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865" w:rsidRPr="005358F5" w:rsidRDefault="007B188A" w:rsidP="00FC26BC">
      <w:pPr>
        <w:pStyle w:val="aa"/>
        <w:spacing w:after="0"/>
        <w:ind w:right="-7"/>
        <w:rPr>
          <w:rFonts w:ascii="GHEA Grapalat" w:hAnsi="GHEA Grapalat" w:cs="Sylfaen"/>
          <w:i/>
          <w:sz w:val="18"/>
          <w:szCs w:val="20"/>
          <w:lang w:val="af-ZA" w:eastAsia="ru-RU"/>
        </w:rPr>
      </w:pPr>
      <w:r>
        <w:rPr>
          <w:rFonts w:ascii="GHEA Grapalat" w:hAnsi="GHEA Grapalat"/>
        </w:rPr>
        <w:t xml:space="preserve">                                                               </w:t>
      </w:r>
      <w:r w:rsidR="008504E0" w:rsidRPr="005358F5">
        <w:rPr>
          <w:rFonts w:ascii="GHEA Grapalat" w:hAnsi="GHEA Grapalat"/>
        </w:rPr>
        <w:tab/>
      </w:r>
      <w:r w:rsidR="00931A1F">
        <w:rPr>
          <w:rFonts w:ascii="GHEA Grapalat" w:hAnsi="GHEA Grapalat" w:cs="Sylfaen"/>
          <w:i/>
          <w:sz w:val="16"/>
          <w:lang w:val="af-ZA"/>
        </w:rPr>
        <w:t xml:space="preserve"> </w:t>
      </w:r>
    </w:p>
    <w:p w:rsidR="003C183E" w:rsidRPr="008F5401" w:rsidRDefault="003C183E" w:rsidP="002865DC">
      <w:pPr>
        <w:pStyle w:val="aa"/>
        <w:spacing w:after="0" w:line="480" w:lineRule="auto"/>
        <w:ind w:firstLine="567"/>
        <w:jc w:val="right"/>
        <w:rPr>
          <w:rFonts w:ascii="GHEA Grapalat" w:hAnsi="GHEA Grapalat" w:cs="Sylfaen"/>
          <w:i/>
          <w:sz w:val="16"/>
        </w:rPr>
      </w:pPr>
    </w:p>
    <w:p w:rsidR="007D0159" w:rsidRPr="00CB0C48" w:rsidRDefault="002D33D0" w:rsidP="00F964D7">
      <w:pPr>
        <w:pStyle w:val="aa"/>
        <w:spacing w:after="0" w:line="480" w:lineRule="auto"/>
        <w:ind w:firstLine="567"/>
        <w:jc w:val="right"/>
        <w:rPr>
          <w:rFonts w:ascii="GHEA Grapalat" w:hAnsi="GHEA Grapalat" w:cs="Sylfaen"/>
          <w:i/>
          <w:sz w:val="16"/>
        </w:rPr>
      </w:pPr>
      <w:r w:rsidRPr="00CB0C48">
        <w:rPr>
          <w:rFonts w:ascii="GHEA Grapalat" w:hAnsi="GHEA Grapalat" w:cs="Sylfaen"/>
          <w:i/>
          <w:sz w:val="16"/>
        </w:rPr>
        <w:t>Հավելված N</w:t>
      </w:r>
      <w:r w:rsidR="000E77C9">
        <w:rPr>
          <w:rFonts w:ascii="GHEA Grapalat" w:hAnsi="GHEA Grapalat" w:cs="Sylfaen"/>
          <w:i/>
          <w:sz w:val="16"/>
        </w:rPr>
        <w:t xml:space="preserve"> </w:t>
      </w:r>
      <w:r w:rsidR="00E01876">
        <w:rPr>
          <w:rFonts w:ascii="GHEA Grapalat" w:hAnsi="GHEA Grapalat" w:cs="Sylfaen"/>
          <w:i/>
          <w:sz w:val="16"/>
        </w:rPr>
        <w:t>5</w:t>
      </w:r>
      <w:r w:rsidR="000E77C9">
        <w:rPr>
          <w:rFonts w:ascii="GHEA Grapalat" w:hAnsi="GHEA Grapalat" w:cs="Sylfaen"/>
          <w:i/>
          <w:sz w:val="16"/>
        </w:rPr>
        <w:t xml:space="preserve"> </w:t>
      </w:r>
      <w:r w:rsidR="007D0159" w:rsidRPr="00CB0C48">
        <w:rPr>
          <w:rFonts w:ascii="GHEA Grapalat" w:hAnsi="GHEA Grapalat" w:cs="Sylfaen"/>
          <w:i/>
          <w:sz w:val="16"/>
        </w:rPr>
        <w:t xml:space="preserve"> </w:t>
      </w:r>
    </w:p>
    <w:p w:rsidR="007D0159" w:rsidRPr="00CB0C48" w:rsidRDefault="007D0159" w:rsidP="00AF467F">
      <w:pPr>
        <w:pStyle w:val="aa"/>
        <w:spacing w:after="0" w:line="480" w:lineRule="auto"/>
        <w:ind w:firstLine="567"/>
        <w:jc w:val="right"/>
        <w:rPr>
          <w:rFonts w:ascii="GHEA Grapalat" w:hAnsi="GHEA Grapalat" w:cs="Sylfaen"/>
          <w:i/>
          <w:sz w:val="16"/>
        </w:rPr>
      </w:pPr>
      <w:r w:rsidRPr="00CB0C48">
        <w:rPr>
          <w:rFonts w:ascii="GHEA Grapalat" w:hAnsi="GHEA Grapalat" w:cs="Sylfaen"/>
          <w:i/>
          <w:sz w:val="16"/>
        </w:rPr>
        <w:t>ՀՀ ֆինանսների նախարարի 201</w:t>
      </w:r>
      <w:r w:rsidR="00351BB7">
        <w:rPr>
          <w:rFonts w:ascii="GHEA Grapalat" w:hAnsi="GHEA Grapalat" w:cs="Sylfaen"/>
          <w:i/>
          <w:sz w:val="16"/>
        </w:rPr>
        <w:t>9</w:t>
      </w:r>
      <w:r w:rsidRPr="00CB0C48">
        <w:rPr>
          <w:rFonts w:ascii="GHEA Grapalat" w:hAnsi="GHEA Grapalat" w:cs="Sylfaen"/>
          <w:i/>
          <w:sz w:val="16"/>
        </w:rPr>
        <w:t xml:space="preserve"> թվականի </w:t>
      </w:r>
    </w:p>
    <w:p w:rsidR="00096865" w:rsidRPr="00FC26BC" w:rsidRDefault="00064C5A" w:rsidP="00FC26BC">
      <w:pPr>
        <w:pStyle w:val="aa"/>
        <w:spacing w:after="0" w:line="480" w:lineRule="auto"/>
        <w:ind w:firstLine="567"/>
        <w:jc w:val="right"/>
        <w:rPr>
          <w:rFonts w:ascii="GHEA Grapalat" w:hAnsi="GHEA Grapalat" w:cs="Sylfaen"/>
          <w:i/>
          <w:sz w:val="18"/>
        </w:rPr>
      </w:pPr>
      <w:r>
        <w:rPr>
          <w:rFonts w:ascii="GHEA Grapalat" w:hAnsi="GHEA Grapalat" w:cs="Sylfaen"/>
          <w:i/>
          <w:sz w:val="16"/>
        </w:rPr>
        <w:t>07 հունիսի N 376-</w:t>
      </w:r>
      <w:proofErr w:type="gramStart"/>
      <w:r>
        <w:rPr>
          <w:rFonts w:ascii="GHEA Grapalat" w:hAnsi="GHEA Grapalat" w:cs="Sylfaen"/>
          <w:i/>
          <w:sz w:val="16"/>
        </w:rPr>
        <w:t>Ա  հրամանի</w:t>
      </w:r>
      <w:proofErr w:type="gramEnd"/>
      <w:r w:rsidR="007D0159" w:rsidRPr="00CB0C48">
        <w:rPr>
          <w:rFonts w:ascii="GHEA Grapalat" w:hAnsi="GHEA Grapalat" w:cs="Sylfaen"/>
          <w:i/>
          <w:sz w:val="16"/>
        </w:rPr>
        <w:t xml:space="preserve">      </w:t>
      </w:r>
    </w:p>
    <w:p w:rsidR="00905805" w:rsidRPr="00212FB8" w:rsidRDefault="00905805" w:rsidP="00905805">
      <w:pPr>
        <w:pStyle w:val="a3"/>
        <w:spacing w:line="240" w:lineRule="auto"/>
        <w:jc w:val="center"/>
        <w:rPr>
          <w:rFonts w:ascii="GHEA Grapalat" w:hAnsi="GHEA Grapalat"/>
          <w:i w:val="0"/>
          <w:lang w:val="af-ZA"/>
        </w:rPr>
      </w:pPr>
      <w:r w:rsidRPr="00212FB8">
        <w:rPr>
          <w:rFonts w:ascii="GHEA Grapalat" w:hAnsi="GHEA Grapalat"/>
          <w:i w:val="0"/>
          <w:lang w:val="af-ZA"/>
        </w:rPr>
        <w:t>ՀԱՅՏԱՐԱՐՈՒԹՅՈՒՆ</w:t>
      </w:r>
    </w:p>
    <w:p w:rsidR="00905805" w:rsidRPr="00212FB8" w:rsidRDefault="00905805" w:rsidP="00905805">
      <w:pPr>
        <w:pStyle w:val="a3"/>
        <w:spacing w:line="240" w:lineRule="auto"/>
        <w:jc w:val="center"/>
        <w:rPr>
          <w:rFonts w:ascii="GHEA Grapalat" w:hAnsi="GHEA Grapalat"/>
          <w:i w:val="0"/>
          <w:lang w:val="af-ZA"/>
        </w:rPr>
      </w:pPr>
      <w:r w:rsidRPr="00212FB8">
        <w:rPr>
          <w:rFonts w:ascii="GHEA Grapalat" w:hAnsi="GHEA Grapalat"/>
          <w:i w:val="0"/>
          <w:lang w:val="en-US"/>
        </w:rPr>
        <w:t>ԳՆԱՆՇՄԱՆ</w:t>
      </w:r>
      <w:r w:rsidRPr="00212FB8">
        <w:rPr>
          <w:rFonts w:ascii="GHEA Grapalat" w:hAnsi="GHEA Grapalat"/>
          <w:i w:val="0"/>
          <w:lang w:val="af-ZA"/>
        </w:rPr>
        <w:t xml:space="preserve"> </w:t>
      </w:r>
      <w:r w:rsidRPr="00212FB8">
        <w:rPr>
          <w:rFonts w:ascii="GHEA Grapalat" w:hAnsi="GHEA Grapalat"/>
          <w:i w:val="0"/>
          <w:lang w:val="en-US"/>
        </w:rPr>
        <w:t>ՀԱՐՑՄԱՆ</w:t>
      </w:r>
      <w:r w:rsidRPr="00212FB8">
        <w:rPr>
          <w:rFonts w:ascii="GHEA Grapalat" w:hAnsi="GHEA Grapalat"/>
          <w:i w:val="0"/>
          <w:lang w:val="af-ZA"/>
        </w:rPr>
        <w:t xml:space="preserve"> ՄԱՍԻՆ</w:t>
      </w:r>
    </w:p>
    <w:p w:rsidR="00905805" w:rsidRPr="00212FB8" w:rsidRDefault="00905805" w:rsidP="00905805">
      <w:pPr>
        <w:pStyle w:val="a3"/>
        <w:spacing w:line="240" w:lineRule="auto"/>
        <w:jc w:val="center"/>
        <w:rPr>
          <w:rFonts w:ascii="GHEA Grapalat" w:hAnsi="GHEA Grapalat"/>
          <w:i w:val="0"/>
          <w:lang w:val="af-ZA"/>
        </w:rPr>
      </w:pPr>
    </w:p>
    <w:p w:rsidR="00905805" w:rsidRPr="00212FB8" w:rsidRDefault="00905805" w:rsidP="00905805">
      <w:pPr>
        <w:pStyle w:val="a3"/>
        <w:spacing w:line="240" w:lineRule="auto"/>
        <w:jc w:val="center"/>
        <w:rPr>
          <w:rFonts w:ascii="GHEA Grapalat" w:hAnsi="GHEA Grapalat"/>
          <w:i w:val="0"/>
          <w:lang w:val="af-ZA"/>
        </w:rPr>
      </w:pPr>
      <w:r w:rsidRPr="00212FB8">
        <w:rPr>
          <w:rFonts w:ascii="GHEA Grapalat" w:hAnsi="GHEA Grapalat"/>
          <w:i w:val="0"/>
          <w:lang w:val="af-ZA"/>
        </w:rPr>
        <w:t>Հայտարարության սույն տեքստը հաստատված է գնանշման հարցման հանձնաժողովի</w:t>
      </w:r>
    </w:p>
    <w:p w:rsidR="00905805" w:rsidRPr="00212FB8" w:rsidRDefault="00905805" w:rsidP="00905805">
      <w:pPr>
        <w:pStyle w:val="a3"/>
        <w:spacing w:line="240" w:lineRule="auto"/>
        <w:jc w:val="center"/>
        <w:rPr>
          <w:rFonts w:ascii="GHEA Grapalat" w:hAnsi="GHEA Grapalat"/>
          <w:i w:val="0"/>
          <w:lang w:val="af-ZA"/>
        </w:rPr>
      </w:pPr>
      <w:r w:rsidRPr="00672962">
        <w:rPr>
          <w:rFonts w:ascii="GHEA Grapalat" w:hAnsi="GHEA Grapalat"/>
          <w:i w:val="0"/>
          <w:lang w:val="af-ZA"/>
        </w:rPr>
        <w:t>20</w:t>
      </w:r>
      <w:r w:rsidR="00672962" w:rsidRPr="00672962">
        <w:rPr>
          <w:rFonts w:ascii="GHEA Grapalat" w:hAnsi="GHEA Grapalat"/>
          <w:i w:val="0"/>
          <w:lang w:val="hy-AM"/>
        </w:rPr>
        <w:t>20</w:t>
      </w:r>
      <w:r w:rsidR="002865DC" w:rsidRPr="00672962">
        <w:rPr>
          <w:rFonts w:ascii="GHEA Grapalat" w:hAnsi="GHEA Grapalat"/>
          <w:i w:val="0"/>
          <w:lang w:val="af-ZA"/>
        </w:rPr>
        <w:t xml:space="preserve"> </w:t>
      </w:r>
      <w:r w:rsidRPr="00672962">
        <w:rPr>
          <w:rFonts w:ascii="GHEA Grapalat" w:hAnsi="GHEA Grapalat"/>
          <w:i w:val="0"/>
          <w:lang w:val="af-ZA"/>
        </w:rPr>
        <w:t>թվականի «</w:t>
      </w:r>
      <w:r w:rsidR="00672962" w:rsidRPr="00672962">
        <w:rPr>
          <w:rFonts w:ascii="GHEA Grapalat" w:hAnsi="GHEA Grapalat"/>
          <w:i w:val="0"/>
          <w:lang w:val="hy-AM"/>
        </w:rPr>
        <w:t>հունիսի</w:t>
      </w:r>
      <w:r w:rsidRPr="00672962">
        <w:rPr>
          <w:rFonts w:ascii="GHEA Grapalat" w:hAnsi="GHEA Grapalat"/>
          <w:i w:val="0"/>
          <w:lang w:val="af-ZA"/>
        </w:rPr>
        <w:t>»  «</w:t>
      </w:r>
      <w:r w:rsidR="00672962" w:rsidRPr="00672962">
        <w:rPr>
          <w:rFonts w:ascii="GHEA Grapalat" w:hAnsi="GHEA Grapalat"/>
          <w:i w:val="0"/>
          <w:lang w:val="hy-AM"/>
        </w:rPr>
        <w:t>15</w:t>
      </w:r>
      <w:r w:rsidRPr="00672962">
        <w:rPr>
          <w:rFonts w:ascii="GHEA Grapalat" w:hAnsi="GHEA Grapalat"/>
          <w:i w:val="0"/>
          <w:lang w:val="af-ZA"/>
        </w:rPr>
        <w:t>»</w:t>
      </w:r>
      <w:r w:rsidR="002865DC" w:rsidRPr="00672962">
        <w:rPr>
          <w:rFonts w:ascii="GHEA Grapalat" w:hAnsi="GHEA Grapalat"/>
          <w:i w:val="0"/>
          <w:lang w:val="hy-AM"/>
        </w:rPr>
        <w:t>-ի</w:t>
      </w:r>
      <w:r w:rsidR="00672962">
        <w:rPr>
          <w:rFonts w:ascii="GHEA Grapalat" w:hAnsi="GHEA Grapalat"/>
          <w:i w:val="0"/>
          <w:lang w:val="af-ZA"/>
        </w:rPr>
        <w:t xml:space="preserve"> թիվ 1</w:t>
      </w:r>
      <w:r w:rsidRPr="00212FB8">
        <w:rPr>
          <w:rFonts w:ascii="GHEA Grapalat" w:hAnsi="GHEA Grapalat"/>
          <w:i w:val="0"/>
          <w:lang w:val="af-ZA"/>
        </w:rPr>
        <w:t>որոշմամբ և հրապարակվում է</w:t>
      </w:r>
    </w:p>
    <w:p w:rsidR="00905805" w:rsidRPr="00212FB8" w:rsidRDefault="00905805" w:rsidP="00905805">
      <w:pPr>
        <w:pStyle w:val="a3"/>
        <w:spacing w:line="240" w:lineRule="auto"/>
        <w:jc w:val="center"/>
        <w:rPr>
          <w:rFonts w:ascii="GHEA Grapalat" w:hAnsi="GHEA Grapalat"/>
          <w:i w:val="0"/>
          <w:lang w:val="af-ZA"/>
        </w:rPr>
      </w:pPr>
      <w:r w:rsidRPr="00212FB8">
        <w:rPr>
          <w:rFonts w:ascii="GHEA Grapalat" w:hAnsi="GHEA Grapalat"/>
          <w:i w:val="0"/>
          <w:lang w:val="af-ZA"/>
        </w:rPr>
        <w:t>«Գնումների մասին» ՀՀ օրենքի 27-րդ հոդվածի համաձայն</w:t>
      </w:r>
    </w:p>
    <w:p w:rsidR="00905805" w:rsidRPr="00212FB8" w:rsidRDefault="00905805" w:rsidP="00905805">
      <w:pPr>
        <w:pStyle w:val="a3"/>
        <w:spacing w:line="240" w:lineRule="auto"/>
        <w:jc w:val="center"/>
        <w:rPr>
          <w:rFonts w:ascii="GHEA Grapalat" w:hAnsi="GHEA Grapalat"/>
          <w:i w:val="0"/>
          <w:lang w:val="af-ZA"/>
        </w:rPr>
      </w:pPr>
    </w:p>
    <w:p w:rsidR="00905805" w:rsidRPr="002865DC" w:rsidRDefault="00905805" w:rsidP="00905805">
      <w:pPr>
        <w:pStyle w:val="a3"/>
        <w:spacing w:line="240" w:lineRule="auto"/>
        <w:jc w:val="center"/>
        <w:rPr>
          <w:rFonts w:ascii="GHEA Grapalat" w:hAnsi="GHEA Grapalat"/>
          <w:i w:val="0"/>
          <w:lang w:val="hy-AM"/>
        </w:rPr>
      </w:pPr>
      <w:r w:rsidRPr="00212FB8">
        <w:rPr>
          <w:rFonts w:ascii="GHEA Grapalat" w:hAnsi="GHEA Grapalat"/>
          <w:i w:val="0"/>
          <w:lang w:val="af-ZA"/>
        </w:rPr>
        <w:t xml:space="preserve">Գնանշման հարցման ծածկագիրը`  </w:t>
      </w:r>
      <w:r w:rsidR="00FC26BC">
        <w:rPr>
          <w:rFonts w:ascii="GHEA Grapalat" w:hAnsi="GHEA Grapalat"/>
          <w:i w:val="0"/>
          <w:lang w:val="hy-AM"/>
        </w:rPr>
        <w:t>ՇՄԱ</w:t>
      </w:r>
      <w:r w:rsidR="002865DC" w:rsidRPr="002865DC">
        <w:rPr>
          <w:rFonts w:ascii="GHEA Grapalat" w:hAnsi="GHEA Grapalat"/>
          <w:i w:val="0"/>
          <w:lang w:val="hy-AM"/>
        </w:rPr>
        <w:t>Հ-</w:t>
      </w:r>
      <w:r w:rsidRPr="002865DC">
        <w:rPr>
          <w:rFonts w:ascii="GHEA Grapalat" w:hAnsi="GHEA Grapalat"/>
          <w:i w:val="0"/>
          <w:lang w:val="af-ZA"/>
        </w:rPr>
        <w:t>ԳՀԱՇՁԲ</w:t>
      </w:r>
      <w:r w:rsidR="00FC26BC">
        <w:rPr>
          <w:rFonts w:ascii="GHEA Grapalat" w:hAnsi="GHEA Grapalat"/>
          <w:i w:val="0"/>
          <w:lang w:val="hy-AM"/>
        </w:rPr>
        <w:t>-20</w:t>
      </w:r>
      <w:r w:rsidR="002865DC" w:rsidRPr="002865DC">
        <w:rPr>
          <w:rFonts w:ascii="GHEA Grapalat" w:hAnsi="GHEA Grapalat"/>
          <w:i w:val="0"/>
          <w:lang w:val="hy-AM"/>
        </w:rPr>
        <w:t>/</w:t>
      </w:r>
      <w:r w:rsidR="00FC26BC">
        <w:rPr>
          <w:rFonts w:ascii="GHEA Grapalat" w:hAnsi="GHEA Grapalat"/>
          <w:i w:val="0"/>
          <w:lang w:val="hy-AM"/>
        </w:rPr>
        <w:t>0</w:t>
      </w:r>
      <w:r w:rsidR="002865DC" w:rsidRPr="002865DC">
        <w:rPr>
          <w:rFonts w:ascii="GHEA Grapalat" w:hAnsi="GHEA Grapalat"/>
          <w:i w:val="0"/>
          <w:lang w:val="hy-AM"/>
        </w:rPr>
        <w:t>1</w:t>
      </w:r>
    </w:p>
    <w:p w:rsidR="00905805" w:rsidRPr="00212FB8" w:rsidRDefault="00905805" w:rsidP="00905805">
      <w:pPr>
        <w:pStyle w:val="a3"/>
        <w:spacing w:line="240" w:lineRule="auto"/>
        <w:rPr>
          <w:rFonts w:ascii="GHEA Grapalat" w:hAnsi="GHEA Grapalat"/>
          <w:i w:val="0"/>
          <w:lang w:val="af-ZA"/>
        </w:rPr>
      </w:pPr>
    </w:p>
    <w:p w:rsidR="00905805" w:rsidRPr="00212FB8" w:rsidRDefault="002865DC" w:rsidP="002865DC">
      <w:pPr>
        <w:pStyle w:val="a3"/>
        <w:spacing w:line="240" w:lineRule="auto"/>
        <w:ind w:firstLine="708"/>
        <w:rPr>
          <w:rFonts w:ascii="GHEA Grapalat" w:hAnsi="GHEA Grapalat"/>
          <w:i w:val="0"/>
          <w:lang w:val="af-ZA"/>
        </w:rPr>
      </w:pPr>
      <w:r w:rsidRPr="001807AD">
        <w:rPr>
          <w:rFonts w:ascii="GHEA Grapalat" w:hAnsi="GHEA Grapalat"/>
          <w:i w:val="0"/>
          <w:lang w:val="af-ZA"/>
        </w:rPr>
        <w:t>Պատվիրատուն`</w:t>
      </w:r>
      <w:r>
        <w:rPr>
          <w:rFonts w:ascii="GHEA Grapalat" w:hAnsi="GHEA Grapalat"/>
          <w:i w:val="0"/>
          <w:lang w:val="af-ZA"/>
        </w:rPr>
        <w:t xml:space="preserve"> </w:t>
      </w:r>
      <w:r w:rsidRPr="00625E34">
        <w:rPr>
          <w:rFonts w:ascii="GHEA Grapalat" w:hAnsi="GHEA Grapalat"/>
          <w:i w:val="0"/>
          <w:lang w:val="af-ZA"/>
        </w:rPr>
        <w:t xml:space="preserve">«ՀՀ Շիրակի մարզի </w:t>
      </w:r>
      <w:r w:rsidR="00FC26BC">
        <w:rPr>
          <w:rFonts w:ascii="GHEA Grapalat" w:hAnsi="GHEA Grapalat"/>
          <w:i w:val="0"/>
          <w:lang w:val="af-ZA"/>
        </w:rPr>
        <w:t>Արփիի</w:t>
      </w:r>
      <w:r w:rsidRPr="00625E34">
        <w:rPr>
          <w:rFonts w:ascii="GHEA Grapalat" w:hAnsi="GHEA Grapalat"/>
          <w:i w:val="0"/>
          <w:lang w:val="af-ZA"/>
        </w:rPr>
        <w:t xml:space="preserve"> համայնքապետարան</w:t>
      </w:r>
      <w:r w:rsidRPr="00BC51D9">
        <w:rPr>
          <w:rFonts w:ascii="GHEA Grapalat" w:hAnsi="GHEA Grapalat" w:cs="Arial"/>
          <w:lang w:val="hy-AM"/>
        </w:rPr>
        <w:t>»</w:t>
      </w:r>
      <w:r w:rsidRPr="001807AD">
        <w:rPr>
          <w:rFonts w:ascii="GHEA Grapalat" w:hAnsi="GHEA Grapalat"/>
          <w:i w:val="0"/>
          <w:lang w:val="af-ZA"/>
        </w:rPr>
        <w:t xml:space="preserve"> որը գտնվում է</w:t>
      </w:r>
      <w:r w:rsidRPr="00625E34">
        <w:rPr>
          <w:lang w:val="af-ZA"/>
        </w:rPr>
        <w:t xml:space="preserve"> </w:t>
      </w:r>
      <w:r w:rsidRPr="00625E34">
        <w:rPr>
          <w:rFonts w:ascii="GHEA Grapalat" w:hAnsi="GHEA Grapalat"/>
          <w:i w:val="0"/>
          <w:lang w:val="af-ZA"/>
        </w:rPr>
        <w:t xml:space="preserve">ՀՀ ՇՄ </w:t>
      </w:r>
      <w:bookmarkStart w:id="0" w:name="_GoBack"/>
      <w:bookmarkEnd w:id="0"/>
      <w:r w:rsidRPr="00625E34">
        <w:rPr>
          <w:rFonts w:ascii="GHEA Grapalat" w:hAnsi="GHEA Grapalat"/>
          <w:i w:val="0"/>
          <w:lang w:val="af-ZA"/>
        </w:rPr>
        <w:t>գ</w:t>
      </w:r>
      <w:r w:rsidRPr="00625E34">
        <w:rPr>
          <w:rFonts w:ascii="MS Mincho" w:eastAsia="MS Mincho" w:hAnsi="MS Mincho" w:cs="MS Mincho" w:hint="eastAsia"/>
          <w:i w:val="0"/>
          <w:lang w:val="af-ZA"/>
        </w:rPr>
        <w:t>․</w:t>
      </w:r>
      <w:r w:rsidR="00FC26BC">
        <w:rPr>
          <w:rFonts w:ascii="GHEA Grapalat" w:hAnsi="GHEA Grapalat" w:cs="GHEA Grapalat"/>
          <w:i w:val="0"/>
          <w:lang w:val="af-ZA"/>
        </w:rPr>
        <w:t>Բերդաշեն 1, փ.</w:t>
      </w:r>
      <w:r w:rsidR="00FC26BC">
        <w:rPr>
          <w:rFonts w:ascii="GHEA Grapalat" w:hAnsi="GHEA Grapalat" w:cs="GHEA Grapalat"/>
          <w:i w:val="0"/>
          <w:lang w:val="hy-AM"/>
        </w:rPr>
        <w:t>29 շենք</w:t>
      </w:r>
      <w:r w:rsidRPr="001807AD">
        <w:rPr>
          <w:rFonts w:ascii="GHEA Grapalat" w:hAnsi="GHEA Grapalat"/>
          <w:i w:val="0"/>
          <w:lang w:val="af-ZA"/>
        </w:rPr>
        <w:t xml:space="preserve"> հասցեում</w:t>
      </w:r>
      <w:r w:rsidR="00905805" w:rsidRPr="00212FB8">
        <w:rPr>
          <w:rFonts w:ascii="GHEA Grapalat" w:hAnsi="GHEA Grapalat"/>
          <w:i w:val="0"/>
          <w:lang w:val="af-ZA"/>
        </w:rPr>
        <w:t>, որն իրականացվում է մեկ փուլով:</w:t>
      </w:r>
    </w:p>
    <w:p w:rsidR="00905805" w:rsidRPr="002865DC" w:rsidRDefault="00905805" w:rsidP="00905805">
      <w:pPr>
        <w:pStyle w:val="a3"/>
        <w:spacing w:line="240" w:lineRule="auto"/>
        <w:ind w:firstLine="0"/>
        <w:rPr>
          <w:rFonts w:ascii="GHEA Grapalat" w:hAnsi="GHEA Grapalat"/>
          <w:i w:val="0"/>
          <w:lang w:val="af-ZA"/>
        </w:rPr>
      </w:pPr>
      <w:r w:rsidRPr="00212FB8">
        <w:rPr>
          <w:rFonts w:ascii="GHEA Grapalat" w:hAnsi="GHEA Grapalat"/>
          <w:i w:val="0"/>
          <w:lang w:val="af-ZA"/>
        </w:rPr>
        <w:tab/>
        <w:t>Գնանշման հարցման ընտրված մասնակցին սահմանված կարգ</w:t>
      </w:r>
      <w:r w:rsidR="002865DC">
        <w:rPr>
          <w:rFonts w:ascii="GHEA Grapalat" w:hAnsi="GHEA Grapalat"/>
          <w:i w:val="0"/>
          <w:lang w:val="af-ZA"/>
        </w:rPr>
        <w:t>ով կառաջարկվի կնքել</w:t>
      </w:r>
      <w:r w:rsidR="002865DC">
        <w:rPr>
          <w:rFonts w:ascii="GHEA Grapalat" w:hAnsi="GHEA Grapalat"/>
          <w:i w:val="0"/>
          <w:lang w:val="hy-AM"/>
        </w:rPr>
        <w:t xml:space="preserve"> </w:t>
      </w:r>
      <w:r w:rsidR="002865DC" w:rsidRPr="002865DC">
        <w:rPr>
          <w:rFonts w:ascii="GHEA Grapalat" w:hAnsi="GHEA Grapalat" w:cs="Sylfaen"/>
          <w:b/>
          <w:iCs/>
          <w:lang w:val="hy-AM"/>
        </w:rPr>
        <w:t>Շիրակի</w:t>
      </w:r>
      <w:r w:rsidR="002865DC" w:rsidRPr="002865DC">
        <w:rPr>
          <w:rFonts w:ascii="GHEA Grapalat" w:hAnsi="GHEA Grapalat"/>
          <w:b/>
          <w:iCs/>
          <w:lang w:val="hy-AM"/>
        </w:rPr>
        <w:t xml:space="preserve"> </w:t>
      </w:r>
      <w:r w:rsidR="002865DC" w:rsidRPr="002865DC">
        <w:rPr>
          <w:rFonts w:ascii="GHEA Grapalat" w:hAnsi="GHEA Grapalat" w:cs="Sylfaen"/>
          <w:b/>
          <w:iCs/>
          <w:lang w:val="hy-AM"/>
        </w:rPr>
        <w:t>մարզի</w:t>
      </w:r>
      <w:r w:rsidR="002865DC" w:rsidRPr="002865DC">
        <w:rPr>
          <w:rFonts w:ascii="GHEA Grapalat" w:hAnsi="GHEA Grapalat"/>
          <w:b/>
          <w:iCs/>
          <w:lang w:val="hy-AM"/>
        </w:rPr>
        <w:t xml:space="preserve"> </w:t>
      </w:r>
      <w:r w:rsidR="00FC26BC">
        <w:rPr>
          <w:rFonts w:ascii="GHEA Grapalat" w:hAnsi="GHEA Grapalat" w:cs="Sylfaen"/>
          <w:b/>
          <w:iCs/>
          <w:lang w:val="hy-AM"/>
        </w:rPr>
        <w:t>Արփի</w:t>
      </w:r>
      <w:r w:rsidR="00FC26BC">
        <w:rPr>
          <w:rFonts w:ascii="GHEA Grapalat" w:hAnsi="GHEA Grapalat"/>
          <w:b/>
          <w:iCs/>
          <w:lang w:val="hy-AM"/>
        </w:rPr>
        <w:t xml:space="preserve"> խոշորացված համայնքի Արդենիս բնակավայրի խմելու ջրագծի կառուցման և Աղվորիկ բնակավայրի  խմելու ջրագծի վերանորոգման </w:t>
      </w:r>
      <w:r w:rsidR="002865DC">
        <w:rPr>
          <w:rFonts w:ascii="GHEA Grapalat" w:hAnsi="GHEA Grapalat"/>
          <w:i w:val="0"/>
          <w:lang w:val="hy-AM"/>
        </w:rPr>
        <w:t xml:space="preserve"> </w:t>
      </w:r>
      <w:r w:rsidRPr="00212FB8">
        <w:rPr>
          <w:rFonts w:ascii="GHEA Grapalat" w:hAnsi="GHEA Grapalat"/>
          <w:i w:val="0"/>
          <w:lang w:val="af-ZA"/>
        </w:rPr>
        <w:t xml:space="preserve">աշխատանքների կատարման պայմանագիր (այսուհետև` </w:t>
      </w:r>
      <w:r w:rsidRPr="00212FB8">
        <w:rPr>
          <w:rFonts w:ascii="GHEA Grapalat" w:hAnsi="GHEA Grapalat"/>
          <w:i w:val="0"/>
          <w:sz w:val="16"/>
          <w:szCs w:val="16"/>
          <w:lang w:val="af-ZA"/>
        </w:rPr>
        <w:t xml:space="preserve">  </w:t>
      </w:r>
      <w:r w:rsidRPr="00212FB8">
        <w:rPr>
          <w:rFonts w:ascii="GHEA Grapalat" w:hAnsi="GHEA Grapalat"/>
          <w:i w:val="0"/>
          <w:lang w:val="af-ZA"/>
        </w:rPr>
        <w:t xml:space="preserve">պայմանագիր)։ </w:t>
      </w:r>
      <w:r w:rsidRPr="00212FB8">
        <w:rPr>
          <w:rFonts w:ascii="GHEA Grapalat" w:hAnsi="GHEA Grapalat"/>
          <w:i w:val="0"/>
          <w:sz w:val="16"/>
          <w:szCs w:val="16"/>
          <w:lang w:val="af-ZA"/>
        </w:rPr>
        <w:t xml:space="preserve">                                                                                            </w:t>
      </w:r>
    </w:p>
    <w:p w:rsidR="00905805" w:rsidRPr="00212FB8" w:rsidRDefault="00905805" w:rsidP="00905805">
      <w:pPr>
        <w:pStyle w:val="a3"/>
        <w:spacing w:line="240" w:lineRule="auto"/>
        <w:ind w:firstLine="0"/>
        <w:rPr>
          <w:rFonts w:ascii="GHEA Grapalat" w:hAnsi="GHEA Grapalat"/>
          <w:i w:val="0"/>
          <w:lang w:val="af-ZA"/>
        </w:rPr>
      </w:pPr>
      <w:r w:rsidRPr="00212FB8">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գնանշման հարցմանը մասնակցելու հավասար իրավունք:</w:t>
      </w:r>
    </w:p>
    <w:p w:rsidR="00905805" w:rsidRPr="00212FB8" w:rsidRDefault="00905805" w:rsidP="00905805">
      <w:pPr>
        <w:ind w:firstLine="720"/>
        <w:jc w:val="both"/>
        <w:rPr>
          <w:rFonts w:ascii="GHEA Grapalat" w:hAnsi="GHEA Grapalat"/>
          <w:sz w:val="20"/>
          <w:szCs w:val="20"/>
          <w:lang w:val="af-ZA"/>
        </w:rPr>
      </w:pPr>
      <w:r w:rsidRPr="00212FB8">
        <w:rPr>
          <w:rFonts w:ascii="GHEA Grapalat" w:hAnsi="GHEA Grapalat"/>
          <w:sz w:val="20"/>
          <w:szCs w:val="20"/>
          <w:lang w:val="af-ZA"/>
        </w:rPr>
        <w:t>Գնանշման հարցմանը մասնակցելու իրավունք չունեցող անձանց, ինչպես նաև մասնակիցներին ներկայացվող որակավորման չափանիշներն ու այդ չափանիշների գնահատման համար ներկայացվելիք փաստաթղթերը սահմանված են սույն ընթացակարգի հրավերով:</w:t>
      </w:r>
    </w:p>
    <w:p w:rsidR="00905805" w:rsidRPr="00212FB8" w:rsidRDefault="00905805" w:rsidP="00905805">
      <w:pPr>
        <w:pStyle w:val="a3"/>
        <w:spacing w:line="240" w:lineRule="auto"/>
        <w:rPr>
          <w:rFonts w:ascii="GHEA Grapalat" w:hAnsi="GHEA Grapalat"/>
          <w:i w:val="0"/>
          <w:lang w:val="af-ZA"/>
        </w:rPr>
      </w:pPr>
      <w:r w:rsidRPr="00212FB8">
        <w:rPr>
          <w:rFonts w:ascii="GHEA Grapalat" w:hAnsi="GHEA Grapalat"/>
          <w:i w:val="0"/>
          <w:lang w:val="af-ZA"/>
        </w:rPr>
        <w:t xml:space="preserve">Ընտրված մասնակիցը որոշվում է հրավերի պահանջներին բավարար գնահատված հայտեր ներկայացրած մասնակիցների թվից` նվազագույն գնային առաջարկ ներկայացրած մասնակցին նախապատվություն տալու սկզբունքով։ </w:t>
      </w:r>
    </w:p>
    <w:p w:rsidR="00905805" w:rsidRPr="002865DC" w:rsidRDefault="00905805" w:rsidP="00905805">
      <w:pPr>
        <w:pStyle w:val="a3"/>
        <w:spacing w:line="240" w:lineRule="auto"/>
        <w:rPr>
          <w:rFonts w:ascii="GHEA Grapalat" w:hAnsi="GHEA Grapalat"/>
          <w:i w:val="0"/>
          <w:lang w:val="hy-AM"/>
        </w:rPr>
      </w:pPr>
      <w:r w:rsidRPr="00212FB8">
        <w:rPr>
          <w:rFonts w:ascii="GHEA Grapalat" w:hAnsi="GHEA Grapalat"/>
          <w:i w:val="0"/>
          <w:lang w:val="af-ZA"/>
        </w:rPr>
        <w:t xml:space="preserve">Գնանշման հարցման հրավերը թղթային ստանալու համար անհրաժեշտ է դիմել պատվիրատուին, մինչև սույն հայտարարության հրապարակման օրվանից հաշված` </w:t>
      </w:r>
      <w:r w:rsidR="002865DC">
        <w:rPr>
          <w:rFonts w:ascii="GHEA Grapalat" w:hAnsi="GHEA Grapalat"/>
          <w:i w:val="0"/>
          <w:u w:val="single"/>
          <w:lang w:val="hy-AM"/>
        </w:rPr>
        <w:t>7</w:t>
      </w:r>
      <w:r w:rsidRPr="00212FB8">
        <w:rPr>
          <w:rFonts w:ascii="GHEA Grapalat" w:hAnsi="GHEA Grapalat"/>
          <w:i w:val="0"/>
          <w:u w:val="single"/>
          <w:lang w:val="af-ZA"/>
        </w:rPr>
        <w:t xml:space="preserve"> </w:t>
      </w:r>
      <w:r w:rsidRPr="00212FB8">
        <w:rPr>
          <w:rFonts w:ascii="GHEA Grapalat" w:hAnsi="GHEA Grapalat"/>
          <w:i w:val="0"/>
          <w:lang w:val="af-ZA"/>
        </w:rPr>
        <w:t xml:space="preserve">-րդ օրը ժամը </w:t>
      </w:r>
      <w:r w:rsidR="002865DC">
        <w:rPr>
          <w:rFonts w:ascii="GHEA Grapalat" w:hAnsi="GHEA Grapalat"/>
          <w:i w:val="0"/>
          <w:u w:val="single"/>
          <w:lang w:val="hy-AM"/>
        </w:rPr>
        <w:t>12;00</w:t>
      </w:r>
      <w:r w:rsidRPr="00212FB8">
        <w:rPr>
          <w:rFonts w:ascii="GHEA Grapalat" w:hAnsi="GHEA Grapalat"/>
          <w:i w:val="0"/>
          <w:lang w:val="af-ZA"/>
        </w:rPr>
        <w:t xml:space="preserve">-ը։ Ընդ որում, թղթային ձևով հրավեր ստանալու համար պատվիրատուին պետք է ներկայացնել գրավոր դիմում։ Պատվիրատուն ապահովում է թղթային ձևով  հրավերի  տրամադրումն </w:t>
      </w:r>
      <w:r w:rsidR="002865DC">
        <w:rPr>
          <w:rFonts w:ascii="GHEA Grapalat" w:hAnsi="GHEA Grapalat"/>
          <w:i w:val="0"/>
          <w:lang w:val="hy-AM"/>
        </w:rPr>
        <w:t>;</w:t>
      </w:r>
    </w:p>
    <w:p w:rsidR="00905805" w:rsidRPr="00212FB8" w:rsidRDefault="00905805" w:rsidP="00905805">
      <w:pPr>
        <w:pStyle w:val="a3"/>
        <w:spacing w:line="240" w:lineRule="auto"/>
        <w:rPr>
          <w:rFonts w:ascii="GHEA Grapalat" w:hAnsi="GHEA Grapalat"/>
          <w:i w:val="0"/>
          <w:lang w:val="af-ZA"/>
        </w:rPr>
      </w:pPr>
      <w:r w:rsidRPr="00212FB8">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905805" w:rsidRPr="00212FB8" w:rsidRDefault="00905805" w:rsidP="00905805">
      <w:pPr>
        <w:pStyle w:val="a3"/>
        <w:spacing w:line="240" w:lineRule="auto"/>
        <w:rPr>
          <w:rFonts w:ascii="GHEA Grapalat" w:hAnsi="GHEA Grapalat"/>
          <w:i w:val="0"/>
          <w:lang w:val="af-ZA"/>
        </w:rPr>
      </w:pPr>
      <w:r w:rsidRPr="00212FB8">
        <w:rPr>
          <w:rFonts w:ascii="GHEA Grapalat" w:hAnsi="GHEA Grapalat"/>
          <w:i w:val="0"/>
          <w:lang w:val="af-ZA"/>
        </w:rPr>
        <w:t xml:space="preserve">Հրավեր չստանալը չի սահմանափակում մասնակցի` սույն ընթացակարգին մասնակցելու իրավունքը։ </w:t>
      </w:r>
    </w:p>
    <w:p w:rsidR="00905805" w:rsidRPr="00212FB8" w:rsidRDefault="00905805" w:rsidP="00905805">
      <w:pPr>
        <w:pStyle w:val="a3"/>
        <w:spacing w:line="240" w:lineRule="auto"/>
        <w:rPr>
          <w:rFonts w:ascii="GHEA Grapalat" w:hAnsi="GHEA Grapalat"/>
          <w:i w:val="0"/>
          <w:lang w:val="af-ZA"/>
        </w:rPr>
      </w:pPr>
      <w:r w:rsidRPr="00212FB8">
        <w:rPr>
          <w:rFonts w:ascii="GHEA Grapalat" w:hAnsi="GHEA Grapalat"/>
          <w:i w:val="0"/>
          <w:lang w:val="af-ZA"/>
        </w:rPr>
        <w:t>Գնանշման հարցման հայտերն անհրաժեշտ է ներկայացնել</w:t>
      </w:r>
      <w:r w:rsidR="002865DC" w:rsidRPr="002865DC">
        <w:rPr>
          <w:rFonts w:ascii="GHEA Grapalat" w:hAnsi="GHEA Grapalat"/>
          <w:i w:val="0"/>
          <w:lang w:val="af-ZA"/>
        </w:rPr>
        <w:t xml:space="preserve"> </w:t>
      </w:r>
      <w:r w:rsidR="002865DC" w:rsidRPr="00625E34">
        <w:rPr>
          <w:rFonts w:ascii="GHEA Grapalat" w:hAnsi="GHEA Grapalat"/>
          <w:i w:val="0"/>
          <w:lang w:val="af-ZA"/>
        </w:rPr>
        <w:t>ՀՀ ՇՄ գ</w:t>
      </w:r>
      <w:r w:rsidR="002865DC" w:rsidRPr="00625E34">
        <w:rPr>
          <w:rFonts w:ascii="MS Mincho" w:eastAsia="MS Mincho" w:hAnsi="MS Mincho" w:cs="MS Mincho" w:hint="eastAsia"/>
          <w:i w:val="0"/>
          <w:lang w:val="af-ZA"/>
        </w:rPr>
        <w:t>․</w:t>
      </w:r>
      <w:r w:rsidR="00FC26BC">
        <w:rPr>
          <w:rFonts w:ascii="GHEA Grapalat" w:hAnsi="GHEA Grapalat" w:cs="GHEA Grapalat"/>
          <w:i w:val="0"/>
          <w:lang w:val="af-ZA"/>
        </w:rPr>
        <w:t>Բերդաշեն 1, փ.</w:t>
      </w:r>
      <w:r w:rsidR="00FC26BC">
        <w:rPr>
          <w:rFonts w:ascii="GHEA Grapalat" w:hAnsi="GHEA Grapalat" w:cs="GHEA Grapalat"/>
          <w:i w:val="0"/>
          <w:lang w:val="hy-AM"/>
        </w:rPr>
        <w:t>29 շ.</w:t>
      </w:r>
      <w:r w:rsidRPr="00212FB8">
        <w:rPr>
          <w:rFonts w:ascii="GHEA Grapalat" w:hAnsi="GHEA Grapalat"/>
          <w:i w:val="0"/>
          <w:lang w:val="af-ZA"/>
        </w:rPr>
        <w:t xml:space="preserve"> հասցեով, </w:t>
      </w:r>
    </w:p>
    <w:p w:rsidR="00905805" w:rsidRPr="00212FB8" w:rsidRDefault="00905805" w:rsidP="00905805">
      <w:pPr>
        <w:pStyle w:val="a3"/>
        <w:spacing w:line="240" w:lineRule="auto"/>
        <w:rPr>
          <w:rFonts w:ascii="GHEA Grapalat" w:hAnsi="GHEA Grapalat"/>
          <w:i w:val="0"/>
          <w:lang w:val="af-ZA"/>
        </w:rPr>
      </w:pPr>
      <w:r w:rsidRPr="00212FB8">
        <w:rPr>
          <w:rFonts w:ascii="GHEA Grapalat" w:hAnsi="GHEA Grapalat"/>
          <w:i w:val="0"/>
          <w:lang w:val="af-ZA"/>
        </w:rPr>
        <w:t>փաստաթղթային ձևով</w:t>
      </w:r>
      <w:r w:rsidRPr="00212FB8">
        <w:rPr>
          <w:rFonts w:ascii="GHEA Grapalat" w:hAnsi="GHEA Grapalat"/>
          <w:i w:val="0"/>
          <w:lang w:val="af-ZA" w:eastAsia="ru-RU"/>
        </w:rPr>
        <w:t xml:space="preserve"> </w:t>
      </w:r>
      <w:r w:rsidRPr="00212FB8">
        <w:rPr>
          <w:rFonts w:ascii="GHEA Grapalat" w:hAnsi="GHEA Grapalat"/>
          <w:i w:val="0"/>
          <w:lang w:val="af-ZA"/>
        </w:rPr>
        <w:t xml:space="preserve">մինչև սույն հայտարարության հրապարակման օրվանից հաշված </w:t>
      </w:r>
      <w:r w:rsidR="002865DC">
        <w:rPr>
          <w:rFonts w:ascii="GHEA Grapalat" w:hAnsi="GHEA Grapalat"/>
          <w:i w:val="0"/>
          <w:u w:val="single"/>
          <w:lang w:val="hy-AM"/>
        </w:rPr>
        <w:t>7</w:t>
      </w:r>
      <w:r w:rsidRPr="00212FB8">
        <w:rPr>
          <w:rFonts w:ascii="GHEA Grapalat" w:hAnsi="GHEA Grapalat"/>
          <w:i w:val="0"/>
          <w:lang w:val="af-ZA"/>
        </w:rPr>
        <w:t xml:space="preserve">-րդ օրվա ժամը </w:t>
      </w:r>
      <w:r w:rsidR="002865DC">
        <w:rPr>
          <w:rFonts w:ascii="GHEA Grapalat" w:hAnsi="GHEA Grapalat"/>
          <w:i w:val="0"/>
          <w:u w:val="single"/>
          <w:lang w:val="hy-AM"/>
        </w:rPr>
        <w:t>12;00</w:t>
      </w:r>
      <w:r w:rsidRPr="00212FB8">
        <w:rPr>
          <w:rFonts w:ascii="GHEA Grapalat" w:hAnsi="GHEA Grapalat"/>
          <w:i w:val="0"/>
          <w:lang w:val="af-ZA"/>
        </w:rPr>
        <w:t xml:space="preserve">-ը: Հայտերը, հայերենից բացի, կարող են ներկայացվել նաև անգլերեն կամ ռուսերեն: </w:t>
      </w:r>
    </w:p>
    <w:p w:rsidR="00905805" w:rsidRPr="002865DC" w:rsidRDefault="00905805" w:rsidP="002865DC">
      <w:pPr>
        <w:pStyle w:val="a3"/>
        <w:spacing w:line="240" w:lineRule="auto"/>
        <w:ind w:firstLine="708"/>
        <w:rPr>
          <w:rFonts w:ascii="GHEA Grapalat" w:hAnsi="GHEA Grapalat"/>
          <w:i w:val="0"/>
          <w:lang w:val="hy-AM"/>
        </w:rPr>
      </w:pPr>
      <w:r w:rsidRPr="00212FB8">
        <w:rPr>
          <w:rFonts w:ascii="GHEA Grapalat" w:hAnsi="GHEA Grapalat"/>
          <w:i w:val="0"/>
          <w:lang w:val="af-ZA"/>
        </w:rPr>
        <w:t xml:space="preserve">Հայտերի բացումը տեղի կունենա </w:t>
      </w:r>
      <w:r w:rsidR="002865DC" w:rsidRPr="00625E34">
        <w:rPr>
          <w:rFonts w:ascii="GHEA Grapalat" w:hAnsi="GHEA Grapalat"/>
          <w:i w:val="0"/>
          <w:lang w:val="af-ZA"/>
        </w:rPr>
        <w:t>ՀՀ ՇՄ գ</w:t>
      </w:r>
      <w:r w:rsidR="002865DC" w:rsidRPr="00625E34">
        <w:rPr>
          <w:rFonts w:ascii="MS Mincho" w:eastAsia="MS Mincho" w:hAnsi="MS Mincho" w:cs="MS Mincho" w:hint="eastAsia"/>
          <w:i w:val="0"/>
          <w:lang w:val="af-ZA"/>
        </w:rPr>
        <w:t>․</w:t>
      </w:r>
      <w:r w:rsidR="00FC26BC">
        <w:rPr>
          <w:rFonts w:ascii="GHEA Grapalat" w:hAnsi="GHEA Grapalat" w:cs="GHEA Grapalat"/>
          <w:i w:val="0"/>
          <w:lang w:val="af-ZA"/>
        </w:rPr>
        <w:t>Բերդաշեն 1, փ.</w:t>
      </w:r>
      <w:r w:rsidR="00FC26BC">
        <w:rPr>
          <w:rFonts w:ascii="GHEA Grapalat" w:hAnsi="GHEA Grapalat" w:cs="GHEA Grapalat"/>
          <w:i w:val="0"/>
          <w:lang w:val="hy-AM"/>
        </w:rPr>
        <w:t>29 շենք</w:t>
      </w:r>
      <w:r w:rsidR="002865DC" w:rsidRPr="001807AD">
        <w:rPr>
          <w:rFonts w:ascii="GHEA Grapalat" w:hAnsi="GHEA Grapalat"/>
          <w:i w:val="0"/>
          <w:lang w:val="af-ZA"/>
        </w:rPr>
        <w:t xml:space="preserve"> հասցեում</w:t>
      </w:r>
      <w:r w:rsidR="00FC26BC">
        <w:rPr>
          <w:rFonts w:ascii="GHEA Grapalat" w:hAnsi="GHEA Grapalat"/>
          <w:i w:val="0"/>
          <w:lang w:val="af-ZA"/>
        </w:rPr>
        <w:t>,  «</w:t>
      </w:r>
      <w:r w:rsidR="00FC26BC" w:rsidRPr="00672962">
        <w:rPr>
          <w:rFonts w:ascii="GHEA Grapalat" w:hAnsi="GHEA Grapalat"/>
          <w:i w:val="0"/>
          <w:lang w:val="hy-AM"/>
        </w:rPr>
        <w:t>2020</w:t>
      </w:r>
      <w:r w:rsidRPr="00672962">
        <w:rPr>
          <w:rFonts w:ascii="GHEA Grapalat" w:hAnsi="GHEA Grapalat"/>
          <w:i w:val="0"/>
          <w:lang w:val="af-ZA"/>
        </w:rPr>
        <w:t xml:space="preserve">» « </w:t>
      </w:r>
      <w:r w:rsidR="00672962" w:rsidRPr="00672962">
        <w:rPr>
          <w:rFonts w:ascii="GHEA Grapalat" w:hAnsi="GHEA Grapalat"/>
          <w:i w:val="0"/>
          <w:lang w:val="hy-AM"/>
        </w:rPr>
        <w:t>հունիսի</w:t>
      </w:r>
      <w:r w:rsidR="00672962" w:rsidRPr="00672962">
        <w:rPr>
          <w:rFonts w:ascii="GHEA Grapalat" w:hAnsi="GHEA Grapalat"/>
          <w:i w:val="0"/>
          <w:lang w:val="af-ZA"/>
        </w:rPr>
        <w:t>» «22</w:t>
      </w:r>
      <w:r w:rsidRPr="00672962">
        <w:rPr>
          <w:rFonts w:ascii="GHEA Grapalat" w:hAnsi="GHEA Grapalat"/>
          <w:i w:val="0"/>
          <w:lang w:val="af-ZA"/>
        </w:rPr>
        <w:t xml:space="preserve">» -ին ժամը  </w:t>
      </w:r>
      <w:r w:rsidR="002865DC" w:rsidRPr="00672962">
        <w:rPr>
          <w:rFonts w:ascii="GHEA Grapalat" w:hAnsi="GHEA Grapalat"/>
          <w:i w:val="0"/>
          <w:u w:val="single"/>
          <w:lang w:val="hy-AM"/>
        </w:rPr>
        <w:t>12;00</w:t>
      </w:r>
      <w:r w:rsidRPr="00672962">
        <w:rPr>
          <w:rFonts w:ascii="GHEA Grapalat" w:hAnsi="GHEA Grapalat"/>
          <w:i w:val="0"/>
          <w:lang w:val="af-ZA"/>
        </w:rPr>
        <w:t>-ին։</w:t>
      </w:r>
      <w:r w:rsidRPr="00212FB8">
        <w:rPr>
          <w:rFonts w:ascii="GHEA Grapalat" w:hAnsi="GHEA Grapalat"/>
          <w:i w:val="0"/>
          <w:lang w:val="af-ZA"/>
        </w:rPr>
        <w:t xml:space="preserve">   </w:t>
      </w:r>
    </w:p>
    <w:p w:rsidR="00905805" w:rsidRPr="00212FB8" w:rsidRDefault="00905805" w:rsidP="00905805">
      <w:pPr>
        <w:pStyle w:val="a3"/>
        <w:spacing w:line="240" w:lineRule="auto"/>
        <w:rPr>
          <w:rFonts w:ascii="GHEA Grapalat" w:hAnsi="GHEA Grapalat"/>
          <w:i w:val="0"/>
          <w:lang w:val="af-ZA"/>
        </w:rPr>
      </w:pPr>
      <w:r w:rsidRPr="00212FB8">
        <w:rPr>
          <w:rFonts w:ascii="GHEA Grapalat" w:hAnsi="GHEA Grapalat"/>
          <w:i w:val="0"/>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գնանշման հարցման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2865DC" w:rsidRPr="001807AD" w:rsidRDefault="002865DC" w:rsidP="002865DC">
      <w:pPr>
        <w:pStyle w:val="a3"/>
        <w:spacing w:line="240" w:lineRule="auto"/>
        <w:rPr>
          <w:rFonts w:ascii="GHEA Grapalat" w:hAnsi="GHEA Grapalat"/>
          <w:i w:val="0"/>
          <w:lang w:val="af-ZA"/>
        </w:rPr>
      </w:pPr>
      <w:r w:rsidRPr="001807AD">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00FC26BC">
        <w:rPr>
          <w:rFonts w:ascii="GHEA Grapalat" w:hAnsi="GHEA Grapalat"/>
          <w:i w:val="0"/>
          <w:u w:val="single"/>
          <w:lang w:val="hy-AM"/>
        </w:rPr>
        <w:t>Գոռ Գրիգորյանին</w:t>
      </w:r>
    </w:p>
    <w:p w:rsidR="002865DC" w:rsidRPr="001807AD" w:rsidRDefault="002865DC" w:rsidP="002865DC">
      <w:pPr>
        <w:pStyle w:val="a3"/>
        <w:spacing w:line="240" w:lineRule="auto"/>
        <w:ind w:firstLine="0"/>
        <w:rPr>
          <w:rFonts w:ascii="GHEA Grapalat" w:hAnsi="GHEA Grapalat"/>
          <w:i w:val="0"/>
          <w:lang w:val="af-ZA"/>
        </w:rPr>
      </w:pPr>
      <w:r w:rsidRPr="001807AD">
        <w:rPr>
          <w:rFonts w:ascii="GHEA Grapalat" w:hAnsi="GHEA Grapalat"/>
          <w:i w:val="0"/>
          <w:lang w:val="af-ZA"/>
        </w:rPr>
        <w:tab/>
      </w:r>
      <w:r w:rsidRPr="001807AD">
        <w:rPr>
          <w:rFonts w:ascii="GHEA Grapalat" w:hAnsi="GHEA Grapalat"/>
          <w:i w:val="0"/>
          <w:lang w:val="af-ZA"/>
        </w:rPr>
        <w:tab/>
      </w:r>
      <w:r w:rsidRPr="001807AD">
        <w:rPr>
          <w:rFonts w:ascii="GHEA Grapalat" w:hAnsi="GHEA Grapalat"/>
          <w:i w:val="0"/>
          <w:lang w:val="af-ZA"/>
        </w:rPr>
        <w:tab/>
      </w:r>
      <w:r w:rsidRPr="001807AD">
        <w:rPr>
          <w:rFonts w:ascii="GHEA Grapalat" w:hAnsi="GHEA Grapalat"/>
          <w:i w:val="0"/>
          <w:lang w:val="af-ZA"/>
        </w:rPr>
        <w:tab/>
      </w:r>
      <w:r w:rsidRPr="001807AD">
        <w:rPr>
          <w:rFonts w:ascii="GHEA Grapalat" w:hAnsi="GHEA Grapalat"/>
          <w:i w:val="0"/>
          <w:lang w:val="af-ZA"/>
        </w:rPr>
        <w:tab/>
        <w:t xml:space="preserve">             </w:t>
      </w:r>
      <w:r w:rsidRPr="001807AD">
        <w:rPr>
          <w:rFonts w:ascii="GHEA Grapalat" w:hAnsi="GHEA Grapalat"/>
          <w:i w:val="0"/>
          <w:sz w:val="16"/>
          <w:szCs w:val="16"/>
          <w:lang w:val="af-ZA"/>
        </w:rPr>
        <w:t>անունը, ազգանունը</w:t>
      </w:r>
    </w:p>
    <w:p w:rsidR="002865DC" w:rsidRPr="00625E34" w:rsidRDefault="002865DC" w:rsidP="002865DC">
      <w:pPr>
        <w:pStyle w:val="a3"/>
        <w:spacing w:line="240" w:lineRule="auto"/>
        <w:rPr>
          <w:rFonts w:ascii="GHEA Grapalat" w:hAnsi="GHEA Grapalat"/>
          <w:i w:val="0"/>
          <w:u w:val="single"/>
          <w:lang w:val="hy-AM"/>
        </w:rPr>
      </w:pPr>
      <w:r w:rsidRPr="001807AD">
        <w:rPr>
          <w:rFonts w:ascii="GHEA Grapalat" w:hAnsi="GHEA Grapalat"/>
          <w:i w:val="0"/>
          <w:lang w:val="af-ZA"/>
        </w:rPr>
        <w:t xml:space="preserve">                                      Հեռախոս </w:t>
      </w:r>
      <w:r w:rsidR="00FC26BC">
        <w:rPr>
          <w:rFonts w:ascii="GHEA Grapalat" w:hAnsi="GHEA Grapalat"/>
          <w:i w:val="0"/>
          <w:u w:val="single"/>
          <w:lang w:val="hy-AM"/>
        </w:rPr>
        <w:t>094814564</w:t>
      </w:r>
    </w:p>
    <w:p w:rsidR="002865DC" w:rsidRPr="001807AD" w:rsidRDefault="002865DC" w:rsidP="002865DC">
      <w:pPr>
        <w:pStyle w:val="a3"/>
        <w:spacing w:line="240" w:lineRule="auto"/>
        <w:rPr>
          <w:rFonts w:ascii="GHEA Grapalat" w:hAnsi="GHEA Grapalat"/>
          <w:i w:val="0"/>
          <w:lang w:val="af-ZA"/>
        </w:rPr>
      </w:pPr>
    </w:p>
    <w:p w:rsidR="002865DC" w:rsidRPr="00422E92" w:rsidRDefault="002865DC" w:rsidP="002865DC">
      <w:pPr>
        <w:pStyle w:val="a3"/>
        <w:spacing w:line="240" w:lineRule="auto"/>
        <w:rPr>
          <w:rFonts w:ascii="GHEA Grapalat" w:hAnsi="GHEA Grapalat"/>
          <w:i w:val="0"/>
          <w:u w:val="single"/>
          <w:lang w:val="af-ZA"/>
        </w:rPr>
      </w:pPr>
      <w:r w:rsidRPr="001807AD">
        <w:rPr>
          <w:rFonts w:ascii="GHEA Grapalat" w:hAnsi="GHEA Grapalat"/>
          <w:i w:val="0"/>
          <w:lang w:val="af-ZA"/>
        </w:rPr>
        <w:t xml:space="preserve">                                        Էլ. փոստ </w:t>
      </w:r>
      <w:hyperlink r:id="rId8" w:history="1">
        <w:r w:rsidR="00FC26BC" w:rsidRPr="00036CDE">
          <w:rPr>
            <w:rStyle w:val="a9"/>
            <w:rFonts w:ascii="GHEA Grapalat" w:hAnsi="GHEA Grapalat"/>
            <w:i w:val="0"/>
            <w:lang w:val="af-ZA"/>
          </w:rPr>
          <w:t>arpi.finans@bk.ru</w:t>
        </w:r>
      </w:hyperlink>
    </w:p>
    <w:p w:rsidR="002865DC" w:rsidRPr="002865DC" w:rsidRDefault="002865DC" w:rsidP="002865DC">
      <w:pPr>
        <w:pStyle w:val="a3"/>
        <w:spacing w:line="240" w:lineRule="auto"/>
        <w:ind w:firstLine="0"/>
        <w:rPr>
          <w:rFonts w:ascii="GHEA Grapalat" w:hAnsi="GHEA Grapalat"/>
          <w:i w:val="0"/>
          <w:lang w:val="hy-AM"/>
        </w:rPr>
      </w:pPr>
    </w:p>
    <w:p w:rsidR="002865DC" w:rsidRPr="001807AD" w:rsidRDefault="002865DC" w:rsidP="002865DC">
      <w:pPr>
        <w:pStyle w:val="a3"/>
        <w:spacing w:line="240" w:lineRule="auto"/>
        <w:ind w:firstLine="0"/>
        <w:jc w:val="left"/>
        <w:rPr>
          <w:rFonts w:ascii="GHEA Grapalat" w:hAnsi="GHEA Grapalat"/>
          <w:i w:val="0"/>
          <w:u w:val="single"/>
          <w:lang w:val="af-ZA"/>
        </w:rPr>
      </w:pPr>
      <w:r w:rsidRPr="001807AD">
        <w:rPr>
          <w:rFonts w:ascii="GHEA Grapalat" w:hAnsi="GHEA Grapalat"/>
          <w:i w:val="0"/>
          <w:lang w:val="af-ZA"/>
        </w:rPr>
        <w:t xml:space="preserve">Պատվիրատու </w:t>
      </w:r>
      <w:r>
        <w:rPr>
          <w:rFonts w:ascii="GHEA Grapalat" w:hAnsi="GHEA Grapalat"/>
          <w:i w:val="0"/>
          <w:lang w:val="hy-AM"/>
        </w:rPr>
        <w:t>՝</w:t>
      </w:r>
      <w:r w:rsidRPr="00341017">
        <w:rPr>
          <w:rFonts w:ascii="GHEA Grapalat" w:hAnsi="GHEA Grapalat"/>
          <w:i w:val="0"/>
          <w:lang w:val="hy-AM"/>
        </w:rPr>
        <w:t xml:space="preserve">  </w:t>
      </w:r>
      <w:r w:rsidR="00FC26BC">
        <w:rPr>
          <w:rFonts w:ascii="GHEA Grapalat" w:hAnsi="GHEA Grapalat"/>
          <w:i w:val="0"/>
          <w:lang w:val="af-ZA"/>
        </w:rPr>
        <w:t xml:space="preserve">ՀՀ Շիրակի մարզի </w:t>
      </w:r>
      <w:r w:rsidR="00FC26BC">
        <w:rPr>
          <w:rFonts w:ascii="GHEA Grapalat" w:hAnsi="GHEA Grapalat"/>
          <w:i w:val="0"/>
          <w:lang w:val="hy-AM"/>
        </w:rPr>
        <w:t>Արփիի</w:t>
      </w:r>
      <w:r w:rsidRPr="00625E34">
        <w:rPr>
          <w:rFonts w:ascii="GHEA Grapalat" w:hAnsi="GHEA Grapalat"/>
          <w:i w:val="0"/>
          <w:lang w:val="af-ZA"/>
        </w:rPr>
        <w:t xml:space="preserve"> համայնքապետարան</w:t>
      </w:r>
    </w:p>
    <w:p w:rsidR="00905805" w:rsidRPr="002865DC" w:rsidRDefault="00905805" w:rsidP="00096865">
      <w:pPr>
        <w:pStyle w:val="aa"/>
        <w:ind w:right="-7" w:firstLine="567"/>
        <w:jc w:val="right"/>
        <w:rPr>
          <w:rFonts w:ascii="GHEA Grapalat" w:hAnsi="GHEA Grapalat" w:cs="Sylfaen"/>
          <w:i/>
          <w:sz w:val="20"/>
          <w:szCs w:val="20"/>
          <w:lang w:val="af-ZA"/>
        </w:rPr>
      </w:pPr>
    </w:p>
    <w:p w:rsidR="00096865" w:rsidRPr="00CB0C48" w:rsidRDefault="00096865" w:rsidP="00096865">
      <w:pPr>
        <w:pStyle w:val="aa"/>
        <w:ind w:right="-7" w:firstLine="567"/>
        <w:jc w:val="right"/>
        <w:rPr>
          <w:rFonts w:ascii="GHEA Grapalat" w:hAnsi="GHEA Grapalat" w:cs="Sylfaen"/>
          <w:i/>
          <w:sz w:val="20"/>
          <w:szCs w:val="20"/>
          <w:lang w:val="af-ZA"/>
        </w:rPr>
      </w:pPr>
      <w:r w:rsidRPr="00CB0C48">
        <w:rPr>
          <w:rFonts w:ascii="GHEA Grapalat" w:hAnsi="GHEA Grapalat" w:cs="Sylfaen"/>
          <w:i/>
          <w:sz w:val="20"/>
          <w:szCs w:val="20"/>
        </w:rPr>
        <w:t>Հաստատված</w:t>
      </w:r>
      <w:r w:rsidRPr="00CB0C48">
        <w:rPr>
          <w:rFonts w:ascii="GHEA Grapalat" w:hAnsi="GHEA Grapalat" w:cs="Sylfaen"/>
          <w:i/>
          <w:sz w:val="20"/>
          <w:szCs w:val="20"/>
          <w:lang w:val="af-ZA"/>
        </w:rPr>
        <w:t xml:space="preserve"> </w:t>
      </w:r>
      <w:r w:rsidRPr="00CB0C48">
        <w:rPr>
          <w:rFonts w:ascii="GHEA Grapalat" w:hAnsi="GHEA Grapalat" w:cs="Sylfaen"/>
          <w:i/>
          <w:sz w:val="20"/>
          <w:szCs w:val="20"/>
        </w:rPr>
        <w:t>է</w:t>
      </w:r>
    </w:p>
    <w:p w:rsidR="00096865" w:rsidRPr="008C55BF" w:rsidRDefault="00FC26BC" w:rsidP="00096865">
      <w:pPr>
        <w:pStyle w:val="aa"/>
        <w:ind w:right="-7" w:firstLine="567"/>
        <w:jc w:val="right"/>
        <w:rPr>
          <w:rFonts w:ascii="GHEA Grapalat" w:hAnsi="GHEA Grapalat" w:cs="Sylfaen"/>
          <w:b/>
          <w:i/>
          <w:sz w:val="22"/>
          <w:szCs w:val="22"/>
          <w:lang w:val="af-ZA"/>
        </w:rPr>
      </w:pPr>
      <w:r>
        <w:rPr>
          <w:rFonts w:ascii="GHEA Grapalat" w:hAnsi="GHEA Grapalat"/>
          <w:b/>
          <w:i/>
          <w:sz w:val="22"/>
          <w:szCs w:val="22"/>
          <w:lang w:val="hy-AM"/>
        </w:rPr>
        <w:t>ՇՄԱ</w:t>
      </w:r>
      <w:r w:rsidR="008C55BF" w:rsidRPr="008C55BF">
        <w:rPr>
          <w:rFonts w:ascii="GHEA Grapalat" w:hAnsi="GHEA Grapalat"/>
          <w:b/>
          <w:i/>
          <w:sz w:val="22"/>
          <w:szCs w:val="22"/>
          <w:lang w:val="hy-AM"/>
        </w:rPr>
        <w:t>Հ-</w:t>
      </w:r>
      <w:r w:rsidR="008C55BF" w:rsidRPr="008C55BF">
        <w:rPr>
          <w:rFonts w:ascii="GHEA Grapalat" w:hAnsi="GHEA Grapalat"/>
          <w:b/>
          <w:i/>
          <w:sz w:val="22"/>
          <w:szCs w:val="22"/>
          <w:lang w:val="af-ZA"/>
        </w:rPr>
        <w:t>ԳՀԱՇՁԲ</w:t>
      </w:r>
      <w:r>
        <w:rPr>
          <w:rFonts w:ascii="GHEA Grapalat" w:hAnsi="GHEA Grapalat"/>
          <w:b/>
          <w:i/>
          <w:sz w:val="22"/>
          <w:szCs w:val="22"/>
          <w:lang w:val="hy-AM"/>
        </w:rPr>
        <w:t>-20</w:t>
      </w:r>
      <w:r w:rsidR="008C55BF" w:rsidRPr="008C55BF">
        <w:rPr>
          <w:rFonts w:ascii="GHEA Grapalat" w:hAnsi="GHEA Grapalat"/>
          <w:b/>
          <w:i/>
          <w:sz w:val="22"/>
          <w:szCs w:val="22"/>
          <w:lang w:val="hy-AM"/>
        </w:rPr>
        <w:t>/</w:t>
      </w:r>
      <w:r>
        <w:rPr>
          <w:rFonts w:ascii="GHEA Grapalat" w:hAnsi="GHEA Grapalat"/>
          <w:b/>
          <w:i/>
          <w:sz w:val="22"/>
          <w:szCs w:val="22"/>
          <w:lang w:val="hy-AM"/>
        </w:rPr>
        <w:t>0</w:t>
      </w:r>
      <w:r w:rsidR="008C55BF" w:rsidRPr="008C55BF">
        <w:rPr>
          <w:rFonts w:ascii="GHEA Grapalat" w:hAnsi="GHEA Grapalat"/>
          <w:b/>
          <w:i/>
          <w:sz w:val="22"/>
          <w:szCs w:val="22"/>
          <w:lang w:val="hy-AM"/>
        </w:rPr>
        <w:t xml:space="preserve">1 </w:t>
      </w:r>
      <w:r w:rsidR="00096865" w:rsidRPr="008C55BF">
        <w:rPr>
          <w:rFonts w:ascii="GHEA Grapalat" w:hAnsi="GHEA Grapalat" w:cs="Sylfaen"/>
          <w:b/>
          <w:i/>
          <w:sz w:val="22"/>
          <w:szCs w:val="22"/>
        </w:rPr>
        <w:t>ծածկագրով</w:t>
      </w:r>
      <w:r w:rsidR="00096865" w:rsidRPr="008C55BF">
        <w:rPr>
          <w:rFonts w:ascii="GHEA Grapalat" w:hAnsi="GHEA Grapalat" w:cs="Sylfaen"/>
          <w:b/>
          <w:i/>
          <w:sz w:val="22"/>
          <w:szCs w:val="22"/>
          <w:lang w:val="af-ZA"/>
        </w:rPr>
        <w:t xml:space="preserve"> </w:t>
      </w:r>
    </w:p>
    <w:p w:rsidR="00096865" w:rsidRPr="00CB0C48" w:rsidRDefault="00666E72" w:rsidP="00096865">
      <w:pPr>
        <w:pStyle w:val="aa"/>
        <w:ind w:right="-7" w:firstLine="567"/>
        <w:jc w:val="right"/>
        <w:rPr>
          <w:rFonts w:ascii="GHEA Grapalat" w:hAnsi="GHEA Grapalat" w:cs="Sylfaen"/>
          <w:i/>
          <w:sz w:val="20"/>
          <w:szCs w:val="20"/>
          <w:lang w:val="af-ZA"/>
        </w:rPr>
      </w:pPr>
      <w:proofErr w:type="gramStart"/>
      <w:r w:rsidRPr="00CB0C48">
        <w:rPr>
          <w:rFonts w:ascii="GHEA Grapalat" w:hAnsi="GHEA Grapalat" w:cs="Sylfaen"/>
          <w:i/>
          <w:sz w:val="20"/>
          <w:szCs w:val="20"/>
        </w:rPr>
        <w:t>գնանշման</w:t>
      </w:r>
      <w:proofErr w:type="gramEnd"/>
      <w:r w:rsidRPr="00CB0C48">
        <w:rPr>
          <w:rFonts w:ascii="GHEA Grapalat" w:hAnsi="GHEA Grapalat" w:cs="Sylfaen"/>
          <w:i/>
          <w:sz w:val="20"/>
          <w:szCs w:val="20"/>
          <w:lang w:val="af-ZA"/>
        </w:rPr>
        <w:t xml:space="preserve"> </w:t>
      </w:r>
      <w:r w:rsidRPr="00CB0C48">
        <w:rPr>
          <w:rFonts w:ascii="GHEA Grapalat" w:hAnsi="GHEA Grapalat" w:cs="Sylfaen"/>
          <w:i/>
          <w:sz w:val="20"/>
          <w:szCs w:val="20"/>
        </w:rPr>
        <w:t>հարցման</w:t>
      </w:r>
      <w:r w:rsidRPr="00CB0C48">
        <w:rPr>
          <w:rFonts w:ascii="GHEA Grapalat" w:hAnsi="GHEA Grapalat" w:cs="Sylfaen"/>
          <w:i/>
          <w:sz w:val="20"/>
          <w:szCs w:val="20"/>
          <w:lang w:val="af-ZA"/>
        </w:rPr>
        <w:t xml:space="preserve"> </w:t>
      </w:r>
      <w:r w:rsidR="00EE5855" w:rsidRPr="00CB0C48">
        <w:rPr>
          <w:rFonts w:ascii="GHEA Grapalat" w:hAnsi="GHEA Grapalat" w:cs="Sylfaen"/>
          <w:i/>
          <w:sz w:val="20"/>
          <w:szCs w:val="20"/>
        </w:rPr>
        <w:t>գնահատող</w:t>
      </w:r>
      <w:r w:rsidR="00EE5855" w:rsidRPr="00CB0C48">
        <w:rPr>
          <w:rFonts w:ascii="GHEA Grapalat" w:hAnsi="GHEA Grapalat" w:cs="Sylfaen"/>
          <w:i/>
          <w:sz w:val="20"/>
          <w:szCs w:val="20"/>
          <w:lang w:val="af-ZA"/>
        </w:rPr>
        <w:t xml:space="preserve"> </w:t>
      </w:r>
      <w:r w:rsidR="00096865" w:rsidRPr="00CB0C48">
        <w:rPr>
          <w:rFonts w:ascii="GHEA Grapalat" w:hAnsi="GHEA Grapalat" w:cs="Sylfaen"/>
          <w:i/>
          <w:sz w:val="20"/>
          <w:szCs w:val="20"/>
        </w:rPr>
        <w:t>հանձնաժողովի</w:t>
      </w:r>
    </w:p>
    <w:p w:rsidR="00CC40F1" w:rsidRPr="00CB0C48" w:rsidRDefault="00CC40F1" w:rsidP="00CC40F1">
      <w:pPr>
        <w:pStyle w:val="aa"/>
        <w:ind w:right="-7" w:firstLine="567"/>
        <w:jc w:val="right"/>
        <w:rPr>
          <w:rFonts w:ascii="GHEA Grapalat" w:hAnsi="GHEA Grapalat"/>
          <w:i/>
          <w:sz w:val="22"/>
          <w:lang w:val="af-ZA"/>
        </w:rPr>
      </w:pPr>
      <w:r w:rsidRPr="00672962">
        <w:rPr>
          <w:rFonts w:ascii="GHEA Grapalat" w:hAnsi="GHEA Grapalat" w:cs="Sylfaen"/>
          <w:i/>
          <w:sz w:val="20"/>
          <w:szCs w:val="20"/>
          <w:lang w:val="af-ZA"/>
        </w:rPr>
        <w:t>20</w:t>
      </w:r>
      <w:r w:rsidR="00FC26BC" w:rsidRPr="00672962">
        <w:rPr>
          <w:rFonts w:ascii="GHEA Grapalat" w:hAnsi="GHEA Grapalat" w:cs="Sylfaen"/>
          <w:i/>
          <w:sz w:val="20"/>
          <w:szCs w:val="20"/>
          <w:lang w:val="hy-AM"/>
        </w:rPr>
        <w:t>20</w:t>
      </w:r>
      <w:r w:rsidRPr="00672962">
        <w:rPr>
          <w:rFonts w:ascii="GHEA Grapalat" w:hAnsi="GHEA Grapalat" w:cs="Sylfaen"/>
          <w:i/>
          <w:sz w:val="20"/>
          <w:szCs w:val="20"/>
        </w:rPr>
        <w:t>թ</w:t>
      </w:r>
      <w:r w:rsidRPr="00672962">
        <w:rPr>
          <w:rFonts w:ascii="GHEA Grapalat" w:hAnsi="GHEA Grapalat" w:cs="Times Armenian"/>
          <w:i/>
          <w:sz w:val="20"/>
          <w:szCs w:val="20"/>
          <w:lang w:val="af-ZA"/>
        </w:rPr>
        <w:t xml:space="preserve">. </w:t>
      </w:r>
      <w:r w:rsidR="00672962" w:rsidRPr="00672962">
        <w:rPr>
          <w:rFonts w:ascii="GHEA Grapalat" w:hAnsi="GHEA Grapalat" w:cs="Times Armenian"/>
          <w:i/>
          <w:sz w:val="20"/>
          <w:szCs w:val="20"/>
          <w:lang w:val="hy-AM"/>
        </w:rPr>
        <w:t>հունիսի 15</w:t>
      </w:r>
      <w:r w:rsidRPr="00672962">
        <w:rPr>
          <w:rFonts w:ascii="GHEA Grapalat" w:hAnsi="GHEA Grapalat" w:cs="Times Armenian"/>
          <w:i/>
          <w:sz w:val="20"/>
          <w:szCs w:val="20"/>
          <w:lang w:val="af-ZA"/>
        </w:rPr>
        <w:t xml:space="preserve">-ի </w:t>
      </w:r>
      <w:r w:rsidRPr="00672962">
        <w:rPr>
          <w:rFonts w:ascii="GHEA Grapalat" w:hAnsi="GHEA Grapalat" w:cs="Times Armenian"/>
          <w:i/>
          <w:sz w:val="20"/>
          <w:szCs w:val="20"/>
          <w:vertAlign w:val="subscript"/>
          <w:lang w:val="af-ZA"/>
        </w:rPr>
        <w:t xml:space="preserve"> </w:t>
      </w:r>
      <w:r w:rsidRPr="00672962">
        <w:rPr>
          <w:rFonts w:ascii="GHEA Grapalat" w:hAnsi="GHEA Grapalat" w:cs="Times Armenian"/>
          <w:i/>
          <w:sz w:val="20"/>
          <w:szCs w:val="20"/>
          <w:lang w:val="af-ZA"/>
        </w:rPr>
        <w:t xml:space="preserve">N </w:t>
      </w:r>
      <w:r w:rsidR="00672962" w:rsidRPr="00672962">
        <w:rPr>
          <w:rFonts w:ascii="GHEA Grapalat" w:hAnsi="GHEA Grapalat" w:cs="Times Armenian"/>
          <w:i/>
          <w:sz w:val="20"/>
          <w:szCs w:val="20"/>
          <w:u w:val="single"/>
          <w:lang w:val="hy-AM"/>
        </w:rPr>
        <w:t>1</w:t>
      </w:r>
      <w:r w:rsidR="008C55BF" w:rsidRPr="00672962">
        <w:rPr>
          <w:rFonts w:ascii="GHEA Grapalat" w:hAnsi="GHEA Grapalat" w:cs="Times Armenian"/>
          <w:i/>
          <w:sz w:val="20"/>
          <w:szCs w:val="20"/>
          <w:u w:val="single"/>
          <w:lang w:val="hy-AM"/>
        </w:rPr>
        <w:t xml:space="preserve"> </w:t>
      </w:r>
      <w:r w:rsidRPr="00672962">
        <w:rPr>
          <w:rFonts w:ascii="GHEA Grapalat" w:hAnsi="GHEA Grapalat" w:cs="Sylfaen"/>
          <w:i/>
          <w:sz w:val="20"/>
          <w:szCs w:val="20"/>
        </w:rPr>
        <w:t>որոշմամբ</w:t>
      </w:r>
    </w:p>
    <w:p w:rsidR="00096865" w:rsidRPr="00CB0C48" w:rsidRDefault="00096865" w:rsidP="00096865">
      <w:pPr>
        <w:pStyle w:val="aa"/>
        <w:ind w:right="-7" w:firstLine="567"/>
        <w:jc w:val="center"/>
        <w:rPr>
          <w:rFonts w:ascii="GHEA Grapalat" w:hAnsi="GHEA Grapalat"/>
          <w:lang w:val="af-ZA"/>
        </w:rPr>
      </w:pPr>
    </w:p>
    <w:p w:rsidR="00096865" w:rsidRPr="00CB0C48" w:rsidRDefault="00096865" w:rsidP="00096865">
      <w:pPr>
        <w:pStyle w:val="aa"/>
        <w:ind w:right="-7" w:firstLine="567"/>
        <w:jc w:val="center"/>
        <w:rPr>
          <w:rFonts w:ascii="GHEA Grapalat" w:hAnsi="GHEA Grapalat"/>
          <w:lang w:val="af-ZA"/>
        </w:rPr>
      </w:pPr>
    </w:p>
    <w:p w:rsidR="00096865" w:rsidRPr="00CB0C48" w:rsidRDefault="00096865" w:rsidP="00096865">
      <w:pPr>
        <w:pStyle w:val="aa"/>
        <w:ind w:right="-7" w:firstLine="567"/>
        <w:jc w:val="center"/>
        <w:rPr>
          <w:rFonts w:ascii="GHEA Grapalat" w:hAnsi="GHEA Grapalat"/>
          <w:lang w:val="af-ZA"/>
        </w:rPr>
      </w:pPr>
    </w:p>
    <w:p w:rsidR="00096865" w:rsidRPr="00CB0C48" w:rsidRDefault="00096865" w:rsidP="00096865">
      <w:pPr>
        <w:pStyle w:val="aa"/>
        <w:ind w:right="-7" w:firstLine="567"/>
        <w:jc w:val="center"/>
        <w:rPr>
          <w:rFonts w:ascii="GHEA Grapalat" w:hAnsi="GHEA Grapalat"/>
          <w:lang w:val="af-ZA"/>
        </w:rPr>
      </w:pPr>
    </w:p>
    <w:p w:rsidR="00096865" w:rsidRPr="00CB0C48" w:rsidRDefault="00096865" w:rsidP="00096865">
      <w:pPr>
        <w:pStyle w:val="aa"/>
        <w:ind w:right="-7" w:firstLine="567"/>
        <w:jc w:val="center"/>
        <w:rPr>
          <w:rFonts w:ascii="GHEA Grapalat" w:hAnsi="GHEA Grapalat"/>
          <w:lang w:val="af-ZA"/>
        </w:rPr>
      </w:pPr>
    </w:p>
    <w:p w:rsidR="00096865" w:rsidRPr="00CB0C48" w:rsidRDefault="00A76C15" w:rsidP="00096865">
      <w:pPr>
        <w:pStyle w:val="aa"/>
        <w:ind w:right="-7" w:firstLine="567"/>
        <w:jc w:val="center"/>
        <w:rPr>
          <w:rFonts w:ascii="GHEA Grapalat" w:hAnsi="GHEA Grapalat"/>
          <w:lang w:val="af-ZA"/>
        </w:rPr>
      </w:pPr>
      <w:r w:rsidRPr="00CB0C48">
        <w:rPr>
          <w:rFonts w:ascii="GHEA Grapalat" w:hAnsi="GHEA Grapalat" w:cs="Times Armenian"/>
          <w:i/>
          <w:lang w:val="af-ZA"/>
        </w:rPr>
        <w:t>«</w:t>
      </w:r>
      <w:r w:rsidR="008C55BF" w:rsidRPr="008C55BF">
        <w:rPr>
          <w:rFonts w:ascii="GHEA Grapalat" w:hAnsi="GHEA Grapalat"/>
          <w:i/>
          <w:lang w:val="af-ZA"/>
        </w:rPr>
        <w:t xml:space="preserve"> </w:t>
      </w:r>
      <w:r w:rsidR="00FC26BC">
        <w:rPr>
          <w:rFonts w:ascii="GHEA Grapalat" w:hAnsi="GHEA Grapalat"/>
          <w:i/>
          <w:lang w:val="af-ZA"/>
        </w:rPr>
        <w:t xml:space="preserve">ՀՀ ՇԻՐԱԿԻ ՄԱՐԶԻ </w:t>
      </w:r>
      <w:r w:rsidR="00FC26BC">
        <w:rPr>
          <w:rFonts w:ascii="GHEA Grapalat" w:hAnsi="GHEA Grapalat"/>
          <w:i/>
          <w:lang w:val="hy-AM"/>
        </w:rPr>
        <w:t>ԱՐՓԻԻ ՀԱՄԱՅՆՔԱՊԵՏԱՐԱՆ</w:t>
      </w:r>
      <w:r w:rsidRPr="00CB0C48">
        <w:rPr>
          <w:rFonts w:ascii="GHEA Grapalat" w:hAnsi="GHEA Grapalat" w:cs="Sylfaen"/>
          <w:i/>
          <w:lang w:val="af-ZA"/>
        </w:rPr>
        <w:t>»</w:t>
      </w:r>
    </w:p>
    <w:p w:rsidR="00096865" w:rsidRPr="00CB0C48" w:rsidRDefault="00096865" w:rsidP="00096865">
      <w:pPr>
        <w:pStyle w:val="aa"/>
        <w:tabs>
          <w:tab w:val="left" w:pos="5968"/>
        </w:tabs>
        <w:ind w:right="-7" w:firstLine="567"/>
        <w:rPr>
          <w:rFonts w:ascii="GHEA Grapalat" w:hAnsi="GHEA Grapalat"/>
          <w:lang w:val="af-ZA"/>
        </w:rPr>
      </w:pPr>
      <w:r w:rsidRPr="00CB0C48">
        <w:rPr>
          <w:rFonts w:ascii="GHEA Grapalat" w:hAnsi="GHEA Grapalat"/>
          <w:lang w:val="af-ZA"/>
        </w:rPr>
        <w:tab/>
      </w:r>
    </w:p>
    <w:p w:rsidR="00096865" w:rsidRPr="00CB0C48" w:rsidRDefault="00096865" w:rsidP="00096865">
      <w:pPr>
        <w:pStyle w:val="aa"/>
        <w:ind w:right="-7" w:firstLine="567"/>
        <w:jc w:val="center"/>
        <w:rPr>
          <w:rFonts w:ascii="GHEA Grapalat" w:hAnsi="GHEA Grapalat"/>
          <w:lang w:val="af-ZA"/>
        </w:rPr>
      </w:pPr>
    </w:p>
    <w:p w:rsidR="00096865" w:rsidRPr="00CB0C48" w:rsidRDefault="00096865" w:rsidP="00096865">
      <w:pPr>
        <w:pStyle w:val="aa"/>
        <w:ind w:right="-7" w:firstLine="567"/>
        <w:jc w:val="center"/>
        <w:rPr>
          <w:rFonts w:ascii="GHEA Grapalat" w:hAnsi="GHEA Grapalat"/>
          <w:lang w:val="af-ZA"/>
        </w:rPr>
      </w:pPr>
    </w:p>
    <w:p w:rsidR="00096865" w:rsidRPr="00CB0C48" w:rsidRDefault="00096865" w:rsidP="00096865">
      <w:pPr>
        <w:pStyle w:val="aa"/>
        <w:ind w:right="-7" w:firstLine="567"/>
        <w:jc w:val="center"/>
        <w:rPr>
          <w:rFonts w:ascii="GHEA Grapalat" w:hAnsi="GHEA Grapalat"/>
          <w:lang w:val="af-ZA"/>
        </w:rPr>
      </w:pPr>
    </w:p>
    <w:p w:rsidR="00096865" w:rsidRPr="00CB0C48" w:rsidRDefault="00096865" w:rsidP="00096865">
      <w:pPr>
        <w:pStyle w:val="aa"/>
        <w:ind w:right="-7" w:firstLine="567"/>
        <w:jc w:val="center"/>
        <w:rPr>
          <w:rFonts w:ascii="GHEA Grapalat" w:hAnsi="GHEA Grapalat"/>
          <w:lang w:val="af-ZA"/>
        </w:rPr>
      </w:pPr>
    </w:p>
    <w:p w:rsidR="00096865" w:rsidRPr="00CB0C48" w:rsidRDefault="00096865" w:rsidP="00096865">
      <w:pPr>
        <w:pStyle w:val="aa"/>
        <w:ind w:right="-7" w:firstLine="567"/>
        <w:jc w:val="center"/>
        <w:rPr>
          <w:rFonts w:ascii="GHEA Grapalat" w:hAnsi="GHEA Grapalat" w:cs="Sylfaen"/>
          <w:lang w:val="af-ZA"/>
        </w:rPr>
      </w:pPr>
      <w:r w:rsidRPr="00CB0C48">
        <w:rPr>
          <w:rFonts w:ascii="GHEA Grapalat" w:hAnsi="GHEA Grapalat" w:cs="Sylfaen"/>
        </w:rPr>
        <w:t>Հ</w:t>
      </w:r>
      <w:r w:rsidRPr="00CB0C48">
        <w:rPr>
          <w:rFonts w:ascii="GHEA Grapalat" w:hAnsi="GHEA Grapalat" w:cs="Times Armenian"/>
          <w:lang w:val="af-ZA"/>
        </w:rPr>
        <w:t xml:space="preserve"> </w:t>
      </w:r>
      <w:r w:rsidRPr="00CB0C48">
        <w:rPr>
          <w:rFonts w:ascii="GHEA Grapalat" w:hAnsi="GHEA Grapalat" w:cs="Sylfaen"/>
        </w:rPr>
        <w:t>Ր</w:t>
      </w:r>
      <w:r w:rsidRPr="00CB0C48">
        <w:rPr>
          <w:rFonts w:ascii="GHEA Grapalat" w:hAnsi="GHEA Grapalat" w:cs="Times Armenian"/>
          <w:lang w:val="af-ZA"/>
        </w:rPr>
        <w:t xml:space="preserve"> </w:t>
      </w:r>
      <w:r w:rsidRPr="00CB0C48">
        <w:rPr>
          <w:rFonts w:ascii="GHEA Grapalat" w:hAnsi="GHEA Grapalat" w:cs="Sylfaen"/>
        </w:rPr>
        <w:t>Ա</w:t>
      </w:r>
      <w:r w:rsidRPr="00CB0C48">
        <w:rPr>
          <w:rFonts w:ascii="GHEA Grapalat" w:hAnsi="GHEA Grapalat" w:cs="Times Armenian"/>
          <w:lang w:val="af-ZA"/>
        </w:rPr>
        <w:t xml:space="preserve"> </w:t>
      </w:r>
      <w:r w:rsidRPr="00CB0C48">
        <w:rPr>
          <w:rFonts w:ascii="GHEA Grapalat" w:hAnsi="GHEA Grapalat" w:cs="Sylfaen"/>
        </w:rPr>
        <w:t>Վ</w:t>
      </w:r>
      <w:r w:rsidRPr="00CB0C48">
        <w:rPr>
          <w:rFonts w:ascii="GHEA Grapalat" w:hAnsi="GHEA Grapalat" w:cs="Times Armenian"/>
          <w:lang w:val="af-ZA"/>
        </w:rPr>
        <w:t xml:space="preserve"> </w:t>
      </w:r>
      <w:r w:rsidRPr="00CB0C48">
        <w:rPr>
          <w:rFonts w:ascii="GHEA Grapalat" w:hAnsi="GHEA Grapalat" w:cs="Sylfaen"/>
        </w:rPr>
        <w:t>Ե</w:t>
      </w:r>
      <w:r w:rsidRPr="00CB0C48">
        <w:rPr>
          <w:rFonts w:ascii="GHEA Grapalat" w:hAnsi="GHEA Grapalat" w:cs="Times Armenian"/>
          <w:lang w:val="af-ZA"/>
        </w:rPr>
        <w:t xml:space="preserve"> </w:t>
      </w:r>
      <w:r w:rsidRPr="00CB0C48">
        <w:rPr>
          <w:rFonts w:ascii="GHEA Grapalat" w:hAnsi="GHEA Grapalat" w:cs="Sylfaen"/>
        </w:rPr>
        <w:t>Ր</w:t>
      </w:r>
    </w:p>
    <w:p w:rsidR="00096865" w:rsidRPr="00CB0C48" w:rsidRDefault="00096865" w:rsidP="00096865">
      <w:pPr>
        <w:pStyle w:val="aa"/>
        <w:ind w:right="-7" w:firstLine="567"/>
        <w:jc w:val="center"/>
        <w:rPr>
          <w:rFonts w:ascii="GHEA Grapalat" w:hAnsi="GHEA Grapalat" w:cs="Sylfaen"/>
          <w:lang w:val="af-ZA"/>
        </w:rPr>
      </w:pPr>
    </w:p>
    <w:p w:rsidR="00096865" w:rsidRPr="00CB0C48" w:rsidRDefault="00096865" w:rsidP="00096865">
      <w:pPr>
        <w:pStyle w:val="aa"/>
        <w:ind w:right="-7" w:firstLine="567"/>
        <w:jc w:val="center"/>
        <w:rPr>
          <w:rFonts w:ascii="GHEA Grapalat" w:hAnsi="GHEA Grapalat" w:cs="Sylfaen"/>
          <w:lang w:val="af-ZA"/>
        </w:rPr>
      </w:pPr>
    </w:p>
    <w:p w:rsidR="00634F74" w:rsidRPr="00634F74" w:rsidRDefault="008C55BF" w:rsidP="00634F74">
      <w:pPr>
        <w:pStyle w:val="aa"/>
        <w:spacing w:after="0"/>
        <w:ind w:right="-7"/>
        <w:jc w:val="center"/>
        <w:rPr>
          <w:rFonts w:ascii="GHEA Grapalat" w:hAnsi="GHEA Grapalat" w:cs="Times Armenian"/>
          <w:lang w:val="hy-AM"/>
        </w:rPr>
      </w:pPr>
      <w:r w:rsidRPr="00634F74">
        <w:rPr>
          <w:rFonts w:ascii="GHEA Grapalat" w:hAnsi="GHEA Grapalat" w:cs="Sylfaen"/>
          <w:lang w:val="af-ZA"/>
        </w:rPr>
        <w:t>«</w:t>
      </w:r>
      <w:r w:rsidRPr="00634F74">
        <w:rPr>
          <w:rFonts w:ascii="GHEA Grapalat" w:hAnsi="GHEA Grapalat"/>
          <w:lang w:val="af-ZA"/>
        </w:rPr>
        <w:t xml:space="preserve"> ՀՀ Շ</w:t>
      </w:r>
      <w:r w:rsidRPr="00634F74">
        <w:rPr>
          <w:rFonts w:ascii="GHEA Grapalat" w:hAnsi="GHEA Grapalat"/>
          <w:lang w:val="hy-AM"/>
        </w:rPr>
        <w:t>ԻՐԱԿԻ</w:t>
      </w:r>
      <w:r w:rsidRPr="00634F74">
        <w:rPr>
          <w:rFonts w:ascii="GHEA Grapalat" w:hAnsi="GHEA Grapalat"/>
          <w:lang w:val="af-ZA"/>
        </w:rPr>
        <w:t xml:space="preserve"> </w:t>
      </w:r>
      <w:r w:rsidRPr="00634F74">
        <w:rPr>
          <w:rFonts w:ascii="GHEA Grapalat" w:hAnsi="GHEA Grapalat"/>
          <w:lang w:val="hy-AM"/>
        </w:rPr>
        <w:t>ՄԱՐԶԻ</w:t>
      </w:r>
      <w:r w:rsidR="00FC26BC">
        <w:rPr>
          <w:rFonts w:ascii="GHEA Grapalat" w:hAnsi="GHEA Grapalat"/>
          <w:lang w:val="af-ZA"/>
        </w:rPr>
        <w:t xml:space="preserve"> ԱՐՓԻԻ</w:t>
      </w:r>
      <w:r w:rsidRPr="00634F74">
        <w:rPr>
          <w:rFonts w:ascii="GHEA Grapalat" w:hAnsi="GHEA Grapalat"/>
          <w:lang w:val="af-ZA"/>
        </w:rPr>
        <w:t xml:space="preserve"> </w:t>
      </w:r>
      <w:r w:rsidRPr="00634F74">
        <w:rPr>
          <w:rFonts w:ascii="GHEA Grapalat" w:hAnsi="GHEA Grapalat"/>
          <w:lang w:val="hy-AM"/>
        </w:rPr>
        <w:t>ՀԱՄԱՅՆՔԱՊԵՏԱՐԱՆ</w:t>
      </w:r>
      <w:r w:rsidRPr="00634F74">
        <w:rPr>
          <w:rFonts w:ascii="GHEA Grapalat" w:hAnsi="GHEA Grapalat" w:cs="Sylfaen"/>
          <w:lang w:val="af-ZA"/>
        </w:rPr>
        <w:t xml:space="preserve"> »-</w:t>
      </w:r>
      <w:r w:rsidRPr="00634F74">
        <w:rPr>
          <w:rFonts w:ascii="GHEA Grapalat" w:hAnsi="GHEA Grapalat" w:cs="Sylfaen"/>
        </w:rPr>
        <w:t>Ի</w:t>
      </w:r>
      <w:r w:rsidRPr="00634F74">
        <w:rPr>
          <w:rFonts w:ascii="GHEA Grapalat" w:hAnsi="GHEA Grapalat" w:cs="Sylfaen"/>
          <w:lang w:val="af-ZA"/>
        </w:rPr>
        <w:t xml:space="preserve"> </w:t>
      </w:r>
      <w:r w:rsidR="002B32D6" w:rsidRPr="00634F74">
        <w:rPr>
          <w:rFonts w:ascii="GHEA Grapalat" w:hAnsi="GHEA Grapalat" w:cs="Sylfaen"/>
        </w:rPr>
        <w:t>ԿԱՐԻՔՆԵՐԻ</w:t>
      </w:r>
      <w:r w:rsidR="002B32D6" w:rsidRPr="00634F74">
        <w:rPr>
          <w:rFonts w:ascii="GHEA Grapalat" w:hAnsi="GHEA Grapalat" w:cs="Times Armenian"/>
          <w:lang w:val="af-ZA"/>
        </w:rPr>
        <w:t xml:space="preserve"> </w:t>
      </w:r>
      <w:r w:rsidR="002B32D6" w:rsidRPr="00634F74">
        <w:rPr>
          <w:rFonts w:ascii="GHEA Grapalat" w:hAnsi="GHEA Grapalat" w:cs="Sylfaen"/>
        </w:rPr>
        <w:t>ՀԱՄԱՐ</w:t>
      </w:r>
      <w:r w:rsidR="002B32D6" w:rsidRPr="00634F74">
        <w:rPr>
          <w:rFonts w:ascii="GHEA Grapalat" w:hAnsi="GHEA Grapalat" w:cs="Times Armenian"/>
          <w:lang w:val="af-ZA"/>
        </w:rPr>
        <w:t xml:space="preserve">` </w:t>
      </w:r>
    </w:p>
    <w:p w:rsidR="00096865" w:rsidRPr="00634F74" w:rsidRDefault="002B32D6" w:rsidP="00634F74">
      <w:pPr>
        <w:pStyle w:val="aa"/>
        <w:spacing w:after="0"/>
        <w:ind w:right="-7"/>
        <w:jc w:val="center"/>
        <w:rPr>
          <w:rFonts w:ascii="GHEA Grapalat" w:hAnsi="GHEA Grapalat"/>
          <w:szCs w:val="22"/>
          <w:lang w:val="af-ZA"/>
        </w:rPr>
      </w:pPr>
      <w:r w:rsidRPr="00634F74">
        <w:rPr>
          <w:rFonts w:ascii="GHEA Grapalat" w:hAnsi="GHEA Grapalat" w:cs="Sylfaen"/>
          <w:lang w:val="af-ZA"/>
        </w:rPr>
        <w:t>«</w:t>
      </w:r>
      <w:r w:rsidR="008C55BF" w:rsidRPr="00634F74">
        <w:rPr>
          <w:rFonts w:ascii="GHEA Grapalat" w:hAnsi="GHEA Grapalat"/>
          <w:iCs/>
          <w:lang w:val="hy-AM"/>
        </w:rPr>
        <w:t>Ա</w:t>
      </w:r>
      <w:r w:rsidR="00FC26BC">
        <w:rPr>
          <w:rFonts w:ascii="GHEA Grapalat" w:hAnsi="GHEA Grapalat"/>
          <w:iCs/>
          <w:lang w:val="hy-AM"/>
        </w:rPr>
        <w:t xml:space="preserve">ՐԴԵՆԻՍ ԲՆԱԿԱՎԱՅՐԻ ԽՄԵԼՈՒ ՋՐԱԳԾԻ ԿԱՌՈՒՑՄԱՆ և ԱՂՎՈՐԻԿ </w:t>
      </w:r>
      <w:r w:rsidR="00634F74" w:rsidRPr="00634F74">
        <w:rPr>
          <w:rFonts w:ascii="GHEA Grapalat" w:hAnsi="GHEA Grapalat"/>
          <w:iCs/>
          <w:lang w:val="hy-AM"/>
        </w:rPr>
        <w:t>ԲՆԱԿԱՎԱՅՐԵՐԻ</w:t>
      </w:r>
      <w:r w:rsidR="008C55BF" w:rsidRPr="00634F74">
        <w:rPr>
          <w:rFonts w:ascii="GHEA Grapalat" w:hAnsi="GHEA Grapalat"/>
          <w:iCs/>
          <w:lang w:val="hy-AM"/>
        </w:rPr>
        <w:t xml:space="preserve"> </w:t>
      </w:r>
      <w:r w:rsidR="00FC26BC">
        <w:rPr>
          <w:rFonts w:ascii="GHEA Grapalat" w:hAnsi="GHEA Grapalat"/>
          <w:iCs/>
          <w:lang w:val="hy-AM"/>
        </w:rPr>
        <w:t>ԽՄԵԼՈՒ ՋՐԱԳԾԻ ՎԵՐԱՆՈՐՈԳՄԱՆ</w:t>
      </w:r>
      <w:r w:rsidR="00634F74" w:rsidRPr="00634F74">
        <w:rPr>
          <w:rFonts w:ascii="GHEA Grapalat" w:hAnsi="GHEA Grapalat"/>
          <w:iCs/>
          <w:lang w:val="hy-AM"/>
        </w:rPr>
        <w:t xml:space="preserve"> ԱՇԽԱՏԱՆՔՆԵՐԻ</w:t>
      </w:r>
      <w:r w:rsidRPr="00634F74">
        <w:rPr>
          <w:rFonts w:ascii="GHEA Grapalat" w:hAnsi="GHEA Grapalat" w:cs="Sylfaen"/>
          <w:lang w:val="af-ZA"/>
        </w:rPr>
        <w:t xml:space="preserve">» </w:t>
      </w:r>
      <w:r w:rsidRPr="00634F74">
        <w:rPr>
          <w:rFonts w:ascii="GHEA Grapalat" w:hAnsi="GHEA Grapalat" w:cs="Sylfaen"/>
          <w:lang w:val="hy-AM"/>
        </w:rPr>
        <w:t>ՁԵՌՔԲԵՐՄԱՆ</w:t>
      </w:r>
      <w:r w:rsidRPr="00634F74">
        <w:rPr>
          <w:rFonts w:ascii="GHEA Grapalat" w:hAnsi="GHEA Grapalat" w:cs="Times Armenian"/>
          <w:lang w:val="af-ZA"/>
        </w:rPr>
        <w:t xml:space="preserve"> </w:t>
      </w:r>
      <w:r w:rsidRPr="00634F74">
        <w:rPr>
          <w:rFonts w:ascii="GHEA Grapalat" w:hAnsi="GHEA Grapalat" w:cs="Sylfaen"/>
          <w:lang w:val="hy-AM"/>
        </w:rPr>
        <w:t>ՆՊԱՏԱԿՈՎ</w:t>
      </w:r>
      <w:r w:rsidRPr="00634F74">
        <w:rPr>
          <w:rFonts w:ascii="GHEA Grapalat" w:hAnsi="GHEA Grapalat" w:cs="Sylfaen"/>
          <w:lang w:val="af-ZA"/>
        </w:rPr>
        <w:t xml:space="preserve"> </w:t>
      </w:r>
      <w:r w:rsidRPr="00634F74">
        <w:rPr>
          <w:rFonts w:ascii="GHEA Grapalat" w:hAnsi="GHEA Grapalat" w:cs="Times Armenian"/>
          <w:lang w:val="af-ZA"/>
        </w:rPr>
        <w:t xml:space="preserve"> </w:t>
      </w:r>
      <w:r w:rsidRPr="00634F74">
        <w:rPr>
          <w:rFonts w:ascii="GHEA Grapalat" w:hAnsi="GHEA Grapalat" w:cs="Sylfaen"/>
          <w:lang w:val="hy-AM"/>
        </w:rPr>
        <w:t>ՀԱՅՏԱՐԱՐՎԱԾ</w:t>
      </w:r>
      <w:r w:rsidRPr="00634F74">
        <w:rPr>
          <w:rFonts w:ascii="GHEA Grapalat" w:hAnsi="GHEA Grapalat" w:cs="Times Armenian"/>
          <w:lang w:val="af-ZA"/>
        </w:rPr>
        <w:t xml:space="preserve"> </w:t>
      </w:r>
      <w:r w:rsidR="00666E72" w:rsidRPr="00634F74">
        <w:rPr>
          <w:rFonts w:ascii="GHEA Grapalat" w:hAnsi="GHEA Grapalat" w:cs="Times Armenian"/>
          <w:lang w:val="af-ZA"/>
        </w:rPr>
        <w:t>ԳՆԱՆՇՄԱՆ ՀԱՐՑՄԱՆ</w:t>
      </w:r>
    </w:p>
    <w:p w:rsidR="00096865" w:rsidRPr="00CB0C48" w:rsidRDefault="00096865" w:rsidP="00634F74">
      <w:pPr>
        <w:pStyle w:val="aa"/>
        <w:spacing w:after="0"/>
        <w:ind w:right="-7" w:firstLine="567"/>
        <w:jc w:val="center"/>
        <w:rPr>
          <w:rFonts w:ascii="GHEA Grapalat" w:hAnsi="GHEA Grapalat"/>
          <w:lang w:val="af-ZA"/>
        </w:rPr>
      </w:pPr>
    </w:p>
    <w:p w:rsidR="00096865" w:rsidRPr="00CB0C48" w:rsidRDefault="00096865" w:rsidP="00096865">
      <w:pPr>
        <w:pStyle w:val="aa"/>
        <w:ind w:right="-7" w:firstLine="567"/>
        <w:jc w:val="center"/>
        <w:rPr>
          <w:rFonts w:ascii="GHEA Grapalat" w:hAnsi="GHEA Grapalat"/>
          <w:lang w:val="af-ZA"/>
        </w:rPr>
      </w:pPr>
    </w:p>
    <w:p w:rsidR="00096865" w:rsidRPr="00CB0C48" w:rsidRDefault="00096865" w:rsidP="00096865">
      <w:pPr>
        <w:pStyle w:val="aa"/>
        <w:ind w:right="-7" w:firstLine="567"/>
        <w:jc w:val="center"/>
        <w:rPr>
          <w:rFonts w:ascii="GHEA Grapalat" w:hAnsi="GHEA Grapalat"/>
          <w:lang w:val="af-ZA"/>
        </w:rPr>
      </w:pPr>
    </w:p>
    <w:p w:rsidR="00096865" w:rsidRPr="00CB0C48" w:rsidRDefault="00096865" w:rsidP="00096865">
      <w:pPr>
        <w:pStyle w:val="aa"/>
        <w:ind w:right="-7" w:firstLine="567"/>
        <w:jc w:val="center"/>
        <w:rPr>
          <w:rFonts w:ascii="GHEA Grapalat" w:hAnsi="GHEA Grapalat"/>
          <w:lang w:val="af-ZA"/>
        </w:rPr>
      </w:pPr>
    </w:p>
    <w:p w:rsidR="00CC40F1" w:rsidRPr="00CB0C48" w:rsidRDefault="00CC40F1" w:rsidP="00096865">
      <w:pPr>
        <w:pStyle w:val="aa"/>
        <w:ind w:right="-7" w:firstLine="567"/>
        <w:jc w:val="center"/>
        <w:rPr>
          <w:rFonts w:ascii="GHEA Grapalat" w:hAnsi="GHEA Grapalat"/>
          <w:lang w:val="af-ZA"/>
        </w:rPr>
      </w:pPr>
    </w:p>
    <w:p w:rsidR="00CC40F1" w:rsidRPr="00CB0C48" w:rsidRDefault="00CC40F1" w:rsidP="00096865">
      <w:pPr>
        <w:pStyle w:val="aa"/>
        <w:ind w:right="-7" w:firstLine="567"/>
        <w:jc w:val="center"/>
        <w:rPr>
          <w:rFonts w:ascii="GHEA Grapalat" w:hAnsi="GHEA Grapalat"/>
          <w:lang w:val="af-ZA"/>
        </w:rPr>
      </w:pPr>
    </w:p>
    <w:p w:rsidR="00096865" w:rsidRPr="00CB0C48" w:rsidRDefault="00096865" w:rsidP="00096865">
      <w:pPr>
        <w:pStyle w:val="aa"/>
        <w:ind w:right="-7" w:firstLine="567"/>
        <w:jc w:val="center"/>
        <w:rPr>
          <w:rFonts w:ascii="GHEA Grapalat" w:hAnsi="GHEA Grapalat"/>
          <w:lang w:val="af-ZA"/>
        </w:rPr>
      </w:pPr>
    </w:p>
    <w:p w:rsidR="00096865" w:rsidRPr="00CB0C48" w:rsidRDefault="00096865" w:rsidP="00096865">
      <w:pPr>
        <w:pStyle w:val="aa"/>
        <w:ind w:right="-7" w:firstLine="567"/>
        <w:jc w:val="center"/>
        <w:rPr>
          <w:rFonts w:ascii="GHEA Grapalat" w:hAnsi="GHEA Grapalat"/>
          <w:lang w:val="af-ZA"/>
        </w:rPr>
      </w:pPr>
    </w:p>
    <w:p w:rsidR="00CC40F1" w:rsidRPr="00CB0C48" w:rsidRDefault="00CC40F1" w:rsidP="00096865">
      <w:pPr>
        <w:pStyle w:val="aa"/>
        <w:ind w:right="-7" w:firstLine="567"/>
        <w:jc w:val="center"/>
        <w:rPr>
          <w:rFonts w:ascii="GHEA Grapalat" w:hAnsi="GHEA Grapalat"/>
          <w:lang w:val="af-ZA"/>
        </w:rPr>
      </w:pPr>
    </w:p>
    <w:p w:rsidR="00CC40F1" w:rsidRPr="00CB0C48" w:rsidRDefault="00CC40F1" w:rsidP="00096865">
      <w:pPr>
        <w:pStyle w:val="aa"/>
        <w:ind w:right="-7" w:firstLine="567"/>
        <w:jc w:val="center"/>
        <w:rPr>
          <w:rFonts w:ascii="GHEA Grapalat" w:hAnsi="GHEA Grapalat"/>
          <w:lang w:val="af-ZA"/>
        </w:rPr>
      </w:pPr>
    </w:p>
    <w:p w:rsidR="00096865" w:rsidRPr="00634F74" w:rsidRDefault="00096865" w:rsidP="00634F74">
      <w:pPr>
        <w:pStyle w:val="aa"/>
        <w:ind w:right="-7"/>
        <w:rPr>
          <w:rFonts w:ascii="GHEA Grapalat" w:hAnsi="GHEA Grapalat"/>
          <w:lang w:val="hy-AM"/>
        </w:rPr>
      </w:pPr>
    </w:p>
    <w:p w:rsidR="001A43A4" w:rsidRPr="00CB0C48" w:rsidRDefault="00096865" w:rsidP="00A47C90">
      <w:pPr>
        <w:ind w:firstLine="567"/>
        <w:jc w:val="both"/>
        <w:rPr>
          <w:rFonts w:ascii="GHEA Grapalat" w:hAnsi="GHEA Grapalat" w:cs="Sylfaen"/>
          <w:i/>
          <w:sz w:val="22"/>
          <w:szCs w:val="22"/>
          <w:lang w:val="af-ZA"/>
        </w:rPr>
      </w:pPr>
      <w:r w:rsidRPr="00634F74">
        <w:rPr>
          <w:rFonts w:ascii="GHEA Grapalat" w:hAnsi="GHEA Grapalat" w:cs="Sylfaen"/>
          <w:i/>
          <w:sz w:val="22"/>
          <w:szCs w:val="22"/>
          <w:lang w:val="hy-AM"/>
        </w:rPr>
        <w:t>Հարգելի</w:t>
      </w:r>
      <w:r w:rsidRPr="00CB0C48">
        <w:rPr>
          <w:rFonts w:ascii="GHEA Grapalat" w:hAnsi="GHEA Grapalat" w:cs="Times Armenian"/>
          <w:i/>
          <w:sz w:val="22"/>
          <w:szCs w:val="22"/>
          <w:lang w:val="af-ZA"/>
        </w:rPr>
        <w:t xml:space="preserve"> </w:t>
      </w:r>
      <w:r w:rsidRPr="00634F74">
        <w:rPr>
          <w:rFonts w:ascii="GHEA Grapalat" w:hAnsi="GHEA Grapalat" w:cs="Sylfaen"/>
          <w:i/>
          <w:sz w:val="22"/>
          <w:szCs w:val="22"/>
          <w:lang w:val="hy-AM"/>
        </w:rPr>
        <w:t>մասնակից</w:t>
      </w:r>
      <w:r w:rsidR="00677658" w:rsidRPr="00CB0C48">
        <w:rPr>
          <w:rFonts w:ascii="GHEA Grapalat" w:hAnsi="GHEA Grapalat" w:cs="Sylfaen"/>
          <w:i/>
          <w:sz w:val="22"/>
          <w:szCs w:val="22"/>
          <w:lang w:val="af-ZA"/>
        </w:rPr>
        <w:t xml:space="preserve"> </w:t>
      </w:r>
      <w:r w:rsidR="00884204" w:rsidRPr="00634F74">
        <w:rPr>
          <w:rFonts w:ascii="GHEA Grapalat" w:hAnsi="GHEA Grapalat" w:cs="Sylfaen"/>
          <w:i/>
          <w:sz w:val="22"/>
          <w:szCs w:val="22"/>
          <w:lang w:val="hy-AM"/>
        </w:rPr>
        <w:t>ն</w:t>
      </w:r>
      <w:r w:rsidRPr="00634F74">
        <w:rPr>
          <w:rFonts w:ascii="GHEA Grapalat" w:hAnsi="GHEA Grapalat" w:cs="Sylfaen"/>
          <w:i/>
          <w:sz w:val="22"/>
          <w:szCs w:val="22"/>
          <w:lang w:val="hy-AM"/>
        </w:rPr>
        <w:t>ախքան</w:t>
      </w:r>
      <w:r w:rsidRPr="00CB0C48">
        <w:rPr>
          <w:rFonts w:ascii="GHEA Grapalat" w:hAnsi="GHEA Grapalat" w:cs="Times Armenian"/>
          <w:i/>
          <w:sz w:val="22"/>
          <w:szCs w:val="22"/>
          <w:lang w:val="af-ZA"/>
        </w:rPr>
        <w:t xml:space="preserve"> </w:t>
      </w:r>
      <w:r w:rsidRPr="00634F74">
        <w:rPr>
          <w:rFonts w:ascii="GHEA Grapalat" w:hAnsi="GHEA Grapalat" w:cs="Sylfaen"/>
          <w:i/>
          <w:sz w:val="22"/>
          <w:szCs w:val="22"/>
          <w:lang w:val="hy-AM"/>
        </w:rPr>
        <w:t>հայտ</w:t>
      </w:r>
      <w:r w:rsidRPr="00CB0C48">
        <w:rPr>
          <w:rFonts w:ascii="GHEA Grapalat" w:hAnsi="GHEA Grapalat" w:cs="Times Armenian"/>
          <w:i/>
          <w:sz w:val="22"/>
          <w:szCs w:val="22"/>
          <w:lang w:val="af-ZA"/>
        </w:rPr>
        <w:t xml:space="preserve"> </w:t>
      </w:r>
      <w:r w:rsidRPr="00634F74">
        <w:rPr>
          <w:rFonts w:ascii="GHEA Grapalat" w:hAnsi="GHEA Grapalat" w:cs="Sylfaen"/>
          <w:i/>
          <w:sz w:val="22"/>
          <w:szCs w:val="22"/>
          <w:lang w:val="hy-AM"/>
        </w:rPr>
        <w:t>կազմելը</w:t>
      </w:r>
      <w:r w:rsidRPr="00CB0C48">
        <w:rPr>
          <w:rFonts w:ascii="GHEA Grapalat" w:hAnsi="GHEA Grapalat" w:cs="Times Armenian"/>
          <w:i/>
          <w:sz w:val="22"/>
          <w:szCs w:val="22"/>
          <w:lang w:val="af-ZA"/>
        </w:rPr>
        <w:t xml:space="preserve"> </w:t>
      </w:r>
      <w:r w:rsidRPr="00634F74">
        <w:rPr>
          <w:rFonts w:ascii="GHEA Grapalat" w:hAnsi="GHEA Grapalat" w:cs="Sylfaen"/>
          <w:i/>
          <w:sz w:val="22"/>
          <w:szCs w:val="22"/>
          <w:lang w:val="hy-AM"/>
        </w:rPr>
        <w:t>և</w:t>
      </w:r>
      <w:r w:rsidRPr="00CB0C48">
        <w:rPr>
          <w:rFonts w:ascii="GHEA Grapalat" w:hAnsi="GHEA Grapalat" w:cs="Times Armenian"/>
          <w:i/>
          <w:sz w:val="22"/>
          <w:szCs w:val="22"/>
          <w:lang w:val="af-ZA"/>
        </w:rPr>
        <w:t xml:space="preserve"> </w:t>
      </w:r>
      <w:r w:rsidRPr="00634F74">
        <w:rPr>
          <w:rFonts w:ascii="GHEA Grapalat" w:hAnsi="GHEA Grapalat" w:cs="Sylfaen"/>
          <w:i/>
          <w:sz w:val="22"/>
          <w:szCs w:val="22"/>
          <w:lang w:val="hy-AM"/>
        </w:rPr>
        <w:t>ներկայացնելը</w:t>
      </w:r>
      <w:r w:rsidRPr="00CB0C48">
        <w:rPr>
          <w:rFonts w:ascii="GHEA Grapalat" w:hAnsi="GHEA Grapalat" w:cs="Times Armenian"/>
          <w:i/>
          <w:sz w:val="22"/>
          <w:szCs w:val="22"/>
          <w:lang w:val="af-ZA"/>
        </w:rPr>
        <w:t xml:space="preserve"> </w:t>
      </w:r>
      <w:r w:rsidRPr="00634F74">
        <w:rPr>
          <w:rFonts w:ascii="GHEA Grapalat" w:hAnsi="GHEA Grapalat" w:cs="Sylfaen"/>
          <w:i/>
          <w:sz w:val="22"/>
          <w:szCs w:val="22"/>
          <w:lang w:val="hy-AM"/>
        </w:rPr>
        <w:t>խնդրում</w:t>
      </w:r>
      <w:r w:rsidRPr="00CB0C48">
        <w:rPr>
          <w:rFonts w:ascii="GHEA Grapalat" w:hAnsi="GHEA Grapalat" w:cs="Times Armenian"/>
          <w:i/>
          <w:sz w:val="22"/>
          <w:szCs w:val="22"/>
          <w:lang w:val="af-ZA"/>
        </w:rPr>
        <w:t xml:space="preserve"> </w:t>
      </w:r>
      <w:r w:rsidRPr="00634F74">
        <w:rPr>
          <w:rFonts w:ascii="GHEA Grapalat" w:hAnsi="GHEA Grapalat" w:cs="Sylfaen"/>
          <w:i/>
          <w:sz w:val="22"/>
          <w:szCs w:val="22"/>
          <w:lang w:val="hy-AM"/>
        </w:rPr>
        <w:t>ենք</w:t>
      </w:r>
      <w:r w:rsidRPr="00CB0C48">
        <w:rPr>
          <w:rFonts w:ascii="GHEA Grapalat" w:hAnsi="GHEA Grapalat" w:cs="Times Armenian"/>
          <w:i/>
          <w:sz w:val="22"/>
          <w:szCs w:val="22"/>
          <w:lang w:val="af-ZA"/>
        </w:rPr>
        <w:t xml:space="preserve"> </w:t>
      </w:r>
      <w:r w:rsidRPr="00634F74">
        <w:rPr>
          <w:rFonts w:ascii="GHEA Grapalat" w:hAnsi="GHEA Grapalat" w:cs="Sylfaen"/>
          <w:i/>
          <w:sz w:val="22"/>
          <w:szCs w:val="22"/>
          <w:lang w:val="hy-AM"/>
        </w:rPr>
        <w:t>մանրամասնորեն</w:t>
      </w:r>
      <w:r w:rsidRPr="00CB0C48">
        <w:rPr>
          <w:rFonts w:ascii="GHEA Grapalat" w:hAnsi="GHEA Grapalat" w:cs="Times Armenian"/>
          <w:i/>
          <w:sz w:val="22"/>
          <w:szCs w:val="22"/>
          <w:lang w:val="af-ZA"/>
        </w:rPr>
        <w:t xml:space="preserve"> </w:t>
      </w:r>
      <w:r w:rsidRPr="00634F74">
        <w:rPr>
          <w:rFonts w:ascii="GHEA Grapalat" w:hAnsi="GHEA Grapalat" w:cs="Sylfaen"/>
          <w:i/>
          <w:sz w:val="22"/>
          <w:szCs w:val="22"/>
          <w:lang w:val="hy-AM"/>
        </w:rPr>
        <w:t>ուսումնասիրել</w:t>
      </w:r>
      <w:r w:rsidRPr="00CB0C48">
        <w:rPr>
          <w:rFonts w:ascii="GHEA Grapalat" w:hAnsi="GHEA Grapalat" w:cs="Times Armenian"/>
          <w:i/>
          <w:sz w:val="22"/>
          <w:szCs w:val="22"/>
          <w:lang w:val="af-ZA"/>
        </w:rPr>
        <w:t xml:space="preserve"> </w:t>
      </w:r>
      <w:r w:rsidRPr="00634F74">
        <w:rPr>
          <w:rFonts w:ascii="GHEA Grapalat" w:hAnsi="GHEA Grapalat" w:cs="Sylfaen"/>
          <w:i/>
          <w:sz w:val="22"/>
          <w:szCs w:val="22"/>
          <w:lang w:val="hy-AM"/>
        </w:rPr>
        <w:t>սույն</w:t>
      </w:r>
      <w:r w:rsidRPr="00CB0C48">
        <w:rPr>
          <w:rFonts w:ascii="GHEA Grapalat" w:hAnsi="GHEA Grapalat" w:cs="Times Armenian"/>
          <w:i/>
          <w:sz w:val="22"/>
          <w:szCs w:val="22"/>
          <w:lang w:val="af-ZA"/>
        </w:rPr>
        <w:t xml:space="preserve"> </w:t>
      </w:r>
      <w:r w:rsidRPr="00634F74">
        <w:rPr>
          <w:rFonts w:ascii="GHEA Grapalat" w:hAnsi="GHEA Grapalat" w:cs="Sylfaen"/>
          <w:i/>
          <w:sz w:val="22"/>
          <w:szCs w:val="22"/>
          <w:lang w:val="hy-AM"/>
        </w:rPr>
        <w:t>հրավերը</w:t>
      </w:r>
      <w:r w:rsidRPr="00CB0C48">
        <w:rPr>
          <w:rFonts w:ascii="GHEA Grapalat" w:hAnsi="GHEA Grapalat" w:cs="Times Armenian"/>
          <w:i/>
          <w:sz w:val="22"/>
          <w:szCs w:val="22"/>
          <w:lang w:val="af-ZA"/>
        </w:rPr>
        <w:t xml:space="preserve">, </w:t>
      </w:r>
      <w:r w:rsidRPr="00634F74">
        <w:rPr>
          <w:rFonts w:ascii="GHEA Grapalat" w:hAnsi="GHEA Grapalat" w:cs="Sylfaen"/>
          <w:i/>
          <w:sz w:val="22"/>
          <w:szCs w:val="22"/>
          <w:lang w:val="hy-AM"/>
        </w:rPr>
        <w:t>քանի</w:t>
      </w:r>
      <w:r w:rsidRPr="00CB0C48">
        <w:rPr>
          <w:rFonts w:ascii="GHEA Grapalat" w:hAnsi="GHEA Grapalat" w:cs="Times Armenian"/>
          <w:i/>
          <w:sz w:val="22"/>
          <w:szCs w:val="22"/>
          <w:lang w:val="af-ZA"/>
        </w:rPr>
        <w:t xml:space="preserve"> </w:t>
      </w:r>
      <w:r w:rsidRPr="00634F74">
        <w:rPr>
          <w:rFonts w:ascii="GHEA Grapalat" w:hAnsi="GHEA Grapalat" w:cs="Sylfaen"/>
          <w:i/>
          <w:sz w:val="22"/>
          <w:szCs w:val="22"/>
          <w:lang w:val="hy-AM"/>
        </w:rPr>
        <w:t>որ</w:t>
      </w:r>
      <w:r w:rsidRPr="00CB0C48">
        <w:rPr>
          <w:rFonts w:ascii="GHEA Grapalat" w:hAnsi="GHEA Grapalat" w:cs="Times Armenian"/>
          <w:i/>
          <w:sz w:val="22"/>
          <w:szCs w:val="22"/>
          <w:lang w:val="af-ZA"/>
        </w:rPr>
        <w:t xml:space="preserve"> </w:t>
      </w:r>
      <w:r w:rsidRPr="00634F74">
        <w:rPr>
          <w:rFonts w:ascii="GHEA Grapalat" w:hAnsi="GHEA Grapalat" w:cs="Sylfaen"/>
          <w:i/>
          <w:sz w:val="22"/>
          <w:szCs w:val="22"/>
          <w:lang w:val="hy-AM"/>
        </w:rPr>
        <w:t>հրավերին</w:t>
      </w:r>
      <w:r w:rsidRPr="00CB0C48">
        <w:rPr>
          <w:rFonts w:ascii="GHEA Grapalat" w:hAnsi="GHEA Grapalat" w:cs="Times Armenian"/>
          <w:i/>
          <w:sz w:val="22"/>
          <w:szCs w:val="22"/>
          <w:lang w:val="af-ZA"/>
        </w:rPr>
        <w:t xml:space="preserve"> </w:t>
      </w:r>
      <w:r w:rsidRPr="00634F74">
        <w:rPr>
          <w:rFonts w:ascii="GHEA Grapalat" w:hAnsi="GHEA Grapalat" w:cs="Sylfaen"/>
          <w:i/>
          <w:sz w:val="22"/>
          <w:szCs w:val="22"/>
          <w:lang w:val="hy-AM"/>
        </w:rPr>
        <w:t>չհամապատասխանող</w:t>
      </w:r>
      <w:r w:rsidRPr="00CB0C48">
        <w:rPr>
          <w:rFonts w:ascii="GHEA Grapalat" w:hAnsi="GHEA Grapalat" w:cs="Times Armenian"/>
          <w:i/>
          <w:sz w:val="22"/>
          <w:szCs w:val="22"/>
          <w:lang w:val="af-ZA"/>
        </w:rPr>
        <w:t xml:space="preserve"> </w:t>
      </w:r>
      <w:r w:rsidRPr="00634F74">
        <w:rPr>
          <w:rFonts w:ascii="GHEA Grapalat" w:hAnsi="GHEA Grapalat" w:cs="Sylfaen"/>
          <w:i/>
          <w:sz w:val="22"/>
          <w:szCs w:val="22"/>
          <w:lang w:val="hy-AM"/>
        </w:rPr>
        <w:t>հայտերը</w:t>
      </w:r>
      <w:r w:rsidRPr="00CB0C48">
        <w:rPr>
          <w:rFonts w:ascii="GHEA Grapalat" w:hAnsi="GHEA Grapalat" w:cs="Times Armenian"/>
          <w:i/>
          <w:sz w:val="22"/>
          <w:szCs w:val="22"/>
          <w:lang w:val="af-ZA"/>
        </w:rPr>
        <w:t xml:space="preserve"> </w:t>
      </w:r>
      <w:r w:rsidRPr="00634F74">
        <w:rPr>
          <w:rFonts w:ascii="GHEA Grapalat" w:hAnsi="GHEA Grapalat" w:cs="Sylfaen"/>
          <w:i/>
          <w:sz w:val="22"/>
          <w:szCs w:val="22"/>
          <w:lang w:val="hy-AM"/>
        </w:rPr>
        <w:t>ենթակա</w:t>
      </w:r>
      <w:r w:rsidRPr="00CB0C48">
        <w:rPr>
          <w:rFonts w:ascii="GHEA Grapalat" w:hAnsi="GHEA Grapalat" w:cs="Times Armenian"/>
          <w:i/>
          <w:sz w:val="22"/>
          <w:szCs w:val="22"/>
          <w:lang w:val="af-ZA"/>
        </w:rPr>
        <w:t xml:space="preserve"> </w:t>
      </w:r>
      <w:r w:rsidRPr="00634F74">
        <w:rPr>
          <w:rFonts w:ascii="GHEA Grapalat" w:hAnsi="GHEA Grapalat" w:cs="Sylfaen"/>
          <w:i/>
          <w:sz w:val="22"/>
          <w:szCs w:val="22"/>
          <w:lang w:val="hy-AM"/>
        </w:rPr>
        <w:t>են</w:t>
      </w:r>
      <w:r w:rsidRPr="00CB0C48">
        <w:rPr>
          <w:rFonts w:ascii="GHEA Grapalat" w:hAnsi="GHEA Grapalat" w:cs="Times Armenian"/>
          <w:i/>
          <w:sz w:val="22"/>
          <w:szCs w:val="22"/>
          <w:lang w:val="af-ZA"/>
        </w:rPr>
        <w:t xml:space="preserve"> </w:t>
      </w:r>
      <w:r w:rsidRPr="00634F74">
        <w:rPr>
          <w:rFonts w:ascii="GHEA Grapalat" w:hAnsi="GHEA Grapalat" w:cs="Sylfaen"/>
          <w:i/>
          <w:sz w:val="22"/>
          <w:szCs w:val="22"/>
          <w:lang w:val="hy-AM"/>
        </w:rPr>
        <w:t>մերժման</w:t>
      </w:r>
      <w:r w:rsidR="0046586E" w:rsidRPr="00CB0C48">
        <w:rPr>
          <w:rFonts w:ascii="GHEA Grapalat" w:hAnsi="GHEA Grapalat" w:cs="Sylfaen"/>
          <w:i/>
          <w:sz w:val="22"/>
          <w:szCs w:val="22"/>
          <w:lang w:val="af-ZA"/>
        </w:rPr>
        <w:t xml:space="preserve">: </w:t>
      </w:r>
    </w:p>
    <w:p w:rsidR="00096865" w:rsidRPr="00CB0C48" w:rsidRDefault="00096865" w:rsidP="00096865">
      <w:pPr>
        <w:ind w:firstLine="567"/>
        <w:jc w:val="center"/>
        <w:rPr>
          <w:rFonts w:ascii="GHEA Grapalat" w:hAnsi="GHEA Grapalat"/>
          <w:b/>
          <w:sz w:val="20"/>
          <w:szCs w:val="22"/>
          <w:lang w:val="af-ZA"/>
        </w:rPr>
      </w:pPr>
    </w:p>
    <w:p w:rsidR="00096865" w:rsidRPr="00CB0C48" w:rsidRDefault="00994A77" w:rsidP="00096865">
      <w:pPr>
        <w:ind w:firstLine="567"/>
        <w:jc w:val="center"/>
        <w:rPr>
          <w:rFonts w:ascii="GHEA Grapalat" w:hAnsi="GHEA Grapalat"/>
          <w:b/>
          <w:sz w:val="20"/>
          <w:szCs w:val="20"/>
          <w:lang w:val="af-ZA"/>
        </w:rPr>
      </w:pPr>
      <w:r w:rsidRPr="00CB0C48">
        <w:rPr>
          <w:rFonts w:ascii="GHEA Grapalat" w:hAnsi="GHEA Grapalat" w:cs="Sylfaen"/>
          <w:b/>
          <w:sz w:val="20"/>
          <w:szCs w:val="22"/>
          <w:lang w:val="af-ZA"/>
        </w:rPr>
        <w:br w:type="page"/>
      </w:r>
      <w:r w:rsidR="00096865" w:rsidRPr="00CB0C48">
        <w:rPr>
          <w:rFonts w:ascii="GHEA Grapalat" w:hAnsi="GHEA Grapalat" w:cs="Sylfaen"/>
          <w:b/>
          <w:sz w:val="20"/>
          <w:szCs w:val="20"/>
        </w:rPr>
        <w:lastRenderedPageBreak/>
        <w:t>ԲՈՎԱՆԴԱԿՈւԹՅՈւՆ</w:t>
      </w:r>
    </w:p>
    <w:p w:rsidR="00096865" w:rsidRPr="00CB0C48" w:rsidRDefault="00096865" w:rsidP="00096865">
      <w:pPr>
        <w:ind w:firstLine="567"/>
        <w:jc w:val="center"/>
        <w:rPr>
          <w:rFonts w:ascii="GHEA Grapalat" w:hAnsi="GHEA Grapalat"/>
          <w:i/>
          <w:sz w:val="20"/>
          <w:lang w:val="af-ZA"/>
        </w:rPr>
      </w:pPr>
    </w:p>
    <w:p w:rsidR="00634F74" w:rsidRPr="00634F74" w:rsidRDefault="00FA4DCD" w:rsidP="00634F74">
      <w:pPr>
        <w:jc w:val="center"/>
        <w:rPr>
          <w:rFonts w:ascii="GHEA Grapalat" w:hAnsi="GHEA Grapalat"/>
          <w:b/>
          <w:sz w:val="20"/>
          <w:lang w:val="af-ZA"/>
        </w:rPr>
      </w:pPr>
      <w:r>
        <w:rPr>
          <w:rFonts w:ascii="GHEA Grapalat" w:hAnsi="GHEA Grapalat"/>
          <w:b/>
          <w:sz w:val="20"/>
          <w:lang w:val="af-ZA"/>
        </w:rPr>
        <w:t>« ՀՀ ՇԻՐԱԿԻ ՄԱՐԶԻ ԱՐՓԻ</w:t>
      </w:r>
      <w:r w:rsidR="00634F74" w:rsidRPr="00634F74">
        <w:rPr>
          <w:rFonts w:ascii="GHEA Grapalat" w:hAnsi="GHEA Grapalat"/>
          <w:b/>
          <w:sz w:val="20"/>
          <w:lang w:val="af-ZA"/>
        </w:rPr>
        <w:t xml:space="preserve">Ի ՀԱՄԱՅՆՔԱՊԵՏԱՐԱՆ »-Ի ԿԱՐԻՔՆԵՐԻ ՀԱՄԱՐ` </w:t>
      </w:r>
    </w:p>
    <w:p w:rsidR="00A249DB" w:rsidRPr="00634F74" w:rsidRDefault="00FA4DCD" w:rsidP="00634F74">
      <w:pPr>
        <w:jc w:val="center"/>
        <w:rPr>
          <w:rFonts w:ascii="GHEA Grapalat" w:hAnsi="GHEA Grapalat"/>
          <w:b/>
          <w:sz w:val="20"/>
          <w:lang w:val="af-ZA"/>
        </w:rPr>
      </w:pPr>
      <w:r>
        <w:rPr>
          <w:rFonts w:ascii="GHEA Grapalat" w:hAnsi="GHEA Grapalat"/>
          <w:b/>
          <w:sz w:val="20"/>
          <w:lang w:val="af-ZA"/>
        </w:rPr>
        <w:t>«ԱՐԴԵՆԻՍ ԲՆԱԿԱՎԱՅՐԻ ԽՄԵԼՈՒ ՋՐԱԳԾԻ ԿԱՌՈՒՑՄԱՆ  և ԱՂՎՈՐԻԿ</w:t>
      </w:r>
      <w:r w:rsidR="00634F74">
        <w:rPr>
          <w:rFonts w:ascii="GHEA Grapalat" w:hAnsi="GHEA Grapalat"/>
          <w:b/>
          <w:sz w:val="20"/>
          <w:lang w:val="af-ZA"/>
        </w:rPr>
        <w:t xml:space="preserve"> ԲՆԱԿԱՎԱՅՐԵՐԻ ԽՄԵԼՈՒ ՋՐԱԳ</w:t>
      </w:r>
      <w:r w:rsidR="00634F74">
        <w:rPr>
          <w:rFonts w:ascii="GHEA Grapalat" w:hAnsi="GHEA Grapalat"/>
          <w:b/>
          <w:sz w:val="20"/>
          <w:lang w:val="hy-AM"/>
        </w:rPr>
        <w:t>Ծ</w:t>
      </w:r>
      <w:r>
        <w:rPr>
          <w:rFonts w:ascii="GHEA Grapalat" w:hAnsi="GHEA Grapalat"/>
          <w:b/>
          <w:sz w:val="20"/>
          <w:lang w:val="af-ZA"/>
        </w:rPr>
        <w:t xml:space="preserve">Ի ՎԵՐԱՆՈՐՈԳՄԱՆ </w:t>
      </w:r>
      <w:r w:rsidR="00634F74" w:rsidRPr="00634F74">
        <w:rPr>
          <w:rFonts w:ascii="GHEA Grapalat" w:hAnsi="GHEA Grapalat"/>
          <w:b/>
          <w:sz w:val="20"/>
          <w:lang w:val="af-ZA"/>
        </w:rPr>
        <w:t xml:space="preserve"> ԱՇԽԱՏԱՆՔՆԵՐԻ» ՁԵՌՔԲԵՐՄԱՆ ՆՊԱՏԱԿՈՎ  ՀԱՅՏԱՐԱՐՎԱԾ ԳՆԱՆՇՄԱՆ ՀԱՐՑՄԱՆ</w:t>
      </w:r>
      <w:r w:rsidR="00634F74" w:rsidRPr="00634F74">
        <w:rPr>
          <w:rFonts w:ascii="GHEA Grapalat" w:hAnsi="GHEA Grapalat"/>
          <w:b/>
          <w:sz w:val="20"/>
          <w:lang w:val="hy-AM"/>
        </w:rPr>
        <w:t xml:space="preserve"> </w:t>
      </w:r>
      <w:r w:rsidR="0093450B" w:rsidRPr="00634F74">
        <w:rPr>
          <w:rFonts w:ascii="GHEA Grapalat" w:hAnsi="GHEA Grapalat"/>
          <w:b/>
          <w:sz w:val="20"/>
          <w:lang w:val="af-ZA"/>
        </w:rPr>
        <w:t>ՀՐԱՎԵՐԻ</w:t>
      </w:r>
    </w:p>
    <w:p w:rsidR="00A249DB" w:rsidRPr="00CB0C48" w:rsidRDefault="00372953" w:rsidP="00B2681D">
      <w:pPr>
        <w:ind w:firstLine="567"/>
        <w:jc w:val="both"/>
        <w:rPr>
          <w:rFonts w:ascii="GHEA Grapalat" w:hAnsi="GHEA Grapalat"/>
          <w:sz w:val="16"/>
          <w:szCs w:val="16"/>
          <w:lang w:val="af-ZA"/>
        </w:rPr>
      </w:pPr>
      <w:r w:rsidRPr="00CB0C48">
        <w:rPr>
          <w:rFonts w:ascii="GHEA Grapalat" w:hAnsi="GHEA Grapalat"/>
          <w:sz w:val="16"/>
          <w:szCs w:val="16"/>
          <w:lang w:val="af-ZA"/>
        </w:rPr>
        <w:t xml:space="preserve">           </w:t>
      </w:r>
    </w:p>
    <w:p w:rsidR="00096865" w:rsidRPr="00CB0C48" w:rsidRDefault="00096865" w:rsidP="00096865">
      <w:pPr>
        <w:ind w:firstLine="567"/>
        <w:jc w:val="center"/>
        <w:rPr>
          <w:rFonts w:ascii="GHEA Grapalat" w:hAnsi="GHEA Grapalat"/>
          <w:i/>
          <w:sz w:val="20"/>
          <w:lang w:val="af-ZA"/>
        </w:rPr>
      </w:pPr>
    </w:p>
    <w:p w:rsidR="00096865" w:rsidRPr="00CB0C48" w:rsidRDefault="00096865" w:rsidP="00096865">
      <w:pPr>
        <w:ind w:firstLine="567"/>
        <w:jc w:val="center"/>
        <w:rPr>
          <w:rFonts w:ascii="GHEA Grapalat" w:hAnsi="GHEA Grapalat"/>
          <w:sz w:val="20"/>
          <w:lang w:val="af-ZA"/>
        </w:rPr>
      </w:pPr>
      <w:proofErr w:type="gramStart"/>
      <w:r w:rsidRPr="00CB0C48">
        <w:rPr>
          <w:rFonts w:ascii="GHEA Grapalat" w:hAnsi="GHEA Grapalat" w:cs="Sylfaen"/>
          <w:b/>
          <w:sz w:val="20"/>
          <w:szCs w:val="22"/>
        </w:rPr>
        <w:t>ՄԱՍ</w:t>
      </w:r>
      <w:r w:rsidRPr="00CB0C48">
        <w:rPr>
          <w:rFonts w:ascii="GHEA Grapalat" w:hAnsi="GHEA Grapalat" w:cs="Times Armenian"/>
          <w:b/>
          <w:sz w:val="20"/>
          <w:szCs w:val="22"/>
          <w:lang w:val="af-ZA"/>
        </w:rPr>
        <w:t xml:space="preserve">  I</w:t>
      </w:r>
      <w:proofErr w:type="gramEnd"/>
      <w:r w:rsidRPr="00CB0C48">
        <w:rPr>
          <w:rFonts w:ascii="GHEA Grapalat" w:hAnsi="GHEA Grapalat" w:cs="Times Armenian"/>
          <w:b/>
          <w:sz w:val="20"/>
          <w:szCs w:val="22"/>
          <w:lang w:val="af-ZA"/>
        </w:rPr>
        <w:t>.</w:t>
      </w:r>
    </w:p>
    <w:p w:rsidR="00096865" w:rsidRPr="00CB0C48" w:rsidRDefault="00096865" w:rsidP="00096865">
      <w:pPr>
        <w:ind w:firstLine="567"/>
        <w:jc w:val="both"/>
        <w:rPr>
          <w:rFonts w:ascii="GHEA Grapalat" w:hAnsi="GHEA Grapalat"/>
          <w:sz w:val="20"/>
          <w:lang w:val="af-ZA"/>
        </w:rPr>
      </w:pPr>
    </w:p>
    <w:p w:rsidR="00F01685" w:rsidRPr="00CB0C48" w:rsidRDefault="00F01685" w:rsidP="00F01685">
      <w:pPr>
        <w:ind w:firstLine="1134"/>
        <w:jc w:val="both"/>
        <w:rPr>
          <w:rFonts w:ascii="GHEA Grapalat" w:hAnsi="GHEA Grapalat"/>
          <w:sz w:val="20"/>
          <w:lang w:val="af-ZA"/>
        </w:rPr>
      </w:pPr>
      <w:r w:rsidRPr="00CB0C48">
        <w:rPr>
          <w:rFonts w:ascii="GHEA Grapalat" w:hAnsi="GHEA Grapalat"/>
          <w:sz w:val="20"/>
          <w:lang w:val="af-ZA"/>
        </w:rPr>
        <w:t xml:space="preserve">1.  </w:t>
      </w:r>
      <w:r w:rsidRPr="00CB0C48">
        <w:rPr>
          <w:rFonts w:ascii="GHEA Grapalat" w:hAnsi="GHEA Grapalat" w:cs="Sylfaen"/>
          <w:sz w:val="20"/>
        </w:rPr>
        <w:t>Գնման</w:t>
      </w:r>
      <w:r w:rsidRPr="00CB0C48">
        <w:rPr>
          <w:rFonts w:ascii="GHEA Grapalat" w:hAnsi="GHEA Grapalat" w:cs="Times Armenian"/>
          <w:sz w:val="20"/>
          <w:lang w:val="af-ZA"/>
        </w:rPr>
        <w:t xml:space="preserve"> </w:t>
      </w:r>
      <w:r w:rsidRPr="00CB0C48">
        <w:rPr>
          <w:rFonts w:ascii="GHEA Grapalat" w:hAnsi="GHEA Grapalat" w:cs="Sylfaen"/>
          <w:sz w:val="20"/>
        </w:rPr>
        <w:t>առարկայի</w:t>
      </w:r>
      <w:r w:rsidRPr="00CB0C48">
        <w:rPr>
          <w:rFonts w:ascii="GHEA Grapalat" w:hAnsi="GHEA Grapalat"/>
          <w:sz w:val="20"/>
          <w:lang w:val="af-ZA"/>
        </w:rPr>
        <w:t xml:space="preserve"> </w:t>
      </w:r>
      <w:r w:rsidRPr="00CB0C48">
        <w:rPr>
          <w:rFonts w:ascii="GHEA Grapalat" w:hAnsi="GHEA Grapalat" w:cs="Sylfaen"/>
          <w:sz w:val="20"/>
        </w:rPr>
        <w:t>բնութա</w:t>
      </w:r>
      <w:r w:rsidRPr="00CB0C48">
        <w:rPr>
          <w:rFonts w:ascii="GHEA Grapalat" w:hAnsi="GHEA Grapalat" w:cs="Times Armenian"/>
          <w:sz w:val="20"/>
        </w:rPr>
        <w:t>գ</w:t>
      </w:r>
      <w:r w:rsidRPr="00CB0C48">
        <w:rPr>
          <w:rFonts w:ascii="GHEA Grapalat" w:hAnsi="GHEA Grapalat" w:cs="Sylfaen"/>
          <w:sz w:val="20"/>
        </w:rPr>
        <w:t>իրը</w:t>
      </w:r>
      <w:r w:rsidRPr="00CB0C48">
        <w:rPr>
          <w:rFonts w:ascii="GHEA Grapalat" w:hAnsi="GHEA Grapalat" w:cs="Times Armenian"/>
          <w:sz w:val="20"/>
          <w:lang w:val="af-ZA"/>
        </w:rPr>
        <w:tab/>
        <w:t xml:space="preserve"> </w:t>
      </w:r>
    </w:p>
    <w:p w:rsidR="00F01685" w:rsidRPr="00CB0C48" w:rsidRDefault="00F01685" w:rsidP="00F01685">
      <w:pPr>
        <w:ind w:firstLine="1134"/>
        <w:jc w:val="both"/>
        <w:rPr>
          <w:rFonts w:ascii="GHEA Grapalat" w:hAnsi="GHEA Grapalat"/>
          <w:sz w:val="20"/>
          <w:lang w:val="af-ZA"/>
        </w:rPr>
      </w:pPr>
      <w:r w:rsidRPr="00CB0C48">
        <w:rPr>
          <w:rFonts w:ascii="GHEA Grapalat" w:hAnsi="GHEA Grapalat"/>
          <w:sz w:val="20"/>
          <w:lang w:val="af-ZA"/>
        </w:rPr>
        <w:t xml:space="preserve">2. </w:t>
      </w:r>
      <w:r w:rsidRPr="00CB0C48">
        <w:rPr>
          <w:rFonts w:ascii="GHEA Grapalat" w:hAnsi="GHEA Grapalat" w:cs="Sylfaen"/>
          <w:sz w:val="20"/>
        </w:rPr>
        <w:t>Մասնակցի</w:t>
      </w:r>
      <w:r w:rsidRPr="00CB0C48">
        <w:rPr>
          <w:rFonts w:ascii="GHEA Grapalat" w:hAnsi="GHEA Grapalat" w:cs="Times Armenian"/>
          <w:sz w:val="20"/>
          <w:lang w:val="af-ZA"/>
        </w:rPr>
        <w:t xml:space="preserve"> </w:t>
      </w:r>
      <w:r w:rsidRPr="00CB0C48">
        <w:rPr>
          <w:rFonts w:ascii="GHEA Grapalat" w:hAnsi="GHEA Grapalat" w:cs="Sylfaen"/>
          <w:sz w:val="20"/>
        </w:rPr>
        <w:t>մասնակցության</w:t>
      </w:r>
      <w:r w:rsidRPr="00CB0C48">
        <w:rPr>
          <w:rFonts w:ascii="GHEA Grapalat" w:hAnsi="GHEA Grapalat" w:cs="Times Armenian"/>
          <w:sz w:val="20"/>
          <w:lang w:val="af-ZA"/>
        </w:rPr>
        <w:t xml:space="preserve"> </w:t>
      </w:r>
      <w:r w:rsidRPr="00CB0C48">
        <w:rPr>
          <w:rFonts w:ascii="GHEA Grapalat" w:hAnsi="GHEA Grapalat" w:cs="Sylfaen"/>
          <w:sz w:val="20"/>
        </w:rPr>
        <w:t>իրավունքի</w:t>
      </w:r>
      <w:r w:rsidRPr="00CB0C48">
        <w:rPr>
          <w:rFonts w:ascii="GHEA Grapalat" w:hAnsi="GHEA Grapalat" w:cs="Times Armenian"/>
          <w:sz w:val="20"/>
          <w:lang w:val="af-ZA"/>
        </w:rPr>
        <w:t xml:space="preserve"> </w:t>
      </w:r>
      <w:r w:rsidRPr="00CB0C48">
        <w:rPr>
          <w:rFonts w:ascii="GHEA Grapalat" w:hAnsi="GHEA Grapalat" w:cs="Sylfaen"/>
          <w:sz w:val="20"/>
        </w:rPr>
        <w:t>պահանջները</w:t>
      </w:r>
      <w:r w:rsidRPr="00CB0C48">
        <w:rPr>
          <w:rFonts w:ascii="GHEA Grapalat" w:hAnsi="GHEA Grapalat" w:cs="Times Armenian"/>
          <w:sz w:val="20"/>
          <w:lang w:val="af-ZA"/>
        </w:rPr>
        <w:t xml:space="preserve">, </w:t>
      </w:r>
      <w:r w:rsidRPr="00CB0C48">
        <w:rPr>
          <w:rFonts w:ascii="GHEA Grapalat" w:hAnsi="GHEA Grapalat" w:cs="Sylfaen"/>
          <w:sz w:val="20"/>
        </w:rPr>
        <w:t>որակավորման</w:t>
      </w:r>
      <w:r w:rsidRPr="00CB0C48">
        <w:rPr>
          <w:rFonts w:ascii="GHEA Grapalat" w:hAnsi="GHEA Grapalat" w:cs="Times Armenian"/>
          <w:sz w:val="20"/>
          <w:lang w:val="af-ZA"/>
        </w:rPr>
        <w:t xml:space="preserve"> </w:t>
      </w:r>
      <w:proofErr w:type="gramStart"/>
      <w:r w:rsidRPr="00CB0C48">
        <w:rPr>
          <w:rFonts w:ascii="GHEA Grapalat" w:hAnsi="GHEA Grapalat" w:cs="Sylfaen"/>
          <w:sz w:val="20"/>
        </w:rPr>
        <w:t>չափանիշները</w:t>
      </w:r>
      <w:r w:rsidRPr="00CB0C48">
        <w:rPr>
          <w:rFonts w:ascii="GHEA Grapalat" w:hAnsi="GHEA Grapalat" w:cs="Times Armenian"/>
          <w:sz w:val="20"/>
          <w:lang w:val="af-ZA"/>
        </w:rPr>
        <w:t xml:space="preserve">  </w:t>
      </w:r>
      <w:r w:rsidRPr="00CB0C48">
        <w:rPr>
          <w:rFonts w:ascii="GHEA Grapalat" w:hAnsi="GHEA Grapalat" w:cs="Sylfaen"/>
          <w:sz w:val="20"/>
        </w:rPr>
        <w:t>և</w:t>
      </w:r>
      <w:proofErr w:type="gramEnd"/>
      <w:r w:rsidRPr="00CB0C48">
        <w:rPr>
          <w:rFonts w:ascii="GHEA Grapalat" w:hAnsi="GHEA Grapalat" w:cs="Times Armenian"/>
          <w:sz w:val="20"/>
          <w:lang w:val="af-ZA"/>
        </w:rPr>
        <w:t xml:space="preserve"> </w:t>
      </w:r>
      <w:r w:rsidRPr="00CB0C48">
        <w:rPr>
          <w:rFonts w:ascii="GHEA Grapalat" w:hAnsi="GHEA Grapalat" w:cs="Sylfaen"/>
          <w:sz w:val="20"/>
        </w:rPr>
        <w:t>դրանց</w:t>
      </w:r>
      <w:r w:rsidRPr="00CB0C48">
        <w:rPr>
          <w:rFonts w:ascii="GHEA Grapalat" w:hAnsi="GHEA Grapalat" w:cs="Times Armenian"/>
          <w:sz w:val="20"/>
          <w:lang w:val="af-ZA"/>
        </w:rPr>
        <w:t xml:space="preserve"> </w:t>
      </w:r>
      <w:r w:rsidRPr="00CB0C48">
        <w:rPr>
          <w:rFonts w:ascii="GHEA Grapalat" w:hAnsi="GHEA Grapalat" w:cs="Times Armenian"/>
          <w:sz w:val="20"/>
        </w:rPr>
        <w:t>գ</w:t>
      </w:r>
      <w:r w:rsidRPr="00CB0C48">
        <w:rPr>
          <w:rFonts w:ascii="GHEA Grapalat" w:hAnsi="GHEA Grapalat" w:cs="Sylfaen"/>
          <w:sz w:val="20"/>
        </w:rPr>
        <w:t>նահատման</w:t>
      </w:r>
      <w:r w:rsidRPr="00CB0C48">
        <w:rPr>
          <w:rFonts w:ascii="GHEA Grapalat" w:hAnsi="GHEA Grapalat" w:cs="Times Armenian"/>
          <w:sz w:val="20"/>
          <w:lang w:val="af-ZA"/>
        </w:rPr>
        <w:t xml:space="preserve"> </w:t>
      </w:r>
      <w:r w:rsidRPr="00CB0C48">
        <w:rPr>
          <w:rFonts w:ascii="GHEA Grapalat" w:hAnsi="GHEA Grapalat" w:cs="Sylfaen"/>
          <w:sz w:val="20"/>
        </w:rPr>
        <w:t>կար</w:t>
      </w:r>
      <w:r w:rsidRPr="00CB0C48">
        <w:rPr>
          <w:rFonts w:ascii="GHEA Grapalat" w:hAnsi="GHEA Grapalat" w:cs="Times Armenian"/>
          <w:sz w:val="20"/>
        </w:rPr>
        <w:t>գ</w:t>
      </w:r>
      <w:r w:rsidRPr="00CB0C48">
        <w:rPr>
          <w:rFonts w:ascii="GHEA Grapalat" w:hAnsi="GHEA Grapalat" w:cs="Sylfaen"/>
          <w:sz w:val="20"/>
        </w:rPr>
        <w:t>ը</w:t>
      </w:r>
      <w:r w:rsidRPr="00CB0C48">
        <w:rPr>
          <w:rFonts w:ascii="GHEA Grapalat" w:hAnsi="GHEA Grapalat" w:cs="Times Armenian"/>
          <w:sz w:val="20"/>
          <w:lang w:val="af-ZA"/>
        </w:rPr>
        <w:tab/>
        <w:t xml:space="preserve"> </w:t>
      </w:r>
    </w:p>
    <w:p w:rsidR="00F01685" w:rsidRPr="00CB0C48" w:rsidRDefault="00F01685" w:rsidP="00F01685">
      <w:pPr>
        <w:ind w:firstLine="1134"/>
        <w:jc w:val="both"/>
        <w:rPr>
          <w:rFonts w:ascii="GHEA Grapalat" w:hAnsi="GHEA Grapalat"/>
          <w:sz w:val="20"/>
          <w:lang w:val="af-ZA"/>
        </w:rPr>
      </w:pPr>
      <w:r w:rsidRPr="00CB0C48">
        <w:rPr>
          <w:rFonts w:ascii="GHEA Grapalat" w:hAnsi="GHEA Grapalat"/>
          <w:sz w:val="20"/>
          <w:lang w:val="af-ZA"/>
        </w:rPr>
        <w:t xml:space="preserve">3. </w:t>
      </w:r>
      <w:r w:rsidRPr="00CB0C48">
        <w:rPr>
          <w:rFonts w:ascii="GHEA Grapalat" w:hAnsi="GHEA Grapalat" w:cs="Sylfaen"/>
          <w:sz w:val="20"/>
        </w:rPr>
        <w:t>Հրավերի</w:t>
      </w:r>
      <w:r w:rsidRPr="00CB0C48">
        <w:rPr>
          <w:rFonts w:ascii="GHEA Grapalat" w:hAnsi="GHEA Grapalat" w:cs="Times Armenian"/>
          <w:sz w:val="20"/>
          <w:lang w:val="af-ZA"/>
        </w:rPr>
        <w:t xml:space="preserve"> </w:t>
      </w:r>
      <w:r w:rsidRPr="00CB0C48">
        <w:rPr>
          <w:rFonts w:ascii="GHEA Grapalat" w:hAnsi="GHEA Grapalat" w:cs="Sylfaen"/>
          <w:sz w:val="20"/>
        </w:rPr>
        <w:t>պարզաբանումը</w:t>
      </w:r>
      <w:r w:rsidRPr="00CB0C48">
        <w:rPr>
          <w:rFonts w:ascii="GHEA Grapalat" w:hAnsi="GHEA Grapalat" w:cs="Times Armenian"/>
          <w:sz w:val="20"/>
          <w:lang w:val="af-ZA"/>
        </w:rPr>
        <w:t xml:space="preserve"> </w:t>
      </w:r>
      <w:r w:rsidRPr="00CB0C48">
        <w:rPr>
          <w:rFonts w:ascii="GHEA Grapalat" w:hAnsi="GHEA Grapalat" w:cs="Sylfaen"/>
          <w:sz w:val="20"/>
        </w:rPr>
        <w:t>և</w:t>
      </w:r>
      <w:r w:rsidRPr="00CB0C48">
        <w:rPr>
          <w:rFonts w:ascii="GHEA Grapalat" w:hAnsi="GHEA Grapalat" w:cs="Times Armenian"/>
          <w:sz w:val="20"/>
          <w:lang w:val="af-ZA"/>
        </w:rPr>
        <w:t xml:space="preserve"> </w:t>
      </w:r>
      <w:r w:rsidRPr="00CB0C48">
        <w:rPr>
          <w:rFonts w:ascii="GHEA Grapalat" w:hAnsi="GHEA Grapalat" w:cs="Sylfaen"/>
          <w:sz w:val="20"/>
        </w:rPr>
        <w:t>հրավերում</w:t>
      </w:r>
      <w:r w:rsidRPr="00CB0C48">
        <w:rPr>
          <w:rFonts w:ascii="GHEA Grapalat" w:hAnsi="GHEA Grapalat" w:cs="Times Armenian"/>
          <w:sz w:val="20"/>
          <w:lang w:val="af-ZA"/>
        </w:rPr>
        <w:t xml:space="preserve"> </w:t>
      </w:r>
      <w:r w:rsidRPr="00CB0C48">
        <w:rPr>
          <w:rFonts w:ascii="GHEA Grapalat" w:hAnsi="GHEA Grapalat" w:cs="Sylfaen"/>
          <w:sz w:val="20"/>
        </w:rPr>
        <w:t>փոփոխություն</w:t>
      </w:r>
      <w:r w:rsidRPr="00CB0C48">
        <w:rPr>
          <w:rFonts w:ascii="GHEA Grapalat" w:hAnsi="GHEA Grapalat" w:cs="Times Armenian"/>
          <w:sz w:val="20"/>
          <w:lang w:val="af-ZA"/>
        </w:rPr>
        <w:t xml:space="preserve"> </w:t>
      </w:r>
      <w:r w:rsidRPr="00CB0C48">
        <w:rPr>
          <w:rFonts w:ascii="GHEA Grapalat" w:hAnsi="GHEA Grapalat" w:cs="Sylfaen"/>
          <w:sz w:val="20"/>
        </w:rPr>
        <w:t>կատարելու</w:t>
      </w:r>
      <w:r w:rsidRPr="00CB0C48">
        <w:rPr>
          <w:rFonts w:ascii="GHEA Grapalat" w:hAnsi="GHEA Grapalat" w:cs="Times Armenian"/>
          <w:sz w:val="20"/>
          <w:lang w:val="af-ZA"/>
        </w:rPr>
        <w:t xml:space="preserve"> </w:t>
      </w:r>
      <w:r w:rsidRPr="00CB0C48">
        <w:rPr>
          <w:rFonts w:ascii="GHEA Grapalat" w:hAnsi="GHEA Grapalat" w:cs="Sylfaen"/>
          <w:sz w:val="20"/>
        </w:rPr>
        <w:t>կար</w:t>
      </w:r>
      <w:r w:rsidRPr="00CB0C48">
        <w:rPr>
          <w:rFonts w:ascii="GHEA Grapalat" w:hAnsi="GHEA Grapalat" w:cs="Times Armenian"/>
          <w:sz w:val="20"/>
        </w:rPr>
        <w:t>գ</w:t>
      </w:r>
      <w:r w:rsidRPr="00CB0C48">
        <w:rPr>
          <w:rFonts w:ascii="GHEA Grapalat" w:hAnsi="GHEA Grapalat" w:cs="Sylfaen"/>
          <w:sz w:val="20"/>
        </w:rPr>
        <w:t>ը</w:t>
      </w:r>
      <w:r w:rsidRPr="00CB0C48">
        <w:rPr>
          <w:rFonts w:ascii="GHEA Grapalat" w:hAnsi="GHEA Grapalat" w:cs="Times Armenian"/>
          <w:sz w:val="20"/>
          <w:lang w:val="af-ZA"/>
        </w:rPr>
        <w:tab/>
      </w:r>
    </w:p>
    <w:p w:rsidR="00F01685" w:rsidRPr="00CB0C48" w:rsidRDefault="00F01685" w:rsidP="00F01685">
      <w:pPr>
        <w:ind w:firstLine="1134"/>
        <w:jc w:val="both"/>
        <w:rPr>
          <w:rFonts w:ascii="GHEA Grapalat" w:hAnsi="GHEA Grapalat" w:cs="Sylfaen"/>
          <w:sz w:val="20"/>
          <w:lang w:val="af-ZA"/>
        </w:rPr>
      </w:pPr>
      <w:r w:rsidRPr="00CB0C48">
        <w:rPr>
          <w:rFonts w:ascii="GHEA Grapalat" w:hAnsi="GHEA Grapalat"/>
          <w:sz w:val="20"/>
          <w:lang w:val="af-ZA"/>
        </w:rPr>
        <w:t xml:space="preserve">4. </w:t>
      </w:r>
      <w:r w:rsidRPr="00CB0C48">
        <w:rPr>
          <w:rFonts w:ascii="GHEA Grapalat" w:hAnsi="GHEA Grapalat" w:cs="Sylfaen"/>
          <w:sz w:val="20"/>
        </w:rPr>
        <w:t>Հայտը</w:t>
      </w:r>
      <w:r w:rsidRPr="00CB0C48">
        <w:rPr>
          <w:rFonts w:ascii="GHEA Grapalat" w:hAnsi="GHEA Grapalat" w:cs="Times Armenian"/>
          <w:sz w:val="20"/>
          <w:lang w:val="af-ZA"/>
        </w:rPr>
        <w:t xml:space="preserve"> </w:t>
      </w:r>
      <w:r w:rsidRPr="00CB0C48">
        <w:rPr>
          <w:rFonts w:ascii="GHEA Grapalat" w:hAnsi="GHEA Grapalat" w:cs="Sylfaen"/>
          <w:sz w:val="20"/>
        </w:rPr>
        <w:t>ներկայացնելու</w:t>
      </w:r>
      <w:r w:rsidRPr="00CB0C48">
        <w:rPr>
          <w:rFonts w:ascii="GHEA Grapalat" w:hAnsi="GHEA Grapalat" w:cs="Times Armenian"/>
          <w:sz w:val="20"/>
          <w:lang w:val="af-ZA"/>
        </w:rPr>
        <w:t xml:space="preserve"> </w:t>
      </w:r>
      <w:r w:rsidRPr="00CB0C48">
        <w:rPr>
          <w:rFonts w:ascii="GHEA Grapalat" w:hAnsi="GHEA Grapalat" w:cs="Sylfaen"/>
          <w:sz w:val="20"/>
        </w:rPr>
        <w:t>կար</w:t>
      </w:r>
      <w:r w:rsidRPr="00CB0C48">
        <w:rPr>
          <w:rFonts w:ascii="GHEA Grapalat" w:hAnsi="GHEA Grapalat" w:cs="Times Armenian"/>
          <w:sz w:val="20"/>
        </w:rPr>
        <w:t>գ</w:t>
      </w:r>
      <w:r w:rsidRPr="00CB0C48">
        <w:rPr>
          <w:rFonts w:ascii="GHEA Grapalat" w:hAnsi="GHEA Grapalat" w:cs="Sylfaen"/>
          <w:sz w:val="20"/>
        </w:rPr>
        <w:t>ը</w:t>
      </w:r>
    </w:p>
    <w:p w:rsidR="00F01685" w:rsidRPr="00CB0C48" w:rsidRDefault="00F01685" w:rsidP="00F01685">
      <w:pPr>
        <w:ind w:firstLine="1134"/>
        <w:jc w:val="both"/>
        <w:rPr>
          <w:rFonts w:ascii="GHEA Grapalat" w:hAnsi="GHEA Grapalat"/>
          <w:sz w:val="20"/>
          <w:lang w:val="af-ZA"/>
        </w:rPr>
      </w:pPr>
      <w:r w:rsidRPr="00CB0C48">
        <w:rPr>
          <w:rFonts w:ascii="GHEA Grapalat" w:hAnsi="GHEA Grapalat"/>
          <w:sz w:val="20"/>
          <w:lang w:val="af-ZA"/>
        </w:rPr>
        <w:t>5.</w:t>
      </w:r>
      <w:r w:rsidRPr="00CB0C48">
        <w:rPr>
          <w:rFonts w:ascii="GHEA Grapalat" w:hAnsi="GHEA Grapalat"/>
          <w:sz w:val="20"/>
          <w:lang w:val="af-ZA"/>
        </w:rPr>
        <w:tab/>
      </w:r>
      <w:r w:rsidRPr="00CB0C48">
        <w:rPr>
          <w:rFonts w:ascii="GHEA Grapalat" w:hAnsi="GHEA Grapalat" w:cs="Sylfaen"/>
          <w:sz w:val="20"/>
        </w:rPr>
        <w:t>Հայտի</w:t>
      </w:r>
      <w:r w:rsidRPr="00CB0C48">
        <w:rPr>
          <w:rFonts w:ascii="GHEA Grapalat" w:hAnsi="GHEA Grapalat" w:cs="Times Armenian"/>
          <w:sz w:val="20"/>
          <w:lang w:val="af-ZA"/>
        </w:rPr>
        <w:t xml:space="preserve"> </w:t>
      </w:r>
      <w:r w:rsidRPr="00CB0C48">
        <w:rPr>
          <w:rFonts w:ascii="GHEA Grapalat" w:hAnsi="GHEA Grapalat" w:cs="Times Armenian"/>
          <w:sz w:val="20"/>
        </w:rPr>
        <w:t>գ</w:t>
      </w:r>
      <w:r w:rsidRPr="00CB0C48">
        <w:rPr>
          <w:rFonts w:ascii="GHEA Grapalat" w:hAnsi="GHEA Grapalat" w:cs="Sylfaen"/>
          <w:sz w:val="20"/>
        </w:rPr>
        <w:t>նային</w:t>
      </w:r>
      <w:r w:rsidRPr="00CB0C48">
        <w:rPr>
          <w:rFonts w:ascii="GHEA Grapalat" w:hAnsi="GHEA Grapalat" w:cs="Times Armenian"/>
          <w:sz w:val="20"/>
          <w:lang w:val="af-ZA"/>
        </w:rPr>
        <w:t xml:space="preserve"> </w:t>
      </w:r>
      <w:r w:rsidRPr="00CB0C48">
        <w:rPr>
          <w:rFonts w:ascii="GHEA Grapalat" w:hAnsi="GHEA Grapalat" w:cs="Sylfaen"/>
          <w:sz w:val="20"/>
        </w:rPr>
        <w:t>առաջարկը</w:t>
      </w:r>
      <w:r w:rsidRPr="00CB0C48">
        <w:rPr>
          <w:rFonts w:ascii="GHEA Grapalat" w:hAnsi="GHEA Grapalat" w:cs="Times Armenian"/>
          <w:sz w:val="20"/>
          <w:lang w:val="af-ZA"/>
        </w:rPr>
        <w:tab/>
        <w:t xml:space="preserve"> </w:t>
      </w:r>
    </w:p>
    <w:p w:rsidR="00F01685" w:rsidRPr="00CB0C48" w:rsidRDefault="00F01685" w:rsidP="00F01685">
      <w:pPr>
        <w:ind w:firstLine="1134"/>
        <w:jc w:val="both"/>
        <w:rPr>
          <w:rFonts w:ascii="GHEA Grapalat" w:hAnsi="GHEA Grapalat"/>
          <w:sz w:val="20"/>
          <w:lang w:val="af-ZA"/>
        </w:rPr>
      </w:pPr>
      <w:r w:rsidRPr="00CB0C48">
        <w:rPr>
          <w:rFonts w:ascii="GHEA Grapalat" w:hAnsi="GHEA Grapalat"/>
          <w:sz w:val="20"/>
          <w:lang w:val="af-ZA"/>
        </w:rPr>
        <w:t xml:space="preserve">6. </w:t>
      </w:r>
      <w:r w:rsidRPr="00CB0C48">
        <w:rPr>
          <w:rFonts w:ascii="GHEA Grapalat" w:hAnsi="GHEA Grapalat" w:cs="Sylfaen"/>
          <w:sz w:val="20"/>
        </w:rPr>
        <w:t>Հայտի</w:t>
      </w:r>
      <w:r w:rsidRPr="00CB0C48">
        <w:rPr>
          <w:rFonts w:ascii="GHEA Grapalat" w:hAnsi="GHEA Grapalat" w:cs="Times Armenian"/>
          <w:sz w:val="20"/>
          <w:lang w:val="af-ZA"/>
        </w:rPr>
        <w:t xml:space="preserve"> </w:t>
      </w:r>
      <w:r w:rsidRPr="00CB0C48">
        <w:rPr>
          <w:rFonts w:ascii="GHEA Grapalat" w:hAnsi="GHEA Grapalat" w:cs="Times Armenian"/>
          <w:sz w:val="20"/>
        </w:rPr>
        <w:t>գ</w:t>
      </w:r>
      <w:r w:rsidRPr="00CB0C48">
        <w:rPr>
          <w:rFonts w:ascii="GHEA Grapalat" w:hAnsi="GHEA Grapalat" w:cs="Sylfaen"/>
          <w:sz w:val="20"/>
        </w:rPr>
        <w:t>ործողության</w:t>
      </w:r>
      <w:r w:rsidRPr="00CB0C48">
        <w:rPr>
          <w:rFonts w:ascii="GHEA Grapalat" w:hAnsi="GHEA Grapalat" w:cs="Times Armenian"/>
          <w:sz w:val="20"/>
          <w:lang w:val="af-ZA"/>
        </w:rPr>
        <w:t xml:space="preserve"> </w:t>
      </w:r>
      <w:r w:rsidRPr="00CB0C48">
        <w:rPr>
          <w:rFonts w:ascii="GHEA Grapalat" w:hAnsi="GHEA Grapalat" w:cs="Sylfaen"/>
          <w:sz w:val="20"/>
        </w:rPr>
        <w:t>ժամկետը</w:t>
      </w:r>
      <w:r w:rsidRPr="00CB0C48">
        <w:rPr>
          <w:rFonts w:ascii="GHEA Grapalat" w:hAnsi="GHEA Grapalat" w:cs="Times Armenian"/>
          <w:sz w:val="20"/>
          <w:lang w:val="af-ZA"/>
        </w:rPr>
        <w:t xml:space="preserve">, </w:t>
      </w:r>
      <w:r w:rsidRPr="00CB0C48">
        <w:rPr>
          <w:rFonts w:ascii="GHEA Grapalat" w:hAnsi="GHEA Grapalat" w:cs="Sylfaen"/>
          <w:sz w:val="20"/>
        </w:rPr>
        <w:t>հայտերում</w:t>
      </w:r>
      <w:r w:rsidRPr="00CB0C48">
        <w:rPr>
          <w:rFonts w:ascii="GHEA Grapalat" w:hAnsi="GHEA Grapalat" w:cs="Times Armenian"/>
          <w:sz w:val="20"/>
          <w:lang w:val="af-ZA"/>
        </w:rPr>
        <w:t xml:space="preserve"> </w:t>
      </w:r>
      <w:r w:rsidRPr="00CB0C48">
        <w:rPr>
          <w:rFonts w:ascii="GHEA Grapalat" w:hAnsi="GHEA Grapalat" w:cs="Sylfaen"/>
          <w:sz w:val="20"/>
        </w:rPr>
        <w:t>փոփոխություն</w:t>
      </w:r>
      <w:r w:rsidRPr="00CB0C48">
        <w:rPr>
          <w:rFonts w:ascii="GHEA Grapalat" w:hAnsi="GHEA Grapalat" w:cs="Times Armenian"/>
          <w:sz w:val="20"/>
          <w:lang w:val="af-ZA"/>
        </w:rPr>
        <w:t xml:space="preserve"> </w:t>
      </w:r>
      <w:r w:rsidRPr="00CB0C48">
        <w:rPr>
          <w:rFonts w:ascii="GHEA Grapalat" w:hAnsi="GHEA Grapalat" w:cs="Sylfaen"/>
          <w:sz w:val="20"/>
        </w:rPr>
        <w:t>կատարելու</w:t>
      </w:r>
      <w:r w:rsidRPr="00CB0C48">
        <w:rPr>
          <w:rFonts w:ascii="GHEA Grapalat" w:hAnsi="GHEA Grapalat" w:cs="Times Armenian"/>
          <w:sz w:val="20"/>
          <w:lang w:val="af-ZA"/>
        </w:rPr>
        <w:t xml:space="preserve"> </w:t>
      </w:r>
      <w:r w:rsidRPr="00CB0C48">
        <w:rPr>
          <w:rFonts w:ascii="GHEA Grapalat" w:hAnsi="GHEA Grapalat" w:cs="Sylfaen"/>
          <w:sz w:val="20"/>
        </w:rPr>
        <w:t>և</w:t>
      </w:r>
      <w:r w:rsidRPr="00CB0C48">
        <w:rPr>
          <w:rFonts w:ascii="GHEA Grapalat" w:hAnsi="GHEA Grapalat" w:cs="Times Armenian"/>
          <w:sz w:val="20"/>
          <w:lang w:val="af-ZA"/>
        </w:rPr>
        <w:t xml:space="preserve"> </w:t>
      </w:r>
      <w:r w:rsidRPr="00CB0C48">
        <w:rPr>
          <w:rFonts w:ascii="GHEA Grapalat" w:hAnsi="GHEA Grapalat" w:cs="Sylfaen"/>
          <w:sz w:val="20"/>
        </w:rPr>
        <w:t>դրանք</w:t>
      </w:r>
      <w:r w:rsidRPr="00CB0C48">
        <w:rPr>
          <w:rFonts w:ascii="GHEA Grapalat" w:hAnsi="GHEA Grapalat" w:cs="Times Armenian"/>
          <w:sz w:val="20"/>
          <w:lang w:val="af-ZA"/>
        </w:rPr>
        <w:t xml:space="preserve"> </w:t>
      </w:r>
      <w:r w:rsidRPr="00CB0C48">
        <w:rPr>
          <w:rFonts w:ascii="GHEA Grapalat" w:hAnsi="GHEA Grapalat" w:cs="Sylfaen"/>
          <w:sz w:val="20"/>
        </w:rPr>
        <w:t>հետ</w:t>
      </w:r>
      <w:r w:rsidRPr="00CB0C48">
        <w:rPr>
          <w:rFonts w:ascii="GHEA Grapalat" w:hAnsi="GHEA Grapalat" w:cs="Times Armenian"/>
          <w:sz w:val="20"/>
          <w:lang w:val="af-ZA"/>
        </w:rPr>
        <w:t xml:space="preserve"> </w:t>
      </w:r>
      <w:r w:rsidRPr="00CB0C48">
        <w:rPr>
          <w:rFonts w:ascii="GHEA Grapalat" w:hAnsi="GHEA Grapalat" w:cs="Sylfaen"/>
          <w:sz w:val="20"/>
        </w:rPr>
        <w:t>վերցնելու</w:t>
      </w:r>
      <w:r w:rsidRPr="00CB0C48">
        <w:rPr>
          <w:rFonts w:ascii="GHEA Grapalat" w:hAnsi="GHEA Grapalat" w:cs="Times Armenian"/>
          <w:sz w:val="20"/>
          <w:lang w:val="af-ZA"/>
        </w:rPr>
        <w:t xml:space="preserve"> </w:t>
      </w:r>
      <w:r w:rsidRPr="00CB0C48">
        <w:rPr>
          <w:rFonts w:ascii="GHEA Grapalat" w:hAnsi="GHEA Grapalat" w:cs="Sylfaen"/>
          <w:sz w:val="20"/>
        </w:rPr>
        <w:t>կար</w:t>
      </w:r>
      <w:r w:rsidRPr="00CB0C48">
        <w:rPr>
          <w:rFonts w:ascii="GHEA Grapalat" w:hAnsi="GHEA Grapalat" w:cs="Times Armenian"/>
          <w:sz w:val="20"/>
        </w:rPr>
        <w:t>գ</w:t>
      </w:r>
      <w:r w:rsidRPr="00CB0C48">
        <w:rPr>
          <w:rFonts w:ascii="GHEA Grapalat" w:hAnsi="GHEA Grapalat" w:cs="Sylfaen"/>
          <w:sz w:val="20"/>
        </w:rPr>
        <w:t>ը</w:t>
      </w:r>
      <w:r w:rsidRPr="00CB0C48">
        <w:rPr>
          <w:rFonts w:ascii="GHEA Grapalat" w:hAnsi="GHEA Grapalat" w:cs="Times Armenian"/>
          <w:sz w:val="20"/>
          <w:lang w:val="af-ZA"/>
        </w:rPr>
        <w:tab/>
        <w:t xml:space="preserve"> </w:t>
      </w:r>
    </w:p>
    <w:p w:rsidR="00F01685" w:rsidRPr="00CB0C48" w:rsidRDefault="0092357D" w:rsidP="00F01685">
      <w:pPr>
        <w:ind w:firstLine="1134"/>
        <w:jc w:val="both"/>
        <w:rPr>
          <w:rFonts w:ascii="GHEA Grapalat" w:hAnsi="GHEA Grapalat" w:cs="Sylfaen"/>
          <w:sz w:val="20"/>
          <w:lang w:val="af-ZA"/>
        </w:rPr>
      </w:pPr>
      <w:r w:rsidRPr="00CB0C48">
        <w:rPr>
          <w:rFonts w:ascii="GHEA Grapalat" w:hAnsi="GHEA Grapalat"/>
          <w:sz w:val="20"/>
          <w:lang w:val="af-ZA"/>
        </w:rPr>
        <w:t>7</w:t>
      </w:r>
      <w:r w:rsidR="00F01685" w:rsidRPr="00CB0C48">
        <w:rPr>
          <w:rFonts w:ascii="GHEA Grapalat" w:hAnsi="GHEA Grapalat"/>
          <w:sz w:val="20"/>
          <w:lang w:val="af-ZA"/>
        </w:rPr>
        <w:t>. Հ</w:t>
      </w:r>
      <w:r w:rsidR="00F01685" w:rsidRPr="00CB0C48">
        <w:rPr>
          <w:rFonts w:ascii="GHEA Grapalat" w:hAnsi="GHEA Grapalat" w:cs="Sylfaen"/>
          <w:sz w:val="20"/>
        </w:rPr>
        <w:t>այտերի</w:t>
      </w:r>
      <w:r w:rsidR="00F01685" w:rsidRPr="00CB0C48">
        <w:rPr>
          <w:rFonts w:ascii="GHEA Grapalat" w:hAnsi="GHEA Grapalat" w:cs="Sylfaen"/>
          <w:sz w:val="20"/>
          <w:lang w:val="af-ZA"/>
        </w:rPr>
        <w:t xml:space="preserve"> </w:t>
      </w:r>
      <w:r w:rsidR="00F01685" w:rsidRPr="00CB0C48">
        <w:rPr>
          <w:rFonts w:ascii="GHEA Grapalat" w:hAnsi="GHEA Grapalat" w:cs="Sylfaen"/>
          <w:sz w:val="20"/>
        </w:rPr>
        <w:t>բացումը</w:t>
      </w:r>
      <w:r w:rsidR="00F01685" w:rsidRPr="00CB0C48">
        <w:rPr>
          <w:rFonts w:ascii="GHEA Grapalat" w:hAnsi="GHEA Grapalat" w:cs="Sylfaen"/>
          <w:sz w:val="20"/>
          <w:lang w:val="af-ZA"/>
        </w:rPr>
        <w:t xml:space="preserve">, </w:t>
      </w:r>
      <w:r w:rsidR="00F01685" w:rsidRPr="00CB0C48">
        <w:rPr>
          <w:rFonts w:ascii="GHEA Grapalat" w:hAnsi="GHEA Grapalat" w:cs="Sylfaen"/>
          <w:sz w:val="20"/>
        </w:rPr>
        <w:t>գնահատումը</w:t>
      </w:r>
      <w:r w:rsidR="00F01685" w:rsidRPr="00CB0C48">
        <w:rPr>
          <w:rFonts w:ascii="GHEA Grapalat" w:hAnsi="GHEA Grapalat" w:cs="Sylfaen"/>
          <w:sz w:val="20"/>
          <w:lang w:val="af-ZA"/>
        </w:rPr>
        <w:t xml:space="preserve">  </w:t>
      </w:r>
      <w:r w:rsidR="00F01685" w:rsidRPr="00CB0C48">
        <w:rPr>
          <w:rFonts w:ascii="GHEA Grapalat" w:hAnsi="GHEA Grapalat" w:cs="Sylfaen"/>
          <w:sz w:val="20"/>
        </w:rPr>
        <w:t>և</w:t>
      </w:r>
      <w:r w:rsidR="00F01685" w:rsidRPr="00CB0C48">
        <w:rPr>
          <w:rFonts w:ascii="GHEA Grapalat" w:hAnsi="GHEA Grapalat" w:cs="Sylfaen"/>
          <w:sz w:val="20"/>
          <w:lang w:val="af-ZA"/>
        </w:rPr>
        <w:t xml:space="preserve"> </w:t>
      </w:r>
      <w:r w:rsidR="00F01685" w:rsidRPr="00CB0C48">
        <w:rPr>
          <w:rFonts w:ascii="GHEA Grapalat" w:hAnsi="GHEA Grapalat" w:cs="Sylfaen"/>
          <w:sz w:val="20"/>
        </w:rPr>
        <w:t>արդյունքների</w:t>
      </w:r>
      <w:r w:rsidR="00F01685" w:rsidRPr="00CB0C48">
        <w:rPr>
          <w:rFonts w:ascii="GHEA Grapalat" w:hAnsi="GHEA Grapalat" w:cs="Sylfaen"/>
          <w:sz w:val="20"/>
          <w:lang w:val="af-ZA"/>
        </w:rPr>
        <w:t xml:space="preserve"> </w:t>
      </w:r>
      <w:r w:rsidR="00F01685" w:rsidRPr="00CB0C48">
        <w:rPr>
          <w:rFonts w:ascii="GHEA Grapalat" w:hAnsi="GHEA Grapalat" w:cs="Sylfaen"/>
          <w:sz w:val="20"/>
        </w:rPr>
        <w:t>ամփոփումը</w:t>
      </w:r>
      <w:r w:rsidR="00F01685" w:rsidRPr="00CB0C48">
        <w:rPr>
          <w:rFonts w:ascii="GHEA Grapalat" w:hAnsi="GHEA Grapalat" w:cs="Sylfaen"/>
          <w:sz w:val="20"/>
          <w:lang w:val="af-ZA"/>
        </w:rPr>
        <w:tab/>
      </w:r>
    </w:p>
    <w:p w:rsidR="00F01685" w:rsidRPr="00CB0C48" w:rsidRDefault="0092357D" w:rsidP="00F01685">
      <w:pPr>
        <w:ind w:firstLine="1134"/>
        <w:jc w:val="both"/>
        <w:rPr>
          <w:rFonts w:ascii="GHEA Grapalat" w:hAnsi="GHEA Grapalat"/>
          <w:sz w:val="20"/>
          <w:lang w:val="af-ZA"/>
        </w:rPr>
      </w:pPr>
      <w:r w:rsidRPr="00CB0C48">
        <w:rPr>
          <w:rFonts w:ascii="GHEA Grapalat" w:hAnsi="GHEA Grapalat"/>
          <w:sz w:val="20"/>
          <w:lang w:val="af-ZA"/>
        </w:rPr>
        <w:t>8</w:t>
      </w:r>
      <w:r w:rsidR="00F01685" w:rsidRPr="00CB0C48">
        <w:rPr>
          <w:rFonts w:ascii="GHEA Grapalat" w:hAnsi="GHEA Grapalat"/>
          <w:sz w:val="20"/>
          <w:lang w:val="af-ZA"/>
        </w:rPr>
        <w:t xml:space="preserve">. </w:t>
      </w:r>
      <w:r w:rsidR="00F01685" w:rsidRPr="00CB0C48">
        <w:rPr>
          <w:rFonts w:ascii="GHEA Grapalat" w:hAnsi="GHEA Grapalat" w:cs="Sylfaen"/>
          <w:sz w:val="20"/>
        </w:rPr>
        <w:t>Պայմանա</w:t>
      </w:r>
      <w:r w:rsidR="00F01685" w:rsidRPr="00CB0C48">
        <w:rPr>
          <w:rFonts w:ascii="GHEA Grapalat" w:hAnsi="GHEA Grapalat" w:cs="Times Armenian"/>
          <w:sz w:val="20"/>
        </w:rPr>
        <w:t>գ</w:t>
      </w:r>
      <w:r w:rsidR="00F01685" w:rsidRPr="00CB0C48">
        <w:rPr>
          <w:rFonts w:ascii="GHEA Grapalat" w:hAnsi="GHEA Grapalat" w:cs="Sylfaen"/>
          <w:sz w:val="20"/>
        </w:rPr>
        <w:t>րի</w:t>
      </w:r>
      <w:r w:rsidR="00F01685" w:rsidRPr="00CB0C48">
        <w:rPr>
          <w:rFonts w:ascii="GHEA Grapalat" w:hAnsi="GHEA Grapalat" w:cs="Times Armenian"/>
          <w:sz w:val="20"/>
          <w:lang w:val="af-ZA"/>
        </w:rPr>
        <w:t xml:space="preserve"> </w:t>
      </w:r>
      <w:r w:rsidR="00F01685" w:rsidRPr="00CB0C48">
        <w:rPr>
          <w:rFonts w:ascii="GHEA Grapalat" w:hAnsi="GHEA Grapalat" w:cs="Sylfaen"/>
          <w:sz w:val="20"/>
        </w:rPr>
        <w:t>կնքումը</w:t>
      </w:r>
      <w:r w:rsidR="00F01685" w:rsidRPr="00CB0C48">
        <w:rPr>
          <w:rFonts w:ascii="GHEA Grapalat" w:hAnsi="GHEA Grapalat" w:cs="Times Armenian"/>
          <w:sz w:val="20"/>
          <w:lang w:val="af-ZA"/>
        </w:rPr>
        <w:tab/>
      </w:r>
    </w:p>
    <w:p w:rsidR="00F01685" w:rsidRPr="00CB0C48" w:rsidRDefault="0092357D" w:rsidP="00F01685">
      <w:pPr>
        <w:ind w:firstLine="1134"/>
        <w:jc w:val="both"/>
        <w:rPr>
          <w:rFonts w:ascii="GHEA Grapalat" w:hAnsi="GHEA Grapalat"/>
          <w:sz w:val="20"/>
          <w:lang w:val="af-ZA"/>
        </w:rPr>
      </w:pPr>
      <w:r w:rsidRPr="00CB0C48">
        <w:rPr>
          <w:rFonts w:ascii="GHEA Grapalat" w:hAnsi="GHEA Grapalat"/>
          <w:sz w:val="20"/>
          <w:lang w:val="af-ZA"/>
        </w:rPr>
        <w:t>9</w:t>
      </w:r>
      <w:r w:rsidR="00F01685" w:rsidRPr="00CB0C48">
        <w:rPr>
          <w:rFonts w:ascii="GHEA Grapalat" w:hAnsi="GHEA Grapalat"/>
          <w:sz w:val="20"/>
          <w:lang w:val="af-ZA"/>
        </w:rPr>
        <w:t xml:space="preserve">. </w:t>
      </w:r>
      <w:r w:rsidR="00F01685" w:rsidRPr="00CB0C48">
        <w:rPr>
          <w:rFonts w:ascii="GHEA Grapalat" w:hAnsi="GHEA Grapalat" w:cs="Sylfaen"/>
          <w:sz w:val="20"/>
        </w:rPr>
        <w:t>Պայմանա</w:t>
      </w:r>
      <w:r w:rsidR="00F01685" w:rsidRPr="00CB0C48">
        <w:rPr>
          <w:rFonts w:ascii="GHEA Grapalat" w:hAnsi="GHEA Grapalat" w:cs="Times Armenian"/>
          <w:sz w:val="20"/>
        </w:rPr>
        <w:t>գ</w:t>
      </w:r>
      <w:r w:rsidR="00F01685" w:rsidRPr="00CB0C48">
        <w:rPr>
          <w:rFonts w:ascii="GHEA Grapalat" w:hAnsi="GHEA Grapalat" w:cs="Sylfaen"/>
          <w:sz w:val="20"/>
        </w:rPr>
        <w:t>րի</w:t>
      </w:r>
      <w:r w:rsidR="00F01685" w:rsidRPr="00CB0C48">
        <w:rPr>
          <w:rFonts w:ascii="GHEA Grapalat" w:hAnsi="GHEA Grapalat" w:cs="Times Armenian"/>
          <w:sz w:val="20"/>
          <w:lang w:val="af-ZA"/>
        </w:rPr>
        <w:t xml:space="preserve"> </w:t>
      </w:r>
      <w:r w:rsidR="00F01685" w:rsidRPr="00CB0C48">
        <w:rPr>
          <w:rFonts w:ascii="GHEA Grapalat" w:hAnsi="GHEA Grapalat" w:cs="Sylfaen"/>
          <w:sz w:val="20"/>
        </w:rPr>
        <w:t>ապահովումը</w:t>
      </w:r>
      <w:r w:rsidR="00F01685" w:rsidRPr="00CB0C48">
        <w:rPr>
          <w:rFonts w:ascii="GHEA Grapalat" w:hAnsi="GHEA Grapalat" w:cs="Times Armenian"/>
          <w:sz w:val="20"/>
          <w:lang w:val="af-ZA"/>
        </w:rPr>
        <w:tab/>
        <w:t xml:space="preserve"> </w:t>
      </w:r>
    </w:p>
    <w:p w:rsidR="00F01685" w:rsidRPr="00CB0C48" w:rsidRDefault="00F01685" w:rsidP="00F01685">
      <w:pPr>
        <w:ind w:firstLine="1134"/>
        <w:jc w:val="both"/>
        <w:rPr>
          <w:rFonts w:ascii="GHEA Grapalat" w:hAnsi="GHEA Grapalat"/>
          <w:sz w:val="20"/>
          <w:lang w:val="af-ZA"/>
        </w:rPr>
      </w:pPr>
      <w:r w:rsidRPr="00CB0C48">
        <w:rPr>
          <w:rFonts w:ascii="GHEA Grapalat" w:hAnsi="GHEA Grapalat"/>
          <w:sz w:val="20"/>
          <w:lang w:val="af-ZA"/>
        </w:rPr>
        <w:t>1</w:t>
      </w:r>
      <w:r w:rsidR="0092357D" w:rsidRPr="00CB0C48">
        <w:rPr>
          <w:rFonts w:ascii="GHEA Grapalat" w:hAnsi="GHEA Grapalat"/>
          <w:sz w:val="20"/>
          <w:lang w:val="af-ZA"/>
        </w:rPr>
        <w:t>0</w:t>
      </w:r>
      <w:r w:rsidRPr="00CB0C48">
        <w:rPr>
          <w:rFonts w:ascii="GHEA Grapalat" w:hAnsi="GHEA Grapalat"/>
          <w:sz w:val="20"/>
          <w:lang w:val="af-ZA"/>
        </w:rPr>
        <w:t xml:space="preserve">. </w:t>
      </w:r>
      <w:r w:rsidRPr="00CB0C48">
        <w:rPr>
          <w:rFonts w:ascii="GHEA Grapalat" w:hAnsi="GHEA Grapalat" w:cs="Sylfaen"/>
          <w:sz w:val="20"/>
        </w:rPr>
        <w:t>Ընթացակար</w:t>
      </w:r>
      <w:r w:rsidRPr="00CB0C48">
        <w:rPr>
          <w:rFonts w:ascii="GHEA Grapalat" w:hAnsi="GHEA Grapalat" w:cs="Times Armenian"/>
          <w:sz w:val="20"/>
        </w:rPr>
        <w:t>գ</w:t>
      </w:r>
      <w:r w:rsidRPr="00CB0C48">
        <w:rPr>
          <w:rFonts w:ascii="GHEA Grapalat" w:hAnsi="GHEA Grapalat" w:cs="Sylfaen"/>
          <w:sz w:val="20"/>
        </w:rPr>
        <w:t>ը</w:t>
      </w:r>
      <w:r w:rsidRPr="00CB0C48">
        <w:rPr>
          <w:rFonts w:ascii="GHEA Grapalat" w:hAnsi="GHEA Grapalat" w:cs="Times Armenian"/>
          <w:sz w:val="20"/>
          <w:lang w:val="af-ZA"/>
        </w:rPr>
        <w:t xml:space="preserve"> </w:t>
      </w:r>
      <w:r w:rsidRPr="00CB0C48">
        <w:rPr>
          <w:rFonts w:ascii="GHEA Grapalat" w:hAnsi="GHEA Grapalat" w:cs="Sylfaen"/>
          <w:sz w:val="20"/>
        </w:rPr>
        <w:t>չկայացած</w:t>
      </w:r>
      <w:r w:rsidRPr="00CB0C48">
        <w:rPr>
          <w:rFonts w:ascii="GHEA Grapalat" w:hAnsi="GHEA Grapalat" w:cs="Times Armenian"/>
          <w:sz w:val="20"/>
          <w:lang w:val="af-ZA"/>
        </w:rPr>
        <w:t xml:space="preserve"> </w:t>
      </w:r>
      <w:r w:rsidRPr="00CB0C48">
        <w:rPr>
          <w:rFonts w:ascii="GHEA Grapalat" w:hAnsi="GHEA Grapalat" w:cs="Sylfaen"/>
          <w:sz w:val="20"/>
        </w:rPr>
        <w:t>հայտարարելը</w:t>
      </w:r>
      <w:r w:rsidRPr="00CB0C48">
        <w:rPr>
          <w:rFonts w:ascii="GHEA Grapalat" w:hAnsi="GHEA Grapalat" w:cs="Times Armenian"/>
          <w:sz w:val="20"/>
          <w:lang w:val="af-ZA"/>
        </w:rPr>
        <w:tab/>
        <w:t xml:space="preserve"> </w:t>
      </w:r>
    </w:p>
    <w:p w:rsidR="00F01685" w:rsidRPr="00CB0C48" w:rsidRDefault="00F01685" w:rsidP="00F01685">
      <w:pPr>
        <w:ind w:firstLine="1134"/>
        <w:jc w:val="both"/>
        <w:rPr>
          <w:rFonts w:ascii="GHEA Grapalat" w:hAnsi="GHEA Grapalat"/>
          <w:sz w:val="20"/>
          <w:lang w:val="af-ZA"/>
        </w:rPr>
      </w:pPr>
      <w:r w:rsidRPr="00CB0C48">
        <w:rPr>
          <w:rFonts w:ascii="GHEA Grapalat" w:hAnsi="GHEA Grapalat"/>
          <w:sz w:val="20"/>
          <w:lang w:val="af-ZA"/>
        </w:rPr>
        <w:t>1</w:t>
      </w:r>
      <w:r w:rsidR="0092357D" w:rsidRPr="00CB0C48">
        <w:rPr>
          <w:rFonts w:ascii="GHEA Grapalat" w:hAnsi="GHEA Grapalat"/>
          <w:sz w:val="20"/>
          <w:lang w:val="af-ZA"/>
        </w:rPr>
        <w:t>1</w:t>
      </w:r>
      <w:r w:rsidRPr="00CB0C48">
        <w:rPr>
          <w:rFonts w:ascii="GHEA Grapalat" w:hAnsi="GHEA Grapalat"/>
          <w:sz w:val="20"/>
          <w:lang w:val="af-ZA"/>
        </w:rPr>
        <w:t xml:space="preserve">. </w:t>
      </w:r>
      <w:r w:rsidRPr="00CB0C48">
        <w:rPr>
          <w:rFonts w:ascii="GHEA Grapalat" w:hAnsi="GHEA Grapalat" w:cs="Sylfaen"/>
          <w:sz w:val="20"/>
        </w:rPr>
        <w:t>Գնման</w:t>
      </w:r>
      <w:r w:rsidRPr="00CB0C48">
        <w:rPr>
          <w:rFonts w:ascii="GHEA Grapalat" w:hAnsi="GHEA Grapalat" w:cs="Times Armenian"/>
          <w:sz w:val="20"/>
          <w:lang w:val="af-ZA"/>
        </w:rPr>
        <w:t xml:space="preserve"> </w:t>
      </w:r>
      <w:r w:rsidRPr="00CB0C48">
        <w:rPr>
          <w:rFonts w:ascii="GHEA Grapalat" w:hAnsi="GHEA Grapalat" w:cs="Times Armenian"/>
          <w:sz w:val="20"/>
        </w:rPr>
        <w:t>գ</w:t>
      </w:r>
      <w:r w:rsidRPr="00CB0C48">
        <w:rPr>
          <w:rFonts w:ascii="GHEA Grapalat" w:hAnsi="GHEA Grapalat" w:cs="Sylfaen"/>
          <w:sz w:val="20"/>
        </w:rPr>
        <w:t>ործընթացի</w:t>
      </w:r>
      <w:r w:rsidRPr="00CB0C48">
        <w:rPr>
          <w:rFonts w:ascii="GHEA Grapalat" w:hAnsi="GHEA Grapalat" w:cs="Times Armenian"/>
          <w:sz w:val="20"/>
          <w:lang w:val="af-ZA"/>
        </w:rPr>
        <w:t xml:space="preserve"> </w:t>
      </w:r>
      <w:r w:rsidRPr="00CB0C48">
        <w:rPr>
          <w:rFonts w:ascii="GHEA Grapalat" w:hAnsi="GHEA Grapalat" w:cs="Sylfaen"/>
          <w:sz w:val="20"/>
        </w:rPr>
        <w:t>հետ</w:t>
      </w:r>
      <w:r w:rsidRPr="00CB0C48">
        <w:rPr>
          <w:rFonts w:ascii="GHEA Grapalat" w:hAnsi="GHEA Grapalat" w:cs="Times Armenian"/>
          <w:sz w:val="20"/>
          <w:lang w:val="af-ZA"/>
        </w:rPr>
        <w:t xml:space="preserve"> </w:t>
      </w:r>
      <w:r w:rsidRPr="00CB0C48">
        <w:rPr>
          <w:rFonts w:ascii="GHEA Grapalat" w:hAnsi="GHEA Grapalat" w:cs="Sylfaen"/>
          <w:sz w:val="20"/>
        </w:rPr>
        <w:t>կապված</w:t>
      </w:r>
      <w:r w:rsidRPr="00CB0C48">
        <w:rPr>
          <w:rFonts w:ascii="GHEA Grapalat" w:hAnsi="GHEA Grapalat" w:cs="Times Armenian"/>
          <w:sz w:val="20"/>
          <w:lang w:val="af-ZA"/>
        </w:rPr>
        <w:t xml:space="preserve"> </w:t>
      </w:r>
      <w:r w:rsidRPr="00CB0C48">
        <w:rPr>
          <w:rFonts w:ascii="GHEA Grapalat" w:hAnsi="GHEA Grapalat" w:cs="Times Armenian"/>
          <w:sz w:val="20"/>
        </w:rPr>
        <w:t>գ</w:t>
      </w:r>
      <w:r w:rsidRPr="00CB0C48">
        <w:rPr>
          <w:rFonts w:ascii="GHEA Grapalat" w:hAnsi="GHEA Grapalat" w:cs="Sylfaen"/>
          <w:sz w:val="20"/>
        </w:rPr>
        <w:t>ործողությունները</w:t>
      </w:r>
      <w:r w:rsidRPr="00CB0C48">
        <w:rPr>
          <w:rFonts w:ascii="GHEA Grapalat" w:hAnsi="GHEA Grapalat" w:cs="Times Armenian"/>
          <w:sz w:val="20"/>
          <w:lang w:val="af-ZA"/>
        </w:rPr>
        <w:t xml:space="preserve"> </w:t>
      </w:r>
      <w:r w:rsidRPr="00CB0C48">
        <w:rPr>
          <w:rFonts w:ascii="GHEA Grapalat" w:hAnsi="GHEA Grapalat" w:cs="Sylfaen"/>
          <w:sz w:val="20"/>
        </w:rPr>
        <w:t>և</w:t>
      </w:r>
      <w:r w:rsidRPr="00CB0C48">
        <w:rPr>
          <w:rFonts w:ascii="GHEA Grapalat" w:hAnsi="GHEA Grapalat" w:cs="Times Armenian"/>
          <w:sz w:val="20"/>
          <w:lang w:val="af-ZA"/>
        </w:rPr>
        <w:t xml:space="preserve"> (</w:t>
      </w:r>
      <w:r w:rsidRPr="00CB0C48">
        <w:rPr>
          <w:rFonts w:ascii="GHEA Grapalat" w:hAnsi="GHEA Grapalat" w:cs="Sylfaen"/>
          <w:sz w:val="20"/>
        </w:rPr>
        <w:t>կամ</w:t>
      </w:r>
      <w:r w:rsidRPr="00CB0C48">
        <w:rPr>
          <w:rFonts w:ascii="GHEA Grapalat" w:hAnsi="GHEA Grapalat" w:cs="Times Armenian"/>
          <w:sz w:val="20"/>
          <w:lang w:val="af-ZA"/>
        </w:rPr>
        <w:t xml:space="preserve">) </w:t>
      </w:r>
      <w:r w:rsidRPr="00CB0C48">
        <w:rPr>
          <w:rFonts w:ascii="GHEA Grapalat" w:hAnsi="GHEA Grapalat" w:cs="Sylfaen"/>
          <w:sz w:val="20"/>
        </w:rPr>
        <w:t>ընդունված</w:t>
      </w:r>
      <w:r w:rsidRPr="00CB0C48">
        <w:rPr>
          <w:rFonts w:ascii="GHEA Grapalat" w:hAnsi="GHEA Grapalat" w:cs="Times Armenian"/>
          <w:sz w:val="20"/>
          <w:lang w:val="af-ZA"/>
        </w:rPr>
        <w:t xml:space="preserve"> </w:t>
      </w:r>
      <w:r w:rsidRPr="00CB0C48">
        <w:rPr>
          <w:rFonts w:ascii="GHEA Grapalat" w:hAnsi="GHEA Grapalat" w:cs="Sylfaen"/>
          <w:sz w:val="20"/>
        </w:rPr>
        <w:t>որոշումները</w:t>
      </w:r>
      <w:r w:rsidRPr="00CB0C48">
        <w:rPr>
          <w:rFonts w:ascii="GHEA Grapalat" w:hAnsi="GHEA Grapalat" w:cs="Times Armenian"/>
          <w:sz w:val="20"/>
          <w:lang w:val="af-ZA"/>
        </w:rPr>
        <w:t xml:space="preserve"> </w:t>
      </w:r>
      <w:r w:rsidRPr="00CB0C48">
        <w:rPr>
          <w:rFonts w:ascii="GHEA Grapalat" w:hAnsi="GHEA Grapalat" w:cs="Sylfaen"/>
          <w:sz w:val="20"/>
        </w:rPr>
        <w:t>բողոքարկելու</w:t>
      </w:r>
      <w:r w:rsidRPr="00CB0C48">
        <w:rPr>
          <w:rFonts w:ascii="GHEA Grapalat" w:hAnsi="GHEA Grapalat" w:cs="Times Armenian"/>
          <w:sz w:val="20"/>
          <w:lang w:val="af-ZA"/>
        </w:rPr>
        <w:t xml:space="preserve"> </w:t>
      </w:r>
      <w:r w:rsidRPr="00CB0C48">
        <w:rPr>
          <w:rFonts w:ascii="GHEA Grapalat" w:hAnsi="GHEA Grapalat" w:cs="Sylfaen"/>
          <w:sz w:val="20"/>
        </w:rPr>
        <w:t>մասնակցի</w:t>
      </w:r>
      <w:r w:rsidRPr="00CB0C48">
        <w:rPr>
          <w:rFonts w:ascii="GHEA Grapalat" w:hAnsi="GHEA Grapalat" w:cs="Times Armenian"/>
          <w:sz w:val="20"/>
          <w:lang w:val="af-ZA"/>
        </w:rPr>
        <w:t xml:space="preserve"> </w:t>
      </w:r>
      <w:r w:rsidRPr="00CB0C48">
        <w:rPr>
          <w:rFonts w:ascii="GHEA Grapalat" w:hAnsi="GHEA Grapalat" w:cs="Sylfaen"/>
          <w:sz w:val="20"/>
        </w:rPr>
        <w:t>իրավունքը</w:t>
      </w:r>
      <w:r w:rsidRPr="00CB0C48">
        <w:rPr>
          <w:rFonts w:ascii="GHEA Grapalat" w:hAnsi="GHEA Grapalat" w:cs="Times Armenian"/>
          <w:sz w:val="20"/>
          <w:lang w:val="af-ZA"/>
        </w:rPr>
        <w:t xml:space="preserve"> </w:t>
      </w:r>
      <w:r w:rsidRPr="00CB0C48">
        <w:rPr>
          <w:rFonts w:ascii="GHEA Grapalat" w:hAnsi="GHEA Grapalat" w:cs="Sylfaen"/>
          <w:sz w:val="20"/>
        </w:rPr>
        <w:t>և</w:t>
      </w:r>
      <w:r w:rsidRPr="00CB0C48">
        <w:rPr>
          <w:rFonts w:ascii="GHEA Grapalat" w:hAnsi="GHEA Grapalat" w:cs="Times Armenian"/>
          <w:sz w:val="20"/>
          <w:lang w:val="af-ZA"/>
        </w:rPr>
        <w:t xml:space="preserve"> </w:t>
      </w:r>
      <w:r w:rsidRPr="00CB0C48">
        <w:rPr>
          <w:rFonts w:ascii="GHEA Grapalat" w:hAnsi="GHEA Grapalat" w:cs="Sylfaen"/>
          <w:sz w:val="20"/>
        </w:rPr>
        <w:t>կար</w:t>
      </w:r>
      <w:r w:rsidRPr="00CB0C48">
        <w:rPr>
          <w:rFonts w:ascii="GHEA Grapalat" w:hAnsi="GHEA Grapalat" w:cs="Times Armenian"/>
          <w:sz w:val="20"/>
        </w:rPr>
        <w:t>գ</w:t>
      </w:r>
      <w:r w:rsidRPr="00CB0C48">
        <w:rPr>
          <w:rFonts w:ascii="GHEA Grapalat" w:hAnsi="GHEA Grapalat" w:cs="Sylfaen"/>
          <w:sz w:val="20"/>
        </w:rPr>
        <w:t>ը</w:t>
      </w:r>
      <w:r w:rsidRPr="00CB0C48">
        <w:rPr>
          <w:rFonts w:ascii="GHEA Grapalat" w:hAnsi="GHEA Grapalat" w:cs="Times Armenian"/>
          <w:sz w:val="20"/>
          <w:lang w:val="af-ZA"/>
        </w:rPr>
        <w:tab/>
      </w:r>
    </w:p>
    <w:p w:rsidR="00096865" w:rsidRPr="00CB0C48" w:rsidRDefault="00096865" w:rsidP="00096865">
      <w:pPr>
        <w:ind w:firstLine="567"/>
        <w:jc w:val="both"/>
        <w:rPr>
          <w:rFonts w:ascii="GHEA Grapalat" w:hAnsi="GHEA Grapalat"/>
          <w:sz w:val="20"/>
          <w:lang w:val="af-ZA"/>
        </w:rPr>
      </w:pPr>
    </w:p>
    <w:p w:rsidR="00096865" w:rsidRPr="00CB0C48" w:rsidRDefault="00096865" w:rsidP="00096865">
      <w:pPr>
        <w:ind w:firstLine="567"/>
        <w:jc w:val="both"/>
        <w:rPr>
          <w:rFonts w:ascii="GHEA Grapalat" w:hAnsi="GHEA Grapalat"/>
          <w:sz w:val="20"/>
          <w:lang w:val="af-ZA"/>
        </w:rPr>
      </w:pPr>
    </w:p>
    <w:p w:rsidR="00096865" w:rsidRPr="00CB0C48" w:rsidRDefault="00096865" w:rsidP="00096865">
      <w:pPr>
        <w:ind w:firstLine="567"/>
        <w:jc w:val="center"/>
        <w:rPr>
          <w:rFonts w:ascii="GHEA Grapalat" w:hAnsi="GHEA Grapalat"/>
          <w:b/>
          <w:sz w:val="20"/>
          <w:lang w:val="af-ZA"/>
        </w:rPr>
      </w:pPr>
      <w:proofErr w:type="gramStart"/>
      <w:r w:rsidRPr="00CB0C48">
        <w:rPr>
          <w:rFonts w:ascii="GHEA Grapalat" w:hAnsi="GHEA Grapalat" w:cs="Sylfaen"/>
          <w:b/>
          <w:sz w:val="20"/>
        </w:rPr>
        <w:t>ՄԱՍ</w:t>
      </w:r>
      <w:r w:rsidRPr="00CB0C48">
        <w:rPr>
          <w:rFonts w:ascii="GHEA Grapalat" w:hAnsi="GHEA Grapalat" w:cs="Times Armenian"/>
          <w:b/>
          <w:sz w:val="20"/>
          <w:lang w:val="af-ZA"/>
        </w:rPr>
        <w:t xml:space="preserve">  II</w:t>
      </w:r>
      <w:proofErr w:type="gramEnd"/>
      <w:r w:rsidRPr="00CB0C48">
        <w:rPr>
          <w:rFonts w:ascii="GHEA Grapalat" w:hAnsi="GHEA Grapalat" w:cs="Times Armenian"/>
          <w:b/>
          <w:sz w:val="20"/>
          <w:lang w:val="af-ZA"/>
        </w:rPr>
        <w:t xml:space="preserve">.  </w:t>
      </w:r>
      <w:r w:rsidR="00666E72" w:rsidRPr="00CB0C48">
        <w:rPr>
          <w:rFonts w:ascii="GHEA Grapalat" w:hAnsi="GHEA Grapalat" w:cs="Times Armenian"/>
          <w:b/>
          <w:sz w:val="20"/>
          <w:lang w:val="af-ZA"/>
        </w:rPr>
        <w:t xml:space="preserve">ԳՆԱՆՇՄԱՆ ՀԱՐՑՄԱՆ </w:t>
      </w:r>
      <w:r w:rsidRPr="00CB0C48">
        <w:rPr>
          <w:rFonts w:ascii="GHEA Grapalat" w:hAnsi="GHEA Grapalat" w:cs="Sylfaen"/>
          <w:b/>
          <w:sz w:val="20"/>
        </w:rPr>
        <w:t>ՀԱՅՏԸ</w:t>
      </w:r>
      <w:r w:rsidRPr="00CB0C48">
        <w:rPr>
          <w:rFonts w:ascii="GHEA Grapalat" w:hAnsi="GHEA Grapalat" w:cs="Times Armenian"/>
          <w:b/>
          <w:sz w:val="20"/>
          <w:lang w:val="af-ZA"/>
        </w:rPr>
        <w:t xml:space="preserve">  </w:t>
      </w:r>
      <w:r w:rsidRPr="00CB0C48">
        <w:rPr>
          <w:rFonts w:ascii="GHEA Grapalat" w:hAnsi="GHEA Grapalat" w:cs="Sylfaen"/>
          <w:b/>
          <w:sz w:val="20"/>
        </w:rPr>
        <w:t>ՊԱՏՐԱՍՏԵԼՈՒ</w:t>
      </w:r>
      <w:r w:rsidRPr="00CB0C48">
        <w:rPr>
          <w:rFonts w:ascii="GHEA Grapalat" w:hAnsi="GHEA Grapalat" w:cs="Times Armenian"/>
          <w:b/>
          <w:sz w:val="20"/>
          <w:lang w:val="af-ZA"/>
        </w:rPr>
        <w:t xml:space="preserve">  </w:t>
      </w:r>
      <w:r w:rsidRPr="00CB0C48">
        <w:rPr>
          <w:rFonts w:ascii="GHEA Grapalat" w:hAnsi="GHEA Grapalat" w:cs="Sylfaen"/>
          <w:b/>
          <w:sz w:val="20"/>
        </w:rPr>
        <w:t>ՀՐԱՀԱՆԳ</w:t>
      </w:r>
    </w:p>
    <w:p w:rsidR="00096865" w:rsidRPr="00CB0C48" w:rsidRDefault="00096865" w:rsidP="00096865">
      <w:pPr>
        <w:ind w:firstLine="567"/>
        <w:jc w:val="both"/>
        <w:rPr>
          <w:rFonts w:ascii="GHEA Grapalat" w:hAnsi="GHEA Grapalat"/>
          <w:sz w:val="20"/>
          <w:lang w:val="af-ZA"/>
        </w:rPr>
      </w:pPr>
    </w:p>
    <w:p w:rsidR="00096865" w:rsidRPr="00CB0C48" w:rsidRDefault="00096865" w:rsidP="00096865">
      <w:pPr>
        <w:ind w:firstLine="1134"/>
        <w:jc w:val="both"/>
        <w:rPr>
          <w:rFonts w:ascii="GHEA Grapalat" w:hAnsi="GHEA Grapalat"/>
          <w:sz w:val="20"/>
          <w:lang w:val="af-ZA"/>
        </w:rPr>
      </w:pPr>
      <w:r w:rsidRPr="00CB0C48">
        <w:rPr>
          <w:rFonts w:ascii="GHEA Grapalat" w:hAnsi="GHEA Grapalat"/>
          <w:sz w:val="20"/>
          <w:lang w:val="af-ZA"/>
        </w:rPr>
        <w:t>1.</w:t>
      </w:r>
      <w:r w:rsidRPr="00CB0C48">
        <w:rPr>
          <w:rFonts w:ascii="GHEA Grapalat" w:hAnsi="GHEA Grapalat"/>
          <w:sz w:val="20"/>
          <w:lang w:val="af-ZA"/>
        </w:rPr>
        <w:tab/>
      </w:r>
      <w:proofErr w:type="gramStart"/>
      <w:r w:rsidRPr="00CB0C48">
        <w:rPr>
          <w:rFonts w:ascii="GHEA Grapalat" w:hAnsi="GHEA Grapalat" w:cs="Sylfaen"/>
          <w:sz w:val="20"/>
        </w:rPr>
        <w:t>Ընդհանուր</w:t>
      </w:r>
      <w:r w:rsidRPr="00CB0C48">
        <w:rPr>
          <w:rFonts w:ascii="GHEA Grapalat" w:hAnsi="GHEA Grapalat" w:cs="Times Armenian"/>
          <w:sz w:val="20"/>
          <w:lang w:val="af-ZA"/>
        </w:rPr>
        <w:t xml:space="preserve">  </w:t>
      </w:r>
      <w:r w:rsidRPr="00CB0C48">
        <w:rPr>
          <w:rFonts w:ascii="GHEA Grapalat" w:hAnsi="GHEA Grapalat" w:cs="Sylfaen"/>
          <w:sz w:val="20"/>
        </w:rPr>
        <w:t>դրույթներ</w:t>
      </w:r>
      <w:proofErr w:type="gramEnd"/>
      <w:r w:rsidRPr="00CB0C48">
        <w:rPr>
          <w:rFonts w:ascii="GHEA Grapalat" w:hAnsi="GHEA Grapalat" w:cs="Times Armenian"/>
          <w:sz w:val="20"/>
          <w:lang w:val="af-ZA"/>
        </w:rPr>
        <w:tab/>
      </w:r>
    </w:p>
    <w:p w:rsidR="00096865" w:rsidRPr="00CB0C48" w:rsidRDefault="00096865" w:rsidP="00096865">
      <w:pPr>
        <w:ind w:firstLine="1134"/>
        <w:jc w:val="both"/>
        <w:rPr>
          <w:rFonts w:ascii="GHEA Grapalat" w:hAnsi="GHEA Grapalat"/>
          <w:sz w:val="20"/>
          <w:lang w:val="af-ZA"/>
        </w:rPr>
      </w:pPr>
      <w:r w:rsidRPr="00CB0C48">
        <w:rPr>
          <w:rFonts w:ascii="GHEA Grapalat" w:hAnsi="GHEA Grapalat"/>
          <w:sz w:val="20"/>
          <w:lang w:val="af-ZA"/>
        </w:rPr>
        <w:t>2.</w:t>
      </w:r>
      <w:r w:rsidRPr="00CB0C48">
        <w:rPr>
          <w:rFonts w:ascii="GHEA Grapalat" w:hAnsi="GHEA Grapalat"/>
          <w:sz w:val="20"/>
          <w:lang w:val="af-ZA"/>
        </w:rPr>
        <w:tab/>
      </w:r>
      <w:r w:rsidRPr="00CB0C48">
        <w:rPr>
          <w:rFonts w:ascii="GHEA Grapalat" w:hAnsi="GHEA Grapalat" w:cs="Sylfaen"/>
          <w:sz w:val="20"/>
        </w:rPr>
        <w:t>Ընթացակար</w:t>
      </w:r>
      <w:r w:rsidRPr="00CB0C48">
        <w:rPr>
          <w:rFonts w:ascii="GHEA Grapalat" w:hAnsi="GHEA Grapalat" w:cs="Times Armenian"/>
          <w:sz w:val="20"/>
        </w:rPr>
        <w:t>գ</w:t>
      </w:r>
      <w:r w:rsidRPr="00CB0C48">
        <w:rPr>
          <w:rFonts w:ascii="GHEA Grapalat" w:hAnsi="GHEA Grapalat" w:cs="Sylfaen"/>
          <w:sz w:val="20"/>
        </w:rPr>
        <w:t>ի</w:t>
      </w:r>
      <w:r w:rsidRPr="00CB0C48">
        <w:rPr>
          <w:rFonts w:ascii="GHEA Grapalat" w:hAnsi="GHEA Grapalat" w:cs="Times Armenian"/>
          <w:sz w:val="20"/>
          <w:lang w:val="af-ZA"/>
        </w:rPr>
        <w:t xml:space="preserve"> </w:t>
      </w:r>
      <w:r w:rsidRPr="00CB0C48">
        <w:rPr>
          <w:rFonts w:ascii="GHEA Grapalat" w:hAnsi="GHEA Grapalat" w:cs="Sylfaen"/>
          <w:sz w:val="20"/>
        </w:rPr>
        <w:t>հայտը</w:t>
      </w:r>
      <w:r w:rsidRPr="00CB0C48">
        <w:rPr>
          <w:rFonts w:ascii="GHEA Grapalat" w:hAnsi="GHEA Grapalat" w:cs="Times Armenian"/>
          <w:sz w:val="20"/>
          <w:lang w:val="af-ZA"/>
        </w:rPr>
        <w:tab/>
      </w:r>
    </w:p>
    <w:p w:rsidR="00104861" w:rsidRPr="00CB0C48" w:rsidRDefault="00096865" w:rsidP="00EE09A4">
      <w:pPr>
        <w:ind w:left="1440" w:hanging="306"/>
        <w:jc w:val="both"/>
        <w:rPr>
          <w:rFonts w:ascii="GHEA Grapalat" w:hAnsi="GHEA Grapalat" w:cs="Sylfaen"/>
          <w:sz w:val="20"/>
          <w:lang w:val="af-ZA"/>
        </w:rPr>
      </w:pPr>
      <w:r w:rsidRPr="00CB0C48">
        <w:rPr>
          <w:rFonts w:ascii="GHEA Grapalat" w:hAnsi="GHEA Grapalat"/>
          <w:sz w:val="20"/>
          <w:lang w:val="af-ZA"/>
        </w:rPr>
        <w:t>3.</w:t>
      </w:r>
      <w:r w:rsidRPr="00CB0C48">
        <w:rPr>
          <w:rFonts w:ascii="GHEA Grapalat" w:hAnsi="GHEA Grapalat"/>
          <w:sz w:val="20"/>
          <w:lang w:val="af-ZA"/>
        </w:rPr>
        <w:tab/>
      </w:r>
      <w:r w:rsidR="00EE09A4" w:rsidRPr="00CB0C48">
        <w:rPr>
          <w:rFonts w:ascii="GHEA Grapalat" w:hAnsi="GHEA Grapalat" w:cs="Sylfaen"/>
          <w:sz w:val="20"/>
        </w:rPr>
        <w:t>Առաջին</w:t>
      </w:r>
      <w:r w:rsidR="00EE09A4" w:rsidRPr="00CB0C48">
        <w:rPr>
          <w:rFonts w:ascii="GHEA Grapalat" w:hAnsi="GHEA Grapalat" w:cs="Sylfaen"/>
          <w:sz w:val="20"/>
          <w:lang w:val="af-ZA"/>
        </w:rPr>
        <w:t xml:space="preserve"> </w:t>
      </w:r>
      <w:r w:rsidR="00EE09A4" w:rsidRPr="00CB0C48">
        <w:rPr>
          <w:rFonts w:ascii="GHEA Grapalat" w:hAnsi="GHEA Grapalat" w:cs="Sylfaen"/>
          <w:sz w:val="20"/>
        </w:rPr>
        <w:t>տեղը</w:t>
      </w:r>
      <w:r w:rsidR="00EE09A4" w:rsidRPr="00CB0C48">
        <w:rPr>
          <w:rFonts w:ascii="GHEA Grapalat" w:hAnsi="GHEA Grapalat" w:cs="Sylfaen"/>
          <w:sz w:val="20"/>
          <w:lang w:val="af-ZA"/>
        </w:rPr>
        <w:t xml:space="preserve"> </w:t>
      </w:r>
      <w:r w:rsidR="00EE09A4" w:rsidRPr="00CB0C48">
        <w:rPr>
          <w:rFonts w:ascii="GHEA Grapalat" w:hAnsi="GHEA Grapalat" w:cs="Sylfaen"/>
          <w:sz w:val="20"/>
        </w:rPr>
        <w:t>զբաղեցրած</w:t>
      </w:r>
      <w:r w:rsidR="00EE09A4" w:rsidRPr="00CB0C48">
        <w:rPr>
          <w:rFonts w:ascii="GHEA Grapalat" w:hAnsi="GHEA Grapalat" w:cs="Sylfaen"/>
          <w:sz w:val="20"/>
          <w:lang w:val="af-ZA"/>
        </w:rPr>
        <w:t xml:space="preserve"> </w:t>
      </w:r>
      <w:r w:rsidR="00EE09A4" w:rsidRPr="00CB0C48">
        <w:rPr>
          <w:rFonts w:ascii="GHEA Grapalat" w:hAnsi="GHEA Grapalat" w:cs="Sylfaen"/>
          <w:sz w:val="20"/>
        </w:rPr>
        <w:t>մասնակցի</w:t>
      </w:r>
      <w:r w:rsidR="00EE09A4" w:rsidRPr="00CB0C48">
        <w:rPr>
          <w:rFonts w:ascii="GHEA Grapalat" w:hAnsi="GHEA Grapalat" w:cs="Sylfaen"/>
          <w:sz w:val="20"/>
          <w:lang w:val="af-ZA"/>
        </w:rPr>
        <w:t xml:space="preserve"> </w:t>
      </w:r>
      <w:r w:rsidR="00EE09A4" w:rsidRPr="00CB0C48">
        <w:rPr>
          <w:rFonts w:ascii="GHEA Grapalat" w:hAnsi="GHEA Grapalat" w:cs="Sylfaen"/>
          <w:sz w:val="20"/>
        </w:rPr>
        <w:t>կողմից</w:t>
      </w:r>
      <w:r w:rsidR="00EE09A4" w:rsidRPr="00CB0C48">
        <w:rPr>
          <w:rFonts w:ascii="GHEA Grapalat" w:hAnsi="GHEA Grapalat" w:cs="Sylfaen"/>
          <w:sz w:val="20"/>
          <w:lang w:val="af-ZA"/>
        </w:rPr>
        <w:t xml:space="preserve"> </w:t>
      </w:r>
      <w:r w:rsidR="00EE09A4" w:rsidRPr="00CB0C48">
        <w:rPr>
          <w:rFonts w:ascii="GHEA Grapalat" w:hAnsi="GHEA Grapalat" w:cs="Sylfaen"/>
          <w:sz w:val="20"/>
        </w:rPr>
        <w:t>ներկայացվող</w:t>
      </w:r>
      <w:r w:rsidR="00EE09A4" w:rsidRPr="00CB0C48">
        <w:rPr>
          <w:rFonts w:ascii="GHEA Grapalat" w:hAnsi="GHEA Grapalat" w:cs="Sylfaen"/>
          <w:sz w:val="20"/>
          <w:lang w:val="af-ZA"/>
        </w:rPr>
        <w:t xml:space="preserve"> </w:t>
      </w:r>
      <w:r w:rsidR="00EE09A4" w:rsidRPr="00CB0C48">
        <w:rPr>
          <w:rFonts w:ascii="GHEA Grapalat" w:hAnsi="GHEA Grapalat" w:cs="Sylfaen"/>
          <w:sz w:val="20"/>
        </w:rPr>
        <w:t>փաստաթղթերը</w:t>
      </w:r>
    </w:p>
    <w:p w:rsidR="00A55E59" w:rsidRPr="00634F74" w:rsidRDefault="00F01685" w:rsidP="00634F74">
      <w:pPr>
        <w:ind w:firstLine="1134"/>
        <w:jc w:val="both"/>
        <w:rPr>
          <w:rFonts w:ascii="GHEA Grapalat" w:hAnsi="GHEA Grapalat" w:cs="Times Armenian"/>
          <w:sz w:val="20"/>
          <w:lang w:val="hy-AM"/>
        </w:rPr>
      </w:pPr>
      <w:r w:rsidRPr="00CB0C48">
        <w:rPr>
          <w:rFonts w:ascii="GHEA Grapalat" w:hAnsi="GHEA Grapalat"/>
          <w:sz w:val="20"/>
          <w:lang w:val="af-ZA"/>
        </w:rPr>
        <w:t>4</w:t>
      </w:r>
      <w:r w:rsidR="00096865" w:rsidRPr="00CB0C48">
        <w:rPr>
          <w:rFonts w:ascii="GHEA Grapalat" w:hAnsi="GHEA Grapalat"/>
          <w:sz w:val="20"/>
          <w:lang w:val="af-ZA"/>
        </w:rPr>
        <w:t>.</w:t>
      </w:r>
      <w:r w:rsidR="00096865" w:rsidRPr="00CB0C48">
        <w:rPr>
          <w:rFonts w:ascii="GHEA Grapalat" w:hAnsi="GHEA Grapalat"/>
          <w:sz w:val="20"/>
          <w:lang w:val="af-ZA"/>
        </w:rPr>
        <w:tab/>
      </w:r>
      <w:r w:rsidR="00096865" w:rsidRPr="00CB0C48">
        <w:rPr>
          <w:rFonts w:ascii="GHEA Grapalat" w:hAnsi="GHEA Grapalat" w:cs="Sylfaen"/>
          <w:sz w:val="20"/>
        </w:rPr>
        <w:t>Հավելվածներ</w:t>
      </w:r>
      <w:r w:rsidR="00BE01AE" w:rsidRPr="00CB0C48">
        <w:rPr>
          <w:rFonts w:ascii="GHEA Grapalat" w:hAnsi="GHEA Grapalat" w:cs="Times Armenian"/>
          <w:sz w:val="20"/>
          <w:lang w:val="af-ZA"/>
        </w:rPr>
        <w:t xml:space="preserve"> 1-</w:t>
      </w:r>
      <w:r w:rsidR="00E77063">
        <w:rPr>
          <w:rFonts w:ascii="GHEA Grapalat" w:hAnsi="GHEA Grapalat" w:cs="Times Armenian"/>
          <w:sz w:val="20"/>
          <w:lang w:val="af-ZA"/>
        </w:rPr>
        <w:t>8</w:t>
      </w:r>
    </w:p>
    <w:p w:rsidR="00096865" w:rsidRPr="00CB0C48" w:rsidRDefault="00096865" w:rsidP="00634F74">
      <w:pPr>
        <w:jc w:val="both"/>
        <w:rPr>
          <w:rFonts w:ascii="GHEA Grapalat" w:hAnsi="GHEA Grapalat" w:cs="Times Armenian"/>
          <w:sz w:val="20"/>
          <w:lang w:val="af-ZA"/>
        </w:rPr>
      </w:pPr>
      <w:r w:rsidRPr="00CB0C48">
        <w:rPr>
          <w:rFonts w:ascii="GHEA Grapalat" w:hAnsi="GHEA Grapalat" w:cs="Times Armenian"/>
          <w:sz w:val="20"/>
          <w:lang w:val="af-ZA"/>
        </w:rPr>
        <w:tab/>
      </w:r>
    </w:p>
    <w:p w:rsidR="00096865" w:rsidRPr="00CB0C48" w:rsidRDefault="00096865" w:rsidP="00CC40F1">
      <w:pPr>
        <w:jc w:val="both"/>
        <w:rPr>
          <w:rFonts w:ascii="GHEA Grapalat" w:hAnsi="GHEA Grapalat"/>
          <w:sz w:val="20"/>
          <w:lang w:val="af-ZA"/>
        </w:rPr>
      </w:pPr>
      <w:r w:rsidRPr="00CB0C48">
        <w:rPr>
          <w:rFonts w:ascii="GHEA Grapalat" w:hAnsi="GHEA Grapalat"/>
          <w:sz w:val="20"/>
          <w:lang w:val="af-ZA"/>
        </w:rPr>
        <w:t xml:space="preserve">          </w:t>
      </w:r>
      <w:r w:rsidRPr="00CB0C48">
        <w:rPr>
          <w:rFonts w:ascii="GHEA Grapalat" w:hAnsi="GHEA Grapalat" w:cs="Sylfaen"/>
          <w:sz w:val="20"/>
        </w:rPr>
        <w:t>Սույն</w:t>
      </w:r>
      <w:r w:rsidRPr="00CB0C48">
        <w:rPr>
          <w:rFonts w:ascii="GHEA Grapalat" w:hAnsi="GHEA Grapalat" w:cs="Times Armenian"/>
          <w:sz w:val="20"/>
          <w:lang w:val="af-ZA"/>
        </w:rPr>
        <w:t xml:space="preserve"> </w:t>
      </w:r>
      <w:r w:rsidRPr="00CB0C48">
        <w:rPr>
          <w:rFonts w:ascii="GHEA Grapalat" w:hAnsi="GHEA Grapalat" w:cs="Sylfaen"/>
          <w:sz w:val="20"/>
        </w:rPr>
        <w:t>հրավերը</w:t>
      </w:r>
      <w:r w:rsidRPr="00CB0C48">
        <w:rPr>
          <w:rFonts w:ascii="GHEA Grapalat" w:hAnsi="GHEA Grapalat" w:cs="Times Armenian"/>
          <w:sz w:val="20"/>
          <w:lang w:val="af-ZA"/>
        </w:rPr>
        <w:t xml:space="preserve"> </w:t>
      </w:r>
      <w:r w:rsidRPr="00CB0C48">
        <w:rPr>
          <w:rFonts w:ascii="GHEA Grapalat" w:hAnsi="GHEA Grapalat" w:cs="Sylfaen"/>
          <w:sz w:val="20"/>
        </w:rPr>
        <w:t>տրամադրվում</w:t>
      </w:r>
      <w:r w:rsidRPr="00CB0C48">
        <w:rPr>
          <w:rFonts w:ascii="GHEA Grapalat" w:hAnsi="GHEA Grapalat" w:cs="Times Armenian"/>
          <w:sz w:val="20"/>
          <w:lang w:val="af-ZA"/>
        </w:rPr>
        <w:t xml:space="preserve"> </w:t>
      </w:r>
      <w:r w:rsidRPr="00CB0C48">
        <w:rPr>
          <w:rFonts w:ascii="GHEA Grapalat" w:hAnsi="GHEA Grapalat" w:cs="Sylfaen"/>
          <w:sz w:val="20"/>
        </w:rPr>
        <w:t>է</w:t>
      </w:r>
      <w:r w:rsidRPr="00CB0C48">
        <w:rPr>
          <w:rFonts w:ascii="GHEA Grapalat" w:hAnsi="GHEA Grapalat" w:cs="Times Armenian"/>
          <w:sz w:val="20"/>
          <w:lang w:val="af-ZA"/>
        </w:rPr>
        <w:t xml:space="preserve"> </w:t>
      </w:r>
      <w:r w:rsidRPr="00CB0C48">
        <w:rPr>
          <w:rFonts w:ascii="GHEA Grapalat" w:hAnsi="GHEA Grapalat" w:cs="Sylfaen"/>
          <w:sz w:val="20"/>
        </w:rPr>
        <w:t>ի</w:t>
      </w:r>
      <w:r w:rsidRPr="00CB0C48">
        <w:rPr>
          <w:rFonts w:ascii="GHEA Grapalat" w:hAnsi="GHEA Grapalat" w:cs="Times Armenian"/>
          <w:sz w:val="20"/>
          <w:lang w:val="af-ZA"/>
        </w:rPr>
        <w:t xml:space="preserve"> </w:t>
      </w:r>
      <w:r w:rsidRPr="00CB0C48">
        <w:rPr>
          <w:rFonts w:ascii="GHEA Grapalat" w:hAnsi="GHEA Grapalat" w:cs="Sylfaen"/>
          <w:sz w:val="20"/>
        </w:rPr>
        <w:t>լրումն</w:t>
      </w:r>
      <w:r w:rsidRPr="00CB0C48">
        <w:rPr>
          <w:rFonts w:ascii="GHEA Grapalat" w:hAnsi="GHEA Grapalat"/>
          <w:sz w:val="20"/>
          <w:lang w:val="af-ZA"/>
        </w:rPr>
        <w:t xml:space="preserve"> </w:t>
      </w:r>
      <w:r w:rsidR="00FA4DCD">
        <w:rPr>
          <w:rFonts w:ascii="GHEA Grapalat" w:hAnsi="GHEA Grapalat" w:cs="Times Armenian"/>
          <w:sz w:val="20"/>
          <w:lang w:val="af-ZA"/>
        </w:rPr>
        <w:t>ՇՄԱՀ-ԳՀԱՇՁԲ-20</w:t>
      </w:r>
      <w:r w:rsidR="00634F74" w:rsidRPr="00634F74">
        <w:rPr>
          <w:rFonts w:ascii="GHEA Grapalat" w:hAnsi="GHEA Grapalat" w:cs="Times Armenian"/>
          <w:sz w:val="20"/>
          <w:lang w:val="af-ZA"/>
        </w:rPr>
        <w:t>/</w:t>
      </w:r>
      <w:r w:rsidR="00FA4DCD">
        <w:rPr>
          <w:rFonts w:ascii="GHEA Grapalat" w:hAnsi="GHEA Grapalat" w:cs="Times Armenian"/>
          <w:sz w:val="20"/>
          <w:lang w:val="hy-AM"/>
        </w:rPr>
        <w:t>0</w:t>
      </w:r>
      <w:r w:rsidR="00634F74" w:rsidRPr="00634F74">
        <w:rPr>
          <w:rFonts w:ascii="GHEA Grapalat" w:hAnsi="GHEA Grapalat" w:cs="Times Armenian"/>
          <w:sz w:val="20"/>
          <w:lang w:val="af-ZA"/>
        </w:rPr>
        <w:t>1</w:t>
      </w:r>
      <w:r w:rsidR="00634F74">
        <w:rPr>
          <w:rFonts w:ascii="GHEA Grapalat" w:hAnsi="GHEA Grapalat" w:cs="Times Armenian"/>
          <w:sz w:val="20"/>
          <w:lang w:val="hy-AM"/>
        </w:rPr>
        <w:t xml:space="preserve"> </w:t>
      </w:r>
      <w:r w:rsidRPr="00CB0C48">
        <w:rPr>
          <w:rFonts w:ascii="GHEA Grapalat" w:hAnsi="GHEA Grapalat" w:cs="Sylfaen"/>
          <w:sz w:val="20"/>
        </w:rPr>
        <w:t>ծածկա</w:t>
      </w:r>
      <w:r w:rsidRPr="00CB0C48">
        <w:rPr>
          <w:rFonts w:ascii="GHEA Grapalat" w:hAnsi="GHEA Grapalat" w:cs="Times Armenian"/>
          <w:sz w:val="20"/>
        </w:rPr>
        <w:t>գ</w:t>
      </w:r>
      <w:r w:rsidRPr="00CB0C48">
        <w:rPr>
          <w:rFonts w:ascii="GHEA Grapalat" w:hAnsi="GHEA Grapalat" w:cs="Sylfaen"/>
          <w:sz w:val="20"/>
        </w:rPr>
        <w:t>րով</w:t>
      </w:r>
      <w:r w:rsidRPr="00CB0C48">
        <w:rPr>
          <w:rFonts w:ascii="GHEA Grapalat" w:hAnsi="GHEA Grapalat"/>
          <w:sz w:val="20"/>
          <w:lang w:val="af-ZA"/>
        </w:rPr>
        <w:t xml:space="preserve"> </w:t>
      </w:r>
      <w:r w:rsidRPr="00CB0C48">
        <w:rPr>
          <w:rFonts w:ascii="GHEA Grapalat" w:hAnsi="GHEA Grapalat" w:cs="Sylfaen"/>
          <w:sz w:val="20"/>
        </w:rPr>
        <w:t>անցկացվող</w:t>
      </w:r>
      <w:r w:rsidRPr="00CB0C48">
        <w:rPr>
          <w:rFonts w:ascii="GHEA Grapalat" w:hAnsi="GHEA Grapalat" w:cs="Times Armenian"/>
          <w:sz w:val="20"/>
          <w:lang w:val="af-ZA"/>
        </w:rPr>
        <w:t xml:space="preserve"> </w:t>
      </w:r>
      <w:r w:rsidR="00666E72" w:rsidRPr="00CB0C48">
        <w:rPr>
          <w:rFonts w:ascii="GHEA Grapalat" w:hAnsi="GHEA Grapalat" w:cs="Times Armenian"/>
          <w:sz w:val="20"/>
          <w:lang w:val="af-ZA"/>
        </w:rPr>
        <w:t xml:space="preserve">գնանշման հարցման </w:t>
      </w:r>
      <w:r w:rsidRPr="00CB0C48">
        <w:rPr>
          <w:rFonts w:ascii="GHEA Grapalat" w:hAnsi="GHEA Grapalat" w:cs="Times Armenian"/>
          <w:sz w:val="20"/>
          <w:lang w:val="af-ZA"/>
        </w:rPr>
        <w:t>(</w:t>
      </w:r>
      <w:r w:rsidRPr="00CB0C48">
        <w:rPr>
          <w:rFonts w:ascii="GHEA Grapalat" w:hAnsi="GHEA Grapalat" w:cs="Sylfaen"/>
          <w:sz w:val="20"/>
        </w:rPr>
        <w:t>այսուհետև</w:t>
      </w:r>
      <w:r w:rsidRPr="00CB0C48">
        <w:rPr>
          <w:rFonts w:ascii="GHEA Grapalat" w:hAnsi="GHEA Grapalat" w:cs="Times Armenian"/>
          <w:sz w:val="20"/>
          <w:lang w:val="af-ZA"/>
        </w:rPr>
        <w:t xml:space="preserve">` </w:t>
      </w:r>
      <w:r w:rsidRPr="00CB0C48">
        <w:rPr>
          <w:rFonts w:ascii="GHEA Grapalat" w:hAnsi="GHEA Grapalat" w:cs="Sylfaen"/>
          <w:sz w:val="20"/>
        </w:rPr>
        <w:t>ընթացակար</w:t>
      </w:r>
      <w:r w:rsidRPr="00CB0C48">
        <w:rPr>
          <w:rFonts w:ascii="GHEA Grapalat" w:hAnsi="GHEA Grapalat" w:cs="Times Armenian"/>
          <w:sz w:val="20"/>
        </w:rPr>
        <w:t>գ</w:t>
      </w:r>
      <w:r w:rsidRPr="00CB0C48">
        <w:rPr>
          <w:rFonts w:ascii="GHEA Grapalat" w:hAnsi="GHEA Grapalat" w:cs="Times Armenian"/>
          <w:sz w:val="20"/>
          <w:lang w:val="af-ZA"/>
        </w:rPr>
        <w:t xml:space="preserve">) </w:t>
      </w:r>
      <w:r w:rsidRPr="00CB0C48">
        <w:rPr>
          <w:rFonts w:ascii="GHEA Grapalat" w:hAnsi="GHEA Grapalat" w:cs="Sylfaen"/>
          <w:sz w:val="20"/>
        </w:rPr>
        <w:t>հայտարարության</w:t>
      </w:r>
      <w:r w:rsidR="004D5671" w:rsidRPr="00CB0C48">
        <w:rPr>
          <w:rFonts w:ascii="GHEA Grapalat" w:hAnsi="GHEA Grapalat" w:cs="Times Armenian"/>
          <w:sz w:val="20"/>
          <w:lang w:val="af-ZA"/>
        </w:rPr>
        <w:t>։</w:t>
      </w:r>
    </w:p>
    <w:p w:rsidR="00096865" w:rsidRPr="00CB0C48" w:rsidRDefault="00096865" w:rsidP="00037DDE">
      <w:pPr>
        <w:ind w:firstLine="567"/>
        <w:jc w:val="both"/>
        <w:rPr>
          <w:rFonts w:ascii="GHEA Grapalat" w:hAnsi="GHEA Grapalat"/>
          <w:sz w:val="20"/>
          <w:lang w:val="af-ZA"/>
        </w:rPr>
      </w:pPr>
      <w:r w:rsidRPr="00CB0C48">
        <w:rPr>
          <w:rFonts w:ascii="GHEA Grapalat" w:hAnsi="GHEA Grapalat" w:cs="Sylfaen"/>
          <w:sz w:val="20"/>
        </w:rPr>
        <w:t>Սույն</w:t>
      </w:r>
      <w:r w:rsidRPr="00CB0C48">
        <w:rPr>
          <w:rFonts w:ascii="GHEA Grapalat" w:hAnsi="GHEA Grapalat" w:cs="Times Armenian"/>
          <w:sz w:val="20"/>
          <w:lang w:val="af-ZA"/>
        </w:rPr>
        <w:t xml:space="preserve"> </w:t>
      </w:r>
      <w:r w:rsidRPr="00CB0C48">
        <w:rPr>
          <w:rFonts w:ascii="GHEA Grapalat" w:hAnsi="GHEA Grapalat" w:cs="Sylfaen"/>
          <w:sz w:val="20"/>
        </w:rPr>
        <w:t>հրավերը</w:t>
      </w:r>
      <w:r w:rsidRPr="00CB0C48">
        <w:rPr>
          <w:rFonts w:ascii="GHEA Grapalat" w:hAnsi="GHEA Grapalat" w:cs="Times Armenian"/>
          <w:sz w:val="20"/>
          <w:lang w:val="af-ZA"/>
        </w:rPr>
        <w:t xml:space="preserve"> </w:t>
      </w:r>
      <w:r w:rsidRPr="00CB0C48">
        <w:rPr>
          <w:rFonts w:ascii="GHEA Grapalat" w:hAnsi="GHEA Grapalat" w:cs="Sylfaen"/>
          <w:sz w:val="20"/>
        </w:rPr>
        <w:t>կազմվել</w:t>
      </w:r>
      <w:r w:rsidRPr="00CB0C48">
        <w:rPr>
          <w:rFonts w:ascii="GHEA Grapalat" w:hAnsi="GHEA Grapalat" w:cs="Times Armenian"/>
          <w:sz w:val="20"/>
          <w:lang w:val="af-ZA"/>
        </w:rPr>
        <w:t xml:space="preserve"> </w:t>
      </w:r>
      <w:r w:rsidRPr="00CB0C48">
        <w:rPr>
          <w:rFonts w:ascii="GHEA Grapalat" w:hAnsi="GHEA Grapalat" w:cs="Sylfaen"/>
          <w:sz w:val="20"/>
        </w:rPr>
        <w:t>է</w:t>
      </w:r>
      <w:r w:rsidRPr="00CB0C48">
        <w:rPr>
          <w:rFonts w:ascii="GHEA Grapalat" w:hAnsi="GHEA Grapalat" w:cs="Times Armenian"/>
          <w:sz w:val="20"/>
          <w:lang w:val="af-ZA"/>
        </w:rPr>
        <w:t xml:space="preserve"> </w:t>
      </w:r>
      <w:r w:rsidRPr="00CB0C48">
        <w:rPr>
          <w:rFonts w:ascii="GHEA Grapalat" w:hAnsi="GHEA Grapalat" w:cs="Times Armenian"/>
          <w:sz w:val="20"/>
        </w:rPr>
        <w:t>գ</w:t>
      </w:r>
      <w:r w:rsidRPr="00CB0C48">
        <w:rPr>
          <w:rFonts w:ascii="GHEA Grapalat" w:hAnsi="GHEA Grapalat" w:cs="Sylfaen"/>
          <w:sz w:val="20"/>
        </w:rPr>
        <w:t>նումների</w:t>
      </w:r>
      <w:r w:rsidRPr="00CB0C48">
        <w:rPr>
          <w:rFonts w:ascii="GHEA Grapalat" w:hAnsi="GHEA Grapalat" w:cs="Times Armenian"/>
          <w:sz w:val="20"/>
          <w:lang w:val="af-ZA"/>
        </w:rPr>
        <w:t xml:space="preserve"> </w:t>
      </w:r>
      <w:r w:rsidRPr="00CB0C48">
        <w:rPr>
          <w:rFonts w:ascii="GHEA Grapalat" w:hAnsi="GHEA Grapalat" w:cs="Sylfaen"/>
          <w:sz w:val="20"/>
        </w:rPr>
        <w:t>մասին</w:t>
      </w:r>
      <w:r w:rsidRPr="00CB0C48">
        <w:rPr>
          <w:rFonts w:ascii="GHEA Grapalat" w:hAnsi="GHEA Grapalat" w:cs="Sylfaen"/>
          <w:sz w:val="20"/>
          <w:lang w:val="af-ZA"/>
        </w:rPr>
        <w:t xml:space="preserve"> </w:t>
      </w:r>
      <w:r w:rsidRPr="00CB0C48">
        <w:rPr>
          <w:rFonts w:ascii="GHEA Grapalat" w:hAnsi="GHEA Grapalat" w:cs="Sylfaen"/>
          <w:sz w:val="20"/>
        </w:rPr>
        <w:t>ՀՀ</w:t>
      </w:r>
      <w:r w:rsidRPr="00CB0C48">
        <w:rPr>
          <w:rFonts w:ascii="GHEA Grapalat" w:hAnsi="GHEA Grapalat" w:cs="Times Armenian"/>
          <w:sz w:val="20"/>
          <w:lang w:val="af-ZA"/>
        </w:rPr>
        <w:t xml:space="preserve"> </w:t>
      </w:r>
      <w:r w:rsidRPr="00CB0C48">
        <w:rPr>
          <w:rFonts w:ascii="GHEA Grapalat" w:hAnsi="GHEA Grapalat" w:cs="Sylfaen"/>
          <w:sz w:val="20"/>
        </w:rPr>
        <w:t>օրենսդրության</w:t>
      </w:r>
      <w:r w:rsidRPr="00CB0C48">
        <w:rPr>
          <w:rFonts w:ascii="GHEA Grapalat" w:hAnsi="GHEA Grapalat" w:cs="Times Armenian"/>
          <w:sz w:val="20"/>
          <w:lang w:val="af-ZA"/>
        </w:rPr>
        <w:t xml:space="preserve">, </w:t>
      </w:r>
      <w:r w:rsidRPr="00CB0C48">
        <w:rPr>
          <w:rFonts w:ascii="GHEA Grapalat" w:hAnsi="GHEA Grapalat" w:cs="Sylfaen"/>
          <w:sz w:val="20"/>
        </w:rPr>
        <w:t>այդ</w:t>
      </w:r>
      <w:r w:rsidRPr="00CB0C48">
        <w:rPr>
          <w:rFonts w:ascii="GHEA Grapalat" w:hAnsi="GHEA Grapalat" w:cs="Times Armenian"/>
          <w:sz w:val="20"/>
          <w:lang w:val="af-ZA"/>
        </w:rPr>
        <w:t xml:space="preserve"> </w:t>
      </w:r>
      <w:r w:rsidRPr="00CB0C48">
        <w:rPr>
          <w:rFonts w:ascii="GHEA Grapalat" w:hAnsi="GHEA Grapalat" w:cs="Sylfaen"/>
          <w:sz w:val="20"/>
        </w:rPr>
        <w:t>թվում</w:t>
      </w:r>
      <w:r w:rsidRPr="00CB0C48">
        <w:rPr>
          <w:rFonts w:ascii="GHEA Grapalat" w:hAnsi="GHEA Grapalat" w:cs="Times Armenian"/>
          <w:sz w:val="20"/>
          <w:lang w:val="af-ZA"/>
        </w:rPr>
        <w:t>`</w:t>
      </w:r>
      <w:r w:rsidRPr="00CB0C48">
        <w:rPr>
          <w:rFonts w:ascii="GHEA Grapalat" w:hAnsi="GHEA Grapalat"/>
          <w:sz w:val="20"/>
          <w:lang w:val="af-ZA"/>
        </w:rPr>
        <w:t xml:space="preserve"> </w:t>
      </w:r>
      <w:r w:rsidR="00A76C15" w:rsidRPr="00CB0C48">
        <w:rPr>
          <w:rFonts w:ascii="GHEA Grapalat" w:hAnsi="GHEA Grapalat"/>
          <w:sz w:val="20"/>
          <w:lang w:val="af-ZA"/>
        </w:rPr>
        <w:t>«</w:t>
      </w:r>
      <w:r w:rsidRPr="00CB0C48">
        <w:rPr>
          <w:rFonts w:ascii="GHEA Grapalat" w:hAnsi="GHEA Grapalat" w:cs="Sylfaen"/>
          <w:sz w:val="20"/>
        </w:rPr>
        <w:t>Գնումների</w:t>
      </w:r>
      <w:r w:rsidRPr="00CB0C48">
        <w:rPr>
          <w:rFonts w:ascii="GHEA Grapalat" w:hAnsi="GHEA Grapalat" w:cs="Times Armenian"/>
          <w:sz w:val="20"/>
          <w:lang w:val="af-ZA"/>
        </w:rPr>
        <w:t xml:space="preserve"> </w:t>
      </w:r>
      <w:r w:rsidRPr="00CB0C48">
        <w:rPr>
          <w:rFonts w:ascii="GHEA Grapalat" w:hAnsi="GHEA Grapalat" w:cs="Sylfaen"/>
          <w:sz w:val="20"/>
        </w:rPr>
        <w:t>մասին</w:t>
      </w:r>
      <w:r w:rsidR="00A76C15" w:rsidRPr="00CB0C48">
        <w:rPr>
          <w:rFonts w:ascii="GHEA Grapalat" w:hAnsi="GHEA Grapalat"/>
          <w:sz w:val="20"/>
          <w:lang w:val="af-ZA"/>
        </w:rPr>
        <w:t>»</w:t>
      </w:r>
      <w:r w:rsidRPr="00CB0C48">
        <w:rPr>
          <w:rFonts w:ascii="GHEA Grapalat" w:hAnsi="GHEA Grapalat"/>
          <w:sz w:val="20"/>
          <w:lang w:val="af-ZA"/>
        </w:rPr>
        <w:t xml:space="preserve"> </w:t>
      </w:r>
      <w:r w:rsidRPr="00CB0C48">
        <w:rPr>
          <w:rFonts w:ascii="GHEA Grapalat" w:hAnsi="GHEA Grapalat" w:cs="Sylfaen"/>
          <w:sz w:val="20"/>
        </w:rPr>
        <w:t>ՀՀ</w:t>
      </w:r>
      <w:r w:rsidRPr="00CB0C48">
        <w:rPr>
          <w:rFonts w:ascii="GHEA Grapalat" w:hAnsi="GHEA Grapalat" w:cs="Times Armenian"/>
          <w:sz w:val="20"/>
          <w:lang w:val="af-ZA"/>
        </w:rPr>
        <w:t xml:space="preserve"> </w:t>
      </w:r>
      <w:r w:rsidRPr="00CB0C48">
        <w:rPr>
          <w:rFonts w:ascii="GHEA Grapalat" w:hAnsi="GHEA Grapalat" w:cs="Sylfaen"/>
          <w:sz w:val="20"/>
        </w:rPr>
        <w:t>օրենքի</w:t>
      </w:r>
      <w:r w:rsidRPr="00CB0C48">
        <w:rPr>
          <w:rFonts w:ascii="GHEA Grapalat" w:hAnsi="GHEA Grapalat" w:cs="Times Armenian"/>
          <w:sz w:val="20"/>
          <w:lang w:val="af-ZA"/>
        </w:rPr>
        <w:t xml:space="preserve"> (</w:t>
      </w:r>
      <w:r w:rsidRPr="00CB0C48">
        <w:rPr>
          <w:rFonts w:ascii="GHEA Grapalat" w:hAnsi="GHEA Grapalat" w:cs="Sylfaen"/>
          <w:sz w:val="20"/>
        </w:rPr>
        <w:t>այսուհետ</w:t>
      </w:r>
      <w:r w:rsidRPr="00CB0C48">
        <w:rPr>
          <w:rFonts w:ascii="GHEA Grapalat" w:hAnsi="GHEA Grapalat" w:cs="Times Armenian"/>
          <w:sz w:val="20"/>
          <w:lang w:val="af-ZA"/>
        </w:rPr>
        <w:t xml:space="preserve">` </w:t>
      </w:r>
      <w:r w:rsidRPr="00CB0C48">
        <w:rPr>
          <w:rFonts w:ascii="GHEA Grapalat" w:hAnsi="GHEA Grapalat" w:cs="Sylfaen"/>
          <w:sz w:val="20"/>
        </w:rPr>
        <w:t>Օրենք</w:t>
      </w:r>
      <w:r w:rsidRPr="00CB0C48">
        <w:rPr>
          <w:rFonts w:ascii="GHEA Grapalat" w:hAnsi="GHEA Grapalat" w:cs="Times Armenian"/>
          <w:sz w:val="20"/>
          <w:lang w:val="af-ZA"/>
        </w:rPr>
        <w:t>)</w:t>
      </w:r>
      <w:r w:rsidR="00C43524" w:rsidRPr="00CB0C48">
        <w:rPr>
          <w:rFonts w:ascii="GHEA Grapalat" w:hAnsi="GHEA Grapalat" w:cs="Times Armenian"/>
          <w:sz w:val="20"/>
          <w:lang w:val="af-ZA"/>
        </w:rPr>
        <w:t>,</w:t>
      </w:r>
      <w:r w:rsidRPr="00CB0C48">
        <w:rPr>
          <w:rFonts w:ascii="GHEA Grapalat" w:hAnsi="GHEA Grapalat" w:cs="Times Armenian"/>
          <w:sz w:val="20"/>
          <w:lang w:val="af-ZA"/>
        </w:rPr>
        <w:t xml:space="preserve"> </w:t>
      </w:r>
      <w:r w:rsidRPr="00CB0C48">
        <w:rPr>
          <w:rFonts w:ascii="GHEA Grapalat" w:hAnsi="GHEA Grapalat" w:cs="Sylfaen"/>
          <w:sz w:val="20"/>
        </w:rPr>
        <w:t>ՀՀ</w:t>
      </w:r>
      <w:r w:rsidRPr="00CB0C48">
        <w:rPr>
          <w:rFonts w:ascii="GHEA Grapalat" w:hAnsi="GHEA Grapalat" w:cs="Times Armenian"/>
          <w:sz w:val="20"/>
          <w:lang w:val="af-ZA"/>
        </w:rPr>
        <w:t xml:space="preserve"> </w:t>
      </w:r>
      <w:r w:rsidRPr="00CB0C48">
        <w:rPr>
          <w:rFonts w:ascii="GHEA Grapalat" w:hAnsi="GHEA Grapalat" w:cs="Sylfaen"/>
          <w:sz w:val="20"/>
        </w:rPr>
        <w:t>կառավարության</w:t>
      </w:r>
      <w:r w:rsidRPr="00CB0C48">
        <w:rPr>
          <w:rFonts w:ascii="GHEA Grapalat" w:hAnsi="GHEA Grapalat" w:cs="Times Armenian"/>
          <w:sz w:val="20"/>
          <w:lang w:val="af-ZA"/>
        </w:rPr>
        <w:t xml:space="preserve"> </w:t>
      </w:r>
      <w:r w:rsidR="00CC40F1" w:rsidRPr="00CB0C48">
        <w:rPr>
          <w:rFonts w:ascii="GHEA Grapalat" w:hAnsi="GHEA Grapalat" w:cs="Times Armenian"/>
          <w:sz w:val="20"/>
          <w:lang w:val="af-ZA"/>
        </w:rPr>
        <w:t>2017</w:t>
      </w:r>
      <w:r w:rsidR="00CC40F1" w:rsidRPr="00CB0C48">
        <w:rPr>
          <w:rFonts w:ascii="GHEA Grapalat" w:hAnsi="GHEA Grapalat" w:cs="Sylfaen"/>
          <w:sz w:val="20"/>
        </w:rPr>
        <w:t>թ</w:t>
      </w:r>
      <w:r w:rsidR="00CC40F1" w:rsidRPr="00CB0C48">
        <w:rPr>
          <w:rFonts w:ascii="GHEA Grapalat" w:hAnsi="GHEA Grapalat" w:cs="Times Armenian"/>
          <w:sz w:val="20"/>
          <w:lang w:val="af-ZA"/>
        </w:rPr>
        <w:t>. մայիսի 4-ի N 526-</w:t>
      </w:r>
      <w:r w:rsidR="00CC40F1" w:rsidRPr="00CB0C48">
        <w:rPr>
          <w:rFonts w:ascii="GHEA Grapalat" w:hAnsi="GHEA Grapalat" w:cs="Sylfaen"/>
          <w:sz w:val="20"/>
        </w:rPr>
        <w:t>Ն</w:t>
      </w:r>
      <w:r w:rsidRPr="00CB0C48">
        <w:rPr>
          <w:rFonts w:ascii="GHEA Grapalat" w:hAnsi="GHEA Grapalat" w:cs="Times Armenian"/>
          <w:sz w:val="20"/>
          <w:lang w:val="af-ZA"/>
        </w:rPr>
        <w:t xml:space="preserve"> </w:t>
      </w:r>
      <w:r w:rsidRPr="00CB0C48">
        <w:rPr>
          <w:rFonts w:ascii="GHEA Grapalat" w:hAnsi="GHEA Grapalat" w:cs="Sylfaen"/>
          <w:sz w:val="20"/>
        </w:rPr>
        <w:t>որոշմամբ</w:t>
      </w:r>
      <w:r w:rsidRPr="00CB0C48">
        <w:rPr>
          <w:rFonts w:ascii="GHEA Grapalat" w:hAnsi="GHEA Grapalat" w:cs="Times Armenian"/>
          <w:sz w:val="20"/>
          <w:lang w:val="af-ZA"/>
        </w:rPr>
        <w:t xml:space="preserve"> </w:t>
      </w:r>
      <w:r w:rsidRPr="00CB0C48">
        <w:rPr>
          <w:rFonts w:ascii="GHEA Grapalat" w:hAnsi="GHEA Grapalat" w:cs="Sylfaen"/>
          <w:sz w:val="20"/>
        </w:rPr>
        <w:t>հաստատված</w:t>
      </w:r>
      <w:r w:rsidRPr="00CB0C48">
        <w:rPr>
          <w:rFonts w:ascii="GHEA Grapalat" w:hAnsi="GHEA Grapalat" w:cs="Times Armenian"/>
          <w:sz w:val="20"/>
          <w:lang w:val="af-ZA"/>
        </w:rPr>
        <w:t xml:space="preserve"> </w:t>
      </w:r>
      <w:r w:rsidR="00A76C15" w:rsidRPr="00CB0C48">
        <w:rPr>
          <w:rFonts w:ascii="GHEA Grapalat" w:hAnsi="GHEA Grapalat" w:cs="Times Armenian"/>
          <w:sz w:val="20"/>
          <w:lang w:val="af-ZA"/>
        </w:rPr>
        <w:t>«</w:t>
      </w:r>
      <w:r w:rsidRPr="00CB0C48">
        <w:rPr>
          <w:rFonts w:ascii="GHEA Grapalat" w:hAnsi="GHEA Grapalat" w:cs="Sylfaen"/>
          <w:sz w:val="20"/>
        </w:rPr>
        <w:t>Գնումների</w:t>
      </w:r>
      <w:r w:rsidRPr="00CB0C48">
        <w:rPr>
          <w:rFonts w:ascii="GHEA Grapalat" w:hAnsi="GHEA Grapalat" w:cs="Times Armenian"/>
          <w:sz w:val="20"/>
          <w:lang w:val="af-ZA"/>
        </w:rPr>
        <w:t xml:space="preserve"> </w:t>
      </w:r>
      <w:r w:rsidRPr="00CB0C48">
        <w:rPr>
          <w:rFonts w:ascii="GHEA Grapalat" w:hAnsi="GHEA Grapalat" w:cs="Times Armenian"/>
          <w:sz w:val="20"/>
        </w:rPr>
        <w:t>գ</w:t>
      </w:r>
      <w:r w:rsidRPr="00CB0C48">
        <w:rPr>
          <w:rFonts w:ascii="GHEA Grapalat" w:hAnsi="GHEA Grapalat" w:cs="Sylfaen"/>
          <w:sz w:val="20"/>
        </w:rPr>
        <w:t>ործընթացի</w:t>
      </w:r>
      <w:r w:rsidRPr="00CB0C48">
        <w:rPr>
          <w:rFonts w:ascii="GHEA Grapalat" w:hAnsi="GHEA Grapalat" w:cs="Times Armenian"/>
          <w:sz w:val="20"/>
          <w:lang w:val="af-ZA"/>
        </w:rPr>
        <w:t xml:space="preserve"> </w:t>
      </w:r>
      <w:r w:rsidRPr="00CB0C48">
        <w:rPr>
          <w:rFonts w:ascii="GHEA Grapalat" w:hAnsi="GHEA Grapalat" w:cs="Sylfaen"/>
          <w:sz w:val="20"/>
        </w:rPr>
        <w:t>կազմակերպման</w:t>
      </w:r>
      <w:r w:rsidR="003C53D4" w:rsidRPr="00CB0C48">
        <w:rPr>
          <w:rFonts w:ascii="GHEA Grapalat" w:hAnsi="GHEA Grapalat"/>
          <w:sz w:val="20"/>
          <w:lang w:val="af-ZA"/>
        </w:rPr>
        <w:t>»</w:t>
      </w:r>
      <w:r w:rsidRPr="00CB0C48">
        <w:rPr>
          <w:rFonts w:ascii="GHEA Grapalat" w:hAnsi="GHEA Grapalat"/>
          <w:sz w:val="20"/>
          <w:lang w:val="af-ZA"/>
        </w:rPr>
        <w:t xml:space="preserve"> </w:t>
      </w:r>
      <w:r w:rsidRPr="00CB0C48">
        <w:rPr>
          <w:rFonts w:ascii="GHEA Grapalat" w:hAnsi="GHEA Grapalat" w:cs="Sylfaen"/>
          <w:sz w:val="20"/>
        </w:rPr>
        <w:t>կար</w:t>
      </w:r>
      <w:r w:rsidRPr="00CB0C48">
        <w:rPr>
          <w:rFonts w:ascii="GHEA Grapalat" w:hAnsi="GHEA Grapalat" w:cs="Times Armenian"/>
          <w:sz w:val="20"/>
        </w:rPr>
        <w:t>գ</w:t>
      </w:r>
      <w:r w:rsidRPr="00CB0C48">
        <w:rPr>
          <w:rFonts w:ascii="GHEA Grapalat" w:hAnsi="GHEA Grapalat" w:cs="Sylfaen"/>
          <w:sz w:val="20"/>
        </w:rPr>
        <w:t>ի</w:t>
      </w:r>
      <w:r w:rsidRPr="00CB0C48">
        <w:rPr>
          <w:rFonts w:ascii="GHEA Grapalat" w:hAnsi="GHEA Grapalat" w:cs="Times Armenian"/>
          <w:sz w:val="20"/>
          <w:lang w:val="af-ZA"/>
        </w:rPr>
        <w:t xml:space="preserve"> (</w:t>
      </w:r>
      <w:r w:rsidRPr="00CB0C48">
        <w:rPr>
          <w:rFonts w:ascii="GHEA Grapalat" w:hAnsi="GHEA Grapalat" w:cs="Sylfaen"/>
          <w:sz w:val="20"/>
        </w:rPr>
        <w:t>այսուհետ</w:t>
      </w:r>
      <w:r w:rsidRPr="00CB0C48">
        <w:rPr>
          <w:rFonts w:ascii="GHEA Grapalat" w:hAnsi="GHEA Grapalat" w:cs="Times Armenian"/>
          <w:sz w:val="20"/>
          <w:lang w:val="af-ZA"/>
        </w:rPr>
        <w:t xml:space="preserve">` </w:t>
      </w:r>
      <w:r w:rsidRPr="00CB0C48">
        <w:rPr>
          <w:rFonts w:ascii="GHEA Grapalat" w:hAnsi="GHEA Grapalat" w:cs="Sylfaen"/>
          <w:sz w:val="20"/>
        </w:rPr>
        <w:t>Կար</w:t>
      </w:r>
      <w:r w:rsidRPr="00CB0C48">
        <w:rPr>
          <w:rFonts w:ascii="GHEA Grapalat" w:hAnsi="GHEA Grapalat" w:cs="Times Armenian"/>
          <w:sz w:val="20"/>
        </w:rPr>
        <w:t>գ</w:t>
      </w:r>
      <w:r w:rsidRPr="00CB0C48">
        <w:rPr>
          <w:rFonts w:ascii="GHEA Grapalat" w:hAnsi="GHEA Grapalat" w:cs="Times Armenian"/>
          <w:sz w:val="20"/>
          <w:lang w:val="af-ZA"/>
        </w:rPr>
        <w:t>)</w:t>
      </w:r>
      <w:r w:rsidR="00F40D4D" w:rsidRPr="00CB0C48">
        <w:rPr>
          <w:rFonts w:ascii="GHEA Grapalat" w:hAnsi="GHEA Grapalat" w:cs="Times Armenian"/>
          <w:sz w:val="20"/>
          <w:lang w:val="af-ZA"/>
        </w:rPr>
        <w:t xml:space="preserve">, </w:t>
      </w:r>
      <w:r w:rsidRPr="00CB0C48">
        <w:rPr>
          <w:rFonts w:ascii="GHEA Grapalat" w:hAnsi="GHEA Grapalat" w:cs="Sylfaen"/>
          <w:sz w:val="20"/>
        </w:rPr>
        <w:t>այլ</w:t>
      </w:r>
      <w:r w:rsidRPr="00CB0C48">
        <w:rPr>
          <w:rFonts w:ascii="GHEA Grapalat" w:hAnsi="GHEA Grapalat" w:cs="Times Armenian"/>
          <w:sz w:val="20"/>
          <w:lang w:val="af-ZA"/>
        </w:rPr>
        <w:t xml:space="preserve"> </w:t>
      </w:r>
      <w:r w:rsidRPr="00CB0C48">
        <w:rPr>
          <w:rFonts w:ascii="GHEA Grapalat" w:hAnsi="GHEA Grapalat" w:cs="Sylfaen"/>
          <w:sz w:val="20"/>
        </w:rPr>
        <w:t>իրավական</w:t>
      </w:r>
      <w:r w:rsidRPr="00CB0C48">
        <w:rPr>
          <w:rFonts w:ascii="GHEA Grapalat" w:hAnsi="GHEA Grapalat" w:cs="Times Armenian"/>
          <w:sz w:val="20"/>
          <w:lang w:val="af-ZA"/>
        </w:rPr>
        <w:t xml:space="preserve"> </w:t>
      </w:r>
      <w:r w:rsidRPr="00CB0C48">
        <w:rPr>
          <w:rFonts w:ascii="GHEA Grapalat" w:hAnsi="GHEA Grapalat" w:cs="Sylfaen"/>
          <w:sz w:val="20"/>
        </w:rPr>
        <w:t>ակտերի</w:t>
      </w:r>
      <w:r w:rsidRPr="00CB0C48">
        <w:rPr>
          <w:rFonts w:ascii="GHEA Grapalat" w:hAnsi="GHEA Grapalat" w:cs="Times Armenian"/>
          <w:sz w:val="20"/>
          <w:lang w:val="af-ZA"/>
        </w:rPr>
        <w:t xml:space="preserve"> </w:t>
      </w:r>
      <w:r w:rsidRPr="00CB0C48">
        <w:rPr>
          <w:rFonts w:ascii="GHEA Grapalat" w:hAnsi="GHEA Grapalat" w:cs="Sylfaen"/>
          <w:sz w:val="20"/>
        </w:rPr>
        <w:t>պահանջներին</w:t>
      </w:r>
      <w:r w:rsidRPr="00CB0C48">
        <w:rPr>
          <w:rFonts w:ascii="GHEA Grapalat" w:hAnsi="GHEA Grapalat" w:cs="Times Armenian"/>
          <w:sz w:val="20"/>
          <w:lang w:val="af-ZA"/>
        </w:rPr>
        <w:t xml:space="preserve"> </w:t>
      </w:r>
      <w:r w:rsidRPr="00CB0C48">
        <w:rPr>
          <w:rFonts w:ascii="GHEA Grapalat" w:hAnsi="GHEA Grapalat" w:cs="Sylfaen"/>
          <w:sz w:val="20"/>
        </w:rPr>
        <w:t>համապատասխան</w:t>
      </w:r>
      <w:r w:rsidRPr="00CB0C48">
        <w:rPr>
          <w:rFonts w:ascii="GHEA Grapalat" w:hAnsi="GHEA Grapalat" w:cs="Times Armenian"/>
          <w:sz w:val="20"/>
          <w:lang w:val="af-ZA"/>
        </w:rPr>
        <w:t xml:space="preserve"> </w:t>
      </w:r>
      <w:r w:rsidRPr="00CB0C48">
        <w:rPr>
          <w:rFonts w:ascii="GHEA Grapalat" w:hAnsi="GHEA Grapalat" w:cs="Sylfaen"/>
          <w:sz w:val="20"/>
        </w:rPr>
        <w:t>և</w:t>
      </w:r>
      <w:r w:rsidRPr="00CB0C48">
        <w:rPr>
          <w:rFonts w:ascii="GHEA Grapalat" w:hAnsi="GHEA Grapalat" w:cs="Times Armenian"/>
          <w:sz w:val="20"/>
          <w:lang w:val="af-ZA"/>
        </w:rPr>
        <w:t xml:space="preserve"> </w:t>
      </w:r>
      <w:r w:rsidRPr="00CB0C48">
        <w:rPr>
          <w:rFonts w:ascii="GHEA Grapalat" w:hAnsi="GHEA Grapalat" w:cs="Sylfaen"/>
          <w:sz w:val="20"/>
        </w:rPr>
        <w:t>նպատակ</w:t>
      </w:r>
      <w:r w:rsidRPr="00CB0C48">
        <w:rPr>
          <w:rFonts w:ascii="GHEA Grapalat" w:hAnsi="GHEA Grapalat" w:cs="Times Armenian"/>
          <w:sz w:val="20"/>
          <w:lang w:val="af-ZA"/>
        </w:rPr>
        <w:t xml:space="preserve"> </w:t>
      </w:r>
      <w:r w:rsidRPr="00CB0C48">
        <w:rPr>
          <w:rFonts w:ascii="GHEA Grapalat" w:hAnsi="GHEA Grapalat" w:cs="Sylfaen"/>
          <w:sz w:val="20"/>
        </w:rPr>
        <w:t>ունի</w:t>
      </w:r>
      <w:r w:rsidRPr="00CB0C48">
        <w:rPr>
          <w:rFonts w:ascii="GHEA Grapalat" w:hAnsi="GHEA Grapalat" w:cs="Times Armenian"/>
          <w:sz w:val="20"/>
          <w:lang w:val="af-ZA"/>
        </w:rPr>
        <w:t xml:space="preserve"> </w:t>
      </w:r>
      <w:r w:rsidR="00A00E74" w:rsidRPr="00CB0C48">
        <w:rPr>
          <w:rFonts w:ascii="GHEA Grapalat" w:hAnsi="GHEA Grapalat"/>
          <w:sz w:val="20"/>
          <w:lang w:val="af-ZA"/>
        </w:rPr>
        <w:t>«</w:t>
      </w:r>
      <w:r w:rsidR="00FA4DCD">
        <w:rPr>
          <w:rFonts w:ascii="GHEA Grapalat" w:hAnsi="GHEA Grapalat"/>
          <w:sz w:val="20"/>
          <w:lang w:val="af-ZA"/>
        </w:rPr>
        <w:t>ՀՀ ՇԻՐԱԿԻ ՄԱՐԶԻ ԱՐՓԻԻ</w:t>
      </w:r>
      <w:r w:rsidR="000512AB" w:rsidRPr="000512AB">
        <w:rPr>
          <w:rFonts w:ascii="GHEA Grapalat" w:hAnsi="GHEA Grapalat"/>
          <w:sz w:val="20"/>
          <w:lang w:val="af-ZA"/>
        </w:rPr>
        <w:t xml:space="preserve"> ՀԱՄԱՅՆՔԱՊԵՏԱՐԱՆ</w:t>
      </w:r>
      <w:r w:rsidR="00A00E74" w:rsidRPr="00CB0C48">
        <w:rPr>
          <w:rFonts w:ascii="GHEA Grapalat" w:hAnsi="GHEA Grapalat"/>
          <w:sz w:val="20"/>
          <w:lang w:val="af-ZA"/>
        </w:rPr>
        <w:t>»-</w:t>
      </w:r>
      <w:r w:rsidR="00A00E74" w:rsidRPr="00CB0C48">
        <w:rPr>
          <w:rFonts w:ascii="GHEA Grapalat" w:hAnsi="GHEA Grapalat"/>
          <w:sz w:val="20"/>
        </w:rPr>
        <w:t>ի</w:t>
      </w:r>
      <w:r w:rsidR="00A00E74" w:rsidRPr="00CB0C48">
        <w:rPr>
          <w:rFonts w:ascii="GHEA Grapalat" w:hAnsi="GHEA Grapalat"/>
          <w:sz w:val="20"/>
          <w:lang w:val="af-ZA"/>
        </w:rPr>
        <w:t xml:space="preserve"> </w:t>
      </w:r>
      <w:r w:rsidR="00A00E74" w:rsidRPr="00CB0C48">
        <w:rPr>
          <w:rFonts w:ascii="GHEA Grapalat" w:hAnsi="GHEA Grapalat" w:cs="Times Armenian"/>
          <w:sz w:val="20"/>
          <w:lang w:val="af-ZA"/>
        </w:rPr>
        <w:t>(</w:t>
      </w:r>
      <w:r w:rsidR="00A00E74" w:rsidRPr="00CB0C48">
        <w:rPr>
          <w:rFonts w:ascii="GHEA Grapalat" w:hAnsi="GHEA Grapalat" w:cs="Sylfaen"/>
          <w:sz w:val="20"/>
        </w:rPr>
        <w:t>այսուհետ</w:t>
      </w:r>
      <w:r w:rsidR="00A00E74" w:rsidRPr="00CB0C48">
        <w:rPr>
          <w:rFonts w:ascii="GHEA Grapalat" w:hAnsi="GHEA Grapalat" w:cs="Times Armenian"/>
          <w:sz w:val="20"/>
          <w:lang w:val="af-ZA"/>
        </w:rPr>
        <w:t xml:space="preserve">` </w:t>
      </w:r>
      <w:r w:rsidR="00A00E74" w:rsidRPr="00CB0C48">
        <w:rPr>
          <w:rFonts w:ascii="GHEA Grapalat" w:hAnsi="GHEA Grapalat" w:cs="Sylfaen"/>
          <w:sz w:val="20"/>
        </w:rPr>
        <w:t>պատվիրատու</w:t>
      </w:r>
      <w:r w:rsidR="00A00E74" w:rsidRPr="00CB0C48">
        <w:rPr>
          <w:rFonts w:ascii="GHEA Grapalat" w:hAnsi="GHEA Grapalat" w:cs="Times Armenian"/>
          <w:sz w:val="20"/>
          <w:lang w:val="af-ZA"/>
        </w:rPr>
        <w:t>)</w:t>
      </w:r>
      <w:r w:rsidRPr="00CB0C48">
        <w:rPr>
          <w:rFonts w:ascii="GHEA Grapalat" w:hAnsi="GHEA Grapalat" w:cs="Times Armenian"/>
          <w:sz w:val="20"/>
          <w:lang w:val="af-ZA"/>
        </w:rPr>
        <w:t xml:space="preserve"> </w:t>
      </w:r>
      <w:r w:rsidRPr="00CB0C48">
        <w:rPr>
          <w:rFonts w:ascii="GHEA Grapalat" w:hAnsi="GHEA Grapalat" w:cs="Sylfaen"/>
          <w:sz w:val="20"/>
        </w:rPr>
        <w:t>կողմից</w:t>
      </w:r>
      <w:r w:rsidRPr="00CB0C48">
        <w:rPr>
          <w:rFonts w:ascii="GHEA Grapalat" w:hAnsi="GHEA Grapalat" w:cs="Times Armenian"/>
          <w:sz w:val="20"/>
          <w:lang w:val="af-ZA"/>
        </w:rPr>
        <w:t xml:space="preserve"> </w:t>
      </w:r>
      <w:r w:rsidRPr="00CB0C48">
        <w:rPr>
          <w:rFonts w:ascii="GHEA Grapalat" w:hAnsi="GHEA Grapalat" w:cs="Sylfaen"/>
          <w:sz w:val="20"/>
        </w:rPr>
        <w:t>հայտարարված</w:t>
      </w:r>
      <w:r w:rsidRPr="00CB0C48">
        <w:rPr>
          <w:rFonts w:ascii="GHEA Grapalat" w:hAnsi="GHEA Grapalat" w:cs="Times Armenian"/>
          <w:sz w:val="20"/>
          <w:lang w:val="af-ZA"/>
        </w:rPr>
        <w:t xml:space="preserve"> </w:t>
      </w:r>
      <w:r w:rsidRPr="00CB0C48">
        <w:rPr>
          <w:rFonts w:ascii="GHEA Grapalat" w:hAnsi="GHEA Grapalat" w:cs="Sylfaen"/>
          <w:sz w:val="20"/>
        </w:rPr>
        <w:t>ընթացակար</w:t>
      </w:r>
      <w:r w:rsidRPr="00CB0C48">
        <w:rPr>
          <w:rFonts w:ascii="GHEA Grapalat" w:hAnsi="GHEA Grapalat" w:cs="Times Armenian"/>
          <w:sz w:val="20"/>
        </w:rPr>
        <w:t>գ</w:t>
      </w:r>
      <w:r w:rsidRPr="00CB0C48">
        <w:rPr>
          <w:rFonts w:ascii="GHEA Grapalat" w:hAnsi="GHEA Grapalat" w:cs="Sylfaen"/>
          <w:sz w:val="20"/>
        </w:rPr>
        <w:t>ին</w:t>
      </w:r>
      <w:r w:rsidR="000604CF" w:rsidRPr="00CB0C48">
        <w:rPr>
          <w:rFonts w:ascii="GHEA Grapalat" w:hAnsi="GHEA Grapalat" w:cs="Sylfaen"/>
          <w:sz w:val="20"/>
          <w:lang w:val="af-ZA"/>
        </w:rPr>
        <w:t xml:space="preserve"> </w:t>
      </w:r>
      <w:r w:rsidRPr="00CB0C48">
        <w:rPr>
          <w:rFonts w:ascii="GHEA Grapalat" w:hAnsi="GHEA Grapalat" w:cs="Sylfaen"/>
          <w:sz w:val="20"/>
        </w:rPr>
        <w:t>մասնակցելու</w:t>
      </w:r>
      <w:r w:rsidRPr="00CB0C48">
        <w:rPr>
          <w:rFonts w:ascii="GHEA Grapalat" w:hAnsi="GHEA Grapalat" w:cs="Times Armenian"/>
          <w:sz w:val="20"/>
          <w:lang w:val="af-ZA"/>
        </w:rPr>
        <w:t xml:space="preserve"> </w:t>
      </w:r>
      <w:r w:rsidRPr="00CB0C48">
        <w:rPr>
          <w:rFonts w:ascii="GHEA Grapalat" w:hAnsi="GHEA Grapalat" w:cs="Sylfaen"/>
          <w:sz w:val="20"/>
        </w:rPr>
        <w:t>մտադրություն</w:t>
      </w:r>
      <w:r w:rsidRPr="00CB0C48">
        <w:rPr>
          <w:rFonts w:ascii="GHEA Grapalat" w:hAnsi="GHEA Grapalat" w:cs="Times Armenian"/>
          <w:sz w:val="20"/>
          <w:lang w:val="af-ZA"/>
        </w:rPr>
        <w:t xml:space="preserve"> </w:t>
      </w:r>
      <w:r w:rsidRPr="00CB0C48">
        <w:rPr>
          <w:rFonts w:ascii="GHEA Grapalat" w:hAnsi="GHEA Grapalat" w:cs="Sylfaen"/>
          <w:sz w:val="20"/>
        </w:rPr>
        <w:t>ունեցող</w:t>
      </w:r>
      <w:r w:rsidRPr="00CB0C48">
        <w:rPr>
          <w:rFonts w:ascii="GHEA Grapalat" w:hAnsi="GHEA Grapalat" w:cs="Times Armenian"/>
          <w:sz w:val="20"/>
          <w:lang w:val="af-ZA"/>
        </w:rPr>
        <w:t xml:space="preserve"> </w:t>
      </w:r>
      <w:r w:rsidRPr="00CB0C48">
        <w:rPr>
          <w:rFonts w:ascii="GHEA Grapalat" w:hAnsi="GHEA Grapalat" w:cs="Sylfaen"/>
          <w:sz w:val="20"/>
        </w:rPr>
        <w:t>անձանց</w:t>
      </w:r>
      <w:r w:rsidRPr="00CB0C48">
        <w:rPr>
          <w:rFonts w:ascii="GHEA Grapalat" w:hAnsi="GHEA Grapalat" w:cs="Times Armenian"/>
          <w:sz w:val="20"/>
          <w:lang w:val="af-ZA"/>
        </w:rPr>
        <w:t xml:space="preserve"> (</w:t>
      </w:r>
      <w:r w:rsidRPr="00CB0C48">
        <w:rPr>
          <w:rFonts w:ascii="GHEA Grapalat" w:hAnsi="GHEA Grapalat" w:cs="Sylfaen"/>
          <w:sz w:val="20"/>
        </w:rPr>
        <w:t>այսուհետ</w:t>
      </w:r>
      <w:r w:rsidRPr="00CB0C48">
        <w:rPr>
          <w:rFonts w:ascii="GHEA Grapalat" w:hAnsi="GHEA Grapalat" w:cs="Times Armenian"/>
          <w:sz w:val="20"/>
          <w:lang w:val="af-ZA"/>
        </w:rPr>
        <w:t xml:space="preserve">`  </w:t>
      </w:r>
      <w:r w:rsidR="003D0075" w:rsidRPr="00CB0C48">
        <w:rPr>
          <w:rFonts w:ascii="GHEA Grapalat" w:hAnsi="GHEA Grapalat" w:cs="Sylfaen"/>
          <w:sz w:val="20"/>
        </w:rPr>
        <w:t>մ</w:t>
      </w:r>
      <w:r w:rsidRPr="00CB0C48">
        <w:rPr>
          <w:rFonts w:ascii="GHEA Grapalat" w:hAnsi="GHEA Grapalat" w:cs="Sylfaen"/>
          <w:sz w:val="20"/>
        </w:rPr>
        <w:t>ասնակից</w:t>
      </w:r>
      <w:r w:rsidRPr="00CB0C48">
        <w:rPr>
          <w:rFonts w:ascii="GHEA Grapalat" w:hAnsi="GHEA Grapalat" w:cs="Times Armenian"/>
          <w:sz w:val="20"/>
          <w:lang w:val="af-ZA"/>
        </w:rPr>
        <w:t xml:space="preserve">) </w:t>
      </w:r>
      <w:r w:rsidRPr="00CB0C48">
        <w:rPr>
          <w:rFonts w:ascii="GHEA Grapalat" w:hAnsi="GHEA Grapalat" w:cs="Sylfaen"/>
          <w:sz w:val="20"/>
        </w:rPr>
        <w:t>տեղեկացնելու</w:t>
      </w:r>
      <w:r w:rsidRPr="00CB0C48">
        <w:rPr>
          <w:rFonts w:ascii="GHEA Grapalat" w:hAnsi="GHEA Grapalat" w:cs="Times Armenian"/>
          <w:sz w:val="20"/>
          <w:lang w:val="af-ZA"/>
        </w:rPr>
        <w:t xml:space="preserve"> </w:t>
      </w:r>
      <w:r w:rsidRPr="00CB0C48">
        <w:rPr>
          <w:rFonts w:ascii="GHEA Grapalat" w:hAnsi="GHEA Grapalat" w:cs="Sylfaen"/>
          <w:sz w:val="20"/>
        </w:rPr>
        <w:t>ընթացակար</w:t>
      </w:r>
      <w:r w:rsidRPr="00CB0C48">
        <w:rPr>
          <w:rFonts w:ascii="GHEA Grapalat" w:hAnsi="GHEA Grapalat" w:cs="Times Armenian"/>
          <w:sz w:val="20"/>
        </w:rPr>
        <w:t>գ</w:t>
      </w:r>
      <w:r w:rsidRPr="00CB0C48">
        <w:rPr>
          <w:rFonts w:ascii="GHEA Grapalat" w:hAnsi="GHEA Grapalat" w:cs="Sylfaen"/>
          <w:sz w:val="20"/>
        </w:rPr>
        <w:t>ի</w:t>
      </w:r>
      <w:r w:rsidRPr="00CB0C48">
        <w:rPr>
          <w:rFonts w:ascii="GHEA Grapalat" w:hAnsi="GHEA Grapalat" w:cs="Times Armenian"/>
          <w:sz w:val="20"/>
          <w:lang w:val="af-ZA"/>
        </w:rPr>
        <w:t xml:space="preserve"> </w:t>
      </w:r>
      <w:r w:rsidRPr="00CB0C48">
        <w:rPr>
          <w:rFonts w:ascii="GHEA Grapalat" w:hAnsi="GHEA Grapalat" w:cs="Sylfaen"/>
          <w:sz w:val="20"/>
        </w:rPr>
        <w:t>պայմանների</w:t>
      </w:r>
      <w:r w:rsidRPr="00CB0C48">
        <w:rPr>
          <w:rFonts w:ascii="GHEA Grapalat" w:hAnsi="GHEA Grapalat" w:cs="Times Armenian"/>
          <w:sz w:val="20"/>
          <w:lang w:val="af-ZA"/>
        </w:rPr>
        <w:t xml:space="preserve">` </w:t>
      </w:r>
      <w:r w:rsidRPr="00CB0C48">
        <w:rPr>
          <w:rFonts w:ascii="GHEA Grapalat" w:hAnsi="GHEA Grapalat" w:cs="Times Armenian"/>
          <w:sz w:val="20"/>
        </w:rPr>
        <w:t>գ</w:t>
      </w:r>
      <w:r w:rsidRPr="00CB0C48">
        <w:rPr>
          <w:rFonts w:ascii="GHEA Grapalat" w:hAnsi="GHEA Grapalat" w:cs="Sylfaen"/>
          <w:sz w:val="20"/>
        </w:rPr>
        <w:t>նման</w:t>
      </w:r>
      <w:r w:rsidRPr="00CB0C48">
        <w:rPr>
          <w:rFonts w:ascii="GHEA Grapalat" w:hAnsi="GHEA Grapalat" w:cs="Times Armenian"/>
          <w:sz w:val="20"/>
          <w:lang w:val="af-ZA"/>
        </w:rPr>
        <w:t xml:space="preserve"> </w:t>
      </w:r>
      <w:r w:rsidRPr="00CB0C48">
        <w:rPr>
          <w:rFonts w:ascii="GHEA Grapalat" w:hAnsi="GHEA Grapalat" w:cs="Sylfaen"/>
          <w:sz w:val="20"/>
        </w:rPr>
        <w:t>առարկայի</w:t>
      </w:r>
      <w:r w:rsidRPr="00CB0C48">
        <w:rPr>
          <w:rFonts w:ascii="GHEA Grapalat" w:hAnsi="GHEA Grapalat" w:cs="Times Armenian"/>
          <w:sz w:val="20"/>
          <w:lang w:val="af-ZA"/>
        </w:rPr>
        <w:t xml:space="preserve">, </w:t>
      </w:r>
      <w:r w:rsidRPr="00CB0C48">
        <w:rPr>
          <w:rFonts w:ascii="GHEA Grapalat" w:hAnsi="GHEA Grapalat" w:cs="Sylfaen"/>
          <w:sz w:val="20"/>
        </w:rPr>
        <w:t>ընթացակար</w:t>
      </w:r>
      <w:r w:rsidRPr="00CB0C48">
        <w:rPr>
          <w:rFonts w:ascii="GHEA Grapalat" w:hAnsi="GHEA Grapalat" w:cs="Times Armenian"/>
          <w:sz w:val="20"/>
        </w:rPr>
        <w:t>գ</w:t>
      </w:r>
      <w:r w:rsidRPr="00CB0C48">
        <w:rPr>
          <w:rFonts w:ascii="GHEA Grapalat" w:hAnsi="GHEA Grapalat" w:cs="Sylfaen"/>
          <w:sz w:val="20"/>
        </w:rPr>
        <w:t>ի</w:t>
      </w:r>
      <w:r w:rsidRPr="00CB0C48">
        <w:rPr>
          <w:rFonts w:ascii="GHEA Grapalat" w:hAnsi="GHEA Grapalat" w:cs="Times Armenian"/>
          <w:sz w:val="20"/>
          <w:lang w:val="af-ZA"/>
        </w:rPr>
        <w:t xml:space="preserve"> </w:t>
      </w:r>
      <w:r w:rsidRPr="00CB0C48">
        <w:rPr>
          <w:rFonts w:ascii="GHEA Grapalat" w:hAnsi="GHEA Grapalat" w:cs="Sylfaen"/>
          <w:sz w:val="20"/>
        </w:rPr>
        <w:t>անցկացման</w:t>
      </w:r>
      <w:r w:rsidRPr="00CB0C48">
        <w:rPr>
          <w:rFonts w:ascii="GHEA Grapalat" w:hAnsi="GHEA Grapalat" w:cs="Times Armenian"/>
          <w:sz w:val="20"/>
          <w:lang w:val="af-ZA"/>
        </w:rPr>
        <w:t xml:space="preserve">, </w:t>
      </w:r>
      <w:r w:rsidR="00D3756D" w:rsidRPr="00CB0C48">
        <w:rPr>
          <w:rFonts w:ascii="GHEA Grapalat" w:hAnsi="GHEA Grapalat" w:cs="Times Armenian"/>
          <w:sz w:val="20"/>
          <w:lang w:val="af-ZA"/>
        </w:rPr>
        <w:t xml:space="preserve">ընտրված մասնակցին </w:t>
      </w:r>
      <w:r w:rsidRPr="00CB0C48">
        <w:rPr>
          <w:rFonts w:ascii="GHEA Grapalat" w:hAnsi="GHEA Grapalat" w:cs="Sylfaen"/>
          <w:sz w:val="20"/>
        </w:rPr>
        <w:t>որոշելու</w:t>
      </w:r>
      <w:r w:rsidRPr="00CB0C48">
        <w:rPr>
          <w:rFonts w:ascii="GHEA Grapalat" w:hAnsi="GHEA Grapalat" w:cs="Times Armenian"/>
          <w:sz w:val="20"/>
          <w:lang w:val="af-ZA"/>
        </w:rPr>
        <w:t xml:space="preserve"> </w:t>
      </w:r>
      <w:r w:rsidRPr="00CB0C48">
        <w:rPr>
          <w:rFonts w:ascii="GHEA Grapalat" w:hAnsi="GHEA Grapalat" w:cs="Sylfaen"/>
          <w:sz w:val="20"/>
        </w:rPr>
        <w:t>և</w:t>
      </w:r>
      <w:r w:rsidRPr="00CB0C48">
        <w:rPr>
          <w:rFonts w:ascii="GHEA Grapalat" w:hAnsi="GHEA Grapalat" w:cs="Times Armenian"/>
          <w:sz w:val="20"/>
          <w:lang w:val="af-ZA"/>
        </w:rPr>
        <w:t xml:space="preserve"> </w:t>
      </w:r>
      <w:r w:rsidRPr="00CB0C48">
        <w:rPr>
          <w:rFonts w:ascii="GHEA Grapalat" w:hAnsi="GHEA Grapalat" w:cs="Sylfaen"/>
          <w:sz w:val="20"/>
        </w:rPr>
        <w:t>նրա</w:t>
      </w:r>
      <w:r w:rsidRPr="00CB0C48">
        <w:rPr>
          <w:rFonts w:ascii="GHEA Grapalat" w:hAnsi="GHEA Grapalat" w:cs="Times Armenian"/>
          <w:sz w:val="20"/>
          <w:lang w:val="af-ZA"/>
        </w:rPr>
        <w:t xml:space="preserve"> </w:t>
      </w:r>
      <w:r w:rsidRPr="00CB0C48">
        <w:rPr>
          <w:rFonts w:ascii="GHEA Grapalat" w:hAnsi="GHEA Grapalat" w:cs="Sylfaen"/>
          <w:sz w:val="20"/>
        </w:rPr>
        <w:t>հետ</w:t>
      </w:r>
      <w:r w:rsidRPr="00CB0C48">
        <w:rPr>
          <w:rFonts w:ascii="GHEA Grapalat" w:hAnsi="GHEA Grapalat" w:cs="Times Armenian"/>
          <w:sz w:val="20"/>
          <w:lang w:val="af-ZA"/>
        </w:rPr>
        <w:t xml:space="preserve"> </w:t>
      </w:r>
      <w:r w:rsidRPr="00CB0C48">
        <w:rPr>
          <w:rFonts w:ascii="GHEA Grapalat" w:hAnsi="GHEA Grapalat" w:cs="Sylfaen"/>
          <w:sz w:val="20"/>
        </w:rPr>
        <w:t>պայմանա</w:t>
      </w:r>
      <w:r w:rsidRPr="00CB0C48">
        <w:rPr>
          <w:rFonts w:ascii="GHEA Grapalat" w:hAnsi="GHEA Grapalat" w:cs="Times Armenian"/>
          <w:sz w:val="20"/>
        </w:rPr>
        <w:t>գ</w:t>
      </w:r>
      <w:r w:rsidRPr="00CB0C48">
        <w:rPr>
          <w:rFonts w:ascii="GHEA Grapalat" w:hAnsi="GHEA Grapalat" w:cs="Sylfaen"/>
          <w:sz w:val="20"/>
        </w:rPr>
        <w:t>իր</w:t>
      </w:r>
      <w:r w:rsidRPr="00CB0C48">
        <w:rPr>
          <w:rFonts w:ascii="GHEA Grapalat" w:hAnsi="GHEA Grapalat" w:cs="Times Armenian"/>
          <w:sz w:val="20"/>
          <w:lang w:val="af-ZA"/>
        </w:rPr>
        <w:t xml:space="preserve"> </w:t>
      </w:r>
      <w:r w:rsidRPr="00CB0C48">
        <w:rPr>
          <w:rFonts w:ascii="GHEA Grapalat" w:hAnsi="GHEA Grapalat" w:cs="Sylfaen"/>
          <w:sz w:val="20"/>
        </w:rPr>
        <w:t>կնքելու</w:t>
      </w:r>
      <w:r w:rsidRPr="00CB0C48">
        <w:rPr>
          <w:rFonts w:ascii="GHEA Grapalat" w:hAnsi="GHEA Grapalat" w:cs="Times Armenian"/>
          <w:sz w:val="20"/>
          <w:lang w:val="af-ZA"/>
        </w:rPr>
        <w:t xml:space="preserve"> </w:t>
      </w:r>
      <w:r w:rsidRPr="00CB0C48">
        <w:rPr>
          <w:rFonts w:ascii="GHEA Grapalat" w:hAnsi="GHEA Grapalat" w:cs="Sylfaen"/>
          <w:sz w:val="20"/>
        </w:rPr>
        <w:t>մասին</w:t>
      </w:r>
      <w:r w:rsidRPr="00CB0C48">
        <w:rPr>
          <w:rFonts w:ascii="GHEA Grapalat" w:hAnsi="GHEA Grapalat" w:cs="Times Armenian"/>
          <w:sz w:val="20"/>
          <w:lang w:val="af-ZA"/>
        </w:rPr>
        <w:t xml:space="preserve">, </w:t>
      </w:r>
      <w:r w:rsidRPr="00CB0C48">
        <w:rPr>
          <w:rFonts w:ascii="GHEA Grapalat" w:hAnsi="GHEA Grapalat" w:cs="Sylfaen"/>
          <w:sz w:val="20"/>
        </w:rPr>
        <w:t>ինչպես</w:t>
      </w:r>
      <w:r w:rsidRPr="00CB0C48">
        <w:rPr>
          <w:rFonts w:ascii="GHEA Grapalat" w:hAnsi="GHEA Grapalat" w:cs="Times Armenian"/>
          <w:sz w:val="20"/>
          <w:lang w:val="af-ZA"/>
        </w:rPr>
        <w:t xml:space="preserve"> </w:t>
      </w:r>
      <w:r w:rsidRPr="00CB0C48">
        <w:rPr>
          <w:rFonts w:ascii="GHEA Grapalat" w:hAnsi="GHEA Grapalat" w:cs="Sylfaen"/>
          <w:sz w:val="20"/>
        </w:rPr>
        <w:t>նաև</w:t>
      </w:r>
      <w:r w:rsidRPr="00CB0C48">
        <w:rPr>
          <w:rFonts w:ascii="GHEA Grapalat" w:hAnsi="GHEA Grapalat" w:cs="Times Armenian"/>
          <w:sz w:val="20"/>
          <w:lang w:val="af-ZA"/>
        </w:rPr>
        <w:t xml:space="preserve"> </w:t>
      </w:r>
      <w:r w:rsidRPr="00CB0C48">
        <w:rPr>
          <w:rFonts w:ascii="GHEA Grapalat" w:hAnsi="GHEA Grapalat" w:cs="Sylfaen"/>
          <w:sz w:val="20"/>
        </w:rPr>
        <w:t>օժանդակելու</w:t>
      </w:r>
      <w:r w:rsidRPr="00CB0C48">
        <w:rPr>
          <w:rFonts w:ascii="GHEA Grapalat" w:hAnsi="GHEA Grapalat" w:cs="Times Armenian"/>
          <w:sz w:val="20"/>
          <w:lang w:val="af-ZA"/>
        </w:rPr>
        <w:t xml:space="preserve"> </w:t>
      </w:r>
      <w:r w:rsidRPr="00CB0C48">
        <w:rPr>
          <w:rFonts w:ascii="GHEA Grapalat" w:hAnsi="GHEA Grapalat" w:cs="Sylfaen"/>
          <w:sz w:val="20"/>
        </w:rPr>
        <w:t>ընթացակար</w:t>
      </w:r>
      <w:r w:rsidRPr="00CB0C48">
        <w:rPr>
          <w:rFonts w:ascii="GHEA Grapalat" w:hAnsi="GHEA Grapalat" w:cs="Times Armenian"/>
          <w:sz w:val="20"/>
        </w:rPr>
        <w:t>գ</w:t>
      </w:r>
      <w:r w:rsidRPr="00CB0C48">
        <w:rPr>
          <w:rFonts w:ascii="GHEA Grapalat" w:hAnsi="GHEA Grapalat" w:cs="Sylfaen"/>
          <w:sz w:val="20"/>
        </w:rPr>
        <w:t>ի</w:t>
      </w:r>
      <w:r w:rsidRPr="00CB0C48">
        <w:rPr>
          <w:rFonts w:ascii="GHEA Grapalat" w:hAnsi="GHEA Grapalat" w:cs="Times Armenian"/>
          <w:sz w:val="20"/>
          <w:lang w:val="af-ZA"/>
        </w:rPr>
        <w:t xml:space="preserve"> </w:t>
      </w:r>
      <w:r w:rsidRPr="00CB0C48">
        <w:rPr>
          <w:rFonts w:ascii="GHEA Grapalat" w:hAnsi="GHEA Grapalat" w:cs="Sylfaen"/>
          <w:sz w:val="20"/>
        </w:rPr>
        <w:t>հայտը</w:t>
      </w:r>
      <w:r w:rsidRPr="00CB0C48">
        <w:rPr>
          <w:rFonts w:ascii="GHEA Grapalat" w:hAnsi="GHEA Grapalat" w:cs="Times Armenian"/>
          <w:sz w:val="20"/>
          <w:lang w:val="af-ZA"/>
        </w:rPr>
        <w:t xml:space="preserve"> </w:t>
      </w:r>
      <w:r w:rsidRPr="00CB0C48">
        <w:rPr>
          <w:rFonts w:ascii="GHEA Grapalat" w:hAnsi="GHEA Grapalat" w:cs="Sylfaen"/>
          <w:sz w:val="20"/>
        </w:rPr>
        <w:t>պատրաստելիս</w:t>
      </w:r>
      <w:r w:rsidR="004D5671" w:rsidRPr="00CB0C48">
        <w:rPr>
          <w:rFonts w:ascii="GHEA Grapalat" w:hAnsi="GHEA Grapalat" w:cs="Times Armenian"/>
          <w:sz w:val="20"/>
          <w:lang w:val="af-ZA"/>
        </w:rPr>
        <w:t>։</w:t>
      </w:r>
    </w:p>
    <w:p w:rsidR="00096865" w:rsidRPr="00CB0C48" w:rsidRDefault="00096865" w:rsidP="00037DDE">
      <w:pPr>
        <w:ind w:firstLine="567"/>
        <w:jc w:val="both"/>
        <w:rPr>
          <w:rFonts w:ascii="GHEA Grapalat" w:hAnsi="GHEA Grapalat"/>
          <w:sz w:val="20"/>
          <w:lang w:val="af-ZA"/>
        </w:rPr>
      </w:pPr>
      <w:r w:rsidRPr="00CB0C48">
        <w:rPr>
          <w:rFonts w:ascii="GHEA Grapalat" w:hAnsi="GHEA Grapalat" w:cs="Sylfaen"/>
          <w:sz w:val="20"/>
        </w:rPr>
        <w:t>Հայտեր</w:t>
      </w:r>
      <w:r w:rsidRPr="00CB0C48">
        <w:rPr>
          <w:rFonts w:ascii="GHEA Grapalat" w:hAnsi="GHEA Grapalat" w:cs="Times Armenian"/>
          <w:sz w:val="20"/>
          <w:lang w:val="af-ZA"/>
        </w:rPr>
        <w:t xml:space="preserve"> </w:t>
      </w:r>
      <w:r w:rsidRPr="00CB0C48">
        <w:rPr>
          <w:rFonts w:ascii="GHEA Grapalat" w:hAnsi="GHEA Grapalat" w:cs="Sylfaen"/>
          <w:sz w:val="20"/>
        </w:rPr>
        <w:t>կարող</w:t>
      </w:r>
      <w:r w:rsidRPr="00CB0C48">
        <w:rPr>
          <w:rFonts w:ascii="GHEA Grapalat" w:hAnsi="GHEA Grapalat" w:cs="Times Armenian"/>
          <w:sz w:val="20"/>
          <w:lang w:val="af-ZA"/>
        </w:rPr>
        <w:t xml:space="preserve"> </w:t>
      </w:r>
      <w:r w:rsidRPr="00CB0C48">
        <w:rPr>
          <w:rFonts w:ascii="GHEA Grapalat" w:hAnsi="GHEA Grapalat" w:cs="Sylfaen"/>
          <w:sz w:val="20"/>
        </w:rPr>
        <w:t>են</w:t>
      </w:r>
      <w:r w:rsidRPr="00CB0C48">
        <w:rPr>
          <w:rFonts w:ascii="GHEA Grapalat" w:hAnsi="GHEA Grapalat" w:cs="Times Armenian"/>
          <w:sz w:val="20"/>
          <w:lang w:val="af-ZA"/>
        </w:rPr>
        <w:t xml:space="preserve"> </w:t>
      </w:r>
      <w:r w:rsidRPr="00CB0C48">
        <w:rPr>
          <w:rFonts w:ascii="GHEA Grapalat" w:hAnsi="GHEA Grapalat" w:cs="Sylfaen"/>
          <w:sz w:val="20"/>
        </w:rPr>
        <w:t>ներկայացնել</w:t>
      </w:r>
      <w:r w:rsidRPr="00CB0C48">
        <w:rPr>
          <w:rFonts w:ascii="GHEA Grapalat" w:hAnsi="GHEA Grapalat" w:cs="Times Armenian"/>
          <w:sz w:val="20"/>
          <w:lang w:val="af-ZA"/>
        </w:rPr>
        <w:t xml:space="preserve"> </w:t>
      </w:r>
      <w:r w:rsidRPr="00CB0C48">
        <w:rPr>
          <w:rFonts w:ascii="GHEA Grapalat" w:hAnsi="GHEA Grapalat" w:cs="Sylfaen"/>
          <w:sz w:val="20"/>
        </w:rPr>
        <w:t>բոլոր</w:t>
      </w:r>
      <w:r w:rsidR="00B2681D" w:rsidRPr="00CB0C48">
        <w:rPr>
          <w:rFonts w:ascii="GHEA Grapalat" w:hAnsi="GHEA Grapalat" w:cs="Sylfaen"/>
          <w:sz w:val="20"/>
          <w:lang w:val="af-ZA"/>
        </w:rPr>
        <w:t xml:space="preserve"> </w:t>
      </w:r>
      <w:r w:rsidRPr="00CB0C48">
        <w:rPr>
          <w:rFonts w:ascii="GHEA Grapalat" w:hAnsi="GHEA Grapalat" w:cs="Sylfaen"/>
          <w:sz w:val="20"/>
        </w:rPr>
        <w:t>անձիք</w:t>
      </w:r>
      <w:r w:rsidRPr="00CB0C48">
        <w:rPr>
          <w:rFonts w:ascii="GHEA Grapalat" w:hAnsi="GHEA Grapalat" w:cs="Times Armenian"/>
          <w:sz w:val="20"/>
          <w:lang w:val="af-ZA"/>
        </w:rPr>
        <w:t xml:space="preserve">, </w:t>
      </w:r>
      <w:r w:rsidRPr="00CB0C48">
        <w:rPr>
          <w:rFonts w:ascii="GHEA Grapalat" w:hAnsi="GHEA Grapalat" w:cs="Sylfaen"/>
          <w:sz w:val="20"/>
        </w:rPr>
        <w:t>անկախ</w:t>
      </w:r>
      <w:r w:rsidRPr="00CB0C48">
        <w:rPr>
          <w:rFonts w:ascii="GHEA Grapalat" w:hAnsi="GHEA Grapalat" w:cs="Times Armenian"/>
          <w:sz w:val="20"/>
          <w:lang w:val="af-ZA"/>
        </w:rPr>
        <w:t xml:space="preserve"> </w:t>
      </w:r>
      <w:r w:rsidRPr="00CB0C48">
        <w:rPr>
          <w:rFonts w:ascii="GHEA Grapalat" w:hAnsi="GHEA Grapalat" w:cs="Sylfaen"/>
          <w:sz w:val="20"/>
        </w:rPr>
        <w:t>նրանց</w:t>
      </w:r>
      <w:r w:rsidRPr="00CB0C48">
        <w:rPr>
          <w:rFonts w:ascii="GHEA Grapalat" w:hAnsi="GHEA Grapalat" w:cs="Times Armenian"/>
          <w:sz w:val="20"/>
          <w:lang w:val="af-ZA"/>
        </w:rPr>
        <w:t xml:space="preserve">` </w:t>
      </w:r>
      <w:r w:rsidRPr="00CB0C48">
        <w:rPr>
          <w:rFonts w:ascii="GHEA Grapalat" w:hAnsi="GHEA Grapalat" w:cs="Sylfaen"/>
          <w:sz w:val="20"/>
        </w:rPr>
        <w:t>օտարերկրյա</w:t>
      </w:r>
      <w:r w:rsidRPr="00CB0C48">
        <w:rPr>
          <w:rFonts w:ascii="GHEA Grapalat" w:hAnsi="GHEA Grapalat" w:cs="Times Armenian"/>
          <w:sz w:val="20"/>
          <w:lang w:val="af-ZA"/>
        </w:rPr>
        <w:t xml:space="preserve"> </w:t>
      </w:r>
      <w:r w:rsidRPr="00CB0C48">
        <w:rPr>
          <w:rFonts w:ascii="GHEA Grapalat" w:hAnsi="GHEA Grapalat" w:cs="Sylfaen"/>
          <w:sz w:val="20"/>
        </w:rPr>
        <w:t>ֆիզիկական</w:t>
      </w:r>
      <w:r w:rsidRPr="00CB0C48">
        <w:rPr>
          <w:rFonts w:ascii="GHEA Grapalat" w:hAnsi="GHEA Grapalat" w:cs="Times Armenian"/>
          <w:sz w:val="20"/>
          <w:lang w:val="af-ZA"/>
        </w:rPr>
        <w:t xml:space="preserve"> </w:t>
      </w:r>
      <w:r w:rsidRPr="00CB0C48">
        <w:rPr>
          <w:rFonts w:ascii="GHEA Grapalat" w:hAnsi="GHEA Grapalat" w:cs="Sylfaen"/>
          <w:sz w:val="20"/>
        </w:rPr>
        <w:t>անձ</w:t>
      </w:r>
      <w:r w:rsidRPr="00CB0C48">
        <w:rPr>
          <w:rFonts w:ascii="GHEA Grapalat" w:hAnsi="GHEA Grapalat" w:cs="Times Armenian"/>
          <w:sz w:val="20"/>
          <w:lang w:val="af-ZA"/>
        </w:rPr>
        <w:t xml:space="preserve">, </w:t>
      </w:r>
      <w:r w:rsidRPr="00CB0C48">
        <w:rPr>
          <w:rFonts w:ascii="GHEA Grapalat" w:hAnsi="GHEA Grapalat" w:cs="Sylfaen"/>
          <w:sz w:val="20"/>
        </w:rPr>
        <w:t>կազմակերպություն</w:t>
      </w:r>
      <w:r w:rsidRPr="00CB0C48">
        <w:rPr>
          <w:rFonts w:ascii="GHEA Grapalat" w:hAnsi="GHEA Grapalat" w:cs="Times Armenian"/>
          <w:sz w:val="20"/>
          <w:lang w:val="af-ZA"/>
        </w:rPr>
        <w:t xml:space="preserve">, </w:t>
      </w:r>
      <w:r w:rsidRPr="00CB0C48">
        <w:rPr>
          <w:rFonts w:ascii="GHEA Grapalat" w:hAnsi="GHEA Grapalat" w:cs="Sylfaen"/>
          <w:sz w:val="20"/>
        </w:rPr>
        <w:t>քաղաքացիություն</w:t>
      </w:r>
      <w:r w:rsidRPr="00CB0C48">
        <w:rPr>
          <w:rFonts w:ascii="GHEA Grapalat" w:hAnsi="GHEA Grapalat" w:cs="Times Armenian"/>
          <w:sz w:val="20"/>
          <w:lang w:val="af-ZA"/>
        </w:rPr>
        <w:t xml:space="preserve"> </w:t>
      </w:r>
      <w:r w:rsidRPr="00CB0C48">
        <w:rPr>
          <w:rFonts w:ascii="GHEA Grapalat" w:hAnsi="GHEA Grapalat" w:cs="Sylfaen"/>
          <w:sz w:val="20"/>
        </w:rPr>
        <w:t>չունեցող</w:t>
      </w:r>
      <w:r w:rsidRPr="00CB0C48">
        <w:rPr>
          <w:rFonts w:ascii="GHEA Grapalat" w:hAnsi="GHEA Grapalat" w:cs="Times Armenian"/>
          <w:sz w:val="20"/>
          <w:lang w:val="af-ZA"/>
        </w:rPr>
        <w:t xml:space="preserve"> </w:t>
      </w:r>
      <w:r w:rsidRPr="00CB0C48">
        <w:rPr>
          <w:rFonts w:ascii="GHEA Grapalat" w:hAnsi="GHEA Grapalat" w:cs="Sylfaen"/>
          <w:sz w:val="20"/>
        </w:rPr>
        <w:t>անձ</w:t>
      </w:r>
      <w:r w:rsidRPr="00CB0C48">
        <w:rPr>
          <w:rFonts w:ascii="GHEA Grapalat" w:hAnsi="GHEA Grapalat" w:cs="Times Armenian"/>
          <w:sz w:val="20"/>
          <w:lang w:val="af-ZA"/>
        </w:rPr>
        <w:t xml:space="preserve"> </w:t>
      </w:r>
      <w:r w:rsidRPr="00CB0C48">
        <w:rPr>
          <w:rFonts w:ascii="GHEA Grapalat" w:hAnsi="GHEA Grapalat" w:cs="Sylfaen"/>
          <w:sz w:val="20"/>
        </w:rPr>
        <w:t>լինելու</w:t>
      </w:r>
      <w:r w:rsidRPr="00CB0C48">
        <w:rPr>
          <w:rFonts w:ascii="GHEA Grapalat" w:hAnsi="GHEA Grapalat" w:cs="Times Armenian"/>
          <w:sz w:val="20"/>
          <w:lang w:val="af-ZA"/>
        </w:rPr>
        <w:t xml:space="preserve"> </w:t>
      </w:r>
      <w:r w:rsidRPr="00CB0C48">
        <w:rPr>
          <w:rFonts w:ascii="GHEA Grapalat" w:hAnsi="GHEA Grapalat" w:cs="Sylfaen"/>
          <w:sz w:val="20"/>
        </w:rPr>
        <w:t>հան</w:t>
      </w:r>
      <w:r w:rsidRPr="00CB0C48">
        <w:rPr>
          <w:rFonts w:ascii="GHEA Grapalat" w:hAnsi="GHEA Grapalat" w:cs="Times Armenian"/>
          <w:sz w:val="20"/>
        </w:rPr>
        <w:t>գ</w:t>
      </w:r>
      <w:r w:rsidRPr="00CB0C48">
        <w:rPr>
          <w:rFonts w:ascii="GHEA Grapalat" w:hAnsi="GHEA Grapalat" w:cs="Sylfaen"/>
          <w:sz w:val="20"/>
        </w:rPr>
        <w:t>ամանքից</w:t>
      </w:r>
      <w:r w:rsidR="004D5671" w:rsidRPr="00CB0C48">
        <w:rPr>
          <w:rFonts w:ascii="GHEA Grapalat" w:hAnsi="GHEA Grapalat" w:cs="Times Armenian"/>
          <w:sz w:val="20"/>
          <w:lang w:val="af-ZA"/>
        </w:rPr>
        <w:t>։</w:t>
      </w:r>
    </w:p>
    <w:p w:rsidR="00096865" w:rsidRPr="00CB0C48" w:rsidRDefault="00096865" w:rsidP="00037DDE">
      <w:pPr>
        <w:ind w:firstLine="567"/>
        <w:jc w:val="both"/>
        <w:rPr>
          <w:rFonts w:ascii="GHEA Grapalat" w:hAnsi="GHEA Grapalat" w:cs="Times Armenian"/>
          <w:sz w:val="20"/>
          <w:lang w:val="af-ZA"/>
        </w:rPr>
      </w:pPr>
      <w:r w:rsidRPr="00CB0C48">
        <w:rPr>
          <w:rFonts w:ascii="GHEA Grapalat" w:hAnsi="GHEA Grapalat" w:cs="Sylfaen"/>
          <w:sz w:val="20"/>
        </w:rPr>
        <w:t>Սույն</w:t>
      </w:r>
      <w:r w:rsidRPr="00CB0C48">
        <w:rPr>
          <w:rFonts w:ascii="GHEA Grapalat" w:hAnsi="GHEA Grapalat" w:cs="Times Armenian"/>
          <w:sz w:val="20"/>
          <w:lang w:val="af-ZA"/>
        </w:rPr>
        <w:t xml:space="preserve"> </w:t>
      </w:r>
      <w:r w:rsidRPr="00CB0C48">
        <w:rPr>
          <w:rFonts w:ascii="GHEA Grapalat" w:hAnsi="GHEA Grapalat" w:cs="Sylfaen"/>
          <w:sz w:val="20"/>
        </w:rPr>
        <w:t>ընթացակար</w:t>
      </w:r>
      <w:r w:rsidRPr="00CB0C48">
        <w:rPr>
          <w:rFonts w:ascii="GHEA Grapalat" w:hAnsi="GHEA Grapalat" w:cs="Times Armenian"/>
          <w:sz w:val="20"/>
        </w:rPr>
        <w:t>գ</w:t>
      </w:r>
      <w:r w:rsidRPr="00CB0C48">
        <w:rPr>
          <w:rFonts w:ascii="GHEA Grapalat" w:hAnsi="GHEA Grapalat" w:cs="Sylfaen"/>
          <w:sz w:val="20"/>
        </w:rPr>
        <w:t>ի</w:t>
      </w:r>
      <w:r w:rsidRPr="00CB0C48">
        <w:rPr>
          <w:rFonts w:ascii="GHEA Grapalat" w:hAnsi="GHEA Grapalat" w:cs="Times Armenian"/>
          <w:sz w:val="20"/>
          <w:lang w:val="af-ZA"/>
        </w:rPr>
        <w:t xml:space="preserve"> </w:t>
      </w:r>
      <w:r w:rsidRPr="00CB0C48">
        <w:rPr>
          <w:rFonts w:ascii="GHEA Grapalat" w:hAnsi="GHEA Grapalat" w:cs="Sylfaen"/>
          <w:sz w:val="20"/>
        </w:rPr>
        <w:t>հետ</w:t>
      </w:r>
      <w:r w:rsidRPr="00CB0C48">
        <w:rPr>
          <w:rFonts w:ascii="GHEA Grapalat" w:hAnsi="GHEA Grapalat" w:cs="Times Armenian"/>
          <w:sz w:val="20"/>
          <w:lang w:val="af-ZA"/>
        </w:rPr>
        <w:t xml:space="preserve"> </w:t>
      </w:r>
      <w:r w:rsidRPr="00CB0C48">
        <w:rPr>
          <w:rFonts w:ascii="GHEA Grapalat" w:hAnsi="GHEA Grapalat" w:cs="Sylfaen"/>
          <w:sz w:val="20"/>
        </w:rPr>
        <w:t>կապված</w:t>
      </w:r>
      <w:r w:rsidRPr="00CB0C48">
        <w:rPr>
          <w:rFonts w:ascii="GHEA Grapalat" w:hAnsi="GHEA Grapalat" w:cs="Times Armenian"/>
          <w:sz w:val="20"/>
          <w:lang w:val="af-ZA"/>
        </w:rPr>
        <w:t xml:space="preserve"> </w:t>
      </w:r>
      <w:r w:rsidRPr="00CB0C48">
        <w:rPr>
          <w:rFonts w:ascii="GHEA Grapalat" w:hAnsi="GHEA Grapalat" w:cs="Sylfaen"/>
          <w:sz w:val="20"/>
        </w:rPr>
        <w:t>հարաբերությունների</w:t>
      </w:r>
      <w:r w:rsidRPr="00CB0C48">
        <w:rPr>
          <w:rFonts w:ascii="GHEA Grapalat" w:hAnsi="GHEA Grapalat" w:cs="Times Armenian"/>
          <w:sz w:val="20"/>
          <w:lang w:val="af-ZA"/>
        </w:rPr>
        <w:t xml:space="preserve"> </w:t>
      </w:r>
      <w:r w:rsidRPr="00CB0C48">
        <w:rPr>
          <w:rFonts w:ascii="GHEA Grapalat" w:hAnsi="GHEA Grapalat" w:cs="Sylfaen"/>
          <w:sz w:val="20"/>
        </w:rPr>
        <w:t>նկատմամբ</w:t>
      </w:r>
      <w:r w:rsidRPr="00CB0C48">
        <w:rPr>
          <w:rFonts w:ascii="GHEA Grapalat" w:hAnsi="GHEA Grapalat" w:cs="Times Armenian"/>
          <w:sz w:val="20"/>
          <w:lang w:val="af-ZA"/>
        </w:rPr>
        <w:t xml:space="preserve"> </w:t>
      </w:r>
      <w:r w:rsidRPr="00CB0C48">
        <w:rPr>
          <w:rFonts w:ascii="GHEA Grapalat" w:hAnsi="GHEA Grapalat" w:cs="Sylfaen"/>
          <w:sz w:val="20"/>
        </w:rPr>
        <w:t>կիրառվում</w:t>
      </w:r>
      <w:r w:rsidRPr="00CB0C48">
        <w:rPr>
          <w:rFonts w:ascii="GHEA Grapalat" w:hAnsi="GHEA Grapalat" w:cs="Times Armenian"/>
          <w:sz w:val="20"/>
          <w:lang w:val="af-ZA"/>
        </w:rPr>
        <w:t xml:space="preserve"> </w:t>
      </w:r>
      <w:r w:rsidRPr="00CB0C48">
        <w:rPr>
          <w:rFonts w:ascii="GHEA Grapalat" w:hAnsi="GHEA Grapalat" w:cs="Sylfaen"/>
          <w:sz w:val="20"/>
        </w:rPr>
        <w:t>է</w:t>
      </w:r>
      <w:r w:rsidRPr="00CB0C48">
        <w:rPr>
          <w:rFonts w:ascii="GHEA Grapalat" w:hAnsi="GHEA Grapalat" w:cs="Times Armenian"/>
          <w:sz w:val="20"/>
          <w:lang w:val="af-ZA"/>
        </w:rPr>
        <w:t xml:space="preserve"> </w:t>
      </w:r>
      <w:r w:rsidRPr="00CB0C48">
        <w:rPr>
          <w:rFonts w:ascii="GHEA Grapalat" w:hAnsi="GHEA Grapalat" w:cs="Sylfaen"/>
          <w:sz w:val="20"/>
        </w:rPr>
        <w:t>Հայաստանի</w:t>
      </w:r>
      <w:r w:rsidRPr="00CB0C48">
        <w:rPr>
          <w:rFonts w:ascii="GHEA Grapalat" w:hAnsi="GHEA Grapalat" w:cs="Times Armenian"/>
          <w:sz w:val="20"/>
          <w:lang w:val="af-ZA"/>
        </w:rPr>
        <w:t xml:space="preserve"> </w:t>
      </w:r>
      <w:r w:rsidRPr="00CB0C48">
        <w:rPr>
          <w:rFonts w:ascii="GHEA Grapalat" w:hAnsi="GHEA Grapalat" w:cs="Sylfaen"/>
          <w:sz w:val="20"/>
        </w:rPr>
        <w:t>Հանրապետության</w:t>
      </w:r>
      <w:r w:rsidRPr="00CB0C48">
        <w:rPr>
          <w:rFonts w:ascii="GHEA Grapalat" w:hAnsi="GHEA Grapalat" w:cs="Times Armenian"/>
          <w:sz w:val="20"/>
          <w:lang w:val="af-ZA"/>
        </w:rPr>
        <w:t xml:space="preserve"> </w:t>
      </w:r>
      <w:r w:rsidRPr="00CB0C48">
        <w:rPr>
          <w:rFonts w:ascii="GHEA Grapalat" w:hAnsi="GHEA Grapalat" w:cs="Sylfaen"/>
          <w:sz w:val="20"/>
        </w:rPr>
        <w:t>իրավունքը</w:t>
      </w:r>
      <w:r w:rsidR="004D5671" w:rsidRPr="00CB0C48">
        <w:rPr>
          <w:rFonts w:ascii="GHEA Grapalat" w:hAnsi="GHEA Grapalat" w:cs="Times Armenian"/>
          <w:sz w:val="20"/>
          <w:lang w:val="af-ZA"/>
        </w:rPr>
        <w:t>։</w:t>
      </w:r>
      <w:r w:rsidRPr="00CB0C48">
        <w:rPr>
          <w:rFonts w:ascii="GHEA Grapalat" w:hAnsi="GHEA Grapalat" w:cs="Times Armenian"/>
          <w:sz w:val="20"/>
          <w:lang w:val="af-ZA"/>
        </w:rPr>
        <w:t xml:space="preserve"> </w:t>
      </w:r>
      <w:r w:rsidRPr="00CB0C48">
        <w:rPr>
          <w:rFonts w:ascii="GHEA Grapalat" w:hAnsi="GHEA Grapalat" w:cs="Sylfaen"/>
          <w:sz w:val="20"/>
        </w:rPr>
        <w:t>Սույն</w:t>
      </w:r>
      <w:r w:rsidRPr="00CB0C48">
        <w:rPr>
          <w:rFonts w:ascii="GHEA Grapalat" w:hAnsi="GHEA Grapalat" w:cs="Times Armenian"/>
          <w:sz w:val="20"/>
          <w:lang w:val="af-ZA"/>
        </w:rPr>
        <w:t xml:space="preserve"> </w:t>
      </w:r>
      <w:r w:rsidRPr="00CB0C48">
        <w:rPr>
          <w:rFonts w:ascii="GHEA Grapalat" w:hAnsi="GHEA Grapalat" w:cs="Sylfaen"/>
          <w:sz w:val="20"/>
        </w:rPr>
        <w:t>ընթացակար</w:t>
      </w:r>
      <w:r w:rsidRPr="00CB0C48">
        <w:rPr>
          <w:rFonts w:ascii="GHEA Grapalat" w:hAnsi="GHEA Grapalat" w:cs="Times Armenian"/>
          <w:sz w:val="20"/>
        </w:rPr>
        <w:t>գ</w:t>
      </w:r>
      <w:r w:rsidRPr="00CB0C48">
        <w:rPr>
          <w:rFonts w:ascii="GHEA Grapalat" w:hAnsi="GHEA Grapalat" w:cs="Sylfaen"/>
          <w:sz w:val="20"/>
        </w:rPr>
        <w:t>ի</w:t>
      </w:r>
      <w:r w:rsidRPr="00CB0C48">
        <w:rPr>
          <w:rFonts w:ascii="GHEA Grapalat" w:hAnsi="GHEA Grapalat" w:cs="Times Armenian"/>
          <w:sz w:val="20"/>
          <w:lang w:val="af-ZA"/>
        </w:rPr>
        <w:t xml:space="preserve"> </w:t>
      </w:r>
      <w:r w:rsidRPr="00CB0C48">
        <w:rPr>
          <w:rFonts w:ascii="GHEA Grapalat" w:hAnsi="GHEA Grapalat" w:cs="Sylfaen"/>
          <w:sz w:val="20"/>
        </w:rPr>
        <w:t>հետ</w:t>
      </w:r>
      <w:r w:rsidRPr="00CB0C48">
        <w:rPr>
          <w:rFonts w:ascii="GHEA Grapalat" w:hAnsi="GHEA Grapalat" w:cs="Times Armenian"/>
          <w:sz w:val="20"/>
          <w:lang w:val="af-ZA"/>
        </w:rPr>
        <w:t xml:space="preserve"> </w:t>
      </w:r>
      <w:r w:rsidRPr="00CB0C48">
        <w:rPr>
          <w:rFonts w:ascii="GHEA Grapalat" w:hAnsi="GHEA Grapalat" w:cs="Sylfaen"/>
          <w:sz w:val="20"/>
        </w:rPr>
        <w:t>կապված</w:t>
      </w:r>
      <w:r w:rsidRPr="00CB0C48">
        <w:rPr>
          <w:rFonts w:ascii="GHEA Grapalat" w:hAnsi="GHEA Grapalat" w:cs="Times Armenian"/>
          <w:sz w:val="20"/>
          <w:lang w:val="af-ZA"/>
        </w:rPr>
        <w:t xml:space="preserve"> </w:t>
      </w:r>
      <w:r w:rsidRPr="00CB0C48">
        <w:rPr>
          <w:rFonts w:ascii="GHEA Grapalat" w:hAnsi="GHEA Grapalat" w:cs="Sylfaen"/>
          <w:sz w:val="20"/>
        </w:rPr>
        <w:t>վեճերը</w:t>
      </w:r>
      <w:r w:rsidRPr="00CB0C48">
        <w:rPr>
          <w:rFonts w:ascii="GHEA Grapalat" w:hAnsi="GHEA Grapalat" w:cs="Times Armenian"/>
          <w:sz w:val="20"/>
          <w:lang w:val="af-ZA"/>
        </w:rPr>
        <w:t xml:space="preserve"> </w:t>
      </w:r>
      <w:r w:rsidRPr="00CB0C48">
        <w:rPr>
          <w:rFonts w:ascii="GHEA Grapalat" w:hAnsi="GHEA Grapalat" w:cs="Sylfaen"/>
          <w:sz w:val="20"/>
        </w:rPr>
        <w:t>ենթակա</w:t>
      </w:r>
      <w:r w:rsidRPr="00CB0C48">
        <w:rPr>
          <w:rFonts w:ascii="GHEA Grapalat" w:hAnsi="GHEA Grapalat" w:cs="Times Armenian"/>
          <w:sz w:val="20"/>
          <w:lang w:val="af-ZA"/>
        </w:rPr>
        <w:t xml:space="preserve"> </w:t>
      </w:r>
      <w:r w:rsidRPr="00CB0C48">
        <w:rPr>
          <w:rFonts w:ascii="GHEA Grapalat" w:hAnsi="GHEA Grapalat" w:cs="Sylfaen"/>
          <w:sz w:val="20"/>
        </w:rPr>
        <w:t>են</w:t>
      </w:r>
      <w:r w:rsidRPr="00CB0C48">
        <w:rPr>
          <w:rFonts w:ascii="GHEA Grapalat" w:hAnsi="GHEA Grapalat" w:cs="Times Armenian"/>
          <w:sz w:val="20"/>
          <w:lang w:val="af-ZA"/>
        </w:rPr>
        <w:t xml:space="preserve"> </w:t>
      </w:r>
      <w:r w:rsidRPr="00CB0C48">
        <w:rPr>
          <w:rFonts w:ascii="GHEA Grapalat" w:hAnsi="GHEA Grapalat" w:cs="Sylfaen"/>
          <w:sz w:val="20"/>
        </w:rPr>
        <w:t>քննության</w:t>
      </w:r>
      <w:r w:rsidRPr="00CB0C48">
        <w:rPr>
          <w:rFonts w:ascii="GHEA Grapalat" w:hAnsi="GHEA Grapalat" w:cs="Times Armenian"/>
          <w:sz w:val="20"/>
          <w:lang w:val="af-ZA"/>
        </w:rPr>
        <w:t xml:space="preserve"> </w:t>
      </w:r>
      <w:r w:rsidRPr="00CB0C48">
        <w:rPr>
          <w:rFonts w:ascii="GHEA Grapalat" w:hAnsi="GHEA Grapalat" w:cs="Sylfaen"/>
          <w:sz w:val="20"/>
        </w:rPr>
        <w:t>Հայաստանի</w:t>
      </w:r>
      <w:r w:rsidRPr="00CB0C48">
        <w:rPr>
          <w:rFonts w:ascii="GHEA Grapalat" w:hAnsi="GHEA Grapalat" w:cs="Times Armenian"/>
          <w:sz w:val="20"/>
          <w:lang w:val="af-ZA"/>
        </w:rPr>
        <w:t xml:space="preserve"> </w:t>
      </w:r>
      <w:r w:rsidRPr="00CB0C48">
        <w:rPr>
          <w:rFonts w:ascii="GHEA Grapalat" w:hAnsi="GHEA Grapalat" w:cs="Sylfaen"/>
          <w:sz w:val="20"/>
        </w:rPr>
        <w:t>Հանրապետության</w:t>
      </w:r>
      <w:r w:rsidRPr="00CB0C48">
        <w:rPr>
          <w:rFonts w:ascii="GHEA Grapalat" w:hAnsi="GHEA Grapalat" w:cs="Times Armenian"/>
          <w:sz w:val="20"/>
          <w:lang w:val="af-ZA"/>
        </w:rPr>
        <w:t xml:space="preserve"> </w:t>
      </w:r>
      <w:r w:rsidRPr="00CB0C48">
        <w:rPr>
          <w:rFonts w:ascii="GHEA Grapalat" w:hAnsi="GHEA Grapalat" w:cs="Sylfaen"/>
          <w:sz w:val="20"/>
        </w:rPr>
        <w:t>դատարաններում</w:t>
      </w:r>
      <w:r w:rsidR="004D5671" w:rsidRPr="00CB0C48">
        <w:rPr>
          <w:rFonts w:ascii="GHEA Grapalat" w:hAnsi="GHEA Grapalat" w:cs="Times Armenian"/>
          <w:sz w:val="20"/>
          <w:lang w:val="af-ZA"/>
        </w:rPr>
        <w:t>։</w:t>
      </w:r>
      <w:r w:rsidR="00F5653D" w:rsidRPr="00CB0C48">
        <w:rPr>
          <w:rFonts w:ascii="GHEA Grapalat" w:hAnsi="GHEA Grapalat" w:cs="Times Armenian"/>
          <w:sz w:val="20"/>
          <w:lang w:val="af-ZA"/>
        </w:rPr>
        <w:t xml:space="preserve"> </w:t>
      </w:r>
    </w:p>
    <w:p w:rsidR="003E1421" w:rsidRPr="00FA4DCD" w:rsidRDefault="00A81DD5" w:rsidP="00FA4DCD">
      <w:pPr>
        <w:pStyle w:val="a3"/>
        <w:spacing w:line="240" w:lineRule="auto"/>
        <w:rPr>
          <w:rFonts w:ascii="GHEA Grapalat" w:hAnsi="GHEA Grapalat"/>
          <w:i w:val="0"/>
          <w:u w:val="single"/>
          <w:lang w:val="af-ZA"/>
        </w:rPr>
      </w:pPr>
      <w:r w:rsidRPr="00CB0C48">
        <w:rPr>
          <w:rFonts w:ascii="GHEA Grapalat" w:hAnsi="GHEA Grapalat"/>
        </w:rPr>
        <w:t>Գնահատող</w:t>
      </w:r>
      <w:r w:rsidRPr="00FA4DCD">
        <w:rPr>
          <w:rFonts w:ascii="GHEA Grapalat" w:hAnsi="GHEA Grapalat"/>
          <w:lang w:val="af-ZA"/>
        </w:rPr>
        <w:t xml:space="preserve"> </w:t>
      </w:r>
      <w:r w:rsidRPr="00CB0C48">
        <w:rPr>
          <w:rFonts w:ascii="GHEA Grapalat" w:hAnsi="GHEA Grapalat"/>
        </w:rPr>
        <w:t>հանձնաժողովի</w:t>
      </w:r>
      <w:r w:rsidRPr="00FA4DCD">
        <w:rPr>
          <w:rFonts w:ascii="GHEA Grapalat" w:hAnsi="GHEA Grapalat"/>
          <w:lang w:val="af-ZA"/>
        </w:rPr>
        <w:t xml:space="preserve"> </w:t>
      </w:r>
      <w:r w:rsidRPr="00CB0C48">
        <w:rPr>
          <w:rFonts w:ascii="GHEA Grapalat" w:hAnsi="GHEA Grapalat"/>
        </w:rPr>
        <w:t>քարտուղարի</w:t>
      </w:r>
      <w:r w:rsidRPr="00FA4DCD">
        <w:rPr>
          <w:rFonts w:ascii="GHEA Grapalat" w:hAnsi="GHEA Grapalat"/>
          <w:lang w:val="af-ZA"/>
        </w:rPr>
        <w:t xml:space="preserve"> </w:t>
      </w:r>
      <w:r w:rsidR="003E1421" w:rsidRPr="00CB0C48">
        <w:rPr>
          <w:rFonts w:ascii="GHEA Grapalat" w:hAnsi="GHEA Grapalat"/>
        </w:rPr>
        <w:t>էլեկտրոնային</w:t>
      </w:r>
      <w:r w:rsidR="003E1421" w:rsidRPr="00FA4DCD">
        <w:rPr>
          <w:rFonts w:ascii="GHEA Grapalat" w:hAnsi="GHEA Grapalat"/>
          <w:lang w:val="af-ZA"/>
        </w:rPr>
        <w:t xml:space="preserve"> </w:t>
      </w:r>
      <w:r w:rsidR="003E1421" w:rsidRPr="00CB0C48">
        <w:rPr>
          <w:rFonts w:ascii="GHEA Grapalat" w:hAnsi="GHEA Grapalat"/>
        </w:rPr>
        <w:t>փոստի</w:t>
      </w:r>
      <w:r w:rsidR="003E1421" w:rsidRPr="00FA4DCD">
        <w:rPr>
          <w:rFonts w:ascii="GHEA Grapalat" w:hAnsi="GHEA Grapalat"/>
          <w:lang w:val="af-ZA"/>
        </w:rPr>
        <w:t xml:space="preserve"> </w:t>
      </w:r>
      <w:r w:rsidR="003E1421" w:rsidRPr="00CB0C48">
        <w:rPr>
          <w:rFonts w:ascii="GHEA Grapalat" w:hAnsi="GHEA Grapalat"/>
        </w:rPr>
        <w:t>հասցեն</w:t>
      </w:r>
      <w:r w:rsidR="003E1421" w:rsidRPr="00FA4DCD">
        <w:rPr>
          <w:rFonts w:ascii="GHEA Grapalat" w:hAnsi="GHEA Grapalat"/>
          <w:lang w:val="af-ZA"/>
        </w:rPr>
        <w:t xml:space="preserve"> </w:t>
      </w:r>
      <w:r w:rsidR="003E1421" w:rsidRPr="00CB0C48">
        <w:rPr>
          <w:rFonts w:ascii="GHEA Grapalat" w:hAnsi="GHEA Grapalat"/>
        </w:rPr>
        <w:t>է</w:t>
      </w:r>
      <w:r w:rsidR="003E1421" w:rsidRPr="00FA4DCD">
        <w:rPr>
          <w:rFonts w:ascii="GHEA Grapalat" w:hAnsi="GHEA Grapalat"/>
          <w:lang w:val="af-ZA"/>
        </w:rPr>
        <w:t xml:space="preserve">` </w:t>
      </w:r>
      <w:r w:rsidR="00634F74" w:rsidRPr="00FA4DCD">
        <w:rPr>
          <w:rFonts w:ascii="GHEA Grapalat" w:hAnsi="GHEA Grapalat"/>
          <w:sz w:val="24"/>
          <w:szCs w:val="24"/>
          <w:lang w:val="af-ZA"/>
        </w:rPr>
        <w:t>«</w:t>
      </w:r>
      <w:hyperlink r:id="rId9" w:history="1">
        <w:r w:rsidR="00FA4DCD" w:rsidRPr="00036CDE">
          <w:rPr>
            <w:rStyle w:val="a9"/>
            <w:rFonts w:ascii="GHEA Grapalat" w:hAnsi="GHEA Grapalat"/>
            <w:i w:val="0"/>
            <w:lang w:val="af-ZA"/>
          </w:rPr>
          <w:t>arpi.finans@bk.ru</w:t>
        </w:r>
      </w:hyperlink>
      <w:r w:rsidR="00634F74" w:rsidRPr="00FA4DCD">
        <w:rPr>
          <w:rFonts w:ascii="GHEA Grapalat" w:hAnsi="GHEA Grapalat"/>
          <w:sz w:val="24"/>
          <w:szCs w:val="24"/>
          <w:lang w:val="af-ZA"/>
        </w:rPr>
        <w:t>»</w:t>
      </w:r>
    </w:p>
    <w:p w:rsidR="00096865" w:rsidRPr="00CB0C48" w:rsidRDefault="00F5653D" w:rsidP="00037DDE">
      <w:pPr>
        <w:jc w:val="center"/>
        <w:rPr>
          <w:rFonts w:ascii="GHEA Grapalat" w:hAnsi="GHEA Grapalat"/>
          <w:szCs w:val="22"/>
          <w:lang w:val="af-ZA"/>
        </w:rPr>
      </w:pPr>
      <w:r w:rsidRPr="00CB0C48">
        <w:rPr>
          <w:rFonts w:ascii="GHEA Grapalat" w:hAnsi="GHEA Grapalat"/>
          <w:sz w:val="16"/>
          <w:szCs w:val="16"/>
          <w:lang w:val="af-ZA"/>
        </w:rPr>
        <w:br w:type="page"/>
      </w:r>
      <w:proofErr w:type="gramStart"/>
      <w:r w:rsidR="00096865" w:rsidRPr="00CB0C48">
        <w:rPr>
          <w:rFonts w:ascii="GHEA Grapalat" w:hAnsi="GHEA Grapalat" w:cs="Sylfaen"/>
          <w:szCs w:val="22"/>
        </w:rPr>
        <w:lastRenderedPageBreak/>
        <w:t>ՄԱՍ</w:t>
      </w:r>
      <w:r w:rsidR="00096865" w:rsidRPr="00CB0C48">
        <w:rPr>
          <w:rFonts w:ascii="GHEA Grapalat" w:hAnsi="GHEA Grapalat" w:cs="Times Armenian"/>
          <w:szCs w:val="22"/>
          <w:lang w:val="af-ZA"/>
        </w:rPr>
        <w:t xml:space="preserve">  I</w:t>
      </w:r>
      <w:proofErr w:type="gramEnd"/>
    </w:p>
    <w:p w:rsidR="00096865" w:rsidRPr="00CB0C48" w:rsidRDefault="00096865" w:rsidP="00096865">
      <w:pPr>
        <w:pStyle w:val="3"/>
        <w:ind w:firstLine="567"/>
        <w:rPr>
          <w:rFonts w:ascii="GHEA Grapalat" w:hAnsi="GHEA Grapalat"/>
          <w:sz w:val="24"/>
          <w:szCs w:val="22"/>
          <w:lang w:val="af-ZA"/>
        </w:rPr>
      </w:pPr>
    </w:p>
    <w:p w:rsidR="00096865" w:rsidRPr="00CB0C48" w:rsidRDefault="002B32D6" w:rsidP="002B32D6">
      <w:pPr>
        <w:numPr>
          <w:ilvl w:val="0"/>
          <w:numId w:val="3"/>
        </w:numPr>
        <w:jc w:val="center"/>
        <w:rPr>
          <w:rFonts w:ascii="GHEA Grapalat" w:hAnsi="GHEA Grapalat" w:cs="Sylfaen"/>
          <w:b/>
          <w:sz w:val="20"/>
        </w:rPr>
      </w:pPr>
      <w:r w:rsidRPr="00CB0C48">
        <w:rPr>
          <w:rFonts w:ascii="GHEA Grapalat" w:hAnsi="GHEA Grapalat" w:cs="Sylfaen"/>
          <w:b/>
          <w:sz w:val="20"/>
        </w:rPr>
        <w:t>ԳՆՄԱՆ  ԱՌԱՐԿԱՅԻ  ԲՆՈՒԹԱԳԻՐԸ</w:t>
      </w:r>
    </w:p>
    <w:p w:rsidR="002B32D6" w:rsidRPr="00CB0C48" w:rsidRDefault="002B32D6" w:rsidP="002B32D6">
      <w:pPr>
        <w:ind w:left="360"/>
        <w:jc w:val="center"/>
        <w:rPr>
          <w:rFonts w:ascii="GHEA Grapalat" w:hAnsi="GHEA Grapalat" w:cs="Sylfaen"/>
          <w:b/>
          <w:sz w:val="20"/>
        </w:rPr>
      </w:pPr>
    </w:p>
    <w:p w:rsidR="00096865" w:rsidRPr="00CB0C48" w:rsidRDefault="00845AA5" w:rsidP="00096865">
      <w:pPr>
        <w:pStyle w:val="3"/>
        <w:ind w:firstLine="567"/>
        <w:jc w:val="both"/>
        <w:rPr>
          <w:rFonts w:ascii="GHEA Grapalat" w:hAnsi="GHEA Grapalat"/>
          <w:i w:val="0"/>
          <w:lang w:val="af-ZA"/>
        </w:rPr>
      </w:pPr>
      <w:r w:rsidRPr="00CB0C48">
        <w:rPr>
          <w:rFonts w:ascii="GHEA Grapalat" w:hAnsi="GHEA Grapalat" w:cs="Sylfaen"/>
          <w:i w:val="0"/>
        </w:rPr>
        <w:t xml:space="preserve">1.1 </w:t>
      </w:r>
      <w:r w:rsidR="00096865" w:rsidRPr="00CB0C48">
        <w:rPr>
          <w:rFonts w:ascii="GHEA Grapalat" w:hAnsi="GHEA Grapalat" w:cs="Sylfaen"/>
          <w:i w:val="0"/>
        </w:rPr>
        <w:t>Գնման</w:t>
      </w:r>
      <w:r w:rsidR="00096865" w:rsidRPr="00CB0C48">
        <w:rPr>
          <w:rFonts w:ascii="GHEA Grapalat" w:hAnsi="GHEA Grapalat" w:cs="Sylfaen"/>
          <w:i w:val="0"/>
          <w:lang w:val="af-ZA"/>
        </w:rPr>
        <w:t xml:space="preserve"> </w:t>
      </w:r>
      <w:r w:rsidR="00096865" w:rsidRPr="00CB0C48">
        <w:rPr>
          <w:rFonts w:ascii="GHEA Grapalat" w:hAnsi="GHEA Grapalat" w:cs="Sylfaen"/>
          <w:i w:val="0"/>
        </w:rPr>
        <w:t>առարկա</w:t>
      </w:r>
      <w:r w:rsidR="00096865" w:rsidRPr="00CB0C48">
        <w:rPr>
          <w:rFonts w:ascii="GHEA Grapalat" w:hAnsi="GHEA Grapalat" w:cs="Sylfaen"/>
          <w:i w:val="0"/>
          <w:lang w:val="af-ZA"/>
        </w:rPr>
        <w:t xml:space="preserve"> </w:t>
      </w:r>
      <w:r w:rsidR="00096865" w:rsidRPr="00CB0C48">
        <w:rPr>
          <w:rFonts w:ascii="GHEA Grapalat" w:hAnsi="GHEA Grapalat" w:cs="Sylfaen"/>
          <w:i w:val="0"/>
        </w:rPr>
        <w:t>է</w:t>
      </w:r>
      <w:r w:rsidR="00096865" w:rsidRPr="00CB0C48">
        <w:rPr>
          <w:rFonts w:ascii="GHEA Grapalat" w:hAnsi="GHEA Grapalat" w:cs="Sylfaen"/>
          <w:i w:val="0"/>
          <w:lang w:val="af-ZA"/>
        </w:rPr>
        <w:t xml:space="preserve"> </w:t>
      </w:r>
      <w:proofErr w:type="gramStart"/>
      <w:r w:rsidR="00096865" w:rsidRPr="00CB0C48">
        <w:rPr>
          <w:rFonts w:ascii="GHEA Grapalat" w:hAnsi="GHEA Grapalat" w:cs="Sylfaen"/>
          <w:i w:val="0"/>
        </w:rPr>
        <w:t>հանդիսանում</w:t>
      </w:r>
      <w:r w:rsidR="00096865" w:rsidRPr="00CB0C48">
        <w:rPr>
          <w:rFonts w:ascii="GHEA Grapalat" w:hAnsi="GHEA Grapalat" w:cs="Sylfaen"/>
          <w:i w:val="0"/>
          <w:lang w:val="af-ZA"/>
        </w:rPr>
        <w:t xml:space="preserve">  </w:t>
      </w:r>
      <w:r w:rsidR="00FA4DCD">
        <w:rPr>
          <w:rFonts w:ascii="GHEA Grapalat" w:hAnsi="GHEA Grapalat"/>
          <w:i w:val="0"/>
          <w:lang w:val="af-ZA"/>
        </w:rPr>
        <w:t>ՀՀ</w:t>
      </w:r>
      <w:proofErr w:type="gramEnd"/>
      <w:r w:rsidR="00FA4DCD">
        <w:rPr>
          <w:rFonts w:ascii="GHEA Grapalat" w:hAnsi="GHEA Grapalat"/>
          <w:i w:val="0"/>
          <w:lang w:val="af-ZA"/>
        </w:rPr>
        <w:t xml:space="preserve"> Շիրակի մարզի Արփի</w:t>
      </w:r>
      <w:r w:rsidR="000512AB" w:rsidRPr="00625E34">
        <w:rPr>
          <w:rFonts w:ascii="GHEA Grapalat" w:hAnsi="GHEA Grapalat"/>
          <w:i w:val="0"/>
          <w:lang w:val="af-ZA"/>
        </w:rPr>
        <w:t>ի համայնքապետարան</w:t>
      </w:r>
      <w:r w:rsidR="000512AB" w:rsidRPr="00CB0C48">
        <w:rPr>
          <w:rFonts w:ascii="GHEA Grapalat" w:hAnsi="GHEA Grapalat" w:cs="Sylfaen"/>
          <w:i w:val="0"/>
        </w:rPr>
        <w:t xml:space="preserve"> </w:t>
      </w:r>
      <w:r w:rsidR="00096865" w:rsidRPr="00CB0C48">
        <w:rPr>
          <w:rFonts w:ascii="GHEA Grapalat" w:hAnsi="GHEA Grapalat" w:cs="Sylfaen"/>
          <w:i w:val="0"/>
        </w:rPr>
        <w:t>կարիքների</w:t>
      </w:r>
      <w:r w:rsidR="00096865" w:rsidRPr="00CB0C48">
        <w:rPr>
          <w:rFonts w:ascii="GHEA Grapalat" w:hAnsi="GHEA Grapalat" w:cs="Times Armenian"/>
          <w:i w:val="0"/>
          <w:lang w:val="af-ZA"/>
        </w:rPr>
        <w:t xml:space="preserve"> </w:t>
      </w:r>
      <w:r w:rsidR="00096865" w:rsidRPr="00CB0C48">
        <w:rPr>
          <w:rFonts w:ascii="GHEA Grapalat" w:hAnsi="GHEA Grapalat" w:cs="Sylfaen"/>
          <w:i w:val="0"/>
        </w:rPr>
        <w:t>համար</w:t>
      </w:r>
      <w:r w:rsidR="00096865" w:rsidRPr="00CB0C48">
        <w:rPr>
          <w:rFonts w:ascii="GHEA Grapalat" w:hAnsi="GHEA Grapalat" w:cs="Times Armenian"/>
          <w:i w:val="0"/>
          <w:lang w:val="af-ZA"/>
        </w:rPr>
        <w:t xml:space="preserve">` </w:t>
      </w:r>
      <w:r w:rsidR="00FA4DCD">
        <w:rPr>
          <w:rFonts w:ascii="GHEA Grapalat" w:hAnsi="GHEA Grapalat"/>
          <w:i w:val="0"/>
          <w:lang w:val="af-ZA"/>
        </w:rPr>
        <w:t>Շիրակի մարզի Արփի</w:t>
      </w:r>
      <w:r w:rsidR="000512AB" w:rsidRPr="000512AB">
        <w:rPr>
          <w:rFonts w:ascii="GHEA Grapalat" w:hAnsi="GHEA Grapalat"/>
          <w:i w:val="0"/>
          <w:lang w:val="af-ZA"/>
        </w:rPr>
        <w:t xml:space="preserve"> խոշո</w:t>
      </w:r>
      <w:r w:rsidR="00FA4DCD">
        <w:rPr>
          <w:rFonts w:ascii="GHEA Grapalat" w:hAnsi="GHEA Grapalat"/>
          <w:i w:val="0"/>
          <w:lang w:val="af-ZA"/>
        </w:rPr>
        <w:t>րացված համայնքի Արդենիս բնակավայրի խմելու ջրագծի կառուցման և Աղվորիկ</w:t>
      </w:r>
      <w:r w:rsidR="000512AB" w:rsidRPr="000512AB">
        <w:rPr>
          <w:rFonts w:ascii="GHEA Grapalat" w:hAnsi="GHEA Grapalat"/>
          <w:i w:val="0"/>
          <w:lang w:val="af-ZA"/>
        </w:rPr>
        <w:t xml:space="preserve"> բնակավայ</w:t>
      </w:r>
      <w:r w:rsidR="00FA4DCD">
        <w:rPr>
          <w:rFonts w:ascii="GHEA Grapalat" w:hAnsi="GHEA Grapalat"/>
          <w:i w:val="0"/>
          <w:lang w:val="af-ZA"/>
        </w:rPr>
        <w:t>րերի խմելու ջրագծի վերանորոգման</w:t>
      </w:r>
      <w:r w:rsidR="000512AB" w:rsidRPr="000512AB">
        <w:rPr>
          <w:rFonts w:ascii="GHEA Grapalat" w:hAnsi="GHEA Grapalat"/>
          <w:i w:val="0"/>
          <w:lang w:val="af-ZA"/>
        </w:rPr>
        <w:t xml:space="preserve"> աշխատանքների </w:t>
      </w:r>
      <w:r w:rsidR="00096865" w:rsidRPr="00CB0C48">
        <w:rPr>
          <w:rFonts w:ascii="GHEA Grapalat" w:hAnsi="GHEA Grapalat"/>
          <w:i w:val="0"/>
        </w:rPr>
        <w:t>ձեռքբերումը</w:t>
      </w:r>
      <w:r w:rsidR="00816505" w:rsidRPr="00CB0C48">
        <w:rPr>
          <w:rFonts w:ascii="GHEA Grapalat" w:hAnsi="GHEA Grapalat"/>
          <w:i w:val="0"/>
        </w:rPr>
        <w:t xml:space="preserve"> (այսուհետ` նաև </w:t>
      </w:r>
      <w:r w:rsidR="00785C0C" w:rsidRPr="00CB0C48">
        <w:rPr>
          <w:rFonts w:ascii="GHEA Grapalat" w:hAnsi="GHEA Grapalat"/>
          <w:i w:val="0"/>
        </w:rPr>
        <w:t>աշխատանք</w:t>
      </w:r>
      <w:r w:rsidR="00816505" w:rsidRPr="00CB0C48">
        <w:rPr>
          <w:rFonts w:ascii="GHEA Grapalat" w:hAnsi="GHEA Grapalat"/>
          <w:i w:val="0"/>
        </w:rPr>
        <w:t>)</w:t>
      </w:r>
      <w:r w:rsidR="00C43524" w:rsidRPr="00CB0C48">
        <w:rPr>
          <w:rFonts w:ascii="GHEA Grapalat" w:hAnsi="GHEA Grapalat"/>
          <w:i w:val="0"/>
          <w:lang w:val="af-ZA"/>
        </w:rPr>
        <w:t>,</w:t>
      </w:r>
      <w:r w:rsidR="00096865" w:rsidRPr="00CB0C48">
        <w:rPr>
          <w:rFonts w:ascii="GHEA Grapalat" w:hAnsi="GHEA Grapalat"/>
          <w:i w:val="0"/>
          <w:lang w:val="af-ZA"/>
        </w:rPr>
        <w:t xml:space="preserve"> </w:t>
      </w:r>
      <w:r w:rsidR="00096865" w:rsidRPr="00CB0C48">
        <w:rPr>
          <w:rFonts w:ascii="GHEA Grapalat" w:hAnsi="GHEA Grapalat"/>
          <w:i w:val="0"/>
        </w:rPr>
        <w:t>որոնք</w:t>
      </w:r>
      <w:r w:rsidR="00096865" w:rsidRPr="00CB0C48">
        <w:rPr>
          <w:rFonts w:ascii="GHEA Grapalat" w:hAnsi="GHEA Grapalat"/>
          <w:i w:val="0"/>
          <w:lang w:val="af-ZA"/>
        </w:rPr>
        <w:t xml:space="preserve"> </w:t>
      </w:r>
      <w:r w:rsidR="00096865" w:rsidRPr="00CB0C48">
        <w:rPr>
          <w:rFonts w:ascii="GHEA Grapalat" w:hAnsi="GHEA Grapalat"/>
          <w:i w:val="0"/>
        </w:rPr>
        <w:t>խմբավորված</w:t>
      </w:r>
      <w:r w:rsidR="00096865" w:rsidRPr="00CB0C48">
        <w:rPr>
          <w:rFonts w:ascii="GHEA Grapalat" w:hAnsi="GHEA Grapalat"/>
          <w:i w:val="0"/>
          <w:lang w:val="af-ZA"/>
        </w:rPr>
        <w:t xml:space="preserve">  </w:t>
      </w:r>
      <w:r w:rsidR="00096865" w:rsidRPr="00CB0C48">
        <w:rPr>
          <w:rFonts w:ascii="GHEA Grapalat" w:hAnsi="GHEA Grapalat"/>
          <w:i w:val="0"/>
        </w:rPr>
        <w:t>են</w:t>
      </w:r>
      <w:r w:rsidR="00096865" w:rsidRPr="00CB0C48">
        <w:rPr>
          <w:rFonts w:ascii="GHEA Grapalat" w:hAnsi="GHEA Grapalat"/>
          <w:i w:val="0"/>
          <w:lang w:val="af-ZA"/>
        </w:rPr>
        <w:t xml:space="preserve"> </w:t>
      </w:r>
      <w:r w:rsidR="00A76C15" w:rsidRPr="00CB0C48">
        <w:rPr>
          <w:rFonts w:ascii="GHEA Grapalat" w:hAnsi="GHEA Grapalat"/>
          <w:i w:val="0"/>
          <w:lang w:val="af-ZA"/>
        </w:rPr>
        <w:t>«</w:t>
      </w:r>
      <w:r w:rsidR="00F46CF9">
        <w:rPr>
          <w:rFonts w:ascii="GHEA Grapalat" w:hAnsi="GHEA Grapalat"/>
          <w:i w:val="0"/>
          <w:lang w:val="hy-AM"/>
        </w:rPr>
        <w:t>1</w:t>
      </w:r>
      <w:r w:rsidR="00A76C15" w:rsidRPr="00CB0C48">
        <w:rPr>
          <w:rFonts w:ascii="GHEA Grapalat" w:hAnsi="GHEA Grapalat"/>
          <w:i w:val="0"/>
          <w:lang w:val="af-ZA"/>
        </w:rPr>
        <w:t>»</w:t>
      </w:r>
      <w:r w:rsidR="00096865" w:rsidRPr="00CB0C48">
        <w:rPr>
          <w:rFonts w:ascii="GHEA Grapalat" w:hAnsi="GHEA Grapalat"/>
          <w:i w:val="0"/>
          <w:lang w:val="af-ZA"/>
        </w:rPr>
        <w:t xml:space="preserve"> </w:t>
      </w:r>
      <w:r w:rsidR="00096865" w:rsidRPr="00CB0C48">
        <w:rPr>
          <w:rFonts w:ascii="GHEA Grapalat" w:hAnsi="GHEA Grapalat" w:cs="Sylfaen"/>
          <w:i w:val="0"/>
        </w:rPr>
        <w:t>չափաբաժ</w:t>
      </w:r>
      <w:r w:rsidR="00F46CF9">
        <w:rPr>
          <w:rFonts w:ascii="GHEA Grapalat" w:hAnsi="GHEA Grapalat" w:cs="Sylfaen"/>
          <w:i w:val="0"/>
          <w:lang w:val="hy-AM"/>
        </w:rPr>
        <w:t>ն</w:t>
      </w:r>
      <w:r w:rsidR="00753E6E" w:rsidRPr="00CB0C48">
        <w:rPr>
          <w:rFonts w:ascii="GHEA Grapalat" w:hAnsi="GHEA Grapalat" w:cs="Sylfaen"/>
          <w:i w:val="0"/>
        </w:rPr>
        <w:t>ում</w:t>
      </w:r>
      <w:r w:rsidR="00096865" w:rsidRPr="00CB0C48">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820"/>
      </w:tblGrid>
      <w:tr w:rsidR="00096865" w:rsidRPr="00CB0C48">
        <w:tc>
          <w:tcPr>
            <w:tcW w:w="1530" w:type="dxa"/>
            <w:vAlign w:val="center"/>
          </w:tcPr>
          <w:p w:rsidR="00096865" w:rsidRPr="00CB0C48" w:rsidRDefault="00096865" w:rsidP="00096865">
            <w:pPr>
              <w:pStyle w:val="23"/>
              <w:ind w:firstLine="0"/>
              <w:jc w:val="center"/>
              <w:rPr>
                <w:rFonts w:ascii="GHEA Grapalat" w:hAnsi="GHEA Grapalat"/>
                <w:b/>
                <w:bCs/>
                <w:i/>
                <w:iCs/>
                <w:sz w:val="14"/>
                <w:szCs w:val="14"/>
              </w:rPr>
            </w:pPr>
            <w:r w:rsidRPr="00CB0C48">
              <w:rPr>
                <w:rFonts w:ascii="GHEA Grapalat" w:hAnsi="GHEA Grapalat"/>
                <w:b/>
                <w:bCs/>
                <w:i/>
                <w:iCs/>
                <w:sz w:val="14"/>
                <w:szCs w:val="14"/>
              </w:rPr>
              <w:t>Չափաբաժինների համարները</w:t>
            </w:r>
          </w:p>
        </w:tc>
        <w:tc>
          <w:tcPr>
            <w:tcW w:w="8820" w:type="dxa"/>
            <w:vAlign w:val="center"/>
          </w:tcPr>
          <w:p w:rsidR="00096865" w:rsidRPr="00CB0C48" w:rsidRDefault="00096865" w:rsidP="00096865">
            <w:pPr>
              <w:pStyle w:val="23"/>
              <w:ind w:firstLine="0"/>
              <w:jc w:val="center"/>
              <w:rPr>
                <w:rFonts w:ascii="GHEA Grapalat" w:hAnsi="GHEA Grapalat"/>
                <w:b/>
                <w:bCs/>
                <w:i/>
                <w:iCs/>
              </w:rPr>
            </w:pPr>
            <w:r w:rsidRPr="00CB0C48">
              <w:rPr>
                <w:rFonts w:ascii="GHEA Grapalat" w:hAnsi="GHEA Grapalat"/>
                <w:b/>
                <w:bCs/>
                <w:i/>
                <w:iCs/>
              </w:rPr>
              <w:t>Չափաբաժնի անվանումը</w:t>
            </w:r>
          </w:p>
        </w:tc>
      </w:tr>
      <w:tr w:rsidR="00096865" w:rsidRPr="00672962">
        <w:tc>
          <w:tcPr>
            <w:tcW w:w="1530" w:type="dxa"/>
            <w:vAlign w:val="center"/>
          </w:tcPr>
          <w:p w:rsidR="00096865" w:rsidRPr="00CB0C48" w:rsidRDefault="00096865" w:rsidP="00096865">
            <w:pPr>
              <w:pStyle w:val="23"/>
              <w:ind w:firstLine="0"/>
              <w:jc w:val="center"/>
              <w:rPr>
                <w:rFonts w:ascii="GHEA Grapalat" w:hAnsi="GHEA Grapalat"/>
                <w:sz w:val="16"/>
              </w:rPr>
            </w:pPr>
            <w:r w:rsidRPr="00CB0C48">
              <w:rPr>
                <w:rFonts w:ascii="GHEA Grapalat" w:hAnsi="GHEA Grapalat"/>
                <w:sz w:val="16"/>
              </w:rPr>
              <w:t>1</w:t>
            </w:r>
          </w:p>
        </w:tc>
        <w:tc>
          <w:tcPr>
            <w:tcW w:w="8820" w:type="dxa"/>
            <w:vAlign w:val="center"/>
          </w:tcPr>
          <w:p w:rsidR="00096865" w:rsidRPr="000512AB" w:rsidRDefault="00FA4DCD" w:rsidP="00096865">
            <w:pPr>
              <w:pStyle w:val="23"/>
              <w:ind w:firstLine="0"/>
              <w:rPr>
                <w:rFonts w:ascii="GHEA Grapalat" w:hAnsi="GHEA Grapalat"/>
                <w:b/>
                <w:u w:val="single"/>
                <w:vertAlign w:val="subscript"/>
                <w:lang w:val="hy-AM"/>
              </w:rPr>
            </w:pPr>
            <w:r>
              <w:rPr>
                <w:rFonts w:ascii="GHEA Grapalat" w:hAnsi="GHEA Grapalat"/>
                <w:b/>
              </w:rPr>
              <w:t>Շիրակի մարզի Արփի խոշորացված համայնքի Արդենիս բնակավայրի խմելու ջրագծի կառուցման և Աղվորիկ</w:t>
            </w:r>
            <w:r w:rsidR="000512AB" w:rsidRPr="000512AB">
              <w:rPr>
                <w:rFonts w:ascii="GHEA Grapalat" w:hAnsi="GHEA Grapalat"/>
                <w:b/>
              </w:rPr>
              <w:t xml:space="preserve"> բնակավայ</w:t>
            </w:r>
            <w:r>
              <w:rPr>
                <w:rFonts w:ascii="GHEA Grapalat" w:hAnsi="GHEA Grapalat"/>
                <w:b/>
              </w:rPr>
              <w:t xml:space="preserve">րերի խմելու ջրագծի վերանորոգման </w:t>
            </w:r>
            <w:r w:rsidR="000512AB" w:rsidRPr="000512AB">
              <w:rPr>
                <w:rFonts w:ascii="GHEA Grapalat" w:hAnsi="GHEA Grapalat"/>
                <w:b/>
              </w:rPr>
              <w:t xml:space="preserve"> աշխատանքների</w:t>
            </w:r>
            <w:r w:rsidR="000512AB" w:rsidRPr="000512AB">
              <w:rPr>
                <w:rFonts w:ascii="GHEA Grapalat" w:hAnsi="GHEA Grapalat"/>
                <w:b/>
                <w:lang w:val="hy-AM"/>
              </w:rPr>
              <w:t xml:space="preserve"> </w:t>
            </w:r>
            <w:r w:rsidR="000512AB" w:rsidRPr="000512AB">
              <w:rPr>
                <w:rFonts w:ascii="GHEA Grapalat" w:hAnsi="GHEA Grapalat"/>
                <w:b/>
                <w:i/>
              </w:rPr>
              <w:t>ձեռքբերում</w:t>
            </w:r>
          </w:p>
        </w:tc>
      </w:tr>
    </w:tbl>
    <w:p w:rsidR="00B051BE" w:rsidRPr="00CB0C48" w:rsidRDefault="00B051BE" w:rsidP="00B051BE">
      <w:pPr>
        <w:pStyle w:val="23"/>
        <w:spacing w:line="276" w:lineRule="auto"/>
        <w:ind w:firstLine="567"/>
        <w:rPr>
          <w:rFonts w:ascii="GHEA Grapalat" w:hAnsi="GHEA Grapalat"/>
        </w:rPr>
      </w:pPr>
    </w:p>
    <w:p w:rsidR="00096865" w:rsidRPr="00CB0C48" w:rsidRDefault="00785C0C" w:rsidP="00037DDE">
      <w:pPr>
        <w:pStyle w:val="23"/>
        <w:spacing w:line="240" w:lineRule="auto"/>
        <w:ind w:firstLine="567"/>
        <w:rPr>
          <w:rFonts w:ascii="GHEA Grapalat" w:hAnsi="GHEA Grapalat"/>
        </w:rPr>
      </w:pPr>
      <w:r w:rsidRPr="00CB0C48">
        <w:rPr>
          <w:rFonts w:ascii="GHEA Grapalat" w:hAnsi="GHEA Grapalat"/>
        </w:rPr>
        <w:t>Աշխատանքի</w:t>
      </w:r>
      <w:r w:rsidR="00816505" w:rsidRPr="00CB0C48">
        <w:rPr>
          <w:rFonts w:ascii="GHEA Grapalat" w:hAnsi="GHEA Grapalat"/>
        </w:rPr>
        <w:t xml:space="preserve"> </w:t>
      </w:r>
      <w:r w:rsidR="00096865" w:rsidRPr="00CB0C48">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CB0C48">
        <w:rPr>
          <w:rFonts w:ascii="GHEA Grapalat" w:hAnsi="GHEA Grapalat"/>
        </w:rPr>
        <w:t xml:space="preserve">կնքվելիք </w:t>
      </w:r>
      <w:r w:rsidR="00096865" w:rsidRPr="00CB0C48">
        <w:rPr>
          <w:rFonts w:ascii="GHEA Grapalat" w:hAnsi="GHEA Grapalat"/>
        </w:rPr>
        <w:t xml:space="preserve">պայմանագրի անբաժանելի մասը, որի նախագիծը ներկայացված է սույն հրավերի N </w:t>
      </w:r>
      <w:r w:rsidR="00E77063">
        <w:rPr>
          <w:rFonts w:ascii="GHEA Grapalat" w:hAnsi="GHEA Grapalat"/>
        </w:rPr>
        <w:t>4</w:t>
      </w:r>
      <w:r w:rsidR="00096865" w:rsidRPr="00CB0C48">
        <w:rPr>
          <w:rFonts w:ascii="GHEA Grapalat" w:hAnsi="GHEA Grapalat"/>
        </w:rPr>
        <w:t xml:space="preserve"> հավելվածում</w:t>
      </w:r>
      <w:r w:rsidR="004D5671" w:rsidRPr="00CB0C48">
        <w:rPr>
          <w:rFonts w:ascii="GHEA Grapalat" w:hAnsi="GHEA Grapalat"/>
        </w:rPr>
        <w:t>։</w:t>
      </w:r>
    </w:p>
    <w:p w:rsidR="0093450B" w:rsidRPr="00CB0C48" w:rsidRDefault="0093450B" w:rsidP="00037DDE">
      <w:pPr>
        <w:pStyle w:val="23"/>
        <w:spacing w:line="240" w:lineRule="auto"/>
        <w:ind w:firstLine="567"/>
        <w:rPr>
          <w:rFonts w:ascii="GHEA Grapalat" w:hAnsi="GHEA Grapalat"/>
        </w:rPr>
      </w:pPr>
    </w:p>
    <w:p w:rsidR="00096865" w:rsidRPr="00CB0C48" w:rsidRDefault="00096865" w:rsidP="00037DDE">
      <w:pPr>
        <w:pStyle w:val="23"/>
        <w:spacing w:line="240" w:lineRule="auto"/>
        <w:ind w:firstLine="0"/>
        <w:rPr>
          <w:rFonts w:ascii="GHEA Grapalat" w:hAnsi="GHEA Grapalat"/>
          <w:i/>
        </w:rPr>
      </w:pPr>
      <w:r w:rsidRPr="00CB0C48">
        <w:rPr>
          <w:rFonts w:ascii="GHEA Grapalat" w:hAnsi="GHEA Grapalat" w:cs="Sylfaen"/>
          <w:i/>
          <w:lang w:val="es-ES"/>
        </w:rPr>
        <w:t>Սույն</w:t>
      </w:r>
      <w:r w:rsidRPr="00CB0C48">
        <w:rPr>
          <w:rFonts w:ascii="GHEA Grapalat" w:hAnsi="GHEA Grapalat" w:cs="Times Armenian"/>
          <w:i/>
        </w:rPr>
        <w:t xml:space="preserve"> </w:t>
      </w:r>
      <w:r w:rsidRPr="00CB0C48">
        <w:rPr>
          <w:rFonts w:ascii="GHEA Grapalat" w:hAnsi="GHEA Grapalat" w:cs="Sylfaen"/>
          <w:i/>
          <w:lang w:val="es-ES"/>
        </w:rPr>
        <w:t>հրավերով</w:t>
      </w:r>
      <w:r w:rsidRPr="00CB0C48">
        <w:rPr>
          <w:rFonts w:ascii="GHEA Grapalat" w:hAnsi="GHEA Grapalat" w:cs="Times Armenian"/>
          <w:i/>
        </w:rPr>
        <w:t xml:space="preserve"> </w:t>
      </w:r>
      <w:r w:rsidRPr="00CB0C48">
        <w:rPr>
          <w:rFonts w:ascii="GHEA Grapalat" w:hAnsi="GHEA Grapalat" w:cs="Sylfaen"/>
          <w:i/>
          <w:lang w:val="es-ES"/>
        </w:rPr>
        <w:t>նախատեսված</w:t>
      </w:r>
      <w:r w:rsidRPr="00CB0C48">
        <w:rPr>
          <w:rFonts w:ascii="GHEA Grapalat" w:hAnsi="GHEA Grapalat" w:cs="Times Armenian"/>
          <w:i/>
        </w:rPr>
        <w:t xml:space="preserve"> </w:t>
      </w:r>
      <w:r w:rsidR="00785C0C" w:rsidRPr="00CB0C48">
        <w:rPr>
          <w:rFonts w:ascii="GHEA Grapalat" w:hAnsi="GHEA Grapalat" w:cs="Times Armenian"/>
          <w:i/>
        </w:rPr>
        <w:t>աշխատանքների կատար</w:t>
      </w:r>
      <w:r w:rsidR="0093450B" w:rsidRPr="00CB0C48">
        <w:rPr>
          <w:rFonts w:ascii="GHEA Grapalat" w:hAnsi="GHEA Grapalat" w:cs="Times Armenian"/>
          <w:i/>
        </w:rPr>
        <w:t>ման</w:t>
      </w:r>
      <w:r w:rsidRPr="00CB0C48">
        <w:rPr>
          <w:rFonts w:ascii="GHEA Grapalat" w:hAnsi="GHEA Grapalat" w:cs="Times Armenian"/>
          <w:i/>
        </w:rPr>
        <w:t xml:space="preserve"> </w:t>
      </w:r>
      <w:r w:rsidRPr="00CB0C48">
        <w:rPr>
          <w:rFonts w:ascii="GHEA Grapalat" w:hAnsi="GHEA Grapalat" w:cs="Sylfaen"/>
          <w:i/>
          <w:lang w:val="es-ES"/>
        </w:rPr>
        <w:t>համար</w:t>
      </w:r>
      <w:r w:rsidRPr="00CB0C48">
        <w:rPr>
          <w:rFonts w:ascii="GHEA Grapalat" w:hAnsi="GHEA Grapalat" w:cs="Times Armenian"/>
          <w:i/>
        </w:rPr>
        <w:t xml:space="preserve"> </w:t>
      </w:r>
      <w:r w:rsidRPr="00CB0C48">
        <w:rPr>
          <w:rFonts w:ascii="GHEA Grapalat" w:hAnsi="GHEA Grapalat" w:cs="Sylfaen"/>
          <w:i/>
          <w:lang w:val="es-ES"/>
        </w:rPr>
        <w:t>պահանջվում</w:t>
      </w:r>
      <w:r w:rsidRPr="00CB0C48">
        <w:rPr>
          <w:rFonts w:ascii="GHEA Grapalat" w:hAnsi="GHEA Grapalat" w:cs="Times Armenian"/>
          <w:i/>
        </w:rPr>
        <w:t xml:space="preserve"> </w:t>
      </w:r>
      <w:r w:rsidRPr="00CB0C48">
        <w:rPr>
          <w:rFonts w:ascii="GHEA Grapalat" w:hAnsi="GHEA Grapalat" w:cs="Sylfaen"/>
          <w:i/>
          <w:lang w:val="es-ES"/>
        </w:rPr>
        <w:t>են</w:t>
      </w:r>
      <w:r w:rsidRPr="00CB0C48">
        <w:rPr>
          <w:rFonts w:ascii="GHEA Grapalat" w:hAnsi="GHEA Grapalat" w:cs="Times Armenian"/>
          <w:i/>
        </w:rPr>
        <w:t xml:space="preserve"> </w:t>
      </w:r>
      <w:r w:rsidRPr="00CB0C48">
        <w:rPr>
          <w:rFonts w:ascii="GHEA Grapalat" w:hAnsi="GHEA Grapalat" w:cs="Sylfaen"/>
          <w:i/>
          <w:lang w:val="es-ES"/>
        </w:rPr>
        <w:t>հետևյալ</w:t>
      </w:r>
      <w:r w:rsidRPr="00CB0C48">
        <w:rPr>
          <w:rFonts w:ascii="GHEA Grapalat" w:hAnsi="GHEA Grapalat" w:cs="Times Armenian"/>
          <w:i/>
        </w:rPr>
        <w:t xml:space="preserve"> </w:t>
      </w:r>
      <w:r w:rsidRPr="00CB0C48">
        <w:rPr>
          <w:rFonts w:ascii="GHEA Grapalat" w:hAnsi="GHEA Grapalat" w:cs="Sylfaen"/>
          <w:i/>
          <w:lang w:val="es-ES"/>
        </w:rPr>
        <w:t>լիցենզիանները</w:t>
      </w:r>
      <w:r w:rsidR="0018591C" w:rsidRPr="00CB0C48">
        <w:rPr>
          <w:rStyle w:val="af6"/>
          <w:rFonts w:ascii="GHEA Grapalat" w:hAnsi="GHEA Grapalat" w:cs="Sylfaen"/>
          <w:i/>
          <w:lang w:val="es-ES"/>
        </w:rPr>
        <w:footnoteReference w:id="1"/>
      </w:r>
      <w:r w:rsidRPr="00CB0C48">
        <w:rPr>
          <w:rFonts w:ascii="GHEA Grapalat" w:hAnsi="GHEA Grapalat" w:cs="Sylfaen"/>
          <w:i/>
        </w:rPr>
        <w:t>.</w:t>
      </w:r>
    </w:p>
    <w:p w:rsidR="00096865" w:rsidRPr="00CB0C48" w:rsidRDefault="00096865" w:rsidP="00096865">
      <w:pPr>
        <w:pStyle w:val="a3"/>
        <w:ind w:firstLine="567"/>
        <w:rPr>
          <w:rFonts w:ascii="GHEA Grapalat" w:hAnsi="GHEA Grapalat"/>
          <w:i w:val="0"/>
          <w:lang w:val="af-ZA"/>
        </w:rPr>
      </w:pPr>
    </w:p>
    <w:tbl>
      <w:tblPr>
        <w:tblW w:w="6804"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1"/>
        <w:gridCol w:w="5193"/>
      </w:tblGrid>
      <w:tr w:rsidR="00096865" w:rsidRPr="00672962">
        <w:tc>
          <w:tcPr>
            <w:tcW w:w="1611" w:type="dxa"/>
          </w:tcPr>
          <w:p w:rsidR="00096865" w:rsidRPr="00CB0C48" w:rsidRDefault="00096865" w:rsidP="00096865">
            <w:pPr>
              <w:tabs>
                <w:tab w:val="left" w:pos="1134"/>
              </w:tabs>
              <w:jc w:val="center"/>
              <w:rPr>
                <w:rFonts w:ascii="GHEA Grapalat" w:hAnsi="GHEA Grapalat"/>
                <w:b/>
                <w:i/>
                <w:sz w:val="14"/>
                <w:szCs w:val="14"/>
                <w:lang w:val="es-ES"/>
              </w:rPr>
            </w:pPr>
            <w:r w:rsidRPr="00CB0C48">
              <w:rPr>
                <w:rFonts w:ascii="GHEA Grapalat" w:hAnsi="GHEA Grapalat" w:cs="Sylfaen"/>
                <w:b/>
                <w:bCs/>
                <w:i/>
                <w:iCs/>
                <w:sz w:val="14"/>
                <w:szCs w:val="14"/>
                <w:lang w:val="es-ES"/>
              </w:rPr>
              <w:t>Չափաբաժինների</w:t>
            </w:r>
            <w:r w:rsidRPr="00CB0C48">
              <w:rPr>
                <w:rFonts w:ascii="GHEA Grapalat" w:hAnsi="GHEA Grapalat" w:cs="Times Armenian"/>
                <w:b/>
                <w:bCs/>
                <w:i/>
                <w:iCs/>
                <w:sz w:val="14"/>
                <w:szCs w:val="14"/>
                <w:lang w:val="es-ES"/>
              </w:rPr>
              <w:t xml:space="preserve"> </w:t>
            </w:r>
            <w:r w:rsidRPr="00CB0C48">
              <w:rPr>
                <w:rFonts w:ascii="GHEA Grapalat" w:hAnsi="GHEA Grapalat" w:cs="Sylfaen"/>
                <w:b/>
                <w:bCs/>
                <w:i/>
                <w:iCs/>
                <w:sz w:val="14"/>
                <w:szCs w:val="14"/>
                <w:lang w:val="es-ES"/>
              </w:rPr>
              <w:t>համարները</w:t>
            </w:r>
          </w:p>
        </w:tc>
        <w:tc>
          <w:tcPr>
            <w:tcW w:w="5193" w:type="dxa"/>
            <w:vAlign w:val="center"/>
          </w:tcPr>
          <w:p w:rsidR="00096865" w:rsidRPr="00CB0C48" w:rsidRDefault="00096865" w:rsidP="00096865">
            <w:pPr>
              <w:pStyle w:val="23"/>
              <w:ind w:firstLine="0"/>
              <w:jc w:val="center"/>
              <w:rPr>
                <w:rFonts w:ascii="GHEA Grapalat" w:hAnsi="GHEA Grapalat"/>
                <w:b/>
                <w:bCs/>
                <w:i/>
                <w:iCs/>
                <w:sz w:val="16"/>
                <w:szCs w:val="16"/>
                <w:lang w:val="es-ES"/>
              </w:rPr>
            </w:pPr>
            <w:r w:rsidRPr="00CB0C48">
              <w:rPr>
                <w:rFonts w:ascii="GHEA Grapalat" w:hAnsi="GHEA Grapalat" w:cs="Sylfaen"/>
                <w:b/>
                <w:i/>
                <w:sz w:val="16"/>
                <w:szCs w:val="16"/>
                <w:lang w:val="es-ES"/>
              </w:rPr>
              <w:t>Պահանջվող</w:t>
            </w:r>
            <w:r w:rsidRPr="00CB0C48">
              <w:rPr>
                <w:rFonts w:ascii="GHEA Grapalat" w:hAnsi="GHEA Grapalat" w:cs="Times Armenian"/>
                <w:b/>
                <w:i/>
                <w:sz w:val="16"/>
                <w:szCs w:val="16"/>
                <w:lang w:val="es-ES"/>
              </w:rPr>
              <w:t xml:space="preserve"> </w:t>
            </w:r>
            <w:r w:rsidRPr="00CB0C48">
              <w:rPr>
                <w:rFonts w:ascii="GHEA Grapalat" w:hAnsi="GHEA Grapalat" w:cs="Sylfaen"/>
                <w:b/>
                <w:i/>
                <w:sz w:val="16"/>
                <w:szCs w:val="16"/>
                <w:lang w:val="es-ES"/>
              </w:rPr>
              <w:t>լիցենզիայի</w:t>
            </w:r>
            <w:r w:rsidRPr="00CB0C48">
              <w:rPr>
                <w:rFonts w:ascii="GHEA Grapalat" w:hAnsi="GHEA Grapalat" w:cs="Times Armenian"/>
                <w:b/>
                <w:i/>
                <w:sz w:val="16"/>
                <w:szCs w:val="16"/>
                <w:lang w:val="es-ES"/>
              </w:rPr>
              <w:t>(</w:t>
            </w:r>
            <w:r w:rsidRPr="00CB0C48">
              <w:rPr>
                <w:rFonts w:ascii="GHEA Grapalat" w:hAnsi="GHEA Grapalat" w:cs="Sylfaen"/>
                <w:b/>
                <w:i/>
                <w:sz w:val="16"/>
                <w:szCs w:val="16"/>
                <w:lang w:val="es-ES"/>
              </w:rPr>
              <w:t>ների</w:t>
            </w:r>
            <w:r w:rsidRPr="00CB0C48">
              <w:rPr>
                <w:rFonts w:ascii="GHEA Grapalat" w:hAnsi="GHEA Grapalat" w:cs="Times Armenian"/>
                <w:b/>
                <w:i/>
                <w:sz w:val="16"/>
                <w:szCs w:val="16"/>
                <w:lang w:val="es-ES"/>
              </w:rPr>
              <w:t xml:space="preserve">) </w:t>
            </w:r>
            <w:r w:rsidRPr="00CB0C48">
              <w:rPr>
                <w:rFonts w:ascii="GHEA Grapalat" w:hAnsi="GHEA Grapalat" w:cs="Sylfaen"/>
                <w:b/>
                <w:i/>
                <w:sz w:val="16"/>
                <w:szCs w:val="16"/>
                <w:lang w:val="es-ES"/>
              </w:rPr>
              <w:t>տեսակը</w:t>
            </w:r>
            <w:r w:rsidRPr="00CB0C48">
              <w:rPr>
                <w:rFonts w:ascii="GHEA Grapalat" w:hAnsi="GHEA Grapalat" w:cs="Times Armenian"/>
                <w:b/>
                <w:i/>
                <w:sz w:val="16"/>
                <w:szCs w:val="16"/>
                <w:lang w:val="es-ES"/>
              </w:rPr>
              <w:t>(</w:t>
            </w:r>
            <w:r w:rsidRPr="00CB0C48">
              <w:rPr>
                <w:rFonts w:ascii="GHEA Grapalat" w:hAnsi="GHEA Grapalat" w:cs="Sylfaen"/>
                <w:b/>
                <w:i/>
                <w:sz w:val="16"/>
                <w:szCs w:val="16"/>
                <w:lang w:val="es-ES"/>
              </w:rPr>
              <w:t>ները</w:t>
            </w:r>
            <w:r w:rsidRPr="00CB0C48">
              <w:rPr>
                <w:rFonts w:ascii="GHEA Grapalat" w:hAnsi="GHEA Grapalat" w:cs="Times Armenian"/>
                <w:b/>
                <w:i/>
                <w:sz w:val="16"/>
                <w:szCs w:val="16"/>
                <w:lang w:val="es-ES"/>
              </w:rPr>
              <w:t>).</w:t>
            </w:r>
          </w:p>
        </w:tc>
      </w:tr>
      <w:tr w:rsidR="00096865" w:rsidRPr="00CB0C48">
        <w:tc>
          <w:tcPr>
            <w:tcW w:w="1611" w:type="dxa"/>
            <w:shd w:val="clear" w:color="auto" w:fill="999999"/>
          </w:tcPr>
          <w:p w:rsidR="00096865" w:rsidRPr="00CB0C48" w:rsidRDefault="00096865" w:rsidP="00096865">
            <w:pPr>
              <w:tabs>
                <w:tab w:val="left" w:pos="1134"/>
              </w:tabs>
              <w:jc w:val="center"/>
              <w:rPr>
                <w:rFonts w:ascii="GHEA Grapalat" w:hAnsi="GHEA Grapalat"/>
                <w:b/>
                <w:i/>
                <w:sz w:val="14"/>
                <w:lang w:val="es-ES"/>
              </w:rPr>
            </w:pPr>
            <w:r w:rsidRPr="00CB0C48">
              <w:rPr>
                <w:rFonts w:ascii="GHEA Grapalat" w:hAnsi="GHEA Grapalat"/>
                <w:b/>
                <w:i/>
                <w:sz w:val="14"/>
                <w:lang w:val="es-ES"/>
              </w:rPr>
              <w:t>1</w:t>
            </w:r>
          </w:p>
        </w:tc>
        <w:tc>
          <w:tcPr>
            <w:tcW w:w="5193" w:type="dxa"/>
            <w:shd w:val="clear" w:color="auto" w:fill="999999"/>
          </w:tcPr>
          <w:p w:rsidR="00096865" w:rsidRPr="00CB0C48" w:rsidRDefault="00096865" w:rsidP="00096865">
            <w:pPr>
              <w:tabs>
                <w:tab w:val="left" w:pos="1134"/>
              </w:tabs>
              <w:jc w:val="center"/>
              <w:rPr>
                <w:rFonts w:ascii="GHEA Grapalat" w:hAnsi="GHEA Grapalat"/>
                <w:b/>
                <w:i/>
                <w:sz w:val="14"/>
                <w:lang w:val="es-ES"/>
              </w:rPr>
            </w:pPr>
            <w:r w:rsidRPr="00CB0C48">
              <w:rPr>
                <w:rFonts w:ascii="GHEA Grapalat" w:hAnsi="GHEA Grapalat"/>
                <w:b/>
                <w:i/>
                <w:sz w:val="14"/>
                <w:lang w:val="es-ES"/>
              </w:rPr>
              <w:t>2</w:t>
            </w:r>
          </w:p>
        </w:tc>
      </w:tr>
      <w:tr w:rsidR="00096865" w:rsidRPr="00672962" w:rsidTr="000512AB">
        <w:trPr>
          <w:trHeight w:val="657"/>
        </w:trPr>
        <w:tc>
          <w:tcPr>
            <w:tcW w:w="1611" w:type="dxa"/>
            <w:vAlign w:val="center"/>
          </w:tcPr>
          <w:p w:rsidR="00096865" w:rsidRPr="00CB0C48" w:rsidRDefault="00096865" w:rsidP="00096865">
            <w:pPr>
              <w:jc w:val="center"/>
              <w:rPr>
                <w:rFonts w:ascii="GHEA Grapalat" w:hAnsi="GHEA Grapalat"/>
                <w:i/>
                <w:sz w:val="16"/>
                <w:lang w:val="es-ES"/>
              </w:rPr>
            </w:pPr>
            <w:r w:rsidRPr="00CB0C48">
              <w:rPr>
                <w:rFonts w:ascii="GHEA Grapalat" w:hAnsi="GHEA Grapalat"/>
                <w:i/>
                <w:sz w:val="16"/>
                <w:lang w:val="es-ES"/>
              </w:rPr>
              <w:t>1</w:t>
            </w:r>
          </w:p>
        </w:tc>
        <w:tc>
          <w:tcPr>
            <w:tcW w:w="5193" w:type="dxa"/>
            <w:vAlign w:val="center"/>
          </w:tcPr>
          <w:p w:rsidR="00096865" w:rsidRPr="001C2BD5" w:rsidRDefault="001C2BD5" w:rsidP="00096865">
            <w:pPr>
              <w:pStyle w:val="23"/>
              <w:ind w:firstLine="0"/>
              <w:jc w:val="left"/>
              <w:rPr>
                <w:rFonts w:ascii="GHEA Grapalat" w:hAnsi="GHEA Grapalat"/>
                <w:i/>
                <w:color w:val="FF0000"/>
                <w:u w:val="single"/>
                <w:vertAlign w:val="subscript"/>
                <w:lang w:val="es-ES"/>
              </w:rPr>
            </w:pPr>
            <w:r w:rsidRPr="001C2BD5">
              <w:rPr>
                <w:rFonts w:ascii="GHEA Grapalat" w:hAnsi="GHEA Grapalat" w:cs="Sylfaen"/>
                <w:i/>
                <w:color w:val="000000" w:themeColor="text1"/>
                <w:u w:val="single"/>
                <w:lang w:val="hy-AM"/>
              </w:rPr>
              <w:t>բնակելի,հասարակական և արտադրական,հիդրավլիկ</w:t>
            </w:r>
          </w:p>
        </w:tc>
      </w:tr>
    </w:tbl>
    <w:p w:rsidR="00845AA5" w:rsidRPr="00CB0C48" w:rsidRDefault="00845AA5" w:rsidP="00096865">
      <w:pPr>
        <w:ind w:firstLine="567"/>
        <w:rPr>
          <w:rFonts w:ascii="GHEA Grapalat" w:hAnsi="GHEA Grapalat" w:cs="Sylfaen"/>
          <w:i/>
          <w:sz w:val="20"/>
          <w:lang w:val="es-ES"/>
        </w:rPr>
      </w:pPr>
    </w:p>
    <w:p w:rsidR="0085236E" w:rsidRPr="000512AB" w:rsidRDefault="0085236E" w:rsidP="00FC24CD">
      <w:pPr>
        <w:ind w:firstLine="720"/>
        <w:jc w:val="both"/>
        <w:rPr>
          <w:rFonts w:ascii="GHEA Grapalat" w:hAnsi="GHEA Grapalat" w:cs="Sylfaen"/>
          <w:sz w:val="20"/>
          <w:szCs w:val="20"/>
          <w:lang w:val="es-ES"/>
        </w:rPr>
      </w:pPr>
      <w:r w:rsidRPr="00CB0C48">
        <w:rPr>
          <w:rFonts w:ascii="GHEA Grapalat" w:hAnsi="GHEA Grapalat" w:cs="Sylfaen"/>
          <w:sz w:val="20"/>
          <w:szCs w:val="20"/>
        </w:rPr>
        <w:t>Ընդ</w:t>
      </w:r>
      <w:r w:rsidRPr="000512AB">
        <w:rPr>
          <w:rFonts w:ascii="GHEA Grapalat" w:hAnsi="GHEA Grapalat" w:cs="Sylfaen"/>
          <w:sz w:val="20"/>
          <w:szCs w:val="20"/>
          <w:lang w:val="es-ES"/>
        </w:rPr>
        <w:t xml:space="preserve"> </w:t>
      </w:r>
      <w:r w:rsidRPr="00CB0C48">
        <w:rPr>
          <w:rFonts w:ascii="GHEA Grapalat" w:hAnsi="GHEA Grapalat" w:cs="Sylfaen"/>
          <w:sz w:val="20"/>
          <w:szCs w:val="20"/>
        </w:rPr>
        <w:t>որում</w:t>
      </w:r>
      <w:r w:rsidRPr="000512AB">
        <w:rPr>
          <w:rFonts w:ascii="GHEA Grapalat" w:hAnsi="GHEA Grapalat" w:cs="Sylfaen"/>
          <w:sz w:val="20"/>
          <w:szCs w:val="20"/>
          <w:lang w:val="es-ES"/>
        </w:rPr>
        <w:t xml:space="preserve"> </w:t>
      </w:r>
      <w:r w:rsidRPr="00CB0C48">
        <w:rPr>
          <w:rFonts w:ascii="GHEA Grapalat" w:hAnsi="GHEA Grapalat" w:cs="Sylfaen"/>
          <w:sz w:val="20"/>
          <w:szCs w:val="20"/>
        </w:rPr>
        <w:t>կանխավճարի</w:t>
      </w:r>
      <w:r w:rsidRPr="000512AB">
        <w:rPr>
          <w:rFonts w:ascii="GHEA Grapalat" w:hAnsi="GHEA Grapalat" w:cs="Sylfaen"/>
          <w:sz w:val="20"/>
          <w:szCs w:val="20"/>
          <w:lang w:val="es-ES"/>
        </w:rPr>
        <w:t xml:space="preserve"> </w:t>
      </w:r>
      <w:r w:rsidRPr="00CB0C48">
        <w:rPr>
          <w:rFonts w:ascii="GHEA Grapalat" w:hAnsi="GHEA Grapalat" w:cs="Sylfaen"/>
          <w:sz w:val="20"/>
          <w:szCs w:val="20"/>
        </w:rPr>
        <w:t>հատկացումը</w:t>
      </w:r>
      <w:r w:rsidRPr="000512AB">
        <w:rPr>
          <w:rFonts w:ascii="GHEA Grapalat" w:hAnsi="GHEA Grapalat" w:cs="Sylfaen"/>
          <w:sz w:val="20"/>
          <w:szCs w:val="20"/>
          <w:lang w:val="es-ES"/>
        </w:rPr>
        <w:t xml:space="preserve"> </w:t>
      </w:r>
      <w:r w:rsidR="00816505" w:rsidRPr="00CB0C48">
        <w:rPr>
          <w:rFonts w:ascii="GHEA Grapalat" w:hAnsi="GHEA Grapalat" w:cs="Sylfaen"/>
          <w:sz w:val="20"/>
          <w:szCs w:val="20"/>
        </w:rPr>
        <w:t>ընտրված</w:t>
      </w:r>
      <w:r w:rsidR="00816505" w:rsidRPr="000512AB">
        <w:rPr>
          <w:rFonts w:ascii="GHEA Grapalat" w:hAnsi="GHEA Grapalat" w:cs="Sylfaen"/>
          <w:sz w:val="20"/>
          <w:szCs w:val="20"/>
          <w:lang w:val="es-ES"/>
        </w:rPr>
        <w:t xml:space="preserve"> </w:t>
      </w:r>
      <w:r w:rsidR="00816505" w:rsidRPr="00CB0C48">
        <w:rPr>
          <w:rFonts w:ascii="GHEA Grapalat" w:hAnsi="GHEA Grapalat" w:cs="Sylfaen"/>
          <w:sz w:val="20"/>
          <w:szCs w:val="20"/>
        </w:rPr>
        <w:t>մասնակցին</w:t>
      </w:r>
      <w:r w:rsidR="00816505" w:rsidRPr="000512AB">
        <w:rPr>
          <w:rFonts w:ascii="GHEA Grapalat" w:hAnsi="GHEA Grapalat" w:cs="Sylfaen"/>
          <w:sz w:val="20"/>
          <w:szCs w:val="20"/>
          <w:lang w:val="es-ES"/>
        </w:rPr>
        <w:t xml:space="preserve"> </w:t>
      </w:r>
      <w:r w:rsidRPr="00CB0C48">
        <w:rPr>
          <w:rFonts w:ascii="GHEA Grapalat" w:hAnsi="GHEA Grapalat" w:cs="Sylfaen"/>
          <w:sz w:val="20"/>
          <w:szCs w:val="20"/>
        </w:rPr>
        <w:t>կ</w:t>
      </w:r>
      <w:r w:rsidR="00816505" w:rsidRPr="00CB0C48">
        <w:rPr>
          <w:rFonts w:ascii="GHEA Grapalat" w:hAnsi="GHEA Grapalat" w:cs="Sylfaen"/>
          <w:sz w:val="20"/>
          <w:szCs w:val="20"/>
        </w:rPr>
        <w:t>տրամադրվի</w:t>
      </w:r>
      <w:r w:rsidR="00816505" w:rsidRPr="000512AB">
        <w:rPr>
          <w:rFonts w:ascii="GHEA Grapalat" w:hAnsi="GHEA Grapalat" w:cs="Sylfaen"/>
          <w:sz w:val="20"/>
          <w:szCs w:val="20"/>
          <w:lang w:val="es-ES"/>
        </w:rPr>
        <w:t xml:space="preserve"> </w:t>
      </w:r>
      <w:r w:rsidRPr="00CB0C48">
        <w:rPr>
          <w:rFonts w:ascii="GHEA Grapalat" w:hAnsi="GHEA Grapalat" w:cs="Sylfaen"/>
          <w:sz w:val="20"/>
          <w:szCs w:val="20"/>
        </w:rPr>
        <w:t>սույն</w:t>
      </w:r>
      <w:r w:rsidRPr="000512AB">
        <w:rPr>
          <w:rFonts w:ascii="GHEA Grapalat" w:hAnsi="GHEA Grapalat" w:cs="Sylfaen"/>
          <w:sz w:val="20"/>
          <w:szCs w:val="20"/>
          <w:lang w:val="es-ES"/>
        </w:rPr>
        <w:t xml:space="preserve"> </w:t>
      </w:r>
      <w:r w:rsidRPr="00CB0C48">
        <w:rPr>
          <w:rFonts w:ascii="GHEA Grapalat" w:hAnsi="GHEA Grapalat" w:cs="Sylfaen"/>
          <w:sz w:val="20"/>
          <w:szCs w:val="20"/>
        </w:rPr>
        <w:t>հրավերի</w:t>
      </w:r>
      <w:r w:rsidRPr="000512AB">
        <w:rPr>
          <w:rFonts w:ascii="GHEA Grapalat" w:hAnsi="GHEA Grapalat" w:cs="Sylfaen"/>
          <w:sz w:val="20"/>
          <w:szCs w:val="20"/>
          <w:lang w:val="es-ES"/>
        </w:rPr>
        <w:t xml:space="preserve"> 1-</w:t>
      </w:r>
      <w:r w:rsidRPr="00CB0C48">
        <w:rPr>
          <w:rFonts w:ascii="GHEA Grapalat" w:hAnsi="GHEA Grapalat" w:cs="Sylfaen"/>
          <w:sz w:val="20"/>
          <w:szCs w:val="20"/>
        </w:rPr>
        <w:t>ին</w:t>
      </w:r>
      <w:r w:rsidRPr="000512AB">
        <w:rPr>
          <w:rFonts w:ascii="GHEA Grapalat" w:hAnsi="GHEA Grapalat" w:cs="Sylfaen"/>
          <w:sz w:val="20"/>
          <w:szCs w:val="20"/>
          <w:lang w:val="es-ES"/>
        </w:rPr>
        <w:t xml:space="preserve"> </w:t>
      </w:r>
      <w:r w:rsidRPr="00CB0C48">
        <w:rPr>
          <w:rFonts w:ascii="GHEA Grapalat" w:hAnsi="GHEA Grapalat" w:cs="Sylfaen"/>
          <w:sz w:val="20"/>
          <w:szCs w:val="20"/>
        </w:rPr>
        <w:t>մասի</w:t>
      </w:r>
      <w:r w:rsidRPr="000512AB">
        <w:rPr>
          <w:rFonts w:ascii="GHEA Grapalat" w:hAnsi="GHEA Grapalat" w:cs="Sylfaen"/>
          <w:sz w:val="20"/>
          <w:szCs w:val="20"/>
          <w:lang w:val="es-ES"/>
        </w:rPr>
        <w:t xml:space="preserve"> </w:t>
      </w:r>
      <w:r w:rsidR="000527CB" w:rsidRPr="000512AB">
        <w:rPr>
          <w:rFonts w:ascii="GHEA Grapalat" w:hAnsi="GHEA Grapalat" w:cs="Sylfaen"/>
          <w:sz w:val="20"/>
          <w:szCs w:val="20"/>
          <w:lang w:val="es-ES"/>
        </w:rPr>
        <w:t>9</w:t>
      </w:r>
      <w:r w:rsidR="00F61D7A" w:rsidRPr="000512AB">
        <w:rPr>
          <w:rFonts w:ascii="GHEA Grapalat" w:hAnsi="GHEA Grapalat" w:cs="Sylfaen"/>
          <w:sz w:val="20"/>
          <w:szCs w:val="20"/>
          <w:lang w:val="es-ES"/>
        </w:rPr>
        <w:t>.3</w:t>
      </w:r>
      <w:r w:rsidRPr="000512AB">
        <w:rPr>
          <w:rFonts w:ascii="GHEA Grapalat" w:hAnsi="GHEA Grapalat" w:cs="Sylfaen"/>
          <w:sz w:val="20"/>
          <w:szCs w:val="20"/>
          <w:lang w:val="es-ES"/>
        </w:rPr>
        <w:t xml:space="preserve"> </w:t>
      </w:r>
      <w:r w:rsidRPr="00CB0C48">
        <w:rPr>
          <w:rFonts w:ascii="GHEA Grapalat" w:hAnsi="GHEA Grapalat" w:cs="Sylfaen"/>
          <w:sz w:val="20"/>
          <w:szCs w:val="20"/>
        </w:rPr>
        <w:t>կետով</w:t>
      </w:r>
      <w:r w:rsidRPr="000512AB">
        <w:rPr>
          <w:rFonts w:ascii="GHEA Grapalat" w:hAnsi="GHEA Grapalat" w:cs="Sylfaen"/>
          <w:sz w:val="20"/>
          <w:szCs w:val="20"/>
          <w:lang w:val="es-ES"/>
        </w:rPr>
        <w:t xml:space="preserve"> </w:t>
      </w:r>
      <w:r w:rsidRPr="00CB0C48">
        <w:rPr>
          <w:rFonts w:ascii="GHEA Grapalat" w:hAnsi="GHEA Grapalat" w:cs="Sylfaen"/>
          <w:sz w:val="20"/>
          <w:szCs w:val="20"/>
        </w:rPr>
        <w:t>սահմանված</w:t>
      </w:r>
      <w:r w:rsidRPr="000512AB">
        <w:rPr>
          <w:rFonts w:ascii="GHEA Grapalat" w:hAnsi="GHEA Grapalat" w:cs="Sylfaen"/>
          <w:sz w:val="20"/>
          <w:szCs w:val="20"/>
          <w:lang w:val="es-ES"/>
        </w:rPr>
        <w:t xml:space="preserve"> </w:t>
      </w:r>
      <w:r w:rsidRPr="00CB0C48">
        <w:rPr>
          <w:rFonts w:ascii="GHEA Grapalat" w:hAnsi="GHEA Grapalat" w:cs="Sylfaen"/>
          <w:sz w:val="20"/>
          <w:szCs w:val="20"/>
        </w:rPr>
        <w:t>պայմաններով</w:t>
      </w:r>
      <w:r w:rsidR="00816505" w:rsidRPr="000512AB">
        <w:rPr>
          <w:rFonts w:ascii="GHEA Grapalat" w:hAnsi="GHEA Grapalat" w:cs="Sylfaen"/>
          <w:sz w:val="20"/>
          <w:szCs w:val="20"/>
          <w:lang w:val="es-ES"/>
        </w:rPr>
        <w:t xml:space="preserve">, </w:t>
      </w:r>
      <w:r w:rsidR="00816505" w:rsidRPr="00CB0C48">
        <w:rPr>
          <w:rFonts w:ascii="GHEA Grapalat" w:hAnsi="GHEA Grapalat" w:cs="Sylfaen"/>
          <w:sz w:val="20"/>
          <w:szCs w:val="20"/>
        </w:rPr>
        <w:t>իսկ</w:t>
      </w:r>
      <w:r w:rsidR="00816505" w:rsidRPr="000512AB">
        <w:rPr>
          <w:rFonts w:ascii="GHEA Grapalat" w:hAnsi="GHEA Grapalat" w:cs="Sylfaen"/>
          <w:sz w:val="20"/>
          <w:szCs w:val="20"/>
          <w:lang w:val="es-ES"/>
        </w:rPr>
        <w:t xml:space="preserve"> </w:t>
      </w:r>
      <w:r w:rsidR="00816505" w:rsidRPr="00CB0C48">
        <w:rPr>
          <w:rFonts w:ascii="GHEA Grapalat" w:hAnsi="GHEA Grapalat" w:cs="Sylfaen"/>
          <w:sz w:val="20"/>
          <w:szCs w:val="20"/>
        </w:rPr>
        <w:t>կանխավճարի</w:t>
      </w:r>
      <w:r w:rsidR="00816505" w:rsidRPr="000512AB">
        <w:rPr>
          <w:rFonts w:ascii="GHEA Grapalat" w:hAnsi="GHEA Grapalat" w:cs="Sylfaen"/>
          <w:sz w:val="20"/>
          <w:szCs w:val="20"/>
          <w:lang w:val="es-ES"/>
        </w:rPr>
        <w:t xml:space="preserve"> </w:t>
      </w:r>
      <w:r w:rsidR="00816505" w:rsidRPr="00CB0C48">
        <w:rPr>
          <w:rFonts w:ascii="GHEA Grapalat" w:hAnsi="GHEA Grapalat" w:cs="Sylfaen"/>
          <w:sz w:val="20"/>
          <w:szCs w:val="20"/>
        </w:rPr>
        <w:t>մարումը</w:t>
      </w:r>
      <w:r w:rsidR="00816505" w:rsidRPr="000512AB">
        <w:rPr>
          <w:rFonts w:ascii="GHEA Grapalat" w:hAnsi="GHEA Grapalat" w:cs="Sylfaen"/>
          <w:sz w:val="20"/>
          <w:szCs w:val="20"/>
          <w:lang w:val="es-ES"/>
        </w:rPr>
        <w:t xml:space="preserve"> </w:t>
      </w:r>
      <w:r w:rsidR="00816505" w:rsidRPr="00CB0C48">
        <w:rPr>
          <w:rFonts w:ascii="GHEA Grapalat" w:hAnsi="GHEA Grapalat" w:cs="Sylfaen"/>
          <w:sz w:val="20"/>
          <w:szCs w:val="20"/>
        </w:rPr>
        <w:t>կիրականացվի</w:t>
      </w:r>
      <w:r w:rsidR="00816505" w:rsidRPr="000512AB">
        <w:rPr>
          <w:rFonts w:ascii="GHEA Grapalat" w:hAnsi="GHEA Grapalat" w:cs="Sylfaen"/>
          <w:sz w:val="20"/>
          <w:szCs w:val="20"/>
          <w:lang w:val="es-ES"/>
        </w:rPr>
        <w:t xml:space="preserve"> </w:t>
      </w:r>
      <w:r w:rsidR="00816505" w:rsidRPr="00CB0C48">
        <w:rPr>
          <w:rFonts w:ascii="GHEA Grapalat" w:hAnsi="GHEA Grapalat" w:cs="Sylfaen"/>
          <w:sz w:val="20"/>
          <w:szCs w:val="20"/>
        </w:rPr>
        <w:t>կնքվելիք</w:t>
      </w:r>
      <w:r w:rsidR="00816505" w:rsidRPr="000512AB">
        <w:rPr>
          <w:rFonts w:ascii="GHEA Grapalat" w:hAnsi="GHEA Grapalat" w:cs="Sylfaen"/>
          <w:sz w:val="20"/>
          <w:szCs w:val="20"/>
          <w:lang w:val="es-ES"/>
        </w:rPr>
        <w:t xml:space="preserve"> </w:t>
      </w:r>
      <w:r w:rsidR="00816505" w:rsidRPr="00CB0C48">
        <w:rPr>
          <w:rFonts w:ascii="GHEA Grapalat" w:hAnsi="GHEA Grapalat" w:cs="Sylfaen"/>
          <w:sz w:val="20"/>
          <w:szCs w:val="20"/>
        </w:rPr>
        <w:t>պայմանագրով</w:t>
      </w:r>
      <w:r w:rsidR="00816505" w:rsidRPr="000512AB">
        <w:rPr>
          <w:rFonts w:ascii="GHEA Grapalat" w:hAnsi="GHEA Grapalat" w:cs="Sylfaen"/>
          <w:sz w:val="20"/>
          <w:szCs w:val="20"/>
          <w:lang w:val="es-ES"/>
        </w:rPr>
        <w:t xml:space="preserve"> </w:t>
      </w:r>
      <w:r w:rsidR="00816505" w:rsidRPr="00CB0C48">
        <w:rPr>
          <w:rFonts w:ascii="GHEA Grapalat" w:hAnsi="GHEA Grapalat" w:cs="Sylfaen"/>
          <w:sz w:val="20"/>
          <w:szCs w:val="20"/>
        </w:rPr>
        <w:t>սահմանված</w:t>
      </w:r>
      <w:r w:rsidR="00816505" w:rsidRPr="000512AB">
        <w:rPr>
          <w:rFonts w:ascii="GHEA Grapalat" w:hAnsi="GHEA Grapalat" w:cs="Sylfaen"/>
          <w:sz w:val="20"/>
          <w:szCs w:val="20"/>
          <w:lang w:val="es-ES"/>
        </w:rPr>
        <w:t xml:space="preserve"> </w:t>
      </w:r>
      <w:r w:rsidR="00816505" w:rsidRPr="00CB0C48">
        <w:rPr>
          <w:rFonts w:ascii="GHEA Grapalat" w:hAnsi="GHEA Grapalat" w:cs="Sylfaen"/>
          <w:sz w:val="20"/>
          <w:szCs w:val="20"/>
        </w:rPr>
        <w:t>կարգով</w:t>
      </w:r>
      <w:r w:rsidRPr="000512AB">
        <w:rPr>
          <w:rFonts w:ascii="GHEA Grapalat" w:hAnsi="GHEA Grapalat" w:cs="Sylfaen"/>
          <w:sz w:val="20"/>
          <w:szCs w:val="20"/>
          <w:lang w:val="es-ES"/>
        </w:rPr>
        <w:t xml:space="preserve">:  </w:t>
      </w:r>
    </w:p>
    <w:p w:rsidR="00096865" w:rsidRPr="00CB0C48" w:rsidRDefault="00096865" w:rsidP="00096865">
      <w:pPr>
        <w:ind w:firstLine="567"/>
        <w:rPr>
          <w:rFonts w:ascii="GHEA Grapalat" w:hAnsi="GHEA Grapalat" w:cs="Sylfaen"/>
          <w:i/>
          <w:sz w:val="20"/>
          <w:lang w:val="es-ES"/>
        </w:rPr>
      </w:pPr>
    </w:p>
    <w:p w:rsidR="00845AA5" w:rsidRPr="00CB0C48" w:rsidRDefault="00845AA5" w:rsidP="00096865">
      <w:pPr>
        <w:ind w:firstLine="567"/>
        <w:rPr>
          <w:rFonts w:ascii="GHEA Grapalat" w:hAnsi="GHEA Grapalat" w:cs="Sylfaen"/>
          <w:i/>
          <w:sz w:val="20"/>
          <w:lang w:val="es-ES"/>
        </w:rPr>
      </w:pPr>
    </w:p>
    <w:p w:rsidR="00096865" w:rsidRPr="00CB0C48" w:rsidRDefault="002B32D6" w:rsidP="00037DDE">
      <w:pPr>
        <w:jc w:val="center"/>
        <w:rPr>
          <w:rFonts w:ascii="GHEA Grapalat" w:hAnsi="GHEA Grapalat"/>
          <w:b/>
          <w:sz w:val="20"/>
          <w:lang w:val="es-ES"/>
        </w:rPr>
      </w:pPr>
      <w:r w:rsidRPr="00CB0C48">
        <w:rPr>
          <w:rFonts w:ascii="GHEA Grapalat" w:hAnsi="GHEA Grapalat"/>
          <w:b/>
          <w:sz w:val="20"/>
          <w:lang w:val="es-ES"/>
        </w:rPr>
        <w:t xml:space="preserve">2.  </w:t>
      </w:r>
      <w:r w:rsidRPr="00CB0C48">
        <w:rPr>
          <w:rFonts w:ascii="GHEA Grapalat" w:hAnsi="GHEA Grapalat" w:cs="Sylfaen"/>
          <w:b/>
          <w:sz w:val="20"/>
        </w:rPr>
        <w:t>ՄԱՍՆԱԿՑԻ</w:t>
      </w:r>
      <w:r w:rsidRPr="00CB0C48">
        <w:rPr>
          <w:rFonts w:ascii="GHEA Grapalat" w:hAnsi="GHEA Grapalat"/>
          <w:b/>
          <w:sz w:val="20"/>
          <w:lang w:val="es-ES"/>
        </w:rPr>
        <w:t xml:space="preserve"> </w:t>
      </w:r>
      <w:r w:rsidRPr="00CB0C48">
        <w:rPr>
          <w:rFonts w:ascii="GHEA Grapalat" w:hAnsi="GHEA Grapalat" w:cs="Sylfaen"/>
          <w:b/>
          <w:sz w:val="20"/>
        </w:rPr>
        <w:t>ՄԱՍՆԱԿՑՈՒԹՅԱՆ</w:t>
      </w:r>
      <w:r w:rsidRPr="00CB0C48">
        <w:rPr>
          <w:rFonts w:ascii="GHEA Grapalat" w:hAnsi="GHEA Grapalat"/>
          <w:b/>
          <w:sz w:val="20"/>
          <w:lang w:val="es-ES"/>
        </w:rPr>
        <w:t xml:space="preserve"> </w:t>
      </w:r>
      <w:r w:rsidRPr="00CB0C48">
        <w:rPr>
          <w:rFonts w:ascii="GHEA Grapalat" w:hAnsi="GHEA Grapalat" w:cs="Sylfaen"/>
          <w:b/>
          <w:sz w:val="20"/>
        </w:rPr>
        <w:t>ԻՐԱՎՈՒՆՔԻ</w:t>
      </w:r>
      <w:r w:rsidRPr="00CB0C48">
        <w:rPr>
          <w:rFonts w:ascii="GHEA Grapalat" w:hAnsi="GHEA Grapalat"/>
          <w:b/>
          <w:sz w:val="20"/>
          <w:lang w:val="es-ES"/>
        </w:rPr>
        <w:t xml:space="preserve"> </w:t>
      </w:r>
      <w:r w:rsidRPr="00CB0C48">
        <w:rPr>
          <w:rFonts w:ascii="GHEA Grapalat" w:hAnsi="GHEA Grapalat" w:cs="Sylfaen"/>
          <w:b/>
          <w:sz w:val="20"/>
        </w:rPr>
        <w:t>ՊԱՀԱՆՋՆԵՐԸ</w:t>
      </w:r>
      <w:r w:rsidRPr="00CB0C48">
        <w:rPr>
          <w:rFonts w:ascii="GHEA Grapalat" w:hAnsi="GHEA Grapalat"/>
          <w:b/>
          <w:sz w:val="20"/>
          <w:lang w:val="es-ES"/>
        </w:rPr>
        <w:t xml:space="preserve">, </w:t>
      </w:r>
      <w:r w:rsidRPr="00CB0C48">
        <w:rPr>
          <w:rFonts w:ascii="GHEA Grapalat" w:hAnsi="GHEA Grapalat" w:cs="Sylfaen"/>
          <w:b/>
          <w:sz w:val="20"/>
        </w:rPr>
        <w:t>ՈՐԱԿԱՎՈՐՄԱՆ</w:t>
      </w:r>
      <w:r w:rsidRPr="00CB0C48">
        <w:rPr>
          <w:rFonts w:ascii="GHEA Grapalat" w:hAnsi="GHEA Grapalat"/>
          <w:b/>
          <w:sz w:val="20"/>
          <w:lang w:val="es-ES"/>
        </w:rPr>
        <w:t xml:space="preserve"> </w:t>
      </w:r>
      <w:proofErr w:type="gramStart"/>
      <w:r w:rsidRPr="00CB0C48">
        <w:rPr>
          <w:rFonts w:ascii="GHEA Grapalat" w:hAnsi="GHEA Grapalat" w:cs="Sylfaen"/>
          <w:b/>
          <w:sz w:val="20"/>
        </w:rPr>
        <w:t>ՉԱՓԱՆԻՇՆԵՐԸ</w:t>
      </w:r>
      <w:r w:rsidRPr="00CB0C48">
        <w:rPr>
          <w:rFonts w:ascii="GHEA Grapalat" w:hAnsi="GHEA Grapalat"/>
          <w:b/>
          <w:sz w:val="20"/>
          <w:lang w:val="es-ES"/>
        </w:rPr>
        <w:t xml:space="preserve">  ԵՎ</w:t>
      </w:r>
      <w:proofErr w:type="gramEnd"/>
      <w:r w:rsidRPr="00CB0C48">
        <w:rPr>
          <w:rFonts w:ascii="GHEA Grapalat" w:hAnsi="GHEA Grapalat"/>
          <w:b/>
          <w:sz w:val="20"/>
          <w:lang w:val="es-ES"/>
        </w:rPr>
        <w:t xml:space="preserve"> </w:t>
      </w:r>
      <w:r w:rsidRPr="00CB0C48">
        <w:rPr>
          <w:rFonts w:ascii="GHEA Grapalat" w:hAnsi="GHEA Grapalat" w:cs="Sylfaen"/>
          <w:b/>
          <w:sz w:val="20"/>
        </w:rPr>
        <w:t>ԴՐԱՆՑ</w:t>
      </w:r>
      <w:r w:rsidRPr="00CB0C48">
        <w:rPr>
          <w:rFonts w:ascii="GHEA Grapalat" w:hAnsi="GHEA Grapalat"/>
          <w:b/>
          <w:sz w:val="20"/>
          <w:lang w:val="es-ES"/>
        </w:rPr>
        <w:t xml:space="preserve"> </w:t>
      </w:r>
      <w:r w:rsidRPr="00CB0C48">
        <w:rPr>
          <w:rFonts w:ascii="GHEA Grapalat" w:hAnsi="GHEA Grapalat" w:cs="Sylfaen"/>
          <w:b/>
          <w:sz w:val="20"/>
          <w:lang w:val="es-ES"/>
        </w:rPr>
        <w:t>Գ</w:t>
      </w:r>
      <w:r w:rsidRPr="00CB0C48">
        <w:rPr>
          <w:rFonts w:ascii="GHEA Grapalat" w:hAnsi="GHEA Grapalat" w:cs="Sylfaen"/>
          <w:b/>
          <w:sz w:val="20"/>
        </w:rPr>
        <w:t>ՆԱՀԱՏՄԱՆ</w:t>
      </w:r>
      <w:r w:rsidRPr="00CB0C48">
        <w:rPr>
          <w:rFonts w:ascii="GHEA Grapalat" w:hAnsi="GHEA Grapalat"/>
          <w:b/>
          <w:sz w:val="20"/>
          <w:lang w:val="es-ES"/>
        </w:rPr>
        <w:t xml:space="preserve"> </w:t>
      </w:r>
      <w:r w:rsidRPr="00CB0C48">
        <w:rPr>
          <w:rFonts w:ascii="GHEA Grapalat" w:hAnsi="GHEA Grapalat" w:cs="Sylfaen"/>
          <w:b/>
          <w:sz w:val="20"/>
        </w:rPr>
        <w:t>ԿԱՐ</w:t>
      </w:r>
      <w:r w:rsidRPr="00CB0C48">
        <w:rPr>
          <w:rFonts w:ascii="GHEA Grapalat" w:hAnsi="GHEA Grapalat" w:cs="Sylfaen"/>
          <w:b/>
          <w:sz w:val="20"/>
          <w:lang w:val="es-ES"/>
        </w:rPr>
        <w:t>Գ</w:t>
      </w:r>
      <w:r w:rsidRPr="00CB0C48">
        <w:rPr>
          <w:rFonts w:ascii="GHEA Grapalat" w:hAnsi="GHEA Grapalat" w:cs="Sylfaen"/>
          <w:b/>
          <w:sz w:val="20"/>
        </w:rPr>
        <w:t>Ը</w:t>
      </w:r>
      <w:r w:rsidRPr="00CB0C48">
        <w:rPr>
          <w:rFonts w:ascii="GHEA Grapalat" w:hAnsi="GHEA Grapalat"/>
          <w:b/>
          <w:sz w:val="20"/>
          <w:lang w:val="es-ES"/>
        </w:rPr>
        <w:t xml:space="preserve"> </w:t>
      </w:r>
    </w:p>
    <w:p w:rsidR="00096865" w:rsidRPr="00CB0C48" w:rsidRDefault="00096865" w:rsidP="00037DDE">
      <w:pPr>
        <w:ind w:firstLine="567"/>
        <w:jc w:val="both"/>
        <w:rPr>
          <w:rFonts w:ascii="GHEA Grapalat" w:hAnsi="GHEA Grapalat"/>
          <w:szCs w:val="22"/>
          <w:lang w:val="es-ES"/>
        </w:rPr>
      </w:pPr>
    </w:p>
    <w:p w:rsidR="00753E6E" w:rsidRPr="00CB0C48" w:rsidRDefault="00096865" w:rsidP="00753E6E">
      <w:pPr>
        <w:ind w:firstLine="567"/>
        <w:jc w:val="both"/>
        <w:rPr>
          <w:rFonts w:ascii="GHEA Grapalat" w:hAnsi="GHEA Grapalat" w:cs="Arial Armenian"/>
          <w:sz w:val="20"/>
          <w:lang w:val="es-ES"/>
        </w:rPr>
      </w:pPr>
      <w:r w:rsidRPr="00CB0C48">
        <w:rPr>
          <w:rFonts w:ascii="GHEA Grapalat" w:hAnsi="GHEA Grapalat" w:cs="Arial Armenian"/>
          <w:sz w:val="20"/>
          <w:lang w:val="es-ES"/>
        </w:rPr>
        <w:t xml:space="preserve">2.1 </w:t>
      </w:r>
      <w:r w:rsidR="00753E6E" w:rsidRPr="00CB0C48">
        <w:rPr>
          <w:rFonts w:ascii="GHEA Grapalat" w:hAnsi="GHEA Grapalat" w:cs="Sylfaen"/>
          <w:sz w:val="20"/>
          <w:lang w:val="ru-RU"/>
        </w:rPr>
        <w:t>Սույն</w:t>
      </w:r>
      <w:r w:rsidR="00753E6E" w:rsidRPr="00CB0C48">
        <w:rPr>
          <w:rFonts w:ascii="GHEA Grapalat" w:hAnsi="GHEA Grapalat" w:cs="Arial Armenian"/>
          <w:sz w:val="20"/>
          <w:lang w:val="es-ES"/>
        </w:rPr>
        <w:t xml:space="preserve"> </w:t>
      </w:r>
      <w:r w:rsidR="00EB487B" w:rsidRPr="00CB0C48">
        <w:rPr>
          <w:rFonts w:ascii="GHEA Grapalat" w:hAnsi="GHEA Grapalat" w:cs="Arial Armenian"/>
          <w:sz w:val="20"/>
          <w:lang w:val="es-ES"/>
        </w:rPr>
        <w:t xml:space="preserve"> </w:t>
      </w:r>
      <w:r w:rsidR="006F49AA" w:rsidRPr="00CB0C48">
        <w:rPr>
          <w:rFonts w:ascii="GHEA Grapalat" w:hAnsi="GHEA Grapalat" w:cs="Arial Armenian"/>
          <w:sz w:val="20"/>
          <w:lang w:val="es-ES"/>
        </w:rPr>
        <w:t xml:space="preserve">ընթացակարգին </w:t>
      </w:r>
      <w:r w:rsidR="00753E6E" w:rsidRPr="00CB0C48">
        <w:rPr>
          <w:rFonts w:ascii="GHEA Grapalat" w:hAnsi="GHEA Grapalat" w:cs="Sylfaen"/>
          <w:sz w:val="20"/>
          <w:lang w:val="ru-RU"/>
        </w:rPr>
        <w:t>մասնակցելու</w:t>
      </w:r>
      <w:r w:rsidR="00753E6E" w:rsidRPr="00CB0C48">
        <w:rPr>
          <w:rFonts w:ascii="GHEA Grapalat" w:hAnsi="GHEA Grapalat" w:cs="Arial Armenian"/>
          <w:sz w:val="20"/>
          <w:lang w:val="es-ES"/>
        </w:rPr>
        <w:t xml:space="preserve"> </w:t>
      </w:r>
      <w:r w:rsidR="00753E6E" w:rsidRPr="00CB0C48">
        <w:rPr>
          <w:rFonts w:ascii="GHEA Grapalat" w:hAnsi="GHEA Grapalat" w:cs="Sylfaen"/>
          <w:sz w:val="20"/>
          <w:lang w:val="ru-RU"/>
        </w:rPr>
        <w:t>իրավունք</w:t>
      </w:r>
      <w:r w:rsidR="00753E6E" w:rsidRPr="00CB0C48">
        <w:rPr>
          <w:rFonts w:ascii="GHEA Grapalat" w:hAnsi="GHEA Grapalat" w:cs="Arial Armenian"/>
          <w:sz w:val="20"/>
          <w:lang w:val="es-ES"/>
        </w:rPr>
        <w:t xml:space="preserve"> </w:t>
      </w:r>
      <w:r w:rsidR="00753E6E" w:rsidRPr="00CB0C48">
        <w:rPr>
          <w:rFonts w:ascii="GHEA Grapalat" w:hAnsi="GHEA Grapalat" w:cs="Sylfaen"/>
          <w:sz w:val="20"/>
          <w:lang w:val="ru-RU"/>
        </w:rPr>
        <w:t>չունեն</w:t>
      </w:r>
      <w:r w:rsidR="00753E6E" w:rsidRPr="00CB0C48">
        <w:rPr>
          <w:rFonts w:ascii="GHEA Grapalat" w:hAnsi="GHEA Grapalat" w:cs="Arial Armenian"/>
          <w:sz w:val="20"/>
          <w:lang w:val="es-ES"/>
        </w:rPr>
        <w:t xml:space="preserve"> </w:t>
      </w:r>
      <w:r w:rsidR="00753E6E" w:rsidRPr="00CB0C48">
        <w:rPr>
          <w:rFonts w:ascii="GHEA Grapalat" w:hAnsi="GHEA Grapalat" w:cs="Sylfaen"/>
          <w:sz w:val="20"/>
          <w:lang w:val="ru-RU"/>
        </w:rPr>
        <w:t>անձինք</w:t>
      </w:r>
      <w:r w:rsidR="00753E6E" w:rsidRPr="00CB0C48">
        <w:rPr>
          <w:rFonts w:ascii="GHEA Grapalat" w:hAnsi="GHEA Grapalat" w:cs="Sylfaen"/>
          <w:sz w:val="20"/>
          <w:lang w:val="es-ES"/>
        </w:rPr>
        <w:t>.</w:t>
      </w:r>
    </w:p>
    <w:p w:rsidR="00753E6E" w:rsidRPr="00CB0C48" w:rsidRDefault="00753E6E" w:rsidP="00753E6E">
      <w:pPr>
        <w:ind w:firstLine="720"/>
        <w:jc w:val="both"/>
        <w:rPr>
          <w:rFonts w:ascii="GHEA Grapalat" w:hAnsi="GHEA Grapalat"/>
          <w:sz w:val="20"/>
          <w:szCs w:val="20"/>
          <w:lang w:val="es-ES"/>
        </w:rPr>
      </w:pPr>
      <w:r w:rsidRPr="00CB0C48">
        <w:rPr>
          <w:rFonts w:ascii="GHEA Grapalat" w:hAnsi="GHEA Grapalat"/>
          <w:sz w:val="20"/>
          <w:szCs w:val="20"/>
          <w:lang w:val="es-ES"/>
        </w:rPr>
        <w:t xml:space="preserve">1) </w:t>
      </w:r>
      <w:r w:rsidRPr="00CB0C48">
        <w:rPr>
          <w:rFonts w:ascii="GHEA Grapalat" w:hAnsi="GHEA Grapalat" w:cs="Sylfaen"/>
          <w:sz w:val="20"/>
          <w:szCs w:val="20"/>
        </w:rPr>
        <w:t>որոնք</w:t>
      </w:r>
      <w:r w:rsidRPr="00CB0C48">
        <w:rPr>
          <w:rFonts w:ascii="GHEA Grapalat" w:hAnsi="GHEA Grapalat" w:cs="Sylfaen"/>
          <w:sz w:val="20"/>
          <w:szCs w:val="20"/>
          <w:lang w:val="es-ES"/>
        </w:rPr>
        <w:t xml:space="preserve"> </w:t>
      </w:r>
      <w:r w:rsidRPr="00CB0C48">
        <w:rPr>
          <w:rFonts w:ascii="GHEA Grapalat" w:hAnsi="GHEA Grapalat" w:cs="Sylfaen"/>
          <w:sz w:val="20"/>
          <w:szCs w:val="20"/>
        </w:rPr>
        <w:t>հայտը</w:t>
      </w:r>
      <w:r w:rsidRPr="00CB0C48">
        <w:rPr>
          <w:rFonts w:ascii="GHEA Grapalat" w:hAnsi="GHEA Grapalat" w:cs="Sylfaen"/>
          <w:sz w:val="20"/>
          <w:szCs w:val="20"/>
          <w:lang w:val="es-ES"/>
        </w:rPr>
        <w:t xml:space="preserve"> </w:t>
      </w:r>
      <w:r w:rsidRPr="00CB0C48">
        <w:rPr>
          <w:rFonts w:ascii="GHEA Grapalat" w:hAnsi="GHEA Grapalat" w:cs="Sylfaen"/>
          <w:sz w:val="20"/>
          <w:szCs w:val="20"/>
        </w:rPr>
        <w:t>ներկայացնելու</w:t>
      </w:r>
      <w:r w:rsidRPr="00CB0C48">
        <w:rPr>
          <w:rFonts w:ascii="GHEA Grapalat" w:hAnsi="GHEA Grapalat" w:cs="Sylfaen"/>
          <w:sz w:val="20"/>
          <w:szCs w:val="20"/>
          <w:lang w:val="es-ES"/>
        </w:rPr>
        <w:t xml:space="preserve"> </w:t>
      </w:r>
      <w:r w:rsidRPr="00CB0C48">
        <w:rPr>
          <w:rFonts w:ascii="GHEA Grapalat" w:hAnsi="GHEA Grapalat" w:cs="Sylfaen"/>
          <w:sz w:val="20"/>
          <w:szCs w:val="20"/>
        </w:rPr>
        <w:t>օրվա</w:t>
      </w:r>
      <w:r w:rsidRPr="00CB0C48">
        <w:rPr>
          <w:rFonts w:ascii="GHEA Grapalat" w:hAnsi="GHEA Grapalat" w:cs="Sylfaen"/>
          <w:sz w:val="20"/>
          <w:szCs w:val="20"/>
          <w:lang w:val="es-ES"/>
        </w:rPr>
        <w:t xml:space="preserve"> </w:t>
      </w:r>
      <w:r w:rsidRPr="00CB0C48">
        <w:rPr>
          <w:rFonts w:ascii="GHEA Grapalat" w:hAnsi="GHEA Grapalat" w:cs="Sylfaen"/>
          <w:sz w:val="20"/>
          <w:szCs w:val="20"/>
        </w:rPr>
        <w:t>դրությամբ</w:t>
      </w:r>
      <w:r w:rsidRPr="00CB0C48">
        <w:rPr>
          <w:rFonts w:ascii="GHEA Grapalat" w:hAnsi="GHEA Grapalat" w:cs="Sylfaen"/>
          <w:sz w:val="20"/>
          <w:szCs w:val="20"/>
          <w:lang w:val="es-ES"/>
        </w:rPr>
        <w:t xml:space="preserve"> </w:t>
      </w:r>
      <w:r w:rsidRPr="00CB0C48">
        <w:rPr>
          <w:rFonts w:ascii="GHEA Grapalat" w:hAnsi="GHEA Grapalat" w:cs="Sylfaen"/>
          <w:sz w:val="20"/>
          <w:szCs w:val="20"/>
        </w:rPr>
        <w:t>դատական</w:t>
      </w:r>
      <w:r w:rsidRPr="00CB0C48">
        <w:rPr>
          <w:rFonts w:ascii="GHEA Grapalat" w:hAnsi="GHEA Grapalat"/>
          <w:sz w:val="20"/>
          <w:szCs w:val="20"/>
          <w:lang w:val="es-ES"/>
        </w:rPr>
        <w:t xml:space="preserve"> </w:t>
      </w:r>
      <w:r w:rsidRPr="00CB0C48">
        <w:rPr>
          <w:rFonts w:ascii="GHEA Grapalat" w:hAnsi="GHEA Grapalat" w:cs="Sylfaen"/>
          <w:sz w:val="20"/>
          <w:szCs w:val="20"/>
        </w:rPr>
        <w:t>կարգով</w:t>
      </w:r>
      <w:r w:rsidRPr="00CB0C48">
        <w:rPr>
          <w:rFonts w:ascii="GHEA Grapalat" w:hAnsi="GHEA Grapalat"/>
          <w:sz w:val="20"/>
          <w:szCs w:val="20"/>
          <w:lang w:val="es-ES"/>
        </w:rPr>
        <w:t xml:space="preserve"> </w:t>
      </w:r>
      <w:r w:rsidRPr="00CB0C48">
        <w:rPr>
          <w:rFonts w:ascii="GHEA Grapalat" w:hAnsi="GHEA Grapalat" w:cs="Sylfaen"/>
          <w:sz w:val="20"/>
          <w:szCs w:val="20"/>
        </w:rPr>
        <w:t>ճանաչվել</w:t>
      </w:r>
      <w:r w:rsidRPr="00CB0C48">
        <w:rPr>
          <w:rFonts w:ascii="GHEA Grapalat" w:hAnsi="GHEA Grapalat"/>
          <w:sz w:val="20"/>
          <w:szCs w:val="20"/>
          <w:lang w:val="es-ES"/>
        </w:rPr>
        <w:t xml:space="preserve"> </w:t>
      </w:r>
      <w:r w:rsidRPr="00CB0C48">
        <w:rPr>
          <w:rFonts w:ascii="GHEA Grapalat" w:hAnsi="GHEA Grapalat" w:cs="Sylfaen"/>
          <w:sz w:val="20"/>
          <w:szCs w:val="20"/>
        </w:rPr>
        <w:t>են</w:t>
      </w:r>
      <w:r w:rsidRPr="00CB0C48">
        <w:rPr>
          <w:rFonts w:ascii="GHEA Grapalat" w:hAnsi="GHEA Grapalat"/>
          <w:sz w:val="20"/>
          <w:szCs w:val="20"/>
          <w:lang w:val="es-ES"/>
        </w:rPr>
        <w:t xml:space="preserve"> </w:t>
      </w:r>
      <w:r w:rsidRPr="00CB0C48">
        <w:rPr>
          <w:rFonts w:ascii="GHEA Grapalat" w:hAnsi="GHEA Grapalat" w:cs="Sylfaen"/>
          <w:sz w:val="20"/>
          <w:szCs w:val="20"/>
        </w:rPr>
        <w:t>սնանկ</w:t>
      </w:r>
      <w:r w:rsidRPr="00CB0C48">
        <w:rPr>
          <w:rFonts w:ascii="GHEA Grapalat" w:hAnsi="GHEA Grapalat"/>
          <w:sz w:val="20"/>
          <w:szCs w:val="20"/>
          <w:lang w:val="es-ES"/>
        </w:rPr>
        <w:t xml:space="preserve">. </w:t>
      </w:r>
    </w:p>
    <w:p w:rsidR="00753E6E" w:rsidRPr="00CB0C48" w:rsidRDefault="00753E6E" w:rsidP="00753E6E">
      <w:pPr>
        <w:ind w:firstLine="720"/>
        <w:jc w:val="both"/>
        <w:rPr>
          <w:rFonts w:ascii="GHEA Grapalat" w:hAnsi="GHEA Grapalat"/>
          <w:sz w:val="20"/>
          <w:szCs w:val="20"/>
          <w:lang w:val="es-ES"/>
        </w:rPr>
      </w:pPr>
      <w:r w:rsidRPr="00CB0C48">
        <w:rPr>
          <w:rFonts w:ascii="GHEA Grapalat" w:hAnsi="GHEA Grapalat"/>
          <w:sz w:val="20"/>
          <w:szCs w:val="20"/>
          <w:lang w:val="es-ES"/>
        </w:rPr>
        <w:t xml:space="preserve">2) </w:t>
      </w:r>
      <w:r w:rsidRPr="00CB0C48">
        <w:rPr>
          <w:rFonts w:ascii="GHEA Grapalat" w:hAnsi="GHEA Grapalat" w:cs="Sylfaen"/>
          <w:sz w:val="20"/>
          <w:szCs w:val="20"/>
        </w:rPr>
        <w:t>որոնք</w:t>
      </w:r>
      <w:r w:rsidRPr="00CB0C48">
        <w:rPr>
          <w:rFonts w:ascii="GHEA Grapalat" w:hAnsi="GHEA Grapalat" w:cs="Sylfaen"/>
          <w:sz w:val="20"/>
          <w:szCs w:val="20"/>
          <w:lang w:val="es-ES"/>
        </w:rPr>
        <w:t xml:space="preserve"> </w:t>
      </w:r>
      <w:r w:rsidRPr="00CB0C48">
        <w:rPr>
          <w:rFonts w:ascii="GHEA Grapalat" w:hAnsi="GHEA Grapalat" w:cs="Sylfaen"/>
          <w:sz w:val="20"/>
          <w:szCs w:val="20"/>
        </w:rPr>
        <w:t>հայտը</w:t>
      </w:r>
      <w:r w:rsidRPr="00CB0C48">
        <w:rPr>
          <w:rFonts w:ascii="GHEA Grapalat" w:hAnsi="GHEA Grapalat" w:cs="Sylfaen"/>
          <w:sz w:val="20"/>
          <w:szCs w:val="20"/>
          <w:lang w:val="es-ES"/>
        </w:rPr>
        <w:t xml:space="preserve"> </w:t>
      </w:r>
      <w:r w:rsidRPr="00CB0C48">
        <w:rPr>
          <w:rFonts w:ascii="GHEA Grapalat" w:hAnsi="GHEA Grapalat" w:cs="Sylfaen"/>
          <w:sz w:val="20"/>
          <w:szCs w:val="20"/>
        </w:rPr>
        <w:t>ներկայացնելու</w:t>
      </w:r>
      <w:r w:rsidRPr="00CB0C48">
        <w:rPr>
          <w:rFonts w:ascii="GHEA Grapalat" w:hAnsi="GHEA Grapalat" w:cs="Sylfaen"/>
          <w:sz w:val="20"/>
          <w:szCs w:val="20"/>
          <w:lang w:val="es-ES"/>
        </w:rPr>
        <w:t xml:space="preserve"> </w:t>
      </w:r>
      <w:r w:rsidRPr="00CB0C48">
        <w:rPr>
          <w:rFonts w:ascii="GHEA Grapalat" w:hAnsi="GHEA Grapalat" w:cs="Sylfaen"/>
          <w:sz w:val="20"/>
          <w:szCs w:val="20"/>
        </w:rPr>
        <w:t>օրվա</w:t>
      </w:r>
      <w:r w:rsidRPr="00CB0C48">
        <w:rPr>
          <w:rFonts w:ascii="GHEA Grapalat" w:hAnsi="GHEA Grapalat" w:cs="Sylfaen"/>
          <w:sz w:val="20"/>
          <w:szCs w:val="20"/>
          <w:lang w:val="es-ES"/>
        </w:rPr>
        <w:t xml:space="preserve"> </w:t>
      </w:r>
      <w:r w:rsidRPr="00CB0C48">
        <w:rPr>
          <w:rFonts w:ascii="GHEA Grapalat" w:hAnsi="GHEA Grapalat" w:cs="Sylfaen"/>
          <w:sz w:val="20"/>
          <w:szCs w:val="20"/>
        </w:rPr>
        <w:t>դրությամբ</w:t>
      </w:r>
      <w:r w:rsidRPr="00CB0C48">
        <w:rPr>
          <w:rFonts w:ascii="GHEA Grapalat" w:hAnsi="GHEA Grapalat" w:cs="Sylfaen"/>
          <w:sz w:val="20"/>
          <w:szCs w:val="20"/>
          <w:lang w:val="es-ES"/>
        </w:rPr>
        <w:t xml:space="preserve"> </w:t>
      </w:r>
      <w:r w:rsidRPr="00CB0C48">
        <w:rPr>
          <w:rFonts w:ascii="GHEA Grapalat" w:hAnsi="GHEA Grapalat"/>
          <w:sz w:val="20"/>
          <w:szCs w:val="20"/>
        </w:rPr>
        <w:t>հարկային</w:t>
      </w:r>
      <w:r w:rsidRPr="00CB0C48">
        <w:rPr>
          <w:rFonts w:ascii="GHEA Grapalat" w:hAnsi="GHEA Grapalat"/>
          <w:sz w:val="20"/>
          <w:szCs w:val="20"/>
          <w:lang w:val="es-ES"/>
        </w:rPr>
        <w:t xml:space="preserve"> </w:t>
      </w:r>
      <w:r w:rsidRPr="00CB0C48">
        <w:rPr>
          <w:rFonts w:ascii="GHEA Grapalat" w:hAnsi="GHEA Grapalat"/>
          <w:sz w:val="20"/>
          <w:szCs w:val="20"/>
        </w:rPr>
        <w:t>մարմնի</w:t>
      </w:r>
      <w:r w:rsidRPr="00CB0C48">
        <w:rPr>
          <w:rFonts w:ascii="GHEA Grapalat" w:hAnsi="GHEA Grapalat"/>
          <w:sz w:val="20"/>
          <w:szCs w:val="20"/>
          <w:lang w:val="es-ES"/>
        </w:rPr>
        <w:t xml:space="preserve"> </w:t>
      </w:r>
      <w:r w:rsidRPr="00CB0C48">
        <w:rPr>
          <w:rFonts w:ascii="GHEA Grapalat" w:hAnsi="GHEA Grapalat"/>
          <w:sz w:val="20"/>
          <w:szCs w:val="20"/>
        </w:rPr>
        <w:t>կողմից</w:t>
      </w:r>
      <w:r w:rsidRPr="00CB0C48">
        <w:rPr>
          <w:rFonts w:ascii="GHEA Grapalat" w:hAnsi="GHEA Grapalat"/>
          <w:sz w:val="20"/>
          <w:szCs w:val="20"/>
          <w:lang w:val="es-ES"/>
        </w:rPr>
        <w:t xml:space="preserve"> </w:t>
      </w:r>
      <w:r w:rsidRPr="00CB0C48">
        <w:rPr>
          <w:rFonts w:ascii="GHEA Grapalat" w:hAnsi="GHEA Grapalat"/>
          <w:sz w:val="20"/>
          <w:szCs w:val="20"/>
        </w:rPr>
        <w:t>վերահսկվող</w:t>
      </w:r>
      <w:r w:rsidRPr="00CB0C48">
        <w:rPr>
          <w:rFonts w:ascii="GHEA Grapalat" w:hAnsi="GHEA Grapalat"/>
          <w:sz w:val="20"/>
          <w:szCs w:val="20"/>
          <w:lang w:val="es-ES"/>
        </w:rPr>
        <w:t xml:space="preserve"> </w:t>
      </w:r>
      <w:r w:rsidRPr="00CB0C48">
        <w:rPr>
          <w:rFonts w:ascii="GHEA Grapalat" w:hAnsi="GHEA Grapalat"/>
          <w:sz w:val="20"/>
          <w:szCs w:val="20"/>
        </w:rPr>
        <w:t>եկամուտների</w:t>
      </w:r>
      <w:r w:rsidRPr="00CB0C48">
        <w:rPr>
          <w:rFonts w:ascii="GHEA Grapalat" w:hAnsi="GHEA Grapalat"/>
          <w:sz w:val="20"/>
          <w:szCs w:val="20"/>
          <w:lang w:val="es-ES"/>
        </w:rPr>
        <w:t xml:space="preserve"> </w:t>
      </w:r>
      <w:r w:rsidRPr="00CB0C48">
        <w:rPr>
          <w:rFonts w:ascii="GHEA Grapalat" w:hAnsi="GHEA Grapalat"/>
          <w:sz w:val="20"/>
          <w:szCs w:val="20"/>
        </w:rPr>
        <w:t>գծով</w:t>
      </w:r>
      <w:r w:rsidRPr="00CB0C48">
        <w:rPr>
          <w:rFonts w:ascii="GHEA Grapalat" w:hAnsi="GHEA Grapalat"/>
          <w:sz w:val="20"/>
          <w:szCs w:val="20"/>
          <w:lang w:val="es-ES"/>
        </w:rPr>
        <w:t xml:space="preserve"> </w:t>
      </w:r>
      <w:r w:rsidRPr="00CB0C48">
        <w:rPr>
          <w:rFonts w:ascii="GHEA Grapalat" w:hAnsi="GHEA Grapalat" w:cs="Sylfaen"/>
          <w:sz w:val="20"/>
          <w:szCs w:val="20"/>
        </w:rPr>
        <w:t>ունեն</w:t>
      </w:r>
      <w:r w:rsidRPr="00CB0C48">
        <w:rPr>
          <w:rFonts w:ascii="GHEA Grapalat" w:hAnsi="GHEA Grapalat"/>
          <w:sz w:val="20"/>
          <w:szCs w:val="20"/>
          <w:lang w:val="es-ES"/>
        </w:rPr>
        <w:t xml:space="preserve"> </w:t>
      </w:r>
      <w:r w:rsidRPr="00CB0C48">
        <w:rPr>
          <w:rFonts w:ascii="GHEA Grapalat" w:hAnsi="GHEA Grapalat" w:cs="Sylfaen"/>
          <w:sz w:val="20"/>
          <w:szCs w:val="20"/>
        </w:rPr>
        <w:t>իրենց</w:t>
      </w:r>
      <w:r w:rsidRPr="00CB0C48">
        <w:rPr>
          <w:rFonts w:ascii="GHEA Grapalat" w:hAnsi="GHEA Grapalat" w:cs="Sylfaen"/>
          <w:sz w:val="20"/>
          <w:szCs w:val="20"/>
          <w:lang w:val="es-ES"/>
        </w:rPr>
        <w:t xml:space="preserve"> </w:t>
      </w:r>
      <w:r w:rsidRPr="00CB0C48">
        <w:rPr>
          <w:rFonts w:ascii="GHEA Grapalat" w:hAnsi="GHEA Grapalat" w:cs="Sylfaen"/>
          <w:sz w:val="20"/>
          <w:szCs w:val="20"/>
        </w:rPr>
        <w:t>ներկայացրած</w:t>
      </w:r>
      <w:r w:rsidRPr="00CB0C48">
        <w:rPr>
          <w:rFonts w:ascii="GHEA Grapalat" w:hAnsi="GHEA Grapalat" w:cs="Sylfaen"/>
          <w:sz w:val="20"/>
          <w:szCs w:val="20"/>
          <w:lang w:val="es-ES"/>
        </w:rPr>
        <w:t xml:space="preserve"> </w:t>
      </w:r>
      <w:r w:rsidRPr="00CB0C48">
        <w:rPr>
          <w:rFonts w:ascii="GHEA Grapalat" w:hAnsi="GHEA Grapalat" w:cs="Sylfaen"/>
          <w:sz w:val="20"/>
          <w:szCs w:val="20"/>
        </w:rPr>
        <w:t>գնային</w:t>
      </w:r>
      <w:r w:rsidRPr="00CB0C48">
        <w:rPr>
          <w:rFonts w:ascii="GHEA Grapalat" w:hAnsi="GHEA Grapalat" w:cs="Sylfaen"/>
          <w:sz w:val="20"/>
          <w:szCs w:val="20"/>
          <w:lang w:val="es-ES"/>
        </w:rPr>
        <w:t xml:space="preserve"> </w:t>
      </w:r>
      <w:r w:rsidRPr="00CB0C48">
        <w:rPr>
          <w:rFonts w:ascii="GHEA Grapalat" w:hAnsi="GHEA Grapalat" w:cs="Sylfaen"/>
          <w:sz w:val="20"/>
          <w:szCs w:val="20"/>
        </w:rPr>
        <w:t>առաջարկի</w:t>
      </w:r>
      <w:r w:rsidRPr="00CB0C48">
        <w:rPr>
          <w:rFonts w:ascii="GHEA Grapalat" w:hAnsi="GHEA Grapalat" w:cs="Sylfaen"/>
          <w:sz w:val="20"/>
          <w:szCs w:val="20"/>
          <w:lang w:val="es-ES"/>
        </w:rPr>
        <w:t xml:space="preserve"> </w:t>
      </w:r>
      <w:r w:rsidRPr="00CB0C48">
        <w:rPr>
          <w:rFonts w:ascii="GHEA Grapalat" w:hAnsi="GHEA Grapalat" w:cs="Sylfaen"/>
          <w:sz w:val="20"/>
          <w:szCs w:val="20"/>
        </w:rPr>
        <w:t>մինչև</w:t>
      </w:r>
      <w:r w:rsidRPr="00CB0C48">
        <w:rPr>
          <w:rFonts w:ascii="GHEA Grapalat" w:hAnsi="GHEA Grapalat" w:cs="Sylfaen"/>
          <w:sz w:val="20"/>
          <w:szCs w:val="20"/>
          <w:lang w:val="es-ES"/>
        </w:rPr>
        <w:t xml:space="preserve"> </w:t>
      </w:r>
      <w:r w:rsidRPr="00CB0C48">
        <w:rPr>
          <w:rFonts w:ascii="GHEA Grapalat" w:hAnsi="GHEA Grapalat" w:cs="Sylfaen"/>
          <w:sz w:val="20"/>
          <w:szCs w:val="20"/>
        </w:rPr>
        <w:t>մեկ</w:t>
      </w:r>
      <w:r w:rsidRPr="00CB0C48">
        <w:rPr>
          <w:rFonts w:ascii="GHEA Grapalat" w:hAnsi="GHEA Grapalat" w:cs="Sylfaen"/>
          <w:sz w:val="20"/>
          <w:szCs w:val="20"/>
          <w:lang w:val="es-ES"/>
        </w:rPr>
        <w:t xml:space="preserve"> </w:t>
      </w:r>
      <w:r w:rsidRPr="00CB0C48">
        <w:rPr>
          <w:rFonts w:ascii="GHEA Grapalat" w:hAnsi="GHEA Grapalat" w:cs="Sylfaen"/>
          <w:sz w:val="20"/>
          <w:szCs w:val="20"/>
        </w:rPr>
        <w:t>տոկոսը</w:t>
      </w:r>
      <w:r w:rsidRPr="00CB0C48">
        <w:rPr>
          <w:rFonts w:ascii="GHEA Grapalat" w:hAnsi="GHEA Grapalat" w:cs="Sylfaen"/>
          <w:sz w:val="20"/>
          <w:szCs w:val="20"/>
          <w:lang w:val="es-ES"/>
        </w:rPr>
        <w:t xml:space="preserve">, </w:t>
      </w:r>
      <w:r w:rsidRPr="00CB0C48">
        <w:rPr>
          <w:rFonts w:ascii="GHEA Grapalat" w:hAnsi="GHEA Grapalat" w:cs="Sylfaen"/>
          <w:sz w:val="20"/>
          <w:szCs w:val="20"/>
        </w:rPr>
        <w:t>բայց</w:t>
      </w:r>
      <w:r w:rsidRPr="00CB0C48">
        <w:rPr>
          <w:rFonts w:ascii="GHEA Grapalat" w:hAnsi="GHEA Grapalat" w:cs="Sylfaen"/>
          <w:sz w:val="20"/>
          <w:szCs w:val="20"/>
          <w:lang w:val="es-ES"/>
        </w:rPr>
        <w:t xml:space="preserve"> </w:t>
      </w:r>
      <w:r w:rsidRPr="00CB0C48">
        <w:rPr>
          <w:rFonts w:ascii="GHEA Grapalat" w:hAnsi="GHEA Grapalat" w:cs="Sylfaen"/>
          <w:sz w:val="20"/>
          <w:szCs w:val="20"/>
        </w:rPr>
        <w:t>ոչ</w:t>
      </w:r>
      <w:r w:rsidRPr="00CB0C48">
        <w:rPr>
          <w:rFonts w:ascii="GHEA Grapalat" w:hAnsi="GHEA Grapalat" w:cs="Sylfaen"/>
          <w:sz w:val="20"/>
          <w:szCs w:val="20"/>
          <w:lang w:val="es-ES"/>
        </w:rPr>
        <w:t xml:space="preserve"> </w:t>
      </w:r>
      <w:r w:rsidRPr="00CB0C48">
        <w:rPr>
          <w:rFonts w:ascii="GHEA Grapalat" w:hAnsi="GHEA Grapalat" w:cs="Sylfaen"/>
          <w:sz w:val="20"/>
          <w:szCs w:val="20"/>
        </w:rPr>
        <w:t>ավելի</w:t>
      </w:r>
      <w:r w:rsidRPr="00CB0C48">
        <w:rPr>
          <w:rFonts w:ascii="GHEA Grapalat" w:hAnsi="GHEA Grapalat" w:cs="Sylfaen"/>
          <w:sz w:val="20"/>
          <w:szCs w:val="20"/>
          <w:lang w:val="es-ES"/>
        </w:rPr>
        <w:t xml:space="preserve">, </w:t>
      </w:r>
      <w:r w:rsidRPr="00CB0C48">
        <w:rPr>
          <w:rFonts w:ascii="GHEA Grapalat" w:hAnsi="GHEA Grapalat" w:cs="Sylfaen"/>
          <w:sz w:val="20"/>
          <w:szCs w:val="20"/>
        </w:rPr>
        <w:t>քան</w:t>
      </w:r>
      <w:r w:rsidRPr="00CB0C48">
        <w:rPr>
          <w:rFonts w:ascii="GHEA Grapalat" w:hAnsi="GHEA Grapalat" w:cs="Sylfaen"/>
          <w:sz w:val="20"/>
          <w:szCs w:val="20"/>
          <w:lang w:val="es-ES"/>
        </w:rPr>
        <w:t xml:space="preserve"> </w:t>
      </w:r>
      <w:r w:rsidRPr="00CB0C48">
        <w:rPr>
          <w:rFonts w:ascii="GHEA Grapalat" w:hAnsi="GHEA Grapalat" w:cs="Sylfaen"/>
          <w:sz w:val="20"/>
          <w:szCs w:val="20"/>
        </w:rPr>
        <w:t>հիսուն</w:t>
      </w:r>
      <w:r w:rsidRPr="00CB0C48">
        <w:rPr>
          <w:rFonts w:ascii="GHEA Grapalat" w:hAnsi="GHEA Grapalat" w:cs="Sylfaen"/>
          <w:sz w:val="20"/>
          <w:szCs w:val="20"/>
          <w:lang w:val="es-ES"/>
        </w:rPr>
        <w:t xml:space="preserve"> </w:t>
      </w:r>
      <w:r w:rsidRPr="00CB0C48">
        <w:rPr>
          <w:rFonts w:ascii="GHEA Grapalat" w:hAnsi="GHEA Grapalat" w:cs="Sylfaen"/>
          <w:sz w:val="20"/>
          <w:szCs w:val="20"/>
        </w:rPr>
        <w:t>հազար</w:t>
      </w:r>
      <w:r w:rsidRPr="00CB0C48">
        <w:rPr>
          <w:rFonts w:ascii="GHEA Grapalat" w:hAnsi="GHEA Grapalat" w:cs="Sylfaen"/>
          <w:sz w:val="20"/>
          <w:szCs w:val="20"/>
          <w:lang w:val="es-ES"/>
        </w:rPr>
        <w:t xml:space="preserve"> </w:t>
      </w:r>
      <w:r w:rsidRPr="00CB0C48">
        <w:rPr>
          <w:rFonts w:ascii="GHEA Grapalat" w:hAnsi="GHEA Grapalat" w:cs="Sylfaen"/>
          <w:sz w:val="20"/>
          <w:szCs w:val="20"/>
        </w:rPr>
        <w:t>Հայաստանի</w:t>
      </w:r>
      <w:r w:rsidRPr="00CB0C48">
        <w:rPr>
          <w:rFonts w:ascii="GHEA Grapalat" w:hAnsi="GHEA Grapalat" w:cs="Sylfaen"/>
          <w:sz w:val="20"/>
          <w:szCs w:val="20"/>
          <w:lang w:val="es-ES"/>
        </w:rPr>
        <w:t xml:space="preserve"> </w:t>
      </w:r>
      <w:r w:rsidRPr="00CB0C48">
        <w:rPr>
          <w:rFonts w:ascii="GHEA Grapalat" w:hAnsi="GHEA Grapalat" w:cs="Sylfaen"/>
          <w:sz w:val="20"/>
          <w:szCs w:val="20"/>
        </w:rPr>
        <w:t>Հանրապետության</w:t>
      </w:r>
      <w:r w:rsidRPr="00CB0C48">
        <w:rPr>
          <w:rFonts w:ascii="GHEA Grapalat" w:hAnsi="GHEA Grapalat" w:cs="Sylfaen"/>
          <w:sz w:val="20"/>
          <w:szCs w:val="20"/>
          <w:lang w:val="es-ES"/>
        </w:rPr>
        <w:t xml:space="preserve"> </w:t>
      </w:r>
      <w:r w:rsidRPr="00CB0C48">
        <w:rPr>
          <w:rFonts w:ascii="GHEA Grapalat" w:hAnsi="GHEA Grapalat" w:cs="Sylfaen"/>
          <w:sz w:val="20"/>
          <w:szCs w:val="20"/>
        </w:rPr>
        <w:t>դրամը</w:t>
      </w:r>
      <w:r w:rsidRPr="00CB0C48">
        <w:rPr>
          <w:rFonts w:ascii="GHEA Grapalat" w:hAnsi="GHEA Grapalat" w:cs="Sylfaen"/>
          <w:sz w:val="20"/>
          <w:szCs w:val="20"/>
          <w:lang w:val="es-ES"/>
        </w:rPr>
        <w:t xml:space="preserve"> </w:t>
      </w:r>
      <w:r w:rsidRPr="00CB0C48">
        <w:rPr>
          <w:rFonts w:ascii="GHEA Grapalat" w:hAnsi="GHEA Grapalat"/>
          <w:sz w:val="20"/>
          <w:szCs w:val="20"/>
        </w:rPr>
        <w:t>գերազանցող</w:t>
      </w:r>
      <w:r w:rsidRPr="00CB0C48">
        <w:rPr>
          <w:rFonts w:ascii="GHEA Grapalat" w:hAnsi="GHEA Grapalat"/>
          <w:sz w:val="20"/>
          <w:szCs w:val="20"/>
          <w:lang w:val="es-ES"/>
        </w:rPr>
        <w:t xml:space="preserve"> </w:t>
      </w:r>
      <w:r w:rsidRPr="00CB0C48">
        <w:rPr>
          <w:rFonts w:ascii="GHEA Grapalat" w:hAnsi="GHEA Grapalat"/>
          <w:sz w:val="20"/>
          <w:szCs w:val="20"/>
        </w:rPr>
        <w:t>ժամկետանց</w:t>
      </w:r>
      <w:r w:rsidRPr="00CB0C48">
        <w:rPr>
          <w:rFonts w:ascii="GHEA Grapalat" w:hAnsi="GHEA Grapalat"/>
          <w:sz w:val="20"/>
          <w:szCs w:val="20"/>
          <w:lang w:val="es-ES"/>
        </w:rPr>
        <w:t xml:space="preserve"> </w:t>
      </w:r>
      <w:r w:rsidRPr="00CB0C48">
        <w:rPr>
          <w:rFonts w:ascii="GHEA Grapalat" w:hAnsi="GHEA Grapalat"/>
          <w:sz w:val="20"/>
          <w:szCs w:val="20"/>
        </w:rPr>
        <w:t>պարտավորություններ</w:t>
      </w:r>
      <w:r w:rsidRPr="00CB0C48">
        <w:rPr>
          <w:rFonts w:ascii="GHEA Grapalat" w:hAnsi="GHEA Grapalat"/>
          <w:sz w:val="20"/>
          <w:szCs w:val="20"/>
          <w:lang w:val="es-ES"/>
        </w:rPr>
        <w:t>.</w:t>
      </w:r>
    </w:p>
    <w:p w:rsidR="00753E6E" w:rsidRPr="00CB0C48" w:rsidRDefault="00753E6E" w:rsidP="00753E6E">
      <w:pPr>
        <w:ind w:firstLine="720"/>
        <w:jc w:val="both"/>
        <w:rPr>
          <w:rFonts w:ascii="GHEA Grapalat" w:hAnsi="GHEA Grapalat"/>
          <w:sz w:val="20"/>
          <w:szCs w:val="20"/>
          <w:lang w:val="es-ES"/>
        </w:rPr>
      </w:pPr>
      <w:r w:rsidRPr="00CB0C48">
        <w:rPr>
          <w:rFonts w:ascii="GHEA Grapalat" w:hAnsi="GHEA Grapalat"/>
          <w:sz w:val="20"/>
          <w:szCs w:val="20"/>
          <w:lang w:val="es-ES"/>
        </w:rPr>
        <w:t xml:space="preserve">3) </w:t>
      </w:r>
      <w:r w:rsidRPr="00CB0C48">
        <w:rPr>
          <w:rFonts w:ascii="GHEA Grapalat" w:hAnsi="GHEA Grapalat"/>
          <w:sz w:val="20"/>
          <w:szCs w:val="20"/>
        </w:rPr>
        <w:t>որոնք</w:t>
      </w:r>
      <w:r w:rsidRPr="00CB0C48">
        <w:rPr>
          <w:rFonts w:ascii="GHEA Grapalat" w:hAnsi="GHEA Grapalat"/>
          <w:sz w:val="20"/>
          <w:szCs w:val="20"/>
          <w:lang w:val="es-ES"/>
        </w:rPr>
        <w:t xml:space="preserve"> </w:t>
      </w:r>
      <w:r w:rsidRPr="00CB0C48">
        <w:rPr>
          <w:rFonts w:ascii="GHEA Grapalat" w:hAnsi="GHEA Grapalat"/>
          <w:sz w:val="20"/>
          <w:szCs w:val="20"/>
        </w:rPr>
        <w:t>կամ</w:t>
      </w:r>
      <w:r w:rsidRPr="00CB0C48">
        <w:rPr>
          <w:rFonts w:ascii="GHEA Grapalat" w:hAnsi="GHEA Grapalat"/>
          <w:sz w:val="20"/>
          <w:szCs w:val="20"/>
          <w:lang w:val="es-ES"/>
        </w:rPr>
        <w:t xml:space="preserve"> </w:t>
      </w:r>
      <w:r w:rsidRPr="00CB0C48">
        <w:rPr>
          <w:rFonts w:ascii="GHEA Grapalat" w:hAnsi="GHEA Grapalat"/>
          <w:sz w:val="20"/>
          <w:szCs w:val="20"/>
        </w:rPr>
        <w:t>որոնց</w:t>
      </w:r>
      <w:r w:rsidRPr="00CB0C48">
        <w:rPr>
          <w:rFonts w:ascii="GHEA Grapalat" w:hAnsi="GHEA Grapalat"/>
          <w:sz w:val="20"/>
          <w:szCs w:val="20"/>
          <w:lang w:val="es-ES"/>
        </w:rPr>
        <w:t xml:space="preserve"> </w:t>
      </w:r>
      <w:r w:rsidRPr="00CB0C48">
        <w:rPr>
          <w:rFonts w:ascii="GHEA Grapalat" w:hAnsi="GHEA Grapalat" w:cs="Sylfaen"/>
          <w:sz w:val="20"/>
          <w:szCs w:val="20"/>
        </w:rPr>
        <w:t>գործադիր</w:t>
      </w:r>
      <w:r w:rsidRPr="00CB0C48">
        <w:rPr>
          <w:rFonts w:ascii="GHEA Grapalat" w:hAnsi="GHEA Grapalat"/>
          <w:sz w:val="20"/>
          <w:szCs w:val="20"/>
          <w:lang w:val="es-ES"/>
        </w:rPr>
        <w:t xml:space="preserve"> </w:t>
      </w:r>
      <w:r w:rsidRPr="00CB0C48">
        <w:rPr>
          <w:rFonts w:ascii="GHEA Grapalat" w:hAnsi="GHEA Grapalat" w:cs="Sylfaen"/>
          <w:sz w:val="20"/>
          <w:szCs w:val="20"/>
        </w:rPr>
        <w:t>մարմնի</w:t>
      </w:r>
      <w:r w:rsidRPr="00CB0C48">
        <w:rPr>
          <w:rFonts w:ascii="GHEA Grapalat" w:hAnsi="GHEA Grapalat"/>
          <w:sz w:val="20"/>
          <w:szCs w:val="20"/>
          <w:lang w:val="es-ES"/>
        </w:rPr>
        <w:t xml:space="preserve"> </w:t>
      </w:r>
      <w:r w:rsidRPr="00CB0C48">
        <w:rPr>
          <w:rFonts w:ascii="GHEA Grapalat" w:hAnsi="GHEA Grapalat" w:cs="Sylfaen"/>
          <w:sz w:val="20"/>
          <w:szCs w:val="20"/>
        </w:rPr>
        <w:t>ներկայացուցիչը</w:t>
      </w:r>
      <w:r w:rsidRPr="00CB0C48">
        <w:rPr>
          <w:rFonts w:ascii="GHEA Grapalat" w:hAnsi="GHEA Grapalat"/>
          <w:sz w:val="20"/>
          <w:szCs w:val="20"/>
          <w:lang w:val="es-ES"/>
        </w:rPr>
        <w:t xml:space="preserve"> </w:t>
      </w:r>
      <w:r w:rsidRPr="00CB0C48">
        <w:rPr>
          <w:rFonts w:ascii="GHEA Grapalat" w:hAnsi="GHEA Grapalat" w:cs="Sylfaen"/>
          <w:sz w:val="20"/>
          <w:szCs w:val="20"/>
        </w:rPr>
        <w:t>հայտը</w:t>
      </w:r>
      <w:r w:rsidRPr="00CB0C48">
        <w:rPr>
          <w:rFonts w:ascii="GHEA Grapalat" w:hAnsi="GHEA Grapalat"/>
          <w:sz w:val="20"/>
          <w:szCs w:val="20"/>
          <w:lang w:val="es-ES"/>
        </w:rPr>
        <w:t xml:space="preserve"> </w:t>
      </w:r>
      <w:r w:rsidRPr="00CB0C48">
        <w:rPr>
          <w:rFonts w:ascii="GHEA Grapalat" w:hAnsi="GHEA Grapalat" w:cs="Sylfaen"/>
          <w:sz w:val="20"/>
          <w:szCs w:val="20"/>
        </w:rPr>
        <w:t>ներկայացնելու</w:t>
      </w:r>
      <w:r w:rsidRPr="00CB0C48">
        <w:rPr>
          <w:rFonts w:ascii="GHEA Grapalat" w:hAnsi="GHEA Grapalat"/>
          <w:sz w:val="20"/>
          <w:szCs w:val="20"/>
          <w:lang w:val="es-ES"/>
        </w:rPr>
        <w:t xml:space="preserve"> </w:t>
      </w:r>
      <w:r w:rsidRPr="00CB0C48">
        <w:rPr>
          <w:rFonts w:ascii="GHEA Grapalat" w:hAnsi="GHEA Grapalat" w:cs="Sylfaen"/>
          <w:sz w:val="20"/>
          <w:szCs w:val="20"/>
        </w:rPr>
        <w:t>օրվան</w:t>
      </w:r>
      <w:r w:rsidRPr="00CB0C48">
        <w:rPr>
          <w:rFonts w:ascii="GHEA Grapalat" w:hAnsi="GHEA Grapalat"/>
          <w:sz w:val="20"/>
          <w:szCs w:val="20"/>
          <w:lang w:val="es-ES"/>
        </w:rPr>
        <w:t xml:space="preserve"> </w:t>
      </w:r>
      <w:r w:rsidRPr="00CB0C48">
        <w:rPr>
          <w:rFonts w:ascii="GHEA Grapalat" w:hAnsi="GHEA Grapalat" w:cs="Sylfaen"/>
          <w:sz w:val="20"/>
          <w:szCs w:val="20"/>
        </w:rPr>
        <w:t>նախորդող</w:t>
      </w:r>
      <w:r w:rsidRPr="00CB0C48">
        <w:rPr>
          <w:rFonts w:ascii="GHEA Grapalat" w:hAnsi="GHEA Grapalat"/>
          <w:sz w:val="20"/>
          <w:szCs w:val="20"/>
          <w:lang w:val="es-ES"/>
        </w:rPr>
        <w:t xml:space="preserve"> </w:t>
      </w:r>
      <w:r w:rsidRPr="00CB0C48">
        <w:rPr>
          <w:rFonts w:ascii="GHEA Grapalat" w:hAnsi="GHEA Grapalat" w:cs="Sylfaen"/>
          <w:sz w:val="20"/>
          <w:szCs w:val="20"/>
        </w:rPr>
        <w:t>երեք</w:t>
      </w:r>
      <w:r w:rsidRPr="00CB0C48">
        <w:rPr>
          <w:rFonts w:ascii="GHEA Grapalat" w:hAnsi="GHEA Grapalat"/>
          <w:sz w:val="20"/>
          <w:szCs w:val="20"/>
          <w:lang w:val="es-ES"/>
        </w:rPr>
        <w:t xml:space="preserve"> </w:t>
      </w:r>
      <w:r w:rsidRPr="00CB0C48">
        <w:rPr>
          <w:rFonts w:ascii="GHEA Grapalat" w:hAnsi="GHEA Grapalat" w:cs="Sylfaen"/>
          <w:sz w:val="20"/>
          <w:szCs w:val="20"/>
        </w:rPr>
        <w:t>տարիների</w:t>
      </w:r>
      <w:r w:rsidRPr="00CB0C48">
        <w:rPr>
          <w:rFonts w:ascii="GHEA Grapalat" w:hAnsi="GHEA Grapalat"/>
          <w:sz w:val="20"/>
          <w:szCs w:val="20"/>
          <w:lang w:val="es-ES"/>
        </w:rPr>
        <w:t xml:space="preserve"> </w:t>
      </w:r>
      <w:r w:rsidRPr="00CB0C48">
        <w:rPr>
          <w:rFonts w:ascii="GHEA Grapalat" w:hAnsi="GHEA Grapalat" w:cs="Sylfaen"/>
          <w:sz w:val="20"/>
          <w:szCs w:val="20"/>
        </w:rPr>
        <w:t>ընթացքում</w:t>
      </w:r>
      <w:r w:rsidRPr="00CB0C48">
        <w:rPr>
          <w:rFonts w:ascii="GHEA Grapalat" w:hAnsi="GHEA Grapalat"/>
          <w:sz w:val="20"/>
          <w:szCs w:val="20"/>
          <w:lang w:val="es-ES"/>
        </w:rPr>
        <w:t xml:space="preserve"> </w:t>
      </w:r>
      <w:r w:rsidRPr="00CB0C48">
        <w:rPr>
          <w:rFonts w:ascii="GHEA Grapalat" w:hAnsi="GHEA Grapalat" w:cs="Sylfaen"/>
          <w:sz w:val="20"/>
          <w:szCs w:val="20"/>
        </w:rPr>
        <w:t>դատապարտված</w:t>
      </w:r>
      <w:r w:rsidRPr="00CB0C48">
        <w:rPr>
          <w:rFonts w:ascii="GHEA Grapalat" w:hAnsi="GHEA Grapalat"/>
          <w:sz w:val="20"/>
          <w:szCs w:val="20"/>
          <w:lang w:val="es-ES"/>
        </w:rPr>
        <w:t xml:space="preserve"> </w:t>
      </w:r>
      <w:r w:rsidRPr="00CB0C48">
        <w:rPr>
          <w:rFonts w:ascii="GHEA Grapalat" w:hAnsi="GHEA Grapalat" w:cs="Sylfaen"/>
          <w:sz w:val="20"/>
          <w:szCs w:val="20"/>
        </w:rPr>
        <w:t>է</w:t>
      </w:r>
      <w:r w:rsidRPr="00CB0C48">
        <w:rPr>
          <w:rFonts w:ascii="GHEA Grapalat" w:hAnsi="GHEA Grapalat"/>
          <w:sz w:val="20"/>
          <w:szCs w:val="20"/>
          <w:lang w:val="es-ES"/>
        </w:rPr>
        <w:t xml:space="preserve"> </w:t>
      </w:r>
      <w:r w:rsidRPr="00CB0C48">
        <w:rPr>
          <w:rFonts w:ascii="GHEA Grapalat" w:hAnsi="GHEA Grapalat" w:cs="Sylfaen"/>
          <w:sz w:val="20"/>
          <w:szCs w:val="20"/>
        </w:rPr>
        <w:t>եղել</w:t>
      </w:r>
      <w:r w:rsidRPr="00CB0C48">
        <w:rPr>
          <w:rFonts w:ascii="GHEA Grapalat" w:hAnsi="GHEA Grapalat"/>
          <w:sz w:val="20"/>
          <w:szCs w:val="20"/>
          <w:lang w:val="es-ES"/>
        </w:rPr>
        <w:t xml:space="preserve"> </w:t>
      </w:r>
      <w:r w:rsidRPr="00CB0C48">
        <w:rPr>
          <w:rFonts w:ascii="GHEA Grapalat" w:hAnsi="GHEA Grapalat"/>
          <w:sz w:val="20"/>
          <w:szCs w:val="20"/>
        </w:rPr>
        <w:t>ահաբեկչության</w:t>
      </w:r>
      <w:r w:rsidRPr="00CB0C48">
        <w:rPr>
          <w:rFonts w:ascii="GHEA Grapalat" w:hAnsi="GHEA Grapalat"/>
          <w:sz w:val="20"/>
          <w:szCs w:val="20"/>
          <w:lang w:val="es-ES"/>
        </w:rPr>
        <w:t xml:space="preserve"> </w:t>
      </w:r>
      <w:r w:rsidRPr="00CB0C48">
        <w:rPr>
          <w:rFonts w:ascii="GHEA Grapalat" w:hAnsi="GHEA Grapalat"/>
          <w:sz w:val="20"/>
          <w:szCs w:val="20"/>
        </w:rPr>
        <w:t>ֆինանսավորման</w:t>
      </w:r>
      <w:r w:rsidRPr="00CB0C48">
        <w:rPr>
          <w:rFonts w:ascii="GHEA Grapalat" w:hAnsi="GHEA Grapalat"/>
          <w:sz w:val="20"/>
          <w:szCs w:val="20"/>
          <w:lang w:val="es-ES"/>
        </w:rPr>
        <w:t xml:space="preserve">, </w:t>
      </w:r>
      <w:r w:rsidRPr="00CB0C48">
        <w:rPr>
          <w:rFonts w:ascii="GHEA Grapalat" w:hAnsi="GHEA Grapalat"/>
          <w:sz w:val="20"/>
          <w:szCs w:val="20"/>
        </w:rPr>
        <w:t>երեխայի</w:t>
      </w:r>
      <w:r w:rsidRPr="00CB0C48">
        <w:rPr>
          <w:rFonts w:ascii="GHEA Grapalat" w:hAnsi="GHEA Grapalat"/>
          <w:sz w:val="20"/>
          <w:szCs w:val="20"/>
          <w:lang w:val="es-ES"/>
        </w:rPr>
        <w:t xml:space="preserve"> </w:t>
      </w:r>
      <w:r w:rsidRPr="00CB0C48">
        <w:rPr>
          <w:rFonts w:ascii="GHEA Grapalat" w:hAnsi="GHEA Grapalat"/>
          <w:sz w:val="20"/>
          <w:szCs w:val="20"/>
        </w:rPr>
        <w:t>շահագործման</w:t>
      </w:r>
      <w:r w:rsidRPr="00CB0C48">
        <w:rPr>
          <w:rFonts w:ascii="GHEA Grapalat" w:hAnsi="GHEA Grapalat"/>
          <w:sz w:val="20"/>
          <w:szCs w:val="20"/>
          <w:lang w:val="es-ES"/>
        </w:rPr>
        <w:t xml:space="preserve"> </w:t>
      </w:r>
      <w:r w:rsidRPr="00CB0C48">
        <w:rPr>
          <w:rFonts w:ascii="GHEA Grapalat" w:hAnsi="GHEA Grapalat"/>
          <w:sz w:val="20"/>
          <w:szCs w:val="20"/>
        </w:rPr>
        <w:t>կամ</w:t>
      </w:r>
      <w:r w:rsidRPr="00CB0C48">
        <w:rPr>
          <w:rFonts w:ascii="GHEA Grapalat" w:hAnsi="GHEA Grapalat"/>
          <w:sz w:val="20"/>
          <w:szCs w:val="20"/>
          <w:lang w:val="es-ES"/>
        </w:rPr>
        <w:t xml:space="preserve"> </w:t>
      </w:r>
      <w:r w:rsidRPr="00CB0C48">
        <w:rPr>
          <w:rFonts w:ascii="GHEA Grapalat" w:hAnsi="GHEA Grapalat"/>
          <w:sz w:val="20"/>
          <w:szCs w:val="20"/>
        </w:rPr>
        <w:t>մարդկային</w:t>
      </w:r>
      <w:r w:rsidRPr="00CB0C48">
        <w:rPr>
          <w:rFonts w:ascii="GHEA Grapalat" w:hAnsi="GHEA Grapalat"/>
          <w:sz w:val="20"/>
          <w:szCs w:val="20"/>
          <w:lang w:val="es-ES"/>
        </w:rPr>
        <w:t xml:space="preserve"> </w:t>
      </w:r>
      <w:r w:rsidRPr="00CB0C48">
        <w:rPr>
          <w:rFonts w:ascii="GHEA Grapalat" w:hAnsi="GHEA Grapalat"/>
          <w:sz w:val="20"/>
          <w:szCs w:val="20"/>
        </w:rPr>
        <w:t>թրաֆիքինգ</w:t>
      </w:r>
      <w:r w:rsidRPr="00CB0C48">
        <w:rPr>
          <w:rFonts w:ascii="GHEA Grapalat" w:hAnsi="GHEA Grapalat"/>
          <w:sz w:val="20"/>
          <w:szCs w:val="20"/>
          <w:lang w:val="es-ES"/>
        </w:rPr>
        <w:t xml:space="preserve"> </w:t>
      </w:r>
      <w:r w:rsidRPr="00CB0C48">
        <w:rPr>
          <w:rFonts w:ascii="GHEA Grapalat" w:hAnsi="GHEA Grapalat"/>
          <w:sz w:val="20"/>
          <w:szCs w:val="20"/>
        </w:rPr>
        <w:t>ներառող</w:t>
      </w:r>
      <w:r w:rsidRPr="00CB0C48">
        <w:rPr>
          <w:rFonts w:ascii="GHEA Grapalat" w:hAnsi="GHEA Grapalat"/>
          <w:sz w:val="20"/>
          <w:szCs w:val="20"/>
          <w:lang w:val="es-ES"/>
        </w:rPr>
        <w:t xml:space="preserve"> </w:t>
      </w:r>
      <w:r w:rsidRPr="00CB0C48">
        <w:rPr>
          <w:rFonts w:ascii="GHEA Grapalat" w:hAnsi="GHEA Grapalat"/>
          <w:sz w:val="20"/>
          <w:szCs w:val="20"/>
        </w:rPr>
        <w:t>հանցագործության</w:t>
      </w:r>
      <w:r w:rsidRPr="00CB0C48">
        <w:rPr>
          <w:rFonts w:ascii="GHEA Grapalat" w:hAnsi="GHEA Grapalat"/>
          <w:sz w:val="20"/>
          <w:szCs w:val="20"/>
          <w:lang w:val="es-ES"/>
        </w:rPr>
        <w:t xml:space="preserve">, </w:t>
      </w:r>
      <w:r w:rsidRPr="00CB0C48">
        <w:rPr>
          <w:rFonts w:ascii="GHEA Grapalat" w:hAnsi="GHEA Grapalat" w:cs="Sylfaen"/>
          <w:sz w:val="20"/>
          <w:szCs w:val="20"/>
        </w:rPr>
        <w:t>հանցավոր</w:t>
      </w:r>
      <w:r w:rsidRPr="00CB0C48">
        <w:rPr>
          <w:rFonts w:ascii="GHEA Grapalat" w:hAnsi="GHEA Grapalat" w:cs="Sylfaen"/>
          <w:sz w:val="20"/>
          <w:szCs w:val="20"/>
          <w:lang w:val="es-ES"/>
        </w:rPr>
        <w:t xml:space="preserve"> </w:t>
      </w:r>
      <w:r w:rsidRPr="00CB0C48">
        <w:rPr>
          <w:rFonts w:ascii="GHEA Grapalat" w:hAnsi="GHEA Grapalat" w:cs="Sylfaen"/>
          <w:sz w:val="20"/>
          <w:szCs w:val="20"/>
        </w:rPr>
        <w:t>համագործակցություն</w:t>
      </w:r>
      <w:r w:rsidRPr="00CB0C48">
        <w:rPr>
          <w:rFonts w:ascii="GHEA Grapalat" w:hAnsi="GHEA Grapalat" w:cs="Sylfaen"/>
          <w:sz w:val="20"/>
          <w:szCs w:val="20"/>
          <w:lang w:val="es-ES"/>
        </w:rPr>
        <w:t xml:space="preserve"> </w:t>
      </w:r>
      <w:r w:rsidRPr="00CB0C48">
        <w:rPr>
          <w:rFonts w:ascii="GHEA Grapalat" w:hAnsi="GHEA Grapalat" w:cs="Sylfaen"/>
          <w:sz w:val="20"/>
          <w:szCs w:val="20"/>
        </w:rPr>
        <w:t>ստեղծելու</w:t>
      </w:r>
      <w:r w:rsidRPr="00CB0C48">
        <w:rPr>
          <w:rFonts w:ascii="GHEA Grapalat" w:hAnsi="GHEA Grapalat" w:cs="Sylfaen"/>
          <w:sz w:val="20"/>
          <w:szCs w:val="20"/>
          <w:lang w:val="es-ES"/>
        </w:rPr>
        <w:t xml:space="preserve"> </w:t>
      </w:r>
      <w:r w:rsidRPr="00CB0C48">
        <w:rPr>
          <w:rFonts w:ascii="GHEA Grapalat" w:hAnsi="GHEA Grapalat" w:cs="Sylfaen"/>
          <w:sz w:val="20"/>
          <w:szCs w:val="20"/>
        </w:rPr>
        <w:t>կամ</w:t>
      </w:r>
      <w:r w:rsidRPr="00CB0C48">
        <w:rPr>
          <w:rFonts w:ascii="GHEA Grapalat" w:hAnsi="GHEA Grapalat" w:cs="Sylfaen"/>
          <w:sz w:val="20"/>
          <w:szCs w:val="20"/>
          <w:lang w:val="es-ES"/>
        </w:rPr>
        <w:t xml:space="preserve"> </w:t>
      </w:r>
      <w:r w:rsidRPr="00CB0C48">
        <w:rPr>
          <w:rFonts w:ascii="GHEA Grapalat" w:hAnsi="GHEA Grapalat" w:cs="Sylfaen"/>
          <w:sz w:val="20"/>
          <w:szCs w:val="20"/>
        </w:rPr>
        <w:t>դրան</w:t>
      </w:r>
      <w:r w:rsidRPr="00CB0C48">
        <w:rPr>
          <w:rFonts w:ascii="GHEA Grapalat" w:hAnsi="GHEA Grapalat" w:cs="Sylfaen"/>
          <w:sz w:val="20"/>
          <w:szCs w:val="20"/>
          <w:lang w:val="es-ES"/>
        </w:rPr>
        <w:t xml:space="preserve"> </w:t>
      </w:r>
      <w:r w:rsidRPr="00CB0C48">
        <w:rPr>
          <w:rFonts w:ascii="GHEA Grapalat" w:hAnsi="GHEA Grapalat" w:cs="Sylfaen"/>
          <w:sz w:val="20"/>
          <w:szCs w:val="20"/>
        </w:rPr>
        <w:t>մասնակցելու</w:t>
      </w:r>
      <w:r w:rsidRPr="00CB0C48">
        <w:rPr>
          <w:rFonts w:ascii="GHEA Grapalat" w:hAnsi="GHEA Grapalat" w:cs="Sylfaen"/>
          <w:sz w:val="20"/>
          <w:szCs w:val="20"/>
          <w:lang w:val="es-ES"/>
        </w:rPr>
        <w:t xml:space="preserve">, </w:t>
      </w:r>
      <w:r w:rsidRPr="00CB0C48">
        <w:rPr>
          <w:rFonts w:ascii="GHEA Grapalat" w:hAnsi="GHEA Grapalat" w:cs="Sylfaen"/>
          <w:sz w:val="20"/>
          <w:szCs w:val="20"/>
        </w:rPr>
        <w:t>կաշառք</w:t>
      </w:r>
      <w:r w:rsidRPr="00CB0C48">
        <w:rPr>
          <w:rFonts w:ascii="GHEA Grapalat" w:hAnsi="GHEA Grapalat" w:cs="Sylfaen"/>
          <w:sz w:val="20"/>
          <w:szCs w:val="20"/>
          <w:lang w:val="es-ES"/>
        </w:rPr>
        <w:t xml:space="preserve"> </w:t>
      </w:r>
      <w:r w:rsidRPr="00CB0C48">
        <w:rPr>
          <w:rFonts w:ascii="GHEA Grapalat" w:hAnsi="GHEA Grapalat" w:cs="Sylfaen"/>
          <w:sz w:val="20"/>
          <w:szCs w:val="20"/>
        </w:rPr>
        <w:t>ստանալու</w:t>
      </w:r>
      <w:r w:rsidRPr="00CB0C48">
        <w:rPr>
          <w:rFonts w:ascii="GHEA Grapalat" w:hAnsi="GHEA Grapalat"/>
          <w:sz w:val="20"/>
          <w:szCs w:val="20"/>
          <w:lang w:val="es-ES"/>
        </w:rPr>
        <w:t xml:space="preserve">, </w:t>
      </w:r>
      <w:r w:rsidRPr="00CB0C48">
        <w:rPr>
          <w:rFonts w:ascii="GHEA Grapalat" w:hAnsi="GHEA Grapalat"/>
          <w:sz w:val="20"/>
          <w:szCs w:val="20"/>
        </w:rPr>
        <w:t>կաշառք</w:t>
      </w:r>
      <w:r w:rsidRPr="00CB0C48">
        <w:rPr>
          <w:rFonts w:ascii="GHEA Grapalat" w:hAnsi="GHEA Grapalat"/>
          <w:sz w:val="20"/>
          <w:szCs w:val="20"/>
          <w:lang w:val="es-ES"/>
        </w:rPr>
        <w:t xml:space="preserve"> </w:t>
      </w:r>
      <w:r w:rsidRPr="00CB0C48">
        <w:rPr>
          <w:rFonts w:ascii="GHEA Grapalat" w:hAnsi="GHEA Grapalat"/>
          <w:sz w:val="20"/>
          <w:szCs w:val="20"/>
        </w:rPr>
        <w:t>տալու</w:t>
      </w:r>
      <w:r w:rsidRPr="00CB0C48">
        <w:rPr>
          <w:rFonts w:ascii="GHEA Grapalat" w:hAnsi="GHEA Grapalat"/>
          <w:sz w:val="20"/>
          <w:szCs w:val="20"/>
          <w:lang w:val="es-ES"/>
        </w:rPr>
        <w:t xml:space="preserve"> </w:t>
      </w:r>
      <w:r w:rsidRPr="00CB0C48">
        <w:rPr>
          <w:rFonts w:ascii="GHEA Grapalat" w:hAnsi="GHEA Grapalat"/>
          <w:sz w:val="20"/>
          <w:szCs w:val="20"/>
        </w:rPr>
        <w:t>կամ</w:t>
      </w:r>
      <w:r w:rsidRPr="00CB0C48">
        <w:rPr>
          <w:rFonts w:ascii="GHEA Grapalat" w:hAnsi="GHEA Grapalat"/>
          <w:sz w:val="20"/>
          <w:szCs w:val="20"/>
          <w:lang w:val="es-ES"/>
        </w:rPr>
        <w:t xml:space="preserve"> </w:t>
      </w:r>
      <w:r w:rsidRPr="00CB0C48">
        <w:rPr>
          <w:rFonts w:ascii="GHEA Grapalat" w:hAnsi="GHEA Grapalat"/>
          <w:sz w:val="20"/>
          <w:szCs w:val="20"/>
        </w:rPr>
        <w:t>կաշառքի</w:t>
      </w:r>
      <w:r w:rsidRPr="00CB0C48">
        <w:rPr>
          <w:rFonts w:ascii="GHEA Grapalat" w:hAnsi="GHEA Grapalat"/>
          <w:sz w:val="20"/>
          <w:szCs w:val="20"/>
          <w:lang w:val="es-ES"/>
        </w:rPr>
        <w:t xml:space="preserve"> </w:t>
      </w:r>
      <w:r w:rsidRPr="00CB0C48">
        <w:rPr>
          <w:rFonts w:ascii="GHEA Grapalat" w:hAnsi="GHEA Grapalat"/>
          <w:sz w:val="20"/>
          <w:szCs w:val="20"/>
        </w:rPr>
        <w:t>միջնորդության</w:t>
      </w:r>
      <w:r w:rsidRPr="00CB0C48">
        <w:rPr>
          <w:rFonts w:ascii="GHEA Grapalat" w:hAnsi="GHEA Grapalat"/>
          <w:sz w:val="20"/>
          <w:szCs w:val="20"/>
          <w:lang w:val="es-ES"/>
        </w:rPr>
        <w:t xml:space="preserve"> </w:t>
      </w:r>
      <w:r w:rsidRPr="00CB0C48">
        <w:rPr>
          <w:rFonts w:ascii="GHEA Grapalat" w:hAnsi="GHEA Grapalat"/>
          <w:sz w:val="20"/>
          <w:szCs w:val="20"/>
        </w:rPr>
        <w:t>և</w:t>
      </w:r>
      <w:r w:rsidRPr="00CB0C48">
        <w:rPr>
          <w:rFonts w:ascii="GHEA Grapalat" w:hAnsi="GHEA Grapalat"/>
          <w:sz w:val="20"/>
          <w:szCs w:val="20"/>
          <w:lang w:val="es-ES"/>
        </w:rPr>
        <w:t xml:space="preserve"> </w:t>
      </w:r>
      <w:r w:rsidRPr="00CB0C48">
        <w:rPr>
          <w:rFonts w:ascii="GHEA Grapalat" w:hAnsi="GHEA Grapalat"/>
          <w:sz w:val="20"/>
          <w:szCs w:val="20"/>
        </w:rPr>
        <w:t>օրենքով</w:t>
      </w:r>
      <w:r w:rsidRPr="00CB0C48">
        <w:rPr>
          <w:rFonts w:ascii="GHEA Grapalat" w:hAnsi="GHEA Grapalat"/>
          <w:sz w:val="20"/>
          <w:szCs w:val="20"/>
          <w:lang w:val="es-ES"/>
        </w:rPr>
        <w:t xml:space="preserve"> </w:t>
      </w:r>
      <w:r w:rsidRPr="00CB0C48">
        <w:rPr>
          <w:rFonts w:ascii="GHEA Grapalat" w:hAnsi="GHEA Grapalat"/>
          <w:sz w:val="20"/>
          <w:szCs w:val="20"/>
        </w:rPr>
        <w:t>նախատեսված</w:t>
      </w:r>
      <w:r w:rsidRPr="00CB0C48">
        <w:rPr>
          <w:rFonts w:ascii="GHEA Grapalat" w:hAnsi="GHEA Grapalat"/>
          <w:sz w:val="20"/>
          <w:szCs w:val="20"/>
          <w:lang w:val="es-ES"/>
        </w:rPr>
        <w:t xml:space="preserve"> </w:t>
      </w:r>
      <w:r w:rsidRPr="00CB0C48">
        <w:rPr>
          <w:rFonts w:ascii="GHEA Grapalat" w:hAnsi="GHEA Grapalat"/>
          <w:sz w:val="20"/>
          <w:szCs w:val="20"/>
        </w:rPr>
        <w:t>տնտեսական</w:t>
      </w:r>
      <w:r w:rsidRPr="00CB0C48">
        <w:rPr>
          <w:rFonts w:ascii="GHEA Grapalat" w:hAnsi="GHEA Grapalat"/>
          <w:sz w:val="20"/>
          <w:szCs w:val="20"/>
          <w:lang w:val="es-ES"/>
        </w:rPr>
        <w:t xml:space="preserve"> </w:t>
      </w:r>
      <w:r w:rsidRPr="00CB0C48">
        <w:rPr>
          <w:rFonts w:ascii="GHEA Grapalat" w:hAnsi="GHEA Grapalat"/>
          <w:sz w:val="20"/>
          <w:szCs w:val="20"/>
        </w:rPr>
        <w:t>գործունեության</w:t>
      </w:r>
      <w:r w:rsidRPr="00CB0C48">
        <w:rPr>
          <w:rFonts w:ascii="GHEA Grapalat" w:hAnsi="GHEA Grapalat"/>
          <w:sz w:val="20"/>
          <w:szCs w:val="20"/>
          <w:lang w:val="es-ES"/>
        </w:rPr>
        <w:t xml:space="preserve"> </w:t>
      </w:r>
      <w:r w:rsidRPr="00CB0C48">
        <w:rPr>
          <w:rFonts w:ascii="GHEA Grapalat" w:hAnsi="GHEA Grapalat"/>
          <w:sz w:val="20"/>
          <w:szCs w:val="20"/>
        </w:rPr>
        <w:t>դեմ</w:t>
      </w:r>
      <w:r w:rsidRPr="00CB0C48">
        <w:rPr>
          <w:rFonts w:ascii="GHEA Grapalat" w:hAnsi="GHEA Grapalat"/>
          <w:sz w:val="20"/>
          <w:szCs w:val="20"/>
          <w:lang w:val="es-ES"/>
        </w:rPr>
        <w:t xml:space="preserve"> </w:t>
      </w:r>
      <w:r w:rsidRPr="00CB0C48">
        <w:rPr>
          <w:rFonts w:ascii="GHEA Grapalat" w:hAnsi="GHEA Grapalat"/>
          <w:sz w:val="20"/>
          <w:szCs w:val="20"/>
        </w:rPr>
        <w:t>ուղղված</w:t>
      </w:r>
      <w:r w:rsidRPr="00CB0C48">
        <w:rPr>
          <w:rFonts w:ascii="GHEA Grapalat" w:hAnsi="GHEA Grapalat"/>
          <w:sz w:val="20"/>
          <w:szCs w:val="20"/>
          <w:lang w:val="es-ES"/>
        </w:rPr>
        <w:t xml:space="preserve"> </w:t>
      </w:r>
      <w:r w:rsidRPr="00CB0C48">
        <w:rPr>
          <w:rFonts w:ascii="GHEA Grapalat" w:hAnsi="GHEA Grapalat"/>
          <w:sz w:val="20"/>
          <w:szCs w:val="20"/>
        </w:rPr>
        <w:t>հանցագործությունների</w:t>
      </w:r>
      <w:r w:rsidRPr="00CB0C48">
        <w:rPr>
          <w:rFonts w:ascii="GHEA Grapalat" w:hAnsi="GHEA Grapalat"/>
          <w:sz w:val="20"/>
          <w:szCs w:val="20"/>
          <w:lang w:val="es-ES"/>
        </w:rPr>
        <w:t xml:space="preserve"> </w:t>
      </w:r>
      <w:r w:rsidRPr="00CB0C48">
        <w:rPr>
          <w:rFonts w:ascii="GHEA Grapalat" w:hAnsi="GHEA Grapalat"/>
          <w:sz w:val="20"/>
          <w:szCs w:val="20"/>
        </w:rPr>
        <w:t>համար</w:t>
      </w:r>
      <w:r w:rsidRPr="00CB0C48">
        <w:rPr>
          <w:rFonts w:ascii="GHEA Grapalat" w:hAnsi="GHEA Grapalat"/>
          <w:sz w:val="20"/>
          <w:szCs w:val="20"/>
          <w:lang w:val="es-ES"/>
        </w:rPr>
        <w:t>,</w:t>
      </w:r>
      <w:r w:rsidRPr="00CB0C48">
        <w:rPr>
          <w:rFonts w:ascii="GHEA Grapalat" w:hAnsi="GHEA Grapalat" w:cs="Sylfaen"/>
          <w:sz w:val="20"/>
          <w:szCs w:val="20"/>
          <w:lang w:val="es-ES"/>
        </w:rPr>
        <w:t xml:space="preserve"> </w:t>
      </w:r>
      <w:r w:rsidRPr="00CB0C48">
        <w:rPr>
          <w:rFonts w:ascii="GHEA Grapalat" w:hAnsi="GHEA Grapalat" w:cs="Sylfaen"/>
          <w:sz w:val="20"/>
          <w:szCs w:val="20"/>
        </w:rPr>
        <w:t>բացառությամբ</w:t>
      </w:r>
      <w:r w:rsidRPr="00CB0C48">
        <w:rPr>
          <w:rFonts w:ascii="GHEA Grapalat" w:hAnsi="GHEA Grapalat"/>
          <w:sz w:val="20"/>
          <w:szCs w:val="20"/>
          <w:lang w:val="es-ES"/>
        </w:rPr>
        <w:t xml:space="preserve"> </w:t>
      </w:r>
      <w:r w:rsidRPr="00CB0C48">
        <w:rPr>
          <w:rFonts w:ascii="GHEA Grapalat" w:hAnsi="GHEA Grapalat" w:cs="Sylfaen"/>
          <w:sz w:val="20"/>
          <w:szCs w:val="20"/>
        </w:rPr>
        <w:t>այն</w:t>
      </w:r>
      <w:r w:rsidRPr="00CB0C48">
        <w:rPr>
          <w:rFonts w:ascii="GHEA Grapalat" w:hAnsi="GHEA Grapalat"/>
          <w:sz w:val="20"/>
          <w:szCs w:val="20"/>
          <w:lang w:val="es-ES"/>
        </w:rPr>
        <w:t xml:space="preserve"> </w:t>
      </w:r>
      <w:r w:rsidRPr="00CB0C48">
        <w:rPr>
          <w:rFonts w:ascii="GHEA Grapalat" w:hAnsi="GHEA Grapalat" w:cs="Sylfaen"/>
          <w:sz w:val="20"/>
          <w:szCs w:val="20"/>
        </w:rPr>
        <w:t>դեպքերի</w:t>
      </w:r>
      <w:r w:rsidRPr="00CB0C48">
        <w:rPr>
          <w:rFonts w:ascii="GHEA Grapalat" w:hAnsi="GHEA Grapalat"/>
          <w:sz w:val="20"/>
          <w:szCs w:val="20"/>
          <w:lang w:val="es-ES"/>
        </w:rPr>
        <w:t xml:space="preserve">, </w:t>
      </w:r>
      <w:r w:rsidRPr="00CB0C48">
        <w:rPr>
          <w:rFonts w:ascii="GHEA Grapalat" w:hAnsi="GHEA Grapalat" w:cs="Sylfaen"/>
          <w:sz w:val="20"/>
          <w:szCs w:val="20"/>
        </w:rPr>
        <w:t>երբ</w:t>
      </w:r>
      <w:r w:rsidRPr="00CB0C48">
        <w:rPr>
          <w:rFonts w:ascii="GHEA Grapalat" w:hAnsi="GHEA Grapalat"/>
          <w:sz w:val="20"/>
          <w:szCs w:val="20"/>
          <w:lang w:val="es-ES"/>
        </w:rPr>
        <w:t xml:space="preserve"> </w:t>
      </w:r>
      <w:r w:rsidRPr="00CB0C48">
        <w:rPr>
          <w:rFonts w:ascii="GHEA Grapalat" w:hAnsi="GHEA Grapalat" w:cs="Sylfaen"/>
          <w:sz w:val="20"/>
          <w:szCs w:val="20"/>
        </w:rPr>
        <w:t>դատվածությունը</w:t>
      </w:r>
      <w:r w:rsidRPr="00CB0C48">
        <w:rPr>
          <w:rFonts w:ascii="GHEA Grapalat" w:hAnsi="GHEA Grapalat"/>
          <w:sz w:val="20"/>
          <w:szCs w:val="20"/>
          <w:lang w:val="es-ES"/>
        </w:rPr>
        <w:t xml:space="preserve"> </w:t>
      </w:r>
      <w:r w:rsidRPr="00CB0C48">
        <w:rPr>
          <w:rFonts w:ascii="GHEA Grapalat" w:hAnsi="GHEA Grapalat" w:cs="Sylfaen"/>
          <w:sz w:val="20"/>
          <w:szCs w:val="20"/>
        </w:rPr>
        <w:t>օրենքով</w:t>
      </w:r>
      <w:r w:rsidRPr="00CB0C48">
        <w:rPr>
          <w:rFonts w:ascii="GHEA Grapalat" w:hAnsi="GHEA Grapalat"/>
          <w:sz w:val="20"/>
          <w:szCs w:val="20"/>
          <w:lang w:val="es-ES"/>
        </w:rPr>
        <w:t xml:space="preserve"> </w:t>
      </w:r>
      <w:r w:rsidRPr="00CB0C48">
        <w:rPr>
          <w:rFonts w:ascii="GHEA Grapalat" w:hAnsi="GHEA Grapalat" w:cs="Sylfaen"/>
          <w:sz w:val="20"/>
          <w:szCs w:val="20"/>
        </w:rPr>
        <w:t>սահմանված</w:t>
      </w:r>
      <w:r w:rsidRPr="00CB0C48">
        <w:rPr>
          <w:rFonts w:ascii="GHEA Grapalat" w:hAnsi="GHEA Grapalat"/>
          <w:sz w:val="20"/>
          <w:szCs w:val="20"/>
          <w:lang w:val="es-ES"/>
        </w:rPr>
        <w:t xml:space="preserve"> </w:t>
      </w:r>
      <w:r w:rsidRPr="00CB0C48">
        <w:rPr>
          <w:rFonts w:ascii="GHEA Grapalat" w:hAnsi="GHEA Grapalat" w:cs="Sylfaen"/>
          <w:sz w:val="20"/>
          <w:szCs w:val="20"/>
        </w:rPr>
        <w:t>կարգով</w:t>
      </w:r>
      <w:r w:rsidRPr="00CB0C48">
        <w:rPr>
          <w:rFonts w:ascii="GHEA Grapalat" w:hAnsi="GHEA Grapalat"/>
          <w:sz w:val="20"/>
          <w:szCs w:val="20"/>
          <w:lang w:val="es-ES"/>
        </w:rPr>
        <w:t xml:space="preserve"> </w:t>
      </w:r>
      <w:r w:rsidRPr="00CB0C48">
        <w:rPr>
          <w:rFonts w:ascii="GHEA Grapalat" w:hAnsi="GHEA Grapalat" w:cs="Sylfaen"/>
          <w:sz w:val="20"/>
          <w:szCs w:val="20"/>
        </w:rPr>
        <w:t>հանված</w:t>
      </w:r>
      <w:r w:rsidRPr="00CB0C48">
        <w:rPr>
          <w:rFonts w:ascii="GHEA Grapalat" w:hAnsi="GHEA Grapalat"/>
          <w:sz w:val="20"/>
          <w:szCs w:val="20"/>
          <w:lang w:val="es-ES"/>
        </w:rPr>
        <w:t xml:space="preserve"> </w:t>
      </w:r>
      <w:r w:rsidRPr="00CB0C48">
        <w:rPr>
          <w:rFonts w:ascii="GHEA Grapalat" w:hAnsi="GHEA Grapalat" w:cs="Sylfaen"/>
          <w:sz w:val="20"/>
          <w:szCs w:val="20"/>
        </w:rPr>
        <w:t>կամ</w:t>
      </w:r>
      <w:r w:rsidRPr="00CB0C48">
        <w:rPr>
          <w:rFonts w:ascii="GHEA Grapalat" w:hAnsi="GHEA Grapalat"/>
          <w:sz w:val="20"/>
          <w:szCs w:val="20"/>
          <w:lang w:val="es-ES"/>
        </w:rPr>
        <w:t xml:space="preserve"> </w:t>
      </w:r>
      <w:r w:rsidRPr="00CB0C48">
        <w:rPr>
          <w:rFonts w:ascii="GHEA Grapalat" w:hAnsi="GHEA Grapalat" w:cs="Sylfaen"/>
          <w:sz w:val="20"/>
          <w:szCs w:val="20"/>
        </w:rPr>
        <w:t>մարված</w:t>
      </w:r>
      <w:r w:rsidRPr="00CB0C48">
        <w:rPr>
          <w:rFonts w:ascii="GHEA Grapalat" w:hAnsi="GHEA Grapalat"/>
          <w:sz w:val="20"/>
          <w:szCs w:val="20"/>
          <w:lang w:val="es-ES"/>
        </w:rPr>
        <w:t xml:space="preserve"> </w:t>
      </w:r>
      <w:r w:rsidRPr="00CB0C48">
        <w:rPr>
          <w:rFonts w:ascii="GHEA Grapalat" w:hAnsi="GHEA Grapalat" w:cs="Sylfaen"/>
          <w:sz w:val="20"/>
          <w:szCs w:val="20"/>
        </w:rPr>
        <w:t>է</w:t>
      </w:r>
      <w:r w:rsidRPr="00CB0C48">
        <w:rPr>
          <w:rFonts w:ascii="GHEA Grapalat" w:hAnsi="GHEA Grapalat"/>
          <w:sz w:val="20"/>
          <w:szCs w:val="20"/>
          <w:lang w:val="es-ES"/>
        </w:rPr>
        <w:t xml:space="preserve">.  </w:t>
      </w:r>
    </w:p>
    <w:p w:rsidR="00753E6E" w:rsidRPr="00CB0C48" w:rsidRDefault="00753E6E" w:rsidP="00753E6E">
      <w:pPr>
        <w:ind w:firstLine="720"/>
        <w:jc w:val="both"/>
        <w:rPr>
          <w:rFonts w:ascii="GHEA Grapalat" w:hAnsi="GHEA Grapalat"/>
          <w:sz w:val="20"/>
          <w:szCs w:val="20"/>
          <w:lang w:val="es-ES"/>
        </w:rPr>
      </w:pPr>
      <w:r w:rsidRPr="00CB0C48">
        <w:rPr>
          <w:rFonts w:ascii="GHEA Grapalat" w:hAnsi="GHEA Grapalat" w:cs="Sylfaen"/>
          <w:sz w:val="20"/>
          <w:szCs w:val="20"/>
          <w:lang w:val="es-ES"/>
        </w:rPr>
        <w:t>4)</w:t>
      </w:r>
      <w:r w:rsidRPr="00CB0C48">
        <w:rPr>
          <w:rFonts w:ascii="GHEA Grapalat" w:hAnsi="GHEA Grapalat"/>
          <w:sz w:val="20"/>
          <w:szCs w:val="20"/>
          <w:lang w:val="es-ES"/>
        </w:rPr>
        <w:t xml:space="preserve"> </w:t>
      </w:r>
      <w:r w:rsidRPr="00CB0C48">
        <w:rPr>
          <w:rFonts w:ascii="GHEA Grapalat" w:hAnsi="GHEA Grapalat"/>
          <w:sz w:val="20"/>
          <w:szCs w:val="20"/>
        </w:rPr>
        <w:t>որոնց</w:t>
      </w:r>
      <w:r w:rsidRPr="00CB0C48">
        <w:rPr>
          <w:rFonts w:ascii="GHEA Grapalat" w:hAnsi="GHEA Grapalat"/>
          <w:sz w:val="20"/>
          <w:szCs w:val="20"/>
          <w:lang w:val="es-ES"/>
        </w:rPr>
        <w:t xml:space="preserve"> </w:t>
      </w:r>
      <w:r w:rsidRPr="00CB0C48">
        <w:rPr>
          <w:rFonts w:ascii="GHEA Grapalat" w:hAnsi="GHEA Grapalat"/>
          <w:sz w:val="20"/>
          <w:szCs w:val="20"/>
        </w:rPr>
        <w:t>վերաբերյալ</w:t>
      </w:r>
      <w:r w:rsidRPr="00CB0C48">
        <w:rPr>
          <w:rFonts w:ascii="GHEA Grapalat" w:hAnsi="GHEA Grapalat"/>
          <w:sz w:val="20"/>
          <w:szCs w:val="20"/>
          <w:lang w:val="es-ES"/>
        </w:rPr>
        <w:t xml:space="preserve"> </w:t>
      </w:r>
      <w:r w:rsidRPr="00CB0C48">
        <w:rPr>
          <w:rFonts w:ascii="GHEA Grapalat" w:hAnsi="GHEA Grapalat"/>
          <w:sz w:val="20"/>
          <w:szCs w:val="20"/>
        </w:rPr>
        <w:t>հայտը</w:t>
      </w:r>
      <w:r w:rsidRPr="00CB0C48">
        <w:rPr>
          <w:rFonts w:ascii="GHEA Grapalat" w:hAnsi="GHEA Grapalat"/>
          <w:sz w:val="20"/>
          <w:szCs w:val="20"/>
          <w:lang w:val="es-ES"/>
        </w:rPr>
        <w:t xml:space="preserve"> </w:t>
      </w:r>
      <w:r w:rsidRPr="00CB0C48">
        <w:rPr>
          <w:rFonts w:ascii="GHEA Grapalat" w:hAnsi="GHEA Grapalat"/>
          <w:sz w:val="20"/>
          <w:szCs w:val="20"/>
        </w:rPr>
        <w:t>ներկայացվելու</w:t>
      </w:r>
      <w:r w:rsidRPr="00CB0C48">
        <w:rPr>
          <w:rFonts w:ascii="GHEA Grapalat" w:hAnsi="GHEA Grapalat"/>
          <w:sz w:val="20"/>
          <w:szCs w:val="20"/>
          <w:lang w:val="es-ES"/>
        </w:rPr>
        <w:t xml:space="preserve"> </w:t>
      </w:r>
      <w:r w:rsidRPr="00CB0C48">
        <w:rPr>
          <w:rFonts w:ascii="GHEA Grapalat" w:hAnsi="GHEA Grapalat"/>
          <w:sz w:val="20"/>
          <w:szCs w:val="20"/>
        </w:rPr>
        <w:t>օրվան</w:t>
      </w:r>
      <w:r w:rsidRPr="00CB0C48">
        <w:rPr>
          <w:rFonts w:ascii="GHEA Grapalat" w:hAnsi="GHEA Grapalat"/>
          <w:sz w:val="20"/>
          <w:szCs w:val="20"/>
          <w:lang w:val="es-ES"/>
        </w:rPr>
        <w:t xml:space="preserve"> </w:t>
      </w:r>
      <w:r w:rsidRPr="00CB0C48">
        <w:rPr>
          <w:rFonts w:ascii="GHEA Grapalat" w:hAnsi="GHEA Grapalat"/>
          <w:sz w:val="20"/>
          <w:szCs w:val="20"/>
        </w:rPr>
        <w:t>նախորդող</w:t>
      </w:r>
      <w:r w:rsidRPr="00CB0C48">
        <w:rPr>
          <w:rFonts w:ascii="GHEA Grapalat" w:hAnsi="GHEA Grapalat"/>
          <w:sz w:val="20"/>
          <w:szCs w:val="20"/>
          <w:lang w:val="es-ES"/>
        </w:rPr>
        <w:t xml:space="preserve"> </w:t>
      </w:r>
      <w:r w:rsidRPr="00CB0C48">
        <w:rPr>
          <w:rFonts w:ascii="GHEA Grapalat" w:hAnsi="GHEA Grapalat"/>
          <w:sz w:val="20"/>
          <w:szCs w:val="20"/>
        </w:rPr>
        <w:t>մեկ</w:t>
      </w:r>
      <w:r w:rsidRPr="00CB0C48">
        <w:rPr>
          <w:rFonts w:ascii="GHEA Grapalat" w:hAnsi="GHEA Grapalat"/>
          <w:sz w:val="20"/>
          <w:szCs w:val="20"/>
          <w:lang w:val="es-ES"/>
        </w:rPr>
        <w:t xml:space="preserve"> </w:t>
      </w:r>
      <w:r w:rsidRPr="00CB0C48">
        <w:rPr>
          <w:rFonts w:ascii="GHEA Grapalat" w:hAnsi="GHEA Grapalat"/>
          <w:sz w:val="20"/>
          <w:szCs w:val="20"/>
        </w:rPr>
        <w:t>տարվա</w:t>
      </w:r>
      <w:r w:rsidRPr="00CB0C48">
        <w:rPr>
          <w:rFonts w:ascii="GHEA Grapalat" w:hAnsi="GHEA Grapalat"/>
          <w:sz w:val="20"/>
          <w:szCs w:val="20"/>
          <w:lang w:val="es-ES"/>
        </w:rPr>
        <w:t xml:space="preserve"> </w:t>
      </w:r>
      <w:r w:rsidRPr="00CB0C48">
        <w:rPr>
          <w:rFonts w:ascii="GHEA Grapalat" w:hAnsi="GHEA Grapalat"/>
          <w:sz w:val="20"/>
          <w:szCs w:val="20"/>
        </w:rPr>
        <w:t>ընթացքում</w:t>
      </w:r>
      <w:r w:rsidRPr="00CB0C48">
        <w:rPr>
          <w:rFonts w:ascii="GHEA Grapalat" w:hAnsi="GHEA Grapalat"/>
          <w:sz w:val="20"/>
          <w:szCs w:val="20"/>
          <w:lang w:val="es-ES"/>
        </w:rPr>
        <w:t xml:space="preserve"> </w:t>
      </w:r>
      <w:r w:rsidRPr="00CB0C48">
        <w:rPr>
          <w:rFonts w:ascii="GHEA Grapalat" w:hAnsi="GHEA Grapalat"/>
          <w:sz w:val="20"/>
          <w:szCs w:val="20"/>
        </w:rPr>
        <w:t>առկա</w:t>
      </w:r>
      <w:r w:rsidRPr="00CB0C48">
        <w:rPr>
          <w:rFonts w:ascii="GHEA Grapalat" w:hAnsi="GHEA Grapalat"/>
          <w:sz w:val="20"/>
          <w:szCs w:val="20"/>
          <w:lang w:val="es-ES"/>
        </w:rPr>
        <w:t xml:space="preserve"> </w:t>
      </w:r>
      <w:r w:rsidRPr="00CB0C48">
        <w:rPr>
          <w:rFonts w:ascii="GHEA Grapalat" w:hAnsi="GHEA Grapalat"/>
          <w:sz w:val="20"/>
          <w:szCs w:val="20"/>
        </w:rPr>
        <w:t>է</w:t>
      </w:r>
      <w:r w:rsidRPr="00CB0C48">
        <w:rPr>
          <w:rFonts w:ascii="GHEA Grapalat" w:hAnsi="GHEA Grapalat"/>
          <w:sz w:val="20"/>
          <w:szCs w:val="20"/>
          <w:lang w:val="es-ES"/>
        </w:rPr>
        <w:t xml:space="preserve"> </w:t>
      </w:r>
      <w:r w:rsidRPr="00CB0C48">
        <w:rPr>
          <w:rFonts w:ascii="GHEA Grapalat" w:hAnsi="GHEA Grapalat"/>
          <w:sz w:val="20"/>
          <w:szCs w:val="20"/>
        </w:rPr>
        <w:t>օրենքով</w:t>
      </w:r>
      <w:r w:rsidRPr="00CB0C48">
        <w:rPr>
          <w:rFonts w:ascii="GHEA Grapalat" w:hAnsi="GHEA Grapalat"/>
          <w:sz w:val="20"/>
          <w:szCs w:val="20"/>
          <w:lang w:val="es-ES"/>
        </w:rPr>
        <w:t xml:space="preserve"> </w:t>
      </w:r>
      <w:r w:rsidRPr="00CB0C48">
        <w:rPr>
          <w:rFonts w:ascii="GHEA Grapalat" w:hAnsi="GHEA Grapalat"/>
          <w:sz w:val="20"/>
          <w:szCs w:val="20"/>
        </w:rPr>
        <w:t>սահմանված</w:t>
      </w:r>
      <w:r w:rsidRPr="00CB0C48">
        <w:rPr>
          <w:rFonts w:ascii="GHEA Grapalat" w:hAnsi="GHEA Grapalat"/>
          <w:sz w:val="20"/>
          <w:szCs w:val="20"/>
          <w:lang w:val="es-ES"/>
        </w:rPr>
        <w:t xml:space="preserve"> </w:t>
      </w:r>
      <w:r w:rsidRPr="00CB0C48">
        <w:rPr>
          <w:rFonts w:ascii="GHEA Grapalat" w:hAnsi="GHEA Grapalat"/>
          <w:sz w:val="20"/>
          <w:szCs w:val="20"/>
        </w:rPr>
        <w:t>կարգով</w:t>
      </w:r>
      <w:r w:rsidRPr="00CB0C48">
        <w:rPr>
          <w:rFonts w:ascii="GHEA Grapalat" w:hAnsi="GHEA Grapalat"/>
          <w:sz w:val="20"/>
          <w:szCs w:val="20"/>
          <w:lang w:val="es-ES"/>
        </w:rPr>
        <w:t xml:space="preserve"> </w:t>
      </w:r>
      <w:r w:rsidRPr="00CB0C48">
        <w:rPr>
          <w:rFonts w:ascii="GHEA Grapalat" w:hAnsi="GHEA Grapalat"/>
          <w:sz w:val="20"/>
          <w:szCs w:val="20"/>
        </w:rPr>
        <w:t>կայացված</w:t>
      </w:r>
      <w:r w:rsidRPr="00CB0C48">
        <w:rPr>
          <w:rFonts w:ascii="GHEA Grapalat" w:hAnsi="GHEA Grapalat"/>
          <w:sz w:val="20"/>
          <w:szCs w:val="20"/>
          <w:lang w:val="es-ES"/>
        </w:rPr>
        <w:t xml:space="preserve"> </w:t>
      </w:r>
      <w:r w:rsidRPr="00CB0C48">
        <w:rPr>
          <w:rFonts w:ascii="GHEA Grapalat" w:hAnsi="GHEA Grapalat"/>
          <w:sz w:val="20"/>
          <w:szCs w:val="20"/>
        </w:rPr>
        <w:t>անբողոքարկելի</w:t>
      </w:r>
      <w:r w:rsidRPr="00CB0C48">
        <w:rPr>
          <w:rFonts w:ascii="GHEA Grapalat" w:hAnsi="GHEA Grapalat"/>
          <w:sz w:val="20"/>
          <w:szCs w:val="20"/>
          <w:lang w:val="es-ES"/>
        </w:rPr>
        <w:t xml:space="preserve"> </w:t>
      </w:r>
      <w:r w:rsidRPr="00CB0C48">
        <w:rPr>
          <w:rFonts w:ascii="GHEA Grapalat" w:hAnsi="GHEA Grapalat"/>
          <w:sz w:val="20"/>
          <w:szCs w:val="20"/>
        </w:rPr>
        <w:t>վարչական</w:t>
      </w:r>
      <w:r w:rsidRPr="00CB0C48">
        <w:rPr>
          <w:rFonts w:ascii="GHEA Grapalat" w:hAnsi="GHEA Grapalat"/>
          <w:sz w:val="20"/>
          <w:szCs w:val="20"/>
          <w:lang w:val="es-ES"/>
        </w:rPr>
        <w:t xml:space="preserve"> </w:t>
      </w:r>
      <w:r w:rsidRPr="00CB0C48">
        <w:rPr>
          <w:rFonts w:ascii="GHEA Grapalat" w:hAnsi="GHEA Grapalat"/>
          <w:sz w:val="20"/>
          <w:szCs w:val="20"/>
        </w:rPr>
        <w:t>ակտ</w:t>
      </w:r>
      <w:r w:rsidRPr="00CB0C48">
        <w:rPr>
          <w:rFonts w:ascii="GHEA Grapalat" w:hAnsi="GHEA Grapalat"/>
          <w:sz w:val="20"/>
          <w:szCs w:val="20"/>
          <w:lang w:val="es-ES"/>
        </w:rPr>
        <w:t xml:space="preserve">` </w:t>
      </w:r>
      <w:r w:rsidRPr="00CB0C48">
        <w:rPr>
          <w:rFonts w:ascii="GHEA Grapalat" w:hAnsi="GHEA Grapalat"/>
          <w:sz w:val="20"/>
          <w:szCs w:val="20"/>
        </w:rPr>
        <w:t>գնումների</w:t>
      </w:r>
      <w:r w:rsidRPr="00CB0C48">
        <w:rPr>
          <w:rFonts w:ascii="GHEA Grapalat" w:hAnsi="GHEA Grapalat"/>
          <w:sz w:val="20"/>
          <w:szCs w:val="20"/>
          <w:lang w:val="es-ES"/>
        </w:rPr>
        <w:t xml:space="preserve"> </w:t>
      </w:r>
      <w:r w:rsidRPr="00CB0C48">
        <w:rPr>
          <w:rFonts w:ascii="GHEA Grapalat" w:hAnsi="GHEA Grapalat"/>
          <w:sz w:val="20"/>
          <w:szCs w:val="20"/>
        </w:rPr>
        <w:t>ոլորտում</w:t>
      </w:r>
      <w:r w:rsidRPr="00CB0C48">
        <w:rPr>
          <w:rFonts w:ascii="GHEA Grapalat" w:hAnsi="GHEA Grapalat"/>
          <w:sz w:val="20"/>
          <w:szCs w:val="20"/>
          <w:lang w:val="es-ES"/>
        </w:rPr>
        <w:t xml:space="preserve"> </w:t>
      </w:r>
      <w:r w:rsidRPr="00CB0C48">
        <w:rPr>
          <w:rFonts w:ascii="GHEA Grapalat" w:hAnsi="GHEA Grapalat" w:cs="Sylfaen"/>
          <w:sz w:val="20"/>
          <w:szCs w:val="20"/>
        </w:rPr>
        <w:t>հակամրցակցային</w:t>
      </w:r>
      <w:r w:rsidRPr="00CB0C48">
        <w:rPr>
          <w:rFonts w:ascii="GHEA Grapalat" w:hAnsi="GHEA Grapalat"/>
          <w:sz w:val="20"/>
          <w:szCs w:val="20"/>
          <w:lang w:val="es-ES"/>
        </w:rPr>
        <w:t xml:space="preserve"> </w:t>
      </w:r>
      <w:r w:rsidRPr="00CB0C48">
        <w:rPr>
          <w:rFonts w:ascii="GHEA Grapalat" w:hAnsi="GHEA Grapalat" w:cs="Sylfaen"/>
          <w:sz w:val="20"/>
          <w:szCs w:val="20"/>
        </w:rPr>
        <w:t>համաձայնության</w:t>
      </w:r>
      <w:r w:rsidRPr="00CB0C48">
        <w:rPr>
          <w:rFonts w:ascii="GHEA Grapalat" w:hAnsi="GHEA Grapalat"/>
          <w:sz w:val="20"/>
          <w:szCs w:val="20"/>
          <w:lang w:val="es-ES"/>
        </w:rPr>
        <w:t xml:space="preserve"> </w:t>
      </w:r>
      <w:r w:rsidRPr="00CB0C48">
        <w:rPr>
          <w:rFonts w:ascii="GHEA Grapalat" w:hAnsi="GHEA Grapalat" w:cs="Sylfaen"/>
          <w:sz w:val="20"/>
          <w:szCs w:val="20"/>
        </w:rPr>
        <w:t>կամ</w:t>
      </w:r>
      <w:r w:rsidRPr="00CB0C48">
        <w:rPr>
          <w:rFonts w:ascii="GHEA Grapalat" w:hAnsi="GHEA Grapalat"/>
          <w:sz w:val="20"/>
          <w:szCs w:val="20"/>
          <w:lang w:val="es-ES"/>
        </w:rPr>
        <w:t xml:space="preserve"> </w:t>
      </w:r>
      <w:r w:rsidRPr="00CB0C48">
        <w:rPr>
          <w:rFonts w:ascii="GHEA Grapalat" w:hAnsi="GHEA Grapalat" w:cs="Sylfaen"/>
          <w:sz w:val="20"/>
          <w:szCs w:val="20"/>
        </w:rPr>
        <w:t>գերիշխող</w:t>
      </w:r>
      <w:r w:rsidRPr="00CB0C48">
        <w:rPr>
          <w:rFonts w:ascii="GHEA Grapalat" w:hAnsi="GHEA Grapalat"/>
          <w:sz w:val="20"/>
          <w:szCs w:val="20"/>
          <w:lang w:val="es-ES"/>
        </w:rPr>
        <w:t xml:space="preserve"> </w:t>
      </w:r>
      <w:r w:rsidRPr="00CB0C48">
        <w:rPr>
          <w:rFonts w:ascii="GHEA Grapalat" w:hAnsi="GHEA Grapalat" w:cs="Sylfaen"/>
          <w:sz w:val="20"/>
          <w:szCs w:val="20"/>
        </w:rPr>
        <w:t>դիրքի</w:t>
      </w:r>
      <w:r w:rsidRPr="00CB0C48">
        <w:rPr>
          <w:rFonts w:ascii="GHEA Grapalat" w:hAnsi="GHEA Grapalat"/>
          <w:sz w:val="20"/>
          <w:szCs w:val="20"/>
          <w:lang w:val="es-ES"/>
        </w:rPr>
        <w:t xml:space="preserve"> </w:t>
      </w:r>
      <w:r w:rsidRPr="00CB0C48">
        <w:rPr>
          <w:rFonts w:ascii="GHEA Grapalat" w:hAnsi="GHEA Grapalat" w:cs="Sylfaen"/>
          <w:sz w:val="20"/>
          <w:szCs w:val="20"/>
        </w:rPr>
        <w:t>չարաշահման</w:t>
      </w:r>
      <w:r w:rsidRPr="00CB0C48">
        <w:rPr>
          <w:rFonts w:ascii="GHEA Grapalat" w:hAnsi="GHEA Grapalat"/>
          <w:sz w:val="20"/>
          <w:szCs w:val="20"/>
          <w:lang w:val="es-ES"/>
        </w:rPr>
        <w:t xml:space="preserve"> </w:t>
      </w:r>
      <w:r w:rsidRPr="00CB0C48">
        <w:rPr>
          <w:rFonts w:ascii="GHEA Grapalat" w:hAnsi="GHEA Grapalat" w:cs="Sylfaen"/>
          <w:sz w:val="20"/>
          <w:szCs w:val="20"/>
        </w:rPr>
        <w:t>համար</w:t>
      </w:r>
      <w:r w:rsidRPr="00CB0C48">
        <w:rPr>
          <w:rFonts w:ascii="GHEA Grapalat" w:hAnsi="GHEA Grapalat" w:cs="Sylfaen"/>
          <w:sz w:val="20"/>
          <w:szCs w:val="20"/>
          <w:lang w:val="es-ES"/>
        </w:rPr>
        <w:t>.</w:t>
      </w:r>
    </w:p>
    <w:p w:rsidR="00753E6E" w:rsidRPr="00CB0C48" w:rsidRDefault="00753E6E" w:rsidP="00753E6E">
      <w:pPr>
        <w:ind w:firstLine="720"/>
        <w:jc w:val="both"/>
        <w:rPr>
          <w:rFonts w:ascii="GHEA Grapalat" w:hAnsi="GHEA Grapalat"/>
          <w:sz w:val="20"/>
          <w:szCs w:val="20"/>
          <w:lang w:val="es-ES"/>
        </w:rPr>
      </w:pPr>
      <w:r w:rsidRPr="00CB0C48">
        <w:rPr>
          <w:rFonts w:ascii="GHEA Grapalat" w:hAnsi="GHEA Grapalat" w:cs="Sylfaen"/>
          <w:sz w:val="20"/>
          <w:szCs w:val="20"/>
          <w:lang w:val="es-ES"/>
        </w:rPr>
        <w:lastRenderedPageBreak/>
        <w:t xml:space="preserve">5) </w:t>
      </w:r>
      <w:r w:rsidRPr="00CB0C48">
        <w:rPr>
          <w:rFonts w:ascii="GHEA Grapalat" w:hAnsi="GHEA Grapalat" w:cs="Sylfaen"/>
          <w:sz w:val="20"/>
          <w:szCs w:val="20"/>
        </w:rPr>
        <w:t>որոնք</w:t>
      </w:r>
      <w:r w:rsidRPr="00CB0C48">
        <w:rPr>
          <w:rFonts w:ascii="GHEA Grapalat" w:hAnsi="GHEA Grapalat" w:cs="Sylfaen"/>
          <w:sz w:val="20"/>
          <w:szCs w:val="20"/>
          <w:lang w:val="es-ES"/>
        </w:rPr>
        <w:t xml:space="preserve"> </w:t>
      </w:r>
      <w:r w:rsidRPr="00CB0C48">
        <w:rPr>
          <w:rFonts w:ascii="GHEA Grapalat" w:hAnsi="GHEA Grapalat" w:cs="Sylfaen"/>
          <w:sz w:val="20"/>
          <w:szCs w:val="20"/>
        </w:rPr>
        <w:t>հայտը</w:t>
      </w:r>
      <w:r w:rsidRPr="00CB0C48">
        <w:rPr>
          <w:rFonts w:ascii="GHEA Grapalat" w:hAnsi="GHEA Grapalat" w:cs="Sylfaen"/>
          <w:sz w:val="20"/>
          <w:szCs w:val="20"/>
          <w:lang w:val="es-ES"/>
        </w:rPr>
        <w:t xml:space="preserve"> </w:t>
      </w:r>
      <w:r w:rsidRPr="00CB0C48">
        <w:rPr>
          <w:rFonts w:ascii="GHEA Grapalat" w:hAnsi="GHEA Grapalat" w:cs="Sylfaen"/>
          <w:sz w:val="20"/>
          <w:szCs w:val="20"/>
        </w:rPr>
        <w:t>ներկայացնելու</w:t>
      </w:r>
      <w:r w:rsidRPr="00CB0C48">
        <w:rPr>
          <w:rFonts w:ascii="GHEA Grapalat" w:hAnsi="GHEA Grapalat" w:cs="Sylfaen"/>
          <w:sz w:val="20"/>
          <w:szCs w:val="20"/>
          <w:lang w:val="es-ES"/>
        </w:rPr>
        <w:t xml:space="preserve"> </w:t>
      </w:r>
      <w:r w:rsidRPr="00CB0C48">
        <w:rPr>
          <w:rFonts w:ascii="GHEA Grapalat" w:hAnsi="GHEA Grapalat" w:cs="Sylfaen"/>
          <w:sz w:val="20"/>
          <w:szCs w:val="20"/>
        </w:rPr>
        <w:t>օրվա</w:t>
      </w:r>
      <w:r w:rsidRPr="00CB0C48">
        <w:rPr>
          <w:rFonts w:ascii="GHEA Grapalat" w:hAnsi="GHEA Grapalat" w:cs="Sylfaen"/>
          <w:sz w:val="20"/>
          <w:szCs w:val="20"/>
          <w:lang w:val="es-ES"/>
        </w:rPr>
        <w:t xml:space="preserve"> </w:t>
      </w:r>
      <w:r w:rsidRPr="00CB0C48">
        <w:rPr>
          <w:rFonts w:ascii="GHEA Grapalat" w:hAnsi="GHEA Grapalat" w:cs="Sylfaen"/>
          <w:sz w:val="20"/>
          <w:szCs w:val="20"/>
        </w:rPr>
        <w:t>դրությամբ</w:t>
      </w:r>
      <w:r w:rsidRPr="00CB0C48">
        <w:rPr>
          <w:rFonts w:ascii="GHEA Grapalat" w:hAnsi="GHEA Grapalat" w:cs="Sylfaen"/>
          <w:sz w:val="20"/>
          <w:szCs w:val="20"/>
          <w:lang w:val="es-ES"/>
        </w:rPr>
        <w:t xml:space="preserve"> </w:t>
      </w:r>
      <w:r w:rsidRPr="00CB0C48">
        <w:rPr>
          <w:rFonts w:ascii="GHEA Grapalat" w:hAnsi="GHEA Grapalat" w:cs="Sylfaen"/>
          <w:sz w:val="20"/>
          <w:szCs w:val="20"/>
        </w:rPr>
        <w:t>ներառված</w:t>
      </w:r>
      <w:r w:rsidRPr="00CB0C48">
        <w:rPr>
          <w:rFonts w:ascii="GHEA Grapalat" w:hAnsi="GHEA Grapalat" w:cs="Sylfaen"/>
          <w:sz w:val="20"/>
          <w:szCs w:val="20"/>
          <w:lang w:val="es-ES"/>
        </w:rPr>
        <w:t xml:space="preserve"> </w:t>
      </w:r>
      <w:r w:rsidRPr="00CB0C48">
        <w:rPr>
          <w:rFonts w:ascii="GHEA Grapalat" w:hAnsi="GHEA Grapalat" w:cs="Sylfaen"/>
          <w:sz w:val="20"/>
          <w:szCs w:val="20"/>
        </w:rPr>
        <w:t>են</w:t>
      </w:r>
      <w:r w:rsidRPr="00CB0C48">
        <w:rPr>
          <w:rFonts w:ascii="GHEA Grapalat" w:hAnsi="GHEA Grapalat" w:cs="Sylfaen"/>
          <w:sz w:val="20"/>
          <w:szCs w:val="20"/>
          <w:lang w:val="es-ES"/>
        </w:rPr>
        <w:t xml:space="preserve"> </w:t>
      </w:r>
      <w:r w:rsidRPr="00CB0C48">
        <w:rPr>
          <w:rFonts w:ascii="GHEA Grapalat" w:hAnsi="GHEA Grapalat" w:cs="Sylfaen"/>
          <w:sz w:val="20"/>
          <w:szCs w:val="20"/>
        </w:rPr>
        <w:t>Եվրասիական</w:t>
      </w:r>
      <w:r w:rsidRPr="00CB0C48">
        <w:rPr>
          <w:rFonts w:ascii="GHEA Grapalat" w:hAnsi="GHEA Grapalat" w:cs="Sylfaen"/>
          <w:sz w:val="20"/>
          <w:szCs w:val="20"/>
          <w:lang w:val="es-ES"/>
        </w:rPr>
        <w:t xml:space="preserve"> </w:t>
      </w:r>
      <w:r w:rsidRPr="00CB0C48">
        <w:rPr>
          <w:rFonts w:ascii="GHEA Grapalat" w:hAnsi="GHEA Grapalat" w:cs="Sylfaen"/>
          <w:sz w:val="20"/>
          <w:szCs w:val="20"/>
        </w:rPr>
        <w:t>տնտեսական</w:t>
      </w:r>
      <w:r w:rsidRPr="00CB0C48">
        <w:rPr>
          <w:rFonts w:ascii="GHEA Grapalat" w:hAnsi="GHEA Grapalat" w:cs="Sylfaen"/>
          <w:sz w:val="20"/>
          <w:szCs w:val="20"/>
          <w:lang w:val="es-ES"/>
        </w:rPr>
        <w:t xml:space="preserve"> </w:t>
      </w:r>
      <w:r w:rsidRPr="00CB0C48">
        <w:rPr>
          <w:rFonts w:ascii="GHEA Grapalat" w:hAnsi="GHEA Grapalat" w:cs="Sylfaen"/>
          <w:sz w:val="20"/>
          <w:szCs w:val="20"/>
        </w:rPr>
        <w:t>միությանն</w:t>
      </w:r>
      <w:r w:rsidRPr="00CB0C48">
        <w:rPr>
          <w:rFonts w:ascii="GHEA Grapalat" w:hAnsi="GHEA Grapalat" w:cs="Sylfaen"/>
          <w:sz w:val="20"/>
          <w:szCs w:val="20"/>
          <w:lang w:val="es-ES"/>
        </w:rPr>
        <w:t xml:space="preserve"> </w:t>
      </w:r>
      <w:r w:rsidRPr="00CB0C48">
        <w:rPr>
          <w:rFonts w:ascii="GHEA Grapalat" w:hAnsi="GHEA Grapalat" w:cs="Sylfaen"/>
          <w:sz w:val="20"/>
          <w:szCs w:val="20"/>
        </w:rPr>
        <w:t>անդամակցող</w:t>
      </w:r>
      <w:r w:rsidRPr="00CB0C48">
        <w:rPr>
          <w:rFonts w:ascii="GHEA Grapalat" w:hAnsi="GHEA Grapalat" w:cs="Sylfaen"/>
          <w:sz w:val="20"/>
          <w:szCs w:val="20"/>
          <w:lang w:val="es-ES"/>
        </w:rPr>
        <w:t xml:space="preserve"> </w:t>
      </w:r>
      <w:r w:rsidRPr="00CB0C48">
        <w:rPr>
          <w:rFonts w:ascii="GHEA Grapalat" w:hAnsi="GHEA Grapalat" w:cs="Sylfaen"/>
          <w:sz w:val="20"/>
          <w:szCs w:val="20"/>
        </w:rPr>
        <w:t>երկրների</w:t>
      </w:r>
      <w:r w:rsidRPr="00CB0C48">
        <w:rPr>
          <w:rFonts w:ascii="GHEA Grapalat" w:hAnsi="GHEA Grapalat" w:cs="Sylfaen"/>
          <w:sz w:val="20"/>
          <w:szCs w:val="20"/>
          <w:lang w:val="es-ES"/>
        </w:rPr>
        <w:t xml:space="preserve"> </w:t>
      </w:r>
      <w:r w:rsidRPr="00CB0C48">
        <w:rPr>
          <w:rFonts w:ascii="GHEA Grapalat" w:hAnsi="GHEA Grapalat" w:cs="Sylfaen"/>
          <w:sz w:val="20"/>
          <w:szCs w:val="20"/>
        </w:rPr>
        <w:t>գնումների</w:t>
      </w:r>
      <w:r w:rsidRPr="00CB0C48">
        <w:rPr>
          <w:rFonts w:ascii="GHEA Grapalat" w:hAnsi="GHEA Grapalat" w:cs="Sylfaen"/>
          <w:sz w:val="20"/>
          <w:szCs w:val="20"/>
          <w:lang w:val="es-ES"/>
        </w:rPr>
        <w:t xml:space="preserve"> </w:t>
      </w:r>
      <w:r w:rsidRPr="00CB0C48">
        <w:rPr>
          <w:rFonts w:ascii="GHEA Grapalat" w:hAnsi="GHEA Grapalat" w:cs="Sylfaen"/>
          <w:sz w:val="20"/>
          <w:szCs w:val="20"/>
        </w:rPr>
        <w:t>մասին</w:t>
      </w:r>
      <w:r w:rsidRPr="00CB0C48">
        <w:rPr>
          <w:rFonts w:ascii="GHEA Grapalat" w:hAnsi="GHEA Grapalat" w:cs="Sylfaen"/>
          <w:sz w:val="20"/>
          <w:szCs w:val="20"/>
          <w:lang w:val="es-ES"/>
        </w:rPr>
        <w:t xml:space="preserve"> </w:t>
      </w:r>
      <w:r w:rsidRPr="00CB0C48">
        <w:rPr>
          <w:rFonts w:ascii="GHEA Grapalat" w:hAnsi="GHEA Grapalat" w:cs="Sylfaen"/>
          <w:sz w:val="20"/>
          <w:szCs w:val="20"/>
        </w:rPr>
        <w:t>օրենսդրության</w:t>
      </w:r>
      <w:r w:rsidRPr="00CB0C48">
        <w:rPr>
          <w:rFonts w:ascii="GHEA Grapalat" w:hAnsi="GHEA Grapalat" w:cs="Sylfaen"/>
          <w:sz w:val="20"/>
          <w:szCs w:val="20"/>
          <w:lang w:val="es-ES"/>
        </w:rPr>
        <w:t xml:space="preserve"> </w:t>
      </w:r>
      <w:r w:rsidRPr="00CB0C48">
        <w:rPr>
          <w:rFonts w:ascii="GHEA Grapalat" w:hAnsi="GHEA Grapalat" w:cs="Sylfaen"/>
          <w:sz w:val="20"/>
          <w:szCs w:val="20"/>
        </w:rPr>
        <w:t>համաձայն</w:t>
      </w:r>
      <w:r w:rsidRPr="00CB0C48">
        <w:rPr>
          <w:rFonts w:ascii="GHEA Grapalat" w:hAnsi="GHEA Grapalat" w:cs="Sylfaen"/>
          <w:sz w:val="20"/>
          <w:szCs w:val="20"/>
          <w:lang w:val="es-ES"/>
        </w:rPr>
        <w:t xml:space="preserve"> </w:t>
      </w:r>
      <w:r w:rsidRPr="00CB0C48">
        <w:rPr>
          <w:rFonts w:ascii="GHEA Grapalat" w:hAnsi="GHEA Grapalat" w:cs="Sylfaen"/>
          <w:sz w:val="20"/>
          <w:szCs w:val="20"/>
        </w:rPr>
        <w:t>հրապարակված</w:t>
      </w:r>
      <w:r w:rsidRPr="00CB0C48">
        <w:rPr>
          <w:rFonts w:ascii="GHEA Grapalat" w:hAnsi="GHEA Grapalat" w:cs="Sylfaen"/>
          <w:sz w:val="20"/>
          <w:szCs w:val="20"/>
          <w:lang w:val="es-ES"/>
        </w:rPr>
        <w:t xml:space="preserve"> </w:t>
      </w:r>
      <w:r w:rsidRPr="00CB0C48">
        <w:rPr>
          <w:rFonts w:ascii="GHEA Grapalat" w:hAnsi="GHEA Grapalat" w:cs="Sylfaen"/>
          <w:sz w:val="20"/>
          <w:szCs w:val="20"/>
        </w:rPr>
        <w:t>գնումների</w:t>
      </w:r>
      <w:r w:rsidRPr="00CB0C48">
        <w:rPr>
          <w:rFonts w:ascii="GHEA Grapalat" w:hAnsi="GHEA Grapalat" w:cs="Sylfaen"/>
          <w:sz w:val="20"/>
          <w:szCs w:val="20"/>
          <w:lang w:val="es-ES"/>
        </w:rPr>
        <w:t xml:space="preserve"> </w:t>
      </w:r>
      <w:r w:rsidRPr="00CB0C48">
        <w:rPr>
          <w:rFonts w:ascii="GHEA Grapalat" w:hAnsi="GHEA Grapalat" w:cs="Sylfaen"/>
          <w:sz w:val="20"/>
          <w:szCs w:val="20"/>
        </w:rPr>
        <w:t>գործընթացին</w:t>
      </w:r>
      <w:r w:rsidRPr="00CB0C48">
        <w:rPr>
          <w:rFonts w:ascii="GHEA Grapalat" w:hAnsi="GHEA Grapalat"/>
          <w:sz w:val="20"/>
          <w:szCs w:val="20"/>
          <w:lang w:val="es-ES"/>
        </w:rPr>
        <w:t xml:space="preserve"> </w:t>
      </w:r>
      <w:r w:rsidRPr="00CB0C48">
        <w:rPr>
          <w:rFonts w:ascii="GHEA Grapalat" w:hAnsi="GHEA Grapalat" w:cs="Sylfaen"/>
          <w:sz w:val="20"/>
          <w:szCs w:val="20"/>
        </w:rPr>
        <w:t>մասնակցելու</w:t>
      </w:r>
      <w:r w:rsidRPr="00CB0C48">
        <w:rPr>
          <w:rFonts w:ascii="GHEA Grapalat" w:hAnsi="GHEA Grapalat"/>
          <w:sz w:val="20"/>
          <w:szCs w:val="20"/>
          <w:lang w:val="es-ES"/>
        </w:rPr>
        <w:t xml:space="preserve"> </w:t>
      </w:r>
      <w:r w:rsidRPr="00CB0C48">
        <w:rPr>
          <w:rFonts w:ascii="GHEA Grapalat" w:hAnsi="GHEA Grapalat" w:cs="Sylfaen"/>
          <w:sz w:val="20"/>
          <w:szCs w:val="20"/>
        </w:rPr>
        <w:t>իրավունք</w:t>
      </w:r>
      <w:r w:rsidRPr="00CB0C48">
        <w:rPr>
          <w:rFonts w:ascii="GHEA Grapalat" w:hAnsi="GHEA Grapalat"/>
          <w:sz w:val="20"/>
          <w:szCs w:val="20"/>
          <w:lang w:val="es-ES"/>
        </w:rPr>
        <w:t xml:space="preserve"> </w:t>
      </w:r>
      <w:r w:rsidRPr="00CB0C48">
        <w:rPr>
          <w:rFonts w:ascii="GHEA Grapalat" w:hAnsi="GHEA Grapalat" w:cs="Sylfaen"/>
          <w:sz w:val="20"/>
          <w:szCs w:val="20"/>
        </w:rPr>
        <w:t>չունեցող</w:t>
      </w:r>
      <w:r w:rsidRPr="00CB0C48">
        <w:rPr>
          <w:rFonts w:ascii="GHEA Grapalat" w:hAnsi="GHEA Grapalat"/>
          <w:sz w:val="20"/>
          <w:szCs w:val="20"/>
          <w:lang w:val="es-ES"/>
        </w:rPr>
        <w:t xml:space="preserve"> </w:t>
      </w:r>
      <w:r w:rsidRPr="00CB0C48">
        <w:rPr>
          <w:rFonts w:ascii="GHEA Grapalat" w:hAnsi="GHEA Grapalat" w:cs="Sylfaen"/>
          <w:sz w:val="20"/>
          <w:szCs w:val="20"/>
        </w:rPr>
        <w:t>մասնակիցների</w:t>
      </w:r>
      <w:r w:rsidRPr="00CB0C48">
        <w:rPr>
          <w:rFonts w:ascii="GHEA Grapalat" w:hAnsi="GHEA Grapalat"/>
          <w:sz w:val="20"/>
          <w:szCs w:val="20"/>
          <w:lang w:val="es-ES"/>
        </w:rPr>
        <w:t xml:space="preserve"> </w:t>
      </w:r>
      <w:r w:rsidRPr="00CB0C48">
        <w:rPr>
          <w:rFonts w:ascii="GHEA Grapalat" w:hAnsi="GHEA Grapalat" w:cs="Sylfaen"/>
          <w:sz w:val="20"/>
          <w:szCs w:val="20"/>
        </w:rPr>
        <w:t>ցուցակում</w:t>
      </w:r>
      <w:r w:rsidRPr="00CB0C48">
        <w:rPr>
          <w:rFonts w:ascii="GHEA Grapalat" w:hAnsi="GHEA Grapalat" w:cs="Sylfaen"/>
          <w:sz w:val="20"/>
          <w:szCs w:val="20"/>
          <w:lang w:val="es-ES"/>
        </w:rPr>
        <w:t xml:space="preserve">. </w:t>
      </w:r>
    </w:p>
    <w:p w:rsidR="00753E6E" w:rsidRPr="00CB0C48" w:rsidRDefault="00753E6E" w:rsidP="00753E6E">
      <w:pPr>
        <w:ind w:firstLine="567"/>
        <w:jc w:val="both"/>
        <w:rPr>
          <w:rFonts w:ascii="GHEA Grapalat" w:hAnsi="GHEA Grapalat"/>
          <w:sz w:val="20"/>
          <w:szCs w:val="20"/>
          <w:lang w:val="es-ES"/>
        </w:rPr>
      </w:pPr>
      <w:r w:rsidRPr="00CB0C48">
        <w:rPr>
          <w:rFonts w:ascii="GHEA Grapalat" w:hAnsi="GHEA Grapalat"/>
          <w:sz w:val="20"/>
          <w:szCs w:val="20"/>
          <w:lang w:val="es-ES"/>
        </w:rPr>
        <w:t xml:space="preserve">   6) </w:t>
      </w:r>
      <w:r w:rsidRPr="00CB0C48">
        <w:rPr>
          <w:rFonts w:ascii="GHEA Grapalat" w:hAnsi="GHEA Grapalat"/>
          <w:sz w:val="20"/>
          <w:szCs w:val="20"/>
        </w:rPr>
        <w:t>որոնք</w:t>
      </w:r>
      <w:r w:rsidRPr="00CB0C48">
        <w:rPr>
          <w:rFonts w:ascii="GHEA Grapalat" w:hAnsi="GHEA Grapalat"/>
          <w:sz w:val="20"/>
          <w:szCs w:val="20"/>
          <w:lang w:val="es-ES"/>
        </w:rPr>
        <w:t xml:space="preserve"> </w:t>
      </w:r>
      <w:r w:rsidRPr="00CB0C48">
        <w:rPr>
          <w:rFonts w:ascii="GHEA Grapalat" w:hAnsi="GHEA Grapalat"/>
          <w:sz w:val="20"/>
          <w:szCs w:val="20"/>
        </w:rPr>
        <w:t>հայտը</w:t>
      </w:r>
      <w:r w:rsidRPr="00CB0C48">
        <w:rPr>
          <w:rFonts w:ascii="GHEA Grapalat" w:hAnsi="GHEA Grapalat"/>
          <w:sz w:val="20"/>
          <w:szCs w:val="20"/>
          <w:lang w:val="es-ES"/>
        </w:rPr>
        <w:t xml:space="preserve"> </w:t>
      </w:r>
      <w:r w:rsidRPr="00CB0C48">
        <w:rPr>
          <w:rFonts w:ascii="GHEA Grapalat" w:hAnsi="GHEA Grapalat"/>
          <w:sz w:val="20"/>
          <w:szCs w:val="20"/>
        </w:rPr>
        <w:t>ներկայացնելու</w:t>
      </w:r>
      <w:r w:rsidRPr="00CB0C48">
        <w:rPr>
          <w:rFonts w:ascii="GHEA Grapalat" w:hAnsi="GHEA Grapalat"/>
          <w:sz w:val="20"/>
          <w:szCs w:val="20"/>
          <w:lang w:val="es-ES"/>
        </w:rPr>
        <w:t xml:space="preserve"> </w:t>
      </w:r>
      <w:r w:rsidRPr="00CB0C48">
        <w:rPr>
          <w:rFonts w:ascii="GHEA Grapalat" w:hAnsi="GHEA Grapalat"/>
          <w:sz w:val="20"/>
          <w:szCs w:val="20"/>
        </w:rPr>
        <w:t>օրվա</w:t>
      </w:r>
      <w:r w:rsidRPr="00CB0C48">
        <w:rPr>
          <w:rFonts w:ascii="GHEA Grapalat" w:hAnsi="GHEA Grapalat"/>
          <w:sz w:val="20"/>
          <w:szCs w:val="20"/>
          <w:lang w:val="es-ES"/>
        </w:rPr>
        <w:t xml:space="preserve"> </w:t>
      </w:r>
      <w:r w:rsidRPr="00CB0C48">
        <w:rPr>
          <w:rFonts w:ascii="GHEA Grapalat" w:hAnsi="GHEA Grapalat"/>
          <w:sz w:val="20"/>
          <w:szCs w:val="20"/>
        </w:rPr>
        <w:t>դրությամբ</w:t>
      </w:r>
      <w:r w:rsidRPr="00CB0C48">
        <w:rPr>
          <w:rFonts w:ascii="GHEA Grapalat" w:hAnsi="GHEA Grapalat"/>
          <w:sz w:val="20"/>
          <w:szCs w:val="20"/>
          <w:lang w:val="es-ES"/>
        </w:rPr>
        <w:t xml:space="preserve"> </w:t>
      </w:r>
      <w:r w:rsidRPr="00CB0C48">
        <w:rPr>
          <w:rFonts w:ascii="GHEA Grapalat" w:hAnsi="GHEA Grapalat" w:cs="Sylfaen"/>
          <w:sz w:val="20"/>
          <w:szCs w:val="20"/>
        </w:rPr>
        <w:t>ներառված</w:t>
      </w:r>
      <w:r w:rsidRPr="00CB0C48">
        <w:rPr>
          <w:rFonts w:ascii="GHEA Grapalat" w:hAnsi="GHEA Grapalat"/>
          <w:sz w:val="20"/>
          <w:szCs w:val="20"/>
          <w:lang w:val="es-ES"/>
        </w:rPr>
        <w:t xml:space="preserve"> </w:t>
      </w:r>
      <w:r w:rsidRPr="00CB0C48">
        <w:rPr>
          <w:rFonts w:ascii="GHEA Grapalat" w:hAnsi="GHEA Grapalat" w:cs="Sylfaen"/>
          <w:sz w:val="20"/>
          <w:szCs w:val="20"/>
        </w:rPr>
        <w:t>են</w:t>
      </w:r>
      <w:r w:rsidRPr="00CB0C48">
        <w:rPr>
          <w:rFonts w:ascii="GHEA Grapalat" w:hAnsi="GHEA Grapalat"/>
          <w:sz w:val="20"/>
          <w:szCs w:val="20"/>
          <w:lang w:val="es-ES"/>
        </w:rPr>
        <w:t xml:space="preserve"> </w:t>
      </w:r>
      <w:r w:rsidRPr="00CB0C48">
        <w:rPr>
          <w:rFonts w:ascii="GHEA Grapalat" w:hAnsi="GHEA Grapalat" w:cs="Sylfaen"/>
          <w:sz w:val="20"/>
          <w:szCs w:val="20"/>
        </w:rPr>
        <w:t>գնումների</w:t>
      </w:r>
      <w:r w:rsidRPr="00CB0C48">
        <w:rPr>
          <w:rFonts w:ascii="GHEA Grapalat" w:hAnsi="GHEA Grapalat" w:cs="Sylfaen"/>
          <w:sz w:val="20"/>
          <w:szCs w:val="20"/>
          <w:lang w:val="es-ES"/>
        </w:rPr>
        <w:t xml:space="preserve"> </w:t>
      </w:r>
      <w:r w:rsidRPr="00CB0C48">
        <w:rPr>
          <w:rFonts w:ascii="GHEA Grapalat" w:hAnsi="GHEA Grapalat" w:cs="Sylfaen"/>
          <w:sz w:val="20"/>
          <w:szCs w:val="20"/>
        </w:rPr>
        <w:t>գործընթացին</w:t>
      </w:r>
      <w:r w:rsidRPr="00CB0C48">
        <w:rPr>
          <w:rFonts w:ascii="GHEA Grapalat" w:hAnsi="GHEA Grapalat"/>
          <w:sz w:val="20"/>
          <w:szCs w:val="20"/>
          <w:lang w:val="es-ES"/>
        </w:rPr>
        <w:t xml:space="preserve"> </w:t>
      </w:r>
      <w:r w:rsidRPr="00CB0C48">
        <w:rPr>
          <w:rFonts w:ascii="GHEA Grapalat" w:hAnsi="GHEA Grapalat" w:cs="Sylfaen"/>
          <w:sz w:val="20"/>
          <w:szCs w:val="20"/>
        </w:rPr>
        <w:t>մասնակցելու</w:t>
      </w:r>
      <w:r w:rsidRPr="00CB0C48">
        <w:rPr>
          <w:rFonts w:ascii="GHEA Grapalat" w:hAnsi="GHEA Grapalat"/>
          <w:sz w:val="20"/>
          <w:szCs w:val="20"/>
          <w:lang w:val="es-ES"/>
        </w:rPr>
        <w:t xml:space="preserve"> </w:t>
      </w:r>
      <w:r w:rsidRPr="00CB0C48">
        <w:rPr>
          <w:rFonts w:ascii="GHEA Grapalat" w:hAnsi="GHEA Grapalat" w:cs="Sylfaen"/>
          <w:sz w:val="20"/>
          <w:szCs w:val="20"/>
        </w:rPr>
        <w:t>իրավունք</w:t>
      </w:r>
      <w:r w:rsidRPr="00CB0C48">
        <w:rPr>
          <w:rFonts w:ascii="GHEA Grapalat" w:hAnsi="GHEA Grapalat"/>
          <w:sz w:val="20"/>
          <w:szCs w:val="20"/>
          <w:lang w:val="es-ES"/>
        </w:rPr>
        <w:t xml:space="preserve"> </w:t>
      </w:r>
      <w:r w:rsidRPr="00CB0C48">
        <w:rPr>
          <w:rFonts w:ascii="GHEA Grapalat" w:hAnsi="GHEA Grapalat" w:cs="Sylfaen"/>
          <w:sz w:val="20"/>
          <w:szCs w:val="20"/>
        </w:rPr>
        <w:t>չունեցող</w:t>
      </w:r>
      <w:r w:rsidRPr="00CB0C48">
        <w:rPr>
          <w:rFonts w:ascii="GHEA Grapalat" w:hAnsi="GHEA Grapalat"/>
          <w:sz w:val="20"/>
          <w:szCs w:val="20"/>
          <w:lang w:val="es-ES"/>
        </w:rPr>
        <w:t xml:space="preserve"> </w:t>
      </w:r>
      <w:r w:rsidRPr="00CB0C48">
        <w:rPr>
          <w:rFonts w:ascii="GHEA Grapalat" w:hAnsi="GHEA Grapalat" w:cs="Sylfaen"/>
          <w:sz w:val="20"/>
          <w:szCs w:val="20"/>
        </w:rPr>
        <w:t>մասնակիցների</w:t>
      </w:r>
      <w:r w:rsidRPr="00CB0C48">
        <w:rPr>
          <w:rFonts w:ascii="GHEA Grapalat" w:hAnsi="GHEA Grapalat"/>
          <w:sz w:val="20"/>
          <w:szCs w:val="20"/>
          <w:lang w:val="es-ES"/>
        </w:rPr>
        <w:t xml:space="preserve"> </w:t>
      </w:r>
      <w:r w:rsidRPr="00CB0C48">
        <w:rPr>
          <w:rFonts w:ascii="GHEA Grapalat" w:hAnsi="GHEA Grapalat" w:cs="Sylfaen"/>
          <w:sz w:val="20"/>
          <w:szCs w:val="20"/>
        </w:rPr>
        <w:t>ցուցակում</w:t>
      </w:r>
      <w:r w:rsidRPr="00CB0C48">
        <w:rPr>
          <w:rFonts w:ascii="GHEA Grapalat" w:hAnsi="GHEA Grapalat"/>
          <w:sz w:val="20"/>
          <w:szCs w:val="20"/>
          <w:lang w:val="es-ES"/>
        </w:rPr>
        <w:t>:</w:t>
      </w:r>
    </w:p>
    <w:p w:rsidR="0092357D" w:rsidRPr="00CB0C48" w:rsidRDefault="0092357D" w:rsidP="0092357D">
      <w:pPr>
        <w:ind w:firstLine="567"/>
        <w:jc w:val="both"/>
        <w:rPr>
          <w:rFonts w:ascii="GHEA Grapalat" w:hAnsi="GHEA Grapalat"/>
          <w:sz w:val="20"/>
          <w:szCs w:val="20"/>
          <w:lang w:val="es-ES"/>
        </w:rPr>
      </w:pPr>
      <w:r w:rsidRPr="00CB0C48">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CB0C48" w:rsidRDefault="00753E6E" w:rsidP="00753E6E">
      <w:pPr>
        <w:ind w:firstLine="567"/>
        <w:jc w:val="both"/>
        <w:rPr>
          <w:rFonts w:ascii="GHEA Grapalat" w:hAnsi="GHEA Grapalat" w:cs="Sylfaen"/>
          <w:sz w:val="20"/>
          <w:lang w:val="es-ES"/>
        </w:rPr>
      </w:pPr>
      <w:r w:rsidRPr="00CB0C48">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CB0C48">
        <w:rPr>
          <w:rFonts w:ascii="GHEA Grapalat" w:hAnsi="GHEA Grapalat" w:cs="Arial"/>
          <w:sz w:val="20"/>
          <w:lang w:val="es-ES"/>
        </w:rPr>
        <w:t xml:space="preserve"> </w:t>
      </w:r>
      <w:r w:rsidRPr="00CB0C48">
        <w:rPr>
          <w:rFonts w:ascii="GHEA Grapalat" w:hAnsi="GHEA Grapalat" w:cs="Sylfaen"/>
          <w:sz w:val="20"/>
          <w:lang w:val="es-ES"/>
        </w:rPr>
        <w:t>հրավերի</w:t>
      </w:r>
      <w:r w:rsidRPr="00CB0C48">
        <w:rPr>
          <w:rFonts w:ascii="GHEA Grapalat" w:hAnsi="GHEA Grapalat" w:cs="Arial"/>
          <w:sz w:val="20"/>
          <w:lang w:val="es-ES"/>
        </w:rPr>
        <w:t xml:space="preserve"> 2-րդ </w:t>
      </w:r>
      <w:r w:rsidRPr="00CB0C48">
        <w:rPr>
          <w:rFonts w:ascii="GHEA Grapalat" w:hAnsi="GHEA Grapalat" w:cs="Sylfaen"/>
          <w:sz w:val="20"/>
          <w:lang w:val="es-ES"/>
        </w:rPr>
        <w:t>մասի</w:t>
      </w:r>
      <w:r w:rsidRPr="00CB0C48">
        <w:rPr>
          <w:rFonts w:ascii="GHEA Grapalat" w:hAnsi="GHEA Grapalat" w:cs="Arial"/>
          <w:sz w:val="20"/>
          <w:lang w:val="es-ES"/>
        </w:rPr>
        <w:t xml:space="preserve"> 2.2 </w:t>
      </w:r>
      <w:r w:rsidRPr="00CB0C48">
        <w:rPr>
          <w:rFonts w:ascii="GHEA Grapalat" w:hAnsi="GHEA Grapalat" w:cs="Sylfaen"/>
          <w:sz w:val="20"/>
          <w:lang w:val="es-ES"/>
        </w:rPr>
        <w:t>կետով</w:t>
      </w:r>
      <w:r w:rsidRPr="00CB0C48">
        <w:rPr>
          <w:rFonts w:ascii="GHEA Grapalat" w:hAnsi="GHEA Grapalat" w:cs="Arial"/>
          <w:sz w:val="20"/>
          <w:lang w:val="es-ES"/>
        </w:rPr>
        <w:t xml:space="preserve"> </w:t>
      </w:r>
      <w:r w:rsidRPr="00CB0C48">
        <w:rPr>
          <w:rFonts w:ascii="GHEA Grapalat" w:hAnsi="GHEA Grapalat" w:cs="Sylfaen"/>
          <w:sz w:val="20"/>
          <w:lang w:val="es-ES"/>
        </w:rPr>
        <w:t>նախատեսված</w:t>
      </w:r>
      <w:r w:rsidRPr="00CB0C48">
        <w:rPr>
          <w:rFonts w:ascii="GHEA Grapalat" w:hAnsi="GHEA Grapalat" w:cs="Arial"/>
          <w:sz w:val="20"/>
          <w:lang w:val="es-ES"/>
        </w:rPr>
        <w:t xml:space="preserve"> </w:t>
      </w:r>
      <w:r w:rsidRPr="00CB0C48">
        <w:rPr>
          <w:rFonts w:ascii="GHEA Grapalat" w:hAnsi="GHEA Grapalat" w:cs="Sylfaen"/>
          <w:sz w:val="20"/>
          <w:lang w:val="es-ES"/>
        </w:rPr>
        <w:t>գրավոր</w:t>
      </w:r>
      <w:r w:rsidRPr="00CB0C48">
        <w:rPr>
          <w:rFonts w:ascii="GHEA Grapalat" w:hAnsi="GHEA Grapalat" w:cs="Arial"/>
          <w:sz w:val="20"/>
          <w:lang w:val="es-ES"/>
        </w:rPr>
        <w:t xml:space="preserve"> </w:t>
      </w:r>
      <w:r w:rsidRPr="00CB0C48">
        <w:rPr>
          <w:rFonts w:ascii="GHEA Grapalat" w:hAnsi="GHEA Grapalat" w:cs="Sylfaen"/>
          <w:sz w:val="20"/>
          <w:lang w:val="es-ES"/>
        </w:rPr>
        <w:t>հայտարարություն</w:t>
      </w:r>
      <w:r w:rsidR="00EB487B" w:rsidRPr="00CB0C48">
        <w:rPr>
          <w:rFonts w:ascii="GHEA Grapalat" w:hAnsi="GHEA Grapalat" w:cs="Sylfaen"/>
          <w:sz w:val="20"/>
          <w:lang w:val="es-ES"/>
        </w:rPr>
        <w:t xml:space="preserve">: </w:t>
      </w:r>
      <w:r w:rsidR="00EB487B" w:rsidRPr="00CB0C48">
        <w:rPr>
          <w:rFonts w:ascii="GHEA Grapalat" w:hAnsi="GHEA Grapalat" w:cs="Sylfaen"/>
          <w:sz w:val="20"/>
        </w:rPr>
        <w:t>Բացի</w:t>
      </w:r>
      <w:r w:rsidR="00EB487B" w:rsidRPr="00CB0C48">
        <w:rPr>
          <w:rFonts w:ascii="GHEA Grapalat" w:hAnsi="GHEA Grapalat" w:cs="Sylfaen"/>
          <w:sz w:val="20"/>
          <w:lang w:val="es-ES"/>
        </w:rPr>
        <w:t xml:space="preserve"> </w:t>
      </w:r>
      <w:r w:rsidR="00EB487B" w:rsidRPr="00CB0C48">
        <w:rPr>
          <w:rFonts w:ascii="GHEA Grapalat" w:hAnsi="GHEA Grapalat" w:cs="Sylfaen"/>
          <w:sz w:val="20"/>
        </w:rPr>
        <w:t>սույն</w:t>
      </w:r>
      <w:r w:rsidR="00EB487B" w:rsidRPr="00CB0C48">
        <w:rPr>
          <w:rFonts w:ascii="GHEA Grapalat" w:hAnsi="GHEA Grapalat" w:cs="Sylfaen"/>
          <w:sz w:val="20"/>
          <w:lang w:val="es-ES"/>
        </w:rPr>
        <w:t xml:space="preserve"> </w:t>
      </w:r>
      <w:r w:rsidR="00EB487B" w:rsidRPr="00CB0C48">
        <w:rPr>
          <w:rFonts w:ascii="GHEA Grapalat" w:hAnsi="GHEA Grapalat" w:cs="Sylfaen"/>
          <w:sz w:val="20"/>
        </w:rPr>
        <w:t>կետով</w:t>
      </w:r>
      <w:r w:rsidR="00EB487B" w:rsidRPr="00CB0C48">
        <w:rPr>
          <w:rFonts w:ascii="GHEA Grapalat" w:hAnsi="GHEA Grapalat" w:cs="Sylfaen"/>
          <w:sz w:val="20"/>
          <w:lang w:val="es-ES"/>
        </w:rPr>
        <w:t xml:space="preserve"> </w:t>
      </w:r>
      <w:r w:rsidR="00EB487B" w:rsidRPr="00CB0C48">
        <w:rPr>
          <w:rFonts w:ascii="GHEA Grapalat" w:hAnsi="GHEA Grapalat" w:cs="Sylfaen"/>
          <w:sz w:val="20"/>
        </w:rPr>
        <w:t>նախատեսված</w:t>
      </w:r>
      <w:r w:rsidR="00EB487B" w:rsidRPr="00CB0C48">
        <w:rPr>
          <w:rFonts w:ascii="GHEA Grapalat" w:hAnsi="GHEA Grapalat" w:cs="Sylfaen"/>
          <w:sz w:val="20"/>
          <w:lang w:val="es-ES"/>
        </w:rPr>
        <w:t xml:space="preserve"> </w:t>
      </w:r>
      <w:r w:rsidR="00EB487B" w:rsidRPr="00CB0C48">
        <w:rPr>
          <w:rFonts w:ascii="GHEA Grapalat" w:hAnsi="GHEA Grapalat" w:cs="Sylfaen"/>
          <w:sz w:val="20"/>
        </w:rPr>
        <w:t>հայտարարությունից</w:t>
      </w:r>
      <w:r w:rsidR="00EB487B" w:rsidRPr="00CB0C48">
        <w:rPr>
          <w:rFonts w:ascii="GHEA Grapalat" w:hAnsi="GHEA Grapalat" w:cs="Sylfaen"/>
          <w:sz w:val="20"/>
          <w:lang w:val="es-ES"/>
        </w:rPr>
        <w:t xml:space="preserve"> </w:t>
      </w:r>
      <w:r w:rsidR="00EB487B" w:rsidRPr="00CB0C48">
        <w:rPr>
          <w:rFonts w:ascii="GHEA Grapalat" w:hAnsi="GHEA Grapalat" w:cs="Sylfaen"/>
          <w:sz w:val="20"/>
        </w:rPr>
        <w:t>մասնակցության</w:t>
      </w:r>
      <w:r w:rsidR="00EB487B" w:rsidRPr="00CB0C48">
        <w:rPr>
          <w:rFonts w:ascii="GHEA Grapalat" w:hAnsi="GHEA Grapalat" w:cs="Sylfaen"/>
          <w:sz w:val="20"/>
          <w:lang w:val="es-ES"/>
        </w:rPr>
        <w:t xml:space="preserve"> </w:t>
      </w:r>
      <w:r w:rsidR="00EB487B" w:rsidRPr="00CB0C48">
        <w:rPr>
          <w:rFonts w:ascii="GHEA Grapalat" w:hAnsi="GHEA Grapalat" w:cs="Sylfaen"/>
          <w:sz w:val="20"/>
        </w:rPr>
        <w:t>իրավունքի</w:t>
      </w:r>
      <w:r w:rsidR="00EB487B" w:rsidRPr="00CB0C48">
        <w:rPr>
          <w:rFonts w:ascii="GHEA Grapalat" w:hAnsi="GHEA Grapalat" w:cs="Sylfaen"/>
          <w:sz w:val="20"/>
          <w:lang w:val="es-ES"/>
        </w:rPr>
        <w:t xml:space="preserve"> </w:t>
      </w:r>
      <w:r w:rsidR="00EB487B" w:rsidRPr="00CB0C48">
        <w:rPr>
          <w:rFonts w:ascii="GHEA Grapalat" w:hAnsi="GHEA Grapalat" w:cs="Sylfaen"/>
          <w:sz w:val="20"/>
        </w:rPr>
        <w:t>գնահատման</w:t>
      </w:r>
      <w:r w:rsidR="00EB487B" w:rsidRPr="00CB0C48">
        <w:rPr>
          <w:rFonts w:ascii="GHEA Grapalat" w:hAnsi="GHEA Grapalat" w:cs="Sylfaen"/>
          <w:sz w:val="20"/>
          <w:lang w:val="es-ES"/>
        </w:rPr>
        <w:t xml:space="preserve"> </w:t>
      </w:r>
      <w:r w:rsidR="00EB487B" w:rsidRPr="00CB0C48">
        <w:rPr>
          <w:rFonts w:ascii="GHEA Grapalat" w:hAnsi="GHEA Grapalat" w:cs="Sylfaen"/>
          <w:sz w:val="20"/>
        </w:rPr>
        <w:t>համար</w:t>
      </w:r>
      <w:r w:rsidR="00EB487B" w:rsidRPr="00CB0C48">
        <w:rPr>
          <w:rFonts w:ascii="GHEA Grapalat" w:hAnsi="GHEA Grapalat" w:cs="Sylfaen"/>
          <w:sz w:val="20"/>
          <w:lang w:val="es-ES"/>
        </w:rPr>
        <w:t xml:space="preserve"> </w:t>
      </w:r>
      <w:r w:rsidR="00EB487B" w:rsidRPr="00CB0C48">
        <w:rPr>
          <w:rFonts w:ascii="GHEA Grapalat" w:hAnsi="GHEA Grapalat" w:cs="Sylfaen"/>
          <w:sz w:val="20"/>
        </w:rPr>
        <w:t>մասնակցից</w:t>
      </w:r>
      <w:r w:rsidR="00EB487B" w:rsidRPr="00CB0C48">
        <w:rPr>
          <w:rFonts w:ascii="GHEA Grapalat" w:hAnsi="GHEA Grapalat" w:cs="Sylfaen"/>
          <w:sz w:val="20"/>
          <w:lang w:val="es-ES"/>
        </w:rPr>
        <w:t xml:space="preserve">, </w:t>
      </w:r>
      <w:r w:rsidR="00EB487B" w:rsidRPr="00CB0C48">
        <w:rPr>
          <w:rFonts w:ascii="GHEA Grapalat" w:hAnsi="GHEA Grapalat" w:cs="Sylfaen"/>
          <w:sz w:val="20"/>
        </w:rPr>
        <w:t>այդ</w:t>
      </w:r>
      <w:r w:rsidR="00EB487B" w:rsidRPr="00CB0C48">
        <w:rPr>
          <w:rFonts w:ascii="GHEA Grapalat" w:hAnsi="GHEA Grapalat" w:cs="Sylfaen"/>
          <w:sz w:val="20"/>
          <w:lang w:val="es-ES"/>
        </w:rPr>
        <w:t xml:space="preserve"> </w:t>
      </w:r>
      <w:r w:rsidR="00EB487B" w:rsidRPr="00CB0C48">
        <w:rPr>
          <w:rFonts w:ascii="GHEA Grapalat" w:hAnsi="GHEA Grapalat" w:cs="Sylfaen"/>
          <w:sz w:val="20"/>
        </w:rPr>
        <w:t>թվում</w:t>
      </w:r>
      <w:r w:rsidR="00EB487B" w:rsidRPr="00CB0C48">
        <w:rPr>
          <w:rFonts w:ascii="GHEA Grapalat" w:hAnsi="GHEA Grapalat" w:cs="Sylfaen"/>
          <w:sz w:val="20"/>
          <w:lang w:val="es-ES"/>
        </w:rPr>
        <w:t xml:space="preserve"> </w:t>
      </w:r>
      <w:r w:rsidR="00EB487B" w:rsidRPr="00CB0C48">
        <w:rPr>
          <w:rFonts w:ascii="GHEA Grapalat" w:hAnsi="GHEA Grapalat" w:cs="Sylfaen"/>
          <w:sz w:val="20"/>
        </w:rPr>
        <w:t>ընտրված</w:t>
      </w:r>
      <w:r w:rsidR="00EB487B" w:rsidRPr="00CB0C48">
        <w:rPr>
          <w:rFonts w:ascii="GHEA Grapalat" w:hAnsi="GHEA Grapalat" w:cs="Sylfaen"/>
          <w:sz w:val="20"/>
          <w:lang w:val="es-ES"/>
        </w:rPr>
        <w:t xml:space="preserve"> </w:t>
      </w:r>
      <w:r w:rsidR="00EB487B" w:rsidRPr="00CB0C48">
        <w:rPr>
          <w:rFonts w:ascii="GHEA Grapalat" w:hAnsi="GHEA Grapalat" w:cs="Sylfaen"/>
          <w:sz w:val="20"/>
        </w:rPr>
        <w:t>մասնակցից</w:t>
      </w:r>
      <w:r w:rsidR="00EB487B" w:rsidRPr="00CB0C48">
        <w:rPr>
          <w:rFonts w:ascii="GHEA Grapalat" w:hAnsi="GHEA Grapalat" w:cs="Sylfaen"/>
          <w:sz w:val="20"/>
          <w:lang w:val="es-ES"/>
        </w:rPr>
        <w:t xml:space="preserve"> </w:t>
      </w:r>
      <w:r w:rsidR="00EB487B" w:rsidRPr="00CB0C48">
        <w:rPr>
          <w:rFonts w:ascii="GHEA Grapalat" w:hAnsi="GHEA Grapalat" w:cs="Sylfaen"/>
          <w:sz w:val="20"/>
        </w:rPr>
        <w:t>այլ</w:t>
      </w:r>
      <w:r w:rsidR="00EB487B" w:rsidRPr="00CB0C48">
        <w:rPr>
          <w:rFonts w:ascii="GHEA Grapalat" w:hAnsi="GHEA Grapalat" w:cs="Sylfaen"/>
          <w:sz w:val="20"/>
          <w:lang w:val="es-ES"/>
        </w:rPr>
        <w:t xml:space="preserve"> </w:t>
      </w:r>
      <w:r w:rsidR="00EB487B" w:rsidRPr="00CB0C48">
        <w:rPr>
          <w:rFonts w:ascii="GHEA Grapalat" w:hAnsi="GHEA Grapalat" w:cs="Sylfaen"/>
          <w:sz w:val="20"/>
        </w:rPr>
        <w:t>փաստաթղթեր</w:t>
      </w:r>
      <w:r w:rsidR="00EB487B" w:rsidRPr="00CB0C48">
        <w:rPr>
          <w:rFonts w:ascii="GHEA Grapalat" w:hAnsi="GHEA Grapalat" w:cs="Sylfaen"/>
          <w:sz w:val="20"/>
          <w:lang w:val="es-ES"/>
        </w:rPr>
        <w:t xml:space="preserve"> </w:t>
      </w:r>
      <w:r w:rsidR="00EB487B" w:rsidRPr="00CB0C48">
        <w:rPr>
          <w:rFonts w:ascii="GHEA Grapalat" w:hAnsi="GHEA Grapalat" w:cs="Sylfaen"/>
          <w:sz w:val="20"/>
        </w:rPr>
        <w:t>կամ</w:t>
      </w:r>
      <w:r w:rsidR="00EB487B" w:rsidRPr="00CB0C48">
        <w:rPr>
          <w:rFonts w:ascii="GHEA Grapalat" w:hAnsi="GHEA Grapalat" w:cs="Sylfaen"/>
          <w:sz w:val="20"/>
          <w:lang w:val="es-ES"/>
        </w:rPr>
        <w:t xml:space="preserve"> </w:t>
      </w:r>
      <w:r w:rsidR="00EB487B" w:rsidRPr="00CB0C48">
        <w:rPr>
          <w:rFonts w:ascii="GHEA Grapalat" w:hAnsi="GHEA Grapalat" w:cs="Sylfaen"/>
          <w:sz w:val="20"/>
        </w:rPr>
        <w:t>հիմնավորումներ</w:t>
      </w:r>
      <w:r w:rsidR="00EB487B" w:rsidRPr="00CB0C48">
        <w:rPr>
          <w:rFonts w:ascii="GHEA Grapalat" w:hAnsi="GHEA Grapalat" w:cs="Sylfaen"/>
          <w:sz w:val="20"/>
          <w:lang w:val="es-ES"/>
        </w:rPr>
        <w:t xml:space="preserve"> </w:t>
      </w:r>
      <w:r w:rsidR="00EB487B" w:rsidRPr="00CB0C48">
        <w:rPr>
          <w:rFonts w:ascii="GHEA Grapalat" w:hAnsi="GHEA Grapalat" w:cs="Sylfaen"/>
          <w:sz w:val="20"/>
        </w:rPr>
        <w:t>չեն</w:t>
      </w:r>
      <w:r w:rsidR="00EB487B" w:rsidRPr="00CB0C48">
        <w:rPr>
          <w:rFonts w:ascii="GHEA Grapalat" w:hAnsi="GHEA Grapalat" w:cs="Sylfaen"/>
          <w:sz w:val="20"/>
          <w:lang w:val="es-ES"/>
        </w:rPr>
        <w:t xml:space="preserve"> </w:t>
      </w:r>
      <w:r w:rsidR="00EB487B" w:rsidRPr="00CB0C48">
        <w:rPr>
          <w:rFonts w:ascii="GHEA Grapalat" w:hAnsi="GHEA Grapalat" w:cs="Sylfaen"/>
          <w:sz w:val="20"/>
        </w:rPr>
        <w:t>կարող</w:t>
      </w:r>
      <w:r w:rsidR="00EB487B" w:rsidRPr="00CB0C48">
        <w:rPr>
          <w:rFonts w:ascii="GHEA Grapalat" w:hAnsi="GHEA Grapalat" w:cs="Sylfaen"/>
          <w:sz w:val="20"/>
          <w:lang w:val="es-ES"/>
        </w:rPr>
        <w:t xml:space="preserve"> </w:t>
      </w:r>
      <w:r w:rsidR="00EB487B" w:rsidRPr="00CB0C48">
        <w:rPr>
          <w:rFonts w:ascii="GHEA Grapalat" w:hAnsi="GHEA Grapalat" w:cs="Sylfaen"/>
          <w:sz w:val="20"/>
        </w:rPr>
        <w:t>պահանջվել</w:t>
      </w:r>
      <w:r w:rsidR="00EB487B" w:rsidRPr="00CB0C48">
        <w:rPr>
          <w:rFonts w:ascii="GHEA Grapalat" w:hAnsi="GHEA Grapalat" w:cs="Sylfaen"/>
          <w:sz w:val="20"/>
          <w:lang w:val="es-ES"/>
        </w:rPr>
        <w:t>:</w:t>
      </w:r>
      <w:r w:rsidRPr="00CB0C48">
        <w:rPr>
          <w:rFonts w:ascii="GHEA Grapalat" w:hAnsi="GHEA Grapalat" w:cs="Tahoma"/>
          <w:sz w:val="20"/>
          <w:lang w:val="hy-AM"/>
        </w:rPr>
        <w:t xml:space="preserve"> </w:t>
      </w:r>
      <w:r w:rsidR="007A4BB9" w:rsidRPr="00CB0C48">
        <w:rPr>
          <w:rFonts w:ascii="GHEA Grapalat" w:hAnsi="GHEA Grapalat" w:cs="Tahoma"/>
          <w:sz w:val="20"/>
        </w:rPr>
        <w:t>Մասնակցի</w:t>
      </w:r>
      <w:r w:rsidR="007A4BB9" w:rsidRPr="00CB0C48">
        <w:rPr>
          <w:rFonts w:ascii="GHEA Grapalat" w:hAnsi="GHEA Grapalat" w:cs="Tahoma"/>
          <w:sz w:val="20"/>
          <w:lang w:val="es-ES"/>
        </w:rPr>
        <w:t xml:space="preserve"> </w:t>
      </w:r>
      <w:r w:rsidR="007A4BB9" w:rsidRPr="00CB0C48">
        <w:rPr>
          <w:rFonts w:ascii="GHEA Grapalat" w:hAnsi="GHEA Grapalat" w:cs="Tahoma"/>
          <w:sz w:val="20"/>
        </w:rPr>
        <w:t>հայտարարության</w:t>
      </w:r>
      <w:r w:rsidR="007A4BB9" w:rsidRPr="00CB0C48">
        <w:rPr>
          <w:rFonts w:ascii="GHEA Grapalat" w:hAnsi="GHEA Grapalat" w:cs="Tahoma"/>
          <w:sz w:val="20"/>
          <w:lang w:val="es-ES"/>
        </w:rPr>
        <w:t xml:space="preserve"> </w:t>
      </w:r>
      <w:r w:rsidR="007A4BB9" w:rsidRPr="00CB0C48">
        <w:rPr>
          <w:rFonts w:ascii="GHEA Grapalat" w:hAnsi="GHEA Grapalat" w:cs="Tahoma"/>
          <w:sz w:val="20"/>
        </w:rPr>
        <w:t>իսկությունը</w:t>
      </w:r>
      <w:r w:rsidR="007A4BB9" w:rsidRPr="00CB0C48">
        <w:rPr>
          <w:rFonts w:ascii="GHEA Grapalat" w:hAnsi="GHEA Grapalat" w:cs="Tahoma"/>
          <w:sz w:val="20"/>
          <w:lang w:val="es-ES"/>
        </w:rPr>
        <w:t xml:space="preserve"> </w:t>
      </w:r>
      <w:r w:rsidR="007A4BB9" w:rsidRPr="00CB0C48">
        <w:rPr>
          <w:rFonts w:ascii="GHEA Grapalat" w:hAnsi="GHEA Grapalat" w:cs="Tahoma"/>
          <w:sz w:val="20"/>
        </w:rPr>
        <w:t>գնահատող</w:t>
      </w:r>
      <w:r w:rsidR="007A4BB9" w:rsidRPr="00CB0C48">
        <w:rPr>
          <w:rFonts w:ascii="GHEA Grapalat" w:hAnsi="GHEA Grapalat" w:cs="Tahoma"/>
          <w:sz w:val="20"/>
          <w:lang w:val="es-ES"/>
        </w:rPr>
        <w:t xml:space="preserve"> </w:t>
      </w:r>
      <w:r w:rsidR="007A4BB9" w:rsidRPr="00CB0C48">
        <w:rPr>
          <w:rFonts w:ascii="GHEA Grapalat" w:hAnsi="GHEA Grapalat" w:cs="Tahoma"/>
          <w:sz w:val="20"/>
        </w:rPr>
        <w:t>հանձնաժողովը</w:t>
      </w:r>
      <w:r w:rsidR="007A4BB9" w:rsidRPr="00CB0C48">
        <w:rPr>
          <w:rFonts w:ascii="GHEA Grapalat" w:hAnsi="GHEA Grapalat" w:cs="Tahoma"/>
          <w:sz w:val="20"/>
          <w:lang w:val="es-ES"/>
        </w:rPr>
        <w:t xml:space="preserve"> (</w:t>
      </w:r>
      <w:r w:rsidR="007A4BB9" w:rsidRPr="00CB0C48">
        <w:rPr>
          <w:rFonts w:ascii="GHEA Grapalat" w:hAnsi="GHEA Grapalat" w:cs="Tahoma"/>
          <w:sz w:val="20"/>
        </w:rPr>
        <w:t>այսուհետ</w:t>
      </w:r>
      <w:r w:rsidR="007A4BB9" w:rsidRPr="00CB0C48">
        <w:rPr>
          <w:rFonts w:ascii="GHEA Grapalat" w:hAnsi="GHEA Grapalat" w:cs="Tahoma"/>
          <w:sz w:val="20"/>
          <w:lang w:val="es-ES"/>
        </w:rPr>
        <w:t xml:space="preserve">` </w:t>
      </w:r>
      <w:r w:rsidR="007A4BB9" w:rsidRPr="00CB0C48">
        <w:rPr>
          <w:rFonts w:ascii="GHEA Grapalat" w:hAnsi="GHEA Grapalat" w:cs="Tahoma"/>
          <w:sz w:val="20"/>
        </w:rPr>
        <w:t>հանձնաժողով</w:t>
      </w:r>
      <w:r w:rsidR="007A4BB9" w:rsidRPr="00CB0C48">
        <w:rPr>
          <w:rFonts w:ascii="GHEA Grapalat" w:hAnsi="GHEA Grapalat" w:cs="Tahoma"/>
          <w:sz w:val="20"/>
          <w:lang w:val="es-ES"/>
        </w:rPr>
        <w:t xml:space="preserve">) </w:t>
      </w:r>
      <w:r w:rsidR="007A4BB9" w:rsidRPr="00CB0C48">
        <w:rPr>
          <w:rFonts w:ascii="GHEA Grapalat" w:hAnsi="GHEA Grapalat" w:cs="Tahoma"/>
          <w:sz w:val="20"/>
        </w:rPr>
        <w:t>գնահատում</w:t>
      </w:r>
      <w:r w:rsidR="007A4BB9" w:rsidRPr="00CB0C48">
        <w:rPr>
          <w:rFonts w:ascii="GHEA Grapalat" w:hAnsi="GHEA Grapalat" w:cs="Tahoma"/>
          <w:sz w:val="20"/>
          <w:lang w:val="es-ES"/>
        </w:rPr>
        <w:t xml:space="preserve"> </w:t>
      </w:r>
      <w:r w:rsidR="007A4BB9" w:rsidRPr="00CB0C48">
        <w:rPr>
          <w:rFonts w:ascii="GHEA Grapalat" w:hAnsi="GHEA Grapalat" w:cs="Tahoma"/>
          <w:sz w:val="20"/>
        </w:rPr>
        <w:t>է</w:t>
      </w:r>
      <w:r w:rsidR="007A4BB9" w:rsidRPr="00CB0C48">
        <w:rPr>
          <w:rFonts w:ascii="GHEA Grapalat" w:hAnsi="GHEA Grapalat" w:cs="Tahoma"/>
          <w:sz w:val="20"/>
          <w:lang w:val="es-ES"/>
        </w:rPr>
        <w:t xml:space="preserve"> </w:t>
      </w:r>
      <w:r w:rsidR="007A4BB9" w:rsidRPr="00CB0C48">
        <w:rPr>
          <w:rFonts w:ascii="GHEA Grapalat" w:hAnsi="GHEA Grapalat" w:cs="Tahoma"/>
          <w:sz w:val="20"/>
        </w:rPr>
        <w:t>սույն</w:t>
      </w:r>
      <w:r w:rsidR="007A4BB9" w:rsidRPr="00CB0C48">
        <w:rPr>
          <w:rFonts w:ascii="GHEA Grapalat" w:hAnsi="GHEA Grapalat" w:cs="Tahoma"/>
          <w:sz w:val="20"/>
          <w:lang w:val="es-ES"/>
        </w:rPr>
        <w:t xml:space="preserve"> </w:t>
      </w:r>
      <w:r w:rsidR="007A4BB9" w:rsidRPr="00CB0C48">
        <w:rPr>
          <w:rFonts w:ascii="GHEA Grapalat" w:hAnsi="GHEA Grapalat" w:cs="Tahoma"/>
          <w:sz w:val="20"/>
        </w:rPr>
        <w:t>հրավերով</w:t>
      </w:r>
      <w:r w:rsidR="007A4BB9" w:rsidRPr="00CB0C48">
        <w:rPr>
          <w:rFonts w:ascii="GHEA Grapalat" w:hAnsi="GHEA Grapalat" w:cs="Tahoma"/>
          <w:sz w:val="20"/>
          <w:lang w:val="es-ES"/>
        </w:rPr>
        <w:t xml:space="preserve"> </w:t>
      </w:r>
      <w:r w:rsidR="007A4BB9" w:rsidRPr="00CB0C48">
        <w:rPr>
          <w:rFonts w:ascii="GHEA Grapalat" w:hAnsi="GHEA Grapalat" w:cs="Tahoma"/>
          <w:sz w:val="20"/>
        </w:rPr>
        <w:t>սահմանված</w:t>
      </w:r>
      <w:r w:rsidR="007A4BB9" w:rsidRPr="00CB0C48">
        <w:rPr>
          <w:rFonts w:ascii="GHEA Grapalat" w:hAnsi="GHEA Grapalat" w:cs="Tahoma"/>
          <w:sz w:val="20"/>
          <w:lang w:val="es-ES"/>
        </w:rPr>
        <w:t xml:space="preserve"> </w:t>
      </w:r>
      <w:r w:rsidR="007A4BB9" w:rsidRPr="00CB0C48">
        <w:rPr>
          <w:rFonts w:ascii="GHEA Grapalat" w:hAnsi="GHEA Grapalat" w:cs="Tahoma"/>
          <w:sz w:val="20"/>
        </w:rPr>
        <w:t>պայմաններով</w:t>
      </w:r>
      <w:r w:rsidR="007A4BB9" w:rsidRPr="00CB0C48">
        <w:rPr>
          <w:rFonts w:ascii="GHEA Grapalat" w:hAnsi="GHEA Grapalat" w:cs="Tahoma"/>
          <w:sz w:val="20"/>
          <w:lang w:val="es-ES"/>
        </w:rPr>
        <w:t>:</w:t>
      </w:r>
    </w:p>
    <w:p w:rsidR="00BA3554" w:rsidRPr="00CB0C48" w:rsidRDefault="00BA3554" w:rsidP="00037DDE">
      <w:pPr>
        <w:ind w:firstLine="720"/>
        <w:jc w:val="both"/>
        <w:rPr>
          <w:rFonts w:ascii="GHEA Grapalat" w:hAnsi="GHEA Grapalat"/>
          <w:sz w:val="20"/>
          <w:szCs w:val="20"/>
          <w:lang w:val="es-ES"/>
        </w:rPr>
      </w:pPr>
      <w:r w:rsidRPr="00CB0C48">
        <w:rPr>
          <w:rFonts w:ascii="GHEA Grapalat" w:hAnsi="GHEA Grapalat" w:cs="Tahoma"/>
          <w:sz w:val="20"/>
          <w:szCs w:val="20"/>
          <w:lang w:val="es-ES"/>
        </w:rPr>
        <w:t>2.</w:t>
      </w:r>
      <w:r w:rsidR="007968A3" w:rsidRPr="00CB0C48">
        <w:rPr>
          <w:rFonts w:ascii="GHEA Grapalat" w:hAnsi="GHEA Grapalat" w:cs="Tahoma"/>
          <w:sz w:val="20"/>
          <w:szCs w:val="20"/>
          <w:lang w:val="es-ES"/>
        </w:rPr>
        <w:t>3</w:t>
      </w:r>
      <w:r w:rsidR="00EB487B" w:rsidRPr="00CB0C48">
        <w:rPr>
          <w:rFonts w:ascii="GHEA Grapalat" w:hAnsi="GHEA Grapalat" w:cs="Tahoma"/>
          <w:sz w:val="20"/>
          <w:szCs w:val="20"/>
          <w:lang w:val="es-ES"/>
        </w:rPr>
        <w:t xml:space="preserve"> </w:t>
      </w:r>
      <w:r w:rsidRPr="00CB0C48">
        <w:rPr>
          <w:rFonts w:ascii="GHEA Grapalat" w:hAnsi="GHEA Grapalat" w:cs="Sylfaen"/>
          <w:sz w:val="20"/>
          <w:szCs w:val="20"/>
        </w:rPr>
        <w:t>Արգելվում</w:t>
      </w:r>
      <w:r w:rsidRPr="00CB0C48">
        <w:rPr>
          <w:rFonts w:ascii="GHEA Grapalat" w:hAnsi="GHEA Grapalat"/>
          <w:sz w:val="20"/>
          <w:szCs w:val="20"/>
          <w:lang w:val="es-ES"/>
        </w:rPr>
        <w:t xml:space="preserve"> </w:t>
      </w:r>
      <w:r w:rsidRPr="00CB0C48">
        <w:rPr>
          <w:rFonts w:ascii="GHEA Grapalat" w:hAnsi="GHEA Grapalat" w:cs="Sylfaen"/>
          <w:sz w:val="20"/>
          <w:szCs w:val="20"/>
        </w:rPr>
        <w:t>է</w:t>
      </w:r>
      <w:r w:rsidRPr="00CB0C48">
        <w:rPr>
          <w:rFonts w:ascii="GHEA Grapalat" w:hAnsi="GHEA Grapalat"/>
          <w:sz w:val="20"/>
          <w:szCs w:val="20"/>
          <w:lang w:val="es-ES"/>
        </w:rPr>
        <w:t xml:space="preserve"> </w:t>
      </w:r>
      <w:r w:rsidRPr="00CB0C48">
        <w:rPr>
          <w:rFonts w:ascii="GHEA Grapalat" w:hAnsi="GHEA Grapalat"/>
          <w:sz w:val="20"/>
          <w:szCs w:val="20"/>
        </w:rPr>
        <w:t>սույն</w:t>
      </w:r>
      <w:r w:rsidRPr="00CB0C48">
        <w:rPr>
          <w:rFonts w:ascii="GHEA Grapalat" w:hAnsi="GHEA Grapalat"/>
          <w:sz w:val="20"/>
          <w:szCs w:val="20"/>
          <w:lang w:val="es-ES"/>
        </w:rPr>
        <w:t xml:space="preserve"> </w:t>
      </w:r>
      <w:r w:rsidRPr="00CB0C48">
        <w:rPr>
          <w:rFonts w:ascii="GHEA Grapalat" w:hAnsi="GHEA Grapalat"/>
          <w:sz w:val="20"/>
          <w:szCs w:val="20"/>
        </w:rPr>
        <w:t>կետով</w:t>
      </w:r>
      <w:r w:rsidRPr="00CB0C48">
        <w:rPr>
          <w:rFonts w:ascii="GHEA Grapalat" w:hAnsi="GHEA Grapalat"/>
          <w:sz w:val="20"/>
          <w:szCs w:val="20"/>
          <w:lang w:val="es-ES"/>
        </w:rPr>
        <w:t xml:space="preserve"> </w:t>
      </w:r>
      <w:r w:rsidRPr="00CB0C48">
        <w:rPr>
          <w:rFonts w:ascii="GHEA Grapalat" w:hAnsi="GHEA Grapalat"/>
          <w:sz w:val="20"/>
          <w:szCs w:val="20"/>
        </w:rPr>
        <w:t>սահմանված</w:t>
      </w:r>
      <w:r w:rsidRPr="00CB0C48">
        <w:rPr>
          <w:rFonts w:ascii="GHEA Grapalat" w:hAnsi="GHEA Grapalat"/>
          <w:sz w:val="20"/>
          <w:szCs w:val="20"/>
          <w:lang w:val="es-ES"/>
        </w:rPr>
        <w:t xml:space="preserve"> </w:t>
      </w:r>
      <w:r w:rsidRPr="00CB0C48">
        <w:rPr>
          <w:rFonts w:ascii="GHEA Grapalat" w:hAnsi="GHEA Grapalat"/>
          <w:sz w:val="20"/>
          <w:szCs w:val="20"/>
        </w:rPr>
        <w:t>փոխկապակցված</w:t>
      </w:r>
      <w:r w:rsidRPr="00CB0C48">
        <w:rPr>
          <w:rFonts w:ascii="GHEA Grapalat" w:hAnsi="GHEA Grapalat"/>
          <w:sz w:val="20"/>
          <w:szCs w:val="20"/>
          <w:lang w:val="es-ES"/>
        </w:rPr>
        <w:t xml:space="preserve"> </w:t>
      </w:r>
      <w:r w:rsidRPr="00CB0C48">
        <w:rPr>
          <w:rFonts w:ascii="GHEA Grapalat" w:hAnsi="GHEA Grapalat"/>
          <w:sz w:val="20"/>
          <w:szCs w:val="20"/>
        </w:rPr>
        <w:t>անձանց</w:t>
      </w:r>
      <w:r w:rsidRPr="00CB0C48">
        <w:rPr>
          <w:rFonts w:ascii="GHEA Grapalat" w:hAnsi="GHEA Grapalat"/>
          <w:sz w:val="20"/>
          <w:szCs w:val="20"/>
          <w:lang w:val="es-ES"/>
        </w:rPr>
        <w:t xml:space="preserve"> </w:t>
      </w:r>
      <w:r w:rsidRPr="00CB0C48">
        <w:rPr>
          <w:rFonts w:ascii="GHEA Grapalat" w:hAnsi="GHEA Grapalat"/>
          <w:sz w:val="20"/>
          <w:szCs w:val="20"/>
        </w:rPr>
        <w:t>և</w:t>
      </w:r>
      <w:r w:rsidRPr="00CB0C48">
        <w:rPr>
          <w:rFonts w:ascii="GHEA Grapalat" w:hAnsi="GHEA Grapalat"/>
          <w:sz w:val="20"/>
          <w:szCs w:val="20"/>
          <w:lang w:val="es-ES"/>
        </w:rPr>
        <w:t xml:space="preserve"> (</w:t>
      </w:r>
      <w:r w:rsidRPr="00CB0C48">
        <w:rPr>
          <w:rFonts w:ascii="GHEA Grapalat" w:hAnsi="GHEA Grapalat"/>
          <w:sz w:val="20"/>
          <w:szCs w:val="20"/>
        </w:rPr>
        <w:t>կամ</w:t>
      </w:r>
      <w:r w:rsidRPr="00CB0C48">
        <w:rPr>
          <w:rFonts w:ascii="GHEA Grapalat" w:hAnsi="GHEA Grapalat"/>
          <w:sz w:val="20"/>
          <w:szCs w:val="20"/>
          <w:lang w:val="es-ES"/>
        </w:rPr>
        <w:t xml:space="preserve">) </w:t>
      </w:r>
      <w:r w:rsidRPr="00CB0C48">
        <w:rPr>
          <w:rFonts w:ascii="GHEA Grapalat" w:hAnsi="GHEA Grapalat" w:cs="Sylfaen"/>
          <w:sz w:val="20"/>
          <w:szCs w:val="20"/>
        </w:rPr>
        <w:t>միևնույն</w:t>
      </w:r>
      <w:r w:rsidRPr="00CB0C48">
        <w:rPr>
          <w:rFonts w:ascii="GHEA Grapalat" w:hAnsi="GHEA Grapalat"/>
          <w:sz w:val="20"/>
          <w:szCs w:val="20"/>
          <w:lang w:val="es-ES"/>
        </w:rPr>
        <w:t xml:space="preserve"> </w:t>
      </w:r>
      <w:r w:rsidRPr="00CB0C48">
        <w:rPr>
          <w:rFonts w:ascii="GHEA Grapalat" w:hAnsi="GHEA Grapalat" w:cs="Sylfaen"/>
          <w:sz w:val="20"/>
          <w:szCs w:val="20"/>
        </w:rPr>
        <w:t>անձի</w:t>
      </w:r>
      <w:r w:rsidRPr="00CB0C48">
        <w:rPr>
          <w:rFonts w:ascii="GHEA Grapalat" w:hAnsi="GHEA Grapalat"/>
          <w:sz w:val="20"/>
          <w:szCs w:val="20"/>
          <w:lang w:val="es-ES"/>
        </w:rPr>
        <w:t xml:space="preserve"> (</w:t>
      </w:r>
      <w:r w:rsidRPr="00CB0C48">
        <w:rPr>
          <w:rFonts w:ascii="GHEA Grapalat" w:hAnsi="GHEA Grapalat" w:cs="Sylfaen"/>
          <w:sz w:val="20"/>
          <w:szCs w:val="20"/>
        </w:rPr>
        <w:t>անձանց</w:t>
      </w:r>
      <w:r w:rsidRPr="00CB0C48">
        <w:rPr>
          <w:rFonts w:ascii="GHEA Grapalat" w:hAnsi="GHEA Grapalat"/>
          <w:sz w:val="20"/>
          <w:szCs w:val="20"/>
          <w:lang w:val="es-ES"/>
        </w:rPr>
        <w:t xml:space="preserve">) </w:t>
      </w:r>
      <w:r w:rsidRPr="00CB0C48">
        <w:rPr>
          <w:rFonts w:ascii="GHEA Grapalat" w:hAnsi="GHEA Grapalat" w:cs="Sylfaen"/>
          <w:sz w:val="20"/>
          <w:szCs w:val="20"/>
        </w:rPr>
        <w:t>կողմից</w:t>
      </w:r>
      <w:r w:rsidRPr="00CB0C48">
        <w:rPr>
          <w:rFonts w:ascii="GHEA Grapalat" w:hAnsi="GHEA Grapalat"/>
          <w:sz w:val="20"/>
          <w:szCs w:val="20"/>
          <w:lang w:val="es-ES"/>
        </w:rPr>
        <w:t xml:space="preserve"> </w:t>
      </w:r>
      <w:r w:rsidRPr="00CB0C48">
        <w:rPr>
          <w:rFonts w:ascii="GHEA Grapalat" w:hAnsi="GHEA Grapalat" w:cs="Sylfaen"/>
          <w:sz w:val="20"/>
          <w:szCs w:val="20"/>
        </w:rPr>
        <w:t>հիմնադրված</w:t>
      </w:r>
      <w:r w:rsidRPr="00CB0C48">
        <w:rPr>
          <w:rFonts w:ascii="GHEA Grapalat" w:hAnsi="GHEA Grapalat"/>
          <w:sz w:val="20"/>
          <w:szCs w:val="20"/>
          <w:lang w:val="es-ES"/>
        </w:rPr>
        <w:t xml:space="preserve"> </w:t>
      </w:r>
      <w:r w:rsidRPr="00CB0C48">
        <w:rPr>
          <w:rFonts w:ascii="GHEA Grapalat" w:hAnsi="GHEA Grapalat" w:cs="Sylfaen"/>
          <w:sz w:val="20"/>
          <w:szCs w:val="20"/>
        </w:rPr>
        <w:t>կամ</w:t>
      </w:r>
      <w:r w:rsidRPr="00CB0C48">
        <w:rPr>
          <w:rFonts w:ascii="GHEA Grapalat" w:hAnsi="GHEA Grapalat"/>
          <w:sz w:val="20"/>
          <w:szCs w:val="20"/>
          <w:lang w:val="es-ES"/>
        </w:rPr>
        <w:t xml:space="preserve"> </w:t>
      </w:r>
      <w:r w:rsidRPr="00CB0C48">
        <w:rPr>
          <w:rFonts w:ascii="GHEA Grapalat" w:hAnsi="GHEA Grapalat" w:cs="Sylfaen"/>
          <w:sz w:val="20"/>
          <w:szCs w:val="20"/>
        </w:rPr>
        <w:t>ավելի</w:t>
      </w:r>
      <w:r w:rsidRPr="00CB0C48">
        <w:rPr>
          <w:rFonts w:ascii="GHEA Grapalat" w:hAnsi="GHEA Grapalat"/>
          <w:sz w:val="20"/>
          <w:szCs w:val="20"/>
          <w:lang w:val="es-ES"/>
        </w:rPr>
        <w:t xml:space="preserve"> </w:t>
      </w:r>
      <w:r w:rsidRPr="00CB0C48">
        <w:rPr>
          <w:rFonts w:ascii="GHEA Grapalat" w:hAnsi="GHEA Grapalat" w:cs="Sylfaen"/>
          <w:sz w:val="20"/>
          <w:szCs w:val="20"/>
        </w:rPr>
        <w:t>քան</w:t>
      </w:r>
      <w:r w:rsidRPr="00CB0C48">
        <w:rPr>
          <w:rFonts w:ascii="GHEA Grapalat" w:hAnsi="GHEA Grapalat"/>
          <w:sz w:val="20"/>
          <w:szCs w:val="20"/>
          <w:lang w:val="es-ES"/>
        </w:rPr>
        <w:t xml:space="preserve"> </w:t>
      </w:r>
      <w:r w:rsidRPr="00CB0C48">
        <w:rPr>
          <w:rFonts w:ascii="GHEA Grapalat" w:hAnsi="GHEA Grapalat" w:cs="Sylfaen"/>
          <w:sz w:val="20"/>
          <w:szCs w:val="20"/>
        </w:rPr>
        <w:t>հիսուն</w:t>
      </w:r>
      <w:r w:rsidRPr="00CB0C48">
        <w:rPr>
          <w:rFonts w:ascii="GHEA Grapalat" w:hAnsi="GHEA Grapalat"/>
          <w:sz w:val="20"/>
          <w:szCs w:val="20"/>
          <w:lang w:val="es-ES"/>
        </w:rPr>
        <w:t xml:space="preserve"> </w:t>
      </w:r>
      <w:r w:rsidRPr="00CB0C48">
        <w:rPr>
          <w:rFonts w:ascii="GHEA Grapalat" w:hAnsi="GHEA Grapalat" w:cs="Sylfaen"/>
          <w:sz w:val="20"/>
          <w:szCs w:val="20"/>
        </w:rPr>
        <w:t>տոկոս</w:t>
      </w:r>
      <w:r w:rsidRPr="00CB0C48">
        <w:rPr>
          <w:rFonts w:ascii="GHEA Grapalat" w:hAnsi="GHEA Grapalat"/>
          <w:sz w:val="20"/>
          <w:szCs w:val="20"/>
          <w:lang w:val="es-ES"/>
        </w:rPr>
        <w:t xml:space="preserve"> </w:t>
      </w:r>
      <w:r w:rsidRPr="00CB0C48">
        <w:rPr>
          <w:rFonts w:ascii="GHEA Grapalat" w:hAnsi="GHEA Grapalat" w:cs="Sylfaen"/>
          <w:sz w:val="20"/>
          <w:szCs w:val="20"/>
        </w:rPr>
        <w:t>միևնույն</w:t>
      </w:r>
      <w:r w:rsidRPr="00CB0C48">
        <w:rPr>
          <w:rFonts w:ascii="GHEA Grapalat" w:hAnsi="GHEA Grapalat"/>
          <w:sz w:val="20"/>
          <w:szCs w:val="20"/>
          <w:lang w:val="es-ES"/>
        </w:rPr>
        <w:t xml:space="preserve"> </w:t>
      </w:r>
      <w:r w:rsidRPr="00CB0C48">
        <w:rPr>
          <w:rFonts w:ascii="GHEA Grapalat" w:hAnsi="GHEA Grapalat" w:cs="Sylfaen"/>
          <w:sz w:val="20"/>
          <w:szCs w:val="20"/>
        </w:rPr>
        <w:t>անձի</w:t>
      </w:r>
      <w:r w:rsidRPr="00CB0C48">
        <w:rPr>
          <w:rFonts w:ascii="GHEA Grapalat" w:hAnsi="GHEA Grapalat"/>
          <w:sz w:val="20"/>
          <w:szCs w:val="20"/>
          <w:lang w:val="es-ES"/>
        </w:rPr>
        <w:t xml:space="preserve"> (</w:t>
      </w:r>
      <w:r w:rsidRPr="00CB0C48">
        <w:rPr>
          <w:rFonts w:ascii="GHEA Grapalat" w:hAnsi="GHEA Grapalat" w:cs="Sylfaen"/>
          <w:sz w:val="20"/>
          <w:szCs w:val="20"/>
        </w:rPr>
        <w:t>անձանց</w:t>
      </w:r>
      <w:r w:rsidRPr="00CB0C48">
        <w:rPr>
          <w:rFonts w:ascii="GHEA Grapalat" w:hAnsi="GHEA Grapalat"/>
          <w:sz w:val="20"/>
          <w:szCs w:val="20"/>
          <w:lang w:val="es-ES"/>
        </w:rPr>
        <w:t xml:space="preserve">) </w:t>
      </w:r>
      <w:r w:rsidRPr="00CB0C48">
        <w:rPr>
          <w:rFonts w:ascii="GHEA Grapalat" w:hAnsi="GHEA Grapalat" w:cs="Sylfaen"/>
          <w:sz w:val="20"/>
          <w:szCs w:val="20"/>
        </w:rPr>
        <w:t>պատկանող</w:t>
      </w:r>
      <w:r w:rsidRPr="00CB0C48">
        <w:rPr>
          <w:rFonts w:ascii="GHEA Grapalat" w:hAnsi="GHEA Grapalat"/>
          <w:sz w:val="20"/>
          <w:szCs w:val="20"/>
          <w:lang w:val="es-ES"/>
        </w:rPr>
        <w:t xml:space="preserve"> </w:t>
      </w:r>
      <w:r w:rsidRPr="00CB0C48">
        <w:rPr>
          <w:rFonts w:ascii="GHEA Grapalat" w:hAnsi="GHEA Grapalat" w:cs="Sylfaen"/>
          <w:sz w:val="20"/>
          <w:szCs w:val="20"/>
        </w:rPr>
        <w:t>բաժնեմաս</w:t>
      </w:r>
      <w:r w:rsidRPr="00CB0C48">
        <w:rPr>
          <w:rFonts w:ascii="GHEA Grapalat" w:hAnsi="GHEA Grapalat"/>
          <w:sz w:val="20"/>
          <w:szCs w:val="20"/>
          <w:lang w:val="es-ES"/>
        </w:rPr>
        <w:t xml:space="preserve"> </w:t>
      </w:r>
      <w:r w:rsidR="001B0D9A" w:rsidRPr="00CB0C48">
        <w:rPr>
          <w:rFonts w:ascii="GHEA Grapalat" w:hAnsi="GHEA Grapalat"/>
          <w:sz w:val="20"/>
          <w:szCs w:val="20"/>
          <w:lang w:val="es-ES"/>
        </w:rPr>
        <w:t>(</w:t>
      </w:r>
      <w:r w:rsidR="001B0D9A" w:rsidRPr="00CB0C48">
        <w:rPr>
          <w:rFonts w:ascii="GHEA Grapalat" w:hAnsi="GHEA Grapalat"/>
          <w:sz w:val="20"/>
          <w:szCs w:val="20"/>
        </w:rPr>
        <w:t>փայաբաժին</w:t>
      </w:r>
      <w:r w:rsidR="001B0D9A" w:rsidRPr="00CB0C48">
        <w:rPr>
          <w:rFonts w:ascii="GHEA Grapalat" w:hAnsi="GHEA Grapalat"/>
          <w:sz w:val="20"/>
          <w:szCs w:val="20"/>
          <w:lang w:val="es-ES"/>
        </w:rPr>
        <w:t xml:space="preserve">) </w:t>
      </w:r>
      <w:r w:rsidRPr="00CB0C48">
        <w:rPr>
          <w:rFonts w:ascii="GHEA Grapalat" w:hAnsi="GHEA Grapalat" w:cs="Sylfaen"/>
          <w:sz w:val="20"/>
          <w:szCs w:val="20"/>
        </w:rPr>
        <w:t>ունեցող</w:t>
      </w:r>
      <w:r w:rsidRPr="00CB0C48">
        <w:rPr>
          <w:rFonts w:ascii="GHEA Grapalat" w:hAnsi="GHEA Grapalat"/>
          <w:sz w:val="20"/>
          <w:szCs w:val="20"/>
          <w:lang w:val="es-ES"/>
        </w:rPr>
        <w:t xml:space="preserve"> </w:t>
      </w:r>
      <w:r w:rsidRPr="00CB0C48">
        <w:rPr>
          <w:rFonts w:ascii="GHEA Grapalat" w:hAnsi="GHEA Grapalat" w:cs="Sylfaen"/>
          <w:sz w:val="20"/>
          <w:szCs w:val="20"/>
        </w:rPr>
        <w:t>կազմակերպությունների</w:t>
      </w:r>
      <w:r w:rsidRPr="00CB0C48">
        <w:rPr>
          <w:rFonts w:ascii="GHEA Grapalat" w:hAnsi="GHEA Grapalat"/>
          <w:sz w:val="20"/>
          <w:szCs w:val="20"/>
          <w:lang w:val="es-ES"/>
        </w:rPr>
        <w:t xml:space="preserve"> </w:t>
      </w:r>
      <w:r w:rsidRPr="00CB0C48">
        <w:rPr>
          <w:rFonts w:ascii="GHEA Grapalat" w:hAnsi="GHEA Grapalat" w:cs="Sylfaen"/>
          <w:sz w:val="20"/>
          <w:szCs w:val="20"/>
        </w:rPr>
        <w:t>միաժամանակյա</w:t>
      </w:r>
      <w:r w:rsidRPr="00CB0C48">
        <w:rPr>
          <w:rFonts w:ascii="GHEA Grapalat" w:hAnsi="GHEA Grapalat"/>
          <w:sz w:val="20"/>
          <w:szCs w:val="20"/>
          <w:lang w:val="es-ES"/>
        </w:rPr>
        <w:t xml:space="preserve"> </w:t>
      </w:r>
      <w:r w:rsidRPr="00CB0C48">
        <w:rPr>
          <w:rFonts w:ascii="GHEA Grapalat" w:hAnsi="GHEA Grapalat" w:cs="Sylfaen"/>
          <w:sz w:val="20"/>
          <w:szCs w:val="20"/>
        </w:rPr>
        <w:t>մասնակցությունը</w:t>
      </w:r>
      <w:r w:rsidRPr="00CB0C48">
        <w:rPr>
          <w:rFonts w:ascii="GHEA Grapalat" w:hAnsi="GHEA Grapalat"/>
          <w:sz w:val="20"/>
          <w:szCs w:val="20"/>
          <w:lang w:val="es-ES"/>
        </w:rPr>
        <w:t xml:space="preserve"> </w:t>
      </w:r>
      <w:r w:rsidR="00EB487B" w:rsidRPr="00CB0C48">
        <w:rPr>
          <w:rFonts w:ascii="GHEA Grapalat" w:hAnsi="GHEA Grapalat"/>
          <w:sz w:val="20"/>
          <w:szCs w:val="20"/>
        </w:rPr>
        <w:t>սույն</w:t>
      </w:r>
      <w:r w:rsidR="00EB487B" w:rsidRPr="00CB0C48">
        <w:rPr>
          <w:rFonts w:ascii="GHEA Grapalat" w:hAnsi="GHEA Grapalat"/>
          <w:sz w:val="20"/>
          <w:szCs w:val="20"/>
          <w:lang w:val="es-ES"/>
        </w:rPr>
        <w:t xml:space="preserve"> </w:t>
      </w:r>
      <w:r w:rsidR="0028726A" w:rsidRPr="00CB0C48">
        <w:rPr>
          <w:rFonts w:ascii="GHEA Grapalat" w:hAnsi="GHEA Grapalat"/>
          <w:sz w:val="20"/>
          <w:szCs w:val="20"/>
        </w:rPr>
        <w:t>ընթացակարգին</w:t>
      </w:r>
      <w:r w:rsidRPr="00CB0C48">
        <w:rPr>
          <w:rFonts w:ascii="GHEA Grapalat" w:hAnsi="GHEA Grapalat"/>
          <w:sz w:val="20"/>
          <w:szCs w:val="20"/>
          <w:lang w:val="es-ES"/>
        </w:rPr>
        <w:t xml:space="preserve">, </w:t>
      </w:r>
      <w:r w:rsidRPr="00CB0C48">
        <w:rPr>
          <w:rFonts w:ascii="GHEA Grapalat" w:hAnsi="GHEA Grapalat" w:cs="Sylfaen"/>
          <w:sz w:val="20"/>
          <w:szCs w:val="20"/>
        </w:rPr>
        <w:t>բացառությամբ</w:t>
      </w:r>
      <w:r w:rsidRPr="00CB0C48">
        <w:rPr>
          <w:rFonts w:ascii="GHEA Grapalat" w:hAnsi="GHEA Grapalat"/>
          <w:sz w:val="20"/>
          <w:szCs w:val="20"/>
          <w:lang w:val="es-ES"/>
        </w:rPr>
        <w:t xml:space="preserve"> </w:t>
      </w:r>
      <w:r w:rsidRPr="00CB0C48">
        <w:rPr>
          <w:rFonts w:ascii="GHEA Grapalat" w:hAnsi="GHEA Grapalat" w:cs="Sylfaen"/>
          <w:sz w:val="20"/>
          <w:szCs w:val="20"/>
        </w:rPr>
        <w:t>պետության</w:t>
      </w:r>
      <w:r w:rsidRPr="00CB0C48">
        <w:rPr>
          <w:rFonts w:ascii="GHEA Grapalat" w:hAnsi="GHEA Grapalat"/>
          <w:sz w:val="20"/>
          <w:szCs w:val="20"/>
          <w:lang w:val="es-ES"/>
        </w:rPr>
        <w:t xml:space="preserve"> </w:t>
      </w:r>
      <w:r w:rsidRPr="00CB0C48">
        <w:rPr>
          <w:rFonts w:ascii="GHEA Grapalat" w:hAnsi="GHEA Grapalat" w:cs="Sylfaen"/>
          <w:sz w:val="20"/>
          <w:szCs w:val="20"/>
        </w:rPr>
        <w:t>կամ</w:t>
      </w:r>
      <w:r w:rsidRPr="00CB0C48">
        <w:rPr>
          <w:rFonts w:ascii="GHEA Grapalat" w:hAnsi="GHEA Grapalat"/>
          <w:sz w:val="20"/>
          <w:szCs w:val="20"/>
          <w:lang w:val="es-ES"/>
        </w:rPr>
        <w:t xml:space="preserve"> </w:t>
      </w:r>
      <w:r w:rsidRPr="00CB0C48">
        <w:rPr>
          <w:rFonts w:ascii="GHEA Grapalat" w:hAnsi="GHEA Grapalat" w:cs="Sylfaen"/>
          <w:sz w:val="20"/>
          <w:szCs w:val="20"/>
        </w:rPr>
        <w:t>համայնքների</w:t>
      </w:r>
      <w:r w:rsidRPr="00CB0C48">
        <w:rPr>
          <w:rFonts w:ascii="GHEA Grapalat" w:hAnsi="GHEA Grapalat"/>
          <w:sz w:val="20"/>
          <w:szCs w:val="20"/>
          <w:lang w:val="es-ES"/>
        </w:rPr>
        <w:t xml:space="preserve"> </w:t>
      </w:r>
      <w:r w:rsidRPr="00CB0C48">
        <w:rPr>
          <w:rFonts w:ascii="GHEA Grapalat" w:hAnsi="GHEA Grapalat" w:cs="Sylfaen"/>
          <w:sz w:val="20"/>
          <w:szCs w:val="20"/>
        </w:rPr>
        <w:t>կողմից</w:t>
      </w:r>
      <w:r w:rsidRPr="00CB0C48">
        <w:rPr>
          <w:rFonts w:ascii="GHEA Grapalat" w:hAnsi="GHEA Grapalat"/>
          <w:sz w:val="20"/>
          <w:szCs w:val="20"/>
          <w:lang w:val="es-ES"/>
        </w:rPr>
        <w:t xml:space="preserve"> </w:t>
      </w:r>
      <w:r w:rsidRPr="00CB0C48">
        <w:rPr>
          <w:rFonts w:ascii="GHEA Grapalat" w:hAnsi="GHEA Grapalat" w:cs="Sylfaen"/>
          <w:sz w:val="20"/>
          <w:szCs w:val="20"/>
        </w:rPr>
        <w:t>հիմնադրված</w:t>
      </w:r>
      <w:r w:rsidRPr="00CB0C48">
        <w:rPr>
          <w:rFonts w:ascii="GHEA Grapalat" w:hAnsi="GHEA Grapalat"/>
          <w:sz w:val="20"/>
          <w:szCs w:val="20"/>
          <w:lang w:val="es-ES"/>
        </w:rPr>
        <w:t xml:space="preserve"> </w:t>
      </w:r>
      <w:r w:rsidRPr="00CB0C48">
        <w:rPr>
          <w:rFonts w:ascii="GHEA Grapalat" w:hAnsi="GHEA Grapalat" w:cs="Sylfaen"/>
          <w:sz w:val="20"/>
          <w:szCs w:val="20"/>
        </w:rPr>
        <w:t>կազմակերպությունների</w:t>
      </w:r>
      <w:r w:rsidRPr="00CB0C48">
        <w:rPr>
          <w:rFonts w:ascii="GHEA Grapalat" w:hAnsi="GHEA Grapalat" w:cs="Sylfaen"/>
          <w:sz w:val="20"/>
          <w:szCs w:val="20"/>
          <w:lang w:val="es-ES"/>
        </w:rPr>
        <w:t xml:space="preserve"> </w:t>
      </w:r>
      <w:r w:rsidRPr="00CB0C48">
        <w:rPr>
          <w:rFonts w:ascii="GHEA Grapalat" w:hAnsi="GHEA Grapalat" w:cs="Sylfaen"/>
          <w:sz w:val="20"/>
          <w:szCs w:val="20"/>
        </w:rPr>
        <w:t>և</w:t>
      </w:r>
      <w:r w:rsidRPr="00CB0C48">
        <w:rPr>
          <w:rFonts w:ascii="GHEA Grapalat" w:hAnsi="GHEA Grapalat" w:cs="Sylfaen"/>
          <w:sz w:val="20"/>
          <w:szCs w:val="20"/>
          <w:lang w:val="es-ES"/>
        </w:rPr>
        <w:t xml:space="preserve"> (</w:t>
      </w:r>
      <w:r w:rsidRPr="00CB0C48">
        <w:rPr>
          <w:rFonts w:ascii="GHEA Grapalat" w:hAnsi="GHEA Grapalat" w:cs="Sylfaen"/>
          <w:sz w:val="20"/>
          <w:szCs w:val="20"/>
        </w:rPr>
        <w:t>կամ</w:t>
      </w:r>
      <w:r w:rsidRPr="00CB0C48">
        <w:rPr>
          <w:rFonts w:ascii="GHEA Grapalat" w:hAnsi="GHEA Grapalat" w:cs="Sylfaen"/>
          <w:sz w:val="20"/>
          <w:szCs w:val="20"/>
          <w:lang w:val="es-ES"/>
        </w:rPr>
        <w:t xml:space="preserve">) </w:t>
      </w:r>
      <w:r w:rsidRPr="00CB0C48">
        <w:rPr>
          <w:rFonts w:ascii="GHEA Grapalat" w:hAnsi="GHEA Grapalat" w:cs="Sylfaen"/>
          <w:sz w:val="20"/>
        </w:rPr>
        <w:t>համատեղ</w:t>
      </w:r>
      <w:r w:rsidRPr="00CB0C48">
        <w:rPr>
          <w:rFonts w:ascii="GHEA Grapalat" w:hAnsi="GHEA Grapalat" w:cs="Times Armenian"/>
          <w:sz w:val="20"/>
          <w:lang w:val="af-ZA"/>
        </w:rPr>
        <w:t xml:space="preserve"> </w:t>
      </w:r>
      <w:r w:rsidRPr="00CB0C48">
        <w:rPr>
          <w:rFonts w:ascii="GHEA Grapalat" w:hAnsi="GHEA Grapalat" w:cs="Times Armenian"/>
          <w:sz w:val="20"/>
        </w:rPr>
        <w:t>գ</w:t>
      </w:r>
      <w:r w:rsidRPr="00CB0C48">
        <w:rPr>
          <w:rFonts w:ascii="GHEA Grapalat" w:hAnsi="GHEA Grapalat" w:cs="Sylfaen"/>
          <w:sz w:val="20"/>
        </w:rPr>
        <w:t>ործունեության</w:t>
      </w:r>
      <w:r w:rsidRPr="00CB0C48">
        <w:rPr>
          <w:rFonts w:ascii="GHEA Grapalat" w:hAnsi="GHEA Grapalat" w:cs="Times Armenian"/>
          <w:sz w:val="20"/>
          <w:lang w:val="af-ZA"/>
        </w:rPr>
        <w:t xml:space="preserve"> </w:t>
      </w:r>
      <w:r w:rsidRPr="00CB0C48">
        <w:rPr>
          <w:rFonts w:ascii="GHEA Grapalat" w:hAnsi="GHEA Grapalat" w:cs="Sylfaen"/>
          <w:sz w:val="20"/>
        </w:rPr>
        <w:t>կար</w:t>
      </w:r>
      <w:r w:rsidRPr="00CB0C48">
        <w:rPr>
          <w:rFonts w:ascii="GHEA Grapalat" w:hAnsi="GHEA Grapalat" w:cs="Times Armenian"/>
          <w:sz w:val="20"/>
        </w:rPr>
        <w:t>գ</w:t>
      </w:r>
      <w:r w:rsidRPr="00CB0C48">
        <w:rPr>
          <w:rFonts w:ascii="GHEA Grapalat" w:hAnsi="GHEA Grapalat" w:cs="Sylfaen"/>
          <w:sz w:val="20"/>
        </w:rPr>
        <w:t>ով</w:t>
      </w:r>
      <w:r w:rsidRPr="00CB0C48">
        <w:rPr>
          <w:rFonts w:ascii="GHEA Grapalat" w:hAnsi="GHEA Grapalat" w:cs="Sylfaen"/>
          <w:sz w:val="20"/>
          <w:lang w:val="af-ZA"/>
        </w:rPr>
        <w:t xml:space="preserve"> </w:t>
      </w:r>
      <w:r w:rsidRPr="00CB0C48">
        <w:rPr>
          <w:rFonts w:ascii="GHEA Grapalat" w:hAnsi="GHEA Grapalat" w:cs="Times Armenian"/>
          <w:sz w:val="20"/>
          <w:lang w:val="af-ZA"/>
        </w:rPr>
        <w:t>(</w:t>
      </w:r>
      <w:r w:rsidRPr="00CB0C48">
        <w:rPr>
          <w:rFonts w:ascii="GHEA Grapalat" w:hAnsi="GHEA Grapalat" w:cs="Sylfaen"/>
          <w:sz w:val="20"/>
        </w:rPr>
        <w:t>կոնսորցիումով</w:t>
      </w:r>
      <w:r w:rsidRPr="00CB0C48">
        <w:rPr>
          <w:rFonts w:ascii="GHEA Grapalat" w:hAnsi="GHEA Grapalat" w:cs="Times Armenian"/>
          <w:sz w:val="20"/>
          <w:lang w:val="af-ZA"/>
        </w:rPr>
        <w:t xml:space="preserve">) </w:t>
      </w:r>
      <w:r w:rsidRPr="00CB0C48">
        <w:rPr>
          <w:rFonts w:ascii="GHEA Grapalat" w:hAnsi="GHEA Grapalat" w:cs="Times Armenian"/>
          <w:sz w:val="20"/>
        </w:rPr>
        <w:t>գ</w:t>
      </w:r>
      <w:r w:rsidRPr="00CB0C48">
        <w:rPr>
          <w:rFonts w:ascii="GHEA Grapalat" w:hAnsi="GHEA Grapalat" w:cs="Sylfaen"/>
          <w:sz w:val="20"/>
        </w:rPr>
        <w:t>նումների</w:t>
      </w:r>
      <w:r w:rsidRPr="00CB0C48">
        <w:rPr>
          <w:rFonts w:ascii="GHEA Grapalat" w:hAnsi="GHEA Grapalat" w:cs="Times Armenian"/>
          <w:sz w:val="20"/>
          <w:lang w:val="af-ZA"/>
        </w:rPr>
        <w:t xml:space="preserve"> </w:t>
      </w:r>
      <w:r w:rsidRPr="00CB0C48">
        <w:rPr>
          <w:rFonts w:ascii="GHEA Grapalat" w:hAnsi="GHEA Grapalat" w:cs="Times Armenian"/>
          <w:sz w:val="20"/>
        </w:rPr>
        <w:t>գ</w:t>
      </w:r>
      <w:r w:rsidRPr="00CB0C48">
        <w:rPr>
          <w:rFonts w:ascii="GHEA Grapalat" w:hAnsi="GHEA Grapalat" w:cs="Sylfaen"/>
          <w:sz w:val="20"/>
        </w:rPr>
        <w:t>ործընթացին</w:t>
      </w:r>
      <w:r w:rsidRPr="00CB0C48">
        <w:rPr>
          <w:rFonts w:ascii="GHEA Grapalat" w:hAnsi="GHEA Grapalat" w:cs="Sylfaen"/>
          <w:sz w:val="20"/>
          <w:lang w:val="es-ES"/>
        </w:rPr>
        <w:t xml:space="preserve"> </w:t>
      </w:r>
      <w:r w:rsidRPr="00CB0C48">
        <w:rPr>
          <w:rFonts w:ascii="GHEA Grapalat" w:hAnsi="GHEA Grapalat" w:cs="Sylfaen"/>
          <w:sz w:val="20"/>
          <w:szCs w:val="20"/>
        </w:rPr>
        <w:t>մասնակցության</w:t>
      </w:r>
      <w:r w:rsidRPr="00CB0C48">
        <w:rPr>
          <w:rFonts w:ascii="GHEA Grapalat" w:hAnsi="GHEA Grapalat" w:cs="Sylfaen"/>
          <w:sz w:val="20"/>
          <w:szCs w:val="20"/>
          <w:lang w:val="es-ES"/>
        </w:rPr>
        <w:t xml:space="preserve"> </w:t>
      </w:r>
      <w:r w:rsidRPr="00CB0C48">
        <w:rPr>
          <w:rFonts w:ascii="GHEA Grapalat" w:hAnsi="GHEA Grapalat" w:cs="Sylfaen"/>
          <w:sz w:val="20"/>
          <w:szCs w:val="20"/>
        </w:rPr>
        <w:t>դեպքերի</w:t>
      </w:r>
      <w:r w:rsidRPr="00CB0C48">
        <w:rPr>
          <w:rFonts w:ascii="GHEA Grapalat" w:hAnsi="GHEA Grapalat" w:cs="Sylfaen"/>
          <w:sz w:val="20"/>
          <w:szCs w:val="20"/>
          <w:lang w:val="es-ES"/>
        </w:rPr>
        <w:t>:</w:t>
      </w:r>
    </w:p>
    <w:p w:rsidR="00D5674E" w:rsidRPr="00CB0C48" w:rsidRDefault="00CC40F1" w:rsidP="00037DDE">
      <w:pPr>
        <w:pStyle w:val="af4"/>
        <w:spacing w:before="0" w:beforeAutospacing="0" w:after="0" w:afterAutospacing="0"/>
        <w:ind w:firstLine="708"/>
        <w:jc w:val="both"/>
        <w:rPr>
          <w:rFonts w:ascii="GHEA Grapalat" w:hAnsi="GHEA Grapalat"/>
          <w:sz w:val="20"/>
          <w:szCs w:val="20"/>
          <w:lang w:val="hy-AM"/>
        </w:rPr>
      </w:pPr>
      <w:r w:rsidRPr="00CB0C48">
        <w:rPr>
          <w:rFonts w:ascii="GHEA Grapalat" w:hAnsi="GHEA Grapalat"/>
          <w:sz w:val="20"/>
          <w:szCs w:val="20"/>
        </w:rPr>
        <w:t>Կարգի</w:t>
      </w:r>
      <w:r w:rsidRPr="00CB0C48">
        <w:rPr>
          <w:rFonts w:ascii="GHEA Grapalat" w:hAnsi="GHEA Grapalat"/>
          <w:sz w:val="20"/>
          <w:szCs w:val="20"/>
          <w:lang w:val="es-ES"/>
        </w:rPr>
        <w:t xml:space="preserve"> 119-</w:t>
      </w:r>
      <w:r w:rsidRPr="00CB0C48">
        <w:rPr>
          <w:rFonts w:ascii="GHEA Grapalat" w:hAnsi="GHEA Grapalat"/>
          <w:sz w:val="20"/>
          <w:szCs w:val="20"/>
        </w:rPr>
        <w:t>րդ</w:t>
      </w:r>
      <w:r w:rsidRPr="00CB0C48">
        <w:rPr>
          <w:rFonts w:ascii="GHEA Grapalat" w:hAnsi="GHEA Grapalat"/>
          <w:sz w:val="20"/>
          <w:szCs w:val="20"/>
          <w:lang w:val="es-ES"/>
        </w:rPr>
        <w:t xml:space="preserve"> </w:t>
      </w:r>
      <w:r w:rsidR="00EB487B" w:rsidRPr="00CB0C48">
        <w:rPr>
          <w:rFonts w:ascii="GHEA Grapalat" w:hAnsi="GHEA Grapalat"/>
          <w:sz w:val="20"/>
          <w:szCs w:val="20"/>
        </w:rPr>
        <w:t>կետի</w:t>
      </w:r>
      <w:r w:rsidR="00EB487B" w:rsidRPr="00CB0C48">
        <w:rPr>
          <w:rFonts w:ascii="GHEA Grapalat" w:hAnsi="GHEA Grapalat"/>
          <w:sz w:val="20"/>
          <w:szCs w:val="20"/>
          <w:lang w:val="es-ES"/>
        </w:rPr>
        <w:t xml:space="preserve"> </w:t>
      </w:r>
      <w:r w:rsidR="00D5674E" w:rsidRPr="00CB0C48">
        <w:rPr>
          <w:rFonts w:ascii="GHEA Grapalat" w:hAnsi="GHEA Grapalat"/>
          <w:sz w:val="20"/>
          <w:szCs w:val="20"/>
          <w:lang w:val="hy-AM"/>
        </w:rPr>
        <w:t>իմաստով`</w:t>
      </w:r>
    </w:p>
    <w:p w:rsidR="00D5674E" w:rsidRPr="00CB0C48" w:rsidRDefault="00D5674E" w:rsidP="00B2561E">
      <w:pPr>
        <w:pStyle w:val="af4"/>
        <w:spacing w:before="0" w:beforeAutospacing="0" w:after="0" w:afterAutospacing="0"/>
        <w:ind w:firstLine="708"/>
        <w:jc w:val="both"/>
        <w:rPr>
          <w:rFonts w:ascii="GHEA Grapalat" w:hAnsi="GHEA Grapalat"/>
          <w:color w:val="000000"/>
          <w:sz w:val="20"/>
          <w:szCs w:val="20"/>
          <w:lang w:val="hy-AM"/>
        </w:rPr>
      </w:pPr>
      <w:r w:rsidRPr="00CB0C48">
        <w:rPr>
          <w:rFonts w:ascii="GHEA Grapalat" w:hAnsi="GHEA Grapalat"/>
          <w:sz w:val="20"/>
          <w:szCs w:val="20"/>
          <w:lang w:val="hy-AM"/>
        </w:rPr>
        <w:t>1</w:t>
      </w:r>
      <w:r w:rsidRPr="00CB0C48">
        <w:rPr>
          <w:rFonts w:ascii="GHEA Grapalat" w:hAnsi="GHEA Grapalat"/>
          <w:color w:val="000000"/>
          <w:sz w:val="20"/>
          <w:szCs w:val="20"/>
          <w:lang w:val="hy-AM"/>
        </w:rPr>
        <w:t xml:space="preserve">) </w:t>
      </w:r>
      <w:r w:rsidRPr="00CB0C48">
        <w:rPr>
          <w:rFonts w:ascii="GHEA Grapalat" w:hAnsi="GHEA Grapalat"/>
          <w:sz w:val="20"/>
          <w:szCs w:val="20"/>
          <w:lang w:val="hy-AM"/>
        </w:rPr>
        <w:t xml:space="preserve">ֆիզիկական </w:t>
      </w:r>
      <w:r w:rsidRPr="00CB0C48">
        <w:rPr>
          <w:rFonts w:ascii="GHEA Grapalat" w:hAnsi="GHEA Grapalat" w:cs="GHEA Grapalat"/>
          <w:color w:val="000000"/>
          <w:sz w:val="20"/>
          <w:szCs w:val="20"/>
          <w:lang w:val="hy-AM"/>
        </w:rPr>
        <w:t xml:space="preserve">անձինք համարվում են փոխկապակցված, </w:t>
      </w:r>
      <w:r w:rsidRPr="00CB0C48">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CB0C48" w:rsidRDefault="00D5674E" w:rsidP="00B2561E">
      <w:pPr>
        <w:pStyle w:val="af4"/>
        <w:spacing w:before="0" w:beforeAutospacing="0" w:after="0" w:afterAutospacing="0"/>
        <w:ind w:firstLine="708"/>
        <w:jc w:val="both"/>
        <w:rPr>
          <w:rFonts w:ascii="GHEA Grapalat" w:hAnsi="GHEA Grapalat"/>
          <w:color w:val="000000"/>
          <w:sz w:val="20"/>
          <w:szCs w:val="20"/>
          <w:lang w:val="hy-AM"/>
        </w:rPr>
      </w:pPr>
      <w:r w:rsidRPr="00CB0C48">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CB0C48" w:rsidRDefault="00D5674E" w:rsidP="00037DDE">
      <w:pPr>
        <w:pStyle w:val="af4"/>
        <w:spacing w:before="0" w:beforeAutospacing="0" w:after="0" w:afterAutospacing="0"/>
        <w:ind w:firstLine="708"/>
        <w:jc w:val="both"/>
        <w:rPr>
          <w:rFonts w:ascii="GHEA Grapalat" w:hAnsi="GHEA Grapalat"/>
          <w:color w:val="000000"/>
          <w:sz w:val="20"/>
          <w:szCs w:val="20"/>
          <w:lang w:val="hy-AM"/>
        </w:rPr>
      </w:pPr>
      <w:r w:rsidRPr="00CB0C48">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CB0C48" w:rsidRDefault="00D5674E" w:rsidP="00037DDE">
      <w:pPr>
        <w:pStyle w:val="af4"/>
        <w:spacing w:before="0" w:beforeAutospacing="0" w:after="0" w:afterAutospacing="0"/>
        <w:ind w:firstLine="708"/>
        <w:jc w:val="both"/>
        <w:rPr>
          <w:rFonts w:ascii="GHEA Grapalat" w:hAnsi="GHEA Grapalat"/>
          <w:color w:val="000000"/>
          <w:sz w:val="20"/>
          <w:szCs w:val="20"/>
          <w:lang w:val="hy-AM"/>
        </w:rPr>
      </w:pPr>
      <w:r w:rsidRPr="00CB0C48">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CB0C48" w:rsidRDefault="00D5674E" w:rsidP="00037DDE">
      <w:pPr>
        <w:pStyle w:val="af4"/>
        <w:spacing w:before="0" w:beforeAutospacing="0" w:after="0" w:afterAutospacing="0"/>
        <w:ind w:firstLine="708"/>
        <w:jc w:val="both"/>
        <w:rPr>
          <w:rFonts w:ascii="GHEA Grapalat" w:hAnsi="GHEA Grapalat"/>
          <w:color w:val="000000"/>
          <w:sz w:val="20"/>
          <w:szCs w:val="20"/>
          <w:lang w:val="hy-AM"/>
        </w:rPr>
      </w:pPr>
      <w:r w:rsidRPr="00CB0C48">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CB0C48" w:rsidRDefault="00D5674E" w:rsidP="00037DDE">
      <w:pPr>
        <w:pStyle w:val="af4"/>
        <w:spacing w:before="0" w:beforeAutospacing="0" w:after="0" w:afterAutospacing="0"/>
        <w:ind w:firstLine="708"/>
        <w:jc w:val="both"/>
        <w:rPr>
          <w:rFonts w:ascii="GHEA Grapalat" w:hAnsi="GHEA Grapalat"/>
          <w:color w:val="000000"/>
          <w:sz w:val="20"/>
          <w:szCs w:val="20"/>
          <w:lang w:val="hy-AM"/>
        </w:rPr>
      </w:pPr>
      <w:r w:rsidRPr="00CB0C48">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CB0C48" w:rsidRDefault="00D5674E" w:rsidP="00581057">
      <w:pPr>
        <w:pStyle w:val="af4"/>
        <w:spacing w:before="0" w:beforeAutospacing="0" w:after="0" w:afterAutospacing="0"/>
        <w:ind w:firstLine="708"/>
        <w:jc w:val="both"/>
        <w:rPr>
          <w:rFonts w:ascii="GHEA Grapalat" w:hAnsi="GHEA Grapalat"/>
          <w:color w:val="000000"/>
          <w:sz w:val="20"/>
          <w:szCs w:val="20"/>
          <w:lang w:val="hy-AM"/>
        </w:rPr>
      </w:pPr>
      <w:r w:rsidRPr="00CB0C48">
        <w:rPr>
          <w:rFonts w:ascii="GHEA Grapalat" w:hAnsi="GHEA Grapalat"/>
          <w:sz w:val="20"/>
          <w:szCs w:val="20"/>
          <w:lang w:val="hy-AM"/>
        </w:rPr>
        <w:t xml:space="preserve">3) ֆիզիկական անձի կարգավիճակ չունեցող մասնակիցները </w:t>
      </w:r>
      <w:r w:rsidRPr="00CB0C48">
        <w:rPr>
          <w:rFonts w:ascii="GHEA Grapalat" w:hAnsi="GHEA Grapalat"/>
          <w:color w:val="000000"/>
          <w:sz w:val="20"/>
          <w:szCs w:val="20"/>
          <w:lang w:val="hy-AM"/>
        </w:rPr>
        <w:t xml:space="preserve">համարվում են փոխկապակցված, եթե` </w:t>
      </w:r>
    </w:p>
    <w:p w:rsidR="00D5674E" w:rsidRPr="00CB0C48" w:rsidRDefault="00D5674E" w:rsidP="00037DDE">
      <w:pPr>
        <w:pStyle w:val="af4"/>
        <w:spacing w:before="0" w:beforeAutospacing="0" w:after="0" w:afterAutospacing="0"/>
        <w:ind w:firstLine="269"/>
        <w:jc w:val="both"/>
        <w:rPr>
          <w:rFonts w:ascii="GHEA Grapalat" w:hAnsi="GHEA Grapalat"/>
          <w:color w:val="000000"/>
          <w:sz w:val="20"/>
          <w:szCs w:val="20"/>
          <w:lang w:val="hy-AM"/>
        </w:rPr>
      </w:pPr>
      <w:r w:rsidRPr="00CB0C48">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CB0C48" w:rsidRDefault="00D5674E" w:rsidP="00037DDE">
      <w:pPr>
        <w:pStyle w:val="af4"/>
        <w:spacing w:before="0" w:beforeAutospacing="0" w:after="0" w:afterAutospacing="0"/>
        <w:ind w:firstLine="269"/>
        <w:jc w:val="both"/>
        <w:rPr>
          <w:rFonts w:ascii="GHEA Grapalat" w:hAnsi="GHEA Grapalat"/>
          <w:color w:val="000000"/>
          <w:sz w:val="20"/>
          <w:szCs w:val="20"/>
          <w:lang w:val="hy-AM"/>
        </w:rPr>
      </w:pPr>
      <w:r w:rsidRPr="00CB0C48">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CB0C48" w:rsidRDefault="00D5674E" w:rsidP="00037DDE">
      <w:pPr>
        <w:pStyle w:val="af4"/>
        <w:spacing w:before="0" w:beforeAutospacing="0" w:after="0" w:afterAutospacing="0"/>
        <w:ind w:firstLine="708"/>
        <w:jc w:val="both"/>
        <w:rPr>
          <w:rFonts w:ascii="Sylfaen" w:hAnsi="Sylfaen"/>
          <w:sz w:val="20"/>
          <w:szCs w:val="20"/>
          <w:lang w:val="hy-AM"/>
        </w:rPr>
      </w:pPr>
      <w:r w:rsidRPr="00CB0C48">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CB0C48" w:rsidRDefault="00D5674E" w:rsidP="00037DDE">
      <w:pPr>
        <w:pStyle w:val="af4"/>
        <w:spacing w:before="0" w:beforeAutospacing="0" w:after="0" w:afterAutospacing="0"/>
        <w:ind w:firstLine="708"/>
        <w:jc w:val="both"/>
        <w:rPr>
          <w:rFonts w:ascii="GHEA Grapalat" w:hAnsi="GHEA Grapalat"/>
          <w:color w:val="000000"/>
          <w:sz w:val="20"/>
          <w:szCs w:val="20"/>
          <w:lang w:val="hy-AM"/>
        </w:rPr>
      </w:pPr>
      <w:r w:rsidRPr="00CB0C48">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CB0C48" w:rsidRDefault="00D5674E" w:rsidP="00037DDE">
      <w:pPr>
        <w:ind w:firstLine="284"/>
        <w:jc w:val="both"/>
        <w:rPr>
          <w:rFonts w:ascii="GHEA Grapalat" w:hAnsi="GHEA Grapalat"/>
          <w:color w:val="000000"/>
          <w:sz w:val="20"/>
          <w:szCs w:val="20"/>
          <w:lang w:val="hy-AM"/>
        </w:rPr>
      </w:pPr>
      <w:r w:rsidRPr="00CB0C48">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096865" w:rsidRPr="00CB0C48" w:rsidRDefault="00096865" w:rsidP="00037DDE">
      <w:pPr>
        <w:ind w:firstLine="567"/>
        <w:jc w:val="both"/>
        <w:rPr>
          <w:rFonts w:ascii="GHEA Grapalat" w:hAnsi="GHEA Grapalat" w:cs="Arial"/>
          <w:sz w:val="20"/>
          <w:lang w:val="hy-AM"/>
        </w:rPr>
      </w:pPr>
      <w:r w:rsidRPr="00CB0C48">
        <w:rPr>
          <w:rFonts w:ascii="GHEA Grapalat" w:hAnsi="GHEA Grapalat" w:cs="Arial Armenian"/>
          <w:sz w:val="20"/>
          <w:lang w:val="hy-AM"/>
        </w:rPr>
        <w:t>2.</w:t>
      </w:r>
      <w:r w:rsidR="007968A3" w:rsidRPr="00CB0C48">
        <w:rPr>
          <w:rFonts w:ascii="GHEA Grapalat" w:hAnsi="GHEA Grapalat" w:cs="Arial Armenian"/>
          <w:sz w:val="20"/>
          <w:lang w:val="hy-AM"/>
        </w:rPr>
        <w:t>4</w:t>
      </w:r>
      <w:r w:rsidR="00773485" w:rsidRPr="00CB0C48">
        <w:rPr>
          <w:rFonts w:ascii="GHEA Grapalat" w:hAnsi="GHEA Grapalat" w:cs="Arial Armenian"/>
          <w:sz w:val="20"/>
          <w:lang w:val="hy-AM"/>
        </w:rPr>
        <w:t xml:space="preserve"> </w:t>
      </w:r>
      <w:r w:rsidRPr="00CB0C48">
        <w:rPr>
          <w:rFonts w:ascii="GHEA Grapalat" w:hAnsi="GHEA Grapalat" w:cs="Sylfaen"/>
          <w:sz w:val="20"/>
          <w:lang w:val="hy-AM"/>
        </w:rPr>
        <w:t>Մասնակիցը</w:t>
      </w:r>
      <w:r w:rsidRPr="00CB0C48">
        <w:rPr>
          <w:rFonts w:ascii="GHEA Grapalat" w:hAnsi="GHEA Grapalat" w:cs="Arial"/>
          <w:sz w:val="20"/>
          <w:lang w:val="hy-AM"/>
        </w:rPr>
        <w:t xml:space="preserve"> </w:t>
      </w:r>
      <w:r w:rsidRPr="00CB0C48">
        <w:rPr>
          <w:rFonts w:ascii="GHEA Grapalat" w:hAnsi="GHEA Grapalat" w:cs="Sylfaen"/>
          <w:sz w:val="20"/>
          <w:lang w:val="hy-AM"/>
        </w:rPr>
        <w:t>պետք</w:t>
      </w:r>
      <w:r w:rsidRPr="00CB0C48">
        <w:rPr>
          <w:rFonts w:ascii="GHEA Grapalat" w:hAnsi="GHEA Grapalat" w:cs="Arial"/>
          <w:sz w:val="20"/>
          <w:lang w:val="hy-AM"/>
        </w:rPr>
        <w:t xml:space="preserve"> </w:t>
      </w:r>
      <w:r w:rsidRPr="00CB0C48">
        <w:rPr>
          <w:rFonts w:ascii="GHEA Grapalat" w:hAnsi="GHEA Grapalat" w:cs="Sylfaen"/>
          <w:sz w:val="20"/>
          <w:lang w:val="hy-AM"/>
        </w:rPr>
        <w:t>է</w:t>
      </w:r>
      <w:r w:rsidRPr="00CB0C48">
        <w:rPr>
          <w:rFonts w:ascii="GHEA Grapalat" w:hAnsi="GHEA Grapalat" w:cs="Arial"/>
          <w:sz w:val="20"/>
          <w:lang w:val="hy-AM"/>
        </w:rPr>
        <w:t xml:space="preserve"> </w:t>
      </w:r>
      <w:r w:rsidRPr="00CB0C48">
        <w:rPr>
          <w:rFonts w:ascii="GHEA Grapalat" w:hAnsi="GHEA Grapalat" w:cs="Sylfaen"/>
          <w:sz w:val="20"/>
          <w:lang w:val="hy-AM"/>
        </w:rPr>
        <w:t>ունենա</w:t>
      </w:r>
      <w:r w:rsidRPr="00CB0C48">
        <w:rPr>
          <w:rFonts w:ascii="GHEA Grapalat" w:hAnsi="GHEA Grapalat" w:cs="Arial"/>
          <w:sz w:val="20"/>
          <w:lang w:val="hy-AM"/>
        </w:rPr>
        <w:t xml:space="preserve"> </w:t>
      </w:r>
      <w:r w:rsidRPr="00CB0C48">
        <w:rPr>
          <w:rFonts w:ascii="GHEA Grapalat" w:hAnsi="GHEA Grapalat" w:cs="Sylfaen"/>
          <w:sz w:val="20"/>
          <w:lang w:val="hy-AM"/>
        </w:rPr>
        <w:t>կնքվելիք</w:t>
      </w:r>
      <w:r w:rsidRPr="00CB0C48">
        <w:rPr>
          <w:rFonts w:ascii="GHEA Grapalat" w:hAnsi="GHEA Grapalat" w:cs="Arial"/>
          <w:sz w:val="20"/>
          <w:lang w:val="hy-AM"/>
        </w:rPr>
        <w:t xml:space="preserve"> </w:t>
      </w:r>
      <w:r w:rsidRPr="00CB0C48">
        <w:rPr>
          <w:rFonts w:ascii="GHEA Grapalat" w:hAnsi="GHEA Grapalat" w:cs="Sylfaen"/>
          <w:sz w:val="20"/>
          <w:lang w:val="hy-AM"/>
        </w:rPr>
        <w:t>պայմանագրով</w:t>
      </w:r>
      <w:r w:rsidRPr="00CB0C48">
        <w:rPr>
          <w:rFonts w:ascii="GHEA Grapalat" w:hAnsi="GHEA Grapalat" w:cs="Arial"/>
          <w:sz w:val="20"/>
          <w:lang w:val="hy-AM"/>
        </w:rPr>
        <w:t xml:space="preserve"> </w:t>
      </w:r>
      <w:r w:rsidRPr="00CB0C48">
        <w:rPr>
          <w:rFonts w:ascii="GHEA Grapalat" w:hAnsi="GHEA Grapalat" w:cs="Sylfaen"/>
          <w:sz w:val="20"/>
          <w:lang w:val="hy-AM"/>
        </w:rPr>
        <w:t>նախատեսված</w:t>
      </w:r>
      <w:r w:rsidRPr="00CB0C48">
        <w:rPr>
          <w:rFonts w:ascii="GHEA Grapalat" w:hAnsi="GHEA Grapalat" w:cs="Arial"/>
          <w:sz w:val="20"/>
          <w:lang w:val="hy-AM"/>
        </w:rPr>
        <w:t xml:space="preserve"> </w:t>
      </w:r>
      <w:r w:rsidRPr="00CB0C48">
        <w:rPr>
          <w:rFonts w:ascii="GHEA Grapalat" w:hAnsi="GHEA Grapalat" w:cs="Sylfaen"/>
          <w:sz w:val="20"/>
          <w:lang w:val="hy-AM"/>
        </w:rPr>
        <w:t>պարտավորությունների</w:t>
      </w:r>
      <w:r w:rsidRPr="00CB0C48">
        <w:rPr>
          <w:rFonts w:ascii="GHEA Grapalat" w:hAnsi="GHEA Grapalat" w:cs="Arial"/>
          <w:sz w:val="20"/>
          <w:lang w:val="hy-AM"/>
        </w:rPr>
        <w:t xml:space="preserve"> </w:t>
      </w:r>
      <w:r w:rsidRPr="00CB0C48">
        <w:rPr>
          <w:rFonts w:ascii="GHEA Grapalat" w:hAnsi="GHEA Grapalat" w:cs="Sylfaen"/>
          <w:sz w:val="20"/>
          <w:lang w:val="hy-AM"/>
        </w:rPr>
        <w:t>կատարման</w:t>
      </w:r>
      <w:r w:rsidRPr="00CB0C48">
        <w:rPr>
          <w:rFonts w:ascii="GHEA Grapalat" w:hAnsi="GHEA Grapalat" w:cs="Arial"/>
          <w:sz w:val="20"/>
          <w:lang w:val="hy-AM"/>
        </w:rPr>
        <w:t xml:space="preserve"> </w:t>
      </w:r>
      <w:r w:rsidRPr="00CB0C48">
        <w:rPr>
          <w:rFonts w:ascii="GHEA Grapalat" w:hAnsi="GHEA Grapalat" w:cs="Sylfaen"/>
          <w:sz w:val="20"/>
          <w:lang w:val="hy-AM"/>
        </w:rPr>
        <w:t>համար</w:t>
      </w:r>
      <w:r w:rsidRPr="00CB0C48">
        <w:rPr>
          <w:rFonts w:ascii="GHEA Grapalat" w:hAnsi="GHEA Grapalat" w:cs="Arial"/>
          <w:sz w:val="20"/>
          <w:lang w:val="hy-AM"/>
        </w:rPr>
        <w:t xml:space="preserve"> </w:t>
      </w:r>
      <w:r w:rsidRPr="00CB0C48">
        <w:rPr>
          <w:rFonts w:ascii="GHEA Grapalat" w:hAnsi="GHEA Grapalat" w:cs="Sylfaen"/>
          <w:sz w:val="20"/>
          <w:lang w:val="hy-AM"/>
        </w:rPr>
        <w:t>պահանջվող</w:t>
      </w:r>
      <w:r w:rsidRPr="00CB0C48">
        <w:rPr>
          <w:rFonts w:ascii="GHEA Grapalat" w:hAnsi="GHEA Grapalat" w:cs="Arial"/>
          <w:sz w:val="20"/>
          <w:lang w:val="hy-AM"/>
        </w:rPr>
        <w:t>`</w:t>
      </w:r>
    </w:p>
    <w:p w:rsidR="00305F6D" w:rsidRPr="00CB0C48" w:rsidRDefault="000F4D7B" w:rsidP="00037DDE">
      <w:pPr>
        <w:ind w:firstLine="567"/>
        <w:jc w:val="both"/>
        <w:rPr>
          <w:rFonts w:ascii="GHEA Grapalat" w:hAnsi="GHEA Grapalat" w:cs="Arial"/>
          <w:sz w:val="20"/>
          <w:lang w:val="hy-AM"/>
        </w:rPr>
      </w:pPr>
      <w:r w:rsidRPr="00CB0C48">
        <w:rPr>
          <w:rFonts w:ascii="GHEA Grapalat" w:hAnsi="GHEA Grapalat" w:cs="Arial"/>
          <w:sz w:val="20"/>
          <w:lang w:val="es-ES"/>
        </w:rPr>
        <w:t>1</w:t>
      </w:r>
      <w:r w:rsidR="00305F6D" w:rsidRPr="00CB0C48">
        <w:rPr>
          <w:rFonts w:ascii="GHEA Grapalat" w:hAnsi="GHEA Grapalat" w:cs="Arial Armenian"/>
          <w:sz w:val="20"/>
          <w:lang w:val="hy-AM"/>
        </w:rPr>
        <w:t xml:space="preserve">) </w:t>
      </w:r>
      <w:r w:rsidR="00305F6D" w:rsidRPr="00CB0C48">
        <w:rPr>
          <w:rFonts w:ascii="GHEA Grapalat" w:hAnsi="GHEA Grapalat" w:cs="Sylfaen"/>
          <w:sz w:val="20"/>
          <w:lang w:val="hy-AM"/>
        </w:rPr>
        <w:t>մասնագիտական</w:t>
      </w:r>
      <w:r w:rsidR="00305F6D" w:rsidRPr="00CB0C48">
        <w:rPr>
          <w:rFonts w:ascii="GHEA Grapalat" w:hAnsi="GHEA Grapalat" w:cs="Arial"/>
          <w:sz w:val="20"/>
          <w:lang w:val="hy-AM"/>
        </w:rPr>
        <w:t xml:space="preserve"> </w:t>
      </w:r>
      <w:r w:rsidR="00305F6D" w:rsidRPr="00CB0C48">
        <w:rPr>
          <w:rFonts w:ascii="GHEA Grapalat" w:hAnsi="GHEA Grapalat" w:cs="Sylfaen"/>
          <w:sz w:val="20"/>
          <w:lang w:val="hy-AM"/>
        </w:rPr>
        <w:t>փորձառություն</w:t>
      </w:r>
      <w:r w:rsidR="00305F6D" w:rsidRPr="00CB0C48">
        <w:rPr>
          <w:rFonts w:ascii="GHEA Grapalat" w:hAnsi="GHEA Grapalat" w:cs="Arial"/>
          <w:sz w:val="20"/>
          <w:lang w:val="hy-AM"/>
        </w:rPr>
        <w:t>,</w:t>
      </w:r>
    </w:p>
    <w:p w:rsidR="00305F6D" w:rsidRPr="00CB0C48" w:rsidRDefault="000F4D7B" w:rsidP="00037DDE">
      <w:pPr>
        <w:ind w:firstLine="567"/>
        <w:jc w:val="both"/>
        <w:rPr>
          <w:rFonts w:ascii="GHEA Grapalat" w:hAnsi="GHEA Grapalat" w:cs="Arial"/>
          <w:sz w:val="20"/>
          <w:lang w:val="hy-AM"/>
        </w:rPr>
      </w:pPr>
      <w:r w:rsidRPr="00CB0C48">
        <w:rPr>
          <w:rFonts w:ascii="GHEA Grapalat" w:hAnsi="GHEA Grapalat" w:cs="Arial Armenian"/>
          <w:sz w:val="20"/>
          <w:lang w:val="es-ES"/>
        </w:rPr>
        <w:t>2</w:t>
      </w:r>
      <w:r w:rsidR="00305F6D" w:rsidRPr="00CB0C48">
        <w:rPr>
          <w:rFonts w:ascii="GHEA Grapalat" w:hAnsi="GHEA Grapalat" w:cs="Arial Armenian"/>
          <w:sz w:val="20"/>
          <w:lang w:val="hy-AM"/>
        </w:rPr>
        <w:t xml:space="preserve">) </w:t>
      </w:r>
      <w:r w:rsidR="00305F6D" w:rsidRPr="00CB0C48">
        <w:rPr>
          <w:rFonts w:ascii="GHEA Grapalat" w:hAnsi="GHEA Grapalat" w:cs="Sylfaen"/>
          <w:sz w:val="20"/>
          <w:lang w:val="hy-AM"/>
        </w:rPr>
        <w:t>տեխնիկական</w:t>
      </w:r>
      <w:r w:rsidR="00305F6D" w:rsidRPr="00CB0C48">
        <w:rPr>
          <w:rFonts w:ascii="GHEA Grapalat" w:hAnsi="GHEA Grapalat" w:cs="Arial"/>
          <w:sz w:val="20"/>
          <w:lang w:val="hy-AM"/>
        </w:rPr>
        <w:t xml:space="preserve"> </w:t>
      </w:r>
      <w:r w:rsidR="00305F6D" w:rsidRPr="00CB0C48">
        <w:rPr>
          <w:rFonts w:ascii="GHEA Grapalat" w:hAnsi="GHEA Grapalat" w:cs="Sylfaen"/>
          <w:sz w:val="20"/>
          <w:lang w:val="hy-AM"/>
        </w:rPr>
        <w:t>միջոցներ</w:t>
      </w:r>
      <w:r w:rsidR="00305F6D" w:rsidRPr="00CB0C48">
        <w:rPr>
          <w:rFonts w:ascii="GHEA Grapalat" w:hAnsi="GHEA Grapalat" w:cs="Arial"/>
          <w:sz w:val="20"/>
          <w:lang w:val="hy-AM"/>
        </w:rPr>
        <w:t>,</w:t>
      </w:r>
    </w:p>
    <w:p w:rsidR="00305F6D" w:rsidRPr="00CB0C48" w:rsidRDefault="000F4D7B" w:rsidP="00037DDE">
      <w:pPr>
        <w:ind w:firstLine="567"/>
        <w:jc w:val="both"/>
        <w:rPr>
          <w:rFonts w:ascii="GHEA Grapalat" w:hAnsi="GHEA Grapalat" w:cs="Arial"/>
          <w:sz w:val="20"/>
          <w:lang w:val="hy-AM"/>
        </w:rPr>
      </w:pPr>
      <w:r w:rsidRPr="00CB0C48">
        <w:rPr>
          <w:rFonts w:ascii="GHEA Grapalat" w:hAnsi="GHEA Grapalat" w:cs="Arial Armenian"/>
          <w:sz w:val="20"/>
          <w:lang w:val="es-ES"/>
        </w:rPr>
        <w:t>3</w:t>
      </w:r>
      <w:r w:rsidR="00305F6D" w:rsidRPr="00CB0C48">
        <w:rPr>
          <w:rFonts w:ascii="GHEA Grapalat" w:hAnsi="GHEA Grapalat" w:cs="Arial Armenian"/>
          <w:sz w:val="20"/>
          <w:lang w:val="hy-AM"/>
        </w:rPr>
        <w:t xml:space="preserve">) </w:t>
      </w:r>
      <w:r w:rsidR="00305F6D" w:rsidRPr="00CB0C48">
        <w:rPr>
          <w:rFonts w:ascii="GHEA Grapalat" w:hAnsi="GHEA Grapalat" w:cs="Sylfaen"/>
          <w:sz w:val="20"/>
          <w:lang w:val="hy-AM"/>
        </w:rPr>
        <w:t>ֆինանսական</w:t>
      </w:r>
      <w:r w:rsidR="00305F6D" w:rsidRPr="00CB0C48">
        <w:rPr>
          <w:rFonts w:ascii="GHEA Grapalat" w:hAnsi="GHEA Grapalat" w:cs="Arial"/>
          <w:sz w:val="20"/>
          <w:lang w:val="hy-AM"/>
        </w:rPr>
        <w:t xml:space="preserve"> </w:t>
      </w:r>
      <w:r w:rsidR="00305F6D" w:rsidRPr="00CB0C48">
        <w:rPr>
          <w:rFonts w:ascii="GHEA Grapalat" w:hAnsi="GHEA Grapalat" w:cs="Sylfaen"/>
          <w:sz w:val="20"/>
          <w:lang w:val="hy-AM"/>
        </w:rPr>
        <w:t>միջոցներ</w:t>
      </w:r>
      <w:r w:rsidR="00305F6D" w:rsidRPr="00CB0C48">
        <w:rPr>
          <w:rFonts w:ascii="GHEA Grapalat" w:hAnsi="GHEA Grapalat" w:cs="Arial"/>
          <w:sz w:val="20"/>
          <w:lang w:val="hy-AM"/>
        </w:rPr>
        <w:t>,</w:t>
      </w:r>
    </w:p>
    <w:p w:rsidR="00305F6D" w:rsidRPr="00CB0C48" w:rsidRDefault="000F4D7B" w:rsidP="00037DDE">
      <w:pPr>
        <w:ind w:firstLine="567"/>
        <w:jc w:val="both"/>
        <w:rPr>
          <w:rFonts w:ascii="GHEA Grapalat" w:hAnsi="GHEA Grapalat" w:cs="Arial Armenian"/>
          <w:sz w:val="20"/>
          <w:lang w:val="hy-AM"/>
        </w:rPr>
      </w:pPr>
      <w:r w:rsidRPr="00CB0C48">
        <w:rPr>
          <w:rFonts w:ascii="GHEA Grapalat" w:hAnsi="GHEA Grapalat" w:cs="Arial Armenian"/>
          <w:sz w:val="20"/>
          <w:lang w:val="hy-AM"/>
        </w:rPr>
        <w:lastRenderedPageBreak/>
        <w:t>4</w:t>
      </w:r>
      <w:r w:rsidR="00305F6D" w:rsidRPr="00CB0C48">
        <w:rPr>
          <w:rFonts w:ascii="GHEA Grapalat" w:hAnsi="GHEA Grapalat" w:cs="Arial Armenian"/>
          <w:sz w:val="20"/>
          <w:lang w:val="hy-AM"/>
        </w:rPr>
        <w:t xml:space="preserve">) </w:t>
      </w:r>
      <w:r w:rsidR="00305F6D" w:rsidRPr="00CB0C48">
        <w:rPr>
          <w:rFonts w:ascii="GHEA Grapalat" w:hAnsi="GHEA Grapalat" w:cs="Sylfaen"/>
          <w:sz w:val="20"/>
          <w:lang w:val="hy-AM"/>
        </w:rPr>
        <w:t>աշխատանքային</w:t>
      </w:r>
      <w:r w:rsidR="00305F6D" w:rsidRPr="00CB0C48">
        <w:rPr>
          <w:rFonts w:ascii="GHEA Grapalat" w:hAnsi="GHEA Grapalat" w:cs="Arial"/>
          <w:sz w:val="20"/>
          <w:lang w:val="hy-AM"/>
        </w:rPr>
        <w:t xml:space="preserve"> </w:t>
      </w:r>
      <w:r w:rsidR="00305F6D" w:rsidRPr="00CB0C48">
        <w:rPr>
          <w:rFonts w:ascii="GHEA Grapalat" w:hAnsi="GHEA Grapalat" w:cs="Sylfaen"/>
          <w:sz w:val="20"/>
          <w:lang w:val="hy-AM"/>
        </w:rPr>
        <w:t>ռեսուրսներ</w:t>
      </w:r>
      <w:r w:rsidR="00305F6D" w:rsidRPr="00CB0C48">
        <w:rPr>
          <w:rFonts w:ascii="GHEA Grapalat" w:hAnsi="GHEA Grapalat" w:cs="Tahoma"/>
          <w:sz w:val="20"/>
          <w:lang w:val="hy-AM"/>
        </w:rPr>
        <w:t>։</w:t>
      </w:r>
    </w:p>
    <w:p w:rsidR="00305F6D" w:rsidRPr="00CB0C48" w:rsidRDefault="003F264A" w:rsidP="00037DDE">
      <w:pPr>
        <w:ind w:firstLine="567"/>
        <w:jc w:val="both"/>
        <w:rPr>
          <w:rFonts w:ascii="GHEA Grapalat" w:hAnsi="GHEA Grapalat" w:cs="Arial"/>
          <w:sz w:val="20"/>
          <w:lang w:val="es-ES"/>
        </w:rPr>
      </w:pPr>
      <w:r w:rsidRPr="00CB0C48">
        <w:rPr>
          <w:rFonts w:ascii="GHEA Grapalat" w:hAnsi="GHEA Grapalat" w:cs="Arial"/>
          <w:sz w:val="20"/>
          <w:lang w:val="hy-AM"/>
        </w:rPr>
        <w:t>2.</w:t>
      </w:r>
      <w:r w:rsidR="007968A3" w:rsidRPr="00CB0C48">
        <w:rPr>
          <w:rFonts w:ascii="GHEA Grapalat" w:hAnsi="GHEA Grapalat" w:cs="Arial"/>
          <w:sz w:val="20"/>
          <w:lang w:val="hy-AM"/>
        </w:rPr>
        <w:t>5</w:t>
      </w:r>
      <w:r w:rsidRPr="00CB0C48">
        <w:rPr>
          <w:rFonts w:ascii="GHEA Grapalat" w:hAnsi="GHEA Grapalat" w:cs="Arial"/>
          <w:sz w:val="20"/>
          <w:lang w:val="hy-AM"/>
        </w:rPr>
        <w:t xml:space="preserve"> </w:t>
      </w:r>
      <w:r w:rsidR="009354D8" w:rsidRPr="00CB0C48">
        <w:rPr>
          <w:rFonts w:ascii="GHEA Grapalat" w:hAnsi="GHEA Grapalat" w:cs="Sylfaen"/>
          <w:sz w:val="20"/>
          <w:lang w:val="hy-AM"/>
        </w:rPr>
        <w:t>Մ</w:t>
      </w:r>
      <w:r w:rsidR="00305F6D" w:rsidRPr="00CB0C48">
        <w:rPr>
          <w:rFonts w:ascii="GHEA Grapalat" w:hAnsi="GHEA Grapalat" w:cs="Sylfaen"/>
          <w:sz w:val="20"/>
          <w:lang w:val="hy-AM"/>
        </w:rPr>
        <w:t>ասնակցի</w:t>
      </w:r>
      <w:r w:rsidRPr="00CB0C48">
        <w:rPr>
          <w:rFonts w:ascii="GHEA Grapalat" w:hAnsi="GHEA Grapalat" w:cs="Sylfaen"/>
          <w:sz w:val="20"/>
          <w:lang w:val="hy-AM"/>
        </w:rPr>
        <w:t>ն ներկայացվող</w:t>
      </w:r>
      <w:r w:rsidR="00305F6D" w:rsidRPr="00CB0C48">
        <w:rPr>
          <w:rFonts w:ascii="GHEA Grapalat" w:hAnsi="GHEA Grapalat" w:cs="Arial"/>
          <w:sz w:val="20"/>
          <w:lang w:val="hy-AM"/>
        </w:rPr>
        <w:t>`</w:t>
      </w:r>
    </w:p>
    <w:p w:rsidR="004175B6" w:rsidRPr="00CB0C48" w:rsidRDefault="003F264A" w:rsidP="00037DDE">
      <w:pPr>
        <w:ind w:firstLine="567"/>
        <w:jc w:val="both"/>
        <w:rPr>
          <w:rFonts w:ascii="GHEA Grapalat" w:hAnsi="GHEA Grapalat" w:cs="Arial Armenian"/>
          <w:sz w:val="20"/>
          <w:lang w:val="hy-AM"/>
        </w:rPr>
      </w:pPr>
      <w:r w:rsidRPr="00CB0C48">
        <w:rPr>
          <w:rFonts w:ascii="GHEA Grapalat" w:hAnsi="GHEA Grapalat" w:cs="Arial Armenian"/>
          <w:sz w:val="20"/>
          <w:lang w:val="hy-AM"/>
        </w:rPr>
        <w:t xml:space="preserve">1) </w:t>
      </w:r>
      <w:r w:rsidR="004175B6" w:rsidRPr="00CB0C48">
        <w:rPr>
          <w:rFonts w:ascii="GHEA Grapalat" w:hAnsi="GHEA Grapalat" w:cs="Arial Armenian"/>
          <w:sz w:val="14"/>
          <w:lang w:val="hy-AM"/>
        </w:rPr>
        <w:t>&lt;&lt;</w:t>
      </w:r>
      <w:r w:rsidR="004175B6" w:rsidRPr="00CB0C48">
        <w:rPr>
          <w:rFonts w:ascii="GHEA Grapalat" w:hAnsi="GHEA Grapalat" w:cs="Sylfaen"/>
          <w:sz w:val="20"/>
          <w:lang w:val="hy-AM"/>
        </w:rPr>
        <w:t>Մասնագիտական</w:t>
      </w:r>
      <w:r w:rsidR="004175B6" w:rsidRPr="00CB0C48">
        <w:rPr>
          <w:rFonts w:ascii="GHEA Grapalat" w:hAnsi="GHEA Grapalat" w:cs="Arial Armenian"/>
          <w:sz w:val="20"/>
          <w:lang w:val="hy-AM"/>
        </w:rPr>
        <w:t xml:space="preserve"> </w:t>
      </w:r>
      <w:r w:rsidR="004175B6" w:rsidRPr="00CB0C48">
        <w:rPr>
          <w:rFonts w:ascii="GHEA Grapalat" w:hAnsi="GHEA Grapalat" w:cs="Sylfaen"/>
          <w:sz w:val="20"/>
          <w:lang w:val="hy-AM"/>
        </w:rPr>
        <w:t>փորձառություն</w:t>
      </w:r>
      <w:r w:rsidR="004175B6" w:rsidRPr="00CB0C48">
        <w:rPr>
          <w:rFonts w:ascii="GHEA Grapalat" w:hAnsi="GHEA Grapalat" w:cs="Sylfaen"/>
          <w:sz w:val="14"/>
          <w:lang w:val="hy-AM"/>
        </w:rPr>
        <w:t>&gt;&gt;</w:t>
      </w:r>
      <w:r w:rsidR="004175B6" w:rsidRPr="00CB0C48">
        <w:rPr>
          <w:rFonts w:ascii="GHEA Grapalat" w:hAnsi="GHEA Grapalat" w:cs="Arial Armenian"/>
          <w:sz w:val="20"/>
          <w:lang w:val="hy-AM"/>
        </w:rPr>
        <w:t xml:space="preserve"> </w:t>
      </w:r>
      <w:r w:rsidR="00773485" w:rsidRPr="00CB0C48">
        <w:rPr>
          <w:rFonts w:ascii="GHEA Grapalat" w:hAnsi="GHEA Grapalat" w:cs="Arial Armenian"/>
          <w:sz w:val="20"/>
          <w:lang w:val="hy-AM"/>
        </w:rPr>
        <w:t xml:space="preserve">որակավորման </w:t>
      </w:r>
      <w:r w:rsidR="00651408" w:rsidRPr="00CB0C48">
        <w:rPr>
          <w:rFonts w:ascii="GHEA Grapalat" w:hAnsi="GHEA Grapalat" w:cs="Arial Armenian"/>
          <w:sz w:val="20"/>
          <w:lang w:val="hy-AM"/>
        </w:rPr>
        <w:t xml:space="preserve">չափանիշը </w:t>
      </w:r>
      <w:r w:rsidR="001E55B2" w:rsidRPr="00CB0C48">
        <w:rPr>
          <w:rFonts w:ascii="GHEA Grapalat" w:hAnsi="GHEA Grapalat" w:cs="Arial Armenian"/>
          <w:sz w:val="20"/>
          <w:lang w:val="hy-AM"/>
        </w:rPr>
        <w:t xml:space="preserve">սահմանվում և </w:t>
      </w:r>
      <w:r w:rsidR="004175B6" w:rsidRPr="00CB0C48">
        <w:rPr>
          <w:rFonts w:ascii="GHEA Grapalat" w:hAnsi="GHEA Grapalat" w:cs="Sylfaen"/>
          <w:sz w:val="20"/>
          <w:lang w:val="hy-AM"/>
        </w:rPr>
        <w:t>գնահատվում</w:t>
      </w:r>
      <w:r w:rsidR="004175B6" w:rsidRPr="00CB0C48">
        <w:rPr>
          <w:rFonts w:ascii="GHEA Grapalat" w:hAnsi="GHEA Grapalat" w:cs="Arial Armenian"/>
          <w:sz w:val="20"/>
          <w:lang w:val="hy-AM"/>
        </w:rPr>
        <w:t xml:space="preserve"> </w:t>
      </w:r>
      <w:r w:rsidR="004175B6" w:rsidRPr="00CB0C48">
        <w:rPr>
          <w:rFonts w:ascii="GHEA Grapalat" w:hAnsi="GHEA Grapalat" w:cs="Sylfaen"/>
          <w:sz w:val="20"/>
          <w:lang w:val="hy-AM"/>
        </w:rPr>
        <w:t>է</w:t>
      </w:r>
      <w:r w:rsidR="004175B6" w:rsidRPr="00CB0C48">
        <w:rPr>
          <w:rFonts w:ascii="GHEA Grapalat" w:hAnsi="GHEA Grapalat" w:cs="Arial Armenian"/>
          <w:sz w:val="20"/>
          <w:lang w:val="hy-AM"/>
        </w:rPr>
        <w:t xml:space="preserve"> </w:t>
      </w:r>
      <w:r w:rsidR="004175B6" w:rsidRPr="00CB0C48">
        <w:rPr>
          <w:rFonts w:ascii="GHEA Grapalat" w:hAnsi="GHEA Grapalat" w:cs="Sylfaen"/>
          <w:sz w:val="20"/>
          <w:lang w:val="hy-AM"/>
        </w:rPr>
        <w:t>հետևյալ</w:t>
      </w:r>
      <w:r w:rsidR="004175B6" w:rsidRPr="00CB0C48">
        <w:rPr>
          <w:rFonts w:ascii="GHEA Grapalat" w:hAnsi="GHEA Grapalat" w:cs="Arial Armenian"/>
          <w:sz w:val="20"/>
          <w:lang w:val="hy-AM"/>
        </w:rPr>
        <w:t xml:space="preserve"> </w:t>
      </w:r>
      <w:r w:rsidR="004175B6" w:rsidRPr="00CB0C48">
        <w:rPr>
          <w:rFonts w:ascii="GHEA Grapalat" w:hAnsi="GHEA Grapalat" w:cs="Sylfaen"/>
          <w:sz w:val="20"/>
          <w:lang w:val="hy-AM"/>
        </w:rPr>
        <w:t>կարգով</w:t>
      </w:r>
      <w:r w:rsidR="004175B6" w:rsidRPr="00CB0C48">
        <w:rPr>
          <w:rFonts w:ascii="GHEA Grapalat" w:hAnsi="GHEA Grapalat" w:cs="Arial Armenian"/>
          <w:sz w:val="20"/>
          <w:lang w:val="hy-AM"/>
        </w:rPr>
        <w:t>`</w:t>
      </w:r>
    </w:p>
    <w:p w:rsidR="00E7522C" w:rsidRPr="00CB0C48" w:rsidRDefault="003F264A" w:rsidP="00037DDE">
      <w:pPr>
        <w:ind w:firstLine="567"/>
        <w:jc w:val="both"/>
        <w:rPr>
          <w:rFonts w:ascii="GHEA Grapalat" w:hAnsi="GHEA Grapalat" w:cs="Sylfaen"/>
          <w:sz w:val="20"/>
          <w:lang w:val="hy-AM"/>
        </w:rPr>
      </w:pPr>
      <w:r w:rsidRPr="00CB0C48">
        <w:rPr>
          <w:rFonts w:ascii="GHEA Grapalat" w:hAnsi="GHEA Grapalat" w:cs="Arial Armenian"/>
          <w:sz w:val="20"/>
          <w:lang w:val="hy-AM"/>
        </w:rPr>
        <w:t>ա.</w:t>
      </w:r>
      <w:r w:rsidR="00BD2920" w:rsidRPr="00CB0C48">
        <w:rPr>
          <w:rFonts w:ascii="GHEA Grapalat" w:hAnsi="GHEA Grapalat" w:cs="Arial Armenian"/>
          <w:sz w:val="20"/>
          <w:lang w:val="hy-AM"/>
        </w:rPr>
        <w:t xml:space="preserve"> մասնակիցը </w:t>
      </w:r>
      <w:r w:rsidR="001E55B2" w:rsidRPr="00CB0C48">
        <w:rPr>
          <w:rFonts w:ascii="GHEA Grapalat" w:hAnsi="GHEA Grapalat" w:cs="Arial Armenian"/>
          <w:sz w:val="20"/>
          <w:lang w:val="hy-AM"/>
        </w:rPr>
        <w:t xml:space="preserve">պետք է </w:t>
      </w:r>
      <w:r w:rsidR="00BD2920" w:rsidRPr="00CB0C48">
        <w:rPr>
          <w:rFonts w:ascii="GHEA Grapalat" w:hAnsi="GHEA Grapalat" w:cs="Sylfaen"/>
          <w:sz w:val="20"/>
          <w:lang w:val="hy-AM"/>
        </w:rPr>
        <w:t>հայտը</w:t>
      </w:r>
      <w:r w:rsidR="00BD2920" w:rsidRPr="00CB0C48">
        <w:rPr>
          <w:rFonts w:ascii="GHEA Grapalat" w:hAnsi="GHEA Grapalat"/>
          <w:sz w:val="20"/>
          <w:lang w:val="hy-AM"/>
        </w:rPr>
        <w:t xml:space="preserve"> </w:t>
      </w:r>
      <w:r w:rsidR="00BD2920" w:rsidRPr="00CB0C48">
        <w:rPr>
          <w:rFonts w:ascii="GHEA Grapalat" w:hAnsi="GHEA Grapalat" w:cs="Sylfaen"/>
          <w:sz w:val="20"/>
          <w:lang w:val="hy-AM"/>
        </w:rPr>
        <w:t>ներկայացնելու</w:t>
      </w:r>
      <w:r w:rsidR="00BD2920" w:rsidRPr="00CB0C48">
        <w:rPr>
          <w:rFonts w:ascii="GHEA Grapalat" w:hAnsi="GHEA Grapalat"/>
          <w:sz w:val="20"/>
          <w:lang w:val="hy-AM"/>
        </w:rPr>
        <w:t xml:space="preserve"> </w:t>
      </w:r>
      <w:r w:rsidR="00BD2920" w:rsidRPr="00CB0C48">
        <w:rPr>
          <w:rFonts w:ascii="GHEA Grapalat" w:hAnsi="GHEA Grapalat" w:cs="Sylfaen"/>
          <w:sz w:val="20"/>
          <w:lang w:val="hy-AM"/>
        </w:rPr>
        <w:t>տարվա</w:t>
      </w:r>
      <w:r w:rsidR="00BD2920" w:rsidRPr="00CB0C48">
        <w:rPr>
          <w:rFonts w:ascii="GHEA Grapalat" w:hAnsi="GHEA Grapalat"/>
          <w:sz w:val="20"/>
          <w:lang w:val="hy-AM"/>
        </w:rPr>
        <w:t xml:space="preserve"> </w:t>
      </w:r>
      <w:r w:rsidR="00BD2920" w:rsidRPr="00CB0C48">
        <w:rPr>
          <w:rFonts w:ascii="GHEA Grapalat" w:hAnsi="GHEA Grapalat" w:cs="Sylfaen"/>
          <w:sz w:val="20"/>
          <w:lang w:val="hy-AM"/>
        </w:rPr>
        <w:t>և</w:t>
      </w:r>
      <w:r w:rsidR="00BD2920" w:rsidRPr="00CB0C48">
        <w:rPr>
          <w:rFonts w:ascii="GHEA Grapalat" w:hAnsi="GHEA Grapalat"/>
          <w:sz w:val="20"/>
          <w:lang w:val="hy-AM"/>
        </w:rPr>
        <w:t xml:space="preserve"> </w:t>
      </w:r>
      <w:r w:rsidR="00BD2920" w:rsidRPr="00CB0C48">
        <w:rPr>
          <w:rFonts w:ascii="GHEA Grapalat" w:hAnsi="GHEA Grapalat" w:cs="Sylfaen"/>
          <w:sz w:val="20"/>
          <w:lang w:val="hy-AM"/>
        </w:rPr>
        <w:t>դրան</w:t>
      </w:r>
      <w:r w:rsidR="00BD2920" w:rsidRPr="00CB0C48">
        <w:rPr>
          <w:rFonts w:ascii="GHEA Grapalat" w:hAnsi="GHEA Grapalat"/>
          <w:sz w:val="20"/>
          <w:lang w:val="hy-AM"/>
        </w:rPr>
        <w:t xml:space="preserve"> </w:t>
      </w:r>
      <w:r w:rsidR="00BD2920" w:rsidRPr="00CB0C48">
        <w:rPr>
          <w:rFonts w:ascii="GHEA Grapalat" w:hAnsi="GHEA Grapalat" w:cs="Sylfaen"/>
          <w:sz w:val="20"/>
          <w:lang w:val="hy-AM"/>
        </w:rPr>
        <w:t>նախորդող</w:t>
      </w:r>
      <w:r w:rsidR="00BD2920" w:rsidRPr="00CB0C48">
        <w:rPr>
          <w:rFonts w:ascii="GHEA Grapalat" w:hAnsi="GHEA Grapalat"/>
          <w:sz w:val="20"/>
          <w:lang w:val="hy-AM"/>
        </w:rPr>
        <w:t xml:space="preserve"> </w:t>
      </w:r>
      <w:r w:rsidR="00BD2920" w:rsidRPr="00CB0C48">
        <w:rPr>
          <w:rFonts w:ascii="GHEA Grapalat" w:hAnsi="GHEA Grapalat" w:cs="Sylfaen"/>
          <w:sz w:val="20"/>
          <w:lang w:val="hy-AM"/>
        </w:rPr>
        <w:t>երեք</w:t>
      </w:r>
      <w:r w:rsidR="00BD2920" w:rsidRPr="00CB0C48">
        <w:rPr>
          <w:rFonts w:ascii="GHEA Grapalat" w:hAnsi="GHEA Grapalat"/>
          <w:sz w:val="20"/>
          <w:lang w:val="hy-AM"/>
        </w:rPr>
        <w:t xml:space="preserve"> </w:t>
      </w:r>
      <w:r w:rsidR="00BD2920" w:rsidRPr="00CB0C48">
        <w:rPr>
          <w:rFonts w:ascii="GHEA Grapalat" w:hAnsi="GHEA Grapalat" w:cs="Sylfaen"/>
          <w:sz w:val="20"/>
          <w:lang w:val="hy-AM"/>
        </w:rPr>
        <w:t>տարվա</w:t>
      </w:r>
      <w:r w:rsidR="00BD2920" w:rsidRPr="00CB0C48">
        <w:rPr>
          <w:rFonts w:ascii="GHEA Grapalat" w:hAnsi="GHEA Grapalat"/>
          <w:sz w:val="20"/>
          <w:lang w:val="hy-AM"/>
        </w:rPr>
        <w:t xml:space="preserve"> </w:t>
      </w:r>
      <w:r w:rsidR="00BD2920" w:rsidRPr="00CB0C48">
        <w:rPr>
          <w:rFonts w:ascii="GHEA Grapalat" w:hAnsi="GHEA Grapalat" w:cs="Sylfaen"/>
          <w:sz w:val="20"/>
          <w:lang w:val="hy-AM"/>
        </w:rPr>
        <w:t>ընթացքում</w:t>
      </w:r>
      <w:r w:rsidR="00BD2920" w:rsidRPr="00CB0C48">
        <w:rPr>
          <w:rFonts w:ascii="GHEA Grapalat" w:hAnsi="GHEA Grapalat"/>
          <w:sz w:val="20"/>
          <w:lang w:val="hy-AM"/>
        </w:rPr>
        <w:t xml:space="preserve"> </w:t>
      </w:r>
      <w:r w:rsidR="00BD2920" w:rsidRPr="00CB0C48">
        <w:rPr>
          <w:rFonts w:ascii="GHEA Grapalat" w:hAnsi="GHEA Grapalat" w:cs="Sylfaen"/>
          <w:sz w:val="20"/>
          <w:lang w:val="hy-AM"/>
        </w:rPr>
        <w:t>պատշաճ</w:t>
      </w:r>
      <w:r w:rsidR="00BD2920" w:rsidRPr="00CB0C48">
        <w:rPr>
          <w:rFonts w:ascii="GHEA Grapalat" w:hAnsi="GHEA Grapalat"/>
          <w:sz w:val="20"/>
          <w:lang w:val="hy-AM"/>
        </w:rPr>
        <w:t xml:space="preserve"> </w:t>
      </w:r>
      <w:r w:rsidR="00BD2920" w:rsidRPr="00CB0C48">
        <w:rPr>
          <w:rFonts w:ascii="GHEA Grapalat" w:hAnsi="GHEA Grapalat" w:cs="Sylfaen"/>
          <w:sz w:val="20"/>
          <w:lang w:val="hy-AM"/>
        </w:rPr>
        <w:t>ձևով</w:t>
      </w:r>
      <w:r w:rsidR="00BD2920" w:rsidRPr="00CB0C48">
        <w:rPr>
          <w:rFonts w:ascii="GHEA Grapalat" w:hAnsi="GHEA Grapalat"/>
          <w:sz w:val="20"/>
          <w:lang w:val="hy-AM"/>
        </w:rPr>
        <w:t xml:space="preserve"> </w:t>
      </w:r>
      <w:r w:rsidR="00BD2920" w:rsidRPr="00CB0C48">
        <w:rPr>
          <w:rFonts w:ascii="GHEA Grapalat" w:hAnsi="GHEA Grapalat" w:cs="Sylfaen"/>
          <w:sz w:val="20"/>
          <w:lang w:val="hy-AM"/>
        </w:rPr>
        <w:t>իրականացրած լինի նմանատիպ առնվազն</w:t>
      </w:r>
      <w:r w:rsidR="00BD2920" w:rsidRPr="00CB0C48">
        <w:rPr>
          <w:rFonts w:ascii="GHEA Grapalat" w:hAnsi="GHEA Grapalat"/>
          <w:sz w:val="20"/>
          <w:lang w:val="hy-AM"/>
        </w:rPr>
        <w:t xml:space="preserve"> </w:t>
      </w:r>
      <w:r w:rsidR="00BD2920" w:rsidRPr="00CB0C48">
        <w:rPr>
          <w:rFonts w:ascii="GHEA Grapalat" w:hAnsi="GHEA Grapalat" w:cs="Sylfaen"/>
          <w:sz w:val="20"/>
          <w:lang w:val="hy-AM"/>
        </w:rPr>
        <w:t>մեկ</w:t>
      </w:r>
      <w:r w:rsidR="00BD2920" w:rsidRPr="00CB0C48">
        <w:rPr>
          <w:rFonts w:ascii="GHEA Grapalat" w:hAnsi="GHEA Grapalat"/>
          <w:sz w:val="20"/>
          <w:lang w:val="hy-AM"/>
        </w:rPr>
        <w:t xml:space="preserve"> </w:t>
      </w:r>
      <w:r w:rsidR="00BD2920" w:rsidRPr="00CB0C48">
        <w:rPr>
          <w:rFonts w:ascii="GHEA Grapalat" w:hAnsi="GHEA Grapalat" w:cs="Sylfaen"/>
          <w:sz w:val="20"/>
          <w:lang w:val="hy-AM"/>
        </w:rPr>
        <w:t>պայմանագիր</w:t>
      </w:r>
      <w:r w:rsidR="00BD2920" w:rsidRPr="00CB0C48">
        <w:rPr>
          <w:rFonts w:ascii="GHEA Grapalat" w:hAnsi="GHEA Grapalat"/>
          <w:sz w:val="20"/>
          <w:lang w:val="hy-AM"/>
        </w:rPr>
        <w:t xml:space="preserve">: </w:t>
      </w:r>
      <w:r w:rsidR="00BD2920" w:rsidRPr="00CB0C48">
        <w:rPr>
          <w:rFonts w:ascii="GHEA Grapalat" w:hAnsi="GHEA Grapalat" w:cs="Sylfaen"/>
          <w:sz w:val="20"/>
          <w:lang w:val="hy-AM"/>
        </w:rPr>
        <w:t>Նախկինում</w:t>
      </w:r>
      <w:r w:rsidR="00BD2920" w:rsidRPr="00CB0C48">
        <w:rPr>
          <w:rFonts w:ascii="GHEA Grapalat" w:hAnsi="GHEA Grapalat"/>
          <w:sz w:val="20"/>
          <w:lang w:val="hy-AM"/>
        </w:rPr>
        <w:t xml:space="preserve"> </w:t>
      </w:r>
      <w:r w:rsidR="00BD2920" w:rsidRPr="00CB0C48">
        <w:rPr>
          <w:rFonts w:ascii="GHEA Grapalat" w:hAnsi="GHEA Grapalat" w:cs="Sylfaen"/>
          <w:sz w:val="20"/>
          <w:lang w:val="hy-AM"/>
        </w:rPr>
        <w:t>կատարված</w:t>
      </w:r>
      <w:r w:rsidR="00BD2920" w:rsidRPr="00CB0C48">
        <w:rPr>
          <w:rFonts w:ascii="GHEA Grapalat" w:hAnsi="GHEA Grapalat"/>
          <w:sz w:val="20"/>
          <w:lang w:val="hy-AM"/>
        </w:rPr>
        <w:t xml:space="preserve"> </w:t>
      </w:r>
      <w:r w:rsidR="00BD2920" w:rsidRPr="00CB0C48">
        <w:rPr>
          <w:rFonts w:ascii="GHEA Grapalat" w:hAnsi="GHEA Grapalat" w:cs="Sylfaen"/>
          <w:sz w:val="20"/>
          <w:lang w:val="hy-AM"/>
        </w:rPr>
        <w:t>պայմանագիրը</w:t>
      </w:r>
      <w:r w:rsidR="00BD2920" w:rsidRPr="00CB0C48">
        <w:rPr>
          <w:rFonts w:ascii="GHEA Grapalat" w:hAnsi="GHEA Grapalat"/>
          <w:sz w:val="20"/>
          <w:lang w:val="hy-AM"/>
        </w:rPr>
        <w:t xml:space="preserve"> (</w:t>
      </w:r>
      <w:r w:rsidR="00BD2920" w:rsidRPr="00CB0C48">
        <w:rPr>
          <w:rFonts w:ascii="GHEA Grapalat" w:hAnsi="GHEA Grapalat" w:cs="Sylfaen"/>
          <w:sz w:val="20"/>
          <w:lang w:val="hy-AM"/>
        </w:rPr>
        <w:t>կամ</w:t>
      </w:r>
      <w:r w:rsidR="00BD2920" w:rsidRPr="00CB0C48">
        <w:rPr>
          <w:rFonts w:ascii="GHEA Grapalat" w:hAnsi="GHEA Grapalat"/>
          <w:sz w:val="20"/>
          <w:lang w:val="hy-AM"/>
        </w:rPr>
        <w:t xml:space="preserve"> </w:t>
      </w:r>
      <w:r w:rsidR="00BD2920" w:rsidRPr="00CB0C48">
        <w:rPr>
          <w:rFonts w:ascii="GHEA Grapalat" w:hAnsi="GHEA Grapalat" w:cs="Sylfaen"/>
          <w:sz w:val="20"/>
          <w:lang w:val="hy-AM"/>
        </w:rPr>
        <w:t>պայմանագրերը</w:t>
      </w:r>
      <w:r w:rsidR="00BD2920" w:rsidRPr="00CB0C48">
        <w:rPr>
          <w:rFonts w:ascii="GHEA Grapalat" w:hAnsi="GHEA Grapalat"/>
          <w:sz w:val="20"/>
          <w:lang w:val="hy-AM"/>
        </w:rPr>
        <w:t xml:space="preserve">) </w:t>
      </w:r>
      <w:r w:rsidR="00BD2920" w:rsidRPr="00CB0C48">
        <w:rPr>
          <w:rFonts w:ascii="GHEA Grapalat" w:hAnsi="GHEA Grapalat" w:cs="Sylfaen"/>
          <w:sz w:val="20"/>
          <w:lang w:val="hy-AM"/>
        </w:rPr>
        <w:t>գնահատվում</w:t>
      </w:r>
      <w:r w:rsidR="00BD2920" w:rsidRPr="00CB0C48">
        <w:rPr>
          <w:rFonts w:ascii="GHEA Grapalat" w:hAnsi="GHEA Grapalat"/>
          <w:sz w:val="20"/>
          <w:lang w:val="hy-AM"/>
        </w:rPr>
        <w:t xml:space="preserve"> </w:t>
      </w:r>
      <w:r w:rsidR="00BD2920" w:rsidRPr="00CB0C48">
        <w:rPr>
          <w:rFonts w:ascii="GHEA Grapalat" w:hAnsi="GHEA Grapalat" w:cs="Sylfaen"/>
          <w:sz w:val="20"/>
          <w:lang w:val="hy-AM"/>
        </w:rPr>
        <w:t>է</w:t>
      </w:r>
      <w:r w:rsidR="00BD2920" w:rsidRPr="00CB0C48">
        <w:rPr>
          <w:rFonts w:ascii="GHEA Grapalat" w:hAnsi="GHEA Grapalat"/>
          <w:sz w:val="20"/>
          <w:lang w:val="hy-AM"/>
        </w:rPr>
        <w:t xml:space="preserve"> (</w:t>
      </w:r>
      <w:r w:rsidR="00BD2920" w:rsidRPr="00CB0C48">
        <w:rPr>
          <w:rFonts w:ascii="GHEA Grapalat" w:hAnsi="GHEA Grapalat" w:cs="Sylfaen"/>
          <w:sz w:val="20"/>
          <w:lang w:val="hy-AM"/>
        </w:rPr>
        <w:t>կամ</w:t>
      </w:r>
      <w:r w:rsidR="00BD2920" w:rsidRPr="00CB0C48">
        <w:rPr>
          <w:rFonts w:ascii="GHEA Grapalat" w:hAnsi="GHEA Grapalat"/>
          <w:sz w:val="20"/>
          <w:lang w:val="hy-AM"/>
        </w:rPr>
        <w:t xml:space="preserve"> </w:t>
      </w:r>
      <w:r w:rsidR="00BD2920" w:rsidRPr="00CB0C48">
        <w:rPr>
          <w:rFonts w:ascii="GHEA Grapalat" w:hAnsi="GHEA Grapalat" w:cs="Sylfaen"/>
          <w:sz w:val="20"/>
          <w:lang w:val="hy-AM"/>
        </w:rPr>
        <w:t>գնահատվում</w:t>
      </w:r>
      <w:r w:rsidR="00BD2920" w:rsidRPr="00CB0C48">
        <w:rPr>
          <w:rFonts w:ascii="GHEA Grapalat" w:hAnsi="GHEA Grapalat"/>
          <w:sz w:val="20"/>
          <w:lang w:val="hy-AM"/>
        </w:rPr>
        <w:t xml:space="preserve"> </w:t>
      </w:r>
      <w:r w:rsidR="00BD2920" w:rsidRPr="00CB0C48">
        <w:rPr>
          <w:rFonts w:ascii="GHEA Grapalat" w:hAnsi="GHEA Grapalat" w:cs="Sylfaen"/>
          <w:sz w:val="20"/>
          <w:lang w:val="hy-AM"/>
        </w:rPr>
        <w:t>են</w:t>
      </w:r>
      <w:r w:rsidR="00BD2920" w:rsidRPr="00CB0C48">
        <w:rPr>
          <w:rFonts w:ascii="GHEA Grapalat" w:hAnsi="GHEA Grapalat"/>
          <w:sz w:val="20"/>
          <w:lang w:val="hy-AM"/>
        </w:rPr>
        <w:t xml:space="preserve">) </w:t>
      </w:r>
      <w:r w:rsidR="00BD2920" w:rsidRPr="00CB0C48">
        <w:rPr>
          <w:rFonts w:ascii="GHEA Grapalat" w:hAnsi="GHEA Grapalat" w:cs="Sylfaen"/>
          <w:sz w:val="20"/>
          <w:lang w:val="hy-AM"/>
        </w:rPr>
        <w:t>նմանատիպ</w:t>
      </w:r>
      <w:r w:rsidR="00BD2920" w:rsidRPr="00CB0C48">
        <w:rPr>
          <w:rFonts w:ascii="GHEA Grapalat" w:hAnsi="GHEA Grapalat"/>
          <w:sz w:val="20"/>
          <w:lang w:val="hy-AM"/>
        </w:rPr>
        <w:t xml:space="preserve">, </w:t>
      </w:r>
      <w:r w:rsidR="00BD2920" w:rsidRPr="00CB0C48">
        <w:rPr>
          <w:rFonts w:ascii="GHEA Grapalat" w:hAnsi="GHEA Grapalat" w:cs="Sylfaen"/>
          <w:sz w:val="20"/>
          <w:lang w:val="hy-AM"/>
        </w:rPr>
        <w:t>եթե</w:t>
      </w:r>
      <w:r w:rsidR="00BD2920" w:rsidRPr="00CB0C48">
        <w:rPr>
          <w:rFonts w:ascii="GHEA Grapalat" w:hAnsi="GHEA Grapalat"/>
          <w:sz w:val="20"/>
          <w:lang w:val="hy-AM"/>
        </w:rPr>
        <w:t xml:space="preserve"> </w:t>
      </w:r>
      <w:r w:rsidR="00BD2920" w:rsidRPr="00CB0C48">
        <w:rPr>
          <w:rFonts w:ascii="GHEA Grapalat" w:hAnsi="GHEA Grapalat" w:cs="Sylfaen"/>
          <w:sz w:val="20"/>
          <w:lang w:val="hy-AM"/>
        </w:rPr>
        <w:t xml:space="preserve">դրա (դրանց) շրջանակներում </w:t>
      </w:r>
      <w:r w:rsidR="00785C0C" w:rsidRPr="00CB0C48">
        <w:rPr>
          <w:rFonts w:ascii="GHEA Grapalat" w:hAnsi="GHEA Grapalat" w:cs="Sylfaen"/>
          <w:sz w:val="20"/>
          <w:lang w:val="hy-AM"/>
        </w:rPr>
        <w:t>կատարված աշխատանքն</w:t>
      </w:r>
      <w:r w:rsidR="00BD2920" w:rsidRPr="00CB0C48">
        <w:rPr>
          <w:rFonts w:ascii="GHEA Grapalat" w:hAnsi="GHEA Grapalat" w:cs="Sylfaen"/>
          <w:sz w:val="20"/>
          <w:lang w:val="hy-AM"/>
        </w:rPr>
        <w:t xml:space="preserve">երի ծավալը (կամ հանրագումարային ծավալը)` գումարային արտահայտությամբ, պակաս չէ տվյալ </w:t>
      </w:r>
      <w:r w:rsidR="0010050E" w:rsidRPr="00CB0C48">
        <w:rPr>
          <w:rFonts w:ascii="GHEA Grapalat" w:hAnsi="GHEA Grapalat" w:cs="Sylfaen"/>
          <w:sz w:val="20"/>
          <w:lang w:val="hy-AM"/>
        </w:rPr>
        <w:t xml:space="preserve">սույն </w:t>
      </w:r>
      <w:r w:rsidR="00BD2920" w:rsidRPr="00CB0C48">
        <w:rPr>
          <w:rFonts w:ascii="GHEA Grapalat" w:hAnsi="GHEA Grapalat" w:cs="Sylfaen"/>
          <w:sz w:val="20"/>
          <w:lang w:val="hy-AM"/>
        </w:rPr>
        <w:t>ընթա</w:t>
      </w:r>
      <w:r w:rsidR="00BD2920" w:rsidRPr="00CB0C48">
        <w:rPr>
          <w:rFonts w:ascii="GHEA Grapalat" w:hAnsi="GHEA Grapalat" w:cs="Sylfaen"/>
          <w:sz w:val="20"/>
          <w:lang w:val="hy-AM"/>
        </w:rPr>
        <w:softHyphen/>
        <w:t>ցա</w:t>
      </w:r>
      <w:r w:rsidR="00BD2920" w:rsidRPr="00CB0C48">
        <w:rPr>
          <w:rFonts w:ascii="GHEA Grapalat" w:hAnsi="GHEA Grapalat" w:cs="Sylfaen"/>
          <w:sz w:val="20"/>
          <w:lang w:val="hy-AM"/>
        </w:rPr>
        <w:softHyphen/>
        <w:t>կարգի շրջանակում մասնակցի ներկայացրած գնային առաջարկի հիսուն տոկոսից</w:t>
      </w:r>
      <w:r w:rsidR="0010050E" w:rsidRPr="00CB0C48">
        <w:rPr>
          <w:rFonts w:ascii="GHEA Grapalat" w:hAnsi="GHEA Grapalat" w:cs="Sylfaen"/>
          <w:sz w:val="20"/>
          <w:lang w:val="hy-AM"/>
        </w:rPr>
        <w:t xml:space="preserve">: Ընդ որում </w:t>
      </w:r>
      <w:r w:rsidR="00BD2920" w:rsidRPr="00CB0C48">
        <w:rPr>
          <w:rFonts w:ascii="GHEA Grapalat" w:hAnsi="GHEA Grapalat" w:cs="Sylfaen"/>
          <w:sz w:val="20"/>
          <w:lang w:val="hy-AM"/>
        </w:rPr>
        <w:t xml:space="preserve">առնվազն մեկ պայմանագրի շրջանակում </w:t>
      </w:r>
      <w:r w:rsidR="00785C0C" w:rsidRPr="00CB0C48">
        <w:rPr>
          <w:rFonts w:ascii="GHEA Grapalat" w:hAnsi="GHEA Grapalat" w:cs="Sylfaen"/>
          <w:sz w:val="20"/>
          <w:lang w:val="hy-AM"/>
        </w:rPr>
        <w:t xml:space="preserve">կատարված աշխատանքների </w:t>
      </w:r>
      <w:r w:rsidR="00BD2920" w:rsidRPr="00CB0C48">
        <w:rPr>
          <w:rFonts w:ascii="GHEA Grapalat" w:hAnsi="GHEA Grapalat" w:cs="Sylfaen"/>
          <w:sz w:val="20"/>
          <w:lang w:val="hy-AM"/>
        </w:rPr>
        <w:t>ծավալը գումարային արտահայ</w:t>
      </w:r>
      <w:r w:rsidR="00BD2920" w:rsidRPr="00CB0C48">
        <w:rPr>
          <w:rFonts w:ascii="GHEA Grapalat" w:hAnsi="GHEA Grapalat" w:cs="Sylfaen"/>
          <w:sz w:val="20"/>
          <w:lang w:val="hy-AM"/>
        </w:rPr>
        <w:softHyphen/>
        <w:t xml:space="preserve">տությամբ </w:t>
      </w:r>
      <w:r w:rsidR="0010050E" w:rsidRPr="00CB0C48">
        <w:rPr>
          <w:rFonts w:ascii="GHEA Grapalat" w:hAnsi="GHEA Grapalat" w:cs="Sylfaen"/>
          <w:sz w:val="20"/>
          <w:lang w:val="hy-AM"/>
        </w:rPr>
        <w:t xml:space="preserve">պետք է </w:t>
      </w:r>
      <w:r w:rsidR="00BD2920" w:rsidRPr="00CB0C48">
        <w:rPr>
          <w:rFonts w:ascii="GHEA Grapalat" w:hAnsi="GHEA Grapalat" w:cs="Sylfaen"/>
          <w:sz w:val="20"/>
          <w:lang w:val="hy-AM"/>
        </w:rPr>
        <w:t xml:space="preserve">պակաս </w:t>
      </w:r>
      <w:r w:rsidR="007A4BB9" w:rsidRPr="00CB0C48">
        <w:rPr>
          <w:rFonts w:ascii="GHEA Grapalat" w:hAnsi="GHEA Grapalat" w:cs="Sylfaen"/>
          <w:sz w:val="20"/>
          <w:lang w:val="hy-AM"/>
        </w:rPr>
        <w:t>չ</w:t>
      </w:r>
      <w:r w:rsidR="0010050E" w:rsidRPr="00CB0C48">
        <w:rPr>
          <w:rFonts w:ascii="GHEA Grapalat" w:hAnsi="GHEA Grapalat" w:cs="Sylfaen"/>
          <w:sz w:val="20"/>
          <w:lang w:val="hy-AM"/>
        </w:rPr>
        <w:t xml:space="preserve">լինի սույն </w:t>
      </w:r>
      <w:r w:rsidR="00BD2920" w:rsidRPr="00CB0C48">
        <w:rPr>
          <w:rFonts w:ascii="GHEA Grapalat" w:hAnsi="GHEA Grapalat" w:cs="Sylfaen"/>
          <w:sz w:val="20"/>
          <w:lang w:val="hy-AM"/>
        </w:rPr>
        <w:t xml:space="preserve">ընթացակարգի շրջանակում մասնակցի ներկայացրած գնային առաջարկի քսան տոկոսից: </w:t>
      </w:r>
    </w:p>
    <w:p w:rsidR="00BD2920" w:rsidRPr="00CB0C48" w:rsidRDefault="0010050E" w:rsidP="00037DDE">
      <w:pPr>
        <w:ind w:firstLine="567"/>
        <w:jc w:val="both"/>
        <w:rPr>
          <w:rFonts w:ascii="GHEA Grapalat" w:hAnsi="GHEA Grapalat" w:cs="Arial Armenian"/>
          <w:sz w:val="20"/>
          <w:lang w:val="hy-AM"/>
        </w:rPr>
      </w:pPr>
      <w:r w:rsidRPr="00CB0C48">
        <w:rPr>
          <w:rFonts w:ascii="GHEA Grapalat" w:hAnsi="GHEA Grapalat" w:cs="Sylfaen"/>
          <w:sz w:val="20"/>
          <w:lang w:val="hy-AM"/>
        </w:rPr>
        <w:t>Սույն ընթացակարգի իմաստով ն</w:t>
      </w:r>
      <w:r w:rsidR="00BD2920" w:rsidRPr="00CB0C48">
        <w:rPr>
          <w:rFonts w:ascii="GHEA Grapalat" w:hAnsi="GHEA Grapalat" w:cs="Arial Armenian"/>
          <w:sz w:val="20"/>
          <w:szCs w:val="20"/>
          <w:lang w:val="hy-AM" w:eastAsia="ru-RU"/>
        </w:rPr>
        <w:t xml:space="preserve">մանատիպ են համարվում </w:t>
      </w:r>
      <w:r w:rsidR="001B49EF" w:rsidRPr="008F4206">
        <w:rPr>
          <w:rFonts w:ascii="GHEA Grapalat" w:hAnsi="GHEA Grapalat" w:cs="Arial Armenian"/>
          <w:sz w:val="20"/>
          <w:szCs w:val="20"/>
          <w:lang w:val="hy-AM" w:eastAsia="ru-RU"/>
        </w:rPr>
        <w:t>սույն հրավերով սահմանված լիցենզիաների շրջանակներում՝ քաղաքաշինության բնագավառում շինարարության իրականացման</w:t>
      </w:r>
      <w:r w:rsidR="00BD2920" w:rsidRPr="00CB0C48">
        <w:rPr>
          <w:rFonts w:ascii="GHEA Grapalat" w:hAnsi="GHEA Grapalat" w:cs="Arial Armenian"/>
          <w:sz w:val="20"/>
          <w:szCs w:val="20"/>
          <w:lang w:val="hy-AM" w:eastAsia="ru-RU"/>
        </w:rPr>
        <w:t xml:space="preserve"> </w:t>
      </w:r>
      <w:r w:rsidR="005D3A39" w:rsidRPr="00CB0C48">
        <w:rPr>
          <w:rFonts w:ascii="GHEA Grapalat" w:hAnsi="GHEA Grapalat" w:cs="Arial Armenian"/>
          <w:sz w:val="20"/>
          <w:szCs w:val="20"/>
          <w:lang w:val="hy-AM" w:eastAsia="ru-RU"/>
        </w:rPr>
        <w:t>աշխատանքների կատարվ</w:t>
      </w:r>
      <w:r w:rsidRPr="00CB0C48">
        <w:rPr>
          <w:rFonts w:ascii="GHEA Grapalat" w:hAnsi="GHEA Grapalat" w:cs="Arial Armenian"/>
          <w:sz w:val="20"/>
          <w:lang w:val="hy-AM"/>
        </w:rPr>
        <w:t>ած լինելը</w:t>
      </w:r>
      <w:r w:rsidR="005D3A39" w:rsidRPr="00CB0C48">
        <w:rPr>
          <w:rFonts w:ascii="GHEA Grapalat" w:hAnsi="GHEA Grapalat" w:cs="Arial Armenian"/>
          <w:sz w:val="20"/>
          <w:lang w:val="hy-AM"/>
        </w:rPr>
        <w:t xml:space="preserve"> (շինարարական ծրագրերի դեպքում տնտեսական գործունեության նույն խմբերը սահմանվում են հաշվի առնելով քաղաքաշինության բնագավառում լիցենզավորման ենթակա գործունեության տեսակը և ներդիրները</w:t>
      </w:r>
      <w:r w:rsidR="00E3295B" w:rsidRPr="002865DC">
        <w:rPr>
          <w:rFonts w:ascii="GHEA Grapalat" w:hAnsi="GHEA Grapalat" w:cs="Arial Armenian"/>
          <w:sz w:val="20"/>
          <w:lang w:val="hy-AM"/>
        </w:rPr>
        <w:t>: Ճ</w:t>
      </w:r>
      <w:r w:rsidR="00597D9F" w:rsidRPr="002865DC">
        <w:rPr>
          <w:rFonts w:ascii="GHEA Grapalat" w:hAnsi="GHEA Grapalat" w:cs="Arial Armenian"/>
          <w:sz w:val="20"/>
          <w:lang w:val="hy-AM"/>
        </w:rPr>
        <w:t xml:space="preserve">անապարհաշինարարական աշխատանքների, </w:t>
      </w:r>
      <w:r w:rsidR="009D4A7C" w:rsidRPr="002865DC">
        <w:rPr>
          <w:rFonts w:ascii="GHEA Grapalat" w:hAnsi="GHEA Grapalat" w:cs="Arial Armenian"/>
          <w:sz w:val="20"/>
          <w:lang w:val="hy-AM"/>
        </w:rPr>
        <w:t xml:space="preserve">ներառյալ </w:t>
      </w:r>
      <w:r w:rsidR="00E3295B" w:rsidRPr="002865DC">
        <w:rPr>
          <w:rFonts w:ascii="GHEA Grapalat" w:hAnsi="GHEA Grapalat" w:cs="Arial Armenian"/>
          <w:sz w:val="20"/>
          <w:lang w:val="hy-AM"/>
        </w:rPr>
        <w:t xml:space="preserve">դրանց իրականացման համար անհրաժեշտ </w:t>
      </w:r>
      <w:r w:rsidR="009D4A7C" w:rsidRPr="002865DC">
        <w:rPr>
          <w:rFonts w:ascii="GHEA Grapalat" w:hAnsi="GHEA Grapalat" w:cs="Arial Armenian"/>
          <w:sz w:val="20"/>
          <w:lang w:val="hy-AM"/>
        </w:rPr>
        <w:t xml:space="preserve">նախագծային փաստաթղթերի մշակման </w:t>
      </w:r>
      <w:r w:rsidR="00597D9F" w:rsidRPr="002865DC">
        <w:rPr>
          <w:rFonts w:ascii="GHEA Grapalat" w:hAnsi="GHEA Grapalat" w:cs="Arial Armenian"/>
          <w:sz w:val="20"/>
          <w:lang w:val="hy-AM"/>
        </w:rPr>
        <w:t>գնումների դեպքում տնտեսական գործունեության խմբերը սահմանվում են հաշվի առնելով գնման առարկայի տեսակը</w:t>
      </w:r>
      <w:r w:rsidR="005D3A39" w:rsidRPr="00CB0C48">
        <w:rPr>
          <w:rFonts w:ascii="GHEA Grapalat" w:hAnsi="GHEA Grapalat" w:cs="Arial Armenian"/>
          <w:sz w:val="20"/>
          <w:lang w:val="hy-AM"/>
        </w:rPr>
        <w:t>)</w:t>
      </w:r>
      <w:r w:rsidR="00BD2920" w:rsidRPr="00CB0C48">
        <w:rPr>
          <w:rFonts w:ascii="GHEA Grapalat" w:hAnsi="GHEA Grapalat" w:cs="Arial Armenian"/>
          <w:sz w:val="20"/>
          <w:lang w:val="hy-AM"/>
        </w:rPr>
        <w:t>։</w:t>
      </w:r>
      <w:r w:rsidR="00BD2920" w:rsidRPr="00CB0C48">
        <w:rPr>
          <w:rFonts w:ascii="GHEA Grapalat" w:hAnsi="GHEA Grapalat" w:cs="Arial Armenian"/>
          <w:sz w:val="20"/>
          <w:szCs w:val="20"/>
          <w:lang w:val="hy-AM" w:eastAsia="ru-RU"/>
        </w:rPr>
        <w:t xml:space="preserve">  </w:t>
      </w:r>
    </w:p>
    <w:p w:rsidR="004175B6" w:rsidRPr="00CB0C48" w:rsidRDefault="003F264A" w:rsidP="007A4BB9">
      <w:pPr>
        <w:ind w:firstLine="567"/>
        <w:jc w:val="both"/>
        <w:rPr>
          <w:rFonts w:ascii="GHEA Grapalat" w:hAnsi="GHEA Grapalat" w:cs="Arial Armenian"/>
          <w:sz w:val="20"/>
          <w:szCs w:val="20"/>
          <w:lang w:val="hy-AM" w:eastAsia="ru-RU"/>
        </w:rPr>
      </w:pPr>
      <w:r w:rsidRPr="00CB0C48">
        <w:rPr>
          <w:rFonts w:ascii="GHEA Grapalat" w:hAnsi="GHEA Grapalat" w:cs="Arial Armenian"/>
          <w:sz w:val="20"/>
          <w:lang w:val="hy-AM"/>
        </w:rPr>
        <w:t>բ.</w:t>
      </w:r>
      <w:r w:rsidR="001D78C5" w:rsidRPr="00CB0C48">
        <w:rPr>
          <w:rFonts w:ascii="GHEA Grapalat" w:hAnsi="GHEA Grapalat" w:cs="Arial Armenian"/>
          <w:sz w:val="20"/>
          <w:lang w:val="hy-AM"/>
        </w:rPr>
        <w:t xml:space="preserve"> </w:t>
      </w:r>
      <w:r w:rsidR="0010050E" w:rsidRPr="00CB0C48">
        <w:rPr>
          <w:rFonts w:ascii="GHEA Grapalat" w:hAnsi="GHEA Grapalat"/>
          <w:sz w:val="20"/>
          <w:lang w:val="hy-AM"/>
        </w:rPr>
        <w:t xml:space="preserve">սույն </w:t>
      </w:r>
      <w:r w:rsidRPr="00CB0C48">
        <w:rPr>
          <w:rFonts w:ascii="GHEA Grapalat" w:hAnsi="GHEA Grapalat"/>
          <w:sz w:val="20"/>
          <w:lang w:val="hy-AM"/>
        </w:rPr>
        <w:t xml:space="preserve">ենթակետի ա) պարբերությամբ </w:t>
      </w:r>
      <w:r w:rsidR="00D54E6F" w:rsidRPr="00CB0C48">
        <w:rPr>
          <w:rFonts w:ascii="GHEA Grapalat" w:hAnsi="GHEA Grapalat"/>
          <w:sz w:val="20"/>
          <w:lang w:val="hy-AM"/>
        </w:rPr>
        <w:t xml:space="preserve">նախատեսված </w:t>
      </w:r>
      <w:r w:rsidR="001E55B2" w:rsidRPr="00CB0C48">
        <w:rPr>
          <w:rFonts w:ascii="GHEA Grapalat" w:hAnsi="GHEA Grapalat"/>
          <w:sz w:val="20"/>
          <w:lang w:val="hy-AM"/>
        </w:rPr>
        <w:t>պահանջներին</w:t>
      </w:r>
      <w:r w:rsidR="001D78C5" w:rsidRPr="00CB0C48">
        <w:rPr>
          <w:rFonts w:ascii="GHEA Grapalat" w:hAnsi="GHEA Grapalat"/>
          <w:sz w:val="20"/>
          <w:lang w:val="hy-AM"/>
        </w:rPr>
        <w:t xml:space="preserve"> իր </w:t>
      </w:r>
      <w:r w:rsidR="007A4BB9" w:rsidRPr="00CB0C48">
        <w:rPr>
          <w:rFonts w:ascii="GHEA Grapalat" w:hAnsi="GHEA Grapalat"/>
          <w:sz w:val="20"/>
          <w:lang w:val="hy-AM"/>
        </w:rPr>
        <w:t xml:space="preserve">համապատասխանությունը հիմնավորելու համար </w:t>
      </w:r>
      <w:r w:rsidR="00773485" w:rsidRPr="00CB0C48">
        <w:rPr>
          <w:rFonts w:ascii="GHEA Grapalat" w:hAnsi="GHEA Grapalat" w:cs="Arial Armenian"/>
          <w:sz w:val="20"/>
          <w:lang w:val="hy-AM"/>
        </w:rPr>
        <w:t>մ</w:t>
      </w:r>
      <w:r w:rsidR="00773485" w:rsidRPr="00CB0C48">
        <w:rPr>
          <w:rFonts w:ascii="GHEA Grapalat" w:hAnsi="GHEA Grapalat" w:cs="Sylfaen"/>
          <w:sz w:val="20"/>
          <w:lang w:val="hy-AM"/>
        </w:rPr>
        <w:t>ասնակիցը</w:t>
      </w:r>
      <w:r w:rsidR="00773485" w:rsidRPr="00CB0C48">
        <w:rPr>
          <w:rFonts w:ascii="GHEA Grapalat" w:hAnsi="GHEA Grapalat"/>
          <w:sz w:val="20"/>
          <w:lang w:val="hy-AM"/>
        </w:rPr>
        <w:t xml:space="preserve"> </w:t>
      </w:r>
      <w:r w:rsidR="004175B6" w:rsidRPr="00CB0C48">
        <w:rPr>
          <w:rFonts w:ascii="GHEA Grapalat" w:hAnsi="GHEA Grapalat" w:cs="Sylfaen"/>
          <w:sz w:val="20"/>
          <w:lang w:val="hy-AM"/>
        </w:rPr>
        <w:t>հայտով</w:t>
      </w:r>
      <w:r w:rsidR="004175B6" w:rsidRPr="00CB0C48">
        <w:rPr>
          <w:rFonts w:ascii="GHEA Grapalat" w:hAnsi="GHEA Grapalat"/>
          <w:sz w:val="20"/>
          <w:lang w:val="hy-AM"/>
        </w:rPr>
        <w:t xml:space="preserve"> </w:t>
      </w:r>
      <w:r w:rsidR="004175B6" w:rsidRPr="00CB0C48">
        <w:rPr>
          <w:rFonts w:ascii="GHEA Grapalat" w:hAnsi="GHEA Grapalat" w:cs="Sylfaen"/>
          <w:sz w:val="20"/>
          <w:lang w:val="hy-AM"/>
        </w:rPr>
        <w:t>ներկայացնում</w:t>
      </w:r>
      <w:r w:rsidR="004175B6" w:rsidRPr="00CB0C48">
        <w:rPr>
          <w:rFonts w:ascii="GHEA Grapalat" w:hAnsi="GHEA Grapalat"/>
          <w:sz w:val="20"/>
          <w:lang w:val="hy-AM"/>
        </w:rPr>
        <w:t xml:space="preserve"> </w:t>
      </w:r>
      <w:r w:rsidR="004175B6" w:rsidRPr="00CB0C48">
        <w:rPr>
          <w:rFonts w:ascii="GHEA Grapalat" w:hAnsi="GHEA Grapalat" w:cs="Sylfaen"/>
          <w:sz w:val="20"/>
          <w:lang w:val="hy-AM"/>
        </w:rPr>
        <w:t>է</w:t>
      </w:r>
      <w:r w:rsidR="004175B6" w:rsidRPr="00CB0C48">
        <w:rPr>
          <w:rFonts w:ascii="GHEA Grapalat" w:hAnsi="GHEA Grapalat"/>
          <w:sz w:val="20"/>
          <w:lang w:val="hy-AM"/>
        </w:rPr>
        <w:t xml:space="preserve"> </w:t>
      </w:r>
      <w:r w:rsidR="00773485" w:rsidRPr="00CB0C48">
        <w:rPr>
          <w:rFonts w:ascii="GHEA Grapalat" w:hAnsi="GHEA Grapalat"/>
          <w:sz w:val="20"/>
          <w:lang w:val="hy-AM"/>
        </w:rPr>
        <w:t xml:space="preserve">իր կողմից հաստատված </w:t>
      </w:r>
      <w:r w:rsidR="004175B6" w:rsidRPr="00CB0C48">
        <w:rPr>
          <w:rFonts w:ascii="GHEA Grapalat" w:hAnsi="GHEA Grapalat" w:cs="Sylfaen"/>
          <w:sz w:val="20"/>
          <w:lang w:val="hy-AM"/>
        </w:rPr>
        <w:t>հայտարարություն</w:t>
      </w:r>
      <w:r w:rsidR="007A4BB9" w:rsidRPr="00CB0C48">
        <w:rPr>
          <w:rFonts w:ascii="GHEA Grapalat" w:hAnsi="GHEA Grapalat" w:cs="Sylfaen"/>
          <w:sz w:val="20"/>
          <w:lang w:val="hy-AM"/>
        </w:rPr>
        <w:t>, պայմանով, որ առաջին տեղը զբաղեցրած մասնակից</w:t>
      </w:r>
      <w:r w:rsidR="00722665" w:rsidRPr="00CB0C48">
        <w:rPr>
          <w:rFonts w:ascii="GHEA Grapalat" w:hAnsi="GHEA Grapalat" w:cs="Sylfaen"/>
          <w:sz w:val="20"/>
          <w:lang w:val="hy-AM"/>
        </w:rPr>
        <w:t xml:space="preserve"> ճանաչվելու դեպքում </w:t>
      </w:r>
      <w:r w:rsidR="007A4BB9" w:rsidRPr="00CB0C48">
        <w:rPr>
          <w:rFonts w:ascii="GHEA Grapalat" w:hAnsi="GHEA Grapalat" w:cs="Sylfaen"/>
          <w:sz w:val="20"/>
          <w:lang w:val="hy-AM"/>
        </w:rPr>
        <w:t xml:space="preserve">սույն հրավերով սահմանված կարգով և ժամկետներում հանձնաժողովին </w:t>
      </w:r>
      <w:r w:rsidR="00722665" w:rsidRPr="00CB0C48">
        <w:rPr>
          <w:rFonts w:ascii="GHEA Grapalat" w:hAnsi="GHEA Grapalat" w:cs="Sylfaen"/>
          <w:sz w:val="20"/>
          <w:lang w:val="hy-AM"/>
        </w:rPr>
        <w:t xml:space="preserve">կներկայացնի </w:t>
      </w:r>
      <w:r w:rsidR="00FB1530" w:rsidRPr="00CB0C48">
        <w:rPr>
          <w:rFonts w:ascii="GHEA Grapalat" w:hAnsi="GHEA Grapalat" w:cs="Sylfaen"/>
          <w:sz w:val="20"/>
          <w:szCs w:val="20"/>
          <w:lang w:val="hy-AM"/>
        </w:rPr>
        <w:t>նախկինում կատարած պայմանագրի (պայմանագրերի</w:t>
      </w:r>
      <w:r w:rsidR="002A6B81" w:rsidRPr="002865DC">
        <w:rPr>
          <w:rFonts w:ascii="GHEA Grapalat" w:hAnsi="GHEA Grapalat" w:cs="Sylfaen"/>
          <w:sz w:val="20"/>
          <w:szCs w:val="20"/>
          <w:lang w:val="hy-AM"/>
        </w:rPr>
        <w:t>, համաձայնագրերի</w:t>
      </w:r>
      <w:r w:rsidR="00FB1530" w:rsidRPr="00CB0C48">
        <w:rPr>
          <w:rFonts w:ascii="GHEA Grapalat" w:hAnsi="GHEA Grapalat" w:cs="Sylfaen"/>
          <w:sz w:val="20"/>
          <w:szCs w:val="20"/>
          <w:lang w:val="hy-AM"/>
        </w:rPr>
        <w:t>) պատճեն</w:t>
      </w:r>
      <w:r w:rsidR="00773485" w:rsidRPr="00CB0C48">
        <w:rPr>
          <w:rFonts w:ascii="GHEA Grapalat" w:hAnsi="GHEA Grapalat" w:cs="Sylfaen"/>
          <w:sz w:val="20"/>
          <w:szCs w:val="20"/>
          <w:lang w:val="hy-AM"/>
        </w:rPr>
        <w:t>ն</w:t>
      </w:r>
      <w:r w:rsidR="00FB1530" w:rsidRPr="00CB0C48">
        <w:rPr>
          <w:rFonts w:ascii="GHEA Grapalat" w:hAnsi="GHEA Grapalat" w:cs="Sylfaen"/>
          <w:sz w:val="20"/>
          <w:szCs w:val="20"/>
          <w:lang w:val="hy-AM"/>
        </w:rPr>
        <w:t>երը, իսկ այդ պայմանագրի</w:t>
      </w:r>
      <w:r w:rsidR="000D77C1" w:rsidRPr="00CB0C48">
        <w:rPr>
          <w:rFonts w:ascii="GHEA Grapalat" w:hAnsi="GHEA Grapalat" w:cs="Sylfaen"/>
          <w:sz w:val="20"/>
          <w:szCs w:val="20"/>
          <w:lang w:val="hy-AM"/>
        </w:rPr>
        <w:t xml:space="preserve"> (պայմանագրերի</w:t>
      </w:r>
      <w:r w:rsidR="002A6B81" w:rsidRPr="002865DC">
        <w:rPr>
          <w:rFonts w:ascii="GHEA Grapalat" w:hAnsi="GHEA Grapalat" w:cs="Sylfaen"/>
          <w:sz w:val="20"/>
          <w:szCs w:val="20"/>
          <w:lang w:val="hy-AM"/>
        </w:rPr>
        <w:t>, համաձայնագրերի</w:t>
      </w:r>
      <w:r w:rsidR="000D77C1" w:rsidRPr="00CB0C48">
        <w:rPr>
          <w:rFonts w:ascii="GHEA Grapalat" w:hAnsi="GHEA Grapalat" w:cs="Sylfaen"/>
          <w:sz w:val="20"/>
          <w:szCs w:val="20"/>
          <w:lang w:val="hy-AM"/>
        </w:rPr>
        <w:t>)</w:t>
      </w:r>
      <w:r w:rsidR="00FB1530" w:rsidRPr="00CB0C48">
        <w:rPr>
          <w:rFonts w:ascii="GHEA Grapalat" w:hAnsi="GHEA Grapalat" w:cs="Sylfaen"/>
          <w:sz w:val="20"/>
          <w:szCs w:val="20"/>
          <w:lang w:val="hy-AM"/>
        </w:rPr>
        <w:t xml:space="preserve"> պատշաճ կատարումը գնահատելու համար</w:t>
      </w:r>
      <w:r w:rsidR="004175B6" w:rsidRPr="00CB0C48">
        <w:rPr>
          <w:rFonts w:ascii="GHEA Grapalat" w:hAnsi="GHEA Grapalat" w:cs="Arial Armenian"/>
          <w:sz w:val="20"/>
          <w:szCs w:val="20"/>
          <w:lang w:val="hy-AM" w:eastAsia="ru-RU"/>
        </w:rPr>
        <w:t xml:space="preserve">` տվյալ պայմանագրի </w:t>
      </w:r>
      <w:r w:rsidR="002A6B81" w:rsidRPr="002865DC">
        <w:rPr>
          <w:rFonts w:ascii="GHEA Grapalat" w:hAnsi="GHEA Grapalat" w:cs="Arial Armenian"/>
          <w:sz w:val="20"/>
          <w:szCs w:val="20"/>
          <w:lang w:val="hy-AM" w:eastAsia="ru-RU"/>
        </w:rPr>
        <w:t xml:space="preserve">(համաձայնագրի) </w:t>
      </w:r>
      <w:r w:rsidR="004175B6" w:rsidRPr="00CB0C48">
        <w:rPr>
          <w:rFonts w:ascii="GHEA Grapalat" w:hAnsi="GHEA Grapalat" w:cs="Arial Armenian"/>
          <w:sz w:val="20"/>
          <w:szCs w:val="20"/>
          <w:lang w:val="hy-AM" w:eastAsia="ru-RU"/>
        </w:rPr>
        <w:t xml:space="preserve">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 </w:t>
      </w:r>
    </w:p>
    <w:p w:rsidR="002A6B81" w:rsidRPr="002865DC" w:rsidRDefault="002A6B81" w:rsidP="002A6B81">
      <w:pPr>
        <w:ind w:firstLine="567"/>
        <w:jc w:val="both"/>
        <w:rPr>
          <w:rFonts w:ascii="GHEA Grapalat" w:hAnsi="GHEA Grapalat" w:cs="Arial Armenian"/>
          <w:sz w:val="20"/>
          <w:szCs w:val="20"/>
          <w:lang w:val="hy-AM" w:eastAsia="ru-RU"/>
        </w:rPr>
      </w:pPr>
      <w:r w:rsidRPr="002865DC">
        <w:rPr>
          <w:rFonts w:ascii="GHEA Grapalat" w:hAnsi="GHEA Grapalat" w:cs="Arial Armenian"/>
          <w:sz w:val="20"/>
          <w:szCs w:val="20"/>
          <w:lang w:val="hy-AM" w:eastAsia="ru-RU"/>
        </w:rPr>
        <w:t xml:space="preserve">Ընդ որում գնահատող հանձնաժողովը կարող է առաջին տեղը զբաղեցրած մասնակցի կողմից ներկայացված պայմանագրի (համաձայնագրի) կատարված լինելու իսկությունը ստուգել Հայաստանի Հանրապետության պետական եկամուտների կոմիտեի միջոցով: </w:t>
      </w:r>
    </w:p>
    <w:p w:rsidR="004175B6" w:rsidRPr="00CB0C48" w:rsidRDefault="003F264A" w:rsidP="00037DDE">
      <w:pPr>
        <w:ind w:firstLine="567"/>
        <w:jc w:val="both"/>
        <w:rPr>
          <w:rFonts w:ascii="GHEA Grapalat" w:hAnsi="GHEA Grapalat" w:cs="Tahoma"/>
          <w:sz w:val="20"/>
          <w:lang w:val="hy-AM"/>
        </w:rPr>
      </w:pPr>
      <w:r w:rsidRPr="00CB0C48">
        <w:rPr>
          <w:rFonts w:ascii="GHEA Grapalat" w:hAnsi="GHEA Grapalat" w:cs="Arial Armenian"/>
          <w:sz w:val="20"/>
          <w:lang w:val="hy-AM"/>
        </w:rPr>
        <w:t xml:space="preserve">գ. </w:t>
      </w:r>
      <w:r w:rsidR="001E55B2" w:rsidRPr="00CB0C48">
        <w:rPr>
          <w:rFonts w:ascii="GHEA Grapalat" w:hAnsi="GHEA Grapalat" w:cs="Arial Armenian"/>
          <w:sz w:val="20"/>
          <w:lang w:val="hy-AM"/>
        </w:rPr>
        <w:t xml:space="preserve">մասնակցի որակավորումը </w:t>
      </w:r>
      <w:r w:rsidRPr="00CB0C48">
        <w:rPr>
          <w:rFonts w:ascii="GHEA Grapalat" w:hAnsi="GHEA Grapalat" w:cs="Arial Armenian"/>
          <w:sz w:val="20"/>
          <w:lang w:val="hy-AM"/>
        </w:rPr>
        <w:t xml:space="preserve">այս չափանիշի գծով </w:t>
      </w:r>
      <w:r w:rsidR="001E55B2" w:rsidRPr="00CB0C48">
        <w:rPr>
          <w:rFonts w:ascii="GHEA Grapalat" w:hAnsi="GHEA Grapalat" w:cs="Arial Armenian"/>
          <w:sz w:val="20"/>
          <w:lang w:val="hy-AM"/>
        </w:rPr>
        <w:t xml:space="preserve">գնահատվում է բավարար, եթե վերջինս </w:t>
      </w:r>
      <w:r w:rsidR="004175B6" w:rsidRPr="00CB0C48">
        <w:rPr>
          <w:rFonts w:ascii="GHEA Grapalat" w:hAnsi="GHEA Grapalat" w:cs="Sylfaen"/>
          <w:sz w:val="20"/>
          <w:lang w:val="hy-AM"/>
        </w:rPr>
        <w:t>ապահովում</w:t>
      </w:r>
      <w:r w:rsidR="004175B6" w:rsidRPr="00CB0C48">
        <w:rPr>
          <w:rFonts w:ascii="GHEA Grapalat" w:hAnsi="GHEA Grapalat" w:cs="Arial Armenian"/>
          <w:sz w:val="20"/>
          <w:lang w:val="hy-AM"/>
        </w:rPr>
        <w:t xml:space="preserve"> </w:t>
      </w:r>
      <w:r w:rsidR="004175B6" w:rsidRPr="00CB0C48">
        <w:rPr>
          <w:rFonts w:ascii="GHEA Grapalat" w:hAnsi="GHEA Grapalat" w:cs="Sylfaen"/>
          <w:sz w:val="20"/>
          <w:lang w:val="hy-AM"/>
        </w:rPr>
        <w:t>է</w:t>
      </w:r>
      <w:r w:rsidR="004175B6" w:rsidRPr="00CB0C48">
        <w:rPr>
          <w:rFonts w:ascii="GHEA Grapalat" w:hAnsi="GHEA Grapalat" w:cs="Arial Armenian"/>
          <w:sz w:val="20"/>
          <w:lang w:val="hy-AM"/>
        </w:rPr>
        <w:t xml:space="preserve"> </w:t>
      </w:r>
      <w:r w:rsidR="004175B6" w:rsidRPr="00CB0C48">
        <w:rPr>
          <w:rFonts w:ascii="GHEA Grapalat" w:hAnsi="GHEA Grapalat" w:cs="Sylfaen"/>
          <w:sz w:val="20"/>
          <w:lang w:val="hy-AM"/>
        </w:rPr>
        <w:t>սույն</w:t>
      </w:r>
      <w:r w:rsidR="004175B6" w:rsidRPr="00CB0C48">
        <w:rPr>
          <w:rFonts w:ascii="GHEA Grapalat" w:hAnsi="GHEA Grapalat" w:cs="Arial Armenian"/>
          <w:sz w:val="20"/>
          <w:lang w:val="hy-AM"/>
        </w:rPr>
        <w:t xml:space="preserve"> </w:t>
      </w:r>
      <w:r w:rsidRPr="00CB0C48">
        <w:rPr>
          <w:rFonts w:ascii="GHEA Grapalat" w:hAnsi="GHEA Grapalat" w:cs="Arial Armenian"/>
          <w:sz w:val="20"/>
          <w:lang w:val="hy-AM"/>
        </w:rPr>
        <w:t xml:space="preserve">ենթակետով </w:t>
      </w:r>
      <w:r w:rsidR="004175B6" w:rsidRPr="00CB0C48">
        <w:rPr>
          <w:rFonts w:ascii="GHEA Grapalat" w:hAnsi="GHEA Grapalat" w:cs="Sylfaen"/>
          <w:sz w:val="20"/>
          <w:lang w:val="hy-AM"/>
        </w:rPr>
        <w:t>նախատեսված</w:t>
      </w:r>
      <w:r w:rsidR="004175B6" w:rsidRPr="00CB0C48">
        <w:rPr>
          <w:rFonts w:ascii="GHEA Grapalat" w:hAnsi="GHEA Grapalat" w:cs="Arial Armenian"/>
          <w:sz w:val="20"/>
          <w:lang w:val="hy-AM"/>
        </w:rPr>
        <w:t xml:space="preserve"> </w:t>
      </w:r>
      <w:r w:rsidR="001E55B2" w:rsidRPr="00CB0C48">
        <w:rPr>
          <w:rFonts w:ascii="GHEA Grapalat" w:hAnsi="GHEA Grapalat" w:cs="Arial Armenian"/>
          <w:sz w:val="20"/>
          <w:lang w:val="hy-AM"/>
        </w:rPr>
        <w:t>պայմաններ</w:t>
      </w:r>
      <w:r w:rsidR="00033B20" w:rsidRPr="00CB0C48">
        <w:rPr>
          <w:rFonts w:ascii="GHEA Grapalat" w:hAnsi="GHEA Grapalat" w:cs="Arial Armenian"/>
          <w:sz w:val="20"/>
          <w:lang w:val="hy-AM"/>
        </w:rPr>
        <w:t xml:space="preserve">ն ու </w:t>
      </w:r>
      <w:r w:rsidR="004175B6" w:rsidRPr="00CB0C48">
        <w:rPr>
          <w:rFonts w:ascii="GHEA Grapalat" w:hAnsi="GHEA Grapalat" w:cs="Sylfaen"/>
          <w:sz w:val="20"/>
          <w:lang w:val="hy-AM"/>
        </w:rPr>
        <w:t>պահանջները</w:t>
      </w:r>
      <w:r w:rsidRPr="00CB0C48">
        <w:rPr>
          <w:rFonts w:ascii="GHEA Grapalat" w:hAnsi="GHEA Grapalat" w:cs="Tahoma"/>
          <w:sz w:val="20"/>
          <w:lang w:val="hy-AM"/>
        </w:rPr>
        <w:t>.</w:t>
      </w:r>
    </w:p>
    <w:p w:rsidR="00305F6D" w:rsidRPr="00CB0C48" w:rsidRDefault="003F264A" w:rsidP="00037DDE">
      <w:pPr>
        <w:ind w:firstLine="567"/>
        <w:jc w:val="both"/>
        <w:rPr>
          <w:rFonts w:ascii="GHEA Grapalat" w:hAnsi="GHEA Grapalat" w:cs="Arial Armenian"/>
          <w:sz w:val="20"/>
          <w:lang w:val="hy-AM"/>
        </w:rPr>
      </w:pPr>
      <w:r w:rsidRPr="00CB0C48">
        <w:rPr>
          <w:rFonts w:ascii="GHEA Grapalat" w:hAnsi="GHEA Grapalat" w:cs="Arial Armenian"/>
          <w:sz w:val="20"/>
          <w:lang w:val="hy-AM"/>
        </w:rPr>
        <w:t xml:space="preserve">2) </w:t>
      </w:r>
      <w:r w:rsidR="00305F6D" w:rsidRPr="00CB0C48">
        <w:rPr>
          <w:rFonts w:ascii="GHEA Grapalat" w:hAnsi="GHEA Grapalat" w:cs="Arial Armenian"/>
          <w:sz w:val="14"/>
          <w:lang w:val="hy-AM"/>
        </w:rPr>
        <w:t>&lt;&lt;</w:t>
      </w:r>
      <w:r w:rsidR="00305F6D" w:rsidRPr="00CB0C48">
        <w:rPr>
          <w:rFonts w:ascii="GHEA Grapalat" w:hAnsi="GHEA Grapalat" w:cs="Sylfaen"/>
          <w:sz w:val="20"/>
          <w:lang w:val="hy-AM"/>
        </w:rPr>
        <w:t>Տեխնիկական</w:t>
      </w:r>
      <w:r w:rsidR="00305F6D" w:rsidRPr="00CB0C48">
        <w:rPr>
          <w:rFonts w:ascii="GHEA Grapalat" w:hAnsi="GHEA Grapalat" w:cs="Arial Armenian"/>
          <w:sz w:val="20"/>
          <w:lang w:val="hy-AM"/>
        </w:rPr>
        <w:t xml:space="preserve"> </w:t>
      </w:r>
      <w:r w:rsidR="00305F6D" w:rsidRPr="00CB0C48">
        <w:rPr>
          <w:rFonts w:ascii="GHEA Grapalat" w:hAnsi="GHEA Grapalat" w:cs="Sylfaen"/>
          <w:sz w:val="20"/>
          <w:lang w:val="hy-AM"/>
        </w:rPr>
        <w:t>միջոցներ</w:t>
      </w:r>
      <w:r w:rsidR="00305F6D" w:rsidRPr="00CB0C48">
        <w:rPr>
          <w:rFonts w:ascii="GHEA Grapalat" w:hAnsi="GHEA Grapalat" w:cs="Sylfaen"/>
          <w:sz w:val="14"/>
          <w:lang w:val="hy-AM"/>
        </w:rPr>
        <w:t>&gt;&gt;</w:t>
      </w:r>
      <w:r w:rsidR="00F82623" w:rsidRPr="00CB0C48">
        <w:rPr>
          <w:rFonts w:ascii="GHEA Grapalat" w:hAnsi="GHEA Grapalat" w:cs="Arial Armenian"/>
          <w:sz w:val="20"/>
          <w:lang w:val="hy-AM"/>
        </w:rPr>
        <w:t xml:space="preserve">որակավորման </w:t>
      </w:r>
      <w:r w:rsidR="008105B4" w:rsidRPr="00CB0C48">
        <w:rPr>
          <w:rFonts w:ascii="GHEA Grapalat" w:hAnsi="GHEA Grapalat" w:cs="Arial Armenian"/>
          <w:sz w:val="20"/>
          <w:lang w:val="hy-AM"/>
        </w:rPr>
        <w:t xml:space="preserve">չափանիշը </w:t>
      </w:r>
      <w:r w:rsidRPr="00CB0C48">
        <w:rPr>
          <w:rFonts w:ascii="GHEA Grapalat" w:hAnsi="GHEA Grapalat" w:cs="Arial Armenian"/>
          <w:sz w:val="20"/>
          <w:lang w:val="hy-AM"/>
        </w:rPr>
        <w:t xml:space="preserve">սահմանվում և </w:t>
      </w:r>
      <w:r w:rsidR="00305F6D" w:rsidRPr="00CB0C48">
        <w:rPr>
          <w:rFonts w:ascii="GHEA Grapalat" w:hAnsi="GHEA Grapalat" w:cs="Sylfaen"/>
          <w:sz w:val="20"/>
          <w:lang w:val="hy-AM"/>
        </w:rPr>
        <w:t>գնահատվում</w:t>
      </w:r>
      <w:r w:rsidR="00305F6D" w:rsidRPr="00CB0C48">
        <w:rPr>
          <w:rFonts w:ascii="GHEA Grapalat" w:hAnsi="GHEA Grapalat" w:cs="Arial Armenian"/>
          <w:sz w:val="20"/>
          <w:lang w:val="hy-AM"/>
        </w:rPr>
        <w:t xml:space="preserve"> </w:t>
      </w:r>
      <w:r w:rsidR="00305F6D" w:rsidRPr="00CB0C48">
        <w:rPr>
          <w:rFonts w:ascii="GHEA Grapalat" w:hAnsi="GHEA Grapalat" w:cs="Sylfaen"/>
          <w:sz w:val="20"/>
          <w:lang w:val="hy-AM"/>
        </w:rPr>
        <w:t>է</w:t>
      </w:r>
      <w:r w:rsidR="00305F6D" w:rsidRPr="00CB0C48">
        <w:rPr>
          <w:rFonts w:ascii="GHEA Grapalat" w:hAnsi="GHEA Grapalat" w:cs="Arial Armenian"/>
          <w:sz w:val="20"/>
          <w:lang w:val="hy-AM"/>
        </w:rPr>
        <w:t xml:space="preserve"> </w:t>
      </w:r>
      <w:r w:rsidR="00305F6D" w:rsidRPr="00CB0C48">
        <w:rPr>
          <w:rFonts w:ascii="GHEA Grapalat" w:hAnsi="GHEA Grapalat" w:cs="Sylfaen"/>
          <w:sz w:val="20"/>
          <w:lang w:val="hy-AM"/>
        </w:rPr>
        <w:t>հետևյալ</w:t>
      </w:r>
      <w:r w:rsidR="00305F6D" w:rsidRPr="00CB0C48">
        <w:rPr>
          <w:rFonts w:ascii="GHEA Grapalat" w:hAnsi="GHEA Grapalat" w:cs="Arial Armenian"/>
          <w:sz w:val="20"/>
          <w:lang w:val="hy-AM"/>
        </w:rPr>
        <w:t xml:space="preserve"> </w:t>
      </w:r>
      <w:r w:rsidR="00305F6D" w:rsidRPr="00CB0C48">
        <w:rPr>
          <w:rFonts w:ascii="GHEA Grapalat" w:hAnsi="GHEA Grapalat" w:cs="Sylfaen"/>
          <w:sz w:val="20"/>
          <w:lang w:val="hy-AM"/>
        </w:rPr>
        <w:t>կարգով</w:t>
      </w:r>
      <w:r w:rsidR="00305F6D" w:rsidRPr="00CB0C48">
        <w:rPr>
          <w:rFonts w:ascii="GHEA Grapalat" w:hAnsi="GHEA Grapalat" w:cs="Arial Armenian"/>
          <w:sz w:val="20"/>
          <w:lang w:val="hy-AM"/>
        </w:rPr>
        <w:t>`</w:t>
      </w:r>
    </w:p>
    <w:p w:rsidR="00D54E6F" w:rsidRPr="00CB0C48" w:rsidRDefault="00F82623" w:rsidP="00D54E6F">
      <w:pPr>
        <w:ind w:firstLine="567"/>
        <w:jc w:val="both"/>
        <w:rPr>
          <w:rFonts w:ascii="GHEA Grapalat" w:hAnsi="GHEA Grapalat" w:cs="Arial"/>
          <w:sz w:val="20"/>
          <w:lang w:val="hy-AM"/>
        </w:rPr>
      </w:pPr>
      <w:r w:rsidRPr="00CB0C48">
        <w:rPr>
          <w:rFonts w:ascii="GHEA Grapalat" w:hAnsi="GHEA Grapalat" w:cs="Arial Armenian"/>
          <w:sz w:val="20"/>
          <w:lang w:val="hy-AM"/>
        </w:rPr>
        <w:t xml:space="preserve">ա. </w:t>
      </w:r>
      <w:r w:rsidR="009354D8" w:rsidRPr="00CB0C48">
        <w:rPr>
          <w:rFonts w:ascii="GHEA Grapalat" w:hAnsi="GHEA Grapalat" w:cs="Arial Armenian"/>
          <w:sz w:val="20"/>
          <w:lang w:val="hy-AM"/>
        </w:rPr>
        <w:t xml:space="preserve"> </w:t>
      </w:r>
      <w:r w:rsidR="003F264A" w:rsidRPr="00CB0C48">
        <w:rPr>
          <w:rFonts w:ascii="GHEA Grapalat" w:hAnsi="GHEA Grapalat" w:cs="Arial Armenian"/>
          <w:sz w:val="20"/>
          <w:lang w:val="hy-AM"/>
        </w:rPr>
        <w:t xml:space="preserve">կնքվելիք </w:t>
      </w:r>
      <w:r w:rsidR="00D54E6F" w:rsidRPr="00CB0C48">
        <w:rPr>
          <w:rFonts w:ascii="GHEA Grapalat" w:hAnsi="GHEA Grapalat" w:cs="Arial Armenian"/>
          <w:sz w:val="20"/>
          <w:lang w:val="hy-AM"/>
        </w:rPr>
        <w:t>պ</w:t>
      </w:r>
      <w:r w:rsidR="00D54E6F" w:rsidRPr="00CB0C48">
        <w:rPr>
          <w:rFonts w:ascii="GHEA Grapalat" w:hAnsi="GHEA Grapalat" w:cs="Sylfaen"/>
          <w:sz w:val="20"/>
          <w:lang w:val="hy-AM"/>
        </w:rPr>
        <w:t>այմանագրի</w:t>
      </w:r>
      <w:r w:rsidR="00D54E6F" w:rsidRPr="00CB0C48">
        <w:rPr>
          <w:rFonts w:ascii="GHEA Grapalat" w:hAnsi="GHEA Grapalat" w:cs="Arial"/>
          <w:sz w:val="20"/>
          <w:lang w:val="hy-AM"/>
        </w:rPr>
        <w:t xml:space="preserve"> </w:t>
      </w:r>
      <w:r w:rsidR="00D54E6F" w:rsidRPr="00CB0C48">
        <w:rPr>
          <w:rFonts w:ascii="GHEA Grapalat" w:hAnsi="GHEA Grapalat" w:cs="Sylfaen"/>
          <w:sz w:val="20"/>
          <w:lang w:val="hy-AM"/>
        </w:rPr>
        <w:t>կատարման</w:t>
      </w:r>
      <w:r w:rsidR="00D54E6F" w:rsidRPr="00CB0C48">
        <w:rPr>
          <w:rFonts w:ascii="GHEA Grapalat" w:hAnsi="GHEA Grapalat" w:cs="Arial"/>
          <w:sz w:val="20"/>
          <w:lang w:val="hy-AM"/>
        </w:rPr>
        <w:t xml:space="preserve"> </w:t>
      </w:r>
      <w:r w:rsidR="00D54E6F" w:rsidRPr="00CB0C48">
        <w:rPr>
          <w:rFonts w:ascii="GHEA Grapalat" w:hAnsi="GHEA Grapalat" w:cs="Sylfaen"/>
          <w:sz w:val="20"/>
          <w:lang w:val="hy-AM"/>
        </w:rPr>
        <w:t>համար</w:t>
      </w:r>
      <w:r w:rsidR="00D54E6F" w:rsidRPr="00CB0C48">
        <w:rPr>
          <w:rFonts w:ascii="GHEA Grapalat" w:hAnsi="GHEA Grapalat" w:cs="Arial"/>
          <w:sz w:val="20"/>
          <w:lang w:val="hy-AM"/>
        </w:rPr>
        <w:t xml:space="preserve"> </w:t>
      </w:r>
      <w:r w:rsidR="00D54E6F" w:rsidRPr="00CB0C48">
        <w:rPr>
          <w:rFonts w:ascii="GHEA Grapalat" w:hAnsi="GHEA Grapalat" w:cs="Sylfaen"/>
          <w:sz w:val="20"/>
          <w:lang w:val="hy-AM"/>
        </w:rPr>
        <w:t>պահանջվ</w:t>
      </w:r>
      <w:r w:rsidR="00147F14" w:rsidRPr="00CB0C48">
        <w:rPr>
          <w:rFonts w:ascii="GHEA Grapalat" w:hAnsi="GHEA Grapalat" w:cs="Sylfaen"/>
          <w:sz w:val="20"/>
          <w:lang w:val="hy-AM"/>
        </w:rPr>
        <w:t xml:space="preserve">ում են հետևյալ </w:t>
      </w:r>
      <w:r w:rsidR="00D54E6F" w:rsidRPr="00CB0C48">
        <w:rPr>
          <w:rFonts w:ascii="GHEA Grapalat" w:hAnsi="GHEA Grapalat" w:cs="Sylfaen"/>
          <w:sz w:val="20"/>
          <w:lang w:val="hy-AM"/>
        </w:rPr>
        <w:t>տեխնիկական</w:t>
      </w:r>
      <w:r w:rsidR="00D54E6F" w:rsidRPr="00CB0C48">
        <w:rPr>
          <w:rFonts w:ascii="GHEA Grapalat" w:hAnsi="GHEA Grapalat" w:cs="Arial"/>
          <w:sz w:val="20"/>
          <w:lang w:val="hy-AM"/>
        </w:rPr>
        <w:t xml:space="preserve"> </w:t>
      </w:r>
      <w:r w:rsidR="00D54E6F" w:rsidRPr="00CB0C48">
        <w:rPr>
          <w:rFonts w:ascii="GHEA Grapalat" w:hAnsi="GHEA Grapalat" w:cs="Sylfaen"/>
          <w:sz w:val="20"/>
          <w:lang w:val="hy-AM"/>
        </w:rPr>
        <w:t>միջոցներ</w:t>
      </w:r>
      <w:r w:rsidR="00147F14" w:rsidRPr="00CB0C48">
        <w:rPr>
          <w:rFonts w:ascii="GHEA Grapalat" w:hAnsi="GHEA Grapalat" w:cs="Sylfaen"/>
          <w:sz w:val="20"/>
          <w:lang w:val="hy-AM"/>
        </w:rPr>
        <w:t>ը</w:t>
      </w:r>
      <w:r w:rsidR="00D54E6F" w:rsidRPr="00CB0C48">
        <w:rPr>
          <w:rStyle w:val="af6"/>
          <w:rFonts w:ascii="GHEA Grapalat" w:hAnsi="GHEA Grapalat" w:cs="Sylfaen"/>
          <w:sz w:val="20"/>
          <w:lang w:val="hy-AM"/>
        </w:rPr>
        <w:footnoteReference w:id="2"/>
      </w:r>
      <w:r w:rsidR="00D54E6F" w:rsidRPr="00CB0C48">
        <w:rPr>
          <w:rFonts w:ascii="GHEA Grapalat" w:hAnsi="GHEA Grapalat" w:cs="Arial"/>
          <w:sz w:val="20"/>
          <w:lang w:val="hy-AM"/>
        </w:rPr>
        <w:t xml:space="preserve">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3402"/>
        <w:gridCol w:w="2835"/>
      </w:tblGrid>
      <w:tr w:rsidR="00D54E6F" w:rsidRPr="00CB0C48" w:rsidTr="0046481A">
        <w:tc>
          <w:tcPr>
            <w:tcW w:w="3686" w:type="dxa"/>
            <w:vAlign w:val="center"/>
          </w:tcPr>
          <w:p w:rsidR="00D54E6F" w:rsidRPr="00CB0C48" w:rsidRDefault="00D54E6F" w:rsidP="0046481A">
            <w:pPr>
              <w:jc w:val="center"/>
              <w:rPr>
                <w:rFonts w:ascii="GHEA Grapalat" w:hAnsi="GHEA Grapalat" w:cs="Arial"/>
                <w:sz w:val="20"/>
                <w:lang w:val="ru-RU"/>
              </w:rPr>
            </w:pPr>
            <w:r w:rsidRPr="00CB0C48">
              <w:rPr>
                <w:rFonts w:ascii="GHEA Grapalat" w:hAnsi="GHEA Grapalat" w:cs="Sylfaen"/>
                <w:sz w:val="20"/>
                <w:lang w:val="ru-RU"/>
              </w:rPr>
              <w:t>Տեխնիկական</w:t>
            </w:r>
            <w:r w:rsidRPr="00CB0C48">
              <w:rPr>
                <w:rFonts w:ascii="GHEA Grapalat" w:hAnsi="GHEA Grapalat" w:cs="Arial"/>
                <w:sz w:val="20"/>
                <w:lang w:val="ru-RU"/>
              </w:rPr>
              <w:t xml:space="preserve"> </w:t>
            </w:r>
            <w:r w:rsidRPr="00CB0C48">
              <w:rPr>
                <w:rFonts w:ascii="GHEA Grapalat" w:hAnsi="GHEA Grapalat" w:cs="Sylfaen"/>
                <w:sz w:val="20"/>
                <w:lang w:val="ru-RU"/>
              </w:rPr>
              <w:t>միջոցի</w:t>
            </w:r>
            <w:r w:rsidRPr="00CB0C48">
              <w:rPr>
                <w:rFonts w:ascii="GHEA Grapalat" w:hAnsi="GHEA Grapalat" w:cs="Arial"/>
                <w:sz w:val="20"/>
                <w:lang w:val="ru-RU"/>
              </w:rPr>
              <w:t xml:space="preserve"> </w:t>
            </w:r>
            <w:r w:rsidRPr="00CB0C48">
              <w:rPr>
                <w:rFonts w:ascii="GHEA Grapalat" w:hAnsi="GHEA Grapalat" w:cs="Sylfaen"/>
                <w:sz w:val="20"/>
                <w:lang w:val="ru-RU"/>
              </w:rPr>
              <w:t>անվանումը</w:t>
            </w:r>
          </w:p>
        </w:tc>
        <w:tc>
          <w:tcPr>
            <w:tcW w:w="3402" w:type="dxa"/>
            <w:vAlign w:val="center"/>
          </w:tcPr>
          <w:p w:rsidR="00D54E6F" w:rsidRPr="00CB0C48" w:rsidRDefault="00D54E6F" w:rsidP="0046481A">
            <w:pPr>
              <w:ind w:firstLine="567"/>
              <w:jc w:val="center"/>
              <w:rPr>
                <w:rFonts w:ascii="GHEA Grapalat" w:hAnsi="GHEA Grapalat" w:cs="Arial"/>
                <w:sz w:val="20"/>
                <w:lang w:val="ru-RU"/>
              </w:rPr>
            </w:pPr>
            <w:r w:rsidRPr="00CB0C48">
              <w:rPr>
                <w:rFonts w:ascii="GHEA Grapalat" w:hAnsi="GHEA Grapalat" w:cs="Sylfaen"/>
                <w:sz w:val="20"/>
                <w:lang w:val="ru-RU"/>
              </w:rPr>
              <w:t>Տիպը</w:t>
            </w:r>
          </w:p>
        </w:tc>
        <w:tc>
          <w:tcPr>
            <w:tcW w:w="2835" w:type="dxa"/>
            <w:vAlign w:val="center"/>
          </w:tcPr>
          <w:p w:rsidR="00D54E6F" w:rsidRPr="00CB0C48" w:rsidRDefault="00D54E6F" w:rsidP="0046481A">
            <w:pPr>
              <w:jc w:val="center"/>
              <w:rPr>
                <w:rFonts w:ascii="GHEA Grapalat" w:hAnsi="GHEA Grapalat" w:cs="Arial"/>
                <w:sz w:val="20"/>
                <w:lang w:val="ru-RU"/>
              </w:rPr>
            </w:pPr>
            <w:r w:rsidRPr="00CB0C48">
              <w:rPr>
                <w:rFonts w:ascii="GHEA Grapalat" w:hAnsi="GHEA Grapalat" w:cs="Sylfaen"/>
                <w:sz w:val="20"/>
                <w:lang w:val="ru-RU"/>
              </w:rPr>
              <w:t>Պահանջվող</w:t>
            </w:r>
            <w:r w:rsidRPr="00CB0C48">
              <w:rPr>
                <w:rFonts w:ascii="GHEA Grapalat" w:hAnsi="GHEA Grapalat" w:cs="Arial"/>
                <w:sz w:val="20"/>
                <w:lang w:val="ru-RU"/>
              </w:rPr>
              <w:t xml:space="preserve"> </w:t>
            </w:r>
            <w:r w:rsidRPr="00CB0C48">
              <w:rPr>
                <w:rFonts w:ascii="GHEA Grapalat" w:hAnsi="GHEA Grapalat" w:cs="Sylfaen"/>
                <w:sz w:val="20"/>
                <w:lang w:val="ru-RU"/>
              </w:rPr>
              <w:t>քանակը</w:t>
            </w:r>
          </w:p>
        </w:tc>
      </w:tr>
      <w:tr w:rsidR="001B49EF" w:rsidRPr="00CB0C48" w:rsidTr="00674F33">
        <w:tc>
          <w:tcPr>
            <w:tcW w:w="3686" w:type="dxa"/>
            <w:vAlign w:val="center"/>
          </w:tcPr>
          <w:p w:rsidR="001B49EF" w:rsidRPr="001C2BD5" w:rsidRDefault="001B49EF" w:rsidP="00674F33">
            <w:pPr>
              <w:ind w:firstLine="567"/>
              <w:jc w:val="center"/>
              <w:rPr>
                <w:rFonts w:ascii="GHEA Grapalat" w:hAnsi="GHEA Grapalat" w:cs="Arial Armenian"/>
                <w:sz w:val="20"/>
                <w:lang w:val="hy-AM"/>
              </w:rPr>
            </w:pPr>
            <w:r w:rsidRPr="001C2BD5">
              <w:rPr>
                <w:rFonts w:ascii="GHEA Grapalat" w:hAnsi="GHEA Grapalat" w:cs="Arial Armenian"/>
                <w:sz w:val="20"/>
                <w:lang w:val="hy-AM"/>
              </w:rPr>
              <w:t>էքսկավատոր</w:t>
            </w:r>
          </w:p>
        </w:tc>
        <w:tc>
          <w:tcPr>
            <w:tcW w:w="3402" w:type="dxa"/>
          </w:tcPr>
          <w:p w:rsidR="001B49EF" w:rsidRPr="001C2BD5" w:rsidRDefault="001B49EF" w:rsidP="00674F33">
            <w:pPr>
              <w:ind w:firstLine="567"/>
              <w:jc w:val="center"/>
              <w:rPr>
                <w:rFonts w:ascii="GHEA Grapalat" w:hAnsi="GHEA Grapalat" w:cs="Arial Armenian"/>
                <w:sz w:val="20"/>
                <w:lang w:val="hy-AM"/>
              </w:rPr>
            </w:pPr>
            <w:r w:rsidRPr="001C2BD5">
              <w:rPr>
                <w:rFonts w:ascii="GHEA Grapalat" w:hAnsi="GHEA Grapalat" w:cs="Arial Armenian"/>
                <w:sz w:val="20"/>
                <w:lang w:val="hy-AM"/>
              </w:rPr>
              <w:t>ցանկացած</w:t>
            </w:r>
          </w:p>
        </w:tc>
        <w:tc>
          <w:tcPr>
            <w:tcW w:w="2835" w:type="dxa"/>
          </w:tcPr>
          <w:p w:rsidR="001B49EF" w:rsidRPr="001C2BD5" w:rsidRDefault="001B49EF" w:rsidP="00674F33">
            <w:pPr>
              <w:ind w:firstLine="567"/>
              <w:jc w:val="center"/>
              <w:rPr>
                <w:rFonts w:ascii="GHEA Grapalat" w:hAnsi="GHEA Grapalat" w:cs="Arial Armenian"/>
                <w:sz w:val="20"/>
                <w:lang w:val="hy-AM"/>
              </w:rPr>
            </w:pPr>
            <w:r w:rsidRPr="001C2BD5">
              <w:rPr>
                <w:rFonts w:ascii="GHEA Grapalat" w:hAnsi="GHEA Grapalat" w:cs="Arial Armenian"/>
                <w:sz w:val="20"/>
                <w:lang w:val="hy-AM"/>
              </w:rPr>
              <w:t>1</w:t>
            </w:r>
          </w:p>
        </w:tc>
      </w:tr>
      <w:tr w:rsidR="001B49EF" w:rsidRPr="00CB0C48" w:rsidTr="00674F33">
        <w:tc>
          <w:tcPr>
            <w:tcW w:w="3686" w:type="dxa"/>
            <w:vAlign w:val="center"/>
          </w:tcPr>
          <w:p w:rsidR="001B49EF" w:rsidRPr="001C2BD5" w:rsidRDefault="008F4206" w:rsidP="00674F33">
            <w:pPr>
              <w:ind w:firstLine="567"/>
              <w:jc w:val="center"/>
              <w:rPr>
                <w:rFonts w:ascii="GHEA Grapalat" w:hAnsi="GHEA Grapalat" w:cs="Arial Armenian"/>
                <w:sz w:val="20"/>
                <w:lang w:val="hy-AM"/>
              </w:rPr>
            </w:pPr>
            <w:r w:rsidRPr="001C2BD5">
              <w:rPr>
                <w:rFonts w:ascii="GHEA Grapalat" w:hAnsi="GHEA Grapalat" w:cs="Arial Armenian"/>
                <w:sz w:val="20"/>
                <w:lang w:val="hy-AM"/>
              </w:rPr>
              <w:t>Բետոնախառնիչ մեքենա</w:t>
            </w:r>
          </w:p>
        </w:tc>
        <w:tc>
          <w:tcPr>
            <w:tcW w:w="3402" w:type="dxa"/>
          </w:tcPr>
          <w:p w:rsidR="001B49EF" w:rsidRPr="001C2BD5" w:rsidRDefault="001B49EF" w:rsidP="00674F33">
            <w:pPr>
              <w:ind w:firstLine="567"/>
              <w:jc w:val="center"/>
              <w:rPr>
                <w:rFonts w:ascii="GHEA Grapalat" w:hAnsi="GHEA Grapalat" w:cs="Arial Armenian"/>
                <w:sz w:val="20"/>
                <w:lang w:val="hy-AM"/>
              </w:rPr>
            </w:pPr>
            <w:r w:rsidRPr="001C2BD5">
              <w:rPr>
                <w:rFonts w:ascii="GHEA Grapalat" w:hAnsi="GHEA Grapalat" w:cs="Arial Armenian"/>
                <w:sz w:val="20"/>
                <w:lang w:val="hy-AM"/>
              </w:rPr>
              <w:t>ցանկացած</w:t>
            </w:r>
          </w:p>
        </w:tc>
        <w:tc>
          <w:tcPr>
            <w:tcW w:w="2835" w:type="dxa"/>
          </w:tcPr>
          <w:p w:rsidR="001B49EF" w:rsidRPr="001C2BD5" w:rsidRDefault="001B49EF" w:rsidP="00674F33">
            <w:pPr>
              <w:ind w:firstLine="567"/>
              <w:jc w:val="center"/>
              <w:rPr>
                <w:rFonts w:ascii="GHEA Grapalat" w:hAnsi="GHEA Grapalat" w:cs="Arial Armenian"/>
                <w:sz w:val="20"/>
                <w:lang w:val="hy-AM"/>
              </w:rPr>
            </w:pPr>
            <w:r w:rsidRPr="001C2BD5">
              <w:rPr>
                <w:rFonts w:ascii="GHEA Grapalat" w:hAnsi="GHEA Grapalat" w:cs="Arial Armenian"/>
                <w:sz w:val="20"/>
                <w:lang w:val="hy-AM"/>
              </w:rPr>
              <w:t>1</w:t>
            </w:r>
          </w:p>
        </w:tc>
      </w:tr>
      <w:tr w:rsidR="001B49EF" w:rsidRPr="00CB0C48" w:rsidTr="00674F33">
        <w:tc>
          <w:tcPr>
            <w:tcW w:w="3686" w:type="dxa"/>
            <w:vAlign w:val="center"/>
          </w:tcPr>
          <w:p w:rsidR="001B49EF" w:rsidRPr="001C2BD5" w:rsidRDefault="001B49EF" w:rsidP="00674F33">
            <w:pPr>
              <w:ind w:firstLine="567"/>
              <w:jc w:val="center"/>
              <w:rPr>
                <w:rFonts w:ascii="GHEA Grapalat" w:hAnsi="GHEA Grapalat" w:cs="Arial Armenian"/>
                <w:sz w:val="20"/>
                <w:lang w:val="en-US"/>
              </w:rPr>
            </w:pPr>
            <w:r w:rsidRPr="001C2BD5">
              <w:rPr>
                <w:rFonts w:ascii="GHEA Grapalat" w:hAnsi="GHEA Grapalat" w:cs="Arial Armenian"/>
                <w:sz w:val="20"/>
                <w:lang w:val="hy-AM"/>
              </w:rPr>
              <w:t>Եռակցող ապարատ</w:t>
            </w:r>
          </w:p>
        </w:tc>
        <w:tc>
          <w:tcPr>
            <w:tcW w:w="3402" w:type="dxa"/>
          </w:tcPr>
          <w:p w:rsidR="001B49EF" w:rsidRPr="001C2BD5" w:rsidRDefault="001B49EF" w:rsidP="00674F33">
            <w:pPr>
              <w:ind w:firstLine="567"/>
              <w:jc w:val="center"/>
              <w:rPr>
                <w:rFonts w:ascii="GHEA Grapalat" w:hAnsi="GHEA Grapalat" w:cs="Arial Armenian"/>
                <w:sz w:val="20"/>
                <w:lang w:val="hy-AM"/>
              </w:rPr>
            </w:pPr>
            <w:r w:rsidRPr="001C2BD5">
              <w:rPr>
                <w:rFonts w:ascii="GHEA Grapalat" w:hAnsi="GHEA Grapalat" w:cs="Arial Armenian"/>
                <w:sz w:val="20"/>
                <w:lang w:val="hy-AM"/>
              </w:rPr>
              <w:t xml:space="preserve">Ցանկացած </w:t>
            </w:r>
          </w:p>
        </w:tc>
        <w:tc>
          <w:tcPr>
            <w:tcW w:w="2835" w:type="dxa"/>
          </w:tcPr>
          <w:p w:rsidR="001B49EF" w:rsidRPr="001C2BD5" w:rsidRDefault="001C2BD5" w:rsidP="00674F33">
            <w:pPr>
              <w:ind w:firstLine="567"/>
              <w:jc w:val="center"/>
              <w:rPr>
                <w:rFonts w:ascii="GHEA Grapalat" w:hAnsi="GHEA Grapalat" w:cs="Arial Armenian"/>
                <w:sz w:val="20"/>
                <w:lang w:val="hy-AM"/>
              </w:rPr>
            </w:pPr>
            <w:r w:rsidRPr="001C2BD5">
              <w:rPr>
                <w:rFonts w:ascii="GHEA Grapalat" w:hAnsi="GHEA Grapalat" w:cs="Arial Armenian"/>
                <w:sz w:val="20"/>
                <w:lang w:val="hy-AM"/>
              </w:rPr>
              <w:t>2</w:t>
            </w:r>
          </w:p>
        </w:tc>
      </w:tr>
      <w:tr w:rsidR="001B49EF" w:rsidRPr="00CB0C48" w:rsidTr="00674F33">
        <w:tc>
          <w:tcPr>
            <w:tcW w:w="3686" w:type="dxa"/>
            <w:vAlign w:val="center"/>
          </w:tcPr>
          <w:p w:rsidR="001B49EF" w:rsidRPr="001C2BD5" w:rsidRDefault="001B49EF" w:rsidP="00674F33">
            <w:pPr>
              <w:ind w:firstLine="567"/>
              <w:jc w:val="center"/>
              <w:rPr>
                <w:rFonts w:ascii="GHEA Grapalat" w:hAnsi="GHEA Grapalat" w:cs="Arial Armenian"/>
                <w:sz w:val="20"/>
                <w:lang w:val="hy-AM"/>
              </w:rPr>
            </w:pPr>
            <w:r w:rsidRPr="001C2BD5">
              <w:rPr>
                <w:rFonts w:ascii="GHEA Grapalat" w:hAnsi="GHEA Grapalat" w:cs="Arial Armenian"/>
                <w:sz w:val="20"/>
                <w:lang w:val="hy-AM"/>
              </w:rPr>
              <w:t>բեռնատար</w:t>
            </w:r>
          </w:p>
        </w:tc>
        <w:tc>
          <w:tcPr>
            <w:tcW w:w="3402" w:type="dxa"/>
          </w:tcPr>
          <w:p w:rsidR="001B49EF" w:rsidRPr="001C2BD5" w:rsidRDefault="001B49EF" w:rsidP="00674F33">
            <w:pPr>
              <w:ind w:firstLine="567"/>
              <w:jc w:val="center"/>
              <w:rPr>
                <w:rFonts w:ascii="GHEA Grapalat" w:hAnsi="GHEA Grapalat" w:cs="Arial Armenian"/>
                <w:sz w:val="20"/>
                <w:lang w:val="hy-AM"/>
              </w:rPr>
            </w:pPr>
            <w:r w:rsidRPr="001C2BD5">
              <w:rPr>
                <w:rFonts w:ascii="GHEA Grapalat" w:hAnsi="GHEA Grapalat" w:cs="Arial Armenian"/>
                <w:sz w:val="20"/>
                <w:lang w:val="hy-AM"/>
              </w:rPr>
              <w:t>ցանկացած</w:t>
            </w:r>
          </w:p>
        </w:tc>
        <w:tc>
          <w:tcPr>
            <w:tcW w:w="2835" w:type="dxa"/>
          </w:tcPr>
          <w:p w:rsidR="001B49EF" w:rsidRPr="001C2BD5" w:rsidRDefault="001B49EF" w:rsidP="00674F33">
            <w:pPr>
              <w:ind w:firstLine="567"/>
              <w:jc w:val="center"/>
              <w:rPr>
                <w:rFonts w:ascii="GHEA Grapalat" w:hAnsi="GHEA Grapalat" w:cs="Arial Armenian"/>
                <w:sz w:val="20"/>
                <w:lang w:val="hy-AM"/>
              </w:rPr>
            </w:pPr>
            <w:r w:rsidRPr="001C2BD5">
              <w:rPr>
                <w:rFonts w:ascii="GHEA Grapalat" w:hAnsi="GHEA Grapalat" w:cs="Arial Armenian"/>
                <w:sz w:val="20"/>
                <w:lang w:val="hy-AM"/>
              </w:rPr>
              <w:t>1</w:t>
            </w:r>
          </w:p>
        </w:tc>
      </w:tr>
    </w:tbl>
    <w:p w:rsidR="00305F6D" w:rsidRPr="00CB0C48" w:rsidRDefault="00D54E6F" w:rsidP="00037DDE">
      <w:pPr>
        <w:ind w:firstLine="567"/>
        <w:jc w:val="both"/>
        <w:rPr>
          <w:rFonts w:ascii="GHEA Grapalat" w:hAnsi="GHEA Grapalat" w:cs="Arial Armenian"/>
          <w:sz w:val="20"/>
          <w:lang w:val="hy-AM"/>
        </w:rPr>
      </w:pPr>
      <w:r w:rsidRPr="00CB0C48">
        <w:rPr>
          <w:rFonts w:ascii="GHEA Grapalat" w:hAnsi="GHEA Grapalat" w:cs="Arial Armenian"/>
          <w:sz w:val="20"/>
          <w:lang w:val="hy-AM"/>
        </w:rPr>
        <w:t>բ. մ</w:t>
      </w:r>
      <w:r w:rsidRPr="00CB0C48">
        <w:rPr>
          <w:rFonts w:ascii="GHEA Grapalat" w:hAnsi="GHEA Grapalat" w:cs="Sylfaen"/>
          <w:sz w:val="20"/>
          <w:lang w:val="hy-AM"/>
        </w:rPr>
        <w:t>ասնակիցը</w:t>
      </w:r>
      <w:r w:rsidRPr="00CB0C48">
        <w:rPr>
          <w:rFonts w:ascii="GHEA Grapalat" w:hAnsi="GHEA Grapalat" w:cs="Arial Armenian"/>
          <w:sz w:val="20"/>
          <w:lang w:val="hy-AM"/>
        </w:rPr>
        <w:t xml:space="preserve"> </w:t>
      </w:r>
      <w:r w:rsidR="00305F6D" w:rsidRPr="00CB0C48">
        <w:rPr>
          <w:rFonts w:ascii="GHEA Grapalat" w:hAnsi="GHEA Grapalat" w:cs="Sylfaen"/>
          <w:sz w:val="20"/>
          <w:lang w:val="hy-AM"/>
        </w:rPr>
        <w:t>հայտով</w:t>
      </w:r>
      <w:r w:rsidR="00305F6D" w:rsidRPr="00CB0C48">
        <w:rPr>
          <w:rFonts w:ascii="GHEA Grapalat" w:hAnsi="GHEA Grapalat" w:cs="Arial Armenian"/>
          <w:sz w:val="20"/>
          <w:lang w:val="hy-AM"/>
        </w:rPr>
        <w:t xml:space="preserve"> </w:t>
      </w:r>
      <w:r w:rsidR="00305F6D" w:rsidRPr="00CB0C48">
        <w:rPr>
          <w:rFonts w:ascii="GHEA Grapalat" w:hAnsi="GHEA Grapalat" w:cs="Sylfaen"/>
          <w:sz w:val="20"/>
          <w:lang w:val="hy-AM"/>
        </w:rPr>
        <w:t>ներկայացնում</w:t>
      </w:r>
      <w:r w:rsidR="00305F6D" w:rsidRPr="00CB0C48">
        <w:rPr>
          <w:rFonts w:ascii="GHEA Grapalat" w:hAnsi="GHEA Grapalat" w:cs="Arial Armenian"/>
          <w:sz w:val="20"/>
          <w:lang w:val="hy-AM"/>
        </w:rPr>
        <w:t xml:space="preserve"> </w:t>
      </w:r>
      <w:r w:rsidR="00305F6D" w:rsidRPr="00CB0C48">
        <w:rPr>
          <w:rFonts w:ascii="GHEA Grapalat" w:hAnsi="GHEA Grapalat" w:cs="Sylfaen"/>
          <w:sz w:val="20"/>
          <w:lang w:val="hy-AM"/>
        </w:rPr>
        <w:t>է</w:t>
      </w:r>
      <w:r w:rsidR="00305F6D" w:rsidRPr="00CB0C48">
        <w:rPr>
          <w:rFonts w:ascii="GHEA Grapalat" w:hAnsi="GHEA Grapalat" w:cs="Arial Armenian"/>
          <w:sz w:val="20"/>
          <w:lang w:val="hy-AM"/>
        </w:rPr>
        <w:t xml:space="preserve"> </w:t>
      </w:r>
      <w:r w:rsidR="003F264A" w:rsidRPr="00CB0C48">
        <w:rPr>
          <w:rFonts w:ascii="GHEA Grapalat" w:hAnsi="GHEA Grapalat" w:cs="Arial Armenian"/>
          <w:sz w:val="20"/>
          <w:lang w:val="hy-AM"/>
        </w:rPr>
        <w:t xml:space="preserve">իր կողմից հաստատված </w:t>
      </w:r>
      <w:r w:rsidR="00305F6D" w:rsidRPr="00CB0C48">
        <w:rPr>
          <w:rFonts w:ascii="GHEA Grapalat" w:hAnsi="GHEA Grapalat" w:cs="Sylfaen"/>
          <w:sz w:val="20"/>
          <w:lang w:val="hy-AM"/>
        </w:rPr>
        <w:t>հայտարարություն</w:t>
      </w:r>
      <w:r w:rsidR="00305F6D" w:rsidRPr="00CB0C48">
        <w:rPr>
          <w:rFonts w:ascii="GHEA Grapalat" w:hAnsi="GHEA Grapalat" w:cs="Arial Armenian"/>
          <w:sz w:val="20"/>
          <w:lang w:val="hy-AM"/>
        </w:rPr>
        <w:t xml:space="preserve"> </w:t>
      </w:r>
      <w:r w:rsidR="00EE7A99" w:rsidRPr="00CB0C48">
        <w:rPr>
          <w:rFonts w:ascii="GHEA Grapalat" w:hAnsi="GHEA Grapalat" w:cs="Arial Armenian"/>
          <w:sz w:val="20"/>
          <w:lang w:val="hy-AM"/>
        </w:rPr>
        <w:t xml:space="preserve">կնքվելիք </w:t>
      </w:r>
      <w:r w:rsidR="00305F6D" w:rsidRPr="00CB0C48">
        <w:rPr>
          <w:rFonts w:ascii="GHEA Grapalat" w:hAnsi="GHEA Grapalat" w:cs="Sylfaen"/>
          <w:sz w:val="20"/>
          <w:lang w:val="hy-AM"/>
        </w:rPr>
        <w:t>պայմանագրի</w:t>
      </w:r>
      <w:r w:rsidR="00305F6D" w:rsidRPr="00CB0C48">
        <w:rPr>
          <w:rFonts w:ascii="GHEA Grapalat" w:hAnsi="GHEA Grapalat" w:cs="Arial Armenian"/>
          <w:sz w:val="20"/>
          <w:lang w:val="hy-AM"/>
        </w:rPr>
        <w:t xml:space="preserve"> </w:t>
      </w:r>
      <w:r w:rsidR="00305F6D" w:rsidRPr="00CB0C48">
        <w:rPr>
          <w:rFonts w:ascii="GHEA Grapalat" w:hAnsi="GHEA Grapalat" w:cs="Sylfaen"/>
          <w:sz w:val="20"/>
          <w:lang w:val="hy-AM"/>
        </w:rPr>
        <w:t>կատարման</w:t>
      </w:r>
      <w:r w:rsidR="00305F6D" w:rsidRPr="00CB0C48">
        <w:rPr>
          <w:rFonts w:ascii="GHEA Grapalat" w:hAnsi="GHEA Grapalat" w:cs="Arial Armenian"/>
          <w:sz w:val="20"/>
          <w:lang w:val="hy-AM"/>
        </w:rPr>
        <w:t xml:space="preserve"> </w:t>
      </w:r>
      <w:r w:rsidR="00305F6D" w:rsidRPr="00CB0C48">
        <w:rPr>
          <w:rFonts w:ascii="GHEA Grapalat" w:hAnsi="GHEA Grapalat" w:cs="Sylfaen"/>
          <w:sz w:val="20"/>
          <w:lang w:val="hy-AM"/>
        </w:rPr>
        <w:t>համար</w:t>
      </w:r>
      <w:r w:rsidR="00305F6D" w:rsidRPr="00CB0C48">
        <w:rPr>
          <w:rFonts w:ascii="GHEA Grapalat" w:hAnsi="GHEA Grapalat" w:cs="Arial Armenian"/>
          <w:sz w:val="20"/>
          <w:lang w:val="hy-AM"/>
        </w:rPr>
        <w:t xml:space="preserve"> </w:t>
      </w:r>
      <w:r w:rsidR="00305F6D" w:rsidRPr="00CB0C48">
        <w:rPr>
          <w:rFonts w:ascii="GHEA Grapalat" w:hAnsi="GHEA Grapalat" w:cs="Sylfaen"/>
          <w:sz w:val="20"/>
          <w:lang w:val="hy-AM"/>
        </w:rPr>
        <w:t>անհրաժեշտ</w:t>
      </w:r>
      <w:r w:rsidR="003F264A" w:rsidRPr="00CB0C48">
        <w:rPr>
          <w:rFonts w:ascii="GHEA Grapalat" w:hAnsi="GHEA Grapalat" w:cs="Sylfaen"/>
          <w:sz w:val="20"/>
          <w:lang w:val="hy-AM"/>
        </w:rPr>
        <w:t xml:space="preserve"> </w:t>
      </w:r>
      <w:r w:rsidR="00305F6D" w:rsidRPr="00CB0C48">
        <w:rPr>
          <w:rFonts w:ascii="GHEA Grapalat" w:hAnsi="GHEA Grapalat" w:cs="Sylfaen"/>
          <w:sz w:val="20"/>
          <w:lang w:val="hy-AM"/>
        </w:rPr>
        <w:t>տեխնիկական</w:t>
      </w:r>
      <w:r w:rsidR="00305F6D" w:rsidRPr="00CB0C48">
        <w:rPr>
          <w:rFonts w:ascii="GHEA Grapalat" w:hAnsi="GHEA Grapalat" w:cs="Arial Armenian"/>
          <w:sz w:val="20"/>
          <w:lang w:val="hy-AM"/>
        </w:rPr>
        <w:t xml:space="preserve"> </w:t>
      </w:r>
      <w:r w:rsidR="00305F6D" w:rsidRPr="00CB0C48">
        <w:rPr>
          <w:rFonts w:ascii="GHEA Grapalat" w:hAnsi="GHEA Grapalat" w:cs="Sylfaen"/>
          <w:sz w:val="20"/>
          <w:lang w:val="hy-AM"/>
        </w:rPr>
        <w:t>միջոցների</w:t>
      </w:r>
      <w:r w:rsidR="00305F6D" w:rsidRPr="00CB0C48">
        <w:rPr>
          <w:rFonts w:ascii="GHEA Grapalat" w:hAnsi="GHEA Grapalat" w:cs="Arial Armenian"/>
          <w:sz w:val="20"/>
          <w:lang w:val="hy-AM"/>
        </w:rPr>
        <w:t xml:space="preserve"> </w:t>
      </w:r>
      <w:r w:rsidR="00305F6D" w:rsidRPr="00CB0C48">
        <w:rPr>
          <w:rFonts w:ascii="GHEA Grapalat" w:hAnsi="GHEA Grapalat" w:cs="Sylfaen"/>
          <w:sz w:val="20"/>
          <w:lang w:val="hy-AM"/>
        </w:rPr>
        <w:t>առկայության</w:t>
      </w:r>
      <w:r w:rsidR="00305F6D" w:rsidRPr="00CB0C48">
        <w:rPr>
          <w:rFonts w:ascii="GHEA Grapalat" w:hAnsi="GHEA Grapalat" w:cs="Arial Armenian"/>
          <w:sz w:val="20"/>
          <w:lang w:val="hy-AM"/>
        </w:rPr>
        <w:t xml:space="preserve"> </w:t>
      </w:r>
      <w:r w:rsidR="00305F6D" w:rsidRPr="00CB0C48">
        <w:rPr>
          <w:rFonts w:ascii="GHEA Grapalat" w:hAnsi="GHEA Grapalat" w:cs="Sylfaen"/>
          <w:sz w:val="20"/>
          <w:lang w:val="hy-AM"/>
        </w:rPr>
        <w:t>մասին</w:t>
      </w:r>
      <w:r w:rsidR="003F264A" w:rsidRPr="00CB0C48">
        <w:rPr>
          <w:rFonts w:ascii="GHEA Grapalat" w:hAnsi="GHEA Grapalat" w:cs="Sylfaen"/>
          <w:sz w:val="20"/>
          <w:lang w:val="hy-AM"/>
        </w:rPr>
        <w:t>.</w:t>
      </w:r>
    </w:p>
    <w:p w:rsidR="00305F6D" w:rsidRPr="00CB0C48" w:rsidRDefault="00D54E6F" w:rsidP="00D54E6F">
      <w:pPr>
        <w:ind w:firstLine="567"/>
        <w:jc w:val="both"/>
        <w:rPr>
          <w:rFonts w:ascii="GHEA Grapalat" w:hAnsi="GHEA Grapalat" w:cs="Arial Armenian"/>
          <w:sz w:val="20"/>
        </w:rPr>
      </w:pPr>
      <w:r w:rsidRPr="00CB0C48">
        <w:rPr>
          <w:rFonts w:ascii="GHEA Grapalat" w:hAnsi="GHEA Grapalat"/>
          <w:sz w:val="20"/>
          <w:lang w:val="hy-AM"/>
        </w:rPr>
        <w:t xml:space="preserve">գ. եթե մասնակիցը ճանաչվում է առաջին տեղը զբաղեցրած մասնակից, ապա վերջինս սույն հրավերով սահմանված կարգով և ժամկետներում հանձնաժողովին է ներկայացնում </w:t>
      </w:r>
      <w:r w:rsidR="003F264A" w:rsidRPr="00CB0C48">
        <w:rPr>
          <w:rFonts w:ascii="GHEA Grapalat" w:hAnsi="GHEA Grapalat"/>
          <w:sz w:val="20"/>
          <w:lang w:val="hy-AM"/>
        </w:rPr>
        <w:t xml:space="preserve">կնքվելիք պայմանագրի կատարման ընթացքում </w:t>
      </w:r>
      <w:r w:rsidRPr="00CB0C48">
        <w:rPr>
          <w:rFonts w:ascii="GHEA Grapalat" w:hAnsi="GHEA Grapalat"/>
          <w:sz w:val="20"/>
          <w:lang w:val="hy-AM"/>
        </w:rPr>
        <w:t xml:space="preserve">օգտագործման ենթակա տեխնիկական միջոցների տվյալները, դրանց </w:t>
      </w:r>
      <w:r w:rsidR="00305F6D" w:rsidRPr="00CB0C48">
        <w:rPr>
          <w:rFonts w:ascii="GHEA Grapalat" w:hAnsi="GHEA Grapalat" w:cs="Sylfaen"/>
          <w:sz w:val="20"/>
          <w:lang w:val="hy-AM"/>
        </w:rPr>
        <w:t>տեխնիկական</w:t>
      </w:r>
      <w:r w:rsidR="00305F6D" w:rsidRPr="00CB0C48">
        <w:rPr>
          <w:rFonts w:ascii="GHEA Grapalat" w:hAnsi="GHEA Grapalat" w:cs="Arial Armenian"/>
          <w:sz w:val="20"/>
          <w:lang w:val="hy-AM"/>
        </w:rPr>
        <w:t xml:space="preserve"> </w:t>
      </w:r>
      <w:r w:rsidR="00305F6D" w:rsidRPr="00CB0C48">
        <w:rPr>
          <w:rFonts w:ascii="GHEA Grapalat" w:hAnsi="GHEA Grapalat" w:cs="Sylfaen"/>
          <w:sz w:val="20"/>
          <w:lang w:val="hy-AM"/>
        </w:rPr>
        <w:t>անձնագրերի</w:t>
      </w:r>
      <w:r w:rsidR="00305F6D" w:rsidRPr="00CB0C48">
        <w:rPr>
          <w:rFonts w:ascii="GHEA Grapalat" w:hAnsi="GHEA Grapalat" w:cs="Arial Armenian"/>
          <w:sz w:val="20"/>
          <w:lang w:val="hy-AM"/>
        </w:rPr>
        <w:t xml:space="preserve"> </w:t>
      </w:r>
      <w:r w:rsidR="00305F6D" w:rsidRPr="00CB0C48">
        <w:rPr>
          <w:rFonts w:ascii="GHEA Grapalat" w:hAnsi="GHEA Grapalat" w:cs="Sylfaen"/>
          <w:sz w:val="20"/>
          <w:lang w:val="hy-AM"/>
        </w:rPr>
        <w:t>և</w:t>
      </w:r>
      <w:r w:rsidR="00305F6D" w:rsidRPr="00CB0C48">
        <w:rPr>
          <w:rFonts w:ascii="GHEA Grapalat" w:hAnsi="GHEA Grapalat" w:cs="Arial Armenian"/>
          <w:sz w:val="20"/>
          <w:lang w:val="hy-AM"/>
        </w:rPr>
        <w:t xml:space="preserve"> </w:t>
      </w:r>
      <w:r w:rsidR="00305F6D" w:rsidRPr="00CB0C48">
        <w:rPr>
          <w:rFonts w:ascii="GHEA Grapalat" w:hAnsi="GHEA Grapalat" w:cs="Sylfaen"/>
          <w:sz w:val="20"/>
          <w:lang w:val="hy-AM"/>
        </w:rPr>
        <w:t>այդ</w:t>
      </w:r>
      <w:r w:rsidR="00305F6D" w:rsidRPr="00CB0C48">
        <w:rPr>
          <w:rFonts w:ascii="GHEA Grapalat" w:hAnsi="GHEA Grapalat" w:cs="Arial Armenian"/>
          <w:sz w:val="20"/>
          <w:lang w:val="hy-AM"/>
        </w:rPr>
        <w:t xml:space="preserve"> </w:t>
      </w:r>
      <w:r w:rsidR="00305F6D" w:rsidRPr="00CB0C48">
        <w:rPr>
          <w:rFonts w:ascii="GHEA Grapalat" w:hAnsi="GHEA Grapalat" w:cs="Sylfaen"/>
          <w:sz w:val="20"/>
          <w:lang w:val="hy-AM"/>
        </w:rPr>
        <w:t>միջոցների</w:t>
      </w:r>
      <w:r w:rsidR="00305F6D" w:rsidRPr="00CB0C48">
        <w:rPr>
          <w:rFonts w:ascii="GHEA Grapalat" w:hAnsi="GHEA Grapalat" w:cs="Arial Armenian"/>
          <w:sz w:val="20"/>
          <w:lang w:val="hy-AM"/>
        </w:rPr>
        <w:t xml:space="preserve"> </w:t>
      </w:r>
      <w:r w:rsidR="00305F6D" w:rsidRPr="00CB0C48">
        <w:rPr>
          <w:rFonts w:ascii="GHEA Grapalat" w:hAnsi="GHEA Grapalat" w:cs="Sylfaen"/>
          <w:sz w:val="20"/>
          <w:lang w:val="hy-AM"/>
        </w:rPr>
        <w:t>նկատմամբ</w:t>
      </w:r>
      <w:r w:rsidR="00305F6D" w:rsidRPr="00CB0C48">
        <w:rPr>
          <w:rFonts w:ascii="GHEA Grapalat" w:hAnsi="GHEA Grapalat" w:cs="Arial Armenian"/>
          <w:sz w:val="20"/>
          <w:lang w:val="hy-AM"/>
        </w:rPr>
        <w:t xml:space="preserve"> </w:t>
      </w:r>
      <w:r w:rsidRPr="00CB0C48">
        <w:rPr>
          <w:rFonts w:ascii="GHEA Grapalat" w:hAnsi="GHEA Grapalat" w:cs="Arial Armenian"/>
          <w:sz w:val="20"/>
          <w:lang w:val="hy-AM"/>
        </w:rPr>
        <w:t xml:space="preserve">առաջին տեղը զբաղեցրած </w:t>
      </w:r>
      <w:r w:rsidRPr="00CB0C48">
        <w:rPr>
          <w:rFonts w:ascii="GHEA Grapalat" w:hAnsi="GHEA Grapalat" w:cs="Sylfaen"/>
          <w:sz w:val="20"/>
          <w:lang w:val="hy-AM"/>
        </w:rPr>
        <w:t>մասնակցի</w:t>
      </w:r>
      <w:r w:rsidRPr="00CB0C48">
        <w:rPr>
          <w:rFonts w:ascii="GHEA Grapalat" w:hAnsi="GHEA Grapalat" w:cs="Arial Armenian"/>
          <w:sz w:val="20"/>
          <w:lang w:val="hy-AM"/>
        </w:rPr>
        <w:t xml:space="preserve"> </w:t>
      </w:r>
      <w:r w:rsidR="00305F6D" w:rsidRPr="00CB0C48">
        <w:rPr>
          <w:rFonts w:ascii="GHEA Grapalat" w:hAnsi="GHEA Grapalat" w:cs="Sylfaen"/>
          <w:sz w:val="20"/>
          <w:lang w:val="hy-AM"/>
        </w:rPr>
        <w:t>սեփականության</w:t>
      </w:r>
      <w:r w:rsidR="00305F6D" w:rsidRPr="00CB0C48">
        <w:rPr>
          <w:rFonts w:ascii="GHEA Grapalat" w:hAnsi="GHEA Grapalat" w:cs="Arial Armenian"/>
          <w:sz w:val="20"/>
          <w:lang w:val="hy-AM"/>
        </w:rPr>
        <w:t xml:space="preserve"> </w:t>
      </w:r>
      <w:r w:rsidR="00305F6D" w:rsidRPr="00CB0C48">
        <w:rPr>
          <w:rFonts w:ascii="GHEA Grapalat" w:hAnsi="GHEA Grapalat" w:cs="Sylfaen"/>
          <w:sz w:val="20"/>
          <w:lang w:val="hy-AM"/>
        </w:rPr>
        <w:t>կամ</w:t>
      </w:r>
      <w:r w:rsidR="00305F6D" w:rsidRPr="00CB0C48">
        <w:rPr>
          <w:rFonts w:ascii="GHEA Grapalat" w:hAnsi="GHEA Grapalat" w:cs="Arial Armenian"/>
          <w:sz w:val="20"/>
          <w:lang w:val="hy-AM"/>
        </w:rPr>
        <w:t xml:space="preserve"> </w:t>
      </w:r>
      <w:r w:rsidR="00305F6D" w:rsidRPr="00CB0C48">
        <w:rPr>
          <w:rFonts w:ascii="GHEA Grapalat" w:hAnsi="GHEA Grapalat" w:cs="Sylfaen"/>
          <w:sz w:val="20"/>
          <w:lang w:val="hy-AM"/>
        </w:rPr>
        <w:t>ժամանակավոր</w:t>
      </w:r>
      <w:r w:rsidR="00305F6D" w:rsidRPr="00CB0C48">
        <w:rPr>
          <w:rFonts w:ascii="GHEA Grapalat" w:hAnsi="GHEA Grapalat" w:cs="Arial Armenian"/>
          <w:sz w:val="20"/>
          <w:lang w:val="hy-AM"/>
        </w:rPr>
        <w:t xml:space="preserve"> </w:t>
      </w:r>
      <w:r w:rsidR="00305F6D" w:rsidRPr="00CB0C48">
        <w:rPr>
          <w:rFonts w:ascii="GHEA Grapalat" w:hAnsi="GHEA Grapalat" w:cs="Sylfaen"/>
          <w:sz w:val="20"/>
          <w:lang w:val="hy-AM"/>
        </w:rPr>
        <w:t>օգտա</w:t>
      </w:r>
      <w:r w:rsidR="00305F6D" w:rsidRPr="00CB0C48">
        <w:rPr>
          <w:rFonts w:ascii="GHEA Grapalat" w:hAnsi="GHEA Grapalat" w:cs="Arial Armenian"/>
          <w:sz w:val="20"/>
          <w:lang w:val="hy-AM"/>
        </w:rPr>
        <w:softHyphen/>
      </w:r>
      <w:r w:rsidR="00305F6D" w:rsidRPr="00CB0C48">
        <w:rPr>
          <w:rFonts w:ascii="GHEA Grapalat" w:hAnsi="GHEA Grapalat" w:cs="Sylfaen"/>
          <w:sz w:val="20"/>
          <w:lang w:val="hy-AM"/>
        </w:rPr>
        <w:t>գործման</w:t>
      </w:r>
      <w:r w:rsidR="00305F6D" w:rsidRPr="00CB0C48">
        <w:rPr>
          <w:rFonts w:ascii="GHEA Grapalat" w:hAnsi="GHEA Grapalat" w:cs="Arial Armenian"/>
          <w:sz w:val="20"/>
          <w:lang w:val="hy-AM"/>
        </w:rPr>
        <w:t xml:space="preserve"> </w:t>
      </w:r>
      <w:r w:rsidR="00305F6D" w:rsidRPr="00CB0C48">
        <w:rPr>
          <w:rFonts w:ascii="GHEA Grapalat" w:hAnsi="GHEA Grapalat" w:cs="Sylfaen"/>
          <w:sz w:val="20"/>
          <w:lang w:val="hy-AM"/>
        </w:rPr>
        <w:t>իրավունքը</w:t>
      </w:r>
      <w:r w:rsidR="00305F6D" w:rsidRPr="00CB0C48">
        <w:rPr>
          <w:rFonts w:ascii="GHEA Grapalat" w:hAnsi="GHEA Grapalat" w:cs="Arial Armenian"/>
          <w:sz w:val="20"/>
          <w:lang w:val="hy-AM"/>
        </w:rPr>
        <w:t xml:space="preserve"> </w:t>
      </w:r>
      <w:r w:rsidR="00305F6D" w:rsidRPr="00CB0C48">
        <w:rPr>
          <w:rFonts w:ascii="GHEA Grapalat" w:hAnsi="GHEA Grapalat" w:cs="Sylfaen"/>
          <w:sz w:val="20"/>
          <w:lang w:val="hy-AM"/>
        </w:rPr>
        <w:t>հաստատող</w:t>
      </w:r>
      <w:r w:rsidR="00305F6D" w:rsidRPr="00CB0C48">
        <w:rPr>
          <w:rFonts w:ascii="GHEA Grapalat" w:hAnsi="GHEA Grapalat" w:cs="Arial Armenian"/>
          <w:sz w:val="20"/>
          <w:lang w:val="hy-AM"/>
        </w:rPr>
        <w:t xml:space="preserve"> </w:t>
      </w:r>
      <w:r w:rsidR="00305F6D" w:rsidRPr="00CB0C48">
        <w:rPr>
          <w:rFonts w:ascii="GHEA Grapalat" w:hAnsi="GHEA Grapalat" w:cs="Sylfaen"/>
          <w:sz w:val="20"/>
          <w:lang w:val="hy-AM"/>
        </w:rPr>
        <w:t>փաստաթղթերի</w:t>
      </w:r>
      <w:r w:rsidR="00305F6D" w:rsidRPr="00CB0C48">
        <w:rPr>
          <w:rFonts w:ascii="GHEA Grapalat" w:hAnsi="GHEA Grapalat" w:cs="Arial Armenian"/>
          <w:sz w:val="20"/>
          <w:lang w:val="hy-AM"/>
        </w:rPr>
        <w:t xml:space="preserve"> </w:t>
      </w:r>
      <w:r w:rsidR="00305F6D" w:rsidRPr="00CB0C48">
        <w:rPr>
          <w:rFonts w:ascii="GHEA Grapalat" w:hAnsi="GHEA Grapalat" w:cs="Sylfaen"/>
          <w:sz w:val="20"/>
          <w:lang w:val="hy-AM"/>
        </w:rPr>
        <w:t>պատճենները</w:t>
      </w:r>
      <w:r w:rsidR="00305F6D" w:rsidRPr="00CB0C48">
        <w:rPr>
          <w:rFonts w:ascii="GHEA Grapalat" w:hAnsi="GHEA Grapalat" w:cs="Tahoma"/>
          <w:sz w:val="20"/>
          <w:lang w:val="hy-AM"/>
        </w:rPr>
        <w:t>։</w:t>
      </w:r>
      <w:r w:rsidR="00305F6D" w:rsidRPr="00CB0C48">
        <w:rPr>
          <w:rFonts w:ascii="GHEA Grapalat" w:hAnsi="GHEA Grapalat" w:cs="Arial Armenian"/>
          <w:sz w:val="20"/>
          <w:lang w:val="hy-AM"/>
        </w:rPr>
        <w:t xml:space="preserve"> </w:t>
      </w:r>
      <w:r w:rsidR="00305F6D" w:rsidRPr="00CB0C48">
        <w:rPr>
          <w:rFonts w:ascii="GHEA Grapalat" w:hAnsi="GHEA Grapalat" w:cs="Sylfaen"/>
          <w:sz w:val="20"/>
          <w:lang w:val="ru-RU"/>
        </w:rPr>
        <w:t>Տեխնիկական</w:t>
      </w:r>
      <w:r w:rsidR="00305F6D" w:rsidRPr="00CB0C48">
        <w:rPr>
          <w:rFonts w:ascii="GHEA Grapalat" w:hAnsi="GHEA Grapalat" w:cs="Arial Armenian"/>
          <w:sz w:val="20"/>
        </w:rPr>
        <w:t xml:space="preserve"> </w:t>
      </w:r>
      <w:r w:rsidR="00305F6D" w:rsidRPr="00CB0C48">
        <w:rPr>
          <w:rFonts w:ascii="GHEA Grapalat" w:hAnsi="GHEA Grapalat" w:cs="Sylfaen"/>
          <w:sz w:val="20"/>
          <w:lang w:val="ru-RU"/>
        </w:rPr>
        <w:t>միջոցների</w:t>
      </w:r>
      <w:r w:rsidR="00305F6D" w:rsidRPr="00CB0C48">
        <w:rPr>
          <w:rFonts w:ascii="GHEA Grapalat" w:hAnsi="GHEA Grapalat" w:cs="Arial Armenian"/>
          <w:sz w:val="20"/>
        </w:rPr>
        <w:t xml:space="preserve"> </w:t>
      </w:r>
      <w:r w:rsidR="00305F6D" w:rsidRPr="00CB0C48">
        <w:rPr>
          <w:rFonts w:ascii="GHEA Grapalat" w:hAnsi="GHEA Grapalat" w:cs="Sylfaen"/>
          <w:sz w:val="20"/>
          <w:lang w:val="ru-RU"/>
        </w:rPr>
        <w:t>վերաբերյալ</w:t>
      </w:r>
      <w:r w:rsidR="00305F6D" w:rsidRPr="00CB0C48">
        <w:rPr>
          <w:rFonts w:ascii="GHEA Grapalat" w:hAnsi="GHEA Grapalat" w:cs="Arial Armenian"/>
          <w:sz w:val="20"/>
        </w:rPr>
        <w:t xml:space="preserve"> </w:t>
      </w:r>
      <w:r w:rsidR="00305F6D" w:rsidRPr="00CB0C48">
        <w:rPr>
          <w:rFonts w:ascii="GHEA Grapalat" w:hAnsi="GHEA Grapalat" w:cs="Sylfaen"/>
          <w:sz w:val="20"/>
          <w:lang w:val="ru-RU"/>
        </w:rPr>
        <w:t>տվյալները</w:t>
      </w:r>
      <w:r w:rsidR="00305F6D" w:rsidRPr="00CB0C48">
        <w:rPr>
          <w:rFonts w:ascii="GHEA Grapalat" w:hAnsi="GHEA Grapalat" w:cs="Arial Armenian"/>
          <w:sz w:val="20"/>
        </w:rPr>
        <w:t xml:space="preserve"> </w:t>
      </w:r>
      <w:r w:rsidR="00305F6D" w:rsidRPr="00CB0C48">
        <w:rPr>
          <w:rFonts w:ascii="GHEA Grapalat" w:hAnsi="GHEA Grapalat" w:cs="Sylfaen"/>
          <w:sz w:val="20"/>
          <w:lang w:val="ru-RU"/>
        </w:rPr>
        <w:t>ներկայացվում</w:t>
      </w:r>
      <w:r w:rsidR="00305F6D" w:rsidRPr="00CB0C48">
        <w:rPr>
          <w:rFonts w:ascii="GHEA Grapalat" w:hAnsi="GHEA Grapalat" w:cs="Arial Armenian"/>
          <w:sz w:val="20"/>
        </w:rPr>
        <w:t xml:space="preserve"> </w:t>
      </w:r>
      <w:r w:rsidR="00305F6D" w:rsidRPr="00CB0C48">
        <w:rPr>
          <w:rFonts w:ascii="GHEA Grapalat" w:hAnsi="GHEA Grapalat" w:cs="Sylfaen"/>
          <w:sz w:val="20"/>
          <w:lang w:val="ru-RU"/>
        </w:rPr>
        <w:t>են</w:t>
      </w:r>
      <w:r w:rsidR="00305F6D" w:rsidRPr="00CB0C48">
        <w:rPr>
          <w:rFonts w:ascii="GHEA Grapalat" w:hAnsi="GHEA Grapalat" w:cs="Arial Armenian"/>
          <w:sz w:val="20"/>
        </w:rPr>
        <w:t xml:space="preserve"> </w:t>
      </w:r>
      <w:r w:rsidR="00305F6D" w:rsidRPr="00CB0C48">
        <w:rPr>
          <w:rFonts w:ascii="GHEA Grapalat" w:hAnsi="GHEA Grapalat" w:cs="Sylfaen"/>
          <w:sz w:val="20"/>
          <w:lang w:val="ru-RU"/>
        </w:rPr>
        <w:t>հետևյալ</w:t>
      </w:r>
      <w:r w:rsidR="00305F6D" w:rsidRPr="00CB0C48">
        <w:rPr>
          <w:rFonts w:ascii="GHEA Grapalat" w:hAnsi="GHEA Grapalat" w:cs="Arial Armenian"/>
          <w:sz w:val="20"/>
        </w:rPr>
        <w:t xml:space="preserve"> </w:t>
      </w:r>
      <w:r w:rsidR="00305F6D" w:rsidRPr="00CB0C48">
        <w:rPr>
          <w:rFonts w:ascii="GHEA Grapalat" w:hAnsi="GHEA Grapalat" w:cs="Sylfaen"/>
          <w:sz w:val="20"/>
          <w:lang w:val="ru-RU"/>
        </w:rPr>
        <w:t>ձևով</w:t>
      </w:r>
      <w:r w:rsidR="00305F6D" w:rsidRPr="00CB0C48">
        <w:rPr>
          <w:rFonts w:ascii="GHEA Grapalat" w:hAnsi="GHEA Grapalat" w:cs="Arial Armenian"/>
          <w:sz w:val="20"/>
        </w:rPr>
        <w:t>`</w:t>
      </w:r>
    </w:p>
    <w:p w:rsidR="00305F6D" w:rsidRPr="00CB0C48" w:rsidRDefault="00305F6D" w:rsidP="00305F6D">
      <w:pPr>
        <w:ind w:firstLine="567"/>
        <w:jc w:val="both"/>
        <w:rPr>
          <w:rFonts w:ascii="GHEA Grapalat" w:hAnsi="GHEA Grapalat" w:cs="Arial Armenian"/>
          <w:sz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078"/>
        <w:gridCol w:w="4248"/>
        <w:gridCol w:w="2023"/>
      </w:tblGrid>
      <w:tr w:rsidR="00305F6D" w:rsidRPr="00CB0C48">
        <w:tc>
          <w:tcPr>
            <w:tcW w:w="540" w:type="dxa"/>
            <w:vAlign w:val="center"/>
          </w:tcPr>
          <w:p w:rsidR="00305F6D" w:rsidRPr="00CB0C48" w:rsidRDefault="00305F6D" w:rsidP="00540D68">
            <w:pPr>
              <w:jc w:val="center"/>
              <w:rPr>
                <w:rFonts w:ascii="GHEA Grapalat" w:hAnsi="GHEA Grapalat"/>
                <w:sz w:val="20"/>
              </w:rPr>
            </w:pPr>
            <w:r w:rsidRPr="00CB0C48">
              <w:rPr>
                <w:rFonts w:ascii="GHEA Grapalat" w:hAnsi="GHEA Grapalat"/>
                <w:sz w:val="20"/>
              </w:rPr>
              <w:t>N</w:t>
            </w:r>
          </w:p>
          <w:p w:rsidR="00305F6D" w:rsidRPr="00CB0C48" w:rsidRDefault="00305F6D" w:rsidP="00540D68">
            <w:pPr>
              <w:jc w:val="center"/>
              <w:rPr>
                <w:rFonts w:ascii="GHEA Grapalat" w:hAnsi="GHEA Grapalat"/>
                <w:sz w:val="20"/>
              </w:rPr>
            </w:pPr>
          </w:p>
        </w:tc>
        <w:tc>
          <w:tcPr>
            <w:tcW w:w="3078" w:type="dxa"/>
            <w:vAlign w:val="center"/>
          </w:tcPr>
          <w:p w:rsidR="00305F6D" w:rsidRPr="00CB0C48" w:rsidRDefault="00305F6D" w:rsidP="00540D68">
            <w:pPr>
              <w:jc w:val="center"/>
              <w:rPr>
                <w:rFonts w:ascii="GHEA Grapalat" w:hAnsi="GHEA Grapalat"/>
                <w:sz w:val="20"/>
              </w:rPr>
            </w:pPr>
            <w:r w:rsidRPr="00CB0C48">
              <w:rPr>
                <w:rFonts w:ascii="GHEA Grapalat" w:hAnsi="GHEA Grapalat" w:cs="Sylfaen"/>
                <w:sz w:val="20"/>
                <w:lang w:val="ru-RU"/>
              </w:rPr>
              <w:t>Տեխնիկական</w:t>
            </w:r>
            <w:r w:rsidRPr="00CB0C48">
              <w:rPr>
                <w:rFonts w:ascii="GHEA Grapalat" w:hAnsi="GHEA Grapalat" w:cs="Arial"/>
                <w:sz w:val="20"/>
                <w:lang w:val="ru-RU"/>
              </w:rPr>
              <w:t xml:space="preserve"> </w:t>
            </w:r>
            <w:r w:rsidRPr="00CB0C48">
              <w:rPr>
                <w:rFonts w:ascii="GHEA Grapalat" w:hAnsi="GHEA Grapalat" w:cs="Sylfaen"/>
                <w:sz w:val="20"/>
                <w:lang w:val="ru-RU"/>
              </w:rPr>
              <w:t>միջոցի</w:t>
            </w:r>
            <w:r w:rsidRPr="00CB0C48">
              <w:rPr>
                <w:rFonts w:ascii="GHEA Grapalat" w:hAnsi="GHEA Grapalat" w:cs="Arial"/>
                <w:sz w:val="20"/>
                <w:lang w:val="ru-RU"/>
              </w:rPr>
              <w:t xml:space="preserve"> </w:t>
            </w:r>
            <w:r w:rsidRPr="00CB0C48">
              <w:rPr>
                <w:rFonts w:ascii="GHEA Grapalat" w:hAnsi="GHEA Grapalat" w:cs="Sylfaen"/>
                <w:sz w:val="20"/>
                <w:lang w:val="ru-RU"/>
              </w:rPr>
              <w:t>անվանումը</w:t>
            </w:r>
          </w:p>
        </w:tc>
        <w:tc>
          <w:tcPr>
            <w:tcW w:w="4248" w:type="dxa"/>
            <w:vAlign w:val="center"/>
          </w:tcPr>
          <w:p w:rsidR="00305F6D" w:rsidRPr="00CB0C48" w:rsidRDefault="00305F6D" w:rsidP="00540D68">
            <w:pPr>
              <w:jc w:val="center"/>
              <w:rPr>
                <w:rFonts w:ascii="GHEA Grapalat" w:hAnsi="GHEA Grapalat"/>
                <w:sz w:val="20"/>
              </w:rPr>
            </w:pPr>
            <w:r w:rsidRPr="00CB0C48">
              <w:rPr>
                <w:rFonts w:ascii="GHEA Grapalat" w:hAnsi="GHEA Grapalat" w:cs="Sylfaen"/>
                <w:sz w:val="20"/>
                <w:lang w:val="ru-RU"/>
              </w:rPr>
              <w:t>Տեխնիկական</w:t>
            </w:r>
            <w:r w:rsidRPr="00CB0C48">
              <w:rPr>
                <w:rFonts w:ascii="GHEA Grapalat" w:hAnsi="GHEA Grapalat"/>
                <w:sz w:val="20"/>
              </w:rPr>
              <w:t xml:space="preserve"> </w:t>
            </w:r>
            <w:r w:rsidRPr="00CB0C48">
              <w:rPr>
                <w:rFonts w:ascii="GHEA Grapalat" w:hAnsi="GHEA Grapalat" w:cs="Sylfaen"/>
                <w:sz w:val="20"/>
                <w:lang w:val="ru-RU"/>
              </w:rPr>
              <w:t>միջոցի</w:t>
            </w:r>
            <w:r w:rsidRPr="00CB0C48">
              <w:rPr>
                <w:rFonts w:ascii="GHEA Grapalat" w:hAnsi="GHEA Grapalat"/>
                <w:sz w:val="20"/>
              </w:rPr>
              <w:t xml:space="preserve"> </w:t>
            </w:r>
            <w:r w:rsidRPr="00CB0C48">
              <w:rPr>
                <w:rFonts w:ascii="GHEA Grapalat" w:hAnsi="GHEA Grapalat" w:cs="Sylfaen"/>
                <w:sz w:val="20"/>
                <w:lang w:val="ru-RU"/>
              </w:rPr>
              <w:t>մակնիշը</w:t>
            </w:r>
            <w:r w:rsidRPr="00CB0C48">
              <w:rPr>
                <w:rFonts w:ascii="GHEA Grapalat" w:hAnsi="GHEA Grapalat"/>
                <w:sz w:val="20"/>
              </w:rPr>
              <w:t xml:space="preserve">, </w:t>
            </w:r>
            <w:r w:rsidRPr="00CB0C48">
              <w:rPr>
                <w:rFonts w:ascii="GHEA Grapalat" w:hAnsi="GHEA Grapalat" w:cs="Sylfaen"/>
                <w:sz w:val="20"/>
                <w:lang w:val="ru-RU"/>
              </w:rPr>
              <w:t>պետհամարանիշը</w:t>
            </w:r>
            <w:r w:rsidRPr="00CB0C48">
              <w:rPr>
                <w:rFonts w:ascii="GHEA Grapalat" w:hAnsi="GHEA Grapalat"/>
                <w:sz w:val="20"/>
              </w:rPr>
              <w:t>, (</w:t>
            </w:r>
            <w:r w:rsidRPr="00CB0C48">
              <w:rPr>
                <w:rFonts w:ascii="GHEA Grapalat" w:hAnsi="GHEA Grapalat" w:cs="Sylfaen"/>
                <w:sz w:val="20"/>
              </w:rPr>
              <w:t>եթե</w:t>
            </w:r>
            <w:r w:rsidRPr="00CB0C48">
              <w:rPr>
                <w:rFonts w:ascii="GHEA Grapalat" w:hAnsi="GHEA Grapalat" w:cs="Arial"/>
                <w:sz w:val="20"/>
              </w:rPr>
              <w:t xml:space="preserve"> </w:t>
            </w:r>
            <w:r w:rsidRPr="00CB0C48">
              <w:rPr>
                <w:rFonts w:ascii="GHEA Grapalat" w:hAnsi="GHEA Grapalat" w:cs="Sylfaen"/>
                <w:sz w:val="20"/>
              </w:rPr>
              <w:t>առկա</w:t>
            </w:r>
            <w:r w:rsidRPr="00CB0C48">
              <w:rPr>
                <w:rFonts w:ascii="GHEA Grapalat" w:hAnsi="GHEA Grapalat" w:cs="Arial"/>
                <w:sz w:val="20"/>
              </w:rPr>
              <w:t xml:space="preserve"> </w:t>
            </w:r>
            <w:r w:rsidRPr="00CB0C48">
              <w:rPr>
                <w:rFonts w:ascii="GHEA Grapalat" w:hAnsi="GHEA Grapalat" w:cs="Sylfaen"/>
                <w:sz w:val="20"/>
              </w:rPr>
              <w:t>է</w:t>
            </w:r>
            <w:r w:rsidRPr="00CB0C48">
              <w:rPr>
                <w:rFonts w:ascii="GHEA Grapalat" w:hAnsi="GHEA Grapalat" w:cs="Arial"/>
                <w:sz w:val="20"/>
              </w:rPr>
              <w:t xml:space="preserve">) </w:t>
            </w:r>
            <w:r w:rsidRPr="00CB0C48">
              <w:rPr>
                <w:rFonts w:ascii="GHEA Grapalat" w:hAnsi="GHEA Grapalat" w:cs="Sylfaen"/>
                <w:sz w:val="20"/>
                <w:lang w:val="ru-RU"/>
              </w:rPr>
              <w:t>և</w:t>
            </w:r>
            <w:r w:rsidRPr="00CB0C48">
              <w:rPr>
                <w:rFonts w:ascii="GHEA Grapalat" w:hAnsi="GHEA Grapalat"/>
                <w:sz w:val="20"/>
              </w:rPr>
              <w:t xml:space="preserve"> </w:t>
            </w:r>
            <w:r w:rsidRPr="00CB0C48">
              <w:rPr>
                <w:rFonts w:ascii="GHEA Grapalat" w:hAnsi="GHEA Grapalat" w:cs="Sylfaen"/>
                <w:sz w:val="20"/>
                <w:lang w:val="ru-RU"/>
              </w:rPr>
              <w:t>արտադրության</w:t>
            </w:r>
            <w:r w:rsidRPr="00CB0C48">
              <w:rPr>
                <w:rFonts w:ascii="GHEA Grapalat" w:hAnsi="GHEA Grapalat"/>
                <w:sz w:val="20"/>
              </w:rPr>
              <w:t xml:space="preserve"> </w:t>
            </w:r>
            <w:r w:rsidRPr="00CB0C48">
              <w:rPr>
                <w:rFonts w:ascii="GHEA Grapalat" w:hAnsi="GHEA Grapalat" w:cs="Sylfaen"/>
                <w:sz w:val="20"/>
                <w:lang w:val="ru-RU"/>
              </w:rPr>
              <w:t>տարեթիվը</w:t>
            </w:r>
          </w:p>
        </w:tc>
        <w:tc>
          <w:tcPr>
            <w:tcW w:w="2023" w:type="dxa"/>
            <w:vAlign w:val="center"/>
          </w:tcPr>
          <w:p w:rsidR="00305F6D" w:rsidRPr="00CB0C48" w:rsidRDefault="00305F6D" w:rsidP="00540D68">
            <w:pPr>
              <w:jc w:val="center"/>
              <w:rPr>
                <w:rFonts w:ascii="GHEA Grapalat" w:hAnsi="GHEA Grapalat"/>
                <w:sz w:val="20"/>
              </w:rPr>
            </w:pPr>
            <w:r w:rsidRPr="00CB0C48">
              <w:rPr>
                <w:rFonts w:ascii="GHEA Grapalat" w:hAnsi="GHEA Grapalat" w:cs="Sylfaen"/>
                <w:sz w:val="20"/>
                <w:lang w:val="ru-RU"/>
              </w:rPr>
              <w:t>Տեխնիկական</w:t>
            </w:r>
            <w:r w:rsidRPr="00CB0C48">
              <w:rPr>
                <w:rFonts w:ascii="GHEA Grapalat" w:hAnsi="GHEA Grapalat"/>
                <w:sz w:val="20"/>
              </w:rPr>
              <w:t xml:space="preserve"> </w:t>
            </w:r>
            <w:r w:rsidRPr="00CB0C48">
              <w:rPr>
                <w:rFonts w:ascii="GHEA Grapalat" w:hAnsi="GHEA Grapalat" w:cs="Sylfaen"/>
                <w:sz w:val="20"/>
                <w:lang w:val="ru-RU"/>
              </w:rPr>
              <w:t>միջոցի</w:t>
            </w:r>
            <w:r w:rsidRPr="00CB0C48">
              <w:rPr>
                <w:rFonts w:ascii="GHEA Grapalat" w:hAnsi="GHEA Grapalat"/>
                <w:sz w:val="20"/>
              </w:rPr>
              <w:t xml:space="preserve"> </w:t>
            </w:r>
            <w:r w:rsidRPr="00CB0C48">
              <w:rPr>
                <w:rFonts w:ascii="GHEA Grapalat" w:hAnsi="GHEA Grapalat" w:cs="Sylfaen"/>
                <w:sz w:val="20"/>
                <w:lang w:val="ru-RU"/>
              </w:rPr>
              <w:t>նկատմամբ</w:t>
            </w:r>
            <w:r w:rsidRPr="00CB0C48">
              <w:rPr>
                <w:rFonts w:ascii="GHEA Grapalat" w:hAnsi="GHEA Grapalat"/>
                <w:sz w:val="20"/>
              </w:rPr>
              <w:t xml:space="preserve"> </w:t>
            </w:r>
            <w:r w:rsidRPr="00CB0C48">
              <w:rPr>
                <w:rFonts w:ascii="GHEA Grapalat" w:hAnsi="GHEA Grapalat" w:cs="Sylfaen"/>
                <w:sz w:val="20"/>
                <w:lang w:val="ru-RU"/>
              </w:rPr>
              <w:t>իրավունքի</w:t>
            </w:r>
            <w:r w:rsidRPr="00CB0C48">
              <w:rPr>
                <w:rFonts w:ascii="GHEA Grapalat" w:hAnsi="GHEA Grapalat"/>
                <w:sz w:val="20"/>
              </w:rPr>
              <w:t xml:space="preserve"> </w:t>
            </w:r>
            <w:r w:rsidRPr="00CB0C48">
              <w:rPr>
                <w:rFonts w:ascii="GHEA Grapalat" w:hAnsi="GHEA Grapalat" w:cs="Sylfaen"/>
                <w:sz w:val="20"/>
                <w:lang w:val="ru-RU"/>
              </w:rPr>
              <w:t>տեսակը</w:t>
            </w:r>
          </w:p>
        </w:tc>
      </w:tr>
      <w:tr w:rsidR="00305F6D" w:rsidRPr="00CB0C48">
        <w:tc>
          <w:tcPr>
            <w:tcW w:w="540" w:type="dxa"/>
          </w:tcPr>
          <w:p w:rsidR="00305F6D" w:rsidRPr="00CB0C48" w:rsidRDefault="00305F6D" w:rsidP="00540D68">
            <w:pPr>
              <w:jc w:val="center"/>
              <w:rPr>
                <w:rFonts w:ascii="GHEA Grapalat" w:hAnsi="GHEA Grapalat"/>
                <w:sz w:val="20"/>
              </w:rPr>
            </w:pPr>
            <w:r w:rsidRPr="00CB0C48">
              <w:rPr>
                <w:rFonts w:ascii="GHEA Grapalat" w:hAnsi="GHEA Grapalat"/>
                <w:sz w:val="20"/>
              </w:rPr>
              <w:t>1</w:t>
            </w:r>
          </w:p>
        </w:tc>
        <w:tc>
          <w:tcPr>
            <w:tcW w:w="3078" w:type="dxa"/>
          </w:tcPr>
          <w:p w:rsidR="00305F6D" w:rsidRPr="00CB0C48" w:rsidRDefault="00305F6D" w:rsidP="00540D68">
            <w:pPr>
              <w:rPr>
                <w:rFonts w:ascii="GHEA Grapalat" w:hAnsi="GHEA Grapalat"/>
                <w:sz w:val="20"/>
                <w:lang w:val="ru-RU"/>
              </w:rPr>
            </w:pPr>
          </w:p>
        </w:tc>
        <w:tc>
          <w:tcPr>
            <w:tcW w:w="4248" w:type="dxa"/>
          </w:tcPr>
          <w:p w:rsidR="00305F6D" w:rsidRPr="00CB0C48" w:rsidRDefault="00305F6D" w:rsidP="00540D68">
            <w:pPr>
              <w:jc w:val="center"/>
              <w:rPr>
                <w:rFonts w:ascii="GHEA Grapalat" w:hAnsi="GHEA Grapalat"/>
                <w:sz w:val="20"/>
                <w:lang w:val="ru-RU"/>
              </w:rPr>
            </w:pPr>
          </w:p>
        </w:tc>
        <w:tc>
          <w:tcPr>
            <w:tcW w:w="2023" w:type="dxa"/>
          </w:tcPr>
          <w:p w:rsidR="00305F6D" w:rsidRPr="00CB0C48" w:rsidRDefault="00305F6D" w:rsidP="00540D68">
            <w:pPr>
              <w:jc w:val="center"/>
              <w:rPr>
                <w:rFonts w:ascii="GHEA Grapalat" w:hAnsi="GHEA Grapalat"/>
                <w:sz w:val="20"/>
              </w:rPr>
            </w:pPr>
          </w:p>
        </w:tc>
      </w:tr>
      <w:tr w:rsidR="00305F6D" w:rsidRPr="00CB0C48">
        <w:tc>
          <w:tcPr>
            <w:tcW w:w="540" w:type="dxa"/>
          </w:tcPr>
          <w:p w:rsidR="00305F6D" w:rsidRPr="00CB0C48" w:rsidRDefault="00305F6D" w:rsidP="00540D68">
            <w:pPr>
              <w:jc w:val="center"/>
              <w:rPr>
                <w:rFonts w:ascii="GHEA Grapalat" w:hAnsi="GHEA Grapalat"/>
                <w:sz w:val="20"/>
              </w:rPr>
            </w:pPr>
            <w:r w:rsidRPr="00CB0C48">
              <w:rPr>
                <w:rFonts w:ascii="GHEA Grapalat" w:hAnsi="GHEA Grapalat"/>
                <w:sz w:val="20"/>
              </w:rPr>
              <w:lastRenderedPageBreak/>
              <w:t>2</w:t>
            </w:r>
          </w:p>
        </w:tc>
        <w:tc>
          <w:tcPr>
            <w:tcW w:w="3078" w:type="dxa"/>
          </w:tcPr>
          <w:p w:rsidR="00305F6D" w:rsidRPr="00CB0C48" w:rsidRDefault="00305F6D" w:rsidP="00540D68">
            <w:pPr>
              <w:jc w:val="center"/>
              <w:rPr>
                <w:rFonts w:ascii="GHEA Grapalat" w:hAnsi="GHEA Grapalat"/>
                <w:sz w:val="20"/>
                <w:lang w:val="ru-RU"/>
              </w:rPr>
            </w:pPr>
          </w:p>
        </w:tc>
        <w:tc>
          <w:tcPr>
            <w:tcW w:w="4248" w:type="dxa"/>
          </w:tcPr>
          <w:p w:rsidR="00305F6D" w:rsidRPr="00CB0C48" w:rsidRDefault="00305F6D" w:rsidP="00540D68">
            <w:pPr>
              <w:jc w:val="center"/>
              <w:rPr>
                <w:rFonts w:ascii="GHEA Grapalat" w:hAnsi="GHEA Grapalat"/>
                <w:sz w:val="20"/>
                <w:lang w:val="ru-RU"/>
              </w:rPr>
            </w:pPr>
          </w:p>
        </w:tc>
        <w:tc>
          <w:tcPr>
            <w:tcW w:w="2023" w:type="dxa"/>
          </w:tcPr>
          <w:p w:rsidR="00305F6D" w:rsidRPr="00CB0C48" w:rsidRDefault="00305F6D" w:rsidP="00540D68">
            <w:pPr>
              <w:jc w:val="center"/>
              <w:rPr>
                <w:rFonts w:ascii="GHEA Grapalat" w:hAnsi="GHEA Grapalat"/>
                <w:sz w:val="20"/>
              </w:rPr>
            </w:pPr>
          </w:p>
        </w:tc>
      </w:tr>
      <w:tr w:rsidR="00284A2F" w:rsidRPr="00CB0C48">
        <w:tc>
          <w:tcPr>
            <w:tcW w:w="540" w:type="dxa"/>
          </w:tcPr>
          <w:p w:rsidR="00284A2F" w:rsidRPr="00284A2F" w:rsidRDefault="00284A2F" w:rsidP="00540D68">
            <w:pPr>
              <w:jc w:val="center"/>
              <w:rPr>
                <w:rFonts w:ascii="GHEA Grapalat" w:hAnsi="GHEA Grapalat"/>
                <w:sz w:val="20"/>
                <w:lang w:val="hy-AM"/>
              </w:rPr>
            </w:pPr>
            <w:r>
              <w:rPr>
                <w:rFonts w:ascii="GHEA Grapalat" w:hAnsi="GHEA Grapalat"/>
                <w:sz w:val="20"/>
                <w:lang w:val="hy-AM"/>
              </w:rPr>
              <w:t>3</w:t>
            </w:r>
          </w:p>
        </w:tc>
        <w:tc>
          <w:tcPr>
            <w:tcW w:w="3078" w:type="dxa"/>
          </w:tcPr>
          <w:p w:rsidR="00284A2F" w:rsidRPr="00CB0C48" w:rsidRDefault="00284A2F" w:rsidP="00540D68">
            <w:pPr>
              <w:jc w:val="center"/>
              <w:rPr>
                <w:rFonts w:ascii="GHEA Grapalat" w:hAnsi="GHEA Grapalat"/>
                <w:sz w:val="20"/>
                <w:lang w:val="ru-RU"/>
              </w:rPr>
            </w:pPr>
          </w:p>
        </w:tc>
        <w:tc>
          <w:tcPr>
            <w:tcW w:w="4248" w:type="dxa"/>
          </w:tcPr>
          <w:p w:rsidR="00284A2F" w:rsidRPr="00CB0C48" w:rsidRDefault="00284A2F" w:rsidP="00540D68">
            <w:pPr>
              <w:jc w:val="center"/>
              <w:rPr>
                <w:rFonts w:ascii="GHEA Grapalat" w:hAnsi="GHEA Grapalat"/>
                <w:sz w:val="20"/>
                <w:lang w:val="ru-RU"/>
              </w:rPr>
            </w:pPr>
          </w:p>
        </w:tc>
        <w:tc>
          <w:tcPr>
            <w:tcW w:w="2023" w:type="dxa"/>
          </w:tcPr>
          <w:p w:rsidR="00284A2F" w:rsidRPr="00CB0C48" w:rsidRDefault="00284A2F" w:rsidP="00540D68">
            <w:pPr>
              <w:jc w:val="center"/>
              <w:rPr>
                <w:rFonts w:ascii="GHEA Grapalat" w:hAnsi="GHEA Grapalat"/>
                <w:sz w:val="20"/>
              </w:rPr>
            </w:pPr>
          </w:p>
        </w:tc>
      </w:tr>
      <w:tr w:rsidR="00284A2F" w:rsidRPr="00CB0C48">
        <w:tc>
          <w:tcPr>
            <w:tcW w:w="540" w:type="dxa"/>
          </w:tcPr>
          <w:p w:rsidR="00284A2F" w:rsidRPr="00284A2F" w:rsidRDefault="00284A2F" w:rsidP="00540D68">
            <w:pPr>
              <w:jc w:val="center"/>
              <w:rPr>
                <w:rFonts w:ascii="GHEA Grapalat" w:hAnsi="GHEA Grapalat"/>
                <w:sz w:val="20"/>
                <w:lang w:val="hy-AM"/>
              </w:rPr>
            </w:pPr>
            <w:r>
              <w:rPr>
                <w:rFonts w:ascii="GHEA Grapalat" w:hAnsi="GHEA Grapalat"/>
                <w:sz w:val="20"/>
                <w:lang w:val="hy-AM"/>
              </w:rPr>
              <w:t>4</w:t>
            </w:r>
          </w:p>
        </w:tc>
        <w:tc>
          <w:tcPr>
            <w:tcW w:w="3078" w:type="dxa"/>
          </w:tcPr>
          <w:p w:rsidR="00284A2F" w:rsidRPr="00CB0C48" w:rsidRDefault="00284A2F" w:rsidP="00540D68">
            <w:pPr>
              <w:jc w:val="center"/>
              <w:rPr>
                <w:rFonts w:ascii="GHEA Grapalat" w:hAnsi="GHEA Grapalat"/>
                <w:sz w:val="20"/>
                <w:lang w:val="ru-RU"/>
              </w:rPr>
            </w:pPr>
          </w:p>
        </w:tc>
        <w:tc>
          <w:tcPr>
            <w:tcW w:w="4248" w:type="dxa"/>
          </w:tcPr>
          <w:p w:rsidR="00284A2F" w:rsidRPr="00CB0C48" w:rsidRDefault="00284A2F" w:rsidP="00540D68">
            <w:pPr>
              <w:jc w:val="center"/>
              <w:rPr>
                <w:rFonts w:ascii="GHEA Grapalat" w:hAnsi="GHEA Grapalat"/>
                <w:sz w:val="20"/>
                <w:lang w:val="ru-RU"/>
              </w:rPr>
            </w:pPr>
          </w:p>
        </w:tc>
        <w:tc>
          <w:tcPr>
            <w:tcW w:w="2023" w:type="dxa"/>
          </w:tcPr>
          <w:p w:rsidR="00284A2F" w:rsidRPr="00CB0C48" w:rsidRDefault="00284A2F" w:rsidP="00540D68">
            <w:pPr>
              <w:jc w:val="center"/>
              <w:rPr>
                <w:rFonts w:ascii="GHEA Grapalat" w:hAnsi="GHEA Grapalat"/>
                <w:sz w:val="20"/>
              </w:rPr>
            </w:pPr>
          </w:p>
        </w:tc>
      </w:tr>
    </w:tbl>
    <w:p w:rsidR="00305F6D" w:rsidRPr="00CB0C48" w:rsidRDefault="00305F6D" w:rsidP="00305F6D">
      <w:pPr>
        <w:ind w:firstLine="567"/>
        <w:jc w:val="both"/>
        <w:rPr>
          <w:rFonts w:ascii="GHEA Grapalat" w:hAnsi="GHEA Grapalat" w:cs="Sylfaen"/>
          <w:sz w:val="20"/>
        </w:rPr>
      </w:pPr>
    </w:p>
    <w:p w:rsidR="00D5541F" w:rsidRPr="00CB0C48" w:rsidRDefault="003F264A" w:rsidP="00037DDE">
      <w:pPr>
        <w:ind w:firstLine="567"/>
        <w:jc w:val="both"/>
        <w:rPr>
          <w:rFonts w:ascii="GHEA Grapalat" w:hAnsi="GHEA Grapalat" w:cs="Sylfaen"/>
          <w:sz w:val="20"/>
        </w:rPr>
      </w:pPr>
      <w:r w:rsidRPr="00CB0C48">
        <w:rPr>
          <w:rFonts w:ascii="GHEA Grapalat" w:hAnsi="GHEA Grapalat" w:cs="Arial Armenian"/>
          <w:sz w:val="20"/>
        </w:rPr>
        <w:t xml:space="preserve">դ. </w:t>
      </w:r>
      <w:proofErr w:type="gramStart"/>
      <w:r w:rsidRPr="00CB0C48">
        <w:rPr>
          <w:rFonts w:ascii="GHEA Grapalat" w:hAnsi="GHEA Grapalat" w:cs="Arial Armenian"/>
          <w:sz w:val="20"/>
        </w:rPr>
        <w:t>մասնակցի</w:t>
      </w:r>
      <w:proofErr w:type="gramEnd"/>
      <w:r w:rsidRPr="00CB0C48">
        <w:rPr>
          <w:rFonts w:ascii="GHEA Grapalat" w:hAnsi="GHEA Grapalat" w:cs="Arial Armenian"/>
          <w:sz w:val="20"/>
        </w:rPr>
        <w:t xml:space="preserve"> որակավորումը այս չափանիշի գծով գնահատվում է բավարար, եթե վերջինս </w:t>
      </w:r>
      <w:r w:rsidRPr="00CB0C48">
        <w:rPr>
          <w:rFonts w:ascii="GHEA Grapalat" w:hAnsi="GHEA Grapalat" w:cs="Sylfaen"/>
          <w:sz w:val="20"/>
          <w:lang w:val="hy-AM"/>
        </w:rPr>
        <w:t>ապահովում</w:t>
      </w:r>
      <w:r w:rsidRPr="00CB0C48">
        <w:rPr>
          <w:rFonts w:ascii="GHEA Grapalat" w:hAnsi="GHEA Grapalat" w:cs="Arial Armenian"/>
          <w:sz w:val="20"/>
          <w:lang w:val="hy-AM"/>
        </w:rPr>
        <w:t xml:space="preserve"> </w:t>
      </w:r>
      <w:r w:rsidRPr="00CB0C48">
        <w:rPr>
          <w:rFonts w:ascii="GHEA Grapalat" w:hAnsi="GHEA Grapalat" w:cs="Sylfaen"/>
          <w:sz w:val="20"/>
          <w:lang w:val="hy-AM"/>
        </w:rPr>
        <w:t>է</w:t>
      </w:r>
      <w:r w:rsidRPr="00CB0C48">
        <w:rPr>
          <w:rFonts w:ascii="GHEA Grapalat" w:hAnsi="GHEA Grapalat" w:cs="Arial Armenian"/>
          <w:sz w:val="20"/>
          <w:lang w:val="hy-AM"/>
        </w:rPr>
        <w:t xml:space="preserve"> </w:t>
      </w:r>
      <w:r w:rsidRPr="00CB0C48">
        <w:rPr>
          <w:rFonts w:ascii="GHEA Grapalat" w:hAnsi="GHEA Grapalat" w:cs="Sylfaen"/>
          <w:sz w:val="20"/>
          <w:lang w:val="hy-AM"/>
        </w:rPr>
        <w:t>սույն</w:t>
      </w:r>
      <w:r w:rsidRPr="00CB0C48">
        <w:rPr>
          <w:rFonts w:ascii="GHEA Grapalat" w:hAnsi="GHEA Grapalat" w:cs="Arial Armenian"/>
          <w:sz w:val="20"/>
          <w:lang w:val="hy-AM"/>
        </w:rPr>
        <w:t xml:space="preserve"> </w:t>
      </w:r>
      <w:r w:rsidRPr="00CB0C48">
        <w:rPr>
          <w:rFonts w:ascii="GHEA Grapalat" w:hAnsi="GHEA Grapalat" w:cs="Arial Armenian"/>
          <w:sz w:val="20"/>
        </w:rPr>
        <w:t xml:space="preserve">ենթակետով </w:t>
      </w:r>
      <w:r w:rsidRPr="00CB0C48">
        <w:rPr>
          <w:rFonts w:ascii="GHEA Grapalat" w:hAnsi="GHEA Grapalat" w:cs="Sylfaen"/>
          <w:sz w:val="20"/>
          <w:lang w:val="hy-AM"/>
        </w:rPr>
        <w:t>նախատեսված</w:t>
      </w:r>
      <w:r w:rsidRPr="00CB0C48">
        <w:rPr>
          <w:rFonts w:ascii="GHEA Grapalat" w:hAnsi="GHEA Grapalat" w:cs="Arial Armenian"/>
          <w:sz w:val="20"/>
          <w:lang w:val="hy-AM"/>
        </w:rPr>
        <w:t xml:space="preserve"> </w:t>
      </w:r>
      <w:r w:rsidRPr="00CB0C48">
        <w:rPr>
          <w:rFonts w:ascii="GHEA Grapalat" w:hAnsi="GHEA Grapalat" w:cs="Arial Armenian"/>
          <w:sz w:val="20"/>
        </w:rPr>
        <w:t>պայմաններ</w:t>
      </w:r>
      <w:r w:rsidR="00033B20" w:rsidRPr="00CB0C48">
        <w:rPr>
          <w:rFonts w:ascii="GHEA Grapalat" w:hAnsi="GHEA Grapalat" w:cs="Arial Armenian"/>
          <w:sz w:val="20"/>
        </w:rPr>
        <w:t>ն ու</w:t>
      </w:r>
      <w:r w:rsidR="00EB705C" w:rsidRPr="00CB0C48">
        <w:rPr>
          <w:rFonts w:ascii="GHEA Grapalat" w:hAnsi="GHEA Grapalat" w:cs="Arial Armenian"/>
          <w:sz w:val="20"/>
        </w:rPr>
        <w:t xml:space="preserve"> </w:t>
      </w:r>
      <w:r w:rsidR="00305F6D" w:rsidRPr="00CB0C48">
        <w:rPr>
          <w:rFonts w:ascii="GHEA Grapalat" w:hAnsi="GHEA Grapalat" w:cs="Sylfaen"/>
          <w:sz w:val="20"/>
          <w:lang w:val="hy-AM"/>
        </w:rPr>
        <w:t>պահանջները</w:t>
      </w:r>
      <w:r w:rsidR="00EB705C" w:rsidRPr="00CB0C48">
        <w:rPr>
          <w:rFonts w:ascii="GHEA Grapalat" w:hAnsi="GHEA Grapalat" w:cs="Sylfaen"/>
          <w:sz w:val="20"/>
        </w:rPr>
        <w:t>.</w:t>
      </w:r>
    </w:p>
    <w:p w:rsidR="00305F6D" w:rsidRPr="00CB0C48" w:rsidRDefault="00147F14" w:rsidP="00037DDE">
      <w:pPr>
        <w:ind w:firstLine="567"/>
        <w:jc w:val="both"/>
        <w:rPr>
          <w:rFonts w:ascii="GHEA Grapalat" w:hAnsi="GHEA Grapalat" w:cs="Arial"/>
          <w:sz w:val="20"/>
          <w:lang w:val="hy-AM"/>
        </w:rPr>
      </w:pPr>
      <w:r w:rsidRPr="00CB0C48">
        <w:rPr>
          <w:rFonts w:ascii="GHEA Grapalat" w:hAnsi="GHEA Grapalat" w:cs="Arial Armenian"/>
          <w:sz w:val="20"/>
        </w:rPr>
        <w:t>3</w:t>
      </w:r>
      <w:r w:rsidR="00B8636F" w:rsidRPr="00CB0C48">
        <w:rPr>
          <w:rFonts w:ascii="GHEA Grapalat" w:hAnsi="GHEA Grapalat" w:cs="Arial Armenian"/>
          <w:sz w:val="20"/>
        </w:rPr>
        <w:t xml:space="preserve">) </w:t>
      </w:r>
      <w:r w:rsidR="00305F6D" w:rsidRPr="00CB0C48">
        <w:rPr>
          <w:rFonts w:ascii="GHEA Grapalat" w:hAnsi="GHEA Grapalat" w:cs="Arial Armenian"/>
          <w:sz w:val="14"/>
          <w:lang w:val="hy-AM"/>
        </w:rPr>
        <w:t>&lt;&lt;</w:t>
      </w:r>
      <w:r w:rsidR="00305F6D" w:rsidRPr="00CB0C48">
        <w:rPr>
          <w:rFonts w:ascii="GHEA Grapalat" w:hAnsi="GHEA Grapalat" w:cs="Sylfaen"/>
          <w:sz w:val="20"/>
          <w:lang w:val="hy-AM"/>
        </w:rPr>
        <w:t>Ֆինանսական</w:t>
      </w:r>
      <w:r w:rsidR="00305F6D" w:rsidRPr="00CB0C48">
        <w:rPr>
          <w:rFonts w:ascii="GHEA Grapalat" w:hAnsi="GHEA Grapalat" w:cs="Arial"/>
          <w:sz w:val="20"/>
          <w:lang w:val="hy-AM"/>
        </w:rPr>
        <w:t xml:space="preserve"> </w:t>
      </w:r>
      <w:r w:rsidR="00305F6D" w:rsidRPr="00CB0C48">
        <w:rPr>
          <w:rFonts w:ascii="GHEA Grapalat" w:hAnsi="GHEA Grapalat" w:cs="Sylfaen"/>
          <w:sz w:val="20"/>
          <w:lang w:val="hy-AM"/>
        </w:rPr>
        <w:t>միջոցներ</w:t>
      </w:r>
      <w:r w:rsidR="00305F6D" w:rsidRPr="00CB0C48">
        <w:rPr>
          <w:rFonts w:ascii="GHEA Grapalat" w:hAnsi="GHEA Grapalat" w:cs="Sylfaen"/>
          <w:sz w:val="14"/>
          <w:lang w:val="hy-AM"/>
        </w:rPr>
        <w:t>&gt;&gt;</w:t>
      </w:r>
      <w:r w:rsidR="00305F6D" w:rsidRPr="00CB0C48">
        <w:rPr>
          <w:rFonts w:ascii="GHEA Grapalat" w:hAnsi="GHEA Grapalat" w:cs="Arial Armenian"/>
          <w:sz w:val="20"/>
          <w:lang w:val="hy-AM"/>
        </w:rPr>
        <w:t xml:space="preserve"> </w:t>
      </w:r>
      <w:r w:rsidRPr="00CB0C48">
        <w:rPr>
          <w:rFonts w:ascii="GHEA Grapalat" w:hAnsi="GHEA Grapalat" w:cs="Arial Armenian"/>
          <w:sz w:val="20"/>
        </w:rPr>
        <w:t xml:space="preserve">որակավորման </w:t>
      </w:r>
      <w:r w:rsidR="008105B4" w:rsidRPr="00CB0C48">
        <w:rPr>
          <w:rFonts w:ascii="GHEA Grapalat" w:hAnsi="GHEA Grapalat" w:cs="Arial Armenian"/>
          <w:sz w:val="20"/>
        </w:rPr>
        <w:t xml:space="preserve">չափանիշը </w:t>
      </w:r>
      <w:r w:rsidR="0020701A" w:rsidRPr="00CB0C48">
        <w:rPr>
          <w:rFonts w:ascii="GHEA Grapalat" w:hAnsi="GHEA Grapalat" w:cs="Arial"/>
          <w:sz w:val="20"/>
        </w:rPr>
        <w:t xml:space="preserve">սահմանվում և </w:t>
      </w:r>
      <w:r w:rsidR="00305F6D" w:rsidRPr="00CB0C48">
        <w:rPr>
          <w:rFonts w:ascii="GHEA Grapalat" w:hAnsi="GHEA Grapalat" w:cs="Sylfaen"/>
          <w:sz w:val="20"/>
          <w:lang w:val="hy-AM"/>
        </w:rPr>
        <w:t>գնահատվում</w:t>
      </w:r>
      <w:r w:rsidR="00305F6D" w:rsidRPr="00CB0C48">
        <w:rPr>
          <w:rFonts w:ascii="GHEA Grapalat" w:hAnsi="GHEA Grapalat" w:cs="Arial"/>
          <w:sz w:val="20"/>
          <w:lang w:val="hy-AM"/>
        </w:rPr>
        <w:t xml:space="preserve"> </w:t>
      </w:r>
      <w:r w:rsidR="00305F6D" w:rsidRPr="00CB0C48">
        <w:rPr>
          <w:rFonts w:ascii="GHEA Grapalat" w:hAnsi="GHEA Grapalat" w:cs="Sylfaen"/>
          <w:sz w:val="20"/>
          <w:lang w:val="hy-AM"/>
        </w:rPr>
        <w:t>է</w:t>
      </w:r>
      <w:r w:rsidR="00305F6D" w:rsidRPr="00CB0C48">
        <w:rPr>
          <w:rFonts w:ascii="GHEA Grapalat" w:hAnsi="GHEA Grapalat" w:cs="Arial"/>
          <w:sz w:val="20"/>
          <w:lang w:val="hy-AM"/>
        </w:rPr>
        <w:t xml:space="preserve"> </w:t>
      </w:r>
      <w:r w:rsidR="00305F6D" w:rsidRPr="00CB0C48">
        <w:rPr>
          <w:rFonts w:ascii="GHEA Grapalat" w:hAnsi="GHEA Grapalat" w:cs="Sylfaen"/>
          <w:sz w:val="20"/>
          <w:lang w:val="hy-AM"/>
        </w:rPr>
        <w:t>հետևյալ</w:t>
      </w:r>
      <w:r w:rsidR="00305F6D" w:rsidRPr="00CB0C48">
        <w:rPr>
          <w:rFonts w:ascii="GHEA Grapalat" w:hAnsi="GHEA Grapalat" w:cs="Arial"/>
          <w:sz w:val="20"/>
          <w:lang w:val="hy-AM"/>
        </w:rPr>
        <w:t xml:space="preserve"> </w:t>
      </w:r>
      <w:r w:rsidR="00305F6D" w:rsidRPr="00CB0C48">
        <w:rPr>
          <w:rFonts w:ascii="GHEA Grapalat" w:hAnsi="GHEA Grapalat" w:cs="Sylfaen"/>
          <w:sz w:val="20"/>
          <w:lang w:val="hy-AM"/>
        </w:rPr>
        <w:t>կարգով</w:t>
      </w:r>
      <w:r w:rsidR="00305F6D" w:rsidRPr="00CB0C48">
        <w:rPr>
          <w:rFonts w:ascii="GHEA Grapalat" w:hAnsi="GHEA Grapalat" w:cs="Arial"/>
          <w:sz w:val="20"/>
          <w:lang w:val="hy-AM"/>
        </w:rPr>
        <w:t>`</w:t>
      </w:r>
    </w:p>
    <w:p w:rsidR="00305F6D" w:rsidRPr="00CB0C48" w:rsidRDefault="00B8636F" w:rsidP="00037DDE">
      <w:pPr>
        <w:pStyle w:val="norm"/>
        <w:spacing w:line="240" w:lineRule="auto"/>
        <w:rPr>
          <w:rFonts w:ascii="GHEA Grapalat" w:hAnsi="GHEA Grapalat" w:cs="Sylfaen"/>
          <w:sz w:val="20"/>
          <w:szCs w:val="24"/>
          <w:lang w:val="hy-AM" w:eastAsia="en-US"/>
        </w:rPr>
      </w:pPr>
      <w:r w:rsidRPr="00CB0C48">
        <w:rPr>
          <w:rFonts w:ascii="GHEA Grapalat" w:hAnsi="GHEA Grapalat" w:cs="Arial"/>
          <w:sz w:val="20"/>
          <w:lang w:val="hy-AM"/>
        </w:rPr>
        <w:t>ա.</w:t>
      </w:r>
      <w:r w:rsidR="00305F6D" w:rsidRPr="00CB0C48">
        <w:rPr>
          <w:rFonts w:ascii="GHEA Grapalat" w:hAnsi="GHEA Grapalat" w:cs="Sylfaen"/>
          <w:sz w:val="20"/>
          <w:szCs w:val="24"/>
          <w:lang w:val="hy-AM" w:eastAsia="en-US"/>
        </w:rPr>
        <w:t xml:space="preserve"> Հայաստանի Հանրապետության </w:t>
      </w:r>
      <w:r w:rsidR="009354D8" w:rsidRPr="00CB0C48">
        <w:rPr>
          <w:rFonts w:ascii="GHEA Grapalat" w:hAnsi="GHEA Grapalat" w:cs="Sylfaen"/>
          <w:sz w:val="20"/>
          <w:szCs w:val="24"/>
          <w:lang w:val="hy-AM" w:eastAsia="en-US"/>
        </w:rPr>
        <w:t xml:space="preserve">ռեզիդենտ հանդիսացող </w:t>
      </w:r>
      <w:r w:rsidR="00147F14" w:rsidRPr="00CB0C48">
        <w:rPr>
          <w:rFonts w:ascii="GHEA Grapalat" w:hAnsi="GHEA Grapalat" w:cs="Sylfaen"/>
          <w:sz w:val="20"/>
          <w:lang w:val="hy-AM" w:eastAsia="en-US"/>
        </w:rPr>
        <w:t>մ</w:t>
      </w:r>
      <w:r w:rsidR="00147F14" w:rsidRPr="00CB0C48">
        <w:rPr>
          <w:rFonts w:ascii="GHEA Grapalat" w:hAnsi="GHEA Grapalat" w:cs="Sylfaen"/>
          <w:sz w:val="20"/>
          <w:lang w:val="hy-AM"/>
        </w:rPr>
        <w:t>ասնակց</w:t>
      </w:r>
      <w:r w:rsidR="0086004A" w:rsidRPr="00CB0C48">
        <w:rPr>
          <w:rFonts w:ascii="GHEA Grapalat" w:hAnsi="GHEA Grapalat" w:cs="Sylfaen"/>
          <w:sz w:val="20"/>
          <w:lang w:val="hy-AM"/>
        </w:rPr>
        <w:t>ի</w:t>
      </w:r>
      <w:r w:rsidR="00FB1530" w:rsidRPr="00CB0C48">
        <w:rPr>
          <w:rFonts w:ascii="GHEA Grapalat" w:hAnsi="GHEA Grapalat" w:cs="Sylfaen"/>
          <w:sz w:val="20"/>
          <w:lang w:val="hy-AM"/>
        </w:rPr>
        <w:t>, բացառությամբ անհատ ձեռնարկատեր չհանդիսացող ֆիզիկական անձի</w:t>
      </w:r>
      <w:r w:rsidR="00147F14" w:rsidRPr="00CB0C48">
        <w:rPr>
          <w:rFonts w:ascii="GHEA Grapalat" w:hAnsi="GHEA Grapalat" w:cs="Sylfaen"/>
          <w:sz w:val="20"/>
          <w:lang w:val="hy-AM"/>
        </w:rPr>
        <w:t>, հայտը ներկայացնելուն նախորդող</w:t>
      </w:r>
      <w:r w:rsidR="002A32C1" w:rsidRPr="002865DC">
        <w:rPr>
          <w:rFonts w:ascii="GHEA Grapalat" w:hAnsi="GHEA Grapalat" w:cs="Sylfaen"/>
          <w:sz w:val="20"/>
          <w:lang w:val="hy-AM"/>
        </w:rPr>
        <w:t xml:space="preserve"> </w:t>
      </w:r>
      <w:r w:rsidR="00305F6D" w:rsidRPr="00CB0C48">
        <w:rPr>
          <w:rFonts w:ascii="GHEA Grapalat" w:hAnsi="GHEA Grapalat" w:cs="Sylfaen"/>
          <w:sz w:val="20"/>
          <w:szCs w:val="24"/>
          <w:lang w:val="hy-AM" w:eastAsia="en-US"/>
        </w:rPr>
        <w:t xml:space="preserve">երեք հաշվետու տարիների համախառն եկամտի հանրագումարը </w:t>
      </w:r>
      <w:r w:rsidR="0086004A" w:rsidRPr="00CB0C48">
        <w:rPr>
          <w:rFonts w:ascii="GHEA Grapalat" w:hAnsi="GHEA Grapalat" w:cs="Sylfaen"/>
          <w:sz w:val="20"/>
          <w:szCs w:val="24"/>
          <w:lang w:val="hy-AM" w:eastAsia="en-US"/>
        </w:rPr>
        <w:t xml:space="preserve">չպետք է </w:t>
      </w:r>
      <w:r w:rsidR="00305F6D" w:rsidRPr="00CB0C48">
        <w:rPr>
          <w:rFonts w:ascii="GHEA Grapalat" w:hAnsi="GHEA Grapalat" w:cs="Sylfaen"/>
          <w:sz w:val="20"/>
          <w:szCs w:val="24"/>
          <w:lang w:val="hy-AM" w:eastAsia="en-US"/>
        </w:rPr>
        <w:t xml:space="preserve">պակաս </w:t>
      </w:r>
      <w:r w:rsidR="0086004A" w:rsidRPr="00CB0C48">
        <w:rPr>
          <w:rFonts w:ascii="GHEA Grapalat" w:hAnsi="GHEA Grapalat" w:cs="Sylfaen"/>
          <w:sz w:val="20"/>
          <w:szCs w:val="24"/>
          <w:lang w:val="hy-AM" w:eastAsia="en-US"/>
        </w:rPr>
        <w:t xml:space="preserve">լինի սույն ընթացակարգի շրջանակում մասնակցի </w:t>
      </w:r>
      <w:r w:rsidR="00305F6D" w:rsidRPr="00CB0C48">
        <w:rPr>
          <w:rFonts w:ascii="GHEA Grapalat" w:hAnsi="GHEA Grapalat" w:cs="Sylfaen"/>
          <w:sz w:val="20"/>
          <w:szCs w:val="24"/>
          <w:lang w:val="hy-AM" w:eastAsia="en-US"/>
        </w:rPr>
        <w:t>ներկայա</w:t>
      </w:r>
      <w:r w:rsidR="0086004A" w:rsidRPr="00CB0C48">
        <w:rPr>
          <w:rFonts w:ascii="GHEA Grapalat" w:hAnsi="GHEA Grapalat" w:cs="Sylfaen"/>
          <w:sz w:val="20"/>
          <w:szCs w:val="24"/>
          <w:lang w:val="hy-AM" w:eastAsia="en-US"/>
        </w:rPr>
        <w:t xml:space="preserve">ցրած </w:t>
      </w:r>
      <w:r w:rsidR="00305F6D" w:rsidRPr="00CB0C48">
        <w:rPr>
          <w:rFonts w:ascii="GHEA Grapalat" w:hAnsi="GHEA Grapalat" w:cs="Sylfaen"/>
          <w:sz w:val="20"/>
          <w:szCs w:val="24"/>
          <w:lang w:val="hy-AM" w:eastAsia="en-US"/>
        </w:rPr>
        <w:t>գնային առաջարկից.</w:t>
      </w:r>
    </w:p>
    <w:p w:rsidR="00A14ED9" w:rsidRPr="00CB0C48" w:rsidRDefault="00B32C46" w:rsidP="006A0D8B">
      <w:pPr>
        <w:pStyle w:val="norm"/>
        <w:spacing w:line="240" w:lineRule="auto"/>
        <w:rPr>
          <w:rFonts w:ascii="GHEA Grapalat" w:hAnsi="GHEA Grapalat" w:cs="Sylfaen"/>
          <w:sz w:val="20"/>
          <w:szCs w:val="24"/>
          <w:lang w:val="hy-AM" w:eastAsia="en-US"/>
        </w:rPr>
      </w:pPr>
      <w:r w:rsidRPr="00CB0C48">
        <w:rPr>
          <w:rFonts w:ascii="GHEA Grapalat" w:hAnsi="GHEA Grapalat" w:cs="Arial"/>
          <w:sz w:val="20"/>
          <w:lang w:val="hy-AM"/>
        </w:rPr>
        <w:t xml:space="preserve">բ. </w:t>
      </w:r>
      <w:r w:rsidR="006A0D8B" w:rsidRPr="00CB0C48">
        <w:rPr>
          <w:rFonts w:ascii="GHEA Grapalat" w:hAnsi="GHEA Grapalat"/>
          <w:sz w:val="20"/>
          <w:lang w:val="hy-AM"/>
        </w:rPr>
        <w:t xml:space="preserve">սույն </w:t>
      </w:r>
      <w:r w:rsidRPr="00CB0C48">
        <w:rPr>
          <w:rFonts w:ascii="GHEA Grapalat" w:hAnsi="GHEA Grapalat"/>
          <w:sz w:val="20"/>
          <w:lang w:val="hy-AM"/>
        </w:rPr>
        <w:t>ենթա</w:t>
      </w:r>
      <w:r w:rsidR="006A0D8B" w:rsidRPr="00CB0C48">
        <w:rPr>
          <w:rFonts w:ascii="GHEA Grapalat" w:hAnsi="GHEA Grapalat"/>
          <w:sz w:val="20"/>
          <w:lang w:val="hy-AM"/>
        </w:rPr>
        <w:t xml:space="preserve">կետի </w:t>
      </w:r>
      <w:r w:rsidRPr="00CB0C48">
        <w:rPr>
          <w:rFonts w:ascii="GHEA Grapalat" w:hAnsi="GHEA Grapalat"/>
          <w:sz w:val="20"/>
          <w:lang w:val="hy-AM"/>
        </w:rPr>
        <w:t xml:space="preserve">ա) պարբերությամբ </w:t>
      </w:r>
      <w:r w:rsidR="006A0D8B" w:rsidRPr="00CB0C48">
        <w:rPr>
          <w:rFonts w:ascii="GHEA Grapalat" w:hAnsi="GHEA Grapalat"/>
          <w:sz w:val="20"/>
          <w:lang w:val="hy-AM"/>
        </w:rPr>
        <w:t>նախատեսված պահանջ</w:t>
      </w:r>
      <w:r w:rsidRPr="00CB0C48">
        <w:rPr>
          <w:rFonts w:ascii="GHEA Grapalat" w:hAnsi="GHEA Grapalat"/>
          <w:sz w:val="20"/>
          <w:lang w:val="hy-AM"/>
        </w:rPr>
        <w:t>ներ</w:t>
      </w:r>
      <w:r w:rsidR="006A0D8B" w:rsidRPr="00CB0C48">
        <w:rPr>
          <w:rFonts w:ascii="GHEA Grapalat" w:hAnsi="GHEA Grapalat"/>
          <w:sz w:val="20"/>
          <w:lang w:val="hy-AM"/>
        </w:rPr>
        <w:t xml:space="preserve">ին </w:t>
      </w:r>
      <w:r w:rsidRPr="00CB0C48">
        <w:rPr>
          <w:rFonts w:ascii="GHEA Grapalat" w:hAnsi="GHEA Grapalat"/>
          <w:sz w:val="20"/>
          <w:lang w:val="hy-AM"/>
        </w:rPr>
        <w:t xml:space="preserve">իր </w:t>
      </w:r>
      <w:r w:rsidR="006A0D8B" w:rsidRPr="00CB0C48">
        <w:rPr>
          <w:rFonts w:ascii="GHEA Grapalat" w:hAnsi="GHEA Grapalat"/>
          <w:sz w:val="20"/>
          <w:lang w:val="hy-AM"/>
        </w:rPr>
        <w:t xml:space="preserve">համապատասխանությունը հիմնավորելու համար </w:t>
      </w:r>
      <w:r w:rsidR="006A0D8B" w:rsidRPr="00CB0C48">
        <w:rPr>
          <w:rFonts w:ascii="GHEA Grapalat" w:hAnsi="GHEA Grapalat" w:cs="Arial Armenian"/>
          <w:sz w:val="20"/>
          <w:lang w:val="hy-AM"/>
        </w:rPr>
        <w:t>մ</w:t>
      </w:r>
      <w:r w:rsidR="006A0D8B" w:rsidRPr="00CB0C48">
        <w:rPr>
          <w:rFonts w:ascii="GHEA Grapalat" w:hAnsi="GHEA Grapalat" w:cs="Sylfaen"/>
          <w:sz w:val="20"/>
          <w:lang w:val="hy-AM"/>
        </w:rPr>
        <w:t>ասնակիցը</w:t>
      </w:r>
      <w:r w:rsidR="006A0D8B" w:rsidRPr="00CB0C48">
        <w:rPr>
          <w:rFonts w:ascii="GHEA Grapalat" w:hAnsi="GHEA Grapalat"/>
          <w:sz w:val="20"/>
          <w:lang w:val="hy-AM"/>
        </w:rPr>
        <w:t xml:space="preserve"> </w:t>
      </w:r>
      <w:r w:rsidR="006A0D8B" w:rsidRPr="00CB0C48">
        <w:rPr>
          <w:rFonts w:ascii="GHEA Grapalat" w:hAnsi="GHEA Grapalat" w:cs="Sylfaen"/>
          <w:sz w:val="20"/>
          <w:lang w:val="hy-AM"/>
        </w:rPr>
        <w:t>հայտով</w:t>
      </w:r>
      <w:r w:rsidR="006A0D8B" w:rsidRPr="00CB0C48">
        <w:rPr>
          <w:rFonts w:ascii="GHEA Grapalat" w:hAnsi="GHEA Grapalat"/>
          <w:sz w:val="20"/>
          <w:lang w:val="hy-AM"/>
        </w:rPr>
        <w:t xml:space="preserve"> </w:t>
      </w:r>
      <w:r w:rsidR="006A0D8B" w:rsidRPr="00CB0C48">
        <w:rPr>
          <w:rFonts w:ascii="GHEA Grapalat" w:hAnsi="GHEA Grapalat" w:cs="Sylfaen"/>
          <w:sz w:val="20"/>
          <w:lang w:val="hy-AM"/>
        </w:rPr>
        <w:t>ներկայացնում</w:t>
      </w:r>
      <w:r w:rsidR="006A0D8B" w:rsidRPr="00CB0C48">
        <w:rPr>
          <w:rFonts w:ascii="GHEA Grapalat" w:hAnsi="GHEA Grapalat"/>
          <w:sz w:val="20"/>
          <w:lang w:val="hy-AM"/>
        </w:rPr>
        <w:t xml:space="preserve"> </w:t>
      </w:r>
      <w:r w:rsidR="006A0D8B" w:rsidRPr="00CB0C48">
        <w:rPr>
          <w:rFonts w:ascii="GHEA Grapalat" w:hAnsi="GHEA Grapalat" w:cs="Sylfaen"/>
          <w:sz w:val="20"/>
          <w:lang w:val="hy-AM"/>
        </w:rPr>
        <w:t>է</w:t>
      </w:r>
      <w:r w:rsidR="006A0D8B" w:rsidRPr="00CB0C48">
        <w:rPr>
          <w:rFonts w:ascii="GHEA Grapalat" w:hAnsi="GHEA Grapalat"/>
          <w:sz w:val="20"/>
          <w:lang w:val="hy-AM"/>
        </w:rPr>
        <w:t xml:space="preserve"> իր կողմից հաստատված </w:t>
      </w:r>
      <w:r w:rsidR="006A0D8B" w:rsidRPr="00CB0C48">
        <w:rPr>
          <w:rFonts w:ascii="GHEA Grapalat" w:hAnsi="GHEA Grapalat" w:cs="Sylfaen"/>
          <w:sz w:val="20"/>
          <w:lang w:val="hy-AM"/>
        </w:rPr>
        <w:t>հայտարարություն, որի իսկությունը հանձնաժողովը գնահատում է սույն հրավերով սահմանված պայմաններով</w:t>
      </w:r>
      <w:r w:rsidR="00EB705C" w:rsidRPr="00CB0C48">
        <w:rPr>
          <w:rFonts w:ascii="GHEA Grapalat" w:hAnsi="GHEA Grapalat" w:cs="Sylfaen"/>
          <w:sz w:val="20"/>
          <w:lang w:val="hy-AM"/>
        </w:rPr>
        <w:t>.</w:t>
      </w:r>
      <w:r w:rsidR="006A0D8B" w:rsidRPr="00CB0C48">
        <w:rPr>
          <w:rFonts w:ascii="GHEA Grapalat" w:hAnsi="GHEA Grapalat" w:cs="Sylfaen"/>
          <w:sz w:val="20"/>
          <w:lang w:val="hy-AM"/>
        </w:rPr>
        <w:t xml:space="preserve"> </w:t>
      </w:r>
    </w:p>
    <w:p w:rsidR="00EB705C" w:rsidRPr="00CB0C48" w:rsidRDefault="007968A3" w:rsidP="00033B20">
      <w:pPr>
        <w:pStyle w:val="norm"/>
        <w:spacing w:line="240" w:lineRule="auto"/>
        <w:rPr>
          <w:rFonts w:ascii="GHEA Grapalat" w:hAnsi="GHEA Grapalat" w:cs="Sylfaen"/>
          <w:sz w:val="20"/>
          <w:szCs w:val="24"/>
          <w:lang w:val="hy-AM" w:eastAsia="en-US"/>
        </w:rPr>
      </w:pPr>
      <w:r w:rsidRPr="00CB0C48">
        <w:rPr>
          <w:rFonts w:ascii="GHEA Grapalat" w:hAnsi="GHEA Grapalat" w:cs="Sylfaen"/>
          <w:sz w:val="20"/>
          <w:szCs w:val="24"/>
          <w:lang w:val="hy-AM" w:eastAsia="en-US"/>
        </w:rPr>
        <w:t xml:space="preserve">գ. </w:t>
      </w:r>
      <w:r w:rsidR="00EB705C" w:rsidRPr="00CB0C48">
        <w:rPr>
          <w:rFonts w:ascii="GHEA Grapalat" w:hAnsi="GHEA Grapalat" w:cs="Sylfaen"/>
          <w:sz w:val="20"/>
          <w:szCs w:val="24"/>
          <w:lang w:val="hy-AM" w:eastAsia="en-US"/>
        </w:rPr>
        <w:t>ե</w:t>
      </w:r>
      <w:r w:rsidR="006A0D8B" w:rsidRPr="00CB0C48">
        <w:rPr>
          <w:rFonts w:ascii="GHEA Grapalat" w:hAnsi="GHEA Grapalat" w:cs="Sylfaen"/>
          <w:sz w:val="20"/>
          <w:szCs w:val="24"/>
          <w:lang w:val="hy-AM" w:eastAsia="en-US"/>
        </w:rPr>
        <w:t xml:space="preserve">թե </w:t>
      </w:r>
      <w:r w:rsidR="009A73D5" w:rsidRPr="00CB0C48">
        <w:rPr>
          <w:rFonts w:ascii="GHEA Grapalat" w:hAnsi="GHEA Grapalat" w:cs="Sylfaen"/>
          <w:sz w:val="20"/>
          <w:szCs w:val="24"/>
          <w:lang w:val="hy-AM" w:eastAsia="en-US"/>
        </w:rPr>
        <w:t>մ</w:t>
      </w:r>
      <w:r w:rsidR="00305F6D" w:rsidRPr="00CB0C48">
        <w:rPr>
          <w:rFonts w:ascii="GHEA Grapalat" w:hAnsi="GHEA Grapalat" w:cs="Sylfaen"/>
          <w:sz w:val="20"/>
          <w:szCs w:val="24"/>
          <w:lang w:val="hy-AM" w:eastAsia="en-US"/>
        </w:rPr>
        <w:t>ասնակիցը չի հանդիսանում Հայաստա</w:t>
      </w:r>
      <w:r w:rsidR="00EB602D" w:rsidRPr="00CB0C48">
        <w:rPr>
          <w:rFonts w:ascii="GHEA Grapalat" w:hAnsi="GHEA Grapalat" w:cs="Sylfaen"/>
          <w:sz w:val="20"/>
          <w:szCs w:val="24"/>
          <w:lang w:val="hy-AM" w:eastAsia="en-US"/>
        </w:rPr>
        <w:t xml:space="preserve">նի Հանրապետության ռեզիդենտ կամ </w:t>
      </w:r>
      <w:r w:rsidR="00A14ED9" w:rsidRPr="00CB0C48">
        <w:rPr>
          <w:rFonts w:ascii="GHEA Grapalat" w:hAnsi="GHEA Grapalat" w:cs="Sylfaen"/>
          <w:sz w:val="20"/>
          <w:szCs w:val="24"/>
          <w:lang w:val="hy-AM" w:eastAsia="en-US"/>
        </w:rPr>
        <w:t xml:space="preserve">մասնակիցը </w:t>
      </w:r>
      <w:r w:rsidR="00FB1530" w:rsidRPr="00CB0C48">
        <w:rPr>
          <w:rFonts w:ascii="GHEA Grapalat" w:hAnsi="GHEA Grapalat" w:cs="Sylfaen"/>
          <w:sz w:val="20"/>
          <w:lang w:val="hy-AM"/>
        </w:rPr>
        <w:t>անհատ ձեռնարկատեր չհանդիսացող</w:t>
      </w:r>
      <w:r w:rsidR="00FB1530" w:rsidRPr="00CB0C48">
        <w:rPr>
          <w:rFonts w:ascii="GHEA Grapalat" w:hAnsi="GHEA Grapalat" w:cs="Sylfaen"/>
          <w:sz w:val="20"/>
          <w:szCs w:val="24"/>
          <w:lang w:val="hy-AM" w:eastAsia="en-US"/>
        </w:rPr>
        <w:t xml:space="preserve"> </w:t>
      </w:r>
      <w:r w:rsidR="00EB602D" w:rsidRPr="00CB0C48">
        <w:rPr>
          <w:rFonts w:ascii="GHEA Grapalat" w:hAnsi="GHEA Grapalat" w:cs="Sylfaen"/>
          <w:sz w:val="20"/>
          <w:szCs w:val="24"/>
          <w:lang w:val="hy-AM" w:eastAsia="en-US"/>
        </w:rPr>
        <w:t xml:space="preserve">ֆիզիկական անձ է, ապա </w:t>
      </w:r>
      <w:r w:rsidR="006A0D8B" w:rsidRPr="00CB0C48">
        <w:rPr>
          <w:rFonts w:ascii="GHEA Grapalat" w:hAnsi="GHEA Grapalat" w:cs="Sylfaen"/>
          <w:sz w:val="20"/>
          <w:szCs w:val="24"/>
          <w:lang w:val="hy-AM" w:eastAsia="en-US"/>
        </w:rPr>
        <w:t xml:space="preserve">սույն </w:t>
      </w:r>
      <w:r w:rsidRPr="00CB0C48">
        <w:rPr>
          <w:rFonts w:ascii="GHEA Grapalat" w:hAnsi="GHEA Grapalat" w:cs="Sylfaen"/>
          <w:sz w:val="20"/>
          <w:szCs w:val="24"/>
          <w:lang w:val="hy-AM" w:eastAsia="en-US"/>
        </w:rPr>
        <w:t>ենթա</w:t>
      </w:r>
      <w:r w:rsidR="006A0D8B" w:rsidRPr="00CB0C48">
        <w:rPr>
          <w:rFonts w:ascii="GHEA Grapalat" w:hAnsi="GHEA Grapalat" w:cs="Sylfaen"/>
          <w:sz w:val="20"/>
          <w:szCs w:val="24"/>
          <w:lang w:val="hy-AM" w:eastAsia="en-US"/>
        </w:rPr>
        <w:t xml:space="preserve">կետի </w:t>
      </w:r>
      <w:r w:rsidRPr="00CB0C48">
        <w:rPr>
          <w:rFonts w:ascii="GHEA Grapalat" w:hAnsi="GHEA Grapalat" w:cs="Sylfaen"/>
          <w:sz w:val="20"/>
          <w:szCs w:val="24"/>
          <w:lang w:val="hy-AM" w:eastAsia="en-US"/>
        </w:rPr>
        <w:t>ա</w:t>
      </w:r>
      <w:r w:rsidR="002137E6" w:rsidRPr="00CB0C48">
        <w:rPr>
          <w:rFonts w:ascii="GHEA Grapalat" w:hAnsi="GHEA Grapalat" w:cs="Sylfaen"/>
          <w:sz w:val="20"/>
          <w:szCs w:val="24"/>
          <w:lang w:val="hy-AM" w:eastAsia="en-US"/>
        </w:rPr>
        <w:t>)</w:t>
      </w:r>
      <w:r w:rsidRPr="00CB0C48">
        <w:rPr>
          <w:rFonts w:ascii="GHEA Grapalat" w:hAnsi="GHEA Grapalat" w:cs="Sylfaen"/>
          <w:sz w:val="20"/>
          <w:szCs w:val="24"/>
          <w:lang w:val="hy-AM" w:eastAsia="en-US"/>
        </w:rPr>
        <w:t xml:space="preserve"> պարբերությամբ </w:t>
      </w:r>
      <w:r w:rsidR="00077BB9" w:rsidRPr="00CB0C48">
        <w:rPr>
          <w:rFonts w:ascii="GHEA Grapalat" w:hAnsi="GHEA Grapalat" w:cs="Sylfaen"/>
          <w:sz w:val="20"/>
          <w:szCs w:val="24"/>
          <w:lang w:val="hy-AM" w:eastAsia="en-US"/>
        </w:rPr>
        <w:t>նախատեսված</w:t>
      </w:r>
      <w:r w:rsidR="006A0D8B" w:rsidRPr="00CB0C48">
        <w:rPr>
          <w:rFonts w:ascii="GHEA Grapalat" w:hAnsi="GHEA Grapalat" w:cs="Sylfaen"/>
          <w:sz w:val="20"/>
          <w:szCs w:val="24"/>
          <w:lang w:val="hy-AM" w:eastAsia="en-US"/>
        </w:rPr>
        <w:t xml:space="preserve"> պայմանը չի գործում և տվյալ մասնակիցը </w:t>
      </w:r>
      <w:r w:rsidR="00305F6D" w:rsidRPr="00CB0C48">
        <w:rPr>
          <w:rFonts w:ascii="GHEA Grapalat" w:hAnsi="GHEA Grapalat" w:cs="Sylfaen"/>
          <w:sz w:val="20"/>
          <w:szCs w:val="24"/>
          <w:lang w:val="hy-AM" w:eastAsia="en-US"/>
        </w:rPr>
        <w:t xml:space="preserve">հայտով ներկայացնում է </w:t>
      </w:r>
      <w:r w:rsidR="006A0D8B" w:rsidRPr="00CB0C48">
        <w:rPr>
          <w:rFonts w:ascii="GHEA Grapalat" w:hAnsi="GHEA Grapalat" w:cs="Sylfaen"/>
          <w:sz w:val="20"/>
          <w:szCs w:val="24"/>
          <w:lang w:val="hy-AM" w:eastAsia="en-US"/>
        </w:rPr>
        <w:t xml:space="preserve">միայն </w:t>
      </w:r>
      <w:r w:rsidR="00305F6D" w:rsidRPr="00CB0C48">
        <w:rPr>
          <w:rFonts w:ascii="GHEA Grapalat" w:hAnsi="GHEA Grapalat" w:cs="Sylfaen"/>
          <w:sz w:val="20"/>
          <w:szCs w:val="24"/>
          <w:lang w:val="hy-AM" w:eastAsia="en-US"/>
        </w:rPr>
        <w:t>հայտարարություն</w:t>
      </w:r>
      <w:r w:rsidR="00EB705C" w:rsidRPr="00CB0C48">
        <w:rPr>
          <w:rFonts w:ascii="GHEA Grapalat" w:hAnsi="GHEA Grapalat" w:cs="Sylfaen"/>
          <w:sz w:val="20"/>
          <w:szCs w:val="24"/>
          <w:lang w:val="hy-AM" w:eastAsia="en-US"/>
        </w:rPr>
        <w:t>.</w:t>
      </w:r>
    </w:p>
    <w:p w:rsidR="00033B20" w:rsidRPr="00CB0C48" w:rsidDel="006A0D8B" w:rsidRDefault="00033B20" w:rsidP="00033B20">
      <w:pPr>
        <w:pStyle w:val="norm"/>
        <w:spacing w:line="240" w:lineRule="auto"/>
        <w:rPr>
          <w:rFonts w:ascii="GHEA Grapalat" w:hAnsi="GHEA Grapalat" w:cs="Sylfaen"/>
          <w:sz w:val="20"/>
          <w:szCs w:val="24"/>
          <w:lang w:val="pt-BR" w:eastAsia="en-US"/>
        </w:rPr>
      </w:pPr>
      <w:r w:rsidRPr="00CB0C48">
        <w:rPr>
          <w:rFonts w:ascii="GHEA Grapalat" w:hAnsi="GHEA Grapalat" w:cs="Arial Armenian"/>
          <w:sz w:val="20"/>
          <w:lang w:val="hy-AM"/>
        </w:rPr>
        <w:t xml:space="preserve">դ. մասնակցի որակավորումը այս չափանիշի գծով գնահատվում է բավարար, եթե վերջինս </w:t>
      </w:r>
      <w:r w:rsidRPr="00CB0C48">
        <w:rPr>
          <w:rFonts w:ascii="GHEA Grapalat" w:hAnsi="GHEA Grapalat" w:cs="Sylfaen"/>
          <w:sz w:val="20"/>
          <w:lang w:val="hy-AM"/>
        </w:rPr>
        <w:t>ապահովում</w:t>
      </w:r>
      <w:r w:rsidRPr="00CB0C48">
        <w:rPr>
          <w:rFonts w:ascii="GHEA Grapalat" w:hAnsi="GHEA Grapalat" w:cs="Arial Armenian"/>
          <w:sz w:val="20"/>
          <w:lang w:val="hy-AM"/>
        </w:rPr>
        <w:t xml:space="preserve"> </w:t>
      </w:r>
      <w:r w:rsidRPr="00CB0C48">
        <w:rPr>
          <w:rFonts w:ascii="GHEA Grapalat" w:hAnsi="GHEA Grapalat" w:cs="Sylfaen"/>
          <w:sz w:val="20"/>
          <w:lang w:val="hy-AM"/>
        </w:rPr>
        <w:t>է</w:t>
      </w:r>
      <w:r w:rsidRPr="00CB0C48">
        <w:rPr>
          <w:rFonts w:ascii="GHEA Grapalat" w:hAnsi="GHEA Grapalat" w:cs="Arial Armenian"/>
          <w:sz w:val="20"/>
          <w:lang w:val="hy-AM"/>
        </w:rPr>
        <w:t xml:space="preserve"> </w:t>
      </w:r>
      <w:r w:rsidRPr="00CB0C48">
        <w:rPr>
          <w:rFonts w:ascii="GHEA Grapalat" w:hAnsi="GHEA Grapalat" w:cs="Sylfaen"/>
          <w:sz w:val="20"/>
          <w:lang w:val="hy-AM"/>
        </w:rPr>
        <w:t>սույն</w:t>
      </w:r>
      <w:r w:rsidRPr="00CB0C48">
        <w:rPr>
          <w:rFonts w:ascii="GHEA Grapalat" w:hAnsi="GHEA Grapalat" w:cs="Arial Armenian"/>
          <w:sz w:val="20"/>
          <w:lang w:val="hy-AM"/>
        </w:rPr>
        <w:t xml:space="preserve"> ենթակետով </w:t>
      </w:r>
      <w:r w:rsidRPr="00CB0C48">
        <w:rPr>
          <w:rFonts w:ascii="GHEA Grapalat" w:hAnsi="GHEA Grapalat" w:cs="Sylfaen"/>
          <w:sz w:val="20"/>
          <w:lang w:val="hy-AM"/>
        </w:rPr>
        <w:t>նախատեսված</w:t>
      </w:r>
      <w:r w:rsidRPr="00CB0C48">
        <w:rPr>
          <w:rFonts w:ascii="GHEA Grapalat" w:hAnsi="GHEA Grapalat" w:cs="Arial Armenian"/>
          <w:sz w:val="20"/>
          <w:lang w:val="hy-AM"/>
        </w:rPr>
        <w:t xml:space="preserve"> պայմաններն ու պահանջները</w:t>
      </w:r>
      <w:r w:rsidR="007968A3" w:rsidRPr="00CB0C48">
        <w:rPr>
          <w:rFonts w:ascii="GHEA Grapalat" w:hAnsi="GHEA Grapalat" w:cs="Arial Armenian"/>
          <w:sz w:val="20"/>
          <w:lang w:val="hy-AM"/>
        </w:rPr>
        <w:t>.</w:t>
      </w:r>
      <w:r w:rsidRPr="00CB0C48" w:rsidDel="006A0D8B">
        <w:rPr>
          <w:rFonts w:ascii="GHEA Grapalat" w:hAnsi="GHEA Grapalat" w:cs="Sylfaen"/>
          <w:sz w:val="20"/>
          <w:szCs w:val="24"/>
          <w:lang w:val="pt-BR" w:eastAsia="en-US"/>
        </w:rPr>
        <w:t xml:space="preserve"> </w:t>
      </w:r>
    </w:p>
    <w:p w:rsidR="00305F6D" w:rsidRPr="00CB0C48" w:rsidRDefault="002C6CF7" w:rsidP="00037DDE">
      <w:pPr>
        <w:ind w:firstLine="567"/>
        <w:jc w:val="both"/>
        <w:rPr>
          <w:rFonts w:ascii="GHEA Grapalat" w:hAnsi="GHEA Grapalat" w:cs="Arial"/>
          <w:sz w:val="20"/>
          <w:lang w:val="hy-AM"/>
        </w:rPr>
      </w:pPr>
      <w:r w:rsidRPr="00CB0C48">
        <w:rPr>
          <w:rFonts w:ascii="GHEA Grapalat" w:hAnsi="GHEA Grapalat" w:cs="Arial Armenian"/>
          <w:sz w:val="20"/>
          <w:lang w:val="pt-BR"/>
        </w:rPr>
        <w:t>4</w:t>
      </w:r>
      <w:r w:rsidR="00B8636F" w:rsidRPr="00CB0C48">
        <w:rPr>
          <w:rFonts w:ascii="GHEA Grapalat" w:hAnsi="GHEA Grapalat" w:cs="Arial Armenian"/>
          <w:sz w:val="20"/>
          <w:lang w:val="pt-BR"/>
        </w:rPr>
        <w:t xml:space="preserve">) </w:t>
      </w:r>
      <w:r w:rsidR="00305F6D" w:rsidRPr="00CB0C48">
        <w:rPr>
          <w:rFonts w:ascii="GHEA Grapalat" w:hAnsi="GHEA Grapalat" w:cs="Arial Armenian"/>
          <w:sz w:val="14"/>
          <w:lang w:val="hy-AM"/>
        </w:rPr>
        <w:t>&lt;&lt;</w:t>
      </w:r>
      <w:r w:rsidR="00305F6D" w:rsidRPr="00CB0C48">
        <w:rPr>
          <w:rFonts w:ascii="GHEA Grapalat" w:hAnsi="GHEA Grapalat" w:cs="Sylfaen"/>
          <w:sz w:val="20"/>
          <w:lang w:val="hy-AM"/>
        </w:rPr>
        <w:t>Աշխատանքային</w:t>
      </w:r>
      <w:r w:rsidR="00305F6D" w:rsidRPr="00CB0C48">
        <w:rPr>
          <w:rFonts w:ascii="GHEA Grapalat" w:hAnsi="GHEA Grapalat" w:cs="Arial"/>
          <w:sz w:val="20"/>
          <w:lang w:val="hy-AM"/>
        </w:rPr>
        <w:t xml:space="preserve"> </w:t>
      </w:r>
      <w:r w:rsidR="00305F6D" w:rsidRPr="00CB0C48">
        <w:rPr>
          <w:rFonts w:ascii="GHEA Grapalat" w:hAnsi="GHEA Grapalat" w:cs="Sylfaen"/>
          <w:sz w:val="20"/>
          <w:lang w:val="hy-AM"/>
        </w:rPr>
        <w:t>ռեսուրսներ</w:t>
      </w:r>
      <w:r w:rsidR="00305F6D" w:rsidRPr="00CB0C48">
        <w:rPr>
          <w:rFonts w:ascii="GHEA Grapalat" w:hAnsi="GHEA Grapalat" w:cs="Sylfaen"/>
          <w:sz w:val="14"/>
          <w:lang w:val="hy-AM"/>
        </w:rPr>
        <w:t>&gt;&gt;</w:t>
      </w:r>
      <w:r w:rsidR="00305F6D" w:rsidRPr="00CB0C48">
        <w:rPr>
          <w:rFonts w:ascii="GHEA Grapalat" w:hAnsi="GHEA Grapalat" w:cs="Arial Armenian"/>
          <w:sz w:val="20"/>
          <w:lang w:val="hy-AM"/>
        </w:rPr>
        <w:t xml:space="preserve"> </w:t>
      </w:r>
      <w:r w:rsidR="00814DBD" w:rsidRPr="00CB0C48">
        <w:rPr>
          <w:rFonts w:ascii="GHEA Grapalat" w:hAnsi="GHEA Grapalat" w:cs="Arial Armenian"/>
          <w:sz w:val="20"/>
        </w:rPr>
        <w:t>որակավորման</w:t>
      </w:r>
      <w:r w:rsidR="00814DBD" w:rsidRPr="00CB0C48">
        <w:rPr>
          <w:rFonts w:ascii="GHEA Grapalat" w:hAnsi="GHEA Grapalat" w:cs="Arial Armenian"/>
          <w:sz w:val="20"/>
          <w:lang w:val="pt-BR"/>
        </w:rPr>
        <w:t xml:space="preserve"> </w:t>
      </w:r>
      <w:r w:rsidR="008105B4" w:rsidRPr="00CB0C48">
        <w:rPr>
          <w:rFonts w:ascii="GHEA Grapalat" w:hAnsi="GHEA Grapalat" w:cs="Arial Armenian"/>
          <w:sz w:val="20"/>
        </w:rPr>
        <w:t>չափանիշը</w:t>
      </w:r>
      <w:r w:rsidR="008105B4" w:rsidRPr="00CB0C48">
        <w:rPr>
          <w:rFonts w:ascii="GHEA Grapalat" w:hAnsi="GHEA Grapalat" w:cs="Arial Armenian"/>
          <w:sz w:val="20"/>
          <w:lang w:val="pt-BR"/>
        </w:rPr>
        <w:t xml:space="preserve"> </w:t>
      </w:r>
      <w:r w:rsidR="00033B20" w:rsidRPr="00CB0C48">
        <w:rPr>
          <w:rFonts w:ascii="GHEA Grapalat" w:hAnsi="GHEA Grapalat" w:cs="Arial Armenian"/>
          <w:sz w:val="20"/>
        </w:rPr>
        <w:t>սահմանվում</w:t>
      </w:r>
      <w:r w:rsidR="00033B20" w:rsidRPr="00CB0C48">
        <w:rPr>
          <w:rFonts w:ascii="GHEA Grapalat" w:hAnsi="GHEA Grapalat" w:cs="Arial Armenian"/>
          <w:sz w:val="20"/>
          <w:lang w:val="pt-BR"/>
        </w:rPr>
        <w:t xml:space="preserve"> </w:t>
      </w:r>
      <w:r w:rsidR="00033B20" w:rsidRPr="00CB0C48">
        <w:rPr>
          <w:rFonts w:ascii="GHEA Grapalat" w:hAnsi="GHEA Grapalat" w:cs="Arial Armenian"/>
          <w:sz w:val="20"/>
        </w:rPr>
        <w:t>և</w:t>
      </w:r>
      <w:r w:rsidR="00EE7019" w:rsidRPr="00CB0C48">
        <w:rPr>
          <w:rFonts w:ascii="GHEA Grapalat" w:hAnsi="GHEA Grapalat" w:cs="Arial Armenian"/>
          <w:sz w:val="20"/>
          <w:lang w:val="pt-BR"/>
        </w:rPr>
        <w:t xml:space="preserve"> </w:t>
      </w:r>
      <w:r w:rsidR="00305F6D" w:rsidRPr="00CB0C48">
        <w:rPr>
          <w:rFonts w:ascii="GHEA Grapalat" w:hAnsi="GHEA Grapalat" w:cs="Sylfaen"/>
          <w:sz w:val="20"/>
          <w:lang w:val="hy-AM"/>
        </w:rPr>
        <w:t>գնահատվում</w:t>
      </w:r>
      <w:r w:rsidR="00305F6D" w:rsidRPr="00CB0C48">
        <w:rPr>
          <w:rFonts w:ascii="GHEA Grapalat" w:hAnsi="GHEA Grapalat" w:cs="Arial"/>
          <w:sz w:val="20"/>
          <w:lang w:val="hy-AM"/>
        </w:rPr>
        <w:t xml:space="preserve"> </w:t>
      </w:r>
      <w:r w:rsidR="00305F6D" w:rsidRPr="00CB0C48">
        <w:rPr>
          <w:rFonts w:ascii="GHEA Grapalat" w:hAnsi="GHEA Grapalat" w:cs="Sylfaen"/>
          <w:sz w:val="20"/>
          <w:lang w:val="hy-AM"/>
        </w:rPr>
        <w:t>է</w:t>
      </w:r>
      <w:r w:rsidR="00305F6D" w:rsidRPr="00CB0C48">
        <w:rPr>
          <w:rFonts w:ascii="GHEA Grapalat" w:hAnsi="GHEA Grapalat" w:cs="Arial"/>
          <w:sz w:val="20"/>
          <w:lang w:val="hy-AM"/>
        </w:rPr>
        <w:t xml:space="preserve"> </w:t>
      </w:r>
      <w:r w:rsidR="00305F6D" w:rsidRPr="00CB0C48">
        <w:rPr>
          <w:rFonts w:ascii="GHEA Grapalat" w:hAnsi="GHEA Grapalat" w:cs="Sylfaen"/>
          <w:sz w:val="20"/>
          <w:lang w:val="hy-AM"/>
        </w:rPr>
        <w:t>հետևյալ</w:t>
      </w:r>
      <w:r w:rsidR="00305F6D" w:rsidRPr="00CB0C48">
        <w:rPr>
          <w:rFonts w:ascii="GHEA Grapalat" w:hAnsi="GHEA Grapalat" w:cs="Arial"/>
          <w:sz w:val="20"/>
          <w:lang w:val="hy-AM"/>
        </w:rPr>
        <w:t xml:space="preserve"> </w:t>
      </w:r>
      <w:r w:rsidR="00305F6D" w:rsidRPr="00CB0C48">
        <w:rPr>
          <w:rFonts w:ascii="GHEA Grapalat" w:hAnsi="GHEA Grapalat" w:cs="Sylfaen"/>
          <w:sz w:val="20"/>
          <w:lang w:val="hy-AM"/>
        </w:rPr>
        <w:t>կարգով</w:t>
      </w:r>
      <w:r w:rsidR="00305F6D" w:rsidRPr="00CB0C48">
        <w:rPr>
          <w:rFonts w:ascii="GHEA Grapalat" w:hAnsi="GHEA Grapalat" w:cs="Arial"/>
          <w:sz w:val="20"/>
          <w:lang w:val="hy-AM"/>
        </w:rPr>
        <w:t>`</w:t>
      </w:r>
    </w:p>
    <w:p w:rsidR="00B8636F" w:rsidRPr="00CB0C48" w:rsidRDefault="009A73D5" w:rsidP="00B8636F">
      <w:pPr>
        <w:ind w:firstLine="567"/>
        <w:jc w:val="both"/>
        <w:rPr>
          <w:rFonts w:ascii="GHEA Grapalat" w:hAnsi="GHEA Grapalat" w:cs="Arial"/>
          <w:sz w:val="20"/>
          <w:lang w:val="hy-AM"/>
        </w:rPr>
      </w:pPr>
      <w:r w:rsidRPr="00CB0C48">
        <w:rPr>
          <w:rFonts w:ascii="GHEA Grapalat" w:hAnsi="GHEA Grapalat" w:cs="Arial Armenian"/>
          <w:sz w:val="20"/>
          <w:lang w:val="hy-AM"/>
        </w:rPr>
        <w:t xml:space="preserve">ա. </w:t>
      </w:r>
      <w:r w:rsidR="00B8636F" w:rsidRPr="00CB0C48">
        <w:rPr>
          <w:rFonts w:ascii="GHEA Grapalat" w:hAnsi="GHEA Grapalat" w:cs="Arial Armenian"/>
          <w:sz w:val="20"/>
          <w:lang w:val="hy-AM"/>
        </w:rPr>
        <w:t>պ</w:t>
      </w:r>
      <w:r w:rsidR="00B8636F" w:rsidRPr="00CB0C48">
        <w:rPr>
          <w:rFonts w:ascii="GHEA Grapalat" w:hAnsi="GHEA Grapalat" w:cs="Sylfaen"/>
          <w:sz w:val="20"/>
          <w:lang w:val="hy-AM"/>
        </w:rPr>
        <w:t>այմանագրի</w:t>
      </w:r>
      <w:r w:rsidR="00B8636F" w:rsidRPr="00CB0C48">
        <w:rPr>
          <w:rFonts w:ascii="GHEA Grapalat" w:hAnsi="GHEA Grapalat" w:cs="Arial"/>
          <w:sz w:val="20"/>
          <w:lang w:val="hy-AM"/>
        </w:rPr>
        <w:t xml:space="preserve"> </w:t>
      </w:r>
      <w:r w:rsidR="00B8636F" w:rsidRPr="00CB0C48">
        <w:rPr>
          <w:rFonts w:ascii="GHEA Grapalat" w:hAnsi="GHEA Grapalat" w:cs="Sylfaen"/>
          <w:sz w:val="20"/>
          <w:lang w:val="hy-AM"/>
        </w:rPr>
        <w:t>կատարման</w:t>
      </w:r>
      <w:r w:rsidR="00B8636F" w:rsidRPr="00CB0C48">
        <w:rPr>
          <w:rFonts w:ascii="GHEA Grapalat" w:hAnsi="GHEA Grapalat" w:cs="Arial"/>
          <w:sz w:val="20"/>
          <w:lang w:val="hy-AM"/>
        </w:rPr>
        <w:t xml:space="preserve"> </w:t>
      </w:r>
      <w:r w:rsidR="00B8636F" w:rsidRPr="00CB0C48">
        <w:rPr>
          <w:rFonts w:ascii="GHEA Grapalat" w:hAnsi="GHEA Grapalat" w:cs="Sylfaen"/>
          <w:sz w:val="20"/>
          <w:lang w:val="hy-AM"/>
        </w:rPr>
        <w:t>համար</w:t>
      </w:r>
      <w:r w:rsidR="00B8636F" w:rsidRPr="00CB0C48">
        <w:rPr>
          <w:rFonts w:ascii="GHEA Grapalat" w:hAnsi="GHEA Grapalat" w:cs="Arial"/>
          <w:sz w:val="20"/>
          <w:lang w:val="hy-AM"/>
        </w:rPr>
        <w:t xml:space="preserve"> </w:t>
      </w:r>
      <w:r w:rsidR="00B8636F" w:rsidRPr="00CB0C48">
        <w:rPr>
          <w:rFonts w:ascii="GHEA Grapalat" w:hAnsi="GHEA Grapalat" w:cs="Sylfaen"/>
          <w:sz w:val="20"/>
          <w:lang w:val="hy-AM"/>
        </w:rPr>
        <w:t xml:space="preserve">պահանջվում են հետևյալ </w:t>
      </w:r>
      <w:r w:rsidR="009E0162" w:rsidRPr="002865DC">
        <w:rPr>
          <w:rFonts w:ascii="GHEA Grapalat" w:hAnsi="GHEA Grapalat" w:cs="Sylfaen"/>
          <w:sz w:val="20"/>
          <w:lang w:val="hy-AM"/>
        </w:rPr>
        <w:t xml:space="preserve">որակավորումն ունեցող </w:t>
      </w:r>
      <w:r w:rsidR="00B8636F" w:rsidRPr="00CB0C48">
        <w:rPr>
          <w:rFonts w:ascii="GHEA Grapalat" w:hAnsi="GHEA Grapalat" w:cs="Sylfaen"/>
          <w:sz w:val="20"/>
          <w:lang w:val="hy-AM"/>
        </w:rPr>
        <w:t>աշխատանքային ռեսո</w:t>
      </w:r>
      <w:r w:rsidR="00633E1E" w:rsidRPr="00CB0C48">
        <w:rPr>
          <w:rFonts w:ascii="GHEA Grapalat" w:hAnsi="GHEA Grapalat" w:cs="Sylfaen"/>
          <w:sz w:val="20"/>
          <w:lang w:val="hy-AM"/>
        </w:rPr>
        <w:t>ւ</w:t>
      </w:r>
      <w:r w:rsidR="00B8636F" w:rsidRPr="00CB0C48">
        <w:rPr>
          <w:rFonts w:ascii="GHEA Grapalat" w:hAnsi="GHEA Grapalat" w:cs="Sylfaen"/>
          <w:sz w:val="20"/>
          <w:lang w:val="hy-AM"/>
        </w:rPr>
        <w:t>րսները</w:t>
      </w:r>
      <w:r w:rsidR="00B8636F" w:rsidRPr="00CB0C48">
        <w:rPr>
          <w:rStyle w:val="af6"/>
          <w:rFonts w:ascii="GHEA Grapalat" w:hAnsi="GHEA Grapalat" w:cs="Sylfaen"/>
          <w:sz w:val="20"/>
          <w:lang w:val="hy-AM"/>
        </w:rPr>
        <w:footnoteReference w:id="3"/>
      </w:r>
      <w:r w:rsidR="00B8636F" w:rsidRPr="00CB0C48">
        <w:rPr>
          <w:rFonts w:ascii="GHEA Grapalat" w:hAnsi="GHEA Grapalat" w:cs="Arial"/>
          <w:sz w:val="20"/>
          <w:lang w:val="hy-AM"/>
        </w:rPr>
        <w:t xml:space="preserve"> </w:t>
      </w:r>
    </w:p>
    <w:tbl>
      <w:tblPr>
        <w:tblW w:w="100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
        <w:gridCol w:w="3085"/>
        <w:gridCol w:w="3402"/>
        <w:gridCol w:w="3527"/>
      </w:tblGrid>
      <w:tr w:rsidR="00B8636F" w:rsidRPr="00CB0C48" w:rsidTr="00C61944">
        <w:tc>
          <w:tcPr>
            <w:tcW w:w="10048" w:type="dxa"/>
            <w:gridSpan w:val="4"/>
            <w:tcBorders>
              <w:top w:val="single" w:sz="4" w:space="0" w:color="auto"/>
              <w:left w:val="single" w:sz="4" w:space="0" w:color="auto"/>
              <w:bottom w:val="single" w:sz="4" w:space="0" w:color="auto"/>
              <w:right w:val="single" w:sz="4" w:space="0" w:color="auto"/>
            </w:tcBorders>
            <w:vAlign w:val="center"/>
          </w:tcPr>
          <w:p w:rsidR="00B8636F" w:rsidRPr="00CB0C48" w:rsidRDefault="00B8636F" w:rsidP="00B8636F">
            <w:pPr>
              <w:jc w:val="center"/>
              <w:rPr>
                <w:rFonts w:ascii="GHEA Grapalat" w:hAnsi="GHEA Grapalat" w:cs="Arial"/>
                <w:sz w:val="20"/>
              </w:rPr>
            </w:pPr>
            <w:r w:rsidRPr="00CB0C48">
              <w:rPr>
                <w:rFonts w:ascii="GHEA Grapalat" w:hAnsi="GHEA Grapalat" w:cs="Arial"/>
                <w:sz w:val="20"/>
              </w:rPr>
              <w:t>Մասնագետների</w:t>
            </w:r>
          </w:p>
        </w:tc>
      </w:tr>
      <w:tr w:rsidR="00CC0A8D" w:rsidRPr="00CB0C48" w:rsidTr="001C2BD5">
        <w:tblPrEx>
          <w:tblLook w:val="01E0" w:firstRow="1" w:lastRow="1" w:firstColumn="1" w:lastColumn="1" w:noHBand="0" w:noVBand="0"/>
        </w:tblPrEx>
        <w:trPr>
          <w:gridBefore w:val="1"/>
          <w:wBefore w:w="34" w:type="dxa"/>
        </w:trPr>
        <w:tc>
          <w:tcPr>
            <w:tcW w:w="3085" w:type="dxa"/>
            <w:vMerge w:val="restart"/>
            <w:vAlign w:val="center"/>
          </w:tcPr>
          <w:p w:rsidR="00CC0A8D" w:rsidRPr="00CB0C48" w:rsidRDefault="00CC0A8D" w:rsidP="003E4184">
            <w:pPr>
              <w:jc w:val="center"/>
              <w:rPr>
                <w:rFonts w:ascii="GHEA Grapalat" w:hAnsi="GHEA Grapalat" w:cs="Arial"/>
                <w:sz w:val="20"/>
              </w:rPr>
            </w:pPr>
            <w:r w:rsidRPr="00CB0C48">
              <w:rPr>
                <w:rFonts w:ascii="GHEA Grapalat" w:hAnsi="GHEA Grapalat" w:cs="Sylfaen"/>
                <w:sz w:val="20"/>
              </w:rPr>
              <w:t>որակավորումը</w:t>
            </w:r>
          </w:p>
        </w:tc>
        <w:tc>
          <w:tcPr>
            <w:tcW w:w="6929" w:type="dxa"/>
            <w:gridSpan w:val="2"/>
          </w:tcPr>
          <w:p w:rsidR="00CC0A8D" w:rsidRPr="00CB0C48" w:rsidRDefault="00CC0A8D" w:rsidP="00C61944">
            <w:pPr>
              <w:ind w:firstLine="567"/>
              <w:jc w:val="center"/>
              <w:rPr>
                <w:rFonts w:ascii="GHEA Grapalat" w:hAnsi="GHEA Grapalat" w:cs="Arial"/>
                <w:sz w:val="20"/>
              </w:rPr>
            </w:pPr>
            <w:r w:rsidRPr="00CB0C48">
              <w:rPr>
                <w:rFonts w:ascii="GHEA Grapalat" w:hAnsi="GHEA Grapalat" w:cs="Sylfaen"/>
                <w:sz w:val="20"/>
              </w:rPr>
              <w:t>աշխատանքային</w:t>
            </w:r>
            <w:r w:rsidRPr="00CB0C48">
              <w:rPr>
                <w:rFonts w:ascii="GHEA Grapalat" w:hAnsi="GHEA Grapalat" w:cs="Arial"/>
                <w:sz w:val="20"/>
              </w:rPr>
              <w:t xml:space="preserve"> </w:t>
            </w:r>
            <w:r w:rsidRPr="00CB0C48">
              <w:rPr>
                <w:rFonts w:ascii="GHEA Grapalat" w:hAnsi="GHEA Grapalat" w:cs="Sylfaen"/>
                <w:sz w:val="20"/>
              </w:rPr>
              <w:t>փորձը</w:t>
            </w:r>
          </w:p>
        </w:tc>
      </w:tr>
      <w:tr w:rsidR="00CC0A8D" w:rsidRPr="00CB0C48" w:rsidTr="001C2BD5">
        <w:tblPrEx>
          <w:tblLook w:val="01E0" w:firstRow="1" w:lastRow="1" w:firstColumn="1" w:lastColumn="1" w:noHBand="0" w:noVBand="0"/>
        </w:tblPrEx>
        <w:trPr>
          <w:gridBefore w:val="1"/>
          <w:wBefore w:w="34" w:type="dxa"/>
        </w:trPr>
        <w:tc>
          <w:tcPr>
            <w:tcW w:w="3085" w:type="dxa"/>
            <w:vMerge/>
          </w:tcPr>
          <w:p w:rsidR="00CC0A8D" w:rsidRPr="00CB0C48" w:rsidRDefault="00CC0A8D" w:rsidP="003E4184">
            <w:pPr>
              <w:ind w:firstLine="567"/>
              <w:jc w:val="both"/>
              <w:rPr>
                <w:rFonts w:ascii="GHEA Grapalat" w:hAnsi="GHEA Grapalat" w:cs="Arial Armenian"/>
                <w:sz w:val="20"/>
              </w:rPr>
            </w:pPr>
          </w:p>
        </w:tc>
        <w:tc>
          <w:tcPr>
            <w:tcW w:w="3402" w:type="dxa"/>
          </w:tcPr>
          <w:p w:rsidR="00CC0A8D" w:rsidRPr="00CB0C48" w:rsidRDefault="00CC0A8D" w:rsidP="003E4184">
            <w:pPr>
              <w:jc w:val="center"/>
              <w:rPr>
                <w:rFonts w:ascii="GHEA Grapalat" w:hAnsi="GHEA Grapalat" w:cs="Arial"/>
                <w:sz w:val="20"/>
              </w:rPr>
            </w:pPr>
            <w:r w:rsidRPr="00CB0C48">
              <w:rPr>
                <w:rFonts w:ascii="GHEA Grapalat" w:hAnsi="GHEA Grapalat" w:cs="Sylfaen"/>
                <w:sz w:val="20"/>
              </w:rPr>
              <w:t>ժամանակահատվածը</w:t>
            </w:r>
          </w:p>
        </w:tc>
        <w:tc>
          <w:tcPr>
            <w:tcW w:w="3527" w:type="dxa"/>
            <w:vAlign w:val="center"/>
          </w:tcPr>
          <w:p w:rsidR="00CC0A8D" w:rsidRPr="00CB0C48" w:rsidRDefault="00CC0A8D" w:rsidP="003E4184">
            <w:pPr>
              <w:jc w:val="center"/>
              <w:rPr>
                <w:rFonts w:ascii="GHEA Grapalat" w:hAnsi="GHEA Grapalat" w:cs="Arial"/>
                <w:sz w:val="20"/>
              </w:rPr>
            </w:pPr>
            <w:r w:rsidRPr="00CB0C48">
              <w:rPr>
                <w:rFonts w:ascii="GHEA Grapalat" w:hAnsi="GHEA Grapalat" w:cs="Sylfaen"/>
                <w:sz w:val="20"/>
              </w:rPr>
              <w:t>գործունեության</w:t>
            </w:r>
            <w:r w:rsidRPr="00CB0C48">
              <w:rPr>
                <w:rFonts w:ascii="GHEA Grapalat" w:hAnsi="GHEA Grapalat" w:cs="Arial"/>
                <w:sz w:val="20"/>
              </w:rPr>
              <w:t xml:space="preserve"> </w:t>
            </w:r>
            <w:r w:rsidRPr="00CB0C48">
              <w:rPr>
                <w:rFonts w:ascii="GHEA Grapalat" w:hAnsi="GHEA Grapalat" w:cs="Sylfaen"/>
                <w:sz w:val="20"/>
              </w:rPr>
              <w:t>ոլորտը</w:t>
            </w:r>
            <w:r w:rsidRPr="00CB0C48">
              <w:rPr>
                <w:rFonts w:ascii="GHEA Grapalat" w:hAnsi="GHEA Grapalat" w:cs="Arial"/>
                <w:sz w:val="20"/>
              </w:rPr>
              <w:t xml:space="preserve"> </w:t>
            </w:r>
            <w:r w:rsidRPr="00CB0C48">
              <w:rPr>
                <w:rFonts w:ascii="GHEA Grapalat" w:hAnsi="GHEA Grapalat" w:cs="Sylfaen"/>
                <w:sz w:val="20"/>
              </w:rPr>
              <w:t>և</w:t>
            </w:r>
            <w:r w:rsidRPr="00CB0C48">
              <w:rPr>
                <w:rFonts w:ascii="GHEA Grapalat" w:hAnsi="GHEA Grapalat" w:cs="Arial"/>
                <w:sz w:val="20"/>
              </w:rPr>
              <w:t xml:space="preserve"> </w:t>
            </w:r>
            <w:r w:rsidRPr="00CB0C48">
              <w:rPr>
                <w:rFonts w:ascii="GHEA Grapalat" w:hAnsi="GHEA Grapalat" w:cs="Sylfaen"/>
                <w:sz w:val="20"/>
              </w:rPr>
              <w:t>կատարած</w:t>
            </w:r>
            <w:r w:rsidRPr="00CB0C48">
              <w:rPr>
                <w:rFonts w:ascii="GHEA Grapalat" w:hAnsi="GHEA Grapalat" w:cs="Arial"/>
                <w:sz w:val="20"/>
              </w:rPr>
              <w:t xml:space="preserve"> </w:t>
            </w:r>
            <w:r w:rsidRPr="00CB0C48">
              <w:rPr>
                <w:rFonts w:ascii="GHEA Grapalat" w:hAnsi="GHEA Grapalat" w:cs="Sylfaen"/>
                <w:sz w:val="20"/>
              </w:rPr>
              <w:t>աշխատանքը</w:t>
            </w:r>
          </w:p>
        </w:tc>
      </w:tr>
      <w:tr w:rsidR="00284A2F" w:rsidRPr="00CB0C48" w:rsidTr="001C2BD5">
        <w:tblPrEx>
          <w:tblLook w:val="01E0" w:firstRow="1" w:lastRow="1" w:firstColumn="1" w:lastColumn="1" w:noHBand="0" w:noVBand="0"/>
        </w:tblPrEx>
        <w:trPr>
          <w:gridBefore w:val="1"/>
          <w:wBefore w:w="34" w:type="dxa"/>
        </w:trPr>
        <w:tc>
          <w:tcPr>
            <w:tcW w:w="3085" w:type="dxa"/>
          </w:tcPr>
          <w:p w:rsidR="00284A2F" w:rsidRPr="00284A2F" w:rsidRDefault="00284A2F" w:rsidP="001C2BD5">
            <w:pPr>
              <w:jc w:val="both"/>
              <w:rPr>
                <w:rFonts w:ascii="GHEA Grapalat" w:hAnsi="GHEA Grapalat" w:cs="Arial Armenian"/>
                <w:b/>
                <w:sz w:val="20"/>
                <w:lang w:val="hy-AM"/>
              </w:rPr>
            </w:pPr>
            <w:r w:rsidRPr="00284A2F">
              <w:rPr>
                <w:rFonts w:ascii="GHEA Grapalat" w:hAnsi="GHEA Grapalat" w:cs="Arial Armenian"/>
                <w:b/>
                <w:sz w:val="20"/>
              </w:rPr>
              <w:t>Ինժեներ-</w:t>
            </w:r>
            <w:r w:rsidRPr="00284A2F">
              <w:rPr>
                <w:rFonts w:ascii="GHEA Grapalat" w:hAnsi="GHEA Grapalat" w:cs="Arial Armenian"/>
                <w:b/>
                <w:sz w:val="20"/>
                <w:lang w:val="hy-AM"/>
              </w:rPr>
              <w:t xml:space="preserve">հիդրոտեխնիկ </w:t>
            </w:r>
            <w:r w:rsidRPr="00284A2F">
              <w:rPr>
                <w:rFonts w:ascii="GHEA Grapalat" w:hAnsi="GHEA Grapalat" w:cs="Arial Armenian"/>
                <w:b/>
                <w:sz w:val="20"/>
              </w:rPr>
              <w:t>շինարար-1</w:t>
            </w:r>
            <w:r w:rsidRPr="00284A2F">
              <w:rPr>
                <w:rFonts w:ascii="GHEA Grapalat" w:hAnsi="GHEA Grapalat" w:cs="Arial Armenian"/>
                <w:b/>
                <w:sz w:val="20"/>
                <w:lang w:val="hy-AM"/>
              </w:rPr>
              <w:t xml:space="preserve"> հոգի</w:t>
            </w:r>
          </w:p>
        </w:tc>
        <w:tc>
          <w:tcPr>
            <w:tcW w:w="3402" w:type="dxa"/>
          </w:tcPr>
          <w:p w:rsidR="00284A2F" w:rsidRPr="00284A2F" w:rsidRDefault="001C2BD5" w:rsidP="00F46CF9">
            <w:pPr>
              <w:rPr>
                <w:rFonts w:ascii="GHEA Grapalat" w:hAnsi="GHEA Grapalat" w:cs="Arial Armenian"/>
                <w:b/>
                <w:sz w:val="20"/>
                <w:lang w:val="hy-AM"/>
              </w:rPr>
            </w:pPr>
            <w:r>
              <w:rPr>
                <w:rFonts w:ascii="GHEA Grapalat" w:hAnsi="GHEA Grapalat" w:cs="Arial Armenian"/>
                <w:b/>
                <w:sz w:val="20"/>
                <w:lang w:val="hy-AM"/>
              </w:rPr>
              <w:t>Բարձրագույն կրթությամբ առնվազն 1</w:t>
            </w:r>
            <w:r w:rsidR="00284A2F" w:rsidRPr="00284A2F">
              <w:rPr>
                <w:rFonts w:ascii="GHEA Grapalat" w:hAnsi="GHEA Grapalat" w:cs="Arial Armenian"/>
                <w:b/>
                <w:sz w:val="20"/>
                <w:lang w:val="hy-AM"/>
              </w:rPr>
              <w:t xml:space="preserve"> տարի աշխ. </w:t>
            </w:r>
            <w:r w:rsidR="00F46CF9">
              <w:rPr>
                <w:rFonts w:ascii="GHEA Grapalat" w:hAnsi="GHEA Grapalat" w:cs="Arial Armenian"/>
                <w:b/>
                <w:sz w:val="20"/>
                <w:lang w:val="hy-AM"/>
              </w:rPr>
              <w:t>փորձով</w:t>
            </w:r>
          </w:p>
        </w:tc>
        <w:tc>
          <w:tcPr>
            <w:tcW w:w="3527" w:type="dxa"/>
          </w:tcPr>
          <w:p w:rsidR="00284A2F" w:rsidRPr="00284A2F" w:rsidRDefault="00284A2F" w:rsidP="00674F33">
            <w:pPr>
              <w:jc w:val="center"/>
              <w:rPr>
                <w:rFonts w:ascii="GHEA Grapalat" w:hAnsi="GHEA Grapalat" w:cs="Arial Armenian"/>
                <w:b/>
                <w:sz w:val="20"/>
              </w:rPr>
            </w:pPr>
            <w:r w:rsidRPr="00284A2F">
              <w:rPr>
                <w:rFonts w:ascii="GHEA Grapalat" w:hAnsi="GHEA Grapalat" w:cs="Arial Armenian"/>
                <w:b/>
                <w:sz w:val="20"/>
              </w:rPr>
              <w:t>Քաղաքացիական արդյունաբերություն</w:t>
            </w:r>
          </w:p>
        </w:tc>
      </w:tr>
      <w:tr w:rsidR="00284A2F" w:rsidRPr="00CB0C48" w:rsidTr="001C2BD5">
        <w:tblPrEx>
          <w:tblLook w:val="01E0" w:firstRow="1" w:lastRow="1" w:firstColumn="1" w:lastColumn="1" w:noHBand="0" w:noVBand="0"/>
        </w:tblPrEx>
        <w:trPr>
          <w:gridBefore w:val="1"/>
          <w:wBefore w:w="34" w:type="dxa"/>
        </w:trPr>
        <w:tc>
          <w:tcPr>
            <w:tcW w:w="3085" w:type="dxa"/>
          </w:tcPr>
          <w:p w:rsidR="00284A2F" w:rsidRPr="00284A2F" w:rsidRDefault="001C2BD5" w:rsidP="001C2BD5">
            <w:pPr>
              <w:jc w:val="both"/>
              <w:rPr>
                <w:rFonts w:ascii="GHEA Grapalat" w:hAnsi="GHEA Grapalat" w:cs="Arial Armenian"/>
                <w:sz w:val="20"/>
              </w:rPr>
            </w:pPr>
            <w:r>
              <w:rPr>
                <w:rFonts w:ascii="GHEA Grapalat" w:hAnsi="GHEA Grapalat" w:cs="Arial Armenian"/>
                <w:b/>
                <w:sz w:val="20"/>
                <w:lang w:val="hy-AM"/>
              </w:rPr>
              <w:t>Սանտեխնիկ -1 հոգի</w:t>
            </w:r>
          </w:p>
        </w:tc>
        <w:tc>
          <w:tcPr>
            <w:tcW w:w="3402" w:type="dxa"/>
          </w:tcPr>
          <w:p w:rsidR="00284A2F" w:rsidRPr="00284A2F" w:rsidRDefault="00284A2F" w:rsidP="003E4184">
            <w:pPr>
              <w:ind w:firstLine="567"/>
              <w:jc w:val="both"/>
              <w:rPr>
                <w:rFonts w:ascii="GHEA Grapalat" w:hAnsi="GHEA Grapalat" w:cs="Arial Armenian"/>
                <w:sz w:val="20"/>
              </w:rPr>
            </w:pPr>
          </w:p>
        </w:tc>
        <w:tc>
          <w:tcPr>
            <w:tcW w:w="3527" w:type="dxa"/>
          </w:tcPr>
          <w:p w:rsidR="00284A2F" w:rsidRPr="00284A2F" w:rsidRDefault="00284A2F" w:rsidP="003E4184">
            <w:pPr>
              <w:ind w:firstLine="567"/>
              <w:jc w:val="both"/>
              <w:rPr>
                <w:rFonts w:ascii="GHEA Grapalat" w:hAnsi="GHEA Grapalat" w:cs="Arial Armenian"/>
                <w:sz w:val="20"/>
              </w:rPr>
            </w:pPr>
          </w:p>
        </w:tc>
      </w:tr>
      <w:tr w:rsidR="001C2BD5" w:rsidRPr="00CB0C48" w:rsidTr="001C2BD5">
        <w:tblPrEx>
          <w:tblLook w:val="01E0" w:firstRow="1" w:lastRow="1" w:firstColumn="1" w:lastColumn="1" w:noHBand="0" w:noVBand="0"/>
        </w:tblPrEx>
        <w:trPr>
          <w:gridBefore w:val="1"/>
          <w:wBefore w:w="34" w:type="dxa"/>
        </w:trPr>
        <w:tc>
          <w:tcPr>
            <w:tcW w:w="3085" w:type="dxa"/>
          </w:tcPr>
          <w:p w:rsidR="001C2BD5" w:rsidRPr="00284A2F" w:rsidRDefault="001C2BD5" w:rsidP="001C2BD5">
            <w:pPr>
              <w:jc w:val="both"/>
              <w:rPr>
                <w:rFonts w:ascii="GHEA Grapalat" w:hAnsi="GHEA Grapalat" w:cs="Arial Armenian"/>
                <w:b/>
                <w:sz w:val="20"/>
                <w:lang w:val="hy-AM"/>
              </w:rPr>
            </w:pPr>
            <w:r>
              <w:rPr>
                <w:rFonts w:ascii="GHEA Grapalat" w:hAnsi="GHEA Grapalat" w:cs="Arial Armenian"/>
                <w:b/>
                <w:sz w:val="20"/>
                <w:lang w:val="hy-AM"/>
              </w:rPr>
              <w:t>Եռակցող-1 հոգի</w:t>
            </w:r>
          </w:p>
        </w:tc>
        <w:tc>
          <w:tcPr>
            <w:tcW w:w="3402" w:type="dxa"/>
          </w:tcPr>
          <w:p w:rsidR="001C2BD5" w:rsidRPr="00284A2F" w:rsidRDefault="001C2BD5" w:rsidP="003E4184">
            <w:pPr>
              <w:ind w:firstLine="567"/>
              <w:jc w:val="both"/>
              <w:rPr>
                <w:rFonts w:ascii="GHEA Grapalat" w:hAnsi="GHEA Grapalat" w:cs="Arial Armenian"/>
                <w:sz w:val="20"/>
              </w:rPr>
            </w:pPr>
          </w:p>
        </w:tc>
        <w:tc>
          <w:tcPr>
            <w:tcW w:w="3527" w:type="dxa"/>
          </w:tcPr>
          <w:p w:rsidR="001C2BD5" w:rsidRPr="00284A2F" w:rsidRDefault="001C2BD5" w:rsidP="003E4184">
            <w:pPr>
              <w:ind w:firstLine="567"/>
              <w:jc w:val="both"/>
              <w:rPr>
                <w:rFonts w:ascii="GHEA Grapalat" w:hAnsi="GHEA Grapalat" w:cs="Arial Armenian"/>
                <w:sz w:val="20"/>
              </w:rPr>
            </w:pPr>
          </w:p>
        </w:tc>
      </w:tr>
      <w:tr w:rsidR="001C2BD5" w:rsidRPr="00CB0C48" w:rsidTr="001C2BD5">
        <w:tblPrEx>
          <w:tblLook w:val="01E0" w:firstRow="1" w:lastRow="1" w:firstColumn="1" w:lastColumn="1" w:noHBand="0" w:noVBand="0"/>
        </w:tblPrEx>
        <w:trPr>
          <w:gridBefore w:val="1"/>
          <w:wBefore w:w="34" w:type="dxa"/>
        </w:trPr>
        <w:tc>
          <w:tcPr>
            <w:tcW w:w="3085" w:type="dxa"/>
          </w:tcPr>
          <w:p w:rsidR="001C2BD5" w:rsidRDefault="001C2BD5" w:rsidP="001C2BD5">
            <w:pPr>
              <w:jc w:val="both"/>
              <w:rPr>
                <w:rFonts w:ascii="GHEA Grapalat" w:hAnsi="GHEA Grapalat" w:cs="Arial Armenian"/>
                <w:b/>
                <w:sz w:val="20"/>
                <w:lang w:val="hy-AM"/>
              </w:rPr>
            </w:pPr>
            <w:r>
              <w:rPr>
                <w:rFonts w:ascii="GHEA Grapalat" w:hAnsi="GHEA Grapalat" w:cs="Arial Armenian"/>
                <w:b/>
                <w:sz w:val="20"/>
                <w:lang w:val="hy-AM"/>
              </w:rPr>
              <w:t>Բանվոր-2 հոգի</w:t>
            </w:r>
          </w:p>
        </w:tc>
        <w:tc>
          <w:tcPr>
            <w:tcW w:w="3402" w:type="dxa"/>
          </w:tcPr>
          <w:p w:rsidR="001C2BD5" w:rsidRPr="00284A2F" w:rsidRDefault="001C2BD5" w:rsidP="003E4184">
            <w:pPr>
              <w:ind w:firstLine="567"/>
              <w:jc w:val="both"/>
              <w:rPr>
                <w:rFonts w:ascii="GHEA Grapalat" w:hAnsi="GHEA Grapalat" w:cs="Arial Armenian"/>
                <w:sz w:val="20"/>
              </w:rPr>
            </w:pPr>
          </w:p>
        </w:tc>
        <w:tc>
          <w:tcPr>
            <w:tcW w:w="3527" w:type="dxa"/>
          </w:tcPr>
          <w:p w:rsidR="001C2BD5" w:rsidRPr="00284A2F" w:rsidRDefault="001C2BD5" w:rsidP="003E4184">
            <w:pPr>
              <w:ind w:firstLine="567"/>
              <w:jc w:val="both"/>
              <w:rPr>
                <w:rFonts w:ascii="GHEA Grapalat" w:hAnsi="GHEA Grapalat" w:cs="Arial Armenian"/>
                <w:sz w:val="20"/>
              </w:rPr>
            </w:pPr>
          </w:p>
        </w:tc>
      </w:tr>
    </w:tbl>
    <w:p w:rsidR="00B8636F" w:rsidRPr="00CB0C48" w:rsidRDefault="00B8636F" w:rsidP="00037DDE">
      <w:pPr>
        <w:ind w:firstLine="567"/>
        <w:jc w:val="both"/>
        <w:rPr>
          <w:rFonts w:ascii="GHEA Grapalat" w:hAnsi="GHEA Grapalat" w:cs="Arial Armenian"/>
          <w:sz w:val="20"/>
        </w:rPr>
      </w:pPr>
    </w:p>
    <w:p w:rsidR="00B8636F" w:rsidRPr="00CB0C48" w:rsidRDefault="009A73D5" w:rsidP="00B8636F">
      <w:pPr>
        <w:ind w:firstLine="567"/>
        <w:jc w:val="both"/>
        <w:rPr>
          <w:rFonts w:ascii="GHEA Grapalat" w:hAnsi="GHEA Grapalat" w:cs="Arial Armenian"/>
          <w:sz w:val="20"/>
          <w:szCs w:val="20"/>
          <w:lang w:val="hy-AM" w:eastAsia="ru-RU"/>
        </w:rPr>
      </w:pPr>
      <w:r w:rsidRPr="00CB0C48">
        <w:rPr>
          <w:rFonts w:ascii="GHEA Grapalat" w:hAnsi="GHEA Grapalat" w:cs="Arial Armenian"/>
          <w:sz w:val="20"/>
          <w:szCs w:val="20"/>
        </w:rPr>
        <w:t>բ.</w:t>
      </w:r>
      <w:r w:rsidRPr="00CB0C48">
        <w:rPr>
          <w:rFonts w:ascii="GHEA Grapalat" w:hAnsi="GHEA Grapalat" w:cs="Arial Armenian"/>
          <w:sz w:val="20"/>
          <w:lang w:val="hy-AM"/>
        </w:rPr>
        <w:t xml:space="preserve"> </w:t>
      </w:r>
      <w:proofErr w:type="gramStart"/>
      <w:r w:rsidR="00B8636F" w:rsidRPr="00CB0C48">
        <w:rPr>
          <w:rFonts w:ascii="GHEA Grapalat" w:hAnsi="GHEA Grapalat" w:cs="Arial Armenian"/>
          <w:sz w:val="20"/>
        </w:rPr>
        <w:t>մ</w:t>
      </w:r>
      <w:r w:rsidR="00B8636F" w:rsidRPr="00CB0C48">
        <w:rPr>
          <w:rFonts w:ascii="GHEA Grapalat" w:hAnsi="GHEA Grapalat" w:cs="Arial Armenian"/>
          <w:sz w:val="20"/>
          <w:szCs w:val="20"/>
          <w:lang w:val="hy-AM" w:eastAsia="ru-RU"/>
        </w:rPr>
        <w:t>ասնակիցը</w:t>
      </w:r>
      <w:proofErr w:type="gramEnd"/>
      <w:r w:rsidR="00B8636F" w:rsidRPr="00CB0C48">
        <w:rPr>
          <w:rFonts w:ascii="GHEA Grapalat" w:hAnsi="GHEA Grapalat" w:cs="Arial Armenian"/>
          <w:sz w:val="20"/>
          <w:szCs w:val="20"/>
          <w:lang w:val="hy-AM" w:eastAsia="ru-RU"/>
        </w:rPr>
        <w:t xml:space="preserve"> հայտով ներկայացնում է </w:t>
      </w:r>
      <w:r w:rsidR="00EE7A99" w:rsidRPr="00CB0C48">
        <w:rPr>
          <w:rFonts w:ascii="GHEA Grapalat" w:hAnsi="GHEA Grapalat" w:cs="Arial Armenian"/>
          <w:sz w:val="20"/>
          <w:szCs w:val="20"/>
          <w:lang w:eastAsia="ru-RU"/>
        </w:rPr>
        <w:t xml:space="preserve">իր կողմից հաստատված </w:t>
      </w:r>
      <w:r w:rsidR="00B8636F" w:rsidRPr="00CB0C48">
        <w:rPr>
          <w:rFonts w:ascii="GHEA Grapalat" w:hAnsi="GHEA Grapalat" w:cs="Arial Armenian"/>
          <w:sz w:val="20"/>
          <w:szCs w:val="20"/>
          <w:lang w:val="hy-AM" w:eastAsia="ru-RU"/>
        </w:rPr>
        <w:t xml:space="preserve">հայտարարություն </w:t>
      </w:r>
      <w:r w:rsidR="00033B20" w:rsidRPr="00CB0C48">
        <w:rPr>
          <w:rFonts w:ascii="GHEA Grapalat" w:hAnsi="GHEA Grapalat" w:cs="Arial Armenian"/>
          <w:sz w:val="20"/>
          <w:szCs w:val="20"/>
          <w:lang w:eastAsia="ru-RU"/>
        </w:rPr>
        <w:t xml:space="preserve">կնքվելիք </w:t>
      </w:r>
      <w:r w:rsidR="00B8636F" w:rsidRPr="00CB0C48">
        <w:rPr>
          <w:rFonts w:ascii="GHEA Grapalat" w:hAnsi="GHEA Grapalat" w:cs="Arial Armenian"/>
          <w:sz w:val="20"/>
          <w:szCs w:val="20"/>
          <w:lang w:val="hy-AM" w:eastAsia="ru-RU"/>
        </w:rPr>
        <w:t>պայմանագրի կատարման համար անհրաժեշտ աշխատանքային ռեսուրսների առկայության մասին.</w:t>
      </w:r>
      <w:r w:rsidR="00B8636F" w:rsidRPr="00CB0C48">
        <w:rPr>
          <w:rFonts w:ascii="GHEA Grapalat" w:hAnsi="GHEA Grapalat" w:cs="Arial Armenian"/>
          <w:i/>
          <w:sz w:val="18"/>
          <w:szCs w:val="18"/>
          <w:u w:val="single"/>
          <w:lang w:val="hy-AM" w:eastAsia="ru-RU"/>
        </w:rPr>
        <w:t xml:space="preserve"> </w:t>
      </w:r>
    </w:p>
    <w:p w:rsidR="00305F6D" w:rsidRPr="00CB0C48" w:rsidRDefault="009A73D5" w:rsidP="00037DDE">
      <w:pPr>
        <w:ind w:firstLine="567"/>
        <w:jc w:val="both"/>
        <w:rPr>
          <w:rFonts w:ascii="GHEA Grapalat" w:hAnsi="GHEA Grapalat" w:cs="Arial Armenian"/>
          <w:sz w:val="20"/>
          <w:szCs w:val="20"/>
          <w:lang w:val="hy-AM"/>
        </w:rPr>
      </w:pPr>
      <w:r w:rsidRPr="00CB0C48">
        <w:rPr>
          <w:rFonts w:ascii="GHEA Grapalat" w:hAnsi="GHEA Grapalat" w:cs="Arial Armenian"/>
          <w:sz w:val="20"/>
          <w:szCs w:val="20"/>
          <w:lang w:val="hy-AM"/>
        </w:rPr>
        <w:t>գ.</w:t>
      </w:r>
      <w:r w:rsidR="00305F6D" w:rsidRPr="00CB0C48">
        <w:rPr>
          <w:rFonts w:ascii="GHEA Grapalat" w:hAnsi="GHEA Grapalat" w:cs="Arial Armenian"/>
          <w:sz w:val="20"/>
          <w:szCs w:val="20"/>
          <w:lang w:val="hy-AM"/>
        </w:rPr>
        <w:t xml:space="preserve"> </w:t>
      </w:r>
      <w:r w:rsidR="00B8636F" w:rsidRPr="00CB0C48">
        <w:rPr>
          <w:rFonts w:ascii="GHEA Grapalat" w:hAnsi="GHEA Grapalat" w:cs="Arial Armenian"/>
          <w:sz w:val="20"/>
          <w:szCs w:val="20"/>
          <w:lang w:val="hy-AM"/>
        </w:rPr>
        <w:t xml:space="preserve">եթե մասնակիցը ճանաչվում է </w:t>
      </w:r>
      <w:r w:rsidR="00305F6D" w:rsidRPr="00CB0C48">
        <w:rPr>
          <w:rFonts w:ascii="GHEA Grapalat" w:hAnsi="GHEA Grapalat" w:cs="Arial Armenian"/>
          <w:sz w:val="20"/>
          <w:szCs w:val="20"/>
          <w:lang w:val="hy-AM"/>
        </w:rPr>
        <w:t xml:space="preserve">առաջին տեղը զբաղեցրած </w:t>
      </w:r>
      <w:r w:rsidR="00B8636F" w:rsidRPr="00CB0C48">
        <w:rPr>
          <w:rFonts w:ascii="GHEA Grapalat" w:hAnsi="GHEA Grapalat" w:cs="Arial Armenian"/>
          <w:sz w:val="20"/>
          <w:szCs w:val="20"/>
          <w:lang w:val="hy-AM"/>
        </w:rPr>
        <w:t xml:space="preserve">մասնակից, ապա </w:t>
      </w:r>
      <w:r w:rsidRPr="00CB0C48">
        <w:rPr>
          <w:rFonts w:ascii="GHEA Grapalat" w:hAnsi="GHEA Grapalat"/>
          <w:sz w:val="20"/>
          <w:lang w:val="hy-AM"/>
        </w:rPr>
        <w:t xml:space="preserve">վերջինս սույն հրավերով սահմանված կարգով և ժամկետներում հանձնաժողովին է ներկայացնում </w:t>
      </w:r>
      <w:r w:rsidRPr="00CB0C48">
        <w:rPr>
          <w:rFonts w:ascii="GHEA Grapalat" w:hAnsi="GHEA Grapalat" w:cs="Sylfaen"/>
          <w:sz w:val="20"/>
          <w:lang w:val="hy-AM"/>
        </w:rPr>
        <w:t>առաջադրված</w:t>
      </w:r>
      <w:r w:rsidRPr="00CB0C48">
        <w:rPr>
          <w:rFonts w:ascii="GHEA Grapalat" w:hAnsi="GHEA Grapalat" w:cs="Arial"/>
          <w:sz w:val="20"/>
          <w:lang w:val="hy-AM"/>
        </w:rPr>
        <w:t xml:space="preserve"> </w:t>
      </w:r>
      <w:r w:rsidRPr="00CB0C48">
        <w:rPr>
          <w:rFonts w:ascii="GHEA Grapalat" w:hAnsi="GHEA Grapalat" w:cs="Sylfaen"/>
          <w:sz w:val="20"/>
          <w:lang w:val="hy-AM"/>
        </w:rPr>
        <w:t>աշխատակազմում</w:t>
      </w:r>
      <w:r w:rsidRPr="00CB0C48">
        <w:rPr>
          <w:rFonts w:ascii="GHEA Grapalat" w:hAnsi="GHEA Grapalat" w:cs="Arial"/>
          <w:sz w:val="20"/>
          <w:lang w:val="hy-AM"/>
        </w:rPr>
        <w:t xml:space="preserve"> </w:t>
      </w:r>
      <w:r w:rsidRPr="00CB0C48">
        <w:rPr>
          <w:rFonts w:ascii="GHEA Grapalat" w:hAnsi="GHEA Grapalat" w:cs="Sylfaen"/>
          <w:sz w:val="20"/>
          <w:lang w:val="hy-AM"/>
        </w:rPr>
        <w:t>ներգրավված</w:t>
      </w:r>
      <w:r w:rsidRPr="00CB0C48">
        <w:rPr>
          <w:rFonts w:ascii="GHEA Grapalat" w:hAnsi="GHEA Grapalat" w:cs="Arial"/>
          <w:sz w:val="20"/>
          <w:lang w:val="hy-AM"/>
        </w:rPr>
        <w:t xml:space="preserve"> </w:t>
      </w:r>
      <w:r w:rsidRPr="00CB0C48">
        <w:rPr>
          <w:rFonts w:ascii="GHEA Grapalat" w:hAnsi="GHEA Grapalat" w:cs="Sylfaen"/>
          <w:sz w:val="20"/>
          <w:lang w:val="hy-AM"/>
        </w:rPr>
        <w:t>մաս</w:t>
      </w:r>
      <w:r w:rsidRPr="00CB0C48">
        <w:rPr>
          <w:rFonts w:ascii="GHEA Grapalat" w:hAnsi="GHEA Grapalat" w:cs="Arial"/>
          <w:sz w:val="20"/>
          <w:lang w:val="hy-AM"/>
        </w:rPr>
        <w:softHyphen/>
      </w:r>
      <w:r w:rsidRPr="00CB0C48">
        <w:rPr>
          <w:rFonts w:ascii="GHEA Grapalat" w:hAnsi="GHEA Grapalat" w:cs="Sylfaen"/>
          <w:sz w:val="20"/>
          <w:lang w:val="hy-AM"/>
        </w:rPr>
        <w:t>նագետների</w:t>
      </w:r>
      <w:r w:rsidRPr="00CB0C48">
        <w:rPr>
          <w:rFonts w:ascii="GHEA Grapalat" w:hAnsi="GHEA Grapalat" w:cs="Arial"/>
          <w:sz w:val="20"/>
          <w:lang w:val="hy-AM"/>
        </w:rPr>
        <w:t xml:space="preserve"> </w:t>
      </w:r>
      <w:r w:rsidRPr="00CB0C48">
        <w:rPr>
          <w:rFonts w:ascii="GHEA Grapalat" w:hAnsi="GHEA Grapalat" w:cs="Sylfaen"/>
          <w:sz w:val="20"/>
          <w:lang w:val="hy-AM"/>
        </w:rPr>
        <w:t>հաստատած</w:t>
      </w:r>
      <w:r w:rsidRPr="00CB0C48">
        <w:rPr>
          <w:rFonts w:ascii="GHEA Grapalat" w:hAnsi="GHEA Grapalat" w:cs="Arial"/>
          <w:sz w:val="20"/>
          <w:lang w:val="hy-AM"/>
        </w:rPr>
        <w:t xml:space="preserve"> </w:t>
      </w:r>
      <w:r w:rsidRPr="00CB0C48">
        <w:rPr>
          <w:rFonts w:ascii="GHEA Grapalat" w:hAnsi="GHEA Grapalat" w:cs="Sylfaen"/>
          <w:sz w:val="20"/>
          <w:lang w:val="hy-AM"/>
        </w:rPr>
        <w:t>գրավոր</w:t>
      </w:r>
      <w:r w:rsidRPr="00CB0C48">
        <w:rPr>
          <w:rFonts w:ascii="GHEA Grapalat" w:hAnsi="GHEA Grapalat" w:cs="Arial"/>
          <w:sz w:val="20"/>
          <w:lang w:val="hy-AM"/>
        </w:rPr>
        <w:t xml:space="preserve"> </w:t>
      </w:r>
      <w:r w:rsidRPr="00CB0C48">
        <w:rPr>
          <w:rFonts w:ascii="GHEA Grapalat" w:hAnsi="GHEA Grapalat" w:cs="Sylfaen"/>
          <w:sz w:val="20"/>
          <w:lang w:val="hy-AM"/>
        </w:rPr>
        <w:t>համաձայնությունները</w:t>
      </w:r>
      <w:r w:rsidRPr="00CB0C48">
        <w:rPr>
          <w:rFonts w:ascii="GHEA Grapalat" w:hAnsi="GHEA Grapalat" w:cs="Arial"/>
          <w:sz w:val="20"/>
          <w:lang w:val="hy-AM"/>
        </w:rPr>
        <w:t xml:space="preserve">` </w:t>
      </w:r>
      <w:r w:rsidRPr="00CB0C48">
        <w:rPr>
          <w:rFonts w:ascii="GHEA Grapalat" w:hAnsi="GHEA Grapalat" w:cs="Sylfaen"/>
          <w:sz w:val="20"/>
          <w:lang w:val="hy-AM"/>
        </w:rPr>
        <w:t>իրականացվելիք</w:t>
      </w:r>
      <w:r w:rsidRPr="00CB0C48">
        <w:rPr>
          <w:rFonts w:ascii="GHEA Grapalat" w:hAnsi="GHEA Grapalat" w:cs="Arial"/>
          <w:sz w:val="20"/>
          <w:lang w:val="hy-AM"/>
        </w:rPr>
        <w:t xml:space="preserve"> </w:t>
      </w:r>
      <w:r w:rsidRPr="00CB0C48">
        <w:rPr>
          <w:rFonts w:ascii="GHEA Grapalat" w:hAnsi="GHEA Grapalat" w:cs="Sylfaen"/>
          <w:sz w:val="20"/>
          <w:lang w:val="hy-AM"/>
        </w:rPr>
        <w:t>աշխատանքներում</w:t>
      </w:r>
      <w:r w:rsidRPr="00CB0C48">
        <w:rPr>
          <w:rFonts w:ascii="GHEA Grapalat" w:hAnsi="GHEA Grapalat" w:cs="Arial"/>
          <w:sz w:val="20"/>
          <w:lang w:val="hy-AM"/>
        </w:rPr>
        <w:t xml:space="preserve"> </w:t>
      </w:r>
      <w:r w:rsidRPr="00CB0C48">
        <w:rPr>
          <w:rFonts w:ascii="GHEA Grapalat" w:hAnsi="GHEA Grapalat" w:cs="Sylfaen"/>
          <w:sz w:val="20"/>
          <w:lang w:val="hy-AM"/>
        </w:rPr>
        <w:t>վերջիններիս</w:t>
      </w:r>
      <w:r w:rsidRPr="00CB0C48">
        <w:rPr>
          <w:rFonts w:ascii="GHEA Grapalat" w:hAnsi="GHEA Grapalat" w:cs="Arial"/>
          <w:sz w:val="20"/>
          <w:lang w:val="hy-AM"/>
        </w:rPr>
        <w:t xml:space="preserve"> </w:t>
      </w:r>
      <w:r w:rsidRPr="00CB0C48">
        <w:rPr>
          <w:rFonts w:ascii="GHEA Grapalat" w:hAnsi="GHEA Grapalat" w:cs="Sylfaen"/>
          <w:sz w:val="20"/>
          <w:lang w:val="hy-AM"/>
        </w:rPr>
        <w:t>ներգրավվելու</w:t>
      </w:r>
      <w:r w:rsidRPr="00CB0C48">
        <w:rPr>
          <w:rFonts w:ascii="GHEA Grapalat" w:hAnsi="GHEA Grapalat" w:cs="Arial"/>
          <w:sz w:val="20"/>
          <w:lang w:val="hy-AM"/>
        </w:rPr>
        <w:t xml:space="preserve"> </w:t>
      </w:r>
      <w:r w:rsidRPr="00CB0C48">
        <w:rPr>
          <w:rFonts w:ascii="GHEA Grapalat" w:hAnsi="GHEA Grapalat" w:cs="Sylfaen"/>
          <w:sz w:val="20"/>
          <w:lang w:val="hy-AM"/>
        </w:rPr>
        <w:t>մասին</w:t>
      </w:r>
      <w:r w:rsidRPr="00CB0C48">
        <w:rPr>
          <w:rFonts w:ascii="GHEA Grapalat" w:hAnsi="GHEA Grapalat" w:cs="Arial"/>
          <w:sz w:val="20"/>
          <w:lang w:val="hy-AM"/>
        </w:rPr>
        <w:t xml:space="preserve">, </w:t>
      </w:r>
      <w:r w:rsidRPr="00CB0C48">
        <w:rPr>
          <w:rFonts w:ascii="GHEA Grapalat" w:hAnsi="GHEA Grapalat" w:cs="Sylfaen"/>
          <w:sz w:val="20"/>
          <w:lang w:val="hy-AM"/>
        </w:rPr>
        <w:t>ինչպես</w:t>
      </w:r>
      <w:r w:rsidRPr="00CB0C48">
        <w:rPr>
          <w:rFonts w:ascii="GHEA Grapalat" w:hAnsi="GHEA Grapalat" w:cs="Arial"/>
          <w:sz w:val="20"/>
          <w:lang w:val="hy-AM"/>
        </w:rPr>
        <w:t xml:space="preserve"> </w:t>
      </w:r>
      <w:r w:rsidRPr="00CB0C48">
        <w:rPr>
          <w:rFonts w:ascii="GHEA Grapalat" w:hAnsi="GHEA Grapalat" w:cs="Sylfaen"/>
          <w:sz w:val="20"/>
          <w:lang w:val="hy-AM"/>
        </w:rPr>
        <w:t>նաև</w:t>
      </w:r>
      <w:r w:rsidRPr="00CB0C48">
        <w:rPr>
          <w:rFonts w:ascii="GHEA Grapalat" w:hAnsi="GHEA Grapalat" w:cs="Arial"/>
          <w:sz w:val="20"/>
          <w:lang w:val="hy-AM"/>
        </w:rPr>
        <w:t xml:space="preserve"> </w:t>
      </w:r>
      <w:r w:rsidRPr="00CB0C48">
        <w:rPr>
          <w:rFonts w:ascii="GHEA Grapalat" w:hAnsi="GHEA Grapalat" w:cs="Sylfaen"/>
          <w:sz w:val="20"/>
          <w:lang w:val="hy-AM"/>
        </w:rPr>
        <w:t>մասնագետների</w:t>
      </w:r>
      <w:r w:rsidRPr="00CB0C48">
        <w:rPr>
          <w:rFonts w:ascii="GHEA Grapalat" w:hAnsi="GHEA Grapalat" w:cs="Arial"/>
          <w:sz w:val="20"/>
          <w:lang w:val="hy-AM"/>
        </w:rPr>
        <w:t xml:space="preserve"> </w:t>
      </w:r>
      <w:r w:rsidRPr="00CB0C48">
        <w:rPr>
          <w:rFonts w:ascii="GHEA Grapalat" w:hAnsi="GHEA Grapalat" w:cs="Sylfaen"/>
          <w:sz w:val="20"/>
          <w:lang w:val="hy-AM"/>
        </w:rPr>
        <w:t>անձնագրերի</w:t>
      </w:r>
      <w:r w:rsidRPr="00CB0C48">
        <w:rPr>
          <w:rFonts w:ascii="GHEA Grapalat" w:hAnsi="GHEA Grapalat" w:cs="Arial"/>
          <w:sz w:val="20"/>
          <w:lang w:val="hy-AM"/>
        </w:rPr>
        <w:t xml:space="preserve"> </w:t>
      </w:r>
      <w:r w:rsidRPr="00CB0C48">
        <w:rPr>
          <w:rFonts w:ascii="GHEA Grapalat" w:hAnsi="GHEA Grapalat" w:cs="Sylfaen"/>
          <w:sz w:val="20"/>
          <w:lang w:val="hy-AM"/>
        </w:rPr>
        <w:t>և</w:t>
      </w:r>
      <w:r w:rsidRPr="00CB0C48">
        <w:rPr>
          <w:rFonts w:ascii="GHEA Grapalat" w:hAnsi="GHEA Grapalat" w:cs="Arial"/>
          <w:sz w:val="20"/>
          <w:lang w:val="hy-AM"/>
        </w:rPr>
        <w:t xml:space="preserve"> </w:t>
      </w:r>
      <w:r w:rsidRPr="00CB0C48">
        <w:rPr>
          <w:rFonts w:ascii="GHEA Grapalat" w:hAnsi="GHEA Grapalat" w:cs="Sylfaen"/>
          <w:sz w:val="20"/>
          <w:lang w:val="hy-AM"/>
        </w:rPr>
        <w:t>որակավորումը</w:t>
      </w:r>
      <w:r w:rsidRPr="00CB0C48">
        <w:rPr>
          <w:rFonts w:ascii="GHEA Grapalat" w:hAnsi="GHEA Grapalat" w:cs="Arial"/>
          <w:sz w:val="20"/>
          <w:lang w:val="hy-AM"/>
        </w:rPr>
        <w:t xml:space="preserve"> </w:t>
      </w:r>
      <w:r w:rsidRPr="00CB0C48">
        <w:rPr>
          <w:rFonts w:ascii="GHEA Grapalat" w:hAnsi="GHEA Grapalat" w:cs="Sylfaen"/>
          <w:sz w:val="20"/>
          <w:lang w:val="hy-AM"/>
        </w:rPr>
        <w:t>հավաստող</w:t>
      </w:r>
      <w:r w:rsidRPr="00CB0C48">
        <w:rPr>
          <w:rFonts w:ascii="GHEA Grapalat" w:hAnsi="GHEA Grapalat" w:cs="Arial"/>
          <w:sz w:val="20"/>
          <w:lang w:val="hy-AM"/>
        </w:rPr>
        <w:t xml:space="preserve"> </w:t>
      </w:r>
      <w:r w:rsidRPr="00CB0C48">
        <w:rPr>
          <w:rFonts w:ascii="GHEA Grapalat" w:hAnsi="GHEA Grapalat" w:cs="Sylfaen"/>
          <w:sz w:val="20"/>
          <w:lang w:val="hy-AM"/>
        </w:rPr>
        <w:t>փաստաթղթերի</w:t>
      </w:r>
      <w:r w:rsidRPr="00CB0C48">
        <w:rPr>
          <w:rFonts w:ascii="GHEA Grapalat" w:hAnsi="GHEA Grapalat" w:cs="Arial"/>
          <w:sz w:val="20"/>
          <w:lang w:val="hy-AM"/>
        </w:rPr>
        <w:t xml:space="preserve"> (</w:t>
      </w:r>
      <w:r w:rsidRPr="00CB0C48">
        <w:rPr>
          <w:rFonts w:ascii="GHEA Grapalat" w:hAnsi="GHEA Grapalat" w:cs="Sylfaen"/>
          <w:sz w:val="20"/>
          <w:lang w:val="hy-AM"/>
        </w:rPr>
        <w:t>դիպլոմ</w:t>
      </w:r>
      <w:r w:rsidRPr="00CB0C48">
        <w:rPr>
          <w:rFonts w:ascii="GHEA Grapalat" w:hAnsi="GHEA Grapalat" w:cs="Arial"/>
          <w:sz w:val="20"/>
          <w:lang w:val="hy-AM"/>
        </w:rPr>
        <w:t xml:space="preserve">, </w:t>
      </w:r>
      <w:r w:rsidRPr="00CB0C48">
        <w:rPr>
          <w:rFonts w:ascii="GHEA Grapalat" w:hAnsi="GHEA Grapalat" w:cs="Sylfaen"/>
          <w:sz w:val="20"/>
          <w:lang w:val="hy-AM"/>
        </w:rPr>
        <w:t>վկայագիր</w:t>
      </w:r>
      <w:r w:rsidRPr="00CB0C48">
        <w:rPr>
          <w:rFonts w:ascii="GHEA Grapalat" w:hAnsi="GHEA Grapalat" w:cs="Arial"/>
          <w:sz w:val="20"/>
          <w:lang w:val="hy-AM"/>
        </w:rPr>
        <w:t xml:space="preserve">, </w:t>
      </w:r>
      <w:r w:rsidRPr="00CB0C48">
        <w:rPr>
          <w:rFonts w:ascii="GHEA Grapalat" w:hAnsi="GHEA Grapalat" w:cs="Sylfaen"/>
          <w:sz w:val="20"/>
          <w:lang w:val="hy-AM"/>
        </w:rPr>
        <w:t>հավաստագիր</w:t>
      </w:r>
      <w:r w:rsidRPr="00CB0C48">
        <w:rPr>
          <w:rFonts w:ascii="GHEA Grapalat" w:hAnsi="GHEA Grapalat" w:cs="Arial"/>
          <w:sz w:val="20"/>
          <w:lang w:val="hy-AM"/>
        </w:rPr>
        <w:t xml:space="preserve"> </w:t>
      </w:r>
      <w:r w:rsidRPr="00CB0C48">
        <w:rPr>
          <w:rFonts w:ascii="GHEA Grapalat" w:hAnsi="GHEA Grapalat" w:cs="Sylfaen"/>
          <w:sz w:val="20"/>
          <w:lang w:val="hy-AM"/>
        </w:rPr>
        <w:t>և</w:t>
      </w:r>
      <w:r w:rsidRPr="00CB0C48">
        <w:rPr>
          <w:rFonts w:ascii="GHEA Grapalat" w:hAnsi="GHEA Grapalat" w:cs="Arial"/>
          <w:sz w:val="20"/>
          <w:lang w:val="hy-AM"/>
        </w:rPr>
        <w:t xml:space="preserve"> </w:t>
      </w:r>
      <w:r w:rsidRPr="00CB0C48">
        <w:rPr>
          <w:rFonts w:ascii="GHEA Grapalat" w:hAnsi="GHEA Grapalat" w:cs="Sylfaen"/>
          <w:sz w:val="20"/>
          <w:lang w:val="hy-AM"/>
        </w:rPr>
        <w:t>այլն</w:t>
      </w:r>
      <w:r w:rsidRPr="00CB0C48">
        <w:rPr>
          <w:rFonts w:ascii="GHEA Grapalat" w:hAnsi="GHEA Grapalat" w:cs="Arial"/>
          <w:sz w:val="20"/>
          <w:lang w:val="hy-AM"/>
        </w:rPr>
        <w:t xml:space="preserve">) </w:t>
      </w:r>
      <w:r w:rsidRPr="00CB0C48">
        <w:rPr>
          <w:rFonts w:ascii="GHEA Grapalat" w:hAnsi="GHEA Grapalat" w:cs="Sylfaen"/>
          <w:sz w:val="20"/>
          <w:lang w:val="hy-AM"/>
        </w:rPr>
        <w:t xml:space="preserve">պատճենները: </w:t>
      </w:r>
      <w:r w:rsidRPr="00CB0C48">
        <w:rPr>
          <w:rFonts w:ascii="GHEA Grapalat" w:hAnsi="GHEA Grapalat"/>
          <w:sz w:val="20"/>
          <w:lang w:val="hy-AM"/>
        </w:rPr>
        <w:t xml:space="preserve">Առաջադրվող </w:t>
      </w:r>
      <w:r w:rsidR="00305F6D" w:rsidRPr="00CB0C48">
        <w:rPr>
          <w:rFonts w:ascii="GHEA Grapalat" w:hAnsi="GHEA Grapalat" w:cs="Arial Armenian"/>
          <w:sz w:val="20"/>
          <w:szCs w:val="20"/>
          <w:lang w:val="hy-AM"/>
        </w:rPr>
        <w:t xml:space="preserve"> աշխատակազմի վերաբերյալ տվյալները</w:t>
      </w:r>
      <w:r w:rsidRPr="00CB0C48">
        <w:rPr>
          <w:rFonts w:ascii="GHEA Grapalat" w:hAnsi="GHEA Grapalat" w:cs="Arial Armenian"/>
          <w:sz w:val="20"/>
          <w:szCs w:val="20"/>
          <w:lang w:val="hy-AM"/>
        </w:rPr>
        <w:t xml:space="preserve"> ներկայացվում են </w:t>
      </w:r>
      <w:r w:rsidR="00305F6D" w:rsidRPr="00CB0C48">
        <w:rPr>
          <w:rFonts w:ascii="GHEA Grapalat" w:hAnsi="GHEA Grapalat" w:cs="Arial Armenian"/>
          <w:sz w:val="20"/>
          <w:szCs w:val="20"/>
          <w:lang w:val="hy-AM"/>
        </w:rPr>
        <w:t>հետևյալ ձևով՝</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2"/>
        <w:gridCol w:w="1560"/>
        <w:gridCol w:w="2693"/>
        <w:gridCol w:w="2268"/>
      </w:tblGrid>
      <w:tr w:rsidR="00305F6D" w:rsidRPr="00CB0C48">
        <w:tc>
          <w:tcPr>
            <w:tcW w:w="10031" w:type="dxa"/>
            <w:gridSpan w:val="5"/>
          </w:tcPr>
          <w:p w:rsidR="00305F6D" w:rsidRPr="00CB0C48" w:rsidRDefault="00305F6D" w:rsidP="00540D68">
            <w:pPr>
              <w:ind w:firstLine="567"/>
              <w:jc w:val="center"/>
              <w:rPr>
                <w:rFonts w:ascii="GHEA Grapalat" w:hAnsi="GHEA Grapalat" w:cs="Arial"/>
                <w:sz w:val="20"/>
              </w:rPr>
            </w:pPr>
            <w:r w:rsidRPr="00CB0C48">
              <w:rPr>
                <w:rFonts w:ascii="GHEA Grapalat" w:hAnsi="GHEA Grapalat" w:cs="Sylfaen"/>
                <w:sz w:val="20"/>
              </w:rPr>
              <w:t>Հիմնական</w:t>
            </w:r>
            <w:r w:rsidRPr="00CB0C48">
              <w:rPr>
                <w:rFonts w:ascii="GHEA Grapalat" w:hAnsi="GHEA Grapalat" w:cs="Arial"/>
                <w:sz w:val="20"/>
              </w:rPr>
              <w:t xml:space="preserve"> </w:t>
            </w:r>
            <w:r w:rsidRPr="00CB0C48">
              <w:rPr>
                <w:rFonts w:ascii="GHEA Grapalat" w:hAnsi="GHEA Grapalat" w:cs="Sylfaen"/>
                <w:sz w:val="20"/>
              </w:rPr>
              <w:t>աշխատակազմում</w:t>
            </w:r>
            <w:r w:rsidRPr="00CB0C48">
              <w:rPr>
                <w:rFonts w:ascii="GHEA Grapalat" w:hAnsi="GHEA Grapalat" w:cs="Arial"/>
                <w:sz w:val="20"/>
              </w:rPr>
              <w:t xml:space="preserve"> </w:t>
            </w:r>
            <w:r w:rsidRPr="00CB0C48">
              <w:rPr>
                <w:rFonts w:ascii="GHEA Grapalat" w:hAnsi="GHEA Grapalat" w:cs="Sylfaen"/>
                <w:sz w:val="20"/>
              </w:rPr>
              <w:t>ներառված</w:t>
            </w:r>
            <w:r w:rsidRPr="00CB0C48">
              <w:rPr>
                <w:rFonts w:ascii="GHEA Grapalat" w:hAnsi="GHEA Grapalat" w:cs="Arial"/>
                <w:sz w:val="20"/>
              </w:rPr>
              <w:t xml:space="preserve"> </w:t>
            </w:r>
            <w:r w:rsidRPr="00CB0C48">
              <w:rPr>
                <w:rFonts w:ascii="GHEA Grapalat" w:hAnsi="GHEA Grapalat" w:cs="Sylfaen"/>
                <w:sz w:val="20"/>
              </w:rPr>
              <w:t>մասնագետների</w:t>
            </w:r>
          </w:p>
        </w:tc>
      </w:tr>
      <w:tr w:rsidR="00305F6D" w:rsidRPr="00CB0C48">
        <w:tc>
          <w:tcPr>
            <w:tcW w:w="1728" w:type="dxa"/>
            <w:vMerge w:val="restart"/>
            <w:vAlign w:val="center"/>
          </w:tcPr>
          <w:p w:rsidR="00305F6D" w:rsidRPr="00CB0C48" w:rsidRDefault="00305F6D" w:rsidP="00540D68">
            <w:pPr>
              <w:jc w:val="center"/>
              <w:rPr>
                <w:rFonts w:ascii="GHEA Grapalat" w:hAnsi="GHEA Grapalat" w:cs="Arial"/>
                <w:sz w:val="20"/>
              </w:rPr>
            </w:pPr>
            <w:r w:rsidRPr="00CB0C48">
              <w:rPr>
                <w:rFonts w:ascii="GHEA Grapalat" w:hAnsi="GHEA Grapalat" w:cs="Sylfaen"/>
                <w:sz w:val="20"/>
              </w:rPr>
              <w:t>անունը</w:t>
            </w:r>
            <w:r w:rsidRPr="00CB0C48">
              <w:rPr>
                <w:rFonts w:ascii="GHEA Grapalat" w:hAnsi="GHEA Grapalat" w:cs="Arial"/>
                <w:sz w:val="20"/>
              </w:rPr>
              <w:t xml:space="preserve">, </w:t>
            </w:r>
            <w:r w:rsidRPr="00CB0C48">
              <w:rPr>
                <w:rFonts w:ascii="GHEA Grapalat" w:hAnsi="GHEA Grapalat" w:cs="Sylfaen"/>
                <w:sz w:val="20"/>
              </w:rPr>
              <w:t>ազգանունը</w:t>
            </w:r>
          </w:p>
        </w:tc>
        <w:tc>
          <w:tcPr>
            <w:tcW w:w="1782" w:type="dxa"/>
            <w:vMerge w:val="restart"/>
            <w:vAlign w:val="center"/>
          </w:tcPr>
          <w:p w:rsidR="00305F6D" w:rsidRPr="00CB0C48" w:rsidRDefault="00E64337" w:rsidP="00540D68">
            <w:pPr>
              <w:jc w:val="center"/>
              <w:rPr>
                <w:rFonts w:ascii="GHEA Grapalat" w:hAnsi="GHEA Grapalat" w:cs="Arial"/>
                <w:sz w:val="20"/>
              </w:rPr>
            </w:pPr>
            <w:r w:rsidRPr="00CB0C48">
              <w:rPr>
                <w:rFonts w:ascii="GHEA Grapalat" w:hAnsi="GHEA Grapalat" w:cs="Sylfaen"/>
                <w:sz w:val="20"/>
              </w:rPr>
              <w:t>Ո</w:t>
            </w:r>
            <w:r w:rsidR="00305F6D" w:rsidRPr="00CB0C48">
              <w:rPr>
                <w:rFonts w:ascii="GHEA Grapalat" w:hAnsi="GHEA Grapalat" w:cs="Sylfaen"/>
                <w:sz w:val="20"/>
              </w:rPr>
              <w:t>րակավորումը</w:t>
            </w:r>
          </w:p>
        </w:tc>
        <w:tc>
          <w:tcPr>
            <w:tcW w:w="4253" w:type="dxa"/>
            <w:gridSpan w:val="2"/>
          </w:tcPr>
          <w:p w:rsidR="00305F6D" w:rsidRPr="00CB0C48" w:rsidRDefault="00305F6D" w:rsidP="00540D68">
            <w:pPr>
              <w:ind w:firstLine="567"/>
              <w:jc w:val="both"/>
              <w:rPr>
                <w:rFonts w:ascii="GHEA Grapalat" w:hAnsi="GHEA Grapalat" w:cs="Arial"/>
                <w:sz w:val="20"/>
              </w:rPr>
            </w:pPr>
            <w:r w:rsidRPr="00CB0C48">
              <w:rPr>
                <w:rFonts w:ascii="GHEA Grapalat" w:hAnsi="GHEA Grapalat" w:cs="Sylfaen"/>
                <w:sz w:val="20"/>
              </w:rPr>
              <w:t>աշխատանքային</w:t>
            </w:r>
            <w:r w:rsidRPr="00CB0C48">
              <w:rPr>
                <w:rFonts w:ascii="GHEA Grapalat" w:hAnsi="GHEA Grapalat" w:cs="Arial"/>
                <w:sz w:val="20"/>
              </w:rPr>
              <w:t xml:space="preserve"> </w:t>
            </w:r>
            <w:r w:rsidRPr="00CB0C48">
              <w:rPr>
                <w:rFonts w:ascii="GHEA Grapalat" w:hAnsi="GHEA Grapalat" w:cs="Sylfaen"/>
                <w:sz w:val="20"/>
              </w:rPr>
              <w:t>փորձը</w:t>
            </w:r>
            <w:r w:rsidRPr="00CB0C48">
              <w:rPr>
                <w:rFonts w:ascii="GHEA Grapalat" w:hAnsi="GHEA Grapalat" w:cs="Arial"/>
                <w:sz w:val="20"/>
              </w:rPr>
              <w:t xml:space="preserve"> </w:t>
            </w:r>
          </w:p>
        </w:tc>
        <w:tc>
          <w:tcPr>
            <w:tcW w:w="2268" w:type="dxa"/>
            <w:vMerge w:val="restart"/>
          </w:tcPr>
          <w:p w:rsidR="00305F6D" w:rsidRPr="00CB0C48" w:rsidRDefault="00305F6D" w:rsidP="00540D68">
            <w:pPr>
              <w:jc w:val="center"/>
              <w:rPr>
                <w:rFonts w:ascii="GHEA Grapalat" w:hAnsi="GHEA Grapalat" w:cs="Arial"/>
                <w:sz w:val="20"/>
              </w:rPr>
            </w:pPr>
            <w:r w:rsidRPr="00CB0C48">
              <w:rPr>
                <w:rFonts w:ascii="GHEA Grapalat" w:hAnsi="GHEA Grapalat" w:cs="Sylfaen"/>
                <w:sz w:val="20"/>
              </w:rPr>
              <w:t>գործատուի անվանումը</w:t>
            </w:r>
          </w:p>
        </w:tc>
      </w:tr>
      <w:tr w:rsidR="00305F6D" w:rsidRPr="00CB0C48">
        <w:tc>
          <w:tcPr>
            <w:tcW w:w="1728" w:type="dxa"/>
            <w:vMerge/>
          </w:tcPr>
          <w:p w:rsidR="00305F6D" w:rsidRPr="00CB0C48" w:rsidRDefault="00305F6D" w:rsidP="00540D68">
            <w:pPr>
              <w:ind w:firstLine="567"/>
              <w:jc w:val="both"/>
              <w:rPr>
                <w:rFonts w:ascii="GHEA Grapalat" w:hAnsi="GHEA Grapalat" w:cs="Arial Armenian"/>
                <w:sz w:val="20"/>
              </w:rPr>
            </w:pPr>
          </w:p>
        </w:tc>
        <w:tc>
          <w:tcPr>
            <w:tcW w:w="1782" w:type="dxa"/>
            <w:vMerge/>
          </w:tcPr>
          <w:p w:rsidR="00305F6D" w:rsidRPr="00CB0C48" w:rsidRDefault="00305F6D" w:rsidP="00540D68">
            <w:pPr>
              <w:ind w:firstLine="567"/>
              <w:jc w:val="both"/>
              <w:rPr>
                <w:rFonts w:ascii="GHEA Grapalat" w:hAnsi="GHEA Grapalat" w:cs="Arial Armenian"/>
                <w:sz w:val="20"/>
              </w:rPr>
            </w:pPr>
          </w:p>
        </w:tc>
        <w:tc>
          <w:tcPr>
            <w:tcW w:w="1560" w:type="dxa"/>
          </w:tcPr>
          <w:p w:rsidR="00305F6D" w:rsidRPr="00CB0C48" w:rsidRDefault="00305F6D" w:rsidP="00540D68">
            <w:pPr>
              <w:jc w:val="center"/>
              <w:rPr>
                <w:rFonts w:ascii="GHEA Grapalat" w:hAnsi="GHEA Grapalat" w:cs="Arial"/>
                <w:sz w:val="20"/>
              </w:rPr>
            </w:pPr>
            <w:r w:rsidRPr="00CB0C48">
              <w:rPr>
                <w:rFonts w:ascii="GHEA Grapalat" w:hAnsi="GHEA Grapalat" w:cs="Sylfaen"/>
                <w:sz w:val="20"/>
              </w:rPr>
              <w:t>ժամանակահատվածը</w:t>
            </w:r>
          </w:p>
        </w:tc>
        <w:tc>
          <w:tcPr>
            <w:tcW w:w="2693" w:type="dxa"/>
            <w:vAlign w:val="center"/>
          </w:tcPr>
          <w:p w:rsidR="00305F6D" w:rsidRPr="00CB0C48" w:rsidRDefault="00305F6D" w:rsidP="00540D68">
            <w:pPr>
              <w:jc w:val="center"/>
              <w:rPr>
                <w:rFonts w:ascii="GHEA Grapalat" w:hAnsi="GHEA Grapalat" w:cs="Arial"/>
                <w:sz w:val="20"/>
              </w:rPr>
            </w:pPr>
            <w:r w:rsidRPr="00CB0C48">
              <w:rPr>
                <w:rFonts w:ascii="GHEA Grapalat" w:hAnsi="GHEA Grapalat" w:cs="Sylfaen"/>
                <w:sz w:val="20"/>
              </w:rPr>
              <w:t>գործունեության</w:t>
            </w:r>
            <w:r w:rsidRPr="00CB0C48">
              <w:rPr>
                <w:rFonts w:ascii="GHEA Grapalat" w:hAnsi="GHEA Grapalat" w:cs="Arial"/>
                <w:sz w:val="20"/>
              </w:rPr>
              <w:t xml:space="preserve"> </w:t>
            </w:r>
            <w:r w:rsidRPr="00CB0C48">
              <w:rPr>
                <w:rFonts w:ascii="GHEA Grapalat" w:hAnsi="GHEA Grapalat" w:cs="Sylfaen"/>
                <w:sz w:val="20"/>
              </w:rPr>
              <w:t>ոլորտը</w:t>
            </w:r>
            <w:r w:rsidRPr="00CB0C48">
              <w:rPr>
                <w:rFonts w:ascii="GHEA Grapalat" w:hAnsi="GHEA Grapalat" w:cs="Arial"/>
                <w:sz w:val="20"/>
              </w:rPr>
              <w:t xml:space="preserve"> </w:t>
            </w:r>
            <w:r w:rsidRPr="00CB0C48">
              <w:rPr>
                <w:rFonts w:ascii="GHEA Grapalat" w:hAnsi="GHEA Grapalat" w:cs="Sylfaen"/>
                <w:sz w:val="20"/>
              </w:rPr>
              <w:t>և</w:t>
            </w:r>
            <w:r w:rsidRPr="00CB0C48">
              <w:rPr>
                <w:rFonts w:ascii="GHEA Grapalat" w:hAnsi="GHEA Grapalat" w:cs="Arial"/>
                <w:sz w:val="20"/>
              </w:rPr>
              <w:t xml:space="preserve"> </w:t>
            </w:r>
            <w:r w:rsidRPr="00CB0C48">
              <w:rPr>
                <w:rFonts w:ascii="GHEA Grapalat" w:hAnsi="GHEA Grapalat" w:cs="Sylfaen"/>
                <w:sz w:val="20"/>
              </w:rPr>
              <w:t>կատարած</w:t>
            </w:r>
            <w:r w:rsidRPr="00CB0C48">
              <w:rPr>
                <w:rFonts w:ascii="GHEA Grapalat" w:hAnsi="GHEA Grapalat" w:cs="Arial"/>
                <w:sz w:val="20"/>
              </w:rPr>
              <w:t xml:space="preserve"> </w:t>
            </w:r>
            <w:r w:rsidRPr="00CB0C48">
              <w:rPr>
                <w:rFonts w:ascii="GHEA Grapalat" w:hAnsi="GHEA Grapalat" w:cs="Sylfaen"/>
                <w:sz w:val="20"/>
              </w:rPr>
              <w:t>աշխատանքը</w:t>
            </w:r>
          </w:p>
        </w:tc>
        <w:tc>
          <w:tcPr>
            <w:tcW w:w="2268" w:type="dxa"/>
            <w:vMerge/>
          </w:tcPr>
          <w:p w:rsidR="00305F6D" w:rsidRPr="00CB0C48" w:rsidRDefault="00305F6D" w:rsidP="00540D68">
            <w:pPr>
              <w:ind w:firstLine="567"/>
              <w:jc w:val="both"/>
              <w:rPr>
                <w:rFonts w:ascii="GHEA Grapalat" w:hAnsi="GHEA Grapalat" w:cs="Arial Armenian"/>
                <w:sz w:val="20"/>
              </w:rPr>
            </w:pPr>
          </w:p>
        </w:tc>
      </w:tr>
      <w:tr w:rsidR="00305F6D" w:rsidRPr="00CB0C48">
        <w:tc>
          <w:tcPr>
            <w:tcW w:w="1728" w:type="dxa"/>
          </w:tcPr>
          <w:p w:rsidR="00305F6D" w:rsidRPr="00CB0C48" w:rsidRDefault="00305F6D" w:rsidP="00540D68">
            <w:pPr>
              <w:ind w:firstLine="567"/>
              <w:jc w:val="both"/>
              <w:rPr>
                <w:rFonts w:ascii="GHEA Grapalat" w:hAnsi="GHEA Grapalat" w:cs="Arial Armenian"/>
                <w:sz w:val="20"/>
              </w:rPr>
            </w:pPr>
            <w:r w:rsidRPr="00CB0C48">
              <w:rPr>
                <w:rFonts w:ascii="GHEA Grapalat" w:hAnsi="GHEA Grapalat" w:cs="Arial Armenian"/>
                <w:sz w:val="20"/>
              </w:rPr>
              <w:t>1</w:t>
            </w:r>
          </w:p>
        </w:tc>
        <w:tc>
          <w:tcPr>
            <w:tcW w:w="1782" w:type="dxa"/>
          </w:tcPr>
          <w:p w:rsidR="00305F6D" w:rsidRPr="00CB0C48" w:rsidRDefault="00305F6D" w:rsidP="00540D68">
            <w:pPr>
              <w:ind w:firstLine="567"/>
              <w:jc w:val="both"/>
              <w:rPr>
                <w:rFonts w:ascii="GHEA Grapalat" w:hAnsi="GHEA Grapalat" w:cs="Arial Armenian"/>
                <w:sz w:val="20"/>
              </w:rPr>
            </w:pPr>
            <w:r w:rsidRPr="00CB0C48">
              <w:rPr>
                <w:rFonts w:ascii="GHEA Grapalat" w:hAnsi="GHEA Grapalat" w:cs="Arial Armenian"/>
                <w:sz w:val="20"/>
              </w:rPr>
              <w:t>2</w:t>
            </w:r>
          </w:p>
        </w:tc>
        <w:tc>
          <w:tcPr>
            <w:tcW w:w="1560" w:type="dxa"/>
          </w:tcPr>
          <w:p w:rsidR="00305F6D" w:rsidRPr="00CB0C48" w:rsidRDefault="00305F6D" w:rsidP="00540D68">
            <w:pPr>
              <w:ind w:firstLine="567"/>
              <w:jc w:val="both"/>
              <w:rPr>
                <w:rFonts w:ascii="GHEA Grapalat" w:hAnsi="GHEA Grapalat" w:cs="Arial Armenian"/>
                <w:sz w:val="20"/>
              </w:rPr>
            </w:pPr>
            <w:r w:rsidRPr="00CB0C48">
              <w:rPr>
                <w:rFonts w:ascii="GHEA Grapalat" w:hAnsi="GHEA Grapalat" w:cs="Arial Armenian"/>
                <w:sz w:val="20"/>
              </w:rPr>
              <w:t>3</w:t>
            </w:r>
          </w:p>
        </w:tc>
        <w:tc>
          <w:tcPr>
            <w:tcW w:w="2693" w:type="dxa"/>
          </w:tcPr>
          <w:p w:rsidR="00305F6D" w:rsidRPr="00CB0C48" w:rsidRDefault="00305F6D" w:rsidP="00540D68">
            <w:pPr>
              <w:ind w:firstLine="567"/>
              <w:jc w:val="both"/>
              <w:rPr>
                <w:rFonts w:ascii="GHEA Grapalat" w:hAnsi="GHEA Grapalat" w:cs="Arial Armenian"/>
                <w:sz w:val="20"/>
              </w:rPr>
            </w:pPr>
            <w:r w:rsidRPr="00CB0C48">
              <w:rPr>
                <w:rFonts w:ascii="GHEA Grapalat" w:hAnsi="GHEA Grapalat" w:cs="Arial Armenian"/>
                <w:sz w:val="20"/>
              </w:rPr>
              <w:t>4</w:t>
            </w:r>
          </w:p>
        </w:tc>
        <w:tc>
          <w:tcPr>
            <w:tcW w:w="2268" w:type="dxa"/>
          </w:tcPr>
          <w:p w:rsidR="00305F6D" w:rsidRPr="00CB0C48" w:rsidRDefault="00305F6D" w:rsidP="00540D68">
            <w:pPr>
              <w:ind w:firstLine="567"/>
              <w:jc w:val="both"/>
              <w:rPr>
                <w:rFonts w:ascii="GHEA Grapalat" w:hAnsi="GHEA Grapalat" w:cs="Arial Armenian"/>
                <w:sz w:val="20"/>
              </w:rPr>
            </w:pPr>
            <w:r w:rsidRPr="00CB0C48">
              <w:rPr>
                <w:rFonts w:ascii="GHEA Grapalat" w:hAnsi="GHEA Grapalat" w:cs="Arial Armenian"/>
                <w:sz w:val="20"/>
              </w:rPr>
              <w:t>5</w:t>
            </w:r>
          </w:p>
        </w:tc>
      </w:tr>
      <w:tr w:rsidR="00305F6D" w:rsidRPr="00CB0C48">
        <w:tc>
          <w:tcPr>
            <w:tcW w:w="1728" w:type="dxa"/>
          </w:tcPr>
          <w:p w:rsidR="00305F6D" w:rsidRPr="00CB0C48" w:rsidRDefault="00305F6D" w:rsidP="00540D68">
            <w:pPr>
              <w:ind w:firstLine="567"/>
              <w:jc w:val="both"/>
              <w:rPr>
                <w:rFonts w:ascii="GHEA Grapalat" w:hAnsi="GHEA Grapalat" w:cs="Arial Armenian"/>
                <w:sz w:val="20"/>
              </w:rPr>
            </w:pPr>
            <w:r w:rsidRPr="00CB0C48">
              <w:rPr>
                <w:rFonts w:ascii="GHEA Grapalat" w:hAnsi="GHEA Grapalat" w:cs="Arial Armenian"/>
                <w:sz w:val="20"/>
              </w:rPr>
              <w:t>1.</w:t>
            </w:r>
          </w:p>
        </w:tc>
        <w:tc>
          <w:tcPr>
            <w:tcW w:w="1782" w:type="dxa"/>
          </w:tcPr>
          <w:p w:rsidR="00305F6D" w:rsidRPr="00CB0C48" w:rsidRDefault="00305F6D" w:rsidP="00540D68">
            <w:pPr>
              <w:ind w:firstLine="567"/>
              <w:jc w:val="both"/>
              <w:rPr>
                <w:rFonts w:ascii="GHEA Grapalat" w:hAnsi="GHEA Grapalat" w:cs="Arial Armenian"/>
                <w:sz w:val="20"/>
              </w:rPr>
            </w:pPr>
          </w:p>
        </w:tc>
        <w:tc>
          <w:tcPr>
            <w:tcW w:w="1560" w:type="dxa"/>
          </w:tcPr>
          <w:p w:rsidR="00305F6D" w:rsidRPr="00CB0C48" w:rsidRDefault="00305F6D" w:rsidP="00540D68">
            <w:pPr>
              <w:ind w:firstLine="567"/>
              <w:jc w:val="both"/>
              <w:rPr>
                <w:rFonts w:ascii="GHEA Grapalat" w:hAnsi="GHEA Grapalat" w:cs="Arial Armenian"/>
                <w:sz w:val="20"/>
              </w:rPr>
            </w:pPr>
          </w:p>
        </w:tc>
        <w:tc>
          <w:tcPr>
            <w:tcW w:w="2693" w:type="dxa"/>
          </w:tcPr>
          <w:p w:rsidR="00305F6D" w:rsidRPr="00CB0C48" w:rsidRDefault="00305F6D" w:rsidP="00540D68">
            <w:pPr>
              <w:ind w:firstLine="567"/>
              <w:jc w:val="both"/>
              <w:rPr>
                <w:rFonts w:ascii="GHEA Grapalat" w:hAnsi="GHEA Grapalat" w:cs="Arial Armenian"/>
                <w:sz w:val="20"/>
              </w:rPr>
            </w:pPr>
          </w:p>
        </w:tc>
        <w:tc>
          <w:tcPr>
            <w:tcW w:w="2268" w:type="dxa"/>
          </w:tcPr>
          <w:p w:rsidR="00305F6D" w:rsidRPr="00CB0C48" w:rsidRDefault="00305F6D" w:rsidP="00540D68">
            <w:pPr>
              <w:ind w:firstLine="567"/>
              <w:jc w:val="both"/>
              <w:rPr>
                <w:rFonts w:ascii="GHEA Grapalat" w:hAnsi="GHEA Grapalat" w:cs="Arial Armenian"/>
                <w:sz w:val="20"/>
              </w:rPr>
            </w:pPr>
          </w:p>
        </w:tc>
      </w:tr>
      <w:tr w:rsidR="00305F6D" w:rsidRPr="00CB0C48">
        <w:tc>
          <w:tcPr>
            <w:tcW w:w="1728" w:type="dxa"/>
          </w:tcPr>
          <w:p w:rsidR="00305F6D" w:rsidRPr="00CB0C48" w:rsidRDefault="00305F6D" w:rsidP="00540D68">
            <w:pPr>
              <w:ind w:firstLine="567"/>
              <w:jc w:val="both"/>
              <w:rPr>
                <w:rFonts w:ascii="GHEA Grapalat" w:hAnsi="GHEA Grapalat" w:cs="Arial Armenian"/>
                <w:sz w:val="20"/>
              </w:rPr>
            </w:pPr>
            <w:r w:rsidRPr="00CB0C48">
              <w:rPr>
                <w:rFonts w:ascii="GHEA Grapalat" w:hAnsi="GHEA Grapalat" w:cs="Arial Armenian"/>
                <w:sz w:val="20"/>
              </w:rPr>
              <w:t>2.</w:t>
            </w:r>
          </w:p>
        </w:tc>
        <w:tc>
          <w:tcPr>
            <w:tcW w:w="1782" w:type="dxa"/>
          </w:tcPr>
          <w:p w:rsidR="00305F6D" w:rsidRPr="00CB0C48" w:rsidRDefault="00305F6D" w:rsidP="00540D68">
            <w:pPr>
              <w:ind w:firstLine="567"/>
              <w:jc w:val="both"/>
              <w:rPr>
                <w:rFonts w:ascii="GHEA Grapalat" w:hAnsi="GHEA Grapalat" w:cs="Arial Armenian"/>
                <w:sz w:val="20"/>
              </w:rPr>
            </w:pPr>
          </w:p>
        </w:tc>
        <w:tc>
          <w:tcPr>
            <w:tcW w:w="1560" w:type="dxa"/>
          </w:tcPr>
          <w:p w:rsidR="00305F6D" w:rsidRPr="00CB0C48" w:rsidRDefault="00305F6D" w:rsidP="00540D68">
            <w:pPr>
              <w:ind w:firstLine="567"/>
              <w:jc w:val="both"/>
              <w:rPr>
                <w:rFonts w:ascii="GHEA Grapalat" w:hAnsi="GHEA Grapalat" w:cs="Arial Armenian"/>
                <w:sz w:val="20"/>
              </w:rPr>
            </w:pPr>
          </w:p>
        </w:tc>
        <w:tc>
          <w:tcPr>
            <w:tcW w:w="2693" w:type="dxa"/>
          </w:tcPr>
          <w:p w:rsidR="00305F6D" w:rsidRPr="00CB0C48" w:rsidRDefault="00305F6D" w:rsidP="00540D68">
            <w:pPr>
              <w:ind w:firstLine="567"/>
              <w:jc w:val="both"/>
              <w:rPr>
                <w:rFonts w:ascii="GHEA Grapalat" w:hAnsi="GHEA Grapalat" w:cs="Arial Armenian"/>
                <w:sz w:val="20"/>
              </w:rPr>
            </w:pPr>
          </w:p>
        </w:tc>
        <w:tc>
          <w:tcPr>
            <w:tcW w:w="2268" w:type="dxa"/>
          </w:tcPr>
          <w:p w:rsidR="00305F6D" w:rsidRPr="00CB0C48" w:rsidRDefault="00305F6D" w:rsidP="00540D68">
            <w:pPr>
              <w:ind w:firstLine="567"/>
              <w:jc w:val="both"/>
              <w:rPr>
                <w:rFonts w:ascii="GHEA Grapalat" w:hAnsi="GHEA Grapalat" w:cs="Arial Armenian"/>
                <w:sz w:val="20"/>
              </w:rPr>
            </w:pPr>
          </w:p>
        </w:tc>
      </w:tr>
      <w:tr w:rsidR="00305F6D" w:rsidRPr="00CB0C48">
        <w:tc>
          <w:tcPr>
            <w:tcW w:w="1728" w:type="dxa"/>
          </w:tcPr>
          <w:p w:rsidR="00305F6D" w:rsidRPr="00CB0C48" w:rsidRDefault="00305F6D" w:rsidP="00540D68">
            <w:pPr>
              <w:ind w:firstLine="567"/>
              <w:jc w:val="both"/>
              <w:rPr>
                <w:rFonts w:ascii="GHEA Grapalat" w:hAnsi="GHEA Grapalat" w:cs="Arial Armenian"/>
                <w:sz w:val="20"/>
              </w:rPr>
            </w:pPr>
            <w:r w:rsidRPr="00CB0C48">
              <w:rPr>
                <w:rFonts w:ascii="GHEA Grapalat" w:hAnsi="GHEA Grapalat" w:cs="Arial Armenian"/>
                <w:sz w:val="20"/>
              </w:rPr>
              <w:t>..</w:t>
            </w:r>
          </w:p>
        </w:tc>
        <w:tc>
          <w:tcPr>
            <w:tcW w:w="1782" w:type="dxa"/>
          </w:tcPr>
          <w:p w:rsidR="00305F6D" w:rsidRPr="00CB0C48" w:rsidRDefault="00305F6D" w:rsidP="00540D68">
            <w:pPr>
              <w:ind w:firstLine="567"/>
              <w:jc w:val="both"/>
              <w:rPr>
                <w:rFonts w:ascii="GHEA Grapalat" w:hAnsi="GHEA Grapalat" w:cs="Arial Armenian"/>
                <w:sz w:val="20"/>
              </w:rPr>
            </w:pPr>
          </w:p>
        </w:tc>
        <w:tc>
          <w:tcPr>
            <w:tcW w:w="1560" w:type="dxa"/>
          </w:tcPr>
          <w:p w:rsidR="00305F6D" w:rsidRPr="00CB0C48" w:rsidRDefault="00305F6D" w:rsidP="00540D68">
            <w:pPr>
              <w:ind w:firstLine="567"/>
              <w:jc w:val="both"/>
              <w:rPr>
                <w:rFonts w:ascii="GHEA Grapalat" w:hAnsi="GHEA Grapalat" w:cs="Arial Armenian"/>
                <w:sz w:val="20"/>
              </w:rPr>
            </w:pPr>
          </w:p>
        </w:tc>
        <w:tc>
          <w:tcPr>
            <w:tcW w:w="2693" w:type="dxa"/>
          </w:tcPr>
          <w:p w:rsidR="00305F6D" w:rsidRPr="00CB0C48" w:rsidRDefault="00305F6D" w:rsidP="00540D68">
            <w:pPr>
              <w:ind w:firstLine="567"/>
              <w:jc w:val="both"/>
              <w:rPr>
                <w:rFonts w:ascii="GHEA Grapalat" w:hAnsi="GHEA Grapalat" w:cs="Arial Armenian"/>
                <w:sz w:val="20"/>
              </w:rPr>
            </w:pPr>
          </w:p>
        </w:tc>
        <w:tc>
          <w:tcPr>
            <w:tcW w:w="2268" w:type="dxa"/>
          </w:tcPr>
          <w:p w:rsidR="00305F6D" w:rsidRPr="00CB0C48" w:rsidRDefault="00305F6D" w:rsidP="00540D68">
            <w:pPr>
              <w:ind w:firstLine="567"/>
              <w:jc w:val="both"/>
              <w:rPr>
                <w:rFonts w:ascii="GHEA Grapalat" w:hAnsi="GHEA Grapalat" w:cs="Arial Armenian"/>
                <w:sz w:val="20"/>
              </w:rPr>
            </w:pPr>
          </w:p>
        </w:tc>
      </w:tr>
    </w:tbl>
    <w:p w:rsidR="00305F6D" w:rsidRPr="00CB0C48" w:rsidDel="00C37E48" w:rsidRDefault="00EE7A99" w:rsidP="00037DDE">
      <w:pPr>
        <w:ind w:firstLine="567"/>
        <w:jc w:val="both"/>
        <w:rPr>
          <w:del w:id="1" w:author="User" w:date="2019-05-30T22:47:00Z"/>
          <w:rFonts w:ascii="GHEA Grapalat" w:hAnsi="GHEA Grapalat" w:cs="Sylfaen"/>
          <w:sz w:val="20"/>
        </w:rPr>
      </w:pPr>
      <w:r w:rsidRPr="00CB0C48">
        <w:rPr>
          <w:rFonts w:ascii="GHEA Grapalat" w:hAnsi="GHEA Grapalat" w:cs="Arial Armenian"/>
          <w:sz w:val="20"/>
        </w:rPr>
        <w:t xml:space="preserve">դ. </w:t>
      </w:r>
      <w:proofErr w:type="gramStart"/>
      <w:r w:rsidRPr="00CB0C48">
        <w:rPr>
          <w:rFonts w:ascii="GHEA Grapalat" w:hAnsi="GHEA Grapalat" w:cs="Arial Armenian"/>
          <w:sz w:val="20"/>
        </w:rPr>
        <w:t>մասնակցի</w:t>
      </w:r>
      <w:proofErr w:type="gramEnd"/>
      <w:r w:rsidRPr="00CB0C48">
        <w:rPr>
          <w:rFonts w:ascii="GHEA Grapalat" w:hAnsi="GHEA Grapalat" w:cs="Arial Armenian"/>
          <w:sz w:val="20"/>
        </w:rPr>
        <w:t xml:space="preserve"> որակավորումը այս չափանիշի գծով գնահատվում է բավարար, եթե վերջինս </w:t>
      </w:r>
      <w:r w:rsidRPr="00CB0C48">
        <w:rPr>
          <w:rFonts w:ascii="GHEA Grapalat" w:hAnsi="GHEA Grapalat" w:cs="Sylfaen"/>
          <w:sz w:val="20"/>
          <w:lang w:val="hy-AM"/>
        </w:rPr>
        <w:t>ապահովում</w:t>
      </w:r>
      <w:r w:rsidRPr="00CB0C48">
        <w:rPr>
          <w:rFonts w:ascii="GHEA Grapalat" w:hAnsi="GHEA Grapalat" w:cs="Arial Armenian"/>
          <w:sz w:val="20"/>
          <w:lang w:val="hy-AM"/>
        </w:rPr>
        <w:t xml:space="preserve"> </w:t>
      </w:r>
      <w:r w:rsidRPr="00CB0C48">
        <w:rPr>
          <w:rFonts w:ascii="GHEA Grapalat" w:hAnsi="GHEA Grapalat" w:cs="Sylfaen"/>
          <w:sz w:val="20"/>
          <w:lang w:val="hy-AM"/>
        </w:rPr>
        <w:t>է</w:t>
      </w:r>
      <w:r w:rsidRPr="00CB0C48">
        <w:rPr>
          <w:rFonts w:ascii="GHEA Grapalat" w:hAnsi="GHEA Grapalat" w:cs="Arial Armenian"/>
          <w:sz w:val="20"/>
          <w:lang w:val="hy-AM"/>
        </w:rPr>
        <w:t xml:space="preserve"> </w:t>
      </w:r>
      <w:r w:rsidRPr="00CB0C48">
        <w:rPr>
          <w:rFonts w:ascii="GHEA Grapalat" w:hAnsi="GHEA Grapalat" w:cs="Sylfaen"/>
          <w:sz w:val="20"/>
          <w:lang w:val="hy-AM"/>
        </w:rPr>
        <w:t>սույն</w:t>
      </w:r>
      <w:r w:rsidRPr="00CB0C48">
        <w:rPr>
          <w:rFonts w:ascii="GHEA Grapalat" w:hAnsi="GHEA Grapalat" w:cs="Arial Armenian"/>
          <w:sz w:val="20"/>
          <w:lang w:val="hy-AM"/>
        </w:rPr>
        <w:t xml:space="preserve"> </w:t>
      </w:r>
      <w:r w:rsidRPr="00CB0C48">
        <w:rPr>
          <w:rFonts w:ascii="GHEA Grapalat" w:hAnsi="GHEA Grapalat" w:cs="Arial Armenian"/>
          <w:sz w:val="20"/>
        </w:rPr>
        <w:t xml:space="preserve">ենթակետով </w:t>
      </w:r>
      <w:r w:rsidRPr="00CB0C48">
        <w:rPr>
          <w:rFonts w:ascii="GHEA Grapalat" w:hAnsi="GHEA Grapalat" w:cs="Sylfaen"/>
          <w:sz w:val="20"/>
          <w:lang w:val="hy-AM"/>
        </w:rPr>
        <w:t>նախատեսված</w:t>
      </w:r>
      <w:r w:rsidRPr="00CB0C48">
        <w:rPr>
          <w:rFonts w:ascii="GHEA Grapalat" w:hAnsi="GHEA Grapalat" w:cs="Arial Armenian"/>
          <w:sz w:val="20"/>
          <w:lang w:val="hy-AM"/>
        </w:rPr>
        <w:t xml:space="preserve"> </w:t>
      </w:r>
      <w:r w:rsidRPr="00CB0C48">
        <w:rPr>
          <w:rFonts w:ascii="GHEA Grapalat" w:hAnsi="GHEA Grapalat" w:cs="Arial Armenian"/>
          <w:sz w:val="20"/>
        </w:rPr>
        <w:t>պայմաններն ու</w:t>
      </w:r>
      <w:r w:rsidR="00633E1E" w:rsidRPr="00CB0C48">
        <w:rPr>
          <w:rFonts w:ascii="GHEA Grapalat" w:hAnsi="GHEA Grapalat" w:cs="Arial Armenian"/>
          <w:sz w:val="20"/>
        </w:rPr>
        <w:t xml:space="preserve"> </w:t>
      </w:r>
      <w:r w:rsidRPr="00CB0C48">
        <w:rPr>
          <w:rFonts w:ascii="GHEA Grapalat" w:hAnsi="GHEA Grapalat" w:cs="Sylfaen"/>
          <w:sz w:val="20"/>
          <w:lang w:val="hy-AM"/>
        </w:rPr>
        <w:t>պահանջները</w:t>
      </w:r>
      <w:r w:rsidRPr="00CB0C48">
        <w:rPr>
          <w:rFonts w:ascii="GHEA Grapalat" w:hAnsi="GHEA Grapalat" w:cs="Sylfaen"/>
          <w:sz w:val="20"/>
        </w:rPr>
        <w:t>:</w:t>
      </w:r>
      <w:ins w:id="2" w:author="User" w:date="2019-05-30T22:47:00Z">
        <w:r w:rsidR="00C37E48">
          <w:rPr>
            <w:rFonts w:ascii="GHEA Grapalat" w:hAnsi="GHEA Grapalat" w:cs="Sylfaen"/>
            <w:sz w:val="20"/>
          </w:rPr>
          <w:t xml:space="preserve"> </w:t>
        </w:r>
      </w:ins>
    </w:p>
    <w:p w:rsidR="000A6B75" w:rsidRPr="00CB0C48" w:rsidRDefault="000A6B75" w:rsidP="000A6B75">
      <w:pPr>
        <w:pStyle w:val="norm"/>
        <w:spacing w:line="240" w:lineRule="auto"/>
        <w:ind w:firstLine="540"/>
        <w:rPr>
          <w:rFonts w:ascii="GHEA Grapalat" w:hAnsi="GHEA Grapalat" w:cs="Sylfaen"/>
          <w:sz w:val="20"/>
          <w:szCs w:val="24"/>
          <w:lang w:val="af-ZA" w:eastAsia="en-US"/>
        </w:rPr>
      </w:pPr>
      <w:proofErr w:type="gramStart"/>
      <w:r w:rsidRPr="00CB0C48">
        <w:rPr>
          <w:rFonts w:ascii="GHEA Grapalat" w:hAnsi="GHEA Grapalat" w:cs="Sylfaen"/>
          <w:sz w:val="20"/>
          <w:szCs w:val="24"/>
          <w:lang w:eastAsia="en-US"/>
        </w:rPr>
        <w:t>2.</w:t>
      </w:r>
      <w:r w:rsidR="00633E1E" w:rsidRPr="00CB0C48">
        <w:rPr>
          <w:rFonts w:ascii="GHEA Grapalat" w:hAnsi="GHEA Grapalat" w:cs="Sylfaen"/>
          <w:sz w:val="20"/>
          <w:szCs w:val="24"/>
          <w:lang w:eastAsia="en-US"/>
        </w:rPr>
        <w:t>6</w:t>
      </w:r>
      <w:proofErr w:type="gramEnd"/>
      <w:r w:rsidRPr="00CB0C48">
        <w:rPr>
          <w:rFonts w:ascii="GHEA Grapalat" w:hAnsi="GHEA Grapalat" w:cs="Sylfaen"/>
          <w:sz w:val="20"/>
          <w:szCs w:val="24"/>
          <w:lang w:eastAsia="en-US"/>
        </w:rPr>
        <w:t xml:space="preserve"> Սույն ընթացակարգի շրջանակում </w:t>
      </w:r>
      <w:r w:rsidRPr="00CB0C48">
        <w:rPr>
          <w:rFonts w:ascii="GHEA Grapalat" w:hAnsi="GHEA Grapalat" w:cs="Sylfaen"/>
          <w:sz w:val="20"/>
          <w:szCs w:val="24"/>
          <w:lang w:eastAsia="en-US"/>
        </w:rPr>
        <w:lastRenderedPageBreak/>
        <w:t>կնքվելիք պայմանագիրը</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eastAsia="en-US"/>
        </w:rPr>
        <w:t>կարող</w:t>
      </w:r>
      <w:r w:rsidRPr="00CB0C48">
        <w:rPr>
          <w:rFonts w:ascii="GHEA Grapalat" w:hAnsi="GHEA Grapalat" w:cs="Sylfaen"/>
          <w:sz w:val="20"/>
          <w:szCs w:val="24"/>
          <w:lang w:val="af-ZA" w:eastAsia="en-US"/>
        </w:rPr>
        <w:t xml:space="preserve"> է </w:t>
      </w:r>
      <w:r w:rsidRPr="00CB0C48">
        <w:rPr>
          <w:rFonts w:ascii="GHEA Grapalat" w:hAnsi="GHEA Grapalat" w:cs="Sylfaen"/>
          <w:sz w:val="20"/>
          <w:szCs w:val="24"/>
          <w:lang w:eastAsia="en-US"/>
        </w:rPr>
        <w:t>իրականացվել</w:t>
      </w:r>
      <w:r w:rsidRPr="00CB0C48">
        <w:rPr>
          <w:rFonts w:ascii="GHEA Grapalat" w:hAnsi="GHEA Grapalat" w:cs="Sylfaen"/>
          <w:sz w:val="20"/>
          <w:szCs w:val="24"/>
          <w:lang w:val="af-ZA" w:eastAsia="en-US"/>
        </w:rPr>
        <w:t xml:space="preserve"> </w:t>
      </w:r>
      <w:r w:rsidR="008247BE">
        <w:rPr>
          <w:rFonts w:ascii="GHEA Grapalat" w:hAnsi="GHEA Grapalat" w:cs="Sylfaen"/>
          <w:sz w:val="20"/>
          <w:szCs w:val="24"/>
          <w:lang w:val="af-ZA" w:eastAsia="en-US"/>
        </w:rPr>
        <w:t xml:space="preserve">ենթակապալի </w:t>
      </w:r>
      <w:r w:rsidRPr="00CB0C48">
        <w:rPr>
          <w:rFonts w:ascii="GHEA Grapalat" w:hAnsi="GHEA Grapalat" w:cs="Sylfaen"/>
          <w:sz w:val="20"/>
          <w:szCs w:val="24"/>
          <w:lang w:eastAsia="en-US"/>
        </w:rPr>
        <w:t>պայմանագիր</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eastAsia="en-US"/>
        </w:rPr>
        <w:t>կնքելու</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eastAsia="en-US"/>
        </w:rPr>
        <w:t>միջոցով։</w:t>
      </w:r>
      <w:r w:rsidRPr="00CB0C48">
        <w:rPr>
          <w:rFonts w:ascii="GHEA Grapalat" w:hAnsi="GHEA Grapalat" w:cs="Sylfaen"/>
          <w:sz w:val="20"/>
          <w:szCs w:val="24"/>
          <w:lang w:val="af-ZA" w:eastAsia="en-US"/>
        </w:rPr>
        <w:t xml:space="preserve"> </w:t>
      </w:r>
      <w:r w:rsidR="008247BE">
        <w:rPr>
          <w:rFonts w:ascii="GHEA Grapalat" w:hAnsi="GHEA Grapalat" w:cs="Sylfaen"/>
          <w:sz w:val="20"/>
          <w:szCs w:val="24"/>
          <w:lang w:val="af-ZA" w:eastAsia="en-US"/>
        </w:rPr>
        <w:t xml:space="preserve">Ենթակապալի </w:t>
      </w:r>
      <w:r w:rsidRPr="00CB0C48">
        <w:rPr>
          <w:rFonts w:ascii="GHEA Grapalat" w:hAnsi="GHEA Grapalat" w:cs="Sylfaen"/>
          <w:sz w:val="20"/>
          <w:szCs w:val="24"/>
          <w:lang w:eastAsia="en-US"/>
        </w:rPr>
        <w:t>պայմանագրի</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eastAsia="en-US"/>
        </w:rPr>
        <w:t>կողմ</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eastAsia="en-US"/>
        </w:rPr>
        <w:t>չի</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eastAsia="en-US"/>
        </w:rPr>
        <w:t>կարող</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eastAsia="en-US"/>
        </w:rPr>
        <w:t>հանդիսանալ</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eastAsia="en-US"/>
        </w:rPr>
        <w:t>սույն</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eastAsia="en-US"/>
        </w:rPr>
        <w:t>ընթացակարգին</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eastAsia="en-US"/>
        </w:rPr>
        <w:t>մասնակցելու</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eastAsia="en-US"/>
        </w:rPr>
        <w:t>նպատակով</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eastAsia="en-US"/>
        </w:rPr>
        <w:t>հայտ</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eastAsia="en-US"/>
        </w:rPr>
        <w:t>ներկայացրած</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eastAsia="en-US"/>
        </w:rPr>
        <w:t>մասնակիցը</w:t>
      </w:r>
      <w:r w:rsidRPr="00CB0C48">
        <w:rPr>
          <w:rFonts w:ascii="GHEA Grapalat" w:hAnsi="GHEA Grapalat" w:cs="Sylfaen"/>
          <w:sz w:val="20"/>
          <w:szCs w:val="24"/>
          <w:lang w:val="af-ZA" w:eastAsia="en-US"/>
        </w:rPr>
        <w:t xml:space="preserve">: </w:t>
      </w:r>
    </w:p>
    <w:p w:rsidR="000A6B75" w:rsidRPr="00CB0C48" w:rsidRDefault="000A6B75" w:rsidP="000A6B75">
      <w:pPr>
        <w:pStyle w:val="23"/>
        <w:spacing w:line="240" w:lineRule="auto"/>
        <w:rPr>
          <w:rFonts w:ascii="GHEA Grapalat" w:hAnsi="GHEA Grapalat" w:cs="Sylfaen"/>
          <w:szCs w:val="24"/>
        </w:rPr>
      </w:pPr>
      <w:r w:rsidRPr="00CB0C48">
        <w:rPr>
          <w:rFonts w:ascii="GHEA Grapalat" w:hAnsi="GHEA Grapalat" w:cs="Sylfaen"/>
          <w:szCs w:val="24"/>
        </w:rPr>
        <w:t xml:space="preserve"> 2</w:t>
      </w:r>
      <w:r w:rsidRPr="00CB0C48">
        <w:rPr>
          <w:rFonts w:ascii="GHEA Grapalat" w:hAnsi="GHEA Grapalat" w:cs="Sylfaen"/>
          <w:szCs w:val="24"/>
          <w:lang w:val="hy-AM"/>
        </w:rPr>
        <w:t>.</w:t>
      </w:r>
      <w:r w:rsidR="00633E1E" w:rsidRPr="00CB0C48">
        <w:rPr>
          <w:rFonts w:ascii="GHEA Grapalat" w:hAnsi="GHEA Grapalat" w:cs="Sylfaen"/>
          <w:szCs w:val="24"/>
        </w:rPr>
        <w:t>7</w:t>
      </w:r>
      <w:r w:rsidRPr="00CB0C48">
        <w:rPr>
          <w:rFonts w:ascii="GHEA Grapalat" w:hAnsi="GHEA Grapalat" w:cs="Sylfaen"/>
          <w:szCs w:val="24"/>
        </w:rPr>
        <w:tab/>
      </w:r>
      <w:r w:rsidRPr="00CB0C48">
        <w:rPr>
          <w:rFonts w:ascii="GHEA Grapalat" w:hAnsi="GHEA Grapalat" w:cs="Sylfaen"/>
          <w:szCs w:val="24"/>
          <w:lang w:val="ru-RU"/>
        </w:rPr>
        <w:t>Մասնակիցները</w:t>
      </w:r>
      <w:r w:rsidRPr="00CB0C48">
        <w:rPr>
          <w:rFonts w:ascii="GHEA Grapalat" w:hAnsi="GHEA Grapalat" w:cs="Sylfaen"/>
          <w:szCs w:val="24"/>
        </w:rPr>
        <w:t xml:space="preserve"> </w:t>
      </w:r>
      <w:r w:rsidRPr="00CB0C48">
        <w:rPr>
          <w:rFonts w:ascii="GHEA Grapalat" w:hAnsi="GHEA Grapalat" w:cs="Sylfaen"/>
          <w:szCs w:val="24"/>
          <w:lang w:val="ru-RU"/>
        </w:rPr>
        <w:t>կարող</w:t>
      </w:r>
      <w:r w:rsidRPr="00CB0C48">
        <w:rPr>
          <w:rFonts w:ascii="GHEA Grapalat" w:hAnsi="GHEA Grapalat" w:cs="Sylfaen"/>
          <w:szCs w:val="24"/>
        </w:rPr>
        <w:t xml:space="preserve"> </w:t>
      </w:r>
      <w:r w:rsidRPr="00CB0C48">
        <w:rPr>
          <w:rFonts w:ascii="GHEA Grapalat" w:hAnsi="GHEA Grapalat" w:cs="Sylfaen"/>
          <w:szCs w:val="24"/>
          <w:lang w:val="ru-RU"/>
        </w:rPr>
        <w:t>են</w:t>
      </w:r>
      <w:r w:rsidRPr="00CB0C48">
        <w:rPr>
          <w:rFonts w:ascii="GHEA Grapalat" w:hAnsi="GHEA Grapalat" w:cs="Sylfaen"/>
          <w:szCs w:val="24"/>
        </w:rPr>
        <w:t xml:space="preserve"> </w:t>
      </w:r>
      <w:r w:rsidRPr="00CB0C48">
        <w:rPr>
          <w:rFonts w:ascii="GHEA Grapalat" w:hAnsi="GHEA Grapalat" w:cs="Sylfaen"/>
          <w:szCs w:val="24"/>
          <w:lang w:val="ru-RU"/>
        </w:rPr>
        <w:t>սույն</w:t>
      </w:r>
      <w:r w:rsidRPr="00CB0C48">
        <w:rPr>
          <w:rFonts w:ascii="GHEA Grapalat" w:hAnsi="GHEA Grapalat" w:cs="Sylfaen"/>
          <w:szCs w:val="24"/>
        </w:rPr>
        <w:t xml:space="preserve"> </w:t>
      </w:r>
      <w:r w:rsidRPr="00CB0C48">
        <w:rPr>
          <w:rFonts w:ascii="GHEA Grapalat" w:hAnsi="GHEA Grapalat" w:cs="Sylfaen"/>
          <w:szCs w:val="24"/>
          <w:lang w:val="ru-RU"/>
        </w:rPr>
        <w:t>ընթացակարգին</w:t>
      </w:r>
      <w:r w:rsidRPr="00CB0C48">
        <w:rPr>
          <w:rFonts w:ascii="GHEA Grapalat" w:hAnsi="GHEA Grapalat" w:cs="Sylfaen"/>
          <w:szCs w:val="24"/>
        </w:rPr>
        <w:t xml:space="preserve"> </w:t>
      </w:r>
      <w:r w:rsidRPr="00CB0C48">
        <w:rPr>
          <w:rFonts w:ascii="GHEA Grapalat" w:hAnsi="GHEA Grapalat" w:cs="Sylfaen"/>
          <w:szCs w:val="24"/>
          <w:lang w:val="ru-RU"/>
        </w:rPr>
        <w:t>մասնակցել</w:t>
      </w:r>
      <w:r w:rsidRPr="00CB0C48">
        <w:rPr>
          <w:rFonts w:ascii="GHEA Grapalat" w:hAnsi="GHEA Grapalat" w:cs="Sylfaen"/>
          <w:szCs w:val="24"/>
        </w:rPr>
        <w:t xml:space="preserve"> </w:t>
      </w:r>
      <w:r w:rsidRPr="00CB0C48">
        <w:rPr>
          <w:rFonts w:ascii="GHEA Grapalat" w:hAnsi="GHEA Grapalat" w:cs="Sylfaen"/>
          <w:szCs w:val="24"/>
          <w:lang w:val="ru-RU"/>
        </w:rPr>
        <w:t>համատեղ</w:t>
      </w:r>
      <w:r w:rsidRPr="00CB0C48">
        <w:rPr>
          <w:rFonts w:ascii="GHEA Grapalat" w:hAnsi="GHEA Grapalat" w:cs="Sylfaen"/>
          <w:szCs w:val="24"/>
        </w:rPr>
        <w:t xml:space="preserve"> </w:t>
      </w:r>
      <w:r w:rsidRPr="00CB0C48">
        <w:rPr>
          <w:rFonts w:ascii="GHEA Grapalat" w:hAnsi="GHEA Grapalat" w:cs="Sylfaen"/>
          <w:szCs w:val="24"/>
          <w:lang w:val="ru-RU"/>
        </w:rPr>
        <w:t>գործունեության</w:t>
      </w:r>
      <w:r w:rsidRPr="00CB0C48">
        <w:rPr>
          <w:rFonts w:ascii="GHEA Grapalat" w:hAnsi="GHEA Grapalat" w:cs="Sylfaen"/>
          <w:szCs w:val="24"/>
        </w:rPr>
        <w:t xml:space="preserve"> </w:t>
      </w:r>
      <w:r w:rsidRPr="00CB0C48">
        <w:rPr>
          <w:rFonts w:ascii="GHEA Grapalat" w:hAnsi="GHEA Grapalat" w:cs="Sylfaen"/>
          <w:szCs w:val="24"/>
          <w:lang w:val="ru-RU"/>
        </w:rPr>
        <w:t>կարգով</w:t>
      </w:r>
      <w:r w:rsidRPr="00CB0C48">
        <w:rPr>
          <w:rFonts w:ascii="GHEA Grapalat" w:hAnsi="GHEA Grapalat" w:cs="Sylfaen"/>
          <w:szCs w:val="24"/>
        </w:rPr>
        <w:t xml:space="preserve"> (</w:t>
      </w:r>
      <w:r w:rsidRPr="00CB0C48">
        <w:rPr>
          <w:rFonts w:ascii="GHEA Grapalat" w:hAnsi="GHEA Grapalat" w:cs="Sylfaen"/>
          <w:szCs w:val="24"/>
          <w:lang w:val="ru-RU"/>
        </w:rPr>
        <w:t>կոնսորցիումով</w:t>
      </w:r>
      <w:r w:rsidRPr="00CB0C48">
        <w:rPr>
          <w:rFonts w:ascii="GHEA Grapalat" w:hAnsi="GHEA Grapalat" w:cs="Sylfaen"/>
          <w:szCs w:val="24"/>
        </w:rPr>
        <w:t>)</w:t>
      </w:r>
      <w:r w:rsidRPr="00CB0C48">
        <w:rPr>
          <w:rFonts w:ascii="GHEA Grapalat" w:hAnsi="GHEA Grapalat" w:cs="Sylfaen"/>
          <w:szCs w:val="24"/>
          <w:lang w:val="ru-RU"/>
        </w:rPr>
        <w:t>։</w:t>
      </w:r>
      <w:r w:rsidRPr="00CB0C48">
        <w:rPr>
          <w:rFonts w:ascii="GHEA Grapalat" w:hAnsi="GHEA Grapalat" w:cs="Sylfaen"/>
          <w:szCs w:val="24"/>
        </w:rPr>
        <w:t xml:space="preserve"> </w:t>
      </w:r>
      <w:r w:rsidRPr="00CB0C48">
        <w:rPr>
          <w:rFonts w:ascii="GHEA Grapalat" w:hAnsi="GHEA Grapalat" w:cs="Sylfaen"/>
          <w:szCs w:val="24"/>
          <w:lang w:val="ru-RU"/>
        </w:rPr>
        <w:t>Նման</w:t>
      </w:r>
      <w:r w:rsidRPr="00CB0C48">
        <w:rPr>
          <w:rFonts w:ascii="GHEA Grapalat" w:hAnsi="GHEA Grapalat" w:cs="Sylfaen"/>
          <w:szCs w:val="24"/>
        </w:rPr>
        <w:t xml:space="preserve"> </w:t>
      </w:r>
      <w:r w:rsidRPr="00CB0C48">
        <w:rPr>
          <w:rFonts w:ascii="GHEA Grapalat" w:hAnsi="GHEA Grapalat" w:cs="Sylfaen"/>
          <w:szCs w:val="24"/>
          <w:lang w:val="ru-RU"/>
        </w:rPr>
        <w:t>դեպքում</w:t>
      </w:r>
      <w:r w:rsidRPr="00CB0C48">
        <w:rPr>
          <w:rFonts w:ascii="GHEA Grapalat" w:hAnsi="GHEA Grapalat" w:cs="Sylfaen"/>
          <w:szCs w:val="24"/>
        </w:rPr>
        <w:t>`</w:t>
      </w:r>
    </w:p>
    <w:p w:rsidR="000A6B75" w:rsidRPr="00CB0C48" w:rsidRDefault="000A6B75" w:rsidP="000A6B75">
      <w:pPr>
        <w:pStyle w:val="23"/>
        <w:spacing w:line="240" w:lineRule="auto"/>
        <w:rPr>
          <w:rFonts w:ascii="GHEA Grapalat" w:hAnsi="GHEA Grapalat" w:cs="Sylfaen"/>
          <w:szCs w:val="24"/>
        </w:rPr>
      </w:pPr>
      <w:r w:rsidRPr="00CB0C48">
        <w:rPr>
          <w:rFonts w:ascii="GHEA Grapalat" w:hAnsi="GHEA Grapalat" w:cs="Sylfaen"/>
          <w:szCs w:val="24"/>
        </w:rPr>
        <w:t>1)</w:t>
      </w:r>
      <w:r w:rsidRPr="00CB0C48">
        <w:rPr>
          <w:rFonts w:ascii="GHEA Grapalat" w:hAnsi="GHEA Grapalat" w:cs="Sylfaen"/>
          <w:szCs w:val="24"/>
        </w:rPr>
        <w:tab/>
      </w:r>
      <w:r w:rsidRPr="00CB0C48">
        <w:rPr>
          <w:rFonts w:ascii="GHEA Grapalat" w:hAnsi="GHEA Grapalat" w:cs="Sylfaen"/>
          <w:szCs w:val="24"/>
          <w:lang w:val="ru-RU"/>
        </w:rPr>
        <w:t>հայտի</w:t>
      </w:r>
      <w:r w:rsidRPr="00CB0C48">
        <w:rPr>
          <w:rFonts w:ascii="GHEA Grapalat" w:hAnsi="GHEA Grapalat" w:cs="Sylfaen"/>
          <w:szCs w:val="24"/>
        </w:rPr>
        <w:t xml:space="preserve"> </w:t>
      </w:r>
      <w:r w:rsidRPr="00CB0C48">
        <w:rPr>
          <w:rFonts w:ascii="GHEA Grapalat" w:hAnsi="GHEA Grapalat" w:cs="Sylfaen"/>
          <w:szCs w:val="24"/>
          <w:lang w:val="ru-RU"/>
        </w:rPr>
        <w:t>գնահատման</w:t>
      </w:r>
      <w:r w:rsidRPr="00CB0C48">
        <w:rPr>
          <w:rFonts w:ascii="GHEA Grapalat" w:hAnsi="GHEA Grapalat" w:cs="Sylfaen"/>
          <w:szCs w:val="24"/>
        </w:rPr>
        <w:t xml:space="preserve"> </w:t>
      </w:r>
      <w:r w:rsidRPr="00CB0C48">
        <w:rPr>
          <w:rFonts w:ascii="GHEA Grapalat" w:hAnsi="GHEA Grapalat" w:cs="Sylfaen"/>
          <w:szCs w:val="24"/>
          <w:lang w:val="ru-RU"/>
        </w:rPr>
        <w:t>ժամանակ</w:t>
      </w:r>
      <w:r w:rsidRPr="00CB0C48">
        <w:rPr>
          <w:rFonts w:ascii="GHEA Grapalat" w:hAnsi="GHEA Grapalat" w:cs="Sylfaen"/>
          <w:szCs w:val="24"/>
        </w:rPr>
        <w:t xml:space="preserve"> </w:t>
      </w:r>
      <w:r w:rsidRPr="00CB0C48">
        <w:rPr>
          <w:rFonts w:ascii="GHEA Grapalat" w:hAnsi="GHEA Grapalat" w:cs="Sylfaen"/>
          <w:szCs w:val="24"/>
          <w:lang w:val="ru-RU"/>
        </w:rPr>
        <w:t>հաշվի</w:t>
      </w:r>
      <w:r w:rsidRPr="00CB0C48">
        <w:rPr>
          <w:rFonts w:ascii="GHEA Grapalat" w:hAnsi="GHEA Grapalat" w:cs="Sylfaen"/>
          <w:szCs w:val="24"/>
        </w:rPr>
        <w:t xml:space="preserve"> </w:t>
      </w:r>
      <w:r w:rsidRPr="00CB0C48">
        <w:rPr>
          <w:rFonts w:ascii="GHEA Grapalat" w:hAnsi="GHEA Grapalat" w:cs="Sylfaen"/>
          <w:szCs w:val="24"/>
          <w:lang w:val="ru-RU"/>
        </w:rPr>
        <w:t>է</w:t>
      </w:r>
      <w:r w:rsidRPr="00CB0C48">
        <w:rPr>
          <w:rFonts w:ascii="GHEA Grapalat" w:hAnsi="GHEA Grapalat" w:cs="Sylfaen"/>
          <w:szCs w:val="24"/>
        </w:rPr>
        <w:t xml:space="preserve"> </w:t>
      </w:r>
      <w:r w:rsidRPr="00CB0C48">
        <w:rPr>
          <w:rFonts w:ascii="GHEA Grapalat" w:hAnsi="GHEA Grapalat" w:cs="Sylfaen"/>
          <w:szCs w:val="24"/>
          <w:lang w:val="ru-RU"/>
        </w:rPr>
        <w:t>առնվում</w:t>
      </w:r>
      <w:r w:rsidRPr="00CB0C48">
        <w:rPr>
          <w:rFonts w:ascii="GHEA Grapalat" w:hAnsi="GHEA Grapalat" w:cs="Sylfaen"/>
          <w:szCs w:val="24"/>
        </w:rPr>
        <w:t xml:space="preserve">, </w:t>
      </w:r>
      <w:r w:rsidRPr="00CB0C48">
        <w:rPr>
          <w:rFonts w:ascii="GHEA Grapalat" w:hAnsi="GHEA Grapalat" w:cs="Sylfaen"/>
          <w:szCs w:val="24"/>
          <w:lang w:val="ru-RU"/>
        </w:rPr>
        <w:t>որ</w:t>
      </w:r>
      <w:r w:rsidRPr="00CB0C48">
        <w:rPr>
          <w:rFonts w:ascii="GHEA Grapalat" w:hAnsi="GHEA Grapalat" w:cs="Sylfaen"/>
          <w:szCs w:val="24"/>
        </w:rPr>
        <w:t xml:space="preserve"> </w:t>
      </w:r>
      <w:r w:rsidRPr="00CB0C48">
        <w:rPr>
          <w:rFonts w:ascii="GHEA Grapalat" w:hAnsi="GHEA Grapalat" w:cs="Sylfaen"/>
          <w:szCs w:val="24"/>
          <w:lang w:val="ru-RU"/>
        </w:rPr>
        <w:t>համատեղ</w:t>
      </w:r>
      <w:r w:rsidRPr="00CB0C48">
        <w:rPr>
          <w:rFonts w:ascii="GHEA Grapalat" w:hAnsi="GHEA Grapalat" w:cs="Sylfaen"/>
          <w:szCs w:val="24"/>
        </w:rPr>
        <w:t xml:space="preserve"> </w:t>
      </w:r>
      <w:r w:rsidRPr="00CB0C48">
        <w:rPr>
          <w:rFonts w:ascii="GHEA Grapalat" w:hAnsi="GHEA Grapalat" w:cs="Sylfaen"/>
          <w:szCs w:val="24"/>
          <w:lang w:val="ru-RU"/>
        </w:rPr>
        <w:t>գործունեության</w:t>
      </w:r>
      <w:r w:rsidRPr="00CB0C48">
        <w:rPr>
          <w:rFonts w:ascii="GHEA Grapalat" w:hAnsi="GHEA Grapalat" w:cs="Sylfaen"/>
          <w:szCs w:val="24"/>
        </w:rPr>
        <w:t xml:space="preserve"> </w:t>
      </w:r>
      <w:r w:rsidRPr="00CB0C48">
        <w:rPr>
          <w:rFonts w:ascii="GHEA Grapalat" w:hAnsi="GHEA Grapalat" w:cs="Sylfaen"/>
          <w:szCs w:val="24"/>
          <w:lang w:val="ru-RU"/>
        </w:rPr>
        <w:t>պայմանագրի</w:t>
      </w:r>
      <w:r w:rsidRPr="00CB0C48">
        <w:rPr>
          <w:rFonts w:ascii="GHEA Grapalat" w:hAnsi="GHEA Grapalat" w:cs="Sylfaen"/>
          <w:szCs w:val="24"/>
        </w:rPr>
        <w:t xml:space="preserve"> </w:t>
      </w:r>
      <w:r w:rsidRPr="00CB0C48">
        <w:rPr>
          <w:rFonts w:ascii="GHEA Grapalat" w:hAnsi="GHEA Grapalat" w:cs="Sylfaen"/>
          <w:szCs w:val="24"/>
          <w:lang w:val="ru-RU"/>
        </w:rPr>
        <w:t>յուրաքանչյուր</w:t>
      </w:r>
      <w:r w:rsidRPr="00CB0C48">
        <w:rPr>
          <w:rFonts w:ascii="GHEA Grapalat" w:hAnsi="GHEA Grapalat" w:cs="Sylfaen"/>
          <w:szCs w:val="24"/>
        </w:rPr>
        <w:t xml:space="preserve"> </w:t>
      </w:r>
      <w:r w:rsidRPr="00CB0C48">
        <w:rPr>
          <w:rFonts w:ascii="GHEA Grapalat" w:hAnsi="GHEA Grapalat" w:cs="Sylfaen"/>
          <w:szCs w:val="24"/>
          <w:lang w:val="ru-RU"/>
        </w:rPr>
        <w:t>անդամի</w:t>
      </w:r>
      <w:r w:rsidRPr="00CB0C48">
        <w:rPr>
          <w:rFonts w:ascii="GHEA Grapalat" w:hAnsi="GHEA Grapalat" w:cs="Sylfaen"/>
          <w:szCs w:val="24"/>
        </w:rPr>
        <w:t xml:space="preserve"> </w:t>
      </w:r>
      <w:r w:rsidRPr="00CB0C48">
        <w:rPr>
          <w:rFonts w:ascii="GHEA Grapalat" w:hAnsi="GHEA Grapalat" w:cs="Sylfaen"/>
          <w:szCs w:val="24"/>
          <w:lang w:val="ru-RU"/>
        </w:rPr>
        <w:t>որակավորումը</w:t>
      </w:r>
      <w:r w:rsidRPr="00CB0C48">
        <w:rPr>
          <w:rFonts w:ascii="GHEA Grapalat" w:hAnsi="GHEA Grapalat" w:cs="Sylfaen"/>
          <w:szCs w:val="24"/>
        </w:rPr>
        <w:t xml:space="preserve"> </w:t>
      </w:r>
      <w:r w:rsidRPr="00CB0C48">
        <w:rPr>
          <w:rFonts w:ascii="GHEA Grapalat" w:hAnsi="GHEA Grapalat" w:cs="Sylfaen"/>
          <w:szCs w:val="24"/>
          <w:lang w:val="ru-RU"/>
        </w:rPr>
        <w:t>պետք</w:t>
      </w:r>
      <w:r w:rsidRPr="00CB0C48">
        <w:rPr>
          <w:rFonts w:ascii="GHEA Grapalat" w:hAnsi="GHEA Grapalat" w:cs="Sylfaen"/>
          <w:szCs w:val="24"/>
        </w:rPr>
        <w:t xml:space="preserve"> </w:t>
      </w:r>
      <w:r w:rsidRPr="00CB0C48">
        <w:rPr>
          <w:rFonts w:ascii="GHEA Grapalat" w:hAnsi="GHEA Grapalat" w:cs="Sylfaen"/>
          <w:szCs w:val="24"/>
          <w:lang w:val="ru-RU"/>
        </w:rPr>
        <w:t>է</w:t>
      </w:r>
      <w:r w:rsidRPr="00CB0C48">
        <w:rPr>
          <w:rFonts w:ascii="GHEA Grapalat" w:hAnsi="GHEA Grapalat" w:cs="Sylfaen"/>
          <w:szCs w:val="24"/>
        </w:rPr>
        <w:t xml:space="preserve"> </w:t>
      </w:r>
      <w:r w:rsidRPr="00CB0C48">
        <w:rPr>
          <w:rFonts w:ascii="GHEA Grapalat" w:hAnsi="GHEA Grapalat" w:cs="Sylfaen"/>
          <w:szCs w:val="24"/>
          <w:lang w:val="ru-RU"/>
        </w:rPr>
        <w:t>համապատասխանի</w:t>
      </w:r>
      <w:r w:rsidRPr="00CB0C48">
        <w:rPr>
          <w:rFonts w:ascii="GHEA Grapalat" w:hAnsi="GHEA Grapalat" w:cs="Sylfaen"/>
          <w:szCs w:val="24"/>
        </w:rPr>
        <w:t xml:space="preserve"> </w:t>
      </w:r>
      <w:r w:rsidRPr="00CB0C48">
        <w:rPr>
          <w:rFonts w:ascii="GHEA Grapalat" w:hAnsi="GHEA Grapalat" w:cs="Sylfaen"/>
          <w:szCs w:val="24"/>
          <w:lang w:val="en-US"/>
        </w:rPr>
        <w:t>այդ</w:t>
      </w:r>
      <w:r w:rsidRPr="00CB0C48">
        <w:rPr>
          <w:rFonts w:ascii="GHEA Grapalat" w:hAnsi="GHEA Grapalat" w:cs="Sylfaen"/>
          <w:szCs w:val="24"/>
        </w:rPr>
        <w:t xml:space="preserve"> </w:t>
      </w:r>
      <w:r w:rsidRPr="00CB0C48">
        <w:rPr>
          <w:rFonts w:ascii="GHEA Grapalat" w:hAnsi="GHEA Grapalat" w:cs="Sylfaen"/>
          <w:szCs w:val="24"/>
          <w:lang w:val="ru-RU"/>
        </w:rPr>
        <w:t>պայմանագրով</w:t>
      </w:r>
      <w:r w:rsidRPr="00CB0C48">
        <w:rPr>
          <w:rFonts w:ascii="GHEA Grapalat" w:hAnsi="GHEA Grapalat" w:cs="Sylfaen"/>
          <w:szCs w:val="24"/>
        </w:rPr>
        <w:t xml:space="preserve"> </w:t>
      </w:r>
      <w:r w:rsidRPr="00CB0C48">
        <w:rPr>
          <w:rFonts w:ascii="GHEA Grapalat" w:hAnsi="GHEA Grapalat" w:cs="Sylfaen"/>
          <w:szCs w:val="24"/>
          <w:lang w:val="ru-RU"/>
        </w:rPr>
        <w:t>տվյալ</w:t>
      </w:r>
      <w:r w:rsidRPr="00CB0C48">
        <w:rPr>
          <w:rFonts w:ascii="GHEA Grapalat" w:hAnsi="GHEA Grapalat" w:cs="Sylfaen"/>
          <w:szCs w:val="24"/>
        </w:rPr>
        <w:t xml:space="preserve"> </w:t>
      </w:r>
      <w:r w:rsidRPr="00CB0C48">
        <w:rPr>
          <w:rFonts w:ascii="GHEA Grapalat" w:hAnsi="GHEA Grapalat" w:cs="Sylfaen"/>
          <w:szCs w:val="24"/>
          <w:lang w:val="ru-RU"/>
        </w:rPr>
        <w:t>անդամի</w:t>
      </w:r>
      <w:r w:rsidRPr="00CB0C48">
        <w:rPr>
          <w:rFonts w:ascii="GHEA Grapalat" w:hAnsi="GHEA Grapalat" w:cs="Sylfaen"/>
          <w:szCs w:val="24"/>
        </w:rPr>
        <w:t xml:space="preserve"> </w:t>
      </w:r>
      <w:r w:rsidRPr="00CB0C48">
        <w:rPr>
          <w:rFonts w:ascii="GHEA Grapalat" w:hAnsi="GHEA Grapalat" w:cs="Sylfaen"/>
          <w:szCs w:val="24"/>
          <w:lang w:val="ru-RU"/>
        </w:rPr>
        <w:t>ստանձնած</w:t>
      </w:r>
      <w:r w:rsidRPr="00CB0C48">
        <w:rPr>
          <w:rFonts w:ascii="GHEA Grapalat" w:hAnsi="GHEA Grapalat" w:cs="Sylfaen"/>
          <w:szCs w:val="24"/>
        </w:rPr>
        <w:t xml:space="preserve">` </w:t>
      </w:r>
      <w:r w:rsidRPr="00CB0C48">
        <w:rPr>
          <w:rFonts w:ascii="GHEA Grapalat" w:hAnsi="GHEA Grapalat" w:cs="Sylfaen"/>
          <w:szCs w:val="24"/>
          <w:lang w:val="ru-RU"/>
        </w:rPr>
        <w:t>սույն</w:t>
      </w:r>
      <w:r w:rsidRPr="00CB0C48">
        <w:rPr>
          <w:rFonts w:ascii="GHEA Grapalat" w:hAnsi="GHEA Grapalat" w:cs="Sylfaen"/>
          <w:szCs w:val="24"/>
        </w:rPr>
        <w:t xml:space="preserve"> </w:t>
      </w:r>
      <w:r w:rsidRPr="00CB0C48">
        <w:rPr>
          <w:rFonts w:ascii="GHEA Grapalat" w:hAnsi="GHEA Grapalat" w:cs="Sylfaen"/>
          <w:szCs w:val="24"/>
          <w:lang w:val="ru-RU"/>
        </w:rPr>
        <w:t>հրավերով</w:t>
      </w:r>
      <w:r w:rsidRPr="00CB0C48">
        <w:rPr>
          <w:rFonts w:ascii="GHEA Grapalat" w:hAnsi="GHEA Grapalat" w:cs="Sylfaen"/>
          <w:szCs w:val="24"/>
        </w:rPr>
        <w:t xml:space="preserve"> </w:t>
      </w:r>
      <w:r w:rsidRPr="00CB0C48">
        <w:rPr>
          <w:rFonts w:ascii="GHEA Grapalat" w:hAnsi="GHEA Grapalat" w:cs="Sylfaen"/>
          <w:szCs w:val="24"/>
          <w:lang w:val="ru-RU"/>
        </w:rPr>
        <w:t>սահմանված</w:t>
      </w:r>
      <w:r w:rsidRPr="00CB0C48">
        <w:rPr>
          <w:rFonts w:ascii="GHEA Grapalat" w:hAnsi="GHEA Grapalat" w:cs="Sylfaen"/>
          <w:szCs w:val="24"/>
        </w:rPr>
        <w:t xml:space="preserve"> </w:t>
      </w:r>
      <w:r w:rsidRPr="00CB0C48">
        <w:rPr>
          <w:rFonts w:ascii="GHEA Grapalat" w:hAnsi="GHEA Grapalat" w:cs="Sylfaen"/>
          <w:szCs w:val="24"/>
          <w:lang w:val="ru-RU"/>
        </w:rPr>
        <w:t>որակավորման</w:t>
      </w:r>
      <w:r w:rsidRPr="00CB0C48">
        <w:rPr>
          <w:rFonts w:ascii="GHEA Grapalat" w:hAnsi="GHEA Grapalat" w:cs="Sylfaen"/>
          <w:szCs w:val="24"/>
        </w:rPr>
        <w:t xml:space="preserve"> </w:t>
      </w:r>
      <w:r w:rsidRPr="00CB0C48">
        <w:rPr>
          <w:rFonts w:ascii="GHEA Grapalat" w:hAnsi="GHEA Grapalat" w:cs="Sylfaen"/>
          <w:szCs w:val="24"/>
          <w:lang w:val="ru-RU"/>
        </w:rPr>
        <w:t>պահանջներին</w:t>
      </w:r>
      <w:r w:rsidRPr="00CB0C48">
        <w:rPr>
          <w:rFonts w:ascii="GHEA Grapalat" w:hAnsi="GHEA Grapalat" w:cs="Sylfaen"/>
          <w:szCs w:val="24"/>
        </w:rPr>
        <w:t>.</w:t>
      </w:r>
    </w:p>
    <w:p w:rsidR="000A6B75" w:rsidRPr="00CB0C48" w:rsidRDefault="000A6B75" w:rsidP="000A6B75">
      <w:pPr>
        <w:pStyle w:val="23"/>
        <w:spacing w:line="240" w:lineRule="auto"/>
        <w:rPr>
          <w:rFonts w:ascii="GHEA Grapalat" w:hAnsi="GHEA Grapalat" w:cs="Sylfaen"/>
          <w:szCs w:val="24"/>
        </w:rPr>
      </w:pPr>
      <w:r w:rsidRPr="00CB0C48">
        <w:rPr>
          <w:rFonts w:ascii="GHEA Grapalat" w:hAnsi="GHEA Grapalat" w:cs="Sylfaen"/>
          <w:szCs w:val="24"/>
        </w:rPr>
        <w:t xml:space="preserve">2) </w:t>
      </w:r>
      <w:r w:rsidRPr="00CB0C48">
        <w:rPr>
          <w:rFonts w:ascii="GHEA Grapalat" w:hAnsi="GHEA Grapalat" w:cs="Sylfaen"/>
          <w:szCs w:val="24"/>
          <w:lang w:val="ru-RU"/>
        </w:rPr>
        <w:t>համատեղ</w:t>
      </w:r>
      <w:r w:rsidRPr="00CB0C48">
        <w:rPr>
          <w:rFonts w:ascii="GHEA Grapalat" w:hAnsi="GHEA Grapalat" w:cs="Sylfaen"/>
          <w:szCs w:val="24"/>
        </w:rPr>
        <w:t xml:space="preserve"> </w:t>
      </w:r>
      <w:r w:rsidRPr="00CB0C48">
        <w:rPr>
          <w:rFonts w:ascii="GHEA Grapalat" w:hAnsi="GHEA Grapalat" w:cs="Sylfaen"/>
          <w:szCs w:val="24"/>
          <w:lang w:val="ru-RU"/>
        </w:rPr>
        <w:t>գործունեության</w:t>
      </w:r>
      <w:r w:rsidRPr="00CB0C48">
        <w:rPr>
          <w:rFonts w:ascii="GHEA Grapalat" w:hAnsi="GHEA Grapalat" w:cs="Sylfaen"/>
          <w:szCs w:val="24"/>
        </w:rPr>
        <w:t xml:space="preserve"> </w:t>
      </w:r>
      <w:r w:rsidRPr="00CB0C48">
        <w:rPr>
          <w:rFonts w:ascii="GHEA Grapalat" w:hAnsi="GHEA Grapalat" w:cs="Sylfaen"/>
          <w:szCs w:val="24"/>
          <w:lang w:val="ru-RU"/>
        </w:rPr>
        <w:t>պայմանագրի</w:t>
      </w:r>
      <w:r w:rsidRPr="00CB0C48">
        <w:rPr>
          <w:rFonts w:ascii="GHEA Grapalat" w:hAnsi="GHEA Grapalat" w:cs="Sylfaen"/>
          <w:szCs w:val="24"/>
        </w:rPr>
        <w:t xml:space="preserve"> </w:t>
      </w:r>
      <w:r w:rsidRPr="00CB0C48">
        <w:rPr>
          <w:rFonts w:ascii="GHEA Grapalat" w:hAnsi="GHEA Grapalat" w:cs="Sylfaen"/>
          <w:szCs w:val="24"/>
          <w:lang w:val="ru-RU"/>
        </w:rPr>
        <w:t>կողմերից</w:t>
      </w:r>
      <w:r w:rsidRPr="00CB0C48">
        <w:rPr>
          <w:rFonts w:ascii="GHEA Grapalat" w:hAnsi="GHEA Grapalat" w:cs="Sylfaen"/>
          <w:szCs w:val="24"/>
        </w:rPr>
        <w:t xml:space="preserve"> </w:t>
      </w:r>
      <w:r w:rsidRPr="00CB0C48">
        <w:rPr>
          <w:rFonts w:ascii="GHEA Grapalat" w:hAnsi="GHEA Grapalat" w:cs="Sylfaen"/>
          <w:szCs w:val="24"/>
          <w:lang w:val="ru-RU"/>
        </w:rPr>
        <w:t>որևէ</w:t>
      </w:r>
      <w:r w:rsidRPr="00CB0C48">
        <w:rPr>
          <w:rFonts w:ascii="GHEA Grapalat" w:hAnsi="GHEA Grapalat" w:cs="Sylfaen"/>
          <w:szCs w:val="24"/>
        </w:rPr>
        <w:t xml:space="preserve"> </w:t>
      </w:r>
      <w:r w:rsidRPr="00CB0C48">
        <w:rPr>
          <w:rFonts w:ascii="GHEA Grapalat" w:hAnsi="GHEA Grapalat" w:cs="Sylfaen"/>
          <w:szCs w:val="24"/>
          <w:lang w:val="ru-RU"/>
        </w:rPr>
        <w:t>մեկը</w:t>
      </w:r>
      <w:r w:rsidRPr="00CB0C48">
        <w:rPr>
          <w:rFonts w:ascii="GHEA Grapalat" w:hAnsi="GHEA Grapalat" w:cs="Sylfaen"/>
          <w:szCs w:val="24"/>
        </w:rPr>
        <w:t xml:space="preserve"> </w:t>
      </w:r>
      <w:r w:rsidRPr="00CB0C48">
        <w:rPr>
          <w:rFonts w:ascii="GHEA Grapalat" w:hAnsi="GHEA Grapalat" w:cs="Sylfaen"/>
          <w:szCs w:val="24"/>
          <w:lang w:val="ru-RU"/>
        </w:rPr>
        <w:t>չի</w:t>
      </w:r>
      <w:r w:rsidRPr="00CB0C48">
        <w:rPr>
          <w:rFonts w:ascii="GHEA Grapalat" w:hAnsi="GHEA Grapalat" w:cs="Sylfaen"/>
          <w:szCs w:val="24"/>
        </w:rPr>
        <w:t xml:space="preserve"> </w:t>
      </w:r>
      <w:r w:rsidRPr="00CB0C48">
        <w:rPr>
          <w:rFonts w:ascii="GHEA Grapalat" w:hAnsi="GHEA Grapalat" w:cs="Sylfaen"/>
          <w:szCs w:val="24"/>
          <w:lang w:val="ru-RU"/>
        </w:rPr>
        <w:t>կարող</w:t>
      </w:r>
      <w:r w:rsidRPr="00CB0C48">
        <w:rPr>
          <w:rFonts w:ascii="GHEA Grapalat" w:hAnsi="GHEA Grapalat" w:cs="Sylfaen"/>
          <w:szCs w:val="24"/>
        </w:rPr>
        <w:t xml:space="preserve"> </w:t>
      </w:r>
      <w:r w:rsidRPr="00CB0C48">
        <w:rPr>
          <w:rFonts w:ascii="GHEA Grapalat" w:hAnsi="GHEA Grapalat" w:cs="Sylfaen"/>
          <w:szCs w:val="24"/>
          <w:lang w:val="ru-RU"/>
        </w:rPr>
        <w:t>նույն</w:t>
      </w:r>
      <w:r w:rsidRPr="00CB0C48">
        <w:rPr>
          <w:rFonts w:ascii="GHEA Grapalat" w:hAnsi="GHEA Grapalat" w:cs="Sylfaen"/>
          <w:szCs w:val="24"/>
        </w:rPr>
        <w:t xml:space="preserve"> </w:t>
      </w:r>
      <w:r w:rsidRPr="00CB0C48">
        <w:rPr>
          <w:rFonts w:ascii="GHEA Grapalat" w:hAnsi="GHEA Grapalat" w:cs="Sylfaen"/>
          <w:szCs w:val="24"/>
          <w:lang w:val="ru-RU"/>
        </w:rPr>
        <w:t>ընթացակարգին</w:t>
      </w:r>
      <w:r w:rsidRPr="00CB0C48">
        <w:rPr>
          <w:rFonts w:ascii="GHEA Grapalat" w:hAnsi="GHEA Grapalat" w:cs="Sylfaen"/>
          <w:szCs w:val="24"/>
        </w:rPr>
        <w:t xml:space="preserve"> </w:t>
      </w:r>
      <w:r w:rsidRPr="00CB0C48">
        <w:rPr>
          <w:rFonts w:ascii="GHEA Grapalat" w:hAnsi="GHEA Grapalat" w:cs="Sylfaen"/>
          <w:szCs w:val="24"/>
          <w:lang w:val="ru-RU"/>
        </w:rPr>
        <w:t>ներկայացնել</w:t>
      </w:r>
      <w:r w:rsidRPr="00CB0C48">
        <w:rPr>
          <w:rFonts w:ascii="GHEA Grapalat" w:hAnsi="GHEA Grapalat" w:cs="Sylfaen"/>
          <w:szCs w:val="24"/>
        </w:rPr>
        <w:t xml:space="preserve"> </w:t>
      </w:r>
      <w:r w:rsidRPr="00CB0C48">
        <w:rPr>
          <w:rFonts w:ascii="GHEA Grapalat" w:hAnsi="GHEA Grapalat" w:cs="Sylfaen"/>
          <w:szCs w:val="24"/>
          <w:lang w:val="ru-RU"/>
        </w:rPr>
        <w:t>առանձին</w:t>
      </w:r>
      <w:r w:rsidRPr="00CB0C48">
        <w:rPr>
          <w:rFonts w:ascii="GHEA Grapalat" w:hAnsi="GHEA Grapalat" w:cs="Sylfaen"/>
          <w:szCs w:val="24"/>
        </w:rPr>
        <w:t xml:space="preserve"> </w:t>
      </w:r>
      <w:r w:rsidRPr="00CB0C48">
        <w:rPr>
          <w:rFonts w:ascii="GHEA Grapalat" w:hAnsi="GHEA Grapalat" w:cs="Sylfaen"/>
          <w:szCs w:val="24"/>
          <w:lang w:val="ru-RU"/>
        </w:rPr>
        <w:t>հայտ</w:t>
      </w:r>
      <w:r w:rsidRPr="00CB0C48">
        <w:rPr>
          <w:rFonts w:ascii="GHEA Grapalat" w:hAnsi="GHEA Grapalat" w:cs="Sylfaen"/>
          <w:szCs w:val="24"/>
        </w:rPr>
        <w:t xml:space="preserve">: </w:t>
      </w:r>
      <w:r w:rsidRPr="00CB0C48">
        <w:rPr>
          <w:rFonts w:ascii="GHEA Grapalat" w:hAnsi="GHEA Grapalat" w:cs="Sylfaen"/>
          <w:szCs w:val="24"/>
          <w:lang w:val="ru-RU"/>
        </w:rPr>
        <w:t>Սույն</w:t>
      </w:r>
      <w:r w:rsidRPr="00CB0C48">
        <w:rPr>
          <w:rFonts w:ascii="GHEA Grapalat" w:hAnsi="GHEA Grapalat" w:cs="Sylfaen"/>
          <w:szCs w:val="24"/>
        </w:rPr>
        <w:t xml:space="preserve"> </w:t>
      </w:r>
      <w:r w:rsidRPr="00CB0C48">
        <w:rPr>
          <w:rFonts w:ascii="GHEA Grapalat" w:hAnsi="GHEA Grapalat" w:cs="Sylfaen"/>
          <w:szCs w:val="24"/>
          <w:lang w:val="ru-RU"/>
        </w:rPr>
        <w:t>պարբերության</w:t>
      </w:r>
      <w:r w:rsidRPr="00CB0C48">
        <w:rPr>
          <w:rFonts w:ascii="GHEA Grapalat" w:hAnsi="GHEA Grapalat" w:cs="Sylfaen"/>
          <w:szCs w:val="24"/>
        </w:rPr>
        <w:t xml:space="preserve"> </w:t>
      </w:r>
      <w:r w:rsidRPr="00CB0C48">
        <w:rPr>
          <w:rFonts w:ascii="GHEA Grapalat" w:hAnsi="GHEA Grapalat" w:cs="Sylfaen"/>
          <w:szCs w:val="24"/>
          <w:lang w:val="ru-RU"/>
        </w:rPr>
        <w:t>պահանջի</w:t>
      </w:r>
      <w:r w:rsidRPr="00CB0C48">
        <w:rPr>
          <w:rFonts w:ascii="GHEA Grapalat" w:hAnsi="GHEA Grapalat" w:cs="Sylfaen"/>
          <w:szCs w:val="24"/>
        </w:rPr>
        <w:t xml:space="preserve"> </w:t>
      </w:r>
      <w:r w:rsidRPr="00CB0C48">
        <w:rPr>
          <w:rFonts w:ascii="GHEA Grapalat" w:hAnsi="GHEA Grapalat" w:cs="Sylfaen"/>
          <w:szCs w:val="24"/>
          <w:lang w:val="ru-RU"/>
        </w:rPr>
        <w:t>չպահպանման</w:t>
      </w:r>
      <w:r w:rsidRPr="00CB0C48">
        <w:rPr>
          <w:rFonts w:ascii="GHEA Grapalat" w:hAnsi="GHEA Grapalat" w:cs="Sylfaen"/>
          <w:szCs w:val="24"/>
        </w:rPr>
        <w:t xml:space="preserve"> </w:t>
      </w:r>
      <w:r w:rsidRPr="00CB0C48">
        <w:rPr>
          <w:rFonts w:ascii="GHEA Grapalat" w:hAnsi="GHEA Grapalat" w:cs="Sylfaen"/>
          <w:szCs w:val="24"/>
          <w:lang w:val="ru-RU"/>
        </w:rPr>
        <w:t>դեպքում</w:t>
      </w:r>
      <w:r w:rsidRPr="00CB0C48">
        <w:rPr>
          <w:rFonts w:ascii="GHEA Grapalat" w:hAnsi="GHEA Grapalat" w:cs="Sylfaen"/>
          <w:szCs w:val="24"/>
        </w:rPr>
        <w:t xml:space="preserve">` </w:t>
      </w:r>
      <w:r w:rsidRPr="00CB0C48">
        <w:rPr>
          <w:rFonts w:ascii="GHEA Grapalat" w:hAnsi="GHEA Grapalat" w:cs="Sylfaen"/>
          <w:szCs w:val="24"/>
          <w:lang w:val="ru-RU"/>
        </w:rPr>
        <w:t>հայտերի</w:t>
      </w:r>
      <w:r w:rsidRPr="00CB0C48">
        <w:rPr>
          <w:rFonts w:ascii="GHEA Grapalat" w:hAnsi="GHEA Grapalat" w:cs="Sylfaen"/>
          <w:szCs w:val="24"/>
        </w:rPr>
        <w:t xml:space="preserve"> </w:t>
      </w:r>
      <w:r w:rsidRPr="00CB0C48">
        <w:rPr>
          <w:rFonts w:ascii="GHEA Grapalat" w:hAnsi="GHEA Grapalat" w:cs="Sylfaen"/>
          <w:szCs w:val="24"/>
          <w:lang w:val="ru-RU"/>
        </w:rPr>
        <w:t>բացման</w:t>
      </w:r>
      <w:r w:rsidRPr="00CB0C48">
        <w:rPr>
          <w:rFonts w:ascii="GHEA Grapalat" w:hAnsi="GHEA Grapalat" w:cs="Sylfaen"/>
          <w:szCs w:val="24"/>
        </w:rPr>
        <w:t xml:space="preserve"> </w:t>
      </w:r>
      <w:r w:rsidRPr="00CB0C48">
        <w:rPr>
          <w:rFonts w:ascii="GHEA Grapalat" w:hAnsi="GHEA Grapalat" w:cs="Sylfaen"/>
          <w:szCs w:val="24"/>
          <w:lang w:val="ru-RU"/>
        </w:rPr>
        <w:t>նիստում</w:t>
      </w:r>
      <w:r w:rsidRPr="00CB0C48">
        <w:rPr>
          <w:rFonts w:ascii="GHEA Grapalat" w:hAnsi="GHEA Grapalat" w:cs="Sylfaen"/>
          <w:szCs w:val="24"/>
        </w:rPr>
        <w:t xml:space="preserve"> </w:t>
      </w:r>
      <w:r w:rsidRPr="00CB0C48">
        <w:rPr>
          <w:rFonts w:ascii="GHEA Grapalat" w:hAnsi="GHEA Grapalat" w:cs="Sylfaen"/>
          <w:szCs w:val="24"/>
          <w:lang w:val="ru-RU"/>
        </w:rPr>
        <w:t>մերժվում</w:t>
      </w:r>
      <w:r w:rsidRPr="00CB0C48">
        <w:rPr>
          <w:rFonts w:ascii="GHEA Grapalat" w:hAnsi="GHEA Grapalat" w:cs="Sylfaen"/>
          <w:szCs w:val="24"/>
        </w:rPr>
        <w:t xml:space="preserve"> </w:t>
      </w:r>
      <w:r w:rsidRPr="00CB0C48">
        <w:rPr>
          <w:rFonts w:ascii="GHEA Grapalat" w:hAnsi="GHEA Grapalat" w:cs="Sylfaen"/>
          <w:szCs w:val="24"/>
          <w:lang w:val="ru-RU"/>
        </w:rPr>
        <w:t>են</w:t>
      </w:r>
      <w:r w:rsidRPr="00CB0C48">
        <w:rPr>
          <w:rFonts w:ascii="GHEA Grapalat" w:hAnsi="GHEA Grapalat" w:cs="Sylfaen"/>
          <w:szCs w:val="24"/>
        </w:rPr>
        <w:t xml:space="preserve"> </w:t>
      </w:r>
      <w:r w:rsidRPr="00CB0C48">
        <w:rPr>
          <w:rFonts w:ascii="GHEA Grapalat" w:hAnsi="GHEA Grapalat" w:cs="Sylfaen"/>
          <w:szCs w:val="24"/>
          <w:lang w:val="ru-RU"/>
        </w:rPr>
        <w:t>ինչպես</w:t>
      </w:r>
      <w:r w:rsidRPr="00CB0C48">
        <w:rPr>
          <w:rFonts w:ascii="GHEA Grapalat" w:hAnsi="GHEA Grapalat" w:cs="Sylfaen"/>
          <w:szCs w:val="24"/>
        </w:rPr>
        <w:t xml:space="preserve"> </w:t>
      </w:r>
      <w:r w:rsidRPr="00CB0C48">
        <w:rPr>
          <w:rFonts w:ascii="GHEA Grapalat" w:hAnsi="GHEA Grapalat" w:cs="Sylfaen"/>
          <w:szCs w:val="24"/>
          <w:lang w:val="ru-RU"/>
        </w:rPr>
        <w:t>համատեղ</w:t>
      </w:r>
      <w:r w:rsidRPr="00CB0C48">
        <w:rPr>
          <w:rFonts w:ascii="GHEA Grapalat" w:hAnsi="GHEA Grapalat" w:cs="Sylfaen"/>
          <w:szCs w:val="24"/>
        </w:rPr>
        <w:t xml:space="preserve"> </w:t>
      </w:r>
      <w:r w:rsidRPr="00CB0C48">
        <w:rPr>
          <w:rFonts w:ascii="GHEA Grapalat" w:hAnsi="GHEA Grapalat" w:cs="Sylfaen"/>
          <w:szCs w:val="24"/>
          <w:lang w:val="ru-RU"/>
        </w:rPr>
        <w:t>գործունեության</w:t>
      </w:r>
      <w:r w:rsidRPr="00CB0C48">
        <w:rPr>
          <w:rFonts w:ascii="GHEA Grapalat" w:hAnsi="GHEA Grapalat" w:cs="Sylfaen"/>
          <w:szCs w:val="24"/>
        </w:rPr>
        <w:t xml:space="preserve"> </w:t>
      </w:r>
      <w:r w:rsidRPr="00CB0C48">
        <w:rPr>
          <w:rFonts w:ascii="GHEA Grapalat" w:hAnsi="GHEA Grapalat" w:cs="Sylfaen"/>
          <w:szCs w:val="24"/>
          <w:lang w:val="ru-RU"/>
        </w:rPr>
        <w:t>կարգով</w:t>
      </w:r>
      <w:r w:rsidRPr="00CB0C48">
        <w:rPr>
          <w:rFonts w:ascii="GHEA Grapalat" w:hAnsi="GHEA Grapalat" w:cs="Sylfaen"/>
          <w:szCs w:val="24"/>
        </w:rPr>
        <w:t xml:space="preserve">, </w:t>
      </w:r>
      <w:r w:rsidRPr="00CB0C48">
        <w:rPr>
          <w:rFonts w:ascii="GHEA Grapalat" w:hAnsi="GHEA Grapalat" w:cs="Sylfaen"/>
          <w:szCs w:val="24"/>
          <w:lang w:val="ru-RU"/>
        </w:rPr>
        <w:t>այնպես</w:t>
      </w:r>
      <w:r w:rsidRPr="00CB0C48">
        <w:rPr>
          <w:rFonts w:ascii="GHEA Grapalat" w:hAnsi="GHEA Grapalat" w:cs="Sylfaen"/>
          <w:szCs w:val="24"/>
        </w:rPr>
        <w:t xml:space="preserve"> </w:t>
      </w:r>
      <w:r w:rsidRPr="00CB0C48">
        <w:rPr>
          <w:rFonts w:ascii="GHEA Grapalat" w:hAnsi="GHEA Grapalat" w:cs="Sylfaen"/>
          <w:szCs w:val="24"/>
          <w:lang w:val="ru-RU"/>
        </w:rPr>
        <w:t>էլ</w:t>
      </w:r>
      <w:r w:rsidRPr="00CB0C48">
        <w:rPr>
          <w:rFonts w:ascii="GHEA Grapalat" w:hAnsi="GHEA Grapalat" w:cs="Sylfaen"/>
          <w:szCs w:val="24"/>
        </w:rPr>
        <w:t xml:space="preserve"> </w:t>
      </w:r>
      <w:r w:rsidRPr="00CB0C48">
        <w:rPr>
          <w:rFonts w:ascii="GHEA Grapalat" w:hAnsi="GHEA Grapalat" w:cs="Sylfaen"/>
          <w:szCs w:val="24"/>
          <w:lang w:val="ru-RU"/>
        </w:rPr>
        <w:t>առանձին</w:t>
      </w:r>
      <w:r w:rsidRPr="00CB0C48">
        <w:rPr>
          <w:rFonts w:ascii="GHEA Grapalat" w:hAnsi="GHEA Grapalat" w:cs="Sylfaen"/>
          <w:szCs w:val="24"/>
        </w:rPr>
        <w:t xml:space="preserve"> </w:t>
      </w:r>
      <w:r w:rsidRPr="00CB0C48">
        <w:rPr>
          <w:rFonts w:ascii="GHEA Grapalat" w:hAnsi="GHEA Grapalat" w:cs="Sylfaen"/>
          <w:szCs w:val="24"/>
          <w:lang w:val="ru-RU"/>
        </w:rPr>
        <w:t>ներկայացված</w:t>
      </w:r>
      <w:r w:rsidRPr="00CB0C48">
        <w:rPr>
          <w:rFonts w:ascii="GHEA Grapalat" w:hAnsi="GHEA Grapalat" w:cs="Sylfaen"/>
          <w:szCs w:val="24"/>
        </w:rPr>
        <w:t xml:space="preserve"> </w:t>
      </w:r>
      <w:r w:rsidRPr="00CB0C48">
        <w:rPr>
          <w:rFonts w:ascii="GHEA Grapalat" w:hAnsi="GHEA Grapalat" w:cs="Sylfaen"/>
          <w:szCs w:val="24"/>
          <w:lang w:val="ru-RU"/>
        </w:rPr>
        <w:t>հայտերը</w:t>
      </w:r>
      <w:r w:rsidRPr="00CB0C48">
        <w:rPr>
          <w:rFonts w:ascii="GHEA Grapalat" w:hAnsi="GHEA Grapalat" w:cs="Sylfaen"/>
          <w:szCs w:val="24"/>
        </w:rPr>
        <w:t>.</w:t>
      </w:r>
    </w:p>
    <w:p w:rsidR="000A6B75" w:rsidRPr="00CB0C48" w:rsidRDefault="000A6B75" w:rsidP="000A6B75">
      <w:pPr>
        <w:pStyle w:val="23"/>
        <w:spacing w:line="240" w:lineRule="auto"/>
        <w:ind w:firstLine="567"/>
        <w:rPr>
          <w:rFonts w:ascii="GHEA Grapalat" w:hAnsi="GHEA Grapalat" w:cs="Sylfaen"/>
          <w:szCs w:val="24"/>
          <w:lang w:val="hy-AM"/>
        </w:rPr>
      </w:pPr>
      <w:r w:rsidRPr="00CB0C48">
        <w:rPr>
          <w:rFonts w:ascii="GHEA Grapalat" w:hAnsi="GHEA Grapalat" w:cs="Sylfaen"/>
          <w:szCs w:val="24"/>
        </w:rPr>
        <w:t>3) Մ</w:t>
      </w:r>
      <w:r w:rsidRPr="00CB0C48">
        <w:rPr>
          <w:rFonts w:ascii="GHEA Grapalat" w:hAnsi="GHEA Grapalat" w:cs="Sylfaen"/>
          <w:szCs w:val="24"/>
          <w:lang w:val="ru-RU"/>
        </w:rPr>
        <w:t>ասնակիցները</w:t>
      </w:r>
      <w:r w:rsidRPr="00CB0C48">
        <w:rPr>
          <w:rFonts w:ascii="GHEA Grapalat" w:hAnsi="GHEA Grapalat" w:cs="Sylfaen"/>
          <w:szCs w:val="24"/>
        </w:rPr>
        <w:t xml:space="preserve"> </w:t>
      </w:r>
      <w:r w:rsidRPr="00CB0C48">
        <w:rPr>
          <w:rFonts w:ascii="GHEA Grapalat" w:hAnsi="GHEA Grapalat" w:cs="Sylfaen"/>
          <w:szCs w:val="24"/>
          <w:lang w:val="ru-RU"/>
        </w:rPr>
        <w:t>կրում</w:t>
      </w:r>
      <w:r w:rsidRPr="00CB0C48">
        <w:rPr>
          <w:rFonts w:ascii="GHEA Grapalat" w:hAnsi="GHEA Grapalat" w:cs="Sylfaen"/>
          <w:szCs w:val="24"/>
        </w:rPr>
        <w:t xml:space="preserve"> </w:t>
      </w:r>
      <w:r w:rsidRPr="00CB0C48">
        <w:rPr>
          <w:rFonts w:ascii="GHEA Grapalat" w:hAnsi="GHEA Grapalat" w:cs="Sylfaen"/>
          <w:szCs w:val="24"/>
          <w:lang w:val="ru-RU"/>
        </w:rPr>
        <w:t>են</w:t>
      </w:r>
      <w:r w:rsidRPr="00CB0C48">
        <w:rPr>
          <w:rFonts w:ascii="GHEA Grapalat" w:hAnsi="GHEA Grapalat" w:cs="Sylfaen"/>
          <w:szCs w:val="24"/>
        </w:rPr>
        <w:t xml:space="preserve"> </w:t>
      </w:r>
      <w:r w:rsidRPr="00CB0C48">
        <w:rPr>
          <w:rFonts w:ascii="GHEA Grapalat" w:hAnsi="GHEA Grapalat" w:cs="Sylfaen"/>
          <w:szCs w:val="24"/>
          <w:lang w:val="ru-RU"/>
        </w:rPr>
        <w:t>համատեղ</w:t>
      </w:r>
      <w:r w:rsidRPr="00CB0C48">
        <w:rPr>
          <w:rFonts w:ascii="GHEA Grapalat" w:hAnsi="GHEA Grapalat" w:cs="Sylfaen"/>
          <w:szCs w:val="24"/>
        </w:rPr>
        <w:t xml:space="preserve"> </w:t>
      </w:r>
      <w:r w:rsidRPr="00CB0C48">
        <w:rPr>
          <w:rFonts w:ascii="GHEA Grapalat" w:hAnsi="GHEA Grapalat" w:cs="Sylfaen"/>
          <w:szCs w:val="24"/>
          <w:lang w:val="ru-RU"/>
        </w:rPr>
        <w:t>և</w:t>
      </w:r>
      <w:r w:rsidRPr="00CB0C48">
        <w:rPr>
          <w:rFonts w:ascii="GHEA Grapalat" w:hAnsi="GHEA Grapalat" w:cs="Sylfaen"/>
          <w:szCs w:val="24"/>
        </w:rPr>
        <w:t xml:space="preserve"> </w:t>
      </w:r>
      <w:r w:rsidRPr="00CB0C48">
        <w:rPr>
          <w:rFonts w:ascii="GHEA Grapalat" w:hAnsi="GHEA Grapalat" w:cs="Sylfaen"/>
          <w:szCs w:val="24"/>
          <w:lang w:val="ru-RU"/>
        </w:rPr>
        <w:t>համապարտ</w:t>
      </w:r>
      <w:r w:rsidRPr="00CB0C48">
        <w:rPr>
          <w:rFonts w:ascii="GHEA Grapalat" w:hAnsi="GHEA Grapalat" w:cs="Sylfaen"/>
          <w:szCs w:val="24"/>
        </w:rPr>
        <w:t xml:space="preserve"> </w:t>
      </w:r>
      <w:r w:rsidRPr="00CB0C48">
        <w:rPr>
          <w:rFonts w:ascii="GHEA Grapalat" w:hAnsi="GHEA Grapalat" w:cs="Sylfaen"/>
          <w:szCs w:val="24"/>
          <w:lang w:val="ru-RU"/>
        </w:rPr>
        <w:t>պատասխանատվություն</w:t>
      </w:r>
      <w:r w:rsidRPr="00CB0C48">
        <w:rPr>
          <w:rFonts w:ascii="GHEA Grapalat" w:hAnsi="GHEA Grapalat" w:cs="Sylfaen"/>
          <w:szCs w:val="24"/>
        </w:rPr>
        <w:t>:</w:t>
      </w:r>
      <w:r w:rsidRPr="00CB0C48">
        <w:rPr>
          <w:rFonts w:ascii="GHEA Grapalat" w:hAnsi="GHEA Grapalat" w:cs="Sylfaen"/>
          <w:szCs w:val="24"/>
          <w:lang w:val="hy-AM"/>
        </w:rPr>
        <w:t xml:space="preserve"> </w:t>
      </w:r>
      <w:r w:rsidRPr="00CB0C48">
        <w:rPr>
          <w:rFonts w:ascii="GHEA Grapalat" w:hAnsi="GHEA Grapalat" w:cs="Sylfaen"/>
          <w:szCs w:val="24"/>
        </w:rPr>
        <w:t>Ընդ որում,</w:t>
      </w:r>
      <w:r w:rsidRPr="00CB0C48">
        <w:rPr>
          <w:rFonts w:ascii="GHEA Grapalat" w:hAnsi="GHEA Grapalat" w:cs="Sylfaen"/>
          <w:szCs w:val="24"/>
          <w:lang w:val="hy-AM"/>
        </w:rPr>
        <w:t xml:space="preserve"> </w:t>
      </w:r>
      <w:r w:rsidRPr="00CB0C48">
        <w:rPr>
          <w:rFonts w:ascii="GHEA Grapalat" w:hAnsi="GHEA Grapalat" w:cs="Sylfaen"/>
          <w:szCs w:val="24"/>
          <w:lang w:val="ru-RU"/>
        </w:rPr>
        <w:t>կոնսորցիումի</w:t>
      </w:r>
      <w:r w:rsidRPr="00CB0C48">
        <w:rPr>
          <w:rFonts w:ascii="GHEA Grapalat" w:hAnsi="GHEA Grapalat" w:cs="Sylfaen"/>
          <w:szCs w:val="24"/>
        </w:rPr>
        <w:t xml:space="preserve"> </w:t>
      </w:r>
      <w:r w:rsidRPr="00CB0C48">
        <w:rPr>
          <w:rFonts w:ascii="GHEA Grapalat" w:hAnsi="GHEA Grapalat" w:cs="Sylfaen"/>
          <w:szCs w:val="24"/>
          <w:lang w:val="ru-RU"/>
        </w:rPr>
        <w:t>անդամի</w:t>
      </w:r>
      <w:r w:rsidRPr="00CB0C48">
        <w:rPr>
          <w:rFonts w:ascii="GHEA Grapalat" w:hAnsi="GHEA Grapalat" w:cs="Sylfaen"/>
          <w:szCs w:val="24"/>
        </w:rPr>
        <w:t xml:space="preserve"> </w:t>
      </w:r>
      <w:r w:rsidRPr="00CB0C48">
        <w:rPr>
          <w:rFonts w:ascii="GHEA Grapalat" w:hAnsi="GHEA Grapalat" w:cs="Sylfaen"/>
          <w:szCs w:val="24"/>
          <w:lang w:val="ru-RU"/>
        </w:rPr>
        <w:t>կոնսորցիումից</w:t>
      </w:r>
      <w:r w:rsidRPr="00CB0C48">
        <w:rPr>
          <w:rFonts w:ascii="GHEA Grapalat" w:hAnsi="GHEA Grapalat" w:cs="Sylfaen"/>
          <w:szCs w:val="24"/>
        </w:rPr>
        <w:t xml:space="preserve"> </w:t>
      </w:r>
      <w:r w:rsidRPr="00CB0C48">
        <w:rPr>
          <w:rFonts w:ascii="GHEA Grapalat" w:hAnsi="GHEA Grapalat" w:cs="Sylfaen"/>
          <w:szCs w:val="24"/>
          <w:lang w:val="ru-RU"/>
        </w:rPr>
        <w:t>դուրս</w:t>
      </w:r>
      <w:r w:rsidRPr="00CB0C48">
        <w:rPr>
          <w:rFonts w:ascii="GHEA Grapalat" w:hAnsi="GHEA Grapalat" w:cs="Sylfaen"/>
          <w:szCs w:val="24"/>
        </w:rPr>
        <w:t xml:space="preserve"> </w:t>
      </w:r>
      <w:r w:rsidRPr="00CB0C48">
        <w:rPr>
          <w:rFonts w:ascii="GHEA Grapalat" w:hAnsi="GHEA Grapalat" w:cs="Sylfaen"/>
          <w:szCs w:val="24"/>
          <w:lang w:val="ru-RU"/>
        </w:rPr>
        <w:t>գալու</w:t>
      </w:r>
      <w:r w:rsidRPr="00CB0C48">
        <w:rPr>
          <w:rFonts w:ascii="GHEA Grapalat" w:hAnsi="GHEA Grapalat" w:cs="Sylfaen"/>
          <w:szCs w:val="24"/>
        </w:rPr>
        <w:t xml:space="preserve"> </w:t>
      </w:r>
      <w:r w:rsidRPr="00CB0C48">
        <w:rPr>
          <w:rFonts w:ascii="GHEA Grapalat" w:hAnsi="GHEA Grapalat" w:cs="Sylfaen"/>
          <w:szCs w:val="24"/>
          <w:lang w:val="ru-RU"/>
        </w:rPr>
        <w:t>դեպքում</w:t>
      </w:r>
      <w:r w:rsidRPr="00CB0C48">
        <w:rPr>
          <w:rFonts w:ascii="GHEA Grapalat" w:hAnsi="GHEA Grapalat" w:cs="Sylfaen"/>
          <w:szCs w:val="24"/>
        </w:rPr>
        <w:t xml:space="preserve"> </w:t>
      </w:r>
      <w:r w:rsidRPr="00CB0C48">
        <w:rPr>
          <w:rFonts w:ascii="GHEA Grapalat" w:hAnsi="GHEA Grapalat" w:cs="Sylfaen"/>
          <w:szCs w:val="24"/>
          <w:lang w:val="ru-RU"/>
        </w:rPr>
        <w:t>կոնսորցիումի</w:t>
      </w:r>
      <w:r w:rsidRPr="00CB0C48">
        <w:rPr>
          <w:rFonts w:ascii="GHEA Grapalat" w:hAnsi="GHEA Grapalat" w:cs="Sylfaen"/>
          <w:szCs w:val="24"/>
        </w:rPr>
        <w:t xml:space="preserve"> </w:t>
      </w:r>
      <w:r w:rsidRPr="00CB0C48">
        <w:rPr>
          <w:rFonts w:ascii="GHEA Grapalat" w:hAnsi="GHEA Grapalat" w:cs="Sylfaen"/>
          <w:szCs w:val="24"/>
          <w:lang w:val="ru-RU"/>
        </w:rPr>
        <w:t>հետ</w:t>
      </w:r>
      <w:r w:rsidRPr="00CB0C48">
        <w:rPr>
          <w:rFonts w:ascii="GHEA Grapalat" w:hAnsi="GHEA Grapalat" w:cs="Sylfaen"/>
          <w:szCs w:val="24"/>
        </w:rPr>
        <w:t xml:space="preserve"> </w:t>
      </w:r>
      <w:r w:rsidR="00AE4008" w:rsidRPr="00CB0C48">
        <w:rPr>
          <w:rFonts w:ascii="GHEA Grapalat" w:hAnsi="GHEA Grapalat" w:cs="Sylfaen"/>
          <w:szCs w:val="24"/>
          <w:lang w:val="en-US"/>
        </w:rPr>
        <w:t>պ</w:t>
      </w:r>
      <w:r w:rsidRPr="00CB0C48">
        <w:rPr>
          <w:rFonts w:ascii="GHEA Grapalat" w:hAnsi="GHEA Grapalat" w:cs="Sylfaen"/>
          <w:szCs w:val="24"/>
          <w:lang w:val="ru-RU"/>
        </w:rPr>
        <w:t>ատվիրատուի</w:t>
      </w:r>
      <w:r w:rsidRPr="00CB0C48">
        <w:rPr>
          <w:rFonts w:ascii="GHEA Grapalat" w:hAnsi="GHEA Grapalat" w:cs="Sylfaen"/>
          <w:szCs w:val="24"/>
        </w:rPr>
        <w:t xml:space="preserve"> </w:t>
      </w:r>
      <w:r w:rsidRPr="00CB0C48">
        <w:rPr>
          <w:rFonts w:ascii="GHEA Grapalat" w:hAnsi="GHEA Grapalat" w:cs="Sylfaen"/>
          <w:szCs w:val="24"/>
          <w:lang w:val="ru-RU"/>
        </w:rPr>
        <w:t>կնքած</w:t>
      </w:r>
      <w:r w:rsidRPr="00CB0C48">
        <w:rPr>
          <w:rFonts w:ascii="GHEA Grapalat" w:hAnsi="GHEA Grapalat" w:cs="Sylfaen"/>
          <w:szCs w:val="24"/>
        </w:rPr>
        <w:t xml:space="preserve"> </w:t>
      </w:r>
      <w:r w:rsidRPr="00CB0C48">
        <w:rPr>
          <w:rFonts w:ascii="GHEA Grapalat" w:hAnsi="GHEA Grapalat" w:cs="Sylfaen"/>
          <w:szCs w:val="24"/>
          <w:lang w:val="ru-RU"/>
        </w:rPr>
        <w:t>պայմանագիրը</w:t>
      </w:r>
      <w:r w:rsidRPr="00CB0C48">
        <w:rPr>
          <w:rFonts w:ascii="GHEA Grapalat" w:hAnsi="GHEA Grapalat" w:cs="Sylfaen"/>
          <w:szCs w:val="24"/>
        </w:rPr>
        <w:t xml:space="preserve"> </w:t>
      </w:r>
      <w:r w:rsidRPr="00CB0C48">
        <w:rPr>
          <w:rFonts w:ascii="GHEA Grapalat" w:hAnsi="GHEA Grapalat" w:cs="Sylfaen"/>
          <w:szCs w:val="24"/>
          <w:lang w:val="ru-RU"/>
        </w:rPr>
        <w:t>միակողմանիորեն</w:t>
      </w:r>
      <w:r w:rsidRPr="00CB0C48">
        <w:rPr>
          <w:rFonts w:ascii="GHEA Grapalat" w:hAnsi="GHEA Grapalat" w:cs="Sylfaen"/>
          <w:szCs w:val="24"/>
        </w:rPr>
        <w:t xml:space="preserve"> </w:t>
      </w:r>
      <w:r w:rsidRPr="00CB0C48">
        <w:rPr>
          <w:rFonts w:ascii="GHEA Grapalat" w:hAnsi="GHEA Grapalat" w:cs="Sylfaen"/>
          <w:szCs w:val="24"/>
          <w:lang w:val="ru-RU"/>
        </w:rPr>
        <w:t>լուծվում</w:t>
      </w:r>
      <w:r w:rsidRPr="00CB0C48">
        <w:rPr>
          <w:rFonts w:ascii="GHEA Grapalat" w:hAnsi="GHEA Grapalat" w:cs="Sylfaen"/>
          <w:szCs w:val="24"/>
        </w:rPr>
        <w:t xml:space="preserve"> </w:t>
      </w:r>
      <w:r w:rsidRPr="00CB0C48">
        <w:rPr>
          <w:rFonts w:ascii="GHEA Grapalat" w:hAnsi="GHEA Grapalat" w:cs="Sylfaen"/>
          <w:szCs w:val="24"/>
          <w:lang w:val="ru-RU"/>
        </w:rPr>
        <w:t>է</w:t>
      </w:r>
      <w:r w:rsidRPr="00CB0C48">
        <w:rPr>
          <w:rFonts w:ascii="GHEA Grapalat" w:hAnsi="GHEA Grapalat" w:cs="Sylfaen"/>
          <w:szCs w:val="24"/>
        </w:rPr>
        <w:t xml:space="preserve"> </w:t>
      </w:r>
      <w:r w:rsidRPr="00CB0C48">
        <w:rPr>
          <w:rFonts w:ascii="GHEA Grapalat" w:hAnsi="GHEA Grapalat" w:cs="Sylfaen"/>
          <w:szCs w:val="24"/>
          <w:lang w:val="ru-RU"/>
        </w:rPr>
        <w:t>և</w:t>
      </w:r>
      <w:r w:rsidRPr="00CB0C48">
        <w:rPr>
          <w:rFonts w:ascii="GHEA Grapalat" w:hAnsi="GHEA Grapalat" w:cs="Sylfaen"/>
          <w:szCs w:val="24"/>
        </w:rPr>
        <w:t xml:space="preserve"> </w:t>
      </w:r>
      <w:r w:rsidRPr="00CB0C48">
        <w:rPr>
          <w:rFonts w:ascii="GHEA Grapalat" w:hAnsi="GHEA Grapalat" w:cs="Sylfaen"/>
          <w:szCs w:val="24"/>
          <w:lang w:val="ru-RU"/>
        </w:rPr>
        <w:t>կոնսորցիումի</w:t>
      </w:r>
      <w:r w:rsidRPr="00CB0C48">
        <w:rPr>
          <w:rFonts w:ascii="GHEA Grapalat" w:hAnsi="GHEA Grapalat" w:cs="Sylfaen"/>
          <w:szCs w:val="24"/>
        </w:rPr>
        <w:t xml:space="preserve"> </w:t>
      </w:r>
      <w:r w:rsidRPr="00CB0C48">
        <w:rPr>
          <w:rFonts w:ascii="GHEA Grapalat" w:hAnsi="GHEA Grapalat" w:cs="Sylfaen"/>
          <w:szCs w:val="24"/>
          <w:lang w:val="ru-RU"/>
        </w:rPr>
        <w:t>անդամների</w:t>
      </w:r>
      <w:r w:rsidRPr="00CB0C48">
        <w:rPr>
          <w:rFonts w:ascii="GHEA Grapalat" w:hAnsi="GHEA Grapalat" w:cs="Sylfaen"/>
          <w:szCs w:val="24"/>
        </w:rPr>
        <w:t xml:space="preserve"> </w:t>
      </w:r>
      <w:r w:rsidRPr="00CB0C48">
        <w:rPr>
          <w:rFonts w:ascii="GHEA Grapalat" w:hAnsi="GHEA Grapalat" w:cs="Sylfaen"/>
          <w:szCs w:val="24"/>
          <w:lang w:val="ru-RU"/>
        </w:rPr>
        <w:t>նկատմամբ</w:t>
      </w:r>
      <w:r w:rsidRPr="00CB0C48">
        <w:rPr>
          <w:rFonts w:ascii="GHEA Grapalat" w:hAnsi="GHEA Grapalat" w:cs="Sylfaen"/>
          <w:szCs w:val="24"/>
        </w:rPr>
        <w:t xml:space="preserve"> </w:t>
      </w:r>
      <w:r w:rsidRPr="00CB0C48">
        <w:rPr>
          <w:rFonts w:ascii="GHEA Grapalat" w:hAnsi="GHEA Grapalat" w:cs="Sylfaen"/>
          <w:szCs w:val="24"/>
          <w:lang w:val="ru-RU"/>
        </w:rPr>
        <w:t>կիրառվում</w:t>
      </w:r>
      <w:r w:rsidRPr="00CB0C48">
        <w:rPr>
          <w:rFonts w:ascii="GHEA Grapalat" w:hAnsi="GHEA Grapalat" w:cs="Sylfaen"/>
          <w:szCs w:val="24"/>
        </w:rPr>
        <w:t xml:space="preserve"> </w:t>
      </w:r>
      <w:r w:rsidRPr="00CB0C48">
        <w:rPr>
          <w:rFonts w:ascii="GHEA Grapalat" w:hAnsi="GHEA Grapalat" w:cs="Sylfaen"/>
          <w:szCs w:val="24"/>
          <w:lang w:val="ru-RU"/>
        </w:rPr>
        <w:t>են</w:t>
      </w:r>
      <w:r w:rsidRPr="00CB0C48">
        <w:rPr>
          <w:rFonts w:ascii="GHEA Grapalat" w:hAnsi="GHEA Grapalat" w:cs="Sylfaen"/>
          <w:szCs w:val="24"/>
        </w:rPr>
        <w:t xml:space="preserve"> </w:t>
      </w:r>
      <w:r w:rsidRPr="00CB0C48">
        <w:rPr>
          <w:rFonts w:ascii="GHEA Grapalat" w:hAnsi="GHEA Grapalat" w:cs="Sylfaen"/>
          <w:szCs w:val="24"/>
          <w:lang w:val="ru-RU"/>
        </w:rPr>
        <w:t>պայմանագրով</w:t>
      </w:r>
      <w:r w:rsidRPr="00CB0C48">
        <w:rPr>
          <w:rFonts w:ascii="GHEA Grapalat" w:hAnsi="GHEA Grapalat" w:cs="Sylfaen"/>
          <w:szCs w:val="24"/>
        </w:rPr>
        <w:t xml:space="preserve"> </w:t>
      </w:r>
      <w:r w:rsidRPr="00CB0C48">
        <w:rPr>
          <w:rFonts w:ascii="GHEA Grapalat" w:hAnsi="GHEA Grapalat" w:cs="Sylfaen"/>
          <w:szCs w:val="24"/>
          <w:lang w:val="ru-RU"/>
        </w:rPr>
        <w:t>նախատեսված</w:t>
      </w:r>
      <w:r w:rsidRPr="00CB0C48">
        <w:rPr>
          <w:rFonts w:ascii="GHEA Grapalat" w:hAnsi="GHEA Grapalat" w:cs="Sylfaen"/>
          <w:szCs w:val="24"/>
        </w:rPr>
        <w:t xml:space="preserve"> </w:t>
      </w:r>
      <w:r w:rsidRPr="00CB0C48">
        <w:rPr>
          <w:rFonts w:ascii="GHEA Grapalat" w:hAnsi="GHEA Grapalat" w:cs="Sylfaen"/>
          <w:szCs w:val="24"/>
          <w:lang w:val="ru-RU"/>
        </w:rPr>
        <w:t>պատասխանատվության</w:t>
      </w:r>
      <w:r w:rsidRPr="00CB0C48">
        <w:rPr>
          <w:rFonts w:ascii="GHEA Grapalat" w:hAnsi="GHEA Grapalat" w:cs="Sylfaen"/>
          <w:szCs w:val="24"/>
        </w:rPr>
        <w:t xml:space="preserve"> </w:t>
      </w:r>
      <w:r w:rsidRPr="00CB0C48">
        <w:rPr>
          <w:rFonts w:ascii="GHEA Grapalat" w:hAnsi="GHEA Grapalat" w:cs="Sylfaen"/>
          <w:szCs w:val="24"/>
          <w:lang w:val="ru-RU"/>
        </w:rPr>
        <w:t>միջոցները</w:t>
      </w:r>
      <w:r w:rsidRPr="00CB0C48">
        <w:rPr>
          <w:rFonts w:ascii="GHEA Grapalat" w:hAnsi="GHEA Grapalat" w:cs="Sylfaen"/>
          <w:szCs w:val="24"/>
          <w:lang w:val="hy-AM"/>
        </w:rPr>
        <w:t>:</w:t>
      </w:r>
    </w:p>
    <w:p w:rsidR="00096865" w:rsidRPr="00CB0C48" w:rsidRDefault="00096865" w:rsidP="00037DDE">
      <w:pPr>
        <w:ind w:firstLine="567"/>
        <w:jc w:val="both"/>
        <w:rPr>
          <w:rFonts w:ascii="GHEA Grapalat" w:hAnsi="GHEA Grapalat"/>
          <w:b/>
          <w:sz w:val="20"/>
          <w:lang w:val="af-ZA"/>
        </w:rPr>
      </w:pPr>
    </w:p>
    <w:p w:rsidR="00B051BE" w:rsidRPr="00CB0C48" w:rsidRDefault="00B051BE" w:rsidP="00037DDE">
      <w:pPr>
        <w:ind w:firstLine="567"/>
        <w:jc w:val="both"/>
        <w:rPr>
          <w:rFonts w:ascii="GHEA Grapalat" w:hAnsi="GHEA Grapalat"/>
          <w:b/>
          <w:sz w:val="20"/>
          <w:lang w:val="af-ZA"/>
        </w:rPr>
      </w:pPr>
    </w:p>
    <w:p w:rsidR="00096865" w:rsidRPr="00CB0C48" w:rsidRDefault="002B32D6" w:rsidP="00037DDE">
      <w:pPr>
        <w:jc w:val="center"/>
        <w:rPr>
          <w:rFonts w:ascii="GHEA Grapalat" w:hAnsi="GHEA Grapalat" w:cs="Arial"/>
          <w:b/>
          <w:sz w:val="20"/>
          <w:lang w:val="af-ZA"/>
        </w:rPr>
      </w:pPr>
      <w:r w:rsidRPr="00CB0C48">
        <w:rPr>
          <w:rFonts w:ascii="GHEA Grapalat" w:hAnsi="GHEA Grapalat"/>
          <w:b/>
          <w:sz w:val="20"/>
          <w:lang w:val="af-ZA"/>
        </w:rPr>
        <w:t xml:space="preserve">3.  </w:t>
      </w:r>
      <w:proofErr w:type="gramStart"/>
      <w:r w:rsidRPr="00CB0C48">
        <w:rPr>
          <w:rFonts w:ascii="GHEA Grapalat" w:hAnsi="GHEA Grapalat" w:cs="Sylfaen"/>
          <w:b/>
          <w:sz w:val="20"/>
        </w:rPr>
        <w:t>ՀՐԱՎԵՐԻ</w:t>
      </w:r>
      <w:r w:rsidRPr="00CB0C48">
        <w:rPr>
          <w:rFonts w:ascii="GHEA Grapalat" w:hAnsi="GHEA Grapalat" w:cs="Arial"/>
          <w:b/>
          <w:sz w:val="20"/>
          <w:lang w:val="af-ZA"/>
        </w:rPr>
        <w:t xml:space="preserve">  </w:t>
      </w:r>
      <w:r w:rsidRPr="00CB0C48">
        <w:rPr>
          <w:rFonts w:ascii="GHEA Grapalat" w:hAnsi="GHEA Grapalat" w:cs="Sylfaen"/>
          <w:b/>
          <w:sz w:val="20"/>
        </w:rPr>
        <w:t>ՊԱՐԶԱԲԱՆՈՒՄԸ</w:t>
      </w:r>
      <w:proofErr w:type="gramEnd"/>
      <w:r w:rsidRPr="00CB0C48">
        <w:rPr>
          <w:rFonts w:ascii="GHEA Grapalat" w:hAnsi="GHEA Grapalat" w:cs="Arial"/>
          <w:b/>
          <w:sz w:val="20"/>
          <w:lang w:val="af-ZA"/>
        </w:rPr>
        <w:t xml:space="preserve">  </w:t>
      </w:r>
      <w:r w:rsidRPr="00CB0C48">
        <w:rPr>
          <w:rFonts w:ascii="GHEA Grapalat" w:hAnsi="GHEA Grapalat" w:cs="Arial"/>
          <w:b/>
          <w:sz w:val="20"/>
        </w:rPr>
        <w:t>ԵՎ</w:t>
      </w:r>
      <w:r w:rsidRPr="00CB0C48">
        <w:rPr>
          <w:rFonts w:ascii="GHEA Grapalat" w:hAnsi="GHEA Grapalat" w:cs="Arial"/>
          <w:b/>
          <w:sz w:val="20"/>
          <w:lang w:val="af-ZA"/>
        </w:rPr>
        <w:t xml:space="preserve"> </w:t>
      </w:r>
      <w:r w:rsidRPr="00CB0C48">
        <w:rPr>
          <w:rFonts w:ascii="GHEA Grapalat" w:hAnsi="GHEA Grapalat" w:cs="Sylfaen"/>
          <w:b/>
          <w:sz w:val="20"/>
        </w:rPr>
        <w:t>ՀՐԱՎԵՐՈՒՄ</w:t>
      </w:r>
      <w:r w:rsidRPr="00CB0C48">
        <w:rPr>
          <w:rFonts w:ascii="GHEA Grapalat" w:hAnsi="GHEA Grapalat" w:cs="Arial"/>
          <w:b/>
          <w:sz w:val="20"/>
          <w:lang w:val="af-ZA"/>
        </w:rPr>
        <w:t xml:space="preserve"> </w:t>
      </w:r>
      <w:r w:rsidRPr="00CB0C48">
        <w:rPr>
          <w:rFonts w:ascii="GHEA Grapalat" w:hAnsi="GHEA Grapalat" w:cs="Sylfaen"/>
          <w:b/>
          <w:sz w:val="20"/>
        </w:rPr>
        <w:t>ՓՈՓՈԽՈՒԹՅՈՒՆ</w:t>
      </w:r>
      <w:r w:rsidRPr="00CB0C48">
        <w:rPr>
          <w:rFonts w:ascii="GHEA Grapalat" w:hAnsi="GHEA Grapalat" w:cs="Arial"/>
          <w:b/>
          <w:sz w:val="20"/>
          <w:lang w:val="af-ZA"/>
        </w:rPr>
        <w:t xml:space="preserve"> </w:t>
      </w:r>
      <w:r w:rsidRPr="00CB0C48">
        <w:rPr>
          <w:rFonts w:ascii="GHEA Grapalat" w:hAnsi="GHEA Grapalat" w:cs="Sylfaen"/>
          <w:b/>
          <w:sz w:val="20"/>
        </w:rPr>
        <w:t>ԿԱՏԱՐԵԼՈՒ</w:t>
      </w:r>
      <w:r w:rsidRPr="00CB0C48">
        <w:rPr>
          <w:rFonts w:ascii="GHEA Grapalat" w:hAnsi="GHEA Grapalat" w:cs="Arial"/>
          <w:b/>
          <w:sz w:val="20"/>
          <w:lang w:val="af-ZA"/>
        </w:rPr>
        <w:t xml:space="preserve"> </w:t>
      </w:r>
      <w:r w:rsidRPr="00CB0C48">
        <w:rPr>
          <w:rFonts w:ascii="GHEA Grapalat" w:hAnsi="GHEA Grapalat" w:cs="Sylfaen"/>
          <w:b/>
          <w:sz w:val="20"/>
        </w:rPr>
        <w:t>ԿԱՐԳԸ</w:t>
      </w:r>
      <w:r w:rsidRPr="00CB0C48">
        <w:rPr>
          <w:rFonts w:ascii="GHEA Grapalat" w:hAnsi="GHEA Grapalat" w:cs="Arial"/>
          <w:b/>
          <w:sz w:val="20"/>
          <w:lang w:val="af-ZA"/>
        </w:rPr>
        <w:t xml:space="preserve"> </w:t>
      </w:r>
    </w:p>
    <w:p w:rsidR="00096865" w:rsidRPr="00CB0C48" w:rsidRDefault="00096865" w:rsidP="00037DDE">
      <w:pPr>
        <w:jc w:val="center"/>
        <w:rPr>
          <w:rFonts w:ascii="GHEA Grapalat" w:hAnsi="GHEA Grapalat"/>
          <w:b/>
          <w:sz w:val="20"/>
          <w:lang w:val="af-ZA"/>
        </w:rPr>
      </w:pPr>
    </w:p>
    <w:p w:rsidR="00096865" w:rsidRPr="00CB0C48" w:rsidRDefault="00096865" w:rsidP="00037DDE">
      <w:pPr>
        <w:ind w:firstLine="567"/>
        <w:jc w:val="both"/>
        <w:rPr>
          <w:rFonts w:ascii="GHEA Grapalat" w:hAnsi="GHEA Grapalat"/>
          <w:sz w:val="20"/>
          <w:lang w:val="af-ZA"/>
        </w:rPr>
      </w:pPr>
      <w:r w:rsidRPr="00CB0C48">
        <w:rPr>
          <w:rFonts w:ascii="GHEA Grapalat" w:hAnsi="GHEA Grapalat"/>
          <w:sz w:val="20"/>
          <w:lang w:val="af-ZA"/>
        </w:rPr>
        <w:t xml:space="preserve">3.1 </w:t>
      </w:r>
      <w:r w:rsidRPr="00CB0C48">
        <w:rPr>
          <w:rFonts w:ascii="GHEA Grapalat" w:hAnsi="GHEA Grapalat" w:cs="Sylfaen"/>
          <w:sz w:val="20"/>
        </w:rPr>
        <w:t>Օրենքի</w:t>
      </w:r>
      <w:r w:rsidRPr="00CB0C48">
        <w:rPr>
          <w:rFonts w:ascii="GHEA Grapalat" w:hAnsi="GHEA Grapalat" w:cs="Arial"/>
          <w:sz w:val="20"/>
          <w:lang w:val="af-ZA"/>
        </w:rPr>
        <w:t xml:space="preserve"> 2</w:t>
      </w:r>
      <w:r w:rsidR="00525BD2" w:rsidRPr="00CB0C48">
        <w:rPr>
          <w:rFonts w:ascii="GHEA Grapalat" w:hAnsi="GHEA Grapalat" w:cs="Arial"/>
          <w:sz w:val="20"/>
          <w:lang w:val="af-ZA"/>
        </w:rPr>
        <w:t>9</w:t>
      </w:r>
      <w:r w:rsidRPr="00CB0C48">
        <w:rPr>
          <w:rFonts w:ascii="GHEA Grapalat" w:hAnsi="GHEA Grapalat" w:cs="Arial"/>
          <w:sz w:val="20"/>
          <w:lang w:val="af-ZA"/>
        </w:rPr>
        <w:t>-</w:t>
      </w:r>
      <w:r w:rsidRPr="00CB0C48">
        <w:rPr>
          <w:rFonts w:ascii="GHEA Grapalat" w:hAnsi="GHEA Grapalat" w:cs="Sylfaen"/>
          <w:sz w:val="20"/>
        </w:rPr>
        <w:t>րդ</w:t>
      </w:r>
      <w:r w:rsidRPr="00CB0C48">
        <w:rPr>
          <w:rFonts w:ascii="GHEA Grapalat" w:hAnsi="GHEA Grapalat" w:cs="Arial"/>
          <w:sz w:val="20"/>
          <w:lang w:val="af-ZA"/>
        </w:rPr>
        <w:t xml:space="preserve"> </w:t>
      </w:r>
      <w:r w:rsidRPr="00CB0C48">
        <w:rPr>
          <w:rFonts w:ascii="GHEA Grapalat" w:hAnsi="GHEA Grapalat" w:cs="Sylfaen"/>
          <w:sz w:val="20"/>
        </w:rPr>
        <w:t>հոդվածի</w:t>
      </w:r>
      <w:r w:rsidRPr="00CB0C48">
        <w:rPr>
          <w:rFonts w:ascii="GHEA Grapalat" w:hAnsi="GHEA Grapalat" w:cs="Arial"/>
          <w:sz w:val="20"/>
          <w:lang w:val="af-ZA"/>
        </w:rPr>
        <w:t xml:space="preserve"> </w:t>
      </w:r>
      <w:r w:rsidRPr="00CB0C48">
        <w:rPr>
          <w:rFonts w:ascii="GHEA Grapalat" w:hAnsi="GHEA Grapalat" w:cs="Sylfaen"/>
          <w:sz w:val="20"/>
        </w:rPr>
        <w:t>համաձայն</w:t>
      </w:r>
      <w:r w:rsidRPr="00CB0C48">
        <w:rPr>
          <w:rFonts w:ascii="GHEA Grapalat" w:hAnsi="GHEA Grapalat" w:cs="Arial"/>
          <w:sz w:val="20"/>
          <w:lang w:val="af-ZA"/>
        </w:rPr>
        <w:t xml:space="preserve">` </w:t>
      </w:r>
      <w:r w:rsidR="00051B7F" w:rsidRPr="00CB0C48">
        <w:rPr>
          <w:rFonts w:ascii="GHEA Grapalat" w:hAnsi="GHEA Grapalat" w:cs="Arial"/>
          <w:sz w:val="20"/>
        </w:rPr>
        <w:t>մ</w:t>
      </w:r>
      <w:r w:rsidRPr="00CB0C48">
        <w:rPr>
          <w:rFonts w:ascii="GHEA Grapalat" w:hAnsi="GHEA Grapalat" w:cs="Sylfaen"/>
          <w:sz w:val="20"/>
        </w:rPr>
        <w:t>ասնակիցն</w:t>
      </w:r>
      <w:r w:rsidRPr="00CB0C48">
        <w:rPr>
          <w:rFonts w:ascii="GHEA Grapalat" w:hAnsi="GHEA Grapalat" w:cs="Arial"/>
          <w:sz w:val="20"/>
          <w:lang w:val="af-ZA"/>
        </w:rPr>
        <w:t xml:space="preserve"> </w:t>
      </w:r>
      <w:r w:rsidRPr="00CB0C48">
        <w:rPr>
          <w:rFonts w:ascii="GHEA Grapalat" w:hAnsi="GHEA Grapalat" w:cs="Sylfaen"/>
          <w:sz w:val="20"/>
        </w:rPr>
        <w:t>իրավունք</w:t>
      </w:r>
      <w:r w:rsidRPr="00CB0C48">
        <w:rPr>
          <w:rFonts w:ascii="GHEA Grapalat" w:hAnsi="GHEA Grapalat" w:cs="Arial"/>
          <w:sz w:val="20"/>
          <w:lang w:val="af-ZA"/>
        </w:rPr>
        <w:t xml:space="preserve"> </w:t>
      </w:r>
      <w:r w:rsidRPr="00CB0C48">
        <w:rPr>
          <w:rFonts w:ascii="GHEA Grapalat" w:hAnsi="GHEA Grapalat" w:cs="Sylfaen"/>
          <w:sz w:val="20"/>
        </w:rPr>
        <w:t>ունի</w:t>
      </w:r>
      <w:r w:rsidRPr="00CB0C48">
        <w:rPr>
          <w:rFonts w:ascii="GHEA Grapalat" w:hAnsi="GHEA Grapalat" w:cs="Arial"/>
          <w:sz w:val="20"/>
          <w:lang w:val="af-ZA"/>
        </w:rPr>
        <w:t xml:space="preserve"> </w:t>
      </w:r>
      <w:r w:rsidR="00AE4008" w:rsidRPr="00CB0C48">
        <w:rPr>
          <w:rFonts w:ascii="GHEA Grapalat" w:hAnsi="GHEA Grapalat" w:cs="Sylfaen"/>
          <w:sz w:val="20"/>
        </w:rPr>
        <w:t>պ</w:t>
      </w:r>
      <w:r w:rsidRPr="00CB0C48">
        <w:rPr>
          <w:rFonts w:ascii="GHEA Grapalat" w:hAnsi="GHEA Grapalat" w:cs="Sylfaen"/>
          <w:sz w:val="20"/>
        </w:rPr>
        <w:t>ատվիրատուից</w:t>
      </w:r>
      <w:r w:rsidRPr="00CB0C48">
        <w:rPr>
          <w:rFonts w:ascii="GHEA Grapalat" w:hAnsi="GHEA Grapalat" w:cs="Arial"/>
          <w:sz w:val="20"/>
          <w:lang w:val="af-ZA"/>
        </w:rPr>
        <w:t xml:space="preserve"> </w:t>
      </w:r>
      <w:r w:rsidRPr="00CB0C48">
        <w:rPr>
          <w:rFonts w:ascii="GHEA Grapalat" w:hAnsi="GHEA Grapalat" w:cs="Sylfaen"/>
          <w:sz w:val="20"/>
        </w:rPr>
        <w:t>պահանջել</w:t>
      </w:r>
      <w:r w:rsidRPr="00CB0C48">
        <w:rPr>
          <w:rFonts w:ascii="GHEA Grapalat" w:hAnsi="GHEA Grapalat" w:cs="Arial"/>
          <w:sz w:val="20"/>
          <w:lang w:val="af-ZA"/>
        </w:rPr>
        <w:t xml:space="preserve"> </w:t>
      </w:r>
      <w:r w:rsidRPr="00CB0C48">
        <w:rPr>
          <w:rFonts w:ascii="GHEA Grapalat" w:hAnsi="GHEA Grapalat" w:cs="Sylfaen"/>
          <w:sz w:val="20"/>
        </w:rPr>
        <w:t>հրավերի</w:t>
      </w:r>
      <w:r w:rsidRPr="00CB0C48">
        <w:rPr>
          <w:rFonts w:ascii="GHEA Grapalat" w:hAnsi="GHEA Grapalat" w:cs="Arial"/>
          <w:sz w:val="20"/>
          <w:lang w:val="af-ZA"/>
        </w:rPr>
        <w:t xml:space="preserve"> </w:t>
      </w:r>
      <w:r w:rsidRPr="00CB0C48">
        <w:rPr>
          <w:rFonts w:ascii="GHEA Grapalat" w:hAnsi="GHEA Grapalat" w:cs="Sylfaen"/>
          <w:sz w:val="20"/>
        </w:rPr>
        <w:t>պարզաբանում</w:t>
      </w:r>
      <w:r w:rsidR="004D5671" w:rsidRPr="00CB0C48">
        <w:rPr>
          <w:rFonts w:ascii="GHEA Grapalat" w:hAnsi="GHEA Grapalat" w:cs="Tahoma"/>
          <w:sz w:val="20"/>
        </w:rPr>
        <w:t>։</w:t>
      </w:r>
    </w:p>
    <w:p w:rsidR="00096865" w:rsidRPr="00CB0C48" w:rsidRDefault="00096865" w:rsidP="00037DDE">
      <w:pPr>
        <w:autoSpaceDE w:val="0"/>
        <w:autoSpaceDN w:val="0"/>
        <w:adjustRightInd w:val="0"/>
        <w:ind w:firstLine="567"/>
        <w:jc w:val="both"/>
        <w:rPr>
          <w:rFonts w:ascii="GHEA Grapalat" w:hAnsi="GHEA Grapalat" w:cs="Sylfaen"/>
          <w:sz w:val="20"/>
          <w:lang w:val="af-ZA"/>
        </w:rPr>
      </w:pPr>
      <w:r w:rsidRPr="00CB0C48">
        <w:rPr>
          <w:rFonts w:ascii="GHEA Grapalat" w:hAnsi="GHEA Grapalat" w:cs="Sylfaen"/>
          <w:sz w:val="20"/>
        </w:rPr>
        <w:t>Մասնակիցն</w:t>
      </w:r>
      <w:r w:rsidRPr="00CB0C48">
        <w:rPr>
          <w:rFonts w:ascii="GHEA Grapalat" w:hAnsi="GHEA Grapalat" w:cs="Arial"/>
          <w:sz w:val="20"/>
          <w:lang w:val="af-ZA"/>
        </w:rPr>
        <w:t xml:space="preserve"> </w:t>
      </w:r>
      <w:r w:rsidRPr="00CB0C48">
        <w:rPr>
          <w:rFonts w:ascii="GHEA Grapalat" w:hAnsi="GHEA Grapalat" w:cs="Sylfaen"/>
          <w:sz w:val="20"/>
        </w:rPr>
        <w:t>իրավունք</w:t>
      </w:r>
      <w:r w:rsidRPr="00CB0C48">
        <w:rPr>
          <w:rFonts w:ascii="GHEA Grapalat" w:hAnsi="GHEA Grapalat" w:cs="Arial"/>
          <w:sz w:val="20"/>
          <w:lang w:val="af-ZA"/>
        </w:rPr>
        <w:t xml:space="preserve"> </w:t>
      </w:r>
      <w:r w:rsidRPr="00CB0C48">
        <w:rPr>
          <w:rFonts w:ascii="GHEA Grapalat" w:hAnsi="GHEA Grapalat" w:cs="Sylfaen"/>
          <w:sz w:val="20"/>
        </w:rPr>
        <w:t>ունի</w:t>
      </w:r>
      <w:r w:rsidRPr="00CB0C48">
        <w:rPr>
          <w:rFonts w:ascii="GHEA Grapalat" w:hAnsi="GHEA Grapalat" w:cs="Sylfaen"/>
          <w:sz w:val="20"/>
          <w:lang w:val="af-ZA"/>
        </w:rPr>
        <w:t xml:space="preserve"> </w:t>
      </w:r>
      <w:r w:rsidRPr="00CB0C48">
        <w:rPr>
          <w:rFonts w:ascii="GHEA Grapalat" w:hAnsi="GHEA Grapalat" w:cs="Sylfaen"/>
          <w:sz w:val="20"/>
        </w:rPr>
        <w:t>հայտերի</w:t>
      </w:r>
      <w:r w:rsidRPr="00CB0C48">
        <w:rPr>
          <w:rFonts w:ascii="GHEA Grapalat" w:hAnsi="GHEA Grapalat" w:cs="Sylfaen"/>
          <w:sz w:val="20"/>
          <w:lang w:val="af-ZA"/>
        </w:rPr>
        <w:t xml:space="preserve"> </w:t>
      </w:r>
      <w:r w:rsidRPr="00CB0C48">
        <w:rPr>
          <w:rFonts w:ascii="GHEA Grapalat" w:hAnsi="GHEA Grapalat" w:cs="Sylfaen"/>
          <w:sz w:val="20"/>
        </w:rPr>
        <w:t>ներկայացման</w:t>
      </w:r>
      <w:r w:rsidRPr="00CB0C48">
        <w:rPr>
          <w:rFonts w:ascii="GHEA Grapalat" w:hAnsi="GHEA Grapalat" w:cs="Sylfaen"/>
          <w:sz w:val="20"/>
          <w:lang w:val="af-ZA"/>
        </w:rPr>
        <w:t xml:space="preserve"> </w:t>
      </w:r>
      <w:r w:rsidRPr="00CB0C48">
        <w:rPr>
          <w:rFonts w:ascii="GHEA Grapalat" w:hAnsi="GHEA Grapalat" w:cs="Sylfaen"/>
          <w:sz w:val="20"/>
        </w:rPr>
        <w:t>վերջնաժամկետը</w:t>
      </w:r>
      <w:r w:rsidRPr="00CB0C48">
        <w:rPr>
          <w:rFonts w:ascii="GHEA Grapalat" w:hAnsi="GHEA Grapalat" w:cs="Sylfaen"/>
          <w:sz w:val="20"/>
          <w:lang w:val="af-ZA"/>
        </w:rPr>
        <w:t xml:space="preserve"> </w:t>
      </w:r>
      <w:r w:rsidRPr="00CB0C48">
        <w:rPr>
          <w:rFonts w:ascii="GHEA Grapalat" w:hAnsi="GHEA Grapalat" w:cs="Sylfaen"/>
          <w:sz w:val="20"/>
        </w:rPr>
        <w:t>լրանալուց</w:t>
      </w:r>
      <w:r w:rsidRPr="00CB0C48">
        <w:rPr>
          <w:rFonts w:ascii="GHEA Grapalat" w:hAnsi="GHEA Grapalat" w:cs="Sylfaen"/>
          <w:sz w:val="20"/>
          <w:lang w:val="af-ZA"/>
        </w:rPr>
        <w:t xml:space="preserve"> </w:t>
      </w:r>
      <w:r w:rsidRPr="00CB0C48">
        <w:rPr>
          <w:rFonts w:ascii="GHEA Grapalat" w:hAnsi="GHEA Grapalat" w:cs="Sylfaen"/>
          <w:sz w:val="20"/>
        </w:rPr>
        <w:t>առնվազն</w:t>
      </w:r>
      <w:r w:rsidRPr="00CB0C48">
        <w:rPr>
          <w:rFonts w:ascii="GHEA Grapalat" w:hAnsi="GHEA Grapalat" w:cs="Sylfaen"/>
          <w:sz w:val="20"/>
          <w:lang w:val="af-ZA"/>
        </w:rPr>
        <w:t xml:space="preserve"> </w:t>
      </w:r>
      <w:r w:rsidRPr="00CB0C48">
        <w:rPr>
          <w:rFonts w:ascii="GHEA Grapalat" w:hAnsi="GHEA Grapalat" w:cs="Sylfaen"/>
          <w:sz w:val="20"/>
        </w:rPr>
        <w:t>հինգ</w:t>
      </w:r>
      <w:r w:rsidRPr="00CB0C48">
        <w:rPr>
          <w:rFonts w:ascii="GHEA Grapalat" w:hAnsi="GHEA Grapalat" w:cs="Sylfaen"/>
          <w:sz w:val="20"/>
          <w:lang w:val="af-ZA"/>
        </w:rPr>
        <w:t xml:space="preserve"> </w:t>
      </w:r>
      <w:r w:rsidRPr="00CB0C48">
        <w:rPr>
          <w:rFonts w:ascii="GHEA Grapalat" w:hAnsi="GHEA Grapalat" w:cs="Sylfaen"/>
          <w:sz w:val="20"/>
        </w:rPr>
        <w:t>օրացուցային</w:t>
      </w:r>
      <w:r w:rsidRPr="00CB0C48">
        <w:rPr>
          <w:rFonts w:ascii="GHEA Grapalat" w:hAnsi="GHEA Grapalat" w:cs="Sylfaen"/>
          <w:sz w:val="20"/>
          <w:lang w:val="af-ZA"/>
        </w:rPr>
        <w:t xml:space="preserve"> </w:t>
      </w:r>
      <w:r w:rsidRPr="00CB0C48">
        <w:rPr>
          <w:rFonts w:ascii="GHEA Grapalat" w:hAnsi="GHEA Grapalat" w:cs="Sylfaen"/>
          <w:sz w:val="20"/>
        </w:rPr>
        <w:t>օր</w:t>
      </w:r>
      <w:r w:rsidR="002B5F87" w:rsidRPr="00CB0C48">
        <w:rPr>
          <w:rFonts w:ascii="GHEA Grapalat" w:hAnsi="GHEA Grapalat" w:cs="Sylfaen"/>
          <w:sz w:val="20"/>
          <w:lang w:val="af-ZA"/>
        </w:rPr>
        <w:t xml:space="preserve"> </w:t>
      </w:r>
      <w:r w:rsidRPr="00CB0C48">
        <w:rPr>
          <w:rFonts w:ascii="GHEA Grapalat" w:hAnsi="GHEA Grapalat" w:cs="Sylfaen"/>
          <w:sz w:val="20"/>
        </w:rPr>
        <w:t>առաջ</w:t>
      </w:r>
      <w:r w:rsidRPr="00CB0C48">
        <w:rPr>
          <w:rFonts w:ascii="GHEA Grapalat" w:hAnsi="GHEA Grapalat" w:cs="Sylfaen"/>
          <w:sz w:val="20"/>
          <w:lang w:val="af-ZA"/>
        </w:rPr>
        <w:t xml:space="preserve"> </w:t>
      </w:r>
      <w:r w:rsidR="005D323F">
        <w:rPr>
          <w:rFonts w:ascii="GHEA Grapalat" w:hAnsi="GHEA Grapalat" w:cs="Sylfaen"/>
          <w:sz w:val="20"/>
          <w:lang w:val="af-ZA"/>
        </w:rPr>
        <w:t xml:space="preserve">գրավոր </w:t>
      </w:r>
      <w:r w:rsidR="000946A3" w:rsidRPr="00CB0C48">
        <w:rPr>
          <w:rFonts w:ascii="GHEA Grapalat" w:hAnsi="GHEA Grapalat" w:cs="Sylfaen"/>
          <w:sz w:val="20"/>
        </w:rPr>
        <w:t>հանձնաժողովից</w:t>
      </w:r>
      <w:r w:rsidR="000946A3" w:rsidRPr="00CB0C48">
        <w:rPr>
          <w:rFonts w:ascii="GHEA Grapalat" w:hAnsi="GHEA Grapalat" w:cs="Sylfaen"/>
          <w:sz w:val="20"/>
          <w:lang w:val="af-ZA"/>
        </w:rPr>
        <w:t xml:space="preserve"> </w:t>
      </w:r>
      <w:r w:rsidRPr="00CB0C48">
        <w:rPr>
          <w:rFonts w:ascii="GHEA Grapalat" w:hAnsi="GHEA Grapalat" w:cs="Sylfaen"/>
          <w:sz w:val="20"/>
        </w:rPr>
        <w:t>պահանջելու</w:t>
      </w:r>
      <w:r w:rsidRPr="00CB0C48">
        <w:rPr>
          <w:rFonts w:ascii="GHEA Grapalat" w:hAnsi="GHEA Grapalat" w:cs="Sylfaen"/>
          <w:sz w:val="20"/>
          <w:lang w:val="af-ZA"/>
        </w:rPr>
        <w:t xml:space="preserve"> </w:t>
      </w:r>
      <w:r w:rsidRPr="00CB0C48">
        <w:rPr>
          <w:rFonts w:ascii="GHEA Grapalat" w:hAnsi="GHEA Grapalat" w:cs="Sylfaen"/>
          <w:sz w:val="20"/>
        </w:rPr>
        <w:t>հրավերի</w:t>
      </w:r>
      <w:r w:rsidRPr="00CB0C48">
        <w:rPr>
          <w:rFonts w:ascii="GHEA Grapalat" w:hAnsi="GHEA Grapalat" w:cs="Sylfaen"/>
          <w:sz w:val="20"/>
          <w:lang w:val="af-ZA"/>
        </w:rPr>
        <w:t xml:space="preserve"> </w:t>
      </w:r>
      <w:r w:rsidRPr="00CB0C48">
        <w:rPr>
          <w:rFonts w:ascii="GHEA Grapalat" w:hAnsi="GHEA Grapalat" w:cs="Sylfaen"/>
          <w:sz w:val="20"/>
        </w:rPr>
        <w:t>պարզաբանում</w:t>
      </w:r>
      <w:r w:rsidR="004D5671" w:rsidRPr="00CB0C48">
        <w:rPr>
          <w:rFonts w:ascii="GHEA Grapalat" w:hAnsi="GHEA Grapalat" w:cs="Sylfaen"/>
          <w:sz w:val="20"/>
        </w:rPr>
        <w:t>։</w:t>
      </w:r>
      <w:r w:rsidRPr="00CB0C48">
        <w:rPr>
          <w:rFonts w:ascii="GHEA Grapalat" w:hAnsi="GHEA Grapalat" w:cs="Sylfaen"/>
          <w:sz w:val="20"/>
          <w:lang w:val="af-ZA"/>
        </w:rPr>
        <w:t xml:space="preserve"> </w:t>
      </w:r>
      <w:r w:rsidR="000946A3" w:rsidRPr="00CB0C48">
        <w:rPr>
          <w:rFonts w:ascii="GHEA Grapalat" w:hAnsi="GHEA Grapalat" w:cs="Sylfaen"/>
          <w:sz w:val="20"/>
        </w:rPr>
        <w:t>Հանձնաժողովը</w:t>
      </w:r>
      <w:r w:rsidR="000946A3" w:rsidRPr="00CB0C48">
        <w:rPr>
          <w:rFonts w:ascii="GHEA Grapalat" w:hAnsi="GHEA Grapalat" w:cs="Sylfaen"/>
          <w:sz w:val="20"/>
          <w:lang w:val="af-ZA"/>
        </w:rPr>
        <w:t xml:space="preserve"> </w:t>
      </w:r>
      <w:r w:rsidR="000946A3" w:rsidRPr="00CB0C48">
        <w:rPr>
          <w:rFonts w:ascii="GHEA Grapalat" w:hAnsi="GHEA Grapalat" w:cs="Sylfaen"/>
          <w:sz w:val="20"/>
        </w:rPr>
        <w:t>հարցումը</w:t>
      </w:r>
      <w:r w:rsidR="000946A3" w:rsidRPr="00CB0C48">
        <w:rPr>
          <w:rFonts w:ascii="GHEA Grapalat" w:hAnsi="GHEA Grapalat" w:cs="Sylfaen"/>
          <w:sz w:val="20"/>
          <w:lang w:val="af-ZA"/>
        </w:rPr>
        <w:t xml:space="preserve"> </w:t>
      </w:r>
      <w:r w:rsidRPr="00CB0C48">
        <w:rPr>
          <w:rFonts w:ascii="GHEA Grapalat" w:hAnsi="GHEA Grapalat" w:cs="Sylfaen"/>
          <w:sz w:val="20"/>
        </w:rPr>
        <w:t>կատարած</w:t>
      </w:r>
      <w:r w:rsidRPr="00CB0C48">
        <w:rPr>
          <w:rFonts w:ascii="GHEA Grapalat" w:hAnsi="GHEA Grapalat" w:cs="Sylfaen"/>
          <w:sz w:val="20"/>
          <w:lang w:val="af-ZA"/>
        </w:rPr>
        <w:t xml:space="preserve"> </w:t>
      </w:r>
      <w:r w:rsidR="000946A3" w:rsidRPr="00CB0C48">
        <w:rPr>
          <w:rFonts w:ascii="GHEA Grapalat" w:hAnsi="GHEA Grapalat" w:cs="Sylfaen"/>
          <w:sz w:val="20"/>
        </w:rPr>
        <w:t>մասնակցին</w:t>
      </w:r>
      <w:r w:rsidR="000946A3" w:rsidRPr="00CB0C48">
        <w:rPr>
          <w:rFonts w:ascii="GHEA Grapalat" w:hAnsi="GHEA Grapalat" w:cs="Sylfaen"/>
          <w:sz w:val="20"/>
          <w:lang w:val="af-ZA"/>
        </w:rPr>
        <w:t xml:space="preserve"> </w:t>
      </w:r>
      <w:r w:rsidRPr="00CB0C48">
        <w:rPr>
          <w:rFonts w:ascii="GHEA Grapalat" w:hAnsi="GHEA Grapalat" w:cs="Sylfaen"/>
          <w:sz w:val="20"/>
        </w:rPr>
        <w:t>պարզաբանումը</w:t>
      </w:r>
      <w:r w:rsidRPr="00CB0C48">
        <w:rPr>
          <w:rFonts w:ascii="GHEA Grapalat" w:hAnsi="GHEA Grapalat" w:cs="Sylfaen"/>
          <w:sz w:val="20"/>
          <w:lang w:val="af-ZA"/>
        </w:rPr>
        <w:t xml:space="preserve"> </w:t>
      </w:r>
      <w:r w:rsidRPr="00CB0C48">
        <w:rPr>
          <w:rFonts w:ascii="GHEA Grapalat" w:hAnsi="GHEA Grapalat" w:cs="Sylfaen"/>
          <w:sz w:val="20"/>
        </w:rPr>
        <w:t>տրամադրում</w:t>
      </w:r>
      <w:r w:rsidRPr="00CB0C48">
        <w:rPr>
          <w:rFonts w:ascii="GHEA Grapalat" w:hAnsi="GHEA Grapalat" w:cs="Sylfaen"/>
          <w:sz w:val="20"/>
          <w:lang w:val="af-ZA"/>
        </w:rPr>
        <w:t xml:space="preserve"> </w:t>
      </w:r>
      <w:r w:rsidRPr="00CB0C48">
        <w:rPr>
          <w:rFonts w:ascii="GHEA Grapalat" w:hAnsi="GHEA Grapalat" w:cs="Sylfaen"/>
          <w:sz w:val="20"/>
        </w:rPr>
        <w:t>է</w:t>
      </w:r>
      <w:r w:rsidR="00A93710" w:rsidRPr="00CB0C48">
        <w:rPr>
          <w:rFonts w:ascii="GHEA Grapalat" w:hAnsi="GHEA Grapalat" w:cs="Sylfaen"/>
          <w:sz w:val="20"/>
          <w:lang w:val="af-ZA"/>
        </w:rPr>
        <w:t xml:space="preserve"> </w:t>
      </w:r>
      <w:r w:rsidR="005D323F">
        <w:rPr>
          <w:rFonts w:ascii="GHEA Grapalat" w:hAnsi="GHEA Grapalat" w:cs="Sylfaen"/>
          <w:sz w:val="20"/>
          <w:lang w:val="af-ZA"/>
        </w:rPr>
        <w:t>գրավոր</w:t>
      </w:r>
      <w:r w:rsidR="00926875" w:rsidRPr="00CB0C48">
        <w:rPr>
          <w:rFonts w:ascii="GHEA Grapalat" w:hAnsi="GHEA Grapalat" w:cs="Sylfaen"/>
          <w:sz w:val="20"/>
          <w:lang w:val="af-ZA"/>
        </w:rPr>
        <w:t xml:space="preserve">` </w:t>
      </w:r>
      <w:r w:rsidRPr="00CB0C48">
        <w:rPr>
          <w:rFonts w:ascii="GHEA Grapalat" w:hAnsi="GHEA Grapalat" w:cs="Sylfaen"/>
          <w:sz w:val="20"/>
        </w:rPr>
        <w:t>հարցում</w:t>
      </w:r>
      <w:r w:rsidR="000946A3" w:rsidRPr="00CB0C48">
        <w:rPr>
          <w:rFonts w:ascii="GHEA Grapalat" w:hAnsi="GHEA Grapalat" w:cs="Sylfaen"/>
          <w:sz w:val="20"/>
        </w:rPr>
        <w:t>ը</w:t>
      </w:r>
      <w:r w:rsidRPr="00CB0C48">
        <w:rPr>
          <w:rFonts w:ascii="GHEA Grapalat" w:hAnsi="GHEA Grapalat" w:cs="Sylfaen"/>
          <w:sz w:val="20"/>
          <w:lang w:val="af-ZA"/>
        </w:rPr>
        <w:t xml:space="preserve"> </w:t>
      </w:r>
      <w:r w:rsidRPr="00CB0C48">
        <w:rPr>
          <w:rFonts w:ascii="GHEA Grapalat" w:hAnsi="GHEA Grapalat" w:cs="Sylfaen"/>
          <w:sz w:val="20"/>
        </w:rPr>
        <w:t>ստանալու</w:t>
      </w:r>
      <w:r w:rsidRPr="00CB0C48">
        <w:rPr>
          <w:rFonts w:ascii="GHEA Grapalat" w:hAnsi="GHEA Grapalat" w:cs="Sylfaen"/>
          <w:sz w:val="20"/>
          <w:lang w:val="af-ZA"/>
        </w:rPr>
        <w:t xml:space="preserve"> </w:t>
      </w:r>
      <w:r w:rsidRPr="00CB0C48">
        <w:rPr>
          <w:rFonts w:ascii="GHEA Grapalat" w:hAnsi="GHEA Grapalat" w:cs="Sylfaen"/>
          <w:sz w:val="20"/>
        </w:rPr>
        <w:t>օրվան</w:t>
      </w:r>
      <w:r w:rsidRPr="00CB0C48">
        <w:rPr>
          <w:rFonts w:ascii="GHEA Grapalat" w:hAnsi="GHEA Grapalat" w:cs="Sylfaen"/>
          <w:sz w:val="20"/>
          <w:lang w:val="af-ZA"/>
        </w:rPr>
        <w:t xml:space="preserve"> </w:t>
      </w:r>
      <w:r w:rsidRPr="00CB0C48">
        <w:rPr>
          <w:rFonts w:ascii="GHEA Grapalat" w:hAnsi="GHEA Grapalat" w:cs="Sylfaen"/>
          <w:sz w:val="20"/>
        </w:rPr>
        <w:t>հաջորդող</w:t>
      </w:r>
      <w:r w:rsidRPr="00CB0C48">
        <w:rPr>
          <w:rFonts w:ascii="GHEA Grapalat" w:hAnsi="GHEA Grapalat" w:cs="Sylfaen"/>
          <w:sz w:val="20"/>
          <w:lang w:val="af-ZA"/>
        </w:rPr>
        <w:t xml:space="preserve"> </w:t>
      </w:r>
      <w:r w:rsidRPr="00CB0C48">
        <w:rPr>
          <w:rFonts w:ascii="GHEA Grapalat" w:hAnsi="GHEA Grapalat" w:cs="Sylfaen"/>
          <w:sz w:val="20"/>
        </w:rPr>
        <w:t>եր</w:t>
      </w:r>
      <w:r w:rsidR="00A93710" w:rsidRPr="00CB0C48">
        <w:rPr>
          <w:rFonts w:ascii="GHEA Grapalat" w:hAnsi="GHEA Grapalat" w:cs="Sylfaen"/>
          <w:sz w:val="20"/>
        </w:rPr>
        <w:t>կու</w:t>
      </w:r>
      <w:r w:rsidRPr="00CB0C48">
        <w:rPr>
          <w:rFonts w:ascii="GHEA Grapalat" w:hAnsi="GHEA Grapalat" w:cs="Sylfaen"/>
          <w:sz w:val="20"/>
          <w:lang w:val="af-ZA"/>
        </w:rPr>
        <w:t xml:space="preserve"> </w:t>
      </w:r>
      <w:r w:rsidRPr="00CB0C48">
        <w:rPr>
          <w:rFonts w:ascii="GHEA Grapalat" w:hAnsi="GHEA Grapalat" w:cs="Sylfaen"/>
          <w:sz w:val="20"/>
        </w:rPr>
        <w:t>օրացուցային</w:t>
      </w:r>
      <w:r w:rsidRPr="00CB0C48">
        <w:rPr>
          <w:rFonts w:ascii="GHEA Grapalat" w:hAnsi="GHEA Grapalat" w:cs="Sylfaen"/>
          <w:sz w:val="20"/>
          <w:lang w:val="af-ZA"/>
        </w:rPr>
        <w:t xml:space="preserve"> </w:t>
      </w:r>
      <w:r w:rsidRPr="00CB0C48">
        <w:rPr>
          <w:rFonts w:ascii="GHEA Grapalat" w:hAnsi="GHEA Grapalat" w:cs="Sylfaen"/>
          <w:sz w:val="20"/>
        </w:rPr>
        <w:t>օրվա</w:t>
      </w:r>
      <w:r w:rsidRPr="00CB0C48">
        <w:rPr>
          <w:rFonts w:ascii="GHEA Grapalat" w:hAnsi="GHEA Grapalat" w:cs="Sylfaen"/>
          <w:sz w:val="20"/>
          <w:lang w:val="af-ZA"/>
        </w:rPr>
        <w:t xml:space="preserve"> </w:t>
      </w:r>
      <w:r w:rsidRPr="00CB0C48">
        <w:rPr>
          <w:rFonts w:ascii="GHEA Grapalat" w:hAnsi="GHEA Grapalat" w:cs="Sylfaen"/>
          <w:sz w:val="20"/>
        </w:rPr>
        <w:t>ընթացքում</w:t>
      </w:r>
      <w:r w:rsidR="004D5671" w:rsidRPr="00CB0C48">
        <w:rPr>
          <w:rFonts w:ascii="GHEA Grapalat" w:hAnsi="GHEA Grapalat" w:cs="Sylfaen"/>
          <w:sz w:val="20"/>
        </w:rPr>
        <w:t>։</w:t>
      </w:r>
      <w:r w:rsidR="00781688" w:rsidRPr="00CB0C48">
        <w:rPr>
          <w:rFonts w:ascii="GHEA Grapalat" w:hAnsi="GHEA Grapalat" w:cs="Sylfaen"/>
          <w:sz w:val="20"/>
          <w:lang w:val="af-ZA"/>
        </w:rPr>
        <w:t xml:space="preserve"> </w:t>
      </w:r>
      <w:r w:rsidRPr="00CB0C48">
        <w:rPr>
          <w:rFonts w:ascii="GHEA Grapalat" w:hAnsi="GHEA Grapalat" w:cs="Sylfaen"/>
          <w:sz w:val="20"/>
          <w:lang w:val="af-ZA"/>
        </w:rPr>
        <w:t xml:space="preserve"> </w:t>
      </w:r>
    </w:p>
    <w:p w:rsidR="00096865" w:rsidRPr="00CB0C48" w:rsidRDefault="00096865" w:rsidP="00EB705C">
      <w:pPr>
        <w:autoSpaceDE w:val="0"/>
        <w:autoSpaceDN w:val="0"/>
        <w:adjustRightInd w:val="0"/>
        <w:ind w:firstLine="567"/>
        <w:jc w:val="both"/>
        <w:rPr>
          <w:rFonts w:ascii="GHEA Grapalat" w:hAnsi="GHEA Grapalat" w:cs="Sylfaen"/>
          <w:sz w:val="20"/>
          <w:lang w:val="af-ZA"/>
        </w:rPr>
      </w:pPr>
      <w:r w:rsidRPr="00CB0C48">
        <w:rPr>
          <w:rFonts w:ascii="GHEA Grapalat" w:hAnsi="GHEA Grapalat" w:cs="Sylfaen"/>
          <w:sz w:val="20"/>
          <w:lang w:val="af-ZA"/>
        </w:rPr>
        <w:t xml:space="preserve">3.2 </w:t>
      </w:r>
      <w:r w:rsidRPr="00CB0C48">
        <w:rPr>
          <w:rFonts w:ascii="GHEA Grapalat" w:hAnsi="GHEA Grapalat" w:cs="Sylfaen"/>
          <w:sz w:val="20"/>
        </w:rPr>
        <w:t>Հարցման</w:t>
      </w:r>
      <w:r w:rsidRPr="00CB0C48">
        <w:rPr>
          <w:rFonts w:ascii="GHEA Grapalat" w:hAnsi="GHEA Grapalat" w:cs="Sylfaen"/>
          <w:sz w:val="20"/>
          <w:lang w:val="af-ZA"/>
        </w:rPr>
        <w:t xml:space="preserve"> </w:t>
      </w:r>
      <w:r w:rsidRPr="00CB0C48">
        <w:rPr>
          <w:rFonts w:ascii="GHEA Grapalat" w:hAnsi="GHEA Grapalat" w:cs="Sylfaen"/>
          <w:sz w:val="20"/>
        </w:rPr>
        <w:t>և</w:t>
      </w:r>
      <w:r w:rsidRPr="00CB0C48">
        <w:rPr>
          <w:rFonts w:ascii="GHEA Grapalat" w:hAnsi="GHEA Grapalat" w:cs="Sylfaen"/>
          <w:sz w:val="20"/>
          <w:lang w:val="af-ZA"/>
        </w:rPr>
        <w:t xml:space="preserve"> </w:t>
      </w:r>
      <w:r w:rsidRPr="00CB0C48">
        <w:rPr>
          <w:rFonts w:ascii="GHEA Grapalat" w:hAnsi="GHEA Grapalat" w:cs="Sylfaen"/>
          <w:sz w:val="20"/>
        </w:rPr>
        <w:t>պարզաբանումների</w:t>
      </w:r>
      <w:r w:rsidRPr="00CB0C48">
        <w:rPr>
          <w:rFonts w:ascii="GHEA Grapalat" w:hAnsi="GHEA Grapalat" w:cs="Sylfaen"/>
          <w:sz w:val="20"/>
          <w:lang w:val="af-ZA"/>
        </w:rPr>
        <w:t xml:space="preserve"> </w:t>
      </w:r>
      <w:r w:rsidRPr="00CB0C48">
        <w:rPr>
          <w:rFonts w:ascii="GHEA Grapalat" w:hAnsi="GHEA Grapalat" w:cs="Sylfaen"/>
          <w:sz w:val="20"/>
        </w:rPr>
        <w:t>բովանդակության</w:t>
      </w:r>
      <w:r w:rsidRPr="00CB0C48">
        <w:rPr>
          <w:rFonts w:ascii="GHEA Grapalat" w:hAnsi="GHEA Grapalat" w:cs="Sylfaen"/>
          <w:sz w:val="20"/>
          <w:lang w:val="af-ZA"/>
        </w:rPr>
        <w:t xml:space="preserve"> </w:t>
      </w:r>
      <w:r w:rsidRPr="00CB0C48">
        <w:rPr>
          <w:rFonts w:ascii="GHEA Grapalat" w:hAnsi="GHEA Grapalat" w:cs="Sylfaen"/>
          <w:sz w:val="20"/>
        </w:rPr>
        <w:t>մասին</w:t>
      </w:r>
      <w:r w:rsidRPr="00CB0C48">
        <w:rPr>
          <w:rFonts w:ascii="GHEA Grapalat" w:hAnsi="GHEA Grapalat" w:cs="Sylfaen"/>
          <w:sz w:val="20"/>
          <w:lang w:val="af-ZA"/>
        </w:rPr>
        <w:t xml:space="preserve"> </w:t>
      </w:r>
      <w:r w:rsidRPr="00CB0C48">
        <w:rPr>
          <w:rFonts w:ascii="GHEA Grapalat" w:hAnsi="GHEA Grapalat" w:cs="Sylfaen"/>
          <w:sz w:val="20"/>
        </w:rPr>
        <w:t>հայտարարությունը</w:t>
      </w:r>
      <w:r w:rsidRPr="00CB0C48">
        <w:rPr>
          <w:rFonts w:ascii="GHEA Grapalat" w:hAnsi="GHEA Grapalat" w:cs="Sylfaen"/>
          <w:sz w:val="20"/>
          <w:lang w:val="af-ZA"/>
        </w:rPr>
        <w:t xml:space="preserve"> </w:t>
      </w:r>
      <w:r w:rsidR="00781688" w:rsidRPr="00CB0C48">
        <w:rPr>
          <w:rFonts w:ascii="GHEA Grapalat" w:hAnsi="GHEA Grapalat" w:cs="Sylfaen"/>
          <w:sz w:val="20"/>
        </w:rPr>
        <w:t>պարզաբանումը</w:t>
      </w:r>
      <w:r w:rsidR="00781688" w:rsidRPr="00CB0C48">
        <w:rPr>
          <w:rFonts w:ascii="GHEA Grapalat" w:hAnsi="GHEA Grapalat" w:cs="Sylfaen"/>
          <w:sz w:val="20"/>
          <w:lang w:val="af-ZA"/>
        </w:rPr>
        <w:t xml:space="preserve"> </w:t>
      </w:r>
      <w:r w:rsidR="00781688" w:rsidRPr="00CB0C48">
        <w:rPr>
          <w:rFonts w:ascii="GHEA Grapalat" w:hAnsi="GHEA Grapalat" w:cs="Sylfaen"/>
          <w:sz w:val="20"/>
        </w:rPr>
        <w:t>տրամադրելու</w:t>
      </w:r>
      <w:r w:rsidR="00781688" w:rsidRPr="00CB0C48">
        <w:rPr>
          <w:rFonts w:ascii="GHEA Grapalat" w:hAnsi="GHEA Grapalat" w:cs="Sylfaen"/>
          <w:sz w:val="20"/>
          <w:lang w:val="af-ZA"/>
        </w:rPr>
        <w:t xml:space="preserve"> </w:t>
      </w:r>
      <w:r w:rsidR="00781688" w:rsidRPr="00CB0C48">
        <w:rPr>
          <w:rFonts w:ascii="GHEA Grapalat" w:hAnsi="GHEA Grapalat" w:cs="Sylfaen"/>
          <w:sz w:val="20"/>
        </w:rPr>
        <w:t>օրը</w:t>
      </w:r>
      <w:r w:rsidR="00781688" w:rsidRPr="00CB0C48">
        <w:rPr>
          <w:rFonts w:ascii="GHEA Grapalat" w:hAnsi="GHEA Grapalat" w:cs="Sylfaen"/>
          <w:sz w:val="20"/>
          <w:lang w:val="af-ZA"/>
        </w:rPr>
        <w:t xml:space="preserve"> </w:t>
      </w:r>
      <w:r w:rsidRPr="00CB0C48">
        <w:rPr>
          <w:rFonts w:ascii="GHEA Grapalat" w:hAnsi="GHEA Grapalat" w:cs="Sylfaen"/>
          <w:sz w:val="20"/>
        </w:rPr>
        <w:t>հրապարակվում</w:t>
      </w:r>
      <w:r w:rsidRPr="00CB0C48">
        <w:rPr>
          <w:rFonts w:ascii="GHEA Grapalat" w:hAnsi="GHEA Grapalat" w:cs="Sylfaen"/>
          <w:sz w:val="20"/>
          <w:lang w:val="af-ZA"/>
        </w:rPr>
        <w:t xml:space="preserve"> </w:t>
      </w:r>
      <w:r w:rsidRPr="00CB0C48">
        <w:rPr>
          <w:rFonts w:ascii="GHEA Grapalat" w:hAnsi="GHEA Grapalat" w:cs="Sylfaen"/>
          <w:sz w:val="20"/>
        </w:rPr>
        <w:t>է</w:t>
      </w:r>
      <w:r w:rsidRPr="00CB0C48">
        <w:rPr>
          <w:rFonts w:ascii="GHEA Grapalat" w:hAnsi="GHEA Grapalat" w:cs="Sylfaen"/>
          <w:sz w:val="20"/>
          <w:lang w:val="af-ZA"/>
        </w:rPr>
        <w:t xml:space="preserve"> </w:t>
      </w:r>
      <w:r w:rsidR="00757A3F" w:rsidRPr="00CB0C48">
        <w:rPr>
          <w:rFonts w:ascii="GHEA Grapalat" w:hAnsi="GHEA Grapalat" w:cs="Sylfaen"/>
          <w:sz w:val="20"/>
          <w:lang w:val="af-ZA"/>
        </w:rPr>
        <w:t xml:space="preserve">www.procurement.am </w:t>
      </w:r>
      <w:r w:rsidR="00757A3F" w:rsidRPr="00CB0C48">
        <w:rPr>
          <w:rFonts w:ascii="GHEA Grapalat" w:hAnsi="GHEA Grapalat" w:cs="Sylfaen"/>
          <w:sz w:val="20"/>
        </w:rPr>
        <w:t>հասցեով</w:t>
      </w:r>
      <w:r w:rsidR="00757A3F" w:rsidRPr="00CB0C48">
        <w:rPr>
          <w:rFonts w:ascii="GHEA Grapalat" w:hAnsi="GHEA Grapalat" w:cs="Sylfaen"/>
          <w:sz w:val="20"/>
          <w:lang w:val="af-ZA"/>
        </w:rPr>
        <w:t xml:space="preserve"> </w:t>
      </w:r>
      <w:r w:rsidR="00757A3F" w:rsidRPr="00CB0C48">
        <w:rPr>
          <w:rFonts w:ascii="GHEA Grapalat" w:hAnsi="GHEA Grapalat" w:cs="Sylfaen"/>
          <w:sz w:val="20"/>
        </w:rPr>
        <w:t>գործող</w:t>
      </w:r>
      <w:r w:rsidR="00757A3F" w:rsidRPr="00CB0C48">
        <w:rPr>
          <w:rFonts w:ascii="GHEA Grapalat" w:hAnsi="GHEA Grapalat" w:cs="Sylfaen"/>
          <w:sz w:val="20"/>
          <w:lang w:val="af-ZA"/>
        </w:rPr>
        <w:t xml:space="preserve"> </w:t>
      </w:r>
      <w:r w:rsidR="00757A3F" w:rsidRPr="00CB0C48">
        <w:rPr>
          <w:rFonts w:ascii="GHEA Grapalat" w:hAnsi="GHEA Grapalat" w:cs="Sylfaen"/>
          <w:sz w:val="20"/>
        </w:rPr>
        <w:t>տեղեկագր</w:t>
      </w:r>
      <w:r w:rsidR="009A73D5" w:rsidRPr="00CB0C48">
        <w:rPr>
          <w:rFonts w:ascii="GHEA Grapalat" w:hAnsi="GHEA Grapalat" w:cs="Sylfaen"/>
          <w:sz w:val="20"/>
        </w:rPr>
        <w:t>ի</w:t>
      </w:r>
      <w:r w:rsidR="009A73D5" w:rsidRPr="00CB0C48">
        <w:rPr>
          <w:rFonts w:ascii="GHEA Grapalat" w:hAnsi="GHEA Grapalat" w:cs="Sylfaen"/>
          <w:sz w:val="20"/>
          <w:lang w:val="af-ZA"/>
        </w:rPr>
        <w:t xml:space="preserve"> (</w:t>
      </w:r>
      <w:r w:rsidR="009A73D5" w:rsidRPr="00CB0C48">
        <w:rPr>
          <w:rFonts w:ascii="GHEA Grapalat" w:hAnsi="GHEA Grapalat" w:cs="Sylfaen"/>
          <w:sz w:val="20"/>
        </w:rPr>
        <w:t>այսուհետ</w:t>
      </w:r>
      <w:r w:rsidR="009A73D5" w:rsidRPr="00CB0C48">
        <w:rPr>
          <w:rFonts w:ascii="GHEA Grapalat" w:hAnsi="GHEA Grapalat" w:cs="Sylfaen"/>
          <w:sz w:val="20"/>
          <w:lang w:val="af-ZA"/>
        </w:rPr>
        <w:t xml:space="preserve">` </w:t>
      </w:r>
      <w:r w:rsidR="009A73D5" w:rsidRPr="00CB0C48">
        <w:rPr>
          <w:rFonts w:ascii="GHEA Grapalat" w:hAnsi="GHEA Grapalat" w:cs="Sylfaen"/>
          <w:sz w:val="20"/>
        </w:rPr>
        <w:t>տեղեկագիր</w:t>
      </w:r>
      <w:r w:rsidR="009A73D5" w:rsidRPr="00CB0C48">
        <w:rPr>
          <w:rFonts w:ascii="GHEA Grapalat" w:hAnsi="GHEA Grapalat" w:cs="Sylfaen"/>
          <w:sz w:val="20"/>
          <w:lang w:val="af-ZA"/>
        </w:rPr>
        <w:t xml:space="preserve">) </w:t>
      </w:r>
      <w:r w:rsidR="00EB705C" w:rsidRPr="00CB0C48">
        <w:rPr>
          <w:rFonts w:ascii="GHEA Grapalat" w:hAnsi="GHEA Grapalat" w:cs="Sylfaen"/>
          <w:sz w:val="20"/>
          <w:lang w:val="af-ZA"/>
        </w:rPr>
        <w:t>«</w:t>
      </w:r>
      <w:r w:rsidR="00051B7F" w:rsidRPr="00CB0C48">
        <w:rPr>
          <w:rFonts w:ascii="GHEA Grapalat" w:hAnsi="GHEA Grapalat" w:cs="Sylfaen"/>
          <w:sz w:val="20"/>
        </w:rPr>
        <w:t>Գնումների</w:t>
      </w:r>
      <w:r w:rsidR="00051B7F" w:rsidRPr="00CB0C48">
        <w:rPr>
          <w:rFonts w:ascii="GHEA Grapalat" w:hAnsi="GHEA Grapalat" w:cs="Sylfaen"/>
          <w:sz w:val="20"/>
          <w:lang w:val="af-ZA"/>
        </w:rPr>
        <w:t xml:space="preserve"> </w:t>
      </w:r>
      <w:r w:rsidR="00051B7F" w:rsidRPr="00CB0C48">
        <w:rPr>
          <w:rFonts w:ascii="GHEA Grapalat" w:hAnsi="GHEA Grapalat" w:cs="Sylfaen"/>
          <w:sz w:val="20"/>
        </w:rPr>
        <w:t>հայտարարություններ</w:t>
      </w:r>
      <w:r w:rsidR="00EB705C" w:rsidRPr="00CB0C48">
        <w:rPr>
          <w:rFonts w:ascii="GHEA Grapalat" w:hAnsi="GHEA Grapalat" w:cs="Sylfaen"/>
          <w:sz w:val="20"/>
          <w:lang w:val="af-ZA"/>
        </w:rPr>
        <w:t>»</w:t>
      </w:r>
      <w:r w:rsidR="00051B7F" w:rsidRPr="00CB0C48">
        <w:rPr>
          <w:rFonts w:ascii="GHEA Grapalat" w:hAnsi="GHEA Grapalat" w:cs="Sylfaen"/>
          <w:sz w:val="20"/>
          <w:lang w:val="af-ZA"/>
        </w:rPr>
        <w:t xml:space="preserve"> </w:t>
      </w:r>
      <w:r w:rsidR="00051B7F" w:rsidRPr="00CB0C48">
        <w:rPr>
          <w:rFonts w:ascii="GHEA Grapalat" w:hAnsi="GHEA Grapalat" w:cs="Sylfaen"/>
          <w:sz w:val="20"/>
        </w:rPr>
        <w:t>բաժնի</w:t>
      </w:r>
      <w:r w:rsidR="00051B7F" w:rsidRPr="00CB0C48">
        <w:rPr>
          <w:rFonts w:ascii="GHEA Grapalat" w:hAnsi="GHEA Grapalat" w:cs="Sylfaen"/>
          <w:sz w:val="20"/>
          <w:lang w:val="af-ZA"/>
        </w:rPr>
        <w:t xml:space="preserve"> </w:t>
      </w:r>
      <w:r w:rsidR="00EB705C" w:rsidRPr="00CB0C48">
        <w:rPr>
          <w:rFonts w:ascii="GHEA Grapalat" w:hAnsi="GHEA Grapalat" w:cs="Sylfaen"/>
          <w:sz w:val="20"/>
          <w:lang w:val="af-ZA"/>
        </w:rPr>
        <w:t>«</w:t>
      </w:r>
      <w:r w:rsidR="00051B7F" w:rsidRPr="00CB0C48">
        <w:rPr>
          <w:rFonts w:ascii="GHEA Grapalat" w:hAnsi="GHEA Grapalat" w:cs="Sylfaen"/>
          <w:sz w:val="20"/>
        </w:rPr>
        <w:t>Հրավերների</w:t>
      </w:r>
      <w:r w:rsidR="00051B7F" w:rsidRPr="00CB0C48">
        <w:rPr>
          <w:rFonts w:ascii="GHEA Grapalat" w:hAnsi="GHEA Grapalat" w:cs="Sylfaen"/>
          <w:sz w:val="20"/>
          <w:lang w:val="af-ZA"/>
        </w:rPr>
        <w:t xml:space="preserve"> </w:t>
      </w:r>
      <w:r w:rsidR="00051B7F" w:rsidRPr="00CB0C48">
        <w:rPr>
          <w:rFonts w:ascii="GHEA Grapalat" w:hAnsi="GHEA Grapalat" w:cs="Sylfaen"/>
          <w:sz w:val="20"/>
        </w:rPr>
        <w:t>պարզաբանումների</w:t>
      </w:r>
      <w:r w:rsidR="00051B7F" w:rsidRPr="00CB0C48">
        <w:rPr>
          <w:rFonts w:ascii="GHEA Grapalat" w:hAnsi="GHEA Grapalat" w:cs="Sylfaen"/>
          <w:sz w:val="20"/>
          <w:lang w:val="af-ZA"/>
        </w:rPr>
        <w:t xml:space="preserve"> </w:t>
      </w:r>
      <w:r w:rsidR="00051B7F" w:rsidRPr="00CB0C48">
        <w:rPr>
          <w:rFonts w:ascii="GHEA Grapalat" w:hAnsi="GHEA Grapalat" w:cs="Sylfaen"/>
          <w:sz w:val="20"/>
        </w:rPr>
        <w:t>վերաբերյալ</w:t>
      </w:r>
      <w:r w:rsidR="00051B7F" w:rsidRPr="00CB0C48">
        <w:rPr>
          <w:rFonts w:ascii="GHEA Grapalat" w:hAnsi="GHEA Grapalat" w:cs="Sylfaen"/>
          <w:sz w:val="20"/>
          <w:lang w:val="af-ZA"/>
        </w:rPr>
        <w:t xml:space="preserve"> </w:t>
      </w:r>
      <w:r w:rsidR="00051B7F" w:rsidRPr="00CB0C48">
        <w:rPr>
          <w:rFonts w:ascii="GHEA Grapalat" w:hAnsi="GHEA Grapalat" w:cs="Sylfaen"/>
          <w:sz w:val="20"/>
        </w:rPr>
        <w:t>հայտարարություններ</w:t>
      </w:r>
      <w:r w:rsidR="00EB705C" w:rsidRPr="00CB0C48">
        <w:rPr>
          <w:rFonts w:ascii="GHEA Grapalat" w:hAnsi="GHEA Grapalat" w:cs="Sylfaen"/>
          <w:sz w:val="20"/>
          <w:lang w:val="af-ZA"/>
        </w:rPr>
        <w:t>»</w:t>
      </w:r>
      <w:r w:rsidR="00051B7F" w:rsidRPr="00CB0C48">
        <w:rPr>
          <w:rFonts w:ascii="GHEA Grapalat" w:hAnsi="GHEA Grapalat" w:cs="Sylfaen"/>
          <w:sz w:val="20"/>
          <w:lang w:val="af-ZA"/>
        </w:rPr>
        <w:t xml:space="preserve"> </w:t>
      </w:r>
      <w:r w:rsidR="00051B7F" w:rsidRPr="00CB0C48">
        <w:rPr>
          <w:rFonts w:ascii="GHEA Grapalat" w:hAnsi="GHEA Grapalat" w:cs="Sylfaen"/>
          <w:sz w:val="20"/>
        </w:rPr>
        <w:t>ենթաբա</w:t>
      </w:r>
      <w:r w:rsidR="009A73D5" w:rsidRPr="00CB0C48">
        <w:rPr>
          <w:rFonts w:ascii="GHEA Grapalat" w:hAnsi="GHEA Grapalat" w:cs="Sylfaen"/>
          <w:sz w:val="20"/>
        </w:rPr>
        <w:t>բաժնում</w:t>
      </w:r>
      <w:r w:rsidR="00781688" w:rsidRPr="00CB0C48">
        <w:rPr>
          <w:rFonts w:ascii="GHEA Grapalat" w:hAnsi="GHEA Grapalat" w:cs="Sylfaen"/>
          <w:sz w:val="20"/>
          <w:lang w:val="af-ZA"/>
        </w:rPr>
        <w:t>`</w:t>
      </w:r>
      <w:r w:rsidR="009A73D5" w:rsidRPr="00CB0C48">
        <w:rPr>
          <w:rFonts w:ascii="GHEA Grapalat" w:hAnsi="GHEA Grapalat" w:cs="Sylfaen"/>
          <w:sz w:val="20"/>
          <w:lang w:val="af-ZA"/>
        </w:rPr>
        <w:t xml:space="preserve"> </w:t>
      </w:r>
      <w:r w:rsidRPr="00CB0C48">
        <w:rPr>
          <w:rFonts w:ascii="GHEA Grapalat" w:hAnsi="GHEA Grapalat" w:cs="Sylfaen"/>
          <w:sz w:val="20"/>
        </w:rPr>
        <w:t>առանց</w:t>
      </w:r>
      <w:r w:rsidRPr="00CB0C48">
        <w:rPr>
          <w:rFonts w:ascii="GHEA Grapalat" w:hAnsi="GHEA Grapalat" w:cs="Sylfaen"/>
          <w:sz w:val="20"/>
          <w:lang w:val="af-ZA"/>
        </w:rPr>
        <w:t xml:space="preserve"> </w:t>
      </w:r>
      <w:r w:rsidRPr="00CB0C48">
        <w:rPr>
          <w:rFonts w:ascii="GHEA Grapalat" w:hAnsi="GHEA Grapalat" w:cs="Sylfaen"/>
          <w:sz w:val="20"/>
        </w:rPr>
        <w:t>նշելու</w:t>
      </w:r>
      <w:r w:rsidRPr="00CB0C48">
        <w:rPr>
          <w:rFonts w:ascii="GHEA Grapalat" w:hAnsi="GHEA Grapalat" w:cs="Sylfaen"/>
          <w:sz w:val="20"/>
          <w:lang w:val="af-ZA"/>
        </w:rPr>
        <w:t xml:space="preserve"> </w:t>
      </w:r>
      <w:r w:rsidRPr="00CB0C48">
        <w:rPr>
          <w:rFonts w:ascii="GHEA Grapalat" w:hAnsi="GHEA Grapalat" w:cs="Sylfaen"/>
          <w:sz w:val="20"/>
        </w:rPr>
        <w:t>հարցումը</w:t>
      </w:r>
      <w:r w:rsidRPr="00CB0C48">
        <w:rPr>
          <w:rFonts w:ascii="GHEA Grapalat" w:hAnsi="GHEA Grapalat" w:cs="Sylfaen"/>
          <w:sz w:val="20"/>
          <w:lang w:val="af-ZA"/>
        </w:rPr>
        <w:t xml:space="preserve"> </w:t>
      </w:r>
      <w:r w:rsidRPr="00CB0C48">
        <w:rPr>
          <w:rFonts w:ascii="GHEA Grapalat" w:hAnsi="GHEA Grapalat" w:cs="Sylfaen"/>
          <w:sz w:val="20"/>
        </w:rPr>
        <w:t>կատարած</w:t>
      </w:r>
      <w:r w:rsidRPr="00CB0C48">
        <w:rPr>
          <w:rFonts w:ascii="GHEA Grapalat" w:hAnsi="GHEA Grapalat" w:cs="Sylfaen"/>
          <w:sz w:val="20"/>
          <w:lang w:val="af-ZA"/>
        </w:rPr>
        <w:t xml:space="preserve"> </w:t>
      </w:r>
      <w:r w:rsidR="00051B7F" w:rsidRPr="00CB0C48">
        <w:rPr>
          <w:rFonts w:ascii="GHEA Grapalat" w:hAnsi="GHEA Grapalat" w:cs="Sylfaen"/>
          <w:sz w:val="20"/>
        </w:rPr>
        <w:t>մ</w:t>
      </w:r>
      <w:r w:rsidRPr="00CB0C48">
        <w:rPr>
          <w:rFonts w:ascii="GHEA Grapalat" w:hAnsi="GHEA Grapalat" w:cs="Sylfaen"/>
          <w:sz w:val="20"/>
        </w:rPr>
        <w:t>ասնակցի</w:t>
      </w:r>
      <w:r w:rsidRPr="00CB0C48">
        <w:rPr>
          <w:rFonts w:ascii="GHEA Grapalat" w:hAnsi="GHEA Grapalat" w:cs="Sylfaen"/>
          <w:sz w:val="20"/>
          <w:lang w:val="af-ZA"/>
        </w:rPr>
        <w:t xml:space="preserve"> </w:t>
      </w:r>
      <w:r w:rsidRPr="00CB0C48">
        <w:rPr>
          <w:rFonts w:ascii="GHEA Grapalat" w:hAnsi="GHEA Grapalat" w:cs="Sylfaen"/>
          <w:sz w:val="20"/>
        </w:rPr>
        <w:t>տվյալները</w:t>
      </w:r>
      <w:r w:rsidR="004D5671" w:rsidRPr="00CB0C48">
        <w:rPr>
          <w:rFonts w:ascii="GHEA Grapalat" w:hAnsi="GHEA Grapalat" w:cs="Sylfaen"/>
          <w:sz w:val="20"/>
        </w:rPr>
        <w:t>։</w:t>
      </w:r>
      <w:r w:rsidR="00A93710" w:rsidRPr="00CB0C48">
        <w:rPr>
          <w:rFonts w:ascii="GHEA Grapalat" w:hAnsi="GHEA Grapalat" w:cs="Sylfaen"/>
          <w:sz w:val="20"/>
          <w:lang w:val="af-ZA"/>
        </w:rPr>
        <w:t xml:space="preserve"> </w:t>
      </w:r>
    </w:p>
    <w:p w:rsidR="00096865" w:rsidRPr="00CB0C48" w:rsidRDefault="00096865" w:rsidP="00037DDE">
      <w:pPr>
        <w:autoSpaceDE w:val="0"/>
        <w:autoSpaceDN w:val="0"/>
        <w:adjustRightInd w:val="0"/>
        <w:ind w:firstLine="567"/>
        <w:jc w:val="both"/>
        <w:rPr>
          <w:rFonts w:ascii="GHEA Grapalat" w:hAnsi="GHEA Grapalat" w:cs="Arial Unicode"/>
          <w:sz w:val="20"/>
          <w:lang w:val="af-ZA"/>
        </w:rPr>
      </w:pPr>
      <w:r w:rsidRPr="00CB0C48">
        <w:rPr>
          <w:rFonts w:ascii="GHEA Grapalat" w:hAnsi="GHEA Grapalat" w:cs="Sylfaen"/>
          <w:sz w:val="20"/>
          <w:lang w:val="af-ZA"/>
        </w:rPr>
        <w:t xml:space="preserve">3.3 </w:t>
      </w:r>
      <w:r w:rsidRPr="00CB0C48">
        <w:rPr>
          <w:rFonts w:ascii="GHEA Grapalat" w:hAnsi="GHEA Grapalat" w:cs="Sylfaen"/>
          <w:sz w:val="20"/>
        </w:rPr>
        <w:t>Պարզաբանում</w:t>
      </w:r>
      <w:r w:rsidRPr="00CB0C48">
        <w:rPr>
          <w:rFonts w:ascii="GHEA Grapalat" w:hAnsi="GHEA Grapalat" w:cs="Sylfaen"/>
          <w:sz w:val="20"/>
          <w:lang w:val="af-ZA"/>
        </w:rPr>
        <w:t xml:space="preserve"> </w:t>
      </w:r>
      <w:r w:rsidRPr="00CB0C48">
        <w:rPr>
          <w:rFonts w:ascii="GHEA Grapalat" w:hAnsi="GHEA Grapalat" w:cs="Sylfaen"/>
          <w:sz w:val="20"/>
        </w:rPr>
        <w:t>չի</w:t>
      </w:r>
      <w:r w:rsidRPr="00CB0C48">
        <w:rPr>
          <w:rFonts w:ascii="GHEA Grapalat" w:hAnsi="GHEA Grapalat" w:cs="Sylfaen"/>
          <w:sz w:val="20"/>
          <w:lang w:val="af-ZA"/>
        </w:rPr>
        <w:t xml:space="preserve"> </w:t>
      </w:r>
      <w:r w:rsidRPr="00CB0C48">
        <w:rPr>
          <w:rFonts w:ascii="GHEA Grapalat" w:hAnsi="GHEA Grapalat" w:cs="Sylfaen"/>
          <w:sz w:val="20"/>
        </w:rPr>
        <w:t>տրամադրվում</w:t>
      </w:r>
      <w:r w:rsidRPr="00CB0C48">
        <w:rPr>
          <w:rFonts w:ascii="GHEA Grapalat" w:hAnsi="GHEA Grapalat" w:cs="Sylfaen"/>
          <w:sz w:val="20"/>
          <w:lang w:val="af-ZA"/>
        </w:rPr>
        <w:t xml:space="preserve">, </w:t>
      </w:r>
      <w:r w:rsidRPr="00CB0C48">
        <w:rPr>
          <w:rFonts w:ascii="GHEA Grapalat" w:hAnsi="GHEA Grapalat" w:cs="Sylfaen"/>
          <w:sz w:val="20"/>
        </w:rPr>
        <w:t>եթե</w:t>
      </w:r>
      <w:r w:rsidRPr="00CB0C48">
        <w:rPr>
          <w:rFonts w:ascii="GHEA Grapalat" w:hAnsi="GHEA Grapalat" w:cs="Sylfaen"/>
          <w:sz w:val="20"/>
          <w:lang w:val="af-ZA"/>
        </w:rPr>
        <w:t xml:space="preserve"> </w:t>
      </w:r>
      <w:r w:rsidRPr="00CB0C48">
        <w:rPr>
          <w:rFonts w:ascii="GHEA Grapalat" w:hAnsi="GHEA Grapalat" w:cs="Sylfaen"/>
          <w:sz w:val="20"/>
        </w:rPr>
        <w:t>հարցումը</w:t>
      </w:r>
      <w:r w:rsidRPr="00CB0C48">
        <w:rPr>
          <w:rFonts w:ascii="GHEA Grapalat" w:hAnsi="GHEA Grapalat" w:cs="Sylfaen"/>
          <w:sz w:val="20"/>
          <w:lang w:val="af-ZA"/>
        </w:rPr>
        <w:t xml:space="preserve"> </w:t>
      </w:r>
      <w:r w:rsidRPr="00CB0C48">
        <w:rPr>
          <w:rFonts w:ascii="GHEA Grapalat" w:hAnsi="GHEA Grapalat" w:cs="Sylfaen"/>
          <w:sz w:val="20"/>
        </w:rPr>
        <w:t>կատարվել</w:t>
      </w:r>
      <w:r w:rsidRPr="00CB0C48">
        <w:rPr>
          <w:rFonts w:ascii="GHEA Grapalat" w:hAnsi="GHEA Grapalat" w:cs="Sylfaen"/>
          <w:sz w:val="20"/>
          <w:lang w:val="af-ZA"/>
        </w:rPr>
        <w:t xml:space="preserve"> </w:t>
      </w:r>
      <w:r w:rsidRPr="00CB0C48">
        <w:rPr>
          <w:rFonts w:ascii="GHEA Grapalat" w:hAnsi="GHEA Grapalat" w:cs="Sylfaen"/>
          <w:sz w:val="20"/>
        </w:rPr>
        <w:t>է</w:t>
      </w:r>
      <w:r w:rsidRPr="00CB0C48">
        <w:rPr>
          <w:rFonts w:ascii="GHEA Grapalat" w:hAnsi="GHEA Grapalat" w:cs="Sylfaen"/>
          <w:sz w:val="20"/>
          <w:lang w:val="af-ZA"/>
        </w:rPr>
        <w:t xml:space="preserve"> </w:t>
      </w:r>
      <w:r w:rsidRPr="00CB0C48">
        <w:rPr>
          <w:rFonts w:ascii="GHEA Grapalat" w:hAnsi="GHEA Grapalat" w:cs="Sylfaen"/>
          <w:sz w:val="20"/>
        </w:rPr>
        <w:t>սույն</w:t>
      </w:r>
      <w:r w:rsidRPr="00CB0C48">
        <w:rPr>
          <w:rFonts w:ascii="GHEA Grapalat" w:hAnsi="GHEA Grapalat" w:cs="Sylfaen"/>
          <w:sz w:val="20"/>
          <w:lang w:val="af-ZA"/>
        </w:rPr>
        <w:t xml:space="preserve"> </w:t>
      </w:r>
      <w:r w:rsidRPr="00CB0C48">
        <w:rPr>
          <w:rFonts w:ascii="GHEA Grapalat" w:hAnsi="GHEA Grapalat" w:cs="Sylfaen"/>
          <w:sz w:val="20"/>
        </w:rPr>
        <w:t>բաժնով</w:t>
      </w:r>
      <w:r w:rsidRPr="00CB0C48">
        <w:rPr>
          <w:rFonts w:ascii="GHEA Grapalat" w:hAnsi="GHEA Grapalat" w:cs="Sylfaen"/>
          <w:sz w:val="20"/>
          <w:lang w:val="af-ZA"/>
        </w:rPr>
        <w:t xml:space="preserve"> </w:t>
      </w:r>
      <w:r w:rsidRPr="00CB0C48">
        <w:rPr>
          <w:rFonts w:ascii="GHEA Grapalat" w:hAnsi="GHEA Grapalat" w:cs="Sylfaen"/>
          <w:sz w:val="20"/>
        </w:rPr>
        <w:t>սահմանված</w:t>
      </w:r>
      <w:r w:rsidRPr="00CB0C48">
        <w:rPr>
          <w:rFonts w:ascii="GHEA Grapalat" w:hAnsi="GHEA Grapalat" w:cs="Sylfaen"/>
          <w:sz w:val="20"/>
          <w:lang w:val="af-ZA"/>
        </w:rPr>
        <w:t xml:space="preserve"> </w:t>
      </w:r>
      <w:r w:rsidRPr="00CB0C48">
        <w:rPr>
          <w:rFonts w:ascii="GHEA Grapalat" w:hAnsi="GHEA Grapalat" w:cs="Sylfaen"/>
          <w:sz w:val="20"/>
        </w:rPr>
        <w:t>ժամկետի</w:t>
      </w:r>
      <w:r w:rsidRPr="00CB0C48">
        <w:rPr>
          <w:rFonts w:ascii="GHEA Grapalat" w:hAnsi="GHEA Grapalat" w:cs="Sylfaen"/>
          <w:sz w:val="20"/>
          <w:lang w:val="af-ZA"/>
        </w:rPr>
        <w:t xml:space="preserve"> </w:t>
      </w:r>
      <w:r w:rsidRPr="00CB0C48">
        <w:rPr>
          <w:rFonts w:ascii="GHEA Grapalat" w:hAnsi="GHEA Grapalat" w:cs="Sylfaen"/>
          <w:sz w:val="20"/>
        </w:rPr>
        <w:t>խախտմամբ</w:t>
      </w:r>
      <w:r w:rsidRPr="00CB0C48">
        <w:rPr>
          <w:rFonts w:ascii="GHEA Grapalat" w:hAnsi="GHEA Grapalat" w:cs="Sylfaen"/>
          <w:sz w:val="20"/>
          <w:lang w:val="af-ZA"/>
        </w:rPr>
        <w:t xml:space="preserve">, </w:t>
      </w:r>
      <w:r w:rsidRPr="00CB0C48">
        <w:rPr>
          <w:rFonts w:ascii="GHEA Grapalat" w:hAnsi="GHEA Grapalat" w:cs="Sylfaen"/>
          <w:sz w:val="20"/>
        </w:rPr>
        <w:t>ինչպես</w:t>
      </w:r>
      <w:r w:rsidRPr="00CB0C48">
        <w:rPr>
          <w:rFonts w:ascii="GHEA Grapalat" w:hAnsi="GHEA Grapalat" w:cs="Sylfaen"/>
          <w:sz w:val="20"/>
          <w:lang w:val="af-ZA"/>
        </w:rPr>
        <w:t xml:space="preserve"> </w:t>
      </w:r>
      <w:r w:rsidRPr="00CB0C48">
        <w:rPr>
          <w:rFonts w:ascii="GHEA Grapalat" w:hAnsi="GHEA Grapalat" w:cs="Sylfaen"/>
          <w:sz w:val="20"/>
        </w:rPr>
        <w:t>նաև</w:t>
      </w:r>
      <w:r w:rsidRPr="00CB0C48">
        <w:rPr>
          <w:rFonts w:ascii="GHEA Grapalat" w:hAnsi="GHEA Grapalat" w:cs="Sylfaen"/>
          <w:sz w:val="20"/>
          <w:lang w:val="af-ZA"/>
        </w:rPr>
        <w:t xml:space="preserve">, </w:t>
      </w:r>
      <w:r w:rsidRPr="00CB0C48">
        <w:rPr>
          <w:rFonts w:ascii="GHEA Grapalat" w:hAnsi="GHEA Grapalat" w:cs="Sylfaen"/>
          <w:sz w:val="20"/>
        </w:rPr>
        <w:t>եթե</w:t>
      </w:r>
      <w:r w:rsidRPr="00CB0C48">
        <w:rPr>
          <w:rFonts w:ascii="GHEA Grapalat" w:hAnsi="GHEA Grapalat" w:cs="Sylfaen"/>
          <w:sz w:val="20"/>
          <w:lang w:val="af-ZA"/>
        </w:rPr>
        <w:t xml:space="preserve"> </w:t>
      </w:r>
      <w:r w:rsidRPr="00CB0C48">
        <w:rPr>
          <w:rFonts w:ascii="GHEA Grapalat" w:hAnsi="GHEA Grapalat" w:cs="Sylfaen"/>
          <w:sz w:val="20"/>
        </w:rPr>
        <w:t>հարցումը</w:t>
      </w:r>
      <w:r w:rsidRPr="00CB0C48">
        <w:rPr>
          <w:rFonts w:ascii="GHEA Grapalat" w:hAnsi="GHEA Grapalat" w:cs="Arial Unicode"/>
          <w:sz w:val="20"/>
          <w:lang w:val="af-ZA"/>
        </w:rPr>
        <w:t xml:space="preserve"> </w:t>
      </w:r>
      <w:r w:rsidRPr="00CB0C48">
        <w:rPr>
          <w:rFonts w:ascii="GHEA Grapalat" w:hAnsi="GHEA Grapalat" w:cs="Sylfaen"/>
          <w:sz w:val="20"/>
          <w:lang w:val="ru-RU"/>
        </w:rPr>
        <w:t>դուրս</w:t>
      </w:r>
      <w:r w:rsidRPr="00CB0C48">
        <w:rPr>
          <w:rFonts w:ascii="GHEA Grapalat" w:hAnsi="GHEA Grapalat" w:cs="Arial Unicode"/>
          <w:sz w:val="20"/>
          <w:lang w:val="af-ZA"/>
        </w:rPr>
        <w:t xml:space="preserve"> </w:t>
      </w:r>
      <w:r w:rsidRPr="00CB0C48">
        <w:rPr>
          <w:rFonts w:ascii="GHEA Grapalat" w:hAnsi="GHEA Grapalat" w:cs="Sylfaen"/>
          <w:sz w:val="20"/>
          <w:lang w:val="ru-RU"/>
        </w:rPr>
        <w:t>է</w:t>
      </w:r>
      <w:r w:rsidRPr="00CB0C48">
        <w:rPr>
          <w:rFonts w:ascii="GHEA Grapalat" w:hAnsi="GHEA Grapalat" w:cs="Arial Unicode"/>
          <w:sz w:val="20"/>
          <w:lang w:val="af-ZA"/>
        </w:rPr>
        <w:t xml:space="preserve"> </w:t>
      </w:r>
      <w:r w:rsidR="009A73D5" w:rsidRPr="00CB0C48">
        <w:rPr>
          <w:rFonts w:ascii="GHEA Grapalat" w:hAnsi="GHEA Grapalat" w:cs="Arial Unicode"/>
          <w:sz w:val="20"/>
        </w:rPr>
        <w:t>սույն</w:t>
      </w:r>
      <w:r w:rsidR="009A73D5" w:rsidRPr="00CB0C48">
        <w:rPr>
          <w:rFonts w:ascii="GHEA Grapalat" w:hAnsi="GHEA Grapalat" w:cs="Arial Unicode"/>
          <w:sz w:val="20"/>
          <w:lang w:val="af-ZA"/>
        </w:rPr>
        <w:t xml:space="preserve"> </w:t>
      </w:r>
      <w:r w:rsidRPr="00CB0C48">
        <w:rPr>
          <w:rFonts w:ascii="GHEA Grapalat" w:hAnsi="GHEA Grapalat" w:cs="Sylfaen"/>
          <w:sz w:val="20"/>
          <w:lang w:val="ru-RU"/>
        </w:rPr>
        <w:t>հրավերի</w:t>
      </w:r>
      <w:r w:rsidRPr="00CB0C48">
        <w:rPr>
          <w:rFonts w:ascii="GHEA Grapalat" w:hAnsi="GHEA Grapalat" w:cs="Arial Unicode"/>
          <w:sz w:val="20"/>
          <w:lang w:val="af-ZA"/>
        </w:rPr>
        <w:t xml:space="preserve"> </w:t>
      </w:r>
      <w:r w:rsidRPr="00CB0C48">
        <w:rPr>
          <w:rFonts w:ascii="GHEA Grapalat" w:hAnsi="GHEA Grapalat" w:cs="Sylfaen"/>
          <w:sz w:val="20"/>
          <w:lang w:val="ru-RU"/>
        </w:rPr>
        <w:t>բովանդակության</w:t>
      </w:r>
      <w:r w:rsidRPr="00CB0C48">
        <w:rPr>
          <w:rFonts w:ascii="GHEA Grapalat" w:hAnsi="GHEA Grapalat" w:cs="Arial Unicode"/>
          <w:sz w:val="20"/>
          <w:lang w:val="af-ZA"/>
        </w:rPr>
        <w:t xml:space="preserve"> </w:t>
      </w:r>
      <w:r w:rsidRPr="00CB0C48">
        <w:rPr>
          <w:rFonts w:ascii="GHEA Grapalat" w:hAnsi="GHEA Grapalat" w:cs="Sylfaen"/>
          <w:sz w:val="20"/>
          <w:lang w:val="ru-RU"/>
        </w:rPr>
        <w:t>շրջանակից</w:t>
      </w:r>
      <w:r w:rsidR="004D5671" w:rsidRPr="00CB0C48">
        <w:rPr>
          <w:rFonts w:ascii="GHEA Grapalat" w:hAnsi="GHEA Grapalat" w:cs="Tahoma"/>
          <w:sz w:val="20"/>
        </w:rPr>
        <w:t>։</w:t>
      </w:r>
      <w:r w:rsidRPr="00CB0C48">
        <w:rPr>
          <w:rFonts w:ascii="GHEA Grapalat" w:hAnsi="GHEA Grapalat" w:cs="Arial Unicode"/>
          <w:sz w:val="20"/>
          <w:lang w:val="af-ZA"/>
        </w:rPr>
        <w:t xml:space="preserve"> </w:t>
      </w:r>
      <w:r w:rsidR="00A4729F" w:rsidRPr="00CB0C48">
        <w:rPr>
          <w:rFonts w:ascii="GHEA Grapalat" w:hAnsi="GHEA Grapalat"/>
          <w:sz w:val="20"/>
          <w:szCs w:val="20"/>
        </w:rPr>
        <w:t>Ընդ</w:t>
      </w:r>
      <w:r w:rsidR="00A4729F" w:rsidRPr="00CB0C48">
        <w:rPr>
          <w:rFonts w:ascii="GHEA Grapalat" w:hAnsi="GHEA Grapalat"/>
          <w:sz w:val="20"/>
          <w:szCs w:val="20"/>
          <w:lang w:val="af-ZA"/>
        </w:rPr>
        <w:t xml:space="preserve"> </w:t>
      </w:r>
      <w:r w:rsidR="00A4729F" w:rsidRPr="00CB0C48">
        <w:rPr>
          <w:rFonts w:ascii="GHEA Grapalat" w:hAnsi="GHEA Grapalat"/>
          <w:sz w:val="20"/>
          <w:szCs w:val="20"/>
        </w:rPr>
        <w:t>որում</w:t>
      </w:r>
      <w:r w:rsidR="00A4729F" w:rsidRPr="00CB0C48">
        <w:rPr>
          <w:rFonts w:ascii="GHEA Grapalat" w:hAnsi="GHEA Grapalat"/>
          <w:sz w:val="20"/>
          <w:szCs w:val="20"/>
          <w:lang w:val="af-ZA"/>
        </w:rPr>
        <w:t xml:space="preserve">, </w:t>
      </w:r>
      <w:r w:rsidR="00051B7F" w:rsidRPr="00CB0C48">
        <w:rPr>
          <w:rFonts w:ascii="GHEA Grapalat" w:hAnsi="GHEA Grapalat"/>
          <w:sz w:val="20"/>
          <w:szCs w:val="20"/>
        </w:rPr>
        <w:t>մ</w:t>
      </w:r>
      <w:r w:rsidR="00A4729F" w:rsidRPr="00CB0C48">
        <w:rPr>
          <w:rFonts w:ascii="GHEA Grapalat" w:hAnsi="GHEA Grapalat"/>
          <w:sz w:val="20"/>
          <w:szCs w:val="20"/>
        </w:rPr>
        <w:t>ասնակիցը</w:t>
      </w:r>
      <w:r w:rsidR="00A4729F" w:rsidRPr="00CB0C48">
        <w:rPr>
          <w:rFonts w:ascii="GHEA Grapalat" w:hAnsi="GHEA Grapalat"/>
          <w:sz w:val="20"/>
          <w:szCs w:val="20"/>
          <w:lang w:val="af-ZA"/>
        </w:rPr>
        <w:t xml:space="preserve"> </w:t>
      </w:r>
      <w:r w:rsidR="00A4729F" w:rsidRPr="00CB0C48">
        <w:rPr>
          <w:rFonts w:ascii="GHEA Grapalat" w:hAnsi="GHEA Grapalat"/>
          <w:sz w:val="20"/>
          <w:szCs w:val="20"/>
        </w:rPr>
        <w:t>գրավոր</w:t>
      </w:r>
      <w:r w:rsidR="00A4729F" w:rsidRPr="00CB0C48">
        <w:rPr>
          <w:rFonts w:ascii="GHEA Grapalat" w:hAnsi="GHEA Grapalat"/>
          <w:sz w:val="20"/>
          <w:szCs w:val="20"/>
          <w:lang w:val="af-ZA"/>
        </w:rPr>
        <w:t xml:space="preserve"> </w:t>
      </w:r>
      <w:r w:rsidR="00A4729F" w:rsidRPr="00CB0C48">
        <w:rPr>
          <w:rFonts w:ascii="GHEA Grapalat" w:hAnsi="GHEA Grapalat"/>
          <w:sz w:val="20"/>
          <w:szCs w:val="20"/>
        </w:rPr>
        <w:t>ծանուցվում</w:t>
      </w:r>
      <w:r w:rsidR="00A4729F" w:rsidRPr="00CB0C48">
        <w:rPr>
          <w:rFonts w:ascii="GHEA Grapalat" w:hAnsi="GHEA Grapalat"/>
          <w:sz w:val="20"/>
          <w:szCs w:val="20"/>
          <w:lang w:val="af-ZA"/>
        </w:rPr>
        <w:t xml:space="preserve"> </w:t>
      </w:r>
      <w:r w:rsidR="00A4729F" w:rsidRPr="00CB0C48">
        <w:rPr>
          <w:rFonts w:ascii="GHEA Grapalat" w:hAnsi="GHEA Grapalat"/>
          <w:sz w:val="20"/>
          <w:szCs w:val="20"/>
        </w:rPr>
        <w:t>է</w:t>
      </w:r>
      <w:r w:rsidR="00A4729F" w:rsidRPr="00CB0C48">
        <w:rPr>
          <w:rFonts w:ascii="GHEA Grapalat" w:hAnsi="GHEA Grapalat"/>
          <w:sz w:val="20"/>
          <w:szCs w:val="20"/>
          <w:lang w:val="af-ZA"/>
        </w:rPr>
        <w:t xml:space="preserve"> </w:t>
      </w:r>
      <w:r w:rsidR="00A4729F" w:rsidRPr="00CB0C48">
        <w:rPr>
          <w:rFonts w:ascii="GHEA Grapalat" w:hAnsi="GHEA Grapalat"/>
          <w:sz w:val="20"/>
          <w:szCs w:val="20"/>
        </w:rPr>
        <w:t>պարզաբանում</w:t>
      </w:r>
      <w:r w:rsidR="00A4729F" w:rsidRPr="00CB0C48">
        <w:rPr>
          <w:rFonts w:ascii="GHEA Grapalat" w:hAnsi="GHEA Grapalat"/>
          <w:sz w:val="20"/>
          <w:szCs w:val="20"/>
          <w:lang w:val="af-ZA"/>
        </w:rPr>
        <w:t xml:space="preserve"> </w:t>
      </w:r>
      <w:r w:rsidR="00A4729F" w:rsidRPr="00CB0C48">
        <w:rPr>
          <w:rFonts w:ascii="GHEA Grapalat" w:hAnsi="GHEA Grapalat"/>
          <w:sz w:val="20"/>
          <w:szCs w:val="20"/>
        </w:rPr>
        <w:t>չտրամադրելու</w:t>
      </w:r>
      <w:r w:rsidR="00A4729F" w:rsidRPr="00CB0C48">
        <w:rPr>
          <w:rFonts w:ascii="GHEA Grapalat" w:hAnsi="GHEA Grapalat"/>
          <w:sz w:val="20"/>
          <w:szCs w:val="20"/>
          <w:lang w:val="af-ZA"/>
        </w:rPr>
        <w:t xml:space="preserve"> </w:t>
      </w:r>
      <w:r w:rsidR="00A4729F" w:rsidRPr="00CB0C48">
        <w:rPr>
          <w:rFonts w:ascii="GHEA Grapalat" w:hAnsi="GHEA Grapalat"/>
          <w:sz w:val="20"/>
          <w:szCs w:val="20"/>
        </w:rPr>
        <w:t>հիմքերի</w:t>
      </w:r>
      <w:r w:rsidR="00A4729F" w:rsidRPr="00CB0C48">
        <w:rPr>
          <w:rFonts w:ascii="GHEA Grapalat" w:hAnsi="GHEA Grapalat"/>
          <w:sz w:val="20"/>
          <w:szCs w:val="20"/>
          <w:lang w:val="af-ZA"/>
        </w:rPr>
        <w:t xml:space="preserve"> </w:t>
      </w:r>
      <w:r w:rsidR="00A4729F" w:rsidRPr="00CB0C48">
        <w:rPr>
          <w:rFonts w:ascii="GHEA Grapalat" w:hAnsi="GHEA Grapalat"/>
          <w:sz w:val="20"/>
          <w:szCs w:val="20"/>
        </w:rPr>
        <w:t>մասին</w:t>
      </w:r>
      <w:r w:rsidR="00A4729F" w:rsidRPr="00CB0C48">
        <w:rPr>
          <w:rFonts w:ascii="GHEA Grapalat" w:hAnsi="GHEA Grapalat"/>
          <w:sz w:val="20"/>
          <w:szCs w:val="20"/>
          <w:lang w:val="af-ZA"/>
        </w:rPr>
        <w:t xml:space="preserve">` </w:t>
      </w:r>
      <w:r w:rsidR="00A4729F" w:rsidRPr="00CB0C48">
        <w:rPr>
          <w:rFonts w:ascii="GHEA Grapalat" w:hAnsi="GHEA Grapalat" w:cs="Sylfaen"/>
          <w:sz w:val="20"/>
          <w:szCs w:val="20"/>
        </w:rPr>
        <w:t>հարցումը</w:t>
      </w:r>
      <w:r w:rsidR="00A4729F" w:rsidRPr="00CB0C48">
        <w:rPr>
          <w:rFonts w:ascii="GHEA Grapalat" w:hAnsi="GHEA Grapalat"/>
          <w:sz w:val="20"/>
          <w:szCs w:val="20"/>
          <w:lang w:val="af-ZA"/>
        </w:rPr>
        <w:t xml:space="preserve"> </w:t>
      </w:r>
      <w:r w:rsidR="00A4729F" w:rsidRPr="00CB0C48">
        <w:rPr>
          <w:rFonts w:ascii="GHEA Grapalat" w:hAnsi="GHEA Grapalat" w:cs="Sylfaen"/>
          <w:sz w:val="20"/>
          <w:szCs w:val="20"/>
        </w:rPr>
        <w:t>ստանալու</w:t>
      </w:r>
      <w:r w:rsidR="00A4729F" w:rsidRPr="00CB0C48">
        <w:rPr>
          <w:rFonts w:ascii="GHEA Grapalat" w:hAnsi="GHEA Grapalat"/>
          <w:sz w:val="20"/>
          <w:szCs w:val="20"/>
          <w:lang w:val="af-ZA"/>
        </w:rPr>
        <w:t xml:space="preserve"> </w:t>
      </w:r>
      <w:r w:rsidR="00A4729F" w:rsidRPr="00CB0C48">
        <w:rPr>
          <w:rFonts w:ascii="GHEA Grapalat" w:hAnsi="GHEA Grapalat" w:cs="Sylfaen"/>
          <w:sz w:val="20"/>
          <w:szCs w:val="20"/>
        </w:rPr>
        <w:t>օրվան</w:t>
      </w:r>
      <w:r w:rsidR="00A4729F" w:rsidRPr="00CB0C48">
        <w:rPr>
          <w:rFonts w:ascii="GHEA Grapalat" w:hAnsi="GHEA Grapalat"/>
          <w:sz w:val="20"/>
          <w:szCs w:val="20"/>
          <w:lang w:val="af-ZA"/>
        </w:rPr>
        <w:t xml:space="preserve"> </w:t>
      </w:r>
      <w:r w:rsidR="00A4729F" w:rsidRPr="00CB0C48">
        <w:rPr>
          <w:rFonts w:ascii="GHEA Grapalat" w:hAnsi="GHEA Grapalat" w:cs="Sylfaen"/>
          <w:sz w:val="20"/>
          <w:szCs w:val="20"/>
        </w:rPr>
        <w:t>հաջորդող</w:t>
      </w:r>
      <w:r w:rsidR="00A4729F" w:rsidRPr="00CB0C48">
        <w:rPr>
          <w:rFonts w:ascii="GHEA Grapalat" w:hAnsi="GHEA Grapalat"/>
          <w:sz w:val="20"/>
          <w:szCs w:val="20"/>
          <w:lang w:val="af-ZA"/>
        </w:rPr>
        <w:t xml:space="preserve"> </w:t>
      </w:r>
      <w:r w:rsidR="00A4729F" w:rsidRPr="00CB0C48">
        <w:rPr>
          <w:rFonts w:ascii="GHEA Grapalat" w:hAnsi="GHEA Grapalat" w:cs="Sylfaen"/>
          <w:sz w:val="20"/>
          <w:szCs w:val="20"/>
        </w:rPr>
        <w:t>երկու</w:t>
      </w:r>
      <w:r w:rsidR="00A4729F" w:rsidRPr="00CB0C48">
        <w:rPr>
          <w:rFonts w:ascii="GHEA Grapalat" w:hAnsi="GHEA Grapalat" w:cs="Sylfaen"/>
          <w:sz w:val="20"/>
          <w:szCs w:val="20"/>
          <w:lang w:val="af-ZA"/>
        </w:rPr>
        <w:t xml:space="preserve"> </w:t>
      </w:r>
      <w:r w:rsidR="00A4729F" w:rsidRPr="00CB0C48">
        <w:rPr>
          <w:rFonts w:ascii="GHEA Grapalat" w:hAnsi="GHEA Grapalat" w:cs="Sylfaen"/>
          <w:sz w:val="20"/>
          <w:szCs w:val="20"/>
        </w:rPr>
        <w:t>օրացուցային</w:t>
      </w:r>
      <w:r w:rsidR="00A4729F" w:rsidRPr="00CB0C48">
        <w:rPr>
          <w:rFonts w:ascii="GHEA Grapalat" w:hAnsi="GHEA Grapalat"/>
          <w:sz w:val="20"/>
          <w:szCs w:val="20"/>
          <w:lang w:val="af-ZA"/>
        </w:rPr>
        <w:t xml:space="preserve"> </w:t>
      </w:r>
      <w:r w:rsidR="00A4729F" w:rsidRPr="00CB0C48">
        <w:rPr>
          <w:rFonts w:ascii="GHEA Grapalat" w:hAnsi="GHEA Grapalat" w:cs="Sylfaen"/>
          <w:sz w:val="20"/>
          <w:szCs w:val="20"/>
        </w:rPr>
        <w:t>օրվա</w:t>
      </w:r>
      <w:r w:rsidR="00A4729F" w:rsidRPr="00CB0C48">
        <w:rPr>
          <w:rFonts w:ascii="GHEA Grapalat" w:hAnsi="GHEA Grapalat"/>
          <w:sz w:val="20"/>
          <w:szCs w:val="20"/>
          <w:lang w:val="af-ZA"/>
        </w:rPr>
        <w:t xml:space="preserve"> </w:t>
      </w:r>
      <w:r w:rsidR="00A4729F" w:rsidRPr="00CB0C48">
        <w:rPr>
          <w:rFonts w:ascii="GHEA Grapalat" w:hAnsi="GHEA Grapalat" w:cs="Sylfaen"/>
          <w:sz w:val="20"/>
          <w:szCs w:val="20"/>
        </w:rPr>
        <w:t>ընթացքում</w:t>
      </w:r>
      <w:r w:rsidR="00A4729F" w:rsidRPr="00CB0C48">
        <w:rPr>
          <w:rFonts w:ascii="GHEA Grapalat" w:hAnsi="GHEA Grapalat"/>
          <w:sz w:val="20"/>
          <w:szCs w:val="20"/>
          <w:lang w:val="af-ZA"/>
        </w:rPr>
        <w:t>:</w:t>
      </w:r>
    </w:p>
    <w:p w:rsidR="00096865" w:rsidRPr="002865DC" w:rsidRDefault="00096865" w:rsidP="00037DDE">
      <w:pPr>
        <w:autoSpaceDE w:val="0"/>
        <w:autoSpaceDN w:val="0"/>
        <w:adjustRightInd w:val="0"/>
        <w:ind w:firstLine="567"/>
        <w:jc w:val="both"/>
        <w:rPr>
          <w:rFonts w:ascii="GHEA Grapalat" w:hAnsi="GHEA Grapalat" w:cs="Arial Unicode"/>
          <w:sz w:val="20"/>
          <w:lang w:val="af-ZA"/>
        </w:rPr>
      </w:pPr>
      <w:r w:rsidRPr="002865DC">
        <w:rPr>
          <w:rFonts w:ascii="GHEA Grapalat" w:hAnsi="GHEA Grapalat" w:cs="Arial Unicode"/>
          <w:sz w:val="20"/>
          <w:lang w:val="af-ZA"/>
        </w:rPr>
        <w:t xml:space="preserve">3.4 </w:t>
      </w:r>
      <w:r w:rsidRPr="00CB0C48">
        <w:rPr>
          <w:rFonts w:ascii="GHEA Grapalat" w:hAnsi="GHEA Grapalat" w:cs="Sylfaen"/>
          <w:sz w:val="20"/>
          <w:lang w:val="ru-RU"/>
        </w:rPr>
        <w:t>Հայտերի</w:t>
      </w:r>
      <w:r w:rsidRPr="002865DC">
        <w:rPr>
          <w:rFonts w:ascii="GHEA Grapalat" w:hAnsi="GHEA Grapalat" w:cs="Arial Unicode"/>
          <w:sz w:val="20"/>
          <w:lang w:val="af-ZA"/>
        </w:rPr>
        <w:t xml:space="preserve"> </w:t>
      </w:r>
      <w:r w:rsidRPr="00CB0C48">
        <w:rPr>
          <w:rFonts w:ascii="GHEA Grapalat" w:hAnsi="GHEA Grapalat" w:cs="Sylfaen"/>
          <w:sz w:val="20"/>
          <w:lang w:val="ru-RU"/>
        </w:rPr>
        <w:t>ներկայացման</w:t>
      </w:r>
      <w:r w:rsidRPr="002865DC">
        <w:rPr>
          <w:rFonts w:ascii="GHEA Grapalat" w:hAnsi="GHEA Grapalat" w:cs="Arial Unicode"/>
          <w:sz w:val="20"/>
          <w:lang w:val="af-ZA"/>
        </w:rPr>
        <w:t xml:space="preserve"> </w:t>
      </w:r>
      <w:r w:rsidRPr="00CB0C48">
        <w:rPr>
          <w:rFonts w:ascii="GHEA Grapalat" w:hAnsi="GHEA Grapalat" w:cs="Sylfaen"/>
          <w:sz w:val="20"/>
          <w:lang w:val="ru-RU"/>
        </w:rPr>
        <w:t>վերջնաժամկետը</w:t>
      </w:r>
      <w:r w:rsidRPr="002865DC">
        <w:rPr>
          <w:rFonts w:ascii="GHEA Grapalat" w:hAnsi="GHEA Grapalat" w:cs="Arial Unicode"/>
          <w:sz w:val="20"/>
          <w:lang w:val="af-ZA"/>
        </w:rPr>
        <w:t xml:space="preserve"> </w:t>
      </w:r>
      <w:r w:rsidRPr="00CB0C48">
        <w:rPr>
          <w:rFonts w:ascii="GHEA Grapalat" w:hAnsi="GHEA Grapalat" w:cs="Sylfaen"/>
          <w:sz w:val="20"/>
          <w:lang w:val="ru-RU"/>
        </w:rPr>
        <w:t>լրանալուց</w:t>
      </w:r>
      <w:r w:rsidRPr="002865DC">
        <w:rPr>
          <w:rFonts w:ascii="GHEA Grapalat" w:hAnsi="GHEA Grapalat" w:cs="Arial Unicode"/>
          <w:sz w:val="20"/>
          <w:lang w:val="af-ZA"/>
        </w:rPr>
        <w:t xml:space="preserve"> </w:t>
      </w:r>
      <w:r w:rsidRPr="00CB0C48">
        <w:rPr>
          <w:rFonts w:ascii="GHEA Grapalat" w:hAnsi="GHEA Grapalat" w:cs="Sylfaen"/>
          <w:sz w:val="20"/>
          <w:lang w:val="ru-RU"/>
        </w:rPr>
        <w:t>առնվազն</w:t>
      </w:r>
      <w:r w:rsidRPr="002865DC">
        <w:rPr>
          <w:rFonts w:ascii="GHEA Grapalat" w:hAnsi="GHEA Grapalat" w:cs="Arial Unicode"/>
          <w:sz w:val="20"/>
          <w:lang w:val="af-ZA"/>
        </w:rPr>
        <w:t xml:space="preserve"> </w:t>
      </w:r>
      <w:r w:rsidRPr="00CB0C48">
        <w:rPr>
          <w:rFonts w:ascii="GHEA Grapalat" w:hAnsi="GHEA Grapalat" w:cs="Sylfaen"/>
          <w:sz w:val="20"/>
          <w:lang w:val="ru-RU"/>
        </w:rPr>
        <w:t>հինգ</w:t>
      </w:r>
      <w:r w:rsidRPr="002865DC">
        <w:rPr>
          <w:rFonts w:ascii="GHEA Grapalat" w:hAnsi="GHEA Grapalat" w:cs="Arial Unicode"/>
          <w:sz w:val="20"/>
          <w:lang w:val="af-ZA"/>
        </w:rPr>
        <w:t xml:space="preserve"> </w:t>
      </w:r>
      <w:r w:rsidRPr="00CB0C48">
        <w:rPr>
          <w:rFonts w:ascii="GHEA Grapalat" w:hAnsi="GHEA Grapalat" w:cs="Sylfaen"/>
          <w:sz w:val="20"/>
          <w:lang w:val="ru-RU"/>
        </w:rPr>
        <w:t>օրացուցային</w:t>
      </w:r>
      <w:r w:rsidRPr="002865DC">
        <w:rPr>
          <w:rFonts w:ascii="GHEA Grapalat" w:hAnsi="GHEA Grapalat" w:cs="Arial Unicode"/>
          <w:sz w:val="20"/>
          <w:lang w:val="af-ZA"/>
        </w:rPr>
        <w:t xml:space="preserve"> </w:t>
      </w:r>
      <w:r w:rsidRPr="00CB0C48">
        <w:rPr>
          <w:rFonts w:ascii="GHEA Grapalat" w:hAnsi="GHEA Grapalat" w:cs="Sylfaen"/>
          <w:sz w:val="20"/>
          <w:lang w:val="ru-RU"/>
        </w:rPr>
        <w:t>օր</w:t>
      </w:r>
      <w:r w:rsidRPr="002865DC">
        <w:rPr>
          <w:rFonts w:ascii="GHEA Grapalat" w:hAnsi="GHEA Grapalat" w:cs="Arial Unicode"/>
          <w:sz w:val="20"/>
          <w:lang w:val="af-ZA"/>
        </w:rPr>
        <w:t xml:space="preserve"> </w:t>
      </w:r>
      <w:r w:rsidRPr="00CB0C48">
        <w:rPr>
          <w:rFonts w:ascii="GHEA Grapalat" w:hAnsi="GHEA Grapalat" w:cs="Sylfaen"/>
          <w:sz w:val="20"/>
          <w:lang w:val="ru-RU"/>
        </w:rPr>
        <w:t>առաջ</w:t>
      </w:r>
      <w:r w:rsidRPr="002865DC">
        <w:rPr>
          <w:rFonts w:ascii="GHEA Grapalat" w:hAnsi="GHEA Grapalat" w:cs="Arial Unicode"/>
          <w:sz w:val="20"/>
          <w:lang w:val="af-ZA"/>
        </w:rPr>
        <w:t xml:space="preserve"> </w:t>
      </w:r>
      <w:r w:rsidRPr="00CB0C48">
        <w:rPr>
          <w:rFonts w:ascii="GHEA Grapalat" w:hAnsi="GHEA Grapalat" w:cs="Sylfaen"/>
          <w:sz w:val="20"/>
          <w:lang w:val="ru-RU"/>
        </w:rPr>
        <w:t>հրավերում</w:t>
      </w:r>
      <w:r w:rsidRPr="002865DC">
        <w:rPr>
          <w:rFonts w:ascii="GHEA Grapalat" w:hAnsi="GHEA Grapalat" w:cs="Arial Unicode"/>
          <w:sz w:val="20"/>
          <w:lang w:val="af-ZA"/>
        </w:rPr>
        <w:t xml:space="preserve"> </w:t>
      </w:r>
      <w:r w:rsidRPr="00CB0C48">
        <w:rPr>
          <w:rFonts w:ascii="GHEA Grapalat" w:hAnsi="GHEA Grapalat" w:cs="Sylfaen"/>
          <w:sz w:val="20"/>
          <w:lang w:val="ru-RU"/>
        </w:rPr>
        <w:t>կարող</w:t>
      </w:r>
      <w:r w:rsidRPr="002865DC">
        <w:rPr>
          <w:rFonts w:ascii="GHEA Grapalat" w:hAnsi="GHEA Grapalat" w:cs="Arial Unicode"/>
          <w:sz w:val="20"/>
          <w:lang w:val="af-ZA"/>
        </w:rPr>
        <w:t xml:space="preserve"> </w:t>
      </w:r>
      <w:r w:rsidRPr="00CB0C48">
        <w:rPr>
          <w:rFonts w:ascii="GHEA Grapalat" w:hAnsi="GHEA Grapalat" w:cs="Sylfaen"/>
          <w:sz w:val="20"/>
          <w:lang w:val="ru-RU"/>
        </w:rPr>
        <w:t>են</w:t>
      </w:r>
      <w:r w:rsidRPr="002865DC">
        <w:rPr>
          <w:rFonts w:ascii="GHEA Grapalat" w:hAnsi="GHEA Grapalat" w:cs="Arial Unicode"/>
          <w:sz w:val="20"/>
          <w:lang w:val="af-ZA"/>
        </w:rPr>
        <w:t xml:space="preserve"> </w:t>
      </w:r>
      <w:r w:rsidRPr="00CB0C48">
        <w:rPr>
          <w:rFonts w:ascii="GHEA Grapalat" w:hAnsi="GHEA Grapalat" w:cs="Sylfaen"/>
          <w:sz w:val="20"/>
          <w:lang w:val="ru-RU"/>
        </w:rPr>
        <w:t>կատարվել</w:t>
      </w:r>
      <w:r w:rsidRPr="002865DC">
        <w:rPr>
          <w:rFonts w:ascii="GHEA Grapalat" w:hAnsi="GHEA Grapalat" w:cs="Arial Unicode"/>
          <w:sz w:val="20"/>
          <w:lang w:val="af-ZA"/>
        </w:rPr>
        <w:t xml:space="preserve"> </w:t>
      </w:r>
      <w:r w:rsidRPr="00CB0C48">
        <w:rPr>
          <w:rFonts w:ascii="GHEA Grapalat" w:hAnsi="GHEA Grapalat" w:cs="Sylfaen"/>
          <w:sz w:val="20"/>
          <w:lang w:val="ru-RU"/>
        </w:rPr>
        <w:t>փոփոխություններ</w:t>
      </w:r>
      <w:r w:rsidR="004D5671" w:rsidRPr="00CB0C48">
        <w:rPr>
          <w:rFonts w:ascii="GHEA Grapalat" w:hAnsi="GHEA Grapalat" w:cs="Tahoma"/>
          <w:sz w:val="20"/>
        </w:rPr>
        <w:t>։</w:t>
      </w:r>
      <w:r w:rsidRPr="002865DC">
        <w:rPr>
          <w:rFonts w:ascii="GHEA Grapalat" w:hAnsi="GHEA Grapalat" w:cs="Arial Unicode"/>
          <w:sz w:val="20"/>
          <w:lang w:val="af-ZA"/>
        </w:rPr>
        <w:t xml:space="preserve"> </w:t>
      </w:r>
      <w:r w:rsidRPr="00CB0C48">
        <w:rPr>
          <w:rFonts w:ascii="GHEA Grapalat" w:hAnsi="GHEA Grapalat" w:cs="Sylfaen"/>
          <w:sz w:val="20"/>
        </w:rPr>
        <w:t>Փ</w:t>
      </w:r>
      <w:r w:rsidRPr="00CB0C48">
        <w:rPr>
          <w:rFonts w:ascii="GHEA Grapalat" w:hAnsi="GHEA Grapalat" w:cs="Sylfaen"/>
          <w:sz w:val="20"/>
          <w:lang w:val="ru-RU"/>
        </w:rPr>
        <w:t>ոփոխություն</w:t>
      </w:r>
      <w:r w:rsidRPr="002865DC">
        <w:rPr>
          <w:rFonts w:ascii="GHEA Grapalat" w:hAnsi="GHEA Grapalat" w:cs="Arial Unicode"/>
          <w:sz w:val="20"/>
          <w:lang w:val="af-ZA"/>
        </w:rPr>
        <w:t xml:space="preserve"> </w:t>
      </w:r>
      <w:r w:rsidRPr="00CB0C48">
        <w:rPr>
          <w:rFonts w:ascii="GHEA Grapalat" w:hAnsi="GHEA Grapalat" w:cs="Sylfaen"/>
          <w:sz w:val="20"/>
          <w:lang w:val="ru-RU"/>
        </w:rPr>
        <w:t>կատարելու</w:t>
      </w:r>
      <w:r w:rsidRPr="002865DC">
        <w:rPr>
          <w:rFonts w:ascii="GHEA Grapalat" w:hAnsi="GHEA Grapalat" w:cs="Arial Unicode"/>
          <w:sz w:val="20"/>
          <w:lang w:val="af-ZA"/>
        </w:rPr>
        <w:t xml:space="preserve"> </w:t>
      </w:r>
      <w:r w:rsidRPr="00CB0C48">
        <w:rPr>
          <w:rFonts w:ascii="GHEA Grapalat" w:hAnsi="GHEA Grapalat" w:cs="Sylfaen"/>
          <w:sz w:val="20"/>
          <w:lang w:val="ru-RU"/>
        </w:rPr>
        <w:t>օրվան</w:t>
      </w:r>
      <w:r w:rsidRPr="002865DC">
        <w:rPr>
          <w:rFonts w:ascii="GHEA Grapalat" w:hAnsi="GHEA Grapalat" w:cs="Arial Unicode"/>
          <w:sz w:val="20"/>
          <w:lang w:val="af-ZA"/>
        </w:rPr>
        <w:t xml:space="preserve"> </w:t>
      </w:r>
      <w:r w:rsidRPr="00CB0C48">
        <w:rPr>
          <w:rFonts w:ascii="GHEA Grapalat" w:hAnsi="GHEA Grapalat" w:cs="Sylfaen"/>
          <w:sz w:val="20"/>
          <w:lang w:val="ru-RU"/>
        </w:rPr>
        <w:t>հաջորդող</w:t>
      </w:r>
      <w:r w:rsidRPr="002865DC">
        <w:rPr>
          <w:rFonts w:ascii="GHEA Grapalat" w:hAnsi="GHEA Grapalat" w:cs="Arial Unicode"/>
          <w:sz w:val="20"/>
          <w:lang w:val="af-ZA"/>
        </w:rPr>
        <w:t xml:space="preserve"> </w:t>
      </w:r>
      <w:r w:rsidRPr="00CB0C48">
        <w:rPr>
          <w:rFonts w:ascii="GHEA Grapalat" w:hAnsi="GHEA Grapalat" w:cs="Sylfaen"/>
          <w:sz w:val="20"/>
          <w:lang w:val="ru-RU"/>
        </w:rPr>
        <w:t>երեք</w:t>
      </w:r>
      <w:r w:rsidRPr="002865DC">
        <w:rPr>
          <w:rFonts w:ascii="GHEA Grapalat" w:hAnsi="GHEA Grapalat" w:cs="Arial Unicode"/>
          <w:sz w:val="20"/>
          <w:lang w:val="af-ZA"/>
        </w:rPr>
        <w:t xml:space="preserve"> </w:t>
      </w:r>
      <w:r w:rsidRPr="00CB0C48">
        <w:rPr>
          <w:rFonts w:ascii="GHEA Grapalat" w:hAnsi="GHEA Grapalat" w:cs="Sylfaen"/>
          <w:sz w:val="20"/>
          <w:lang w:val="ru-RU"/>
        </w:rPr>
        <w:t>օրացուցային</w:t>
      </w:r>
      <w:r w:rsidRPr="002865DC">
        <w:rPr>
          <w:rFonts w:ascii="GHEA Grapalat" w:hAnsi="GHEA Grapalat" w:cs="Arial Unicode"/>
          <w:sz w:val="20"/>
          <w:lang w:val="af-ZA"/>
        </w:rPr>
        <w:t xml:space="preserve"> </w:t>
      </w:r>
      <w:r w:rsidRPr="00CB0C48">
        <w:rPr>
          <w:rFonts w:ascii="GHEA Grapalat" w:hAnsi="GHEA Grapalat" w:cs="Sylfaen"/>
          <w:sz w:val="20"/>
          <w:lang w:val="ru-RU"/>
        </w:rPr>
        <w:t>օրվա</w:t>
      </w:r>
      <w:r w:rsidRPr="002865DC">
        <w:rPr>
          <w:rFonts w:ascii="GHEA Grapalat" w:hAnsi="GHEA Grapalat" w:cs="Arial Unicode"/>
          <w:sz w:val="20"/>
          <w:lang w:val="af-ZA"/>
        </w:rPr>
        <w:t xml:space="preserve"> </w:t>
      </w:r>
      <w:r w:rsidRPr="00CB0C48">
        <w:rPr>
          <w:rFonts w:ascii="GHEA Grapalat" w:hAnsi="GHEA Grapalat" w:cs="Sylfaen"/>
          <w:sz w:val="20"/>
          <w:lang w:val="ru-RU"/>
        </w:rPr>
        <w:t>ընթացքում</w:t>
      </w:r>
      <w:r w:rsidRPr="002865DC">
        <w:rPr>
          <w:rFonts w:ascii="GHEA Grapalat" w:hAnsi="GHEA Grapalat" w:cs="Arial Unicode"/>
          <w:sz w:val="20"/>
          <w:lang w:val="af-ZA"/>
        </w:rPr>
        <w:t xml:space="preserve"> </w:t>
      </w:r>
      <w:r w:rsidRPr="00CB0C48">
        <w:rPr>
          <w:rFonts w:ascii="GHEA Grapalat" w:hAnsi="GHEA Grapalat" w:cs="Sylfaen"/>
          <w:sz w:val="20"/>
          <w:lang w:val="ru-RU"/>
        </w:rPr>
        <w:t>փոփոխություն</w:t>
      </w:r>
      <w:r w:rsidRPr="002865DC">
        <w:rPr>
          <w:rFonts w:ascii="GHEA Grapalat" w:hAnsi="GHEA Grapalat" w:cs="Arial Unicode"/>
          <w:sz w:val="20"/>
          <w:lang w:val="af-ZA"/>
        </w:rPr>
        <w:t xml:space="preserve"> </w:t>
      </w:r>
      <w:r w:rsidRPr="00CB0C48">
        <w:rPr>
          <w:rFonts w:ascii="GHEA Grapalat" w:hAnsi="GHEA Grapalat" w:cs="Sylfaen"/>
          <w:sz w:val="20"/>
          <w:lang w:val="ru-RU"/>
        </w:rPr>
        <w:t>կատարելու</w:t>
      </w:r>
      <w:r w:rsidRPr="002865DC">
        <w:rPr>
          <w:rFonts w:ascii="GHEA Grapalat" w:hAnsi="GHEA Grapalat" w:cs="Arial Unicode"/>
          <w:sz w:val="20"/>
          <w:lang w:val="af-ZA"/>
        </w:rPr>
        <w:t xml:space="preserve"> </w:t>
      </w:r>
      <w:r w:rsidRPr="00CB0C48">
        <w:rPr>
          <w:rFonts w:ascii="GHEA Grapalat" w:hAnsi="GHEA Grapalat" w:cs="Sylfaen"/>
          <w:sz w:val="20"/>
          <w:lang w:val="ru-RU"/>
        </w:rPr>
        <w:t>և</w:t>
      </w:r>
      <w:r w:rsidRPr="002865DC">
        <w:rPr>
          <w:rFonts w:ascii="GHEA Grapalat" w:hAnsi="GHEA Grapalat" w:cs="Arial Unicode"/>
          <w:sz w:val="20"/>
          <w:lang w:val="af-ZA"/>
        </w:rPr>
        <w:t xml:space="preserve"> </w:t>
      </w:r>
      <w:r w:rsidRPr="00CB0C48">
        <w:rPr>
          <w:rFonts w:ascii="GHEA Grapalat" w:hAnsi="GHEA Grapalat" w:cs="Sylfaen"/>
          <w:sz w:val="20"/>
          <w:lang w:val="ru-RU"/>
        </w:rPr>
        <w:t>դրանք</w:t>
      </w:r>
      <w:r w:rsidRPr="002865DC">
        <w:rPr>
          <w:rFonts w:ascii="GHEA Grapalat" w:hAnsi="GHEA Grapalat" w:cs="Arial Unicode"/>
          <w:sz w:val="20"/>
          <w:lang w:val="af-ZA"/>
        </w:rPr>
        <w:t xml:space="preserve"> </w:t>
      </w:r>
      <w:r w:rsidRPr="00CB0C48">
        <w:rPr>
          <w:rFonts w:ascii="GHEA Grapalat" w:hAnsi="GHEA Grapalat" w:cs="Sylfaen"/>
          <w:sz w:val="20"/>
          <w:lang w:val="ru-RU"/>
        </w:rPr>
        <w:t>տրամադրելու</w:t>
      </w:r>
      <w:r w:rsidRPr="002865DC">
        <w:rPr>
          <w:rFonts w:ascii="GHEA Grapalat" w:hAnsi="GHEA Grapalat" w:cs="Arial Unicode"/>
          <w:sz w:val="20"/>
          <w:lang w:val="af-ZA"/>
        </w:rPr>
        <w:t xml:space="preserve"> </w:t>
      </w:r>
      <w:r w:rsidRPr="00CB0C48">
        <w:rPr>
          <w:rFonts w:ascii="GHEA Grapalat" w:hAnsi="GHEA Grapalat" w:cs="Sylfaen"/>
          <w:sz w:val="20"/>
          <w:lang w:val="ru-RU"/>
        </w:rPr>
        <w:t>պայմանների</w:t>
      </w:r>
      <w:r w:rsidRPr="002865DC">
        <w:rPr>
          <w:rFonts w:ascii="GHEA Grapalat" w:hAnsi="GHEA Grapalat" w:cs="Arial Unicode"/>
          <w:sz w:val="20"/>
          <w:lang w:val="af-ZA"/>
        </w:rPr>
        <w:t xml:space="preserve"> </w:t>
      </w:r>
      <w:r w:rsidRPr="00CB0C48">
        <w:rPr>
          <w:rFonts w:ascii="GHEA Grapalat" w:hAnsi="GHEA Grapalat" w:cs="Sylfaen"/>
          <w:sz w:val="20"/>
          <w:lang w:val="ru-RU"/>
        </w:rPr>
        <w:t>մասին</w:t>
      </w:r>
      <w:r w:rsidRPr="002865DC">
        <w:rPr>
          <w:rFonts w:ascii="GHEA Grapalat" w:hAnsi="GHEA Grapalat" w:cs="Arial Unicode"/>
          <w:sz w:val="20"/>
          <w:lang w:val="af-ZA"/>
        </w:rPr>
        <w:t xml:space="preserve"> </w:t>
      </w:r>
      <w:r w:rsidRPr="00CB0C48">
        <w:rPr>
          <w:rFonts w:ascii="GHEA Grapalat" w:hAnsi="GHEA Grapalat" w:cs="Sylfaen"/>
          <w:sz w:val="20"/>
          <w:lang w:val="ru-RU"/>
        </w:rPr>
        <w:t>հայտարարություն</w:t>
      </w:r>
      <w:r w:rsidRPr="002865DC">
        <w:rPr>
          <w:rFonts w:ascii="GHEA Grapalat" w:hAnsi="GHEA Grapalat" w:cs="Arial Unicode"/>
          <w:sz w:val="20"/>
          <w:lang w:val="af-ZA"/>
        </w:rPr>
        <w:t xml:space="preserve"> </w:t>
      </w:r>
      <w:r w:rsidRPr="00CB0C48">
        <w:rPr>
          <w:rFonts w:ascii="GHEA Grapalat" w:hAnsi="GHEA Grapalat" w:cs="Sylfaen"/>
          <w:sz w:val="20"/>
          <w:lang w:val="ru-RU"/>
        </w:rPr>
        <w:t>է</w:t>
      </w:r>
      <w:r w:rsidRPr="002865DC">
        <w:rPr>
          <w:rFonts w:ascii="GHEA Grapalat" w:hAnsi="GHEA Grapalat" w:cs="Arial Unicode"/>
          <w:sz w:val="20"/>
          <w:lang w:val="af-ZA"/>
        </w:rPr>
        <w:t xml:space="preserve"> </w:t>
      </w:r>
      <w:r w:rsidRPr="00CB0C48">
        <w:rPr>
          <w:rFonts w:ascii="GHEA Grapalat" w:hAnsi="GHEA Grapalat" w:cs="Sylfaen"/>
          <w:sz w:val="20"/>
          <w:lang w:val="ru-RU"/>
        </w:rPr>
        <w:t>հրապարակվում</w:t>
      </w:r>
      <w:r w:rsidRPr="002865DC">
        <w:rPr>
          <w:rFonts w:ascii="GHEA Grapalat" w:hAnsi="GHEA Grapalat" w:cs="Arial Unicode"/>
          <w:sz w:val="20"/>
          <w:lang w:val="af-ZA"/>
        </w:rPr>
        <w:t xml:space="preserve"> </w:t>
      </w:r>
      <w:r w:rsidRPr="00CB0C48">
        <w:rPr>
          <w:rFonts w:ascii="GHEA Grapalat" w:hAnsi="GHEA Grapalat" w:cs="Sylfaen"/>
          <w:sz w:val="20"/>
          <w:lang w:val="ru-RU"/>
        </w:rPr>
        <w:t>տեղեկագրում</w:t>
      </w:r>
      <w:r w:rsidR="00781688" w:rsidRPr="002865DC" w:rsidDel="00781688">
        <w:rPr>
          <w:rFonts w:ascii="GHEA Grapalat" w:hAnsi="GHEA Grapalat" w:cs="Arial Unicode"/>
          <w:sz w:val="20"/>
          <w:lang w:val="af-ZA"/>
        </w:rPr>
        <w:t xml:space="preserve"> </w:t>
      </w:r>
      <w:r w:rsidR="004D5671" w:rsidRPr="00CB0C48">
        <w:rPr>
          <w:rFonts w:ascii="GHEA Grapalat" w:hAnsi="GHEA Grapalat" w:cs="Tahoma"/>
          <w:sz w:val="20"/>
        </w:rPr>
        <w:t>։</w:t>
      </w:r>
      <w:r w:rsidRPr="002865DC">
        <w:rPr>
          <w:rFonts w:ascii="GHEA Grapalat" w:hAnsi="GHEA Grapalat" w:cs="Arial Unicode"/>
          <w:sz w:val="20"/>
          <w:lang w:val="af-ZA"/>
        </w:rPr>
        <w:t xml:space="preserve"> </w:t>
      </w:r>
    </w:p>
    <w:p w:rsidR="00096865" w:rsidRPr="00F46CF9" w:rsidRDefault="00096865" w:rsidP="00037DDE">
      <w:pPr>
        <w:autoSpaceDE w:val="0"/>
        <w:autoSpaceDN w:val="0"/>
        <w:adjustRightInd w:val="0"/>
        <w:ind w:firstLine="567"/>
        <w:jc w:val="both"/>
        <w:rPr>
          <w:rFonts w:ascii="GHEA Grapalat" w:hAnsi="GHEA Grapalat" w:cs="Arial Unicode"/>
          <w:sz w:val="20"/>
          <w:lang w:val="af-ZA"/>
        </w:rPr>
      </w:pPr>
      <w:r w:rsidRPr="00F46CF9">
        <w:rPr>
          <w:rFonts w:ascii="GHEA Grapalat" w:hAnsi="GHEA Grapalat" w:cs="Arial Unicode"/>
          <w:sz w:val="20"/>
          <w:lang w:val="af-ZA"/>
        </w:rPr>
        <w:t xml:space="preserve">3.5 </w:t>
      </w:r>
      <w:r w:rsidRPr="00CB0C48">
        <w:rPr>
          <w:rFonts w:ascii="GHEA Grapalat" w:hAnsi="GHEA Grapalat" w:cs="Sylfaen"/>
          <w:sz w:val="20"/>
        </w:rPr>
        <w:t>Հ</w:t>
      </w:r>
      <w:r w:rsidRPr="00CB0C48">
        <w:rPr>
          <w:rFonts w:ascii="GHEA Grapalat" w:hAnsi="GHEA Grapalat" w:cs="Sylfaen"/>
          <w:sz w:val="20"/>
          <w:lang w:val="ru-RU"/>
        </w:rPr>
        <w:t>րավերում</w:t>
      </w:r>
      <w:r w:rsidRPr="00F46CF9">
        <w:rPr>
          <w:rFonts w:ascii="GHEA Grapalat" w:hAnsi="GHEA Grapalat" w:cs="Arial Unicode"/>
          <w:sz w:val="20"/>
          <w:lang w:val="af-ZA"/>
        </w:rPr>
        <w:t xml:space="preserve"> </w:t>
      </w:r>
      <w:r w:rsidRPr="00CB0C48">
        <w:rPr>
          <w:rFonts w:ascii="GHEA Grapalat" w:hAnsi="GHEA Grapalat" w:cs="Sylfaen"/>
          <w:sz w:val="20"/>
          <w:lang w:val="ru-RU"/>
        </w:rPr>
        <w:t>փոփոխություններ</w:t>
      </w:r>
      <w:r w:rsidRPr="00F46CF9">
        <w:rPr>
          <w:rFonts w:ascii="GHEA Grapalat" w:hAnsi="GHEA Grapalat" w:cs="Arial Unicode"/>
          <w:sz w:val="20"/>
          <w:lang w:val="af-ZA"/>
        </w:rPr>
        <w:t xml:space="preserve"> </w:t>
      </w:r>
      <w:r w:rsidRPr="00CB0C48">
        <w:rPr>
          <w:rFonts w:ascii="GHEA Grapalat" w:hAnsi="GHEA Grapalat" w:cs="Sylfaen"/>
          <w:sz w:val="20"/>
          <w:lang w:val="ru-RU"/>
        </w:rPr>
        <w:t>կատարվելու</w:t>
      </w:r>
      <w:r w:rsidRPr="00F46CF9">
        <w:rPr>
          <w:rFonts w:ascii="GHEA Grapalat" w:hAnsi="GHEA Grapalat" w:cs="Arial Unicode"/>
          <w:sz w:val="20"/>
          <w:lang w:val="af-ZA"/>
        </w:rPr>
        <w:t xml:space="preserve"> </w:t>
      </w:r>
      <w:r w:rsidRPr="00CB0C48">
        <w:rPr>
          <w:rFonts w:ascii="GHEA Grapalat" w:hAnsi="GHEA Grapalat" w:cs="Sylfaen"/>
          <w:sz w:val="20"/>
          <w:lang w:val="ru-RU"/>
        </w:rPr>
        <w:t>դեպքում</w:t>
      </w:r>
      <w:r w:rsidRPr="00F46CF9">
        <w:rPr>
          <w:rFonts w:ascii="GHEA Grapalat" w:hAnsi="GHEA Grapalat" w:cs="Arial Unicode"/>
          <w:sz w:val="20"/>
          <w:lang w:val="af-ZA"/>
        </w:rPr>
        <w:t xml:space="preserve"> </w:t>
      </w:r>
      <w:r w:rsidRPr="00CB0C48">
        <w:rPr>
          <w:rFonts w:ascii="GHEA Grapalat" w:hAnsi="GHEA Grapalat" w:cs="Sylfaen"/>
          <w:sz w:val="20"/>
          <w:lang w:val="ru-RU"/>
        </w:rPr>
        <w:t>հայտերը</w:t>
      </w:r>
      <w:r w:rsidRPr="00F46CF9">
        <w:rPr>
          <w:rFonts w:ascii="GHEA Grapalat" w:hAnsi="GHEA Grapalat" w:cs="Arial Unicode"/>
          <w:sz w:val="20"/>
          <w:lang w:val="af-ZA"/>
        </w:rPr>
        <w:t xml:space="preserve"> </w:t>
      </w:r>
      <w:r w:rsidRPr="00CB0C48">
        <w:rPr>
          <w:rFonts w:ascii="GHEA Grapalat" w:hAnsi="GHEA Grapalat" w:cs="Sylfaen"/>
          <w:sz w:val="20"/>
          <w:lang w:val="ru-RU"/>
        </w:rPr>
        <w:t>ներկայացնելու</w:t>
      </w:r>
      <w:r w:rsidRPr="00F46CF9">
        <w:rPr>
          <w:rFonts w:ascii="GHEA Grapalat" w:hAnsi="GHEA Grapalat" w:cs="Arial Unicode"/>
          <w:sz w:val="20"/>
          <w:lang w:val="af-ZA"/>
        </w:rPr>
        <w:t xml:space="preserve"> </w:t>
      </w:r>
      <w:r w:rsidRPr="00CB0C48">
        <w:rPr>
          <w:rFonts w:ascii="GHEA Grapalat" w:hAnsi="GHEA Grapalat" w:cs="Sylfaen"/>
          <w:sz w:val="20"/>
          <w:lang w:val="ru-RU"/>
        </w:rPr>
        <w:t>վերջնաժամկետը</w:t>
      </w:r>
      <w:r w:rsidRPr="00F46CF9">
        <w:rPr>
          <w:rFonts w:ascii="GHEA Grapalat" w:hAnsi="GHEA Grapalat" w:cs="Arial Unicode"/>
          <w:sz w:val="20"/>
          <w:lang w:val="af-ZA"/>
        </w:rPr>
        <w:t xml:space="preserve"> </w:t>
      </w:r>
      <w:r w:rsidRPr="00CB0C48">
        <w:rPr>
          <w:rFonts w:ascii="GHEA Grapalat" w:hAnsi="GHEA Grapalat" w:cs="Sylfaen"/>
          <w:sz w:val="20"/>
          <w:lang w:val="ru-RU"/>
        </w:rPr>
        <w:t>հաշվվում</w:t>
      </w:r>
      <w:r w:rsidRPr="00F46CF9">
        <w:rPr>
          <w:rFonts w:ascii="GHEA Grapalat" w:hAnsi="GHEA Grapalat" w:cs="Arial Unicode"/>
          <w:sz w:val="20"/>
          <w:lang w:val="af-ZA"/>
        </w:rPr>
        <w:t xml:space="preserve"> </w:t>
      </w:r>
      <w:r w:rsidRPr="00CB0C48">
        <w:rPr>
          <w:rFonts w:ascii="GHEA Grapalat" w:hAnsi="GHEA Grapalat" w:cs="Sylfaen"/>
          <w:sz w:val="20"/>
          <w:lang w:val="ru-RU"/>
        </w:rPr>
        <w:t>է</w:t>
      </w:r>
      <w:r w:rsidRPr="00F46CF9">
        <w:rPr>
          <w:rFonts w:ascii="GHEA Grapalat" w:hAnsi="GHEA Grapalat" w:cs="Arial Unicode"/>
          <w:sz w:val="20"/>
          <w:lang w:val="af-ZA"/>
        </w:rPr>
        <w:t xml:space="preserve"> </w:t>
      </w:r>
      <w:r w:rsidRPr="00CB0C48">
        <w:rPr>
          <w:rFonts w:ascii="GHEA Grapalat" w:hAnsi="GHEA Grapalat" w:cs="Sylfaen"/>
          <w:sz w:val="20"/>
          <w:lang w:val="ru-RU"/>
        </w:rPr>
        <w:t>այդ</w:t>
      </w:r>
      <w:r w:rsidRPr="00F46CF9">
        <w:rPr>
          <w:rFonts w:ascii="GHEA Grapalat" w:hAnsi="GHEA Grapalat" w:cs="Arial Unicode"/>
          <w:sz w:val="20"/>
          <w:lang w:val="af-ZA"/>
        </w:rPr>
        <w:t xml:space="preserve"> </w:t>
      </w:r>
      <w:r w:rsidRPr="00CB0C48">
        <w:rPr>
          <w:rFonts w:ascii="GHEA Grapalat" w:hAnsi="GHEA Grapalat" w:cs="Sylfaen"/>
          <w:sz w:val="20"/>
          <w:lang w:val="ru-RU"/>
        </w:rPr>
        <w:t>փոփոխությունների</w:t>
      </w:r>
      <w:r w:rsidRPr="00F46CF9">
        <w:rPr>
          <w:rFonts w:ascii="GHEA Grapalat" w:hAnsi="GHEA Grapalat" w:cs="Arial Unicode"/>
          <w:sz w:val="20"/>
          <w:lang w:val="af-ZA"/>
        </w:rPr>
        <w:t xml:space="preserve"> </w:t>
      </w:r>
      <w:r w:rsidRPr="00CB0C48">
        <w:rPr>
          <w:rFonts w:ascii="GHEA Grapalat" w:hAnsi="GHEA Grapalat" w:cs="Sylfaen"/>
          <w:sz w:val="20"/>
          <w:lang w:val="ru-RU"/>
        </w:rPr>
        <w:t>մասին</w:t>
      </w:r>
      <w:r w:rsidRPr="00F46CF9">
        <w:rPr>
          <w:rFonts w:ascii="GHEA Grapalat" w:hAnsi="GHEA Grapalat" w:cs="Arial Unicode"/>
          <w:sz w:val="20"/>
          <w:lang w:val="af-ZA"/>
        </w:rPr>
        <w:t xml:space="preserve"> </w:t>
      </w:r>
      <w:r w:rsidRPr="00CB0C48">
        <w:rPr>
          <w:rFonts w:ascii="GHEA Grapalat" w:hAnsi="GHEA Grapalat" w:cs="Sylfaen"/>
          <w:sz w:val="20"/>
          <w:lang w:val="ru-RU"/>
        </w:rPr>
        <w:t>տեղեկագրում</w:t>
      </w:r>
      <w:r w:rsidRPr="00F46CF9">
        <w:rPr>
          <w:rFonts w:ascii="GHEA Grapalat" w:hAnsi="GHEA Grapalat" w:cs="Arial"/>
          <w:sz w:val="20"/>
          <w:lang w:val="af-ZA"/>
        </w:rPr>
        <w:t xml:space="preserve"> </w:t>
      </w:r>
      <w:r w:rsidRPr="00CB0C48">
        <w:rPr>
          <w:rFonts w:ascii="GHEA Grapalat" w:hAnsi="GHEA Grapalat" w:cs="Sylfaen"/>
          <w:sz w:val="20"/>
          <w:lang w:val="ru-RU"/>
        </w:rPr>
        <w:t>հայտարարության</w:t>
      </w:r>
      <w:r w:rsidRPr="00F46CF9">
        <w:rPr>
          <w:rFonts w:ascii="GHEA Grapalat" w:hAnsi="GHEA Grapalat" w:cs="Arial Unicode"/>
          <w:sz w:val="20"/>
          <w:lang w:val="af-ZA"/>
        </w:rPr>
        <w:t xml:space="preserve"> </w:t>
      </w:r>
      <w:r w:rsidRPr="00CB0C48">
        <w:rPr>
          <w:rFonts w:ascii="GHEA Grapalat" w:hAnsi="GHEA Grapalat" w:cs="Sylfaen"/>
          <w:sz w:val="20"/>
          <w:lang w:val="ru-RU"/>
        </w:rPr>
        <w:t>հրապարակման</w:t>
      </w:r>
      <w:r w:rsidRPr="00F46CF9">
        <w:rPr>
          <w:rFonts w:ascii="GHEA Grapalat" w:hAnsi="GHEA Grapalat" w:cs="Arial Unicode"/>
          <w:sz w:val="20"/>
          <w:lang w:val="af-ZA"/>
        </w:rPr>
        <w:t xml:space="preserve"> </w:t>
      </w:r>
      <w:r w:rsidRPr="00CB0C48">
        <w:rPr>
          <w:rFonts w:ascii="GHEA Grapalat" w:hAnsi="GHEA Grapalat" w:cs="Sylfaen"/>
          <w:sz w:val="20"/>
          <w:lang w:val="ru-RU"/>
        </w:rPr>
        <w:t>օրվանից</w:t>
      </w:r>
      <w:r w:rsidR="004D5671" w:rsidRPr="00CB0C48">
        <w:rPr>
          <w:rFonts w:ascii="GHEA Grapalat" w:hAnsi="GHEA Grapalat" w:cs="Tahoma"/>
          <w:sz w:val="20"/>
          <w:lang w:val="ru-RU"/>
        </w:rPr>
        <w:t>։</w:t>
      </w:r>
      <w:r w:rsidRPr="00F46CF9">
        <w:rPr>
          <w:rFonts w:ascii="GHEA Grapalat" w:hAnsi="GHEA Grapalat" w:cs="Arial Unicode"/>
          <w:sz w:val="20"/>
          <w:lang w:val="af-ZA"/>
        </w:rPr>
        <w:t xml:space="preserve"> </w:t>
      </w:r>
    </w:p>
    <w:p w:rsidR="00096865" w:rsidRPr="00F46CF9" w:rsidRDefault="00096865" w:rsidP="00096865">
      <w:pPr>
        <w:jc w:val="center"/>
        <w:rPr>
          <w:rFonts w:ascii="GHEA Grapalat" w:hAnsi="GHEA Grapalat"/>
          <w:b/>
          <w:sz w:val="20"/>
          <w:lang w:val="af-ZA"/>
        </w:rPr>
      </w:pPr>
    </w:p>
    <w:p w:rsidR="00B051BE" w:rsidRPr="00F46CF9" w:rsidRDefault="00B051BE" w:rsidP="00096865">
      <w:pPr>
        <w:jc w:val="center"/>
        <w:rPr>
          <w:rFonts w:ascii="GHEA Grapalat" w:hAnsi="GHEA Grapalat"/>
          <w:b/>
          <w:sz w:val="20"/>
          <w:lang w:val="af-ZA"/>
        </w:rPr>
      </w:pPr>
    </w:p>
    <w:p w:rsidR="00096865" w:rsidRPr="00F46CF9" w:rsidRDefault="00955A1E" w:rsidP="00037DDE">
      <w:pPr>
        <w:jc w:val="center"/>
        <w:rPr>
          <w:rFonts w:ascii="GHEA Grapalat" w:hAnsi="GHEA Grapalat" w:cs="Arial"/>
          <w:b/>
          <w:sz w:val="20"/>
          <w:lang w:val="af-ZA"/>
        </w:rPr>
      </w:pPr>
      <w:r w:rsidRPr="00F46CF9">
        <w:rPr>
          <w:rFonts w:ascii="GHEA Grapalat" w:hAnsi="GHEA Grapalat"/>
          <w:b/>
          <w:sz w:val="20"/>
          <w:lang w:val="af-ZA"/>
        </w:rPr>
        <w:t xml:space="preserve">4.  </w:t>
      </w:r>
      <w:r w:rsidRPr="00CB0C48">
        <w:rPr>
          <w:rFonts w:ascii="GHEA Grapalat" w:hAnsi="GHEA Grapalat" w:cs="Sylfaen"/>
          <w:b/>
          <w:sz w:val="20"/>
        </w:rPr>
        <w:t>ՀԱՅՏԸ</w:t>
      </w:r>
      <w:r w:rsidRPr="00F46CF9">
        <w:rPr>
          <w:rFonts w:ascii="GHEA Grapalat" w:hAnsi="GHEA Grapalat" w:cs="Arial"/>
          <w:b/>
          <w:sz w:val="20"/>
          <w:lang w:val="af-ZA"/>
        </w:rPr>
        <w:t xml:space="preserve"> </w:t>
      </w:r>
      <w:r w:rsidRPr="00CB0C48">
        <w:rPr>
          <w:rFonts w:ascii="GHEA Grapalat" w:hAnsi="GHEA Grapalat" w:cs="Sylfaen"/>
          <w:b/>
          <w:sz w:val="20"/>
        </w:rPr>
        <w:t>ՆԵՐԿԱՅԱՑՆԵԼՈՒ</w:t>
      </w:r>
      <w:r w:rsidRPr="00F46CF9">
        <w:rPr>
          <w:rFonts w:ascii="GHEA Grapalat" w:hAnsi="GHEA Grapalat" w:cs="Arial"/>
          <w:b/>
          <w:sz w:val="20"/>
          <w:lang w:val="af-ZA"/>
        </w:rPr>
        <w:t xml:space="preserve"> </w:t>
      </w:r>
      <w:r w:rsidRPr="00CB0C48">
        <w:rPr>
          <w:rFonts w:ascii="GHEA Grapalat" w:hAnsi="GHEA Grapalat" w:cs="Sylfaen"/>
          <w:b/>
          <w:sz w:val="20"/>
        </w:rPr>
        <w:t>ԿԱՐԳԸ</w:t>
      </w:r>
    </w:p>
    <w:p w:rsidR="00096865" w:rsidRPr="00F46CF9" w:rsidRDefault="00096865" w:rsidP="00037DDE">
      <w:pPr>
        <w:jc w:val="center"/>
        <w:rPr>
          <w:rFonts w:ascii="GHEA Grapalat" w:hAnsi="GHEA Grapalat"/>
          <w:b/>
          <w:sz w:val="20"/>
          <w:lang w:val="af-ZA"/>
        </w:rPr>
      </w:pPr>
      <w:r w:rsidRPr="00F46CF9">
        <w:rPr>
          <w:rFonts w:ascii="GHEA Grapalat" w:hAnsi="GHEA Grapalat"/>
          <w:b/>
          <w:sz w:val="20"/>
          <w:lang w:val="af-ZA"/>
        </w:rPr>
        <w:t xml:space="preserve">  </w:t>
      </w:r>
    </w:p>
    <w:p w:rsidR="00096865" w:rsidRPr="00F46CF9" w:rsidRDefault="00096865" w:rsidP="00037DDE">
      <w:pPr>
        <w:ind w:firstLine="567"/>
        <w:jc w:val="both"/>
        <w:rPr>
          <w:rFonts w:ascii="GHEA Grapalat" w:hAnsi="GHEA Grapalat"/>
          <w:sz w:val="20"/>
          <w:lang w:val="af-ZA"/>
        </w:rPr>
      </w:pPr>
      <w:r w:rsidRPr="00F46CF9">
        <w:rPr>
          <w:rFonts w:ascii="GHEA Grapalat" w:hAnsi="GHEA Grapalat"/>
          <w:sz w:val="20"/>
          <w:lang w:val="af-ZA"/>
        </w:rPr>
        <w:t>4</w:t>
      </w:r>
      <w:r w:rsidRPr="00F46CF9">
        <w:rPr>
          <w:rFonts w:ascii="GHEA Grapalat" w:hAnsi="GHEA Grapalat" w:cs="Sylfaen"/>
          <w:sz w:val="20"/>
          <w:lang w:val="af-ZA"/>
        </w:rPr>
        <w:t xml:space="preserve">.1 </w:t>
      </w:r>
      <w:r w:rsidRPr="00CB0C48">
        <w:rPr>
          <w:rFonts w:ascii="GHEA Grapalat" w:hAnsi="GHEA Grapalat" w:cs="Sylfaen"/>
          <w:sz w:val="20"/>
          <w:lang w:val="ru-RU"/>
        </w:rPr>
        <w:t>Սույն</w:t>
      </w:r>
      <w:r w:rsidRPr="00F46CF9">
        <w:rPr>
          <w:rFonts w:ascii="GHEA Grapalat" w:hAnsi="GHEA Grapalat" w:cs="Sylfaen"/>
          <w:sz w:val="20"/>
          <w:lang w:val="af-ZA"/>
        </w:rPr>
        <w:t xml:space="preserve"> </w:t>
      </w:r>
      <w:r w:rsidRPr="00CB0C48">
        <w:rPr>
          <w:rFonts w:ascii="GHEA Grapalat" w:hAnsi="GHEA Grapalat" w:cs="Sylfaen"/>
          <w:sz w:val="20"/>
          <w:lang w:val="ru-RU"/>
        </w:rPr>
        <w:t>ընթացակարգին</w:t>
      </w:r>
      <w:r w:rsidRPr="00F46CF9">
        <w:rPr>
          <w:rFonts w:ascii="GHEA Grapalat" w:hAnsi="GHEA Grapalat" w:cs="Sylfaen"/>
          <w:sz w:val="20"/>
          <w:lang w:val="af-ZA"/>
        </w:rPr>
        <w:t xml:space="preserve"> </w:t>
      </w:r>
      <w:r w:rsidRPr="00CB0C48">
        <w:rPr>
          <w:rFonts w:ascii="GHEA Grapalat" w:hAnsi="GHEA Grapalat" w:cs="Sylfaen"/>
          <w:sz w:val="20"/>
          <w:lang w:val="ru-RU"/>
        </w:rPr>
        <w:t>մասնակցելու</w:t>
      </w:r>
      <w:r w:rsidRPr="00F46CF9">
        <w:rPr>
          <w:rFonts w:ascii="GHEA Grapalat" w:hAnsi="GHEA Grapalat" w:cs="Sylfaen"/>
          <w:sz w:val="20"/>
          <w:lang w:val="af-ZA"/>
        </w:rPr>
        <w:t xml:space="preserve"> </w:t>
      </w:r>
      <w:r w:rsidRPr="00CB0C48">
        <w:rPr>
          <w:rFonts w:ascii="GHEA Grapalat" w:hAnsi="GHEA Grapalat" w:cs="Sylfaen"/>
          <w:sz w:val="20"/>
          <w:lang w:val="ru-RU"/>
        </w:rPr>
        <w:t>համար</w:t>
      </w:r>
      <w:r w:rsidRPr="00F46CF9">
        <w:rPr>
          <w:rFonts w:ascii="GHEA Grapalat" w:hAnsi="GHEA Grapalat" w:cs="Sylfaen"/>
          <w:sz w:val="20"/>
          <w:lang w:val="af-ZA"/>
        </w:rPr>
        <w:t xml:space="preserve"> </w:t>
      </w:r>
      <w:r w:rsidR="000946A3" w:rsidRPr="00CB0C48">
        <w:rPr>
          <w:rFonts w:ascii="GHEA Grapalat" w:hAnsi="GHEA Grapalat" w:cs="Sylfaen"/>
          <w:sz w:val="20"/>
        </w:rPr>
        <w:t>մ</w:t>
      </w:r>
      <w:r w:rsidR="000946A3" w:rsidRPr="00CB0C48">
        <w:rPr>
          <w:rFonts w:ascii="GHEA Grapalat" w:hAnsi="GHEA Grapalat" w:cs="Sylfaen"/>
          <w:sz w:val="20"/>
          <w:lang w:val="ru-RU"/>
        </w:rPr>
        <w:t>ասնակիցը</w:t>
      </w:r>
      <w:r w:rsidR="000946A3" w:rsidRPr="00F46CF9">
        <w:rPr>
          <w:rFonts w:ascii="GHEA Grapalat" w:hAnsi="GHEA Grapalat" w:cs="Sylfaen"/>
          <w:sz w:val="20"/>
          <w:lang w:val="af-ZA"/>
        </w:rPr>
        <w:t xml:space="preserve"> </w:t>
      </w:r>
      <w:r w:rsidR="00926875" w:rsidRPr="00CB0C48">
        <w:rPr>
          <w:rFonts w:ascii="GHEA Grapalat" w:hAnsi="GHEA Grapalat" w:cs="Sylfaen"/>
          <w:sz w:val="20"/>
        </w:rPr>
        <w:t>հանձնաժողովին</w:t>
      </w:r>
      <w:r w:rsidR="00926875" w:rsidRPr="00F46CF9">
        <w:rPr>
          <w:rFonts w:ascii="GHEA Grapalat" w:hAnsi="GHEA Grapalat" w:cs="Sylfaen"/>
          <w:sz w:val="20"/>
          <w:lang w:val="af-ZA"/>
        </w:rPr>
        <w:t xml:space="preserve"> </w:t>
      </w:r>
      <w:r w:rsidR="00926875" w:rsidRPr="00CB0C48">
        <w:rPr>
          <w:rFonts w:ascii="GHEA Grapalat" w:hAnsi="GHEA Grapalat" w:cs="Sylfaen"/>
          <w:sz w:val="20"/>
        </w:rPr>
        <w:t>ներկայացնում</w:t>
      </w:r>
      <w:r w:rsidR="00926875" w:rsidRPr="00F46CF9">
        <w:rPr>
          <w:rFonts w:ascii="GHEA Grapalat" w:hAnsi="GHEA Grapalat" w:cs="Sylfaen"/>
          <w:sz w:val="20"/>
          <w:lang w:val="af-ZA"/>
        </w:rPr>
        <w:t xml:space="preserve"> </w:t>
      </w:r>
      <w:r w:rsidR="00926875" w:rsidRPr="00CB0C48">
        <w:rPr>
          <w:rFonts w:ascii="GHEA Grapalat" w:hAnsi="GHEA Grapalat" w:cs="Sylfaen"/>
          <w:sz w:val="20"/>
        </w:rPr>
        <w:t>է</w:t>
      </w:r>
      <w:r w:rsidR="00926875" w:rsidRPr="00F46CF9">
        <w:rPr>
          <w:rFonts w:ascii="GHEA Grapalat" w:hAnsi="GHEA Grapalat" w:cs="Sylfaen"/>
          <w:sz w:val="20"/>
          <w:lang w:val="af-ZA"/>
        </w:rPr>
        <w:t xml:space="preserve"> </w:t>
      </w:r>
      <w:r w:rsidR="000946A3" w:rsidRPr="00CB0C48">
        <w:rPr>
          <w:rFonts w:ascii="GHEA Grapalat" w:hAnsi="GHEA Grapalat" w:cs="Sylfaen"/>
          <w:sz w:val="20"/>
        </w:rPr>
        <w:t>հայտ</w:t>
      </w:r>
      <w:r w:rsidR="004D5671" w:rsidRPr="00CB0C48">
        <w:rPr>
          <w:rFonts w:ascii="GHEA Grapalat" w:hAnsi="GHEA Grapalat" w:cs="Tahoma"/>
          <w:sz w:val="20"/>
          <w:lang w:val="ru-RU"/>
        </w:rPr>
        <w:t>։</w:t>
      </w:r>
      <w:r w:rsidRPr="00F46CF9">
        <w:rPr>
          <w:rFonts w:ascii="GHEA Grapalat" w:hAnsi="GHEA Grapalat"/>
          <w:sz w:val="20"/>
          <w:lang w:val="af-ZA"/>
        </w:rPr>
        <w:t xml:space="preserve"> </w:t>
      </w:r>
      <w:r w:rsidR="00220ACB" w:rsidRPr="00CB0C48">
        <w:rPr>
          <w:rFonts w:ascii="GHEA Grapalat" w:hAnsi="GHEA Grapalat" w:cs="Sylfaen"/>
          <w:sz w:val="20"/>
        </w:rPr>
        <w:t>Հայտը</w:t>
      </w:r>
      <w:r w:rsidR="00220ACB" w:rsidRPr="00F46CF9">
        <w:rPr>
          <w:rFonts w:ascii="GHEA Grapalat" w:hAnsi="GHEA Grapalat" w:cs="Sylfaen"/>
          <w:sz w:val="20"/>
          <w:lang w:val="af-ZA"/>
        </w:rPr>
        <w:t xml:space="preserve"> </w:t>
      </w:r>
      <w:r w:rsidR="00220ACB" w:rsidRPr="00CB0C48">
        <w:rPr>
          <w:rFonts w:ascii="GHEA Grapalat" w:hAnsi="GHEA Grapalat" w:cs="Sylfaen"/>
          <w:sz w:val="20"/>
        </w:rPr>
        <w:t>սույն</w:t>
      </w:r>
      <w:r w:rsidR="00220ACB" w:rsidRPr="00F46CF9">
        <w:rPr>
          <w:rFonts w:ascii="GHEA Grapalat" w:hAnsi="GHEA Grapalat" w:cs="Sylfaen"/>
          <w:sz w:val="20"/>
          <w:lang w:val="af-ZA"/>
        </w:rPr>
        <w:t xml:space="preserve"> </w:t>
      </w:r>
      <w:r w:rsidR="00220ACB" w:rsidRPr="00CB0C48">
        <w:rPr>
          <w:rFonts w:ascii="GHEA Grapalat" w:hAnsi="GHEA Grapalat" w:cs="Sylfaen"/>
          <w:sz w:val="20"/>
        </w:rPr>
        <w:t>հրավերի</w:t>
      </w:r>
      <w:r w:rsidR="00220ACB" w:rsidRPr="00F46CF9">
        <w:rPr>
          <w:rFonts w:ascii="GHEA Grapalat" w:hAnsi="GHEA Grapalat" w:cs="Sylfaen"/>
          <w:sz w:val="20"/>
          <w:lang w:val="af-ZA"/>
        </w:rPr>
        <w:t xml:space="preserve"> </w:t>
      </w:r>
      <w:r w:rsidR="00220ACB" w:rsidRPr="00CB0C48">
        <w:rPr>
          <w:rFonts w:ascii="GHEA Grapalat" w:hAnsi="GHEA Grapalat" w:cs="Sylfaen"/>
          <w:sz w:val="20"/>
        </w:rPr>
        <w:t>հիման</w:t>
      </w:r>
      <w:r w:rsidR="00220ACB" w:rsidRPr="00F46CF9">
        <w:rPr>
          <w:rFonts w:ascii="GHEA Grapalat" w:hAnsi="GHEA Grapalat" w:cs="Sylfaen"/>
          <w:sz w:val="20"/>
          <w:lang w:val="af-ZA"/>
        </w:rPr>
        <w:t xml:space="preserve"> </w:t>
      </w:r>
      <w:r w:rsidR="00220ACB" w:rsidRPr="00CB0C48">
        <w:rPr>
          <w:rFonts w:ascii="GHEA Grapalat" w:hAnsi="GHEA Grapalat" w:cs="Sylfaen"/>
          <w:sz w:val="20"/>
        </w:rPr>
        <w:t>վրա</w:t>
      </w:r>
      <w:r w:rsidR="00220ACB" w:rsidRPr="00F46CF9">
        <w:rPr>
          <w:rFonts w:ascii="GHEA Grapalat" w:hAnsi="GHEA Grapalat" w:cs="Sylfaen"/>
          <w:sz w:val="20"/>
          <w:lang w:val="af-ZA"/>
        </w:rPr>
        <w:t xml:space="preserve"> </w:t>
      </w:r>
      <w:r w:rsidR="00051B7F" w:rsidRPr="00CB0C48">
        <w:rPr>
          <w:rFonts w:ascii="GHEA Grapalat" w:hAnsi="GHEA Grapalat" w:cs="Sylfaen"/>
          <w:sz w:val="20"/>
        </w:rPr>
        <w:t>մ</w:t>
      </w:r>
      <w:r w:rsidR="00220ACB" w:rsidRPr="00CB0C48">
        <w:rPr>
          <w:rFonts w:ascii="GHEA Grapalat" w:hAnsi="GHEA Grapalat" w:cs="Sylfaen"/>
          <w:sz w:val="20"/>
        </w:rPr>
        <w:t>ասնակցի</w:t>
      </w:r>
      <w:r w:rsidR="00220ACB" w:rsidRPr="00F46CF9">
        <w:rPr>
          <w:rFonts w:ascii="GHEA Grapalat" w:hAnsi="GHEA Grapalat" w:cs="Sylfaen"/>
          <w:sz w:val="20"/>
          <w:lang w:val="af-ZA"/>
        </w:rPr>
        <w:t xml:space="preserve"> </w:t>
      </w:r>
      <w:r w:rsidR="00220ACB" w:rsidRPr="00CB0C48">
        <w:rPr>
          <w:rFonts w:ascii="GHEA Grapalat" w:hAnsi="GHEA Grapalat" w:cs="Sylfaen"/>
          <w:sz w:val="20"/>
        </w:rPr>
        <w:t>կողմից</w:t>
      </w:r>
      <w:r w:rsidR="00220ACB" w:rsidRPr="00F46CF9">
        <w:rPr>
          <w:rFonts w:ascii="GHEA Grapalat" w:hAnsi="GHEA Grapalat" w:cs="Sylfaen"/>
          <w:sz w:val="20"/>
          <w:lang w:val="af-ZA"/>
        </w:rPr>
        <w:t xml:space="preserve"> </w:t>
      </w:r>
      <w:r w:rsidR="00220ACB" w:rsidRPr="00CB0C48">
        <w:rPr>
          <w:rFonts w:ascii="GHEA Grapalat" w:hAnsi="GHEA Grapalat" w:cs="Sylfaen"/>
          <w:sz w:val="20"/>
        </w:rPr>
        <w:t>ներկայացվող</w:t>
      </w:r>
      <w:r w:rsidR="00220ACB" w:rsidRPr="00F46CF9">
        <w:rPr>
          <w:rFonts w:ascii="GHEA Grapalat" w:hAnsi="GHEA Grapalat" w:cs="Sylfaen"/>
          <w:sz w:val="20"/>
          <w:lang w:val="af-ZA"/>
        </w:rPr>
        <w:t xml:space="preserve"> </w:t>
      </w:r>
      <w:r w:rsidR="00220ACB" w:rsidRPr="00CB0C48">
        <w:rPr>
          <w:rFonts w:ascii="GHEA Grapalat" w:hAnsi="GHEA Grapalat" w:cs="Sylfaen"/>
          <w:sz w:val="20"/>
        </w:rPr>
        <w:t>առաջարկն</w:t>
      </w:r>
      <w:r w:rsidR="005F1F95" w:rsidRPr="00F46CF9">
        <w:rPr>
          <w:rFonts w:ascii="GHEA Grapalat" w:hAnsi="GHEA Grapalat" w:cs="Sylfaen"/>
          <w:sz w:val="20"/>
          <w:lang w:val="af-ZA"/>
        </w:rPr>
        <w:t xml:space="preserve"> </w:t>
      </w:r>
      <w:r w:rsidR="005F1F95" w:rsidRPr="00CB0C48">
        <w:rPr>
          <w:rFonts w:ascii="GHEA Grapalat" w:hAnsi="GHEA Grapalat" w:cs="Sylfaen"/>
          <w:sz w:val="20"/>
        </w:rPr>
        <w:t>է</w:t>
      </w:r>
      <w:r w:rsidR="005F1F95" w:rsidRPr="00F46CF9">
        <w:rPr>
          <w:rFonts w:ascii="GHEA Grapalat" w:hAnsi="GHEA Grapalat" w:cs="Sylfaen"/>
          <w:sz w:val="20"/>
          <w:lang w:val="af-ZA"/>
        </w:rPr>
        <w:t>:</w:t>
      </w:r>
    </w:p>
    <w:p w:rsidR="00096865" w:rsidRPr="00F46CF9" w:rsidRDefault="000946A3" w:rsidP="00037DDE">
      <w:pPr>
        <w:pStyle w:val="23"/>
        <w:spacing w:line="240" w:lineRule="auto"/>
        <w:ind w:firstLine="567"/>
        <w:rPr>
          <w:rFonts w:ascii="GHEA Grapalat" w:hAnsi="GHEA Grapalat" w:cs="Sylfaen"/>
          <w:szCs w:val="24"/>
        </w:rPr>
      </w:pPr>
      <w:r w:rsidRPr="00CB0C48">
        <w:rPr>
          <w:rFonts w:ascii="GHEA Grapalat" w:hAnsi="GHEA Grapalat" w:cs="Sylfaen"/>
          <w:szCs w:val="24"/>
          <w:lang w:val="en-US"/>
        </w:rPr>
        <w:t>Հ</w:t>
      </w:r>
      <w:r w:rsidR="00096865" w:rsidRPr="00CB0C48">
        <w:rPr>
          <w:rFonts w:ascii="GHEA Grapalat" w:hAnsi="GHEA Grapalat" w:cs="Sylfaen"/>
          <w:szCs w:val="24"/>
          <w:lang w:val="ru-RU"/>
        </w:rPr>
        <w:t>այտը</w:t>
      </w:r>
      <w:r w:rsidR="00096865" w:rsidRPr="00F46CF9">
        <w:rPr>
          <w:rFonts w:ascii="GHEA Grapalat" w:hAnsi="GHEA Grapalat" w:cs="Sylfaen"/>
          <w:szCs w:val="24"/>
        </w:rPr>
        <w:t xml:space="preserve"> </w:t>
      </w:r>
      <w:r w:rsidR="00096865" w:rsidRPr="00CB0C48">
        <w:rPr>
          <w:rFonts w:ascii="GHEA Grapalat" w:hAnsi="GHEA Grapalat" w:cs="Sylfaen"/>
          <w:szCs w:val="24"/>
          <w:lang w:val="ru-RU"/>
        </w:rPr>
        <w:t>ներկայացվում</w:t>
      </w:r>
      <w:r w:rsidR="00096865" w:rsidRPr="00F46CF9">
        <w:rPr>
          <w:rFonts w:ascii="GHEA Grapalat" w:hAnsi="GHEA Grapalat" w:cs="Sylfaen"/>
          <w:szCs w:val="24"/>
        </w:rPr>
        <w:t xml:space="preserve"> </w:t>
      </w:r>
      <w:r w:rsidRPr="00CB0C48">
        <w:rPr>
          <w:rFonts w:ascii="GHEA Grapalat" w:hAnsi="GHEA Grapalat" w:cs="Sylfaen"/>
          <w:szCs w:val="24"/>
          <w:lang w:val="en-US"/>
        </w:rPr>
        <w:t>է</w:t>
      </w:r>
      <w:r w:rsidRPr="00F46CF9">
        <w:rPr>
          <w:rFonts w:ascii="GHEA Grapalat" w:hAnsi="GHEA Grapalat" w:cs="Sylfaen"/>
          <w:szCs w:val="24"/>
        </w:rPr>
        <w:t xml:space="preserve"> </w:t>
      </w:r>
      <w:r w:rsidR="00096865" w:rsidRPr="00CB0C48">
        <w:rPr>
          <w:rFonts w:ascii="GHEA Grapalat" w:hAnsi="GHEA Grapalat" w:cs="Sylfaen"/>
          <w:szCs w:val="24"/>
          <w:lang w:val="ru-RU"/>
        </w:rPr>
        <w:t>մինչև</w:t>
      </w:r>
      <w:r w:rsidR="00096865" w:rsidRPr="00F46CF9">
        <w:rPr>
          <w:rFonts w:ascii="GHEA Grapalat" w:hAnsi="GHEA Grapalat" w:cs="Sylfaen"/>
          <w:szCs w:val="24"/>
        </w:rPr>
        <w:t xml:space="preserve"> </w:t>
      </w:r>
      <w:r w:rsidR="00096865" w:rsidRPr="00CB0C48">
        <w:rPr>
          <w:rFonts w:ascii="GHEA Grapalat" w:hAnsi="GHEA Grapalat" w:cs="Sylfaen"/>
          <w:szCs w:val="24"/>
          <w:lang w:val="ru-RU"/>
        </w:rPr>
        <w:t>դրա</w:t>
      </w:r>
      <w:r w:rsidR="00096865" w:rsidRPr="00F46CF9">
        <w:rPr>
          <w:rFonts w:ascii="GHEA Grapalat" w:hAnsi="GHEA Grapalat" w:cs="Sylfaen"/>
          <w:szCs w:val="24"/>
        </w:rPr>
        <w:t xml:space="preserve"> </w:t>
      </w:r>
      <w:r w:rsidR="00096865" w:rsidRPr="00CB0C48">
        <w:rPr>
          <w:rFonts w:ascii="GHEA Grapalat" w:hAnsi="GHEA Grapalat" w:cs="Sylfaen"/>
          <w:szCs w:val="24"/>
          <w:lang w:val="ru-RU"/>
        </w:rPr>
        <w:t>համար</w:t>
      </w:r>
      <w:r w:rsidR="00096865" w:rsidRPr="00F46CF9">
        <w:rPr>
          <w:rFonts w:ascii="GHEA Grapalat" w:hAnsi="GHEA Grapalat" w:cs="Sylfaen"/>
          <w:szCs w:val="24"/>
        </w:rPr>
        <w:t xml:space="preserve"> </w:t>
      </w:r>
      <w:r w:rsidR="00096865" w:rsidRPr="00CB0C48">
        <w:rPr>
          <w:rFonts w:ascii="GHEA Grapalat" w:hAnsi="GHEA Grapalat" w:cs="Sylfaen"/>
          <w:szCs w:val="24"/>
          <w:lang w:val="ru-RU"/>
        </w:rPr>
        <w:t>սույն</w:t>
      </w:r>
      <w:r w:rsidR="00096865" w:rsidRPr="00F46CF9">
        <w:rPr>
          <w:rFonts w:ascii="GHEA Grapalat" w:hAnsi="GHEA Grapalat" w:cs="Sylfaen"/>
          <w:szCs w:val="24"/>
        </w:rPr>
        <w:t xml:space="preserve"> </w:t>
      </w:r>
      <w:r w:rsidR="00096865" w:rsidRPr="00CB0C48">
        <w:rPr>
          <w:rFonts w:ascii="GHEA Grapalat" w:hAnsi="GHEA Grapalat" w:cs="Sylfaen"/>
          <w:szCs w:val="24"/>
          <w:lang w:val="ru-RU"/>
        </w:rPr>
        <w:t>հրավերով</w:t>
      </w:r>
      <w:r w:rsidR="00096865" w:rsidRPr="00F46CF9">
        <w:rPr>
          <w:rFonts w:ascii="GHEA Grapalat" w:hAnsi="GHEA Grapalat" w:cs="Sylfaen"/>
          <w:szCs w:val="24"/>
        </w:rPr>
        <w:t xml:space="preserve"> </w:t>
      </w:r>
      <w:r w:rsidR="00096865" w:rsidRPr="00CB0C48">
        <w:rPr>
          <w:rFonts w:ascii="GHEA Grapalat" w:hAnsi="GHEA Grapalat" w:cs="Sylfaen"/>
          <w:szCs w:val="24"/>
          <w:lang w:val="ru-RU"/>
        </w:rPr>
        <w:t>սահմանված</w:t>
      </w:r>
      <w:r w:rsidR="00096865" w:rsidRPr="00F46CF9">
        <w:rPr>
          <w:rFonts w:ascii="GHEA Grapalat" w:hAnsi="GHEA Grapalat" w:cs="Sylfaen"/>
          <w:szCs w:val="24"/>
        </w:rPr>
        <w:t xml:space="preserve"> </w:t>
      </w:r>
      <w:r w:rsidR="00096865" w:rsidRPr="00CB0C48">
        <w:rPr>
          <w:rFonts w:ascii="GHEA Grapalat" w:hAnsi="GHEA Grapalat" w:cs="Sylfaen"/>
          <w:szCs w:val="24"/>
          <w:lang w:val="ru-RU"/>
        </w:rPr>
        <w:t>ժամկետի</w:t>
      </w:r>
      <w:r w:rsidR="00096865" w:rsidRPr="00F46CF9">
        <w:rPr>
          <w:rFonts w:ascii="GHEA Grapalat" w:hAnsi="GHEA Grapalat" w:cs="Sylfaen"/>
          <w:szCs w:val="24"/>
        </w:rPr>
        <w:t xml:space="preserve"> </w:t>
      </w:r>
      <w:r w:rsidR="00096865" w:rsidRPr="00CB0C48">
        <w:rPr>
          <w:rFonts w:ascii="GHEA Grapalat" w:hAnsi="GHEA Grapalat" w:cs="Sylfaen"/>
          <w:szCs w:val="24"/>
          <w:lang w:val="ru-RU"/>
        </w:rPr>
        <w:t>ավարտը</w:t>
      </w:r>
      <w:r w:rsidR="004D5671" w:rsidRPr="00CB0C48">
        <w:rPr>
          <w:rFonts w:ascii="GHEA Grapalat" w:hAnsi="GHEA Grapalat" w:cs="Sylfaen"/>
          <w:szCs w:val="24"/>
          <w:lang w:val="ru-RU"/>
        </w:rPr>
        <w:t>։</w:t>
      </w:r>
    </w:p>
    <w:p w:rsidR="00096865" w:rsidRPr="00F46CF9" w:rsidRDefault="000946A3" w:rsidP="00037DDE">
      <w:pPr>
        <w:pStyle w:val="23"/>
        <w:spacing w:line="240" w:lineRule="auto"/>
        <w:ind w:firstLine="567"/>
        <w:rPr>
          <w:rFonts w:ascii="GHEA Grapalat" w:hAnsi="GHEA Grapalat" w:cs="Sylfaen"/>
          <w:szCs w:val="24"/>
        </w:rPr>
      </w:pPr>
      <w:r w:rsidRPr="00CB0C48">
        <w:rPr>
          <w:rFonts w:ascii="GHEA Grapalat" w:hAnsi="GHEA Grapalat" w:cs="Sylfaen"/>
          <w:szCs w:val="24"/>
          <w:lang w:val="en-US"/>
        </w:rPr>
        <w:t>Հ</w:t>
      </w:r>
      <w:r w:rsidR="00096865" w:rsidRPr="00CB0C48">
        <w:rPr>
          <w:rFonts w:ascii="GHEA Grapalat" w:hAnsi="GHEA Grapalat" w:cs="Sylfaen"/>
          <w:szCs w:val="24"/>
          <w:lang w:val="ru-RU"/>
        </w:rPr>
        <w:t>այտի</w:t>
      </w:r>
      <w:r w:rsidR="00096865" w:rsidRPr="00F46CF9">
        <w:rPr>
          <w:rFonts w:ascii="GHEA Grapalat" w:hAnsi="GHEA Grapalat" w:cs="Sylfaen"/>
          <w:szCs w:val="24"/>
        </w:rPr>
        <w:t xml:space="preserve"> </w:t>
      </w:r>
      <w:r w:rsidR="00096865" w:rsidRPr="00CB0C48">
        <w:rPr>
          <w:rFonts w:ascii="GHEA Grapalat" w:hAnsi="GHEA Grapalat" w:cs="Sylfaen"/>
          <w:szCs w:val="24"/>
          <w:lang w:val="ru-RU"/>
        </w:rPr>
        <w:t>պատրաստման</w:t>
      </w:r>
      <w:r w:rsidR="00096865" w:rsidRPr="00F46CF9">
        <w:rPr>
          <w:rFonts w:ascii="GHEA Grapalat" w:hAnsi="GHEA Grapalat" w:cs="Sylfaen"/>
          <w:szCs w:val="24"/>
        </w:rPr>
        <w:t xml:space="preserve"> </w:t>
      </w:r>
      <w:r w:rsidR="00096865" w:rsidRPr="00CB0C48">
        <w:rPr>
          <w:rFonts w:ascii="GHEA Grapalat" w:hAnsi="GHEA Grapalat" w:cs="Sylfaen"/>
          <w:szCs w:val="24"/>
          <w:lang w:val="ru-RU"/>
        </w:rPr>
        <w:t>կարգը</w:t>
      </w:r>
      <w:r w:rsidR="00096865" w:rsidRPr="00F46CF9">
        <w:rPr>
          <w:rFonts w:ascii="GHEA Grapalat" w:hAnsi="GHEA Grapalat" w:cs="Sylfaen"/>
          <w:szCs w:val="24"/>
        </w:rPr>
        <w:t xml:space="preserve"> </w:t>
      </w:r>
      <w:r w:rsidR="00096865" w:rsidRPr="00CB0C48">
        <w:rPr>
          <w:rFonts w:ascii="GHEA Grapalat" w:hAnsi="GHEA Grapalat" w:cs="Sylfaen"/>
          <w:szCs w:val="24"/>
          <w:lang w:val="ru-RU"/>
        </w:rPr>
        <w:t>նկարագրված</w:t>
      </w:r>
      <w:r w:rsidR="00096865" w:rsidRPr="00F46CF9">
        <w:rPr>
          <w:rFonts w:ascii="GHEA Grapalat" w:hAnsi="GHEA Grapalat" w:cs="Sylfaen"/>
          <w:szCs w:val="24"/>
        </w:rPr>
        <w:t xml:space="preserve"> </w:t>
      </w:r>
      <w:r w:rsidR="00096865" w:rsidRPr="00CB0C48">
        <w:rPr>
          <w:rFonts w:ascii="GHEA Grapalat" w:hAnsi="GHEA Grapalat" w:cs="Sylfaen"/>
          <w:szCs w:val="24"/>
          <w:lang w:val="ru-RU"/>
        </w:rPr>
        <w:t>է</w:t>
      </w:r>
      <w:r w:rsidR="00096865" w:rsidRPr="00F46CF9">
        <w:rPr>
          <w:rFonts w:ascii="GHEA Grapalat" w:hAnsi="GHEA Grapalat" w:cs="Sylfaen"/>
          <w:szCs w:val="24"/>
        </w:rPr>
        <w:t xml:space="preserve"> </w:t>
      </w:r>
      <w:r w:rsidR="00096865" w:rsidRPr="00CB0C48">
        <w:rPr>
          <w:rFonts w:ascii="GHEA Grapalat" w:hAnsi="GHEA Grapalat" w:cs="Sylfaen"/>
          <w:szCs w:val="24"/>
          <w:lang w:val="ru-RU"/>
        </w:rPr>
        <w:t>սույն</w:t>
      </w:r>
      <w:r w:rsidR="00096865" w:rsidRPr="00F46CF9">
        <w:rPr>
          <w:rFonts w:ascii="GHEA Grapalat" w:hAnsi="GHEA Grapalat" w:cs="Sylfaen"/>
          <w:szCs w:val="24"/>
        </w:rPr>
        <w:t xml:space="preserve"> </w:t>
      </w:r>
      <w:r w:rsidR="00096865" w:rsidRPr="00CB0C48">
        <w:rPr>
          <w:rFonts w:ascii="GHEA Grapalat" w:hAnsi="GHEA Grapalat" w:cs="Sylfaen"/>
          <w:szCs w:val="24"/>
          <w:lang w:val="ru-RU"/>
        </w:rPr>
        <w:t>հրավերի</w:t>
      </w:r>
      <w:r w:rsidR="00096865" w:rsidRPr="00F46CF9">
        <w:rPr>
          <w:rFonts w:ascii="GHEA Grapalat" w:hAnsi="GHEA Grapalat" w:cs="Sylfaen"/>
          <w:szCs w:val="24"/>
        </w:rPr>
        <w:t xml:space="preserve"> </w:t>
      </w:r>
      <w:r w:rsidR="00DD4F48" w:rsidRPr="00F46CF9">
        <w:rPr>
          <w:rFonts w:ascii="GHEA Grapalat" w:hAnsi="GHEA Grapalat" w:cs="Sylfaen"/>
          <w:szCs w:val="24"/>
        </w:rPr>
        <w:t>2-</w:t>
      </w:r>
      <w:r w:rsidR="00DD4F48" w:rsidRPr="00CB0C48">
        <w:rPr>
          <w:rFonts w:ascii="GHEA Grapalat" w:hAnsi="GHEA Grapalat" w:cs="Sylfaen"/>
          <w:szCs w:val="24"/>
          <w:lang w:val="en-US"/>
        </w:rPr>
        <w:t>րդ</w:t>
      </w:r>
      <w:r w:rsidR="00096865" w:rsidRPr="00F46CF9">
        <w:rPr>
          <w:rFonts w:ascii="GHEA Grapalat" w:hAnsi="GHEA Grapalat" w:cs="Sylfaen"/>
          <w:szCs w:val="24"/>
        </w:rPr>
        <w:t xml:space="preserve"> </w:t>
      </w:r>
      <w:r w:rsidR="00096865" w:rsidRPr="00CB0C48">
        <w:rPr>
          <w:rFonts w:ascii="GHEA Grapalat" w:hAnsi="GHEA Grapalat" w:cs="Sylfaen"/>
          <w:szCs w:val="24"/>
          <w:lang w:val="ru-RU"/>
        </w:rPr>
        <w:t>մասում</w:t>
      </w:r>
      <w:r w:rsidR="00096865" w:rsidRPr="00F46CF9">
        <w:rPr>
          <w:rFonts w:ascii="GHEA Grapalat" w:hAnsi="GHEA Grapalat" w:cs="Sylfaen"/>
          <w:szCs w:val="24"/>
        </w:rPr>
        <w:t xml:space="preserve">` </w:t>
      </w:r>
      <w:r w:rsidR="003036D7" w:rsidRPr="00CB0C48">
        <w:rPr>
          <w:rFonts w:ascii="GHEA Grapalat" w:hAnsi="GHEA Grapalat" w:cs="Sylfaen"/>
          <w:szCs w:val="24"/>
          <w:lang w:val="en-US"/>
        </w:rPr>
        <w:t>գնանշման</w:t>
      </w:r>
      <w:r w:rsidR="003036D7" w:rsidRPr="00F46CF9">
        <w:rPr>
          <w:rFonts w:ascii="GHEA Grapalat" w:hAnsi="GHEA Grapalat" w:cs="Sylfaen"/>
          <w:szCs w:val="24"/>
        </w:rPr>
        <w:t xml:space="preserve"> </w:t>
      </w:r>
      <w:r w:rsidR="003036D7" w:rsidRPr="00CB0C48">
        <w:rPr>
          <w:rFonts w:ascii="GHEA Grapalat" w:hAnsi="GHEA Grapalat" w:cs="Sylfaen"/>
          <w:szCs w:val="24"/>
          <w:lang w:val="en-US"/>
        </w:rPr>
        <w:t>հարցման</w:t>
      </w:r>
      <w:r w:rsidR="003036D7" w:rsidRPr="00F46CF9">
        <w:rPr>
          <w:rFonts w:ascii="GHEA Grapalat" w:hAnsi="GHEA Grapalat" w:cs="Sylfaen"/>
          <w:szCs w:val="24"/>
        </w:rPr>
        <w:t xml:space="preserve"> </w:t>
      </w:r>
      <w:r w:rsidR="00096865" w:rsidRPr="00CB0C48">
        <w:rPr>
          <w:rFonts w:ascii="GHEA Grapalat" w:hAnsi="GHEA Grapalat" w:cs="Sylfaen"/>
          <w:szCs w:val="24"/>
          <w:lang w:val="ru-RU"/>
        </w:rPr>
        <w:t>հայտերը</w:t>
      </w:r>
      <w:r w:rsidR="00096865" w:rsidRPr="00F46CF9">
        <w:rPr>
          <w:rFonts w:ascii="GHEA Grapalat" w:hAnsi="GHEA Grapalat" w:cs="Sylfaen"/>
          <w:szCs w:val="24"/>
        </w:rPr>
        <w:t xml:space="preserve"> </w:t>
      </w:r>
      <w:r w:rsidR="00096865" w:rsidRPr="00CB0C48">
        <w:rPr>
          <w:rFonts w:ascii="GHEA Grapalat" w:hAnsi="GHEA Grapalat" w:cs="Sylfaen"/>
          <w:szCs w:val="24"/>
          <w:lang w:val="ru-RU"/>
        </w:rPr>
        <w:t>պատրաստելու</w:t>
      </w:r>
      <w:r w:rsidR="00096865" w:rsidRPr="00F46CF9">
        <w:rPr>
          <w:rFonts w:ascii="GHEA Grapalat" w:hAnsi="GHEA Grapalat" w:cs="Sylfaen"/>
          <w:szCs w:val="24"/>
        </w:rPr>
        <w:t xml:space="preserve"> </w:t>
      </w:r>
      <w:r w:rsidR="00096865" w:rsidRPr="00CB0C48">
        <w:rPr>
          <w:rFonts w:ascii="GHEA Grapalat" w:hAnsi="GHEA Grapalat" w:cs="Sylfaen"/>
          <w:szCs w:val="24"/>
          <w:lang w:val="ru-RU"/>
        </w:rPr>
        <w:t>հրահանգում</w:t>
      </w:r>
      <w:r w:rsidR="004D5671" w:rsidRPr="00CB0C48">
        <w:rPr>
          <w:rFonts w:ascii="GHEA Grapalat" w:hAnsi="GHEA Grapalat" w:cs="Sylfaen"/>
          <w:szCs w:val="24"/>
          <w:lang w:val="ru-RU"/>
        </w:rPr>
        <w:t>։</w:t>
      </w:r>
    </w:p>
    <w:p w:rsidR="005D323F" w:rsidRPr="00DE1E5A" w:rsidRDefault="00096865" w:rsidP="005D323F">
      <w:pPr>
        <w:pStyle w:val="23"/>
        <w:spacing w:line="240" w:lineRule="auto"/>
        <w:ind w:firstLine="567"/>
        <w:rPr>
          <w:rFonts w:ascii="GHEA Grapalat" w:hAnsi="GHEA Grapalat" w:cs="Sylfaen"/>
          <w:szCs w:val="24"/>
          <w:lang w:val="hy-AM"/>
        </w:rPr>
      </w:pPr>
      <w:r w:rsidRPr="00674F33">
        <w:rPr>
          <w:rFonts w:ascii="GHEA Grapalat" w:hAnsi="GHEA Grapalat" w:cs="Sylfaen"/>
          <w:szCs w:val="24"/>
        </w:rPr>
        <w:t xml:space="preserve">4.2  </w:t>
      </w:r>
      <w:r w:rsidR="005D323F" w:rsidRPr="00595447">
        <w:rPr>
          <w:rFonts w:ascii="GHEA Grapalat" w:hAnsi="GHEA Grapalat" w:cs="Sylfaen"/>
          <w:szCs w:val="24"/>
          <w:lang w:val="ru-RU"/>
        </w:rPr>
        <w:t>Ընթացակարգի</w:t>
      </w:r>
      <w:r w:rsidR="005D323F" w:rsidRPr="00674F33">
        <w:rPr>
          <w:rFonts w:ascii="GHEA Grapalat" w:hAnsi="GHEA Grapalat" w:cs="Sylfaen"/>
          <w:szCs w:val="24"/>
        </w:rPr>
        <w:t xml:space="preserve"> </w:t>
      </w:r>
      <w:r w:rsidR="005D323F" w:rsidRPr="00595447">
        <w:rPr>
          <w:rFonts w:ascii="GHEA Grapalat" w:hAnsi="GHEA Grapalat" w:cs="Sylfaen"/>
          <w:szCs w:val="24"/>
          <w:lang w:val="ru-RU"/>
        </w:rPr>
        <w:t>հայտերն</w:t>
      </w:r>
      <w:r w:rsidR="005D323F" w:rsidRPr="00674F33">
        <w:rPr>
          <w:rFonts w:ascii="GHEA Grapalat" w:hAnsi="GHEA Grapalat" w:cs="Sylfaen"/>
          <w:szCs w:val="24"/>
        </w:rPr>
        <w:t xml:space="preserve"> </w:t>
      </w:r>
      <w:r w:rsidR="005D323F" w:rsidRPr="00595447">
        <w:rPr>
          <w:rFonts w:ascii="GHEA Grapalat" w:hAnsi="GHEA Grapalat" w:cs="Sylfaen"/>
          <w:szCs w:val="24"/>
          <w:lang w:val="ru-RU"/>
        </w:rPr>
        <w:t>անհրաժեշտ</w:t>
      </w:r>
      <w:r w:rsidR="005D323F" w:rsidRPr="00674F33">
        <w:rPr>
          <w:rFonts w:ascii="GHEA Grapalat" w:hAnsi="GHEA Grapalat" w:cs="Sylfaen"/>
          <w:szCs w:val="24"/>
        </w:rPr>
        <w:t xml:space="preserve"> </w:t>
      </w:r>
      <w:r w:rsidR="005D323F" w:rsidRPr="00595447">
        <w:rPr>
          <w:rFonts w:ascii="GHEA Grapalat" w:hAnsi="GHEA Grapalat" w:cs="Sylfaen"/>
          <w:szCs w:val="24"/>
          <w:lang w:val="ru-RU"/>
        </w:rPr>
        <w:t>է</w:t>
      </w:r>
      <w:r w:rsidR="005D323F" w:rsidRPr="00674F33">
        <w:rPr>
          <w:rFonts w:ascii="GHEA Grapalat" w:hAnsi="GHEA Grapalat" w:cs="Sylfaen"/>
          <w:szCs w:val="24"/>
        </w:rPr>
        <w:t xml:space="preserve"> </w:t>
      </w:r>
      <w:r w:rsidR="005D323F" w:rsidRPr="00595447">
        <w:rPr>
          <w:rFonts w:ascii="GHEA Grapalat" w:hAnsi="GHEA Grapalat" w:cs="Sylfaen"/>
          <w:szCs w:val="24"/>
          <w:lang w:val="ru-RU"/>
        </w:rPr>
        <w:t>ներկայացնել</w:t>
      </w:r>
      <w:r w:rsidR="005D323F" w:rsidRPr="00674F33">
        <w:rPr>
          <w:rFonts w:ascii="GHEA Grapalat" w:hAnsi="GHEA Grapalat" w:cs="Sylfaen"/>
          <w:szCs w:val="24"/>
        </w:rPr>
        <w:t xml:space="preserve"> </w:t>
      </w:r>
      <w:r w:rsidR="005D323F" w:rsidRPr="00595447">
        <w:rPr>
          <w:rFonts w:ascii="GHEA Grapalat" w:hAnsi="GHEA Grapalat" w:cs="Sylfaen"/>
        </w:rPr>
        <w:t>հանձնաժողովին</w:t>
      </w:r>
      <w:r w:rsidR="005D323F" w:rsidRPr="00674F33">
        <w:rPr>
          <w:rFonts w:ascii="GHEA Grapalat" w:hAnsi="GHEA Grapalat" w:cs="Sylfaen"/>
          <w:szCs w:val="24"/>
        </w:rPr>
        <w:t xml:space="preserve"> </w:t>
      </w:r>
      <w:r w:rsidR="005D323F" w:rsidRPr="00595447">
        <w:rPr>
          <w:rFonts w:ascii="GHEA Grapalat" w:hAnsi="GHEA Grapalat" w:cs="Sylfaen"/>
          <w:szCs w:val="24"/>
          <w:lang w:val="ru-RU"/>
        </w:rPr>
        <w:t>ոչ</w:t>
      </w:r>
      <w:r w:rsidR="005D323F" w:rsidRPr="00674F33">
        <w:rPr>
          <w:rFonts w:ascii="GHEA Grapalat" w:hAnsi="GHEA Grapalat" w:cs="Sylfaen"/>
          <w:szCs w:val="24"/>
        </w:rPr>
        <w:t xml:space="preserve"> </w:t>
      </w:r>
      <w:r w:rsidR="005D323F" w:rsidRPr="00595447">
        <w:rPr>
          <w:rFonts w:ascii="GHEA Grapalat" w:hAnsi="GHEA Grapalat" w:cs="Sylfaen"/>
          <w:szCs w:val="24"/>
          <w:lang w:val="ru-RU"/>
        </w:rPr>
        <w:t>ուշ</w:t>
      </w:r>
      <w:r w:rsidR="005D323F" w:rsidRPr="00674F33">
        <w:rPr>
          <w:rFonts w:ascii="GHEA Grapalat" w:hAnsi="GHEA Grapalat" w:cs="Sylfaen"/>
          <w:szCs w:val="24"/>
        </w:rPr>
        <w:t xml:space="preserve">, </w:t>
      </w:r>
      <w:r w:rsidR="005D323F" w:rsidRPr="00595447">
        <w:rPr>
          <w:rFonts w:ascii="GHEA Grapalat" w:hAnsi="GHEA Grapalat" w:cs="Sylfaen"/>
          <w:szCs w:val="24"/>
          <w:lang w:val="ru-RU"/>
        </w:rPr>
        <w:t>քան</w:t>
      </w:r>
      <w:r w:rsidR="005D323F" w:rsidRPr="00674F33">
        <w:rPr>
          <w:rFonts w:ascii="GHEA Grapalat" w:hAnsi="GHEA Grapalat" w:cs="Sylfaen"/>
          <w:szCs w:val="24"/>
        </w:rPr>
        <w:t xml:space="preserve"> </w:t>
      </w:r>
      <w:r w:rsidR="005D323F" w:rsidRPr="00595447">
        <w:rPr>
          <w:rFonts w:ascii="GHEA Grapalat" w:hAnsi="GHEA Grapalat" w:cs="Sylfaen"/>
          <w:szCs w:val="24"/>
          <w:lang w:val="ru-RU"/>
        </w:rPr>
        <w:t>սույն</w:t>
      </w:r>
      <w:r w:rsidR="005D323F" w:rsidRPr="00674F33">
        <w:rPr>
          <w:rFonts w:ascii="GHEA Grapalat" w:hAnsi="GHEA Grapalat" w:cs="Sylfaen"/>
          <w:szCs w:val="24"/>
        </w:rPr>
        <w:t xml:space="preserve"> </w:t>
      </w:r>
      <w:r w:rsidR="005D323F" w:rsidRPr="00595447">
        <w:rPr>
          <w:rFonts w:ascii="GHEA Grapalat" w:hAnsi="GHEA Grapalat" w:cs="Sylfaen"/>
          <w:szCs w:val="24"/>
          <w:lang w:val="ru-RU"/>
        </w:rPr>
        <w:t>ընթացակարգի</w:t>
      </w:r>
      <w:r w:rsidR="005D323F" w:rsidRPr="00674F33">
        <w:rPr>
          <w:rFonts w:ascii="GHEA Grapalat" w:hAnsi="GHEA Grapalat" w:cs="Sylfaen"/>
          <w:szCs w:val="24"/>
        </w:rPr>
        <w:t xml:space="preserve"> </w:t>
      </w:r>
      <w:r w:rsidR="005D323F" w:rsidRPr="00595447">
        <w:rPr>
          <w:rFonts w:ascii="GHEA Grapalat" w:hAnsi="GHEA Grapalat" w:cs="Sylfaen"/>
          <w:szCs w:val="24"/>
          <w:lang w:val="ru-RU"/>
        </w:rPr>
        <w:t>հայտարարությունը</w:t>
      </w:r>
      <w:r w:rsidR="005D323F" w:rsidRPr="00674F33">
        <w:rPr>
          <w:rFonts w:ascii="GHEA Grapalat" w:hAnsi="GHEA Grapalat" w:cs="Sylfaen"/>
          <w:szCs w:val="24"/>
        </w:rPr>
        <w:t xml:space="preserve"> </w:t>
      </w:r>
      <w:r w:rsidR="005D323F" w:rsidRPr="00595447">
        <w:rPr>
          <w:rFonts w:ascii="GHEA Grapalat" w:hAnsi="GHEA Grapalat" w:cs="Sylfaen"/>
          <w:szCs w:val="24"/>
          <w:lang w:val="ru-RU"/>
        </w:rPr>
        <w:t>և</w:t>
      </w:r>
      <w:r w:rsidR="005D323F" w:rsidRPr="00674F33">
        <w:rPr>
          <w:rFonts w:ascii="GHEA Grapalat" w:hAnsi="GHEA Grapalat" w:cs="Sylfaen"/>
          <w:szCs w:val="24"/>
        </w:rPr>
        <w:t xml:space="preserve"> </w:t>
      </w:r>
      <w:r w:rsidR="005D323F" w:rsidRPr="00595447">
        <w:rPr>
          <w:rFonts w:ascii="GHEA Grapalat" w:hAnsi="GHEA Grapalat" w:cs="Sylfaen"/>
          <w:szCs w:val="24"/>
          <w:lang w:val="ru-RU"/>
        </w:rPr>
        <w:t>հրավերը</w:t>
      </w:r>
      <w:r w:rsidR="005D323F" w:rsidRPr="00674F33">
        <w:rPr>
          <w:rFonts w:ascii="GHEA Grapalat" w:hAnsi="GHEA Grapalat" w:cs="Sylfaen"/>
          <w:szCs w:val="24"/>
        </w:rPr>
        <w:t xml:space="preserve"> </w:t>
      </w:r>
      <w:r w:rsidR="005D323F" w:rsidRPr="00595447">
        <w:rPr>
          <w:rFonts w:ascii="GHEA Grapalat" w:hAnsi="GHEA Grapalat" w:cs="Sylfaen"/>
          <w:szCs w:val="24"/>
          <w:lang w:val="en-US"/>
        </w:rPr>
        <w:t>տեղեկա</w:t>
      </w:r>
      <w:r w:rsidR="005D323F" w:rsidRPr="00595447">
        <w:rPr>
          <w:rFonts w:ascii="GHEA Grapalat" w:hAnsi="GHEA Grapalat" w:cs="Sylfaen"/>
          <w:szCs w:val="24"/>
          <w:lang w:val="ru-RU"/>
        </w:rPr>
        <w:t>գ</w:t>
      </w:r>
      <w:r w:rsidR="005D323F" w:rsidRPr="00595447">
        <w:rPr>
          <w:rFonts w:ascii="GHEA Grapalat" w:hAnsi="GHEA Grapalat" w:cs="Sylfaen"/>
          <w:szCs w:val="24"/>
          <w:lang w:val="en-US"/>
        </w:rPr>
        <w:t>ր</w:t>
      </w:r>
      <w:r w:rsidR="005D323F" w:rsidRPr="00595447">
        <w:rPr>
          <w:rFonts w:ascii="GHEA Grapalat" w:hAnsi="GHEA Grapalat" w:cs="Sylfaen"/>
          <w:szCs w:val="24"/>
          <w:lang w:val="ru-RU"/>
        </w:rPr>
        <w:t>ում</w:t>
      </w:r>
      <w:r w:rsidR="005D323F" w:rsidRPr="00674F33">
        <w:rPr>
          <w:rFonts w:ascii="GHEA Grapalat" w:hAnsi="GHEA Grapalat" w:cs="Sylfaen"/>
          <w:szCs w:val="24"/>
        </w:rPr>
        <w:t xml:space="preserve"> </w:t>
      </w:r>
      <w:r w:rsidR="005D323F" w:rsidRPr="00595447">
        <w:rPr>
          <w:rFonts w:ascii="GHEA Grapalat" w:hAnsi="GHEA Grapalat" w:cs="Sylfaen"/>
          <w:szCs w:val="24"/>
          <w:lang w:val="en-US"/>
        </w:rPr>
        <w:t>հ</w:t>
      </w:r>
      <w:r w:rsidR="005D323F" w:rsidRPr="00595447">
        <w:rPr>
          <w:rFonts w:ascii="GHEA Grapalat" w:hAnsi="GHEA Grapalat" w:cs="Sylfaen"/>
          <w:szCs w:val="24"/>
          <w:lang w:val="ru-RU"/>
        </w:rPr>
        <w:t>րապարակվելու</w:t>
      </w:r>
      <w:r w:rsidR="005D323F" w:rsidRPr="00674F33">
        <w:rPr>
          <w:rFonts w:ascii="GHEA Grapalat" w:hAnsi="GHEA Grapalat" w:cs="Sylfaen"/>
          <w:szCs w:val="24"/>
        </w:rPr>
        <w:t xml:space="preserve"> </w:t>
      </w:r>
      <w:r w:rsidR="005D323F" w:rsidRPr="00595447">
        <w:rPr>
          <w:rFonts w:ascii="GHEA Grapalat" w:hAnsi="GHEA Grapalat" w:cs="Sylfaen"/>
          <w:szCs w:val="24"/>
          <w:lang w:val="en-US"/>
        </w:rPr>
        <w:t>օրվանից</w:t>
      </w:r>
      <w:r w:rsidR="005D323F" w:rsidRPr="00674F33">
        <w:rPr>
          <w:rFonts w:ascii="GHEA Grapalat" w:hAnsi="GHEA Grapalat" w:cs="Sylfaen"/>
          <w:szCs w:val="24"/>
        </w:rPr>
        <w:t xml:space="preserve"> </w:t>
      </w:r>
      <w:r w:rsidR="005D323F" w:rsidRPr="00595447">
        <w:rPr>
          <w:rFonts w:ascii="GHEA Grapalat" w:hAnsi="GHEA Grapalat" w:cs="Sylfaen"/>
          <w:szCs w:val="24"/>
          <w:lang w:val="ru-RU"/>
        </w:rPr>
        <w:t>հաշված</w:t>
      </w:r>
      <w:r w:rsidR="005D323F" w:rsidRPr="00674F33">
        <w:rPr>
          <w:rFonts w:ascii="GHEA Grapalat" w:hAnsi="GHEA Grapalat" w:cs="Sylfaen"/>
          <w:szCs w:val="24"/>
        </w:rPr>
        <w:t xml:space="preserve"> «</w:t>
      </w:r>
      <w:r w:rsidR="00284A2F">
        <w:rPr>
          <w:rFonts w:ascii="GHEA Grapalat" w:hAnsi="GHEA Grapalat" w:cs="Sylfaen"/>
          <w:szCs w:val="24"/>
          <w:lang w:val="hy-AM"/>
        </w:rPr>
        <w:t>7</w:t>
      </w:r>
      <w:r w:rsidR="005D323F" w:rsidRPr="00674F33">
        <w:rPr>
          <w:rFonts w:ascii="GHEA Grapalat" w:hAnsi="GHEA Grapalat" w:cs="Sylfaen"/>
          <w:szCs w:val="24"/>
        </w:rPr>
        <w:t>»</w:t>
      </w:r>
      <w:r w:rsidR="005D323F" w:rsidRPr="00595447">
        <w:rPr>
          <w:rFonts w:ascii="GHEA Grapalat" w:hAnsi="GHEA Grapalat" w:cs="Sylfaen"/>
          <w:szCs w:val="24"/>
          <w:lang w:val="ru-RU"/>
        </w:rPr>
        <w:t>րդ</w:t>
      </w:r>
      <w:r w:rsidR="005D323F" w:rsidRPr="00674F33">
        <w:rPr>
          <w:rFonts w:ascii="GHEA Grapalat" w:hAnsi="GHEA Grapalat" w:cs="Sylfaen"/>
          <w:szCs w:val="24"/>
        </w:rPr>
        <w:t xml:space="preserve"> </w:t>
      </w:r>
      <w:r w:rsidR="005D323F" w:rsidRPr="00595447">
        <w:rPr>
          <w:rFonts w:ascii="GHEA Grapalat" w:hAnsi="GHEA Grapalat" w:cs="Sylfaen"/>
          <w:szCs w:val="24"/>
          <w:lang w:val="ru-RU"/>
        </w:rPr>
        <w:t>օրվա</w:t>
      </w:r>
      <w:r w:rsidR="005D323F" w:rsidRPr="00674F33">
        <w:rPr>
          <w:rFonts w:ascii="GHEA Grapalat" w:hAnsi="GHEA Grapalat" w:cs="Sylfaen"/>
          <w:szCs w:val="24"/>
        </w:rPr>
        <w:t xml:space="preserve"> </w:t>
      </w:r>
      <w:r w:rsidR="005D323F" w:rsidRPr="00595447">
        <w:rPr>
          <w:rFonts w:ascii="GHEA Grapalat" w:hAnsi="GHEA Grapalat" w:cs="Sylfaen"/>
          <w:szCs w:val="24"/>
          <w:lang w:val="ru-RU"/>
        </w:rPr>
        <w:t>ժամը</w:t>
      </w:r>
      <w:r w:rsidR="00284A2F">
        <w:rPr>
          <w:rFonts w:ascii="GHEA Grapalat" w:hAnsi="GHEA Grapalat" w:cs="Sylfaen"/>
          <w:szCs w:val="24"/>
          <w:lang w:val="hy-AM"/>
        </w:rPr>
        <w:t xml:space="preserve"> </w:t>
      </w:r>
      <w:r w:rsidR="005D323F" w:rsidRPr="00674F33">
        <w:rPr>
          <w:rFonts w:ascii="GHEA Grapalat" w:hAnsi="GHEA Grapalat" w:cs="Sylfaen"/>
          <w:szCs w:val="24"/>
        </w:rPr>
        <w:t xml:space="preserve"> «</w:t>
      </w:r>
      <w:r w:rsidR="00313A54" w:rsidRPr="00456458">
        <w:rPr>
          <w:rFonts w:ascii="GHEA Grapalat" w:hAnsi="GHEA Grapalat" w:cs="Sylfaen"/>
          <w:b/>
          <w:szCs w:val="24"/>
          <w:lang w:val="hy-AM"/>
        </w:rPr>
        <w:t>19,08</w:t>
      </w:r>
      <w:r w:rsidR="001C2BD5">
        <w:rPr>
          <w:rFonts w:ascii="GHEA Grapalat" w:hAnsi="GHEA Grapalat" w:cs="Sylfaen"/>
          <w:b/>
          <w:szCs w:val="24"/>
          <w:lang w:val="hy-AM"/>
        </w:rPr>
        <w:t>,2020</w:t>
      </w:r>
      <w:r w:rsidR="00284A2F" w:rsidRPr="00456458">
        <w:rPr>
          <w:rFonts w:ascii="GHEA Grapalat" w:hAnsi="GHEA Grapalat" w:cs="Sylfaen"/>
          <w:b/>
          <w:szCs w:val="24"/>
          <w:lang w:val="hy-AM"/>
        </w:rPr>
        <w:t>թ</w:t>
      </w:r>
      <w:r w:rsidR="005D323F" w:rsidRPr="00674F33">
        <w:rPr>
          <w:rFonts w:ascii="GHEA Grapalat" w:hAnsi="GHEA Grapalat" w:cs="Sylfaen"/>
          <w:szCs w:val="24"/>
        </w:rPr>
        <w:t>»-</w:t>
      </w:r>
      <w:r w:rsidR="005D323F" w:rsidRPr="00595447">
        <w:rPr>
          <w:rFonts w:ascii="GHEA Grapalat" w:hAnsi="GHEA Grapalat" w:cs="Sylfaen"/>
          <w:szCs w:val="24"/>
          <w:lang w:val="ru-RU"/>
        </w:rPr>
        <w:t>ն</w:t>
      </w:r>
      <w:r w:rsidR="005D323F" w:rsidRPr="00674F33">
        <w:rPr>
          <w:rFonts w:ascii="GHEA Grapalat" w:hAnsi="GHEA Grapalat" w:cs="Sylfaen"/>
          <w:szCs w:val="24"/>
        </w:rPr>
        <w:t>, «</w:t>
      </w:r>
      <w:r w:rsidR="00284A2F" w:rsidRPr="00284A2F">
        <w:rPr>
          <w:rFonts w:ascii="GHEA Grapalat" w:hAnsi="GHEA Grapalat"/>
        </w:rPr>
        <w:t xml:space="preserve"> </w:t>
      </w:r>
      <w:r w:rsidR="00284A2F" w:rsidRPr="00625E34">
        <w:t xml:space="preserve"> </w:t>
      </w:r>
      <w:r w:rsidR="00284A2F" w:rsidRPr="00284A2F">
        <w:rPr>
          <w:rFonts w:ascii="GHEA Grapalat" w:hAnsi="GHEA Grapalat"/>
          <w:b/>
        </w:rPr>
        <w:t>ՀՀ ՇՄ գ</w:t>
      </w:r>
      <w:r w:rsidR="00284A2F" w:rsidRPr="00284A2F">
        <w:rPr>
          <w:rFonts w:ascii="MS Mincho" w:eastAsia="MS Mincho" w:hAnsi="MS Mincho" w:cs="MS Mincho" w:hint="eastAsia"/>
          <w:b/>
        </w:rPr>
        <w:t>․</w:t>
      </w:r>
      <w:r w:rsidR="001C2BD5">
        <w:rPr>
          <w:rFonts w:ascii="GHEA Grapalat" w:hAnsi="GHEA Grapalat" w:cs="GHEA Grapalat"/>
          <w:b/>
        </w:rPr>
        <w:t>Բերդաշեն 1, փ.</w:t>
      </w:r>
      <w:r w:rsidR="001C2BD5">
        <w:rPr>
          <w:rFonts w:ascii="GHEA Grapalat" w:hAnsi="GHEA Grapalat" w:cs="GHEA Grapalat"/>
          <w:b/>
          <w:lang w:val="hy-AM"/>
        </w:rPr>
        <w:t>29 շենք</w:t>
      </w:r>
      <w:r w:rsidR="00284A2F" w:rsidRPr="00284A2F">
        <w:rPr>
          <w:rFonts w:ascii="GHEA Grapalat" w:hAnsi="GHEA Grapalat"/>
          <w:b/>
        </w:rPr>
        <w:t xml:space="preserve"> </w:t>
      </w:r>
      <w:r w:rsidR="005D323F" w:rsidRPr="00674F33">
        <w:rPr>
          <w:rFonts w:ascii="GHEA Grapalat" w:hAnsi="GHEA Grapalat" w:cs="Sylfaen"/>
          <w:szCs w:val="24"/>
        </w:rPr>
        <w:t xml:space="preserve">» </w:t>
      </w:r>
      <w:r w:rsidR="005D323F" w:rsidRPr="00595447">
        <w:rPr>
          <w:rFonts w:ascii="GHEA Grapalat" w:hAnsi="GHEA Grapalat" w:cs="Sylfaen"/>
          <w:szCs w:val="24"/>
          <w:lang w:val="ru-RU"/>
        </w:rPr>
        <w:t>հասցեով</w:t>
      </w:r>
      <w:r w:rsidR="005D323F" w:rsidRPr="00674F33">
        <w:rPr>
          <w:rFonts w:ascii="GHEA Grapalat" w:hAnsi="GHEA Grapalat" w:cs="Sylfaen"/>
          <w:szCs w:val="24"/>
        </w:rPr>
        <w:t>:</w:t>
      </w:r>
    </w:p>
    <w:p w:rsidR="005D323F" w:rsidRPr="002865DC" w:rsidRDefault="005D323F" w:rsidP="005D323F">
      <w:pPr>
        <w:pStyle w:val="23"/>
        <w:spacing w:line="240" w:lineRule="auto"/>
        <w:ind w:firstLine="567"/>
        <w:rPr>
          <w:rFonts w:ascii="GHEA Grapalat" w:hAnsi="GHEA Grapalat" w:cs="Sylfaen"/>
          <w:szCs w:val="24"/>
          <w:lang w:val="hy-AM"/>
        </w:rPr>
      </w:pPr>
      <w:r w:rsidRPr="002865DC">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595447">
        <w:rPr>
          <w:rFonts w:ascii="GHEA Grapalat" w:hAnsi="GHEA Grapalat"/>
          <w:sz w:val="24"/>
          <w:szCs w:val="24"/>
        </w:rPr>
        <w:t>«</w:t>
      </w:r>
      <w:r w:rsidR="00284A2F" w:rsidRPr="00284A2F">
        <w:rPr>
          <w:rFonts w:ascii="GHEA Grapalat" w:hAnsi="GHEA Grapalat" w:cs="Sylfaen"/>
          <w:szCs w:val="24"/>
          <w:lang w:val="hy-AM"/>
        </w:rPr>
        <w:t>Վանուհի Բախչինյանը</w:t>
      </w:r>
      <w:r w:rsidRPr="00595447">
        <w:rPr>
          <w:rFonts w:ascii="GHEA Grapalat" w:hAnsi="GHEA Grapalat"/>
          <w:sz w:val="24"/>
          <w:szCs w:val="24"/>
        </w:rPr>
        <w:t>»</w:t>
      </w:r>
      <w:r w:rsidRPr="002865DC">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w:t>
      </w:r>
      <w:r w:rsidRPr="002865DC">
        <w:rPr>
          <w:rFonts w:ascii="GHEA Grapalat" w:hAnsi="GHEA Grapalat" w:cs="Sylfaen"/>
          <w:szCs w:val="24"/>
          <w:lang w:val="hy-AM"/>
        </w:rPr>
        <w:lastRenderedPageBreak/>
        <w:t>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CB0C48" w:rsidRDefault="00B67CCD" w:rsidP="00037DDE">
      <w:pPr>
        <w:pStyle w:val="23"/>
        <w:spacing w:line="240" w:lineRule="auto"/>
        <w:ind w:firstLine="567"/>
        <w:rPr>
          <w:rFonts w:ascii="GHEA Grapalat" w:hAnsi="GHEA Grapalat" w:cs="Sylfaen"/>
          <w:szCs w:val="24"/>
          <w:lang w:val="hy-AM"/>
        </w:rPr>
      </w:pPr>
      <w:r w:rsidRPr="00CB0C48">
        <w:rPr>
          <w:rFonts w:ascii="GHEA Grapalat" w:hAnsi="GHEA Grapalat" w:cs="Sylfaen"/>
          <w:szCs w:val="24"/>
          <w:lang w:val="hy-AM"/>
        </w:rPr>
        <w:t>4.</w:t>
      </w:r>
      <w:r w:rsidR="0028726A" w:rsidRPr="00CB0C48">
        <w:rPr>
          <w:rFonts w:ascii="GHEA Grapalat" w:hAnsi="GHEA Grapalat" w:cs="Sylfaen"/>
          <w:szCs w:val="24"/>
          <w:lang w:val="hy-AM"/>
        </w:rPr>
        <w:t xml:space="preserve">3 </w:t>
      </w:r>
      <w:r w:rsidRPr="00CB0C48">
        <w:rPr>
          <w:rFonts w:ascii="GHEA Grapalat" w:hAnsi="GHEA Grapalat" w:cs="Sylfaen"/>
          <w:szCs w:val="24"/>
          <w:lang w:val="hy-AM"/>
        </w:rPr>
        <w:t>Մասնակիցը հայտով ներկայացնում է`</w:t>
      </w:r>
    </w:p>
    <w:p w:rsidR="009E0162" w:rsidRPr="00DE1E5A" w:rsidRDefault="009E0162" w:rsidP="009E0162">
      <w:pPr>
        <w:pStyle w:val="23"/>
        <w:spacing w:line="240" w:lineRule="auto"/>
        <w:ind w:firstLine="567"/>
        <w:rPr>
          <w:rFonts w:ascii="GHEA Grapalat" w:hAnsi="GHEA Grapalat" w:cs="Sylfaen"/>
          <w:szCs w:val="24"/>
          <w:lang w:val="hy-AM"/>
        </w:rPr>
      </w:pPr>
      <w:bookmarkStart w:id="3" w:name="_Hlk9261647"/>
      <w:r w:rsidRPr="00F46CF9">
        <w:rPr>
          <w:rFonts w:ascii="GHEA Grapalat" w:hAnsi="GHEA Grapalat" w:cs="Sylfaen"/>
          <w:szCs w:val="24"/>
          <w:lang w:val="hy-AM"/>
        </w:rPr>
        <w:t>1) իր կողմից հաստատված՝ սույն հրավերի 2-րդ մասի 2.1 կետով նախատեսված դիմում-հայտարարություն, որը ներառում է</w:t>
      </w:r>
      <w:r w:rsidRPr="00857D15">
        <w:rPr>
          <w:rFonts w:ascii="GHEA Grapalat" w:hAnsi="GHEA Grapalat" w:cs="Sylfaen"/>
          <w:szCs w:val="24"/>
          <w:lang w:val="hy-AM"/>
        </w:rPr>
        <w:t>`</w:t>
      </w:r>
    </w:p>
    <w:p w:rsidR="009E0162" w:rsidRPr="002865DC" w:rsidRDefault="009E0162" w:rsidP="009E0162">
      <w:pPr>
        <w:pStyle w:val="23"/>
        <w:spacing w:line="240" w:lineRule="auto"/>
        <w:ind w:firstLine="567"/>
        <w:rPr>
          <w:rFonts w:ascii="GHEA Grapalat" w:hAnsi="GHEA Grapalat" w:cs="Sylfaen"/>
          <w:szCs w:val="24"/>
          <w:lang w:val="hy-AM"/>
        </w:rPr>
      </w:pPr>
      <w:r w:rsidRPr="002865DC">
        <w:rPr>
          <w:rFonts w:ascii="GHEA Grapalat" w:hAnsi="GHEA Grapalat" w:cs="Sylfaen"/>
          <w:szCs w:val="24"/>
          <w:lang w:val="hy-AM"/>
        </w:rPr>
        <w:t>ա) հայտարարություն՝ սույն հրավերով սահմանված մասնակ</w:t>
      </w:r>
      <w:r w:rsidRPr="002865DC">
        <w:rPr>
          <w:rFonts w:ascii="GHEA Grapalat" w:hAnsi="GHEA Grapalat" w:cs="Sylfaen"/>
          <w:szCs w:val="24"/>
          <w:lang w:val="hy-AM"/>
        </w:rPr>
        <w:softHyphen/>
        <w:t>ցության իրավունքի պահանջներին իր տվյալների համապատասխանության մասին.</w:t>
      </w:r>
    </w:p>
    <w:p w:rsidR="009E0162" w:rsidRPr="002865DC" w:rsidRDefault="009E0162" w:rsidP="009E0162">
      <w:pPr>
        <w:pStyle w:val="23"/>
        <w:spacing w:line="240" w:lineRule="auto"/>
        <w:ind w:firstLine="567"/>
        <w:rPr>
          <w:rFonts w:ascii="GHEA Grapalat" w:hAnsi="GHEA Grapalat" w:cs="Sylfaen"/>
          <w:szCs w:val="24"/>
          <w:lang w:val="hy-AM"/>
        </w:rPr>
      </w:pPr>
      <w:r w:rsidRPr="002865DC">
        <w:rPr>
          <w:rFonts w:ascii="GHEA Grapalat" w:hAnsi="GHEA Grapalat" w:cs="Sylfaen"/>
          <w:szCs w:val="24"/>
          <w:lang w:val="hy-AM"/>
        </w:rPr>
        <w:t xml:space="preserve">բ) հայտարարություն՝ սույն հրավերով սահմանված որակավորման չափանիշներին իր տվյալների համապատասխանության մասին, </w:t>
      </w:r>
      <w:r w:rsidRPr="0049186D">
        <w:rPr>
          <w:rFonts w:ascii="GHEA Grapalat" w:hAnsi="GHEA Grapalat"/>
          <w:lang w:val="hy-AM"/>
        </w:rPr>
        <w:t>պայմանով, որ առաջին տեղը զբաղեցրած մասնակից ճանաչվելու դեպքում սույն հրավերով սահմանված կարգով և ժամկետում հանձնաժողովին է ներկայացնում որակավորումը հիմնավորող` սույն հրավերով նախատեսված փաստաթղթերը</w:t>
      </w:r>
      <w:r w:rsidRPr="002865DC">
        <w:rPr>
          <w:rFonts w:ascii="GHEA Grapalat" w:hAnsi="GHEA Grapalat" w:cs="Sylfaen"/>
          <w:szCs w:val="24"/>
          <w:lang w:val="hy-AM"/>
        </w:rPr>
        <w:t>.</w:t>
      </w:r>
    </w:p>
    <w:p w:rsidR="009E0162" w:rsidRPr="002865DC" w:rsidRDefault="009E0162" w:rsidP="009E0162">
      <w:pPr>
        <w:pStyle w:val="23"/>
        <w:spacing w:line="240" w:lineRule="auto"/>
        <w:ind w:firstLine="567"/>
        <w:rPr>
          <w:rFonts w:ascii="GHEA Grapalat" w:hAnsi="GHEA Grapalat" w:cs="Sylfaen"/>
          <w:szCs w:val="24"/>
          <w:lang w:val="hy-AM"/>
        </w:rPr>
      </w:pPr>
      <w:r w:rsidRPr="002865DC">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9E0162" w:rsidRPr="002865DC" w:rsidRDefault="009E0162" w:rsidP="009E0162">
      <w:pPr>
        <w:pStyle w:val="23"/>
        <w:spacing w:line="240" w:lineRule="auto"/>
        <w:ind w:firstLine="567"/>
        <w:rPr>
          <w:rFonts w:ascii="GHEA Grapalat" w:hAnsi="GHEA Grapalat" w:cs="Sylfaen"/>
          <w:szCs w:val="24"/>
          <w:lang w:val="hy-AM"/>
        </w:rPr>
      </w:pPr>
      <w:bookmarkStart w:id="4" w:name="_Hlk9261892"/>
      <w:bookmarkEnd w:id="3"/>
      <w:r w:rsidRPr="002865DC">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 </w:t>
      </w:r>
    </w:p>
    <w:p w:rsidR="009E0162" w:rsidRDefault="009E0162" w:rsidP="009E0162">
      <w:pPr>
        <w:pStyle w:val="norm"/>
        <w:spacing w:line="240" w:lineRule="auto"/>
        <w:ind w:firstLine="630"/>
        <w:rPr>
          <w:rFonts w:ascii="GHEA Grapalat" w:hAnsi="GHEA Grapalat" w:cs="Sylfaen"/>
          <w:sz w:val="20"/>
          <w:lang w:val="hy-AM"/>
        </w:rPr>
      </w:pPr>
      <w:r w:rsidRPr="002865DC">
        <w:rPr>
          <w:rFonts w:ascii="GHEA Grapalat" w:hAnsi="GHEA Grapalat"/>
          <w:sz w:val="20"/>
          <w:lang w:val="hy-AM"/>
        </w:rPr>
        <w:t>ե</w:t>
      </w:r>
      <w:r w:rsidRPr="00DE1E5A">
        <w:rPr>
          <w:rFonts w:ascii="GHEA Grapalat" w:hAnsi="GHEA Grapalat"/>
          <w:sz w:val="20"/>
          <w:lang w:val="hy-AM"/>
        </w:rPr>
        <w:t xml:space="preserve">) </w:t>
      </w:r>
      <w:r w:rsidRPr="00DE1E5A">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նշանակելու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DE1E5A">
        <w:rPr>
          <w:rFonts w:ascii="GHEA Grapalat" w:hAnsi="GHEA Grapalat"/>
          <w:sz w:val="20"/>
          <w:lang w:val="hy-AM"/>
        </w:rPr>
        <w:t xml:space="preserve">: Ընդ որում </w:t>
      </w:r>
      <w:r w:rsidRPr="00DE1E5A">
        <w:rPr>
          <w:rFonts w:ascii="GHEA Grapalat" w:hAnsi="GHEA Grapalat" w:cs="Sylfaen"/>
          <w:sz w:val="20"/>
          <w:lang w:val="hy-AM"/>
        </w:rPr>
        <w:t>եթե մասնակիցը հայտարարվում է ընտրված մասնակից, ապա սույն պարբերությամբ նախատեսված տեղեկատվությունը</w:t>
      </w:r>
      <w:r w:rsidR="0034770A" w:rsidRPr="002865DC">
        <w:rPr>
          <w:rFonts w:ascii="GHEA Grapalat" w:hAnsi="GHEA Grapalat" w:cs="Sylfaen"/>
          <w:sz w:val="20"/>
          <w:lang w:val="hy-AM"/>
        </w:rPr>
        <w:t xml:space="preserve"> </w:t>
      </w:r>
      <w:r w:rsidRPr="00DE1E5A">
        <w:rPr>
          <w:rFonts w:ascii="GHEA Grapalat" w:hAnsi="GHEA Grapalat" w:cs="Sylfaen"/>
          <w:sz w:val="20"/>
          <w:lang w:val="hy-AM"/>
        </w:rPr>
        <w:t>պայմանագիր կնքելու որոշման մասին հայտարարության հետ միաժամանակ հրապարակվում է նաև տեղեկագրում.</w:t>
      </w:r>
    </w:p>
    <w:p w:rsidR="009E0162" w:rsidRPr="002865DC" w:rsidRDefault="009E0162" w:rsidP="009E0162">
      <w:pPr>
        <w:pStyle w:val="norm"/>
        <w:spacing w:line="240" w:lineRule="auto"/>
        <w:ind w:firstLine="630"/>
        <w:rPr>
          <w:rFonts w:ascii="GHEA Grapalat" w:hAnsi="GHEA Grapalat" w:cs="Sylfaen"/>
          <w:sz w:val="20"/>
          <w:lang w:val="hy-AM"/>
        </w:rPr>
      </w:pPr>
      <w:r w:rsidRPr="002865DC">
        <w:rPr>
          <w:rFonts w:ascii="GHEA Grapalat" w:hAnsi="GHEA Grapalat" w:cs="Sylfaen"/>
          <w:sz w:val="20"/>
          <w:lang w:val="hy-AM"/>
        </w:rPr>
        <w:t>զ</w:t>
      </w:r>
      <w:r w:rsidRPr="00DE1E5A">
        <w:rPr>
          <w:rFonts w:ascii="GHEA Grapalat" w:hAnsi="GHEA Grapalat"/>
          <w:sz w:val="20"/>
          <w:lang w:val="hy-AM"/>
        </w:rPr>
        <w:t>)</w:t>
      </w:r>
      <w:r w:rsidRPr="002865DC">
        <w:rPr>
          <w:rFonts w:ascii="GHEA Grapalat" w:hAnsi="GHEA Grapalat"/>
          <w:sz w:val="20"/>
          <w:lang w:val="hy-AM"/>
        </w:rPr>
        <w:t xml:space="preserve"> մասնակցի </w:t>
      </w:r>
      <w:r w:rsidRPr="00DE1E5A">
        <w:rPr>
          <w:rFonts w:ascii="GHEA Grapalat" w:hAnsi="GHEA Grapalat" w:cs="Sylfaen"/>
          <w:sz w:val="20"/>
          <w:szCs w:val="24"/>
          <w:lang w:val="hy-AM" w:eastAsia="en-US"/>
        </w:rPr>
        <w:t>հարկ վճարողի հաշվառման համարը և էլեկտրոնային փոստի հասցեն</w:t>
      </w:r>
      <w:r w:rsidRPr="002865DC">
        <w:rPr>
          <w:rFonts w:ascii="GHEA Grapalat" w:hAnsi="GHEA Grapalat" w:cs="Sylfaen"/>
          <w:sz w:val="20"/>
          <w:szCs w:val="24"/>
          <w:lang w:val="hy-AM" w:eastAsia="en-US"/>
        </w:rPr>
        <w:t>.</w:t>
      </w:r>
    </w:p>
    <w:bookmarkEnd w:id="4"/>
    <w:p w:rsidR="00B67CCD" w:rsidRPr="00CB0C48" w:rsidRDefault="00C73973" w:rsidP="00037DDE">
      <w:pPr>
        <w:pStyle w:val="norm"/>
        <w:spacing w:line="240" w:lineRule="auto"/>
        <w:rPr>
          <w:rFonts w:ascii="GHEA Grapalat" w:hAnsi="GHEA Grapalat" w:cs="Sylfaen"/>
          <w:sz w:val="20"/>
          <w:szCs w:val="24"/>
          <w:lang w:val="hy-AM" w:eastAsia="en-US"/>
        </w:rPr>
      </w:pPr>
      <w:r w:rsidRPr="002865DC">
        <w:rPr>
          <w:rFonts w:ascii="GHEA Grapalat" w:hAnsi="GHEA Grapalat" w:cs="Sylfaen"/>
          <w:sz w:val="20"/>
          <w:szCs w:val="24"/>
          <w:lang w:val="hy-AM" w:eastAsia="en-US"/>
        </w:rPr>
        <w:t>2</w:t>
      </w:r>
      <w:r w:rsidR="003E3FD0" w:rsidRPr="00CB0C48">
        <w:rPr>
          <w:rFonts w:ascii="GHEA Grapalat" w:hAnsi="GHEA Grapalat" w:cs="Sylfaen"/>
          <w:sz w:val="20"/>
          <w:szCs w:val="24"/>
          <w:lang w:val="hy-AM" w:eastAsia="en-US"/>
        </w:rPr>
        <w:t>)</w:t>
      </w:r>
      <w:r w:rsidR="00B67CCD" w:rsidRPr="00CB0C48">
        <w:rPr>
          <w:rFonts w:ascii="GHEA Grapalat" w:hAnsi="GHEA Grapalat" w:cs="Sylfaen"/>
          <w:sz w:val="20"/>
          <w:szCs w:val="24"/>
          <w:lang w:val="hy-AM" w:eastAsia="en-US"/>
        </w:rPr>
        <w:t xml:space="preserve"> </w:t>
      </w:r>
      <w:r w:rsidR="0047117B" w:rsidRPr="00CB0C48">
        <w:rPr>
          <w:rFonts w:ascii="GHEA Grapalat" w:hAnsi="GHEA Grapalat" w:cs="Sylfaen"/>
          <w:sz w:val="20"/>
          <w:szCs w:val="24"/>
          <w:lang w:val="hy-AM" w:eastAsia="en-US"/>
        </w:rPr>
        <w:t xml:space="preserve">իր կողմից հաստատված </w:t>
      </w:r>
      <w:r w:rsidR="00B67CCD" w:rsidRPr="00CB0C48">
        <w:rPr>
          <w:rFonts w:ascii="GHEA Grapalat" w:hAnsi="GHEA Grapalat" w:cs="Sylfaen"/>
          <w:sz w:val="20"/>
          <w:szCs w:val="24"/>
          <w:lang w:val="hy-AM" w:eastAsia="en-US"/>
        </w:rPr>
        <w:t>գնային առաջարկ</w:t>
      </w:r>
      <w:r w:rsidR="00DB5857" w:rsidRPr="00CB0C48">
        <w:rPr>
          <w:rFonts w:ascii="GHEA Grapalat" w:hAnsi="GHEA Grapalat" w:cs="Sylfaen"/>
          <w:sz w:val="20"/>
          <w:szCs w:val="24"/>
          <w:lang w:val="hy-AM" w:eastAsia="en-US"/>
        </w:rPr>
        <w:t>.</w:t>
      </w:r>
    </w:p>
    <w:p w:rsidR="00B67CCD" w:rsidRPr="00CB0C48" w:rsidRDefault="00CC40F1" w:rsidP="0092357D">
      <w:pPr>
        <w:ind w:firstLine="567"/>
        <w:jc w:val="both"/>
        <w:rPr>
          <w:rFonts w:ascii="GHEA Grapalat" w:hAnsi="GHEA Grapalat" w:cs="Sylfaen"/>
          <w:sz w:val="20"/>
          <w:lang w:val="hy-AM"/>
        </w:rPr>
      </w:pPr>
      <w:r w:rsidRPr="00CB0C48">
        <w:rPr>
          <w:rFonts w:ascii="GHEA Grapalat" w:hAnsi="GHEA Grapalat" w:cs="Sylfaen"/>
          <w:sz w:val="20"/>
          <w:lang w:val="hy-AM"/>
        </w:rPr>
        <w:t xml:space="preserve">  </w:t>
      </w:r>
      <w:r w:rsidR="00C73973" w:rsidRPr="002865DC">
        <w:rPr>
          <w:rFonts w:ascii="GHEA Grapalat" w:hAnsi="GHEA Grapalat" w:cs="Sylfaen"/>
          <w:sz w:val="20"/>
          <w:lang w:val="hy-AM"/>
        </w:rPr>
        <w:t>3</w:t>
      </w:r>
      <w:r w:rsidR="003E3FD0" w:rsidRPr="00CB0C48">
        <w:rPr>
          <w:rFonts w:ascii="GHEA Grapalat" w:hAnsi="GHEA Grapalat" w:cs="Sylfaen"/>
          <w:sz w:val="20"/>
          <w:lang w:val="hy-AM"/>
        </w:rPr>
        <w:t>)</w:t>
      </w:r>
      <w:r w:rsidR="00B67CCD" w:rsidRPr="00CB0C48">
        <w:rPr>
          <w:rFonts w:ascii="GHEA Grapalat" w:hAnsi="GHEA Grapalat" w:cs="Sylfaen"/>
          <w:sz w:val="20"/>
          <w:lang w:val="hy-AM"/>
        </w:rPr>
        <w:t xml:space="preserve"> սույն հրավերով նախատեսված լիցենզիայի (</w:t>
      </w:r>
      <w:r w:rsidR="005B1CFC" w:rsidRPr="00CB0C48">
        <w:rPr>
          <w:rFonts w:ascii="GHEA Grapalat" w:hAnsi="GHEA Grapalat" w:cs="Sylfaen"/>
          <w:sz w:val="20"/>
          <w:lang w:val="hy-AM"/>
        </w:rPr>
        <w:t>ներդիրի</w:t>
      </w:r>
      <w:r w:rsidR="00B67CCD" w:rsidRPr="00CB0C48">
        <w:rPr>
          <w:rFonts w:ascii="GHEA Grapalat" w:hAnsi="GHEA Grapalat" w:cs="Sylfaen"/>
          <w:sz w:val="20"/>
          <w:lang w:val="hy-AM"/>
        </w:rPr>
        <w:t>) պատճենը</w:t>
      </w:r>
      <w:r w:rsidR="00B67CCD" w:rsidRPr="00CB0C48">
        <w:rPr>
          <w:rStyle w:val="af6"/>
          <w:rFonts w:ascii="GHEA Grapalat" w:hAnsi="GHEA Grapalat" w:cs="Sylfaen"/>
          <w:sz w:val="20"/>
        </w:rPr>
        <w:footnoteReference w:id="4"/>
      </w:r>
      <w:r w:rsidR="00DB5857" w:rsidRPr="00CB0C48">
        <w:rPr>
          <w:rFonts w:ascii="GHEA Grapalat" w:hAnsi="GHEA Grapalat" w:cs="Sylfaen"/>
          <w:sz w:val="20"/>
          <w:lang w:val="hy-AM"/>
        </w:rPr>
        <w:t>.</w:t>
      </w:r>
    </w:p>
    <w:p w:rsidR="000845F6" w:rsidRPr="00CB0C48" w:rsidRDefault="00C73973" w:rsidP="00037DDE">
      <w:pPr>
        <w:pStyle w:val="norm"/>
        <w:spacing w:line="240" w:lineRule="auto"/>
        <w:rPr>
          <w:rFonts w:ascii="GHEA Grapalat" w:hAnsi="GHEA Grapalat" w:cs="Sylfaen"/>
          <w:sz w:val="20"/>
          <w:szCs w:val="24"/>
          <w:lang w:val="hy-AM" w:eastAsia="en-US"/>
        </w:rPr>
      </w:pPr>
      <w:r w:rsidRPr="002865DC">
        <w:rPr>
          <w:rFonts w:ascii="GHEA Grapalat" w:hAnsi="GHEA Grapalat" w:cs="Sylfaen"/>
          <w:sz w:val="20"/>
          <w:szCs w:val="24"/>
          <w:lang w:val="hy-AM" w:eastAsia="en-US"/>
        </w:rPr>
        <w:t>4</w:t>
      </w:r>
      <w:r w:rsidR="003E3FD0" w:rsidRPr="00CB0C48">
        <w:rPr>
          <w:rFonts w:ascii="GHEA Grapalat" w:hAnsi="GHEA Grapalat" w:cs="Sylfaen"/>
          <w:sz w:val="20"/>
          <w:szCs w:val="24"/>
          <w:lang w:val="hy-AM" w:eastAsia="en-US"/>
        </w:rPr>
        <w:t>)</w:t>
      </w:r>
      <w:r w:rsidR="000845F6" w:rsidRPr="00CB0C48">
        <w:rPr>
          <w:rFonts w:ascii="GHEA Grapalat" w:hAnsi="GHEA Grapalat" w:cs="Sylfaen"/>
          <w:sz w:val="20"/>
          <w:szCs w:val="24"/>
          <w:lang w:val="hy-AM" w:eastAsia="en-US"/>
        </w:rPr>
        <w:t xml:space="preserve"> </w:t>
      </w:r>
      <w:r w:rsidR="008247BE" w:rsidRPr="002865DC">
        <w:rPr>
          <w:rFonts w:ascii="GHEA Grapalat" w:hAnsi="GHEA Grapalat" w:cs="Sylfaen"/>
          <w:sz w:val="20"/>
          <w:szCs w:val="24"/>
          <w:lang w:val="hy-AM" w:eastAsia="en-US"/>
        </w:rPr>
        <w:t xml:space="preserve">ենթակապալի </w:t>
      </w:r>
      <w:r w:rsidR="000845F6" w:rsidRPr="00CB0C48">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CB0C48">
        <w:rPr>
          <w:rFonts w:ascii="GHEA Grapalat" w:hAnsi="GHEA Grapalat" w:cs="Sylfaen"/>
          <w:sz w:val="20"/>
          <w:szCs w:val="24"/>
          <w:lang w:val="hy-AM" w:eastAsia="en-US"/>
        </w:rPr>
        <w:t xml:space="preserve">կնքվելիք </w:t>
      </w:r>
      <w:r w:rsidR="000845F6" w:rsidRPr="00CB0C48">
        <w:rPr>
          <w:rFonts w:ascii="GHEA Grapalat" w:hAnsi="GHEA Grapalat" w:cs="Sylfaen"/>
          <w:sz w:val="20"/>
          <w:szCs w:val="24"/>
          <w:lang w:val="hy-AM" w:eastAsia="en-US"/>
        </w:rPr>
        <w:t xml:space="preserve">պայմանագիրն իրականացվելու է </w:t>
      </w:r>
      <w:r w:rsidR="008247BE" w:rsidRPr="002865DC">
        <w:rPr>
          <w:rFonts w:ascii="GHEA Grapalat" w:hAnsi="GHEA Grapalat" w:cs="Sylfaen"/>
          <w:sz w:val="20"/>
          <w:szCs w:val="24"/>
          <w:lang w:val="hy-AM" w:eastAsia="en-US"/>
        </w:rPr>
        <w:t xml:space="preserve">ենթակապալի </w:t>
      </w:r>
      <w:r w:rsidR="000845F6" w:rsidRPr="00CB0C48">
        <w:rPr>
          <w:rFonts w:ascii="GHEA Grapalat" w:hAnsi="GHEA Grapalat" w:cs="Sylfaen"/>
          <w:sz w:val="20"/>
          <w:szCs w:val="24"/>
          <w:lang w:val="hy-AM" w:eastAsia="en-US"/>
        </w:rPr>
        <w:t>միջոցով:</w:t>
      </w:r>
    </w:p>
    <w:p w:rsidR="000845F6" w:rsidRPr="00CB0C48" w:rsidRDefault="00C73973" w:rsidP="00037DDE">
      <w:pPr>
        <w:pStyle w:val="norm"/>
        <w:spacing w:line="240" w:lineRule="auto"/>
        <w:rPr>
          <w:rFonts w:ascii="GHEA Grapalat" w:hAnsi="GHEA Grapalat" w:cs="Sylfaen"/>
          <w:sz w:val="20"/>
          <w:szCs w:val="24"/>
          <w:lang w:val="hy-AM" w:eastAsia="en-US"/>
        </w:rPr>
      </w:pPr>
      <w:r w:rsidRPr="002865DC">
        <w:rPr>
          <w:rFonts w:ascii="GHEA Grapalat" w:hAnsi="GHEA Grapalat" w:cs="Sylfaen"/>
          <w:sz w:val="20"/>
          <w:szCs w:val="24"/>
          <w:lang w:val="hy-AM" w:eastAsia="en-US"/>
        </w:rPr>
        <w:t>5</w:t>
      </w:r>
      <w:r w:rsidR="003E3FD0" w:rsidRPr="00CB0C48">
        <w:rPr>
          <w:rFonts w:ascii="GHEA Grapalat" w:hAnsi="GHEA Grapalat" w:cs="Sylfaen"/>
          <w:sz w:val="20"/>
          <w:szCs w:val="24"/>
          <w:lang w:val="hy-AM" w:eastAsia="en-US"/>
        </w:rPr>
        <w:t>)</w:t>
      </w:r>
      <w:r w:rsidR="002B0AEA" w:rsidRPr="00CB0C48">
        <w:rPr>
          <w:rFonts w:ascii="GHEA Grapalat" w:hAnsi="GHEA Grapalat" w:cs="Sylfaen"/>
          <w:sz w:val="20"/>
          <w:szCs w:val="24"/>
          <w:lang w:val="hy-AM" w:eastAsia="en-US"/>
        </w:rPr>
        <w:t xml:space="preserve"> համատեղ գործունեության պայմանագ</w:t>
      </w:r>
      <w:r w:rsidR="00B32124" w:rsidRPr="00CB0C48">
        <w:rPr>
          <w:rFonts w:ascii="GHEA Grapalat" w:hAnsi="GHEA Grapalat" w:cs="Sylfaen"/>
          <w:sz w:val="20"/>
          <w:szCs w:val="24"/>
          <w:lang w:val="hy-AM" w:eastAsia="en-US"/>
        </w:rPr>
        <w:t>րի պատճենը</w:t>
      </w:r>
      <w:r w:rsidR="002B0AEA" w:rsidRPr="00CB0C48">
        <w:rPr>
          <w:rFonts w:ascii="GHEA Grapalat" w:hAnsi="GHEA Grapalat" w:cs="Sylfaen"/>
          <w:sz w:val="20"/>
          <w:szCs w:val="24"/>
          <w:lang w:val="hy-AM" w:eastAsia="en-US"/>
        </w:rPr>
        <w:t xml:space="preserve">, եթե </w:t>
      </w:r>
      <w:r w:rsidR="00F97D3E" w:rsidRPr="00CB0C48">
        <w:rPr>
          <w:rFonts w:ascii="GHEA Grapalat" w:hAnsi="GHEA Grapalat" w:cs="Sylfaen"/>
          <w:sz w:val="20"/>
          <w:szCs w:val="24"/>
          <w:lang w:val="hy-AM" w:eastAsia="en-US"/>
        </w:rPr>
        <w:t xml:space="preserve">մասնակիցները սույն </w:t>
      </w:r>
      <w:r w:rsidR="002B0AEA" w:rsidRPr="00CB0C48">
        <w:rPr>
          <w:rFonts w:ascii="GHEA Grapalat" w:hAnsi="GHEA Grapalat" w:cs="Sylfaen"/>
          <w:sz w:val="20"/>
          <w:szCs w:val="24"/>
          <w:lang w:val="hy-AM" w:eastAsia="en-US"/>
        </w:rPr>
        <w:t xml:space="preserve">ընթացակարգին մասնակցում </w:t>
      </w:r>
      <w:r w:rsidR="00F97D3E" w:rsidRPr="00CB0C48">
        <w:rPr>
          <w:rFonts w:ascii="GHEA Grapalat" w:hAnsi="GHEA Grapalat" w:cs="Sylfaen"/>
          <w:sz w:val="20"/>
          <w:szCs w:val="24"/>
          <w:lang w:val="hy-AM" w:eastAsia="en-US"/>
        </w:rPr>
        <w:t xml:space="preserve">են </w:t>
      </w:r>
      <w:r w:rsidR="002B0AEA" w:rsidRPr="00CB0C48">
        <w:rPr>
          <w:rFonts w:ascii="GHEA Grapalat" w:hAnsi="GHEA Grapalat" w:cs="Sylfaen"/>
          <w:sz w:val="20"/>
          <w:szCs w:val="24"/>
          <w:lang w:val="hy-AM" w:eastAsia="en-US"/>
        </w:rPr>
        <w:t>համատեղ գործունեության կարգով (կոնսորցիումով):</w:t>
      </w:r>
    </w:p>
    <w:p w:rsidR="00C73973" w:rsidRPr="002865DC" w:rsidRDefault="00C73973" w:rsidP="00C73973">
      <w:pPr>
        <w:pStyle w:val="norm"/>
        <w:spacing w:line="240" w:lineRule="auto"/>
        <w:rPr>
          <w:rFonts w:ascii="GHEA Grapalat" w:hAnsi="GHEA Grapalat" w:cs="Sylfaen"/>
          <w:sz w:val="20"/>
          <w:szCs w:val="24"/>
          <w:lang w:val="hy-AM" w:eastAsia="en-US"/>
        </w:rPr>
      </w:pPr>
      <w:bookmarkStart w:id="5" w:name="_Hlk9262052"/>
      <w:r w:rsidRPr="00FF0FC3">
        <w:rPr>
          <w:rFonts w:ascii="GHEA Grapalat" w:hAnsi="GHEA Grapalat" w:cs="Sylfaen"/>
          <w:sz w:val="20"/>
          <w:szCs w:val="24"/>
          <w:lang w:val="hy-AM" w:eastAsia="en-US"/>
        </w:rPr>
        <w:t xml:space="preserve">Ընդ որում </w:t>
      </w:r>
      <w:r w:rsidRPr="002865DC">
        <w:rPr>
          <w:rFonts w:ascii="GHEA Grapalat" w:hAnsi="GHEA Grapalat" w:cs="Sylfaen"/>
          <w:sz w:val="20"/>
          <w:szCs w:val="24"/>
          <w:lang w:val="hy-AM" w:eastAsia="en-US"/>
        </w:rPr>
        <w:t xml:space="preserve">համատեղ </w:t>
      </w:r>
      <w:r w:rsidRPr="00FF0FC3">
        <w:rPr>
          <w:rFonts w:ascii="GHEA Grapalat" w:hAnsi="GHEA Grapalat" w:cs="Sylfaen"/>
          <w:sz w:val="20"/>
          <w:szCs w:val="24"/>
          <w:lang w:val="hy-AM" w:eastAsia="en-US"/>
        </w:rPr>
        <w:t>գործունեության կարգով (կոնսորցիումով)</w:t>
      </w:r>
      <w:r w:rsidRPr="002865DC">
        <w:rPr>
          <w:rFonts w:ascii="GHEA Grapalat" w:hAnsi="GHEA Grapalat" w:cs="Sylfaen"/>
          <w:sz w:val="20"/>
          <w:szCs w:val="24"/>
          <w:lang w:val="hy-AM" w:eastAsia="en-US"/>
        </w:rPr>
        <w:t xml:space="preserve"> սույն ընթացակարգին մասնակցելու դեպքում՝</w:t>
      </w:r>
    </w:p>
    <w:p w:rsidR="00C73973" w:rsidRDefault="00C73973" w:rsidP="00C73973">
      <w:pPr>
        <w:pStyle w:val="norm"/>
        <w:numPr>
          <w:ilvl w:val="0"/>
          <w:numId w:val="19"/>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հայտի գնահատման ժամանակ հաշվի է առնվում, որ համատեղ գործունեության պայմանագրի յուրաքանչյուր անդամի որակավորումը պետք է համապատասխանի այդ պայմանագրով տվյալ անդամի ստանձնած` հրավերով սահմանված որակավորման պահանջներին,</w:t>
      </w:r>
    </w:p>
    <w:p w:rsidR="00C73973" w:rsidRDefault="00C73973" w:rsidP="00C73973">
      <w:pPr>
        <w:pStyle w:val="norm"/>
        <w:numPr>
          <w:ilvl w:val="0"/>
          <w:numId w:val="19"/>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 xml:space="preserve">համատեղ գործունեության պայմանագրի կողմերից որևէ մեկը չի կարող </w:t>
      </w:r>
      <w:r w:rsidRPr="002865DC">
        <w:rPr>
          <w:rFonts w:ascii="GHEA Grapalat" w:hAnsi="GHEA Grapalat" w:cs="Sylfaen"/>
          <w:sz w:val="20"/>
          <w:szCs w:val="24"/>
          <w:lang w:val="hy-AM" w:eastAsia="en-US"/>
        </w:rPr>
        <w:t xml:space="preserve">սույն </w:t>
      </w:r>
      <w:r w:rsidRPr="00FF0FC3">
        <w:rPr>
          <w:rFonts w:ascii="GHEA Grapalat" w:hAnsi="GHEA Grapalat" w:cs="Sylfaen"/>
          <w:sz w:val="20"/>
          <w:szCs w:val="24"/>
          <w:lang w:val="hy-AM" w:eastAsia="en-US"/>
        </w:rPr>
        <w:t>ընթացակարգին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C73973" w:rsidRPr="00FF0FC3" w:rsidRDefault="00C73973" w:rsidP="00C73973">
      <w:pPr>
        <w:pStyle w:val="norm"/>
        <w:numPr>
          <w:ilvl w:val="0"/>
          <w:numId w:val="19"/>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r w:rsidRPr="002865DC">
        <w:rPr>
          <w:rFonts w:ascii="GHEA Grapalat" w:hAnsi="GHEA Grapalat" w:cs="Sylfaen"/>
          <w:sz w:val="20"/>
          <w:szCs w:val="24"/>
          <w:lang w:val="hy-AM" w:eastAsia="en-US"/>
        </w:rPr>
        <w:t>:</w:t>
      </w:r>
    </w:p>
    <w:bookmarkEnd w:id="5"/>
    <w:p w:rsidR="00037DDE" w:rsidRPr="00CB0C48" w:rsidRDefault="00037DDE" w:rsidP="00037DDE">
      <w:pPr>
        <w:pStyle w:val="norm"/>
        <w:spacing w:line="240" w:lineRule="auto"/>
        <w:rPr>
          <w:rFonts w:ascii="GHEA Grapalat" w:hAnsi="GHEA Grapalat" w:cs="Sylfaen"/>
          <w:sz w:val="20"/>
          <w:szCs w:val="24"/>
          <w:lang w:val="hy-AM" w:eastAsia="en-US"/>
        </w:rPr>
      </w:pPr>
    </w:p>
    <w:p w:rsidR="00A45946" w:rsidRPr="00CB0C48" w:rsidRDefault="00C8055A" w:rsidP="00A45946">
      <w:pPr>
        <w:jc w:val="center"/>
        <w:rPr>
          <w:rFonts w:ascii="GHEA Grapalat" w:hAnsi="GHEA Grapalat" w:cs="Arial"/>
          <w:b/>
          <w:sz w:val="20"/>
          <w:lang w:val="es-ES"/>
        </w:rPr>
      </w:pPr>
      <w:r w:rsidRPr="00CB0C48">
        <w:rPr>
          <w:rFonts w:ascii="GHEA Grapalat" w:hAnsi="GHEA Grapalat"/>
          <w:b/>
          <w:sz w:val="20"/>
          <w:lang w:val="es-ES"/>
        </w:rPr>
        <w:t>5</w:t>
      </w:r>
      <w:r w:rsidR="00A45946" w:rsidRPr="00CB0C48">
        <w:rPr>
          <w:rFonts w:ascii="GHEA Grapalat" w:hAnsi="GHEA Grapalat"/>
          <w:b/>
          <w:sz w:val="20"/>
          <w:lang w:val="es-ES"/>
        </w:rPr>
        <w:t xml:space="preserve">.   </w:t>
      </w:r>
      <w:r w:rsidR="00A45946" w:rsidRPr="00CB0C48">
        <w:rPr>
          <w:rFonts w:ascii="GHEA Grapalat" w:hAnsi="GHEA Grapalat" w:cs="Sylfaen"/>
          <w:b/>
          <w:sz w:val="20"/>
          <w:lang w:val="es-ES"/>
        </w:rPr>
        <w:t>ՀԱՅՏԻ</w:t>
      </w:r>
      <w:r w:rsidR="00A45946" w:rsidRPr="00CB0C48">
        <w:rPr>
          <w:rFonts w:ascii="GHEA Grapalat" w:hAnsi="GHEA Grapalat" w:cs="Arial"/>
          <w:b/>
          <w:sz w:val="20"/>
          <w:lang w:val="es-ES"/>
        </w:rPr>
        <w:t xml:space="preserve">   </w:t>
      </w:r>
      <w:r w:rsidR="00A45946" w:rsidRPr="00CB0C48">
        <w:rPr>
          <w:rFonts w:ascii="GHEA Grapalat" w:hAnsi="GHEA Grapalat" w:cs="Sylfaen"/>
          <w:b/>
          <w:sz w:val="20"/>
          <w:lang w:val="es-ES"/>
        </w:rPr>
        <w:t>ԳՆԱՅԻՆ</w:t>
      </w:r>
      <w:r w:rsidR="00A45946" w:rsidRPr="00CB0C48">
        <w:rPr>
          <w:rFonts w:ascii="GHEA Grapalat" w:hAnsi="GHEA Grapalat" w:cs="Arial"/>
          <w:b/>
          <w:sz w:val="20"/>
          <w:lang w:val="es-ES"/>
        </w:rPr>
        <w:t xml:space="preserve">  </w:t>
      </w:r>
      <w:r w:rsidR="00A45946" w:rsidRPr="00CB0C48">
        <w:rPr>
          <w:rFonts w:ascii="GHEA Grapalat" w:hAnsi="GHEA Grapalat" w:cs="Sylfaen"/>
          <w:b/>
          <w:sz w:val="20"/>
          <w:lang w:val="es-ES"/>
        </w:rPr>
        <w:t>ԱՌԱՋԱՐԿԸ</w:t>
      </w:r>
      <w:r w:rsidR="00A45946" w:rsidRPr="00CB0C48">
        <w:rPr>
          <w:rFonts w:ascii="GHEA Grapalat" w:hAnsi="GHEA Grapalat" w:cs="Arial"/>
          <w:b/>
          <w:sz w:val="20"/>
          <w:lang w:val="es-ES"/>
        </w:rPr>
        <w:t xml:space="preserve"> </w:t>
      </w:r>
    </w:p>
    <w:p w:rsidR="00A45946" w:rsidRPr="00CB0C48" w:rsidRDefault="00A45946" w:rsidP="00A45946">
      <w:pPr>
        <w:jc w:val="center"/>
        <w:rPr>
          <w:rFonts w:ascii="GHEA Grapalat" w:hAnsi="GHEA Grapalat" w:cs="Arial"/>
          <w:b/>
          <w:sz w:val="20"/>
          <w:lang w:val="es-ES"/>
        </w:rPr>
      </w:pPr>
    </w:p>
    <w:p w:rsidR="00A45946" w:rsidRPr="00CB0C48" w:rsidRDefault="00C8055A" w:rsidP="00A45946">
      <w:pPr>
        <w:ind w:firstLine="567"/>
        <w:jc w:val="both"/>
        <w:rPr>
          <w:rFonts w:ascii="GHEA Grapalat" w:hAnsi="GHEA Grapalat"/>
          <w:sz w:val="20"/>
          <w:lang w:val="es-ES"/>
        </w:rPr>
      </w:pPr>
      <w:r w:rsidRPr="00CB0C48">
        <w:rPr>
          <w:rFonts w:ascii="GHEA Grapalat" w:hAnsi="GHEA Grapalat" w:cs="Sylfaen"/>
          <w:sz w:val="20"/>
          <w:lang w:val="es-ES"/>
        </w:rPr>
        <w:t>5</w:t>
      </w:r>
      <w:r w:rsidR="00A45946" w:rsidRPr="00CB0C48">
        <w:rPr>
          <w:rFonts w:ascii="GHEA Grapalat" w:hAnsi="GHEA Grapalat" w:cs="Sylfaen"/>
          <w:sz w:val="20"/>
          <w:lang w:val="es-ES"/>
        </w:rPr>
        <w:t xml:space="preserve">.1 </w:t>
      </w:r>
      <w:r w:rsidR="00A45946" w:rsidRPr="002865DC">
        <w:rPr>
          <w:rFonts w:ascii="GHEA Grapalat" w:hAnsi="GHEA Grapalat" w:cs="Sylfaen"/>
          <w:sz w:val="20"/>
          <w:lang w:val="hy-AM"/>
        </w:rPr>
        <w:t>Առաջարկվող</w:t>
      </w:r>
      <w:r w:rsidR="00A45946" w:rsidRPr="00CB0C48">
        <w:rPr>
          <w:rFonts w:ascii="GHEA Grapalat" w:hAnsi="GHEA Grapalat" w:cs="Sylfaen"/>
          <w:sz w:val="20"/>
          <w:lang w:val="es-ES"/>
        </w:rPr>
        <w:t xml:space="preserve"> </w:t>
      </w:r>
      <w:r w:rsidR="00A45946" w:rsidRPr="002865DC">
        <w:rPr>
          <w:rFonts w:ascii="GHEA Grapalat" w:hAnsi="GHEA Grapalat" w:cs="Sylfaen"/>
          <w:sz w:val="20"/>
          <w:lang w:val="hy-AM"/>
        </w:rPr>
        <w:t>գինը</w:t>
      </w:r>
      <w:r w:rsidR="00A45946" w:rsidRPr="00CB0C48">
        <w:rPr>
          <w:rFonts w:ascii="GHEA Grapalat" w:hAnsi="GHEA Grapalat" w:cs="Sylfaen"/>
          <w:sz w:val="20"/>
          <w:lang w:val="es-ES"/>
        </w:rPr>
        <w:t xml:space="preserve"> </w:t>
      </w:r>
      <w:r w:rsidR="00C45122" w:rsidRPr="00CB0C48">
        <w:rPr>
          <w:rFonts w:ascii="GHEA Grapalat" w:hAnsi="GHEA Grapalat" w:cs="Sylfaen"/>
          <w:sz w:val="20"/>
          <w:lang w:val="es-ES"/>
        </w:rPr>
        <w:t>աշխատանքի</w:t>
      </w:r>
      <w:r w:rsidR="00A45946" w:rsidRPr="00CB0C48">
        <w:rPr>
          <w:rFonts w:ascii="GHEA Grapalat" w:hAnsi="GHEA Grapalat" w:cs="Sylfaen"/>
          <w:sz w:val="20"/>
          <w:lang w:val="es-ES"/>
        </w:rPr>
        <w:t xml:space="preserve"> </w:t>
      </w:r>
      <w:r w:rsidR="00A45946" w:rsidRPr="002865DC">
        <w:rPr>
          <w:rFonts w:ascii="GHEA Grapalat" w:hAnsi="GHEA Grapalat" w:cs="Sylfaen"/>
          <w:sz w:val="20"/>
          <w:lang w:val="hy-AM"/>
        </w:rPr>
        <w:t>արժեքից</w:t>
      </w:r>
      <w:r w:rsidR="00A45946" w:rsidRPr="00CB0C48">
        <w:rPr>
          <w:rFonts w:ascii="GHEA Grapalat" w:hAnsi="GHEA Grapalat" w:cs="Sylfaen"/>
          <w:sz w:val="20"/>
          <w:lang w:val="es-ES"/>
        </w:rPr>
        <w:t xml:space="preserve"> </w:t>
      </w:r>
      <w:r w:rsidR="00A45946" w:rsidRPr="002865DC">
        <w:rPr>
          <w:rFonts w:ascii="GHEA Grapalat" w:hAnsi="GHEA Grapalat" w:cs="Sylfaen"/>
          <w:sz w:val="20"/>
          <w:lang w:val="hy-AM"/>
        </w:rPr>
        <w:t>բացի</w:t>
      </w:r>
      <w:r w:rsidR="00A45946" w:rsidRPr="00CB0C48">
        <w:rPr>
          <w:rFonts w:ascii="GHEA Grapalat" w:hAnsi="GHEA Grapalat" w:cs="Sylfaen"/>
          <w:sz w:val="20"/>
          <w:lang w:val="es-ES"/>
        </w:rPr>
        <w:t xml:space="preserve"> </w:t>
      </w:r>
      <w:r w:rsidR="00A45946" w:rsidRPr="002865DC">
        <w:rPr>
          <w:rFonts w:ascii="GHEA Grapalat" w:hAnsi="GHEA Grapalat" w:cs="Sylfaen"/>
          <w:sz w:val="20"/>
          <w:lang w:val="hy-AM"/>
        </w:rPr>
        <w:t>ներառում</w:t>
      </w:r>
      <w:r w:rsidR="00A45946" w:rsidRPr="00CB0C48">
        <w:rPr>
          <w:rFonts w:ascii="GHEA Grapalat" w:hAnsi="GHEA Grapalat" w:cs="Sylfaen"/>
          <w:sz w:val="20"/>
          <w:lang w:val="es-ES"/>
        </w:rPr>
        <w:t xml:space="preserve"> </w:t>
      </w:r>
      <w:r w:rsidR="00A45946" w:rsidRPr="002865DC">
        <w:rPr>
          <w:rFonts w:ascii="GHEA Grapalat" w:hAnsi="GHEA Grapalat" w:cs="Sylfaen"/>
          <w:sz w:val="20"/>
          <w:lang w:val="hy-AM"/>
        </w:rPr>
        <w:t>է</w:t>
      </w:r>
      <w:r w:rsidR="00A45946" w:rsidRPr="00CB0C48">
        <w:rPr>
          <w:rFonts w:ascii="GHEA Grapalat" w:hAnsi="GHEA Grapalat" w:cs="Sylfaen"/>
          <w:sz w:val="20"/>
          <w:lang w:val="es-ES"/>
        </w:rPr>
        <w:t xml:space="preserve"> </w:t>
      </w:r>
      <w:r w:rsidR="00A45946" w:rsidRPr="002865DC">
        <w:rPr>
          <w:rFonts w:ascii="GHEA Grapalat" w:hAnsi="GHEA Grapalat" w:cs="Sylfaen"/>
          <w:sz w:val="20"/>
          <w:lang w:val="hy-AM"/>
        </w:rPr>
        <w:t>փոխադրման</w:t>
      </w:r>
      <w:r w:rsidR="00A45946" w:rsidRPr="00CB0C48">
        <w:rPr>
          <w:rFonts w:ascii="GHEA Grapalat" w:hAnsi="GHEA Grapalat" w:cs="Sylfaen"/>
          <w:sz w:val="20"/>
          <w:lang w:val="es-ES"/>
        </w:rPr>
        <w:t xml:space="preserve">, </w:t>
      </w:r>
      <w:r w:rsidR="00A45946" w:rsidRPr="002865DC">
        <w:rPr>
          <w:rFonts w:ascii="GHEA Grapalat" w:hAnsi="GHEA Grapalat" w:cs="Sylfaen"/>
          <w:sz w:val="20"/>
          <w:lang w:val="hy-AM"/>
        </w:rPr>
        <w:t>ապահովագրման</w:t>
      </w:r>
      <w:r w:rsidR="00A45946" w:rsidRPr="00CB0C48">
        <w:rPr>
          <w:rFonts w:ascii="GHEA Grapalat" w:hAnsi="GHEA Grapalat" w:cs="Sylfaen"/>
          <w:sz w:val="20"/>
          <w:lang w:val="es-ES"/>
        </w:rPr>
        <w:t xml:space="preserve">, </w:t>
      </w:r>
      <w:r w:rsidR="00A45946" w:rsidRPr="002865DC">
        <w:rPr>
          <w:rFonts w:ascii="GHEA Grapalat" w:hAnsi="GHEA Grapalat" w:cs="Sylfaen"/>
          <w:sz w:val="20"/>
          <w:lang w:val="hy-AM"/>
        </w:rPr>
        <w:t>տուրքերի</w:t>
      </w:r>
      <w:r w:rsidR="00A45946" w:rsidRPr="00CB0C48">
        <w:rPr>
          <w:rFonts w:ascii="GHEA Grapalat" w:hAnsi="GHEA Grapalat" w:cs="Sylfaen"/>
          <w:sz w:val="20"/>
          <w:lang w:val="es-ES"/>
        </w:rPr>
        <w:t xml:space="preserve">, </w:t>
      </w:r>
      <w:r w:rsidR="00A45946" w:rsidRPr="002865DC">
        <w:rPr>
          <w:rFonts w:ascii="GHEA Grapalat" w:hAnsi="GHEA Grapalat" w:cs="Sylfaen"/>
          <w:sz w:val="20"/>
          <w:lang w:val="hy-AM"/>
        </w:rPr>
        <w:t>հարկերի</w:t>
      </w:r>
      <w:r w:rsidR="00A45946" w:rsidRPr="00CB0C48">
        <w:rPr>
          <w:rFonts w:ascii="GHEA Grapalat" w:hAnsi="GHEA Grapalat" w:cs="Sylfaen"/>
          <w:sz w:val="20"/>
          <w:lang w:val="es-ES"/>
        </w:rPr>
        <w:t xml:space="preserve">, </w:t>
      </w:r>
      <w:r w:rsidR="00A45946" w:rsidRPr="002865DC">
        <w:rPr>
          <w:rFonts w:ascii="GHEA Grapalat" w:hAnsi="GHEA Grapalat" w:cs="Sylfaen"/>
          <w:sz w:val="20"/>
          <w:lang w:val="hy-AM"/>
        </w:rPr>
        <w:t>այլ</w:t>
      </w:r>
      <w:r w:rsidR="00A45946" w:rsidRPr="00CB0C48">
        <w:rPr>
          <w:rFonts w:ascii="GHEA Grapalat" w:hAnsi="GHEA Grapalat" w:cs="Sylfaen"/>
          <w:sz w:val="20"/>
          <w:lang w:val="es-ES"/>
        </w:rPr>
        <w:t xml:space="preserve"> </w:t>
      </w:r>
      <w:r w:rsidR="00A45946" w:rsidRPr="002865DC">
        <w:rPr>
          <w:rFonts w:ascii="GHEA Grapalat" w:hAnsi="GHEA Grapalat" w:cs="Sylfaen"/>
          <w:sz w:val="20"/>
          <w:lang w:val="hy-AM"/>
        </w:rPr>
        <w:t>վճարումների</w:t>
      </w:r>
      <w:r w:rsidR="00A45946" w:rsidRPr="00CB0C48">
        <w:rPr>
          <w:rFonts w:ascii="GHEA Grapalat" w:hAnsi="GHEA Grapalat" w:cs="Sylfaen"/>
          <w:sz w:val="20"/>
          <w:lang w:val="es-ES"/>
        </w:rPr>
        <w:t xml:space="preserve"> </w:t>
      </w:r>
      <w:r w:rsidR="00A45946" w:rsidRPr="002865DC">
        <w:rPr>
          <w:rFonts w:ascii="GHEA Grapalat" w:hAnsi="GHEA Grapalat" w:cs="Sylfaen"/>
          <w:sz w:val="20"/>
          <w:lang w:val="hy-AM"/>
        </w:rPr>
        <w:t>գծով</w:t>
      </w:r>
      <w:r w:rsidR="00A45946" w:rsidRPr="00CB0C48">
        <w:rPr>
          <w:rFonts w:ascii="GHEA Grapalat" w:hAnsi="GHEA Grapalat" w:cs="Sylfaen"/>
          <w:sz w:val="20"/>
          <w:lang w:val="es-ES"/>
        </w:rPr>
        <w:t xml:space="preserve"> </w:t>
      </w:r>
      <w:r w:rsidR="00A45946" w:rsidRPr="002865DC">
        <w:rPr>
          <w:rFonts w:ascii="GHEA Grapalat" w:hAnsi="GHEA Grapalat" w:cs="Sylfaen"/>
          <w:sz w:val="20"/>
          <w:lang w:val="hy-AM"/>
        </w:rPr>
        <w:t>ծախսերը</w:t>
      </w:r>
      <w:r w:rsidR="00A45946" w:rsidRPr="00CB0C48">
        <w:rPr>
          <w:rFonts w:ascii="GHEA Grapalat" w:hAnsi="GHEA Grapalat" w:cs="Sylfaen"/>
          <w:sz w:val="20"/>
          <w:lang w:val="es-ES"/>
        </w:rPr>
        <w:t xml:space="preserve"> </w:t>
      </w:r>
      <w:r w:rsidR="00A45946" w:rsidRPr="002865DC">
        <w:rPr>
          <w:rFonts w:ascii="GHEA Grapalat" w:hAnsi="GHEA Grapalat" w:cs="Sylfaen"/>
          <w:sz w:val="20"/>
          <w:lang w:val="hy-AM"/>
        </w:rPr>
        <w:t>և</w:t>
      </w:r>
      <w:r w:rsidR="00A45946" w:rsidRPr="00CB0C48">
        <w:rPr>
          <w:rFonts w:ascii="GHEA Grapalat" w:hAnsi="GHEA Grapalat" w:cs="Sylfaen"/>
          <w:sz w:val="20"/>
          <w:lang w:val="es-ES"/>
        </w:rPr>
        <w:t xml:space="preserve"> </w:t>
      </w:r>
      <w:r w:rsidR="00A45946" w:rsidRPr="002865DC">
        <w:rPr>
          <w:rFonts w:ascii="GHEA Grapalat" w:hAnsi="GHEA Grapalat" w:cs="Sylfaen"/>
          <w:sz w:val="20"/>
          <w:lang w:val="hy-AM"/>
        </w:rPr>
        <w:t>չի</w:t>
      </w:r>
      <w:r w:rsidR="00A45946" w:rsidRPr="00CB0C48">
        <w:rPr>
          <w:rFonts w:ascii="GHEA Grapalat" w:hAnsi="GHEA Grapalat" w:cs="Sylfaen"/>
          <w:sz w:val="20"/>
          <w:lang w:val="es-ES"/>
        </w:rPr>
        <w:t xml:space="preserve"> </w:t>
      </w:r>
      <w:r w:rsidR="00A45946" w:rsidRPr="002865DC">
        <w:rPr>
          <w:rFonts w:ascii="GHEA Grapalat" w:hAnsi="GHEA Grapalat" w:cs="Sylfaen"/>
          <w:sz w:val="20"/>
          <w:lang w:val="hy-AM"/>
        </w:rPr>
        <w:t>կարող</w:t>
      </w:r>
      <w:r w:rsidR="00A45946" w:rsidRPr="00CB0C48">
        <w:rPr>
          <w:rFonts w:ascii="GHEA Grapalat" w:hAnsi="GHEA Grapalat" w:cs="Sylfaen"/>
          <w:sz w:val="20"/>
          <w:lang w:val="es-ES"/>
        </w:rPr>
        <w:t xml:space="preserve"> </w:t>
      </w:r>
      <w:r w:rsidR="00A45946" w:rsidRPr="002865DC">
        <w:rPr>
          <w:rFonts w:ascii="GHEA Grapalat" w:hAnsi="GHEA Grapalat" w:cs="Sylfaen"/>
          <w:sz w:val="20"/>
          <w:lang w:val="hy-AM"/>
        </w:rPr>
        <w:t>պակաս</w:t>
      </w:r>
      <w:r w:rsidR="00A45946" w:rsidRPr="00CB0C48">
        <w:rPr>
          <w:rFonts w:ascii="GHEA Grapalat" w:hAnsi="GHEA Grapalat" w:cs="Sylfaen"/>
          <w:sz w:val="20"/>
          <w:lang w:val="es-ES"/>
        </w:rPr>
        <w:t xml:space="preserve"> </w:t>
      </w:r>
      <w:r w:rsidR="00A45946" w:rsidRPr="002865DC">
        <w:rPr>
          <w:rFonts w:ascii="GHEA Grapalat" w:hAnsi="GHEA Grapalat" w:cs="Sylfaen"/>
          <w:sz w:val="20"/>
          <w:lang w:val="hy-AM"/>
        </w:rPr>
        <w:t>լինել</w:t>
      </w:r>
      <w:r w:rsidR="00A45946" w:rsidRPr="00CB0C48">
        <w:rPr>
          <w:rFonts w:ascii="GHEA Grapalat" w:hAnsi="GHEA Grapalat" w:cs="Sylfaen"/>
          <w:sz w:val="20"/>
          <w:lang w:val="es-ES"/>
        </w:rPr>
        <w:t xml:space="preserve"> </w:t>
      </w:r>
      <w:r w:rsidR="00A45946" w:rsidRPr="002865DC">
        <w:rPr>
          <w:rFonts w:ascii="GHEA Grapalat" w:hAnsi="GHEA Grapalat" w:cs="Sylfaen"/>
          <w:sz w:val="20"/>
          <w:lang w:val="hy-AM"/>
        </w:rPr>
        <w:t>դրանց</w:t>
      </w:r>
      <w:r w:rsidR="00A45946" w:rsidRPr="00CB0C48">
        <w:rPr>
          <w:rFonts w:ascii="GHEA Grapalat" w:hAnsi="GHEA Grapalat" w:cs="Sylfaen"/>
          <w:sz w:val="20"/>
          <w:lang w:val="es-ES"/>
        </w:rPr>
        <w:t xml:space="preserve"> </w:t>
      </w:r>
      <w:r w:rsidR="00A45946" w:rsidRPr="002865DC">
        <w:rPr>
          <w:rFonts w:ascii="GHEA Grapalat" w:hAnsi="GHEA Grapalat" w:cs="Sylfaen"/>
          <w:sz w:val="20"/>
          <w:lang w:val="hy-AM"/>
        </w:rPr>
        <w:t>ինքնարժեքից</w:t>
      </w:r>
      <w:r w:rsidR="00A45946" w:rsidRPr="00CB0C48">
        <w:rPr>
          <w:rFonts w:ascii="GHEA Grapalat" w:hAnsi="GHEA Grapalat" w:cs="Sylfaen"/>
          <w:sz w:val="20"/>
          <w:lang w:val="es-ES"/>
        </w:rPr>
        <w:t xml:space="preserve">: </w:t>
      </w:r>
      <w:r w:rsidR="00A45946" w:rsidRPr="002865DC">
        <w:rPr>
          <w:rFonts w:ascii="GHEA Grapalat" w:hAnsi="GHEA Grapalat" w:cs="Sylfaen"/>
          <w:sz w:val="20"/>
          <w:lang w:val="hy-AM"/>
        </w:rPr>
        <w:t>Առաջարկվող</w:t>
      </w:r>
      <w:r w:rsidR="00A45946" w:rsidRPr="00CB0C48">
        <w:rPr>
          <w:rFonts w:ascii="GHEA Grapalat" w:hAnsi="GHEA Grapalat" w:cs="Sylfaen"/>
          <w:sz w:val="20"/>
          <w:lang w:val="es-ES"/>
        </w:rPr>
        <w:t xml:space="preserve"> </w:t>
      </w:r>
      <w:r w:rsidR="00A45946" w:rsidRPr="002865DC">
        <w:rPr>
          <w:rFonts w:ascii="GHEA Grapalat" w:hAnsi="GHEA Grapalat" w:cs="Sylfaen"/>
          <w:sz w:val="20"/>
          <w:lang w:val="hy-AM"/>
        </w:rPr>
        <w:t>գնի</w:t>
      </w:r>
      <w:r w:rsidR="00A45946" w:rsidRPr="00CB0C48">
        <w:rPr>
          <w:rFonts w:ascii="GHEA Grapalat" w:hAnsi="GHEA Grapalat" w:cs="Sylfaen"/>
          <w:sz w:val="20"/>
          <w:lang w:val="es-ES"/>
        </w:rPr>
        <w:t xml:space="preserve">  </w:t>
      </w:r>
      <w:r w:rsidR="00A45946" w:rsidRPr="002865DC">
        <w:rPr>
          <w:rFonts w:ascii="GHEA Grapalat" w:hAnsi="GHEA Grapalat" w:cs="Sylfaen"/>
          <w:sz w:val="20"/>
          <w:lang w:val="hy-AM"/>
        </w:rPr>
        <w:t>հաշվարկը</w:t>
      </w:r>
      <w:r w:rsidR="00A45946" w:rsidRPr="00CB0C48">
        <w:rPr>
          <w:rFonts w:ascii="GHEA Grapalat" w:hAnsi="GHEA Grapalat" w:cs="Sylfaen"/>
          <w:sz w:val="20"/>
          <w:lang w:val="es-ES"/>
        </w:rPr>
        <w:t xml:space="preserve"> </w:t>
      </w:r>
      <w:r w:rsidR="00A45946" w:rsidRPr="002865DC">
        <w:rPr>
          <w:rFonts w:ascii="GHEA Grapalat" w:hAnsi="GHEA Grapalat" w:cs="Sylfaen"/>
          <w:sz w:val="20"/>
          <w:lang w:val="hy-AM"/>
        </w:rPr>
        <w:t>պետք</w:t>
      </w:r>
      <w:r w:rsidR="00A45946" w:rsidRPr="00CB0C48">
        <w:rPr>
          <w:rFonts w:ascii="GHEA Grapalat" w:hAnsi="GHEA Grapalat" w:cs="Sylfaen"/>
          <w:sz w:val="20"/>
          <w:lang w:val="es-ES"/>
        </w:rPr>
        <w:t xml:space="preserve"> </w:t>
      </w:r>
      <w:r w:rsidR="00A45946" w:rsidRPr="002865DC">
        <w:rPr>
          <w:rFonts w:ascii="GHEA Grapalat" w:hAnsi="GHEA Grapalat" w:cs="Sylfaen"/>
          <w:sz w:val="20"/>
          <w:lang w:val="hy-AM"/>
        </w:rPr>
        <w:t>է</w:t>
      </w:r>
      <w:r w:rsidR="00A45946" w:rsidRPr="00CB0C48">
        <w:rPr>
          <w:rFonts w:ascii="GHEA Grapalat" w:hAnsi="GHEA Grapalat" w:cs="Sylfaen"/>
          <w:sz w:val="20"/>
          <w:lang w:val="es-ES"/>
        </w:rPr>
        <w:t xml:space="preserve"> </w:t>
      </w:r>
      <w:r w:rsidR="00A45946" w:rsidRPr="002865DC">
        <w:rPr>
          <w:rFonts w:ascii="GHEA Grapalat" w:hAnsi="GHEA Grapalat" w:cs="Sylfaen"/>
          <w:sz w:val="20"/>
          <w:lang w:val="hy-AM"/>
        </w:rPr>
        <w:t>ներկայացվի</w:t>
      </w:r>
      <w:r w:rsidR="00A45946" w:rsidRPr="00CB0C48">
        <w:rPr>
          <w:rFonts w:ascii="GHEA Grapalat" w:hAnsi="GHEA Grapalat" w:cs="Sylfaen"/>
          <w:sz w:val="20"/>
          <w:lang w:val="es-ES"/>
        </w:rPr>
        <w:t xml:space="preserve"> </w:t>
      </w:r>
      <w:r w:rsidR="00A45946" w:rsidRPr="002865DC">
        <w:rPr>
          <w:rFonts w:ascii="GHEA Grapalat" w:hAnsi="GHEA Grapalat" w:cs="Sylfaen"/>
          <w:sz w:val="20"/>
          <w:lang w:val="hy-AM"/>
        </w:rPr>
        <w:t>հայտով</w:t>
      </w:r>
      <w:r w:rsidR="00A45946" w:rsidRPr="00CB0C48">
        <w:rPr>
          <w:rFonts w:ascii="GHEA Grapalat" w:hAnsi="GHEA Grapalat"/>
          <w:sz w:val="20"/>
          <w:lang w:val="es-ES"/>
        </w:rPr>
        <w:t>:</w:t>
      </w:r>
    </w:p>
    <w:p w:rsidR="005D3A39" w:rsidRPr="00CB0C48" w:rsidRDefault="00C8055A" w:rsidP="005D3A39">
      <w:pPr>
        <w:pStyle w:val="norm"/>
        <w:spacing w:line="240" w:lineRule="auto"/>
        <w:ind w:firstLine="567"/>
        <w:rPr>
          <w:rFonts w:ascii="GHEA Grapalat" w:hAnsi="GHEA Grapalat" w:cs="Sylfaen"/>
          <w:sz w:val="20"/>
          <w:szCs w:val="24"/>
          <w:lang w:val="es-ES" w:eastAsia="en-US"/>
        </w:rPr>
      </w:pPr>
      <w:r w:rsidRPr="00CB0C48">
        <w:rPr>
          <w:rFonts w:ascii="GHEA Grapalat" w:hAnsi="GHEA Grapalat"/>
          <w:sz w:val="20"/>
          <w:lang w:val="es-ES"/>
        </w:rPr>
        <w:t>5</w:t>
      </w:r>
      <w:r w:rsidR="00A45946" w:rsidRPr="00CB0C48">
        <w:rPr>
          <w:rFonts w:ascii="GHEA Grapalat" w:hAnsi="GHEA Grapalat"/>
          <w:sz w:val="20"/>
          <w:lang w:val="es-ES"/>
        </w:rPr>
        <w:t>.</w:t>
      </w:r>
      <w:r w:rsidR="00A45946" w:rsidRPr="00CB0C48">
        <w:rPr>
          <w:rFonts w:ascii="GHEA Grapalat" w:hAnsi="GHEA Grapalat"/>
          <w:sz w:val="20"/>
          <w:lang w:val="hy-AM"/>
        </w:rPr>
        <w:t>2</w:t>
      </w:r>
      <w:r w:rsidR="00A45946" w:rsidRPr="00CB0C48">
        <w:rPr>
          <w:rFonts w:ascii="GHEA Grapalat" w:hAnsi="GHEA Grapalat" w:cs="Sylfaen"/>
          <w:sz w:val="20"/>
          <w:lang w:val="es-ES"/>
        </w:rPr>
        <w:t xml:space="preserve"> Մ</w:t>
      </w:r>
      <w:r w:rsidR="00A45946" w:rsidRPr="00CB0C48">
        <w:rPr>
          <w:rFonts w:ascii="GHEA Grapalat" w:hAnsi="GHEA Grapalat" w:cs="Sylfaen"/>
          <w:sz w:val="20"/>
          <w:szCs w:val="24"/>
          <w:lang w:val="hy-AM" w:eastAsia="en-US"/>
        </w:rPr>
        <w:t xml:space="preserve">ասնակիցը գնային առաջարկը ներկայացնում է </w:t>
      </w:r>
      <w:r w:rsidR="00A45946" w:rsidRPr="00CB0C48">
        <w:rPr>
          <w:rFonts w:ascii="GHEA Grapalat" w:hAnsi="GHEA Grapalat" w:cs="Sylfaen"/>
          <w:sz w:val="20"/>
        </w:rPr>
        <w:t>արժեք</w:t>
      </w:r>
      <w:r w:rsidR="00A45946" w:rsidRPr="00CB0C48">
        <w:rPr>
          <w:rFonts w:ascii="GHEA Grapalat" w:hAnsi="GHEA Grapalat" w:cs="Sylfaen"/>
          <w:sz w:val="20"/>
          <w:lang w:val="es-ES"/>
        </w:rPr>
        <w:t xml:space="preserve"> (</w:t>
      </w:r>
      <w:r w:rsidR="00A45946" w:rsidRPr="00CB0C48">
        <w:rPr>
          <w:rFonts w:ascii="GHEA Grapalat" w:hAnsi="GHEA Grapalat" w:cs="Sylfaen"/>
          <w:sz w:val="20"/>
        </w:rPr>
        <w:t>ինքնարժեքի</w:t>
      </w:r>
      <w:r w:rsidR="00A45946" w:rsidRPr="00CB0C48">
        <w:rPr>
          <w:rFonts w:ascii="GHEA Grapalat" w:hAnsi="GHEA Grapalat" w:cs="Sylfaen"/>
          <w:sz w:val="20"/>
          <w:lang w:val="es-ES"/>
        </w:rPr>
        <w:t xml:space="preserve"> </w:t>
      </w:r>
      <w:r w:rsidR="00A45946" w:rsidRPr="00CB0C48">
        <w:rPr>
          <w:rFonts w:ascii="GHEA Grapalat" w:hAnsi="GHEA Grapalat" w:cs="Sylfaen"/>
          <w:sz w:val="20"/>
        </w:rPr>
        <w:t>և</w:t>
      </w:r>
      <w:r w:rsidR="00A45946" w:rsidRPr="00CB0C48">
        <w:rPr>
          <w:rFonts w:ascii="GHEA Grapalat" w:hAnsi="GHEA Grapalat" w:cs="Sylfaen"/>
          <w:sz w:val="20"/>
          <w:lang w:val="es-ES"/>
        </w:rPr>
        <w:t xml:space="preserve"> </w:t>
      </w:r>
      <w:r w:rsidR="00A45946" w:rsidRPr="00CB0C48">
        <w:rPr>
          <w:rFonts w:ascii="GHEA Grapalat" w:hAnsi="GHEA Grapalat" w:cs="Sylfaen"/>
          <w:sz w:val="20"/>
        </w:rPr>
        <w:t>կանխատեսվող</w:t>
      </w:r>
      <w:r w:rsidR="00A45946" w:rsidRPr="00CB0C48">
        <w:rPr>
          <w:rFonts w:ascii="GHEA Grapalat" w:hAnsi="GHEA Grapalat" w:cs="Sylfaen"/>
          <w:sz w:val="20"/>
          <w:lang w:val="es-ES"/>
        </w:rPr>
        <w:t xml:space="preserve"> </w:t>
      </w:r>
      <w:r w:rsidR="00A45946" w:rsidRPr="00CB0C48">
        <w:rPr>
          <w:rFonts w:ascii="GHEA Grapalat" w:hAnsi="GHEA Grapalat" w:cs="Sylfaen"/>
          <w:sz w:val="20"/>
        </w:rPr>
        <w:t>շահույթի</w:t>
      </w:r>
      <w:r w:rsidR="00A45946" w:rsidRPr="00CB0C48">
        <w:rPr>
          <w:rFonts w:ascii="GHEA Grapalat" w:hAnsi="GHEA Grapalat" w:cs="Sylfaen"/>
          <w:sz w:val="20"/>
          <w:lang w:val="es-ES"/>
        </w:rPr>
        <w:t xml:space="preserve"> </w:t>
      </w:r>
      <w:r w:rsidR="00A45946" w:rsidRPr="00CB0C48">
        <w:rPr>
          <w:rFonts w:ascii="GHEA Grapalat" w:hAnsi="GHEA Grapalat" w:cs="Sylfaen"/>
          <w:sz w:val="20"/>
        </w:rPr>
        <w:t>հանրագումարը</w:t>
      </w:r>
      <w:r w:rsidR="00A45946" w:rsidRPr="00CB0C48">
        <w:rPr>
          <w:rFonts w:ascii="GHEA Grapalat" w:hAnsi="GHEA Grapalat" w:cs="Sylfaen"/>
          <w:sz w:val="20"/>
          <w:lang w:val="es-ES"/>
        </w:rPr>
        <w:t>)</w:t>
      </w:r>
      <w:r w:rsidR="00A45946" w:rsidRPr="00CB0C48">
        <w:rPr>
          <w:rFonts w:ascii="GHEA Grapalat" w:hAnsi="GHEA Grapalat" w:cs="Sylfaen"/>
          <w:szCs w:val="22"/>
          <w:lang w:val="es-ES"/>
        </w:rPr>
        <w:t xml:space="preserve"> </w:t>
      </w:r>
      <w:r w:rsidR="00A45946" w:rsidRPr="00CB0C48">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A45946" w:rsidRPr="00CB0C48">
        <w:rPr>
          <w:rFonts w:ascii="GHEA Grapalat" w:hAnsi="GHEA Grapalat" w:cs="Sylfaen"/>
          <w:sz w:val="20"/>
          <w:szCs w:val="24"/>
          <w:lang w:eastAsia="en-US"/>
        </w:rPr>
        <w:t>Ա</w:t>
      </w:r>
      <w:r w:rsidR="00A45946" w:rsidRPr="00CB0C48">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00220C7C" w:rsidRPr="00CB0C48">
        <w:rPr>
          <w:rFonts w:ascii="GHEA Grapalat" w:hAnsi="GHEA Grapalat" w:cs="Sylfaen"/>
          <w:sz w:val="20"/>
          <w:szCs w:val="24"/>
          <w:lang w:eastAsia="en-US"/>
        </w:rPr>
        <w:lastRenderedPageBreak/>
        <w:t>մ</w:t>
      </w:r>
      <w:r w:rsidR="00A45946" w:rsidRPr="00CB0C48">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CB0C48">
        <w:rPr>
          <w:rFonts w:ascii="GHEA Grapalat" w:hAnsi="GHEA Grapalat" w:cs="Sylfaen"/>
          <w:sz w:val="20"/>
          <w:szCs w:val="24"/>
          <w:lang w:val="es-ES" w:eastAsia="en-US"/>
        </w:rPr>
        <w:t xml:space="preserve"> </w:t>
      </w:r>
      <w:r w:rsidR="00A45946" w:rsidRPr="00CB0C48">
        <w:rPr>
          <w:rFonts w:ascii="GHEA Grapalat" w:hAnsi="GHEA Grapalat" w:cs="Sylfaen"/>
          <w:sz w:val="20"/>
          <w:lang w:val="ru-RU"/>
        </w:rPr>
        <w:t>ներկայաց</w:t>
      </w:r>
      <w:r w:rsidR="00A45946" w:rsidRPr="00CB0C48">
        <w:rPr>
          <w:rFonts w:ascii="GHEA Grapalat" w:hAnsi="GHEA Grapalat" w:cs="Sylfaen"/>
          <w:sz w:val="20"/>
        </w:rPr>
        <w:t>վող</w:t>
      </w:r>
      <w:r w:rsidR="00A45946" w:rsidRPr="00CB0C48">
        <w:rPr>
          <w:rFonts w:ascii="GHEA Grapalat" w:hAnsi="GHEA Grapalat" w:cs="Sylfaen"/>
          <w:sz w:val="20"/>
          <w:lang w:val="es-ES"/>
        </w:rPr>
        <w:t xml:space="preserve"> </w:t>
      </w:r>
      <w:r w:rsidR="00A45946" w:rsidRPr="00CB0C48">
        <w:rPr>
          <w:rFonts w:ascii="GHEA Grapalat" w:hAnsi="GHEA Grapalat" w:cs="Sylfaen"/>
          <w:sz w:val="20"/>
          <w:lang w:val="ru-RU"/>
        </w:rPr>
        <w:t>գնային</w:t>
      </w:r>
      <w:r w:rsidR="00A45946" w:rsidRPr="00CB0C48">
        <w:rPr>
          <w:rFonts w:ascii="GHEA Grapalat" w:hAnsi="GHEA Grapalat" w:cs="Sylfaen"/>
          <w:sz w:val="20"/>
          <w:lang w:val="es-ES"/>
        </w:rPr>
        <w:t xml:space="preserve"> </w:t>
      </w:r>
      <w:r w:rsidR="00A45946" w:rsidRPr="00CB0C48">
        <w:rPr>
          <w:rFonts w:ascii="GHEA Grapalat" w:hAnsi="GHEA Grapalat" w:cs="Sylfaen"/>
          <w:sz w:val="20"/>
          <w:lang w:val="ru-RU"/>
        </w:rPr>
        <w:t>առաջարկում</w:t>
      </w:r>
      <w:r w:rsidR="00A45946" w:rsidRPr="00CB0C48">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CB0C48">
        <w:rPr>
          <w:rFonts w:ascii="GHEA Grapalat" w:hAnsi="GHEA Grapalat" w:cs="Sylfaen"/>
          <w:sz w:val="20"/>
          <w:szCs w:val="24"/>
          <w:lang w:val="es-ES" w:eastAsia="en-US"/>
        </w:rPr>
        <w:t xml:space="preserve"> </w:t>
      </w:r>
      <w:r w:rsidR="005D3A39" w:rsidRPr="00CB0C48">
        <w:rPr>
          <w:rFonts w:ascii="GHEA Grapalat" w:hAnsi="GHEA Grapalat" w:cs="Sylfaen"/>
          <w:sz w:val="20"/>
          <w:szCs w:val="24"/>
          <w:lang w:val="hy-AM" w:eastAsia="en-US"/>
        </w:rPr>
        <w:t>Ընդ որում</w:t>
      </w:r>
      <w:r w:rsidR="005D3A39" w:rsidRPr="00CB0C48">
        <w:rPr>
          <w:rFonts w:ascii="GHEA Grapalat" w:hAnsi="GHEA Grapalat" w:cs="Sylfaen"/>
          <w:sz w:val="20"/>
          <w:szCs w:val="24"/>
          <w:lang w:val="es-ES" w:eastAsia="en-US"/>
        </w:rPr>
        <w:t>.</w:t>
      </w:r>
      <w:r w:rsidR="005D3A39" w:rsidRPr="00CB0C48">
        <w:rPr>
          <w:rFonts w:ascii="GHEA Grapalat" w:hAnsi="GHEA Grapalat" w:cs="Sylfaen"/>
          <w:sz w:val="20"/>
          <w:szCs w:val="24"/>
          <w:lang w:val="hy-AM" w:eastAsia="en-US"/>
        </w:rPr>
        <w:t xml:space="preserve"> </w:t>
      </w:r>
    </w:p>
    <w:p w:rsidR="005D3A39" w:rsidRPr="00CB0C48" w:rsidRDefault="005D3A39" w:rsidP="005D3A39">
      <w:pPr>
        <w:pStyle w:val="norm"/>
        <w:spacing w:line="240" w:lineRule="auto"/>
        <w:ind w:firstLine="567"/>
        <w:rPr>
          <w:rFonts w:ascii="GHEA Grapalat" w:hAnsi="GHEA Grapalat" w:cs="Sylfaen"/>
          <w:sz w:val="20"/>
          <w:szCs w:val="24"/>
          <w:lang w:val="hy-AM" w:eastAsia="en-US"/>
        </w:rPr>
      </w:pPr>
      <w:r w:rsidRPr="00CB0C48">
        <w:rPr>
          <w:rFonts w:ascii="GHEA Grapalat" w:hAnsi="GHEA Grapalat" w:cs="Sylfaen"/>
          <w:sz w:val="20"/>
          <w:szCs w:val="24"/>
          <w:lang w:eastAsia="en-US"/>
        </w:rPr>
        <w:t>ա</w:t>
      </w:r>
      <w:r w:rsidRPr="00CB0C48">
        <w:rPr>
          <w:rFonts w:ascii="GHEA Grapalat" w:hAnsi="GHEA Grapalat" w:cs="Sylfaen"/>
          <w:sz w:val="20"/>
          <w:szCs w:val="24"/>
          <w:lang w:val="es-ES" w:eastAsia="en-US"/>
        </w:rPr>
        <w:t>.</w:t>
      </w:r>
      <w:r w:rsidRPr="00CB0C48">
        <w:rPr>
          <w:rFonts w:ascii="GHEA Grapalat" w:hAnsi="GHEA Grapalat" w:cs="Sylfaen"/>
          <w:sz w:val="20"/>
          <w:szCs w:val="24"/>
          <w:lang w:val="hy-AM" w:eastAsia="en-US"/>
        </w:rPr>
        <w:t xml:space="preserve"> </w:t>
      </w:r>
      <w:proofErr w:type="gramStart"/>
      <w:r w:rsidRPr="00CB0C48">
        <w:rPr>
          <w:rFonts w:ascii="GHEA Grapalat" w:hAnsi="GHEA Grapalat" w:cs="Sylfaen"/>
          <w:sz w:val="20"/>
          <w:szCs w:val="24"/>
          <w:lang w:eastAsia="en-US"/>
        </w:rPr>
        <w:t>մ</w:t>
      </w:r>
      <w:r w:rsidRPr="00CB0C48">
        <w:rPr>
          <w:rFonts w:ascii="GHEA Grapalat" w:hAnsi="GHEA Grapalat" w:cs="Sylfaen"/>
          <w:sz w:val="20"/>
          <w:szCs w:val="24"/>
          <w:lang w:val="hy-AM" w:eastAsia="en-US"/>
        </w:rPr>
        <w:t>ասնակիցների</w:t>
      </w:r>
      <w:proofErr w:type="gramEnd"/>
      <w:r w:rsidRPr="00CB0C48">
        <w:rPr>
          <w:rFonts w:ascii="GHEA Grapalat" w:hAnsi="GHEA Grapalat" w:cs="Sylfaen"/>
          <w:sz w:val="20"/>
          <w:szCs w:val="24"/>
          <w:lang w:val="hy-AM" w:eastAsia="en-US"/>
        </w:rPr>
        <w:t xml:space="preserve"> գնային առաջարկների </w:t>
      </w:r>
      <w:r w:rsidR="0092357D" w:rsidRPr="00CB0C48">
        <w:rPr>
          <w:rFonts w:ascii="GHEA Grapalat" w:hAnsi="GHEA Grapalat" w:cs="Sylfaen"/>
          <w:sz w:val="20"/>
          <w:szCs w:val="24"/>
          <w:lang w:val="hy-AM" w:eastAsia="en-US"/>
        </w:rPr>
        <w:t>գնահատում</w:t>
      </w:r>
      <w:r w:rsidR="0092357D" w:rsidRPr="00CB0C48">
        <w:rPr>
          <w:rFonts w:ascii="GHEA Grapalat" w:hAnsi="GHEA Grapalat" w:cs="Sylfaen"/>
          <w:sz w:val="20"/>
          <w:szCs w:val="24"/>
          <w:lang w:eastAsia="en-US"/>
        </w:rPr>
        <w:t>ն</w:t>
      </w:r>
      <w:r w:rsidR="0092357D" w:rsidRPr="00CB0C48">
        <w:rPr>
          <w:rFonts w:ascii="GHEA Grapalat" w:hAnsi="GHEA Grapalat" w:cs="Sylfaen"/>
          <w:sz w:val="20"/>
          <w:szCs w:val="24"/>
          <w:lang w:val="hy-AM" w:eastAsia="en-US"/>
        </w:rPr>
        <w:t xml:space="preserve"> </w:t>
      </w:r>
      <w:r w:rsidR="0092357D" w:rsidRPr="00CB0C48">
        <w:rPr>
          <w:rFonts w:ascii="GHEA Grapalat" w:hAnsi="GHEA Grapalat" w:cs="Sylfaen"/>
          <w:sz w:val="20"/>
          <w:szCs w:val="24"/>
          <w:lang w:eastAsia="en-US"/>
        </w:rPr>
        <w:t>ու</w:t>
      </w:r>
      <w:r w:rsidR="0092357D" w:rsidRPr="00CB0C48">
        <w:rPr>
          <w:rFonts w:ascii="GHEA Grapalat" w:hAnsi="GHEA Grapalat" w:cs="Sylfaen"/>
          <w:sz w:val="20"/>
          <w:szCs w:val="24"/>
          <w:lang w:val="hy-AM" w:eastAsia="en-US"/>
        </w:rPr>
        <w:t xml:space="preserve"> համեմատումն իրականացվում </w:t>
      </w:r>
      <w:r w:rsidR="0092357D" w:rsidRPr="00CB0C48">
        <w:rPr>
          <w:rFonts w:ascii="GHEA Grapalat" w:hAnsi="GHEA Grapalat" w:cs="Sylfaen"/>
          <w:sz w:val="20"/>
          <w:szCs w:val="24"/>
          <w:lang w:eastAsia="en-US"/>
        </w:rPr>
        <w:t>են</w:t>
      </w:r>
      <w:r w:rsidR="0092357D" w:rsidRPr="00CB0C48">
        <w:rPr>
          <w:rFonts w:ascii="GHEA Grapalat" w:hAnsi="GHEA Grapalat" w:cs="Sylfaen"/>
          <w:sz w:val="20"/>
          <w:szCs w:val="24"/>
          <w:lang w:val="hy-AM" w:eastAsia="en-US"/>
        </w:rPr>
        <w:t xml:space="preserve"> </w:t>
      </w:r>
      <w:r w:rsidRPr="00CB0C48">
        <w:rPr>
          <w:rFonts w:ascii="GHEA Grapalat" w:hAnsi="GHEA Grapalat" w:cs="Sylfaen"/>
          <w:sz w:val="20"/>
          <w:szCs w:val="24"/>
          <w:lang w:val="hy-AM" w:eastAsia="en-US"/>
        </w:rPr>
        <w:t>առանց սույն կետում նշված հարկի գումարի հաշվարկման,</w:t>
      </w:r>
    </w:p>
    <w:p w:rsidR="005D3A39" w:rsidRPr="00CB0C48" w:rsidRDefault="005D3A39" w:rsidP="005D3A39">
      <w:pPr>
        <w:pStyle w:val="norm"/>
        <w:spacing w:line="240" w:lineRule="auto"/>
        <w:ind w:firstLine="567"/>
        <w:rPr>
          <w:rFonts w:ascii="GHEA Grapalat" w:hAnsi="GHEA Grapalat" w:cs="Sylfaen"/>
          <w:sz w:val="20"/>
          <w:szCs w:val="24"/>
          <w:lang w:val="hy-AM" w:eastAsia="en-US"/>
        </w:rPr>
      </w:pPr>
      <w:r w:rsidRPr="00CB0C48">
        <w:rPr>
          <w:rFonts w:ascii="GHEA Grapalat" w:hAnsi="GHEA Grapalat" w:cs="Sylfaen"/>
          <w:sz w:val="20"/>
          <w:szCs w:val="24"/>
          <w:lang w:val="hy-AM" w:eastAsia="en-US"/>
        </w:rPr>
        <w:t>բ. շինարարական ծրագրերի գնման դեպքում մասնակիցը չի ներկայացնում իր կողմից կազմված նախահաշիվը, իսկ ընտրված մասնակից ճանաչվելու դեպքում կնքվող պայմանագրի շրջանակում կատարողական ակտերի դիմաց վճարումներն իրականացվում են հետևյալ բանաձևով՝ ՎԳ=ՄԳ/ՆԳx</w:t>
      </w:r>
      <w:r w:rsidR="00C73973" w:rsidRPr="002865DC">
        <w:rPr>
          <w:rFonts w:ascii="GHEA Grapalat" w:hAnsi="GHEA Grapalat" w:cs="Sylfaen"/>
          <w:sz w:val="20"/>
          <w:szCs w:val="24"/>
          <w:lang w:val="hy-AM" w:eastAsia="en-US"/>
        </w:rPr>
        <w:t>Կ</w:t>
      </w:r>
      <w:r w:rsidRPr="00CB0C48">
        <w:rPr>
          <w:rFonts w:ascii="GHEA Grapalat" w:hAnsi="GHEA Grapalat" w:cs="Sylfaen"/>
          <w:sz w:val="20"/>
          <w:szCs w:val="24"/>
          <w:lang w:val="hy-AM" w:eastAsia="en-US"/>
        </w:rPr>
        <w:t>Ծ, որտեղ՝</w:t>
      </w:r>
    </w:p>
    <w:p w:rsidR="005D3A39" w:rsidRPr="00CB0C48" w:rsidRDefault="005D3A39" w:rsidP="005D3A39">
      <w:pPr>
        <w:pStyle w:val="norm"/>
        <w:spacing w:line="240" w:lineRule="auto"/>
        <w:ind w:firstLine="567"/>
        <w:rPr>
          <w:rFonts w:ascii="GHEA Grapalat" w:hAnsi="GHEA Grapalat" w:cs="Sylfaen"/>
          <w:sz w:val="20"/>
          <w:szCs w:val="24"/>
          <w:lang w:val="hy-AM" w:eastAsia="en-US"/>
        </w:rPr>
      </w:pPr>
      <w:r w:rsidRPr="00CB0C48">
        <w:rPr>
          <w:rFonts w:ascii="GHEA Grapalat" w:hAnsi="GHEA Grapalat" w:cs="Sylfaen"/>
          <w:sz w:val="20"/>
          <w:szCs w:val="24"/>
          <w:lang w:val="hy-AM" w:eastAsia="en-US"/>
        </w:rPr>
        <w:t>ՄԳ-ն ընտրված մասնակցի առաջարկած գինն է.</w:t>
      </w:r>
    </w:p>
    <w:p w:rsidR="005D3A39" w:rsidRPr="00CB0C48" w:rsidRDefault="005D3A39" w:rsidP="005D3A39">
      <w:pPr>
        <w:pStyle w:val="norm"/>
        <w:spacing w:line="240" w:lineRule="auto"/>
        <w:ind w:firstLine="567"/>
        <w:rPr>
          <w:rFonts w:ascii="GHEA Grapalat" w:hAnsi="GHEA Grapalat" w:cs="Sylfaen"/>
          <w:sz w:val="20"/>
          <w:szCs w:val="24"/>
          <w:lang w:val="hy-AM" w:eastAsia="en-US"/>
        </w:rPr>
      </w:pPr>
      <w:r w:rsidRPr="00CB0C48">
        <w:rPr>
          <w:rFonts w:ascii="GHEA Grapalat" w:hAnsi="GHEA Grapalat" w:cs="Sylfaen"/>
          <w:sz w:val="20"/>
          <w:szCs w:val="24"/>
          <w:lang w:val="hy-AM" w:eastAsia="en-US"/>
        </w:rPr>
        <w:t>ՆԳ-ն շինարարական ծրագրի նախահաշվային գինն է.</w:t>
      </w:r>
    </w:p>
    <w:p w:rsidR="005D3A39" w:rsidRPr="00CB0C48" w:rsidRDefault="00C73973" w:rsidP="005D3A39">
      <w:pPr>
        <w:pStyle w:val="norm"/>
        <w:spacing w:line="240" w:lineRule="auto"/>
        <w:ind w:firstLine="567"/>
        <w:rPr>
          <w:rFonts w:ascii="GHEA Grapalat" w:hAnsi="GHEA Grapalat" w:cs="Sylfaen"/>
          <w:sz w:val="20"/>
          <w:szCs w:val="24"/>
          <w:lang w:val="hy-AM" w:eastAsia="en-US"/>
        </w:rPr>
      </w:pPr>
      <w:r w:rsidRPr="002865DC">
        <w:rPr>
          <w:rFonts w:ascii="GHEA Grapalat" w:hAnsi="GHEA Grapalat" w:cs="Sylfaen"/>
          <w:sz w:val="20"/>
          <w:szCs w:val="24"/>
          <w:lang w:val="hy-AM" w:eastAsia="en-US"/>
        </w:rPr>
        <w:t>Կ</w:t>
      </w:r>
      <w:r w:rsidR="005D3A39" w:rsidRPr="00CB0C48">
        <w:rPr>
          <w:rFonts w:ascii="GHEA Grapalat" w:hAnsi="GHEA Grapalat" w:cs="Sylfaen"/>
          <w:sz w:val="20"/>
          <w:szCs w:val="24"/>
          <w:lang w:val="hy-AM" w:eastAsia="en-US"/>
        </w:rPr>
        <w:t xml:space="preserve">Ծ-ն </w:t>
      </w:r>
      <w:r w:rsidRPr="002865DC">
        <w:rPr>
          <w:rFonts w:ascii="GHEA Grapalat" w:hAnsi="GHEA Grapalat" w:cs="Sylfaen"/>
          <w:sz w:val="20"/>
          <w:szCs w:val="24"/>
          <w:lang w:val="hy-AM" w:eastAsia="en-US"/>
        </w:rPr>
        <w:t>տվյալ կատարողական ակտով ներկայացված աշխատանքների ծավալն է գումարային արտահայտությամբ</w:t>
      </w:r>
      <w:r w:rsidR="005D3A39" w:rsidRPr="00CB0C48">
        <w:rPr>
          <w:rFonts w:ascii="GHEA Grapalat" w:hAnsi="GHEA Grapalat" w:cs="Sylfaen"/>
          <w:sz w:val="20"/>
          <w:szCs w:val="24"/>
          <w:lang w:val="hy-AM" w:eastAsia="en-US"/>
        </w:rPr>
        <w:t>.</w:t>
      </w:r>
    </w:p>
    <w:p w:rsidR="005D3A39" w:rsidRPr="00CB0C48" w:rsidRDefault="005D3A39" w:rsidP="005D3A39">
      <w:pPr>
        <w:pStyle w:val="norm"/>
        <w:spacing w:line="240" w:lineRule="auto"/>
        <w:ind w:firstLine="567"/>
        <w:rPr>
          <w:rFonts w:ascii="GHEA Grapalat" w:hAnsi="GHEA Grapalat" w:cs="Sylfaen"/>
          <w:sz w:val="20"/>
          <w:szCs w:val="24"/>
          <w:lang w:val="hy-AM" w:eastAsia="en-US"/>
        </w:rPr>
      </w:pPr>
      <w:r w:rsidRPr="00CB0C48">
        <w:rPr>
          <w:rFonts w:ascii="GHEA Grapalat" w:hAnsi="GHEA Grapalat" w:cs="Sylfaen"/>
          <w:sz w:val="20"/>
          <w:szCs w:val="24"/>
          <w:lang w:val="hy-AM" w:eastAsia="en-US"/>
        </w:rPr>
        <w:t>ՎԳ - նախահաշվով սահմանված աշխատանքների դիմաց վճարվող գումարն է</w:t>
      </w:r>
      <w:r w:rsidRPr="00CB0C48">
        <w:rPr>
          <w:rStyle w:val="af6"/>
          <w:rFonts w:ascii="GHEA Grapalat" w:hAnsi="GHEA Grapalat" w:cs="Sylfaen"/>
          <w:sz w:val="20"/>
          <w:szCs w:val="24"/>
          <w:lang w:val="hy-AM" w:eastAsia="en-US"/>
        </w:rPr>
        <w:footnoteReference w:id="5"/>
      </w:r>
      <w:r w:rsidRPr="00CB0C48">
        <w:rPr>
          <w:rFonts w:ascii="GHEA Grapalat" w:hAnsi="GHEA Grapalat" w:cs="Sylfaen"/>
          <w:sz w:val="20"/>
          <w:szCs w:val="24"/>
          <w:lang w:val="hy-AM" w:eastAsia="en-US"/>
        </w:rPr>
        <w:t>:</w:t>
      </w:r>
    </w:p>
    <w:p w:rsidR="0092357D" w:rsidRPr="00CB0C48" w:rsidRDefault="0092357D" w:rsidP="0092357D">
      <w:pPr>
        <w:pStyle w:val="norm"/>
        <w:spacing w:line="240" w:lineRule="auto"/>
        <w:rPr>
          <w:rFonts w:ascii="GHEA Grapalat" w:hAnsi="GHEA Grapalat" w:cs="Sylfaen"/>
          <w:sz w:val="20"/>
          <w:szCs w:val="24"/>
          <w:lang w:val="hy-AM" w:eastAsia="en-US"/>
        </w:rPr>
      </w:pPr>
      <w:r w:rsidRPr="00CB0C48">
        <w:rPr>
          <w:rFonts w:ascii="GHEA Grapalat" w:hAnsi="GHEA Grapalat" w:cs="Sylfaen"/>
          <w:sz w:val="20"/>
          <w:szCs w:val="24"/>
          <w:lang w:val="hy-AM" w:eastAsia="en-US"/>
        </w:rPr>
        <w:t>Մասնակցի հայտը ենթակա չէ մերժման, եթե`</w:t>
      </w:r>
    </w:p>
    <w:p w:rsidR="0092357D" w:rsidRPr="00CB0C48" w:rsidRDefault="0092357D" w:rsidP="0092357D">
      <w:pPr>
        <w:pStyle w:val="norm"/>
        <w:spacing w:line="240" w:lineRule="auto"/>
        <w:rPr>
          <w:rFonts w:ascii="GHEA Grapalat" w:hAnsi="GHEA Grapalat" w:cs="Sylfaen"/>
          <w:sz w:val="20"/>
          <w:szCs w:val="24"/>
          <w:lang w:val="hy-AM" w:eastAsia="en-US"/>
        </w:rPr>
      </w:pPr>
      <w:r w:rsidRPr="00CB0C48">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rsidR="0092357D" w:rsidRPr="00CB0C48" w:rsidRDefault="0092357D" w:rsidP="0092357D">
      <w:pPr>
        <w:pStyle w:val="norm"/>
        <w:spacing w:line="240" w:lineRule="auto"/>
        <w:rPr>
          <w:rFonts w:ascii="GHEA Grapalat" w:hAnsi="GHEA Grapalat" w:cs="Sylfaen"/>
          <w:sz w:val="20"/>
          <w:szCs w:val="24"/>
          <w:lang w:val="hy-AM" w:eastAsia="en-US"/>
        </w:rPr>
      </w:pPr>
      <w:r w:rsidRPr="00CB0C48">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92357D" w:rsidRPr="00CB0C48" w:rsidRDefault="0092357D" w:rsidP="0092357D">
      <w:pPr>
        <w:pStyle w:val="norm"/>
        <w:spacing w:line="240" w:lineRule="auto"/>
        <w:rPr>
          <w:rFonts w:ascii="GHEA Grapalat" w:hAnsi="GHEA Grapalat" w:cs="Sylfaen"/>
          <w:sz w:val="20"/>
          <w:szCs w:val="24"/>
          <w:lang w:val="hy-AM" w:eastAsia="en-US"/>
        </w:rPr>
      </w:pPr>
      <w:r w:rsidRPr="00CB0C48">
        <w:rPr>
          <w:rFonts w:ascii="GHEA Grapalat" w:hAnsi="GHEA Grapalat" w:cs="Sylfaen"/>
          <w:sz w:val="20"/>
          <w:szCs w:val="24"/>
          <w:lang w:val="hy-AM" w:eastAsia="en-US"/>
        </w:rPr>
        <w:t>գ. մասնակցի գնային առաջարկում չափաբաժնի համարը սխալ է նշված, սակայն գնման առարկայի անվանումը ճիշտ է լրացված:</w:t>
      </w:r>
    </w:p>
    <w:p w:rsidR="00A45946" w:rsidRPr="00CB0C48" w:rsidRDefault="00C8055A" w:rsidP="00A45946">
      <w:pPr>
        <w:pStyle w:val="norm"/>
        <w:spacing w:line="240" w:lineRule="auto"/>
        <w:ind w:firstLine="567"/>
        <w:rPr>
          <w:rFonts w:ascii="GHEA Grapalat" w:hAnsi="GHEA Grapalat"/>
          <w:sz w:val="20"/>
          <w:lang w:val="es-ES"/>
        </w:rPr>
      </w:pPr>
      <w:r w:rsidRPr="00CB0C48">
        <w:rPr>
          <w:rFonts w:ascii="GHEA Grapalat" w:hAnsi="GHEA Grapalat"/>
          <w:sz w:val="20"/>
          <w:lang w:val="es-ES"/>
        </w:rPr>
        <w:t>5</w:t>
      </w:r>
      <w:r w:rsidR="00A45946" w:rsidRPr="00CB0C48">
        <w:rPr>
          <w:rFonts w:ascii="GHEA Grapalat" w:hAnsi="GHEA Grapalat"/>
          <w:sz w:val="20"/>
          <w:lang w:val="es-ES"/>
        </w:rPr>
        <w:t>.</w:t>
      </w:r>
      <w:r w:rsidR="00A45946" w:rsidRPr="00CB0C48">
        <w:rPr>
          <w:rFonts w:ascii="GHEA Grapalat" w:hAnsi="GHEA Grapalat"/>
          <w:sz w:val="20"/>
          <w:lang w:val="hy-AM"/>
        </w:rPr>
        <w:t>3</w:t>
      </w:r>
      <w:r w:rsidR="00A45946" w:rsidRPr="00CB0C48">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CB0C48">
        <w:rPr>
          <w:rFonts w:ascii="GHEA Grapalat" w:hAnsi="GHEA Grapalat"/>
          <w:sz w:val="20"/>
          <w:lang w:val="es-ES"/>
        </w:rPr>
        <w:t>մ</w:t>
      </w:r>
      <w:r w:rsidR="00A45946" w:rsidRPr="00CB0C48">
        <w:rPr>
          <w:rFonts w:ascii="GHEA Grapalat" w:hAnsi="GHEA Grapalat"/>
          <w:sz w:val="20"/>
          <w:lang w:val="es-ES"/>
        </w:rPr>
        <w:t>ասնակցի շահույթի չափը չի կարող հրավերով սահմանափակվել:</w:t>
      </w:r>
    </w:p>
    <w:p w:rsidR="00096865" w:rsidRPr="00CB0C48" w:rsidRDefault="00096865" w:rsidP="00037DDE">
      <w:pPr>
        <w:pStyle w:val="23"/>
        <w:spacing w:line="240" w:lineRule="auto"/>
        <w:ind w:firstLine="567"/>
        <w:rPr>
          <w:rFonts w:ascii="GHEA Grapalat" w:hAnsi="GHEA Grapalat"/>
          <w:lang w:val="es-ES"/>
        </w:rPr>
      </w:pPr>
    </w:p>
    <w:p w:rsidR="00096865" w:rsidRPr="00CB0C48" w:rsidRDefault="00220C7C" w:rsidP="00037DDE">
      <w:pPr>
        <w:jc w:val="center"/>
        <w:rPr>
          <w:rFonts w:ascii="GHEA Grapalat" w:hAnsi="GHEA Grapalat"/>
          <w:b/>
          <w:sz w:val="20"/>
          <w:lang w:val="es-ES"/>
        </w:rPr>
      </w:pPr>
      <w:r w:rsidRPr="00CB0C48">
        <w:rPr>
          <w:rFonts w:ascii="GHEA Grapalat" w:hAnsi="GHEA Grapalat"/>
          <w:b/>
          <w:sz w:val="20"/>
          <w:lang w:val="es-ES"/>
        </w:rPr>
        <w:t>6</w:t>
      </w:r>
      <w:r w:rsidR="00955A1E" w:rsidRPr="00CB0C48">
        <w:rPr>
          <w:rFonts w:ascii="GHEA Grapalat" w:hAnsi="GHEA Grapalat"/>
          <w:b/>
          <w:sz w:val="20"/>
          <w:lang w:val="es-ES"/>
        </w:rPr>
        <w:t xml:space="preserve">. </w:t>
      </w:r>
      <w:r w:rsidR="00955A1E" w:rsidRPr="00CB0C48">
        <w:rPr>
          <w:rFonts w:ascii="GHEA Grapalat" w:hAnsi="GHEA Grapalat"/>
          <w:b/>
          <w:sz w:val="20"/>
        </w:rPr>
        <w:t>ՀԱՅՏԻ</w:t>
      </w:r>
      <w:r w:rsidR="00955A1E" w:rsidRPr="00CB0C48">
        <w:rPr>
          <w:rFonts w:ascii="GHEA Grapalat" w:hAnsi="GHEA Grapalat"/>
          <w:b/>
          <w:sz w:val="20"/>
          <w:lang w:val="es-ES"/>
        </w:rPr>
        <w:t xml:space="preserve"> </w:t>
      </w:r>
      <w:r w:rsidR="00955A1E" w:rsidRPr="00CB0C48">
        <w:rPr>
          <w:rFonts w:ascii="GHEA Grapalat" w:hAnsi="GHEA Grapalat"/>
          <w:b/>
          <w:sz w:val="20"/>
        </w:rPr>
        <w:t>ԳՈՐԾՈՂՈՒԹՅԱՆ</w:t>
      </w:r>
      <w:r w:rsidR="00955A1E" w:rsidRPr="00CB0C48">
        <w:rPr>
          <w:rFonts w:ascii="GHEA Grapalat" w:hAnsi="GHEA Grapalat"/>
          <w:b/>
          <w:sz w:val="20"/>
          <w:lang w:val="es-ES"/>
        </w:rPr>
        <w:t xml:space="preserve"> </w:t>
      </w:r>
      <w:r w:rsidR="00955A1E" w:rsidRPr="00CB0C48">
        <w:rPr>
          <w:rFonts w:ascii="GHEA Grapalat" w:hAnsi="GHEA Grapalat"/>
          <w:b/>
          <w:sz w:val="20"/>
        </w:rPr>
        <w:t>ԺԱՄԿԵՏԸ</w:t>
      </w:r>
      <w:r w:rsidR="00955A1E" w:rsidRPr="00CB0C48">
        <w:rPr>
          <w:rFonts w:ascii="GHEA Grapalat" w:hAnsi="GHEA Grapalat"/>
          <w:b/>
          <w:sz w:val="20"/>
          <w:lang w:val="es-ES"/>
        </w:rPr>
        <w:t xml:space="preserve">, </w:t>
      </w:r>
      <w:r w:rsidR="00955A1E" w:rsidRPr="00CB0C48">
        <w:rPr>
          <w:rFonts w:ascii="GHEA Grapalat" w:hAnsi="GHEA Grapalat"/>
          <w:b/>
          <w:sz w:val="20"/>
        </w:rPr>
        <w:t>ՀԱՅՏԵՐՈՒՄ</w:t>
      </w:r>
      <w:r w:rsidR="00955A1E" w:rsidRPr="00CB0C48">
        <w:rPr>
          <w:rFonts w:ascii="GHEA Grapalat" w:hAnsi="GHEA Grapalat"/>
          <w:b/>
          <w:sz w:val="20"/>
          <w:lang w:val="es-ES"/>
        </w:rPr>
        <w:t xml:space="preserve"> </w:t>
      </w:r>
      <w:r w:rsidR="00955A1E" w:rsidRPr="00CB0C48">
        <w:rPr>
          <w:rFonts w:ascii="GHEA Grapalat" w:hAnsi="GHEA Grapalat"/>
          <w:b/>
          <w:sz w:val="20"/>
        </w:rPr>
        <w:t>ՓՈՓՈԽՈՒԹՅՈՒՆ</w:t>
      </w:r>
      <w:r w:rsidR="00955A1E" w:rsidRPr="00CB0C48">
        <w:rPr>
          <w:rFonts w:ascii="GHEA Grapalat" w:hAnsi="GHEA Grapalat"/>
          <w:b/>
          <w:sz w:val="20"/>
          <w:lang w:val="es-ES"/>
        </w:rPr>
        <w:t xml:space="preserve"> </w:t>
      </w:r>
      <w:r w:rsidR="00955A1E" w:rsidRPr="00CB0C48">
        <w:rPr>
          <w:rFonts w:ascii="GHEA Grapalat" w:hAnsi="GHEA Grapalat"/>
          <w:b/>
          <w:sz w:val="20"/>
        </w:rPr>
        <w:t>ԿԱՏԱՐԵԼՈՒ</w:t>
      </w:r>
    </w:p>
    <w:p w:rsidR="00096865" w:rsidRPr="00CB0C48" w:rsidRDefault="00955A1E" w:rsidP="00037DDE">
      <w:pPr>
        <w:jc w:val="center"/>
        <w:rPr>
          <w:rFonts w:ascii="GHEA Grapalat" w:hAnsi="GHEA Grapalat"/>
          <w:b/>
          <w:sz w:val="20"/>
          <w:lang w:val="es-ES"/>
        </w:rPr>
      </w:pPr>
      <w:r w:rsidRPr="00CB0C48">
        <w:rPr>
          <w:rFonts w:ascii="GHEA Grapalat" w:hAnsi="GHEA Grapalat"/>
          <w:b/>
          <w:sz w:val="20"/>
        </w:rPr>
        <w:t>ԵՎ</w:t>
      </w:r>
      <w:r w:rsidRPr="00CB0C48">
        <w:rPr>
          <w:rFonts w:ascii="GHEA Grapalat" w:hAnsi="GHEA Grapalat"/>
          <w:b/>
          <w:sz w:val="20"/>
          <w:lang w:val="es-ES"/>
        </w:rPr>
        <w:t xml:space="preserve"> </w:t>
      </w:r>
      <w:r w:rsidRPr="00CB0C48">
        <w:rPr>
          <w:rFonts w:ascii="GHEA Grapalat" w:hAnsi="GHEA Grapalat"/>
          <w:b/>
          <w:sz w:val="20"/>
        </w:rPr>
        <w:t>ԴՐԱՆՔ</w:t>
      </w:r>
      <w:r w:rsidRPr="00CB0C48">
        <w:rPr>
          <w:rFonts w:ascii="GHEA Grapalat" w:hAnsi="GHEA Grapalat"/>
          <w:b/>
          <w:sz w:val="20"/>
          <w:lang w:val="es-ES"/>
        </w:rPr>
        <w:t xml:space="preserve"> </w:t>
      </w:r>
      <w:r w:rsidRPr="00CB0C48">
        <w:rPr>
          <w:rFonts w:ascii="GHEA Grapalat" w:hAnsi="GHEA Grapalat"/>
          <w:b/>
          <w:sz w:val="20"/>
        </w:rPr>
        <w:t>ՀԵՏ</w:t>
      </w:r>
      <w:r w:rsidRPr="00CB0C48">
        <w:rPr>
          <w:rFonts w:ascii="GHEA Grapalat" w:hAnsi="GHEA Grapalat"/>
          <w:b/>
          <w:sz w:val="20"/>
          <w:lang w:val="es-ES"/>
        </w:rPr>
        <w:t xml:space="preserve"> </w:t>
      </w:r>
      <w:r w:rsidRPr="00CB0C48">
        <w:rPr>
          <w:rFonts w:ascii="GHEA Grapalat" w:hAnsi="GHEA Grapalat"/>
          <w:b/>
          <w:sz w:val="20"/>
        </w:rPr>
        <w:t>ՎԵՐՑՆԵԼՈՒ</w:t>
      </w:r>
      <w:r w:rsidRPr="00CB0C48">
        <w:rPr>
          <w:rFonts w:ascii="GHEA Grapalat" w:hAnsi="GHEA Grapalat"/>
          <w:b/>
          <w:sz w:val="20"/>
          <w:lang w:val="es-ES"/>
        </w:rPr>
        <w:t xml:space="preserve"> </w:t>
      </w:r>
      <w:r w:rsidRPr="00CB0C48">
        <w:rPr>
          <w:rFonts w:ascii="GHEA Grapalat" w:hAnsi="GHEA Grapalat"/>
          <w:b/>
          <w:sz w:val="20"/>
        </w:rPr>
        <w:t>ԿԱՐԳԸ</w:t>
      </w:r>
    </w:p>
    <w:p w:rsidR="00096865" w:rsidRPr="00CB0C48" w:rsidRDefault="00096865" w:rsidP="00037DDE">
      <w:pPr>
        <w:pStyle w:val="a3"/>
        <w:spacing w:line="240" w:lineRule="auto"/>
        <w:ind w:firstLine="567"/>
        <w:rPr>
          <w:rFonts w:ascii="GHEA Grapalat" w:hAnsi="GHEA Grapalat"/>
          <w:b/>
          <w:lang w:val="af-ZA"/>
        </w:rPr>
      </w:pPr>
    </w:p>
    <w:p w:rsidR="00096865" w:rsidRPr="00CB0C48" w:rsidRDefault="00220C7C" w:rsidP="00037DDE">
      <w:pPr>
        <w:pStyle w:val="a3"/>
        <w:spacing w:line="240" w:lineRule="auto"/>
        <w:ind w:firstLine="567"/>
        <w:rPr>
          <w:rFonts w:ascii="GHEA Grapalat" w:hAnsi="GHEA Grapalat" w:cs="Sylfaen"/>
          <w:i w:val="0"/>
          <w:szCs w:val="24"/>
          <w:lang w:val="af-ZA"/>
        </w:rPr>
      </w:pPr>
      <w:r w:rsidRPr="00CB0C48">
        <w:rPr>
          <w:rFonts w:ascii="GHEA Grapalat" w:hAnsi="GHEA Grapalat"/>
          <w:i w:val="0"/>
          <w:lang w:val="af-ZA"/>
        </w:rPr>
        <w:t>6</w:t>
      </w:r>
      <w:r w:rsidR="00096865" w:rsidRPr="00CB0C48">
        <w:rPr>
          <w:rFonts w:ascii="GHEA Grapalat" w:hAnsi="GHEA Grapalat"/>
          <w:i w:val="0"/>
          <w:lang w:val="af-ZA"/>
        </w:rPr>
        <w:t>.1</w:t>
      </w:r>
      <w:r w:rsidR="00096865" w:rsidRPr="00CB0C48">
        <w:rPr>
          <w:rFonts w:ascii="GHEA Grapalat" w:hAnsi="GHEA Grapalat"/>
          <w:lang w:val="af-ZA"/>
        </w:rPr>
        <w:t xml:space="preserve"> </w:t>
      </w:r>
      <w:r w:rsidR="00096865" w:rsidRPr="00CB0C48">
        <w:rPr>
          <w:rFonts w:ascii="GHEA Grapalat" w:hAnsi="GHEA Grapalat" w:cs="Sylfaen"/>
          <w:i w:val="0"/>
          <w:szCs w:val="24"/>
          <w:lang w:val="ru-RU"/>
        </w:rPr>
        <w:t>Օրենքի</w:t>
      </w:r>
      <w:r w:rsidR="00096865" w:rsidRPr="00CB0C48">
        <w:rPr>
          <w:rFonts w:ascii="GHEA Grapalat" w:hAnsi="GHEA Grapalat" w:cs="Sylfaen"/>
          <w:i w:val="0"/>
          <w:szCs w:val="24"/>
          <w:lang w:val="af-ZA"/>
        </w:rPr>
        <w:t xml:space="preserve"> </w:t>
      </w:r>
      <w:r w:rsidR="00A64339" w:rsidRPr="00CB0C48">
        <w:rPr>
          <w:rFonts w:ascii="GHEA Grapalat" w:hAnsi="GHEA Grapalat" w:cs="Sylfaen"/>
          <w:i w:val="0"/>
          <w:szCs w:val="24"/>
          <w:lang w:val="af-ZA"/>
        </w:rPr>
        <w:t>31</w:t>
      </w:r>
      <w:r w:rsidR="00096865" w:rsidRPr="00CB0C48">
        <w:rPr>
          <w:rFonts w:ascii="GHEA Grapalat" w:hAnsi="GHEA Grapalat" w:cs="Sylfaen"/>
          <w:i w:val="0"/>
          <w:szCs w:val="24"/>
          <w:lang w:val="af-ZA"/>
        </w:rPr>
        <w:t>-</w:t>
      </w:r>
      <w:r w:rsidR="00096865" w:rsidRPr="00CB0C48">
        <w:rPr>
          <w:rFonts w:ascii="GHEA Grapalat" w:hAnsi="GHEA Grapalat" w:cs="Sylfaen"/>
          <w:i w:val="0"/>
          <w:szCs w:val="24"/>
          <w:lang w:val="ru-RU"/>
        </w:rPr>
        <w:t>րդ</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հոդվածի</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համաձայն</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հայտը</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վավեր</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է</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մինչև</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Օրենքին</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համապատասխան</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պայմանագրի</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կնքումը</w:t>
      </w:r>
      <w:r w:rsidR="00096865" w:rsidRPr="00CB0C48">
        <w:rPr>
          <w:rFonts w:ascii="GHEA Grapalat" w:hAnsi="GHEA Grapalat" w:cs="Sylfaen"/>
          <w:i w:val="0"/>
          <w:szCs w:val="24"/>
          <w:lang w:val="af-ZA"/>
        </w:rPr>
        <w:t xml:space="preserve">, </w:t>
      </w:r>
      <w:r w:rsidR="00705706" w:rsidRPr="00CB0C48">
        <w:rPr>
          <w:rFonts w:ascii="GHEA Grapalat" w:hAnsi="GHEA Grapalat" w:cs="Sylfaen"/>
          <w:i w:val="0"/>
          <w:szCs w:val="24"/>
          <w:lang w:val="en-US"/>
        </w:rPr>
        <w:t>մ</w:t>
      </w:r>
      <w:r w:rsidR="00096865" w:rsidRPr="00CB0C48">
        <w:rPr>
          <w:rFonts w:ascii="GHEA Grapalat" w:hAnsi="GHEA Grapalat" w:cs="Sylfaen"/>
          <w:i w:val="0"/>
          <w:szCs w:val="24"/>
          <w:lang w:val="ru-RU"/>
        </w:rPr>
        <w:t>ասնակցի</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կողմից</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հայտի</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հետ</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վերցնելը</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հայտի</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մերժումը</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կամ</w:t>
      </w:r>
      <w:r w:rsidR="00096865" w:rsidRPr="00CB0C48">
        <w:rPr>
          <w:rFonts w:ascii="GHEA Grapalat" w:hAnsi="GHEA Grapalat" w:cs="Sylfaen"/>
          <w:i w:val="0"/>
          <w:szCs w:val="24"/>
          <w:lang w:val="af-ZA"/>
        </w:rPr>
        <w:t xml:space="preserve"> </w:t>
      </w:r>
      <w:r w:rsidR="00402941" w:rsidRPr="00CB0C48">
        <w:rPr>
          <w:rFonts w:ascii="GHEA Grapalat" w:hAnsi="GHEA Grapalat" w:cs="Sylfaen"/>
          <w:i w:val="0"/>
          <w:szCs w:val="24"/>
          <w:lang w:val="af-ZA"/>
        </w:rPr>
        <w:t xml:space="preserve">սույն </w:t>
      </w:r>
      <w:r w:rsidR="00096865" w:rsidRPr="00CB0C48">
        <w:rPr>
          <w:rFonts w:ascii="GHEA Grapalat" w:hAnsi="GHEA Grapalat" w:cs="Sylfaen"/>
          <w:i w:val="0"/>
          <w:szCs w:val="24"/>
          <w:lang w:val="ru-RU"/>
        </w:rPr>
        <w:t>ընթացակարգը</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չկայացած</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հայտարարվելը</w:t>
      </w:r>
      <w:r w:rsidR="004D5671" w:rsidRPr="00CB0C48">
        <w:rPr>
          <w:rFonts w:ascii="GHEA Grapalat" w:hAnsi="GHEA Grapalat" w:cs="Sylfaen"/>
          <w:i w:val="0"/>
          <w:szCs w:val="24"/>
          <w:lang w:val="ru-RU"/>
        </w:rPr>
        <w:t>։</w:t>
      </w:r>
    </w:p>
    <w:p w:rsidR="00096865" w:rsidRPr="00CB0C48" w:rsidRDefault="00220C7C" w:rsidP="00037DDE">
      <w:pPr>
        <w:pStyle w:val="a3"/>
        <w:spacing w:line="240" w:lineRule="auto"/>
        <w:ind w:firstLine="567"/>
        <w:rPr>
          <w:rFonts w:ascii="GHEA Grapalat" w:hAnsi="GHEA Grapalat" w:cs="Sylfaen"/>
          <w:i w:val="0"/>
          <w:szCs w:val="24"/>
          <w:lang w:val="af-ZA"/>
        </w:rPr>
      </w:pPr>
      <w:r w:rsidRPr="00CB0C48">
        <w:rPr>
          <w:rFonts w:ascii="GHEA Grapalat" w:hAnsi="GHEA Grapalat" w:cs="Sylfaen"/>
          <w:i w:val="0"/>
          <w:szCs w:val="24"/>
          <w:lang w:val="af-ZA"/>
        </w:rPr>
        <w:t>6</w:t>
      </w:r>
      <w:r w:rsidR="00096865" w:rsidRPr="00CB0C48">
        <w:rPr>
          <w:rFonts w:ascii="GHEA Grapalat" w:hAnsi="GHEA Grapalat" w:cs="Sylfaen"/>
          <w:i w:val="0"/>
          <w:szCs w:val="24"/>
          <w:lang w:val="af-ZA"/>
        </w:rPr>
        <w:t xml:space="preserve">.2 </w:t>
      </w:r>
      <w:r w:rsidR="00F20DA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Օրենքի</w:t>
      </w:r>
      <w:r w:rsidR="00096865" w:rsidRPr="00CB0C48">
        <w:rPr>
          <w:rFonts w:ascii="GHEA Grapalat" w:hAnsi="GHEA Grapalat" w:cs="Sylfaen"/>
          <w:i w:val="0"/>
          <w:szCs w:val="24"/>
          <w:lang w:val="af-ZA"/>
        </w:rPr>
        <w:t xml:space="preserve"> </w:t>
      </w:r>
      <w:r w:rsidR="00A64339" w:rsidRPr="00CB0C48">
        <w:rPr>
          <w:rFonts w:ascii="GHEA Grapalat" w:hAnsi="GHEA Grapalat" w:cs="Sylfaen"/>
          <w:i w:val="0"/>
          <w:szCs w:val="24"/>
          <w:lang w:val="af-ZA"/>
        </w:rPr>
        <w:t>31</w:t>
      </w:r>
      <w:r w:rsidR="00096865" w:rsidRPr="00CB0C48">
        <w:rPr>
          <w:rFonts w:ascii="GHEA Grapalat" w:hAnsi="GHEA Grapalat" w:cs="Sylfaen"/>
          <w:i w:val="0"/>
          <w:szCs w:val="24"/>
          <w:lang w:val="af-ZA"/>
        </w:rPr>
        <w:t>-</w:t>
      </w:r>
      <w:r w:rsidR="00096865" w:rsidRPr="00CB0C48">
        <w:rPr>
          <w:rFonts w:ascii="GHEA Grapalat" w:hAnsi="GHEA Grapalat" w:cs="Sylfaen"/>
          <w:i w:val="0"/>
          <w:szCs w:val="24"/>
          <w:lang w:val="ru-RU"/>
        </w:rPr>
        <w:t>րդ</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հոդվածի</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համաձայն</w:t>
      </w:r>
      <w:r w:rsidR="00096865" w:rsidRPr="00CB0C48">
        <w:rPr>
          <w:rFonts w:ascii="GHEA Grapalat" w:hAnsi="GHEA Grapalat" w:cs="Sylfaen"/>
          <w:i w:val="0"/>
          <w:szCs w:val="24"/>
          <w:lang w:val="af-ZA"/>
        </w:rPr>
        <w:t xml:space="preserve">` </w:t>
      </w:r>
      <w:r w:rsidR="00F70E55" w:rsidRPr="00CB0C48">
        <w:rPr>
          <w:rFonts w:ascii="GHEA Grapalat" w:hAnsi="GHEA Grapalat" w:cs="Sylfaen"/>
          <w:i w:val="0"/>
          <w:szCs w:val="24"/>
          <w:lang w:val="en-US"/>
        </w:rPr>
        <w:t>մ</w:t>
      </w:r>
      <w:r w:rsidR="00096865" w:rsidRPr="00CB0C48">
        <w:rPr>
          <w:rFonts w:ascii="GHEA Grapalat" w:hAnsi="GHEA Grapalat" w:cs="Sylfaen"/>
          <w:i w:val="0"/>
          <w:szCs w:val="24"/>
          <w:lang w:val="ru-RU"/>
        </w:rPr>
        <w:t>ասնակիցը</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մինչև</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սույն</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հրավերի</w:t>
      </w:r>
      <w:r w:rsidR="00096865" w:rsidRPr="00CB0C48">
        <w:rPr>
          <w:rFonts w:ascii="GHEA Grapalat" w:hAnsi="GHEA Grapalat" w:cs="Sylfaen"/>
          <w:i w:val="0"/>
          <w:szCs w:val="24"/>
          <w:lang w:val="af-ZA"/>
        </w:rPr>
        <w:t xml:space="preserve"> </w:t>
      </w:r>
      <w:r w:rsidRPr="00CB0C48">
        <w:rPr>
          <w:rFonts w:ascii="GHEA Grapalat" w:hAnsi="GHEA Grapalat" w:cs="Sylfaen"/>
          <w:i w:val="0"/>
          <w:szCs w:val="24"/>
          <w:lang w:val="af-ZA"/>
        </w:rPr>
        <w:t xml:space="preserve">1-ին մասի </w:t>
      </w:r>
      <w:r w:rsidR="00096865" w:rsidRPr="00CB0C48">
        <w:rPr>
          <w:rFonts w:ascii="GHEA Grapalat" w:hAnsi="GHEA Grapalat" w:cs="Sylfaen"/>
          <w:i w:val="0"/>
          <w:szCs w:val="24"/>
          <w:lang w:val="af-ZA"/>
        </w:rPr>
        <w:t xml:space="preserve">4.2 </w:t>
      </w:r>
      <w:r w:rsidR="00096865" w:rsidRPr="00CB0C48">
        <w:rPr>
          <w:rFonts w:ascii="GHEA Grapalat" w:hAnsi="GHEA Grapalat" w:cs="Sylfaen"/>
          <w:i w:val="0"/>
          <w:szCs w:val="24"/>
          <w:lang w:val="ru-RU"/>
        </w:rPr>
        <w:t>կետում</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նշված</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հայտերի</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ներկայացման</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վերջնաժամկետը</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կարող</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է</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փոփոխել</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կամ</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հետ</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վերցնել</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իր</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հայտը</w:t>
      </w:r>
      <w:r w:rsidR="004D5671" w:rsidRPr="00CB0C48">
        <w:rPr>
          <w:rFonts w:ascii="GHEA Grapalat" w:hAnsi="GHEA Grapalat" w:cs="Sylfaen"/>
          <w:i w:val="0"/>
          <w:szCs w:val="24"/>
          <w:lang w:val="ru-RU"/>
        </w:rPr>
        <w:t>։</w:t>
      </w:r>
    </w:p>
    <w:p w:rsidR="00FA0E41" w:rsidRPr="00CB0C48" w:rsidRDefault="00FA0E41" w:rsidP="00037DDE">
      <w:pPr>
        <w:ind w:firstLine="567"/>
        <w:jc w:val="center"/>
        <w:rPr>
          <w:rFonts w:ascii="GHEA Grapalat" w:hAnsi="GHEA Grapalat"/>
          <w:b/>
          <w:sz w:val="20"/>
          <w:lang w:val="af-ZA"/>
        </w:rPr>
      </w:pPr>
    </w:p>
    <w:p w:rsidR="00605355" w:rsidRPr="00CB0C48" w:rsidRDefault="00605355" w:rsidP="00037DDE">
      <w:pPr>
        <w:ind w:firstLine="567"/>
        <w:jc w:val="center"/>
        <w:rPr>
          <w:rFonts w:ascii="GHEA Grapalat" w:hAnsi="GHEA Grapalat"/>
          <w:b/>
          <w:sz w:val="20"/>
          <w:lang w:val="af-ZA"/>
        </w:rPr>
      </w:pPr>
    </w:p>
    <w:p w:rsidR="00807178" w:rsidRPr="00CB0C48" w:rsidRDefault="0092357D" w:rsidP="00037DDE">
      <w:pPr>
        <w:ind w:firstLine="567"/>
        <w:jc w:val="center"/>
        <w:rPr>
          <w:rFonts w:ascii="GHEA Grapalat" w:hAnsi="GHEA Grapalat"/>
          <w:b/>
          <w:sz w:val="20"/>
          <w:lang w:val="hy-AM"/>
        </w:rPr>
      </w:pPr>
      <w:r w:rsidRPr="00CB0C48">
        <w:rPr>
          <w:rFonts w:ascii="GHEA Grapalat" w:hAnsi="GHEA Grapalat"/>
          <w:b/>
          <w:sz w:val="20"/>
          <w:lang w:val="af-ZA"/>
        </w:rPr>
        <w:t>7</w:t>
      </w:r>
      <w:r w:rsidR="008D5016" w:rsidRPr="00CB0C48">
        <w:rPr>
          <w:rFonts w:ascii="GHEA Grapalat" w:hAnsi="GHEA Grapalat"/>
          <w:b/>
          <w:sz w:val="20"/>
          <w:lang w:val="af-ZA"/>
        </w:rPr>
        <w:t>.  ՀԱՅՏԵՐԻ ԲԱՑՈՒՄԸ</w:t>
      </w:r>
      <w:r w:rsidR="00807178" w:rsidRPr="00CB0C48">
        <w:rPr>
          <w:rFonts w:ascii="GHEA Grapalat" w:hAnsi="GHEA Grapalat"/>
          <w:b/>
          <w:sz w:val="20"/>
          <w:lang w:val="hy-AM"/>
        </w:rPr>
        <w:t xml:space="preserve">, </w:t>
      </w:r>
      <w:r w:rsidR="00807178" w:rsidRPr="00CB0C48">
        <w:rPr>
          <w:rFonts w:ascii="GHEA Grapalat" w:hAnsi="GHEA Grapalat"/>
          <w:b/>
          <w:sz w:val="20"/>
          <w:lang w:val="af-ZA"/>
        </w:rPr>
        <w:t xml:space="preserve">ԳՆԱՀԱՏՈՒՄԸ  ԵՎ  </w:t>
      </w:r>
    </w:p>
    <w:p w:rsidR="00096865" w:rsidRPr="00CB0C48" w:rsidRDefault="00807178" w:rsidP="00037DDE">
      <w:pPr>
        <w:ind w:firstLine="567"/>
        <w:jc w:val="center"/>
        <w:rPr>
          <w:rFonts w:ascii="GHEA Grapalat" w:hAnsi="GHEA Grapalat"/>
          <w:b/>
          <w:sz w:val="20"/>
          <w:lang w:val="af-ZA"/>
        </w:rPr>
      </w:pPr>
      <w:r w:rsidRPr="00CB0C48">
        <w:rPr>
          <w:rFonts w:ascii="GHEA Grapalat" w:hAnsi="GHEA Grapalat"/>
          <w:b/>
          <w:sz w:val="20"/>
          <w:lang w:val="af-ZA"/>
        </w:rPr>
        <w:t>ԱՐԴՅՈՒՆՔՆԵՐԻ ԱՄՓՈՓՈՒՄԸ</w:t>
      </w:r>
      <w:r w:rsidR="008D5016" w:rsidRPr="00CB0C48">
        <w:rPr>
          <w:rFonts w:ascii="GHEA Grapalat" w:hAnsi="GHEA Grapalat"/>
          <w:b/>
          <w:sz w:val="20"/>
          <w:lang w:val="af-ZA"/>
        </w:rPr>
        <w:t xml:space="preserve"> </w:t>
      </w:r>
    </w:p>
    <w:p w:rsidR="00096865" w:rsidRPr="00CB0C48" w:rsidRDefault="00096865" w:rsidP="00037DDE">
      <w:pPr>
        <w:ind w:firstLine="567"/>
        <w:jc w:val="both"/>
        <w:rPr>
          <w:rFonts w:ascii="GHEA Grapalat" w:hAnsi="GHEA Grapalat"/>
          <w:b/>
          <w:sz w:val="20"/>
          <w:lang w:val="af-ZA"/>
        </w:rPr>
      </w:pPr>
    </w:p>
    <w:p w:rsidR="00096865" w:rsidRPr="00CB0C48" w:rsidRDefault="0092357D" w:rsidP="00F04847">
      <w:pPr>
        <w:pStyle w:val="23"/>
        <w:spacing w:line="240" w:lineRule="auto"/>
        <w:ind w:firstLine="567"/>
        <w:rPr>
          <w:rFonts w:ascii="GHEA Grapalat" w:hAnsi="GHEA Grapalat" w:cs="Tahoma"/>
        </w:rPr>
      </w:pPr>
      <w:r w:rsidRPr="00CB0C48">
        <w:rPr>
          <w:rFonts w:ascii="GHEA Grapalat" w:hAnsi="GHEA Grapalat"/>
        </w:rPr>
        <w:t>7</w:t>
      </w:r>
      <w:r w:rsidR="00096865" w:rsidRPr="00CB0C48">
        <w:rPr>
          <w:rFonts w:ascii="GHEA Grapalat" w:hAnsi="GHEA Grapalat"/>
        </w:rPr>
        <w:t xml:space="preserve">.1 </w:t>
      </w:r>
      <w:r w:rsidR="002C3CAA" w:rsidRPr="00CB0C48">
        <w:rPr>
          <w:rFonts w:ascii="GHEA Grapalat" w:hAnsi="GHEA Grapalat" w:cs="Sylfaen"/>
          <w:lang w:val="ru-RU"/>
        </w:rPr>
        <w:t>Հայտերի</w:t>
      </w:r>
      <w:r w:rsidR="002C3CAA" w:rsidRPr="00CB0C48">
        <w:rPr>
          <w:rFonts w:ascii="GHEA Grapalat" w:hAnsi="GHEA Grapalat" w:cs="Sylfaen"/>
        </w:rPr>
        <w:t xml:space="preserve"> </w:t>
      </w:r>
      <w:r w:rsidR="002C3CAA" w:rsidRPr="00CB0C48">
        <w:rPr>
          <w:rFonts w:ascii="GHEA Grapalat" w:hAnsi="GHEA Grapalat" w:cs="Sylfaen"/>
          <w:lang w:val="ru-RU"/>
        </w:rPr>
        <w:t>բացումը</w:t>
      </w:r>
      <w:r w:rsidR="002C3CAA" w:rsidRPr="00CB0C48">
        <w:rPr>
          <w:rFonts w:ascii="GHEA Grapalat" w:hAnsi="GHEA Grapalat" w:cs="Sylfaen"/>
        </w:rPr>
        <w:t xml:space="preserve"> </w:t>
      </w:r>
      <w:r w:rsidR="002C3CAA" w:rsidRPr="00CB0C48">
        <w:rPr>
          <w:rFonts w:ascii="GHEA Grapalat" w:hAnsi="GHEA Grapalat" w:cs="Sylfaen"/>
          <w:lang w:val="ru-RU"/>
        </w:rPr>
        <w:t>կկատարվի</w:t>
      </w:r>
      <w:r w:rsidR="002C3CAA" w:rsidRPr="00CB0C48">
        <w:rPr>
          <w:rFonts w:ascii="GHEA Grapalat" w:hAnsi="GHEA Grapalat" w:cs="Sylfaen"/>
        </w:rPr>
        <w:t xml:space="preserve"> </w:t>
      </w:r>
      <w:r w:rsidR="00A22C72">
        <w:rPr>
          <w:rFonts w:ascii="GHEA Grapalat" w:hAnsi="GHEA Grapalat" w:cs="Sylfaen"/>
        </w:rPr>
        <w:t>հանձնաժողովի հայտերի բացման նիստում</w:t>
      </w:r>
      <w:r w:rsidR="00A22C72" w:rsidRPr="002865DC" w:rsidDel="00A22C72">
        <w:rPr>
          <w:rFonts w:ascii="GHEA Grapalat" w:hAnsi="GHEA Grapalat" w:cs="Sylfaen"/>
          <w:szCs w:val="24"/>
        </w:rPr>
        <w:t xml:space="preserve"> </w:t>
      </w:r>
      <w:r w:rsidR="004C3803" w:rsidRPr="00CB0C48">
        <w:rPr>
          <w:rFonts w:ascii="GHEA Grapalat" w:hAnsi="GHEA Grapalat" w:cs="Sylfaen"/>
          <w:szCs w:val="24"/>
        </w:rPr>
        <w:t xml:space="preserve">`  </w:t>
      </w:r>
      <w:r w:rsidR="004C3803" w:rsidRPr="00CB0C48">
        <w:rPr>
          <w:rFonts w:ascii="GHEA Grapalat" w:hAnsi="GHEA Grapalat" w:cs="Sylfaen"/>
          <w:szCs w:val="24"/>
          <w:lang w:val="ru-RU"/>
        </w:rPr>
        <w:t>սույն</w:t>
      </w:r>
      <w:r w:rsidR="004C3803" w:rsidRPr="00CB0C48">
        <w:rPr>
          <w:rFonts w:ascii="GHEA Grapalat" w:hAnsi="GHEA Grapalat" w:cs="Sylfaen"/>
          <w:szCs w:val="24"/>
        </w:rPr>
        <w:t xml:space="preserve"> </w:t>
      </w:r>
      <w:r w:rsidR="004C3803" w:rsidRPr="00CB0C48">
        <w:rPr>
          <w:rFonts w:ascii="GHEA Grapalat" w:hAnsi="GHEA Grapalat" w:cs="Sylfaen"/>
          <w:szCs w:val="24"/>
          <w:lang w:val="ru-RU"/>
        </w:rPr>
        <w:t>ընթացակարգի</w:t>
      </w:r>
      <w:r w:rsidR="004C3803" w:rsidRPr="00CB0C48">
        <w:rPr>
          <w:rFonts w:ascii="GHEA Grapalat" w:hAnsi="GHEA Grapalat" w:cs="Sylfaen"/>
          <w:szCs w:val="24"/>
        </w:rPr>
        <w:t xml:space="preserve"> </w:t>
      </w:r>
      <w:r w:rsidR="004C3803" w:rsidRPr="00CB0C48">
        <w:rPr>
          <w:rFonts w:ascii="GHEA Grapalat" w:hAnsi="GHEA Grapalat" w:cs="Sylfaen"/>
          <w:szCs w:val="24"/>
          <w:lang w:val="ru-RU"/>
        </w:rPr>
        <w:t>հայտարարությունը</w:t>
      </w:r>
      <w:r w:rsidR="004C3803" w:rsidRPr="00CB0C48">
        <w:rPr>
          <w:rFonts w:ascii="GHEA Grapalat" w:hAnsi="GHEA Grapalat" w:cs="Sylfaen"/>
          <w:szCs w:val="24"/>
        </w:rPr>
        <w:t xml:space="preserve"> </w:t>
      </w:r>
      <w:r w:rsidR="004C3803" w:rsidRPr="00CB0C48">
        <w:rPr>
          <w:rFonts w:ascii="GHEA Grapalat" w:hAnsi="GHEA Grapalat" w:cs="Sylfaen"/>
          <w:szCs w:val="24"/>
          <w:lang w:val="ru-RU"/>
        </w:rPr>
        <w:t>և</w:t>
      </w:r>
      <w:r w:rsidR="004C3803" w:rsidRPr="00CB0C48">
        <w:rPr>
          <w:rFonts w:ascii="GHEA Grapalat" w:hAnsi="GHEA Grapalat" w:cs="Sylfaen"/>
          <w:szCs w:val="24"/>
        </w:rPr>
        <w:t xml:space="preserve"> </w:t>
      </w:r>
      <w:r w:rsidR="004C3803" w:rsidRPr="00CB0C48">
        <w:rPr>
          <w:rFonts w:ascii="GHEA Grapalat" w:hAnsi="GHEA Grapalat" w:cs="Sylfaen"/>
          <w:szCs w:val="24"/>
          <w:lang w:val="ru-RU"/>
        </w:rPr>
        <w:t>հրավերը</w:t>
      </w:r>
      <w:r w:rsidR="004C3803" w:rsidRPr="00CB0C48">
        <w:rPr>
          <w:rFonts w:ascii="GHEA Grapalat" w:hAnsi="GHEA Grapalat" w:cs="Sylfaen"/>
          <w:szCs w:val="24"/>
        </w:rPr>
        <w:t xml:space="preserve"> </w:t>
      </w:r>
      <w:r w:rsidR="0034770A">
        <w:rPr>
          <w:rFonts w:ascii="GHEA Grapalat" w:hAnsi="GHEA Grapalat" w:cs="Sylfaen"/>
          <w:szCs w:val="24"/>
          <w:lang w:val="en-US"/>
        </w:rPr>
        <w:t>տեղեկագ</w:t>
      </w:r>
      <w:r w:rsidR="00A22C72">
        <w:rPr>
          <w:rFonts w:ascii="GHEA Grapalat" w:hAnsi="GHEA Grapalat" w:cs="Sylfaen"/>
          <w:szCs w:val="24"/>
          <w:lang w:val="en-US"/>
        </w:rPr>
        <w:t>ր</w:t>
      </w:r>
      <w:r w:rsidR="0034770A">
        <w:rPr>
          <w:rFonts w:ascii="GHEA Grapalat" w:hAnsi="GHEA Grapalat" w:cs="Sylfaen"/>
          <w:szCs w:val="24"/>
          <w:lang w:val="en-US"/>
        </w:rPr>
        <w:t>ո</w:t>
      </w:r>
      <w:r w:rsidR="00A22C72">
        <w:rPr>
          <w:rFonts w:ascii="GHEA Grapalat" w:hAnsi="GHEA Grapalat" w:cs="Sylfaen"/>
          <w:szCs w:val="24"/>
          <w:lang w:val="en-US"/>
        </w:rPr>
        <w:t>ւմ</w:t>
      </w:r>
      <w:r w:rsidR="00A22C72" w:rsidRPr="00CB0C48">
        <w:rPr>
          <w:rFonts w:ascii="GHEA Grapalat" w:hAnsi="GHEA Grapalat" w:cs="Sylfaen"/>
          <w:szCs w:val="24"/>
        </w:rPr>
        <w:t xml:space="preserve"> </w:t>
      </w:r>
      <w:r w:rsidR="004C3803" w:rsidRPr="00CB0C48">
        <w:rPr>
          <w:rFonts w:ascii="GHEA Grapalat" w:hAnsi="GHEA Grapalat" w:cs="Sylfaen"/>
          <w:szCs w:val="24"/>
          <w:lang w:val="en-US"/>
        </w:rPr>
        <w:t>հ</w:t>
      </w:r>
      <w:r w:rsidR="004C3803" w:rsidRPr="00CB0C48">
        <w:rPr>
          <w:rFonts w:ascii="GHEA Grapalat" w:hAnsi="GHEA Grapalat" w:cs="Sylfaen"/>
          <w:szCs w:val="24"/>
          <w:lang w:val="ru-RU"/>
        </w:rPr>
        <w:t>րապարակվելու</w:t>
      </w:r>
      <w:r w:rsidR="004C3803" w:rsidRPr="00CB0C48">
        <w:rPr>
          <w:rFonts w:ascii="GHEA Grapalat" w:hAnsi="GHEA Grapalat" w:cs="Sylfaen"/>
          <w:szCs w:val="24"/>
        </w:rPr>
        <w:t xml:space="preserve"> </w:t>
      </w:r>
      <w:r w:rsidR="004C3803" w:rsidRPr="00CB0C48">
        <w:rPr>
          <w:rFonts w:ascii="GHEA Grapalat" w:hAnsi="GHEA Grapalat" w:cs="Sylfaen"/>
          <w:szCs w:val="24"/>
          <w:lang w:val="en-US"/>
        </w:rPr>
        <w:t>օրվանից</w:t>
      </w:r>
      <w:r w:rsidR="004C3803" w:rsidRPr="00CB0C48">
        <w:rPr>
          <w:rFonts w:ascii="GHEA Grapalat" w:hAnsi="GHEA Grapalat" w:cs="Sylfaen"/>
          <w:szCs w:val="24"/>
        </w:rPr>
        <w:t xml:space="preserve"> </w:t>
      </w:r>
      <w:r w:rsidR="004C3803" w:rsidRPr="00CB0C48">
        <w:rPr>
          <w:rFonts w:ascii="GHEA Grapalat" w:hAnsi="GHEA Grapalat" w:cs="Sylfaen"/>
          <w:szCs w:val="24"/>
          <w:lang w:val="ru-RU"/>
        </w:rPr>
        <w:t>հաշված</w:t>
      </w:r>
      <w:r w:rsidR="004C3803" w:rsidRPr="00CB0C48">
        <w:rPr>
          <w:rFonts w:ascii="GHEA Grapalat" w:hAnsi="GHEA Grapalat" w:cs="Sylfaen"/>
          <w:szCs w:val="24"/>
        </w:rPr>
        <w:t xml:space="preserve"> «</w:t>
      </w:r>
      <w:r w:rsidR="00284A2F">
        <w:rPr>
          <w:rFonts w:ascii="GHEA Grapalat" w:hAnsi="GHEA Grapalat" w:cs="Sylfaen"/>
          <w:szCs w:val="24"/>
          <w:lang w:val="hy-AM"/>
        </w:rPr>
        <w:t>7</w:t>
      </w:r>
      <w:r w:rsidR="004C3803" w:rsidRPr="00CB0C48">
        <w:rPr>
          <w:rFonts w:ascii="GHEA Grapalat" w:hAnsi="GHEA Grapalat" w:cs="Sylfaen"/>
          <w:szCs w:val="24"/>
        </w:rPr>
        <w:t>»</w:t>
      </w:r>
      <w:r w:rsidR="004C3803" w:rsidRPr="00CB0C48">
        <w:rPr>
          <w:rFonts w:ascii="GHEA Grapalat" w:hAnsi="GHEA Grapalat" w:cs="Sylfaen"/>
          <w:szCs w:val="24"/>
          <w:lang w:val="ru-RU"/>
        </w:rPr>
        <w:t>րդ</w:t>
      </w:r>
      <w:r w:rsidR="004C3803" w:rsidRPr="00CB0C48">
        <w:rPr>
          <w:rFonts w:ascii="GHEA Grapalat" w:hAnsi="GHEA Grapalat" w:cs="Sylfaen"/>
          <w:szCs w:val="24"/>
        </w:rPr>
        <w:t xml:space="preserve"> </w:t>
      </w:r>
      <w:r w:rsidR="004C3803" w:rsidRPr="00CB0C48">
        <w:rPr>
          <w:rFonts w:ascii="GHEA Grapalat" w:hAnsi="GHEA Grapalat" w:cs="Sylfaen"/>
          <w:szCs w:val="24"/>
          <w:lang w:val="ru-RU"/>
        </w:rPr>
        <w:t>օրվա</w:t>
      </w:r>
      <w:r w:rsidR="004C3803" w:rsidRPr="00CB0C48">
        <w:rPr>
          <w:rFonts w:ascii="GHEA Grapalat" w:hAnsi="GHEA Grapalat" w:cs="Sylfaen"/>
          <w:szCs w:val="24"/>
        </w:rPr>
        <w:t xml:space="preserve"> </w:t>
      </w:r>
      <w:r w:rsidR="004C3803" w:rsidRPr="00CB0C48">
        <w:rPr>
          <w:rFonts w:ascii="GHEA Grapalat" w:hAnsi="GHEA Grapalat" w:cs="Sylfaen"/>
          <w:szCs w:val="24"/>
          <w:lang w:val="ru-RU"/>
        </w:rPr>
        <w:t>ժամը</w:t>
      </w:r>
      <w:r w:rsidR="004C3803" w:rsidRPr="00CB0C48">
        <w:rPr>
          <w:rFonts w:ascii="GHEA Grapalat" w:hAnsi="GHEA Grapalat" w:cs="Sylfaen"/>
          <w:szCs w:val="24"/>
        </w:rPr>
        <w:t xml:space="preserve"> «</w:t>
      </w:r>
      <w:r w:rsidR="00284A2F" w:rsidRPr="00284A2F">
        <w:rPr>
          <w:rFonts w:ascii="GHEA Grapalat" w:hAnsi="GHEA Grapalat" w:cs="Sylfaen"/>
          <w:szCs w:val="24"/>
          <w:lang w:val="hy-AM"/>
        </w:rPr>
        <w:t>12;00</w:t>
      </w:r>
      <w:r w:rsidR="004C3803" w:rsidRPr="00284A2F">
        <w:rPr>
          <w:rFonts w:ascii="GHEA Grapalat" w:hAnsi="GHEA Grapalat" w:cs="Sylfaen"/>
          <w:sz w:val="16"/>
          <w:szCs w:val="24"/>
        </w:rPr>
        <w:t xml:space="preserve"> </w:t>
      </w:r>
      <w:r w:rsidR="004C3803" w:rsidRPr="00CB0C48">
        <w:rPr>
          <w:rFonts w:ascii="GHEA Grapalat" w:hAnsi="GHEA Grapalat" w:cs="Sylfaen"/>
          <w:szCs w:val="24"/>
        </w:rPr>
        <w:t>»-</w:t>
      </w:r>
      <w:r w:rsidR="004C3803" w:rsidRPr="00CB0C48">
        <w:rPr>
          <w:rFonts w:ascii="GHEA Grapalat" w:hAnsi="GHEA Grapalat" w:cs="Sylfaen"/>
          <w:szCs w:val="24"/>
          <w:lang w:val="en-US"/>
        </w:rPr>
        <w:t>ի</w:t>
      </w:r>
      <w:r w:rsidR="004C3803" w:rsidRPr="00CB0C48">
        <w:rPr>
          <w:rFonts w:ascii="GHEA Grapalat" w:hAnsi="GHEA Grapalat" w:cs="Sylfaen"/>
          <w:szCs w:val="24"/>
          <w:lang w:val="ru-RU"/>
        </w:rPr>
        <w:t>ն։</w:t>
      </w:r>
      <w:r w:rsidR="004C3803" w:rsidRPr="00CB0C48">
        <w:rPr>
          <w:rFonts w:ascii="GHEA Grapalat" w:hAnsi="GHEA Grapalat" w:cs="Sylfaen"/>
          <w:szCs w:val="24"/>
        </w:rPr>
        <w:t xml:space="preserve"> </w:t>
      </w:r>
    </w:p>
    <w:p w:rsidR="00DF7A6A" w:rsidRPr="002865DC" w:rsidRDefault="009B6D58" w:rsidP="00037DDE">
      <w:pPr>
        <w:ind w:firstLine="567"/>
        <w:jc w:val="both"/>
        <w:rPr>
          <w:ins w:id="6" w:author="User" w:date="2019-06-02T23:46:00Z"/>
          <w:rFonts w:ascii="GHEA Grapalat" w:hAnsi="GHEA Grapalat" w:cs="Sylfaen"/>
          <w:sz w:val="20"/>
          <w:lang w:val="af-ZA"/>
        </w:rPr>
      </w:pPr>
      <w:r w:rsidRPr="00CB0C48">
        <w:rPr>
          <w:rFonts w:ascii="GHEA Grapalat" w:hAnsi="GHEA Grapalat" w:cs="Sylfaen"/>
          <w:sz w:val="20"/>
          <w:lang w:val="ru-RU"/>
        </w:rPr>
        <w:t>Հայտերի</w:t>
      </w:r>
      <w:r w:rsidRPr="00CB0C48">
        <w:rPr>
          <w:rFonts w:ascii="GHEA Grapalat" w:hAnsi="GHEA Grapalat" w:cs="Sylfaen"/>
          <w:sz w:val="20"/>
          <w:lang w:val="af-ZA"/>
        </w:rPr>
        <w:t xml:space="preserve"> </w:t>
      </w:r>
      <w:r w:rsidRPr="00CB0C48">
        <w:rPr>
          <w:rFonts w:ascii="GHEA Grapalat" w:hAnsi="GHEA Grapalat" w:cs="Sylfaen"/>
          <w:sz w:val="20"/>
          <w:lang w:val="ru-RU"/>
        </w:rPr>
        <w:t>բացման</w:t>
      </w:r>
      <w:r w:rsidRPr="00CB0C48">
        <w:rPr>
          <w:rFonts w:ascii="GHEA Grapalat" w:hAnsi="GHEA Grapalat" w:cs="Sylfaen"/>
          <w:sz w:val="20"/>
          <w:lang w:val="af-ZA"/>
        </w:rPr>
        <w:t xml:space="preserve"> </w:t>
      </w:r>
      <w:r w:rsidRPr="00CB0C48">
        <w:rPr>
          <w:rFonts w:ascii="GHEA Grapalat" w:hAnsi="GHEA Grapalat" w:cs="Sylfaen"/>
          <w:sz w:val="20"/>
          <w:lang w:val="ru-RU"/>
        </w:rPr>
        <w:t>նիստում</w:t>
      </w:r>
      <w:ins w:id="7" w:author="User" w:date="2019-06-02T23:46:00Z">
        <w:r w:rsidR="00DF7A6A">
          <w:rPr>
            <w:rFonts w:ascii="GHEA Grapalat" w:hAnsi="GHEA Grapalat" w:cs="Sylfaen"/>
            <w:sz w:val="20"/>
          </w:rPr>
          <w:t>՝</w:t>
        </w:r>
      </w:ins>
    </w:p>
    <w:p w:rsidR="00DF7A6A" w:rsidRPr="002865DC" w:rsidRDefault="00DF7A6A" w:rsidP="00DF7A6A">
      <w:pPr>
        <w:ind w:firstLine="567"/>
        <w:jc w:val="both"/>
        <w:rPr>
          <w:ins w:id="8" w:author="User" w:date="2019-06-02T23:47:00Z"/>
          <w:rFonts w:ascii="GHEA Grapalat" w:hAnsi="GHEA Grapalat"/>
          <w:sz w:val="20"/>
          <w:szCs w:val="20"/>
          <w:lang w:val="af-ZA"/>
        </w:rPr>
      </w:pPr>
      <w:r w:rsidRPr="002865DC">
        <w:rPr>
          <w:rFonts w:ascii="GHEA Grapalat" w:hAnsi="GHEA Grapalat" w:cs="Sylfaen"/>
          <w:sz w:val="20"/>
          <w:lang w:val="af-ZA"/>
        </w:rPr>
        <w:t>1)</w:t>
      </w:r>
      <w:r w:rsidR="009B6D58" w:rsidRPr="00CB0C48">
        <w:rPr>
          <w:rFonts w:ascii="GHEA Grapalat" w:hAnsi="GHEA Grapalat" w:cs="Sylfaen"/>
          <w:sz w:val="20"/>
          <w:lang w:val="af-ZA"/>
        </w:rPr>
        <w:t xml:space="preserve"> </w:t>
      </w:r>
      <w:r w:rsidR="009B6D58" w:rsidRPr="00CB0C48">
        <w:rPr>
          <w:rFonts w:ascii="GHEA Grapalat" w:hAnsi="GHEA Grapalat" w:cs="Sylfaen"/>
          <w:sz w:val="20"/>
        </w:rPr>
        <w:t>հանձնաժողովի</w:t>
      </w:r>
      <w:r w:rsidR="009B6D58" w:rsidRPr="00CB0C48">
        <w:rPr>
          <w:rFonts w:ascii="GHEA Grapalat" w:hAnsi="GHEA Grapalat" w:cs="Sylfaen"/>
          <w:sz w:val="20"/>
          <w:lang w:val="af-ZA"/>
        </w:rPr>
        <w:t xml:space="preserve"> </w:t>
      </w:r>
      <w:r w:rsidR="009B6D58" w:rsidRPr="00CB0C48">
        <w:rPr>
          <w:rFonts w:ascii="GHEA Grapalat" w:hAnsi="GHEA Grapalat" w:cs="Sylfaen"/>
          <w:sz w:val="20"/>
        </w:rPr>
        <w:t>նախագահը</w:t>
      </w:r>
      <w:r w:rsidR="009B6D58" w:rsidRPr="00CB0C48">
        <w:rPr>
          <w:rFonts w:ascii="GHEA Grapalat" w:hAnsi="GHEA Grapalat" w:cs="Sylfaen"/>
          <w:sz w:val="20"/>
          <w:lang w:val="af-ZA"/>
        </w:rPr>
        <w:t xml:space="preserve"> (</w:t>
      </w:r>
      <w:r w:rsidR="009B6D58" w:rsidRPr="00CB0C48">
        <w:rPr>
          <w:rFonts w:ascii="GHEA Grapalat" w:hAnsi="GHEA Grapalat" w:cs="Sylfaen"/>
          <w:sz w:val="20"/>
          <w:lang w:val="hy-AM"/>
        </w:rPr>
        <w:t>նիստը</w:t>
      </w:r>
      <w:r w:rsidR="009B6D58" w:rsidRPr="00CB0C48">
        <w:rPr>
          <w:rFonts w:ascii="GHEA Grapalat" w:hAnsi="GHEA Grapalat" w:cs="Sylfaen"/>
          <w:sz w:val="20"/>
          <w:lang w:val="af-ZA"/>
        </w:rPr>
        <w:t xml:space="preserve"> </w:t>
      </w:r>
      <w:r w:rsidR="009B6D58" w:rsidRPr="00CB0C48">
        <w:rPr>
          <w:rFonts w:ascii="GHEA Grapalat" w:hAnsi="GHEA Grapalat" w:cs="Sylfaen"/>
          <w:sz w:val="20"/>
          <w:lang w:val="hy-AM"/>
        </w:rPr>
        <w:t>նախագահողը</w:t>
      </w:r>
      <w:r w:rsidR="009B6D58" w:rsidRPr="00CB0C48">
        <w:rPr>
          <w:rFonts w:ascii="GHEA Grapalat" w:hAnsi="GHEA Grapalat" w:cs="Sylfaen"/>
          <w:sz w:val="20"/>
          <w:lang w:val="af-ZA"/>
        </w:rPr>
        <w:t xml:space="preserve">) </w:t>
      </w:r>
      <w:r w:rsidR="009B6D58" w:rsidRPr="00CB0C48">
        <w:rPr>
          <w:rFonts w:ascii="GHEA Grapalat" w:hAnsi="GHEA Grapalat" w:cs="Sylfaen"/>
          <w:sz w:val="20"/>
          <w:lang w:val="hy-AM"/>
        </w:rPr>
        <w:t>նիստը</w:t>
      </w:r>
      <w:r w:rsidR="009B6D58" w:rsidRPr="00CB0C48">
        <w:rPr>
          <w:rFonts w:ascii="GHEA Grapalat" w:hAnsi="GHEA Grapalat" w:cs="Sylfaen"/>
          <w:sz w:val="20"/>
          <w:lang w:val="af-ZA"/>
        </w:rPr>
        <w:t xml:space="preserve"> </w:t>
      </w:r>
      <w:r w:rsidR="009B6D58" w:rsidRPr="00CB0C48">
        <w:rPr>
          <w:rFonts w:ascii="GHEA Grapalat" w:hAnsi="GHEA Grapalat" w:cs="Sylfaen"/>
          <w:sz w:val="20"/>
          <w:lang w:val="hy-AM"/>
        </w:rPr>
        <w:t>հայտարարում</w:t>
      </w:r>
      <w:r w:rsidR="009B6D58" w:rsidRPr="00CB0C48">
        <w:rPr>
          <w:rFonts w:ascii="GHEA Grapalat" w:hAnsi="GHEA Grapalat" w:cs="Sylfaen"/>
          <w:sz w:val="20"/>
          <w:lang w:val="af-ZA"/>
        </w:rPr>
        <w:t xml:space="preserve"> </w:t>
      </w:r>
      <w:r w:rsidR="009B6D58" w:rsidRPr="00CB0C48">
        <w:rPr>
          <w:rFonts w:ascii="GHEA Grapalat" w:hAnsi="GHEA Grapalat" w:cs="Sylfaen"/>
          <w:sz w:val="20"/>
          <w:lang w:val="hy-AM"/>
        </w:rPr>
        <w:t>է</w:t>
      </w:r>
      <w:r w:rsidR="009B6D58" w:rsidRPr="00CB0C48">
        <w:rPr>
          <w:rFonts w:ascii="GHEA Grapalat" w:hAnsi="GHEA Grapalat" w:cs="Sylfaen"/>
          <w:sz w:val="20"/>
          <w:lang w:val="af-ZA"/>
        </w:rPr>
        <w:t xml:space="preserve"> </w:t>
      </w:r>
      <w:r w:rsidR="009B6D58" w:rsidRPr="00CB0C48">
        <w:rPr>
          <w:rFonts w:ascii="GHEA Grapalat" w:hAnsi="GHEA Grapalat" w:cs="Sylfaen"/>
          <w:sz w:val="20"/>
          <w:lang w:val="hy-AM"/>
        </w:rPr>
        <w:t>բացված</w:t>
      </w:r>
      <w:r w:rsidR="009B6D58" w:rsidRPr="00CB0C48">
        <w:rPr>
          <w:rFonts w:ascii="GHEA Grapalat" w:hAnsi="GHEA Grapalat" w:cs="Sylfaen"/>
          <w:sz w:val="20"/>
          <w:lang w:val="af-ZA"/>
        </w:rPr>
        <w:t xml:space="preserve"> </w:t>
      </w:r>
      <w:r w:rsidR="009B6D58" w:rsidRPr="00CB0C48">
        <w:rPr>
          <w:rFonts w:ascii="GHEA Grapalat" w:hAnsi="GHEA Grapalat" w:cs="Sylfaen"/>
          <w:sz w:val="20"/>
          <w:lang w:val="hy-AM"/>
        </w:rPr>
        <w:t>և</w:t>
      </w:r>
      <w:r w:rsidR="009B6D58" w:rsidRPr="00CB0C48">
        <w:rPr>
          <w:rFonts w:ascii="GHEA Grapalat" w:hAnsi="GHEA Grapalat" w:cs="Sylfaen"/>
          <w:sz w:val="20"/>
          <w:lang w:val="af-ZA"/>
        </w:rPr>
        <w:t xml:space="preserve"> </w:t>
      </w:r>
      <w:r w:rsidR="009B6D58" w:rsidRPr="00CB0C48">
        <w:rPr>
          <w:rFonts w:ascii="GHEA Grapalat" w:hAnsi="GHEA Grapalat" w:cs="Sylfaen"/>
          <w:sz w:val="20"/>
          <w:lang w:val="hy-AM"/>
        </w:rPr>
        <w:t>հրապա</w:t>
      </w:r>
      <w:r w:rsidR="009B6D58" w:rsidRPr="00CB0C48">
        <w:rPr>
          <w:rFonts w:ascii="GHEA Grapalat" w:hAnsi="GHEA Grapalat" w:cs="Sylfaen"/>
          <w:sz w:val="20"/>
          <w:lang w:val="hy-AM"/>
        </w:rPr>
        <w:softHyphen/>
        <w:t xml:space="preserve">րակում է </w:t>
      </w:r>
      <w:r w:rsidR="00A222D7" w:rsidRPr="00CB0C48">
        <w:rPr>
          <w:rFonts w:ascii="GHEA Grapalat" w:hAnsi="GHEA Grapalat" w:cs="Sylfaen"/>
          <w:sz w:val="20"/>
          <w:lang w:val="hy-AM"/>
        </w:rPr>
        <w:t>գնման հայտով սահմանված</w:t>
      </w:r>
      <w:r w:rsidR="00A222D7" w:rsidRPr="00CB0C48">
        <w:rPr>
          <w:rFonts w:ascii="GHEA Grapalat" w:hAnsi="GHEA Grapalat" w:cs="Sylfaen"/>
          <w:sz w:val="20"/>
          <w:lang w:val="af-ZA"/>
        </w:rPr>
        <w:t>`</w:t>
      </w:r>
      <w:r w:rsidR="00A222D7" w:rsidRPr="00CB0C48">
        <w:rPr>
          <w:rFonts w:ascii="GHEA Grapalat" w:hAnsi="GHEA Grapalat" w:cs="Sylfaen"/>
          <w:sz w:val="20"/>
          <w:lang w:val="hy-AM"/>
        </w:rPr>
        <w:t xml:space="preserve"> </w:t>
      </w:r>
      <w:r w:rsidR="00A222D7" w:rsidRPr="00CB0C48">
        <w:rPr>
          <w:rFonts w:ascii="GHEA Grapalat" w:hAnsi="GHEA Grapalat" w:cs="Sylfaen"/>
          <w:sz w:val="20"/>
        </w:rPr>
        <w:t>սույն</w:t>
      </w:r>
      <w:r w:rsidR="00A222D7" w:rsidRPr="00CB0C48">
        <w:rPr>
          <w:rFonts w:ascii="GHEA Grapalat" w:hAnsi="GHEA Grapalat" w:cs="Sylfaen"/>
          <w:sz w:val="20"/>
          <w:lang w:val="af-ZA"/>
        </w:rPr>
        <w:t xml:space="preserve"> </w:t>
      </w:r>
      <w:r w:rsidR="00A222D7" w:rsidRPr="00CB0C48">
        <w:rPr>
          <w:rFonts w:ascii="GHEA Grapalat" w:hAnsi="GHEA Grapalat" w:cs="Sylfaen"/>
          <w:sz w:val="20"/>
        </w:rPr>
        <w:t>ընթացակարգի</w:t>
      </w:r>
      <w:r w:rsidR="00A222D7" w:rsidRPr="00CB0C48">
        <w:rPr>
          <w:rFonts w:ascii="GHEA Grapalat" w:hAnsi="GHEA Grapalat" w:cs="Sylfaen"/>
          <w:sz w:val="20"/>
          <w:lang w:val="af-ZA"/>
        </w:rPr>
        <w:t xml:space="preserve"> </w:t>
      </w:r>
      <w:r w:rsidR="00A222D7" w:rsidRPr="00CB0C48">
        <w:rPr>
          <w:rFonts w:ascii="GHEA Grapalat" w:hAnsi="GHEA Grapalat" w:cs="Sylfaen"/>
          <w:sz w:val="20"/>
        </w:rPr>
        <w:t>շրջանակում</w:t>
      </w:r>
      <w:r w:rsidR="00A222D7" w:rsidRPr="00CB0C48">
        <w:rPr>
          <w:rFonts w:ascii="GHEA Grapalat" w:hAnsi="GHEA Grapalat" w:cs="Sylfaen"/>
          <w:sz w:val="20"/>
          <w:lang w:val="af-ZA"/>
        </w:rPr>
        <w:t xml:space="preserve"> </w:t>
      </w:r>
      <w:r w:rsidR="00A222D7" w:rsidRPr="00CB0C48">
        <w:rPr>
          <w:rFonts w:ascii="GHEA Grapalat" w:hAnsi="GHEA Grapalat" w:cs="Sylfaen"/>
          <w:sz w:val="20"/>
        </w:rPr>
        <w:t>գնվելիք</w:t>
      </w:r>
      <w:r w:rsidR="00A222D7" w:rsidRPr="00CB0C48">
        <w:rPr>
          <w:rFonts w:ascii="GHEA Grapalat" w:hAnsi="GHEA Grapalat" w:cs="Sylfaen"/>
          <w:sz w:val="20"/>
          <w:lang w:val="af-ZA"/>
        </w:rPr>
        <w:t xml:space="preserve"> </w:t>
      </w:r>
      <w:r w:rsidR="005D3A39" w:rsidRPr="00CB0C48">
        <w:rPr>
          <w:rFonts w:ascii="GHEA Grapalat" w:hAnsi="GHEA Grapalat" w:cs="Sylfaen"/>
          <w:sz w:val="20"/>
        </w:rPr>
        <w:t>աշխատանքներ</w:t>
      </w:r>
      <w:r w:rsidR="00BA248D" w:rsidRPr="00CB0C48">
        <w:rPr>
          <w:rFonts w:ascii="GHEA Grapalat" w:hAnsi="GHEA Grapalat" w:cs="Sylfaen"/>
          <w:sz w:val="20"/>
        </w:rPr>
        <w:t>ի</w:t>
      </w:r>
      <w:r w:rsidR="00A222D7" w:rsidRPr="00CB0C48">
        <w:rPr>
          <w:rFonts w:ascii="GHEA Grapalat" w:hAnsi="GHEA Grapalat" w:cs="Sylfaen"/>
          <w:sz w:val="20"/>
          <w:lang w:val="af-ZA"/>
        </w:rPr>
        <w:t xml:space="preserve"> </w:t>
      </w:r>
      <w:r w:rsidR="009B6D58" w:rsidRPr="00CB0C48">
        <w:rPr>
          <w:rFonts w:ascii="GHEA Grapalat" w:hAnsi="GHEA Grapalat" w:cs="Sylfaen"/>
          <w:sz w:val="20"/>
          <w:lang w:val="hy-AM"/>
        </w:rPr>
        <w:t>գինը՝</w:t>
      </w:r>
      <w:r w:rsidR="009B6D58" w:rsidRPr="00CB0C48">
        <w:rPr>
          <w:rFonts w:ascii="GHEA Grapalat" w:hAnsi="GHEA Grapalat" w:cs="Sylfaen"/>
          <w:sz w:val="20"/>
          <w:lang w:val="af-ZA"/>
        </w:rPr>
        <w:t xml:space="preserve"> </w:t>
      </w:r>
      <w:r w:rsidR="009B6D58" w:rsidRPr="00CB0C48">
        <w:rPr>
          <w:rFonts w:ascii="GHEA Grapalat" w:hAnsi="GHEA Grapalat" w:cs="Sylfaen"/>
          <w:sz w:val="20"/>
          <w:lang w:val="hy-AM"/>
        </w:rPr>
        <w:t>մեկ</w:t>
      </w:r>
      <w:r w:rsidR="009B6D58" w:rsidRPr="00CB0C48">
        <w:rPr>
          <w:rFonts w:ascii="GHEA Grapalat" w:hAnsi="GHEA Grapalat" w:cs="Sylfaen"/>
          <w:sz w:val="20"/>
          <w:lang w:val="af-ZA"/>
        </w:rPr>
        <w:t xml:space="preserve"> </w:t>
      </w:r>
      <w:r w:rsidR="009B6D58" w:rsidRPr="00CB0C48">
        <w:rPr>
          <w:rFonts w:ascii="GHEA Grapalat" w:hAnsi="GHEA Grapalat" w:cs="Sylfaen"/>
          <w:sz w:val="20"/>
          <w:lang w:val="hy-AM"/>
        </w:rPr>
        <w:t>թվով</w:t>
      </w:r>
      <w:r w:rsidR="009B6D58" w:rsidRPr="00CB0C48">
        <w:rPr>
          <w:rFonts w:ascii="GHEA Grapalat" w:hAnsi="GHEA Grapalat" w:cs="Sylfaen"/>
          <w:sz w:val="20"/>
          <w:lang w:val="af-ZA"/>
        </w:rPr>
        <w:t xml:space="preserve"> </w:t>
      </w:r>
      <w:r w:rsidR="009B6D58" w:rsidRPr="00CB0C48">
        <w:rPr>
          <w:rFonts w:ascii="GHEA Grapalat" w:hAnsi="GHEA Grapalat" w:cs="Sylfaen"/>
          <w:sz w:val="20"/>
          <w:lang w:val="hy-AM"/>
        </w:rPr>
        <w:t>արտահայտված</w:t>
      </w:r>
      <w:r w:rsidR="00745561" w:rsidRPr="00CB0C48">
        <w:rPr>
          <w:rFonts w:ascii="GHEA Grapalat" w:hAnsi="GHEA Grapalat" w:cs="Sylfaen"/>
          <w:sz w:val="20"/>
          <w:lang w:val="af-ZA"/>
        </w:rPr>
        <w:t xml:space="preserve">, </w:t>
      </w:r>
      <w:r w:rsidR="00745561" w:rsidRPr="00CB0C48">
        <w:rPr>
          <w:rFonts w:ascii="GHEA Grapalat" w:hAnsi="GHEA Grapalat" w:cs="Sylfaen"/>
          <w:sz w:val="20"/>
        </w:rPr>
        <w:t>ինչպես</w:t>
      </w:r>
      <w:r w:rsidR="00745561" w:rsidRPr="00CB0C48">
        <w:rPr>
          <w:rFonts w:ascii="GHEA Grapalat" w:hAnsi="GHEA Grapalat" w:cs="Sylfaen"/>
          <w:sz w:val="20"/>
          <w:lang w:val="af-ZA"/>
        </w:rPr>
        <w:t xml:space="preserve"> </w:t>
      </w:r>
      <w:r w:rsidR="00745561" w:rsidRPr="00CB0C48">
        <w:rPr>
          <w:rFonts w:ascii="GHEA Grapalat" w:hAnsi="GHEA Grapalat" w:cs="Sylfaen"/>
          <w:sz w:val="20"/>
        </w:rPr>
        <w:t>նաև</w:t>
      </w:r>
      <w:r w:rsidR="00F20DA5" w:rsidRPr="00CB0C48">
        <w:rPr>
          <w:rFonts w:ascii="GHEA Grapalat" w:hAnsi="GHEA Grapalat" w:cs="Sylfaen"/>
          <w:sz w:val="20"/>
          <w:lang w:val="af-ZA"/>
        </w:rPr>
        <w:t xml:space="preserve"> </w:t>
      </w:r>
      <w:r w:rsidR="00745561" w:rsidRPr="00CB0C48">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ins w:id="9" w:author="User" w:date="2019-06-02T23:46:00Z">
        <w:r w:rsidRPr="002865DC">
          <w:rPr>
            <w:rFonts w:ascii="GHEA Grapalat" w:hAnsi="GHEA Grapalat" w:cs="Sylfaen"/>
            <w:sz w:val="20"/>
            <w:lang w:val="af-ZA"/>
          </w:rPr>
          <w:t>.</w:t>
        </w:r>
      </w:ins>
      <w:del w:id="10" w:author="User" w:date="2019-06-02T23:46:00Z">
        <w:r w:rsidR="00745561" w:rsidRPr="00CB0C48" w:rsidDel="00DF7A6A">
          <w:rPr>
            <w:rFonts w:ascii="GHEA Grapalat" w:hAnsi="GHEA Grapalat" w:cs="Sylfaen"/>
            <w:sz w:val="20"/>
            <w:lang w:val="af-ZA"/>
          </w:rPr>
          <w:delText>:</w:delText>
        </w:r>
      </w:del>
      <w:ins w:id="11" w:author="User" w:date="2019-06-02T23:47:00Z">
        <w:r w:rsidRPr="00DF7A6A">
          <w:rPr>
            <w:rFonts w:ascii="GHEA Grapalat" w:hAnsi="GHEA Grapalat"/>
            <w:sz w:val="20"/>
            <w:szCs w:val="20"/>
            <w:lang w:val="hy-AM"/>
          </w:rPr>
          <w:t xml:space="preserve"> </w:t>
        </w:r>
      </w:ins>
    </w:p>
    <w:p w:rsidR="00DF7A6A" w:rsidRPr="00595447" w:rsidRDefault="00DF7A6A" w:rsidP="00DF7A6A">
      <w:pPr>
        <w:ind w:firstLine="567"/>
        <w:jc w:val="both"/>
        <w:rPr>
          <w:rFonts w:ascii="GHEA Grapalat" w:hAnsi="GHEA Grapalat"/>
          <w:sz w:val="20"/>
          <w:szCs w:val="20"/>
          <w:lang w:val="hy-AM"/>
        </w:rPr>
      </w:pPr>
      <w:r w:rsidRPr="00595447">
        <w:rPr>
          <w:rFonts w:ascii="GHEA Grapalat" w:hAnsi="GHEA Grapalat"/>
          <w:sz w:val="20"/>
          <w:szCs w:val="20"/>
          <w:lang w:val="hy-AM"/>
        </w:rPr>
        <w:t xml:space="preserve">2) </w:t>
      </w:r>
      <w:r w:rsidRPr="00595447">
        <w:rPr>
          <w:rFonts w:ascii="GHEA Grapalat" w:hAnsi="GHEA Grapalat" w:cs="Sylfaen"/>
          <w:sz w:val="20"/>
          <w:szCs w:val="20"/>
          <w:lang w:val="hy-AM"/>
        </w:rPr>
        <w:t>սույն</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կետի</w:t>
      </w:r>
      <w:r w:rsidRPr="00595447">
        <w:rPr>
          <w:rFonts w:ascii="GHEA Grapalat" w:hAnsi="GHEA Grapalat"/>
          <w:sz w:val="20"/>
          <w:szCs w:val="20"/>
          <w:lang w:val="hy-AM"/>
        </w:rPr>
        <w:t xml:space="preserve"> 1-</w:t>
      </w:r>
      <w:r w:rsidRPr="00595447">
        <w:rPr>
          <w:rFonts w:ascii="GHEA Grapalat" w:hAnsi="GHEA Grapalat" w:cs="Sylfaen"/>
          <w:sz w:val="20"/>
          <w:szCs w:val="20"/>
          <w:lang w:val="hy-AM"/>
        </w:rPr>
        <w:t>ին</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ենթակետում</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նշված</w:t>
      </w:r>
      <w:r w:rsidRPr="00595447">
        <w:rPr>
          <w:rFonts w:ascii="GHEA Grapalat" w:hAnsi="GHEA Grapalat"/>
          <w:sz w:val="20"/>
          <w:szCs w:val="20"/>
          <w:lang w:val="hy-AM"/>
        </w:rPr>
        <w:t xml:space="preserve"> </w:t>
      </w:r>
      <w:r w:rsidRPr="00595447">
        <w:rPr>
          <w:rFonts w:ascii="GHEA Grapalat" w:hAnsi="GHEA Grapalat" w:cs="Sylfaen"/>
          <w:sz w:val="20"/>
          <w:szCs w:val="20"/>
          <w:lang w:val="hy-AM"/>
        </w:rPr>
        <w:t>փաստաթղթերը</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նախագահին</w:t>
      </w:r>
      <w:r w:rsidRPr="00595447">
        <w:rPr>
          <w:rFonts w:ascii="GHEA Grapalat" w:hAnsi="GHEA Grapalat"/>
          <w:sz w:val="20"/>
          <w:szCs w:val="20"/>
          <w:lang w:val="hy-AM"/>
        </w:rPr>
        <w:t xml:space="preserve"> (նիստը նախագահողին) </w:t>
      </w:r>
      <w:r w:rsidRPr="00595447">
        <w:rPr>
          <w:rFonts w:ascii="GHEA Grapalat" w:hAnsi="GHEA Grapalat" w:cs="Sylfaen"/>
          <w:sz w:val="20"/>
          <w:szCs w:val="20"/>
          <w:lang w:val="hy-AM"/>
        </w:rPr>
        <w:t>փոխանցվելուց</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հետո</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հանձնաժողովը</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գնահատում</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է</w:t>
      </w:r>
      <w:r w:rsidRPr="00595447">
        <w:rPr>
          <w:rFonts w:ascii="GHEA Grapalat" w:hAnsi="GHEA Grapalat"/>
          <w:sz w:val="20"/>
          <w:szCs w:val="20"/>
          <w:lang w:val="hy-AM"/>
        </w:rPr>
        <w:t>`</w:t>
      </w:r>
    </w:p>
    <w:p w:rsidR="00DF7A6A" w:rsidRPr="00595447" w:rsidRDefault="00DF7A6A" w:rsidP="00DF7A6A">
      <w:pPr>
        <w:ind w:firstLine="375"/>
        <w:jc w:val="both"/>
        <w:rPr>
          <w:rFonts w:ascii="GHEA Grapalat" w:hAnsi="GHEA Grapalat"/>
          <w:sz w:val="20"/>
          <w:szCs w:val="20"/>
          <w:lang w:val="hy-AM"/>
        </w:rPr>
      </w:pPr>
      <w:r w:rsidRPr="00595447">
        <w:rPr>
          <w:rFonts w:ascii="GHEA Grapalat" w:hAnsi="GHEA Grapalat" w:cs="Sylfaen"/>
          <w:sz w:val="20"/>
          <w:szCs w:val="20"/>
          <w:lang w:val="hy-AM"/>
        </w:rPr>
        <w:t>ա</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հայտեր</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պարունակող</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ծրարները</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կազմելու</w:t>
      </w:r>
      <w:r w:rsidRPr="00595447">
        <w:rPr>
          <w:rFonts w:ascii="GHEA Grapalat" w:hAnsi="GHEA Grapalat"/>
          <w:sz w:val="20"/>
          <w:szCs w:val="20"/>
          <w:lang w:val="hy-AM"/>
        </w:rPr>
        <w:t xml:space="preserve"> </w:t>
      </w:r>
      <w:r w:rsidRPr="00595447">
        <w:rPr>
          <w:rFonts w:ascii="GHEA Grapalat" w:hAnsi="GHEA Grapalat" w:cs="Sylfaen"/>
          <w:sz w:val="20"/>
          <w:szCs w:val="20"/>
          <w:lang w:val="hy-AM"/>
        </w:rPr>
        <w:t>և</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ներկայացնելու</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համապատասխանությունը</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սահմանված</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կարգին</w:t>
      </w:r>
      <w:r w:rsidRPr="00595447">
        <w:rPr>
          <w:rFonts w:ascii="GHEA Grapalat" w:hAnsi="GHEA Grapalat"/>
          <w:sz w:val="20"/>
          <w:szCs w:val="20"/>
          <w:lang w:val="hy-AM"/>
        </w:rPr>
        <w:t xml:space="preserve"> </w:t>
      </w:r>
      <w:r w:rsidRPr="00595447">
        <w:rPr>
          <w:rFonts w:ascii="GHEA Grapalat" w:hAnsi="GHEA Grapalat" w:cs="Sylfaen"/>
          <w:sz w:val="20"/>
          <w:szCs w:val="20"/>
          <w:lang w:val="hy-AM"/>
        </w:rPr>
        <w:t>և</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բացում</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համապատասխանող</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գնահատված</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հայտերը</w:t>
      </w:r>
      <w:r w:rsidRPr="00595447">
        <w:rPr>
          <w:rFonts w:ascii="GHEA Grapalat" w:hAnsi="GHEA Grapalat"/>
          <w:sz w:val="20"/>
          <w:szCs w:val="20"/>
          <w:lang w:val="hy-AM"/>
        </w:rPr>
        <w:t>,</w:t>
      </w:r>
    </w:p>
    <w:p w:rsidR="00DF7A6A" w:rsidRPr="00595447" w:rsidRDefault="00DF7A6A" w:rsidP="00DF7A6A">
      <w:pPr>
        <w:ind w:firstLine="375"/>
        <w:jc w:val="both"/>
        <w:rPr>
          <w:rFonts w:ascii="GHEA Grapalat" w:hAnsi="GHEA Grapalat"/>
          <w:sz w:val="20"/>
          <w:szCs w:val="20"/>
          <w:lang w:val="hy-AM"/>
        </w:rPr>
      </w:pPr>
      <w:r w:rsidRPr="00595447">
        <w:rPr>
          <w:rFonts w:ascii="GHEA Grapalat" w:hAnsi="GHEA Grapalat" w:cs="Sylfaen"/>
          <w:sz w:val="20"/>
          <w:szCs w:val="20"/>
          <w:lang w:val="hy-AM"/>
        </w:rPr>
        <w:t>բ</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բացված</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յուրաքանչյուր</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ծրարում</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պահանջվող</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նախատեսված</w:t>
      </w:r>
      <w:r w:rsidRPr="00595447">
        <w:rPr>
          <w:rFonts w:ascii="GHEA Grapalat" w:hAnsi="GHEA Grapalat"/>
          <w:sz w:val="20"/>
          <w:szCs w:val="20"/>
          <w:lang w:val="hy-AM"/>
        </w:rPr>
        <w:t xml:space="preserve">) </w:t>
      </w:r>
      <w:r w:rsidRPr="00595447">
        <w:rPr>
          <w:rFonts w:ascii="GHEA Grapalat" w:hAnsi="GHEA Grapalat" w:cs="Sylfaen"/>
          <w:sz w:val="20"/>
          <w:szCs w:val="20"/>
          <w:lang w:val="hy-AM"/>
        </w:rPr>
        <w:t>փաստաթղթերի</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առկայությունը</w:t>
      </w:r>
      <w:r w:rsidRPr="00595447">
        <w:rPr>
          <w:rFonts w:ascii="GHEA Grapalat" w:hAnsi="GHEA Grapalat"/>
          <w:sz w:val="20"/>
          <w:szCs w:val="20"/>
          <w:lang w:val="hy-AM"/>
        </w:rPr>
        <w:t xml:space="preserve"> </w:t>
      </w:r>
      <w:r w:rsidRPr="00595447">
        <w:rPr>
          <w:rFonts w:ascii="GHEA Grapalat" w:hAnsi="GHEA Grapalat" w:cs="Sylfaen"/>
          <w:sz w:val="20"/>
          <w:szCs w:val="20"/>
          <w:lang w:val="hy-AM"/>
        </w:rPr>
        <w:t>և</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դրանց</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կազմման</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համապատասխանությունը</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հրավերով</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սահմանված</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վավերապայմաններին</w:t>
      </w:r>
      <w:r w:rsidRPr="00595447">
        <w:rPr>
          <w:rFonts w:ascii="GHEA Grapalat" w:hAnsi="GHEA Grapalat"/>
          <w:sz w:val="20"/>
          <w:szCs w:val="20"/>
          <w:lang w:val="hy-AM"/>
        </w:rPr>
        <w:t>.</w:t>
      </w:r>
    </w:p>
    <w:p w:rsidR="00DF7A6A" w:rsidRPr="00595447" w:rsidRDefault="00DF7A6A" w:rsidP="0034168A">
      <w:pPr>
        <w:ind w:firstLine="567"/>
        <w:jc w:val="both"/>
        <w:rPr>
          <w:rFonts w:ascii="GHEA Grapalat" w:hAnsi="GHEA Grapalat" w:cs="Sylfaen"/>
          <w:sz w:val="20"/>
          <w:lang w:val="hy-AM"/>
        </w:rPr>
      </w:pPr>
      <w:r w:rsidRPr="00595447">
        <w:rPr>
          <w:rFonts w:ascii="GHEA Grapalat" w:hAnsi="GHEA Grapalat"/>
          <w:sz w:val="20"/>
          <w:szCs w:val="20"/>
          <w:lang w:val="hy-AM"/>
        </w:rPr>
        <w:lastRenderedPageBreak/>
        <w:t xml:space="preserve">3) </w:t>
      </w:r>
      <w:r w:rsidRPr="00595447">
        <w:rPr>
          <w:rFonts w:ascii="GHEA Grapalat" w:hAnsi="GHEA Grapalat" w:cs="Sylfaen"/>
          <w:sz w:val="20"/>
          <w:szCs w:val="20"/>
          <w:lang w:val="hy-AM"/>
        </w:rPr>
        <w:t>հանձնաժողովի</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նախագահը</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հայտարարում</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է</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հայտեր</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ներկայացրած</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մասնակիցների</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գնային</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առաջարկները՝</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մեկ</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թվով</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արտահայտված,</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հիմք</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ընդունելով</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տառերով</w:t>
      </w:r>
      <w:r w:rsidRPr="00595447">
        <w:rPr>
          <w:rFonts w:ascii="GHEA Grapalat" w:hAnsi="GHEA Grapalat"/>
          <w:sz w:val="20"/>
          <w:szCs w:val="20"/>
          <w:lang w:val="hy-AM"/>
        </w:rPr>
        <w:t xml:space="preserve"> </w:t>
      </w:r>
      <w:r w:rsidRPr="00595447">
        <w:rPr>
          <w:rFonts w:ascii="GHEA Grapalat" w:hAnsi="GHEA Grapalat" w:cs="Sylfaen"/>
          <w:sz w:val="20"/>
          <w:szCs w:val="20"/>
          <w:lang w:val="hy-AM"/>
        </w:rPr>
        <w:t>գրվածը:</w:t>
      </w:r>
    </w:p>
    <w:p w:rsidR="00DD7112" w:rsidRPr="00CB0C48" w:rsidRDefault="0092357D" w:rsidP="00037DDE">
      <w:pPr>
        <w:ind w:firstLine="567"/>
        <w:jc w:val="both"/>
        <w:rPr>
          <w:rFonts w:ascii="GHEA Grapalat" w:hAnsi="GHEA Grapalat" w:cs="Sylfaen"/>
          <w:sz w:val="20"/>
          <w:lang w:val="af-ZA"/>
        </w:rPr>
      </w:pPr>
      <w:r w:rsidRPr="00CB0C48">
        <w:rPr>
          <w:rFonts w:ascii="GHEA Grapalat" w:hAnsi="GHEA Grapalat" w:cs="Sylfaen"/>
          <w:sz w:val="20"/>
          <w:lang w:val="af-ZA"/>
        </w:rPr>
        <w:t>7</w:t>
      </w:r>
      <w:r w:rsidR="00152564" w:rsidRPr="00CB0C48">
        <w:rPr>
          <w:rFonts w:ascii="GHEA Grapalat" w:hAnsi="GHEA Grapalat" w:cs="Sylfaen"/>
          <w:sz w:val="20"/>
          <w:lang w:val="af-ZA"/>
        </w:rPr>
        <w:t>.</w:t>
      </w:r>
      <w:r w:rsidR="00C029B6" w:rsidRPr="00CB0C48">
        <w:rPr>
          <w:rFonts w:ascii="GHEA Grapalat" w:hAnsi="GHEA Grapalat" w:cs="Sylfaen"/>
          <w:sz w:val="20"/>
          <w:lang w:val="af-ZA"/>
        </w:rPr>
        <w:t>2</w:t>
      </w:r>
      <w:r w:rsidR="00152564" w:rsidRPr="00CB0C48">
        <w:rPr>
          <w:rFonts w:ascii="GHEA Grapalat" w:hAnsi="GHEA Grapalat" w:cs="Sylfaen"/>
          <w:sz w:val="20"/>
          <w:lang w:val="af-ZA"/>
        </w:rPr>
        <w:t xml:space="preserve"> </w:t>
      </w:r>
      <w:r w:rsidR="00F61898" w:rsidRPr="002865DC">
        <w:rPr>
          <w:rFonts w:ascii="GHEA Grapalat" w:hAnsi="GHEA Grapalat" w:cs="Sylfaen"/>
          <w:sz w:val="20"/>
          <w:lang w:val="hy-AM"/>
        </w:rPr>
        <w:t>Հայտերը</w:t>
      </w:r>
      <w:r w:rsidR="00F61898" w:rsidRPr="00CB0C48">
        <w:rPr>
          <w:rFonts w:ascii="GHEA Grapalat" w:hAnsi="GHEA Grapalat" w:cs="Sylfaen"/>
          <w:sz w:val="20"/>
          <w:lang w:val="af-ZA"/>
        </w:rPr>
        <w:t xml:space="preserve"> </w:t>
      </w:r>
      <w:r w:rsidR="00F61898" w:rsidRPr="002865DC">
        <w:rPr>
          <w:rFonts w:ascii="GHEA Grapalat" w:hAnsi="GHEA Grapalat" w:cs="Sylfaen"/>
          <w:sz w:val="20"/>
          <w:lang w:val="hy-AM"/>
        </w:rPr>
        <w:t>գնահատվում</w:t>
      </w:r>
      <w:r w:rsidR="00F61898" w:rsidRPr="00CB0C48">
        <w:rPr>
          <w:rFonts w:ascii="GHEA Grapalat" w:hAnsi="GHEA Grapalat" w:cs="Sylfaen"/>
          <w:sz w:val="20"/>
          <w:lang w:val="af-ZA"/>
        </w:rPr>
        <w:t xml:space="preserve"> </w:t>
      </w:r>
      <w:r w:rsidR="00F61898" w:rsidRPr="002865DC">
        <w:rPr>
          <w:rFonts w:ascii="GHEA Grapalat" w:hAnsi="GHEA Grapalat" w:cs="Sylfaen"/>
          <w:sz w:val="20"/>
          <w:lang w:val="hy-AM"/>
        </w:rPr>
        <w:t>են</w:t>
      </w:r>
      <w:r w:rsidR="00F61898" w:rsidRPr="00CB0C48">
        <w:rPr>
          <w:rFonts w:ascii="GHEA Grapalat" w:hAnsi="GHEA Grapalat" w:cs="Sylfaen"/>
          <w:sz w:val="20"/>
          <w:lang w:val="af-ZA"/>
        </w:rPr>
        <w:t xml:space="preserve"> </w:t>
      </w:r>
      <w:r w:rsidR="00F61898" w:rsidRPr="002865DC">
        <w:rPr>
          <w:rFonts w:ascii="GHEA Grapalat" w:hAnsi="GHEA Grapalat" w:cs="Sylfaen"/>
          <w:sz w:val="20"/>
          <w:lang w:val="hy-AM"/>
        </w:rPr>
        <w:t>սույն</w:t>
      </w:r>
      <w:r w:rsidR="00F61898" w:rsidRPr="00CB0C48">
        <w:rPr>
          <w:rFonts w:ascii="GHEA Grapalat" w:hAnsi="GHEA Grapalat" w:cs="Sylfaen"/>
          <w:sz w:val="20"/>
          <w:lang w:val="af-ZA"/>
        </w:rPr>
        <w:t xml:space="preserve"> </w:t>
      </w:r>
      <w:r w:rsidR="00F61898" w:rsidRPr="002865DC">
        <w:rPr>
          <w:rFonts w:ascii="GHEA Grapalat" w:hAnsi="GHEA Grapalat" w:cs="Sylfaen"/>
          <w:sz w:val="20"/>
          <w:lang w:val="hy-AM"/>
        </w:rPr>
        <w:t>հրավերով</w:t>
      </w:r>
      <w:r w:rsidR="00F61898" w:rsidRPr="00CB0C48">
        <w:rPr>
          <w:rFonts w:ascii="GHEA Grapalat" w:hAnsi="GHEA Grapalat" w:cs="Sylfaen"/>
          <w:sz w:val="20"/>
          <w:lang w:val="af-ZA"/>
        </w:rPr>
        <w:t xml:space="preserve"> </w:t>
      </w:r>
      <w:r w:rsidR="00F61898" w:rsidRPr="002865DC">
        <w:rPr>
          <w:rFonts w:ascii="GHEA Grapalat" w:hAnsi="GHEA Grapalat" w:cs="Sylfaen"/>
          <w:sz w:val="20"/>
          <w:lang w:val="hy-AM"/>
        </w:rPr>
        <w:t>սահմանված</w:t>
      </w:r>
      <w:r w:rsidR="00F61898" w:rsidRPr="00CB0C48">
        <w:rPr>
          <w:rFonts w:ascii="GHEA Grapalat" w:hAnsi="GHEA Grapalat" w:cs="Sylfaen"/>
          <w:sz w:val="20"/>
          <w:lang w:val="af-ZA"/>
        </w:rPr>
        <w:t xml:space="preserve"> </w:t>
      </w:r>
      <w:r w:rsidR="00F61898" w:rsidRPr="002865DC">
        <w:rPr>
          <w:rFonts w:ascii="GHEA Grapalat" w:hAnsi="GHEA Grapalat" w:cs="Sylfaen"/>
          <w:sz w:val="20"/>
          <w:lang w:val="hy-AM"/>
        </w:rPr>
        <w:t>կարգով</w:t>
      </w:r>
      <w:r w:rsidR="00152564" w:rsidRPr="00CB0C48">
        <w:rPr>
          <w:rFonts w:ascii="GHEA Grapalat" w:hAnsi="GHEA Grapalat" w:cs="Sylfaen"/>
          <w:sz w:val="20"/>
          <w:lang w:val="af-ZA"/>
        </w:rPr>
        <w:t>:</w:t>
      </w:r>
    </w:p>
    <w:p w:rsidR="00DD7112" w:rsidRPr="00CB0C48" w:rsidRDefault="00DD7112" w:rsidP="00DD7112">
      <w:pPr>
        <w:ind w:firstLine="567"/>
        <w:jc w:val="both"/>
        <w:rPr>
          <w:rFonts w:ascii="GHEA Grapalat" w:hAnsi="GHEA Grapalat" w:cs="Sylfaen"/>
          <w:sz w:val="20"/>
          <w:lang w:val="af-ZA"/>
        </w:rPr>
      </w:pPr>
      <w:r w:rsidRPr="00CB0C48">
        <w:rPr>
          <w:rFonts w:ascii="GHEA Grapalat" w:hAnsi="GHEA Grapalat" w:cs="Sylfaen"/>
          <w:sz w:val="20"/>
        </w:rPr>
        <w:t>Հայտերի</w:t>
      </w:r>
      <w:r w:rsidRPr="00CB0C48">
        <w:rPr>
          <w:rFonts w:ascii="GHEA Grapalat" w:hAnsi="GHEA Grapalat" w:cs="Sylfaen"/>
          <w:sz w:val="20"/>
          <w:lang w:val="af-ZA"/>
        </w:rPr>
        <w:t xml:space="preserve"> </w:t>
      </w:r>
      <w:r w:rsidRPr="00CB0C48">
        <w:rPr>
          <w:rFonts w:ascii="GHEA Grapalat" w:hAnsi="GHEA Grapalat" w:cs="Sylfaen"/>
          <w:sz w:val="20"/>
        </w:rPr>
        <w:t>գնահատումն</w:t>
      </w:r>
      <w:r w:rsidRPr="00CB0C48">
        <w:rPr>
          <w:rFonts w:ascii="GHEA Grapalat" w:hAnsi="GHEA Grapalat" w:cs="Sylfaen"/>
          <w:sz w:val="20"/>
          <w:lang w:val="af-ZA"/>
        </w:rPr>
        <w:t xml:space="preserve"> </w:t>
      </w:r>
      <w:r w:rsidRPr="00CB0C48">
        <w:rPr>
          <w:rFonts w:ascii="GHEA Grapalat" w:hAnsi="GHEA Grapalat" w:cs="Sylfaen"/>
          <w:sz w:val="20"/>
        </w:rPr>
        <w:t>իրականացվում</w:t>
      </w:r>
      <w:r w:rsidRPr="00CB0C48">
        <w:rPr>
          <w:rFonts w:ascii="GHEA Grapalat" w:hAnsi="GHEA Grapalat" w:cs="Sylfaen"/>
          <w:sz w:val="20"/>
          <w:lang w:val="af-ZA"/>
        </w:rPr>
        <w:t xml:space="preserve"> </w:t>
      </w:r>
      <w:r w:rsidRPr="00CB0C48">
        <w:rPr>
          <w:rFonts w:ascii="GHEA Grapalat" w:hAnsi="GHEA Grapalat" w:cs="Sylfaen"/>
          <w:sz w:val="20"/>
        </w:rPr>
        <w:t>է</w:t>
      </w:r>
      <w:r w:rsidRPr="00CB0C48">
        <w:rPr>
          <w:rFonts w:ascii="GHEA Grapalat" w:hAnsi="GHEA Grapalat" w:cs="Sylfaen"/>
          <w:sz w:val="20"/>
          <w:lang w:val="af-ZA"/>
        </w:rPr>
        <w:t xml:space="preserve"> </w:t>
      </w:r>
      <w:r w:rsidRPr="00CB0C48">
        <w:rPr>
          <w:rFonts w:ascii="GHEA Grapalat" w:hAnsi="GHEA Grapalat" w:cs="Sylfaen"/>
          <w:sz w:val="20"/>
        </w:rPr>
        <w:t>դրանց</w:t>
      </w:r>
      <w:r w:rsidRPr="00CB0C48">
        <w:rPr>
          <w:rFonts w:ascii="GHEA Grapalat" w:hAnsi="GHEA Grapalat" w:cs="Sylfaen"/>
          <w:sz w:val="20"/>
          <w:lang w:val="af-ZA"/>
        </w:rPr>
        <w:t xml:space="preserve"> </w:t>
      </w:r>
      <w:r w:rsidRPr="00CB0C48">
        <w:rPr>
          <w:rFonts w:ascii="GHEA Grapalat" w:hAnsi="GHEA Grapalat" w:cs="Sylfaen"/>
          <w:sz w:val="20"/>
        </w:rPr>
        <w:t>ներկայացման</w:t>
      </w:r>
      <w:r w:rsidRPr="00CB0C48">
        <w:rPr>
          <w:rFonts w:ascii="GHEA Grapalat" w:hAnsi="GHEA Grapalat" w:cs="Sylfaen"/>
          <w:sz w:val="20"/>
          <w:lang w:val="af-ZA"/>
        </w:rPr>
        <w:t xml:space="preserve"> </w:t>
      </w:r>
      <w:r w:rsidRPr="00CB0C48">
        <w:rPr>
          <w:rFonts w:ascii="GHEA Grapalat" w:hAnsi="GHEA Grapalat" w:cs="Sylfaen"/>
          <w:sz w:val="20"/>
        </w:rPr>
        <w:t>վերջնաժամկետը</w:t>
      </w:r>
      <w:r w:rsidRPr="00CB0C48">
        <w:rPr>
          <w:rFonts w:ascii="GHEA Grapalat" w:hAnsi="GHEA Grapalat" w:cs="Sylfaen"/>
          <w:sz w:val="20"/>
          <w:lang w:val="af-ZA"/>
        </w:rPr>
        <w:t xml:space="preserve"> </w:t>
      </w:r>
      <w:r w:rsidRPr="00CB0C48">
        <w:rPr>
          <w:rFonts w:ascii="GHEA Grapalat" w:hAnsi="GHEA Grapalat" w:cs="Sylfaen"/>
          <w:sz w:val="20"/>
        </w:rPr>
        <w:t>լրանալու</w:t>
      </w:r>
      <w:r w:rsidRPr="00CB0C48">
        <w:rPr>
          <w:rFonts w:ascii="GHEA Grapalat" w:hAnsi="GHEA Grapalat" w:cs="Sylfaen"/>
          <w:sz w:val="20"/>
          <w:lang w:val="af-ZA"/>
        </w:rPr>
        <w:t xml:space="preserve"> </w:t>
      </w:r>
      <w:r w:rsidRPr="00CB0C48">
        <w:rPr>
          <w:rFonts w:ascii="GHEA Grapalat" w:hAnsi="GHEA Grapalat" w:cs="Sylfaen"/>
          <w:sz w:val="20"/>
        </w:rPr>
        <w:t>օրվանից</w:t>
      </w:r>
      <w:r w:rsidRPr="00CB0C48">
        <w:rPr>
          <w:rFonts w:ascii="GHEA Grapalat" w:hAnsi="GHEA Grapalat" w:cs="Sylfaen"/>
          <w:sz w:val="20"/>
          <w:lang w:val="af-ZA"/>
        </w:rPr>
        <w:t xml:space="preserve"> </w:t>
      </w:r>
      <w:r w:rsidRPr="00CB0C48">
        <w:rPr>
          <w:rFonts w:ascii="GHEA Grapalat" w:hAnsi="GHEA Grapalat" w:cs="Sylfaen"/>
          <w:sz w:val="20"/>
        </w:rPr>
        <w:t>հաշված</w:t>
      </w:r>
      <w:r w:rsidRPr="00CB0C48">
        <w:rPr>
          <w:rFonts w:ascii="GHEA Grapalat" w:hAnsi="GHEA Grapalat" w:cs="Sylfaen"/>
          <w:sz w:val="20"/>
          <w:lang w:val="af-ZA"/>
        </w:rPr>
        <w:t xml:space="preserve"> </w:t>
      </w:r>
      <w:r w:rsidRPr="00CB0C48">
        <w:rPr>
          <w:rFonts w:ascii="GHEA Grapalat" w:hAnsi="GHEA Grapalat" w:cs="Sylfaen"/>
          <w:sz w:val="20"/>
        </w:rPr>
        <w:t>մինչև</w:t>
      </w:r>
      <w:r w:rsidRPr="00CB0C48">
        <w:rPr>
          <w:rFonts w:ascii="GHEA Grapalat" w:hAnsi="GHEA Grapalat" w:cs="Sylfaen"/>
          <w:sz w:val="20"/>
          <w:lang w:val="af-ZA"/>
        </w:rPr>
        <w:t xml:space="preserve"> </w:t>
      </w:r>
      <w:r w:rsidRPr="00CB0C48">
        <w:rPr>
          <w:rFonts w:ascii="GHEA Grapalat" w:hAnsi="GHEA Grapalat" w:cs="Sylfaen"/>
          <w:sz w:val="20"/>
        </w:rPr>
        <w:t>հինգ</w:t>
      </w:r>
      <w:r w:rsidRPr="00CB0C48">
        <w:rPr>
          <w:rFonts w:ascii="GHEA Grapalat" w:hAnsi="GHEA Grapalat" w:cs="Sylfaen"/>
          <w:sz w:val="20"/>
          <w:lang w:val="af-ZA"/>
        </w:rPr>
        <w:t xml:space="preserve">, </w:t>
      </w:r>
      <w:r w:rsidRPr="00CB0C48">
        <w:rPr>
          <w:rFonts w:ascii="GHEA Grapalat" w:hAnsi="GHEA Grapalat" w:cs="Sylfaen"/>
          <w:sz w:val="20"/>
        </w:rPr>
        <w:t>իսկ</w:t>
      </w:r>
      <w:r w:rsidRPr="00CB0C48">
        <w:rPr>
          <w:rFonts w:ascii="GHEA Grapalat" w:hAnsi="GHEA Grapalat" w:cs="Sylfaen"/>
          <w:sz w:val="20"/>
          <w:lang w:val="af-ZA"/>
        </w:rPr>
        <w:t xml:space="preserve"> </w:t>
      </w:r>
      <w:r w:rsidRPr="00CB0C48">
        <w:rPr>
          <w:rFonts w:ascii="GHEA Grapalat" w:hAnsi="GHEA Grapalat" w:cs="Sylfaen"/>
          <w:sz w:val="20"/>
        </w:rPr>
        <w:t>առաջին</w:t>
      </w:r>
      <w:r w:rsidRPr="00CB0C48">
        <w:rPr>
          <w:rFonts w:ascii="GHEA Grapalat" w:hAnsi="GHEA Grapalat" w:cs="Sylfaen"/>
          <w:sz w:val="20"/>
          <w:lang w:val="af-ZA"/>
        </w:rPr>
        <w:t xml:space="preserve"> </w:t>
      </w:r>
      <w:r w:rsidRPr="00CB0C48">
        <w:rPr>
          <w:rFonts w:ascii="GHEA Grapalat" w:hAnsi="GHEA Grapalat" w:cs="Sylfaen"/>
          <w:sz w:val="20"/>
        </w:rPr>
        <w:t>տեղը</w:t>
      </w:r>
      <w:r w:rsidRPr="00CB0C48">
        <w:rPr>
          <w:rFonts w:ascii="GHEA Grapalat" w:hAnsi="GHEA Grapalat" w:cs="Sylfaen"/>
          <w:sz w:val="20"/>
          <w:lang w:val="af-ZA"/>
        </w:rPr>
        <w:t xml:space="preserve"> </w:t>
      </w:r>
      <w:r w:rsidRPr="00CB0C48">
        <w:rPr>
          <w:rFonts w:ascii="GHEA Grapalat" w:hAnsi="GHEA Grapalat" w:cs="Sylfaen"/>
          <w:sz w:val="20"/>
        </w:rPr>
        <w:t>զբաղեցրած</w:t>
      </w:r>
      <w:r w:rsidRPr="00CB0C48">
        <w:rPr>
          <w:rFonts w:ascii="GHEA Grapalat" w:hAnsi="GHEA Grapalat" w:cs="Sylfaen"/>
          <w:sz w:val="20"/>
          <w:lang w:val="af-ZA"/>
        </w:rPr>
        <w:t xml:space="preserve"> </w:t>
      </w:r>
      <w:r w:rsidRPr="00CB0C48">
        <w:rPr>
          <w:rFonts w:ascii="GHEA Grapalat" w:hAnsi="GHEA Grapalat" w:cs="Sylfaen"/>
          <w:sz w:val="20"/>
        </w:rPr>
        <w:t>մասնակցի</w:t>
      </w:r>
      <w:r w:rsidRPr="00CB0C48">
        <w:rPr>
          <w:rFonts w:ascii="GHEA Grapalat" w:hAnsi="GHEA Grapalat" w:cs="Sylfaen"/>
          <w:sz w:val="20"/>
          <w:lang w:val="af-ZA"/>
        </w:rPr>
        <w:t xml:space="preserve"> </w:t>
      </w:r>
      <w:r w:rsidRPr="00CB0C48">
        <w:rPr>
          <w:rFonts w:ascii="GHEA Grapalat" w:hAnsi="GHEA Grapalat" w:cs="Sylfaen"/>
          <w:sz w:val="20"/>
        </w:rPr>
        <w:t>ներկայացրած</w:t>
      </w:r>
      <w:r w:rsidRPr="00CB0C48">
        <w:rPr>
          <w:rFonts w:ascii="GHEA Grapalat" w:hAnsi="GHEA Grapalat" w:cs="Sylfaen"/>
          <w:sz w:val="20"/>
          <w:lang w:val="af-ZA"/>
        </w:rPr>
        <w:t xml:space="preserve"> </w:t>
      </w:r>
      <w:r w:rsidRPr="00CB0C48">
        <w:rPr>
          <w:rFonts w:ascii="GHEA Grapalat" w:hAnsi="GHEA Grapalat" w:cs="Sylfaen"/>
          <w:sz w:val="20"/>
        </w:rPr>
        <w:t>փաստաթղթերի</w:t>
      </w:r>
      <w:r w:rsidRPr="00CB0C48">
        <w:rPr>
          <w:rFonts w:ascii="GHEA Grapalat" w:hAnsi="GHEA Grapalat" w:cs="Sylfaen"/>
          <w:sz w:val="20"/>
          <w:lang w:val="af-ZA"/>
        </w:rPr>
        <w:t xml:space="preserve"> </w:t>
      </w:r>
      <w:r w:rsidRPr="00CB0C48">
        <w:rPr>
          <w:rFonts w:ascii="GHEA Grapalat" w:hAnsi="GHEA Grapalat" w:cs="Sylfaen"/>
          <w:sz w:val="20"/>
        </w:rPr>
        <w:t>գնահատումը</w:t>
      </w:r>
      <w:r w:rsidRPr="00CB0C48">
        <w:rPr>
          <w:rFonts w:ascii="GHEA Grapalat" w:hAnsi="GHEA Grapalat" w:cs="Sylfaen"/>
          <w:sz w:val="20"/>
          <w:lang w:val="af-ZA"/>
        </w:rPr>
        <w:t xml:space="preserve">` </w:t>
      </w:r>
      <w:r w:rsidRPr="00CB0C48">
        <w:rPr>
          <w:rFonts w:ascii="GHEA Grapalat" w:hAnsi="GHEA Grapalat" w:cs="Sylfaen"/>
          <w:sz w:val="20"/>
        </w:rPr>
        <w:t>դրանք</w:t>
      </w:r>
      <w:r w:rsidRPr="00CB0C48">
        <w:rPr>
          <w:rFonts w:ascii="GHEA Grapalat" w:hAnsi="GHEA Grapalat" w:cs="Sylfaen"/>
          <w:sz w:val="20"/>
          <w:lang w:val="af-ZA"/>
        </w:rPr>
        <w:t xml:space="preserve"> </w:t>
      </w:r>
      <w:r w:rsidRPr="00CB0C48">
        <w:rPr>
          <w:rFonts w:ascii="GHEA Grapalat" w:hAnsi="GHEA Grapalat" w:cs="Sylfaen"/>
          <w:sz w:val="20"/>
        </w:rPr>
        <w:t>ներկայացվելու</w:t>
      </w:r>
      <w:r w:rsidRPr="00CB0C48">
        <w:rPr>
          <w:rFonts w:ascii="GHEA Grapalat" w:hAnsi="GHEA Grapalat" w:cs="Sylfaen"/>
          <w:sz w:val="20"/>
          <w:lang w:val="af-ZA"/>
        </w:rPr>
        <w:t xml:space="preserve"> </w:t>
      </w:r>
      <w:r w:rsidRPr="00CB0C48">
        <w:rPr>
          <w:rFonts w:ascii="GHEA Grapalat" w:hAnsi="GHEA Grapalat" w:cs="Sylfaen"/>
          <w:sz w:val="20"/>
        </w:rPr>
        <w:t>օրվանից</w:t>
      </w:r>
      <w:r w:rsidRPr="00CB0C48">
        <w:rPr>
          <w:rFonts w:ascii="GHEA Grapalat" w:hAnsi="GHEA Grapalat" w:cs="Sylfaen"/>
          <w:sz w:val="20"/>
          <w:lang w:val="af-ZA"/>
        </w:rPr>
        <w:t xml:space="preserve"> </w:t>
      </w:r>
      <w:r w:rsidRPr="00CB0C48">
        <w:rPr>
          <w:rFonts w:ascii="GHEA Grapalat" w:hAnsi="GHEA Grapalat" w:cs="Sylfaen"/>
          <w:sz w:val="20"/>
        </w:rPr>
        <w:t>հաշված</w:t>
      </w:r>
      <w:r w:rsidRPr="00CB0C48">
        <w:rPr>
          <w:rFonts w:ascii="GHEA Grapalat" w:hAnsi="GHEA Grapalat" w:cs="Sylfaen"/>
          <w:sz w:val="20"/>
          <w:lang w:val="af-ZA"/>
        </w:rPr>
        <w:t xml:space="preserve"> </w:t>
      </w:r>
      <w:r w:rsidRPr="00CB0C48">
        <w:rPr>
          <w:rFonts w:ascii="GHEA Grapalat" w:hAnsi="GHEA Grapalat" w:cs="Sylfaen"/>
          <w:sz w:val="20"/>
        </w:rPr>
        <w:t>մինչև</w:t>
      </w:r>
      <w:r w:rsidRPr="00CB0C48">
        <w:rPr>
          <w:rFonts w:ascii="GHEA Grapalat" w:hAnsi="GHEA Grapalat" w:cs="Sylfaen"/>
          <w:sz w:val="20"/>
          <w:lang w:val="af-ZA"/>
        </w:rPr>
        <w:t xml:space="preserve"> </w:t>
      </w:r>
      <w:r w:rsidRPr="00CB0C48">
        <w:rPr>
          <w:rFonts w:ascii="GHEA Grapalat" w:hAnsi="GHEA Grapalat" w:cs="Sylfaen"/>
          <w:sz w:val="20"/>
        </w:rPr>
        <w:t>տաս</w:t>
      </w:r>
      <w:r w:rsidRPr="00CB0C48">
        <w:rPr>
          <w:rFonts w:ascii="GHEA Grapalat" w:hAnsi="GHEA Grapalat" w:cs="Sylfaen"/>
          <w:sz w:val="20"/>
          <w:lang w:val="af-ZA"/>
        </w:rPr>
        <w:t xml:space="preserve"> </w:t>
      </w:r>
      <w:r w:rsidRPr="00CB0C48">
        <w:rPr>
          <w:rFonts w:ascii="GHEA Grapalat" w:hAnsi="GHEA Grapalat" w:cs="Sylfaen"/>
          <w:sz w:val="20"/>
        </w:rPr>
        <w:t>աշխատանքային</w:t>
      </w:r>
      <w:r w:rsidRPr="00CB0C48">
        <w:rPr>
          <w:rFonts w:ascii="GHEA Grapalat" w:hAnsi="GHEA Grapalat" w:cs="Sylfaen"/>
          <w:sz w:val="20"/>
          <w:lang w:val="af-ZA"/>
        </w:rPr>
        <w:t xml:space="preserve"> </w:t>
      </w:r>
      <w:r w:rsidRPr="00CB0C48">
        <w:rPr>
          <w:rFonts w:ascii="GHEA Grapalat" w:hAnsi="GHEA Grapalat" w:cs="Sylfaen"/>
          <w:sz w:val="20"/>
        </w:rPr>
        <w:t>օրվա</w:t>
      </w:r>
      <w:r w:rsidRPr="00CB0C48">
        <w:rPr>
          <w:rFonts w:ascii="GHEA Grapalat" w:hAnsi="GHEA Grapalat" w:cs="Sylfaen"/>
          <w:sz w:val="20"/>
          <w:lang w:val="af-ZA"/>
        </w:rPr>
        <w:t xml:space="preserve"> </w:t>
      </w:r>
      <w:r w:rsidRPr="00CB0C48">
        <w:rPr>
          <w:rFonts w:ascii="GHEA Grapalat" w:hAnsi="GHEA Grapalat" w:cs="Sylfaen"/>
          <w:sz w:val="20"/>
        </w:rPr>
        <w:t>ընթացքում</w:t>
      </w:r>
      <w:r w:rsidRPr="00CB0C48">
        <w:rPr>
          <w:rFonts w:ascii="GHEA Grapalat" w:hAnsi="GHEA Grapalat" w:cs="Sylfaen"/>
          <w:sz w:val="20"/>
          <w:lang w:val="af-ZA"/>
        </w:rPr>
        <w:t>:</w:t>
      </w:r>
      <w:r w:rsidRPr="00CB0C48">
        <w:rPr>
          <w:rStyle w:val="af6"/>
          <w:rFonts w:ascii="GHEA Grapalat" w:hAnsi="GHEA Grapalat" w:cs="Sylfaen"/>
          <w:sz w:val="20"/>
        </w:rPr>
        <w:footnoteReference w:id="6"/>
      </w:r>
    </w:p>
    <w:p w:rsidR="00DD7112" w:rsidRPr="00CB0C48" w:rsidRDefault="00745561" w:rsidP="00DD7112">
      <w:pPr>
        <w:ind w:firstLine="567"/>
        <w:jc w:val="both"/>
        <w:rPr>
          <w:rFonts w:ascii="GHEA Grapalat" w:hAnsi="GHEA Grapalat" w:cs="Sylfaen"/>
          <w:sz w:val="20"/>
          <w:lang w:val="af-ZA"/>
        </w:rPr>
      </w:pPr>
      <w:r w:rsidRPr="00CB0C48">
        <w:rPr>
          <w:rFonts w:ascii="GHEA Grapalat" w:hAnsi="GHEA Grapalat" w:cs="Sylfaen"/>
          <w:sz w:val="20"/>
        </w:rPr>
        <w:t>Բավարար</w:t>
      </w:r>
      <w:r w:rsidRPr="00CB0C48">
        <w:rPr>
          <w:rFonts w:ascii="GHEA Grapalat" w:hAnsi="GHEA Grapalat" w:cs="Sylfaen"/>
          <w:sz w:val="20"/>
          <w:lang w:val="af-ZA"/>
        </w:rPr>
        <w:t xml:space="preserve"> </w:t>
      </w:r>
      <w:r w:rsidRPr="00CB0C48">
        <w:rPr>
          <w:rFonts w:ascii="GHEA Grapalat" w:hAnsi="GHEA Grapalat" w:cs="Sylfaen"/>
          <w:sz w:val="20"/>
        </w:rPr>
        <w:t>են</w:t>
      </w:r>
      <w:r w:rsidRPr="00CB0C48">
        <w:rPr>
          <w:rFonts w:ascii="GHEA Grapalat" w:hAnsi="GHEA Grapalat" w:cs="Sylfaen"/>
          <w:sz w:val="20"/>
          <w:lang w:val="af-ZA"/>
        </w:rPr>
        <w:t xml:space="preserve"> </w:t>
      </w:r>
      <w:r w:rsidRPr="00CB0C48">
        <w:rPr>
          <w:rFonts w:ascii="GHEA Grapalat" w:hAnsi="GHEA Grapalat" w:cs="Sylfaen"/>
          <w:sz w:val="20"/>
        </w:rPr>
        <w:t>գնահատվում</w:t>
      </w:r>
      <w:r w:rsidRPr="00CB0C48">
        <w:rPr>
          <w:rFonts w:ascii="GHEA Grapalat" w:hAnsi="GHEA Grapalat" w:cs="Sylfaen"/>
          <w:sz w:val="20"/>
          <w:lang w:val="af-ZA"/>
        </w:rPr>
        <w:t xml:space="preserve"> </w:t>
      </w:r>
      <w:r w:rsidRPr="00CB0C48">
        <w:rPr>
          <w:rFonts w:ascii="GHEA Grapalat" w:hAnsi="GHEA Grapalat" w:cs="Sylfaen"/>
          <w:sz w:val="20"/>
        </w:rPr>
        <w:t>սույն</w:t>
      </w:r>
      <w:r w:rsidRPr="00CB0C48">
        <w:rPr>
          <w:rFonts w:ascii="GHEA Grapalat" w:hAnsi="GHEA Grapalat" w:cs="Sylfaen"/>
          <w:sz w:val="20"/>
          <w:lang w:val="af-ZA"/>
        </w:rPr>
        <w:t xml:space="preserve"> </w:t>
      </w:r>
      <w:r w:rsidRPr="00CB0C48">
        <w:rPr>
          <w:rFonts w:ascii="GHEA Grapalat" w:hAnsi="GHEA Grapalat" w:cs="Sylfaen"/>
          <w:sz w:val="20"/>
        </w:rPr>
        <w:t>հրավերով</w:t>
      </w:r>
      <w:r w:rsidRPr="00CB0C48">
        <w:rPr>
          <w:rFonts w:ascii="GHEA Grapalat" w:hAnsi="GHEA Grapalat" w:cs="Sylfaen"/>
          <w:sz w:val="20"/>
          <w:lang w:val="af-ZA"/>
        </w:rPr>
        <w:t xml:space="preserve"> </w:t>
      </w:r>
      <w:r w:rsidRPr="00CB0C48">
        <w:rPr>
          <w:rFonts w:ascii="GHEA Grapalat" w:hAnsi="GHEA Grapalat" w:cs="Sylfaen"/>
          <w:sz w:val="20"/>
        </w:rPr>
        <w:t>նախատեսված</w:t>
      </w:r>
      <w:r w:rsidRPr="00CB0C48">
        <w:rPr>
          <w:rFonts w:ascii="GHEA Grapalat" w:hAnsi="GHEA Grapalat" w:cs="Sylfaen"/>
          <w:sz w:val="20"/>
          <w:lang w:val="af-ZA"/>
        </w:rPr>
        <w:t xml:space="preserve"> </w:t>
      </w:r>
      <w:r w:rsidRPr="00CB0C48">
        <w:rPr>
          <w:rFonts w:ascii="GHEA Grapalat" w:hAnsi="GHEA Grapalat" w:cs="Sylfaen"/>
          <w:sz w:val="20"/>
        </w:rPr>
        <w:t>պայմաններին</w:t>
      </w:r>
      <w:r w:rsidRPr="00CB0C48">
        <w:rPr>
          <w:rFonts w:ascii="GHEA Grapalat" w:hAnsi="GHEA Grapalat" w:cs="Sylfaen"/>
          <w:sz w:val="20"/>
          <w:lang w:val="af-ZA"/>
        </w:rPr>
        <w:t xml:space="preserve"> </w:t>
      </w:r>
      <w:r w:rsidRPr="00CB0C48">
        <w:rPr>
          <w:rFonts w:ascii="GHEA Grapalat" w:hAnsi="GHEA Grapalat" w:cs="Sylfaen"/>
          <w:sz w:val="20"/>
        </w:rPr>
        <w:t>համապատասխանող</w:t>
      </w:r>
      <w:r w:rsidRPr="00CB0C48">
        <w:rPr>
          <w:rFonts w:ascii="GHEA Grapalat" w:hAnsi="GHEA Grapalat" w:cs="Sylfaen"/>
          <w:sz w:val="20"/>
          <w:lang w:val="af-ZA"/>
        </w:rPr>
        <w:t xml:space="preserve"> </w:t>
      </w:r>
      <w:r w:rsidRPr="00CB0C48">
        <w:rPr>
          <w:rFonts w:ascii="GHEA Grapalat" w:hAnsi="GHEA Grapalat" w:cs="Sylfaen"/>
          <w:sz w:val="20"/>
        </w:rPr>
        <w:t>հայտերը</w:t>
      </w:r>
      <w:r w:rsidRPr="00CB0C48">
        <w:rPr>
          <w:rFonts w:ascii="GHEA Grapalat" w:hAnsi="GHEA Grapalat" w:cs="Sylfaen"/>
          <w:sz w:val="20"/>
          <w:lang w:val="af-ZA"/>
        </w:rPr>
        <w:t xml:space="preserve">, </w:t>
      </w:r>
      <w:r w:rsidRPr="00CB0C48">
        <w:rPr>
          <w:rFonts w:ascii="GHEA Grapalat" w:hAnsi="GHEA Grapalat" w:cs="Sylfaen"/>
          <w:sz w:val="20"/>
        </w:rPr>
        <w:t>հակառակ</w:t>
      </w:r>
      <w:r w:rsidRPr="00CB0C48">
        <w:rPr>
          <w:rFonts w:ascii="GHEA Grapalat" w:hAnsi="GHEA Grapalat" w:cs="Sylfaen"/>
          <w:sz w:val="20"/>
          <w:lang w:val="af-ZA"/>
        </w:rPr>
        <w:t xml:space="preserve"> </w:t>
      </w:r>
      <w:r w:rsidRPr="00CB0C48">
        <w:rPr>
          <w:rFonts w:ascii="GHEA Grapalat" w:hAnsi="GHEA Grapalat" w:cs="Sylfaen"/>
          <w:sz w:val="20"/>
        </w:rPr>
        <w:t>դեպքում</w:t>
      </w:r>
      <w:r w:rsidRPr="00CB0C48">
        <w:rPr>
          <w:rFonts w:ascii="GHEA Grapalat" w:hAnsi="GHEA Grapalat" w:cs="Sylfaen"/>
          <w:sz w:val="20"/>
          <w:lang w:val="af-ZA"/>
        </w:rPr>
        <w:t xml:space="preserve"> </w:t>
      </w:r>
      <w:r w:rsidRPr="00CB0C48">
        <w:rPr>
          <w:rFonts w:ascii="GHEA Grapalat" w:hAnsi="GHEA Grapalat" w:cs="Sylfaen"/>
          <w:sz w:val="20"/>
        </w:rPr>
        <w:t>հայտերը</w:t>
      </w:r>
      <w:r w:rsidRPr="00CB0C48">
        <w:rPr>
          <w:rFonts w:ascii="GHEA Grapalat" w:hAnsi="GHEA Grapalat" w:cs="Sylfaen"/>
          <w:sz w:val="20"/>
          <w:lang w:val="af-ZA"/>
        </w:rPr>
        <w:t xml:space="preserve"> </w:t>
      </w:r>
      <w:r w:rsidRPr="00CB0C48">
        <w:rPr>
          <w:rFonts w:ascii="GHEA Grapalat" w:hAnsi="GHEA Grapalat" w:cs="Sylfaen"/>
          <w:sz w:val="20"/>
        </w:rPr>
        <w:t>գնահատվում</w:t>
      </w:r>
      <w:r w:rsidRPr="00CB0C48">
        <w:rPr>
          <w:rFonts w:ascii="GHEA Grapalat" w:hAnsi="GHEA Grapalat" w:cs="Sylfaen"/>
          <w:sz w:val="20"/>
          <w:lang w:val="af-ZA"/>
        </w:rPr>
        <w:t xml:space="preserve"> </w:t>
      </w:r>
      <w:r w:rsidRPr="00CB0C48">
        <w:rPr>
          <w:rFonts w:ascii="GHEA Grapalat" w:hAnsi="GHEA Grapalat" w:cs="Sylfaen"/>
          <w:sz w:val="20"/>
        </w:rPr>
        <w:t>են</w:t>
      </w:r>
      <w:r w:rsidRPr="00CB0C48">
        <w:rPr>
          <w:rFonts w:ascii="GHEA Grapalat" w:hAnsi="GHEA Grapalat" w:cs="Sylfaen"/>
          <w:sz w:val="20"/>
          <w:lang w:val="af-ZA"/>
        </w:rPr>
        <w:t xml:space="preserve"> </w:t>
      </w:r>
      <w:r w:rsidRPr="00CB0C48">
        <w:rPr>
          <w:rFonts w:ascii="GHEA Grapalat" w:hAnsi="GHEA Grapalat" w:cs="Sylfaen"/>
          <w:sz w:val="20"/>
        </w:rPr>
        <w:t>անբավարար</w:t>
      </w:r>
      <w:r w:rsidRPr="00CB0C48">
        <w:rPr>
          <w:rFonts w:ascii="GHEA Grapalat" w:hAnsi="GHEA Grapalat" w:cs="Sylfaen"/>
          <w:sz w:val="20"/>
          <w:lang w:val="af-ZA"/>
        </w:rPr>
        <w:t xml:space="preserve"> </w:t>
      </w:r>
      <w:r w:rsidRPr="00CB0C48">
        <w:rPr>
          <w:rFonts w:ascii="GHEA Grapalat" w:hAnsi="GHEA Grapalat" w:cs="Sylfaen"/>
          <w:sz w:val="20"/>
        </w:rPr>
        <w:t>և</w:t>
      </w:r>
      <w:r w:rsidRPr="00CB0C48">
        <w:rPr>
          <w:rFonts w:ascii="GHEA Grapalat" w:hAnsi="GHEA Grapalat" w:cs="Sylfaen"/>
          <w:sz w:val="20"/>
          <w:lang w:val="af-ZA"/>
        </w:rPr>
        <w:t xml:space="preserve"> </w:t>
      </w:r>
      <w:r w:rsidRPr="00CB0C48">
        <w:rPr>
          <w:rFonts w:ascii="GHEA Grapalat" w:hAnsi="GHEA Grapalat" w:cs="Sylfaen"/>
          <w:sz w:val="20"/>
        </w:rPr>
        <w:t>մերժվում</w:t>
      </w:r>
      <w:r w:rsidRPr="00CB0C48">
        <w:rPr>
          <w:rFonts w:ascii="GHEA Grapalat" w:hAnsi="GHEA Grapalat" w:cs="Sylfaen"/>
          <w:sz w:val="20"/>
          <w:lang w:val="af-ZA"/>
        </w:rPr>
        <w:t xml:space="preserve"> </w:t>
      </w:r>
      <w:r w:rsidRPr="00CB0C48">
        <w:rPr>
          <w:rFonts w:ascii="GHEA Grapalat" w:hAnsi="GHEA Grapalat" w:cs="Sylfaen"/>
          <w:sz w:val="20"/>
        </w:rPr>
        <w:t>են</w:t>
      </w:r>
      <w:r w:rsidR="00F20DA5" w:rsidRPr="00CB0C48">
        <w:rPr>
          <w:rFonts w:ascii="GHEA Grapalat" w:hAnsi="GHEA Grapalat" w:cs="Sylfaen"/>
          <w:sz w:val="20"/>
          <w:lang w:val="af-ZA"/>
        </w:rPr>
        <w:t>:</w:t>
      </w:r>
      <w:r w:rsidRPr="00CB0C48">
        <w:rPr>
          <w:rFonts w:ascii="GHEA Grapalat" w:hAnsi="GHEA Grapalat" w:cs="Sylfaen"/>
          <w:sz w:val="20"/>
          <w:lang w:val="af-ZA"/>
        </w:rPr>
        <w:t xml:space="preserve"> </w:t>
      </w:r>
      <w:r w:rsidR="00DD7112" w:rsidRPr="00CB0C48">
        <w:rPr>
          <w:rFonts w:ascii="GHEA Grapalat" w:hAnsi="GHEA Grapalat" w:cs="Sylfaen"/>
          <w:sz w:val="20"/>
        </w:rPr>
        <w:t>Ընդ</w:t>
      </w:r>
      <w:r w:rsidR="00DD7112" w:rsidRPr="00CB0C48">
        <w:rPr>
          <w:rFonts w:ascii="GHEA Grapalat" w:hAnsi="GHEA Grapalat" w:cs="Sylfaen"/>
          <w:sz w:val="20"/>
          <w:lang w:val="af-ZA"/>
        </w:rPr>
        <w:t xml:space="preserve"> որում հայտերի բացման նիստում հանձնաժողովը մերժում է այն հայտերը, </w:t>
      </w:r>
      <w:r w:rsidR="00DD7112" w:rsidRPr="00CB0C48">
        <w:rPr>
          <w:rFonts w:ascii="GHEA Grapalat" w:hAnsi="GHEA Grapalat" w:cs="Sylfaen"/>
          <w:sz w:val="20"/>
        </w:rPr>
        <w:t>որոնցում</w:t>
      </w:r>
      <w:r w:rsidR="00DD7112" w:rsidRPr="00CB0C48">
        <w:rPr>
          <w:rFonts w:ascii="GHEA Grapalat" w:hAnsi="GHEA Grapalat" w:cs="Sylfaen"/>
          <w:sz w:val="20"/>
          <w:lang w:val="af-ZA"/>
        </w:rPr>
        <w:t xml:space="preserve"> </w:t>
      </w:r>
      <w:r w:rsidR="00DD7112" w:rsidRPr="00CB0C48">
        <w:rPr>
          <w:rFonts w:ascii="GHEA Grapalat" w:hAnsi="GHEA Grapalat" w:cs="Sylfaen"/>
          <w:sz w:val="20"/>
        </w:rPr>
        <w:t>բացակայում</w:t>
      </w:r>
      <w:r w:rsidR="00DD7112" w:rsidRPr="00CB0C48">
        <w:rPr>
          <w:rFonts w:ascii="GHEA Grapalat" w:hAnsi="GHEA Grapalat" w:cs="Sylfaen"/>
          <w:sz w:val="20"/>
          <w:lang w:val="af-ZA"/>
        </w:rPr>
        <w:t xml:space="preserve"> է </w:t>
      </w:r>
      <w:r w:rsidR="00DD7112" w:rsidRPr="00CB0C48">
        <w:rPr>
          <w:rFonts w:ascii="GHEA Grapalat" w:hAnsi="GHEA Grapalat" w:cs="Sylfaen"/>
          <w:sz w:val="20"/>
        </w:rPr>
        <w:t>գնային</w:t>
      </w:r>
      <w:r w:rsidR="00DD7112" w:rsidRPr="00CB0C48">
        <w:rPr>
          <w:rFonts w:ascii="GHEA Grapalat" w:hAnsi="GHEA Grapalat" w:cs="Sylfaen"/>
          <w:sz w:val="20"/>
          <w:lang w:val="af-ZA"/>
        </w:rPr>
        <w:t xml:space="preserve"> </w:t>
      </w:r>
      <w:r w:rsidR="00DD7112" w:rsidRPr="00CB0C48">
        <w:rPr>
          <w:rFonts w:ascii="GHEA Grapalat" w:hAnsi="GHEA Grapalat" w:cs="Sylfaen"/>
          <w:sz w:val="20"/>
        </w:rPr>
        <w:t>առաջարկը</w:t>
      </w:r>
      <w:r w:rsidR="00DD7112" w:rsidRPr="00CB0C48">
        <w:rPr>
          <w:rFonts w:ascii="GHEA Grapalat" w:hAnsi="GHEA Grapalat" w:cs="Sylfaen"/>
          <w:sz w:val="20"/>
          <w:lang w:val="af-ZA"/>
        </w:rPr>
        <w:t xml:space="preserve"> </w:t>
      </w:r>
      <w:r w:rsidR="00DD7112" w:rsidRPr="00CB0C48">
        <w:rPr>
          <w:rFonts w:ascii="GHEA Grapalat" w:hAnsi="GHEA Grapalat" w:cs="Sylfaen"/>
          <w:sz w:val="20"/>
        </w:rPr>
        <w:t>կամ</w:t>
      </w:r>
      <w:r w:rsidR="00DD7112" w:rsidRPr="00CB0C48">
        <w:rPr>
          <w:rFonts w:ascii="GHEA Grapalat" w:hAnsi="GHEA Grapalat" w:cs="Sylfaen"/>
          <w:sz w:val="20"/>
          <w:lang w:val="af-ZA"/>
        </w:rPr>
        <w:t xml:space="preserve"> </w:t>
      </w:r>
      <w:r w:rsidR="00DD7112" w:rsidRPr="00CB0C48">
        <w:rPr>
          <w:rFonts w:ascii="GHEA Grapalat" w:hAnsi="GHEA Grapalat" w:cs="Sylfaen"/>
          <w:sz w:val="20"/>
        </w:rPr>
        <w:t>գնային</w:t>
      </w:r>
      <w:r w:rsidR="00DD7112" w:rsidRPr="00CB0C48">
        <w:rPr>
          <w:rFonts w:ascii="GHEA Grapalat" w:hAnsi="GHEA Grapalat" w:cs="Sylfaen"/>
          <w:sz w:val="20"/>
          <w:lang w:val="af-ZA"/>
        </w:rPr>
        <w:t xml:space="preserve"> </w:t>
      </w:r>
      <w:r w:rsidR="00DD7112" w:rsidRPr="00CB0C48">
        <w:rPr>
          <w:rFonts w:ascii="GHEA Grapalat" w:hAnsi="GHEA Grapalat" w:cs="Sylfaen"/>
          <w:sz w:val="20"/>
        </w:rPr>
        <w:t>առաջարկը</w:t>
      </w:r>
      <w:r w:rsidR="00DD7112" w:rsidRPr="00CB0C48">
        <w:rPr>
          <w:rFonts w:ascii="GHEA Grapalat" w:hAnsi="GHEA Grapalat" w:cs="Sylfaen"/>
          <w:sz w:val="20"/>
          <w:lang w:val="af-ZA"/>
        </w:rPr>
        <w:t xml:space="preserve"> </w:t>
      </w:r>
      <w:r w:rsidR="00DD7112" w:rsidRPr="00CB0C48">
        <w:rPr>
          <w:rFonts w:ascii="GHEA Grapalat" w:hAnsi="GHEA Grapalat" w:cs="Sylfaen"/>
          <w:sz w:val="20"/>
        </w:rPr>
        <w:t>ներկայացված</w:t>
      </w:r>
      <w:r w:rsidR="00DD7112" w:rsidRPr="00CB0C48">
        <w:rPr>
          <w:rFonts w:ascii="GHEA Grapalat" w:hAnsi="GHEA Grapalat" w:cs="Sylfaen"/>
          <w:sz w:val="20"/>
          <w:lang w:val="af-ZA"/>
        </w:rPr>
        <w:t xml:space="preserve"> է </w:t>
      </w:r>
      <w:r w:rsidR="00DD7112" w:rsidRPr="00CB0C48">
        <w:rPr>
          <w:rFonts w:ascii="GHEA Grapalat" w:hAnsi="GHEA Grapalat" w:cs="Sylfaen"/>
          <w:sz w:val="20"/>
        </w:rPr>
        <w:t>հրավերի</w:t>
      </w:r>
      <w:r w:rsidR="00DD7112" w:rsidRPr="00CB0C48">
        <w:rPr>
          <w:rFonts w:ascii="GHEA Grapalat" w:hAnsi="GHEA Grapalat" w:cs="Sylfaen"/>
          <w:sz w:val="20"/>
          <w:lang w:val="af-ZA"/>
        </w:rPr>
        <w:t xml:space="preserve"> </w:t>
      </w:r>
      <w:r w:rsidR="00DD7112" w:rsidRPr="00CB0C48">
        <w:rPr>
          <w:rFonts w:ascii="GHEA Grapalat" w:hAnsi="GHEA Grapalat" w:cs="Sylfaen"/>
          <w:sz w:val="20"/>
        </w:rPr>
        <w:t>պահանջներին</w:t>
      </w:r>
      <w:r w:rsidR="00DD7112" w:rsidRPr="00CB0C48">
        <w:rPr>
          <w:rFonts w:ascii="GHEA Grapalat" w:hAnsi="GHEA Grapalat" w:cs="Sylfaen"/>
          <w:sz w:val="20"/>
          <w:lang w:val="af-ZA"/>
        </w:rPr>
        <w:t xml:space="preserve"> </w:t>
      </w:r>
      <w:r w:rsidR="00DD7112" w:rsidRPr="00CB0C48">
        <w:rPr>
          <w:rFonts w:ascii="GHEA Grapalat" w:hAnsi="GHEA Grapalat" w:cs="Sylfaen"/>
          <w:sz w:val="20"/>
        </w:rPr>
        <w:t>անհամապատասխան</w:t>
      </w:r>
      <w:r w:rsidR="00DD7112" w:rsidRPr="00CB0C48">
        <w:rPr>
          <w:rFonts w:ascii="GHEA Grapalat" w:hAnsi="GHEA Grapalat" w:cs="Sylfaen"/>
          <w:sz w:val="20"/>
          <w:lang w:val="af-ZA"/>
        </w:rPr>
        <w:t>:</w:t>
      </w:r>
    </w:p>
    <w:p w:rsidR="00B514E8" w:rsidRPr="00CB0C48" w:rsidRDefault="0092357D" w:rsidP="00037DDE">
      <w:pPr>
        <w:pStyle w:val="23"/>
        <w:spacing w:line="240" w:lineRule="auto"/>
        <w:ind w:firstLine="567"/>
        <w:rPr>
          <w:rFonts w:ascii="GHEA Grapalat" w:hAnsi="GHEA Grapalat" w:cs="Sylfaen"/>
          <w:szCs w:val="24"/>
          <w:lang w:val="hy-AM"/>
        </w:rPr>
      </w:pPr>
      <w:r w:rsidRPr="00CB0C48">
        <w:rPr>
          <w:rFonts w:ascii="GHEA Grapalat" w:hAnsi="GHEA Grapalat" w:cs="Sylfaen"/>
          <w:szCs w:val="24"/>
        </w:rPr>
        <w:t>7</w:t>
      </w:r>
      <w:r w:rsidR="00096865" w:rsidRPr="00CB0C48">
        <w:rPr>
          <w:rFonts w:ascii="GHEA Grapalat" w:hAnsi="GHEA Grapalat" w:cs="Sylfaen"/>
          <w:szCs w:val="24"/>
        </w:rPr>
        <w:t>.</w:t>
      </w:r>
      <w:r w:rsidR="00DF7A6A">
        <w:rPr>
          <w:rFonts w:ascii="GHEA Grapalat" w:hAnsi="GHEA Grapalat" w:cs="Sylfaen"/>
          <w:szCs w:val="24"/>
        </w:rPr>
        <w:t>3</w:t>
      </w:r>
      <w:r w:rsidR="00D7435F" w:rsidRPr="00CB0C48">
        <w:rPr>
          <w:rFonts w:ascii="GHEA Grapalat" w:hAnsi="GHEA Grapalat" w:cs="Sylfaen"/>
          <w:szCs w:val="24"/>
        </w:rPr>
        <w:t xml:space="preserve"> </w:t>
      </w:r>
      <w:r w:rsidR="00B514E8" w:rsidRPr="00CB0C48">
        <w:rPr>
          <w:rFonts w:ascii="GHEA Grapalat" w:hAnsi="GHEA Grapalat" w:cs="Sylfaen"/>
          <w:szCs w:val="24"/>
          <w:lang w:val="ru-RU"/>
        </w:rPr>
        <w:t>Առաջին</w:t>
      </w:r>
      <w:r w:rsidR="00B514E8" w:rsidRPr="00CB0C48">
        <w:rPr>
          <w:rFonts w:ascii="GHEA Grapalat" w:hAnsi="GHEA Grapalat" w:cs="Sylfaen"/>
          <w:szCs w:val="24"/>
        </w:rPr>
        <w:t xml:space="preserve"> </w:t>
      </w:r>
      <w:r w:rsidR="00B514E8" w:rsidRPr="00CB0C48">
        <w:rPr>
          <w:rFonts w:ascii="GHEA Grapalat" w:hAnsi="GHEA Grapalat" w:cs="Sylfaen"/>
          <w:szCs w:val="24"/>
          <w:lang w:val="ru-RU"/>
        </w:rPr>
        <w:t>տեղը</w:t>
      </w:r>
      <w:r w:rsidR="00B514E8" w:rsidRPr="00CB0C48">
        <w:rPr>
          <w:rFonts w:ascii="GHEA Grapalat" w:hAnsi="GHEA Grapalat" w:cs="Sylfaen"/>
          <w:szCs w:val="24"/>
        </w:rPr>
        <w:t xml:space="preserve"> </w:t>
      </w:r>
      <w:r w:rsidR="00B514E8" w:rsidRPr="00CB0C48">
        <w:rPr>
          <w:rFonts w:ascii="GHEA Grapalat" w:hAnsi="GHEA Grapalat" w:cs="Sylfaen"/>
          <w:szCs w:val="24"/>
          <w:lang w:val="ru-RU"/>
        </w:rPr>
        <w:t>զբաղեցրած</w:t>
      </w:r>
      <w:r w:rsidR="00B514E8" w:rsidRPr="00CB0C48">
        <w:rPr>
          <w:rFonts w:ascii="GHEA Grapalat" w:hAnsi="GHEA Grapalat" w:cs="Sylfaen"/>
          <w:szCs w:val="24"/>
        </w:rPr>
        <w:t xml:space="preserve"> </w:t>
      </w:r>
      <w:r w:rsidR="00B514E8" w:rsidRPr="00CB0C48">
        <w:rPr>
          <w:rFonts w:ascii="GHEA Grapalat" w:hAnsi="GHEA Grapalat" w:cs="Sylfaen"/>
          <w:szCs w:val="24"/>
          <w:lang w:val="ru-RU"/>
        </w:rPr>
        <w:t>մասնակիցը</w:t>
      </w:r>
      <w:r w:rsidR="00B514E8" w:rsidRPr="00CB0C48">
        <w:rPr>
          <w:rFonts w:ascii="GHEA Grapalat" w:hAnsi="GHEA Grapalat" w:cs="Sylfaen"/>
          <w:szCs w:val="24"/>
        </w:rPr>
        <w:t xml:space="preserve"> </w:t>
      </w:r>
      <w:r w:rsidR="00B514E8" w:rsidRPr="00CB0C48">
        <w:rPr>
          <w:rFonts w:ascii="GHEA Grapalat" w:hAnsi="GHEA Grapalat" w:cs="Sylfaen"/>
          <w:szCs w:val="24"/>
          <w:lang w:val="ru-RU"/>
        </w:rPr>
        <w:t>որոշվում</w:t>
      </w:r>
      <w:r w:rsidR="00B514E8" w:rsidRPr="00CB0C48">
        <w:rPr>
          <w:rFonts w:ascii="GHEA Grapalat" w:hAnsi="GHEA Grapalat" w:cs="Sylfaen"/>
          <w:szCs w:val="24"/>
        </w:rPr>
        <w:t xml:space="preserve"> </w:t>
      </w:r>
      <w:r w:rsidR="00B514E8" w:rsidRPr="00CB0C48">
        <w:rPr>
          <w:rFonts w:ascii="GHEA Grapalat" w:hAnsi="GHEA Grapalat" w:cs="Sylfaen"/>
          <w:szCs w:val="24"/>
          <w:lang w:val="ru-RU"/>
        </w:rPr>
        <w:t>է</w:t>
      </w:r>
      <w:r w:rsidR="00B514E8" w:rsidRPr="00CB0C48">
        <w:rPr>
          <w:rFonts w:ascii="GHEA Grapalat" w:hAnsi="GHEA Grapalat" w:cs="Sylfaen"/>
          <w:szCs w:val="24"/>
        </w:rPr>
        <w:t xml:space="preserve">` </w:t>
      </w:r>
      <w:r w:rsidR="00B514E8" w:rsidRPr="00CB0C48">
        <w:rPr>
          <w:rFonts w:ascii="GHEA Grapalat" w:hAnsi="GHEA Grapalat" w:cs="Sylfaen"/>
          <w:szCs w:val="24"/>
          <w:lang w:val="ru-RU"/>
        </w:rPr>
        <w:t>բավարար</w:t>
      </w:r>
      <w:r w:rsidR="00B514E8" w:rsidRPr="00CB0C48">
        <w:rPr>
          <w:rFonts w:ascii="GHEA Grapalat" w:hAnsi="GHEA Grapalat" w:cs="Sylfaen"/>
          <w:szCs w:val="24"/>
        </w:rPr>
        <w:t xml:space="preserve"> </w:t>
      </w:r>
      <w:r w:rsidR="00B514E8" w:rsidRPr="00CB0C48">
        <w:rPr>
          <w:rFonts w:ascii="GHEA Grapalat" w:hAnsi="GHEA Grapalat" w:cs="Sylfaen"/>
          <w:szCs w:val="24"/>
          <w:lang w:val="ru-RU"/>
        </w:rPr>
        <w:t>գնահատված</w:t>
      </w:r>
      <w:r w:rsidR="00B514E8" w:rsidRPr="00CB0C48">
        <w:rPr>
          <w:rFonts w:ascii="GHEA Grapalat" w:hAnsi="GHEA Grapalat" w:cs="Sylfaen"/>
          <w:szCs w:val="24"/>
        </w:rPr>
        <w:t xml:space="preserve"> </w:t>
      </w:r>
      <w:r w:rsidR="00B514E8" w:rsidRPr="00CB0C48">
        <w:rPr>
          <w:rFonts w:ascii="GHEA Grapalat" w:hAnsi="GHEA Grapalat" w:cs="Sylfaen"/>
          <w:szCs w:val="24"/>
          <w:lang w:val="ru-RU"/>
        </w:rPr>
        <w:t>հայտեր</w:t>
      </w:r>
      <w:r w:rsidR="00B514E8" w:rsidRPr="00CB0C48">
        <w:rPr>
          <w:rFonts w:ascii="GHEA Grapalat" w:hAnsi="GHEA Grapalat" w:cs="Sylfaen"/>
          <w:szCs w:val="24"/>
        </w:rPr>
        <w:t xml:space="preserve"> </w:t>
      </w:r>
      <w:r w:rsidR="00B514E8" w:rsidRPr="00CB0C48">
        <w:rPr>
          <w:rFonts w:ascii="GHEA Grapalat" w:hAnsi="GHEA Grapalat" w:cs="Sylfaen"/>
          <w:szCs w:val="24"/>
          <w:lang w:val="ru-RU"/>
        </w:rPr>
        <w:t>ներկայացրած</w:t>
      </w:r>
      <w:r w:rsidR="00B514E8" w:rsidRPr="00CB0C48">
        <w:rPr>
          <w:rFonts w:ascii="GHEA Grapalat" w:hAnsi="GHEA Grapalat" w:cs="Sylfaen"/>
          <w:szCs w:val="24"/>
        </w:rPr>
        <w:t xml:space="preserve"> </w:t>
      </w:r>
      <w:r w:rsidR="00B514E8" w:rsidRPr="00CB0C48">
        <w:rPr>
          <w:rFonts w:ascii="GHEA Grapalat" w:hAnsi="GHEA Grapalat" w:cs="Sylfaen"/>
          <w:szCs w:val="24"/>
          <w:lang w:val="ru-RU"/>
        </w:rPr>
        <w:t>մասնակիցների</w:t>
      </w:r>
      <w:r w:rsidR="00B514E8" w:rsidRPr="00CB0C48">
        <w:rPr>
          <w:rFonts w:ascii="GHEA Grapalat" w:hAnsi="GHEA Grapalat" w:cs="Sylfaen"/>
          <w:szCs w:val="24"/>
        </w:rPr>
        <w:t xml:space="preserve"> </w:t>
      </w:r>
      <w:r w:rsidR="00B514E8" w:rsidRPr="00CB0C48">
        <w:rPr>
          <w:rFonts w:ascii="GHEA Grapalat" w:hAnsi="GHEA Grapalat" w:cs="Sylfaen"/>
          <w:szCs w:val="24"/>
          <w:lang w:val="ru-RU"/>
        </w:rPr>
        <w:t>թվից</w:t>
      </w:r>
      <w:r w:rsidR="00B514E8" w:rsidRPr="00CB0C48">
        <w:rPr>
          <w:rFonts w:ascii="GHEA Grapalat" w:hAnsi="GHEA Grapalat" w:cs="Sylfaen"/>
          <w:szCs w:val="24"/>
        </w:rPr>
        <w:t xml:space="preserve">` </w:t>
      </w:r>
      <w:r w:rsidR="00B514E8" w:rsidRPr="00CB0C48">
        <w:rPr>
          <w:rFonts w:ascii="GHEA Grapalat" w:hAnsi="GHEA Grapalat" w:cs="Sylfaen"/>
          <w:szCs w:val="24"/>
          <w:lang w:val="ru-RU"/>
        </w:rPr>
        <w:t>նվազագույն</w:t>
      </w:r>
      <w:r w:rsidR="00B514E8" w:rsidRPr="00CB0C48">
        <w:rPr>
          <w:rFonts w:ascii="GHEA Grapalat" w:hAnsi="GHEA Grapalat" w:cs="Sylfaen"/>
          <w:szCs w:val="24"/>
        </w:rPr>
        <w:t xml:space="preserve"> </w:t>
      </w:r>
      <w:r w:rsidR="00B514E8" w:rsidRPr="00CB0C48">
        <w:rPr>
          <w:rFonts w:ascii="GHEA Grapalat" w:hAnsi="GHEA Grapalat" w:cs="Sylfaen"/>
          <w:szCs w:val="24"/>
          <w:lang w:val="ru-RU"/>
        </w:rPr>
        <w:t>գնային</w:t>
      </w:r>
      <w:r w:rsidR="00B514E8" w:rsidRPr="00CB0C48">
        <w:rPr>
          <w:rFonts w:ascii="GHEA Grapalat" w:hAnsi="GHEA Grapalat" w:cs="Sylfaen"/>
          <w:szCs w:val="24"/>
        </w:rPr>
        <w:t xml:space="preserve"> </w:t>
      </w:r>
      <w:r w:rsidR="00B514E8" w:rsidRPr="00CB0C48">
        <w:rPr>
          <w:rFonts w:ascii="GHEA Grapalat" w:hAnsi="GHEA Grapalat" w:cs="Sylfaen"/>
          <w:szCs w:val="24"/>
          <w:lang w:val="ru-RU"/>
        </w:rPr>
        <w:t>առաջարկ</w:t>
      </w:r>
      <w:r w:rsidR="00B514E8" w:rsidRPr="00CB0C48">
        <w:rPr>
          <w:rFonts w:ascii="GHEA Grapalat" w:hAnsi="GHEA Grapalat" w:cs="Sylfaen"/>
          <w:szCs w:val="24"/>
        </w:rPr>
        <w:t xml:space="preserve"> </w:t>
      </w:r>
      <w:r w:rsidR="00B514E8" w:rsidRPr="00CB0C48">
        <w:rPr>
          <w:rFonts w:ascii="GHEA Grapalat" w:hAnsi="GHEA Grapalat" w:cs="Sylfaen"/>
          <w:szCs w:val="24"/>
          <w:lang w:val="ru-RU"/>
        </w:rPr>
        <w:t>ներկայացրած</w:t>
      </w:r>
      <w:r w:rsidR="00B514E8" w:rsidRPr="00CB0C48">
        <w:rPr>
          <w:rFonts w:ascii="GHEA Grapalat" w:hAnsi="GHEA Grapalat" w:cs="Sylfaen"/>
          <w:szCs w:val="24"/>
        </w:rPr>
        <w:t xml:space="preserve"> </w:t>
      </w:r>
      <w:r w:rsidR="00153C87" w:rsidRPr="00CB0C48">
        <w:rPr>
          <w:rFonts w:ascii="GHEA Grapalat" w:hAnsi="GHEA Grapalat" w:cs="Sylfaen"/>
          <w:szCs w:val="24"/>
          <w:lang w:val="en-US"/>
        </w:rPr>
        <w:t>մ</w:t>
      </w:r>
      <w:r w:rsidR="00153C87" w:rsidRPr="00CB0C48">
        <w:rPr>
          <w:rFonts w:ascii="GHEA Grapalat" w:hAnsi="GHEA Grapalat" w:cs="Sylfaen"/>
          <w:szCs w:val="24"/>
          <w:lang w:val="ru-RU"/>
        </w:rPr>
        <w:t>ասնակցին</w:t>
      </w:r>
      <w:r w:rsidR="00153C87" w:rsidRPr="00CB0C48">
        <w:rPr>
          <w:rFonts w:ascii="GHEA Grapalat" w:hAnsi="GHEA Grapalat" w:cs="Sylfaen"/>
          <w:szCs w:val="24"/>
        </w:rPr>
        <w:t xml:space="preserve"> </w:t>
      </w:r>
      <w:r w:rsidR="00B514E8" w:rsidRPr="00CB0C48">
        <w:rPr>
          <w:rFonts w:ascii="GHEA Grapalat" w:hAnsi="GHEA Grapalat" w:cs="Sylfaen"/>
          <w:szCs w:val="24"/>
          <w:lang w:val="ru-RU"/>
        </w:rPr>
        <w:t>նախապատվություն</w:t>
      </w:r>
      <w:r w:rsidR="00B514E8" w:rsidRPr="00CB0C48">
        <w:rPr>
          <w:rFonts w:ascii="GHEA Grapalat" w:hAnsi="GHEA Grapalat" w:cs="Sylfaen"/>
          <w:szCs w:val="24"/>
        </w:rPr>
        <w:t xml:space="preserve"> </w:t>
      </w:r>
      <w:r w:rsidR="00B514E8" w:rsidRPr="00CB0C48">
        <w:rPr>
          <w:rFonts w:ascii="GHEA Grapalat" w:hAnsi="GHEA Grapalat" w:cs="Sylfaen"/>
          <w:szCs w:val="24"/>
          <w:lang w:val="ru-RU"/>
        </w:rPr>
        <w:t>տալու</w:t>
      </w:r>
      <w:r w:rsidR="00B514E8" w:rsidRPr="00CB0C48">
        <w:rPr>
          <w:rFonts w:ascii="GHEA Grapalat" w:hAnsi="GHEA Grapalat" w:cs="Sylfaen"/>
          <w:szCs w:val="24"/>
        </w:rPr>
        <w:t xml:space="preserve"> </w:t>
      </w:r>
      <w:r w:rsidR="00B514E8" w:rsidRPr="00CB0C48">
        <w:rPr>
          <w:rFonts w:ascii="GHEA Grapalat" w:hAnsi="GHEA Grapalat" w:cs="Sylfaen"/>
          <w:szCs w:val="24"/>
          <w:lang w:val="ru-RU"/>
        </w:rPr>
        <w:t>սկզբունքով։</w:t>
      </w:r>
      <w:r w:rsidR="00B514E8" w:rsidRPr="00CB0C48">
        <w:rPr>
          <w:rFonts w:ascii="GHEA Grapalat" w:hAnsi="GHEA Grapalat" w:cs="Sylfaen"/>
          <w:szCs w:val="24"/>
        </w:rPr>
        <w:t xml:space="preserve"> </w:t>
      </w:r>
      <w:r w:rsidR="00B514E8" w:rsidRPr="00CB0C48">
        <w:rPr>
          <w:rFonts w:ascii="GHEA Grapalat" w:hAnsi="GHEA Grapalat" w:cs="Sylfaen"/>
          <w:szCs w:val="24"/>
          <w:lang w:val="ru-RU"/>
        </w:rPr>
        <w:t>Ընդ</w:t>
      </w:r>
      <w:r w:rsidR="00B514E8" w:rsidRPr="00CB0C48">
        <w:rPr>
          <w:rFonts w:ascii="GHEA Grapalat" w:hAnsi="GHEA Grapalat" w:cs="Sylfaen"/>
          <w:szCs w:val="24"/>
        </w:rPr>
        <w:t xml:space="preserve"> </w:t>
      </w:r>
      <w:r w:rsidR="00B514E8" w:rsidRPr="00CB0C48">
        <w:rPr>
          <w:rFonts w:ascii="GHEA Grapalat" w:hAnsi="GHEA Grapalat" w:cs="Sylfaen"/>
          <w:szCs w:val="24"/>
          <w:lang w:val="ru-RU"/>
        </w:rPr>
        <w:t>որում</w:t>
      </w:r>
      <w:r w:rsidR="00B514E8" w:rsidRPr="00CB0C48">
        <w:rPr>
          <w:rFonts w:ascii="GHEA Grapalat" w:hAnsi="GHEA Grapalat" w:cs="Sylfaen"/>
          <w:szCs w:val="24"/>
        </w:rPr>
        <w:t xml:space="preserve">, </w:t>
      </w:r>
      <w:r w:rsidR="00B514E8" w:rsidRPr="00CB0C48">
        <w:rPr>
          <w:rFonts w:ascii="GHEA Grapalat" w:hAnsi="GHEA Grapalat" w:cs="Sylfaen"/>
          <w:szCs w:val="24"/>
          <w:lang w:val="ru-RU"/>
        </w:rPr>
        <w:t>հանձնաժողովի</w:t>
      </w:r>
      <w:r w:rsidR="00B514E8" w:rsidRPr="00CB0C48">
        <w:rPr>
          <w:rFonts w:ascii="GHEA Grapalat" w:hAnsi="GHEA Grapalat" w:cs="Sylfaen"/>
          <w:szCs w:val="24"/>
        </w:rPr>
        <w:t xml:space="preserve"> </w:t>
      </w:r>
      <w:r w:rsidR="00B514E8" w:rsidRPr="00CB0C48">
        <w:rPr>
          <w:rFonts w:ascii="GHEA Grapalat" w:hAnsi="GHEA Grapalat" w:cs="Sylfaen"/>
          <w:szCs w:val="24"/>
          <w:lang w:val="ru-RU"/>
        </w:rPr>
        <w:t>կողմից</w:t>
      </w:r>
      <w:r w:rsidR="00B514E8" w:rsidRPr="00CB0C48">
        <w:rPr>
          <w:rFonts w:ascii="GHEA Grapalat" w:hAnsi="GHEA Grapalat" w:cs="Sylfaen"/>
          <w:szCs w:val="24"/>
        </w:rPr>
        <w:t xml:space="preserve"> </w:t>
      </w:r>
      <w:r w:rsidR="00B514E8" w:rsidRPr="00CB0C48">
        <w:rPr>
          <w:rFonts w:ascii="GHEA Grapalat" w:hAnsi="GHEA Grapalat" w:cs="Sylfaen"/>
          <w:szCs w:val="24"/>
          <w:lang w:val="en-US"/>
        </w:rPr>
        <w:t>առաջին</w:t>
      </w:r>
      <w:r w:rsidR="00B514E8" w:rsidRPr="00CB0C48">
        <w:rPr>
          <w:rFonts w:ascii="GHEA Grapalat" w:hAnsi="GHEA Grapalat" w:cs="Sylfaen"/>
          <w:szCs w:val="24"/>
        </w:rPr>
        <w:t xml:space="preserve"> </w:t>
      </w:r>
      <w:r w:rsidR="00B514E8" w:rsidRPr="00CB0C48">
        <w:rPr>
          <w:rFonts w:ascii="GHEA Grapalat" w:hAnsi="GHEA Grapalat" w:cs="Sylfaen"/>
          <w:szCs w:val="24"/>
          <w:lang w:val="en-US"/>
        </w:rPr>
        <w:t>և</w:t>
      </w:r>
      <w:r w:rsidR="00B514E8" w:rsidRPr="00CB0C48">
        <w:rPr>
          <w:rFonts w:ascii="GHEA Grapalat" w:hAnsi="GHEA Grapalat" w:cs="Sylfaen"/>
          <w:szCs w:val="24"/>
        </w:rPr>
        <w:t xml:space="preserve"> </w:t>
      </w:r>
      <w:r w:rsidR="00B514E8" w:rsidRPr="00CB0C48">
        <w:rPr>
          <w:rFonts w:ascii="GHEA Grapalat" w:hAnsi="GHEA Grapalat" w:cs="Sylfaen"/>
          <w:szCs w:val="24"/>
          <w:lang w:val="en-US"/>
        </w:rPr>
        <w:t>հաջորդաբար</w:t>
      </w:r>
      <w:r w:rsidR="00B514E8" w:rsidRPr="00CB0C48">
        <w:rPr>
          <w:rFonts w:ascii="GHEA Grapalat" w:hAnsi="GHEA Grapalat" w:cs="Sylfaen"/>
          <w:szCs w:val="24"/>
        </w:rPr>
        <w:t xml:space="preserve"> </w:t>
      </w:r>
      <w:r w:rsidR="00B514E8" w:rsidRPr="00CB0C48">
        <w:rPr>
          <w:rFonts w:ascii="GHEA Grapalat" w:hAnsi="GHEA Grapalat" w:cs="Sylfaen"/>
          <w:szCs w:val="24"/>
          <w:lang w:val="en-US"/>
        </w:rPr>
        <w:t>տեղեր</w:t>
      </w:r>
      <w:r w:rsidR="00B514E8" w:rsidRPr="00CB0C48">
        <w:rPr>
          <w:rFonts w:ascii="GHEA Grapalat" w:hAnsi="GHEA Grapalat" w:cs="Sylfaen"/>
          <w:szCs w:val="24"/>
        </w:rPr>
        <w:t xml:space="preserve"> </w:t>
      </w:r>
      <w:r w:rsidR="00B514E8" w:rsidRPr="00CB0C48">
        <w:rPr>
          <w:rFonts w:ascii="GHEA Grapalat" w:hAnsi="GHEA Grapalat" w:cs="Sylfaen"/>
          <w:szCs w:val="24"/>
          <w:lang w:val="ru-RU"/>
        </w:rPr>
        <w:t>զբաղեցրած</w:t>
      </w:r>
      <w:r w:rsidR="00B514E8" w:rsidRPr="00CB0C48">
        <w:rPr>
          <w:rFonts w:ascii="GHEA Grapalat" w:hAnsi="GHEA Grapalat" w:cs="Sylfaen"/>
          <w:szCs w:val="24"/>
        </w:rPr>
        <w:t xml:space="preserve"> </w:t>
      </w:r>
      <w:r w:rsidR="00B514E8" w:rsidRPr="00CB0C48">
        <w:rPr>
          <w:rFonts w:ascii="GHEA Grapalat" w:hAnsi="GHEA Grapalat" w:cs="Sylfaen"/>
          <w:szCs w:val="24"/>
          <w:lang w:val="ru-RU"/>
        </w:rPr>
        <w:t>մասնակիցներին</w:t>
      </w:r>
      <w:r w:rsidR="00B514E8" w:rsidRPr="00CB0C48">
        <w:rPr>
          <w:rFonts w:ascii="GHEA Grapalat" w:hAnsi="GHEA Grapalat" w:cs="Sylfaen"/>
          <w:szCs w:val="24"/>
        </w:rPr>
        <w:t xml:space="preserve"> </w:t>
      </w:r>
      <w:r w:rsidR="00B514E8" w:rsidRPr="00CB0C48">
        <w:rPr>
          <w:rFonts w:ascii="GHEA Grapalat" w:hAnsi="GHEA Grapalat" w:cs="Sylfaen"/>
          <w:szCs w:val="24"/>
          <w:lang w:val="ru-RU"/>
        </w:rPr>
        <w:t>որոշելիս</w:t>
      </w:r>
      <w:r w:rsidR="00B514E8" w:rsidRPr="00CB0C48">
        <w:rPr>
          <w:rFonts w:ascii="GHEA Grapalat" w:hAnsi="GHEA Grapalat" w:cs="Sylfaen"/>
          <w:szCs w:val="24"/>
        </w:rPr>
        <w:t xml:space="preserve"> </w:t>
      </w:r>
      <w:r w:rsidR="00B514E8" w:rsidRPr="00CB0C48">
        <w:rPr>
          <w:rFonts w:ascii="GHEA Grapalat" w:hAnsi="GHEA Grapalat" w:cs="Sylfaen"/>
          <w:szCs w:val="24"/>
          <w:lang w:val="ru-RU"/>
        </w:rPr>
        <w:t>գնային</w:t>
      </w:r>
      <w:r w:rsidR="00B514E8" w:rsidRPr="00CB0C48">
        <w:rPr>
          <w:rFonts w:ascii="GHEA Grapalat" w:hAnsi="GHEA Grapalat" w:cs="Sylfaen"/>
          <w:szCs w:val="24"/>
        </w:rPr>
        <w:t xml:space="preserve"> </w:t>
      </w:r>
      <w:r w:rsidR="00B514E8" w:rsidRPr="00CB0C48">
        <w:rPr>
          <w:rFonts w:ascii="GHEA Grapalat" w:hAnsi="GHEA Grapalat" w:cs="Sylfaen"/>
          <w:szCs w:val="24"/>
          <w:lang w:val="ru-RU"/>
        </w:rPr>
        <w:t>առաջարկների</w:t>
      </w:r>
      <w:r w:rsidR="00B514E8" w:rsidRPr="00CB0C48">
        <w:rPr>
          <w:rFonts w:ascii="GHEA Grapalat" w:hAnsi="GHEA Grapalat" w:cs="Sylfaen"/>
          <w:szCs w:val="24"/>
        </w:rPr>
        <w:t xml:space="preserve"> գնահատումը և </w:t>
      </w:r>
      <w:r w:rsidR="00B514E8" w:rsidRPr="00CB0C48">
        <w:rPr>
          <w:rFonts w:ascii="GHEA Grapalat" w:hAnsi="GHEA Grapalat" w:cs="Sylfaen"/>
          <w:szCs w:val="24"/>
          <w:lang w:val="ru-RU"/>
        </w:rPr>
        <w:t>համեմատումն</w:t>
      </w:r>
      <w:r w:rsidR="00B514E8" w:rsidRPr="00CB0C48">
        <w:rPr>
          <w:rFonts w:ascii="GHEA Grapalat" w:hAnsi="GHEA Grapalat" w:cs="Sylfaen"/>
          <w:szCs w:val="24"/>
        </w:rPr>
        <w:t xml:space="preserve"> </w:t>
      </w:r>
      <w:r w:rsidR="00B514E8" w:rsidRPr="00CB0C48">
        <w:rPr>
          <w:rFonts w:ascii="GHEA Grapalat" w:hAnsi="GHEA Grapalat" w:cs="Sylfaen"/>
          <w:szCs w:val="24"/>
          <w:lang w:val="ru-RU"/>
        </w:rPr>
        <w:t>իրականացվում</w:t>
      </w:r>
      <w:r w:rsidR="00B514E8" w:rsidRPr="00CB0C48">
        <w:rPr>
          <w:rFonts w:ascii="GHEA Grapalat" w:hAnsi="GHEA Grapalat" w:cs="Sylfaen"/>
          <w:szCs w:val="24"/>
        </w:rPr>
        <w:t xml:space="preserve"> </w:t>
      </w:r>
      <w:r w:rsidR="00B514E8" w:rsidRPr="00CB0C48">
        <w:rPr>
          <w:rFonts w:ascii="GHEA Grapalat" w:hAnsi="GHEA Grapalat" w:cs="Sylfaen"/>
          <w:szCs w:val="24"/>
          <w:lang w:val="ru-RU"/>
        </w:rPr>
        <w:t>է</w:t>
      </w:r>
      <w:r w:rsidR="00B514E8" w:rsidRPr="00CB0C48">
        <w:rPr>
          <w:rFonts w:ascii="GHEA Grapalat" w:hAnsi="GHEA Grapalat" w:cs="Sylfaen"/>
          <w:szCs w:val="24"/>
        </w:rPr>
        <w:t xml:space="preserve"> </w:t>
      </w:r>
      <w:r w:rsidR="00B514E8" w:rsidRPr="00CB0C48">
        <w:rPr>
          <w:rFonts w:ascii="GHEA Grapalat" w:hAnsi="GHEA Grapalat" w:cs="Sylfaen"/>
          <w:szCs w:val="24"/>
          <w:lang w:val="ru-RU"/>
        </w:rPr>
        <w:t>առանց</w:t>
      </w:r>
      <w:r w:rsidR="00B514E8" w:rsidRPr="00CB0C48">
        <w:rPr>
          <w:rFonts w:ascii="GHEA Grapalat" w:hAnsi="GHEA Grapalat" w:cs="Sylfaen"/>
          <w:szCs w:val="24"/>
        </w:rPr>
        <w:t xml:space="preserve"> </w:t>
      </w:r>
      <w:r w:rsidR="00B514E8" w:rsidRPr="00CB0C48">
        <w:rPr>
          <w:rFonts w:ascii="GHEA Grapalat" w:hAnsi="GHEA Grapalat" w:cs="Sylfaen"/>
          <w:szCs w:val="24"/>
          <w:lang w:val="ru-RU"/>
        </w:rPr>
        <w:t>սույն</w:t>
      </w:r>
      <w:r w:rsidR="00B514E8" w:rsidRPr="00CB0C48">
        <w:rPr>
          <w:rFonts w:ascii="GHEA Grapalat" w:hAnsi="GHEA Grapalat" w:cs="Sylfaen"/>
          <w:szCs w:val="24"/>
        </w:rPr>
        <w:t xml:space="preserve"> </w:t>
      </w:r>
      <w:r w:rsidR="00B514E8" w:rsidRPr="00CB0C48">
        <w:rPr>
          <w:rFonts w:ascii="GHEA Grapalat" w:hAnsi="GHEA Grapalat" w:cs="Sylfaen"/>
          <w:szCs w:val="24"/>
          <w:lang w:val="ru-RU"/>
        </w:rPr>
        <w:t>հրավերի</w:t>
      </w:r>
      <w:r w:rsidR="00B514E8" w:rsidRPr="00CB0C48">
        <w:rPr>
          <w:rFonts w:ascii="GHEA Grapalat" w:hAnsi="GHEA Grapalat" w:cs="Sylfaen"/>
          <w:szCs w:val="24"/>
        </w:rPr>
        <w:t xml:space="preserve"> </w:t>
      </w:r>
      <w:r w:rsidR="00AE4008" w:rsidRPr="00CB0C48">
        <w:rPr>
          <w:rFonts w:ascii="GHEA Grapalat" w:hAnsi="GHEA Grapalat" w:cs="Sylfaen"/>
          <w:szCs w:val="24"/>
        </w:rPr>
        <w:t>1-ին</w:t>
      </w:r>
      <w:r w:rsidR="00B514E8" w:rsidRPr="00CB0C48">
        <w:rPr>
          <w:rFonts w:ascii="GHEA Grapalat" w:hAnsi="GHEA Grapalat" w:cs="Sylfaen"/>
          <w:szCs w:val="24"/>
        </w:rPr>
        <w:t xml:space="preserve"> </w:t>
      </w:r>
      <w:r w:rsidR="00B514E8" w:rsidRPr="00CB0C48">
        <w:rPr>
          <w:rFonts w:ascii="GHEA Grapalat" w:hAnsi="GHEA Grapalat" w:cs="Sylfaen"/>
          <w:szCs w:val="24"/>
          <w:lang w:val="ru-RU"/>
        </w:rPr>
        <w:t>մասի</w:t>
      </w:r>
      <w:r w:rsidR="00B514E8" w:rsidRPr="00CB0C48">
        <w:rPr>
          <w:rFonts w:ascii="GHEA Grapalat" w:hAnsi="GHEA Grapalat" w:cs="Sylfaen"/>
          <w:szCs w:val="24"/>
        </w:rPr>
        <w:t xml:space="preserve"> </w:t>
      </w:r>
      <w:r w:rsidR="00AE4008" w:rsidRPr="00CB0C48">
        <w:rPr>
          <w:rFonts w:ascii="GHEA Grapalat" w:hAnsi="GHEA Grapalat" w:cs="Sylfaen"/>
          <w:szCs w:val="24"/>
        </w:rPr>
        <w:t>5</w:t>
      </w:r>
      <w:r w:rsidR="00B514E8" w:rsidRPr="00CB0C48">
        <w:rPr>
          <w:rFonts w:ascii="GHEA Grapalat" w:hAnsi="GHEA Grapalat" w:cs="Sylfaen"/>
          <w:szCs w:val="24"/>
        </w:rPr>
        <w:t>.2</w:t>
      </w:r>
      <w:r w:rsidR="00F20DA5" w:rsidRPr="00CB0C48">
        <w:rPr>
          <w:rFonts w:ascii="GHEA Grapalat" w:hAnsi="GHEA Grapalat" w:cs="Sylfaen"/>
          <w:szCs w:val="24"/>
        </w:rPr>
        <w:t>-րդ</w:t>
      </w:r>
      <w:r w:rsidR="00B514E8" w:rsidRPr="00CB0C48">
        <w:rPr>
          <w:rFonts w:ascii="GHEA Grapalat" w:hAnsi="GHEA Grapalat" w:cs="Sylfaen"/>
          <w:szCs w:val="24"/>
        </w:rPr>
        <w:t xml:space="preserve"> </w:t>
      </w:r>
      <w:r w:rsidR="00B514E8" w:rsidRPr="00CB0C48">
        <w:rPr>
          <w:rFonts w:ascii="GHEA Grapalat" w:hAnsi="GHEA Grapalat" w:cs="Sylfaen"/>
          <w:szCs w:val="24"/>
          <w:lang w:val="ru-RU"/>
        </w:rPr>
        <w:t>կետում</w:t>
      </w:r>
      <w:r w:rsidR="00B514E8" w:rsidRPr="00CB0C48">
        <w:rPr>
          <w:rFonts w:ascii="GHEA Grapalat" w:hAnsi="GHEA Grapalat" w:cs="Sylfaen"/>
          <w:szCs w:val="24"/>
        </w:rPr>
        <w:t xml:space="preserve"> </w:t>
      </w:r>
      <w:r w:rsidR="00B514E8" w:rsidRPr="00CB0C48">
        <w:rPr>
          <w:rFonts w:ascii="GHEA Grapalat" w:hAnsi="GHEA Grapalat" w:cs="Sylfaen"/>
          <w:szCs w:val="24"/>
          <w:lang w:val="ru-RU"/>
        </w:rPr>
        <w:t>նշված</w:t>
      </w:r>
      <w:r w:rsidR="00B514E8" w:rsidRPr="00CB0C48">
        <w:rPr>
          <w:rFonts w:ascii="GHEA Grapalat" w:hAnsi="GHEA Grapalat" w:cs="Sylfaen"/>
          <w:szCs w:val="24"/>
        </w:rPr>
        <w:t xml:space="preserve"> </w:t>
      </w:r>
      <w:r w:rsidR="00B514E8" w:rsidRPr="00CB0C48">
        <w:rPr>
          <w:rFonts w:ascii="GHEA Grapalat" w:hAnsi="GHEA Grapalat" w:cs="Sylfaen"/>
          <w:szCs w:val="24"/>
          <w:lang w:val="ru-RU"/>
        </w:rPr>
        <w:t>հարկի</w:t>
      </w:r>
      <w:r w:rsidR="00B514E8" w:rsidRPr="00CB0C48">
        <w:rPr>
          <w:rFonts w:ascii="GHEA Grapalat" w:hAnsi="GHEA Grapalat" w:cs="Sylfaen"/>
          <w:szCs w:val="24"/>
        </w:rPr>
        <w:t xml:space="preserve"> </w:t>
      </w:r>
      <w:r w:rsidR="00B514E8" w:rsidRPr="00CB0C48">
        <w:rPr>
          <w:rFonts w:ascii="GHEA Grapalat" w:hAnsi="GHEA Grapalat" w:cs="Sylfaen"/>
          <w:szCs w:val="24"/>
          <w:lang w:val="ru-RU"/>
        </w:rPr>
        <w:t>գումարի</w:t>
      </w:r>
      <w:r w:rsidR="00B514E8" w:rsidRPr="00CB0C48">
        <w:rPr>
          <w:rFonts w:ascii="GHEA Grapalat" w:hAnsi="GHEA Grapalat" w:cs="Sylfaen"/>
          <w:szCs w:val="24"/>
        </w:rPr>
        <w:t xml:space="preserve"> </w:t>
      </w:r>
      <w:r w:rsidR="00B514E8" w:rsidRPr="00CB0C48">
        <w:rPr>
          <w:rFonts w:ascii="GHEA Grapalat" w:hAnsi="GHEA Grapalat" w:cs="Sylfaen"/>
          <w:szCs w:val="24"/>
          <w:lang w:val="ru-RU"/>
        </w:rPr>
        <w:t>հաշվարկման</w:t>
      </w:r>
      <w:r w:rsidR="00F61898" w:rsidRPr="00CB0C48">
        <w:rPr>
          <w:rFonts w:ascii="GHEA Grapalat" w:hAnsi="GHEA Grapalat" w:cs="Sylfaen"/>
          <w:lang w:val="hy-AM"/>
        </w:rPr>
        <w:t>:</w:t>
      </w:r>
    </w:p>
    <w:p w:rsidR="00096865" w:rsidRPr="00CB0C48" w:rsidRDefault="0092357D" w:rsidP="00037DDE">
      <w:pPr>
        <w:pStyle w:val="a3"/>
        <w:spacing w:line="240" w:lineRule="auto"/>
        <w:ind w:firstLine="567"/>
        <w:rPr>
          <w:rFonts w:ascii="GHEA Grapalat" w:hAnsi="GHEA Grapalat" w:cs="Sylfaen"/>
          <w:i w:val="0"/>
          <w:szCs w:val="24"/>
          <w:lang w:val="af-ZA"/>
        </w:rPr>
      </w:pPr>
      <w:r w:rsidRPr="00CB0C48">
        <w:rPr>
          <w:rFonts w:ascii="GHEA Grapalat" w:hAnsi="GHEA Grapalat" w:cs="Sylfaen"/>
          <w:i w:val="0"/>
          <w:szCs w:val="24"/>
          <w:lang w:val="af-ZA"/>
        </w:rPr>
        <w:t>7</w:t>
      </w:r>
      <w:r w:rsidR="00096865" w:rsidRPr="00CB0C48">
        <w:rPr>
          <w:rFonts w:ascii="GHEA Grapalat" w:hAnsi="GHEA Grapalat" w:cs="Sylfaen"/>
          <w:i w:val="0"/>
          <w:szCs w:val="24"/>
          <w:lang w:val="af-ZA"/>
        </w:rPr>
        <w:t>.</w:t>
      </w:r>
      <w:r w:rsidR="00DF7A6A">
        <w:rPr>
          <w:rFonts w:ascii="GHEA Grapalat" w:hAnsi="GHEA Grapalat" w:cs="Sylfaen"/>
          <w:i w:val="0"/>
          <w:szCs w:val="24"/>
          <w:lang w:val="af-ZA"/>
        </w:rPr>
        <w:t>4</w:t>
      </w:r>
      <w:r w:rsidR="00D7435F"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hy-AM"/>
        </w:rPr>
        <w:t>Եթե</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hy-AM"/>
        </w:rPr>
        <w:t>հայտում</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hy-AM"/>
        </w:rPr>
        <w:t>անհամապատասխանություն</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hy-AM"/>
        </w:rPr>
        <w:t>է</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hy-AM"/>
        </w:rPr>
        <w:t>տեղ</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hy-AM"/>
        </w:rPr>
        <w:t>գտել</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hy-AM"/>
        </w:rPr>
        <w:t>տառերով</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hy-AM"/>
        </w:rPr>
        <w:t>և</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hy-AM"/>
        </w:rPr>
        <w:t>թվերով</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hy-AM"/>
        </w:rPr>
        <w:t>գրված</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hy-AM"/>
        </w:rPr>
        <w:t>գումարների</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hy-AM"/>
        </w:rPr>
        <w:t>միջև</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hy-AM"/>
        </w:rPr>
        <w:t>ապա</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hy-AM"/>
        </w:rPr>
        <w:t>հիմք</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hy-AM"/>
        </w:rPr>
        <w:t>է</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hy-AM"/>
        </w:rPr>
        <w:t>ընդունվում</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hy-AM"/>
        </w:rPr>
        <w:t>տառերով</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hy-AM"/>
        </w:rPr>
        <w:t>գրված</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hy-AM"/>
        </w:rPr>
        <w:t>գումարը</w:t>
      </w:r>
      <w:r w:rsidR="004D5671" w:rsidRPr="00CB0C48">
        <w:rPr>
          <w:rFonts w:ascii="GHEA Grapalat" w:hAnsi="GHEA Grapalat" w:cs="Sylfaen"/>
          <w:i w:val="0"/>
          <w:szCs w:val="24"/>
          <w:lang w:val="hy-AM"/>
        </w:rPr>
        <w:t>։</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Եթե</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առաջարկվող</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գները</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ներկայացված</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են</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երկու</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կամ</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ավելի</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արժույթներով</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ապա</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դրանք</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համեմատվում</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են</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Հայաստանի</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Հանրապետության</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դրամով</w:t>
      </w:r>
      <w:r w:rsidR="00096865" w:rsidRPr="00CB0C48">
        <w:rPr>
          <w:rFonts w:ascii="GHEA Grapalat" w:hAnsi="GHEA Grapalat" w:cs="Sylfaen"/>
          <w:i w:val="0"/>
          <w:szCs w:val="24"/>
          <w:lang w:val="af-ZA"/>
        </w:rPr>
        <w:t xml:space="preserve">` </w:t>
      </w:r>
      <w:r w:rsidR="00284A2F">
        <w:rPr>
          <w:rFonts w:ascii="GHEA Grapalat" w:hAnsi="GHEA Grapalat" w:cs="Sylfaen"/>
          <w:i w:val="0"/>
          <w:szCs w:val="24"/>
          <w:lang w:val="hy-AM"/>
        </w:rPr>
        <w:t xml:space="preserve">ՀՀ ԿԲ բացման օրվա դրությամբ սահմանած </w:t>
      </w:r>
      <w:r w:rsidR="00F11794"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փոխարժեքով</w:t>
      </w:r>
      <w:r w:rsidR="004D5671" w:rsidRPr="00CB0C48">
        <w:rPr>
          <w:rFonts w:ascii="GHEA Grapalat" w:hAnsi="GHEA Grapalat" w:cs="Sylfaen"/>
          <w:i w:val="0"/>
          <w:szCs w:val="24"/>
          <w:lang w:val="ru-RU"/>
        </w:rPr>
        <w:t>։</w:t>
      </w:r>
      <w:r w:rsidR="00507FEA" w:rsidRPr="00CB0C48">
        <w:rPr>
          <w:rFonts w:ascii="GHEA Grapalat" w:hAnsi="GHEA Grapalat" w:cs="Sylfaen"/>
          <w:i w:val="0"/>
          <w:szCs w:val="24"/>
          <w:lang w:val="af-ZA"/>
        </w:rPr>
        <w:t xml:space="preserve"> </w:t>
      </w:r>
    </w:p>
    <w:p w:rsidR="00096865" w:rsidRPr="00CB0C48" w:rsidRDefault="0092357D" w:rsidP="00037DDE">
      <w:pPr>
        <w:pStyle w:val="a3"/>
        <w:spacing w:line="240" w:lineRule="auto"/>
        <w:ind w:firstLine="567"/>
        <w:rPr>
          <w:rFonts w:ascii="GHEA Grapalat" w:hAnsi="GHEA Grapalat" w:cs="Sylfaen"/>
          <w:i w:val="0"/>
          <w:szCs w:val="24"/>
          <w:lang w:val="af-ZA"/>
        </w:rPr>
      </w:pPr>
      <w:r w:rsidRPr="00CB0C48">
        <w:rPr>
          <w:rFonts w:ascii="GHEA Grapalat" w:hAnsi="GHEA Grapalat" w:cs="Sylfaen"/>
          <w:i w:val="0"/>
          <w:szCs w:val="24"/>
          <w:lang w:val="af-ZA"/>
        </w:rPr>
        <w:t>7</w:t>
      </w:r>
      <w:r w:rsidR="00096865" w:rsidRPr="00CB0C48">
        <w:rPr>
          <w:rFonts w:ascii="GHEA Grapalat" w:hAnsi="GHEA Grapalat" w:cs="Sylfaen"/>
          <w:i w:val="0"/>
          <w:szCs w:val="24"/>
          <w:lang w:val="af-ZA"/>
        </w:rPr>
        <w:t>.</w:t>
      </w:r>
      <w:r w:rsidR="00DF7A6A">
        <w:rPr>
          <w:rFonts w:ascii="GHEA Grapalat" w:hAnsi="GHEA Grapalat" w:cs="Sylfaen"/>
          <w:i w:val="0"/>
          <w:szCs w:val="24"/>
          <w:lang w:val="af-ZA"/>
        </w:rPr>
        <w:t>5</w:t>
      </w:r>
      <w:r w:rsidR="00D7435F" w:rsidRPr="00CB0C48">
        <w:rPr>
          <w:rFonts w:ascii="GHEA Grapalat" w:hAnsi="GHEA Grapalat" w:cs="Sylfaen"/>
          <w:i w:val="0"/>
          <w:szCs w:val="24"/>
          <w:lang w:val="af-ZA"/>
        </w:rPr>
        <w:t xml:space="preserve"> </w:t>
      </w:r>
      <w:r w:rsidR="00153C87" w:rsidRPr="00CB0C48">
        <w:rPr>
          <w:rFonts w:ascii="GHEA Grapalat" w:hAnsi="GHEA Grapalat" w:cs="Sylfaen"/>
          <w:i w:val="0"/>
          <w:szCs w:val="24"/>
          <w:lang w:val="af-ZA"/>
        </w:rPr>
        <w:t>Հ</w:t>
      </w:r>
      <w:r w:rsidR="00096865" w:rsidRPr="00CB0C48">
        <w:rPr>
          <w:rFonts w:ascii="GHEA Grapalat" w:hAnsi="GHEA Grapalat" w:cs="Sylfaen"/>
          <w:i w:val="0"/>
          <w:szCs w:val="24"/>
          <w:lang w:val="ru-RU"/>
        </w:rPr>
        <w:t>անձնաժողովի</w:t>
      </w:r>
      <w:r w:rsidR="00096865" w:rsidRPr="00CB0C48">
        <w:rPr>
          <w:rFonts w:ascii="GHEA Grapalat" w:hAnsi="GHEA Grapalat" w:cs="Sylfaen"/>
          <w:i w:val="0"/>
          <w:szCs w:val="24"/>
          <w:lang w:val="af-ZA"/>
        </w:rPr>
        <w:t xml:space="preserve">, </w:t>
      </w:r>
      <w:r w:rsidR="00153C87" w:rsidRPr="00CB0C48">
        <w:rPr>
          <w:rFonts w:ascii="GHEA Grapalat" w:hAnsi="GHEA Grapalat" w:cs="Sylfaen"/>
          <w:i w:val="0"/>
          <w:szCs w:val="24"/>
          <w:lang w:val="en-US"/>
        </w:rPr>
        <w:t>պ</w:t>
      </w:r>
      <w:r w:rsidR="00153C87" w:rsidRPr="00CB0C48">
        <w:rPr>
          <w:rFonts w:ascii="GHEA Grapalat" w:hAnsi="GHEA Grapalat" w:cs="Sylfaen"/>
          <w:i w:val="0"/>
          <w:szCs w:val="24"/>
          <w:lang w:val="ru-RU"/>
        </w:rPr>
        <w:t>ատվիրատուի</w:t>
      </w:r>
      <w:r w:rsidR="00153C87"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և</w:t>
      </w:r>
      <w:r w:rsidR="00096865" w:rsidRPr="00CB0C48">
        <w:rPr>
          <w:rFonts w:ascii="GHEA Grapalat" w:hAnsi="GHEA Grapalat" w:cs="Sylfaen"/>
          <w:i w:val="0"/>
          <w:szCs w:val="24"/>
          <w:lang w:val="af-ZA"/>
        </w:rPr>
        <w:t xml:space="preserve"> </w:t>
      </w:r>
      <w:r w:rsidR="00153C87" w:rsidRPr="00CB0C48">
        <w:rPr>
          <w:rFonts w:ascii="GHEA Grapalat" w:hAnsi="GHEA Grapalat" w:cs="Sylfaen"/>
          <w:i w:val="0"/>
          <w:szCs w:val="24"/>
          <w:lang w:val="en-US"/>
        </w:rPr>
        <w:t>մ</w:t>
      </w:r>
      <w:r w:rsidR="00153C87" w:rsidRPr="00CB0C48">
        <w:rPr>
          <w:rFonts w:ascii="GHEA Grapalat" w:hAnsi="GHEA Grapalat" w:cs="Sylfaen"/>
          <w:i w:val="0"/>
          <w:szCs w:val="24"/>
          <w:lang w:val="ru-RU"/>
        </w:rPr>
        <w:t>ասնակիցների</w:t>
      </w:r>
      <w:r w:rsidR="00153C87"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միջև</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բանակցություններն</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արգելվում</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են</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բացառությամբ</w:t>
      </w:r>
      <w:r w:rsidR="00096865" w:rsidRPr="00CB0C48">
        <w:rPr>
          <w:rFonts w:ascii="GHEA Grapalat" w:hAnsi="GHEA Grapalat" w:cs="Sylfaen"/>
          <w:i w:val="0"/>
          <w:szCs w:val="24"/>
          <w:lang w:val="af-ZA"/>
        </w:rPr>
        <w:t>`</w:t>
      </w:r>
    </w:p>
    <w:p w:rsidR="00096865" w:rsidRPr="00CB0C48" w:rsidRDefault="00096865" w:rsidP="00037DDE">
      <w:pPr>
        <w:pStyle w:val="a3"/>
        <w:spacing w:line="240" w:lineRule="auto"/>
        <w:rPr>
          <w:rFonts w:ascii="GHEA Grapalat" w:hAnsi="GHEA Grapalat" w:cs="Sylfaen"/>
          <w:i w:val="0"/>
          <w:szCs w:val="24"/>
          <w:lang w:val="af-ZA"/>
        </w:rPr>
      </w:pPr>
      <w:r w:rsidRPr="00CB0C48">
        <w:rPr>
          <w:rFonts w:ascii="GHEA Grapalat" w:hAnsi="GHEA Grapalat" w:cs="Sylfaen"/>
          <w:i w:val="0"/>
          <w:szCs w:val="24"/>
          <w:lang w:val="af-ZA"/>
        </w:rPr>
        <w:t xml:space="preserve">1) </w:t>
      </w:r>
      <w:r w:rsidRPr="00CB0C48">
        <w:rPr>
          <w:rFonts w:ascii="GHEA Grapalat" w:hAnsi="GHEA Grapalat" w:cs="Sylfaen"/>
          <w:i w:val="0"/>
          <w:szCs w:val="24"/>
          <w:lang w:val="ru-RU"/>
        </w:rPr>
        <w:t>երբ</w:t>
      </w:r>
      <w:r w:rsidRPr="00CB0C48">
        <w:rPr>
          <w:rFonts w:ascii="GHEA Grapalat" w:hAnsi="GHEA Grapalat" w:cs="Sylfaen"/>
          <w:i w:val="0"/>
          <w:szCs w:val="24"/>
          <w:lang w:val="af-ZA"/>
        </w:rPr>
        <w:t xml:space="preserve"> </w:t>
      </w:r>
      <w:r w:rsidRPr="00CB0C48">
        <w:rPr>
          <w:rFonts w:ascii="GHEA Grapalat" w:hAnsi="GHEA Grapalat" w:cs="Sylfaen"/>
          <w:i w:val="0"/>
          <w:szCs w:val="24"/>
          <w:lang w:val="ru-RU"/>
        </w:rPr>
        <w:t>ընթացակարգին</w:t>
      </w:r>
      <w:r w:rsidRPr="00CB0C48">
        <w:rPr>
          <w:rFonts w:ascii="GHEA Grapalat" w:hAnsi="GHEA Grapalat" w:cs="Sylfaen"/>
          <w:i w:val="0"/>
          <w:szCs w:val="24"/>
          <w:lang w:val="af-ZA"/>
        </w:rPr>
        <w:t xml:space="preserve"> </w:t>
      </w:r>
      <w:r w:rsidRPr="00CB0C48">
        <w:rPr>
          <w:rFonts w:ascii="GHEA Grapalat" w:hAnsi="GHEA Grapalat" w:cs="Sylfaen"/>
          <w:i w:val="0"/>
          <w:szCs w:val="24"/>
          <w:lang w:val="ru-RU"/>
        </w:rPr>
        <w:t>մասնակցել</w:t>
      </w:r>
      <w:r w:rsidRPr="00CB0C48">
        <w:rPr>
          <w:rFonts w:ascii="GHEA Grapalat" w:hAnsi="GHEA Grapalat" w:cs="Sylfaen"/>
          <w:i w:val="0"/>
          <w:szCs w:val="24"/>
          <w:lang w:val="af-ZA"/>
        </w:rPr>
        <w:t xml:space="preserve"> </w:t>
      </w:r>
      <w:r w:rsidRPr="00CB0C48">
        <w:rPr>
          <w:rFonts w:ascii="GHEA Grapalat" w:hAnsi="GHEA Grapalat" w:cs="Sylfaen"/>
          <w:i w:val="0"/>
          <w:szCs w:val="24"/>
          <w:lang w:val="ru-RU"/>
        </w:rPr>
        <w:t>է</w:t>
      </w:r>
      <w:r w:rsidRPr="00CB0C48">
        <w:rPr>
          <w:rFonts w:ascii="GHEA Grapalat" w:hAnsi="GHEA Grapalat" w:cs="Sylfaen"/>
          <w:i w:val="0"/>
          <w:szCs w:val="24"/>
          <w:lang w:val="af-ZA"/>
        </w:rPr>
        <w:t xml:space="preserve"> </w:t>
      </w:r>
      <w:r w:rsidRPr="00CB0C48">
        <w:rPr>
          <w:rFonts w:ascii="GHEA Grapalat" w:hAnsi="GHEA Grapalat" w:cs="Sylfaen"/>
          <w:i w:val="0"/>
          <w:szCs w:val="24"/>
          <w:lang w:val="ru-RU"/>
        </w:rPr>
        <w:t>մեկ</w:t>
      </w:r>
      <w:r w:rsidRPr="00CB0C48">
        <w:rPr>
          <w:rFonts w:ascii="GHEA Grapalat" w:hAnsi="GHEA Grapalat" w:cs="Sylfaen"/>
          <w:i w:val="0"/>
          <w:szCs w:val="24"/>
          <w:lang w:val="af-ZA"/>
        </w:rPr>
        <w:t xml:space="preserve"> </w:t>
      </w:r>
      <w:r w:rsidR="00153C87" w:rsidRPr="00CB0C48">
        <w:rPr>
          <w:rFonts w:ascii="GHEA Grapalat" w:hAnsi="GHEA Grapalat" w:cs="Sylfaen"/>
          <w:i w:val="0"/>
          <w:szCs w:val="24"/>
          <w:lang w:val="af-ZA"/>
        </w:rPr>
        <w:t>մ</w:t>
      </w:r>
      <w:r w:rsidR="00153C87" w:rsidRPr="00CB0C48">
        <w:rPr>
          <w:rFonts w:ascii="GHEA Grapalat" w:hAnsi="GHEA Grapalat" w:cs="Sylfaen"/>
          <w:i w:val="0"/>
          <w:szCs w:val="24"/>
          <w:lang w:val="ru-RU"/>
        </w:rPr>
        <w:t>ասնակից</w:t>
      </w:r>
      <w:r w:rsidRPr="00CB0C48">
        <w:rPr>
          <w:rFonts w:ascii="GHEA Grapalat" w:hAnsi="GHEA Grapalat" w:cs="Sylfaen"/>
          <w:i w:val="0"/>
          <w:szCs w:val="24"/>
          <w:lang w:val="af-ZA"/>
        </w:rPr>
        <w:t xml:space="preserve">, </w:t>
      </w:r>
      <w:r w:rsidRPr="00CB0C48">
        <w:rPr>
          <w:rFonts w:ascii="GHEA Grapalat" w:hAnsi="GHEA Grapalat" w:cs="Sylfaen"/>
          <w:i w:val="0"/>
          <w:szCs w:val="24"/>
          <w:lang w:val="ru-RU"/>
        </w:rPr>
        <w:t>որի</w:t>
      </w:r>
      <w:r w:rsidRPr="00CB0C48">
        <w:rPr>
          <w:rFonts w:ascii="GHEA Grapalat" w:hAnsi="GHEA Grapalat" w:cs="Sylfaen"/>
          <w:i w:val="0"/>
          <w:szCs w:val="24"/>
          <w:lang w:val="af-ZA"/>
        </w:rPr>
        <w:t xml:space="preserve"> </w:t>
      </w:r>
      <w:r w:rsidRPr="00CB0C48">
        <w:rPr>
          <w:rFonts w:ascii="GHEA Grapalat" w:hAnsi="GHEA Grapalat" w:cs="Sylfaen"/>
          <w:i w:val="0"/>
          <w:szCs w:val="24"/>
          <w:lang w:val="ru-RU"/>
        </w:rPr>
        <w:t>ներկայացրած</w:t>
      </w:r>
      <w:r w:rsidRPr="00CB0C48">
        <w:rPr>
          <w:rFonts w:ascii="GHEA Grapalat" w:hAnsi="GHEA Grapalat" w:cs="Sylfaen"/>
          <w:i w:val="0"/>
          <w:szCs w:val="24"/>
          <w:lang w:val="af-ZA"/>
        </w:rPr>
        <w:t xml:space="preserve"> </w:t>
      </w:r>
      <w:r w:rsidRPr="00CB0C48">
        <w:rPr>
          <w:rFonts w:ascii="GHEA Grapalat" w:hAnsi="GHEA Grapalat" w:cs="Sylfaen"/>
          <w:i w:val="0"/>
          <w:szCs w:val="24"/>
          <w:lang w:val="ru-RU"/>
        </w:rPr>
        <w:t>հայտը</w:t>
      </w:r>
      <w:r w:rsidRPr="00CB0C48">
        <w:rPr>
          <w:rFonts w:ascii="GHEA Grapalat" w:hAnsi="GHEA Grapalat" w:cs="Sylfaen"/>
          <w:i w:val="0"/>
          <w:szCs w:val="24"/>
          <w:lang w:val="af-ZA"/>
        </w:rPr>
        <w:t xml:space="preserve"> </w:t>
      </w:r>
      <w:r w:rsidRPr="00CB0C48">
        <w:rPr>
          <w:rFonts w:ascii="GHEA Grapalat" w:hAnsi="GHEA Grapalat" w:cs="Sylfaen"/>
          <w:i w:val="0"/>
          <w:szCs w:val="24"/>
          <w:lang w:val="ru-RU"/>
        </w:rPr>
        <w:t>համապատասխանում</w:t>
      </w:r>
      <w:r w:rsidRPr="00CB0C48">
        <w:rPr>
          <w:rFonts w:ascii="GHEA Grapalat" w:hAnsi="GHEA Grapalat" w:cs="Sylfaen"/>
          <w:i w:val="0"/>
          <w:szCs w:val="24"/>
          <w:lang w:val="af-ZA"/>
        </w:rPr>
        <w:t xml:space="preserve"> </w:t>
      </w:r>
      <w:r w:rsidRPr="00CB0C48">
        <w:rPr>
          <w:rFonts w:ascii="GHEA Grapalat" w:hAnsi="GHEA Grapalat" w:cs="Sylfaen"/>
          <w:i w:val="0"/>
          <w:szCs w:val="24"/>
          <w:lang w:val="ru-RU"/>
        </w:rPr>
        <w:t>է</w:t>
      </w:r>
      <w:r w:rsidRPr="00CB0C48">
        <w:rPr>
          <w:rFonts w:ascii="GHEA Grapalat" w:hAnsi="GHEA Grapalat" w:cs="Sylfaen"/>
          <w:i w:val="0"/>
          <w:szCs w:val="24"/>
          <w:lang w:val="af-ZA"/>
        </w:rPr>
        <w:t xml:space="preserve"> </w:t>
      </w:r>
      <w:r w:rsidRPr="00CB0C48">
        <w:rPr>
          <w:rFonts w:ascii="GHEA Grapalat" w:hAnsi="GHEA Grapalat" w:cs="Sylfaen"/>
          <w:i w:val="0"/>
          <w:szCs w:val="24"/>
          <w:lang w:val="ru-RU"/>
        </w:rPr>
        <w:t>հրավերի</w:t>
      </w:r>
      <w:r w:rsidRPr="00CB0C48">
        <w:rPr>
          <w:rFonts w:ascii="GHEA Grapalat" w:hAnsi="GHEA Grapalat" w:cs="Sylfaen"/>
          <w:i w:val="0"/>
          <w:szCs w:val="24"/>
          <w:lang w:val="af-ZA"/>
        </w:rPr>
        <w:t xml:space="preserve"> </w:t>
      </w:r>
      <w:r w:rsidRPr="00CB0C48">
        <w:rPr>
          <w:rFonts w:ascii="GHEA Grapalat" w:hAnsi="GHEA Grapalat" w:cs="Sylfaen"/>
          <w:i w:val="0"/>
          <w:szCs w:val="24"/>
          <w:lang w:val="ru-RU"/>
        </w:rPr>
        <w:t>պահանջներին</w:t>
      </w:r>
      <w:r w:rsidRPr="00CB0C48">
        <w:rPr>
          <w:rFonts w:ascii="GHEA Grapalat" w:hAnsi="GHEA Grapalat" w:cs="Sylfaen"/>
          <w:i w:val="0"/>
          <w:szCs w:val="24"/>
          <w:lang w:val="af-ZA"/>
        </w:rPr>
        <w:t xml:space="preserve"> </w:t>
      </w:r>
      <w:r w:rsidRPr="00CB0C48">
        <w:rPr>
          <w:rFonts w:ascii="GHEA Grapalat" w:hAnsi="GHEA Grapalat" w:cs="Sylfaen"/>
          <w:i w:val="0"/>
          <w:szCs w:val="24"/>
          <w:lang w:val="ru-RU"/>
        </w:rPr>
        <w:t>կամ</w:t>
      </w:r>
      <w:r w:rsidRPr="00CB0C48">
        <w:rPr>
          <w:rFonts w:ascii="GHEA Grapalat" w:hAnsi="GHEA Grapalat" w:cs="Sylfaen"/>
          <w:i w:val="0"/>
          <w:szCs w:val="24"/>
          <w:lang w:val="af-ZA"/>
        </w:rPr>
        <w:t xml:space="preserve"> </w:t>
      </w:r>
      <w:r w:rsidRPr="00CB0C48">
        <w:rPr>
          <w:rFonts w:ascii="GHEA Grapalat" w:hAnsi="GHEA Grapalat" w:cs="Sylfaen"/>
          <w:i w:val="0"/>
          <w:szCs w:val="24"/>
          <w:lang w:val="ru-RU"/>
        </w:rPr>
        <w:t>հայտերի</w:t>
      </w:r>
      <w:r w:rsidRPr="00CB0C48">
        <w:rPr>
          <w:rFonts w:ascii="GHEA Grapalat" w:hAnsi="GHEA Grapalat" w:cs="Sylfaen"/>
          <w:i w:val="0"/>
          <w:szCs w:val="24"/>
          <w:lang w:val="af-ZA"/>
        </w:rPr>
        <w:t xml:space="preserve"> </w:t>
      </w:r>
      <w:r w:rsidRPr="00CB0C48">
        <w:rPr>
          <w:rFonts w:ascii="GHEA Grapalat" w:hAnsi="GHEA Grapalat" w:cs="Sylfaen"/>
          <w:i w:val="0"/>
          <w:szCs w:val="24"/>
          <w:lang w:val="ru-RU"/>
        </w:rPr>
        <w:t>գնահատման</w:t>
      </w:r>
      <w:r w:rsidRPr="00CB0C48">
        <w:rPr>
          <w:rFonts w:ascii="GHEA Grapalat" w:hAnsi="GHEA Grapalat" w:cs="Sylfaen"/>
          <w:i w:val="0"/>
          <w:szCs w:val="24"/>
          <w:lang w:val="af-ZA"/>
        </w:rPr>
        <w:t xml:space="preserve"> </w:t>
      </w:r>
      <w:r w:rsidRPr="00CB0C48">
        <w:rPr>
          <w:rFonts w:ascii="GHEA Grapalat" w:hAnsi="GHEA Grapalat" w:cs="Sylfaen"/>
          <w:i w:val="0"/>
          <w:szCs w:val="24"/>
          <w:lang w:val="ru-RU"/>
        </w:rPr>
        <w:t>արդյունքում</w:t>
      </w:r>
      <w:r w:rsidRPr="00CB0C48">
        <w:rPr>
          <w:rFonts w:ascii="GHEA Grapalat" w:hAnsi="GHEA Grapalat" w:cs="Sylfaen"/>
          <w:i w:val="0"/>
          <w:szCs w:val="24"/>
          <w:lang w:val="af-ZA"/>
        </w:rPr>
        <w:t xml:space="preserve"> </w:t>
      </w:r>
      <w:r w:rsidRPr="00CB0C48">
        <w:rPr>
          <w:rFonts w:ascii="GHEA Grapalat" w:hAnsi="GHEA Grapalat" w:cs="Sylfaen"/>
          <w:i w:val="0"/>
          <w:szCs w:val="24"/>
          <w:lang w:val="ru-RU"/>
        </w:rPr>
        <w:t>հրավերի</w:t>
      </w:r>
      <w:r w:rsidRPr="00CB0C48">
        <w:rPr>
          <w:rFonts w:ascii="GHEA Grapalat" w:hAnsi="GHEA Grapalat" w:cs="Sylfaen"/>
          <w:i w:val="0"/>
          <w:szCs w:val="24"/>
          <w:lang w:val="af-ZA"/>
        </w:rPr>
        <w:t xml:space="preserve"> </w:t>
      </w:r>
      <w:r w:rsidRPr="00CB0C48">
        <w:rPr>
          <w:rFonts w:ascii="GHEA Grapalat" w:hAnsi="GHEA Grapalat" w:cs="Sylfaen"/>
          <w:i w:val="0"/>
          <w:szCs w:val="24"/>
          <w:lang w:val="ru-RU"/>
        </w:rPr>
        <w:t>պահանջներին</w:t>
      </w:r>
      <w:r w:rsidRPr="00CB0C48">
        <w:rPr>
          <w:rFonts w:ascii="GHEA Grapalat" w:hAnsi="GHEA Grapalat" w:cs="Sylfaen"/>
          <w:i w:val="0"/>
          <w:szCs w:val="24"/>
          <w:lang w:val="af-ZA"/>
        </w:rPr>
        <w:t xml:space="preserve"> </w:t>
      </w:r>
      <w:r w:rsidRPr="00CB0C48">
        <w:rPr>
          <w:rFonts w:ascii="GHEA Grapalat" w:hAnsi="GHEA Grapalat" w:cs="Sylfaen"/>
          <w:i w:val="0"/>
          <w:szCs w:val="24"/>
          <w:lang w:val="ru-RU"/>
        </w:rPr>
        <w:t>համապատասխան</w:t>
      </w:r>
      <w:r w:rsidRPr="00CB0C48">
        <w:rPr>
          <w:rFonts w:ascii="GHEA Grapalat" w:hAnsi="GHEA Grapalat" w:cs="Sylfaen"/>
          <w:i w:val="0"/>
          <w:szCs w:val="24"/>
          <w:lang w:val="af-ZA"/>
        </w:rPr>
        <w:t xml:space="preserve"> </w:t>
      </w:r>
      <w:r w:rsidRPr="00CB0C48">
        <w:rPr>
          <w:rFonts w:ascii="GHEA Grapalat" w:hAnsi="GHEA Grapalat" w:cs="Sylfaen"/>
          <w:i w:val="0"/>
          <w:szCs w:val="24"/>
          <w:lang w:val="ru-RU"/>
        </w:rPr>
        <w:t>է</w:t>
      </w:r>
      <w:r w:rsidRPr="00CB0C48">
        <w:rPr>
          <w:rFonts w:ascii="GHEA Grapalat" w:hAnsi="GHEA Grapalat" w:cs="Sylfaen"/>
          <w:i w:val="0"/>
          <w:szCs w:val="24"/>
          <w:lang w:val="af-ZA"/>
        </w:rPr>
        <w:t xml:space="preserve"> </w:t>
      </w:r>
      <w:r w:rsidRPr="00CB0C48">
        <w:rPr>
          <w:rFonts w:ascii="GHEA Grapalat" w:hAnsi="GHEA Grapalat" w:cs="Sylfaen"/>
          <w:i w:val="0"/>
          <w:szCs w:val="24"/>
          <w:lang w:val="ru-RU"/>
        </w:rPr>
        <w:t>գնահատվել</w:t>
      </w:r>
      <w:r w:rsidRPr="00CB0C48">
        <w:rPr>
          <w:rFonts w:ascii="GHEA Grapalat" w:hAnsi="GHEA Grapalat" w:cs="Sylfaen"/>
          <w:i w:val="0"/>
          <w:szCs w:val="24"/>
          <w:lang w:val="af-ZA"/>
        </w:rPr>
        <w:t xml:space="preserve"> </w:t>
      </w:r>
      <w:r w:rsidRPr="00CB0C48">
        <w:rPr>
          <w:rFonts w:ascii="GHEA Grapalat" w:hAnsi="GHEA Grapalat" w:cs="Sylfaen"/>
          <w:i w:val="0"/>
          <w:szCs w:val="24"/>
          <w:lang w:val="ru-RU"/>
        </w:rPr>
        <w:t>միայն</w:t>
      </w:r>
      <w:r w:rsidRPr="00CB0C48">
        <w:rPr>
          <w:rFonts w:ascii="GHEA Grapalat" w:hAnsi="GHEA Grapalat" w:cs="Sylfaen"/>
          <w:i w:val="0"/>
          <w:szCs w:val="24"/>
          <w:lang w:val="af-ZA"/>
        </w:rPr>
        <w:t xml:space="preserve"> </w:t>
      </w:r>
      <w:r w:rsidRPr="00CB0C48">
        <w:rPr>
          <w:rFonts w:ascii="GHEA Grapalat" w:hAnsi="GHEA Grapalat" w:cs="Sylfaen"/>
          <w:i w:val="0"/>
          <w:szCs w:val="24"/>
          <w:lang w:val="ru-RU"/>
        </w:rPr>
        <w:t>մեկ</w:t>
      </w:r>
      <w:r w:rsidRPr="00CB0C48">
        <w:rPr>
          <w:rFonts w:ascii="GHEA Grapalat" w:hAnsi="GHEA Grapalat" w:cs="Sylfaen"/>
          <w:i w:val="0"/>
          <w:szCs w:val="24"/>
          <w:lang w:val="af-ZA"/>
        </w:rPr>
        <w:t xml:space="preserve"> </w:t>
      </w:r>
      <w:r w:rsidR="00153C87" w:rsidRPr="00CB0C48">
        <w:rPr>
          <w:rFonts w:ascii="GHEA Grapalat" w:hAnsi="GHEA Grapalat" w:cs="Sylfaen"/>
          <w:i w:val="0"/>
          <w:szCs w:val="24"/>
          <w:lang w:val="af-ZA"/>
        </w:rPr>
        <w:t>մ</w:t>
      </w:r>
      <w:r w:rsidR="00153C87" w:rsidRPr="00CB0C48">
        <w:rPr>
          <w:rFonts w:ascii="GHEA Grapalat" w:hAnsi="GHEA Grapalat" w:cs="Sylfaen"/>
          <w:i w:val="0"/>
          <w:szCs w:val="24"/>
          <w:lang w:val="ru-RU"/>
        </w:rPr>
        <w:t>ասնակցի</w:t>
      </w:r>
      <w:r w:rsidR="00153C87" w:rsidRPr="00CB0C48">
        <w:rPr>
          <w:rFonts w:ascii="GHEA Grapalat" w:hAnsi="GHEA Grapalat" w:cs="Sylfaen"/>
          <w:i w:val="0"/>
          <w:szCs w:val="24"/>
          <w:lang w:val="af-ZA"/>
        </w:rPr>
        <w:t xml:space="preserve"> </w:t>
      </w:r>
      <w:r w:rsidRPr="00CB0C48">
        <w:rPr>
          <w:rFonts w:ascii="GHEA Grapalat" w:hAnsi="GHEA Grapalat" w:cs="Sylfaen"/>
          <w:i w:val="0"/>
          <w:szCs w:val="24"/>
          <w:lang w:val="ru-RU"/>
        </w:rPr>
        <w:t>հայտ</w:t>
      </w:r>
      <w:r w:rsidR="00940C2A" w:rsidRPr="00CB0C48">
        <w:rPr>
          <w:rFonts w:ascii="GHEA Grapalat" w:hAnsi="GHEA Grapalat" w:cs="Sylfaen"/>
          <w:i w:val="0"/>
          <w:szCs w:val="24"/>
          <w:lang w:val="af-ZA"/>
        </w:rPr>
        <w:t xml:space="preserve"> </w:t>
      </w:r>
      <w:r w:rsidR="00940C2A" w:rsidRPr="00CB0C48">
        <w:rPr>
          <w:rFonts w:ascii="GHEA Grapalat" w:hAnsi="GHEA Grapalat" w:cs="Sylfaen"/>
          <w:i w:val="0"/>
          <w:szCs w:val="24"/>
          <w:lang w:val="ru-RU"/>
        </w:rPr>
        <w:t>կամ</w:t>
      </w:r>
      <w:r w:rsidR="00940C2A" w:rsidRPr="00CB0C48">
        <w:rPr>
          <w:rFonts w:ascii="GHEA Grapalat" w:hAnsi="GHEA Grapalat" w:cs="Sylfaen"/>
          <w:i w:val="0"/>
          <w:szCs w:val="24"/>
          <w:lang w:val="af-ZA"/>
        </w:rPr>
        <w:t xml:space="preserve"> </w:t>
      </w:r>
      <w:r w:rsidR="00940C2A" w:rsidRPr="00CB0C48">
        <w:rPr>
          <w:rFonts w:ascii="GHEA Grapalat" w:hAnsi="GHEA Grapalat" w:cs="Sylfaen"/>
          <w:i w:val="0"/>
          <w:szCs w:val="24"/>
          <w:lang w:val="ru-RU"/>
        </w:rPr>
        <w:t>առաջարկված</w:t>
      </w:r>
      <w:r w:rsidR="00940C2A" w:rsidRPr="00CB0C48">
        <w:rPr>
          <w:rFonts w:ascii="GHEA Grapalat" w:hAnsi="GHEA Grapalat" w:cs="Sylfaen"/>
          <w:i w:val="0"/>
          <w:szCs w:val="24"/>
          <w:lang w:val="af-ZA"/>
        </w:rPr>
        <w:t xml:space="preserve"> </w:t>
      </w:r>
      <w:r w:rsidR="00940C2A" w:rsidRPr="00CB0C48">
        <w:rPr>
          <w:rFonts w:ascii="GHEA Grapalat" w:hAnsi="GHEA Grapalat" w:cs="Sylfaen"/>
          <w:i w:val="0"/>
          <w:szCs w:val="24"/>
          <w:lang w:val="ru-RU"/>
        </w:rPr>
        <w:t>նվազագույն</w:t>
      </w:r>
      <w:r w:rsidR="00940C2A" w:rsidRPr="00CB0C48">
        <w:rPr>
          <w:rFonts w:ascii="GHEA Grapalat" w:hAnsi="GHEA Grapalat" w:cs="Sylfaen"/>
          <w:i w:val="0"/>
          <w:szCs w:val="24"/>
          <w:lang w:val="af-ZA"/>
        </w:rPr>
        <w:t xml:space="preserve"> </w:t>
      </w:r>
      <w:r w:rsidR="00940C2A" w:rsidRPr="00CB0C48">
        <w:rPr>
          <w:rFonts w:ascii="GHEA Grapalat" w:hAnsi="GHEA Grapalat" w:cs="Sylfaen"/>
          <w:i w:val="0"/>
          <w:szCs w:val="24"/>
          <w:lang w:val="ru-RU"/>
        </w:rPr>
        <w:t>գների</w:t>
      </w:r>
      <w:r w:rsidR="00940C2A" w:rsidRPr="00CB0C48">
        <w:rPr>
          <w:rFonts w:ascii="GHEA Grapalat" w:hAnsi="GHEA Grapalat" w:cs="Sylfaen"/>
          <w:i w:val="0"/>
          <w:szCs w:val="24"/>
          <w:lang w:val="af-ZA"/>
        </w:rPr>
        <w:t xml:space="preserve"> </w:t>
      </w:r>
      <w:r w:rsidR="00940C2A" w:rsidRPr="00CB0C48">
        <w:rPr>
          <w:rFonts w:ascii="GHEA Grapalat" w:hAnsi="GHEA Grapalat" w:cs="Sylfaen"/>
          <w:i w:val="0"/>
          <w:szCs w:val="24"/>
          <w:lang w:val="ru-RU"/>
        </w:rPr>
        <w:t>հավասարության</w:t>
      </w:r>
      <w:r w:rsidR="00940C2A" w:rsidRPr="00CB0C48">
        <w:rPr>
          <w:rFonts w:ascii="GHEA Grapalat" w:hAnsi="GHEA Grapalat" w:cs="Sylfaen"/>
          <w:i w:val="0"/>
          <w:szCs w:val="24"/>
          <w:lang w:val="af-ZA"/>
        </w:rPr>
        <w:t xml:space="preserve"> </w:t>
      </w:r>
      <w:r w:rsidR="00940C2A" w:rsidRPr="00CB0C48">
        <w:rPr>
          <w:rFonts w:ascii="GHEA Grapalat" w:hAnsi="GHEA Grapalat" w:cs="Sylfaen"/>
          <w:i w:val="0"/>
          <w:szCs w:val="24"/>
          <w:lang w:val="ru-RU"/>
        </w:rPr>
        <w:t>դեպքում</w:t>
      </w:r>
      <w:r w:rsidR="00940C2A" w:rsidRPr="00CB0C48">
        <w:rPr>
          <w:rFonts w:ascii="GHEA Grapalat" w:hAnsi="GHEA Grapalat" w:cs="Sylfaen"/>
          <w:i w:val="0"/>
          <w:szCs w:val="24"/>
          <w:lang w:val="af-ZA"/>
        </w:rPr>
        <w:t xml:space="preserve">, </w:t>
      </w:r>
      <w:r w:rsidR="00940C2A" w:rsidRPr="00CB0C48">
        <w:rPr>
          <w:rFonts w:ascii="GHEA Grapalat" w:hAnsi="GHEA Grapalat" w:cs="Sylfaen"/>
          <w:i w:val="0"/>
          <w:szCs w:val="24"/>
          <w:lang w:val="ru-RU"/>
        </w:rPr>
        <w:t>կամ</w:t>
      </w:r>
      <w:r w:rsidR="00940C2A" w:rsidRPr="00CB0C48">
        <w:rPr>
          <w:rFonts w:ascii="GHEA Grapalat" w:hAnsi="GHEA Grapalat" w:cs="Sylfaen"/>
          <w:i w:val="0"/>
          <w:szCs w:val="24"/>
          <w:lang w:val="af-ZA"/>
        </w:rPr>
        <w:t xml:space="preserve"> </w:t>
      </w:r>
      <w:r w:rsidR="00940C2A" w:rsidRPr="00CB0C48">
        <w:rPr>
          <w:rFonts w:ascii="GHEA Grapalat" w:hAnsi="GHEA Grapalat" w:cs="Sylfaen"/>
          <w:i w:val="0"/>
          <w:szCs w:val="24"/>
          <w:lang w:val="ru-RU"/>
        </w:rPr>
        <w:t>եթե</w:t>
      </w:r>
      <w:r w:rsidR="00940C2A" w:rsidRPr="00CB0C48">
        <w:rPr>
          <w:rFonts w:ascii="GHEA Grapalat" w:hAnsi="GHEA Grapalat" w:cs="Sylfaen"/>
          <w:i w:val="0"/>
          <w:szCs w:val="24"/>
          <w:lang w:val="af-ZA"/>
        </w:rPr>
        <w:t xml:space="preserve"> </w:t>
      </w:r>
      <w:r w:rsidR="00940C2A" w:rsidRPr="00CB0C48">
        <w:rPr>
          <w:rFonts w:ascii="GHEA Grapalat" w:hAnsi="GHEA Grapalat" w:cs="Sylfaen"/>
          <w:i w:val="0"/>
          <w:szCs w:val="24"/>
          <w:lang w:val="ru-RU"/>
        </w:rPr>
        <w:t>ոչ</w:t>
      </w:r>
      <w:r w:rsidR="00940C2A" w:rsidRPr="00CB0C48">
        <w:rPr>
          <w:rFonts w:ascii="GHEA Grapalat" w:hAnsi="GHEA Grapalat" w:cs="Sylfaen"/>
          <w:i w:val="0"/>
          <w:szCs w:val="24"/>
          <w:lang w:val="af-ZA"/>
        </w:rPr>
        <w:t xml:space="preserve"> </w:t>
      </w:r>
      <w:r w:rsidR="00940C2A" w:rsidRPr="00CB0C48">
        <w:rPr>
          <w:rFonts w:ascii="GHEA Grapalat" w:hAnsi="GHEA Grapalat" w:cs="Sylfaen"/>
          <w:i w:val="0"/>
          <w:szCs w:val="24"/>
          <w:lang w:val="ru-RU"/>
        </w:rPr>
        <w:t>գնային</w:t>
      </w:r>
      <w:r w:rsidR="00940C2A" w:rsidRPr="00CB0C48">
        <w:rPr>
          <w:rFonts w:ascii="GHEA Grapalat" w:hAnsi="GHEA Grapalat" w:cs="Sylfaen"/>
          <w:i w:val="0"/>
          <w:szCs w:val="24"/>
          <w:lang w:val="af-ZA"/>
        </w:rPr>
        <w:t xml:space="preserve"> </w:t>
      </w:r>
      <w:r w:rsidR="00940C2A" w:rsidRPr="00CB0C48">
        <w:rPr>
          <w:rFonts w:ascii="GHEA Grapalat" w:hAnsi="GHEA Grapalat" w:cs="Sylfaen"/>
          <w:i w:val="0"/>
          <w:szCs w:val="24"/>
          <w:lang w:val="ru-RU"/>
        </w:rPr>
        <w:t>պայմանները</w:t>
      </w:r>
      <w:r w:rsidR="00940C2A" w:rsidRPr="00CB0C48">
        <w:rPr>
          <w:rFonts w:ascii="GHEA Grapalat" w:hAnsi="GHEA Grapalat" w:cs="Sylfaen"/>
          <w:i w:val="0"/>
          <w:szCs w:val="24"/>
          <w:lang w:val="af-ZA"/>
        </w:rPr>
        <w:t xml:space="preserve"> </w:t>
      </w:r>
      <w:r w:rsidR="00940C2A" w:rsidRPr="00CB0C48">
        <w:rPr>
          <w:rFonts w:ascii="GHEA Grapalat" w:hAnsi="GHEA Grapalat" w:cs="Sylfaen"/>
          <w:i w:val="0"/>
          <w:szCs w:val="24"/>
          <w:lang w:val="ru-RU"/>
        </w:rPr>
        <w:t>բավարարող</w:t>
      </w:r>
      <w:r w:rsidR="00940C2A" w:rsidRPr="00CB0C48">
        <w:rPr>
          <w:rFonts w:ascii="GHEA Grapalat" w:hAnsi="GHEA Grapalat" w:cs="Sylfaen"/>
          <w:i w:val="0"/>
          <w:szCs w:val="24"/>
          <w:lang w:val="af-ZA"/>
        </w:rPr>
        <w:t xml:space="preserve"> </w:t>
      </w:r>
      <w:r w:rsidR="00940C2A" w:rsidRPr="00CB0C48">
        <w:rPr>
          <w:rFonts w:ascii="GHEA Grapalat" w:hAnsi="GHEA Grapalat" w:cs="Sylfaen"/>
          <w:i w:val="0"/>
          <w:szCs w:val="24"/>
          <w:lang w:val="ru-RU"/>
        </w:rPr>
        <w:t>գնահատված</w:t>
      </w:r>
      <w:r w:rsidR="00940C2A" w:rsidRPr="00CB0C48">
        <w:rPr>
          <w:rFonts w:ascii="GHEA Grapalat" w:hAnsi="GHEA Grapalat" w:cs="Sylfaen"/>
          <w:i w:val="0"/>
          <w:szCs w:val="24"/>
          <w:lang w:val="af-ZA"/>
        </w:rPr>
        <w:t xml:space="preserve"> </w:t>
      </w:r>
      <w:r w:rsidR="00940C2A" w:rsidRPr="00CB0C48">
        <w:rPr>
          <w:rFonts w:ascii="GHEA Grapalat" w:hAnsi="GHEA Grapalat" w:cs="Sylfaen"/>
          <w:i w:val="0"/>
          <w:szCs w:val="24"/>
          <w:lang w:val="ru-RU"/>
        </w:rPr>
        <w:t>հայտեր</w:t>
      </w:r>
      <w:r w:rsidR="00940C2A" w:rsidRPr="00CB0C48">
        <w:rPr>
          <w:rFonts w:ascii="GHEA Grapalat" w:hAnsi="GHEA Grapalat" w:cs="Sylfaen"/>
          <w:i w:val="0"/>
          <w:szCs w:val="24"/>
          <w:lang w:val="af-ZA"/>
        </w:rPr>
        <w:t xml:space="preserve"> </w:t>
      </w:r>
      <w:r w:rsidR="00940C2A" w:rsidRPr="00CB0C48">
        <w:rPr>
          <w:rFonts w:ascii="GHEA Grapalat" w:hAnsi="GHEA Grapalat" w:cs="Sylfaen"/>
          <w:i w:val="0"/>
          <w:szCs w:val="24"/>
          <w:lang w:val="ru-RU"/>
        </w:rPr>
        <w:t>ներկայացրած</w:t>
      </w:r>
      <w:r w:rsidR="00940C2A" w:rsidRPr="00CB0C48">
        <w:rPr>
          <w:rFonts w:ascii="GHEA Grapalat" w:hAnsi="GHEA Grapalat" w:cs="Sylfaen"/>
          <w:i w:val="0"/>
          <w:szCs w:val="24"/>
          <w:lang w:val="af-ZA"/>
        </w:rPr>
        <w:t xml:space="preserve"> </w:t>
      </w:r>
      <w:r w:rsidR="00940C2A" w:rsidRPr="00CB0C48">
        <w:rPr>
          <w:rFonts w:ascii="GHEA Grapalat" w:hAnsi="GHEA Grapalat" w:cs="Sylfaen"/>
          <w:i w:val="0"/>
          <w:szCs w:val="24"/>
          <w:lang w:val="ru-RU"/>
        </w:rPr>
        <w:t>բոլոր</w:t>
      </w:r>
      <w:r w:rsidR="00940C2A" w:rsidRPr="00CB0C48">
        <w:rPr>
          <w:rFonts w:ascii="GHEA Grapalat" w:hAnsi="GHEA Grapalat" w:cs="Sylfaen"/>
          <w:i w:val="0"/>
          <w:szCs w:val="24"/>
          <w:lang w:val="af-ZA"/>
        </w:rPr>
        <w:t xml:space="preserve"> </w:t>
      </w:r>
      <w:r w:rsidR="00940C2A" w:rsidRPr="00CB0C48">
        <w:rPr>
          <w:rFonts w:ascii="GHEA Grapalat" w:hAnsi="GHEA Grapalat" w:cs="Sylfaen"/>
          <w:i w:val="0"/>
          <w:szCs w:val="24"/>
          <w:lang w:val="ru-RU"/>
        </w:rPr>
        <w:t>մասնակիցների</w:t>
      </w:r>
      <w:r w:rsidR="00940C2A" w:rsidRPr="00CB0C48">
        <w:rPr>
          <w:rFonts w:ascii="GHEA Grapalat" w:hAnsi="GHEA Grapalat" w:cs="Sylfaen"/>
          <w:i w:val="0"/>
          <w:szCs w:val="24"/>
          <w:lang w:val="af-ZA"/>
        </w:rPr>
        <w:t xml:space="preserve"> </w:t>
      </w:r>
      <w:r w:rsidR="00940C2A" w:rsidRPr="00CB0C48">
        <w:rPr>
          <w:rFonts w:ascii="GHEA Grapalat" w:hAnsi="GHEA Grapalat" w:cs="Sylfaen"/>
          <w:i w:val="0"/>
          <w:szCs w:val="24"/>
          <w:lang w:val="ru-RU"/>
        </w:rPr>
        <w:t>ներկայացրած</w:t>
      </w:r>
      <w:r w:rsidR="00940C2A" w:rsidRPr="00CB0C48">
        <w:rPr>
          <w:rFonts w:ascii="GHEA Grapalat" w:hAnsi="GHEA Grapalat" w:cs="Sylfaen"/>
          <w:i w:val="0"/>
          <w:szCs w:val="24"/>
          <w:lang w:val="af-ZA"/>
        </w:rPr>
        <w:t xml:space="preserve"> </w:t>
      </w:r>
      <w:r w:rsidR="00940C2A" w:rsidRPr="00CB0C48">
        <w:rPr>
          <w:rFonts w:ascii="GHEA Grapalat" w:hAnsi="GHEA Grapalat" w:cs="Sylfaen"/>
          <w:i w:val="0"/>
          <w:szCs w:val="24"/>
          <w:lang w:val="ru-RU"/>
        </w:rPr>
        <w:t>գնային</w:t>
      </w:r>
      <w:r w:rsidR="00940C2A" w:rsidRPr="00CB0C48">
        <w:rPr>
          <w:rFonts w:ascii="GHEA Grapalat" w:hAnsi="GHEA Grapalat" w:cs="Sylfaen"/>
          <w:i w:val="0"/>
          <w:szCs w:val="24"/>
          <w:lang w:val="af-ZA"/>
        </w:rPr>
        <w:t xml:space="preserve"> </w:t>
      </w:r>
      <w:r w:rsidR="00940C2A" w:rsidRPr="00CB0C48">
        <w:rPr>
          <w:rFonts w:ascii="GHEA Grapalat" w:hAnsi="GHEA Grapalat" w:cs="Sylfaen"/>
          <w:i w:val="0"/>
          <w:szCs w:val="24"/>
          <w:lang w:val="ru-RU"/>
        </w:rPr>
        <w:t>առաջարկները</w:t>
      </w:r>
      <w:r w:rsidR="00940C2A" w:rsidRPr="00CB0C48">
        <w:rPr>
          <w:rFonts w:ascii="GHEA Grapalat" w:hAnsi="GHEA Grapalat" w:cs="Sylfaen"/>
          <w:i w:val="0"/>
          <w:szCs w:val="24"/>
          <w:lang w:val="af-ZA"/>
        </w:rPr>
        <w:t xml:space="preserve"> </w:t>
      </w:r>
      <w:r w:rsidR="00940C2A" w:rsidRPr="00CB0C48">
        <w:rPr>
          <w:rFonts w:ascii="GHEA Grapalat" w:hAnsi="GHEA Grapalat" w:cs="Sylfaen"/>
          <w:i w:val="0"/>
          <w:szCs w:val="24"/>
          <w:lang w:val="ru-RU"/>
        </w:rPr>
        <w:t>գերազանցում</w:t>
      </w:r>
      <w:r w:rsidR="00940C2A" w:rsidRPr="00CB0C48">
        <w:rPr>
          <w:rFonts w:ascii="GHEA Grapalat" w:hAnsi="GHEA Grapalat" w:cs="Sylfaen"/>
          <w:i w:val="0"/>
          <w:szCs w:val="24"/>
          <w:lang w:val="af-ZA"/>
        </w:rPr>
        <w:t xml:space="preserve"> </w:t>
      </w:r>
      <w:r w:rsidR="00940C2A" w:rsidRPr="00CB0C48">
        <w:rPr>
          <w:rFonts w:ascii="GHEA Grapalat" w:hAnsi="GHEA Grapalat" w:cs="Sylfaen"/>
          <w:i w:val="0"/>
          <w:szCs w:val="24"/>
          <w:lang w:val="ru-RU"/>
        </w:rPr>
        <w:t>են</w:t>
      </w:r>
      <w:r w:rsidR="00940C2A" w:rsidRPr="00CB0C48">
        <w:rPr>
          <w:rFonts w:ascii="GHEA Grapalat" w:hAnsi="GHEA Grapalat" w:cs="Sylfaen"/>
          <w:i w:val="0"/>
          <w:szCs w:val="24"/>
          <w:lang w:val="af-ZA"/>
        </w:rPr>
        <w:t xml:space="preserve"> </w:t>
      </w:r>
      <w:r w:rsidR="00940C2A" w:rsidRPr="00CB0C48">
        <w:rPr>
          <w:rFonts w:ascii="GHEA Grapalat" w:hAnsi="GHEA Grapalat" w:cs="Sylfaen"/>
          <w:i w:val="0"/>
          <w:szCs w:val="24"/>
          <w:lang w:val="ru-RU"/>
        </w:rPr>
        <w:t>այդ</w:t>
      </w:r>
      <w:r w:rsidR="00940C2A" w:rsidRPr="00CB0C48">
        <w:rPr>
          <w:rFonts w:ascii="GHEA Grapalat" w:hAnsi="GHEA Grapalat" w:cs="Sylfaen"/>
          <w:i w:val="0"/>
          <w:szCs w:val="24"/>
          <w:lang w:val="af-ZA"/>
        </w:rPr>
        <w:t xml:space="preserve"> </w:t>
      </w:r>
      <w:r w:rsidR="00940C2A" w:rsidRPr="00CB0C48">
        <w:rPr>
          <w:rFonts w:ascii="GHEA Grapalat" w:hAnsi="GHEA Grapalat" w:cs="Sylfaen"/>
          <w:i w:val="0"/>
          <w:szCs w:val="24"/>
          <w:lang w:val="ru-RU"/>
        </w:rPr>
        <w:t>գնումը</w:t>
      </w:r>
      <w:r w:rsidR="00940C2A" w:rsidRPr="00CB0C48">
        <w:rPr>
          <w:rFonts w:ascii="GHEA Grapalat" w:hAnsi="GHEA Grapalat" w:cs="Sylfaen"/>
          <w:i w:val="0"/>
          <w:szCs w:val="24"/>
          <w:lang w:val="af-ZA"/>
        </w:rPr>
        <w:t xml:space="preserve"> </w:t>
      </w:r>
      <w:r w:rsidR="00940C2A" w:rsidRPr="00CB0C48">
        <w:rPr>
          <w:rFonts w:ascii="GHEA Grapalat" w:hAnsi="GHEA Grapalat" w:cs="Sylfaen"/>
          <w:i w:val="0"/>
          <w:szCs w:val="24"/>
          <w:lang w:val="ru-RU"/>
        </w:rPr>
        <w:t>կատարելու</w:t>
      </w:r>
      <w:r w:rsidR="00940C2A" w:rsidRPr="00CB0C48">
        <w:rPr>
          <w:rFonts w:ascii="GHEA Grapalat" w:hAnsi="GHEA Grapalat" w:cs="Sylfaen"/>
          <w:i w:val="0"/>
          <w:szCs w:val="24"/>
          <w:lang w:val="af-ZA"/>
        </w:rPr>
        <w:t xml:space="preserve"> </w:t>
      </w:r>
      <w:r w:rsidR="00940C2A" w:rsidRPr="00CB0C48">
        <w:rPr>
          <w:rFonts w:ascii="GHEA Grapalat" w:hAnsi="GHEA Grapalat" w:cs="Sylfaen"/>
          <w:i w:val="0"/>
          <w:szCs w:val="24"/>
          <w:lang w:val="ru-RU"/>
        </w:rPr>
        <w:t>համար</w:t>
      </w:r>
      <w:r w:rsidR="00940C2A" w:rsidRPr="00CB0C48">
        <w:rPr>
          <w:rFonts w:ascii="GHEA Grapalat" w:hAnsi="GHEA Grapalat" w:cs="Sylfaen"/>
          <w:i w:val="0"/>
          <w:szCs w:val="24"/>
          <w:lang w:val="af-ZA"/>
        </w:rPr>
        <w:t xml:space="preserve"> </w:t>
      </w:r>
      <w:r w:rsidR="00940C2A" w:rsidRPr="00CB0C48">
        <w:rPr>
          <w:rFonts w:ascii="GHEA Grapalat" w:hAnsi="GHEA Grapalat" w:cs="Sylfaen"/>
          <w:i w:val="0"/>
          <w:szCs w:val="24"/>
          <w:lang w:val="ru-RU"/>
        </w:rPr>
        <w:t>նախատեսված</w:t>
      </w:r>
      <w:r w:rsidR="00153C87" w:rsidRPr="00CB0C48">
        <w:rPr>
          <w:rFonts w:ascii="GHEA Grapalat" w:hAnsi="GHEA Grapalat" w:cs="Sylfaen"/>
          <w:i w:val="0"/>
          <w:szCs w:val="24"/>
          <w:lang w:val="af-ZA"/>
        </w:rPr>
        <w:t xml:space="preserve">` </w:t>
      </w:r>
      <w:r w:rsidR="00153C87" w:rsidRPr="00CB0C48">
        <w:rPr>
          <w:rFonts w:ascii="GHEA Grapalat" w:hAnsi="GHEA Grapalat" w:cs="Sylfaen"/>
          <w:i w:val="0"/>
          <w:szCs w:val="24"/>
          <w:lang w:val="en-US"/>
        </w:rPr>
        <w:t>սույն</w:t>
      </w:r>
      <w:r w:rsidR="00153C87" w:rsidRPr="00CB0C48">
        <w:rPr>
          <w:rFonts w:ascii="GHEA Grapalat" w:hAnsi="GHEA Grapalat" w:cs="Sylfaen"/>
          <w:i w:val="0"/>
          <w:szCs w:val="24"/>
          <w:lang w:val="af-ZA"/>
        </w:rPr>
        <w:t xml:space="preserve"> </w:t>
      </w:r>
      <w:r w:rsidR="00153C87" w:rsidRPr="00CB0C48">
        <w:rPr>
          <w:rFonts w:ascii="GHEA Grapalat" w:hAnsi="GHEA Grapalat" w:cs="Sylfaen"/>
          <w:i w:val="0"/>
          <w:szCs w:val="24"/>
          <w:lang w:val="en-US"/>
        </w:rPr>
        <w:t>հրավերի</w:t>
      </w:r>
      <w:r w:rsidR="00153C87" w:rsidRPr="00CB0C48">
        <w:rPr>
          <w:rFonts w:ascii="GHEA Grapalat" w:hAnsi="GHEA Grapalat" w:cs="Sylfaen"/>
          <w:i w:val="0"/>
          <w:szCs w:val="24"/>
          <w:lang w:val="af-ZA"/>
        </w:rPr>
        <w:t xml:space="preserve"> 1-</w:t>
      </w:r>
      <w:r w:rsidR="00153C87" w:rsidRPr="00CB0C48">
        <w:rPr>
          <w:rFonts w:ascii="GHEA Grapalat" w:hAnsi="GHEA Grapalat" w:cs="Sylfaen"/>
          <w:i w:val="0"/>
          <w:szCs w:val="24"/>
          <w:lang w:val="en-US"/>
        </w:rPr>
        <w:t>ին</w:t>
      </w:r>
      <w:r w:rsidR="00153C87" w:rsidRPr="00CB0C48">
        <w:rPr>
          <w:rFonts w:ascii="GHEA Grapalat" w:hAnsi="GHEA Grapalat" w:cs="Sylfaen"/>
          <w:i w:val="0"/>
          <w:szCs w:val="24"/>
          <w:lang w:val="af-ZA"/>
        </w:rPr>
        <w:t xml:space="preserve"> </w:t>
      </w:r>
      <w:r w:rsidR="00153C87" w:rsidRPr="00CB0C48">
        <w:rPr>
          <w:rFonts w:ascii="GHEA Grapalat" w:hAnsi="GHEA Grapalat" w:cs="Sylfaen"/>
          <w:i w:val="0"/>
          <w:szCs w:val="24"/>
          <w:lang w:val="en-US"/>
        </w:rPr>
        <w:t>մասի</w:t>
      </w:r>
      <w:r w:rsidR="00153C87" w:rsidRPr="00CB0C48">
        <w:rPr>
          <w:rFonts w:ascii="GHEA Grapalat" w:hAnsi="GHEA Grapalat" w:cs="Sylfaen"/>
          <w:i w:val="0"/>
          <w:szCs w:val="24"/>
          <w:lang w:val="af-ZA"/>
        </w:rPr>
        <w:t xml:space="preserve"> </w:t>
      </w:r>
      <w:r w:rsidR="00DD7112" w:rsidRPr="00CB0C48">
        <w:rPr>
          <w:rFonts w:ascii="GHEA Grapalat" w:hAnsi="GHEA Grapalat" w:cs="Sylfaen"/>
          <w:i w:val="0"/>
          <w:szCs w:val="24"/>
          <w:lang w:val="af-ZA"/>
        </w:rPr>
        <w:t>7</w:t>
      </w:r>
      <w:r w:rsidR="00153C87" w:rsidRPr="00CB0C48">
        <w:rPr>
          <w:rFonts w:ascii="GHEA Grapalat" w:hAnsi="GHEA Grapalat" w:cs="Sylfaen"/>
          <w:i w:val="0"/>
          <w:szCs w:val="24"/>
          <w:lang w:val="af-ZA"/>
        </w:rPr>
        <w:t xml:space="preserve">.1 </w:t>
      </w:r>
      <w:r w:rsidR="00153C87" w:rsidRPr="00CB0C48">
        <w:rPr>
          <w:rFonts w:ascii="GHEA Grapalat" w:hAnsi="GHEA Grapalat" w:cs="Sylfaen"/>
          <w:i w:val="0"/>
          <w:szCs w:val="24"/>
          <w:lang w:val="en-US"/>
        </w:rPr>
        <w:t>կետի</w:t>
      </w:r>
      <w:r w:rsidR="00153C87" w:rsidRPr="00CB0C48">
        <w:rPr>
          <w:rFonts w:ascii="GHEA Grapalat" w:hAnsi="GHEA Grapalat" w:cs="Sylfaen"/>
          <w:i w:val="0"/>
          <w:szCs w:val="24"/>
          <w:lang w:val="af-ZA"/>
        </w:rPr>
        <w:t xml:space="preserve"> 2-</w:t>
      </w:r>
      <w:r w:rsidR="00153C87" w:rsidRPr="00CB0C48">
        <w:rPr>
          <w:rFonts w:ascii="GHEA Grapalat" w:hAnsi="GHEA Grapalat" w:cs="Sylfaen"/>
          <w:i w:val="0"/>
          <w:szCs w:val="24"/>
          <w:lang w:val="en-US"/>
        </w:rPr>
        <w:t>րդ</w:t>
      </w:r>
      <w:r w:rsidR="00153C87" w:rsidRPr="00CB0C48">
        <w:rPr>
          <w:rFonts w:ascii="GHEA Grapalat" w:hAnsi="GHEA Grapalat" w:cs="Sylfaen"/>
          <w:i w:val="0"/>
          <w:szCs w:val="24"/>
          <w:lang w:val="af-ZA"/>
        </w:rPr>
        <w:t xml:space="preserve"> </w:t>
      </w:r>
      <w:r w:rsidR="00153C87" w:rsidRPr="00CB0C48">
        <w:rPr>
          <w:rFonts w:ascii="GHEA Grapalat" w:hAnsi="GHEA Grapalat" w:cs="Sylfaen"/>
          <w:i w:val="0"/>
          <w:szCs w:val="24"/>
          <w:lang w:val="en-US"/>
        </w:rPr>
        <w:t>պարբերությամբ</w:t>
      </w:r>
      <w:r w:rsidR="00153C87" w:rsidRPr="00CB0C48">
        <w:rPr>
          <w:rFonts w:ascii="GHEA Grapalat" w:hAnsi="GHEA Grapalat" w:cs="Sylfaen"/>
          <w:i w:val="0"/>
          <w:szCs w:val="24"/>
          <w:lang w:val="af-ZA"/>
        </w:rPr>
        <w:t xml:space="preserve"> </w:t>
      </w:r>
      <w:r w:rsidR="00153C87" w:rsidRPr="00CB0C48">
        <w:rPr>
          <w:rFonts w:ascii="GHEA Grapalat" w:hAnsi="GHEA Grapalat" w:cs="Sylfaen"/>
          <w:i w:val="0"/>
          <w:szCs w:val="24"/>
          <w:lang w:val="en-US"/>
        </w:rPr>
        <w:t>նախատեսված</w:t>
      </w:r>
      <w:r w:rsidR="00153C87" w:rsidRPr="00CB0C48">
        <w:rPr>
          <w:rFonts w:ascii="GHEA Grapalat" w:hAnsi="GHEA Grapalat" w:cs="Sylfaen"/>
          <w:i w:val="0"/>
          <w:szCs w:val="24"/>
          <w:lang w:val="af-ZA"/>
        </w:rPr>
        <w:t xml:space="preserve"> </w:t>
      </w:r>
      <w:r w:rsidR="00940C2A" w:rsidRPr="00CB0C48">
        <w:rPr>
          <w:rFonts w:ascii="GHEA Grapalat" w:hAnsi="GHEA Grapalat" w:cs="Sylfaen"/>
          <w:i w:val="0"/>
          <w:szCs w:val="24"/>
          <w:lang w:val="ru-RU"/>
        </w:rPr>
        <w:t>ֆինանսական</w:t>
      </w:r>
      <w:r w:rsidR="00940C2A" w:rsidRPr="00CB0C48">
        <w:rPr>
          <w:rFonts w:ascii="GHEA Grapalat" w:hAnsi="GHEA Grapalat" w:cs="Sylfaen"/>
          <w:i w:val="0"/>
          <w:szCs w:val="24"/>
          <w:lang w:val="af-ZA"/>
        </w:rPr>
        <w:t xml:space="preserve"> </w:t>
      </w:r>
      <w:r w:rsidR="00940C2A" w:rsidRPr="00CB0C48">
        <w:rPr>
          <w:rFonts w:ascii="GHEA Grapalat" w:hAnsi="GHEA Grapalat" w:cs="Sylfaen"/>
          <w:i w:val="0"/>
          <w:szCs w:val="24"/>
          <w:lang w:val="ru-RU"/>
        </w:rPr>
        <w:t>միջոցները</w:t>
      </w:r>
      <w:r w:rsidR="00DD7112" w:rsidRPr="00CB0C48">
        <w:rPr>
          <w:rFonts w:ascii="GHEA Grapalat" w:hAnsi="GHEA Grapalat" w:cs="Sylfaen"/>
          <w:i w:val="0"/>
          <w:szCs w:val="24"/>
          <w:lang w:val="af-ZA"/>
        </w:rPr>
        <w:t xml:space="preserve"> </w:t>
      </w:r>
      <w:r w:rsidR="00DD7112" w:rsidRPr="00CB0C48">
        <w:rPr>
          <w:rFonts w:ascii="GHEA Grapalat" w:hAnsi="GHEA Grapalat" w:cs="Sylfaen"/>
          <w:i w:val="0"/>
          <w:szCs w:val="24"/>
          <w:lang w:val="ru-RU"/>
        </w:rPr>
        <w:t>կամ</w:t>
      </w:r>
      <w:r w:rsidR="00DD7112" w:rsidRPr="00CB0C48">
        <w:rPr>
          <w:rFonts w:ascii="GHEA Grapalat" w:hAnsi="GHEA Grapalat" w:cs="Sylfaen"/>
          <w:i w:val="0"/>
          <w:szCs w:val="24"/>
          <w:lang w:val="af-ZA"/>
        </w:rPr>
        <w:t xml:space="preserve"> </w:t>
      </w:r>
      <w:r w:rsidR="00DD7112" w:rsidRPr="00CB0C48">
        <w:rPr>
          <w:rFonts w:ascii="GHEA Grapalat" w:hAnsi="GHEA Grapalat" w:cs="Sylfaen"/>
          <w:i w:val="0"/>
          <w:szCs w:val="24"/>
          <w:lang w:val="ru-RU"/>
        </w:rPr>
        <w:t>գնումն</w:t>
      </w:r>
      <w:r w:rsidR="00DD7112" w:rsidRPr="00CB0C48">
        <w:rPr>
          <w:rFonts w:ascii="GHEA Grapalat" w:hAnsi="GHEA Grapalat" w:cs="Sylfaen"/>
          <w:i w:val="0"/>
          <w:szCs w:val="24"/>
          <w:lang w:val="af-ZA"/>
        </w:rPr>
        <w:t xml:space="preserve"> </w:t>
      </w:r>
      <w:r w:rsidR="00DD7112" w:rsidRPr="00CB0C48">
        <w:rPr>
          <w:rFonts w:ascii="GHEA Grapalat" w:hAnsi="GHEA Grapalat" w:cs="Sylfaen"/>
          <w:i w:val="0"/>
          <w:szCs w:val="24"/>
          <w:lang w:val="ru-RU"/>
        </w:rPr>
        <w:t>իրականացվում</w:t>
      </w:r>
      <w:r w:rsidR="00DD7112" w:rsidRPr="00CB0C48">
        <w:rPr>
          <w:rFonts w:ascii="GHEA Grapalat" w:hAnsi="GHEA Grapalat" w:cs="Sylfaen"/>
          <w:i w:val="0"/>
          <w:szCs w:val="24"/>
          <w:lang w:val="af-ZA"/>
        </w:rPr>
        <w:t xml:space="preserve"> </w:t>
      </w:r>
      <w:r w:rsidR="00DD7112" w:rsidRPr="00CB0C48">
        <w:rPr>
          <w:rFonts w:ascii="GHEA Grapalat" w:hAnsi="GHEA Grapalat" w:cs="Sylfaen"/>
          <w:i w:val="0"/>
          <w:szCs w:val="24"/>
          <w:lang w:val="ru-RU"/>
        </w:rPr>
        <w:t>է</w:t>
      </w:r>
      <w:r w:rsidR="00DD7112" w:rsidRPr="00CB0C48">
        <w:rPr>
          <w:rFonts w:ascii="GHEA Grapalat" w:hAnsi="GHEA Grapalat" w:cs="Sylfaen"/>
          <w:i w:val="0"/>
          <w:szCs w:val="24"/>
          <w:lang w:val="af-ZA"/>
        </w:rPr>
        <w:t xml:space="preserve"> </w:t>
      </w:r>
      <w:r w:rsidR="00DD7112" w:rsidRPr="00CB0C48">
        <w:rPr>
          <w:rFonts w:ascii="GHEA Grapalat" w:hAnsi="GHEA Grapalat" w:cs="Sylfaen"/>
          <w:i w:val="0"/>
          <w:szCs w:val="24"/>
          <w:lang w:val="ru-RU"/>
        </w:rPr>
        <w:t>Օրենքի</w:t>
      </w:r>
      <w:r w:rsidR="00DD7112" w:rsidRPr="00CB0C48">
        <w:rPr>
          <w:rFonts w:ascii="GHEA Grapalat" w:hAnsi="GHEA Grapalat" w:cs="Sylfaen"/>
          <w:i w:val="0"/>
          <w:szCs w:val="24"/>
          <w:lang w:val="af-ZA"/>
        </w:rPr>
        <w:t xml:space="preserve"> 15-</w:t>
      </w:r>
      <w:r w:rsidR="00DD7112" w:rsidRPr="00CB0C48">
        <w:rPr>
          <w:rFonts w:ascii="GHEA Grapalat" w:hAnsi="GHEA Grapalat" w:cs="Sylfaen"/>
          <w:i w:val="0"/>
          <w:szCs w:val="24"/>
          <w:lang w:val="ru-RU"/>
        </w:rPr>
        <w:t>րդ</w:t>
      </w:r>
      <w:r w:rsidR="00DD7112" w:rsidRPr="00CB0C48">
        <w:rPr>
          <w:rFonts w:ascii="GHEA Grapalat" w:hAnsi="GHEA Grapalat" w:cs="Sylfaen"/>
          <w:i w:val="0"/>
          <w:szCs w:val="24"/>
          <w:lang w:val="af-ZA"/>
        </w:rPr>
        <w:t xml:space="preserve"> </w:t>
      </w:r>
      <w:r w:rsidR="00DD7112" w:rsidRPr="00CB0C48">
        <w:rPr>
          <w:rFonts w:ascii="GHEA Grapalat" w:hAnsi="GHEA Grapalat" w:cs="Sylfaen"/>
          <w:i w:val="0"/>
          <w:szCs w:val="24"/>
          <w:lang w:val="ru-RU"/>
        </w:rPr>
        <w:t>հոդվածի</w:t>
      </w:r>
      <w:r w:rsidR="00DD7112" w:rsidRPr="00CB0C48">
        <w:rPr>
          <w:rFonts w:ascii="GHEA Grapalat" w:hAnsi="GHEA Grapalat" w:cs="Sylfaen"/>
          <w:i w:val="0"/>
          <w:szCs w:val="24"/>
          <w:lang w:val="af-ZA"/>
        </w:rPr>
        <w:t xml:space="preserve"> 6-</w:t>
      </w:r>
      <w:r w:rsidR="00DD7112" w:rsidRPr="00CB0C48">
        <w:rPr>
          <w:rFonts w:ascii="GHEA Grapalat" w:hAnsi="GHEA Grapalat" w:cs="Sylfaen"/>
          <w:i w:val="0"/>
          <w:szCs w:val="24"/>
          <w:lang w:val="ru-RU"/>
        </w:rPr>
        <w:t>րդ</w:t>
      </w:r>
      <w:r w:rsidR="00DD7112" w:rsidRPr="00CB0C48">
        <w:rPr>
          <w:rFonts w:ascii="GHEA Grapalat" w:hAnsi="GHEA Grapalat" w:cs="Sylfaen"/>
          <w:i w:val="0"/>
          <w:szCs w:val="24"/>
          <w:lang w:val="af-ZA"/>
        </w:rPr>
        <w:t xml:space="preserve"> </w:t>
      </w:r>
      <w:r w:rsidR="00DD7112" w:rsidRPr="00CB0C48">
        <w:rPr>
          <w:rFonts w:ascii="GHEA Grapalat" w:hAnsi="GHEA Grapalat" w:cs="Sylfaen"/>
          <w:i w:val="0"/>
          <w:szCs w:val="24"/>
          <w:lang w:val="ru-RU"/>
        </w:rPr>
        <w:t>մասի</w:t>
      </w:r>
      <w:r w:rsidR="00DD7112" w:rsidRPr="00CB0C48">
        <w:rPr>
          <w:rFonts w:ascii="GHEA Grapalat" w:hAnsi="GHEA Grapalat" w:cs="Sylfaen"/>
          <w:i w:val="0"/>
          <w:szCs w:val="24"/>
          <w:lang w:val="af-ZA"/>
        </w:rPr>
        <w:t xml:space="preserve"> </w:t>
      </w:r>
      <w:r w:rsidR="00DD7112" w:rsidRPr="00CB0C48">
        <w:rPr>
          <w:rFonts w:ascii="GHEA Grapalat" w:hAnsi="GHEA Grapalat" w:cs="Sylfaen"/>
          <w:i w:val="0"/>
          <w:szCs w:val="24"/>
          <w:lang w:val="ru-RU"/>
        </w:rPr>
        <w:t>հիման</w:t>
      </w:r>
      <w:r w:rsidR="00DD7112" w:rsidRPr="00CB0C48">
        <w:rPr>
          <w:rFonts w:ascii="GHEA Grapalat" w:hAnsi="GHEA Grapalat" w:cs="Sylfaen"/>
          <w:i w:val="0"/>
          <w:szCs w:val="24"/>
          <w:lang w:val="af-ZA"/>
        </w:rPr>
        <w:t xml:space="preserve"> </w:t>
      </w:r>
      <w:r w:rsidR="00DD7112" w:rsidRPr="00CB0C48">
        <w:rPr>
          <w:rFonts w:ascii="GHEA Grapalat" w:hAnsi="GHEA Grapalat" w:cs="Sylfaen"/>
          <w:i w:val="0"/>
          <w:szCs w:val="24"/>
          <w:lang w:val="ru-RU"/>
        </w:rPr>
        <w:t>վրա</w:t>
      </w:r>
      <w:r w:rsidR="004D5671" w:rsidRPr="00CB0C48">
        <w:rPr>
          <w:rFonts w:ascii="GHEA Grapalat" w:hAnsi="GHEA Grapalat" w:cs="Sylfaen"/>
          <w:i w:val="0"/>
          <w:szCs w:val="24"/>
          <w:lang w:val="ru-RU"/>
        </w:rPr>
        <w:t>։</w:t>
      </w:r>
      <w:r w:rsidRPr="00CB0C48">
        <w:rPr>
          <w:rFonts w:ascii="GHEA Grapalat" w:hAnsi="GHEA Grapalat" w:cs="Sylfaen"/>
          <w:i w:val="0"/>
          <w:szCs w:val="24"/>
          <w:lang w:val="af-ZA"/>
        </w:rPr>
        <w:t xml:space="preserve"> </w:t>
      </w:r>
      <w:r w:rsidRPr="00CB0C48">
        <w:rPr>
          <w:rFonts w:ascii="GHEA Grapalat" w:hAnsi="GHEA Grapalat" w:cs="Sylfaen"/>
          <w:i w:val="0"/>
          <w:szCs w:val="24"/>
          <w:lang w:val="ru-RU"/>
        </w:rPr>
        <w:t>Սույն</w:t>
      </w:r>
      <w:r w:rsidRPr="00CB0C48">
        <w:rPr>
          <w:rFonts w:ascii="GHEA Grapalat" w:hAnsi="GHEA Grapalat" w:cs="Sylfaen"/>
          <w:i w:val="0"/>
          <w:szCs w:val="24"/>
          <w:lang w:val="af-ZA"/>
        </w:rPr>
        <w:t xml:space="preserve"> </w:t>
      </w:r>
      <w:r w:rsidRPr="00CB0C48">
        <w:rPr>
          <w:rFonts w:ascii="GHEA Grapalat" w:hAnsi="GHEA Grapalat" w:cs="Sylfaen"/>
          <w:i w:val="0"/>
          <w:szCs w:val="24"/>
          <w:lang w:val="ru-RU"/>
        </w:rPr>
        <w:t>կետի</w:t>
      </w:r>
      <w:r w:rsidRPr="00CB0C48">
        <w:rPr>
          <w:rFonts w:ascii="GHEA Grapalat" w:hAnsi="GHEA Grapalat" w:cs="Sylfaen"/>
          <w:i w:val="0"/>
          <w:szCs w:val="24"/>
          <w:lang w:val="af-ZA"/>
        </w:rPr>
        <w:t xml:space="preserve"> </w:t>
      </w:r>
      <w:r w:rsidRPr="00CB0C48">
        <w:rPr>
          <w:rFonts w:ascii="GHEA Grapalat" w:hAnsi="GHEA Grapalat" w:cs="Sylfaen"/>
          <w:i w:val="0"/>
          <w:szCs w:val="24"/>
          <w:lang w:val="ru-RU"/>
        </w:rPr>
        <w:t>համաձայն</w:t>
      </w:r>
      <w:r w:rsidRPr="00CB0C48">
        <w:rPr>
          <w:rFonts w:ascii="GHEA Grapalat" w:hAnsi="GHEA Grapalat" w:cs="Sylfaen"/>
          <w:i w:val="0"/>
          <w:szCs w:val="24"/>
          <w:lang w:val="af-ZA"/>
        </w:rPr>
        <w:t xml:space="preserve"> </w:t>
      </w:r>
      <w:r w:rsidRPr="00CB0C48">
        <w:rPr>
          <w:rFonts w:ascii="GHEA Grapalat" w:hAnsi="GHEA Grapalat" w:cs="Sylfaen"/>
          <w:i w:val="0"/>
          <w:szCs w:val="24"/>
          <w:lang w:val="ru-RU"/>
        </w:rPr>
        <w:t>վարվող</w:t>
      </w:r>
      <w:r w:rsidRPr="00CB0C48">
        <w:rPr>
          <w:rFonts w:ascii="GHEA Grapalat" w:hAnsi="GHEA Grapalat" w:cs="Sylfaen"/>
          <w:i w:val="0"/>
          <w:szCs w:val="24"/>
          <w:lang w:val="af-ZA"/>
        </w:rPr>
        <w:t xml:space="preserve"> </w:t>
      </w:r>
      <w:r w:rsidRPr="00CB0C48">
        <w:rPr>
          <w:rFonts w:ascii="GHEA Grapalat" w:hAnsi="GHEA Grapalat" w:cs="Sylfaen"/>
          <w:i w:val="0"/>
          <w:szCs w:val="24"/>
          <w:lang w:val="ru-RU"/>
        </w:rPr>
        <w:t>բանակցությունները</w:t>
      </w:r>
      <w:r w:rsidRPr="00CB0C48">
        <w:rPr>
          <w:rFonts w:ascii="GHEA Grapalat" w:hAnsi="GHEA Grapalat" w:cs="Sylfaen"/>
          <w:i w:val="0"/>
          <w:szCs w:val="24"/>
          <w:lang w:val="af-ZA"/>
        </w:rPr>
        <w:t xml:space="preserve"> </w:t>
      </w:r>
      <w:r w:rsidRPr="00CB0C48">
        <w:rPr>
          <w:rFonts w:ascii="GHEA Grapalat" w:hAnsi="GHEA Grapalat" w:cs="Sylfaen"/>
          <w:i w:val="0"/>
          <w:szCs w:val="24"/>
          <w:lang w:val="ru-RU"/>
        </w:rPr>
        <w:t>կարող</w:t>
      </w:r>
      <w:r w:rsidRPr="00CB0C48">
        <w:rPr>
          <w:rFonts w:ascii="GHEA Grapalat" w:hAnsi="GHEA Grapalat" w:cs="Sylfaen"/>
          <w:i w:val="0"/>
          <w:szCs w:val="24"/>
          <w:lang w:val="af-ZA"/>
        </w:rPr>
        <w:t xml:space="preserve"> </w:t>
      </w:r>
      <w:r w:rsidRPr="00CB0C48">
        <w:rPr>
          <w:rFonts w:ascii="GHEA Grapalat" w:hAnsi="GHEA Grapalat" w:cs="Sylfaen"/>
          <w:i w:val="0"/>
          <w:szCs w:val="24"/>
          <w:lang w:val="ru-RU"/>
        </w:rPr>
        <w:t>են</w:t>
      </w:r>
      <w:r w:rsidRPr="00CB0C48">
        <w:rPr>
          <w:rFonts w:ascii="GHEA Grapalat" w:hAnsi="GHEA Grapalat" w:cs="Sylfaen"/>
          <w:i w:val="0"/>
          <w:szCs w:val="24"/>
          <w:lang w:val="af-ZA"/>
        </w:rPr>
        <w:t xml:space="preserve"> </w:t>
      </w:r>
      <w:r w:rsidRPr="00CB0C48">
        <w:rPr>
          <w:rFonts w:ascii="GHEA Grapalat" w:hAnsi="GHEA Grapalat" w:cs="Sylfaen"/>
          <w:i w:val="0"/>
          <w:szCs w:val="24"/>
          <w:lang w:val="ru-RU"/>
        </w:rPr>
        <w:t>հանգեցնել</w:t>
      </w:r>
      <w:r w:rsidRPr="00CB0C48">
        <w:rPr>
          <w:rFonts w:ascii="GHEA Grapalat" w:hAnsi="GHEA Grapalat" w:cs="Sylfaen"/>
          <w:i w:val="0"/>
          <w:szCs w:val="24"/>
          <w:lang w:val="af-ZA"/>
        </w:rPr>
        <w:t xml:space="preserve"> </w:t>
      </w:r>
      <w:r w:rsidRPr="00CB0C48">
        <w:rPr>
          <w:rFonts w:ascii="GHEA Grapalat" w:hAnsi="GHEA Grapalat" w:cs="Sylfaen"/>
          <w:i w:val="0"/>
          <w:szCs w:val="24"/>
          <w:lang w:val="ru-RU"/>
        </w:rPr>
        <w:t>միայն</w:t>
      </w:r>
      <w:r w:rsidRPr="00CB0C48">
        <w:rPr>
          <w:rFonts w:ascii="GHEA Grapalat" w:hAnsi="GHEA Grapalat" w:cs="Sylfaen"/>
          <w:i w:val="0"/>
          <w:szCs w:val="24"/>
          <w:lang w:val="af-ZA"/>
        </w:rPr>
        <w:t xml:space="preserve"> </w:t>
      </w:r>
      <w:r w:rsidRPr="00CB0C48">
        <w:rPr>
          <w:rFonts w:ascii="GHEA Grapalat" w:hAnsi="GHEA Grapalat" w:cs="Sylfaen"/>
          <w:i w:val="0"/>
          <w:szCs w:val="24"/>
          <w:lang w:val="ru-RU"/>
        </w:rPr>
        <w:t>առաջարկված</w:t>
      </w:r>
      <w:r w:rsidRPr="00CB0C48">
        <w:rPr>
          <w:rFonts w:ascii="GHEA Grapalat" w:hAnsi="GHEA Grapalat" w:cs="Sylfaen"/>
          <w:i w:val="0"/>
          <w:szCs w:val="24"/>
          <w:lang w:val="af-ZA"/>
        </w:rPr>
        <w:t xml:space="preserve"> </w:t>
      </w:r>
      <w:r w:rsidRPr="00CB0C48">
        <w:rPr>
          <w:rFonts w:ascii="GHEA Grapalat" w:hAnsi="GHEA Grapalat" w:cs="Sylfaen"/>
          <w:i w:val="0"/>
          <w:szCs w:val="24"/>
          <w:lang w:val="ru-RU"/>
        </w:rPr>
        <w:t>գնի</w:t>
      </w:r>
      <w:r w:rsidRPr="00CB0C48">
        <w:rPr>
          <w:rFonts w:ascii="GHEA Grapalat" w:hAnsi="GHEA Grapalat" w:cs="Sylfaen"/>
          <w:i w:val="0"/>
          <w:szCs w:val="24"/>
          <w:lang w:val="af-ZA"/>
        </w:rPr>
        <w:t xml:space="preserve"> </w:t>
      </w:r>
      <w:r w:rsidRPr="00CB0C48">
        <w:rPr>
          <w:rFonts w:ascii="GHEA Grapalat" w:hAnsi="GHEA Grapalat" w:cs="Sylfaen"/>
          <w:i w:val="0"/>
          <w:szCs w:val="24"/>
          <w:lang w:val="ru-RU"/>
        </w:rPr>
        <w:t>նվազեցմանը</w:t>
      </w:r>
      <w:r w:rsidRPr="00CB0C48">
        <w:rPr>
          <w:rFonts w:ascii="GHEA Grapalat" w:hAnsi="GHEA Grapalat" w:cs="Sylfaen"/>
          <w:i w:val="0"/>
          <w:szCs w:val="24"/>
          <w:lang w:val="af-ZA"/>
        </w:rPr>
        <w:t xml:space="preserve"> </w:t>
      </w:r>
      <w:r w:rsidRPr="00CB0C48">
        <w:rPr>
          <w:rFonts w:ascii="GHEA Grapalat" w:hAnsi="GHEA Grapalat" w:cs="Sylfaen"/>
          <w:i w:val="0"/>
          <w:szCs w:val="24"/>
          <w:lang w:val="ru-RU"/>
        </w:rPr>
        <w:t>կամ</w:t>
      </w:r>
      <w:r w:rsidRPr="00CB0C48">
        <w:rPr>
          <w:rFonts w:ascii="GHEA Grapalat" w:hAnsi="GHEA Grapalat" w:cs="Sylfaen"/>
          <w:i w:val="0"/>
          <w:szCs w:val="24"/>
          <w:lang w:val="af-ZA"/>
        </w:rPr>
        <w:t xml:space="preserve"> </w:t>
      </w:r>
      <w:r w:rsidRPr="00CB0C48">
        <w:rPr>
          <w:rFonts w:ascii="GHEA Grapalat" w:hAnsi="GHEA Grapalat" w:cs="Sylfaen"/>
          <w:i w:val="0"/>
          <w:szCs w:val="24"/>
          <w:lang w:val="ru-RU"/>
        </w:rPr>
        <w:t>վճարման</w:t>
      </w:r>
      <w:r w:rsidRPr="00CB0C48">
        <w:rPr>
          <w:rFonts w:ascii="GHEA Grapalat" w:hAnsi="GHEA Grapalat" w:cs="Sylfaen"/>
          <w:i w:val="0"/>
          <w:szCs w:val="24"/>
          <w:lang w:val="af-ZA"/>
        </w:rPr>
        <w:t xml:space="preserve"> </w:t>
      </w:r>
      <w:r w:rsidRPr="00CB0C48">
        <w:rPr>
          <w:rFonts w:ascii="GHEA Grapalat" w:hAnsi="GHEA Grapalat" w:cs="Sylfaen"/>
          <w:i w:val="0"/>
          <w:szCs w:val="24"/>
          <w:lang w:val="ru-RU"/>
        </w:rPr>
        <w:t>պայմանների</w:t>
      </w:r>
      <w:r w:rsidRPr="00CB0C48">
        <w:rPr>
          <w:rFonts w:ascii="GHEA Grapalat" w:hAnsi="GHEA Grapalat" w:cs="Sylfaen"/>
          <w:i w:val="0"/>
          <w:szCs w:val="24"/>
          <w:lang w:val="af-ZA"/>
        </w:rPr>
        <w:t xml:space="preserve"> </w:t>
      </w:r>
      <w:r w:rsidRPr="00CB0C48">
        <w:rPr>
          <w:rFonts w:ascii="GHEA Grapalat" w:hAnsi="GHEA Grapalat" w:cs="Sylfaen"/>
          <w:i w:val="0"/>
          <w:szCs w:val="24"/>
          <w:lang w:val="ru-RU"/>
        </w:rPr>
        <w:t>փոփոխությանը</w:t>
      </w:r>
      <w:r w:rsidR="00940C2A" w:rsidRPr="00CB0C48">
        <w:rPr>
          <w:rFonts w:ascii="GHEA Grapalat" w:hAnsi="GHEA Grapalat" w:cs="Sylfaen"/>
          <w:i w:val="0"/>
          <w:szCs w:val="24"/>
          <w:lang w:val="af-ZA"/>
        </w:rPr>
        <w:t xml:space="preserve">, </w:t>
      </w:r>
      <w:r w:rsidR="00940C2A" w:rsidRPr="00CB0C48">
        <w:rPr>
          <w:rFonts w:ascii="GHEA Grapalat" w:hAnsi="GHEA Grapalat" w:cs="Sylfaen"/>
          <w:i w:val="0"/>
          <w:szCs w:val="24"/>
          <w:lang w:val="ru-RU"/>
        </w:rPr>
        <w:t>իսկ</w:t>
      </w:r>
      <w:r w:rsidR="00940C2A" w:rsidRPr="00CB0C48">
        <w:rPr>
          <w:rFonts w:ascii="GHEA Grapalat" w:hAnsi="GHEA Grapalat" w:cs="Sylfaen"/>
          <w:i w:val="0"/>
          <w:szCs w:val="24"/>
          <w:lang w:val="af-ZA"/>
        </w:rPr>
        <w:t xml:space="preserve"> </w:t>
      </w:r>
      <w:r w:rsidR="00940C2A" w:rsidRPr="00CB0C48">
        <w:rPr>
          <w:rFonts w:ascii="GHEA Grapalat" w:hAnsi="GHEA Grapalat" w:cs="Sylfaen"/>
          <w:i w:val="0"/>
          <w:szCs w:val="24"/>
          <w:lang w:val="ru-RU"/>
        </w:rPr>
        <w:t>բանակցությունները</w:t>
      </w:r>
      <w:r w:rsidR="00940C2A" w:rsidRPr="00CB0C48">
        <w:rPr>
          <w:rFonts w:ascii="GHEA Grapalat" w:hAnsi="GHEA Grapalat" w:cs="Sylfaen"/>
          <w:i w:val="0"/>
          <w:szCs w:val="24"/>
          <w:lang w:val="af-ZA"/>
        </w:rPr>
        <w:t xml:space="preserve"> </w:t>
      </w:r>
      <w:r w:rsidR="00940C2A" w:rsidRPr="00CB0C48">
        <w:rPr>
          <w:rFonts w:ascii="GHEA Grapalat" w:hAnsi="GHEA Grapalat" w:cs="Sylfaen"/>
          <w:i w:val="0"/>
          <w:szCs w:val="24"/>
          <w:lang w:val="ru-RU"/>
        </w:rPr>
        <w:t>վարվում</w:t>
      </w:r>
      <w:r w:rsidR="00940C2A" w:rsidRPr="00CB0C48">
        <w:rPr>
          <w:rFonts w:ascii="GHEA Grapalat" w:hAnsi="GHEA Grapalat" w:cs="Sylfaen"/>
          <w:i w:val="0"/>
          <w:szCs w:val="24"/>
          <w:lang w:val="af-ZA"/>
        </w:rPr>
        <w:t xml:space="preserve"> </w:t>
      </w:r>
      <w:r w:rsidR="00940C2A" w:rsidRPr="00CB0C48">
        <w:rPr>
          <w:rFonts w:ascii="GHEA Grapalat" w:hAnsi="GHEA Grapalat" w:cs="Sylfaen"/>
          <w:i w:val="0"/>
          <w:szCs w:val="24"/>
          <w:lang w:val="ru-RU"/>
        </w:rPr>
        <w:t>են</w:t>
      </w:r>
      <w:r w:rsidR="00940C2A" w:rsidRPr="00CB0C48">
        <w:rPr>
          <w:rFonts w:ascii="GHEA Grapalat" w:hAnsi="GHEA Grapalat" w:cs="Sylfaen"/>
          <w:i w:val="0"/>
          <w:szCs w:val="24"/>
          <w:lang w:val="af-ZA"/>
        </w:rPr>
        <w:t xml:space="preserve"> </w:t>
      </w:r>
      <w:r w:rsidR="00940C2A" w:rsidRPr="00CB0C48">
        <w:rPr>
          <w:rFonts w:ascii="GHEA Grapalat" w:hAnsi="GHEA Grapalat" w:cs="Sylfaen"/>
          <w:i w:val="0"/>
          <w:szCs w:val="24"/>
          <w:lang w:val="ru-RU"/>
        </w:rPr>
        <w:t>միաժամանակյա</w:t>
      </w:r>
      <w:r w:rsidR="00940C2A" w:rsidRPr="00CB0C48">
        <w:rPr>
          <w:rFonts w:ascii="GHEA Grapalat" w:hAnsi="GHEA Grapalat" w:cs="Sylfaen"/>
          <w:i w:val="0"/>
          <w:szCs w:val="24"/>
          <w:lang w:val="af-ZA"/>
        </w:rPr>
        <w:t xml:space="preserve">` </w:t>
      </w:r>
      <w:r w:rsidR="00940C2A" w:rsidRPr="00CB0C48">
        <w:rPr>
          <w:rFonts w:ascii="GHEA Grapalat" w:hAnsi="GHEA Grapalat" w:cs="Sylfaen"/>
          <w:i w:val="0"/>
          <w:szCs w:val="24"/>
          <w:lang w:val="ru-RU"/>
        </w:rPr>
        <w:t>բոլոր</w:t>
      </w:r>
      <w:r w:rsidR="00940C2A" w:rsidRPr="00CB0C48">
        <w:rPr>
          <w:rFonts w:ascii="GHEA Grapalat" w:hAnsi="GHEA Grapalat" w:cs="Sylfaen"/>
          <w:i w:val="0"/>
          <w:szCs w:val="24"/>
          <w:lang w:val="af-ZA"/>
        </w:rPr>
        <w:t xml:space="preserve"> </w:t>
      </w:r>
      <w:r w:rsidR="00940C2A" w:rsidRPr="00CB0C48">
        <w:rPr>
          <w:rFonts w:ascii="GHEA Grapalat" w:hAnsi="GHEA Grapalat" w:cs="Sylfaen"/>
          <w:i w:val="0"/>
          <w:szCs w:val="24"/>
          <w:lang w:val="ru-RU"/>
        </w:rPr>
        <w:t>մասնակիցների</w:t>
      </w:r>
      <w:r w:rsidR="00940C2A" w:rsidRPr="00CB0C48">
        <w:rPr>
          <w:rFonts w:ascii="GHEA Grapalat" w:hAnsi="GHEA Grapalat" w:cs="Sylfaen"/>
          <w:i w:val="0"/>
          <w:szCs w:val="24"/>
          <w:lang w:val="af-ZA"/>
        </w:rPr>
        <w:t xml:space="preserve"> </w:t>
      </w:r>
      <w:r w:rsidR="00940C2A" w:rsidRPr="00CB0C48">
        <w:rPr>
          <w:rFonts w:ascii="GHEA Grapalat" w:hAnsi="GHEA Grapalat" w:cs="Sylfaen"/>
          <w:i w:val="0"/>
          <w:szCs w:val="24"/>
          <w:lang w:val="ru-RU"/>
        </w:rPr>
        <w:t>հետ</w:t>
      </w:r>
      <w:r w:rsidRPr="00CB0C48">
        <w:rPr>
          <w:rFonts w:ascii="GHEA Grapalat" w:hAnsi="GHEA Grapalat" w:cs="Sylfaen"/>
          <w:i w:val="0"/>
          <w:szCs w:val="24"/>
          <w:lang w:val="af-ZA"/>
        </w:rPr>
        <w:t>.</w:t>
      </w:r>
    </w:p>
    <w:p w:rsidR="00096865" w:rsidRPr="00CB0C48" w:rsidDel="00992C40" w:rsidRDefault="00096865" w:rsidP="00037DDE">
      <w:pPr>
        <w:pStyle w:val="23"/>
        <w:spacing w:line="240" w:lineRule="auto"/>
        <w:ind w:firstLine="567"/>
        <w:rPr>
          <w:rFonts w:ascii="GHEA Grapalat" w:hAnsi="GHEA Grapalat" w:cs="Sylfaen"/>
          <w:szCs w:val="24"/>
        </w:rPr>
      </w:pPr>
      <w:r w:rsidRPr="00CB0C48">
        <w:rPr>
          <w:rFonts w:ascii="GHEA Grapalat" w:hAnsi="GHEA Grapalat" w:cs="Sylfaen"/>
          <w:szCs w:val="24"/>
        </w:rPr>
        <w:t xml:space="preserve">2)  </w:t>
      </w:r>
      <w:r w:rsidRPr="00CB0C48">
        <w:rPr>
          <w:rFonts w:ascii="GHEA Grapalat" w:hAnsi="GHEA Grapalat" w:cs="Sylfaen"/>
          <w:szCs w:val="24"/>
          <w:lang w:val="ru-RU"/>
        </w:rPr>
        <w:t>Օրենքով</w:t>
      </w:r>
      <w:r w:rsidRPr="00CB0C48">
        <w:rPr>
          <w:rFonts w:ascii="GHEA Grapalat" w:hAnsi="GHEA Grapalat" w:cs="Sylfaen"/>
          <w:szCs w:val="24"/>
        </w:rPr>
        <w:t xml:space="preserve"> </w:t>
      </w:r>
      <w:r w:rsidRPr="00CB0C48">
        <w:rPr>
          <w:rFonts w:ascii="GHEA Grapalat" w:hAnsi="GHEA Grapalat" w:cs="Sylfaen"/>
          <w:szCs w:val="24"/>
          <w:lang w:val="ru-RU"/>
        </w:rPr>
        <w:t>նախատեսված</w:t>
      </w:r>
      <w:r w:rsidRPr="00CB0C48">
        <w:rPr>
          <w:rFonts w:ascii="GHEA Grapalat" w:hAnsi="GHEA Grapalat" w:cs="Sylfaen"/>
          <w:szCs w:val="24"/>
        </w:rPr>
        <w:t xml:space="preserve"> </w:t>
      </w:r>
      <w:r w:rsidRPr="00CB0C48">
        <w:rPr>
          <w:rFonts w:ascii="GHEA Grapalat" w:hAnsi="GHEA Grapalat" w:cs="Sylfaen"/>
          <w:szCs w:val="24"/>
          <w:lang w:val="ru-RU"/>
        </w:rPr>
        <w:t>այլ</w:t>
      </w:r>
      <w:r w:rsidRPr="00CB0C48">
        <w:rPr>
          <w:rFonts w:ascii="GHEA Grapalat" w:hAnsi="GHEA Grapalat" w:cs="Sylfaen"/>
          <w:szCs w:val="24"/>
        </w:rPr>
        <w:t xml:space="preserve"> </w:t>
      </w:r>
      <w:r w:rsidRPr="00CB0C48">
        <w:rPr>
          <w:rFonts w:ascii="GHEA Grapalat" w:hAnsi="GHEA Grapalat" w:cs="Sylfaen"/>
          <w:szCs w:val="24"/>
          <w:lang w:val="ru-RU"/>
        </w:rPr>
        <w:t>դեպքերի</w:t>
      </w:r>
      <w:r w:rsidR="004D5671" w:rsidRPr="00CB0C48">
        <w:rPr>
          <w:rFonts w:ascii="GHEA Grapalat" w:hAnsi="GHEA Grapalat" w:cs="Sylfaen"/>
          <w:szCs w:val="24"/>
          <w:lang w:val="ru-RU"/>
        </w:rPr>
        <w:t>։</w:t>
      </w:r>
    </w:p>
    <w:p w:rsidR="009B6D58" w:rsidRPr="00CB0C48" w:rsidRDefault="0092357D" w:rsidP="00037DDE">
      <w:pPr>
        <w:pStyle w:val="norm"/>
        <w:spacing w:line="240" w:lineRule="auto"/>
        <w:rPr>
          <w:rFonts w:ascii="GHEA Grapalat" w:hAnsi="GHEA Grapalat" w:cs="Sylfaen"/>
          <w:sz w:val="20"/>
          <w:szCs w:val="24"/>
          <w:lang w:val="af-ZA" w:eastAsia="en-US"/>
        </w:rPr>
      </w:pPr>
      <w:r w:rsidRPr="00CB0C48">
        <w:rPr>
          <w:rFonts w:ascii="GHEA Grapalat" w:hAnsi="GHEA Grapalat"/>
          <w:sz w:val="20"/>
          <w:lang w:val="af-ZA"/>
        </w:rPr>
        <w:t>7</w:t>
      </w:r>
      <w:r w:rsidR="00633389" w:rsidRPr="00CB0C48">
        <w:rPr>
          <w:rFonts w:ascii="GHEA Grapalat" w:hAnsi="GHEA Grapalat"/>
          <w:sz w:val="20"/>
          <w:lang w:val="af-ZA"/>
        </w:rPr>
        <w:t>.</w:t>
      </w:r>
      <w:r w:rsidR="00DF7A6A">
        <w:rPr>
          <w:rFonts w:ascii="GHEA Grapalat" w:hAnsi="GHEA Grapalat"/>
          <w:sz w:val="20"/>
          <w:lang w:val="af-ZA"/>
        </w:rPr>
        <w:t>6</w:t>
      </w:r>
      <w:r w:rsidR="00D7435F" w:rsidRPr="00CB0C48">
        <w:rPr>
          <w:rFonts w:ascii="GHEA Grapalat" w:hAnsi="GHEA Grapalat"/>
          <w:sz w:val="20"/>
          <w:lang w:val="af-ZA"/>
        </w:rPr>
        <w:t xml:space="preserve"> </w:t>
      </w:r>
      <w:r w:rsidR="00973FB1" w:rsidRPr="00CB0C48">
        <w:rPr>
          <w:rFonts w:ascii="GHEA Grapalat" w:hAnsi="GHEA Grapalat"/>
          <w:sz w:val="20"/>
          <w:lang w:val="af-ZA"/>
        </w:rPr>
        <w:t>Հ</w:t>
      </w:r>
      <w:r w:rsidR="00973FB1" w:rsidRPr="00CB0C48">
        <w:rPr>
          <w:rFonts w:ascii="GHEA Grapalat" w:hAnsi="GHEA Grapalat" w:cs="Sylfaen"/>
          <w:sz w:val="20"/>
          <w:szCs w:val="24"/>
          <w:lang w:val="ru-RU" w:eastAsia="en-US"/>
        </w:rPr>
        <w:t>անձնաժողովը</w:t>
      </w:r>
      <w:r w:rsidR="00973FB1" w:rsidRPr="00CB0C48">
        <w:rPr>
          <w:rFonts w:ascii="GHEA Grapalat" w:hAnsi="GHEA Grapalat" w:cs="Sylfaen"/>
          <w:sz w:val="20"/>
          <w:szCs w:val="24"/>
          <w:lang w:val="af-ZA" w:eastAsia="en-US"/>
        </w:rPr>
        <w:t xml:space="preserve"> </w:t>
      </w:r>
      <w:r w:rsidR="00973FB1" w:rsidRPr="00CB0C48">
        <w:rPr>
          <w:rFonts w:ascii="GHEA Grapalat" w:hAnsi="GHEA Grapalat" w:cs="Sylfaen"/>
          <w:sz w:val="20"/>
          <w:szCs w:val="24"/>
          <w:lang w:val="ru-RU" w:eastAsia="en-US"/>
        </w:rPr>
        <w:t>հրավերի</w:t>
      </w:r>
      <w:r w:rsidR="00973FB1" w:rsidRPr="00CB0C48">
        <w:rPr>
          <w:rFonts w:ascii="GHEA Grapalat" w:hAnsi="GHEA Grapalat" w:cs="Sylfaen"/>
          <w:sz w:val="20"/>
          <w:szCs w:val="24"/>
          <w:lang w:val="af-ZA" w:eastAsia="en-US"/>
        </w:rPr>
        <w:t xml:space="preserve"> </w:t>
      </w:r>
      <w:r w:rsidR="00973FB1" w:rsidRPr="00CB0C48">
        <w:rPr>
          <w:rFonts w:ascii="GHEA Grapalat" w:hAnsi="GHEA Grapalat" w:cs="Sylfaen"/>
          <w:sz w:val="20"/>
          <w:szCs w:val="24"/>
          <w:lang w:val="ru-RU" w:eastAsia="en-US"/>
        </w:rPr>
        <w:t>պահանջների</w:t>
      </w:r>
      <w:r w:rsidR="00973FB1" w:rsidRPr="00CB0C48">
        <w:rPr>
          <w:rFonts w:ascii="GHEA Grapalat" w:hAnsi="GHEA Grapalat" w:cs="Sylfaen"/>
          <w:sz w:val="20"/>
          <w:szCs w:val="24"/>
          <w:lang w:val="af-ZA" w:eastAsia="en-US"/>
        </w:rPr>
        <w:t xml:space="preserve"> </w:t>
      </w:r>
      <w:r w:rsidR="00973FB1" w:rsidRPr="00CB0C48">
        <w:rPr>
          <w:rFonts w:ascii="GHEA Grapalat" w:hAnsi="GHEA Grapalat" w:cs="Sylfaen"/>
          <w:sz w:val="20"/>
          <w:szCs w:val="24"/>
          <w:lang w:val="ru-RU" w:eastAsia="en-US"/>
        </w:rPr>
        <w:t>նկատմամբ</w:t>
      </w:r>
      <w:r w:rsidR="00973FB1" w:rsidRPr="00CB0C48">
        <w:rPr>
          <w:rFonts w:ascii="GHEA Grapalat" w:hAnsi="GHEA Grapalat" w:cs="Sylfaen"/>
          <w:sz w:val="20"/>
          <w:szCs w:val="24"/>
          <w:lang w:val="af-ZA" w:eastAsia="en-US"/>
        </w:rPr>
        <w:t xml:space="preserve"> </w:t>
      </w:r>
      <w:r w:rsidR="00973FB1" w:rsidRPr="00CB0C48">
        <w:rPr>
          <w:rFonts w:ascii="GHEA Grapalat" w:hAnsi="GHEA Grapalat" w:cs="Sylfaen"/>
          <w:sz w:val="20"/>
          <w:szCs w:val="24"/>
          <w:lang w:val="ru-RU" w:eastAsia="en-US"/>
        </w:rPr>
        <w:t>բավարար</w:t>
      </w:r>
      <w:r w:rsidR="00973FB1" w:rsidRPr="00CB0C48">
        <w:rPr>
          <w:rFonts w:ascii="GHEA Grapalat" w:hAnsi="GHEA Grapalat" w:cs="Sylfaen"/>
          <w:sz w:val="20"/>
          <w:szCs w:val="24"/>
          <w:lang w:val="af-ZA" w:eastAsia="en-US"/>
        </w:rPr>
        <w:t xml:space="preserve"> </w:t>
      </w:r>
      <w:r w:rsidR="00973FB1" w:rsidRPr="00CB0C48">
        <w:rPr>
          <w:rFonts w:ascii="GHEA Grapalat" w:hAnsi="GHEA Grapalat" w:cs="Sylfaen"/>
          <w:sz w:val="20"/>
          <w:szCs w:val="24"/>
          <w:lang w:val="ru-RU" w:eastAsia="en-US"/>
        </w:rPr>
        <w:t>գնահատված</w:t>
      </w:r>
      <w:r w:rsidR="00973FB1" w:rsidRPr="00CB0C48">
        <w:rPr>
          <w:rFonts w:ascii="GHEA Grapalat" w:hAnsi="GHEA Grapalat" w:cs="Sylfaen"/>
          <w:sz w:val="20"/>
          <w:szCs w:val="24"/>
          <w:lang w:val="af-ZA" w:eastAsia="en-US"/>
        </w:rPr>
        <w:t xml:space="preserve"> </w:t>
      </w:r>
      <w:r w:rsidR="00973FB1" w:rsidRPr="00CB0C48">
        <w:rPr>
          <w:rFonts w:ascii="GHEA Grapalat" w:hAnsi="GHEA Grapalat" w:cs="Sylfaen"/>
          <w:sz w:val="20"/>
          <w:szCs w:val="24"/>
          <w:lang w:val="ru-RU" w:eastAsia="en-US"/>
        </w:rPr>
        <w:t>հայտեր</w:t>
      </w:r>
      <w:r w:rsidR="00973FB1" w:rsidRPr="00CB0C48">
        <w:rPr>
          <w:rFonts w:ascii="GHEA Grapalat" w:hAnsi="GHEA Grapalat" w:cs="Sylfaen"/>
          <w:sz w:val="20"/>
          <w:szCs w:val="24"/>
          <w:lang w:val="af-ZA" w:eastAsia="en-US"/>
        </w:rPr>
        <w:t xml:space="preserve"> </w:t>
      </w:r>
      <w:r w:rsidR="00973FB1" w:rsidRPr="00CB0C48">
        <w:rPr>
          <w:rFonts w:ascii="GHEA Grapalat" w:hAnsi="GHEA Grapalat" w:cs="Sylfaen"/>
          <w:sz w:val="20"/>
          <w:szCs w:val="24"/>
          <w:lang w:val="ru-RU" w:eastAsia="en-US"/>
        </w:rPr>
        <w:t>ներկայացրած</w:t>
      </w:r>
      <w:r w:rsidR="00973FB1" w:rsidRPr="00CB0C48">
        <w:rPr>
          <w:rFonts w:ascii="GHEA Grapalat" w:hAnsi="GHEA Grapalat" w:cs="Sylfaen"/>
          <w:sz w:val="20"/>
          <w:szCs w:val="24"/>
          <w:lang w:val="af-ZA" w:eastAsia="en-US"/>
        </w:rPr>
        <w:t xml:space="preserve"> </w:t>
      </w:r>
      <w:r w:rsidR="00FD2748" w:rsidRPr="00CB0C48">
        <w:rPr>
          <w:rFonts w:ascii="GHEA Grapalat" w:hAnsi="GHEA Grapalat" w:cs="Sylfaen"/>
          <w:sz w:val="20"/>
          <w:szCs w:val="24"/>
          <w:lang w:eastAsia="en-US"/>
        </w:rPr>
        <w:t>մ</w:t>
      </w:r>
      <w:r w:rsidR="00973FB1" w:rsidRPr="00CB0C48">
        <w:rPr>
          <w:rFonts w:ascii="GHEA Grapalat" w:hAnsi="GHEA Grapalat" w:cs="Sylfaen"/>
          <w:sz w:val="20"/>
          <w:szCs w:val="24"/>
          <w:lang w:val="ru-RU" w:eastAsia="en-US"/>
        </w:rPr>
        <w:t>ասնակիցներից</w:t>
      </w:r>
      <w:r w:rsidR="00973FB1" w:rsidRPr="00CB0C48">
        <w:rPr>
          <w:rFonts w:ascii="GHEA Grapalat" w:hAnsi="GHEA Grapalat" w:cs="Sylfaen"/>
          <w:sz w:val="20"/>
          <w:szCs w:val="24"/>
          <w:lang w:val="af-ZA" w:eastAsia="en-US"/>
        </w:rPr>
        <w:t xml:space="preserve"> </w:t>
      </w:r>
      <w:r w:rsidR="00973FB1" w:rsidRPr="00CB0C48">
        <w:rPr>
          <w:rFonts w:ascii="GHEA Grapalat" w:hAnsi="GHEA Grapalat" w:cs="Sylfaen"/>
          <w:sz w:val="20"/>
          <w:szCs w:val="24"/>
          <w:lang w:val="ru-RU" w:eastAsia="en-US"/>
        </w:rPr>
        <w:t>որոշում</w:t>
      </w:r>
      <w:r w:rsidR="00973FB1" w:rsidRPr="00CB0C48">
        <w:rPr>
          <w:rFonts w:ascii="GHEA Grapalat" w:hAnsi="GHEA Grapalat" w:cs="Sylfaen"/>
          <w:sz w:val="20"/>
          <w:szCs w:val="24"/>
          <w:lang w:val="af-ZA" w:eastAsia="en-US"/>
        </w:rPr>
        <w:t xml:space="preserve"> </w:t>
      </w:r>
      <w:r w:rsidR="00973FB1" w:rsidRPr="00CB0C48">
        <w:rPr>
          <w:rFonts w:ascii="GHEA Grapalat" w:hAnsi="GHEA Grapalat" w:cs="Sylfaen"/>
          <w:sz w:val="20"/>
          <w:szCs w:val="24"/>
          <w:lang w:val="ru-RU" w:eastAsia="en-US"/>
        </w:rPr>
        <w:t>և</w:t>
      </w:r>
      <w:r w:rsidR="00973FB1" w:rsidRPr="00CB0C48">
        <w:rPr>
          <w:rFonts w:ascii="GHEA Grapalat" w:hAnsi="GHEA Grapalat" w:cs="Sylfaen"/>
          <w:sz w:val="20"/>
          <w:szCs w:val="24"/>
          <w:lang w:val="af-ZA" w:eastAsia="en-US"/>
        </w:rPr>
        <w:t xml:space="preserve"> </w:t>
      </w:r>
      <w:r w:rsidR="00973FB1" w:rsidRPr="00CB0C48">
        <w:rPr>
          <w:rFonts w:ascii="GHEA Grapalat" w:hAnsi="GHEA Grapalat" w:cs="Sylfaen"/>
          <w:sz w:val="20"/>
          <w:szCs w:val="24"/>
          <w:lang w:val="ru-RU" w:eastAsia="en-US"/>
        </w:rPr>
        <w:t>հայտարարում</w:t>
      </w:r>
      <w:r w:rsidR="00973FB1" w:rsidRPr="00CB0C48">
        <w:rPr>
          <w:rFonts w:ascii="GHEA Grapalat" w:hAnsi="GHEA Grapalat" w:cs="Sylfaen"/>
          <w:sz w:val="20"/>
          <w:szCs w:val="24"/>
          <w:lang w:val="af-ZA" w:eastAsia="en-US"/>
        </w:rPr>
        <w:t xml:space="preserve"> </w:t>
      </w:r>
      <w:r w:rsidR="00973FB1" w:rsidRPr="00CB0C48">
        <w:rPr>
          <w:rFonts w:ascii="GHEA Grapalat" w:hAnsi="GHEA Grapalat" w:cs="Sylfaen"/>
          <w:sz w:val="20"/>
          <w:szCs w:val="24"/>
          <w:lang w:val="ru-RU" w:eastAsia="en-US"/>
        </w:rPr>
        <w:t>է</w:t>
      </w:r>
      <w:r w:rsidR="00973FB1" w:rsidRPr="00CB0C48">
        <w:rPr>
          <w:rFonts w:ascii="GHEA Grapalat" w:hAnsi="GHEA Grapalat" w:cs="Sylfaen"/>
          <w:sz w:val="20"/>
          <w:szCs w:val="24"/>
          <w:lang w:val="af-ZA" w:eastAsia="en-US"/>
        </w:rPr>
        <w:t xml:space="preserve"> </w:t>
      </w:r>
      <w:r w:rsidR="00973FB1" w:rsidRPr="00CB0C48">
        <w:rPr>
          <w:rFonts w:ascii="GHEA Grapalat" w:hAnsi="GHEA Grapalat" w:cs="Sylfaen"/>
          <w:sz w:val="20"/>
          <w:szCs w:val="24"/>
          <w:lang w:val="ru-RU" w:eastAsia="en-US"/>
        </w:rPr>
        <w:t>առաջին</w:t>
      </w:r>
      <w:r w:rsidR="00973FB1" w:rsidRPr="00CB0C48">
        <w:rPr>
          <w:rFonts w:ascii="GHEA Grapalat" w:hAnsi="GHEA Grapalat" w:cs="Sylfaen"/>
          <w:sz w:val="20"/>
          <w:szCs w:val="24"/>
          <w:lang w:val="af-ZA" w:eastAsia="en-US"/>
        </w:rPr>
        <w:t xml:space="preserve"> </w:t>
      </w:r>
      <w:r w:rsidR="00973FB1" w:rsidRPr="00CB0C48">
        <w:rPr>
          <w:rFonts w:ascii="GHEA Grapalat" w:hAnsi="GHEA Grapalat" w:cs="Sylfaen"/>
          <w:sz w:val="20"/>
          <w:szCs w:val="24"/>
          <w:lang w:val="ru-RU" w:eastAsia="en-US"/>
        </w:rPr>
        <w:t>և</w:t>
      </w:r>
      <w:r w:rsidR="00973FB1" w:rsidRPr="00CB0C48">
        <w:rPr>
          <w:rFonts w:ascii="GHEA Grapalat" w:hAnsi="GHEA Grapalat" w:cs="Sylfaen"/>
          <w:sz w:val="20"/>
          <w:szCs w:val="24"/>
          <w:lang w:val="af-ZA" w:eastAsia="en-US"/>
        </w:rPr>
        <w:t xml:space="preserve"> </w:t>
      </w:r>
      <w:r w:rsidR="00973FB1" w:rsidRPr="00CB0C48">
        <w:rPr>
          <w:rFonts w:ascii="GHEA Grapalat" w:hAnsi="GHEA Grapalat" w:cs="Sylfaen"/>
          <w:sz w:val="20"/>
          <w:szCs w:val="24"/>
          <w:lang w:val="ru-RU" w:eastAsia="en-US"/>
        </w:rPr>
        <w:t>հաջորդաբար</w:t>
      </w:r>
      <w:r w:rsidR="00973FB1" w:rsidRPr="00CB0C48">
        <w:rPr>
          <w:rFonts w:ascii="GHEA Grapalat" w:hAnsi="GHEA Grapalat" w:cs="Sylfaen"/>
          <w:sz w:val="20"/>
          <w:szCs w:val="24"/>
          <w:lang w:val="af-ZA" w:eastAsia="en-US"/>
        </w:rPr>
        <w:t xml:space="preserve"> </w:t>
      </w:r>
      <w:r w:rsidR="00973FB1" w:rsidRPr="00CB0C48">
        <w:rPr>
          <w:rFonts w:ascii="GHEA Grapalat" w:hAnsi="GHEA Grapalat" w:cs="Sylfaen"/>
          <w:sz w:val="20"/>
          <w:szCs w:val="24"/>
          <w:lang w:val="ru-RU" w:eastAsia="en-US"/>
        </w:rPr>
        <w:t>տեղեր</w:t>
      </w:r>
      <w:r w:rsidR="00973FB1" w:rsidRPr="00CB0C48">
        <w:rPr>
          <w:rFonts w:ascii="GHEA Grapalat" w:hAnsi="GHEA Grapalat" w:cs="Sylfaen"/>
          <w:sz w:val="20"/>
          <w:szCs w:val="24"/>
          <w:lang w:val="af-ZA" w:eastAsia="en-US"/>
        </w:rPr>
        <w:t xml:space="preserve"> </w:t>
      </w:r>
      <w:r w:rsidR="00973FB1" w:rsidRPr="00CB0C48">
        <w:rPr>
          <w:rFonts w:ascii="GHEA Grapalat" w:hAnsi="GHEA Grapalat" w:cs="Sylfaen"/>
          <w:sz w:val="20"/>
          <w:szCs w:val="24"/>
          <w:lang w:val="ru-RU" w:eastAsia="en-US"/>
        </w:rPr>
        <w:t>զբաղեցրած</w:t>
      </w:r>
      <w:r w:rsidR="00973FB1" w:rsidRPr="00CB0C48">
        <w:rPr>
          <w:rFonts w:ascii="GHEA Grapalat" w:hAnsi="GHEA Grapalat" w:cs="Sylfaen"/>
          <w:sz w:val="20"/>
          <w:szCs w:val="24"/>
          <w:lang w:val="af-ZA" w:eastAsia="en-US"/>
        </w:rPr>
        <w:t xml:space="preserve"> </w:t>
      </w:r>
      <w:r w:rsidR="00973FB1" w:rsidRPr="00CB0C48">
        <w:rPr>
          <w:rFonts w:ascii="GHEA Grapalat" w:hAnsi="GHEA Grapalat" w:cs="Sylfaen"/>
          <w:sz w:val="20"/>
          <w:szCs w:val="24"/>
          <w:lang w:val="ru-RU" w:eastAsia="en-US"/>
        </w:rPr>
        <w:t>մասնակիցներին</w:t>
      </w:r>
      <w:r w:rsidR="00973FB1" w:rsidRPr="00CB0C48">
        <w:rPr>
          <w:rFonts w:ascii="GHEA Grapalat" w:hAnsi="GHEA Grapalat" w:cs="Sylfaen"/>
          <w:sz w:val="20"/>
          <w:szCs w:val="24"/>
          <w:lang w:val="af-ZA" w:eastAsia="en-US"/>
        </w:rPr>
        <w:t xml:space="preserve">: </w:t>
      </w:r>
      <w:r w:rsidR="009B6D58" w:rsidRPr="00CB0C48">
        <w:rPr>
          <w:rFonts w:ascii="GHEA Grapalat" w:hAnsi="GHEA Grapalat" w:cs="Sylfaen"/>
          <w:sz w:val="20"/>
          <w:szCs w:val="24"/>
          <w:lang w:val="ru-RU" w:eastAsia="en-US"/>
        </w:rPr>
        <w:t>Առաջարկված</w:t>
      </w:r>
      <w:r w:rsidR="009B6D58" w:rsidRPr="00CB0C48">
        <w:rPr>
          <w:rFonts w:ascii="GHEA Grapalat" w:hAnsi="GHEA Grapalat" w:cs="Sylfaen"/>
          <w:sz w:val="20"/>
          <w:szCs w:val="24"/>
          <w:lang w:val="af-ZA" w:eastAsia="en-US"/>
        </w:rPr>
        <w:t xml:space="preserve"> </w:t>
      </w:r>
      <w:r w:rsidR="009B6D58" w:rsidRPr="00CB0C48">
        <w:rPr>
          <w:rFonts w:ascii="GHEA Grapalat" w:hAnsi="GHEA Grapalat" w:cs="Sylfaen"/>
          <w:sz w:val="20"/>
          <w:szCs w:val="24"/>
          <w:lang w:val="ru-RU" w:eastAsia="en-US"/>
        </w:rPr>
        <w:t>նվազագույն</w:t>
      </w:r>
      <w:r w:rsidR="009B6D58" w:rsidRPr="00CB0C48">
        <w:rPr>
          <w:rFonts w:ascii="GHEA Grapalat" w:hAnsi="GHEA Grapalat" w:cs="Sylfaen"/>
          <w:sz w:val="20"/>
          <w:szCs w:val="24"/>
          <w:lang w:val="af-ZA" w:eastAsia="en-US"/>
        </w:rPr>
        <w:t xml:space="preserve"> </w:t>
      </w:r>
      <w:r w:rsidR="009B6D58" w:rsidRPr="00CB0C48">
        <w:rPr>
          <w:rFonts w:ascii="GHEA Grapalat" w:hAnsi="GHEA Grapalat" w:cs="Sylfaen"/>
          <w:sz w:val="20"/>
          <w:szCs w:val="24"/>
          <w:lang w:val="ru-RU" w:eastAsia="en-US"/>
        </w:rPr>
        <w:t>գների</w:t>
      </w:r>
      <w:r w:rsidR="009B6D58" w:rsidRPr="00CB0C48">
        <w:rPr>
          <w:rFonts w:ascii="GHEA Grapalat" w:hAnsi="GHEA Grapalat" w:cs="Sylfaen"/>
          <w:sz w:val="20"/>
          <w:szCs w:val="24"/>
          <w:lang w:val="af-ZA" w:eastAsia="en-US"/>
        </w:rPr>
        <w:t xml:space="preserve"> </w:t>
      </w:r>
      <w:r w:rsidR="009B6D58" w:rsidRPr="00CB0C48">
        <w:rPr>
          <w:rFonts w:ascii="GHEA Grapalat" w:hAnsi="GHEA Grapalat" w:cs="Sylfaen"/>
          <w:sz w:val="20"/>
          <w:szCs w:val="24"/>
          <w:lang w:val="ru-RU" w:eastAsia="en-US"/>
        </w:rPr>
        <w:t>հավասարության</w:t>
      </w:r>
      <w:r w:rsidR="009B6D58" w:rsidRPr="00CB0C48">
        <w:rPr>
          <w:rFonts w:ascii="GHEA Grapalat" w:hAnsi="GHEA Grapalat" w:cs="Sylfaen"/>
          <w:sz w:val="20"/>
          <w:szCs w:val="24"/>
          <w:lang w:val="af-ZA" w:eastAsia="en-US"/>
        </w:rPr>
        <w:t xml:space="preserve"> </w:t>
      </w:r>
      <w:r w:rsidR="009B6D58" w:rsidRPr="00CB0C48">
        <w:rPr>
          <w:rFonts w:ascii="GHEA Grapalat" w:hAnsi="GHEA Grapalat" w:cs="Sylfaen"/>
          <w:sz w:val="20"/>
          <w:szCs w:val="24"/>
          <w:lang w:val="ru-RU" w:eastAsia="en-US"/>
        </w:rPr>
        <w:t>դեպքում</w:t>
      </w:r>
      <w:r w:rsidR="009B6D58" w:rsidRPr="00CB0C48">
        <w:rPr>
          <w:rFonts w:ascii="GHEA Grapalat" w:hAnsi="GHEA Grapalat" w:cs="Sylfaen"/>
          <w:sz w:val="20"/>
          <w:szCs w:val="24"/>
          <w:lang w:val="af-ZA" w:eastAsia="en-US"/>
        </w:rPr>
        <w:t xml:space="preserve"> </w:t>
      </w:r>
      <w:r w:rsidR="009B6D58" w:rsidRPr="00CB0C48">
        <w:rPr>
          <w:rFonts w:ascii="GHEA Grapalat" w:hAnsi="GHEA Grapalat" w:cs="Sylfaen"/>
          <w:sz w:val="20"/>
          <w:szCs w:val="24"/>
          <w:lang w:val="ru-RU" w:eastAsia="en-US"/>
        </w:rPr>
        <w:t>կամ</w:t>
      </w:r>
      <w:r w:rsidR="009B6D58" w:rsidRPr="00CB0C48">
        <w:rPr>
          <w:rFonts w:ascii="GHEA Grapalat" w:hAnsi="GHEA Grapalat" w:cs="Sylfaen"/>
          <w:sz w:val="20"/>
          <w:szCs w:val="24"/>
          <w:lang w:val="af-ZA" w:eastAsia="en-US"/>
        </w:rPr>
        <w:t xml:space="preserve"> </w:t>
      </w:r>
      <w:r w:rsidR="009B6D58" w:rsidRPr="00CB0C48">
        <w:rPr>
          <w:rFonts w:ascii="GHEA Grapalat" w:hAnsi="GHEA Grapalat" w:cs="Sylfaen"/>
          <w:sz w:val="20"/>
          <w:szCs w:val="24"/>
          <w:lang w:val="ru-RU" w:eastAsia="en-US"/>
        </w:rPr>
        <w:t>եթե</w:t>
      </w:r>
      <w:r w:rsidR="009B6D58" w:rsidRPr="00CB0C48">
        <w:rPr>
          <w:rFonts w:ascii="GHEA Grapalat" w:hAnsi="GHEA Grapalat" w:cs="Sylfaen"/>
          <w:sz w:val="20"/>
          <w:szCs w:val="24"/>
          <w:lang w:val="af-ZA" w:eastAsia="en-US"/>
        </w:rPr>
        <w:t xml:space="preserve"> </w:t>
      </w:r>
      <w:r w:rsidR="009B6D58" w:rsidRPr="00CB0C48">
        <w:rPr>
          <w:rFonts w:ascii="GHEA Grapalat" w:hAnsi="GHEA Grapalat" w:cs="Sylfaen"/>
          <w:sz w:val="20"/>
          <w:szCs w:val="24"/>
          <w:lang w:val="ru-RU" w:eastAsia="en-US"/>
        </w:rPr>
        <w:t>ոչ</w:t>
      </w:r>
      <w:r w:rsidR="009B6D58" w:rsidRPr="00CB0C48">
        <w:rPr>
          <w:rFonts w:ascii="GHEA Grapalat" w:hAnsi="GHEA Grapalat" w:cs="Sylfaen"/>
          <w:sz w:val="20"/>
          <w:szCs w:val="24"/>
          <w:lang w:val="af-ZA" w:eastAsia="en-US"/>
        </w:rPr>
        <w:t xml:space="preserve"> </w:t>
      </w:r>
      <w:r w:rsidR="009B6D58" w:rsidRPr="00CB0C48">
        <w:rPr>
          <w:rFonts w:ascii="GHEA Grapalat" w:hAnsi="GHEA Grapalat" w:cs="Sylfaen"/>
          <w:sz w:val="20"/>
          <w:szCs w:val="24"/>
          <w:lang w:val="ru-RU" w:eastAsia="en-US"/>
        </w:rPr>
        <w:t>գնային</w:t>
      </w:r>
      <w:r w:rsidR="009B6D58" w:rsidRPr="00CB0C48">
        <w:rPr>
          <w:rFonts w:ascii="GHEA Grapalat" w:hAnsi="GHEA Grapalat" w:cs="Sylfaen"/>
          <w:sz w:val="20"/>
          <w:szCs w:val="24"/>
          <w:lang w:val="af-ZA" w:eastAsia="en-US"/>
        </w:rPr>
        <w:t xml:space="preserve"> </w:t>
      </w:r>
      <w:r w:rsidR="009B6D58" w:rsidRPr="00CB0C48">
        <w:rPr>
          <w:rFonts w:ascii="GHEA Grapalat" w:hAnsi="GHEA Grapalat" w:cs="Sylfaen"/>
          <w:sz w:val="20"/>
          <w:szCs w:val="24"/>
          <w:lang w:val="ru-RU" w:eastAsia="en-US"/>
        </w:rPr>
        <w:t>պայմաններին</w:t>
      </w:r>
      <w:r w:rsidR="009B6D58" w:rsidRPr="00CB0C48">
        <w:rPr>
          <w:rFonts w:ascii="GHEA Grapalat" w:hAnsi="GHEA Grapalat" w:cs="Sylfaen"/>
          <w:sz w:val="20"/>
          <w:szCs w:val="24"/>
          <w:lang w:val="af-ZA" w:eastAsia="en-US"/>
        </w:rPr>
        <w:t xml:space="preserve"> </w:t>
      </w:r>
      <w:r w:rsidR="009B6D58" w:rsidRPr="00CB0C48">
        <w:rPr>
          <w:rFonts w:ascii="GHEA Grapalat" w:hAnsi="GHEA Grapalat" w:cs="Sylfaen"/>
          <w:sz w:val="20"/>
          <w:szCs w:val="24"/>
          <w:lang w:val="ru-RU" w:eastAsia="en-US"/>
        </w:rPr>
        <w:t>բավարարող</w:t>
      </w:r>
      <w:r w:rsidR="009B6D58" w:rsidRPr="00CB0C48">
        <w:rPr>
          <w:rFonts w:ascii="GHEA Grapalat" w:hAnsi="GHEA Grapalat" w:cs="Sylfaen"/>
          <w:sz w:val="20"/>
          <w:szCs w:val="24"/>
          <w:lang w:val="af-ZA" w:eastAsia="en-US"/>
        </w:rPr>
        <w:t xml:space="preserve"> </w:t>
      </w:r>
      <w:r w:rsidR="009B6D58" w:rsidRPr="00CB0C48">
        <w:rPr>
          <w:rFonts w:ascii="GHEA Grapalat" w:hAnsi="GHEA Grapalat" w:cs="Sylfaen"/>
          <w:sz w:val="20"/>
          <w:szCs w:val="24"/>
          <w:lang w:val="ru-RU" w:eastAsia="en-US"/>
        </w:rPr>
        <w:t>գնահատված</w:t>
      </w:r>
      <w:r w:rsidR="009B6D58" w:rsidRPr="00CB0C48">
        <w:rPr>
          <w:rFonts w:ascii="GHEA Grapalat" w:hAnsi="GHEA Grapalat" w:cs="Sylfaen"/>
          <w:sz w:val="20"/>
          <w:szCs w:val="24"/>
          <w:lang w:val="af-ZA" w:eastAsia="en-US"/>
        </w:rPr>
        <w:t xml:space="preserve"> </w:t>
      </w:r>
      <w:r w:rsidR="009B6D58" w:rsidRPr="00CB0C48">
        <w:rPr>
          <w:rFonts w:ascii="GHEA Grapalat" w:hAnsi="GHEA Grapalat" w:cs="Sylfaen"/>
          <w:sz w:val="20"/>
          <w:szCs w:val="24"/>
          <w:lang w:val="ru-RU" w:eastAsia="en-US"/>
        </w:rPr>
        <w:t>հայտեր</w:t>
      </w:r>
      <w:r w:rsidR="009B6D58" w:rsidRPr="00CB0C48">
        <w:rPr>
          <w:rFonts w:ascii="GHEA Grapalat" w:hAnsi="GHEA Grapalat" w:cs="Sylfaen"/>
          <w:sz w:val="20"/>
          <w:szCs w:val="24"/>
          <w:lang w:val="af-ZA" w:eastAsia="en-US"/>
        </w:rPr>
        <w:t xml:space="preserve"> </w:t>
      </w:r>
      <w:r w:rsidR="009B6D58" w:rsidRPr="00CB0C48">
        <w:rPr>
          <w:rFonts w:ascii="GHEA Grapalat" w:hAnsi="GHEA Grapalat" w:cs="Sylfaen"/>
          <w:sz w:val="20"/>
          <w:szCs w:val="24"/>
          <w:lang w:val="ru-RU" w:eastAsia="en-US"/>
        </w:rPr>
        <w:t>ներկայացրած</w:t>
      </w:r>
      <w:r w:rsidR="009B6D58" w:rsidRPr="00CB0C48">
        <w:rPr>
          <w:rFonts w:ascii="GHEA Grapalat" w:hAnsi="GHEA Grapalat" w:cs="Sylfaen"/>
          <w:sz w:val="20"/>
          <w:szCs w:val="24"/>
          <w:lang w:val="af-ZA" w:eastAsia="en-US"/>
        </w:rPr>
        <w:t xml:space="preserve"> </w:t>
      </w:r>
      <w:r w:rsidR="009B6D58" w:rsidRPr="00CB0C48">
        <w:rPr>
          <w:rFonts w:ascii="GHEA Grapalat" w:hAnsi="GHEA Grapalat" w:cs="Sylfaen"/>
          <w:sz w:val="20"/>
          <w:szCs w:val="24"/>
          <w:lang w:val="ru-RU" w:eastAsia="en-US"/>
        </w:rPr>
        <w:t>բոլոր</w:t>
      </w:r>
      <w:r w:rsidR="009B6D58" w:rsidRPr="00CB0C48">
        <w:rPr>
          <w:rFonts w:ascii="GHEA Grapalat" w:hAnsi="GHEA Grapalat" w:cs="Sylfaen"/>
          <w:sz w:val="20"/>
          <w:szCs w:val="24"/>
          <w:lang w:val="af-ZA" w:eastAsia="en-US"/>
        </w:rPr>
        <w:t xml:space="preserve"> </w:t>
      </w:r>
      <w:r w:rsidR="00FD2748" w:rsidRPr="00CB0C48">
        <w:rPr>
          <w:rFonts w:ascii="GHEA Grapalat" w:hAnsi="GHEA Grapalat" w:cs="Sylfaen"/>
          <w:sz w:val="20"/>
          <w:szCs w:val="24"/>
          <w:lang w:val="af-ZA" w:eastAsia="en-US"/>
        </w:rPr>
        <w:t>մ</w:t>
      </w:r>
      <w:r w:rsidR="009B6D58" w:rsidRPr="00CB0C48">
        <w:rPr>
          <w:rFonts w:ascii="GHEA Grapalat" w:hAnsi="GHEA Grapalat" w:cs="Sylfaen"/>
          <w:sz w:val="20"/>
          <w:szCs w:val="24"/>
          <w:lang w:val="ru-RU" w:eastAsia="en-US"/>
        </w:rPr>
        <w:t>ասնակիցների</w:t>
      </w:r>
      <w:r w:rsidR="009B6D58" w:rsidRPr="00CB0C48">
        <w:rPr>
          <w:rFonts w:ascii="GHEA Grapalat" w:hAnsi="GHEA Grapalat" w:cs="Sylfaen"/>
          <w:sz w:val="20"/>
          <w:szCs w:val="24"/>
          <w:lang w:val="af-ZA" w:eastAsia="en-US"/>
        </w:rPr>
        <w:t xml:space="preserve"> </w:t>
      </w:r>
      <w:r w:rsidR="009B6D58" w:rsidRPr="00CB0C48">
        <w:rPr>
          <w:rFonts w:ascii="GHEA Grapalat" w:hAnsi="GHEA Grapalat" w:cs="Sylfaen"/>
          <w:sz w:val="20"/>
          <w:szCs w:val="24"/>
          <w:lang w:val="ru-RU" w:eastAsia="en-US"/>
        </w:rPr>
        <w:t>ներկայացրած</w:t>
      </w:r>
      <w:r w:rsidR="009B6D58" w:rsidRPr="00CB0C48">
        <w:rPr>
          <w:rFonts w:ascii="GHEA Grapalat" w:hAnsi="GHEA Grapalat" w:cs="Sylfaen"/>
          <w:sz w:val="20"/>
          <w:szCs w:val="24"/>
          <w:lang w:val="af-ZA" w:eastAsia="en-US"/>
        </w:rPr>
        <w:t xml:space="preserve"> </w:t>
      </w:r>
      <w:r w:rsidR="009B6D58" w:rsidRPr="00CB0C48">
        <w:rPr>
          <w:rFonts w:ascii="GHEA Grapalat" w:hAnsi="GHEA Grapalat" w:cs="Sylfaen"/>
          <w:sz w:val="20"/>
          <w:szCs w:val="24"/>
          <w:lang w:val="ru-RU" w:eastAsia="en-US"/>
        </w:rPr>
        <w:t>գնային</w:t>
      </w:r>
      <w:r w:rsidR="009B6D58" w:rsidRPr="00CB0C48">
        <w:rPr>
          <w:rFonts w:ascii="GHEA Grapalat" w:hAnsi="GHEA Grapalat" w:cs="Sylfaen"/>
          <w:sz w:val="20"/>
          <w:szCs w:val="24"/>
          <w:lang w:val="af-ZA" w:eastAsia="en-US"/>
        </w:rPr>
        <w:t xml:space="preserve"> </w:t>
      </w:r>
      <w:r w:rsidR="009B6D58" w:rsidRPr="00CB0C48">
        <w:rPr>
          <w:rFonts w:ascii="GHEA Grapalat" w:hAnsi="GHEA Grapalat" w:cs="Sylfaen"/>
          <w:sz w:val="20"/>
          <w:szCs w:val="24"/>
          <w:lang w:val="ru-RU" w:eastAsia="en-US"/>
        </w:rPr>
        <w:t>առաջարկները</w:t>
      </w:r>
      <w:r w:rsidR="009B6D58" w:rsidRPr="00CB0C48">
        <w:rPr>
          <w:rFonts w:ascii="GHEA Grapalat" w:hAnsi="GHEA Grapalat" w:cs="Sylfaen"/>
          <w:sz w:val="20"/>
          <w:szCs w:val="24"/>
          <w:lang w:val="af-ZA" w:eastAsia="en-US"/>
        </w:rPr>
        <w:t xml:space="preserve"> </w:t>
      </w:r>
      <w:r w:rsidR="009B6D58" w:rsidRPr="00CB0C48">
        <w:rPr>
          <w:rFonts w:ascii="GHEA Grapalat" w:hAnsi="GHEA Grapalat" w:cs="Sylfaen"/>
          <w:sz w:val="20"/>
          <w:szCs w:val="24"/>
          <w:lang w:val="ru-RU" w:eastAsia="en-US"/>
        </w:rPr>
        <w:t>գերազանցում</w:t>
      </w:r>
      <w:r w:rsidR="009B6D58" w:rsidRPr="00CB0C48">
        <w:rPr>
          <w:rFonts w:ascii="GHEA Grapalat" w:hAnsi="GHEA Grapalat" w:cs="Sylfaen"/>
          <w:sz w:val="20"/>
          <w:szCs w:val="24"/>
          <w:lang w:val="af-ZA" w:eastAsia="en-US"/>
        </w:rPr>
        <w:t xml:space="preserve"> </w:t>
      </w:r>
      <w:r w:rsidR="009B6D58" w:rsidRPr="00CB0C48">
        <w:rPr>
          <w:rFonts w:ascii="GHEA Grapalat" w:hAnsi="GHEA Grapalat" w:cs="Sylfaen"/>
          <w:sz w:val="20"/>
          <w:szCs w:val="24"/>
          <w:lang w:val="ru-RU" w:eastAsia="en-US"/>
        </w:rPr>
        <w:t>են</w:t>
      </w:r>
      <w:r w:rsidR="009B6D58" w:rsidRPr="00CB0C48">
        <w:rPr>
          <w:rFonts w:ascii="GHEA Grapalat" w:hAnsi="GHEA Grapalat" w:cs="Sylfaen"/>
          <w:sz w:val="20"/>
          <w:szCs w:val="24"/>
          <w:lang w:val="af-ZA" w:eastAsia="en-US"/>
        </w:rPr>
        <w:t xml:space="preserve"> </w:t>
      </w:r>
      <w:r w:rsidR="00973FB1" w:rsidRPr="00CB0C48">
        <w:rPr>
          <w:rFonts w:ascii="GHEA Grapalat" w:hAnsi="GHEA Grapalat" w:cs="Sylfaen"/>
          <w:sz w:val="20"/>
          <w:szCs w:val="24"/>
          <w:lang w:val="ru-RU" w:eastAsia="en-US"/>
        </w:rPr>
        <w:t>սույն</w:t>
      </w:r>
      <w:r w:rsidR="00973FB1" w:rsidRPr="00CB0C48">
        <w:rPr>
          <w:rFonts w:ascii="GHEA Grapalat" w:hAnsi="GHEA Grapalat" w:cs="Sylfaen"/>
          <w:sz w:val="20"/>
          <w:szCs w:val="24"/>
          <w:lang w:val="af-ZA" w:eastAsia="en-US"/>
        </w:rPr>
        <w:t xml:space="preserve"> </w:t>
      </w:r>
      <w:r w:rsidR="00973FB1" w:rsidRPr="00CB0C48">
        <w:rPr>
          <w:rFonts w:ascii="GHEA Grapalat" w:hAnsi="GHEA Grapalat" w:cs="Sylfaen"/>
          <w:sz w:val="20"/>
          <w:szCs w:val="24"/>
          <w:lang w:val="ru-RU" w:eastAsia="en-US"/>
        </w:rPr>
        <w:t>ընթացակարգի</w:t>
      </w:r>
      <w:r w:rsidR="00973FB1" w:rsidRPr="00CB0C48">
        <w:rPr>
          <w:rFonts w:ascii="GHEA Grapalat" w:hAnsi="GHEA Grapalat" w:cs="Sylfaen"/>
          <w:sz w:val="20"/>
          <w:szCs w:val="24"/>
          <w:lang w:val="af-ZA" w:eastAsia="en-US"/>
        </w:rPr>
        <w:t xml:space="preserve"> </w:t>
      </w:r>
      <w:r w:rsidR="00973FB1" w:rsidRPr="00CB0C48">
        <w:rPr>
          <w:rFonts w:ascii="GHEA Grapalat" w:hAnsi="GHEA Grapalat" w:cs="Sylfaen"/>
          <w:sz w:val="20"/>
          <w:szCs w:val="24"/>
          <w:lang w:val="ru-RU" w:eastAsia="en-US"/>
        </w:rPr>
        <w:t>շրջանակում</w:t>
      </w:r>
      <w:r w:rsidR="00973FB1" w:rsidRPr="00CB0C48">
        <w:rPr>
          <w:rFonts w:ascii="GHEA Grapalat" w:hAnsi="GHEA Grapalat" w:cs="Sylfaen"/>
          <w:sz w:val="20"/>
          <w:szCs w:val="24"/>
          <w:lang w:val="af-ZA" w:eastAsia="en-US"/>
        </w:rPr>
        <w:t xml:space="preserve"> </w:t>
      </w:r>
      <w:r w:rsidR="00973FB1" w:rsidRPr="00CB0C48">
        <w:rPr>
          <w:rFonts w:ascii="GHEA Grapalat" w:hAnsi="GHEA Grapalat" w:cs="Sylfaen"/>
          <w:sz w:val="20"/>
          <w:szCs w:val="24"/>
          <w:lang w:val="ru-RU" w:eastAsia="en-US"/>
        </w:rPr>
        <w:t>գնվելիք</w:t>
      </w:r>
      <w:r w:rsidR="00973FB1" w:rsidRPr="00CB0C48">
        <w:rPr>
          <w:rFonts w:ascii="GHEA Grapalat" w:hAnsi="GHEA Grapalat" w:cs="Sylfaen"/>
          <w:sz w:val="20"/>
          <w:szCs w:val="24"/>
          <w:lang w:val="af-ZA" w:eastAsia="en-US"/>
        </w:rPr>
        <w:t xml:space="preserve"> </w:t>
      </w:r>
      <w:r w:rsidR="005D3A39" w:rsidRPr="00CB0C48">
        <w:rPr>
          <w:rFonts w:ascii="GHEA Grapalat" w:hAnsi="GHEA Grapalat" w:cs="Sylfaen"/>
          <w:sz w:val="20"/>
          <w:szCs w:val="24"/>
          <w:lang w:eastAsia="en-US"/>
        </w:rPr>
        <w:t>աշխատանք</w:t>
      </w:r>
      <w:r w:rsidR="00973FB1" w:rsidRPr="00CB0C48">
        <w:rPr>
          <w:rFonts w:ascii="GHEA Grapalat" w:hAnsi="GHEA Grapalat" w:cs="Sylfaen"/>
          <w:sz w:val="20"/>
          <w:szCs w:val="24"/>
          <w:lang w:val="ru-RU" w:eastAsia="en-US"/>
        </w:rPr>
        <w:t>ների</w:t>
      </w:r>
      <w:r w:rsidR="00973FB1" w:rsidRPr="00CB0C48">
        <w:rPr>
          <w:rFonts w:ascii="GHEA Grapalat" w:hAnsi="GHEA Grapalat" w:cs="Sylfaen"/>
          <w:sz w:val="20"/>
          <w:szCs w:val="24"/>
          <w:lang w:val="af-ZA" w:eastAsia="en-US"/>
        </w:rPr>
        <w:t xml:space="preserve"> </w:t>
      </w:r>
      <w:r w:rsidR="00973FB1" w:rsidRPr="00CB0C48">
        <w:rPr>
          <w:rFonts w:ascii="GHEA Grapalat" w:hAnsi="GHEA Grapalat" w:cs="Sylfaen"/>
          <w:sz w:val="20"/>
          <w:szCs w:val="24"/>
          <w:lang w:val="ru-RU" w:eastAsia="en-US"/>
        </w:rPr>
        <w:t>գնման</w:t>
      </w:r>
      <w:r w:rsidR="00973FB1" w:rsidRPr="00CB0C48">
        <w:rPr>
          <w:rFonts w:ascii="GHEA Grapalat" w:hAnsi="GHEA Grapalat" w:cs="Sylfaen"/>
          <w:sz w:val="20"/>
          <w:szCs w:val="24"/>
          <w:lang w:val="af-ZA" w:eastAsia="en-US"/>
        </w:rPr>
        <w:t xml:space="preserve"> </w:t>
      </w:r>
      <w:r w:rsidR="00973FB1" w:rsidRPr="00CB0C48">
        <w:rPr>
          <w:rFonts w:ascii="GHEA Grapalat" w:hAnsi="GHEA Grapalat" w:cs="Sylfaen"/>
          <w:sz w:val="20"/>
          <w:szCs w:val="24"/>
          <w:lang w:val="ru-RU" w:eastAsia="en-US"/>
        </w:rPr>
        <w:t>հայտով</w:t>
      </w:r>
      <w:r w:rsidR="00973FB1" w:rsidRPr="00CB0C48">
        <w:rPr>
          <w:rFonts w:ascii="GHEA Grapalat" w:hAnsi="GHEA Grapalat" w:cs="Sylfaen"/>
          <w:sz w:val="20"/>
          <w:szCs w:val="24"/>
          <w:lang w:val="af-ZA" w:eastAsia="en-US"/>
        </w:rPr>
        <w:t xml:space="preserve"> </w:t>
      </w:r>
      <w:r w:rsidR="00973FB1" w:rsidRPr="00CB0C48">
        <w:rPr>
          <w:rFonts w:ascii="GHEA Grapalat" w:hAnsi="GHEA Grapalat" w:cs="Sylfaen"/>
          <w:sz w:val="20"/>
          <w:szCs w:val="24"/>
          <w:lang w:val="ru-RU" w:eastAsia="en-US"/>
        </w:rPr>
        <w:t>սահմանված</w:t>
      </w:r>
      <w:r w:rsidR="00973FB1" w:rsidRPr="00CB0C48">
        <w:rPr>
          <w:rFonts w:ascii="GHEA Grapalat" w:hAnsi="GHEA Grapalat" w:cs="Sylfaen"/>
          <w:sz w:val="20"/>
          <w:szCs w:val="24"/>
          <w:lang w:val="af-ZA" w:eastAsia="en-US"/>
        </w:rPr>
        <w:t xml:space="preserve"> </w:t>
      </w:r>
      <w:r w:rsidR="00973FB1" w:rsidRPr="00CB0C48">
        <w:rPr>
          <w:rFonts w:ascii="GHEA Grapalat" w:hAnsi="GHEA Grapalat" w:cs="Sylfaen"/>
          <w:sz w:val="20"/>
          <w:szCs w:val="24"/>
          <w:lang w:val="ru-RU" w:eastAsia="en-US"/>
        </w:rPr>
        <w:t>գինը</w:t>
      </w:r>
      <w:r w:rsidR="00DD7112" w:rsidRPr="00CB0C48">
        <w:rPr>
          <w:rFonts w:ascii="GHEA Grapalat" w:hAnsi="GHEA Grapalat" w:cs="Sylfaen"/>
          <w:sz w:val="20"/>
          <w:szCs w:val="24"/>
          <w:lang w:val="af-ZA" w:eastAsia="en-US"/>
        </w:rPr>
        <w:t xml:space="preserve"> </w:t>
      </w:r>
      <w:r w:rsidR="00DD7112" w:rsidRPr="00CB0C48">
        <w:rPr>
          <w:rFonts w:ascii="GHEA Grapalat" w:hAnsi="GHEA Grapalat" w:cs="Sylfaen"/>
          <w:sz w:val="20"/>
          <w:szCs w:val="24"/>
          <w:lang w:val="ru-RU" w:eastAsia="en-US"/>
        </w:rPr>
        <w:t>կամ</w:t>
      </w:r>
      <w:r w:rsidR="00DD7112" w:rsidRPr="00CB0C48">
        <w:rPr>
          <w:rFonts w:ascii="GHEA Grapalat" w:hAnsi="GHEA Grapalat" w:cs="Sylfaen"/>
          <w:sz w:val="20"/>
          <w:szCs w:val="24"/>
          <w:lang w:val="af-ZA" w:eastAsia="en-US"/>
        </w:rPr>
        <w:t xml:space="preserve"> </w:t>
      </w:r>
      <w:r w:rsidR="00DD7112" w:rsidRPr="00CB0C48">
        <w:rPr>
          <w:rFonts w:ascii="GHEA Grapalat" w:hAnsi="GHEA Grapalat" w:cs="Sylfaen"/>
          <w:sz w:val="20"/>
          <w:szCs w:val="24"/>
          <w:lang w:val="ru-RU" w:eastAsia="en-US"/>
        </w:rPr>
        <w:t>գնումն</w:t>
      </w:r>
      <w:r w:rsidR="00DD7112" w:rsidRPr="00CB0C48">
        <w:rPr>
          <w:rFonts w:ascii="GHEA Grapalat" w:hAnsi="GHEA Grapalat" w:cs="Sylfaen"/>
          <w:sz w:val="20"/>
          <w:szCs w:val="24"/>
          <w:lang w:val="af-ZA" w:eastAsia="en-US"/>
        </w:rPr>
        <w:t xml:space="preserve"> </w:t>
      </w:r>
      <w:r w:rsidR="00DD7112" w:rsidRPr="00CB0C48">
        <w:rPr>
          <w:rFonts w:ascii="GHEA Grapalat" w:hAnsi="GHEA Grapalat" w:cs="Sylfaen"/>
          <w:sz w:val="20"/>
          <w:szCs w:val="24"/>
          <w:lang w:val="ru-RU" w:eastAsia="en-US"/>
        </w:rPr>
        <w:t>իրականացվում</w:t>
      </w:r>
      <w:r w:rsidR="00DD7112" w:rsidRPr="00CB0C48">
        <w:rPr>
          <w:rFonts w:ascii="GHEA Grapalat" w:hAnsi="GHEA Grapalat" w:cs="Sylfaen"/>
          <w:sz w:val="20"/>
          <w:szCs w:val="24"/>
          <w:lang w:val="af-ZA" w:eastAsia="en-US"/>
        </w:rPr>
        <w:t xml:space="preserve"> </w:t>
      </w:r>
      <w:r w:rsidR="00DD7112" w:rsidRPr="00CB0C48">
        <w:rPr>
          <w:rFonts w:ascii="GHEA Grapalat" w:hAnsi="GHEA Grapalat" w:cs="Sylfaen"/>
          <w:sz w:val="20"/>
          <w:szCs w:val="24"/>
          <w:lang w:val="ru-RU" w:eastAsia="en-US"/>
        </w:rPr>
        <w:t>է</w:t>
      </w:r>
      <w:r w:rsidR="00DD7112" w:rsidRPr="00CB0C48">
        <w:rPr>
          <w:rFonts w:ascii="GHEA Grapalat" w:hAnsi="GHEA Grapalat" w:cs="Sylfaen"/>
          <w:sz w:val="20"/>
          <w:szCs w:val="24"/>
          <w:lang w:val="af-ZA" w:eastAsia="en-US"/>
        </w:rPr>
        <w:t xml:space="preserve"> </w:t>
      </w:r>
      <w:r w:rsidR="00DD7112" w:rsidRPr="00CB0C48">
        <w:rPr>
          <w:rFonts w:ascii="GHEA Grapalat" w:hAnsi="GHEA Grapalat" w:cs="Sylfaen"/>
          <w:sz w:val="20"/>
          <w:szCs w:val="24"/>
          <w:lang w:val="ru-RU" w:eastAsia="en-US"/>
        </w:rPr>
        <w:t>Օրենքի</w:t>
      </w:r>
      <w:r w:rsidR="00DD7112" w:rsidRPr="00CB0C48">
        <w:rPr>
          <w:rFonts w:ascii="GHEA Grapalat" w:hAnsi="GHEA Grapalat" w:cs="Sylfaen"/>
          <w:sz w:val="20"/>
          <w:szCs w:val="24"/>
          <w:lang w:val="af-ZA" w:eastAsia="en-US"/>
        </w:rPr>
        <w:t xml:space="preserve"> 15-</w:t>
      </w:r>
      <w:r w:rsidR="00DD7112" w:rsidRPr="00CB0C48">
        <w:rPr>
          <w:rFonts w:ascii="GHEA Grapalat" w:hAnsi="GHEA Grapalat" w:cs="Sylfaen"/>
          <w:sz w:val="20"/>
          <w:szCs w:val="24"/>
          <w:lang w:val="ru-RU" w:eastAsia="en-US"/>
        </w:rPr>
        <w:t>րդ</w:t>
      </w:r>
      <w:r w:rsidR="00DD7112" w:rsidRPr="00CB0C48">
        <w:rPr>
          <w:rFonts w:ascii="GHEA Grapalat" w:hAnsi="GHEA Grapalat" w:cs="Sylfaen"/>
          <w:sz w:val="20"/>
          <w:szCs w:val="24"/>
          <w:lang w:val="af-ZA" w:eastAsia="en-US"/>
        </w:rPr>
        <w:t xml:space="preserve"> </w:t>
      </w:r>
      <w:r w:rsidR="00DD7112" w:rsidRPr="00CB0C48">
        <w:rPr>
          <w:rFonts w:ascii="GHEA Grapalat" w:hAnsi="GHEA Grapalat" w:cs="Sylfaen"/>
          <w:sz w:val="20"/>
          <w:szCs w:val="24"/>
          <w:lang w:val="ru-RU" w:eastAsia="en-US"/>
        </w:rPr>
        <w:t>հոդվածի</w:t>
      </w:r>
      <w:r w:rsidR="00DD7112" w:rsidRPr="00CB0C48">
        <w:rPr>
          <w:rFonts w:ascii="GHEA Grapalat" w:hAnsi="GHEA Grapalat" w:cs="Sylfaen"/>
          <w:sz w:val="20"/>
          <w:szCs w:val="24"/>
          <w:lang w:val="af-ZA" w:eastAsia="en-US"/>
        </w:rPr>
        <w:t xml:space="preserve"> 6-</w:t>
      </w:r>
      <w:r w:rsidR="00DD7112" w:rsidRPr="00CB0C48">
        <w:rPr>
          <w:rFonts w:ascii="GHEA Grapalat" w:hAnsi="GHEA Grapalat" w:cs="Sylfaen"/>
          <w:sz w:val="20"/>
          <w:szCs w:val="24"/>
          <w:lang w:val="ru-RU" w:eastAsia="en-US"/>
        </w:rPr>
        <w:t>րդ</w:t>
      </w:r>
      <w:r w:rsidR="00DD7112" w:rsidRPr="00CB0C48">
        <w:rPr>
          <w:rFonts w:ascii="GHEA Grapalat" w:hAnsi="GHEA Grapalat" w:cs="Sylfaen"/>
          <w:sz w:val="20"/>
          <w:szCs w:val="24"/>
          <w:lang w:val="af-ZA" w:eastAsia="en-US"/>
        </w:rPr>
        <w:t xml:space="preserve"> </w:t>
      </w:r>
      <w:r w:rsidR="00DD7112" w:rsidRPr="00CB0C48">
        <w:rPr>
          <w:rFonts w:ascii="GHEA Grapalat" w:hAnsi="GHEA Grapalat" w:cs="Sylfaen"/>
          <w:sz w:val="20"/>
          <w:szCs w:val="24"/>
          <w:lang w:val="ru-RU" w:eastAsia="en-US"/>
        </w:rPr>
        <w:t>մասի</w:t>
      </w:r>
      <w:r w:rsidR="00DD7112" w:rsidRPr="00CB0C48">
        <w:rPr>
          <w:rFonts w:ascii="GHEA Grapalat" w:hAnsi="GHEA Grapalat" w:cs="Sylfaen"/>
          <w:sz w:val="20"/>
          <w:szCs w:val="24"/>
          <w:lang w:val="af-ZA" w:eastAsia="en-US"/>
        </w:rPr>
        <w:t xml:space="preserve"> </w:t>
      </w:r>
      <w:r w:rsidR="00DD7112" w:rsidRPr="00CB0C48">
        <w:rPr>
          <w:rFonts w:ascii="GHEA Grapalat" w:hAnsi="GHEA Grapalat" w:cs="Sylfaen"/>
          <w:sz w:val="20"/>
          <w:szCs w:val="24"/>
          <w:lang w:val="ru-RU" w:eastAsia="en-US"/>
        </w:rPr>
        <w:t>հիման</w:t>
      </w:r>
      <w:r w:rsidR="00DD7112" w:rsidRPr="00CB0C48">
        <w:rPr>
          <w:rFonts w:ascii="GHEA Grapalat" w:hAnsi="GHEA Grapalat" w:cs="Sylfaen"/>
          <w:sz w:val="20"/>
          <w:szCs w:val="24"/>
          <w:lang w:val="af-ZA" w:eastAsia="en-US"/>
        </w:rPr>
        <w:t xml:space="preserve"> </w:t>
      </w:r>
      <w:r w:rsidR="00DD7112" w:rsidRPr="00CB0C48">
        <w:rPr>
          <w:rFonts w:ascii="GHEA Grapalat" w:hAnsi="GHEA Grapalat" w:cs="Sylfaen"/>
          <w:sz w:val="20"/>
          <w:szCs w:val="24"/>
          <w:lang w:val="ru-RU" w:eastAsia="en-US"/>
        </w:rPr>
        <w:t>վրա</w:t>
      </w:r>
      <w:r w:rsidR="009B6D58" w:rsidRPr="00CB0C48">
        <w:rPr>
          <w:rFonts w:ascii="GHEA Grapalat" w:hAnsi="GHEA Grapalat" w:cs="Sylfaen"/>
          <w:sz w:val="20"/>
          <w:szCs w:val="24"/>
          <w:lang w:val="ru-RU" w:eastAsia="en-US"/>
        </w:rPr>
        <w:t>՝</w:t>
      </w:r>
      <w:r w:rsidR="009B6D58" w:rsidRPr="00CB0C48">
        <w:rPr>
          <w:rFonts w:ascii="GHEA Grapalat" w:hAnsi="GHEA Grapalat" w:cs="Sylfaen"/>
          <w:sz w:val="20"/>
          <w:szCs w:val="24"/>
          <w:lang w:val="af-ZA" w:eastAsia="en-US"/>
        </w:rPr>
        <w:t xml:space="preserve"> </w:t>
      </w:r>
    </w:p>
    <w:p w:rsidR="009B6D58" w:rsidRPr="00CB0C48" w:rsidRDefault="009B6D58" w:rsidP="00037DDE">
      <w:pPr>
        <w:pStyle w:val="norm"/>
        <w:spacing w:line="240" w:lineRule="auto"/>
        <w:rPr>
          <w:rFonts w:ascii="GHEA Grapalat" w:hAnsi="GHEA Grapalat" w:cs="Sylfaen"/>
          <w:sz w:val="20"/>
          <w:szCs w:val="24"/>
          <w:lang w:val="af-ZA" w:eastAsia="en-US"/>
        </w:rPr>
      </w:pPr>
      <w:r w:rsidRPr="00CB0C48">
        <w:rPr>
          <w:rFonts w:ascii="GHEA Grapalat" w:hAnsi="GHEA Grapalat" w:cs="Sylfaen"/>
          <w:sz w:val="20"/>
          <w:szCs w:val="24"/>
          <w:lang w:val="ru-RU" w:eastAsia="en-US"/>
        </w:rPr>
        <w:t>ա</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առաջին</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և</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հաջորդաբար</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տեղեր</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զբաղեցրած</w:t>
      </w:r>
      <w:r w:rsidRPr="00CB0C48">
        <w:rPr>
          <w:rFonts w:ascii="GHEA Grapalat" w:hAnsi="GHEA Grapalat" w:cs="Sylfaen"/>
          <w:sz w:val="20"/>
          <w:szCs w:val="24"/>
          <w:lang w:val="af-ZA" w:eastAsia="en-US"/>
        </w:rPr>
        <w:t xml:space="preserve"> </w:t>
      </w:r>
      <w:r w:rsidR="00FD2748" w:rsidRPr="00CB0C48">
        <w:rPr>
          <w:rFonts w:ascii="GHEA Grapalat" w:hAnsi="GHEA Grapalat" w:cs="Sylfaen"/>
          <w:sz w:val="20"/>
          <w:szCs w:val="24"/>
          <w:lang w:val="af-ZA" w:eastAsia="en-US"/>
        </w:rPr>
        <w:t>մ</w:t>
      </w:r>
      <w:r w:rsidRPr="00CB0C48">
        <w:rPr>
          <w:rFonts w:ascii="GHEA Grapalat" w:hAnsi="GHEA Grapalat" w:cs="Sylfaen"/>
          <w:sz w:val="20"/>
          <w:szCs w:val="24"/>
          <w:lang w:val="ru-RU" w:eastAsia="en-US"/>
        </w:rPr>
        <w:t>ասնակիցներին</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որոշելու</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նպատակով</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հանձնաժողովի</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նիստում</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առաջարկված</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գների</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նվազեցման</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նպատակով</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ոչ</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գնային</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պայման</w:t>
      </w:r>
      <w:r w:rsidRPr="00CB0C48">
        <w:rPr>
          <w:rFonts w:ascii="GHEA Grapalat" w:hAnsi="GHEA Grapalat" w:cs="Sylfaen"/>
          <w:sz w:val="20"/>
          <w:szCs w:val="24"/>
          <w:lang w:val="af-ZA" w:eastAsia="en-US"/>
        </w:rPr>
        <w:softHyphen/>
      </w:r>
      <w:r w:rsidRPr="00CB0C48">
        <w:rPr>
          <w:rFonts w:ascii="GHEA Grapalat" w:hAnsi="GHEA Grapalat" w:cs="Sylfaen"/>
          <w:sz w:val="20"/>
          <w:szCs w:val="24"/>
          <w:lang w:val="ru-RU" w:eastAsia="en-US"/>
        </w:rPr>
        <w:t>ները</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բավարարող</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գնահատված</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բոլոր</w:t>
      </w:r>
      <w:r w:rsidRPr="00CB0C48">
        <w:rPr>
          <w:rFonts w:ascii="GHEA Grapalat" w:hAnsi="GHEA Grapalat" w:cs="Sylfaen"/>
          <w:sz w:val="20"/>
          <w:szCs w:val="24"/>
          <w:lang w:val="af-ZA" w:eastAsia="en-US"/>
        </w:rPr>
        <w:t xml:space="preserve"> </w:t>
      </w:r>
      <w:r w:rsidR="00FD2748" w:rsidRPr="00CB0C48">
        <w:rPr>
          <w:rFonts w:ascii="GHEA Grapalat" w:hAnsi="GHEA Grapalat" w:cs="Sylfaen"/>
          <w:sz w:val="20"/>
          <w:szCs w:val="24"/>
          <w:lang w:val="af-ZA" w:eastAsia="en-US"/>
        </w:rPr>
        <w:t>մ</w:t>
      </w:r>
      <w:r w:rsidRPr="00CB0C48">
        <w:rPr>
          <w:rFonts w:ascii="GHEA Grapalat" w:hAnsi="GHEA Grapalat" w:cs="Sylfaen"/>
          <w:sz w:val="20"/>
          <w:szCs w:val="24"/>
          <w:lang w:val="ru-RU" w:eastAsia="en-US"/>
        </w:rPr>
        <w:t>ասնակիցների</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հետ</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վարվում</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են</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միաժամանակյա</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բանակցություններ</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եթե</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նիստին</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ներկա</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են</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բոլոր</w:t>
      </w:r>
      <w:r w:rsidRPr="00CB0C48">
        <w:rPr>
          <w:rFonts w:ascii="GHEA Grapalat" w:hAnsi="GHEA Grapalat" w:cs="Sylfaen"/>
          <w:sz w:val="20"/>
          <w:szCs w:val="24"/>
          <w:lang w:val="af-ZA" w:eastAsia="en-US"/>
        </w:rPr>
        <w:t xml:space="preserve"> </w:t>
      </w:r>
      <w:r w:rsidR="00FD2748" w:rsidRPr="00CB0C48">
        <w:rPr>
          <w:rFonts w:ascii="GHEA Grapalat" w:hAnsi="GHEA Grapalat" w:cs="Sylfaen"/>
          <w:sz w:val="20"/>
          <w:szCs w:val="24"/>
          <w:lang w:val="af-ZA" w:eastAsia="en-US"/>
        </w:rPr>
        <w:t>մ</w:t>
      </w:r>
      <w:r w:rsidRPr="00CB0C48">
        <w:rPr>
          <w:rFonts w:ascii="GHEA Grapalat" w:hAnsi="GHEA Grapalat" w:cs="Sylfaen"/>
          <w:sz w:val="20"/>
          <w:szCs w:val="24"/>
          <w:lang w:val="ru-RU" w:eastAsia="en-US"/>
        </w:rPr>
        <w:t>ասնակիցները</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համապատասխան</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լիազորություն</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ունեցող</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ներկայացուցիչները</w:t>
      </w:r>
      <w:r w:rsidRPr="00CB0C48">
        <w:rPr>
          <w:rFonts w:ascii="GHEA Grapalat" w:hAnsi="GHEA Grapalat" w:cs="Sylfaen"/>
          <w:sz w:val="20"/>
          <w:szCs w:val="24"/>
          <w:lang w:val="af-ZA" w:eastAsia="en-US"/>
        </w:rPr>
        <w:t>),</w:t>
      </w:r>
    </w:p>
    <w:p w:rsidR="009B6D58" w:rsidRPr="00CB0C48" w:rsidRDefault="009B6D58" w:rsidP="00037DDE">
      <w:pPr>
        <w:pStyle w:val="norm"/>
        <w:spacing w:line="240" w:lineRule="auto"/>
        <w:rPr>
          <w:rFonts w:ascii="GHEA Grapalat" w:hAnsi="GHEA Grapalat" w:cs="Sylfaen"/>
          <w:sz w:val="20"/>
          <w:szCs w:val="24"/>
          <w:lang w:val="af-ZA" w:eastAsia="en-US"/>
        </w:rPr>
      </w:pPr>
      <w:r w:rsidRPr="00CB0C48">
        <w:rPr>
          <w:rFonts w:ascii="GHEA Grapalat" w:hAnsi="GHEA Grapalat" w:cs="Sylfaen"/>
          <w:sz w:val="20"/>
          <w:szCs w:val="24"/>
          <w:lang w:val="ru-RU" w:eastAsia="en-US"/>
        </w:rPr>
        <w:t>բ</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հակառակ</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դեպքում</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հանձնաժողովի</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նիստը</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կասեցվում</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է</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և</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մեկ</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աշխատանքային</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օրվա</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ընթացքում</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հանձնաժողովի</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քարտուղարը</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բավարար</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գնահատված</w:t>
      </w:r>
      <w:r w:rsidRPr="00CB0C48">
        <w:rPr>
          <w:rFonts w:ascii="GHEA Grapalat" w:hAnsi="GHEA Grapalat" w:cs="Sylfaen"/>
          <w:sz w:val="20"/>
          <w:szCs w:val="24"/>
          <w:lang w:val="af-ZA" w:eastAsia="en-US"/>
        </w:rPr>
        <w:t xml:space="preserve"> </w:t>
      </w:r>
      <w:r w:rsidR="00143E8C" w:rsidRPr="00CB0C48">
        <w:rPr>
          <w:rFonts w:ascii="GHEA Grapalat" w:hAnsi="GHEA Grapalat" w:cs="Sylfaen"/>
          <w:sz w:val="20"/>
          <w:szCs w:val="24"/>
          <w:lang w:val="ru-RU" w:eastAsia="en-US"/>
        </w:rPr>
        <w:t>հայտեր</w:t>
      </w:r>
      <w:r w:rsidR="00143E8C" w:rsidRPr="00CB0C48">
        <w:rPr>
          <w:rFonts w:ascii="GHEA Grapalat" w:hAnsi="GHEA Grapalat" w:cs="Sylfaen"/>
          <w:sz w:val="20"/>
          <w:szCs w:val="24"/>
          <w:lang w:val="af-ZA" w:eastAsia="en-US"/>
        </w:rPr>
        <w:t xml:space="preserve"> </w:t>
      </w:r>
      <w:r w:rsidR="00143E8C" w:rsidRPr="00CB0C48">
        <w:rPr>
          <w:rFonts w:ascii="GHEA Grapalat" w:hAnsi="GHEA Grapalat" w:cs="Sylfaen"/>
          <w:sz w:val="20"/>
          <w:szCs w:val="24"/>
          <w:lang w:val="ru-RU" w:eastAsia="en-US"/>
        </w:rPr>
        <w:t>ներկայացրած</w:t>
      </w:r>
      <w:r w:rsidR="00143E8C"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բոլոր</w:t>
      </w:r>
      <w:r w:rsidRPr="00CB0C48">
        <w:rPr>
          <w:rFonts w:ascii="GHEA Grapalat" w:hAnsi="GHEA Grapalat" w:cs="Sylfaen"/>
          <w:sz w:val="20"/>
          <w:szCs w:val="24"/>
          <w:lang w:val="af-ZA" w:eastAsia="en-US"/>
        </w:rPr>
        <w:t xml:space="preserve"> </w:t>
      </w:r>
      <w:r w:rsidR="00143E8C" w:rsidRPr="00CB0C48">
        <w:rPr>
          <w:rFonts w:ascii="GHEA Grapalat" w:hAnsi="GHEA Grapalat" w:cs="Sylfaen"/>
          <w:sz w:val="20"/>
          <w:szCs w:val="24"/>
          <w:lang w:val="ru-RU" w:eastAsia="en-US"/>
        </w:rPr>
        <w:t>մասնակիցներին</w:t>
      </w:r>
      <w:r w:rsidR="00143E8C" w:rsidRPr="00CB0C48">
        <w:rPr>
          <w:rFonts w:ascii="GHEA Grapalat" w:hAnsi="GHEA Grapalat" w:cs="Sylfaen"/>
          <w:sz w:val="20"/>
          <w:szCs w:val="24"/>
          <w:lang w:val="af-ZA" w:eastAsia="en-US"/>
        </w:rPr>
        <w:t xml:space="preserve"> </w:t>
      </w:r>
      <w:r w:rsidR="00DF7A6A">
        <w:rPr>
          <w:rFonts w:ascii="GHEA Grapalat" w:hAnsi="GHEA Grapalat" w:cs="Sylfaen"/>
          <w:sz w:val="20"/>
          <w:szCs w:val="24"/>
          <w:lang w:val="af-ZA" w:eastAsia="en-US"/>
        </w:rPr>
        <w:t xml:space="preserve">էլեկտրոնային եղանակով </w:t>
      </w:r>
      <w:r w:rsidRPr="00CB0C48">
        <w:rPr>
          <w:rFonts w:ascii="GHEA Grapalat" w:hAnsi="GHEA Grapalat" w:cs="Sylfaen"/>
          <w:sz w:val="20"/>
          <w:szCs w:val="24"/>
          <w:lang w:val="ru-RU" w:eastAsia="en-US"/>
        </w:rPr>
        <w:t>միաժամանակ</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ծանուցում</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է</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գների</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նվազեցման</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շուրջ</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միաժամանակյա</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բանակցությունների</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վարման</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օրվա</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ժամի</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և</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վայրի</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մասին</w:t>
      </w:r>
      <w:r w:rsidRPr="00CB0C48">
        <w:rPr>
          <w:rFonts w:ascii="GHEA Grapalat" w:hAnsi="GHEA Grapalat" w:cs="Sylfaen"/>
          <w:sz w:val="20"/>
          <w:szCs w:val="24"/>
          <w:lang w:val="af-ZA" w:eastAsia="en-US"/>
        </w:rPr>
        <w:t>,</w:t>
      </w:r>
    </w:p>
    <w:p w:rsidR="009B6D58" w:rsidRPr="00CB0C48" w:rsidRDefault="009B6D58" w:rsidP="00037DDE">
      <w:pPr>
        <w:pStyle w:val="norm"/>
        <w:spacing w:line="240" w:lineRule="auto"/>
        <w:rPr>
          <w:rFonts w:ascii="GHEA Grapalat" w:hAnsi="GHEA Grapalat" w:cs="Sylfaen"/>
          <w:color w:val="FF0000"/>
          <w:sz w:val="20"/>
          <w:szCs w:val="24"/>
          <w:lang w:val="af-ZA" w:eastAsia="en-US"/>
        </w:rPr>
      </w:pPr>
      <w:r w:rsidRPr="00CB0C48">
        <w:rPr>
          <w:rFonts w:ascii="GHEA Grapalat" w:hAnsi="GHEA Grapalat" w:cs="Sylfaen"/>
          <w:sz w:val="20"/>
          <w:szCs w:val="24"/>
          <w:lang w:val="ru-RU" w:eastAsia="en-US"/>
        </w:rPr>
        <w:t>գ</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բանակցությունները</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վարվում</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են</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ոչ</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շուտ</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քան</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ծանուցումն</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ուղարկվելու</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օրվան</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հաջորդող</w:t>
      </w:r>
      <w:r w:rsidRPr="00CB0C48">
        <w:rPr>
          <w:rFonts w:ascii="GHEA Grapalat" w:hAnsi="GHEA Grapalat" w:cs="Sylfaen"/>
          <w:sz w:val="20"/>
          <w:szCs w:val="24"/>
          <w:lang w:val="af-ZA" w:eastAsia="en-US"/>
        </w:rPr>
        <w:t xml:space="preserve"> </w:t>
      </w:r>
      <w:proofErr w:type="gramStart"/>
      <w:r w:rsidRPr="00CB0C48">
        <w:rPr>
          <w:rFonts w:ascii="GHEA Grapalat" w:hAnsi="GHEA Grapalat" w:cs="Sylfaen"/>
          <w:sz w:val="20"/>
          <w:szCs w:val="24"/>
          <w:lang w:val="ru-RU" w:eastAsia="en-US"/>
        </w:rPr>
        <w:t>օրվանից</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երկրորդ</w:t>
      </w:r>
      <w:proofErr w:type="gramEnd"/>
      <w:r w:rsidRPr="00CB0C48">
        <w:rPr>
          <w:rFonts w:ascii="GHEA Grapalat" w:hAnsi="GHEA Grapalat" w:cs="Sylfaen"/>
          <w:sz w:val="20"/>
          <w:szCs w:val="24"/>
          <w:lang w:val="af-ZA" w:eastAsia="en-US"/>
        </w:rPr>
        <w:t xml:space="preserve"> </w:t>
      </w:r>
      <w:r w:rsidR="00973FB1" w:rsidRPr="00CB0C48">
        <w:rPr>
          <w:rFonts w:ascii="GHEA Grapalat" w:hAnsi="GHEA Grapalat" w:cs="Sylfaen"/>
          <w:sz w:val="20"/>
          <w:szCs w:val="24"/>
          <w:lang w:val="af-ZA" w:eastAsia="en-US"/>
        </w:rPr>
        <w:t xml:space="preserve">և ոչ ուշ, քան տասներորդ </w:t>
      </w:r>
      <w:r w:rsidRPr="00CB0C48">
        <w:rPr>
          <w:rFonts w:ascii="GHEA Grapalat" w:hAnsi="GHEA Grapalat" w:cs="Sylfaen"/>
          <w:sz w:val="20"/>
          <w:szCs w:val="24"/>
          <w:lang w:val="ru-RU" w:eastAsia="en-US"/>
        </w:rPr>
        <w:t>աշխատանքային</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օրը</w:t>
      </w:r>
      <w:r w:rsidRPr="00CB0C48">
        <w:rPr>
          <w:rFonts w:ascii="GHEA Grapalat" w:hAnsi="GHEA Grapalat" w:cs="Sylfaen"/>
          <w:sz w:val="20"/>
          <w:szCs w:val="24"/>
          <w:lang w:val="af-ZA" w:eastAsia="en-US"/>
        </w:rPr>
        <w:t xml:space="preserve">, </w:t>
      </w:r>
    </w:p>
    <w:p w:rsidR="009B6D58" w:rsidRPr="00CB0C48" w:rsidRDefault="009B6D58" w:rsidP="00037DDE">
      <w:pPr>
        <w:pStyle w:val="norm"/>
        <w:spacing w:line="240" w:lineRule="auto"/>
        <w:rPr>
          <w:rFonts w:ascii="GHEA Grapalat" w:hAnsi="GHEA Grapalat" w:cs="Sylfaen"/>
          <w:sz w:val="20"/>
          <w:szCs w:val="24"/>
          <w:lang w:val="af-ZA" w:eastAsia="en-US"/>
        </w:rPr>
      </w:pPr>
      <w:r w:rsidRPr="00CB0C48">
        <w:rPr>
          <w:rFonts w:ascii="GHEA Grapalat" w:hAnsi="GHEA Grapalat" w:cs="Sylfaen"/>
          <w:sz w:val="20"/>
          <w:szCs w:val="24"/>
          <w:lang w:val="ru-RU" w:eastAsia="en-US"/>
        </w:rPr>
        <w:t>դ</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յուրաքանչյուր</w:t>
      </w:r>
      <w:r w:rsidRPr="00CB0C48">
        <w:rPr>
          <w:rFonts w:ascii="GHEA Grapalat" w:hAnsi="GHEA Grapalat" w:cs="Sylfaen"/>
          <w:sz w:val="20"/>
          <w:szCs w:val="24"/>
          <w:lang w:val="af-ZA" w:eastAsia="en-US"/>
        </w:rPr>
        <w:t xml:space="preserve"> </w:t>
      </w:r>
      <w:r w:rsidR="007210AC" w:rsidRPr="00CB0C48">
        <w:rPr>
          <w:rFonts w:ascii="GHEA Grapalat" w:hAnsi="GHEA Grapalat" w:cs="Sylfaen"/>
          <w:sz w:val="20"/>
          <w:szCs w:val="24"/>
          <w:lang w:eastAsia="en-US"/>
        </w:rPr>
        <w:t>մ</w:t>
      </w:r>
      <w:r w:rsidR="003B1FC0" w:rsidRPr="00CB0C48">
        <w:rPr>
          <w:rFonts w:ascii="GHEA Grapalat" w:hAnsi="GHEA Grapalat" w:cs="Sylfaen"/>
          <w:sz w:val="20"/>
          <w:szCs w:val="24"/>
          <w:lang w:eastAsia="en-US"/>
        </w:rPr>
        <w:t>ա</w:t>
      </w:r>
      <w:r w:rsidRPr="00CB0C48">
        <w:rPr>
          <w:rFonts w:ascii="GHEA Grapalat" w:hAnsi="GHEA Grapalat" w:cs="Sylfaen"/>
          <w:sz w:val="20"/>
          <w:szCs w:val="24"/>
          <w:lang w:val="ru-RU" w:eastAsia="en-US"/>
        </w:rPr>
        <w:t>սնակցի</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տվյալ</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պահին</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ներկայացրած</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գնային</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առաջարկը</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հրապարակվում</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է</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մյուս</w:t>
      </w:r>
      <w:r w:rsidRPr="00CB0C48">
        <w:rPr>
          <w:rFonts w:ascii="GHEA Grapalat" w:hAnsi="GHEA Grapalat" w:cs="Sylfaen"/>
          <w:sz w:val="20"/>
          <w:szCs w:val="24"/>
          <w:lang w:val="af-ZA" w:eastAsia="en-US"/>
        </w:rPr>
        <w:t xml:space="preserve"> </w:t>
      </w:r>
      <w:r w:rsidR="007210AC" w:rsidRPr="00CB0C48">
        <w:rPr>
          <w:rFonts w:ascii="GHEA Grapalat" w:hAnsi="GHEA Grapalat" w:cs="Sylfaen"/>
          <w:sz w:val="20"/>
          <w:szCs w:val="24"/>
          <w:lang w:val="af-ZA" w:eastAsia="en-US"/>
        </w:rPr>
        <w:t>մ</w:t>
      </w:r>
      <w:r w:rsidRPr="00CB0C48">
        <w:rPr>
          <w:rFonts w:ascii="GHEA Grapalat" w:hAnsi="GHEA Grapalat" w:cs="Sylfaen"/>
          <w:sz w:val="20"/>
          <w:szCs w:val="24"/>
          <w:lang w:val="ru-RU" w:eastAsia="en-US"/>
        </w:rPr>
        <w:t>ասնակիցների</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համար</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և</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մինչև</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բանակցությունների</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համար</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նախատեսված</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վերջնաժամկետի</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ավարտը</w:t>
      </w:r>
      <w:r w:rsidRPr="00CB0C48">
        <w:rPr>
          <w:rFonts w:ascii="GHEA Grapalat" w:hAnsi="GHEA Grapalat" w:cs="Sylfaen"/>
          <w:sz w:val="20"/>
          <w:szCs w:val="24"/>
          <w:lang w:val="af-ZA" w:eastAsia="en-US"/>
        </w:rPr>
        <w:t xml:space="preserve"> </w:t>
      </w:r>
      <w:r w:rsidR="007210AC" w:rsidRPr="00CB0C48">
        <w:rPr>
          <w:rFonts w:ascii="GHEA Grapalat" w:hAnsi="GHEA Grapalat" w:cs="Sylfaen"/>
          <w:sz w:val="20"/>
          <w:szCs w:val="24"/>
          <w:lang w:val="af-ZA" w:eastAsia="en-US"/>
        </w:rPr>
        <w:t>մ</w:t>
      </w:r>
      <w:r w:rsidRPr="00CB0C48">
        <w:rPr>
          <w:rFonts w:ascii="GHEA Grapalat" w:hAnsi="GHEA Grapalat" w:cs="Sylfaen"/>
          <w:sz w:val="20"/>
          <w:szCs w:val="24"/>
          <w:lang w:val="ru-RU" w:eastAsia="en-US"/>
        </w:rPr>
        <w:t>ասնակիցը</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կարող</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է</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վերանայել</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իր</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գնային</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առաջարկը</w:t>
      </w:r>
      <w:r w:rsidRPr="00CB0C48">
        <w:rPr>
          <w:rFonts w:ascii="GHEA Grapalat" w:hAnsi="GHEA Grapalat" w:cs="Sylfaen"/>
          <w:sz w:val="20"/>
          <w:szCs w:val="24"/>
          <w:lang w:val="af-ZA" w:eastAsia="en-US"/>
        </w:rPr>
        <w:t>,</w:t>
      </w:r>
    </w:p>
    <w:p w:rsidR="009B6D58" w:rsidRPr="00CB0C48" w:rsidRDefault="009B6D58" w:rsidP="00037DDE">
      <w:pPr>
        <w:pStyle w:val="norm"/>
        <w:spacing w:line="240" w:lineRule="auto"/>
        <w:rPr>
          <w:rFonts w:ascii="GHEA Grapalat" w:hAnsi="GHEA Grapalat" w:cs="Sylfaen"/>
          <w:sz w:val="20"/>
          <w:szCs w:val="24"/>
          <w:lang w:val="af-ZA" w:eastAsia="en-US"/>
        </w:rPr>
      </w:pPr>
      <w:r w:rsidRPr="00CB0C48">
        <w:rPr>
          <w:rFonts w:ascii="GHEA Grapalat" w:hAnsi="GHEA Grapalat" w:cs="Sylfaen"/>
          <w:sz w:val="20"/>
          <w:szCs w:val="24"/>
          <w:lang w:val="ru-RU" w:eastAsia="en-US"/>
        </w:rPr>
        <w:t>ե</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բանակցությունների</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համար</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սահմանված</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վերջնաժամկետը</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լրանալու</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պահին</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ըստ</w:t>
      </w:r>
      <w:r w:rsidRPr="00CB0C48">
        <w:rPr>
          <w:rFonts w:ascii="GHEA Grapalat" w:hAnsi="GHEA Grapalat" w:cs="Sylfaen"/>
          <w:sz w:val="20"/>
          <w:szCs w:val="24"/>
          <w:lang w:val="af-ZA" w:eastAsia="en-US"/>
        </w:rPr>
        <w:t xml:space="preserve"> </w:t>
      </w:r>
      <w:r w:rsidR="007210AC" w:rsidRPr="00CB0C48">
        <w:rPr>
          <w:rFonts w:ascii="GHEA Grapalat" w:hAnsi="GHEA Grapalat" w:cs="Sylfaen"/>
          <w:sz w:val="20"/>
          <w:szCs w:val="24"/>
          <w:lang w:val="af-ZA" w:eastAsia="en-US"/>
        </w:rPr>
        <w:t>մ</w:t>
      </w:r>
      <w:r w:rsidRPr="00CB0C48">
        <w:rPr>
          <w:rFonts w:ascii="GHEA Grapalat" w:hAnsi="GHEA Grapalat" w:cs="Sylfaen"/>
          <w:sz w:val="20"/>
          <w:szCs w:val="24"/>
          <w:lang w:val="ru-RU" w:eastAsia="en-US"/>
        </w:rPr>
        <w:t>ասնակիցների</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ներկայացրած</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գների</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որոնց</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գինը</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չի</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գերազանցում</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այդ</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գնումը</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կատարելու</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համար</w:t>
      </w:r>
      <w:r w:rsidRPr="00CB0C48">
        <w:rPr>
          <w:rFonts w:ascii="GHEA Grapalat" w:hAnsi="GHEA Grapalat" w:cs="Sylfaen"/>
          <w:sz w:val="20"/>
          <w:szCs w:val="24"/>
          <w:lang w:val="af-ZA" w:eastAsia="en-US"/>
        </w:rPr>
        <w:t xml:space="preserve"> </w:t>
      </w:r>
      <w:proofErr w:type="gramStart"/>
      <w:r w:rsidR="00973FB1" w:rsidRPr="00CB0C48">
        <w:rPr>
          <w:rFonts w:ascii="GHEA Grapalat" w:hAnsi="GHEA Grapalat" w:cs="Sylfaen"/>
          <w:sz w:val="20"/>
          <w:szCs w:val="24"/>
          <w:lang w:val="af-ZA" w:eastAsia="en-US"/>
        </w:rPr>
        <w:t xml:space="preserve">հատկացված </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ֆինանսական</w:t>
      </w:r>
      <w:proofErr w:type="gramEnd"/>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միջոցների</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չափը</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որոշվում</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և</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հայտարարվում</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են</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առաջին</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և</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հաջորդաբար</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տեղերը</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զբաղեցրած</w:t>
      </w:r>
      <w:r w:rsidRPr="00CB0C48">
        <w:rPr>
          <w:rFonts w:ascii="GHEA Grapalat" w:hAnsi="GHEA Grapalat" w:cs="Sylfaen"/>
          <w:sz w:val="20"/>
          <w:szCs w:val="24"/>
          <w:lang w:val="af-ZA" w:eastAsia="en-US"/>
        </w:rPr>
        <w:t xml:space="preserve"> </w:t>
      </w:r>
      <w:r w:rsidR="007210AC" w:rsidRPr="00CB0C48">
        <w:rPr>
          <w:rFonts w:ascii="GHEA Grapalat" w:hAnsi="GHEA Grapalat" w:cs="Sylfaen"/>
          <w:sz w:val="20"/>
          <w:szCs w:val="24"/>
          <w:lang w:val="af-ZA" w:eastAsia="en-US"/>
        </w:rPr>
        <w:t>մ</w:t>
      </w:r>
      <w:r w:rsidRPr="00CB0C48">
        <w:rPr>
          <w:rFonts w:ascii="GHEA Grapalat" w:hAnsi="GHEA Grapalat" w:cs="Sylfaen"/>
          <w:sz w:val="20"/>
          <w:szCs w:val="24"/>
          <w:lang w:val="ru-RU" w:eastAsia="en-US"/>
        </w:rPr>
        <w:t>ասնակիցները</w:t>
      </w:r>
      <w:r w:rsidRPr="00CB0C48">
        <w:rPr>
          <w:rFonts w:ascii="GHEA Grapalat" w:hAnsi="GHEA Grapalat" w:cs="Sylfaen"/>
          <w:sz w:val="20"/>
          <w:szCs w:val="24"/>
          <w:lang w:val="af-ZA" w:eastAsia="en-US"/>
        </w:rPr>
        <w:t>,</w:t>
      </w:r>
    </w:p>
    <w:p w:rsidR="009B6D58" w:rsidRPr="00CB0C48" w:rsidRDefault="009B6D58" w:rsidP="00037DDE">
      <w:pPr>
        <w:pStyle w:val="norm"/>
        <w:spacing w:line="240" w:lineRule="auto"/>
        <w:rPr>
          <w:rFonts w:ascii="GHEA Grapalat" w:hAnsi="GHEA Grapalat" w:cs="Sylfaen"/>
          <w:sz w:val="20"/>
          <w:szCs w:val="24"/>
          <w:lang w:val="af-ZA" w:eastAsia="en-US"/>
        </w:rPr>
      </w:pPr>
      <w:r w:rsidRPr="00CB0C48">
        <w:rPr>
          <w:rFonts w:ascii="GHEA Grapalat" w:hAnsi="GHEA Grapalat" w:cs="Sylfaen"/>
          <w:sz w:val="20"/>
          <w:szCs w:val="24"/>
          <w:lang w:val="ru-RU" w:eastAsia="en-US"/>
        </w:rPr>
        <w:lastRenderedPageBreak/>
        <w:t>զ</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բանակցությունների</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համար</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սահմանված</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վերջնաժամկետը</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լրանալու</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պահին</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եթե</w:t>
      </w:r>
      <w:r w:rsidRPr="00CB0C48">
        <w:rPr>
          <w:rFonts w:ascii="GHEA Grapalat" w:hAnsi="GHEA Grapalat" w:cs="Sylfaen"/>
          <w:sz w:val="20"/>
          <w:szCs w:val="24"/>
          <w:lang w:val="af-ZA" w:eastAsia="en-US"/>
        </w:rPr>
        <w:t xml:space="preserve"> </w:t>
      </w:r>
      <w:r w:rsidR="007210AC" w:rsidRPr="00CB0C48">
        <w:rPr>
          <w:rFonts w:ascii="GHEA Grapalat" w:hAnsi="GHEA Grapalat" w:cs="Sylfaen"/>
          <w:sz w:val="20"/>
          <w:szCs w:val="24"/>
          <w:lang w:val="af-ZA" w:eastAsia="en-US"/>
        </w:rPr>
        <w:t>մ</w:t>
      </w:r>
      <w:r w:rsidRPr="00CB0C48">
        <w:rPr>
          <w:rFonts w:ascii="GHEA Grapalat" w:hAnsi="GHEA Grapalat" w:cs="Sylfaen"/>
          <w:sz w:val="20"/>
          <w:szCs w:val="24"/>
          <w:lang w:val="ru-RU" w:eastAsia="en-US"/>
        </w:rPr>
        <w:t>ասնակիցների</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ներկայացրած</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գները</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գերազանցում</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են</w:t>
      </w:r>
      <w:r w:rsidRPr="00CB0C48">
        <w:rPr>
          <w:rFonts w:ascii="GHEA Grapalat" w:hAnsi="GHEA Grapalat" w:cs="Sylfaen"/>
          <w:sz w:val="20"/>
          <w:szCs w:val="24"/>
          <w:lang w:val="af-ZA" w:eastAsia="en-US"/>
        </w:rPr>
        <w:t xml:space="preserve"> </w:t>
      </w:r>
      <w:r w:rsidR="00973FB1" w:rsidRPr="00CB0C48">
        <w:rPr>
          <w:rFonts w:ascii="GHEA Grapalat" w:hAnsi="GHEA Grapalat" w:cs="Sylfaen"/>
          <w:sz w:val="20"/>
          <w:szCs w:val="24"/>
          <w:lang w:val="ru-RU" w:eastAsia="en-US"/>
        </w:rPr>
        <w:t>սույն</w:t>
      </w:r>
      <w:r w:rsidR="00973FB1" w:rsidRPr="00CB0C48">
        <w:rPr>
          <w:rFonts w:ascii="GHEA Grapalat" w:hAnsi="GHEA Grapalat" w:cs="Sylfaen"/>
          <w:sz w:val="20"/>
          <w:szCs w:val="24"/>
          <w:lang w:val="af-ZA" w:eastAsia="en-US"/>
        </w:rPr>
        <w:t xml:space="preserve"> </w:t>
      </w:r>
      <w:r w:rsidR="00973FB1" w:rsidRPr="00CB0C48">
        <w:rPr>
          <w:rFonts w:ascii="GHEA Grapalat" w:hAnsi="GHEA Grapalat" w:cs="Sylfaen"/>
          <w:sz w:val="20"/>
          <w:szCs w:val="24"/>
          <w:lang w:val="ru-RU" w:eastAsia="en-US"/>
        </w:rPr>
        <w:t>ընթացակարգի</w:t>
      </w:r>
      <w:r w:rsidR="00973FB1" w:rsidRPr="00CB0C48">
        <w:rPr>
          <w:rFonts w:ascii="GHEA Grapalat" w:hAnsi="GHEA Grapalat" w:cs="Sylfaen"/>
          <w:sz w:val="20"/>
          <w:szCs w:val="24"/>
          <w:lang w:val="af-ZA" w:eastAsia="en-US"/>
        </w:rPr>
        <w:t xml:space="preserve"> </w:t>
      </w:r>
      <w:r w:rsidR="00973FB1" w:rsidRPr="00CB0C48">
        <w:rPr>
          <w:rFonts w:ascii="GHEA Grapalat" w:hAnsi="GHEA Grapalat" w:cs="Sylfaen"/>
          <w:sz w:val="20"/>
          <w:szCs w:val="24"/>
          <w:lang w:val="ru-RU" w:eastAsia="en-US"/>
        </w:rPr>
        <w:t>շրջանակում</w:t>
      </w:r>
      <w:r w:rsidR="00973FB1" w:rsidRPr="00CB0C48">
        <w:rPr>
          <w:rFonts w:ascii="GHEA Grapalat" w:hAnsi="GHEA Grapalat" w:cs="Sylfaen"/>
          <w:sz w:val="20"/>
          <w:szCs w:val="24"/>
          <w:lang w:val="af-ZA" w:eastAsia="en-US"/>
        </w:rPr>
        <w:t xml:space="preserve"> </w:t>
      </w:r>
      <w:r w:rsidR="00973FB1" w:rsidRPr="00CB0C48">
        <w:rPr>
          <w:rFonts w:ascii="GHEA Grapalat" w:hAnsi="GHEA Grapalat" w:cs="Sylfaen"/>
          <w:sz w:val="20"/>
          <w:szCs w:val="24"/>
          <w:lang w:val="ru-RU" w:eastAsia="en-US"/>
        </w:rPr>
        <w:t>գնվելիք</w:t>
      </w:r>
      <w:r w:rsidR="00973FB1" w:rsidRPr="00CB0C48">
        <w:rPr>
          <w:rFonts w:ascii="GHEA Grapalat" w:hAnsi="GHEA Grapalat" w:cs="Sylfaen"/>
          <w:sz w:val="20"/>
          <w:szCs w:val="24"/>
          <w:lang w:val="af-ZA" w:eastAsia="en-US"/>
        </w:rPr>
        <w:t xml:space="preserve"> </w:t>
      </w:r>
      <w:r w:rsidR="005D3A39" w:rsidRPr="00CB0C48">
        <w:rPr>
          <w:rFonts w:ascii="GHEA Grapalat" w:hAnsi="GHEA Grapalat" w:cs="Sylfaen"/>
          <w:sz w:val="20"/>
          <w:szCs w:val="24"/>
          <w:lang w:eastAsia="en-US"/>
        </w:rPr>
        <w:t>աշխատանք</w:t>
      </w:r>
      <w:r w:rsidR="00973FB1" w:rsidRPr="00CB0C48">
        <w:rPr>
          <w:rFonts w:ascii="GHEA Grapalat" w:hAnsi="GHEA Grapalat" w:cs="Sylfaen"/>
          <w:sz w:val="20"/>
          <w:szCs w:val="24"/>
          <w:lang w:val="ru-RU" w:eastAsia="en-US"/>
        </w:rPr>
        <w:t>ների</w:t>
      </w:r>
      <w:r w:rsidR="00973FB1" w:rsidRPr="00CB0C48">
        <w:rPr>
          <w:rFonts w:ascii="GHEA Grapalat" w:hAnsi="GHEA Grapalat" w:cs="Sylfaen"/>
          <w:sz w:val="20"/>
          <w:szCs w:val="24"/>
          <w:lang w:val="af-ZA" w:eastAsia="en-US"/>
        </w:rPr>
        <w:t xml:space="preserve"> </w:t>
      </w:r>
      <w:r w:rsidR="00973FB1" w:rsidRPr="00CB0C48">
        <w:rPr>
          <w:rFonts w:ascii="GHEA Grapalat" w:hAnsi="GHEA Grapalat" w:cs="Sylfaen"/>
          <w:sz w:val="20"/>
          <w:szCs w:val="24"/>
          <w:lang w:val="ru-RU" w:eastAsia="en-US"/>
        </w:rPr>
        <w:t>համար</w:t>
      </w:r>
      <w:r w:rsidR="00973FB1" w:rsidRPr="00CB0C48">
        <w:rPr>
          <w:rFonts w:ascii="GHEA Grapalat" w:hAnsi="GHEA Grapalat" w:cs="Sylfaen"/>
          <w:sz w:val="20"/>
          <w:szCs w:val="24"/>
          <w:lang w:val="af-ZA" w:eastAsia="en-US"/>
        </w:rPr>
        <w:t xml:space="preserve"> </w:t>
      </w:r>
      <w:r w:rsidR="00973FB1" w:rsidRPr="00CB0C48">
        <w:rPr>
          <w:rFonts w:ascii="GHEA Grapalat" w:hAnsi="GHEA Grapalat" w:cs="Sylfaen"/>
          <w:sz w:val="20"/>
          <w:szCs w:val="24"/>
          <w:lang w:val="ru-RU" w:eastAsia="en-US"/>
        </w:rPr>
        <w:t>գնման</w:t>
      </w:r>
      <w:r w:rsidR="00973FB1" w:rsidRPr="00CB0C48">
        <w:rPr>
          <w:rFonts w:ascii="GHEA Grapalat" w:hAnsi="GHEA Grapalat" w:cs="Sylfaen"/>
          <w:sz w:val="20"/>
          <w:szCs w:val="24"/>
          <w:lang w:val="af-ZA" w:eastAsia="en-US"/>
        </w:rPr>
        <w:t xml:space="preserve"> </w:t>
      </w:r>
      <w:r w:rsidR="00973FB1" w:rsidRPr="00CB0C48">
        <w:rPr>
          <w:rFonts w:ascii="GHEA Grapalat" w:hAnsi="GHEA Grapalat" w:cs="Sylfaen"/>
          <w:sz w:val="20"/>
          <w:szCs w:val="24"/>
          <w:lang w:val="ru-RU" w:eastAsia="en-US"/>
        </w:rPr>
        <w:t>հայտով</w:t>
      </w:r>
      <w:r w:rsidR="00973FB1" w:rsidRPr="00CB0C48">
        <w:rPr>
          <w:rFonts w:ascii="GHEA Grapalat" w:hAnsi="GHEA Grapalat" w:cs="Sylfaen"/>
          <w:sz w:val="20"/>
          <w:szCs w:val="24"/>
          <w:lang w:val="af-ZA" w:eastAsia="en-US"/>
        </w:rPr>
        <w:t xml:space="preserve"> </w:t>
      </w:r>
      <w:r w:rsidR="00973FB1" w:rsidRPr="00CB0C48">
        <w:rPr>
          <w:rFonts w:ascii="GHEA Grapalat" w:hAnsi="GHEA Grapalat" w:cs="Sylfaen"/>
          <w:sz w:val="20"/>
          <w:szCs w:val="24"/>
          <w:lang w:val="ru-RU" w:eastAsia="en-US"/>
        </w:rPr>
        <w:t>սահմանված</w:t>
      </w:r>
      <w:r w:rsidR="00973FB1" w:rsidRPr="00CB0C48">
        <w:rPr>
          <w:rFonts w:ascii="GHEA Grapalat" w:hAnsi="GHEA Grapalat" w:cs="Sylfaen"/>
          <w:sz w:val="20"/>
          <w:szCs w:val="24"/>
          <w:lang w:val="af-ZA" w:eastAsia="en-US"/>
        </w:rPr>
        <w:t xml:space="preserve"> </w:t>
      </w:r>
      <w:r w:rsidR="00973FB1" w:rsidRPr="00CB0C48">
        <w:rPr>
          <w:rFonts w:ascii="GHEA Grapalat" w:hAnsi="GHEA Grapalat" w:cs="Sylfaen"/>
          <w:sz w:val="20"/>
          <w:szCs w:val="24"/>
          <w:lang w:val="ru-RU" w:eastAsia="en-US"/>
        </w:rPr>
        <w:t>գինը</w:t>
      </w:r>
      <w:r w:rsidR="00973FB1" w:rsidRPr="00CB0C48">
        <w:rPr>
          <w:rFonts w:ascii="GHEA Grapalat" w:hAnsi="GHEA Grapalat" w:cs="Sylfaen"/>
          <w:sz w:val="20"/>
          <w:szCs w:val="24"/>
          <w:lang w:val="af-ZA" w:eastAsia="en-US"/>
        </w:rPr>
        <w:t xml:space="preserve"> </w:t>
      </w:r>
      <w:r w:rsidR="00973FB1" w:rsidRPr="00CB0C48">
        <w:rPr>
          <w:rFonts w:ascii="GHEA Grapalat" w:hAnsi="GHEA Grapalat" w:cs="Sylfaen"/>
          <w:sz w:val="20"/>
          <w:szCs w:val="24"/>
          <w:lang w:val="ru-RU" w:eastAsia="en-US"/>
        </w:rPr>
        <w:t>կամ</w:t>
      </w:r>
      <w:r w:rsidR="00973FB1" w:rsidRPr="00CB0C48">
        <w:rPr>
          <w:rFonts w:ascii="GHEA Grapalat" w:hAnsi="GHEA Grapalat" w:cs="Sylfaen"/>
          <w:sz w:val="20"/>
          <w:szCs w:val="24"/>
          <w:lang w:val="af-ZA" w:eastAsia="en-US"/>
        </w:rPr>
        <w:t xml:space="preserve"> </w:t>
      </w:r>
      <w:r w:rsidR="00973FB1" w:rsidRPr="00CB0C48">
        <w:rPr>
          <w:rFonts w:ascii="GHEA Grapalat" w:hAnsi="GHEA Grapalat" w:cs="Sylfaen"/>
          <w:sz w:val="20"/>
          <w:szCs w:val="24"/>
          <w:lang w:val="ru-RU" w:eastAsia="en-US"/>
        </w:rPr>
        <w:t>նվազագույն</w:t>
      </w:r>
      <w:r w:rsidR="00973FB1" w:rsidRPr="00CB0C48">
        <w:rPr>
          <w:rFonts w:ascii="GHEA Grapalat" w:hAnsi="GHEA Grapalat" w:cs="Sylfaen"/>
          <w:sz w:val="20"/>
          <w:szCs w:val="24"/>
          <w:lang w:val="af-ZA" w:eastAsia="en-US"/>
        </w:rPr>
        <w:t xml:space="preserve"> </w:t>
      </w:r>
      <w:r w:rsidR="00973FB1" w:rsidRPr="00CB0C48">
        <w:rPr>
          <w:rFonts w:ascii="GHEA Grapalat" w:hAnsi="GHEA Grapalat" w:cs="Sylfaen"/>
          <w:sz w:val="20"/>
          <w:szCs w:val="24"/>
          <w:lang w:val="ru-RU" w:eastAsia="en-US"/>
        </w:rPr>
        <w:t>գները</w:t>
      </w:r>
      <w:r w:rsidR="00973FB1" w:rsidRPr="00CB0C48">
        <w:rPr>
          <w:rFonts w:ascii="GHEA Grapalat" w:hAnsi="GHEA Grapalat" w:cs="Sylfaen"/>
          <w:sz w:val="20"/>
          <w:szCs w:val="24"/>
          <w:lang w:val="af-ZA" w:eastAsia="en-US"/>
        </w:rPr>
        <w:t xml:space="preserve"> </w:t>
      </w:r>
      <w:r w:rsidR="00973FB1" w:rsidRPr="00CB0C48">
        <w:rPr>
          <w:rFonts w:ascii="GHEA Grapalat" w:hAnsi="GHEA Grapalat" w:cs="Sylfaen"/>
          <w:sz w:val="20"/>
          <w:szCs w:val="24"/>
          <w:lang w:val="ru-RU" w:eastAsia="en-US"/>
        </w:rPr>
        <w:t>հավասար</w:t>
      </w:r>
      <w:r w:rsidR="00973FB1" w:rsidRPr="00CB0C48">
        <w:rPr>
          <w:rFonts w:ascii="GHEA Grapalat" w:hAnsi="GHEA Grapalat" w:cs="Sylfaen"/>
          <w:sz w:val="20"/>
          <w:szCs w:val="24"/>
          <w:lang w:val="af-ZA" w:eastAsia="en-US"/>
        </w:rPr>
        <w:t xml:space="preserve"> </w:t>
      </w:r>
      <w:r w:rsidR="00973FB1" w:rsidRPr="00CB0C48">
        <w:rPr>
          <w:rFonts w:ascii="GHEA Grapalat" w:hAnsi="GHEA Grapalat" w:cs="Sylfaen"/>
          <w:sz w:val="20"/>
          <w:szCs w:val="24"/>
          <w:lang w:val="ru-RU" w:eastAsia="en-US"/>
        </w:rPr>
        <w:t>են</w:t>
      </w:r>
      <w:r w:rsidR="00973FB1" w:rsidRPr="00CB0C48">
        <w:rPr>
          <w:rFonts w:ascii="GHEA Grapalat" w:hAnsi="GHEA Grapalat" w:cs="Sylfaen"/>
          <w:sz w:val="20"/>
          <w:szCs w:val="24"/>
          <w:lang w:val="af-ZA" w:eastAsia="en-US"/>
        </w:rPr>
        <w:t>,</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գնման</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ընթացակարգը</w:t>
      </w:r>
      <w:r w:rsidRPr="00CB0C48">
        <w:rPr>
          <w:rFonts w:ascii="GHEA Grapalat" w:hAnsi="GHEA Grapalat" w:cs="Sylfaen"/>
          <w:sz w:val="20"/>
          <w:szCs w:val="24"/>
          <w:lang w:val="af-ZA" w:eastAsia="en-US"/>
        </w:rPr>
        <w:t xml:space="preserve"> </w:t>
      </w:r>
      <w:r w:rsidR="005A3DC6" w:rsidRPr="00CB0C48">
        <w:rPr>
          <w:rFonts w:ascii="GHEA Grapalat" w:hAnsi="GHEA Grapalat" w:cs="Sylfaen"/>
          <w:sz w:val="20"/>
          <w:szCs w:val="24"/>
          <w:lang w:val="ru-RU" w:eastAsia="en-US"/>
        </w:rPr>
        <w:t>Օ</w:t>
      </w:r>
      <w:r w:rsidR="00973FB1" w:rsidRPr="00CB0C48">
        <w:rPr>
          <w:rFonts w:ascii="GHEA Grapalat" w:hAnsi="GHEA Grapalat" w:cs="Sylfaen"/>
          <w:sz w:val="20"/>
          <w:szCs w:val="24"/>
          <w:lang w:val="ru-RU" w:eastAsia="en-US"/>
        </w:rPr>
        <w:t>րենքի</w:t>
      </w:r>
      <w:r w:rsidR="00973FB1" w:rsidRPr="00CB0C48">
        <w:rPr>
          <w:rFonts w:ascii="GHEA Grapalat" w:hAnsi="GHEA Grapalat" w:cs="Sylfaen"/>
          <w:sz w:val="20"/>
          <w:szCs w:val="24"/>
          <w:lang w:val="af-ZA" w:eastAsia="en-US"/>
        </w:rPr>
        <w:t xml:space="preserve"> 37-</w:t>
      </w:r>
      <w:r w:rsidR="00973FB1" w:rsidRPr="00CB0C48">
        <w:rPr>
          <w:rFonts w:ascii="GHEA Grapalat" w:hAnsi="GHEA Grapalat" w:cs="Sylfaen"/>
          <w:sz w:val="20"/>
          <w:szCs w:val="24"/>
          <w:lang w:val="ru-RU" w:eastAsia="en-US"/>
        </w:rPr>
        <w:t>րդ</w:t>
      </w:r>
      <w:r w:rsidR="00973FB1" w:rsidRPr="00CB0C48">
        <w:rPr>
          <w:rFonts w:ascii="GHEA Grapalat" w:hAnsi="GHEA Grapalat" w:cs="Sylfaen"/>
          <w:sz w:val="20"/>
          <w:szCs w:val="24"/>
          <w:lang w:val="af-ZA" w:eastAsia="en-US"/>
        </w:rPr>
        <w:t xml:space="preserve"> </w:t>
      </w:r>
      <w:r w:rsidR="00973FB1" w:rsidRPr="00CB0C48">
        <w:rPr>
          <w:rFonts w:ascii="GHEA Grapalat" w:hAnsi="GHEA Grapalat" w:cs="Sylfaen"/>
          <w:sz w:val="20"/>
          <w:szCs w:val="24"/>
          <w:lang w:val="ru-RU" w:eastAsia="en-US"/>
        </w:rPr>
        <w:t>հոդվածի</w:t>
      </w:r>
      <w:r w:rsidR="00973FB1" w:rsidRPr="00CB0C48">
        <w:rPr>
          <w:rFonts w:ascii="GHEA Grapalat" w:hAnsi="GHEA Grapalat" w:cs="Sylfaen"/>
          <w:sz w:val="20"/>
          <w:szCs w:val="24"/>
          <w:lang w:val="af-ZA" w:eastAsia="en-US"/>
        </w:rPr>
        <w:t xml:space="preserve"> 1-</w:t>
      </w:r>
      <w:r w:rsidR="00973FB1" w:rsidRPr="00CB0C48">
        <w:rPr>
          <w:rFonts w:ascii="GHEA Grapalat" w:hAnsi="GHEA Grapalat" w:cs="Sylfaen"/>
          <w:sz w:val="20"/>
          <w:szCs w:val="24"/>
          <w:lang w:val="ru-RU" w:eastAsia="en-US"/>
        </w:rPr>
        <w:t>ին</w:t>
      </w:r>
      <w:r w:rsidR="00973FB1" w:rsidRPr="00CB0C48">
        <w:rPr>
          <w:rFonts w:ascii="GHEA Grapalat" w:hAnsi="GHEA Grapalat" w:cs="Sylfaen"/>
          <w:sz w:val="20"/>
          <w:szCs w:val="24"/>
          <w:lang w:val="af-ZA" w:eastAsia="en-US"/>
        </w:rPr>
        <w:t xml:space="preserve"> </w:t>
      </w:r>
      <w:r w:rsidR="00973FB1" w:rsidRPr="00CB0C48">
        <w:rPr>
          <w:rFonts w:ascii="GHEA Grapalat" w:hAnsi="GHEA Grapalat" w:cs="Sylfaen"/>
          <w:sz w:val="20"/>
          <w:szCs w:val="24"/>
          <w:lang w:val="ru-RU" w:eastAsia="en-US"/>
        </w:rPr>
        <w:t>մասի</w:t>
      </w:r>
      <w:r w:rsidR="00973FB1" w:rsidRPr="00CB0C48">
        <w:rPr>
          <w:rFonts w:ascii="GHEA Grapalat" w:hAnsi="GHEA Grapalat" w:cs="Sylfaen"/>
          <w:sz w:val="20"/>
          <w:szCs w:val="24"/>
          <w:lang w:val="af-ZA" w:eastAsia="en-US"/>
        </w:rPr>
        <w:t xml:space="preserve"> 1-</w:t>
      </w:r>
      <w:r w:rsidR="00973FB1" w:rsidRPr="00CB0C48">
        <w:rPr>
          <w:rFonts w:ascii="GHEA Grapalat" w:hAnsi="GHEA Grapalat" w:cs="Sylfaen"/>
          <w:sz w:val="20"/>
          <w:szCs w:val="24"/>
          <w:lang w:val="ru-RU" w:eastAsia="en-US"/>
        </w:rPr>
        <w:t>ին</w:t>
      </w:r>
      <w:r w:rsidR="00973FB1" w:rsidRPr="00CB0C48">
        <w:rPr>
          <w:rFonts w:ascii="GHEA Grapalat" w:hAnsi="GHEA Grapalat" w:cs="Sylfaen"/>
          <w:sz w:val="20"/>
          <w:szCs w:val="24"/>
          <w:lang w:val="af-ZA" w:eastAsia="en-US"/>
        </w:rPr>
        <w:t xml:space="preserve"> </w:t>
      </w:r>
      <w:r w:rsidR="00973FB1" w:rsidRPr="00CB0C48">
        <w:rPr>
          <w:rFonts w:ascii="GHEA Grapalat" w:hAnsi="GHEA Grapalat" w:cs="Sylfaen"/>
          <w:sz w:val="20"/>
          <w:szCs w:val="24"/>
          <w:lang w:val="ru-RU" w:eastAsia="en-US"/>
        </w:rPr>
        <w:t>կետի</w:t>
      </w:r>
      <w:r w:rsidR="00973FB1" w:rsidRPr="00CB0C48">
        <w:rPr>
          <w:rFonts w:ascii="GHEA Grapalat" w:hAnsi="GHEA Grapalat" w:cs="Sylfaen"/>
          <w:sz w:val="20"/>
          <w:szCs w:val="24"/>
          <w:lang w:val="af-ZA" w:eastAsia="en-US"/>
        </w:rPr>
        <w:t xml:space="preserve"> </w:t>
      </w:r>
      <w:r w:rsidR="00973FB1" w:rsidRPr="00CB0C48">
        <w:rPr>
          <w:rFonts w:ascii="GHEA Grapalat" w:hAnsi="GHEA Grapalat" w:cs="Sylfaen"/>
          <w:sz w:val="20"/>
          <w:szCs w:val="24"/>
          <w:lang w:val="ru-RU" w:eastAsia="en-US"/>
        </w:rPr>
        <w:t>հիման</w:t>
      </w:r>
      <w:r w:rsidR="00973FB1" w:rsidRPr="00CB0C48">
        <w:rPr>
          <w:rFonts w:ascii="GHEA Grapalat" w:hAnsi="GHEA Grapalat" w:cs="Sylfaen"/>
          <w:sz w:val="20"/>
          <w:szCs w:val="24"/>
          <w:lang w:val="af-ZA" w:eastAsia="en-US"/>
        </w:rPr>
        <w:t xml:space="preserve"> </w:t>
      </w:r>
      <w:r w:rsidR="00973FB1" w:rsidRPr="00CB0C48">
        <w:rPr>
          <w:rFonts w:ascii="GHEA Grapalat" w:hAnsi="GHEA Grapalat" w:cs="Sylfaen"/>
          <w:sz w:val="20"/>
          <w:szCs w:val="24"/>
          <w:lang w:val="ru-RU" w:eastAsia="en-US"/>
        </w:rPr>
        <w:t>վրա</w:t>
      </w:r>
      <w:r w:rsidR="00973FB1"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հայտարարվում</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է</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val="ru-RU" w:eastAsia="en-US"/>
        </w:rPr>
        <w:t>չկայացած</w:t>
      </w:r>
      <w:r w:rsidRPr="00CB0C48">
        <w:rPr>
          <w:rFonts w:ascii="GHEA Grapalat" w:hAnsi="GHEA Grapalat" w:cs="Sylfaen"/>
          <w:sz w:val="20"/>
          <w:szCs w:val="24"/>
          <w:lang w:val="af-ZA" w:eastAsia="en-US"/>
        </w:rPr>
        <w:t xml:space="preserve">: </w:t>
      </w:r>
    </w:p>
    <w:p w:rsidR="00B514E8" w:rsidRPr="00CB0C48" w:rsidRDefault="0092357D" w:rsidP="00037DDE">
      <w:pPr>
        <w:ind w:firstLine="708"/>
        <w:jc w:val="both"/>
        <w:rPr>
          <w:rFonts w:ascii="GHEA Grapalat" w:hAnsi="GHEA Grapalat"/>
          <w:sz w:val="20"/>
          <w:szCs w:val="20"/>
          <w:lang w:val="hy-AM"/>
        </w:rPr>
      </w:pPr>
      <w:r w:rsidRPr="00CB0C48">
        <w:rPr>
          <w:rFonts w:ascii="GHEA Grapalat" w:hAnsi="GHEA Grapalat"/>
          <w:sz w:val="20"/>
          <w:szCs w:val="20"/>
          <w:lang w:val="af-ZA"/>
        </w:rPr>
        <w:t>7</w:t>
      </w:r>
      <w:r w:rsidR="00C82BD2" w:rsidRPr="00CB0C48">
        <w:rPr>
          <w:rFonts w:ascii="GHEA Grapalat" w:hAnsi="GHEA Grapalat"/>
          <w:sz w:val="20"/>
          <w:szCs w:val="20"/>
          <w:lang w:val="af-ZA"/>
        </w:rPr>
        <w:t>.</w:t>
      </w:r>
      <w:r w:rsidR="00DF7A6A">
        <w:rPr>
          <w:rFonts w:ascii="GHEA Grapalat" w:hAnsi="GHEA Grapalat"/>
          <w:sz w:val="20"/>
          <w:szCs w:val="20"/>
          <w:lang w:val="af-ZA"/>
        </w:rPr>
        <w:t>7</w:t>
      </w:r>
      <w:r w:rsidR="00E24EBF" w:rsidRPr="00CB0C48">
        <w:rPr>
          <w:rFonts w:ascii="GHEA Grapalat" w:hAnsi="GHEA Grapalat"/>
          <w:sz w:val="20"/>
          <w:szCs w:val="20"/>
          <w:lang w:val="af-ZA"/>
        </w:rPr>
        <w:t xml:space="preserve"> </w:t>
      </w:r>
      <w:r w:rsidR="00753C9B" w:rsidRPr="00CB0C48">
        <w:rPr>
          <w:rFonts w:ascii="GHEA Grapalat" w:hAnsi="GHEA Grapalat"/>
          <w:sz w:val="20"/>
          <w:szCs w:val="20"/>
          <w:lang w:val="af-ZA"/>
        </w:rPr>
        <w:t>Պ</w:t>
      </w:r>
      <w:r w:rsidR="00B514E8" w:rsidRPr="00CB0C48">
        <w:rPr>
          <w:rFonts w:ascii="GHEA Grapalat" w:hAnsi="GHEA Grapalat"/>
          <w:sz w:val="20"/>
          <w:szCs w:val="20"/>
          <w:lang w:val="af-ZA"/>
        </w:rPr>
        <w:t xml:space="preserve">ահանջի դեպքում </w:t>
      </w:r>
      <w:r w:rsidR="00AD522C" w:rsidRPr="00CB0C48">
        <w:rPr>
          <w:rFonts w:ascii="GHEA Grapalat" w:hAnsi="GHEA Grapalat"/>
          <w:sz w:val="20"/>
          <w:szCs w:val="20"/>
          <w:lang w:val="af-ZA"/>
        </w:rPr>
        <w:t xml:space="preserve">որևէ </w:t>
      </w:r>
      <w:r w:rsidR="007210AC" w:rsidRPr="00CB0C48">
        <w:rPr>
          <w:rFonts w:ascii="GHEA Grapalat" w:hAnsi="GHEA Grapalat"/>
          <w:sz w:val="20"/>
          <w:szCs w:val="20"/>
          <w:lang w:val="af-ZA"/>
        </w:rPr>
        <w:t>մ</w:t>
      </w:r>
      <w:r w:rsidR="00B514E8" w:rsidRPr="00CB0C48">
        <w:rPr>
          <w:rFonts w:ascii="GHEA Grapalat" w:hAnsi="GHEA Grapalat"/>
          <w:sz w:val="20"/>
          <w:szCs w:val="20"/>
          <w:lang w:val="af-ZA"/>
        </w:rPr>
        <w:t>ասնակցի հայտի, ներառյալ գնային առաջարկի</w:t>
      </w:r>
      <w:r w:rsidR="007B6811" w:rsidRPr="00CB0C48">
        <w:rPr>
          <w:rFonts w:ascii="GHEA Grapalat" w:hAnsi="GHEA Grapalat"/>
          <w:lang w:val="af-ZA"/>
        </w:rPr>
        <w:t xml:space="preserve"> </w:t>
      </w:r>
      <w:r w:rsidR="00B514E8" w:rsidRPr="00CB0C48">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CB0C48">
        <w:rPr>
          <w:rFonts w:ascii="GHEA Grapalat" w:hAnsi="GHEA Grapalat"/>
          <w:sz w:val="20"/>
          <w:szCs w:val="20"/>
          <w:lang w:val="af-ZA"/>
        </w:rPr>
        <w:t xml:space="preserve">այլ </w:t>
      </w:r>
      <w:r w:rsidR="007B36E4" w:rsidRPr="00CB0C48">
        <w:rPr>
          <w:rFonts w:ascii="GHEA Grapalat" w:hAnsi="GHEA Grapalat"/>
          <w:sz w:val="20"/>
          <w:szCs w:val="20"/>
          <w:lang w:val="af-ZA"/>
        </w:rPr>
        <w:t>մ</w:t>
      </w:r>
      <w:r w:rsidR="00B514E8" w:rsidRPr="00CB0C48">
        <w:rPr>
          <w:rFonts w:ascii="GHEA Grapalat" w:hAnsi="GHEA Grapalat"/>
          <w:sz w:val="20"/>
          <w:szCs w:val="20"/>
          <w:lang w:val="af-ZA"/>
        </w:rPr>
        <w:t>ասնակցին:</w:t>
      </w:r>
      <w:r w:rsidR="007B6811" w:rsidRPr="00CB0C48">
        <w:rPr>
          <w:rFonts w:ascii="GHEA Grapalat" w:hAnsi="GHEA Grapalat"/>
          <w:sz w:val="20"/>
          <w:szCs w:val="20"/>
          <w:lang w:val="hy-AM"/>
        </w:rPr>
        <w:t xml:space="preserve"> </w:t>
      </w:r>
      <w:r w:rsidR="007B6811" w:rsidRPr="00CB0C48">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բնօրինակ փաստաթղթերը, որոնց վերջինս ծանոթանում է տեղում, իրավունք ունի լուսանկարել դրանք և վերադարձնում է </w:t>
      </w:r>
      <w:r w:rsidR="00CA4AB2" w:rsidRPr="00CB0C48">
        <w:rPr>
          <w:rFonts w:ascii="GHEA Grapalat" w:hAnsi="GHEA Grapalat"/>
          <w:sz w:val="20"/>
          <w:szCs w:val="20"/>
          <w:lang w:val="af-ZA"/>
        </w:rPr>
        <w:t xml:space="preserve">հանձնաժողովի </w:t>
      </w:r>
      <w:r w:rsidR="007B6811" w:rsidRPr="00CB0C48">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CB0C48">
        <w:rPr>
          <w:rFonts w:ascii="GHEA Grapalat" w:hAnsi="GHEA Grapalat"/>
          <w:sz w:val="20"/>
          <w:szCs w:val="20"/>
          <w:lang w:val="hy-AM"/>
        </w:rPr>
        <w:t>:</w:t>
      </w:r>
    </w:p>
    <w:p w:rsidR="00DD7112" w:rsidRPr="00CB0C48" w:rsidRDefault="0092357D" w:rsidP="00DD7112">
      <w:pPr>
        <w:pStyle w:val="norm"/>
        <w:spacing w:line="240" w:lineRule="auto"/>
        <w:rPr>
          <w:rFonts w:ascii="GHEA Grapalat" w:hAnsi="GHEA Grapalat" w:cs="Sylfaen"/>
          <w:sz w:val="20"/>
          <w:szCs w:val="24"/>
          <w:lang w:val="af-ZA" w:eastAsia="en-US"/>
        </w:rPr>
      </w:pPr>
      <w:r w:rsidRPr="00CB0C48">
        <w:rPr>
          <w:rFonts w:ascii="GHEA Grapalat" w:hAnsi="GHEA Grapalat"/>
          <w:sz w:val="20"/>
          <w:lang w:val="af-ZA"/>
        </w:rPr>
        <w:t>7</w:t>
      </w:r>
      <w:r w:rsidR="002B121D" w:rsidRPr="00CB0C48">
        <w:rPr>
          <w:rFonts w:ascii="GHEA Grapalat" w:hAnsi="GHEA Grapalat"/>
          <w:sz w:val="20"/>
          <w:lang w:val="af-ZA"/>
        </w:rPr>
        <w:t>.</w:t>
      </w:r>
      <w:r w:rsidR="00DF7A6A">
        <w:rPr>
          <w:rFonts w:ascii="GHEA Grapalat" w:hAnsi="GHEA Grapalat"/>
          <w:sz w:val="20"/>
          <w:lang w:val="af-ZA"/>
        </w:rPr>
        <w:t>8</w:t>
      </w:r>
      <w:r w:rsidR="002B121D" w:rsidRPr="00CB0C48">
        <w:rPr>
          <w:rFonts w:ascii="GHEA Grapalat" w:hAnsi="GHEA Grapalat"/>
          <w:sz w:val="20"/>
          <w:lang w:val="af-ZA"/>
        </w:rPr>
        <w:t xml:space="preserve"> </w:t>
      </w:r>
      <w:r w:rsidR="00DD7112" w:rsidRPr="00CB0C48">
        <w:rPr>
          <w:rFonts w:ascii="GHEA Grapalat" w:hAnsi="GHEA Grapalat"/>
          <w:sz w:val="20"/>
          <w:lang w:val="af-ZA"/>
        </w:rPr>
        <w:t>Եթե հայտերի բացման նիստի ընթացքում</w:t>
      </w:r>
      <w:r w:rsidR="00DD7112" w:rsidRPr="00CB0C48">
        <w:rPr>
          <w:rFonts w:ascii="GHEA Grapalat" w:hAnsi="GHEA Grapalat" w:cs="Sylfaen"/>
          <w:sz w:val="20"/>
          <w:szCs w:val="24"/>
          <w:lang w:val="af-ZA" w:eastAsia="en-US"/>
        </w:rPr>
        <w:t xml:space="preserve"> </w:t>
      </w:r>
      <w:r w:rsidR="00DD7112" w:rsidRPr="00CB0C48">
        <w:rPr>
          <w:rFonts w:ascii="GHEA Grapalat" w:hAnsi="GHEA Grapalat" w:cs="Sylfaen"/>
          <w:sz w:val="20"/>
          <w:szCs w:val="24"/>
          <w:lang w:val="hy-AM" w:eastAsia="en-US"/>
        </w:rPr>
        <w:t>իրականացված</w:t>
      </w:r>
      <w:r w:rsidR="00DD7112" w:rsidRPr="00CB0C48">
        <w:rPr>
          <w:rFonts w:ascii="GHEA Grapalat" w:hAnsi="GHEA Grapalat" w:cs="Sylfaen"/>
          <w:sz w:val="20"/>
          <w:szCs w:val="24"/>
          <w:lang w:val="af-ZA" w:eastAsia="en-US"/>
        </w:rPr>
        <w:t xml:space="preserve"> </w:t>
      </w:r>
      <w:r w:rsidR="00DD7112" w:rsidRPr="00CB0C48">
        <w:rPr>
          <w:rFonts w:ascii="GHEA Grapalat" w:hAnsi="GHEA Grapalat" w:cs="Sylfaen"/>
          <w:sz w:val="20"/>
          <w:szCs w:val="24"/>
          <w:lang w:val="hy-AM" w:eastAsia="en-US"/>
        </w:rPr>
        <w:t>գնահատման</w:t>
      </w:r>
      <w:r w:rsidR="00DD7112" w:rsidRPr="00CB0C48">
        <w:rPr>
          <w:rFonts w:ascii="GHEA Grapalat" w:hAnsi="GHEA Grapalat" w:cs="Sylfaen"/>
          <w:sz w:val="20"/>
          <w:szCs w:val="24"/>
          <w:lang w:val="af-ZA" w:eastAsia="en-US"/>
        </w:rPr>
        <w:t xml:space="preserve"> </w:t>
      </w:r>
      <w:r w:rsidR="00DD7112" w:rsidRPr="00CB0C48">
        <w:rPr>
          <w:rFonts w:ascii="GHEA Grapalat" w:hAnsi="GHEA Grapalat" w:cs="Sylfaen"/>
          <w:sz w:val="20"/>
          <w:szCs w:val="24"/>
          <w:lang w:val="hy-AM" w:eastAsia="en-US"/>
        </w:rPr>
        <w:t>արդյուն</w:t>
      </w:r>
      <w:r w:rsidR="00DD7112" w:rsidRPr="00CB0C48">
        <w:rPr>
          <w:rFonts w:ascii="GHEA Grapalat" w:hAnsi="GHEA Grapalat" w:cs="Sylfaen"/>
          <w:sz w:val="20"/>
          <w:szCs w:val="24"/>
          <w:lang w:val="af-ZA" w:eastAsia="en-US"/>
        </w:rPr>
        <w:softHyphen/>
      </w:r>
      <w:r w:rsidR="00DD7112" w:rsidRPr="00CB0C48">
        <w:rPr>
          <w:rFonts w:ascii="GHEA Grapalat" w:hAnsi="GHEA Grapalat" w:cs="Sylfaen"/>
          <w:sz w:val="20"/>
          <w:szCs w:val="24"/>
          <w:lang w:val="hy-AM" w:eastAsia="en-US"/>
        </w:rPr>
        <w:t>քում</w:t>
      </w:r>
      <w:r w:rsidR="00DD7112" w:rsidRPr="00CB0C48">
        <w:rPr>
          <w:rFonts w:ascii="GHEA Grapalat" w:hAnsi="GHEA Grapalat" w:cs="Sylfaen"/>
          <w:sz w:val="20"/>
          <w:szCs w:val="24"/>
          <w:lang w:val="af-ZA" w:eastAsia="en-US"/>
        </w:rPr>
        <w:t xml:space="preserve"> մասնակցի </w:t>
      </w:r>
      <w:r w:rsidR="00DD7112" w:rsidRPr="00CB0C48">
        <w:rPr>
          <w:rFonts w:ascii="GHEA Grapalat" w:hAnsi="GHEA Grapalat" w:cs="Sylfaen"/>
          <w:sz w:val="20"/>
          <w:szCs w:val="24"/>
          <w:lang w:val="hy-AM" w:eastAsia="en-US"/>
        </w:rPr>
        <w:t>հայտում</w:t>
      </w:r>
      <w:r w:rsidR="00DD7112" w:rsidRPr="00CB0C48">
        <w:rPr>
          <w:rFonts w:ascii="GHEA Grapalat" w:hAnsi="GHEA Grapalat" w:cs="Sylfaen"/>
          <w:sz w:val="20"/>
          <w:szCs w:val="24"/>
          <w:lang w:val="af-ZA" w:eastAsia="en-US"/>
        </w:rPr>
        <w:t xml:space="preserve"> </w:t>
      </w:r>
      <w:r w:rsidR="00DD7112" w:rsidRPr="00CB0C48">
        <w:rPr>
          <w:rFonts w:ascii="GHEA Grapalat" w:hAnsi="GHEA Grapalat" w:cs="Sylfaen"/>
          <w:sz w:val="20"/>
          <w:szCs w:val="24"/>
          <w:lang w:val="hy-AM" w:eastAsia="en-US"/>
        </w:rPr>
        <w:t>արձանագրվում</w:t>
      </w:r>
      <w:r w:rsidR="00DD7112" w:rsidRPr="00CB0C48">
        <w:rPr>
          <w:rFonts w:ascii="GHEA Grapalat" w:hAnsi="GHEA Grapalat" w:cs="Sylfaen"/>
          <w:sz w:val="20"/>
          <w:szCs w:val="24"/>
          <w:lang w:val="af-ZA" w:eastAsia="en-US"/>
        </w:rPr>
        <w:t xml:space="preserve"> </w:t>
      </w:r>
      <w:r w:rsidR="00DD7112" w:rsidRPr="00CB0C48">
        <w:rPr>
          <w:rFonts w:ascii="GHEA Grapalat" w:hAnsi="GHEA Grapalat" w:cs="Sylfaen"/>
          <w:sz w:val="20"/>
          <w:szCs w:val="24"/>
          <w:lang w:val="hy-AM" w:eastAsia="en-US"/>
        </w:rPr>
        <w:t>են</w:t>
      </w:r>
      <w:r w:rsidR="00DD7112" w:rsidRPr="00CB0C48">
        <w:rPr>
          <w:rFonts w:ascii="GHEA Grapalat" w:hAnsi="GHEA Grapalat" w:cs="Sylfaen"/>
          <w:sz w:val="20"/>
          <w:szCs w:val="24"/>
          <w:lang w:val="af-ZA" w:eastAsia="en-US"/>
        </w:rPr>
        <w:t xml:space="preserve"> </w:t>
      </w:r>
      <w:r w:rsidR="00DD7112" w:rsidRPr="00CB0C48">
        <w:rPr>
          <w:rFonts w:ascii="GHEA Grapalat" w:hAnsi="GHEA Grapalat" w:cs="Sylfaen"/>
          <w:sz w:val="20"/>
          <w:szCs w:val="24"/>
          <w:lang w:val="hy-AM" w:eastAsia="en-US"/>
        </w:rPr>
        <w:t>անհամապատասխանություններ՝</w:t>
      </w:r>
      <w:r w:rsidR="00DD7112" w:rsidRPr="00CB0C48">
        <w:rPr>
          <w:rFonts w:ascii="GHEA Grapalat" w:hAnsi="GHEA Grapalat" w:cs="Sylfaen"/>
          <w:sz w:val="20"/>
          <w:szCs w:val="24"/>
          <w:lang w:val="af-ZA" w:eastAsia="en-US"/>
        </w:rPr>
        <w:t xml:space="preserve"> </w:t>
      </w:r>
      <w:r w:rsidR="00DD7112" w:rsidRPr="00CB0C48">
        <w:rPr>
          <w:rFonts w:ascii="GHEA Grapalat" w:hAnsi="GHEA Grapalat" w:cs="Sylfaen"/>
          <w:sz w:val="20"/>
          <w:szCs w:val="24"/>
          <w:lang w:val="hy-AM" w:eastAsia="en-US"/>
        </w:rPr>
        <w:t>հրավերի</w:t>
      </w:r>
      <w:r w:rsidR="00DD7112" w:rsidRPr="00CB0C48">
        <w:rPr>
          <w:rFonts w:ascii="GHEA Grapalat" w:hAnsi="GHEA Grapalat" w:cs="Sylfaen"/>
          <w:sz w:val="20"/>
          <w:szCs w:val="24"/>
          <w:lang w:val="af-ZA" w:eastAsia="en-US"/>
        </w:rPr>
        <w:t xml:space="preserve"> </w:t>
      </w:r>
      <w:r w:rsidR="00DD7112" w:rsidRPr="00CB0C48">
        <w:rPr>
          <w:rFonts w:ascii="GHEA Grapalat" w:hAnsi="GHEA Grapalat" w:cs="Sylfaen"/>
          <w:sz w:val="20"/>
          <w:szCs w:val="24"/>
          <w:lang w:val="hy-AM" w:eastAsia="en-US"/>
        </w:rPr>
        <w:t>պահանջների</w:t>
      </w:r>
      <w:r w:rsidR="00DD7112" w:rsidRPr="00CB0C48">
        <w:rPr>
          <w:rFonts w:ascii="GHEA Grapalat" w:hAnsi="GHEA Grapalat" w:cs="Sylfaen"/>
          <w:sz w:val="20"/>
          <w:szCs w:val="24"/>
          <w:lang w:val="af-ZA" w:eastAsia="en-US"/>
        </w:rPr>
        <w:t xml:space="preserve"> </w:t>
      </w:r>
      <w:r w:rsidR="00DD7112" w:rsidRPr="00CB0C48">
        <w:rPr>
          <w:rFonts w:ascii="GHEA Grapalat" w:hAnsi="GHEA Grapalat" w:cs="Sylfaen"/>
          <w:sz w:val="20"/>
          <w:szCs w:val="24"/>
          <w:lang w:val="hy-AM" w:eastAsia="en-US"/>
        </w:rPr>
        <w:t>նկատմամբ</w:t>
      </w:r>
      <w:r w:rsidR="00DD7112" w:rsidRPr="00CB0C48">
        <w:rPr>
          <w:rFonts w:ascii="GHEA Grapalat" w:hAnsi="GHEA Grapalat" w:cs="Sylfaen"/>
          <w:sz w:val="20"/>
          <w:szCs w:val="24"/>
          <w:lang w:val="af-ZA" w:eastAsia="en-US"/>
        </w:rPr>
        <w:t xml:space="preserve">, </w:t>
      </w:r>
      <w:r w:rsidR="00DD7112" w:rsidRPr="00CB0C48">
        <w:rPr>
          <w:rFonts w:ascii="GHEA Grapalat" w:hAnsi="GHEA Grapalat" w:cs="Sylfaen"/>
          <w:sz w:val="20"/>
          <w:szCs w:val="24"/>
          <w:lang w:val="hy-AM" w:eastAsia="en-US"/>
        </w:rPr>
        <w:t>բացառությամբ</w:t>
      </w:r>
      <w:r w:rsidR="00DD7112" w:rsidRPr="00CB0C48">
        <w:rPr>
          <w:rFonts w:ascii="GHEA Grapalat" w:hAnsi="GHEA Grapalat" w:cs="Sylfaen"/>
          <w:sz w:val="20"/>
          <w:szCs w:val="24"/>
          <w:lang w:val="af-ZA" w:eastAsia="en-US"/>
        </w:rPr>
        <w:t xml:space="preserve"> </w:t>
      </w:r>
      <w:r w:rsidR="00DD7112" w:rsidRPr="00CB0C48">
        <w:rPr>
          <w:rFonts w:ascii="GHEA Grapalat" w:hAnsi="GHEA Grapalat" w:cs="Sylfaen"/>
          <w:sz w:val="20"/>
          <w:szCs w:val="24"/>
          <w:lang w:val="hy-AM" w:eastAsia="en-US"/>
        </w:rPr>
        <w:t>այն</w:t>
      </w:r>
      <w:r w:rsidR="00DD7112" w:rsidRPr="00CB0C48">
        <w:rPr>
          <w:rFonts w:ascii="GHEA Grapalat" w:hAnsi="GHEA Grapalat" w:cs="Sylfaen"/>
          <w:sz w:val="20"/>
          <w:szCs w:val="24"/>
          <w:lang w:val="af-ZA" w:eastAsia="en-US"/>
        </w:rPr>
        <w:t xml:space="preserve"> </w:t>
      </w:r>
      <w:r w:rsidR="00DD7112" w:rsidRPr="00CB0C48">
        <w:rPr>
          <w:rFonts w:ascii="GHEA Grapalat" w:hAnsi="GHEA Grapalat" w:cs="Sylfaen"/>
          <w:sz w:val="20"/>
          <w:szCs w:val="24"/>
          <w:lang w:val="hy-AM" w:eastAsia="en-US"/>
        </w:rPr>
        <w:t>դեպքերի</w:t>
      </w:r>
      <w:r w:rsidR="00DD7112" w:rsidRPr="00CB0C48">
        <w:rPr>
          <w:rFonts w:ascii="GHEA Grapalat" w:hAnsi="GHEA Grapalat" w:cs="Sylfaen"/>
          <w:sz w:val="20"/>
          <w:szCs w:val="24"/>
          <w:lang w:val="af-ZA" w:eastAsia="en-US"/>
        </w:rPr>
        <w:t xml:space="preserve">, </w:t>
      </w:r>
      <w:r w:rsidR="00DD7112" w:rsidRPr="00CB0C48">
        <w:rPr>
          <w:rFonts w:ascii="GHEA Grapalat" w:hAnsi="GHEA Grapalat" w:cs="Sylfaen"/>
          <w:sz w:val="20"/>
          <w:szCs w:val="24"/>
          <w:lang w:val="hy-AM" w:eastAsia="en-US"/>
        </w:rPr>
        <w:t>երբ</w:t>
      </w:r>
      <w:r w:rsidR="00DD7112" w:rsidRPr="00CB0C48">
        <w:rPr>
          <w:rFonts w:ascii="GHEA Grapalat" w:hAnsi="GHEA Grapalat" w:cs="Sylfaen"/>
          <w:sz w:val="20"/>
          <w:szCs w:val="24"/>
          <w:lang w:val="af-ZA" w:eastAsia="en-US"/>
        </w:rPr>
        <w:t xml:space="preserve"> </w:t>
      </w:r>
      <w:r w:rsidR="00DD7112" w:rsidRPr="00CB0C48">
        <w:rPr>
          <w:rFonts w:ascii="GHEA Grapalat" w:hAnsi="GHEA Grapalat" w:cs="Sylfaen"/>
          <w:sz w:val="20"/>
          <w:szCs w:val="24"/>
          <w:lang w:val="hy-AM" w:eastAsia="en-US"/>
        </w:rPr>
        <w:t>հայտում</w:t>
      </w:r>
      <w:r w:rsidR="00DD7112" w:rsidRPr="00CB0C48">
        <w:rPr>
          <w:rFonts w:ascii="GHEA Grapalat" w:hAnsi="GHEA Grapalat" w:cs="Sylfaen"/>
          <w:sz w:val="20"/>
          <w:szCs w:val="24"/>
          <w:lang w:val="af-ZA" w:eastAsia="en-US"/>
        </w:rPr>
        <w:t xml:space="preserve"> </w:t>
      </w:r>
      <w:r w:rsidR="00DD7112" w:rsidRPr="00CB0C48">
        <w:rPr>
          <w:rFonts w:ascii="GHEA Grapalat" w:hAnsi="GHEA Grapalat" w:cs="Sylfaen"/>
          <w:sz w:val="20"/>
          <w:szCs w:val="24"/>
          <w:lang w:val="hy-AM" w:eastAsia="en-US"/>
        </w:rPr>
        <w:t>բացակայում</w:t>
      </w:r>
      <w:r w:rsidR="00DD7112" w:rsidRPr="00CB0C48">
        <w:rPr>
          <w:rFonts w:ascii="GHEA Grapalat" w:hAnsi="GHEA Grapalat" w:cs="Sylfaen"/>
          <w:sz w:val="20"/>
          <w:szCs w:val="24"/>
          <w:lang w:val="af-ZA" w:eastAsia="en-US"/>
        </w:rPr>
        <w:t xml:space="preserve"> </w:t>
      </w:r>
      <w:r w:rsidR="00DD7112" w:rsidRPr="00CB0C48">
        <w:rPr>
          <w:rFonts w:ascii="GHEA Grapalat" w:hAnsi="GHEA Grapalat" w:cs="Sylfaen"/>
          <w:sz w:val="20"/>
          <w:szCs w:val="24"/>
          <w:lang w:val="hy-AM" w:eastAsia="en-US"/>
        </w:rPr>
        <w:t>է</w:t>
      </w:r>
      <w:r w:rsidR="00DD7112" w:rsidRPr="00CB0C48">
        <w:rPr>
          <w:rFonts w:ascii="GHEA Grapalat" w:hAnsi="GHEA Grapalat" w:cs="Sylfaen"/>
          <w:sz w:val="20"/>
          <w:szCs w:val="24"/>
          <w:lang w:val="af-ZA" w:eastAsia="en-US"/>
        </w:rPr>
        <w:t xml:space="preserve"> </w:t>
      </w:r>
      <w:r w:rsidR="00DD7112" w:rsidRPr="00CB0C48">
        <w:rPr>
          <w:rFonts w:ascii="GHEA Grapalat" w:hAnsi="GHEA Grapalat" w:cs="Sylfaen"/>
          <w:sz w:val="20"/>
          <w:szCs w:val="24"/>
          <w:lang w:val="hy-AM" w:eastAsia="en-US"/>
        </w:rPr>
        <w:t>գնային</w:t>
      </w:r>
      <w:r w:rsidR="00DD7112" w:rsidRPr="00CB0C48">
        <w:rPr>
          <w:rFonts w:ascii="GHEA Grapalat" w:hAnsi="GHEA Grapalat" w:cs="Sylfaen"/>
          <w:sz w:val="20"/>
          <w:szCs w:val="24"/>
          <w:lang w:val="af-ZA" w:eastAsia="en-US"/>
        </w:rPr>
        <w:t xml:space="preserve"> </w:t>
      </w:r>
      <w:r w:rsidR="00DD7112" w:rsidRPr="00CB0C48">
        <w:rPr>
          <w:rFonts w:ascii="GHEA Grapalat" w:hAnsi="GHEA Grapalat" w:cs="Sylfaen"/>
          <w:sz w:val="20"/>
          <w:szCs w:val="24"/>
          <w:lang w:val="hy-AM" w:eastAsia="en-US"/>
        </w:rPr>
        <w:t>առաջարկը</w:t>
      </w:r>
      <w:r w:rsidR="00DD7112" w:rsidRPr="00CB0C48">
        <w:rPr>
          <w:rFonts w:ascii="GHEA Grapalat" w:hAnsi="GHEA Grapalat" w:cs="Sylfaen"/>
          <w:sz w:val="20"/>
          <w:szCs w:val="24"/>
          <w:lang w:val="af-ZA" w:eastAsia="en-US"/>
        </w:rPr>
        <w:t xml:space="preserve"> </w:t>
      </w:r>
      <w:r w:rsidR="00DD7112" w:rsidRPr="00CB0C48">
        <w:rPr>
          <w:rFonts w:ascii="GHEA Grapalat" w:hAnsi="GHEA Grapalat" w:cs="Sylfaen"/>
          <w:sz w:val="20"/>
          <w:szCs w:val="24"/>
          <w:lang w:val="hy-AM" w:eastAsia="en-US"/>
        </w:rPr>
        <w:t>կամ</w:t>
      </w:r>
      <w:r w:rsidR="00DD7112" w:rsidRPr="00CB0C48">
        <w:rPr>
          <w:rFonts w:ascii="GHEA Grapalat" w:hAnsi="GHEA Grapalat" w:cs="Sylfaen"/>
          <w:sz w:val="20"/>
          <w:szCs w:val="24"/>
          <w:lang w:val="af-ZA" w:eastAsia="en-US"/>
        </w:rPr>
        <w:t xml:space="preserve"> </w:t>
      </w:r>
      <w:r w:rsidR="00DD7112" w:rsidRPr="00CB0C48">
        <w:rPr>
          <w:rFonts w:ascii="GHEA Grapalat" w:hAnsi="GHEA Grapalat" w:cs="Sylfaen"/>
          <w:sz w:val="20"/>
          <w:szCs w:val="24"/>
          <w:lang w:val="hy-AM" w:eastAsia="en-US"/>
        </w:rPr>
        <w:t>գնային</w:t>
      </w:r>
      <w:r w:rsidR="00DD7112" w:rsidRPr="00CB0C48">
        <w:rPr>
          <w:rFonts w:ascii="GHEA Grapalat" w:hAnsi="GHEA Grapalat" w:cs="Sylfaen"/>
          <w:sz w:val="20"/>
          <w:szCs w:val="24"/>
          <w:lang w:val="af-ZA" w:eastAsia="en-US"/>
        </w:rPr>
        <w:t xml:space="preserve"> </w:t>
      </w:r>
      <w:r w:rsidR="00DD7112" w:rsidRPr="00CB0C48">
        <w:rPr>
          <w:rFonts w:ascii="GHEA Grapalat" w:hAnsi="GHEA Grapalat" w:cs="Sylfaen"/>
          <w:sz w:val="20"/>
          <w:szCs w:val="24"/>
          <w:lang w:val="hy-AM" w:eastAsia="en-US"/>
        </w:rPr>
        <w:t>առաջարկը</w:t>
      </w:r>
      <w:r w:rsidR="00DD7112" w:rsidRPr="00CB0C48">
        <w:rPr>
          <w:rFonts w:ascii="GHEA Grapalat" w:hAnsi="GHEA Grapalat" w:cs="Sylfaen"/>
          <w:sz w:val="20"/>
          <w:szCs w:val="24"/>
          <w:lang w:val="af-ZA" w:eastAsia="en-US"/>
        </w:rPr>
        <w:t xml:space="preserve"> </w:t>
      </w:r>
      <w:r w:rsidR="00DD7112" w:rsidRPr="00CB0C48">
        <w:rPr>
          <w:rFonts w:ascii="GHEA Grapalat" w:hAnsi="GHEA Grapalat" w:cs="Sylfaen"/>
          <w:sz w:val="20"/>
          <w:szCs w:val="24"/>
          <w:lang w:val="hy-AM" w:eastAsia="en-US"/>
        </w:rPr>
        <w:t>ներկայացված</w:t>
      </w:r>
      <w:r w:rsidR="00DD7112" w:rsidRPr="00CB0C48">
        <w:rPr>
          <w:rFonts w:ascii="GHEA Grapalat" w:hAnsi="GHEA Grapalat" w:cs="Sylfaen"/>
          <w:sz w:val="20"/>
          <w:szCs w:val="24"/>
          <w:lang w:val="af-ZA" w:eastAsia="en-US"/>
        </w:rPr>
        <w:t xml:space="preserve"> </w:t>
      </w:r>
      <w:r w:rsidR="00DD7112" w:rsidRPr="00CB0C48">
        <w:rPr>
          <w:rFonts w:ascii="GHEA Grapalat" w:hAnsi="GHEA Grapalat" w:cs="Sylfaen"/>
          <w:sz w:val="20"/>
          <w:szCs w:val="24"/>
          <w:lang w:val="hy-AM" w:eastAsia="en-US"/>
        </w:rPr>
        <w:t>է</w:t>
      </w:r>
      <w:r w:rsidR="00DD7112" w:rsidRPr="00CB0C48">
        <w:rPr>
          <w:rFonts w:ascii="GHEA Grapalat" w:hAnsi="GHEA Grapalat" w:cs="Sylfaen"/>
          <w:sz w:val="20"/>
          <w:szCs w:val="24"/>
          <w:lang w:val="af-ZA" w:eastAsia="en-US"/>
        </w:rPr>
        <w:t xml:space="preserve"> </w:t>
      </w:r>
      <w:r w:rsidR="00DD7112" w:rsidRPr="00CB0C48">
        <w:rPr>
          <w:rFonts w:ascii="GHEA Grapalat" w:hAnsi="GHEA Grapalat" w:cs="Sylfaen"/>
          <w:sz w:val="20"/>
          <w:szCs w:val="24"/>
          <w:lang w:val="hy-AM" w:eastAsia="en-US"/>
        </w:rPr>
        <w:t>հրավերի</w:t>
      </w:r>
      <w:r w:rsidR="00DD7112" w:rsidRPr="00CB0C48">
        <w:rPr>
          <w:rFonts w:ascii="GHEA Grapalat" w:hAnsi="GHEA Grapalat" w:cs="Sylfaen"/>
          <w:sz w:val="20"/>
          <w:szCs w:val="24"/>
          <w:lang w:val="af-ZA" w:eastAsia="en-US"/>
        </w:rPr>
        <w:t xml:space="preserve"> </w:t>
      </w:r>
      <w:r w:rsidR="00DD7112" w:rsidRPr="00CB0C48">
        <w:rPr>
          <w:rFonts w:ascii="GHEA Grapalat" w:hAnsi="GHEA Grapalat" w:cs="Sylfaen"/>
          <w:sz w:val="20"/>
          <w:szCs w:val="24"/>
          <w:lang w:val="hy-AM" w:eastAsia="en-US"/>
        </w:rPr>
        <w:t>պահանջներին</w:t>
      </w:r>
      <w:r w:rsidR="00DD7112" w:rsidRPr="00CB0C48">
        <w:rPr>
          <w:rFonts w:ascii="GHEA Grapalat" w:hAnsi="GHEA Grapalat" w:cs="Sylfaen"/>
          <w:sz w:val="20"/>
          <w:szCs w:val="24"/>
          <w:lang w:val="af-ZA" w:eastAsia="en-US"/>
        </w:rPr>
        <w:t xml:space="preserve"> </w:t>
      </w:r>
      <w:r w:rsidR="00DD7112" w:rsidRPr="00CB0C48">
        <w:rPr>
          <w:rFonts w:ascii="GHEA Grapalat" w:hAnsi="GHEA Grapalat" w:cs="Sylfaen"/>
          <w:sz w:val="20"/>
          <w:szCs w:val="24"/>
          <w:lang w:val="hy-AM" w:eastAsia="en-US"/>
        </w:rPr>
        <w:t>անհամապատասխան</w:t>
      </w:r>
      <w:r w:rsidR="00DD7112" w:rsidRPr="00CB0C48">
        <w:rPr>
          <w:rFonts w:ascii="GHEA Grapalat" w:hAnsi="GHEA Grapalat" w:cs="Sylfaen"/>
          <w:sz w:val="20"/>
          <w:szCs w:val="24"/>
          <w:lang w:val="af-ZA" w:eastAsia="en-US"/>
        </w:rPr>
        <w:t xml:space="preserve">, </w:t>
      </w:r>
      <w:r w:rsidR="00DD7112" w:rsidRPr="00CB0C48">
        <w:rPr>
          <w:rFonts w:ascii="GHEA Grapalat" w:hAnsi="GHEA Grapalat" w:cs="Sylfaen"/>
          <w:sz w:val="20"/>
          <w:szCs w:val="24"/>
          <w:lang w:val="hy-AM" w:eastAsia="en-US"/>
        </w:rPr>
        <w:t>ապա</w:t>
      </w:r>
      <w:r w:rsidR="00DD7112" w:rsidRPr="00CB0C48">
        <w:rPr>
          <w:rFonts w:ascii="GHEA Grapalat" w:hAnsi="GHEA Grapalat" w:cs="Sylfaen"/>
          <w:sz w:val="20"/>
          <w:szCs w:val="24"/>
          <w:lang w:val="af-ZA" w:eastAsia="en-US"/>
        </w:rPr>
        <w:t xml:space="preserve"> </w:t>
      </w:r>
      <w:r w:rsidR="00DD7112" w:rsidRPr="00CB0C48">
        <w:rPr>
          <w:rFonts w:ascii="GHEA Grapalat" w:hAnsi="GHEA Grapalat" w:cs="Sylfaen"/>
          <w:sz w:val="20"/>
          <w:szCs w:val="24"/>
          <w:lang w:val="hy-AM" w:eastAsia="en-US"/>
        </w:rPr>
        <w:t>հանձնաժողովը</w:t>
      </w:r>
      <w:r w:rsidR="00DD7112" w:rsidRPr="00CB0C48">
        <w:rPr>
          <w:rFonts w:ascii="GHEA Grapalat" w:hAnsi="GHEA Grapalat" w:cs="Sylfaen"/>
          <w:sz w:val="20"/>
          <w:szCs w:val="24"/>
          <w:lang w:val="af-ZA" w:eastAsia="en-US"/>
        </w:rPr>
        <w:t xml:space="preserve"> </w:t>
      </w:r>
      <w:r w:rsidR="00DD7112" w:rsidRPr="00CB0C48">
        <w:rPr>
          <w:rFonts w:ascii="GHEA Grapalat" w:hAnsi="GHEA Grapalat" w:cs="Sylfaen"/>
          <w:sz w:val="20"/>
          <w:szCs w:val="24"/>
          <w:lang w:val="hy-AM" w:eastAsia="en-US"/>
        </w:rPr>
        <w:t>մեկ</w:t>
      </w:r>
      <w:r w:rsidR="00DD7112" w:rsidRPr="00CB0C48">
        <w:rPr>
          <w:rFonts w:ascii="GHEA Grapalat" w:hAnsi="GHEA Grapalat" w:cs="Sylfaen"/>
          <w:sz w:val="20"/>
          <w:szCs w:val="24"/>
          <w:lang w:val="af-ZA" w:eastAsia="en-US"/>
        </w:rPr>
        <w:t xml:space="preserve"> </w:t>
      </w:r>
      <w:r w:rsidR="00DD7112" w:rsidRPr="00CB0C48">
        <w:rPr>
          <w:rFonts w:ascii="GHEA Grapalat" w:hAnsi="GHEA Grapalat" w:cs="Sylfaen"/>
          <w:sz w:val="20"/>
          <w:szCs w:val="24"/>
          <w:lang w:val="hy-AM" w:eastAsia="en-US"/>
        </w:rPr>
        <w:t>աշխատանքային</w:t>
      </w:r>
      <w:r w:rsidR="00DD7112" w:rsidRPr="00CB0C48">
        <w:rPr>
          <w:rFonts w:ascii="GHEA Grapalat" w:hAnsi="GHEA Grapalat" w:cs="Sylfaen"/>
          <w:sz w:val="20"/>
          <w:szCs w:val="24"/>
          <w:lang w:val="af-ZA" w:eastAsia="en-US"/>
        </w:rPr>
        <w:t xml:space="preserve"> </w:t>
      </w:r>
      <w:r w:rsidR="00DD7112" w:rsidRPr="00CB0C48">
        <w:rPr>
          <w:rFonts w:ascii="GHEA Grapalat" w:hAnsi="GHEA Grapalat" w:cs="Sylfaen"/>
          <w:sz w:val="20"/>
          <w:szCs w:val="24"/>
          <w:lang w:val="hy-AM" w:eastAsia="en-US"/>
        </w:rPr>
        <w:t>օրով</w:t>
      </w:r>
      <w:r w:rsidR="00DD7112" w:rsidRPr="00CB0C48">
        <w:rPr>
          <w:rFonts w:ascii="GHEA Grapalat" w:hAnsi="GHEA Grapalat" w:cs="Sylfaen"/>
          <w:sz w:val="20"/>
          <w:szCs w:val="24"/>
          <w:lang w:val="af-ZA" w:eastAsia="en-US"/>
        </w:rPr>
        <w:t xml:space="preserve"> </w:t>
      </w:r>
      <w:r w:rsidR="00DD7112" w:rsidRPr="00CB0C48">
        <w:rPr>
          <w:rFonts w:ascii="GHEA Grapalat" w:hAnsi="GHEA Grapalat" w:cs="Sylfaen"/>
          <w:sz w:val="20"/>
          <w:szCs w:val="24"/>
          <w:lang w:val="hy-AM" w:eastAsia="en-US"/>
        </w:rPr>
        <w:t>կասեցնում</w:t>
      </w:r>
      <w:r w:rsidR="00DD7112" w:rsidRPr="00CB0C48">
        <w:rPr>
          <w:rFonts w:ascii="GHEA Grapalat" w:hAnsi="GHEA Grapalat" w:cs="Sylfaen"/>
          <w:sz w:val="20"/>
          <w:szCs w:val="24"/>
          <w:lang w:val="af-ZA" w:eastAsia="en-US"/>
        </w:rPr>
        <w:t xml:space="preserve"> </w:t>
      </w:r>
      <w:r w:rsidR="00DD7112" w:rsidRPr="00CB0C48">
        <w:rPr>
          <w:rFonts w:ascii="GHEA Grapalat" w:hAnsi="GHEA Grapalat" w:cs="Sylfaen"/>
          <w:sz w:val="20"/>
          <w:szCs w:val="24"/>
          <w:lang w:val="hy-AM" w:eastAsia="en-US"/>
        </w:rPr>
        <w:t>է</w:t>
      </w:r>
      <w:r w:rsidR="00DD7112" w:rsidRPr="00CB0C48">
        <w:rPr>
          <w:rFonts w:ascii="GHEA Grapalat" w:hAnsi="GHEA Grapalat" w:cs="Sylfaen"/>
          <w:sz w:val="20"/>
          <w:szCs w:val="24"/>
          <w:lang w:val="af-ZA" w:eastAsia="en-US"/>
        </w:rPr>
        <w:t xml:space="preserve"> </w:t>
      </w:r>
      <w:r w:rsidR="00DD7112" w:rsidRPr="00CB0C48">
        <w:rPr>
          <w:rFonts w:ascii="GHEA Grapalat" w:hAnsi="GHEA Grapalat" w:cs="Sylfaen"/>
          <w:sz w:val="20"/>
          <w:szCs w:val="24"/>
          <w:lang w:val="hy-AM" w:eastAsia="en-US"/>
        </w:rPr>
        <w:t>նիստը</w:t>
      </w:r>
      <w:r w:rsidR="00DD7112" w:rsidRPr="00CB0C48">
        <w:rPr>
          <w:rFonts w:ascii="GHEA Grapalat" w:hAnsi="GHEA Grapalat" w:cs="Sylfaen"/>
          <w:sz w:val="20"/>
          <w:szCs w:val="24"/>
          <w:lang w:val="af-ZA" w:eastAsia="en-US"/>
        </w:rPr>
        <w:t xml:space="preserve">, </w:t>
      </w:r>
      <w:r w:rsidR="00DD7112" w:rsidRPr="00CB0C48">
        <w:rPr>
          <w:rFonts w:ascii="GHEA Grapalat" w:hAnsi="GHEA Grapalat" w:cs="Sylfaen"/>
          <w:sz w:val="20"/>
          <w:szCs w:val="24"/>
          <w:lang w:val="hy-AM" w:eastAsia="en-US"/>
        </w:rPr>
        <w:t>իսկ</w:t>
      </w:r>
      <w:r w:rsidR="00DD7112" w:rsidRPr="00CB0C48">
        <w:rPr>
          <w:rFonts w:ascii="GHEA Grapalat" w:hAnsi="GHEA Grapalat" w:cs="Sylfaen"/>
          <w:sz w:val="20"/>
          <w:szCs w:val="24"/>
          <w:lang w:val="af-ZA" w:eastAsia="en-US"/>
        </w:rPr>
        <w:t xml:space="preserve"> </w:t>
      </w:r>
      <w:r w:rsidR="00DD7112" w:rsidRPr="00CB0C48">
        <w:rPr>
          <w:rFonts w:ascii="GHEA Grapalat" w:hAnsi="GHEA Grapalat" w:cs="Sylfaen"/>
          <w:sz w:val="20"/>
          <w:szCs w:val="24"/>
          <w:lang w:val="hy-AM" w:eastAsia="en-US"/>
        </w:rPr>
        <w:t>հանձնաժողովի</w:t>
      </w:r>
      <w:r w:rsidR="00DD7112" w:rsidRPr="00CB0C48">
        <w:rPr>
          <w:rFonts w:ascii="GHEA Grapalat" w:hAnsi="GHEA Grapalat" w:cs="Sylfaen"/>
          <w:sz w:val="20"/>
          <w:szCs w:val="24"/>
          <w:lang w:val="af-ZA" w:eastAsia="en-US"/>
        </w:rPr>
        <w:t xml:space="preserve"> </w:t>
      </w:r>
      <w:r w:rsidR="00DD7112" w:rsidRPr="00CB0C48">
        <w:rPr>
          <w:rFonts w:ascii="GHEA Grapalat" w:hAnsi="GHEA Grapalat" w:cs="Sylfaen"/>
          <w:sz w:val="20"/>
          <w:szCs w:val="24"/>
          <w:lang w:val="hy-AM" w:eastAsia="en-US"/>
        </w:rPr>
        <w:t>քարտուղարը</w:t>
      </w:r>
      <w:r w:rsidR="00DD7112" w:rsidRPr="00CB0C48">
        <w:rPr>
          <w:rFonts w:ascii="GHEA Grapalat" w:hAnsi="GHEA Grapalat" w:cs="Sylfaen"/>
          <w:sz w:val="20"/>
          <w:szCs w:val="24"/>
          <w:lang w:val="af-ZA" w:eastAsia="en-US"/>
        </w:rPr>
        <w:t xml:space="preserve"> </w:t>
      </w:r>
      <w:r w:rsidR="00DD7112" w:rsidRPr="00CB0C48">
        <w:rPr>
          <w:rFonts w:ascii="GHEA Grapalat" w:hAnsi="GHEA Grapalat" w:cs="Sylfaen"/>
          <w:sz w:val="20"/>
          <w:szCs w:val="24"/>
          <w:lang w:val="hy-AM" w:eastAsia="en-US"/>
        </w:rPr>
        <w:t>նույն</w:t>
      </w:r>
      <w:r w:rsidR="00DD7112" w:rsidRPr="00CB0C48">
        <w:rPr>
          <w:rFonts w:ascii="GHEA Grapalat" w:hAnsi="GHEA Grapalat" w:cs="Sylfaen"/>
          <w:sz w:val="20"/>
          <w:szCs w:val="24"/>
          <w:lang w:val="af-ZA" w:eastAsia="en-US"/>
        </w:rPr>
        <w:t xml:space="preserve"> </w:t>
      </w:r>
      <w:r w:rsidR="00DD7112" w:rsidRPr="00CB0C48">
        <w:rPr>
          <w:rFonts w:ascii="GHEA Grapalat" w:hAnsi="GHEA Grapalat" w:cs="Sylfaen"/>
          <w:sz w:val="20"/>
          <w:szCs w:val="24"/>
          <w:lang w:val="hy-AM" w:eastAsia="en-US"/>
        </w:rPr>
        <w:t>օրը</w:t>
      </w:r>
      <w:r w:rsidR="00DD7112" w:rsidRPr="00CB0C48">
        <w:rPr>
          <w:rFonts w:ascii="GHEA Grapalat" w:hAnsi="GHEA Grapalat" w:cs="Sylfaen"/>
          <w:sz w:val="20"/>
          <w:szCs w:val="24"/>
          <w:lang w:val="af-ZA" w:eastAsia="en-US"/>
        </w:rPr>
        <w:t xml:space="preserve"> </w:t>
      </w:r>
      <w:r w:rsidR="00DD7112" w:rsidRPr="00CB0C48">
        <w:rPr>
          <w:rFonts w:ascii="GHEA Grapalat" w:hAnsi="GHEA Grapalat" w:cs="Sylfaen"/>
          <w:sz w:val="20"/>
          <w:szCs w:val="24"/>
          <w:lang w:val="hy-AM" w:eastAsia="en-US"/>
        </w:rPr>
        <w:t>դրա</w:t>
      </w:r>
      <w:r w:rsidR="00DD7112" w:rsidRPr="00CB0C48">
        <w:rPr>
          <w:rFonts w:ascii="GHEA Grapalat" w:hAnsi="GHEA Grapalat" w:cs="Sylfaen"/>
          <w:sz w:val="20"/>
          <w:szCs w:val="24"/>
          <w:lang w:val="af-ZA" w:eastAsia="en-US"/>
        </w:rPr>
        <w:t xml:space="preserve"> </w:t>
      </w:r>
      <w:r w:rsidR="00DD7112" w:rsidRPr="00CB0C48">
        <w:rPr>
          <w:rFonts w:ascii="GHEA Grapalat" w:hAnsi="GHEA Grapalat" w:cs="Sylfaen"/>
          <w:sz w:val="20"/>
          <w:szCs w:val="24"/>
          <w:lang w:val="hy-AM" w:eastAsia="en-US"/>
        </w:rPr>
        <w:t>մասին</w:t>
      </w:r>
      <w:r w:rsidR="00DD7112" w:rsidRPr="00CB0C48">
        <w:rPr>
          <w:rFonts w:ascii="GHEA Grapalat" w:hAnsi="GHEA Grapalat" w:cs="Sylfaen"/>
          <w:sz w:val="20"/>
          <w:szCs w:val="24"/>
          <w:lang w:val="af-ZA" w:eastAsia="en-US"/>
        </w:rPr>
        <w:t xml:space="preserve"> </w:t>
      </w:r>
      <w:r w:rsidR="00342273">
        <w:rPr>
          <w:rFonts w:ascii="GHEA Grapalat" w:hAnsi="GHEA Grapalat" w:cs="Sylfaen"/>
          <w:sz w:val="20"/>
          <w:szCs w:val="24"/>
          <w:lang w:val="af-ZA" w:eastAsia="en-US"/>
        </w:rPr>
        <w:t xml:space="preserve">համակարգի միջոցով </w:t>
      </w:r>
      <w:r w:rsidR="00DD7112" w:rsidRPr="00CB0C48">
        <w:rPr>
          <w:rFonts w:ascii="GHEA Grapalat" w:hAnsi="GHEA Grapalat" w:cs="Sylfaen"/>
          <w:sz w:val="20"/>
          <w:szCs w:val="24"/>
          <w:lang w:val="hy-AM" w:eastAsia="en-US"/>
        </w:rPr>
        <w:t>տեղեկացնում</w:t>
      </w:r>
      <w:r w:rsidR="00DD7112" w:rsidRPr="00CB0C48">
        <w:rPr>
          <w:rFonts w:ascii="GHEA Grapalat" w:hAnsi="GHEA Grapalat" w:cs="Sylfaen"/>
          <w:sz w:val="20"/>
          <w:szCs w:val="24"/>
          <w:lang w:val="af-ZA" w:eastAsia="en-US"/>
        </w:rPr>
        <w:t xml:space="preserve"> </w:t>
      </w:r>
      <w:r w:rsidR="00DD7112" w:rsidRPr="00CB0C48">
        <w:rPr>
          <w:rFonts w:ascii="GHEA Grapalat" w:hAnsi="GHEA Grapalat" w:cs="Sylfaen"/>
          <w:sz w:val="20"/>
          <w:szCs w:val="24"/>
          <w:lang w:val="hy-AM" w:eastAsia="en-US"/>
        </w:rPr>
        <w:t>է</w:t>
      </w:r>
      <w:r w:rsidR="00DD7112" w:rsidRPr="00CB0C48">
        <w:rPr>
          <w:rFonts w:ascii="GHEA Grapalat" w:hAnsi="GHEA Grapalat" w:cs="Sylfaen"/>
          <w:sz w:val="20"/>
          <w:szCs w:val="24"/>
          <w:lang w:val="af-ZA" w:eastAsia="en-US"/>
        </w:rPr>
        <w:t xml:space="preserve"> մ</w:t>
      </w:r>
      <w:r w:rsidR="00DD7112" w:rsidRPr="00CB0C48">
        <w:rPr>
          <w:rFonts w:ascii="GHEA Grapalat" w:hAnsi="GHEA Grapalat" w:cs="Sylfaen"/>
          <w:sz w:val="20"/>
          <w:szCs w:val="24"/>
          <w:lang w:val="hy-AM" w:eastAsia="en-US"/>
        </w:rPr>
        <w:t>ասնակցին՝</w:t>
      </w:r>
      <w:r w:rsidR="00DD7112" w:rsidRPr="00CB0C48">
        <w:rPr>
          <w:rFonts w:ascii="GHEA Grapalat" w:hAnsi="GHEA Grapalat" w:cs="Sylfaen"/>
          <w:sz w:val="20"/>
          <w:szCs w:val="24"/>
          <w:lang w:val="af-ZA" w:eastAsia="en-US"/>
        </w:rPr>
        <w:t xml:space="preserve"> </w:t>
      </w:r>
      <w:r w:rsidR="00DD7112" w:rsidRPr="00CB0C48">
        <w:rPr>
          <w:rFonts w:ascii="GHEA Grapalat" w:hAnsi="GHEA Grapalat" w:cs="Sylfaen"/>
          <w:sz w:val="20"/>
          <w:szCs w:val="24"/>
          <w:lang w:val="hy-AM" w:eastAsia="en-US"/>
        </w:rPr>
        <w:t>առաջարկելով</w:t>
      </w:r>
      <w:r w:rsidR="00DD7112" w:rsidRPr="00CB0C48">
        <w:rPr>
          <w:rFonts w:ascii="GHEA Grapalat" w:hAnsi="GHEA Grapalat" w:cs="Sylfaen"/>
          <w:sz w:val="20"/>
          <w:szCs w:val="24"/>
          <w:lang w:val="af-ZA" w:eastAsia="en-US"/>
        </w:rPr>
        <w:t xml:space="preserve"> </w:t>
      </w:r>
      <w:r w:rsidR="00DD7112" w:rsidRPr="00CB0C48">
        <w:rPr>
          <w:rFonts w:ascii="GHEA Grapalat" w:hAnsi="GHEA Grapalat" w:cs="Sylfaen"/>
          <w:sz w:val="20"/>
          <w:szCs w:val="24"/>
          <w:lang w:val="hy-AM" w:eastAsia="en-US"/>
        </w:rPr>
        <w:t>մինչև</w:t>
      </w:r>
      <w:r w:rsidR="00DD7112" w:rsidRPr="00CB0C48">
        <w:rPr>
          <w:rFonts w:ascii="GHEA Grapalat" w:hAnsi="GHEA Grapalat" w:cs="Sylfaen"/>
          <w:sz w:val="20"/>
          <w:szCs w:val="24"/>
          <w:lang w:val="af-ZA" w:eastAsia="en-US"/>
        </w:rPr>
        <w:t xml:space="preserve"> </w:t>
      </w:r>
      <w:r w:rsidR="00DD7112" w:rsidRPr="00CB0C48">
        <w:rPr>
          <w:rFonts w:ascii="GHEA Grapalat" w:hAnsi="GHEA Grapalat" w:cs="Sylfaen"/>
          <w:sz w:val="20"/>
          <w:szCs w:val="24"/>
          <w:lang w:val="hy-AM" w:eastAsia="en-US"/>
        </w:rPr>
        <w:t>կասեցման</w:t>
      </w:r>
      <w:r w:rsidR="00DD7112" w:rsidRPr="00CB0C48">
        <w:rPr>
          <w:rFonts w:ascii="GHEA Grapalat" w:hAnsi="GHEA Grapalat" w:cs="Sylfaen"/>
          <w:sz w:val="20"/>
          <w:szCs w:val="24"/>
          <w:lang w:val="af-ZA" w:eastAsia="en-US"/>
        </w:rPr>
        <w:t xml:space="preserve"> </w:t>
      </w:r>
      <w:r w:rsidR="00DD7112" w:rsidRPr="00CB0C48">
        <w:rPr>
          <w:rFonts w:ascii="GHEA Grapalat" w:hAnsi="GHEA Grapalat" w:cs="Sylfaen"/>
          <w:sz w:val="20"/>
          <w:szCs w:val="24"/>
          <w:lang w:val="hy-AM" w:eastAsia="en-US"/>
        </w:rPr>
        <w:t>ժամկետի</w:t>
      </w:r>
      <w:r w:rsidR="00DD7112" w:rsidRPr="00CB0C48">
        <w:rPr>
          <w:rFonts w:ascii="GHEA Grapalat" w:hAnsi="GHEA Grapalat" w:cs="Sylfaen"/>
          <w:sz w:val="20"/>
          <w:szCs w:val="24"/>
          <w:lang w:val="af-ZA" w:eastAsia="en-US"/>
        </w:rPr>
        <w:t xml:space="preserve"> </w:t>
      </w:r>
      <w:r w:rsidR="00DD7112" w:rsidRPr="00CB0C48">
        <w:rPr>
          <w:rFonts w:ascii="GHEA Grapalat" w:hAnsi="GHEA Grapalat" w:cs="Sylfaen"/>
          <w:sz w:val="20"/>
          <w:szCs w:val="24"/>
          <w:lang w:val="hy-AM" w:eastAsia="en-US"/>
        </w:rPr>
        <w:t>ավարտը</w:t>
      </w:r>
      <w:r w:rsidR="00DD7112" w:rsidRPr="00CB0C48">
        <w:rPr>
          <w:rFonts w:ascii="GHEA Grapalat" w:hAnsi="GHEA Grapalat" w:cs="Sylfaen"/>
          <w:sz w:val="20"/>
          <w:szCs w:val="24"/>
          <w:lang w:val="af-ZA" w:eastAsia="en-US"/>
        </w:rPr>
        <w:t xml:space="preserve"> </w:t>
      </w:r>
      <w:r w:rsidR="00DD7112" w:rsidRPr="00CB0C48">
        <w:rPr>
          <w:rFonts w:ascii="GHEA Grapalat" w:hAnsi="GHEA Grapalat" w:cs="Sylfaen"/>
          <w:sz w:val="20"/>
          <w:szCs w:val="24"/>
          <w:lang w:val="hy-AM" w:eastAsia="en-US"/>
        </w:rPr>
        <w:t>շտկել</w:t>
      </w:r>
      <w:r w:rsidR="00DD7112" w:rsidRPr="00CB0C48">
        <w:rPr>
          <w:rFonts w:ascii="GHEA Grapalat" w:hAnsi="GHEA Grapalat" w:cs="Sylfaen"/>
          <w:sz w:val="20"/>
          <w:szCs w:val="24"/>
          <w:lang w:val="af-ZA" w:eastAsia="en-US"/>
        </w:rPr>
        <w:t xml:space="preserve"> </w:t>
      </w:r>
      <w:r w:rsidR="00DD7112" w:rsidRPr="00CB0C48">
        <w:rPr>
          <w:rFonts w:ascii="GHEA Grapalat" w:hAnsi="GHEA Grapalat" w:cs="Sylfaen"/>
          <w:sz w:val="20"/>
          <w:szCs w:val="24"/>
          <w:lang w:val="hy-AM" w:eastAsia="en-US"/>
        </w:rPr>
        <w:t>անհամապատասխանությունը</w:t>
      </w:r>
      <w:r w:rsidR="00DD7112" w:rsidRPr="00CB0C48">
        <w:rPr>
          <w:rFonts w:ascii="GHEA Grapalat" w:hAnsi="GHEA Grapalat" w:cs="Sylfaen"/>
          <w:sz w:val="20"/>
          <w:szCs w:val="24"/>
          <w:lang w:val="af-ZA" w:eastAsia="en-US"/>
        </w:rPr>
        <w:t xml:space="preserve">:   </w:t>
      </w:r>
    </w:p>
    <w:p w:rsidR="002B121D" w:rsidRPr="00CB0C48" w:rsidRDefault="0092357D" w:rsidP="00037DDE">
      <w:pPr>
        <w:pStyle w:val="norm"/>
        <w:spacing w:line="240" w:lineRule="auto"/>
        <w:ind w:firstLine="567"/>
        <w:rPr>
          <w:rFonts w:ascii="GHEA Grapalat" w:hAnsi="GHEA Grapalat" w:cs="Sylfaen"/>
          <w:sz w:val="20"/>
          <w:szCs w:val="24"/>
          <w:lang w:val="af-ZA" w:eastAsia="en-US"/>
        </w:rPr>
      </w:pPr>
      <w:r w:rsidRPr="00CB0C48">
        <w:rPr>
          <w:rFonts w:ascii="GHEA Grapalat" w:hAnsi="GHEA Grapalat" w:cs="Sylfaen"/>
          <w:sz w:val="20"/>
          <w:szCs w:val="24"/>
          <w:lang w:val="af-ZA" w:eastAsia="en-US"/>
        </w:rPr>
        <w:t>7</w:t>
      </w:r>
      <w:r w:rsidR="002B121D" w:rsidRPr="00CB0C48">
        <w:rPr>
          <w:rFonts w:ascii="GHEA Grapalat" w:hAnsi="GHEA Grapalat" w:cs="Sylfaen"/>
          <w:sz w:val="20"/>
          <w:szCs w:val="24"/>
          <w:lang w:val="af-ZA" w:eastAsia="en-US"/>
        </w:rPr>
        <w:t>.</w:t>
      </w:r>
      <w:r w:rsidR="00DF7A6A">
        <w:rPr>
          <w:rFonts w:ascii="GHEA Grapalat" w:hAnsi="GHEA Grapalat" w:cs="Sylfaen"/>
          <w:sz w:val="20"/>
          <w:szCs w:val="24"/>
          <w:lang w:val="af-ZA" w:eastAsia="en-US"/>
        </w:rPr>
        <w:t>9</w:t>
      </w:r>
      <w:r w:rsidR="002B121D" w:rsidRPr="00CB0C48">
        <w:rPr>
          <w:rFonts w:ascii="GHEA Grapalat" w:hAnsi="GHEA Grapalat" w:cs="Sylfaen"/>
          <w:sz w:val="20"/>
          <w:szCs w:val="24"/>
          <w:lang w:val="af-ZA" w:eastAsia="en-US"/>
        </w:rPr>
        <w:t xml:space="preserve"> </w:t>
      </w:r>
      <w:r w:rsidR="002B121D" w:rsidRPr="00CB0C48">
        <w:rPr>
          <w:rFonts w:ascii="GHEA Grapalat" w:hAnsi="GHEA Grapalat" w:cs="Sylfaen"/>
          <w:sz w:val="20"/>
          <w:szCs w:val="24"/>
          <w:lang w:eastAsia="en-US"/>
        </w:rPr>
        <w:t>Եթե</w:t>
      </w:r>
      <w:r w:rsidR="002B121D" w:rsidRPr="00CB0C48">
        <w:rPr>
          <w:rFonts w:ascii="GHEA Grapalat" w:hAnsi="GHEA Grapalat" w:cs="Sylfaen"/>
          <w:sz w:val="20"/>
          <w:szCs w:val="24"/>
          <w:lang w:val="af-ZA" w:eastAsia="en-US"/>
        </w:rPr>
        <w:t xml:space="preserve"> </w:t>
      </w:r>
      <w:r w:rsidR="002B121D" w:rsidRPr="00CB0C48">
        <w:rPr>
          <w:rFonts w:ascii="GHEA Grapalat" w:hAnsi="GHEA Grapalat" w:cs="Sylfaen"/>
          <w:sz w:val="20"/>
          <w:szCs w:val="24"/>
          <w:lang w:eastAsia="en-US"/>
        </w:rPr>
        <w:t>սույն</w:t>
      </w:r>
      <w:r w:rsidR="002B121D" w:rsidRPr="00CB0C48">
        <w:rPr>
          <w:rFonts w:ascii="GHEA Grapalat" w:hAnsi="GHEA Grapalat" w:cs="Sylfaen"/>
          <w:sz w:val="20"/>
          <w:szCs w:val="24"/>
          <w:lang w:val="af-ZA" w:eastAsia="en-US"/>
        </w:rPr>
        <w:t xml:space="preserve"> </w:t>
      </w:r>
      <w:r w:rsidR="002B121D" w:rsidRPr="00CB0C48">
        <w:rPr>
          <w:rFonts w:ascii="GHEA Grapalat" w:hAnsi="GHEA Grapalat" w:cs="Sylfaen"/>
          <w:sz w:val="20"/>
          <w:szCs w:val="24"/>
          <w:lang w:eastAsia="en-US"/>
        </w:rPr>
        <w:t>հրավերի</w:t>
      </w:r>
      <w:r w:rsidR="002B121D" w:rsidRPr="00CB0C48">
        <w:rPr>
          <w:rFonts w:ascii="GHEA Grapalat" w:hAnsi="GHEA Grapalat" w:cs="Sylfaen"/>
          <w:sz w:val="20"/>
          <w:szCs w:val="24"/>
          <w:lang w:val="af-ZA" w:eastAsia="en-US"/>
        </w:rPr>
        <w:t xml:space="preserve"> </w:t>
      </w:r>
      <w:r w:rsidR="00DD7112" w:rsidRPr="00CB0C48">
        <w:rPr>
          <w:rFonts w:ascii="GHEA Grapalat" w:hAnsi="GHEA Grapalat" w:cs="Sylfaen"/>
          <w:sz w:val="20"/>
          <w:szCs w:val="24"/>
          <w:lang w:val="af-ZA" w:eastAsia="en-US"/>
        </w:rPr>
        <w:t>7</w:t>
      </w:r>
      <w:r w:rsidR="002B121D" w:rsidRPr="00CB0C48">
        <w:rPr>
          <w:rFonts w:ascii="GHEA Grapalat" w:hAnsi="GHEA Grapalat" w:cs="Sylfaen"/>
          <w:sz w:val="20"/>
          <w:szCs w:val="24"/>
          <w:lang w:val="af-ZA" w:eastAsia="en-US"/>
        </w:rPr>
        <w:t>.</w:t>
      </w:r>
      <w:r w:rsidR="00DF7A6A">
        <w:rPr>
          <w:rFonts w:ascii="GHEA Grapalat" w:hAnsi="GHEA Grapalat" w:cs="Sylfaen"/>
          <w:sz w:val="20"/>
          <w:szCs w:val="24"/>
          <w:lang w:val="af-ZA" w:eastAsia="en-US"/>
        </w:rPr>
        <w:t>8</w:t>
      </w:r>
      <w:r w:rsidR="004E6A12" w:rsidRPr="00CB0C48">
        <w:rPr>
          <w:rFonts w:ascii="GHEA Grapalat" w:hAnsi="GHEA Grapalat" w:cs="Sylfaen"/>
          <w:sz w:val="20"/>
          <w:szCs w:val="24"/>
          <w:lang w:val="af-ZA" w:eastAsia="en-US"/>
        </w:rPr>
        <w:t>-</w:t>
      </w:r>
      <w:r w:rsidR="004E6A12" w:rsidRPr="00CB0C48">
        <w:rPr>
          <w:rFonts w:ascii="GHEA Grapalat" w:hAnsi="GHEA Grapalat" w:cs="Sylfaen"/>
          <w:sz w:val="20"/>
          <w:szCs w:val="24"/>
          <w:lang w:eastAsia="en-US"/>
        </w:rPr>
        <w:t>րդ</w:t>
      </w:r>
      <w:r w:rsidR="002B121D" w:rsidRPr="00CB0C48">
        <w:rPr>
          <w:rFonts w:ascii="GHEA Grapalat" w:hAnsi="GHEA Grapalat" w:cs="Sylfaen"/>
          <w:sz w:val="20"/>
          <w:szCs w:val="24"/>
          <w:lang w:val="af-ZA" w:eastAsia="en-US"/>
        </w:rPr>
        <w:t xml:space="preserve"> </w:t>
      </w:r>
      <w:r w:rsidR="002B121D" w:rsidRPr="00CB0C48">
        <w:rPr>
          <w:rFonts w:ascii="GHEA Grapalat" w:hAnsi="GHEA Grapalat" w:cs="Sylfaen"/>
          <w:sz w:val="20"/>
          <w:szCs w:val="24"/>
          <w:lang w:eastAsia="en-US"/>
        </w:rPr>
        <w:t>կետով</w:t>
      </w:r>
      <w:r w:rsidR="002B121D" w:rsidRPr="00CB0C48">
        <w:rPr>
          <w:rFonts w:ascii="GHEA Grapalat" w:hAnsi="GHEA Grapalat" w:cs="Sylfaen"/>
          <w:sz w:val="20"/>
          <w:szCs w:val="24"/>
          <w:lang w:val="af-ZA" w:eastAsia="en-US"/>
        </w:rPr>
        <w:t xml:space="preserve"> </w:t>
      </w:r>
      <w:r w:rsidR="002B121D" w:rsidRPr="00CB0C48">
        <w:rPr>
          <w:rFonts w:ascii="GHEA Grapalat" w:hAnsi="GHEA Grapalat" w:cs="Sylfaen"/>
          <w:sz w:val="20"/>
          <w:szCs w:val="24"/>
          <w:lang w:eastAsia="en-US"/>
        </w:rPr>
        <w:t>սահմանված</w:t>
      </w:r>
      <w:r w:rsidR="002B121D" w:rsidRPr="00CB0C48">
        <w:rPr>
          <w:rFonts w:ascii="GHEA Grapalat" w:hAnsi="GHEA Grapalat" w:cs="Sylfaen"/>
          <w:sz w:val="20"/>
          <w:szCs w:val="24"/>
          <w:lang w:val="af-ZA" w:eastAsia="en-US"/>
        </w:rPr>
        <w:t xml:space="preserve"> </w:t>
      </w:r>
      <w:r w:rsidR="002B121D" w:rsidRPr="00CB0C48">
        <w:rPr>
          <w:rFonts w:ascii="GHEA Grapalat" w:hAnsi="GHEA Grapalat" w:cs="Sylfaen"/>
          <w:sz w:val="20"/>
          <w:szCs w:val="24"/>
          <w:lang w:eastAsia="en-US"/>
        </w:rPr>
        <w:t>ժամկետում</w:t>
      </w:r>
      <w:r w:rsidR="002B121D" w:rsidRPr="00CB0C48">
        <w:rPr>
          <w:rFonts w:ascii="GHEA Grapalat" w:hAnsi="GHEA Grapalat" w:cs="Sylfaen"/>
          <w:sz w:val="20"/>
          <w:szCs w:val="24"/>
          <w:lang w:val="af-ZA" w:eastAsia="en-US"/>
        </w:rPr>
        <w:t xml:space="preserve"> </w:t>
      </w:r>
      <w:r w:rsidR="009A171D" w:rsidRPr="00CB0C48">
        <w:rPr>
          <w:rFonts w:ascii="GHEA Grapalat" w:hAnsi="GHEA Grapalat" w:cs="Sylfaen"/>
          <w:sz w:val="20"/>
          <w:szCs w:val="24"/>
          <w:lang w:val="af-ZA" w:eastAsia="en-US"/>
        </w:rPr>
        <w:t>մ</w:t>
      </w:r>
      <w:r w:rsidR="002B121D" w:rsidRPr="00CB0C48">
        <w:rPr>
          <w:rFonts w:ascii="GHEA Grapalat" w:hAnsi="GHEA Grapalat" w:cs="Sylfaen"/>
          <w:sz w:val="20"/>
          <w:szCs w:val="24"/>
          <w:lang w:eastAsia="en-US"/>
        </w:rPr>
        <w:t>ասնակիցը</w:t>
      </w:r>
      <w:r w:rsidR="002B121D" w:rsidRPr="00CB0C48">
        <w:rPr>
          <w:rFonts w:ascii="GHEA Grapalat" w:hAnsi="GHEA Grapalat" w:cs="Sylfaen"/>
          <w:sz w:val="20"/>
          <w:szCs w:val="24"/>
          <w:lang w:val="af-ZA" w:eastAsia="en-US"/>
        </w:rPr>
        <w:t xml:space="preserve"> </w:t>
      </w:r>
      <w:r w:rsidR="002B121D" w:rsidRPr="00CB0C48">
        <w:rPr>
          <w:rFonts w:ascii="GHEA Grapalat" w:hAnsi="GHEA Grapalat" w:cs="Sylfaen"/>
          <w:sz w:val="20"/>
          <w:szCs w:val="24"/>
          <w:lang w:eastAsia="en-US"/>
        </w:rPr>
        <w:t>շտկում</w:t>
      </w:r>
      <w:r w:rsidR="002B121D" w:rsidRPr="00CB0C48">
        <w:rPr>
          <w:rFonts w:ascii="GHEA Grapalat" w:hAnsi="GHEA Grapalat" w:cs="Sylfaen"/>
          <w:sz w:val="20"/>
          <w:szCs w:val="24"/>
          <w:lang w:val="af-ZA" w:eastAsia="en-US"/>
        </w:rPr>
        <w:t xml:space="preserve"> </w:t>
      </w:r>
      <w:r w:rsidR="002B121D" w:rsidRPr="00CB0C48">
        <w:rPr>
          <w:rFonts w:ascii="GHEA Grapalat" w:hAnsi="GHEA Grapalat" w:cs="Sylfaen"/>
          <w:sz w:val="20"/>
          <w:szCs w:val="24"/>
          <w:lang w:eastAsia="en-US"/>
        </w:rPr>
        <w:t>է</w:t>
      </w:r>
      <w:r w:rsidR="002B121D" w:rsidRPr="00CB0C48">
        <w:rPr>
          <w:rFonts w:ascii="GHEA Grapalat" w:hAnsi="GHEA Grapalat" w:cs="Sylfaen"/>
          <w:sz w:val="20"/>
          <w:szCs w:val="24"/>
          <w:lang w:val="af-ZA" w:eastAsia="en-US"/>
        </w:rPr>
        <w:t xml:space="preserve"> </w:t>
      </w:r>
      <w:r w:rsidR="002B121D" w:rsidRPr="00CB0C48">
        <w:rPr>
          <w:rFonts w:ascii="GHEA Grapalat" w:hAnsi="GHEA Grapalat" w:cs="Sylfaen"/>
          <w:sz w:val="20"/>
          <w:szCs w:val="24"/>
          <w:lang w:eastAsia="en-US"/>
        </w:rPr>
        <w:t>արձանագրված</w:t>
      </w:r>
      <w:r w:rsidR="002B121D" w:rsidRPr="00CB0C48">
        <w:rPr>
          <w:rFonts w:ascii="GHEA Grapalat" w:hAnsi="GHEA Grapalat" w:cs="Sylfaen"/>
          <w:sz w:val="20"/>
          <w:szCs w:val="24"/>
          <w:lang w:val="af-ZA" w:eastAsia="en-US"/>
        </w:rPr>
        <w:t xml:space="preserve"> </w:t>
      </w:r>
      <w:r w:rsidR="002B121D" w:rsidRPr="00CB0C48">
        <w:rPr>
          <w:rFonts w:ascii="GHEA Grapalat" w:hAnsi="GHEA Grapalat" w:cs="Sylfaen"/>
          <w:sz w:val="20"/>
          <w:szCs w:val="24"/>
          <w:lang w:eastAsia="en-US"/>
        </w:rPr>
        <w:t>անհամապատասխանությունը</w:t>
      </w:r>
      <w:r w:rsidR="002B121D" w:rsidRPr="00CB0C48">
        <w:rPr>
          <w:rFonts w:ascii="GHEA Grapalat" w:hAnsi="GHEA Grapalat" w:cs="Sylfaen"/>
          <w:sz w:val="20"/>
          <w:szCs w:val="24"/>
          <w:lang w:val="af-ZA" w:eastAsia="en-US"/>
        </w:rPr>
        <w:t xml:space="preserve">, </w:t>
      </w:r>
      <w:r w:rsidR="002B121D" w:rsidRPr="00CB0C48">
        <w:rPr>
          <w:rFonts w:ascii="GHEA Grapalat" w:hAnsi="GHEA Grapalat" w:cs="Sylfaen"/>
          <w:sz w:val="20"/>
          <w:szCs w:val="24"/>
          <w:lang w:eastAsia="en-US"/>
        </w:rPr>
        <w:t>ապա</w:t>
      </w:r>
      <w:r w:rsidR="002B121D" w:rsidRPr="00CB0C48">
        <w:rPr>
          <w:rFonts w:ascii="GHEA Grapalat" w:hAnsi="GHEA Grapalat" w:cs="Sylfaen"/>
          <w:sz w:val="20"/>
          <w:szCs w:val="24"/>
          <w:lang w:val="af-ZA" w:eastAsia="en-US"/>
        </w:rPr>
        <w:t xml:space="preserve"> </w:t>
      </w:r>
      <w:r w:rsidR="002B121D" w:rsidRPr="00CB0C48">
        <w:rPr>
          <w:rFonts w:ascii="GHEA Grapalat" w:hAnsi="GHEA Grapalat" w:cs="Sylfaen"/>
          <w:sz w:val="20"/>
          <w:szCs w:val="24"/>
          <w:lang w:eastAsia="en-US"/>
        </w:rPr>
        <w:t>վերջին</w:t>
      </w:r>
      <w:r w:rsidR="009A05AC" w:rsidRPr="00CB0C48">
        <w:rPr>
          <w:rFonts w:ascii="GHEA Grapalat" w:hAnsi="GHEA Grapalat" w:cs="Sylfaen"/>
          <w:sz w:val="20"/>
          <w:szCs w:val="24"/>
          <w:lang w:eastAsia="en-US"/>
        </w:rPr>
        <w:t>ի</w:t>
      </w:r>
      <w:r w:rsidR="002B121D" w:rsidRPr="00CB0C48">
        <w:rPr>
          <w:rFonts w:ascii="GHEA Grapalat" w:hAnsi="GHEA Grapalat" w:cs="Sylfaen"/>
          <w:sz w:val="20"/>
          <w:szCs w:val="24"/>
          <w:lang w:eastAsia="en-US"/>
        </w:rPr>
        <w:t>ս</w:t>
      </w:r>
      <w:r w:rsidR="002B121D" w:rsidRPr="00CB0C48">
        <w:rPr>
          <w:rFonts w:ascii="GHEA Grapalat" w:hAnsi="GHEA Grapalat" w:cs="Sylfaen"/>
          <w:sz w:val="20"/>
          <w:szCs w:val="24"/>
          <w:lang w:val="af-ZA" w:eastAsia="en-US"/>
        </w:rPr>
        <w:t xml:space="preserve"> </w:t>
      </w:r>
      <w:r w:rsidR="002B121D" w:rsidRPr="00CB0C48">
        <w:rPr>
          <w:rFonts w:ascii="GHEA Grapalat" w:hAnsi="GHEA Grapalat" w:cs="Sylfaen"/>
          <w:sz w:val="20"/>
          <w:szCs w:val="24"/>
          <w:lang w:eastAsia="en-US"/>
        </w:rPr>
        <w:t>հայտը</w:t>
      </w:r>
      <w:r w:rsidR="002B121D" w:rsidRPr="00CB0C48">
        <w:rPr>
          <w:rFonts w:ascii="GHEA Grapalat" w:hAnsi="GHEA Grapalat" w:cs="Sylfaen"/>
          <w:sz w:val="20"/>
          <w:szCs w:val="24"/>
          <w:lang w:val="af-ZA" w:eastAsia="en-US"/>
        </w:rPr>
        <w:t xml:space="preserve"> </w:t>
      </w:r>
      <w:r w:rsidR="002B121D" w:rsidRPr="00CB0C48">
        <w:rPr>
          <w:rFonts w:ascii="GHEA Grapalat" w:hAnsi="GHEA Grapalat" w:cs="Sylfaen"/>
          <w:sz w:val="20"/>
          <w:szCs w:val="24"/>
          <w:lang w:eastAsia="en-US"/>
        </w:rPr>
        <w:t>գնահատվում</w:t>
      </w:r>
      <w:r w:rsidR="002B121D" w:rsidRPr="00CB0C48">
        <w:rPr>
          <w:rFonts w:ascii="GHEA Grapalat" w:hAnsi="GHEA Grapalat" w:cs="Sylfaen"/>
          <w:sz w:val="20"/>
          <w:szCs w:val="24"/>
          <w:lang w:val="af-ZA" w:eastAsia="en-US"/>
        </w:rPr>
        <w:t xml:space="preserve"> </w:t>
      </w:r>
      <w:r w:rsidR="002B121D" w:rsidRPr="00CB0C48">
        <w:rPr>
          <w:rFonts w:ascii="GHEA Grapalat" w:hAnsi="GHEA Grapalat" w:cs="Sylfaen"/>
          <w:sz w:val="20"/>
          <w:szCs w:val="24"/>
          <w:lang w:eastAsia="en-US"/>
        </w:rPr>
        <w:t>է</w:t>
      </w:r>
      <w:r w:rsidR="002B121D" w:rsidRPr="00CB0C48">
        <w:rPr>
          <w:rFonts w:ascii="GHEA Grapalat" w:hAnsi="GHEA Grapalat" w:cs="Sylfaen"/>
          <w:sz w:val="20"/>
          <w:szCs w:val="24"/>
          <w:lang w:val="af-ZA" w:eastAsia="en-US"/>
        </w:rPr>
        <w:t xml:space="preserve"> </w:t>
      </w:r>
      <w:r w:rsidR="002B121D" w:rsidRPr="00CB0C48">
        <w:rPr>
          <w:rFonts w:ascii="GHEA Grapalat" w:hAnsi="GHEA Grapalat" w:cs="Sylfaen"/>
          <w:sz w:val="20"/>
          <w:szCs w:val="24"/>
          <w:lang w:eastAsia="en-US"/>
        </w:rPr>
        <w:t>բավարար</w:t>
      </w:r>
      <w:r w:rsidR="002B121D" w:rsidRPr="00CB0C48">
        <w:rPr>
          <w:rFonts w:ascii="GHEA Grapalat" w:hAnsi="GHEA Grapalat" w:cs="Sylfaen"/>
          <w:sz w:val="20"/>
          <w:szCs w:val="24"/>
          <w:lang w:val="af-ZA" w:eastAsia="en-US"/>
        </w:rPr>
        <w:t xml:space="preserve">: </w:t>
      </w:r>
      <w:r w:rsidR="002B121D" w:rsidRPr="00CB0C48">
        <w:rPr>
          <w:rFonts w:ascii="GHEA Grapalat" w:hAnsi="GHEA Grapalat" w:cs="Sylfaen"/>
          <w:sz w:val="20"/>
          <w:szCs w:val="24"/>
          <w:lang w:eastAsia="en-US"/>
        </w:rPr>
        <w:t>Հակառակ</w:t>
      </w:r>
      <w:r w:rsidR="002B121D" w:rsidRPr="00CB0C48">
        <w:rPr>
          <w:rFonts w:ascii="GHEA Grapalat" w:hAnsi="GHEA Grapalat" w:cs="Sylfaen"/>
          <w:sz w:val="20"/>
          <w:szCs w:val="24"/>
          <w:lang w:val="af-ZA" w:eastAsia="en-US"/>
        </w:rPr>
        <w:t xml:space="preserve"> </w:t>
      </w:r>
      <w:r w:rsidR="002B121D" w:rsidRPr="00CB0C48">
        <w:rPr>
          <w:rFonts w:ascii="GHEA Grapalat" w:hAnsi="GHEA Grapalat" w:cs="Sylfaen"/>
          <w:sz w:val="20"/>
          <w:szCs w:val="24"/>
          <w:lang w:eastAsia="en-US"/>
        </w:rPr>
        <w:t>դեպքում</w:t>
      </w:r>
      <w:r w:rsidR="002B121D" w:rsidRPr="00CB0C48">
        <w:rPr>
          <w:rFonts w:ascii="GHEA Grapalat" w:hAnsi="GHEA Grapalat" w:cs="Sylfaen"/>
          <w:sz w:val="20"/>
          <w:szCs w:val="24"/>
          <w:lang w:val="af-ZA" w:eastAsia="en-US"/>
        </w:rPr>
        <w:t xml:space="preserve"> </w:t>
      </w:r>
      <w:r w:rsidR="002B121D" w:rsidRPr="00CB0C48">
        <w:rPr>
          <w:rFonts w:ascii="GHEA Grapalat" w:hAnsi="GHEA Grapalat" w:cs="Sylfaen"/>
          <w:sz w:val="20"/>
          <w:szCs w:val="24"/>
          <w:lang w:eastAsia="en-US"/>
        </w:rPr>
        <w:t>հայտը</w:t>
      </w:r>
      <w:r w:rsidR="002B121D" w:rsidRPr="00CB0C48">
        <w:rPr>
          <w:rFonts w:ascii="GHEA Grapalat" w:hAnsi="GHEA Grapalat" w:cs="Sylfaen"/>
          <w:sz w:val="20"/>
          <w:szCs w:val="24"/>
          <w:lang w:val="af-ZA" w:eastAsia="en-US"/>
        </w:rPr>
        <w:t xml:space="preserve"> </w:t>
      </w:r>
      <w:r w:rsidR="002B121D" w:rsidRPr="00CB0C48">
        <w:rPr>
          <w:rFonts w:ascii="GHEA Grapalat" w:hAnsi="GHEA Grapalat" w:cs="Sylfaen"/>
          <w:sz w:val="20"/>
          <w:szCs w:val="24"/>
          <w:lang w:eastAsia="en-US"/>
        </w:rPr>
        <w:t>գնահատվում</w:t>
      </w:r>
      <w:r w:rsidR="002B121D" w:rsidRPr="00CB0C48">
        <w:rPr>
          <w:rFonts w:ascii="GHEA Grapalat" w:hAnsi="GHEA Grapalat" w:cs="Sylfaen"/>
          <w:sz w:val="20"/>
          <w:szCs w:val="24"/>
          <w:lang w:val="af-ZA" w:eastAsia="en-US"/>
        </w:rPr>
        <w:t xml:space="preserve"> </w:t>
      </w:r>
      <w:r w:rsidR="002B121D" w:rsidRPr="00CB0C48">
        <w:rPr>
          <w:rFonts w:ascii="GHEA Grapalat" w:hAnsi="GHEA Grapalat" w:cs="Sylfaen"/>
          <w:sz w:val="20"/>
          <w:szCs w:val="24"/>
          <w:lang w:eastAsia="en-US"/>
        </w:rPr>
        <w:t>է</w:t>
      </w:r>
      <w:r w:rsidR="002B121D" w:rsidRPr="00CB0C48">
        <w:rPr>
          <w:rFonts w:ascii="GHEA Grapalat" w:hAnsi="GHEA Grapalat" w:cs="Sylfaen"/>
          <w:sz w:val="20"/>
          <w:szCs w:val="24"/>
          <w:lang w:val="af-ZA" w:eastAsia="en-US"/>
        </w:rPr>
        <w:t xml:space="preserve"> </w:t>
      </w:r>
      <w:r w:rsidR="002B121D" w:rsidRPr="00CB0C48">
        <w:rPr>
          <w:rFonts w:ascii="GHEA Grapalat" w:hAnsi="GHEA Grapalat" w:cs="Sylfaen"/>
          <w:sz w:val="20"/>
          <w:szCs w:val="24"/>
          <w:lang w:eastAsia="en-US"/>
        </w:rPr>
        <w:t>անբավարար</w:t>
      </w:r>
      <w:r w:rsidR="002B121D" w:rsidRPr="00CB0C48">
        <w:rPr>
          <w:rFonts w:ascii="GHEA Grapalat" w:hAnsi="GHEA Grapalat" w:cs="Sylfaen"/>
          <w:sz w:val="20"/>
          <w:szCs w:val="24"/>
          <w:lang w:val="af-ZA" w:eastAsia="en-US"/>
        </w:rPr>
        <w:t xml:space="preserve"> </w:t>
      </w:r>
      <w:r w:rsidR="002B121D" w:rsidRPr="00CB0C48">
        <w:rPr>
          <w:rFonts w:ascii="GHEA Grapalat" w:hAnsi="GHEA Grapalat" w:cs="Sylfaen"/>
          <w:sz w:val="20"/>
          <w:szCs w:val="24"/>
          <w:lang w:eastAsia="en-US"/>
        </w:rPr>
        <w:t>և</w:t>
      </w:r>
      <w:r w:rsidR="002B121D" w:rsidRPr="00CB0C48">
        <w:rPr>
          <w:rFonts w:ascii="GHEA Grapalat" w:hAnsi="GHEA Grapalat" w:cs="Sylfaen"/>
          <w:sz w:val="20"/>
          <w:szCs w:val="24"/>
          <w:lang w:val="af-ZA" w:eastAsia="en-US"/>
        </w:rPr>
        <w:t xml:space="preserve"> </w:t>
      </w:r>
      <w:r w:rsidR="002B121D" w:rsidRPr="00CB0C48">
        <w:rPr>
          <w:rFonts w:ascii="GHEA Grapalat" w:hAnsi="GHEA Grapalat" w:cs="Sylfaen"/>
          <w:sz w:val="20"/>
          <w:szCs w:val="24"/>
          <w:lang w:eastAsia="en-US"/>
        </w:rPr>
        <w:t>մերժվում</w:t>
      </w:r>
      <w:r w:rsidR="009A05AC" w:rsidRPr="00CB0C48">
        <w:rPr>
          <w:rFonts w:ascii="GHEA Grapalat" w:hAnsi="GHEA Grapalat" w:cs="Sylfaen"/>
          <w:sz w:val="20"/>
          <w:szCs w:val="24"/>
          <w:lang w:val="af-ZA" w:eastAsia="en-US"/>
        </w:rPr>
        <w:t xml:space="preserve"> </w:t>
      </w:r>
      <w:r w:rsidR="009A05AC" w:rsidRPr="00CB0C48">
        <w:rPr>
          <w:rFonts w:ascii="GHEA Grapalat" w:hAnsi="GHEA Grapalat" w:cs="Sylfaen"/>
          <w:sz w:val="20"/>
          <w:szCs w:val="24"/>
          <w:lang w:eastAsia="en-US"/>
        </w:rPr>
        <w:t>է</w:t>
      </w:r>
      <w:r w:rsidR="002B121D" w:rsidRPr="00CB0C48">
        <w:rPr>
          <w:rFonts w:ascii="GHEA Grapalat" w:hAnsi="GHEA Grapalat" w:cs="Sylfaen"/>
          <w:sz w:val="20"/>
          <w:szCs w:val="24"/>
          <w:lang w:val="af-ZA" w:eastAsia="en-US"/>
        </w:rPr>
        <w:t xml:space="preserve">:  </w:t>
      </w:r>
    </w:p>
    <w:p w:rsidR="005E0E50" w:rsidRPr="00CB0C48" w:rsidRDefault="0092357D" w:rsidP="00037DDE">
      <w:pPr>
        <w:pStyle w:val="23"/>
        <w:spacing w:line="240" w:lineRule="auto"/>
        <w:ind w:firstLine="567"/>
        <w:rPr>
          <w:rFonts w:ascii="GHEA Grapalat" w:hAnsi="GHEA Grapalat" w:cs="Sylfaen"/>
          <w:szCs w:val="24"/>
          <w:lang w:val="hy-AM"/>
        </w:rPr>
      </w:pPr>
      <w:r w:rsidRPr="00CB0C48">
        <w:rPr>
          <w:rFonts w:ascii="GHEA Grapalat" w:hAnsi="GHEA Grapalat" w:cs="Sylfaen"/>
          <w:szCs w:val="24"/>
        </w:rPr>
        <w:t>7</w:t>
      </w:r>
      <w:r w:rsidR="002B121D" w:rsidRPr="00CB0C48">
        <w:rPr>
          <w:rFonts w:ascii="GHEA Grapalat" w:hAnsi="GHEA Grapalat" w:cs="Sylfaen"/>
          <w:szCs w:val="24"/>
        </w:rPr>
        <w:t>.</w:t>
      </w:r>
      <w:r w:rsidR="00D770E9" w:rsidRPr="00CB0C48">
        <w:rPr>
          <w:rFonts w:ascii="GHEA Grapalat" w:hAnsi="GHEA Grapalat" w:cs="Sylfaen"/>
          <w:szCs w:val="24"/>
          <w:lang w:val="hy-AM"/>
        </w:rPr>
        <w:t>1</w:t>
      </w:r>
      <w:r w:rsidR="00DF7A6A" w:rsidRPr="002865DC">
        <w:rPr>
          <w:rFonts w:ascii="GHEA Grapalat" w:hAnsi="GHEA Grapalat" w:cs="Sylfaen"/>
          <w:szCs w:val="24"/>
        </w:rPr>
        <w:t>0</w:t>
      </w:r>
      <w:r w:rsidR="002B121D" w:rsidRPr="00CB0C48">
        <w:rPr>
          <w:rFonts w:ascii="GHEA Grapalat" w:hAnsi="GHEA Grapalat" w:cs="Sylfaen"/>
          <w:szCs w:val="24"/>
        </w:rPr>
        <w:t xml:space="preserve"> </w:t>
      </w:r>
      <w:r w:rsidR="00CA4AB2" w:rsidRPr="00CB0C48">
        <w:rPr>
          <w:rFonts w:ascii="GHEA Grapalat" w:hAnsi="GHEA Grapalat" w:cs="Sylfaen"/>
          <w:szCs w:val="24"/>
          <w:lang w:val="en-US"/>
        </w:rPr>
        <w:t>Հ</w:t>
      </w:r>
      <w:r w:rsidR="005E0E50" w:rsidRPr="00CB0C48">
        <w:rPr>
          <w:rFonts w:ascii="GHEA Grapalat" w:hAnsi="GHEA Grapalat" w:cs="Sylfaen"/>
          <w:szCs w:val="24"/>
          <w:lang w:val="ru-RU"/>
        </w:rPr>
        <w:t>անձնաժողովի</w:t>
      </w:r>
      <w:r w:rsidR="005E0E50" w:rsidRPr="00CB0C48">
        <w:rPr>
          <w:rFonts w:ascii="GHEA Grapalat" w:hAnsi="GHEA Grapalat" w:cs="Sylfaen"/>
          <w:szCs w:val="24"/>
        </w:rPr>
        <w:t xml:space="preserve"> </w:t>
      </w:r>
      <w:r w:rsidR="005E0E50" w:rsidRPr="00CB0C48">
        <w:rPr>
          <w:rFonts w:ascii="GHEA Grapalat" w:hAnsi="GHEA Grapalat" w:cs="Sylfaen"/>
          <w:szCs w:val="24"/>
          <w:lang w:val="ru-RU"/>
        </w:rPr>
        <w:t>անդամը</w:t>
      </w:r>
      <w:r w:rsidR="005E0E50" w:rsidRPr="00CB0C48">
        <w:rPr>
          <w:rFonts w:ascii="GHEA Grapalat" w:hAnsi="GHEA Grapalat" w:cs="Sylfaen"/>
          <w:szCs w:val="24"/>
        </w:rPr>
        <w:t xml:space="preserve"> </w:t>
      </w:r>
      <w:r w:rsidR="005E0E50" w:rsidRPr="00CB0C48">
        <w:rPr>
          <w:rFonts w:ascii="GHEA Grapalat" w:hAnsi="GHEA Grapalat" w:cs="Sylfaen"/>
          <w:szCs w:val="24"/>
          <w:lang w:val="ru-RU"/>
        </w:rPr>
        <w:t>կամ</w:t>
      </w:r>
      <w:r w:rsidR="005E0E50" w:rsidRPr="00CB0C48">
        <w:rPr>
          <w:rFonts w:ascii="GHEA Grapalat" w:hAnsi="GHEA Grapalat" w:cs="Sylfaen"/>
          <w:szCs w:val="24"/>
        </w:rPr>
        <w:t xml:space="preserve"> </w:t>
      </w:r>
      <w:r w:rsidR="005E0E50" w:rsidRPr="00CB0C48">
        <w:rPr>
          <w:rFonts w:ascii="GHEA Grapalat" w:hAnsi="GHEA Grapalat" w:cs="Sylfaen"/>
          <w:szCs w:val="24"/>
          <w:lang w:val="ru-RU"/>
        </w:rPr>
        <w:t>քարտուղարը</w:t>
      </w:r>
      <w:r w:rsidR="005E0E50" w:rsidRPr="00CB0C48">
        <w:rPr>
          <w:rFonts w:ascii="GHEA Grapalat" w:hAnsi="GHEA Grapalat" w:cs="Sylfaen"/>
          <w:szCs w:val="24"/>
        </w:rPr>
        <w:t xml:space="preserve"> </w:t>
      </w:r>
      <w:r w:rsidR="005E0E50" w:rsidRPr="00CB0C48">
        <w:rPr>
          <w:rFonts w:ascii="GHEA Grapalat" w:hAnsi="GHEA Grapalat" w:cs="Sylfaen"/>
          <w:szCs w:val="24"/>
          <w:lang w:val="ru-RU"/>
        </w:rPr>
        <w:t>չի</w:t>
      </w:r>
      <w:r w:rsidR="005E0E50" w:rsidRPr="00CB0C48">
        <w:rPr>
          <w:rFonts w:ascii="GHEA Grapalat" w:hAnsi="GHEA Grapalat" w:cs="Sylfaen"/>
          <w:szCs w:val="24"/>
        </w:rPr>
        <w:t xml:space="preserve"> </w:t>
      </w:r>
      <w:r w:rsidR="005E0E50" w:rsidRPr="00CB0C48">
        <w:rPr>
          <w:rFonts w:ascii="GHEA Grapalat" w:hAnsi="GHEA Grapalat" w:cs="Sylfaen"/>
          <w:szCs w:val="24"/>
          <w:lang w:val="ru-RU"/>
        </w:rPr>
        <w:t>կարող</w:t>
      </w:r>
      <w:r w:rsidR="005E0E50" w:rsidRPr="00CB0C48">
        <w:rPr>
          <w:rFonts w:ascii="GHEA Grapalat" w:hAnsi="GHEA Grapalat" w:cs="Sylfaen"/>
          <w:szCs w:val="24"/>
        </w:rPr>
        <w:t xml:space="preserve"> </w:t>
      </w:r>
      <w:r w:rsidR="005E0E50" w:rsidRPr="00CB0C48">
        <w:rPr>
          <w:rFonts w:ascii="GHEA Grapalat" w:hAnsi="GHEA Grapalat" w:cs="Sylfaen"/>
          <w:szCs w:val="24"/>
          <w:lang w:val="ru-RU"/>
        </w:rPr>
        <w:t>մասնակցել</w:t>
      </w:r>
      <w:r w:rsidR="005E0E50" w:rsidRPr="00CB0C48">
        <w:rPr>
          <w:rFonts w:ascii="GHEA Grapalat" w:hAnsi="GHEA Grapalat" w:cs="Sylfaen"/>
          <w:szCs w:val="24"/>
        </w:rPr>
        <w:t xml:space="preserve"> </w:t>
      </w:r>
      <w:r w:rsidR="005E0E50" w:rsidRPr="00CB0C48">
        <w:rPr>
          <w:rFonts w:ascii="GHEA Grapalat" w:hAnsi="GHEA Grapalat" w:cs="Sylfaen"/>
          <w:szCs w:val="24"/>
          <w:lang w:val="ru-RU"/>
        </w:rPr>
        <w:t>հանձնաժողովի</w:t>
      </w:r>
      <w:r w:rsidR="005E0E50" w:rsidRPr="00CB0C48">
        <w:rPr>
          <w:rFonts w:ascii="GHEA Grapalat" w:hAnsi="GHEA Grapalat" w:cs="Sylfaen"/>
          <w:szCs w:val="24"/>
        </w:rPr>
        <w:t xml:space="preserve"> </w:t>
      </w:r>
      <w:r w:rsidR="005E0E50" w:rsidRPr="00CB0C48">
        <w:rPr>
          <w:rFonts w:ascii="GHEA Grapalat" w:hAnsi="GHEA Grapalat" w:cs="Sylfaen"/>
          <w:szCs w:val="24"/>
          <w:lang w:val="ru-RU"/>
        </w:rPr>
        <w:t>աշխատանքներին</w:t>
      </w:r>
      <w:r w:rsidR="005E0E50" w:rsidRPr="00CB0C48">
        <w:rPr>
          <w:rFonts w:ascii="GHEA Grapalat" w:hAnsi="GHEA Grapalat" w:cs="Sylfaen"/>
          <w:szCs w:val="24"/>
        </w:rPr>
        <w:t xml:space="preserve">, </w:t>
      </w:r>
      <w:r w:rsidR="005E0E50" w:rsidRPr="00CB0C48">
        <w:rPr>
          <w:rFonts w:ascii="GHEA Grapalat" w:hAnsi="GHEA Grapalat" w:cs="Sylfaen"/>
          <w:szCs w:val="24"/>
          <w:lang w:val="ru-RU"/>
        </w:rPr>
        <w:t>եթե</w:t>
      </w:r>
      <w:r w:rsidR="005E0E50" w:rsidRPr="00CB0C48">
        <w:rPr>
          <w:rFonts w:ascii="GHEA Grapalat" w:hAnsi="GHEA Grapalat" w:cs="Sylfaen"/>
          <w:szCs w:val="24"/>
        </w:rPr>
        <w:t xml:space="preserve"> </w:t>
      </w:r>
      <w:r w:rsidR="005E0E50" w:rsidRPr="00CB0C48">
        <w:rPr>
          <w:rFonts w:ascii="GHEA Grapalat" w:hAnsi="GHEA Grapalat" w:cs="Sylfaen"/>
          <w:szCs w:val="24"/>
          <w:lang w:val="ru-RU"/>
        </w:rPr>
        <w:t>հայտերի</w:t>
      </w:r>
      <w:r w:rsidR="005E0E50" w:rsidRPr="00CB0C48">
        <w:rPr>
          <w:rFonts w:ascii="GHEA Grapalat" w:hAnsi="GHEA Grapalat" w:cs="Sylfaen"/>
          <w:szCs w:val="24"/>
        </w:rPr>
        <w:t xml:space="preserve"> </w:t>
      </w:r>
      <w:r w:rsidR="005E0E50" w:rsidRPr="00CB0C48">
        <w:rPr>
          <w:rFonts w:ascii="GHEA Grapalat" w:hAnsi="GHEA Grapalat" w:cs="Sylfaen"/>
          <w:szCs w:val="24"/>
          <w:lang w:val="ru-RU"/>
        </w:rPr>
        <w:t>բացման</w:t>
      </w:r>
      <w:r w:rsidR="005E0E50" w:rsidRPr="00CB0C48">
        <w:rPr>
          <w:rFonts w:ascii="GHEA Grapalat" w:hAnsi="GHEA Grapalat" w:cs="Sylfaen"/>
          <w:szCs w:val="24"/>
        </w:rPr>
        <w:t xml:space="preserve"> </w:t>
      </w:r>
      <w:r w:rsidR="005E0E50" w:rsidRPr="00CB0C48">
        <w:rPr>
          <w:rFonts w:ascii="GHEA Grapalat" w:hAnsi="GHEA Grapalat" w:cs="Sylfaen"/>
          <w:szCs w:val="24"/>
          <w:lang w:val="ru-RU"/>
        </w:rPr>
        <w:t>նիստ</w:t>
      </w:r>
      <w:r w:rsidR="00CA4AB2" w:rsidRPr="00CB0C48">
        <w:rPr>
          <w:rFonts w:ascii="GHEA Grapalat" w:hAnsi="GHEA Grapalat" w:cs="Sylfaen"/>
          <w:szCs w:val="24"/>
          <w:lang w:val="en-US"/>
        </w:rPr>
        <w:t>ում</w:t>
      </w:r>
      <w:r w:rsidR="005E0E50" w:rsidRPr="00CB0C48">
        <w:rPr>
          <w:rFonts w:ascii="GHEA Grapalat" w:hAnsi="GHEA Grapalat" w:cs="Sylfaen"/>
          <w:szCs w:val="24"/>
        </w:rPr>
        <w:t xml:space="preserve"> </w:t>
      </w:r>
      <w:r w:rsidR="005E0E50" w:rsidRPr="00CB0C48">
        <w:rPr>
          <w:rFonts w:ascii="GHEA Grapalat" w:hAnsi="GHEA Grapalat" w:cs="Sylfaen"/>
          <w:szCs w:val="24"/>
          <w:lang w:val="ru-RU"/>
        </w:rPr>
        <w:t>պարզվում</w:t>
      </w:r>
      <w:r w:rsidR="005E0E50" w:rsidRPr="00CB0C48">
        <w:rPr>
          <w:rFonts w:ascii="GHEA Grapalat" w:hAnsi="GHEA Grapalat" w:cs="Sylfaen"/>
          <w:szCs w:val="24"/>
        </w:rPr>
        <w:t xml:space="preserve"> </w:t>
      </w:r>
      <w:r w:rsidR="005E0E50" w:rsidRPr="00CB0C48">
        <w:rPr>
          <w:rFonts w:ascii="GHEA Grapalat" w:hAnsi="GHEA Grapalat" w:cs="Sylfaen"/>
          <w:szCs w:val="24"/>
          <w:lang w:val="ru-RU"/>
        </w:rPr>
        <w:t>է</w:t>
      </w:r>
      <w:r w:rsidR="005E0E50" w:rsidRPr="00CB0C48">
        <w:rPr>
          <w:rFonts w:ascii="GHEA Grapalat" w:hAnsi="GHEA Grapalat" w:cs="Sylfaen"/>
          <w:szCs w:val="24"/>
        </w:rPr>
        <w:t xml:space="preserve">, </w:t>
      </w:r>
      <w:r w:rsidR="005E0E50" w:rsidRPr="00CB0C48">
        <w:rPr>
          <w:rFonts w:ascii="GHEA Grapalat" w:hAnsi="GHEA Grapalat" w:cs="Sylfaen"/>
          <w:szCs w:val="24"/>
          <w:lang w:val="ru-RU"/>
        </w:rPr>
        <w:t>որ</w:t>
      </w:r>
      <w:r w:rsidR="005E0E50" w:rsidRPr="00CB0C48">
        <w:rPr>
          <w:rFonts w:ascii="GHEA Grapalat" w:hAnsi="GHEA Grapalat" w:cs="Sylfaen"/>
          <w:szCs w:val="24"/>
        </w:rPr>
        <w:t xml:space="preserve"> </w:t>
      </w:r>
      <w:r w:rsidR="005E0E50" w:rsidRPr="00CB0C48">
        <w:rPr>
          <w:rFonts w:ascii="GHEA Grapalat" w:hAnsi="GHEA Grapalat" w:cs="Sylfaen"/>
          <w:szCs w:val="24"/>
          <w:lang w:val="ru-RU"/>
        </w:rPr>
        <w:t>վերջիններիս</w:t>
      </w:r>
      <w:r w:rsidR="005E0E50" w:rsidRPr="00CB0C48">
        <w:rPr>
          <w:rFonts w:ascii="GHEA Grapalat" w:hAnsi="GHEA Grapalat" w:cs="Sylfaen"/>
          <w:szCs w:val="24"/>
        </w:rPr>
        <w:t xml:space="preserve"> </w:t>
      </w:r>
      <w:r w:rsidR="005E0E50" w:rsidRPr="00CB0C48">
        <w:rPr>
          <w:rFonts w:ascii="GHEA Grapalat" w:hAnsi="GHEA Grapalat" w:cs="Sylfaen"/>
          <w:szCs w:val="24"/>
          <w:lang w:val="ru-RU"/>
        </w:rPr>
        <w:t>կողմից</w:t>
      </w:r>
      <w:r w:rsidR="005E0E50" w:rsidRPr="00CB0C48">
        <w:rPr>
          <w:rFonts w:ascii="GHEA Grapalat" w:hAnsi="GHEA Grapalat" w:cs="Sylfaen"/>
          <w:szCs w:val="24"/>
        </w:rPr>
        <w:t xml:space="preserve"> </w:t>
      </w:r>
      <w:r w:rsidR="005E0E50" w:rsidRPr="00CB0C48">
        <w:rPr>
          <w:rFonts w:ascii="GHEA Grapalat" w:hAnsi="GHEA Grapalat" w:cs="Sylfaen"/>
          <w:szCs w:val="24"/>
          <w:lang w:val="ru-RU"/>
        </w:rPr>
        <w:t>հիմնադրված</w:t>
      </w:r>
      <w:r w:rsidR="005E0E50" w:rsidRPr="00CB0C48">
        <w:rPr>
          <w:rFonts w:ascii="GHEA Grapalat" w:hAnsi="GHEA Grapalat" w:cs="Sylfaen"/>
          <w:szCs w:val="24"/>
        </w:rPr>
        <w:t xml:space="preserve"> </w:t>
      </w:r>
      <w:r w:rsidR="005E0E50" w:rsidRPr="00CB0C48">
        <w:rPr>
          <w:rFonts w:ascii="GHEA Grapalat" w:hAnsi="GHEA Grapalat" w:cs="Sylfaen"/>
          <w:szCs w:val="24"/>
          <w:lang w:val="ru-RU"/>
        </w:rPr>
        <w:t>կամ</w:t>
      </w:r>
      <w:r w:rsidR="005E0E50" w:rsidRPr="00CB0C48">
        <w:rPr>
          <w:rFonts w:ascii="GHEA Grapalat" w:hAnsi="GHEA Grapalat" w:cs="Sylfaen"/>
          <w:szCs w:val="24"/>
        </w:rPr>
        <w:t xml:space="preserve"> </w:t>
      </w:r>
      <w:r w:rsidR="005E0E50" w:rsidRPr="00CB0C48">
        <w:rPr>
          <w:rFonts w:ascii="GHEA Grapalat" w:hAnsi="GHEA Grapalat" w:cs="Sylfaen"/>
          <w:szCs w:val="24"/>
          <w:lang w:val="ru-RU"/>
        </w:rPr>
        <w:t>բաժնեմաս</w:t>
      </w:r>
      <w:r w:rsidR="005E0E50" w:rsidRPr="00CB0C48">
        <w:rPr>
          <w:rFonts w:ascii="GHEA Grapalat" w:hAnsi="GHEA Grapalat" w:cs="Sylfaen"/>
          <w:szCs w:val="24"/>
        </w:rPr>
        <w:t xml:space="preserve"> (</w:t>
      </w:r>
      <w:r w:rsidR="005E0E50" w:rsidRPr="00CB0C48">
        <w:rPr>
          <w:rFonts w:ascii="GHEA Grapalat" w:hAnsi="GHEA Grapalat" w:cs="Sylfaen"/>
          <w:szCs w:val="24"/>
          <w:lang w:val="ru-RU"/>
        </w:rPr>
        <w:t>փայաբաժին</w:t>
      </w:r>
      <w:r w:rsidR="005E0E50" w:rsidRPr="00CB0C48">
        <w:rPr>
          <w:rFonts w:ascii="GHEA Grapalat" w:hAnsi="GHEA Grapalat" w:cs="Sylfaen"/>
          <w:szCs w:val="24"/>
        </w:rPr>
        <w:t xml:space="preserve">) </w:t>
      </w:r>
      <w:r w:rsidR="005E0E50" w:rsidRPr="00CB0C48">
        <w:rPr>
          <w:rFonts w:ascii="GHEA Grapalat" w:hAnsi="GHEA Grapalat" w:cs="Sylfaen"/>
          <w:szCs w:val="24"/>
          <w:lang w:val="ru-RU"/>
        </w:rPr>
        <w:t>ունեցող</w:t>
      </w:r>
      <w:r w:rsidR="005E0E50" w:rsidRPr="00CB0C48">
        <w:rPr>
          <w:rFonts w:ascii="GHEA Grapalat" w:hAnsi="GHEA Grapalat" w:cs="Sylfaen"/>
          <w:szCs w:val="24"/>
        </w:rPr>
        <w:t xml:space="preserve"> </w:t>
      </w:r>
      <w:r w:rsidR="005E0E50" w:rsidRPr="00CB0C48">
        <w:rPr>
          <w:rFonts w:ascii="GHEA Grapalat" w:hAnsi="GHEA Grapalat" w:cs="Sylfaen"/>
          <w:szCs w:val="24"/>
          <w:lang w:val="ru-RU"/>
        </w:rPr>
        <w:t>կազմակերպությունը</w:t>
      </w:r>
      <w:r w:rsidR="005E0E50" w:rsidRPr="00CB0C48">
        <w:rPr>
          <w:rFonts w:ascii="GHEA Grapalat" w:hAnsi="GHEA Grapalat" w:cs="Sylfaen"/>
          <w:szCs w:val="24"/>
        </w:rPr>
        <w:t xml:space="preserve">, </w:t>
      </w:r>
      <w:r w:rsidR="005E0E50" w:rsidRPr="00CB0C48">
        <w:rPr>
          <w:rFonts w:ascii="GHEA Grapalat" w:hAnsi="GHEA Grapalat" w:cs="Sylfaen"/>
          <w:szCs w:val="24"/>
          <w:lang w:val="ru-RU"/>
        </w:rPr>
        <w:t>կամ</w:t>
      </w:r>
      <w:r w:rsidR="005E0E50" w:rsidRPr="00CB0C48">
        <w:rPr>
          <w:rFonts w:ascii="GHEA Grapalat" w:hAnsi="GHEA Grapalat" w:cs="Sylfaen"/>
          <w:szCs w:val="24"/>
        </w:rPr>
        <w:t xml:space="preserve"> </w:t>
      </w:r>
      <w:r w:rsidR="005E0E50" w:rsidRPr="00CB0C48">
        <w:rPr>
          <w:rFonts w:ascii="GHEA Grapalat" w:hAnsi="GHEA Grapalat" w:cs="Sylfaen"/>
          <w:szCs w:val="24"/>
          <w:lang w:val="ru-RU"/>
        </w:rPr>
        <w:t>իրենց</w:t>
      </w:r>
      <w:r w:rsidR="005E0E50" w:rsidRPr="00CB0C48">
        <w:rPr>
          <w:rFonts w:ascii="GHEA Grapalat" w:hAnsi="GHEA Grapalat" w:cs="Sylfaen"/>
          <w:szCs w:val="24"/>
        </w:rPr>
        <w:t xml:space="preserve"> </w:t>
      </w:r>
      <w:r w:rsidR="005E0E50" w:rsidRPr="00CB0C48">
        <w:rPr>
          <w:rFonts w:ascii="GHEA Grapalat" w:hAnsi="GHEA Grapalat" w:cs="Sylfaen"/>
          <w:szCs w:val="24"/>
          <w:lang w:val="ru-RU"/>
        </w:rPr>
        <w:t>մերձավոր</w:t>
      </w:r>
      <w:r w:rsidR="005E0E50" w:rsidRPr="00CB0C48">
        <w:rPr>
          <w:rFonts w:ascii="GHEA Grapalat" w:hAnsi="GHEA Grapalat" w:cs="Sylfaen"/>
          <w:szCs w:val="24"/>
        </w:rPr>
        <w:t xml:space="preserve"> </w:t>
      </w:r>
      <w:r w:rsidR="005E0E50" w:rsidRPr="00CB0C48">
        <w:rPr>
          <w:rFonts w:ascii="GHEA Grapalat" w:hAnsi="GHEA Grapalat" w:cs="Sylfaen"/>
          <w:szCs w:val="24"/>
          <w:lang w:val="ru-RU"/>
        </w:rPr>
        <w:t>ազգակցությամբ</w:t>
      </w:r>
      <w:r w:rsidR="005E0E50" w:rsidRPr="00CB0C48">
        <w:rPr>
          <w:rFonts w:ascii="GHEA Grapalat" w:hAnsi="GHEA Grapalat" w:cs="Sylfaen"/>
          <w:szCs w:val="24"/>
        </w:rPr>
        <w:t xml:space="preserve"> </w:t>
      </w:r>
      <w:r w:rsidR="005E0E50" w:rsidRPr="00CB0C48">
        <w:rPr>
          <w:rFonts w:ascii="GHEA Grapalat" w:hAnsi="GHEA Grapalat" w:cs="Sylfaen"/>
          <w:szCs w:val="24"/>
          <w:lang w:val="ru-RU"/>
        </w:rPr>
        <w:t>կամ</w:t>
      </w:r>
      <w:r w:rsidR="005E0E50" w:rsidRPr="00CB0C48">
        <w:rPr>
          <w:rFonts w:ascii="GHEA Grapalat" w:hAnsi="GHEA Grapalat" w:cs="Sylfaen"/>
          <w:szCs w:val="24"/>
        </w:rPr>
        <w:t xml:space="preserve"> </w:t>
      </w:r>
      <w:r w:rsidR="005E0E50" w:rsidRPr="00CB0C48">
        <w:rPr>
          <w:rFonts w:ascii="GHEA Grapalat" w:hAnsi="GHEA Grapalat" w:cs="Sylfaen"/>
          <w:szCs w:val="24"/>
          <w:lang w:val="ru-RU"/>
        </w:rPr>
        <w:t>խնամիությամբ</w:t>
      </w:r>
      <w:r w:rsidR="005E0E50" w:rsidRPr="00CB0C48">
        <w:rPr>
          <w:rFonts w:ascii="GHEA Grapalat" w:hAnsi="GHEA Grapalat" w:cs="Sylfaen"/>
          <w:szCs w:val="24"/>
        </w:rPr>
        <w:t xml:space="preserve"> </w:t>
      </w:r>
      <w:r w:rsidR="005E0E50" w:rsidRPr="00CB0C48">
        <w:rPr>
          <w:rFonts w:ascii="GHEA Grapalat" w:hAnsi="GHEA Grapalat" w:cs="Sylfaen"/>
          <w:szCs w:val="24"/>
          <w:lang w:val="ru-RU"/>
        </w:rPr>
        <w:t>կապված</w:t>
      </w:r>
      <w:r w:rsidR="005E0E50" w:rsidRPr="00CB0C48">
        <w:rPr>
          <w:rFonts w:ascii="GHEA Grapalat" w:hAnsi="GHEA Grapalat" w:cs="Sylfaen"/>
          <w:szCs w:val="24"/>
        </w:rPr>
        <w:t xml:space="preserve"> </w:t>
      </w:r>
      <w:r w:rsidR="005E0E50" w:rsidRPr="00CB0C48">
        <w:rPr>
          <w:rFonts w:ascii="GHEA Grapalat" w:hAnsi="GHEA Grapalat" w:cs="Sylfaen"/>
          <w:szCs w:val="24"/>
          <w:lang w:val="ru-RU"/>
        </w:rPr>
        <w:t>անձը</w:t>
      </w:r>
      <w:r w:rsidR="005E0E50" w:rsidRPr="00CB0C48">
        <w:rPr>
          <w:rFonts w:ascii="GHEA Grapalat" w:hAnsi="GHEA Grapalat" w:cs="Sylfaen"/>
          <w:szCs w:val="24"/>
        </w:rPr>
        <w:t xml:space="preserve"> (</w:t>
      </w:r>
      <w:r w:rsidR="005E0E50" w:rsidRPr="00CB0C48">
        <w:rPr>
          <w:rFonts w:ascii="GHEA Grapalat" w:hAnsi="GHEA Grapalat" w:cs="Sylfaen"/>
          <w:szCs w:val="24"/>
          <w:lang w:val="ru-RU"/>
        </w:rPr>
        <w:t>ծնող</w:t>
      </w:r>
      <w:r w:rsidR="005E0E50" w:rsidRPr="00CB0C48">
        <w:rPr>
          <w:rFonts w:ascii="GHEA Grapalat" w:hAnsi="GHEA Grapalat" w:cs="Sylfaen"/>
          <w:szCs w:val="24"/>
        </w:rPr>
        <w:t xml:space="preserve">, </w:t>
      </w:r>
      <w:r w:rsidR="005E0E50" w:rsidRPr="00CB0C48">
        <w:rPr>
          <w:rFonts w:ascii="GHEA Grapalat" w:hAnsi="GHEA Grapalat" w:cs="Sylfaen"/>
          <w:szCs w:val="24"/>
          <w:lang w:val="ru-RU"/>
        </w:rPr>
        <w:t>ամուսին</w:t>
      </w:r>
      <w:r w:rsidR="005E0E50" w:rsidRPr="00CB0C48">
        <w:rPr>
          <w:rFonts w:ascii="GHEA Grapalat" w:hAnsi="GHEA Grapalat" w:cs="Sylfaen"/>
          <w:szCs w:val="24"/>
        </w:rPr>
        <w:t xml:space="preserve">, </w:t>
      </w:r>
      <w:r w:rsidR="005E0E50" w:rsidRPr="00CB0C48">
        <w:rPr>
          <w:rFonts w:ascii="GHEA Grapalat" w:hAnsi="GHEA Grapalat" w:cs="Sylfaen"/>
          <w:szCs w:val="24"/>
          <w:lang w:val="ru-RU"/>
        </w:rPr>
        <w:t>երեխա</w:t>
      </w:r>
      <w:r w:rsidR="005E0E50" w:rsidRPr="00CB0C48">
        <w:rPr>
          <w:rFonts w:ascii="GHEA Grapalat" w:hAnsi="GHEA Grapalat" w:cs="Sylfaen"/>
          <w:szCs w:val="24"/>
        </w:rPr>
        <w:t xml:space="preserve">, </w:t>
      </w:r>
      <w:r w:rsidR="005E0E50" w:rsidRPr="00CB0C48">
        <w:rPr>
          <w:rFonts w:ascii="GHEA Grapalat" w:hAnsi="GHEA Grapalat" w:cs="Sylfaen"/>
          <w:szCs w:val="24"/>
          <w:lang w:val="ru-RU"/>
        </w:rPr>
        <w:t>եղբայր</w:t>
      </w:r>
      <w:r w:rsidR="005E0E50" w:rsidRPr="00CB0C48">
        <w:rPr>
          <w:rFonts w:ascii="GHEA Grapalat" w:hAnsi="GHEA Grapalat" w:cs="Sylfaen"/>
          <w:szCs w:val="24"/>
        </w:rPr>
        <w:t xml:space="preserve">, </w:t>
      </w:r>
      <w:r w:rsidR="005E0E50" w:rsidRPr="00CB0C48">
        <w:rPr>
          <w:rFonts w:ascii="GHEA Grapalat" w:hAnsi="GHEA Grapalat" w:cs="Sylfaen"/>
          <w:szCs w:val="24"/>
          <w:lang w:val="ru-RU"/>
        </w:rPr>
        <w:t>քույր</w:t>
      </w:r>
      <w:r w:rsidR="005E0E50" w:rsidRPr="00CB0C48">
        <w:rPr>
          <w:rFonts w:ascii="GHEA Grapalat" w:hAnsi="GHEA Grapalat" w:cs="Sylfaen"/>
          <w:szCs w:val="24"/>
        </w:rPr>
        <w:t xml:space="preserve">, </w:t>
      </w:r>
      <w:r w:rsidR="005E0E50" w:rsidRPr="00CB0C48">
        <w:rPr>
          <w:rFonts w:ascii="GHEA Grapalat" w:hAnsi="GHEA Grapalat" w:cs="Sylfaen"/>
          <w:szCs w:val="24"/>
          <w:lang w:val="ru-RU"/>
        </w:rPr>
        <w:t>ինչպես</w:t>
      </w:r>
      <w:r w:rsidR="005E0E50" w:rsidRPr="00CB0C48">
        <w:rPr>
          <w:rFonts w:ascii="GHEA Grapalat" w:hAnsi="GHEA Grapalat" w:cs="Sylfaen"/>
          <w:szCs w:val="24"/>
        </w:rPr>
        <w:t xml:space="preserve"> </w:t>
      </w:r>
      <w:r w:rsidR="005E0E50" w:rsidRPr="00CB0C48">
        <w:rPr>
          <w:rFonts w:ascii="GHEA Grapalat" w:hAnsi="GHEA Grapalat" w:cs="Sylfaen"/>
          <w:szCs w:val="24"/>
          <w:lang w:val="ru-RU"/>
        </w:rPr>
        <w:t>նաև</w:t>
      </w:r>
      <w:r w:rsidR="005E0E50" w:rsidRPr="00CB0C48">
        <w:rPr>
          <w:rFonts w:ascii="GHEA Grapalat" w:hAnsi="GHEA Grapalat" w:cs="Sylfaen"/>
          <w:szCs w:val="24"/>
        </w:rPr>
        <w:t xml:space="preserve"> </w:t>
      </w:r>
      <w:r w:rsidR="005E0E50" w:rsidRPr="00CB0C48">
        <w:rPr>
          <w:rFonts w:ascii="GHEA Grapalat" w:hAnsi="GHEA Grapalat" w:cs="Sylfaen"/>
          <w:szCs w:val="24"/>
          <w:lang w:val="ru-RU"/>
        </w:rPr>
        <w:t>ամուսնու</w:t>
      </w:r>
      <w:r w:rsidR="005E0E50" w:rsidRPr="00CB0C48">
        <w:rPr>
          <w:rFonts w:ascii="GHEA Grapalat" w:hAnsi="GHEA Grapalat" w:cs="Sylfaen"/>
          <w:szCs w:val="24"/>
        </w:rPr>
        <w:t xml:space="preserve"> </w:t>
      </w:r>
      <w:r w:rsidR="005E0E50" w:rsidRPr="00CB0C48">
        <w:rPr>
          <w:rFonts w:ascii="GHEA Grapalat" w:hAnsi="GHEA Grapalat" w:cs="Sylfaen"/>
          <w:szCs w:val="24"/>
          <w:lang w:val="ru-RU"/>
        </w:rPr>
        <w:t>ծնող</w:t>
      </w:r>
      <w:r w:rsidR="005E0E50" w:rsidRPr="00CB0C48">
        <w:rPr>
          <w:rFonts w:ascii="GHEA Grapalat" w:hAnsi="GHEA Grapalat" w:cs="Sylfaen"/>
          <w:szCs w:val="24"/>
        </w:rPr>
        <w:t xml:space="preserve">, </w:t>
      </w:r>
      <w:r w:rsidR="005E0E50" w:rsidRPr="00CB0C48">
        <w:rPr>
          <w:rFonts w:ascii="GHEA Grapalat" w:hAnsi="GHEA Grapalat" w:cs="Sylfaen"/>
          <w:szCs w:val="24"/>
          <w:lang w:val="ru-RU"/>
        </w:rPr>
        <w:t>երեխա</w:t>
      </w:r>
      <w:r w:rsidR="005E0E50" w:rsidRPr="00CB0C48">
        <w:rPr>
          <w:rFonts w:ascii="GHEA Grapalat" w:hAnsi="GHEA Grapalat" w:cs="Sylfaen"/>
          <w:szCs w:val="24"/>
        </w:rPr>
        <w:t xml:space="preserve">, </w:t>
      </w:r>
      <w:r w:rsidR="005E0E50" w:rsidRPr="00CB0C48">
        <w:rPr>
          <w:rFonts w:ascii="GHEA Grapalat" w:hAnsi="GHEA Grapalat" w:cs="Sylfaen"/>
          <w:szCs w:val="24"/>
          <w:lang w:val="ru-RU"/>
        </w:rPr>
        <w:t>եղբայր</w:t>
      </w:r>
      <w:r w:rsidR="005E0E50" w:rsidRPr="00CB0C48">
        <w:rPr>
          <w:rFonts w:ascii="GHEA Grapalat" w:hAnsi="GHEA Grapalat" w:cs="Sylfaen"/>
          <w:szCs w:val="24"/>
        </w:rPr>
        <w:t xml:space="preserve"> </w:t>
      </w:r>
      <w:r w:rsidR="005E0E50" w:rsidRPr="00CB0C48">
        <w:rPr>
          <w:rFonts w:ascii="GHEA Grapalat" w:hAnsi="GHEA Grapalat" w:cs="Sylfaen"/>
          <w:szCs w:val="24"/>
          <w:lang w:val="ru-RU"/>
        </w:rPr>
        <w:t>կամ</w:t>
      </w:r>
      <w:r w:rsidR="005E0E50" w:rsidRPr="00CB0C48">
        <w:rPr>
          <w:rFonts w:ascii="GHEA Grapalat" w:hAnsi="GHEA Grapalat" w:cs="Sylfaen"/>
          <w:szCs w:val="24"/>
        </w:rPr>
        <w:t xml:space="preserve"> </w:t>
      </w:r>
      <w:r w:rsidR="005E0E50" w:rsidRPr="00CB0C48">
        <w:rPr>
          <w:rFonts w:ascii="GHEA Grapalat" w:hAnsi="GHEA Grapalat" w:cs="Sylfaen"/>
          <w:szCs w:val="24"/>
          <w:lang w:val="ru-RU"/>
        </w:rPr>
        <w:t>քույր</w:t>
      </w:r>
      <w:r w:rsidR="005E0E50" w:rsidRPr="00CB0C48">
        <w:rPr>
          <w:rFonts w:ascii="GHEA Grapalat" w:hAnsi="GHEA Grapalat" w:cs="Sylfaen"/>
          <w:szCs w:val="24"/>
        </w:rPr>
        <w:t xml:space="preserve">) </w:t>
      </w:r>
      <w:r w:rsidR="005E0E50" w:rsidRPr="00CB0C48">
        <w:rPr>
          <w:rFonts w:ascii="GHEA Grapalat" w:hAnsi="GHEA Grapalat" w:cs="Sylfaen"/>
          <w:szCs w:val="24"/>
          <w:lang w:val="ru-RU"/>
        </w:rPr>
        <w:t>կամ</w:t>
      </w:r>
      <w:r w:rsidR="005E0E50" w:rsidRPr="00CB0C48">
        <w:rPr>
          <w:rFonts w:ascii="GHEA Grapalat" w:hAnsi="GHEA Grapalat" w:cs="Sylfaen"/>
          <w:szCs w:val="24"/>
        </w:rPr>
        <w:t xml:space="preserve"> </w:t>
      </w:r>
      <w:r w:rsidR="005E0E50" w:rsidRPr="00CB0C48">
        <w:rPr>
          <w:rFonts w:ascii="GHEA Grapalat" w:hAnsi="GHEA Grapalat" w:cs="Sylfaen"/>
          <w:szCs w:val="24"/>
          <w:lang w:val="ru-RU"/>
        </w:rPr>
        <w:t>այդ</w:t>
      </w:r>
      <w:r w:rsidR="005E0E50" w:rsidRPr="00CB0C48">
        <w:rPr>
          <w:rFonts w:ascii="GHEA Grapalat" w:hAnsi="GHEA Grapalat" w:cs="Sylfaen"/>
          <w:szCs w:val="24"/>
        </w:rPr>
        <w:t xml:space="preserve"> </w:t>
      </w:r>
      <w:r w:rsidR="005E0E50" w:rsidRPr="00CB0C48">
        <w:rPr>
          <w:rFonts w:ascii="GHEA Grapalat" w:hAnsi="GHEA Grapalat" w:cs="Sylfaen"/>
          <w:szCs w:val="24"/>
          <w:lang w:val="ru-RU"/>
        </w:rPr>
        <w:t>անձի</w:t>
      </w:r>
      <w:r w:rsidR="005E0E50" w:rsidRPr="00CB0C48">
        <w:rPr>
          <w:rFonts w:ascii="GHEA Grapalat" w:hAnsi="GHEA Grapalat" w:cs="Sylfaen"/>
          <w:szCs w:val="24"/>
        </w:rPr>
        <w:t xml:space="preserve"> </w:t>
      </w:r>
      <w:r w:rsidR="005E0E50" w:rsidRPr="00CB0C48">
        <w:rPr>
          <w:rFonts w:ascii="GHEA Grapalat" w:hAnsi="GHEA Grapalat" w:cs="Sylfaen"/>
          <w:szCs w:val="24"/>
          <w:lang w:val="ru-RU"/>
        </w:rPr>
        <w:t>կողմից</w:t>
      </w:r>
      <w:r w:rsidR="005E0E50" w:rsidRPr="00CB0C48">
        <w:rPr>
          <w:rFonts w:ascii="GHEA Grapalat" w:hAnsi="GHEA Grapalat" w:cs="Sylfaen"/>
          <w:szCs w:val="24"/>
        </w:rPr>
        <w:t xml:space="preserve"> </w:t>
      </w:r>
      <w:r w:rsidR="005E0E50" w:rsidRPr="00CB0C48">
        <w:rPr>
          <w:rFonts w:ascii="GHEA Grapalat" w:hAnsi="GHEA Grapalat" w:cs="Sylfaen"/>
          <w:szCs w:val="24"/>
          <w:lang w:val="ru-RU"/>
        </w:rPr>
        <w:t>հիմնադրված</w:t>
      </w:r>
      <w:r w:rsidR="005E0E50" w:rsidRPr="00CB0C48">
        <w:rPr>
          <w:rFonts w:ascii="GHEA Grapalat" w:hAnsi="GHEA Grapalat" w:cs="Sylfaen"/>
          <w:szCs w:val="24"/>
        </w:rPr>
        <w:t xml:space="preserve"> </w:t>
      </w:r>
      <w:r w:rsidR="005E0E50" w:rsidRPr="00CB0C48">
        <w:rPr>
          <w:rFonts w:ascii="GHEA Grapalat" w:hAnsi="GHEA Grapalat" w:cs="Sylfaen"/>
          <w:szCs w:val="24"/>
          <w:lang w:val="ru-RU"/>
        </w:rPr>
        <w:t>կամ</w:t>
      </w:r>
      <w:r w:rsidR="005E0E50" w:rsidRPr="00CB0C48">
        <w:rPr>
          <w:rFonts w:ascii="GHEA Grapalat" w:hAnsi="GHEA Grapalat" w:cs="Sylfaen"/>
          <w:szCs w:val="24"/>
        </w:rPr>
        <w:t xml:space="preserve"> </w:t>
      </w:r>
      <w:r w:rsidR="005E0E50" w:rsidRPr="00CB0C48">
        <w:rPr>
          <w:rFonts w:ascii="GHEA Grapalat" w:hAnsi="GHEA Grapalat" w:cs="Sylfaen"/>
          <w:szCs w:val="24"/>
          <w:lang w:val="ru-RU"/>
        </w:rPr>
        <w:t>բաժնեմաս</w:t>
      </w:r>
      <w:r w:rsidR="005E0E50" w:rsidRPr="00CB0C48">
        <w:rPr>
          <w:rFonts w:ascii="GHEA Grapalat" w:hAnsi="GHEA Grapalat" w:cs="Sylfaen"/>
          <w:szCs w:val="24"/>
        </w:rPr>
        <w:t xml:space="preserve"> (</w:t>
      </w:r>
      <w:r w:rsidR="005E0E50" w:rsidRPr="00CB0C48">
        <w:rPr>
          <w:rFonts w:ascii="GHEA Grapalat" w:hAnsi="GHEA Grapalat" w:cs="Sylfaen"/>
          <w:szCs w:val="24"/>
          <w:lang w:val="ru-RU"/>
        </w:rPr>
        <w:t>փայաբաժին</w:t>
      </w:r>
      <w:r w:rsidR="005E0E50" w:rsidRPr="00CB0C48">
        <w:rPr>
          <w:rFonts w:ascii="GHEA Grapalat" w:hAnsi="GHEA Grapalat" w:cs="Sylfaen"/>
          <w:szCs w:val="24"/>
        </w:rPr>
        <w:t xml:space="preserve">) </w:t>
      </w:r>
      <w:r w:rsidR="005E0E50" w:rsidRPr="00CB0C48">
        <w:rPr>
          <w:rFonts w:ascii="GHEA Grapalat" w:hAnsi="GHEA Grapalat" w:cs="Sylfaen"/>
          <w:szCs w:val="24"/>
          <w:lang w:val="ru-RU"/>
        </w:rPr>
        <w:t>ունեցող</w:t>
      </w:r>
      <w:r w:rsidR="005E0E50" w:rsidRPr="00CB0C48">
        <w:rPr>
          <w:rFonts w:ascii="GHEA Grapalat" w:hAnsi="GHEA Grapalat" w:cs="Sylfaen"/>
          <w:szCs w:val="24"/>
        </w:rPr>
        <w:t xml:space="preserve"> </w:t>
      </w:r>
      <w:r w:rsidR="005E0E50" w:rsidRPr="00CB0C48">
        <w:rPr>
          <w:rFonts w:ascii="GHEA Grapalat" w:hAnsi="GHEA Grapalat" w:cs="Sylfaen"/>
          <w:szCs w:val="24"/>
          <w:lang w:val="ru-RU"/>
        </w:rPr>
        <w:t>կազմակերպությունը</w:t>
      </w:r>
      <w:r w:rsidR="005E0E50" w:rsidRPr="00CB0C48">
        <w:rPr>
          <w:rFonts w:ascii="GHEA Grapalat" w:hAnsi="GHEA Grapalat" w:cs="Sylfaen"/>
          <w:szCs w:val="24"/>
        </w:rPr>
        <w:t xml:space="preserve"> </w:t>
      </w:r>
      <w:r w:rsidR="005E0E50" w:rsidRPr="00CB0C48">
        <w:rPr>
          <w:rFonts w:ascii="GHEA Grapalat" w:hAnsi="GHEA Grapalat" w:cs="Sylfaen"/>
          <w:szCs w:val="24"/>
          <w:lang w:val="ru-RU"/>
        </w:rPr>
        <w:t>տվյալ</w:t>
      </w:r>
      <w:r w:rsidR="005E0E50" w:rsidRPr="00CB0C48">
        <w:rPr>
          <w:rFonts w:ascii="GHEA Grapalat" w:hAnsi="GHEA Grapalat" w:cs="Sylfaen"/>
          <w:szCs w:val="24"/>
        </w:rPr>
        <w:t xml:space="preserve"> </w:t>
      </w:r>
      <w:r w:rsidR="005E0E50" w:rsidRPr="00CB0C48">
        <w:rPr>
          <w:rFonts w:ascii="GHEA Grapalat" w:hAnsi="GHEA Grapalat" w:cs="Sylfaen"/>
          <w:szCs w:val="24"/>
          <w:lang w:val="ru-RU"/>
        </w:rPr>
        <w:t>ընթացակարգին</w:t>
      </w:r>
      <w:r w:rsidR="005E0E50" w:rsidRPr="00CB0C48">
        <w:rPr>
          <w:rFonts w:ascii="GHEA Grapalat" w:hAnsi="GHEA Grapalat" w:cs="Sylfaen"/>
          <w:szCs w:val="24"/>
        </w:rPr>
        <w:t xml:space="preserve"> </w:t>
      </w:r>
      <w:r w:rsidR="005E0E50" w:rsidRPr="00CB0C48">
        <w:rPr>
          <w:rFonts w:ascii="GHEA Grapalat" w:hAnsi="GHEA Grapalat" w:cs="Sylfaen"/>
          <w:szCs w:val="24"/>
          <w:lang w:val="ru-RU"/>
        </w:rPr>
        <w:t>մասնակցելու</w:t>
      </w:r>
      <w:r w:rsidR="005E0E50" w:rsidRPr="00CB0C48">
        <w:rPr>
          <w:rFonts w:ascii="GHEA Grapalat" w:hAnsi="GHEA Grapalat" w:cs="Sylfaen"/>
          <w:szCs w:val="24"/>
        </w:rPr>
        <w:t xml:space="preserve"> </w:t>
      </w:r>
      <w:r w:rsidR="005E0E50" w:rsidRPr="00CB0C48">
        <w:rPr>
          <w:rFonts w:ascii="GHEA Grapalat" w:hAnsi="GHEA Grapalat" w:cs="Sylfaen"/>
          <w:szCs w:val="24"/>
          <w:lang w:val="ru-RU"/>
        </w:rPr>
        <w:t>համար</w:t>
      </w:r>
      <w:r w:rsidR="005E0E50" w:rsidRPr="00CB0C48">
        <w:rPr>
          <w:rFonts w:ascii="GHEA Grapalat" w:hAnsi="GHEA Grapalat" w:cs="Sylfaen"/>
          <w:szCs w:val="24"/>
        </w:rPr>
        <w:t xml:space="preserve"> </w:t>
      </w:r>
      <w:r w:rsidR="005E0E50" w:rsidRPr="00CB0C48">
        <w:rPr>
          <w:rFonts w:ascii="GHEA Grapalat" w:hAnsi="GHEA Grapalat" w:cs="Sylfaen"/>
          <w:szCs w:val="24"/>
          <w:lang w:val="ru-RU"/>
        </w:rPr>
        <w:t>ներկայացրել</w:t>
      </w:r>
      <w:r w:rsidR="005E0E50" w:rsidRPr="00CB0C48">
        <w:rPr>
          <w:rFonts w:ascii="GHEA Grapalat" w:hAnsi="GHEA Grapalat" w:cs="Sylfaen"/>
          <w:szCs w:val="24"/>
        </w:rPr>
        <w:t xml:space="preserve"> </w:t>
      </w:r>
      <w:r w:rsidR="005E0E50" w:rsidRPr="00CB0C48">
        <w:rPr>
          <w:rFonts w:ascii="GHEA Grapalat" w:hAnsi="GHEA Grapalat" w:cs="Sylfaen"/>
          <w:szCs w:val="24"/>
          <w:lang w:val="ru-RU"/>
        </w:rPr>
        <w:t>է</w:t>
      </w:r>
      <w:r w:rsidR="005E0E50" w:rsidRPr="00CB0C48">
        <w:rPr>
          <w:rFonts w:ascii="GHEA Grapalat" w:hAnsi="GHEA Grapalat" w:cs="Sylfaen"/>
          <w:szCs w:val="24"/>
        </w:rPr>
        <w:t xml:space="preserve"> </w:t>
      </w:r>
      <w:r w:rsidR="005E0E50" w:rsidRPr="00CB0C48">
        <w:rPr>
          <w:rFonts w:ascii="GHEA Grapalat" w:hAnsi="GHEA Grapalat" w:cs="Sylfaen"/>
          <w:szCs w:val="24"/>
          <w:lang w:val="ru-RU"/>
        </w:rPr>
        <w:t>հայտ</w:t>
      </w:r>
      <w:r w:rsidR="005E0E50" w:rsidRPr="00CB0C48">
        <w:rPr>
          <w:rFonts w:ascii="GHEA Grapalat" w:hAnsi="GHEA Grapalat" w:cs="Sylfaen"/>
          <w:szCs w:val="24"/>
        </w:rPr>
        <w:t>:</w:t>
      </w:r>
      <w:r w:rsidR="00E90FD0" w:rsidRPr="00CB0C48">
        <w:rPr>
          <w:rFonts w:ascii="GHEA Grapalat" w:hAnsi="GHEA Grapalat" w:cs="Sylfaen"/>
          <w:szCs w:val="24"/>
          <w:lang w:val="hy-AM"/>
        </w:rPr>
        <w:t xml:space="preserve"> </w:t>
      </w:r>
      <w:r w:rsidR="00E90FD0" w:rsidRPr="00CB0C48">
        <w:rPr>
          <w:rFonts w:ascii="GHEA Grapalat" w:hAnsi="GHEA Grapalat" w:cs="Sylfaen"/>
          <w:szCs w:val="24"/>
          <w:lang w:val="ru-RU"/>
        </w:rPr>
        <w:t>Եթե</w:t>
      </w:r>
      <w:r w:rsidR="00E90FD0" w:rsidRPr="00CB0C48">
        <w:rPr>
          <w:rFonts w:ascii="GHEA Grapalat" w:hAnsi="GHEA Grapalat" w:cs="Sylfaen"/>
          <w:szCs w:val="24"/>
        </w:rPr>
        <w:t xml:space="preserve"> </w:t>
      </w:r>
      <w:r w:rsidR="00E90FD0" w:rsidRPr="00CB0C48">
        <w:rPr>
          <w:rFonts w:ascii="GHEA Grapalat" w:hAnsi="GHEA Grapalat" w:cs="Sylfaen"/>
          <w:szCs w:val="24"/>
          <w:lang w:val="ru-RU"/>
        </w:rPr>
        <w:t>առկա</w:t>
      </w:r>
      <w:r w:rsidR="00E90FD0" w:rsidRPr="00CB0C48">
        <w:rPr>
          <w:rFonts w:ascii="GHEA Grapalat" w:hAnsi="GHEA Grapalat" w:cs="Sylfaen"/>
          <w:szCs w:val="24"/>
        </w:rPr>
        <w:t xml:space="preserve"> </w:t>
      </w:r>
      <w:r w:rsidR="00E90FD0" w:rsidRPr="00CB0C48">
        <w:rPr>
          <w:rFonts w:ascii="GHEA Grapalat" w:hAnsi="GHEA Grapalat" w:cs="Sylfaen"/>
          <w:szCs w:val="24"/>
          <w:lang w:val="ru-RU"/>
        </w:rPr>
        <w:t>է</w:t>
      </w:r>
      <w:r w:rsidR="00E90FD0" w:rsidRPr="00CB0C48">
        <w:rPr>
          <w:rFonts w:ascii="GHEA Grapalat" w:hAnsi="GHEA Grapalat" w:cs="Sylfaen"/>
          <w:szCs w:val="24"/>
        </w:rPr>
        <w:t xml:space="preserve"> </w:t>
      </w:r>
      <w:r w:rsidR="00E90FD0" w:rsidRPr="00CB0C48">
        <w:rPr>
          <w:rFonts w:ascii="GHEA Grapalat" w:hAnsi="GHEA Grapalat" w:cs="Sylfaen"/>
          <w:szCs w:val="24"/>
          <w:lang w:val="ru-RU"/>
        </w:rPr>
        <w:t>սույն</w:t>
      </w:r>
      <w:r w:rsidR="00E90FD0" w:rsidRPr="00CB0C48">
        <w:rPr>
          <w:rFonts w:ascii="GHEA Grapalat" w:hAnsi="GHEA Grapalat" w:cs="Sylfaen"/>
          <w:szCs w:val="24"/>
        </w:rPr>
        <w:t xml:space="preserve"> </w:t>
      </w:r>
      <w:r w:rsidR="00E90FD0" w:rsidRPr="00CB0C48">
        <w:rPr>
          <w:rFonts w:ascii="GHEA Grapalat" w:hAnsi="GHEA Grapalat" w:cs="Sylfaen"/>
          <w:szCs w:val="24"/>
          <w:lang w:val="en-US"/>
        </w:rPr>
        <w:t>կետ</w:t>
      </w:r>
      <w:r w:rsidR="00E90FD0" w:rsidRPr="00CB0C48">
        <w:rPr>
          <w:rFonts w:ascii="GHEA Grapalat" w:hAnsi="GHEA Grapalat" w:cs="Sylfaen"/>
          <w:szCs w:val="24"/>
          <w:lang w:val="ru-RU"/>
        </w:rPr>
        <w:t>ով</w:t>
      </w:r>
      <w:r w:rsidR="00E90FD0" w:rsidRPr="00CB0C48">
        <w:rPr>
          <w:rFonts w:ascii="GHEA Grapalat" w:hAnsi="GHEA Grapalat" w:cs="Sylfaen"/>
          <w:szCs w:val="24"/>
        </w:rPr>
        <w:t xml:space="preserve"> </w:t>
      </w:r>
      <w:r w:rsidR="00E90FD0" w:rsidRPr="00CB0C48">
        <w:rPr>
          <w:rFonts w:ascii="GHEA Grapalat" w:hAnsi="GHEA Grapalat" w:cs="Sylfaen"/>
          <w:szCs w:val="24"/>
          <w:lang w:val="ru-RU"/>
        </w:rPr>
        <w:t>նախատեսված</w:t>
      </w:r>
      <w:r w:rsidR="00E90FD0" w:rsidRPr="00CB0C48">
        <w:rPr>
          <w:rFonts w:ascii="GHEA Grapalat" w:hAnsi="GHEA Grapalat" w:cs="Sylfaen"/>
          <w:szCs w:val="24"/>
        </w:rPr>
        <w:t xml:space="preserve"> </w:t>
      </w:r>
      <w:r w:rsidR="00E90FD0" w:rsidRPr="00CB0C48">
        <w:rPr>
          <w:rFonts w:ascii="GHEA Grapalat" w:hAnsi="GHEA Grapalat" w:cs="Sylfaen"/>
          <w:szCs w:val="24"/>
          <w:lang w:val="ru-RU"/>
        </w:rPr>
        <w:t>պայմանը</w:t>
      </w:r>
      <w:r w:rsidR="00E90FD0" w:rsidRPr="00CB0C48">
        <w:rPr>
          <w:rFonts w:ascii="GHEA Grapalat" w:hAnsi="GHEA Grapalat" w:cs="Sylfaen"/>
          <w:szCs w:val="24"/>
        </w:rPr>
        <w:t xml:space="preserve">, </w:t>
      </w:r>
      <w:r w:rsidR="00E90FD0" w:rsidRPr="00CB0C48">
        <w:rPr>
          <w:rFonts w:ascii="GHEA Grapalat" w:hAnsi="GHEA Grapalat" w:cs="Sylfaen"/>
          <w:szCs w:val="24"/>
          <w:lang w:val="ru-RU"/>
        </w:rPr>
        <w:t>ապա</w:t>
      </w:r>
      <w:r w:rsidR="00E90FD0" w:rsidRPr="00CB0C48">
        <w:rPr>
          <w:rFonts w:ascii="GHEA Grapalat" w:hAnsi="GHEA Grapalat" w:cs="Sylfaen"/>
          <w:szCs w:val="24"/>
        </w:rPr>
        <w:t xml:space="preserve"> </w:t>
      </w:r>
      <w:r w:rsidR="00E90FD0" w:rsidRPr="00CB0C48">
        <w:rPr>
          <w:rFonts w:ascii="GHEA Grapalat" w:hAnsi="GHEA Grapalat" w:cs="Sylfaen"/>
          <w:szCs w:val="24"/>
          <w:lang w:val="ru-RU"/>
        </w:rPr>
        <w:t>հայտերի</w:t>
      </w:r>
      <w:r w:rsidR="00E90FD0" w:rsidRPr="00CB0C48">
        <w:rPr>
          <w:rFonts w:ascii="GHEA Grapalat" w:hAnsi="GHEA Grapalat" w:cs="Sylfaen"/>
          <w:szCs w:val="24"/>
        </w:rPr>
        <w:t xml:space="preserve"> </w:t>
      </w:r>
      <w:r w:rsidR="00E90FD0" w:rsidRPr="00CB0C48">
        <w:rPr>
          <w:rFonts w:ascii="GHEA Grapalat" w:hAnsi="GHEA Grapalat" w:cs="Sylfaen"/>
          <w:szCs w:val="24"/>
          <w:lang w:val="ru-RU"/>
        </w:rPr>
        <w:t>բացման</w:t>
      </w:r>
      <w:r w:rsidR="00E90FD0" w:rsidRPr="00CB0C48">
        <w:rPr>
          <w:rFonts w:ascii="GHEA Grapalat" w:hAnsi="GHEA Grapalat" w:cs="Sylfaen"/>
          <w:szCs w:val="24"/>
        </w:rPr>
        <w:t xml:space="preserve"> </w:t>
      </w:r>
      <w:r w:rsidR="00E90FD0" w:rsidRPr="00CB0C48">
        <w:rPr>
          <w:rFonts w:ascii="GHEA Grapalat" w:hAnsi="GHEA Grapalat" w:cs="Sylfaen"/>
          <w:szCs w:val="24"/>
          <w:lang w:val="ru-RU"/>
        </w:rPr>
        <w:t>նիստից</w:t>
      </w:r>
      <w:r w:rsidR="00E90FD0" w:rsidRPr="00CB0C48">
        <w:rPr>
          <w:rFonts w:ascii="GHEA Grapalat" w:hAnsi="GHEA Grapalat" w:cs="Sylfaen"/>
          <w:szCs w:val="24"/>
        </w:rPr>
        <w:t xml:space="preserve"> </w:t>
      </w:r>
      <w:r w:rsidR="00E90FD0" w:rsidRPr="00CB0C48">
        <w:rPr>
          <w:rFonts w:ascii="GHEA Grapalat" w:hAnsi="GHEA Grapalat" w:cs="Sylfaen"/>
          <w:szCs w:val="24"/>
          <w:lang w:val="ru-RU"/>
        </w:rPr>
        <w:t>անմիջապես</w:t>
      </w:r>
      <w:r w:rsidR="00E90FD0" w:rsidRPr="00CB0C48">
        <w:rPr>
          <w:rFonts w:ascii="GHEA Grapalat" w:hAnsi="GHEA Grapalat" w:cs="Sylfaen"/>
          <w:szCs w:val="24"/>
        </w:rPr>
        <w:t xml:space="preserve"> </w:t>
      </w:r>
      <w:r w:rsidR="00E90FD0" w:rsidRPr="00CB0C48">
        <w:rPr>
          <w:rFonts w:ascii="GHEA Grapalat" w:hAnsi="GHEA Grapalat" w:cs="Sylfaen"/>
          <w:szCs w:val="24"/>
          <w:lang w:val="ru-RU"/>
        </w:rPr>
        <w:t>հետո</w:t>
      </w:r>
      <w:r w:rsidR="00E90FD0" w:rsidRPr="00CB0C48">
        <w:rPr>
          <w:rFonts w:ascii="GHEA Grapalat" w:hAnsi="GHEA Grapalat" w:cs="Sylfaen"/>
          <w:szCs w:val="24"/>
        </w:rPr>
        <w:t xml:space="preserve"> </w:t>
      </w:r>
      <w:r w:rsidR="00E90FD0" w:rsidRPr="00CB0C48">
        <w:rPr>
          <w:rFonts w:ascii="GHEA Grapalat" w:hAnsi="GHEA Grapalat" w:cs="Sylfaen"/>
          <w:szCs w:val="24"/>
          <w:lang w:val="ru-RU"/>
        </w:rPr>
        <w:t>տվյալ</w:t>
      </w:r>
      <w:r w:rsidR="00E90FD0" w:rsidRPr="00CB0C48">
        <w:rPr>
          <w:rFonts w:ascii="GHEA Grapalat" w:hAnsi="GHEA Grapalat" w:cs="Sylfaen"/>
          <w:szCs w:val="24"/>
        </w:rPr>
        <w:t xml:space="preserve"> </w:t>
      </w:r>
      <w:r w:rsidR="00E90FD0" w:rsidRPr="00CB0C48">
        <w:rPr>
          <w:rFonts w:ascii="GHEA Grapalat" w:hAnsi="GHEA Grapalat" w:cs="Sylfaen"/>
          <w:szCs w:val="24"/>
          <w:lang w:val="ru-RU"/>
        </w:rPr>
        <w:t>ընթացակարգի</w:t>
      </w:r>
      <w:r w:rsidR="00E90FD0" w:rsidRPr="00CB0C48">
        <w:rPr>
          <w:rFonts w:ascii="GHEA Grapalat" w:hAnsi="GHEA Grapalat" w:cs="Sylfaen"/>
          <w:szCs w:val="24"/>
        </w:rPr>
        <w:t xml:space="preserve"> </w:t>
      </w:r>
      <w:r w:rsidR="00E90FD0" w:rsidRPr="00CB0C48">
        <w:rPr>
          <w:rFonts w:ascii="GHEA Grapalat" w:hAnsi="GHEA Grapalat" w:cs="Sylfaen"/>
          <w:szCs w:val="24"/>
          <w:lang w:val="ru-RU"/>
        </w:rPr>
        <w:t>առնչությամբ</w:t>
      </w:r>
      <w:r w:rsidR="00E90FD0" w:rsidRPr="00CB0C48">
        <w:rPr>
          <w:rFonts w:ascii="GHEA Grapalat" w:hAnsi="GHEA Grapalat" w:cs="Sylfaen"/>
          <w:szCs w:val="24"/>
        </w:rPr>
        <w:t xml:space="preserve"> </w:t>
      </w:r>
      <w:r w:rsidR="00E90FD0" w:rsidRPr="00CB0C48">
        <w:rPr>
          <w:rFonts w:ascii="GHEA Grapalat" w:hAnsi="GHEA Grapalat" w:cs="Sylfaen"/>
          <w:szCs w:val="24"/>
          <w:lang w:val="ru-RU"/>
        </w:rPr>
        <w:t>շահերի</w:t>
      </w:r>
      <w:r w:rsidR="00E90FD0" w:rsidRPr="00CB0C48">
        <w:rPr>
          <w:rFonts w:ascii="GHEA Grapalat" w:hAnsi="GHEA Grapalat" w:cs="Sylfaen"/>
          <w:szCs w:val="24"/>
        </w:rPr>
        <w:t xml:space="preserve"> </w:t>
      </w:r>
      <w:r w:rsidR="00E90FD0" w:rsidRPr="00CB0C48">
        <w:rPr>
          <w:rFonts w:ascii="GHEA Grapalat" w:hAnsi="GHEA Grapalat" w:cs="Sylfaen"/>
          <w:szCs w:val="24"/>
          <w:lang w:val="ru-RU"/>
        </w:rPr>
        <w:t>բախում</w:t>
      </w:r>
      <w:r w:rsidR="00E90FD0" w:rsidRPr="00CB0C48">
        <w:rPr>
          <w:rFonts w:ascii="GHEA Grapalat" w:hAnsi="GHEA Grapalat" w:cs="Sylfaen"/>
          <w:szCs w:val="24"/>
        </w:rPr>
        <w:t xml:space="preserve"> </w:t>
      </w:r>
      <w:r w:rsidR="00E90FD0" w:rsidRPr="00CB0C48">
        <w:rPr>
          <w:rFonts w:ascii="GHEA Grapalat" w:hAnsi="GHEA Grapalat" w:cs="Sylfaen"/>
          <w:szCs w:val="24"/>
          <w:lang w:val="ru-RU"/>
        </w:rPr>
        <w:t>ունեցող</w:t>
      </w:r>
      <w:r w:rsidR="00E90FD0" w:rsidRPr="00CB0C48">
        <w:rPr>
          <w:rFonts w:ascii="GHEA Grapalat" w:hAnsi="GHEA Grapalat" w:cs="Sylfaen"/>
          <w:szCs w:val="24"/>
        </w:rPr>
        <w:t xml:space="preserve"> </w:t>
      </w:r>
      <w:r w:rsidR="00E90FD0" w:rsidRPr="00CB0C48">
        <w:rPr>
          <w:rFonts w:ascii="GHEA Grapalat" w:hAnsi="GHEA Grapalat" w:cs="Sylfaen"/>
          <w:szCs w:val="24"/>
          <w:lang w:val="ru-RU"/>
        </w:rPr>
        <w:t>հանձնաժողովի</w:t>
      </w:r>
      <w:r w:rsidR="00E90FD0" w:rsidRPr="00CB0C48">
        <w:rPr>
          <w:rFonts w:ascii="GHEA Grapalat" w:hAnsi="GHEA Grapalat" w:cs="Sylfaen"/>
          <w:szCs w:val="24"/>
        </w:rPr>
        <w:t xml:space="preserve"> </w:t>
      </w:r>
      <w:r w:rsidR="00E90FD0" w:rsidRPr="00CB0C48">
        <w:rPr>
          <w:rFonts w:ascii="GHEA Grapalat" w:hAnsi="GHEA Grapalat" w:cs="Sylfaen"/>
          <w:szCs w:val="24"/>
          <w:lang w:val="ru-RU"/>
        </w:rPr>
        <w:t>անդամը</w:t>
      </w:r>
      <w:r w:rsidR="00E90FD0" w:rsidRPr="00CB0C48">
        <w:rPr>
          <w:rFonts w:ascii="GHEA Grapalat" w:hAnsi="GHEA Grapalat" w:cs="Sylfaen"/>
          <w:szCs w:val="24"/>
        </w:rPr>
        <w:t xml:space="preserve"> </w:t>
      </w:r>
      <w:r w:rsidR="00E90FD0" w:rsidRPr="00CB0C48">
        <w:rPr>
          <w:rFonts w:ascii="GHEA Grapalat" w:hAnsi="GHEA Grapalat" w:cs="Sylfaen"/>
          <w:szCs w:val="24"/>
          <w:lang w:val="ru-RU"/>
        </w:rPr>
        <w:t>կամ</w:t>
      </w:r>
      <w:r w:rsidR="00E90FD0" w:rsidRPr="00CB0C48">
        <w:rPr>
          <w:rFonts w:ascii="GHEA Grapalat" w:hAnsi="GHEA Grapalat" w:cs="Sylfaen"/>
          <w:szCs w:val="24"/>
        </w:rPr>
        <w:t xml:space="preserve"> </w:t>
      </w:r>
      <w:r w:rsidR="00E90FD0" w:rsidRPr="00CB0C48">
        <w:rPr>
          <w:rFonts w:ascii="GHEA Grapalat" w:hAnsi="GHEA Grapalat" w:cs="Sylfaen"/>
          <w:szCs w:val="24"/>
          <w:lang w:val="ru-RU"/>
        </w:rPr>
        <w:t>քարտուղարը</w:t>
      </w:r>
      <w:r w:rsidR="00E90FD0" w:rsidRPr="00CB0C48">
        <w:rPr>
          <w:rFonts w:ascii="GHEA Grapalat" w:hAnsi="GHEA Grapalat" w:cs="Sylfaen"/>
          <w:szCs w:val="24"/>
        </w:rPr>
        <w:t xml:space="preserve"> </w:t>
      </w:r>
      <w:r w:rsidR="00E90FD0" w:rsidRPr="00CB0C48">
        <w:rPr>
          <w:rFonts w:ascii="GHEA Grapalat" w:hAnsi="GHEA Grapalat" w:cs="Sylfaen"/>
          <w:szCs w:val="24"/>
          <w:lang w:val="ru-RU"/>
        </w:rPr>
        <w:t>ինքնաբացարկ</w:t>
      </w:r>
      <w:r w:rsidR="00E90FD0" w:rsidRPr="00CB0C48">
        <w:rPr>
          <w:rFonts w:ascii="GHEA Grapalat" w:hAnsi="GHEA Grapalat" w:cs="Sylfaen"/>
          <w:szCs w:val="24"/>
        </w:rPr>
        <w:t xml:space="preserve"> </w:t>
      </w:r>
      <w:r w:rsidR="00E90FD0" w:rsidRPr="00CB0C48">
        <w:rPr>
          <w:rFonts w:ascii="GHEA Grapalat" w:hAnsi="GHEA Grapalat" w:cs="Sylfaen"/>
          <w:szCs w:val="24"/>
          <w:lang w:val="ru-RU"/>
        </w:rPr>
        <w:t>է</w:t>
      </w:r>
      <w:r w:rsidR="00E90FD0" w:rsidRPr="00CB0C48">
        <w:rPr>
          <w:rFonts w:ascii="GHEA Grapalat" w:hAnsi="GHEA Grapalat" w:cs="Sylfaen"/>
          <w:szCs w:val="24"/>
        </w:rPr>
        <w:t xml:space="preserve"> </w:t>
      </w:r>
      <w:r w:rsidR="00E90FD0" w:rsidRPr="00CB0C48">
        <w:rPr>
          <w:rFonts w:ascii="GHEA Grapalat" w:hAnsi="GHEA Grapalat" w:cs="Sylfaen"/>
          <w:szCs w:val="24"/>
          <w:lang w:val="ru-RU"/>
        </w:rPr>
        <w:t>հայտնում</w:t>
      </w:r>
      <w:r w:rsidR="00E90FD0" w:rsidRPr="00CB0C48">
        <w:rPr>
          <w:rFonts w:ascii="GHEA Grapalat" w:hAnsi="GHEA Grapalat" w:cs="Sylfaen"/>
          <w:szCs w:val="24"/>
        </w:rPr>
        <w:t xml:space="preserve"> </w:t>
      </w:r>
      <w:r w:rsidR="00E90FD0" w:rsidRPr="00CB0C48">
        <w:rPr>
          <w:rFonts w:ascii="GHEA Grapalat" w:hAnsi="GHEA Grapalat" w:cs="Sylfaen"/>
          <w:szCs w:val="24"/>
          <w:lang w:val="ru-RU"/>
        </w:rPr>
        <w:t>տվյալ</w:t>
      </w:r>
      <w:r w:rsidR="00E90FD0" w:rsidRPr="00CB0C48">
        <w:rPr>
          <w:rFonts w:ascii="GHEA Grapalat" w:hAnsi="GHEA Grapalat" w:cs="Sylfaen"/>
          <w:szCs w:val="24"/>
        </w:rPr>
        <w:t xml:space="preserve"> </w:t>
      </w:r>
      <w:r w:rsidR="00E90FD0" w:rsidRPr="00CB0C48">
        <w:rPr>
          <w:rFonts w:ascii="GHEA Grapalat" w:hAnsi="GHEA Grapalat" w:cs="Sylfaen"/>
          <w:szCs w:val="24"/>
          <w:lang w:val="ru-RU"/>
        </w:rPr>
        <w:t>ընթացակարգից</w:t>
      </w:r>
      <w:r w:rsidR="00E90FD0" w:rsidRPr="00CB0C48">
        <w:rPr>
          <w:rFonts w:ascii="GHEA Grapalat" w:hAnsi="GHEA Grapalat" w:cs="Sylfaen"/>
          <w:szCs w:val="24"/>
        </w:rPr>
        <w:t xml:space="preserve">: </w:t>
      </w:r>
    </w:p>
    <w:p w:rsidR="00EA58C8" w:rsidRPr="00CB0C48" w:rsidRDefault="0092357D" w:rsidP="00037DDE">
      <w:pPr>
        <w:pStyle w:val="23"/>
        <w:spacing w:line="240" w:lineRule="auto"/>
        <w:ind w:firstLine="567"/>
        <w:rPr>
          <w:rFonts w:ascii="GHEA Grapalat" w:hAnsi="GHEA Grapalat" w:cs="Sylfaen"/>
          <w:lang w:val="hy-AM"/>
        </w:rPr>
      </w:pPr>
      <w:r w:rsidRPr="00CB0C48">
        <w:rPr>
          <w:rFonts w:ascii="GHEA Grapalat" w:hAnsi="GHEA Grapalat" w:cs="Sylfaen"/>
          <w:szCs w:val="24"/>
          <w:lang w:val="hy-AM"/>
        </w:rPr>
        <w:t>7</w:t>
      </w:r>
      <w:r w:rsidR="005E0E50" w:rsidRPr="00CB0C48">
        <w:rPr>
          <w:rFonts w:ascii="GHEA Grapalat" w:hAnsi="GHEA Grapalat" w:cs="Sylfaen"/>
          <w:szCs w:val="24"/>
          <w:lang w:val="hy-AM"/>
        </w:rPr>
        <w:t>.1</w:t>
      </w:r>
      <w:r w:rsidR="00DF7A6A" w:rsidRPr="002865DC">
        <w:rPr>
          <w:rFonts w:ascii="GHEA Grapalat" w:hAnsi="GHEA Grapalat" w:cs="Sylfaen"/>
          <w:szCs w:val="24"/>
          <w:lang w:val="hy-AM"/>
        </w:rPr>
        <w:t>1</w:t>
      </w:r>
      <w:r w:rsidR="005E0E50" w:rsidRPr="00CB0C48">
        <w:rPr>
          <w:rFonts w:ascii="GHEA Grapalat" w:hAnsi="GHEA Grapalat" w:cs="Sylfaen"/>
          <w:szCs w:val="24"/>
          <w:lang w:val="hy-AM"/>
        </w:rPr>
        <w:t xml:space="preserve"> </w:t>
      </w:r>
      <w:r w:rsidR="00EA58C8" w:rsidRPr="00CB0C48">
        <w:rPr>
          <w:rFonts w:ascii="GHEA Grapalat" w:hAnsi="GHEA Grapalat" w:cs="Sylfaen"/>
          <w:szCs w:val="24"/>
          <w:lang w:val="es-ES"/>
        </w:rPr>
        <w:t>Հայտերը բացվելուց հետո կազմվում է արձանագրություն`</w:t>
      </w:r>
      <w:r w:rsidR="00EA58C8" w:rsidRPr="00CB0C48">
        <w:rPr>
          <w:rFonts w:ascii="GHEA Grapalat" w:hAnsi="GHEA Grapalat" w:cs="Sylfaen"/>
        </w:rPr>
        <w:t xml:space="preserve"> գնումների մասին ՀՀ օրենսդրությամբ սահմանված կարգով</w:t>
      </w:r>
      <w:r w:rsidR="00EA58C8" w:rsidRPr="00CB0C48">
        <w:rPr>
          <w:rFonts w:ascii="GHEA Grapalat" w:hAnsi="GHEA Grapalat" w:cs="Sylfaen"/>
          <w:lang w:val="hy-AM"/>
        </w:rPr>
        <w:t>:</w:t>
      </w:r>
    </w:p>
    <w:p w:rsidR="00E65F37" w:rsidRPr="00CB0C48" w:rsidRDefault="0092357D" w:rsidP="00037DDE">
      <w:pPr>
        <w:pStyle w:val="23"/>
        <w:spacing w:line="240" w:lineRule="auto"/>
        <w:ind w:firstLine="567"/>
        <w:rPr>
          <w:rFonts w:ascii="GHEA Grapalat" w:hAnsi="GHEA Grapalat" w:cs="Sylfaen"/>
          <w:szCs w:val="24"/>
          <w:lang w:val="hy-AM"/>
        </w:rPr>
      </w:pPr>
      <w:r w:rsidRPr="00CB0C48">
        <w:rPr>
          <w:rFonts w:ascii="GHEA Grapalat" w:hAnsi="GHEA Grapalat" w:cs="Sylfaen"/>
          <w:szCs w:val="24"/>
          <w:lang w:val="hy-AM"/>
        </w:rPr>
        <w:t>7</w:t>
      </w:r>
      <w:r w:rsidR="005E2F4D" w:rsidRPr="00CB0C48">
        <w:rPr>
          <w:rFonts w:ascii="GHEA Grapalat" w:hAnsi="GHEA Grapalat" w:cs="Sylfaen"/>
          <w:szCs w:val="24"/>
          <w:lang w:val="hy-AM"/>
        </w:rPr>
        <w:t>.</w:t>
      </w:r>
      <w:r w:rsidR="00EA58C8" w:rsidRPr="00CB0C48">
        <w:rPr>
          <w:rFonts w:ascii="GHEA Grapalat" w:hAnsi="GHEA Grapalat" w:cs="Sylfaen"/>
          <w:szCs w:val="24"/>
          <w:lang w:val="hy-AM"/>
        </w:rPr>
        <w:t>1</w:t>
      </w:r>
      <w:r w:rsidR="00DF7A6A" w:rsidRPr="002865DC">
        <w:rPr>
          <w:rFonts w:ascii="GHEA Grapalat" w:hAnsi="GHEA Grapalat" w:cs="Sylfaen"/>
          <w:szCs w:val="24"/>
          <w:lang w:val="hy-AM"/>
        </w:rPr>
        <w:t>2</w:t>
      </w:r>
      <w:r w:rsidR="00EA58C8" w:rsidRPr="00CB0C48">
        <w:rPr>
          <w:rFonts w:ascii="GHEA Grapalat" w:hAnsi="GHEA Grapalat" w:cs="Sylfaen"/>
          <w:szCs w:val="24"/>
          <w:lang w:val="hy-AM"/>
        </w:rPr>
        <w:t xml:space="preserve"> </w:t>
      </w:r>
      <w:r w:rsidR="005E3501" w:rsidRPr="00CB0C48">
        <w:rPr>
          <w:rFonts w:ascii="GHEA Grapalat" w:hAnsi="GHEA Grapalat" w:cs="Sylfaen"/>
          <w:szCs w:val="24"/>
        </w:rPr>
        <w:t xml:space="preserve"> </w:t>
      </w:r>
      <w:r w:rsidR="009A171D" w:rsidRPr="00CB0C48">
        <w:rPr>
          <w:rFonts w:ascii="GHEA Grapalat" w:hAnsi="GHEA Grapalat" w:cs="Sylfaen"/>
          <w:szCs w:val="24"/>
        </w:rPr>
        <w:t>Հ</w:t>
      </w:r>
      <w:r w:rsidR="005E3501" w:rsidRPr="00CB0C48">
        <w:rPr>
          <w:rFonts w:ascii="GHEA Grapalat" w:hAnsi="GHEA Grapalat" w:cs="Sylfaen"/>
          <w:szCs w:val="24"/>
        </w:rPr>
        <w:t xml:space="preserve">անձնաժողովի քարտուղարը </w:t>
      </w:r>
      <w:r w:rsidR="00E65F37" w:rsidRPr="00CB0C48">
        <w:rPr>
          <w:rFonts w:ascii="GHEA Grapalat" w:hAnsi="GHEA Grapalat" w:cs="Sylfaen"/>
          <w:szCs w:val="24"/>
        </w:rPr>
        <w:t xml:space="preserve">հայտերի </w:t>
      </w:r>
      <w:r w:rsidR="00DD7112" w:rsidRPr="00CB0C48">
        <w:rPr>
          <w:rFonts w:ascii="GHEA Grapalat" w:hAnsi="GHEA Grapalat" w:cs="Sylfaen"/>
          <w:szCs w:val="24"/>
        </w:rPr>
        <w:t xml:space="preserve">բացման նիստի ավարտից հետո ոչ ուշ քան </w:t>
      </w:r>
      <w:r w:rsidR="00E65F37" w:rsidRPr="00CB0C48">
        <w:rPr>
          <w:rFonts w:ascii="GHEA Grapalat" w:hAnsi="GHEA Grapalat" w:cs="Sylfaen"/>
          <w:szCs w:val="24"/>
        </w:rPr>
        <w:t xml:space="preserve">հաջորդող աշխատանքային օրը` </w:t>
      </w:r>
    </w:p>
    <w:p w:rsidR="00A24827" w:rsidRPr="00CB0C48" w:rsidRDefault="00A24827" w:rsidP="00037DDE">
      <w:pPr>
        <w:pStyle w:val="23"/>
        <w:spacing w:line="240" w:lineRule="auto"/>
        <w:ind w:firstLine="567"/>
        <w:rPr>
          <w:rFonts w:ascii="GHEA Grapalat" w:hAnsi="GHEA Grapalat" w:cs="Sylfaen"/>
          <w:szCs w:val="24"/>
        </w:rPr>
      </w:pPr>
      <w:r w:rsidRPr="00CB0C48">
        <w:rPr>
          <w:rFonts w:ascii="GHEA Grapalat" w:hAnsi="GHEA Grapalat" w:cs="Sylfaen"/>
          <w:szCs w:val="24"/>
        </w:rPr>
        <w:t>1) հայտերի բացման նիստի արձանագրության բնօրինակից արտատպված (սկանավորված) տարբերակը հրապարակում է տեղեկագրում.</w:t>
      </w:r>
    </w:p>
    <w:p w:rsidR="008B73CD" w:rsidRPr="00CB0C48" w:rsidRDefault="008B73CD" w:rsidP="00037DDE">
      <w:pPr>
        <w:pStyle w:val="23"/>
        <w:spacing w:line="240" w:lineRule="auto"/>
        <w:ind w:firstLine="567"/>
        <w:rPr>
          <w:rFonts w:ascii="GHEA Grapalat" w:hAnsi="GHEA Grapalat" w:cs="Sylfaen"/>
          <w:szCs w:val="24"/>
        </w:rPr>
      </w:pPr>
      <w:r w:rsidRPr="00CB0C48">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CB0C48">
        <w:rPr>
          <w:rFonts w:ascii="GHEA Grapalat" w:hAnsi="GHEA Grapalat" w:cs="Sylfaen"/>
          <w:szCs w:val="24"/>
        </w:rPr>
        <w:t>Հ</w:t>
      </w:r>
      <w:r w:rsidRPr="00CB0C48">
        <w:rPr>
          <w:rFonts w:ascii="GHEA Grapalat" w:hAnsi="GHEA Grapalat" w:cs="Sylfaen"/>
          <w:szCs w:val="24"/>
        </w:rPr>
        <w:t>անձնաժողովի այն անդամները, որոնք հանձնաժողովի աշխատանքների մասնակցում են հայտերի բացման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8B73CD" w:rsidRPr="00CB0C48" w:rsidRDefault="008B73CD" w:rsidP="00037DDE">
      <w:pPr>
        <w:pStyle w:val="23"/>
        <w:spacing w:line="240" w:lineRule="auto"/>
        <w:ind w:firstLine="567"/>
        <w:rPr>
          <w:rFonts w:ascii="GHEA Grapalat" w:hAnsi="GHEA Grapalat" w:cs="Sylfaen"/>
          <w:szCs w:val="24"/>
        </w:rPr>
      </w:pPr>
      <w:r w:rsidRPr="00CB0C48">
        <w:rPr>
          <w:rFonts w:ascii="GHEA Grapalat" w:hAnsi="GHEA Grapalat" w:cs="Sylfaen"/>
          <w:szCs w:val="24"/>
        </w:rPr>
        <w:t xml:space="preserve">3) </w:t>
      </w:r>
      <w:r w:rsidR="00342273">
        <w:rPr>
          <w:rFonts w:ascii="GHEA Grapalat" w:hAnsi="GHEA Grapalat" w:cs="Sylfaen"/>
          <w:szCs w:val="24"/>
        </w:rPr>
        <w:t xml:space="preserve">սույն հրավերում նշած իր </w:t>
      </w:r>
      <w:r w:rsidRPr="00CB0C48">
        <w:rPr>
          <w:rFonts w:ascii="GHEA Grapalat" w:hAnsi="GHEA Grapalat" w:cs="Sylfaen"/>
          <w:szCs w:val="24"/>
        </w:rPr>
        <w:t>էլեկտրոնային փոստի միջոցով Հայաստանի Հանրապետության պետական եկամուտների կոմիտե</w:t>
      </w:r>
      <w:r w:rsidR="00326507" w:rsidRPr="00CB0C48">
        <w:rPr>
          <w:rFonts w:ascii="GHEA Grapalat" w:hAnsi="GHEA Grapalat" w:cs="Sylfaen"/>
          <w:szCs w:val="24"/>
        </w:rPr>
        <w:t xml:space="preserve"> (այսուհետ` կոմիտե)</w:t>
      </w:r>
      <w:r w:rsidRPr="00CB0C48">
        <w:rPr>
          <w:rFonts w:ascii="GHEA Grapalat" w:hAnsi="GHEA Grapalat" w:cs="Sylfaen"/>
          <w:szCs w:val="24"/>
        </w:rPr>
        <w:t xml:space="preserve"> հարցում է ներկայացնում առաջին տեղ զբաղեցրած մասնակցի՝ հայտը ներկայացնելու օրվա դրությամբ հարկային մարմնի կողմից վերահսկվող եկամուտների գծով ժամկետանց պարտավորությունների, ինչպես նաև սույն հրավերի </w:t>
      </w:r>
      <w:r w:rsidR="00CA4AB2" w:rsidRPr="00CB0C48">
        <w:rPr>
          <w:rFonts w:ascii="GHEA Grapalat" w:hAnsi="GHEA Grapalat" w:cs="Sylfaen"/>
          <w:szCs w:val="24"/>
        </w:rPr>
        <w:t xml:space="preserve">1-ին մասի </w:t>
      </w:r>
      <w:r w:rsidRPr="00CB0C48">
        <w:rPr>
          <w:rFonts w:ascii="GHEA Grapalat" w:hAnsi="GHEA Grapalat" w:cs="Sylfaen"/>
          <w:szCs w:val="24"/>
        </w:rPr>
        <w:t>2.</w:t>
      </w:r>
      <w:r w:rsidR="00C15BC3" w:rsidRPr="00CB0C48">
        <w:rPr>
          <w:rFonts w:ascii="GHEA Grapalat" w:hAnsi="GHEA Grapalat" w:cs="Sylfaen"/>
          <w:szCs w:val="24"/>
        </w:rPr>
        <w:t>5</w:t>
      </w:r>
      <w:r w:rsidRPr="00CB0C48">
        <w:rPr>
          <w:rFonts w:ascii="GHEA Grapalat" w:hAnsi="GHEA Grapalat" w:cs="Sylfaen"/>
          <w:szCs w:val="24"/>
        </w:rPr>
        <w:t xml:space="preserve"> կետով </w:t>
      </w:r>
      <w:r w:rsidR="00CA4AB2" w:rsidRPr="00CB0C48">
        <w:rPr>
          <w:rFonts w:ascii="GHEA Grapalat" w:hAnsi="GHEA Grapalat" w:cs="Sylfaen"/>
          <w:szCs w:val="24"/>
        </w:rPr>
        <w:t xml:space="preserve">նախատեսված` </w:t>
      </w:r>
      <w:r w:rsidR="00F04847" w:rsidRPr="00CB0C48">
        <w:rPr>
          <w:rFonts w:ascii="GHEA Grapalat" w:hAnsi="GHEA Grapalat"/>
          <w:sz w:val="24"/>
          <w:szCs w:val="24"/>
        </w:rPr>
        <w:t>«</w:t>
      </w:r>
      <w:r w:rsidRPr="00CB0C48">
        <w:rPr>
          <w:rFonts w:ascii="GHEA Grapalat" w:hAnsi="GHEA Grapalat" w:cs="Sylfaen"/>
          <w:szCs w:val="24"/>
        </w:rPr>
        <w:t>ֆինանսական միջոցներ</w:t>
      </w:r>
      <w:r w:rsidR="00F04847" w:rsidRPr="00CB0C48">
        <w:rPr>
          <w:rFonts w:ascii="GHEA Grapalat" w:hAnsi="GHEA Grapalat"/>
          <w:sz w:val="24"/>
          <w:szCs w:val="24"/>
        </w:rPr>
        <w:t>»</w:t>
      </w:r>
      <w:r w:rsidRPr="00CB0C48">
        <w:rPr>
          <w:rFonts w:ascii="GHEA Grapalat" w:hAnsi="GHEA Grapalat" w:cs="Sylfaen"/>
          <w:szCs w:val="24"/>
        </w:rPr>
        <w:t xml:space="preserve"> որակավորման չափանիշի գնահատման համար սահմանված պայմանների առկայության վերաբերյալ՝ ներկայացնելով մասնակցի անվանումը և հարկ վճարողի հաշվառման համարը</w:t>
      </w:r>
      <w:r w:rsidR="00CA4AB2" w:rsidRPr="00CB0C48">
        <w:rPr>
          <w:rFonts w:ascii="GHEA Grapalat" w:hAnsi="GHEA Grapalat" w:cs="Sylfaen"/>
          <w:szCs w:val="24"/>
        </w:rPr>
        <w:t>: Ը</w:t>
      </w:r>
      <w:r w:rsidR="00326507" w:rsidRPr="00CB0C48">
        <w:rPr>
          <w:rFonts w:ascii="GHEA Grapalat" w:hAnsi="GHEA Grapalat" w:cs="Sylfaen"/>
          <w:szCs w:val="24"/>
        </w:rPr>
        <w:t xml:space="preserve">նդ որում </w:t>
      </w:r>
      <w:r w:rsidR="00CA4AB2" w:rsidRPr="00CB0C48">
        <w:rPr>
          <w:rFonts w:ascii="GHEA Grapalat" w:hAnsi="GHEA Grapalat" w:cs="Sylfaen"/>
          <w:szCs w:val="24"/>
        </w:rPr>
        <w:t xml:space="preserve">սույն ենթակետում </w:t>
      </w:r>
      <w:r w:rsidR="00326507" w:rsidRPr="00CB0C48">
        <w:rPr>
          <w:rFonts w:ascii="GHEA Grapalat" w:hAnsi="GHEA Grapalat" w:cs="Sylfaen"/>
          <w:szCs w:val="24"/>
        </w:rPr>
        <w:t xml:space="preserve">հարցումն ուղարկվում </w:t>
      </w:r>
      <w:r w:rsidR="00326507" w:rsidRPr="00CB0C48">
        <w:rPr>
          <w:rFonts w:ascii="GHEA Grapalat" w:hAnsi="GHEA Grapalat" w:cs="Sylfaen"/>
        </w:rPr>
        <w:t xml:space="preserve">է </w:t>
      </w:r>
      <w:hyperlink r:id="rId10" w:history="1">
        <w:r w:rsidR="001C0AC9" w:rsidRPr="00CB0C48">
          <w:rPr>
            <w:rFonts w:ascii="GHEA Grapalat" w:hAnsi="GHEA Grapalat"/>
          </w:rPr>
          <w:t>Lena_Najaryan@taxservice.am</w:t>
        </w:r>
      </w:hyperlink>
      <w:r w:rsidR="00326507" w:rsidRPr="00CB0C48">
        <w:rPr>
          <w:rFonts w:ascii="GHEA Grapalat" w:hAnsi="GHEA Grapalat" w:cs="Sylfaen"/>
        </w:rPr>
        <w:t xml:space="preserve"> էլեկտրոնային փոստի հասցեին սույն հրավերի </w:t>
      </w:r>
      <w:r w:rsidR="00E77063">
        <w:rPr>
          <w:rFonts w:ascii="GHEA Grapalat" w:hAnsi="GHEA Grapalat" w:cs="Sylfaen"/>
        </w:rPr>
        <w:t>6</w:t>
      </w:r>
      <w:r w:rsidR="00326507" w:rsidRPr="00CB0C48">
        <w:rPr>
          <w:rFonts w:ascii="GHEA Grapalat" w:hAnsi="GHEA Grapalat" w:cs="Sylfaen"/>
        </w:rPr>
        <w:t xml:space="preserve">-րդ հավելվածով նախատեսված ձևին համապատասխան` էլեկտրոնային նամակի պատճենները միաժամանակ ուղարկելով </w:t>
      </w:r>
      <w:hyperlink r:id="rId11" w:history="1">
        <w:r w:rsidR="001C0AC9" w:rsidRPr="00CB0C48">
          <w:rPr>
            <w:rFonts w:ascii="GHEA Grapalat" w:hAnsi="GHEA Grapalat"/>
          </w:rPr>
          <w:t>karine_sargsyan@taxservice.am</w:t>
        </w:r>
      </w:hyperlink>
      <w:r w:rsidR="001C0AC9" w:rsidRPr="00CB0C48">
        <w:rPr>
          <w:rFonts w:ascii="GHEA Grapalat" w:hAnsi="GHEA Grapalat"/>
        </w:rPr>
        <w:t xml:space="preserve">, </w:t>
      </w:r>
      <w:hyperlink r:id="rId12" w:history="1">
        <w:r w:rsidR="001C0AC9" w:rsidRPr="00CB0C48">
          <w:rPr>
            <w:rFonts w:ascii="GHEA Grapalat" w:hAnsi="GHEA Grapalat"/>
          </w:rPr>
          <w:t>gor_mkrtchyan@taxservice.am</w:t>
        </w:r>
      </w:hyperlink>
      <w:r w:rsidR="00326507" w:rsidRPr="00CB0C48">
        <w:rPr>
          <w:rFonts w:ascii="GHEA Grapalat" w:hAnsi="GHEA Grapalat" w:cs="Sylfaen"/>
        </w:rPr>
        <w:t xml:space="preserve"> և </w:t>
      </w:r>
      <w:hyperlink r:id="rId13" w:history="1">
        <w:r w:rsidR="00326507" w:rsidRPr="00CB0C48">
          <w:rPr>
            <w:rFonts w:ascii="GHEA Grapalat" w:hAnsi="GHEA Grapalat"/>
          </w:rPr>
          <w:t>procurement@minfin.am</w:t>
        </w:r>
      </w:hyperlink>
      <w:r w:rsidR="00326507" w:rsidRPr="00CB0C48">
        <w:rPr>
          <w:rFonts w:ascii="GHEA Grapalat" w:hAnsi="GHEA Grapalat" w:cs="Sylfaen"/>
        </w:rPr>
        <w:t xml:space="preserve"> էլեկտրոնային փոստի հասցեներին</w:t>
      </w:r>
      <w:r w:rsidRPr="00CB0C48">
        <w:rPr>
          <w:rFonts w:ascii="GHEA Grapalat" w:hAnsi="GHEA Grapalat" w:cs="Sylfaen"/>
          <w:szCs w:val="24"/>
        </w:rPr>
        <w:t>.</w:t>
      </w:r>
    </w:p>
    <w:p w:rsidR="00C37E48" w:rsidRDefault="008B73CD" w:rsidP="00227059">
      <w:pPr>
        <w:pStyle w:val="23"/>
        <w:spacing w:line="240" w:lineRule="auto"/>
        <w:ind w:firstLine="567"/>
        <w:rPr>
          <w:rFonts w:ascii="GHEA Grapalat" w:hAnsi="GHEA Grapalat"/>
        </w:rPr>
      </w:pPr>
      <w:r w:rsidRPr="00CB0C48">
        <w:rPr>
          <w:rFonts w:ascii="GHEA Grapalat" w:hAnsi="GHEA Grapalat" w:cs="Sylfaen"/>
          <w:szCs w:val="24"/>
        </w:rPr>
        <w:t xml:space="preserve">4) </w:t>
      </w:r>
      <w:r w:rsidR="00227059" w:rsidRPr="00CB0C48">
        <w:rPr>
          <w:rFonts w:ascii="GHEA Grapalat" w:hAnsi="GHEA Grapalat" w:cs="Sylfaen"/>
          <w:szCs w:val="24"/>
        </w:rPr>
        <w:t>համակարգի միջոցով առաջին տեղը զբաղեցրած մասնակցին ուղարկում է ծանուցում, առաջարկելով ծանուցումն ուղարկելու օրվանից ե</w:t>
      </w:r>
      <w:r w:rsidR="00250227" w:rsidRPr="00CB0C48">
        <w:rPr>
          <w:rFonts w:ascii="GHEA Grapalat" w:hAnsi="GHEA Grapalat" w:cs="Sylfaen"/>
          <w:szCs w:val="24"/>
        </w:rPr>
        <w:t xml:space="preserve">րեք աշխատանքային օրվա ընթացքում </w:t>
      </w:r>
      <w:r w:rsidR="00227059" w:rsidRPr="00CB0C48">
        <w:rPr>
          <w:rFonts w:ascii="GHEA Grapalat" w:hAnsi="GHEA Grapalat" w:cs="Sylfaen"/>
          <w:szCs w:val="24"/>
        </w:rPr>
        <w:t xml:space="preserve">էլեկտրոնային փոստի միջոցով ներկայացնել որակավորման չափանիշները հիմնավորող` </w:t>
      </w:r>
      <w:r w:rsidR="00227059" w:rsidRPr="00CB0C48">
        <w:rPr>
          <w:rFonts w:ascii="GHEA Grapalat" w:hAnsi="GHEA Grapalat" w:cs="Sylfaen"/>
          <w:szCs w:val="24"/>
          <w:lang w:val="ru-RU"/>
        </w:rPr>
        <w:t>սույն</w:t>
      </w:r>
      <w:r w:rsidR="00227059" w:rsidRPr="00CB0C48">
        <w:rPr>
          <w:rFonts w:ascii="GHEA Grapalat" w:hAnsi="GHEA Grapalat" w:cs="Sylfaen"/>
          <w:szCs w:val="24"/>
        </w:rPr>
        <w:t xml:space="preserve"> </w:t>
      </w:r>
      <w:r w:rsidR="00227059" w:rsidRPr="00CB0C48">
        <w:rPr>
          <w:rFonts w:ascii="GHEA Grapalat" w:hAnsi="GHEA Grapalat" w:cs="Sylfaen"/>
          <w:szCs w:val="24"/>
          <w:lang w:val="ru-RU"/>
        </w:rPr>
        <w:t>հրավերի</w:t>
      </w:r>
      <w:r w:rsidR="00227059" w:rsidRPr="00CB0C48">
        <w:rPr>
          <w:rFonts w:ascii="GHEA Grapalat" w:hAnsi="GHEA Grapalat" w:cs="Sylfaen"/>
          <w:szCs w:val="24"/>
        </w:rPr>
        <w:t xml:space="preserve"> 2-րդ </w:t>
      </w:r>
      <w:r w:rsidR="00227059" w:rsidRPr="00CB0C48">
        <w:rPr>
          <w:rFonts w:ascii="GHEA Grapalat" w:hAnsi="GHEA Grapalat" w:cs="Sylfaen"/>
          <w:szCs w:val="24"/>
          <w:lang w:val="ru-RU"/>
        </w:rPr>
        <w:t>մասի</w:t>
      </w:r>
      <w:r w:rsidR="00227059" w:rsidRPr="00CB0C48">
        <w:rPr>
          <w:rFonts w:ascii="GHEA Grapalat" w:hAnsi="GHEA Grapalat" w:cs="Sylfaen"/>
          <w:szCs w:val="24"/>
        </w:rPr>
        <w:t xml:space="preserve"> 3-</w:t>
      </w:r>
      <w:r w:rsidR="00227059" w:rsidRPr="00CB0C48">
        <w:rPr>
          <w:rFonts w:ascii="GHEA Grapalat" w:hAnsi="GHEA Grapalat" w:cs="Sylfaen"/>
          <w:szCs w:val="24"/>
          <w:lang w:val="ru-RU"/>
        </w:rPr>
        <w:t>րդ</w:t>
      </w:r>
      <w:r w:rsidR="00227059" w:rsidRPr="00CB0C48">
        <w:rPr>
          <w:rFonts w:ascii="GHEA Grapalat" w:hAnsi="GHEA Grapalat" w:cs="Sylfaen"/>
          <w:szCs w:val="24"/>
        </w:rPr>
        <w:t xml:space="preserve"> </w:t>
      </w:r>
      <w:r w:rsidR="00227059" w:rsidRPr="00CB0C48">
        <w:rPr>
          <w:rFonts w:ascii="GHEA Grapalat" w:hAnsi="GHEA Grapalat" w:cs="Sylfaen"/>
          <w:szCs w:val="24"/>
          <w:lang w:val="ru-RU"/>
        </w:rPr>
        <w:t>բաժնով</w:t>
      </w:r>
      <w:r w:rsidR="00227059" w:rsidRPr="00CB0C48">
        <w:rPr>
          <w:rFonts w:ascii="GHEA Grapalat" w:hAnsi="GHEA Grapalat" w:cs="Sylfaen"/>
          <w:szCs w:val="24"/>
        </w:rPr>
        <w:t xml:space="preserve"> </w:t>
      </w:r>
      <w:r w:rsidR="00227059" w:rsidRPr="00CB0C48">
        <w:rPr>
          <w:rFonts w:ascii="GHEA Grapalat" w:hAnsi="GHEA Grapalat" w:cs="Sylfaen"/>
          <w:szCs w:val="24"/>
          <w:lang w:val="en-US"/>
        </w:rPr>
        <w:t>նախատեսված</w:t>
      </w:r>
      <w:r w:rsidR="00227059" w:rsidRPr="00CB0C48">
        <w:rPr>
          <w:rFonts w:ascii="GHEA Grapalat" w:hAnsi="GHEA Grapalat" w:cs="Sylfaen"/>
          <w:szCs w:val="24"/>
        </w:rPr>
        <w:t xml:space="preserve"> </w:t>
      </w:r>
      <w:r w:rsidR="00227059" w:rsidRPr="00CB0C48">
        <w:rPr>
          <w:rFonts w:ascii="GHEA Grapalat" w:hAnsi="GHEA Grapalat" w:cs="Sylfaen"/>
          <w:szCs w:val="24"/>
          <w:lang w:val="en-US"/>
        </w:rPr>
        <w:t>փաստաթղթերը</w:t>
      </w:r>
      <w:r w:rsidR="00227059" w:rsidRPr="00CB0C48">
        <w:rPr>
          <w:rFonts w:ascii="GHEA Grapalat" w:hAnsi="GHEA Grapalat"/>
        </w:rPr>
        <w:t>:</w:t>
      </w:r>
    </w:p>
    <w:p w:rsidR="00530F97" w:rsidRPr="00CB0C48" w:rsidRDefault="0092357D" w:rsidP="00227059">
      <w:pPr>
        <w:pStyle w:val="23"/>
        <w:spacing w:line="240" w:lineRule="auto"/>
        <w:ind w:firstLine="567"/>
        <w:rPr>
          <w:rFonts w:ascii="GHEA Grapalat" w:hAnsi="GHEA Grapalat" w:cs="Sylfaen"/>
          <w:szCs w:val="24"/>
        </w:rPr>
      </w:pPr>
      <w:r w:rsidRPr="00CB0C48">
        <w:rPr>
          <w:rFonts w:ascii="GHEA Grapalat" w:hAnsi="GHEA Grapalat" w:cs="Sylfaen"/>
          <w:szCs w:val="24"/>
        </w:rPr>
        <w:t>7</w:t>
      </w:r>
      <w:r w:rsidR="00227059" w:rsidRPr="00CB0C48">
        <w:rPr>
          <w:rFonts w:ascii="GHEA Grapalat" w:hAnsi="GHEA Grapalat" w:cs="Sylfaen"/>
          <w:szCs w:val="24"/>
        </w:rPr>
        <w:t>.</w:t>
      </w:r>
      <w:r w:rsidR="00227059" w:rsidRPr="00CB0C48">
        <w:rPr>
          <w:rFonts w:ascii="GHEA Grapalat" w:hAnsi="GHEA Grapalat" w:cs="Sylfaen"/>
          <w:szCs w:val="24"/>
          <w:lang w:val="hy-AM"/>
        </w:rPr>
        <w:t>1</w:t>
      </w:r>
      <w:r w:rsidR="00DF7A6A" w:rsidRPr="002865DC">
        <w:rPr>
          <w:rFonts w:ascii="GHEA Grapalat" w:hAnsi="GHEA Grapalat" w:cs="Sylfaen"/>
          <w:szCs w:val="24"/>
        </w:rPr>
        <w:t>3</w:t>
      </w:r>
      <w:r w:rsidR="00227059" w:rsidRPr="00CB0C48">
        <w:rPr>
          <w:rFonts w:ascii="GHEA Grapalat" w:hAnsi="GHEA Grapalat" w:cs="Sylfaen"/>
          <w:szCs w:val="24"/>
        </w:rPr>
        <w:t xml:space="preserve"> Առաջին տեղը զբաղեցրած մասնակիցը սույն հրավերի </w:t>
      </w:r>
      <w:r w:rsidR="00DD7112" w:rsidRPr="00CB0C48">
        <w:rPr>
          <w:rFonts w:ascii="GHEA Grapalat" w:hAnsi="GHEA Grapalat" w:cs="Sylfaen"/>
          <w:szCs w:val="24"/>
        </w:rPr>
        <w:t>7</w:t>
      </w:r>
      <w:r w:rsidR="00227059" w:rsidRPr="00CB0C48">
        <w:rPr>
          <w:rFonts w:ascii="GHEA Grapalat" w:hAnsi="GHEA Grapalat" w:cs="Sylfaen"/>
          <w:szCs w:val="24"/>
        </w:rPr>
        <w:t>.</w:t>
      </w:r>
      <w:r w:rsidR="00227059" w:rsidRPr="00CB0C48">
        <w:rPr>
          <w:rFonts w:ascii="GHEA Grapalat" w:hAnsi="GHEA Grapalat" w:cs="Sylfaen"/>
          <w:szCs w:val="24"/>
          <w:lang w:val="hy-AM"/>
        </w:rPr>
        <w:t>1</w:t>
      </w:r>
      <w:r w:rsidR="00DF7A6A" w:rsidRPr="002865DC">
        <w:rPr>
          <w:rFonts w:ascii="GHEA Grapalat" w:hAnsi="GHEA Grapalat" w:cs="Sylfaen"/>
          <w:szCs w:val="24"/>
        </w:rPr>
        <w:t>2</w:t>
      </w:r>
      <w:r w:rsidR="00227059" w:rsidRPr="00CB0C48">
        <w:rPr>
          <w:rFonts w:ascii="GHEA Grapalat" w:hAnsi="GHEA Grapalat" w:cs="Sylfaen"/>
          <w:szCs w:val="24"/>
        </w:rPr>
        <w:t>-րդ կետի 4-րդ ենթակետով պահանջվող փաստաթղթերը հիշյալ ենթակետով սահմանված ժամկետում ուղարկում է  հանձնա</w:t>
      </w:r>
      <w:r w:rsidR="00227059" w:rsidRPr="00CB0C48">
        <w:rPr>
          <w:rFonts w:ascii="GHEA Grapalat" w:hAnsi="GHEA Grapalat" w:cs="Sylfaen"/>
          <w:szCs w:val="24"/>
        </w:rPr>
        <w:softHyphen/>
        <w:t xml:space="preserve">ժողովի քարտուղարի` սույն </w:t>
      </w:r>
      <w:r w:rsidR="00227059" w:rsidRPr="00CB0C48">
        <w:rPr>
          <w:rFonts w:ascii="GHEA Grapalat" w:hAnsi="GHEA Grapalat" w:cs="Sylfaen"/>
          <w:szCs w:val="24"/>
        </w:rPr>
        <w:lastRenderedPageBreak/>
        <w:t>հրավերով նախատեսված էլեկտրոնային փոստին:</w:t>
      </w:r>
      <w:r w:rsidR="00530F97" w:rsidRPr="00CB0C48">
        <w:rPr>
          <w:rFonts w:ascii="GHEA Grapalat" w:hAnsi="GHEA Grapalat" w:cs="Sylfaen"/>
          <w:szCs w:val="24"/>
        </w:rPr>
        <w:t xml:space="preserve"> Քարտուղարը պարտավոր է </w:t>
      </w:r>
      <w:r w:rsidR="009A171D" w:rsidRPr="00CB0C48">
        <w:rPr>
          <w:rFonts w:ascii="GHEA Grapalat" w:hAnsi="GHEA Grapalat" w:cs="Sylfaen"/>
          <w:szCs w:val="24"/>
        </w:rPr>
        <w:t>մ</w:t>
      </w:r>
      <w:r w:rsidR="00530F97" w:rsidRPr="00CB0C48">
        <w:rPr>
          <w:rFonts w:ascii="GHEA Grapalat" w:hAnsi="GHEA Grapalat" w:cs="Sylfaen"/>
          <w:szCs w:val="24"/>
        </w:rPr>
        <w:t xml:space="preserve">ասնակցի որակավորման չափանիշները հիմնավորող փաստաթղթերն ստանալու օրը հաստատել դրանց ստանալու հանգամանքը՝ սույն հրավերում նշված իր էլեկտրոնային փոստից </w:t>
      </w:r>
      <w:r w:rsidR="009A171D" w:rsidRPr="00CB0C48">
        <w:rPr>
          <w:rFonts w:ascii="GHEA Grapalat" w:hAnsi="GHEA Grapalat" w:cs="Sylfaen"/>
          <w:szCs w:val="24"/>
        </w:rPr>
        <w:t>մ</w:t>
      </w:r>
      <w:r w:rsidR="00530F97" w:rsidRPr="00CB0C48">
        <w:rPr>
          <w:rFonts w:ascii="GHEA Grapalat" w:hAnsi="GHEA Grapalat" w:cs="Sylfaen"/>
          <w:szCs w:val="24"/>
        </w:rPr>
        <w:t xml:space="preserve">ասնակցի էլեկտրոնային փոստին հավաստում ուղարկելու միջոցով: </w:t>
      </w:r>
      <w:r w:rsidR="00530F97" w:rsidRPr="00CB0C48">
        <w:rPr>
          <w:rFonts w:ascii="GHEA Grapalat" w:hAnsi="GHEA Grapalat" w:cs="Sylfaen"/>
          <w:szCs w:val="24"/>
        </w:rPr>
        <w:tab/>
      </w:r>
    </w:p>
    <w:p w:rsidR="0036230B" w:rsidRPr="00CB0C48" w:rsidRDefault="0092357D" w:rsidP="00037DDE">
      <w:pPr>
        <w:ind w:firstLine="706"/>
        <w:jc w:val="both"/>
        <w:rPr>
          <w:rFonts w:ascii="GHEA Grapalat" w:hAnsi="GHEA Grapalat" w:cs="Sylfaen"/>
          <w:sz w:val="20"/>
          <w:lang w:val="hy-AM"/>
        </w:rPr>
      </w:pPr>
      <w:r w:rsidRPr="00CB0C48">
        <w:rPr>
          <w:rFonts w:ascii="GHEA Grapalat" w:hAnsi="GHEA Grapalat" w:cs="Sylfaen"/>
          <w:sz w:val="20"/>
          <w:lang w:val="af-ZA"/>
        </w:rPr>
        <w:t>7</w:t>
      </w:r>
      <w:r w:rsidR="002B121D" w:rsidRPr="00CB0C48">
        <w:rPr>
          <w:rFonts w:ascii="GHEA Grapalat" w:hAnsi="GHEA Grapalat" w:cs="Sylfaen"/>
          <w:sz w:val="20"/>
          <w:lang w:val="af-ZA"/>
        </w:rPr>
        <w:t>.</w:t>
      </w:r>
      <w:r w:rsidR="008D7FF8" w:rsidRPr="00CB0C48">
        <w:rPr>
          <w:rFonts w:ascii="GHEA Grapalat" w:hAnsi="GHEA Grapalat" w:cs="Sylfaen"/>
          <w:sz w:val="20"/>
          <w:lang w:val="hy-AM"/>
        </w:rPr>
        <w:t>1</w:t>
      </w:r>
      <w:r w:rsidR="002E0D1E" w:rsidRPr="002865DC">
        <w:rPr>
          <w:rFonts w:ascii="GHEA Grapalat" w:hAnsi="GHEA Grapalat" w:cs="Sylfaen"/>
          <w:sz w:val="20"/>
          <w:lang w:val="af-ZA"/>
        </w:rPr>
        <w:t>4</w:t>
      </w:r>
      <w:r w:rsidR="002B121D" w:rsidRPr="00CB0C48">
        <w:rPr>
          <w:rFonts w:ascii="GHEA Grapalat" w:hAnsi="GHEA Grapalat" w:cs="Sylfaen"/>
          <w:sz w:val="20"/>
          <w:lang w:val="af-ZA"/>
        </w:rPr>
        <w:t xml:space="preserve"> </w:t>
      </w:r>
      <w:r w:rsidR="0036230B" w:rsidRPr="00CB0C48">
        <w:rPr>
          <w:rFonts w:ascii="GHEA Grapalat" w:hAnsi="GHEA Grapalat" w:cs="Sylfaen"/>
          <w:sz w:val="20"/>
        </w:rPr>
        <w:t>Կ</w:t>
      </w:r>
      <w:r w:rsidR="009E19C7" w:rsidRPr="00CB0C48">
        <w:rPr>
          <w:rFonts w:ascii="GHEA Grapalat" w:hAnsi="GHEA Grapalat" w:cs="Sylfaen"/>
          <w:sz w:val="20"/>
        </w:rPr>
        <w:t>ոմիտեն</w:t>
      </w:r>
      <w:r w:rsidR="002B121D" w:rsidRPr="00CB0C48">
        <w:rPr>
          <w:rFonts w:ascii="GHEA Grapalat" w:hAnsi="GHEA Grapalat" w:cs="Sylfaen"/>
          <w:sz w:val="20"/>
          <w:lang w:val="af-ZA"/>
        </w:rPr>
        <w:t xml:space="preserve"> </w:t>
      </w:r>
      <w:r w:rsidR="002B121D" w:rsidRPr="00CB0C48">
        <w:rPr>
          <w:rFonts w:ascii="GHEA Grapalat" w:hAnsi="GHEA Grapalat" w:cs="Sylfaen"/>
          <w:sz w:val="20"/>
        </w:rPr>
        <w:t>սույն</w:t>
      </w:r>
      <w:r w:rsidR="002B121D" w:rsidRPr="00CB0C48">
        <w:rPr>
          <w:rFonts w:ascii="GHEA Grapalat" w:hAnsi="GHEA Grapalat" w:cs="Sylfaen"/>
          <w:sz w:val="20"/>
          <w:lang w:val="af-ZA"/>
        </w:rPr>
        <w:t xml:space="preserve"> </w:t>
      </w:r>
      <w:r w:rsidR="002B121D" w:rsidRPr="00CB0C48">
        <w:rPr>
          <w:rFonts w:ascii="GHEA Grapalat" w:hAnsi="GHEA Grapalat" w:cs="Sylfaen"/>
          <w:sz w:val="20"/>
        </w:rPr>
        <w:t>հրավերի</w:t>
      </w:r>
      <w:r w:rsidR="002B121D" w:rsidRPr="00CB0C48">
        <w:rPr>
          <w:rFonts w:ascii="GHEA Grapalat" w:hAnsi="GHEA Grapalat" w:cs="Sylfaen"/>
          <w:sz w:val="20"/>
          <w:lang w:val="af-ZA"/>
        </w:rPr>
        <w:t xml:space="preserve"> </w:t>
      </w:r>
      <w:r w:rsidR="00CA4AB2" w:rsidRPr="00CB0C48">
        <w:rPr>
          <w:rFonts w:ascii="GHEA Grapalat" w:hAnsi="GHEA Grapalat" w:cs="Sylfaen"/>
          <w:sz w:val="20"/>
          <w:lang w:val="af-ZA"/>
        </w:rPr>
        <w:t xml:space="preserve">1-ին մասի </w:t>
      </w:r>
      <w:r w:rsidR="001477FC" w:rsidRPr="00CB0C48">
        <w:rPr>
          <w:rFonts w:ascii="GHEA Grapalat" w:hAnsi="GHEA Grapalat" w:cs="Sylfaen"/>
          <w:sz w:val="20"/>
          <w:lang w:val="af-ZA"/>
        </w:rPr>
        <w:t>7</w:t>
      </w:r>
      <w:r w:rsidR="002B121D" w:rsidRPr="00CB0C48">
        <w:rPr>
          <w:rFonts w:ascii="GHEA Grapalat" w:hAnsi="GHEA Grapalat" w:cs="Sylfaen"/>
          <w:sz w:val="20"/>
          <w:lang w:val="af-ZA"/>
        </w:rPr>
        <w:t>.</w:t>
      </w:r>
      <w:r w:rsidR="00C50D71" w:rsidRPr="00CB0C48">
        <w:rPr>
          <w:rFonts w:ascii="GHEA Grapalat" w:hAnsi="GHEA Grapalat" w:cs="Sylfaen"/>
          <w:sz w:val="20"/>
          <w:lang w:val="hy-AM"/>
        </w:rPr>
        <w:t>1</w:t>
      </w:r>
      <w:r w:rsidR="002E0D1E" w:rsidRPr="002865DC">
        <w:rPr>
          <w:rFonts w:ascii="GHEA Grapalat" w:hAnsi="GHEA Grapalat" w:cs="Sylfaen"/>
          <w:sz w:val="20"/>
          <w:lang w:val="af-ZA"/>
        </w:rPr>
        <w:t>2</w:t>
      </w:r>
      <w:r w:rsidR="002B121D" w:rsidRPr="00CB0C48">
        <w:rPr>
          <w:rFonts w:ascii="GHEA Grapalat" w:hAnsi="GHEA Grapalat" w:cs="Sylfaen"/>
          <w:sz w:val="20"/>
          <w:lang w:val="af-ZA"/>
        </w:rPr>
        <w:t xml:space="preserve"> </w:t>
      </w:r>
      <w:r w:rsidR="002B121D" w:rsidRPr="00CB0C48">
        <w:rPr>
          <w:rFonts w:ascii="GHEA Grapalat" w:hAnsi="GHEA Grapalat" w:cs="Sylfaen"/>
          <w:sz w:val="20"/>
        </w:rPr>
        <w:t>կետի</w:t>
      </w:r>
      <w:r w:rsidR="002B121D" w:rsidRPr="00CB0C48">
        <w:rPr>
          <w:rFonts w:ascii="GHEA Grapalat" w:hAnsi="GHEA Grapalat" w:cs="Sylfaen"/>
          <w:sz w:val="20"/>
          <w:lang w:val="af-ZA"/>
        </w:rPr>
        <w:t xml:space="preserve"> </w:t>
      </w:r>
      <w:r w:rsidR="00835822" w:rsidRPr="00CB0C48">
        <w:rPr>
          <w:rFonts w:ascii="GHEA Grapalat" w:hAnsi="GHEA Grapalat" w:cs="Sylfaen"/>
          <w:sz w:val="20"/>
          <w:lang w:val="af-ZA"/>
        </w:rPr>
        <w:t>3</w:t>
      </w:r>
      <w:r w:rsidR="00501516" w:rsidRPr="00CB0C48">
        <w:rPr>
          <w:rFonts w:ascii="GHEA Grapalat" w:hAnsi="GHEA Grapalat" w:cs="Sylfaen"/>
          <w:sz w:val="20"/>
          <w:lang w:val="af-ZA"/>
        </w:rPr>
        <w:t>-րդ</w:t>
      </w:r>
      <w:r w:rsidR="002B121D" w:rsidRPr="00CB0C48">
        <w:rPr>
          <w:rFonts w:ascii="GHEA Grapalat" w:hAnsi="GHEA Grapalat" w:cs="Sylfaen"/>
          <w:sz w:val="20"/>
          <w:lang w:val="af-ZA"/>
        </w:rPr>
        <w:t xml:space="preserve"> </w:t>
      </w:r>
      <w:r w:rsidR="002B121D" w:rsidRPr="00CB0C48">
        <w:rPr>
          <w:rFonts w:ascii="GHEA Grapalat" w:hAnsi="GHEA Grapalat" w:cs="Sylfaen"/>
          <w:sz w:val="20"/>
        </w:rPr>
        <w:t>ենթակետով</w:t>
      </w:r>
      <w:r w:rsidR="002B121D" w:rsidRPr="00CB0C48">
        <w:rPr>
          <w:rFonts w:ascii="GHEA Grapalat" w:hAnsi="GHEA Grapalat" w:cs="Sylfaen"/>
          <w:sz w:val="20"/>
          <w:lang w:val="af-ZA"/>
        </w:rPr>
        <w:t xml:space="preserve"> </w:t>
      </w:r>
      <w:r w:rsidR="002B121D" w:rsidRPr="00CB0C48">
        <w:rPr>
          <w:rFonts w:ascii="GHEA Grapalat" w:hAnsi="GHEA Grapalat" w:cs="Sylfaen"/>
          <w:sz w:val="20"/>
        </w:rPr>
        <w:t>նախատեսված</w:t>
      </w:r>
      <w:r w:rsidR="002B121D" w:rsidRPr="00CB0C48">
        <w:rPr>
          <w:rFonts w:ascii="GHEA Grapalat" w:hAnsi="GHEA Grapalat" w:cs="Sylfaen"/>
          <w:sz w:val="20"/>
          <w:lang w:val="af-ZA"/>
        </w:rPr>
        <w:t xml:space="preserve"> </w:t>
      </w:r>
      <w:r w:rsidR="002B121D" w:rsidRPr="00CB0C48">
        <w:rPr>
          <w:rFonts w:ascii="GHEA Grapalat" w:hAnsi="GHEA Grapalat" w:cs="Sylfaen"/>
          <w:sz w:val="20"/>
        </w:rPr>
        <w:t>հարցումն</w:t>
      </w:r>
      <w:r w:rsidR="002B121D" w:rsidRPr="00CB0C48">
        <w:rPr>
          <w:rFonts w:ascii="GHEA Grapalat" w:hAnsi="GHEA Grapalat" w:cs="Sylfaen"/>
          <w:sz w:val="20"/>
          <w:lang w:val="af-ZA"/>
        </w:rPr>
        <w:t xml:space="preserve"> </w:t>
      </w:r>
      <w:r w:rsidR="002B121D" w:rsidRPr="00CB0C48">
        <w:rPr>
          <w:rFonts w:ascii="GHEA Grapalat" w:hAnsi="GHEA Grapalat" w:cs="Sylfaen"/>
          <w:sz w:val="20"/>
        </w:rPr>
        <w:t>ստանալու</w:t>
      </w:r>
      <w:r w:rsidR="002B121D" w:rsidRPr="00CB0C48">
        <w:rPr>
          <w:rFonts w:ascii="GHEA Grapalat" w:hAnsi="GHEA Grapalat" w:cs="Sylfaen"/>
          <w:sz w:val="20"/>
          <w:lang w:val="af-ZA"/>
        </w:rPr>
        <w:t xml:space="preserve"> </w:t>
      </w:r>
      <w:r w:rsidR="002B121D" w:rsidRPr="00CB0C48">
        <w:rPr>
          <w:rFonts w:ascii="GHEA Grapalat" w:hAnsi="GHEA Grapalat" w:cs="Sylfaen"/>
          <w:sz w:val="20"/>
        </w:rPr>
        <w:t>օրվան</w:t>
      </w:r>
      <w:r w:rsidR="00835822" w:rsidRPr="00CB0C48">
        <w:rPr>
          <w:rFonts w:ascii="GHEA Grapalat" w:hAnsi="GHEA Grapalat" w:cs="Sylfaen"/>
          <w:sz w:val="20"/>
        </w:rPr>
        <w:t>ից</w:t>
      </w:r>
      <w:r w:rsidR="002B121D" w:rsidRPr="00CB0C48">
        <w:rPr>
          <w:rFonts w:ascii="GHEA Grapalat" w:hAnsi="GHEA Grapalat" w:cs="Sylfaen"/>
          <w:sz w:val="20"/>
          <w:lang w:val="af-ZA"/>
        </w:rPr>
        <w:t xml:space="preserve"> </w:t>
      </w:r>
      <w:r w:rsidR="002B121D" w:rsidRPr="00CB0C48">
        <w:rPr>
          <w:rFonts w:ascii="GHEA Grapalat" w:hAnsi="GHEA Grapalat" w:cs="Sylfaen"/>
          <w:sz w:val="20"/>
        </w:rPr>
        <w:t>եր</w:t>
      </w:r>
      <w:r w:rsidR="00592A50" w:rsidRPr="00CB0C48">
        <w:rPr>
          <w:rFonts w:ascii="GHEA Grapalat" w:hAnsi="GHEA Grapalat" w:cs="Sylfaen"/>
          <w:sz w:val="20"/>
        </w:rPr>
        <w:t>եք</w:t>
      </w:r>
      <w:r w:rsidR="002B121D" w:rsidRPr="00CB0C48">
        <w:rPr>
          <w:rFonts w:ascii="GHEA Grapalat" w:hAnsi="GHEA Grapalat" w:cs="Sylfaen"/>
          <w:sz w:val="20"/>
          <w:lang w:val="af-ZA"/>
        </w:rPr>
        <w:t xml:space="preserve"> </w:t>
      </w:r>
      <w:r w:rsidR="002B121D" w:rsidRPr="00CB0C48">
        <w:rPr>
          <w:rFonts w:ascii="GHEA Grapalat" w:hAnsi="GHEA Grapalat" w:cs="Sylfaen"/>
          <w:sz w:val="20"/>
        </w:rPr>
        <w:t>աշխատանքային</w:t>
      </w:r>
      <w:r w:rsidR="002B121D" w:rsidRPr="00CB0C48">
        <w:rPr>
          <w:rFonts w:ascii="GHEA Grapalat" w:hAnsi="GHEA Grapalat" w:cs="Sylfaen"/>
          <w:sz w:val="20"/>
          <w:lang w:val="af-ZA"/>
        </w:rPr>
        <w:t xml:space="preserve"> </w:t>
      </w:r>
      <w:r w:rsidR="002B121D" w:rsidRPr="00CB0C48">
        <w:rPr>
          <w:rFonts w:ascii="GHEA Grapalat" w:hAnsi="GHEA Grapalat" w:cs="Sylfaen"/>
          <w:sz w:val="20"/>
        </w:rPr>
        <w:t>օրվա</w:t>
      </w:r>
      <w:r w:rsidR="002B121D" w:rsidRPr="00CB0C48">
        <w:rPr>
          <w:rFonts w:ascii="GHEA Grapalat" w:hAnsi="GHEA Grapalat" w:cs="Sylfaen"/>
          <w:sz w:val="20"/>
          <w:lang w:val="af-ZA"/>
        </w:rPr>
        <w:t xml:space="preserve"> </w:t>
      </w:r>
      <w:r w:rsidR="002B121D" w:rsidRPr="00CB0C48">
        <w:rPr>
          <w:rFonts w:ascii="GHEA Grapalat" w:hAnsi="GHEA Grapalat" w:cs="Sylfaen"/>
          <w:sz w:val="20"/>
        </w:rPr>
        <w:t>ընթացքում</w:t>
      </w:r>
      <w:r w:rsidR="002B121D" w:rsidRPr="00CB0C48">
        <w:rPr>
          <w:rFonts w:ascii="GHEA Grapalat" w:hAnsi="GHEA Grapalat" w:cs="Sylfaen"/>
          <w:sz w:val="20"/>
          <w:lang w:val="af-ZA"/>
        </w:rPr>
        <w:t xml:space="preserve"> </w:t>
      </w:r>
      <w:r w:rsidR="002B121D" w:rsidRPr="00CB0C48">
        <w:rPr>
          <w:rFonts w:ascii="GHEA Grapalat" w:hAnsi="GHEA Grapalat" w:cs="Sylfaen"/>
          <w:sz w:val="20"/>
        </w:rPr>
        <w:t>էլեկտրոնային</w:t>
      </w:r>
      <w:r w:rsidR="00835822" w:rsidRPr="00CB0C48">
        <w:rPr>
          <w:rFonts w:ascii="GHEA Grapalat" w:hAnsi="GHEA Grapalat" w:cs="Sylfaen"/>
          <w:sz w:val="20"/>
          <w:lang w:val="af-ZA"/>
        </w:rPr>
        <w:t xml:space="preserve"> </w:t>
      </w:r>
      <w:r w:rsidR="00835822" w:rsidRPr="00CB0C48">
        <w:rPr>
          <w:rFonts w:ascii="GHEA Grapalat" w:hAnsi="GHEA Grapalat" w:cs="Sylfaen"/>
          <w:sz w:val="20"/>
        </w:rPr>
        <w:t>փոստի</w:t>
      </w:r>
      <w:r w:rsidR="00835822" w:rsidRPr="00CB0C48">
        <w:rPr>
          <w:rFonts w:ascii="GHEA Grapalat" w:hAnsi="GHEA Grapalat" w:cs="Sylfaen"/>
          <w:sz w:val="20"/>
          <w:lang w:val="af-ZA"/>
        </w:rPr>
        <w:t xml:space="preserve"> </w:t>
      </w:r>
      <w:r w:rsidR="00835822" w:rsidRPr="00CB0C48">
        <w:rPr>
          <w:rFonts w:ascii="GHEA Grapalat" w:hAnsi="GHEA Grapalat" w:cs="Sylfaen"/>
          <w:sz w:val="20"/>
        </w:rPr>
        <w:t>միջոցով</w:t>
      </w:r>
      <w:r w:rsidR="002B121D" w:rsidRPr="00CB0C48">
        <w:rPr>
          <w:rFonts w:ascii="GHEA Grapalat" w:hAnsi="GHEA Grapalat" w:cs="Sylfaen"/>
          <w:sz w:val="20"/>
          <w:lang w:val="af-ZA"/>
        </w:rPr>
        <w:t xml:space="preserve"> </w:t>
      </w:r>
      <w:r w:rsidR="00C806B2" w:rsidRPr="00CB0C48">
        <w:rPr>
          <w:rFonts w:ascii="GHEA Grapalat" w:hAnsi="GHEA Grapalat" w:cs="Sylfaen"/>
          <w:sz w:val="20"/>
          <w:lang w:val="af-ZA"/>
        </w:rPr>
        <w:t>պ</w:t>
      </w:r>
      <w:r w:rsidR="002B121D" w:rsidRPr="00CB0C48">
        <w:rPr>
          <w:rFonts w:ascii="GHEA Grapalat" w:hAnsi="GHEA Grapalat" w:cs="Sylfaen"/>
          <w:sz w:val="20"/>
        </w:rPr>
        <w:t>ատվիրատուին</w:t>
      </w:r>
      <w:r w:rsidR="002B121D" w:rsidRPr="00CB0C48">
        <w:rPr>
          <w:rFonts w:ascii="GHEA Grapalat" w:hAnsi="GHEA Grapalat" w:cs="Sylfaen"/>
          <w:sz w:val="20"/>
          <w:lang w:val="af-ZA"/>
        </w:rPr>
        <w:t xml:space="preserve"> </w:t>
      </w:r>
      <w:r w:rsidR="002B121D" w:rsidRPr="00CB0C48">
        <w:rPr>
          <w:rFonts w:ascii="GHEA Grapalat" w:hAnsi="GHEA Grapalat" w:cs="Sylfaen"/>
          <w:sz w:val="20"/>
        </w:rPr>
        <w:t>տրամա</w:t>
      </w:r>
      <w:r w:rsidR="002B121D" w:rsidRPr="00CB0C48">
        <w:rPr>
          <w:rFonts w:ascii="GHEA Grapalat" w:hAnsi="GHEA Grapalat" w:cs="Sylfaen"/>
          <w:sz w:val="20"/>
          <w:lang w:val="af-ZA"/>
        </w:rPr>
        <w:softHyphen/>
      </w:r>
      <w:r w:rsidR="002B121D" w:rsidRPr="00CB0C48">
        <w:rPr>
          <w:rFonts w:ascii="GHEA Grapalat" w:hAnsi="GHEA Grapalat" w:cs="Sylfaen"/>
          <w:sz w:val="20"/>
        </w:rPr>
        <w:t>դրում</w:t>
      </w:r>
      <w:r w:rsidR="002B121D" w:rsidRPr="00CB0C48">
        <w:rPr>
          <w:rFonts w:ascii="GHEA Grapalat" w:hAnsi="GHEA Grapalat" w:cs="Sylfaen"/>
          <w:sz w:val="20"/>
          <w:lang w:val="af-ZA"/>
        </w:rPr>
        <w:t xml:space="preserve"> </w:t>
      </w:r>
      <w:r w:rsidR="002B121D" w:rsidRPr="00CB0C48">
        <w:rPr>
          <w:rFonts w:ascii="GHEA Grapalat" w:hAnsi="GHEA Grapalat" w:cs="Sylfaen"/>
          <w:sz w:val="20"/>
        </w:rPr>
        <w:t>է</w:t>
      </w:r>
      <w:r w:rsidR="002B121D" w:rsidRPr="00CB0C48">
        <w:rPr>
          <w:rFonts w:ascii="GHEA Grapalat" w:hAnsi="GHEA Grapalat" w:cs="Sylfaen"/>
          <w:sz w:val="20"/>
          <w:lang w:val="af-ZA"/>
        </w:rPr>
        <w:t xml:space="preserve"> </w:t>
      </w:r>
      <w:r w:rsidR="002B121D" w:rsidRPr="00CB0C48">
        <w:rPr>
          <w:rFonts w:ascii="GHEA Grapalat" w:hAnsi="GHEA Grapalat" w:cs="Sylfaen"/>
          <w:sz w:val="20"/>
        </w:rPr>
        <w:t>հարցման</w:t>
      </w:r>
      <w:r w:rsidR="002B121D" w:rsidRPr="00CB0C48">
        <w:rPr>
          <w:rFonts w:ascii="GHEA Grapalat" w:hAnsi="GHEA Grapalat" w:cs="Sylfaen"/>
          <w:sz w:val="20"/>
          <w:lang w:val="af-ZA"/>
        </w:rPr>
        <w:t xml:space="preserve"> </w:t>
      </w:r>
      <w:r w:rsidR="002B121D" w:rsidRPr="00CB0C48">
        <w:rPr>
          <w:rFonts w:ascii="GHEA Grapalat" w:hAnsi="GHEA Grapalat" w:cs="Sylfaen"/>
          <w:sz w:val="20"/>
        </w:rPr>
        <w:t>մասին</w:t>
      </w:r>
      <w:r w:rsidR="002B121D" w:rsidRPr="00CB0C48">
        <w:rPr>
          <w:rFonts w:ascii="GHEA Grapalat" w:hAnsi="GHEA Grapalat" w:cs="Sylfaen"/>
          <w:sz w:val="20"/>
          <w:lang w:val="af-ZA"/>
        </w:rPr>
        <w:t xml:space="preserve"> սույն հրավերի </w:t>
      </w:r>
      <w:r w:rsidR="00E77063">
        <w:rPr>
          <w:rFonts w:ascii="GHEA Grapalat" w:hAnsi="GHEA Grapalat" w:cs="Sylfaen"/>
          <w:sz w:val="20"/>
          <w:lang w:val="af-ZA"/>
        </w:rPr>
        <w:t>7</w:t>
      </w:r>
      <w:r w:rsidR="002B121D" w:rsidRPr="00CB0C48">
        <w:rPr>
          <w:rFonts w:ascii="GHEA Grapalat" w:hAnsi="GHEA Grapalat" w:cs="Sylfaen"/>
          <w:sz w:val="20"/>
          <w:lang w:val="af-ZA"/>
        </w:rPr>
        <w:t xml:space="preserve">-րդ հավելվածով նախատեսված ձևին համապատասխան </w:t>
      </w:r>
      <w:r w:rsidR="0036230B" w:rsidRPr="00CB0C48">
        <w:rPr>
          <w:rFonts w:ascii="GHEA Grapalat" w:hAnsi="GHEA Grapalat" w:cs="Sylfaen"/>
          <w:sz w:val="20"/>
          <w:lang w:val="af-ZA"/>
        </w:rPr>
        <w:t>տեղեկատվություն</w:t>
      </w:r>
      <w:r w:rsidR="002B121D" w:rsidRPr="00CB0C48">
        <w:rPr>
          <w:rFonts w:ascii="GHEA Grapalat" w:hAnsi="GHEA Grapalat" w:cs="Sylfaen"/>
          <w:sz w:val="20"/>
          <w:lang w:val="af-ZA"/>
        </w:rPr>
        <w:t xml:space="preserve">: </w:t>
      </w:r>
      <w:r w:rsidR="002B121D" w:rsidRPr="00CB0C48">
        <w:rPr>
          <w:rFonts w:ascii="GHEA Grapalat" w:hAnsi="GHEA Grapalat" w:cs="Sylfaen"/>
          <w:sz w:val="20"/>
        </w:rPr>
        <w:t>Սույն</w:t>
      </w:r>
      <w:r w:rsidR="002B121D" w:rsidRPr="00CB0C48">
        <w:rPr>
          <w:rFonts w:ascii="GHEA Grapalat" w:hAnsi="GHEA Grapalat" w:cs="Sylfaen"/>
          <w:sz w:val="20"/>
          <w:lang w:val="af-ZA"/>
        </w:rPr>
        <w:t xml:space="preserve"> </w:t>
      </w:r>
      <w:r w:rsidR="002B121D" w:rsidRPr="00CB0C48">
        <w:rPr>
          <w:rFonts w:ascii="GHEA Grapalat" w:hAnsi="GHEA Grapalat" w:cs="Sylfaen"/>
          <w:sz w:val="20"/>
        </w:rPr>
        <w:t>կետով</w:t>
      </w:r>
      <w:r w:rsidR="002B121D" w:rsidRPr="00CB0C48">
        <w:rPr>
          <w:rFonts w:ascii="GHEA Grapalat" w:hAnsi="GHEA Grapalat" w:cs="Sylfaen"/>
          <w:sz w:val="20"/>
          <w:lang w:val="af-ZA"/>
        </w:rPr>
        <w:t xml:space="preserve"> </w:t>
      </w:r>
      <w:r w:rsidR="002B121D" w:rsidRPr="00CB0C48">
        <w:rPr>
          <w:rFonts w:ascii="GHEA Grapalat" w:hAnsi="GHEA Grapalat" w:cs="Sylfaen"/>
          <w:sz w:val="20"/>
        </w:rPr>
        <w:t>սահմանված</w:t>
      </w:r>
      <w:r w:rsidR="002B121D" w:rsidRPr="00CB0C48">
        <w:rPr>
          <w:rFonts w:ascii="GHEA Grapalat" w:hAnsi="GHEA Grapalat" w:cs="Sylfaen"/>
          <w:sz w:val="20"/>
          <w:lang w:val="af-ZA"/>
        </w:rPr>
        <w:t xml:space="preserve"> </w:t>
      </w:r>
      <w:r w:rsidR="002B121D" w:rsidRPr="00CB0C48">
        <w:rPr>
          <w:rFonts w:ascii="GHEA Grapalat" w:hAnsi="GHEA Grapalat" w:cs="Sylfaen"/>
          <w:sz w:val="20"/>
        </w:rPr>
        <w:t>ժամկետում</w:t>
      </w:r>
      <w:r w:rsidR="002B121D" w:rsidRPr="00CB0C48">
        <w:rPr>
          <w:rFonts w:ascii="GHEA Grapalat" w:hAnsi="GHEA Grapalat" w:cs="Sylfaen"/>
          <w:sz w:val="20"/>
          <w:lang w:val="af-ZA"/>
        </w:rPr>
        <w:t xml:space="preserve"> </w:t>
      </w:r>
      <w:r w:rsidR="009E19C7" w:rsidRPr="00CB0C48">
        <w:rPr>
          <w:rFonts w:ascii="GHEA Grapalat" w:hAnsi="GHEA Grapalat" w:cs="Sylfaen"/>
          <w:sz w:val="20"/>
        </w:rPr>
        <w:t>կոմիտե</w:t>
      </w:r>
      <w:r w:rsidR="002B121D" w:rsidRPr="00CB0C48">
        <w:rPr>
          <w:rFonts w:ascii="GHEA Grapalat" w:hAnsi="GHEA Grapalat" w:cs="Sylfaen"/>
          <w:sz w:val="20"/>
        </w:rPr>
        <w:t>ից</w:t>
      </w:r>
      <w:r w:rsidR="002B121D" w:rsidRPr="00CB0C48">
        <w:rPr>
          <w:rFonts w:ascii="GHEA Grapalat" w:hAnsi="GHEA Grapalat" w:cs="Sylfaen"/>
          <w:sz w:val="20"/>
          <w:lang w:val="af-ZA"/>
        </w:rPr>
        <w:t xml:space="preserve"> </w:t>
      </w:r>
      <w:r w:rsidR="00326507" w:rsidRPr="00CB0C48">
        <w:rPr>
          <w:rFonts w:ascii="GHEA Grapalat" w:hAnsi="GHEA Grapalat" w:cs="Sylfaen"/>
          <w:sz w:val="20"/>
        </w:rPr>
        <w:t>տեղեկատվության</w:t>
      </w:r>
      <w:r w:rsidR="00326507" w:rsidRPr="00CB0C48">
        <w:rPr>
          <w:rFonts w:ascii="GHEA Grapalat" w:hAnsi="GHEA Grapalat" w:cs="Sylfaen"/>
          <w:sz w:val="20"/>
          <w:lang w:val="af-ZA"/>
        </w:rPr>
        <w:t xml:space="preserve"> </w:t>
      </w:r>
      <w:r w:rsidR="00326507" w:rsidRPr="00CB0C48">
        <w:rPr>
          <w:rFonts w:ascii="GHEA Grapalat" w:hAnsi="GHEA Grapalat" w:cs="Sylfaen"/>
          <w:sz w:val="20"/>
        </w:rPr>
        <w:t>չստացման</w:t>
      </w:r>
      <w:r w:rsidR="00326507" w:rsidRPr="00CB0C48">
        <w:rPr>
          <w:rFonts w:ascii="GHEA Grapalat" w:hAnsi="GHEA Grapalat" w:cs="Sylfaen"/>
          <w:sz w:val="20"/>
          <w:lang w:val="af-ZA"/>
        </w:rPr>
        <w:t xml:space="preserve"> </w:t>
      </w:r>
      <w:r w:rsidR="00326507" w:rsidRPr="00CB0C48">
        <w:rPr>
          <w:rFonts w:ascii="GHEA Grapalat" w:hAnsi="GHEA Grapalat" w:cs="Sylfaen"/>
          <w:sz w:val="20"/>
        </w:rPr>
        <w:t>դեպքում</w:t>
      </w:r>
      <w:r w:rsidR="00326507" w:rsidRPr="00CB0C48">
        <w:rPr>
          <w:rFonts w:ascii="GHEA Grapalat" w:hAnsi="GHEA Grapalat" w:cs="Sylfaen"/>
          <w:sz w:val="20"/>
          <w:lang w:val="af-ZA"/>
        </w:rPr>
        <w:t xml:space="preserve"> </w:t>
      </w:r>
      <w:r w:rsidR="00C806B2" w:rsidRPr="00CB0C48">
        <w:rPr>
          <w:rFonts w:ascii="GHEA Grapalat" w:hAnsi="GHEA Grapalat" w:cs="Sylfaen"/>
          <w:sz w:val="20"/>
        </w:rPr>
        <w:t>մ</w:t>
      </w:r>
      <w:r w:rsidR="00326507" w:rsidRPr="00CB0C48">
        <w:rPr>
          <w:rFonts w:ascii="GHEA Grapalat" w:hAnsi="GHEA Grapalat" w:cs="Sylfaen"/>
          <w:sz w:val="20"/>
        </w:rPr>
        <w:t>ասնակցի</w:t>
      </w:r>
      <w:r w:rsidR="00326507" w:rsidRPr="00CB0C48">
        <w:rPr>
          <w:rFonts w:ascii="GHEA Grapalat" w:hAnsi="GHEA Grapalat" w:cs="Sylfaen"/>
          <w:sz w:val="20"/>
          <w:lang w:val="af-ZA"/>
        </w:rPr>
        <w:t xml:space="preserve"> </w:t>
      </w:r>
      <w:r w:rsidR="00326507" w:rsidRPr="00CB0C48">
        <w:rPr>
          <w:rFonts w:ascii="GHEA Grapalat" w:hAnsi="GHEA Grapalat" w:cs="Sylfaen"/>
          <w:sz w:val="20"/>
        </w:rPr>
        <w:t>ներկայացրած</w:t>
      </w:r>
      <w:r w:rsidR="00326507" w:rsidRPr="00CB0C48">
        <w:rPr>
          <w:rFonts w:ascii="GHEA Grapalat" w:hAnsi="GHEA Grapalat" w:cs="Sylfaen"/>
          <w:sz w:val="20"/>
          <w:lang w:val="af-ZA"/>
        </w:rPr>
        <w:t xml:space="preserve"> </w:t>
      </w:r>
      <w:r w:rsidR="00326507" w:rsidRPr="00CB0C48">
        <w:rPr>
          <w:rFonts w:ascii="GHEA Grapalat" w:hAnsi="GHEA Grapalat" w:cs="Sylfaen"/>
          <w:sz w:val="20"/>
        </w:rPr>
        <w:t>հայտարարությունները</w:t>
      </w:r>
      <w:r w:rsidR="00326507" w:rsidRPr="00CB0C48">
        <w:rPr>
          <w:rFonts w:ascii="GHEA Grapalat" w:hAnsi="GHEA Grapalat" w:cs="Sylfaen"/>
          <w:sz w:val="20"/>
          <w:lang w:val="af-ZA"/>
        </w:rPr>
        <w:t xml:space="preserve"> </w:t>
      </w:r>
      <w:r w:rsidR="00326507" w:rsidRPr="00CB0C48">
        <w:rPr>
          <w:rFonts w:ascii="GHEA Grapalat" w:hAnsi="GHEA Grapalat" w:cs="Sylfaen"/>
          <w:sz w:val="20"/>
        </w:rPr>
        <w:t>համարվում</w:t>
      </w:r>
      <w:r w:rsidR="00326507" w:rsidRPr="00CB0C48">
        <w:rPr>
          <w:rFonts w:ascii="GHEA Grapalat" w:hAnsi="GHEA Grapalat" w:cs="Sylfaen"/>
          <w:sz w:val="20"/>
          <w:lang w:val="af-ZA"/>
        </w:rPr>
        <w:t xml:space="preserve"> </w:t>
      </w:r>
      <w:r w:rsidR="00326507" w:rsidRPr="00CB0C48">
        <w:rPr>
          <w:rFonts w:ascii="GHEA Grapalat" w:hAnsi="GHEA Grapalat" w:cs="Sylfaen"/>
          <w:sz w:val="20"/>
        </w:rPr>
        <w:t>են</w:t>
      </w:r>
      <w:r w:rsidR="00326507" w:rsidRPr="00CB0C48">
        <w:rPr>
          <w:rFonts w:ascii="GHEA Grapalat" w:hAnsi="GHEA Grapalat" w:cs="Sylfaen"/>
          <w:sz w:val="20"/>
          <w:lang w:val="af-ZA"/>
        </w:rPr>
        <w:t xml:space="preserve"> </w:t>
      </w:r>
      <w:r w:rsidR="00326507" w:rsidRPr="00CB0C48">
        <w:rPr>
          <w:rFonts w:ascii="GHEA Grapalat" w:hAnsi="GHEA Grapalat" w:cs="Sylfaen"/>
          <w:sz w:val="20"/>
        </w:rPr>
        <w:t>իրականությանը</w:t>
      </w:r>
      <w:r w:rsidR="00326507" w:rsidRPr="00CB0C48">
        <w:rPr>
          <w:rFonts w:ascii="GHEA Grapalat" w:hAnsi="GHEA Grapalat" w:cs="Sylfaen"/>
          <w:sz w:val="20"/>
          <w:lang w:val="af-ZA"/>
        </w:rPr>
        <w:t xml:space="preserve"> </w:t>
      </w:r>
      <w:r w:rsidR="00326507" w:rsidRPr="00CB0C48">
        <w:rPr>
          <w:rFonts w:ascii="GHEA Grapalat" w:hAnsi="GHEA Grapalat" w:cs="Sylfaen"/>
          <w:sz w:val="20"/>
        </w:rPr>
        <w:t>համապատասխանող</w:t>
      </w:r>
      <w:r w:rsidR="00326507" w:rsidRPr="00CB0C48">
        <w:rPr>
          <w:rFonts w:ascii="GHEA Grapalat" w:hAnsi="GHEA Grapalat" w:cs="Sylfaen"/>
          <w:sz w:val="20"/>
          <w:lang w:val="af-ZA"/>
        </w:rPr>
        <w:t xml:space="preserve">: </w:t>
      </w:r>
    </w:p>
    <w:p w:rsidR="00CF2246" w:rsidRPr="00CB0C48" w:rsidRDefault="008769B4" w:rsidP="00CF2246">
      <w:pPr>
        <w:ind w:firstLine="375"/>
        <w:jc w:val="both"/>
        <w:rPr>
          <w:rFonts w:ascii="GHEA Grapalat" w:hAnsi="GHEA Grapalat"/>
          <w:lang w:val="af-ZA"/>
        </w:rPr>
      </w:pPr>
      <w:r w:rsidRPr="00CB0C48">
        <w:rPr>
          <w:rFonts w:ascii="GHEA Grapalat" w:hAnsi="GHEA Grapalat"/>
          <w:lang w:val="af-ZA"/>
        </w:rPr>
        <w:tab/>
      </w:r>
      <w:r w:rsidR="0092357D" w:rsidRPr="00CB0C48">
        <w:rPr>
          <w:rFonts w:ascii="GHEA Grapalat" w:hAnsi="GHEA Grapalat" w:cs="Sylfaen"/>
          <w:sz w:val="20"/>
          <w:lang w:val="af-ZA"/>
        </w:rPr>
        <w:t>7</w:t>
      </w:r>
      <w:r w:rsidR="0036230B" w:rsidRPr="00CB0C48">
        <w:rPr>
          <w:rFonts w:ascii="GHEA Grapalat" w:hAnsi="GHEA Grapalat" w:cs="Sylfaen"/>
          <w:sz w:val="20"/>
          <w:lang w:val="af-ZA"/>
        </w:rPr>
        <w:t>.</w:t>
      </w:r>
      <w:r w:rsidR="00C50D71" w:rsidRPr="00CB0C48">
        <w:rPr>
          <w:rFonts w:ascii="GHEA Grapalat" w:hAnsi="GHEA Grapalat" w:cs="Sylfaen"/>
          <w:sz w:val="20"/>
          <w:lang w:val="af-ZA"/>
        </w:rPr>
        <w:t>1</w:t>
      </w:r>
      <w:r w:rsidR="002E0D1E">
        <w:rPr>
          <w:rFonts w:ascii="GHEA Grapalat" w:hAnsi="GHEA Grapalat" w:cs="Sylfaen"/>
          <w:sz w:val="20"/>
          <w:lang w:val="af-ZA"/>
        </w:rPr>
        <w:t>5</w:t>
      </w:r>
      <w:r w:rsidR="0036230B" w:rsidRPr="00CB0C48">
        <w:rPr>
          <w:rFonts w:ascii="GHEA Grapalat" w:hAnsi="GHEA Grapalat" w:cs="Sylfaen"/>
          <w:sz w:val="20"/>
          <w:lang w:val="af-ZA"/>
        </w:rPr>
        <w:t xml:space="preserve"> Օրենքի 6-րդ հոդվածի 1-ին մասի 6-րդ կետով նախատեսված հիմքերն ի հայտ գալու օրվան հաջորդող </w:t>
      </w:r>
      <w:r w:rsidR="0036230B" w:rsidRPr="00CB0C48">
        <w:rPr>
          <w:rFonts w:ascii="GHEA Grapalat" w:hAnsi="GHEA Grapalat" w:cs="Sylfaen"/>
          <w:sz w:val="20"/>
        </w:rPr>
        <w:t>հինգ</w:t>
      </w:r>
      <w:r w:rsidR="0036230B" w:rsidRPr="00CB0C48">
        <w:rPr>
          <w:rFonts w:ascii="GHEA Grapalat" w:hAnsi="GHEA Grapalat" w:cs="Sylfaen"/>
          <w:sz w:val="20"/>
          <w:lang w:val="af-ZA"/>
        </w:rPr>
        <w:t xml:space="preserve"> </w:t>
      </w:r>
      <w:r w:rsidR="0036230B" w:rsidRPr="00CB0C48">
        <w:rPr>
          <w:rFonts w:ascii="GHEA Grapalat" w:hAnsi="GHEA Grapalat" w:cs="Sylfaen"/>
          <w:sz w:val="20"/>
        </w:rPr>
        <w:t>աշխատանքային</w:t>
      </w:r>
      <w:r w:rsidR="0036230B" w:rsidRPr="00CB0C48">
        <w:rPr>
          <w:rFonts w:ascii="GHEA Grapalat" w:hAnsi="GHEA Grapalat" w:cs="Sylfaen"/>
          <w:sz w:val="20"/>
          <w:lang w:val="af-ZA"/>
        </w:rPr>
        <w:t xml:space="preserve"> </w:t>
      </w:r>
      <w:r w:rsidR="0036230B" w:rsidRPr="00CB0C48">
        <w:rPr>
          <w:rFonts w:ascii="GHEA Grapalat" w:hAnsi="GHEA Grapalat" w:cs="Sylfaen"/>
          <w:sz w:val="20"/>
        </w:rPr>
        <w:t>օրվա</w:t>
      </w:r>
      <w:r w:rsidR="0036230B" w:rsidRPr="00CB0C48">
        <w:rPr>
          <w:rFonts w:ascii="GHEA Grapalat" w:hAnsi="GHEA Grapalat" w:cs="Sylfaen"/>
          <w:sz w:val="20"/>
          <w:lang w:val="af-ZA"/>
        </w:rPr>
        <w:t xml:space="preserve"> </w:t>
      </w:r>
      <w:r w:rsidR="0036230B" w:rsidRPr="00CB0C48">
        <w:rPr>
          <w:rFonts w:ascii="GHEA Grapalat" w:hAnsi="GHEA Grapalat" w:cs="Sylfaen"/>
          <w:sz w:val="20"/>
        </w:rPr>
        <w:t>ընթացքում</w:t>
      </w:r>
      <w:r w:rsidR="0036230B" w:rsidRPr="00CB0C48">
        <w:rPr>
          <w:rFonts w:ascii="GHEA Grapalat" w:hAnsi="GHEA Grapalat" w:cs="Sylfaen"/>
          <w:sz w:val="20"/>
          <w:lang w:val="af-ZA"/>
        </w:rPr>
        <w:t xml:space="preserve"> </w:t>
      </w:r>
      <w:r w:rsidR="0036230B" w:rsidRPr="00CB0C48">
        <w:rPr>
          <w:rFonts w:ascii="GHEA Grapalat" w:hAnsi="GHEA Grapalat" w:cs="Sylfaen"/>
          <w:sz w:val="20"/>
        </w:rPr>
        <w:t>պատվիրատուն</w:t>
      </w:r>
      <w:r w:rsidR="0036230B" w:rsidRPr="00CB0C48">
        <w:rPr>
          <w:rFonts w:ascii="GHEA Grapalat" w:hAnsi="GHEA Grapalat" w:cs="Sylfaen"/>
          <w:sz w:val="20"/>
          <w:lang w:val="af-ZA"/>
        </w:rPr>
        <w:t xml:space="preserve"> </w:t>
      </w:r>
      <w:r w:rsidR="0036230B" w:rsidRPr="00CB0C48">
        <w:rPr>
          <w:rFonts w:ascii="GHEA Grapalat" w:hAnsi="GHEA Grapalat" w:cs="Sylfaen"/>
          <w:sz w:val="20"/>
        </w:rPr>
        <w:t>տվյալ</w:t>
      </w:r>
      <w:r w:rsidR="0036230B" w:rsidRPr="00CB0C48">
        <w:rPr>
          <w:rFonts w:ascii="GHEA Grapalat" w:hAnsi="GHEA Grapalat" w:cs="Sylfaen"/>
          <w:sz w:val="20"/>
          <w:lang w:val="af-ZA"/>
        </w:rPr>
        <w:t xml:space="preserve"> </w:t>
      </w:r>
      <w:r w:rsidR="00C806B2" w:rsidRPr="00CB0C48">
        <w:rPr>
          <w:rFonts w:ascii="GHEA Grapalat" w:hAnsi="GHEA Grapalat" w:cs="Sylfaen"/>
          <w:sz w:val="20"/>
        </w:rPr>
        <w:t>մ</w:t>
      </w:r>
      <w:r w:rsidR="0036230B" w:rsidRPr="00CB0C48">
        <w:rPr>
          <w:rFonts w:ascii="GHEA Grapalat" w:hAnsi="GHEA Grapalat" w:cs="Sylfaen"/>
          <w:sz w:val="20"/>
        </w:rPr>
        <w:t>ասնակցի</w:t>
      </w:r>
      <w:r w:rsidR="0036230B" w:rsidRPr="00CB0C48">
        <w:rPr>
          <w:rFonts w:ascii="GHEA Grapalat" w:hAnsi="GHEA Grapalat" w:cs="Sylfaen"/>
          <w:sz w:val="20"/>
          <w:lang w:val="af-ZA"/>
        </w:rPr>
        <w:t xml:space="preserve"> </w:t>
      </w:r>
      <w:r w:rsidR="0036230B" w:rsidRPr="00CB0C48">
        <w:rPr>
          <w:rFonts w:ascii="GHEA Grapalat" w:hAnsi="GHEA Grapalat" w:cs="Sylfaen"/>
          <w:sz w:val="20"/>
        </w:rPr>
        <w:t>տվյալները</w:t>
      </w:r>
      <w:r w:rsidR="0036230B" w:rsidRPr="00CB0C48">
        <w:rPr>
          <w:rFonts w:ascii="GHEA Grapalat" w:hAnsi="GHEA Grapalat" w:cs="Sylfaen"/>
          <w:sz w:val="20"/>
          <w:lang w:val="af-ZA"/>
        </w:rPr>
        <w:t xml:space="preserve">` </w:t>
      </w:r>
      <w:r w:rsidR="0036230B" w:rsidRPr="00CB0C48">
        <w:rPr>
          <w:rFonts w:ascii="GHEA Grapalat" w:hAnsi="GHEA Grapalat" w:cs="Sylfaen"/>
          <w:sz w:val="20"/>
        </w:rPr>
        <w:t>համապատասխան</w:t>
      </w:r>
      <w:r w:rsidR="0036230B" w:rsidRPr="00CB0C48">
        <w:rPr>
          <w:rFonts w:ascii="GHEA Grapalat" w:hAnsi="GHEA Grapalat" w:cs="Sylfaen"/>
          <w:sz w:val="20"/>
          <w:lang w:val="af-ZA"/>
        </w:rPr>
        <w:t xml:space="preserve"> </w:t>
      </w:r>
      <w:r w:rsidR="0036230B" w:rsidRPr="00CB0C48">
        <w:rPr>
          <w:rFonts w:ascii="GHEA Grapalat" w:hAnsi="GHEA Grapalat" w:cs="Sylfaen"/>
          <w:sz w:val="20"/>
        </w:rPr>
        <w:t>հիմքերով</w:t>
      </w:r>
      <w:r w:rsidR="0036230B" w:rsidRPr="00CB0C48">
        <w:rPr>
          <w:rFonts w:ascii="GHEA Grapalat" w:hAnsi="GHEA Grapalat" w:cs="Sylfaen"/>
          <w:sz w:val="20"/>
          <w:lang w:val="af-ZA"/>
        </w:rPr>
        <w:t xml:space="preserve">, </w:t>
      </w:r>
      <w:r w:rsidR="0036230B" w:rsidRPr="00CB0C48">
        <w:rPr>
          <w:rFonts w:ascii="GHEA Grapalat" w:hAnsi="GHEA Grapalat" w:cs="Sylfaen"/>
          <w:sz w:val="20"/>
        </w:rPr>
        <w:t>գրավոր</w:t>
      </w:r>
      <w:r w:rsidR="0036230B" w:rsidRPr="00CB0C48">
        <w:rPr>
          <w:rFonts w:ascii="GHEA Grapalat" w:hAnsi="GHEA Grapalat" w:cs="Sylfaen"/>
          <w:sz w:val="20"/>
          <w:lang w:val="af-ZA"/>
        </w:rPr>
        <w:t xml:space="preserve"> </w:t>
      </w:r>
      <w:r w:rsidR="0036230B" w:rsidRPr="00CB0C48">
        <w:rPr>
          <w:rFonts w:ascii="GHEA Grapalat" w:hAnsi="GHEA Grapalat" w:cs="Sylfaen"/>
          <w:sz w:val="20"/>
        </w:rPr>
        <w:t>ուղարկում</w:t>
      </w:r>
      <w:r w:rsidR="0036230B" w:rsidRPr="00CB0C48">
        <w:rPr>
          <w:rFonts w:ascii="GHEA Grapalat" w:hAnsi="GHEA Grapalat" w:cs="Sylfaen"/>
          <w:sz w:val="20"/>
          <w:lang w:val="af-ZA"/>
        </w:rPr>
        <w:t xml:space="preserve"> </w:t>
      </w:r>
      <w:r w:rsidR="0036230B" w:rsidRPr="00CB0C48">
        <w:rPr>
          <w:rFonts w:ascii="GHEA Grapalat" w:hAnsi="GHEA Grapalat" w:cs="Sylfaen"/>
          <w:sz w:val="20"/>
        </w:rPr>
        <w:t>է</w:t>
      </w:r>
      <w:r w:rsidR="0036230B" w:rsidRPr="00CB0C48">
        <w:rPr>
          <w:rFonts w:ascii="GHEA Grapalat" w:hAnsi="GHEA Grapalat" w:cs="Sylfaen"/>
          <w:sz w:val="20"/>
          <w:lang w:val="af-ZA"/>
        </w:rPr>
        <w:t xml:space="preserve"> </w:t>
      </w:r>
      <w:r w:rsidR="0036230B" w:rsidRPr="00CB0C48">
        <w:rPr>
          <w:rFonts w:ascii="GHEA Grapalat" w:hAnsi="GHEA Grapalat" w:cs="Sylfaen"/>
          <w:sz w:val="20"/>
        </w:rPr>
        <w:t>լիազորված</w:t>
      </w:r>
      <w:r w:rsidR="0036230B" w:rsidRPr="00CB0C48">
        <w:rPr>
          <w:rFonts w:ascii="GHEA Grapalat" w:hAnsi="GHEA Grapalat" w:cs="Sylfaen"/>
          <w:sz w:val="20"/>
          <w:lang w:val="af-ZA"/>
        </w:rPr>
        <w:t xml:space="preserve"> </w:t>
      </w:r>
      <w:r w:rsidR="0036230B" w:rsidRPr="00CB0C48">
        <w:rPr>
          <w:rFonts w:ascii="GHEA Grapalat" w:hAnsi="GHEA Grapalat" w:cs="Sylfaen"/>
          <w:sz w:val="20"/>
        </w:rPr>
        <w:t>մարմին</w:t>
      </w:r>
      <w:r w:rsidR="00881C05" w:rsidRPr="00CB0C48">
        <w:rPr>
          <w:rFonts w:ascii="GHEA Grapalat" w:hAnsi="GHEA Grapalat" w:cs="Sylfaen"/>
          <w:sz w:val="20"/>
          <w:lang w:val="hy-AM"/>
        </w:rPr>
        <w:t xml:space="preserve">, </w:t>
      </w:r>
      <w:r w:rsidR="00881C05" w:rsidRPr="00CB0C48">
        <w:rPr>
          <w:rFonts w:ascii="GHEA Grapalat" w:hAnsi="GHEA Grapalat" w:cs="Sylfaen"/>
          <w:sz w:val="20"/>
        </w:rPr>
        <w:t>որը</w:t>
      </w:r>
      <w:r w:rsidR="00881C05" w:rsidRPr="00CB0C48">
        <w:rPr>
          <w:rFonts w:ascii="GHEA Grapalat" w:hAnsi="GHEA Grapalat" w:cs="Sylfaen"/>
          <w:sz w:val="20"/>
          <w:lang w:val="af-ZA"/>
        </w:rPr>
        <w:t xml:space="preserve"> </w:t>
      </w:r>
      <w:r w:rsidR="00881C05" w:rsidRPr="00CB0C48">
        <w:rPr>
          <w:rFonts w:ascii="GHEA Grapalat" w:hAnsi="GHEA Grapalat" w:cs="Sylfaen"/>
          <w:sz w:val="20"/>
        </w:rPr>
        <w:t>դրանք</w:t>
      </w:r>
      <w:r w:rsidR="00881C05" w:rsidRPr="00CB0C48">
        <w:rPr>
          <w:rFonts w:ascii="GHEA Grapalat" w:hAnsi="GHEA Grapalat" w:cs="Sylfaen"/>
          <w:sz w:val="20"/>
          <w:lang w:val="af-ZA"/>
        </w:rPr>
        <w:t xml:space="preserve"> </w:t>
      </w:r>
      <w:r w:rsidR="00881C05" w:rsidRPr="00CB0C48">
        <w:rPr>
          <w:rFonts w:ascii="GHEA Grapalat" w:hAnsi="GHEA Grapalat" w:cs="Sylfaen"/>
          <w:sz w:val="20"/>
        </w:rPr>
        <w:t>ստանալուն</w:t>
      </w:r>
      <w:r w:rsidR="00881C05" w:rsidRPr="00CB0C48">
        <w:rPr>
          <w:rFonts w:ascii="GHEA Grapalat" w:hAnsi="GHEA Grapalat" w:cs="Sylfaen"/>
          <w:sz w:val="20"/>
          <w:lang w:val="af-ZA"/>
        </w:rPr>
        <w:t xml:space="preserve"> </w:t>
      </w:r>
      <w:r w:rsidR="00881C05" w:rsidRPr="00CB0C48">
        <w:rPr>
          <w:rFonts w:ascii="GHEA Grapalat" w:hAnsi="GHEA Grapalat" w:cs="Sylfaen"/>
          <w:sz w:val="20"/>
        </w:rPr>
        <w:t>հաջորդող</w:t>
      </w:r>
      <w:r w:rsidR="00881C05" w:rsidRPr="00CB0C48">
        <w:rPr>
          <w:rFonts w:ascii="GHEA Grapalat" w:hAnsi="GHEA Grapalat" w:cs="Sylfaen"/>
          <w:sz w:val="20"/>
          <w:lang w:val="af-ZA"/>
        </w:rPr>
        <w:t xml:space="preserve"> </w:t>
      </w:r>
      <w:r w:rsidR="00881C05" w:rsidRPr="00CB0C48">
        <w:rPr>
          <w:rFonts w:ascii="GHEA Grapalat" w:hAnsi="GHEA Grapalat" w:cs="Sylfaen"/>
          <w:sz w:val="20"/>
        </w:rPr>
        <w:t>հինգ</w:t>
      </w:r>
      <w:r w:rsidR="00881C05" w:rsidRPr="00CB0C48">
        <w:rPr>
          <w:rFonts w:ascii="GHEA Grapalat" w:hAnsi="GHEA Grapalat" w:cs="Sylfaen"/>
          <w:sz w:val="20"/>
          <w:lang w:val="af-ZA"/>
        </w:rPr>
        <w:t xml:space="preserve"> </w:t>
      </w:r>
      <w:r w:rsidR="00881C05" w:rsidRPr="00CB0C48">
        <w:rPr>
          <w:rFonts w:ascii="GHEA Grapalat" w:hAnsi="GHEA Grapalat" w:cs="Sylfaen"/>
          <w:sz w:val="20"/>
        </w:rPr>
        <w:t>աշխատանքային</w:t>
      </w:r>
      <w:r w:rsidR="00881C05" w:rsidRPr="00CB0C48">
        <w:rPr>
          <w:rFonts w:ascii="GHEA Grapalat" w:hAnsi="GHEA Grapalat" w:cs="Sylfaen"/>
          <w:sz w:val="20"/>
          <w:lang w:val="af-ZA"/>
        </w:rPr>
        <w:t xml:space="preserve"> </w:t>
      </w:r>
      <w:r w:rsidR="00881C05" w:rsidRPr="00CB0C48">
        <w:rPr>
          <w:rFonts w:ascii="GHEA Grapalat" w:hAnsi="GHEA Grapalat" w:cs="Sylfaen"/>
          <w:sz w:val="20"/>
        </w:rPr>
        <w:t>օրվա</w:t>
      </w:r>
      <w:r w:rsidR="00881C05" w:rsidRPr="00CB0C48">
        <w:rPr>
          <w:rFonts w:ascii="GHEA Grapalat" w:hAnsi="GHEA Grapalat" w:cs="Sylfaen"/>
          <w:sz w:val="20"/>
          <w:lang w:val="af-ZA"/>
        </w:rPr>
        <w:t xml:space="preserve"> </w:t>
      </w:r>
      <w:r w:rsidR="00881C05" w:rsidRPr="00CB0C48">
        <w:rPr>
          <w:rFonts w:ascii="GHEA Grapalat" w:hAnsi="GHEA Grapalat" w:cs="Sylfaen"/>
          <w:sz w:val="20"/>
        </w:rPr>
        <w:t>ընթացքում</w:t>
      </w:r>
      <w:r w:rsidR="00881C05" w:rsidRPr="00CB0C48">
        <w:rPr>
          <w:rFonts w:ascii="GHEA Grapalat" w:hAnsi="GHEA Grapalat" w:cs="Sylfaen"/>
          <w:sz w:val="20"/>
          <w:lang w:val="af-ZA"/>
        </w:rPr>
        <w:t xml:space="preserve"> </w:t>
      </w:r>
      <w:bookmarkStart w:id="12" w:name="_Hlk9262748"/>
      <w:r w:rsidR="00342273">
        <w:rPr>
          <w:rFonts w:ascii="GHEA Grapalat" w:hAnsi="GHEA Grapalat" w:cs="Sylfaen"/>
          <w:sz w:val="20"/>
        </w:rPr>
        <w:t>նախաձեռնում</w:t>
      </w:r>
      <w:r w:rsidR="00342273" w:rsidRPr="002865DC">
        <w:rPr>
          <w:rFonts w:ascii="GHEA Grapalat" w:hAnsi="GHEA Grapalat" w:cs="Sylfaen"/>
          <w:sz w:val="20"/>
          <w:lang w:val="af-ZA"/>
        </w:rPr>
        <w:t xml:space="preserve"> </w:t>
      </w:r>
      <w:r w:rsidR="00342273">
        <w:rPr>
          <w:rFonts w:ascii="GHEA Grapalat" w:hAnsi="GHEA Grapalat" w:cs="Sylfaen"/>
          <w:sz w:val="20"/>
        </w:rPr>
        <w:t>է</w:t>
      </w:r>
      <w:r w:rsidR="00342273" w:rsidRPr="002865DC">
        <w:rPr>
          <w:rFonts w:ascii="GHEA Grapalat" w:hAnsi="GHEA Grapalat" w:cs="Sylfaen"/>
          <w:sz w:val="20"/>
          <w:lang w:val="af-ZA"/>
        </w:rPr>
        <w:t xml:space="preserve"> </w:t>
      </w:r>
      <w:r w:rsidR="00342273">
        <w:rPr>
          <w:rFonts w:ascii="GHEA Grapalat" w:hAnsi="GHEA Grapalat" w:cs="Sylfaen"/>
          <w:sz w:val="20"/>
        </w:rPr>
        <w:t>տվյալ</w:t>
      </w:r>
      <w:r w:rsidR="00342273" w:rsidRPr="002865DC">
        <w:rPr>
          <w:rFonts w:ascii="GHEA Grapalat" w:hAnsi="GHEA Grapalat" w:cs="Sylfaen"/>
          <w:sz w:val="20"/>
          <w:lang w:val="af-ZA"/>
        </w:rPr>
        <w:t xml:space="preserve"> </w:t>
      </w:r>
      <w:r w:rsidR="00342273">
        <w:rPr>
          <w:rFonts w:ascii="GHEA Grapalat" w:hAnsi="GHEA Grapalat" w:cs="Sylfaen"/>
          <w:sz w:val="20"/>
        </w:rPr>
        <w:t>մասնակցին</w:t>
      </w:r>
      <w:r w:rsidR="00342273" w:rsidRPr="002865DC">
        <w:rPr>
          <w:rFonts w:ascii="GHEA Grapalat" w:hAnsi="GHEA Grapalat" w:cs="Sylfaen"/>
          <w:sz w:val="20"/>
          <w:lang w:val="af-ZA"/>
        </w:rPr>
        <w:t xml:space="preserve"> </w:t>
      </w:r>
      <w:r w:rsidR="00342273">
        <w:rPr>
          <w:rFonts w:ascii="GHEA Grapalat" w:hAnsi="GHEA Grapalat" w:cs="Sylfaen"/>
          <w:sz w:val="20"/>
        </w:rPr>
        <w:t>գնումների</w:t>
      </w:r>
      <w:r w:rsidR="00342273" w:rsidRPr="002865DC">
        <w:rPr>
          <w:rFonts w:ascii="GHEA Grapalat" w:hAnsi="GHEA Grapalat" w:cs="Sylfaen"/>
          <w:sz w:val="20"/>
          <w:lang w:val="af-ZA"/>
        </w:rPr>
        <w:t xml:space="preserve"> </w:t>
      </w:r>
      <w:r w:rsidR="00342273">
        <w:rPr>
          <w:rFonts w:ascii="GHEA Grapalat" w:hAnsi="GHEA Grapalat" w:cs="Sylfaen"/>
          <w:sz w:val="20"/>
        </w:rPr>
        <w:t>գործընթացին</w:t>
      </w:r>
      <w:r w:rsidR="00342273" w:rsidRPr="002865DC">
        <w:rPr>
          <w:rFonts w:ascii="GHEA Grapalat" w:hAnsi="GHEA Grapalat" w:cs="Sylfaen"/>
          <w:sz w:val="20"/>
          <w:lang w:val="af-ZA"/>
        </w:rPr>
        <w:t xml:space="preserve"> </w:t>
      </w:r>
      <w:r w:rsidR="00342273">
        <w:rPr>
          <w:rFonts w:ascii="GHEA Grapalat" w:hAnsi="GHEA Grapalat" w:cs="Sylfaen"/>
          <w:sz w:val="20"/>
        </w:rPr>
        <w:t>մասնակցելու</w:t>
      </w:r>
      <w:r w:rsidR="00342273" w:rsidRPr="002865DC">
        <w:rPr>
          <w:rFonts w:ascii="GHEA Grapalat" w:hAnsi="GHEA Grapalat" w:cs="Sylfaen"/>
          <w:sz w:val="20"/>
          <w:lang w:val="af-ZA"/>
        </w:rPr>
        <w:t xml:space="preserve"> </w:t>
      </w:r>
      <w:r w:rsidR="00342273">
        <w:rPr>
          <w:rFonts w:ascii="GHEA Grapalat" w:hAnsi="GHEA Grapalat" w:cs="Sylfaen"/>
          <w:sz w:val="20"/>
        </w:rPr>
        <w:t>իրավունք</w:t>
      </w:r>
      <w:r w:rsidR="00342273" w:rsidRPr="002865DC">
        <w:rPr>
          <w:rFonts w:ascii="GHEA Grapalat" w:hAnsi="GHEA Grapalat" w:cs="Sylfaen"/>
          <w:sz w:val="20"/>
          <w:lang w:val="af-ZA"/>
        </w:rPr>
        <w:t xml:space="preserve"> </w:t>
      </w:r>
      <w:r w:rsidR="00342273">
        <w:rPr>
          <w:rFonts w:ascii="GHEA Grapalat" w:hAnsi="GHEA Grapalat" w:cs="Sylfaen"/>
          <w:sz w:val="20"/>
        </w:rPr>
        <w:t>չունեցող</w:t>
      </w:r>
      <w:r w:rsidR="00342273" w:rsidRPr="002865DC">
        <w:rPr>
          <w:rFonts w:ascii="GHEA Grapalat" w:hAnsi="GHEA Grapalat" w:cs="Sylfaen"/>
          <w:sz w:val="20"/>
          <w:lang w:val="af-ZA"/>
        </w:rPr>
        <w:t xml:space="preserve"> </w:t>
      </w:r>
      <w:r w:rsidR="00342273">
        <w:rPr>
          <w:rFonts w:ascii="GHEA Grapalat" w:hAnsi="GHEA Grapalat" w:cs="Sylfaen"/>
          <w:sz w:val="20"/>
        </w:rPr>
        <w:t>մասնակիցների</w:t>
      </w:r>
      <w:r w:rsidR="00342273" w:rsidRPr="002865DC">
        <w:rPr>
          <w:rFonts w:ascii="GHEA Grapalat" w:hAnsi="GHEA Grapalat" w:cs="Sylfaen"/>
          <w:sz w:val="20"/>
          <w:lang w:val="af-ZA"/>
        </w:rPr>
        <w:t xml:space="preserve"> </w:t>
      </w:r>
      <w:r w:rsidR="00342273">
        <w:rPr>
          <w:rFonts w:ascii="GHEA Grapalat" w:hAnsi="GHEA Grapalat" w:cs="Sylfaen"/>
          <w:sz w:val="20"/>
        </w:rPr>
        <w:t>ցուցակում</w:t>
      </w:r>
      <w:r w:rsidR="00342273" w:rsidRPr="002865DC">
        <w:rPr>
          <w:rFonts w:ascii="GHEA Grapalat" w:hAnsi="GHEA Grapalat" w:cs="Sylfaen"/>
          <w:sz w:val="20"/>
          <w:lang w:val="af-ZA"/>
        </w:rPr>
        <w:t xml:space="preserve"> </w:t>
      </w:r>
      <w:r w:rsidR="00342273">
        <w:rPr>
          <w:rFonts w:ascii="GHEA Grapalat" w:hAnsi="GHEA Grapalat" w:cs="Sylfaen"/>
          <w:sz w:val="20"/>
        </w:rPr>
        <w:t>ներառելու</w:t>
      </w:r>
      <w:r w:rsidR="00342273" w:rsidRPr="002865DC">
        <w:rPr>
          <w:rFonts w:ascii="GHEA Grapalat" w:hAnsi="GHEA Grapalat" w:cs="Sylfaen"/>
          <w:sz w:val="20"/>
          <w:lang w:val="af-ZA"/>
        </w:rPr>
        <w:t xml:space="preserve"> </w:t>
      </w:r>
      <w:r w:rsidR="00342273">
        <w:rPr>
          <w:rFonts w:ascii="GHEA Grapalat" w:hAnsi="GHEA Grapalat" w:cs="Sylfaen"/>
          <w:sz w:val="20"/>
        </w:rPr>
        <w:t>ընթացակարգ</w:t>
      </w:r>
      <w:bookmarkEnd w:id="12"/>
      <w:r w:rsidR="0036230B" w:rsidRPr="00CB0C48">
        <w:rPr>
          <w:rFonts w:ascii="GHEA Grapalat" w:hAnsi="GHEA Grapalat" w:cs="Sylfaen"/>
          <w:sz w:val="20"/>
          <w:lang w:val="af-ZA"/>
        </w:rPr>
        <w:t xml:space="preserve">: </w:t>
      </w:r>
      <w:r w:rsidR="00CF2246" w:rsidRPr="00CB0C48">
        <w:rPr>
          <w:rFonts w:ascii="GHEA Grapalat" w:hAnsi="GHEA Grapalat" w:cs="Sylfaen"/>
          <w:sz w:val="20"/>
        </w:rPr>
        <w:t>Ընդ</w:t>
      </w:r>
      <w:r w:rsidR="00CF2246" w:rsidRPr="00CB0C48">
        <w:rPr>
          <w:rFonts w:ascii="GHEA Grapalat" w:hAnsi="GHEA Grapalat" w:cs="Sylfaen"/>
          <w:sz w:val="20"/>
          <w:lang w:val="af-ZA"/>
        </w:rPr>
        <w:t xml:space="preserve"> </w:t>
      </w:r>
      <w:r w:rsidR="00CF2246" w:rsidRPr="00CB0C48">
        <w:rPr>
          <w:rFonts w:ascii="GHEA Grapalat" w:hAnsi="GHEA Grapalat" w:cs="Sylfaen"/>
          <w:sz w:val="20"/>
        </w:rPr>
        <w:t>որում</w:t>
      </w:r>
      <w:r w:rsidR="00CF2246" w:rsidRPr="00CB0C48">
        <w:rPr>
          <w:rFonts w:ascii="GHEA Grapalat" w:hAnsi="GHEA Grapalat" w:cs="Sylfaen"/>
          <w:sz w:val="20"/>
          <w:lang w:val="af-ZA"/>
        </w:rPr>
        <w:t xml:space="preserve">, </w:t>
      </w:r>
      <w:r w:rsidR="00CF2246" w:rsidRPr="00CB0C48">
        <w:rPr>
          <w:rFonts w:ascii="GHEA Grapalat" w:hAnsi="GHEA Grapalat" w:cs="Sylfaen"/>
          <w:sz w:val="20"/>
        </w:rPr>
        <w:t>եթե</w:t>
      </w:r>
      <w:r w:rsidR="00CF2246" w:rsidRPr="00CB0C48">
        <w:rPr>
          <w:rFonts w:ascii="GHEA Grapalat" w:hAnsi="GHEA Grapalat" w:cs="Sylfaen"/>
          <w:sz w:val="20"/>
          <w:lang w:val="af-ZA"/>
        </w:rPr>
        <w:t xml:space="preserve"> </w:t>
      </w:r>
      <w:r w:rsidR="00CF2246" w:rsidRPr="00CB0C48">
        <w:rPr>
          <w:rFonts w:ascii="GHEA Grapalat" w:hAnsi="GHEA Grapalat" w:cs="Sylfaen"/>
          <w:sz w:val="20"/>
        </w:rPr>
        <w:t>մասնակցի</w:t>
      </w:r>
      <w:r w:rsidR="00342273" w:rsidRPr="002865DC">
        <w:rPr>
          <w:rFonts w:ascii="GHEA Grapalat" w:hAnsi="GHEA Grapalat" w:cs="Sylfaen"/>
          <w:sz w:val="20"/>
          <w:lang w:val="af-ZA"/>
        </w:rPr>
        <w:t xml:space="preserve"> </w:t>
      </w:r>
      <w:r w:rsidR="00CF2246" w:rsidRPr="00CB0C48">
        <w:rPr>
          <w:rFonts w:ascii="GHEA Grapalat" w:hAnsi="GHEA Grapalat" w:cs="Sylfaen"/>
          <w:sz w:val="20"/>
        </w:rPr>
        <w:t>գնումներին</w:t>
      </w:r>
      <w:r w:rsidR="00CF2246" w:rsidRPr="00CB0C48">
        <w:rPr>
          <w:rFonts w:ascii="GHEA Grapalat" w:hAnsi="GHEA Grapalat" w:cs="Sylfaen"/>
          <w:sz w:val="20"/>
          <w:lang w:val="af-ZA"/>
        </w:rPr>
        <w:t xml:space="preserve"> </w:t>
      </w:r>
      <w:r w:rsidR="00CF2246" w:rsidRPr="00CB0C48">
        <w:rPr>
          <w:rFonts w:ascii="GHEA Grapalat" w:hAnsi="GHEA Grapalat" w:cs="Sylfaen"/>
          <w:sz w:val="20"/>
        </w:rPr>
        <w:t>մասնակցելու</w:t>
      </w:r>
      <w:r w:rsidR="00CF2246" w:rsidRPr="00CB0C48">
        <w:rPr>
          <w:rFonts w:ascii="GHEA Grapalat" w:hAnsi="GHEA Grapalat" w:cs="Sylfaen"/>
          <w:sz w:val="20"/>
          <w:lang w:val="af-ZA"/>
        </w:rPr>
        <w:t xml:space="preserve"> </w:t>
      </w:r>
      <w:r w:rsidR="00CF2246" w:rsidRPr="00CB0C48">
        <w:rPr>
          <w:rFonts w:ascii="GHEA Grapalat" w:hAnsi="GHEA Grapalat" w:cs="Sylfaen"/>
          <w:sz w:val="20"/>
        </w:rPr>
        <w:t>իրավունք</w:t>
      </w:r>
      <w:r w:rsidR="00CF2246" w:rsidRPr="00CB0C48">
        <w:rPr>
          <w:rFonts w:ascii="GHEA Grapalat" w:hAnsi="GHEA Grapalat" w:cs="Sylfaen"/>
          <w:sz w:val="20"/>
          <w:lang w:val="af-ZA"/>
        </w:rPr>
        <w:t xml:space="preserve"> </w:t>
      </w:r>
      <w:r w:rsidR="00CF2246" w:rsidRPr="00CB0C48">
        <w:rPr>
          <w:rFonts w:ascii="GHEA Grapalat" w:hAnsi="GHEA Grapalat" w:cs="Sylfaen"/>
          <w:sz w:val="20"/>
        </w:rPr>
        <w:t>ունենալու</w:t>
      </w:r>
      <w:r w:rsidR="00CF2246" w:rsidRPr="00CB0C48">
        <w:rPr>
          <w:rFonts w:ascii="GHEA Grapalat" w:hAnsi="GHEA Grapalat" w:cs="Sylfaen"/>
          <w:sz w:val="20"/>
          <w:lang w:val="af-ZA"/>
        </w:rPr>
        <w:t xml:space="preserve"> </w:t>
      </w:r>
      <w:r w:rsidR="00CF2246" w:rsidRPr="00CB0C48">
        <w:rPr>
          <w:rFonts w:ascii="GHEA Grapalat" w:hAnsi="GHEA Grapalat" w:cs="Sylfaen"/>
          <w:sz w:val="20"/>
        </w:rPr>
        <w:t>և</w:t>
      </w:r>
      <w:r w:rsidR="00CF2246" w:rsidRPr="00CB0C48">
        <w:rPr>
          <w:rFonts w:ascii="GHEA Grapalat" w:hAnsi="GHEA Grapalat" w:cs="Sylfaen"/>
          <w:sz w:val="20"/>
          <w:lang w:val="af-ZA"/>
        </w:rPr>
        <w:t xml:space="preserve"> (</w:t>
      </w:r>
      <w:r w:rsidR="00CF2246" w:rsidRPr="00CB0C48">
        <w:rPr>
          <w:rFonts w:ascii="GHEA Grapalat" w:hAnsi="GHEA Grapalat" w:cs="Sylfaen"/>
          <w:sz w:val="20"/>
        </w:rPr>
        <w:t>կամ</w:t>
      </w:r>
      <w:r w:rsidR="00CF2246" w:rsidRPr="00CB0C48">
        <w:rPr>
          <w:rFonts w:ascii="GHEA Grapalat" w:hAnsi="GHEA Grapalat" w:cs="Sylfaen"/>
          <w:sz w:val="20"/>
          <w:lang w:val="af-ZA"/>
        </w:rPr>
        <w:t xml:space="preserve">) </w:t>
      </w:r>
      <w:r w:rsidR="00CF2246" w:rsidRPr="00CB0C48">
        <w:rPr>
          <w:rFonts w:ascii="GHEA Grapalat" w:hAnsi="GHEA Grapalat" w:cs="Sylfaen"/>
          <w:sz w:val="20"/>
        </w:rPr>
        <w:t>որակավորման</w:t>
      </w:r>
      <w:r w:rsidR="00CF2246" w:rsidRPr="00CB0C48">
        <w:rPr>
          <w:rFonts w:ascii="GHEA Grapalat" w:hAnsi="GHEA Grapalat" w:cs="Sylfaen"/>
          <w:sz w:val="20"/>
          <w:lang w:val="af-ZA"/>
        </w:rPr>
        <w:t xml:space="preserve"> </w:t>
      </w:r>
      <w:r w:rsidR="00CF2246" w:rsidRPr="00CB0C48">
        <w:rPr>
          <w:rFonts w:ascii="GHEA Grapalat" w:hAnsi="GHEA Grapalat" w:cs="Sylfaen"/>
          <w:sz w:val="20"/>
        </w:rPr>
        <w:t>չափանիշները</w:t>
      </w:r>
      <w:r w:rsidR="00CF2246" w:rsidRPr="00CB0C48">
        <w:rPr>
          <w:rFonts w:ascii="GHEA Grapalat" w:hAnsi="GHEA Grapalat" w:cs="Sylfaen"/>
          <w:sz w:val="20"/>
          <w:lang w:val="af-ZA"/>
        </w:rPr>
        <w:t xml:space="preserve"> </w:t>
      </w:r>
      <w:r w:rsidR="00CF2246" w:rsidRPr="00CB0C48">
        <w:rPr>
          <w:rFonts w:ascii="GHEA Grapalat" w:hAnsi="GHEA Grapalat" w:cs="Sylfaen"/>
          <w:sz w:val="20"/>
        </w:rPr>
        <w:t>բավարարելու</w:t>
      </w:r>
      <w:r w:rsidR="00CF2246" w:rsidRPr="00CB0C48">
        <w:rPr>
          <w:rFonts w:ascii="GHEA Grapalat" w:hAnsi="GHEA Grapalat" w:cs="Sylfaen"/>
          <w:sz w:val="20"/>
          <w:lang w:val="af-ZA"/>
        </w:rPr>
        <w:t xml:space="preserve"> </w:t>
      </w:r>
      <w:r w:rsidR="00CF2246" w:rsidRPr="00CB0C48">
        <w:rPr>
          <w:rFonts w:ascii="GHEA Grapalat" w:hAnsi="GHEA Grapalat" w:cs="Sylfaen"/>
          <w:sz w:val="20"/>
        </w:rPr>
        <w:t>մասին</w:t>
      </w:r>
      <w:r w:rsidR="00CF2246" w:rsidRPr="00CB0C48">
        <w:rPr>
          <w:rFonts w:ascii="GHEA Grapalat" w:hAnsi="GHEA Grapalat" w:cs="Sylfaen"/>
          <w:sz w:val="20"/>
          <w:lang w:val="af-ZA"/>
        </w:rPr>
        <w:t xml:space="preserve"> </w:t>
      </w:r>
      <w:r w:rsidR="00CF2246" w:rsidRPr="00CB0C48">
        <w:rPr>
          <w:rFonts w:ascii="GHEA Grapalat" w:hAnsi="GHEA Grapalat" w:cs="Sylfaen"/>
          <w:sz w:val="20"/>
        </w:rPr>
        <w:t>հայտով</w:t>
      </w:r>
      <w:r w:rsidR="00CF2246" w:rsidRPr="00CB0C48">
        <w:rPr>
          <w:rFonts w:ascii="GHEA Grapalat" w:hAnsi="GHEA Grapalat" w:cs="Sylfaen"/>
          <w:sz w:val="20"/>
          <w:lang w:val="af-ZA"/>
        </w:rPr>
        <w:t xml:space="preserve"> </w:t>
      </w:r>
      <w:r w:rsidR="00CF2246" w:rsidRPr="00CB0C48">
        <w:rPr>
          <w:rFonts w:ascii="GHEA Grapalat" w:hAnsi="GHEA Grapalat" w:cs="Sylfaen"/>
          <w:sz w:val="20"/>
        </w:rPr>
        <w:t>ներկայացված</w:t>
      </w:r>
      <w:r w:rsidR="00CF2246" w:rsidRPr="00CB0C48">
        <w:rPr>
          <w:rFonts w:ascii="GHEA Grapalat" w:hAnsi="GHEA Grapalat" w:cs="Sylfaen"/>
          <w:sz w:val="20"/>
          <w:lang w:val="af-ZA"/>
        </w:rPr>
        <w:t xml:space="preserve"> </w:t>
      </w:r>
      <w:r w:rsidR="00CF2246" w:rsidRPr="00CB0C48">
        <w:rPr>
          <w:rFonts w:ascii="GHEA Grapalat" w:hAnsi="GHEA Grapalat" w:cs="Sylfaen"/>
          <w:sz w:val="20"/>
        </w:rPr>
        <w:t>հայտարարությունները</w:t>
      </w:r>
      <w:r w:rsidR="00CF2246" w:rsidRPr="00CB0C48">
        <w:rPr>
          <w:rFonts w:ascii="GHEA Grapalat" w:hAnsi="GHEA Grapalat" w:cs="Sylfaen"/>
          <w:sz w:val="20"/>
          <w:lang w:val="af-ZA"/>
        </w:rPr>
        <w:t xml:space="preserve"> </w:t>
      </w:r>
      <w:r w:rsidR="00CF2246" w:rsidRPr="00CB0C48">
        <w:rPr>
          <w:rFonts w:ascii="GHEA Grapalat" w:hAnsi="GHEA Grapalat" w:cs="Sylfaen"/>
          <w:sz w:val="20"/>
        </w:rPr>
        <w:t>որակվում</w:t>
      </w:r>
      <w:r w:rsidR="00CF2246" w:rsidRPr="00CB0C48">
        <w:rPr>
          <w:rFonts w:ascii="GHEA Grapalat" w:hAnsi="GHEA Grapalat" w:cs="Sylfaen"/>
          <w:sz w:val="20"/>
          <w:lang w:val="af-ZA"/>
        </w:rPr>
        <w:t xml:space="preserve"> </w:t>
      </w:r>
      <w:r w:rsidR="00CF2246" w:rsidRPr="00CB0C48">
        <w:rPr>
          <w:rFonts w:ascii="GHEA Grapalat" w:hAnsi="GHEA Grapalat" w:cs="Sylfaen"/>
          <w:sz w:val="20"/>
        </w:rPr>
        <w:t>են</w:t>
      </w:r>
      <w:r w:rsidR="00CF2246" w:rsidRPr="00CB0C48">
        <w:rPr>
          <w:rFonts w:ascii="GHEA Grapalat" w:hAnsi="GHEA Grapalat" w:cs="Sylfaen"/>
          <w:sz w:val="20"/>
          <w:lang w:val="af-ZA"/>
        </w:rPr>
        <w:t xml:space="preserve"> </w:t>
      </w:r>
      <w:r w:rsidR="00CF2246" w:rsidRPr="00CB0C48">
        <w:rPr>
          <w:rFonts w:ascii="GHEA Grapalat" w:hAnsi="GHEA Grapalat" w:cs="Sylfaen"/>
          <w:sz w:val="20"/>
        </w:rPr>
        <w:t>որպես</w:t>
      </w:r>
      <w:r w:rsidR="00CF2246" w:rsidRPr="00CB0C48">
        <w:rPr>
          <w:rFonts w:ascii="GHEA Grapalat" w:hAnsi="GHEA Grapalat" w:cs="Sylfaen"/>
          <w:sz w:val="20"/>
          <w:lang w:val="af-ZA"/>
        </w:rPr>
        <w:t xml:space="preserve"> </w:t>
      </w:r>
      <w:r w:rsidR="00CF2246" w:rsidRPr="00CB0C48">
        <w:rPr>
          <w:rFonts w:ascii="GHEA Grapalat" w:hAnsi="GHEA Grapalat" w:cs="Sylfaen"/>
          <w:sz w:val="20"/>
        </w:rPr>
        <w:t>իրականությանը</w:t>
      </w:r>
      <w:r w:rsidR="00CF2246" w:rsidRPr="00CB0C48">
        <w:rPr>
          <w:rFonts w:ascii="GHEA Grapalat" w:hAnsi="GHEA Grapalat" w:cs="Sylfaen"/>
          <w:sz w:val="20"/>
          <w:lang w:val="af-ZA"/>
        </w:rPr>
        <w:t xml:space="preserve"> </w:t>
      </w:r>
      <w:r w:rsidR="00CF2246" w:rsidRPr="00CB0C48">
        <w:rPr>
          <w:rFonts w:ascii="GHEA Grapalat" w:hAnsi="GHEA Grapalat" w:cs="Sylfaen"/>
          <w:sz w:val="20"/>
        </w:rPr>
        <w:t>չհամապատասխանող</w:t>
      </w:r>
      <w:r w:rsidR="00CF2246" w:rsidRPr="00CB0C48">
        <w:rPr>
          <w:rFonts w:ascii="GHEA Grapalat" w:hAnsi="GHEA Grapalat" w:cs="Sylfaen"/>
          <w:sz w:val="20"/>
          <w:lang w:val="af-ZA"/>
        </w:rPr>
        <w:t xml:space="preserve"> </w:t>
      </w:r>
      <w:r w:rsidR="00CF2246" w:rsidRPr="00CB0C48">
        <w:rPr>
          <w:rFonts w:ascii="GHEA Grapalat" w:hAnsi="GHEA Grapalat" w:cs="Sylfaen"/>
          <w:sz w:val="20"/>
        </w:rPr>
        <w:t>կամ</w:t>
      </w:r>
      <w:r w:rsidR="00CF2246" w:rsidRPr="00CB0C48">
        <w:rPr>
          <w:rFonts w:ascii="GHEA Grapalat" w:hAnsi="GHEA Grapalat" w:cs="Sylfaen"/>
          <w:sz w:val="20"/>
          <w:lang w:val="af-ZA"/>
        </w:rPr>
        <w:t xml:space="preserve"> </w:t>
      </w:r>
      <w:r w:rsidR="00CF2246" w:rsidRPr="00CB0C48">
        <w:rPr>
          <w:rFonts w:ascii="GHEA Grapalat" w:hAnsi="GHEA Grapalat" w:cs="Sylfaen"/>
          <w:sz w:val="20"/>
        </w:rPr>
        <w:t>մասնակիցը</w:t>
      </w:r>
      <w:r w:rsidR="00CF2246" w:rsidRPr="00CB0C48">
        <w:rPr>
          <w:rFonts w:ascii="GHEA Grapalat" w:hAnsi="GHEA Grapalat" w:cs="Sylfaen"/>
          <w:sz w:val="20"/>
          <w:lang w:val="af-ZA"/>
        </w:rPr>
        <w:t xml:space="preserve"> </w:t>
      </w:r>
      <w:r w:rsidR="00CF2246" w:rsidRPr="00CB0C48">
        <w:rPr>
          <w:rFonts w:ascii="GHEA Grapalat" w:hAnsi="GHEA Grapalat" w:cs="Sylfaen"/>
          <w:sz w:val="20"/>
        </w:rPr>
        <w:t>կամ</w:t>
      </w:r>
      <w:r w:rsidR="00CF2246" w:rsidRPr="00CB0C48">
        <w:rPr>
          <w:rFonts w:ascii="GHEA Grapalat" w:hAnsi="GHEA Grapalat" w:cs="Sylfaen"/>
          <w:sz w:val="20"/>
          <w:lang w:val="af-ZA"/>
        </w:rPr>
        <w:t xml:space="preserve"> </w:t>
      </w:r>
      <w:r w:rsidR="00CF2246" w:rsidRPr="00CB0C48">
        <w:rPr>
          <w:rFonts w:ascii="GHEA Grapalat" w:hAnsi="GHEA Grapalat" w:cs="Sylfaen"/>
          <w:sz w:val="20"/>
        </w:rPr>
        <w:t>առաջին</w:t>
      </w:r>
      <w:r w:rsidR="00CF2246" w:rsidRPr="00CB0C48">
        <w:rPr>
          <w:rFonts w:ascii="GHEA Grapalat" w:hAnsi="GHEA Grapalat" w:cs="Sylfaen"/>
          <w:sz w:val="20"/>
          <w:lang w:val="af-ZA"/>
        </w:rPr>
        <w:t xml:space="preserve"> </w:t>
      </w:r>
      <w:r w:rsidR="00CF2246" w:rsidRPr="00CB0C48">
        <w:rPr>
          <w:rFonts w:ascii="GHEA Grapalat" w:hAnsi="GHEA Grapalat" w:cs="Sylfaen"/>
          <w:sz w:val="20"/>
        </w:rPr>
        <w:t>տեղ</w:t>
      </w:r>
      <w:r w:rsidR="00CF2246" w:rsidRPr="00CB0C48">
        <w:rPr>
          <w:rFonts w:ascii="GHEA Grapalat" w:hAnsi="GHEA Grapalat" w:cs="Sylfaen"/>
          <w:sz w:val="20"/>
          <w:lang w:val="af-ZA"/>
        </w:rPr>
        <w:t xml:space="preserve"> </w:t>
      </w:r>
      <w:r w:rsidR="00CF2246" w:rsidRPr="00CB0C48">
        <w:rPr>
          <w:rFonts w:ascii="GHEA Grapalat" w:hAnsi="GHEA Grapalat" w:cs="Sylfaen"/>
          <w:sz w:val="20"/>
        </w:rPr>
        <w:t>զբաղեցրած</w:t>
      </w:r>
      <w:r w:rsidR="00CF2246" w:rsidRPr="00CB0C48">
        <w:rPr>
          <w:rFonts w:ascii="GHEA Grapalat" w:hAnsi="GHEA Grapalat" w:cs="Sylfaen"/>
          <w:sz w:val="20"/>
          <w:lang w:val="af-ZA"/>
        </w:rPr>
        <w:t xml:space="preserve"> </w:t>
      </w:r>
      <w:r w:rsidR="00CF2246" w:rsidRPr="00CB0C48">
        <w:rPr>
          <w:rFonts w:ascii="GHEA Grapalat" w:hAnsi="GHEA Grapalat" w:cs="Sylfaen"/>
          <w:sz w:val="20"/>
        </w:rPr>
        <w:t>մասնակիցը</w:t>
      </w:r>
      <w:r w:rsidR="00CF2246" w:rsidRPr="00CB0C48">
        <w:rPr>
          <w:rFonts w:ascii="GHEA Grapalat" w:hAnsi="GHEA Grapalat" w:cs="Sylfaen"/>
          <w:sz w:val="20"/>
          <w:lang w:val="af-ZA"/>
        </w:rPr>
        <w:t xml:space="preserve"> </w:t>
      </w:r>
      <w:r w:rsidR="00CF2246" w:rsidRPr="00CB0C48">
        <w:rPr>
          <w:rFonts w:ascii="GHEA Grapalat" w:hAnsi="GHEA Grapalat" w:cs="Sylfaen"/>
          <w:sz w:val="20"/>
        </w:rPr>
        <w:t>հրավերով</w:t>
      </w:r>
      <w:r w:rsidR="00CF2246" w:rsidRPr="00CB0C48">
        <w:rPr>
          <w:rFonts w:ascii="GHEA Grapalat" w:hAnsi="GHEA Grapalat" w:cs="Sylfaen"/>
          <w:sz w:val="20"/>
          <w:lang w:val="af-ZA"/>
        </w:rPr>
        <w:t xml:space="preserve"> </w:t>
      </w:r>
      <w:r w:rsidR="00CF2246" w:rsidRPr="00CB0C48">
        <w:rPr>
          <w:rFonts w:ascii="GHEA Grapalat" w:hAnsi="GHEA Grapalat" w:cs="Sylfaen"/>
          <w:sz w:val="20"/>
        </w:rPr>
        <w:t>սահմանված</w:t>
      </w:r>
      <w:r w:rsidR="00CF2246" w:rsidRPr="00CB0C48">
        <w:rPr>
          <w:rFonts w:ascii="GHEA Grapalat" w:hAnsi="GHEA Grapalat" w:cs="Sylfaen"/>
          <w:sz w:val="20"/>
          <w:lang w:val="af-ZA"/>
        </w:rPr>
        <w:t xml:space="preserve"> </w:t>
      </w:r>
      <w:r w:rsidR="00CF2246" w:rsidRPr="00CB0C48">
        <w:rPr>
          <w:rFonts w:ascii="GHEA Grapalat" w:hAnsi="GHEA Grapalat" w:cs="Sylfaen"/>
          <w:sz w:val="20"/>
        </w:rPr>
        <w:t>կարգով</w:t>
      </w:r>
      <w:r w:rsidR="00CF2246" w:rsidRPr="00CB0C48">
        <w:rPr>
          <w:rFonts w:ascii="GHEA Grapalat" w:hAnsi="GHEA Grapalat" w:cs="Sylfaen"/>
          <w:sz w:val="20"/>
          <w:lang w:val="af-ZA"/>
        </w:rPr>
        <w:t xml:space="preserve"> </w:t>
      </w:r>
      <w:r w:rsidR="00CF2246" w:rsidRPr="00CB0C48">
        <w:rPr>
          <w:rFonts w:ascii="GHEA Grapalat" w:hAnsi="GHEA Grapalat" w:cs="Sylfaen"/>
          <w:sz w:val="20"/>
        </w:rPr>
        <w:t>և</w:t>
      </w:r>
      <w:r w:rsidR="00CF2246" w:rsidRPr="00CB0C48">
        <w:rPr>
          <w:rFonts w:ascii="GHEA Grapalat" w:hAnsi="GHEA Grapalat" w:cs="Sylfaen"/>
          <w:sz w:val="20"/>
          <w:lang w:val="af-ZA"/>
        </w:rPr>
        <w:t xml:space="preserve"> </w:t>
      </w:r>
      <w:r w:rsidR="00CF2246" w:rsidRPr="00CB0C48">
        <w:rPr>
          <w:rFonts w:ascii="GHEA Grapalat" w:hAnsi="GHEA Grapalat" w:cs="Sylfaen"/>
          <w:sz w:val="20"/>
        </w:rPr>
        <w:t>ժամկետներում</w:t>
      </w:r>
      <w:r w:rsidR="00CF2246" w:rsidRPr="00CB0C48">
        <w:rPr>
          <w:rFonts w:ascii="GHEA Grapalat" w:hAnsi="GHEA Grapalat" w:cs="Sylfaen"/>
          <w:sz w:val="20"/>
          <w:lang w:val="af-ZA"/>
        </w:rPr>
        <w:t xml:space="preserve"> </w:t>
      </w:r>
      <w:r w:rsidR="00CF2246" w:rsidRPr="00CB0C48">
        <w:rPr>
          <w:rFonts w:ascii="GHEA Grapalat" w:hAnsi="GHEA Grapalat" w:cs="Sylfaen"/>
          <w:sz w:val="20"/>
        </w:rPr>
        <w:t>չի</w:t>
      </w:r>
      <w:r w:rsidR="00CF2246" w:rsidRPr="00CB0C48">
        <w:rPr>
          <w:rFonts w:ascii="GHEA Grapalat" w:hAnsi="GHEA Grapalat" w:cs="Sylfaen"/>
          <w:sz w:val="20"/>
          <w:lang w:val="af-ZA"/>
        </w:rPr>
        <w:t xml:space="preserve"> </w:t>
      </w:r>
      <w:r w:rsidR="00CF2246" w:rsidRPr="00CB0C48">
        <w:rPr>
          <w:rFonts w:ascii="GHEA Grapalat" w:hAnsi="GHEA Grapalat" w:cs="Sylfaen"/>
          <w:sz w:val="20"/>
        </w:rPr>
        <w:t>ներկայացնում</w:t>
      </w:r>
      <w:r w:rsidR="00CF2246" w:rsidRPr="00CB0C48">
        <w:rPr>
          <w:rFonts w:ascii="GHEA Grapalat" w:hAnsi="GHEA Grapalat" w:cs="Sylfaen"/>
          <w:sz w:val="20"/>
          <w:lang w:val="af-ZA"/>
        </w:rPr>
        <w:t xml:space="preserve"> </w:t>
      </w:r>
      <w:r w:rsidR="00342273">
        <w:rPr>
          <w:rFonts w:ascii="GHEA Grapalat" w:hAnsi="GHEA Grapalat" w:cs="Sylfaen"/>
          <w:sz w:val="20"/>
          <w:lang w:val="af-ZA"/>
        </w:rPr>
        <w:t xml:space="preserve">սույն </w:t>
      </w:r>
      <w:r w:rsidR="00CF2246" w:rsidRPr="00CB0C48">
        <w:rPr>
          <w:rFonts w:ascii="GHEA Grapalat" w:hAnsi="GHEA Grapalat" w:cs="Sylfaen"/>
          <w:sz w:val="20"/>
        </w:rPr>
        <w:t>հրավերով</w:t>
      </w:r>
      <w:r w:rsidR="00CF2246" w:rsidRPr="00CB0C48">
        <w:rPr>
          <w:rFonts w:ascii="GHEA Grapalat" w:hAnsi="GHEA Grapalat" w:cs="Sylfaen"/>
          <w:sz w:val="20"/>
          <w:lang w:val="af-ZA"/>
        </w:rPr>
        <w:t xml:space="preserve"> </w:t>
      </w:r>
      <w:r w:rsidR="00CF2246" w:rsidRPr="00CB0C48">
        <w:rPr>
          <w:rFonts w:ascii="GHEA Grapalat" w:hAnsi="GHEA Grapalat" w:cs="Sylfaen"/>
          <w:sz w:val="20"/>
        </w:rPr>
        <w:t>նախատեսված</w:t>
      </w:r>
      <w:r w:rsidR="00CF2246" w:rsidRPr="00CB0C48">
        <w:rPr>
          <w:rFonts w:ascii="GHEA Grapalat" w:hAnsi="GHEA Grapalat" w:cs="Sylfaen"/>
          <w:sz w:val="20"/>
          <w:lang w:val="af-ZA"/>
        </w:rPr>
        <w:t xml:space="preserve"> </w:t>
      </w:r>
      <w:r w:rsidR="00CF2246" w:rsidRPr="00CB0C48">
        <w:rPr>
          <w:rFonts w:ascii="GHEA Grapalat" w:hAnsi="GHEA Grapalat" w:cs="Sylfaen"/>
          <w:sz w:val="20"/>
        </w:rPr>
        <w:t>փաստաթղթերը</w:t>
      </w:r>
      <w:r w:rsidR="00CF2246" w:rsidRPr="00CB0C48">
        <w:rPr>
          <w:rFonts w:ascii="GHEA Grapalat" w:hAnsi="GHEA Grapalat" w:cs="Sylfaen"/>
          <w:sz w:val="20"/>
          <w:lang w:val="af-ZA"/>
        </w:rPr>
        <w:t xml:space="preserve">, </w:t>
      </w:r>
      <w:r w:rsidR="00CF2246" w:rsidRPr="00CB0C48">
        <w:rPr>
          <w:rFonts w:ascii="GHEA Grapalat" w:hAnsi="GHEA Grapalat" w:cs="Sylfaen"/>
          <w:sz w:val="20"/>
        </w:rPr>
        <w:t>ապա</w:t>
      </w:r>
      <w:r w:rsidR="00CF2246" w:rsidRPr="00CB0C48">
        <w:rPr>
          <w:rFonts w:ascii="GHEA Grapalat" w:hAnsi="GHEA Grapalat" w:cs="Sylfaen"/>
          <w:sz w:val="20"/>
          <w:lang w:val="af-ZA"/>
        </w:rPr>
        <w:t xml:space="preserve"> </w:t>
      </w:r>
      <w:r w:rsidR="00CF2246" w:rsidRPr="00CB0C48">
        <w:rPr>
          <w:rFonts w:ascii="GHEA Grapalat" w:hAnsi="GHEA Grapalat" w:cs="Sylfaen"/>
          <w:sz w:val="20"/>
        </w:rPr>
        <w:t>այդ</w:t>
      </w:r>
      <w:r w:rsidR="00CF2246" w:rsidRPr="00CB0C48">
        <w:rPr>
          <w:rFonts w:ascii="GHEA Grapalat" w:hAnsi="GHEA Grapalat" w:cs="Sylfaen"/>
          <w:sz w:val="20"/>
          <w:lang w:val="af-ZA"/>
        </w:rPr>
        <w:t xml:space="preserve"> </w:t>
      </w:r>
      <w:r w:rsidR="00CF2246" w:rsidRPr="00CB0C48">
        <w:rPr>
          <w:rFonts w:ascii="GHEA Grapalat" w:hAnsi="GHEA Grapalat" w:cs="Sylfaen"/>
          <w:sz w:val="20"/>
        </w:rPr>
        <w:t>հանգամանքը</w:t>
      </w:r>
      <w:r w:rsidR="00CF2246" w:rsidRPr="00CB0C48">
        <w:rPr>
          <w:rFonts w:ascii="GHEA Grapalat" w:hAnsi="GHEA Grapalat" w:cs="Sylfaen"/>
          <w:sz w:val="20"/>
          <w:lang w:val="af-ZA"/>
        </w:rPr>
        <w:t xml:space="preserve"> </w:t>
      </w:r>
      <w:r w:rsidR="00CF2246" w:rsidRPr="00CB0C48">
        <w:rPr>
          <w:rFonts w:ascii="GHEA Grapalat" w:hAnsi="GHEA Grapalat" w:cs="Sylfaen"/>
          <w:sz w:val="20"/>
        </w:rPr>
        <w:t>համարվում</w:t>
      </w:r>
      <w:r w:rsidR="00CF2246" w:rsidRPr="00CB0C48">
        <w:rPr>
          <w:rFonts w:ascii="GHEA Grapalat" w:hAnsi="GHEA Grapalat" w:cs="Sylfaen"/>
          <w:sz w:val="20"/>
          <w:lang w:val="af-ZA"/>
        </w:rPr>
        <w:t xml:space="preserve"> </w:t>
      </w:r>
      <w:r w:rsidR="00CF2246" w:rsidRPr="00CB0C48">
        <w:rPr>
          <w:rFonts w:ascii="GHEA Grapalat" w:hAnsi="GHEA Grapalat" w:cs="Sylfaen"/>
          <w:sz w:val="20"/>
        </w:rPr>
        <w:t>է</w:t>
      </w:r>
      <w:r w:rsidR="00CF2246" w:rsidRPr="00CB0C48">
        <w:rPr>
          <w:rFonts w:ascii="GHEA Grapalat" w:hAnsi="GHEA Grapalat" w:cs="Sylfaen"/>
          <w:sz w:val="20"/>
          <w:lang w:val="af-ZA"/>
        </w:rPr>
        <w:t xml:space="preserve"> </w:t>
      </w:r>
      <w:r w:rsidR="00CF2246" w:rsidRPr="00CB0C48">
        <w:rPr>
          <w:rFonts w:ascii="GHEA Grapalat" w:hAnsi="GHEA Grapalat" w:cs="Sylfaen"/>
          <w:sz w:val="20"/>
        </w:rPr>
        <w:t>որպես</w:t>
      </w:r>
      <w:r w:rsidR="00CF2246" w:rsidRPr="00CB0C48">
        <w:rPr>
          <w:rFonts w:ascii="GHEA Grapalat" w:hAnsi="GHEA Grapalat" w:cs="Sylfaen"/>
          <w:sz w:val="20"/>
          <w:lang w:val="af-ZA"/>
        </w:rPr>
        <w:t xml:space="preserve"> </w:t>
      </w:r>
      <w:r w:rsidR="00CF2246" w:rsidRPr="00CB0C48">
        <w:rPr>
          <w:rFonts w:ascii="GHEA Grapalat" w:hAnsi="GHEA Grapalat" w:cs="Sylfaen"/>
          <w:sz w:val="20"/>
        </w:rPr>
        <w:t>գնման</w:t>
      </w:r>
      <w:r w:rsidR="00CF2246" w:rsidRPr="00CB0C48">
        <w:rPr>
          <w:rFonts w:ascii="GHEA Grapalat" w:hAnsi="GHEA Grapalat" w:cs="Sylfaen"/>
          <w:sz w:val="20"/>
          <w:lang w:val="af-ZA"/>
        </w:rPr>
        <w:t xml:space="preserve"> </w:t>
      </w:r>
      <w:r w:rsidR="00CF2246" w:rsidRPr="00CB0C48">
        <w:rPr>
          <w:rFonts w:ascii="GHEA Grapalat" w:hAnsi="GHEA Grapalat" w:cs="Sylfaen"/>
          <w:sz w:val="20"/>
        </w:rPr>
        <w:t>գործընթացի</w:t>
      </w:r>
      <w:r w:rsidR="00CF2246" w:rsidRPr="00CB0C48">
        <w:rPr>
          <w:rFonts w:ascii="GHEA Grapalat" w:hAnsi="GHEA Grapalat" w:cs="Sylfaen"/>
          <w:sz w:val="20"/>
          <w:lang w:val="af-ZA"/>
        </w:rPr>
        <w:t xml:space="preserve"> </w:t>
      </w:r>
      <w:r w:rsidR="00CF2246" w:rsidRPr="00CB0C48">
        <w:rPr>
          <w:rFonts w:ascii="GHEA Grapalat" w:hAnsi="GHEA Grapalat" w:cs="Sylfaen"/>
          <w:sz w:val="20"/>
        </w:rPr>
        <w:t>շրջանակում</w:t>
      </w:r>
      <w:r w:rsidR="00CF2246" w:rsidRPr="00CB0C48">
        <w:rPr>
          <w:rFonts w:ascii="GHEA Grapalat" w:hAnsi="GHEA Grapalat" w:cs="Sylfaen"/>
          <w:sz w:val="20"/>
          <w:lang w:val="af-ZA"/>
        </w:rPr>
        <w:t xml:space="preserve"> </w:t>
      </w:r>
      <w:r w:rsidR="00CF2246" w:rsidRPr="00CB0C48">
        <w:rPr>
          <w:rFonts w:ascii="GHEA Grapalat" w:hAnsi="GHEA Grapalat" w:cs="Sylfaen"/>
          <w:sz w:val="20"/>
        </w:rPr>
        <w:t>ստանձնված</w:t>
      </w:r>
      <w:r w:rsidR="00CF2246" w:rsidRPr="00CB0C48">
        <w:rPr>
          <w:rFonts w:ascii="GHEA Grapalat" w:hAnsi="GHEA Grapalat" w:cs="Sylfaen"/>
          <w:sz w:val="20"/>
          <w:lang w:val="af-ZA"/>
        </w:rPr>
        <w:t xml:space="preserve"> </w:t>
      </w:r>
      <w:r w:rsidR="00CF2246" w:rsidRPr="00CB0C48">
        <w:rPr>
          <w:rFonts w:ascii="GHEA Grapalat" w:hAnsi="GHEA Grapalat" w:cs="Sylfaen"/>
          <w:sz w:val="20"/>
        </w:rPr>
        <w:t>պարտավորության</w:t>
      </w:r>
      <w:r w:rsidR="00CF2246" w:rsidRPr="00CB0C48">
        <w:rPr>
          <w:rFonts w:ascii="GHEA Grapalat" w:hAnsi="GHEA Grapalat" w:cs="Sylfaen"/>
          <w:sz w:val="20"/>
          <w:lang w:val="af-ZA"/>
        </w:rPr>
        <w:t xml:space="preserve"> </w:t>
      </w:r>
      <w:r w:rsidR="00CF2246" w:rsidRPr="00CB0C48">
        <w:rPr>
          <w:rFonts w:ascii="GHEA Grapalat" w:hAnsi="GHEA Grapalat" w:cs="Sylfaen"/>
          <w:sz w:val="20"/>
        </w:rPr>
        <w:t>խախտում</w:t>
      </w:r>
      <w:r w:rsidR="00CF2246" w:rsidRPr="00CB0C48">
        <w:rPr>
          <w:rFonts w:ascii="GHEA Grapalat" w:hAnsi="GHEA Grapalat" w:cs="Sylfaen"/>
          <w:sz w:val="20"/>
          <w:lang w:val="af-ZA"/>
        </w:rPr>
        <w:t>:</w:t>
      </w:r>
    </w:p>
    <w:p w:rsidR="007542A6" w:rsidRPr="00CB0C48" w:rsidRDefault="0092357D" w:rsidP="00037DDE">
      <w:pPr>
        <w:pStyle w:val="norm"/>
        <w:spacing w:line="240" w:lineRule="auto"/>
        <w:rPr>
          <w:rFonts w:ascii="GHEA Grapalat" w:hAnsi="GHEA Grapalat" w:cs="Sylfaen"/>
          <w:sz w:val="20"/>
          <w:szCs w:val="24"/>
          <w:lang w:val="af-ZA" w:eastAsia="en-US"/>
        </w:rPr>
      </w:pPr>
      <w:r w:rsidRPr="00CB0C48">
        <w:rPr>
          <w:rFonts w:ascii="GHEA Grapalat" w:hAnsi="GHEA Grapalat" w:cs="Sylfaen"/>
          <w:sz w:val="20"/>
          <w:szCs w:val="24"/>
          <w:lang w:val="af-ZA" w:eastAsia="en-US"/>
        </w:rPr>
        <w:t>7</w:t>
      </w:r>
      <w:r w:rsidR="007542A6" w:rsidRPr="00CB0C48">
        <w:rPr>
          <w:rFonts w:ascii="GHEA Grapalat" w:hAnsi="GHEA Grapalat" w:cs="Sylfaen"/>
          <w:sz w:val="20"/>
          <w:szCs w:val="24"/>
          <w:lang w:val="af-ZA" w:eastAsia="en-US"/>
        </w:rPr>
        <w:t>.</w:t>
      </w:r>
      <w:r w:rsidR="00B81AD3" w:rsidRPr="00CB0C48">
        <w:rPr>
          <w:rFonts w:ascii="GHEA Grapalat" w:hAnsi="GHEA Grapalat" w:cs="Sylfaen"/>
          <w:sz w:val="20"/>
          <w:szCs w:val="24"/>
          <w:lang w:val="hy-AM" w:eastAsia="en-US"/>
        </w:rPr>
        <w:t>1</w:t>
      </w:r>
      <w:r w:rsidR="002E0D1E" w:rsidRPr="002865DC">
        <w:rPr>
          <w:rFonts w:ascii="GHEA Grapalat" w:hAnsi="GHEA Grapalat" w:cs="Sylfaen"/>
          <w:sz w:val="20"/>
          <w:szCs w:val="24"/>
          <w:lang w:val="af-ZA" w:eastAsia="en-US"/>
        </w:rPr>
        <w:t>6</w:t>
      </w:r>
      <w:r w:rsidR="007542A6" w:rsidRPr="00CB0C48">
        <w:rPr>
          <w:rFonts w:ascii="GHEA Grapalat" w:hAnsi="GHEA Grapalat" w:cs="Sylfaen"/>
          <w:sz w:val="20"/>
          <w:szCs w:val="24"/>
          <w:lang w:val="af-ZA" w:eastAsia="en-US"/>
        </w:rPr>
        <w:t xml:space="preserve"> </w:t>
      </w:r>
      <w:r w:rsidR="007542A6" w:rsidRPr="00CB0C48">
        <w:rPr>
          <w:rFonts w:ascii="GHEA Grapalat" w:hAnsi="GHEA Grapalat" w:cs="Sylfaen"/>
          <w:sz w:val="20"/>
          <w:szCs w:val="24"/>
          <w:lang w:val="hy-AM" w:eastAsia="en-US"/>
        </w:rPr>
        <w:t>Սույն</w:t>
      </w:r>
      <w:r w:rsidR="007542A6" w:rsidRPr="00CB0C48">
        <w:rPr>
          <w:rFonts w:ascii="GHEA Grapalat" w:hAnsi="GHEA Grapalat" w:cs="Sylfaen"/>
          <w:sz w:val="20"/>
          <w:szCs w:val="24"/>
          <w:lang w:val="af-ZA" w:eastAsia="en-US"/>
        </w:rPr>
        <w:t xml:space="preserve"> </w:t>
      </w:r>
      <w:r w:rsidR="007542A6" w:rsidRPr="00CB0C48">
        <w:rPr>
          <w:rFonts w:ascii="GHEA Grapalat" w:hAnsi="GHEA Grapalat" w:cs="Sylfaen"/>
          <w:sz w:val="20"/>
          <w:szCs w:val="24"/>
          <w:lang w:val="hy-AM" w:eastAsia="en-US"/>
        </w:rPr>
        <w:t>հրավերի</w:t>
      </w:r>
      <w:r w:rsidR="007542A6" w:rsidRPr="00CB0C48">
        <w:rPr>
          <w:rFonts w:ascii="GHEA Grapalat" w:hAnsi="GHEA Grapalat" w:cs="Sylfaen"/>
          <w:sz w:val="20"/>
          <w:szCs w:val="24"/>
          <w:lang w:val="af-ZA" w:eastAsia="en-US"/>
        </w:rPr>
        <w:t xml:space="preserve"> </w:t>
      </w:r>
      <w:r w:rsidR="002F6164" w:rsidRPr="00CB0C48">
        <w:rPr>
          <w:rFonts w:ascii="GHEA Grapalat" w:hAnsi="GHEA Grapalat" w:cs="Sylfaen"/>
          <w:sz w:val="20"/>
          <w:szCs w:val="24"/>
          <w:lang w:val="af-ZA" w:eastAsia="en-US"/>
        </w:rPr>
        <w:t xml:space="preserve">1-ին մասի </w:t>
      </w:r>
      <w:r w:rsidR="00CF2246" w:rsidRPr="00CB0C48">
        <w:rPr>
          <w:rFonts w:ascii="GHEA Grapalat" w:hAnsi="GHEA Grapalat" w:cs="Sylfaen"/>
          <w:sz w:val="20"/>
          <w:szCs w:val="24"/>
          <w:lang w:val="af-ZA" w:eastAsia="en-US"/>
        </w:rPr>
        <w:t>7</w:t>
      </w:r>
      <w:r w:rsidR="007542A6" w:rsidRPr="00CB0C48">
        <w:rPr>
          <w:rFonts w:ascii="GHEA Grapalat" w:hAnsi="GHEA Grapalat" w:cs="Sylfaen"/>
          <w:sz w:val="20"/>
          <w:szCs w:val="24"/>
          <w:lang w:val="af-ZA" w:eastAsia="en-US"/>
        </w:rPr>
        <w:t>.</w:t>
      </w:r>
      <w:r w:rsidR="00B81AD3" w:rsidRPr="00CB0C48">
        <w:rPr>
          <w:rFonts w:ascii="GHEA Grapalat" w:hAnsi="GHEA Grapalat" w:cs="Sylfaen"/>
          <w:sz w:val="20"/>
          <w:szCs w:val="24"/>
          <w:lang w:val="hy-AM" w:eastAsia="en-US"/>
        </w:rPr>
        <w:t>1</w:t>
      </w:r>
      <w:r w:rsidR="00B11297" w:rsidRPr="00CB0C48">
        <w:rPr>
          <w:rFonts w:ascii="GHEA Grapalat" w:hAnsi="GHEA Grapalat" w:cs="Sylfaen"/>
          <w:sz w:val="20"/>
          <w:szCs w:val="24"/>
          <w:lang w:val="hy-AM" w:eastAsia="en-US"/>
        </w:rPr>
        <w:t>3</w:t>
      </w:r>
      <w:r w:rsidR="007542A6" w:rsidRPr="00CB0C48">
        <w:rPr>
          <w:rFonts w:ascii="GHEA Grapalat" w:hAnsi="GHEA Grapalat" w:cs="Sylfaen"/>
          <w:sz w:val="20"/>
          <w:szCs w:val="24"/>
          <w:lang w:val="af-ZA" w:eastAsia="en-US"/>
        </w:rPr>
        <w:t xml:space="preserve"> </w:t>
      </w:r>
      <w:r w:rsidR="007542A6" w:rsidRPr="00CB0C48">
        <w:rPr>
          <w:rFonts w:ascii="GHEA Grapalat" w:hAnsi="GHEA Grapalat" w:cs="Sylfaen"/>
          <w:sz w:val="20"/>
          <w:szCs w:val="24"/>
          <w:lang w:val="hy-AM" w:eastAsia="en-US"/>
        </w:rPr>
        <w:t xml:space="preserve">կետի </w:t>
      </w:r>
      <w:r w:rsidR="00513C9C" w:rsidRPr="00CB0C48">
        <w:rPr>
          <w:rFonts w:ascii="GHEA Grapalat" w:hAnsi="GHEA Grapalat" w:cs="Sylfaen"/>
          <w:sz w:val="20"/>
          <w:szCs w:val="24"/>
          <w:lang w:val="af-ZA" w:eastAsia="en-US"/>
        </w:rPr>
        <w:t>4</w:t>
      </w:r>
      <w:r w:rsidR="007542A6" w:rsidRPr="00CB0C48">
        <w:rPr>
          <w:rFonts w:ascii="GHEA Grapalat" w:hAnsi="GHEA Grapalat" w:cs="Sylfaen"/>
          <w:sz w:val="20"/>
          <w:szCs w:val="24"/>
          <w:lang w:val="hy-AM" w:eastAsia="en-US"/>
        </w:rPr>
        <w:t>-</w:t>
      </w:r>
      <w:r w:rsidR="00513C9C" w:rsidRPr="00CB0C48">
        <w:rPr>
          <w:rFonts w:ascii="GHEA Grapalat" w:hAnsi="GHEA Grapalat" w:cs="Sylfaen"/>
          <w:sz w:val="20"/>
          <w:szCs w:val="24"/>
          <w:lang w:eastAsia="en-US"/>
        </w:rPr>
        <w:t>րդ</w:t>
      </w:r>
      <w:r w:rsidR="007542A6" w:rsidRPr="00CB0C48">
        <w:rPr>
          <w:rFonts w:ascii="GHEA Grapalat" w:hAnsi="GHEA Grapalat" w:cs="Sylfaen"/>
          <w:sz w:val="20"/>
          <w:szCs w:val="24"/>
          <w:lang w:val="hy-AM" w:eastAsia="en-US"/>
        </w:rPr>
        <w:t xml:space="preserve"> ենթակետով</w:t>
      </w:r>
      <w:r w:rsidR="007542A6" w:rsidRPr="00CB0C48">
        <w:rPr>
          <w:rFonts w:ascii="GHEA Grapalat" w:hAnsi="GHEA Grapalat" w:cs="Sylfaen"/>
          <w:sz w:val="20"/>
          <w:szCs w:val="24"/>
          <w:lang w:val="af-ZA" w:eastAsia="en-US"/>
        </w:rPr>
        <w:t xml:space="preserve"> </w:t>
      </w:r>
      <w:r w:rsidR="007542A6" w:rsidRPr="00CB0C48">
        <w:rPr>
          <w:rFonts w:ascii="GHEA Grapalat" w:hAnsi="GHEA Grapalat" w:cs="Sylfaen"/>
          <w:sz w:val="20"/>
          <w:szCs w:val="24"/>
          <w:lang w:val="hy-AM" w:eastAsia="en-US"/>
        </w:rPr>
        <w:t>նախատեսված</w:t>
      </w:r>
      <w:r w:rsidR="007542A6" w:rsidRPr="00CB0C48">
        <w:rPr>
          <w:rFonts w:ascii="GHEA Grapalat" w:hAnsi="GHEA Grapalat" w:cs="Sylfaen"/>
          <w:sz w:val="20"/>
          <w:szCs w:val="24"/>
          <w:lang w:val="af-ZA" w:eastAsia="en-US"/>
        </w:rPr>
        <w:t xml:space="preserve">` </w:t>
      </w:r>
      <w:r w:rsidR="00C806B2" w:rsidRPr="00CB0C48">
        <w:rPr>
          <w:rFonts w:ascii="GHEA Grapalat" w:hAnsi="GHEA Grapalat" w:cs="Sylfaen"/>
          <w:sz w:val="20"/>
          <w:szCs w:val="24"/>
          <w:lang w:val="af-ZA" w:eastAsia="en-US"/>
        </w:rPr>
        <w:t>մ</w:t>
      </w:r>
      <w:r w:rsidR="007542A6" w:rsidRPr="00CB0C48">
        <w:rPr>
          <w:rFonts w:ascii="GHEA Grapalat" w:hAnsi="GHEA Grapalat" w:cs="Sylfaen"/>
          <w:sz w:val="20"/>
          <w:szCs w:val="24"/>
          <w:lang w:val="hy-AM" w:eastAsia="en-US"/>
        </w:rPr>
        <w:t>ասնակցի</w:t>
      </w:r>
      <w:r w:rsidR="007542A6" w:rsidRPr="00CB0C48">
        <w:rPr>
          <w:rFonts w:ascii="GHEA Grapalat" w:hAnsi="GHEA Grapalat" w:cs="Sylfaen"/>
          <w:sz w:val="20"/>
          <w:szCs w:val="24"/>
          <w:lang w:val="af-ZA" w:eastAsia="en-US"/>
        </w:rPr>
        <w:t xml:space="preserve"> </w:t>
      </w:r>
      <w:r w:rsidR="007542A6" w:rsidRPr="00CB0C48">
        <w:rPr>
          <w:rFonts w:ascii="GHEA Grapalat" w:hAnsi="GHEA Grapalat" w:cs="Sylfaen"/>
          <w:sz w:val="20"/>
          <w:szCs w:val="24"/>
          <w:lang w:val="hy-AM" w:eastAsia="en-US"/>
        </w:rPr>
        <w:t>կողմից</w:t>
      </w:r>
      <w:r w:rsidR="007542A6" w:rsidRPr="00CB0C48">
        <w:rPr>
          <w:rFonts w:ascii="GHEA Grapalat" w:hAnsi="GHEA Grapalat" w:cs="Sylfaen"/>
          <w:sz w:val="20"/>
          <w:szCs w:val="24"/>
          <w:lang w:val="af-ZA" w:eastAsia="en-US"/>
        </w:rPr>
        <w:t xml:space="preserve"> </w:t>
      </w:r>
      <w:r w:rsidR="007542A6" w:rsidRPr="00CB0C48">
        <w:rPr>
          <w:rFonts w:ascii="GHEA Grapalat" w:hAnsi="GHEA Grapalat" w:cs="Sylfaen"/>
          <w:sz w:val="20"/>
          <w:szCs w:val="24"/>
          <w:lang w:val="hy-AM" w:eastAsia="en-US"/>
        </w:rPr>
        <w:t>ներկայացվող</w:t>
      </w:r>
      <w:r w:rsidR="007542A6" w:rsidRPr="00CB0C48">
        <w:rPr>
          <w:rFonts w:ascii="GHEA Grapalat" w:hAnsi="GHEA Grapalat" w:cs="Sylfaen"/>
          <w:sz w:val="20"/>
          <w:szCs w:val="24"/>
          <w:lang w:val="af-ZA" w:eastAsia="en-US"/>
        </w:rPr>
        <w:t xml:space="preserve"> </w:t>
      </w:r>
      <w:r w:rsidR="007542A6" w:rsidRPr="00CB0C48">
        <w:rPr>
          <w:rFonts w:ascii="GHEA Grapalat" w:hAnsi="GHEA Grapalat" w:cs="Sylfaen"/>
          <w:sz w:val="20"/>
          <w:szCs w:val="24"/>
          <w:lang w:val="hy-AM" w:eastAsia="en-US"/>
        </w:rPr>
        <w:t>փաստաթղթերն</w:t>
      </w:r>
      <w:r w:rsidR="007542A6" w:rsidRPr="00CB0C48">
        <w:rPr>
          <w:rFonts w:ascii="GHEA Grapalat" w:hAnsi="GHEA Grapalat" w:cs="Sylfaen"/>
          <w:sz w:val="20"/>
          <w:szCs w:val="24"/>
          <w:lang w:val="af-ZA" w:eastAsia="en-US"/>
        </w:rPr>
        <w:t xml:space="preserve"> </w:t>
      </w:r>
      <w:r w:rsidR="007542A6" w:rsidRPr="00CB0C48">
        <w:rPr>
          <w:rFonts w:ascii="GHEA Grapalat" w:hAnsi="GHEA Grapalat" w:cs="Sylfaen"/>
          <w:sz w:val="20"/>
          <w:szCs w:val="24"/>
          <w:lang w:val="hy-AM" w:eastAsia="en-US"/>
        </w:rPr>
        <w:t>ուղարկելու</w:t>
      </w:r>
      <w:r w:rsidR="007542A6" w:rsidRPr="00CB0C48">
        <w:rPr>
          <w:rFonts w:ascii="GHEA Grapalat" w:hAnsi="GHEA Grapalat" w:cs="Sylfaen"/>
          <w:sz w:val="20"/>
          <w:szCs w:val="24"/>
          <w:lang w:val="af-ZA" w:eastAsia="en-US"/>
        </w:rPr>
        <w:t xml:space="preserve"> </w:t>
      </w:r>
      <w:r w:rsidR="007542A6" w:rsidRPr="00CB0C48">
        <w:rPr>
          <w:rFonts w:ascii="GHEA Grapalat" w:hAnsi="GHEA Grapalat" w:cs="Sylfaen"/>
          <w:sz w:val="20"/>
          <w:szCs w:val="24"/>
          <w:lang w:val="hy-AM" w:eastAsia="en-US"/>
        </w:rPr>
        <w:t>ժամկետի</w:t>
      </w:r>
      <w:r w:rsidR="007542A6" w:rsidRPr="00CB0C48">
        <w:rPr>
          <w:rFonts w:ascii="GHEA Grapalat" w:hAnsi="GHEA Grapalat" w:cs="Sylfaen"/>
          <w:sz w:val="20"/>
          <w:szCs w:val="24"/>
          <w:lang w:val="af-ZA" w:eastAsia="en-US"/>
        </w:rPr>
        <w:t xml:space="preserve"> </w:t>
      </w:r>
      <w:r w:rsidR="007542A6" w:rsidRPr="00CB0C48">
        <w:rPr>
          <w:rFonts w:ascii="GHEA Grapalat" w:hAnsi="GHEA Grapalat" w:cs="Sylfaen"/>
          <w:sz w:val="20"/>
          <w:szCs w:val="24"/>
          <w:lang w:val="hy-AM" w:eastAsia="en-US"/>
        </w:rPr>
        <w:t>ավարտին</w:t>
      </w:r>
      <w:r w:rsidR="007542A6" w:rsidRPr="00CB0C48">
        <w:rPr>
          <w:rFonts w:ascii="GHEA Grapalat" w:hAnsi="GHEA Grapalat" w:cs="Sylfaen"/>
          <w:sz w:val="20"/>
          <w:szCs w:val="24"/>
          <w:lang w:val="af-ZA" w:eastAsia="en-US"/>
        </w:rPr>
        <w:t xml:space="preserve"> </w:t>
      </w:r>
      <w:r w:rsidR="007542A6" w:rsidRPr="00CB0C48">
        <w:rPr>
          <w:rFonts w:ascii="GHEA Grapalat" w:hAnsi="GHEA Grapalat" w:cs="Sylfaen"/>
          <w:sz w:val="20"/>
          <w:szCs w:val="24"/>
          <w:lang w:val="hy-AM" w:eastAsia="en-US"/>
        </w:rPr>
        <w:t>հաջորդող</w:t>
      </w:r>
      <w:r w:rsidR="007542A6" w:rsidRPr="00CB0C48">
        <w:rPr>
          <w:rFonts w:ascii="GHEA Grapalat" w:hAnsi="GHEA Grapalat" w:cs="Sylfaen"/>
          <w:sz w:val="20"/>
          <w:szCs w:val="24"/>
          <w:lang w:val="af-ZA" w:eastAsia="en-US"/>
        </w:rPr>
        <w:t xml:space="preserve"> </w:t>
      </w:r>
      <w:r w:rsidR="007542A6" w:rsidRPr="00CB0C48">
        <w:rPr>
          <w:rFonts w:ascii="GHEA Grapalat" w:hAnsi="GHEA Grapalat" w:cs="Sylfaen"/>
          <w:sz w:val="20"/>
          <w:szCs w:val="24"/>
          <w:lang w:val="hy-AM" w:eastAsia="en-US"/>
        </w:rPr>
        <w:t>աշխատանքային</w:t>
      </w:r>
      <w:r w:rsidR="007542A6" w:rsidRPr="00CB0C48">
        <w:rPr>
          <w:rFonts w:ascii="GHEA Grapalat" w:hAnsi="GHEA Grapalat" w:cs="Sylfaen"/>
          <w:sz w:val="20"/>
          <w:szCs w:val="24"/>
          <w:lang w:val="af-ZA" w:eastAsia="en-US"/>
        </w:rPr>
        <w:t xml:space="preserve"> </w:t>
      </w:r>
      <w:r w:rsidR="007542A6" w:rsidRPr="00CB0C48">
        <w:rPr>
          <w:rFonts w:ascii="GHEA Grapalat" w:hAnsi="GHEA Grapalat" w:cs="Sylfaen"/>
          <w:sz w:val="20"/>
          <w:szCs w:val="24"/>
          <w:lang w:val="hy-AM" w:eastAsia="en-US"/>
        </w:rPr>
        <w:t>օրը</w:t>
      </w:r>
      <w:r w:rsidR="007542A6" w:rsidRPr="00CB0C48">
        <w:rPr>
          <w:rFonts w:ascii="GHEA Grapalat" w:hAnsi="GHEA Grapalat" w:cs="Sylfaen"/>
          <w:sz w:val="20"/>
          <w:szCs w:val="24"/>
          <w:lang w:val="af-ZA" w:eastAsia="en-US"/>
        </w:rPr>
        <w:t xml:space="preserve"> </w:t>
      </w:r>
      <w:r w:rsidR="007542A6" w:rsidRPr="00CB0C48">
        <w:rPr>
          <w:rFonts w:ascii="GHEA Grapalat" w:hAnsi="GHEA Grapalat" w:cs="Sylfaen"/>
          <w:sz w:val="20"/>
          <w:szCs w:val="24"/>
          <w:lang w:val="hy-AM" w:eastAsia="en-US"/>
        </w:rPr>
        <w:t>քարտուղարն</w:t>
      </w:r>
      <w:r w:rsidR="007542A6" w:rsidRPr="00CB0C48">
        <w:rPr>
          <w:rFonts w:ascii="GHEA Grapalat" w:hAnsi="GHEA Grapalat" w:cs="Sylfaen"/>
          <w:sz w:val="20"/>
          <w:szCs w:val="24"/>
          <w:lang w:val="af-ZA" w:eastAsia="en-US"/>
        </w:rPr>
        <w:t xml:space="preserve"> </w:t>
      </w:r>
      <w:r w:rsidR="007542A6" w:rsidRPr="00CB0C48">
        <w:rPr>
          <w:rFonts w:ascii="GHEA Grapalat" w:hAnsi="GHEA Grapalat" w:cs="Sylfaen"/>
          <w:sz w:val="20"/>
          <w:szCs w:val="24"/>
          <w:lang w:val="hy-AM" w:eastAsia="en-US"/>
        </w:rPr>
        <w:t>էլեկտրոնային</w:t>
      </w:r>
      <w:r w:rsidR="007542A6" w:rsidRPr="00CB0C48">
        <w:rPr>
          <w:rFonts w:ascii="GHEA Grapalat" w:hAnsi="GHEA Grapalat" w:cs="Sylfaen"/>
          <w:sz w:val="20"/>
          <w:szCs w:val="24"/>
          <w:lang w:val="af-ZA" w:eastAsia="en-US"/>
        </w:rPr>
        <w:t xml:space="preserve"> </w:t>
      </w:r>
      <w:r w:rsidR="007542A6" w:rsidRPr="00CB0C48">
        <w:rPr>
          <w:rFonts w:ascii="GHEA Grapalat" w:hAnsi="GHEA Grapalat" w:cs="Sylfaen"/>
          <w:sz w:val="20"/>
          <w:szCs w:val="24"/>
          <w:lang w:val="hy-AM" w:eastAsia="en-US"/>
        </w:rPr>
        <w:t>եղանակով</w:t>
      </w:r>
      <w:r w:rsidR="007542A6" w:rsidRPr="00CB0C48">
        <w:rPr>
          <w:rFonts w:ascii="GHEA Grapalat" w:hAnsi="GHEA Grapalat" w:cs="Sylfaen"/>
          <w:sz w:val="20"/>
          <w:szCs w:val="24"/>
          <w:lang w:val="af-ZA" w:eastAsia="en-US"/>
        </w:rPr>
        <w:t xml:space="preserve"> </w:t>
      </w:r>
      <w:r w:rsidR="007542A6" w:rsidRPr="00CB0C48">
        <w:rPr>
          <w:rFonts w:ascii="GHEA Grapalat" w:hAnsi="GHEA Grapalat" w:cs="Sylfaen"/>
          <w:sz w:val="20"/>
          <w:szCs w:val="24"/>
          <w:lang w:val="hy-AM" w:eastAsia="en-US"/>
        </w:rPr>
        <w:t>հանձնաժողովի</w:t>
      </w:r>
      <w:r w:rsidR="007542A6" w:rsidRPr="00CB0C48">
        <w:rPr>
          <w:rFonts w:ascii="GHEA Grapalat" w:hAnsi="GHEA Grapalat" w:cs="Sylfaen"/>
          <w:sz w:val="20"/>
          <w:szCs w:val="24"/>
          <w:lang w:val="af-ZA" w:eastAsia="en-US"/>
        </w:rPr>
        <w:t xml:space="preserve"> </w:t>
      </w:r>
      <w:r w:rsidR="007542A6" w:rsidRPr="00CB0C48">
        <w:rPr>
          <w:rFonts w:ascii="GHEA Grapalat" w:hAnsi="GHEA Grapalat" w:cs="Sylfaen"/>
          <w:sz w:val="20"/>
          <w:szCs w:val="24"/>
          <w:lang w:val="hy-AM" w:eastAsia="en-US"/>
        </w:rPr>
        <w:t>անդամներին</w:t>
      </w:r>
      <w:r w:rsidR="007542A6" w:rsidRPr="00CB0C48">
        <w:rPr>
          <w:rFonts w:ascii="GHEA Grapalat" w:hAnsi="GHEA Grapalat" w:cs="Sylfaen"/>
          <w:sz w:val="20"/>
          <w:szCs w:val="24"/>
          <w:lang w:val="af-ZA" w:eastAsia="en-US"/>
        </w:rPr>
        <w:t xml:space="preserve"> </w:t>
      </w:r>
      <w:r w:rsidR="007542A6" w:rsidRPr="00CB0C48">
        <w:rPr>
          <w:rFonts w:ascii="GHEA Grapalat" w:hAnsi="GHEA Grapalat" w:cs="Sylfaen"/>
          <w:sz w:val="20"/>
          <w:szCs w:val="24"/>
          <w:lang w:val="hy-AM" w:eastAsia="en-US"/>
        </w:rPr>
        <w:t>միաժամանակ</w:t>
      </w:r>
      <w:r w:rsidR="007542A6" w:rsidRPr="00CB0C48">
        <w:rPr>
          <w:rFonts w:ascii="GHEA Grapalat" w:hAnsi="GHEA Grapalat" w:cs="Sylfaen"/>
          <w:sz w:val="20"/>
          <w:szCs w:val="24"/>
          <w:lang w:val="af-ZA" w:eastAsia="en-US"/>
        </w:rPr>
        <w:t xml:space="preserve"> </w:t>
      </w:r>
      <w:r w:rsidR="007542A6" w:rsidRPr="00CB0C48">
        <w:rPr>
          <w:rFonts w:ascii="GHEA Grapalat" w:hAnsi="GHEA Grapalat" w:cs="Sylfaen"/>
          <w:sz w:val="20"/>
          <w:szCs w:val="24"/>
          <w:lang w:val="hy-AM" w:eastAsia="en-US"/>
        </w:rPr>
        <w:t>տրամադրում</w:t>
      </w:r>
      <w:r w:rsidR="007542A6" w:rsidRPr="00CB0C48">
        <w:rPr>
          <w:rFonts w:ascii="GHEA Grapalat" w:hAnsi="GHEA Grapalat" w:cs="Sylfaen"/>
          <w:sz w:val="20"/>
          <w:szCs w:val="24"/>
          <w:lang w:val="af-ZA" w:eastAsia="en-US"/>
        </w:rPr>
        <w:t xml:space="preserve"> </w:t>
      </w:r>
      <w:r w:rsidR="007542A6" w:rsidRPr="00CB0C48">
        <w:rPr>
          <w:rFonts w:ascii="GHEA Grapalat" w:hAnsi="GHEA Grapalat" w:cs="Sylfaen"/>
          <w:sz w:val="20"/>
          <w:szCs w:val="24"/>
          <w:lang w:val="hy-AM" w:eastAsia="en-US"/>
        </w:rPr>
        <w:t>է</w:t>
      </w:r>
      <w:r w:rsidR="007542A6" w:rsidRPr="00CB0C48">
        <w:rPr>
          <w:rFonts w:ascii="GHEA Grapalat" w:hAnsi="GHEA Grapalat" w:cs="Sylfaen"/>
          <w:sz w:val="20"/>
          <w:szCs w:val="24"/>
          <w:lang w:val="af-ZA" w:eastAsia="en-US"/>
        </w:rPr>
        <w:t xml:space="preserve"> </w:t>
      </w:r>
      <w:r w:rsidR="007542A6" w:rsidRPr="00CB0C48">
        <w:rPr>
          <w:rFonts w:ascii="GHEA Grapalat" w:hAnsi="GHEA Grapalat" w:cs="Sylfaen"/>
          <w:sz w:val="20"/>
          <w:szCs w:val="24"/>
          <w:lang w:val="hy-AM" w:eastAsia="en-US"/>
        </w:rPr>
        <w:t>առաջին</w:t>
      </w:r>
      <w:r w:rsidR="007542A6" w:rsidRPr="00CB0C48">
        <w:rPr>
          <w:rFonts w:ascii="GHEA Grapalat" w:hAnsi="GHEA Grapalat" w:cs="Sylfaen"/>
          <w:sz w:val="20"/>
          <w:szCs w:val="24"/>
          <w:lang w:val="af-ZA" w:eastAsia="en-US"/>
        </w:rPr>
        <w:t xml:space="preserve"> </w:t>
      </w:r>
      <w:r w:rsidR="007542A6" w:rsidRPr="00CB0C48">
        <w:rPr>
          <w:rFonts w:ascii="GHEA Grapalat" w:hAnsi="GHEA Grapalat" w:cs="Sylfaen"/>
          <w:sz w:val="20"/>
          <w:szCs w:val="24"/>
          <w:lang w:val="hy-AM" w:eastAsia="en-US"/>
        </w:rPr>
        <w:t>տեղը</w:t>
      </w:r>
      <w:r w:rsidR="007542A6" w:rsidRPr="00CB0C48">
        <w:rPr>
          <w:rFonts w:ascii="GHEA Grapalat" w:hAnsi="GHEA Grapalat" w:cs="Sylfaen"/>
          <w:sz w:val="20"/>
          <w:szCs w:val="24"/>
          <w:lang w:val="af-ZA" w:eastAsia="en-US"/>
        </w:rPr>
        <w:t xml:space="preserve"> </w:t>
      </w:r>
      <w:r w:rsidR="007542A6" w:rsidRPr="00CB0C48">
        <w:rPr>
          <w:rFonts w:ascii="GHEA Grapalat" w:hAnsi="GHEA Grapalat" w:cs="Sylfaen"/>
          <w:sz w:val="20"/>
          <w:szCs w:val="24"/>
          <w:lang w:val="hy-AM" w:eastAsia="en-US"/>
        </w:rPr>
        <w:t>զբաղեցրած</w:t>
      </w:r>
      <w:r w:rsidR="007542A6" w:rsidRPr="00CB0C48">
        <w:rPr>
          <w:rFonts w:ascii="GHEA Grapalat" w:hAnsi="GHEA Grapalat" w:cs="Sylfaen"/>
          <w:sz w:val="20"/>
          <w:szCs w:val="24"/>
          <w:lang w:val="af-ZA" w:eastAsia="en-US"/>
        </w:rPr>
        <w:t xml:space="preserve"> </w:t>
      </w:r>
      <w:r w:rsidR="00AF582B" w:rsidRPr="00CB0C48">
        <w:rPr>
          <w:rFonts w:ascii="GHEA Grapalat" w:hAnsi="GHEA Grapalat" w:cs="Sylfaen"/>
          <w:sz w:val="20"/>
          <w:szCs w:val="24"/>
          <w:lang w:eastAsia="en-US"/>
        </w:rPr>
        <w:t>մ</w:t>
      </w:r>
      <w:r w:rsidR="007542A6" w:rsidRPr="00CB0C48">
        <w:rPr>
          <w:rFonts w:ascii="GHEA Grapalat" w:hAnsi="GHEA Grapalat" w:cs="Sylfaen"/>
          <w:sz w:val="20"/>
          <w:szCs w:val="24"/>
          <w:lang w:val="hy-AM" w:eastAsia="en-US"/>
        </w:rPr>
        <w:t>ասնակցի</w:t>
      </w:r>
      <w:r w:rsidR="007542A6" w:rsidRPr="00CB0C48">
        <w:rPr>
          <w:rFonts w:ascii="GHEA Grapalat" w:hAnsi="GHEA Grapalat" w:cs="Sylfaen"/>
          <w:sz w:val="20"/>
          <w:szCs w:val="24"/>
          <w:lang w:val="af-ZA" w:eastAsia="en-US"/>
        </w:rPr>
        <w:t xml:space="preserve"> </w:t>
      </w:r>
      <w:r w:rsidR="007542A6" w:rsidRPr="00CB0C48">
        <w:rPr>
          <w:rFonts w:ascii="GHEA Grapalat" w:hAnsi="GHEA Grapalat" w:cs="Sylfaen"/>
          <w:sz w:val="20"/>
          <w:szCs w:val="24"/>
          <w:lang w:val="hy-AM" w:eastAsia="en-US"/>
        </w:rPr>
        <w:t>կողմից</w:t>
      </w:r>
      <w:r w:rsidR="007542A6" w:rsidRPr="00CB0C48">
        <w:rPr>
          <w:rFonts w:ascii="GHEA Grapalat" w:hAnsi="GHEA Grapalat" w:cs="Sylfaen"/>
          <w:sz w:val="20"/>
          <w:szCs w:val="24"/>
          <w:lang w:val="af-ZA" w:eastAsia="en-US"/>
        </w:rPr>
        <w:t xml:space="preserve"> </w:t>
      </w:r>
      <w:r w:rsidR="007542A6" w:rsidRPr="00CB0C48">
        <w:rPr>
          <w:rFonts w:ascii="GHEA Grapalat" w:hAnsi="GHEA Grapalat" w:cs="Sylfaen"/>
          <w:sz w:val="20"/>
          <w:szCs w:val="24"/>
          <w:lang w:val="hy-AM" w:eastAsia="en-US"/>
        </w:rPr>
        <w:t>ներկայացված</w:t>
      </w:r>
      <w:r w:rsidR="007542A6" w:rsidRPr="00CB0C48">
        <w:rPr>
          <w:rFonts w:ascii="GHEA Grapalat" w:hAnsi="GHEA Grapalat" w:cs="Sylfaen"/>
          <w:sz w:val="20"/>
          <w:szCs w:val="24"/>
          <w:lang w:val="af-ZA" w:eastAsia="en-US"/>
        </w:rPr>
        <w:t xml:space="preserve"> </w:t>
      </w:r>
      <w:r w:rsidR="007542A6" w:rsidRPr="00CB0C48">
        <w:rPr>
          <w:rFonts w:ascii="GHEA Grapalat" w:hAnsi="GHEA Grapalat" w:cs="Sylfaen"/>
          <w:sz w:val="20"/>
          <w:szCs w:val="24"/>
          <w:lang w:val="hy-AM" w:eastAsia="en-US"/>
        </w:rPr>
        <w:t>փաստաթղթերի</w:t>
      </w:r>
      <w:r w:rsidR="007542A6" w:rsidRPr="00CB0C48">
        <w:rPr>
          <w:rFonts w:ascii="GHEA Grapalat" w:hAnsi="GHEA Grapalat" w:cs="Sylfaen"/>
          <w:sz w:val="20"/>
          <w:szCs w:val="24"/>
          <w:lang w:val="af-ZA" w:eastAsia="en-US"/>
        </w:rPr>
        <w:t xml:space="preserve"> </w:t>
      </w:r>
      <w:r w:rsidR="007542A6" w:rsidRPr="00CB0C48">
        <w:rPr>
          <w:rFonts w:ascii="GHEA Grapalat" w:hAnsi="GHEA Grapalat" w:cs="Sylfaen"/>
          <w:sz w:val="20"/>
          <w:szCs w:val="24"/>
          <w:lang w:val="hy-AM" w:eastAsia="en-US"/>
        </w:rPr>
        <w:t>պատճենները</w:t>
      </w:r>
      <w:r w:rsidR="007542A6" w:rsidRPr="00CB0C48">
        <w:rPr>
          <w:rFonts w:ascii="GHEA Grapalat" w:hAnsi="GHEA Grapalat" w:cs="Sylfaen"/>
          <w:sz w:val="20"/>
          <w:szCs w:val="24"/>
          <w:lang w:val="af-ZA" w:eastAsia="en-US"/>
        </w:rPr>
        <w:t xml:space="preserve">, </w:t>
      </w:r>
      <w:r w:rsidR="007542A6" w:rsidRPr="00CB0C48">
        <w:rPr>
          <w:rFonts w:ascii="GHEA Grapalat" w:hAnsi="GHEA Grapalat" w:cs="Sylfaen"/>
          <w:sz w:val="20"/>
          <w:szCs w:val="24"/>
          <w:lang w:val="hy-AM" w:eastAsia="en-US"/>
        </w:rPr>
        <w:t>գնահատման</w:t>
      </w:r>
      <w:r w:rsidR="007542A6" w:rsidRPr="00CB0C48">
        <w:rPr>
          <w:rFonts w:ascii="GHEA Grapalat" w:hAnsi="GHEA Grapalat" w:cs="Sylfaen"/>
          <w:sz w:val="20"/>
          <w:szCs w:val="24"/>
          <w:lang w:val="af-ZA" w:eastAsia="en-US"/>
        </w:rPr>
        <w:t xml:space="preserve"> </w:t>
      </w:r>
      <w:r w:rsidR="007542A6" w:rsidRPr="00CB0C48">
        <w:rPr>
          <w:rFonts w:ascii="GHEA Grapalat" w:hAnsi="GHEA Grapalat" w:cs="Sylfaen"/>
          <w:sz w:val="20"/>
          <w:szCs w:val="24"/>
          <w:lang w:val="hy-AM" w:eastAsia="en-US"/>
        </w:rPr>
        <w:t>թերթիկների</w:t>
      </w:r>
      <w:r w:rsidR="007542A6" w:rsidRPr="00CB0C48">
        <w:rPr>
          <w:rFonts w:ascii="GHEA Grapalat" w:hAnsi="GHEA Grapalat" w:cs="Sylfaen"/>
          <w:sz w:val="20"/>
          <w:szCs w:val="24"/>
          <w:lang w:val="af-ZA" w:eastAsia="en-US"/>
        </w:rPr>
        <w:t xml:space="preserve"> </w:t>
      </w:r>
      <w:r w:rsidR="007542A6" w:rsidRPr="00CB0C48">
        <w:rPr>
          <w:rFonts w:ascii="GHEA Grapalat" w:hAnsi="GHEA Grapalat" w:cs="Sylfaen"/>
          <w:sz w:val="20"/>
          <w:szCs w:val="24"/>
          <w:lang w:val="hy-AM" w:eastAsia="en-US"/>
        </w:rPr>
        <w:t>երկուական</w:t>
      </w:r>
      <w:r w:rsidR="007542A6" w:rsidRPr="00CB0C48">
        <w:rPr>
          <w:rFonts w:ascii="GHEA Grapalat" w:hAnsi="GHEA Grapalat" w:cs="Sylfaen"/>
          <w:sz w:val="20"/>
          <w:szCs w:val="24"/>
          <w:lang w:val="af-ZA" w:eastAsia="en-US"/>
        </w:rPr>
        <w:t xml:space="preserve"> </w:t>
      </w:r>
      <w:r w:rsidR="007542A6" w:rsidRPr="00CB0C48">
        <w:rPr>
          <w:rFonts w:ascii="GHEA Grapalat" w:hAnsi="GHEA Grapalat" w:cs="Sylfaen"/>
          <w:sz w:val="20"/>
          <w:szCs w:val="24"/>
          <w:lang w:val="hy-AM" w:eastAsia="en-US"/>
        </w:rPr>
        <w:t>օրինակ</w:t>
      </w:r>
      <w:r w:rsidR="007542A6" w:rsidRPr="00CB0C48">
        <w:rPr>
          <w:rFonts w:ascii="GHEA Grapalat" w:hAnsi="GHEA Grapalat" w:cs="Sylfaen"/>
          <w:sz w:val="20"/>
          <w:szCs w:val="24"/>
          <w:lang w:val="af-ZA" w:eastAsia="en-US"/>
        </w:rPr>
        <w:t xml:space="preserve"> </w:t>
      </w:r>
      <w:r w:rsidR="007542A6" w:rsidRPr="00CB0C48">
        <w:rPr>
          <w:rFonts w:ascii="GHEA Grapalat" w:hAnsi="GHEA Grapalat" w:cs="Sylfaen"/>
          <w:sz w:val="20"/>
          <w:szCs w:val="24"/>
          <w:lang w:val="hy-AM" w:eastAsia="en-US"/>
        </w:rPr>
        <w:t>և</w:t>
      </w:r>
      <w:r w:rsidR="007542A6" w:rsidRPr="00CB0C48">
        <w:rPr>
          <w:rFonts w:ascii="GHEA Grapalat" w:hAnsi="GHEA Grapalat" w:cs="Sylfaen"/>
          <w:sz w:val="20"/>
          <w:szCs w:val="24"/>
          <w:lang w:val="af-ZA" w:eastAsia="en-US"/>
        </w:rPr>
        <w:t xml:space="preserve"> </w:t>
      </w:r>
      <w:r w:rsidR="009E19C7" w:rsidRPr="00CB0C48">
        <w:rPr>
          <w:rFonts w:ascii="GHEA Grapalat" w:hAnsi="GHEA Grapalat" w:cs="Sylfaen"/>
          <w:sz w:val="20"/>
          <w:szCs w:val="24"/>
          <w:lang w:eastAsia="en-US"/>
        </w:rPr>
        <w:t>կոմիտե</w:t>
      </w:r>
      <w:r w:rsidR="007542A6" w:rsidRPr="00CB0C48">
        <w:rPr>
          <w:rFonts w:ascii="GHEA Grapalat" w:hAnsi="GHEA Grapalat" w:cs="Sylfaen"/>
          <w:sz w:val="20"/>
          <w:szCs w:val="24"/>
          <w:lang w:val="hy-AM" w:eastAsia="en-US"/>
        </w:rPr>
        <w:t>ից</w:t>
      </w:r>
      <w:r w:rsidR="007542A6" w:rsidRPr="00CB0C48">
        <w:rPr>
          <w:rFonts w:ascii="GHEA Grapalat" w:hAnsi="GHEA Grapalat" w:cs="Sylfaen"/>
          <w:sz w:val="20"/>
          <w:szCs w:val="24"/>
          <w:lang w:val="af-ZA" w:eastAsia="en-US"/>
        </w:rPr>
        <w:t xml:space="preserve"> </w:t>
      </w:r>
      <w:r w:rsidR="007542A6" w:rsidRPr="00CB0C48">
        <w:rPr>
          <w:rFonts w:ascii="GHEA Grapalat" w:hAnsi="GHEA Grapalat" w:cs="Sylfaen"/>
          <w:sz w:val="20"/>
          <w:szCs w:val="24"/>
          <w:lang w:val="hy-AM" w:eastAsia="en-US"/>
        </w:rPr>
        <w:t>ստացված</w:t>
      </w:r>
      <w:r w:rsidR="007542A6" w:rsidRPr="00CB0C48">
        <w:rPr>
          <w:rFonts w:ascii="GHEA Grapalat" w:hAnsi="GHEA Grapalat" w:cs="Sylfaen"/>
          <w:sz w:val="20"/>
          <w:szCs w:val="24"/>
          <w:lang w:val="af-ZA" w:eastAsia="en-US"/>
        </w:rPr>
        <w:t xml:space="preserve"> </w:t>
      </w:r>
      <w:r w:rsidR="00513C9C" w:rsidRPr="00CB0C48">
        <w:rPr>
          <w:rFonts w:ascii="GHEA Grapalat" w:hAnsi="GHEA Grapalat" w:cs="Sylfaen"/>
          <w:sz w:val="20"/>
          <w:szCs w:val="24"/>
          <w:lang w:val="af-ZA" w:eastAsia="en-US"/>
        </w:rPr>
        <w:t>տեղեկատվությունը</w:t>
      </w:r>
      <w:r w:rsidR="007542A6" w:rsidRPr="00CB0C48">
        <w:rPr>
          <w:rFonts w:ascii="GHEA Grapalat" w:hAnsi="GHEA Grapalat" w:cs="Sylfaen"/>
          <w:sz w:val="20"/>
          <w:szCs w:val="24"/>
          <w:lang w:val="af-ZA" w:eastAsia="en-US"/>
        </w:rPr>
        <w:t xml:space="preserve">: </w:t>
      </w:r>
      <w:r w:rsidR="00A37070" w:rsidRPr="00CB0C48">
        <w:rPr>
          <w:rFonts w:ascii="GHEA Grapalat" w:hAnsi="GHEA Grapalat" w:cs="Sylfaen"/>
          <w:sz w:val="20"/>
          <w:szCs w:val="24"/>
          <w:lang w:val="hy-AM" w:eastAsia="en-US"/>
        </w:rPr>
        <w:t xml:space="preserve">Հայտերի  գնահատման արդյունքների հաստատման նիստը </w:t>
      </w:r>
      <w:r w:rsidR="007542A6" w:rsidRPr="00CB0C48">
        <w:rPr>
          <w:rFonts w:ascii="GHEA Grapalat" w:hAnsi="GHEA Grapalat" w:cs="Sylfaen"/>
          <w:sz w:val="20"/>
          <w:szCs w:val="24"/>
          <w:lang w:val="hy-AM" w:eastAsia="en-US"/>
        </w:rPr>
        <w:t>հրավիրվում</w:t>
      </w:r>
      <w:r w:rsidR="007542A6" w:rsidRPr="00CB0C48">
        <w:rPr>
          <w:rFonts w:ascii="GHEA Grapalat" w:hAnsi="GHEA Grapalat" w:cs="Sylfaen"/>
          <w:sz w:val="20"/>
          <w:szCs w:val="24"/>
          <w:lang w:val="af-ZA" w:eastAsia="en-US"/>
        </w:rPr>
        <w:t xml:space="preserve"> </w:t>
      </w:r>
      <w:r w:rsidR="007542A6" w:rsidRPr="00CB0C48">
        <w:rPr>
          <w:rFonts w:ascii="GHEA Grapalat" w:hAnsi="GHEA Grapalat" w:cs="Sylfaen"/>
          <w:sz w:val="20"/>
          <w:szCs w:val="24"/>
          <w:lang w:val="hy-AM" w:eastAsia="en-US"/>
        </w:rPr>
        <w:t>է</w:t>
      </w:r>
      <w:r w:rsidR="007542A6" w:rsidRPr="00CB0C48">
        <w:rPr>
          <w:rFonts w:ascii="GHEA Grapalat" w:hAnsi="GHEA Grapalat" w:cs="Sylfaen"/>
          <w:sz w:val="20"/>
          <w:szCs w:val="24"/>
          <w:lang w:val="af-ZA" w:eastAsia="en-US"/>
        </w:rPr>
        <w:t xml:space="preserve"> </w:t>
      </w:r>
      <w:bookmarkStart w:id="13" w:name="_Hlk9262892"/>
      <w:r w:rsidR="00342273" w:rsidRPr="00970498">
        <w:rPr>
          <w:rFonts w:ascii="GHEA Grapalat" w:hAnsi="GHEA Grapalat" w:cs="Sylfaen"/>
          <w:sz w:val="20"/>
          <w:szCs w:val="24"/>
          <w:lang w:val="hy-AM" w:eastAsia="en-US"/>
        </w:rPr>
        <w:t>սույն հրավերի 1-ին մասի 7.2 կետով սահմանված ժամկետներում</w:t>
      </w:r>
      <w:bookmarkEnd w:id="13"/>
      <w:r w:rsidR="007542A6" w:rsidRPr="00CB0C48">
        <w:rPr>
          <w:rFonts w:ascii="GHEA Grapalat" w:hAnsi="GHEA Grapalat" w:cs="Sylfaen"/>
          <w:sz w:val="20"/>
          <w:szCs w:val="24"/>
          <w:lang w:val="af-ZA" w:eastAsia="en-US"/>
        </w:rPr>
        <w:t>:</w:t>
      </w:r>
      <w:r w:rsidR="007542A6" w:rsidRPr="00CB0C48">
        <w:rPr>
          <w:rFonts w:ascii="GHEA Grapalat" w:hAnsi="GHEA Grapalat" w:cs="Sylfaen"/>
          <w:sz w:val="20"/>
          <w:szCs w:val="24"/>
          <w:lang w:val="hy-AM" w:eastAsia="en-US"/>
        </w:rPr>
        <w:t xml:space="preserve"> </w:t>
      </w:r>
    </w:p>
    <w:p w:rsidR="00342273" w:rsidRPr="002865DC" w:rsidRDefault="00342273" w:rsidP="00342273">
      <w:pPr>
        <w:pStyle w:val="23"/>
        <w:spacing w:line="240" w:lineRule="auto"/>
        <w:ind w:firstLine="567"/>
        <w:rPr>
          <w:rFonts w:ascii="GHEA Grapalat" w:hAnsi="GHEA Grapalat" w:cs="Sylfaen"/>
          <w:szCs w:val="24"/>
        </w:rPr>
      </w:pPr>
      <w:r w:rsidRPr="00C33722">
        <w:rPr>
          <w:rFonts w:ascii="GHEA Grapalat" w:hAnsi="GHEA Grapalat" w:cs="Sylfaen"/>
          <w:szCs w:val="24"/>
          <w:lang w:val="hy-AM"/>
        </w:rPr>
        <w:t>7.1</w:t>
      </w:r>
      <w:r w:rsidR="002E0D1E" w:rsidRPr="002865DC">
        <w:rPr>
          <w:rFonts w:ascii="GHEA Grapalat" w:hAnsi="GHEA Grapalat" w:cs="Sylfaen"/>
          <w:szCs w:val="24"/>
        </w:rPr>
        <w:t>7</w:t>
      </w:r>
      <w:r w:rsidRPr="00C33722">
        <w:rPr>
          <w:rFonts w:ascii="GHEA Grapalat" w:hAnsi="GHEA Grapalat" w:cs="Sylfaen"/>
          <w:szCs w:val="24"/>
          <w:lang w:val="hy-AM"/>
        </w:rPr>
        <w:t xml:space="preserve"> </w:t>
      </w:r>
      <w:r>
        <w:rPr>
          <w:rFonts w:ascii="GHEA Grapalat" w:hAnsi="GHEA Grapalat" w:cs="Sylfaen"/>
          <w:szCs w:val="24"/>
          <w:lang w:val="en-US"/>
        </w:rPr>
        <w:t>Կոմիտեի</w:t>
      </w:r>
      <w:r w:rsidRPr="002865DC">
        <w:rPr>
          <w:rFonts w:ascii="GHEA Grapalat" w:hAnsi="GHEA Grapalat" w:cs="Sylfaen"/>
          <w:szCs w:val="24"/>
        </w:rPr>
        <w:t xml:space="preserve"> </w:t>
      </w:r>
      <w:r>
        <w:rPr>
          <w:rFonts w:ascii="GHEA Grapalat" w:hAnsi="GHEA Grapalat" w:cs="Sylfaen"/>
          <w:szCs w:val="24"/>
          <w:lang w:val="en-US"/>
        </w:rPr>
        <w:t>կողմից</w:t>
      </w:r>
      <w:r w:rsidRPr="002865DC">
        <w:rPr>
          <w:rFonts w:ascii="GHEA Grapalat" w:hAnsi="GHEA Grapalat" w:cs="Sylfaen"/>
          <w:szCs w:val="24"/>
        </w:rPr>
        <w:t xml:space="preserve"> </w:t>
      </w:r>
      <w:r>
        <w:rPr>
          <w:rFonts w:ascii="GHEA Grapalat" w:hAnsi="GHEA Grapalat" w:cs="Sylfaen"/>
          <w:szCs w:val="24"/>
          <w:lang w:val="en-US"/>
        </w:rPr>
        <w:t>տրամադրված</w:t>
      </w:r>
      <w:r w:rsidRPr="002865DC">
        <w:rPr>
          <w:rFonts w:ascii="GHEA Grapalat" w:hAnsi="GHEA Grapalat" w:cs="Sylfaen"/>
          <w:szCs w:val="24"/>
        </w:rPr>
        <w:t xml:space="preserve"> </w:t>
      </w:r>
      <w:r>
        <w:rPr>
          <w:rFonts w:ascii="GHEA Grapalat" w:hAnsi="GHEA Grapalat" w:cs="Sylfaen"/>
          <w:szCs w:val="24"/>
          <w:lang w:val="en-US"/>
        </w:rPr>
        <w:t>տեղեկատվության</w:t>
      </w:r>
      <w:r w:rsidRPr="002865DC">
        <w:rPr>
          <w:rFonts w:ascii="GHEA Grapalat" w:hAnsi="GHEA Grapalat" w:cs="Sylfaen"/>
          <w:szCs w:val="24"/>
        </w:rPr>
        <w:t xml:space="preserve"> </w:t>
      </w:r>
      <w:r>
        <w:rPr>
          <w:rFonts w:ascii="GHEA Grapalat" w:hAnsi="GHEA Grapalat" w:cs="Sylfaen"/>
          <w:szCs w:val="24"/>
          <w:lang w:val="en-US"/>
        </w:rPr>
        <w:t>և</w:t>
      </w:r>
      <w:r w:rsidRPr="002865DC">
        <w:rPr>
          <w:rFonts w:ascii="GHEA Grapalat" w:hAnsi="GHEA Grapalat" w:cs="Sylfaen"/>
          <w:szCs w:val="24"/>
        </w:rPr>
        <w:t>/</w:t>
      </w:r>
      <w:r>
        <w:rPr>
          <w:rFonts w:ascii="GHEA Grapalat" w:hAnsi="GHEA Grapalat" w:cs="Sylfaen"/>
          <w:szCs w:val="24"/>
          <w:lang w:val="en-US"/>
        </w:rPr>
        <w:t>կամ</w:t>
      </w:r>
      <w:r w:rsidRPr="002865DC">
        <w:rPr>
          <w:rFonts w:ascii="GHEA Grapalat" w:hAnsi="GHEA Grapalat" w:cs="Sylfaen"/>
          <w:szCs w:val="24"/>
        </w:rPr>
        <w:t xml:space="preserve"> </w:t>
      </w:r>
      <w:r>
        <w:rPr>
          <w:rFonts w:ascii="GHEA Grapalat" w:hAnsi="GHEA Grapalat" w:cs="Sylfaen"/>
          <w:szCs w:val="24"/>
          <w:lang w:val="en-US"/>
        </w:rPr>
        <w:t>ա</w:t>
      </w:r>
      <w:r w:rsidRPr="00C33722">
        <w:rPr>
          <w:rFonts w:ascii="GHEA Grapalat" w:hAnsi="GHEA Grapalat" w:cs="Sylfaen"/>
          <w:szCs w:val="24"/>
          <w:lang w:val="hy-AM"/>
        </w:rPr>
        <w:t xml:space="preserve">ռաջին տեղ զբաղեցրած մասնակցի կողմից </w:t>
      </w:r>
      <w:r>
        <w:rPr>
          <w:rFonts w:ascii="GHEA Grapalat" w:hAnsi="GHEA Grapalat" w:cs="Sylfaen"/>
          <w:szCs w:val="24"/>
          <w:lang w:val="en-US"/>
        </w:rPr>
        <w:t>ներկայացված՝</w:t>
      </w:r>
      <w:r w:rsidRPr="002865DC">
        <w:rPr>
          <w:rFonts w:ascii="GHEA Grapalat" w:hAnsi="GHEA Grapalat" w:cs="Sylfaen"/>
          <w:szCs w:val="24"/>
        </w:rPr>
        <w:t xml:space="preserve"> </w:t>
      </w:r>
      <w:r w:rsidRPr="0049186D">
        <w:rPr>
          <w:rFonts w:ascii="GHEA Grapalat" w:hAnsi="GHEA Grapalat" w:cs="Sylfaen"/>
          <w:szCs w:val="24"/>
        </w:rPr>
        <w:t xml:space="preserve">սույն հրավերի </w:t>
      </w:r>
      <w:r>
        <w:rPr>
          <w:rFonts w:ascii="GHEA Grapalat" w:hAnsi="GHEA Grapalat" w:cs="Sylfaen"/>
          <w:szCs w:val="24"/>
        </w:rPr>
        <w:t xml:space="preserve">1-ին մասի </w:t>
      </w:r>
      <w:r w:rsidRPr="0049186D">
        <w:rPr>
          <w:rFonts w:ascii="GHEA Grapalat" w:hAnsi="GHEA Grapalat" w:cs="Sylfaen"/>
          <w:szCs w:val="24"/>
        </w:rPr>
        <w:t>7.</w:t>
      </w:r>
      <w:r w:rsidRPr="0049186D">
        <w:rPr>
          <w:rFonts w:ascii="GHEA Grapalat" w:hAnsi="GHEA Grapalat" w:cs="Sylfaen"/>
          <w:szCs w:val="24"/>
          <w:lang w:val="hy-AM"/>
        </w:rPr>
        <w:t>13</w:t>
      </w:r>
      <w:r w:rsidRPr="0049186D">
        <w:rPr>
          <w:rFonts w:ascii="GHEA Grapalat" w:hAnsi="GHEA Grapalat" w:cs="Sylfaen"/>
          <w:szCs w:val="24"/>
        </w:rPr>
        <w:t>-րդ կետի 4-րդ ենթակետով պահանջվող փաստաթղթեր</w:t>
      </w:r>
      <w:r>
        <w:rPr>
          <w:rFonts w:ascii="GHEA Grapalat" w:hAnsi="GHEA Grapalat" w:cs="Sylfaen"/>
          <w:szCs w:val="24"/>
        </w:rPr>
        <w:t>ի</w:t>
      </w:r>
      <w:r w:rsidRPr="0049186D">
        <w:rPr>
          <w:rFonts w:ascii="GHEA Grapalat" w:hAnsi="GHEA Grapalat" w:cs="Sylfaen"/>
          <w:szCs w:val="24"/>
        </w:rPr>
        <w:t xml:space="preserve"> </w:t>
      </w:r>
      <w:r>
        <w:rPr>
          <w:rFonts w:ascii="GHEA Grapalat" w:hAnsi="GHEA Grapalat" w:cs="Sylfaen"/>
          <w:szCs w:val="24"/>
          <w:lang w:val="en-US"/>
        </w:rPr>
        <w:t>գնահատման</w:t>
      </w:r>
      <w:r w:rsidRPr="002865DC">
        <w:rPr>
          <w:rFonts w:ascii="GHEA Grapalat" w:hAnsi="GHEA Grapalat" w:cs="Sylfaen"/>
          <w:szCs w:val="24"/>
        </w:rPr>
        <w:t xml:space="preserve"> </w:t>
      </w:r>
      <w:r>
        <w:rPr>
          <w:rFonts w:ascii="GHEA Grapalat" w:hAnsi="GHEA Grapalat" w:cs="Sylfaen"/>
          <w:szCs w:val="24"/>
          <w:lang w:val="en-US"/>
        </w:rPr>
        <w:t>արդյունքում</w:t>
      </w:r>
      <w:r w:rsidRPr="002865DC">
        <w:rPr>
          <w:rFonts w:ascii="GHEA Grapalat" w:hAnsi="GHEA Grapalat" w:cs="Sylfaen"/>
          <w:szCs w:val="24"/>
        </w:rPr>
        <w:t xml:space="preserve"> </w:t>
      </w:r>
      <w:r>
        <w:rPr>
          <w:rFonts w:ascii="GHEA Grapalat" w:hAnsi="GHEA Grapalat" w:cs="Sylfaen"/>
          <w:szCs w:val="24"/>
          <w:lang w:val="en-US"/>
        </w:rPr>
        <w:t>հրավերի</w:t>
      </w:r>
      <w:r w:rsidRPr="002865DC">
        <w:rPr>
          <w:rFonts w:ascii="GHEA Grapalat" w:hAnsi="GHEA Grapalat" w:cs="Sylfaen"/>
          <w:szCs w:val="24"/>
        </w:rPr>
        <w:t xml:space="preserve"> </w:t>
      </w:r>
      <w:r>
        <w:rPr>
          <w:rFonts w:ascii="GHEA Grapalat" w:hAnsi="GHEA Grapalat" w:cs="Sylfaen"/>
          <w:szCs w:val="24"/>
          <w:lang w:val="en-US"/>
        </w:rPr>
        <w:t>պահանջների</w:t>
      </w:r>
      <w:r w:rsidRPr="002865DC">
        <w:rPr>
          <w:rFonts w:ascii="GHEA Grapalat" w:hAnsi="GHEA Grapalat" w:cs="Sylfaen"/>
          <w:szCs w:val="24"/>
        </w:rPr>
        <w:t xml:space="preserve"> </w:t>
      </w:r>
      <w:r>
        <w:rPr>
          <w:rFonts w:ascii="GHEA Grapalat" w:hAnsi="GHEA Grapalat" w:cs="Sylfaen"/>
          <w:szCs w:val="24"/>
          <w:lang w:val="en-US"/>
        </w:rPr>
        <w:t>նկատմամբ</w:t>
      </w:r>
      <w:r w:rsidRPr="002865DC">
        <w:rPr>
          <w:rFonts w:ascii="GHEA Grapalat" w:hAnsi="GHEA Grapalat" w:cs="Sylfaen"/>
          <w:szCs w:val="24"/>
        </w:rPr>
        <w:t xml:space="preserve"> </w:t>
      </w:r>
      <w:r>
        <w:rPr>
          <w:rFonts w:ascii="GHEA Grapalat" w:hAnsi="GHEA Grapalat" w:cs="Sylfaen"/>
          <w:szCs w:val="24"/>
          <w:lang w:val="en-US"/>
        </w:rPr>
        <w:t>անհամապատասխանություններ</w:t>
      </w:r>
      <w:r w:rsidRPr="002865DC">
        <w:rPr>
          <w:rFonts w:ascii="GHEA Grapalat" w:hAnsi="GHEA Grapalat" w:cs="Sylfaen"/>
          <w:szCs w:val="24"/>
        </w:rPr>
        <w:t xml:space="preserve"> </w:t>
      </w:r>
      <w:r>
        <w:rPr>
          <w:rFonts w:ascii="GHEA Grapalat" w:hAnsi="GHEA Grapalat" w:cs="Sylfaen"/>
          <w:szCs w:val="24"/>
          <w:lang w:val="en-US"/>
        </w:rPr>
        <w:t>արձանագրվելու</w:t>
      </w:r>
      <w:r w:rsidRPr="002865DC">
        <w:rPr>
          <w:rFonts w:ascii="GHEA Grapalat" w:hAnsi="GHEA Grapalat" w:cs="Sylfaen"/>
          <w:szCs w:val="24"/>
        </w:rPr>
        <w:t xml:space="preserve">, </w:t>
      </w:r>
      <w:r>
        <w:rPr>
          <w:rFonts w:ascii="GHEA Grapalat" w:hAnsi="GHEA Grapalat" w:cs="Sylfaen"/>
          <w:szCs w:val="24"/>
          <w:lang w:val="en-US"/>
        </w:rPr>
        <w:t>ինչպես</w:t>
      </w:r>
      <w:r w:rsidRPr="002865DC">
        <w:rPr>
          <w:rFonts w:ascii="GHEA Grapalat" w:hAnsi="GHEA Grapalat" w:cs="Sylfaen"/>
          <w:szCs w:val="24"/>
        </w:rPr>
        <w:t xml:space="preserve"> </w:t>
      </w:r>
      <w:r>
        <w:rPr>
          <w:rFonts w:ascii="GHEA Grapalat" w:hAnsi="GHEA Grapalat" w:cs="Sylfaen"/>
          <w:szCs w:val="24"/>
          <w:lang w:val="en-US"/>
        </w:rPr>
        <w:t>նաև</w:t>
      </w:r>
      <w:r w:rsidRPr="002865DC">
        <w:rPr>
          <w:rFonts w:ascii="GHEA Grapalat" w:hAnsi="GHEA Grapalat" w:cs="Sylfaen"/>
          <w:szCs w:val="24"/>
        </w:rPr>
        <w:t xml:space="preserve"> </w:t>
      </w:r>
      <w:r>
        <w:rPr>
          <w:rFonts w:ascii="GHEA Grapalat" w:hAnsi="GHEA Grapalat" w:cs="Sylfaen"/>
          <w:szCs w:val="24"/>
          <w:lang w:val="en-US"/>
        </w:rPr>
        <w:t>առաջին</w:t>
      </w:r>
      <w:r w:rsidRPr="002865DC">
        <w:rPr>
          <w:rFonts w:ascii="GHEA Grapalat" w:hAnsi="GHEA Grapalat" w:cs="Sylfaen"/>
          <w:szCs w:val="24"/>
        </w:rPr>
        <w:t xml:space="preserve"> </w:t>
      </w:r>
      <w:r>
        <w:rPr>
          <w:rFonts w:ascii="GHEA Grapalat" w:hAnsi="GHEA Grapalat" w:cs="Sylfaen"/>
          <w:szCs w:val="24"/>
          <w:lang w:val="en-US"/>
        </w:rPr>
        <w:t>տեղ</w:t>
      </w:r>
      <w:r w:rsidRPr="002865DC">
        <w:rPr>
          <w:rFonts w:ascii="GHEA Grapalat" w:hAnsi="GHEA Grapalat" w:cs="Sylfaen"/>
          <w:szCs w:val="24"/>
        </w:rPr>
        <w:t xml:space="preserve"> </w:t>
      </w:r>
      <w:r>
        <w:rPr>
          <w:rFonts w:ascii="GHEA Grapalat" w:hAnsi="GHEA Grapalat" w:cs="Sylfaen"/>
          <w:szCs w:val="24"/>
          <w:lang w:val="en-US"/>
        </w:rPr>
        <w:t>զբաղեցրած</w:t>
      </w:r>
      <w:r w:rsidRPr="002865DC">
        <w:rPr>
          <w:rFonts w:ascii="GHEA Grapalat" w:hAnsi="GHEA Grapalat" w:cs="Sylfaen"/>
          <w:szCs w:val="24"/>
        </w:rPr>
        <w:t xml:space="preserve"> </w:t>
      </w:r>
      <w:r>
        <w:rPr>
          <w:rFonts w:ascii="GHEA Grapalat" w:hAnsi="GHEA Grapalat" w:cs="Sylfaen"/>
          <w:szCs w:val="24"/>
          <w:lang w:val="en-US"/>
        </w:rPr>
        <w:t>մասնակցի</w:t>
      </w:r>
      <w:r w:rsidRPr="002865DC">
        <w:rPr>
          <w:rFonts w:ascii="GHEA Grapalat" w:hAnsi="GHEA Grapalat" w:cs="Sylfaen"/>
          <w:szCs w:val="24"/>
        </w:rPr>
        <w:t xml:space="preserve"> </w:t>
      </w:r>
      <w:r>
        <w:rPr>
          <w:rFonts w:ascii="GHEA Grapalat" w:hAnsi="GHEA Grapalat" w:cs="Sylfaen"/>
          <w:szCs w:val="24"/>
          <w:lang w:val="en-US"/>
        </w:rPr>
        <w:t>կողմից</w:t>
      </w:r>
      <w:r w:rsidRPr="002865DC">
        <w:rPr>
          <w:rFonts w:ascii="GHEA Grapalat" w:hAnsi="GHEA Grapalat" w:cs="Sylfaen"/>
          <w:szCs w:val="24"/>
        </w:rPr>
        <w:t xml:space="preserve"> </w:t>
      </w:r>
      <w:r>
        <w:rPr>
          <w:rFonts w:ascii="GHEA Grapalat" w:hAnsi="GHEA Grapalat" w:cs="Sylfaen"/>
          <w:szCs w:val="24"/>
          <w:lang w:val="en-US"/>
        </w:rPr>
        <w:t>փաստաթղթեր</w:t>
      </w:r>
      <w:r w:rsidRPr="002865DC">
        <w:rPr>
          <w:rFonts w:ascii="GHEA Grapalat" w:hAnsi="GHEA Grapalat" w:cs="Sylfaen"/>
          <w:szCs w:val="24"/>
        </w:rPr>
        <w:t xml:space="preserve"> </w:t>
      </w:r>
      <w:r>
        <w:rPr>
          <w:rFonts w:ascii="GHEA Grapalat" w:hAnsi="GHEA Grapalat" w:cs="Sylfaen"/>
          <w:szCs w:val="24"/>
          <w:lang w:val="en-US"/>
        </w:rPr>
        <w:t>ընդհանրապես</w:t>
      </w:r>
      <w:r w:rsidRPr="002865DC">
        <w:rPr>
          <w:rFonts w:ascii="GHEA Grapalat" w:hAnsi="GHEA Grapalat" w:cs="Sylfaen"/>
          <w:szCs w:val="24"/>
        </w:rPr>
        <w:t xml:space="preserve"> </w:t>
      </w:r>
      <w:r>
        <w:rPr>
          <w:rFonts w:ascii="GHEA Grapalat" w:hAnsi="GHEA Grapalat" w:cs="Sylfaen"/>
          <w:szCs w:val="24"/>
          <w:lang w:val="en-US"/>
        </w:rPr>
        <w:t>չներկայացվելու</w:t>
      </w:r>
      <w:r w:rsidRPr="002865DC">
        <w:rPr>
          <w:rFonts w:ascii="GHEA Grapalat" w:hAnsi="GHEA Grapalat" w:cs="Sylfaen"/>
          <w:szCs w:val="24"/>
        </w:rPr>
        <w:t xml:space="preserve"> </w:t>
      </w:r>
      <w:r>
        <w:rPr>
          <w:rFonts w:ascii="GHEA Grapalat" w:hAnsi="GHEA Grapalat" w:cs="Sylfaen"/>
          <w:szCs w:val="24"/>
          <w:lang w:val="en-US"/>
        </w:rPr>
        <w:t>դեպքում</w:t>
      </w:r>
      <w:r w:rsidRPr="002865DC">
        <w:rPr>
          <w:rFonts w:ascii="GHEA Grapalat" w:hAnsi="GHEA Grapalat" w:cs="Sylfaen"/>
          <w:szCs w:val="24"/>
        </w:rPr>
        <w:t xml:space="preserve"> </w:t>
      </w:r>
      <w:r w:rsidRPr="00C33722">
        <w:rPr>
          <w:rFonts w:ascii="GHEA Grapalat" w:hAnsi="GHEA Grapalat" w:cs="Sylfaen"/>
          <w:szCs w:val="24"/>
          <w:lang w:val="hy-AM"/>
        </w:rPr>
        <w:t>հանձնաժողովի քարտուղարը նույն օր</w:t>
      </w:r>
      <w:r>
        <w:rPr>
          <w:rFonts w:ascii="GHEA Grapalat" w:hAnsi="GHEA Grapalat" w:cs="Sylfaen"/>
          <w:szCs w:val="24"/>
          <w:lang w:val="en-US"/>
        </w:rPr>
        <w:t>ը</w:t>
      </w:r>
      <w:r w:rsidRPr="002865DC">
        <w:rPr>
          <w:rFonts w:ascii="GHEA Grapalat" w:hAnsi="GHEA Grapalat" w:cs="Sylfaen"/>
          <w:szCs w:val="24"/>
        </w:rPr>
        <w:t xml:space="preserve"> </w:t>
      </w:r>
      <w:r w:rsidR="002E0D1E">
        <w:rPr>
          <w:rFonts w:ascii="GHEA Grapalat" w:hAnsi="GHEA Grapalat" w:cs="Sylfaen"/>
          <w:szCs w:val="24"/>
          <w:lang w:val="en-US"/>
        </w:rPr>
        <w:t>էլեկտրոնային</w:t>
      </w:r>
      <w:r w:rsidR="002E0D1E" w:rsidRPr="002865DC">
        <w:rPr>
          <w:rFonts w:ascii="GHEA Grapalat" w:hAnsi="GHEA Grapalat" w:cs="Sylfaen"/>
          <w:szCs w:val="24"/>
        </w:rPr>
        <w:t xml:space="preserve"> </w:t>
      </w:r>
      <w:r w:rsidR="002E0D1E">
        <w:rPr>
          <w:rFonts w:ascii="GHEA Grapalat" w:hAnsi="GHEA Grapalat" w:cs="Sylfaen"/>
          <w:szCs w:val="24"/>
          <w:lang w:val="en-US"/>
        </w:rPr>
        <w:t>եղանակով</w:t>
      </w:r>
      <w:r w:rsidR="002E0D1E" w:rsidRPr="002865DC">
        <w:rPr>
          <w:rFonts w:ascii="GHEA Grapalat" w:hAnsi="GHEA Grapalat" w:cs="Sylfaen"/>
          <w:szCs w:val="24"/>
        </w:rPr>
        <w:t xml:space="preserve"> </w:t>
      </w:r>
      <w:r w:rsidRPr="00C33722">
        <w:rPr>
          <w:rFonts w:ascii="GHEA Grapalat" w:hAnsi="GHEA Grapalat" w:cs="Sylfaen"/>
          <w:szCs w:val="24"/>
          <w:lang w:val="hy-AM"/>
        </w:rPr>
        <w:t>ծանուցում է առաջին տեղ</w:t>
      </w:r>
      <w:r>
        <w:rPr>
          <w:rFonts w:ascii="GHEA Grapalat" w:hAnsi="GHEA Grapalat" w:cs="Sylfaen"/>
          <w:szCs w:val="24"/>
          <w:lang w:val="en-US"/>
        </w:rPr>
        <w:t>ը</w:t>
      </w:r>
      <w:r w:rsidRPr="00C33722">
        <w:rPr>
          <w:rFonts w:ascii="GHEA Grapalat" w:hAnsi="GHEA Grapalat" w:cs="Sylfaen"/>
          <w:szCs w:val="24"/>
          <w:lang w:val="hy-AM"/>
        </w:rPr>
        <w:t xml:space="preserve"> զբաղեցրած մասնակցին՝ առաջարկելով երեք աշխատանքային օրվա ընթացքում շտկել անհամապատաս</w:t>
      </w:r>
      <w:r w:rsidRPr="00C33722">
        <w:rPr>
          <w:rFonts w:ascii="GHEA Grapalat" w:hAnsi="GHEA Grapalat" w:cs="Sylfaen"/>
          <w:szCs w:val="24"/>
          <w:lang w:val="hy-AM"/>
        </w:rPr>
        <w:softHyphen/>
        <w:t>խանությունը: Ընդ որում, եթե անհամապատասխանությունն արձանագրվել է</w:t>
      </w:r>
      <w:r>
        <w:rPr>
          <w:rFonts w:ascii="GHEA Grapalat" w:hAnsi="GHEA Grapalat" w:cs="Sylfaen"/>
          <w:szCs w:val="24"/>
          <w:lang w:val="en-US"/>
        </w:rPr>
        <w:t>՝</w:t>
      </w:r>
    </w:p>
    <w:p w:rsidR="00342273" w:rsidRPr="002865DC" w:rsidRDefault="00342273" w:rsidP="00342273">
      <w:pPr>
        <w:pStyle w:val="23"/>
        <w:numPr>
          <w:ilvl w:val="0"/>
          <w:numId w:val="19"/>
        </w:numPr>
        <w:spacing w:line="240" w:lineRule="auto"/>
        <w:ind w:left="0" w:firstLine="630"/>
        <w:rPr>
          <w:rFonts w:ascii="GHEA Grapalat" w:hAnsi="GHEA Grapalat" w:cs="Sylfaen"/>
          <w:szCs w:val="24"/>
        </w:rPr>
      </w:pPr>
      <w:r w:rsidRPr="00C33722">
        <w:rPr>
          <w:rFonts w:ascii="GHEA Grapalat" w:hAnsi="GHEA Grapalat" w:cs="Sylfaen"/>
          <w:szCs w:val="24"/>
          <w:lang w:val="hy-AM"/>
        </w:rPr>
        <w:t xml:space="preserve">կոմիտեից ստացված տեղեկատվության արդյունքում, ապա սույն կետում նշված ծանուցմանը կցվում է նաև </w:t>
      </w:r>
      <w:r>
        <w:rPr>
          <w:rFonts w:ascii="GHEA Grapalat" w:hAnsi="GHEA Grapalat" w:cs="Sylfaen"/>
          <w:szCs w:val="24"/>
          <w:lang w:val="en-US"/>
        </w:rPr>
        <w:t>կոմիտեի</w:t>
      </w:r>
      <w:r w:rsidRPr="002865DC">
        <w:rPr>
          <w:rFonts w:ascii="GHEA Grapalat" w:hAnsi="GHEA Grapalat" w:cs="Sylfaen"/>
          <w:szCs w:val="24"/>
        </w:rPr>
        <w:t xml:space="preserve"> </w:t>
      </w:r>
      <w:r>
        <w:rPr>
          <w:rFonts w:ascii="GHEA Grapalat" w:hAnsi="GHEA Grapalat" w:cs="Sylfaen"/>
          <w:szCs w:val="24"/>
          <w:lang w:val="en-US"/>
        </w:rPr>
        <w:t>տրամադրած</w:t>
      </w:r>
      <w:r w:rsidRPr="002865DC">
        <w:rPr>
          <w:rFonts w:ascii="GHEA Grapalat" w:hAnsi="GHEA Grapalat" w:cs="Sylfaen"/>
          <w:szCs w:val="24"/>
        </w:rPr>
        <w:t xml:space="preserve"> </w:t>
      </w:r>
      <w:r w:rsidRPr="00C33722">
        <w:rPr>
          <w:rFonts w:ascii="GHEA Grapalat" w:hAnsi="GHEA Grapalat" w:cs="Sylfaen"/>
          <w:szCs w:val="24"/>
          <w:lang w:val="hy-AM"/>
        </w:rPr>
        <w:t>տեղեկատվությունը պարունակող փաստաթղթի բնօրինակից արտատպված (սկանավորված) տարբերակը</w:t>
      </w:r>
      <w:r w:rsidRPr="002865DC">
        <w:rPr>
          <w:rFonts w:ascii="GHEA Grapalat" w:hAnsi="GHEA Grapalat" w:cs="Sylfaen"/>
          <w:szCs w:val="24"/>
        </w:rPr>
        <w:t>.</w:t>
      </w:r>
    </w:p>
    <w:p w:rsidR="00342273" w:rsidRPr="002865DC" w:rsidRDefault="00342273" w:rsidP="00342273">
      <w:pPr>
        <w:pStyle w:val="23"/>
        <w:numPr>
          <w:ilvl w:val="0"/>
          <w:numId w:val="19"/>
        </w:numPr>
        <w:spacing w:line="240" w:lineRule="auto"/>
        <w:ind w:left="0" w:firstLine="630"/>
        <w:rPr>
          <w:rFonts w:ascii="GHEA Grapalat" w:hAnsi="GHEA Grapalat" w:cs="Sylfaen"/>
          <w:szCs w:val="24"/>
        </w:rPr>
      </w:pPr>
      <w:r>
        <w:rPr>
          <w:rFonts w:ascii="GHEA Grapalat" w:hAnsi="GHEA Grapalat" w:cs="Sylfaen"/>
          <w:szCs w:val="24"/>
          <w:lang w:val="en-US"/>
        </w:rPr>
        <w:t>առաջին</w:t>
      </w:r>
      <w:r w:rsidRPr="002865DC">
        <w:rPr>
          <w:rFonts w:ascii="GHEA Grapalat" w:hAnsi="GHEA Grapalat" w:cs="Sylfaen"/>
          <w:szCs w:val="24"/>
        </w:rPr>
        <w:t xml:space="preserve"> </w:t>
      </w:r>
      <w:r>
        <w:rPr>
          <w:rFonts w:ascii="GHEA Grapalat" w:hAnsi="GHEA Grapalat" w:cs="Sylfaen"/>
          <w:szCs w:val="24"/>
          <w:lang w:val="en-US"/>
        </w:rPr>
        <w:t>տեղը</w:t>
      </w:r>
      <w:r w:rsidRPr="002865DC">
        <w:rPr>
          <w:rFonts w:ascii="GHEA Grapalat" w:hAnsi="GHEA Grapalat" w:cs="Sylfaen"/>
          <w:szCs w:val="24"/>
        </w:rPr>
        <w:t xml:space="preserve"> </w:t>
      </w:r>
      <w:r>
        <w:rPr>
          <w:rFonts w:ascii="GHEA Grapalat" w:hAnsi="GHEA Grapalat" w:cs="Sylfaen"/>
          <w:szCs w:val="24"/>
          <w:lang w:val="en-US"/>
        </w:rPr>
        <w:t>զբաղեցրած</w:t>
      </w:r>
      <w:r w:rsidRPr="002865DC">
        <w:rPr>
          <w:rFonts w:ascii="GHEA Grapalat" w:hAnsi="GHEA Grapalat" w:cs="Sylfaen"/>
          <w:szCs w:val="24"/>
        </w:rPr>
        <w:t xml:space="preserve"> </w:t>
      </w:r>
      <w:r>
        <w:rPr>
          <w:rFonts w:ascii="GHEA Grapalat" w:hAnsi="GHEA Grapalat" w:cs="Sylfaen"/>
          <w:szCs w:val="24"/>
          <w:lang w:val="en-US"/>
        </w:rPr>
        <w:t>մասնակցի</w:t>
      </w:r>
      <w:r w:rsidRPr="002865DC">
        <w:rPr>
          <w:rFonts w:ascii="GHEA Grapalat" w:hAnsi="GHEA Grapalat" w:cs="Sylfaen"/>
          <w:szCs w:val="24"/>
        </w:rPr>
        <w:t xml:space="preserve"> </w:t>
      </w:r>
      <w:r>
        <w:rPr>
          <w:rFonts w:ascii="GHEA Grapalat" w:hAnsi="GHEA Grapalat" w:cs="Sylfaen"/>
          <w:szCs w:val="24"/>
          <w:lang w:val="en-US"/>
        </w:rPr>
        <w:t>կողմից</w:t>
      </w:r>
      <w:r w:rsidRPr="002865DC">
        <w:rPr>
          <w:rFonts w:ascii="GHEA Grapalat" w:hAnsi="GHEA Grapalat" w:cs="Sylfaen"/>
          <w:szCs w:val="24"/>
        </w:rPr>
        <w:t xml:space="preserve"> </w:t>
      </w:r>
      <w:r>
        <w:rPr>
          <w:rFonts w:ascii="GHEA Grapalat" w:hAnsi="GHEA Grapalat" w:cs="Sylfaen"/>
          <w:szCs w:val="24"/>
          <w:lang w:val="en-US"/>
        </w:rPr>
        <w:t>ներկայացված</w:t>
      </w:r>
      <w:r w:rsidRPr="002865DC">
        <w:rPr>
          <w:rFonts w:ascii="GHEA Grapalat" w:hAnsi="GHEA Grapalat" w:cs="Sylfaen"/>
          <w:szCs w:val="24"/>
        </w:rPr>
        <w:t xml:space="preserve"> </w:t>
      </w:r>
      <w:r>
        <w:rPr>
          <w:rFonts w:ascii="GHEA Grapalat" w:hAnsi="GHEA Grapalat" w:cs="Sylfaen"/>
          <w:szCs w:val="24"/>
          <w:lang w:val="en-US"/>
        </w:rPr>
        <w:t>փաստաթղթերի</w:t>
      </w:r>
      <w:r w:rsidRPr="002865DC">
        <w:rPr>
          <w:rFonts w:ascii="GHEA Grapalat" w:hAnsi="GHEA Grapalat" w:cs="Sylfaen"/>
          <w:szCs w:val="24"/>
        </w:rPr>
        <w:t xml:space="preserve"> </w:t>
      </w:r>
      <w:r>
        <w:rPr>
          <w:rFonts w:ascii="GHEA Grapalat" w:hAnsi="GHEA Grapalat" w:cs="Sylfaen"/>
          <w:szCs w:val="24"/>
          <w:lang w:val="en-US"/>
        </w:rPr>
        <w:t>գնահատման</w:t>
      </w:r>
      <w:r w:rsidRPr="002865DC">
        <w:rPr>
          <w:rFonts w:ascii="GHEA Grapalat" w:hAnsi="GHEA Grapalat" w:cs="Sylfaen"/>
          <w:szCs w:val="24"/>
        </w:rPr>
        <w:t xml:space="preserve"> </w:t>
      </w:r>
      <w:r>
        <w:rPr>
          <w:rFonts w:ascii="GHEA Grapalat" w:hAnsi="GHEA Grapalat" w:cs="Sylfaen"/>
          <w:szCs w:val="24"/>
          <w:lang w:val="en-US"/>
        </w:rPr>
        <w:t>արդյունքում</w:t>
      </w:r>
      <w:r w:rsidRPr="002865DC">
        <w:rPr>
          <w:rFonts w:ascii="GHEA Grapalat" w:hAnsi="GHEA Grapalat" w:cs="Sylfaen"/>
          <w:szCs w:val="24"/>
        </w:rPr>
        <w:t xml:space="preserve">, </w:t>
      </w:r>
      <w:r>
        <w:rPr>
          <w:rFonts w:ascii="GHEA Grapalat" w:hAnsi="GHEA Grapalat" w:cs="Sylfaen"/>
          <w:szCs w:val="24"/>
          <w:lang w:val="en-US"/>
        </w:rPr>
        <w:t>ապա</w:t>
      </w:r>
      <w:r w:rsidRPr="002865DC">
        <w:rPr>
          <w:rFonts w:ascii="GHEA Grapalat" w:hAnsi="GHEA Grapalat" w:cs="Sylfaen"/>
          <w:szCs w:val="24"/>
        </w:rPr>
        <w:t xml:space="preserve"> </w:t>
      </w:r>
      <w:r>
        <w:rPr>
          <w:rFonts w:ascii="GHEA Grapalat" w:hAnsi="GHEA Grapalat" w:cs="Sylfaen"/>
          <w:szCs w:val="24"/>
          <w:lang w:val="en-US"/>
        </w:rPr>
        <w:t>սույն</w:t>
      </w:r>
      <w:r w:rsidRPr="002865DC">
        <w:rPr>
          <w:rFonts w:ascii="GHEA Grapalat" w:hAnsi="GHEA Grapalat" w:cs="Sylfaen"/>
          <w:szCs w:val="24"/>
        </w:rPr>
        <w:t xml:space="preserve"> </w:t>
      </w:r>
      <w:r>
        <w:rPr>
          <w:rFonts w:ascii="GHEA Grapalat" w:hAnsi="GHEA Grapalat" w:cs="Sylfaen"/>
          <w:szCs w:val="24"/>
          <w:lang w:val="en-US"/>
        </w:rPr>
        <w:t>կետում</w:t>
      </w:r>
      <w:r w:rsidRPr="002865DC">
        <w:rPr>
          <w:rFonts w:ascii="GHEA Grapalat" w:hAnsi="GHEA Grapalat" w:cs="Sylfaen"/>
          <w:szCs w:val="24"/>
        </w:rPr>
        <w:t xml:space="preserve"> </w:t>
      </w:r>
      <w:r w:rsidRPr="00F21FFB">
        <w:rPr>
          <w:rFonts w:ascii="GHEA Grapalat" w:hAnsi="GHEA Grapalat" w:cs="Sylfaen"/>
          <w:szCs w:val="24"/>
          <w:lang w:val="hy-AM"/>
        </w:rPr>
        <w:t xml:space="preserve">նշված ծանուցմանը կցվում է նաև </w:t>
      </w:r>
      <w:r>
        <w:rPr>
          <w:rFonts w:ascii="GHEA Grapalat" w:hAnsi="GHEA Grapalat" w:cs="Sylfaen"/>
          <w:szCs w:val="24"/>
          <w:lang w:val="en-US"/>
        </w:rPr>
        <w:t>հանձնաժողովի</w:t>
      </w:r>
      <w:r w:rsidRPr="002865DC">
        <w:rPr>
          <w:rFonts w:ascii="GHEA Grapalat" w:hAnsi="GHEA Grapalat" w:cs="Sylfaen"/>
          <w:szCs w:val="24"/>
        </w:rPr>
        <w:t xml:space="preserve"> </w:t>
      </w:r>
      <w:r>
        <w:rPr>
          <w:rFonts w:ascii="GHEA Grapalat" w:hAnsi="GHEA Grapalat" w:cs="Sylfaen"/>
          <w:szCs w:val="24"/>
          <w:lang w:val="en-US"/>
        </w:rPr>
        <w:t>նիստի</w:t>
      </w:r>
      <w:r w:rsidRPr="002865DC">
        <w:rPr>
          <w:rFonts w:ascii="GHEA Grapalat" w:hAnsi="GHEA Grapalat" w:cs="Sylfaen"/>
          <w:szCs w:val="24"/>
        </w:rPr>
        <w:t xml:space="preserve"> </w:t>
      </w:r>
      <w:r>
        <w:rPr>
          <w:rFonts w:ascii="GHEA Grapalat" w:hAnsi="GHEA Grapalat" w:cs="Sylfaen"/>
          <w:szCs w:val="24"/>
          <w:lang w:val="en-US"/>
        </w:rPr>
        <w:t>արձանագրության</w:t>
      </w:r>
      <w:r w:rsidRPr="002865DC">
        <w:rPr>
          <w:rFonts w:ascii="GHEA Grapalat" w:hAnsi="GHEA Grapalat" w:cs="Sylfaen"/>
          <w:szCs w:val="24"/>
        </w:rPr>
        <w:t xml:space="preserve"> </w:t>
      </w:r>
      <w:r w:rsidRPr="00F21FFB">
        <w:rPr>
          <w:rFonts w:ascii="GHEA Grapalat" w:hAnsi="GHEA Grapalat" w:cs="Sylfaen"/>
          <w:szCs w:val="24"/>
          <w:lang w:val="hy-AM"/>
        </w:rPr>
        <w:t>բնօրինակից արտատպված (սկանավորված) տարբերակը</w:t>
      </w:r>
      <w:r w:rsidRPr="002865DC">
        <w:rPr>
          <w:rFonts w:ascii="GHEA Grapalat" w:hAnsi="GHEA Grapalat" w:cs="Sylfaen"/>
          <w:szCs w:val="24"/>
        </w:rPr>
        <w:t>:</w:t>
      </w:r>
    </w:p>
    <w:p w:rsidR="00342273" w:rsidRPr="002865DC" w:rsidRDefault="00342273" w:rsidP="00342273">
      <w:pPr>
        <w:pStyle w:val="23"/>
        <w:spacing w:line="240" w:lineRule="auto"/>
        <w:rPr>
          <w:rFonts w:ascii="GHEA Grapalat" w:hAnsi="GHEA Grapalat" w:cs="Sylfaen"/>
          <w:szCs w:val="24"/>
        </w:rPr>
      </w:pPr>
      <w:r w:rsidRPr="002865DC">
        <w:rPr>
          <w:rFonts w:ascii="GHEA Grapalat" w:hAnsi="GHEA Grapalat" w:cs="Sylfaen"/>
          <w:szCs w:val="24"/>
        </w:rPr>
        <w:t>7.1</w:t>
      </w:r>
      <w:r w:rsidR="002E0D1E" w:rsidRPr="002865DC">
        <w:rPr>
          <w:rFonts w:ascii="GHEA Grapalat" w:hAnsi="GHEA Grapalat" w:cs="Sylfaen"/>
          <w:szCs w:val="24"/>
        </w:rPr>
        <w:t>8</w:t>
      </w:r>
      <w:r w:rsidRPr="002865DC">
        <w:rPr>
          <w:rFonts w:ascii="GHEA Grapalat" w:hAnsi="GHEA Grapalat" w:cs="Sylfaen"/>
          <w:szCs w:val="24"/>
        </w:rPr>
        <w:t xml:space="preserve"> </w:t>
      </w:r>
      <w:r>
        <w:rPr>
          <w:rFonts w:ascii="GHEA Grapalat" w:hAnsi="GHEA Grapalat" w:cs="Sylfaen"/>
          <w:szCs w:val="24"/>
          <w:lang w:val="en-US"/>
        </w:rPr>
        <w:t>Առաջին</w:t>
      </w:r>
      <w:r w:rsidRPr="002865DC">
        <w:rPr>
          <w:rFonts w:ascii="GHEA Grapalat" w:hAnsi="GHEA Grapalat" w:cs="Sylfaen"/>
          <w:szCs w:val="24"/>
        </w:rPr>
        <w:t xml:space="preserve"> </w:t>
      </w:r>
      <w:r>
        <w:rPr>
          <w:rFonts w:ascii="GHEA Grapalat" w:hAnsi="GHEA Grapalat" w:cs="Sylfaen"/>
          <w:szCs w:val="24"/>
          <w:lang w:val="en-US"/>
        </w:rPr>
        <w:t>տեղ</w:t>
      </w:r>
      <w:r w:rsidRPr="002865DC">
        <w:rPr>
          <w:rFonts w:ascii="GHEA Grapalat" w:hAnsi="GHEA Grapalat" w:cs="Sylfaen"/>
          <w:szCs w:val="24"/>
        </w:rPr>
        <w:t xml:space="preserve"> </w:t>
      </w:r>
      <w:r>
        <w:rPr>
          <w:rFonts w:ascii="GHEA Grapalat" w:hAnsi="GHEA Grapalat" w:cs="Sylfaen"/>
          <w:szCs w:val="24"/>
          <w:lang w:val="en-US"/>
        </w:rPr>
        <w:t>զբաղեցրած</w:t>
      </w:r>
      <w:r w:rsidRPr="002865DC">
        <w:rPr>
          <w:rFonts w:ascii="GHEA Grapalat" w:hAnsi="GHEA Grapalat" w:cs="Sylfaen"/>
          <w:szCs w:val="24"/>
        </w:rPr>
        <w:t xml:space="preserve"> </w:t>
      </w:r>
      <w:r>
        <w:rPr>
          <w:rFonts w:ascii="GHEA Grapalat" w:hAnsi="GHEA Grapalat" w:cs="Sylfaen"/>
          <w:szCs w:val="24"/>
          <w:lang w:val="en-US"/>
        </w:rPr>
        <w:t>մասնակցի</w:t>
      </w:r>
      <w:r w:rsidRPr="002865DC">
        <w:rPr>
          <w:rFonts w:ascii="GHEA Grapalat" w:hAnsi="GHEA Grapalat" w:cs="Sylfaen"/>
          <w:szCs w:val="24"/>
        </w:rPr>
        <w:t xml:space="preserve"> </w:t>
      </w:r>
      <w:r>
        <w:rPr>
          <w:rFonts w:ascii="GHEA Grapalat" w:hAnsi="GHEA Grapalat" w:cs="Sylfaen"/>
          <w:szCs w:val="24"/>
          <w:lang w:val="en-US"/>
        </w:rPr>
        <w:t>կողմից</w:t>
      </w:r>
      <w:r w:rsidRPr="002865DC">
        <w:rPr>
          <w:rFonts w:ascii="GHEA Grapalat" w:hAnsi="GHEA Grapalat" w:cs="Sylfaen"/>
          <w:szCs w:val="24"/>
        </w:rPr>
        <w:t xml:space="preserve"> </w:t>
      </w:r>
      <w:r>
        <w:rPr>
          <w:rFonts w:ascii="GHEA Grapalat" w:hAnsi="GHEA Grapalat" w:cs="Sylfaen"/>
          <w:szCs w:val="24"/>
          <w:lang w:val="en-US"/>
        </w:rPr>
        <w:t>արձանագրված</w:t>
      </w:r>
      <w:r w:rsidRPr="002865DC">
        <w:rPr>
          <w:rFonts w:ascii="GHEA Grapalat" w:hAnsi="GHEA Grapalat" w:cs="Sylfaen"/>
          <w:szCs w:val="24"/>
        </w:rPr>
        <w:t xml:space="preserve"> </w:t>
      </w:r>
      <w:r>
        <w:rPr>
          <w:rFonts w:ascii="GHEA Grapalat" w:hAnsi="GHEA Grapalat" w:cs="Sylfaen"/>
          <w:szCs w:val="24"/>
          <w:lang w:val="en-US"/>
        </w:rPr>
        <w:t>անհամապատասխանությունը</w:t>
      </w:r>
      <w:r w:rsidRPr="002865DC">
        <w:rPr>
          <w:rFonts w:ascii="GHEA Grapalat" w:hAnsi="GHEA Grapalat" w:cs="Sylfaen"/>
          <w:szCs w:val="24"/>
        </w:rPr>
        <w:t xml:space="preserve"> </w:t>
      </w:r>
      <w:r>
        <w:rPr>
          <w:rFonts w:ascii="GHEA Grapalat" w:hAnsi="GHEA Grapalat" w:cs="Sylfaen"/>
          <w:szCs w:val="24"/>
          <w:lang w:val="en-US"/>
        </w:rPr>
        <w:t>սույն</w:t>
      </w:r>
      <w:r w:rsidRPr="002865DC">
        <w:rPr>
          <w:rFonts w:ascii="GHEA Grapalat" w:hAnsi="GHEA Grapalat" w:cs="Sylfaen"/>
          <w:szCs w:val="24"/>
        </w:rPr>
        <w:t xml:space="preserve"> </w:t>
      </w:r>
      <w:r>
        <w:rPr>
          <w:rFonts w:ascii="GHEA Grapalat" w:hAnsi="GHEA Grapalat" w:cs="Sylfaen"/>
          <w:szCs w:val="24"/>
          <w:lang w:val="en-US"/>
        </w:rPr>
        <w:t>հրավերի</w:t>
      </w:r>
      <w:r w:rsidRPr="002865DC">
        <w:rPr>
          <w:rFonts w:ascii="GHEA Grapalat" w:hAnsi="GHEA Grapalat" w:cs="Sylfaen"/>
          <w:szCs w:val="24"/>
        </w:rPr>
        <w:t xml:space="preserve"> 1-</w:t>
      </w:r>
      <w:r>
        <w:rPr>
          <w:rFonts w:ascii="GHEA Grapalat" w:hAnsi="GHEA Grapalat" w:cs="Sylfaen"/>
          <w:szCs w:val="24"/>
          <w:lang w:val="en-US"/>
        </w:rPr>
        <w:t>ին</w:t>
      </w:r>
      <w:r w:rsidRPr="002865DC">
        <w:rPr>
          <w:rFonts w:ascii="GHEA Grapalat" w:hAnsi="GHEA Grapalat" w:cs="Sylfaen"/>
          <w:szCs w:val="24"/>
        </w:rPr>
        <w:t xml:space="preserve"> </w:t>
      </w:r>
      <w:r>
        <w:rPr>
          <w:rFonts w:ascii="GHEA Grapalat" w:hAnsi="GHEA Grapalat" w:cs="Sylfaen"/>
          <w:szCs w:val="24"/>
          <w:lang w:val="en-US"/>
        </w:rPr>
        <w:t>մասի</w:t>
      </w:r>
      <w:r w:rsidRPr="002865DC">
        <w:rPr>
          <w:rFonts w:ascii="GHEA Grapalat" w:hAnsi="GHEA Grapalat" w:cs="Sylfaen"/>
          <w:szCs w:val="24"/>
        </w:rPr>
        <w:t xml:space="preserve"> 7.1</w:t>
      </w:r>
      <w:r w:rsidR="002E0D1E" w:rsidRPr="002865DC">
        <w:rPr>
          <w:rFonts w:ascii="GHEA Grapalat" w:hAnsi="GHEA Grapalat" w:cs="Sylfaen"/>
          <w:szCs w:val="24"/>
        </w:rPr>
        <w:t>7</w:t>
      </w:r>
      <w:r w:rsidRPr="002865DC">
        <w:rPr>
          <w:rFonts w:ascii="GHEA Grapalat" w:hAnsi="GHEA Grapalat" w:cs="Sylfaen"/>
          <w:szCs w:val="24"/>
        </w:rPr>
        <w:t xml:space="preserve"> </w:t>
      </w:r>
      <w:r>
        <w:rPr>
          <w:rFonts w:ascii="GHEA Grapalat" w:hAnsi="GHEA Grapalat" w:cs="Sylfaen"/>
          <w:szCs w:val="24"/>
          <w:lang w:val="en-US"/>
        </w:rPr>
        <w:t>կետով</w:t>
      </w:r>
      <w:r w:rsidRPr="002865DC">
        <w:rPr>
          <w:rFonts w:ascii="GHEA Grapalat" w:hAnsi="GHEA Grapalat" w:cs="Sylfaen"/>
          <w:szCs w:val="24"/>
        </w:rPr>
        <w:t xml:space="preserve"> </w:t>
      </w:r>
      <w:r>
        <w:rPr>
          <w:rFonts w:ascii="GHEA Grapalat" w:hAnsi="GHEA Grapalat" w:cs="Sylfaen"/>
          <w:szCs w:val="24"/>
          <w:lang w:val="en-US"/>
        </w:rPr>
        <w:t>սահմանված</w:t>
      </w:r>
      <w:r w:rsidRPr="002865DC">
        <w:rPr>
          <w:rFonts w:ascii="GHEA Grapalat" w:hAnsi="GHEA Grapalat" w:cs="Sylfaen"/>
          <w:szCs w:val="24"/>
        </w:rPr>
        <w:t xml:space="preserve"> </w:t>
      </w:r>
      <w:r>
        <w:rPr>
          <w:rFonts w:ascii="GHEA Grapalat" w:hAnsi="GHEA Grapalat" w:cs="Sylfaen"/>
          <w:szCs w:val="24"/>
          <w:lang w:val="en-US"/>
        </w:rPr>
        <w:t>ժամկետում՝</w:t>
      </w:r>
    </w:p>
    <w:p w:rsidR="00342273" w:rsidRPr="002865DC" w:rsidRDefault="00342273" w:rsidP="00342273">
      <w:pPr>
        <w:pStyle w:val="23"/>
        <w:spacing w:line="240" w:lineRule="auto"/>
        <w:ind w:firstLine="708"/>
        <w:rPr>
          <w:rFonts w:ascii="GHEA Grapalat" w:hAnsi="GHEA Grapalat" w:cs="Sylfaen"/>
          <w:szCs w:val="24"/>
        </w:rPr>
      </w:pPr>
      <w:r w:rsidRPr="002865DC">
        <w:rPr>
          <w:rFonts w:ascii="GHEA Grapalat" w:hAnsi="GHEA Grapalat" w:cs="Sylfaen"/>
          <w:szCs w:val="24"/>
        </w:rPr>
        <w:t xml:space="preserve">1) </w:t>
      </w:r>
      <w:r w:rsidRPr="00C33722">
        <w:rPr>
          <w:rFonts w:ascii="GHEA Grapalat" w:hAnsi="GHEA Grapalat" w:cs="Sylfaen"/>
          <w:szCs w:val="24"/>
          <w:lang w:val="en-US"/>
        </w:rPr>
        <w:t>շտկելու</w:t>
      </w:r>
      <w:r w:rsidRPr="002865DC">
        <w:rPr>
          <w:rFonts w:ascii="GHEA Grapalat" w:hAnsi="GHEA Grapalat" w:cs="Sylfaen"/>
          <w:szCs w:val="24"/>
        </w:rPr>
        <w:t xml:space="preserve"> </w:t>
      </w:r>
      <w:r w:rsidRPr="00C33722">
        <w:rPr>
          <w:rFonts w:ascii="GHEA Grapalat" w:hAnsi="GHEA Grapalat" w:cs="Sylfaen"/>
          <w:szCs w:val="24"/>
          <w:lang w:val="en-US"/>
        </w:rPr>
        <w:t>դեպքում</w:t>
      </w:r>
      <w:r w:rsidRPr="002865DC">
        <w:rPr>
          <w:rFonts w:ascii="GHEA Grapalat" w:hAnsi="GHEA Grapalat" w:cs="Sylfaen"/>
          <w:szCs w:val="24"/>
        </w:rPr>
        <w:t xml:space="preserve"> </w:t>
      </w:r>
      <w:r w:rsidRPr="00C33722">
        <w:rPr>
          <w:rFonts w:ascii="GHEA Grapalat" w:hAnsi="GHEA Grapalat" w:cs="Sylfaen"/>
          <w:szCs w:val="24"/>
          <w:lang w:val="en-US"/>
        </w:rPr>
        <w:t>հայտը</w:t>
      </w:r>
      <w:r w:rsidRPr="002865DC">
        <w:rPr>
          <w:rFonts w:ascii="GHEA Grapalat" w:hAnsi="GHEA Grapalat" w:cs="Sylfaen"/>
          <w:szCs w:val="24"/>
        </w:rPr>
        <w:t xml:space="preserve"> </w:t>
      </w:r>
      <w:r w:rsidRPr="00C33722">
        <w:rPr>
          <w:rFonts w:ascii="GHEA Grapalat" w:hAnsi="GHEA Grapalat" w:cs="Sylfaen"/>
          <w:szCs w:val="24"/>
          <w:lang w:val="en-US"/>
        </w:rPr>
        <w:t>գնահատվում</w:t>
      </w:r>
      <w:r w:rsidRPr="002865DC">
        <w:rPr>
          <w:rFonts w:ascii="GHEA Grapalat" w:hAnsi="GHEA Grapalat" w:cs="Sylfaen"/>
          <w:szCs w:val="24"/>
        </w:rPr>
        <w:t xml:space="preserve"> </w:t>
      </w:r>
      <w:r w:rsidRPr="00C33722">
        <w:rPr>
          <w:rFonts w:ascii="GHEA Grapalat" w:hAnsi="GHEA Grapalat" w:cs="Sylfaen"/>
          <w:szCs w:val="24"/>
          <w:lang w:val="en-US"/>
        </w:rPr>
        <w:t>է</w:t>
      </w:r>
      <w:r w:rsidRPr="002865DC">
        <w:rPr>
          <w:rFonts w:ascii="GHEA Grapalat" w:hAnsi="GHEA Grapalat" w:cs="Sylfaen"/>
          <w:szCs w:val="24"/>
        </w:rPr>
        <w:t xml:space="preserve"> </w:t>
      </w:r>
      <w:r w:rsidRPr="00C33722">
        <w:rPr>
          <w:rFonts w:ascii="GHEA Grapalat" w:hAnsi="GHEA Grapalat" w:cs="Sylfaen"/>
          <w:szCs w:val="24"/>
          <w:lang w:val="en-US"/>
        </w:rPr>
        <w:t>բավարար</w:t>
      </w:r>
      <w:r w:rsidRPr="002865DC">
        <w:rPr>
          <w:rFonts w:ascii="GHEA Grapalat" w:hAnsi="GHEA Grapalat" w:cs="Sylfaen"/>
          <w:szCs w:val="24"/>
        </w:rPr>
        <w:t xml:space="preserve"> </w:t>
      </w:r>
      <w:r w:rsidRPr="00C33722">
        <w:rPr>
          <w:rFonts w:ascii="GHEA Grapalat" w:hAnsi="GHEA Grapalat" w:cs="Sylfaen"/>
          <w:szCs w:val="24"/>
          <w:lang w:val="en-US"/>
        </w:rPr>
        <w:t>և</w:t>
      </w:r>
      <w:r w:rsidRPr="002865DC">
        <w:rPr>
          <w:rFonts w:ascii="GHEA Grapalat" w:hAnsi="GHEA Grapalat" w:cs="Sylfaen"/>
          <w:szCs w:val="24"/>
        </w:rPr>
        <w:t xml:space="preserve"> </w:t>
      </w:r>
      <w:r w:rsidRPr="00C33722">
        <w:rPr>
          <w:rFonts w:ascii="GHEA Grapalat" w:hAnsi="GHEA Grapalat" w:cs="Sylfaen"/>
          <w:szCs w:val="24"/>
          <w:lang w:val="en-US"/>
        </w:rPr>
        <w:t>առաջին</w:t>
      </w:r>
      <w:r w:rsidRPr="002865DC">
        <w:rPr>
          <w:rFonts w:ascii="GHEA Grapalat" w:hAnsi="GHEA Grapalat" w:cs="Sylfaen"/>
          <w:szCs w:val="24"/>
        </w:rPr>
        <w:t xml:space="preserve"> </w:t>
      </w:r>
      <w:r w:rsidRPr="00C33722">
        <w:rPr>
          <w:rFonts w:ascii="GHEA Grapalat" w:hAnsi="GHEA Grapalat" w:cs="Sylfaen"/>
          <w:szCs w:val="24"/>
          <w:lang w:val="en-US"/>
        </w:rPr>
        <w:t>տեղն</w:t>
      </w:r>
      <w:r w:rsidRPr="002865DC">
        <w:rPr>
          <w:rFonts w:ascii="GHEA Grapalat" w:hAnsi="GHEA Grapalat" w:cs="Sylfaen"/>
          <w:szCs w:val="24"/>
        </w:rPr>
        <w:t xml:space="preserve"> </w:t>
      </w:r>
      <w:r w:rsidRPr="00C33722">
        <w:rPr>
          <w:rFonts w:ascii="GHEA Grapalat" w:hAnsi="GHEA Grapalat" w:cs="Sylfaen"/>
          <w:szCs w:val="24"/>
          <w:lang w:val="en-US"/>
        </w:rPr>
        <w:t>զբաղեցրած</w:t>
      </w:r>
      <w:r w:rsidRPr="002865DC">
        <w:rPr>
          <w:rFonts w:ascii="GHEA Grapalat" w:hAnsi="GHEA Grapalat" w:cs="Sylfaen"/>
          <w:szCs w:val="24"/>
        </w:rPr>
        <w:t xml:space="preserve"> </w:t>
      </w:r>
      <w:r w:rsidRPr="00C33722">
        <w:rPr>
          <w:rFonts w:ascii="GHEA Grapalat" w:hAnsi="GHEA Grapalat" w:cs="Sylfaen"/>
          <w:szCs w:val="24"/>
          <w:lang w:val="en-US"/>
        </w:rPr>
        <w:t>մասնակիցը</w:t>
      </w:r>
      <w:r w:rsidRPr="002865DC">
        <w:rPr>
          <w:rFonts w:ascii="GHEA Grapalat" w:hAnsi="GHEA Grapalat" w:cs="Sylfaen"/>
          <w:szCs w:val="24"/>
        </w:rPr>
        <w:t xml:space="preserve"> </w:t>
      </w:r>
      <w:r w:rsidRPr="00C33722">
        <w:rPr>
          <w:rFonts w:ascii="GHEA Grapalat" w:hAnsi="GHEA Grapalat" w:cs="Sylfaen"/>
          <w:szCs w:val="24"/>
          <w:lang w:val="en-US"/>
        </w:rPr>
        <w:t>հայտարարվում</w:t>
      </w:r>
      <w:r w:rsidRPr="002865DC">
        <w:rPr>
          <w:rFonts w:ascii="GHEA Grapalat" w:hAnsi="GHEA Grapalat" w:cs="Sylfaen"/>
          <w:szCs w:val="24"/>
        </w:rPr>
        <w:t xml:space="preserve"> </w:t>
      </w:r>
      <w:r w:rsidRPr="00C33722">
        <w:rPr>
          <w:rFonts w:ascii="GHEA Grapalat" w:hAnsi="GHEA Grapalat" w:cs="Sylfaen"/>
          <w:szCs w:val="24"/>
          <w:lang w:val="en-US"/>
        </w:rPr>
        <w:t>է</w:t>
      </w:r>
      <w:r w:rsidRPr="002865DC">
        <w:rPr>
          <w:rFonts w:ascii="GHEA Grapalat" w:hAnsi="GHEA Grapalat" w:cs="Sylfaen"/>
          <w:szCs w:val="24"/>
        </w:rPr>
        <w:t xml:space="preserve"> </w:t>
      </w:r>
      <w:r w:rsidRPr="00C33722">
        <w:rPr>
          <w:rFonts w:ascii="GHEA Grapalat" w:hAnsi="GHEA Grapalat" w:cs="Sylfaen"/>
          <w:szCs w:val="24"/>
          <w:lang w:val="en-US"/>
        </w:rPr>
        <w:t>ընտրված</w:t>
      </w:r>
      <w:r w:rsidRPr="002865DC">
        <w:rPr>
          <w:rFonts w:ascii="GHEA Grapalat" w:hAnsi="GHEA Grapalat" w:cs="Sylfaen"/>
          <w:szCs w:val="24"/>
        </w:rPr>
        <w:t xml:space="preserve"> </w:t>
      </w:r>
      <w:r w:rsidRPr="00C33722">
        <w:rPr>
          <w:rFonts w:ascii="GHEA Grapalat" w:hAnsi="GHEA Grapalat" w:cs="Sylfaen"/>
          <w:szCs w:val="24"/>
          <w:lang w:val="en-US"/>
        </w:rPr>
        <w:t>մասնակից</w:t>
      </w:r>
      <w:r w:rsidRPr="002865DC">
        <w:rPr>
          <w:rFonts w:ascii="GHEA Grapalat" w:hAnsi="GHEA Grapalat" w:cs="Sylfaen"/>
          <w:szCs w:val="24"/>
        </w:rPr>
        <w:t xml:space="preserve">: </w:t>
      </w:r>
      <w:r w:rsidRPr="00C33722">
        <w:rPr>
          <w:rFonts w:ascii="GHEA Grapalat" w:hAnsi="GHEA Grapalat" w:cs="Sylfaen"/>
          <w:szCs w:val="24"/>
          <w:lang w:val="en-US"/>
        </w:rPr>
        <w:t>Եթե</w:t>
      </w:r>
      <w:r w:rsidRPr="002865DC">
        <w:rPr>
          <w:rFonts w:ascii="GHEA Grapalat" w:hAnsi="GHEA Grapalat" w:cs="Sylfaen"/>
          <w:szCs w:val="24"/>
        </w:rPr>
        <w:t xml:space="preserve"> </w:t>
      </w:r>
      <w:r w:rsidRPr="00C33722">
        <w:rPr>
          <w:rFonts w:ascii="GHEA Grapalat" w:hAnsi="GHEA Grapalat" w:cs="Sylfaen"/>
          <w:szCs w:val="24"/>
          <w:lang w:val="en-US"/>
        </w:rPr>
        <w:t>արձանագրված</w:t>
      </w:r>
      <w:r w:rsidRPr="002865DC">
        <w:rPr>
          <w:rFonts w:ascii="GHEA Grapalat" w:hAnsi="GHEA Grapalat" w:cs="Sylfaen"/>
          <w:szCs w:val="24"/>
        </w:rPr>
        <w:t xml:space="preserve"> </w:t>
      </w:r>
      <w:r w:rsidRPr="00C33722">
        <w:rPr>
          <w:rFonts w:ascii="GHEA Grapalat" w:hAnsi="GHEA Grapalat" w:cs="Sylfaen"/>
          <w:szCs w:val="24"/>
          <w:lang w:val="en-US"/>
        </w:rPr>
        <w:t>անհամապատասխանությունը</w:t>
      </w:r>
      <w:r w:rsidRPr="002865DC">
        <w:rPr>
          <w:rFonts w:ascii="GHEA Grapalat" w:hAnsi="GHEA Grapalat" w:cs="Sylfaen"/>
          <w:szCs w:val="24"/>
        </w:rPr>
        <w:t xml:space="preserve"> </w:t>
      </w:r>
      <w:r w:rsidRPr="00C33722">
        <w:rPr>
          <w:rFonts w:ascii="GHEA Grapalat" w:hAnsi="GHEA Grapalat" w:cs="Sylfaen"/>
          <w:szCs w:val="24"/>
          <w:lang w:val="en-US"/>
        </w:rPr>
        <w:t>վերաբերում</w:t>
      </w:r>
      <w:r w:rsidRPr="002865DC">
        <w:rPr>
          <w:rFonts w:ascii="GHEA Grapalat" w:hAnsi="GHEA Grapalat" w:cs="Sylfaen"/>
          <w:szCs w:val="24"/>
        </w:rPr>
        <w:t xml:space="preserve"> </w:t>
      </w:r>
      <w:r w:rsidRPr="00C33722">
        <w:rPr>
          <w:rFonts w:ascii="GHEA Grapalat" w:hAnsi="GHEA Grapalat" w:cs="Sylfaen"/>
          <w:szCs w:val="24"/>
          <w:lang w:val="en-US"/>
        </w:rPr>
        <w:t>է</w:t>
      </w:r>
      <w:r>
        <w:rPr>
          <w:rFonts w:ascii="GHEA Grapalat" w:hAnsi="GHEA Grapalat" w:cs="Sylfaen"/>
          <w:szCs w:val="24"/>
          <w:lang w:val="en-US"/>
        </w:rPr>
        <w:t>՝</w:t>
      </w:r>
    </w:p>
    <w:p w:rsidR="00342273" w:rsidRPr="002865DC" w:rsidRDefault="00342273" w:rsidP="00342273">
      <w:pPr>
        <w:pStyle w:val="23"/>
        <w:numPr>
          <w:ilvl w:val="0"/>
          <w:numId w:val="20"/>
        </w:numPr>
        <w:spacing w:line="240" w:lineRule="auto"/>
        <w:ind w:left="0" w:firstLine="630"/>
        <w:rPr>
          <w:rFonts w:ascii="GHEA Grapalat" w:hAnsi="GHEA Grapalat" w:cs="Sylfaen"/>
          <w:szCs w:val="24"/>
        </w:rPr>
      </w:pPr>
      <w:proofErr w:type="gramStart"/>
      <w:r w:rsidRPr="00C33722">
        <w:rPr>
          <w:rFonts w:ascii="GHEA Grapalat" w:hAnsi="GHEA Grapalat" w:cs="Sylfaen"/>
          <w:szCs w:val="24"/>
          <w:lang w:val="en-US"/>
        </w:rPr>
        <w:t>հարկային</w:t>
      </w:r>
      <w:proofErr w:type="gramEnd"/>
      <w:r w:rsidRPr="002865DC">
        <w:rPr>
          <w:rFonts w:ascii="GHEA Grapalat" w:hAnsi="GHEA Grapalat" w:cs="Sylfaen"/>
          <w:szCs w:val="24"/>
        </w:rPr>
        <w:t xml:space="preserve"> </w:t>
      </w:r>
      <w:r w:rsidRPr="00C33722">
        <w:rPr>
          <w:rFonts w:ascii="GHEA Grapalat" w:hAnsi="GHEA Grapalat" w:cs="Sylfaen"/>
          <w:szCs w:val="24"/>
          <w:lang w:val="en-US"/>
        </w:rPr>
        <w:t>մարմնի</w:t>
      </w:r>
      <w:r w:rsidRPr="002865DC">
        <w:rPr>
          <w:rFonts w:ascii="GHEA Grapalat" w:hAnsi="GHEA Grapalat" w:cs="Sylfaen"/>
          <w:szCs w:val="24"/>
        </w:rPr>
        <w:t xml:space="preserve"> </w:t>
      </w:r>
      <w:r w:rsidRPr="00C33722">
        <w:rPr>
          <w:rFonts w:ascii="GHEA Grapalat" w:hAnsi="GHEA Grapalat" w:cs="Sylfaen"/>
          <w:szCs w:val="24"/>
          <w:lang w:val="en-US"/>
        </w:rPr>
        <w:t>կողմից</w:t>
      </w:r>
      <w:r w:rsidRPr="002865DC">
        <w:rPr>
          <w:rFonts w:ascii="GHEA Grapalat" w:hAnsi="GHEA Grapalat" w:cs="Sylfaen"/>
          <w:szCs w:val="24"/>
        </w:rPr>
        <w:t xml:space="preserve"> </w:t>
      </w:r>
      <w:r w:rsidRPr="00C33722">
        <w:rPr>
          <w:rFonts w:ascii="GHEA Grapalat" w:hAnsi="GHEA Grapalat" w:cs="Sylfaen"/>
          <w:szCs w:val="24"/>
          <w:lang w:val="en-US"/>
        </w:rPr>
        <w:t>վերահսկվող</w:t>
      </w:r>
      <w:r w:rsidRPr="002865DC">
        <w:rPr>
          <w:rFonts w:ascii="GHEA Grapalat" w:hAnsi="GHEA Grapalat" w:cs="Sylfaen"/>
          <w:szCs w:val="24"/>
        </w:rPr>
        <w:t xml:space="preserve"> </w:t>
      </w:r>
      <w:r w:rsidRPr="00C33722">
        <w:rPr>
          <w:rFonts w:ascii="GHEA Grapalat" w:hAnsi="GHEA Grapalat" w:cs="Sylfaen"/>
          <w:szCs w:val="24"/>
          <w:lang w:val="en-US"/>
        </w:rPr>
        <w:t>եկամուտների</w:t>
      </w:r>
      <w:r w:rsidRPr="002865DC">
        <w:rPr>
          <w:rFonts w:ascii="GHEA Grapalat" w:hAnsi="GHEA Grapalat" w:cs="Sylfaen"/>
          <w:szCs w:val="24"/>
        </w:rPr>
        <w:t xml:space="preserve"> </w:t>
      </w:r>
      <w:r w:rsidRPr="00C33722">
        <w:rPr>
          <w:rFonts w:ascii="GHEA Grapalat" w:hAnsi="GHEA Grapalat" w:cs="Sylfaen"/>
          <w:szCs w:val="24"/>
          <w:lang w:val="en-US"/>
        </w:rPr>
        <w:t>գծով</w:t>
      </w:r>
      <w:r w:rsidRPr="002865DC">
        <w:rPr>
          <w:rFonts w:ascii="GHEA Grapalat" w:hAnsi="GHEA Grapalat" w:cs="Sylfaen"/>
          <w:szCs w:val="24"/>
        </w:rPr>
        <w:t xml:space="preserve"> </w:t>
      </w:r>
      <w:r w:rsidRPr="00C33722">
        <w:rPr>
          <w:rFonts w:ascii="GHEA Grapalat" w:hAnsi="GHEA Grapalat" w:cs="Sylfaen"/>
          <w:szCs w:val="24"/>
          <w:lang w:val="en-US"/>
        </w:rPr>
        <w:t>ունեցած</w:t>
      </w:r>
      <w:r w:rsidRPr="002865DC">
        <w:rPr>
          <w:rFonts w:ascii="GHEA Grapalat" w:hAnsi="GHEA Grapalat" w:cs="Sylfaen"/>
          <w:szCs w:val="24"/>
        </w:rPr>
        <w:t xml:space="preserve"> </w:t>
      </w:r>
      <w:r w:rsidRPr="00C33722">
        <w:rPr>
          <w:rFonts w:ascii="GHEA Grapalat" w:hAnsi="GHEA Grapalat" w:cs="Sylfaen"/>
          <w:szCs w:val="24"/>
          <w:lang w:val="en-US"/>
        </w:rPr>
        <w:t>ժամկետանց</w:t>
      </w:r>
      <w:r w:rsidRPr="002865DC">
        <w:rPr>
          <w:rFonts w:ascii="GHEA Grapalat" w:hAnsi="GHEA Grapalat" w:cs="Sylfaen"/>
          <w:szCs w:val="24"/>
        </w:rPr>
        <w:t xml:space="preserve"> </w:t>
      </w:r>
      <w:r w:rsidRPr="00C33722">
        <w:rPr>
          <w:rFonts w:ascii="GHEA Grapalat" w:hAnsi="GHEA Grapalat" w:cs="Sylfaen"/>
          <w:szCs w:val="24"/>
          <w:lang w:val="en-US"/>
        </w:rPr>
        <w:t>հարկային</w:t>
      </w:r>
      <w:r w:rsidRPr="002865DC">
        <w:rPr>
          <w:rFonts w:ascii="GHEA Grapalat" w:hAnsi="GHEA Grapalat" w:cs="Sylfaen"/>
          <w:szCs w:val="24"/>
        </w:rPr>
        <w:t xml:space="preserve"> </w:t>
      </w:r>
      <w:r w:rsidRPr="00C33722">
        <w:rPr>
          <w:rFonts w:ascii="GHEA Grapalat" w:hAnsi="GHEA Grapalat" w:cs="Sylfaen"/>
          <w:szCs w:val="24"/>
          <w:lang w:val="en-US"/>
        </w:rPr>
        <w:t>պարտավորություններին</w:t>
      </w:r>
      <w:r w:rsidRPr="002865DC">
        <w:rPr>
          <w:rFonts w:ascii="GHEA Grapalat" w:hAnsi="GHEA Grapalat" w:cs="Sylfaen"/>
          <w:szCs w:val="24"/>
        </w:rPr>
        <w:t xml:space="preserve">, </w:t>
      </w:r>
      <w:r w:rsidRPr="00C33722">
        <w:rPr>
          <w:rFonts w:ascii="GHEA Grapalat" w:hAnsi="GHEA Grapalat" w:cs="Sylfaen"/>
          <w:szCs w:val="24"/>
          <w:lang w:val="en-US"/>
        </w:rPr>
        <w:t>ապա</w:t>
      </w:r>
      <w:r w:rsidRPr="002865DC">
        <w:rPr>
          <w:rFonts w:ascii="GHEA Grapalat" w:hAnsi="GHEA Grapalat" w:cs="Sylfaen"/>
          <w:szCs w:val="24"/>
        </w:rPr>
        <w:t xml:space="preserve"> </w:t>
      </w:r>
      <w:r w:rsidRPr="00C33722">
        <w:rPr>
          <w:rFonts w:ascii="GHEA Grapalat" w:hAnsi="GHEA Grapalat" w:cs="Sylfaen"/>
          <w:szCs w:val="24"/>
          <w:lang w:val="en-US"/>
        </w:rPr>
        <w:t>անհամապատասխանությունը</w:t>
      </w:r>
      <w:r w:rsidRPr="002865DC">
        <w:rPr>
          <w:rFonts w:ascii="GHEA Grapalat" w:hAnsi="GHEA Grapalat" w:cs="Sylfaen"/>
          <w:szCs w:val="24"/>
        </w:rPr>
        <w:t xml:space="preserve"> </w:t>
      </w:r>
      <w:r w:rsidRPr="00C33722">
        <w:rPr>
          <w:rFonts w:ascii="GHEA Grapalat" w:hAnsi="GHEA Grapalat" w:cs="Sylfaen"/>
          <w:szCs w:val="24"/>
          <w:lang w:val="en-US"/>
        </w:rPr>
        <w:t>համարվում</w:t>
      </w:r>
      <w:r w:rsidRPr="002865DC">
        <w:rPr>
          <w:rFonts w:ascii="GHEA Grapalat" w:hAnsi="GHEA Grapalat" w:cs="Sylfaen"/>
          <w:szCs w:val="24"/>
        </w:rPr>
        <w:t xml:space="preserve"> </w:t>
      </w:r>
      <w:r w:rsidRPr="00C33722">
        <w:rPr>
          <w:rFonts w:ascii="GHEA Grapalat" w:hAnsi="GHEA Grapalat" w:cs="Sylfaen"/>
          <w:szCs w:val="24"/>
          <w:lang w:val="en-US"/>
        </w:rPr>
        <w:t>է</w:t>
      </w:r>
      <w:r w:rsidRPr="002865DC">
        <w:rPr>
          <w:rFonts w:ascii="GHEA Grapalat" w:hAnsi="GHEA Grapalat" w:cs="Sylfaen"/>
          <w:szCs w:val="24"/>
        </w:rPr>
        <w:t xml:space="preserve"> </w:t>
      </w:r>
      <w:r w:rsidRPr="00C33722">
        <w:rPr>
          <w:rFonts w:ascii="GHEA Grapalat" w:hAnsi="GHEA Grapalat" w:cs="Sylfaen"/>
          <w:szCs w:val="24"/>
          <w:lang w:val="en-US"/>
        </w:rPr>
        <w:t>շտկված</w:t>
      </w:r>
      <w:r w:rsidRPr="002865DC">
        <w:rPr>
          <w:rFonts w:ascii="GHEA Grapalat" w:hAnsi="GHEA Grapalat" w:cs="Sylfaen"/>
          <w:szCs w:val="24"/>
        </w:rPr>
        <w:t xml:space="preserve">, </w:t>
      </w:r>
      <w:r w:rsidRPr="00C33722">
        <w:rPr>
          <w:rFonts w:ascii="GHEA Grapalat" w:hAnsi="GHEA Grapalat" w:cs="Sylfaen"/>
          <w:szCs w:val="24"/>
          <w:lang w:val="en-US"/>
        </w:rPr>
        <w:t>եթե</w:t>
      </w:r>
      <w:r w:rsidRPr="002865DC">
        <w:rPr>
          <w:rFonts w:ascii="GHEA Grapalat" w:hAnsi="GHEA Grapalat" w:cs="Sylfaen"/>
          <w:szCs w:val="24"/>
        </w:rPr>
        <w:t xml:space="preserve"> </w:t>
      </w:r>
      <w:r>
        <w:rPr>
          <w:rFonts w:ascii="GHEA Grapalat" w:hAnsi="GHEA Grapalat" w:cs="Sylfaen"/>
          <w:szCs w:val="24"/>
          <w:lang w:val="en-US"/>
        </w:rPr>
        <w:t>առաջին</w:t>
      </w:r>
      <w:r w:rsidRPr="002865DC">
        <w:rPr>
          <w:rFonts w:ascii="GHEA Grapalat" w:hAnsi="GHEA Grapalat" w:cs="Sylfaen"/>
          <w:szCs w:val="24"/>
        </w:rPr>
        <w:t xml:space="preserve"> </w:t>
      </w:r>
      <w:r>
        <w:rPr>
          <w:rFonts w:ascii="GHEA Grapalat" w:hAnsi="GHEA Grapalat" w:cs="Sylfaen"/>
          <w:szCs w:val="24"/>
          <w:lang w:val="en-US"/>
        </w:rPr>
        <w:t>տեղ</w:t>
      </w:r>
      <w:r w:rsidRPr="002865DC">
        <w:rPr>
          <w:rFonts w:ascii="GHEA Grapalat" w:hAnsi="GHEA Grapalat" w:cs="Sylfaen"/>
          <w:szCs w:val="24"/>
        </w:rPr>
        <w:t xml:space="preserve"> </w:t>
      </w:r>
      <w:r>
        <w:rPr>
          <w:rFonts w:ascii="GHEA Grapalat" w:hAnsi="GHEA Grapalat" w:cs="Sylfaen"/>
          <w:szCs w:val="24"/>
          <w:lang w:val="en-US"/>
        </w:rPr>
        <w:t>զբաղեցրած</w:t>
      </w:r>
      <w:r w:rsidRPr="002865DC">
        <w:rPr>
          <w:rFonts w:ascii="GHEA Grapalat" w:hAnsi="GHEA Grapalat" w:cs="Sylfaen"/>
          <w:szCs w:val="24"/>
        </w:rPr>
        <w:t xml:space="preserve"> </w:t>
      </w:r>
      <w:r w:rsidRPr="00C33722">
        <w:rPr>
          <w:rFonts w:ascii="GHEA Grapalat" w:hAnsi="GHEA Grapalat" w:cs="Sylfaen"/>
          <w:szCs w:val="24"/>
          <w:lang w:val="en-US"/>
        </w:rPr>
        <w:t>մասնակիցը</w:t>
      </w:r>
      <w:r w:rsidRPr="002865DC">
        <w:rPr>
          <w:rFonts w:ascii="GHEA Grapalat" w:hAnsi="GHEA Grapalat" w:cs="Sylfaen"/>
          <w:szCs w:val="24"/>
        </w:rPr>
        <w:t xml:space="preserve"> </w:t>
      </w:r>
      <w:r w:rsidRPr="00C33722">
        <w:rPr>
          <w:rFonts w:ascii="GHEA Grapalat" w:hAnsi="GHEA Grapalat" w:cs="Sylfaen"/>
          <w:szCs w:val="24"/>
          <w:lang w:val="en-US"/>
        </w:rPr>
        <w:t>ներկայացնում</w:t>
      </w:r>
      <w:r w:rsidRPr="002865DC">
        <w:rPr>
          <w:rFonts w:ascii="GHEA Grapalat" w:hAnsi="GHEA Grapalat" w:cs="Sylfaen"/>
          <w:szCs w:val="24"/>
        </w:rPr>
        <w:t xml:space="preserve"> </w:t>
      </w:r>
      <w:r w:rsidRPr="00C33722">
        <w:rPr>
          <w:rFonts w:ascii="GHEA Grapalat" w:hAnsi="GHEA Grapalat" w:cs="Sylfaen"/>
          <w:szCs w:val="24"/>
          <w:lang w:val="en-US"/>
        </w:rPr>
        <w:t>է</w:t>
      </w:r>
      <w:r w:rsidRPr="002865DC">
        <w:rPr>
          <w:rFonts w:ascii="GHEA Grapalat" w:hAnsi="GHEA Grapalat" w:cs="Sylfaen"/>
          <w:szCs w:val="24"/>
        </w:rPr>
        <w:t xml:space="preserve"> </w:t>
      </w:r>
      <w:r w:rsidRPr="00C33722">
        <w:rPr>
          <w:rFonts w:ascii="GHEA Grapalat" w:hAnsi="GHEA Grapalat" w:cs="Sylfaen"/>
          <w:szCs w:val="24"/>
          <w:lang w:val="en-US"/>
        </w:rPr>
        <w:t>կոմիտեի</w:t>
      </w:r>
      <w:r w:rsidRPr="002865DC">
        <w:rPr>
          <w:rFonts w:ascii="GHEA Grapalat" w:hAnsi="GHEA Grapalat" w:cs="Sylfaen"/>
          <w:szCs w:val="24"/>
        </w:rPr>
        <w:t xml:space="preserve"> </w:t>
      </w:r>
      <w:r w:rsidRPr="00C33722">
        <w:rPr>
          <w:rFonts w:ascii="GHEA Grapalat" w:hAnsi="GHEA Grapalat" w:cs="Sylfaen"/>
          <w:szCs w:val="24"/>
          <w:lang w:val="en-US"/>
        </w:rPr>
        <w:t>տրամադրած</w:t>
      </w:r>
      <w:r w:rsidRPr="002865DC">
        <w:rPr>
          <w:rFonts w:ascii="GHEA Grapalat" w:hAnsi="GHEA Grapalat" w:cs="Sylfaen"/>
          <w:szCs w:val="24"/>
        </w:rPr>
        <w:t xml:space="preserve"> </w:t>
      </w:r>
      <w:r w:rsidRPr="00C33722">
        <w:rPr>
          <w:rFonts w:ascii="GHEA Grapalat" w:hAnsi="GHEA Grapalat" w:cs="Sylfaen"/>
          <w:szCs w:val="24"/>
          <w:lang w:val="en-US"/>
        </w:rPr>
        <w:t>տեղեկատվության</w:t>
      </w:r>
      <w:r w:rsidRPr="002865DC">
        <w:rPr>
          <w:rFonts w:ascii="GHEA Grapalat" w:hAnsi="GHEA Grapalat" w:cs="Sylfaen"/>
          <w:szCs w:val="24"/>
        </w:rPr>
        <w:t xml:space="preserve"> </w:t>
      </w:r>
      <w:r w:rsidRPr="00C33722">
        <w:rPr>
          <w:rFonts w:ascii="GHEA Grapalat" w:hAnsi="GHEA Grapalat" w:cs="Sylfaen"/>
          <w:szCs w:val="24"/>
          <w:lang w:val="en-US"/>
        </w:rPr>
        <w:t>մեջ</w:t>
      </w:r>
      <w:r w:rsidRPr="002865DC">
        <w:rPr>
          <w:rFonts w:ascii="GHEA Grapalat" w:hAnsi="GHEA Grapalat" w:cs="Sylfaen"/>
          <w:szCs w:val="24"/>
        </w:rPr>
        <w:t xml:space="preserve"> </w:t>
      </w:r>
      <w:r w:rsidRPr="00C33722">
        <w:rPr>
          <w:rFonts w:ascii="GHEA Grapalat" w:hAnsi="GHEA Grapalat" w:cs="Sylfaen"/>
          <w:szCs w:val="24"/>
          <w:lang w:val="en-US"/>
        </w:rPr>
        <w:t>նշված</w:t>
      </w:r>
      <w:r w:rsidRPr="002865DC">
        <w:rPr>
          <w:rFonts w:ascii="GHEA Grapalat" w:hAnsi="GHEA Grapalat" w:cs="Sylfaen"/>
          <w:szCs w:val="24"/>
        </w:rPr>
        <w:t xml:space="preserve"> </w:t>
      </w:r>
      <w:r w:rsidRPr="00C33722">
        <w:rPr>
          <w:rFonts w:ascii="GHEA Grapalat" w:hAnsi="GHEA Grapalat" w:cs="Sylfaen"/>
          <w:szCs w:val="24"/>
          <w:lang w:val="en-US"/>
        </w:rPr>
        <w:t>գումարի</w:t>
      </w:r>
      <w:r w:rsidRPr="002865DC">
        <w:rPr>
          <w:rFonts w:ascii="GHEA Grapalat" w:hAnsi="GHEA Grapalat" w:cs="Sylfaen"/>
          <w:szCs w:val="24"/>
        </w:rPr>
        <w:t xml:space="preserve"> </w:t>
      </w:r>
      <w:r w:rsidRPr="00C33722">
        <w:rPr>
          <w:rFonts w:ascii="GHEA Grapalat" w:hAnsi="GHEA Grapalat" w:cs="Sylfaen"/>
          <w:szCs w:val="24"/>
          <w:lang w:val="en-US"/>
        </w:rPr>
        <w:t>վճարումը</w:t>
      </w:r>
      <w:r w:rsidRPr="002865DC">
        <w:rPr>
          <w:rFonts w:ascii="GHEA Grapalat" w:hAnsi="GHEA Grapalat" w:cs="Sylfaen"/>
          <w:szCs w:val="24"/>
        </w:rPr>
        <w:t xml:space="preserve"> </w:t>
      </w:r>
      <w:r w:rsidRPr="00C33722">
        <w:rPr>
          <w:rFonts w:ascii="GHEA Grapalat" w:hAnsi="GHEA Grapalat" w:cs="Sylfaen"/>
          <w:szCs w:val="24"/>
          <w:lang w:val="en-US"/>
        </w:rPr>
        <w:t>հիմնավորող</w:t>
      </w:r>
      <w:r w:rsidRPr="002865DC">
        <w:rPr>
          <w:rFonts w:ascii="GHEA Grapalat" w:hAnsi="GHEA Grapalat" w:cs="Sylfaen"/>
          <w:szCs w:val="24"/>
        </w:rPr>
        <w:t xml:space="preserve"> </w:t>
      </w:r>
      <w:r w:rsidRPr="00C33722">
        <w:rPr>
          <w:rFonts w:ascii="GHEA Grapalat" w:hAnsi="GHEA Grapalat" w:cs="Sylfaen"/>
          <w:szCs w:val="24"/>
          <w:lang w:val="en-US"/>
        </w:rPr>
        <w:t>փաստաթղթի</w:t>
      </w:r>
      <w:r w:rsidRPr="002865DC">
        <w:rPr>
          <w:rFonts w:ascii="GHEA Grapalat" w:hAnsi="GHEA Grapalat" w:cs="Sylfaen"/>
          <w:szCs w:val="24"/>
        </w:rPr>
        <w:t xml:space="preserve"> </w:t>
      </w:r>
      <w:r w:rsidRPr="00C33722">
        <w:rPr>
          <w:rFonts w:ascii="GHEA Grapalat" w:hAnsi="GHEA Grapalat" w:cs="Sylfaen"/>
          <w:szCs w:val="24"/>
          <w:lang w:val="en-US"/>
        </w:rPr>
        <w:t>բնօրինակից</w:t>
      </w:r>
      <w:r w:rsidRPr="002865DC">
        <w:rPr>
          <w:rFonts w:ascii="GHEA Grapalat" w:hAnsi="GHEA Grapalat" w:cs="Sylfaen"/>
          <w:szCs w:val="24"/>
        </w:rPr>
        <w:t xml:space="preserve"> </w:t>
      </w:r>
      <w:r w:rsidRPr="00C33722">
        <w:rPr>
          <w:rFonts w:ascii="GHEA Grapalat" w:hAnsi="GHEA Grapalat" w:cs="Sylfaen"/>
          <w:szCs w:val="24"/>
          <w:lang w:val="en-US"/>
        </w:rPr>
        <w:t>արտատպված</w:t>
      </w:r>
      <w:r w:rsidRPr="002865DC">
        <w:rPr>
          <w:rFonts w:ascii="GHEA Grapalat" w:hAnsi="GHEA Grapalat" w:cs="Sylfaen"/>
          <w:szCs w:val="24"/>
        </w:rPr>
        <w:t xml:space="preserve"> (</w:t>
      </w:r>
      <w:r w:rsidRPr="00C33722">
        <w:rPr>
          <w:rFonts w:ascii="GHEA Grapalat" w:hAnsi="GHEA Grapalat" w:cs="Sylfaen"/>
          <w:szCs w:val="24"/>
          <w:lang w:val="en-US"/>
        </w:rPr>
        <w:t>սկանավորված</w:t>
      </w:r>
      <w:r w:rsidRPr="002865DC">
        <w:rPr>
          <w:rFonts w:ascii="GHEA Grapalat" w:hAnsi="GHEA Grapalat" w:cs="Sylfaen"/>
          <w:szCs w:val="24"/>
        </w:rPr>
        <w:t xml:space="preserve">) </w:t>
      </w:r>
      <w:r w:rsidRPr="00C33722">
        <w:rPr>
          <w:rFonts w:ascii="GHEA Grapalat" w:hAnsi="GHEA Grapalat" w:cs="Sylfaen"/>
          <w:szCs w:val="24"/>
          <w:lang w:val="en-US"/>
        </w:rPr>
        <w:t>օրինակը</w:t>
      </w:r>
      <w:r w:rsidRPr="002865DC">
        <w:rPr>
          <w:rFonts w:ascii="GHEA Grapalat" w:hAnsi="GHEA Grapalat" w:cs="Sylfaen"/>
          <w:szCs w:val="24"/>
        </w:rPr>
        <w:t>.</w:t>
      </w:r>
    </w:p>
    <w:p w:rsidR="00342273" w:rsidRPr="002865DC" w:rsidRDefault="00342273" w:rsidP="00342273">
      <w:pPr>
        <w:pStyle w:val="23"/>
        <w:numPr>
          <w:ilvl w:val="0"/>
          <w:numId w:val="20"/>
        </w:numPr>
        <w:spacing w:line="240" w:lineRule="auto"/>
        <w:ind w:left="0" w:firstLine="630"/>
        <w:rPr>
          <w:rFonts w:ascii="GHEA Grapalat" w:hAnsi="GHEA Grapalat" w:cs="Sylfaen"/>
          <w:szCs w:val="24"/>
        </w:rPr>
      </w:pPr>
      <w:r w:rsidRPr="002865DC">
        <w:rPr>
          <w:rFonts w:ascii="GHEA Grapalat" w:hAnsi="GHEA Grapalat" w:cs="Sylfaen"/>
          <w:szCs w:val="24"/>
        </w:rPr>
        <w:t>«</w:t>
      </w:r>
      <w:r>
        <w:rPr>
          <w:rFonts w:ascii="GHEA Grapalat" w:hAnsi="GHEA Grapalat" w:cs="Sylfaen"/>
          <w:szCs w:val="24"/>
          <w:lang w:val="en-US"/>
        </w:rPr>
        <w:t>ֆինանսական</w:t>
      </w:r>
      <w:r w:rsidRPr="002865DC">
        <w:rPr>
          <w:rFonts w:ascii="GHEA Grapalat" w:hAnsi="GHEA Grapalat" w:cs="Sylfaen"/>
          <w:szCs w:val="24"/>
        </w:rPr>
        <w:t xml:space="preserve"> </w:t>
      </w:r>
      <w:r>
        <w:rPr>
          <w:rFonts w:ascii="GHEA Grapalat" w:hAnsi="GHEA Grapalat" w:cs="Sylfaen"/>
          <w:szCs w:val="24"/>
          <w:lang w:val="en-US"/>
        </w:rPr>
        <w:t>միջոցներ</w:t>
      </w:r>
      <w:r w:rsidRPr="002865DC">
        <w:rPr>
          <w:rFonts w:ascii="GHEA Grapalat" w:hAnsi="GHEA Grapalat" w:cs="Sylfaen"/>
          <w:szCs w:val="24"/>
        </w:rPr>
        <w:t xml:space="preserve">» </w:t>
      </w:r>
      <w:r>
        <w:rPr>
          <w:rFonts w:ascii="GHEA Grapalat" w:hAnsi="GHEA Grapalat" w:cs="Sylfaen"/>
          <w:szCs w:val="24"/>
          <w:lang w:val="en-US"/>
        </w:rPr>
        <w:t>որակավորման</w:t>
      </w:r>
      <w:r w:rsidRPr="002865DC">
        <w:rPr>
          <w:rFonts w:ascii="GHEA Grapalat" w:hAnsi="GHEA Grapalat" w:cs="Sylfaen"/>
          <w:szCs w:val="24"/>
        </w:rPr>
        <w:t xml:space="preserve"> </w:t>
      </w:r>
      <w:r>
        <w:rPr>
          <w:rFonts w:ascii="GHEA Grapalat" w:hAnsi="GHEA Grapalat" w:cs="Sylfaen"/>
          <w:szCs w:val="24"/>
          <w:lang w:val="en-US"/>
        </w:rPr>
        <w:t>չափանիշին</w:t>
      </w:r>
      <w:r w:rsidRPr="002865DC">
        <w:rPr>
          <w:rFonts w:ascii="GHEA Grapalat" w:hAnsi="GHEA Grapalat" w:cs="Sylfaen"/>
          <w:szCs w:val="24"/>
        </w:rPr>
        <w:t xml:space="preserve">, </w:t>
      </w:r>
      <w:r>
        <w:rPr>
          <w:rFonts w:ascii="GHEA Grapalat" w:hAnsi="GHEA Grapalat" w:cs="Sylfaen"/>
          <w:szCs w:val="24"/>
          <w:lang w:val="en-US"/>
        </w:rPr>
        <w:t>ապա</w:t>
      </w:r>
      <w:r w:rsidRPr="002865DC">
        <w:rPr>
          <w:rFonts w:ascii="GHEA Grapalat" w:hAnsi="GHEA Grapalat" w:cs="Sylfaen"/>
          <w:szCs w:val="24"/>
        </w:rPr>
        <w:t xml:space="preserve"> </w:t>
      </w:r>
      <w:r>
        <w:rPr>
          <w:rFonts w:ascii="GHEA Grapalat" w:hAnsi="GHEA Grapalat" w:cs="Sylfaen"/>
          <w:szCs w:val="24"/>
          <w:lang w:val="en-US"/>
        </w:rPr>
        <w:t>արձանագրված</w:t>
      </w:r>
      <w:r w:rsidRPr="002865DC">
        <w:rPr>
          <w:rFonts w:ascii="GHEA Grapalat" w:hAnsi="GHEA Grapalat" w:cs="Sylfaen"/>
          <w:szCs w:val="24"/>
        </w:rPr>
        <w:t xml:space="preserve"> </w:t>
      </w:r>
      <w:r>
        <w:rPr>
          <w:rFonts w:ascii="GHEA Grapalat" w:hAnsi="GHEA Grapalat" w:cs="Sylfaen"/>
          <w:szCs w:val="24"/>
          <w:lang w:val="en-US"/>
        </w:rPr>
        <w:t>անհամապատասխանությունը</w:t>
      </w:r>
      <w:r w:rsidRPr="002865DC">
        <w:rPr>
          <w:rFonts w:ascii="GHEA Grapalat" w:hAnsi="GHEA Grapalat" w:cs="Sylfaen"/>
          <w:szCs w:val="24"/>
        </w:rPr>
        <w:t xml:space="preserve"> </w:t>
      </w:r>
      <w:r>
        <w:rPr>
          <w:rFonts w:ascii="GHEA Grapalat" w:hAnsi="GHEA Grapalat" w:cs="Sylfaen"/>
          <w:szCs w:val="24"/>
          <w:lang w:val="en-US"/>
        </w:rPr>
        <w:t>կարող</w:t>
      </w:r>
      <w:r w:rsidRPr="002865DC">
        <w:rPr>
          <w:rFonts w:ascii="GHEA Grapalat" w:hAnsi="GHEA Grapalat" w:cs="Sylfaen"/>
          <w:szCs w:val="24"/>
        </w:rPr>
        <w:t xml:space="preserve"> </w:t>
      </w:r>
      <w:r>
        <w:rPr>
          <w:rFonts w:ascii="GHEA Grapalat" w:hAnsi="GHEA Grapalat" w:cs="Sylfaen"/>
          <w:szCs w:val="24"/>
          <w:lang w:val="en-US"/>
        </w:rPr>
        <w:t>է</w:t>
      </w:r>
      <w:r w:rsidRPr="002865DC">
        <w:rPr>
          <w:rFonts w:ascii="GHEA Grapalat" w:hAnsi="GHEA Grapalat" w:cs="Sylfaen"/>
          <w:szCs w:val="24"/>
        </w:rPr>
        <w:t xml:space="preserve"> </w:t>
      </w:r>
      <w:r>
        <w:rPr>
          <w:rFonts w:ascii="GHEA Grapalat" w:hAnsi="GHEA Grapalat" w:cs="Sylfaen"/>
          <w:szCs w:val="24"/>
          <w:lang w:val="en-US"/>
        </w:rPr>
        <w:t>շտկվել</w:t>
      </w:r>
      <w:r w:rsidRPr="002865DC">
        <w:rPr>
          <w:rFonts w:ascii="GHEA Grapalat" w:hAnsi="GHEA Grapalat" w:cs="Sylfaen"/>
          <w:szCs w:val="24"/>
        </w:rPr>
        <w:t xml:space="preserve"> </w:t>
      </w:r>
      <w:r>
        <w:rPr>
          <w:rFonts w:ascii="GHEA Grapalat" w:hAnsi="GHEA Grapalat" w:cs="Sylfaen"/>
          <w:szCs w:val="24"/>
          <w:lang w:val="en-US"/>
        </w:rPr>
        <w:t>ինչպես</w:t>
      </w:r>
      <w:r w:rsidRPr="002865DC">
        <w:rPr>
          <w:rFonts w:ascii="GHEA Grapalat" w:hAnsi="GHEA Grapalat" w:cs="Sylfaen"/>
          <w:szCs w:val="24"/>
        </w:rPr>
        <w:t xml:space="preserve"> </w:t>
      </w:r>
      <w:r>
        <w:rPr>
          <w:rFonts w:ascii="GHEA Grapalat" w:hAnsi="GHEA Grapalat" w:cs="Sylfaen"/>
          <w:szCs w:val="24"/>
          <w:lang w:val="en-US"/>
        </w:rPr>
        <w:t>առաջին</w:t>
      </w:r>
      <w:r w:rsidRPr="002865DC">
        <w:rPr>
          <w:rFonts w:ascii="GHEA Grapalat" w:hAnsi="GHEA Grapalat" w:cs="Sylfaen"/>
          <w:szCs w:val="24"/>
        </w:rPr>
        <w:t xml:space="preserve"> </w:t>
      </w:r>
      <w:r>
        <w:rPr>
          <w:rFonts w:ascii="GHEA Grapalat" w:hAnsi="GHEA Grapalat" w:cs="Sylfaen"/>
          <w:szCs w:val="24"/>
          <w:lang w:val="en-US"/>
        </w:rPr>
        <w:t>տեղը</w:t>
      </w:r>
      <w:r w:rsidRPr="002865DC">
        <w:rPr>
          <w:rFonts w:ascii="GHEA Grapalat" w:hAnsi="GHEA Grapalat" w:cs="Sylfaen"/>
          <w:szCs w:val="24"/>
        </w:rPr>
        <w:t xml:space="preserve"> </w:t>
      </w:r>
      <w:r>
        <w:rPr>
          <w:rFonts w:ascii="GHEA Grapalat" w:hAnsi="GHEA Grapalat" w:cs="Sylfaen"/>
          <w:szCs w:val="24"/>
          <w:lang w:val="en-US"/>
        </w:rPr>
        <w:t>զբաղեցրած</w:t>
      </w:r>
      <w:r w:rsidRPr="002865DC">
        <w:rPr>
          <w:rFonts w:ascii="GHEA Grapalat" w:hAnsi="GHEA Grapalat" w:cs="Sylfaen"/>
          <w:szCs w:val="24"/>
        </w:rPr>
        <w:t xml:space="preserve"> </w:t>
      </w:r>
      <w:r>
        <w:rPr>
          <w:rFonts w:ascii="GHEA Grapalat" w:hAnsi="GHEA Grapalat" w:cs="Sylfaen"/>
          <w:szCs w:val="24"/>
          <w:lang w:val="en-US"/>
        </w:rPr>
        <w:t>մասնակցի</w:t>
      </w:r>
      <w:r w:rsidRPr="002865DC">
        <w:rPr>
          <w:rFonts w:ascii="GHEA Grapalat" w:hAnsi="GHEA Grapalat" w:cs="Sylfaen"/>
          <w:szCs w:val="24"/>
        </w:rPr>
        <w:t xml:space="preserve"> </w:t>
      </w:r>
      <w:r>
        <w:rPr>
          <w:rFonts w:ascii="GHEA Grapalat" w:hAnsi="GHEA Grapalat" w:cs="Sylfaen"/>
          <w:szCs w:val="24"/>
          <w:lang w:val="en-US"/>
        </w:rPr>
        <w:t>կողմից</w:t>
      </w:r>
      <w:r w:rsidRPr="002865DC">
        <w:rPr>
          <w:rFonts w:ascii="GHEA Grapalat" w:hAnsi="GHEA Grapalat" w:cs="Sylfaen"/>
          <w:szCs w:val="24"/>
        </w:rPr>
        <w:t xml:space="preserve"> </w:t>
      </w:r>
      <w:r>
        <w:rPr>
          <w:rFonts w:ascii="GHEA Grapalat" w:hAnsi="GHEA Grapalat" w:cs="Sylfaen"/>
          <w:szCs w:val="24"/>
          <w:lang w:val="en-US"/>
        </w:rPr>
        <w:t>կոմիտեից</w:t>
      </w:r>
      <w:r w:rsidRPr="002865DC">
        <w:rPr>
          <w:rFonts w:ascii="GHEA Grapalat" w:hAnsi="GHEA Grapalat" w:cs="Sylfaen"/>
          <w:szCs w:val="24"/>
        </w:rPr>
        <w:t xml:space="preserve"> </w:t>
      </w:r>
      <w:r>
        <w:rPr>
          <w:rFonts w:ascii="GHEA Grapalat" w:hAnsi="GHEA Grapalat" w:cs="Sylfaen"/>
          <w:szCs w:val="24"/>
          <w:lang w:val="en-US"/>
        </w:rPr>
        <w:t>ստացված</w:t>
      </w:r>
      <w:r w:rsidRPr="002865DC">
        <w:rPr>
          <w:rFonts w:ascii="GHEA Grapalat" w:hAnsi="GHEA Grapalat" w:cs="Sylfaen"/>
          <w:szCs w:val="24"/>
        </w:rPr>
        <w:t xml:space="preserve"> </w:t>
      </w:r>
      <w:r>
        <w:rPr>
          <w:rFonts w:ascii="GHEA Grapalat" w:hAnsi="GHEA Grapalat" w:cs="Sylfaen"/>
          <w:szCs w:val="24"/>
          <w:lang w:val="en-US"/>
        </w:rPr>
        <w:t>գրավոր</w:t>
      </w:r>
      <w:r w:rsidRPr="002865DC">
        <w:rPr>
          <w:rFonts w:ascii="GHEA Grapalat" w:hAnsi="GHEA Grapalat" w:cs="Sylfaen"/>
          <w:szCs w:val="24"/>
        </w:rPr>
        <w:t xml:space="preserve"> </w:t>
      </w:r>
      <w:r>
        <w:rPr>
          <w:rFonts w:ascii="GHEA Grapalat" w:hAnsi="GHEA Grapalat" w:cs="Sylfaen"/>
          <w:szCs w:val="24"/>
          <w:lang w:val="en-US"/>
        </w:rPr>
        <w:t>տեղեկատվությունը</w:t>
      </w:r>
      <w:r w:rsidRPr="002865DC">
        <w:rPr>
          <w:rFonts w:ascii="GHEA Grapalat" w:hAnsi="GHEA Grapalat" w:cs="Sylfaen"/>
          <w:szCs w:val="24"/>
        </w:rPr>
        <w:t xml:space="preserve"> </w:t>
      </w:r>
      <w:r>
        <w:rPr>
          <w:rFonts w:ascii="GHEA Grapalat" w:hAnsi="GHEA Grapalat" w:cs="Sylfaen"/>
          <w:szCs w:val="24"/>
          <w:lang w:val="en-US"/>
        </w:rPr>
        <w:t>գնահատող</w:t>
      </w:r>
      <w:r w:rsidRPr="002865DC">
        <w:rPr>
          <w:rFonts w:ascii="GHEA Grapalat" w:hAnsi="GHEA Grapalat" w:cs="Sylfaen"/>
          <w:szCs w:val="24"/>
        </w:rPr>
        <w:t xml:space="preserve"> </w:t>
      </w:r>
      <w:r>
        <w:rPr>
          <w:rFonts w:ascii="GHEA Grapalat" w:hAnsi="GHEA Grapalat" w:cs="Sylfaen"/>
          <w:szCs w:val="24"/>
          <w:lang w:val="en-US"/>
        </w:rPr>
        <w:t>հանձնաժողովին</w:t>
      </w:r>
      <w:r w:rsidRPr="002865DC">
        <w:rPr>
          <w:rFonts w:ascii="GHEA Grapalat" w:hAnsi="GHEA Grapalat" w:cs="Sylfaen"/>
          <w:szCs w:val="24"/>
        </w:rPr>
        <w:t xml:space="preserve"> </w:t>
      </w:r>
      <w:r>
        <w:rPr>
          <w:rFonts w:ascii="GHEA Grapalat" w:hAnsi="GHEA Grapalat" w:cs="Sylfaen"/>
          <w:szCs w:val="24"/>
          <w:lang w:val="en-US"/>
        </w:rPr>
        <w:t>ներկայացնելու</w:t>
      </w:r>
      <w:r w:rsidRPr="002865DC">
        <w:rPr>
          <w:rFonts w:ascii="GHEA Grapalat" w:hAnsi="GHEA Grapalat" w:cs="Sylfaen"/>
          <w:szCs w:val="24"/>
        </w:rPr>
        <w:t xml:space="preserve">, </w:t>
      </w:r>
      <w:r>
        <w:rPr>
          <w:rFonts w:ascii="GHEA Grapalat" w:hAnsi="GHEA Grapalat" w:cs="Sylfaen"/>
          <w:szCs w:val="24"/>
          <w:lang w:val="en-US"/>
        </w:rPr>
        <w:t>այնպես</w:t>
      </w:r>
      <w:r w:rsidRPr="002865DC">
        <w:rPr>
          <w:rFonts w:ascii="GHEA Grapalat" w:hAnsi="GHEA Grapalat" w:cs="Sylfaen"/>
          <w:szCs w:val="24"/>
        </w:rPr>
        <w:t xml:space="preserve"> </w:t>
      </w:r>
      <w:r>
        <w:rPr>
          <w:rFonts w:ascii="GHEA Grapalat" w:hAnsi="GHEA Grapalat" w:cs="Sylfaen"/>
          <w:szCs w:val="24"/>
          <w:lang w:val="en-US"/>
        </w:rPr>
        <w:t>էլ</w:t>
      </w:r>
      <w:r w:rsidRPr="002865DC">
        <w:rPr>
          <w:rFonts w:ascii="GHEA Grapalat" w:hAnsi="GHEA Grapalat" w:cs="Sylfaen"/>
          <w:szCs w:val="24"/>
        </w:rPr>
        <w:t xml:space="preserve"> </w:t>
      </w:r>
      <w:r>
        <w:rPr>
          <w:rFonts w:ascii="GHEA Grapalat" w:hAnsi="GHEA Grapalat" w:cs="Sylfaen"/>
          <w:szCs w:val="24"/>
          <w:lang w:val="en-US"/>
        </w:rPr>
        <w:t>կոմիտեի</w:t>
      </w:r>
      <w:r w:rsidRPr="002865DC">
        <w:rPr>
          <w:rFonts w:ascii="GHEA Grapalat" w:hAnsi="GHEA Grapalat" w:cs="Sylfaen"/>
          <w:szCs w:val="24"/>
        </w:rPr>
        <w:t xml:space="preserve"> </w:t>
      </w:r>
      <w:r>
        <w:rPr>
          <w:rFonts w:ascii="GHEA Grapalat" w:hAnsi="GHEA Grapalat" w:cs="Sylfaen"/>
          <w:szCs w:val="24"/>
          <w:lang w:val="en-US"/>
        </w:rPr>
        <w:t>կողմից</w:t>
      </w:r>
      <w:r w:rsidRPr="002865DC">
        <w:rPr>
          <w:rFonts w:ascii="GHEA Grapalat" w:hAnsi="GHEA Grapalat" w:cs="Sylfaen"/>
          <w:szCs w:val="24"/>
        </w:rPr>
        <w:t xml:space="preserve"> </w:t>
      </w:r>
      <w:r>
        <w:rPr>
          <w:rFonts w:ascii="GHEA Grapalat" w:hAnsi="GHEA Grapalat" w:cs="Sylfaen"/>
          <w:szCs w:val="24"/>
          <w:lang w:val="en-US"/>
        </w:rPr>
        <w:t>տրված</w:t>
      </w:r>
      <w:r w:rsidRPr="002865DC">
        <w:rPr>
          <w:rFonts w:ascii="GHEA Grapalat" w:hAnsi="GHEA Grapalat" w:cs="Sylfaen"/>
          <w:szCs w:val="24"/>
        </w:rPr>
        <w:t xml:space="preserve"> </w:t>
      </w:r>
      <w:r>
        <w:rPr>
          <w:rFonts w:ascii="GHEA Grapalat" w:hAnsi="GHEA Grapalat" w:cs="Sylfaen"/>
          <w:szCs w:val="24"/>
          <w:lang w:val="en-US"/>
        </w:rPr>
        <w:t>նոր</w:t>
      </w:r>
      <w:r w:rsidRPr="002865DC">
        <w:rPr>
          <w:rFonts w:ascii="GHEA Grapalat" w:hAnsi="GHEA Grapalat" w:cs="Sylfaen"/>
          <w:szCs w:val="24"/>
        </w:rPr>
        <w:t xml:space="preserve"> </w:t>
      </w:r>
      <w:r>
        <w:rPr>
          <w:rFonts w:ascii="GHEA Grapalat" w:hAnsi="GHEA Grapalat" w:cs="Sylfaen"/>
          <w:szCs w:val="24"/>
          <w:lang w:val="en-US"/>
        </w:rPr>
        <w:t>տեղեկատվությամբ</w:t>
      </w:r>
      <w:r w:rsidRPr="002865DC">
        <w:rPr>
          <w:rFonts w:ascii="GHEA Grapalat" w:hAnsi="GHEA Grapalat" w:cs="Sylfaen"/>
          <w:szCs w:val="24"/>
        </w:rPr>
        <w:t xml:space="preserve">: </w:t>
      </w:r>
      <w:r>
        <w:rPr>
          <w:rFonts w:ascii="GHEA Grapalat" w:hAnsi="GHEA Grapalat" w:cs="Sylfaen"/>
          <w:szCs w:val="24"/>
          <w:lang w:val="en-US"/>
        </w:rPr>
        <w:t>Ընդ</w:t>
      </w:r>
      <w:r w:rsidRPr="002865DC">
        <w:rPr>
          <w:rFonts w:ascii="GHEA Grapalat" w:hAnsi="GHEA Grapalat" w:cs="Sylfaen"/>
          <w:szCs w:val="24"/>
        </w:rPr>
        <w:t xml:space="preserve"> </w:t>
      </w:r>
      <w:r>
        <w:rPr>
          <w:rFonts w:ascii="GHEA Grapalat" w:hAnsi="GHEA Grapalat" w:cs="Sylfaen"/>
          <w:szCs w:val="24"/>
          <w:lang w:val="en-US"/>
        </w:rPr>
        <w:t>որում</w:t>
      </w:r>
      <w:r w:rsidRPr="002865DC">
        <w:rPr>
          <w:rFonts w:ascii="GHEA Grapalat" w:hAnsi="GHEA Grapalat" w:cs="Sylfaen"/>
          <w:szCs w:val="24"/>
        </w:rPr>
        <w:t xml:space="preserve"> </w:t>
      </w:r>
      <w:r>
        <w:rPr>
          <w:rFonts w:ascii="GHEA Grapalat" w:hAnsi="GHEA Grapalat" w:cs="Sylfaen"/>
          <w:szCs w:val="24"/>
          <w:lang w:val="en-US"/>
        </w:rPr>
        <w:t>գնահատող</w:t>
      </w:r>
      <w:r w:rsidRPr="002865DC">
        <w:rPr>
          <w:rFonts w:ascii="GHEA Grapalat" w:hAnsi="GHEA Grapalat" w:cs="Sylfaen"/>
          <w:szCs w:val="24"/>
        </w:rPr>
        <w:t xml:space="preserve"> </w:t>
      </w:r>
      <w:r>
        <w:rPr>
          <w:rFonts w:ascii="GHEA Grapalat" w:hAnsi="GHEA Grapalat" w:cs="Sylfaen"/>
          <w:szCs w:val="24"/>
          <w:lang w:val="en-US"/>
        </w:rPr>
        <w:t>հանձնաժողովի</w:t>
      </w:r>
      <w:r w:rsidRPr="002865DC">
        <w:rPr>
          <w:rFonts w:ascii="GHEA Grapalat" w:hAnsi="GHEA Grapalat" w:cs="Sylfaen"/>
          <w:szCs w:val="24"/>
        </w:rPr>
        <w:t xml:space="preserve"> </w:t>
      </w:r>
      <w:r>
        <w:rPr>
          <w:rFonts w:ascii="GHEA Grapalat" w:hAnsi="GHEA Grapalat" w:cs="Sylfaen"/>
          <w:szCs w:val="24"/>
          <w:lang w:val="en-US"/>
        </w:rPr>
        <w:t>կամ</w:t>
      </w:r>
      <w:r w:rsidRPr="002865DC">
        <w:rPr>
          <w:rFonts w:ascii="GHEA Grapalat" w:hAnsi="GHEA Grapalat" w:cs="Sylfaen"/>
          <w:szCs w:val="24"/>
        </w:rPr>
        <w:t xml:space="preserve"> </w:t>
      </w:r>
      <w:r>
        <w:rPr>
          <w:rFonts w:ascii="GHEA Grapalat" w:hAnsi="GHEA Grapalat" w:cs="Sylfaen"/>
          <w:szCs w:val="24"/>
          <w:lang w:val="en-US"/>
        </w:rPr>
        <w:t>քարտուղարի</w:t>
      </w:r>
      <w:r w:rsidRPr="002865DC">
        <w:rPr>
          <w:rFonts w:ascii="GHEA Grapalat" w:hAnsi="GHEA Grapalat" w:cs="Sylfaen"/>
          <w:szCs w:val="24"/>
        </w:rPr>
        <w:t xml:space="preserve"> </w:t>
      </w:r>
      <w:r>
        <w:rPr>
          <w:rFonts w:ascii="GHEA Grapalat" w:hAnsi="GHEA Grapalat" w:cs="Sylfaen"/>
          <w:szCs w:val="24"/>
          <w:lang w:val="en-US"/>
        </w:rPr>
        <w:t>կողմից</w:t>
      </w:r>
      <w:r w:rsidRPr="002865DC">
        <w:rPr>
          <w:rFonts w:ascii="GHEA Grapalat" w:hAnsi="GHEA Grapalat" w:cs="Sylfaen"/>
          <w:szCs w:val="24"/>
        </w:rPr>
        <w:t xml:space="preserve"> </w:t>
      </w:r>
      <w:r>
        <w:rPr>
          <w:rFonts w:ascii="GHEA Grapalat" w:hAnsi="GHEA Grapalat" w:cs="Sylfaen"/>
          <w:szCs w:val="24"/>
          <w:lang w:val="en-US"/>
        </w:rPr>
        <w:t>կոմիտե</w:t>
      </w:r>
      <w:r w:rsidRPr="002865DC">
        <w:rPr>
          <w:rFonts w:ascii="GHEA Grapalat" w:hAnsi="GHEA Grapalat" w:cs="Sylfaen"/>
          <w:szCs w:val="24"/>
        </w:rPr>
        <w:t xml:space="preserve"> </w:t>
      </w:r>
      <w:r>
        <w:rPr>
          <w:rFonts w:ascii="GHEA Grapalat" w:hAnsi="GHEA Grapalat" w:cs="Sylfaen"/>
          <w:szCs w:val="24"/>
          <w:lang w:val="en-US"/>
        </w:rPr>
        <w:t>կրկնակի</w:t>
      </w:r>
      <w:r w:rsidRPr="002865DC">
        <w:rPr>
          <w:rFonts w:ascii="GHEA Grapalat" w:hAnsi="GHEA Grapalat" w:cs="Sylfaen"/>
          <w:szCs w:val="24"/>
        </w:rPr>
        <w:t xml:space="preserve"> </w:t>
      </w:r>
      <w:r>
        <w:rPr>
          <w:rFonts w:ascii="GHEA Grapalat" w:hAnsi="GHEA Grapalat" w:cs="Sylfaen"/>
          <w:szCs w:val="24"/>
          <w:lang w:val="en-US"/>
        </w:rPr>
        <w:t>հարցում</w:t>
      </w:r>
      <w:r w:rsidRPr="002865DC">
        <w:rPr>
          <w:rFonts w:ascii="GHEA Grapalat" w:hAnsi="GHEA Grapalat" w:cs="Sylfaen"/>
          <w:szCs w:val="24"/>
        </w:rPr>
        <w:t xml:space="preserve"> </w:t>
      </w:r>
      <w:r>
        <w:rPr>
          <w:rFonts w:ascii="GHEA Grapalat" w:hAnsi="GHEA Grapalat" w:cs="Sylfaen"/>
          <w:szCs w:val="24"/>
          <w:lang w:val="en-US"/>
        </w:rPr>
        <w:t>չի</w:t>
      </w:r>
      <w:r w:rsidRPr="002865DC">
        <w:rPr>
          <w:rFonts w:ascii="GHEA Grapalat" w:hAnsi="GHEA Grapalat" w:cs="Sylfaen"/>
          <w:szCs w:val="24"/>
        </w:rPr>
        <w:t xml:space="preserve"> </w:t>
      </w:r>
      <w:r>
        <w:rPr>
          <w:rFonts w:ascii="GHEA Grapalat" w:hAnsi="GHEA Grapalat" w:cs="Sylfaen"/>
          <w:szCs w:val="24"/>
          <w:lang w:val="en-US"/>
        </w:rPr>
        <w:t>կատարվում</w:t>
      </w:r>
      <w:r w:rsidRPr="002865DC">
        <w:rPr>
          <w:rFonts w:ascii="GHEA Grapalat" w:hAnsi="GHEA Grapalat" w:cs="Sylfaen"/>
          <w:szCs w:val="24"/>
        </w:rPr>
        <w:t xml:space="preserve">:  </w:t>
      </w:r>
    </w:p>
    <w:p w:rsidR="00342273" w:rsidRPr="002865DC" w:rsidRDefault="00342273" w:rsidP="00342273">
      <w:pPr>
        <w:pStyle w:val="23"/>
        <w:spacing w:line="240" w:lineRule="auto"/>
        <w:rPr>
          <w:rFonts w:ascii="GHEA Grapalat" w:hAnsi="GHEA Grapalat" w:cs="Sylfaen"/>
          <w:szCs w:val="24"/>
        </w:rPr>
      </w:pPr>
      <w:r w:rsidRPr="002865DC">
        <w:rPr>
          <w:rFonts w:ascii="GHEA Grapalat" w:hAnsi="GHEA Grapalat" w:cs="Sylfaen"/>
          <w:szCs w:val="24"/>
        </w:rPr>
        <w:t xml:space="preserve">2) </w:t>
      </w:r>
      <w:r>
        <w:rPr>
          <w:rFonts w:ascii="GHEA Grapalat" w:hAnsi="GHEA Grapalat" w:cs="Sylfaen"/>
          <w:szCs w:val="24"/>
          <w:lang w:val="en-US"/>
        </w:rPr>
        <w:t>չշտկելու</w:t>
      </w:r>
      <w:r w:rsidRPr="002865DC">
        <w:rPr>
          <w:rFonts w:ascii="GHEA Grapalat" w:hAnsi="GHEA Grapalat" w:cs="Sylfaen"/>
          <w:szCs w:val="24"/>
        </w:rPr>
        <w:t xml:space="preserve"> </w:t>
      </w:r>
      <w:r>
        <w:rPr>
          <w:rFonts w:ascii="GHEA Grapalat" w:hAnsi="GHEA Grapalat" w:cs="Sylfaen"/>
          <w:szCs w:val="24"/>
          <w:lang w:val="en-US"/>
        </w:rPr>
        <w:t>դեպքում</w:t>
      </w:r>
      <w:r w:rsidRPr="002865DC">
        <w:rPr>
          <w:rFonts w:ascii="GHEA Grapalat" w:hAnsi="GHEA Grapalat" w:cs="Sylfaen"/>
          <w:szCs w:val="24"/>
        </w:rPr>
        <w:t xml:space="preserve"> </w:t>
      </w:r>
      <w:r w:rsidRPr="00C33722">
        <w:rPr>
          <w:rFonts w:ascii="GHEA Grapalat" w:hAnsi="GHEA Grapalat" w:cs="Sylfaen"/>
          <w:szCs w:val="24"/>
          <w:lang w:val="en-US"/>
        </w:rPr>
        <w:t>հանձնաժողով</w:t>
      </w:r>
      <w:r>
        <w:rPr>
          <w:rFonts w:ascii="GHEA Grapalat" w:hAnsi="GHEA Grapalat" w:cs="Sylfaen"/>
          <w:szCs w:val="24"/>
          <w:lang w:val="en-US"/>
        </w:rPr>
        <w:t>ի</w:t>
      </w:r>
      <w:r w:rsidRPr="002865DC">
        <w:rPr>
          <w:rFonts w:ascii="GHEA Grapalat" w:hAnsi="GHEA Grapalat" w:cs="Sylfaen"/>
          <w:szCs w:val="24"/>
        </w:rPr>
        <w:t xml:space="preserve"> </w:t>
      </w:r>
      <w:r>
        <w:rPr>
          <w:rFonts w:ascii="GHEA Grapalat" w:hAnsi="GHEA Grapalat" w:cs="Sylfaen"/>
          <w:szCs w:val="24"/>
          <w:lang w:val="en-US"/>
        </w:rPr>
        <w:t>որոշմամբ</w:t>
      </w:r>
      <w:r w:rsidRPr="002865DC">
        <w:rPr>
          <w:rFonts w:ascii="GHEA Grapalat" w:hAnsi="GHEA Grapalat" w:cs="Sylfaen"/>
          <w:szCs w:val="24"/>
        </w:rPr>
        <w:t xml:space="preserve"> </w:t>
      </w:r>
      <w:r w:rsidRPr="00C33722">
        <w:rPr>
          <w:rFonts w:ascii="GHEA Grapalat" w:hAnsi="GHEA Grapalat" w:cs="Sylfaen"/>
          <w:szCs w:val="24"/>
          <w:lang w:val="en-US"/>
        </w:rPr>
        <w:t>մերժում</w:t>
      </w:r>
      <w:r w:rsidRPr="002865DC">
        <w:rPr>
          <w:rFonts w:ascii="GHEA Grapalat" w:hAnsi="GHEA Grapalat" w:cs="Sylfaen"/>
          <w:szCs w:val="24"/>
        </w:rPr>
        <w:t xml:space="preserve"> </w:t>
      </w:r>
      <w:r w:rsidRPr="00C33722">
        <w:rPr>
          <w:rFonts w:ascii="GHEA Grapalat" w:hAnsi="GHEA Grapalat" w:cs="Sylfaen"/>
          <w:szCs w:val="24"/>
          <w:lang w:val="en-US"/>
        </w:rPr>
        <w:t>է</w:t>
      </w:r>
      <w:r w:rsidRPr="002865DC">
        <w:rPr>
          <w:rFonts w:ascii="GHEA Grapalat" w:hAnsi="GHEA Grapalat" w:cs="Sylfaen"/>
          <w:szCs w:val="24"/>
        </w:rPr>
        <w:t xml:space="preserve"> </w:t>
      </w:r>
      <w:r w:rsidRPr="00C33722">
        <w:rPr>
          <w:rFonts w:ascii="GHEA Grapalat" w:hAnsi="GHEA Grapalat" w:cs="Sylfaen"/>
          <w:szCs w:val="24"/>
          <w:lang w:val="en-US"/>
        </w:rPr>
        <w:t>առաջին</w:t>
      </w:r>
      <w:r w:rsidRPr="002865DC">
        <w:rPr>
          <w:rFonts w:ascii="GHEA Grapalat" w:hAnsi="GHEA Grapalat" w:cs="Sylfaen"/>
          <w:szCs w:val="24"/>
        </w:rPr>
        <w:t xml:space="preserve"> </w:t>
      </w:r>
      <w:r w:rsidRPr="00C33722">
        <w:rPr>
          <w:rFonts w:ascii="GHEA Grapalat" w:hAnsi="GHEA Grapalat" w:cs="Sylfaen"/>
          <w:szCs w:val="24"/>
          <w:lang w:val="en-US"/>
        </w:rPr>
        <w:t>տեղը</w:t>
      </w:r>
      <w:r w:rsidRPr="002865DC">
        <w:rPr>
          <w:rFonts w:ascii="GHEA Grapalat" w:hAnsi="GHEA Grapalat" w:cs="Sylfaen"/>
          <w:szCs w:val="24"/>
        </w:rPr>
        <w:t xml:space="preserve"> </w:t>
      </w:r>
      <w:r w:rsidRPr="00C33722">
        <w:rPr>
          <w:rFonts w:ascii="GHEA Grapalat" w:hAnsi="GHEA Grapalat" w:cs="Sylfaen"/>
          <w:szCs w:val="24"/>
          <w:lang w:val="en-US"/>
        </w:rPr>
        <w:t>զբաղեցրած</w:t>
      </w:r>
      <w:r w:rsidRPr="002865DC">
        <w:rPr>
          <w:rFonts w:ascii="GHEA Grapalat" w:hAnsi="GHEA Grapalat" w:cs="Sylfaen"/>
          <w:szCs w:val="24"/>
        </w:rPr>
        <w:t xml:space="preserve"> </w:t>
      </w:r>
      <w:r w:rsidRPr="00C33722">
        <w:rPr>
          <w:rFonts w:ascii="GHEA Grapalat" w:hAnsi="GHEA Grapalat" w:cs="Sylfaen"/>
          <w:szCs w:val="24"/>
          <w:lang w:val="en-US"/>
        </w:rPr>
        <w:t>մասնակցի</w:t>
      </w:r>
      <w:r w:rsidRPr="002865DC">
        <w:rPr>
          <w:rFonts w:ascii="GHEA Grapalat" w:hAnsi="GHEA Grapalat" w:cs="Sylfaen"/>
          <w:szCs w:val="24"/>
        </w:rPr>
        <w:t xml:space="preserve"> </w:t>
      </w:r>
      <w:r w:rsidRPr="00C33722">
        <w:rPr>
          <w:rFonts w:ascii="GHEA Grapalat" w:hAnsi="GHEA Grapalat" w:cs="Sylfaen"/>
          <w:szCs w:val="24"/>
          <w:lang w:val="en-US"/>
        </w:rPr>
        <w:t>հայտը</w:t>
      </w:r>
      <w:r w:rsidRPr="002865DC">
        <w:rPr>
          <w:rFonts w:ascii="GHEA Grapalat" w:hAnsi="GHEA Grapalat" w:cs="Sylfaen"/>
          <w:szCs w:val="24"/>
        </w:rPr>
        <w:t xml:space="preserve"> </w:t>
      </w:r>
      <w:r w:rsidRPr="00C33722">
        <w:rPr>
          <w:rFonts w:ascii="GHEA Grapalat" w:hAnsi="GHEA Grapalat" w:cs="Sylfaen"/>
          <w:szCs w:val="24"/>
          <w:lang w:val="en-US"/>
        </w:rPr>
        <w:t>և</w:t>
      </w:r>
      <w:r w:rsidRPr="002865DC">
        <w:rPr>
          <w:rFonts w:ascii="GHEA Grapalat" w:hAnsi="GHEA Grapalat" w:cs="Sylfaen"/>
          <w:szCs w:val="24"/>
        </w:rPr>
        <w:t xml:space="preserve"> </w:t>
      </w:r>
      <w:r w:rsidRPr="00C33722">
        <w:rPr>
          <w:rFonts w:ascii="GHEA Grapalat" w:hAnsi="GHEA Grapalat" w:cs="Sylfaen"/>
          <w:szCs w:val="24"/>
          <w:lang w:val="en-US"/>
        </w:rPr>
        <w:t>նույն</w:t>
      </w:r>
      <w:r w:rsidRPr="002865DC">
        <w:rPr>
          <w:rFonts w:ascii="GHEA Grapalat" w:hAnsi="GHEA Grapalat" w:cs="Sylfaen"/>
          <w:szCs w:val="24"/>
        </w:rPr>
        <w:t xml:space="preserve"> </w:t>
      </w:r>
      <w:r w:rsidRPr="00C33722">
        <w:rPr>
          <w:rFonts w:ascii="GHEA Grapalat" w:hAnsi="GHEA Grapalat" w:cs="Sylfaen"/>
          <w:szCs w:val="24"/>
          <w:lang w:val="en-US"/>
        </w:rPr>
        <w:t>նիստում</w:t>
      </w:r>
      <w:r w:rsidRPr="002865DC">
        <w:rPr>
          <w:rFonts w:ascii="GHEA Grapalat" w:hAnsi="GHEA Grapalat" w:cs="Sylfaen"/>
          <w:szCs w:val="24"/>
        </w:rPr>
        <w:t xml:space="preserve"> </w:t>
      </w:r>
      <w:r w:rsidRPr="00C33722">
        <w:rPr>
          <w:rFonts w:ascii="GHEA Grapalat" w:hAnsi="GHEA Grapalat" w:cs="Sylfaen"/>
          <w:szCs w:val="24"/>
          <w:lang w:val="en-US"/>
        </w:rPr>
        <w:t>հանձնաժողովը</w:t>
      </w:r>
      <w:r w:rsidRPr="002865DC">
        <w:rPr>
          <w:rFonts w:ascii="GHEA Grapalat" w:hAnsi="GHEA Grapalat" w:cs="Sylfaen"/>
          <w:szCs w:val="24"/>
        </w:rPr>
        <w:t xml:space="preserve"> </w:t>
      </w:r>
      <w:r w:rsidRPr="00C33722">
        <w:rPr>
          <w:rFonts w:ascii="GHEA Grapalat" w:hAnsi="GHEA Grapalat" w:cs="Sylfaen"/>
          <w:szCs w:val="24"/>
          <w:lang w:val="en-US"/>
        </w:rPr>
        <w:t>առաջին</w:t>
      </w:r>
      <w:r w:rsidRPr="002865DC">
        <w:rPr>
          <w:rFonts w:ascii="GHEA Grapalat" w:hAnsi="GHEA Grapalat" w:cs="Sylfaen"/>
          <w:szCs w:val="24"/>
        </w:rPr>
        <w:t xml:space="preserve"> </w:t>
      </w:r>
      <w:r w:rsidRPr="00C33722">
        <w:rPr>
          <w:rFonts w:ascii="GHEA Grapalat" w:hAnsi="GHEA Grapalat" w:cs="Sylfaen"/>
          <w:szCs w:val="24"/>
          <w:lang w:val="en-US"/>
        </w:rPr>
        <w:t>տեղը</w:t>
      </w:r>
      <w:r w:rsidRPr="002865DC">
        <w:rPr>
          <w:rFonts w:ascii="GHEA Grapalat" w:hAnsi="GHEA Grapalat" w:cs="Sylfaen"/>
          <w:szCs w:val="24"/>
        </w:rPr>
        <w:t xml:space="preserve"> </w:t>
      </w:r>
      <w:r w:rsidRPr="00C33722">
        <w:rPr>
          <w:rFonts w:ascii="GHEA Grapalat" w:hAnsi="GHEA Grapalat" w:cs="Sylfaen"/>
          <w:szCs w:val="24"/>
          <w:lang w:val="en-US"/>
        </w:rPr>
        <w:t>զբաղեցրած</w:t>
      </w:r>
      <w:r w:rsidRPr="002865DC">
        <w:rPr>
          <w:rFonts w:ascii="GHEA Grapalat" w:hAnsi="GHEA Grapalat" w:cs="Sylfaen"/>
          <w:szCs w:val="24"/>
        </w:rPr>
        <w:t xml:space="preserve"> </w:t>
      </w:r>
      <w:r w:rsidRPr="00C33722">
        <w:rPr>
          <w:rFonts w:ascii="GHEA Grapalat" w:hAnsi="GHEA Grapalat" w:cs="Sylfaen"/>
          <w:szCs w:val="24"/>
          <w:lang w:val="en-US"/>
        </w:rPr>
        <w:t>մասնակից</w:t>
      </w:r>
      <w:r w:rsidRPr="002865DC">
        <w:rPr>
          <w:rFonts w:ascii="GHEA Grapalat" w:hAnsi="GHEA Grapalat" w:cs="Sylfaen"/>
          <w:szCs w:val="24"/>
        </w:rPr>
        <w:t xml:space="preserve"> </w:t>
      </w:r>
      <w:r w:rsidRPr="00C33722">
        <w:rPr>
          <w:rFonts w:ascii="GHEA Grapalat" w:hAnsi="GHEA Grapalat" w:cs="Sylfaen"/>
          <w:szCs w:val="24"/>
          <w:lang w:val="en-US"/>
        </w:rPr>
        <w:t>է</w:t>
      </w:r>
      <w:r w:rsidRPr="002865DC">
        <w:rPr>
          <w:rFonts w:ascii="GHEA Grapalat" w:hAnsi="GHEA Grapalat" w:cs="Sylfaen"/>
          <w:szCs w:val="24"/>
        </w:rPr>
        <w:t xml:space="preserve"> </w:t>
      </w:r>
      <w:r w:rsidRPr="00C33722">
        <w:rPr>
          <w:rFonts w:ascii="GHEA Grapalat" w:hAnsi="GHEA Grapalat" w:cs="Sylfaen"/>
          <w:szCs w:val="24"/>
          <w:lang w:val="en-US"/>
        </w:rPr>
        <w:t>ճանաչում</w:t>
      </w:r>
      <w:r w:rsidRPr="002865DC">
        <w:rPr>
          <w:rFonts w:ascii="GHEA Grapalat" w:hAnsi="GHEA Grapalat" w:cs="Sylfaen"/>
          <w:szCs w:val="24"/>
        </w:rPr>
        <w:t xml:space="preserve"> </w:t>
      </w:r>
      <w:r w:rsidRPr="00C33722">
        <w:rPr>
          <w:rFonts w:ascii="GHEA Grapalat" w:hAnsi="GHEA Grapalat" w:cs="Sylfaen"/>
          <w:szCs w:val="24"/>
          <w:lang w:val="en-US"/>
        </w:rPr>
        <w:t>հաջորդաբար</w:t>
      </w:r>
      <w:r w:rsidRPr="002865DC">
        <w:rPr>
          <w:rFonts w:ascii="GHEA Grapalat" w:hAnsi="GHEA Grapalat" w:cs="Sylfaen"/>
          <w:szCs w:val="24"/>
        </w:rPr>
        <w:t xml:space="preserve"> </w:t>
      </w:r>
      <w:r w:rsidRPr="00C33722">
        <w:rPr>
          <w:rFonts w:ascii="GHEA Grapalat" w:hAnsi="GHEA Grapalat" w:cs="Sylfaen"/>
          <w:szCs w:val="24"/>
          <w:lang w:val="en-US"/>
        </w:rPr>
        <w:t>տեղ</w:t>
      </w:r>
      <w:r w:rsidRPr="002865DC">
        <w:rPr>
          <w:rFonts w:ascii="GHEA Grapalat" w:hAnsi="GHEA Grapalat" w:cs="Sylfaen"/>
          <w:szCs w:val="24"/>
        </w:rPr>
        <w:t xml:space="preserve"> </w:t>
      </w:r>
      <w:r w:rsidRPr="00C33722">
        <w:rPr>
          <w:rFonts w:ascii="GHEA Grapalat" w:hAnsi="GHEA Grapalat" w:cs="Sylfaen"/>
          <w:szCs w:val="24"/>
          <w:lang w:val="en-US"/>
        </w:rPr>
        <w:t>զբաղեցրած</w:t>
      </w:r>
      <w:r w:rsidRPr="002865DC">
        <w:rPr>
          <w:rFonts w:ascii="GHEA Grapalat" w:hAnsi="GHEA Grapalat" w:cs="Sylfaen"/>
          <w:szCs w:val="24"/>
        </w:rPr>
        <w:t xml:space="preserve"> </w:t>
      </w:r>
      <w:r w:rsidRPr="00C33722">
        <w:rPr>
          <w:rFonts w:ascii="GHEA Grapalat" w:hAnsi="GHEA Grapalat" w:cs="Sylfaen"/>
          <w:szCs w:val="24"/>
          <w:lang w:val="en-US"/>
        </w:rPr>
        <w:t>մասնակցին</w:t>
      </w:r>
      <w:r w:rsidRPr="002865DC">
        <w:rPr>
          <w:rFonts w:ascii="GHEA Grapalat" w:hAnsi="GHEA Grapalat" w:cs="Sylfaen"/>
          <w:szCs w:val="24"/>
        </w:rPr>
        <w:t xml:space="preserve">` </w:t>
      </w:r>
      <w:r w:rsidRPr="00C33722">
        <w:rPr>
          <w:rFonts w:ascii="GHEA Grapalat" w:hAnsi="GHEA Grapalat" w:cs="Sylfaen"/>
          <w:szCs w:val="24"/>
          <w:lang w:val="en-US"/>
        </w:rPr>
        <w:t>կիրառելով</w:t>
      </w:r>
      <w:r w:rsidRPr="002865DC">
        <w:rPr>
          <w:rFonts w:ascii="GHEA Grapalat" w:hAnsi="GHEA Grapalat" w:cs="Sylfaen"/>
          <w:szCs w:val="24"/>
        </w:rPr>
        <w:t xml:space="preserve"> </w:t>
      </w:r>
      <w:r w:rsidRPr="00C33722">
        <w:rPr>
          <w:rFonts w:ascii="GHEA Grapalat" w:hAnsi="GHEA Grapalat" w:cs="Sylfaen"/>
          <w:szCs w:val="24"/>
          <w:lang w:val="en-US"/>
        </w:rPr>
        <w:t>սույն</w:t>
      </w:r>
      <w:r w:rsidRPr="002865DC">
        <w:rPr>
          <w:rFonts w:ascii="GHEA Grapalat" w:hAnsi="GHEA Grapalat" w:cs="Sylfaen"/>
          <w:szCs w:val="24"/>
        </w:rPr>
        <w:t xml:space="preserve"> </w:t>
      </w:r>
      <w:r w:rsidRPr="00C33722">
        <w:rPr>
          <w:rFonts w:ascii="GHEA Grapalat" w:hAnsi="GHEA Grapalat" w:cs="Sylfaen"/>
          <w:szCs w:val="24"/>
          <w:lang w:val="en-US"/>
        </w:rPr>
        <w:t>հրավերի</w:t>
      </w:r>
      <w:r w:rsidRPr="002865DC">
        <w:rPr>
          <w:rFonts w:ascii="GHEA Grapalat" w:hAnsi="GHEA Grapalat" w:cs="Sylfaen"/>
          <w:szCs w:val="24"/>
        </w:rPr>
        <w:t xml:space="preserve"> 1-</w:t>
      </w:r>
      <w:r w:rsidRPr="00C33722">
        <w:rPr>
          <w:rFonts w:ascii="GHEA Grapalat" w:hAnsi="GHEA Grapalat" w:cs="Sylfaen"/>
          <w:szCs w:val="24"/>
          <w:lang w:val="en-US"/>
        </w:rPr>
        <w:t>ին</w:t>
      </w:r>
      <w:r w:rsidRPr="002865DC">
        <w:rPr>
          <w:rFonts w:ascii="GHEA Grapalat" w:hAnsi="GHEA Grapalat" w:cs="Sylfaen"/>
          <w:szCs w:val="24"/>
        </w:rPr>
        <w:t xml:space="preserve"> </w:t>
      </w:r>
      <w:r w:rsidRPr="00C33722">
        <w:rPr>
          <w:rFonts w:ascii="GHEA Grapalat" w:hAnsi="GHEA Grapalat" w:cs="Sylfaen"/>
          <w:szCs w:val="24"/>
          <w:lang w:val="en-US"/>
        </w:rPr>
        <w:t>մասի</w:t>
      </w:r>
      <w:r w:rsidRPr="002865DC">
        <w:rPr>
          <w:rFonts w:ascii="GHEA Grapalat" w:hAnsi="GHEA Grapalat" w:cs="Sylfaen"/>
          <w:szCs w:val="24"/>
        </w:rPr>
        <w:t xml:space="preserve"> 7.1</w:t>
      </w:r>
      <w:r w:rsidR="002E0D1E" w:rsidRPr="002865DC">
        <w:rPr>
          <w:rFonts w:ascii="GHEA Grapalat" w:hAnsi="GHEA Grapalat" w:cs="Sylfaen"/>
          <w:szCs w:val="24"/>
        </w:rPr>
        <w:t>2</w:t>
      </w:r>
      <w:r w:rsidRPr="002865DC">
        <w:rPr>
          <w:rFonts w:ascii="GHEA Grapalat" w:hAnsi="GHEA Grapalat" w:cs="Sylfaen"/>
          <w:szCs w:val="24"/>
        </w:rPr>
        <w:t>-</w:t>
      </w:r>
      <w:r w:rsidRPr="00C33722">
        <w:rPr>
          <w:rFonts w:ascii="GHEA Grapalat" w:hAnsi="GHEA Grapalat" w:cs="Sylfaen"/>
          <w:szCs w:val="24"/>
          <w:lang w:val="en-US"/>
        </w:rPr>
        <w:t>ից</w:t>
      </w:r>
      <w:r w:rsidRPr="002865DC">
        <w:rPr>
          <w:rFonts w:ascii="GHEA Grapalat" w:hAnsi="GHEA Grapalat" w:cs="Sylfaen"/>
          <w:szCs w:val="24"/>
        </w:rPr>
        <w:t xml:space="preserve"> 7.</w:t>
      </w:r>
      <w:r w:rsidR="002E0D1E" w:rsidRPr="002865DC">
        <w:rPr>
          <w:rFonts w:ascii="GHEA Grapalat" w:hAnsi="GHEA Grapalat" w:cs="Sylfaen"/>
          <w:szCs w:val="24"/>
        </w:rPr>
        <w:t>19</w:t>
      </w:r>
      <w:r w:rsidRPr="002865DC">
        <w:rPr>
          <w:rFonts w:ascii="GHEA Grapalat" w:hAnsi="GHEA Grapalat" w:cs="Sylfaen"/>
          <w:szCs w:val="24"/>
        </w:rPr>
        <w:t>-</w:t>
      </w:r>
      <w:r w:rsidRPr="00C33722">
        <w:rPr>
          <w:rFonts w:ascii="GHEA Grapalat" w:hAnsi="GHEA Grapalat" w:cs="Sylfaen"/>
          <w:szCs w:val="24"/>
          <w:lang w:val="en-US"/>
        </w:rPr>
        <w:t>րդ</w:t>
      </w:r>
      <w:r w:rsidRPr="002865DC">
        <w:rPr>
          <w:rFonts w:ascii="GHEA Grapalat" w:hAnsi="GHEA Grapalat" w:cs="Sylfaen"/>
          <w:szCs w:val="24"/>
        </w:rPr>
        <w:t xml:space="preserve"> </w:t>
      </w:r>
      <w:r w:rsidRPr="00C33722">
        <w:rPr>
          <w:rFonts w:ascii="GHEA Grapalat" w:hAnsi="GHEA Grapalat" w:cs="Sylfaen"/>
          <w:szCs w:val="24"/>
          <w:lang w:val="en-US"/>
        </w:rPr>
        <w:t>կետերով</w:t>
      </w:r>
      <w:r w:rsidRPr="002865DC">
        <w:rPr>
          <w:rFonts w:ascii="GHEA Grapalat" w:hAnsi="GHEA Grapalat" w:cs="Sylfaen"/>
          <w:szCs w:val="24"/>
        </w:rPr>
        <w:t xml:space="preserve"> </w:t>
      </w:r>
      <w:r w:rsidRPr="00C33722">
        <w:rPr>
          <w:rFonts w:ascii="GHEA Grapalat" w:hAnsi="GHEA Grapalat" w:cs="Sylfaen"/>
          <w:szCs w:val="24"/>
          <w:lang w:val="en-US"/>
        </w:rPr>
        <w:t>սահմանված</w:t>
      </w:r>
      <w:r w:rsidRPr="002865DC">
        <w:rPr>
          <w:rFonts w:ascii="GHEA Grapalat" w:hAnsi="GHEA Grapalat" w:cs="Sylfaen"/>
          <w:szCs w:val="24"/>
        </w:rPr>
        <w:t xml:space="preserve"> </w:t>
      </w:r>
      <w:r>
        <w:rPr>
          <w:rFonts w:ascii="GHEA Grapalat" w:hAnsi="GHEA Grapalat" w:cs="Sylfaen"/>
          <w:szCs w:val="24"/>
          <w:lang w:val="en-US"/>
        </w:rPr>
        <w:t>պայմանները</w:t>
      </w:r>
      <w:r w:rsidRPr="002865DC">
        <w:rPr>
          <w:rFonts w:ascii="GHEA Grapalat" w:hAnsi="GHEA Grapalat" w:cs="Sylfaen"/>
          <w:szCs w:val="24"/>
        </w:rPr>
        <w:t>:</w:t>
      </w:r>
    </w:p>
    <w:p w:rsidR="00342273" w:rsidRPr="00DE1E5A" w:rsidRDefault="00342273" w:rsidP="00342273">
      <w:pPr>
        <w:pStyle w:val="norm"/>
        <w:spacing w:line="240" w:lineRule="auto"/>
        <w:ind w:firstLine="540"/>
        <w:rPr>
          <w:rFonts w:ascii="GHEA Grapalat" w:hAnsi="GHEA Grapalat" w:cs="Sylfaen"/>
          <w:sz w:val="20"/>
          <w:szCs w:val="24"/>
          <w:lang w:val="hy-AM" w:eastAsia="en-US"/>
        </w:rPr>
      </w:pPr>
      <w:r>
        <w:rPr>
          <w:rFonts w:ascii="GHEA Grapalat" w:hAnsi="GHEA Grapalat" w:cs="Sylfaen"/>
          <w:sz w:val="20"/>
          <w:szCs w:val="24"/>
          <w:lang w:eastAsia="en-US"/>
        </w:rPr>
        <w:t>Սույն</w:t>
      </w:r>
      <w:r w:rsidRPr="002865DC">
        <w:rPr>
          <w:rFonts w:ascii="GHEA Grapalat" w:hAnsi="GHEA Grapalat" w:cs="Sylfaen"/>
          <w:sz w:val="20"/>
          <w:szCs w:val="24"/>
          <w:lang w:val="af-ZA" w:eastAsia="en-US"/>
        </w:rPr>
        <w:t xml:space="preserve"> </w:t>
      </w:r>
      <w:r>
        <w:rPr>
          <w:rFonts w:ascii="GHEA Grapalat" w:hAnsi="GHEA Grapalat" w:cs="Sylfaen"/>
          <w:sz w:val="20"/>
          <w:szCs w:val="24"/>
          <w:lang w:eastAsia="en-US"/>
        </w:rPr>
        <w:t>կետի</w:t>
      </w:r>
      <w:r w:rsidRPr="002865DC">
        <w:rPr>
          <w:rFonts w:ascii="GHEA Grapalat" w:hAnsi="GHEA Grapalat" w:cs="Sylfaen"/>
          <w:sz w:val="20"/>
          <w:szCs w:val="24"/>
          <w:lang w:val="af-ZA" w:eastAsia="en-US"/>
        </w:rPr>
        <w:t xml:space="preserve"> 1-</w:t>
      </w:r>
      <w:r>
        <w:rPr>
          <w:rFonts w:ascii="GHEA Grapalat" w:hAnsi="GHEA Grapalat" w:cs="Sylfaen"/>
          <w:sz w:val="20"/>
          <w:szCs w:val="24"/>
          <w:lang w:eastAsia="en-US"/>
        </w:rPr>
        <w:t>ին</w:t>
      </w:r>
      <w:r w:rsidRPr="002865DC">
        <w:rPr>
          <w:rFonts w:ascii="GHEA Grapalat" w:hAnsi="GHEA Grapalat" w:cs="Sylfaen"/>
          <w:sz w:val="20"/>
          <w:szCs w:val="24"/>
          <w:lang w:val="af-ZA" w:eastAsia="en-US"/>
        </w:rPr>
        <w:t xml:space="preserve"> </w:t>
      </w:r>
      <w:r>
        <w:rPr>
          <w:rFonts w:ascii="GHEA Grapalat" w:hAnsi="GHEA Grapalat" w:cs="Sylfaen"/>
          <w:sz w:val="20"/>
          <w:szCs w:val="24"/>
          <w:lang w:eastAsia="en-US"/>
        </w:rPr>
        <w:t>ենթակետով</w:t>
      </w:r>
      <w:r w:rsidRPr="002865DC">
        <w:rPr>
          <w:rFonts w:ascii="GHEA Grapalat" w:hAnsi="GHEA Grapalat" w:cs="Sylfaen"/>
          <w:sz w:val="20"/>
          <w:szCs w:val="24"/>
          <w:lang w:val="af-ZA" w:eastAsia="en-US"/>
        </w:rPr>
        <w:t xml:space="preserve"> </w:t>
      </w:r>
      <w:r>
        <w:rPr>
          <w:rFonts w:ascii="GHEA Grapalat" w:hAnsi="GHEA Grapalat" w:cs="Sylfaen"/>
          <w:sz w:val="20"/>
          <w:szCs w:val="24"/>
          <w:lang w:eastAsia="en-US"/>
        </w:rPr>
        <w:t>նախատեսված</w:t>
      </w:r>
      <w:r w:rsidRPr="002865DC">
        <w:rPr>
          <w:rFonts w:ascii="GHEA Grapalat" w:hAnsi="GHEA Grapalat" w:cs="Sylfaen"/>
          <w:sz w:val="20"/>
          <w:szCs w:val="24"/>
          <w:lang w:val="af-ZA" w:eastAsia="en-US"/>
        </w:rPr>
        <w:t xml:space="preserve"> </w:t>
      </w:r>
      <w:r>
        <w:rPr>
          <w:rFonts w:ascii="GHEA Grapalat" w:hAnsi="GHEA Grapalat" w:cs="Sylfaen"/>
          <w:sz w:val="20"/>
          <w:szCs w:val="24"/>
          <w:lang w:eastAsia="en-US"/>
        </w:rPr>
        <w:t>փաստաթղթերը</w:t>
      </w:r>
      <w:r w:rsidRPr="002865DC">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հանձնա</w:t>
      </w:r>
      <w:r w:rsidRPr="00DE1E5A">
        <w:rPr>
          <w:rFonts w:ascii="GHEA Grapalat" w:hAnsi="GHEA Grapalat" w:cs="Sylfaen"/>
          <w:sz w:val="20"/>
          <w:szCs w:val="24"/>
          <w:lang w:val="hy-AM" w:eastAsia="en-US"/>
        </w:rPr>
        <w:softHyphen/>
        <w:t>ժողովի քարտուղարի</w:t>
      </w:r>
      <w:r>
        <w:rPr>
          <w:rFonts w:ascii="GHEA Grapalat" w:hAnsi="GHEA Grapalat" w:cs="Sylfaen"/>
          <w:sz w:val="20"/>
          <w:szCs w:val="24"/>
          <w:lang w:eastAsia="en-US"/>
        </w:rPr>
        <w:t>ն</w:t>
      </w:r>
      <w:r w:rsidRPr="002865DC">
        <w:rPr>
          <w:rFonts w:ascii="GHEA Grapalat" w:hAnsi="GHEA Grapalat" w:cs="Sylfaen"/>
          <w:sz w:val="20"/>
          <w:szCs w:val="24"/>
          <w:lang w:val="af-ZA" w:eastAsia="en-US"/>
        </w:rPr>
        <w:t xml:space="preserve"> </w:t>
      </w:r>
      <w:r>
        <w:rPr>
          <w:rFonts w:ascii="GHEA Grapalat" w:hAnsi="GHEA Grapalat" w:cs="Sylfaen"/>
          <w:sz w:val="20"/>
          <w:szCs w:val="24"/>
          <w:lang w:eastAsia="en-US"/>
        </w:rPr>
        <w:t>ներկայացվում</w:t>
      </w:r>
      <w:r w:rsidRPr="002865DC">
        <w:rPr>
          <w:rFonts w:ascii="GHEA Grapalat" w:hAnsi="GHEA Grapalat" w:cs="Sylfaen"/>
          <w:sz w:val="20"/>
          <w:szCs w:val="24"/>
          <w:lang w:val="af-ZA" w:eastAsia="en-US"/>
        </w:rPr>
        <w:t xml:space="preserve"> </w:t>
      </w:r>
      <w:r>
        <w:rPr>
          <w:rFonts w:ascii="GHEA Grapalat" w:hAnsi="GHEA Grapalat" w:cs="Sylfaen"/>
          <w:sz w:val="20"/>
          <w:szCs w:val="24"/>
          <w:lang w:eastAsia="en-US"/>
        </w:rPr>
        <w:t>են</w:t>
      </w:r>
      <w:r w:rsidRPr="002865DC">
        <w:rPr>
          <w:rFonts w:ascii="GHEA Grapalat" w:hAnsi="GHEA Grapalat" w:cs="Sylfaen"/>
          <w:sz w:val="20"/>
          <w:szCs w:val="24"/>
          <w:lang w:val="af-ZA" w:eastAsia="en-US"/>
        </w:rPr>
        <w:t xml:space="preserve"> </w:t>
      </w:r>
      <w:r>
        <w:rPr>
          <w:rFonts w:ascii="GHEA Grapalat" w:hAnsi="GHEA Grapalat" w:cs="Sylfaen"/>
          <w:sz w:val="20"/>
          <w:szCs w:val="24"/>
          <w:lang w:eastAsia="en-US"/>
        </w:rPr>
        <w:t>սույն</w:t>
      </w:r>
      <w:r w:rsidRPr="002865DC">
        <w:rPr>
          <w:rFonts w:ascii="GHEA Grapalat" w:hAnsi="GHEA Grapalat" w:cs="Sylfaen"/>
          <w:sz w:val="20"/>
          <w:szCs w:val="24"/>
          <w:lang w:val="af-ZA" w:eastAsia="en-US"/>
        </w:rPr>
        <w:t xml:space="preserve"> </w:t>
      </w:r>
      <w:r>
        <w:rPr>
          <w:rFonts w:ascii="GHEA Grapalat" w:hAnsi="GHEA Grapalat" w:cs="Sylfaen"/>
          <w:sz w:val="20"/>
          <w:szCs w:val="24"/>
          <w:lang w:eastAsia="en-US"/>
        </w:rPr>
        <w:t>հրավերի</w:t>
      </w:r>
      <w:r w:rsidRPr="002865DC">
        <w:rPr>
          <w:rFonts w:ascii="GHEA Grapalat" w:hAnsi="GHEA Grapalat" w:cs="Sylfaen"/>
          <w:sz w:val="20"/>
          <w:szCs w:val="24"/>
          <w:lang w:val="af-ZA" w:eastAsia="en-US"/>
        </w:rPr>
        <w:t xml:space="preserve"> 1-</w:t>
      </w:r>
      <w:r>
        <w:rPr>
          <w:rFonts w:ascii="GHEA Grapalat" w:hAnsi="GHEA Grapalat" w:cs="Sylfaen"/>
          <w:sz w:val="20"/>
          <w:szCs w:val="24"/>
          <w:lang w:eastAsia="en-US"/>
        </w:rPr>
        <w:t>ին</w:t>
      </w:r>
      <w:r w:rsidRPr="002865DC">
        <w:rPr>
          <w:rFonts w:ascii="GHEA Grapalat" w:hAnsi="GHEA Grapalat" w:cs="Sylfaen"/>
          <w:sz w:val="20"/>
          <w:szCs w:val="24"/>
          <w:lang w:val="af-ZA" w:eastAsia="en-US"/>
        </w:rPr>
        <w:t xml:space="preserve"> </w:t>
      </w:r>
      <w:r>
        <w:rPr>
          <w:rFonts w:ascii="GHEA Grapalat" w:hAnsi="GHEA Grapalat" w:cs="Sylfaen"/>
          <w:sz w:val="20"/>
          <w:szCs w:val="24"/>
          <w:lang w:eastAsia="en-US"/>
        </w:rPr>
        <w:t>մասի</w:t>
      </w:r>
      <w:r w:rsidRPr="002865DC">
        <w:rPr>
          <w:rFonts w:ascii="GHEA Grapalat" w:hAnsi="GHEA Grapalat" w:cs="Sylfaen"/>
          <w:sz w:val="20"/>
          <w:szCs w:val="24"/>
          <w:lang w:val="af-ZA" w:eastAsia="en-US"/>
        </w:rPr>
        <w:t xml:space="preserve"> 7.1</w:t>
      </w:r>
      <w:r w:rsidR="002E0D1E" w:rsidRPr="002865DC">
        <w:rPr>
          <w:rFonts w:ascii="GHEA Grapalat" w:hAnsi="GHEA Grapalat" w:cs="Sylfaen"/>
          <w:sz w:val="20"/>
          <w:szCs w:val="24"/>
          <w:lang w:val="af-ZA" w:eastAsia="en-US"/>
        </w:rPr>
        <w:t>3</w:t>
      </w:r>
      <w:r w:rsidRPr="002865DC">
        <w:rPr>
          <w:rFonts w:ascii="GHEA Grapalat" w:hAnsi="GHEA Grapalat" w:cs="Sylfaen"/>
          <w:sz w:val="20"/>
          <w:szCs w:val="24"/>
          <w:lang w:val="af-ZA" w:eastAsia="en-US"/>
        </w:rPr>
        <w:t xml:space="preserve"> </w:t>
      </w:r>
      <w:r>
        <w:rPr>
          <w:rFonts w:ascii="GHEA Grapalat" w:hAnsi="GHEA Grapalat" w:cs="Sylfaen"/>
          <w:sz w:val="20"/>
          <w:szCs w:val="24"/>
          <w:lang w:eastAsia="en-US"/>
        </w:rPr>
        <w:t>կետով</w:t>
      </w:r>
      <w:r w:rsidRPr="002865DC">
        <w:rPr>
          <w:rFonts w:ascii="GHEA Grapalat" w:hAnsi="GHEA Grapalat" w:cs="Sylfaen"/>
          <w:sz w:val="20"/>
          <w:szCs w:val="24"/>
          <w:lang w:val="af-ZA" w:eastAsia="en-US"/>
        </w:rPr>
        <w:t xml:space="preserve"> </w:t>
      </w:r>
      <w:r>
        <w:rPr>
          <w:rFonts w:ascii="GHEA Grapalat" w:hAnsi="GHEA Grapalat" w:cs="Sylfaen"/>
          <w:sz w:val="20"/>
          <w:szCs w:val="24"/>
          <w:lang w:eastAsia="en-US"/>
        </w:rPr>
        <w:t>նախատեսված</w:t>
      </w:r>
      <w:r w:rsidRPr="002865DC">
        <w:rPr>
          <w:rFonts w:ascii="GHEA Grapalat" w:hAnsi="GHEA Grapalat" w:cs="Sylfaen"/>
          <w:sz w:val="20"/>
          <w:szCs w:val="24"/>
          <w:lang w:val="af-ZA" w:eastAsia="en-US"/>
        </w:rPr>
        <w:t xml:space="preserve"> </w:t>
      </w:r>
      <w:r>
        <w:rPr>
          <w:rFonts w:ascii="GHEA Grapalat" w:hAnsi="GHEA Grapalat" w:cs="Sylfaen"/>
          <w:sz w:val="20"/>
          <w:szCs w:val="24"/>
          <w:lang w:eastAsia="en-US"/>
        </w:rPr>
        <w:t>կարգով</w:t>
      </w:r>
      <w:r w:rsidRPr="002865DC">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 xml:space="preserve">Քարտուղարը պարտավոր է </w:t>
      </w:r>
      <w:r w:rsidRPr="00DE1E5A">
        <w:rPr>
          <w:rFonts w:ascii="GHEA Grapalat" w:hAnsi="GHEA Grapalat" w:cs="Sylfaen"/>
          <w:sz w:val="20"/>
          <w:szCs w:val="24"/>
          <w:lang w:val="hy-AM" w:eastAsia="en-US"/>
        </w:rPr>
        <w:lastRenderedPageBreak/>
        <w:t>փաստաթղթերն ստանալու օրը հաստատել դրանց ստանալու հանգամանքը՝ սույն հրավերում նշված իր էլեկտրոնային փոստից մասնակցի էլեկտրոնային փոստին հավաստում ուղարկելու միջոցով:</w:t>
      </w:r>
    </w:p>
    <w:p w:rsidR="00342273" w:rsidRDefault="00342273" w:rsidP="00342273">
      <w:pPr>
        <w:pStyle w:val="23"/>
        <w:spacing w:line="240" w:lineRule="auto"/>
        <w:ind w:firstLine="567"/>
        <w:rPr>
          <w:rFonts w:ascii="GHEA Grapalat" w:hAnsi="GHEA Grapalat" w:cs="Sylfaen"/>
          <w:szCs w:val="24"/>
        </w:rPr>
      </w:pPr>
      <w:r>
        <w:rPr>
          <w:rFonts w:ascii="GHEA Grapalat" w:hAnsi="GHEA Grapalat" w:cs="Sylfaen"/>
          <w:szCs w:val="24"/>
        </w:rPr>
        <w:t>7.</w:t>
      </w:r>
      <w:r w:rsidR="002E0D1E">
        <w:rPr>
          <w:rFonts w:ascii="GHEA Grapalat" w:hAnsi="GHEA Grapalat" w:cs="Sylfaen"/>
          <w:szCs w:val="24"/>
        </w:rPr>
        <w:t>19</w:t>
      </w:r>
      <w:r>
        <w:rPr>
          <w:rFonts w:ascii="GHEA Grapalat" w:hAnsi="GHEA Grapalat" w:cs="Sylfaen"/>
          <w:szCs w:val="24"/>
        </w:rPr>
        <w:t xml:space="preserve"> Առաջին տեղ զբաղեցրած մասնակցի կողմից սույն հրավերով նախատեսված </w:t>
      </w:r>
      <w:r w:rsidRPr="0049186D">
        <w:rPr>
          <w:rFonts w:ascii="GHEA Grapalat" w:hAnsi="GHEA Grapalat" w:cs="Sylfaen"/>
          <w:szCs w:val="24"/>
        </w:rPr>
        <w:t>որակավորման չափանիշները հիմնավորող</w:t>
      </w:r>
      <w:r>
        <w:rPr>
          <w:rFonts w:ascii="GHEA Grapalat" w:hAnsi="GHEA Grapalat" w:cs="Sylfaen"/>
          <w:szCs w:val="24"/>
        </w:rPr>
        <w:t xml:space="preserve"> փաստաթղթերը չներկայացվելու դեպքում կիրառվում են սույն հրավերի 1-ին մասի 7.1</w:t>
      </w:r>
      <w:r w:rsidR="002E0D1E">
        <w:rPr>
          <w:rFonts w:ascii="GHEA Grapalat" w:hAnsi="GHEA Grapalat" w:cs="Sylfaen"/>
          <w:szCs w:val="24"/>
        </w:rPr>
        <w:t>6</w:t>
      </w:r>
      <w:r>
        <w:rPr>
          <w:rFonts w:ascii="GHEA Grapalat" w:hAnsi="GHEA Grapalat" w:cs="Sylfaen"/>
          <w:szCs w:val="24"/>
        </w:rPr>
        <w:t>-ից 7.1</w:t>
      </w:r>
      <w:r w:rsidR="002E0D1E">
        <w:rPr>
          <w:rFonts w:ascii="GHEA Grapalat" w:hAnsi="GHEA Grapalat" w:cs="Sylfaen"/>
          <w:szCs w:val="24"/>
        </w:rPr>
        <w:t>8</w:t>
      </w:r>
      <w:r>
        <w:rPr>
          <w:rFonts w:ascii="GHEA Grapalat" w:hAnsi="GHEA Grapalat" w:cs="Sylfaen"/>
          <w:szCs w:val="24"/>
        </w:rPr>
        <w:t xml:space="preserve">-րդ կետերով սահմանված պայմանները:  </w:t>
      </w:r>
    </w:p>
    <w:p w:rsidR="002B121D" w:rsidRPr="00CB0C48" w:rsidRDefault="0092357D" w:rsidP="00037DDE">
      <w:pPr>
        <w:pStyle w:val="23"/>
        <w:spacing w:line="240" w:lineRule="auto"/>
        <w:ind w:firstLine="567"/>
        <w:rPr>
          <w:rFonts w:ascii="GHEA Grapalat" w:hAnsi="GHEA Grapalat" w:cs="Sylfaen"/>
          <w:szCs w:val="24"/>
        </w:rPr>
      </w:pPr>
      <w:r w:rsidRPr="00CB0C48">
        <w:rPr>
          <w:rFonts w:ascii="GHEA Grapalat" w:hAnsi="GHEA Grapalat" w:cs="Sylfaen"/>
          <w:szCs w:val="24"/>
        </w:rPr>
        <w:t>7</w:t>
      </w:r>
      <w:r w:rsidR="002B121D" w:rsidRPr="00CB0C48">
        <w:rPr>
          <w:rFonts w:ascii="GHEA Grapalat" w:hAnsi="GHEA Grapalat" w:cs="Sylfaen"/>
          <w:szCs w:val="24"/>
        </w:rPr>
        <w:t>.</w:t>
      </w:r>
      <w:r w:rsidR="00342273">
        <w:rPr>
          <w:rFonts w:ascii="GHEA Grapalat" w:hAnsi="GHEA Grapalat" w:cs="Sylfaen"/>
          <w:szCs w:val="24"/>
        </w:rPr>
        <w:t>2</w:t>
      </w:r>
      <w:r w:rsidR="002E0D1E">
        <w:rPr>
          <w:rFonts w:ascii="GHEA Grapalat" w:hAnsi="GHEA Grapalat" w:cs="Sylfaen"/>
          <w:szCs w:val="24"/>
        </w:rPr>
        <w:t>0</w:t>
      </w:r>
      <w:r w:rsidR="002B121D" w:rsidRPr="00CB0C48">
        <w:rPr>
          <w:rFonts w:ascii="GHEA Grapalat" w:hAnsi="GHEA Grapalat" w:cs="Sylfaen"/>
          <w:szCs w:val="24"/>
        </w:rPr>
        <w:t xml:space="preserve"> </w:t>
      </w:r>
      <w:r w:rsidR="002B121D" w:rsidRPr="00CB0C48">
        <w:rPr>
          <w:rFonts w:ascii="GHEA Grapalat" w:hAnsi="GHEA Grapalat" w:cs="Sylfaen"/>
          <w:szCs w:val="24"/>
          <w:lang w:val="ru-RU"/>
        </w:rPr>
        <w:t>Մասնակիցները</w:t>
      </w:r>
      <w:r w:rsidR="002B121D" w:rsidRPr="00CB0C48">
        <w:rPr>
          <w:rFonts w:ascii="GHEA Grapalat" w:hAnsi="GHEA Grapalat" w:cs="Sylfaen"/>
          <w:szCs w:val="24"/>
        </w:rPr>
        <w:t xml:space="preserve"> </w:t>
      </w:r>
      <w:r w:rsidR="002B121D" w:rsidRPr="00CB0C48">
        <w:rPr>
          <w:rFonts w:ascii="GHEA Grapalat" w:hAnsi="GHEA Grapalat" w:cs="Sylfaen"/>
          <w:szCs w:val="24"/>
          <w:lang w:val="ru-RU"/>
        </w:rPr>
        <w:t>և</w:t>
      </w:r>
      <w:r w:rsidR="002B121D" w:rsidRPr="00CB0C48">
        <w:rPr>
          <w:rFonts w:ascii="GHEA Grapalat" w:hAnsi="GHEA Grapalat" w:cs="Sylfaen"/>
          <w:szCs w:val="24"/>
        </w:rPr>
        <w:t xml:space="preserve"> </w:t>
      </w:r>
      <w:r w:rsidR="002B121D" w:rsidRPr="00CB0C48">
        <w:rPr>
          <w:rFonts w:ascii="GHEA Grapalat" w:hAnsi="GHEA Grapalat" w:cs="Sylfaen"/>
          <w:szCs w:val="24"/>
          <w:lang w:val="ru-RU"/>
        </w:rPr>
        <w:t>նրանց</w:t>
      </w:r>
      <w:r w:rsidR="002B121D" w:rsidRPr="00CB0C48">
        <w:rPr>
          <w:rFonts w:ascii="GHEA Grapalat" w:hAnsi="GHEA Grapalat" w:cs="Sylfaen"/>
          <w:szCs w:val="24"/>
        </w:rPr>
        <w:t xml:space="preserve"> </w:t>
      </w:r>
      <w:r w:rsidR="002B121D" w:rsidRPr="00CB0C48">
        <w:rPr>
          <w:rFonts w:ascii="GHEA Grapalat" w:hAnsi="GHEA Grapalat" w:cs="Sylfaen"/>
          <w:szCs w:val="24"/>
          <w:lang w:val="ru-RU"/>
        </w:rPr>
        <w:t>ներկայացուցիչները</w:t>
      </w:r>
      <w:r w:rsidR="002B121D" w:rsidRPr="00CB0C48">
        <w:rPr>
          <w:rFonts w:ascii="GHEA Grapalat" w:hAnsi="GHEA Grapalat" w:cs="Sylfaen"/>
          <w:szCs w:val="24"/>
        </w:rPr>
        <w:t xml:space="preserve"> </w:t>
      </w:r>
      <w:r w:rsidR="002B121D" w:rsidRPr="00CB0C48">
        <w:rPr>
          <w:rFonts w:ascii="GHEA Grapalat" w:hAnsi="GHEA Grapalat" w:cs="Sylfaen"/>
          <w:szCs w:val="24"/>
          <w:lang w:val="ru-RU"/>
        </w:rPr>
        <w:t>կարող</w:t>
      </w:r>
      <w:r w:rsidR="002B121D" w:rsidRPr="00CB0C48">
        <w:rPr>
          <w:rFonts w:ascii="GHEA Grapalat" w:hAnsi="GHEA Grapalat" w:cs="Sylfaen"/>
          <w:szCs w:val="24"/>
        </w:rPr>
        <w:t xml:space="preserve"> </w:t>
      </w:r>
      <w:r w:rsidR="002B121D" w:rsidRPr="00CB0C48">
        <w:rPr>
          <w:rFonts w:ascii="GHEA Grapalat" w:hAnsi="GHEA Grapalat" w:cs="Sylfaen"/>
          <w:szCs w:val="24"/>
          <w:lang w:val="ru-RU"/>
        </w:rPr>
        <w:t>են</w:t>
      </w:r>
      <w:r w:rsidR="002B121D" w:rsidRPr="00CB0C48">
        <w:rPr>
          <w:rFonts w:ascii="GHEA Grapalat" w:hAnsi="GHEA Grapalat" w:cs="Sylfaen"/>
          <w:szCs w:val="24"/>
        </w:rPr>
        <w:t xml:space="preserve"> </w:t>
      </w:r>
      <w:r w:rsidR="002B121D" w:rsidRPr="00CB0C48">
        <w:rPr>
          <w:rFonts w:ascii="GHEA Grapalat" w:hAnsi="GHEA Grapalat" w:cs="Sylfaen"/>
          <w:szCs w:val="24"/>
          <w:lang w:val="ru-RU"/>
        </w:rPr>
        <w:t>ներկա</w:t>
      </w:r>
      <w:r w:rsidR="002B121D" w:rsidRPr="00CB0C48">
        <w:rPr>
          <w:rFonts w:ascii="GHEA Grapalat" w:hAnsi="GHEA Grapalat" w:cs="Sylfaen"/>
          <w:szCs w:val="24"/>
        </w:rPr>
        <w:t xml:space="preserve"> </w:t>
      </w:r>
      <w:r w:rsidR="006D4E1D" w:rsidRPr="00CB0C48">
        <w:rPr>
          <w:rFonts w:ascii="GHEA Grapalat" w:hAnsi="GHEA Grapalat" w:cs="Sylfaen"/>
          <w:szCs w:val="24"/>
        </w:rPr>
        <w:t xml:space="preserve">լինել  </w:t>
      </w:r>
      <w:r w:rsidR="002B121D" w:rsidRPr="00CB0C48">
        <w:rPr>
          <w:rFonts w:ascii="GHEA Grapalat" w:hAnsi="GHEA Grapalat" w:cs="Sylfaen"/>
          <w:szCs w:val="24"/>
          <w:lang w:val="ru-RU"/>
        </w:rPr>
        <w:t>հանձնաժողովի</w:t>
      </w:r>
      <w:r w:rsidR="002B121D" w:rsidRPr="00CB0C48">
        <w:rPr>
          <w:rFonts w:ascii="GHEA Grapalat" w:hAnsi="GHEA Grapalat" w:cs="Sylfaen"/>
          <w:szCs w:val="24"/>
        </w:rPr>
        <w:t xml:space="preserve"> </w:t>
      </w:r>
      <w:r w:rsidR="002B121D" w:rsidRPr="00CB0C48">
        <w:rPr>
          <w:rFonts w:ascii="GHEA Grapalat" w:hAnsi="GHEA Grapalat" w:cs="Sylfaen"/>
          <w:szCs w:val="24"/>
          <w:lang w:val="ru-RU"/>
        </w:rPr>
        <w:t>նիստերին։</w:t>
      </w:r>
      <w:r w:rsidR="002B121D" w:rsidRPr="00CB0C48">
        <w:rPr>
          <w:rFonts w:ascii="GHEA Grapalat" w:hAnsi="GHEA Grapalat" w:cs="Sylfaen"/>
          <w:szCs w:val="24"/>
        </w:rPr>
        <w:t xml:space="preserve"> </w:t>
      </w:r>
      <w:r w:rsidR="006D4E1D" w:rsidRPr="00CB0C48">
        <w:rPr>
          <w:rFonts w:ascii="GHEA Grapalat" w:hAnsi="GHEA Grapalat" w:cs="Sylfaen"/>
          <w:szCs w:val="24"/>
          <w:lang w:val="ru-RU"/>
        </w:rPr>
        <w:t>Մասնակիցները</w:t>
      </w:r>
      <w:r w:rsidR="006D4E1D" w:rsidRPr="00CB0C48">
        <w:rPr>
          <w:rFonts w:ascii="GHEA Grapalat" w:hAnsi="GHEA Grapalat" w:cs="Sylfaen"/>
          <w:szCs w:val="24"/>
        </w:rPr>
        <w:t xml:space="preserve"> կամ </w:t>
      </w:r>
      <w:r w:rsidR="006D4E1D" w:rsidRPr="00CB0C48">
        <w:rPr>
          <w:rFonts w:ascii="GHEA Grapalat" w:hAnsi="GHEA Grapalat" w:cs="Sylfaen"/>
          <w:szCs w:val="24"/>
          <w:lang w:val="ru-RU"/>
        </w:rPr>
        <w:t>նրանց</w:t>
      </w:r>
      <w:r w:rsidR="006D4E1D" w:rsidRPr="00CB0C48">
        <w:rPr>
          <w:rFonts w:ascii="GHEA Grapalat" w:hAnsi="GHEA Grapalat" w:cs="Sylfaen"/>
          <w:szCs w:val="24"/>
        </w:rPr>
        <w:t xml:space="preserve"> </w:t>
      </w:r>
      <w:r w:rsidR="006D4E1D" w:rsidRPr="00CB0C48">
        <w:rPr>
          <w:rFonts w:ascii="GHEA Grapalat" w:hAnsi="GHEA Grapalat" w:cs="Sylfaen"/>
          <w:szCs w:val="24"/>
          <w:lang w:val="ru-RU"/>
        </w:rPr>
        <w:t>ներկայացուցիչները</w:t>
      </w:r>
      <w:r w:rsidR="006D4E1D" w:rsidRPr="00CB0C48">
        <w:rPr>
          <w:rFonts w:ascii="GHEA Grapalat" w:hAnsi="GHEA Grapalat" w:cs="Sylfaen"/>
          <w:szCs w:val="24"/>
        </w:rPr>
        <w:t xml:space="preserve"> </w:t>
      </w:r>
      <w:r w:rsidR="002B121D" w:rsidRPr="00CB0C48">
        <w:rPr>
          <w:rFonts w:ascii="GHEA Grapalat" w:hAnsi="GHEA Grapalat" w:cs="Sylfaen"/>
          <w:szCs w:val="24"/>
          <w:lang w:val="ru-RU"/>
        </w:rPr>
        <w:t>կարող</w:t>
      </w:r>
      <w:r w:rsidR="002B121D" w:rsidRPr="00CB0C48">
        <w:rPr>
          <w:rFonts w:ascii="GHEA Grapalat" w:hAnsi="GHEA Grapalat" w:cs="Sylfaen"/>
          <w:szCs w:val="24"/>
        </w:rPr>
        <w:t xml:space="preserve"> </w:t>
      </w:r>
      <w:r w:rsidR="002B121D" w:rsidRPr="00CB0C48">
        <w:rPr>
          <w:rFonts w:ascii="GHEA Grapalat" w:hAnsi="GHEA Grapalat" w:cs="Sylfaen"/>
          <w:szCs w:val="24"/>
          <w:lang w:val="ru-RU"/>
        </w:rPr>
        <w:t>են</w:t>
      </w:r>
      <w:r w:rsidR="002B121D" w:rsidRPr="00CB0C48">
        <w:rPr>
          <w:rFonts w:ascii="GHEA Grapalat" w:hAnsi="GHEA Grapalat" w:cs="Sylfaen"/>
          <w:szCs w:val="24"/>
        </w:rPr>
        <w:t xml:space="preserve"> </w:t>
      </w:r>
      <w:r w:rsidR="002B121D" w:rsidRPr="00CB0C48">
        <w:rPr>
          <w:rFonts w:ascii="GHEA Grapalat" w:hAnsi="GHEA Grapalat" w:cs="Sylfaen"/>
          <w:szCs w:val="24"/>
          <w:lang w:val="ru-RU"/>
        </w:rPr>
        <w:t>պահանջել</w:t>
      </w:r>
      <w:r w:rsidR="002B121D" w:rsidRPr="00CB0C48">
        <w:rPr>
          <w:rFonts w:ascii="GHEA Grapalat" w:hAnsi="GHEA Grapalat" w:cs="Sylfaen"/>
          <w:szCs w:val="24"/>
        </w:rPr>
        <w:t xml:space="preserve"> </w:t>
      </w:r>
      <w:r w:rsidR="002B121D" w:rsidRPr="00CB0C48">
        <w:rPr>
          <w:rFonts w:ascii="GHEA Grapalat" w:hAnsi="GHEA Grapalat" w:cs="Sylfaen"/>
          <w:szCs w:val="24"/>
          <w:lang w:val="ru-RU"/>
        </w:rPr>
        <w:t>հանձնաժողովի</w:t>
      </w:r>
      <w:r w:rsidR="002B121D" w:rsidRPr="00CB0C48">
        <w:rPr>
          <w:rFonts w:ascii="GHEA Grapalat" w:hAnsi="GHEA Grapalat" w:cs="Sylfaen"/>
          <w:szCs w:val="24"/>
        </w:rPr>
        <w:t xml:space="preserve"> </w:t>
      </w:r>
      <w:r w:rsidR="002B121D" w:rsidRPr="00CB0C48">
        <w:rPr>
          <w:rFonts w:ascii="GHEA Grapalat" w:hAnsi="GHEA Grapalat" w:cs="Sylfaen"/>
          <w:szCs w:val="24"/>
          <w:lang w:val="ru-RU"/>
        </w:rPr>
        <w:t>նիստերի</w:t>
      </w:r>
      <w:r w:rsidR="002B121D" w:rsidRPr="00CB0C48">
        <w:rPr>
          <w:rFonts w:ascii="GHEA Grapalat" w:hAnsi="GHEA Grapalat" w:cs="Sylfaen"/>
          <w:szCs w:val="24"/>
        </w:rPr>
        <w:t xml:space="preserve"> </w:t>
      </w:r>
      <w:r w:rsidR="002B121D" w:rsidRPr="00CB0C48">
        <w:rPr>
          <w:rFonts w:ascii="GHEA Grapalat" w:hAnsi="GHEA Grapalat" w:cs="Sylfaen"/>
          <w:szCs w:val="24"/>
          <w:lang w:val="ru-RU"/>
        </w:rPr>
        <w:t>արձանագրությունների</w:t>
      </w:r>
      <w:r w:rsidR="002B121D" w:rsidRPr="00CB0C48">
        <w:rPr>
          <w:rFonts w:ascii="GHEA Grapalat" w:hAnsi="GHEA Grapalat" w:cs="Sylfaen"/>
          <w:szCs w:val="24"/>
        </w:rPr>
        <w:t xml:space="preserve"> </w:t>
      </w:r>
      <w:r w:rsidR="002B121D" w:rsidRPr="00CB0C48">
        <w:rPr>
          <w:rFonts w:ascii="GHEA Grapalat" w:hAnsi="GHEA Grapalat" w:cs="Sylfaen"/>
          <w:szCs w:val="24"/>
          <w:lang w:val="ru-RU"/>
        </w:rPr>
        <w:t>պատճենները</w:t>
      </w:r>
      <w:r w:rsidR="002B121D" w:rsidRPr="00CB0C48">
        <w:rPr>
          <w:rFonts w:ascii="GHEA Grapalat" w:hAnsi="GHEA Grapalat" w:cs="Sylfaen"/>
          <w:szCs w:val="24"/>
        </w:rPr>
        <w:t xml:space="preserve">, </w:t>
      </w:r>
      <w:r w:rsidR="002B121D" w:rsidRPr="00CB0C48">
        <w:rPr>
          <w:rFonts w:ascii="GHEA Grapalat" w:hAnsi="GHEA Grapalat" w:cs="Sylfaen"/>
          <w:szCs w:val="24"/>
          <w:lang w:val="ru-RU"/>
        </w:rPr>
        <w:t>որոնք</w:t>
      </w:r>
      <w:r w:rsidR="002B121D" w:rsidRPr="00CB0C48">
        <w:rPr>
          <w:rFonts w:ascii="GHEA Grapalat" w:hAnsi="GHEA Grapalat" w:cs="Sylfaen"/>
          <w:szCs w:val="24"/>
        </w:rPr>
        <w:t xml:space="preserve"> </w:t>
      </w:r>
      <w:r w:rsidR="002B121D" w:rsidRPr="00CB0C48">
        <w:rPr>
          <w:rFonts w:ascii="GHEA Grapalat" w:hAnsi="GHEA Grapalat" w:cs="Sylfaen"/>
          <w:szCs w:val="24"/>
          <w:lang w:val="ru-RU"/>
        </w:rPr>
        <w:t>տրամադրվում</w:t>
      </w:r>
      <w:r w:rsidR="002B121D" w:rsidRPr="00CB0C48">
        <w:rPr>
          <w:rFonts w:ascii="GHEA Grapalat" w:hAnsi="GHEA Grapalat" w:cs="Sylfaen"/>
          <w:szCs w:val="24"/>
        </w:rPr>
        <w:t xml:space="preserve"> </w:t>
      </w:r>
      <w:r w:rsidR="002B121D" w:rsidRPr="00CB0C48">
        <w:rPr>
          <w:rFonts w:ascii="GHEA Grapalat" w:hAnsi="GHEA Grapalat" w:cs="Sylfaen"/>
          <w:szCs w:val="24"/>
          <w:lang w:val="ru-RU"/>
        </w:rPr>
        <w:t>են</w:t>
      </w:r>
      <w:r w:rsidR="002B121D" w:rsidRPr="00CB0C48">
        <w:rPr>
          <w:rFonts w:ascii="GHEA Grapalat" w:hAnsi="GHEA Grapalat" w:cs="Sylfaen"/>
          <w:szCs w:val="24"/>
        </w:rPr>
        <w:t xml:space="preserve"> </w:t>
      </w:r>
      <w:r w:rsidR="002B121D" w:rsidRPr="00CB0C48">
        <w:rPr>
          <w:rFonts w:ascii="GHEA Grapalat" w:hAnsi="GHEA Grapalat" w:cs="Sylfaen"/>
          <w:szCs w:val="24"/>
          <w:lang w:val="ru-RU"/>
        </w:rPr>
        <w:t>մեկ</w:t>
      </w:r>
      <w:r w:rsidR="002B121D" w:rsidRPr="00CB0C48">
        <w:rPr>
          <w:rFonts w:ascii="GHEA Grapalat" w:hAnsi="GHEA Grapalat" w:cs="Sylfaen"/>
          <w:szCs w:val="24"/>
        </w:rPr>
        <w:t xml:space="preserve"> </w:t>
      </w:r>
      <w:r w:rsidR="002B121D" w:rsidRPr="00CB0C48">
        <w:rPr>
          <w:rFonts w:ascii="GHEA Grapalat" w:hAnsi="GHEA Grapalat" w:cs="Sylfaen"/>
          <w:szCs w:val="24"/>
          <w:lang w:val="ru-RU"/>
        </w:rPr>
        <w:t>օրացուցային</w:t>
      </w:r>
      <w:r w:rsidR="002B121D" w:rsidRPr="00CB0C48">
        <w:rPr>
          <w:rFonts w:ascii="GHEA Grapalat" w:hAnsi="GHEA Grapalat" w:cs="Sylfaen"/>
          <w:szCs w:val="24"/>
        </w:rPr>
        <w:t xml:space="preserve"> </w:t>
      </w:r>
      <w:r w:rsidR="002B121D" w:rsidRPr="00CB0C48">
        <w:rPr>
          <w:rFonts w:ascii="GHEA Grapalat" w:hAnsi="GHEA Grapalat" w:cs="Sylfaen"/>
          <w:szCs w:val="24"/>
          <w:lang w:val="ru-RU"/>
        </w:rPr>
        <w:t>օրվա</w:t>
      </w:r>
      <w:r w:rsidR="002B121D" w:rsidRPr="00CB0C48">
        <w:rPr>
          <w:rFonts w:ascii="GHEA Grapalat" w:hAnsi="GHEA Grapalat" w:cs="Sylfaen"/>
          <w:szCs w:val="24"/>
        </w:rPr>
        <w:t xml:space="preserve"> </w:t>
      </w:r>
      <w:r w:rsidR="002B121D" w:rsidRPr="00CB0C48">
        <w:rPr>
          <w:rFonts w:ascii="GHEA Grapalat" w:hAnsi="GHEA Grapalat" w:cs="Sylfaen"/>
          <w:szCs w:val="24"/>
          <w:lang w:val="ru-RU"/>
        </w:rPr>
        <w:t>ընթացքում։</w:t>
      </w:r>
    </w:p>
    <w:p w:rsidR="002E0D1E" w:rsidRPr="00595447" w:rsidRDefault="0092357D" w:rsidP="002E0D1E">
      <w:pPr>
        <w:ind w:firstLine="567"/>
        <w:jc w:val="both"/>
        <w:rPr>
          <w:rFonts w:ascii="GHEA Grapalat" w:hAnsi="GHEA Grapalat" w:cs="Sylfaen"/>
          <w:sz w:val="20"/>
          <w:lang w:val="af-ZA"/>
        </w:rPr>
      </w:pPr>
      <w:r w:rsidRPr="00CB0C48">
        <w:rPr>
          <w:rFonts w:ascii="GHEA Grapalat" w:hAnsi="GHEA Grapalat" w:cs="Sylfaen"/>
          <w:sz w:val="20"/>
          <w:lang w:val="af-ZA"/>
        </w:rPr>
        <w:t>7</w:t>
      </w:r>
      <w:r w:rsidR="009B0DA1" w:rsidRPr="00CB0C48">
        <w:rPr>
          <w:rFonts w:ascii="GHEA Grapalat" w:hAnsi="GHEA Grapalat" w:cs="Sylfaen"/>
          <w:sz w:val="20"/>
          <w:lang w:val="af-ZA"/>
        </w:rPr>
        <w:t>.</w:t>
      </w:r>
      <w:r w:rsidR="00342273">
        <w:rPr>
          <w:rFonts w:ascii="GHEA Grapalat" w:hAnsi="GHEA Grapalat" w:cs="Sylfaen"/>
          <w:sz w:val="20"/>
          <w:lang w:val="af-ZA"/>
        </w:rPr>
        <w:t>2</w:t>
      </w:r>
      <w:r w:rsidR="002E0D1E">
        <w:rPr>
          <w:rFonts w:ascii="GHEA Grapalat" w:hAnsi="GHEA Grapalat" w:cs="Sylfaen"/>
          <w:sz w:val="20"/>
          <w:lang w:val="af-ZA"/>
        </w:rPr>
        <w:t>1</w:t>
      </w:r>
      <w:r w:rsidR="009B0DA1" w:rsidRPr="00CB0C48">
        <w:rPr>
          <w:rFonts w:ascii="GHEA Grapalat" w:hAnsi="GHEA Grapalat" w:cs="Sylfaen"/>
          <w:sz w:val="20"/>
          <w:lang w:val="af-ZA"/>
        </w:rPr>
        <w:t xml:space="preserve"> </w:t>
      </w:r>
      <w:r w:rsidR="002E0D1E" w:rsidRPr="00DE1E5A">
        <w:rPr>
          <w:rFonts w:ascii="GHEA Grapalat" w:hAnsi="GHEA Grapalat" w:cs="Sylfaen"/>
          <w:sz w:val="20"/>
          <w:lang w:val="ru-RU"/>
        </w:rPr>
        <w:t>Հանձնաժողովի</w:t>
      </w:r>
      <w:r w:rsidR="002E0D1E" w:rsidRPr="00DE1E5A">
        <w:rPr>
          <w:rFonts w:ascii="GHEA Grapalat" w:hAnsi="GHEA Grapalat" w:cs="Sylfaen"/>
          <w:sz w:val="20"/>
          <w:lang w:val="af-ZA"/>
        </w:rPr>
        <w:t xml:space="preserve"> </w:t>
      </w:r>
      <w:r w:rsidR="002E0D1E" w:rsidRPr="00DE1E5A">
        <w:rPr>
          <w:rFonts w:ascii="GHEA Grapalat" w:hAnsi="GHEA Grapalat" w:cs="Sylfaen"/>
          <w:sz w:val="20"/>
          <w:lang w:val="ru-RU"/>
        </w:rPr>
        <w:t>և</w:t>
      </w:r>
      <w:r w:rsidR="002E0D1E" w:rsidRPr="00DE1E5A">
        <w:rPr>
          <w:rFonts w:ascii="GHEA Grapalat" w:hAnsi="GHEA Grapalat" w:cs="Sylfaen"/>
          <w:sz w:val="20"/>
          <w:lang w:val="af-ZA"/>
        </w:rPr>
        <w:t xml:space="preserve"> (</w:t>
      </w:r>
      <w:r w:rsidR="002E0D1E" w:rsidRPr="00DE1E5A">
        <w:rPr>
          <w:rFonts w:ascii="GHEA Grapalat" w:hAnsi="GHEA Grapalat" w:cs="Sylfaen"/>
          <w:sz w:val="20"/>
          <w:lang w:val="ru-RU"/>
        </w:rPr>
        <w:t>կամ</w:t>
      </w:r>
      <w:r w:rsidR="002E0D1E" w:rsidRPr="00DE1E5A">
        <w:rPr>
          <w:rFonts w:ascii="GHEA Grapalat" w:hAnsi="GHEA Grapalat" w:cs="Sylfaen"/>
          <w:sz w:val="20"/>
          <w:lang w:val="af-ZA"/>
        </w:rPr>
        <w:t xml:space="preserve">) </w:t>
      </w:r>
      <w:r w:rsidR="002E0D1E" w:rsidRPr="00DE1E5A">
        <w:rPr>
          <w:rFonts w:ascii="GHEA Grapalat" w:hAnsi="GHEA Grapalat" w:cs="Sylfaen"/>
          <w:sz w:val="20"/>
          <w:lang w:val="ru-RU"/>
        </w:rPr>
        <w:t>պատվիրատուի</w:t>
      </w:r>
      <w:r w:rsidR="002E0D1E" w:rsidRPr="00DE1E5A">
        <w:rPr>
          <w:rFonts w:ascii="GHEA Grapalat" w:hAnsi="GHEA Grapalat" w:cs="Sylfaen"/>
          <w:sz w:val="20"/>
          <w:lang w:val="af-ZA"/>
        </w:rPr>
        <w:t xml:space="preserve"> </w:t>
      </w:r>
      <w:r w:rsidR="002E0D1E" w:rsidRPr="00DE1E5A">
        <w:rPr>
          <w:rFonts w:ascii="GHEA Grapalat" w:hAnsi="GHEA Grapalat" w:cs="Sylfaen"/>
          <w:sz w:val="20"/>
          <w:lang w:val="ru-RU"/>
        </w:rPr>
        <w:t>կողմից</w:t>
      </w:r>
      <w:r w:rsidR="002E0D1E" w:rsidRPr="00DE1E5A">
        <w:rPr>
          <w:rFonts w:ascii="GHEA Grapalat" w:hAnsi="GHEA Grapalat" w:cs="Sylfaen"/>
          <w:sz w:val="20"/>
          <w:lang w:val="af-ZA"/>
        </w:rPr>
        <w:t xml:space="preserve"> </w:t>
      </w:r>
      <w:r w:rsidR="002E0D1E" w:rsidRPr="00DE1E5A">
        <w:rPr>
          <w:rFonts w:ascii="GHEA Grapalat" w:hAnsi="GHEA Grapalat" w:cs="Sylfaen"/>
          <w:sz w:val="20"/>
          <w:lang w:val="ru-RU"/>
        </w:rPr>
        <w:t>էլեկտրոնային</w:t>
      </w:r>
      <w:r w:rsidR="002E0D1E" w:rsidRPr="00DE1E5A">
        <w:rPr>
          <w:rFonts w:ascii="GHEA Grapalat" w:hAnsi="GHEA Grapalat" w:cs="Sylfaen"/>
          <w:sz w:val="20"/>
          <w:lang w:val="af-ZA"/>
        </w:rPr>
        <w:t xml:space="preserve"> </w:t>
      </w:r>
      <w:r w:rsidR="002E0D1E" w:rsidRPr="00DE1E5A">
        <w:rPr>
          <w:rFonts w:ascii="GHEA Grapalat" w:hAnsi="GHEA Grapalat" w:cs="Sylfaen"/>
          <w:sz w:val="20"/>
          <w:lang w:val="ru-RU"/>
        </w:rPr>
        <w:t>ծանուցումներն</w:t>
      </w:r>
      <w:r w:rsidR="002E0D1E" w:rsidRPr="00DE1E5A">
        <w:rPr>
          <w:rFonts w:ascii="GHEA Grapalat" w:hAnsi="GHEA Grapalat" w:cs="Sylfaen"/>
          <w:sz w:val="20"/>
          <w:lang w:val="af-ZA"/>
        </w:rPr>
        <w:t xml:space="preserve"> </w:t>
      </w:r>
      <w:r w:rsidR="002E0D1E" w:rsidRPr="00DE1E5A">
        <w:rPr>
          <w:rFonts w:ascii="GHEA Grapalat" w:hAnsi="GHEA Grapalat" w:cs="Sylfaen"/>
          <w:sz w:val="20"/>
          <w:lang w:val="ru-RU"/>
        </w:rPr>
        <w:t>ուղարկվում</w:t>
      </w:r>
      <w:r w:rsidR="002E0D1E" w:rsidRPr="00DE1E5A">
        <w:rPr>
          <w:rFonts w:ascii="GHEA Grapalat" w:hAnsi="GHEA Grapalat" w:cs="Sylfaen"/>
          <w:sz w:val="20"/>
          <w:lang w:val="af-ZA"/>
        </w:rPr>
        <w:t xml:space="preserve"> </w:t>
      </w:r>
      <w:r w:rsidR="002E0D1E" w:rsidRPr="00DE1E5A">
        <w:rPr>
          <w:rFonts w:ascii="GHEA Grapalat" w:hAnsi="GHEA Grapalat" w:cs="Sylfaen"/>
          <w:sz w:val="20"/>
          <w:lang w:val="ru-RU"/>
        </w:rPr>
        <w:t>են</w:t>
      </w:r>
      <w:r w:rsidR="002E0D1E" w:rsidRPr="00DE1E5A">
        <w:rPr>
          <w:rFonts w:ascii="GHEA Grapalat" w:hAnsi="GHEA Grapalat" w:cs="Sylfaen"/>
          <w:sz w:val="20"/>
          <w:lang w:val="af-ZA"/>
        </w:rPr>
        <w:t xml:space="preserve"> </w:t>
      </w:r>
      <w:r w:rsidR="002E0D1E" w:rsidRPr="00DE1E5A">
        <w:rPr>
          <w:rFonts w:ascii="GHEA Grapalat" w:hAnsi="GHEA Grapalat" w:cs="Sylfaen"/>
          <w:sz w:val="20"/>
          <w:lang w:val="ru-RU"/>
        </w:rPr>
        <w:t>մասնակցի</w:t>
      </w:r>
      <w:r w:rsidR="002E0D1E" w:rsidRPr="00DE1E5A">
        <w:rPr>
          <w:rFonts w:ascii="GHEA Grapalat" w:hAnsi="GHEA Grapalat" w:cs="Sylfaen"/>
          <w:sz w:val="20"/>
          <w:lang w:val="af-ZA"/>
        </w:rPr>
        <w:t xml:space="preserve"> </w:t>
      </w:r>
      <w:r w:rsidR="002E0D1E">
        <w:rPr>
          <w:rFonts w:ascii="GHEA Grapalat" w:hAnsi="GHEA Grapalat" w:cs="Sylfaen"/>
          <w:sz w:val="20"/>
          <w:lang w:val="af-ZA"/>
        </w:rPr>
        <w:t xml:space="preserve">հայտում նշված էլեկտրոնային փոստին ուղարկելու միջոցով, </w:t>
      </w:r>
      <w:r w:rsidR="002E0D1E" w:rsidRPr="00595447">
        <w:rPr>
          <w:rFonts w:ascii="GHEA Grapalat" w:hAnsi="GHEA Grapalat" w:cs="Sylfaen"/>
          <w:sz w:val="20"/>
          <w:lang w:val="ru-RU"/>
        </w:rPr>
        <w:t>իսկ</w:t>
      </w:r>
      <w:r w:rsidR="002E0D1E" w:rsidRPr="00595447">
        <w:rPr>
          <w:rFonts w:ascii="GHEA Grapalat" w:hAnsi="GHEA Grapalat" w:cs="Sylfaen"/>
          <w:sz w:val="20"/>
          <w:lang w:val="af-ZA"/>
        </w:rPr>
        <w:t xml:space="preserve"> </w:t>
      </w:r>
      <w:r w:rsidR="002E0D1E" w:rsidRPr="00595447">
        <w:rPr>
          <w:rFonts w:ascii="GHEA Grapalat" w:hAnsi="GHEA Grapalat" w:cs="Sylfaen"/>
          <w:sz w:val="20"/>
          <w:lang w:val="ru-RU"/>
        </w:rPr>
        <w:t>մասնակցի</w:t>
      </w:r>
      <w:r w:rsidR="002E0D1E" w:rsidRPr="00595447">
        <w:rPr>
          <w:rFonts w:ascii="GHEA Grapalat" w:hAnsi="GHEA Grapalat" w:cs="Sylfaen"/>
          <w:sz w:val="20"/>
          <w:lang w:val="af-ZA"/>
        </w:rPr>
        <w:t xml:space="preserve"> </w:t>
      </w:r>
      <w:r w:rsidR="002E0D1E" w:rsidRPr="00595447">
        <w:rPr>
          <w:rFonts w:ascii="GHEA Grapalat" w:hAnsi="GHEA Grapalat" w:cs="Sylfaen"/>
          <w:sz w:val="20"/>
          <w:lang w:val="ru-RU"/>
        </w:rPr>
        <w:t>կողմից</w:t>
      </w:r>
      <w:r w:rsidR="002E0D1E" w:rsidRPr="00595447">
        <w:rPr>
          <w:rFonts w:ascii="GHEA Grapalat" w:hAnsi="GHEA Grapalat" w:cs="Sylfaen"/>
          <w:sz w:val="20"/>
          <w:lang w:val="af-ZA"/>
        </w:rPr>
        <w:t xml:space="preserve">` </w:t>
      </w:r>
      <w:r w:rsidR="002E0D1E" w:rsidRPr="00595447">
        <w:rPr>
          <w:rFonts w:ascii="GHEA Grapalat" w:hAnsi="GHEA Grapalat" w:cs="Sylfaen"/>
          <w:sz w:val="20"/>
          <w:lang w:val="ru-RU"/>
        </w:rPr>
        <w:t>իր</w:t>
      </w:r>
      <w:r w:rsidR="002E0D1E" w:rsidRPr="00595447">
        <w:rPr>
          <w:rFonts w:ascii="GHEA Grapalat" w:hAnsi="GHEA Grapalat" w:cs="Sylfaen"/>
          <w:sz w:val="20"/>
          <w:lang w:val="af-ZA"/>
        </w:rPr>
        <w:t xml:space="preserve"> </w:t>
      </w:r>
      <w:r w:rsidR="002E0D1E" w:rsidRPr="00595447">
        <w:rPr>
          <w:rFonts w:ascii="GHEA Grapalat" w:hAnsi="GHEA Grapalat" w:cs="Sylfaen"/>
          <w:sz w:val="20"/>
          <w:lang w:val="ru-RU"/>
        </w:rPr>
        <w:t>հայտում</w:t>
      </w:r>
      <w:r w:rsidR="002E0D1E" w:rsidRPr="00595447">
        <w:rPr>
          <w:rFonts w:ascii="GHEA Grapalat" w:hAnsi="GHEA Grapalat" w:cs="Sylfaen"/>
          <w:sz w:val="20"/>
          <w:lang w:val="af-ZA"/>
        </w:rPr>
        <w:t xml:space="preserve"> </w:t>
      </w:r>
      <w:r w:rsidR="002E0D1E" w:rsidRPr="00595447">
        <w:rPr>
          <w:rFonts w:ascii="GHEA Grapalat" w:hAnsi="GHEA Grapalat" w:cs="Sylfaen"/>
          <w:sz w:val="20"/>
          <w:lang w:val="ru-RU"/>
        </w:rPr>
        <w:t>նշված</w:t>
      </w:r>
      <w:r w:rsidR="002E0D1E" w:rsidRPr="00595447">
        <w:rPr>
          <w:rFonts w:ascii="GHEA Grapalat" w:hAnsi="GHEA Grapalat" w:cs="Sylfaen"/>
          <w:sz w:val="20"/>
          <w:lang w:val="af-ZA"/>
        </w:rPr>
        <w:t xml:space="preserve"> </w:t>
      </w:r>
      <w:r w:rsidR="002E0D1E" w:rsidRPr="00595447">
        <w:rPr>
          <w:rFonts w:ascii="GHEA Grapalat" w:hAnsi="GHEA Grapalat" w:cs="Sylfaen"/>
          <w:sz w:val="20"/>
          <w:lang w:val="ru-RU"/>
        </w:rPr>
        <w:t>էլեկտրոնային</w:t>
      </w:r>
      <w:r w:rsidR="002E0D1E" w:rsidRPr="00595447">
        <w:rPr>
          <w:rFonts w:ascii="GHEA Grapalat" w:hAnsi="GHEA Grapalat" w:cs="Sylfaen"/>
          <w:sz w:val="20"/>
          <w:lang w:val="af-ZA"/>
        </w:rPr>
        <w:t xml:space="preserve"> </w:t>
      </w:r>
      <w:r w:rsidR="002E0D1E" w:rsidRPr="00595447">
        <w:rPr>
          <w:rFonts w:ascii="GHEA Grapalat" w:hAnsi="GHEA Grapalat" w:cs="Sylfaen"/>
          <w:sz w:val="20"/>
          <w:lang w:val="ru-RU"/>
        </w:rPr>
        <w:t>փոստից</w:t>
      </w:r>
      <w:r w:rsidR="002E0D1E" w:rsidRPr="00595447">
        <w:rPr>
          <w:rFonts w:ascii="GHEA Grapalat" w:hAnsi="GHEA Grapalat" w:cs="Sylfaen"/>
          <w:sz w:val="20"/>
          <w:lang w:val="af-ZA"/>
        </w:rPr>
        <w:t xml:space="preserve"> </w:t>
      </w:r>
      <w:r w:rsidR="002E0D1E" w:rsidRPr="00595447">
        <w:rPr>
          <w:rFonts w:ascii="GHEA Grapalat" w:hAnsi="GHEA Grapalat" w:cs="Sylfaen"/>
          <w:sz w:val="20"/>
          <w:lang w:val="ru-RU"/>
        </w:rPr>
        <w:t>սույն</w:t>
      </w:r>
      <w:r w:rsidR="002E0D1E" w:rsidRPr="00595447">
        <w:rPr>
          <w:rFonts w:ascii="GHEA Grapalat" w:hAnsi="GHEA Grapalat" w:cs="Sylfaen"/>
          <w:sz w:val="20"/>
          <w:lang w:val="af-ZA"/>
        </w:rPr>
        <w:t xml:space="preserve"> </w:t>
      </w:r>
      <w:r w:rsidR="002E0D1E" w:rsidRPr="00595447">
        <w:rPr>
          <w:rFonts w:ascii="GHEA Grapalat" w:hAnsi="GHEA Grapalat" w:cs="Sylfaen"/>
          <w:sz w:val="20"/>
          <w:lang w:val="ru-RU"/>
        </w:rPr>
        <w:t>հրավերում</w:t>
      </w:r>
      <w:r w:rsidR="002E0D1E" w:rsidRPr="00595447">
        <w:rPr>
          <w:rFonts w:ascii="GHEA Grapalat" w:hAnsi="GHEA Grapalat" w:cs="Sylfaen"/>
          <w:sz w:val="20"/>
          <w:lang w:val="af-ZA"/>
        </w:rPr>
        <w:t xml:space="preserve"> </w:t>
      </w:r>
      <w:r w:rsidR="002E0D1E" w:rsidRPr="00595447">
        <w:rPr>
          <w:rFonts w:ascii="GHEA Grapalat" w:hAnsi="GHEA Grapalat" w:cs="Sylfaen"/>
          <w:sz w:val="20"/>
          <w:lang w:val="ru-RU"/>
        </w:rPr>
        <w:t>նշված</w:t>
      </w:r>
      <w:r w:rsidR="002E0D1E" w:rsidRPr="00595447">
        <w:rPr>
          <w:rFonts w:ascii="GHEA Grapalat" w:hAnsi="GHEA Grapalat" w:cs="Sylfaen"/>
          <w:sz w:val="20"/>
          <w:lang w:val="af-ZA"/>
        </w:rPr>
        <w:t xml:space="preserve">` </w:t>
      </w:r>
      <w:r w:rsidR="002E0D1E" w:rsidRPr="00595447">
        <w:rPr>
          <w:rFonts w:ascii="GHEA Grapalat" w:hAnsi="GHEA Grapalat" w:cs="Sylfaen"/>
          <w:sz w:val="20"/>
          <w:lang w:val="ru-RU"/>
        </w:rPr>
        <w:t>հանձնաժողովի</w:t>
      </w:r>
      <w:r w:rsidR="002E0D1E" w:rsidRPr="00595447">
        <w:rPr>
          <w:rFonts w:ascii="GHEA Grapalat" w:hAnsi="GHEA Grapalat" w:cs="Sylfaen"/>
          <w:sz w:val="20"/>
          <w:lang w:val="af-ZA"/>
        </w:rPr>
        <w:t xml:space="preserve"> </w:t>
      </w:r>
      <w:r w:rsidR="002E0D1E" w:rsidRPr="00595447">
        <w:rPr>
          <w:rFonts w:ascii="GHEA Grapalat" w:hAnsi="GHEA Grapalat" w:cs="Sylfaen"/>
          <w:sz w:val="20"/>
          <w:lang w:val="ru-RU"/>
        </w:rPr>
        <w:t>քարտուղարի</w:t>
      </w:r>
      <w:r w:rsidR="002E0D1E" w:rsidRPr="00595447">
        <w:rPr>
          <w:rFonts w:ascii="GHEA Grapalat" w:hAnsi="GHEA Grapalat" w:cs="Sylfaen"/>
          <w:sz w:val="20"/>
          <w:lang w:val="af-ZA"/>
        </w:rPr>
        <w:t xml:space="preserve"> </w:t>
      </w:r>
      <w:r w:rsidR="002E0D1E" w:rsidRPr="00595447">
        <w:rPr>
          <w:rFonts w:ascii="GHEA Grapalat" w:hAnsi="GHEA Grapalat" w:cs="Sylfaen"/>
          <w:sz w:val="20"/>
          <w:lang w:val="ru-RU"/>
        </w:rPr>
        <w:t>էլեկտրոնային</w:t>
      </w:r>
      <w:r w:rsidR="002E0D1E" w:rsidRPr="00595447">
        <w:rPr>
          <w:rFonts w:ascii="GHEA Grapalat" w:hAnsi="GHEA Grapalat" w:cs="Sylfaen"/>
          <w:sz w:val="20"/>
          <w:lang w:val="af-ZA"/>
        </w:rPr>
        <w:t xml:space="preserve"> </w:t>
      </w:r>
      <w:r w:rsidR="002E0D1E" w:rsidRPr="00595447">
        <w:rPr>
          <w:rFonts w:ascii="GHEA Grapalat" w:hAnsi="GHEA Grapalat" w:cs="Sylfaen"/>
          <w:sz w:val="20"/>
          <w:lang w:val="ru-RU"/>
        </w:rPr>
        <w:t>փոստին</w:t>
      </w:r>
      <w:r w:rsidR="002E0D1E" w:rsidRPr="00595447">
        <w:rPr>
          <w:rFonts w:ascii="GHEA Grapalat" w:hAnsi="GHEA Grapalat" w:cs="Sylfaen"/>
          <w:sz w:val="20"/>
          <w:lang w:val="af-ZA"/>
        </w:rPr>
        <w:t xml:space="preserve"> </w:t>
      </w:r>
      <w:r w:rsidR="002E0D1E" w:rsidRPr="00595447">
        <w:rPr>
          <w:rFonts w:ascii="GHEA Grapalat" w:hAnsi="GHEA Grapalat"/>
          <w:sz w:val="20"/>
          <w:szCs w:val="20"/>
          <w:lang w:val="af-ZA"/>
        </w:rPr>
        <w:t>ուղարկվելու միջոցով:</w:t>
      </w:r>
    </w:p>
    <w:p w:rsidR="002E0D1E" w:rsidRPr="00DE1E5A" w:rsidRDefault="002E0D1E" w:rsidP="002E0D1E">
      <w:pPr>
        <w:ind w:firstLine="567"/>
        <w:jc w:val="both"/>
        <w:rPr>
          <w:rFonts w:ascii="GHEA Grapalat" w:hAnsi="GHEA Grapalat"/>
          <w:sz w:val="20"/>
          <w:szCs w:val="20"/>
          <w:lang w:val="af-ZA"/>
        </w:rPr>
      </w:pPr>
      <w:r w:rsidRPr="00DE1E5A">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CB0C48" w:rsidRDefault="0092357D" w:rsidP="00037DDE">
      <w:pPr>
        <w:pStyle w:val="23"/>
        <w:spacing w:line="240" w:lineRule="auto"/>
        <w:ind w:firstLine="567"/>
        <w:rPr>
          <w:rFonts w:ascii="GHEA Grapalat" w:hAnsi="GHEA Grapalat"/>
          <w:lang w:val="hy-AM"/>
        </w:rPr>
      </w:pPr>
      <w:r w:rsidRPr="00CB0C48">
        <w:rPr>
          <w:rFonts w:ascii="GHEA Grapalat" w:hAnsi="GHEA Grapalat"/>
        </w:rPr>
        <w:t>7</w:t>
      </w:r>
      <w:r w:rsidR="00947D03" w:rsidRPr="00CB0C48">
        <w:rPr>
          <w:rFonts w:ascii="GHEA Grapalat" w:hAnsi="GHEA Grapalat"/>
          <w:lang w:val="hy-AM"/>
        </w:rPr>
        <w:t>.</w:t>
      </w:r>
      <w:r w:rsidR="00463B0B" w:rsidRPr="00CB0C48">
        <w:rPr>
          <w:rFonts w:ascii="GHEA Grapalat" w:hAnsi="GHEA Grapalat" w:cs="Sylfaen"/>
        </w:rPr>
        <w:t>2</w:t>
      </w:r>
      <w:r w:rsidR="002E0D1E">
        <w:rPr>
          <w:rFonts w:ascii="GHEA Grapalat" w:hAnsi="GHEA Grapalat" w:cs="Sylfaen"/>
        </w:rPr>
        <w:t>2</w:t>
      </w:r>
      <w:r w:rsidR="00571F29" w:rsidRPr="00CB0C48">
        <w:rPr>
          <w:rFonts w:ascii="GHEA Grapalat" w:hAnsi="GHEA Grapalat" w:cs="Sylfaen"/>
        </w:rPr>
        <w:t xml:space="preserve"> Հայտերի</w:t>
      </w:r>
      <w:r w:rsidR="00571F29" w:rsidRPr="00CB0C48">
        <w:rPr>
          <w:rFonts w:ascii="GHEA Grapalat" w:hAnsi="GHEA Grapalat" w:cs="Arial"/>
        </w:rPr>
        <w:t xml:space="preserve"> </w:t>
      </w:r>
      <w:r w:rsidR="00571F29" w:rsidRPr="00CB0C48">
        <w:rPr>
          <w:rFonts w:ascii="GHEA Grapalat" w:hAnsi="GHEA Grapalat" w:cs="Sylfaen"/>
        </w:rPr>
        <w:t>գնահատումը</w:t>
      </w:r>
      <w:r w:rsidR="00571F29" w:rsidRPr="00CB0C48">
        <w:rPr>
          <w:rFonts w:ascii="GHEA Grapalat" w:hAnsi="GHEA Grapalat" w:cs="Arial"/>
        </w:rPr>
        <w:t xml:space="preserve"> </w:t>
      </w:r>
      <w:r w:rsidR="00571F29" w:rsidRPr="00CB0C48">
        <w:rPr>
          <w:rFonts w:ascii="GHEA Grapalat" w:hAnsi="GHEA Grapalat" w:cs="Sylfaen"/>
        </w:rPr>
        <w:t>և ընտրված մասնակցի որոշումն</w:t>
      </w:r>
      <w:r w:rsidR="00571F29" w:rsidRPr="00CB0C48">
        <w:rPr>
          <w:rFonts w:ascii="GHEA Grapalat" w:hAnsi="GHEA Grapalat" w:cs="Arial"/>
        </w:rPr>
        <w:t xml:space="preserve"> </w:t>
      </w:r>
      <w:r w:rsidR="00571F29" w:rsidRPr="00CB0C48">
        <w:rPr>
          <w:rFonts w:ascii="GHEA Grapalat" w:hAnsi="GHEA Grapalat" w:cs="Sylfaen"/>
        </w:rPr>
        <w:t>իրականացվում</w:t>
      </w:r>
      <w:r w:rsidR="00571F29" w:rsidRPr="00CB0C48">
        <w:rPr>
          <w:rFonts w:ascii="GHEA Grapalat" w:hAnsi="GHEA Grapalat" w:cs="Arial"/>
        </w:rPr>
        <w:t xml:space="preserve"> </w:t>
      </w:r>
      <w:r w:rsidR="00571F29" w:rsidRPr="00CB0C48">
        <w:rPr>
          <w:rFonts w:ascii="GHEA Grapalat" w:hAnsi="GHEA Grapalat" w:cs="Sylfaen"/>
        </w:rPr>
        <w:t>է</w:t>
      </w:r>
      <w:r w:rsidR="00571F29" w:rsidRPr="00CB0C48">
        <w:rPr>
          <w:rFonts w:ascii="GHEA Grapalat" w:hAnsi="GHEA Grapalat" w:cs="Arial"/>
        </w:rPr>
        <w:t xml:space="preserve"> </w:t>
      </w:r>
      <w:r w:rsidR="00571F29" w:rsidRPr="00CB0C48">
        <w:rPr>
          <w:rFonts w:ascii="GHEA Grapalat" w:hAnsi="GHEA Grapalat" w:cs="Sylfaen"/>
        </w:rPr>
        <w:t>ըստ</w:t>
      </w:r>
      <w:r w:rsidR="00571F29" w:rsidRPr="00CB0C48">
        <w:rPr>
          <w:rFonts w:ascii="GHEA Grapalat" w:hAnsi="GHEA Grapalat" w:cs="Arial"/>
        </w:rPr>
        <w:t xml:space="preserve"> </w:t>
      </w:r>
      <w:r w:rsidR="00571F29" w:rsidRPr="00CB0C48">
        <w:rPr>
          <w:rFonts w:ascii="GHEA Grapalat" w:hAnsi="GHEA Grapalat" w:cs="Sylfaen"/>
        </w:rPr>
        <w:t>առանձին</w:t>
      </w:r>
      <w:r w:rsidR="00571F29" w:rsidRPr="00CB0C48">
        <w:rPr>
          <w:rFonts w:ascii="GHEA Grapalat" w:hAnsi="GHEA Grapalat" w:cs="Arial"/>
        </w:rPr>
        <w:t xml:space="preserve"> </w:t>
      </w:r>
      <w:r w:rsidR="00571F29" w:rsidRPr="00CB0C48">
        <w:rPr>
          <w:rFonts w:ascii="GHEA Grapalat" w:hAnsi="GHEA Grapalat" w:cs="Sylfaen"/>
        </w:rPr>
        <w:t>չափաբաժինների</w:t>
      </w:r>
      <w:r w:rsidR="00571F29" w:rsidRPr="00CB0C48">
        <w:rPr>
          <w:rStyle w:val="af6"/>
          <w:rFonts w:ascii="GHEA Grapalat" w:hAnsi="GHEA Grapalat" w:cs="Sylfaen"/>
        </w:rPr>
        <w:footnoteReference w:id="7"/>
      </w:r>
      <w:r w:rsidR="00571F29" w:rsidRPr="00CB0C48">
        <w:rPr>
          <w:rFonts w:ascii="GHEA Grapalat" w:hAnsi="GHEA Grapalat" w:cs="Tahoma"/>
        </w:rPr>
        <w:t>։</w:t>
      </w:r>
      <w:r w:rsidR="002B103D" w:rsidRPr="00CB0C48">
        <w:rPr>
          <w:rFonts w:ascii="GHEA Grapalat" w:hAnsi="GHEA Grapalat" w:cs="Tahoma"/>
          <w:lang w:val="hy-AM"/>
        </w:rPr>
        <w:t xml:space="preserve"> </w:t>
      </w:r>
    </w:p>
    <w:p w:rsidR="00583092" w:rsidRPr="00CB0C48" w:rsidRDefault="0092357D" w:rsidP="00037DDE">
      <w:pPr>
        <w:ind w:firstLine="567"/>
        <w:jc w:val="both"/>
        <w:rPr>
          <w:rFonts w:ascii="GHEA Grapalat" w:hAnsi="GHEA Grapalat"/>
          <w:sz w:val="20"/>
          <w:szCs w:val="20"/>
          <w:lang w:val="af-ZA"/>
        </w:rPr>
      </w:pPr>
      <w:r w:rsidRPr="00CB0C48">
        <w:rPr>
          <w:rFonts w:ascii="GHEA Grapalat" w:hAnsi="GHEA Grapalat"/>
          <w:sz w:val="20"/>
          <w:szCs w:val="20"/>
          <w:lang w:val="af-ZA"/>
        </w:rPr>
        <w:t>7</w:t>
      </w:r>
      <w:r w:rsidR="009E35C5" w:rsidRPr="00CB0C48">
        <w:rPr>
          <w:rFonts w:ascii="GHEA Grapalat" w:hAnsi="GHEA Grapalat"/>
          <w:sz w:val="20"/>
          <w:szCs w:val="20"/>
          <w:lang w:val="af-ZA"/>
        </w:rPr>
        <w:t>.2</w:t>
      </w:r>
      <w:r w:rsidR="002E0D1E">
        <w:rPr>
          <w:rFonts w:ascii="GHEA Grapalat" w:hAnsi="GHEA Grapalat"/>
          <w:sz w:val="20"/>
          <w:szCs w:val="20"/>
          <w:lang w:val="af-ZA"/>
        </w:rPr>
        <w:t>3</w:t>
      </w:r>
      <w:r w:rsidR="00583092" w:rsidRPr="00CB0C48">
        <w:rPr>
          <w:rFonts w:ascii="GHEA Grapalat" w:hAnsi="GHEA Grapalat"/>
          <w:sz w:val="20"/>
          <w:szCs w:val="20"/>
          <w:lang w:val="af-ZA"/>
        </w:rPr>
        <w:t xml:space="preserve"> </w:t>
      </w:r>
      <w:r w:rsidR="005B4268" w:rsidRPr="00CB0C48">
        <w:rPr>
          <w:rFonts w:ascii="GHEA Grapalat" w:hAnsi="GHEA Grapalat"/>
          <w:sz w:val="20"/>
          <w:szCs w:val="20"/>
          <w:lang w:val="af-ZA"/>
        </w:rPr>
        <w:t xml:space="preserve">Ընտրված մասնակցի կողմից պայմանագիրը չկնքելու (հրաժարվելու) կամ պայմանագիր կնքելու իրավունքից զրկվելու դեպքում հանձնաժողովը ընտրված մասնակցի որոշման նպատակով կիրառում Է սույն </w:t>
      </w:r>
      <w:r w:rsidR="005B4268" w:rsidRPr="002865DC">
        <w:rPr>
          <w:rFonts w:ascii="GHEA Grapalat" w:hAnsi="GHEA Grapalat"/>
          <w:sz w:val="20"/>
          <w:szCs w:val="20"/>
          <w:lang w:val="hy-AM"/>
        </w:rPr>
        <w:t>հրավերի</w:t>
      </w:r>
      <w:r w:rsidR="005B4268" w:rsidRPr="00CB0C48">
        <w:rPr>
          <w:rFonts w:ascii="GHEA Grapalat" w:hAnsi="GHEA Grapalat"/>
          <w:sz w:val="20"/>
          <w:szCs w:val="20"/>
          <w:lang w:val="af-ZA"/>
        </w:rPr>
        <w:t xml:space="preserve"> 1-</w:t>
      </w:r>
      <w:r w:rsidR="005B4268" w:rsidRPr="002865DC">
        <w:rPr>
          <w:rFonts w:ascii="GHEA Grapalat" w:hAnsi="GHEA Grapalat"/>
          <w:sz w:val="20"/>
          <w:szCs w:val="20"/>
          <w:lang w:val="hy-AM"/>
        </w:rPr>
        <w:t>ին</w:t>
      </w:r>
      <w:r w:rsidR="005B4268" w:rsidRPr="00CB0C48">
        <w:rPr>
          <w:rFonts w:ascii="GHEA Grapalat" w:hAnsi="GHEA Grapalat"/>
          <w:sz w:val="20"/>
          <w:szCs w:val="20"/>
          <w:lang w:val="af-ZA"/>
        </w:rPr>
        <w:t xml:space="preserve"> </w:t>
      </w:r>
      <w:r w:rsidR="005B4268" w:rsidRPr="002865DC">
        <w:rPr>
          <w:rFonts w:ascii="GHEA Grapalat" w:hAnsi="GHEA Grapalat"/>
          <w:sz w:val="20"/>
          <w:szCs w:val="20"/>
          <w:lang w:val="hy-AM"/>
        </w:rPr>
        <w:t>մասի</w:t>
      </w:r>
      <w:r w:rsidR="005B4268" w:rsidRPr="00CB0C48">
        <w:rPr>
          <w:rFonts w:ascii="GHEA Grapalat" w:hAnsi="GHEA Grapalat"/>
          <w:sz w:val="20"/>
          <w:szCs w:val="20"/>
          <w:lang w:val="af-ZA"/>
        </w:rPr>
        <w:t xml:space="preserve"> </w:t>
      </w:r>
      <w:r w:rsidR="005E4C63" w:rsidRPr="00CB0C48">
        <w:rPr>
          <w:rFonts w:ascii="GHEA Grapalat" w:hAnsi="GHEA Grapalat"/>
          <w:sz w:val="20"/>
          <w:szCs w:val="20"/>
          <w:lang w:val="af-ZA"/>
        </w:rPr>
        <w:t>7</w:t>
      </w:r>
      <w:r w:rsidR="005B4268" w:rsidRPr="00CB0C48">
        <w:rPr>
          <w:rFonts w:ascii="GHEA Grapalat" w:hAnsi="GHEA Grapalat"/>
          <w:sz w:val="20"/>
          <w:szCs w:val="20"/>
          <w:lang w:val="af-ZA"/>
        </w:rPr>
        <w:t>.1</w:t>
      </w:r>
      <w:r w:rsidR="002E0D1E">
        <w:rPr>
          <w:rFonts w:ascii="GHEA Grapalat" w:hAnsi="GHEA Grapalat"/>
          <w:sz w:val="20"/>
          <w:szCs w:val="20"/>
          <w:lang w:val="af-ZA"/>
        </w:rPr>
        <w:t>2</w:t>
      </w:r>
      <w:r w:rsidR="005B4268" w:rsidRPr="00CB0C48">
        <w:rPr>
          <w:rFonts w:ascii="GHEA Grapalat" w:hAnsi="GHEA Grapalat"/>
          <w:sz w:val="20"/>
          <w:szCs w:val="20"/>
          <w:lang w:val="af-ZA"/>
        </w:rPr>
        <w:t>-</w:t>
      </w:r>
      <w:r w:rsidR="005B4268" w:rsidRPr="002865DC">
        <w:rPr>
          <w:rFonts w:ascii="GHEA Grapalat" w:hAnsi="GHEA Grapalat"/>
          <w:sz w:val="20"/>
          <w:szCs w:val="20"/>
          <w:lang w:val="hy-AM"/>
        </w:rPr>
        <w:t>ից</w:t>
      </w:r>
      <w:r w:rsidR="005B4268" w:rsidRPr="00CB0C48">
        <w:rPr>
          <w:rFonts w:ascii="GHEA Grapalat" w:hAnsi="GHEA Grapalat"/>
          <w:sz w:val="20"/>
          <w:szCs w:val="20"/>
          <w:lang w:val="af-ZA"/>
        </w:rPr>
        <w:t xml:space="preserve">  </w:t>
      </w:r>
      <w:r w:rsidR="005E4C63" w:rsidRPr="00CB0C48">
        <w:rPr>
          <w:rFonts w:ascii="GHEA Grapalat" w:hAnsi="GHEA Grapalat"/>
          <w:sz w:val="20"/>
          <w:szCs w:val="20"/>
          <w:lang w:val="af-ZA"/>
        </w:rPr>
        <w:t>7</w:t>
      </w:r>
      <w:r w:rsidR="005B4268" w:rsidRPr="00CB0C48">
        <w:rPr>
          <w:rFonts w:ascii="GHEA Grapalat" w:hAnsi="GHEA Grapalat"/>
          <w:sz w:val="20"/>
          <w:szCs w:val="20"/>
          <w:lang w:val="af-ZA"/>
        </w:rPr>
        <w:t>.2</w:t>
      </w:r>
      <w:r w:rsidR="002E0D1E">
        <w:rPr>
          <w:rFonts w:ascii="GHEA Grapalat" w:hAnsi="GHEA Grapalat"/>
          <w:sz w:val="20"/>
          <w:szCs w:val="20"/>
          <w:lang w:val="af-ZA"/>
        </w:rPr>
        <w:t>2</w:t>
      </w:r>
      <w:r w:rsidR="005B4268" w:rsidRPr="00CB0C48">
        <w:rPr>
          <w:rFonts w:ascii="GHEA Grapalat" w:hAnsi="GHEA Grapalat"/>
          <w:sz w:val="20"/>
          <w:szCs w:val="20"/>
          <w:lang w:val="af-ZA"/>
        </w:rPr>
        <w:t>-</w:t>
      </w:r>
      <w:r w:rsidR="005B4268" w:rsidRPr="002865DC">
        <w:rPr>
          <w:rFonts w:ascii="GHEA Grapalat" w:hAnsi="GHEA Grapalat"/>
          <w:sz w:val="20"/>
          <w:szCs w:val="20"/>
          <w:lang w:val="hy-AM"/>
        </w:rPr>
        <w:t>րդ</w:t>
      </w:r>
      <w:r w:rsidR="005B4268" w:rsidRPr="00CB0C48">
        <w:rPr>
          <w:rFonts w:ascii="GHEA Grapalat" w:hAnsi="GHEA Grapalat"/>
          <w:sz w:val="20"/>
          <w:szCs w:val="20"/>
          <w:lang w:val="af-ZA"/>
        </w:rPr>
        <w:t xml:space="preserve"> </w:t>
      </w:r>
      <w:r w:rsidR="005B4268" w:rsidRPr="002865DC">
        <w:rPr>
          <w:rFonts w:ascii="GHEA Grapalat" w:hAnsi="GHEA Grapalat"/>
          <w:sz w:val="20"/>
          <w:szCs w:val="20"/>
          <w:lang w:val="hy-AM"/>
        </w:rPr>
        <w:t>կետերով</w:t>
      </w:r>
      <w:r w:rsidR="005B4268" w:rsidRPr="00CB0C48">
        <w:rPr>
          <w:rFonts w:ascii="GHEA Grapalat" w:hAnsi="GHEA Grapalat"/>
          <w:sz w:val="20"/>
          <w:szCs w:val="20"/>
          <w:lang w:val="af-ZA"/>
        </w:rPr>
        <w:t xml:space="preserve"> սահմանված ընթացակարգը:</w:t>
      </w:r>
    </w:p>
    <w:p w:rsidR="00583092" w:rsidRPr="00F46CF9" w:rsidRDefault="0092357D" w:rsidP="00037DDE">
      <w:pPr>
        <w:pStyle w:val="23"/>
        <w:spacing w:line="240" w:lineRule="auto"/>
        <w:ind w:firstLine="567"/>
        <w:rPr>
          <w:rFonts w:ascii="GHEA Grapalat" w:hAnsi="GHEA Grapalat" w:cs="Sylfaen"/>
          <w:szCs w:val="24"/>
        </w:rPr>
      </w:pPr>
      <w:r w:rsidRPr="00CB0C48">
        <w:rPr>
          <w:rFonts w:ascii="GHEA Grapalat" w:hAnsi="GHEA Grapalat" w:cs="Sylfaen"/>
          <w:szCs w:val="24"/>
        </w:rPr>
        <w:t>7</w:t>
      </w:r>
      <w:r w:rsidR="00201DA0" w:rsidRPr="00CB0C48">
        <w:rPr>
          <w:rFonts w:ascii="GHEA Grapalat" w:hAnsi="GHEA Grapalat" w:cs="Sylfaen"/>
          <w:szCs w:val="24"/>
          <w:lang w:val="hy-AM"/>
        </w:rPr>
        <w:t>.</w:t>
      </w:r>
      <w:r w:rsidR="002B103D" w:rsidRPr="00CB0C48">
        <w:rPr>
          <w:rFonts w:ascii="GHEA Grapalat" w:hAnsi="GHEA Grapalat" w:cs="Sylfaen"/>
          <w:szCs w:val="24"/>
          <w:lang w:val="hy-AM"/>
        </w:rPr>
        <w:t>2</w:t>
      </w:r>
      <w:r w:rsidR="002E0D1E" w:rsidRPr="002865DC">
        <w:rPr>
          <w:rFonts w:ascii="GHEA Grapalat" w:hAnsi="GHEA Grapalat" w:cs="Sylfaen"/>
          <w:szCs w:val="24"/>
        </w:rPr>
        <w:t>4</w:t>
      </w:r>
      <w:r w:rsidR="00583092" w:rsidRPr="00CB0C48">
        <w:rPr>
          <w:rFonts w:ascii="GHEA Grapalat" w:hAnsi="GHEA Grapalat" w:cs="Sylfaen"/>
          <w:szCs w:val="24"/>
        </w:rPr>
        <w:t xml:space="preserve"> </w:t>
      </w:r>
      <w:r w:rsidR="00583092" w:rsidRPr="00CB0C48">
        <w:rPr>
          <w:rFonts w:ascii="GHEA Grapalat" w:hAnsi="GHEA Grapalat" w:cs="Sylfaen"/>
          <w:szCs w:val="24"/>
          <w:lang w:val="ru-RU"/>
        </w:rPr>
        <w:t>Հայտերի</w:t>
      </w:r>
      <w:r w:rsidR="00583092" w:rsidRPr="00CB0C48">
        <w:rPr>
          <w:rFonts w:ascii="GHEA Grapalat" w:hAnsi="GHEA Grapalat" w:cs="Sylfaen"/>
          <w:szCs w:val="24"/>
        </w:rPr>
        <w:t xml:space="preserve"> </w:t>
      </w:r>
      <w:r w:rsidR="00583092" w:rsidRPr="00CB0C48">
        <w:rPr>
          <w:rFonts w:ascii="GHEA Grapalat" w:hAnsi="GHEA Grapalat" w:cs="Sylfaen"/>
          <w:szCs w:val="24"/>
          <w:lang w:val="ru-RU"/>
        </w:rPr>
        <w:t>գնահատման</w:t>
      </w:r>
      <w:r w:rsidR="00583092" w:rsidRPr="00CB0C48">
        <w:rPr>
          <w:rFonts w:ascii="GHEA Grapalat" w:hAnsi="GHEA Grapalat" w:cs="Sylfaen"/>
          <w:szCs w:val="24"/>
        </w:rPr>
        <w:t xml:space="preserve"> </w:t>
      </w:r>
      <w:r w:rsidR="00583092" w:rsidRPr="00CB0C48">
        <w:rPr>
          <w:rFonts w:ascii="GHEA Grapalat" w:hAnsi="GHEA Grapalat" w:cs="Sylfaen"/>
          <w:szCs w:val="24"/>
          <w:lang w:val="ru-RU"/>
        </w:rPr>
        <w:t>արդյունքներով</w:t>
      </w:r>
      <w:r w:rsidR="00583092" w:rsidRPr="00CB0C48">
        <w:rPr>
          <w:rFonts w:ascii="GHEA Grapalat" w:hAnsi="GHEA Grapalat" w:cs="Sylfaen"/>
          <w:szCs w:val="24"/>
        </w:rPr>
        <w:t xml:space="preserve"> </w:t>
      </w:r>
      <w:r w:rsidR="00583092" w:rsidRPr="00CB0C48">
        <w:rPr>
          <w:rFonts w:ascii="GHEA Grapalat" w:hAnsi="GHEA Grapalat" w:cs="Sylfaen"/>
          <w:szCs w:val="24"/>
          <w:lang w:val="ru-RU"/>
        </w:rPr>
        <w:t>կազմվում</w:t>
      </w:r>
      <w:r w:rsidR="00583092" w:rsidRPr="00CB0C48">
        <w:rPr>
          <w:rFonts w:ascii="GHEA Grapalat" w:hAnsi="GHEA Grapalat" w:cs="Sylfaen"/>
          <w:szCs w:val="24"/>
        </w:rPr>
        <w:t xml:space="preserve"> </w:t>
      </w:r>
      <w:r w:rsidR="00583092" w:rsidRPr="00CB0C48">
        <w:rPr>
          <w:rFonts w:ascii="GHEA Grapalat" w:hAnsi="GHEA Grapalat" w:cs="Sylfaen"/>
          <w:szCs w:val="24"/>
          <w:lang w:val="ru-RU"/>
        </w:rPr>
        <w:t>է</w:t>
      </w:r>
      <w:r w:rsidR="00583092" w:rsidRPr="00CB0C48">
        <w:rPr>
          <w:rFonts w:ascii="GHEA Grapalat" w:hAnsi="GHEA Grapalat" w:cs="Sylfaen"/>
          <w:szCs w:val="24"/>
        </w:rPr>
        <w:t xml:space="preserve"> </w:t>
      </w:r>
      <w:r w:rsidR="00583092" w:rsidRPr="00CB0C48">
        <w:rPr>
          <w:rFonts w:ascii="GHEA Grapalat" w:hAnsi="GHEA Grapalat" w:cs="Sylfaen"/>
          <w:szCs w:val="24"/>
          <w:lang w:val="ru-RU"/>
        </w:rPr>
        <w:t>հայտերի</w:t>
      </w:r>
      <w:r w:rsidR="00583092" w:rsidRPr="00CB0C48">
        <w:rPr>
          <w:rFonts w:ascii="GHEA Grapalat" w:hAnsi="GHEA Grapalat" w:cs="Sylfaen"/>
          <w:szCs w:val="24"/>
        </w:rPr>
        <w:t xml:space="preserve"> </w:t>
      </w:r>
      <w:r w:rsidR="00583092" w:rsidRPr="00CB0C48">
        <w:rPr>
          <w:rFonts w:ascii="GHEA Grapalat" w:hAnsi="GHEA Grapalat" w:cs="Sylfaen"/>
          <w:szCs w:val="24"/>
          <w:lang w:val="ru-RU"/>
        </w:rPr>
        <w:t>գնահատման</w:t>
      </w:r>
      <w:r w:rsidR="00583092" w:rsidRPr="00CB0C48">
        <w:rPr>
          <w:rFonts w:ascii="GHEA Grapalat" w:hAnsi="GHEA Grapalat" w:cs="Sylfaen"/>
          <w:szCs w:val="24"/>
        </w:rPr>
        <w:t xml:space="preserve"> </w:t>
      </w:r>
      <w:r w:rsidR="00583092" w:rsidRPr="00CB0C48">
        <w:rPr>
          <w:rFonts w:ascii="GHEA Grapalat" w:hAnsi="GHEA Grapalat" w:cs="Sylfaen"/>
          <w:szCs w:val="24"/>
          <w:lang w:val="ru-RU"/>
        </w:rPr>
        <w:t>նիստի</w:t>
      </w:r>
      <w:r w:rsidR="00583092" w:rsidRPr="00CB0C48">
        <w:rPr>
          <w:rFonts w:ascii="GHEA Grapalat" w:hAnsi="GHEA Grapalat" w:cs="Sylfaen"/>
          <w:szCs w:val="24"/>
        </w:rPr>
        <w:t xml:space="preserve"> </w:t>
      </w:r>
      <w:r w:rsidR="00583092" w:rsidRPr="00CB0C48">
        <w:rPr>
          <w:rFonts w:ascii="GHEA Grapalat" w:hAnsi="GHEA Grapalat" w:cs="Sylfaen"/>
          <w:szCs w:val="24"/>
          <w:lang w:val="ru-RU"/>
        </w:rPr>
        <w:t>արձանագրություն</w:t>
      </w:r>
      <w:r w:rsidR="00583092" w:rsidRPr="00CB0C48">
        <w:rPr>
          <w:rFonts w:ascii="GHEA Grapalat" w:hAnsi="GHEA Grapalat" w:cs="Sylfaen"/>
          <w:szCs w:val="24"/>
        </w:rPr>
        <w:t xml:space="preserve">, </w:t>
      </w:r>
      <w:r w:rsidR="00583092" w:rsidRPr="00CB0C48">
        <w:rPr>
          <w:rFonts w:ascii="GHEA Grapalat" w:hAnsi="GHEA Grapalat" w:cs="Sylfaen"/>
          <w:szCs w:val="24"/>
          <w:lang w:val="ru-RU"/>
        </w:rPr>
        <w:t>որը</w:t>
      </w:r>
      <w:r w:rsidR="00583092" w:rsidRPr="00CB0C48">
        <w:rPr>
          <w:rFonts w:ascii="GHEA Grapalat" w:hAnsi="GHEA Grapalat" w:cs="Sylfaen"/>
          <w:szCs w:val="24"/>
        </w:rPr>
        <w:t xml:space="preserve"> </w:t>
      </w:r>
      <w:r w:rsidR="00583092" w:rsidRPr="00CB0C48">
        <w:rPr>
          <w:rFonts w:ascii="GHEA Grapalat" w:hAnsi="GHEA Grapalat" w:cs="Sylfaen"/>
          <w:szCs w:val="24"/>
          <w:lang w:val="ru-RU"/>
        </w:rPr>
        <w:t>կցվում</w:t>
      </w:r>
      <w:r w:rsidR="00583092" w:rsidRPr="00CB0C48">
        <w:rPr>
          <w:rFonts w:ascii="GHEA Grapalat" w:hAnsi="GHEA Grapalat" w:cs="Sylfaen"/>
          <w:szCs w:val="24"/>
        </w:rPr>
        <w:t xml:space="preserve"> </w:t>
      </w:r>
      <w:r w:rsidR="00583092" w:rsidRPr="00CB0C48">
        <w:rPr>
          <w:rFonts w:ascii="GHEA Grapalat" w:hAnsi="GHEA Grapalat" w:cs="Sylfaen"/>
          <w:szCs w:val="24"/>
          <w:lang w:val="ru-RU"/>
        </w:rPr>
        <w:t>է</w:t>
      </w:r>
      <w:r w:rsidR="00583092" w:rsidRPr="00CB0C48">
        <w:rPr>
          <w:rFonts w:ascii="GHEA Grapalat" w:hAnsi="GHEA Grapalat" w:cs="Sylfaen"/>
          <w:szCs w:val="24"/>
        </w:rPr>
        <w:t xml:space="preserve"> </w:t>
      </w:r>
      <w:r w:rsidR="00583092" w:rsidRPr="00CB0C48">
        <w:rPr>
          <w:rFonts w:ascii="GHEA Grapalat" w:hAnsi="GHEA Grapalat" w:cs="Sylfaen"/>
          <w:szCs w:val="24"/>
          <w:lang w:val="ru-RU"/>
        </w:rPr>
        <w:t>գնման</w:t>
      </w:r>
      <w:r w:rsidR="00583092" w:rsidRPr="00CB0C48">
        <w:rPr>
          <w:rFonts w:ascii="GHEA Grapalat" w:hAnsi="GHEA Grapalat" w:cs="Sylfaen"/>
          <w:szCs w:val="24"/>
        </w:rPr>
        <w:t xml:space="preserve"> </w:t>
      </w:r>
      <w:r w:rsidR="00583092" w:rsidRPr="00CB0C48">
        <w:rPr>
          <w:rFonts w:ascii="GHEA Grapalat" w:hAnsi="GHEA Grapalat" w:cs="Sylfaen"/>
          <w:szCs w:val="24"/>
          <w:lang w:val="ru-RU"/>
        </w:rPr>
        <w:t>ընթացակարգի</w:t>
      </w:r>
      <w:r w:rsidR="00583092" w:rsidRPr="00CB0C48">
        <w:rPr>
          <w:rFonts w:ascii="GHEA Grapalat" w:hAnsi="GHEA Grapalat" w:cs="Sylfaen"/>
          <w:szCs w:val="24"/>
        </w:rPr>
        <w:t xml:space="preserve"> </w:t>
      </w:r>
      <w:r w:rsidR="00583092" w:rsidRPr="00CB0C48">
        <w:rPr>
          <w:rFonts w:ascii="GHEA Grapalat" w:hAnsi="GHEA Grapalat" w:cs="Sylfaen"/>
          <w:szCs w:val="24"/>
          <w:lang w:val="ru-RU"/>
        </w:rPr>
        <w:t>արձանագրությանը։</w:t>
      </w:r>
      <w:r w:rsidR="00583092" w:rsidRPr="00CB0C48">
        <w:rPr>
          <w:rFonts w:ascii="GHEA Grapalat" w:hAnsi="GHEA Grapalat" w:cs="Sylfaen"/>
          <w:szCs w:val="24"/>
        </w:rPr>
        <w:t xml:space="preserve"> </w:t>
      </w:r>
      <w:r w:rsidR="00583092" w:rsidRPr="00CB0C48">
        <w:rPr>
          <w:rFonts w:ascii="GHEA Grapalat" w:hAnsi="GHEA Grapalat" w:cs="Sylfaen"/>
          <w:szCs w:val="24"/>
          <w:lang w:val="ru-RU"/>
        </w:rPr>
        <w:t>Արձանագրությունն</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ստորագրում</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են</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հանձնաժողովի</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նիստին</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ներկա</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անդամները։</w:t>
      </w:r>
    </w:p>
    <w:p w:rsidR="00852545" w:rsidRPr="00F46CF9" w:rsidRDefault="00852545" w:rsidP="00037DDE">
      <w:pPr>
        <w:pStyle w:val="23"/>
        <w:spacing w:line="240" w:lineRule="auto"/>
        <w:ind w:firstLine="567"/>
        <w:rPr>
          <w:rFonts w:ascii="GHEA Grapalat" w:hAnsi="GHEA Grapalat" w:cs="Sylfaen"/>
          <w:szCs w:val="24"/>
        </w:rPr>
      </w:pPr>
      <w:r w:rsidRPr="00CB0C48">
        <w:rPr>
          <w:rFonts w:ascii="GHEA Grapalat" w:hAnsi="GHEA Grapalat" w:cs="Sylfaen"/>
          <w:szCs w:val="24"/>
          <w:lang w:val="ru-RU"/>
        </w:rPr>
        <w:t>Հայտերի</w:t>
      </w:r>
      <w:r w:rsidRPr="00F46CF9">
        <w:rPr>
          <w:rFonts w:ascii="GHEA Grapalat" w:hAnsi="GHEA Grapalat" w:cs="Sylfaen"/>
          <w:szCs w:val="24"/>
        </w:rPr>
        <w:t xml:space="preserve"> </w:t>
      </w:r>
      <w:r w:rsidRPr="00CB0C48">
        <w:rPr>
          <w:rFonts w:ascii="GHEA Grapalat" w:hAnsi="GHEA Grapalat" w:cs="Sylfaen"/>
          <w:szCs w:val="24"/>
          <w:lang w:val="ru-RU"/>
        </w:rPr>
        <w:t>գնահատման</w:t>
      </w:r>
      <w:r w:rsidRPr="00F46CF9">
        <w:rPr>
          <w:rFonts w:ascii="GHEA Grapalat" w:hAnsi="GHEA Grapalat" w:cs="Sylfaen"/>
          <w:szCs w:val="24"/>
        </w:rPr>
        <w:t xml:space="preserve"> </w:t>
      </w:r>
      <w:r w:rsidRPr="00CB0C48">
        <w:rPr>
          <w:rFonts w:ascii="GHEA Grapalat" w:hAnsi="GHEA Grapalat" w:cs="Sylfaen"/>
          <w:szCs w:val="24"/>
          <w:lang w:val="ru-RU"/>
        </w:rPr>
        <w:t>նիստի</w:t>
      </w:r>
      <w:r w:rsidRPr="00F46CF9">
        <w:rPr>
          <w:rFonts w:ascii="GHEA Grapalat" w:hAnsi="GHEA Grapalat" w:cs="Sylfaen"/>
          <w:szCs w:val="24"/>
        </w:rPr>
        <w:t xml:space="preserve"> </w:t>
      </w:r>
      <w:r w:rsidRPr="00CB0C48">
        <w:rPr>
          <w:rFonts w:ascii="GHEA Grapalat" w:hAnsi="GHEA Grapalat" w:cs="Sylfaen"/>
          <w:szCs w:val="24"/>
          <w:lang w:val="ru-RU"/>
        </w:rPr>
        <w:t>ավարտին</w:t>
      </w:r>
      <w:r w:rsidRPr="00F46CF9">
        <w:rPr>
          <w:rFonts w:ascii="GHEA Grapalat" w:hAnsi="GHEA Grapalat" w:cs="Sylfaen"/>
          <w:szCs w:val="24"/>
        </w:rPr>
        <w:t xml:space="preserve"> </w:t>
      </w:r>
      <w:r w:rsidRPr="00CB0C48">
        <w:rPr>
          <w:rFonts w:ascii="GHEA Grapalat" w:hAnsi="GHEA Grapalat" w:cs="Sylfaen"/>
          <w:szCs w:val="24"/>
          <w:lang w:val="ru-RU"/>
        </w:rPr>
        <w:t>հաջորդող</w:t>
      </w:r>
      <w:r w:rsidRPr="00F46CF9">
        <w:rPr>
          <w:rFonts w:ascii="GHEA Grapalat" w:hAnsi="GHEA Grapalat" w:cs="Sylfaen"/>
          <w:szCs w:val="24"/>
        </w:rPr>
        <w:t xml:space="preserve"> </w:t>
      </w:r>
      <w:r w:rsidRPr="00CB0C48">
        <w:rPr>
          <w:rFonts w:ascii="GHEA Grapalat" w:hAnsi="GHEA Grapalat" w:cs="Sylfaen"/>
          <w:szCs w:val="24"/>
          <w:lang w:val="ru-RU"/>
        </w:rPr>
        <w:t>առաջին</w:t>
      </w:r>
      <w:r w:rsidRPr="00F46CF9">
        <w:rPr>
          <w:rFonts w:ascii="GHEA Grapalat" w:hAnsi="GHEA Grapalat" w:cs="Sylfaen"/>
          <w:szCs w:val="24"/>
        </w:rPr>
        <w:t xml:space="preserve"> </w:t>
      </w:r>
      <w:r w:rsidRPr="00CB0C48">
        <w:rPr>
          <w:rFonts w:ascii="GHEA Grapalat" w:hAnsi="GHEA Grapalat" w:cs="Sylfaen"/>
          <w:szCs w:val="24"/>
          <w:lang w:val="ru-RU"/>
        </w:rPr>
        <w:t>աշխատանքային</w:t>
      </w:r>
      <w:r w:rsidRPr="00F46CF9">
        <w:rPr>
          <w:rFonts w:ascii="GHEA Grapalat" w:hAnsi="GHEA Grapalat" w:cs="Sylfaen"/>
          <w:szCs w:val="24"/>
        </w:rPr>
        <w:t xml:space="preserve"> </w:t>
      </w:r>
      <w:r w:rsidRPr="00CB0C48">
        <w:rPr>
          <w:rFonts w:ascii="GHEA Grapalat" w:hAnsi="GHEA Grapalat" w:cs="Sylfaen"/>
          <w:szCs w:val="24"/>
          <w:lang w:val="ru-RU"/>
        </w:rPr>
        <w:t>օրը</w:t>
      </w:r>
      <w:r w:rsidRPr="00F46CF9">
        <w:rPr>
          <w:rFonts w:ascii="GHEA Grapalat" w:hAnsi="GHEA Grapalat" w:cs="Sylfaen"/>
          <w:szCs w:val="24"/>
        </w:rPr>
        <w:t xml:space="preserve"> </w:t>
      </w:r>
      <w:r w:rsidRPr="00CB0C48">
        <w:rPr>
          <w:rFonts w:ascii="GHEA Grapalat" w:hAnsi="GHEA Grapalat" w:cs="Sylfaen"/>
          <w:szCs w:val="24"/>
          <w:lang w:val="ru-RU"/>
        </w:rPr>
        <w:t>նիստի</w:t>
      </w:r>
      <w:r w:rsidRPr="00F46CF9">
        <w:rPr>
          <w:rFonts w:ascii="GHEA Grapalat" w:hAnsi="GHEA Grapalat" w:cs="Sylfaen"/>
          <w:szCs w:val="24"/>
        </w:rPr>
        <w:t xml:space="preserve"> </w:t>
      </w:r>
      <w:r w:rsidRPr="00CB0C48">
        <w:rPr>
          <w:rFonts w:ascii="GHEA Grapalat" w:hAnsi="GHEA Grapalat" w:cs="Sylfaen"/>
          <w:szCs w:val="24"/>
          <w:lang w:val="ru-RU"/>
        </w:rPr>
        <w:t>արձանագրությունը</w:t>
      </w:r>
      <w:r w:rsidRPr="00F46CF9">
        <w:rPr>
          <w:rFonts w:ascii="GHEA Grapalat" w:hAnsi="GHEA Grapalat" w:cs="Sylfaen"/>
          <w:szCs w:val="24"/>
        </w:rPr>
        <w:t xml:space="preserve"> </w:t>
      </w:r>
      <w:r w:rsidRPr="00CB0C48">
        <w:rPr>
          <w:rFonts w:ascii="GHEA Grapalat" w:hAnsi="GHEA Grapalat" w:cs="Sylfaen"/>
          <w:szCs w:val="24"/>
          <w:lang w:val="ru-RU"/>
        </w:rPr>
        <w:t>հրապարակվում</w:t>
      </w:r>
      <w:r w:rsidRPr="00F46CF9">
        <w:rPr>
          <w:rFonts w:ascii="GHEA Grapalat" w:hAnsi="GHEA Grapalat" w:cs="Sylfaen"/>
          <w:szCs w:val="24"/>
        </w:rPr>
        <w:t xml:space="preserve"> </w:t>
      </w:r>
      <w:r w:rsidRPr="00CB0C48">
        <w:rPr>
          <w:rFonts w:ascii="GHEA Grapalat" w:hAnsi="GHEA Grapalat" w:cs="Sylfaen"/>
          <w:szCs w:val="24"/>
          <w:lang w:val="ru-RU"/>
        </w:rPr>
        <w:t>է</w:t>
      </w:r>
      <w:r w:rsidRPr="00F46CF9">
        <w:rPr>
          <w:rFonts w:ascii="GHEA Grapalat" w:hAnsi="GHEA Grapalat" w:cs="Sylfaen"/>
          <w:szCs w:val="24"/>
        </w:rPr>
        <w:t xml:space="preserve"> </w:t>
      </w:r>
      <w:r w:rsidRPr="00CB0C48">
        <w:rPr>
          <w:rFonts w:ascii="GHEA Grapalat" w:hAnsi="GHEA Grapalat" w:cs="Sylfaen"/>
          <w:szCs w:val="24"/>
          <w:lang w:val="ru-RU"/>
        </w:rPr>
        <w:t>տեղեկագրում</w:t>
      </w:r>
      <w:r w:rsidRPr="00F46CF9">
        <w:rPr>
          <w:rFonts w:ascii="GHEA Grapalat" w:hAnsi="GHEA Grapalat" w:cs="Sylfaen"/>
          <w:szCs w:val="24"/>
        </w:rPr>
        <w:t>:</w:t>
      </w:r>
    </w:p>
    <w:p w:rsidR="00583092" w:rsidRPr="00F46CF9" w:rsidRDefault="0092357D" w:rsidP="00037DDE">
      <w:pPr>
        <w:pStyle w:val="23"/>
        <w:spacing w:line="240" w:lineRule="auto"/>
        <w:ind w:firstLine="567"/>
        <w:rPr>
          <w:rFonts w:ascii="GHEA Grapalat" w:hAnsi="GHEA Grapalat" w:cs="Sylfaen"/>
          <w:szCs w:val="24"/>
        </w:rPr>
      </w:pPr>
      <w:r w:rsidRPr="00F46CF9">
        <w:rPr>
          <w:rFonts w:ascii="GHEA Grapalat" w:hAnsi="GHEA Grapalat" w:cs="Sylfaen"/>
          <w:szCs w:val="24"/>
        </w:rPr>
        <w:t>7</w:t>
      </w:r>
      <w:r w:rsidR="00201DA0" w:rsidRPr="00CB0C48">
        <w:rPr>
          <w:rFonts w:ascii="GHEA Grapalat" w:hAnsi="GHEA Grapalat" w:cs="Sylfaen"/>
          <w:szCs w:val="24"/>
          <w:lang w:val="hy-AM"/>
        </w:rPr>
        <w:t>.</w:t>
      </w:r>
      <w:r w:rsidR="002B103D" w:rsidRPr="00CB0C48">
        <w:rPr>
          <w:rFonts w:ascii="GHEA Grapalat" w:hAnsi="GHEA Grapalat" w:cs="Sylfaen"/>
          <w:szCs w:val="24"/>
          <w:lang w:val="hy-AM"/>
        </w:rPr>
        <w:t>2</w:t>
      </w:r>
      <w:r w:rsidR="002E0D1E" w:rsidRPr="00F46CF9">
        <w:rPr>
          <w:rFonts w:ascii="GHEA Grapalat" w:hAnsi="GHEA Grapalat" w:cs="Sylfaen"/>
          <w:szCs w:val="24"/>
        </w:rPr>
        <w:t>5</w:t>
      </w:r>
      <w:r w:rsidR="00AF7BE8" w:rsidRPr="00F46CF9">
        <w:rPr>
          <w:rFonts w:ascii="GHEA Grapalat" w:hAnsi="GHEA Grapalat" w:cs="Sylfaen"/>
          <w:szCs w:val="24"/>
        </w:rPr>
        <w:t xml:space="preserve"> </w:t>
      </w:r>
      <w:r w:rsidR="00583092" w:rsidRPr="00CB0C48">
        <w:rPr>
          <w:rFonts w:ascii="GHEA Grapalat" w:hAnsi="GHEA Grapalat" w:cs="Sylfaen"/>
          <w:szCs w:val="24"/>
          <w:lang w:val="ru-RU"/>
        </w:rPr>
        <w:t>Մասնակից</w:t>
      </w:r>
      <w:r w:rsidR="00196487" w:rsidRPr="00CB0C48">
        <w:rPr>
          <w:rFonts w:ascii="GHEA Grapalat" w:hAnsi="GHEA Grapalat" w:cs="Sylfaen"/>
          <w:szCs w:val="24"/>
          <w:lang w:val="en-US"/>
        </w:rPr>
        <w:t>ն</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իրեն</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ներկայացված</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պահանջների</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համապատասխանության</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հիմնավորման</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նպատակով</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կարող</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է</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ներկայացնել</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լրացուցիչ</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այլ</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փաստաթղթեր</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տեղեկություններ</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և</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նյութեր։</w:t>
      </w:r>
    </w:p>
    <w:p w:rsidR="00583092" w:rsidRPr="00F46CF9" w:rsidRDefault="00662165" w:rsidP="00037DDE">
      <w:pPr>
        <w:pStyle w:val="23"/>
        <w:spacing w:line="240" w:lineRule="auto"/>
        <w:ind w:firstLine="567"/>
        <w:rPr>
          <w:rFonts w:ascii="GHEA Grapalat" w:hAnsi="GHEA Grapalat" w:cs="Sylfaen"/>
          <w:szCs w:val="24"/>
        </w:rPr>
      </w:pPr>
      <w:proofErr w:type="gramStart"/>
      <w:r w:rsidRPr="00CB0C48">
        <w:rPr>
          <w:rFonts w:ascii="GHEA Grapalat" w:hAnsi="GHEA Grapalat" w:cs="Sylfaen"/>
          <w:szCs w:val="24"/>
          <w:lang w:val="en-US"/>
        </w:rPr>
        <w:t>Հ</w:t>
      </w:r>
      <w:r w:rsidR="00583092" w:rsidRPr="00CB0C48">
        <w:rPr>
          <w:rFonts w:ascii="GHEA Grapalat" w:hAnsi="GHEA Grapalat" w:cs="Sylfaen"/>
          <w:szCs w:val="24"/>
          <w:lang w:val="ru-RU"/>
        </w:rPr>
        <w:t>անձնաժողովը</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կարող</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է</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ստուգել</w:t>
      </w:r>
      <w:r w:rsidR="00583092" w:rsidRPr="00F46CF9">
        <w:rPr>
          <w:rFonts w:ascii="GHEA Grapalat" w:hAnsi="GHEA Grapalat" w:cs="Sylfaen"/>
          <w:szCs w:val="24"/>
        </w:rPr>
        <w:t xml:space="preserve"> </w:t>
      </w:r>
      <w:r w:rsidR="004B383E" w:rsidRPr="00CB0C48">
        <w:rPr>
          <w:rFonts w:ascii="GHEA Grapalat" w:hAnsi="GHEA Grapalat" w:cs="Sylfaen"/>
          <w:szCs w:val="24"/>
          <w:lang w:val="en-US"/>
        </w:rPr>
        <w:t>մ</w:t>
      </w:r>
      <w:r w:rsidR="00583092" w:rsidRPr="00CB0C48">
        <w:rPr>
          <w:rFonts w:ascii="GHEA Grapalat" w:hAnsi="GHEA Grapalat" w:cs="Sylfaen"/>
          <w:szCs w:val="24"/>
          <w:lang w:val="ru-RU"/>
        </w:rPr>
        <w:t>ասնակցի</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ներկայացրած</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տվյալների</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իսկությունը</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օգտագործելով</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պաշտոնական</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աղբյուրներից</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ստացված</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տվյալներ</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կամ</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դրա</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մասին</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ստանալով</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իրավասու</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մարմինների</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գրավոր</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եզրակացությունը</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Նման</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հարցում</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ուղարկվելու</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դեպքում</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համապատասխան</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պետական</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և</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տեղական</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ինքնակառավարման</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մարմինները</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հարցումն</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ստանալու</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օրվան</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հաջորդող</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երկու</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աշխատանքային</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օրվա</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ընթացքում</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տրամադրում</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են</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գրավոր</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եզրակացություն</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Եթե</w:t>
      </w:r>
      <w:r w:rsidR="00583092" w:rsidRPr="00F46CF9">
        <w:rPr>
          <w:rFonts w:ascii="GHEA Grapalat" w:hAnsi="GHEA Grapalat" w:cs="Sylfaen"/>
          <w:szCs w:val="24"/>
        </w:rPr>
        <w:t xml:space="preserve"> </w:t>
      </w:r>
      <w:r w:rsidR="004B383E" w:rsidRPr="00CB0C48">
        <w:rPr>
          <w:rFonts w:ascii="GHEA Grapalat" w:hAnsi="GHEA Grapalat" w:cs="Sylfaen"/>
          <w:szCs w:val="24"/>
          <w:lang w:val="en-US"/>
        </w:rPr>
        <w:t>մ</w:t>
      </w:r>
      <w:r w:rsidR="00583092" w:rsidRPr="00CB0C48">
        <w:rPr>
          <w:rFonts w:ascii="GHEA Grapalat" w:hAnsi="GHEA Grapalat" w:cs="Sylfaen"/>
          <w:szCs w:val="24"/>
          <w:lang w:val="ru-RU"/>
        </w:rPr>
        <w:t>ասնակցի</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ներկայացրած</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տվյալների</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իսկության</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ստուգման</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արդյունքում</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տվյալները</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որակվում</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են</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իրականությանը</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չհամապա</w:t>
      </w:r>
      <w:r w:rsidR="00583092" w:rsidRPr="00F46CF9">
        <w:rPr>
          <w:rFonts w:ascii="GHEA Grapalat" w:hAnsi="GHEA Grapalat" w:cs="Sylfaen"/>
          <w:szCs w:val="24"/>
        </w:rPr>
        <w:softHyphen/>
      </w:r>
      <w:r w:rsidR="00583092" w:rsidRPr="00CB0C48">
        <w:rPr>
          <w:rFonts w:ascii="GHEA Grapalat" w:hAnsi="GHEA Grapalat" w:cs="Sylfaen"/>
          <w:szCs w:val="24"/>
          <w:lang w:val="ru-RU"/>
        </w:rPr>
        <w:t>տասխանող</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ապա</w:t>
      </w:r>
      <w:r w:rsidR="00583092" w:rsidRPr="00F46CF9">
        <w:rPr>
          <w:rFonts w:ascii="GHEA Grapalat" w:hAnsi="GHEA Grapalat" w:cs="Sylfaen"/>
          <w:szCs w:val="24"/>
        </w:rPr>
        <w:t xml:space="preserve"> </w:t>
      </w:r>
      <w:r w:rsidR="00583092" w:rsidRPr="00CB0C48">
        <w:rPr>
          <w:rFonts w:ascii="GHEA Grapalat" w:hAnsi="GHEA Grapalat" w:cs="Sylfaen"/>
          <w:szCs w:val="24"/>
        </w:rPr>
        <w:t>տվյալ</w:t>
      </w:r>
      <w:r w:rsidR="00583092" w:rsidRPr="00F46CF9">
        <w:rPr>
          <w:rFonts w:ascii="GHEA Grapalat" w:hAnsi="GHEA Grapalat" w:cs="Sylfaen"/>
          <w:szCs w:val="24"/>
        </w:rPr>
        <w:t xml:space="preserve"> </w:t>
      </w:r>
      <w:r w:rsidR="004B383E" w:rsidRPr="00CB0C48">
        <w:rPr>
          <w:rFonts w:ascii="GHEA Grapalat" w:hAnsi="GHEA Grapalat" w:cs="Sylfaen"/>
          <w:szCs w:val="24"/>
        </w:rPr>
        <w:t>մ</w:t>
      </w:r>
      <w:r w:rsidR="00583092" w:rsidRPr="00CB0C48">
        <w:rPr>
          <w:rFonts w:ascii="GHEA Grapalat" w:hAnsi="GHEA Grapalat" w:cs="Sylfaen"/>
          <w:szCs w:val="24"/>
        </w:rPr>
        <w:t>ասնակցի</w:t>
      </w:r>
      <w:r w:rsidR="00583092" w:rsidRPr="00F46CF9">
        <w:rPr>
          <w:rFonts w:ascii="GHEA Grapalat" w:hAnsi="GHEA Grapalat" w:cs="Sylfaen"/>
          <w:szCs w:val="24"/>
        </w:rPr>
        <w:t xml:space="preserve"> </w:t>
      </w:r>
      <w:r w:rsidR="00583092" w:rsidRPr="00CB0C48">
        <w:rPr>
          <w:rFonts w:ascii="GHEA Grapalat" w:hAnsi="GHEA Grapalat" w:cs="Sylfaen"/>
          <w:szCs w:val="24"/>
        </w:rPr>
        <w:t>հայտը</w:t>
      </w:r>
      <w:r w:rsidR="00583092" w:rsidRPr="00F46CF9">
        <w:rPr>
          <w:rFonts w:ascii="GHEA Grapalat" w:hAnsi="GHEA Grapalat" w:cs="Sylfaen"/>
          <w:szCs w:val="24"/>
        </w:rPr>
        <w:t xml:space="preserve"> </w:t>
      </w:r>
      <w:r w:rsidR="00583092" w:rsidRPr="00CB0C48">
        <w:rPr>
          <w:rFonts w:ascii="GHEA Grapalat" w:hAnsi="GHEA Grapalat" w:cs="Sylfaen"/>
          <w:szCs w:val="24"/>
        </w:rPr>
        <w:t>մերժվում</w:t>
      </w:r>
      <w:r w:rsidR="00583092" w:rsidRPr="00F46CF9">
        <w:rPr>
          <w:rFonts w:ascii="GHEA Grapalat" w:hAnsi="GHEA Grapalat" w:cs="Sylfaen"/>
          <w:szCs w:val="24"/>
        </w:rPr>
        <w:t xml:space="preserve"> </w:t>
      </w:r>
      <w:r w:rsidR="00583092" w:rsidRPr="00CB0C48">
        <w:rPr>
          <w:rFonts w:ascii="GHEA Grapalat" w:hAnsi="GHEA Grapalat" w:cs="Sylfaen"/>
          <w:szCs w:val="24"/>
        </w:rPr>
        <w:t>է</w:t>
      </w:r>
      <w:r w:rsidR="00196487" w:rsidRPr="00F46CF9">
        <w:rPr>
          <w:rFonts w:ascii="GHEA Grapalat" w:hAnsi="GHEA Grapalat" w:cs="Sylfaen"/>
          <w:szCs w:val="24"/>
        </w:rPr>
        <w:t>:</w:t>
      </w:r>
      <w:proofErr w:type="gramEnd"/>
    </w:p>
    <w:p w:rsidR="00583092" w:rsidRPr="00F46CF9" w:rsidRDefault="0092357D" w:rsidP="00037DDE">
      <w:pPr>
        <w:pStyle w:val="23"/>
        <w:spacing w:line="240" w:lineRule="auto"/>
        <w:ind w:firstLine="567"/>
        <w:rPr>
          <w:rFonts w:ascii="GHEA Grapalat" w:hAnsi="GHEA Grapalat" w:cs="Sylfaen"/>
          <w:szCs w:val="24"/>
        </w:rPr>
      </w:pPr>
      <w:r w:rsidRPr="00F46CF9">
        <w:rPr>
          <w:rFonts w:ascii="GHEA Grapalat" w:hAnsi="GHEA Grapalat" w:cs="Sylfaen"/>
          <w:szCs w:val="24"/>
        </w:rPr>
        <w:t>7</w:t>
      </w:r>
      <w:r w:rsidR="00201DA0" w:rsidRPr="00CB0C48">
        <w:rPr>
          <w:rFonts w:ascii="GHEA Grapalat" w:hAnsi="GHEA Grapalat" w:cs="Sylfaen"/>
          <w:szCs w:val="24"/>
          <w:lang w:val="hy-AM"/>
        </w:rPr>
        <w:t>.2</w:t>
      </w:r>
      <w:r w:rsidR="002E0D1E" w:rsidRPr="00F46CF9">
        <w:rPr>
          <w:rFonts w:ascii="GHEA Grapalat" w:hAnsi="GHEA Grapalat" w:cs="Sylfaen"/>
          <w:szCs w:val="24"/>
        </w:rPr>
        <w:t>6</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Սույն</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հրավերի</w:t>
      </w:r>
      <w:r w:rsidR="005D3674" w:rsidRPr="00F46CF9">
        <w:rPr>
          <w:rFonts w:ascii="GHEA Grapalat" w:hAnsi="GHEA Grapalat" w:cs="Sylfaen"/>
          <w:szCs w:val="24"/>
        </w:rPr>
        <w:t xml:space="preserve"> 1-</w:t>
      </w:r>
      <w:r w:rsidR="005D3674" w:rsidRPr="00CB0C48">
        <w:rPr>
          <w:rFonts w:ascii="GHEA Grapalat" w:hAnsi="GHEA Grapalat" w:cs="Sylfaen"/>
          <w:szCs w:val="24"/>
          <w:lang w:val="en-US"/>
        </w:rPr>
        <w:t>ին</w:t>
      </w:r>
      <w:r w:rsidR="005D3674" w:rsidRPr="00F46CF9">
        <w:rPr>
          <w:rFonts w:ascii="GHEA Grapalat" w:hAnsi="GHEA Grapalat" w:cs="Sylfaen"/>
          <w:szCs w:val="24"/>
        </w:rPr>
        <w:t xml:space="preserve"> </w:t>
      </w:r>
      <w:r w:rsidR="005D3674" w:rsidRPr="00CB0C48">
        <w:rPr>
          <w:rFonts w:ascii="GHEA Grapalat" w:hAnsi="GHEA Grapalat" w:cs="Sylfaen"/>
          <w:szCs w:val="24"/>
          <w:lang w:val="en-US"/>
        </w:rPr>
        <w:t>մասի</w:t>
      </w:r>
      <w:r w:rsidR="00583092" w:rsidRPr="00F46CF9">
        <w:rPr>
          <w:rFonts w:ascii="GHEA Grapalat" w:hAnsi="GHEA Grapalat" w:cs="Sylfaen"/>
          <w:szCs w:val="24"/>
        </w:rPr>
        <w:t xml:space="preserve"> </w:t>
      </w:r>
      <w:r w:rsidR="00CD1EF7" w:rsidRPr="00F46CF9">
        <w:rPr>
          <w:rFonts w:ascii="GHEA Grapalat" w:hAnsi="GHEA Grapalat" w:cs="Sylfaen"/>
          <w:szCs w:val="24"/>
        </w:rPr>
        <w:t>7</w:t>
      </w:r>
      <w:r w:rsidR="009C3B73" w:rsidRPr="00F46CF9">
        <w:rPr>
          <w:rFonts w:ascii="GHEA Grapalat" w:hAnsi="GHEA Grapalat" w:cs="Sylfaen"/>
          <w:szCs w:val="24"/>
        </w:rPr>
        <w:t>.</w:t>
      </w:r>
      <w:r w:rsidR="00201DA0" w:rsidRPr="00CB0C48">
        <w:rPr>
          <w:rFonts w:ascii="GHEA Grapalat" w:hAnsi="GHEA Grapalat" w:cs="Sylfaen"/>
          <w:szCs w:val="24"/>
          <w:lang w:val="hy-AM"/>
        </w:rPr>
        <w:t>2</w:t>
      </w:r>
      <w:r w:rsidR="002E0D1E" w:rsidRPr="00F46CF9">
        <w:rPr>
          <w:rFonts w:ascii="GHEA Grapalat" w:hAnsi="GHEA Grapalat" w:cs="Sylfaen"/>
          <w:szCs w:val="24"/>
        </w:rPr>
        <w:t>5</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կետի</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կիրառման</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նպատակով</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հրավիրվում</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է</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հանձնաժողովի</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արտահերթ</w:t>
      </w:r>
      <w:r w:rsidR="00583092" w:rsidRPr="00F46CF9">
        <w:rPr>
          <w:rFonts w:ascii="GHEA Grapalat" w:hAnsi="GHEA Grapalat" w:cs="Sylfaen"/>
          <w:szCs w:val="24"/>
        </w:rPr>
        <w:t xml:space="preserve"> </w:t>
      </w:r>
      <w:r w:rsidR="00583092" w:rsidRPr="00CB0C48">
        <w:rPr>
          <w:rFonts w:ascii="GHEA Grapalat" w:hAnsi="GHEA Grapalat" w:cs="Sylfaen"/>
          <w:szCs w:val="24"/>
          <w:lang w:val="ru-RU"/>
        </w:rPr>
        <w:t>նիստ։</w:t>
      </w:r>
    </w:p>
    <w:p w:rsidR="00E45ACA" w:rsidRPr="00CB0C48" w:rsidRDefault="0092357D" w:rsidP="00037DDE">
      <w:pPr>
        <w:pStyle w:val="norm"/>
        <w:spacing w:line="240" w:lineRule="auto"/>
        <w:ind w:firstLine="567"/>
        <w:rPr>
          <w:rFonts w:ascii="GHEA Grapalat" w:hAnsi="GHEA Grapalat" w:cs="Tahoma"/>
          <w:sz w:val="20"/>
          <w:lang w:val="hy-AM"/>
        </w:rPr>
      </w:pPr>
      <w:r w:rsidRPr="00CB0C48">
        <w:rPr>
          <w:rFonts w:ascii="GHEA Grapalat" w:hAnsi="GHEA Grapalat"/>
          <w:spacing w:val="-6"/>
          <w:sz w:val="20"/>
          <w:lang w:val="hy-AM"/>
        </w:rPr>
        <w:t>7</w:t>
      </w:r>
      <w:r w:rsidR="00201DA0" w:rsidRPr="00CB0C48">
        <w:rPr>
          <w:rFonts w:ascii="GHEA Grapalat" w:hAnsi="GHEA Grapalat"/>
          <w:spacing w:val="-6"/>
          <w:sz w:val="20"/>
          <w:lang w:val="hy-AM"/>
        </w:rPr>
        <w:t>.2</w:t>
      </w:r>
      <w:r w:rsidR="002E0D1E" w:rsidRPr="00F46CF9">
        <w:rPr>
          <w:rFonts w:ascii="GHEA Grapalat" w:hAnsi="GHEA Grapalat"/>
          <w:spacing w:val="-6"/>
          <w:sz w:val="20"/>
          <w:lang w:val="af-ZA"/>
        </w:rPr>
        <w:t>7</w:t>
      </w:r>
      <w:r w:rsidR="00E45ACA" w:rsidRPr="00CB0C48">
        <w:rPr>
          <w:rFonts w:ascii="GHEA Grapalat" w:hAnsi="GHEA Grapalat"/>
          <w:spacing w:val="-6"/>
          <w:sz w:val="20"/>
          <w:lang w:val="hy-AM"/>
        </w:rPr>
        <w:t xml:space="preserve"> </w:t>
      </w:r>
      <w:r w:rsidR="00E45ACA" w:rsidRPr="00CB0C48">
        <w:rPr>
          <w:rFonts w:ascii="GHEA Grapalat" w:hAnsi="GHEA Grapalat" w:cs="Tahoma"/>
          <w:sz w:val="20"/>
          <w:lang w:val="hy-AM"/>
        </w:rPr>
        <w:t xml:space="preserve">Մինչև պայմանագիր կնքելը </w:t>
      </w:r>
      <w:r w:rsidR="004B383E" w:rsidRPr="00CB0C48">
        <w:rPr>
          <w:rFonts w:ascii="GHEA Grapalat" w:hAnsi="GHEA Grapalat" w:cs="Tahoma"/>
          <w:sz w:val="20"/>
          <w:lang w:val="hy-AM"/>
        </w:rPr>
        <w:t>պ</w:t>
      </w:r>
      <w:r w:rsidR="00E45ACA" w:rsidRPr="00CB0C48">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CB0C48">
        <w:rPr>
          <w:rFonts w:ascii="GHEA Grapalat" w:hAnsi="GHEA Grapalat" w:cs="Sylfaen"/>
          <w:lang w:val="hy-AM"/>
        </w:rPr>
        <w:t xml:space="preserve"> </w:t>
      </w:r>
      <w:r w:rsidR="00E45ACA" w:rsidRPr="00CB0C48">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CB0C48" w:rsidRDefault="0092357D" w:rsidP="00037DDE">
      <w:pPr>
        <w:pStyle w:val="23"/>
        <w:spacing w:line="240" w:lineRule="auto"/>
        <w:ind w:firstLine="567"/>
        <w:rPr>
          <w:rFonts w:ascii="GHEA Grapalat" w:hAnsi="GHEA Grapalat" w:cs="Sylfaen"/>
          <w:szCs w:val="24"/>
        </w:rPr>
      </w:pPr>
      <w:r w:rsidRPr="00CB0C48">
        <w:rPr>
          <w:rFonts w:ascii="GHEA Grapalat" w:hAnsi="GHEA Grapalat" w:cs="Sylfaen"/>
          <w:szCs w:val="24"/>
          <w:lang w:val="hy-AM"/>
        </w:rPr>
        <w:t>7</w:t>
      </w:r>
      <w:r w:rsidR="00201DA0" w:rsidRPr="00CB0C48">
        <w:rPr>
          <w:rFonts w:ascii="GHEA Grapalat" w:hAnsi="GHEA Grapalat" w:cs="Sylfaen"/>
          <w:szCs w:val="24"/>
          <w:lang w:val="hy-AM"/>
        </w:rPr>
        <w:t>.</w:t>
      </w:r>
      <w:r w:rsidR="002E0D1E" w:rsidRPr="002865DC">
        <w:rPr>
          <w:rFonts w:ascii="GHEA Grapalat" w:hAnsi="GHEA Grapalat" w:cs="Sylfaen"/>
          <w:szCs w:val="24"/>
          <w:lang w:val="hy-AM"/>
        </w:rPr>
        <w:t>28</w:t>
      </w:r>
      <w:r w:rsidR="00583092" w:rsidRPr="00CB0C48">
        <w:rPr>
          <w:rFonts w:ascii="GHEA Grapalat" w:hAnsi="GHEA Grapalat" w:cs="Sylfaen"/>
          <w:szCs w:val="24"/>
        </w:rPr>
        <w:t xml:space="preserve"> </w:t>
      </w:r>
      <w:r w:rsidR="00583092" w:rsidRPr="00CB0C48">
        <w:rPr>
          <w:rFonts w:ascii="GHEA Grapalat" w:hAnsi="GHEA Grapalat" w:cs="Sylfaen"/>
          <w:szCs w:val="24"/>
          <w:lang w:val="hy-AM"/>
        </w:rPr>
        <w:t>Անգործության</w:t>
      </w:r>
      <w:r w:rsidR="00583092" w:rsidRPr="00CB0C48">
        <w:rPr>
          <w:rFonts w:ascii="GHEA Grapalat" w:hAnsi="GHEA Grapalat" w:cs="Sylfaen"/>
          <w:szCs w:val="24"/>
        </w:rPr>
        <w:t xml:space="preserve"> </w:t>
      </w:r>
      <w:r w:rsidR="00583092" w:rsidRPr="00CB0C48">
        <w:rPr>
          <w:rFonts w:ascii="GHEA Grapalat" w:hAnsi="GHEA Grapalat" w:cs="Sylfaen"/>
          <w:szCs w:val="24"/>
          <w:lang w:val="hy-AM"/>
        </w:rPr>
        <w:t>ժամկետը</w:t>
      </w:r>
      <w:r w:rsidR="00583092" w:rsidRPr="00CB0C48">
        <w:rPr>
          <w:rFonts w:ascii="GHEA Grapalat" w:hAnsi="GHEA Grapalat" w:cs="Sylfaen"/>
          <w:szCs w:val="24"/>
        </w:rPr>
        <w:t xml:space="preserve"> </w:t>
      </w:r>
      <w:r w:rsidR="00583092" w:rsidRPr="00CB0C48">
        <w:rPr>
          <w:rFonts w:ascii="GHEA Grapalat" w:hAnsi="GHEA Grapalat" w:cs="Sylfaen"/>
          <w:szCs w:val="24"/>
          <w:lang w:val="hy-AM"/>
        </w:rPr>
        <w:t>պայմանագիր</w:t>
      </w:r>
      <w:r w:rsidR="00583092" w:rsidRPr="00CB0C48">
        <w:rPr>
          <w:rFonts w:ascii="GHEA Grapalat" w:hAnsi="GHEA Grapalat" w:cs="Sylfaen"/>
          <w:szCs w:val="24"/>
        </w:rPr>
        <w:t xml:space="preserve"> </w:t>
      </w:r>
      <w:r w:rsidR="00583092" w:rsidRPr="00CB0C48">
        <w:rPr>
          <w:rFonts w:ascii="GHEA Grapalat" w:hAnsi="GHEA Grapalat" w:cs="Sylfaen"/>
          <w:szCs w:val="24"/>
          <w:lang w:val="hy-AM"/>
        </w:rPr>
        <w:t>կնքելու</w:t>
      </w:r>
      <w:r w:rsidR="00583092" w:rsidRPr="00CB0C48">
        <w:rPr>
          <w:rFonts w:ascii="GHEA Grapalat" w:hAnsi="GHEA Grapalat" w:cs="Sylfaen"/>
          <w:szCs w:val="24"/>
        </w:rPr>
        <w:t xml:space="preserve"> </w:t>
      </w:r>
      <w:r w:rsidR="00583092" w:rsidRPr="00CB0C48">
        <w:rPr>
          <w:rFonts w:ascii="GHEA Grapalat" w:hAnsi="GHEA Grapalat" w:cs="Sylfaen"/>
          <w:szCs w:val="24"/>
          <w:lang w:val="hy-AM"/>
        </w:rPr>
        <w:t>մասին</w:t>
      </w:r>
      <w:r w:rsidR="00583092" w:rsidRPr="00CB0C48">
        <w:rPr>
          <w:rFonts w:ascii="GHEA Grapalat" w:hAnsi="GHEA Grapalat" w:cs="Sylfaen"/>
          <w:szCs w:val="24"/>
        </w:rPr>
        <w:t xml:space="preserve"> </w:t>
      </w:r>
      <w:r w:rsidR="00583092" w:rsidRPr="00CB0C48">
        <w:rPr>
          <w:rFonts w:ascii="GHEA Grapalat" w:hAnsi="GHEA Grapalat" w:cs="Sylfaen"/>
          <w:szCs w:val="24"/>
          <w:lang w:val="hy-AM"/>
        </w:rPr>
        <w:t>որոշման</w:t>
      </w:r>
      <w:r w:rsidR="00583092" w:rsidRPr="00CB0C48">
        <w:rPr>
          <w:rFonts w:ascii="GHEA Grapalat" w:hAnsi="GHEA Grapalat" w:cs="Sylfaen"/>
          <w:szCs w:val="24"/>
        </w:rPr>
        <w:t xml:space="preserve"> </w:t>
      </w:r>
      <w:r w:rsidR="00583092" w:rsidRPr="00CB0C48">
        <w:rPr>
          <w:rFonts w:ascii="GHEA Grapalat" w:hAnsi="GHEA Grapalat" w:cs="Sylfaen"/>
          <w:szCs w:val="24"/>
          <w:lang w:val="hy-AM"/>
        </w:rPr>
        <w:t>հայտարարության</w:t>
      </w:r>
      <w:r w:rsidR="00583092" w:rsidRPr="00CB0C48">
        <w:rPr>
          <w:rFonts w:ascii="GHEA Grapalat" w:hAnsi="GHEA Grapalat" w:cs="Sylfaen"/>
          <w:szCs w:val="24"/>
        </w:rPr>
        <w:t xml:space="preserve"> </w:t>
      </w:r>
      <w:r w:rsidR="00583092" w:rsidRPr="00CB0C48">
        <w:rPr>
          <w:rFonts w:ascii="GHEA Grapalat" w:hAnsi="GHEA Grapalat" w:cs="Sylfaen"/>
          <w:szCs w:val="24"/>
          <w:lang w:val="hy-AM"/>
        </w:rPr>
        <w:t>հրապարակման</w:t>
      </w:r>
      <w:r w:rsidR="00583092" w:rsidRPr="00CB0C48">
        <w:rPr>
          <w:rFonts w:ascii="GHEA Grapalat" w:hAnsi="GHEA Grapalat" w:cs="Sylfaen"/>
          <w:szCs w:val="24"/>
        </w:rPr>
        <w:t xml:space="preserve"> </w:t>
      </w:r>
      <w:r w:rsidR="00583092" w:rsidRPr="00CB0C48">
        <w:rPr>
          <w:rFonts w:ascii="GHEA Grapalat" w:hAnsi="GHEA Grapalat" w:cs="Sylfaen"/>
          <w:szCs w:val="24"/>
          <w:lang w:val="hy-AM"/>
        </w:rPr>
        <w:t>օրվան</w:t>
      </w:r>
      <w:r w:rsidR="00583092" w:rsidRPr="00CB0C48">
        <w:rPr>
          <w:rFonts w:ascii="GHEA Grapalat" w:hAnsi="GHEA Grapalat" w:cs="Sylfaen"/>
          <w:szCs w:val="24"/>
        </w:rPr>
        <w:t xml:space="preserve"> </w:t>
      </w:r>
      <w:r w:rsidR="00583092" w:rsidRPr="00CB0C48">
        <w:rPr>
          <w:rFonts w:ascii="GHEA Grapalat" w:hAnsi="GHEA Grapalat" w:cs="Sylfaen"/>
          <w:szCs w:val="24"/>
          <w:lang w:val="hy-AM"/>
        </w:rPr>
        <w:t>հաջորդող</w:t>
      </w:r>
      <w:r w:rsidR="00583092" w:rsidRPr="00CB0C48">
        <w:rPr>
          <w:rFonts w:ascii="GHEA Grapalat" w:hAnsi="GHEA Grapalat" w:cs="Sylfaen"/>
          <w:szCs w:val="24"/>
        </w:rPr>
        <w:t xml:space="preserve"> </w:t>
      </w:r>
      <w:r w:rsidR="00583092" w:rsidRPr="00CB0C48">
        <w:rPr>
          <w:rFonts w:ascii="GHEA Grapalat" w:hAnsi="GHEA Grapalat" w:cs="Sylfaen"/>
          <w:szCs w:val="24"/>
          <w:lang w:val="hy-AM"/>
        </w:rPr>
        <w:t>օրվա</w:t>
      </w:r>
      <w:r w:rsidR="00583092" w:rsidRPr="00CB0C48">
        <w:rPr>
          <w:rFonts w:ascii="GHEA Grapalat" w:hAnsi="GHEA Grapalat" w:cs="Sylfaen"/>
          <w:szCs w:val="24"/>
        </w:rPr>
        <w:t xml:space="preserve"> </w:t>
      </w:r>
      <w:r w:rsidR="00583092" w:rsidRPr="00CB0C48">
        <w:rPr>
          <w:rFonts w:ascii="GHEA Grapalat" w:hAnsi="GHEA Grapalat" w:cs="Sylfaen"/>
          <w:szCs w:val="24"/>
          <w:lang w:val="hy-AM"/>
        </w:rPr>
        <w:t>և</w:t>
      </w:r>
      <w:r w:rsidR="00583092" w:rsidRPr="00CB0C48">
        <w:rPr>
          <w:rFonts w:ascii="GHEA Grapalat" w:hAnsi="GHEA Grapalat" w:cs="Sylfaen"/>
          <w:szCs w:val="24"/>
        </w:rPr>
        <w:t xml:space="preserve"> </w:t>
      </w:r>
      <w:r w:rsidR="004B383E" w:rsidRPr="00CB0C48">
        <w:rPr>
          <w:rFonts w:ascii="GHEA Grapalat" w:hAnsi="GHEA Grapalat" w:cs="Sylfaen"/>
          <w:szCs w:val="24"/>
        </w:rPr>
        <w:t>պ</w:t>
      </w:r>
      <w:r w:rsidR="00583092" w:rsidRPr="00CB0C48">
        <w:rPr>
          <w:rFonts w:ascii="GHEA Grapalat" w:hAnsi="GHEA Grapalat" w:cs="Sylfaen"/>
          <w:szCs w:val="24"/>
          <w:lang w:val="hy-AM"/>
        </w:rPr>
        <w:t>ատվիրատուի</w:t>
      </w:r>
      <w:r w:rsidR="00583092" w:rsidRPr="00CB0C48">
        <w:rPr>
          <w:rFonts w:ascii="GHEA Grapalat" w:hAnsi="GHEA Grapalat" w:cs="Sylfaen"/>
          <w:szCs w:val="24"/>
        </w:rPr>
        <w:t xml:space="preserve"> </w:t>
      </w:r>
      <w:r w:rsidR="00583092" w:rsidRPr="00CB0C48">
        <w:rPr>
          <w:rFonts w:ascii="GHEA Grapalat" w:hAnsi="GHEA Grapalat" w:cs="Sylfaen"/>
          <w:szCs w:val="24"/>
          <w:lang w:val="hy-AM"/>
        </w:rPr>
        <w:t>կողմից</w:t>
      </w:r>
      <w:r w:rsidR="00583092" w:rsidRPr="00CB0C48">
        <w:rPr>
          <w:rFonts w:ascii="GHEA Grapalat" w:hAnsi="GHEA Grapalat" w:cs="Sylfaen"/>
          <w:szCs w:val="24"/>
        </w:rPr>
        <w:t xml:space="preserve"> </w:t>
      </w:r>
      <w:r w:rsidR="00583092" w:rsidRPr="00CB0C48">
        <w:rPr>
          <w:rFonts w:ascii="GHEA Grapalat" w:hAnsi="GHEA Grapalat" w:cs="Sylfaen"/>
          <w:szCs w:val="24"/>
          <w:lang w:val="hy-AM"/>
        </w:rPr>
        <w:t>պայմանագիրը</w:t>
      </w:r>
      <w:r w:rsidR="00583092" w:rsidRPr="00CB0C48">
        <w:rPr>
          <w:rFonts w:ascii="GHEA Grapalat" w:hAnsi="GHEA Grapalat" w:cs="Sylfaen"/>
          <w:szCs w:val="24"/>
        </w:rPr>
        <w:t xml:space="preserve"> </w:t>
      </w:r>
      <w:r w:rsidR="00583092" w:rsidRPr="00CB0C48">
        <w:rPr>
          <w:rFonts w:ascii="GHEA Grapalat" w:hAnsi="GHEA Grapalat" w:cs="Sylfaen"/>
          <w:szCs w:val="24"/>
          <w:lang w:val="hy-AM"/>
        </w:rPr>
        <w:t>կնքելու</w:t>
      </w:r>
      <w:r w:rsidR="00583092" w:rsidRPr="00CB0C48">
        <w:rPr>
          <w:rFonts w:ascii="GHEA Grapalat" w:hAnsi="GHEA Grapalat" w:cs="Sylfaen"/>
          <w:szCs w:val="24"/>
        </w:rPr>
        <w:t xml:space="preserve"> </w:t>
      </w:r>
      <w:r w:rsidR="00583092" w:rsidRPr="00CB0C48">
        <w:rPr>
          <w:rFonts w:ascii="GHEA Grapalat" w:hAnsi="GHEA Grapalat" w:cs="Sylfaen"/>
          <w:szCs w:val="24"/>
          <w:lang w:val="hy-AM"/>
        </w:rPr>
        <w:t>իրավասության</w:t>
      </w:r>
      <w:r w:rsidR="00583092" w:rsidRPr="00CB0C48">
        <w:rPr>
          <w:rFonts w:ascii="GHEA Grapalat" w:hAnsi="GHEA Grapalat" w:cs="Sylfaen"/>
          <w:szCs w:val="24"/>
        </w:rPr>
        <w:t xml:space="preserve"> </w:t>
      </w:r>
      <w:r w:rsidR="00583092" w:rsidRPr="00CB0C48">
        <w:rPr>
          <w:rFonts w:ascii="GHEA Grapalat" w:hAnsi="GHEA Grapalat" w:cs="Sylfaen"/>
          <w:szCs w:val="24"/>
          <w:lang w:val="hy-AM"/>
        </w:rPr>
        <w:t>առաջացման</w:t>
      </w:r>
      <w:r w:rsidR="00583092" w:rsidRPr="00CB0C48">
        <w:rPr>
          <w:rFonts w:ascii="GHEA Grapalat" w:hAnsi="GHEA Grapalat" w:cs="Sylfaen"/>
          <w:szCs w:val="24"/>
        </w:rPr>
        <w:t xml:space="preserve"> </w:t>
      </w:r>
      <w:r w:rsidR="00583092" w:rsidRPr="00CB0C48">
        <w:rPr>
          <w:rFonts w:ascii="GHEA Grapalat" w:hAnsi="GHEA Grapalat" w:cs="Sylfaen"/>
          <w:szCs w:val="24"/>
          <w:lang w:val="hy-AM"/>
        </w:rPr>
        <w:t>օրվա</w:t>
      </w:r>
      <w:r w:rsidR="00583092" w:rsidRPr="00CB0C48">
        <w:rPr>
          <w:rFonts w:ascii="GHEA Grapalat" w:hAnsi="GHEA Grapalat" w:cs="Sylfaen"/>
          <w:szCs w:val="24"/>
        </w:rPr>
        <w:t xml:space="preserve"> </w:t>
      </w:r>
      <w:r w:rsidR="00583092" w:rsidRPr="00CB0C48">
        <w:rPr>
          <w:rFonts w:ascii="GHEA Grapalat" w:hAnsi="GHEA Grapalat" w:cs="Sylfaen"/>
          <w:szCs w:val="24"/>
          <w:lang w:val="hy-AM"/>
        </w:rPr>
        <w:t>միջև</w:t>
      </w:r>
      <w:r w:rsidR="00583092" w:rsidRPr="00CB0C48">
        <w:rPr>
          <w:rFonts w:ascii="GHEA Grapalat" w:hAnsi="GHEA Grapalat" w:cs="Sylfaen"/>
          <w:szCs w:val="24"/>
        </w:rPr>
        <w:t xml:space="preserve"> </w:t>
      </w:r>
      <w:r w:rsidR="00583092" w:rsidRPr="00CB0C48">
        <w:rPr>
          <w:rFonts w:ascii="GHEA Grapalat" w:hAnsi="GHEA Grapalat" w:cs="Sylfaen"/>
          <w:szCs w:val="24"/>
          <w:lang w:val="hy-AM"/>
        </w:rPr>
        <w:t>ընկած</w:t>
      </w:r>
      <w:r w:rsidR="00583092" w:rsidRPr="00CB0C48">
        <w:rPr>
          <w:rFonts w:ascii="GHEA Grapalat" w:hAnsi="GHEA Grapalat" w:cs="Sylfaen"/>
          <w:szCs w:val="24"/>
        </w:rPr>
        <w:t xml:space="preserve"> </w:t>
      </w:r>
      <w:r w:rsidR="00583092" w:rsidRPr="00CB0C48">
        <w:rPr>
          <w:rFonts w:ascii="GHEA Grapalat" w:hAnsi="GHEA Grapalat" w:cs="Sylfaen"/>
          <w:szCs w:val="24"/>
          <w:lang w:val="hy-AM"/>
        </w:rPr>
        <w:t>ժամանակահատվածն</w:t>
      </w:r>
      <w:r w:rsidR="00583092" w:rsidRPr="00CB0C48">
        <w:rPr>
          <w:rFonts w:ascii="GHEA Grapalat" w:hAnsi="GHEA Grapalat" w:cs="Sylfaen"/>
          <w:szCs w:val="24"/>
        </w:rPr>
        <w:t xml:space="preserve"> </w:t>
      </w:r>
      <w:r w:rsidR="00583092" w:rsidRPr="00CB0C48">
        <w:rPr>
          <w:rFonts w:ascii="GHEA Grapalat" w:hAnsi="GHEA Grapalat" w:cs="Sylfaen"/>
          <w:szCs w:val="24"/>
          <w:lang w:val="hy-AM"/>
        </w:rPr>
        <w:t>է։</w:t>
      </w:r>
    </w:p>
    <w:p w:rsidR="00583092" w:rsidRPr="00CB0C48" w:rsidRDefault="00583092" w:rsidP="00037DDE">
      <w:pPr>
        <w:pStyle w:val="23"/>
        <w:spacing w:line="240" w:lineRule="auto"/>
        <w:ind w:firstLine="567"/>
        <w:rPr>
          <w:rFonts w:ascii="GHEA Grapalat" w:hAnsi="GHEA Grapalat"/>
          <w:i/>
          <w:lang w:val="es-ES"/>
        </w:rPr>
      </w:pPr>
      <w:r w:rsidRPr="00CB0C48">
        <w:rPr>
          <w:rFonts w:ascii="GHEA Grapalat" w:hAnsi="GHEA Grapalat" w:cs="Sylfaen"/>
          <w:lang w:val="es-ES"/>
        </w:rPr>
        <w:t>Անգործության</w:t>
      </w:r>
      <w:r w:rsidRPr="00CB0C48">
        <w:rPr>
          <w:rFonts w:ascii="GHEA Grapalat" w:hAnsi="GHEA Grapalat" w:cs="Arial"/>
          <w:lang w:val="es-ES"/>
        </w:rPr>
        <w:t xml:space="preserve"> </w:t>
      </w:r>
      <w:r w:rsidRPr="00CB0C48">
        <w:rPr>
          <w:rFonts w:ascii="GHEA Grapalat" w:hAnsi="GHEA Grapalat" w:cs="Sylfaen"/>
          <w:lang w:val="es-ES"/>
        </w:rPr>
        <w:t>ժամկետը</w:t>
      </w:r>
      <w:r w:rsidRPr="00CB0C48">
        <w:rPr>
          <w:rFonts w:ascii="GHEA Grapalat" w:hAnsi="GHEA Grapalat" w:cs="Arial"/>
          <w:lang w:val="es-ES"/>
        </w:rPr>
        <w:t xml:space="preserve"> </w:t>
      </w:r>
      <w:r w:rsidRPr="00CB0C48">
        <w:rPr>
          <w:rFonts w:ascii="GHEA Grapalat" w:hAnsi="GHEA Grapalat" w:cs="Sylfaen"/>
          <w:lang w:val="es-ES"/>
        </w:rPr>
        <w:t>սույն</w:t>
      </w:r>
      <w:r w:rsidRPr="00CB0C48">
        <w:rPr>
          <w:rFonts w:ascii="GHEA Grapalat" w:hAnsi="GHEA Grapalat" w:cs="Arial"/>
          <w:lang w:val="es-ES"/>
        </w:rPr>
        <w:t xml:space="preserve"> </w:t>
      </w:r>
      <w:r w:rsidRPr="00CB0C48">
        <w:rPr>
          <w:rFonts w:ascii="GHEA Grapalat" w:hAnsi="GHEA Grapalat" w:cs="Sylfaen"/>
          <w:lang w:val="es-ES"/>
        </w:rPr>
        <w:t>ընթացակարգի</w:t>
      </w:r>
      <w:r w:rsidRPr="00CB0C48">
        <w:rPr>
          <w:rFonts w:ascii="GHEA Grapalat" w:hAnsi="GHEA Grapalat" w:cs="Arial"/>
          <w:lang w:val="es-ES"/>
        </w:rPr>
        <w:t xml:space="preserve"> </w:t>
      </w:r>
      <w:r w:rsidRPr="00CB0C48">
        <w:rPr>
          <w:rFonts w:ascii="GHEA Grapalat" w:hAnsi="GHEA Grapalat" w:cs="Sylfaen"/>
          <w:lang w:val="es-ES"/>
        </w:rPr>
        <w:t>դեպքում</w:t>
      </w:r>
      <w:r w:rsidRPr="00CB0C48">
        <w:rPr>
          <w:rFonts w:ascii="GHEA Grapalat" w:hAnsi="GHEA Grapalat" w:cs="Arial"/>
          <w:lang w:val="es-ES"/>
        </w:rPr>
        <w:t xml:space="preserve"> </w:t>
      </w:r>
      <w:r w:rsidR="00284A2F" w:rsidRPr="00284A2F">
        <w:rPr>
          <w:rFonts w:ascii="GHEA Grapalat" w:hAnsi="GHEA Grapalat"/>
          <w:szCs w:val="24"/>
          <w:lang w:val="hy-AM"/>
        </w:rPr>
        <w:t xml:space="preserve">5 </w:t>
      </w:r>
      <w:r w:rsidRPr="00CB0C48">
        <w:rPr>
          <w:rFonts w:ascii="GHEA Grapalat" w:hAnsi="GHEA Grapalat" w:cs="Sylfaen"/>
          <w:lang w:val="es-ES"/>
        </w:rPr>
        <w:t>օրացուցային</w:t>
      </w:r>
      <w:r w:rsidRPr="00CB0C48">
        <w:rPr>
          <w:rFonts w:ascii="GHEA Grapalat" w:hAnsi="GHEA Grapalat" w:cs="Arial"/>
          <w:lang w:val="es-ES"/>
        </w:rPr>
        <w:t xml:space="preserve"> </w:t>
      </w:r>
      <w:r w:rsidRPr="00CB0C48">
        <w:rPr>
          <w:rFonts w:ascii="GHEA Grapalat" w:hAnsi="GHEA Grapalat" w:cs="Sylfaen"/>
          <w:lang w:val="es-ES"/>
        </w:rPr>
        <w:t>օր</w:t>
      </w:r>
      <w:r w:rsidRPr="00CB0C48">
        <w:rPr>
          <w:rFonts w:ascii="GHEA Grapalat" w:hAnsi="GHEA Grapalat" w:cs="Arial"/>
          <w:lang w:val="es-ES"/>
        </w:rPr>
        <w:t xml:space="preserve"> </w:t>
      </w:r>
      <w:r w:rsidRPr="00CB0C48">
        <w:rPr>
          <w:rFonts w:ascii="GHEA Grapalat" w:hAnsi="GHEA Grapalat" w:cs="Sylfaen"/>
          <w:lang w:val="es-ES"/>
        </w:rPr>
        <w:t>է</w:t>
      </w:r>
      <w:r w:rsidRPr="00CB0C48">
        <w:rPr>
          <w:rFonts w:ascii="GHEA Grapalat" w:hAnsi="GHEA Grapalat" w:cs="Tahoma"/>
          <w:lang w:val="es-ES"/>
        </w:rPr>
        <w:t>։</w:t>
      </w:r>
      <w:r w:rsidRPr="00CB0C48">
        <w:rPr>
          <w:rFonts w:ascii="GHEA Grapalat" w:hAnsi="GHEA Grapalat"/>
          <w:lang w:val="es-ES"/>
        </w:rPr>
        <w:t xml:space="preserve"> </w:t>
      </w:r>
      <w:r w:rsidRPr="00CB0C48">
        <w:rPr>
          <w:rFonts w:ascii="GHEA Grapalat" w:hAnsi="GHEA Grapalat" w:cs="Sylfaen"/>
          <w:lang w:val="es-ES"/>
        </w:rPr>
        <w:t>Անգործության</w:t>
      </w:r>
      <w:r w:rsidRPr="00CB0C48">
        <w:rPr>
          <w:rFonts w:ascii="GHEA Grapalat" w:hAnsi="GHEA Grapalat" w:cs="Arial"/>
          <w:lang w:val="es-ES"/>
        </w:rPr>
        <w:t xml:space="preserve"> </w:t>
      </w:r>
      <w:r w:rsidRPr="00CB0C48">
        <w:rPr>
          <w:rFonts w:ascii="GHEA Grapalat" w:hAnsi="GHEA Grapalat" w:cs="Sylfaen"/>
          <w:lang w:val="es-ES"/>
        </w:rPr>
        <w:t>ժամկետը</w:t>
      </w:r>
      <w:r w:rsidRPr="00CB0C48">
        <w:rPr>
          <w:rFonts w:ascii="GHEA Grapalat" w:hAnsi="GHEA Grapalat" w:cs="Arial"/>
          <w:lang w:val="es-ES"/>
        </w:rPr>
        <w:t xml:space="preserve"> </w:t>
      </w:r>
      <w:r w:rsidRPr="00CB0C48">
        <w:rPr>
          <w:rFonts w:ascii="GHEA Grapalat" w:hAnsi="GHEA Grapalat" w:cs="Sylfaen"/>
          <w:lang w:val="es-ES"/>
        </w:rPr>
        <w:t>կիրառելի</w:t>
      </w:r>
      <w:r w:rsidRPr="00CB0C48">
        <w:rPr>
          <w:rFonts w:ascii="GHEA Grapalat" w:hAnsi="GHEA Grapalat" w:cs="Arial"/>
          <w:lang w:val="es-ES"/>
        </w:rPr>
        <w:t xml:space="preserve"> </w:t>
      </w:r>
      <w:r w:rsidRPr="00CB0C48">
        <w:rPr>
          <w:rFonts w:ascii="GHEA Grapalat" w:hAnsi="GHEA Grapalat" w:cs="Sylfaen"/>
          <w:lang w:val="es-ES"/>
        </w:rPr>
        <w:t>չէ</w:t>
      </w:r>
      <w:r w:rsidRPr="00CB0C48">
        <w:rPr>
          <w:rFonts w:ascii="GHEA Grapalat" w:hAnsi="GHEA Grapalat" w:cs="Arial"/>
          <w:lang w:val="es-ES"/>
        </w:rPr>
        <w:t xml:space="preserve">, </w:t>
      </w:r>
      <w:r w:rsidRPr="00CB0C48">
        <w:rPr>
          <w:rFonts w:ascii="GHEA Grapalat" w:hAnsi="GHEA Grapalat" w:cs="Sylfaen"/>
          <w:lang w:val="es-ES"/>
        </w:rPr>
        <w:t>եթե</w:t>
      </w:r>
      <w:r w:rsidRPr="00CB0C48">
        <w:rPr>
          <w:rFonts w:ascii="GHEA Grapalat" w:hAnsi="GHEA Grapalat" w:cs="Arial"/>
          <w:lang w:val="es-ES"/>
        </w:rPr>
        <w:t xml:space="preserve"> </w:t>
      </w:r>
      <w:r w:rsidRPr="00CB0C48">
        <w:rPr>
          <w:rFonts w:ascii="GHEA Grapalat" w:hAnsi="GHEA Grapalat" w:cs="Sylfaen"/>
          <w:lang w:val="es-ES"/>
        </w:rPr>
        <w:t>միայն</w:t>
      </w:r>
      <w:r w:rsidRPr="00CB0C48">
        <w:rPr>
          <w:rFonts w:ascii="GHEA Grapalat" w:hAnsi="GHEA Grapalat" w:cs="Arial"/>
          <w:lang w:val="es-ES"/>
        </w:rPr>
        <w:t xml:space="preserve"> </w:t>
      </w:r>
      <w:r w:rsidRPr="00CB0C48">
        <w:rPr>
          <w:rFonts w:ascii="GHEA Grapalat" w:hAnsi="GHEA Grapalat" w:cs="Sylfaen"/>
          <w:lang w:val="es-ES"/>
        </w:rPr>
        <w:t>մեկ</w:t>
      </w:r>
      <w:r w:rsidRPr="00CB0C48">
        <w:rPr>
          <w:rFonts w:ascii="GHEA Grapalat" w:hAnsi="GHEA Grapalat" w:cs="Arial"/>
          <w:lang w:val="es-ES"/>
        </w:rPr>
        <w:t xml:space="preserve"> </w:t>
      </w:r>
      <w:r w:rsidR="004B383E" w:rsidRPr="00CB0C48">
        <w:rPr>
          <w:rFonts w:ascii="GHEA Grapalat" w:hAnsi="GHEA Grapalat" w:cs="Arial"/>
          <w:lang w:val="es-ES"/>
        </w:rPr>
        <w:t>մ</w:t>
      </w:r>
      <w:r w:rsidRPr="00CB0C48">
        <w:rPr>
          <w:rFonts w:ascii="GHEA Grapalat" w:hAnsi="GHEA Grapalat" w:cs="Sylfaen"/>
          <w:lang w:val="es-ES"/>
        </w:rPr>
        <w:t>ասնակից</w:t>
      </w:r>
      <w:r w:rsidR="00E45ACA" w:rsidRPr="00CB0C48">
        <w:rPr>
          <w:rFonts w:ascii="GHEA Grapalat" w:hAnsi="GHEA Grapalat" w:cs="Sylfaen"/>
          <w:lang w:val="es-ES"/>
        </w:rPr>
        <w:t xml:space="preserve"> է հայտ ներկայացրել</w:t>
      </w:r>
      <w:r w:rsidRPr="00CB0C48">
        <w:rPr>
          <w:rFonts w:ascii="GHEA Grapalat" w:hAnsi="GHEA Grapalat"/>
          <w:i/>
          <w:lang w:val="es-ES"/>
        </w:rPr>
        <w:t>,</w:t>
      </w:r>
      <w:r w:rsidRPr="00CB0C48">
        <w:rPr>
          <w:rFonts w:ascii="GHEA Grapalat" w:hAnsi="GHEA Grapalat"/>
          <w:lang w:val="es-ES"/>
        </w:rPr>
        <w:t xml:space="preserve"> </w:t>
      </w:r>
      <w:r w:rsidRPr="00CB0C48">
        <w:rPr>
          <w:rFonts w:ascii="GHEA Grapalat" w:hAnsi="GHEA Grapalat" w:cs="Sylfaen"/>
          <w:lang w:val="es-ES"/>
        </w:rPr>
        <w:t>որի</w:t>
      </w:r>
      <w:r w:rsidRPr="00CB0C48">
        <w:rPr>
          <w:rFonts w:ascii="GHEA Grapalat" w:hAnsi="GHEA Grapalat" w:cs="Arial"/>
          <w:lang w:val="es-ES"/>
        </w:rPr>
        <w:t xml:space="preserve"> </w:t>
      </w:r>
      <w:r w:rsidRPr="00CB0C48">
        <w:rPr>
          <w:rFonts w:ascii="GHEA Grapalat" w:hAnsi="GHEA Grapalat" w:cs="Sylfaen"/>
          <w:lang w:val="es-ES"/>
        </w:rPr>
        <w:t>հետ</w:t>
      </w:r>
      <w:r w:rsidRPr="00CB0C48">
        <w:rPr>
          <w:rFonts w:ascii="GHEA Grapalat" w:hAnsi="GHEA Grapalat" w:cs="Arial"/>
          <w:lang w:val="es-ES"/>
        </w:rPr>
        <w:t xml:space="preserve"> </w:t>
      </w:r>
      <w:r w:rsidRPr="00CB0C48">
        <w:rPr>
          <w:rFonts w:ascii="GHEA Grapalat" w:hAnsi="GHEA Grapalat" w:cs="Sylfaen"/>
          <w:lang w:val="es-ES"/>
        </w:rPr>
        <w:t>կնքվում</w:t>
      </w:r>
      <w:r w:rsidRPr="00CB0C48">
        <w:rPr>
          <w:rFonts w:ascii="GHEA Grapalat" w:hAnsi="GHEA Grapalat" w:cs="Arial"/>
          <w:lang w:val="es-ES"/>
        </w:rPr>
        <w:t xml:space="preserve"> </w:t>
      </w:r>
      <w:r w:rsidRPr="00CB0C48">
        <w:rPr>
          <w:rFonts w:ascii="GHEA Grapalat" w:hAnsi="GHEA Grapalat" w:cs="Sylfaen"/>
          <w:lang w:val="es-ES"/>
        </w:rPr>
        <w:t>է</w:t>
      </w:r>
      <w:r w:rsidRPr="00CB0C48">
        <w:rPr>
          <w:rFonts w:ascii="GHEA Grapalat" w:hAnsi="GHEA Grapalat" w:cs="Arial"/>
          <w:lang w:val="es-ES"/>
        </w:rPr>
        <w:t xml:space="preserve"> </w:t>
      </w:r>
      <w:r w:rsidRPr="00CB0C48">
        <w:rPr>
          <w:rFonts w:ascii="GHEA Grapalat" w:hAnsi="GHEA Grapalat" w:cs="Sylfaen"/>
          <w:lang w:val="es-ES"/>
        </w:rPr>
        <w:t>պայմանագիր</w:t>
      </w:r>
      <w:r w:rsidRPr="00CB0C48">
        <w:rPr>
          <w:rFonts w:ascii="GHEA Grapalat" w:hAnsi="GHEA Grapalat" w:cs="Arial"/>
          <w:lang w:val="es-ES"/>
        </w:rPr>
        <w:t>:</w:t>
      </w:r>
    </w:p>
    <w:p w:rsidR="00583092" w:rsidRPr="00CB0C48" w:rsidRDefault="00583092" w:rsidP="00037DDE">
      <w:pPr>
        <w:pStyle w:val="23"/>
        <w:spacing w:line="240" w:lineRule="auto"/>
        <w:ind w:firstLine="567"/>
        <w:rPr>
          <w:rFonts w:ascii="GHEA Grapalat" w:hAnsi="GHEA Grapalat" w:cs="Sylfaen"/>
          <w:szCs w:val="24"/>
          <w:lang w:val="es-ES"/>
        </w:rPr>
      </w:pPr>
      <w:r w:rsidRPr="00CB0C48">
        <w:rPr>
          <w:rFonts w:ascii="GHEA Grapalat" w:hAnsi="GHEA Grapalat" w:cs="Sylfaen"/>
          <w:szCs w:val="24"/>
          <w:lang w:val="ru-RU"/>
        </w:rPr>
        <w:t>Պատվիրատուն</w:t>
      </w:r>
      <w:r w:rsidRPr="00CB0C48">
        <w:rPr>
          <w:rFonts w:ascii="GHEA Grapalat" w:hAnsi="GHEA Grapalat" w:cs="Sylfaen"/>
          <w:szCs w:val="24"/>
          <w:lang w:val="es-ES"/>
        </w:rPr>
        <w:t xml:space="preserve"> </w:t>
      </w:r>
      <w:r w:rsidRPr="00CB0C48">
        <w:rPr>
          <w:rFonts w:ascii="GHEA Grapalat" w:hAnsi="GHEA Grapalat" w:cs="Sylfaen"/>
          <w:szCs w:val="24"/>
          <w:lang w:val="ru-RU"/>
        </w:rPr>
        <w:t>պայմանագիրը</w:t>
      </w:r>
      <w:r w:rsidRPr="00CB0C48">
        <w:rPr>
          <w:rFonts w:ascii="GHEA Grapalat" w:hAnsi="GHEA Grapalat" w:cs="Sylfaen"/>
          <w:szCs w:val="24"/>
          <w:lang w:val="es-ES"/>
        </w:rPr>
        <w:t xml:space="preserve"> </w:t>
      </w:r>
      <w:r w:rsidRPr="00CB0C48">
        <w:rPr>
          <w:rFonts w:ascii="GHEA Grapalat" w:hAnsi="GHEA Grapalat" w:cs="Sylfaen"/>
          <w:szCs w:val="24"/>
          <w:lang w:val="ru-RU"/>
        </w:rPr>
        <w:t>կնքում</w:t>
      </w:r>
      <w:r w:rsidRPr="00CB0C48">
        <w:rPr>
          <w:rFonts w:ascii="GHEA Grapalat" w:hAnsi="GHEA Grapalat" w:cs="Sylfaen"/>
          <w:szCs w:val="24"/>
          <w:lang w:val="es-ES"/>
        </w:rPr>
        <w:t xml:space="preserve"> </w:t>
      </w:r>
      <w:r w:rsidRPr="00CB0C48">
        <w:rPr>
          <w:rFonts w:ascii="GHEA Grapalat" w:hAnsi="GHEA Grapalat" w:cs="Sylfaen"/>
          <w:szCs w:val="24"/>
          <w:lang w:val="ru-RU"/>
        </w:rPr>
        <w:t>է</w:t>
      </w:r>
      <w:r w:rsidRPr="00CB0C48">
        <w:rPr>
          <w:rFonts w:ascii="GHEA Grapalat" w:hAnsi="GHEA Grapalat" w:cs="Sylfaen"/>
          <w:szCs w:val="24"/>
          <w:lang w:val="es-ES"/>
        </w:rPr>
        <w:t xml:space="preserve">, </w:t>
      </w:r>
      <w:r w:rsidRPr="00CB0C48">
        <w:rPr>
          <w:rFonts w:ascii="GHEA Grapalat" w:hAnsi="GHEA Grapalat" w:cs="Sylfaen"/>
          <w:szCs w:val="24"/>
          <w:lang w:val="ru-RU"/>
        </w:rPr>
        <w:t>եթե</w:t>
      </w:r>
      <w:r w:rsidRPr="00CB0C48">
        <w:rPr>
          <w:rFonts w:ascii="GHEA Grapalat" w:hAnsi="GHEA Grapalat" w:cs="Sylfaen"/>
          <w:szCs w:val="24"/>
          <w:lang w:val="es-ES"/>
        </w:rPr>
        <w:t xml:space="preserve"> </w:t>
      </w:r>
      <w:r w:rsidRPr="00CB0C48">
        <w:rPr>
          <w:rFonts w:ascii="GHEA Grapalat" w:hAnsi="GHEA Grapalat" w:cs="Sylfaen"/>
          <w:szCs w:val="24"/>
          <w:lang w:val="ru-RU"/>
        </w:rPr>
        <w:t>սույն</w:t>
      </w:r>
      <w:r w:rsidRPr="00CB0C48">
        <w:rPr>
          <w:rFonts w:ascii="GHEA Grapalat" w:hAnsi="GHEA Grapalat" w:cs="Sylfaen"/>
          <w:szCs w:val="24"/>
          <w:lang w:val="es-ES"/>
        </w:rPr>
        <w:t xml:space="preserve"> </w:t>
      </w:r>
      <w:r w:rsidRPr="00CB0C48">
        <w:rPr>
          <w:rFonts w:ascii="GHEA Grapalat" w:hAnsi="GHEA Grapalat" w:cs="Sylfaen"/>
          <w:szCs w:val="24"/>
          <w:lang w:val="ru-RU"/>
        </w:rPr>
        <w:t>կետով</w:t>
      </w:r>
      <w:r w:rsidRPr="00CB0C48">
        <w:rPr>
          <w:rFonts w:ascii="GHEA Grapalat" w:hAnsi="GHEA Grapalat" w:cs="Sylfaen"/>
          <w:szCs w:val="24"/>
          <w:lang w:val="es-ES"/>
        </w:rPr>
        <w:t xml:space="preserve"> </w:t>
      </w:r>
      <w:r w:rsidRPr="00CB0C48">
        <w:rPr>
          <w:rFonts w:ascii="GHEA Grapalat" w:hAnsi="GHEA Grapalat" w:cs="Sylfaen"/>
          <w:szCs w:val="24"/>
          <w:lang w:val="ru-RU"/>
        </w:rPr>
        <w:t>նախատեսված</w:t>
      </w:r>
      <w:r w:rsidRPr="00CB0C48">
        <w:rPr>
          <w:rFonts w:ascii="GHEA Grapalat" w:hAnsi="GHEA Grapalat" w:cs="Sylfaen"/>
          <w:szCs w:val="24"/>
          <w:lang w:val="es-ES"/>
        </w:rPr>
        <w:t xml:space="preserve"> </w:t>
      </w:r>
      <w:r w:rsidRPr="00CB0C48">
        <w:rPr>
          <w:rFonts w:ascii="GHEA Grapalat" w:hAnsi="GHEA Grapalat" w:cs="Sylfaen"/>
          <w:szCs w:val="24"/>
          <w:lang w:val="ru-RU"/>
        </w:rPr>
        <w:t>անգործության</w:t>
      </w:r>
      <w:r w:rsidRPr="00CB0C48">
        <w:rPr>
          <w:rFonts w:ascii="GHEA Grapalat" w:hAnsi="GHEA Grapalat" w:cs="Sylfaen"/>
          <w:szCs w:val="24"/>
          <w:lang w:val="es-ES"/>
        </w:rPr>
        <w:t xml:space="preserve"> </w:t>
      </w:r>
      <w:r w:rsidRPr="00CB0C48">
        <w:rPr>
          <w:rFonts w:ascii="GHEA Grapalat" w:hAnsi="GHEA Grapalat" w:cs="Sylfaen"/>
          <w:szCs w:val="24"/>
          <w:lang w:val="ru-RU"/>
        </w:rPr>
        <w:t>ժամկետում</w:t>
      </w:r>
      <w:r w:rsidRPr="00CB0C48">
        <w:rPr>
          <w:rFonts w:ascii="GHEA Grapalat" w:hAnsi="GHEA Grapalat" w:cs="Sylfaen"/>
          <w:szCs w:val="24"/>
          <w:lang w:val="es-ES"/>
        </w:rPr>
        <w:t xml:space="preserve"> </w:t>
      </w:r>
      <w:r w:rsidRPr="00CB0C48">
        <w:rPr>
          <w:rFonts w:ascii="GHEA Grapalat" w:hAnsi="GHEA Grapalat" w:cs="Sylfaen"/>
          <w:szCs w:val="24"/>
          <w:lang w:val="ru-RU"/>
        </w:rPr>
        <w:t>որևէ</w:t>
      </w:r>
      <w:r w:rsidRPr="00CB0C48">
        <w:rPr>
          <w:rFonts w:ascii="GHEA Grapalat" w:hAnsi="GHEA Grapalat" w:cs="Sylfaen"/>
          <w:szCs w:val="24"/>
          <w:lang w:val="es-ES"/>
        </w:rPr>
        <w:t xml:space="preserve"> </w:t>
      </w:r>
      <w:r w:rsidR="004B383E" w:rsidRPr="00CB0C48">
        <w:rPr>
          <w:rFonts w:ascii="GHEA Grapalat" w:hAnsi="GHEA Grapalat" w:cs="Sylfaen"/>
          <w:szCs w:val="24"/>
          <w:lang w:val="es-ES"/>
        </w:rPr>
        <w:t>մ</w:t>
      </w:r>
      <w:r w:rsidRPr="00CB0C48">
        <w:rPr>
          <w:rFonts w:ascii="GHEA Grapalat" w:hAnsi="GHEA Grapalat" w:cs="Sylfaen"/>
          <w:szCs w:val="24"/>
          <w:lang w:val="ru-RU"/>
        </w:rPr>
        <w:t>ասնակից</w:t>
      </w:r>
      <w:r w:rsidRPr="00CB0C48">
        <w:rPr>
          <w:rFonts w:ascii="GHEA Grapalat" w:hAnsi="GHEA Grapalat" w:cs="Sylfaen"/>
          <w:szCs w:val="24"/>
          <w:lang w:val="es-ES"/>
        </w:rPr>
        <w:t xml:space="preserve"> </w:t>
      </w:r>
      <w:r w:rsidR="00403F07" w:rsidRPr="00CB0C48">
        <w:rPr>
          <w:rFonts w:ascii="GHEA Grapalat" w:hAnsi="GHEA Grapalat" w:cs="Sylfaen"/>
        </w:rPr>
        <w:t>գնումների հետ կապված բողոքներ քննող անձին</w:t>
      </w:r>
      <w:r w:rsidR="00403F07" w:rsidRPr="00CB0C48">
        <w:rPr>
          <w:rFonts w:ascii="GHEA Grapalat" w:hAnsi="GHEA Grapalat" w:cs="Sylfaen"/>
          <w:szCs w:val="24"/>
          <w:lang w:val="es-ES"/>
        </w:rPr>
        <w:t xml:space="preserve"> </w:t>
      </w:r>
      <w:r w:rsidRPr="00CB0C48">
        <w:rPr>
          <w:rFonts w:ascii="GHEA Grapalat" w:hAnsi="GHEA Grapalat" w:cs="Sylfaen"/>
          <w:szCs w:val="24"/>
          <w:lang w:val="ru-RU"/>
        </w:rPr>
        <w:t>չի</w:t>
      </w:r>
      <w:r w:rsidRPr="00CB0C48">
        <w:rPr>
          <w:rFonts w:ascii="GHEA Grapalat" w:hAnsi="GHEA Grapalat" w:cs="Sylfaen"/>
          <w:szCs w:val="24"/>
          <w:lang w:val="es-ES"/>
        </w:rPr>
        <w:t xml:space="preserve"> </w:t>
      </w:r>
      <w:r w:rsidRPr="00CB0C48">
        <w:rPr>
          <w:rFonts w:ascii="GHEA Grapalat" w:hAnsi="GHEA Grapalat" w:cs="Sylfaen"/>
          <w:szCs w:val="24"/>
          <w:lang w:val="ru-RU"/>
        </w:rPr>
        <w:t>բողոքարկում</w:t>
      </w:r>
      <w:r w:rsidRPr="00CB0C48">
        <w:rPr>
          <w:rFonts w:ascii="GHEA Grapalat" w:hAnsi="GHEA Grapalat" w:cs="Sylfaen"/>
          <w:szCs w:val="24"/>
          <w:lang w:val="es-ES"/>
        </w:rPr>
        <w:t xml:space="preserve"> </w:t>
      </w:r>
      <w:r w:rsidRPr="00CB0C48">
        <w:rPr>
          <w:rFonts w:ascii="GHEA Grapalat" w:hAnsi="GHEA Grapalat" w:cs="Sylfaen"/>
          <w:szCs w:val="24"/>
          <w:lang w:val="ru-RU"/>
        </w:rPr>
        <w:t>պայմանագիր</w:t>
      </w:r>
      <w:r w:rsidRPr="00CB0C48">
        <w:rPr>
          <w:rFonts w:ascii="GHEA Grapalat" w:hAnsi="GHEA Grapalat" w:cs="Sylfaen"/>
          <w:szCs w:val="24"/>
          <w:lang w:val="es-ES"/>
        </w:rPr>
        <w:t xml:space="preserve"> </w:t>
      </w:r>
      <w:r w:rsidRPr="00CB0C48">
        <w:rPr>
          <w:rFonts w:ascii="GHEA Grapalat" w:hAnsi="GHEA Grapalat" w:cs="Sylfaen"/>
          <w:szCs w:val="24"/>
          <w:lang w:val="ru-RU"/>
        </w:rPr>
        <w:t>կնքելու</w:t>
      </w:r>
      <w:r w:rsidRPr="00CB0C48">
        <w:rPr>
          <w:rFonts w:ascii="GHEA Grapalat" w:hAnsi="GHEA Grapalat" w:cs="Sylfaen"/>
          <w:szCs w:val="24"/>
          <w:lang w:val="es-ES"/>
        </w:rPr>
        <w:t xml:space="preserve"> </w:t>
      </w:r>
      <w:r w:rsidRPr="00CB0C48">
        <w:rPr>
          <w:rFonts w:ascii="GHEA Grapalat" w:hAnsi="GHEA Grapalat" w:cs="Sylfaen"/>
          <w:szCs w:val="24"/>
          <w:lang w:val="ru-RU"/>
        </w:rPr>
        <w:t>մասին</w:t>
      </w:r>
      <w:r w:rsidRPr="00CB0C48">
        <w:rPr>
          <w:rFonts w:ascii="GHEA Grapalat" w:hAnsi="GHEA Grapalat" w:cs="Sylfaen"/>
          <w:szCs w:val="24"/>
          <w:lang w:val="es-ES"/>
        </w:rPr>
        <w:t xml:space="preserve"> </w:t>
      </w:r>
      <w:r w:rsidRPr="00CB0C48">
        <w:rPr>
          <w:rFonts w:ascii="GHEA Grapalat" w:hAnsi="GHEA Grapalat" w:cs="Sylfaen"/>
          <w:szCs w:val="24"/>
          <w:lang w:val="ru-RU"/>
        </w:rPr>
        <w:t>որոշումը։</w:t>
      </w:r>
      <w:r w:rsidRPr="00CB0C48">
        <w:rPr>
          <w:rFonts w:ascii="GHEA Grapalat" w:hAnsi="GHEA Grapalat" w:cs="Sylfaen"/>
          <w:szCs w:val="24"/>
          <w:lang w:val="es-ES"/>
        </w:rPr>
        <w:t xml:space="preserve"> </w:t>
      </w:r>
      <w:r w:rsidRPr="00CB0C48">
        <w:rPr>
          <w:rFonts w:ascii="GHEA Grapalat" w:hAnsi="GHEA Grapalat" w:cs="Sylfaen"/>
          <w:szCs w:val="24"/>
          <w:lang w:val="ru-RU"/>
        </w:rPr>
        <w:t>Մինչև</w:t>
      </w:r>
      <w:r w:rsidRPr="00CB0C48">
        <w:rPr>
          <w:rFonts w:ascii="GHEA Grapalat" w:hAnsi="GHEA Grapalat" w:cs="Sylfaen"/>
          <w:szCs w:val="24"/>
          <w:lang w:val="es-ES"/>
        </w:rPr>
        <w:t xml:space="preserve"> </w:t>
      </w:r>
      <w:r w:rsidRPr="00CB0C48">
        <w:rPr>
          <w:rFonts w:ascii="GHEA Grapalat" w:hAnsi="GHEA Grapalat" w:cs="Sylfaen"/>
          <w:szCs w:val="24"/>
          <w:lang w:val="ru-RU"/>
        </w:rPr>
        <w:t>անգործության</w:t>
      </w:r>
      <w:r w:rsidRPr="00CB0C48">
        <w:rPr>
          <w:rFonts w:ascii="GHEA Grapalat" w:hAnsi="GHEA Grapalat" w:cs="Sylfaen"/>
          <w:szCs w:val="24"/>
          <w:lang w:val="es-ES"/>
        </w:rPr>
        <w:t xml:space="preserve"> </w:t>
      </w:r>
      <w:r w:rsidRPr="00CB0C48">
        <w:rPr>
          <w:rFonts w:ascii="GHEA Grapalat" w:hAnsi="GHEA Grapalat" w:cs="Sylfaen"/>
          <w:szCs w:val="24"/>
          <w:lang w:val="ru-RU"/>
        </w:rPr>
        <w:t>ժամկետը</w:t>
      </w:r>
      <w:r w:rsidRPr="00CB0C48">
        <w:rPr>
          <w:rFonts w:ascii="GHEA Grapalat" w:hAnsi="GHEA Grapalat" w:cs="Sylfaen"/>
          <w:szCs w:val="24"/>
          <w:lang w:val="es-ES"/>
        </w:rPr>
        <w:t xml:space="preserve"> </w:t>
      </w:r>
      <w:r w:rsidRPr="00CB0C48">
        <w:rPr>
          <w:rFonts w:ascii="GHEA Grapalat" w:hAnsi="GHEA Grapalat" w:cs="Sylfaen"/>
          <w:szCs w:val="24"/>
          <w:lang w:val="ru-RU"/>
        </w:rPr>
        <w:t>լրանալը</w:t>
      </w:r>
      <w:r w:rsidRPr="00CB0C48">
        <w:rPr>
          <w:rFonts w:ascii="GHEA Grapalat" w:hAnsi="GHEA Grapalat" w:cs="Sylfaen"/>
          <w:szCs w:val="24"/>
          <w:lang w:val="es-ES"/>
        </w:rPr>
        <w:t xml:space="preserve"> </w:t>
      </w:r>
      <w:r w:rsidR="008A120F" w:rsidRPr="00CB0C48">
        <w:rPr>
          <w:rFonts w:ascii="GHEA Grapalat" w:hAnsi="GHEA Grapalat" w:cs="Sylfaen"/>
          <w:szCs w:val="24"/>
          <w:lang w:val="ru-RU"/>
        </w:rPr>
        <w:t>կամ</w:t>
      </w:r>
      <w:r w:rsidR="008A120F" w:rsidRPr="00CB0C48">
        <w:rPr>
          <w:rFonts w:ascii="GHEA Grapalat" w:hAnsi="GHEA Grapalat" w:cs="Sylfaen"/>
          <w:szCs w:val="24"/>
          <w:lang w:val="es-ES"/>
        </w:rPr>
        <w:t xml:space="preserve"> </w:t>
      </w:r>
      <w:r w:rsidR="008A120F" w:rsidRPr="00CB0C48">
        <w:rPr>
          <w:rFonts w:ascii="GHEA Grapalat" w:hAnsi="GHEA Grapalat" w:cs="Sylfaen"/>
          <w:szCs w:val="24"/>
          <w:lang w:val="ru-RU"/>
        </w:rPr>
        <w:t>առանց</w:t>
      </w:r>
      <w:r w:rsidR="008A120F" w:rsidRPr="00CB0C48">
        <w:rPr>
          <w:rFonts w:ascii="GHEA Grapalat" w:hAnsi="GHEA Grapalat" w:cs="Sylfaen"/>
          <w:szCs w:val="24"/>
          <w:lang w:val="es-ES"/>
        </w:rPr>
        <w:t xml:space="preserve"> </w:t>
      </w:r>
      <w:r w:rsidR="008A120F" w:rsidRPr="00CB0C48">
        <w:rPr>
          <w:rFonts w:ascii="GHEA Grapalat" w:hAnsi="GHEA Grapalat" w:cs="Sylfaen"/>
          <w:szCs w:val="24"/>
          <w:lang w:val="ru-RU"/>
        </w:rPr>
        <w:t>պայմանագիր</w:t>
      </w:r>
      <w:r w:rsidR="008A120F" w:rsidRPr="00CB0C48">
        <w:rPr>
          <w:rFonts w:ascii="GHEA Grapalat" w:hAnsi="GHEA Grapalat" w:cs="Sylfaen"/>
          <w:szCs w:val="24"/>
          <w:lang w:val="es-ES"/>
        </w:rPr>
        <w:t xml:space="preserve"> </w:t>
      </w:r>
      <w:r w:rsidR="008A120F" w:rsidRPr="00CB0C48">
        <w:rPr>
          <w:rFonts w:ascii="GHEA Grapalat" w:hAnsi="GHEA Grapalat" w:cs="Sylfaen"/>
          <w:szCs w:val="24"/>
          <w:lang w:val="ru-RU"/>
        </w:rPr>
        <w:t>կնքելու</w:t>
      </w:r>
      <w:r w:rsidR="008A120F" w:rsidRPr="00CB0C48">
        <w:rPr>
          <w:rFonts w:ascii="GHEA Grapalat" w:hAnsi="GHEA Grapalat" w:cs="Sylfaen"/>
          <w:szCs w:val="24"/>
          <w:lang w:val="es-ES"/>
        </w:rPr>
        <w:t xml:space="preserve"> </w:t>
      </w:r>
      <w:r w:rsidR="008A120F" w:rsidRPr="00CB0C48">
        <w:rPr>
          <w:rFonts w:ascii="GHEA Grapalat" w:hAnsi="GHEA Grapalat" w:cs="Sylfaen"/>
          <w:szCs w:val="24"/>
          <w:lang w:val="ru-RU"/>
        </w:rPr>
        <w:t>մասին</w:t>
      </w:r>
      <w:r w:rsidR="008A120F" w:rsidRPr="00CB0C48">
        <w:rPr>
          <w:rFonts w:ascii="GHEA Grapalat" w:hAnsi="GHEA Grapalat" w:cs="Sylfaen"/>
          <w:szCs w:val="24"/>
          <w:lang w:val="es-ES"/>
        </w:rPr>
        <w:t xml:space="preserve"> </w:t>
      </w:r>
      <w:r w:rsidR="008A120F" w:rsidRPr="00CB0C48">
        <w:rPr>
          <w:rFonts w:ascii="GHEA Grapalat" w:hAnsi="GHEA Grapalat" w:cs="Sylfaen"/>
          <w:szCs w:val="24"/>
          <w:lang w:val="ru-RU"/>
        </w:rPr>
        <w:t>հայտարարության</w:t>
      </w:r>
      <w:r w:rsidR="008A120F" w:rsidRPr="00CB0C48">
        <w:rPr>
          <w:rFonts w:ascii="GHEA Grapalat" w:hAnsi="GHEA Grapalat" w:cs="Sylfaen"/>
          <w:szCs w:val="24"/>
          <w:lang w:val="es-ES"/>
        </w:rPr>
        <w:t xml:space="preserve"> </w:t>
      </w:r>
      <w:r w:rsidR="008A120F" w:rsidRPr="00CB0C48">
        <w:rPr>
          <w:rFonts w:ascii="GHEA Grapalat" w:hAnsi="GHEA Grapalat" w:cs="Sylfaen"/>
          <w:szCs w:val="24"/>
          <w:lang w:val="ru-RU"/>
        </w:rPr>
        <w:t>հրապարակման</w:t>
      </w:r>
      <w:r w:rsidR="008A120F" w:rsidRPr="00CB0C48">
        <w:rPr>
          <w:rFonts w:ascii="GHEA Grapalat" w:hAnsi="GHEA Grapalat" w:cs="Sylfaen"/>
          <w:szCs w:val="24"/>
          <w:lang w:val="es-ES"/>
        </w:rPr>
        <w:t xml:space="preserve"> </w:t>
      </w:r>
      <w:r w:rsidRPr="00CB0C48">
        <w:rPr>
          <w:rFonts w:ascii="GHEA Grapalat" w:hAnsi="GHEA Grapalat" w:cs="Sylfaen"/>
          <w:szCs w:val="24"/>
          <w:lang w:val="ru-RU"/>
        </w:rPr>
        <w:t>կնք</w:t>
      </w:r>
      <w:r w:rsidR="008A120F" w:rsidRPr="00CB0C48">
        <w:rPr>
          <w:rFonts w:ascii="GHEA Grapalat" w:hAnsi="GHEA Grapalat" w:cs="Sylfaen"/>
          <w:szCs w:val="24"/>
          <w:lang w:val="en-US"/>
        </w:rPr>
        <w:t>վ</w:t>
      </w:r>
      <w:r w:rsidRPr="00CB0C48">
        <w:rPr>
          <w:rFonts w:ascii="GHEA Grapalat" w:hAnsi="GHEA Grapalat" w:cs="Sylfaen"/>
          <w:szCs w:val="24"/>
          <w:lang w:val="ru-RU"/>
        </w:rPr>
        <w:t>ած</w:t>
      </w:r>
      <w:r w:rsidRPr="00CB0C48">
        <w:rPr>
          <w:rFonts w:ascii="GHEA Grapalat" w:hAnsi="GHEA Grapalat" w:cs="Sylfaen"/>
          <w:szCs w:val="24"/>
          <w:lang w:val="es-ES"/>
        </w:rPr>
        <w:t xml:space="preserve"> </w:t>
      </w:r>
      <w:r w:rsidRPr="00CB0C48">
        <w:rPr>
          <w:rFonts w:ascii="GHEA Grapalat" w:hAnsi="GHEA Grapalat" w:cs="Sylfaen"/>
          <w:szCs w:val="24"/>
          <w:lang w:val="ru-RU"/>
        </w:rPr>
        <w:t>պայմանագիրն</w:t>
      </w:r>
      <w:r w:rsidRPr="00CB0C48">
        <w:rPr>
          <w:rFonts w:ascii="GHEA Grapalat" w:hAnsi="GHEA Grapalat" w:cs="Sylfaen"/>
          <w:szCs w:val="24"/>
          <w:lang w:val="es-ES"/>
        </w:rPr>
        <w:t xml:space="preserve"> </w:t>
      </w:r>
      <w:r w:rsidRPr="00CB0C48">
        <w:rPr>
          <w:rFonts w:ascii="GHEA Grapalat" w:hAnsi="GHEA Grapalat" w:cs="Sylfaen"/>
          <w:szCs w:val="24"/>
          <w:lang w:val="ru-RU"/>
        </w:rPr>
        <w:t>առոչինչ</w:t>
      </w:r>
      <w:r w:rsidRPr="00CB0C48">
        <w:rPr>
          <w:rFonts w:ascii="GHEA Grapalat" w:hAnsi="GHEA Grapalat" w:cs="Sylfaen"/>
          <w:szCs w:val="24"/>
          <w:lang w:val="es-ES"/>
        </w:rPr>
        <w:t xml:space="preserve"> </w:t>
      </w:r>
      <w:r w:rsidRPr="00CB0C48">
        <w:rPr>
          <w:rFonts w:ascii="GHEA Grapalat" w:hAnsi="GHEA Grapalat" w:cs="Sylfaen"/>
          <w:szCs w:val="24"/>
          <w:lang w:val="ru-RU"/>
        </w:rPr>
        <w:t>է։</w:t>
      </w:r>
    </w:p>
    <w:p w:rsidR="00583092" w:rsidRPr="00CB0C48" w:rsidRDefault="00583092" w:rsidP="00037DDE">
      <w:pPr>
        <w:ind w:firstLine="567"/>
        <w:jc w:val="center"/>
        <w:rPr>
          <w:rFonts w:ascii="GHEA Grapalat" w:hAnsi="GHEA Grapalat"/>
          <w:b/>
          <w:sz w:val="20"/>
          <w:lang w:val="es-ES"/>
        </w:rPr>
      </w:pPr>
    </w:p>
    <w:p w:rsidR="00037DDE" w:rsidRPr="00CB0C48" w:rsidRDefault="00037DDE" w:rsidP="00037DDE">
      <w:pPr>
        <w:ind w:firstLine="567"/>
        <w:jc w:val="center"/>
        <w:rPr>
          <w:rFonts w:ascii="GHEA Grapalat" w:hAnsi="GHEA Grapalat"/>
          <w:b/>
          <w:sz w:val="20"/>
          <w:lang w:val="es-ES"/>
        </w:rPr>
      </w:pPr>
    </w:p>
    <w:p w:rsidR="000313A6" w:rsidRPr="00CB0C48" w:rsidRDefault="00CD1EF7" w:rsidP="00037DDE">
      <w:pPr>
        <w:jc w:val="center"/>
        <w:rPr>
          <w:rFonts w:ascii="GHEA Grapalat" w:hAnsi="GHEA Grapalat" w:cs="Arial"/>
          <w:b/>
          <w:iCs/>
          <w:sz w:val="20"/>
          <w:lang w:val="af-ZA"/>
        </w:rPr>
      </w:pPr>
      <w:r w:rsidRPr="00CB0C48">
        <w:rPr>
          <w:rFonts w:ascii="GHEA Grapalat" w:hAnsi="GHEA Grapalat"/>
          <w:b/>
          <w:iCs/>
          <w:sz w:val="20"/>
          <w:lang w:val="es-ES"/>
        </w:rPr>
        <w:t>8</w:t>
      </w:r>
      <w:r w:rsidR="008D5016" w:rsidRPr="00CB0C48">
        <w:rPr>
          <w:rFonts w:ascii="GHEA Grapalat" w:hAnsi="GHEA Grapalat"/>
          <w:b/>
          <w:iCs/>
          <w:sz w:val="20"/>
          <w:lang w:val="af-ZA"/>
        </w:rPr>
        <w:t xml:space="preserve">. </w:t>
      </w:r>
      <w:r w:rsidR="008D5016" w:rsidRPr="00CB0C48">
        <w:rPr>
          <w:rFonts w:ascii="GHEA Grapalat" w:hAnsi="GHEA Grapalat" w:cs="Sylfaen"/>
          <w:b/>
          <w:iCs/>
          <w:sz w:val="20"/>
          <w:lang w:val="af-ZA"/>
        </w:rPr>
        <w:t>ՊԱՅՄԱՆԱԳՐԻ</w:t>
      </w:r>
      <w:r w:rsidR="008D5016" w:rsidRPr="00CB0C48">
        <w:rPr>
          <w:rFonts w:ascii="GHEA Grapalat" w:hAnsi="GHEA Grapalat" w:cs="Arial"/>
          <w:b/>
          <w:iCs/>
          <w:sz w:val="20"/>
          <w:lang w:val="af-ZA"/>
        </w:rPr>
        <w:t xml:space="preserve"> </w:t>
      </w:r>
      <w:r w:rsidR="008D5016" w:rsidRPr="00CB0C48">
        <w:rPr>
          <w:rFonts w:ascii="GHEA Grapalat" w:hAnsi="GHEA Grapalat" w:cs="Sylfaen"/>
          <w:b/>
          <w:iCs/>
          <w:sz w:val="20"/>
          <w:lang w:val="af-ZA"/>
        </w:rPr>
        <w:t>ԿՆՔՈՒՄԸ</w:t>
      </w:r>
      <w:r w:rsidR="008D5016" w:rsidRPr="00CB0C48">
        <w:rPr>
          <w:rFonts w:ascii="GHEA Grapalat" w:hAnsi="GHEA Grapalat" w:cs="Arial"/>
          <w:b/>
          <w:iCs/>
          <w:sz w:val="20"/>
          <w:lang w:val="af-ZA"/>
        </w:rPr>
        <w:t xml:space="preserve"> </w:t>
      </w:r>
    </w:p>
    <w:p w:rsidR="00096865" w:rsidRPr="00CB0C48" w:rsidRDefault="00096865" w:rsidP="00037DDE">
      <w:pPr>
        <w:jc w:val="center"/>
        <w:rPr>
          <w:rFonts w:ascii="GHEA Grapalat" w:hAnsi="GHEA Grapalat"/>
          <w:b/>
          <w:iCs/>
          <w:sz w:val="20"/>
          <w:lang w:val="af-ZA"/>
        </w:rPr>
      </w:pPr>
    </w:p>
    <w:p w:rsidR="00096865" w:rsidRPr="00CB0C48" w:rsidRDefault="00CD1EF7" w:rsidP="00037DDE">
      <w:pPr>
        <w:ind w:firstLine="567"/>
        <w:jc w:val="both"/>
        <w:rPr>
          <w:rFonts w:ascii="GHEA Grapalat" w:hAnsi="GHEA Grapalat" w:cs="Sylfaen"/>
          <w:sz w:val="20"/>
          <w:lang w:val="af-ZA"/>
        </w:rPr>
      </w:pPr>
      <w:r w:rsidRPr="00CB0C48">
        <w:rPr>
          <w:rFonts w:ascii="GHEA Grapalat" w:hAnsi="GHEA Grapalat"/>
          <w:iCs/>
          <w:sz w:val="20"/>
          <w:lang w:val="af-ZA"/>
        </w:rPr>
        <w:t>8</w:t>
      </w:r>
      <w:r w:rsidR="00096865" w:rsidRPr="00CB0C48">
        <w:rPr>
          <w:rFonts w:ascii="GHEA Grapalat" w:hAnsi="GHEA Grapalat"/>
          <w:iCs/>
          <w:sz w:val="20"/>
          <w:lang w:val="af-ZA"/>
        </w:rPr>
        <w:t xml:space="preserve">.1 </w:t>
      </w:r>
      <w:r w:rsidR="00096865" w:rsidRPr="00CB0C48">
        <w:rPr>
          <w:rFonts w:ascii="GHEA Grapalat" w:hAnsi="GHEA Grapalat" w:cs="Sylfaen"/>
          <w:sz w:val="20"/>
          <w:lang w:val="ru-RU"/>
        </w:rPr>
        <w:t>Պայմանագիր</w:t>
      </w:r>
      <w:r w:rsidR="00096865" w:rsidRPr="00CB0C48">
        <w:rPr>
          <w:rFonts w:ascii="GHEA Grapalat" w:hAnsi="GHEA Grapalat" w:cs="Sylfaen"/>
          <w:sz w:val="20"/>
          <w:lang w:val="af-ZA"/>
        </w:rPr>
        <w:t xml:space="preserve"> </w:t>
      </w:r>
      <w:r w:rsidR="00096865" w:rsidRPr="00CB0C48">
        <w:rPr>
          <w:rFonts w:ascii="GHEA Grapalat" w:hAnsi="GHEA Grapalat" w:cs="Sylfaen"/>
          <w:sz w:val="20"/>
          <w:lang w:val="ru-RU"/>
        </w:rPr>
        <w:t>կնքվում</w:t>
      </w:r>
      <w:r w:rsidR="00096865" w:rsidRPr="00CB0C48">
        <w:rPr>
          <w:rFonts w:ascii="GHEA Grapalat" w:hAnsi="GHEA Grapalat" w:cs="Sylfaen"/>
          <w:sz w:val="20"/>
          <w:lang w:val="af-ZA"/>
        </w:rPr>
        <w:t xml:space="preserve"> </w:t>
      </w:r>
      <w:r w:rsidR="00096865" w:rsidRPr="00CB0C48">
        <w:rPr>
          <w:rFonts w:ascii="GHEA Grapalat" w:hAnsi="GHEA Grapalat" w:cs="Sylfaen"/>
          <w:sz w:val="20"/>
          <w:lang w:val="ru-RU"/>
        </w:rPr>
        <w:t>է</w:t>
      </w:r>
      <w:r w:rsidR="00096865" w:rsidRPr="00CB0C48">
        <w:rPr>
          <w:rFonts w:ascii="GHEA Grapalat" w:hAnsi="GHEA Grapalat" w:cs="Sylfaen"/>
          <w:sz w:val="20"/>
          <w:lang w:val="af-ZA"/>
        </w:rPr>
        <w:t xml:space="preserve"> </w:t>
      </w:r>
      <w:r w:rsidR="00096865" w:rsidRPr="00CB0C48">
        <w:rPr>
          <w:rFonts w:ascii="GHEA Grapalat" w:hAnsi="GHEA Grapalat" w:cs="Sylfaen"/>
          <w:sz w:val="20"/>
          <w:lang w:val="ru-RU"/>
        </w:rPr>
        <w:t>հանձնաժողովի</w:t>
      </w:r>
      <w:r w:rsidR="00096865" w:rsidRPr="00CB0C48">
        <w:rPr>
          <w:rFonts w:ascii="GHEA Grapalat" w:hAnsi="GHEA Grapalat" w:cs="Sylfaen"/>
          <w:sz w:val="20"/>
          <w:lang w:val="af-ZA"/>
        </w:rPr>
        <w:t xml:space="preserve"> </w:t>
      </w:r>
      <w:r w:rsidR="00096865" w:rsidRPr="00CB0C48">
        <w:rPr>
          <w:rFonts w:ascii="GHEA Grapalat" w:hAnsi="GHEA Grapalat" w:cs="Sylfaen"/>
          <w:sz w:val="20"/>
          <w:lang w:val="ru-RU"/>
        </w:rPr>
        <w:t>որոշման</w:t>
      </w:r>
      <w:r w:rsidR="00096865" w:rsidRPr="00CB0C48">
        <w:rPr>
          <w:rFonts w:ascii="GHEA Grapalat" w:hAnsi="GHEA Grapalat" w:cs="Sylfaen"/>
          <w:sz w:val="20"/>
          <w:lang w:val="af-ZA"/>
        </w:rPr>
        <w:t xml:space="preserve"> </w:t>
      </w:r>
      <w:r w:rsidR="00096865" w:rsidRPr="00CB0C48">
        <w:rPr>
          <w:rFonts w:ascii="GHEA Grapalat" w:hAnsi="GHEA Grapalat" w:cs="Sylfaen"/>
          <w:sz w:val="20"/>
          <w:lang w:val="ru-RU"/>
        </w:rPr>
        <w:t>հիման</w:t>
      </w:r>
      <w:r w:rsidR="00096865" w:rsidRPr="00CB0C48">
        <w:rPr>
          <w:rFonts w:ascii="GHEA Grapalat" w:hAnsi="GHEA Grapalat" w:cs="Sylfaen"/>
          <w:sz w:val="20"/>
          <w:lang w:val="af-ZA"/>
        </w:rPr>
        <w:t xml:space="preserve"> </w:t>
      </w:r>
      <w:r w:rsidR="00096865" w:rsidRPr="00CB0C48">
        <w:rPr>
          <w:rFonts w:ascii="GHEA Grapalat" w:hAnsi="GHEA Grapalat" w:cs="Sylfaen"/>
          <w:sz w:val="20"/>
          <w:lang w:val="ru-RU"/>
        </w:rPr>
        <w:t>վրա</w:t>
      </w:r>
      <w:r w:rsidR="00096865" w:rsidRPr="00CB0C48">
        <w:rPr>
          <w:rFonts w:ascii="GHEA Grapalat" w:hAnsi="GHEA Grapalat" w:cs="Sylfaen"/>
          <w:sz w:val="20"/>
          <w:lang w:val="af-ZA"/>
        </w:rPr>
        <w:t xml:space="preserve">` </w:t>
      </w:r>
      <w:r w:rsidR="00AA0AD8" w:rsidRPr="00CB0C48">
        <w:rPr>
          <w:rFonts w:ascii="GHEA Grapalat" w:hAnsi="GHEA Grapalat" w:cs="Sylfaen"/>
          <w:sz w:val="20"/>
        </w:rPr>
        <w:t>պ</w:t>
      </w:r>
      <w:r w:rsidR="00096865" w:rsidRPr="00CB0C48">
        <w:rPr>
          <w:rFonts w:ascii="GHEA Grapalat" w:hAnsi="GHEA Grapalat" w:cs="Sylfaen"/>
          <w:sz w:val="20"/>
          <w:lang w:val="ru-RU"/>
        </w:rPr>
        <w:t>ատվիրատուի</w:t>
      </w:r>
      <w:r w:rsidR="00096865" w:rsidRPr="00CB0C48">
        <w:rPr>
          <w:rFonts w:ascii="GHEA Grapalat" w:hAnsi="GHEA Grapalat" w:cs="Sylfaen"/>
          <w:sz w:val="20"/>
          <w:lang w:val="af-ZA"/>
        </w:rPr>
        <w:t xml:space="preserve"> </w:t>
      </w:r>
      <w:r w:rsidR="00096865" w:rsidRPr="00CB0C48">
        <w:rPr>
          <w:rFonts w:ascii="GHEA Grapalat" w:hAnsi="GHEA Grapalat" w:cs="Sylfaen"/>
          <w:sz w:val="20"/>
          <w:lang w:val="ru-RU"/>
        </w:rPr>
        <w:t>կողմից</w:t>
      </w:r>
      <w:r w:rsidR="004D5671" w:rsidRPr="00CB0C48">
        <w:rPr>
          <w:rFonts w:ascii="GHEA Grapalat" w:hAnsi="GHEA Grapalat" w:cs="Sylfaen"/>
          <w:sz w:val="20"/>
          <w:lang w:val="ru-RU"/>
        </w:rPr>
        <w:t>։</w:t>
      </w:r>
      <w:r w:rsidR="00096865" w:rsidRPr="00CB0C48">
        <w:rPr>
          <w:rFonts w:ascii="GHEA Grapalat" w:hAnsi="GHEA Grapalat" w:cs="Sylfaen"/>
          <w:sz w:val="20"/>
          <w:lang w:val="af-ZA"/>
        </w:rPr>
        <w:t xml:space="preserve"> </w:t>
      </w:r>
      <w:r w:rsidR="00096865" w:rsidRPr="00CB0C48">
        <w:rPr>
          <w:rFonts w:ascii="GHEA Grapalat" w:hAnsi="GHEA Grapalat" w:cs="Sylfaen"/>
          <w:sz w:val="20"/>
          <w:lang w:val="ru-RU"/>
        </w:rPr>
        <w:t>Պայմանագիրը</w:t>
      </w:r>
      <w:r w:rsidR="00096865" w:rsidRPr="00CB0C48">
        <w:rPr>
          <w:rFonts w:ascii="GHEA Grapalat" w:hAnsi="GHEA Grapalat" w:cs="Sylfaen"/>
          <w:sz w:val="20"/>
          <w:lang w:val="af-ZA"/>
        </w:rPr>
        <w:t xml:space="preserve"> </w:t>
      </w:r>
      <w:r w:rsidR="00096865" w:rsidRPr="00CB0C48">
        <w:rPr>
          <w:rFonts w:ascii="GHEA Grapalat" w:hAnsi="GHEA Grapalat" w:cs="Sylfaen"/>
          <w:sz w:val="20"/>
          <w:lang w:val="ru-RU"/>
        </w:rPr>
        <w:t>կնքվում</w:t>
      </w:r>
      <w:r w:rsidR="00096865" w:rsidRPr="00CB0C48">
        <w:rPr>
          <w:rFonts w:ascii="GHEA Grapalat" w:hAnsi="GHEA Grapalat" w:cs="Sylfaen"/>
          <w:sz w:val="20"/>
          <w:lang w:val="af-ZA"/>
        </w:rPr>
        <w:t xml:space="preserve"> </w:t>
      </w:r>
      <w:r w:rsidR="00096865" w:rsidRPr="00CB0C48">
        <w:rPr>
          <w:rFonts w:ascii="GHEA Grapalat" w:hAnsi="GHEA Grapalat" w:cs="Sylfaen"/>
          <w:sz w:val="20"/>
          <w:lang w:val="ru-RU"/>
        </w:rPr>
        <w:t>է</w:t>
      </w:r>
      <w:r w:rsidR="00096865" w:rsidRPr="00CB0C48">
        <w:rPr>
          <w:rFonts w:ascii="GHEA Grapalat" w:hAnsi="GHEA Grapalat" w:cs="Sylfaen"/>
          <w:sz w:val="20"/>
          <w:lang w:val="af-ZA"/>
        </w:rPr>
        <w:t xml:space="preserve"> </w:t>
      </w:r>
      <w:r w:rsidR="00096865" w:rsidRPr="00CB0C48">
        <w:rPr>
          <w:rFonts w:ascii="GHEA Grapalat" w:hAnsi="GHEA Grapalat" w:cs="Sylfaen"/>
          <w:sz w:val="20"/>
          <w:lang w:val="ru-RU"/>
        </w:rPr>
        <w:t>գրավոր</w:t>
      </w:r>
      <w:r w:rsidR="00096865" w:rsidRPr="00CB0C48">
        <w:rPr>
          <w:rFonts w:ascii="GHEA Grapalat" w:hAnsi="GHEA Grapalat" w:cs="Sylfaen"/>
          <w:sz w:val="20"/>
          <w:lang w:val="af-ZA"/>
        </w:rPr>
        <w:t xml:space="preserve">` </w:t>
      </w:r>
      <w:r w:rsidR="00096865" w:rsidRPr="00CB0C48">
        <w:rPr>
          <w:rFonts w:ascii="GHEA Grapalat" w:hAnsi="GHEA Grapalat" w:cs="Sylfaen"/>
          <w:sz w:val="20"/>
          <w:lang w:val="ru-RU"/>
        </w:rPr>
        <w:t>մեկ</w:t>
      </w:r>
      <w:r w:rsidR="00096865" w:rsidRPr="00CB0C48">
        <w:rPr>
          <w:rFonts w:ascii="GHEA Grapalat" w:hAnsi="GHEA Grapalat" w:cs="Sylfaen"/>
          <w:sz w:val="20"/>
          <w:lang w:val="af-ZA"/>
        </w:rPr>
        <w:t xml:space="preserve"> </w:t>
      </w:r>
      <w:r w:rsidR="00096865" w:rsidRPr="00CB0C48">
        <w:rPr>
          <w:rFonts w:ascii="GHEA Grapalat" w:hAnsi="GHEA Grapalat" w:cs="Sylfaen"/>
          <w:sz w:val="20"/>
          <w:lang w:val="ru-RU"/>
        </w:rPr>
        <w:t>փաստաթուղթ</w:t>
      </w:r>
      <w:r w:rsidR="00096865" w:rsidRPr="00CB0C48">
        <w:rPr>
          <w:rFonts w:ascii="GHEA Grapalat" w:hAnsi="GHEA Grapalat" w:cs="Sylfaen"/>
          <w:sz w:val="20"/>
          <w:lang w:val="af-ZA"/>
        </w:rPr>
        <w:t xml:space="preserve"> </w:t>
      </w:r>
      <w:r w:rsidR="00096865" w:rsidRPr="00CB0C48">
        <w:rPr>
          <w:rFonts w:ascii="GHEA Grapalat" w:hAnsi="GHEA Grapalat" w:cs="Sylfaen"/>
          <w:sz w:val="20"/>
          <w:lang w:val="ru-RU"/>
        </w:rPr>
        <w:t>կազմելու</w:t>
      </w:r>
      <w:r w:rsidR="00096865" w:rsidRPr="00CB0C48">
        <w:rPr>
          <w:rFonts w:ascii="GHEA Grapalat" w:hAnsi="GHEA Grapalat" w:cs="Sylfaen"/>
          <w:sz w:val="20"/>
          <w:lang w:val="af-ZA"/>
        </w:rPr>
        <w:t xml:space="preserve"> </w:t>
      </w:r>
      <w:r w:rsidR="00096865" w:rsidRPr="00CB0C48">
        <w:rPr>
          <w:rFonts w:ascii="GHEA Grapalat" w:hAnsi="GHEA Grapalat" w:cs="Sylfaen"/>
          <w:sz w:val="20"/>
          <w:lang w:val="ru-RU"/>
        </w:rPr>
        <w:t>միջոցով</w:t>
      </w:r>
      <w:r w:rsidR="004D5671" w:rsidRPr="00CB0C48">
        <w:rPr>
          <w:rFonts w:ascii="GHEA Grapalat" w:hAnsi="GHEA Grapalat" w:cs="Sylfaen"/>
          <w:sz w:val="20"/>
          <w:lang w:val="ru-RU"/>
        </w:rPr>
        <w:t>։</w:t>
      </w:r>
    </w:p>
    <w:p w:rsidR="00EB6E54" w:rsidRPr="00CB0C48" w:rsidRDefault="00CD1EF7" w:rsidP="00037DDE">
      <w:pPr>
        <w:ind w:firstLine="567"/>
        <w:jc w:val="both"/>
        <w:rPr>
          <w:rFonts w:ascii="GHEA Grapalat" w:hAnsi="GHEA Grapalat" w:cs="Sylfaen"/>
          <w:sz w:val="20"/>
          <w:lang w:val="af-ZA"/>
        </w:rPr>
      </w:pPr>
      <w:r w:rsidRPr="00CB0C48">
        <w:rPr>
          <w:rFonts w:ascii="GHEA Grapalat" w:hAnsi="GHEA Grapalat" w:cs="Sylfaen"/>
          <w:sz w:val="20"/>
          <w:lang w:val="af-ZA"/>
        </w:rPr>
        <w:lastRenderedPageBreak/>
        <w:t>8</w:t>
      </w:r>
      <w:r w:rsidR="00096865" w:rsidRPr="00CB0C48">
        <w:rPr>
          <w:rFonts w:ascii="GHEA Grapalat" w:hAnsi="GHEA Grapalat" w:cs="Sylfaen"/>
          <w:sz w:val="20"/>
          <w:lang w:val="af-ZA"/>
        </w:rPr>
        <w:t xml:space="preserve">.2 </w:t>
      </w:r>
      <w:r w:rsidR="00EB6E54" w:rsidRPr="00CB0C48">
        <w:rPr>
          <w:rFonts w:ascii="GHEA Grapalat" w:hAnsi="GHEA Grapalat" w:cs="Sylfaen"/>
          <w:sz w:val="20"/>
          <w:lang w:val="ru-RU"/>
        </w:rPr>
        <w:t>Սույն</w:t>
      </w:r>
      <w:r w:rsidR="00EB6E54" w:rsidRPr="00CB0C48">
        <w:rPr>
          <w:rFonts w:ascii="GHEA Grapalat" w:hAnsi="GHEA Grapalat" w:cs="Sylfaen"/>
          <w:sz w:val="20"/>
          <w:lang w:val="af-ZA"/>
        </w:rPr>
        <w:t xml:space="preserve"> </w:t>
      </w:r>
      <w:r w:rsidR="00EB6E54" w:rsidRPr="00CB0C48">
        <w:rPr>
          <w:rFonts w:ascii="GHEA Grapalat" w:hAnsi="GHEA Grapalat" w:cs="Sylfaen"/>
          <w:sz w:val="20"/>
          <w:lang w:val="ru-RU"/>
        </w:rPr>
        <w:t>հրավերի</w:t>
      </w:r>
      <w:r w:rsidR="00EB6E54" w:rsidRPr="00CB0C48">
        <w:rPr>
          <w:rFonts w:ascii="GHEA Grapalat" w:hAnsi="GHEA Grapalat" w:cs="Sylfaen"/>
          <w:sz w:val="20"/>
          <w:lang w:val="af-ZA"/>
        </w:rPr>
        <w:t xml:space="preserve"> </w:t>
      </w:r>
      <w:r w:rsidR="005D3674" w:rsidRPr="00CB0C48">
        <w:rPr>
          <w:rFonts w:ascii="GHEA Grapalat" w:hAnsi="GHEA Grapalat" w:cs="Sylfaen"/>
          <w:sz w:val="20"/>
          <w:lang w:val="af-ZA"/>
        </w:rPr>
        <w:t>1-</w:t>
      </w:r>
      <w:r w:rsidR="005D3674" w:rsidRPr="00CB0C48">
        <w:rPr>
          <w:rFonts w:ascii="GHEA Grapalat" w:hAnsi="GHEA Grapalat" w:cs="Sylfaen"/>
          <w:sz w:val="20"/>
        </w:rPr>
        <w:t>ին</w:t>
      </w:r>
      <w:r w:rsidR="005D3674" w:rsidRPr="00CB0C48">
        <w:rPr>
          <w:rFonts w:ascii="GHEA Grapalat" w:hAnsi="GHEA Grapalat" w:cs="Sylfaen"/>
          <w:sz w:val="20"/>
          <w:lang w:val="af-ZA"/>
        </w:rPr>
        <w:t xml:space="preserve"> </w:t>
      </w:r>
      <w:r w:rsidR="005D3674" w:rsidRPr="00CB0C48">
        <w:rPr>
          <w:rFonts w:ascii="GHEA Grapalat" w:hAnsi="GHEA Grapalat" w:cs="Sylfaen"/>
          <w:sz w:val="20"/>
        </w:rPr>
        <w:t>մասի</w:t>
      </w:r>
      <w:r w:rsidR="005D3674" w:rsidRPr="00CB0C48">
        <w:rPr>
          <w:rFonts w:ascii="GHEA Grapalat" w:hAnsi="GHEA Grapalat" w:cs="Sylfaen"/>
          <w:sz w:val="20"/>
          <w:lang w:val="af-ZA"/>
        </w:rPr>
        <w:t xml:space="preserve"> </w:t>
      </w:r>
      <w:r w:rsidRPr="00CB0C48">
        <w:rPr>
          <w:rFonts w:ascii="GHEA Grapalat" w:hAnsi="GHEA Grapalat" w:cs="Sylfaen"/>
          <w:sz w:val="20"/>
          <w:lang w:val="af-ZA"/>
        </w:rPr>
        <w:t>7</w:t>
      </w:r>
      <w:r w:rsidR="003717D2" w:rsidRPr="00CB0C48">
        <w:rPr>
          <w:rFonts w:ascii="GHEA Grapalat" w:hAnsi="GHEA Grapalat" w:cs="Sylfaen"/>
          <w:sz w:val="20"/>
          <w:lang w:val="hy-AM"/>
        </w:rPr>
        <w:t>.</w:t>
      </w:r>
      <w:r w:rsidR="002E0D1E" w:rsidRPr="002865DC">
        <w:rPr>
          <w:rFonts w:ascii="GHEA Grapalat" w:hAnsi="GHEA Grapalat" w:cs="Sylfaen"/>
          <w:sz w:val="20"/>
          <w:lang w:val="af-ZA"/>
        </w:rPr>
        <w:t>28</w:t>
      </w:r>
      <w:r w:rsidR="00EB6E54" w:rsidRPr="00CB0C48">
        <w:rPr>
          <w:rFonts w:ascii="GHEA Grapalat" w:hAnsi="GHEA Grapalat" w:cs="Sylfaen"/>
          <w:sz w:val="20"/>
          <w:lang w:val="af-ZA"/>
        </w:rPr>
        <w:t xml:space="preserve"> </w:t>
      </w:r>
      <w:r w:rsidR="00EB6E54" w:rsidRPr="00CB0C48">
        <w:rPr>
          <w:rFonts w:ascii="GHEA Grapalat" w:hAnsi="GHEA Grapalat" w:cs="Sylfaen"/>
          <w:sz w:val="20"/>
          <w:lang w:val="ru-RU"/>
        </w:rPr>
        <w:t>կետով</w:t>
      </w:r>
      <w:r w:rsidR="00EB6E54" w:rsidRPr="00CB0C48">
        <w:rPr>
          <w:rFonts w:ascii="GHEA Grapalat" w:hAnsi="GHEA Grapalat" w:cs="Sylfaen"/>
          <w:sz w:val="20"/>
          <w:lang w:val="af-ZA"/>
        </w:rPr>
        <w:t xml:space="preserve"> </w:t>
      </w:r>
      <w:r w:rsidR="00EB6E54" w:rsidRPr="00CB0C48">
        <w:rPr>
          <w:rFonts w:ascii="GHEA Grapalat" w:hAnsi="GHEA Grapalat" w:cs="Sylfaen"/>
          <w:sz w:val="20"/>
          <w:lang w:val="ru-RU"/>
        </w:rPr>
        <w:t>սահմանված</w:t>
      </w:r>
      <w:r w:rsidR="00EB6E54" w:rsidRPr="00CB0C48">
        <w:rPr>
          <w:rFonts w:ascii="GHEA Grapalat" w:hAnsi="GHEA Grapalat" w:cs="Sylfaen"/>
          <w:sz w:val="20"/>
          <w:lang w:val="af-ZA"/>
        </w:rPr>
        <w:t xml:space="preserve"> </w:t>
      </w:r>
      <w:r w:rsidR="00EB6E54" w:rsidRPr="00CB0C48">
        <w:rPr>
          <w:rFonts w:ascii="GHEA Grapalat" w:hAnsi="GHEA Grapalat" w:cs="Sylfaen"/>
          <w:sz w:val="20"/>
          <w:lang w:val="ru-RU"/>
        </w:rPr>
        <w:t>անգործության</w:t>
      </w:r>
      <w:r w:rsidR="00EB6E54" w:rsidRPr="00CB0C48">
        <w:rPr>
          <w:rFonts w:ascii="GHEA Grapalat" w:hAnsi="GHEA Grapalat" w:cs="Sylfaen"/>
          <w:sz w:val="20"/>
          <w:lang w:val="af-ZA"/>
        </w:rPr>
        <w:t xml:space="preserve"> </w:t>
      </w:r>
      <w:r w:rsidR="00EB6E54" w:rsidRPr="00CB0C48">
        <w:rPr>
          <w:rFonts w:ascii="GHEA Grapalat" w:hAnsi="GHEA Grapalat" w:cs="Sylfaen"/>
          <w:sz w:val="20"/>
          <w:lang w:val="ru-RU"/>
        </w:rPr>
        <w:t>ժամկետը</w:t>
      </w:r>
      <w:r w:rsidR="00EB6E54" w:rsidRPr="00CB0C48">
        <w:rPr>
          <w:rFonts w:ascii="GHEA Grapalat" w:hAnsi="GHEA Grapalat" w:cs="Sylfaen"/>
          <w:sz w:val="20"/>
          <w:lang w:val="af-ZA"/>
        </w:rPr>
        <w:t xml:space="preserve"> </w:t>
      </w:r>
      <w:r w:rsidR="00EB6E54" w:rsidRPr="00CB0C48">
        <w:rPr>
          <w:rFonts w:ascii="GHEA Grapalat" w:hAnsi="GHEA Grapalat" w:cs="Sylfaen"/>
          <w:sz w:val="20"/>
          <w:lang w:val="ru-RU"/>
        </w:rPr>
        <w:t>լրանալուն</w:t>
      </w:r>
      <w:r w:rsidR="00EB6E54" w:rsidRPr="00CB0C48">
        <w:rPr>
          <w:rFonts w:ascii="GHEA Grapalat" w:hAnsi="GHEA Grapalat" w:cs="Sylfaen"/>
          <w:sz w:val="20"/>
          <w:lang w:val="af-ZA"/>
        </w:rPr>
        <w:t xml:space="preserve"> </w:t>
      </w:r>
      <w:r w:rsidR="00EB6E54" w:rsidRPr="00CB0C48">
        <w:rPr>
          <w:rFonts w:ascii="GHEA Grapalat" w:hAnsi="GHEA Grapalat" w:cs="Sylfaen"/>
          <w:sz w:val="20"/>
          <w:lang w:val="ru-RU"/>
        </w:rPr>
        <w:t>հաջորդող</w:t>
      </w:r>
      <w:r w:rsidR="00EB6E54" w:rsidRPr="00CB0C48">
        <w:rPr>
          <w:rFonts w:ascii="GHEA Grapalat" w:hAnsi="GHEA Grapalat" w:cs="Sylfaen"/>
          <w:sz w:val="20"/>
          <w:lang w:val="af-ZA"/>
        </w:rPr>
        <w:t xml:space="preserve"> </w:t>
      </w:r>
      <w:r w:rsidR="00EB6E54" w:rsidRPr="00CB0C48">
        <w:rPr>
          <w:rFonts w:ascii="GHEA Grapalat" w:hAnsi="GHEA Grapalat" w:cs="Sylfaen"/>
          <w:sz w:val="20"/>
          <w:lang w:val="ru-RU"/>
        </w:rPr>
        <w:t>չորս</w:t>
      </w:r>
      <w:r w:rsidR="00EB6E54" w:rsidRPr="00CB0C48">
        <w:rPr>
          <w:rFonts w:ascii="GHEA Grapalat" w:hAnsi="GHEA Grapalat" w:cs="Sylfaen"/>
          <w:sz w:val="20"/>
          <w:lang w:val="af-ZA"/>
        </w:rPr>
        <w:t xml:space="preserve"> </w:t>
      </w:r>
      <w:r w:rsidR="00EB6E54" w:rsidRPr="00CB0C48">
        <w:rPr>
          <w:rFonts w:ascii="GHEA Grapalat" w:hAnsi="GHEA Grapalat" w:cs="Sylfaen"/>
          <w:sz w:val="20"/>
          <w:lang w:val="ru-RU"/>
        </w:rPr>
        <w:t>աշխատանքային</w:t>
      </w:r>
      <w:r w:rsidR="00EB6E54" w:rsidRPr="00CB0C48">
        <w:rPr>
          <w:rFonts w:ascii="GHEA Grapalat" w:hAnsi="GHEA Grapalat" w:cs="Sylfaen"/>
          <w:sz w:val="20"/>
          <w:lang w:val="af-ZA"/>
        </w:rPr>
        <w:t xml:space="preserve"> </w:t>
      </w:r>
      <w:r w:rsidR="00EB6E54" w:rsidRPr="00CB0C48">
        <w:rPr>
          <w:rFonts w:ascii="GHEA Grapalat" w:hAnsi="GHEA Grapalat" w:cs="Sylfaen"/>
          <w:sz w:val="20"/>
          <w:lang w:val="ru-RU"/>
        </w:rPr>
        <w:t>օրվա</w:t>
      </w:r>
      <w:r w:rsidR="00EB6E54" w:rsidRPr="00CB0C48">
        <w:rPr>
          <w:rFonts w:ascii="GHEA Grapalat" w:hAnsi="GHEA Grapalat" w:cs="Sylfaen"/>
          <w:sz w:val="20"/>
          <w:lang w:val="af-ZA"/>
        </w:rPr>
        <w:t xml:space="preserve"> </w:t>
      </w:r>
      <w:r w:rsidR="00EB6E54" w:rsidRPr="00CB0C48">
        <w:rPr>
          <w:rFonts w:ascii="GHEA Grapalat" w:hAnsi="GHEA Grapalat" w:cs="Sylfaen"/>
          <w:sz w:val="20"/>
          <w:lang w:val="ru-RU"/>
        </w:rPr>
        <w:t>ընթացքում</w:t>
      </w:r>
      <w:r w:rsidR="00EB6E54" w:rsidRPr="00CB0C48">
        <w:rPr>
          <w:rFonts w:ascii="GHEA Grapalat" w:hAnsi="GHEA Grapalat" w:cs="Sylfaen"/>
          <w:sz w:val="20"/>
          <w:lang w:val="af-ZA"/>
        </w:rPr>
        <w:t xml:space="preserve"> </w:t>
      </w:r>
      <w:r w:rsidR="00AA0AD8" w:rsidRPr="00CB0C48">
        <w:rPr>
          <w:rFonts w:ascii="GHEA Grapalat" w:hAnsi="GHEA Grapalat" w:cs="Sylfaen"/>
          <w:sz w:val="20"/>
        </w:rPr>
        <w:t>պ</w:t>
      </w:r>
      <w:r w:rsidR="00EB6E54" w:rsidRPr="00CB0C48">
        <w:rPr>
          <w:rFonts w:ascii="GHEA Grapalat" w:hAnsi="GHEA Grapalat" w:cs="Sylfaen"/>
          <w:sz w:val="20"/>
          <w:lang w:val="ru-RU"/>
        </w:rPr>
        <w:t>ատվիրատուն</w:t>
      </w:r>
      <w:r w:rsidR="00EB6E54" w:rsidRPr="00CB0C48">
        <w:rPr>
          <w:rFonts w:ascii="GHEA Grapalat" w:hAnsi="GHEA Grapalat" w:cs="Sylfaen"/>
          <w:sz w:val="20"/>
          <w:lang w:val="af-ZA"/>
        </w:rPr>
        <w:t xml:space="preserve"> </w:t>
      </w:r>
      <w:r w:rsidR="00EB6E54" w:rsidRPr="00CB0C48">
        <w:rPr>
          <w:rFonts w:ascii="GHEA Grapalat" w:hAnsi="GHEA Grapalat" w:cs="Sylfaen"/>
          <w:sz w:val="20"/>
          <w:lang w:val="ru-RU"/>
        </w:rPr>
        <w:t>ծանուցում</w:t>
      </w:r>
      <w:r w:rsidR="00EB6E54" w:rsidRPr="00CB0C48">
        <w:rPr>
          <w:rFonts w:ascii="GHEA Grapalat" w:hAnsi="GHEA Grapalat" w:cs="Sylfaen"/>
          <w:sz w:val="20"/>
          <w:lang w:val="af-ZA"/>
        </w:rPr>
        <w:t xml:space="preserve"> </w:t>
      </w:r>
      <w:r w:rsidR="00EB6E54" w:rsidRPr="00CB0C48">
        <w:rPr>
          <w:rFonts w:ascii="GHEA Grapalat" w:hAnsi="GHEA Grapalat" w:cs="Sylfaen"/>
          <w:sz w:val="20"/>
          <w:lang w:val="ru-RU"/>
        </w:rPr>
        <w:t>է</w:t>
      </w:r>
      <w:r w:rsidR="00EB6E54" w:rsidRPr="00CB0C48">
        <w:rPr>
          <w:rFonts w:ascii="GHEA Grapalat" w:hAnsi="GHEA Grapalat" w:cs="Sylfaen"/>
          <w:sz w:val="20"/>
          <w:lang w:val="af-ZA"/>
        </w:rPr>
        <w:t xml:space="preserve"> </w:t>
      </w:r>
      <w:r w:rsidR="00EB6E54" w:rsidRPr="00CB0C48">
        <w:rPr>
          <w:rFonts w:ascii="GHEA Grapalat" w:hAnsi="GHEA Grapalat" w:cs="Sylfaen"/>
          <w:sz w:val="20"/>
          <w:lang w:val="ru-RU"/>
        </w:rPr>
        <w:t>ընտրված</w:t>
      </w:r>
      <w:r w:rsidR="00EB6E54" w:rsidRPr="00CB0C48">
        <w:rPr>
          <w:rFonts w:ascii="GHEA Grapalat" w:hAnsi="GHEA Grapalat" w:cs="Sylfaen"/>
          <w:sz w:val="20"/>
          <w:lang w:val="af-ZA"/>
        </w:rPr>
        <w:t xml:space="preserve"> </w:t>
      </w:r>
      <w:r w:rsidR="005457B4" w:rsidRPr="00CB0C48">
        <w:rPr>
          <w:rFonts w:ascii="GHEA Grapalat" w:hAnsi="GHEA Grapalat" w:cs="Sylfaen"/>
          <w:sz w:val="20"/>
        </w:rPr>
        <w:t>մ</w:t>
      </w:r>
      <w:r w:rsidR="00EB6E54" w:rsidRPr="00CB0C48">
        <w:rPr>
          <w:rFonts w:ascii="GHEA Grapalat" w:hAnsi="GHEA Grapalat" w:cs="Sylfaen"/>
          <w:sz w:val="20"/>
          <w:lang w:val="ru-RU"/>
        </w:rPr>
        <w:t>ասնակցին</w:t>
      </w:r>
      <w:r w:rsidR="00EB6E54" w:rsidRPr="00CB0C48">
        <w:rPr>
          <w:rFonts w:ascii="GHEA Grapalat" w:hAnsi="GHEA Grapalat" w:cs="Sylfaen"/>
          <w:sz w:val="20"/>
          <w:lang w:val="af-ZA"/>
        </w:rPr>
        <w:t xml:space="preserve">` </w:t>
      </w:r>
      <w:r w:rsidR="00EB6E54" w:rsidRPr="00CB0C48">
        <w:rPr>
          <w:rFonts w:ascii="GHEA Grapalat" w:hAnsi="GHEA Grapalat" w:cs="Sylfaen"/>
          <w:sz w:val="20"/>
          <w:lang w:val="ru-RU"/>
        </w:rPr>
        <w:t>ներկայացնելով</w:t>
      </w:r>
      <w:r w:rsidR="00EB6E54" w:rsidRPr="00CB0C48">
        <w:rPr>
          <w:rFonts w:ascii="GHEA Grapalat" w:hAnsi="GHEA Grapalat" w:cs="Sylfaen"/>
          <w:sz w:val="20"/>
          <w:lang w:val="af-ZA"/>
        </w:rPr>
        <w:t xml:space="preserve"> </w:t>
      </w:r>
      <w:r w:rsidR="00EB6E54" w:rsidRPr="00CB0C48">
        <w:rPr>
          <w:rFonts w:ascii="GHEA Grapalat" w:hAnsi="GHEA Grapalat" w:cs="Sylfaen"/>
          <w:sz w:val="20"/>
          <w:lang w:val="ru-RU"/>
        </w:rPr>
        <w:t>պայմանագիր</w:t>
      </w:r>
      <w:r w:rsidR="00EB6E54" w:rsidRPr="00CB0C48">
        <w:rPr>
          <w:rFonts w:ascii="GHEA Grapalat" w:hAnsi="GHEA Grapalat" w:cs="Sylfaen"/>
          <w:sz w:val="20"/>
          <w:lang w:val="af-ZA"/>
        </w:rPr>
        <w:t xml:space="preserve"> </w:t>
      </w:r>
      <w:r w:rsidR="00EB6E54" w:rsidRPr="00CB0C48">
        <w:rPr>
          <w:rFonts w:ascii="GHEA Grapalat" w:hAnsi="GHEA Grapalat" w:cs="Sylfaen"/>
          <w:sz w:val="20"/>
          <w:lang w:val="ru-RU"/>
        </w:rPr>
        <w:t>կնքելու</w:t>
      </w:r>
      <w:r w:rsidR="00EB6E54" w:rsidRPr="00CB0C48">
        <w:rPr>
          <w:rFonts w:ascii="GHEA Grapalat" w:hAnsi="GHEA Grapalat" w:cs="Sylfaen"/>
          <w:sz w:val="20"/>
          <w:lang w:val="af-ZA"/>
        </w:rPr>
        <w:t xml:space="preserve"> </w:t>
      </w:r>
      <w:r w:rsidR="00EB6E54" w:rsidRPr="00CB0C48">
        <w:rPr>
          <w:rFonts w:ascii="GHEA Grapalat" w:hAnsi="GHEA Grapalat" w:cs="Sylfaen"/>
          <w:sz w:val="20"/>
          <w:lang w:val="ru-RU"/>
        </w:rPr>
        <w:t>առաջարկը</w:t>
      </w:r>
      <w:r w:rsidR="00EB6E54" w:rsidRPr="00CB0C48">
        <w:rPr>
          <w:rFonts w:ascii="GHEA Grapalat" w:hAnsi="GHEA Grapalat" w:cs="Sylfaen"/>
          <w:sz w:val="20"/>
          <w:lang w:val="af-ZA"/>
        </w:rPr>
        <w:t xml:space="preserve"> </w:t>
      </w:r>
      <w:r w:rsidR="00EB6E54" w:rsidRPr="00CB0C48">
        <w:rPr>
          <w:rFonts w:ascii="GHEA Grapalat" w:hAnsi="GHEA Grapalat" w:cs="Sylfaen"/>
          <w:sz w:val="20"/>
          <w:lang w:val="ru-RU"/>
        </w:rPr>
        <w:t>և</w:t>
      </w:r>
      <w:r w:rsidR="00EB6E54" w:rsidRPr="00CB0C48">
        <w:rPr>
          <w:rFonts w:ascii="GHEA Grapalat" w:hAnsi="GHEA Grapalat" w:cs="Sylfaen"/>
          <w:sz w:val="20"/>
          <w:lang w:val="af-ZA"/>
        </w:rPr>
        <w:t xml:space="preserve"> </w:t>
      </w:r>
      <w:r w:rsidR="00EB6E54" w:rsidRPr="00CB0C48">
        <w:rPr>
          <w:rFonts w:ascii="GHEA Grapalat" w:hAnsi="GHEA Grapalat" w:cs="Sylfaen"/>
          <w:sz w:val="20"/>
          <w:lang w:val="ru-RU"/>
        </w:rPr>
        <w:t>պայմանագրի</w:t>
      </w:r>
      <w:r w:rsidR="00EB6E54" w:rsidRPr="00CB0C48">
        <w:rPr>
          <w:rFonts w:ascii="GHEA Grapalat" w:hAnsi="GHEA Grapalat" w:cs="Sylfaen"/>
          <w:sz w:val="20"/>
          <w:lang w:val="af-ZA"/>
        </w:rPr>
        <w:t xml:space="preserve"> </w:t>
      </w:r>
      <w:r w:rsidR="00EB6E54" w:rsidRPr="00CB0C48">
        <w:rPr>
          <w:rFonts w:ascii="GHEA Grapalat" w:hAnsi="GHEA Grapalat" w:cs="Sylfaen"/>
          <w:sz w:val="20"/>
          <w:lang w:val="ru-RU"/>
        </w:rPr>
        <w:t>նախագիծը</w:t>
      </w:r>
      <w:r w:rsidR="00EB6E54" w:rsidRPr="00CB0C48">
        <w:rPr>
          <w:rFonts w:ascii="GHEA Grapalat" w:hAnsi="GHEA Grapalat" w:cs="Sylfaen"/>
          <w:sz w:val="20"/>
          <w:lang w:val="af-ZA"/>
        </w:rPr>
        <w:t xml:space="preserve">: </w:t>
      </w:r>
      <w:r w:rsidR="00EB6E54" w:rsidRPr="00CB0C48">
        <w:rPr>
          <w:rFonts w:ascii="GHEA Grapalat" w:hAnsi="GHEA Grapalat" w:cs="Sylfaen"/>
          <w:sz w:val="20"/>
          <w:lang w:val="ru-RU"/>
        </w:rPr>
        <w:t>Ընդ</w:t>
      </w:r>
      <w:r w:rsidR="00EB6E54" w:rsidRPr="00CB0C48">
        <w:rPr>
          <w:rFonts w:ascii="GHEA Grapalat" w:hAnsi="GHEA Grapalat" w:cs="Sylfaen"/>
          <w:sz w:val="20"/>
          <w:lang w:val="af-ZA"/>
        </w:rPr>
        <w:t xml:space="preserve"> </w:t>
      </w:r>
      <w:r w:rsidR="00EB6E54" w:rsidRPr="00CB0C48">
        <w:rPr>
          <w:rFonts w:ascii="GHEA Grapalat" w:hAnsi="GHEA Grapalat" w:cs="Sylfaen"/>
          <w:sz w:val="20"/>
          <w:lang w:val="ru-RU"/>
        </w:rPr>
        <w:t>որում</w:t>
      </w:r>
      <w:r w:rsidR="00EB6E54" w:rsidRPr="00CB0C48">
        <w:rPr>
          <w:rFonts w:ascii="GHEA Grapalat" w:hAnsi="GHEA Grapalat" w:cs="Sylfaen"/>
          <w:sz w:val="20"/>
          <w:lang w:val="af-ZA"/>
        </w:rPr>
        <w:t xml:space="preserve">, </w:t>
      </w:r>
      <w:r w:rsidR="00EB6E54" w:rsidRPr="00CB0C48">
        <w:rPr>
          <w:rFonts w:ascii="GHEA Grapalat" w:hAnsi="GHEA Grapalat" w:cs="Sylfaen"/>
          <w:sz w:val="20"/>
          <w:lang w:val="ru-RU"/>
        </w:rPr>
        <w:t>պայմանագիրը</w:t>
      </w:r>
      <w:r w:rsidR="00EB6E54" w:rsidRPr="00CB0C48">
        <w:rPr>
          <w:rFonts w:ascii="GHEA Grapalat" w:hAnsi="GHEA Grapalat" w:cs="Sylfaen"/>
          <w:sz w:val="20"/>
          <w:lang w:val="af-ZA"/>
        </w:rPr>
        <w:t xml:space="preserve"> </w:t>
      </w:r>
      <w:r w:rsidR="00EB6E54" w:rsidRPr="00CB0C48">
        <w:rPr>
          <w:rFonts w:ascii="GHEA Grapalat" w:hAnsi="GHEA Grapalat" w:cs="Sylfaen"/>
          <w:sz w:val="20"/>
          <w:lang w:val="ru-RU"/>
        </w:rPr>
        <w:t>կարող</w:t>
      </w:r>
      <w:r w:rsidR="00EB6E54" w:rsidRPr="00CB0C48">
        <w:rPr>
          <w:rFonts w:ascii="GHEA Grapalat" w:hAnsi="GHEA Grapalat" w:cs="Sylfaen"/>
          <w:sz w:val="20"/>
          <w:lang w:val="af-ZA"/>
        </w:rPr>
        <w:t xml:space="preserve"> </w:t>
      </w:r>
      <w:r w:rsidR="00EB6E54" w:rsidRPr="00CB0C48">
        <w:rPr>
          <w:rFonts w:ascii="GHEA Grapalat" w:hAnsi="GHEA Grapalat" w:cs="Sylfaen"/>
          <w:sz w:val="20"/>
          <w:lang w:val="ru-RU"/>
        </w:rPr>
        <w:t>է</w:t>
      </w:r>
      <w:r w:rsidR="00EB6E54" w:rsidRPr="00CB0C48">
        <w:rPr>
          <w:rFonts w:ascii="GHEA Grapalat" w:hAnsi="GHEA Grapalat" w:cs="Sylfaen"/>
          <w:sz w:val="20"/>
          <w:lang w:val="af-ZA"/>
        </w:rPr>
        <w:t xml:space="preserve"> </w:t>
      </w:r>
      <w:r w:rsidR="00EB6E54" w:rsidRPr="00CB0C48">
        <w:rPr>
          <w:rFonts w:ascii="GHEA Grapalat" w:hAnsi="GHEA Grapalat" w:cs="Sylfaen"/>
          <w:sz w:val="20"/>
          <w:lang w:val="ru-RU"/>
        </w:rPr>
        <w:t>կնքվել</w:t>
      </w:r>
      <w:r w:rsidR="00EB6E54" w:rsidRPr="00CB0C48">
        <w:rPr>
          <w:rFonts w:ascii="GHEA Grapalat" w:hAnsi="GHEA Grapalat" w:cs="Sylfaen"/>
          <w:sz w:val="20"/>
          <w:lang w:val="af-ZA"/>
        </w:rPr>
        <w:t xml:space="preserve"> </w:t>
      </w:r>
      <w:r w:rsidR="00EB6E54" w:rsidRPr="00CB0C48">
        <w:rPr>
          <w:rFonts w:ascii="GHEA Grapalat" w:hAnsi="GHEA Grapalat" w:cs="Sylfaen"/>
          <w:sz w:val="20"/>
          <w:lang w:val="ru-RU"/>
        </w:rPr>
        <w:t>ոչ</w:t>
      </w:r>
      <w:r w:rsidR="00EB6E54" w:rsidRPr="00CB0C48">
        <w:rPr>
          <w:rFonts w:ascii="GHEA Grapalat" w:hAnsi="GHEA Grapalat" w:cs="Sylfaen"/>
          <w:sz w:val="20"/>
          <w:lang w:val="af-ZA"/>
        </w:rPr>
        <w:t xml:space="preserve"> </w:t>
      </w:r>
      <w:r w:rsidR="00EB6E54" w:rsidRPr="00CB0C48">
        <w:rPr>
          <w:rFonts w:ascii="GHEA Grapalat" w:hAnsi="GHEA Grapalat" w:cs="Sylfaen"/>
          <w:sz w:val="20"/>
          <w:lang w:val="ru-RU"/>
        </w:rPr>
        <w:t>շուտ</w:t>
      </w:r>
      <w:r w:rsidR="00EB6E54" w:rsidRPr="00CB0C48">
        <w:rPr>
          <w:rFonts w:ascii="GHEA Grapalat" w:hAnsi="GHEA Grapalat" w:cs="Sylfaen"/>
          <w:sz w:val="20"/>
          <w:lang w:val="af-ZA"/>
        </w:rPr>
        <w:t xml:space="preserve">, </w:t>
      </w:r>
      <w:r w:rsidR="00EB6E54" w:rsidRPr="00CB0C48">
        <w:rPr>
          <w:rFonts w:ascii="GHEA Grapalat" w:hAnsi="GHEA Grapalat" w:cs="Sylfaen"/>
          <w:sz w:val="20"/>
          <w:lang w:val="ru-RU"/>
        </w:rPr>
        <w:t>քան</w:t>
      </w:r>
      <w:r w:rsidR="00EB6E54" w:rsidRPr="00CB0C48">
        <w:rPr>
          <w:rFonts w:ascii="GHEA Grapalat" w:hAnsi="GHEA Grapalat" w:cs="Sylfaen"/>
          <w:sz w:val="20"/>
          <w:lang w:val="af-ZA"/>
        </w:rPr>
        <w:t xml:space="preserve"> </w:t>
      </w:r>
      <w:r w:rsidR="00EB6E54" w:rsidRPr="00CB0C48">
        <w:rPr>
          <w:rFonts w:ascii="GHEA Grapalat" w:hAnsi="GHEA Grapalat" w:cs="Sylfaen"/>
          <w:sz w:val="20"/>
          <w:lang w:val="ru-RU"/>
        </w:rPr>
        <w:t>սույն</w:t>
      </w:r>
      <w:r w:rsidR="00EB6E54" w:rsidRPr="00CB0C48">
        <w:rPr>
          <w:rFonts w:ascii="GHEA Grapalat" w:hAnsi="GHEA Grapalat" w:cs="Sylfaen"/>
          <w:sz w:val="20"/>
          <w:lang w:val="af-ZA"/>
        </w:rPr>
        <w:t xml:space="preserve"> </w:t>
      </w:r>
      <w:r w:rsidR="00EB6E54" w:rsidRPr="00CB0C48">
        <w:rPr>
          <w:rFonts w:ascii="GHEA Grapalat" w:hAnsi="GHEA Grapalat" w:cs="Sylfaen"/>
          <w:sz w:val="20"/>
          <w:lang w:val="ru-RU"/>
        </w:rPr>
        <w:t>հրավերի</w:t>
      </w:r>
      <w:r w:rsidR="00EB6E54" w:rsidRPr="00CB0C48">
        <w:rPr>
          <w:rFonts w:ascii="GHEA Grapalat" w:hAnsi="GHEA Grapalat" w:cs="Sylfaen"/>
          <w:sz w:val="20"/>
          <w:lang w:val="af-ZA"/>
        </w:rPr>
        <w:t xml:space="preserve"> </w:t>
      </w:r>
      <w:r w:rsidR="005D3674" w:rsidRPr="00CB0C48">
        <w:rPr>
          <w:rFonts w:ascii="GHEA Grapalat" w:hAnsi="GHEA Grapalat" w:cs="Sylfaen"/>
          <w:sz w:val="20"/>
          <w:lang w:val="af-ZA"/>
        </w:rPr>
        <w:t>1-</w:t>
      </w:r>
      <w:r w:rsidR="005D3674" w:rsidRPr="00CB0C48">
        <w:rPr>
          <w:rFonts w:ascii="GHEA Grapalat" w:hAnsi="GHEA Grapalat" w:cs="Sylfaen"/>
          <w:sz w:val="20"/>
        </w:rPr>
        <w:t>ին</w:t>
      </w:r>
      <w:r w:rsidR="005D3674" w:rsidRPr="00CB0C48">
        <w:rPr>
          <w:rFonts w:ascii="GHEA Grapalat" w:hAnsi="GHEA Grapalat" w:cs="Sylfaen"/>
          <w:sz w:val="20"/>
          <w:lang w:val="af-ZA"/>
        </w:rPr>
        <w:t xml:space="preserve"> </w:t>
      </w:r>
      <w:r w:rsidR="005D3674" w:rsidRPr="00CB0C48">
        <w:rPr>
          <w:rFonts w:ascii="GHEA Grapalat" w:hAnsi="GHEA Grapalat" w:cs="Sylfaen"/>
          <w:sz w:val="20"/>
        </w:rPr>
        <w:t>մասի</w:t>
      </w:r>
      <w:r w:rsidR="005D3674" w:rsidRPr="00CB0C48">
        <w:rPr>
          <w:rFonts w:ascii="GHEA Grapalat" w:hAnsi="GHEA Grapalat" w:cs="Sylfaen"/>
          <w:sz w:val="20"/>
          <w:lang w:val="af-ZA"/>
        </w:rPr>
        <w:t xml:space="preserve"> </w:t>
      </w:r>
      <w:r w:rsidRPr="00CB0C48">
        <w:rPr>
          <w:rFonts w:ascii="GHEA Grapalat" w:hAnsi="GHEA Grapalat" w:cs="Sylfaen"/>
          <w:sz w:val="20"/>
          <w:lang w:val="af-ZA"/>
        </w:rPr>
        <w:t>7</w:t>
      </w:r>
      <w:r w:rsidR="003717D2" w:rsidRPr="00CB0C48">
        <w:rPr>
          <w:rFonts w:ascii="GHEA Grapalat" w:hAnsi="GHEA Grapalat" w:cs="Sylfaen"/>
          <w:sz w:val="20"/>
          <w:lang w:val="hy-AM"/>
        </w:rPr>
        <w:t>.</w:t>
      </w:r>
      <w:r w:rsidR="002E0D1E" w:rsidRPr="002865DC">
        <w:rPr>
          <w:rFonts w:ascii="GHEA Grapalat" w:hAnsi="GHEA Grapalat" w:cs="Sylfaen"/>
          <w:sz w:val="20"/>
          <w:lang w:val="af-ZA"/>
        </w:rPr>
        <w:t>28</w:t>
      </w:r>
      <w:r w:rsidR="00655DBB" w:rsidRPr="00CB0C48">
        <w:rPr>
          <w:rFonts w:ascii="GHEA Grapalat" w:hAnsi="GHEA Grapalat" w:cs="Sylfaen"/>
          <w:sz w:val="20"/>
          <w:lang w:val="af-ZA"/>
        </w:rPr>
        <w:t xml:space="preserve"> </w:t>
      </w:r>
      <w:r w:rsidR="00EB6E54" w:rsidRPr="00CB0C48">
        <w:rPr>
          <w:rFonts w:ascii="GHEA Grapalat" w:hAnsi="GHEA Grapalat" w:cs="Sylfaen"/>
          <w:sz w:val="20"/>
          <w:lang w:val="ru-RU"/>
        </w:rPr>
        <w:t>կետով</w:t>
      </w:r>
      <w:r w:rsidR="00EB6E54" w:rsidRPr="00CB0C48">
        <w:rPr>
          <w:rFonts w:ascii="GHEA Grapalat" w:hAnsi="GHEA Grapalat" w:cs="Sylfaen"/>
          <w:sz w:val="20"/>
          <w:lang w:val="af-ZA"/>
        </w:rPr>
        <w:t xml:space="preserve"> </w:t>
      </w:r>
      <w:r w:rsidR="00EB6E54" w:rsidRPr="00CB0C48">
        <w:rPr>
          <w:rFonts w:ascii="GHEA Grapalat" w:hAnsi="GHEA Grapalat" w:cs="Sylfaen"/>
          <w:sz w:val="20"/>
          <w:lang w:val="ru-RU"/>
        </w:rPr>
        <w:t>սահմանված</w:t>
      </w:r>
      <w:r w:rsidR="00EB6E54" w:rsidRPr="00CB0C48">
        <w:rPr>
          <w:rFonts w:ascii="GHEA Grapalat" w:hAnsi="GHEA Grapalat" w:cs="Sylfaen"/>
          <w:sz w:val="20"/>
          <w:lang w:val="af-ZA"/>
        </w:rPr>
        <w:t xml:space="preserve"> </w:t>
      </w:r>
      <w:r w:rsidR="00EB6E54" w:rsidRPr="00CB0C48">
        <w:rPr>
          <w:rFonts w:ascii="GHEA Grapalat" w:hAnsi="GHEA Grapalat" w:cs="Sylfaen"/>
          <w:sz w:val="20"/>
          <w:lang w:val="ru-RU"/>
        </w:rPr>
        <w:t>անգործության</w:t>
      </w:r>
      <w:r w:rsidR="00EB6E54" w:rsidRPr="00CB0C48">
        <w:rPr>
          <w:rFonts w:ascii="GHEA Grapalat" w:hAnsi="GHEA Grapalat" w:cs="Sylfaen"/>
          <w:sz w:val="20"/>
          <w:lang w:val="af-ZA"/>
        </w:rPr>
        <w:t xml:space="preserve"> </w:t>
      </w:r>
      <w:r w:rsidR="00EB6E54" w:rsidRPr="00CB0C48">
        <w:rPr>
          <w:rFonts w:ascii="GHEA Grapalat" w:hAnsi="GHEA Grapalat" w:cs="Sylfaen"/>
          <w:sz w:val="20"/>
          <w:lang w:val="ru-RU"/>
        </w:rPr>
        <w:t>ժամկետը</w:t>
      </w:r>
      <w:r w:rsidR="00EB6E54" w:rsidRPr="00CB0C48">
        <w:rPr>
          <w:rFonts w:ascii="GHEA Grapalat" w:hAnsi="GHEA Grapalat" w:cs="Sylfaen"/>
          <w:sz w:val="20"/>
          <w:lang w:val="af-ZA"/>
        </w:rPr>
        <w:t xml:space="preserve"> </w:t>
      </w:r>
      <w:r w:rsidR="00EB6E54" w:rsidRPr="00CB0C48">
        <w:rPr>
          <w:rFonts w:ascii="GHEA Grapalat" w:hAnsi="GHEA Grapalat" w:cs="Sylfaen"/>
          <w:sz w:val="20"/>
          <w:lang w:val="ru-RU"/>
        </w:rPr>
        <w:t>լրանալու</w:t>
      </w:r>
      <w:r w:rsidR="00EB6E54" w:rsidRPr="00CB0C48">
        <w:rPr>
          <w:rFonts w:ascii="GHEA Grapalat" w:hAnsi="GHEA Grapalat" w:cs="Sylfaen"/>
          <w:sz w:val="20"/>
          <w:lang w:val="af-ZA"/>
        </w:rPr>
        <w:t xml:space="preserve"> </w:t>
      </w:r>
      <w:r w:rsidR="00EB6E54" w:rsidRPr="00CB0C48">
        <w:rPr>
          <w:rFonts w:ascii="GHEA Grapalat" w:hAnsi="GHEA Grapalat" w:cs="Sylfaen"/>
          <w:sz w:val="20"/>
          <w:lang w:val="ru-RU"/>
        </w:rPr>
        <w:t>օրվան</w:t>
      </w:r>
      <w:r w:rsidR="00EB6E54" w:rsidRPr="00CB0C48">
        <w:rPr>
          <w:rFonts w:ascii="GHEA Grapalat" w:hAnsi="GHEA Grapalat" w:cs="Sylfaen"/>
          <w:sz w:val="20"/>
          <w:lang w:val="af-ZA"/>
        </w:rPr>
        <w:t xml:space="preserve"> </w:t>
      </w:r>
      <w:r w:rsidR="00EB6E54" w:rsidRPr="00CB0C48">
        <w:rPr>
          <w:rFonts w:ascii="GHEA Grapalat" w:hAnsi="GHEA Grapalat" w:cs="Sylfaen"/>
          <w:sz w:val="20"/>
          <w:lang w:val="ru-RU"/>
        </w:rPr>
        <w:t>հաջորդող</w:t>
      </w:r>
      <w:r w:rsidR="00EB6E54" w:rsidRPr="00CB0C48">
        <w:rPr>
          <w:rFonts w:ascii="GHEA Grapalat" w:hAnsi="GHEA Grapalat" w:cs="Sylfaen"/>
          <w:sz w:val="20"/>
          <w:lang w:val="af-ZA"/>
        </w:rPr>
        <w:t xml:space="preserve"> </w:t>
      </w:r>
      <w:r w:rsidR="00EB6E54" w:rsidRPr="00CB0C48">
        <w:rPr>
          <w:rFonts w:ascii="GHEA Grapalat" w:hAnsi="GHEA Grapalat" w:cs="Sylfaen"/>
          <w:sz w:val="20"/>
          <w:lang w:val="ru-RU"/>
        </w:rPr>
        <w:t>երկրորդ</w:t>
      </w:r>
      <w:r w:rsidR="00EB6E54" w:rsidRPr="00CB0C48">
        <w:rPr>
          <w:rFonts w:ascii="GHEA Grapalat" w:hAnsi="GHEA Grapalat" w:cs="Sylfaen"/>
          <w:sz w:val="20"/>
          <w:lang w:val="af-ZA"/>
        </w:rPr>
        <w:t xml:space="preserve"> </w:t>
      </w:r>
      <w:r w:rsidR="00EB6E54" w:rsidRPr="00CB0C48">
        <w:rPr>
          <w:rFonts w:ascii="GHEA Grapalat" w:hAnsi="GHEA Grapalat" w:cs="Sylfaen"/>
          <w:sz w:val="20"/>
          <w:lang w:val="ru-RU"/>
        </w:rPr>
        <w:t>աշխատանքային</w:t>
      </w:r>
      <w:r w:rsidR="00EB6E54" w:rsidRPr="00CB0C48">
        <w:rPr>
          <w:rFonts w:ascii="GHEA Grapalat" w:hAnsi="GHEA Grapalat" w:cs="Sylfaen"/>
          <w:sz w:val="20"/>
          <w:lang w:val="af-ZA"/>
        </w:rPr>
        <w:t xml:space="preserve"> </w:t>
      </w:r>
      <w:r w:rsidR="00EB6E54" w:rsidRPr="00CB0C48">
        <w:rPr>
          <w:rFonts w:ascii="GHEA Grapalat" w:hAnsi="GHEA Grapalat" w:cs="Sylfaen"/>
          <w:sz w:val="20"/>
          <w:lang w:val="ru-RU"/>
        </w:rPr>
        <w:t>օրը</w:t>
      </w:r>
      <w:r w:rsidR="00EB6E54" w:rsidRPr="00CB0C48">
        <w:rPr>
          <w:rFonts w:ascii="GHEA Grapalat" w:hAnsi="GHEA Grapalat" w:cs="Sylfaen"/>
          <w:sz w:val="20"/>
          <w:lang w:val="af-ZA"/>
        </w:rPr>
        <w:t>:</w:t>
      </w:r>
    </w:p>
    <w:p w:rsidR="00F23A51" w:rsidRPr="00CB0C48" w:rsidRDefault="00CD1EF7" w:rsidP="00037DDE">
      <w:pPr>
        <w:ind w:firstLine="567"/>
        <w:jc w:val="both"/>
        <w:rPr>
          <w:rFonts w:ascii="GHEA Grapalat" w:hAnsi="GHEA Grapalat" w:cs="Sylfaen"/>
          <w:sz w:val="20"/>
          <w:lang w:val="af-ZA"/>
        </w:rPr>
      </w:pPr>
      <w:r w:rsidRPr="00CB0C48">
        <w:rPr>
          <w:rFonts w:ascii="GHEA Grapalat" w:hAnsi="GHEA Grapalat" w:cs="Sylfaen"/>
          <w:sz w:val="20"/>
          <w:lang w:val="af-ZA"/>
        </w:rPr>
        <w:t>8</w:t>
      </w:r>
      <w:r w:rsidR="003717D2" w:rsidRPr="00CB0C48">
        <w:rPr>
          <w:rFonts w:ascii="GHEA Grapalat" w:hAnsi="GHEA Grapalat" w:cs="Sylfaen"/>
          <w:sz w:val="20"/>
          <w:lang w:val="hy-AM"/>
        </w:rPr>
        <w:t>.3</w:t>
      </w:r>
      <w:r w:rsidR="00F23A51" w:rsidRPr="00CB0C48">
        <w:rPr>
          <w:rFonts w:ascii="GHEA Grapalat" w:hAnsi="GHEA Grapalat" w:cs="Sylfaen"/>
          <w:sz w:val="20"/>
          <w:lang w:val="af-ZA"/>
        </w:rPr>
        <w:t xml:space="preserve"> </w:t>
      </w:r>
      <w:r w:rsidR="00EB6E54" w:rsidRPr="00CB0C48">
        <w:rPr>
          <w:rFonts w:ascii="GHEA Grapalat" w:hAnsi="GHEA Grapalat" w:cs="Sylfaen"/>
          <w:sz w:val="20"/>
          <w:lang w:val="ru-RU"/>
        </w:rPr>
        <w:t>Ընտրված</w:t>
      </w:r>
      <w:r w:rsidR="00EB6E54" w:rsidRPr="00CB0C48">
        <w:rPr>
          <w:rFonts w:ascii="GHEA Grapalat" w:hAnsi="GHEA Grapalat" w:cs="Sylfaen"/>
          <w:sz w:val="20"/>
          <w:lang w:val="af-ZA"/>
        </w:rPr>
        <w:t xml:space="preserve"> </w:t>
      </w:r>
      <w:r w:rsidR="00AA0AD8" w:rsidRPr="00CB0C48">
        <w:rPr>
          <w:rFonts w:ascii="GHEA Grapalat" w:hAnsi="GHEA Grapalat" w:cs="Sylfaen"/>
          <w:sz w:val="20"/>
        </w:rPr>
        <w:t>մ</w:t>
      </w:r>
      <w:r w:rsidR="00EB6E54" w:rsidRPr="00CB0C48">
        <w:rPr>
          <w:rFonts w:ascii="GHEA Grapalat" w:hAnsi="GHEA Grapalat" w:cs="Sylfaen"/>
          <w:sz w:val="20"/>
          <w:lang w:val="ru-RU"/>
        </w:rPr>
        <w:t>ասնակցին</w:t>
      </w:r>
      <w:r w:rsidR="00EB6E54" w:rsidRPr="00CB0C48">
        <w:rPr>
          <w:rFonts w:ascii="GHEA Grapalat" w:hAnsi="GHEA Grapalat" w:cs="Sylfaen"/>
          <w:sz w:val="20"/>
          <w:lang w:val="af-ZA"/>
        </w:rPr>
        <w:t xml:space="preserve"> </w:t>
      </w:r>
      <w:r w:rsidR="00EB6E54" w:rsidRPr="00CB0C48">
        <w:rPr>
          <w:rFonts w:ascii="GHEA Grapalat" w:hAnsi="GHEA Grapalat" w:cs="Sylfaen"/>
          <w:sz w:val="20"/>
          <w:lang w:val="ru-RU"/>
        </w:rPr>
        <w:t>պայմանագիր</w:t>
      </w:r>
      <w:r w:rsidR="00EB6E54" w:rsidRPr="00CB0C48">
        <w:rPr>
          <w:rFonts w:ascii="GHEA Grapalat" w:hAnsi="GHEA Grapalat" w:cs="Sylfaen"/>
          <w:sz w:val="20"/>
          <w:lang w:val="af-ZA"/>
        </w:rPr>
        <w:t xml:space="preserve"> </w:t>
      </w:r>
      <w:r w:rsidR="00EB6E54" w:rsidRPr="00CB0C48">
        <w:rPr>
          <w:rFonts w:ascii="GHEA Grapalat" w:hAnsi="GHEA Grapalat" w:cs="Sylfaen"/>
          <w:sz w:val="20"/>
          <w:lang w:val="ru-RU"/>
        </w:rPr>
        <w:t>կնքելու</w:t>
      </w:r>
      <w:r w:rsidR="00EB6E54" w:rsidRPr="00CB0C48">
        <w:rPr>
          <w:rFonts w:ascii="GHEA Grapalat" w:hAnsi="GHEA Grapalat" w:cs="Sylfaen"/>
          <w:sz w:val="20"/>
          <w:lang w:val="af-ZA"/>
        </w:rPr>
        <w:t xml:space="preserve"> </w:t>
      </w:r>
      <w:r w:rsidR="00EB6E54" w:rsidRPr="00CB0C48">
        <w:rPr>
          <w:rFonts w:ascii="GHEA Grapalat" w:hAnsi="GHEA Grapalat" w:cs="Sylfaen"/>
          <w:sz w:val="20"/>
          <w:lang w:val="ru-RU"/>
        </w:rPr>
        <w:t>առաջարկը</w:t>
      </w:r>
      <w:r w:rsidR="00EB6E54" w:rsidRPr="00CB0C48">
        <w:rPr>
          <w:rFonts w:ascii="GHEA Grapalat" w:hAnsi="GHEA Grapalat" w:cs="Sylfaen"/>
          <w:sz w:val="20"/>
          <w:lang w:val="af-ZA"/>
        </w:rPr>
        <w:t xml:space="preserve"> </w:t>
      </w:r>
      <w:r w:rsidR="00EB6E54" w:rsidRPr="00CB0C48">
        <w:rPr>
          <w:rFonts w:ascii="GHEA Grapalat" w:hAnsi="GHEA Grapalat" w:cs="Sylfaen"/>
          <w:sz w:val="20"/>
          <w:lang w:val="ru-RU"/>
        </w:rPr>
        <w:t>և</w:t>
      </w:r>
      <w:r w:rsidR="00EB6E54" w:rsidRPr="00CB0C48">
        <w:rPr>
          <w:rFonts w:ascii="GHEA Grapalat" w:hAnsi="GHEA Grapalat" w:cs="Sylfaen"/>
          <w:sz w:val="20"/>
          <w:lang w:val="af-ZA"/>
        </w:rPr>
        <w:t xml:space="preserve"> </w:t>
      </w:r>
      <w:r w:rsidR="00EB6E54" w:rsidRPr="00CB0C48">
        <w:rPr>
          <w:rFonts w:ascii="GHEA Grapalat" w:hAnsi="GHEA Grapalat" w:cs="Sylfaen"/>
          <w:sz w:val="20"/>
          <w:lang w:val="ru-RU"/>
        </w:rPr>
        <w:t>կնքվելիք</w:t>
      </w:r>
      <w:r w:rsidR="00EB6E54" w:rsidRPr="00CB0C48">
        <w:rPr>
          <w:rFonts w:ascii="GHEA Grapalat" w:hAnsi="GHEA Grapalat" w:cs="Sylfaen"/>
          <w:sz w:val="20"/>
          <w:lang w:val="af-ZA"/>
        </w:rPr>
        <w:t xml:space="preserve"> </w:t>
      </w:r>
      <w:r w:rsidR="00EB6E54" w:rsidRPr="00CB0C48">
        <w:rPr>
          <w:rFonts w:ascii="GHEA Grapalat" w:hAnsi="GHEA Grapalat" w:cs="Sylfaen"/>
          <w:sz w:val="20"/>
          <w:lang w:val="ru-RU"/>
        </w:rPr>
        <w:t>պայմանագրի</w:t>
      </w:r>
      <w:r w:rsidR="00EB6E54" w:rsidRPr="00CB0C48">
        <w:rPr>
          <w:rFonts w:ascii="GHEA Grapalat" w:hAnsi="GHEA Grapalat" w:cs="Sylfaen"/>
          <w:sz w:val="20"/>
          <w:lang w:val="af-ZA"/>
        </w:rPr>
        <w:t xml:space="preserve"> </w:t>
      </w:r>
      <w:r w:rsidR="00EB6E54" w:rsidRPr="00CB0C48">
        <w:rPr>
          <w:rFonts w:ascii="GHEA Grapalat" w:hAnsi="GHEA Grapalat" w:cs="Sylfaen"/>
          <w:sz w:val="20"/>
          <w:lang w:val="ru-RU"/>
        </w:rPr>
        <w:t>նախագիծը</w:t>
      </w:r>
      <w:r w:rsidR="00EB6E54" w:rsidRPr="00CB0C48">
        <w:rPr>
          <w:rFonts w:ascii="GHEA Grapalat" w:hAnsi="GHEA Grapalat" w:cs="Sylfaen"/>
          <w:sz w:val="20"/>
          <w:lang w:val="af-ZA"/>
        </w:rPr>
        <w:t xml:space="preserve"> </w:t>
      </w:r>
      <w:r w:rsidR="00EB6E54" w:rsidRPr="00CB0C48">
        <w:rPr>
          <w:rFonts w:ascii="GHEA Grapalat" w:hAnsi="GHEA Grapalat" w:cs="Sylfaen"/>
          <w:sz w:val="20"/>
          <w:lang w:val="ru-RU"/>
        </w:rPr>
        <w:t>հանձնաժողովի</w:t>
      </w:r>
      <w:r w:rsidR="00EB6E54" w:rsidRPr="00CB0C48">
        <w:rPr>
          <w:rFonts w:ascii="GHEA Grapalat" w:hAnsi="GHEA Grapalat" w:cs="Sylfaen"/>
          <w:sz w:val="20"/>
          <w:lang w:val="af-ZA"/>
        </w:rPr>
        <w:t xml:space="preserve"> </w:t>
      </w:r>
      <w:r w:rsidR="00EB6E54" w:rsidRPr="00CB0C48">
        <w:rPr>
          <w:rFonts w:ascii="GHEA Grapalat" w:hAnsi="GHEA Grapalat" w:cs="Sylfaen"/>
          <w:sz w:val="20"/>
          <w:lang w:val="ru-RU"/>
        </w:rPr>
        <w:t>քարտուղարը</w:t>
      </w:r>
      <w:r w:rsidR="00EB6E54" w:rsidRPr="00CB0C48">
        <w:rPr>
          <w:rFonts w:ascii="GHEA Grapalat" w:hAnsi="GHEA Grapalat" w:cs="Sylfaen"/>
          <w:sz w:val="20"/>
          <w:lang w:val="af-ZA"/>
        </w:rPr>
        <w:t xml:space="preserve"> </w:t>
      </w:r>
      <w:r w:rsidR="00EB6E54" w:rsidRPr="00CB0C48">
        <w:rPr>
          <w:rFonts w:ascii="GHEA Grapalat" w:hAnsi="GHEA Grapalat" w:cs="Sylfaen"/>
          <w:sz w:val="20"/>
          <w:lang w:val="ru-RU"/>
        </w:rPr>
        <w:t>տրամադրում</w:t>
      </w:r>
      <w:r w:rsidR="00EB6E54" w:rsidRPr="00CB0C48">
        <w:rPr>
          <w:rFonts w:ascii="GHEA Grapalat" w:hAnsi="GHEA Grapalat" w:cs="Sylfaen"/>
          <w:sz w:val="20"/>
          <w:lang w:val="af-ZA"/>
        </w:rPr>
        <w:t xml:space="preserve"> </w:t>
      </w:r>
      <w:r w:rsidR="00EB6E54" w:rsidRPr="00CB0C48">
        <w:rPr>
          <w:rFonts w:ascii="GHEA Grapalat" w:hAnsi="GHEA Grapalat" w:cs="Sylfaen"/>
          <w:sz w:val="20"/>
          <w:lang w:val="ru-RU"/>
        </w:rPr>
        <w:t>է</w:t>
      </w:r>
      <w:r w:rsidR="00EB6E54" w:rsidRPr="00CB0C48">
        <w:rPr>
          <w:rFonts w:ascii="GHEA Grapalat" w:hAnsi="GHEA Grapalat" w:cs="Sylfaen"/>
          <w:sz w:val="20"/>
          <w:lang w:val="af-ZA"/>
        </w:rPr>
        <w:t xml:space="preserve"> </w:t>
      </w:r>
      <w:r w:rsidR="00EB6E54" w:rsidRPr="00CB0C48">
        <w:rPr>
          <w:rFonts w:ascii="GHEA Grapalat" w:hAnsi="GHEA Grapalat" w:cs="Sylfaen"/>
          <w:sz w:val="20"/>
          <w:lang w:val="ru-RU"/>
        </w:rPr>
        <w:t>էլեկտրոնային</w:t>
      </w:r>
      <w:r w:rsidR="00EB6E54" w:rsidRPr="00CB0C48">
        <w:rPr>
          <w:rFonts w:ascii="GHEA Grapalat" w:hAnsi="GHEA Grapalat" w:cs="Sylfaen"/>
          <w:sz w:val="20"/>
          <w:lang w:val="af-ZA"/>
        </w:rPr>
        <w:t xml:space="preserve"> </w:t>
      </w:r>
      <w:r w:rsidR="00EB6E54" w:rsidRPr="00CB0C48">
        <w:rPr>
          <w:rFonts w:ascii="GHEA Grapalat" w:hAnsi="GHEA Grapalat" w:cs="Sylfaen"/>
          <w:sz w:val="20"/>
          <w:lang w:val="ru-RU"/>
        </w:rPr>
        <w:t>եղանակով</w:t>
      </w:r>
      <w:r w:rsidR="00EB6E54" w:rsidRPr="00CB0C48">
        <w:rPr>
          <w:rFonts w:ascii="GHEA Grapalat" w:hAnsi="GHEA Grapalat" w:cs="Sylfaen"/>
          <w:sz w:val="20"/>
          <w:lang w:val="af-ZA"/>
        </w:rPr>
        <w:t xml:space="preserve">: </w:t>
      </w:r>
    </w:p>
    <w:p w:rsidR="00096865" w:rsidRPr="00CB0C48" w:rsidRDefault="00CD1EF7" w:rsidP="00037DDE">
      <w:pPr>
        <w:ind w:firstLine="567"/>
        <w:jc w:val="both"/>
        <w:rPr>
          <w:rFonts w:ascii="GHEA Grapalat" w:hAnsi="GHEA Grapalat" w:cs="Sylfaen"/>
          <w:sz w:val="20"/>
          <w:lang w:val="af-ZA"/>
        </w:rPr>
      </w:pPr>
      <w:r w:rsidRPr="00CB0C48">
        <w:rPr>
          <w:rFonts w:ascii="GHEA Grapalat" w:hAnsi="GHEA Grapalat" w:cs="Sylfaen"/>
          <w:sz w:val="20"/>
          <w:lang w:val="af-ZA"/>
        </w:rPr>
        <w:t>8</w:t>
      </w:r>
      <w:r w:rsidR="003717D2" w:rsidRPr="00CB0C48">
        <w:rPr>
          <w:rFonts w:ascii="GHEA Grapalat" w:hAnsi="GHEA Grapalat" w:cs="Sylfaen"/>
          <w:sz w:val="20"/>
          <w:lang w:val="hy-AM"/>
        </w:rPr>
        <w:t>.</w:t>
      </w:r>
      <w:r w:rsidR="002E0D1E" w:rsidRPr="002865DC">
        <w:rPr>
          <w:rFonts w:ascii="GHEA Grapalat" w:hAnsi="GHEA Grapalat" w:cs="Sylfaen"/>
          <w:sz w:val="20"/>
          <w:lang w:val="af-ZA"/>
        </w:rPr>
        <w:t>4</w:t>
      </w:r>
      <w:r w:rsidR="00096865" w:rsidRPr="00CB0C48">
        <w:rPr>
          <w:rFonts w:ascii="GHEA Grapalat" w:hAnsi="GHEA Grapalat" w:cs="Sylfaen"/>
          <w:sz w:val="20"/>
          <w:lang w:val="af-ZA"/>
        </w:rPr>
        <w:t xml:space="preserve"> </w:t>
      </w:r>
      <w:r w:rsidR="00096865" w:rsidRPr="00CB0C48">
        <w:rPr>
          <w:rFonts w:ascii="GHEA Grapalat" w:hAnsi="GHEA Grapalat" w:cs="Sylfaen"/>
          <w:sz w:val="20"/>
          <w:lang w:val="hy-AM"/>
        </w:rPr>
        <w:t>Եթե</w:t>
      </w:r>
      <w:r w:rsidR="00096865" w:rsidRPr="00CB0C48">
        <w:rPr>
          <w:rFonts w:ascii="GHEA Grapalat" w:hAnsi="GHEA Grapalat" w:cs="Sylfaen"/>
          <w:sz w:val="20"/>
          <w:lang w:val="af-ZA"/>
        </w:rPr>
        <w:t xml:space="preserve"> </w:t>
      </w:r>
      <w:r w:rsidR="00096865" w:rsidRPr="00CB0C48">
        <w:rPr>
          <w:rFonts w:ascii="GHEA Grapalat" w:hAnsi="GHEA Grapalat" w:cs="Sylfaen"/>
          <w:sz w:val="20"/>
          <w:lang w:val="hy-AM"/>
        </w:rPr>
        <w:t>ընտրված</w:t>
      </w:r>
      <w:r w:rsidR="00096865" w:rsidRPr="00CB0C48">
        <w:rPr>
          <w:rFonts w:ascii="GHEA Grapalat" w:hAnsi="GHEA Grapalat" w:cs="Sylfaen"/>
          <w:sz w:val="20"/>
          <w:lang w:val="af-ZA"/>
        </w:rPr>
        <w:t xml:space="preserve"> </w:t>
      </w:r>
      <w:r w:rsidR="00096865" w:rsidRPr="00CB0C48">
        <w:rPr>
          <w:rFonts w:ascii="GHEA Grapalat" w:hAnsi="GHEA Grapalat" w:cs="Sylfaen"/>
          <w:sz w:val="20"/>
          <w:lang w:val="hy-AM"/>
        </w:rPr>
        <w:t>մասնակիցը</w:t>
      </w:r>
      <w:r w:rsidR="00096865" w:rsidRPr="00CB0C48">
        <w:rPr>
          <w:rFonts w:ascii="GHEA Grapalat" w:hAnsi="GHEA Grapalat" w:cs="Sylfaen"/>
          <w:sz w:val="20"/>
          <w:lang w:val="af-ZA"/>
        </w:rPr>
        <w:t xml:space="preserve"> </w:t>
      </w:r>
      <w:r w:rsidR="00096865" w:rsidRPr="00CB0C48">
        <w:rPr>
          <w:rFonts w:ascii="GHEA Grapalat" w:hAnsi="GHEA Grapalat" w:cs="Sylfaen"/>
          <w:sz w:val="20"/>
          <w:lang w:val="hy-AM"/>
        </w:rPr>
        <w:t>պայմանագիր</w:t>
      </w:r>
      <w:r w:rsidR="00096865" w:rsidRPr="00CB0C48">
        <w:rPr>
          <w:rFonts w:ascii="GHEA Grapalat" w:hAnsi="GHEA Grapalat" w:cs="Sylfaen"/>
          <w:sz w:val="20"/>
          <w:lang w:val="af-ZA"/>
        </w:rPr>
        <w:t xml:space="preserve"> </w:t>
      </w:r>
      <w:r w:rsidR="00096865" w:rsidRPr="00CB0C48">
        <w:rPr>
          <w:rFonts w:ascii="GHEA Grapalat" w:hAnsi="GHEA Grapalat" w:cs="Sylfaen"/>
          <w:sz w:val="20"/>
          <w:lang w:val="hy-AM"/>
        </w:rPr>
        <w:t>կնքելու</w:t>
      </w:r>
      <w:r w:rsidR="00096865" w:rsidRPr="00CB0C48">
        <w:rPr>
          <w:rFonts w:ascii="GHEA Grapalat" w:hAnsi="GHEA Grapalat" w:cs="Sylfaen"/>
          <w:sz w:val="20"/>
          <w:lang w:val="af-ZA"/>
        </w:rPr>
        <w:t xml:space="preserve"> </w:t>
      </w:r>
      <w:r w:rsidR="00096865" w:rsidRPr="00CB0C48">
        <w:rPr>
          <w:rFonts w:ascii="GHEA Grapalat" w:hAnsi="GHEA Grapalat" w:cs="Sylfaen"/>
          <w:sz w:val="20"/>
          <w:lang w:val="hy-AM"/>
        </w:rPr>
        <w:t>մասին</w:t>
      </w:r>
      <w:r w:rsidR="00096865" w:rsidRPr="00CB0C48">
        <w:rPr>
          <w:rFonts w:ascii="GHEA Grapalat" w:hAnsi="GHEA Grapalat" w:cs="Sylfaen"/>
          <w:sz w:val="20"/>
          <w:lang w:val="af-ZA"/>
        </w:rPr>
        <w:t xml:space="preserve"> </w:t>
      </w:r>
      <w:r w:rsidR="00096865" w:rsidRPr="00CB0C48">
        <w:rPr>
          <w:rFonts w:ascii="GHEA Grapalat" w:hAnsi="GHEA Grapalat" w:cs="Sylfaen"/>
          <w:sz w:val="20"/>
          <w:lang w:val="hy-AM"/>
        </w:rPr>
        <w:t>ծանուցումը</w:t>
      </w:r>
      <w:r w:rsidR="00096865" w:rsidRPr="00CB0C48">
        <w:rPr>
          <w:rFonts w:ascii="GHEA Grapalat" w:hAnsi="GHEA Grapalat" w:cs="Sylfaen"/>
          <w:sz w:val="20"/>
          <w:lang w:val="af-ZA"/>
        </w:rPr>
        <w:t xml:space="preserve"> </w:t>
      </w:r>
      <w:r w:rsidR="00096865" w:rsidRPr="00CB0C48">
        <w:rPr>
          <w:rFonts w:ascii="GHEA Grapalat" w:hAnsi="GHEA Grapalat" w:cs="Sylfaen"/>
          <w:sz w:val="20"/>
          <w:lang w:val="hy-AM"/>
        </w:rPr>
        <w:t>և</w:t>
      </w:r>
      <w:r w:rsidR="00096865" w:rsidRPr="00CB0C48">
        <w:rPr>
          <w:rFonts w:ascii="GHEA Grapalat" w:hAnsi="GHEA Grapalat" w:cs="Sylfaen"/>
          <w:sz w:val="20"/>
          <w:lang w:val="af-ZA"/>
        </w:rPr>
        <w:t xml:space="preserve"> </w:t>
      </w:r>
      <w:r w:rsidR="00096865" w:rsidRPr="00CB0C48">
        <w:rPr>
          <w:rFonts w:ascii="GHEA Grapalat" w:hAnsi="GHEA Grapalat" w:cs="Sylfaen"/>
          <w:sz w:val="20"/>
          <w:lang w:val="hy-AM"/>
        </w:rPr>
        <w:t>պայմանագրի</w:t>
      </w:r>
      <w:r w:rsidR="00096865" w:rsidRPr="00CB0C48">
        <w:rPr>
          <w:rFonts w:ascii="GHEA Grapalat" w:hAnsi="GHEA Grapalat" w:cs="Sylfaen"/>
          <w:sz w:val="20"/>
          <w:lang w:val="af-ZA"/>
        </w:rPr>
        <w:t xml:space="preserve"> </w:t>
      </w:r>
      <w:r w:rsidR="00096865" w:rsidRPr="00CB0C48">
        <w:rPr>
          <w:rFonts w:ascii="GHEA Grapalat" w:hAnsi="GHEA Grapalat" w:cs="Sylfaen"/>
          <w:sz w:val="20"/>
          <w:lang w:val="hy-AM"/>
        </w:rPr>
        <w:t>նախագիծ</w:t>
      </w:r>
      <w:r w:rsidR="00443B7A" w:rsidRPr="00CB0C48">
        <w:rPr>
          <w:rFonts w:ascii="GHEA Grapalat" w:hAnsi="GHEA Grapalat" w:cs="Sylfaen"/>
          <w:sz w:val="20"/>
        </w:rPr>
        <w:t>ն</w:t>
      </w:r>
      <w:r w:rsidR="00096865" w:rsidRPr="00CB0C48">
        <w:rPr>
          <w:rFonts w:ascii="GHEA Grapalat" w:hAnsi="GHEA Grapalat" w:cs="Sylfaen"/>
          <w:sz w:val="20"/>
          <w:lang w:val="af-ZA"/>
        </w:rPr>
        <w:t xml:space="preserve"> </w:t>
      </w:r>
      <w:r w:rsidR="00096865" w:rsidRPr="00CB0C48">
        <w:rPr>
          <w:rFonts w:ascii="GHEA Grapalat" w:hAnsi="GHEA Grapalat" w:cs="Sylfaen"/>
          <w:sz w:val="20"/>
          <w:lang w:val="hy-AM"/>
        </w:rPr>
        <w:t>ստանալուց</w:t>
      </w:r>
      <w:r w:rsidR="00096865" w:rsidRPr="00CB0C48">
        <w:rPr>
          <w:rFonts w:ascii="GHEA Grapalat" w:hAnsi="GHEA Grapalat" w:cs="Sylfaen"/>
          <w:sz w:val="20"/>
          <w:lang w:val="af-ZA"/>
        </w:rPr>
        <w:t xml:space="preserve"> </w:t>
      </w:r>
      <w:r w:rsidR="00096865" w:rsidRPr="00CB0C48">
        <w:rPr>
          <w:rFonts w:ascii="GHEA Grapalat" w:hAnsi="GHEA Grapalat" w:cs="Sylfaen"/>
          <w:sz w:val="20"/>
          <w:lang w:val="hy-AM"/>
        </w:rPr>
        <w:t>հետո</w:t>
      </w:r>
      <w:r w:rsidR="00443B7A" w:rsidRPr="00CB0C48">
        <w:rPr>
          <w:rFonts w:ascii="GHEA Grapalat" w:hAnsi="GHEA Grapalat" w:cs="Sylfaen"/>
          <w:sz w:val="20"/>
          <w:lang w:val="af-ZA"/>
        </w:rPr>
        <w:t xml:space="preserve">` 10 </w:t>
      </w:r>
      <w:r w:rsidR="00443B7A" w:rsidRPr="00CB0C48">
        <w:rPr>
          <w:rFonts w:ascii="GHEA Grapalat" w:hAnsi="GHEA Grapalat" w:cs="Sylfaen"/>
          <w:sz w:val="20"/>
        </w:rPr>
        <w:t>աշխատանքային</w:t>
      </w:r>
      <w:r w:rsidR="00096865" w:rsidRPr="00CB0C48">
        <w:rPr>
          <w:rFonts w:ascii="GHEA Grapalat" w:hAnsi="GHEA Grapalat" w:cs="Sylfaen"/>
          <w:sz w:val="20"/>
          <w:lang w:val="af-ZA"/>
        </w:rPr>
        <w:t xml:space="preserve"> </w:t>
      </w:r>
      <w:r w:rsidR="00096865" w:rsidRPr="00CB0C48">
        <w:rPr>
          <w:rFonts w:ascii="GHEA Grapalat" w:hAnsi="GHEA Grapalat" w:cs="Sylfaen"/>
          <w:sz w:val="20"/>
          <w:lang w:val="hy-AM"/>
        </w:rPr>
        <w:t>օրվա</w:t>
      </w:r>
      <w:r w:rsidR="00096865" w:rsidRPr="00CB0C48">
        <w:rPr>
          <w:rFonts w:ascii="GHEA Grapalat" w:hAnsi="GHEA Grapalat" w:cs="Sylfaen"/>
          <w:sz w:val="20"/>
          <w:lang w:val="af-ZA"/>
        </w:rPr>
        <w:t xml:space="preserve"> </w:t>
      </w:r>
      <w:r w:rsidR="00096865" w:rsidRPr="00CB0C48">
        <w:rPr>
          <w:rFonts w:ascii="GHEA Grapalat" w:hAnsi="GHEA Grapalat" w:cs="Sylfaen"/>
          <w:sz w:val="20"/>
          <w:lang w:val="hy-AM"/>
        </w:rPr>
        <w:t>ընթացքում</w:t>
      </w:r>
      <w:r w:rsidR="00096865" w:rsidRPr="00CB0C48">
        <w:rPr>
          <w:rFonts w:ascii="GHEA Grapalat" w:hAnsi="GHEA Grapalat" w:cs="Sylfaen"/>
          <w:sz w:val="20"/>
          <w:lang w:val="af-ZA"/>
        </w:rPr>
        <w:t xml:space="preserve"> </w:t>
      </w:r>
      <w:r w:rsidR="00096865" w:rsidRPr="00CB0C48">
        <w:rPr>
          <w:rFonts w:ascii="GHEA Grapalat" w:hAnsi="GHEA Grapalat" w:cs="Sylfaen"/>
          <w:sz w:val="20"/>
          <w:lang w:val="hy-AM"/>
        </w:rPr>
        <w:t>չի</w:t>
      </w:r>
      <w:r w:rsidR="00096865" w:rsidRPr="00CB0C48">
        <w:rPr>
          <w:rFonts w:ascii="GHEA Grapalat" w:hAnsi="GHEA Grapalat" w:cs="Sylfaen"/>
          <w:sz w:val="20"/>
          <w:lang w:val="af-ZA"/>
        </w:rPr>
        <w:t xml:space="preserve"> </w:t>
      </w:r>
      <w:r w:rsidR="00096865" w:rsidRPr="00CB0C48">
        <w:rPr>
          <w:rFonts w:ascii="GHEA Grapalat" w:hAnsi="GHEA Grapalat" w:cs="Sylfaen"/>
          <w:sz w:val="20"/>
          <w:lang w:val="hy-AM"/>
        </w:rPr>
        <w:t>ստորագրում</w:t>
      </w:r>
      <w:r w:rsidR="00096865" w:rsidRPr="00CB0C48">
        <w:rPr>
          <w:rFonts w:ascii="GHEA Grapalat" w:hAnsi="GHEA Grapalat" w:cs="Sylfaen"/>
          <w:sz w:val="20"/>
          <w:lang w:val="af-ZA"/>
        </w:rPr>
        <w:t xml:space="preserve"> </w:t>
      </w:r>
      <w:r w:rsidR="00096865" w:rsidRPr="00CB0C48">
        <w:rPr>
          <w:rFonts w:ascii="GHEA Grapalat" w:hAnsi="GHEA Grapalat" w:cs="Sylfaen"/>
          <w:sz w:val="20"/>
          <w:lang w:val="hy-AM"/>
        </w:rPr>
        <w:t>պայմանագիրը</w:t>
      </w:r>
      <w:r w:rsidR="00096865" w:rsidRPr="00CB0C48">
        <w:rPr>
          <w:rFonts w:ascii="GHEA Grapalat" w:hAnsi="GHEA Grapalat" w:cs="Sylfaen"/>
          <w:sz w:val="20"/>
          <w:lang w:val="af-ZA"/>
        </w:rPr>
        <w:t xml:space="preserve"> </w:t>
      </w:r>
      <w:r w:rsidR="00096865" w:rsidRPr="00CB0C48">
        <w:rPr>
          <w:rFonts w:ascii="GHEA Grapalat" w:hAnsi="GHEA Grapalat" w:cs="Sylfaen"/>
          <w:sz w:val="20"/>
          <w:lang w:val="hy-AM"/>
        </w:rPr>
        <w:t>և</w:t>
      </w:r>
      <w:r w:rsidR="00096865" w:rsidRPr="00CB0C48">
        <w:rPr>
          <w:rFonts w:ascii="GHEA Grapalat" w:hAnsi="GHEA Grapalat" w:cs="Sylfaen"/>
          <w:sz w:val="20"/>
          <w:lang w:val="af-ZA"/>
        </w:rPr>
        <w:t xml:space="preserve"> </w:t>
      </w:r>
      <w:r w:rsidR="00AA0AD8" w:rsidRPr="00CB0C48">
        <w:rPr>
          <w:rFonts w:ascii="GHEA Grapalat" w:hAnsi="GHEA Grapalat" w:cs="Sylfaen"/>
          <w:sz w:val="20"/>
          <w:lang w:val="af-ZA"/>
        </w:rPr>
        <w:t>պ</w:t>
      </w:r>
      <w:r w:rsidR="00096865" w:rsidRPr="00CB0C48">
        <w:rPr>
          <w:rFonts w:ascii="GHEA Grapalat" w:hAnsi="GHEA Grapalat" w:cs="Sylfaen"/>
          <w:sz w:val="20"/>
          <w:lang w:val="ru-RU"/>
        </w:rPr>
        <w:t>ատվիրատուին</w:t>
      </w:r>
      <w:r w:rsidR="00096865" w:rsidRPr="00CB0C48">
        <w:rPr>
          <w:rFonts w:ascii="GHEA Grapalat" w:hAnsi="GHEA Grapalat" w:cs="Sylfaen"/>
          <w:sz w:val="20"/>
          <w:lang w:val="af-ZA"/>
        </w:rPr>
        <w:t xml:space="preserve"> </w:t>
      </w:r>
      <w:r w:rsidR="00096865" w:rsidRPr="00CB0C48">
        <w:rPr>
          <w:rFonts w:ascii="GHEA Grapalat" w:hAnsi="GHEA Grapalat" w:cs="Sylfaen"/>
          <w:sz w:val="20"/>
          <w:lang w:val="ru-RU"/>
        </w:rPr>
        <w:t>ներկայացնում</w:t>
      </w:r>
      <w:r w:rsidR="00096865" w:rsidRPr="00CB0C48">
        <w:rPr>
          <w:rFonts w:ascii="GHEA Grapalat" w:hAnsi="GHEA Grapalat" w:cs="Sylfaen"/>
          <w:sz w:val="20"/>
          <w:lang w:val="af-ZA"/>
        </w:rPr>
        <w:t xml:space="preserve"> </w:t>
      </w:r>
      <w:r w:rsidR="00096865" w:rsidRPr="00CB0C48">
        <w:rPr>
          <w:rFonts w:ascii="GHEA Grapalat" w:hAnsi="GHEA Grapalat" w:cs="Sylfaen"/>
          <w:sz w:val="20"/>
          <w:lang w:val="ru-RU"/>
        </w:rPr>
        <w:t>պայմանագրի</w:t>
      </w:r>
      <w:r w:rsidR="00443B7A" w:rsidRPr="00CB0C48">
        <w:rPr>
          <w:rFonts w:ascii="GHEA Grapalat" w:hAnsi="GHEA Grapalat" w:cs="Sylfaen"/>
          <w:sz w:val="20"/>
          <w:lang w:val="af-ZA"/>
        </w:rPr>
        <w:t xml:space="preserve"> </w:t>
      </w:r>
      <w:r w:rsidR="00443B7A" w:rsidRPr="00CB0C48">
        <w:rPr>
          <w:rFonts w:ascii="GHEA Grapalat" w:hAnsi="GHEA Grapalat" w:cs="Sylfaen"/>
          <w:sz w:val="20"/>
        </w:rPr>
        <w:t>ապահովումը</w:t>
      </w:r>
      <w:r w:rsidR="00096865" w:rsidRPr="00CB0C48">
        <w:rPr>
          <w:rFonts w:ascii="GHEA Grapalat" w:hAnsi="GHEA Grapalat" w:cs="Sylfaen"/>
          <w:sz w:val="20"/>
          <w:lang w:val="af-ZA"/>
        </w:rPr>
        <w:t>,</w:t>
      </w:r>
      <w:r w:rsidR="00096865" w:rsidRPr="00CB0C48">
        <w:rPr>
          <w:rFonts w:ascii="GHEA Grapalat" w:hAnsi="GHEA Grapalat" w:cs="Sylfaen"/>
          <w:i/>
          <w:sz w:val="20"/>
          <w:lang w:val="af-ZA"/>
        </w:rPr>
        <w:t xml:space="preserve"> </w:t>
      </w:r>
      <w:r w:rsidR="00096865" w:rsidRPr="00CB0C48">
        <w:rPr>
          <w:rFonts w:ascii="GHEA Grapalat" w:hAnsi="GHEA Grapalat" w:cs="Sylfaen"/>
          <w:sz w:val="20"/>
          <w:lang w:val="hy-AM"/>
        </w:rPr>
        <w:t>ապա նա զրկվում է պայմանագիրը ստորագրելու իրավունքից</w:t>
      </w:r>
      <w:r w:rsidR="004D5671" w:rsidRPr="00CB0C48">
        <w:rPr>
          <w:rFonts w:ascii="GHEA Grapalat" w:hAnsi="GHEA Grapalat" w:cs="Sylfaen"/>
          <w:sz w:val="20"/>
          <w:lang w:val="hy-AM"/>
        </w:rPr>
        <w:t>։</w:t>
      </w:r>
      <w:r w:rsidR="00443B7A" w:rsidRPr="00CB0C48">
        <w:rPr>
          <w:rFonts w:ascii="GHEA Grapalat" w:hAnsi="GHEA Grapalat" w:cs="Sylfaen"/>
          <w:sz w:val="20"/>
          <w:lang w:val="af-ZA"/>
        </w:rPr>
        <w:t xml:space="preserve"> </w:t>
      </w:r>
      <w:r w:rsidR="00443B7A" w:rsidRPr="00CB0C48">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0313A6" w:rsidRPr="00CB0C48" w:rsidRDefault="000313A6" w:rsidP="00037DDE">
      <w:pPr>
        <w:ind w:firstLine="567"/>
        <w:jc w:val="both"/>
        <w:rPr>
          <w:rFonts w:ascii="GHEA Grapalat" w:hAnsi="GHEA Grapalat" w:cs="Sylfaen"/>
          <w:sz w:val="20"/>
          <w:lang w:val="af-ZA"/>
        </w:rPr>
      </w:pPr>
      <w:r w:rsidRPr="00CB0C48">
        <w:rPr>
          <w:rFonts w:ascii="GHEA Grapalat" w:hAnsi="GHEA Grapalat" w:cs="Sylfaen"/>
          <w:sz w:val="20"/>
          <w:lang w:val="hy-AM"/>
        </w:rPr>
        <w:t>Ընդ</w:t>
      </w:r>
      <w:r w:rsidRPr="00CB0C48">
        <w:rPr>
          <w:rFonts w:ascii="GHEA Grapalat" w:hAnsi="GHEA Grapalat" w:cs="Sylfaen"/>
          <w:sz w:val="20"/>
          <w:lang w:val="af-ZA"/>
        </w:rPr>
        <w:t xml:space="preserve"> </w:t>
      </w:r>
      <w:r w:rsidRPr="00CB0C48">
        <w:rPr>
          <w:rFonts w:ascii="GHEA Grapalat" w:hAnsi="GHEA Grapalat" w:cs="Sylfaen"/>
          <w:sz w:val="20"/>
          <w:lang w:val="hy-AM"/>
        </w:rPr>
        <w:t>որում</w:t>
      </w:r>
      <w:r w:rsidRPr="00CB0C48">
        <w:rPr>
          <w:rFonts w:ascii="GHEA Grapalat" w:hAnsi="GHEA Grapalat" w:cs="Sylfaen"/>
          <w:sz w:val="20"/>
          <w:lang w:val="af-ZA"/>
        </w:rPr>
        <w:t xml:space="preserve"> </w:t>
      </w:r>
      <w:r w:rsidRPr="00CB0C48">
        <w:rPr>
          <w:rFonts w:ascii="GHEA Grapalat" w:hAnsi="GHEA Grapalat" w:cs="Sylfaen"/>
          <w:sz w:val="20"/>
          <w:lang w:val="hy-AM"/>
        </w:rPr>
        <w:t xml:space="preserve">ընտրված մասնակցի կողմից հաստատված պայմանագրի նախագիծը </w:t>
      </w:r>
      <w:r w:rsidR="00A6756D" w:rsidRPr="00CB0C48">
        <w:rPr>
          <w:rFonts w:ascii="GHEA Grapalat" w:hAnsi="GHEA Grapalat" w:cs="Sylfaen"/>
          <w:sz w:val="20"/>
        </w:rPr>
        <w:t>պ</w:t>
      </w:r>
      <w:r w:rsidRPr="00CB0C48">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CB0C48">
        <w:rPr>
          <w:rFonts w:ascii="GHEA Grapalat" w:hAnsi="GHEA Grapalat" w:cs="Sylfaen"/>
          <w:sz w:val="20"/>
        </w:rPr>
        <w:t>պ</w:t>
      </w:r>
      <w:r w:rsidRPr="00CB0C48">
        <w:rPr>
          <w:rFonts w:ascii="GHEA Grapalat" w:hAnsi="GHEA Grapalat" w:cs="Sylfaen"/>
          <w:sz w:val="20"/>
          <w:lang w:val="hy-AM"/>
        </w:rPr>
        <w:t>ատվիրատուի փաստաթղթաշրջանառ</w:t>
      </w:r>
      <w:r w:rsidR="005F7C1D" w:rsidRPr="00CB0C48">
        <w:rPr>
          <w:rFonts w:ascii="GHEA Grapalat" w:hAnsi="GHEA Grapalat" w:cs="Sylfaen"/>
          <w:sz w:val="20"/>
          <w:lang w:val="hy-AM"/>
        </w:rPr>
        <w:t>ության համակարգում:  Պա</w:t>
      </w:r>
      <w:r w:rsidRPr="00CB0C48">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CB0C48">
        <w:rPr>
          <w:rFonts w:ascii="GHEA Grapalat" w:hAnsi="GHEA Grapalat" w:cs="Sylfaen"/>
          <w:sz w:val="20"/>
          <w:lang w:val="af-ZA"/>
        </w:rPr>
        <w:t xml:space="preserve"> </w:t>
      </w:r>
      <w:r w:rsidR="005D3674" w:rsidRPr="00CB0C48">
        <w:rPr>
          <w:rFonts w:ascii="GHEA Grapalat" w:hAnsi="GHEA Grapalat" w:cs="Sylfaen"/>
          <w:sz w:val="20"/>
        </w:rPr>
        <w:t>և</w:t>
      </w:r>
      <w:r w:rsidR="005D3674" w:rsidRPr="00CB0C48">
        <w:rPr>
          <w:rFonts w:ascii="GHEA Grapalat" w:hAnsi="GHEA Grapalat" w:cs="Sylfaen"/>
          <w:sz w:val="20"/>
          <w:lang w:val="af-ZA"/>
        </w:rPr>
        <w:t xml:space="preserve"> </w:t>
      </w:r>
      <w:r w:rsidR="005D3674" w:rsidRPr="00CB0C48">
        <w:rPr>
          <w:rFonts w:ascii="GHEA Grapalat" w:hAnsi="GHEA Grapalat" w:cs="Sylfaen"/>
          <w:sz w:val="20"/>
        </w:rPr>
        <w:t>հաստատմանը</w:t>
      </w:r>
      <w:r w:rsidR="005D3674" w:rsidRPr="00CB0C48">
        <w:rPr>
          <w:rFonts w:ascii="GHEA Grapalat" w:hAnsi="GHEA Grapalat" w:cs="Sylfaen"/>
          <w:sz w:val="20"/>
          <w:lang w:val="af-ZA"/>
        </w:rPr>
        <w:t xml:space="preserve"> </w:t>
      </w:r>
      <w:r w:rsidR="005D3674" w:rsidRPr="00CB0C48">
        <w:rPr>
          <w:rFonts w:ascii="GHEA Grapalat" w:hAnsi="GHEA Grapalat" w:cs="Sylfaen"/>
          <w:sz w:val="20"/>
        </w:rPr>
        <w:t>հաջորդող</w:t>
      </w:r>
      <w:r w:rsidR="005D3674" w:rsidRPr="00CB0C48">
        <w:rPr>
          <w:rFonts w:ascii="GHEA Grapalat" w:hAnsi="GHEA Grapalat" w:cs="Sylfaen"/>
          <w:sz w:val="20"/>
          <w:lang w:val="af-ZA"/>
        </w:rPr>
        <w:t xml:space="preserve"> </w:t>
      </w:r>
      <w:r w:rsidR="005D3674" w:rsidRPr="00CB0C48">
        <w:rPr>
          <w:rFonts w:ascii="GHEA Grapalat" w:hAnsi="GHEA Grapalat" w:cs="Sylfaen"/>
          <w:sz w:val="20"/>
        </w:rPr>
        <w:t>աշխատանքային</w:t>
      </w:r>
      <w:r w:rsidR="005D3674" w:rsidRPr="00CB0C48">
        <w:rPr>
          <w:rFonts w:ascii="GHEA Grapalat" w:hAnsi="GHEA Grapalat" w:cs="Sylfaen"/>
          <w:sz w:val="20"/>
          <w:lang w:val="af-ZA"/>
        </w:rPr>
        <w:t xml:space="preserve"> </w:t>
      </w:r>
      <w:r w:rsidR="005D3674" w:rsidRPr="00CB0C48">
        <w:rPr>
          <w:rFonts w:ascii="GHEA Grapalat" w:hAnsi="GHEA Grapalat" w:cs="Sylfaen"/>
          <w:sz w:val="20"/>
        </w:rPr>
        <w:t>օրը</w:t>
      </w:r>
      <w:r w:rsidR="005D3674" w:rsidRPr="00CB0C48">
        <w:rPr>
          <w:rFonts w:ascii="GHEA Grapalat" w:hAnsi="GHEA Grapalat" w:cs="Sylfaen"/>
          <w:sz w:val="20"/>
          <w:lang w:val="af-ZA"/>
        </w:rPr>
        <w:t xml:space="preserve"> </w:t>
      </w:r>
      <w:r w:rsidR="005D3674" w:rsidRPr="00CB0C48">
        <w:rPr>
          <w:rFonts w:ascii="GHEA Grapalat" w:hAnsi="GHEA Grapalat" w:cs="Sylfaen"/>
          <w:sz w:val="20"/>
        </w:rPr>
        <w:t>ուղեկցող</w:t>
      </w:r>
      <w:r w:rsidR="005D3674" w:rsidRPr="00CB0C48">
        <w:rPr>
          <w:rFonts w:ascii="GHEA Grapalat" w:hAnsi="GHEA Grapalat" w:cs="Sylfaen"/>
          <w:sz w:val="20"/>
          <w:lang w:val="af-ZA"/>
        </w:rPr>
        <w:t xml:space="preserve"> </w:t>
      </w:r>
      <w:r w:rsidR="005D3674" w:rsidRPr="00CB0C48">
        <w:rPr>
          <w:rFonts w:ascii="GHEA Grapalat" w:hAnsi="GHEA Grapalat" w:cs="Sylfaen"/>
          <w:sz w:val="20"/>
        </w:rPr>
        <w:t>գրությամբ</w:t>
      </w:r>
      <w:r w:rsidR="005D3674" w:rsidRPr="00CB0C48">
        <w:rPr>
          <w:rFonts w:ascii="GHEA Grapalat" w:hAnsi="GHEA Grapalat" w:cs="Sylfaen"/>
          <w:sz w:val="20"/>
          <w:lang w:val="af-ZA"/>
        </w:rPr>
        <w:t xml:space="preserve"> </w:t>
      </w:r>
      <w:r w:rsidR="005D3674" w:rsidRPr="00CB0C48">
        <w:rPr>
          <w:rFonts w:ascii="GHEA Grapalat" w:hAnsi="GHEA Grapalat" w:cs="Sylfaen"/>
          <w:sz w:val="20"/>
        </w:rPr>
        <w:t>տրամադրվում</w:t>
      </w:r>
      <w:r w:rsidR="005D3674" w:rsidRPr="00CB0C48">
        <w:rPr>
          <w:rFonts w:ascii="GHEA Grapalat" w:hAnsi="GHEA Grapalat" w:cs="Sylfaen"/>
          <w:sz w:val="20"/>
          <w:lang w:val="af-ZA"/>
        </w:rPr>
        <w:t xml:space="preserve"> </w:t>
      </w:r>
      <w:r w:rsidR="005D3674" w:rsidRPr="00CB0C48">
        <w:rPr>
          <w:rFonts w:ascii="GHEA Grapalat" w:hAnsi="GHEA Grapalat" w:cs="Sylfaen"/>
          <w:sz w:val="20"/>
        </w:rPr>
        <w:t>է</w:t>
      </w:r>
      <w:r w:rsidR="005D3674" w:rsidRPr="00CB0C48">
        <w:rPr>
          <w:rFonts w:ascii="GHEA Grapalat" w:hAnsi="GHEA Grapalat" w:cs="Sylfaen"/>
          <w:sz w:val="20"/>
          <w:lang w:val="af-ZA"/>
        </w:rPr>
        <w:t xml:space="preserve"> </w:t>
      </w:r>
      <w:r w:rsidR="005D3674" w:rsidRPr="00CB0C48">
        <w:rPr>
          <w:rFonts w:ascii="GHEA Grapalat" w:hAnsi="GHEA Grapalat" w:cs="Sylfaen"/>
          <w:sz w:val="20"/>
        </w:rPr>
        <w:t>ընտրված</w:t>
      </w:r>
      <w:r w:rsidR="005D3674" w:rsidRPr="00CB0C48">
        <w:rPr>
          <w:rFonts w:ascii="GHEA Grapalat" w:hAnsi="GHEA Grapalat" w:cs="Sylfaen"/>
          <w:sz w:val="20"/>
          <w:lang w:val="af-ZA"/>
        </w:rPr>
        <w:t xml:space="preserve"> </w:t>
      </w:r>
      <w:r w:rsidR="005D3674" w:rsidRPr="00CB0C48">
        <w:rPr>
          <w:rFonts w:ascii="GHEA Grapalat" w:hAnsi="GHEA Grapalat" w:cs="Sylfaen"/>
          <w:sz w:val="20"/>
        </w:rPr>
        <w:t>մասնակցին</w:t>
      </w:r>
      <w:r w:rsidRPr="00CB0C48">
        <w:rPr>
          <w:rFonts w:ascii="GHEA Grapalat" w:hAnsi="GHEA Grapalat" w:cs="Sylfaen"/>
          <w:sz w:val="20"/>
          <w:lang w:val="hy-AM"/>
        </w:rPr>
        <w:t>:</w:t>
      </w:r>
    </w:p>
    <w:p w:rsidR="00D612BC" w:rsidRPr="00CB0C48" w:rsidRDefault="00CD1EF7" w:rsidP="00037DDE">
      <w:pPr>
        <w:pStyle w:val="a3"/>
        <w:spacing w:line="240" w:lineRule="auto"/>
        <w:ind w:firstLine="567"/>
        <w:rPr>
          <w:rFonts w:ascii="GHEA Grapalat" w:hAnsi="GHEA Grapalat" w:cs="Sylfaen"/>
          <w:i w:val="0"/>
          <w:szCs w:val="24"/>
          <w:lang w:val="af-ZA"/>
        </w:rPr>
      </w:pPr>
      <w:r w:rsidRPr="00CB0C48">
        <w:rPr>
          <w:rFonts w:ascii="GHEA Grapalat" w:hAnsi="GHEA Grapalat" w:cs="Sylfaen"/>
          <w:i w:val="0"/>
          <w:szCs w:val="24"/>
          <w:lang w:val="af-ZA"/>
        </w:rPr>
        <w:t>8</w:t>
      </w:r>
      <w:r w:rsidR="00D17258" w:rsidRPr="00CB0C48">
        <w:rPr>
          <w:rFonts w:ascii="GHEA Grapalat" w:hAnsi="GHEA Grapalat" w:cs="Sylfaen"/>
          <w:i w:val="0"/>
          <w:szCs w:val="24"/>
          <w:lang w:val="af-ZA"/>
        </w:rPr>
        <w:t>.</w:t>
      </w:r>
      <w:r w:rsidR="002E0D1E">
        <w:rPr>
          <w:rFonts w:ascii="GHEA Grapalat" w:hAnsi="GHEA Grapalat" w:cs="Sylfaen"/>
          <w:i w:val="0"/>
          <w:szCs w:val="24"/>
          <w:lang w:val="af-ZA"/>
        </w:rPr>
        <w:t>5</w:t>
      </w:r>
      <w:r w:rsidR="00D17258"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Մինչև</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սույն</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հրավերի</w:t>
      </w:r>
      <w:r w:rsidR="00096865" w:rsidRPr="00CB0C48">
        <w:rPr>
          <w:rFonts w:ascii="GHEA Grapalat" w:hAnsi="GHEA Grapalat" w:cs="Sylfaen"/>
          <w:i w:val="0"/>
          <w:szCs w:val="24"/>
          <w:lang w:val="af-ZA"/>
        </w:rPr>
        <w:t xml:space="preserve"> </w:t>
      </w:r>
      <w:r w:rsidR="00447FFD" w:rsidRPr="00CB0C48">
        <w:rPr>
          <w:rFonts w:ascii="GHEA Grapalat" w:hAnsi="GHEA Grapalat" w:cs="Sylfaen"/>
          <w:i w:val="0"/>
          <w:szCs w:val="24"/>
          <w:lang w:val="af-ZA"/>
        </w:rPr>
        <w:t xml:space="preserve">1-ին մասի </w:t>
      </w:r>
      <w:r w:rsidRPr="00CB0C48">
        <w:rPr>
          <w:rFonts w:ascii="GHEA Grapalat" w:hAnsi="GHEA Grapalat" w:cs="Sylfaen"/>
          <w:i w:val="0"/>
          <w:szCs w:val="24"/>
          <w:lang w:val="af-ZA"/>
        </w:rPr>
        <w:t>8</w:t>
      </w:r>
      <w:r w:rsidR="005B1DD6" w:rsidRPr="00CB0C48">
        <w:rPr>
          <w:rFonts w:ascii="GHEA Grapalat" w:hAnsi="GHEA Grapalat" w:cs="Sylfaen"/>
          <w:i w:val="0"/>
          <w:szCs w:val="24"/>
          <w:lang w:val="hy-AM"/>
        </w:rPr>
        <w:t>.5</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կետով</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նախատեսված</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ժամկետի</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ավարտը</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կողմերի</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համաձայնությամբ</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կարող</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են</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պայմանագրի</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նախագծում</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կատարվել</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փոփոխություններ</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սակայն</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դրանք</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չեն</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կարող</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հանգեցնել</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գնման</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առարկայի</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բնութագրերի</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փոփոխմանը</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ներառյալ</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ընտրված</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մասնակցի</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առաջարկած</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գնի</w:t>
      </w:r>
      <w:r w:rsidR="00096865" w:rsidRPr="00CB0C48">
        <w:rPr>
          <w:rFonts w:ascii="GHEA Grapalat" w:hAnsi="GHEA Grapalat" w:cs="Sylfaen"/>
          <w:i w:val="0"/>
          <w:szCs w:val="24"/>
          <w:lang w:val="af-ZA"/>
        </w:rPr>
        <w:t xml:space="preserve"> </w:t>
      </w:r>
      <w:r w:rsidR="00096865" w:rsidRPr="00CB0C48">
        <w:rPr>
          <w:rFonts w:ascii="GHEA Grapalat" w:hAnsi="GHEA Grapalat" w:cs="Sylfaen"/>
          <w:i w:val="0"/>
          <w:szCs w:val="24"/>
          <w:lang w:val="ru-RU"/>
        </w:rPr>
        <w:t>ավելացմանը</w:t>
      </w:r>
      <w:r w:rsidR="004D5671" w:rsidRPr="00CB0C48">
        <w:rPr>
          <w:rFonts w:ascii="GHEA Grapalat" w:hAnsi="GHEA Grapalat" w:cs="Sylfaen"/>
          <w:i w:val="0"/>
          <w:szCs w:val="24"/>
          <w:lang w:val="ru-RU"/>
        </w:rPr>
        <w:t>։</w:t>
      </w:r>
      <w:r w:rsidR="00D612BC" w:rsidRPr="00CB0C48">
        <w:rPr>
          <w:rFonts w:ascii="GHEA Mariam" w:hAnsi="GHEA Mariam"/>
          <w:spacing w:val="-8"/>
          <w:lang w:val="af-ZA"/>
        </w:rPr>
        <w:t xml:space="preserve"> </w:t>
      </w:r>
    </w:p>
    <w:p w:rsidR="00096865" w:rsidRPr="00CB0C48" w:rsidRDefault="00096865" w:rsidP="00037DDE">
      <w:pPr>
        <w:jc w:val="center"/>
        <w:rPr>
          <w:rFonts w:ascii="GHEA Grapalat" w:hAnsi="GHEA Grapalat"/>
          <w:b/>
          <w:iCs/>
          <w:sz w:val="20"/>
          <w:lang w:val="af-ZA"/>
        </w:rPr>
      </w:pPr>
    </w:p>
    <w:p w:rsidR="005F7C1D" w:rsidRPr="00CB0C48" w:rsidRDefault="005F7C1D" w:rsidP="00037DDE">
      <w:pPr>
        <w:jc w:val="center"/>
        <w:rPr>
          <w:rFonts w:ascii="GHEA Grapalat" w:hAnsi="GHEA Grapalat"/>
          <w:b/>
          <w:iCs/>
          <w:sz w:val="20"/>
          <w:lang w:val="af-ZA"/>
        </w:rPr>
      </w:pPr>
    </w:p>
    <w:p w:rsidR="00096865" w:rsidRPr="00CB0C48" w:rsidRDefault="00CD1EF7" w:rsidP="00037DDE">
      <w:pPr>
        <w:jc w:val="center"/>
        <w:rPr>
          <w:rFonts w:ascii="GHEA Grapalat" w:hAnsi="GHEA Grapalat" w:cs="Arial"/>
          <w:b/>
          <w:iCs/>
          <w:sz w:val="20"/>
          <w:lang w:val="af-ZA"/>
        </w:rPr>
      </w:pPr>
      <w:r w:rsidRPr="00CB0C48">
        <w:rPr>
          <w:rFonts w:ascii="GHEA Grapalat" w:hAnsi="GHEA Grapalat"/>
          <w:b/>
          <w:iCs/>
          <w:sz w:val="20"/>
          <w:lang w:val="af-ZA"/>
        </w:rPr>
        <w:t>9</w:t>
      </w:r>
      <w:r w:rsidR="008D5016" w:rsidRPr="00CB0C48">
        <w:rPr>
          <w:rFonts w:ascii="GHEA Grapalat" w:hAnsi="GHEA Grapalat"/>
          <w:b/>
          <w:iCs/>
          <w:sz w:val="20"/>
          <w:lang w:val="af-ZA"/>
        </w:rPr>
        <w:t xml:space="preserve">. </w:t>
      </w:r>
      <w:r w:rsidR="008D5016" w:rsidRPr="00CB0C48">
        <w:rPr>
          <w:rFonts w:ascii="GHEA Grapalat" w:hAnsi="GHEA Grapalat" w:cs="Sylfaen"/>
          <w:b/>
          <w:iCs/>
          <w:sz w:val="20"/>
          <w:lang w:val="af-ZA"/>
        </w:rPr>
        <w:t>ՊԱՅՄԱՆԱԳՐԻ</w:t>
      </w:r>
      <w:r w:rsidR="008D5016" w:rsidRPr="00CB0C48">
        <w:rPr>
          <w:rFonts w:ascii="GHEA Grapalat" w:hAnsi="GHEA Grapalat" w:cs="Arial"/>
          <w:b/>
          <w:iCs/>
          <w:sz w:val="20"/>
          <w:lang w:val="af-ZA"/>
        </w:rPr>
        <w:t xml:space="preserve"> </w:t>
      </w:r>
      <w:r w:rsidR="008D5016" w:rsidRPr="00CB0C48">
        <w:rPr>
          <w:rFonts w:ascii="GHEA Grapalat" w:hAnsi="GHEA Grapalat" w:cs="Sylfaen"/>
          <w:b/>
          <w:iCs/>
          <w:sz w:val="20"/>
          <w:lang w:val="af-ZA"/>
        </w:rPr>
        <w:t>ԱՊԱՀՈՎՈՒՄԸ</w:t>
      </w:r>
      <w:r w:rsidR="008D5016" w:rsidRPr="00CB0C48">
        <w:rPr>
          <w:rFonts w:ascii="GHEA Grapalat" w:hAnsi="GHEA Grapalat" w:cs="Arial"/>
          <w:b/>
          <w:iCs/>
          <w:sz w:val="20"/>
          <w:lang w:val="af-ZA"/>
        </w:rPr>
        <w:t xml:space="preserve"> </w:t>
      </w:r>
    </w:p>
    <w:p w:rsidR="00096865" w:rsidRPr="00CB0C48" w:rsidRDefault="00096865" w:rsidP="00037DDE">
      <w:pPr>
        <w:jc w:val="center"/>
        <w:rPr>
          <w:rFonts w:ascii="GHEA Grapalat" w:hAnsi="GHEA Grapalat"/>
          <w:b/>
          <w:iCs/>
          <w:sz w:val="20"/>
          <w:lang w:val="af-ZA"/>
        </w:rPr>
      </w:pPr>
    </w:p>
    <w:p w:rsidR="00096865" w:rsidRPr="00CB0C48" w:rsidRDefault="00CD1EF7" w:rsidP="00037DDE">
      <w:pPr>
        <w:ind w:firstLine="567"/>
        <w:jc w:val="both"/>
        <w:rPr>
          <w:rFonts w:ascii="GHEA Grapalat" w:hAnsi="GHEA Grapalat" w:cs="Sylfaen"/>
          <w:sz w:val="20"/>
          <w:lang w:val="af-ZA"/>
        </w:rPr>
      </w:pPr>
      <w:r w:rsidRPr="00CB0C48">
        <w:rPr>
          <w:rFonts w:ascii="GHEA Grapalat" w:hAnsi="GHEA Grapalat"/>
          <w:iCs/>
          <w:sz w:val="20"/>
          <w:lang w:val="af-ZA"/>
        </w:rPr>
        <w:t>9</w:t>
      </w:r>
      <w:r w:rsidR="00096865" w:rsidRPr="00CB0C48">
        <w:rPr>
          <w:rFonts w:ascii="GHEA Grapalat" w:hAnsi="GHEA Grapalat"/>
          <w:iCs/>
          <w:sz w:val="20"/>
          <w:lang w:val="af-ZA"/>
        </w:rPr>
        <w:t>.</w:t>
      </w:r>
      <w:r w:rsidR="00096865" w:rsidRPr="00CB0C48">
        <w:rPr>
          <w:rFonts w:ascii="GHEA Grapalat" w:hAnsi="GHEA Grapalat" w:cs="Sylfaen"/>
          <w:sz w:val="20"/>
          <w:lang w:val="af-ZA"/>
        </w:rPr>
        <w:t xml:space="preserve">1 </w:t>
      </w:r>
      <w:r w:rsidR="00096865" w:rsidRPr="00CB0C48">
        <w:rPr>
          <w:rFonts w:ascii="GHEA Grapalat" w:hAnsi="GHEA Grapalat" w:cs="Sylfaen"/>
          <w:sz w:val="20"/>
          <w:lang w:val="ru-RU"/>
        </w:rPr>
        <w:t>Պայմանագրի</w:t>
      </w:r>
      <w:r w:rsidR="00096865" w:rsidRPr="00CB0C48">
        <w:rPr>
          <w:rFonts w:ascii="GHEA Grapalat" w:hAnsi="GHEA Grapalat" w:cs="Sylfaen"/>
          <w:sz w:val="20"/>
          <w:lang w:val="af-ZA"/>
        </w:rPr>
        <w:t xml:space="preserve"> </w:t>
      </w:r>
      <w:r w:rsidR="00096865" w:rsidRPr="00CB0C48">
        <w:rPr>
          <w:rFonts w:ascii="GHEA Grapalat" w:hAnsi="GHEA Grapalat" w:cs="Sylfaen"/>
          <w:sz w:val="20"/>
          <w:lang w:val="ru-RU"/>
        </w:rPr>
        <w:t>ապահովում</w:t>
      </w:r>
      <w:r w:rsidR="00096865" w:rsidRPr="00CB0C48">
        <w:rPr>
          <w:rFonts w:ascii="GHEA Grapalat" w:hAnsi="GHEA Grapalat" w:cs="Sylfaen"/>
          <w:sz w:val="20"/>
          <w:lang w:val="af-ZA"/>
        </w:rPr>
        <w:t xml:space="preserve"> </w:t>
      </w:r>
      <w:r w:rsidR="00096865" w:rsidRPr="00CB0C48">
        <w:rPr>
          <w:rFonts w:ascii="GHEA Grapalat" w:hAnsi="GHEA Grapalat" w:cs="Sylfaen"/>
          <w:sz w:val="20"/>
          <w:lang w:val="ru-RU"/>
        </w:rPr>
        <w:t>ներկայացնելու</w:t>
      </w:r>
      <w:r w:rsidR="00096865" w:rsidRPr="00CB0C48">
        <w:rPr>
          <w:rFonts w:ascii="GHEA Grapalat" w:hAnsi="GHEA Grapalat" w:cs="Sylfaen"/>
          <w:sz w:val="20"/>
          <w:lang w:val="af-ZA"/>
        </w:rPr>
        <w:t xml:space="preserve"> </w:t>
      </w:r>
      <w:r w:rsidR="00096865" w:rsidRPr="00CB0C48">
        <w:rPr>
          <w:rFonts w:ascii="GHEA Grapalat" w:hAnsi="GHEA Grapalat" w:cs="Sylfaen"/>
          <w:sz w:val="20"/>
          <w:lang w:val="ru-RU"/>
        </w:rPr>
        <w:t>պահանջի</w:t>
      </w:r>
      <w:r w:rsidR="00096865" w:rsidRPr="00CB0C48">
        <w:rPr>
          <w:rFonts w:ascii="GHEA Grapalat" w:hAnsi="GHEA Grapalat" w:cs="Sylfaen"/>
          <w:sz w:val="20"/>
          <w:lang w:val="af-ZA"/>
        </w:rPr>
        <w:t xml:space="preserve"> </w:t>
      </w:r>
      <w:r w:rsidR="00096865" w:rsidRPr="00CB0C48">
        <w:rPr>
          <w:rFonts w:ascii="GHEA Grapalat" w:hAnsi="GHEA Grapalat" w:cs="Sylfaen"/>
          <w:sz w:val="20"/>
          <w:lang w:val="ru-RU"/>
        </w:rPr>
        <w:t>հիման</w:t>
      </w:r>
      <w:r w:rsidR="00096865" w:rsidRPr="00CB0C48">
        <w:rPr>
          <w:rFonts w:ascii="GHEA Grapalat" w:hAnsi="GHEA Grapalat" w:cs="Sylfaen"/>
          <w:sz w:val="20"/>
          <w:lang w:val="af-ZA"/>
        </w:rPr>
        <w:t xml:space="preserve"> </w:t>
      </w:r>
      <w:r w:rsidR="00096865" w:rsidRPr="00CB0C48">
        <w:rPr>
          <w:rFonts w:ascii="GHEA Grapalat" w:hAnsi="GHEA Grapalat" w:cs="Sylfaen"/>
          <w:sz w:val="20"/>
          <w:lang w:val="ru-RU"/>
        </w:rPr>
        <w:t>վրա</w:t>
      </w:r>
      <w:r w:rsidR="00096865" w:rsidRPr="00CB0C48">
        <w:rPr>
          <w:rFonts w:ascii="GHEA Grapalat" w:hAnsi="GHEA Grapalat" w:cs="Sylfaen"/>
          <w:sz w:val="20"/>
          <w:lang w:val="af-ZA"/>
        </w:rPr>
        <w:t xml:space="preserve">, </w:t>
      </w:r>
      <w:r w:rsidR="00096865" w:rsidRPr="00CB0C48">
        <w:rPr>
          <w:rFonts w:ascii="GHEA Grapalat" w:hAnsi="GHEA Grapalat" w:cs="Sylfaen"/>
          <w:sz w:val="20"/>
          <w:lang w:val="ru-RU"/>
        </w:rPr>
        <w:t>այն</w:t>
      </w:r>
      <w:r w:rsidR="00096865" w:rsidRPr="00CB0C48">
        <w:rPr>
          <w:rFonts w:ascii="GHEA Grapalat" w:hAnsi="GHEA Grapalat" w:cs="Sylfaen"/>
          <w:sz w:val="20"/>
          <w:lang w:val="af-ZA"/>
        </w:rPr>
        <w:t xml:space="preserve"> </w:t>
      </w:r>
      <w:r w:rsidR="00096865" w:rsidRPr="00CB0C48">
        <w:rPr>
          <w:rFonts w:ascii="GHEA Grapalat" w:hAnsi="GHEA Grapalat" w:cs="Sylfaen"/>
          <w:sz w:val="20"/>
          <w:lang w:val="ru-RU"/>
        </w:rPr>
        <w:t>ստանալու</w:t>
      </w:r>
      <w:r w:rsidR="00096865" w:rsidRPr="00CB0C48">
        <w:rPr>
          <w:rFonts w:ascii="GHEA Grapalat" w:hAnsi="GHEA Grapalat" w:cs="Sylfaen"/>
          <w:sz w:val="20"/>
          <w:lang w:val="af-ZA"/>
        </w:rPr>
        <w:t xml:space="preserve"> </w:t>
      </w:r>
      <w:r w:rsidR="00096865" w:rsidRPr="00CB0C48">
        <w:rPr>
          <w:rFonts w:ascii="GHEA Grapalat" w:hAnsi="GHEA Grapalat" w:cs="Sylfaen"/>
          <w:sz w:val="20"/>
          <w:lang w:val="ru-RU"/>
        </w:rPr>
        <w:t>օրվանից</w:t>
      </w:r>
      <w:r w:rsidR="00096865" w:rsidRPr="00CB0C48">
        <w:rPr>
          <w:rFonts w:ascii="GHEA Grapalat" w:hAnsi="GHEA Grapalat" w:cs="Sylfaen"/>
          <w:sz w:val="20"/>
          <w:lang w:val="af-ZA"/>
        </w:rPr>
        <w:t xml:space="preserve"> </w:t>
      </w:r>
      <w:r w:rsidR="00B413A8" w:rsidRPr="00CB0C48">
        <w:rPr>
          <w:rFonts w:ascii="GHEA Grapalat" w:hAnsi="GHEA Grapalat" w:cs="Sylfaen"/>
          <w:sz w:val="20"/>
          <w:lang w:val="af-ZA"/>
        </w:rPr>
        <w:t xml:space="preserve">10 աշխատանքային </w:t>
      </w:r>
      <w:r w:rsidR="00096865" w:rsidRPr="00CB0C48">
        <w:rPr>
          <w:rFonts w:ascii="GHEA Grapalat" w:hAnsi="GHEA Grapalat" w:cs="Sylfaen"/>
          <w:sz w:val="20"/>
          <w:lang w:val="ru-RU"/>
        </w:rPr>
        <w:t>օրվա</w:t>
      </w:r>
      <w:r w:rsidR="00096865" w:rsidRPr="00CB0C48">
        <w:rPr>
          <w:rFonts w:ascii="GHEA Grapalat" w:hAnsi="GHEA Grapalat" w:cs="Sylfaen"/>
          <w:sz w:val="20"/>
          <w:lang w:val="af-ZA"/>
        </w:rPr>
        <w:t xml:space="preserve"> </w:t>
      </w:r>
      <w:r w:rsidR="00096865" w:rsidRPr="00CB0C48">
        <w:rPr>
          <w:rFonts w:ascii="GHEA Grapalat" w:hAnsi="GHEA Grapalat" w:cs="Sylfaen"/>
          <w:sz w:val="20"/>
          <w:lang w:val="ru-RU"/>
        </w:rPr>
        <w:t>ընթացքում</w:t>
      </w:r>
      <w:r w:rsidR="00096865" w:rsidRPr="00CB0C48">
        <w:rPr>
          <w:rFonts w:ascii="GHEA Grapalat" w:hAnsi="GHEA Grapalat" w:cs="Sylfaen"/>
          <w:sz w:val="20"/>
          <w:lang w:val="af-ZA"/>
        </w:rPr>
        <w:t xml:space="preserve">, </w:t>
      </w:r>
      <w:r w:rsidR="00096865" w:rsidRPr="00CB0C48">
        <w:rPr>
          <w:rFonts w:ascii="GHEA Grapalat" w:hAnsi="GHEA Grapalat" w:cs="Sylfaen"/>
          <w:sz w:val="20"/>
          <w:lang w:val="ru-RU"/>
        </w:rPr>
        <w:t>ընտրված</w:t>
      </w:r>
      <w:r w:rsidR="00096865" w:rsidRPr="00CB0C48">
        <w:rPr>
          <w:rFonts w:ascii="GHEA Grapalat" w:hAnsi="GHEA Grapalat" w:cs="Sylfaen"/>
          <w:sz w:val="20"/>
          <w:lang w:val="af-ZA"/>
        </w:rPr>
        <w:t xml:space="preserve"> </w:t>
      </w:r>
      <w:r w:rsidR="00096865" w:rsidRPr="00CB0C48">
        <w:rPr>
          <w:rFonts w:ascii="GHEA Grapalat" w:hAnsi="GHEA Grapalat" w:cs="Sylfaen"/>
          <w:sz w:val="20"/>
          <w:lang w:val="ru-RU"/>
        </w:rPr>
        <w:t>մասնակիցը</w:t>
      </w:r>
      <w:r w:rsidR="00096865" w:rsidRPr="00CB0C48">
        <w:rPr>
          <w:rFonts w:ascii="GHEA Grapalat" w:hAnsi="GHEA Grapalat" w:cs="Sylfaen"/>
          <w:sz w:val="20"/>
          <w:lang w:val="af-ZA"/>
        </w:rPr>
        <w:t xml:space="preserve"> </w:t>
      </w:r>
      <w:r w:rsidR="00096865" w:rsidRPr="00CB0C48">
        <w:rPr>
          <w:rFonts w:ascii="GHEA Grapalat" w:hAnsi="GHEA Grapalat" w:cs="Sylfaen"/>
          <w:sz w:val="20"/>
          <w:lang w:val="ru-RU"/>
        </w:rPr>
        <w:t>պարտավոր</w:t>
      </w:r>
      <w:r w:rsidR="00096865" w:rsidRPr="00CB0C48">
        <w:rPr>
          <w:rFonts w:ascii="GHEA Grapalat" w:hAnsi="GHEA Grapalat" w:cs="Sylfaen"/>
          <w:sz w:val="20"/>
          <w:lang w:val="af-ZA"/>
        </w:rPr>
        <w:t xml:space="preserve"> </w:t>
      </w:r>
      <w:r w:rsidR="00096865" w:rsidRPr="00CB0C48">
        <w:rPr>
          <w:rFonts w:ascii="GHEA Grapalat" w:hAnsi="GHEA Grapalat" w:cs="Sylfaen"/>
          <w:sz w:val="20"/>
          <w:lang w:val="ru-RU"/>
        </w:rPr>
        <w:t>է</w:t>
      </w:r>
      <w:r w:rsidR="00096865" w:rsidRPr="00CB0C48">
        <w:rPr>
          <w:rFonts w:ascii="GHEA Grapalat" w:hAnsi="GHEA Grapalat" w:cs="Sylfaen"/>
          <w:sz w:val="20"/>
          <w:lang w:val="af-ZA"/>
        </w:rPr>
        <w:t xml:space="preserve"> </w:t>
      </w:r>
      <w:r w:rsidR="00096865" w:rsidRPr="00CB0C48">
        <w:rPr>
          <w:rFonts w:ascii="GHEA Grapalat" w:hAnsi="GHEA Grapalat" w:cs="Sylfaen"/>
          <w:sz w:val="20"/>
          <w:lang w:val="ru-RU"/>
        </w:rPr>
        <w:t>ներկայացնել</w:t>
      </w:r>
      <w:r w:rsidR="00096865" w:rsidRPr="00CB0C48">
        <w:rPr>
          <w:rFonts w:ascii="GHEA Grapalat" w:hAnsi="GHEA Grapalat" w:cs="Sylfaen"/>
          <w:sz w:val="20"/>
          <w:lang w:val="af-ZA"/>
        </w:rPr>
        <w:t xml:space="preserve"> </w:t>
      </w:r>
      <w:r w:rsidR="00096865" w:rsidRPr="00CB0C48">
        <w:rPr>
          <w:rFonts w:ascii="GHEA Grapalat" w:hAnsi="GHEA Grapalat" w:cs="Sylfaen"/>
          <w:sz w:val="20"/>
          <w:lang w:val="ru-RU"/>
        </w:rPr>
        <w:t>պայմանագրի</w:t>
      </w:r>
      <w:r w:rsidR="00096865" w:rsidRPr="00CB0C48">
        <w:rPr>
          <w:rFonts w:ascii="GHEA Grapalat" w:hAnsi="GHEA Grapalat" w:cs="Sylfaen"/>
          <w:sz w:val="20"/>
          <w:lang w:val="af-ZA"/>
        </w:rPr>
        <w:t xml:space="preserve"> </w:t>
      </w:r>
      <w:r w:rsidR="00096865" w:rsidRPr="00CB0C48">
        <w:rPr>
          <w:rFonts w:ascii="GHEA Grapalat" w:hAnsi="GHEA Grapalat" w:cs="Sylfaen"/>
          <w:sz w:val="20"/>
          <w:lang w:val="ru-RU"/>
        </w:rPr>
        <w:t>ապահովում</w:t>
      </w:r>
      <w:r w:rsidR="004D5671" w:rsidRPr="00CB0C48">
        <w:rPr>
          <w:rFonts w:ascii="GHEA Grapalat" w:hAnsi="GHEA Grapalat" w:cs="Sylfaen"/>
          <w:sz w:val="20"/>
          <w:lang w:val="ru-RU"/>
        </w:rPr>
        <w:t>։</w:t>
      </w:r>
      <w:r w:rsidR="00096865" w:rsidRPr="00CB0C48">
        <w:rPr>
          <w:rFonts w:ascii="GHEA Grapalat" w:hAnsi="GHEA Grapalat" w:cs="Sylfaen"/>
          <w:sz w:val="20"/>
          <w:lang w:val="af-ZA"/>
        </w:rPr>
        <w:t xml:space="preserve"> </w:t>
      </w:r>
      <w:r w:rsidR="00096865" w:rsidRPr="00CB0C48">
        <w:rPr>
          <w:rFonts w:ascii="GHEA Grapalat" w:hAnsi="GHEA Grapalat" w:cs="Sylfaen"/>
          <w:sz w:val="20"/>
          <w:lang w:val="ru-RU"/>
        </w:rPr>
        <w:t>Ընտրված</w:t>
      </w:r>
      <w:r w:rsidR="00096865" w:rsidRPr="00CB0C48">
        <w:rPr>
          <w:rFonts w:ascii="GHEA Grapalat" w:hAnsi="GHEA Grapalat" w:cs="Sylfaen"/>
          <w:sz w:val="20"/>
          <w:lang w:val="af-ZA"/>
        </w:rPr>
        <w:t xml:space="preserve"> </w:t>
      </w:r>
      <w:r w:rsidR="00096865" w:rsidRPr="00CB0C48">
        <w:rPr>
          <w:rFonts w:ascii="GHEA Grapalat" w:hAnsi="GHEA Grapalat" w:cs="Sylfaen"/>
          <w:sz w:val="20"/>
          <w:lang w:val="ru-RU"/>
        </w:rPr>
        <w:t>մասնակցի</w:t>
      </w:r>
      <w:r w:rsidR="00096865" w:rsidRPr="00CB0C48">
        <w:rPr>
          <w:rFonts w:ascii="GHEA Grapalat" w:hAnsi="GHEA Grapalat" w:cs="Sylfaen"/>
          <w:sz w:val="20"/>
          <w:lang w:val="af-ZA"/>
        </w:rPr>
        <w:t xml:space="preserve"> </w:t>
      </w:r>
      <w:r w:rsidR="00096865" w:rsidRPr="00CB0C48">
        <w:rPr>
          <w:rFonts w:ascii="GHEA Grapalat" w:hAnsi="GHEA Grapalat" w:cs="Sylfaen"/>
          <w:sz w:val="20"/>
          <w:lang w:val="ru-RU"/>
        </w:rPr>
        <w:t>հետ</w:t>
      </w:r>
      <w:r w:rsidR="00096865" w:rsidRPr="00CB0C48">
        <w:rPr>
          <w:rFonts w:ascii="GHEA Grapalat" w:hAnsi="GHEA Grapalat" w:cs="Sylfaen"/>
          <w:sz w:val="20"/>
          <w:lang w:val="af-ZA"/>
        </w:rPr>
        <w:t xml:space="preserve"> </w:t>
      </w:r>
      <w:r w:rsidR="00096865" w:rsidRPr="00CB0C48">
        <w:rPr>
          <w:rFonts w:ascii="GHEA Grapalat" w:hAnsi="GHEA Grapalat" w:cs="Sylfaen"/>
          <w:sz w:val="20"/>
          <w:lang w:val="ru-RU"/>
        </w:rPr>
        <w:t>պայմանագիր</w:t>
      </w:r>
      <w:r w:rsidR="00096865" w:rsidRPr="00CB0C48">
        <w:rPr>
          <w:rFonts w:ascii="GHEA Grapalat" w:hAnsi="GHEA Grapalat" w:cs="Sylfaen"/>
          <w:sz w:val="20"/>
          <w:lang w:val="af-ZA"/>
        </w:rPr>
        <w:t xml:space="preserve"> </w:t>
      </w:r>
      <w:r w:rsidR="00096865" w:rsidRPr="00CB0C48">
        <w:rPr>
          <w:rFonts w:ascii="GHEA Grapalat" w:hAnsi="GHEA Grapalat" w:cs="Sylfaen"/>
          <w:sz w:val="20"/>
          <w:lang w:val="ru-RU"/>
        </w:rPr>
        <w:t>կնքվում</w:t>
      </w:r>
      <w:r w:rsidR="00096865" w:rsidRPr="00CB0C48">
        <w:rPr>
          <w:rFonts w:ascii="GHEA Grapalat" w:hAnsi="GHEA Grapalat" w:cs="Sylfaen"/>
          <w:sz w:val="20"/>
          <w:lang w:val="af-ZA"/>
        </w:rPr>
        <w:t xml:space="preserve"> </w:t>
      </w:r>
      <w:r w:rsidR="00096865" w:rsidRPr="00CB0C48">
        <w:rPr>
          <w:rFonts w:ascii="GHEA Grapalat" w:hAnsi="GHEA Grapalat" w:cs="Sylfaen"/>
          <w:sz w:val="20"/>
          <w:lang w:val="ru-RU"/>
        </w:rPr>
        <w:t>է</w:t>
      </w:r>
      <w:r w:rsidR="00096865" w:rsidRPr="00CB0C48">
        <w:rPr>
          <w:rFonts w:ascii="GHEA Grapalat" w:hAnsi="GHEA Grapalat" w:cs="Sylfaen"/>
          <w:sz w:val="20"/>
          <w:lang w:val="af-ZA"/>
        </w:rPr>
        <w:t xml:space="preserve">, </w:t>
      </w:r>
      <w:r w:rsidR="00096865" w:rsidRPr="00CB0C48">
        <w:rPr>
          <w:rFonts w:ascii="GHEA Grapalat" w:hAnsi="GHEA Grapalat" w:cs="Sylfaen"/>
          <w:sz w:val="20"/>
          <w:lang w:val="ru-RU"/>
        </w:rPr>
        <w:t>եթե</w:t>
      </w:r>
      <w:r w:rsidR="00096865" w:rsidRPr="00CB0C48">
        <w:rPr>
          <w:rFonts w:ascii="GHEA Grapalat" w:hAnsi="GHEA Grapalat" w:cs="Sylfaen"/>
          <w:sz w:val="20"/>
          <w:lang w:val="af-ZA"/>
        </w:rPr>
        <w:t xml:space="preserve"> </w:t>
      </w:r>
      <w:r w:rsidR="00096865" w:rsidRPr="00CB0C48">
        <w:rPr>
          <w:rFonts w:ascii="GHEA Grapalat" w:hAnsi="GHEA Grapalat" w:cs="Sylfaen"/>
          <w:sz w:val="20"/>
          <w:lang w:val="ru-RU"/>
        </w:rPr>
        <w:t>վերջինս</w:t>
      </w:r>
      <w:r w:rsidR="00096865" w:rsidRPr="00CB0C48">
        <w:rPr>
          <w:rFonts w:ascii="GHEA Grapalat" w:hAnsi="GHEA Grapalat" w:cs="Sylfaen"/>
          <w:sz w:val="20"/>
          <w:lang w:val="af-ZA"/>
        </w:rPr>
        <w:t xml:space="preserve"> </w:t>
      </w:r>
      <w:r w:rsidR="00096865" w:rsidRPr="00CB0C48">
        <w:rPr>
          <w:rFonts w:ascii="GHEA Grapalat" w:hAnsi="GHEA Grapalat" w:cs="Sylfaen"/>
          <w:sz w:val="20"/>
          <w:lang w:val="ru-RU"/>
        </w:rPr>
        <w:t>ներկայացնում</w:t>
      </w:r>
      <w:r w:rsidR="00096865" w:rsidRPr="00CB0C48">
        <w:rPr>
          <w:rFonts w:ascii="GHEA Grapalat" w:hAnsi="GHEA Grapalat" w:cs="Sylfaen"/>
          <w:sz w:val="20"/>
          <w:lang w:val="af-ZA"/>
        </w:rPr>
        <w:t xml:space="preserve"> </w:t>
      </w:r>
      <w:r w:rsidR="00096865" w:rsidRPr="00CB0C48">
        <w:rPr>
          <w:rFonts w:ascii="GHEA Grapalat" w:hAnsi="GHEA Grapalat" w:cs="Sylfaen"/>
          <w:sz w:val="20"/>
          <w:lang w:val="ru-RU"/>
        </w:rPr>
        <w:t>է</w:t>
      </w:r>
      <w:r w:rsidR="00096865" w:rsidRPr="00CB0C48">
        <w:rPr>
          <w:rFonts w:ascii="GHEA Grapalat" w:hAnsi="GHEA Grapalat" w:cs="Sylfaen"/>
          <w:sz w:val="20"/>
          <w:lang w:val="af-ZA"/>
        </w:rPr>
        <w:t xml:space="preserve"> </w:t>
      </w:r>
      <w:r w:rsidR="00096865" w:rsidRPr="00CB0C48">
        <w:rPr>
          <w:rFonts w:ascii="GHEA Grapalat" w:hAnsi="GHEA Grapalat" w:cs="Sylfaen"/>
          <w:sz w:val="20"/>
          <w:lang w:val="ru-RU"/>
        </w:rPr>
        <w:t>պայմանագրի</w:t>
      </w:r>
      <w:r w:rsidR="00096865" w:rsidRPr="00CB0C48">
        <w:rPr>
          <w:rFonts w:ascii="GHEA Grapalat" w:hAnsi="GHEA Grapalat" w:cs="Sylfaen"/>
          <w:sz w:val="20"/>
          <w:lang w:val="af-ZA"/>
        </w:rPr>
        <w:t xml:space="preserve"> </w:t>
      </w:r>
      <w:r w:rsidR="00096865" w:rsidRPr="00CB0C48">
        <w:rPr>
          <w:rFonts w:ascii="GHEA Grapalat" w:hAnsi="GHEA Grapalat" w:cs="Sylfaen"/>
          <w:sz w:val="20"/>
          <w:lang w:val="ru-RU"/>
        </w:rPr>
        <w:t>ապահովում</w:t>
      </w:r>
      <w:r w:rsidR="004D5671" w:rsidRPr="00CB0C48">
        <w:rPr>
          <w:rFonts w:ascii="GHEA Grapalat" w:hAnsi="GHEA Grapalat" w:cs="Sylfaen"/>
          <w:sz w:val="20"/>
          <w:lang w:val="ru-RU"/>
        </w:rPr>
        <w:t>։</w:t>
      </w:r>
    </w:p>
    <w:p w:rsidR="00E31FBD" w:rsidRPr="00CB0C48" w:rsidRDefault="00CD1EF7" w:rsidP="00E31FBD">
      <w:pPr>
        <w:ind w:firstLine="567"/>
        <w:jc w:val="both"/>
        <w:rPr>
          <w:rFonts w:ascii="GHEA Grapalat" w:hAnsi="GHEA Grapalat"/>
          <w:sz w:val="20"/>
          <w:szCs w:val="20"/>
          <w:lang w:val="hy-AM"/>
        </w:rPr>
      </w:pPr>
      <w:r w:rsidRPr="00CB0C48">
        <w:rPr>
          <w:rFonts w:ascii="GHEA Grapalat" w:hAnsi="GHEA Grapalat" w:cs="Sylfaen"/>
          <w:sz w:val="20"/>
          <w:lang w:val="af-ZA"/>
        </w:rPr>
        <w:t>9</w:t>
      </w:r>
      <w:r w:rsidR="00096865" w:rsidRPr="00CB0C48">
        <w:rPr>
          <w:rFonts w:ascii="GHEA Grapalat" w:hAnsi="GHEA Grapalat" w:cs="Sylfaen"/>
          <w:sz w:val="20"/>
          <w:lang w:val="af-ZA"/>
        </w:rPr>
        <w:t xml:space="preserve">.2 </w:t>
      </w:r>
      <w:r w:rsidR="00E31FBD" w:rsidRPr="00CB0C48">
        <w:rPr>
          <w:rFonts w:ascii="GHEA Grapalat" w:hAnsi="GHEA Grapalat" w:cs="Sylfaen"/>
          <w:sz w:val="20"/>
          <w:lang w:val="ru-RU"/>
        </w:rPr>
        <w:t>Պայմանագրի</w:t>
      </w:r>
      <w:r w:rsidR="00E31FBD" w:rsidRPr="00CB0C48">
        <w:rPr>
          <w:rFonts w:ascii="GHEA Grapalat" w:hAnsi="GHEA Grapalat" w:cs="Sylfaen"/>
          <w:sz w:val="20"/>
          <w:lang w:val="af-ZA"/>
        </w:rPr>
        <w:t xml:space="preserve"> </w:t>
      </w:r>
      <w:r w:rsidR="00E31FBD" w:rsidRPr="00CB0C48">
        <w:rPr>
          <w:rFonts w:ascii="GHEA Grapalat" w:hAnsi="GHEA Grapalat" w:cs="Sylfaen"/>
          <w:sz w:val="20"/>
          <w:lang w:val="ru-RU"/>
        </w:rPr>
        <w:t>ապահովման</w:t>
      </w:r>
      <w:r w:rsidR="00E31FBD" w:rsidRPr="00CB0C48">
        <w:rPr>
          <w:rFonts w:ascii="GHEA Grapalat" w:hAnsi="GHEA Grapalat" w:cs="Sylfaen"/>
          <w:sz w:val="20"/>
          <w:lang w:val="af-ZA"/>
        </w:rPr>
        <w:t xml:space="preserve"> </w:t>
      </w:r>
      <w:r w:rsidR="00E31FBD" w:rsidRPr="00CB0C48">
        <w:rPr>
          <w:rFonts w:ascii="GHEA Grapalat" w:hAnsi="GHEA Grapalat" w:cs="Sylfaen"/>
          <w:sz w:val="20"/>
          <w:lang w:val="ru-RU"/>
        </w:rPr>
        <w:t>չափը</w:t>
      </w:r>
      <w:r w:rsidR="00E31FBD" w:rsidRPr="00CB0C48">
        <w:rPr>
          <w:rFonts w:ascii="GHEA Grapalat" w:hAnsi="GHEA Grapalat" w:cs="Sylfaen"/>
          <w:sz w:val="20"/>
          <w:lang w:val="af-ZA"/>
        </w:rPr>
        <w:t xml:space="preserve"> </w:t>
      </w:r>
      <w:r w:rsidR="00E31FBD" w:rsidRPr="00CB0C48">
        <w:rPr>
          <w:rFonts w:ascii="GHEA Grapalat" w:hAnsi="GHEA Grapalat" w:cs="Sylfaen"/>
          <w:sz w:val="20"/>
          <w:lang w:val="ru-RU"/>
        </w:rPr>
        <w:t>կազմում</w:t>
      </w:r>
      <w:r w:rsidR="00E31FBD" w:rsidRPr="00CB0C48">
        <w:rPr>
          <w:rFonts w:ascii="GHEA Grapalat" w:hAnsi="GHEA Grapalat" w:cs="Sylfaen"/>
          <w:sz w:val="20"/>
          <w:lang w:val="af-ZA"/>
        </w:rPr>
        <w:t xml:space="preserve"> </w:t>
      </w:r>
      <w:r w:rsidR="00E31FBD" w:rsidRPr="00CB0C48">
        <w:rPr>
          <w:rFonts w:ascii="GHEA Grapalat" w:hAnsi="GHEA Grapalat" w:cs="Sylfaen"/>
          <w:sz w:val="20"/>
          <w:lang w:val="ru-RU"/>
        </w:rPr>
        <w:t>է</w:t>
      </w:r>
      <w:r w:rsidR="00E31FBD" w:rsidRPr="00CB0C48">
        <w:rPr>
          <w:rFonts w:ascii="GHEA Grapalat" w:hAnsi="GHEA Grapalat" w:cs="Sylfaen"/>
          <w:sz w:val="20"/>
          <w:lang w:val="af-ZA"/>
        </w:rPr>
        <w:t xml:space="preserve"> </w:t>
      </w:r>
      <w:r w:rsidR="00E31FBD" w:rsidRPr="00CB0C48">
        <w:rPr>
          <w:rFonts w:ascii="GHEA Grapalat" w:hAnsi="GHEA Grapalat" w:cs="Sylfaen"/>
          <w:sz w:val="20"/>
          <w:lang w:val="ru-RU"/>
        </w:rPr>
        <w:t>պայմանագրի</w:t>
      </w:r>
      <w:r w:rsidR="00E31FBD" w:rsidRPr="00CB0C48">
        <w:rPr>
          <w:rFonts w:ascii="GHEA Grapalat" w:hAnsi="GHEA Grapalat" w:cs="Sylfaen"/>
          <w:sz w:val="20"/>
          <w:lang w:val="af-ZA"/>
        </w:rPr>
        <w:t xml:space="preserve"> </w:t>
      </w:r>
      <w:r w:rsidR="00E31FBD" w:rsidRPr="00CB0C48">
        <w:rPr>
          <w:rFonts w:ascii="GHEA Grapalat" w:hAnsi="GHEA Grapalat" w:cs="Sylfaen"/>
          <w:sz w:val="20"/>
          <w:lang w:val="ru-RU"/>
        </w:rPr>
        <w:t>գնի</w:t>
      </w:r>
      <w:r w:rsidR="00E31FBD" w:rsidRPr="00CB0C48">
        <w:rPr>
          <w:rFonts w:ascii="GHEA Grapalat" w:hAnsi="GHEA Grapalat" w:cs="Sylfaen"/>
          <w:sz w:val="20"/>
          <w:lang w:val="af-ZA"/>
        </w:rPr>
        <w:t xml:space="preserve"> 10 </w:t>
      </w:r>
      <w:r w:rsidR="00E31FBD" w:rsidRPr="00CB0C48">
        <w:rPr>
          <w:rFonts w:ascii="GHEA Grapalat" w:hAnsi="GHEA Grapalat" w:cs="Sylfaen"/>
          <w:sz w:val="20"/>
          <w:lang w:val="ru-RU"/>
        </w:rPr>
        <w:t>տոկոսը։</w:t>
      </w:r>
      <w:r w:rsidR="00E31FBD" w:rsidRPr="00CB0C48">
        <w:rPr>
          <w:rFonts w:ascii="GHEA Grapalat" w:hAnsi="GHEA Grapalat" w:cs="Sylfaen"/>
          <w:sz w:val="20"/>
          <w:lang w:val="hy-AM"/>
        </w:rPr>
        <w:t xml:space="preserve"> Պայմանագրի ապահովումը պետք է վավեր լինի առնվազն մինչև կնքվելիք պայմանագրով սահմանվող պարտավորությունների ողջ ծավալով կատարման վերջին օրվան հաջորդող 10-րդ աշխատանքային օրը ներառյալ:</w:t>
      </w:r>
      <w:r w:rsidR="00E31FBD" w:rsidRPr="00CB0C48">
        <w:rPr>
          <w:rFonts w:ascii="GHEA Grapalat" w:hAnsi="GHEA Grapalat"/>
          <w:sz w:val="20"/>
          <w:szCs w:val="20"/>
          <w:lang w:val="hy-AM"/>
        </w:rPr>
        <w:t xml:space="preserve"> Պայմանագրի ապահովումը ենթակա է վերադարձման այն ներկայացրած մասնակցին` սույն ընթացակարգի արդյունքում կնքված պայմանագրով ստանձնված պարտավորությունները ողջ ծավալով կատարվելուն հաջորդող տաս աշխատանքային օրվա ընթացքում:</w:t>
      </w:r>
    </w:p>
    <w:p w:rsidR="00E31FBD" w:rsidRPr="00CB0C48" w:rsidRDefault="00E31FBD" w:rsidP="00E31FBD">
      <w:pPr>
        <w:ind w:firstLine="567"/>
        <w:jc w:val="both"/>
        <w:rPr>
          <w:rFonts w:ascii="GHEA Grapalat" w:hAnsi="GHEA Grapalat" w:cs="Sylfaen"/>
          <w:sz w:val="20"/>
          <w:szCs w:val="20"/>
          <w:lang w:val="hy-AM"/>
        </w:rPr>
      </w:pPr>
      <w:r w:rsidRPr="00CB0C48">
        <w:rPr>
          <w:rFonts w:ascii="GHEA Grapalat" w:hAnsi="GHEA Grapalat" w:cs="Sylfaen"/>
          <w:sz w:val="20"/>
          <w:lang w:val="hy-AM"/>
        </w:rPr>
        <w:t xml:space="preserve">Ընդ որում պայմանագրի ապահովումը ներկայացվում է ընտրված մասնակցի կողմից միակողմանի հաստատված հայտարարության` տուժանքի  կամ կանխիկ փողի ձևով:  Կանխիկ փողի ձևով ներկայացված պայմանագրի ապահովումը </w:t>
      </w:r>
      <w:r w:rsidRPr="00CB0C48">
        <w:rPr>
          <w:rFonts w:ascii="GHEA Grapalat" w:hAnsi="GHEA Grapalat"/>
          <w:sz w:val="20"/>
          <w:szCs w:val="20"/>
          <w:lang w:val="hy-AM"/>
        </w:rPr>
        <w:t xml:space="preserve">պետք է փոխանցվի Կենտրոնական գանձապետարանում լիազորված մարմնի անվամբ բացված </w:t>
      </w:r>
      <w:r w:rsidRPr="00CB0C48">
        <w:rPr>
          <w:rFonts w:ascii="GHEA Grapalat" w:hAnsi="GHEA Grapalat"/>
          <w:lang w:val="hy-AM"/>
        </w:rPr>
        <w:t>«</w:t>
      </w:r>
      <w:r w:rsidRPr="00CB0C48">
        <w:rPr>
          <w:rFonts w:ascii="GHEA Grapalat" w:hAnsi="GHEA Grapalat"/>
          <w:sz w:val="20"/>
          <w:szCs w:val="20"/>
          <w:lang w:val="hy-AM"/>
        </w:rPr>
        <w:t>900008000474</w:t>
      </w:r>
      <w:r w:rsidRPr="00CB0C48">
        <w:rPr>
          <w:rFonts w:ascii="GHEA Grapalat" w:hAnsi="GHEA Grapalat"/>
          <w:lang w:val="hy-AM"/>
        </w:rPr>
        <w:t>»</w:t>
      </w:r>
      <w:r w:rsidRPr="00CB0C48">
        <w:rPr>
          <w:rFonts w:ascii="GHEA Grapalat" w:hAnsi="GHEA Grapalat"/>
          <w:sz w:val="20"/>
          <w:szCs w:val="20"/>
          <w:lang w:val="hy-AM"/>
        </w:rPr>
        <w:t xml:space="preserve"> գանձապետական հաշվին: </w:t>
      </w:r>
      <w:r w:rsidR="00F479CF" w:rsidRPr="00CB0C48">
        <w:rPr>
          <w:rFonts w:ascii="GHEA Grapalat" w:hAnsi="GHEA Grapalat"/>
          <w:sz w:val="20"/>
          <w:szCs w:val="20"/>
          <w:lang w:val="hy-AM"/>
        </w:rPr>
        <w:t>Պայմանագրի ապահովումը մ</w:t>
      </w:r>
      <w:r w:rsidR="00F479CF" w:rsidRPr="00CB0C48">
        <w:rPr>
          <w:rFonts w:ascii="GHEA Grapalat" w:hAnsi="GHEA Grapalat" w:cs="Sylfaen"/>
          <w:sz w:val="20"/>
          <w:lang w:val="hy-AM"/>
        </w:rPr>
        <w:t xml:space="preserve">իակողմանի հաստատված հայտարարության` տուժանքի ձևով ներկայացվելու դեպքում այն </w:t>
      </w:r>
      <w:r w:rsidR="00CD1EF7" w:rsidRPr="00CB0C48">
        <w:rPr>
          <w:rFonts w:ascii="GHEA Grapalat" w:hAnsi="GHEA Grapalat" w:cs="Sylfaen"/>
          <w:sz w:val="20"/>
          <w:lang w:val="hy-AM"/>
        </w:rPr>
        <w:t xml:space="preserve">ներկայացվում է հավելված N </w:t>
      </w:r>
      <w:r w:rsidR="00C37E48" w:rsidRPr="002865DC">
        <w:rPr>
          <w:rFonts w:ascii="GHEA Grapalat" w:hAnsi="GHEA Grapalat" w:cs="Sylfaen"/>
          <w:sz w:val="20"/>
          <w:lang w:val="hy-AM"/>
        </w:rPr>
        <w:t>8</w:t>
      </w:r>
      <w:r w:rsidR="00F479CF" w:rsidRPr="00CB0C48">
        <w:rPr>
          <w:rFonts w:ascii="GHEA Grapalat" w:hAnsi="GHEA Grapalat" w:cs="Sylfaen"/>
          <w:sz w:val="20"/>
          <w:lang w:val="hy-AM"/>
        </w:rPr>
        <w:t>-ով սահմանված ձևին համապատասխան:</w:t>
      </w:r>
    </w:p>
    <w:p w:rsidR="00CA1C11" w:rsidRPr="00CB0C48" w:rsidRDefault="00CD1EF7" w:rsidP="00037DDE">
      <w:pPr>
        <w:ind w:firstLine="567"/>
        <w:jc w:val="both"/>
        <w:rPr>
          <w:rFonts w:ascii="GHEA Grapalat" w:hAnsi="GHEA Grapalat" w:cs="Sylfaen"/>
          <w:sz w:val="20"/>
          <w:lang w:val="af-ZA"/>
        </w:rPr>
      </w:pPr>
      <w:r w:rsidRPr="00CB0C48">
        <w:rPr>
          <w:rFonts w:ascii="GHEA Grapalat" w:hAnsi="GHEA Grapalat" w:cs="Sylfaen"/>
          <w:sz w:val="20"/>
          <w:lang w:val="af-ZA"/>
        </w:rPr>
        <w:t>9</w:t>
      </w:r>
      <w:r w:rsidR="00CA1C11" w:rsidRPr="00CB0C48">
        <w:rPr>
          <w:rFonts w:ascii="GHEA Grapalat" w:hAnsi="GHEA Grapalat" w:cs="Sylfaen"/>
          <w:sz w:val="20"/>
          <w:lang w:val="af-ZA"/>
        </w:rPr>
        <w:t xml:space="preserve">.3 </w:t>
      </w:r>
      <w:r w:rsidR="00CA1C11" w:rsidRPr="00CB0C48">
        <w:rPr>
          <w:rFonts w:ascii="GHEA Grapalat" w:hAnsi="GHEA Grapalat" w:cs="Sylfaen"/>
          <w:sz w:val="20"/>
          <w:lang w:val="hy-AM"/>
        </w:rPr>
        <w:t>Պայմանագրով</w:t>
      </w:r>
      <w:r w:rsidR="00CA1C11" w:rsidRPr="00CB0C48">
        <w:rPr>
          <w:rFonts w:ascii="GHEA Grapalat" w:hAnsi="GHEA Grapalat" w:cs="Sylfaen"/>
          <w:sz w:val="20"/>
          <w:lang w:val="af-ZA"/>
        </w:rPr>
        <w:t xml:space="preserve"> </w:t>
      </w:r>
      <w:r w:rsidR="00030D40" w:rsidRPr="00CB0C48">
        <w:rPr>
          <w:rFonts w:ascii="GHEA Grapalat" w:hAnsi="GHEA Grapalat" w:cs="Sylfaen"/>
          <w:sz w:val="20"/>
          <w:lang w:val="af-ZA"/>
        </w:rPr>
        <w:t>պ</w:t>
      </w:r>
      <w:r w:rsidR="00CA1C11" w:rsidRPr="00CB0C48">
        <w:rPr>
          <w:rFonts w:ascii="GHEA Grapalat" w:hAnsi="GHEA Grapalat" w:cs="Sylfaen"/>
          <w:sz w:val="20"/>
          <w:lang w:val="hy-AM"/>
        </w:rPr>
        <w:t>ատվիրատուի</w:t>
      </w:r>
      <w:r w:rsidR="00CA1C11" w:rsidRPr="00CB0C48">
        <w:rPr>
          <w:rFonts w:ascii="GHEA Grapalat" w:hAnsi="GHEA Grapalat" w:cs="Sylfaen"/>
          <w:sz w:val="20"/>
          <w:lang w:val="af-ZA"/>
        </w:rPr>
        <w:t xml:space="preserve"> </w:t>
      </w:r>
      <w:r w:rsidR="00CA1C11" w:rsidRPr="00CB0C48">
        <w:rPr>
          <w:rFonts w:ascii="GHEA Grapalat" w:hAnsi="GHEA Grapalat" w:cs="Sylfaen"/>
          <w:sz w:val="20"/>
          <w:lang w:val="hy-AM"/>
        </w:rPr>
        <w:t>կողմից</w:t>
      </w:r>
      <w:r w:rsidR="00CA1C11" w:rsidRPr="00CB0C48">
        <w:rPr>
          <w:rFonts w:ascii="GHEA Grapalat" w:hAnsi="GHEA Grapalat" w:cs="Sylfaen"/>
          <w:sz w:val="20"/>
          <w:lang w:val="af-ZA"/>
        </w:rPr>
        <w:t xml:space="preserve"> </w:t>
      </w:r>
      <w:r w:rsidR="00CA1C11" w:rsidRPr="00CB0C48">
        <w:rPr>
          <w:rFonts w:ascii="GHEA Grapalat" w:hAnsi="GHEA Grapalat" w:cs="Sylfaen"/>
          <w:sz w:val="20"/>
          <w:lang w:val="hy-AM"/>
        </w:rPr>
        <w:t>կանխավճար</w:t>
      </w:r>
      <w:r w:rsidR="00CA1C11" w:rsidRPr="00CB0C48">
        <w:rPr>
          <w:rFonts w:ascii="GHEA Grapalat" w:hAnsi="GHEA Grapalat" w:cs="Sylfaen"/>
          <w:sz w:val="20"/>
          <w:lang w:val="af-ZA"/>
        </w:rPr>
        <w:t xml:space="preserve"> </w:t>
      </w:r>
      <w:r w:rsidR="00CA1C11" w:rsidRPr="00CB0C48">
        <w:rPr>
          <w:rFonts w:ascii="GHEA Grapalat" w:hAnsi="GHEA Grapalat" w:cs="Sylfaen"/>
          <w:sz w:val="20"/>
          <w:lang w:val="hy-AM"/>
        </w:rPr>
        <w:t>հատկացվելու</w:t>
      </w:r>
      <w:r w:rsidR="00CA1C11" w:rsidRPr="00CB0C48">
        <w:rPr>
          <w:rFonts w:ascii="GHEA Grapalat" w:hAnsi="GHEA Grapalat" w:cs="Sylfaen"/>
          <w:sz w:val="20"/>
          <w:lang w:val="af-ZA"/>
        </w:rPr>
        <w:t xml:space="preserve"> </w:t>
      </w:r>
      <w:r w:rsidR="00CA1C11" w:rsidRPr="00CB0C48">
        <w:rPr>
          <w:rFonts w:ascii="GHEA Grapalat" w:hAnsi="GHEA Grapalat" w:cs="Sylfaen"/>
          <w:sz w:val="20"/>
          <w:lang w:val="hy-AM"/>
        </w:rPr>
        <w:t>պայման</w:t>
      </w:r>
      <w:r w:rsidR="00CA1C11" w:rsidRPr="00CB0C48">
        <w:rPr>
          <w:rFonts w:ascii="GHEA Grapalat" w:hAnsi="GHEA Grapalat" w:cs="Sylfaen"/>
          <w:sz w:val="20"/>
          <w:lang w:val="af-ZA"/>
        </w:rPr>
        <w:t xml:space="preserve"> </w:t>
      </w:r>
      <w:r w:rsidR="00CA1C11" w:rsidRPr="00CB0C48">
        <w:rPr>
          <w:rFonts w:ascii="GHEA Grapalat" w:hAnsi="GHEA Grapalat" w:cs="Sylfaen"/>
          <w:sz w:val="20"/>
          <w:lang w:val="hy-AM"/>
        </w:rPr>
        <w:t>նախատեսվելու</w:t>
      </w:r>
      <w:r w:rsidR="00CA1C11" w:rsidRPr="00CB0C48">
        <w:rPr>
          <w:rFonts w:ascii="GHEA Grapalat" w:hAnsi="GHEA Grapalat" w:cs="Sylfaen"/>
          <w:sz w:val="20"/>
          <w:lang w:val="af-ZA"/>
        </w:rPr>
        <w:t xml:space="preserve"> </w:t>
      </w:r>
      <w:r w:rsidR="00CA1C11" w:rsidRPr="00CB0C48">
        <w:rPr>
          <w:rFonts w:ascii="GHEA Grapalat" w:hAnsi="GHEA Grapalat" w:cs="Sylfaen"/>
          <w:sz w:val="20"/>
          <w:lang w:val="hy-AM"/>
        </w:rPr>
        <w:t>դեպքում</w:t>
      </w:r>
      <w:r w:rsidR="00CA1C11" w:rsidRPr="00CB0C48">
        <w:rPr>
          <w:rFonts w:ascii="GHEA Grapalat" w:hAnsi="GHEA Grapalat" w:cs="Sylfaen"/>
          <w:sz w:val="20"/>
          <w:lang w:val="af-ZA"/>
        </w:rPr>
        <w:t xml:space="preserve"> </w:t>
      </w:r>
      <w:r w:rsidR="00CA1C11" w:rsidRPr="00CB0C48">
        <w:rPr>
          <w:rFonts w:ascii="GHEA Grapalat" w:hAnsi="GHEA Grapalat" w:cs="Sylfaen"/>
          <w:sz w:val="20"/>
          <w:lang w:val="hy-AM"/>
        </w:rPr>
        <w:t>ընտրված</w:t>
      </w:r>
      <w:r w:rsidR="00CA1C11" w:rsidRPr="00CB0C48">
        <w:rPr>
          <w:rFonts w:ascii="GHEA Grapalat" w:hAnsi="GHEA Grapalat" w:cs="Sylfaen"/>
          <w:sz w:val="20"/>
          <w:lang w:val="af-ZA"/>
        </w:rPr>
        <w:t xml:space="preserve"> </w:t>
      </w:r>
      <w:r w:rsidR="00CA1C11" w:rsidRPr="00CB0C48">
        <w:rPr>
          <w:rFonts w:ascii="GHEA Grapalat" w:hAnsi="GHEA Grapalat" w:cs="Sylfaen"/>
          <w:sz w:val="20"/>
          <w:lang w:val="hy-AM"/>
        </w:rPr>
        <w:t>մասնակիցը</w:t>
      </w:r>
      <w:r w:rsidR="00CA1C11" w:rsidRPr="00CB0C48">
        <w:rPr>
          <w:rFonts w:ascii="GHEA Grapalat" w:hAnsi="GHEA Grapalat" w:cs="Sylfaen"/>
          <w:sz w:val="20"/>
          <w:lang w:val="af-ZA"/>
        </w:rPr>
        <w:t xml:space="preserve"> </w:t>
      </w:r>
      <w:r w:rsidR="00030D40" w:rsidRPr="00CB0C48">
        <w:rPr>
          <w:rFonts w:ascii="GHEA Grapalat" w:hAnsi="GHEA Grapalat" w:cs="Sylfaen"/>
          <w:sz w:val="20"/>
          <w:lang w:val="af-ZA"/>
        </w:rPr>
        <w:t>պ</w:t>
      </w:r>
      <w:r w:rsidR="00CA1C11" w:rsidRPr="00CB0C48">
        <w:rPr>
          <w:rFonts w:ascii="GHEA Grapalat" w:hAnsi="GHEA Grapalat" w:cs="Sylfaen"/>
          <w:sz w:val="20"/>
          <w:lang w:val="hy-AM"/>
        </w:rPr>
        <w:t>ատվիրատուին</w:t>
      </w:r>
      <w:r w:rsidR="00CA1C11" w:rsidRPr="00CB0C48">
        <w:rPr>
          <w:rFonts w:ascii="GHEA Grapalat" w:hAnsi="GHEA Grapalat" w:cs="Sylfaen"/>
          <w:sz w:val="20"/>
          <w:lang w:val="af-ZA"/>
        </w:rPr>
        <w:t xml:space="preserve"> </w:t>
      </w:r>
      <w:r w:rsidR="00CA1C11" w:rsidRPr="00CB0C48">
        <w:rPr>
          <w:rFonts w:ascii="GHEA Grapalat" w:hAnsi="GHEA Grapalat" w:cs="Sylfaen"/>
          <w:sz w:val="20"/>
          <w:lang w:val="hy-AM"/>
        </w:rPr>
        <w:t>է</w:t>
      </w:r>
      <w:r w:rsidR="00CA1C11" w:rsidRPr="00CB0C48">
        <w:rPr>
          <w:rFonts w:ascii="GHEA Grapalat" w:hAnsi="GHEA Grapalat" w:cs="Sylfaen"/>
          <w:sz w:val="20"/>
          <w:lang w:val="af-ZA"/>
        </w:rPr>
        <w:t xml:space="preserve"> </w:t>
      </w:r>
      <w:r w:rsidR="00CA1C11" w:rsidRPr="00CB0C48">
        <w:rPr>
          <w:rFonts w:ascii="GHEA Grapalat" w:hAnsi="GHEA Grapalat" w:cs="Sylfaen"/>
          <w:sz w:val="20"/>
          <w:lang w:val="hy-AM"/>
        </w:rPr>
        <w:t>ներկայացնում</w:t>
      </w:r>
      <w:r w:rsidR="00CA1C11" w:rsidRPr="00CB0C48">
        <w:rPr>
          <w:rFonts w:ascii="GHEA Grapalat" w:hAnsi="GHEA Grapalat" w:cs="Sylfaen"/>
          <w:sz w:val="20"/>
          <w:lang w:val="af-ZA"/>
        </w:rPr>
        <w:t xml:space="preserve"> </w:t>
      </w:r>
      <w:r w:rsidR="00B11B38" w:rsidRPr="00CB0C48">
        <w:rPr>
          <w:rFonts w:ascii="GHEA Grapalat" w:hAnsi="GHEA Grapalat" w:cs="Sylfaen"/>
          <w:sz w:val="20"/>
          <w:lang w:val="af-ZA"/>
        </w:rPr>
        <w:t xml:space="preserve">նաև </w:t>
      </w:r>
      <w:r w:rsidR="00CA1C11" w:rsidRPr="00CB0C48">
        <w:rPr>
          <w:rFonts w:ascii="GHEA Grapalat" w:hAnsi="GHEA Grapalat" w:cs="Sylfaen"/>
          <w:sz w:val="20"/>
          <w:lang w:val="hy-AM"/>
        </w:rPr>
        <w:t>կանխավճարի</w:t>
      </w:r>
      <w:r w:rsidR="00CA1C11" w:rsidRPr="00CB0C48">
        <w:rPr>
          <w:rFonts w:ascii="GHEA Grapalat" w:hAnsi="GHEA Grapalat" w:cs="Sylfaen"/>
          <w:sz w:val="20"/>
          <w:lang w:val="af-ZA"/>
        </w:rPr>
        <w:t xml:space="preserve"> </w:t>
      </w:r>
      <w:r w:rsidR="00CA1C11" w:rsidRPr="00CB0C48">
        <w:rPr>
          <w:rFonts w:ascii="GHEA Grapalat" w:hAnsi="GHEA Grapalat" w:cs="Sylfaen"/>
          <w:sz w:val="20"/>
          <w:lang w:val="hy-AM"/>
        </w:rPr>
        <w:t>ապահովում</w:t>
      </w:r>
      <w:r w:rsidR="00CA1C11" w:rsidRPr="00CB0C48">
        <w:rPr>
          <w:rFonts w:ascii="GHEA Grapalat" w:hAnsi="GHEA Grapalat" w:cs="Sylfaen"/>
          <w:sz w:val="20"/>
          <w:lang w:val="af-ZA"/>
        </w:rPr>
        <w:t xml:space="preserve">` </w:t>
      </w:r>
      <w:r w:rsidR="00CA1C11" w:rsidRPr="00CB0C48">
        <w:rPr>
          <w:rFonts w:ascii="GHEA Grapalat" w:hAnsi="GHEA Grapalat" w:cs="Sylfaen"/>
          <w:sz w:val="20"/>
          <w:lang w:val="hy-AM"/>
        </w:rPr>
        <w:t>կանխավճարի</w:t>
      </w:r>
      <w:r w:rsidR="00CA1C11" w:rsidRPr="00CB0C48">
        <w:rPr>
          <w:rFonts w:ascii="GHEA Grapalat" w:hAnsi="GHEA Grapalat" w:cs="Sylfaen"/>
          <w:sz w:val="20"/>
          <w:lang w:val="af-ZA"/>
        </w:rPr>
        <w:t xml:space="preserve"> </w:t>
      </w:r>
      <w:r w:rsidR="00CA1C11" w:rsidRPr="00CB0C48">
        <w:rPr>
          <w:rFonts w:ascii="GHEA Grapalat" w:hAnsi="GHEA Grapalat" w:cs="Sylfaen"/>
          <w:sz w:val="20"/>
          <w:lang w:val="hy-AM"/>
        </w:rPr>
        <w:t>չափով</w:t>
      </w:r>
      <w:r w:rsidR="00CA1C11" w:rsidRPr="00CB0C48">
        <w:rPr>
          <w:rFonts w:ascii="GHEA Grapalat" w:hAnsi="GHEA Grapalat" w:cs="Sylfaen"/>
          <w:sz w:val="20"/>
          <w:lang w:val="af-ZA"/>
        </w:rPr>
        <w:t xml:space="preserve">, </w:t>
      </w:r>
      <w:r w:rsidR="00B413A8" w:rsidRPr="00CB0C48">
        <w:rPr>
          <w:rFonts w:ascii="GHEA Grapalat" w:hAnsi="GHEA Grapalat" w:cs="Sylfaen"/>
          <w:sz w:val="20"/>
          <w:lang w:val="af-ZA"/>
        </w:rPr>
        <w:t xml:space="preserve">բանկային </w:t>
      </w:r>
      <w:r w:rsidR="00CA1C11" w:rsidRPr="00CB0C48">
        <w:rPr>
          <w:rFonts w:ascii="GHEA Grapalat" w:hAnsi="GHEA Grapalat" w:cs="Sylfaen"/>
          <w:sz w:val="20"/>
          <w:lang w:val="hy-AM"/>
        </w:rPr>
        <w:t>երաշխիքի</w:t>
      </w:r>
      <w:r w:rsidR="00CA1C11" w:rsidRPr="00CB0C48">
        <w:rPr>
          <w:rFonts w:ascii="GHEA Grapalat" w:hAnsi="GHEA Grapalat" w:cs="Sylfaen"/>
          <w:sz w:val="20"/>
          <w:lang w:val="af-ZA"/>
        </w:rPr>
        <w:t xml:space="preserve"> </w:t>
      </w:r>
      <w:r w:rsidR="00CA1C11" w:rsidRPr="00CB0C48">
        <w:rPr>
          <w:rFonts w:ascii="GHEA Grapalat" w:hAnsi="GHEA Grapalat" w:cs="Sylfaen"/>
          <w:sz w:val="20"/>
          <w:lang w:val="hy-AM"/>
        </w:rPr>
        <w:t>ձևով</w:t>
      </w:r>
      <w:r w:rsidR="003A0A31" w:rsidRPr="00CB0C48">
        <w:rPr>
          <w:rFonts w:ascii="GHEA Grapalat" w:hAnsi="GHEA Grapalat" w:cs="Sylfaen"/>
          <w:sz w:val="20"/>
          <w:lang w:val="hy-AM"/>
        </w:rPr>
        <w:t>:</w:t>
      </w:r>
      <w:r w:rsidR="00CA1C11" w:rsidRPr="00CB0C48">
        <w:rPr>
          <w:rFonts w:ascii="GHEA Grapalat" w:hAnsi="GHEA Grapalat" w:cs="Sylfaen"/>
          <w:i/>
          <w:sz w:val="20"/>
          <w:lang w:val="af-ZA"/>
        </w:rPr>
        <w:t xml:space="preserve"> </w:t>
      </w:r>
      <w:r w:rsidR="00CA1C11" w:rsidRPr="00CB0C48">
        <w:rPr>
          <w:rFonts w:ascii="GHEA Grapalat" w:hAnsi="GHEA Grapalat" w:cs="Sylfaen"/>
          <w:sz w:val="20"/>
          <w:lang w:val="hy-AM"/>
        </w:rPr>
        <w:t>Կանխավճարի</w:t>
      </w:r>
      <w:r w:rsidR="00CA1C11" w:rsidRPr="00CB0C48">
        <w:rPr>
          <w:rFonts w:ascii="GHEA Grapalat" w:hAnsi="GHEA Grapalat" w:cs="Sylfaen"/>
          <w:sz w:val="20"/>
          <w:lang w:val="af-ZA"/>
        </w:rPr>
        <w:t xml:space="preserve"> </w:t>
      </w:r>
      <w:r w:rsidR="00CA1C11" w:rsidRPr="00CB0C48">
        <w:rPr>
          <w:rFonts w:ascii="GHEA Grapalat" w:hAnsi="GHEA Grapalat" w:cs="Sylfaen"/>
          <w:sz w:val="20"/>
          <w:lang w:val="hy-AM"/>
        </w:rPr>
        <w:t>մարման</w:t>
      </w:r>
      <w:r w:rsidR="00CA1C11" w:rsidRPr="00CB0C48">
        <w:rPr>
          <w:rFonts w:ascii="GHEA Grapalat" w:hAnsi="GHEA Grapalat" w:cs="Sylfaen"/>
          <w:sz w:val="20"/>
          <w:lang w:val="af-ZA"/>
        </w:rPr>
        <w:t xml:space="preserve"> </w:t>
      </w:r>
      <w:r w:rsidR="00CA1C11" w:rsidRPr="00CB0C48">
        <w:rPr>
          <w:rFonts w:ascii="GHEA Grapalat" w:hAnsi="GHEA Grapalat" w:cs="Sylfaen"/>
          <w:sz w:val="20"/>
          <w:lang w:val="hy-AM"/>
        </w:rPr>
        <w:t>կարգը</w:t>
      </w:r>
      <w:r w:rsidR="00CA1C11" w:rsidRPr="00CB0C48">
        <w:rPr>
          <w:rFonts w:ascii="GHEA Grapalat" w:hAnsi="GHEA Grapalat" w:cs="Sylfaen"/>
          <w:sz w:val="20"/>
          <w:lang w:val="af-ZA"/>
        </w:rPr>
        <w:t xml:space="preserve"> </w:t>
      </w:r>
      <w:r w:rsidR="00CA1C11" w:rsidRPr="00CB0C48">
        <w:rPr>
          <w:rFonts w:ascii="GHEA Grapalat" w:hAnsi="GHEA Grapalat" w:cs="Sylfaen"/>
          <w:sz w:val="20"/>
          <w:lang w:val="hy-AM"/>
        </w:rPr>
        <w:t>սահմանած</w:t>
      </w:r>
      <w:r w:rsidR="00CA1C11" w:rsidRPr="00CB0C48">
        <w:rPr>
          <w:rFonts w:ascii="GHEA Grapalat" w:hAnsi="GHEA Grapalat" w:cs="Sylfaen"/>
          <w:sz w:val="20"/>
          <w:lang w:val="af-ZA"/>
        </w:rPr>
        <w:t xml:space="preserve"> </w:t>
      </w:r>
      <w:r w:rsidR="00CA1C11" w:rsidRPr="00CB0C48">
        <w:rPr>
          <w:rFonts w:ascii="GHEA Grapalat" w:hAnsi="GHEA Grapalat" w:cs="Sylfaen"/>
          <w:sz w:val="20"/>
          <w:lang w:val="hy-AM"/>
        </w:rPr>
        <w:t>է</w:t>
      </w:r>
      <w:r w:rsidR="00CA1C11" w:rsidRPr="00CB0C48">
        <w:rPr>
          <w:rFonts w:ascii="GHEA Grapalat" w:hAnsi="GHEA Grapalat" w:cs="Sylfaen"/>
          <w:sz w:val="20"/>
          <w:lang w:val="af-ZA"/>
        </w:rPr>
        <w:t xml:space="preserve"> </w:t>
      </w:r>
      <w:r w:rsidR="00CA1C11" w:rsidRPr="00CB0C48">
        <w:rPr>
          <w:rFonts w:ascii="GHEA Grapalat" w:hAnsi="GHEA Grapalat" w:cs="Sylfaen"/>
          <w:sz w:val="20"/>
          <w:lang w:val="hy-AM"/>
        </w:rPr>
        <w:t>պայմանագրի</w:t>
      </w:r>
      <w:r w:rsidR="00CA1C11" w:rsidRPr="00CB0C48">
        <w:rPr>
          <w:rFonts w:ascii="GHEA Grapalat" w:hAnsi="GHEA Grapalat" w:cs="Sylfaen"/>
          <w:sz w:val="20"/>
          <w:lang w:val="af-ZA"/>
        </w:rPr>
        <w:t xml:space="preserve"> </w:t>
      </w:r>
      <w:r w:rsidR="00CA1C11" w:rsidRPr="00CB0C48">
        <w:rPr>
          <w:rFonts w:ascii="GHEA Grapalat" w:hAnsi="GHEA Grapalat" w:cs="Sylfaen"/>
          <w:sz w:val="20"/>
          <w:lang w:val="hy-AM"/>
        </w:rPr>
        <w:t>նախագծով։</w:t>
      </w:r>
      <w:r w:rsidR="00CA1C11" w:rsidRPr="00CB0C48">
        <w:rPr>
          <w:rFonts w:ascii="GHEA Grapalat" w:hAnsi="GHEA Grapalat" w:cs="Sylfaen"/>
          <w:sz w:val="20"/>
          <w:lang w:val="af-ZA"/>
        </w:rPr>
        <w:t xml:space="preserve"> </w:t>
      </w:r>
    </w:p>
    <w:p w:rsidR="005162B1" w:rsidRPr="00CB0C48" w:rsidRDefault="00CD1EF7" w:rsidP="00037DDE">
      <w:pPr>
        <w:ind w:firstLine="567"/>
        <w:jc w:val="both"/>
        <w:rPr>
          <w:rFonts w:ascii="GHEA Grapalat" w:hAnsi="GHEA Grapalat"/>
          <w:sz w:val="20"/>
          <w:szCs w:val="20"/>
          <w:lang w:val="af-ZA"/>
        </w:rPr>
      </w:pPr>
      <w:r w:rsidRPr="00CB0C48">
        <w:rPr>
          <w:rFonts w:ascii="GHEA Grapalat" w:hAnsi="GHEA Grapalat" w:cs="Sylfaen"/>
          <w:sz w:val="20"/>
          <w:lang w:val="af-ZA"/>
        </w:rPr>
        <w:t>9</w:t>
      </w:r>
      <w:r w:rsidR="005162B1" w:rsidRPr="00CB0C48">
        <w:rPr>
          <w:rFonts w:ascii="GHEA Grapalat" w:hAnsi="GHEA Grapalat" w:cs="Sylfaen"/>
          <w:sz w:val="20"/>
          <w:lang w:val="af-ZA"/>
        </w:rPr>
        <w:t xml:space="preserve">.4 </w:t>
      </w:r>
      <w:r w:rsidR="005162B1" w:rsidRPr="00CB0C48">
        <w:rPr>
          <w:rFonts w:ascii="GHEA Grapalat" w:hAnsi="GHEA Grapalat"/>
          <w:sz w:val="20"/>
          <w:szCs w:val="20"/>
        </w:rPr>
        <w:t>Եթե</w:t>
      </w:r>
      <w:r w:rsidR="005162B1" w:rsidRPr="00CB0C48">
        <w:rPr>
          <w:rFonts w:ascii="GHEA Grapalat" w:hAnsi="GHEA Grapalat"/>
          <w:sz w:val="20"/>
          <w:szCs w:val="20"/>
          <w:lang w:val="af-ZA"/>
        </w:rPr>
        <w:t xml:space="preserve"> </w:t>
      </w:r>
      <w:r w:rsidR="005162B1" w:rsidRPr="00CB0C48">
        <w:rPr>
          <w:rFonts w:ascii="GHEA Grapalat" w:hAnsi="GHEA Grapalat"/>
          <w:sz w:val="20"/>
          <w:szCs w:val="20"/>
        </w:rPr>
        <w:t>չափաբաժիններով</w:t>
      </w:r>
      <w:r w:rsidR="005162B1" w:rsidRPr="00CB0C48">
        <w:rPr>
          <w:rFonts w:ascii="GHEA Grapalat" w:hAnsi="GHEA Grapalat"/>
          <w:sz w:val="20"/>
          <w:szCs w:val="20"/>
          <w:lang w:val="af-ZA"/>
        </w:rPr>
        <w:t xml:space="preserve"> </w:t>
      </w:r>
      <w:r w:rsidR="005162B1" w:rsidRPr="00CB0C48">
        <w:rPr>
          <w:rFonts w:ascii="GHEA Grapalat" w:hAnsi="GHEA Grapalat"/>
          <w:sz w:val="20"/>
          <w:szCs w:val="20"/>
        </w:rPr>
        <w:t>կազմակերպված</w:t>
      </w:r>
      <w:r w:rsidR="005162B1" w:rsidRPr="00CB0C48">
        <w:rPr>
          <w:rFonts w:ascii="GHEA Grapalat" w:hAnsi="GHEA Grapalat"/>
          <w:sz w:val="20"/>
          <w:szCs w:val="20"/>
          <w:lang w:val="af-ZA"/>
        </w:rPr>
        <w:t xml:space="preserve"> </w:t>
      </w:r>
      <w:r w:rsidR="005162B1" w:rsidRPr="00CB0C48">
        <w:rPr>
          <w:rFonts w:ascii="GHEA Grapalat" w:hAnsi="GHEA Grapalat"/>
          <w:sz w:val="20"/>
          <w:szCs w:val="20"/>
        </w:rPr>
        <w:t>գնման</w:t>
      </w:r>
      <w:r w:rsidR="005162B1" w:rsidRPr="00CB0C48">
        <w:rPr>
          <w:rFonts w:ascii="GHEA Grapalat" w:hAnsi="GHEA Grapalat"/>
          <w:sz w:val="20"/>
          <w:szCs w:val="20"/>
          <w:lang w:val="af-ZA"/>
        </w:rPr>
        <w:t xml:space="preserve"> </w:t>
      </w:r>
      <w:r w:rsidR="005162B1" w:rsidRPr="00CB0C48">
        <w:rPr>
          <w:rFonts w:ascii="GHEA Grapalat" w:hAnsi="GHEA Grapalat"/>
          <w:sz w:val="20"/>
          <w:szCs w:val="20"/>
        </w:rPr>
        <w:t>ընթացակարգի</w:t>
      </w:r>
      <w:r w:rsidR="005162B1" w:rsidRPr="00CB0C48">
        <w:rPr>
          <w:rFonts w:ascii="GHEA Grapalat" w:hAnsi="GHEA Grapalat"/>
          <w:sz w:val="20"/>
          <w:szCs w:val="20"/>
          <w:lang w:val="af-ZA"/>
        </w:rPr>
        <w:t xml:space="preserve"> </w:t>
      </w:r>
      <w:r w:rsidR="005162B1" w:rsidRPr="00CB0C48">
        <w:rPr>
          <w:rFonts w:ascii="GHEA Grapalat" w:hAnsi="GHEA Grapalat"/>
          <w:sz w:val="20"/>
          <w:szCs w:val="20"/>
        </w:rPr>
        <w:t>շրջանակում</w:t>
      </w:r>
      <w:r w:rsidR="005162B1" w:rsidRPr="00CB0C48">
        <w:rPr>
          <w:rFonts w:ascii="GHEA Grapalat" w:hAnsi="GHEA Grapalat"/>
          <w:sz w:val="20"/>
          <w:szCs w:val="20"/>
          <w:lang w:val="af-ZA"/>
        </w:rPr>
        <w:t>`</w:t>
      </w:r>
    </w:p>
    <w:p w:rsidR="005162B1" w:rsidRPr="00CB0C48" w:rsidRDefault="00B11B38" w:rsidP="00037DDE">
      <w:pPr>
        <w:ind w:firstLine="375"/>
        <w:jc w:val="both"/>
        <w:rPr>
          <w:rFonts w:ascii="GHEA Grapalat" w:hAnsi="GHEA Grapalat" w:cs="Sylfaen"/>
          <w:sz w:val="20"/>
          <w:lang w:val="af-ZA"/>
        </w:rPr>
      </w:pPr>
      <w:r w:rsidRPr="00CB0C48">
        <w:rPr>
          <w:rFonts w:ascii="GHEA Grapalat" w:hAnsi="GHEA Grapalat" w:cs="Sylfaen"/>
          <w:sz w:val="20"/>
          <w:lang w:val="af-ZA"/>
        </w:rPr>
        <w:tab/>
      </w:r>
      <w:r w:rsidR="004974D8" w:rsidRPr="00CB0C48">
        <w:rPr>
          <w:rFonts w:ascii="GHEA Grapalat" w:hAnsi="GHEA Grapalat" w:cs="Sylfaen"/>
          <w:sz w:val="20"/>
          <w:lang w:val="hy-AM"/>
        </w:rPr>
        <w:t>1)</w:t>
      </w:r>
      <w:r w:rsidR="005162B1" w:rsidRPr="00CB0C48">
        <w:rPr>
          <w:rFonts w:ascii="GHEA Grapalat" w:hAnsi="GHEA Grapalat" w:cs="Sylfaen"/>
          <w:sz w:val="20"/>
          <w:lang w:val="af-ZA"/>
        </w:rPr>
        <w:t xml:space="preserve"> </w:t>
      </w:r>
      <w:r w:rsidR="00030D40" w:rsidRPr="00CB0C48">
        <w:rPr>
          <w:rFonts w:ascii="GHEA Grapalat" w:hAnsi="GHEA Grapalat" w:cs="Sylfaen"/>
          <w:sz w:val="20"/>
          <w:lang w:val="af-ZA"/>
        </w:rPr>
        <w:t>մ</w:t>
      </w:r>
      <w:r w:rsidR="005162B1" w:rsidRPr="00CB0C48">
        <w:rPr>
          <w:rFonts w:ascii="GHEA Grapalat" w:hAnsi="GHEA Grapalat" w:cs="Sylfaen"/>
          <w:sz w:val="20"/>
          <w:lang w:val="ru-RU"/>
        </w:rPr>
        <w:t>ասնակիցը</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ընտրված</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է</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ճանաչվում</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մեկից</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ավել</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չափաբաժինների</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մասով</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ապա</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կարող</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է</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ներկայացնել</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ինչպես</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յուրաքանչյուր</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չափաբաժնի</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համար</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առանձին</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այնպես</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էլ</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մեկ</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պայմանագրի</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ապահովում</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բոլոր</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չափաբաժինների</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համար</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Մեկ</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պայմանագրի</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ապահովում</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ներկայացվելու</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դեպքում</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դրա</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գումարը</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հաշվարկվում</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է</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պայմանագրի</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ընդհանուր</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գնի</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նկատմամբ</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Եթե</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պայմանագրի</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ընդհանուր</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գինը</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գերազանցում</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է</w:t>
      </w:r>
      <w:r w:rsidR="005162B1" w:rsidRPr="00CB0C48">
        <w:rPr>
          <w:rFonts w:ascii="GHEA Grapalat" w:hAnsi="GHEA Grapalat" w:cs="Sylfaen"/>
          <w:sz w:val="20"/>
          <w:lang w:val="af-ZA"/>
        </w:rPr>
        <w:t xml:space="preserve"> </w:t>
      </w:r>
      <w:r w:rsidR="00021C2E" w:rsidRPr="00CB0C48">
        <w:rPr>
          <w:rFonts w:ascii="GHEA Grapalat" w:hAnsi="GHEA Grapalat" w:cs="Sylfaen"/>
          <w:sz w:val="20"/>
          <w:lang w:val="af-ZA"/>
        </w:rPr>
        <w:t xml:space="preserve">70 </w:t>
      </w:r>
      <w:r w:rsidR="00021C2E" w:rsidRPr="00CB0C48">
        <w:rPr>
          <w:rFonts w:ascii="GHEA Grapalat" w:hAnsi="GHEA Grapalat" w:cs="Sylfaen"/>
          <w:sz w:val="20"/>
        </w:rPr>
        <w:t>մլն</w:t>
      </w:r>
      <w:r w:rsidR="00021C2E" w:rsidRPr="00CB0C48">
        <w:rPr>
          <w:rFonts w:ascii="GHEA Grapalat" w:hAnsi="GHEA Grapalat" w:cs="Sylfaen"/>
          <w:sz w:val="20"/>
          <w:lang w:val="af-ZA"/>
        </w:rPr>
        <w:t xml:space="preserve">. </w:t>
      </w:r>
      <w:r w:rsidR="00021C2E" w:rsidRPr="00CB0C48">
        <w:rPr>
          <w:rFonts w:ascii="GHEA Grapalat" w:hAnsi="GHEA Grapalat" w:cs="Sylfaen"/>
          <w:sz w:val="20"/>
        </w:rPr>
        <w:t>ՀՀ</w:t>
      </w:r>
      <w:r w:rsidR="00021C2E" w:rsidRPr="00CB0C48">
        <w:rPr>
          <w:rFonts w:ascii="GHEA Grapalat" w:hAnsi="GHEA Grapalat" w:cs="Sylfaen"/>
          <w:sz w:val="20"/>
          <w:lang w:val="af-ZA"/>
        </w:rPr>
        <w:t xml:space="preserve"> </w:t>
      </w:r>
      <w:r w:rsidR="00021C2E" w:rsidRPr="00CB0C48">
        <w:rPr>
          <w:rFonts w:ascii="GHEA Grapalat" w:hAnsi="GHEA Grapalat" w:cs="Sylfaen"/>
          <w:sz w:val="20"/>
        </w:rPr>
        <w:t>դրամը</w:t>
      </w:r>
      <w:r w:rsidR="00021C2E" w:rsidRPr="00CB0C48">
        <w:rPr>
          <w:rFonts w:ascii="GHEA Grapalat" w:hAnsi="GHEA Grapalat" w:cs="Sylfaen"/>
          <w:sz w:val="20"/>
          <w:lang w:val="af-ZA"/>
        </w:rPr>
        <w:t xml:space="preserve">, </w:t>
      </w:r>
      <w:r w:rsidR="005162B1" w:rsidRPr="00CB0C48">
        <w:rPr>
          <w:rFonts w:ascii="GHEA Grapalat" w:hAnsi="GHEA Grapalat" w:cs="Sylfaen"/>
          <w:sz w:val="20"/>
          <w:lang w:val="ru-RU"/>
        </w:rPr>
        <w:t>սակայն</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ըստ</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առանձին</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չափաբաժինների</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գները</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չեն</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գերազանցում</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այդ</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չափը</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ապա</w:t>
      </w:r>
      <w:r w:rsidR="005162B1" w:rsidRPr="00CB0C48">
        <w:rPr>
          <w:rFonts w:ascii="GHEA Grapalat" w:hAnsi="GHEA Grapalat" w:cs="Sylfaen"/>
          <w:sz w:val="20"/>
          <w:lang w:val="af-ZA"/>
        </w:rPr>
        <w:t xml:space="preserve"> </w:t>
      </w:r>
      <w:r w:rsidR="00021C2E" w:rsidRPr="00CB0C48">
        <w:rPr>
          <w:rFonts w:ascii="GHEA Grapalat" w:hAnsi="GHEA Grapalat" w:cs="Sylfaen"/>
          <w:sz w:val="20"/>
        </w:rPr>
        <w:t>պայմանագրի</w:t>
      </w:r>
      <w:r w:rsidR="00021C2E" w:rsidRPr="00CB0C48">
        <w:rPr>
          <w:rFonts w:ascii="GHEA Grapalat" w:hAnsi="GHEA Grapalat" w:cs="Sylfaen"/>
          <w:sz w:val="20"/>
          <w:lang w:val="af-ZA"/>
        </w:rPr>
        <w:t xml:space="preserve"> </w:t>
      </w:r>
      <w:r w:rsidR="005162B1" w:rsidRPr="00CB0C48">
        <w:rPr>
          <w:rFonts w:ascii="GHEA Grapalat" w:hAnsi="GHEA Grapalat" w:cs="Sylfaen"/>
          <w:sz w:val="20"/>
          <w:lang w:val="ru-RU"/>
        </w:rPr>
        <w:t>ապահովումը</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կարող</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է</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ներկայացվել</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միակողմանի</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հաստատված</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հայտարարության</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տուժանքի</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կամ</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կանխիկ</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փողի</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ձևով</w:t>
      </w:r>
      <w:r w:rsidR="005162B1" w:rsidRPr="00CB0C48">
        <w:rPr>
          <w:rFonts w:ascii="GHEA Grapalat" w:hAnsi="GHEA Grapalat" w:cs="Sylfaen"/>
          <w:sz w:val="20"/>
          <w:lang w:val="af-ZA"/>
        </w:rPr>
        <w:t>.</w:t>
      </w:r>
    </w:p>
    <w:p w:rsidR="005162B1" w:rsidRPr="00CB0C48" w:rsidRDefault="004974D8" w:rsidP="00037DDE">
      <w:pPr>
        <w:ind w:firstLine="375"/>
        <w:jc w:val="both"/>
        <w:rPr>
          <w:rFonts w:ascii="GHEA Grapalat" w:hAnsi="GHEA Grapalat" w:cs="Sylfaen"/>
          <w:sz w:val="20"/>
          <w:lang w:val="af-ZA"/>
        </w:rPr>
      </w:pPr>
      <w:r w:rsidRPr="00CB0C48">
        <w:rPr>
          <w:rFonts w:ascii="GHEA Grapalat" w:hAnsi="GHEA Grapalat" w:cs="Sylfaen"/>
          <w:sz w:val="20"/>
          <w:lang w:val="hy-AM"/>
        </w:rPr>
        <w:t>2)</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կնքված</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պայմանագիրը</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չկատարելու</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կամ</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ոչ</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պատշաճ</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կատարելու</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հետևանքով</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որևէ</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չաբաժանի</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մասով</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լուծվում</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է</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ապա</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պայմանագրի</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ապահովումը</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վճարվում</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է</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միայն</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այդ</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չափաբաժնի</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նկատմամբ</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հաշվարկված</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գումարի</w:t>
      </w:r>
      <w:r w:rsidR="005162B1" w:rsidRPr="00CB0C48">
        <w:rPr>
          <w:rFonts w:ascii="GHEA Grapalat" w:hAnsi="GHEA Grapalat" w:cs="Sylfaen"/>
          <w:sz w:val="20"/>
          <w:lang w:val="af-ZA"/>
        </w:rPr>
        <w:t xml:space="preserve"> </w:t>
      </w:r>
      <w:r w:rsidR="005162B1" w:rsidRPr="00CB0C48">
        <w:rPr>
          <w:rFonts w:ascii="GHEA Grapalat" w:hAnsi="GHEA Grapalat" w:cs="Sylfaen"/>
          <w:sz w:val="20"/>
          <w:lang w:val="ru-RU"/>
        </w:rPr>
        <w:t>չափով</w:t>
      </w:r>
      <w:r w:rsidR="005162B1" w:rsidRPr="00CB0C48">
        <w:rPr>
          <w:rFonts w:ascii="GHEA Grapalat" w:hAnsi="GHEA Grapalat" w:cs="Sylfaen"/>
          <w:sz w:val="20"/>
          <w:lang w:val="af-ZA"/>
        </w:rPr>
        <w:t>:</w:t>
      </w:r>
      <w:r w:rsidR="0027052A" w:rsidRPr="00CB0C48">
        <w:rPr>
          <w:rStyle w:val="af6"/>
          <w:rFonts w:ascii="GHEA Grapalat" w:hAnsi="GHEA Grapalat" w:cs="Sylfaen"/>
          <w:sz w:val="20"/>
        </w:rPr>
        <w:footnoteReference w:id="8"/>
      </w:r>
    </w:p>
    <w:p w:rsidR="00096865" w:rsidRPr="00CB0C48" w:rsidRDefault="00096865" w:rsidP="00B051BE">
      <w:pPr>
        <w:spacing w:line="276" w:lineRule="auto"/>
        <w:jc w:val="center"/>
        <w:rPr>
          <w:rFonts w:ascii="GHEA Grapalat" w:hAnsi="GHEA Grapalat"/>
          <w:b/>
          <w:szCs w:val="22"/>
          <w:lang w:val="af-ZA"/>
        </w:rPr>
      </w:pPr>
    </w:p>
    <w:p w:rsidR="00096865" w:rsidRPr="00CB0C48" w:rsidRDefault="008D5016" w:rsidP="00B051BE">
      <w:pPr>
        <w:spacing w:line="276" w:lineRule="auto"/>
        <w:jc w:val="center"/>
        <w:rPr>
          <w:rFonts w:ascii="GHEA Grapalat" w:hAnsi="GHEA Grapalat" w:cs="Arial"/>
          <w:b/>
          <w:sz w:val="20"/>
          <w:lang w:val="af-ZA"/>
        </w:rPr>
      </w:pPr>
      <w:r w:rsidRPr="00CB0C48">
        <w:rPr>
          <w:rFonts w:ascii="GHEA Grapalat" w:hAnsi="GHEA Grapalat"/>
          <w:b/>
          <w:sz w:val="20"/>
          <w:lang w:val="af-ZA"/>
        </w:rPr>
        <w:t>1</w:t>
      </w:r>
      <w:r w:rsidR="00CD1EF7" w:rsidRPr="00CB0C48">
        <w:rPr>
          <w:rFonts w:ascii="GHEA Grapalat" w:hAnsi="GHEA Grapalat"/>
          <w:b/>
          <w:sz w:val="20"/>
          <w:lang w:val="af-ZA"/>
        </w:rPr>
        <w:t>0</w:t>
      </w:r>
      <w:r w:rsidRPr="00CB0C48">
        <w:rPr>
          <w:rFonts w:ascii="GHEA Grapalat" w:hAnsi="GHEA Grapalat"/>
          <w:b/>
          <w:sz w:val="20"/>
          <w:lang w:val="af-ZA"/>
        </w:rPr>
        <w:t xml:space="preserve">. </w:t>
      </w:r>
      <w:r w:rsidRPr="00CB0C48">
        <w:rPr>
          <w:rFonts w:ascii="GHEA Grapalat" w:hAnsi="GHEA Grapalat" w:cs="Sylfaen"/>
          <w:b/>
          <w:sz w:val="20"/>
          <w:lang w:val="af-ZA"/>
        </w:rPr>
        <w:t>ԸՆԹԱՑԱԿԱՐԳԸ</w:t>
      </w:r>
      <w:r w:rsidRPr="00CB0C48">
        <w:rPr>
          <w:rFonts w:ascii="GHEA Grapalat" w:hAnsi="GHEA Grapalat" w:cs="Arial"/>
          <w:b/>
          <w:sz w:val="20"/>
          <w:lang w:val="af-ZA"/>
        </w:rPr>
        <w:t xml:space="preserve"> </w:t>
      </w:r>
      <w:r w:rsidRPr="00CB0C48">
        <w:rPr>
          <w:rFonts w:ascii="GHEA Grapalat" w:hAnsi="GHEA Grapalat" w:cs="Sylfaen"/>
          <w:b/>
          <w:sz w:val="20"/>
          <w:lang w:val="af-ZA"/>
        </w:rPr>
        <w:t>ՉԿԱՅԱՑԱԾ</w:t>
      </w:r>
      <w:r w:rsidRPr="00CB0C48">
        <w:rPr>
          <w:rFonts w:ascii="GHEA Grapalat" w:hAnsi="GHEA Grapalat" w:cs="Arial"/>
          <w:b/>
          <w:sz w:val="20"/>
          <w:lang w:val="af-ZA"/>
        </w:rPr>
        <w:t xml:space="preserve"> </w:t>
      </w:r>
      <w:r w:rsidRPr="00CB0C48">
        <w:rPr>
          <w:rFonts w:ascii="GHEA Grapalat" w:hAnsi="GHEA Grapalat" w:cs="Sylfaen"/>
          <w:b/>
          <w:sz w:val="20"/>
          <w:lang w:val="af-ZA"/>
        </w:rPr>
        <w:t>ՀԱՅՏԱՐԱՐԵԼԸ</w:t>
      </w:r>
    </w:p>
    <w:p w:rsidR="00096865" w:rsidRPr="00CB0C48" w:rsidRDefault="00096865" w:rsidP="00B051BE">
      <w:pPr>
        <w:spacing w:line="276" w:lineRule="auto"/>
        <w:jc w:val="center"/>
        <w:rPr>
          <w:rFonts w:ascii="GHEA Grapalat" w:hAnsi="GHEA Grapalat"/>
          <w:b/>
          <w:sz w:val="20"/>
          <w:lang w:val="af-ZA"/>
        </w:rPr>
      </w:pPr>
    </w:p>
    <w:p w:rsidR="00096865" w:rsidRPr="00CB0C48" w:rsidRDefault="00096865" w:rsidP="00037DDE">
      <w:pPr>
        <w:ind w:firstLine="567"/>
        <w:jc w:val="both"/>
        <w:rPr>
          <w:rFonts w:ascii="GHEA Grapalat" w:hAnsi="GHEA Grapalat" w:cs="Sylfaen"/>
          <w:sz w:val="20"/>
          <w:lang w:val="af-ZA"/>
        </w:rPr>
      </w:pPr>
      <w:r w:rsidRPr="00CB0C48">
        <w:rPr>
          <w:rFonts w:ascii="GHEA Grapalat" w:hAnsi="GHEA Grapalat"/>
          <w:sz w:val="20"/>
          <w:lang w:val="af-ZA"/>
        </w:rPr>
        <w:t>1</w:t>
      </w:r>
      <w:r w:rsidR="00CD1EF7" w:rsidRPr="00CB0C48">
        <w:rPr>
          <w:rFonts w:ascii="GHEA Grapalat" w:hAnsi="GHEA Grapalat"/>
          <w:sz w:val="20"/>
          <w:lang w:val="af-ZA"/>
        </w:rPr>
        <w:t>0</w:t>
      </w:r>
      <w:r w:rsidRPr="00CB0C48">
        <w:rPr>
          <w:rFonts w:ascii="GHEA Grapalat" w:hAnsi="GHEA Grapalat"/>
          <w:sz w:val="20"/>
          <w:lang w:val="af-ZA"/>
        </w:rPr>
        <w:t>.</w:t>
      </w:r>
      <w:r w:rsidRPr="00CB0C48">
        <w:rPr>
          <w:rFonts w:ascii="GHEA Grapalat" w:hAnsi="GHEA Grapalat" w:cs="Sylfaen"/>
          <w:sz w:val="20"/>
          <w:lang w:val="af-ZA"/>
        </w:rPr>
        <w:t xml:space="preserve">1 </w:t>
      </w:r>
      <w:r w:rsidRPr="00CB0C48">
        <w:rPr>
          <w:rFonts w:ascii="GHEA Grapalat" w:hAnsi="GHEA Grapalat" w:cs="Sylfaen"/>
          <w:sz w:val="20"/>
          <w:lang w:val="ru-RU"/>
        </w:rPr>
        <w:t>Օրենքի</w:t>
      </w:r>
      <w:r w:rsidRPr="00CB0C48">
        <w:rPr>
          <w:rFonts w:ascii="GHEA Grapalat" w:hAnsi="GHEA Grapalat" w:cs="Sylfaen"/>
          <w:sz w:val="20"/>
          <w:lang w:val="af-ZA"/>
        </w:rPr>
        <w:t xml:space="preserve"> 3</w:t>
      </w:r>
      <w:r w:rsidR="00A747D4" w:rsidRPr="00CB0C48">
        <w:rPr>
          <w:rFonts w:ascii="GHEA Grapalat" w:hAnsi="GHEA Grapalat" w:cs="Sylfaen"/>
          <w:sz w:val="20"/>
          <w:lang w:val="af-ZA"/>
        </w:rPr>
        <w:t>7</w:t>
      </w:r>
      <w:r w:rsidRPr="00CB0C48">
        <w:rPr>
          <w:rFonts w:ascii="GHEA Grapalat" w:hAnsi="GHEA Grapalat" w:cs="Sylfaen"/>
          <w:sz w:val="20"/>
          <w:lang w:val="af-ZA"/>
        </w:rPr>
        <w:t>-</w:t>
      </w:r>
      <w:r w:rsidRPr="00CB0C48">
        <w:rPr>
          <w:rFonts w:ascii="GHEA Grapalat" w:hAnsi="GHEA Grapalat" w:cs="Sylfaen"/>
          <w:sz w:val="20"/>
          <w:lang w:val="ru-RU"/>
        </w:rPr>
        <w:t>րդ</w:t>
      </w:r>
      <w:r w:rsidRPr="00CB0C48">
        <w:rPr>
          <w:rFonts w:ascii="GHEA Grapalat" w:hAnsi="GHEA Grapalat" w:cs="Sylfaen"/>
          <w:sz w:val="20"/>
          <w:lang w:val="af-ZA"/>
        </w:rPr>
        <w:t xml:space="preserve"> </w:t>
      </w:r>
      <w:r w:rsidRPr="00CB0C48">
        <w:rPr>
          <w:rFonts w:ascii="GHEA Grapalat" w:hAnsi="GHEA Grapalat" w:cs="Sylfaen"/>
          <w:sz w:val="20"/>
          <w:lang w:val="ru-RU"/>
        </w:rPr>
        <w:t>հոդվածի</w:t>
      </w:r>
      <w:r w:rsidRPr="00CB0C48">
        <w:rPr>
          <w:rFonts w:ascii="GHEA Grapalat" w:hAnsi="GHEA Grapalat" w:cs="Sylfaen"/>
          <w:sz w:val="20"/>
          <w:lang w:val="af-ZA"/>
        </w:rPr>
        <w:t xml:space="preserve"> </w:t>
      </w:r>
      <w:r w:rsidRPr="00CB0C48">
        <w:rPr>
          <w:rFonts w:ascii="GHEA Grapalat" w:hAnsi="GHEA Grapalat" w:cs="Sylfaen"/>
          <w:sz w:val="20"/>
          <w:lang w:val="ru-RU"/>
        </w:rPr>
        <w:t>համաձայն</w:t>
      </w:r>
      <w:r w:rsidRPr="00CB0C48">
        <w:rPr>
          <w:rFonts w:ascii="GHEA Grapalat" w:hAnsi="GHEA Grapalat" w:cs="Sylfaen"/>
          <w:sz w:val="20"/>
          <w:lang w:val="af-ZA"/>
        </w:rPr>
        <w:t xml:space="preserve">` </w:t>
      </w:r>
      <w:r w:rsidRPr="00CB0C48">
        <w:rPr>
          <w:rFonts w:ascii="GHEA Grapalat" w:hAnsi="GHEA Grapalat" w:cs="Sylfaen"/>
          <w:sz w:val="20"/>
          <w:lang w:val="ru-RU"/>
        </w:rPr>
        <w:t>հանձնաժողովը</w:t>
      </w:r>
      <w:r w:rsidRPr="00CB0C48">
        <w:rPr>
          <w:rFonts w:ascii="GHEA Grapalat" w:hAnsi="GHEA Grapalat" w:cs="Sylfaen"/>
          <w:sz w:val="20"/>
          <w:lang w:val="af-ZA"/>
        </w:rPr>
        <w:t xml:space="preserve"> </w:t>
      </w:r>
      <w:r w:rsidRPr="00CB0C48">
        <w:rPr>
          <w:rFonts w:ascii="GHEA Grapalat" w:hAnsi="GHEA Grapalat" w:cs="Sylfaen"/>
          <w:sz w:val="20"/>
          <w:lang w:val="ru-RU"/>
        </w:rPr>
        <w:t>սույն</w:t>
      </w:r>
      <w:r w:rsidRPr="00CB0C48">
        <w:rPr>
          <w:rFonts w:ascii="GHEA Grapalat" w:hAnsi="GHEA Grapalat" w:cs="Sylfaen"/>
          <w:sz w:val="20"/>
          <w:lang w:val="af-ZA"/>
        </w:rPr>
        <w:t xml:space="preserve"> </w:t>
      </w:r>
      <w:r w:rsidRPr="00CB0C48">
        <w:rPr>
          <w:rFonts w:ascii="GHEA Grapalat" w:hAnsi="GHEA Grapalat" w:cs="Sylfaen"/>
          <w:sz w:val="20"/>
          <w:lang w:val="ru-RU"/>
        </w:rPr>
        <w:t>ընթացակարգը</w:t>
      </w:r>
      <w:r w:rsidRPr="00CB0C48">
        <w:rPr>
          <w:rFonts w:ascii="GHEA Grapalat" w:hAnsi="GHEA Grapalat" w:cs="Sylfaen"/>
          <w:sz w:val="20"/>
          <w:lang w:val="af-ZA"/>
        </w:rPr>
        <w:t xml:space="preserve"> </w:t>
      </w:r>
      <w:r w:rsidRPr="00CB0C48">
        <w:rPr>
          <w:rFonts w:ascii="GHEA Grapalat" w:hAnsi="GHEA Grapalat" w:cs="Sylfaen"/>
          <w:sz w:val="20"/>
          <w:lang w:val="ru-RU"/>
        </w:rPr>
        <w:t>չկայացած</w:t>
      </w:r>
      <w:r w:rsidRPr="00CB0C48">
        <w:rPr>
          <w:rFonts w:ascii="GHEA Grapalat" w:hAnsi="GHEA Grapalat" w:cs="Sylfaen"/>
          <w:sz w:val="20"/>
          <w:lang w:val="af-ZA"/>
        </w:rPr>
        <w:t xml:space="preserve"> </w:t>
      </w:r>
      <w:r w:rsidRPr="00CB0C48">
        <w:rPr>
          <w:rFonts w:ascii="GHEA Grapalat" w:hAnsi="GHEA Grapalat" w:cs="Sylfaen"/>
          <w:sz w:val="20"/>
          <w:lang w:val="ru-RU"/>
        </w:rPr>
        <w:t>է</w:t>
      </w:r>
      <w:r w:rsidRPr="00CB0C48">
        <w:rPr>
          <w:rFonts w:ascii="GHEA Grapalat" w:hAnsi="GHEA Grapalat" w:cs="Sylfaen"/>
          <w:sz w:val="20"/>
          <w:lang w:val="af-ZA"/>
        </w:rPr>
        <w:t xml:space="preserve"> </w:t>
      </w:r>
      <w:r w:rsidRPr="00CB0C48">
        <w:rPr>
          <w:rFonts w:ascii="GHEA Grapalat" w:hAnsi="GHEA Grapalat" w:cs="Sylfaen"/>
          <w:sz w:val="20"/>
          <w:lang w:val="ru-RU"/>
        </w:rPr>
        <w:t>հայտարարում</w:t>
      </w:r>
      <w:r w:rsidRPr="00CB0C48">
        <w:rPr>
          <w:rFonts w:ascii="GHEA Grapalat" w:hAnsi="GHEA Grapalat" w:cs="Sylfaen"/>
          <w:sz w:val="20"/>
          <w:lang w:val="af-ZA"/>
        </w:rPr>
        <w:t xml:space="preserve">, </w:t>
      </w:r>
      <w:r w:rsidRPr="00CB0C48">
        <w:rPr>
          <w:rFonts w:ascii="GHEA Grapalat" w:hAnsi="GHEA Grapalat" w:cs="Sylfaen"/>
          <w:sz w:val="20"/>
          <w:lang w:val="ru-RU"/>
        </w:rPr>
        <w:t>եթե</w:t>
      </w:r>
      <w:r w:rsidRPr="00CB0C48">
        <w:rPr>
          <w:rFonts w:ascii="GHEA Grapalat" w:hAnsi="GHEA Grapalat" w:cs="Sylfaen"/>
          <w:sz w:val="20"/>
          <w:lang w:val="af-ZA"/>
        </w:rPr>
        <w:t>`</w:t>
      </w:r>
    </w:p>
    <w:p w:rsidR="00096865" w:rsidRPr="00CB0C48" w:rsidRDefault="00096865" w:rsidP="00037DDE">
      <w:pPr>
        <w:ind w:firstLine="567"/>
        <w:jc w:val="both"/>
        <w:rPr>
          <w:rFonts w:ascii="GHEA Grapalat" w:hAnsi="GHEA Grapalat" w:cs="Sylfaen"/>
          <w:sz w:val="20"/>
          <w:lang w:val="af-ZA"/>
        </w:rPr>
      </w:pPr>
      <w:r w:rsidRPr="00CB0C48">
        <w:rPr>
          <w:rFonts w:ascii="GHEA Grapalat" w:hAnsi="GHEA Grapalat" w:cs="Sylfaen"/>
          <w:sz w:val="20"/>
          <w:lang w:val="af-ZA"/>
        </w:rPr>
        <w:t xml:space="preserve">1) </w:t>
      </w:r>
      <w:r w:rsidRPr="00CB0C48">
        <w:rPr>
          <w:rFonts w:ascii="GHEA Grapalat" w:hAnsi="GHEA Grapalat" w:cs="Sylfaen"/>
          <w:sz w:val="20"/>
          <w:lang w:val="ru-RU"/>
        </w:rPr>
        <w:t>հայտերից</w:t>
      </w:r>
      <w:r w:rsidRPr="00CB0C48">
        <w:rPr>
          <w:rFonts w:ascii="GHEA Grapalat" w:hAnsi="GHEA Grapalat" w:cs="Sylfaen"/>
          <w:sz w:val="20"/>
          <w:lang w:val="af-ZA"/>
        </w:rPr>
        <w:t xml:space="preserve"> </w:t>
      </w:r>
      <w:r w:rsidRPr="00CB0C48">
        <w:rPr>
          <w:rFonts w:ascii="GHEA Grapalat" w:hAnsi="GHEA Grapalat" w:cs="Sylfaen"/>
          <w:sz w:val="20"/>
          <w:lang w:val="ru-RU"/>
        </w:rPr>
        <w:t>ոչ</w:t>
      </w:r>
      <w:r w:rsidRPr="00CB0C48">
        <w:rPr>
          <w:rFonts w:ascii="GHEA Grapalat" w:hAnsi="GHEA Grapalat" w:cs="Sylfaen"/>
          <w:sz w:val="20"/>
          <w:lang w:val="af-ZA"/>
        </w:rPr>
        <w:t xml:space="preserve"> </w:t>
      </w:r>
      <w:r w:rsidRPr="00CB0C48">
        <w:rPr>
          <w:rFonts w:ascii="GHEA Grapalat" w:hAnsi="GHEA Grapalat" w:cs="Sylfaen"/>
          <w:sz w:val="20"/>
          <w:lang w:val="ru-RU"/>
        </w:rPr>
        <w:t>մեկը</w:t>
      </w:r>
      <w:r w:rsidRPr="00CB0C48">
        <w:rPr>
          <w:rFonts w:ascii="GHEA Grapalat" w:hAnsi="GHEA Grapalat" w:cs="Sylfaen"/>
          <w:sz w:val="20"/>
          <w:lang w:val="af-ZA"/>
        </w:rPr>
        <w:t xml:space="preserve"> </w:t>
      </w:r>
      <w:r w:rsidRPr="00CB0C48">
        <w:rPr>
          <w:rFonts w:ascii="GHEA Grapalat" w:hAnsi="GHEA Grapalat" w:cs="Sylfaen"/>
          <w:sz w:val="20"/>
          <w:lang w:val="ru-RU"/>
        </w:rPr>
        <w:t>չի</w:t>
      </w:r>
      <w:r w:rsidRPr="00CB0C48">
        <w:rPr>
          <w:rFonts w:ascii="GHEA Grapalat" w:hAnsi="GHEA Grapalat" w:cs="Sylfaen"/>
          <w:sz w:val="20"/>
          <w:lang w:val="af-ZA"/>
        </w:rPr>
        <w:t xml:space="preserve"> </w:t>
      </w:r>
      <w:r w:rsidRPr="00CB0C48">
        <w:rPr>
          <w:rFonts w:ascii="GHEA Grapalat" w:hAnsi="GHEA Grapalat" w:cs="Sylfaen"/>
          <w:sz w:val="20"/>
          <w:lang w:val="ru-RU"/>
        </w:rPr>
        <w:t>համապատասխանում</w:t>
      </w:r>
      <w:r w:rsidRPr="00CB0C48">
        <w:rPr>
          <w:rFonts w:ascii="GHEA Grapalat" w:hAnsi="GHEA Grapalat" w:cs="Sylfaen"/>
          <w:sz w:val="20"/>
          <w:lang w:val="af-ZA"/>
        </w:rPr>
        <w:t xml:space="preserve"> </w:t>
      </w:r>
      <w:r w:rsidRPr="00CB0C48">
        <w:rPr>
          <w:rFonts w:ascii="GHEA Grapalat" w:hAnsi="GHEA Grapalat" w:cs="Sylfaen"/>
          <w:sz w:val="20"/>
          <w:lang w:val="ru-RU"/>
        </w:rPr>
        <w:t>հրավերի</w:t>
      </w:r>
      <w:r w:rsidRPr="00CB0C48">
        <w:rPr>
          <w:rFonts w:ascii="GHEA Grapalat" w:hAnsi="GHEA Grapalat" w:cs="Sylfaen"/>
          <w:sz w:val="20"/>
          <w:lang w:val="af-ZA"/>
        </w:rPr>
        <w:t xml:space="preserve"> </w:t>
      </w:r>
      <w:r w:rsidRPr="00CB0C48">
        <w:rPr>
          <w:rFonts w:ascii="GHEA Grapalat" w:hAnsi="GHEA Grapalat" w:cs="Sylfaen"/>
          <w:sz w:val="20"/>
          <w:lang w:val="ru-RU"/>
        </w:rPr>
        <w:t>պայմաններին</w:t>
      </w:r>
      <w:r w:rsidRPr="00CB0C48">
        <w:rPr>
          <w:rFonts w:ascii="GHEA Grapalat" w:hAnsi="GHEA Grapalat" w:cs="Sylfaen"/>
          <w:sz w:val="20"/>
          <w:lang w:val="af-ZA"/>
        </w:rPr>
        <w:t>.</w:t>
      </w:r>
    </w:p>
    <w:p w:rsidR="00096865" w:rsidRPr="00CB0C48" w:rsidRDefault="00096865" w:rsidP="00037DDE">
      <w:pPr>
        <w:ind w:firstLine="567"/>
        <w:jc w:val="both"/>
        <w:rPr>
          <w:rFonts w:ascii="GHEA Grapalat" w:hAnsi="GHEA Grapalat" w:cs="Sylfaen"/>
          <w:sz w:val="20"/>
          <w:lang w:val="hy-AM"/>
        </w:rPr>
      </w:pPr>
      <w:r w:rsidRPr="00CB0C48">
        <w:rPr>
          <w:rFonts w:ascii="GHEA Grapalat" w:hAnsi="GHEA Grapalat" w:cs="Sylfaen"/>
          <w:sz w:val="20"/>
          <w:lang w:val="af-ZA"/>
        </w:rPr>
        <w:t xml:space="preserve">2) </w:t>
      </w:r>
      <w:r w:rsidRPr="00CB0C48">
        <w:rPr>
          <w:rFonts w:ascii="GHEA Grapalat" w:hAnsi="GHEA Grapalat" w:cs="Sylfaen"/>
          <w:sz w:val="20"/>
          <w:lang w:val="ru-RU"/>
        </w:rPr>
        <w:t>դադարում</w:t>
      </w:r>
      <w:r w:rsidRPr="00CB0C48">
        <w:rPr>
          <w:rFonts w:ascii="GHEA Grapalat" w:hAnsi="GHEA Grapalat" w:cs="Sylfaen"/>
          <w:sz w:val="20"/>
          <w:lang w:val="af-ZA"/>
        </w:rPr>
        <w:t xml:space="preserve"> </w:t>
      </w:r>
      <w:r w:rsidRPr="00CB0C48">
        <w:rPr>
          <w:rFonts w:ascii="GHEA Grapalat" w:hAnsi="GHEA Grapalat" w:cs="Sylfaen"/>
          <w:sz w:val="20"/>
          <w:lang w:val="ru-RU"/>
        </w:rPr>
        <w:t>է</w:t>
      </w:r>
      <w:r w:rsidRPr="00CB0C48">
        <w:rPr>
          <w:rFonts w:ascii="GHEA Grapalat" w:hAnsi="GHEA Grapalat" w:cs="Sylfaen"/>
          <w:sz w:val="20"/>
          <w:lang w:val="af-ZA"/>
        </w:rPr>
        <w:t xml:space="preserve"> </w:t>
      </w:r>
      <w:r w:rsidRPr="00CB0C48">
        <w:rPr>
          <w:rFonts w:ascii="GHEA Grapalat" w:hAnsi="GHEA Grapalat" w:cs="Sylfaen"/>
          <w:sz w:val="20"/>
          <w:lang w:val="ru-RU"/>
        </w:rPr>
        <w:t>գոյություն</w:t>
      </w:r>
      <w:r w:rsidRPr="00CB0C48">
        <w:rPr>
          <w:rFonts w:ascii="GHEA Grapalat" w:hAnsi="GHEA Grapalat" w:cs="Sylfaen"/>
          <w:sz w:val="20"/>
          <w:lang w:val="af-ZA"/>
        </w:rPr>
        <w:t xml:space="preserve"> </w:t>
      </w:r>
      <w:r w:rsidRPr="00CB0C48">
        <w:rPr>
          <w:rFonts w:ascii="GHEA Grapalat" w:hAnsi="GHEA Grapalat" w:cs="Sylfaen"/>
          <w:sz w:val="20"/>
          <w:lang w:val="ru-RU"/>
        </w:rPr>
        <w:t>ունենալ</w:t>
      </w:r>
      <w:r w:rsidRPr="00CB0C48">
        <w:rPr>
          <w:rFonts w:ascii="GHEA Grapalat" w:hAnsi="GHEA Grapalat" w:cs="Sylfaen"/>
          <w:sz w:val="20"/>
          <w:lang w:val="af-ZA"/>
        </w:rPr>
        <w:t xml:space="preserve"> </w:t>
      </w:r>
      <w:r w:rsidRPr="00CB0C48">
        <w:rPr>
          <w:rFonts w:ascii="GHEA Grapalat" w:hAnsi="GHEA Grapalat" w:cs="Sylfaen"/>
          <w:sz w:val="20"/>
          <w:lang w:val="ru-RU"/>
        </w:rPr>
        <w:t>գնման</w:t>
      </w:r>
      <w:r w:rsidRPr="00CB0C48">
        <w:rPr>
          <w:rFonts w:ascii="GHEA Grapalat" w:hAnsi="GHEA Grapalat" w:cs="Sylfaen"/>
          <w:sz w:val="20"/>
          <w:lang w:val="af-ZA"/>
        </w:rPr>
        <w:t xml:space="preserve"> </w:t>
      </w:r>
      <w:r w:rsidRPr="00CB0C48">
        <w:rPr>
          <w:rFonts w:ascii="GHEA Grapalat" w:hAnsi="GHEA Grapalat" w:cs="Sylfaen"/>
          <w:sz w:val="20"/>
          <w:lang w:val="ru-RU"/>
        </w:rPr>
        <w:t>պահանջը</w:t>
      </w:r>
      <w:r w:rsidR="00FF0FE2" w:rsidRPr="00CB0C48">
        <w:rPr>
          <w:rFonts w:ascii="GHEA Grapalat" w:hAnsi="GHEA Grapalat" w:cs="Sylfaen"/>
          <w:sz w:val="20"/>
          <w:lang w:val="hy-AM"/>
        </w:rPr>
        <w:t>: Ընդ որում պ</w:t>
      </w:r>
      <w:r w:rsidR="00FF0FE2" w:rsidRPr="00CB0C48">
        <w:rPr>
          <w:rFonts w:ascii="GHEA Grapalat" w:hAnsi="GHEA Grapalat" w:cs="Sylfaen"/>
          <w:sz w:val="20"/>
          <w:lang w:val="ru-RU"/>
        </w:rPr>
        <w:t>ետության</w:t>
      </w:r>
      <w:r w:rsidR="00FF0FE2" w:rsidRPr="00CB0C48">
        <w:rPr>
          <w:rFonts w:ascii="GHEA Grapalat" w:hAnsi="GHEA Grapalat" w:cs="Sylfaen"/>
          <w:sz w:val="20"/>
          <w:lang w:val="af-ZA"/>
        </w:rPr>
        <w:t xml:space="preserve"> </w:t>
      </w:r>
      <w:r w:rsidR="00FF0FE2" w:rsidRPr="00CB0C48">
        <w:rPr>
          <w:rFonts w:ascii="GHEA Grapalat" w:hAnsi="GHEA Grapalat" w:cs="Sylfaen"/>
          <w:sz w:val="20"/>
          <w:lang w:val="ru-RU"/>
        </w:rPr>
        <w:t>կամ</w:t>
      </w:r>
      <w:r w:rsidR="00FF0FE2" w:rsidRPr="00CB0C48">
        <w:rPr>
          <w:rFonts w:ascii="GHEA Grapalat" w:hAnsi="GHEA Grapalat" w:cs="Sylfaen"/>
          <w:sz w:val="20"/>
          <w:lang w:val="af-ZA"/>
        </w:rPr>
        <w:t xml:space="preserve"> </w:t>
      </w:r>
      <w:r w:rsidR="00FF0FE2" w:rsidRPr="00CB0C48">
        <w:rPr>
          <w:rFonts w:ascii="GHEA Grapalat" w:hAnsi="GHEA Grapalat" w:cs="Sylfaen"/>
          <w:sz w:val="20"/>
          <w:lang w:val="ru-RU"/>
        </w:rPr>
        <w:t>համայնքների</w:t>
      </w:r>
      <w:r w:rsidR="00FF0FE2" w:rsidRPr="00CB0C48">
        <w:rPr>
          <w:rFonts w:ascii="GHEA Grapalat" w:hAnsi="GHEA Grapalat" w:cs="Sylfaen"/>
          <w:sz w:val="20"/>
          <w:lang w:val="af-ZA"/>
        </w:rPr>
        <w:t xml:space="preserve"> </w:t>
      </w:r>
      <w:r w:rsidR="00FF0FE2" w:rsidRPr="00CB0C48">
        <w:rPr>
          <w:rFonts w:ascii="GHEA Grapalat" w:hAnsi="GHEA Grapalat" w:cs="Sylfaen"/>
          <w:sz w:val="20"/>
          <w:lang w:val="ru-RU"/>
        </w:rPr>
        <w:t>կարիքների</w:t>
      </w:r>
      <w:r w:rsidR="00FF0FE2" w:rsidRPr="00CB0C48">
        <w:rPr>
          <w:rFonts w:ascii="GHEA Grapalat" w:hAnsi="GHEA Grapalat" w:cs="Sylfaen"/>
          <w:sz w:val="20"/>
          <w:lang w:val="af-ZA"/>
        </w:rPr>
        <w:t xml:space="preserve"> </w:t>
      </w:r>
      <w:r w:rsidR="00FF0FE2" w:rsidRPr="00CB0C48">
        <w:rPr>
          <w:rFonts w:ascii="GHEA Grapalat" w:hAnsi="GHEA Grapalat" w:cs="Sylfaen"/>
          <w:sz w:val="20"/>
          <w:lang w:val="ru-RU"/>
        </w:rPr>
        <w:t>համար</w:t>
      </w:r>
      <w:r w:rsidR="00FF0FE2" w:rsidRPr="00CB0C48">
        <w:rPr>
          <w:rFonts w:ascii="GHEA Grapalat" w:hAnsi="GHEA Grapalat" w:cs="Sylfaen"/>
          <w:sz w:val="20"/>
          <w:lang w:val="af-ZA"/>
        </w:rPr>
        <w:t xml:space="preserve"> </w:t>
      </w:r>
      <w:r w:rsidR="00FF0FE2" w:rsidRPr="00CB0C48">
        <w:rPr>
          <w:rFonts w:ascii="GHEA Grapalat" w:hAnsi="GHEA Grapalat" w:cs="Sylfaen"/>
          <w:sz w:val="20"/>
          <w:lang w:val="ru-RU"/>
        </w:rPr>
        <w:t>կազմակերպված</w:t>
      </w:r>
      <w:r w:rsidR="00FF0FE2" w:rsidRPr="00CB0C48">
        <w:rPr>
          <w:rFonts w:ascii="GHEA Grapalat" w:hAnsi="GHEA Grapalat" w:cs="Sylfaen"/>
          <w:sz w:val="20"/>
          <w:lang w:val="af-ZA"/>
        </w:rPr>
        <w:t xml:space="preserve"> </w:t>
      </w:r>
      <w:r w:rsidR="00FF0FE2" w:rsidRPr="00CB0C48">
        <w:rPr>
          <w:rFonts w:ascii="GHEA Grapalat" w:hAnsi="GHEA Grapalat" w:cs="Sylfaen"/>
          <w:sz w:val="20"/>
          <w:lang w:val="ru-RU"/>
        </w:rPr>
        <w:t>գնման</w:t>
      </w:r>
      <w:r w:rsidR="00FF0FE2" w:rsidRPr="00CB0C48">
        <w:rPr>
          <w:rFonts w:ascii="GHEA Grapalat" w:hAnsi="GHEA Grapalat" w:cs="Sylfaen"/>
          <w:sz w:val="20"/>
          <w:lang w:val="af-ZA"/>
        </w:rPr>
        <w:t xml:space="preserve"> </w:t>
      </w:r>
      <w:r w:rsidR="00FF0FE2" w:rsidRPr="00CB0C48">
        <w:rPr>
          <w:rFonts w:ascii="GHEA Grapalat" w:hAnsi="GHEA Grapalat" w:cs="Sylfaen"/>
          <w:sz w:val="20"/>
          <w:lang w:val="ru-RU"/>
        </w:rPr>
        <w:t>ընթացակարգը</w:t>
      </w:r>
      <w:r w:rsidR="00FF0FE2" w:rsidRPr="00CB0C48">
        <w:rPr>
          <w:rFonts w:ascii="GHEA Grapalat" w:hAnsi="GHEA Grapalat" w:cs="Sylfaen"/>
          <w:sz w:val="20"/>
          <w:lang w:val="af-ZA"/>
        </w:rPr>
        <w:t xml:space="preserve"> </w:t>
      </w:r>
      <w:r w:rsidR="00FF0FE2" w:rsidRPr="00CB0C48">
        <w:rPr>
          <w:rFonts w:ascii="GHEA Grapalat" w:hAnsi="GHEA Grapalat" w:cs="Sylfaen"/>
          <w:sz w:val="20"/>
          <w:lang w:val="ru-RU"/>
        </w:rPr>
        <w:t>կարող</w:t>
      </w:r>
      <w:r w:rsidR="00FF0FE2" w:rsidRPr="00CB0C48">
        <w:rPr>
          <w:rFonts w:ascii="GHEA Grapalat" w:hAnsi="GHEA Grapalat" w:cs="Sylfaen"/>
          <w:sz w:val="20"/>
          <w:lang w:val="af-ZA"/>
        </w:rPr>
        <w:t xml:space="preserve"> </w:t>
      </w:r>
      <w:r w:rsidR="00FF0FE2" w:rsidRPr="00CB0C48">
        <w:rPr>
          <w:rFonts w:ascii="GHEA Grapalat" w:hAnsi="GHEA Grapalat" w:cs="Sylfaen"/>
          <w:sz w:val="20"/>
          <w:lang w:val="ru-RU"/>
        </w:rPr>
        <w:t>է</w:t>
      </w:r>
      <w:r w:rsidR="00FF0FE2" w:rsidRPr="00CB0C48">
        <w:rPr>
          <w:rFonts w:ascii="GHEA Grapalat" w:hAnsi="GHEA Grapalat" w:cs="Sylfaen"/>
          <w:sz w:val="20"/>
          <w:lang w:val="af-ZA"/>
        </w:rPr>
        <w:t xml:space="preserve"> </w:t>
      </w:r>
      <w:r w:rsidR="00FF0FE2" w:rsidRPr="00CB0C48">
        <w:rPr>
          <w:rFonts w:ascii="GHEA Grapalat" w:hAnsi="GHEA Grapalat" w:cs="Sylfaen"/>
          <w:sz w:val="20"/>
          <w:lang w:val="ru-RU"/>
        </w:rPr>
        <w:t>ամբողջությամբ</w:t>
      </w:r>
      <w:r w:rsidR="00FF0FE2" w:rsidRPr="00CB0C48">
        <w:rPr>
          <w:rFonts w:ascii="GHEA Grapalat" w:hAnsi="GHEA Grapalat" w:cs="Sylfaen"/>
          <w:sz w:val="20"/>
          <w:lang w:val="af-ZA"/>
        </w:rPr>
        <w:t xml:space="preserve"> </w:t>
      </w:r>
      <w:r w:rsidR="00FF0FE2" w:rsidRPr="00CB0C48">
        <w:rPr>
          <w:rFonts w:ascii="GHEA Grapalat" w:hAnsi="GHEA Grapalat" w:cs="Sylfaen"/>
          <w:sz w:val="20"/>
          <w:lang w:val="ru-RU"/>
        </w:rPr>
        <w:t>կամ</w:t>
      </w:r>
      <w:r w:rsidR="00FF0FE2" w:rsidRPr="00CB0C48">
        <w:rPr>
          <w:rFonts w:ascii="GHEA Grapalat" w:hAnsi="GHEA Grapalat" w:cs="Sylfaen"/>
          <w:sz w:val="20"/>
          <w:lang w:val="af-ZA"/>
        </w:rPr>
        <w:t xml:space="preserve"> </w:t>
      </w:r>
      <w:r w:rsidR="00FF0FE2" w:rsidRPr="00CB0C48">
        <w:rPr>
          <w:rFonts w:ascii="GHEA Grapalat" w:hAnsi="GHEA Grapalat" w:cs="Sylfaen"/>
          <w:sz w:val="20"/>
          <w:lang w:val="ru-RU"/>
        </w:rPr>
        <w:t>մասնակի</w:t>
      </w:r>
      <w:r w:rsidR="00FF0FE2" w:rsidRPr="00CB0C48">
        <w:rPr>
          <w:rFonts w:ascii="GHEA Grapalat" w:hAnsi="GHEA Grapalat" w:cs="Sylfaen"/>
          <w:sz w:val="20"/>
          <w:lang w:val="af-ZA"/>
        </w:rPr>
        <w:t xml:space="preserve"> </w:t>
      </w:r>
      <w:r w:rsidR="00FF0FE2" w:rsidRPr="00CB0C48">
        <w:rPr>
          <w:rFonts w:ascii="GHEA Grapalat" w:hAnsi="GHEA Grapalat" w:cs="Sylfaen"/>
          <w:sz w:val="20"/>
          <w:lang w:val="ru-RU"/>
        </w:rPr>
        <w:t>չկայացած</w:t>
      </w:r>
      <w:r w:rsidR="00FF0FE2" w:rsidRPr="00CB0C48">
        <w:rPr>
          <w:rFonts w:ascii="GHEA Grapalat" w:hAnsi="GHEA Grapalat" w:cs="Sylfaen"/>
          <w:sz w:val="20"/>
          <w:lang w:val="af-ZA"/>
        </w:rPr>
        <w:t xml:space="preserve"> </w:t>
      </w:r>
      <w:r w:rsidR="00FF0FE2" w:rsidRPr="00CB0C48">
        <w:rPr>
          <w:rFonts w:ascii="GHEA Grapalat" w:hAnsi="GHEA Grapalat" w:cs="Sylfaen"/>
          <w:sz w:val="20"/>
          <w:lang w:val="ru-RU"/>
        </w:rPr>
        <w:t>հայտարարվել</w:t>
      </w:r>
      <w:r w:rsidR="00FF0FE2" w:rsidRPr="00CB0C48">
        <w:rPr>
          <w:rFonts w:ascii="GHEA Grapalat" w:hAnsi="GHEA Grapalat" w:cs="Sylfaen"/>
          <w:sz w:val="20"/>
          <w:lang w:val="af-ZA"/>
        </w:rPr>
        <w:t xml:space="preserve"> </w:t>
      </w:r>
      <w:r w:rsidR="00FF0FE2" w:rsidRPr="00CB0C48">
        <w:rPr>
          <w:rFonts w:ascii="GHEA Grapalat" w:hAnsi="GHEA Grapalat" w:cs="Sylfaen"/>
          <w:sz w:val="20"/>
          <w:lang w:val="ru-RU"/>
        </w:rPr>
        <w:t>համապատասխանաբար</w:t>
      </w:r>
      <w:r w:rsidR="00FF0FE2" w:rsidRPr="00CB0C48">
        <w:rPr>
          <w:rFonts w:ascii="GHEA Grapalat" w:hAnsi="GHEA Grapalat" w:cs="Sylfaen"/>
          <w:sz w:val="20"/>
          <w:lang w:val="af-ZA"/>
        </w:rPr>
        <w:t xml:space="preserve"> </w:t>
      </w:r>
      <w:r w:rsidR="00FF0FE2" w:rsidRPr="00CB0C48">
        <w:rPr>
          <w:rFonts w:ascii="GHEA Grapalat" w:hAnsi="GHEA Grapalat" w:cs="Sylfaen"/>
          <w:sz w:val="20"/>
          <w:lang w:val="ru-RU"/>
        </w:rPr>
        <w:t>Հայաստանի</w:t>
      </w:r>
      <w:r w:rsidR="00FF0FE2" w:rsidRPr="00CB0C48">
        <w:rPr>
          <w:rFonts w:ascii="GHEA Grapalat" w:hAnsi="GHEA Grapalat" w:cs="Sylfaen"/>
          <w:sz w:val="20"/>
          <w:lang w:val="af-ZA"/>
        </w:rPr>
        <w:t xml:space="preserve"> </w:t>
      </w:r>
      <w:r w:rsidR="00FF0FE2" w:rsidRPr="00CB0C48">
        <w:rPr>
          <w:rFonts w:ascii="GHEA Grapalat" w:hAnsi="GHEA Grapalat" w:cs="Sylfaen"/>
          <w:sz w:val="20"/>
          <w:lang w:val="ru-RU"/>
        </w:rPr>
        <w:t>Հանրապետության</w:t>
      </w:r>
      <w:r w:rsidR="00FF0FE2" w:rsidRPr="00CB0C48">
        <w:rPr>
          <w:rFonts w:ascii="GHEA Grapalat" w:hAnsi="GHEA Grapalat" w:cs="Sylfaen"/>
          <w:sz w:val="20"/>
          <w:lang w:val="af-ZA"/>
        </w:rPr>
        <w:t xml:space="preserve"> </w:t>
      </w:r>
      <w:r w:rsidR="00FF0FE2" w:rsidRPr="00CB0C48">
        <w:rPr>
          <w:rFonts w:ascii="GHEA Grapalat" w:hAnsi="GHEA Grapalat" w:cs="Sylfaen"/>
          <w:sz w:val="20"/>
          <w:lang w:val="ru-RU"/>
        </w:rPr>
        <w:t>կառավարության</w:t>
      </w:r>
      <w:r w:rsidR="00FF0FE2" w:rsidRPr="00CB0C48">
        <w:rPr>
          <w:rFonts w:ascii="GHEA Grapalat" w:hAnsi="GHEA Grapalat" w:cs="Sylfaen"/>
          <w:sz w:val="20"/>
          <w:lang w:val="af-ZA"/>
        </w:rPr>
        <w:t xml:space="preserve"> </w:t>
      </w:r>
      <w:r w:rsidR="00FF0FE2" w:rsidRPr="00CB0C48">
        <w:rPr>
          <w:rFonts w:ascii="GHEA Grapalat" w:hAnsi="GHEA Grapalat" w:cs="Sylfaen"/>
          <w:sz w:val="20"/>
          <w:lang w:val="ru-RU"/>
        </w:rPr>
        <w:t>կամ</w:t>
      </w:r>
      <w:r w:rsidR="00FF0FE2" w:rsidRPr="00CB0C48">
        <w:rPr>
          <w:rFonts w:ascii="GHEA Grapalat" w:hAnsi="GHEA Grapalat" w:cs="Sylfaen"/>
          <w:sz w:val="20"/>
          <w:lang w:val="af-ZA"/>
        </w:rPr>
        <w:t xml:space="preserve"> </w:t>
      </w:r>
      <w:r w:rsidR="00FF0FE2" w:rsidRPr="00CB0C48">
        <w:rPr>
          <w:rFonts w:ascii="GHEA Grapalat" w:hAnsi="GHEA Grapalat" w:cs="Sylfaen"/>
          <w:sz w:val="20"/>
          <w:lang w:val="ru-RU"/>
        </w:rPr>
        <w:t>համայնքի</w:t>
      </w:r>
      <w:r w:rsidR="00FF0FE2" w:rsidRPr="00CB0C48">
        <w:rPr>
          <w:rFonts w:ascii="GHEA Grapalat" w:hAnsi="GHEA Grapalat" w:cs="Sylfaen"/>
          <w:sz w:val="20"/>
          <w:lang w:val="af-ZA"/>
        </w:rPr>
        <w:t xml:space="preserve"> </w:t>
      </w:r>
      <w:r w:rsidR="00FF0FE2" w:rsidRPr="00CB0C48">
        <w:rPr>
          <w:rFonts w:ascii="GHEA Grapalat" w:hAnsi="GHEA Grapalat" w:cs="Sylfaen"/>
          <w:sz w:val="20"/>
          <w:lang w:val="ru-RU"/>
        </w:rPr>
        <w:t>ավագանու</w:t>
      </w:r>
      <w:r w:rsidR="00FF0FE2" w:rsidRPr="00CB0C48">
        <w:rPr>
          <w:rFonts w:ascii="GHEA Grapalat" w:hAnsi="GHEA Grapalat" w:cs="Sylfaen"/>
          <w:sz w:val="20"/>
          <w:lang w:val="af-ZA"/>
        </w:rPr>
        <w:t xml:space="preserve">, </w:t>
      </w:r>
      <w:r w:rsidR="00FF0FE2" w:rsidRPr="00CB0C48">
        <w:rPr>
          <w:rFonts w:ascii="GHEA Grapalat" w:hAnsi="GHEA Grapalat" w:cs="Sylfaen"/>
          <w:sz w:val="20"/>
          <w:lang w:val="ru-RU"/>
        </w:rPr>
        <w:t>այլ</w:t>
      </w:r>
      <w:r w:rsidR="00FF0FE2" w:rsidRPr="00CB0C48">
        <w:rPr>
          <w:rFonts w:ascii="GHEA Grapalat" w:hAnsi="GHEA Grapalat" w:cs="Sylfaen"/>
          <w:sz w:val="20"/>
          <w:lang w:val="af-ZA"/>
        </w:rPr>
        <w:t xml:space="preserve"> </w:t>
      </w:r>
      <w:r w:rsidR="00FF0FE2" w:rsidRPr="00CB0C48">
        <w:rPr>
          <w:rFonts w:ascii="GHEA Grapalat" w:hAnsi="GHEA Grapalat" w:cs="Sylfaen"/>
          <w:sz w:val="20"/>
          <w:lang w:val="ru-RU"/>
        </w:rPr>
        <w:t>պատվիրատուների</w:t>
      </w:r>
      <w:r w:rsidR="00FF0FE2" w:rsidRPr="00CB0C48">
        <w:rPr>
          <w:rFonts w:ascii="GHEA Grapalat" w:hAnsi="GHEA Grapalat" w:cs="Sylfaen"/>
          <w:sz w:val="20"/>
          <w:lang w:val="af-ZA"/>
        </w:rPr>
        <w:t xml:space="preserve"> </w:t>
      </w:r>
      <w:r w:rsidR="00FF0FE2" w:rsidRPr="00CB0C48">
        <w:rPr>
          <w:rFonts w:ascii="GHEA Grapalat" w:hAnsi="GHEA Grapalat" w:cs="Sylfaen"/>
          <w:sz w:val="20"/>
          <w:lang w:val="ru-RU"/>
        </w:rPr>
        <w:t>դեպքում</w:t>
      </w:r>
      <w:r w:rsidR="00FF0FE2" w:rsidRPr="00CB0C48">
        <w:rPr>
          <w:rFonts w:ascii="GHEA Grapalat" w:hAnsi="GHEA Grapalat" w:cs="Sylfaen"/>
          <w:sz w:val="20"/>
          <w:lang w:val="af-ZA"/>
        </w:rPr>
        <w:t xml:space="preserve">` </w:t>
      </w:r>
      <w:r w:rsidR="00FF0FE2" w:rsidRPr="00CB0C48">
        <w:rPr>
          <w:rFonts w:ascii="GHEA Grapalat" w:hAnsi="GHEA Grapalat" w:cs="Sylfaen"/>
          <w:sz w:val="20"/>
          <w:lang w:val="ru-RU"/>
        </w:rPr>
        <w:t>ընդհանուր</w:t>
      </w:r>
      <w:r w:rsidR="00FF0FE2" w:rsidRPr="00CB0C48">
        <w:rPr>
          <w:rFonts w:ascii="GHEA Grapalat" w:hAnsi="GHEA Grapalat" w:cs="Sylfaen"/>
          <w:sz w:val="20"/>
          <w:lang w:val="af-ZA"/>
        </w:rPr>
        <w:t xml:space="preserve"> </w:t>
      </w:r>
      <w:r w:rsidR="00FF0FE2" w:rsidRPr="00CB0C48">
        <w:rPr>
          <w:rFonts w:ascii="GHEA Grapalat" w:hAnsi="GHEA Grapalat" w:cs="Sylfaen"/>
          <w:sz w:val="20"/>
          <w:lang w:val="ru-RU"/>
        </w:rPr>
        <w:t>կառավարումն</w:t>
      </w:r>
      <w:r w:rsidR="00FF0FE2" w:rsidRPr="00CB0C48">
        <w:rPr>
          <w:rFonts w:ascii="GHEA Grapalat" w:hAnsi="GHEA Grapalat" w:cs="Sylfaen"/>
          <w:sz w:val="20"/>
          <w:lang w:val="af-ZA"/>
        </w:rPr>
        <w:t xml:space="preserve"> </w:t>
      </w:r>
      <w:r w:rsidR="00FF0FE2" w:rsidRPr="00CB0C48">
        <w:rPr>
          <w:rFonts w:ascii="GHEA Grapalat" w:hAnsi="GHEA Grapalat" w:cs="Sylfaen"/>
          <w:sz w:val="20"/>
          <w:lang w:val="ru-RU"/>
        </w:rPr>
        <w:t>իրականացնող</w:t>
      </w:r>
      <w:r w:rsidR="00FF0FE2" w:rsidRPr="00CB0C48">
        <w:rPr>
          <w:rFonts w:ascii="GHEA Grapalat" w:hAnsi="GHEA Grapalat" w:cs="Sylfaen"/>
          <w:sz w:val="20"/>
          <w:lang w:val="af-ZA"/>
        </w:rPr>
        <w:t xml:space="preserve"> </w:t>
      </w:r>
      <w:r w:rsidR="00FF0FE2" w:rsidRPr="00CB0C48">
        <w:rPr>
          <w:rFonts w:ascii="GHEA Grapalat" w:hAnsi="GHEA Grapalat" w:cs="Sylfaen"/>
          <w:sz w:val="20"/>
          <w:lang w:val="ru-RU"/>
        </w:rPr>
        <w:t>լիազորված</w:t>
      </w:r>
      <w:r w:rsidR="00FF0FE2" w:rsidRPr="00CB0C48">
        <w:rPr>
          <w:rFonts w:ascii="GHEA Grapalat" w:hAnsi="GHEA Grapalat" w:cs="Sylfaen"/>
          <w:sz w:val="20"/>
          <w:lang w:val="af-ZA"/>
        </w:rPr>
        <w:t xml:space="preserve"> </w:t>
      </w:r>
      <w:r w:rsidR="00FF0FE2" w:rsidRPr="00CB0C48">
        <w:rPr>
          <w:rFonts w:ascii="GHEA Grapalat" w:hAnsi="GHEA Grapalat" w:cs="Sylfaen"/>
          <w:sz w:val="20"/>
          <w:lang w:val="ru-RU"/>
        </w:rPr>
        <w:t>մարմնի</w:t>
      </w:r>
      <w:r w:rsidR="00FF0FE2" w:rsidRPr="00CB0C48">
        <w:rPr>
          <w:rFonts w:ascii="GHEA Grapalat" w:hAnsi="GHEA Grapalat" w:cs="Sylfaen"/>
          <w:sz w:val="20"/>
          <w:lang w:val="af-ZA"/>
        </w:rPr>
        <w:t xml:space="preserve"> </w:t>
      </w:r>
      <w:r w:rsidR="00FF0FE2" w:rsidRPr="00CB0C48">
        <w:rPr>
          <w:rFonts w:ascii="GHEA Grapalat" w:hAnsi="GHEA Grapalat" w:cs="Sylfaen"/>
          <w:sz w:val="20"/>
          <w:lang w:val="ru-RU"/>
        </w:rPr>
        <w:t>ղեկավարի</w:t>
      </w:r>
      <w:r w:rsidR="00A10D1E" w:rsidRPr="00CB0C48">
        <w:rPr>
          <w:rFonts w:ascii="GHEA Grapalat" w:hAnsi="GHEA Grapalat" w:cs="Sylfaen"/>
          <w:sz w:val="20"/>
          <w:lang w:val="af-ZA"/>
        </w:rPr>
        <w:t xml:space="preserve">, </w:t>
      </w:r>
      <w:r w:rsidR="00A10D1E" w:rsidRPr="00CB0C48">
        <w:rPr>
          <w:rFonts w:ascii="GHEA Grapalat" w:hAnsi="GHEA Grapalat" w:cs="Sylfaen"/>
          <w:sz w:val="20"/>
        </w:rPr>
        <w:t>իսկ</w:t>
      </w:r>
      <w:r w:rsidR="00A10D1E" w:rsidRPr="00CB0C48">
        <w:rPr>
          <w:rFonts w:ascii="GHEA Grapalat" w:hAnsi="GHEA Grapalat" w:cs="Sylfaen"/>
          <w:sz w:val="20"/>
          <w:lang w:val="af-ZA"/>
        </w:rPr>
        <w:t xml:space="preserve"> </w:t>
      </w:r>
      <w:r w:rsidR="00A10D1E" w:rsidRPr="00CB0C48">
        <w:rPr>
          <w:rFonts w:ascii="GHEA Grapalat" w:hAnsi="GHEA Grapalat" w:cs="Sylfaen"/>
          <w:sz w:val="20"/>
        </w:rPr>
        <w:t>հիմնադրամների</w:t>
      </w:r>
      <w:r w:rsidR="00A10D1E" w:rsidRPr="00CB0C48">
        <w:rPr>
          <w:rFonts w:ascii="GHEA Grapalat" w:hAnsi="GHEA Grapalat" w:cs="Sylfaen"/>
          <w:sz w:val="20"/>
          <w:lang w:val="af-ZA"/>
        </w:rPr>
        <w:t xml:space="preserve"> </w:t>
      </w:r>
      <w:r w:rsidR="00A10D1E" w:rsidRPr="00CB0C48">
        <w:rPr>
          <w:rFonts w:ascii="GHEA Grapalat" w:hAnsi="GHEA Grapalat" w:cs="Sylfaen"/>
          <w:sz w:val="20"/>
        </w:rPr>
        <w:t>դեպքում</w:t>
      </w:r>
      <w:r w:rsidR="00A10D1E" w:rsidRPr="00CB0C48">
        <w:rPr>
          <w:rFonts w:ascii="GHEA Grapalat" w:hAnsi="GHEA Grapalat" w:cs="Sylfaen"/>
          <w:sz w:val="20"/>
          <w:lang w:val="af-ZA"/>
        </w:rPr>
        <w:t xml:space="preserve"> </w:t>
      </w:r>
      <w:r w:rsidR="00A10D1E" w:rsidRPr="00CB0C48">
        <w:rPr>
          <w:rFonts w:ascii="GHEA Grapalat" w:hAnsi="GHEA Grapalat" w:cs="Sylfaen"/>
          <w:sz w:val="20"/>
        </w:rPr>
        <w:t>հոգաբարձուների</w:t>
      </w:r>
      <w:r w:rsidR="00A10D1E" w:rsidRPr="00CB0C48">
        <w:rPr>
          <w:rFonts w:ascii="GHEA Grapalat" w:hAnsi="GHEA Grapalat" w:cs="Sylfaen"/>
          <w:sz w:val="20"/>
          <w:lang w:val="af-ZA"/>
        </w:rPr>
        <w:t xml:space="preserve"> </w:t>
      </w:r>
      <w:r w:rsidR="00A10D1E" w:rsidRPr="00CB0C48">
        <w:rPr>
          <w:rFonts w:ascii="GHEA Grapalat" w:hAnsi="GHEA Grapalat" w:cs="Sylfaen"/>
          <w:sz w:val="20"/>
        </w:rPr>
        <w:t>խորհրդի</w:t>
      </w:r>
      <w:r w:rsidR="00A10D1E" w:rsidRPr="00CB0C48">
        <w:rPr>
          <w:rFonts w:ascii="GHEA Grapalat" w:hAnsi="GHEA Grapalat" w:cs="Sylfaen"/>
          <w:sz w:val="20"/>
          <w:lang w:val="af-ZA"/>
        </w:rPr>
        <w:t xml:space="preserve"> </w:t>
      </w:r>
      <w:r w:rsidR="00A10D1E" w:rsidRPr="00CB0C48">
        <w:rPr>
          <w:rFonts w:ascii="GHEA Grapalat" w:hAnsi="GHEA Grapalat" w:cs="Sylfaen"/>
          <w:sz w:val="20"/>
        </w:rPr>
        <w:t>որոշման</w:t>
      </w:r>
      <w:r w:rsidR="00A10D1E" w:rsidRPr="00CB0C48">
        <w:rPr>
          <w:rFonts w:ascii="GHEA Grapalat" w:hAnsi="GHEA Grapalat" w:cs="Sylfaen"/>
          <w:sz w:val="20"/>
          <w:lang w:val="af-ZA"/>
        </w:rPr>
        <w:t xml:space="preserve"> </w:t>
      </w:r>
      <w:r w:rsidR="00A10D1E" w:rsidRPr="00CB0C48">
        <w:rPr>
          <w:rFonts w:ascii="GHEA Grapalat" w:hAnsi="GHEA Grapalat" w:cs="Sylfaen"/>
          <w:sz w:val="20"/>
        </w:rPr>
        <w:t>հիման</w:t>
      </w:r>
      <w:r w:rsidR="00A10D1E" w:rsidRPr="00CB0C48">
        <w:rPr>
          <w:rFonts w:ascii="GHEA Grapalat" w:hAnsi="GHEA Grapalat" w:cs="Sylfaen"/>
          <w:sz w:val="20"/>
          <w:lang w:val="af-ZA"/>
        </w:rPr>
        <w:t xml:space="preserve"> </w:t>
      </w:r>
      <w:r w:rsidR="00A10D1E" w:rsidRPr="00CB0C48">
        <w:rPr>
          <w:rFonts w:ascii="GHEA Grapalat" w:hAnsi="GHEA Grapalat" w:cs="Sylfaen"/>
          <w:sz w:val="20"/>
        </w:rPr>
        <w:t>վրա</w:t>
      </w:r>
      <w:r w:rsidR="00A10D1E" w:rsidRPr="00CB0C48">
        <w:rPr>
          <w:rStyle w:val="af6"/>
          <w:rFonts w:ascii="GHEA Grapalat" w:hAnsi="GHEA Grapalat" w:cs="Sylfaen"/>
          <w:sz w:val="20"/>
        </w:rPr>
        <w:footnoteReference w:id="9"/>
      </w:r>
      <w:r w:rsidR="00FF0FE2" w:rsidRPr="00CB0C48">
        <w:rPr>
          <w:rFonts w:ascii="GHEA Grapalat" w:hAnsi="GHEA Grapalat" w:cs="Sylfaen"/>
          <w:sz w:val="20"/>
          <w:lang w:val="hy-AM"/>
        </w:rPr>
        <w:t>:</w:t>
      </w:r>
    </w:p>
    <w:p w:rsidR="00096865" w:rsidRPr="00CB0C48" w:rsidRDefault="00096865" w:rsidP="00037DDE">
      <w:pPr>
        <w:ind w:firstLine="567"/>
        <w:jc w:val="both"/>
        <w:rPr>
          <w:rFonts w:ascii="GHEA Grapalat" w:hAnsi="GHEA Grapalat" w:cs="Sylfaen"/>
          <w:sz w:val="20"/>
          <w:lang w:val="af-ZA"/>
        </w:rPr>
      </w:pPr>
      <w:r w:rsidRPr="00CB0C48">
        <w:rPr>
          <w:rFonts w:ascii="GHEA Grapalat" w:hAnsi="GHEA Grapalat" w:cs="Sylfaen"/>
          <w:sz w:val="20"/>
          <w:lang w:val="af-ZA"/>
        </w:rPr>
        <w:t xml:space="preserve">3) </w:t>
      </w:r>
      <w:r w:rsidRPr="00CB0C48">
        <w:rPr>
          <w:rFonts w:ascii="GHEA Grapalat" w:hAnsi="GHEA Grapalat" w:cs="Sylfaen"/>
          <w:sz w:val="20"/>
          <w:lang w:val="hy-AM"/>
        </w:rPr>
        <w:t>ոչ</w:t>
      </w:r>
      <w:r w:rsidRPr="00CB0C48">
        <w:rPr>
          <w:rFonts w:ascii="GHEA Grapalat" w:hAnsi="GHEA Grapalat" w:cs="Sylfaen"/>
          <w:sz w:val="20"/>
          <w:lang w:val="af-ZA"/>
        </w:rPr>
        <w:t xml:space="preserve"> </w:t>
      </w:r>
      <w:r w:rsidRPr="00CB0C48">
        <w:rPr>
          <w:rFonts w:ascii="GHEA Grapalat" w:hAnsi="GHEA Grapalat" w:cs="Sylfaen"/>
          <w:sz w:val="20"/>
          <w:lang w:val="hy-AM"/>
        </w:rPr>
        <w:t>մի</w:t>
      </w:r>
      <w:r w:rsidRPr="00CB0C48">
        <w:rPr>
          <w:rFonts w:ascii="GHEA Grapalat" w:hAnsi="GHEA Grapalat" w:cs="Sylfaen"/>
          <w:sz w:val="20"/>
          <w:lang w:val="af-ZA"/>
        </w:rPr>
        <w:t xml:space="preserve"> </w:t>
      </w:r>
      <w:r w:rsidRPr="00CB0C48">
        <w:rPr>
          <w:rFonts w:ascii="GHEA Grapalat" w:hAnsi="GHEA Grapalat" w:cs="Sylfaen"/>
          <w:sz w:val="20"/>
          <w:lang w:val="hy-AM"/>
        </w:rPr>
        <w:t>հայտ</w:t>
      </w:r>
      <w:r w:rsidRPr="00CB0C48">
        <w:rPr>
          <w:rFonts w:ascii="GHEA Grapalat" w:hAnsi="GHEA Grapalat" w:cs="Sylfaen"/>
          <w:sz w:val="20"/>
          <w:lang w:val="af-ZA"/>
        </w:rPr>
        <w:t xml:space="preserve"> </w:t>
      </w:r>
      <w:r w:rsidRPr="00CB0C48">
        <w:rPr>
          <w:rFonts w:ascii="GHEA Grapalat" w:hAnsi="GHEA Grapalat" w:cs="Sylfaen"/>
          <w:sz w:val="20"/>
          <w:lang w:val="hy-AM"/>
        </w:rPr>
        <w:t>չի</w:t>
      </w:r>
      <w:r w:rsidRPr="00CB0C48">
        <w:rPr>
          <w:rFonts w:ascii="GHEA Grapalat" w:hAnsi="GHEA Grapalat" w:cs="Sylfaen"/>
          <w:sz w:val="20"/>
          <w:lang w:val="af-ZA"/>
        </w:rPr>
        <w:t xml:space="preserve"> </w:t>
      </w:r>
      <w:r w:rsidRPr="00CB0C48">
        <w:rPr>
          <w:rFonts w:ascii="GHEA Grapalat" w:hAnsi="GHEA Grapalat" w:cs="Sylfaen"/>
          <w:sz w:val="20"/>
          <w:lang w:val="hy-AM"/>
        </w:rPr>
        <w:t>ներկայացվել</w:t>
      </w:r>
      <w:r w:rsidRPr="00CB0C48">
        <w:rPr>
          <w:rFonts w:ascii="GHEA Grapalat" w:hAnsi="GHEA Grapalat" w:cs="Sylfaen"/>
          <w:sz w:val="20"/>
          <w:lang w:val="af-ZA"/>
        </w:rPr>
        <w:t>.</w:t>
      </w:r>
    </w:p>
    <w:p w:rsidR="00096865" w:rsidRPr="00CB0C48" w:rsidRDefault="00096865" w:rsidP="00037DDE">
      <w:pPr>
        <w:ind w:firstLine="567"/>
        <w:jc w:val="both"/>
        <w:rPr>
          <w:rFonts w:ascii="GHEA Grapalat" w:hAnsi="GHEA Grapalat" w:cs="Sylfaen"/>
          <w:sz w:val="20"/>
          <w:lang w:val="af-ZA"/>
        </w:rPr>
      </w:pPr>
      <w:r w:rsidRPr="00CB0C48">
        <w:rPr>
          <w:rFonts w:ascii="GHEA Grapalat" w:hAnsi="GHEA Grapalat" w:cs="Sylfaen"/>
          <w:sz w:val="20"/>
          <w:lang w:val="af-ZA"/>
        </w:rPr>
        <w:t xml:space="preserve">4) </w:t>
      </w:r>
      <w:r w:rsidRPr="00CB0C48">
        <w:rPr>
          <w:rFonts w:ascii="GHEA Grapalat" w:hAnsi="GHEA Grapalat" w:cs="Sylfaen"/>
          <w:sz w:val="20"/>
          <w:lang w:val="ru-RU"/>
        </w:rPr>
        <w:t>պայմանագիր</w:t>
      </w:r>
      <w:r w:rsidRPr="00CB0C48">
        <w:rPr>
          <w:rFonts w:ascii="GHEA Grapalat" w:hAnsi="GHEA Grapalat" w:cs="Sylfaen"/>
          <w:sz w:val="20"/>
          <w:lang w:val="af-ZA"/>
        </w:rPr>
        <w:t xml:space="preserve"> </w:t>
      </w:r>
      <w:r w:rsidRPr="00CB0C48">
        <w:rPr>
          <w:rFonts w:ascii="GHEA Grapalat" w:hAnsi="GHEA Grapalat" w:cs="Sylfaen"/>
          <w:sz w:val="20"/>
          <w:lang w:val="ru-RU"/>
        </w:rPr>
        <w:t>չի</w:t>
      </w:r>
      <w:r w:rsidRPr="00CB0C48">
        <w:rPr>
          <w:rFonts w:ascii="GHEA Grapalat" w:hAnsi="GHEA Grapalat" w:cs="Sylfaen"/>
          <w:sz w:val="20"/>
          <w:lang w:val="af-ZA"/>
        </w:rPr>
        <w:t xml:space="preserve"> </w:t>
      </w:r>
      <w:r w:rsidRPr="00CB0C48">
        <w:rPr>
          <w:rFonts w:ascii="GHEA Grapalat" w:hAnsi="GHEA Grapalat" w:cs="Sylfaen"/>
          <w:sz w:val="20"/>
          <w:lang w:val="ru-RU"/>
        </w:rPr>
        <w:t>կնքվում</w:t>
      </w:r>
      <w:r w:rsidR="004D5671" w:rsidRPr="00CB0C48">
        <w:rPr>
          <w:rFonts w:ascii="GHEA Grapalat" w:hAnsi="GHEA Grapalat" w:cs="Sylfaen"/>
          <w:sz w:val="20"/>
          <w:lang w:val="ru-RU"/>
        </w:rPr>
        <w:t>։</w:t>
      </w:r>
    </w:p>
    <w:p w:rsidR="00CA1C11" w:rsidRPr="00CB0C48" w:rsidRDefault="00731D26" w:rsidP="00037DDE">
      <w:pPr>
        <w:ind w:firstLine="567"/>
        <w:jc w:val="both"/>
        <w:rPr>
          <w:rFonts w:ascii="GHEA Grapalat" w:hAnsi="GHEA Grapalat" w:cs="Sylfaen"/>
          <w:sz w:val="20"/>
          <w:lang w:val="af-ZA"/>
        </w:rPr>
      </w:pPr>
      <w:r w:rsidRPr="00CB0C48">
        <w:rPr>
          <w:rFonts w:ascii="GHEA Grapalat" w:hAnsi="GHEA Grapalat" w:cs="Sylfaen"/>
          <w:sz w:val="20"/>
          <w:lang w:val="af-ZA"/>
        </w:rPr>
        <w:t>1</w:t>
      </w:r>
      <w:r w:rsidR="00CD1EF7" w:rsidRPr="00CB0C48">
        <w:rPr>
          <w:rFonts w:ascii="GHEA Grapalat" w:hAnsi="GHEA Grapalat" w:cs="Sylfaen"/>
          <w:sz w:val="20"/>
          <w:lang w:val="af-ZA"/>
        </w:rPr>
        <w:t>0</w:t>
      </w:r>
      <w:r w:rsidRPr="00CB0C48">
        <w:rPr>
          <w:rFonts w:ascii="GHEA Grapalat" w:hAnsi="GHEA Grapalat" w:cs="Sylfaen"/>
          <w:sz w:val="20"/>
          <w:lang w:val="af-ZA"/>
        </w:rPr>
        <w:t>.2</w:t>
      </w:r>
      <w:r w:rsidR="00FE5743" w:rsidRPr="00CB0C48">
        <w:rPr>
          <w:rFonts w:ascii="GHEA Grapalat" w:hAnsi="GHEA Grapalat" w:cs="Sylfaen"/>
          <w:sz w:val="20"/>
          <w:lang w:val="af-ZA"/>
        </w:rPr>
        <w:t xml:space="preserve"> Գ</w:t>
      </w:r>
      <w:r w:rsidR="00CA1C11" w:rsidRPr="00CB0C48">
        <w:rPr>
          <w:rFonts w:ascii="GHEA Grapalat" w:hAnsi="GHEA Grapalat" w:cs="Sylfaen"/>
          <w:sz w:val="20"/>
          <w:lang w:val="ru-RU"/>
        </w:rPr>
        <w:t>նման</w:t>
      </w:r>
      <w:r w:rsidR="00CA1C11" w:rsidRPr="00CB0C48">
        <w:rPr>
          <w:rFonts w:ascii="GHEA Grapalat" w:hAnsi="GHEA Grapalat" w:cs="Sylfaen"/>
          <w:sz w:val="20"/>
          <w:lang w:val="af-ZA"/>
        </w:rPr>
        <w:t xml:space="preserve"> </w:t>
      </w:r>
      <w:r w:rsidR="00CA1C11" w:rsidRPr="00CB0C48">
        <w:rPr>
          <w:rFonts w:ascii="GHEA Grapalat" w:hAnsi="GHEA Grapalat" w:cs="Sylfaen"/>
          <w:sz w:val="20"/>
          <w:lang w:val="ru-RU"/>
        </w:rPr>
        <w:t>ընթացակարգը</w:t>
      </w:r>
      <w:r w:rsidR="00CA1C11" w:rsidRPr="00CB0C48">
        <w:rPr>
          <w:rFonts w:ascii="GHEA Grapalat" w:hAnsi="GHEA Grapalat" w:cs="Sylfaen"/>
          <w:sz w:val="20"/>
          <w:lang w:val="af-ZA"/>
        </w:rPr>
        <w:t xml:space="preserve"> </w:t>
      </w:r>
      <w:r w:rsidR="00CA1C11" w:rsidRPr="00CB0C48">
        <w:rPr>
          <w:rFonts w:ascii="GHEA Grapalat" w:hAnsi="GHEA Grapalat" w:cs="Sylfaen"/>
          <w:sz w:val="20"/>
          <w:lang w:val="ru-RU"/>
        </w:rPr>
        <w:t>չկայացած</w:t>
      </w:r>
      <w:r w:rsidR="00CA1C11" w:rsidRPr="00CB0C48">
        <w:rPr>
          <w:rFonts w:ascii="GHEA Grapalat" w:hAnsi="GHEA Grapalat" w:cs="Sylfaen"/>
          <w:sz w:val="20"/>
          <w:lang w:val="af-ZA"/>
        </w:rPr>
        <w:t xml:space="preserve"> </w:t>
      </w:r>
      <w:r w:rsidR="00CA1C11" w:rsidRPr="00CB0C48">
        <w:rPr>
          <w:rFonts w:ascii="GHEA Grapalat" w:hAnsi="GHEA Grapalat" w:cs="Sylfaen"/>
          <w:sz w:val="20"/>
          <w:lang w:val="ru-RU"/>
        </w:rPr>
        <w:t>հայտարարվելու</w:t>
      </w:r>
      <w:r w:rsidR="00A747D4" w:rsidRPr="00CB0C48">
        <w:rPr>
          <w:rFonts w:ascii="GHEA Grapalat" w:hAnsi="GHEA Grapalat" w:cs="Sylfaen"/>
          <w:sz w:val="20"/>
        </w:rPr>
        <w:t>ն</w:t>
      </w:r>
      <w:r w:rsidR="00A747D4" w:rsidRPr="00CB0C48">
        <w:rPr>
          <w:rFonts w:ascii="GHEA Grapalat" w:hAnsi="GHEA Grapalat" w:cs="Sylfaen"/>
          <w:sz w:val="20"/>
          <w:lang w:val="af-ZA"/>
        </w:rPr>
        <w:t xml:space="preserve"> </w:t>
      </w:r>
      <w:r w:rsidR="00A747D4" w:rsidRPr="00CB0C48">
        <w:rPr>
          <w:rFonts w:ascii="GHEA Grapalat" w:hAnsi="GHEA Grapalat" w:cs="Sylfaen"/>
          <w:sz w:val="20"/>
        </w:rPr>
        <w:t>հաջորդող</w:t>
      </w:r>
      <w:r w:rsidR="00A747D4" w:rsidRPr="00CB0C48">
        <w:rPr>
          <w:rFonts w:ascii="GHEA Grapalat" w:hAnsi="GHEA Grapalat" w:cs="Sylfaen"/>
          <w:sz w:val="20"/>
          <w:lang w:val="af-ZA"/>
        </w:rPr>
        <w:t xml:space="preserve"> </w:t>
      </w:r>
      <w:r w:rsidR="00A747D4" w:rsidRPr="00CB0C48">
        <w:rPr>
          <w:rFonts w:ascii="GHEA Grapalat" w:hAnsi="GHEA Grapalat" w:cs="Sylfaen"/>
          <w:sz w:val="20"/>
        </w:rPr>
        <w:t>աշխատանքային</w:t>
      </w:r>
      <w:r w:rsidR="00CA1C11" w:rsidRPr="00CB0C48">
        <w:rPr>
          <w:rFonts w:ascii="GHEA Grapalat" w:hAnsi="GHEA Grapalat" w:cs="Sylfaen"/>
          <w:sz w:val="20"/>
          <w:lang w:val="af-ZA"/>
        </w:rPr>
        <w:t xml:space="preserve"> </w:t>
      </w:r>
      <w:r w:rsidR="00CA1C11" w:rsidRPr="00CB0C48">
        <w:rPr>
          <w:rFonts w:ascii="GHEA Grapalat" w:hAnsi="GHEA Grapalat" w:cs="Sylfaen"/>
          <w:sz w:val="20"/>
          <w:lang w:val="ru-RU"/>
        </w:rPr>
        <w:t>օրվա</w:t>
      </w:r>
      <w:r w:rsidR="00CA1C11" w:rsidRPr="00CB0C48">
        <w:rPr>
          <w:rFonts w:ascii="GHEA Grapalat" w:hAnsi="GHEA Grapalat" w:cs="Sylfaen"/>
          <w:sz w:val="20"/>
          <w:lang w:val="af-ZA"/>
        </w:rPr>
        <w:t xml:space="preserve"> </w:t>
      </w:r>
      <w:r w:rsidR="00CA1C11" w:rsidRPr="00CB0C48">
        <w:rPr>
          <w:rFonts w:ascii="GHEA Grapalat" w:hAnsi="GHEA Grapalat" w:cs="Sylfaen"/>
          <w:sz w:val="20"/>
          <w:lang w:val="ru-RU"/>
        </w:rPr>
        <w:t>ընթացքում</w:t>
      </w:r>
      <w:r w:rsidR="00CA1C11" w:rsidRPr="00CB0C48">
        <w:rPr>
          <w:rFonts w:ascii="GHEA Grapalat" w:hAnsi="GHEA Grapalat" w:cs="Sylfaen"/>
          <w:sz w:val="20"/>
          <w:lang w:val="af-ZA"/>
        </w:rPr>
        <w:t xml:space="preserve">, </w:t>
      </w:r>
      <w:r w:rsidR="00951617" w:rsidRPr="00CB0C48">
        <w:rPr>
          <w:rFonts w:ascii="GHEA Grapalat" w:hAnsi="GHEA Grapalat" w:cs="Sylfaen"/>
          <w:sz w:val="20"/>
          <w:lang w:val="af-ZA"/>
        </w:rPr>
        <w:t>պ</w:t>
      </w:r>
      <w:r w:rsidR="00CA1C11" w:rsidRPr="00CB0C48">
        <w:rPr>
          <w:rFonts w:ascii="GHEA Grapalat" w:hAnsi="GHEA Grapalat" w:cs="Sylfaen"/>
          <w:sz w:val="20"/>
          <w:lang w:val="ru-RU"/>
        </w:rPr>
        <w:t>ատվիրատուն</w:t>
      </w:r>
      <w:r w:rsidR="00CA1C11" w:rsidRPr="00CB0C48">
        <w:rPr>
          <w:rFonts w:ascii="GHEA Grapalat" w:hAnsi="GHEA Grapalat" w:cs="Sylfaen"/>
          <w:sz w:val="20"/>
          <w:lang w:val="af-ZA"/>
        </w:rPr>
        <w:t xml:space="preserve"> </w:t>
      </w:r>
      <w:r w:rsidR="00A747D4" w:rsidRPr="00CB0C48">
        <w:rPr>
          <w:rFonts w:ascii="GHEA Grapalat" w:hAnsi="GHEA Grapalat" w:cs="Sylfaen"/>
          <w:sz w:val="20"/>
          <w:lang w:val="af-ZA"/>
        </w:rPr>
        <w:t xml:space="preserve">տեղեկագրում </w:t>
      </w:r>
      <w:r w:rsidR="005F7C1D" w:rsidRPr="00CB0C48">
        <w:rPr>
          <w:rFonts w:ascii="GHEA Grapalat" w:hAnsi="GHEA Grapalat" w:cs="Sylfaen"/>
          <w:sz w:val="20"/>
          <w:lang w:val="af-ZA"/>
        </w:rPr>
        <w:t xml:space="preserve">հրապարակում է </w:t>
      </w:r>
      <w:r w:rsidR="00CA1C11" w:rsidRPr="00CB0C48">
        <w:rPr>
          <w:rFonts w:ascii="GHEA Grapalat" w:hAnsi="GHEA Grapalat" w:cs="Sylfaen"/>
          <w:sz w:val="20"/>
          <w:lang w:val="ru-RU"/>
        </w:rPr>
        <w:t>հայտարարություն</w:t>
      </w:r>
      <w:r w:rsidR="00CA1C11" w:rsidRPr="00CB0C48">
        <w:rPr>
          <w:rFonts w:ascii="GHEA Grapalat" w:hAnsi="GHEA Grapalat" w:cs="Sylfaen"/>
          <w:sz w:val="20"/>
          <w:lang w:val="af-ZA"/>
        </w:rPr>
        <w:t xml:space="preserve">, </w:t>
      </w:r>
      <w:r w:rsidR="00CA1C11" w:rsidRPr="00CB0C48">
        <w:rPr>
          <w:rFonts w:ascii="GHEA Grapalat" w:hAnsi="GHEA Grapalat" w:cs="Sylfaen"/>
          <w:sz w:val="20"/>
          <w:lang w:val="ru-RU"/>
        </w:rPr>
        <w:t>որում</w:t>
      </w:r>
      <w:r w:rsidR="00CA1C11" w:rsidRPr="00CB0C48">
        <w:rPr>
          <w:rFonts w:ascii="GHEA Grapalat" w:hAnsi="GHEA Grapalat" w:cs="Sylfaen"/>
          <w:sz w:val="20"/>
          <w:lang w:val="af-ZA"/>
        </w:rPr>
        <w:t xml:space="preserve"> </w:t>
      </w:r>
      <w:r w:rsidR="00CA1C11" w:rsidRPr="00CB0C48">
        <w:rPr>
          <w:rFonts w:ascii="GHEA Grapalat" w:hAnsi="GHEA Grapalat" w:cs="Sylfaen"/>
          <w:sz w:val="20"/>
          <w:lang w:val="ru-RU"/>
        </w:rPr>
        <w:t>նշվում</w:t>
      </w:r>
      <w:r w:rsidR="00CA1C11" w:rsidRPr="00CB0C48">
        <w:rPr>
          <w:rFonts w:ascii="GHEA Grapalat" w:hAnsi="GHEA Grapalat" w:cs="Sylfaen"/>
          <w:sz w:val="20"/>
          <w:lang w:val="af-ZA"/>
        </w:rPr>
        <w:t xml:space="preserve"> </w:t>
      </w:r>
      <w:r w:rsidR="00CA1C11" w:rsidRPr="00CB0C48">
        <w:rPr>
          <w:rFonts w:ascii="GHEA Grapalat" w:hAnsi="GHEA Grapalat" w:cs="Sylfaen"/>
          <w:sz w:val="20"/>
          <w:lang w:val="ru-RU"/>
        </w:rPr>
        <w:t>է</w:t>
      </w:r>
      <w:r w:rsidR="00CA1C11" w:rsidRPr="00CB0C48">
        <w:rPr>
          <w:rFonts w:ascii="GHEA Grapalat" w:hAnsi="GHEA Grapalat" w:cs="Sylfaen"/>
          <w:sz w:val="20"/>
          <w:lang w:val="af-ZA"/>
        </w:rPr>
        <w:t xml:space="preserve"> </w:t>
      </w:r>
      <w:r w:rsidR="00CA1C11" w:rsidRPr="00CB0C48">
        <w:rPr>
          <w:rFonts w:ascii="GHEA Grapalat" w:hAnsi="GHEA Grapalat" w:cs="Sylfaen"/>
          <w:sz w:val="20"/>
          <w:lang w:val="ru-RU"/>
        </w:rPr>
        <w:t>գնման</w:t>
      </w:r>
      <w:r w:rsidR="00CA1C11" w:rsidRPr="00CB0C48">
        <w:rPr>
          <w:rFonts w:ascii="GHEA Grapalat" w:hAnsi="GHEA Grapalat" w:cs="Sylfaen"/>
          <w:sz w:val="20"/>
          <w:lang w:val="af-ZA"/>
        </w:rPr>
        <w:t xml:space="preserve"> </w:t>
      </w:r>
      <w:r w:rsidR="00CA1C11" w:rsidRPr="00CB0C48">
        <w:rPr>
          <w:rFonts w:ascii="GHEA Grapalat" w:hAnsi="GHEA Grapalat" w:cs="Sylfaen"/>
          <w:sz w:val="20"/>
          <w:lang w:val="ru-RU"/>
        </w:rPr>
        <w:t>ընթացակարգը</w:t>
      </w:r>
      <w:r w:rsidR="00CA1C11" w:rsidRPr="00CB0C48">
        <w:rPr>
          <w:rFonts w:ascii="GHEA Grapalat" w:hAnsi="GHEA Grapalat" w:cs="Sylfaen"/>
          <w:sz w:val="20"/>
          <w:lang w:val="af-ZA"/>
        </w:rPr>
        <w:t xml:space="preserve"> </w:t>
      </w:r>
      <w:r w:rsidR="00CA1C11" w:rsidRPr="00CB0C48">
        <w:rPr>
          <w:rFonts w:ascii="GHEA Grapalat" w:hAnsi="GHEA Grapalat" w:cs="Sylfaen"/>
          <w:sz w:val="20"/>
          <w:lang w:val="ru-RU"/>
        </w:rPr>
        <w:t>չկայացած</w:t>
      </w:r>
      <w:r w:rsidR="00CA1C11" w:rsidRPr="00CB0C48">
        <w:rPr>
          <w:rFonts w:ascii="GHEA Grapalat" w:hAnsi="GHEA Grapalat" w:cs="Sylfaen"/>
          <w:sz w:val="20"/>
          <w:lang w:val="af-ZA"/>
        </w:rPr>
        <w:t xml:space="preserve"> </w:t>
      </w:r>
      <w:r w:rsidR="00CA1C11" w:rsidRPr="00CB0C48">
        <w:rPr>
          <w:rFonts w:ascii="GHEA Grapalat" w:hAnsi="GHEA Grapalat" w:cs="Sylfaen"/>
          <w:sz w:val="20"/>
          <w:lang w:val="ru-RU"/>
        </w:rPr>
        <w:t>հայտարարվելու</w:t>
      </w:r>
      <w:r w:rsidR="00CA1C11" w:rsidRPr="00CB0C48">
        <w:rPr>
          <w:rFonts w:ascii="GHEA Grapalat" w:hAnsi="GHEA Grapalat" w:cs="Sylfaen"/>
          <w:sz w:val="20"/>
          <w:lang w:val="af-ZA"/>
        </w:rPr>
        <w:t xml:space="preserve"> </w:t>
      </w:r>
      <w:r w:rsidR="00CA1C11" w:rsidRPr="00CB0C48">
        <w:rPr>
          <w:rFonts w:ascii="GHEA Grapalat" w:hAnsi="GHEA Grapalat" w:cs="Sylfaen"/>
          <w:sz w:val="20"/>
          <w:lang w:val="ru-RU"/>
        </w:rPr>
        <w:t>հիմնավորումը։</w:t>
      </w:r>
      <w:r w:rsidR="00CA1C11" w:rsidRPr="00CB0C48">
        <w:rPr>
          <w:rFonts w:ascii="GHEA Grapalat" w:hAnsi="GHEA Grapalat" w:cs="Sylfaen"/>
          <w:sz w:val="20"/>
          <w:lang w:val="af-ZA"/>
        </w:rPr>
        <w:t xml:space="preserve"> </w:t>
      </w:r>
    </w:p>
    <w:p w:rsidR="00CA1C11" w:rsidRPr="00CB0C48" w:rsidRDefault="00CA1C11" w:rsidP="00B051BE">
      <w:pPr>
        <w:spacing w:line="276" w:lineRule="auto"/>
        <w:ind w:firstLine="567"/>
        <w:jc w:val="both"/>
        <w:rPr>
          <w:rFonts w:ascii="GHEA Grapalat" w:hAnsi="GHEA Grapalat" w:cs="Sylfaen"/>
          <w:sz w:val="20"/>
          <w:lang w:val="af-ZA"/>
        </w:rPr>
      </w:pPr>
    </w:p>
    <w:p w:rsidR="00096865" w:rsidRPr="00CB0C48" w:rsidRDefault="00096865" w:rsidP="00B051BE">
      <w:pPr>
        <w:pStyle w:val="a3"/>
        <w:spacing w:line="276" w:lineRule="auto"/>
        <w:rPr>
          <w:rFonts w:ascii="GHEA Grapalat" w:hAnsi="GHEA Grapalat"/>
          <w:i w:val="0"/>
          <w:sz w:val="18"/>
          <w:szCs w:val="18"/>
          <w:u w:val="single"/>
          <w:lang w:val="af-ZA"/>
        </w:rPr>
      </w:pPr>
    </w:p>
    <w:p w:rsidR="008D5016" w:rsidRPr="00CB0C48" w:rsidRDefault="008D5016" w:rsidP="00B051BE">
      <w:pPr>
        <w:spacing w:line="276" w:lineRule="auto"/>
        <w:jc w:val="center"/>
        <w:rPr>
          <w:rFonts w:ascii="GHEA Grapalat" w:hAnsi="GHEA Grapalat"/>
          <w:b/>
          <w:sz w:val="20"/>
          <w:lang w:val="af-ZA"/>
        </w:rPr>
      </w:pPr>
      <w:r w:rsidRPr="00CB0C48">
        <w:rPr>
          <w:rFonts w:ascii="GHEA Grapalat" w:hAnsi="GHEA Grapalat"/>
          <w:b/>
          <w:sz w:val="20"/>
          <w:lang w:val="af-ZA"/>
        </w:rPr>
        <w:t>1</w:t>
      </w:r>
      <w:r w:rsidR="00CD1EF7" w:rsidRPr="00CB0C48">
        <w:rPr>
          <w:rFonts w:ascii="GHEA Grapalat" w:hAnsi="GHEA Grapalat"/>
          <w:b/>
          <w:sz w:val="20"/>
          <w:lang w:val="af-ZA"/>
        </w:rPr>
        <w:t>1</w:t>
      </w:r>
      <w:r w:rsidRPr="00CB0C48">
        <w:rPr>
          <w:rFonts w:ascii="GHEA Grapalat" w:hAnsi="GHEA Grapalat"/>
          <w:b/>
          <w:sz w:val="20"/>
          <w:lang w:val="af-ZA"/>
        </w:rPr>
        <w:t xml:space="preserve">. ԳՆՄԱՆ ԳՈՐԾԸՆԹԱՑԻ ՀԵՏ ԿԱՊՎԱԾ ԳՈՐԾՈՂՈՒԹՅՈՒՆՆԵՐԸ ԵՎ (ԿԱՄ) </w:t>
      </w:r>
    </w:p>
    <w:p w:rsidR="008D5016" w:rsidRPr="00CB0C48" w:rsidRDefault="008D5016" w:rsidP="00B051BE">
      <w:pPr>
        <w:spacing w:line="276" w:lineRule="auto"/>
        <w:jc w:val="center"/>
        <w:rPr>
          <w:rFonts w:ascii="GHEA Grapalat" w:hAnsi="GHEA Grapalat"/>
          <w:b/>
          <w:sz w:val="20"/>
          <w:lang w:val="af-ZA"/>
        </w:rPr>
      </w:pPr>
      <w:r w:rsidRPr="00CB0C48">
        <w:rPr>
          <w:rFonts w:ascii="GHEA Grapalat" w:hAnsi="GHEA Grapalat"/>
          <w:b/>
          <w:sz w:val="20"/>
          <w:lang w:val="af-ZA"/>
        </w:rPr>
        <w:t xml:space="preserve">ԸՆԴՈՒՆՎԱԾ ՈՐՈՇՈՒՄՆԵՐԸ ԲՈՂՈՔԱՐԿԵԼՈՒ ՄԱՍՆԱԿՑԻ </w:t>
      </w:r>
    </w:p>
    <w:p w:rsidR="00096865" w:rsidRPr="00CB0C48" w:rsidRDefault="008D5016" w:rsidP="00B051BE">
      <w:pPr>
        <w:spacing w:line="276" w:lineRule="auto"/>
        <w:jc w:val="center"/>
        <w:rPr>
          <w:rFonts w:ascii="GHEA Grapalat" w:hAnsi="GHEA Grapalat"/>
          <w:b/>
          <w:sz w:val="20"/>
          <w:lang w:val="af-ZA"/>
        </w:rPr>
      </w:pPr>
      <w:r w:rsidRPr="00CB0C48">
        <w:rPr>
          <w:rFonts w:ascii="GHEA Grapalat" w:hAnsi="GHEA Grapalat"/>
          <w:b/>
          <w:sz w:val="20"/>
          <w:lang w:val="af-ZA"/>
        </w:rPr>
        <w:t>ԻՐԱՎՈՒՆՔԸ ԵՎ ԿԱՐԳԸ</w:t>
      </w:r>
    </w:p>
    <w:p w:rsidR="008D5016" w:rsidRPr="00CB0C48" w:rsidRDefault="008D5016" w:rsidP="00B051BE">
      <w:pPr>
        <w:spacing w:line="276" w:lineRule="auto"/>
        <w:jc w:val="center"/>
        <w:rPr>
          <w:rFonts w:ascii="GHEA Grapalat" w:hAnsi="GHEA Grapalat"/>
          <w:b/>
          <w:sz w:val="20"/>
          <w:lang w:val="af-ZA"/>
        </w:rPr>
      </w:pPr>
    </w:p>
    <w:p w:rsidR="001004FC" w:rsidRPr="00CB0C48" w:rsidRDefault="001004FC" w:rsidP="001004FC">
      <w:pPr>
        <w:ind w:firstLine="567"/>
        <w:jc w:val="both"/>
        <w:rPr>
          <w:rFonts w:ascii="GHEA Grapalat" w:hAnsi="GHEA Grapalat" w:cs="Sylfaen"/>
          <w:sz w:val="20"/>
          <w:szCs w:val="20"/>
          <w:lang w:val="af-ZA"/>
        </w:rPr>
      </w:pPr>
      <w:r w:rsidRPr="00CB0C48">
        <w:rPr>
          <w:rFonts w:ascii="GHEA Grapalat" w:hAnsi="GHEA Grapalat" w:cs="Sylfaen"/>
          <w:sz w:val="20"/>
          <w:szCs w:val="20"/>
          <w:lang w:val="af-ZA"/>
        </w:rPr>
        <w:t>11.1</w:t>
      </w:r>
      <w:r w:rsidRPr="00CB0C48">
        <w:rPr>
          <w:rFonts w:ascii="GHEA Grapalat" w:hAnsi="GHEA Grapalat"/>
          <w:sz w:val="20"/>
          <w:szCs w:val="20"/>
          <w:lang w:val="af-ZA"/>
        </w:rPr>
        <w:t xml:space="preserve">  </w:t>
      </w:r>
      <w:r w:rsidRPr="00CB0C48">
        <w:rPr>
          <w:rFonts w:ascii="GHEA Grapalat" w:hAnsi="GHEA Grapalat" w:cs="Sylfaen"/>
          <w:sz w:val="20"/>
          <w:szCs w:val="20"/>
          <w:lang w:val="ru-RU"/>
        </w:rPr>
        <w:t>Յուրաքանչյուր</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անձ</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իրավունք</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ունի</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բողոքարկելու</w:t>
      </w:r>
      <w:r w:rsidRPr="00CB0C48">
        <w:rPr>
          <w:rFonts w:ascii="GHEA Grapalat" w:hAnsi="GHEA Grapalat" w:cs="Sylfaen"/>
          <w:sz w:val="20"/>
          <w:szCs w:val="20"/>
          <w:lang w:val="af-ZA"/>
        </w:rPr>
        <w:t xml:space="preserve"> պ</w:t>
      </w:r>
      <w:r w:rsidRPr="00CB0C48">
        <w:rPr>
          <w:rFonts w:ascii="GHEA Grapalat" w:hAnsi="GHEA Grapalat" w:cs="Sylfaen"/>
          <w:sz w:val="20"/>
          <w:szCs w:val="20"/>
          <w:lang w:val="ru-RU"/>
        </w:rPr>
        <w:t>ատվիրատուի</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հանձնաժողովի</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և</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գնումների</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հետ</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կապված</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բողոքներ</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քննող</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անձի</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գործողությունները</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անգործությունը</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և</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որոշումները։</w:t>
      </w:r>
    </w:p>
    <w:p w:rsidR="001004FC" w:rsidRPr="00CB0C48" w:rsidRDefault="001004FC" w:rsidP="001004FC">
      <w:pPr>
        <w:ind w:firstLine="567"/>
        <w:jc w:val="both"/>
        <w:rPr>
          <w:rFonts w:ascii="GHEA Grapalat" w:hAnsi="GHEA Grapalat" w:cs="Sylfaen"/>
          <w:sz w:val="20"/>
          <w:szCs w:val="20"/>
          <w:lang w:val="af-ZA"/>
        </w:rPr>
      </w:pPr>
      <w:r w:rsidRPr="00CB0C48">
        <w:rPr>
          <w:rFonts w:ascii="GHEA Grapalat" w:hAnsi="GHEA Grapalat" w:cs="Sylfaen"/>
          <w:sz w:val="20"/>
          <w:szCs w:val="20"/>
          <w:lang w:val="af-ZA"/>
        </w:rPr>
        <w:t xml:space="preserve">11.2  </w:t>
      </w:r>
      <w:r w:rsidRPr="00CB0C48">
        <w:rPr>
          <w:rFonts w:ascii="GHEA Grapalat" w:hAnsi="GHEA Grapalat" w:cs="Sylfaen"/>
          <w:sz w:val="20"/>
          <w:szCs w:val="20"/>
          <w:lang w:val="ru-RU"/>
        </w:rPr>
        <w:t>Գնումների</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այդ</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թվում</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բողոքի</w:t>
      </w:r>
      <w:r w:rsidRPr="00CB0C48">
        <w:rPr>
          <w:rFonts w:ascii="GHEA Grapalat" w:hAnsi="GHEA Grapalat" w:cs="Sylfaen"/>
          <w:sz w:val="20"/>
          <w:szCs w:val="20"/>
          <w:lang w:val="af-ZA"/>
        </w:rPr>
        <w:t xml:space="preserve"> </w:t>
      </w:r>
      <w:r w:rsidRPr="00CB0C48">
        <w:rPr>
          <w:rFonts w:ascii="GHEA Grapalat" w:hAnsi="GHEA Grapalat" w:cs="Sylfaen"/>
          <w:sz w:val="20"/>
          <w:szCs w:val="20"/>
        </w:rPr>
        <w:t>քննման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հետ</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կապված</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հարաբերությունները</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վարչական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հարաբերություններ</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չեն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և</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դրանք</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կարգավորվում</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են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Հայաստանի</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Հանարապետության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քաղաքացիաիրավական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հարաբերությունները</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կարգավորող</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օրենսդրությամբ։</w:t>
      </w:r>
    </w:p>
    <w:p w:rsidR="001004FC" w:rsidRPr="00CB0C48" w:rsidRDefault="001004FC" w:rsidP="001004FC">
      <w:pPr>
        <w:ind w:firstLine="567"/>
        <w:jc w:val="both"/>
        <w:rPr>
          <w:rFonts w:ascii="GHEA Grapalat" w:hAnsi="GHEA Grapalat" w:cs="Sylfaen"/>
          <w:sz w:val="20"/>
          <w:szCs w:val="20"/>
          <w:lang w:val="af-ZA"/>
        </w:rPr>
      </w:pPr>
      <w:r w:rsidRPr="00CB0C48">
        <w:rPr>
          <w:rFonts w:ascii="GHEA Grapalat" w:hAnsi="GHEA Grapalat" w:cs="Sylfaen"/>
          <w:sz w:val="20"/>
          <w:szCs w:val="20"/>
          <w:lang w:val="af-ZA"/>
        </w:rPr>
        <w:t xml:space="preserve">11.3  </w:t>
      </w:r>
      <w:r w:rsidRPr="00CB0C48">
        <w:rPr>
          <w:rFonts w:ascii="GHEA Grapalat" w:hAnsi="GHEA Grapalat" w:cs="Sylfaen"/>
          <w:sz w:val="20"/>
          <w:szCs w:val="20"/>
          <w:lang w:val="ru-RU"/>
        </w:rPr>
        <w:t>Յուրաքանչյուր</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անձ</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իրավունք</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ունի</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Օրենքի</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համաձայն</w:t>
      </w:r>
      <w:r w:rsidRPr="00CB0C48">
        <w:rPr>
          <w:rFonts w:ascii="GHEA Grapalat" w:hAnsi="GHEA Grapalat" w:cs="Sylfaen"/>
          <w:sz w:val="20"/>
          <w:szCs w:val="20"/>
          <w:lang w:val="af-ZA"/>
        </w:rPr>
        <w:t>`</w:t>
      </w:r>
    </w:p>
    <w:p w:rsidR="009E02C3" w:rsidRPr="002865DC" w:rsidRDefault="001004FC" w:rsidP="001004FC">
      <w:pPr>
        <w:ind w:firstLine="567"/>
        <w:jc w:val="both"/>
        <w:rPr>
          <w:rFonts w:ascii="GHEA Grapalat" w:hAnsi="GHEA Grapalat" w:cs="Sylfaen"/>
          <w:sz w:val="20"/>
          <w:szCs w:val="20"/>
          <w:lang w:val="af-ZA"/>
        </w:rPr>
      </w:pPr>
      <w:r w:rsidRPr="00CB0C48">
        <w:rPr>
          <w:rFonts w:ascii="GHEA Grapalat" w:hAnsi="GHEA Grapalat" w:cs="Sylfaen"/>
          <w:sz w:val="20"/>
          <w:szCs w:val="20"/>
          <w:lang w:val="af-ZA"/>
        </w:rPr>
        <w:t xml:space="preserve">1) </w:t>
      </w:r>
      <w:r w:rsidRPr="00CB0C48">
        <w:rPr>
          <w:rFonts w:ascii="GHEA Grapalat" w:hAnsi="GHEA Grapalat" w:cs="Sylfaen"/>
          <w:sz w:val="20"/>
          <w:szCs w:val="20"/>
          <w:lang w:val="ru-RU"/>
        </w:rPr>
        <w:t>նախքան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պայմանագրի</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կնքումը</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բողոքարկելու</w:t>
      </w:r>
      <w:r w:rsidRPr="00CB0C48">
        <w:rPr>
          <w:rFonts w:ascii="GHEA Grapalat" w:hAnsi="GHEA Grapalat" w:cs="Sylfaen"/>
          <w:sz w:val="20"/>
          <w:szCs w:val="20"/>
          <w:lang w:val="af-ZA"/>
        </w:rPr>
        <w:t xml:space="preserve"> պ</w:t>
      </w:r>
      <w:r w:rsidRPr="00CB0C48">
        <w:rPr>
          <w:rFonts w:ascii="GHEA Grapalat" w:hAnsi="GHEA Grapalat" w:cs="Sylfaen"/>
          <w:sz w:val="20"/>
          <w:szCs w:val="20"/>
          <w:lang w:val="ru-RU"/>
        </w:rPr>
        <w:t>ատվիրատուի</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և</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հանձնաժողովի</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գործողությունները</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անգործությունը</w:t>
      </w:r>
      <w:r w:rsidRPr="00CB0C48">
        <w:rPr>
          <w:rFonts w:ascii="GHEA Grapalat" w:hAnsi="GHEA Grapalat" w:cs="Sylfaen"/>
          <w:sz w:val="20"/>
          <w:szCs w:val="20"/>
          <w:lang w:val="af-ZA"/>
        </w:rPr>
        <w:t xml:space="preserve">) և </w:t>
      </w:r>
      <w:r w:rsidRPr="00CB0C48">
        <w:rPr>
          <w:rFonts w:ascii="GHEA Grapalat" w:hAnsi="GHEA Grapalat" w:cs="Sylfaen"/>
          <w:sz w:val="20"/>
          <w:szCs w:val="20"/>
          <w:lang w:val="ru-RU"/>
        </w:rPr>
        <w:t>որոշումները</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գնումների</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հետ</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կապված</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բողոքներ</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քննող</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անձին</w:t>
      </w:r>
      <w:r w:rsidR="009E02C3" w:rsidRPr="002865DC">
        <w:rPr>
          <w:rFonts w:ascii="GHEA Grapalat" w:hAnsi="GHEA Grapalat" w:cs="Sylfaen"/>
          <w:sz w:val="20"/>
          <w:szCs w:val="20"/>
          <w:lang w:val="af-ZA"/>
        </w:rPr>
        <w:t>:</w:t>
      </w:r>
    </w:p>
    <w:p w:rsidR="009E02C3" w:rsidRDefault="009E02C3" w:rsidP="009E02C3">
      <w:pPr>
        <w:ind w:firstLine="567"/>
        <w:jc w:val="both"/>
        <w:rPr>
          <w:rFonts w:ascii="GHEA Grapalat" w:hAnsi="GHEA Grapalat" w:cs="Sylfaen"/>
          <w:sz w:val="20"/>
          <w:szCs w:val="20"/>
          <w:lang w:val="af-ZA"/>
        </w:rPr>
      </w:pPr>
      <w:bookmarkStart w:id="14" w:name="_Hlk9264573"/>
      <w:r>
        <w:rPr>
          <w:rFonts w:ascii="GHEA Grapalat"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14"/>
    <w:p w:rsidR="001004FC" w:rsidRPr="00CB0C48" w:rsidRDefault="001004FC" w:rsidP="001004FC">
      <w:pPr>
        <w:ind w:firstLine="567"/>
        <w:jc w:val="both"/>
        <w:rPr>
          <w:rFonts w:ascii="GHEA Grapalat" w:hAnsi="GHEA Grapalat" w:cs="Sylfaen"/>
          <w:sz w:val="20"/>
          <w:szCs w:val="20"/>
          <w:lang w:val="af-ZA"/>
        </w:rPr>
      </w:pPr>
      <w:r w:rsidRPr="00CB0C48">
        <w:rPr>
          <w:rFonts w:ascii="GHEA Grapalat" w:hAnsi="GHEA Grapalat" w:cs="Sylfaen"/>
          <w:sz w:val="20"/>
          <w:szCs w:val="20"/>
          <w:lang w:val="af-ZA"/>
        </w:rPr>
        <w:t xml:space="preserve">2) </w:t>
      </w:r>
      <w:r w:rsidRPr="00CB0C48">
        <w:rPr>
          <w:rFonts w:ascii="GHEA Grapalat" w:hAnsi="GHEA Grapalat" w:cs="Sylfaen"/>
          <w:sz w:val="20"/>
          <w:szCs w:val="20"/>
          <w:lang w:val="ru-RU"/>
        </w:rPr>
        <w:t>դատական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կարգով</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բողոքարկելու</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գնումների</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հետ</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կապված</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բողոքներ</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քննող</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անձի</w:t>
      </w:r>
      <w:r w:rsidRPr="00CB0C48">
        <w:rPr>
          <w:rFonts w:ascii="GHEA Grapalat" w:hAnsi="GHEA Grapalat" w:cs="Sylfaen"/>
          <w:sz w:val="20"/>
          <w:szCs w:val="20"/>
          <w:lang w:val="af-ZA"/>
        </w:rPr>
        <w:t>, պ</w:t>
      </w:r>
      <w:r w:rsidRPr="00CB0C48">
        <w:rPr>
          <w:rFonts w:ascii="GHEA Grapalat" w:hAnsi="GHEA Grapalat" w:cs="Sylfaen"/>
          <w:sz w:val="20"/>
          <w:szCs w:val="20"/>
          <w:lang w:val="ru-RU"/>
        </w:rPr>
        <w:t>ատվիրատուի</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և</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հանձնաժողովի</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գործողությունները</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անգործությունը</w:t>
      </w:r>
      <w:r w:rsidRPr="00CB0C48">
        <w:rPr>
          <w:rFonts w:ascii="GHEA Grapalat" w:hAnsi="GHEA Grapalat" w:cs="Sylfaen"/>
          <w:sz w:val="20"/>
          <w:szCs w:val="20"/>
          <w:lang w:val="af-ZA"/>
        </w:rPr>
        <w:t xml:space="preserve">) և </w:t>
      </w:r>
      <w:r w:rsidRPr="00CB0C48">
        <w:rPr>
          <w:rFonts w:ascii="GHEA Grapalat" w:hAnsi="GHEA Grapalat" w:cs="Sylfaen"/>
          <w:sz w:val="20"/>
          <w:szCs w:val="20"/>
          <w:lang w:val="ru-RU"/>
        </w:rPr>
        <w:t>որոշումները։</w:t>
      </w:r>
    </w:p>
    <w:p w:rsidR="001004FC" w:rsidRPr="00CB0C48" w:rsidRDefault="001004FC" w:rsidP="001004FC">
      <w:pPr>
        <w:ind w:firstLine="567"/>
        <w:jc w:val="both"/>
        <w:rPr>
          <w:rFonts w:ascii="GHEA Grapalat" w:hAnsi="GHEA Grapalat" w:cs="Sylfaen"/>
          <w:sz w:val="20"/>
          <w:szCs w:val="20"/>
          <w:lang w:val="af-ZA"/>
        </w:rPr>
      </w:pPr>
      <w:r w:rsidRPr="00CB0C48">
        <w:rPr>
          <w:rFonts w:ascii="GHEA Grapalat" w:hAnsi="GHEA Grapalat" w:cs="Sylfaen"/>
          <w:sz w:val="20"/>
          <w:szCs w:val="20"/>
          <w:lang w:val="af-ZA"/>
        </w:rPr>
        <w:t xml:space="preserve">11.4  </w:t>
      </w:r>
      <w:r w:rsidRPr="00CB0C48">
        <w:rPr>
          <w:rFonts w:ascii="GHEA Grapalat" w:hAnsi="GHEA Grapalat" w:cs="Sylfaen"/>
          <w:sz w:val="20"/>
          <w:szCs w:val="20"/>
          <w:lang w:val="ru-RU"/>
        </w:rPr>
        <w:t>Եթե</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բողոքը</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ներկայացրած</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անձը</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բողոքարկում</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է</w:t>
      </w:r>
      <w:r w:rsidRPr="00CB0C48">
        <w:rPr>
          <w:rFonts w:ascii="GHEA Grapalat" w:hAnsi="GHEA Grapalat" w:cs="Sylfaen"/>
          <w:sz w:val="20"/>
          <w:szCs w:val="20"/>
          <w:lang w:val="af-ZA"/>
        </w:rPr>
        <w:t>`</w:t>
      </w:r>
    </w:p>
    <w:p w:rsidR="001004FC" w:rsidRPr="00CB0C48" w:rsidRDefault="001004FC" w:rsidP="001004FC">
      <w:pPr>
        <w:ind w:firstLine="567"/>
        <w:jc w:val="both"/>
        <w:rPr>
          <w:rFonts w:ascii="GHEA Grapalat" w:hAnsi="GHEA Grapalat" w:cs="Sylfaen"/>
          <w:sz w:val="20"/>
          <w:szCs w:val="20"/>
          <w:lang w:val="af-ZA"/>
        </w:rPr>
      </w:pPr>
      <w:r w:rsidRPr="00CB0C48">
        <w:rPr>
          <w:rFonts w:ascii="GHEA Grapalat" w:hAnsi="GHEA Grapalat" w:cs="Sylfaen"/>
          <w:sz w:val="20"/>
          <w:szCs w:val="20"/>
          <w:lang w:val="af-ZA"/>
        </w:rPr>
        <w:t xml:space="preserve">1) </w:t>
      </w:r>
      <w:r w:rsidRPr="00CB0C48">
        <w:rPr>
          <w:rFonts w:ascii="GHEA Grapalat" w:hAnsi="GHEA Grapalat" w:cs="Sylfaen"/>
          <w:sz w:val="20"/>
          <w:szCs w:val="20"/>
          <w:lang w:val="ru-RU"/>
        </w:rPr>
        <w:t>պայմանագիր</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կնքելու</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որոշումը</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ապա</w:t>
      </w:r>
      <w:r w:rsidRPr="00CB0C48">
        <w:rPr>
          <w:rFonts w:ascii="GHEA Grapalat" w:hAnsi="GHEA Grapalat" w:cs="Sylfaen"/>
          <w:sz w:val="20"/>
          <w:szCs w:val="20"/>
          <w:lang w:val="af-ZA"/>
        </w:rPr>
        <w:t xml:space="preserve"> </w:t>
      </w:r>
      <w:r w:rsidRPr="00CB0C48">
        <w:rPr>
          <w:rFonts w:ascii="GHEA Grapalat" w:hAnsi="GHEA Grapalat" w:cs="Sylfaen"/>
          <w:sz w:val="20"/>
          <w:szCs w:val="20"/>
        </w:rPr>
        <w:t>բողոքը</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ներկայաց</w:t>
      </w:r>
      <w:r w:rsidRPr="00CB0C48">
        <w:rPr>
          <w:rFonts w:ascii="GHEA Grapalat" w:hAnsi="GHEA Grapalat" w:cs="Sylfaen"/>
          <w:sz w:val="20"/>
          <w:szCs w:val="20"/>
        </w:rPr>
        <w:t>ն</w:t>
      </w:r>
      <w:r w:rsidRPr="00CB0C48">
        <w:rPr>
          <w:rFonts w:ascii="GHEA Grapalat" w:hAnsi="GHEA Grapalat" w:cs="Sylfaen"/>
          <w:sz w:val="20"/>
          <w:szCs w:val="20"/>
          <w:lang w:val="ru-RU"/>
        </w:rPr>
        <w:t>ում</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է</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սույն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հրավերի</w:t>
      </w:r>
      <w:r w:rsidRPr="00CB0C48">
        <w:rPr>
          <w:rFonts w:ascii="GHEA Grapalat" w:hAnsi="GHEA Grapalat" w:cs="Sylfaen"/>
          <w:sz w:val="20"/>
          <w:szCs w:val="20"/>
          <w:lang w:val="af-ZA"/>
        </w:rPr>
        <w:t xml:space="preserve"> 1-</w:t>
      </w:r>
      <w:r w:rsidRPr="00CB0C48">
        <w:rPr>
          <w:rFonts w:ascii="GHEA Grapalat" w:hAnsi="GHEA Grapalat" w:cs="Sylfaen"/>
          <w:sz w:val="20"/>
          <w:szCs w:val="20"/>
        </w:rPr>
        <w:t>ին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մասի</w:t>
      </w:r>
      <w:r w:rsidRPr="00CB0C48">
        <w:rPr>
          <w:rFonts w:ascii="GHEA Grapalat" w:hAnsi="GHEA Grapalat" w:cs="Sylfaen"/>
          <w:sz w:val="20"/>
          <w:szCs w:val="20"/>
          <w:lang w:val="af-ZA"/>
        </w:rPr>
        <w:t xml:space="preserve"> 7.28-</w:t>
      </w:r>
      <w:r w:rsidRPr="00CB0C48">
        <w:rPr>
          <w:rFonts w:ascii="GHEA Grapalat" w:hAnsi="GHEA Grapalat" w:cs="Sylfaen"/>
          <w:sz w:val="20"/>
          <w:szCs w:val="20"/>
          <w:lang w:val="ru-RU"/>
        </w:rPr>
        <w:t>րդ</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կետով</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նախատեսված</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անգործության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ժամանակահատվածում</w:t>
      </w:r>
      <w:r w:rsidRPr="00CB0C48">
        <w:rPr>
          <w:rFonts w:ascii="GHEA Grapalat" w:hAnsi="GHEA Grapalat" w:cs="Sylfaen"/>
          <w:sz w:val="20"/>
          <w:szCs w:val="20"/>
          <w:lang w:val="af-ZA"/>
        </w:rPr>
        <w:t>.</w:t>
      </w:r>
    </w:p>
    <w:p w:rsidR="001004FC" w:rsidRPr="00CB0C48" w:rsidRDefault="001004FC" w:rsidP="001004FC">
      <w:pPr>
        <w:ind w:firstLine="567"/>
        <w:jc w:val="both"/>
        <w:rPr>
          <w:rFonts w:ascii="GHEA Grapalat" w:hAnsi="GHEA Grapalat" w:cs="Sylfaen"/>
          <w:sz w:val="20"/>
          <w:szCs w:val="20"/>
          <w:lang w:val="af-ZA"/>
        </w:rPr>
      </w:pPr>
      <w:r w:rsidRPr="00CB0C48">
        <w:rPr>
          <w:rFonts w:ascii="GHEA Grapalat" w:hAnsi="GHEA Grapalat" w:cs="Sylfaen"/>
          <w:sz w:val="20"/>
          <w:szCs w:val="20"/>
          <w:lang w:val="af-ZA"/>
        </w:rPr>
        <w:t xml:space="preserve">2) </w:t>
      </w:r>
      <w:r w:rsidRPr="00CB0C48">
        <w:rPr>
          <w:rFonts w:ascii="GHEA Grapalat" w:hAnsi="GHEA Grapalat" w:cs="Sylfaen"/>
          <w:sz w:val="20"/>
          <w:szCs w:val="20"/>
          <w:lang w:val="ru-RU"/>
        </w:rPr>
        <w:t>գնման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առարկայի</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բնութագրերը</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կամ</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հրավերի</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պահանջները</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ապա</w:t>
      </w:r>
      <w:r w:rsidRPr="00CB0C48">
        <w:rPr>
          <w:rFonts w:ascii="GHEA Grapalat" w:hAnsi="GHEA Grapalat" w:cs="Sylfaen"/>
          <w:sz w:val="20"/>
          <w:szCs w:val="20"/>
          <w:lang w:val="af-ZA"/>
        </w:rPr>
        <w:t xml:space="preserve"> </w:t>
      </w:r>
      <w:r w:rsidRPr="00CB0C48">
        <w:rPr>
          <w:rFonts w:ascii="GHEA Grapalat" w:hAnsi="GHEA Grapalat" w:cs="Sylfaen"/>
          <w:sz w:val="20"/>
          <w:szCs w:val="20"/>
        </w:rPr>
        <w:t>բողոքը</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ներկայաց</w:t>
      </w:r>
      <w:r w:rsidRPr="00CB0C48">
        <w:rPr>
          <w:rFonts w:ascii="GHEA Grapalat" w:hAnsi="GHEA Grapalat" w:cs="Sylfaen"/>
          <w:sz w:val="20"/>
          <w:szCs w:val="20"/>
        </w:rPr>
        <w:t>ն</w:t>
      </w:r>
      <w:r w:rsidRPr="00CB0C48">
        <w:rPr>
          <w:rFonts w:ascii="GHEA Grapalat" w:hAnsi="GHEA Grapalat" w:cs="Sylfaen"/>
          <w:sz w:val="20"/>
          <w:szCs w:val="20"/>
          <w:lang w:val="ru-RU"/>
        </w:rPr>
        <w:t>ում</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է</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մինչև</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հայտերի</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ներկայացման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վերջնաժամկետը</w:t>
      </w:r>
      <w:r w:rsidRPr="00CB0C48">
        <w:rPr>
          <w:rFonts w:ascii="GHEA Grapalat" w:hAnsi="GHEA Grapalat" w:cs="Sylfaen"/>
          <w:sz w:val="20"/>
          <w:szCs w:val="20"/>
          <w:lang w:val="af-ZA"/>
        </w:rPr>
        <w:t xml:space="preserve"> </w:t>
      </w:r>
      <w:r w:rsidRPr="00CB0C48">
        <w:rPr>
          <w:rFonts w:ascii="GHEA Grapalat" w:hAnsi="GHEA Grapalat" w:cs="Sylfaen"/>
          <w:sz w:val="20"/>
          <w:szCs w:val="20"/>
        </w:rPr>
        <w:t>լրանալը</w:t>
      </w:r>
      <w:r w:rsidRPr="00CB0C48">
        <w:rPr>
          <w:rFonts w:ascii="GHEA Grapalat" w:hAnsi="GHEA Grapalat" w:cs="Sylfaen"/>
          <w:sz w:val="20"/>
          <w:szCs w:val="20"/>
          <w:lang w:val="af-ZA"/>
        </w:rPr>
        <w:t xml:space="preserve">:  </w:t>
      </w:r>
    </w:p>
    <w:p w:rsidR="001004FC" w:rsidRPr="00CB0C48" w:rsidRDefault="001004FC" w:rsidP="001004FC">
      <w:pPr>
        <w:ind w:firstLine="567"/>
        <w:jc w:val="both"/>
        <w:rPr>
          <w:rFonts w:ascii="GHEA Grapalat" w:hAnsi="GHEA Grapalat" w:cs="Sylfaen"/>
          <w:sz w:val="20"/>
          <w:szCs w:val="20"/>
          <w:lang w:val="af-ZA"/>
        </w:rPr>
      </w:pPr>
      <w:r w:rsidRPr="00CB0C48">
        <w:rPr>
          <w:rFonts w:ascii="GHEA Grapalat" w:hAnsi="GHEA Grapalat" w:cs="Sylfaen"/>
          <w:sz w:val="20"/>
          <w:szCs w:val="20"/>
          <w:lang w:val="af-ZA"/>
        </w:rPr>
        <w:t xml:space="preserve">11.5 </w:t>
      </w:r>
      <w:r w:rsidRPr="00CB0C48">
        <w:rPr>
          <w:rFonts w:ascii="GHEA Grapalat" w:hAnsi="GHEA Grapalat" w:cs="Sylfaen"/>
          <w:sz w:val="20"/>
          <w:szCs w:val="20"/>
          <w:lang w:val="ru-RU"/>
        </w:rPr>
        <w:t>Գնումների</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հետ</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կապված</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բողոքներ</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քննող</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անձին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բողոքը</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ներկայացվում</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է</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գրավոր</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ստորագրված</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դրանում</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ներառելով</w:t>
      </w:r>
      <w:r w:rsidRPr="00CB0C48">
        <w:rPr>
          <w:rFonts w:ascii="GHEA Grapalat" w:hAnsi="GHEA Grapalat" w:cs="Sylfaen"/>
          <w:sz w:val="20"/>
          <w:szCs w:val="20"/>
          <w:lang w:val="af-ZA"/>
        </w:rPr>
        <w:t>`</w:t>
      </w:r>
    </w:p>
    <w:p w:rsidR="001004FC" w:rsidRPr="00CB0C48" w:rsidRDefault="001004FC" w:rsidP="001004FC">
      <w:pPr>
        <w:ind w:firstLine="567"/>
        <w:jc w:val="both"/>
        <w:rPr>
          <w:rFonts w:ascii="GHEA Grapalat" w:hAnsi="GHEA Grapalat" w:cs="Sylfaen"/>
          <w:sz w:val="20"/>
          <w:szCs w:val="20"/>
          <w:lang w:val="af-ZA"/>
        </w:rPr>
      </w:pPr>
      <w:r w:rsidRPr="00CB0C48">
        <w:rPr>
          <w:rFonts w:ascii="GHEA Grapalat" w:hAnsi="GHEA Grapalat" w:cs="Sylfaen"/>
          <w:sz w:val="20"/>
          <w:szCs w:val="20"/>
          <w:lang w:val="af-ZA"/>
        </w:rPr>
        <w:t xml:space="preserve">1) </w:t>
      </w:r>
      <w:r w:rsidRPr="00CB0C48">
        <w:rPr>
          <w:rFonts w:ascii="GHEA Grapalat" w:hAnsi="GHEA Grapalat" w:cs="Sylfaen"/>
          <w:sz w:val="20"/>
          <w:szCs w:val="20"/>
          <w:lang w:val="ru-RU"/>
        </w:rPr>
        <w:t>բողոքը</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ներկայացրած</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անձի</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անվանումը</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անունը</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ազգանունը</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անձը</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հաստատող</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փաստաթղթի</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պատճենը</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և</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հասցեն</w:t>
      </w:r>
      <w:r w:rsidRPr="00CB0C48">
        <w:rPr>
          <w:rFonts w:ascii="GHEA Grapalat" w:hAnsi="GHEA Grapalat" w:cs="Sylfaen"/>
          <w:sz w:val="20"/>
          <w:szCs w:val="20"/>
          <w:lang w:val="af-ZA"/>
        </w:rPr>
        <w:t>.</w:t>
      </w:r>
    </w:p>
    <w:p w:rsidR="001004FC" w:rsidRPr="00CB0C48" w:rsidRDefault="001004FC" w:rsidP="001004FC">
      <w:pPr>
        <w:ind w:firstLine="567"/>
        <w:jc w:val="both"/>
        <w:rPr>
          <w:rFonts w:ascii="GHEA Grapalat" w:hAnsi="GHEA Grapalat" w:cs="Sylfaen"/>
          <w:sz w:val="20"/>
          <w:szCs w:val="20"/>
          <w:lang w:val="af-ZA"/>
        </w:rPr>
      </w:pPr>
      <w:r w:rsidRPr="00CB0C48">
        <w:rPr>
          <w:rFonts w:ascii="GHEA Grapalat" w:hAnsi="GHEA Grapalat" w:cs="Sylfaen"/>
          <w:sz w:val="20"/>
          <w:szCs w:val="20"/>
          <w:lang w:val="af-ZA"/>
        </w:rPr>
        <w:t>2) պ</w:t>
      </w:r>
      <w:r w:rsidRPr="00CB0C48">
        <w:rPr>
          <w:rFonts w:ascii="GHEA Grapalat" w:hAnsi="GHEA Grapalat" w:cs="Sylfaen"/>
          <w:sz w:val="20"/>
          <w:szCs w:val="20"/>
          <w:lang w:val="ru-RU"/>
        </w:rPr>
        <w:t>ատվիրատուի</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անվանումը</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և</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հասցեն</w:t>
      </w:r>
      <w:r w:rsidRPr="00CB0C48">
        <w:rPr>
          <w:rFonts w:ascii="GHEA Grapalat" w:hAnsi="GHEA Grapalat" w:cs="Sylfaen"/>
          <w:sz w:val="20"/>
          <w:szCs w:val="20"/>
          <w:lang w:val="af-ZA"/>
        </w:rPr>
        <w:t>.</w:t>
      </w:r>
    </w:p>
    <w:p w:rsidR="001004FC" w:rsidRPr="00CB0C48" w:rsidRDefault="001004FC" w:rsidP="001004FC">
      <w:pPr>
        <w:ind w:firstLine="567"/>
        <w:jc w:val="both"/>
        <w:rPr>
          <w:rFonts w:ascii="GHEA Grapalat" w:hAnsi="GHEA Grapalat" w:cs="Sylfaen"/>
          <w:sz w:val="20"/>
          <w:szCs w:val="20"/>
          <w:lang w:val="af-ZA"/>
        </w:rPr>
      </w:pPr>
      <w:r w:rsidRPr="00CB0C48">
        <w:rPr>
          <w:rFonts w:ascii="GHEA Grapalat" w:hAnsi="GHEA Grapalat" w:cs="Sylfaen"/>
          <w:sz w:val="20"/>
          <w:szCs w:val="20"/>
          <w:lang w:val="af-ZA"/>
        </w:rPr>
        <w:t xml:space="preserve">3) </w:t>
      </w:r>
      <w:r w:rsidRPr="00CB0C48">
        <w:rPr>
          <w:rFonts w:ascii="GHEA Grapalat" w:hAnsi="GHEA Grapalat" w:cs="Sylfaen"/>
          <w:sz w:val="20"/>
          <w:szCs w:val="20"/>
          <w:lang w:val="ru-RU"/>
        </w:rPr>
        <w:t>բողոքարկվող</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գնման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ընթացակարգի</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ծածկագիրը</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և</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առարկան</w:t>
      </w:r>
      <w:r w:rsidRPr="00CB0C48">
        <w:rPr>
          <w:rFonts w:ascii="GHEA Grapalat" w:hAnsi="GHEA Grapalat" w:cs="Sylfaen"/>
          <w:sz w:val="20"/>
          <w:szCs w:val="20"/>
          <w:lang w:val="af-ZA"/>
        </w:rPr>
        <w:t>.</w:t>
      </w:r>
    </w:p>
    <w:p w:rsidR="001004FC" w:rsidRPr="00CB0C48" w:rsidRDefault="001004FC" w:rsidP="001004FC">
      <w:pPr>
        <w:ind w:firstLine="567"/>
        <w:jc w:val="both"/>
        <w:rPr>
          <w:rFonts w:ascii="GHEA Grapalat" w:hAnsi="GHEA Grapalat" w:cs="Sylfaen"/>
          <w:sz w:val="20"/>
          <w:szCs w:val="20"/>
          <w:lang w:val="af-ZA"/>
        </w:rPr>
      </w:pPr>
      <w:r w:rsidRPr="00CB0C48">
        <w:rPr>
          <w:rFonts w:ascii="GHEA Grapalat" w:hAnsi="GHEA Grapalat" w:cs="Sylfaen"/>
          <w:sz w:val="20"/>
          <w:szCs w:val="20"/>
          <w:lang w:val="af-ZA"/>
        </w:rPr>
        <w:t xml:space="preserve">4) </w:t>
      </w:r>
      <w:r w:rsidRPr="00CB0C48">
        <w:rPr>
          <w:rFonts w:ascii="GHEA Grapalat" w:hAnsi="GHEA Grapalat" w:cs="Sylfaen"/>
          <w:sz w:val="20"/>
          <w:szCs w:val="20"/>
          <w:lang w:val="ru-RU"/>
        </w:rPr>
        <w:t>վեճի</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առարկան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և</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բողոքը</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ներկայացրած</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անձի</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պահանջը</w:t>
      </w:r>
      <w:r w:rsidRPr="00CB0C48">
        <w:rPr>
          <w:rFonts w:ascii="GHEA Grapalat" w:hAnsi="GHEA Grapalat" w:cs="Sylfaen"/>
          <w:sz w:val="20"/>
          <w:szCs w:val="20"/>
          <w:lang w:val="af-ZA"/>
        </w:rPr>
        <w:t>.</w:t>
      </w:r>
    </w:p>
    <w:p w:rsidR="001004FC" w:rsidRPr="00CB0C48" w:rsidRDefault="001004FC" w:rsidP="001004FC">
      <w:pPr>
        <w:ind w:firstLine="567"/>
        <w:jc w:val="both"/>
        <w:rPr>
          <w:rFonts w:ascii="GHEA Grapalat" w:hAnsi="GHEA Grapalat" w:cs="Sylfaen"/>
          <w:sz w:val="20"/>
          <w:szCs w:val="20"/>
          <w:lang w:val="af-ZA"/>
        </w:rPr>
      </w:pPr>
      <w:r w:rsidRPr="00CB0C48">
        <w:rPr>
          <w:rFonts w:ascii="GHEA Grapalat" w:hAnsi="GHEA Grapalat" w:cs="Sylfaen"/>
          <w:sz w:val="20"/>
          <w:szCs w:val="20"/>
          <w:lang w:val="af-ZA"/>
        </w:rPr>
        <w:t xml:space="preserve">5) </w:t>
      </w:r>
      <w:r w:rsidRPr="00CB0C48">
        <w:rPr>
          <w:rFonts w:ascii="GHEA Grapalat" w:hAnsi="GHEA Grapalat" w:cs="Sylfaen"/>
          <w:sz w:val="20"/>
          <w:szCs w:val="20"/>
          <w:lang w:val="ru-RU"/>
        </w:rPr>
        <w:t>բողոքի</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փաստացի</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և</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իրավական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հիմքերը</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ապացույցները</w:t>
      </w:r>
      <w:r w:rsidRPr="00CB0C48">
        <w:rPr>
          <w:rFonts w:ascii="GHEA Grapalat" w:hAnsi="GHEA Grapalat" w:cs="Sylfaen"/>
          <w:sz w:val="20"/>
          <w:szCs w:val="20"/>
          <w:lang w:val="af-ZA"/>
        </w:rPr>
        <w:t>.</w:t>
      </w:r>
    </w:p>
    <w:p w:rsidR="001004FC" w:rsidRPr="00CB0C48" w:rsidRDefault="001004FC" w:rsidP="001004FC">
      <w:pPr>
        <w:ind w:firstLine="567"/>
        <w:jc w:val="both"/>
        <w:rPr>
          <w:rFonts w:ascii="GHEA Grapalat" w:hAnsi="GHEA Grapalat" w:cs="Sylfaen"/>
          <w:sz w:val="20"/>
          <w:szCs w:val="20"/>
          <w:lang w:val="af-ZA" w:eastAsia="ru-RU"/>
        </w:rPr>
      </w:pPr>
      <w:r w:rsidRPr="00CB0C48">
        <w:rPr>
          <w:rFonts w:ascii="GHEA Grapalat" w:hAnsi="GHEA Grapalat" w:cs="Sylfaen"/>
          <w:sz w:val="20"/>
          <w:szCs w:val="20"/>
          <w:lang w:val="af-ZA"/>
        </w:rPr>
        <w:t xml:space="preserve">6) </w:t>
      </w:r>
      <w:r w:rsidRPr="00CB0C48">
        <w:rPr>
          <w:rFonts w:ascii="GHEA Grapalat" w:hAnsi="GHEA Grapalat" w:cs="Sylfaen"/>
          <w:sz w:val="20"/>
          <w:szCs w:val="20"/>
          <w:lang w:val="ru-RU"/>
        </w:rPr>
        <w:t>բողոքարկման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վճարը</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կատարած</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լինելը</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հիմնավորող</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փաստաթղթի</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պատճենը</w:t>
      </w:r>
      <w:r w:rsidRPr="00CB0C48">
        <w:rPr>
          <w:rFonts w:ascii="GHEA Grapalat" w:hAnsi="GHEA Grapalat" w:cs="Sylfaen"/>
          <w:sz w:val="20"/>
          <w:szCs w:val="20"/>
          <w:lang w:val="af-ZA"/>
        </w:rPr>
        <w:t xml:space="preserve">: </w:t>
      </w:r>
      <w:r w:rsidRPr="00CB0C48">
        <w:rPr>
          <w:rFonts w:ascii="GHEA Grapalat" w:hAnsi="GHEA Grapalat" w:cs="Sylfaen"/>
          <w:sz w:val="20"/>
          <w:szCs w:val="20"/>
        </w:rPr>
        <w:t>Ը</w:t>
      </w:r>
      <w:r w:rsidRPr="00CB0C48">
        <w:rPr>
          <w:rFonts w:ascii="GHEA Grapalat" w:hAnsi="GHEA Grapalat" w:cs="Sylfaen"/>
          <w:sz w:val="20"/>
          <w:szCs w:val="20"/>
          <w:lang w:val="ru-RU"/>
        </w:rPr>
        <w:t>նդ</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որում</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բողոքարկման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վճարի</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չափը</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կազմում</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է</w:t>
      </w:r>
      <w:r w:rsidRPr="00CB0C48">
        <w:rPr>
          <w:rFonts w:ascii="GHEA Grapalat" w:hAnsi="GHEA Grapalat" w:cs="Sylfaen"/>
          <w:sz w:val="20"/>
          <w:szCs w:val="20"/>
          <w:lang w:val="af-ZA"/>
        </w:rPr>
        <w:t xml:space="preserve"> 30 </w:t>
      </w:r>
      <w:r w:rsidRPr="00CB0C48">
        <w:rPr>
          <w:rFonts w:ascii="GHEA Grapalat" w:hAnsi="GHEA Grapalat" w:cs="Sylfaen"/>
          <w:sz w:val="20"/>
          <w:szCs w:val="20"/>
          <w:lang w:val="ru-RU"/>
        </w:rPr>
        <w:t>հազար</w:t>
      </w:r>
      <w:r w:rsidRPr="00CB0C48">
        <w:rPr>
          <w:rFonts w:ascii="GHEA Grapalat" w:hAnsi="GHEA Grapalat" w:cs="Sylfaen"/>
          <w:sz w:val="20"/>
          <w:szCs w:val="20"/>
          <w:lang w:val="af-ZA"/>
        </w:rPr>
        <w:t xml:space="preserve"> ՀՀ </w:t>
      </w:r>
      <w:r w:rsidRPr="00CB0C48">
        <w:rPr>
          <w:rFonts w:ascii="GHEA Grapalat" w:hAnsi="GHEA Grapalat" w:cs="Sylfaen"/>
          <w:sz w:val="20"/>
          <w:szCs w:val="20"/>
          <w:lang w:val="ru-RU"/>
        </w:rPr>
        <w:t>դրամ</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որը</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վճարվում</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է</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ՀՀ</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պետական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բյուջե</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այդ</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նպատակով</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լիազորված</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մարմնի</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անվամբ</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բացված</w:t>
      </w:r>
      <w:r w:rsidRPr="00CB0C48">
        <w:rPr>
          <w:rFonts w:ascii="GHEA Grapalat" w:hAnsi="GHEA Grapalat" w:cs="Sylfaen"/>
          <w:sz w:val="20"/>
          <w:szCs w:val="20"/>
          <w:lang w:val="af-ZA"/>
        </w:rPr>
        <w:t xml:space="preserve"> </w:t>
      </w:r>
      <w:r w:rsidRPr="00CB0C48">
        <w:rPr>
          <w:rFonts w:ascii="GHEA Grapalat" w:hAnsi="GHEA Grapalat"/>
          <w:sz w:val="20"/>
          <w:szCs w:val="20"/>
          <w:lang w:val="af-ZA"/>
        </w:rPr>
        <w:t>«</w:t>
      </w:r>
      <w:r w:rsidRPr="00CB0C48">
        <w:rPr>
          <w:rFonts w:ascii="GHEA Grapalat" w:hAnsi="GHEA Grapalat" w:cs="Sylfaen"/>
          <w:sz w:val="20"/>
          <w:szCs w:val="20"/>
          <w:lang w:val="af-ZA"/>
        </w:rPr>
        <w:t>900008000482</w:t>
      </w:r>
      <w:r w:rsidRPr="00CB0C48">
        <w:rPr>
          <w:rFonts w:ascii="GHEA Grapalat" w:hAnsi="GHEA Grapalat"/>
          <w:sz w:val="20"/>
          <w:szCs w:val="20"/>
          <w:lang w:val="af-ZA"/>
        </w:rPr>
        <w:t>»</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գանձապետական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հաշվին</w:t>
      </w:r>
      <w:r w:rsidRPr="00CB0C48">
        <w:rPr>
          <w:rFonts w:ascii="GHEA Grapalat" w:hAnsi="GHEA Grapalat" w:cs="Sylfaen"/>
          <w:sz w:val="20"/>
          <w:szCs w:val="20"/>
          <w:lang w:val="af-ZA"/>
        </w:rPr>
        <w:t>:</w:t>
      </w:r>
      <w:r w:rsidRPr="00CB0C48">
        <w:rPr>
          <w:rFonts w:ascii="GHEA Grapalat" w:hAnsi="GHEA Grapalat" w:cs="Sylfaen"/>
          <w:sz w:val="20"/>
          <w:szCs w:val="20"/>
          <w:lang w:val="af-ZA" w:eastAsia="ru-RU"/>
        </w:rPr>
        <w:t xml:space="preserve"> </w:t>
      </w:r>
    </w:p>
    <w:p w:rsidR="001004FC" w:rsidRPr="00CB0C48" w:rsidRDefault="001004FC" w:rsidP="001004FC">
      <w:pPr>
        <w:ind w:firstLine="567"/>
        <w:jc w:val="both"/>
        <w:rPr>
          <w:rFonts w:ascii="GHEA Grapalat" w:hAnsi="GHEA Grapalat" w:cs="Sylfaen"/>
          <w:sz w:val="20"/>
          <w:szCs w:val="20"/>
          <w:lang w:val="af-ZA"/>
        </w:rPr>
      </w:pPr>
      <w:r w:rsidRPr="00CB0C48">
        <w:rPr>
          <w:rFonts w:ascii="GHEA Grapalat" w:hAnsi="GHEA Grapalat" w:cs="Sylfaen"/>
          <w:sz w:val="20"/>
          <w:szCs w:val="20"/>
          <w:lang w:val="af-ZA"/>
        </w:rPr>
        <w:t xml:space="preserve">7) </w:t>
      </w:r>
      <w:r w:rsidRPr="00CB0C48">
        <w:rPr>
          <w:rFonts w:ascii="GHEA Grapalat" w:hAnsi="GHEA Grapalat" w:cs="Sylfaen"/>
          <w:sz w:val="20"/>
          <w:szCs w:val="20"/>
          <w:lang w:val="ru-RU"/>
        </w:rPr>
        <w:t>այն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բանկի</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անվանումը</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և</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հաշվեհամարը</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որի</w:t>
      </w:r>
      <w:r w:rsidRPr="00CB0C48">
        <w:rPr>
          <w:rFonts w:ascii="GHEA Grapalat" w:hAnsi="GHEA Grapalat" w:cs="Sylfaen"/>
          <w:sz w:val="20"/>
          <w:szCs w:val="20"/>
        </w:rPr>
        <w:t>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բողոքը</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բավարարվելու</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դեպքում</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պետք</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է</w:t>
      </w:r>
      <w:r w:rsidRPr="00CB0C48">
        <w:rPr>
          <w:rFonts w:ascii="GHEA Grapalat" w:hAnsi="GHEA Grapalat" w:cs="Sylfaen"/>
          <w:sz w:val="20"/>
          <w:szCs w:val="20"/>
          <w:lang w:val="af-ZA"/>
        </w:rPr>
        <w:t xml:space="preserve"> </w:t>
      </w:r>
      <w:r w:rsidRPr="00CB0C48">
        <w:rPr>
          <w:rFonts w:ascii="GHEA Grapalat" w:hAnsi="GHEA Grapalat" w:cs="Sylfaen"/>
          <w:sz w:val="20"/>
          <w:szCs w:val="20"/>
        </w:rPr>
        <w:t>հետ</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փոխանցվի</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վճարը</w:t>
      </w:r>
      <w:r w:rsidRPr="00CB0C48">
        <w:rPr>
          <w:rFonts w:ascii="GHEA Grapalat" w:hAnsi="GHEA Grapalat" w:cs="Sylfaen"/>
          <w:sz w:val="20"/>
          <w:szCs w:val="20"/>
          <w:lang w:val="af-ZA"/>
        </w:rPr>
        <w:t>.</w:t>
      </w:r>
    </w:p>
    <w:p w:rsidR="001004FC" w:rsidRPr="00CB0C48" w:rsidRDefault="001004FC" w:rsidP="001004FC">
      <w:pPr>
        <w:ind w:firstLine="567"/>
        <w:jc w:val="both"/>
        <w:rPr>
          <w:rFonts w:ascii="GHEA Grapalat" w:hAnsi="GHEA Grapalat" w:cs="Sylfaen"/>
          <w:sz w:val="20"/>
          <w:szCs w:val="20"/>
          <w:lang w:val="af-ZA"/>
        </w:rPr>
      </w:pPr>
      <w:r w:rsidRPr="00CB0C48">
        <w:rPr>
          <w:rFonts w:ascii="GHEA Grapalat" w:hAnsi="GHEA Grapalat" w:cs="Sylfaen"/>
          <w:sz w:val="20"/>
          <w:szCs w:val="20"/>
          <w:lang w:val="af-ZA"/>
        </w:rPr>
        <w:t xml:space="preserve">8) </w:t>
      </w:r>
      <w:r w:rsidRPr="00CB0C48">
        <w:rPr>
          <w:rFonts w:ascii="GHEA Grapalat" w:hAnsi="GHEA Grapalat" w:cs="Sylfaen"/>
          <w:sz w:val="20"/>
          <w:szCs w:val="20"/>
          <w:lang w:val="ru-RU"/>
        </w:rPr>
        <w:t>այլ</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անհրաժեշտ</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տեղեկություններ։</w:t>
      </w:r>
    </w:p>
    <w:p w:rsidR="009E02C3" w:rsidRDefault="009E02C3" w:rsidP="009E02C3">
      <w:pPr>
        <w:ind w:firstLine="567"/>
        <w:jc w:val="both"/>
        <w:rPr>
          <w:rFonts w:ascii="GHEA Grapalat" w:hAnsi="GHEA Grapalat" w:cs="Sylfaen"/>
          <w:sz w:val="20"/>
          <w:szCs w:val="20"/>
          <w:lang w:val="af-ZA"/>
        </w:rPr>
      </w:pPr>
      <w:r w:rsidRPr="00970498">
        <w:rPr>
          <w:rFonts w:ascii="GHEA Grapalat" w:hAnsi="GHEA Grapalat" w:cs="Sylfaen"/>
          <w:sz w:val="20"/>
          <w:szCs w:val="20"/>
          <w:lang w:val="af-ZA"/>
        </w:rPr>
        <w:lastRenderedPageBreak/>
        <w:t>11.</w:t>
      </w:r>
      <w:r>
        <w:rPr>
          <w:rFonts w:ascii="GHEA Grapalat" w:hAnsi="GHEA Grapalat" w:cs="Sylfaen"/>
          <w:sz w:val="20"/>
          <w:szCs w:val="20"/>
          <w:lang w:val="af-ZA"/>
        </w:rPr>
        <w:t>6</w:t>
      </w:r>
      <w:r w:rsidRPr="00970498">
        <w:rPr>
          <w:rFonts w:ascii="GHEA Grapalat" w:hAnsi="GHEA Grapalat" w:cs="Sylfaen"/>
          <w:sz w:val="20"/>
          <w:szCs w:val="20"/>
          <w:lang w:val="af-ZA"/>
        </w:rPr>
        <w:t xml:space="preserve"> Բողոքը</w:t>
      </w:r>
      <w:r>
        <w:rPr>
          <w:rFonts w:ascii="GHEA Grapalat" w:hAnsi="GHEA Grapalat" w:cs="Sylfaen"/>
          <w:sz w:val="20"/>
          <w:szCs w:val="20"/>
          <w:lang w:val="af-ZA"/>
        </w:rPr>
        <w:t>՝</w:t>
      </w:r>
      <w:r w:rsidRPr="00970498">
        <w:rPr>
          <w:rFonts w:ascii="GHEA Grapalat" w:hAnsi="GHEA Grapalat" w:cs="Sylfaen"/>
          <w:sz w:val="20"/>
          <w:szCs w:val="20"/>
          <w:lang w:val="af-ZA"/>
        </w:rPr>
        <w:t xml:space="preserve"> </w:t>
      </w:r>
      <w:r>
        <w:rPr>
          <w:rFonts w:ascii="GHEA Grapalat" w:hAnsi="GHEA Grapalat" w:cs="Sylfaen"/>
          <w:sz w:val="20"/>
          <w:szCs w:val="20"/>
          <w:lang w:val="af-ZA"/>
        </w:rPr>
        <w:t xml:space="preserve">գնումների հետ կապված բողոքներ քննող անձին, </w:t>
      </w:r>
      <w:r w:rsidRPr="00970498">
        <w:rPr>
          <w:rFonts w:ascii="GHEA Grapalat" w:hAnsi="GHEA Grapalat" w:cs="Sylfaen"/>
          <w:sz w:val="20"/>
          <w:szCs w:val="20"/>
          <w:lang w:val="af-ZA"/>
        </w:rPr>
        <w:t>ներկայացվում է Հայաստանի Հանրապետություն, 0010, ք. Երևան, Մելիք-Ադամյան 1 հասցեով կամ դրա բնօրինակից արտատպված (սկանավորված) տարբերակը secretariat@minfin.am հասցեով էլեկտրոնային փոստին ուղարկելու միջոցով:</w:t>
      </w:r>
      <w:r w:rsidRPr="00970498">
        <w:rPr>
          <w:rFonts w:ascii="Calibri" w:hAnsi="Calibri" w:cs="Calibri"/>
          <w:sz w:val="20"/>
          <w:szCs w:val="20"/>
          <w:lang w:val="af-ZA"/>
        </w:rPr>
        <w:t> </w:t>
      </w:r>
      <w:r w:rsidRPr="00970498">
        <w:rPr>
          <w:rFonts w:ascii="GHEA Grapalat" w:hAnsi="GHEA Grapalat" w:cs="Sylfaen"/>
          <w:sz w:val="20"/>
          <w:szCs w:val="20"/>
          <w:lang w:val="af-ZA"/>
        </w:rPr>
        <w:t xml:space="preserve">  </w:t>
      </w:r>
    </w:p>
    <w:p w:rsidR="001004FC" w:rsidRPr="00CB0C48" w:rsidRDefault="001004FC" w:rsidP="001004FC">
      <w:pPr>
        <w:ind w:firstLine="567"/>
        <w:jc w:val="both"/>
        <w:rPr>
          <w:rFonts w:ascii="GHEA Grapalat" w:hAnsi="GHEA Grapalat" w:cs="Sylfaen"/>
          <w:sz w:val="20"/>
          <w:szCs w:val="20"/>
          <w:lang w:val="af-ZA"/>
        </w:rPr>
      </w:pPr>
      <w:r w:rsidRPr="00CB0C48">
        <w:rPr>
          <w:rFonts w:ascii="GHEA Grapalat" w:hAnsi="GHEA Grapalat" w:cs="Sylfaen"/>
          <w:sz w:val="20"/>
          <w:szCs w:val="20"/>
          <w:lang w:val="af-ZA"/>
        </w:rPr>
        <w:t>11.</w:t>
      </w:r>
      <w:r w:rsidR="009E02C3">
        <w:rPr>
          <w:rFonts w:ascii="GHEA Grapalat" w:hAnsi="GHEA Grapalat" w:cs="Sylfaen"/>
          <w:sz w:val="20"/>
          <w:szCs w:val="20"/>
          <w:lang w:val="af-ZA"/>
        </w:rPr>
        <w:t>7</w:t>
      </w:r>
      <w:r w:rsidR="009E02C3" w:rsidRPr="00CB0C48">
        <w:rPr>
          <w:rFonts w:ascii="GHEA Grapalat" w:hAnsi="GHEA Grapalat" w:cs="Sylfaen"/>
          <w:sz w:val="20"/>
          <w:szCs w:val="20"/>
          <w:lang w:val="af-ZA"/>
        </w:rPr>
        <w:t xml:space="preserve"> </w:t>
      </w:r>
      <w:r w:rsidR="007B3CCD" w:rsidRPr="00CB0C48">
        <w:rPr>
          <w:rFonts w:ascii="GHEA Grapalat" w:hAnsi="GHEA Grapalat" w:cs="Sylfaen"/>
          <w:sz w:val="20"/>
          <w:szCs w:val="20"/>
          <w:lang w:val="ru-RU"/>
        </w:rPr>
        <w:t>Բողոքը</w:t>
      </w:r>
      <w:r w:rsidR="007B3CCD" w:rsidRPr="00CB0C48">
        <w:rPr>
          <w:rFonts w:ascii="GHEA Grapalat" w:hAnsi="GHEA Grapalat" w:cs="Sylfaen"/>
          <w:sz w:val="20"/>
          <w:szCs w:val="20"/>
          <w:lang w:val="af-ZA"/>
        </w:rPr>
        <w:t xml:space="preserve">, </w:t>
      </w:r>
      <w:r w:rsidR="007B3CCD" w:rsidRPr="00CB0C48">
        <w:rPr>
          <w:rFonts w:ascii="GHEA Grapalat" w:hAnsi="GHEA Grapalat" w:cs="Sylfaen"/>
          <w:sz w:val="20"/>
          <w:szCs w:val="20"/>
          <w:lang w:val="ru-RU"/>
        </w:rPr>
        <w:t>այդ</w:t>
      </w:r>
      <w:r w:rsidR="007B3CCD" w:rsidRPr="00CB0C48">
        <w:rPr>
          <w:rFonts w:ascii="GHEA Grapalat" w:hAnsi="GHEA Grapalat" w:cs="Sylfaen"/>
          <w:sz w:val="20"/>
          <w:szCs w:val="20"/>
          <w:lang w:val="af-ZA"/>
        </w:rPr>
        <w:t xml:space="preserve"> </w:t>
      </w:r>
      <w:r w:rsidR="007B3CCD" w:rsidRPr="00CB0C48">
        <w:rPr>
          <w:rFonts w:ascii="GHEA Grapalat" w:hAnsi="GHEA Grapalat" w:cs="Sylfaen"/>
          <w:sz w:val="20"/>
          <w:szCs w:val="20"/>
          <w:lang w:val="ru-RU"/>
        </w:rPr>
        <w:t>թվում</w:t>
      </w:r>
      <w:r w:rsidR="007B3CCD" w:rsidRPr="00CB0C48">
        <w:rPr>
          <w:rFonts w:ascii="GHEA Grapalat" w:hAnsi="GHEA Grapalat" w:cs="Sylfaen"/>
          <w:sz w:val="20"/>
          <w:szCs w:val="20"/>
        </w:rPr>
        <w:t>՝</w:t>
      </w:r>
      <w:r w:rsidR="007B3CCD" w:rsidRPr="00CB0C48">
        <w:rPr>
          <w:rFonts w:ascii="GHEA Grapalat" w:hAnsi="GHEA Grapalat" w:cs="Sylfaen"/>
          <w:sz w:val="20"/>
          <w:szCs w:val="20"/>
          <w:lang w:val="af-ZA"/>
        </w:rPr>
        <w:t xml:space="preserve"> </w:t>
      </w:r>
      <w:r w:rsidR="007B3CCD" w:rsidRPr="00CB0C48">
        <w:rPr>
          <w:rFonts w:ascii="GHEA Grapalat" w:hAnsi="GHEA Grapalat" w:cs="Sylfaen"/>
          <w:sz w:val="20"/>
          <w:szCs w:val="20"/>
          <w:lang w:val="ru-RU"/>
        </w:rPr>
        <w:t>մասնակի</w:t>
      </w:r>
      <w:r w:rsidR="007B3CCD" w:rsidRPr="00CB0C48">
        <w:rPr>
          <w:rFonts w:ascii="GHEA Grapalat" w:hAnsi="GHEA Grapalat" w:cs="Sylfaen"/>
          <w:sz w:val="20"/>
          <w:szCs w:val="20"/>
          <w:lang w:val="af-ZA"/>
        </w:rPr>
        <w:t xml:space="preserve">, </w:t>
      </w:r>
      <w:r w:rsidR="007B3CCD" w:rsidRPr="00CB0C48">
        <w:rPr>
          <w:rFonts w:ascii="GHEA Grapalat" w:hAnsi="GHEA Grapalat" w:cs="Sylfaen"/>
          <w:sz w:val="20"/>
          <w:szCs w:val="20"/>
          <w:lang w:val="ru-RU"/>
        </w:rPr>
        <w:t>բավարարվելու</w:t>
      </w:r>
      <w:r w:rsidR="007B3CCD" w:rsidRPr="00CB0C48">
        <w:rPr>
          <w:rFonts w:ascii="GHEA Grapalat" w:hAnsi="GHEA Grapalat" w:cs="Sylfaen"/>
          <w:sz w:val="20"/>
          <w:szCs w:val="20"/>
          <w:lang w:val="af-ZA"/>
        </w:rPr>
        <w:t xml:space="preserve"> </w:t>
      </w:r>
      <w:r w:rsidR="007B3CCD" w:rsidRPr="00CB0C48">
        <w:rPr>
          <w:rFonts w:ascii="GHEA Grapalat" w:hAnsi="GHEA Grapalat" w:cs="Sylfaen"/>
          <w:sz w:val="20"/>
          <w:szCs w:val="20"/>
          <w:lang w:val="ru-RU"/>
        </w:rPr>
        <w:t>մասին</w:t>
      </w:r>
      <w:r w:rsidR="007B3CCD" w:rsidRPr="00CB0C48">
        <w:rPr>
          <w:rFonts w:ascii="GHEA Grapalat" w:hAnsi="GHEA Grapalat" w:cs="Sylfaen"/>
          <w:sz w:val="20"/>
          <w:szCs w:val="20"/>
          <w:lang w:val="af-ZA"/>
        </w:rPr>
        <w:t xml:space="preserve"> </w:t>
      </w:r>
      <w:r w:rsidR="007B3CCD" w:rsidRPr="00CB0C48">
        <w:rPr>
          <w:rFonts w:ascii="GHEA Grapalat" w:hAnsi="GHEA Grapalat" w:cs="Sylfaen"/>
          <w:sz w:val="20"/>
          <w:szCs w:val="20"/>
        </w:rPr>
        <w:t>բողոքներ</w:t>
      </w:r>
      <w:r w:rsidR="007B3CCD" w:rsidRPr="00CB0C48">
        <w:rPr>
          <w:rFonts w:ascii="GHEA Grapalat" w:hAnsi="GHEA Grapalat" w:cs="Sylfaen"/>
          <w:sz w:val="20"/>
          <w:szCs w:val="20"/>
          <w:lang w:val="af-ZA"/>
        </w:rPr>
        <w:t xml:space="preserve"> </w:t>
      </w:r>
      <w:r w:rsidR="007B3CCD" w:rsidRPr="00CB0C48">
        <w:rPr>
          <w:rFonts w:ascii="GHEA Grapalat" w:hAnsi="GHEA Grapalat" w:cs="Sylfaen"/>
          <w:sz w:val="20"/>
          <w:szCs w:val="20"/>
        </w:rPr>
        <w:t>քննող</w:t>
      </w:r>
      <w:r w:rsidR="007B3CCD" w:rsidRPr="00CB0C48">
        <w:rPr>
          <w:rFonts w:ascii="GHEA Grapalat" w:hAnsi="GHEA Grapalat" w:cs="Sylfaen"/>
          <w:sz w:val="20"/>
          <w:szCs w:val="20"/>
          <w:lang w:val="af-ZA"/>
        </w:rPr>
        <w:t xml:space="preserve"> </w:t>
      </w:r>
      <w:r w:rsidR="007B3CCD" w:rsidRPr="00CB0C48">
        <w:rPr>
          <w:rFonts w:ascii="GHEA Grapalat" w:hAnsi="GHEA Grapalat" w:cs="Sylfaen"/>
          <w:sz w:val="20"/>
          <w:szCs w:val="20"/>
        </w:rPr>
        <w:t>անձի</w:t>
      </w:r>
      <w:r w:rsidR="007B3CCD" w:rsidRPr="00CB0C48">
        <w:rPr>
          <w:rFonts w:ascii="GHEA Grapalat" w:hAnsi="GHEA Grapalat" w:cs="Sylfaen"/>
          <w:sz w:val="20"/>
          <w:szCs w:val="20"/>
          <w:lang w:val="af-ZA"/>
        </w:rPr>
        <w:t xml:space="preserve"> </w:t>
      </w:r>
      <w:r w:rsidR="007B3CCD" w:rsidRPr="00CB0C48">
        <w:rPr>
          <w:rFonts w:ascii="GHEA Grapalat" w:hAnsi="GHEA Grapalat" w:cs="Sylfaen"/>
          <w:sz w:val="20"/>
          <w:szCs w:val="20"/>
          <w:lang w:val="ru-RU"/>
        </w:rPr>
        <w:t>կողմից</w:t>
      </w:r>
      <w:r w:rsidR="007B3CCD" w:rsidRPr="00CB0C48">
        <w:rPr>
          <w:rFonts w:ascii="GHEA Grapalat" w:hAnsi="GHEA Grapalat" w:cs="Sylfaen"/>
          <w:sz w:val="20"/>
          <w:szCs w:val="20"/>
          <w:lang w:val="af-ZA"/>
        </w:rPr>
        <w:t xml:space="preserve"> </w:t>
      </w:r>
      <w:r w:rsidR="007B3CCD" w:rsidRPr="00CB0C48">
        <w:rPr>
          <w:rFonts w:ascii="GHEA Grapalat" w:hAnsi="GHEA Grapalat" w:cs="Sylfaen"/>
          <w:sz w:val="20"/>
          <w:szCs w:val="20"/>
          <w:lang w:val="ru-RU"/>
        </w:rPr>
        <w:t>կայացված</w:t>
      </w:r>
      <w:r w:rsidR="007B3CCD" w:rsidRPr="00CB0C48">
        <w:rPr>
          <w:rFonts w:ascii="GHEA Grapalat" w:hAnsi="GHEA Grapalat" w:cs="Sylfaen"/>
          <w:sz w:val="20"/>
          <w:szCs w:val="20"/>
          <w:lang w:val="af-ZA"/>
        </w:rPr>
        <w:t xml:space="preserve"> </w:t>
      </w:r>
      <w:r w:rsidR="007B3CCD" w:rsidRPr="00CB0C48">
        <w:rPr>
          <w:rFonts w:ascii="GHEA Grapalat" w:hAnsi="GHEA Grapalat" w:cs="Sylfaen"/>
          <w:sz w:val="20"/>
          <w:szCs w:val="20"/>
          <w:lang w:val="ru-RU"/>
        </w:rPr>
        <w:t>որոշումը</w:t>
      </w:r>
      <w:r w:rsidR="007B3CCD" w:rsidRPr="00CB0C48">
        <w:rPr>
          <w:rFonts w:ascii="GHEA Grapalat" w:hAnsi="GHEA Grapalat" w:cs="Sylfaen"/>
          <w:sz w:val="20"/>
          <w:szCs w:val="20"/>
          <w:lang w:val="af-ZA"/>
        </w:rPr>
        <w:t xml:space="preserve"> </w:t>
      </w:r>
      <w:r w:rsidR="007B3CCD" w:rsidRPr="00CB0C48">
        <w:rPr>
          <w:rFonts w:ascii="GHEA Grapalat" w:hAnsi="GHEA Grapalat" w:cs="Sylfaen"/>
          <w:sz w:val="20"/>
          <w:szCs w:val="20"/>
          <w:lang w:val="ru-RU"/>
        </w:rPr>
        <w:t>տեղեկագրում</w:t>
      </w:r>
      <w:r w:rsidR="007B3CCD" w:rsidRPr="00CB0C48">
        <w:rPr>
          <w:rFonts w:ascii="GHEA Grapalat" w:hAnsi="GHEA Grapalat" w:cs="Sylfaen"/>
          <w:sz w:val="20"/>
          <w:szCs w:val="20"/>
          <w:lang w:val="af-ZA"/>
        </w:rPr>
        <w:t xml:space="preserve"> </w:t>
      </w:r>
      <w:r w:rsidR="007B3CCD" w:rsidRPr="00CB0C48">
        <w:rPr>
          <w:rFonts w:ascii="GHEA Grapalat" w:hAnsi="GHEA Grapalat" w:cs="Sylfaen"/>
          <w:sz w:val="20"/>
          <w:szCs w:val="20"/>
          <w:lang w:val="ru-RU"/>
        </w:rPr>
        <w:t>հրապարակվելուն</w:t>
      </w:r>
      <w:r w:rsidR="007B3CCD" w:rsidRPr="00CB0C48">
        <w:rPr>
          <w:rFonts w:ascii="GHEA Grapalat" w:hAnsi="GHEA Grapalat" w:cs="Sylfaen"/>
          <w:sz w:val="20"/>
          <w:szCs w:val="20"/>
          <w:lang w:val="af-ZA"/>
        </w:rPr>
        <w:t xml:space="preserve"> </w:t>
      </w:r>
      <w:r w:rsidR="007B3CCD" w:rsidRPr="00CB0C48">
        <w:rPr>
          <w:rFonts w:ascii="GHEA Grapalat" w:hAnsi="GHEA Grapalat" w:cs="Sylfaen"/>
          <w:sz w:val="20"/>
          <w:szCs w:val="20"/>
          <w:lang w:val="ru-RU"/>
        </w:rPr>
        <w:t>հաջորդող</w:t>
      </w:r>
      <w:r w:rsidR="007B3CCD" w:rsidRPr="00CB0C48">
        <w:rPr>
          <w:rFonts w:ascii="GHEA Grapalat" w:hAnsi="GHEA Grapalat" w:cs="Sylfaen"/>
          <w:sz w:val="20"/>
          <w:szCs w:val="20"/>
          <w:lang w:val="af-ZA"/>
        </w:rPr>
        <w:t xml:space="preserve"> </w:t>
      </w:r>
      <w:r w:rsidR="007B3CCD" w:rsidRPr="00CB0C48">
        <w:rPr>
          <w:rFonts w:ascii="GHEA Grapalat" w:hAnsi="GHEA Grapalat" w:cs="Sylfaen"/>
          <w:sz w:val="20"/>
          <w:szCs w:val="20"/>
          <w:lang w:val="ru-RU"/>
        </w:rPr>
        <w:t>աշխատանքային</w:t>
      </w:r>
      <w:r w:rsidR="007B3CCD" w:rsidRPr="00CB0C48">
        <w:rPr>
          <w:rFonts w:ascii="GHEA Grapalat" w:hAnsi="GHEA Grapalat" w:cs="Sylfaen"/>
          <w:sz w:val="20"/>
          <w:szCs w:val="20"/>
          <w:lang w:val="af-ZA"/>
        </w:rPr>
        <w:t xml:space="preserve"> </w:t>
      </w:r>
      <w:r w:rsidR="007B3CCD" w:rsidRPr="00CB0C48">
        <w:rPr>
          <w:rFonts w:ascii="GHEA Grapalat" w:hAnsi="GHEA Grapalat" w:cs="Sylfaen"/>
          <w:sz w:val="20"/>
          <w:szCs w:val="20"/>
          <w:lang w:val="ru-RU"/>
        </w:rPr>
        <w:t>օրը</w:t>
      </w:r>
      <w:r w:rsidR="007B3CCD" w:rsidRPr="00CB0C48">
        <w:rPr>
          <w:rFonts w:ascii="GHEA Grapalat" w:hAnsi="GHEA Grapalat" w:cs="Sylfaen"/>
          <w:sz w:val="20"/>
          <w:szCs w:val="20"/>
          <w:lang w:val="af-ZA"/>
        </w:rPr>
        <w:t xml:space="preserve"> </w:t>
      </w:r>
      <w:r w:rsidR="007B3CCD" w:rsidRPr="00CB0C48">
        <w:rPr>
          <w:rFonts w:ascii="GHEA Grapalat" w:hAnsi="GHEA Grapalat" w:cs="Sylfaen"/>
          <w:sz w:val="20"/>
          <w:szCs w:val="20"/>
          <w:lang w:val="ru-RU"/>
        </w:rPr>
        <w:t>տվյալ</w:t>
      </w:r>
      <w:r w:rsidR="007B3CCD" w:rsidRPr="00CB0C48">
        <w:rPr>
          <w:rFonts w:ascii="GHEA Grapalat" w:hAnsi="GHEA Grapalat" w:cs="Sylfaen"/>
          <w:sz w:val="20"/>
          <w:szCs w:val="20"/>
          <w:lang w:val="af-ZA"/>
        </w:rPr>
        <w:t xml:space="preserve"> </w:t>
      </w:r>
      <w:r w:rsidR="007B3CCD" w:rsidRPr="00CB0C48">
        <w:rPr>
          <w:rFonts w:ascii="GHEA Grapalat" w:hAnsi="GHEA Grapalat" w:cs="Sylfaen"/>
          <w:sz w:val="20"/>
          <w:szCs w:val="20"/>
          <w:lang w:val="ru-RU"/>
        </w:rPr>
        <w:t>բողոքը</w:t>
      </w:r>
      <w:r w:rsidR="007B3CCD" w:rsidRPr="00CB0C48">
        <w:rPr>
          <w:rFonts w:ascii="GHEA Grapalat" w:hAnsi="GHEA Grapalat" w:cs="Sylfaen"/>
          <w:sz w:val="20"/>
          <w:szCs w:val="20"/>
          <w:lang w:val="af-ZA"/>
        </w:rPr>
        <w:t xml:space="preserve"> </w:t>
      </w:r>
      <w:r w:rsidR="007B3CCD" w:rsidRPr="00CB0C48">
        <w:rPr>
          <w:rFonts w:ascii="GHEA Grapalat" w:hAnsi="GHEA Grapalat" w:cs="Sylfaen"/>
          <w:sz w:val="20"/>
          <w:szCs w:val="20"/>
          <w:lang w:val="ru-RU"/>
        </w:rPr>
        <w:t>քննած</w:t>
      </w:r>
      <w:r w:rsidR="007B3CCD" w:rsidRPr="00CB0C48">
        <w:rPr>
          <w:rFonts w:ascii="GHEA Grapalat" w:hAnsi="GHEA Grapalat" w:cs="Sylfaen"/>
          <w:sz w:val="20"/>
          <w:szCs w:val="20"/>
          <w:lang w:val="af-ZA"/>
        </w:rPr>
        <w:t xml:space="preserve"> </w:t>
      </w:r>
      <w:r w:rsidR="007B3CCD" w:rsidRPr="00CB0C48">
        <w:rPr>
          <w:rFonts w:ascii="GHEA Grapalat" w:hAnsi="GHEA Grapalat" w:cs="Sylfaen"/>
          <w:sz w:val="20"/>
          <w:szCs w:val="20"/>
          <w:lang w:val="ru-RU"/>
        </w:rPr>
        <w:t>և</w:t>
      </w:r>
      <w:r w:rsidR="007B3CCD" w:rsidRPr="00CB0C48">
        <w:rPr>
          <w:rFonts w:ascii="GHEA Grapalat" w:hAnsi="GHEA Grapalat" w:cs="Sylfaen"/>
          <w:sz w:val="20"/>
          <w:szCs w:val="20"/>
          <w:lang w:val="af-ZA"/>
        </w:rPr>
        <w:t xml:space="preserve"> </w:t>
      </w:r>
      <w:r w:rsidR="007B3CCD" w:rsidRPr="00CB0C48">
        <w:rPr>
          <w:rFonts w:ascii="GHEA Grapalat" w:hAnsi="GHEA Grapalat" w:cs="Sylfaen"/>
          <w:sz w:val="20"/>
          <w:szCs w:val="20"/>
          <w:lang w:val="ru-RU"/>
        </w:rPr>
        <w:t>որոշում</w:t>
      </w:r>
      <w:r w:rsidR="007B3CCD" w:rsidRPr="00CB0C48">
        <w:rPr>
          <w:rFonts w:ascii="GHEA Grapalat" w:hAnsi="GHEA Grapalat" w:cs="Sylfaen"/>
          <w:sz w:val="20"/>
          <w:szCs w:val="20"/>
          <w:lang w:val="af-ZA"/>
        </w:rPr>
        <w:t xml:space="preserve"> </w:t>
      </w:r>
      <w:r w:rsidR="007B3CCD" w:rsidRPr="00CB0C48">
        <w:rPr>
          <w:rFonts w:ascii="GHEA Grapalat" w:hAnsi="GHEA Grapalat" w:cs="Sylfaen"/>
          <w:sz w:val="20"/>
          <w:szCs w:val="20"/>
          <w:lang w:val="ru-RU"/>
        </w:rPr>
        <w:t>կայացրած</w:t>
      </w:r>
      <w:r w:rsidR="007B3CCD" w:rsidRPr="00CB0C48">
        <w:rPr>
          <w:rFonts w:ascii="GHEA Grapalat" w:hAnsi="GHEA Grapalat" w:cs="Sylfaen"/>
          <w:sz w:val="20"/>
          <w:szCs w:val="20"/>
          <w:lang w:val="af-ZA"/>
        </w:rPr>
        <w:t xml:space="preserve"> </w:t>
      </w:r>
      <w:r w:rsidR="007B3CCD" w:rsidRPr="00CB0C48">
        <w:rPr>
          <w:rFonts w:ascii="GHEA Grapalat" w:hAnsi="GHEA Grapalat" w:cs="Sylfaen"/>
          <w:sz w:val="20"/>
          <w:szCs w:val="20"/>
        </w:rPr>
        <w:t>բողոքներ</w:t>
      </w:r>
      <w:r w:rsidR="007B3CCD" w:rsidRPr="00CB0C48">
        <w:rPr>
          <w:rFonts w:ascii="GHEA Grapalat" w:hAnsi="GHEA Grapalat" w:cs="Sylfaen"/>
          <w:sz w:val="20"/>
          <w:szCs w:val="20"/>
          <w:lang w:val="af-ZA"/>
        </w:rPr>
        <w:t xml:space="preserve"> </w:t>
      </w:r>
      <w:r w:rsidR="007B3CCD" w:rsidRPr="00CB0C48">
        <w:rPr>
          <w:rFonts w:ascii="GHEA Grapalat" w:hAnsi="GHEA Grapalat" w:cs="Sylfaen"/>
          <w:sz w:val="20"/>
          <w:szCs w:val="20"/>
        </w:rPr>
        <w:t>քննող</w:t>
      </w:r>
      <w:r w:rsidR="007B3CCD" w:rsidRPr="00CB0C48">
        <w:rPr>
          <w:rFonts w:ascii="GHEA Grapalat" w:hAnsi="GHEA Grapalat" w:cs="Sylfaen"/>
          <w:sz w:val="20"/>
          <w:szCs w:val="20"/>
          <w:lang w:val="af-ZA"/>
        </w:rPr>
        <w:t xml:space="preserve"> </w:t>
      </w:r>
      <w:r w:rsidR="007B3CCD" w:rsidRPr="00CB0C48">
        <w:rPr>
          <w:rFonts w:ascii="GHEA Grapalat" w:hAnsi="GHEA Grapalat" w:cs="Sylfaen"/>
          <w:sz w:val="20"/>
          <w:szCs w:val="20"/>
        </w:rPr>
        <w:t>անձը</w:t>
      </w:r>
      <w:r w:rsidR="007B3CCD" w:rsidRPr="00CB0C48">
        <w:rPr>
          <w:rFonts w:ascii="GHEA Grapalat" w:hAnsi="GHEA Grapalat" w:cs="Sylfaen"/>
          <w:sz w:val="20"/>
          <w:szCs w:val="20"/>
          <w:lang w:val="af-ZA"/>
        </w:rPr>
        <w:t xml:space="preserve"> </w:t>
      </w:r>
      <w:r w:rsidR="007B3CCD" w:rsidRPr="00CB0C48">
        <w:rPr>
          <w:rFonts w:ascii="GHEA Grapalat" w:hAnsi="GHEA Grapalat" w:cs="Sylfaen"/>
          <w:sz w:val="20"/>
          <w:szCs w:val="20"/>
          <w:lang w:val="ru-RU"/>
        </w:rPr>
        <w:t>գրավոր</w:t>
      </w:r>
      <w:r w:rsidR="007B3CCD" w:rsidRPr="00CB0C48">
        <w:rPr>
          <w:rFonts w:ascii="GHEA Grapalat" w:hAnsi="GHEA Grapalat" w:cs="Sylfaen"/>
          <w:sz w:val="20"/>
          <w:szCs w:val="20"/>
          <w:lang w:val="af-ZA"/>
        </w:rPr>
        <w:t xml:space="preserve"> </w:t>
      </w:r>
      <w:r w:rsidR="007B3CCD" w:rsidRPr="00CB0C48">
        <w:rPr>
          <w:rFonts w:ascii="GHEA Grapalat" w:hAnsi="GHEA Grapalat" w:cs="Sylfaen"/>
          <w:sz w:val="20"/>
          <w:szCs w:val="20"/>
          <w:lang w:val="ru-RU"/>
        </w:rPr>
        <w:t>լիազորված</w:t>
      </w:r>
      <w:r w:rsidR="007B3CCD" w:rsidRPr="00CB0C48">
        <w:rPr>
          <w:rFonts w:ascii="GHEA Grapalat" w:hAnsi="GHEA Grapalat" w:cs="Sylfaen"/>
          <w:sz w:val="20"/>
          <w:szCs w:val="20"/>
          <w:lang w:val="af-ZA"/>
        </w:rPr>
        <w:t xml:space="preserve"> </w:t>
      </w:r>
      <w:r w:rsidR="007B3CCD" w:rsidRPr="00CB0C48">
        <w:rPr>
          <w:rFonts w:ascii="GHEA Grapalat" w:hAnsi="GHEA Grapalat" w:cs="Sylfaen"/>
          <w:sz w:val="20"/>
          <w:szCs w:val="20"/>
          <w:lang w:val="ru-RU"/>
        </w:rPr>
        <w:t>մարմնին</w:t>
      </w:r>
      <w:r w:rsidR="007B3CCD" w:rsidRPr="00CB0C48">
        <w:rPr>
          <w:rFonts w:ascii="GHEA Grapalat" w:hAnsi="GHEA Grapalat" w:cs="Sylfaen"/>
          <w:sz w:val="20"/>
          <w:szCs w:val="20"/>
          <w:lang w:val="af-ZA"/>
        </w:rPr>
        <w:t xml:space="preserve"> </w:t>
      </w:r>
      <w:r w:rsidR="007B3CCD" w:rsidRPr="00CB0C48">
        <w:rPr>
          <w:rFonts w:ascii="GHEA Grapalat" w:hAnsi="GHEA Grapalat" w:cs="Sylfaen"/>
          <w:sz w:val="20"/>
          <w:szCs w:val="20"/>
          <w:lang w:val="ru-RU"/>
        </w:rPr>
        <w:t>է</w:t>
      </w:r>
      <w:r w:rsidR="007B3CCD" w:rsidRPr="00CB0C48">
        <w:rPr>
          <w:rFonts w:ascii="GHEA Grapalat" w:hAnsi="GHEA Grapalat" w:cs="Sylfaen"/>
          <w:sz w:val="20"/>
          <w:szCs w:val="20"/>
          <w:lang w:val="af-ZA"/>
        </w:rPr>
        <w:t xml:space="preserve"> </w:t>
      </w:r>
      <w:r w:rsidR="007B3CCD" w:rsidRPr="00CB0C48">
        <w:rPr>
          <w:rFonts w:ascii="GHEA Grapalat" w:hAnsi="GHEA Grapalat" w:cs="Sylfaen"/>
          <w:sz w:val="20"/>
          <w:szCs w:val="20"/>
          <w:lang w:val="ru-RU"/>
        </w:rPr>
        <w:t>տրամադրում</w:t>
      </w:r>
      <w:r w:rsidR="007B3CCD" w:rsidRPr="00CB0C48">
        <w:rPr>
          <w:rFonts w:ascii="GHEA Grapalat" w:hAnsi="GHEA Grapalat" w:cs="Sylfaen"/>
          <w:sz w:val="20"/>
          <w:szCs w:val="20"/>
          <w:lang w:val="af-ZA"/>
        </w:rPr>
        <w:t xml:space="preserve"> </w:t>
      </w:r>
      <w:r w:rsidR="007B3CCD" w:rsidRPr="00CB0C48">
        <w:rPr>
          <w:rFonts w:ascii="GHEA Grapalat" w:hAnsi="GHEA Grapalat" w:cs="Sylfaen"/>
          <w:sz w:val="20"/>
          <w:szCs w:val="20"/>
          <w:lang w:val="ru-RU"/>
        </w:rPr>
        <w:t>բողոքարկման</w:t>
      </w:r>
      <w:r w:rsidR="007B3CCD" w:rsidRPr="00CB0C48">
        <w:rPr>
          <w:rFonts w:ascii="GHEA Grapalat" w:hAnsi="GHEA Grapalat" w:cs="Sylfaen"/>
          <w:sz w:val="20"/>
          <w:szCs w:val="20"/>
          <w:lang w:val="af-ZA"/>
        </w:rPr>
        <w:t xml:space="preserve"> </w:t>
      </w:r>
      <w:r w:rsidR="007B3CCD" w:rsidRPr="00CB0C48">
        <w:rPr>
          <w:rFonts w:ascii="GHEA Grapalat" w:hAnsi="GHEA Grapalat" w:cs="Sylfaen"/>
          <w:sz w:val="20"/>
          <w:szCs w:val="20"/>
          <w:lang w:val="ru-RU"/>
        </w:rPr>
        <w:t>վճարը</w:t>
      </w:r>
      <w:r w:rsidR="007B3CCD" w:rsidRPr="00CB0C48">
        <w:rPr>
          <w:rFonts w:ascii="GHEA Grapalat" w:hAnsi="GHEA Grapalat" w:cs="Sylfaen"/>
          <w:sz w:val="20"/>
          <w:szCs w:val="20"/>
          <w:lang w:val="af-ZA"/>
        </w:rPr>
        <w:t xml:space="preserve"> </w:t>
      </w:r>
      <w:r w:rsidR="007B3CCD" w:rsidRPr="00CB0C48">
        <w:rPr>
          <w:rFonts w:ascii="GHEA Grapalat" w:hAnsi="GHEA Grapalat" w:cs="Sylfaen"/>
          <w:sz w:val="20"/>
          <w:szCs w:val="20"/>
          <w:lang w:val="ru-RU"/>
        </w:rPr>
        <w:t>կատարած</w:t>
      </w:r>
      <w:r w:rsidR="007B3CCD" w:rsidRPr="00CB0C48">
        <w:rPr>
          <w:rFonts w:ascii="GHEA Grapalat" w:hAnsi="GHEA Grapalat" w:cs="Sylfaen"/>
          <w:sz w:val="20"/>
          <w:szCs w:val="20"/>
          <w:lang w:val="af-ZA"/>
        </w:rPr>
        <w:t xml:space="preserve"> </w:t>
      </w:r>
      <w:r w:rsidR="007B3CCD" w:rsidRPr="00CB0C48">
        <w:rPr>
          <w:rFonts w:ascii="GHEA Grapalat" w:hAnsi="GHEA Grapalat" w:cs="Sylfaen"/>
          <w:sz w:val="20"/>
          <w:szCs w:val="20"/>
          <w:lang w:val="ru-RU"/>
        </w:rPr>
        <w:t>լինելը</w:t>
      </w:r>
      <w:r w:rsidR="007B3CCD" w:rsidRPr="00CB0C48">
        <w:rPr>
          <w:rFonts w:ascii="GHEA Grapalat" w:hAnsi="GHEA Grapalat" w:cs="Sylfaen"/>
          <w:sz w:val="20"/>
          <w:szCs w:val="20"/>
          <w:lang w:val="af-ZA"/>
        </w:rPr>
        <w:t xml:space="preserve"> </w:t>
      </w:r>
      <w:r w:rsidR="007B3CCD" w:rsidRPr="00CB0C48">
        <w:rPr>
          <w:rFonts w:ascii="GHEA Grapalat" w:hAnsi="GHEA Grapalat" w:cs="Sylfaen"/>
          <w:sz w:val="20"/>
          <w:szCs w:val="20"/>
          <w:lang w:val="ru-RU"/>
        </w:rPr>
        <w:t>հավաստող</w:t>
      </w:r>
      <w:r w:rsidR="007B3CCD" w:rsidRPr="00CB0C48">
        <w:rPr>
          <w:rFonts w:ascii="GHEA Grapalat" w:hAnsi="GHEA Grapalat" w:cs="Sylfaen"/>
          <w:sz w:val="20"/>
          <w:szCs w:val="20"/>
          <w:lang w:val="af-ZA"/>
        </w:rPr>
        <w:t xml:space="preserve"> </w:t>
      </w:r>
      <w:r w:rsidR="007B3CCD" w:rsidRPr="00CB0C48">
        <w:rPr>
          <w:rFonts w:ascii="GHEA Grapalat" w:hAnsi="GHEA Grapalat" w:cs="Sylfaen"/>
          <w:sz w:val="20"/>
          <w:szCs w:val="20"/>
          <w:lang w:val="ru-RU"/>
        </w:rPr>
        <w:t>փաստաթղթի</w:t>
      </w:r>
      <w:r w:rsidR="007B3CCD" w:rsidRPr="00CB0C48">
        <w:rPr>
          <w:rFonts w:ascii="GHEA Grapalat" w:hAnsi="GHEA Grapalat" w:cs="Sylfaen"/>
          <w:sz w:val="20"/>
          <w:szCs w:val="20"/>
          <w:lang w:val="af-ZA"/>
        </w:rPr>
        <w:t xml:space="preserve"> </w:t>
      </w:r>
      <w:r w:rsidR="007B3CCD" w:rsidRPr="00CB0C48">
        <w:rPr>
          <w:rFonts w:ascii="GHEA Grapalat" w:hAnsi="GHEA Grapalat" w:cs="Sylfaen"/>
          <w:sz w:val="20"/>
          <w:szCs w:val="20"/>
          <w:lang w:val="ru-RU"/>
        </w:rPr>
        <w:t>պատճենը</w:t>
      </w:r>
      <w:r w:rsidR="007B3CCD" w:rsidRPr="00CB0C48">
        <w:rPr>
          <w:rFonts w:ascii="GHEA Grapalat" w:hAnsi="GHEA Grapalat" w:cs="Sylfaen"/>
          <w:sz w:val="20"/>
          <w:szCs w:val="20"/>
          <w:lang w:val="af-ZA"/>
        </w:rPr>
        <w:t xml:space="preserve"> </w:t>
      </w:r>
      <w:r w:rsidR="007B3CCD" w:rsidRPr="00CB0C48">
        <w:rPr>
          <w:rFonts w:ascii="GHEA Grapalat" w:hAnsi="GHEA Grapalat" w:cs="Sylfaen"/>
          <w:sz w:val="20"/>
          <w:szCs w:val="20"/>
          <w:lang w:val="ru-RU"/>
        </w:rPr>
        <w:t>և</w:t>
      </w:r>
      <w:r w:rsidR="007B3CCD" w:rsidRPr="00CB0C48">
        <w:rPr>
          <w:rFonts w:ascii="GHEA Grapalat" w:hAnsi="GHEA Grapalat" w:cs="Sylfaen"/>
          <w:sz w:val="20"/>
          <w:szCs w:val="20"/>
          <w:lang w:val="af-ZA"/>
        </w:rPr>
        <w:t xml:space="preserve"> </w:t>
      </w:r>
      <w:r w:rsidR="007B3CCD" w:rsidRPr="00CB0C48">
        <w:rPr>
          <w:rFonts w:ascii="GHEA Grapalat" w:hAnsi="GHEA Grapalat" w:cs="Sylfaen"/>
          <w:sz w:val="20"/>
          <w:szCs w:val="20"/>
          <w:lang w:val="ru-RU"/>
        </w:rPr>
        <w:t>այն</w:t>
      </w:r>
      <w:r w:rsidR="007B3CCD" w:rsidRPr="00CB0C48">
        <w:rPr>
          <w:rFonts w:ascii="GHEA Grapalat" w:hAnsi="GHEA Grapalat" w:cs="Sylfaen"/>
          <w:sz w:val="20"/>
          <w:szCs w:val="20"/>
          <w:lang w:val="af-ZA"/>
        </w:rPr>
        <w:t xml:space="preserve"> </w:t>
      </w:r>
      <w:r w:rsidR="007B3CCD" w:rsidRPr="00CB0C48">
        <w:rPr>
          <w:rFonts w:ascii="GHEA Grapalat" w:hAnsi="GHEA Grapalat" w:cs="Sylfaen"/>
          <w:sz w:val="20"/>
          <w:szCs w:val="20"/>
          <w:lang w:val="ru-RU"/>
        </w:rPr>
        <w:t>բանկի</w:t>
      </w:r>
      <w:r w:rsidR="007B3CCD" w:rsidRPr="00CB0C48">
        <w:rPr>
          <w:rFonts w:ascii="GHEA Grapalat" w:hAnsi="GHEA Grapalat" w:cs="Sylfaen"/>
          <w:sz w:val="20"/>
          <w:szCs w:val="20"/>
          <w:lang w:val="af-ZA"/>
        </w:rPr>
        <w:t xml:space="preserve"> </w:t>
      </w:r>
      <w:r w:rsidR="007B3CCD" w:rsidRPr="00CB0C48">
        <w:rPr>
          <w:rFonts w:ascii="GHEA Grapalat" w:hAnsi="GHEA Grapalat" w:cs="Sylfaen"/>
          <w:sz w:val="20"/>
          <w:szCs w:val="20"/>
          <w:lang w:val="ru-RU"/>
        </w:rPr>
        <w:t>անվանումը</w:t>
      </w:r>
      <w:r w:rsidR="007B3CCD" w:rsidRPr="00CB0C48">
        <w:rPr>
          <w:rFonts w:ascii="GHEA Grapalat" w:hAnsi="GHEA Grapalat" w:cs="Sylfaen"/>
          <w:sz w:val="20"/>
          <w:szCs w:val="20"/>
          <w:lang w:val="af-ZA"/>
        </w:rPr>
        <w:t xml:space="preserve"> </w:t>
      </w:r>
      <w:r w:rsidR="007B3CCD" w:rsidRPr="00CB0C48">
        <w:rPr>
          <w:rFonts w:ascii="GHEA Grapalat" w:hAnsi="GHEA Grapalat" w:cs="Sylfaen"/>
          <w:sz w:val="20"/>
          <w:szCs w:val="20"/>
          <w:lang w:val="ru-RU"/>
        </w:rPr>
        <w:t>և</w:t>
      </w:r>
      <w:r w:rsidR="007B3CCD" w:rsidRPr="00CB0C48">
        <w:rPr>
          <w:rFonts w:ascii="GHEA Grapalat" w:hAnsi="GHEA Grapalat" w:cs="Sylfaen"/>
          <w:sz w:val="20"/>
          <w:szCs w:val="20"/>
          <w:lang w:val="af-ZA"/>
        </w:rPr>
        <w:t xml:space="preserve"> </w:t>
      </w:r>
      <w:r w:rsidR="007B3CCD" w:rsidRPr="00CB0C48">
        <w:rPr>
          <w:rFonts w:ascii="GHEA Grapalat" w:hAnsi="GHEA Grapalat" w:cs="Sylfaen"/>
          <w:sz w:val="20"/>
          <w:szCs w:val="20"/>
          <w:lang w:val="ru-RU"/>
        </w:rPr>
        <w:t>հաշվեհամարը</w:t>
      </w:r>
      <w:r w:rsidR="007B3CCD" w:rsidRPr="00CB0C48">
        <w:rPr>
          <w:rFonts w:ascii="GHEA Grapalat" w:hAnsi="GHEA Grapalat" w:cs="Sylfaen"/>
          <w:sz w:val="20"/>
          <w:szCs w:val="20"/>
          <w:lang w:val="af-ZA"/>
        </w:rPr>
        <w:t xml:space="preserve">, </w:t>
      </w:r>
      <w:r w:rsidR="007B3CCD" w:rsidRPr="00CB0C48">
        <w:rPr>
          <w:rFonts w:ascii="GHEA Grapalat" w:hAnsi="GHEA Grapalat" w:cs="Sylfaen"/>
          <w:sz w:val="20"/>
          <w:szCs w:val="20"/>
          <w:lang w:val="ru-RU"/>
        </w:rPr>
        <w:t>որին</w:t>
      </w:r>
      <w:r w:rsidR="007B3CCD" w:rsidRPr="00CB0C48">
        <w:rPr>
          <w:rFonts w:ascii="GHEA Grapalat" w:hAnsi="GHEA Grapalat" w:cs="Sylfaen"/>
          <w:sz w:val="20"/>
          <w:szCs w:val="20"/>
          <w:lang w:val="af-ZA"/>
        </w:rPr>
        <w:t xml:space="preserve"> </w:t>
      </w:r>
      <w:r w:rsidR="007B3CCD" w:rsidRPr="00CB0C48">
        <w:rPr>
          <w:rFonts w:ascii="GHEA Grapalat" w:hAnsi="GHEA Grapalat" w:cs="Sylfaen"/>
          <w:sz w:val="20"/>
          <w:szCs w:val="20"/>
          <w:lang w:val="ru-RU"/>
        </w:rPr>
        <w:t>պետք</w:t>
      </w:r>
      <w:r w:rsidR="007B3CCD" w:rsidRPr="00CB0C48">
        <w:rPr>
          <w:rFonts w:ascii="GHEA Grapalat" w:hAnsi="GHEA Grapalat" w:cs="Sylfaen"/>
          <w:sz w:val="20"/>
          <w:szCs w:val="20"/>
          <w:lang w:val="af-ZA"/>
        </w:rPr>
        <w:t xml:space="preserve"> </w:t>
      </w:r>
      <w:r w:rsidR="007B3CCD" w:rsidRPr="00CB0C48">
        <w:rPr>
          <w:rFonts w:ascii="GHEA Grapalat" w:hAnsi="GHEA Grapalat" w:cs="Sylfaen"/>
          <w:sz w:val="20"/>
          <w:szCs w:val="20"/>
          <w:lang w:val="ru-RU"/>
        </w:rPr>
        <w:t>է</w:t>
      </w:r>
      <w:r w:rsidR="007B3CCD" w:rsidRPr="00CB0C48">
        <w:rPr>
          <w:rFonts w:ascii="GHEA Grapalat" w:hAnsi="GHEA Grapalat" w:cs="Sylfaen"/>
          <w:sz w:val="20"/>
          <w:szCs w:val="20"/>
          <w:lang w:val="af-ZA"/>
        </w:rPr>
        <w:t xml:space="preserve"> </w:t>
      </w:r>
      <w:r w:rsidR="007B3CCD" w:rsidRPr="00CB0C48">
        <w:rPr>
          <w:rFonts w:ascii="GHEA Grapalat" w:hAnsi="GHEA Grapalat" w:cs="Sylfaen"/>
          <w:sz w:val="20"/>
          <w:szCs w:val="20"/>
          <w:lang w:val="ru-RU"/>
        </w:rPr>
        <w:t>փոխանցվի</w:t>
      </w:r>
      <w:r w:rsidR="007B3CCD" w:rsidRPr="00CB0C48">
        <w:rPr>
          <w:rFonts w:ascii="GHEA Grapalat" w:hAnsi="GHEA Grapalat" w:cs="Sylfaen"/>
          <w:sz w:val="20"/>
          <w:szCs w:val="20"/>
          <w:lang w:val="af-ZA"/>
        </w:rPr>
        <w:t xml:space="preserve"> </w:t>
      </w:r>
      <w:r w:rsidR="007B3CCD" w:rsidRPr="00CB0C48">
        <w:rPr>
          <w:rFonts w:ascii="GHEA Grapalat" w:hAnsi="GHEA Grapalat" w:cs="Sylfaen"/>
          <w:sz w:val="20"/>
          <w:szCs w:val="20"/>
          <w:lang w:val="ru-RU"/>
        </w:rPr>
        <w:t>հետ</w:t>
      </w:r>
      <w:r w:rsidR="007B3CCD" w:rsidRPr="00CB0C48">
        <w:rPr>
          <w:rFonts w:ascii="GHEA Grapalat" w:hAnsi="GHEA Grapalat" w:cs="Sylfaen"/>
          <w:sz w:val="20"/>
          <w:szCs w:val="20"/>
          <w:lang w:val="af-ZA"/>
        </w:rPr>
        <w:t xml:space="preserve"> </w:t>
      </w:r>
      <w:r w:rsidR="007B3CCD" w:rsidRPr="00CB0C48">
        <w:rPr>
          <w:rFonts w:ascii="GHEA Grapalat" w:hAnsi="GHEA Grapalat" w:cs="Sylfaen"/>
          <w:sz w:val="20"/>
          <w:szCs w:val="20"/>
          <w:lang w:val="ru-RU"/>
        </w:rPr>
        <w:t>վերադարձվող</w:t>
      </w:r>
      <w:r w:rsidR="007B3CCD" w:rsidRPr="00CB0C48">
        <w:rPr>
          <w:rFonts w:ascii="GHEA Grapalat" w:hAnsi="GHEA Grapalat" w:cs="Sylfaen"/>
          <w:sz w:val="20"/>
          <w:szCs w:val="20"/>
          <w:lang w:val="af-ZA"/>
        </w:rPr>
        <w:t xml:space="preserve"> </w:t>
      </w:r>
      <w:r w:rsidR="007B3CCD" w:rsidRPr="00CB0C48">
        <w:rPr>
          <w:rFonts w:ascii="GHEA Grapalat" w:hAnsi="GHEA Grapalat" w:cs="Sylfaen"/>
          <w:sz w:val="20"/>
          <w:szCs w:val="20"/>
          <w:lang w:val="ru-RU"/>
        </w:rPr>
        <w:t>գումարը</w:t>
      </w:r>
      <w:r w:rsidR="007B3CCD" w:rsidRPr="00CB0C48">
        <w:rPr>
          <w:rFonts w:ascii="GHEA Grapalat" w:hAnsi="GHEA Grapalat" w:cs="Sylfaen"/>
          <w:sz w:val="20"/>
          <w:szCs w:val="20"/>
          <w:lang w:val="af-ZA"/>
        </w:rPr>
        <w:t>:</w:t>
      </w:r>
      <w:r w:rsidRPr="00CB0C48">
        <w:rPr>
          <w:rFonts w:ascii="GHEA Grapalat" w:hAnsi="GHEA Grapalat" w:cs="Sylfaen"/>
          <w:sz w:val="20"/>
          <w:szCs w:val="20"/>
          <w:lang w:val="af-ZA"/>
        </w:rPr>
        <w:t xml:space="preserve"> </w:t>
      </w:r>
      <w:r w:rsidRPr="00CB0C48">
        <w:rPr>
          <w:rFonts w:ascii="GHEA Grapalat" w:hAnsi="GHEA Grapalat" w:cs="Sylfaen"/>
          <w:sz w:val="20"/>
          <w:szCs w:val="20"/>
        </w:rPr>
        <w:t>Լ</w:t>
      </w:r>
      <w:r w:rsidRPr="00CB0C48">
        <w:rPr>
          <w:rFonts w:ascii="GHEA Grapalat" w:hAnsi="GHEA Grapalat" w:cs="Sylfaen"/>
          <w:sz w:val="20"/>
          <w:szCs w:val="20"/>
          <w:lang w:val="ru-RU"/>
        </w:rPr>
        <w:t>իազորված</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մարմինը</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սույն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կետում</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նշված</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փաստաթղթի</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պատճենը</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ստանալու</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օրվան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հաջորդող</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հինգ</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աշխատանքային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օրը</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ընթացքում</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բողոքարկման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վճարը</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հետ</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է</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փոխանցում</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այն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վճարած</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անձին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ներկայացված</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բանկային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հաշվին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փոխանցելու</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միջոցով</w:t>
      </w:r>
      <w:r w:rsidRPr="00CB0C48">
        <w:rPr>
          <w:rFonts w:ascii="GHEA Grapalat" w:hAnsi="GHEA Grapalat" w:cs="Sylfaen"/>
          <w:sz w:val="20"/>
          <w:szCs w:val="20"/>
          <w:lang w:val="af-ZA"/>
        </w:rPr>
        <w:t>:</w:t>
      </w:r>
    </w:p>
    <w:p w:rsidR="001004FC" w:rsidRPr="00CB0C48" w:rsidRDefault="001004FC" w:rsidP="001004FC">
      <w:pPr>
        <w:ind w:firstLine="567"/>
        <w:jc w:val="both"/>
        <w:rPr>
          <w:rFonts w:ascii="GHEA Grapalat" w:hAnsi="GHEA Grapalat" w:cs="Sylfaen"/>
          <w:sz w:val="20"/>
          <w:szCs w:val="20"/>
          <w:lang w:val="af-ZA"/>
        </w:rPr>
      </w:pPr>
      <w:r w:rsidRPr="00CB0C48">
        <w:rPr>
          <w:rFonts w:ascii="GHEA Grapalat" w:hAnsi="GHEA Grapalat" w:cs="Sylfaen"/>
          <w:sz w:val="20"/>
          <w:szCs w:val="20"/>
          <w:lang w:val="af-ZA"/>
        </w:rPr>
        <w:t>11.</w:t>
      </w:r>
      <w:r w:rsidR="009E02C3">
        <w:rPr>
          <w:rFonts w:ascii="GHEA Grapalat" w:hAnsi="GHEA Grapalat" w:cs="Sylfaen"/>
          <w:sz w:val="20"/>
          <w:szCs w:val="20"/>
          <w:lang w:val="af-ZA"/>
        </w:rPr>
        <w:t>8</w:t>
      </w:r>
      <w:r w:rsidRPr="00CB0C48">
        <w:rPr>
          <w:rFonts w:ascii="GHEA Grapalat" w:hAnsi="GHEA Grapalat" w:cs="Sylfaen"/>
          <w:sz w:val="20"/>
          <w:szCs w:val="20"/>
          <w:lang w:val="af-ZA"/>
        </w:rPr>
        <w:t xml:space="preserve"> </w:t>
      </w:r>
      <w:r w:rsidR="009E02C3" w:rsidRPr="00970498">
        <w:rPr>
          <w:rFonts w:ascii="GHEA Grapalat" w:hAnsi="GHEA Grapalat" w:cs="Sylfaen"/>
          <w:sz w:val="20"/>
          <w:szCs w:val="20"/>
          <w:lang w:val="af-ZA"/>
        </w:rPr>
        <w:t>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w:t>
      </w:r>
      <w:r w:rsidR="009E02C3">
        <w:rPr>
          <w:rFonts w:ascii="GHEA Grapalat" w:hAnsi="GHEA Grapalat" w:cs="Sylfaen"/>
          <w:sz w:val="20"/>
          <w:szCs w:val="20"/>
          <w:lang w:val="af-ZA"/>
        </w:rPr>
        <w:t xml:space="preserve"> </w:t>
      </w:r>
      <w:r w:rsidRPr="00CB0C48">
        <w:rPr>
          <w:rFonts w:ascii="GHEA Grapalat" w:hAnsi="GHEA Grapalat" w:cs="Sylfaen"/>
          <w:sz w:val="20"/>
          <w:szCs w:val="20"/>
          <w:lang w:val="ru-RU"/>
        </w:rPr>
        <w:t>Ընդ</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որում</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եթե</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սույն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հրավերի</w:t>
      </w:r>
      <w:r w:rsidRPr="00CB0C48">
        <w:rPr>
          <w:rFonts w:ascii="GHEA Grapalat" w:hAnsi="GHEA Grapalat" w:cs="Sylfaen"/>
          <w:sz w:val="20"/>
          <w:szCs w:val="20"/>
          <w:lang w:val="af-ZA"/>
        </w:rPr>
        <w:t xml:space="preserve"> 1-</w:t>
      </w:r>
      <w:r w:rsidRPr="00CB0C48">
        <w:rPr>
          <w:rFonts w:ascii="GHEA Grapalat" w:hAnsi="GHEA Grapalat" w:cs="Sylfaen"/>
          <w:sz w:val="20"/>
          <w:szCs w:val="20"/>
        </w:rPr>
        <w:t>ին</w:t>
      </w:r>
      <w:r w:rsidRPr="00CB0C48">
        <w:rPr>
          <w:rFonts w:ascii="GHEA Grapalat" w:hAnsi="GHEA Grapalat" w:cs="Sylfaen"/>
          <w:sz w:val="20"/>
          <w:szCs w:val="20"/>
          <w:lang w:val="af-ZA"/>
        </w:rPr>
        <w:t xml:space="preserve"> </w:t>
      </w:r>
      <w:r w:rsidRPr="00CB0C48">
        <w:rPr>
          <w:rFonts w:ascii="GHEA Grapalat" w:hAnsi="GHEA Grapalat" w:cs="Sylfaen"/>
          <w:sz w:val="20"/>
          <w:szCs w:val="20"/>
        </w:rPr>
        <w:t>մասի</w:t>
      </w:r>
      <w:r w:rsidRPr="00CB0C48">
        <w:rPr>
          <w:rFonts w:ascii="GHEA Grapalat" w:hAnsi="GHEA Grapalat" w:cs="Sylfaen"/>
          <w:sz w:val="20"/>
          <w:szCs w:val="20"/>
          <w:lang w:val="af-ZA"/>
        </w:rPr>
        <w:t xml:space="preserve"> 11.4 </w:t>
      </w:r>
      <w:r w:rsidRPr="00CB0C48">
        <w:rPr>
          <w:rFonts w:ascii="GHEA Grapalat" w:hAnsi="GHEA Grapalat" w:cs="Sylfaen"/>
          <w:sz w:val="20"/>
          <w:szCs w:val="20"/>
          <w:lang w:val="ru-RU"/>
        </w:rPr>
        <w:t>կետի</w:t>
      </w:r>
      <w:r w:rsidRPr="00CB0C48">
        <w:rPr>
          <w:rFonts w:ascii="GHEA Grapalat" w:hAnsi="GHEA Grapalat" w:cs="Sylfaen"/>
          <w:sz w:val="20"/>
          <w:szCs w:val="20"/>
          <w:lang w:val="af-ZA"/>
        </w:rPr>
        <w:t xml:space="preserve"> 2-</w:t>
      </w:r>
      <w:r w:rsidRPr="00CB0C48">
        <w:rPr>
          <w:rFonts w:ascii="GHEA Grapalat" w:hAnsi="GHEA Grapalat" w:cs="Sylfaen"/>
          <w:sz w:val="20"/>
          <w:szCs w:val="20"/>
          <w:lang w:val="ru-RU"/>
        </w:rPr>
        <w:t>րդ</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ենթակետով</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սահմանված</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ժամկետում</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ներկայացված</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բողոքը</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չի</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բավարարել</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Օրենքի</w:t>
      </w:r>
      <w:r w:rsidRPr="00CB0C48">
        <w:rPr>
          <w:rFonts w:ascii="GHEA Grapalat" w:hAnsi="GHEA Grapalat" w:cs="Sylfaen"/>
          <w:sz w:val="20"/>
          <w:szCs w:val="20"/>
          <w:lang w:val="af-ZA"/>
        </w:rPr>
        <w:t xml:space="preserve"> 50-</w:t>
      </w:r>
      <w:r w:rsidRPr="00CB0C48">
        <w:rPr>
          <w:rFonts w:ascii="GHEA Grapalat" w:hAnsi="GHEA Grapalat" w:cs="Sylfaen"/>
          <w:sz w:val="20"/>
          <w:szCs w:val="20"/>
          <w:lang w:val="ru-RU"/>
        </w:rPr>
        <w:t>րդ</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հոդվածի</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պահանջները</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ապա</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սույն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կետով</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սահմանված</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ժամկետում</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շտկված</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և</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գնումների</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հետ</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կապված</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բողոքներ</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քննող</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անձին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ներկայացված</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բողոքը</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համարվում</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է</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սահմանված</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ժամկետում</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ներկայացված</w:t>
      </w:r>
      <w:r w:rsidRPr="00CB0C48">
        <w:rPr>
          <w:rFonts w:ascii="GHEA Grapalat" w:hAnsi="GHEA Grapalat" w:cs="Sylfaen"/>
          <w:sz w:val="20"/>
          <w:szCs w:val="20"/>
          <w:lang w:val="af-ZA"/>
        </w:rPr>
        <w:t>:</w:t>
      </w:r>
    </w:p>
    <w:p w:rsidR="009E02C3" w:rsidRPr="002865DC" w:rsidRDefault="001004FC" w:rsidP="009E02C3">
      <w:pPr>
        <w:ind w:firstLine="567"/>
        <w:jc w:val="both"/>
        <w:rPr>
          <w:rFonts w:ascii="GHEA Grapalat" w:hAnsi="GHEA Grapalat" w:cs="Sylfaen"/>
          <w:sz w:val="20"/>
          <w:szCs w:val="20"/>
          <w:lang w:val="af-ZA"/>
        </w:rPr>
      </w:pPr>
      <w:r w:rsidRPr="00CB0C48">
        <w:rPr>
          <w:rFonts w:ascii="GHEA Grapalat" w:hAnsi="GHEA Grapalat" w:cs="Sylfaen"/>
          <w:sz w:val="20"/>
          <w:szCs w:val="20"/>
          <w:lang w:val="af-ZA"/>
        </w:rPr>
        <w:t>11.</w:t>
      </w:r>
      <w:r w:rsidR="009E02C3">
        <w:rPr>
          <w:rFonts w:ascii="GHEA Grapalat" w:hAnsi="GHEA Grapalat" w:cs="Sylfaen"/>
          <w:sz w:val="20"/>
          <w:szCs w:val="20"/>
          <w:lang w:val="af-ZA"/>
        </w:rPr>
        <w:t>9</w:t>
      </w:r>
      <w:r w:rsidRPr="00CB0C48">
        <w:rPr>
          <w:rFonts w:ascii="GHEA Grapalat" w:hAnsi="GHEA Grapalat" w:cs="Sylfaen"/>
          <w:sz w:val="20"/>
          <w:szCs w:val="20"/>
          <w:lang w:val="af-ZA"/>
        </w:rPr>
        <w:t xml:space="preserve"> </w:t>
      </w:r>
      <w:bookmarkStart w:id="15" w:name="_Hlk9264833"/>
      <w:r w:rsidR="009E02C3" w:rsidRPr="00970498">
        <w:rPr>
          <w:rFonts w:ascii="GHEA Grapalat" w:hAnsi="GHEA Grapalat" w:cs="Sylfaen"/>
          <w:sz w:val="20"/>
          <w:szCs w:val="20"/>
          <w:lang w:val="ru-RU"/>
        </w:rPr>
        <w:t>Բողոքը</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վարույթ</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ընդունելու</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օրվանից</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մեկ</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աշխատանքային</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օրվա</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ընթացքում</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գնումների</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հետ</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կապված</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բողոքներ</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անձը</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բողոքը</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և</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դրա</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վերաբերյալ</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հայտարարությունը</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հրապարակում</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է</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տեղեկագրում</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Ընդ</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որում</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հայտարարության</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մեջ</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նշվում</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է</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բողոքի</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քննության</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նպատակով</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հրավիրվող</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նիստերին</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առցանց</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հետևելու</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համացանցային</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հղումը</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Բողոքը</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համարվում</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է</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վարույթ</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ընդունված</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արձանագրված</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թերությունների</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վերացման</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վերաբերյալ</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սույն</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հրավերի</w:t>
      </w:r>
      <w:r w:rsidR="009E02C3" w:rsidRPr="002865DC">
        <w:rPr>
          <w:rFonts w:ascii="GHEA Grapalat" w:hAnsi="GHEA Grapalat" w:cs="Sylfaen"/>
          <w:sz w:val="20"/>
          <w:szCs w:val="20"/>
          <w:lang w:val="af-ZA"/>
        </w:rPr>
        <w:t xml:space="preserve"> 11.</w:t>
      </w:r>
      <w:r w:rsidR="00210E1F" w:rsidRPr="002865DC">
        <w:rPr>
          <w:rFonts w:ascii="GHEA Grapalat" w:hAnsi="GHEA Grapalat" w:cs="Sylfaen"/>
          <w:sz w:val="20"/>
          <w:szCs w:val="20"/>
          <w:lang w:val="af-ZA"/>
        </w:rPr>
        <w:t>8</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կետով</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նախատեսված</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ժամկետը</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լրանալու</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իսկ</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թերությունները</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վերացված</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բողոքը</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ներկայացվելու</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դեպքում</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այն</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գնումների</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հետ</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կապված</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բողոքներ</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քննող</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անձին</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տրամադրվելու</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օրվանից</w:t>
      </w:r>
      <w:r w:rsidR="009E02C3" w:rsidRPr="002865DC">
        <w:rPr>
          <w:rFonts w:ascii="GHEA Grapalat" w:hAnsi="GHEA Grapalat" w:cs="Sylfaen"/>
          <w:sz w:val="20"/>
          <w:szCs w:val="20"/>
          <w:lang w:val="af-ZA"/>
        </w:rPr>
        <w:t>:</w:t>
      </w:r>
    </w:p>
    <w:p w:rsidR="009E02C3" w:rsidRPr="00DE1E5A" w:rsidRDefault="009E02C3" w:rsidP="009E02C3">
      <w:pPr>
        <w:ind w:firstLine="567"/>
        <w:jc w:val="both"/>
        <w:rPr>
          <w:rFonts w:ascii="GHEA Grapalat" w:hAnsi="GHEA Grapalat" w:cs="Sylfaen"/>
          <w:sz w:val="20"/>
          <w:szCs w:val="20"/>
          <w:lang w:val="af-ZA"/>
        </w:rPr>
      </w:pPr>
      <w:r w:rsidRPr="002865DC">
        <w:rPr>
          <w:rFonts w:ascii="GHEA Grapalat" w:hAnsi="GHEA Grapalat" w:cs="Sylfaen"/>
          <w:sz w:val="20"/>
          <w:szCs w:val="20"/>
          <w:lang w:val="af-ZA"/>
        </w:rPr>
        <w:t xml:space="preserve">11.10 </w:t>
      </w:r>
      <w:r w:rsidRPr="00970498">
        <w:rPr>
          <w:rFonts w:ascii="GHEA Grapalat" w:hAnsi="GHEA Grapalat" w:cs="Sylfaen"/>
          <w:sz w:val="20"/>
          <w:szCs w:val="20"/>
          <w:lang w:val="ru-RU"/>
        </w:rPr>
        <w:t>Բողոքը</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վարույթ</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ընդունվելու</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օրվանից</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երկու</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աշխատանքային</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օրվա</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ընթացքում</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գնումների</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հետ</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կապված</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բողոքներ</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քննող</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անձը</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գրությամբ</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դիմում</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է</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պատվիրատուին՝</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բողոքի</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վերաբերյալ</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գրավոր</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դիրքորոշում</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ինչպես</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նաև</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բողոքի</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քննության</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և</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որոշում</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կայացնելու</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համար</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անհրաժեշտ</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գրությամբ</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նշված</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փաստաթղթերը</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ներկայացնելու</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պահանջով՝</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կցելով</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բողոքի</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պատճենը</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և</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կից</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փաստաթղթերը</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առկայության</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դեպքում</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Բողոքի</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վերաբերյալ</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պատվիրատուի</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դիրքորոշումը</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և</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պահանջված</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փաստաթղթեր</w:t>
      </w:r>
      <w:r>
        <w:rPr>
          <w:rFonts w:ascii="GHEA Grapalat" w:hAnsi="GHEA Grapalat" w:cs="Sylfaen"/>
          <w:sz w:val="20"/>
          <w:szCs w:val="20"/>
        </w:rPr>
        <w:t>ը</w:t>
      </w:r>
      <w:r w:rsidRPr="002865DC">
        <w:rPr>
          <w:rFonts w:ascii="GHEA Grapalat" w:hAnsi="GHEA Grapalat" w:cs="Sylfaen"/>
          <w:sz w:val="20"/>
          <w:szCs w:val="20"/>
          <w:lang w:val="af-ZA"/>
        </w:rPr>
        <w:t xml:space="preserve"> </w:t>
      </w:r>
      <w:r>
        <w:rPr>
          <w:rFonts w:ascii="GHEA Grapalat" w:hAnsi="GHEA Grapalat" w:cs="Sylfaen"/>
          <w:sz w:val="20"/>
          <w:szCs w:val="20"/>
        </w:rPr>
        <w:t>գնումների</w:t>
      </w:r>
      <w:r w:rsidRPr="002865DC">
        <w:rPr>
          <w:rFonts w:ascii="GHEA Grapalat" w:hAnsi="GHEA Grapalat" w:cs="Sylfaen"/>
          <w:sz w:val="20"/>
          <w:szCs w:val="20"/>
          <w:lang w:val="af-ZA"/>
        </w:rPr>
        <w:t xml:space="preserve"> </w:t>
      </w:r>
      <w:r>
        <w:rPr>
          <w:rFonts w:ascii="GHEA Grapalat" w:hAnsi="GHEA Grapalat" w:cs="Sylfaen"/>
          <w:sz w:val="20"/>
          <w:szCs w:val="20"/>
        </w:rPr>
        <w:t>հետ</w:t>
      </w:r>
      <w:r w:rsidRPr="002865DC">
        <w:rPr>
          <w:rFonts w:ascii="GHEA Grapalat" w:hAnsi="GHEA Grapalat" w:cs="Sylfaen"/>
          <w:sz w:val="20"/>
          <w:szCs w:val="20"/>
          <w:lang w:val="af-ZA"/>
        </w:rPr>
        <w:t xml:space="preserve"> </w:t>
      </w:r>
      <w:r>
        <w:rPr>
          <w:rFonts w:ascii="GHEA Grapalat" w:hAnsi="GHEA Grapalat" w:cs="Sylfaen"/>
          <w:sz w:val="20"/>
          <w:szCs w:val="20"/>
        </w:rPr>
        <w:t>կապված</w:t>
      </w:r>
      <w:r w:rsidRPr="002865DC">
        <w:rPr>
          <w:rFonts w:ascii="GHEA Grapalat" w:hAnsi="GHEA Grapalat" w:cs="Sylfaen"/>
          <w:sz w:val="20"/>
          <w:szCs w:val="20"/>
          <w:lang w:val="af-ZA"/>
        </w:rPr>
        <w:t xml:space="preserve"> </w:t>
      </w:r>
      <w:r>
        <w:rPr>
          <w:rFonts w:ascii="GHEA Grapalat" w:hAnsi="GHEA Grapalat" w:cs="Sylfaen"/>
          <w:sz w:val="20"/>
          <w:szCs w:val="20"/>
        </w:rPr>
        <w:t>բողոքներ</w:t>
      </w:r>
      <w:r w:rsidRPr="002865DC">
        <w:rPr>
          <w:rFonts w:ascii="GHEA Grapalat" w:hAnsi="GHEA Grapalat" w:cs="Sylfaen"/>
          <w:sz w:val="20"/>
          <w:szCs w:val="20"/>
          <w:lang w:val="af-ZA"/>
        </w:rPr>
        <w:t xml:space="preserve"> </w:t>
      </w:r>
      <w:r>
        <w:rPr>
          <w:rFonts w:ascii="GHEA Grapalat" w:hAnsi="GHEA Grapalat" w:cs="Sylfaen"/>
          <w:sz w:val="20"/>
          <w:szCs w:val="20"/>
        </w:rPr>
        <w:t>քննող</w:t>
      </w:r>
      <w:r w:rsidRPr="002865DC">
        <w:rPr>
          <w:rFonts w:ascii="GHEA Grapalat" w:hAnsi="GHEA Grapalat" w:cs="Sylfaen"/>
          <w:sz w:val="20"/>
          <w:szCs w:val="20"/>
          <w:lang w:val="af-ZA"/>
        </w:rPr>
        <w:t xml:space="preserve"> </w:t>
      </w:r>
      <w:r>
        <w:rPr>
          <w:rFonts w:ascii="GHEA Grapalat" w:hAnsi="GHEA Grapalat" w:cs="Sylfaen"/>
          <w:sz w:val="20"/>
          <w:szCs w:val="20"/>
        </w:rPr>
        <w:t>ա</w:t>
      </w:r>
      <w:r w:rsidRPr="00970498">
        <w:rPr>
          <w:rFonts w:ascii="GHEA Grapalat" w:hAnsi="GHEA Grapalat" w:cs="Sylfaen"/>
          <w:sz w:val="20"/>
          <w:szCs w:val="20"/>
          <w:lang w:val="ru-RU"/>
        </w:rPr>
        <w:t>նձին</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ներկայացվում</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են</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գրավոր</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կամ</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դրանց</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բնօրինակից</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արտատպված</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սկանավորված</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ձևով</w:t>
      </w:r>
      <w:r>
        <w:rPr>
          <w:rFonts w:ascii="GHEA Grapalat" w:hAnsi="GHEA Grapalat" w:cs="Sylfaen"/>
          <w:sz w:val="20"/>
          <w:szCs w:val="20"/>
        </w:rPr>
        <w:t>՝</w:t>
      </w:r>
      <w:r w:rsidRPr="002865DC">
        <w:rPr>
          <w:rFonts w:ascii="GHEA Grapalat" w:hAnsi="GHEA Grapalat" w:cs="Sylfaen"/>
          <w:sz w:val="20"/>
          <w:szCs w:val="20"/>
          <w:lang w:val="af-ZA"/>
        </w:rPr>
        <w:t xml:space="preserve"> </w:t>
      </w:r>
      <w:r>
        <w:rPr>
          <w:rFonts w:ascii="GHEA Grapalat" w:hAnsi="GHEA Grapalat" w:cs="Sylfaen"/>
          <w:sz w:val="20"/>
          <w:szCs w:val="20"/>
        </w:rPr>
        <w:t>սույն</w:t>
      </w:r>
      <w:r w:rsidRPr="002865DC">
        <w:rPr>
          <w:rFonts w:ascii="GHEA Grapalat" w:hAnsi="GHEA Grapalat" w:cs="Sylfaen"/>
          <w:sz w:val="20"/>
          <w:szCs w:val="20"/>
          <w:lang w:val="af-ZA"/>
        </w:rPr>
        <w:t xml:space="preserve"> </w:t>
      </w:r>
      <w:r>
        <w:rPr>
          <w:rFonts w:ascii="GHEA Grapalat" w:hAnsi="GHEA Grapalat" w:cs="Sylfaen"/>
          <w:sz w:val="20"/>
          <w:szCs w:val="20"/>
        </w:rPr>
        <w:t>հրավերի</w:t>
      </w:r>
      <w:r w:rsidRPr="002865DC">
        <w:rPr>
          <w:rFonts w:ascii="GHEA Grapalat" w:hAnsi="GHEA Grapalat" w:cs="Sylfaen"/>
          <w:sz w:val="20"/>
          <w:szCs w:val="20"/>
          <w:lang w:val="af-ZA"/>
        </w:rPr>
        <w:t xml:space="preserve"> 1-</w:t>
      </w:r>
      <w:r>
        <w:rPr>
          <w:rFonts w:ascii="GHEA Grapalat" w:hAnsi="GHEA Grapalat" w:cs="Sylfaen"/>
          <w:sz w:val="20"/>
          <w:szCs w:val="20"/>
        </w:rPr>
        <w:t>ին</w:t>
      </w:r>
      <w:r w:rsidRPr="002865DC">
        <w:rPr>
          <w:rFonts w:ascii="GHEA Grapalat" w:hAnsi="GHEA Grapalat" w:cs="Sylfaen"/>
          <w:sz w:val="20"/>
          <w:szCs w:val="20"/>
          <w:lang w:val="af-ZA"/>
        </w:rPr>
        <w:t xml:space="preserve"> </w:t>
      </w:r>
      <w:r>
        <w:rPr>
          <w:rFonts w:ascii="GHEA Grapalat" w:hAnsi="GHEA Grapalat" w:cs="Sylfaen"/>
          <w:sz w:val="20"/>
          <w:szCs w:val="20"/>
        </w:rPr>
        <w:t>մասի</w:t>
      </w:r>
      <w:r w:rsidRPr="002865DC">
        <w:rPr>
          <w:rFonts w:ascii="GHEA Grapalat" w:hAnsi="GHEA Grapalat" w:cs="Sylfaen"/>
          <w:sz w:val="20"/>
          <w:szCs w:val="20"/>
          <w:lang w:val="af-ZA"/>
        </w:rPr>
        <w:t xml:space="preserve"> 11.5 </w:t>
      </w:r>
      <w:r>
        <w:rPr>
          <w:rFonts w:ascii="GHEA Grapalat" w:hAnsi="GHEA Grapalat" w:cs="Sylfaen"/>
          <w:sz w:val="20"/>
          <w:szCs w:val="20"/>
        </w:rPr>
        <w:t>կետում</w:t>
      </w:r>
      <w:r w:rsidRPr="002865DC">
        <w:rPr>
          <w:rFonts w:ascii="GHEA Grapalat" w:hAnsi="GHEA Grapalat" w:cs="Sylfaen"/>
          <w:sz w:val="20"/>
          <w:szCs w:val="20"/>
          <w:lang w:val="af-ZA"/>
        </w:rPr>
        <w:t xml:space="preserve"> </w:t>
      </w:r>
      <w:r>
        <w:rPr>
          <w:rFonts w:ascii="GHEA Grapalat" w:hAnsi="GHEA Grapalat" w:cs="Sylfaen"/>
          <w:sz w:val="20"/>
          <w:szCs w:val="20"/>
        </w:rPr>
        <w:t>նշված</w:t>
      </w:r>
      <w:r w:rsidRPr="002865DC">
        <w:rPr>
          <w:rFonts w:ascii="GHEA Grapalat" w:hAnsi="GHEA Grapalat" w:cs="Sylfaen"/>
          <w:sz w:val="20"/>
          <w:szCs w:val="20"/>
          <w:lang w:val="af-ZA"/>
        </w:rPr>
        <w:t xml:space="preserve"> </w:t>
      </w:r>
      <w:r>
        <w:rPr>
          <w:rFonts w:ascii="GHEA Grapalat" w:hAnsi="GHEA Grapalat" w:cs="Sylfaen"/>
          <w:sz w:val="20"/>
          <w:szCs w:val="20"/>
        </w:rPr>
        <w:t>էլեկտրոնային</w:t>
      </w:r>
      <w:r w:rsidRPr="002865DC">
        <w:rPr>
          <w:rFonts w:ascii="GHEA Grapalat" w:hAnsi="GHEA Grapalat" w:cs="Sylfaen"/>
          <w:sz w:val="20"/>
          <w:szCs w:val="20"/>
          <w:lang w:val="af-ZA"/>
        </w:rPr>
        <w:t xml:space="preserve"> </w:t>
      </w:r>
      <w:r>
        <w:rPr>
          <w:rFonts w:ascii="GHEA Grapalat" w:hAnsi="GHEA Grapalat" w:cs="Sylfaen"/>
          <w:sz w:val="20"/>
          <w:szCs w:val="20"/>
        </w:rPr>
        <w:t>փոստին</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ուղարկվելու</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միջոցով</w:t>
      </w:r>
      <w:r w:rsidRPr="002865DC">
        <w:rPr>
          <w:rFonts w:ascii="GHEA Grapalat" w:hAnsi="GHEA Grapalat" w:cs="Sylfaen"/>
          <w:sz w:val="20"/>
          <w:szCs w:val="20"/>
          <w:lang w:val="af-ZA"/>
        </w:rPr>
        <w:t xml:space="preserve">: </w:t>
      </w:r>
      <w:r w:rsidRPr="00DE1E5A">
        <w:rPr>
          <w:rFonts w:ascii="GHEA Grapalat" w:hAnsi="GHEA Grapalat" w:cs="Sylfaen"/>
          <w:sz w:val="20"/>
          <w:szCs w:val="20"/>
          <w:lang w:val="ru-RU"/>
        </w:rPr>
        <w:t>Սույն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կետում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նշված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փաստաթղթերը</w:t>
      </w:r>
      <w:r w:rsidRPr="00DE1E5A">
        <w:rPr>
          <w:rFonts w:ascii="GHEA Grapalat" w:hAnsi="GHEA Grapalat" w:cs="Sylfaen"/>
          <w:sz w:val="20"/>
          <w:szCs w:val="20"/>
          <w:lang w:val="af-ZA"/>
        </w:rPr>
        <w:t xml:space="preserve"> </w:t>
      </w:r>
      <w:r w:rsidRPr="00DE1E5A">
        <w:rPr>
          <w:rFonts w:ascii="GHEA Grapalat" w:hAnsi="GHEA Grapalat" w:cs="Sylfaen"/>
          <w:sz w:val="20"/>
          <w:szCs w:val="20"/>
        </w:rPr>
        <w:t>պ</w:t>
      </w:r>
      <w:r w:rsidRPr="00DE1E5A">
        <w:rPr>
          <w:rFonts w:ascii="GHEA Grapalat" w:hAnsi="GHEA Grapalat" w:cs="Sylfaen"/>
          <w:sz w:val="20"/>
          <w:szCs w:val="20"/>
          <w:lang w:val="ru-RU"/>
        </w:rPr>
        <w:t>ատվիրատուն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գնումների</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հետ</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կապված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բողոքներ</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քննող</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անձին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ներկայացնում</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է</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նման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պահանջ</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ստանալու</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օրվանից</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հաշված</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երկու</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աշխատանքային</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օրվա</w:t>
      </w:r>
      <w:r w:rsidRPr="00DE1E5A">
        <w:rPr>
          <w:rFonts w:ascii="GHEA Grapalat" w:hAnsi="GHEA Grapalat" w:cs="Sylfaen"/>
          <w:sz w:val="20"/>
          <w:szCs w:val="20"/>
          <w:lang w:val="af-ZA"/>
        </w:rPr>
        <w:t xml:space="preserve"> </w:t>
      </w:r>
      <w:r w:rsidRPr="00DE1E5A">
        <w:rPr>
          <w:rFonts w:ascii="GHEA Grapalat" w:hAnsi="GHEA Grapalat" w:cs="Sylfaen"/>
          <w:sz w:val="20"/>
          <w:szCs w:val="20"/>
          <w:lang w:val="ru-RU"/>
        </w:rPr>
        <w:t>ընթացքում</w:t>
      </w:r>
      <w:r w:rsidRPr="00DE1E5A">
        <w:rPr>
          <w:rFonts w:ascii="GHEA Grapalat" w:hAnsi="GHEA Grapalat" w:cs="Sylfaen"/>
          <w:sz w:val="20"/>
          <w:szCs w:val="20"/>
          <w:lang w:val="af-ZA"/>
        </w:rPr>
        <w:t>:</w:t>
      </w:r>
    </w:p>
    <w:bookmarkEnd w:id="15"/>
    <w:p w:rsidR="001004FC" w:rsidRPr="00CB0C48" w:rsidRDefault="001004FC" w:rsidP="001004FC">
      <w:pPr>
        <w:ind w:firstLine="567"/>
        <w:jc w:val="both"/>
        <w:rPr>
          <w:rFonts w:ascii="GHEA Grapalat" w:hAnsi="GHEA Grapalat" w:cs="Sylfaen"/>
          <w:sz w:val="20"/>
          <w:szCs w:val="20"/>
          <w:lang w:val="af-ZA"/>
        </w:rPr>
      </w:pPr>
      <w:r w:rsidRPr="00CB0C48">
        <w:rPr>
          <w:rFonts w:ascii="GHEA Grapalat" w:hAnsi="GHEA Grapalat" w:cs="Sylfaen"/>
          <w:sz w:val="20"/>
          <w:szCs w:val="20"/>
          <w:lang w:val="af-ZA"/>
        </w:rPr>
        <w:t>11.</w:t>
      </w:r>
      <w:r w:rsidR="009E02C3">
        <w:rPr>
          <w:rFonts w:ascii="GHEA Grapalat" w:hAnsi="GHEA Grapalat" w:cs="Sylfaen"/>
          <w:sz w:val="20"/>
          <w:szCs w:val="20"/>
          <w:lang w:val="af-ZA"/>
        </w:rPr>
        <w:t>11</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Բողոքի</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վերաբերյալ</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որոշումները</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կայացվում</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են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այնպիսի</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ընթացակարգով</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որի</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համաձայն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բողոքը</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ներկայացրած</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անձը</w:t>
      </w:r>
      <w:r w:rsidRPr="00CB0C48">
        <w:rPr>
          <w:rFonts w:ascii="GHEA Grapalat" w:hAnsi="GHEA Grapalat" w:cs="Sylfaen"/>
          <w:sz w:val="20"/>
          <w:szCs w:val="20"/>
          <w:lang w:val="af-ZA"/>
        </w:rPr>
        <w:t>, պ</w:t>
      </w:r>
      <w:r w:rsidRPr="00CB0C48">
        <w:rPr>
          <w:rFonts w:ascii="GHEA Grapalat" w:hAnsi="GHEA Grapalat" w:cs="Sylfaen"/>
          <w:sz w:val="20"/>
          <w:szCs w:val="20"/>
          <w:lang w:val="ru-RU"/>
        </w:rPr>
        <w:t>ատվիրատուն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և</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ներգրավված</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բոլոր</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կողմերն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իրավունք</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ունենան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ներկա</w:t>
      </w:r>
      <w:r w:rsidRPr="00CB0C48">
        <w:rPr>
          <w:rFonts w:ascii="GHEA Grapalat" w:hAnsi="GHEA Grapalat" w:cs="Sylfaen"/>
          <w:sz w:val="20"/>
          <w:szCs w:val="20"/>
          <w:lang w:val="af-ZA"/>
        </w:rPr>
        <w:t xml:space="preserve"> լինելու  </w:t>
      </w:r>
      <w:r w:rsidRPr="00CB0C48">
        <w:rPr>
          <w:rFonts w:ascii="GHEA Grapalat" w:hAnsi="GHEA Grapalat" w:cs="Sylfaen"/>
          <w:sz w:val="20"/>
          <w:szCs w:val="20"/>
          <w:lang w:val="ru-RU"/>
        </w:rPr>
        <w:t>բողոքի</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քննության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նպատակով</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հրավիրված</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նիստերին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և</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ներկայացնելու</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իրենց</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տեսակետները։</w:t>
      </w:r>
    </w:p>
    <w:p w:rsidR="001004FC" w:rsidRPr="00CB0C48" w:rsidRDefault="001004FC" w:rsidP="001004FC">
      <w:pPr>
        <w:ind w:firstLine="567"/>
        <w:jc w:val="both"/>
        <w:rPr>
          <w:rFonts w:ascii="GHEA Grapalat" w:hAnsi="GHEA Grapalat" w:cs="Sylfaen"/>
          <w:sz w:val="20"/>
          <w:szCs w:val="20"/>
          <w:lang w:val="af-ZA"/>
        </w:rPr>
      </w:pPr>
      <w:r w:rsidRPr="00CB0C48">
        <w:rPr>
          <w:rFonts w:ascii="GHEA Grapalat" w:hAnsi="GHEA Grapalat" w:cs="Sylfaen"/>
          <w:sz w:val="20"/>
          <w:szCs w:val="20"/>
          <w:lang w:val="af-ZA"/>
        </w:rPr>
        <w:t>11.1</w:t>
      </w:r>
      <w:r w:rsidR="009E02C3">
        <w:rPr>
          <w:rFonts w:ascii="GHEA Grapalat" w:hAnsi="GHEA Grapalat" w:cs="Sylfaen"/>
          <w:sz w:val="20"/>
          <w:szCs w:val="20"/>
          <w:lang w:val="af-ZA"/>
        </w:rPr>
        <w:t>2</w:t>
      </w:r>
      <w:r w:rsidRPr="00CB0C48">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Բողոքի</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քննությունն</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իրականացվում</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և</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որոշումը</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կայացվում</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է</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բողոքը</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վարույթն</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ընդունվելու</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օրվանից</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ոչ</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ուշ</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քան</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քսան</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օրացուցային</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օրվա</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ընթացքում</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Նշված</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ժամկետը</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կարող</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է</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երկարաձգվել</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մեկ</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անգամ՝</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մինչև</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տասն</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օր</w:t>
      </w:r>
      <w:r w:rsidR="009E02C3">
        <w:rPr>
          <w:rFonts w:ascii="GHEA Grapalat" w:hAnsi="GHEA Grapalat" w:cs="Sylfaen"/>
          <w:sz w:val="20"/>
          <w:szCs w:val="20"/>
        </w:rPr>
        <w:t>ա</w:t>
      </w:r>
      <w:r w:rsidR="009E02C3" w:rsidRPr="00970498">
        <w:rPr>
          <w:rFonts w:ascii="GHEA Grapalat" w:hAnsi="GHEA Grapalat" w:cs="Sylfaen"/>
          <w:sz w:val="20"/>
          <w:szCs w:val="20"/>
          <w:lang w:val="ru-RU"/>
        </w:rPr>
        <w:t>ցուցային</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օրով՝</w:t>
      </w:r>
      <w:r w:rsidR="009E02C3" w:rsidRPr="002865DC">
        <w:rPr>
          <w:rFonts w:ascii="GHEA Grapalat" w:hAnsi="GHEA Grapalat" w:cs="Sylfaen"/>
          <w:sz w:val="20"/>
          <w:szCs w:val="20"/>
          <w:lang w:val="af-ZA"/>
        </w:rPr>
        <w:t xml:space="preserve"> </w:t>
      </w:r>
      <w:r w:rsidR="009E02C3">
        <w:rPr>
          <w:rFonts w:ascii="GHEA Grapalat" w:hAnsi="GHEA Grapalat" w:cs="Sylfaen"/>
          <w:sz w:val="20"/>
          <w:szCs w:val="20"/>
        </w:rPr>
        <w:t>գնումների</w:t>
      </w:r>
      <w:r w:rsidR="009E02C3" w:rsidRPr="002865DC">
        <w:rPr>
          <w:rFonts w:ascii="GHEA Grapalat" w:hAnsi="GHEA Grapalat" w:cs="Sylfaen"/>
          <w:sz w:val="20"/>
          <w:szCs w:val="20"/>
          <w:lang w:val="af-ZA"/>
        </w:rPr>
        <w:t xml:space="preserve"> </w:t>
      </w:r>
      <w:r w:rsidR="009E02C3">
        <w:rPr>
          <w:rFonts w:ascii="GHEA Grapalat" w:hAnsi="GHEA Grapalat" w:cs="Sylfaen"/>
          <w:sz w:val="20"/>
          <w:szCs w:val="20"/>
        </w:rPr>
        <w:t>հետ</w:t>
      </w:r>
      <w:r w:rsidR="009E02C3" w:rsidRPr="002865DC">
        <w:rPr>
          <w:rFonts w:ascii="GHEA Grapalat" w:hAnsi="GHEA Grapalat" w:cs="Sylfaen"/>
          <w:sz w:val="20"/>
          <w:szCs w:val="20"/>
          <w:lang w:val="af-ZA"/>
        </w:rPr>
        <w:t xml:space="preserve"> </w:t>
      </w:r>
      <w:r w:rsidR="009E02C3">
        <w:rPr>
          <w:rFonts w:ascii="GHEA Grapalat" w:hAnsi="GHEA Grapalat" w:cs="Sylfaen"/>
          <w:sz w:val="20"/>
          <w:szCs w:val="20"/>
        </w:rPr>
        <w:t>կապված</w:t>
      </w:r>
      <w:r w:rsidR="009E02C3" w:rsidRPr="002865DC">
        <w:rPr>
          <w:rFonts w:ascii="GHEA Grapalat" w:hAnsi="GHEA Grapalat" w:cs="Sylfaen"/>
          <w:sz w:val="20"/>
          <w:szCs w:val="20"/>
          <w:lang w:val="af-ZA"/>
        </w:rPr>
        <w:t xml:space="preserve"> </w:t>
      </w:r>
      <w:r w:rsidR="009E02C3">
        <w:rPr>
          <w:rFonts w:ascii="GHEA Grapalat" w:hAnsi="GHEA Grapalat" w:cs="Sylfaen"/>
          <w:sz w:val="20"/>
          <w:szCs w:val="20"/>
        </w:rPr>
        <w:t>բողոքներ</w:t>
      </w:r>
      <w:r w:rsidR="009E02C3" w:rsidRPr="002865DC">
        <w:rPr>
          <w:rFonts w:ascii="GHEA Grapalat" w:hAnsi="GHEA Grapalat" w:cs="Sylfaen"/>
          <w:sz w:val="20"/>
          <w:szCs w:val="20"/>
          <w:lang w:val="af-ZA"/>
        </w:rPr>
        <w:t xml:space="preserve"> </w:t>
      </w:r>
      <w:r w:rsidR="009E02C3">
        <w:rPr>
          <w:rFonts w:ascii="GHEA Grapalat" w:hAnsi="GHEA Grapalat" w:cs="Sylfaen"/>
          <w:sz w:val="20"/>
          <w:szCs w:val="20"/>
        </w:rPr>
        <w:t>քննող</w:t>
      </w:r>
      <w:r w:rsidR="009E02C3" w:rsidRPr="002865DC">
        <w:rPr>
          <w:rFonts w:ascii="GHEA Grapalat" w:hAnsi="GHEA Grapalat" w:cs="Sylfaen"/>
          <w:sz w:val="20"/>
          <w:szCs w:val="20"/>
          <w:lang w:val="af-ZA"/>
        </w:rPr>
        <w:t xml:space="preserve"> </w:t>
      </w:r>
      <w:r w:rsidR="009E02C3">
        <w:rPr>
          <w:rFonts w:ascii="GHEA Grapalat" w:hAnsi="GHEA Grapalat" w:cs="Sylfaen"/>
          <w:sz w:val="20"/>
          <w:szCs w:val="20"/>
        </w:rPr>
        <w:t>ա</w:t>
      </w:r>
      <w:r w:rsidR="009E02C3" w:rsidRPr="00970498">
        <w:rPr>
          <w:rFonts w:ascii="GHEA Grapalat" w:hAnsi="GHEA Grapalat" w:cs="Sylfaen"/>
          <w:sz w:val="20"/>
          <w:szCs w:val="20"/>
          <w:lang w:val="ru-RU"/>
        </w:rPr>
        <w:t>նձի</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պատճառաբանված</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միջանկյալ</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որոշմամբ</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Ընդ</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որում</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միջանկյալ</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որոշումը</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կայացնելու</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օրը</w:t>
      </w:r>
      <w:r w:rsidR="009E02C3" w:rsidRPr="002865DC">
        <w:rPr>
          <w:rFonts w:ascii="GHEA Grapalat" w:hAnsi="GHEA Grapalat" w:cs="Sylfaen"/>
          <w:sz w:val="20"/>
          <w:szCs w:val="20"/>
          <w:lang w:val="af-ZA"/>
        </w:rPr>
        <w:t xml:space="preserve"> </w:t>
      </w:r>
      <w:r w:rsidR="009E02C3">
        <w:rPr>
          <w:rFonts w:ascii="GHEA Grapalat" w:hAnsi="GHEA Grapalat" w:cs="Sylfaen"/>
          <w:sz w:val="20"/>
          <w:szCs w:val="20"/>
        </w:rPr>
        <w:t>գնումների</w:t>
      </w:r>
      <w:r w:rsidR="009E02C3" w:rsidRPr="002865DC">
        <w:rPr>
          <w:rFonts w:ascii="GHEA Grapalat" w:hAnsi="GHEA Grapalat" w:cs="Sylfaen"/>
          <w:sz w:val="20"/>
          <w:szCs w:val="20"/>
          <w:lang w:val="af-ZA"/>
        </w:rPr>
        <w:t xml:space="preserve"> </w:t>
      </w:r>
      <w:r w:rsidR="009E02C3">
        <w:rPr>
          <w:rFonts w:ascii="GHEA Grapalat" w:hAnsi="GHEA Grapalat" w:cs="Sylfaen"/>
          <w:sz w:val="20"/>
          <w:szCs w:val="20"/>
        </w:rPr>
        <w:t>հետ</w:t>
      </w:r>
      <w:r w:rsidR="009E02C3" w:rsidRPr="002865DC">
        <w:rPr>
          <w:rFonts w:ascii="GHEA Grapalat" w:hAnsi="GHEA Grapalat" w:cs="Sylfaen"/>
          <w:sz w:val="20"/>
          <w:szCs w:val="20"/>
          <w:lang w:val="af-ZA"/>
        </w:rPr>
        <w:t xml:space="preserve"> </w:t>
      </w:r>
      <w:r w:rsidR="009E02C3">
        <w:rPr>
          <w:rFonts w:ascii="GHEA Grapalat" w:hAnsi="GHEA Grapalat" w:cs="Sylfaen"/>
          <w:sz w:val="20"/>
          <w:szCs w:val="20"/>
        </w:rPr>
        <w:t>կապված</w:t>
      </w:r>
      <w:r w:rsidR="009E02C3" w:rsidRPr="002865DC">
        <w:rPr>
          <w:rFonts w:ascii="GHEA Grapalat" w:hAnsi="GHEA Grapalat" w:cs="Sylfaen"/>
          <w:sz w:val="20"/>
          <w:szCs w:val="20"/>
          <w:lang w:val="af-ZA"/>
        </w:rPr>
        <w:t xml:space="preserve"> </w:t>
      </w:r>
      <w:r w:rsidR="009E02C3">
        <w:rPr>
          <w:rFonts w:ascii="GHEA Grapalat" w:hAnsi="GHEA Grapalat" w:cs="Sylfaen"/>
          <w:sz w:val="20"/>
          <w:szCs w:val="20"/>
        </w:rPr>
        <w:t>բողոքներ</w:t>
      </w:r>
      <w:r w:rsidR="009E02C3" w:rsidRPr="002865DC">
        <w:rPr>
          <w:rFonts w:ascii="GHEA Grapalat" w:hAnsi="GHEA Grapalat" w:cs="Sylfaen"/>
          <w:sz w:val="20"/>
          <w:szCs w:val="20"/>
          <w:lang w:val="af-ZA"/>
        </w:rPr>
        <w:t xml:space="preserve"> </w:t>
      </w:r>
      <w:r w:rsidR="009E02C3">
        <w:rPr>
          <w:rFonts w:ascii="GHEA Grapalat" w:hAnsi="GHEA Grapalat" w:cs="Sylfaen"/>
          <w:sz w:val="20"/>
          <w:szCs w:val="20"/>
        </w:rPr>
        <w:t>քննող</w:t>
      </w:r>
      <w:r w:rsidR="009E02C3" w:rsidRPr="002865DC">
        <w:rPr>
          <w:rFonts w:ascii="GHEA Grapalat" w:hAnsi="GHEA Grapalat" w:cs="Sylfaen"/>
          <w:sz w:val="20"/>
          <w:szCs w:val="20"/>
          <w:lang w:val="af-ZA"/>
        </w:rPr>
        <w:t xml:space="preserve"> </w:t>
      </w:r>
      <w:r w:rsidR="009E02C3">
        <w:rPr>
          <w:rFonts w:ascii="GHEA Grapalat" w:hAnsi="GHEA Grapalat" w:cs="Sylfaen"/>
          <w:sz w:val="20"/>
          <w:szCs w:val="20"/>
        </w:rPr>
        <w:t>ա</w:t>
      </w:r>
      <w:r w:rsidR="009E02C3" w:rsidRPr="00970498">
        <w:rPr>
          <w:rFonts w:ascii="GHEA Grapalat" w:hAnsi="GHEA Grapalat" w:cs="Sylfaen"/>
          <w:sz w:val="20"/>
          <w:szCs w:val="20"/>
          <w:lang w:val="ru-RU"/>
        </w:rPr>
        <w:t>նձն</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ապահովում</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է</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դրա</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մասին</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համապատասխան</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հայտարարության</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հրապարակումը</w:t>
      </w:r>
      <w:r w:rsidR="009E02C3" w:rsidRPr="002865DC">
        <w:rPr>
          <w:rFonts w:ascii="GHEA Grapalat" w:hAnsi="GHEA Grapalat" w:cs="Sylfaen"/>
          <w:sz w:val="20"/>
          <w:szCs w:val="20"/>
          <w:lang w:val="af-ZA"/>
        </w:rPr>
        <w:t xml:space="preserve"> </w:t>
      </w:r>
      <w:r w:rsidR="009E02C3" w:rsidRPr="00970498">
        <w:rPr>
          <w:rFonts w:ascii="GHEA Grapalat" w:hAnsi="GHEA Grapalat" w:cs="Sylfaen"/>
          <w:sz w:val="20"/>
          <w:szCs w:val="20"/>
          <w:lang w:val="ru-RU"/>
        </w:rPr>
        <w:t>տեղեկագրում</w:t>
      </w:r>
      <w:r w:rsidR="009E02C3" w:rsidRPr="002865DC">
        <w:rPr>
          <w:rFonts w:ascii="GHEA Grapalat" w:hAnsi="GHEA Grapalat" w:cs="Sylfaen"/>
          <w:sz w:val="20"/>
          <w:szCs w:val="20"/>
          <w:lang w:val="af-ZA"/>
        </w:rPr>
        <w:t xml:space="preserve">: </w:t>
      </w:r>
      <w:r w:rsidRPr="00CB0C48">
        <w:rPr>
          <w:rFonts w:ascii="GHEA Grapalat" w:hAnsi="GHEA Grapalat" w:cs="Sylfaen"/>
          <w:sz w:val="20"/>
          <w:szCs w:val="20"/>
          <w:lang w:val="ru-RU"/>
        </w:rPr>
        <w:t>Գնումների</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հետ</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կապված</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բողոքներ</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քննող</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անձի</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որոշումն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իրավապարտադիր</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է</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որը</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կարող</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է</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փոփոխվել</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կամ</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վերացվել</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այդ</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թվում՝</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մասնակի</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միայն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դատարանի</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կողմից</w:t>
      </w:r>
      <w:r w:rsidRPr="00CB0C48">
        <w:rPr>
          <w:rFonts w:ascii="GHEA Grapalat" w:hAnsi="GHEA Grapalat" w:cs="Sylfaen"/>
          <w:sz w:val="20"/>
          <w:szCs w:val="20"/>
          <w:lang w:val="af-ZA"/>
        </w:rPr>
        <w:t>:</w:t>
      </w:r>
    </w:p>
    <w:p w:rsidR="001004FC" w:rsidRPr="00CB0C48" w:rsidRDefault="001004FC" w:rsidP="001004FC">
      <w:pPr>
        <w:ind w:firstLine="567"/>
        <w:jc w:val="both"/>
        <w:rPr>
          <w:rFonts w:ascii="GHEA Grapalat" w:hAnsi="GHEA Grapalat" w:cs="Sylfaen"/>
          <w:sz w:val="20"/>
          <w:szCs w:val="20"/>
          <w:lang w:val="af-ZA"/>
        </w:rPr>
      </w:pPr>
      <w:r w:rsidRPr="00CB0C48">
        <w:rPr>
          <w:rFonts w:ascii="GHEA Grapalat" w:hAnsi="GHEA Grapalat" w:cs="Sylfaen"/>
          <w:sz w:val="20"/>
          <w:szCs w:val="20"/>
          <w:lang w:val="af-ZA"/>
        </w:rPr>
        <w:t>11.1</w:t>
      </w:r>
      <w:r w:rsidR="009E02C3">
        <w:rPr>
          <w:rFonts w:ascii="GHEA Grapalat" w:hAnsi="GHEA Grapalat" w:cs="Sylfaen"/>
          <w:sz w:val="20"/>
          <w:szCs w:val="20"/>
          <w:lang w:val="af-ZA"/>
        </w:rPr>
        <w:t>3</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Գնումների</w:t>
      </w:r>
      <w:r w:rsidRPr="002865DC">
        <w:rPr>
          <w:rFonts w:ascii="GHEA Grapalat" w:hAnsi="GHEA Grapalat" w:cs="Sylfaen"/>
          <w:sz w:val="20"/>
          <w:szCs w:val="20"/>
          <w:lang w:val="af-ZA"/>
        </w:rPr>
        <w:t xml:space="preserve"> </w:t>
      </w:r>
      <w:r w:rsidRPr="00CB0C48">
        <w:rPr>
          <w:rFonts w:ascii="GHEA Grapalat" w:hAnsi="GHEA Grapalat" w:cs="Sylfaen"/>
          <w:sz w:val="20"/>
          <w:szCs w:val="20"/>
          <w:lang w:val="ru-RU"/>
        </w:rPr>
        <w:t>հետ</w:t>
      </w:r>
      <w:r w:rsidRPr="002865DC">
        <w:rPr>
          <w:rFonts w:ascii="GHEA Grapalat" w:hAnsi="GHEA Grapalat" w:cs="Sylfaen"/>
          <w:sz w:val="20"/>
          <w:szCs w:val="20"/>
          <w:lang w:val="af-ZA"/>
        </w:rPr>
        <w:t xml:space="preserve"> </w:t>
      </w:r>
      <w:r w:rsidRPr="00CB0C48">
        <w:rPr>
          <w:rFonts w:ascii="GHEA Grapalat" w:hAnsi="GHEA Grapalat" w:cs="Sylfaen"/>
          <w:sz w:val="20"/>
          <w:szCs w:val="20"/>
          <w:lang w:val="ru-RU"/>
        </w:rPr>
        <w:t>կապված</w:t>
      </w:r>
      <w:r w:rsidRPr="002865DC">
        <w:rPr>
          <w:rFonts w:ascii="GHEA Grapalat" w:hAnsi="GHEA Grapalat" w:cs="Sylfaen"/>
          <w:sz w:val="20"/>
          <w:szCs w:val="20"/>
          <w:lang w:val="af-ZA"/>
        </w:rPr>
        <w:t xml:space="preserve"> </w:t>
      </w:r>
      <w:r w:rsidRPr="00CB0C48">
        <w:rPr>
          <w:rFonts w:ascii="GHEA Grapalat" w:hAnsi="GHEA Grapalat" w:cs="Sylfaen"/>
          <w:sz w:val="20"/>
          <w:szCs w:val="20"/>
          <w:lang w:val="ru-RU"/>
        </w:rPr>
        <w:t>բողոքներ</w:t>
      </w:r>
      <w:r w:rsidRPr="002865DC">
        <w:rPr>
          <w:rFonts w:ascii="GHEA Grapalat" w:hAnsi="GHEA Grapalat" w:cs="Sylfaen"/>
          <w:sz w:val="20"/>
          <w:szCs w:val="20"/>
          <w:lang w:val="af-ZA"/>
        </w:rPr>
        <w:t xml:space="preserve"> </w:t>
      </w:r>
      <w:r w:rsidRPr="00CB0C48">
        <w:rPr>
          <w:rFonts w:ascii="GHEA Grapalat" w:hAnsi="GHEA Grapalat" w:cs="Sylfaen"/>
          <w:sz w:val="20"/>
          <w:szCs w:val="20"/>
          <w:lang w:val="ru-RU"/>
        </w:rPr>
        <w:t>քննող</w:t>
      </w:r>
      <w:r w:rsidRPr="002865DC">
        <w:rPr>
          <w:rFonts w:ascii="GHEA Grapalat" w:hAnsi="GHEA Grapalat" w:cs="Sylfaen"/>
          <w:sz w:val="20"/>
          <w:szCs w:val="20"/>
          <w:lang w:val="af-ZA"/>
        </w:rPr>
        <w:t xml:space="preserve"> </w:t>
      </w:r>
      <w:r w:rsidRPr="00CB0C48">
        <w:rPr>
          <w:rFonts w:ascii="GHEA Grapalat" w:hAnsi="GHEA Grapalat" w:cs="Sylfaen"/>
          <w:sz w:val="20"/>
          <w:szCs w:val="20"/>
          <w:lang w:val="ru-RU"/>
        </w:rPr>
        <w:t>անձը</w:t>
      </w:r>
      <w:r w:rsidRPr="00CB0C48">
        <w:rPr>
          <w:rFonts w:ascii="GHEA Grapalat" w:hAnsi="GHEA Grapalat" w:cs="Sylfaen"/>
          <w:sz w:val="20"/>
          <w:szCs w:val="20"/>
          <w:lang w:val="af-ZA"/>
        </w:rPr>
        <w:t>`</w:t>
      </w:r>
    </w:p>
    <w:p w:rsidR="001004FC" w:rsidRPr="00CB0C48" w:rsidRDefault="001004FC" w:rsidP="001004FC">
      <w:pPr>
        <w:ind w:firstLine="720"/>
        <w:jc w:val="both"/>
        <w:rPr>
          <w:rFonts w:ascii="GHEA Grapalat" w:hAnsi="GHEA Grapalat" w:cs="Sylfaen"/>
          <w:sz w:val="20"/>
          <w:szCs w:val="20"/>
          <w:lang w:val="af-ZA"/>
        </w:rPr>
      </w:pPr>
      <w:r w:rsidRPr="00CB0C48">
        <w:rPr>
          <w:rFonts w:ascii="GHEA Grapalat" w:hAnsi="GHEA Grapalat" w:cs="Sylfaen"/>
          <w:sz w:val="20"/>
          <w:szCs w:val="20"/>
          <w:lang w:val="af-ZA"/>
        </w:rPr>
        <w:t xml:space="preserve">1) </w:t>
      </w:r>
      <w:r w:rsidRPr="00CB0C48">
        <w:rPr>
          <w:rFonts w:ascii="GHEA Grapalat" w:hAnsi="GHEA Grapalat" w:cs="Sylfaen"/>
          <w:sz w:val="20"/>
          <w:szCs w:val="20"/>
        </w:rPr>
        <w:t>իրավունք</w:t>
      </w:r>
      <w:r w:rsidRPr="00CB0C48">
        <w:rPr>
          <w:rFonts w:ascii="GHEA Grapalat" w:hAnsi="GHEA Grapalat" w:cs="Sylfaen"/>
          <w:sz w:val="20"/>
          <w:szCs w:val="20"/>
          <w:lang w:val="af-ZA"/>
        </w:rPr>
        <w:t xml:space="preserve"> </w:t>
      </w:r>
      <w:r w:rsidRPr="00CB0C48">
        <w:rPr>
          <w:rFonts w:ascii="GHEA Grapalat" w:hAnsi="GHEA Grapalat" w:cs="Sylfaen"/>
          <w:sz w:val="20"/>
          <w:szCs w:val="20"/>
        </w:rPr>
        <w:t>ունի</w:t>
      </w:r>
      <w:r w:rsidRPr="00CB0C48">
        <w:rPr>
          <w:rFonts w:ascii="GHEA Grapalat" w:hAnsi="GHEA Grapalat" w:cs="Sylfaen"/>
          <w:sz w:val="20"/>
          <w:szCs w:val="20"/>
          <w:lang w:val="af-ZA"/>
        </w:rPr>
        <w:t xml:space="preserve"> </w:t>
      </w:r>
      <w:r w:rsidRPr="00CB0C48">
        <w:rPr>
          <w:rFonts w:ascii="GHEA Grapalat" w:hAnsi="GHEA Grapalat" w:cs="Sylfaen"/>
          <w:sz w:val="20"/>
          <w:szCs w:val="20"/>
        </w:rPr>
        <w:t>պատվիրատուի</w:t>
      </w:r>
      <w:r w:rsidRPr="00CB0C48">
        <w:rPr>
          <w:rFonts w:ascii="GHEA Grapalat" w:hAnsi="GHEA Grapalat" w:cs="Sylfaen"/>
          <w:sz w:val="20"/>
          <w:szCs w:val="20"/>
          <w:lang w:val="af-ZA"/>
        </w:rPr>
        <w:t xml:space="preserve"> </w:t>
      </w:r>
      <w:r w:rsidRPr="00CB0C48">
        <w:rPr>
          <w:rFonts w:ascii="GHEA Grapalat" w:hAnsi="GHEA Grapalat" w:cs="Sylfaen"/>
          <w:sz w:val="20"/>
          <w:szCs w:val="20"/>
        </w:rPr>
        <w:t>և</w:t>
      </w:r>
      <w:r w:rsidRPr="00CB0C48">
        <w:rPr>
          <w:rFonts w:ascii="GHEA Grapalat" w:hAnsi="GHEA Grapalat" w:cs="Sylfaen"/>
          <w:sz w:val="20"/>
          <w:szCs w:val="20"/>
          <w:lang w:val="af-ZA"/>
        </w:rPr>
        <w:t xml:space="preserve"> </w:t>
      </w:r>
      <w:r w:rsidRPr="00CB0C48">
        <w:rPr>
          <w:rFonts w:ascii="GHEA Grapalat" w:hAnsi="GHEA Grapalat" w:cs="Sylfaen"/>
          <w:sz w:val="20"/>
          <w:szCs w:val="20"/>
        </w:rPr>
        <w:t>հանձնաժողովի</w:t>
      </w:r>
      <w:r w:rsidRPr="00CB0C48">
        <w:rPr>
          <w:rFonts w:ascii="GHEA Grapalat" w:hAnsi="GHEA Grapalat" w:cs="Sylfaen"/>
          <w:sz w:val="20"/>
          <w:szCs w:val="20"/>
          <w:lang w:val="af-ZA"/>
        </w:rPr>
        <w:t xml:space="preserve"> </w:t>
      </w:r>
      <w:r w:rsidRPr="00CB0C48">
        <w:rPr>
          <w:rFonts w:ascii="GHEA Grapalat" w:hAnsi="GHEA Grapalat" w:cs="Sylfaen"/>
          <w:sz w:val="20"/>
          <w:szCs w:val="20"/>
        </w:rPr>
        <w:t>գործողությունների</w:t>
      </w:r>
      <w:r w:rsidRPr="00CB0C48">
        <w:rPr>
          <w:rFonts w:ascii="GHEA Grapalat" w:hAnsi="GHEA Grapalat" w:cs="Sylfaen"/>
          <w:sz w:val="20"/>
          <w:szCs w:val="20"/>
          <w:lang w:val="af-ZA"/>
        </w:rPr>
        <w:t xml:space="preserve"> </w:t>
      </w:r>
      <w:r w:rsidRPr="00CB0C48">
        <w:rPr>
          <w:rFonts w:ascii="GHEA Grapalat" w:hAnsi="GHEA Grapalat" w:cs="Sylfaen"/>
          <w:sz w:val="20"/>
          <w:szCs w:val="20"/>
        </w:rPr>
        <w:t>կամ</w:t>
      </w:r>
      <w:r w:rsidRPr="00CB0C48">
        <w:rPr>
          <w:rFonts w:ascii="GHEA Grapalat" w:hAnsi="GHEA Grapalat" w:cs="Sylfaen"/>
          <w:sz w:val="20"/>
          <w:szCs w:val="20"/>
          <w:lang w:val="af-ZA"/>
        </w:rPr>
        <w:t xml:space="preserve"> </w:t>
      </w:r>
      <w:r w:rsidRPr="00CB0C48">
        <w:rPr>
          <w:rFonts w:ascii="GHEA Grapalat" w:hAnsi="GHEA Grapalat" w:cs="Sylfaen"/>
          <w:sz w:val="20"/>
          <w:szCs w:val="20"/>
        </w:rPr>
        <w:t>անգործության</w:t>
      </w:r>
      <w:r w:rsidRPr="00CB0C48">
        <w:rPr>
          <w:rFonts w:ascii="GHEA Grapalat" w:hAnsi="GHEA Grapalat" w:cs="Sylfaen"/>
          <w:sz w:val="20"/>
          <w:szCs w:val="20"/>
          <w:lang w:val="af-ZA"/>
        </w:rPr>
        <w:t xml:space="preserve"> </w:t>
      </w:r>
      <w:r w:rsidRPr="00CB0C48">
        <w:rPr>
          <w:rFonts w:ascii="GHEA Grapalat" w:hAnsi="GHEA Grapalat" w:cs="Sylfaen"/>
          <w:sz w:val="20"/>
          <w:szCs w:val="20"/>
        </w:rPr>
        <w:t>վերաբերյալ</w:t>
      </w:r>
      <w:r w:rsidRPr="00CB0C48">
        <w:rPr>
          <w:rFonts w:ascii="GHEA Grapalat" w:hAnsi="GHEA Grapalat" w:cs="Sylfaen"/>
          <w:sz w:val="20"/>
          <w:szCs w:val="20"/>
          <w:lang w:val="af-ZA"/>
        </w:rPr>
        <w:t xml:space="preserve"> </w:t>
      </w:r>
      <w:r w:rsidRPr="00CB0C48">
        <w:rPr>
          <w:rFonts w:ascii="GHEA Grapalat" w:hAnsi="GHEA Grapalat" w:cs="Sylfaen"/>
          <w:sz w:val="20"/>
          <w:szCs w:val="20"/>
        </w:rPr>
        <w:t>ընդունելու</w:t>
      </w:r>
      <w:r w:rsidRPr="00CB0C48">
        <w:rPr>
          <w:rFonts w:ascii="GHEA Grapalat" w:hAnsi="GHEA Grapalat" w:cs="Sylfaen"/>
          <w:sz w:val="20"/>
          <w:szCs w:val="20"/>
          <w:lang w:val="af-ZA"/>
        </w:rPr>
        <w:t xml:space="preserve"> </w:t>
      </w:r>
      <w:r w:rsidRPr="00CB0C48">
        <w:rPr>
          <w:rFonts w:ascii="GHEA Grapalat" w:hAnsi="GHEA Grapalat" w:cs="Sylfaen"/>
          <w:sz w:val="20"/>
          <w:szCs w:val="20"/>
        </w:rPr>
        <w:t>հետևյալ</w:t>
      </w:r>
      <w:r w:rsidRPr="00CB0C48">
        <w:rPr>
          <w:rFonts w:ascii="GHEA Grapalat" w:hAnsi="GHEA Grapalat" w:cs="Sylfaen"/>
          <w:sz w:val="20"/>
          <w:szCs w:val="20"/>
          <w:lang w:val="af-ZA"/>
        </w:rPr>
        <w:t xml:space="preserve"> </w:t>
      </w:r>
      <w:r w:rsidRPr="00CB0C48">
        <w:rPr>
          <w:rFonts w:ascii="GHEA Grapalat" w:hAnsi="GHEA Grapalat" w:cs="Sylfaen"/>
          <w:sz w:val="20"/>
          <w:szCs w:val="20"/>
        </w:rPr>
        <w:t>որոշումները</w:t>
      </w:r>
      <w:r w:rsidRPr="00CB0C48">
        <w:rPr>
          <w:rFonts w:ascii="GHEA Grapalat" w:hAnsi="GHEA Grapalat" w:cs="Sylfaen"/>
          <w:sz w:val="20"/>
          <w:szCs w:val="20"/>
          <w:lang w:val="af-ZA"/>
        </w:rPr>
        <w:t>.</w:t>
      </w:r>
    </w:p>
    <w:p w:rsidR="001004FC" w:rsidRPr="00CB0C48" w:rsidRDefault="001004FC" w:rsidP="001004FC">
      <w:pPr>
        <w:ind w:firstLine="720"/>
        <w:jc w:val="both"/>
        <w:rPr>
          <w:rFonts w:ascii="GHEA Grapalat" w:hAnsi="GHEA Grapalat" w:cs="Sylfaen"/>
          <w:sz w:val="20"/>
          <w:szCs w:val="20"/>
          <w:lang w:val="af-ZA"/>
        </w:rPr>
      </w:pPr>
      <w:r w:rsidRPr="00CB0C48">
        <w:rPr>
          <w:rFonts w:ascii="GHEA Grapalat" w:hAnsi="GHEA Grapalat" w:cs="Sylfaen"/>
          <w:sz w:val="20"/>
          <w:szCs w:val="20"/>
        </w:rPr>
        <w:t>ա</w:t>
      </w:r>
      <w:r w:rsidRPr="00CB0C48">
        <w:rPr>
          <w:rFonts w:ascii="GHEA Grapalat" w:hAnsi="GHEA Grapalat" w:cs="Sylfaen"/>
          <w:sz w:val="20"/>
          <w:szCs w:val="20"/>
          <w:lang w:val="af-ZA"/>
        </w:rPr>
        <w:t xml:space="preserve">. </w:t>
      </w:r>
      <w:proofErr w:type="gramStart"/>
      <w:r w:rsidRPr="00CB0C48">
        <w:rPr>
          <w:rFonts w:ascii="GHEA Grapalat" w:hAnsi="GHEA Grapalat" w:cs="Sylfaen"/>
          <w:sz w:val="20"/>
          <w:szCs w:val="20"/>
        </w:rPr>
        <w:t>արգելելու</w:t>
      </w:r>
      <w:proofErr w:type="gramEnd"/>
      <w:r w:rsidRPr="00CB0C48">
        <w:rPr>
          <w:rFonts w:ascii="GHEA Grapalat" w:hAnsi="GHEA Grapalat" w:cs="Sylfaen"/>
          <w:sz w:val="20"/>
          <w:szCs w:val="20"/>
          <w:lang w:val="af-ZA"/>
        </w:rPr>
        <w:t xml:space="preserve"> </w:t>
      </w:r>
      <w:r w:rsidRPr="00CB0C48">
        <w:rPr>
          <w:rFonts w:ascii="GHEA Grapalat" w:hAnsi="GHEA Grapalat" w:cs="Sylfaen"/>
          <w:sz w:val="20"/>
          <w:szCs w:val="20"/>
        </w:rPr>
        <w:t>կատարել</w:t>
      </w:r>
      <w:r w:rsidRPr="00CB0C48">
        <w:rPr>
          <w:rFonts w:ascii="GHEA Grapalat" w:hAnsi="GHEA Grapalat" w:cs="Sylfaen"/>
          <w:sz w:val="20"/>
          <w:szCs w:val="20"/>
          <w:lang w:val="af-ZA"/>
        </w:rPr>
        <w:t xml:space="preserve"> </w:t>
      </w:r>
      <w:r w:rsidRPr="00CB0C48">
        <w:rPr>
          <w:rFonts w:ascii="GHEA Grapalat" w:hAnsi="GHEA Grapalat" w:cs="Sylfaen"/>
          <w:sz w:val="20"/>
          <w:szCs w:val="20"/>
        </w:rPr>
        <w:t>որոշակի</w:t>
      </w:r>
      <w:r w:rsidRPr="00CB0C48">
        <w:rPr>
          <w:rFonts w:ascii="GHEA Grapalat" w:hAnsi="GHEA Grapalat" w:cs="Sylfaen"/>
          <w:sz w:val="20"/>
          <w:szCs w:val="20"/>
          <w:lang w:val="af-ZA"/>
        </w:rPr>
        <w:t xml:space="preserve"> </w:t>
      </w:r>
      <w:r w:rsidRPr="00CB0C48">
        <w:rPr>
          <w:rFonts w:ascii="GHEA Grapalat" w:hAnsi="GHEA Grapalat" w:cs="Sylfaen"/>
          <w:sz w:val="20"/>
          <w:szCs w:val="20"/>
        </w:rPr>
        <w:t>գործողություններ</w:t>
      </w:r>
      <w:r w:rsidRPr="00CB0C48">
        <w:rPr>
          <w:rFonts w:ascii="GHEA Grapalat" w:hAnsi="GHEA Grapalat" w:cs="Sylfaen"/>
          <w:sz w:val="20"/>
          <w:szCs w:val="20"/>
          <w:lang w:val="af-ZA"/>
        </w:rPr>
        <w:t xml:space="preserve"> </w:t>
      </w:r>
      <w:r w:rsidRPr="00CB0C48">
        <w:rPr>
          <w:rFonts w:ascii="GHEA Grapalat" w:hAnsi="GHEA Grapalat" w:cs="Sylfaen"/>
          <w:sz w:val="20"/>
          <w:szCs w:val="20"/>
        </w:rPr>
        <w:t>և</w:t>
      </w:r>
      <w:r w:rsidRPr="00CB0C48">
        <w:rPr>
          <w:rFonts w:ascii="GHEA Grapalat" w:hAnsi="GHEA Grapalat" w:cs="Sylfaen"/>
          <w:sz w:val="20"/>
          <w:szCs w:val="20"/>
          <w:lang w:val="af-ZA"/>
        </w:rPr>
        <w:t xml:space="preserve"> </w:t>
      </w:r>
      <w:r w:rsidRPr="00CB0C48">
        <w:rPr>
          <w:rFonts w:ascii="GHEA Grapalat" w:hAnsi="GHEA Grapalat" w:cs="Sylfaen"/>
          <w:sz w:val="20"/>
          <w:szCs w:val="20"/>
        </w:rPr>
        <w:t>ընդունել</w:t>
      </w:r>
      <w:r w:rsidRPr="00CB0C48">
        <w:rPr>
          <w:rFonts w:ascii="GHEA Grapalat" w:hAnsi="GHEA Grapalat" w:cs="Sylfaen"/>
          <w:sz w:val="20"/>
          <w:szCs w:val="20"/>
          <w:lang w:val="af-ZA"/>
        </w:rPr>
        <w:t xml:space="preserve"> </w:t>
      </w:r>
      <w:r w:rsidRPr="00CB0C48">
        <w:rPr>
          <w:rFonts w:ascii="GHEA Grapalat" w:hAnsi="GHEA Grapalat" w:cs="Sylfaen"/>
          <w:sz w:val="20"/>
          <w:szCs w:val="20"/>
        </w:rPr>
        <w:t>որոշումներ</w:t>
      </w:r>
      <w:r w:rsidRPr="00CB0C48">
        <w:rPr>
          <w:rFonts w:ascii="GHEA Grapalat" w:hAnsi="GHEA Grapalat" w:cs="Sylfaen"/>
          <w:sz w:val="20"/>
          <w:szCs w:val="20"/>
          <w:lang w:val="af-ZA"/>
        </w:rPr>
        <w:t>,</w:t>
      </w:r>
    </w:p>
    <w:p w:rsidR="001004FC" w:rsidRPr="00CB0C48" w:rsidRDefault="001004FC" w:rsidP="001004FC">
      <w:pPr>
        <w:ind w:firstLine="720"/>
        <w:jc w:val="both"/>
        <w:rPr>
          <w:rFonts w:ascii="GHEA Grapalat" w:hAnsi="GHEA Grapalat" w:cs="Sylfaen"/>
          <w:sz w:val="20"/>
          <w:szCs w:val="20"/>
          <w:lang w:val="af-ZA"/>
        </w:rPr>
      </w:pPr>
      <w:r w:rsidRPr="00CB0C48">
        <w:rPr>
          <w:rFonts w:ascii="GHEA Grapalat" w:hAnsi="GHEA Grapalat" w:cs="Sylfaen"/>
          <w:sz w:val="20"/>
          <w:szCs w:val="20"/>
        </w:rPr>
        <w:t>բ</w:t>
      </w:r>
      <w:r w:rsidRPr="00CB0C48">
        <w:rPr>
          <w:rFonts w:ascii="GHEA Grapalat" w:hAnsi="GHEA Grapalat" w:cs="Sylfaen"/>
          <w:sz w:val="20"/>
          <w:szCs w:val="20"/>
          <w:lang w:val="af-ZA"/>
        </w:rPr>
        <w:t xml:space="preserve">. </w:t>
      </w:r>
      <w:proofErr w:type="gramStart"/>
      <w:r w:rsidRPr="00CB0C48">
        <w:rPr>
          <w:rFonts w:ascii="GHEA Grapalat" w:hAnsi="GHEA Grapalat" w:cs="Sylfaen"/>
          <w:sz w:val="20"/>
          <w:szCs w:val="20"/>
        </w:rPr>
        <w:t>պարտավորեցնելու</w:t>
      </w:r>
      <w:proofErr w:type="gramEnd"/>
      <w:r w:rsidRPr="00CB0C48">
        <w:rPr>
          <w:rFonts w:ascii="GHEA Grapalat" w:hAnsi="GHEA Grapalat" w:cs="Sylfaen"/>
          <w:sz w:val="20"/>
          <w:szCs w:val="20"/>
          <w:lang w:val="af-ZA"/>
        </w:rPr>
        <w:t xml:space="preserve"> </w:t>
      </w:r>
      <w:r w:rsidRPr="00CB0C48">
        <w:rPr>
          <w:rFonts w:ascii="GHEA Grapalat" w:hAnsi="GHEA Grapalat" w:cs="Sylfaen"/>
          <w:sz w:val="20"/>
          <w:szCs w:val="20"/>
        </w:rPr>
        <w:t>ընդունել</w:t>
      </w:r>
      <w:r w:rsidRPr="00CB0C48">
        <w:rPr>
          <w:rFonts w:ascii="GHEA Grapalat" w:hAnsi="GHEA Grapalat" w:cs="Sylfaen"/>
          <w:sz w:val="20"/>
          <w:szCs w:val="20"/>
          <w:lang w:val="af-ZA"/>
        </w:rPr>
        <w:t xml:space="preserve"> </w:t>
      </w:r>
      <w:r w:rsidRPr="00CB0C48">
        <w:rPr>
          <w:rFonts w:ascii="GHEA Grapalat" w:hAnsi="GHEA Grapalat" w:cs="Sylfaen"/>
          <w:sz w:val="20"/>
          <w:szCs w:val="20"/>
        </w:rPr>
        <w:t>համապատասխան</w:t>
      </w:r>
      <w:r w:rsidRPr="00CB0C48">
        <w:rPr>
          <w:rFonts w:ascii="GHEA Grapalat" w:hAnsi="GHEA Grapalat" w:cs="Sylfaen"/>
          <w:sz w:val="20"/>
          <w:szCs w:val="20"/>
          <w:lang w:val="af-ZA"/>
        </w:rPr>
        <w:t xml:space="preserve"> </w:t>
      </w:r>
      <w:r w:rsidRPr="00CB0C48">
        <w:rPr>
          <w:rFonts w:ascii="GHEA Grapalat" w:hAnsi="GHEA Grapalat" w:cs="Sylfaen"/>
          <w:sz w:val="20"/>
          <w:szCs w:val="20"/>
        </w:rPr>
        <w:t>որոշումներ</w:t>
      </w:r>
      <w:r w:rsidRPr="00CB0C48">
        <w:rPr>
          <w:rFonts w:ascii="GHEA Grapalat" w:hAnsi="GHEA Grapalat" w:cs="Sylfaen"/>
          <w:sz w:val="20"/>
          <w:szCs w:val="20"/>
          <w:lang w:val="af-ZA"/>
        </w:rPr>
        <w:t xml:space="preserve">, </w:t>
      </w:r>
      <w:r w:rsidRPr="00CB0C48">
        <w:rPr>
          <w:rFonts w:ascii="GHEA Grapalat" w:hAnsi="GHEA Grapalat" w:cs="Sylfaen"/>
          <w:sz w:val="20"/>
          <w:szCs w:val="20"/>
        </w:rPr>
        <w:t>ներառյալ՝</w:t>
      </w:r>
      <w:r w:rsidRPr="00CB0C48">
        <w:rPr>
          <w:rFonts w:ascii="GHEA Grapalat" w:hAnsi="GHEA Grapalat" w:cs="Sylfaen"/>
          <w:sz w:val="20"/>
          <w:szCs w:val="20"/>
          <w:lang w:val="af-ZA"/>
        </w:rPr>
        <w:t xml:space="preserve"> </w:t>
      </w:r>
      <w:r w:rsidRPr="00CB0C48">
        <w:rPr>
          <w:rFonts w:ascii="GHEA Grapalat" w:hAnsi="GHEA Grapalat" w:cs="Sylfaen"/>
          <w:sz w:val="20"/>
          <w:szCs w:val="20"/>
        </w:rPr>
        <w:t>չկայացած</w:t>
      </w:r>
      <w:r w:rsidRPr="00CB0C48">
        <w:rPr>
          <w:rFonts w:ascii="GHEA Grapalat" w:hAnsi="GHEA Grapalat" w:cs="Sylfaen"/>
          <w:sz w:val="20"/>
          <w:szCs w:val="20"/>
          <w:lang w:val="af-ZA"/>
        </w:rPr>
        <w:t xml:space="preserve"> </w:t>
      </w:r>
      <w:r w:rsidRPr="00CB0C48">
        <w:rPr>
          <w:rFonts w:ascii="GHEA Grapalat" w:hAnsi="GHEA Grapalat" w:cs="Sylfaen"/>
          <w:sz w:val="20"/>
          <w:szCs w:val="20"/>
        </w:rPr>
        <w:t>հայտարարելու</w:t>
      </w:r>
      <w:r w:rsidRPr="00CB0C48">
        <w:rPr>
          <w:rFonts w:ascii="GHEA Grapalat" w:hAnsi="GHEA Grapalat" w:cs="Sylfaen"/>
          <w:sz w:val="20"/>
          <w:szCs w:val="20"/>
          <w:lang w:val="af-ZA"/>
        </w:rPr>
        <w:t xml:space="preserve"> </w:t>
      </w:r>
      <w:r w:rsidRPr="00CB0C48">
        <w:rPr>
          <w:rFonts w:ascii="GHEA Grapalat" w:hAnsi="GHEA Grapalat" w:cs="Sylfaen"/>
          <w:sz w:val="20"/>
          <w:szCs w:val="20"/>
        </w:rPr>
        <w:t>գնման</w:t>
      </w:r>
      <w:r w:rsidRPr="00CB0C48">
        <w:rPr>
          <w:rFonts w:ascii="GHEA Grapalat" w:hAnsi="GHEA Grapalat" w:cs="Sylfaen"/>
          <w:sz w:val="20"/>
          <w:szCs w:val="20"/>
          <w:lang w:val="af-ZA"/>
        </w:rPr>
        <w:t xml:space="preserve"> </w:t>
      </w:r>
      <w:r w:rsidRPr="00CB0C48">
        <w:rPr>
          <w:rFonts w:ascii="GHEA Grapalat" w:hAnsi="GHEA Grapalat" w:cs="Sylfaen"/>
          <w:sz w:val="20"/>
          <w:szCs w:val="20"/>
        </w:rPr>
        <w:t>ընթացակարգը</w:t>
      </w:r>
      <w:r w:rsidRPr="00CB0C48">
        <w:rPr>
          <w:rFonts w:ascii="GHEA Grapalat" w:hAnsi="GHEA Grapalat" w:cs="Sylfaen"/>
          <w:sz w:val="20"/>
          <w:szCs w:val="20"/>
          <w:lang w:val="af-ZA"/>
        </w:rPr>
        <w:t xml:space="preserve">, </w:t>
      </w:r>
      <w:r w:rsidRPr="00CB0C48">
        <w:rPr>
          <w:rFonts w:ascii="GHEA Grapalat" w:hAnsi="GHEA Grapalat" w:cs="Sylfaen"/>
          <w:sz w:val="20"/>
          <w:szCs w:val="20"/>
        </w:rPr>
        <w:t>բացառությամբ</w:t>
      </w:r>
      <w:r w:rsidRPr="00CB0C48">
        <w:rPr>
          <w:rFonts w:ascii="GHEA Grapalat" w:hAnsi="GHEA Grapalat" w:cs="Sylfaen"/>
          <w:sz w:val="20"/>
          <w:szCs w:val="20"/>
          <w:lang w:val="af-ZA"/>
        </w:rPr>
        <w:t xml:space="preserve"> </w:t>
      </w:r>
      <w:r w:rsidRPr="00CB0C48">
        <w:rPr>
          <w:rFonts w:ascii="GHEA Grapalat" w:hAnsi="GHEA Grapalat" w:cs="Sylfaen"/>
          <w:sz w:val="20"/>
          <w:szCs w:val="20"/>
        </w:rPr>
        <w:t>պայմանագիրը</w:t>
      </w:r>
      <w:r w:rsidRPr="00CB0C48">
        <w:rPr>
          <w:rFonts w:ascii="GHEA Grapalat" w:hAnsi="GHEA Grapalat" w:cs="Sylfaen"/>
          <w:sz w:val="20"/>
          <w:szCs w:val="20"/>
          <w:lang w:val="af-ZA"/>
        </w:rPr>
        <w:t xml:space="preserve"> </w:t>
      </w:r>
      <w:r w:rsidRPr="00CB0C48">
        <w:rPr>
          <w:rFonts w:ascii="GHEA Grapalat" w:hAnsi="GHEA Grapalat" w:cs="Sylfaen"/>
          <w:sz w:val="20"/>
          <w:szCs w:val="20"/>
        </w:rPr>
        <w:t>անվավեր</w:t>
      </w:r>
      <w:r w:rsidRPr="00CB0C48">
        <w:rPr>
          <w:rFonts w:ascii="GHEA Grapalat" w:hAnsi="GHEA Grapalat" w:cs="Sylfaen"/>
          <w:sz w:val="20"/>
          <w:szCs w:val="20"/>
          <w:lang w:val="af-ZA"/>
        </w:rPr>
        <w:t xml:space="preserve"> </w:t>
      </w:r>
      <w:r w:rsidRPr="00CB0C48">
        <w:rPr>
          <w:rFonts w:ascii="GHEA Grapalat" w:hAnsi="GHEA Grapalat" w:cs="Sylfaen"/>
          <w:sz w:val="20"/>
          <w:szCs w:val="20"/>
        </w:rPr>
        <w:t>ճանաչելու</w:t>
      </w:r>
      <w:r w:rsidRPr="00CB0C48">
        <w:rPr>
          <w:rFonts w:ascii="GHEA Grapalat" w:hAnsi="GHEA Grapalat" w:cs="Sylfaen"/>
          <w:sz w:val="20"/>
          <w:szCs w:val="20"/>
          <w:lang w:val="af-ZA"/>
        </w:rPr>
        <w:t xml:space="preserve"> </w:t>
      </w:r>
      <w:r w:rsidRPr="00CB0C48">
        <w:rPr>
          <w:rFonts w:ascii="GHEA Grapalat" w:hAnsi="GHEA Grapalat" w:cs="Sylfaen"/>
          <w:sz w:val="20"/>
          <w:szCs w:val="20"/>
        </w:rPr>
        <w:t>մասին</w:t>
      </w:r>
      <w:r w:rsidRPr="00CB0C48">
        <w:rPr>
          <w:rFonts w:ascii="GHEA Grapalat" w:hAnsi="GHEA Grapalat" w:cs="Sylfaen"/>
          <w:sz w:val="20"/>
          <w:szCs w:val="20"/>
          <w:lang w:val="af-ZA"/>
        </w:rPr>
        <w:t xml:space="preserve"> </w:t>
      </w:r>
      <w:r w:rsidRPr="00CB0C48">
        <w:rPr>
          <w:rFonts w:ascii="GHEA Grapalat" w:hAnsi="GHEA Grapalat" w:cs="Sylfaen"/>
          <w:sz w:val="20"/>
          <w:szCs w:val="20"/>
        </w:rPr>
        <w:t>որոշման</w:t>
      </w:r>
      <w:r w:rsidRPr="00CB0C48">
        <w:rPr>
          <w:rFonts w:ascii="GHEA Grapalat" w:hAnsi="GHEA Grapalat" w:cs="Sylfaen"/>
          <w:sz w:val="20"/>
          <w:szCs w:val="20"/>
          <w:lang w:val="af-ZA"/>
        </w:rPr>
        <w:t>,</w:t>
      </w:r>
    </w:p>
    <w:p w:rsidR="001004FC" w:rsidRPr="00CB0C48" w:rsidRDefault="001004FC" w:rsidP="001004FC">
      <w:pPr>
        <w:ind w:firstLine="720"/>
        <w:jc w:val="both"/>
        <w:rPr>
          <w:rFonts w:ascii="GHEA Grapalat" w:hAnsi="GHEA Grapalat" w:cs="Sylfaen"/>
          <w:sz w:val="20"/>
          <w:szCs w:val="20"/>
          <w:lang w:val="af-ZA"/>
        </w:rPr>
      </w:pPr>
      <w:r w:rsidRPr="00CB0C48">
        <w:rPr>
          <w:rFonts w:ascii="GHEA Grapalat" w:hAnsi="GHEA Grapalat" w:cs="Sylfaen"/>
          <w:sz w:val="20"/>
          <w:szCs w:val="20"/>
          <w:lang w:val="af-ZA"/>
        </w:rPr>
        <w:t xml:space="preserve">2) </w:t>
      </w:r>
      <w:r w:rsidRPr="00CB0C48">
        <w:rPr>
          <w:rFonts w:ascii="GHEA Grapalat" w:hAnsi="GHEA Grapalat" w:cs="Sylfaen"/>
          <w:sz w:val="20"/>
          <w:szCs w:val="20"/>
        </w:rPr>
        <w:t>որոշում</w:t>
      </w:r>
      <w:r w:rsidRPr="00CB0C48">
        <w:rPr>
          <w:rFonts w:ascii="GHEA Grapalat" w:hAnsi="GHEA Grapalat" w:cs="Sylfaen"/>
          <w:sz w:val="20"/>
          <w:szCs w:val="20"/>
          <w:lang w:val="af-ZA"/>
        </w:rPr>
        <w:t xml:space="preserve"> </w:t>
      </w:r>
      <w:r w:rsidRPr="00CB0C48">
        <w:rPr>
          <w:rFonts w:ascii="GHEA Grapalat" w:hAnsi="GHEA Grapalat" w:cs="Sylfaen"/>
          <w:sz w:val="20"/>
          <w:szCs w:val="20"/>
        </w:rPr>
        <w:t>է</w:t>
      </w:r>
      <w:r w:rsidRPr="00CB0C48">
        <w:rPr>
          <w:rFonts w:ascii="GHEA Grapalat" w:hAnsi="GHEA Grapalat" w:cs="Sylfaen"/>
          <w:sz w:val="20"/>
          <w:szCs w:val="20"/>
          <w:lang w:val="af-ZA"/>
        </w:rPr>
        <w:t xml:space="preserve"> </w:t>
      </w:r>
      <w:r w:rsidRPr="00CB0C48">
        <w:rPr>
          <w:rFonts w:ascii="GHEA Grapalat" w:hAnsi="GHEA Grapalat" w:cs="Sylfaen"/>
          <w:sz w:val="20"/>
          <w:szCs w:val="20"/>
        </w:rPr>
        <w:t>կայացնում</w:t>
      </w:r>
      <w:r w:rsidRPr="00CB0C48">
        <w:rPr>
          <w:rFonts w:ascii="GHEA Grapalat" w:hAnsi="GHEA Grapalat" w:cs="Sylfaen"/>
          <w:sz w:val="20"/>
          <w:szCs w:val="20"/>
          <w:lang w:val="af-ZA"/>
        </w:rPr>
        <w:t xml:space="preserve"> </w:t>
      </w:r>
      <w:r w:rsidRPr="00CB0C48">
        <w:rPr>
          <w:rFonts w:ascii="GHEA Grapalat" w:hAnsi="GHEA Grapalat" w:cs="Sylfaen"/>
          <w:sz w:val="20"/>
          <w:szCs w:val="20"/>
        </w:rPr>
        <w:t>մասնակցին</w:t>
      </w:r>
      <w:r w:rsidRPr="00CB0C48">
        <w:rPr>
          <w:rFonts w:ascii="GHEA Grapalat" w:hAnsi="GHEA Grapalat" w:cs="Sylfaen"/>
          <w:sz w:val="20"/>
          <w:szCs w:val="20"/>
          <w:lang w:val="af-ZA"/>
        </w:rPr>
        <w:t xml:space="preserve"> </w:t>
      </w:r>
      <w:r w:rsidRPr="00CB0C48">
        <w:rPr>
          <w:rFonts w:ascii="GHEA Grapalat" w:hAnsi="GHEA Grapalat" w:cs="Sylfaen"/>
          <w:sz w:val="20"/>
          <w:szCs w:val="20"/>
        </w:rPr>
        <w:t>գնումների</w:t>
      </w:r>
      <w:r w:rsidRPr="00CB0C48">
        <w:rPr>
          <w:rFonts w:ascii="GHEA Grapalat" w:hAnsi="GHEA Grapalat" w:cs="Sylfaen"/>
          <w:sz w:val="20"/>
          <w:szCs w:val="20"/>
          <w:lang w:val="af-ZA"/>
        </w:rPr>
        <w:t xml:space="preserve"> </w:t>
      </w:r>
      <w:r w:rsidRPr="00CB0C48">
        <w:rPr>
          <w:rFonts w:ascii="GHEA Grapalat" w:hAnsi="GHEA Grapalat" w:cs="Sylfaen"/>
          <w:sz w:val="20"/>
          <w:szCs w:val="20"/>
        </w:rPr>
        <w:t>գործընթացին</w:t>
      </w:r>
      <w:r w:rsidRPr="00CB0C48">
        <w:rPr>
          <w:rFonts w:ascii="GHEA Grapalat" w:hAnsi="GHEA Grapalat" w:cs="Sylfaen"/>
          <w:sz w:val="20"/>
          <w:szCs w:val="20"/>
          <w:lang w:val="af-ZA"/>
        </w:rPr>
        <w:t xml:space="preserve"> </w:t>
      </w:r>
      <w:r w:rsidRPr="00CB0C48">
        <w:rPr>
          <w:rFonts w:ascii="GHEA Grapalat" w:hAnsi="GHEA Grapalat" w:cs="Sylfaen"/>
          <w:sz w:val="20"/>
          <w:szCs w:val="20"/>
        </w:rPr>
        <w:t>մասնակցելու</w:t>
      </w:r>
      <w:r w:rsidRPr="00CB0C48">
        <w:rPr>
          <w:rFonts w:ascii="GHEA Grapalat" w:hAnsi="GHEA Grapalat" w:cs="Sylfaen"/>
          <w:sz w:val="20"/>
          <w:szCs w:val="20"/>
          <w:lang w:val="af-ZA"/>
        </w:rPr>
        <w:t xml:space="preserve"> </w:t>
      </w:r>
      <w:r w:rsidRPr="00CB0C48">
        <w:rPr>
          <w:rFonts w:ascii="GHEA Grapalat" w:hAnsi="GHEA Grapalat" w:cs="Sylfaen"/>
          <w:sz w:val="20"/>
          <w:szCs w:val="20"/>
        </w:rPr>
        <w:t>իրավունք</w:t>
      </w:r>
      <w:r w:rsidRPr="00CB0C48">
        <w:rPr>
          <w:rFonts w:ascii="GHEA Grapalat" w:hAnsi="GHEA Grapalat" w:cs="Sylfaen"/>
          <w:sz w:val="20"/>
          <w:szCs w:val="20"/>
          <w:lang w:val="af-ZA"/>
        </w:rPr>
        <w:t xml:space="preserve"> </w:t>
      </w:r>
      <w:r w:rsidRPr="00CB0C48">
        <w:rPr>
          <w:rFonts w:ascii="GHEA Grapalat" w:hAnsi="GHEA Grapalat" w:cs="Sylfaen"/>
          <w:sz w:val="20"/>
          <w:szCs w:val="20"/>
        </w:rPr>
        <w:t>չունեցող</w:t>
      </w:r>
      <w:r w:rsidRPr="00CB0C48">
        <w:rPr>
          <w:rFonts w:ascii="GHEA Grapalat" w:hAnsi="GHEA Grapalat" w:cs="Sylfaen"/>
          <w:sz w:val="20"/>
          <w:szCs w:val="20"/>
          <w:lang w:val="af-ZA"/>
        </w:rPr>
        <w:t xml:space="preserve"> </w:t>
      </w:r>
      <w:r w:rsidRPr="00CB0C48">
        <w:rPr>
          <w:rFonts w:ascii="GHEA Grapalat" w:hAnsi="GHEA Grapalat" w:cs="Sylfaen"/>
          <w:sz w:val="20"/>
          <w:szCs w:val="20"/>
        </w:rPr>
        <w:t>մասնակիցների</w:t>
      </w:r>
      <w:r w:rsidRPr="00CB0C48">
        <w:rPr>
          <w:rFonts w:ascii="GHEA Grapalat" w:hAnsi="GHEA Grapalat" w:cs="Sylfaen"/>
          <w:sz w:val="20"/>
          <w:szCs w:val="20"/>
          <w:lang w:val="af-ZA"/>
        </w:rPr>
        <w:t xml:space="preserve"> </w:t>
      </w:r>
      <w:r w:rsidRPr="00CB0C48">
        <w:rPr>
          <w:rFonts w:ascii="GHEA Grapalat" w:hAnsi="GHEA Grapalat" w:cs="Sylfaen"/>
          <w:sz w:val="20"/>
          <w:szCs w:val="20"/>
        </w:rPr>
        <w:t>ցուցակում</w:t>
      </w:r>
      <w:r w:rsidRPr="00CB0C48">
        <w:rPr>
          <w:rFonts w:ascii="GHEA Grapalat" w:hAnsi="GHEA Grapalat" w:cs="Sylfaen"/>
          <w:sz w:val="20"/>
          <w:szCs w:val="20"/>
          <w:lang w:val="af-ZA"/>
        </w:rPr>
        <w:t xml:space="preserve"> </w:t>
      </w:r>
      <w:r w:rsidRPr="00CB0C48">
        <w:rPr>
          <w:rFonts w:ascii="GHEA Grapalat" w:hAnsi="GHEA Grapalat" w:cs="Sylfaen"/>
          <w:sz w:val="20"/>
          <w:szCs w:val="20"/>
        </w:rPr>
        <w:t>ներառելու</w:t>
      </w:r>
      <w:r w:rsidRPr="00CB0C48">
        <w:rPr>
          <w:rFonts w:ascii="GHEA Grapalat" w:hAnsi="GHEA Grapalat" w:cs="Sylfaen"/>
          <w:sz w:val="20"/>
          <w:szCs w:val="20"/>
          <w:lang w:val="af-ZA"/>
        </w:rPr>
        <w:t xml:space="preserve"> </w:t>
      </w:r>
      <w:r w:rsidRPr="00CB0C48">
        <w:rPr>
          <w:rFonts w:ascii="GHEA Grapalat" w:hAnsi="GHEA Grapalat" w:cs="Sylfaen"/>
          <w:sz w:val="20"/>
          <w:szCs w:val="20"/>
        </w:rPr>
        <w:t>մասին</w:t>
      </w:r>
      <w:r w:rsidRPr="00CB0C48">
        <w:rPr>
          <w:rFonts w:ascii="GHEA Grapalat" w:hAnsi="GHEA Grapalat" w:cs="Sylfaen"/>
          <w:sz w:val="20"/>
          <w:szCs w:val="20"/>
          <w:lang w:val="af-ZA"/>
        </w:rPr>
        <w:t>.</w:t>
      </w:r>
    </w:p>
    <w:p w:rsidR="001004FC" w:rsidRPr="00CB0C48" w:rsidRDefault="001004FC" w:rsidP="001004FC">
      <w:pPr>
        <w:ind w:firstLine="720"/>
        <w:jc w:val="both"/>
        <w:rPr>
          <w:rFonts w:ascii="GHEA Grapalat" w:hAnsi="GHEA Grapalat" w:cs="Sylfaen"/>
          <w:sz w:val="20"/>
          <w:szCs w:val="20"/>
          <w:lang w:val="af-ZA"/>
        </w:rPr>
      </w:pPr>
      <w:r w:rsidRPr="00CB0C48">
        <w:rPr>
          <w:rFonts w:ascii="GHEA Grapalat" w:hAnsi="GHEA Grapalat" w:cs="Sylfaen"/>
          <w:sz w:val="20"/>
          <w:szCs w:val="20"/>
          <w:lang w:val="af-ZA"/>
        </w:rPr>
        <w:t xml:space="preserve">3) </w:t>
      </w:r>
      <w:r w:rsidRPr="00CB0C48">
        <w:rPr>
          <w:rFonts w:ascii="GHEA Grapalat" w:hAnsi="GHEA Grapalat" w:cs="Sylfaen"/>
          <w:sz w:val="20"/>
          <w:szCs w:val="20"/>
        </w:rPr>
        <w:t>հաշվառում</w:t>
      </w:r>
      <w:r w:rsidRPr="00CB0C48">
        <w:rPr>
          <w:rFonts w:ascii="GHEA Grapalat" w:hAnsi="GHEA Grapalat" w:cs="Sylfaen"/>
          <w:sz w:val="20"/>
          <w:szCs w:val="20"/>
          <w:lang w:val="af-ZA"/>
        </w:rPr>
        <w:t xml:space="preserve"> </w:t>
      </w:r>
      <w:r w:rsidRPr="00CB0C48">
        <w:rPr>
          <w:rFonts w:ascii="GHEA Grapalat" w:hAnsi="GHEA Grapalat" w:cs="Sylfaen"/>
          <w:sz w:val="20"/>
          <w:szCs w:val="20"/>
        </w:rPr>
        <w:t>է</w:t>
      </w:r>
      <w:r w:rsidRPr="00CB0C48">
        <w:rPr>
          <w:rFonts w:ascii="GHEA Grapalat" w:hAnsi="GHEA Grapalat" w:cs="Sylfaen"/>
          <w:sz w:val="20"/>
          <w:szCs w:val="20"/>
          <w:lang w:val="af-ZA"/>
        </w:rPr>
        <w:t xml:space="preserve"> </w:t>
      </w:r>
      <w:r w:rsidRPr="00CB0C48">
        <w:rPr>
          <w:rFonts w:ascii="GHEA Grapalat" w:hAnsi="GHEA Grapalat" w:cs="Sylfaen"/>
          <w:sz w:val="20"/>
          <w:szCs w:val="20"/>
        </w:rPr>
        <w:t>գնումների</w:t>
      </w:r>
      <w:r w:rsidRPr="00CB0C48">
        <w:rPr>
          <w:rFonts w:ascii="GHEA Grapalat" w:hAnsi="GHEA Grapalat" w:cs="Sylfaen"/>
          <w:sz w:val="20"/>
          <w:szCs w:val="20"/>
          <w:lang w:val="af-ZA"/>
        </w:rPr>
        <w:t xml:space="preserve"> </w:t>
      </w:r>
      <w:r w:rsidRPr="00CB0C48">
        <w:rPr>
          <w:rFonts w:ascii="GHEA Grapalat" w:hAnsi="GHEA Grapalat" w:cs="Sylfaen"/>
          <w:sz w:val="20"/>
          <w:szCs w:val="20"/>
        </w:rPr>
        <w:t>հետ</w:t>
      </w:r>
      <w:r w:rsidRPr="00CB0C48">
        <w:rPr>
          <w:rFonts w:ascii="GHEA Grapalat" w:hAnsi="GHEA Grapalat" w:cs="Sylfaen"/>
          <w:sz w:val="20"/>
          <w:szCs w:val="20"/>
          <w:lang w:val="af-ZA"/>
        </w:rPr>
        <w:t xml:space="preserve"> </w:t>
      </w:r>
      <w:r w:rsidRPr="00CB0C48">
        <w:rPr>
          <w:rFonts w:ascii="GHEA Grapalat" w:hAnsi="GHEA Grapalat" w:cs="Sylfaen"/>
          <w:sz w:val="20"/>
          <w:szCs w:val="20"/>
        </w:rPr>
        <w:t>կապված</w:t>
      </w:r>
      <w:r w:rsidRPr="00CB0C48">
        <w:rPr>
          <w:rFonts w:ascii="GHEA Grapalat" w:hAnsi="GHEA Grapalat" w:cs="Sylfaen"/>
          <w:sz w:val="20"/>
          <w:szCs w:val="20"/>
          <w:lang w:val="af-ZA"/>
        </w:rPr>
        <w:t xml:space="preserve"> </w:t>
      </w:r>
      <w:r w:rsidRPr="00CB0C48">
        <w:rPr>
          <w:rFonts w:ascii="GHEA Grapalat" w:hAnsi="GHEA Grapalat" w:cs="Sylfaen"/>
          <w:sz w:val="20"/>
          <w:szCs w:val="20"/>
        </w:rPr>
        <w:t>բողոքներ</w:t>
      </w:r>
      <w:r w:rsidRPr="00CB0C48">
        <w:rPr>
          <w:rFonts w:ascii="GHEA Grapalat" w:hAnsi="GHEA Grapalat" w:cs="Sylfaen"/>
          <w:sz w:val="20"/>
          <w:szCs w:val="20"/>
          <w:lang w:val="af-ZA"/>
        </w:rPr>
        <w:t xml:space="preserve"> </w:t>
      </w:r>
      <w:r w:rsidRPr="00CB0C48">
        <w:rPr>
          <w:rFonts w:ascii="GHEA Grapalat" w:hAnsi="GHEA Grapalat" w:cs="Sylfaen"/>
          <w:sz w:val="20"/>
          <w:szCs w:val="20"/>
        </w:rPr>
        <w:t>քննող</w:t>
      </w:r>
      <w:r w:rsidRPr="00CB0C48">
        <w:rPr>
          <w:rFonts w:ascii="GHEA Grapalat" w:hAnsi="GHEA Grapalat" w:cs="Sylfaen"/>
          <w:sz w:val="20"/>
          <w:szCs w:val="20"/>
          <w:lang w:val="af-ZA"/>
        </w:rPr>
        <w:t xml:space="preserve"> </w:t>
      </w:r>
      <w:r w:rsidRPr="00CB0C48">
        <w:rPr>
          <w:rFonts w:ascii="GHEA Grapalat" w:hAnsi="GHEA Grapalat" w:cs="Sylfaen"/>
          <w:sz w:val="20"/>
          <w:szCs w:val="20"/>
        </w:rPr>
        <w:t>անձի</w:t>
      </w:r>
      <w:r w:rsidRPr="00CB0C48">
        <w:rPr>
          <w:rFonts w:ascii="GHEA Grapalat" w:hAnsi="GHEA Grapalat" w:cs="Sylfaen"/>
          <w:sz w:val="20"/>
          <w:szCs w:val="20"/>
          <w:lang w:val="af-ZA"/>
        </w:rPr>
        <w:t xml:space="preserve"> </w:t>
      </w:r>
      <w:r w:rsidRPr="00CB0C48">
        <w:rPr>
          <w:rFonts w:ascii="GHEA Grapalat" w:hAnsi="GHEA Grapalat" w:cs="Sylfaen"/>
          <w:sz w:val="20"/>
          <w:szCs w:val="20"/>
        </w:rPr>
        <w:t>կողմից</w:t>
      </w:r>
      <w:r w:rsidRPr="00CB0C48">
        <w:rPr>
          <w:rFonts w:ascii="GHEA Grapalat" w:hAnsi="GHEA Grapalat" w:cs="Sylfaen"/>
          <w:sz w:val="20"/>
          <w:szCs w:val="20"/>
          <w:lang w:val="af-ZA"/>
        </w:rPr>
        <w:t xml:space="preserve"> </w:t>
      </w:r>
      <w:r w:rsidRPr="00CB0C48">
        <w:rPr>
          <w:rFonts w:ascii="GHEA Grapalat" w:hAnsi="GHEA Grapalat" w:cs="Sylfaen"/>
          <w:sz w:val="20"/>
          <w:szCs w:val="20"/>
        </w:rPr>
        <w:t>ընդունված</w:t>
      </w:r>
      <w:r w:rsidRPr="00CB0C48">
        <w:rPr>
          <w:rFonts w:ascii="GHEA Grapalat" w:hAnsi="GHEA Grapalat" w:cs="Sylfaen"/>
          <w:sz w:val="20"/>
          <w:szCs w:val="20"/>
          <w:lang w:val="af-ZA"/>
        </w:rPr>
        <w:t xml:space="preserve"> </w:t>
      </w:r>
      <w:r w:rsidRPr="00CB0C48">
        <w:rPr>
          <w:rFonts w:ascii="GHEA Grapalat" w:hAnsi="GHEA Grapalat" w:cs="Sylfaen"/>
          <w:sz w:val="20"/>
          <w:szCs w:val="20"/>
        </w:rPr>
        <w:t>որոշումները</w:t>
      </w:r>
      <w:r w:rsidRPr="00CB0C48">
        <w:rPr>
          <w:rFonts w:ascii="GHEA Grapalat" w:hAnsi="GHEA Grapalat" w:cs="Sylfaen"/>
          <w:sz w:val="20"/>
          <w:szCs w:val="20"/>
          <w:lang w:val="af-ZA"/>
        </w:rPr>
        <w:t xml:space="preserve"> </w:t>
      </w:r>
      <w:r w:rsidRPr="00CB0C48">
        <w:rPr>
          <w:rFonts w:ascii="GHEA Grapalat" w:hAnsi="GHEA Grapalat" w:cs="Sylfaen"/>
          <w:sz w:val="20"/>
          <w:szCs w:val="20"/>
        </w:rPr>
        <w:t>և</w:t>
      </w:r>
      <w:r w:rsidRPr="00CB0C48">
        <w:rPr>
          <w:rFonts w:ascii="GHEA Grapalat" w:hAnsi="GHEA Grapalat" w:cs="Sylfaen"/>
          <w:sz w:val="20"/>
          <w:szCs w:val="20"/>
          <w:lang w:val="af-ZA"/>
        </w:rPr>
        <w:t xml:space="preserve"> </w:t>
      </w:r>
      <w:r w:rsidRPr="00CB0C48">
        <w:rPr>
          <w:rFonts w:ascii="GHEA Grapalat" w:hAnsi="GHEA Grapalat" w:cs="Sylfaen"/>
          <w:sz w:val="20"/>
          <w:szCs w:val="20"/>
        </w:rPr>
        <w:t>դրանց</w:t>
      </w:r>
      <w:r w:rsidRPr="00CB0C48">
        <w:rPr>
          <w:rFonts w:ascii="GHEA Grapalat" w:hAnsi="GHEA Grapalat" w:cs="Sylfaen"/>
          <w:sz w:val="20"/>
          <w:szCs w:val="20"/>
          <w:lang w:val="af-ZA"/>
        </w:rPr>
        <w:t xml:space="preserve"> </w:t>
      </w:r>
      <w:r w:rsidRPr="00CB0C48">
        <w:rPr>
          <w:rFonts w:ascii="GHEA Grapalat" w:hAnsi="GHEA Grapalat" w:cs="Sylfaen"/>
          <w:sz w:val="20"/>
          <w:szCs w:val="20"/>
        </w:rPr>
        <w:t>կատարման</w:t>
      </w:r>
      <w:r w:rsidRPr="00CB0C48">
        <w:rPr>
          <w:rFonts w:ascii="GHEA Grapalat" w:hAnsi="GHEA Grapalat" w:cs="Sylfaen"/>
          <w:sz w:val="20"/>
          <w:szCs w:val="20"/>
          <w:lang w:val="af-ZA"/>
        </w:rPr>
        <w:t xml:space="preserve"> </w:t>
      </w:r>
      <w:r w:rsidRPr="00CB0C48">
        <w:rPr>
          <w:rFonts w:ascii="GHEA Grapalat" w:hAnsi="GHEA Grapalat" w:cs="Sylfaen"/>
          <w:sz w:val="20"/>
          <w:szCs w:val="20"/>
        </w:rPr>
        <w:t>նկատմամբ</w:t>
      </w:r>
      <w:r w:rsidRPr="00CB0C48">
        <w:rPr>
          <w:rFonts w:ascii="GHEA Grapalat" w:hAnsi="GHEA Grapalat" w:cs="Sylfaen"/>
          <w:sz w:val="20"/>
          <w:szCs w:val="20"/>
          <w:lang w:val="af-ZA"/>
        </w:rPr>
        <w:t xml:space="preserve"> </w:t>
      </w:r>
      <w:r w:rsidRPr="00CB0C48">
        <w:rPr>
          <w:rFonts w:ascii="GHEA Grapalat" w:hAnsi="GHEA Grapalat" w:cs="Sylfaen"/>
          <w:sz w:val="20"/>
          <w:szCs w:val="20"/>
        </w:rPr>
        <w:t>իրականացնում</w:t>
      </w:r>
      <w:r w:rsidRPr="00CB0C48">
        <w:rPr>
          <w:rFonts w:ascii="GHEA Grapalat" w:hAnsi="GHEA Grapalat" w:cs="Sylfaen"/>
          <w:sz w:val="20"/>
          <w:szCs w:val="20"/>
          <w:lang w:val="af-ZA"/>
        </w:rPr>
        <w:t xml:space="preserve"> </w:t>
      </w:r>
      <w:r w:rsidRPr="00CB0C48">
        <w:rPr>
          <w:rFonts w:ascii="GHEA Grapalat" w:hAnsi="GHEA Grapalat" w:cs="Sylfaen"/>
          <w:sz w:val="20"/>
          <w:szCs w:val="20"/>
        </w:rPr>
        <w:t>է</w:t>
      </w:r>
      <w:r w:rsidRPr="00CB0C48">
        <w:rPr>
          <w:rFonts w:ascii="GHEA Grapalat" w:hAnsi="GHEA Grapalat" w:cs="Sylfaen"/>
          <w:sz w:val="20"/>
          <w:szCs w:val="20"/>
          <w:lang w:val="af-ZA"/>
        </w:rPr>
        <w:t xml:space="preserve"> </w:t>
      </w:r>
      <w:r w:rsidRPr="00CB0C48">
        <w:rPr>
          <w:rFonts w:ascii="GHEA Grapalat" w:hAnsi="GHEA Grapalat" w:cs="Sylfaen"/>
          <w:sz w:val="20"/>
          <w:szCs w:val="20"/>
        </w:rPr>
        <w:t>հսկողություն</w:t>
      </w:r>
      <w:r w:rsidRPr="00CB0C48">
        <w:rPr>
          <w:rFonts w:ascii="GHEA Grapalat" w:hAnsi="GHEA Grapalat" w:cs="Sylfaen"/>
          <w:sz w:val="20"/>
          <w:szCs w:val="20"/>
          <w:lang w:val="af-ZA"/>
        </w:rPr>
        <w:t>:</w:t>
      </w:r>
    </w:p>
    <w:p w:rsidR="001004FC" w:rsidRPr="00CB0C48" w:rsidRDefault="001004FC" w:rsidP="001004FC">
      <w:pPr>
        <w:ind w:firstLine="567"/>
        <w:jc w:val="both"/>
        <w:rPr>
          <w:rFonts w:ascii="GHEA Grapalat" w:hAnsi="GHEA Grapalat" w:cs="Sylfaen"/>
          <w:sz w:val="20"/>
          <w:szCs w:val="20"/>
          <w:lang w:val="af-ZA"/>
        </w:rPr>
      </w:pPr>
      <w:r w:rsidRPr="00CB0C48">
        <w:rPr>
          <w:rFonts w:ascii="GHEA Grapalat" w:hAnsi="GHEA Grapalat" w:cs="Sylfaen"/>
          <w:sz w:val="20"/>
          <w:szCs w:val="20"/>
          <w:lang w:val="af-ZA"/>
        </w:rPr>
        <w:t>11.1</w:t>
      </w:r>
      <w:r w:rsidR="00D7058A">
        <w:rPr>
          <w:rFonts w:ascii="GHEA Grapalat" w:hAnsi="GHEA Grapalat" w:cs="Sylfaen"/>
          <w:sz w:val="20"/>
          <w:szCs w:val="20"/>
          <w:lang w:val="af-ZA"/>
        </w:rPr>
        <w:t>4</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Գնումների</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հետ</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կապված</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բողոքներ</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քննող</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անձի</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կողմից</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բողոքը</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բավարարվելու</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դեպքում</w:t>
      </w:r>
      <w:r w:rsidRPr="00CB0C48">
        <w:rPr>
          <w:rFonts w:ascii="GHEA Grapalat" w:hAnsi="GHEA Grapalat" w:cs="Sylfaen"/>
          <w:sz w:val="20"/>
          <w:szCs w:val="20"/>
          <w:lang w:val="af-ZA"/>
        </w:rPr>
        <w:t xml:space="preserve"> պ</w:t>
      </w:r>
      <w:r w:rsidRPr="00CB0C48">
        <w:rPr>
          <w:rFonts w:ascii="GHEA Grapalat" w:hAnsi="GHEA Grapalat" w:cs="Sylfaen"/>
          <w:sz w:val="20"/>
          <w:szCs w:val="20"/>
          <w:lang w:val="ru-RU"/>
        </w:rPr>
        <w:t>ատվիրատուն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պատասխանատվություն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է</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կրում</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բողոքը</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ներկայացրած</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անձին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պատճառված</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և</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սահմանված</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կարգով</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հիմնավորված</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վնասի</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հատուցման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համար։</w:t>
      </w:r>
    </w:p>
    <w:p w:rsidR="00D7058A" w:rsidRPr="002865DC" w:rsidRDefault="001004FC" w:rsidP="00D7058A">
      <w:pPr>
        <w:pStyle w:val="af4"/>
        <w:shd w:val="clear" w:color="auto" w:fill="FFFFFF"/>
        <w:spacing w:before="0" w:beforeAutospacing="0" w:after="0" w:afterAutospacing="0"/>
        <w:ind w:firstLine="567"/>
        <w:jc w:val="both"/>
        <w:rPr>
          <w:rFonts w:ascii="Arial Unicode" w:hAnsi="Arial Unicode"/>
          <w:color w:val="000000"/>
          <w:sz w:val="21"/>
          <w:szCs w:val="21"/>
          <w:lang w:val="af-ZA"/>
        </w:rPr>
      </w:pPr>
      <w:r w:rsidRPr="00CB0C48">
        <w:rPr>
          <w:rFonts w:ascii="GHEA Grapalat" w:hAnsi="GHEA Grapalat" w:cs="Sylfaen"/>
          <w:sz w:val="20"/>
          <w:szCs w:val="20"/>
          <w:lang w:val="af-ZA"/>
        </w:rPr>
        <w:lastRenderedPageBreak/>
        <w:t>11.1</w:t>
      </w:r>
      <w:r w:rsidR="00D7058A">
        <w:rPr>
          <w:rFonts w:ascii="GHEA Grapalat" w:hAnsi="GHEA Grapalat" w:cs="Sylfaen"/>
          <w:sz w:val="20"/>
          <w:szCs w:val="20"/>
          <w:lang w:val="af-ZA"/>
        </w:rPr>
        <w:t>5</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Բողոքի</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քննությունը</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բաց</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է</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հանրության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համար</w:t>
      </w:r>
      <w:r w:rsidR="00D7058A" w:rsidRPr="002865DC">
        <w:rPr>
          <w:rFonts w:ascii="GHEA Grapalat" w:hAnsi="GHEA Grapalat" w:cs="Sylfaen"/>
          <w:sz w:val="20"/>
          <w:szCs w:val="20"/>
          <w:lang w:val="af-ZA"/>
        </w:rPr>
        <w:t xml:space="preserve">: </w:t>
      </w:r>
      <w:bookmarkStart w:id="16" w:name="_Hlk9265079"/>
      <w:r w:rsidR="00D7058A" w:rsidRPr="00970498">
        <w:rPr>
          <w:rFonts w:ascii="GHEA Grapalat" w:hAnsi="GHEA Grapalat" w:cs="Sylfaen"/>
          <w:sz w:val="20"/>
          <w:szCs w:val="20"/>
          <w:lang w:val="ru-RU"/>
        </w:rPr>
        <w:t>Բողոքի</w:t>
      </w:r>
      <w:r w:rsidR="00D7058A" w:rsidRPr="002865DC">
        <w:rPr>
          <w:rFonts w:ascii="GHEA Grapalat" w:hAnsi="GHEA Grapalat" w:cs="Sylfaen"/>
          <w:sz w:val="20"/>
          <w:szCs w:val="20"/>
          <w:lang w:val="af-ZA"/>
        </w:rPr>
        <w:t xml:space="preserve"> </w:t>
      </w:r>
      <w:r w:rsidR="00D7058A" w:rsidRPr="00970498">
        <w:rPr>
          <w:rFonts w:ascii="GHEA Grapalat" w:hAnsi="GHEA Grapalat" w:cs="Sylfaen"/>
          <w:sz w:val="20"/>
          <w:szCs w:val="20"/>
          <w:lang w:val="ru-RU"/>
        </w:rPr>
        <w:t>քննությունն</w:t>
      </w:r>
      <w:r w:rsidR="00D7058A" w:rsidRPr="002865DC">
        <w:rPr>
          <w:rFonts w:ascii="GHEA Grapalat" w:hAnsi="GHEA Grapalat" w:cs="Sylfaen"/>
          <w:sz w:val="20"/>
          <w:szCs w:val="20"/>
          <w:lang w:val="af-ZA"/>
        </w:rPr>
        <w:t xml:space="preserve"> </w:t>
      </w:r>
      <w:r w:rsidR="00D7058A" w:rsidRPr="00970498">
        <w:rPr>
          <w:rFonts w:ascii="GHEA Grapalat" w:hAnsi="GHEA Grapalat" w:cs="Sylfaen"/>
          <w:sz w:val="20"/>
          <w:szCs w:val="20"/>
          <w:lang w:val="ru-RU"/>
        </w:rPr>
        <w:t>իրականացվում</w:t>
      </w:r>
      <w:r w:rsidR="00D7058A" w:rsidRPr="002865DC">
        <w:rPr>
          <w:rFonts w:ascii="GHEA Grapalat" w:hAnsi="GHEA Grapalat" w:cs="Sylfaen"/>
          <w:sz w:val="20"/>
          <w:szCs w:val="20"/>
          <w:lang w:val="af-ZA"/>
        </w:rPr>
        <w:t xml:space="preserve"> </w:t>
      </w:r>
      <w:r w:rsidR="00D7058A" w:rsidRPr="00970498">
        <w:rPr>
          <w:rFonts w:ascii="GHEA Grapalat" w:hAnsi="GHEA Grapalat" w:cs="Sylfaen"/>
          <w:sz w:val="20"/>
          <w:szCs w:val="20"/>
          <w:lang w:val="ru-RU"/>
        </w:rPr>
        <w:t>է</w:t>
      </w:r>
      <w:r w:rsidR="00D7058A" w:rsidRPr="002865DC">
        <w:rPr>
          <w:rFonts w:ascii="GHEA Grapalat" w:hAnsi="GHEA Grapalat" w:cs="Sylfaen"/>
          <w:sz w:val="20"/>
          <w:szCs w:val="20"/>
          <w:lang w:val="af-ZA"/>
        </w:rPr>
        <w:t xml:space="preserve"> </w:t>
      </w:r>
      <w:r w:rsidR="00D7058A" w:rsidRPr="00970498">
        <w:rPr>
          <w:rFonts w:ascii="GHEA Grapalat" w:hAnsi="GHEA Grapalat" w:cs="Sylfaen"/>
          <w:sz w:val="20"/>
          <w:szCs w:val="20"/>
          <w:lang w:val="ru-RU"/>
        </w:rPr>
        <w:t>նիստերի</w:t>
      </w:r>
      <w:r w:rsidR="00D7058A" w:rsidRPr="002865DC">
        <w:rPr>
          <w:rFonts w:ascii="GHEA Grapalat" w:hAnsi="GHEA Grapalat" w:cs="Sylfaen"/>
          <w:sz w:val="20"/>
          <w:szCs w:val="20"/>
          <w:lang w:val="af-ZA"/>
        </w:rPr>
        <w:t xml:space="preserve"> </w:t>
      </w:r>
      <w:r w:rsidR="00D7058A" w:rsidRPr="00970498">
        <w:rPr>
          <w:rFonts w:ascii="GHEA Grapalat" w:hAnsi="GHEA Grapalat" w:cs="Sylfaen"/>
          <w:sz w:val="20"/>
          <w:szCs w:val="20"/>
          <w:lang w:val="ru-RU"/>
        </w:rPr>
        <w:t>միջոցով</w:t>
      </w:r>
      <w:r w:rsidR="00D7058A" w:rsidRPr="002865DC">
        <w:rPr>
          <w:rFonts w:ascii="GHEA Grapalat" w:hAnsi="GHEA Grapalat" w:cs="Sylfaen"/>
          <w:sz w:val="20"/>
          <w:szCs w:val="20"/>
          <w:lang w:val="af-ZA"/>
        </w:rPr>
        <w:t xml:space="preserve">: </w:t>
      </w:r>
      <w:r w:rsidR="00D7058A" w:rsidRPr="00970498">
        <w:rPr>
          <w:rFonts w:ascii="GHEA Grapalat" w:hAnsi="GHEA Grapalat" w:cs="Sylfaen"/>
          <w:sz w:val="20"/>
          <w:szCs w:val="20"/>
          <w:lang w:val="ru-RU"/>
        </w:rPr>
        <w:t>Նիստերը</w:t>
      </w:r>
      <w:r w:rsidR="00D7058A" w:rsidRPr="002865DC">
        <w:rPr>
          <w:rFonts w:ascii="GHEA Grapalat" w:hAnsi="GHEA Grapalat" w:cs="Sylfaen"/>
          <w:sz w:val="20"/>
          <w:szCs w:val="20"/>
          <w:lang w:val="af-ZA"/>
        </w:rPr>
        <w:t xml:space="preserve"> </w:t>
      </w:r>
      <w:r w:rsidR="00D7058A" w:rsidRPr="00970498">
        <w:rPr>
          <w:rFonts w:ascii="GHEA Grapalat" w:hAnsi="GHEA Grapalat" w:cs="Sylfaen"/>
          <w:sz w:val="20"/>
          <w:szCs w:val="20"/>
          <w:lang w:val="ru-RU"/>
        </w:rPr>
        <w:t>ձայնագրվում</w:t>
      </w:r>
      <w:r w:rsidR="00D7058A" w:rsidRPr="002865DC">
        <w:rPr>
          <w:rFonts w:ascii="GHEA Grapalat" w:hAnsi="GHEA Grapalat" w:cs="Sylfaen"/>
          <w:sz w:val="20"/>
          <w:szCs w:val="20"/>
          <w:lang w:val="af-ZA"/>
        </w:rPr>
        <w:t xml:space="preserve"> </w:t>
      </w:r>
      <w:r w:rsidR="00D7058A" w:rsidRPr="00970498">
        <w:rPr>
          <w:rFonts w:ascii="GHEA Grapalat" w:hAnsi="GHEA Grapalat" w:cs="Sylfaen"/>
          <w:sz w:val="20"/>
          <w:szCs w:val="20"/>
          <w:lang w:val="ru-RU"/>
        </w:rPr>
        <w:t>են</w:t>
      </w:r>
      <w:r w:rsidR="00D7058A" w:rsidRPr="002865DC">
        <w:rPr>
          <w:rFonts w:ascii="GHEA Grapalat" w:hAnsi="GHEA Grapalat" w:cs="Sylfaen"/>
          <w:sz w:val="20"/>
          <w:szCs w:val="20"/>
          <w:lang w:val="af-ZA"/>
        </w:rPr>
        <w:t xml:space="preserve"> </w:t>
      </w:r>
      <w:r w:rsidR="00D7058A" w:rsidRPr="00970498">
        <w:rPr>
          <w:rFonts w:ascii="GHEA Grapalat" w:hAnsi="GHEA Grapalat" w:cs="Sylfaen"/>
          <w:sz w:val="20"/>
          <w:szCs w:val="20"/>
          <w:lang w:val="ru-RU"/>
        </w:rPr>
        <w:t>և</w:t>
      </w:r>
      <w:r w:rsidR="00D7058A" w:rsidRPr="002865DC">
        <w:rPr>
          <w:rFonts w:ascii="GHEA Grapalat" w:hAnsi="GHEA Grapalat" w:cs="Sylfaen"/>
          <w:sz w:val="20"/>
          <w:szCs w:val="20"/>
          <w:lang w:val="af-ZA"/>
        </w:rPr>
        <w:t xml:space="preserve"> </w:t>
      </w:r>
      <w:r w:rsidR="00D7058A" w:rsidRPr="00970498">
        <w:rPr>
          <w:rFonts w:ascii="GHEA Grapalat" w:hAnsi="GHEA Grapalat" w:cs="Sylfaen"/>
          <w:sz w:val="20"/>
          <w:szCs w:val="20"/>
          <w:lang w:val="ru-RU"/>
        </w:rPr>
        <w:t>բողոքի</w:t>
      </w:r>
      <w:r w:rsidR="00D7058A" w:rsidRPr="002865DC">
        <w:rPr>
          <w:rFonts w:ascii="GHEA Grapalat" w:hAnsi="GHEA Grapalat" w:cs="Sylfaen"/>
          <w:sz w:val="20"/>
          <w:szCs w:val="20"/>
          <w:lang w:val="af-ZA"/>
        </w:rPr>
        <w:t xml:space="preserve"> </w:t>
      </w:r>
      <w:r w:rsidR="00D7058A" w:rsidRPr="00970498">
        <w:rPr>
          <w:rFonts w:ascii="GHEA Grapalat" w:hAnsi="GHEA Grapalat" w:cs="Sylfaen"/>
          <w:sz w:val="20"/>
          <w:szCs w:val="20"/>
          <w:lang w:val="ru-RU"/>
        </w:rPr>
        <w:t>վերաբերյալ</w:t>
      </w:r>
      <w:r w:rsidR="00D7058A" w:rsidRPr="002865DC">
        <w:rPr>
          <w:rFonts w:ascii="GHEA Grapalat" w:hAnsi="GHEA Grapalat" w:cs="Sylfaen"/>
          <w:sz w:val="20"/>
          <w:szCs w:val="20"/>
          <w:lang w:val="af-ZA"/>
        </w:rPr>
        <w:t xml:space="preserve"> </w:t>
      </w:r>
      <w:r w:rsidR="00D7058A" w:rsidRPr="00970498">
        <w:rPr>
          <w:rFonts w:ascii="GHEA Grapalat" w:hAnsi="GHEA Grapalat" w:cs="Sylfaen"/>
          <w:sz w:val="20"/>
          <w:szCs w:val="20"/>
          <w:lang w:val="ru-RU"/>
        </w:rPr>
        <w:t>կայացված</w:t>
      </w:r>
      <w:r w:rsidR="00D7058A" w:rsidRPr="002865DC">
        <w:rPr>
          <w:rFonts w:ascii="GHEA Grapalat" w:hAnsi="GHEA Grapalat" w:cs="Sylfaen"/>
          <w:sz w:val="20"/>
          <w:szCs w:val="20"/>
          <w:lang w:val="af-ZA"/>
        </w:rPr>
        <w:t xml:space="preserve"> </w:t>
      </w:r>
      <w:r w:rsidR="00D7058A" w:rsidRPr="00970498">
        <w:rPr>
          <w:rFonts w:ascii="GHEA Grapalat" w:hAnsi="GHEA Grapalat" w:cs="Sylfaen"/>
          <w:sz w:val="20"/>
          <w:szCs w:val="20"/>
          <w:lang w:val="ru-RU"/>
        </w:rPr>
        <w:t>որոշման</w:t>
      </w:r>
      <w:r w:rsidR="00D7058A" w:rsidRPr="002865DC">
        <w:rPr>
          <w:rFonts w:ascii="GHEA Grapalat" w:hAnsi="GHEA Grapalat" w:cs="Sylfaen"/>
          <w:sz w:val="20"/>
          <w:szCs w:val="20"/>
          <w:lang w:val="af-ZA"/>
        </w:rPr>
        <w:t xml:space="preserve"> </w:t>
      </w:r>
      <w:r w:rsidR="00D7058A" w:rsidRPr="00970498">
        <w:rPr>
          <w:rFonts w:ascii="GHEA Grapalat" w:hAnsi="GHEA Grapalat" w:cs="Sylfaen"/>
          <w:sz w:val="20"/>
          <w:szCs w:val="20"/>
          <w:lang w:val="ru-RU"/>
        </w:rPr>
        <w:t>հետ</w:t>
      </w:r>
      <w:r w:rsidR="00D7058A" w:rsidRPr="002865DC">
        <w:rPr>
          <w:rFonts w:ascii="GHEA Grapalat" w:hAnsi="GHEA Grapalat" w:cs="Sylfaen"/>
          <w:sz w:val="20"/>
          <w:szCs w:val="20"/>
          <w:lang w:val="af-ZA"/>
        </w:rPr>
        <w:t xml:space="preserve"> </w:t>
      </w:r>
      <w:r w:rsidR="00D7058A" w:rsidRPr="00970498">
        <w:rPr>
          <w:rFonts w:ascii="GHEA Grapalat" w:hAnsi="GHEA Grapalat" w:cs="Sylfaen"/>
          <w:sz w:val="20"/>
          <w:szCs w:val="20"/>
          <w:lang w:val="ru-RU"/>
        </w:rPr>
        <w:t>մեկտեղ</w:t>
      </w:r>
      <w:r w:rsidR="00D7058A" w:rsidRPr="002865DC">
        <w:rPr>
          <w:rFonts w:ascii="GHEA Grapalat" w:hAnsi="GHEA Grapalat" w:cs="Sylfaen"/>
          <w:sz w:val="20"/>
          <w:szCs w:val="20"/>
          <w:lang w:val="af-ZA"/>
        </w:rPr>
        <w:t xml:space="preserve"> </w:t>
      </w:r>
      <w:r w:rsidR="00D7058A" w:rsidRPr="00970498">
        <w:rPr>
          <w:rFonts w:ascii="GHEA Grapalat" w:hAnsi="GHEA Grapalat" w:cs="Sylfaen"/>
          <w:sz w:val="20"/>
          <w:szCs w:val="20"/>
          <w:lang w:val="ru-RU"/>
        </w:rPr>
        <w:t>հրապարակվում</w:t>
      </w:r>
      <w:r w:rsidR="00D7058A" w:rsidRPr="002865DC">
        <w:rPr>
          <w:rFonts w:ascii="GHEA Grapalat" w:hAnsi="GHEA Grapalat" w:cs="Sylfaen"/>
          <w:sz w:val="20"/>
          <w:szCs w:val="20"/>
          <w:lang w:val="af-ZA"/>
        </w:rPr>
        <w:t xml:space="preserve"> </w:t>
      </w:r>
      <w:r w:rsidR="00D7058A" w:rsidRPr="00970498">
        <w:rPr>
          <w:rFonts w:ascii="GHEA Grapalat" w:hAnsi="GHEA Grapalat" w:cs="Sylfaen"/>
          <w:sz w:val="20"/>
          <w:szCs w:val="20"/>
          <w:lang w:val="ru-RU"/>
        </w:rPr>
        <w:t>են</w:t>
      </w:r>
      <w:r w:rsidR="00D7058A" w:rsidRPr="002865DC">
        <w:rPr>
          <w:rFonts w:ascii="GHEA Grapalat" w:hAnsi="GHEA Grapalat" w:cs="Sylfaen"/>
          <w:sz w:val="20"/>
          <w:szCs w:val="20"/>
          <w:lang w:val="af-ZA"/>
        </w:rPr>
        <w:t xml:space="preserve"> </w:t>
      </w:r>
      <w:r w:rsidR="00D7058A" w:rsidRPr="00970498">
        <w:rPr>
          <w:rFonts w:ascii="GHEA Grapalat" w:hAnsi="GHEA Grapalat" w:cs="Sylfaen"/>
          <w:sz w:val="20"/>
          <w:szCs w:val="20"/>
          <w:lang w:val="ru-RU"/>
        </w:rPr>
        <w:t>տեղեկագրում</w:t>
      </w:r>
      <w:r w:rsidR="00D7058A" w:rsidRPr="002865DC">
        <w:rPr>
          <w:rFonts w:ascii="GHEA Grapalat" w:hAnsi="GHEA Grapalat" w:cs="Sylfaen"/>
          <w:sz w:val="20"/>
          <w:szCs w:val="20"/>
          <w:lang w:val="af-ZA"/>
        </w:rPr>
        <w:t xml:space="preserve">: </w:t>
      </w:r>
      <w:r w:rsidR="00D7058A" w:rsidRPr="00970498">
        <w:rPr>
          <w:rFonts w:ascii="GHEA Grapalat" w:hAnsi="GHEA Grapalat" w:cs="Sylfaen"/>
          <w:sz w:val="20"/>
          <w:szCs w:val="20"/>
          <w:lang w:val="ru-RU"/>
        </w:rPr>
        <w:t>Ձայնագրման</w:t>
      </w:r>
      <w:r w:rsidR="00D7058A" w:rsidRPr="002865DC">
        <w:rPr>
          <w:rFonts w:ascii="GHEA Grapalat" w:hAnsi="GHEA Grapalat" w:cs="Sylfaen"/>
          <w:sz w:val="20"/>
          <w:szCs w:val="20"/>
          <w:lang w:val="af-ZA"/>
        </w:rPr>
        <w:t xml:space="preserve"> </w:t>
      </w:r>
      <w:r w:rsidR="00D7058A" w:rsidRPr="00970498">
        <w:rPr>
          <w:rFonts w:ascii="GHEA Grapalat" w:hAnsi="GHEA Grapalat" w:cs="Sylfaen"/>
          <w:sz w:val="20"/>
          <w:szCs w:val="20"/>
          <w:lang w:val="ru-RU"/>
        </w:rPr>
        <w:t>անհնարինության</w:t>
      </w:r>
      <w:r w:rsidR="00D7058A" w:rsidRPr="002865DC">
        <w:rPr>
          <w:rFonts w:ascii="GHEA Grapalat" w:hAnsi="GHEA Grapalat" w:cs="Sylfaen"/>
          <w:sz w:val="20"/>
          <w:szCs w:val="20"/>
          <w:lang w:val="af-ZA"/>
        </w:rPr>
        <w:t xml:space="preserve"> </w:t>
      </w:r>
      <w:r w:rsidR="00D7058A" w:rsidRPr="00970498">
        <w:rPr>
          <w:rFonts w:ascii="GHEA Grapalat" w:hAnsi="GHEA Grapalat" w:cs="Sylfaen"/>
          <w:sz w:val="20"/>
          <w:szCs w:val="20"/>
          <w:lang w:val="ru-RU"/>
        </w:rPr>
        <w:t>դեպքում</w:t>
      </w:r>
      <w:r w:rsidR="00D7058A" w:rsidRPr="002865DC">
        <w:rPr>
          <w:rFonts w:ascii="GHEA Grapalat" w:hAnsi="GHEA Grapalat" w:cs="Sylfaen"/>
          <w:sz w:val="20"/>
          <w:szCs w:val="20"/>
          <w:lang w:val="af-ZA"/>
        </w:rPr>
        <w:t xml:space="preserve"> </w:t>
      </w:r>
      <w:r w:rsidR="00D7058A" w:rsidRPr="00970498">
        <w:rPr>
          <w:rFonts w:ascii="GHEA Grapalat" w:hAnsi="GHEA Grapalat" w:cs="Sylfaen"/>
          <w:sz w:val="20"/>
          <w:szCs w:val="20"/>
          <w:lang w:val="ru-RU"/>
        </w:rPr>
        <w:t>նիստերը</w:t>
      </w:r>
      <w:r w:rsidR="00D7058A" w:rsidRPr="002865DC">
        <w:rPr>
          <w:rFonts w:ascii="GHEA Grapalat" w:hAnsi="GHEA Grapalat" w:cs="Sylfaen"/>
          <w:sz w:val="20"/>
          <w:szCs w:val="20"/>
          <w:lang w:val="af-ZA"/>
        </w:rPr>
        <w:t xml:space="preserve"> </w:t>
      </w:r>
      <w:r w:rsidR="00D7058A" w:rsidRPr="00970498">
        <w:rPr>
          <w:rFonts w:ascii="GHEA Grapalat" w:hAnsi="GHEA Grapalat" w:cs="Sylfaen"/>
          <w:sz w:val="20"/>
          <w:szCs w:val="20"/>
          <w:lang w:val="ru-RU"/>
        </w:rPr>
        <w:t>սղագրվում</w:t>
      </w:r>
      <w:r w:rsidR="00D7058A" w:rsidRPr="002865DC">
        <w:rPr>
          <w:rFonts w:ascii="GHEA Grapalat" w:hAnsi="GHEA Grapalat" w:cs="Sylfaen"/>
          <w:sz w:val="20"/>
          <w:szCs w:val="20"/>
          <w:lang w:val="af-ZA"/>
        </w:rPr>
        <w:t xml:space="preserve">: </w:t>
      </w:r>
      <w:r w:rsidR="00D7058A" w:rsidRPr="00970498">
        <w:rPr>
          <w:rFonts w:ascii="GHEA Grapalat" w:hAnsi="GHEA Grapalat" w:cs="Sylfaen"/>
          <w:sz w:val="20"/>
          <w:szCs w:val="20"/>
          <w:lang w:val="ru-RU"/>
        </w:rPr>
        <w:t>Նիստերը</w:t>
      </w:r>
      <w:r w:rsidR="00D7058A" w:rsidRPr="002865DC">
        <w:rPr>
          <w:rFonts w:ascii="GHEA Grapalat" w:hAnsi="GHEA Grapalat" w:cs="Sylfaen"/>
          <w:sz w:val="20"/>
          <w:szCs w:val="20"/>
          <w:lang w:val="af-ZA"/>
        </w:rPr>
        <w:t xml:space="preserve"> </w:t>
      </w:r>
      <w:r w:rsidR="00D7058A" w:rsidRPr="00970498">
        <w:rPr>
          <w:rFonts w:ascii="GHEA Grapalat" w:hAnsi="GHEA Grapalat" w:cs="Sylfaen"/>
          <w:sz w:val="20"/>
          <w:szCs w:val="20"/>
          <w:lang w:val="ru-RU"/>
        </w:rPr>
        <w:t>առցանց</w:t>
      </w:r>
      <w:r w:rsidR="00D7058A" w:rsidRPr="002865DC">
        <w:rPr>
          <w:rFonts w:ascii="GHEA Grapalat" w:hAnsi="GHEA Grapalat" w:cs="Sylfaen"/>
          <w:sz w:val="20"/>
          <w:szCs w:val="20"/>
          <w:lang w:val="af-ZA"/>
        </w:rPr>
        <w:t xml:space="preserve"> </w:t>
      </w:r>
      <w:r w:rsidR="00D7058A" w:rsidRPr="00970498">
        <w:rPr>
          <w:rFonts w:ascii="GHEA Grapalat" w:hAnsi="GHEA Grapalat" w:cs="Sylfaen"/>
          <w:sz w:val="20"/>
          <w:szCs w:val="20"/>
          <w:lang w:val="ru-RU"/>
        </w:rPr>
        <w:t>հեռարձակվում</w:t>
      </w:r>
      <w:r w:rsidR="00D7058A" w:rsidRPr="002865DC">
        <w:rPr>
          <w:rFonts w:ascii="GHEA Grapalat" w:hAnsi="GHEA Grapalat" w:cs="Sylfaen"/>
          <w:sz w:val="20"/>
          <w:szCs w:val="20"/>
          <w:lang w:val="af-ZA"/>
        </w:rPr>
        <w:t xml:space="preserve"> </w:t>
      </w:r>
      <w:r w:rsidR="00D7058A" w:rsidRPr="00970498">
        <w:rPr>
          <w:rFonts w:ascii="GHEA Grapalat" w:hAnsi="GHEA Grapalat" w:cs="Sylfaen"/>
          <w:sz w:val="20"/>
          <w:szCs w:val="20"/>
          <w:lang w:val="ru-RU"/>
        </w:rPr>
        <w:t>են</w:t>
      </w:r>
      <w:r w:rsidR="00D7058A" w:rsidRPr="002865DC">
        <w:rPr>
          <w:rFonts w:ascii="GHEA Grapalat" w:hAnsi="GHEA Grapalat" w:cs="Sylfaen"/>
          <w:sz w:val="20"/>
          <w:szCs w:val="20"/>
          <w:lang w:val="af-ZA"/>
        </w:rPr>
        <w:t xml:space="preserve"> </w:t>
      </w:r>
      <w:r w:rsidR="00D7058A" w:rsidRPr="00970498">
        <w:rPr>
          <w:rFonts w:ascii="GHEA Grapalat" w:hAnsi="GHEA Grapalat" w:cs="Sylfaen"/>
          <w:sz w:val="20"/>
          <w:szCs w:val="20"/>
          <w:lang w:val="ru-RU"/>
        </w:rPr>
        <w:t>նաև</w:t>
      </w:r>
      <w:r w:rsidR="00D7058A" w:rsidRPr="002865DC">
        <w:rPr>
          <w:rFonts w:ascii="GHEA Grapalat" w:hAnsi="GHEA Grapalat" w:cs="Sylfaen"/>
          <w:sz w:val="20"/>
          <w:szCs w:val="20"/>
          <w:lang w:val="af-ZA"/>
        </w:rPr>
        <w:t xml:space="preserve"> </w:t>
      </w:r>
      <w:r w:rsidR="00D7058A" w:rsidRPr="00970498">
        <w:rPr>
          <w:rFonts w:ascii="GHEA Grapalat" w:hAnsi="GHEA Grapalat" w:cs="Sylfaen"/>
          <w:sz w:val="20"/>
          <w:szCs w:val="20"/>
          <w:lang w:val="ru-RU"/>
        </w:rPr>
        <w:t>համացանցում</w:t>
      </w:r>
      <w:r w:rsidR="00D7058A" w:rsidRPr="002865DC">
        <w:rPr>
          <w:rFonts w:ascii="GHEA Grapalat" w:hAnsi="GHEA Grapalat" w:cs="Sylfaen"/>
          <w:sz w:val="20"/>
          <w:szCs w:val="20"/>
          <w:lang w:val="af-ZA"/>
        </w:rPr>
        <w:t>:</w:t>
      </w:r>
    </w:p>
    <w:bookmarkEnd w:id="16"/>
    <w:p w:rsidR="001004FC" w:rsidRPr="00CB0C48" w:rsidRDefault="001004FC" w:rsidP="001004FC">
      <w:pPr>
        <w:ind w:firstLine="567"/>
        <w:jc w:val="both"/>
        <w:rPr>
          <w:rFonts w:ascii="GHEA Grapalat" w:hAnsi="GHEA Grapalat" w:cs="Sylfaen"/>
          <w:sz w:val="20"/>
          <w:szCs w:val="20"/>
          <w:lang w:val="af-ZA"/>
        </w:rPr>
      </w:pPr>
      <w:r w:rsidRPr="00CB0C48">
        <w:rPr>
          <w:rFonts w:ascii="GHEA Grapalat" w:hAnsi="GHEA Grapalat" w:cs="Sylfaen"/>
          <w:sz w:val="20"/>
          <w:szCs w:val="20"/>
          <w:lang w:val="af-ZA"/>
        </w:rPr>
        <w:t>11.1</w:t>
      </w:r>
      <w:r w:rsidR="00D7058A">
        <w:rPr>
          <w:rFonts w:ascii="GHEA Grapalat" w:hAnsi="GHEA Grapalat" w:cs="Sylfaen"/>
          <w:sz w:val="20"/>
          <w:szCs w:val="20"/>
          <w:lang w:val="af-ZA"/>
        </w:rPr>
        <w:t>6</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Յուրաքանչյուր</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անձ</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որի</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շահերը</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խախտվել</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են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կամ</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կարող</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են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խախտվել</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բողոքարկման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հիմք</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ծառայած</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գործողությունների</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արդյունքում</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իրավունք</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ունի</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մասնակցելու</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բողոքարկման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ընթացակարգին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մինչև</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բողոքի</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վերաբերյալ</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որոշում</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ընդունելու</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ժամկետը</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գնումների</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հետ</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կապված</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բողոքներ</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քննող</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անձին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ներկայացնելով</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համանման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բողոք։</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Օրենքի</w:t>
      </w:r>
      <w:r w:rsidRPr="00CB0C48">
        <w:rPr>
          <w:rFonts w:ascii="GHEA Grapalat" w:hAnsi="GHEA Grapalat" w:cs="Sylfaen"/>
          <w:sz w:val="20"/>
          <w:szCs w:val="20"/>
          <w:lang w:val="af-ZA"/>
        </w:rPr>
        <w:t xml:space="preserve"> 50-</w:t>
      </w:r>
      <w:r w:rsidRPr="00CB0C48">
        <w:rPr>
          <w:rFonts w:ascii="GHEA Grapalat" w:hAnsi="GHEA Grapalat" w:cs="Sylfaen"/>
          <w:sz w:val="20"/>
          <w:szCs w:val="20"/>
          <w:lang w:val="ru-RU"/>
        </w:rPr>
        <w:t>րդ</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հոդվածի</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համաձայն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բողոքարկման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ընթացակարգին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չմասնակցած</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անձը</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զրկվում</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է</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գնումների</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հետ</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կապված</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բողոքներ</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քննող</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անձին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համանման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բողոք</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ներկայացնելու</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իրավունքից։</w:t>
      </w:r>
    </w:p>
    <w:p w:rsidR="001004FC" w:rsidRPr="00CB0C48" w:rsidRDefault="001004FC" w:rsidP="001004FC">
      <w:pPr>
        <w:ind w:firstLine="567"/>
        <w:jc w:val="both"/>
        <w:rPr>
          <w:rFonts w:ascii="GHEA Grapalat" w:hAnsi="GHEA Grapalat" w:cs="Sylfaen"/>
          <w:sz w:val="20"/>
          <w:szCs w:val="20"/>
          <w:lang w:val="af-ZA"/>
        </w:rPr>
      </w:pPr>
      <w:r w:rsidRPr="00CB0C48">
        <w:rPr>
          <w:rFonts w:ascii="GHEA Grapalat" w:hAnsi="GHEA Grapalat" w:cs="Sylfaen"/>
          <w:sz w:val="20"/>
          <w:szCs w:val="20"/>
          <w:lang w:val="af-ZA"/>
        </w:rPr>
        <w:t>11.1</w:t>
      </w:r>
      <w:r w:rsidR="00D7058A">
        <w:rPr>
          <w:rFonts w:ascii="GHEA Grapalat" w:hAnsi="GHEA Grapalat" w:cs="Sylfaen"/>
          <w:sz w:val="20"/>
          <w:szCs w:val="20"/>
          <w:lang w:val="af-ZA"/>
        </w:rPr>
        <w:t>7</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Գնումների</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հետ</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կապված</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բողոքներ</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քննող</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անձը</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որոշումն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կայացնելու</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օրվան</w:t>
      </w:r>
      <w:r w:rsidRPr="00CB0C48">
        <w:rPr>
          <w:rFonts w:ascii="GHEA Grapalat" w:hAnsi="GHEA Grapalat" w:cs="Sylfaen"/>
          <w:sz w:val="20"/>
          <w:szCs w:val="20"/>
          <w:lang w:val="af-ZA"/>
        </w:rPr>
        <w:t xml:space="preserve"> </w:t>
      </w:r>
      <w:r w:rsidRPr="00CB0C48">
        <w:rPr>
          <w:rFonts w:ascii="GHEA Grapalat" w:hAnsi="GHEA Grapalat" w:cs="Sylfaen"/>
          <w:sz w:val="20"/>
          <w:szCs w:val="20"/>
        </w:rPr>
        <w:t>հաջորդող</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երկու</w:t>
      </w:r>
      <w:r w:rsidRPr="00CB0C48">
        <w:rPr>
          <w:rFonts w:ascii="GHEA Grapalat" w:hAnsi="GHEA Grapalat" w:cs="Sylfaen"/>
          <w:sz w:val="20"/>
          <w:szCs w:val="20"/>
          <w:lang w:val="af-ZA"/>
        </w:rPr>
        <w:t xml:space="preserve"> </w:t>
      </w:r>
      <w:r w:rsidRPr="00CB0C48">
        <w:rPr>
          <w:rFonts w:ascii="GHEA Grapalat" w:hAnsi="GHEA Grapalat" w:cs="Sylfaen"/>
          <w:sz w:val="20"/>
          <w:szCs w:val="20"/>
        </w:rPr>
        <w:t>աշխատանքային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օրվա</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ընթացքում</w:t>
      </w:r>
      <w:r w:rsidRPr="00CB0C48">
        <w:rPr>
          <w:rFonts w:ascii="GHEA Grapalat" w:hAnsi="GHEA Grapalat" w:cs="Sylfaen"/>
          <w:sz w:val="20"/>
          <w:szCs w:val="20"/>
          <w:lang w:val="af-ZA"/>
        </w:rPr>
        <w:t xml:space="preserve"> </w:t>
      </w:r>
      <w:r w:rsidRPr="00CB0C48">
        <w:rPr>
          <w:rFonts w:ascii="GHEA Grapalat" w:hAnsi="GHEA Grapalat" w:cs="Sylfaen"/>
          <w:sz w:val="20"/>
          <w:szCs w:val="20"/>
        </w:rPr>
        <w:t>որոշումը</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հրապարակում</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է</w:t>
      </w:r>
      <w:r w:rsidRPr="00CB0C48">
        <w:rPr>
          <w:rFonts w:ascii="GHEA Grapalat" w:hAnsi="GHEA Grapalat" w:cs="Sylfaen"/>
          <w:sz w:val="20"/>
          <w:szCs w:val="20"/>
          <w:lang w:val="af-ZA"/>
        </w:rPr>
        <w:t xml:space="preserve"> տեղեկագրում` նշելով հրապարակման ամսաթիվը</w:t>
      </w:r>
      <w:r w:rsidRPr="00CB0C48">
        <w:rPr>
          <w:rFonts w:ascii="GHEA Grapalat" w:hAnsi="GHEA Grapalat" w:cs="Sylfaen"/>
          <w:sz w:val="20"/>
          <w:szCs w:val="20"/>
          <w:lang w:val="ru-RU"/>
        </w:rPr>
        <w:t>։</w:t>
      </w:r>
      <w:r w:rsidRPr="00CB0C48">
        <w:rPr>
          <w:rFonts w:ascii="GHEA Grapalat" w:hAnsi="GHEA Grapalat" w:cs="Sylfaen"/>
          <w:sz w:val="20"/>
          <w:szCs w:val="20"/>
          <w:lang w:val="af-ZA"/>
        </w:rPr>
        <w:t xml:space="preserve"> Գնումների հետ կապված բողոքներ քննող անձի որոշումն ուժի մեջ է մտնում այն տեղեկագրում հրապարակելուն հաջորդող օրը:</w:t>
      </w:r>
    </w:p>
    <w:p w:rsidR="001004FC" w:rsidRPr="00CB0C48" w:rsidRDefault="001004FC" w:rsidP="001004FC">
      <w:pPr>
        <w:ind w:firstLine="567"/>
        <w:jc w:val="both"/>
        <w:rPr>
          <w:rFonts w:ascii="GHEA Grapalat" w:hAnsi="GHEA Grapalat" w:cs="Sylfaen"/>
          <w:sz w:val="20"/>
          <w:szCs w:val="20"/>
          <w:lang w:val="af-ZA"/>
        </w:rPr>
      </w:pPr>
      <w:r w:rsidRPr="00CB0C48">
        <w:rPr>
          <w:rFonts w:ascii="GHEA Grapalat" w:hAnsi="GHEA Grapalat" w:cs="Sylfaen"/>
          <w:sz w:val="20"/>
          <w:szCs w:val="20"/>
          <w:lang w:val="af-ZA"/>
        </w:rPr>
        <w:t>11.1</w:t>
      </w:r>
      <w:r w:rsidR="0005212E">
        <w:rPr>
          <w:rFonts w:ascii="GHEA Grapalat" w:hAnsi="GHEA Grapalat" w:cs="Sylfaen"/>
          <w:sz w:val="20"/>
          <w:szCs w:val="20"/>
          <w:lang w:val="af-ZA"/>
        </w:rPr>
        <w:t>8</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Յուրաքանչյուր</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անձ</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որը</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շահագրգռված</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է</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կոնկրետ</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գործարքի</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կնքման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հարցում</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և</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որը</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վնասներ</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է</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կրել</w:t>
      </w:r>
      <w:r w:rsidRPr="00CB0C48">
        <w:rPr>
          <w:rFonts w:ascii="GHEA Grapalat" w:hAnsi="GHEA Grapalat" w:cs="Sylfaen"/>
          <w:sz w:val="20"/>
          <w:szCs w:val="20"/>
          <w:lang w:val="af-ZA"/>
        </w:rPr>
        <w:t xml:space="preserve"> </w:t>
      </w:r>
      <w:r w:rsidRPr="00CB0C48">
        <w:rPr>
          <w:rFonts w:ascii="GHEA Grapalat" w:hAnsi="GHEA Grapalat" w:cs="Sylfaen"/>
          <w:sz w:val="20"/>
          <w:szCs w:val="20"/>
        </w:rPr>
        <w:t>պ</w:t>
      </w:r>
      <w:r w:rsidRPr="00CB0C48">
        <w:rPr>
          <w:rFonts w:ascii="GHEA Grapalat" w:hAnsi="GHEA Grapalat" w:cs="Sylfaen"/>
          <w:sz w:val="20"/>
          <w:szCs w:val="20"/>
          <w:lang w:val="ru-RU"/>
        </w:rPr>
        <w:t>ատվիրատուի</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հանձնաժողովի</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կամ</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գնումների</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հետ</w:t>
      </w:r>
      <w:r w:rsidRPr="002865DC">
        <w:rPr>
          <w:rFonts w:ascii="GHEA Grapalat" w:hAnsi="GHEA Grapalat" w:cs="Sylfaen"/>
          <w:sz w:val="20"/>
          <w:szCs w:val="20"/>
          <w:lang w:val="af-ZA"/>
        </w:rPr>
        <w:t xml:space="preserve"> </w:t>
      </w:r>
      <w:r w:rsidRPr="00CB0C48">
        <w:rPr>
          <w:rFonts w:ascii="GHEA Grapalat" w:hAnsi="GHEA Grapalat" w:cs="Sylfaen"/>
          <w:sz w:val="20"/>
          <w:szCs w:val="20"/>
          <w:lang w:val="ru-RU"/>
        </w:rPr>
        <w:t>կապված</w:t>
      </w:r>
      <w:r w:rsidRPr="002865DC">
        <w:rPr>
          <w:rFonts w:ascii="GHEA Grapalat" w:hAnsi="GHEA Grapalat" w:cs="Sylfaen"/>
          <w:sz w:val="20"/>
          <w:szCs w:val="20"/>
          <w:lang w:val="af-ZA"/>
        </w:rPr>
        <w:t xml:space="preserve"> </w:t>
      </w:r>
      <w:r w:rsidRPr="00CB0C48">
        <w:rPr>
          <w:rFonts w:ascii="GHEA Grapalat" w:hAnsi="GHEA Grapalat" w:cs="Sylfaen"/>
          <w:sz w:val="20"/>
          <w:szCs w:val="20"/>
          <w:lang w:val="ru-RU"/>
        </w:rPr>
        <w:t>բողոքներ</w:t>
      </w:r>
      <w:r w:rsidRPr="002865DC">
        <w:rPr>
          <w:rFonts w:ascii="GHEA Grapalat" w:hAnsi="GHEA Grapalat" w:cs="Sylfaen"/>
          <w:sz w:val="20"/>
          <w:szCs w:val="20"/>
          <w:lang w:val="af-ZA"/>
        </w:rPr>
        <w:t xml:space="preserve"> </w:t>
      </w:r>
      <w:r w:rsidRPr="00CB0C48">
        <w:rPr>
          <w:rFonts w:ascii="GHEA Grapalat" w:hAnsi="GHEA Grapalat" w:cs="Sylfaen"/>
          <w:sz w:val="20"/>
          <w:szCs w:val="20"/>
          <w:lang w:val="ru-RU"/>
        </w:rPr>
        <w:t>քննող</w:t>
      </w:r>
      <w:r w:rsidRPr="002865DC">
        <w:rPr>
          <w:rFonts w:ascii="GHEA Grapalat" w:hAnsi="GHEA Grapalat" w:cs="Sylfaen"/>
          <w:sz w:val="20"/>
          <w:szCs w:val="20"/>
          <w:lang w:val="af-ZA"/>
        </w:rPr>
        <w:t xml:space="preserve"> </w:t>
      </w:r>
      <w:r w:rsidRPr="00CB0C48">
        <w:rPr>
          <w:rFonts w:ascii="GHEA Grapalat" w:hAnsi="GHEA Grapalat" w:cs="Sylfaen"/>
          <w:sz w:val="20"/>
          <w:szCs w:val="20"/>
          <w:lang w:val="ru-RU"/>
        </w:rPr>
        <w:t>անձի</w:t>
      </w:r>
      <w:r w:rsidRPr="002865DC">
        <w:rPr>
          <w:rFonts w:ascii="GHEA Grapalat" w:hAnsi="GHEA Grapalat" w:cs="Sylfaen"/>
          <w:sz w:val="20"/>
          <w:szCs w:val="20"/>
          <w:lang w:val="af-ZA"/>
        </w:rPr>
        <w:t xml:space="preserve"> </w:t>
      </w:r>
      <w:r w:rsidRPr="00CB0C48">
        <w:rPr>
          <w:rFonts w:ascii="GHEA Grapalat" w:hAnsi="GHEA Grapalat" w:cs="Sylfaen"/>
          <w:sz w:val="20"/>
          <w:szCs w:val="20"/>
          <w:lang w:val="ru-RU"/>
        </w:rPr>
        <w:t>կատարած</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գործողության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կամ</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անգործության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հետևանքով</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իրավունք</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ունի</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դատական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կարգով</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պահանջելու</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վնասների</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փոխհատուցում։</w:t>
      </w:r>
    </w:p>
    <w:p w:rsidR="001004FC" w:rsidRDefault="001004FC" w:rsidP="001004FC">
      <w:pPr>
        <w:ind w:firstLine="567"/>
        <w:jc w:val="both"/>
        <w:rPr>
          <w:rFonts w:ascii="GHEA Grapalat" w:hAnsi="GHEA Grapalat" w:cs="Sylfaen"/>
          <w:sz w:val="20"/>
          <w:szCs w:val="20"/>
          <w:lang w:val="af-ZA"/>
        </w:rPr>
      </w:pPr>
      <w:r w:rsidRPr="00CB0C48">
        <w:rPr>
          <w:rFonts w:ascii="GHEA Grapalat" w:hAnsi="GHEA Grapalat" w:cs="Sylfaen"/>
          <w:sz w:val="20"/>
          <w:szCs w:val="20"/>
          <w:lang w:val="af-ZA"/>
        </w:rPr>
        <w:t>11.1</w:t>
      </w:r>
      <w:r w:rsidR="0005212E">
        <w:rPr>
          <w:rFonts w:ascii="GHEA Grapalat" w:hAnsi="GHEA Grapalat" w:cs="Sylfaen"/>
          <w:sz w:val="20"/>
          <w:szCs w:val="20"/>
          <w:lang w:val="af-ZA"/>
        </w:rPr>
        <w:t>9</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Գնումների</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հետ</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կապված</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բողոքներ</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քննող</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անձին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ներկայացված</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բողոքն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ինքնաբերաբար</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կասեցնում</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է</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գնման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գործընթացը</w:t>
      </w:r>
      <w:r w:rsidRPr="00CB0C48">
        <w:rPr>
          <w:rFonts w:ascii="GHEA Grapalat" w:hAnsi="GHEA Grapalat" w:cs="Sylfaen"/>
          <w:sz w:val="20"/>
          <w:szCs w:val="20"/>
          <w:lang w:val="af-ZA"/>
        </w:rPr>
        <w:t xml:space="preserve">` </w:t>
      </w:r>
      <w:r w:rsidRPr="00CB0C48">
        <w:rPr>
          <w:rFonts w:ascii="GHEA Grapalat" w:hAnsi="GHEA Grapalat" w:cs="Sylfaen"/>
          <w:sz w:val="20"/>
          <w:szCs w:val="20"/>
        </w:rPr>
        <w:t>Օ</w:t>
      </w:r>
      <w:r w:rsidRPr="00CB0C48">
        <w:rPr>
          <w:rFonts w:ascii="GHEA Grapalat" w:hAnsi="GHEA Grapalat" w:cs="Sylfaen"/>
          <w:sz w:val="20"/>
          <w:szCs w:val="20"/>
          <w:lang w:val="ru-RU"/>
        </w:rPr>
        <w:t>րենքի</w:t>
      </w:r>
      <w:r w:rsidRPr="00CB0C48">
        <w:rPr>
          <w:rFonts w:ascii="GHEA Grapalat" w:hAnsi="GHEA Grapalat" w:cs="Sylfaen"/>
          <w:sz w:val="20"/>
          <w:szCs w:val="20"/>
          <w:lang w:val="af-ZA"/>
        </w:rPr>
        <w:t xml:space="preserve"> 50-</w:t>
      </w:r>
      <w:r w:rsidRPr="00CB0C48">
        <w:rPr>
          <w:rFonts w:ascii="GHEA Grapalat" w:hAnsi="GHEA Grapalat" w:cs="Sylfaen"/>
          <w:sz w:val="20"/>
          <w:szCs w:val="20"/>
          <w:lang w:val="ru-RU"/>
        </w:rPr>
        <w:t>րդ</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հոդվածի</w:t>
      </w:r>
      <w:r w:rsidRPr="00CB0C48">
        <w:rPr>
          <w:rFonts w:ascii="GHEA Grapalat" w:hAnsi="GHEA Grapalat" w:cs="Sylfaen"/>
          <w:sz w:val="20"/>
          <w:szCs w:val="20"/>
          <w:lang w:val="af-ZA"/>
        </w:rPr>
        <w:t xml:space="preserve"> 9-</w:t>
      </w:r>
      <w:r w:rsidRPr="00CB0C48">
        <w:rPr>
          <w:rFonts w:ascii="GHEA Grapalat" w:hAnsi="GHEA Grapalat" w:cs="Sylfaen"/>
          <w:sz w:val="20"/>
          <w:szCs w:val="20"/>
          <w:lang w:val="ru-RU"/>
        </w:rPr>
        <w:t>րդ</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մասով</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նախատեսված</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հայտարարությունը</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հրապարակվելու</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օրվանից</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մինչև</w:t>
      </w:r>
      <w:r w:rsidRPr="00CB0C48">
        <w:rPr>
          <w:rFonts w:ascii="GHEA Grapalat" w:hAnsi="GHEA Grapalat" w:cs="Sylfaen"/>
          <w:sz w:val="20"/>
          <w:szCs w:val="20"/>
          <w:lang w:val="af-ZA"/>
        </w:rPr>
        <w:t xml:space="preserve"> </w:t>
      </w:r>
      <w:r w:rsidRPr="00CB0C48">
        <w:rPr>
          <w:rFonts w:ascii="GHEA Grapalat" w:hAnsi="GHEA Grapalat" w:cs="Sylfaen"/>
          <w:sz w:val="20"/>
          <w:szCs w:val="20"/>
        </w:rPr>
        <w:t>բողոքի</w:t>
      </w:r>
      <w:r w:rsidRPr="00CB0C48">
        <w:rPr>
          <w:rFonts w:ascii="GHEA Grapalat" w:hAnsi="GHEA Grapalat" w:cs="Sylfaen"/>
          <w:sz w:val="20"/>
          <w:szCs w:val="20"/>
          <w:lang w:val="af-ZA"/>
        </w:rPr>
        <w:t xml:space="preserve"> </w:t>
      </w:r>
      <w:r w:rsidRPr="00CB0C48">
        <w:rPr>
          <w:rFonts w:ascii="GHEA Grapalat" w:hAnsi="GHEA Grapalat" w:cs="Sylfaen"/>
          <w:sz w:val="20"/>
          <w:szCs w:val="20"/>
        </w:rPr>
        <w:t>քննության</w:t>
      </w:r>
      <w:r w:rsidRPr="00CB0C48">
        <w:rPr>
          <w:rFonts w:ascii="GHEA Grapalat" w:hAnsi="GHEA Grapalat" w:cs="Sylfaen"/>
          <w:sz w:val="20"/>
          <w:szCs w:val="20"/>
          <w:lang w:val="af-ZA"/>
        </w:rPr>
        <w:t xml:space="preserve"> </w:t>
      </w:r>
      <w:r w:rsidRPr="00CB0C48">
        <w:rPr>
          <w:rFonts w:ascii="GHEA Grapalat" w:hAnsi="GHEA Grapalat" w:cs="Sylfaen"/>
          <w:sz w:val="20"/>
          <w:szCs w:val="20"/>
        </w:rPr>
        <w:t>արդյունքներով</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ընդունված</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որոշման՝</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ուժի</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մեջ</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մտնելու</w:t>
      </w:r>
      <w:r w:rsidRPr="00CB0C48">
        <w:rPr>
          <w:rFonts w:ascii="GHEA Grapalat" w:hAnsi="GHEA Grapalat" w:cs="Sylfaen"/>
          <w:sz w:val="20"/>
          <w:szCs w:val="20"/>
          <w:lang w:val="af-ZA"/>
        </w:rPr>
        <w:t xml:space="preserve"> </w:t>
      </w:r>
      <w:r w:rsidRPr="00CB0C48">
        <w:rPr>
          <w:rFonts w:ascii="GHEA Grapalat" w:hAnsi="GHEA Grapalat" w:cs="Sylfaen"/>
          <w:sz w:val="20"/>
          <w:szCs w:val="20"/>
          <w:lang w:val="ru-RU"/>
        </w:rPr>
        <w:t>օրը</w:t>
      </w:r>
      <w:r w:rsidRPr="00CB0C48">
        <w:rPr>
          <w:rFonts w:ascii="GHEA Grapalat" w:hAnsi="GHEA Grapalat" w:cs="Sylfaen"/>
          <w:sz w:val="20"/>
          <w:szCs w:val="20"/>
          <w:lang w:val="af-ZA"/>
        </w:rPr>
        <w:t xml:space="preserve">:  </w:t>
      </w:r>
    </w:p>
    <w:p w:rsidR="001004FC" w:rsidRPr="00CB0C48" w:rsidRDefault="0005212E" w:rsidP="001004FC">
      <w:pPr>
        <w:ind w:firstLine="567"/>
        <w:jc w:val="both"/>
        <w:rPr>
          <w:rFonts w:ascii="GHEA Grapalat" w:hAnsi="GHEA Grapalat" w:cs="Sylfaen"/>
          <w:b/>
          <w:sz w:val="20"/>
          <w:szCs w:val="20"/>
          <w:lang w:val="es-ES"/>
        </w:rPr>
      </w:pPr>
      <w:r w:rsidRPr="00970498">
        <w:rPr>
          <w:rFonts w:ascii="GHEA Grapalat" w:hAnsi="GHEA Grapalat" w:cs="Sylfaen"/>
          <w:sz w:val="20"/>
          <w:szCs w:val="20"/>
          <w:lang w:val="ru-RU"/>
        </w:rPr>
        <w:t>Օրենքի</w:t>
      </w:r>
      <w:r w:rsidRPr="002865DC">
        <w:rPr>
          <w:rFonts w:ascii="GHEA Grapalat" w:hAnsi="GHEA Grapalat" w:cs="Sylfaen"/>
          <w:sz w:val="20"/>
          <w:szCs w:val="20"/>
          <w:lang w:val="af-ZA"/>
        </w:rPr>
        <w:t xml:space="preserve"> 51-</w:t>
      </w:r>
      <w:r w:rsidRPr="00970498">
        <w:rPr>
          <w:rFonts w:ascii="GHEA Grapalat" w:hAnsi="GHEA Grapalat" w:cs="Sylfaen"/>
          <w:sz w:val="20"/>
          <w:szCs w:val="20"/>
          <w:lang w:val="ru-RU"/>
        </w:rPr>
        <w:t>րդ</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հոդվածի</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համաձայն</w:t>
      </w:r>
      <w:r w:rsidRPr="002865DC">
        <w:rPr>
          <w:rFonts w:ascii="GHEA Grapalat" w:hAnsi="GHEA Grapalat" w:cs="Sylfaen"/>
          <w:sz w:val="20"/>
          <w:szCs w:val="20"/>
          <w:lang w:val="af-ZA"/>
        </w:rPr>
        <w:t xml:space="preserve"> </w:t>
      </w:r>
      <w:r>
        <w:rPr>
          <w:rFonts w:ascii="GHEA Grapalat" w:hAnsi="GHEA Grapalat" w:cs="Sylfaen"/>
          <w:sz w:val="20"/>
          <w:szCs w:val="20"/>
        </w:rPr>
        <w:t>գնումների</w:t>
      </w:r>
      <w:r w:rsidRPr="002865DC">
        <w:rPr>
          <w:rFonts w:ascii="GHEA Grapalat" w:hAnsi="GHEA Grapalat" w:cs="Sylfaen"/>
          <w:sz w:val="20"/>
          <w:szCs w:val="20"/>
          <w:lang w:val="af-ZA"/>
        </w:rPr>
        <w:t xml:space="preserve"> </w:t>
      </w:r>
      <w:r>
        <w:rPr>
          <w:rFonts w:ascii="GHEA Grapalat" w:hAnsi="GHEA Grapalat" w:cs="Sylfaen"/>
          <w:sz w:val="20"/>
          <w:szCs w:val="20"/>
        </w:rPr>
        <w:t>հետ</w:t>
      </w:r>
      <w:r w:rsidRPr="002865DC">
        <w:rPr>
          <w:rFonts w:ascii="GHEA Grapalat" w:hAnsi="GHEA Grapalat" w:cs="Sylfaen"/>
          <w:sz w:val="20"/>
          <w:szCs w:val="20"/>
          <w:lang w:val="af-ZA"/>
        </w:rPr>
        <w:t xml:space="preserve"> </w:t>
      </w:r>
      <w:r>
        <w:rPr>
          <w:rFonts w:ascii="GHEA Grapalat" w:hAnsi="GHEA Grapalat" w:cs="Sylfaen"/>
          <w:sz w:val="20"/>
          <w:szCs w:val="20"/>
        </w:rPr>
        <w:t>կապված</w:t>
      </w:r>
      <w:r w:rsidRPr="002865DC">
        <w:rPr>
          <w:rFonts w:ascii="GHEA Grapalat" w:hAnsi="GHEA Grapalat" w:cs="Sylfaen"/>
          <w:sz w:val="20"/>
          <w:szCs w:val="20"/>
          <w:lang w:val="af-ZA"/>
        </w:rPr>
        <w:t xml:space="preserve"> </w:t>
      </w:r>
      <w:r>
        <w:rPr>
          <w:rFonts w:ascii="GHEA Grapalat" w:hAnsi="GHEA Grapalat" w:cs="Sylfaen"/>
          <w:sz w:val="20"/>
          <w:szCs w:val="20"/>
        </w:rPr>
        <w:t>բողոքներ</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բողոքը</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քննող</w:t>
      </w:r>
      <w:r w:rsidRPr="002865DC">
        <w:rPr>
          <w:rFonts w:ascii="GHEA Grapalat" w:hAnsi="GHEA Grapalat" w:cs="Sylfaen"/>
          <w:sz w:val="20"/>
          <w:szCs w:val="20"/>
          <w:lang w:val="af-ZA"/>
        </w:rPr>
        <w:t xml:space="preserve"> </w:t>
      </w:r>
      <w:r>
        <w:rPr>
          <w:rFonts w:ascii="GHEA Grapalat" w:hAnsi="GHEA Grapalat" w:cs="Sylfaen"/>
          <w:sz w:val="20"/>
          <w:szCs w:val="20"/>
        </w:rPr>
        <w:t>ա</w:t>
      </w:r>
      <w:r w:rsidRPr="00970498">
        <w:rPr>
          <w:rFonts w:ascii="GHEA Grapalat" w:hAnsi="GHEA Grapalat" w:cs="Sylfaen"/>
          <w:sz w:val="20"/>
          <w:szCs w:val="20"/>
          <w:lang w:val="ru-RU"/>
        </w:rPr>
        <w:t>նձը</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կայացնում</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է</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գնման</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գործընթացի</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կասեցումը</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հանելու</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մասին</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որոշում</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եթե</w:t>
      </w:r>
      <w:r w:rsidRPr="002865DC">
        <w:rPr>
          <w:rFonts w:ascii="GHEA Grapalat" w:hAnsi="GHEA Grapalat" w:cs="Sylfaen"/>
          <w:sz w:val="20"/>
          <w:szCs w:val="20"/>
          <w:lang w:val="af-ZA"/>
        </w:rPr>
        <w:t xml:space="preserve"> </w:t>
      </w:r>
      <w:r>
        <w:rPr>
          <w:rFonts w:ascii="GHEA Grapalat" w:hAnsi="GHEA Grapalat" w:cs="Sylfaen"/>
          <w:sz w:val="20"/>
          <w:szCs w:val="20"/>
        </w:rPr>
        <w:t>օրենքի</w:t>
      </w:r>
      <w:r w:rsidRPr="002865DC">
        <w:rPr>
          <w:rFonts w:ascii="GHEA Grapalat" w:hAnsi="GHEA Grapalat" w:cs="Sylfaen"/>
          <w:sz w:val="20"/>
          <w:szCs w:val="20"/>
          <w:lang w:val="af-ZA"/>
        </w:rPr>
        <w:t xml:space="preserve"> 2-</w:t>
      </w:r>
      <w:r w:rsidRPr="00970498">
        <w:rPr>
          <w:rFonts w:ascii="GHEA Grapalat" w:hAnsi="GHEA Grapalat" w:cs="Sylfaen"/>
          <w:sz w:val="20"/>
          <w:szCs w:val="20"/>
          <w:lang w:val="ru-RU"/>
        </w:rPr>
        <w:t>րդ</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հոդվածի</w:t>
      </w:r>
      <w:r w:rsidRPr="002865DC">
        <w:rPr>
          <w:rFonts w:ascii="GHEA Grapalat" w:hAnsi="GHEA Grapalat" w:cs="Sylfaen"/>
          <w:sz w:val="20"/>
          <w:szCs w:val="20"/>
          <w:lang w:val="af-ZA"/>
        </w:rPr>
        <w:t xml:space="preserve"> 1-</w:t>
      </w:r>
      <w:r w:rsidRPr="00970498">
        <w:rPr>
          <w:rFonts w:ascii="GHEA Grapalat" w:hAnsi="GHEA Grapalat" w:cs="Sylfaen"/>
          <w:sz w:val="20"/>
          <w:szCs w:val="20"/>
          <w:lang w:val="ru-RU"/>
        </w:rPr>
        <w:t>ին</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մասով</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սահմանված</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մարմինների</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ղեկավարները</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իսկ</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իրավաբանական</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անձանց</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դեպքում</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գործադիր</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մարմնի</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ղեկավարը</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գրավոր</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հայտնում</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է</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որ</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հանրային</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կամ</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պաշտպանության</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և</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ազգային</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անվտանգության</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շահերից</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ելնելով</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անհրաժեշտ</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է</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շարունակել</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գնման</w:t>
      </w:r>
      <w:r w:rsidRPr="002865DC">
        <w:rPr>
          <w:rFonts w:ascii="GHEA Grapalat" w:hAnsi="GHEA Grapalat" w:cs="Sylfaen"/>
          <w:sz w:val="20"/>
          <w:szCs w:val="20"/>
          <w:lang w:val="af-ZA"/>
        </w:rPr>
        <w:t xml:space="preserve"> </w:t>
      </w:r>
      <w:r w:rsidRPr="00970498">
        <w:rPr>
          <w:rFonts w:ascii="GHEA Grapalat" w:hAnsi="GHEA Grapalat" w:cs="Sylfaen"/>
          <w:sz w:val="20"/>
          <w:szCs w:val="20"/>
          <w:lang w:val="ru-RU"/>
        </w:rPr>
        <w:t>գործընթացը</w:t>
      </w:r>
      <w:r w:rsidRPr="002865DC">
        <w:rPr>
          <w:rFonts w:ascii="GHEA Grapalat" w:hAnsi="GHEA Grapalat" w:cs="Sylfaen"/>
          <w:sz w:val="20"/>
          <w:szCs w:val="20"/>
          <w:lang w:val="af-ZA"/>
        </w:rPr>
        <w:t xml:space="preserve">: </w:t>
      </w:r>
      <w:r w:rsidR="001004FC" w:rsidRPr="00CB0C48">
        <w:rPr>
          <w:rFonts w:ascii="GHEA Grapalat" w:hAnsi="GHEA Grapalat" w:cs="Sylfaen"/>
          <w:sz w:val="20"/>
          <w:szCs w:val="20"/>
          <w:lang w:val="ru-RU"/>
        </w:rPr>
        <w:t>Սույն</w:t>
      </w:r>
      <w:r w:rsidR="001004FC" w:rsidRPr="00CB0C48">
        <w:rPr>
          <w:rFonts w:ascii="GHEA Grapalat" w:hAnsi="GHEA Grapalat" w:cs="Sylfaen"/>
          <w:sz w:val="20"/>
          <w:szCs w:val="20"/>
          <w:lang w:val="af-ZA"/>
        </w:rPr>
        <w:t xml:space="preserve"> </w:t>
      </w:r>
      <w:r w:rsidR="001004FC" w:rsidRPr="00CB0C48">
        <w:rPr>
          <w:rFonts w:ascii="GHEA Grapalat" w:hAnsi="GHEA Grapalat" w:cs="Sylfaen"/>
          <w:sz w:val="20"/>
          <w:szCs w:val="20"/>
        </w:rPr>
        <w:t>կետ</w:t>
      </w:r>
      <w:r w:rsidR="001004FC" w:rsidRPr="00CB0C48">
        <w:rPr>
          <w:rFonts w:ascii="GHEA Grapalat" w:hAnsi="GHEA Grapalat" w:cs="Sylfaen"/>
          <w:sz w:val="20"/>
          <w:szCs w:val="20"/>
          <w:lang w:val="ru-RU"/>
        </w:rPr>
        <w:t>ով</w:t>
      </w:r>
      <w:r w:rsidR="001004FC" w:rsidRPr="00CB0C48">
        <w:rPr>
          <w:rFonts w:ascii="GHEA Grapalat" w:hAnsi="GHEA Grapalat" w:cs="Sylfaen"/>
          <w:sz w:val="20"/>
          <w:szCs w:val="20"/>
          <w:lang w:val="af-ZA"/>
        </w:rPr>
        <w:t xml:space="preserve"> </w:t>
      </w:r>
      <w:r w:rsidR="001004FC" w:rsidRPr="00CB0C48">
        <w:rPr>
          <w:rFonts w:ascii="GHEA Grapalat" w:hAnsi="GHEA Grapalat" w:cs="Sylfaen"/>
          <w:sz w:val="20"/>
          <w:szCs w:val="20"/>
          <w:lang w:val="ru-RU"/>
        </w:rPr>
        <w:t>նախատեսված</w:t>
      </w:r>
      <w:r w:rsidR="001004FC" w:rsidRPr="00CB0C48">
        <w:rPr>
          <w:rFonts w:ascii="GHEA Grapalat" w:hAnsi="GHEA Grapalat" w:cs="Sylfaen"/>
          <w:sz w:val="20"/>
          <w:szCs w:val="20"/>
          <w:lang w:val="af-ZA"/>
        </w:rPr>
        <w:t xml:space="preserve"> </w:t>
      </w:r>
      <w:r w:rsidR="001004FC" w:rsidRPr="00CB0C48">
        <w:rPr>
          <w:rFonts w:ascii="GHEA Grapalat" w:hAnsi="GHEA Grapalat" w:cs="Sylfaen"/>
          <w:sz w:val="20"/>
          <w:szCs w:val="20"/>
          <w:lang w:val="ru-RU"/>
        </w:rPr>
        <w:t>որոշումը</w:t>
      </w:r>
      <w:r w:rsidR="001004FC" w:rsidRPr="00CB0C48">
        <w:rPr>
          <w:rFonts w:ascii="GHEA Grapalat" w:hAnsi="GHEA Grapalat" w:cs="Sylfaen"/>
          <w:sz w:val="20"/>
          <w:szCs w:val="20"/>
          <w:lang w:val="af-ZA"/>
        </w:rPr>
        <w:t xml:space="preserve"> </w:t>
      </w:r>
      <w:r w:rsidR="001004FC" w:rsidRPr="00CB0C48">
        <w:rPr>
          <w:rFonts w:ascii="GHEA Grapalat" w:hAnsi="GHEA Grapalat" w:cs="Sylfaen"/>
          <w:sz w:val="20"/>
          <w:szCs w:val="20"/>
          <w:lang w:val="ru-RU"/>
        </w:rPr>
        <w:t>գնումների</w:t>
      </w:r>
      <w:r w:rsidR="001004FC" w:rsidRPr="00CB0C48">
        <w:rPr>
          <w:rFonts w:ascii="GHEA Grapalat" w:hAnsi="GHEA Grapalat" w:cs="Sylfaen"/>
          <w:sz w:val="20"/>
          <w:szCs w:val="20"/>
          <w:lang w:val="af-ZA"/>
        </w:rPr>
        <w:t xml:space="preserve"> </w:t>
      </w:r>
      <w:r w:rsidR="001004FC" w:rsidRPr="00CB0C48">
        <w:rPr>
          <w:rFonts w:ascii="GHEA Grapalat" w:hAnsi="GHEA Grapalat" w:cs="Sylfaen"/>
          <w:sz w:val="20"/>
          <w:szCs w:val="20"/>
          <w:lang w:val="ru-RU"/>
        </w:rPr>
        <w:t>հետ</w:t>
      </w:r>
      <w:r w:rsidR="001004FC" w:rsidRPr="00CB0C48">
        <w:rPr>
          <w:rFonts w:ascii="GHEA Grapalat" w:hAnsi="GHEA Grapalat" w:cs="Sylfaen"/>
          <w:sz w:val="20"/>
          <w:szCs w:val="20"/>
          <w:lang w:val="af-ZA"/>
        </w:rPr>
        <w:t xml:space="preserve"> </w:t>
      </w:r>
      <w:r w:rsidR="001004FC" w:rsidRPr="00CB0C48">
        <w:rPr>
          <w:rFonts w:ascii="GHEA Grapalat" w:hAnsi="GHEA Grapalat" w:cs="Sylfaen"/>
          <w:sz w:val="20"/>
          <w:szCs w:val="20"/>
          <w:lang w:val="ru-RU"/>
        </w:rPr>
        <w:t>կապված</w:t>
      </w:r>
      <w:r w:rsidR="001004FC" w:rsidRPr="00CB0C48">
        <w:rPr>
          <w:rFonts w:ascii="GHEA Grapalat" w:hAnsi="GHEA Grapalat" w:cs="Sylfaen"/>
          <w:sz w:val="20"/>
          <w:szCs w:val="20"/>
          <w:lang w:val="af-ZA"/>
        </w:rPr>
        <w:t xml:space="preserve"> </w:t>
      </w:r>
      <w:r w:rsidR="001004FC" w:rsidRPr="00CB0C48">
        <w:rPr>
          <w:rFonts w:ascii="GHEA Grapalat" w:hAnsi="GHEA Grapalat" w:cs="Sylfaen"/>
          <w:sz w:val="20"/>
          <w:szCs w:val="20"/>
          <w:lang w:val="ru-RU"/>
        </w:rPr>
        <w:t>բողոքներ</w:t>
      </w:r>
      <w:r w:rsidR="001004FC" w:rsidRPr="00CB0C48">
        <w:rPr>
          <w:rFonts w:ascii="GHEA Grapalat" w:hAnsi="GHEA Grapalat" w:cs="Sylfaen"/>
          <w:sz w:val="20"/>
          <w:szCs w:val="20"/>
          <w:lang w:val="af-ZA"/>
        </w:rPr>
        <w:t xml:space="preserve"> </w:t>
      </w:r>
      <w:r w:rsidR="001004FC" w:rsidRPr="00CB0C48">
        <w:rPr>
          <w:rFonts w:ascii="GHEA Grapalat" w:hAnsi="GHEA Grapalat" w:cs="Sylfaen"/>
          <w:sz w:val="20"/>
          <w:szCs w:val="20"/>
          <w:lang w:val="ru-RU"/>
        </w:rPr>
        <w:t>քննող</w:t>
      </w:r>
      <w:r w:rsidR="001004FC" w:rsidRPr="00CB0C48">
        <w:rPr>
          <w:rFonts w:ascii="GHEA Grapalat" w:hAnsi="GHEA Grapalat" w:cs="Sylfaen"/>
          <w:sz w:val="20"/>
          <w:szCs w:val="20"/>
          <w:lang w:val="af-ZA"/>
        </w:rPr>
        <w:t xml:space="preserve"> </w:t>
      </w:r>
      <w:r w:rsidR="001004FC" w:rsidRPr="00CB0C48">
        <w:rPr>
          <w:rFonts w:ascii="GHEA Grapalat" w:hAnsi="GHEA Grapalat" w:cs="Sylfaen"/>
          <w:sz w:val="20"/>
          <w:szCs w:val="20"/>
          <w:lang w:val="ru-RU"/>
        </w:rPr>
        <w:t>անձը</w:t>
      </w:r>
      <w:r w:rsidR="001004FC" w:rsidRPr="00CB0C48">
        <w:rPr>
          <w:rFonts w:ascii="GHEA Grapalat" w:hAnsi="GHEA Grapalat" w:cs="Sylfaen"/>
          <w:sz w:val="20"/>
          <w:szCs w:val="20"/>
          <w:lang w:val="af-ZA"/>
        </w:rPr>
        <w:t xml:space="preserve"> </w:t>
      </w:r>
      <w:r w:rsidR="001004FC" w:rsidRPr="00CB0C48">
        <w:rPr>
          <w:rFonts w:ascii="GHEA Grapalat" w:hAnsi="GHEA Grapalat" w:cs="Sylfaen"/>
          <w:sz w:val="20"/>
          <w:szCs w:val="20"/>
          <w:lang w:val="ru-RU"/>
        </w:rPr>
        <w:t>հրապարակում</w:t>
      </w:r>
      <w:r w:rsidR="001004FC" w:rsidRPr="00CB0C48">
        <w:rPr>
          <w:rFonts w:ascii="GHEA Grapalat" w:hAnsi="GHEA Grapalat" w:cs="Sylfaen"/>
          <w:sz w:val="20"/>
          <w:szCs w:val="20"/>
          <w:lang w:val="af-ZA"/>
        </w:rPr>
        <w:t xml:space="preserve"> </w:t>
      </w:r>
      <w:r w:rsidR="001004FC" w:rsidRPr="00CB0C48">
        <w:rPr>
          <w:rFonts w:ascii="GHEA Grapalat" w:hAnsi="GHEA Grapalat" w:cs="Sylfaen"/>
          <w:sz w:val="20"/>
          <w:szCs w:val="20"/>
          <w:lang w:val="ru-RU"/>
        </w:rPr>
        <w:t>է</w:t>
      </w:r>
      <w:r w:rsidR="001004FC" w:rsidRPr="00CB0C48">
        <w:rPr>
          <w:rFonts w:ascii="GHEA Grapalat" w:hAnsi="GHEA Grapalat" w:cs="Sylfaen"/>
          <w:sz w:val="20"/>
          <w:szCs w:val="20"/>
          <w:lang w:val="af-ZA"/>
        </w:rPr>
        <w:t xml:space="preserve"> </w:t>
      </w:r>
      <w:r w:rsidR="001004FC" w:rsidRPr="00CB0C48">
        <w:rPr>
          <w:rFonts w:ascii="GHEA Grapalat" w:hAnsi="GHEA Grapalat" w:cs="Sylfaen"/>
          <w:sz w:val="20"/>
          <w:szCs w:val="20"/>
          <w:lang w:val="ru-RU"/>
        </w:rPr>
        <w:t>տեղեկագրում</w:t>
      </w:r>
      <w:r w:rsidR="001004FC" w:rsidRPr="00CB0C48">
        <w:rPr>
          <w:rFonts w:ascii="GHEA Grapalat" w:hAnsi="GHEA Grapalat" w:cs="Sylfaen"/>
          <w:sz w:val="20"/>
          <w:szCs w:val="20"/>
          <w:lang w:val="af-ZA"/>
        </w:rPr>
        <w:t xml:space="preserve">` </w:t>
      </w:r>
      <w:r w:rsidR="001004FC" w:rsidRPr="00CB0C48">
        <w:rPr>
          <w:rFonts w:ascii="GHEA Grapalat" w:hAnsi="GHEA Grapalat" w:cs="Sylfaen"/>
          <w:sz w:val="20"/>
          <w:szCs w:val="20"/>
          <w:lang w:val="ru-RU"/>
        </w:rPr>
        <w:t>այն</w:t>
      </w:r>
      <w:r w:rsidR="001004FC" w:rsidRPr="00CB0C48">
        <w:rPr>
          <w:rFonts w:ascii="GHEA Grapalat" w:hAnsi="GHEA Grapalat" w:cs="Sylfaen"/>
          <w:sz w:val="20"/>
          <w:szCs w:val="20"/>
          <w:lang w:val="af-ZA"/>
        </w:rPr>
        <w:t xml:space="preserve"> </w:t>
      </w:r>
      <w:r w:rsidR="001004FC" w:rsidRPr="00CB0C48">
        <w:rPr>
          <w:rFonts w:ascii="GHEA Grapalat" w:hAnsi="GHEA Grapalat" w:cs="Sylfaen"/>
          <w:sz w:val="20"/>
          <w:szCs w:val="20"/>
          <w:lang w:val="ru-RU"/>
        </w:rPr>
        <w:t>կայացնելու</w:t>
      </w:r>
      <w:r w:rsidR="001004FC" w:rsidRPr="00CB0C48">
        <w:rPr>
          <w:rFonts w:ascii="GHEA Grapalat" w:hAnsi="GHEA Grapalat" w:cs="Sylfaen"/>
          <w:sz w:val="20"/>
          <w:szCs w:val="20"/>
          <w:lang w:val="af-ZA"/>
        </w:rPr>
        <w:t xml:space="preserve"> </w:t>
      </w:r>
      <w:r w:rsidR="001004FC" w:rsidRPr="00CB0C48">
        <w:rPr>
          <w:rFonts w:ascii="GHEA Grapalat" w:hAnsi="GHEA Grapalat" w:cs="Sylfaen"/>
          <w:sz w:val="20"/>
          <w:szCs w:val="20"/>
          <w:lang w:val="ru-RU"/>
        </w:rPr>
        <w:t>օրվան</w:t>
      </w:r>
      <w:r w:rsidR="001004FC" w:rsidRPr="00CB0C48">
        <w:rPr>
          <w:rFonts w:ascii="GHEA Grapalat" w:hAnsi="GHEA Grapalat" w:cs="Sylfaen"/>
          <w:sz w:val="20"/>
          <w:szCs w:val="20"/>
          <w:lang w:val="af-ZA"/>
        </w:rPr>
        <w:t xml:space="preserve"> </w:t>
      </w:r>
      <w:r w:rsidR="001004FC" w:rsidRPr="00CB0C48">
        <w:rPr>
          <w:rFonts w:ascii="GHEA Grapalat" w:hAnsi="GHEA Grapalat" w:cs="Sylfaen"/>
          <w:sz w:val="20"/>
          <w:szCs w:val="20"/>
          <w:lang w:val="ru-RU"/>
        </w:rPr>
        <w:t>հաջորդող</w:t>
      </w:r>
      <w:r w:rsidR="001004FC" w:rsidRPr="00CB0C48">
        <w:rPr>
          <w:rFonts w:ascii="GHEA Grapalat" w:hAnsi="GHEA Grapalat" w:cs="Sylfaen"/>
          <w:sz w:val="20"/>
          <w:szCs w:val="20"/>
          <w:lang w:val="af-ZA"/>
        </w:rPr>
        <w:t xml:space="preserve"> </w:t>
      </w:r>
      <w:r w:rsidR="001004FC" w:rsidRPr="00CB0C48">
        <w:rPr>
          <w:rFonts w:ascii="GHEA Grapalat" w:hAnsi="GHEA Grapalat" w:cs="Sylfaen"/>
          <w:sz w:val="20"/>
          <w:szCs w:val="20"/>
          <w:lang w:val="ru-RU"/>
        </w:rPr>
        <w:t>աշխատանքային</w:t>
      </w:r>
      <w:r w:rsidR="001004FC" w:rsidRPr="00CB0C48">
        <w:rPr>
          <w:rFonts w:ascii="GHEA Grapalat" w:hAnsi="GHEA Grapalat" w:cs="Sylfaen"/>
          <w:sz w:val="20"/>
          <w:szCs w:val="20"/>
          <w:lang w:val="af-ZA"/>
        </w:rPr>
        <w:t xml:space="preserve"> </w:t>
      </w:r>
      <w:r w:rsidR="001004FC" w:rsidRPr="00CB0C48">
        <w:rPr>
          <w:rFonts w:ascii="GHEA Grapalat" w:hAnsi="GHEA Grapalat" w:cs="Sylfaen"/>
          <w:sz w:val="20"/>
          <w:szCs w:val="20"/>
          <w:lang w:val="ru-RU"/>
        </w:rPr>
        <w:t>օրը</w:t>
      </w:r>
      <w:r w:rsidR="001004FC" w:rsidRPr="00CB0C48">
        <w:rPr>
          <w:rFonts w:ascii="GHEA Grapalat" w:hAnsi="GHEA Grapalat" w:cs="Sylfaen"/>
          <w:sz w:val="20"/>
          <w:szCs w:val="20"/>
          <w:lang w:val="af-ZA"/>
        </w:rPr>
        <w:t>:</w:t>
      </w:r>
    </w:p>
    <w:p w:rsidR="00AE679C" w:rsidRPr="00CB0C48" w:rsidRDefault="00AE679C" w:rsidP="007C49D4">
      <w:pPr>
        <w:ind w:firstLine="567"/>
        <w:jc w:val="center"/>
        <w:rPr>
          <w:rFonts w:ascii="GHEA Grapalat" w:hAnsi="GHEA Grapalat" w:cs="Sylfaen"/>
          <w:b/>
          <w:szCs w:val="22"/>
          <w:lang w:val="es-ES"/>
        </w:rPr>
      </w:pPr>
    </w:p>
    <w:p w:rsidR="00AE679C" w:rsidRPr="00CB0C48" w:rsidRDefault="00A21EAD" w:rsidP="007C49D4">
      <w:pPr>
        <w:ind w:firstLine="567"/>
        <w:jc w:val="center"/>
        <w:rPr>
          <w:rFonts w:ascii="GHEA Grapalat" w:hAnsi="GHEA Grapalat" w:cs="Sylfaen"/>
          <w:b/>
          <w:szCs w:val="22"/>
          <w:lang w:val="es-ES"/>
        </w:rPr>
      </w:pPr>
      <w:r w:rsidRPr="00CB0C48">
        <w:rPr>
          <w:rFonts w:ascii="GHEA Grapalat" w:hAnsi="GHEA Grapalat" w:cs="Sylfaen"/>
          <w:b/>
          <w:szCs w:val="22"/>
          <w:lang w:val="es-ES"/>
        </w:rPr>
        <w:br w:type="page"/>
      </w:r>
    </w:p>
    <w:p w:rsidR="00096865" w:rsidRPr="00CB0C48" w:rsidRDefault="00096865" w:rsidP="007C49D4">
      <w:pPr>
        <w:ind w:firstLine="567"/>
        <w:jc w:val="center"/>
        <w:rPr>
          <w:rFonts w:ascii="GHEA Grapalat" w:hAnsi="GHEA Grapalat"/>
          <w:b/>
          <w:szCs w:val="22"/>
          <w:lang w:val="af-ZA"/>
        </w:rPr>
      </w:pPr>
      <w:r w:rsidRPr="00CB0C48">
        <w:rPr>
          <w:rFonts w:ascii="GHEA Grapalat" w:hAnsi="GHEA Grapalat" w:cs="Sylfaen"/>
          <w:b/>
          <w:szCs w:val="22"/>
          <w:lang w:val="es-ES"/>
        </w:rPr>
        <w:lastRenderedPageBreak/>
        <w:t>ՄԱՍ</w:t>
      </w:r>
      <w:r w:rsidRPr="00CB0C48">
        <w:rPr>
          <w:rFonts w:ascii="GHEA Grapalat" w:hAnsi="GHEA Grapalat"/>
          <w:b/>
          <w:szCs w:val="22"/>
          <w:lang w:val="af-ZA"/>
        </w:rPr>
        <w:t xml:space="preserve">  II</w:t>
      </w:r>
    </w:p>
    <w:p w:rsidR="00096865" w:rsidRPr="00CB0C48" w:rsidRDefault="00096865" w:rsidP="00096865">
      <w:pPr>
        <w:pStyle w:val="aa"/>
        <w:ind w:right="-7"/>
        <w:jc w:val="center"/>
        <w:rPr>
          <w:rFonts w:ascii="GHEA Grapalat" w:hAnsi="GHEA Grapalat"/>
          <w:b/>
          <w:szCs w:val="22"/>
          <w:lang w:val="af-ZA"/>
        </w:rPr>
      </w:pPr>
      <w:r w:rsidRPr="00CB0C48">
        <w:rPr>
          <w:rFonts w:ascii="GHEA Grapalat" w:hAnsi="GHEA Grapalat" w:cs="Sylfaen"/>
          <w:b/>
          <w:szCs w:val="22"/>
          <w:lang w:val="es-ES"/>
        </w:rPr>
        <w:t>Հ</w:t>
      </w:r>
      <w:r w:rsidRPr="00CB0C48">
        <w:rPr>
          <w:rFonts w:ascii="GHEA Grapalat" w:hAnsi="GHEA Grapalat"/>
          <w:b/>
          <w:szCs w:val="22"/>
          <w:lang w:val="af-ZA"/>
        </w:rPr>
        <w:t xml:space="preserve"> </w:t>
      </w:r>
      <w:r w:rsidRPr="00CB0C48">
        <w:rPr>
          <w:rFonts w:ascii="GHEA Grapalat" w:hAnsi="GHEA Grapalat" w:cs="Sylfaen"/>
          <w:b/>
          <w:szCs w:val="22"/>
          <w:lang w:val="es-ES"/>
        </w:rPr>
        <w:t>Ր</w:t>
      </w:r>
      <w:r w:rsidRPr="00CB0C48">
        <w:rPr>
          <w:rFonts w:ascii="GHEA Grapalat" w:hAnsi="GHEA Grapalat"/>
          <w:b/>
          <w:szCs w:val="22"/>
          <w:lang w:val="af-ZA"/>
        </w:rPr>
        <w:t xml:space="preserve"> </w:t>
      </w:r>
      <w:r w:rsidRPr="00CB0C48">
        <w:rPr>
          <w:rFonts w:ascii="GHEA Grapalat" w:hAnsi="GHEA Grapalat" w:cs="Sylfaen"/>
          <w:b/>
          <w:szCs w:val="22"/>
          <w:lang w:val="es-ES"/>
        </w:rPr>
        <w:t>Ա</w:t>
      </w:r>
      <w:r w:rsidRPr="00CB0C48">
        <w:rPr>
          <w:rFonts w:ascii="GHEA Grapalat" w:hAnsi="GHEA Grapalat"/>
          <w:b/>
          <w:szCs w:val="22"/>
          <w:lang w:val="af-ZA"/>
        </w:rPr>
        <w:t xml:space="preserve"> </w:t>
      </w:r>
      <w:r w:rsidRPr="00CB0C48">
        <w:rPr>
          <w:rFonts w:ascii="GHEA Grapalat" w:hAnsi="GHEA Grapalat" w:cs="Sylfaen"/>
          <w:b/>
          <w:szCs w:val="22"/>
          <w:lang w:val="es-ES"/>
        </w:rPr>
        <w:t>Հ</w:t>
      </w:r>
      <w:r w:rsidRPr="00CB0C48">
        <w:rPr>
          <w:rFonts w:ascii="GHEA Grapalat" w:hAnsi="GHEA Grapalat"/>
          <w:b/>
          <w:szCs w:val="22"/>
          <w:lang w:val="af-ZA"/>
        </w:rPr>
        <w:t xml:space="preserve"> </w:t>
      </w:r>
      <w:r w:rsidRPr="00CB0C48">
        <w:rPr>
          <w:rFonts w:ascii="GHEA Grapalat" w:hAnsi="GHEA Grapalat" w:cs="Sylfaen"/>
          <w:b/>
          <w:szCs w:val="22"/>
          <w:lang w:val="es-ES"/>
        </w:rPr>
        <w:t>Ա</w:t>
      </w:r>
      <w:r w:rsidRPr="00CB0C48">
        <w:rPr>
          <w:rFonts w:ascii="GHEA Grapalat" w:hAnsi="GHEA Grapalat"/>
          <w:b/>
          <w:szCs w:val="22"/>
          <w:lang w:val="af-ZA"/>
        </w:rPr>
        <w:t xml:space="preserve"> </w:t>
      </w:r>
      <w:r w:rsidRPr="00CB0C48">
        <w:rPr>
          <w:rFonts w:ascii="GHEA Grapalat" w:hAnsi="GHEA Grapalat" w:cs="Sylfaen"/>
          <w:b/>
          <w:szCs w:val="22"/>
          <w:lang w:val="es-ES"/>
        </w:rPr>
        <w:t>Ն</w:t>
      </w:r>
      <w:r w:rsidRPr="00CB0C48">
        <w:rPr>
          <w:rFonts w:ascii="GHEA Grapalat" w:hAnsi="GHEA Grapalat"/>
          <w:b/>
          <w:szCs w:val="22"/>
          <w:lang w:val="af-ZA"/>
        </w:rPr>
        <w:t xml:space="preserve"> </w:t>
      </w:r>
      <w:r w:rsidRPr="00CB0C48">
        <w:rPr>
          <w:rFonts w:ascii="GHEA Grapalat" w:hAnsi="GHEA Grapalat" w:cs="Sylfaen"/>
          <w:b/>
          <w:szCs w:val="22"/>
          <w:lang w:val="es-ES"/>
        </w:rPr>
        <w:t>Գ</w:t>
      </w:r>
    </w:p>
    <w:p w:rsidR="00096865" w:rsidRPr="00CB0C48" w:rsidRDefault="009A3A8F" w:rsidP="00096865">
      <w:pPr>
        <w:pStyle w:val="aa"/>
        <w:ind w:right="-7"/>
        <w:jc w:val="center"/>
        <w:rPr>
          <w:rFonts w:ascii="GHEA Grapalat" w:hAnsi="GHEA Grapalat"/>
          <w:b/>
          <w:szCs w:val="22"/>
          <w:lang w:val="af-ZA"/>
        </w:rPr>
      </w:pPr>
      <w:r w:rsidRPr="00CB0C48">
        <w:rPr>
          <w:rFonts w:ascii="GHEA Grapalat" w:hAnsi="GHEA Grapalat" w:cs="Sylfaen"/>
          <w:b/>
          <w:szCs w:val="22"/>
          <w:lang w:val="es-ES"/>
        </w:rPr>
        <w:t xml:space="preserve">Գ Ն Ա Ն Շ Մ Ա Ն </w:t>
      </w:r>
      <w:r w:rsidR="00A21EAD" w:rsidRPr="00CB0C48">
        <w:rPr>
          <w:rFonts w:ascii="GHEA Grapalat" w:hAnsi="GHEA Grapalat" w:cs="Sylfaen"/>
          <w:b/>
          <w:szCs w:val="22"/>
          <w:lang w:val="es-ES"/>
        </w:rPr>
        <w:t xml:space="preserve"> </w:t>
      </w:r>
      <w:r w:rsidRPr="00CB0C48">
        <w:rPr>
          <w:rFonts w:ascii="GHEA Grapalat" w:hAnsi="GHEA Grapalat" w:cs="Sylfaen"/>
          <w:b/>
          <w:szCs w:val="22"/>
          <w:lang w:val="es-ES"/>
        </w:rPr>
        <w:t>Հ Ա Ր Ց Մ Ա Ն</w:t>
      </w:r>
      <w:r w:rsidR="00096865" w:rsidRPr="00CB0C48">
        <w:rPr>
          <w:rFonts w:ascii="GHEA Grapalat" w:hAnsi="GHEA Grapalat"/>
          <w:b/>
          <w:szCs w:val="22"/>
          <w:lang w:val="af-ZA"/>
        </w:rPr>
        <w:t xml:space="preserve"> </w:t>
      </w:r>
      <w:r w:rsidR="00096865" w:rsidRPr="00CB0C48">
        <w:rPr>
          <w:rFonts w:ascii="GHEA Grapalat" w:hAnsi="GHEA Grapalat" w:cs="Sylfaen"/>
          <w:b/>
          <w:szCs w:val="22"/>
          <w:lang w:val="es-ES"/>
        </w:rPr>
        <w:t>Հ</w:t>
      </w:r>
      <w:r w:rsidR="00096865" w:rsidRPr="00CB0C48">
        <w:rPr>
          <w:rFonts w:ascii="GHEA Grapalat" w:hAnsi="GHEA Grapalat"/>
          <w:b/>
          <w:szCs w:val="22"/>
          <w:lang w:val="af-ZA"/>
        </w:rPr>
        <w:t xml:space="preserve"> </w:t>
      </w:r>
      <w:r w:rsidR="00096865" w:rsidRPr="00CB0C48">
        <w:rPr>
          <w:rFonts w:ascii="GHEA Grapalat" w:hAnsi="GHEA Grapalat" w:cs="Sylfaen"/>
          <w:b/>
          <w:szCs w:val="22"/>
          <w:lang w:val="es-ES"/>
        </w:rPr>
        <w:t>Ա</w:t>
      </w:r>
      <w:r w:rsidR="00096865" w:rsidRPr="00CB0C48">
        <w:rPr>
          <w:rFonts w:ascii="GHEA Grapalat" w:hAnsi="GHEA Grapalat"/>
          <w:b/>
          <w:szCs w:val="22"/>
          <w:lang w:val="af-ZA"/>
        </w:rPr>
        <w:t xml:space="preserve"> </w:t>
      </w:r>
      <w:r w:rsidR="00096865" w:rsidRPr="00CB0C48">
        <w:rPr>
          <w:rFonts w:ascii="GHEA Grapalat" w:hAnsi="GHEA Grapalat" w:cs="Sylfaen"/>
          <w:b/>
          <w:szCs w:val="22"/>
          <w:lang w:val="es-ES"/>
        </w:rPr>
        <w:t>Յ</w:t>
      </w:r>
      <w:r w:rsidR="00096865" w:rsidRPr="00CB0C48">
        <w:rPr>
          <w:rFonts w:ascii="GHEA Grapalat" w:hAnsi="GHEA Grapalat"/>
          <w:b/>
          <w:szCs w:val="22"/>
          <w:lang w:val="af-ZA"/>
        </w:rPr>
        <w:t xml:space="preserve"> </w:t>
      </w:r>
      <w:r w:rsidR="00096865" w:rsidRPr="00CB0C48">
        <w:rPr>
          <w:rFonts w:ascii="GHEA Grapalat" w:hAnsi="GHEA Grapalat" w:cs="Sylfaen"/>
          <w:b/>
          <w:szCs w:val="22"/>
          <w:lang w:val="es-ES"/>
        </w:rPr>
        <w:t>Տ</w:t>
      </w:r>
      <w:r w:rsidR="00096865" w:rsidRPr="00CB0C48">
        <w:rPr>
          <w:rFonts w:ascii="GHEA Grapalat" w:hAnsi="GHEA Grapalat"/>
          <w:b/>
          <w:szCs w:val="22"/>
          <w:lang w:val="af-ZA"/>
        </w:rPr>
        <w:t xml:space="preserve"> </w:t>
      </w:r>
      <w:r w:rsidR="00096865" w:rsidRPr="00CB0C48">
        <w:rPr>
          <w:rFonts w:ascii="GHEA Grapalat" w:hAnsi="GHEA Grapalat" w:cs="Sylfaen"/>
          <w:b/>
          <w:szCs w:val="22"/>
          <w:lang w:val="es-ES"/>
        </w:rPr>
        <w:t>Ը</w:t>
      </w:r>
      <w:r w:rsidR="00096865" w:rsidRPr="00CB0C48">
        <w:rPr>
          <w:rFonts w:ascii="GHEA Grapalat" w:hAnsi="GHEA Grapalat"/>
          <w:b/>
          <w:szCs w:val="22"/>
          <w:lang w:val="af-ZA"/>
        </w:rPr>
        <w:t xml:space="preserve">   </w:t>
      </w:r>
      <w:r w:rsidR="00096865" w:rsidRPr="00CB0C48">
        <w:rPr>
          <w:rFonts w:ascii="GHEA Grapalat" w:hAnsi="GHEA Grapalat" w:cs="Sylfaen"/>
          <w:b/>
          <w:szCs w:val="22"/>
          <w:lang w:val="es-ES"/>
        </w:rPr>
        <w:t>Պ</w:t>
      </w:r>
      <w:r w:rsidR="00096865" w:rsidRPr="00CB0C48">
        <w:rPr>
          <w:rFonts w:ascii="GHEA Grapalat" w:hAnsi="GHEA Grapalat"/>
          <w:b/>
          <w:szCs w:val="22"/>
          <w:lang w:val="af-ZA"/>
        </w:rPr>
        <w:t xml:space="preserve"> </w:t>
      </w:r>
      <w:r w:rsidR="00096865" w:rsidRPr="00CB0C48">
        <w:rPr>
          <w:rFonts w:ascii="GHEA Grapalat" w:hAnsi="GHEA Grapalat" w:cs="Sylfaen"/>
          <w:b/>
          <w:szCs w:val="22"/>
          <w:lang w:val="es-ES"/>
        </w:rPr>
        <w:t>Ա</w:t>
      </w:r>
      <w:r w:rsidR="00096865" w:rsidRPr="00CB0C48">
        <w:rPr>
          <w:rFonts w:ascii="GHEA Grapalat" w:hAnsi="GHEA Grapalat"/>
          <w:b/>
          <w:szCs w:val="22"/>
          <w:lang w:val="af-ZA"/>
        </w:rPr>
        <w:t xml:space="preserve"> </w:t>
      </w:r>
      <w:r w:rsidR="00096865" w:rsidRPr="00CB0C48">
        <w:rPr>
          <w:rFonts w:ascii="GHEA Grapalat" w:hAnsi="GHEA Grapalat" w:cs="Sylfaen"/>
          <w:b/>
          <w:szCs w:val="22"/>
          <w:lang w:val="es-ES"/>
        </w:rPr>
        <w:t>Տ</w:t>
      </w:r>
      <w:r w:rsidR="00096865" w:rsidRPr="00CB0C48">
        <w:rPr>
          <w:rFonts w:ascii="GHEA Grapalat" w:hAnsi="GHEA Grapalat"/>
          <w:b/>
          <w:szCs w:val="22"/>
          <w:lang w:val="af-ZA"/>
        </w:rPr>
        <w:t xml:space="preserve"> </w:t>
      </w:r>
      <w:r w:rsidR="00096865" w:rsidRPr="00CB0C48">
        <w:rPr>
          <w:rFonts w:ascii="GHEA Grapalat" w:hAnsi="GHEA Grapalat" w:cs="Sylfaen"/>
          <w:b/>
          <w:szCs w:val="22"/>
          <w:lang w:val="es-ES"/>
        </w:rPr>
        <w:t>Ր</w:t>
      </w:r>
      <w:r w:rsidR="00096865" w:rsidRPr="00CB0C48">
        <w:rPr>
          <w:rFonts w:ascii="GHEA Grapalat" w:hAnsi="GHEA Grapalat"/>
          <w:b/>
          <w:szCs w:val="22"/>
          <w:lang w:val="af-ZA"/>
        </w:rPr>
        <w:t xml:space="preserve"> </w:t>
      </w:r>
      <w:r w:rsidR="00096865" w:rsidRPr="00CB0C48">
        <w:rPr>
          <w:rFonts w:ascii="GHEA Grapalat" w:hAnsi="GHEA Grapalat" w:cs="Sylfaen"/>
          <w:b/>
          <w:szCs w:val="22"/>
          <w:lang w:val="es-ES"/>
        </w:rPr>
        <w:t>Ա</w:t>
      </w:r>
      <w:r w:rsidR="00096865" w:rsidRPr="00CB0C48">
        <w:rPr>
          <w:rFonts w:ascii="GHEA Grapalat" w:hAnsi="GHEA Grapalat"/>
          <w:b/>
          <w:szCs w:val="22"/>
          <w:lang w:val="af-ZA"/>
        </w:rPr>
        <w:t xml:space="preserve"> </w:t>
      </w:r>
      <w:r w:rsidR="00096865" w:rsidRPr="00CB0C48">
        <w:rPr>
          <w:rFonts w:ascii="GHEA Grapalat" w:hAnsi="GHEA Grapalat" w:cs="Sylfaen"/>
          <w:b/>
          <w:szCs w:val="22"/>
          <w:lang w:val="es-ES"/>
        </w:rPr>
        <w:t>Ս</w:t>
      </w:r>
      <w:r w:rsidR="00096865" w:rsidRPr="00CB0C48">
        <w:rPr>
          <w:rFonts w:ascii="GHEA Grapalat" w:hAnsi="GHEA Grapalat"/>
          <w:b/>
          <w:szCs w:val="22"/>
          <w:lang w:val="af-ZA"/>
        </w:rPr>
        <w:t xml:space="preserve"> </w:t>
      </w:r>
      <w:r w:rsidR="00096865" w:rsidRPr="00CB0C48">
        <w:rPr>
          <w:rFonts w:ascii="GHEA Grapalat" w:hAnsi="GHEA Grapalat" w:cs="Sylfaen"/>
          <w:b/>
          <w:szCs w:val="22"/>
          <w:lang w:val="es-ES"/>
        </w:rPr>
        <w:t>Տ</w:t>
      </w:r>
      <w:r w:rsidR="00096865" w:rsidRPr="00CB0C48">
        <w:rPr>
          <w:rFonts w:ascii="GHEA Grapalat" w:hAnsi="GHEA Grapalat"/>
          <w:b/>
          <w:szCs w:val="22"/>
          <w:lang w:val="af-ZA"/>
        </w:rPr>
        <w:t xml:space="preserve"> </w:t>
      </w:r>
      <w:r w:rsidR="00096865" w:rsidRPr="00CB0C48">
        <w:rPr>
          <w:rFonts w:ascii="GHEA Grapalat" w:hAnsi="GHEA Grapalat" w:cs="Sylfaen"/>
          <w:b/>
          <w:szCs w:val="22"/>
          <w:lang w:val="es-ES"/>
        </w:rPr>
        <w:t>Ե</w:t>
      </w:r>
      <w:r w:rsidR="00096865" w:rsidRPr="00CB0C48">
        <w:rPr>
          <w:rFonts w:ascii="GHEA Grapalat" w:hAnsi="GHEA Grapalat"/>
          <w:b/>
          <w:szCs w:val="22"/>
          <w:lang w:val="af-ZA"/>
        </w:rPr>
        <w:t xml:space="preserve"> </w:t>
      </w:r>
      <w:r w:rsidR="00096865" w:rsidRPr="00CB0C48">
        <w:rPr>
          <w:rFonts w:ascii="GHEA Grapalat" w:hAnsi="GHEA Grapalat" w:cs="Sylfaen"/>
          <w:b/>
          <w:szCs w:val="22"/>
          <w:lang w:val="es-ES"/>
        </w:rPr>
        <w:t>Լ</w:t>
      </w:r>
      <w:r w:rsidR="00096865" w:rsidRPr="00CB0C48">
        <w:rPr>
          <w:rFonts w:ascii="GHEA Grapalat" w:hAnsi="GHEA Grapalat"/>
          <w:b/>
          <w:szCs w:val="22"/>
          <w:lang w:val="af-ZA"/>
        </w:rPr>
        <w:t xml:space="preserve"> </w:t>
      </w:r>
      <w:r w:rsidR="00096865" w:rsidRPr="00CB0C48">
        <w:rPr>
          <w:rFonts w:ascii="GHEA Grapalat" w:hAnsi="GHEA Grapalat" w:cs="Sylfaen"/>
          <w:b/>
          <w:szCs w:val="22"/>
          <w:lang w:val="es-ES"/>
        </w:rPr>
        <w:t>ՈՒ</w:t>
      </w:r>
    </w:p>
    <w:p w:rsidR="00096865" w:rsidRPr="00CB0C48" w:rsidRDefault="00096865" w:rsidP="00096865">
      <w:pPr>
        <w:ind w:firstLine="567"/>
        <w:jc w:val="center"/>
        <w:rPr>
          <w:rFonts w:ascii="GHEA Grapalat" w:hAnsi="GHEA Grapalat"/>
          <w:szCs w:val="22"/>
          <w:lang w:val="af-ZA"/>
        </w:rPr>
      </w:pPr>
    </w:p>
    <w:p w:rsidR="00096865" w:rsidRPr="00CB0C48" w:rsidRDefault="008D5016" w:rsidP="00096865">
      <w:pPr>
        <w:jc w:val="center"/>
        <w:rPr>
          <w:rFonts w:ascii="GHEA Grapalat" w:hAnsi="GHEA Grapalat"/>
          <w:b/>
          <w:sz w:val="20"/>
          <w:lang w:val="af-ZA"/>
        </w:rPr>
      </w:pPr>
      <w:r w:rsidRPr="00CB0C48">
        <w:rPr>
          <w:rFonts w:ascii="GHEA Grapalat" w:hAnsi="GHEA Grapalat"/>
          <w:b/>
          <w:sz w:val="20"/>
          <w:lang w:val="af-ZA"/>
        </w:rPr>
        <w:t xml:space="preserve">1. </w:t>
      </w:r>
      <w:r w:rsidRPr="00CB0C48">
        <w:rPr>
          <w:rFonts w:ascii="GHEA Grapalat" w:hAnsi="GHEA Grapalat" w:cs="Sylfaen"/>
          <w:b/>
          <w:sz w:val="20"/>
          <w:lang w:val="es-ES"/>
        </w:rPr>
        <w:t>ԸՆԴՀԱՆՈՒՐ</w:t>
      </w:r>
      <w:r w:rsidRPr="00CB0C48">
        <w:rPr>
          <w:rFonts w:ascii="GHEA Grapalat" w:hAnsi="GHEA Grapalat"/>
          <w:b/>
          <w:sz w:val="20"/>
          <w:lang w:val="af-ZA"/>
        </w:rPr>
        <w:t xml:space="preserve"> </w:t>
      </w:r>
      <w:r w:rsidRPr="00CB0C48">
        <w:rPr>
          <w:rFonts w:ascii="GHEA Grapalat" w:hAnsi="GHEA Grapalat" w:cs="Sylfaen"/>
          <w:b/>
          <w:sz w:val="20"/>
          <w:lang w:val="es-ES"/>
        </w:rPr>
        <w:t>ԴՐՈՒՅԹՆԵՐ</w:t>
      </w:r>
    </w:p>
    <w:p w:rsidR="00096865" w:rsidRPr="00CB0C48" w:rsidRDefault="00096865" w:rsidP="00096865">
      <w:pPr>
        <w:ind w:firstLine="567"/>
        <w:jc w:val="both"/>
        <w:rPr>
          <w:rFonts w:ascii="GHEA Grapalat" w:hAnsi="GHEA Grapalat"/>
          <w:szCs w:val="22"/>
          <w:lang w:val="af-ZA"/>
        </w:rPr>
      </w:pPr>
      <w:r w:rsidRPr="00CB0C48">
        <w:rPr>
          <w:rFonts w:ascii="GHEA Grapalat" w:hAnsi="GHEA Grapalat"/>
          <w:szCs w:val="22"/>
          <w:lang w:val="af-ZA"/>
        </w:rPr>
        <w:t xml:space="preserve"> </w:t>
      </w:r>
    </w:p>
    <w:p w:rsidR="00096865" w:rsidRPr="00CB0C48" w:rsidRDefault="00096865" w:rsidP="00096865">
      <w:pPr>
        <w:ind w:firstLine="567"/>
        <w:jc w:val="both"/>
        <w:rPr>
          <w:rFonts w:ascii="GHEA Grapalat" w:hAnsi="GHEA Grapalat" w:cs="Sylfaen"/>
          <w:sz w:val="20"/>
          <w:lang w:val="af-ZA"/>
        </w:rPr>
      </w:pPr>
      <w:r w:rsidRPr="00CB0C48">
        <w:rPr>
          <w:rFonts w:ascii="GHEA Grapalat" w:hAnsi="GHEA Grapalat" w:cs="Sylfaen"/>
          <w:sz w:val="20"/>
          <w:lang w:val="af-ZA"/>
        </w:rPr>
        <w:t xml:space="preserve">1.1 </w:t>
      </w:r>
      <w:r w:rsidRPr="00CB0C48">
        <w:rPr>
          <w:rFonts w:ascii="GHEA Grapalat" w:hAnsi="GHEA Grapalat" w:cs="Sylfaen"/>
          <w:sz w:val="20"/>
          <w:lang w:val="ru-RU"/>
        </w:rPr>
        <w:t>Սույն</w:t>
      </w:r>
      <w:r w:rsidRPr="00CB0C48">
        <w:rPr>
          <w:rFonts w:ascii="GHEA Grapalat" w:hAnsi="GHEA Grapalat" w:cs="Sylfaen"/>
          <w:sz w:val="20"/>
          <w:lang w:val="af-ZA"/>
        </w:rPr>
        <w:t xml:space="preserve"> </w:t>
      </w:r>
      <w:r w:rsidRPr="00CB0C48">
        <w:rPr>
          <w:rFonts w:ascii="GHEA Grapalat" w:hAnsi="GHEA Grapalat" w:cs="Sylfaen"/>
          <w:sz w:val="20"/>
          <w:lang w:val="ru-RU"/>
        </w:rPr>
        <w:t>հրահանգը</w:t>
      </w:r>
      <w:r w:rsidRPr="00CB0C48">
        <w:rPr>
          <w:rFonts w:ascii="GHEA Grapalat" w:hAnsi="GHEA Grapalat" w:cs="Sylfaen"/>
          <w:sz w:val="20"/>
          <w:lang w:val="af-ZA"/>
        </w:rPr>
        <w:t xml:space="preserve"> </w:t>
      </w:r>
      <w:r w:rsidRPr="00CB0C48">
        <w:rPr>
          <w:rFonts w:ascii="GHEA Grapalat" w:hAnsi="GHEA Grapalat" w:cs="Sylfaen"/>
          <w:sz w:val="20"/>
          <w:lang w:val="ru-RU"/>
        </w:rPr>
        <w:t>նպատակ</w:t>
      </w:r>
      <w:r w:rsidRPr="00CB0C48">
        <w:rPr>
          <w:rFonts w:ascii="GHEA Grapalat" w:hAnsi="GHEA Grapalat" w:cs="Sylfaen"/>
          <w:sz w:val="20"/>
          <w:lang w:val="af-ZA"/>
        </w:rPr>
        <w:t xml:space="preserve"> </w:t>
      </w:r>
      <w:r w:rsidRPr="00CB0C48">
        <w:rPr>
          <w:rFonts w:ascii="GHEA Grapalat" w:hAnsi="GHEA Grapalat" w:cs="Sylfaen"/>
          <w:sz w:val="20"/>
          <w:lang w:val="ru-RU"/>
        </w:rPr>
        <w:t>ունի</w:t>
      </w:r>
      <w:r w:rsidRPr="00CB0C48">
        <w:rPr>
          <w:rFonts w:ascii="GHEA Grapalat" w:hAnsi="GHEA Grapalat" w:cs="Sylfaen"/>
          <w:sz w:val="20"/>
          <w:lang w:val="af-ZA"/>
        </w:rPr>
        <w:t xml:space="preserve"> </w:t>
      </w:r>
      <w:r w:rsidRPr="00CB0C48">
        <w:rPr>
          <w:rFonts w:ascii="GHEA Grapalat" w:hAnsi="GHEA Grapalat" w:cs="Sylfaen"/>
          <w:sz w:val="20"/>
          <w:lang w:val="ru-RU"/>
        </w:rPr>
        <w:t>օժանդակել</w:t>
      </w:r>
      <w:r w:rsidRPr="00CB0C48">
        <w:rPr>
          <w:rFonts w:ascii="GHEA Grapalat" w:hAnsi="GHEA Grapalat" w:cs="Sylfaen"/>
          <w:sz w:val="20"/>
          <w:lang w:val="af-ZA"/>
        </w:rPr>
        <w:t xml:space="preserve"> </w:t>
      </w:r>
      <w:r w:rsidR="000F4B86" w:rsidRPr="00CB0C48">
        <w:rPr>
          <w:rFonts w:ascii="GHEA Grapalat" w:hAnsi="GHEA Grapalat" w:cs="Sylfaen"/>
          <w:sz w:val="20"/>
          <w:lang w:val="af-ZA"/>
        </w:rPr>
        <w:t>մ</w:t>
      </w:r>
      <w:r w:rsidRPr="00CB0C48">
        <w:rPr>
          <w:rFonts w:ascii="GHEA Grapalat" w:hAnsi="GHEA Grapalat" w:cs="Sylfaen"/>
          <w:sz w:val="20"/>
          <w:lang w:val="ru-RU"/>
        </w:rPr>
        <w:t>ասնակիցներին</w:t>
      </w:r>
      <w:r w:rsidRPr="00CB0C48">
        <w:rPr>
          <w:rFonts w:ascii="GHEA Grapalat" w:hAnsi="GHEA Grapalat" w:cs="Sylfaen"/>
          <w:sz w:val="20"/>
          <w:lang w:val="af-ZA"/>
        </w:rPr>
        <w:t xml:space="preserve"> </w:t>
      </w:r>
      <w:r w:rsidRPr="00CB0C48">
        <w:rPr>
          <w:rFonts w:ascii="GHEA Grapalat" w:hAnsi="GHEA Grapalat" w:cs="Sylfaen"/>
          <w:sz w:val="20"/>
          <w:lang w:val="ru-RU"/>
        </w:rPr>
        <w:t>հայտը</w:t>
      </w:r>
      <w:r w:rsidRPr="00CB0C48">
        <w:rPr>
          <w:rFonts w:ascii="GHEA Grapalat" w:hAnsi="GHEA Grapalat" w:cs="Sylfaen"/>
          <w:sz w:val="20"/>
          <w:lang w:val="af-ZA"/>
        </w:rPr>
        <w:t xml:space="preserve"> </w:t>
      </w:r>
      <w:r w:rsidRPr="00CB0C48">
        <w:rPr>
          <w:rFonts w:ascii="GHEA Grapalat" w:hAnsi="GHEA Grapalat" w:cs="Sylfaen"/>
          <w:sz w:val="20"/>
          <w:lang w:val="ru-RU"/>
        </w:rPr>
        <w:t>պատրաստելիս</w:t>
      </w:r>
      <w:r w:rsidR="004D5671" w:rsidRPr="00CB0C48">
        <w:rPr>
          <w:rFonts w:ascii="GHEA Grapalat" w:hAnsi="GHEA Grapalat" w:cs="Sylfaen"/>
          <w:sz w:val="20"/>
          <w:lang w:val="ru-RU"/>
        </w:rPr>
        <w:t>։</w:t>
      </w:r>
    </w:p>
    <w:p w:rsidR="00096865" w:rsidRPr="00CB0C48" w:rsidRDefault="00096865" w:rsidP="00096865">
      <w:pPr>
        <w:ind w:firstLine="567"/>
        <w:jc w:val="both"/>
        <w:rPr>
          <w:rFonts w:ascii="GHEA Grapalat" w:hAnsi="GHEA Grapalat" w:cs="Sylfaen"/>
          <w:sz w:val="20"/>
          <w:lang w:val="af-ZA"/>
        </w:rPr>
      </w:pPr>
      <w:r w:rsidRPr="00CB0C48">
        <w:rPr>
          <w:rFonts w:ascii="GHEA Grapalat" w:hAnsi="GHEA Grapalat" w:cs="Sylfaen"/>
          <w:sz w:val="20"/>
          <w:lang w:val="af-ZA"/>
        </w:rPr>
        <w:t xml:space="preserve">1.2 </w:t>
      </w:r>
      <w:r w:rsidRPr="00CB0C48">
        <w:rPr>
          <w:rFonts w:ascii="GHEA Grapalat" w:hAnsi="GHEA Grapalat" w:cs="Sylfaen"/>
          <w:sz w:val="20"/>
          <w:lang w:val="ru-RU"/>
        </w:rPr>
        <w:t>Նպատակահարմարության</w:t>
      </w:r>
      <w:r w:rsidRPr="00CB0C48">
        <w:rPr>
          <w:rFonts w:ascii="GHEA Grapalat" w:hAnsi="GHEA Grapalat" w:cs="Sylfaen"/>
          <w:sz w:val="20"/>
          <w:lang w:val="af-ZA"/>
        </w:rPr>
        <w:t xml:space="preserve"> </w:t>
      </w:r>
      <w:r w:rsidRPr="00CB0C48">
        <w:rPr>
          <w:rFonts w:ascii="GHEA Grapalat" w:hAnsi="GHEA Grapalat" w:cs="Sylfaen"/>
          <w:sz w:val="20"/>
          <w:lang w:val="ru-RU"/>
        </w:rPr>
        <w:t>դեպքում</w:t>
      </w:r>
      <w:r w:rsidRPr="00CB0C48">
        <w:rPr>
          <w:rFonts w:ascii="GHEA Grapalat" w:hAnsi="GHEA Grapalat" w:cs="Sylfaen"/>
          <w:sz w:val="20"/>
          <w:lang w:val="af-ZA"/>
        </w:rPr>
        <w:t xml:space="preserve"> </w:t>
      </w:r>
      <w:r w:rsidR="000F4B86" w:rsidRPr="00CB0C48">
        <w:rPr>
          <w:rFonts w:ascii="GHEA Grapalat" w:hAnsi="GHEA Grapalat" w:cs="Sylfaen"/>
          <w:sz w:val="20"/>
          <w:lang w:val="af-ZA"/>
        </w:rPr>
        <w:t>մ</w:t>
      </w:r>
      <w:r w:rsidRPr="00CB0C48">
        <w:rPr>
          <w:rFonts w:ascii="GHEA Grapalat" w:hAnsi="GHEA Grapalat" w:cs="Sylfaen"/>
          <w:sz w:val="20"/>
          <w:lang w:val="ru-RU"/>
        </w:rPr>
        <w:t>ասնակիցը</w:t>
      </w:r>
      <w:r w:rsidRPr="00CB0C48">
        <w:rPr>
          <w:rFonts w:ascii="GHEA Grapalat" w:hAnsi="GHEA Grapalat" w:cs="Sylfaen"/>
          <w:sz w:val="20"/>
          <w:lang w:val="af-ZA"/>
        </w:rPr>
        <w:t xml:space="preserve"> </w:t>
      </w:r>
      <w:r w:rsidRPr="00CB0C48">
        <w:rPr>
          <w:rFonts w:ascii="GHEA Grapalat" w:hAnsi="GHEA Grapalat" w:cs="Sylfaen"/>
          <w:sz w:val="20"/>
          <w:lang w:val="ru-RU"/>
        </w:rPr>
        <w:t>պահանջվող</w:t>
      </w:r>
      <w:r w:rsidRPr="00CB0C48">
        <w:rPr>
          <w:rFonts w:ascii="GHEA Grapalat" w:hAnsi="GHEA Grapalat" w:cs="Sylfaen"/>
          <w:sz w:val="20"/>
          <w:lang w:val="af-ZA"/>
        </w:rPr>
        <w:t xml:space="preserve"> </w:t>
      </w:r>
      <w:r w:rsidRPr="00CB0C48">
        <w:rPr>
          <w:rFonts w:ascii="GHEA Grapalat" w:hAnsi="GHEA Grapalat" w:cs="Sylfaen"/>
          <w:sz w:val="20"/>
          <w:lang w:val="ru-RU"/>
        </w:rPr>
        <w:t>տեղեկությունները</w:t>
      </w:r>
      <w:r w:rsidRPr="00CB0C48">
        <w:rPr>
          <w:rFonts w:ascii="GHEA Grapalat" w:hAnsi="GHEA Grapalat" w:cs="Sylfaen"/>
          <w:sz w:val="20"/>
          <w:lang w:val="af-ZA"/>
        </w:rPr>
        <w:t xml:space="preserve"> </w:t>
      </w:r>
      <w:r w:rsidRPr="00CB0C48">
        <w:rPr>
          <w:rFonts w:ascii="GHEA Grapalat" w:hAnsi="GHEA Grapalat" w:cs="Sylfaen"/>
          <w:sz w:val="20"/>
          <w:lang w:val="ru-RU"/>
        </w:rPr>
        <w:t>կարող</w:t>
      </w:r>
      <w:r w:rsidRPr="00CB0C48">
        <w:rPr>
          <w:rFonts w:ascii="GHEA Grapalat" w:hAnsi="GHEA Grapalat" w:cs="Sylfaen"/>
          <w:sz w:val="20"/>
          <w:lang w:val="af-ZA"/>
        </w:rPr>
        <w:t xml:space="preserve"> </w:t>
      </w:r>
      <w:r w:rsidRPr="00CB0C48">
        <w:rPr>
          <w:rFonts w:ascii="GHEA Grapalat" w:hAnsi="GHEA Grapalat" w:cs="Sylfaen"/>
          <w:sz w:val="20"/>
          <w:lang w:val="ru-RU"/>
        </w:rPr>
        <w:t>է</w:t>
      </w:r>
      <w:r w:rsidRPr="00CB0C48">
        <w:rPr>
          <w:rFonts w:ascii="GHEA Grapalat" w:hAnsi="GHEA Grapalat" w:cs="Sylfaen"/>
          <w:sz w:val="20"/>
          <w:lang w:val="af-ZA"/>
        </w:rPr>
        <w:t xml:space="preserve"> </w:t>
      </w:r>
      <w:r w:rsidRPr="00CB0C48">
        <w:rPr>
          <w:rFonts w:ascii="GHEA Grapalat" w:hAnsi="GHEA Grapalat" w:cs="Sylfaen"/>
          <w:sz w:val="20"/>
          <w:lang w:val="ru-RU"/>
        </w:rPr>
        <w:t>ներկայացնել</w:t>
      </w:r>
      <w:r w:rsidRPr="00CB0C48">
        <w:rPr>
          <w:rFonts w:ascii="GHEA Grapalat" w:hAnsi="GHEA Grapalat" w:cs="Sylfaen"/>
          <w:sz w:val="20"/>
          <w:lang w:val="af-ZA"/>
        </w:rPr>
        <w:t xml:space="preserve"> </w:t>
      </w:r>
      <w:r w:rsidRPr="00CB0C48">
        <w:rPr>
          <w:rFonts w:ascii="GHEA Grapalat" w:hAnsi="GHEA Grapalat" w:cs="Sylfaen"/>
          <w:sz w:val="20"/>
          <w:lang w:val="ru-RU"/>
        </w:rPr>
        <w:t>սույն</w:t>
      </w:r>
      <w:r w:rsidRPr="00CB0C48">
        <w:rPr>
          <w:rFonts w:ascii="GHEA Grapalat" w:hAnsi="GHEA Grapalat" w:cs="Sylfaen"/>
          <w:sz w:val="20"/>
          <w:lang w:val="af-ZA"/>
        </w:rPr>
        <w:t xml:space="preserve"> </w:t>
      </w:r>
      <w:r w:rsidRPr="00CB0C48">
        <w:rPr>
          <w:rFonts w:ascii="GHEA Grapalat" w:hAnsi="GHEA Grapalat" w:cs="Sylfaen"/>
          <w:sz w:val="20"/>
          <w:lang w:val="ru-RU"/>
        </w:rPr>
        <w:t>հրահանգով</w:t>
      </w:r>
      <w:r w:rsidRPr="00CB0C48">
        <w:rPr>
          <w:rFonts w:ascii="GHEA Grapalat" w:hAnsi="GHEA Grapalat" w:cs="Sylfaen"/>
          <w:sz w:val="20"/>
          <w:lang w:val="af-ZA"/>
        </w:rPr>
        <w:t xml:space="preserve"> </w:t>
      </w:r>
      <w:r w:rsidRPr="00CB0C48">
        <w:rPr>
          <w:rFonts w:ascii="GHEA Grapalat" w:hAnsi="GHEA Grapalat" w:cs="Sylfaen"/>
          <w:sz w:val="20"/>
          <w:lang w:val="ru-RU"/>
        </w:rPr>
        <w:t>առաջարկվող</w:t>
      </w:r>
      <w:r w:rsidRPr="00CB0C48">
        <w:rPr>
          <w:rFonts w:ascii="GHEA Grapalat" w:hAnsi="GHEA Grapalat" w:cs="Sylfaen"/>
          <w:sz w:val="20"/>
          <w:lang w:val="af-ZA"/>
        </w:rPr>
        <w:t xml:space="preserve"> </w:t>
      </w:r>
      <w:r w:rsidRPr="00CB0C48">
        <w:rPr>
          <w:rFonts w:ascii="GHEA Grapalat" w:hAnsi="GHEA Grapalat" w:cs="Sylfaen"/>
          <w:sz w:val="20"/>
          <w:lang w:val="ru-RU"/>
        </w:rPr>
        <w:t>ձևերից</w:t>
      </w:r>
      <w:r w:rsidRPr="00CB0C48">
        <w:rPr>
          <w:rFonts w:ascii="GHEA Grapalat" w:hAnsi="GHEA Grapalat" w:cs="Sylfaen"/>
          <w:sz w:val="20"/>
          <w:lang w:val="af-ZA"/>
        </w:rPr>
        <w:t xml:space="preserve"> </w:t>
      </w:r>
      <w:r w:rsidRPr="00CB0C48">
        <w:rPr>
          <w:rFonts w:ascii="GHEA Grapalat" w:hAnsi="GHEA Grapalat" w:cs="Sylfaen"/>
          <w:sz w:val="20"/>
          <w:lang w:val="ru-RU"/>
        </w:rPr>
        <w:t>տարբերվող</w:t>
      </w:r>
      <w:r w:rsidRPr="00CB0C48">
        <w:rPr>
          <w:rFonts w:ascii="GHEA Grapalat" w:hAnsi="GHEA Grapalat" w:cs="Sylfaen"/>
          <w:sz w:val="20"/>
          <w:lang w:val="af-ZA"/>
        </w:rPr>
        <w:t xml:space="preserve">` </w:t>
      </w:r>
      <w:r w:rsidRPr="00CB0C48">
        <w:rPr>
          <w:rFonts w:ascii="GHEA Grapalat" w:hAnsi="GHEA Grapalat" w:cs="Sylfaen"/>
          <w:sz w:val="20"/>
          <w:lang w:val="ru-RU"/>
        </w:rPr>
        <w:t>այլ</w:t>
      </w:r>
      <w:r w:rsidRPr="00CB0C48">
        <w:rPr>
          <w:rFonts w:ascii="GHEA Grapalat" w:hAnsi="GHEA Grapalat" w:cs="Sylfaen"/>
          <w:sz w:val="20"/>
          <w:lang w:val="af-ZA"/>
        </w:rPr>
        <w:t xml:space="preserve"> </w:t>
      </w:r>
      <w:r w:rsidRPr="00CB0C48">
        <w:rPr>
          <w:rFonts w:ascii="GHEA Grapalat" w:hAnsi="GHEA Grapalat" w:cs="Sylfaen"/>
          <w:sz w:val="20"/>
          <w:lang w:val="ru-RU"/>
        </w:rPr>
        <w:t>ձևերով</w:t>
      </w:r>
      <w:r w:rsidRPr="00CB0C48">
        <w:rPr>
          <w:rFonts w:ascii="GHEA Grapalat" w:hAnsi="GHEA Grapalat" w:cs="Sylfaen"/>
          <w:sz w:val="20"/>
          <w:lang w:val="af-ZA"/>
        </w:rPr>
        <w:t xml:space="preserve">` </w:t>
      </w:r>
      <w:r w:rsidRPr="00CB0C48">
        <w:rPr>
          <w:rFonts w:ascii="GHEA Grapalat" w:hAnsi="GHEA Grapalat" w:cs="Sylfaen"/>
          <w:sz w:val="20"/>
          <w:lang w:val="ru-RU"/>
        </w:rPr>
        <w:t>պահպանելով</w:t>
      </w:r>
      <w:r w:rsidRPr="00CB0C48">
        <w:rPr>
          <w:rFonts w:ascii="GHEA Grapalat" w:hAnsi="GHEA Grapalat" w:cs="Sylfaen"/>
          <w:sz w:val="20"/>
          <w:lang w:val="af-ZA"/>
        </w:rPr>
        <w:t xml:space="preserve"> </w:t>
      </w:r>
      <w:r w:rsidRPr="00CB0C48">
        <w:rPr>
          <w:rFonts w:ascii="GHEA Grapalat" w:hAnsi="GHEA Grapalat" w:cs="Sylfaen"/>
          <w:sz w:val="20"/>
          <w:lang w:val="ru-RU"/>
        </w:rPr>
        <w:t>պահանջվող</w:t>
      </w:r>
      <w:r w:rsidRPr="00CB0C48">
        <w:rPr>
          <w:rFonts w:ascii="GHEA Grapalat" w:hAnsi="GHEA Grapalat" w:cs="Sylfaen"/>
          <w:sz w:val="20"/>
          <w:lang w:val="af-ZA"/>
        </w:rPr>
        <w:t xml:space="preserve"> </w:t>
      </w:r>
      <w:r w:rsidRPr="00CB0C48">
        <w:rPr>
          <w:rFonts w:ascii="GHEA Grapalat" w:hAnsi="GHEA Grapalat" w:cs="Sylfaen"/>
          <w:sz w:val="20"/>
          <w:lang w:val="ru-RU"/>
        </w:rPr>
        <w:t>վավերապայմանները</w:t>
      </w:r>
      <w:r w:rsidR="004D5671" w:rsidRPr="00CB0C48">
        <w:rPr>
          <w:rFonts w:ascii="GHEA Grapalat" w:hAnsi="GHEA Grapalat" w:cs="Sylfaen"/>
          <w:sz w:val="20"/>
          <w:lang w:val="ru-RU"/>
        </w:rPr>
        <w:t>։</w:t>
      </w:r>
    </w:p>
    <w:p w:rsidR="00096865" w:rsidRPr="00CB0C48" w:rsidRDefault="00096865" w:rsidP="00096865">
      <w:pPr>
        <w:ind w:firstLine="567"/>
        <w:jc w:val="both"/>
        <w:rPr>
          <w:rFonts w:ascii="GHEA Grapalat" w:hAnsi="GHEA Grapalat" w:cs="Sylfaen"/>
          <w:sz w:val="20"/>
          <w:lang w:val="af-ZA"/>
        </w:rPr>
      </w:pPr>
      <w:r w:rsidRPr="00CB0C48">
        <w:rPr>
          <w:rFonts w:ascii="GHEA Grapalat" w:hAnsi="GHEA Grapalat" w:cs="Sylfaen"/>
          <w:sz w:val="20"/>
          <w:lang w:val="af-ZA"/>
        </w:rPr>
        <w:t xml:space="preserve">1.3 </w:t>
      </w:r>
      <w:r w:rsidRPr="00CB0C48">
        <w:rPr>
          <w:rFonts w:ascii="GHEA Grapalat" w:hAnsi="GHEA Grapalat" w:cs="Sylfaen"/>
          <w:sz w:val="20"/>
          <w:lang w:val="ru-RU"/>
        </w:rPr>
        <w:t>Հայտերը</w:t>
      </w:r>
      <w:r w:rsidR="00AE679C" w:rsidRPr="00CB0C48">
        <w:rPr>
          <w:rFonts w:ascii="GHEA Grapalat" w:hAnsi="GHEA Grapalat" w:cs="Sylfaen"/>
          <w:sz w:val="20"/>
          <w:lang w:val="af-ZA"/>
        </w:rPr>
        <w:t>,</w:t>
      </w:r>
      <w:r w:rsidRPr="00CB0C48">
        <w:rPr>
          <w:rFonts w:ascii="GHEA Grapalat" w:hAnsi="GHEA Grapalat" w:cs="Sylfaen"/>
          <w:sz w:val="20"/>
          <w:lang w:val="af-ZA"/>
        </w:rPr>
        <w:t xml:space="preserve"> </w:t>
      </w:r>
      <w:r w:rsidR="005D71EF" w:rsidRPr="00CB0C48">
        <w:rPr>
          <w:rFonts w:ascii="GHEA Grapalat" w:hAnsi="GHEA Grapalat" w:cs="Sylfaen"/>
          <w:sz w:val="20"/>
          <w:lang w:val="ru-RU"/>
        </w:rPr>
        <w:t>հայերենից</w:t>
      </w:r>
      <w:r w:rsidR="005D71EF" w:rsidRPr="00CB0C48">
        <w:rPr>
          <w:rFonts w:ascii="GHEA Grapalat" w:hAnsi="GHEA Grapalat" w:cs="Sylfaen"/>
          <w:sz w:val="20"/>
          <w:lang w:val="af-ZA"/>
        </w:rPr>
        <w:t xml:space="preserve"> </w:t>
      </w:r>
      <w:r w:rsidR="005D71EF" w:rsidRPr="00CB0C48">
        <w:rPr>
          <w:rFonts w:ascii="GHEA Grapalat" w:hAnsi="GHEA Grapalat" w:cs="Sylfaen"/>
          <w:sz w:val="20"/>
          <w:lang w:val="ru-RU"/>
        </w:rPr>
        <w:t>բացի</w:t>
      </w:r>
      <w:r w:rsidR="005D71EF" w:rsidRPr="00CB0C48">
        <w:rPr>
          <w:rFonts w:ascii="GHEA Grapalat" w:hAnsi="GHEA Grapalat" w:cs="Sylfaen"/>
          <w:sz w:val="20"/>
          <w:lang w:val="af-ZA"/>
        </w:rPr>
        <w:t xml:space="preserve">, </w:t>
      </w:r>
      <w:r w:rsidR="005D71EF" w:rsidRPr="00CB0C48">
        <w:rPr>
          <w:rFonts w:ascii="GHEA Grapalat" w:hAnsi="GHEA Grapalat" w:cs="Sylfaen"/>
          <w:sz w:val="20"/>
          <w:lang w:val="ru-RU"/>
        </w:rPr>
        <w:t>կարող</w:t>
      </w:r>
      <w:r w:rsidR="005D71EF" w:rsidRPr="00CB0C48">
        <w:rPr>
          <w:rFonts w:ascii="GHEA Grapalat" w:hAnsi="GHEA Grapalat" w:cs="Sylfaen"/>
          <w:sz w:val="20"/>
          <w:lang w:val="af-ZA"/>
        </w:rPr>
        <w:t xml:space="preserve"> </w:t>
      </w:r>
      <w:r w:rsidR="005D71EF" w:rsidRPr="00CB0C48">
        <w:rPr>
          <w:rFonts w:ascii="GHEA Grapalat" w:hAnsi="GHEA Grapalat" w:cs="Sylfaen"/>
          <w:sz w:val="20"/>
          <w:lang w:val="ru-RU"/>
        </w:rPr>
        <w:t>են</w:t>
      </w:r>
      <w:r w:rsidR="005D71EF" w:rsidRPr="00CB0C48">
        <w:rPr>
          <w:rFonts w:ascii="GHEA Grapalat" w:hAnsi="GHEA Grapalat" w:cs="Sylfaen"/>
          <w:sz w:val="20"/>
          <w:lang w:val="af-ZA"/>
        </w:rPr>
        <w:t xml:space="preserve"> </w:t>
      </w:r>
      <w:r w:rsidR="005D71EF" w:rsidRPr="00CB0C48">
        <w:rPr>
          <w:rFonts w:ascii="GHEA Grapalat" w:hAnsi="GHEA Grapalat" w:cs="Sylfaen"/>
          <w:sz w:val="20"/>
          <w:lang w:val="ru-RU"/>
        </w:rPr>
        <w:t>ներկայացվել</w:t>
      </w:r>
      <w:r w:rsidR="005D71EF" w:rsidRPr="00CB0C48">
        <w:rPr>
          <w:rFonts w:ascii="GHEA Grapalat" w:hAnsi="GHEA Grapalat" w:cs="Sylfaen"/>
          <w:sz w:val="20"/>
          <w:lang w:val="af-ZA"/>
        </w:rPr>
        <w:t xml:space="preserve"> </w:t>
      </w:r>
      <w:r w:rsidR="005D71EF" w:rsidRPr="00CB0C48">
        <w:rPr>
          <w:rFonts w:ascii="GHEA Grapalat" w:hAnsi="GHEA Grapalat" w:cs="Sylfaen"/>
          <w:sz w:val="20"/>
          <w:lang w:val="ru-RU"/>
        </w:rPr>
        <w:t>նաև</w:t>
      </w:r>
      <w:r w:rsidR="005D71EF" w:rsidRPr="00CB0C48">
        <w:rPr>
          <w:rFonts w:ascii="GHEA Grapalat" w:hAnsi="GHEA Grapalat" w:cs="Sylfaen"/>
          <w:sz w:val="20"/>
          <w:lang w:val="af-ZA"/>
        </w:rPr>
        <w:t xml:space="preserve"> </w:t>
      </w:r>
      <w:r w:rsidR="005D71EF" w:rsidRPr="00CB0C48">
        <w:rPr>
          <w:rFonts w:ascii="GHEA Grapalat" w:hAnsi="GHEA Grapalat" w:cs="Sylfaen"/>
          <w:sz w:val="20"/>
          <w:lang w:val="ru-RU"/>
        </w:rPr>
        <w:t>անգլերեն</w:t>
      </w:r>
      <w:r w:rsidR="005D71EF" w:rsidRPr="00CB0C48">
        <w:rPr>
          <w:rFonts w:ascii="GHEA Grapalat" w:hAnsi="GHEA Grapalat" w:cs="Sylfaen"/>
          <w:sz w:val="20"/>
          <w:lang w:val="af-ZA"/>
        </w:rPr>
        <w:t xml:space="preserve"> </w:t>
      </w:r>
      <w:r w:rsidR="005D71EF" w:rsidRPr="00CB0C48">
        <w:rPr>
          <w:rFonts w:ascii="GHEA Grapalat" w:hAnsi="GHEA Grapalat" w:cs="Sylfaen"/>
          <w:sz w:val="20"/>
          <w:lang w:val="ru-RU"/>
        </w:rPr>
        <w:t>կամ</w:t>
      </w:r>
      <w:r w:rsidR="005D71EF" w:rsidRPr="00CB0C48">
        <w:rPr>
          <w:rFonts w:ascii="GHEA Grapalat" w:hAnsi="GHEA Grapalat" w:cs="Sylfaen"/>
          <w:sz w:val="20"/>
          <w:lang w:val="af-ZA"/>
        </w:rPr>
        <w:t xml:space="preserve"> </w:t>
      </w:r>
      <w:r w:rsidR="005D71EF" w:rsidRPr="00CB0C48">
        <w:rPr>
          <w:rFonts w:ascii="GHEA Grapalat" w:hAnsi="GHEA Grapalat" w:cs="Sylfaen"/>
          <w:sz w:val="20"/>
          <w:lang w:val="ru-RU"/>
        </w:rPr>
        <w:t>ռուսերեն</w:t>
      </w:r>
      <w:r w:rsidR="004D5671" w:rsidRPr="00CB0C48">
        <w:rPr>
          <w:rFonts w:ascii="GHEA Grapalat" w:hAnsi="GHEA Grapalat" w:cs="Sylfaen"/>
          <w:sz w:val="20"/>
          <w:lang w:val="ru-RU"/>
        </w:rPr>
        <w:t>։</w:t>
      </w:r>
      <w:r w:rsidRPr="00CB0C48">
        <w:rPr>
          <w:rFonts w:ascii="GHEA Grapalat" w:hAnsi="GHEA Grapalat" w:cs="Sylfaen"/>
          <w:sz w:val="20"/>
          <w:lang w:val="af-ZA"/>
        </w:rPr>
        <w:t xml:space="preserve"> </w:t>
      </w:r>
    </w:p>
    <w:p w:rsidR="00096865" w:rsidRPr="00CB0C48" w:rsidRDefault="00096865" w:rsidP="00096865">
      <w:pPr>
        <w:jc w:val="center"/>
        <w:rPr>
          <w:rFonts w:ascii="GHEA Grapalat" w:hAnsi="GHEA Grapalat"/>
          <w:b/>
          <w:szCs w:val="22"/>
          <w:lang w:val="af-ZA"/>
        </w:rPr>
      </w:pPr>
    </w:p>
    <w:p w:rsidR="00096865" w:rsidRPr="00CB0C48" w:rsidRDefault="008D5016" w:rsidP="00096865">
      <w:pPr>
        <w:jc w:val="center"/>
        <w:rPr>
          <w:rFonts w:ascii="GHEA Grapalat" w:hAnsi="GHEA Grapalat"/>
          <w:b/>
          <w:sz w:val="20"/>
          <w:lang w:val="af-ZA"/>
        </w:rPr>
      </w:pPr>
      <w:r w:rsidRPr="00CB0C48">
        <w:rPr>
          <w:rFonts w:ascii="GHEA Grapalat" w:hAnsi="GHEA Grapalat"/>
          <w:b/>
          <w:sz w:val="20"/>
          <w:lang w:val="af-ZA"/>
        </w:rPr>
        <w:t xml:space="preserve">2. </w:t>
      </w:r>
      <w:r w:rsidRPr="00CB0C48">
        <w:rPr>
          <w:rFonts w:ascii="GHEA Grapalat" w:hAnsi="GHEA Grapalat" w:cs="Sylfaen"/>
          <w:b/>
          <w:sz w:val="20"/>
          <w:lang w:val="es-ES"/>
        </w:rPr>
        <w:t>ԸՆԹԱՑԱԿԱՐԳԻ</w:t>
      </w:r>
      <w:r w:rsidRPr="00CB0C48">
        <w:rPr>
          <w:rFonts w:ascii="GHEA Grapalat" w:hAnsi="GHEA Grapalat"/>
          <w:b/>
          <w:sz w:val="20"/>
          <w:lang w:val="af-ZA"/>
        </w:rPr>
        <w:t xml:space="preserve"> </w:t>
      </w:r>
      <w:r w:rsidRPr="00CB0C48">
        <w:rPr>
          <w:rFonts w:ascii="GHEA Grapalat" w:hAnsi="GHEA Grapalat" w:cs="Sylfaen"/>
          <w:b/>
          <w:sz w:val="20"/>
          <w:lang w:val="es-ES"/>
        </w:rPr>
        <w:t>ՀԱՅՏԸ</w:t>
      </w:r>
    </w:p>
    <w:p w:rsidR="00096865" w:rsidRPr="00CB0C48" w:rsidRDefault="00096865" w:rsidP="00096865">
      <w:pPr>
        <w:ind w:firstLine="720"/>
        <w:jc w:val="center"/>
        <w:rPr>
          <w:rFonts w:ascii="GHEA Grapalat" w:hAnsi="GHEA Grapalat"/>
          <w:szCs w:val="22"/>
          <w:lang w:val="af-ZA"/>
        </w:rPr>
      </w:pPr>
    </w:p>
    <w:p w:rsidR="0078387F" w:rsidRPr="00CB0C48" w:rsidRDefault="0078387F" w:rsidP="0078387F">
      <w:pPr>
        <w:ind w:firstLine="567"/>
        <w:jc w:val="both"/>
        <w:rPr>
          <w:rFonts w:ascii="GHEA Grapalat" w:hAnsi="GHEA Grapalat"/>
          <w:sz w:val="20"/>
          <w:szCs w:val="20"/>
          <w:lang w:val="es-ES"/>
        </w:rPr>
      </w:pPr>
      <w:r w:rsidRPr="00CB0C48">
        <w:rPr>
          <w:rFonts w:ascii="GHEA Grapalat" w:hAnsi="GHEA Grapalat"/>
          <w:sz w:val="20"/>
          <w:szCs w:val="20"/>
          <w:lang w:val="hy-AM"/>
        </w:rPr>
        <w:t xml:space="preserve">Ընթացակարգին մասնակցելու համար </w:t>
      </w:r>
      <w:r w:rsidR="004F78EF" w:rsidRPr="00CB0C48">
        <w:rPr>
          <w:rFonts w:ascii="GHEA Grapalat" w:hAnsi="GHEA Grapalat"/>
          <w:sz w:val="20"/>
          <w:szCs w:val="20"/>
        </w:rPr>
        <w:t>մ</w:t>
      </w:r>
      <w:r w:rsidRPr="00CB0C48">
        <w:rPr>
          <w:rFonts w:ascii="GHEA Grapalat" w:hAnsi="GHEA Grapalat"/>
          <w:sz w:val="20"/>
          <w:szCs w:val="20"/>
          <w:lang w:val="hy-AM"/>
        </w:rPr>
        <w:t xml:space="preserve">ասնակիցը </w:t>
      </w:r>
      <w:r w:rsidR="002E0D1E" w:rsidRPr="00595447">
        <w:rPr>
          <w:rFonts w:ascii="GHEA Grapalat" w:hAnsi="GHEA Grapalat"/>
          <w:sz w:val="20"/>
          <w:szCs w:val="20"/>
        </w:rPr>
        <w:t>սույն</w:t>
      </w:r>
      <w:r w:rsidR="002E0D1E" w:rsidRPr="00595447">
        <w:rPr>
          <w:rFonts w:ascii="GHEA Grapalat" w:hAnsi="GHEA Grapalat"/>
          <w:sz w:val="20"/>
          <w:szCs w:val="20"/>
          <w:lang w:val="af-ZA"/>
        </w:rPr>
        <w:t xml:space="preserve"> </w:t>
      </w:r>
      <w:r w:rsidR="002E0D1E" w:rsidRPr="00595447">
        <w:rPr>
          <w:rFonts w:ascii="GHEA Grapalat" w:hAnsi="GHEA Grapalat"/>
          <w:sz w:val="20"/>
          <w:szCs w:val="20"/>
        </w:rPr>
        <w:t>հրավերի</w:t>
      </w:r>
      <w:r w:rsidR="002E0D1E" w:rsidRPr="00595447">
        <w:rPr>
          <w:rFonts w:ascii="GHEA Grapalat" w:hAnsi="GHEA Grapalat"/>
          <w:sz w:val="20"/>
          <w:szCs w:val="20"/>
          <w:lang w:val="af-ZA"/>
        </w:rPr>
        <w:t xml:space="preserve"> 2-</w:t>
      </w:r>
      <w:r w:rsidR="002E0D1E" w:rsidRPr="00595447">
        <w:rPr>
          <w:rFonts w:ascii="GHEA Grapalat" w:hAnsi="GHEA Grapalat"/>
          <w:sz w:val="20"/>
          <w:szCs w:val="20"/>
        </w:rPr>
        <w:t>րդ</w:t>
      </w:r>
      <w:r w:rsidR="002E0D1E" w:rsidRPr="00595447">
        <w:rPr>
          <w:rFonts w:ascii="GHEA Grapalat" w:hAnsi="GHEA Grapalat"/>
          <w:sz w:val="20"/>
          <w:szCs w:val="20"/>
          <w:lang w:val="af-ZA"/>
        </w:rPr>
        <w:t xml:space="preserve"> </w:t>
      </w:r>
      <w:r w:rsidR="002E0D1E" w:rsidRPr="00595447">
        <w:rPr>
          <w:rFonts w:ascii="GHEA Grapalat" w:hAnsi="GHEA Grapalat"/>
          <w:sz w:val="20"/>
          <w:szCs w:val="20"/>
        </w:rPr>
        <w:t>մասի</w:t>
      </w:r>
      <w:r w:rsidR="002E0D1E" w:rsidRPr="00595447">
        <w:rPr>
          <w:rFonts w:ascii="GHEA Grapalat" w:hAnsi="GHEA Grapalat"/>
          <w:sz w:val="20"/>
          <w:szCs w:val="20"/>
          <w:lang w:val="af-ZA"/>
        </w:rPr>
        <w:t xml:space="preserve"> </w:t>
      </w:r>
      <w:r w:rsidR="002E0D1E">
        <w:rPr>
          <w:rFonts w:ascii="GHEA Grapalat" w:hAnsi="GHEA Grapalat"/>
          <w:sz w:val="20"/>
          <w:szCs w:val="20"/>
          <w:lang w:val="af-ZA"/>
        </w:rPr>
        <w:t>4</w:t>
      </w:r>
      <w:r w:rsidR="002E0D1E" w:rsidRPr="00595447">
        <w:rPr>
          <w:rFonts w:ascii="GHEA Grapalat" w:hAnsi="GHEA Grapalat"/>
          <w:sz w:val="20"/>
          <w:szCs w:val="20"/>
          <w:lang w:val="af-ZA"/>
        </w:rPr>
        <w:t>-</w:t>
      </w:r>
      <w:r w:rsidR="002E0D1E" w:rsidRPr="00595447">
        <w:rPr>
          <w:rFonts w:ascii="GHEA Grapalat" w:hAnsi="GHEA Grapalat"/>
          <w:sz w:val="20"/>
          <w:szCs w:val="20"/>
        </w:rPr>
        <w:t>րդ</w:t>
      </w:r>
      <w:r w:rsidR="002E0D1E" w:rsidRPr="00595447">
        <w:rPr>
          <w:rFonts w:ascii="GHEA Grapalat" w:hAnsi="GHEA Grapalat"/>
          <w:sz w:val="20"/>
          <w:szCs w:val="20"/>
          <w:lang w:val="af-ZA"/>
        </w:rPr>
        <w:t xml:space="preserve"> </w:t>
      </w:r>
      <w:r w:rsidR="002E0D1E" w:rsidRPr="00595447">
        <w:rPr>
          <w:rFonts w:ascii="GHEA Grapalat" w:hAnsi="GHEA Grapalat"/>
          <w:sz w:val="20"/>
          <w:szCs w:val="20"/>
        </w:rPr>
        <w:t>բաժնով</w:t>
      </w:r>
      <w:r w:rsidR="002E0D1E" w:rsidRPr="00595447">
        <w:rPr>
          <w:rFonts w:ascii="GHEA Grapalat" w:hAnsi="GHEA Grapalat"/>
          <w:sz w:val="20"/>
          <w:szCs w:val="20"/>
          <w:lang w:val="af-ZA"/>
        </w:rPr>
        <w:t xml:space="preserve"> </w:t>
      </w:r>
      <w:r w:rsidR="002E0D1E" w:rsidRPr="00595447">
        <w:rPr>
          <w:rFonts w:ascii="GHEA Grapalat" w:hAnsi="GHEA Grapalat"/>
          <w:sz w:val="20"/>
          <w:szCs w:val="20"/>
        </w:rPr>
        <w:t>սահմանված</w:t>
      </w:r>
      <w:r w:rsidR="002E0D1E" w:rsidRPr="00595447">
        <w:rPr>
          <w:rFonts w:ascii="GHEA Grapalat" w:hAnsi="GHEA Grapalat"/>
          <w:sz w:val="20"/>
          <w:szCs w:val="20"/>
          <w:lang w:val="af-ZA"/>
        </w:rPr>
        <w:t xml:space="preserve"> </w:t>
      </w:r>
      <w:r w:rsidR="002E0D1E" w:rsidRPr="00595447">
        <w:rPr>
          <w:rFonts w:ascii="GHEA Grapalat" w:hAnsi="GHEA Grapalat"/>
          <w:sz w:val="20"/>
          <w:szCs w:val="20"/>
        </w:rPr>
        <w:t>կարգով</w:t>
      </w:r>
      <w:r w:rsidR="002E0D1E" w:rsidRPr="00595447">
        <w:rPr>
          <w:rFonts w:ascii="GHEA Grapalat" w:hAnsi="GHEA Grapalat"/>
          <w:sz w:val="20"/>
          <w:szCs w:val="20"/>
          <w:lang w:val="hy-AM"/>
        </w:rPr>
        <w:t xml:space="preserve"> ներկայացնում է հայտ:</w:t>
      </w:r>
      <w:r w:rsidR="002E0D1E" w:rsidRPr="002865DC">
        <w:rPr>
          <w:rFonts w:ascii="GHEA Grapalat" w:hAnsi="GHEA Grapalat"/>
          <w:sz w:val="20"/>
          <w:szCs w:val="20"/>
          <w:lang w:val="af-ZA"/>
        </w:rPr>
        <w:t xml:space="preserve"> </w:t>
      </w:r>
      <w:r w:rsidRPr="00CB0C48">
        <w:rPr>
          <w:rFonts w:ascii="GHEA Grapalat" w:hAnsi="GHEA Grapalat"/>
          <w:sz w:val="20"/>
          <w:szCs w:val="20"/>
          <w:lang w:val="hy-AM"/>
        </w:rPr>
        <w:t>Հայտին կցվում են սույն հրավերով նախատեսված համապատասխան փաստաթղթեր</w:t>
      </w:r>
      <w:r w:rsidRPr="00CB0C48">
        <w:rPr>
          <w:rFonts w:ascii="GHEA Grapalat" w:hAnsi="GHEA Grapalat"/>
          <w:sz w:val="20"/>
          <w:szCs w:val="20"/>
          <w:lang w:val="es-ES"/>
        </w:rPr>
        <w:t>ը (տեղեկությունները):</w:t>
      </w:r>
    </w:p>
    <w:p w:rsidR="002D5CF0" w:rsidRPr="00CB0C48" w:rsidRDefault="0078387F" w:rsidP="00096865">
      <w:pPr>
        <w:ind w:firstLine="567"/>
        <w:jc w:val="both"/>
        <w:rPr>
          <w:rFonts w:ascii="GHEA Grapalat" w:hAnsi="GHEA Grapalat" w:cs="Sylfaen"/>
          <w:sz w:val="20"/>
          <w:lang w:val="es-ES"/>
        </w:rPr>
      </w:pPr>
      <w:r w:rsidRPr="00CB0C48">
        <w:rPr>
          <w:rFonts w:ascii="GHEA Grapalat" w:hAnsi="GHEA Grapalat" w:cs="Sylfaen"/>
          <w:sz w:val="20"/>
        </w:rPr>
        <w:t>Մասնակիցը</w:t>
      </w:r>
      <w:r w:rsidRPr="00CB0C48">
        <w:rPr>
          <w:rFonts w:ascii="GHEA Grapalat" w:hAnsi="GHEA Grapalat" w:cs="Sylfaen"/>
          <w:sz w:val="20"/>
          <w:lang w:val="es-ES"/>
        </w:rPr>
        <w:t xml:space="preserve"> </w:t>
      </w:r>
      <w:r w:rsidR="002240AB" w:rsidRPr="00CB0C48">
        <w:rPr>
          <w:rFonts w:ascii="GHEA Grapalat" w:hAnsi="GHEA Grapalat" w:cs="Sylfaen"/>
          <w:sz w:val="20"/>
        </w:rPr>
        <w:t>հայտով</w:t>
      </w:r>
      <w:r w:rsidR="002240AB" w:rsidRPr="00CB0C48">
        <w:rPr>
          <w:rFonts w:ascii="GHEA Grapalat" w:hAnsi="GHEA Grapalat" w:cs="Sylfaen"/>
          <w:sz w:val="20"/>
          <w:lang w:val="es-ES"/>
        </w:rPr>
        <w:t xml:space="preserve"> </w:t>
      </w:r>
      <w:r w:rsidRPr="00CB0C48">
        <w:rPr>
          <w:rFonts w:ascii="GHEA Grapalat" w:hAnsi="GHEA Grapalat" w:cs="Sylfaen"/>
          <w:sz w:val="20"/>
        </w:rPr>
        <w:t>ներկայացնում</w:t>
      </w:r>
      <w:r w:rsidRPr="00CB0C48">
        <w:rPr>
          <w:rFonts w:ascii="GHEA Grapalat" w:hAnsi="GHEA Grapalat" w:cs="Sylfaen"/>
          <w:sz w:val="20"/>
          <w:lang w:val="es-ES"/>
        </w:rPr>
        <w:t xml:space="preserve"> </w:t>
      </w:r>
      <w:r w:rsidRPr="00CB0C48">
        <w:rPr>
          <w:rFonts w:ascii="GHEA Grapalat" w:hAnsi="GHEA Grapalat" w:cs="Sylfaen"/>
          <w:sz w:val="20"/>
        </w:rPr>
        <w:t>է</w:t>
      </w:r>
      <w:r w:rsidRPr="00CB0C48">
        <w:rPr>
          <w:rFonts w:ascii="GHEA Grapalat" w:hAnsi="GHEA Grapalat" w:cs="Sylfaen"/>
          <w:sz w:val="20"/>
          <w:lang w:val="es-ES"/>
        </w:rPr>
        <w:t xml:space="preserve"> </w:t>
      </w:r>
      <w:r w:rsidRPr="00CB0C48">
        <w:rPr>
          <w:rFonts w:ascii="GHEA Grapalat" w:hAnsi="GHEA Grapalat" w:cs="Sylfaen"/>
          <w:sz w:val="20"/>
        </w:rPr>
        <w:t>իր</w:t>
      </w:r>
      <w:r w:rsidRPr="00CB0C48">
        <w:rPr>
          <w:rFonts w:ascii="GHEA Grapalat" w:hAnsi="GHEA Grapalat" w:cs="Sylfaen"/>
          <w:sz w:val="20"/>
          <w:lang w:val="es-ES"/>
        </w:rPr>
        <w:t xml:space="preserve"> </w:t>
      </w:r>
      <w:r w:rsidRPr="00CB0C48">
        <w:rPr>
          <w:rFonts w:ascii="GHEA Grapalat" w:hAnsi="GHEA Grapalat" w:cs="Sylfaen"/>
          <w:sz w:val="20"/>
        </w:rPr>
        <w:t>կողմից</w:t>
      </w:r>
      <w:r w:rsidRPr="00CB0C48">
        <w:rPr>
          <w:rFonts w:ascii="GHEA Grapalat" w:hAnsi="GHEA Grapalat" w:cs="Sylfaen"/>
          <w:sz w:val="20"/>
          <w:lang w:val="es-ES"/>
        </w:rPr>
        <w:t xml:space="preserve"> </w:t>
      </w:r>
      <w:r w:rsidRPr="00CB0C48">
        <w:rPr>
          <w:rFonts w:ascii="GHEA Grapalat" w:hAnsi="GHEA Grapalat" w:cs="Sylfaen"/>
          <w:sz w:val="20"/>
        </w:rPr>
        <w:t>հաստատված</w:t>
      </w:r>
      <w:r w:rsidRPr="00CB0C48">
        <w:rPr>
          <w:rFonts w:ascii="GHEA Grapalat" w:hAnsi="GHEA Grapalat" w:cs="Sylfaen"/>
          <w:sz w:val="20"/>
          <w:lang w:val="es-ES"/>
        </w:rPr>
        <w:t>`</w:t>
      </w:r>
    </w:p>
    <w:p w:rsidR="00096865" w:rsidRPr="00CB0C48" w:rsidRDefault="002D5CF0" w:rsidP="00096865">
      <w:pPr>
        <w:ind w:firstLine="567"/>
        <w:jc w:val="both"/>
        <w:rPr>
          <w:rFonts w:ascii="GHEA Grapalat" w:hAnsi="GHEA Grapalat" w:cs="Sylfaen"/>
          <w:sz w:val="20"/>
          <w:lang w:val="es-ES"/>
        </w:rPr>
      </w:pPr>
      <w:r w:rsidRPr="00CB0C48">
        <w:rPr>
          <w:rFonts w:ascii="GHEA Grapalat" w:hAnsi="GHEA Grapalat" w:cs="Sylfaen"/>
          <w:sz w:val="20"/>
          <w:lang w:val="es-ES"/>
        </w:rPr>
        <w:t>2.</w:t>
      </w:r>
      <w:r w:rsidR="00D76BBA" w:rsidRPr="00CB0C48">
        <w:rPr>
          <w:rFonts w:ascii="GHEA Grapalat" w:hAnsi="GHEA Grapalat" w:cs="Sylfaen"/>
          <w:sz w:val="20"/>
          <w:lang w:val="es-ES"/>
        </w:rPr>
        <w:t>1</w:t>
      </w:r>
      <w:r w:rsidRPr="00CB0C48">
        <w:rPr>
          <w:rFonts w:ascii="GHEA Grapalat" w:hAnsi="GHEA Grapalat" w:cs="Sylfaen"/>
          <w:sz w:val="20"/>
          <w:lang w:val="es-ES"/>
        </w:rPr>
        <w:t xml:space="preserve"> </w:t>
      </w:r>
      <w:r w:rsidR="00096865" w:rsidRPr="00CB0C48">
        <w:rPr>
          <w:rFonts w:ascii="GHEA Grapalat" w:hAnsi="GHEA Grapalat" w:cs="Sylfaen"/>
          <w:sz w:val="20"/>
          <w:lang w:val="ru-RU"/>
        </w:rPr>
        <w:t>ընթացակարգին</w:t>
      </w:r>
      <w:r w:rsidR="00096865" w:rsidRPr="00CB0C48">
        <w:rPr>
          <w:rFonts w:ascii="GHEA Grapalat" w:hAnsi="GHEA Grapalat" w:cs="Sylfaen"/>
          <w:sz w:val="20"/>
          <w:lang w:val="af-ZA"/>
        </w:rPr>
        <w:t xml:space="preserve"> </w:t>
      </w:r>
      <w:r w:rsidR="00096865" w:rsidRPr="00CB0C48">
        <w:rPr>
          <w:rFonts w:ascii="GHEA Grapalat" w:hAnsi="GHEA Grapalat" w:cs="Sylfaen"/>
          <w:sz w:val="20"/>
          <w:lang w:val="ru-RU"/>
        </w:rPr>
        <w:t>մասնակցելու</w:t>
      </w:r>
      <w:r w:rsidR="00096865" w:rsidRPr="00CB0C48">
        <w:rPr>
          <w:rFonts w:ascii="GHEA Grapalat" w:hAnsi="GHEA Grapalat" w:cs="Sylfaen"/>
          <w:sz w:val="20"/>
          <w:lang w:val="af-ZA"/>
        </w:rPr>
        <w:t xml:space="preserve"> </w:t>
      </w:r>
      <w:r w:rsidR="00096865" w:rsidRPr="00CB0C48">
        <w:rPr>
          <w:rFonts w:ascii="GHEA Grapalat" w:hAnsi="GHEA Grapalat" w:cs="Sylfaen"/>
          <w:sz w:val="20"/>
          <w:lang w:val="ru-RU"/>
        </w:rPr>
        <w:t>դիմում</w:t>
      </w:r>
      <w:r w:rsidR="000B7FBC" w:rsidRPr="002865DC">
        <w:rPr>
          <w:rFonts w:ascii="GHEA Grapalat" w:hAnsi="GHEA Grapalat" w:cs="Sylfaen"/>
          <w:sz w:val="20"/>
          <w:lang w:val="es-ES"/>
        </w:rPr>
        <w:t>-</w:t>
      </w:r>
      <w:r w:rsidR="000B7FBC">
        <w:rPr>
          <w:rFonts w:ascii="GHEA Grapalat" w:hAnsi="GHEA Grapalat" w:cs="Sylfaen"/>
          <w:sz w:val="20"/>
        </w:rPr>
        <w:t>հայտարարություն</w:t>
      </w:r>
      <w:r w:rsidR="00096865" w:rsidRPr="00CB0C48">
        <w:rPr>
          <w:rFonts w:ascii="GHEA Grapalat" w:hAnsi="GHEA Grapalat" w:cs="Sylfaen"/>
          <w:sz w:val="20"/>
          <w:lang w:val="af-ZA"/>
        </w:rPr>
        <w:t xml:space="preserve">` </w:t>
      </w:r>
      <w:r w:rsidR="006F49AA" w:rsidRPr="00CB0C48">
        <w:rPr>
          <w:rFonts w:ascii="GHEA Grapalat" w:hAnsi="GHEA Grapalat" w:cs="Sylfaen"/>
          <w:sz w:val="20"/>
          <w:lang w:val="af-ZA"/>
        </w:rPr>
        <w:t>համաձայն հ</w:t>
      </w:r>
      <w:r w:rsidR="00096865" w:rsidRPr="00CB0C48">
        <w:rPr>
          <w:rFonts w:ascii="GHEA Grapalat" w:hAnsi="GHEA Grapalat" w:cs="Sylfaen"/>
          <w:sz w:val="20"/>
          <w:lang w:val="ru-RU"/>
        </w:rPr>
        <w:t>ավելված</w:t>
      </w:r>
      <w:r w:rsidR="00096865" w:rsidRPr="00CB0C48">
        <w:rPr>
          <w:rFonts w:ascii="GHEA Grapalat" w:hAnsi="GHEA Grapalat" w:cs="Sylfaen"/>
          <w:sz w:val="20"/>
          <w:lang w:val="af-ZA"/>
        </w:rPr>
        <w:t xml:space="preserve"> N 1</w:t>
      </w:r>
      <w:r w:rsidR="006F49AA" w:rsidRPr="00CB0C48">
        <w:rPr>
          <w:rFonts w:ascii="GHEA Grapalat" w:hAnsi="GHEA Grapalat" w:cs="Sylfaen"/>
          <w:sz w:val="20"/>
          <w:lang w:val="af-ZA"/>
        </w:rPr>
        <w:t>-ի</w:t>
      </w:r>
      <w:r w:rsidR="00BC6807" w:rsidRPr="00CB0C48">
        <w:rPr>
          <w:rFonts w:ascii="GHEA Grapalat" w:hAnsi="GHEA Grapalat" w:cs="Sylfaen"/>
          <w:sz w:val="20"/>
          <w:lang w:val="es-ES"/>
        </w:rPr>
        <w:t>.</w:t>
      </w:r>
    </w:p>
    <w:p w:rsidR="008247BE" w:rsidRPr="00DE1E5A" w:rsidRDefault="00096865" w:rsidP="008247BE">
      <w:pPr>
        <w:pStyle w:val="norm"/>
        <w:spacing w:line="276" w:lineRule="auto"/>
        <w:ind w:firstLine="567"/>
        <w:rPr>
          <w:rFonts w:ascii="GHEA Grapalat" w:hAnsi="GHEA Grapalat" w:cs="Sylfaen"/>
          <w:sz w:val="20"/>
          <w:szCs w:val="24"/>
          <w:lang w:val="af-ZA" w:eastAsia="en-US"/>
        </w:rPr>
      </w:pPr>
      <w:r w:rsidRPr="00CB0C48">
        <w:rPr>
          <w:rFonts w:ascii="GHEA Grapalat" w:hAnsi="GHEA Grapalat" w:cs="Sylfaen"/>
          <w:sz w:val="20"/>
          <w:lang w:val="af-ZA"/>
        </w:rPr>
        <w:t>2.</w:t>
      </w:r>
      <w:r w:rsidR="00180EE9" w:rsidRPr="00CB0C48">
        <w:rPr>
          <w:rFonts w:ascii="GHEA Grapalat" w:hAnsi="GHEA Grapalat" w:cs="Sylfaen"/>
          <w:sz w:val="20"/>
          <w:lang w:val="af-ZA"/>
        </w:rPr>
        <w:t>2</w:t>
      </w:r>
      <w:r w:rsidRPr="00CB0C48">
        <w:rPr>
          <w:rFonts w:ascii="GHEA Grapalat" w:hAnsi="GHEA Grapalat" w:cs="Sylfaen"/>
          <w:sz w:val="20"/>
          <w:lang w:val="af-ZA"/>
        </w:rPr>
        <w:t xml:space="preserve"> </w:t>
      </w:r>
      <w:r w:rsidR="008247BE">
        <w:rPr>
          <w:rFonts w:ascii="GHEA Grapalat" w:hAnsi="GHEA Grapalat" w:cs="Sylfaen"/>
          <w:sz w:val="20"/>
          <w:lang w:val="af-ZA"/>
        </w:rPr>
        <w:t xml:space="preserve">ենթակապալի </w:t>
      </w:r>
      <w:r w:rsidR="008247BE" w:rsidRPr="00DE1E5A">
        <w:rPr>
          <w:rFonts w:ascii="GHEA Grapalat" w:hAnsi="GHEA Grapalat" w:cs="Sylfaen"/>
          <w:sz w:val="20"/>
          <w:szCs w:val="24"/>
          <w:lang w:eastAsia="en-US"/>
        </w:rPr>
        <w:t>պայմանագրի</w:t>
      </w:r>
      <w:r w:rsidR="008247BE" w:rsidRPr="00DE1E5A">
        <w:rPr>
          <w:rFonts w:ascii="GHEA Grapalat" w:hAnsi="GHEA Grapalat" w:cs="Sylfaen"/>
          <w:sz w:val="20"/>
          <w:szCs w:val="24"/>
          <w:lang w:val="af-ZA" w:eastAsia="en-US"/>
        </w:rPr>
        <w:t xml:space="preserve"> </w:t>
      </w:r>
      <w:r w:rsidR="008247BE" w:rsidRPr="00DE1E5A">
        <w:rPr>
          <w:rFonts w:ascii="GHEA Grapalat" w:hAnsi="GHEA Grapalat" w:cs="Sylfaen"/>
          <w:sz w:val="20"/>
          <w:szCs w:val="24"/>
          <w:lang w:eastAsia="en-US"/>
        </w:rPr>
        <w:t>պատճենը</w:t>
      </w:r>
      <w:r w:rsidR="008247BE" w:rsidRPr="00DE1E5A">
        <w:rPr>
          <w:rFonts w:ascii="GHEA Grapalat" w:hAnsi="GHEA Grapalat" w:cs="Sylfaen"/>
          <w:sz w:val="20"/>
          <w:szCs w:val="24"/>
          <w:lang w:val="af-ZA" w:eastAsia="en-US"/>
        </w:rPr>
        <w:t xml:space="preserve"> </w:t>
      </w:r>
      <w:r w:rsidR="008247BE" w:rsidRPr="00DE1E5A">
        <w:rPr>
          <w:rFonts w:ascii="GHEA Grapalat" w:hAnsi="GHEA Grapalat" w:cs="Sylfaen"/>
          <w:sz w:val="20"/>
          <w:szCs w:val="24"/>
          <w:lang w:eastAsia="en-US"/>
        </w:rPr>
        <w:t>և</w:t>
      </w:r>
      <w:r w:rsidR="008247BE" w:rsidRPr="00DE1E5A">
        <w:rPr>
          <w:rFonts w:ascii="GHEA Grapalat" w:hAnsi="GHEA Grapalat" w:cs="Sylfaen"/>
          <w:sz w:val="20"/>
          <w:szCs w:val="24"/>
          <w:lang w:val="af-ZA" w:eastAsia="en-US"/>
        </w:rPr>
        <w:t xml:space="preserve"> </w:t>
      </w:r>
      <w:r w:rsidR="008247BE" w:rsidRPr="00DE1E5A">
        <w:rPr>
          <w:rFonts w:ascii="GHEA Grapalat" w:hAnsi="GHEA Grapalat" w:cs="Sylfaen"/>
          <w:sz w:val="20"/>
          <w:szCs w:val="24"/>
          <w:lang w:eastAsia="en-US"/>
        </w:rPr>
        <w:t>դրա</w:t>
      </w:r>
      <w:r w:rsidR="008247BE" w:rsidRPr="00DE1E5A">
        <w:rPr>
          <w:rFonts w:ascii="GHEA Grapalat" w:hAnsi="GHEA Grapalat" w:cs="Sylfaen"/>
          <w:sz w:val="20"/>
          <w:szCs w:val="24"/>
          <w:lang w:val="af-ZA" w:eastAsia="en-US"/>
        </w:rPr>
        <w:t xml:space="preserve"> </w:t>
      </w:r>
      <w:r w:rsidR="008247BE" w:rsidRPr="00DE1E5A">
        <w:rPr>
          <w:rFonts w:ascii="GHEA Grapalat" w:hAnsi="GHEA Grapalat" w:cs="Sylfaen"/>
          <w:sz w:val="20"/>
          <w:szCs w:val="24"/>
          <w:lang w:eastAsia="en-US"/>
        </w:rPr>
        <w:t>կողմ</w:t>
      </w:r>
      <w:r w:rsidR="008247BE" w:rsidRPr="00DE1E5A">
        <w:rPr>
          <w:rFonts w:ascii="GHEA Grapalat" w:hAnsi="GHEA Grapalat" w:cs="Sylfaen"/>
          <w:sz w:val="20"/>
          <w:szCs w:val="24"/>
          <w:lang w:val="af-ZA" w:eastAsia="en-US"/>
        </w:rPr>
        <w:t xml:space="preserve"> </w:t>
      </w:r>
      <w:r w:rsidR="008247BE" w:rsidRPr="00DE1E5A">
        <w:rPr>
          <w:rFonts w:ascii="GHEA Grapalat" w:hAnsi="GHEA Grapalat" w:cs="Sylfaen"/>
          <w:sz w:val="20"/>
          <w:szCs w:val="24"/>
          <w:lang w:eastAsia="en-US"/>
        </w:rPr>
        <w:t>հանդիսացող</w:t>
      </w:r>
      <w:r w:rsidR="008247BE" w:rsidRPr="00DE1E5A">
        <w:rPr>
          <w:rFonts w:ascii="GHEA Grapalat" w:hAnsi="GHEA Grapalat" w:cs="Sylfaen"/>
          <w:sz w:val="20"/>
          <w:szCs w:val="24"/>
          <w:lang w:val="af-ZA" w:eastAsia="en-US"/>
        </w:rPr>
        <w:t xml:space="preserve"> </w:t>
      </w:r>
      <w:r w:rsidR="008247BE" w:rsidRPr="00DE1E5A">
        <w:rPr>
          <w:rFonts w:ascii="GHEA Grapalat" w:hAnsi="GHEA Grapalat" w:cs="Sylfaen"/>
          <w:sz w:val="20"/>
          <w:szCs w:val="24"/>
          <w:lang w:eastAsia="en-US"/>
        </w:rPr>
        <w:t>անձի</w:t>
      </w:r>
      <w:r w:rsidR="008247BE" w:rsidRPr="00DE1E5A">
        <w:rPr>
          <w:rFonts w:ascii="GHEA Grapalat" w:hAnsi="GHEA Grapalat" w:cs="Sylfaen"/>
          <w:sz w:val="20"/>
          <w:szCs w:val="24"/>
          <w:lang w:val="af-ZA" w:eastAsia="en-US"/>
        </w:rPr>
        <w:t xml:space="preserve"> </w:t>
      </w:r>
      <w:r w:rsidR="008247BE" w:rsidRPr="00DE1E5A">
        <w:rPr>
          <w:rFonts w:ascii="GHEA Grapalat" w:hAnsi="GHEA Grapalat" w:cs="Sylfaen"/>
          <w:sz w:val="20"/>
          <w:szCs w:val="24"/>
          <w:lang w:eastAsia="en-US"/>
        </w:rPr>
        <w:t>տվյալները</w:t>
      </w:r>
      <w:r w:rsidR="008247BE" w:rsidRPr="00DE1E5A">
        <w:rPr>
          <w:rFonts w:ascii="GHEA Grapalat" w:hAnsi="GHEA Grapalat" w:cs="Sylfaen"/>
          <w:sz w:val="20"/>
          <w:szCs w:val="24"/>
          <w:lang w:val="af-ZA" w:eastAsia="en-US"/>
        </w:rPr>
        <w:t xml:space="preserve">, </w:t>
      </w:r>
      <w:r w:rsidR="008247BE" w:rsidRPr="00DE1E5A">
        <w:rPr>
          <w:rFonts w:ascii="GHEA Grapalat" w:hAnsi="GHEA Grapalat" w:cs="Sylfaen"/>
          <w:sz w:val="20"/>
          <w:szCs w:val="24"/>
          <w:lang w:eastAsia="en-US"/>
        </w:rPr>
        <w:t>եթե</w:t>
      </w:r>
      <w:r w:rsidR="008247BE" w:rsidRPr="00DE1E5A">
        <w:rPr>
          <w:rFonts w:ascii="GHEA Grapalat" w:hAnsi="GHEA Grapalat" w:cs="Sylfaen"/>
          <w:sz w:val="20"/>
          <w:szCs w:val="24"/>
          <w:lang w:val="af-ZA" w:eastAsia="en-US"/>
        </w:rPr>
        <w:t xml:space="preserve"> </w:t>
      </w:r>
      <w:r w:rsidR="008247BE" w:rsidRPr="00DE1E5A">
        <w:rPr>
          <w:rFonts w:ascii="GHEA Grapalat" w:hAnsi="GHEA Grapalat" w:cs="Sylfaen"/>
          <w:sz w:val="20"/>
          <w:szCs w:val="24"/>
          <w:lang w:eastAsia="en-US"/>
        </w:rPr>
        <w:t>պայմանագիրն</w:t>
      </w:r>
      <w:r w:rsidR="008247BE" w:rsidRPr="00DE1E5A">
        <w:rPr>
          <w:rFonts w:ascii="GHEA Grapalat" w:hAnsi="GHEA Grapalat" w:cs="Sylfaen"/>
          <w:sz w:val="20"/>
          <w:szCs w:val="24"/>
          <w:lang w:val="af-ZA" w:eastAsia="en-US"/>
        </w:rPr>
        <w:t xml:space="preserve"> </w:t>
      </w:r>
      <w:r w:rsidR="008247BE" w:rsidRPr="00DE1E5A">
        <w:rPr>
          <w:rFonts w:ascii="GHEA Grapalat" w:hAnsi="GHEA Grapalat" w:cs="Sylfaen"/>
          <w:sz w:val="20"/>
          <w:szCs w:val="24"/>
          <w:lang w:eastAsia="en-US"/>
        </w:rPr>
        <w:t>իրականացվելու</w:t>
      </w:r>
      <w:r w:rsidR="008247BE" w:rsidRPr="00DE1E5A">
        <w:rPr>
          <w:rFonts w:ascii="GHEA Grapalat" w:hAnsi="GHEA Grapalat" w:cs="Sylfaen"/>
          <w:sz w:val="20"/>
          <w:szCs w:val="24"/>
          <w:lang w:val="af-ZA" w:eastAsia="en-US"/>
        </w:rPr>
        <w:t xml:space="preserve"> </w:t>
      </w:r>
      <w:r w:rsidR="008247BE" w:rsidRPr="00DE1E5A">
        <w:rPr>
          <w:rFonts w:ascii="GHEA Grapalat" w:hAnsi="GHEA Grapalat" w:cs="Sylfaen"/>
          <w:sz w:val="20"/>
          <w:szCs w:val="24"/>
          <w:lang w:eastAsia="en-US"/>
        </w:rPr>
        <w:t>է</w:t>
      </w:r>
      <w:r w:rsidR="008247BE" w:rsidRPr="00DE1E5A">
        <w:rPr>
          <w:rFonts w:ascii="GHEA Grapalat" w:hAnsi="GHEA Grapalat" w:cs="Sylfaen"/>
          <w:sz w:val="20"/>
          <w:szCs w:val="24"/>
          <w:lang w:val="af-ZA" w:eastAsia="en-US"/>
        </w:rPr>
        <w:t xml:space="preserve"> </w:t>
      </w:r>
      <w:r w:rsidR="008247BE">
        <w:rPr>
          <w:rFonts w:ascii="GHEA Grapalat" w:hAnsi="GHEA Grapalat" w:cs="Sylfaen"/>
          <w:sz w:val="20"/>
          <w:szCs w:val="24"/>
          <w:lang w:val="af-ZA" w:eastAsia="en-US"/>
        </w:rPr>
        <w:t xml:space="preserve">ենթակապալի </w:t>
      </w:r>
      <w:r w:rsidR="008247BE" w:rsidRPr="00DE1E5A">
        <w:rPr>
          <w:rFonts w:ascii="GHEA Grapalat" w:hAnsi="GHEA Grapalat" w:cs="Sylfaen"/>
          <w:sz w:val="20"/>
          <w:szCs w:val="24"/>
          <w:lang w:eastAsia="en-US"/>
        </w:rPr>
        <w:t>միջոցով</w:t>
      </w:r>
      <w:r w:rsidR="008247BE" w:rsidRPr="00DE1E5A">
        <w:rPr>
          <w:rFonts w:ascii="GHEA Grapalat" w:hAnsi="GHEA Grapalat" w:cs="Sylfaen"/>
          <w:sz w:val="20"/>
          <w:szCs w:val="24"/>
          <w:lang w:val="af-ZA" w:eastAsia="en-US"/>
        </w:rPr>
        <w:t>.</w:t>
      </w:r>
    </w:p>
    <w:p w:rsidR="008247BE" w:rsidRPr="00CB0C48" w:rsidRDefault="008247BE" w:rsidP="00C6442E">
      <w:pPr>
        <w:pStyle w:val="norm"/>
        <w:spacing w:line="276" w:lineRule="auto"/>
        <w:ind w:firstLine="567"/>
        <w:rPr>
          <w:rFonts w:ascii="GHEA Grapalat" w:hAnsi="GHEA Grapalat" w:cs="Sylfaen"/>
          <w:sz w:val="20"/>
          <w:szCs w:val="24"/>
          <w:lang w:val="af-ZA" w:eastAsia="en-US"/>
        </w:rPr>
      </w:pPr>
      <w:r w:rsidRPr="002865DC">
        <w:rPr>
          <w:rFonts w:ascii="GHEA Grapalat" w:hAnsi="GHEA Grapalat" w:cs="Sylfaen"/>
          <w:sz w:val="20"/>
          <w:szCs w:val="24"/>
          <w:lang w:val="af-ZA" w:eastAsia="en-US"/>
        </w:rPr>
        <w:t xml:space="preserve">2.3 </w:t>
      </w:r>
      <w:r w:rsidRPr="00CB0C48">
        <w:rPr>
          <w:rFonts w:ascii="GHEA Grapalat" w:hAnsi="GHEA Grapalat" w:cs="Sylfaen"/>
          <w:sz w:val="20"/>
          <w:szCs w:val="24"/>
          <w:lang w:eastAsia="en-US"/>
        </w:rPr>
        <w:t>համատեղ</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eastAsia="en-US"/>
        </w:rPr>
        <w:t>գործունեության</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eastAsia="en-US"/>
        </w:rPr>
        <w:t>պայմանագիրը</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eastAsia="en-US"/>
        </w:rPr>
        <w:t>եթե</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eastAsia="en-US"/>
        </w:rPr>
        <w:t>մասնակիցները</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eastAsia="en-US"/>
        </w:rPr>
        <w:t>գնման</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eastAsia="en-US"/>
        </w:rPr>
        <w:t>ընթացակարգին</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eastAsia="en-US"/>
        </w:rPr>
        <w:t>մասնակցում</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eastAsia="en-US"/>
        </w:rPr>
        <w:t>են</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eastAsia="en-US"/>
        </w:rPr>
        <w:t>համատեղ</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eastAsia="en-US"/>
        </w:rPr>
        <w:t>գործունեության</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eastAsia="en-US"/>
        </w:rPr>
        <w:t>կարգով</w:t>
      </w:r>
      <w:r w:rsidRPr="00CB0C48">
        <w:rPr>
          <w:rFonts w:ascii="GHEA Grapalat" w:hAnsi="GHEA Grapalat" w:cs="Sylfaen"/>
          <w:sz w:val="20"/>
          <w:szCs w:val="24"/>
          <w:lang w:val="af-ZA" w:eastAsia="en-US"/>
        </w:rPr>
        <w:t xml:space="preserve"> (</w:t>
      </w:r>
      <w:r w:rsidRPr="00CB0C48">
        <w:rPr>
          <w:rFonts w:ascii="GHEA Grapalat" w:hAnsi="GHEA Grapalat" w:cs="Sylfaen"/>
          <w:sz w:val="20"/>
          <w:szCs w:val="24"/>
          <w:lang w:eastAsia="en-US"/>
        </w:rPr>
        <w:t>կոնսորցիումով</w:t>
      </w:r>
      <w:r w:rsidRPr="00CB0C48">
        <w:rPr>
          <w:rFonts w:ascii="GHEA Grapalat" w:hAnsi="GHEA Grapalat" w:cs="Sylfaen"/>
          <w:sz w:val="20"/>
          <w:szCs w:val="24"/>
          <w:lang w:val="af-ZA" w:eastAsia="en-US"/>
        </w:rPr>
        <w:t>).</w:t>
      </w:r>
      <w:r w:rsidRPr="00CB0C48">
        <w:rPr>
          <w:rStyle w:val="af6"/>
          <w:rFonts w:ascii="GHEA Grapalat" w:hAnsi="GHEA Grapalat" w:cs="Sylfaen"/>
          <w:sz w:val="20"/>
          <w:szCs w:val="24"/>
          <w:lang w:val="af-ZA" w:eastAsia="en-US"/>
        </w:rPr>
        <w:footnoteReference w:id="10"/>
      </w:r>
    </w:p>
    <w:p w:rsidR="008247BE" w:rsidRDefault="008247BE" w:rsidP="00E92272">
      <w:pPr>
        <w:ind w:firstLine="567"/>
        <w:jc w:val="both"/>
        <w:rPr>
          <w:rFonts w:ascii="GHEA Grapalat" w:hAnsi="GHEA Grapalat" w:cs="Sylfaen"/>
          <w:sz w:val="20"/>
          <w:lang w:val="af-ZA"/>
        </w:rPr>
      </w:pPr>
      <w:r>
        <w:rPr>
          <w:rFonts w:ascii="GHEA Grapalat" w:hAnsi="GHEA Grapalat" w:cs="Sylfaen"/>
          <w:sz w:val="20"/>
          <w:lang w:val="af-ZA"/>
        </w:rPr>
        <w:t>2.4 ս</w:t>
      </w:r>
      <w:r w:rsidRPr="00CB0C48">
        <w:rPr>
          <w:rFonts w:ascii="GHEA Grapalat" w:hAnsi="GHEA Grapalat" w:cs="Sylfaen"/>
          <w:sz w:val="20"/>
          <w:lang w:val="af-ZA"/>
        </w:rPr>
        <w:t>ույն հրավերով նախատեսված լիցենզիայի (ներդիրի) պատճենը.</w:t>
      </w:r>
      <w:r w:rsidRPr="00CB0C48">
        <w:rPr>
          <w:rStyle w:val="af6"/>
          <w:rFonts w:ascii="GHEA Grapalat" w:hAnsi="GHEA Grapalat" w:cs="Sylfaen"/>
          <w:sz w:val="20"/>
          <w:lang w:val="af-ZA"/>
        </w:rPr>
        <w:footnoteReference w:id="11"/>
      </w:r>
    </w:p>
    <w:p w:rsidR="00E67BA7" w:rsidRPr="00CB0C48" w:rsidRDefault="008568E9" w:rsidP="00DA1008">
      <w:pPr>
        <w:pStyle w:val="norm"/>
        <w:spacing w:line="276" w:lineRule="auto"/>
        <w:ind w:firstLine="0"/>
        <w:rPr>
          <w:rFonts w:ascii="GHEA Grapalat" w:hAnsi="GHEA Grapalat" w:cs="Sylfaen"/>
          <w:sz w:val="20"/>
          <w:lang w:val="af-ZA"/>
        </w:rPr>
      </w:pPr>
      <w:r w:rsidRPr="00CB0C48">
        <w:rPr>
          <w:rFonts w:ascii="GHEA Grapalat" w:hAnsi="GHEA Grapalat" w:cs="Sylfaen"/>
          <w:sz w:val="20"/>
          <w:lang w:val="af-ZA"/>
        </w:rPr>
        <w:t xml:space="preserve">       </w:t>
      </w:r>
      <w:r w:rsidR="00CC30D0">
        <w:rPr>
          <w:rFonts w:ascii="GHEA Grapalat" w:hAnsi="GHEA Grapalat" w:cs="Sylfaen"/>
          <w:sz w:val="20"/>
          <w:lang w:val="af-ZA"/>
        </w:rPr>
        <w:t xml:space="preserve"> </w:t>
      </w:r>
      <w:r w:rsidR="00096865" w:rsidRPr="00CB0C48">
        <w:rPr>
          <w:rFonts w:ascii="GHEA Grapalat" w:hAnsi="GHEA Grapalat" w:cs="Sylfaen"/>
          <w:sz w:val="20"/>
          <w:lang w:val="af-ZA"/>
        </w:rPr>
        <w:t>2.</w:t>
      </w:r>
      <w:r w:rsidR="00472AE3">
        <w:rPr>
          <w:rFonts w:ascii="GHEA Grapalat" w:hAnsi="GHEA Grapalat" w:cs="Sylfaen"/>
          <w:sz w:val="20"/>
          <w:lang w:val="af-ZA"/>
        </w:rPr>
        <w:t>5</w:t>
      </w:r>
      <w:r w:rsidR="00FF3F8F" w:rsidRPr="00CB0C48">
        <w:rPr>
          <w:rFonts w:ascii="GHEA Grapalat" w:hAnsi="GHEA Grapalat" w:cs="Sylfaen"/>
          <w:sz w:val="20"/>
          <w:lang w:val="af-ZA"/>
        </w:rPr>
        <w:t xml:space="preserve"> </w:t>
      </w:r>
      <w:r w:rsidR="00E67BA7" w:rsidRPr="00CB0C48">
        <w:rPr>
          <w:rFonts w:ascii="GHEA Grapalat" w:hAnsi="GHEA Grapalat" w:cs="Sylfaen"/>
          <w:sz w:val="20"/>
          <w:lang w:val="hy-AM"/>
        </w:rPr>
        <w:t>գնային</w:t>
      </w:r>
      <w:r w:rsidR="00E67BA7" w:rsidRPr="00CB0C48">
        <w:rPr>
          <w:rFonts w:ascii="GHEA Grapalat" w:hAnsi="GHEA Grapalat" w:cs="Sylfaen"/>
          <w:sz w:val="20"/>
          <w:lang w:val="af-ZA"/>
        </w:rPr>
        <w:t xml:space="preserve"> </w:t>
      </w:r>
      <w:r w:rsidR="00E67BA7" w:rsidRPr="00CB0C48">
        <w:rPr>
          <w:rFonts w:ascii="GHEA Grapalat" w:hAnsi="GHEA Grapalat" w:cs="Sylfaen"/>
          <w:sz w:val="20"/>
          <w:lang w:val="hy-AM"/>
        </w:rPr>
        <w:t>առաջարկ</w:t>
      </w:r>
      <w:r w:rsidR="00294FFF" w:rsidRPr="00CB0C48">
        <w:rPr>
          <w:rFonts w:ascii="GHEA Grapalat" w:hAnsi="GHEA Grapalat" w:cs="Sylfaen"/>
          <w:sz w:val="20"/>
          <w:lang w:val="af-ZA"/>
        </w:rPr>
        <w:t xml:space="preserve">` </w:t>
      </w:r>
      <w:r w:rsidR="00294FFF" w:rsidRPr="00CB0C48">
        <w:rPr>
          <w:rFonts w:ascii="GHEA Grapalat" w:hAnsi="GHEA Grapalat" w:cs="Sylfaen"/>
          <w:sz w:val="20"/>
        </w:rPr>
        <w:t>համաձայն</w:t>
      </w:r>
      <w:r w:rsidR="00294FFF" w:rsidRPr="00CB0C48">
        <w:rPr>
          <w:rFonts w:ascii="GHEA Grapalat" w:hAnsi="GHEA Grapalat" w:cs="Sylfaen"/>
          <w:sz w:val="20"/>
          <w:lang w:val="af-ZA"/>
        </w:rPr>
        <w:t xml:space="preserve"> </w:t>
      </w:r>
      <w:r w:rsidR="00294FFF" w:rsidRPr="00CB0C48">
        <w:rPr>
          <w:rFonts w:ascii="GHEA Grapalat" w:hAnsi="GHEA Grapalat" w:cs="Sylfaen"/>
          <w:sz w:val="20"/>
        </w:rPr>
        <w:t>հավելված</w:t>
      </w:r>
      <w:r w:rsidR="00294FFF" w:rsidRPr="00CB0C48">
        <w:rPr>
          <w:rFonts w:ascii="GHEA Grapalat" w:hAnsi="GHEA Grapalat" w:cs="Sylfaen"/>
          <w:sz w:val="20"/>
          <w:lang w:val="af-ZA"/>
        </w:rPr>
        <w:t xml:space="preserve"> N </w:t>
      </w:r>
      <w:r w:rsidR="00A578A9">
        <w:rPr>
          <w:rFonts w:ascii="GHEA Grapalat" w:hAnsi="GHEA Grapalat" w:cs="Sylfaen"/>
          <w:sz w:val="20"/>
          <w:lang w:val="af-ZA"/>
        </w:rPr>
        <w:t>2</w:t>
      </w:r>
      <w:r w:rsidR="00294FFF" w:rsidRPr="00CB0C48">
        <w:rPr>
          <w:rFonts w:ascii="GHEA Grapalat" w:hAnsi="GHEA Grapalat" w:cs="Sylfaen"/>
          <w:sz w:val="20"/>
          <w:lang w:val="af-ZA"/>
        </w:rPr>
        <w:t>-</w:t>
      </w:r>
      <w:r w:rsidR="00294FFF" w:rsidRPr="00CB0C48">
        <w:rPr>
          <w:rFonts w:ascii="GHEA Grapalat" w:hAnsi="GHEA Grapalat" w:cs="Sylfaen"/>
          <w:sz w:val="20"/>
        </w:rPr>
        <w:t>ի</w:t>
      </w:r>
      <w:r w:rsidR="00294FFF" w:rsidRPr="00CB0C48">
        <w:rPr>
          <w:rFonts w:ascii="GHEA Grapalat" w:hAnsi="GHEA Grapalat" w:cs="Sylfaen"/>
          <w:sz w:val="20"/>
          <w:lang w:val="af-ZA"/>
        </w:rPr>
        <w:t>: Գնային առաջարկը</w:t>
      </w:r>
      <w:r w:rsidR="00E67BA7" w:rsidRPr="00CB0C48">
        <w:rPr>
          <w:rFonts w:ascii="GHEA Grapalat" w:hAnsi="GHEA Grapalat" w:cs="Sylfaen"/>
          <w:sz w:val="20"/>
          <w:lang w:val="af-ZA"/>
        </w:rPr>
        <w:t xml:space="preserve"> </w:t>
      </w:r>
      <w:r w:rsidR="00E67BA7" w:rsidRPr="00CB0C48">
        <w:rPr>
          <w:rFonts w:ascii="GHEA Grapalat" w:hAnsi="GHEA Grapalat" w:cs="Sylfaen"/>
          <w:sz w:val="20"/>
          <w:lang w:val="hy-AM"/>
        </w:rPr>
        <w:t>ներկայացվում</w:t>
      </w:r>
      <w:r w:rsidR="00E67BA7" w:rsidRPr="00CB0C48">
        <w:rPr>
          <w:rFonts w:ascii="GHEA Grapalat" w:hAnsi="GHEA Grapalat" w:cs="Sylfaen"/>
          <w:sz w:val="20"/>
          <w:lang w:val="af-ZA"/>
        </w:rPr>
        <w:t xml:space="preserve"> </w:t>
      </w:r>
      <w:r w:rsidR="00E67BA7" w:rsidRPr="00CB0C48">
        <w:rPr>
          <w:rFonts w:ascii="GHEA Grapalat" w:hAnsi="GHEA Grapalat" w:cs="Sylfaen"/>
          <w:sz w:val="20"/>
          <w:lang w:val="hy-AM"/>
        </w:rPr>
        <w:t>է</w:t>
      </w:r>
      <w:r w:rsidR="00E67BA7" w:rsidRPr="00CB0C48">
        <w:rPr>
          <w:rFonts w:ascii="GHEA Grapalat" w:hAnsi="GHEA Grapalat" w:cs="Sylfaen"/>
          <w:sz w:val="20"/>
          <w:lang w:val="af-ZA"/>
        </w:rPr>
        <w:t xml:space="preserve"> </w:t>
      </w:r>
      <w:r w:rsidR="00712DB8" w:rsidRPr="00CB0C48">
        <w:rPr>
          <w:rFonts w:ascii="GHEA Grapalat" w:hAnsi="GHEA Grapalat" w:cs="Sylfaen"/>
          <w:sz w:val="20"/>
        </w:rPr>
        <w:t>արժեք</w:t>
      </w:r>
      <w:r w:rsidR="00712DB8" w:rsidRPr="00CB0C48">
        <w:rPr>
          <w:rFonts w:ascii="GHEA Grapalat" w:hAnsi="GHEA Grapalat" w:cs="Sylfaen"/>
          <w:sz w:val="20"/>
          <w:lang w:val="af-ZA"/>
        </w:rPr>
        <w:t xml:space="preserve"> (</w:t>
      </w:r>
      <w:r w:rsidR="00712DB8" w:rsidRPr="00CB0C48">
        <w:rPr>
          <w:rFonts w:ascii="GHEA Grapalat" w:hAnsi="GHEA Grapalat" w:cs="Sylfaen"/>
          <w:sz w:val="20"/>
        </w:rPr>
        <w:t>ինքնարժեքի</w:t>
      </w:r>
      <w:r w:rsidR="00712DB8" w:rsidRPr="00CB0C48">
        <w:rPr>
          <w:rFonts w:ascii="GHEA Grapalat" w:hAnsi="GHEA Grapalat" w:cs="Sylfaen"/>
          <w:sz w:val="20"/>
          <w:lang w:val="af-ZA"/>
        </w:rPr>
        <w:t xml:space="preserve"> </w:t>
      </w:r>
      <w:r w:rsidR="00712DB8" w:rsidRPr="00CB0C48">
        <w:rPr>
          <w:rFonts w:ascii="GHEA Grapalat" w:hAnsi="GHEA Grapalat" w:cs="Sylfaen"/>
          <w:sz w:val="20"/>
        </w:rPr>
        <w:t>և</w:t>
      </w:r>
      <w:r w:rsidR="00712DB8" w:rsidRPr="00CB0C48">
        <w:rPr>
          <w:rFonts w:ascii="GHEA Grapalat" w:hAnsi="GHEA Grapalat" w:cs="Sylfaen"/>
          <w:sz w:val="20"/>
          <w:lang w:val="af-ZA"/>
        </w:rPr>
        <w:t xml:space="preserve"> </w:t>
      </w:r>
      <w:r w:rsidR="00712DB8" w:rsidRPr="00CB0C48">
        <w:rPr>
          <w:rFonts w:ascii="GHEA Grapalat" w:hAnsi="GHEA Grapalat" w:cs="Sylfaen"/>
          <w:sz w:val="20"/>
        </w:rPr>
        <w:t>կանխատեսվող</w:t>
      </w:r>
      <w:r w:rsidR="00712DB8" w:rsidRPr="00CB0C48">
        <w:rPr>
          <w:rFonts w:ascii="GHEA Grapalat" w:hAnsi="GHEA Grapalat" w:cs="Sylfaen"/>
          <w:sz w:val="20"/>
          <w:lang w:val="af-ZA"/>
        </w:rPr>
        <w:t xml:space="preserve"> </w:t>
      </w:r>
      <w:r w:rsidR="00712DB8" w:rsidRPr="00CB0C48">
        <w:rPr>
          <w:rFonts w:ascii="GHEA Grapalat" w:hAnsi="GHEA Grapalat" w:cs="Sylfaen"/>
          <w:sz w:val="20"/>
        </w:rPr>
        <w:t>շահույթի</w:t>
      </w:r>
      <w:r w:rsidR="00712DB8" w:rsidRPr="00CB0C48">
        <w:rPr>
          <w:rFonts w:ascii="GHEA Grapalat" w:hAnsi="GHEA Grapalat" w:cs="Sylfaen"/>
          <w:sz w:val="20"/>
          <w:lang w:val="af-ZA"/>
        </w:rPr>
        <w:t xml:space="preserve"> </w:t>
      </w:r>
      <w:r w:rsidR="00712DB8" w:rsidRPr="00CB0C48">
        <w:rPr>
          <w:rFonts w:ascii="GHEA Grapalat" w:hAnsi="GHEA Grapalat" w:cs="Sylfaen"/>
          <w:sz w:val="20"/>
        </w:rPr>
        <w:t>հանրագումարը</w:t>
      </w:r>
      <w:r w:rsidR="00712DB8" w:rsidRPr="00CB0C48">
        <w:rPr>
          <w:rFonts w:ascii="GHEA Grapalat" w:hAnsi="GHEA Grapalat" w:cs="Sylfaen"/>
          <w:sz w:val="20"/>
          <w:lang w:val="af-ZA"/>
        </w:rPr>
        <w:t>)</w:t>
      </w:r>
      <w:r w:rsidR="00712DB8" w:rsidRPr="00CB0C48">
        <w:rPr>
          <w:rFonts w:ascii="GHEA Grapalat" w:hAnsi="GHEA Grapalat" w:cs="Sylfaen"/>
          <w:szCs w:val="22"/>
          <w:lang w:val="af-ZA"/>
        </w:rPr>
        <w:t xml:space="preserve"> </w:t>
      </w:r>
      <w:r w:rsidR="00E67BA7" w:rsidRPr="00CB0C48">
        <w:rPr>
          <w:rFonts w:ascii="GHEA Grapalat" w:hAnsi="GHEA Grapalat" w:cs="Sylfaen"/>
          <w:sz w:val="20"/>
          <w:lang w:val="hy-AM"/>
        </w:rPr>
        <w:t>և</w:t>
      </w:r>
      <w:r w:rsidR="00E67BA7" w:rsidRPr="00CB0C48">
        <w:rPr>
          <w:rFonts w:ascii="GHEA Grapalat" w:hAnsi="GHEA Grapalat" w:cs="Sylfaen"/>
          <w:sz w:val="20"/>
          <w:lang w:val="af-ZA"/>
        </w:rPr>
        <w:t xml:space="preserve"> </w:t>
      </w:r>
      <w:r w:rsidR="00E67BA7" w:rsidRPr="00CB0C48">
        <w:rPr>
          <w:rFonts w:ascii="GHEA Grapalat" w:hAnsi="GHEA Grapalat" w:cs="Sylfaen"/>
          <w:sz w:val="20"/>
          <w:lang w:val="hy-AM"/>
        </w:rPr>
        <w:t>ավելացված</w:t>
      </w:r>
      <w:r w:rsidR="00E67BA7" w:rsidRPr="00CB0C48">
        <w:rPr>
          <w:rFonts w:ascii="GHEA Grapalat" w:hAnsi="GHEA Grapalat" w:cs="Sylfaen"/>
          <w:sz w:val="20"/>
          <w:lang w:val="af-ZA"/>
        </w:rPr>
        <w:t xml:space="preserve"> </w:t>
      </w:r>
      <w:r w:rsidR="00E67BA7" w:rsidRPr="00CB0C48">
        <w:rPr>
          <w:rFonts w:ascii="GHEA Grapalat" w:hAnsi="GHEA Grapalat" w:cs="Sylfaen"/>
          <w:sz w:val="20"/>
          <w:lang w:val="hy-AM"/>
        </w:rPr>
        <w:t>արժեքի</w:t>
      </w:r>
      <w:r w:rsidR="00E67BA7" w:rsidRPr="00CB0C48">
        <w:rPr>
          <w:rFonts w:ascii="GHEA Grapalat" w:hAnsi="GHEA Grapalat" w:cs="Sylfaen"/>
          <w:sz w:val="20"/>
          <w:lang w:val="af-ZA"/>
        </w:rPr>
        <w:t xml:space="preserve"> </w:t>
      </w:r>
      <w:r w:rsidR="00E67BA7" w:rsidRPr="00CB0C48">
        <w:rPr>
          <w:rFonts w:ascii="GHEA Grapalat" w:hAnsi="GHEA Grapalat" w:cs="Sylfaen"/>
          <w:sz w:val="20"/>
          <w:lang w:val="hy-AM"/>
        </w:rPr>
        <w:t>հարկ</w:t>
      </w:r>
      <w:r w:rsidR="00E67BA7" w:rsidRPr="00CB0C48" w:rsidDel="001A1F55">
        <w:rPr>
          <w:rFonts w:ascii="GHEA Grapalat" w:hAnsi="GHEA Grapalat" w:cs="Sylfaen"/>
          <w:sz w:val="20"/>
          <w:lang w:val="af-ZA"/>
        </w:rPr>
        <w:t xml:space="preserve"> </w:t>
      </w:r>
      <w:r w:rsidR="00E67BA7" w:rsidRPr="00CB0C48">
        <w:rPr>
          <w:rFonts w:ascii="GHEA Grapalat" w:hAnsi="GHEA Grapalat" w:cs="Sylfaen"/>
          <w:sz w:val="20"/>
          <w:lang w:val="hy-AM"/>
        </w:rPr>
        <w:t>ընդհանրական</w:t>
      </w:r>
      <w:r w:rsidR="00E67BA7" w:rsidRPr="00CB0C48">
        <w:rPr>
          <w:rFonts w:ascii="GHEA Grapalat" w:hAnsi="GHEA Grapalat" w:cs="Sylfaen"/>
          <w:sz w:val="20"/>
          <w:lang w:val="af-ZA"/>
        </w:rPr>
        <w:t xml:space="preserve"> </w:t>
      </w:r>
      <w:r w:rsidR="00E67BA7" w:rsidRPr="00CB0C48">
        <w:rPr>
          <w:rFonts w:ascii="GHEA Grapalat" w:hAnsi="GHEA Grapalat" w:cs="Sylfaen"/>
          <w:sz w:val="20"/>
          <w:lang w:val="hy-AM"/>
        </w:rPr>
        <w:t>բաղադրիչներից</w:t>
      </w:r>
      <w:r w:rsidR="00E67BA7" w:rsidRPr="00CB0C48">
        <w:rPr>
          <w:rFonts w:ascii="GHEA Grapalat" w:hAnsi="GHEA Grapalat" w:cs="Sylfaen"/>
          <w:sz w:val="20"/>
          <w:lang w:val="af-ZA"/>
        </w:rPr>
        <w:t xml:space="preserve"> </w:t>
      </w:r>
      <w:r w:rsidR="00E67BA7" w:rsidRPr="00CB0C48">
        <w:rPr>
          <w:rFonts w:ascii="GHEA Grapalat" w:hAnsi="GHEA Grapalat" w:cs="Sylfaen"/>
          <w:sz w:val="20"/>
          <w:lang w:val="hy-AM"/>
        </w:rPr>
        <w:t>բաղկացած</w:t>
      </w:r>
      <w:r w:rsidR="00E67BA7" w:rsidRPr="00CB0C48">
        <w:rPr>
          <w:rFonts w:ascii="GHEA Grapalat" w:hAnsi="GHEA Grapalat" w:cs="Sylfaen"/>
          <w:sz w:val="20"/>
          <w:lang w:val="af-ZA"/>
        </w:rPr>
        <w:t xml:space="preserve"> </w:t>
      </w:r>
      <w:r w:rsidR="00E67BA7" w:rsidRPr="00CB0C48">
        <w:rPr>
          <w:rFonts w:ascii="GHEA Grapalat" w:hAnsi="GHEA Grapalat" w:cs="Sylfaen"/>
          <w:sz w:val="20"/>
          <w:lang w:val="hy-AM"/>
        </w:rPr>
        <w:t>հաշվարկի</w:t>
      </w:r>
      <w:r w:rsidR="00E67BA7" w:rsidRPr="00CB0C48">
        <w:rPr>
          <w:rFonts w:ascii="GHEA Grapalat" w:hAnsi="GHEA Grapalat" w:cs="Sylfaen"/>
          <w:sz w:val="20"/>
          <w:lang w:val="af-ZA"/>
        </w:rPr>
        <w:t xml:space="preserve"> </w:t>
      </w:r>
      <w:r w:rsidR="00E67BA7" w:rsidRPr="00CB0C48">
        <w:rPr>
          <w:rFonts w:ascii="GHEA Grapalat" w:hAnsi="GHEA Grapalat" w:cs="Sylfaen"/>
          <w:sz w:val="20"/>
          <w:lang w:val="hy-AM"/>
        </w:rPr>
        <w:t>ձևով։</w:t>
      </w:r>
      <w:r w:rsidR="00E67BA7" w:rsidRPr="00CB0C48">
        <w:rPr>
          <w:rFonts w:ascii="GHEA Grapalat" w:hAnsi="GHEA Grapalat" w:cs="Sylfaen"/>
          <w:sz w:val="20"/>
          <w:lang w:val="af-ZA"/>
        </w:rPr>
        <w:t xml:space="preserve"> </w:t>
      </w:r>
      <w:r w:rsidR="00184F17" w:rsidRPr="00CB0C48">
        <w:rPr>
          <w:rFonts w:ascii="GHEA Grapalat" w:hAnsi="GHEA Grapalat" w:cs="Sylfaen"/>
          <w:sz w:val="20"/>
        </w:rPr>
        <w:t>Ա</w:t>
      </w:r>
      <w:r w:rsidR="00E67BA7" w:rsidRPr="00CB0C48">
        <w:rPr>
          <w:rFonts w:ascii="GHEA Grapalat" w:hAnsi="GHEA Grapalat" w:cs="Sylfaen"/>
          <w:sz w:val="20"/>
          <w:lang w:val="ru-RU"/>
        </w:rPr>
        <w:t>րժեքի</w:t>
      </w:r>
      <w:r w:rsidR="00E67BA7" w:rsidRPr="00CB0C48">
        <w:rPr>
          <w:rFonts w:ascii="GHEA Grapalat" w:hAnsi="GHEA Grapalat" w:cs="Sylfaen"/>
          <w:sz w:val="20"/>
          <w:lang w:val="af-ZA"/>
        </w:rPr>
        <w:t xml:space="preserve"> </w:t>
      </w:r>
      <w:r w:rsidR="00E67BA7" w:rsidRPr="00CB0C48">
        <w:rPr>
          <w:rFonts w:ascii="GHEA Grapalat" w:hAnsi="GHEA Grapalat" w:cs="Sylfaen"/>
          <w:sz w:val="20"/>
          <w:lang w:val="ru-RU"/>
        </w:rPr>
        <w:t>բաղադրիչների</w:t>
      </w:r>
      <w:r w:rsidR="00E67BA7" w:rsidRPr="00CB0C48">
        <w:rPr>
          <w:rFonts w:ascii="GHEA Grapalat" w:hAnsi="GHEA Grapalat" w:cs="Sylfaen"/>
          <w:sz w:val="20"/>
          <w:lang w:val="af-ZA"/>
        </w:rPr>
        <w:t xml:space="preserve"> </w:t>
      </w:r>
      <w:r w:rsidR="00E67BA7" w:rsidRPr="00CB0C48">
        <w:rPr>
          <w:rFonts w:ascii="GHEA Grapalat" w:hAnsi="GHEA Grapalat" w:cs="Sylfaen"/>
          <w:sz w:val="20"/>
          <w:lang w:val="ru-RU"/>
        </w:rPr>
        <w:t>հաշվարկ</w:t>
      </w:r>
      <w:r w:rsidR="00E67BA7" w:rsidRPr="00CB0C48">
        <w:rPr>
          <w:rFonts w:ascii="GHEA Grapalat" w:hAnsi="GHEA Grapalat" w:cs="Sylfaen"/>
          <w:sz w:val="20"/>
          <w:lang w:val="af-ZA"/>
        </w:rPr>
        <w:t xml:space="preserve">` </w:t>
      </w:r>
      <w:r w:rsidR="00E67BA7" w:rsidRPr="00CB0C48">
        <w:rPr>
          <w:rFonts w:ascii="GHEA Grapalat" w:hAnsi="GHEA Grapalat" w:cs="Sylfaen"/>
          <w:sz w:val="20"/>
          <w:lang w:val="ru-RU"/>
        </w:rPr>
        <w:t>բացվածք</w:t>
      </w:r>
      <w:r w:rsidR="00E67BA7" w:rsidRPr="00CB0C48">
        <w:rPr>
          <w:rFonts w:ascii="GHEA Grapalat" w:hAnsi="GHEA Grapalat" w:cs="Sylfaen"/>
          <w:sz w:val="20"/>
          <w:lang w:val="af-ZA"/>
        </w:rPr>
        <w:t xml:space="preserve"> </w:t>
      </w:r>
      <w:r w:rsidR="00E67BA7" w:rsidRPr="00CB0C48">
        <w:rPr>
          <w:rFonts w:ascii="GHEA Grapalat" w:hAnsi="GHEA Grapalat" w:cs="Sylfaen"/>
          <w:sz w:val="20"/>
          <w:lang w:val="ru-RU"/>
        </w:rPr>
        <w:t>կամ</w:t>
      </w:r>
      <w:r w:rsidR="00E67BA7" w:rsidRPr="00CB0C48">
        <w:rPr>
          <w:rFonts w:ascii="GHEA Grapalat" w:hAnsi="GHEA Grapalat" w:cs="Sylfaen"/>
          <w:sz w:val="20"/>
          <w:lang w:val="af-ZA"/>
        </w:rPr>
        <w:t xml:space="preserve"> </w:t>
      </w:r>
      <w:r w:rsidR="00E67BA7" w:rsidRPr="00CB0C48">
        <w:rPr>
          <w:rFonts w:ascii="GHEA Grapalat" w:hAnsi="GHEA Grapalat" w:cs="Sylfaen"/>
          <w:sz w:val="20"/>
          <w:lang w:val="ru-RU"/>
        </w:rPr>
        <w:t>այլ</w:t>
      </w:r>
      <w:r w:rsidR="00E67BA7" w:rsidRPr="00CB0C48">
        <w:rPr>
          <w:rFonts w:ascii="GHEA Grapalat" w:hAnsi="GHEA Grapalat" w:cs="Sylfaen"/>
          <w:sz w:val="20"/>
          <w:lang w:val="af-ZA"/>
        </w:rPr>
        <w:t xml:space="preserve"> </w:t>
      </w:r>
      <w:r w:rsidR="00E67BA7" w:rsidRPr="00CB0C48">
        <w:rPr>
          <w:rFonts w:ascii="GHEA Grapalat" w:hAnsi="GHEA Grapalat" w:cs="Sylfaen"/>
          <w:sz w:val="20"/>
          <w:lang w:val="ru-RU"/>
        </w:rPr>
        <w:t>մանրամասներ</w:t>
      </w:r>
      <w:r w:rsidR="00E67BA7" w:rsidRPr="00CB0C48">
        <w:rPr>
          <w:rFonts w:ascii="GHEA Grapalat" w:hAnsi="GHEA Grapalat" w:cs="Sylfaen"/>
          <w:sz w:val="20"/>
          <w:lang w:val="af-ZA"/>
        </w:rPr>
        <w:t xml:space="preserve"> </w:t>
      </w:r>
      <w:r w:rsidR="00E67BA7" w:rsidRPr="00CB0C48">
        <w:rPr>
          <w:rFonts w:ascii="GHEA Grapalat" w:hAnsi="GHEA Grapalat" w:cs="Sylfaen"/>
          <w:sz w:val="20"/>
          <w:lang w:val="ru-RU"/>
        </w:rPr>
        <w:t>չեն</w:t>
      </w:r>
      <w:r w:rsidR="00E67BA7" w:rsidRPr="00CB0C48">
        <w:rPr>
          <w:rFonts w:ascii="GHEA Grapalat" w:hAnsi="GHEA Grapalat" w:cs="Sylfaen"/>
          <w:sz w:val="20"/>
          <w:lang w:val="af-ZA"/>
        </w:rPr>
        <w:t xml:space="preserve"> </w:t>
      </w:r>
      <w:r w:rsidR="00E67BA7" w:rsidRPr="00CB0C48">
        <w:rPr>
          <w:rFonts w:ascii="GHEA Grapalat" w:hAnsi="GHEA Grapalat" w:cs="Sylfaen"/>
          <w:sz w:val="20"/>
          <w:lang w:val="ru-RU"/>
        </w:rPr>
        <w:t>պահանջվում</w:t>
      </w:r>
      <w:r w:rsidR="00E67BA7" w:rsidRPr="00CB0C48">
        <w:rPr>
          <w:rFonts w:ascii="GHEA Grapalat" w:hAnsi="GHEA Grapalat" w:cs="Sylfaen"/>
          <w:sz w:val="20"/>
          <w:lang w:val="af-ZA"/>
        </w:rPr>
        <w:t xml:space="preserve"> </w:t>
      </w:r>
      <w:r w:rsidR="00E67BA7" w:rsidRPr="00CB0C48">
        <w:rPr>
          <w:rFonts w:ascii="GHEA Grapalat" w:hAnsi="GHEA Grapalat" w:cs="Sylfaen"/>
          <w:sz w:val="20"/>
          <w:lang w:val="ru-RU"/>
        </w:rPr>
        <w:t>և</w:t>
      </w:r>
      <w:r w:rsidR="00E67BA7" w:rsidRPr="00CB0C48">
        <w:rPr>
          <w:rFonts w:ascii="GHEA Grapalat" w:hAnsi="GHEA Grapalat" w:cs="Sylfaen"/>
          <w:sz w:val="20"/>
          <w:lang w:val="af-ZA"/>
        </w:rPr>
        <w:t xml:space="preserve"> </w:t>
      </w:r>
      <w:r w:rsidR="00E67BA7" w:rsidRPr="00CB0C48">
        <w:rPr>
          <w:rFonts w:ascii="GHEA Grapalat" w:hAnsi="GHEA Grapalat" w:cs="Sylfaen"/>
          <w:sz w:val="20"/>
          <w:lang w:val="ru-RU"/>
        </w:rPr>
        <w:t>ներկայացվում</w:t>
      </w:r>
      <w:r w:rsidR="00DD2498" w:rsidRPr="00CB0C48">
        <w:rPr>
          <w:rFonts w:ascii="GHEA Grapalat" w:hAnsi="GHEA Grapalat" w:cs="Sylfaen"/>
          <w:sz w:val="20"/>
          <w:lang w:val="af-ZA"/>
        </w:rPr>
        <w:t>:</w:t>
      </w:r>
      <w:r w:rsidR="00401BA5" w:rsidRPr="00CB0C48">
        <w:rPr>
          <w:rFonts w:ascii="GHEA Grapalat" w:hAnsi="GHEA Grapalat" w:cs="Sylfaen"/>
          <w:sz w:val="20"/>
          <w:lang w:val="af-ZA"/>
        </w:rPr>
        <w:t xml:space="preserve"> </w:t>
      </w:r>
    </w:p>
    <w:p w:rsidR="00AB0304" w:rsidRPr="00CB0C48" w:rsidRDefault="00AB0304" w:rsidP="00E67BA7">
      <w:pPr>
        <w:ind w:firstLine="567"/>
        <w:jc w:val="both"/>
        <w:rPr>
          <w:rFonts w:ascii="GHEA Grapalat" w:hAnsi="GHEA Grapalat"/>
          <w:b/>
          <w:sz w:val="20"/>
          <w:lang w:val="af-ZA"/>
        </w:rPr>
      </w:pPr>
    </w:p>
    <w:p w:rsidR="00662623" w:rsidRPr="00CB0C48" w:rsidRDefault="00662623" w:rsidP="00E67BA7">
      <w:pPr>
        <w:ind w:firstLine="567"/>
        <w:jc w:val="both"/>
        <w:rPr>
          <w:rFonts w:ascii="GHEA Grapalat" w:hAnsi="GHEA Grapalat"/>
          <w:b/>
          <w:sz w:val="20"/>
          <w:lang w:val="af-ZA"/>
        </w:rPr>
      </w:pPr>
    </w:p>
    <w:p w:rsidR="00C6256F" w:rsidRPr="00CB0C48" w:rsidRDefault="0004387F" w:rsidP="00C6256F">
      <w:pPr>
        <w:ind w:firstLine="720"/>
        <w:jc w:val="center"/>
        <w:rPr>
          <w:rFonts w:ascii="GHEA Grapalat" w:hAnsi="GHEA Grapalat" w:cs="Sylfaen"/>
          <w:b/>
          <w:sz w:val="20"/>
          <w:lang w:val="es-ES"/>
        </w:rPr>
      </w:pPr>
      <w:r w:rsidRPr="00CB0C48">
        <w:rPr>
          <w:rFonts w:ascii="GHEA Grapalat" w:hAnsi="GHEA Grapalat"/>
          <w:b/>
          <w:sz w:val="20"/>
          <w:lang w:val="es-ES"/>
        </w:rPr>
        <w:t xml:space="preserve">3. </w:t>
      </w:r>
      <w:r w:rsidR="00ED1142" w:rsidRPr="00CB0C48">
        <w:rPr>
          <w:rFonts w:ascii="GHEA Grapalat" w:hAnsi="GHEA Grapalat"/>
          <w:b/>
          <w:sz w:val="20"/>
          <w:lang w:val="es-ES"/>
        </w:rPr>
        <w:t xml:space="preserve">ԱՌԱՋԻՆ ՏԵՂԸ ԶԲԱՂԵՑՐԱԾ </w:t>
      </w:r>
      <w:r w:rsidR="00C6256F" w:rsidRPr="00CB0C48">
        <w:rPr>
          <w:rFonts w:ascii="GHEA Grapalat" w:hAnsi="GHEA Grapalat" w:cs="Arial"/>
          <w:b/>
          <w:sz w:val="20"/>
          <w:lang w:val="es-ES"/>
        </w:rPr>
        <w:t xml:space="preserve">ՄԱՍՆԱԿՑԻ ԿՈՂՄԻՑ ՆԵՐԿԱՅԱՑՎՈՂ </w:t>
      </w:r>
      <w:r w:rsidR="00C6256F" w:rsidRPr="00CB0C48">
        <w:rPr>
          <w:rFonts w:ascii="GHEA Grapalat" w:hAnsi="GHEA Grapalat" w:cs="Sylfaen"/>
          <w:b/>
          <w:sz w:val="20"/>
          <w:lang w:val="es-ES"/>
        </w:rPr>
        <w:t>ՓԱՍՏԱԹՂԹԵՐԸ</w:t>
      </w:r>
    </w:p>
    <w:p w:rsidR="00662623" w:rsidRPr="00CB0C48" w:rsidRDefault="00662623" w:rsidP="00096865">
      <w:pPr>
        <w:ind w:firstLine="720"/>
        <w:jc w:val="center"/>
        <w:rPr>
          <w:rFonts w:ascii="GHEA Grapalat" w:hAnsi="GHEA Grapalat" w:cs="Arial"/>
          <w:b/>
          <w:sz w:val="20"/>
          <w:lang w:val="es-ES"/>
        </w:rPr>
      </w:pPr>
    </w:p>
    <w:p w:rsidR="00096865" w:rsidRPr="00CB0C48" w:rsidRDefault="00096865" w:rsidP="009374A0">
      <w:pPr>
        <w:ind w:firstLine="567"/>
        <w:jc w:val="both"/>
        <w:rPr>
          <w:rFonts w:ascii="GHEA Grapalat" w:hAnsi="GHEA Grapalat" w:cs="Sylfaen"/>
          <w:sz w:val="20"/>
          <w:lang w:val="es-ES"/>
        </w:rPr>
      </w:pPr>
      <w:r w:rsidRPr="00CB0C48">
        <w:rPr>
          <w:rFonts w:ascii="GHEA Grapalat" w:hAnsi="GHEA Grapalat" w:cs="Sylfaen"/>
          <w:sz w:val="20"/>
          <w:lang w:val="es-ES"/>
        </w:rPr>
        <w:t xml:space="preserve">3.1 </w:t>
      </w:r>
      <w:r w:rsidR="003F7B41" w:rsidRPr="00CB0C48">
        <w:rPr>
          <w:rFonts w:ascii="GHEA Grapalat" w:hAnsi="GHEA Grapalat" w:cs="Sylfaen"/>
          <w:sz w:val="20"/>
        </w:rPr>
        <w:t>Ս</w:t>
      </w:r>
      <w:r w:rsidRPr="00CB0C48">
        <w:rPr>
          <w:rFonts w:ascii="GHEA Grapalat" w:hAnsi="GHEA Grapalat" w:cs="Sylfaen"/>
          <w:sz w:val="20"/>
          <w:lang w:val="ru-RU"/>
        </w:rPr>
        <w:t>ույն</w:t>
      </w:r>
      <w:r w:rsidRPr="00CB0C48">
        <w:rPr>
          <w:rFonts w:ascii="GHEA Grapalat" w:hAnsi="GHEA Grapalat" w:cs="Sylfaen"/>
          <w:sz w:val="20"/>
          <w:lang w:val="es-ES"/>
        </w:rPr>
        <w:t xml:space="preserve"> </w:t>
      </w:r>
      <w:r w:rsidRPr="00CB0C48">
        <w:rPr>
          <w:rFonts w:ascii="GHEA Grapalat" w:hAnsi="GHEA Grapalat" w:cs="Sylfaen"/>
          <w:sz w:val="20"/>
          <w:lang w:val="ru-RU"/>
        </w:rPr>
        <w:t>հրավերով</w:t>
      </w:r>
      <w:r w:rsidRPr="00CB0C48">
        <w:rPr>
          <w:rFonts w:ascii="GHEA Grapalat" w:hAnsi="GHEA Grapalat" w:cs="Sylfaen"/>
          <w:sz w:val="20"/>
          <w:lang w:val="es-ES"/>
        </w:rPr>
        <w:t xml:space="preserve"> </w:t>
      </w:r>
      <w:r w:rsidRPr="00CB0C48">
        <w:rPr>
          <w:rFonts w:ascii="GHEA Grapalat" w:hAnsi="GHEA Grapalat" w:cs="Sylfaen"/>
          <w:sz w:val="20"/>
          <w:lang w:val="ru-RU"/>
        </w:rPr>
        <w:t>նախատեսված</w:t>
      </w:r>
      <w:r w:rsidR="00A21EAD" w:rsidRPr="00CB0C48">
        <w:rPr>
          <w:rFonts w:ascii="GHEA Grapalat" w:hAnsi="GHEA Grapalat" w:cs="Sylfaen"/>
          <w:sz w:val="20"/>
          <w:lang w:val="es-ES"/>
        </w:rPr>
        <w:t xml:space="preserve"> </w:t>
      </w:r>
      <w:r w:rsidRPr="00CB0C48">
        <w:rPr>
          <w:rFonts w:ascii="GHEA Grapalat" w:hAnsi="GHEA Grapalat" w:cs="Sylfaen"/>
          <w:sz w:val="20"/>
          <w:lang w:val="ru-RU"/>
        </w:rPr>
        <w:t>որակավորման</w:t>
      </w:r>
      <w:r w:rsidRPr="00CB0C48">
        <w:rPr>
          <w:rFonts w:ascii="GHEA Grapalat" w:hAnsi="GHEA Grapalat" w:cs="Sylfaen"/>
          <w:sz w:val="20"/>
          <w:lang w:val="es-ES"/>
        </w:rPr>
        <w:t xml:space="preserve"> </w:t>
      </w:r>
      <w:r w:rsidRPr="00CB0C48">
        <w:rPr>
          <w:rFonts w:ascii="GHEA Grapalat" w:hAnsi="GHEA Grapalat" w:cs="Sylfaen"/>
          <w:sz w:val="20"/>
          <w:lang w:val="ru-RU"/>
        </w:rPr>
        <w:t>չափանիշներ</w:t>
      </w:r>
      <w:r w:rsidR="00294FFF" w:rsidRPr="00CB0C48">
        <w:rPr>
          <w:rFonts w:ascii="GHEA Grapalat" w:hAnsi="GHEA Grapalat" w:cs="Sylfaen"/>
          <w:sz w:val="20"/>
        </w:rPr>
        <w:t>ին</w:t>
      </w:r>
      <w:r w:rsidR="00294FFF" w:rsidRPr="00CB0C48">
        <w:rPr>
          <w:rFonts w:ascii="GHEA Grapalat" w:hAnsi="GHEA Grapalat" w:cs="Sylfaen"/>
          <w:sz w:val="20"/>
          <w:lang w:val="es-ES"/>
        </w:rPr>
        <w:t xml:space="preserve"> </w:t>
      </w:r>
      <w:r w:rsidR="00294FFF" w:rsidRPr="00CB0C48">
        <w:rPr>
          <w:rFonts w:ascii="GHEA Grapalat" w:hAnsi="GHEA Grapalat" w:cs="Sylfaen"/>
          <w:sz w:val="20"/>
        </w:rPr>
        <w:t>իր</w:t>
      </w:r>
      <w:r w:rsidR="00294FFF" w:rsidRPr="00CB0C48">
        <w:rPr>
          <w:rFonts w:ascii="GHEA Grapalat" w:hAnsi="GHEA Grapalat" w:cs="Sylfaen"/>
          <w:sz w:val="20"/>
          <w:lang w:val="es-ES"/>
        </w:rPr>
        <w:t xml:space="preserve"> </w:t>
      </w:r>
      <w:r w:rsidR="00294FFF" w:rsidRPr="00CB0C48">
        <w:rPr>
          <w:rFonts w:ascii="GHEA Grapalat" w:hAnsi="GHEA Grapalat" w:cs="Sylfaen"/>
          <w:sz w:val="20"/>
        </w:rPr>
        <w:t>համապատասխանությունը</w:t>
      </w:r>
      <w:r w:rsidR="00294FFF" w:rsidRPr="00CB0C48">
        <w:rPr>
          <w:rFonts w:ascii="GHEA Grapalat" w:hAnsi="GHEA Grapalat" w:cs="Sylfaen"/>
          <w:sz w:val="20"/>
          <w:lang w:val="es-ES"/>
        </w:rPr>
        <w:t xml:space="preserve"> </w:t>
      </w:r>
      <w:r w:rsidRPr="00CB0C48">
        <w:rPr>
          <w:rFonts w:ascii="GHEA Grapalat" w:hAnsi="GHEA Grapalat" w:cs="Sylfaen"/>
          <w:sz w:val="20"/>
          <w:lang w:val="ru-RU"/>
        </w:rPr>
        <w:t>հ</w:t>
      </w:r>
      <w:r w:rsidR="00294FFF" w:rsidRPr="00CB0C48">
        <w:rPr>
          <w:rFonts w:ascii="GHEA Grapalat" w:hAnsi="GHEA Grapalat" w:cs="Sylfaen"/>
          <w:sz w:val="20"/>
        </w:rPr>
        <w:t>իմնավորելու</w:t>
      </w:r>
      <w:r w:rsidR="00294FFF" w:rsidRPr="00CB0C48">
        <w:rPr>
          <w:rFonts w:ascii="GHEA Grapalat" w:hAnsi="GHEA Grapalat" w:cs="Sylfaen"/>
          <w:sz w:val="20"/>
          <w:lang w:val="es-ES"/>
        </w:rPr>
        <w:t xml:space="preserve"> </w:t>
      </w:r>
      <w:r w:rsidRPr="00CB0C48">
        <w:rPr>
          <w:rFonts w:ascii="GHEA Grapalat" w:hAnsi="GHEA Grapalat" w:cs="Sylfaen"/>
          <w:sz w:val="20"/>
          <w:lang w:val="ru-RU"/>
        </w:rPr>
        <w:t>համար</w:t>
      </w:r>
      <w:r w:rsidRPr="00CB0C48">
        <w:rPr>
          <w:rFonts w:ascii="GHEA Grapalat" w:hAnsi="GHEA Grapalat" w:cs="Sylfaen"/>
          <w:sz w:val="20"/>
          <w:lang w:val="es-ES"/>
        </w:rPr>
        <w:t xml:space="preserve"> </w:t>
      </w:r>
      <w:r w:rsidRPr="00CB0C48">
        <w:rPr>
          <w:rFonts w:ascii="GHEA Grapalat" w:hAnsi="GHEA Grapalat" w:cs="Sylfaen"/>
          <w:sz w:val="20"/>
          <w:lang w:val="ru-RU"/>
        </w:rPr>
        <w:t>առաջին</w:t>
      </w:r>
      <w:r w:rsidRPr="00CB0C48">
        <w:rPr>
          <w:rFonts w:ascii="GHEA Grapalat" w:hAnsi="GHEA Grapalat" w:cs="Sylfaen"/>
          <w:sz w:val="20"/>
          <w:lang w:val="es-ES"/>
        </w:rPr>
        <w:t xml:space="preserve"> </w:t>
      </w:r>
      <w:r w:rsidRPr="00CB0C48">
        <w:rPr>
          <w:rFonts w:ascii="GHEA Grapalat" w:hAnsi="GHEA Grapalat" w:cs="Sylfaen"/>
          <w:sz w:val="20"/>
          <w:lang w:val="ru-RU"/>
        </w:rPr>
        <w:t>տեղ</w:t>
      </w:r>
      <w:r w:rsidRPr="00CB0C48">
        <w:rPr>
          <w:rFonts w:ascii="GHEA Grapalat" w:hAnsi="GHEA Grapalat" w:cs="Sylfaen"/>
          <w:sz w:val="20"/>
          <w:lang w:val="es-ES"/>
        </w:rPr>
        <w:t xml:space="preserve"> </w:t>
      </w:r>
      <w:r w:rsidRPr="00CB0C48">
        <w:rPr>
          <w:rFonts w:ascii="GHEA Grapalat" w:hAnsi="GHEA Grapalat" w:cs="Sylfaen"/>
          <w:sz w:val="20"/>
          <w:lang w:val="ru-RU"/>
        </w:rPr>
        <w:t>զբաղեցրած</w:t>
      </w:r>
      <w:r w:rsidRPr="00CB0C48">
        <w:rPr>
          <w:rFonts w:ascii="GHEA Grapalat" w:hAnsi="GHEA Grapalat" w:cs="Sylfaen"/>
          <w:sz w:val="20"/>
          <w:lang w:val="es-ES"/>
        </w:rPr>
        <w:t xml:space="preserve"> </w:t>
      </w:r>
      <w:r w:rsidR="00393618" w:rsidRPr="00CB0C48">
        <w:rPr>
          <w:rFonts w:ascii="GHEA Grapalat" w:hAnsi="GHEA Grapalat" w:cs="Sylfaen"/>
          <w:sz w:val="20"/>
          <w:lang w:val="es-ES"/>
        </w:rPr>
        <w:t>մ</w:t>
      </w:r>
      <w:r w:rsidRPr="00CB0C48">
        <w:rPr>
          <w:rFonts w:ascii="GHEA Grapalat" w:hAnsi="GHEA Grapalat" w:cs="Sylfaen"/>
          <w:sz w:val="20"/>
          <w:lang w:val="ru-RU"/>
        </w:rPr>
        <w:t>ասնակիցը</w:t>
      </w:r>
      <w:r w:rsidRPr="00CB0C48">
        <w:rPr>
          <w:rFonts w:ascii="GHEA Grapalat" w:hAnsi="GHEA Grapalat" w:cs="Sylfaen"/>
          <w:sz w:val="20"/>
          <w:lang w:val="es-ES"/>
        </w:rPr>
        <w:t xml:space="preserve"> </w:t>
      </w:r>
      <w:r w:rsidR="00FD1148" w:rsidRPr="00CB0C48">
        <w:rPr>
          <w:rFonts w:ascii="GHEA Grapalat" w:hAnsi="GHEA Grapalat" w:cs="Sylfaen"/>
          <w:sz w:val="20"/>
          <w:lang w:val="es-ES"/>
        </w:rPr>
        <w:t>հանձնաժողովի քարտ</w:t>
      </w:r>
      <w:r w:rsidR="00D516BE" w:rsidRPr="00CB0C48">
        <w:rPr>
          <w:rFonts w:ascii="GHEA Grapalat" w:hAnsi="GHEA Grapalat" w:cs="Sylfaen"/>
          <w:sz w:val="20"/>
          <w:lang w:val="es-ES"/>
        </w:rPr>
        <w:t>ո</w:t>
      </w:r>
      <w:r w:rsidR="00FD1148" w:rsidRPr="00CB0C48">
        <w:rPr>
          <w:rFonts w:ascii="GHEA Grapalat" w:hAnsi="GHEA Grapalat" w:cs="Sylfaen"/>
          <w:sz w:val="20"/>
          <w:lang w:val="es-ES"/>
        </w:rPr>
        <w:t>ւղարի</w:t>
      </w:r>
      <w:r w:rsidR="00227059" w:rsidRPr="00CB0C48">
        <w:rPr>
          <w:rFonts w:ascii="GHEA Grapalat" w:hAnsi="GHEA Grapalat" w:cs="Sylfaen"/>
          <w:sz w:val="20"/>
          <w:lang w:val="es-ES"/>
        </w:rPr>
        <w:t>` սույն հրավերով նախատեսված</w:t>
      </w:r>
      <w:r w:rsidR="00FD1148" w:rsidRPr="00CB0C48">
        <w:rPr>
          <w:rFonts w:ascii="GHEA Grapalat" w:hAnsi="GHEA Grapalat" w:cs="Sylfaen"/>
          <w:sz w:val="20"/>
          <w:lang w:val="es-ES"/>
        </w:rPr>
        <w:t xml:space="preserve"> էլեկտրոնային փոստին ուղարկելու միջոցով</w:t>
      </w:r>
      <w:r w:rsidR="00227059" w:rsidRPr="00CB0C48">
        <w:rPr>
          <w:rFonts w:ascii="GHEA Grapalat" w:hAnsi="GHEA Grapalat" w:cs="Sylfaen"/>
          <w:sz w:val="20"/>
          <w:lang w:val="es-ES"/>
        </w:rPr>
        <w:t>,</w:t>
      </w:r>
      <w:r w:rsidR="00FD1148" w:rsidRPr="00CB0C48">
        <w:rPr>
          <w:rFonts w:ascii="GHEA Grapalat" w:hAnsi="GHEA Grapalat" w:cs="Sylfaen"/>
          <w:sz w:val="20"/>
          <w:lang w:val="es-ES"/>
        </w:rPr>
        <w:t xml:space="preserve"> հանձնաժողովին է ներկայացնում </w:t>
      </w:r>
      <w:r w:rsidRPr="00CB0C48">
        <w:rPr>
          <w:rFonts w:ascii="GHEA Grapalat" w:hAnsi="GHEA Grapalat" w:cs="Sylfaen"/>
          <w:sz w:val="20"/>
          <w:lang w:val="ru-RU"/>
        </w:rPr>
        <w:t>սույն</w:t>
      </w:r>
      <w:r w:rsidRPr="00CB0C48">
        <w:rPr>
          <w:rFonts w:ascii="GHEA Grapalat" w:hAnsi="GHEA Grapalat" w:cs="Sylfaen"/>
          <w:sz w:val="20"/>
          <w:lang w:val="es-ES"/>
        </w:rPr>
        <w:t xml:space="preserve"> </w:t>
      </w:r>
      <w:r w:rsidRPr="00CB0C48">
        <w:rPr>
          <w:rFonts w:ascii="GHEA Grapalat" w:hAnsi="GHEA Grapalat" w:cs="Sylfaen"/>
          <w:sz w:val="20"/>
          <w:lang w:val="ru-RU"/>
        </w:rPr>
        <w:t>հրավերի</w:t>
      </w:r>
      <w:r w:rsidR="00D03331" w:rsidRPr="00CB0C48">
        <w:rPr>
          <w:rFonts w:ascii="GHEA Grapalat" w:hAnsi="GHEA Grapalat" w:cs="Sylfaen"/>
          <w:sz w:val="20"/>
          <w:lang w:val="es-ES"/>
        </w:rPr>
        <w:t xml:space="preserve"> </w:t>
      </w:r>
      <w:r w:rsidR="00A578A9">
        <w:rPr>
          <w:rFonts w:ascii="GHEA Grapalat" w:hAnsi="GHEA Grapalat" w:cs="Sylfaen"/>
          <w:sz w:val="20"/>
          <w:lang w:val="es-ES"/>
        </w:rPr>
        <w:t>3</w:t>
      </w:r>
      <w:r w:rsidRPr="00CB0C48">
        <w:rPr>
          <w:rFonts w:ascii="GHEA Grapalat" w:hAnsi="GHEA Grapalat" w:cs="Sylfaen"/>
          <w:sz w:val="20"/>
          <w:lang w:val="es-ES"/>
        </w:rPr>
        <w:t>-</w:t>
      </w:r>
      <w:r w:rsidRPr="00CB0C48">
        <w:rPr>
          <w:rFonts w:ascii="GHEA Grapalat" w:hAnsi="GHEA Grapalat" w:cs="Sylfaen"/>
          <w:sz w:val="20"/>
          <w:lang w:val="ru-RU"/>
        </w:rPr>
        <w:t>րդ</w:t>
      </w:r>
      <w:r w:rsidRPr="00CB0C48">
        <w:rPr>
          <w:rFonts w:ascii="GHEA Grapalat" w:hAnsi="GHEA Grapalat" w:cs="Sylfaen"/>
          <w:sz w:val="20"/>
          <w:lang w:val="es-ES"/>
        </w:rPr>
        <w:t xml:space="preserve"> </w:t>
      </w:r>
      <w:r w:rsidRPr="00CB0C48">
        <w:rPr>
          <w:rFonts w:ascii="GHEA Grapalat" w:hAnsi="GHEA Grapalat" w:cs="Sylfaen"/>
          <w:sz w:val="20"/>
          <w:lang w:val="ru-RU"/>
        </w:rPr>
        <w:t>հավելվածով</w:t>
      </w:r>
      <w:r w:rsidRPr="00CB0C48">
        <w:rPr>
          <w:rFonts w:ascii="GHEA Grapalat" w:hAnsi="GHEA Grapalat" w:cs="Sylfaen"/>
          <w:sz w:val="20"/>
          <w:lang w:val="es-ES"/>
        </w:rPr>
        <w:t xml:space="preserve"> </w:t>
      </w:r>
      <w:r w:rsidRPr="00CB0C48">
        <w:rPr>
          <w:rFonts w:ascii="GHEA Grapalat" w:hAnsi="GHEA Grapalat" w:cs="Sylfaen"/>
          <w:sz w:val="20"/>
          <w:lang w:val="ru-RU"/>
        </w:rPr>
        <w:t>նախատեսված</w:t>
      </w:r>
      <w:r w:rsidRPr="00CB0C48">
        <w:rPr>
          <w:rFonts w:ascii="GHEA Grapalat" w:hAnsi="GHEA Grapalat" w:cs="Sylfaen"/>
          <w:sz w:val="20"/>
          <w:lang w:val="es-ES"/>
        </w:rPr>
        <w:t xml:space="preserve"> </w:t>
      </w:r>
      <w:r w:rsidRPr="00CB0C48">
        <w:rPr>
          <w:rFonts w:ascii="GHEA Grapalat" w:hAnsi="GHEA Grapalat" w:cs="Sylfaen"/>
          <w:sz w:val="20"/>
          <w:lang w:val="ru-RU"/>
        </w:rPr>
        <w:t>գրությունը</w:t>
      </w:r>
      <w:r w:rsidRPr="00CB0C48">
        <w:rPr>
          <w:rFonts w:ascii="GHEA Grapalat" w:hAnsi="GHEA Grapalat" w:cs="Sylfaen"/>
          <w:sz w:val="20"/>
          <w:lang w:val="es-ES"/>
        </w:rPr>
        <w:t xml:space="preserve">, </w:t>
      </w:r>
      <w:r w:rsidRPr="00CB0C48">
        <w:rPr>
          <w:rFonts w:ascii="GHEA Grapalat" w:hAnsi="GHEA Grapalat" w:cs="Sylfaen"/>
          <w:sz w:val="20"/>
          <w:lang w:val="ru-RU"/>
        </w:rPr>
        <w:t>որին</w:t>
      </w:r>
      <w:r w:rsidRPr="00CB0C48">
        <w:rPr>
          <w:rFonts w:ascii="GHEA Grapalat" w:hAnsi="GHEA Grapalat" w:cs="Sylfaen"/>
          <w:sz w:val="20"/>
          <w:lang w:val="es-ES"/>
        </w:rPr>
        <w:t xml:space="preserve"> </w:t>
      </w:r>
      <w:r w:rsidRPr="00CB0C48">
        <w:rPr>
          <w:rFonts w:ascii="GHEA Grapalat" w:hAnsi="GHEA Grapalat" w:cs="Sylfaen"/>
          <w:sz w:val="20"/>
          <w:lang w:val="ru-RU"/>
        </w:rPr>
        <w:t>կցվում</w:t>
      </w:r>
      <w:r w:rsidRPr="00CB0C48">
        <w:rPr>
          <w:rFonts w:ascii="GHEA Grapalat" w:hAnsi="GHEA Grapalat" w:cs="Sylfaen"/>
          <w:sz w:val="20"/>
          <w:lang w:val="es-ES"/>
        </w:rPr>
        <w:t xml:space="preserve"> </w:t>
      </w:r>
      <w:r w:rsidR="00FD1148" w:rsidRPr="00CB0C48">
        <w:rPr>
          <w:rFonts w:ascii="GHEA Grapalat" w:hAnsi="GHEA Grapalat" w:cs="Sylfaen"/>
          <w:sz w:val="20"/>
        </w:rPr>
        <w:t>են</w:t>
      </w:r>
      <w:r w:rsidR="00FD1148" w:rsidRPr="00CB0C48">
        <w:rPr>
          <w:rFonts w:ascii="GHEA Grapalat" w:hAnsi="GHEA Grapalat" w:cs="Sylfaen"/>
          <w:sz w:val="20"/>
          <w:lang w:val="es-ES"/>
        </w:rPr>
        <w:t>`</w:t>
      </w:r>
      <w:r w:rsidRPr="00CB0C48">
        <w:rPr>
          <w:rFonts w:ascii="GHEA Grapalat" w:hAnsi="GHEA Grapalat" w:cs="Sylfaen"/>
          <w:sz w:val="20"/>
          <w:lang w:val="es-ES"/>
        </w:rPr>
        <w:t xml:space="preserve"> </w:t>
      </w:r>
    </w:p>
    <w:p w:rsidR="00A67EAC" w:rsidRPr="00CB0C48" w:rsidDel="0093796B" w:rsidRDefault="00B2050F" w:rsidP="009374A0">
      <w:pPr>
        <w:ind w:firstLine="567"/>
        <w:jc w:val="both"/>
        <w:rPr>
          <w:rFonts w:ascii="GHEA Grapalat" w:hAnsi="GHEA Grapalat"/>
          <w:sz w:val="20"/>
          <w:szCs w:val="22"/>
          <w:lang w:val="es-ES"/>
        </w:rPr>
      </w:pPr>
      <w:r w:rsidRPr="00CB0C48">
        <w:rPr>
          <w:rFonts w:ascii="GHEA Grapalat" w:hAnsi="GHEA Grapalat" w:cs="Sylfaen"/>
          <w:sz w:val="20"/>
          <w:lang w:val="es-ES"/>
        </w:rPr>
        <w:t>1</w:t>
      </w:r>
      <w:r w:rsidR="00A67EAC" w:rsidRPr="00CB0C48">
        <w:rPr>
          <w:rFonts w:ascii="GHEA Grapalat" w:hAnsi="GHEA Grapalat" w:cs="Sylfaen"/>
          <w:sz w:val="20"/>
          <w:lang w:val="es-ES"/>
        </w:rPr>
        <w:t xml:space="preserve">) </w:t>
      </w:r>
      <w:r w:rsidR="00A67EAC" w:rsidRPr="00CB0C48">
        <w:rPr>
          <w:rFonts w:ascii="GHEA Grapalat" w:hAnsi="GHEA Grapalat"/>
          <w:sz w:val="20"/>
          <w:szCs w:val="22"/>
          <w:lang w:val="es-ES"/>
        </w:rPr>
        <w:t>հայտը</w:t>
      </w:r>
      <w:r w:rsidR="00A67EAC" w:rsidRPr="00CB0C48">
        <w:rPr>
          <w:rFonts w:ascii="GHEA Grapalat" w:hAnsi="GHEA Grapalat"/>
          <w:sz w:val="20"/>
          <w:szCs w:val="22"/>
          <w:lang w:val="af-ZA"/>
        </w:rPr>
        <w:t xml:space="preserve"> </w:t>
      </w:r>
      <w:r w:rsidR="00A67EAC" w:rsidRPr="00CB0C48">
        <w:rPr>
          <w:rFonts w:ascii="GHEA Grapalat" w:hAnsi="GHEA Grapalat"/>
          <w:sz w:val="20"/>
          <w:szCs w:val="22"/>
          <w:lang w:val="es-ES"/>
        </w:rPr>
        <w:t>ներկայացնելու</w:t>
      </w:r>
      <w:r w:rsidR="00A67EAC" w:rsidRPr="00CB0C48">
        <w:rPr>
          <w:rFonts w:ascii="GHEA Grapalat" w:hAnsi="GHEA Grapalat"/>
          <w:sz w:val="20"/>
          <w:szCs w:val="22"/>
          <w:lang w:val="af-ZA"/>
        </w:rPr>
        <w:t xml:space="preserve"> տարվա և դրան </w:t>
      </w:r>
      <w:r w:rsidR="00A67EAC" w:rsidRPr="00CB0C48">
        <w:rPr>
          <w:rFonts w:ascii="GHEA Grapalat" w:hAnsi="GHEA Grapalat"/>
          <w:sz w:val="20"/>
          <w:szCs w:val="22"/>
          <w:lang w:val="es-ES"/>
        </w:rPr>
        <w:t>նախորդող</w:t>
      </w:r>
      <w:r w:rsidR="00A67EAC" w:rsidRPr="00CB0C48">
        <w:rPr>
          <w:rFonts w:ascii="GHEA Grapalat" w:hAnsi="GHEA Grapalat"/>
          <w:sz w:val="20"/>
          <w:szCs w:val="22"/>
          <w:lang w:val="af-ZA"/>
        </w:rPr>
        <w:t xml:space="preserve"> </w:t>
      </w:r>
      <w:r w:rsidR="00A67EAC" w:rsidRPr="00CB0C48">
        <w:rPr>
          <w:rFonts w:ascii="GHEA Grapalat" w:hAnsi="GHEA Grapalat"/>
          <w:sz w:val="20"/>
          <w:szCs w:val="22"/>
          <w:lang w:val="es-ES"/>
        </w:rPr>
        <w:t>երեք</w:t>
      </w:r>
      <w:r w:rsidR="00A67EAC" w:rsidRPr="00CB0C48">
        <w:rPr>
          <w:rFonts w:ascii="GHEA Grapalat" w:hAnsi="GHEA Grapalat"/>
          <w:sz w:val="20"/>
          <w:szCs w:val="22"/>
          <w:lang w:val="af-ZA"/>
        </w:rPr>
        <w:t xml:space="preserve"> </w:t>
      </w:r>
      <w:r w:rsidR="00A67EAC" w:rsidRPr="00CB0C48">
        <w:rPr>
          <w:rFonts w:ascii="GHEA Grapalat" w:hAnsi="GHEA Grapalat"/>
          <w:sz w:val="20"/>
          <w:szCs w:val="22"/>
          <w:lang w:val="es-ES"/>
        </w:rPr>
        <w:t>տարվա</w:t>
      </w:r>
      <w:r w:rsidR="00A67EAC" w:rsidRPr="00CB0C48">
        <w:rPr>
          <w:rFonts w:ascii="GHEA Grapalat" w:hAnsi="GHEA Grapalat"/>
          <w:sz w:val="20"/>
          <w:szCs w:val="22"/>
          <w:lang w:val="af-ZA"/>
        </w:rPr>
        <w:t xml:space="preserve"> </w:t>
      </w:r>
      <w:r w:rsidR="00A67EAC" w:rsidRPr="00CB0C48">
        <w:rPr>
          <w:rFonts w:ascii="GHEA Grapalat" w:hAnsi="GHEA Grapalat"/>
          <w:sz w:val="20"/>
          <w:szCs w:val="22"/>
          <w:lang w:val="es-ES"/>
        </w:rPr>
        <w:t>ընթացքում</w:t>
      </w:r>
      <w:r w:rsidR="00A67EAC" w:rsidRPr="00CB0C48">
        <w:rPr>
          <w:rFonts w:ascii="GHEA Grapalat" w:hAnsi="GHEA Grapalat"/>
          <w:sz w:val="20"/>
          <w:szCs w:val="22"/>
          <w:lang w:val="af-ZA"/>
        </w:rPr>
        <w:t xml:space="preserve">, </w:t>
      </w:r>
      <w:r w:rsidR="00A67EAC" w:rsidRPr="00CB0C48">
        <w:rPr>
          <w:rFonts w:ascii="GHEA Grapalat" w:hAnsi="GHEA Grapalat"/>
          <w:sz w:val="20"/>
          <w:szCs w:val="22"/>
          <w:lang w:val="es-ES"/>
        </w:rPr>
        <w:t>պատշաճ</w:t>
      </w:r>
      <w:r w:rsidR="00A67EAC" w:rsidRPr="00CB0C48">
        <w:rPr>
          <w:rFonts w:ascii="GHEA Grapalat" w:hAnsi="GHEA Grapalat"/>
          <w:sz w:val="20"/>
          <w:szCs w:val="22"/>
          <w:lang w:val="af-ZA"/>
        </w:rPr>
        <w:t xml:space="preserve"> </w:t>
      </w:r>
      <w:r w:rsidR="00A67EAC" w:rsidRPr="00CB0C48">
        <w:rPr>
          <w:rFonts w:ascii="GHEA Grapalat" w:hAnsi="GHEA Grapalat"/>
          <w:sz w:val="20"/>
          <w:szCs w:val="22"/>
          <w:lang w:val="es-ES"/>
        </w:rPr>
        <w:t>ձևով</w:t>
      </w:r>
      <w:r w:rsidR="00A67EAC" w:rsidRPr="00CB0C48">
        <w:rPr>
          <w:rFonts w:ascii="GHEA Grapalat" w:hAnsi="GHEA Grapalat"/>
          <w:sz w:val="20"/>
          <w:szCs w:val="22"/>
          <w:lang w:val="af-ZA"/>
        </w:rPr>
        <w:t xml:space="preserve"> </w:t>
      </w:r>
      <w:r w:rsidR="00A67EAC" w:rsidRPr="00CB0C48">
        <w:rPr>
          <w:rFonts w:ascii="GHEA Grapalat" w:hAnsi="GHEA Grapalat"/>
          <w:sz w:val="20"/>
          <w:szCs w:val="22"/>
          <w:lang w:val="es-ES"/>
        </w:rPr>
        <w:t>իրականացրած</w:t>
      </w:r>
      <w:r w:rsidR="00A67EAC" w:rsidRPr="00CB0C48">
        <w:rPr>
          <w:rFonts w:ascii="GHEA Grapalat" w:hAnsi="GHEA Grapalat"/>
          <w:sz w:val="20"/>
          <w:szCs w:val="22"/>
          <w:lang w:val="af-ZA"/>
        </w:rPr>
        <w:t xml:space="preserve"> </w:t>
      </w:r>
      <w:r w:rsidR="00A67EAC" w:rsidRPr="00CB0C48">
        <w:rPr>
          <w:rFonts w:ascii="GHEA Grapalat" w:hAnsi="GHEA Grapalat"/>
          <w:sz w:val="20"/>
          <w:szCs w:val="22"/>
          <w:lang w:val="es-ES"/>
        </w:rPr>
        <w:t>համանման</w:t>
      </w:r>
      <w:r w:rsidR="00A67EAC" w:rsidRPr="00CB0C48">
        <w:rPr>
          <w:rFonts w:ascii="GHEA Grapalat" w:hAnsi="GHEA Grapalat"/>
          <w:sz w:val="20"/>
          <w:szCs w:val="22"/>
          <w:lang w:val="af-ZA"/>
        </w:rPr>
        <w:t xml:space="preserve"> (</w:t>
      </w:r>
      <w:r w:rsidR="00A67EAC" w:rsidRPr="00CB0C48">
        <w:rPr>
          <w:rFonts w:ascii="GHEA Grapalat" w:hAnsi="GHEA Grapalat"/>
          <w:sz w:val="20"/>
          <w:szCs w:val="22"/>
          <w:lang w:val="es-ES"/>
        </w:rPr>
        <w:t>նմանատիպ</w:t>
      </w:r>
      <w:r w:rsidR="00A67EAC" w:rsidRPr="00CB0C48">
        <w:rPr>
          <w:rFonts w:ascii="GHEA Grapalat" w:hAnsi="GHEA Grapalat"/>
          <w:sz w:val="20"/>
          <w:szCs w:val="22"/>
          <w:lang w:val="af-ZA"/>
        </w:rPr>
        <w:t xml:space="preserve">) </w:t>
      </w:r>
      <w:r w:rsidR="00A67EAC" w:rsidRPr="00CB0C48">
        <w:rPr>
          <w:rFonts w:ascii="GHEA Grapalat" w:hAnsi="GHEA Grapalat"/>
          <w:sz w:val="20"/>
          <w:szCs w:val="22"/>
          <w:lang w:val="es-ES"/>
        </w:rPr>
        <w:t>առնվազն</w:t>
      </w:r>
      <w:r w:rsidR="00A67EAC" w:rsidRPr="00CB0C48">
        <w:rPr>
          <w:rFonts w:ascii="GHEA Grapalat" w:hAnsi="GHEA Grapalat"/>
          <w:sz w:val="20"/>
          <w:szCs w:val="22"/>
          <w:lang w:val="af-ZA"/>
        </w:rPr>
        <w:t xml:space="preserve"> </w:t>
      </w:r>
      <w:r w:rsidR="00A67EAC" w:rsidRPr="00CB0C48">
        <w:rPr>
          <w:rFonts w:ascii="GHEA Grapalat" w:hAnsi="GHEA Grapalat"/>
          <w:sz w:val="20"/>
          <w:szCs w:val="22"/>
          <w:lang w:val="es-ES"/>
        </w:rPr>
        <w:t>մեկ</w:t>
      </w:r>
      <w:r w:rsidR="00A67EAC" w:rsidRPr="00CB0C48">
        <w:rPr>
          <w:rFonts w:ascii="GHEA Grapalat" w:hAnsi="GHEA Grapalat"/>
          <w:sz w:val="20"/>
          <w:szCs w:val="22"/>
          <w:lang w:val="af-ZA"/>
        </w:rPr>
        <w:t xml:space="preserve"> </w:t>
      </w:r>
      <w:r w:rsidR="00A67EAC" w:rsidRPr="00CB0C48">
        <w:rPr>
          <w:rFonts w:ascii="GHEA Grapalat" w:hAnsi="GHEA Grapalat"/>
          <w:sz w:val="20"/>
          <w:szCs w:val="22"/>
          <w:lang w:val="es-ES"/>
        </w:rPr>
        <w:t xml:space="preserve">պայմանագրի </w:t>
      </w:r>
      <w:r w:rsidR="0059636E" w:rsidRPr="00CB0C48">
        <w:rPr>
          <w:rFonts w:ascii="GHEA Grapalat" w:hAnsi="GHEA Grapalat" w:cs="Sylfaen"/>
          <w:sz w:val="20"/>
          <w:szCs w:val="20"/>
        </w:rPr>
        <w:t>պատճենները</w:t>
      </w:r>
      <w:r w:rsidR="00FD1148" w:rsidRPr="00CB0C48">
        <w:rPr>
          <w:rFonts w:ascii="GHEA Grapalat" w:hAnsi="GHEA Grapalat" w:cs="Sylfaen"/>
          <w:sz w:val="20"/>
          <w:szCs w:val="20"/>
          <w:lang w:val="es-ES"/>
        </w:rPr>
        <w:t xml:space="preserve">, </w:t>
      </w:r>
      <w:r w:rsidR="00FD1148" w:rsidRPr="00CB0C48">
        <w:rPr>
          <w:rFonts w:ascii="GHEA Grapalat" w:hAnsi="GHEA Grapalat" w:cs="Sylfaen"/>
          <w:sz w:val="20"/>
          <w:szCs w:val="20"/>
        </w:rPr>
        <w:t>ինչպես</w:t>
      </w:r>
      <w:r w:rsidR="00FD1148" w:rsidRPr="00CB0C48">
        <w:rPr>
          <w:rFonts w:ascii="GHEA Grapalat" w:hAnsi="GHEA Grapalat" w:cs="Sylfaen"/>
          <w:sz w:val="20"/>
          <w:szCs w:val="20"/>
          <w:lang w:val="es-ES"/>
        </w:rPr>
        <w:t xml:space="preserve"> </w:t>
      </w:r>
      <w:r w:rsidR="00FD1148" w:rsidRPr="00CB0C48">
        <w:rPr>
          <w:rFonts w:ascii="GHEA Grapalat" w:hAnsi="GHEA Grapalat" w:cs="Sylfaen"/>
          <w:sz w:val="20"/>
          <w:szCs w:val="20"/>
        </w:rPr>
        <w:t>նաև</w:t>
      </w:r>
      <w:r w:rsidR="00FD1148" w:rsidRPr="00CB0C48">
        <w:rPr>
          <w:rFonts w:ascii="GHEA Grapalat" w:hAnsi="GHEA Grapalat" w:cs="Sylfaen"/>
          <w:sz w:val="20"/>
          <w:szCs w:val="20"/>
          <w:lang w:val="es-ES"/>
        </w:rPr>
        <w:t xml:space="preserve"> </w:t>
      </w:r>
      <w:r w:rsidR="0059636E" w:rsidRPr="00CB0C48">
        <w:rPr>
          <w:rFonts w:ascii="GHEA Grapalat" w:hAnsi="GHEA Grapalat" w:cs="Sylfaen"/>
          <w:sz w:val="20"/>
          <w:szCs w:val="20"/>
        </w:rPr>
        <w:t>այդ</w:t>
      </w:r>
      <w:r w:rsidR="0059636E" w:rsidRPr="00CB0C48">
        <w:rPr>
          <w:rFonts w:ascii="GHEA Grapalat" w:hAnsi="GHEA Grapalat" w:cs="Sylfaen"/>
          <w:sz w:val="20"/>
          <w:szCs w:val="20"/>
          <w:lang w:val="es-ES"/>
        </w:rPr>
        <w:t xml:space="preserve"> </w:t>
      </w:r>
      <w:r w:rsidR="00FD1148" w:rsidRPr="00CB0C48">
        <w:rPr>
          <w:rFonts w:ascii="GHEA Grapalat" w:hAnsi="GHEA Grapalat" w:cs="Sylfaen"/>
          <w:sz w:val="20"/>
          <w:szCs w:val="20"/>
        </w:rPr>
        <w:t>պայմանագրի</w:t>
      </w:r>
      <w:r w:rsidR="00FD1148" w:rsidRPr="00CB0C48">
        <w:rPr>
          <w:rFonts w:ascii="GHEA Grapalat" w:hAnsi="GHEA Grapalat" w:cs="Sylfaen"/>
          <w:sz w:val="20"/>
          <w:szCs w:val="20"/>
          <w:lang w:val="es-ES"/>
        </w:rPr>
        <w:t xml:space="preserve"> (</w:t>
      </w:r>
      <w:r w:rsidR="00FD1148" w:rsidRPr="00CB0C48">
        <w:rPr>
          <w:rFonts w:ascii="GHEA Grapalat" w:hAnsi="GHEA Grapalat" w:cs="Sylfaen"/>
          <w:sz w:val="20"/>
          <w:szCs w:val="20"/>
        </w:rPr>
        <w:t>պայմանագրերի</w:t>
      </w:r>
      <w:r w:rsidR="00C14E1E" w:rsidRPr="002865DC">
        <w:rPr>
          <w:rFonts w:ascii="GHEA Grapalat" w:hAnsi="GHEA Grapalat" w:cs="Sylfaen"/>
          <w:sz w:val="20"/>
          <w:szCs w:val="20"/>
          <w:lang w:val="es-ES"/>
        </w:rPr>
        <w:t xml:space="preserve">, </w:t>
      </w:r>
      <w:r w:rsidR="00C14E1E">
        <w:rPr>
          <w:rFonts w:ascii="GHEA Grapalat" w:hAnsi="GHEA Grapalat" w:cs="Sylfaen"/>
          <w:sz w:val="20"/>
          <w:szCs w:val="20"/>
        </w:rPr>
        <w:t>համաձայնագրերի</w:t>
      </w:r>
      <w:r w:rsidR="00FD1148" w:rsidRPr="00CB0C48">
        <w:rPr>
          <w:rFonts w:ascii="GHEA Grapalat" w:hAnsi="GHEA Grapalat" w:cs="Sylfaen"/>
          <w:sz w:val="20"/>
          <w:szCs w:val="20"/>
          <w:lang w:val="es-ES"/>
        </w:rPr>
        <w:t>)</w:t>
      </w:r>
      <w:r w:rsidR="00EE0EB3" w:rsidRPr="00CB0C48">
        <w:rPr>
          <w:rFonts w:ascii="GHEA Grapalat" w:hAnsi="GHEA Grapalat" w:cs="Sylfaen"/>
          <w:sz w:val="20"/>
          <w:szCs w:val="20"/>
          <w:lang w:val="es-ES"/>
        </w:rPr>
        <w:t xml:space="preserve"> </w:t>
      </w:r>
      <w:r w:rsidR="00A67EAC" w:rsidRPr="00CB0C48">
        <w:rPr>
          <w:rFonts w:ascii="GHEA Grapalat" w:hAnsi="GHEA Grapalat" w:cs="Arial Armenian"/>
          <w:sz w:val="20"/>
          <w:szCs w:val="20"/>
          <w:lang w:eastAsia="ru-RU"/>
        </w:rPr>
        <w:t>սահմանված</w:t>
      </w:r>
      <w:r w:rsidR="00A67EAC" w:rsidRPr="00CB0C48">
        <w:rPr>
          <w:rFonts w:ascii="GHEA Grapalat" w:hAnsi="GHEA Grapalat" w:cs="Arial Armenian"/>
          <w:sz w:val="20"/>
          <w:szCs w:val="20"/>
          <w:lang w:val="es-ES" w:eastAsia="ru-RU"/>
        </w:rPr>
        <w:t xml:space="preserve"> </w:t>
      </w:r>
      <w:r w:rsidR="00A67EAC" w:rsidRPr="00CB0C48">
        <w:rPr>
          <w:rFonts w:ascii="GHEA Grapalat" w:hAnsi="GHEA Grapalat" w:cs="Arial Armenian"/>
          <w:sz w:val="20"/>
          <w:szCs w:val="20"/>
          <w:lang w:eastAsia="ru-RU"/>
        </w:rPr>
        <w:t>ժամկետում</w:t>
      </w:r>
      <w:r w:rsidR="00A67EAC" w:rsidRPr="00CB0C48">
        <w:rPr>
          <w:rFonts w:ascii="GHEA Grapalat" w:hAnsi="GHEA Grapalat" w:cs="Arial Armenian"/>
          <w:sz w:val="20"/>
          <w:szCs w:val="20"/>
          <w:lang w:val="es-ES" w:eastAsia="ru-RU"/>
        </w:rPr>
        <w:t xml:space="preserve"> </w:t>
      </w:r>
      <w:r w:rsidR="00A67EAC" w:rsidRPr="00CB0C48">
        <w:rPr>
          <w:rFonts w:ascii="GHEA Grapalat" w:hAnsi="GHEA Grapalat" w:cs="Arial Armenian"/>
          <w:sz w:val="20"/>
          <w:szCs w:val="20"/>
          <w:lang w:val="ru-RU" w:eastAsia="ru-RU"/>
        </w:rPr>
        <w:t>կատարումը</w:t>
      </w:r>
      <w:r w:rsidR="00A67EAC" w:rsidRPr="00CB0C48">
        <w:rPr>
          <w:rFonts w:ascii="GHEA Grapalat" w:hAnsi="GHEA Grapalat" w:cs="Arial Armenian"/>
          <w:sz w:val="20"/>
          <w:szCs w:val="20"/>
          <w:lang w:val="es-ES" w:eastAsia="ru-RU"/>
        </w:rPr>
        <w:t xml:space="preserve"> </w:t>
      </w:r>
      <w:r w:rsidR="00A67EAC" w:rsidRPr="00CB0C48">
        <w:rPr>
          <w:rFonts w:ascii="GHEA Grapalat" w:hAnsi="GHEA Grapalat" w:cs="Arial Armenian"/>
          <w:sz w:val="20"/>
          <w:szCs w:val="20"/>
          <w:lang w:val="ru-RU" w:eastAsia="ru-RU"/>
        </w:rPr>
        <w:t>հավաստող</w:t>
      </w:r>
      <w:r w:rsidR="00A67EAC" w:rsidRPr="00CB0C48">
        <w:rPr>
          <w:rFonts w:ascii="GHEA Grapalat" w:hAnsi="GHEA Grapalat" w:cs="Arial Armenian"/>
          <w:sz w:val="20"/>
          <w:szCs w:val="20"/>
          <w:lang w:val="es-ES" w:eastAsia="ru-RU"/>
        </w:rPr>
        <w:t xml:space="preserve"> </w:t>
      </w:r>
      <w:r w:rsidR="00A67EAC" w:rsidRPr="00CB0C48">
        <w:rPr>
          <w:rFonts w:ascii="GHEA Grapalat" w:hAnsi="GHEA Grapalat" w:cs="Arial Armenian"/>
          <w:sz w:val="20"/>
          <w:szCs w:val="20"/>
          <w:lang w:val="ru-RU" w:eastAsia="ru-RU"/>
        </w:rPr>
        <w:t>ակտի</w:t>
      </w:r>
      <w:r w:rsidR="00A67EAC" w:rsidRPr="00CB0C48">
        <w:rPr>
          <w:rFonts w:ascii="GHEA Grapalat" w:hAnsi="GHEA Grapalat" w:cs="Arial Armenian"/>
          <w:sz w:val="20"/>
          <w:szCs w:val="20"/>
          <w:lang w:val="es-ES" w:eastAsia="ru-RU"/>
        </w:rPr>
        <w:t xml:space="preserve"> (</w:t>
      </w:r>
      <w:r w:rsidR="00A67EAC" w:rsidRPr="00CB0C48">
        <w:rPr>
          <w:rFonts w:ascii="GHEA Grapalat" w:hAnsi="GHEA Grapalat" w:cs="Arial Armenian"/>
          <w:sz w:val="20"/>
          <w:szCs w:val="20"/>
          <w:lang w:val="ru-RU" w:eastAsia="ru-RU"/>
        </w:rPr>
        <w:t>հանձման</w:t>
      </w:r>
      <w:r w:rsidR="00A67EAC" w:rsidRPr="00CB0C48">
        <w:rPr>
          <w:rFonts w:ascii="GHEA Grapalat" w:hAnsi="GHEA Grapalat" w:cs="Arial Armenian"/>
          <w:sz w:val="20"/>
          <w:szCs w:val="20"/>
          <w:lang w:val="es-ES" w:eastAsia="ru-RU"/>
        </w:rPr>
        <w:t>-</w:t>
      </w:r>
      <w:r w:rsidR="00A67EAC" w:rsidRPr="00CB0C48">
        <w:rPr>
          <w:rFonts w:ascii="GHEA Grapalat" w:hAnsi="GHEA Grapalat" w:cs="Arial Armenian"/>
          <w:sz w:val="20"/>
          <w:szCs w:val="20"/>
          <w:lang w:val="ru-RU" w:eastAsia="ru-RU"/>
        </w:rPr>
        <w:t>ընդունման</w:t>
      </w:r>
      <w:r w:rsidR="00A67EAC" w:rsidRPr="00CB0C48">
        <w:rPr>
          <w:rFonts w:ascii="GHEA Grapalat" w:hAnsi="GHEA Grapalat" w:cs="Arial Armenian"/>
          <w:sz w:val="20"/>
          <w:szCs w:val="20"/>
          <w:lang w:val="es-ES" w:eastAsia="ru-RU"/>
        </w:rPr>
        <w:t xml:space="preserve"> </w:t>
      </w:r>
      <w:r w:rsidR="00A67EAC" w:rsidRPr="00CB0C48">
        <w:rPr>
          <w:rFonts w:ascii="GHEA Grapalat" w:hAnsi="GHEA Grapalat" w:cs="Arial Armenian"/>
          <w:sz w:val="20"/>
          <w:szCs w:val="20"/>
          <w:lang w:val="ru-RU" w:eastAsia="ru-RU"/>
        </w:rPr>
        <w:t>արձանագրություն</w:t>
      </w:r>
      <w:r w:rsidR="00A67EAC" w:rsidRPr="00CB0C48">
        <w:rPr>
          <w:rFonts w:ascii="GHEA Grapalat" w:hAnsi="GHEA Grapalat" w:cs="Arial Armenian"/>
          <w:sz w:val="20"/>
          <w:szCs w:val="20"/>
          <w:lang w:val="es-ES" w:eastAsia="ru-RU"/>
        </w:rPr>
        <w:t xml:space="preserve"> </w:t>
      </w:r>
      <w:r w:rsidR="00A67EAC" w:rsidRPr="00CB0C48">
        <w:rPr>
          <w:rFonts w:ascii="GHEA Grapalat" w:hAnsi="GHEA Grapalat" w:cs="Arial Armenian"/>
          <w:sz w:val="20"/>
          <w:szCs w:val="20"/>
          <w:lang w:val="ru-RU" w:eastAsia="ru-RU"/>
        </w:rPr>
        <w:t>և</w:t>
      </w:r>
      <w:r w:rsidR="00A67EAC" w:rsidRPr="00CB0C48">
        <w:rPr>
          <w:rFonts w:ascii="GHEA Grapalat" w:hAnsi="GHEA Grapalat" w:cs="Arial Armenian"/>
          <w:sz w:val="20"/>
          <w:szCs w:val="20"/>
          <w:lang w:val="es-ES" w:eastAsia="ru-RU"/>
        </w:rPr>
        <w:t xml:space="preserve"> </w:t>
      </w:r>
      <w:r w:rsidR="00A67EAC" w:rsidRPr="00CB0C48">
        <w:rPr>
          <w:rFonts w:ascii="GHEA Grapalat" w:hAnsi="GHEA Grapalat" w:cs="Arial Armenian"/>
          <w:sz w:val="20"/>
          <w:szCs w:val="20"/>
          <w:lang w:val="ru-RU" w:eastAsia="ru-RU"/>
        </w:rPr>
        <w:t>այլն</w:t>
      </w:r>
      <w:r w:rsidR="00A67EAC" w:rsidRPr="00CB0C48">
        <w:rPr>
          <w:rFonts w:ascii="GHEA Grapalat" w:hAnsi="GHEA Grapalat" w:cs="Arial Armenian"/>
          <w:sz w:val="20"/>
          <w:szCs w:val="20"/>
          <w:lang w:val="es-ES" w:eastAsia="ru-RU"/>
        </w:rPr>
        <w:t xml:space="preserve">) </w:t>
      </w:r>
      <w:r w:rsidR="00A67EAC" w:rsidRPr="00CB0C48">
        <w:rPr>
          <w:rFonts w:ascii="GHEA Grapalat" w:hAnsi="GHEA Grapalat" w:cs="Arial Armenian"/>
          <w:sz w:val="20"/>
          <w:szCs w:val="20"/>
          <w:lang w:val="ru-RU" w:eastAsia="ru-RU"/>
        </w:rPr>
        <w:t>պատճեն</w:t>
      </w:r>
      <w:r w:rsidR="0059636E" w:rsidRPr="00CB0C48">
        <w:rPr>
          <w:rFonts w:ascii="GHEA Grapalat" w:hAnsi="GHEA Grapalat" w:cs="Arial Armenian"/>
          <w:sz w:val="20"/>
          <w:szCs w:val="20"/>
          <w:lang w:eastAsia="ru-RU"/>
        </w:rPr>
        <w:t>ներ</w:t>
      </w:r>
      <w:r w:rsidR="00A67EAC" w:rsidRPr="00CB0C48">
        <w:rPr>
          <w:rFonts w:ascii="GHEA Grapalat" w:hAnsi="GHEA Grapalat" w:cs="Arial Armenian"/>
          <w:sz w:val="20"/>
          <w:szCs w:val="20"/>
          <w:lang w:val="ru-RU" w:eastAsia="ru-RU"/>
        </w:rPr>
        <w:t>ը</w:t>
      </w:r>
      <w:r w:rsidR="00A67EAC" w:rsidRPr="00CB0C48">
        <w:rPr>
          <w:rFonts w:ascii="GHEA Grapalat" w:hAnsi="GHEA Grapalat" w:cs="Arial Armenian"/>
          <w:sz w:val="20"/>
          <w:szCs w:val="20"/>
          <w:lang w:val="es-ES" w:eastAsia="ru-RU"/>
        </w:rPr>
        <w:t xml:space="preserve"> </w:t>
      </w:r>
      <w:r w:rsidR="00A67EAC" w:rsidRPr="00CB0C48">
        <w:rPr>
          <w:rFonts w:ascii="GHEA Grapalat" w:hAnsi="GHEA Grapalat" w:cs="Arial Armenian"/>
          <w:sz w:val="20"/>
          <w:szCs w:val="20"/>
          <w:lang w:val="ru-RU" w:eastAsia="ru-RU"/>
        </w:rPr>
        <w:t>կամ</w:t>
      </w:r>
      <w:r w:rsidR="00A67EAC" w:rsidRPr="00CB0C48">
        <w:rPr>
          <w:rFonts w:ascii="GHEA Grapalat" w:hAnsi="GHEA Grapalat" w:cs="Arial Armenian"/>
          <w:sz w:val="20"/>
          <w:szCs w:val="20"/>
          <w:lang w:val="es-ES" w:eastAsia="ru-RU"/>
        </w:rPr>
        <w:t xml:space="preserve"> </w:t>
      </w:r>
      <w:r w:rsidR="00A67EAC" w:rsidRPr="00CB0C48">
        <w:rPr>
          <w:rFonts w:ascii="GHEA Grapalat" w:hAnsi="GHEA Grapalat" w:cs="Arial Armenian"/>
          <w:sz w:val="20"/>
          <w:szCs w:val="20"/>
          <w:lang w:val="ru-RU" w:eastAsia="ru-RU"/>
        </w:rPr>
        <w:t>տվյալ</w:t>
      </w:r>
      <w:r w:rsidR="00A67EAC" w:rsidRPr="00CB0C48">
        <w:rPr>
          <w:rFonts w:ascii="GHEA Grapalat" w:hAnsi="GHEA Grapalat" w:cs="Arial Armenian"/>
          <w:sz w:val="20"/>
          <w:szCs w:val="20"/>
          <w:lang w:val="es-ES" w:eastAsia="ru-RU"/>
        </w:rPr>
        <w:t xml:space="preserve"> </w:t>
      </w:r>
      <w:r w:rsidR="00A67EAC" w:rsidRPr="00CB0C48">
        <w:rPr>
          <w:rFonts w:ascii="GHEA Grapalat" w:hAnsi="GHEA Grapalat" w:cs="Arial Armenian"/>
          <w:sz w:val="20"/>
          <w:szCs w:val="20"/>
          <w:lang w:val="ru-RU" w:eastAsia="ru-RU"/>
        </w:rPr>
        <w:t>պայմանագրի</w:t>
      </w:r>
      <w:r w:rsidR="00A67EAC" w:rsidRPr="00CB0C48">
        <w:rPr>
          <w:rFonts w:ascii="GHEA Grapalat" w:hAnsi="GHEA Grapalat" w:cs="Arial Armenian"/>
          <w:sz w:val="20"/>
          <w:szCs w:val="20"/>
          <w:lang w:val="es-ES" w:eastAsia="ru-RU"/>
        </w:rPr>
        <w:t xml:space="preserve"> </w:t>
      </w:r>
      <w:r w:rsidR="00A67EAC" w:rsidRPr="00CB0C48">
        <w:rPr>
          <w:rFonts w:ascii="GHEA Grapalat" w:hAnsi="GHEA Grapalat" w:cs="Arial Armenian"/>
          <w:sz w:val="20"/>
          <w:szCs w:val="20"/>
          <w:lang w:val="ru-RU" w:eastAsia="ru-RU"/>
        </w:rPr>
        <w:t>կատարումն</w:t>
      </w:r>
      <w:r w:rsidR="00A67EAC" w:rsidRPr="00CB0C48">
        <w:rPr>
          <w:rFonts w:ascii="GHEA Grapalat" w:hAnsi="GHEA Grapalat" w:cs="Arial Armenian"/>
          <w:sz w:val="20"/>
          <w:szCs w:val="20"/>
          <w:lang w:val="es-ES" w:eastAsia="ru-RU"/>
        </w:rPr>
        <w:t xml:space="preserve"> </w:t>
      </w:r>
      <w:r w:rsidR="00A67EAC" w:rsidRPr="00CB0C48">
        <w:rPr>
          <w:rFonts w:ascii="GHEA Grapalat" w:hAnsi="GHEA Grapalat" w:cs="Arial Armenian"/>
          <w:sz w:val="20"/>
          <w:szCs w:val="20"/>
          <w:lang w:val="ru-RU" w:eastAsia="ru-RU"/>
        </w:rPr>
        <w:t>ընդունած</w:t>
      </w:r>
      <w:r w:rsidR="00A67EAC" w:rsidRPr="00CB0C48">
        <w:rPr>
          <w:rFonts w:ascii="GHEA Grapalat" w:hAnsi="GHEA Grapalat" w:cs="Arial Armenian"/>
          <w:sz w:val="20"/>
          <w:szCs w:val="20"/>
          <w:lang w:val="es-ES" w:eastAsia="ru-RU"/>
        </w:rPr>
        <w:t xml:space="preserve"> </w:t>
      </w:r>
      <w:r w:rsidR="00A67EAC" w:rsidRPr="00CB0C48">
        <w:rPr>
          <w:rFonts w:ascii="GHEA Grapalat" w:hAnsi="GHEA Grapalat" w:cs="Arial Armenian"/>
          <w:sz w:val="20"/>
          <w:szCs w:val="20"/>
          <w:lang w:val="ru-RU" w:eastAsia="ru-RU"/>
        </w:rPr>
        <w:t>կողմի</w:t>
      </w:r>
      <w:r w:rsidR="00A67EAC" w:rsidRPr="00CB0C48">
        <w:rPr>
          <w:rFonts w:ascii="GHEA Grapalat" w:hAnsi="GHEA Grapalat" w:cs="Arial Armenian"/>
          <w:sz w:val="20"/>
          <w:szCs w:val="20"/>
          <w:lang w:val="es-ES" w:eastAsia="ru-RU"/>
        </w:rPr>
        <w:t xml:space="preserve"> </w:t>
      </w:r>
      <w:r w:rsidR="00A67EAC" w:rsidRPr="00CB0C48">
        <w:rPr>
          <w:rFonts w:ascii="GHEA Grapalat" w:hAnsi="GHEA Grapalat" w:cs="Arial Armenian"/>
          <w:sz w:val="20"/>
          <w:szCs w:val="20"/>
          <w:lang w:val="ru-RU" w:eastAsia="ru-RU"/>
        </w:rPr>
        <w:t>գրավոր</w:t>
      </w:r>
      <w:r w:rsidR="00A67EAC" w:rsidRPr="00CB0C48">
        <w:rPr>
          <w:rFonts w:ascii="GHEA Grapalat" w:hAnsi="GHEA Grapalat" w:cs="Arial Armenian"/>
          <w:sz w:val="20"/>
          <w:szCs w:val="20"/>
          <w:lang w:val="es-ES" w:eastAsia="ru-RU"/>
        </w:rPr>
        <w:t xml:space="preserve"> </w:t>
      </w:r>
      <w:r w:rsidR="00A67EAC" w:rsidRPr="00CB0C48">
        <w:rPr>
          <w:rFonts w:ascii="GHEA Grapalat" w:hAnsi="GHEA Grapalat" w:cs="Arial Armenian"/>
          <w:sz w:val="20"/>
          <w:szCs w:val="20"/>
          <w:lang w:val="ru-RU" w:eastAsia="ru-RU"/>
        </w:rPr>
        <w:t>հավաստ</w:t>
      </w:r>
      <w:r w:rsidR="00FD1148" w:rsidRPr="00CB0C48">
        <w:rPr>
          <w:rFonts w:ascii="GHEA Grapalat" w:hAnsi="GHEA Grapalat" w:cs="Arial Armenian"/>
          <w:sz w:val="20"/>
          <w:szCs w:val="20"/>
          <w:lang w:eastAsia="ru-RU"/>
        </w:rPr>
        <w:t>ման</w:t>
      </w:r>
      <w:r w:rsidR="00FD1148" w:rsidRPr="00CB0C48">
        <w:rPr>
          <w:rFonts w:ascii="GHEA Grapalat" w:hAnsi="GHEA Grapalat" w:cs="Arial Armenian"/>
          <w:sz w:val="20"/>
          <w:szCs w:val="20"/>
          <w:lang w:val="es-ES" w:eastAsia="ru-RU"/>
        </w:rPr>
        <w:t xml:space="preserve"> </w:t>
      </w:r>
      <w:r w:rsidR="00FD1148" w:rsidRPr="00CB0C48">
        <w:rPr>
          <w:rFonts w:ascii="GHEA Grapalat" w:hAnsi="GHEA Grapalat" w:cs="Arial Armenian"/>
          <w:sz w:val="20"/>
          <w:szCs w:val="20"/>
          <w:lang w:eastAsia="ru-RU"/>
        </w:rPr>
        <w:t>բնօրինակից</w:t>
      </w:r>
      <w:r w:rsidR="00FD1148" w:rsidRPr="00CB0C48">
        <w:rPr>
          <w:rFonts w:ascii="GHEA Grapalat" w:hAnsi="GHEA Grapalat" w:cs="Arial Armenian"/>
          <w:sz w:val="20"/>
          <w:szCs w:val="20"/>
          <w:lang w:val="es-ES" w:eastAsia="ru-RU"/>
        </w:rPr>
        <w:t xml:space="preserve"> </w:t>
      </w:r>
      <w:r w:rsidR="00FD1148" w:rsidRPr="00CB0C48">
        <w:rPr>
          <w:rFonts w:ascii="GHEA Grapalat" w:hAnsi="GHEA Grapalat" w:cs="Arial Armenian"/>
          <w:sz w:val="20"/>
          <w:szCs w:val="20"/>
          <w:lang w:eastAsia="ru-RU"/>
        </w:rPr>
        <w:t>արտատպված</w:t>
      </w:r>
      <w:r w:rsidR="00FD1148" w:rsidRPr="00CB0C48">
        <w:rPr>
          <w:rFonts w:ascii="GHEA Grapalat" w:hAnsi="GHEA Grapalat" w:cs="Arial Armenian"/>
          <w:sz w:val="20"/>
          <w:szCs w:val="20"/>
          <w:lang w:val="es-ES" w:eastAsia="ru-RU"/>
        </w:rPr>
        <w:t xml:space="preserve"> (</w:t>
      </w:r>
      <w:r w:rsidR="00FD1148" w:rsidRPr="00CB0C48">
        <w:rPr>
          <w:rFonts w:ascii="GHEA Grapalat" w:hAnsi="GHEA Grapalat" w:cs="Arial Armenian"/>
          <w:sz w:val="20"/>
          <w:szCs w:val="20"/>
          <w:lang w:eastAsia="ru-RU"/>
        </w:rPr>
        <w:t>սկանավորված</w:t>
      </w:r>
      <w:r w:rsidR="00FD1148" w:rsidRPr="00CB0C48">
        <w:rPr>
          <w:rFonts w:ascii="GHEA Grapalat" w:hAnsi="GHEA Grapalat" w:cs="Arial Armenian"/>
          <w:sz w:val="20"/>
          <w:szCs w:val="20"/>
          <w:lang w:val="es-ES" w:eastAsia="ru-RU"/>
        </w:rPr>
        <w:t xml:space="preserve">) </w:t>
      </w:r>
      <w:r w:rsidR="00FD1148" w:rsidRPr="00CB0C48">
        <w:rPr>
          <w:rFonts w:ascii="GHEA Grapalat" w:hAnsi="GHEA Grapalat" w:cs="Arial Armenian"/>
          <w:sz w:val="20"/>
          <w:szCs w:val="20"/>
          <w:lang w:eastAsia="ru-RU"/>
        </w:rPr>
        <w:t>տարբերակը</w:t>
      </w:r>
      <w:r w:rsidR="00F24327" w:rsidRPr="00CB0C48">
        <w:rPr>
          <w:rStyle w:val="af6"/>
          <w:rFonts w:ascii="GHEA Grapalat" w:hAnsi="GHEA Grapalat" w:cs="Arial Armenian"/>
          <w:sz w:val="20"/>
          <w:szCs w:val="20"/>
          <w:lang w:val="es-ES" w:eastAsia="ru-RU"/>
        </w:rPr>
        <w:t>.</w:t>
      </w:r>
    </w:p>
    <w:p w:rsidR="00A67EAC" w:rsidRPr="00CB0C48" w:rsidRDefault="00B2050F" w:rsidP="009374A0">
      <w:pPr>
        <w:ind w:firstLine="567"/>
        <w:jc w:val="both"/>
        <w:rPr>
          <w:rFonts w:ascii="GHEA Grapalat" w:hAnsi="GHEA Grapalat" w:cs="Sylfaen"/>
          <w:sz w:val="20"/>
          <w:lang w:val="es-ES"/>
        </w:rPr>
      </w:pPr>
      <w:r w:rsidRPr="00CB0C48">
        <w:rPr>
          <w:rFonts w:ascii="GHEA Grapalat" w:hAnsi="GHEA Grapalat" w:cs="Sylfaen"/>
          <w:sz w:val="20"/>
          <w:lang w:val="es-ES"/>
        </w:rPr>
        <w:t>2</w:t>
      </w:r>
      <w:r w:rsidR="00A67EAC" w:rsidRPr="00CB0C48">
        <w:rPr>
          <w:rFonts w:ascii="GHEA Grapalat" w:hAnsi="GHEA Grapalat" w:cs="Sylfaen"/>
          <w:sz w:val="20"/>
          <w:lang w:val="es-ES"/>
        </w:rPr>
        <w:t xml:space="preserve">) </w:t>
      </w:r>
      <w:r w:rsidR="00794790" w:rsidRPr="00CB0C48">
        <w:rPr>
          <w:rFonts w:ascii="GHEA Grapalat" w:hAnsi="GHEA Grapalat" w:cs="Sylfaen"/>
          <w:sz w:val="20"/>
          <w:lang w:val="es-ES"/>
        </w:rPr>
        <w:t xml:space="preserve">իր կողմից հաստատված </w:t>
      </w:r>
      <w:r w:rsidR="00A67EAC" w:rsidRPr="00CB0C48">
        <w:rPr>
          <w:rFonts w:ascii="GHEA Grapalat" w:hAnsi="GHEA Grapalat" w:cs="Sylfaen"/>
          <w:sz w:val="20"/>
          <w:lang w:val="ru-RU"/>
        </w:rPr>
        <w:t>այն</w:t>
      </w:r>
      <w:r w:rsidR="00A67EAC" w:rsidRPr="00CB0C48">
        <w:rPr>
          <w:rFonts w:ascii="GHEA Grapalat" w:hAnsi="GHEA Grapalat" w:cs="Sylfaen"/>
          <w:sz w:val="20"/>
          <w:lang w:val="es-ES"/>
        </w:rPr>
        <w:t xml:space="preserve"> </w:t>
      </w:r>
      <w:r w:rsidR="00A67EAC" w:rsidRPr="00CB0C48">
        <w:rPr>
          <w:rFonts w:ascii="GHEA Grapalat" w:hAnsi="GHEA Grapalat" w:cs="Sylfaen"/>
          <w:sz w:val="20"/>
          <w:lang w:val="ru-RU"/>
        </w:rPr>
        <w:t>տեխնիկական</w:t>
      </w:r>
      <w:r w:rsidR="00A67EAC" w:rsidRPr="00CB0C48">
        <w:rPr>
          <w:rFonts w:ascii="GHEA Grapalat" w:hAnsi="GHEA Grapalat" w:cs="Sylfaen"/>
          <w:sz w:val="20"/>
          <w:lang w:val="es-ES"/>
        </w:rPr>
        <w:t xml:space="preserve"> </w:t>
      </w:r>
      <w:r w:rsidR="00A67EAC" w:rsidRPr="00CB0C48">
        <w:rPr>
          <w:rFonts w:ascii="GHEA Grapalat" w:hAnsi="GHEA Grapalat" w:cs="Sylfaen"/>
          <w:sz w:val="20"/>
          <w:lang w:val="ru-RU"/>
        </w:rPr>
        <w:t>միջոցների</w:t>
      </w:r>
      <w:r w:rsidR="00A67EAC" w:rsidRPr="00CB0C48">
        <w:rPr>
          <w:rFonts w:ascii="GHEA Grapalat" w:hAnsi="GHEA Grapalat" w:cs="Sylfaen"/>
          <w:sz w:val="20"/>
          <w:lang w:val="es-ES"/>
        </w:rPr>
        <w:t xml:space="preserve"> </w:t>
      </w:r>
      <w:r w:rsidR="00A67EAC" w:rsidRPr="00CB0C48">
        <w:rPr>
          <w:rFonts w:ascii="GHEA Grapalat" w:hAnsi="GHEA Grapalat" w:cs="Sylfaen"/>
          <w:sz w:val="20"/>
          <w:lang w:val="ru-RU"/>
        </w:rPr>
        <w:t>տվյալները</w:t>
      </w:r>
      <w:r w:rsidR="00A67EAC" w:rsidRPr="00CB0C48">
        <w:rPr>
          <w:rFonts w:ascii="GHEA Grapalat" w:hAnsi="GHEA Grapalat" w:cs="Sylfaen"/>
          <w:sz w:val="20"/>
          <w:lang w:val="es-ES"/>
        </w:rPr>
        <w:t xml:space="preserve">, </w:t>
      </w:r>
      <w:r w:rsidR="00A67EAC" w:rsidRPr="00CB0C48">
        <w:rPr>
          <w:rFonts w:ascii="GHEA Grapalat" w:hAnsi="GHEA Grapalat" w:cs="Sylfaen"/>
          <w:sz w:val="20"/>
          <w:lang w:val="ru-RU"/>
        </w:rPr>
        <w:t>որոնք</w:t>
      </w:r>
      <w:r w:rsidR="00A67EAC" w:rsidRPr="00CB0C48">
        <w:rPr>
          <w:rFonts w:ascii="GHEA Grapalat" w:hAnsi="GHEA Grapalat" w:cs="Sylfaen"/>
          <w:sz w:val="20"/>
          <w:lang w:val="es-ES"/>
        </w:rPr>
        <w:t xml:space="preserve"> </w:t>
      </w:r>
      <w:r w:rsidR="00EE0EB3" w:rsidRPr="00CB0C48">
        <w:rPr>
          <w:rFonts w:ascii="GHEA Grapalat" w:hAnsi="GHEA Grapalat" w:cs="Sylfaen"/>
          <w:sz w:val="20"/>
          <w:lang w:val="es-ES"/>
        </w:rPr>
        <w:t>մ</w:t>
      </w:r>
      <w:r w:rsidR="00A67EAC" w:rsidRPr="00CB0C48">
        <w:rPr>
          <w:rFonts w:ascii="GHEA Grapalat" w:hAnsi="GHEA Grapalat" w:cs="Sylfaen"/>
          <w:sz w:val="20"/>
          <w:lang w:val="ru-RU"/>
        </w:rPr>
        <w:t>ասնակիցը</w:t>
      </w:r>
      <w:r w:rsidR="00A67EAC" w:rsidRPr="00CB0C48">
        <w:rPr>
          <w:rFonts w:ascii="GHEA Grapalat" w:hAnsi="GHEA Grapalat" w:cs="Sylfaen"/>
          <w:sz w:val="20"/>
          <w:lang w:val="es-ES"/>
        </w:rPr>
        <w:t xml:space="preserve"> </w:t>
      </w:r>
      <w:r w:rsidR="00A67EAC" w:rsidRPr="00CB0C48">
        <w:rPr>
          <w:rFonts w:ascii="GHEA Grapalat" w:hAnsi="GHEA Grapalat" w:cs="Sylfaen"/>
          <w:sz w:val="20"/>
          <w:lang w:val="ru-RU"/>
        </w:rPr>
        <w:t>նախատեսում</w:t>
      </w:r>
      <w:r w:rsidR="00A67EAC" w:rsidRPr="00CB0C48">
        <w:rPr>
          <w:rFonts w:ascii="GHEA Grapalat" w:hAnsi="GHEA Grapalat" w:cs="Sylfaen"/>
          <w:sz w:val="20"/>
          <w:lang w:val="es-ES"/>
        </w:rPr>
        <w:t xml:space="preserve"> </w:t>
      </w:r>
      <w:r w:rsidR="00A67EAC" w:rsidRPr="00CB0C48">
        <w:rPr>
          <w:rFonts w:ascii="GHEA Grapalat" w:hAnsi="GHEA Grapalat" w:cs="Sylfaen"/>
          <w:sz w:val="20"/>
          <w:lang w:val="ru-RU"/>
        </w:rPr>
        <w:t>է</w:t>
      </w:r>
      <w:r w:rsidR="00A67EAC" w:rsidRPr="00CB0C48">
        <w:rPr>
          <w:rFonts w:ascii="GHEA Grapalat" w:hAnsi="GHEA Grapalat" w:cs="Sylfaen"/>
          <w:sz w:val="20"/>
          <w:lang w:val="es-ES"/>
        </w:rPr>
        <w:t xml:space="preserve"> </w:t>
      </w:r>
      <w:r w:rsidR="00A67EAC" w:rsidRPr="00CB0C48">
        <w:rPr>
          <w:rFonts w:ascii="GHEA Grapalat" w:hAnsi="GHEA Grapalat" w:cs="Sylfaen"/>
          <w:sz w:val="20"/>
          <w:lang w:val="ru-RU"/>
        </w:rPr>
        <w:t>օգտագործել</w:t>
      </w:r>
      <w:r w:rsidR="00A67EAC" w:rsidRPr="00CB0C48">
        <w:rPr>
          <w:rFonts w:ascii="GHEA Grapalat" w:hAnsi="GHEA Grapalat" w:cs="Sylfaen"/>
          <w:sz w:val="20"/>
          <w:lang w:val="es-ES"/>
        </w:rPr>
        <w:t xml:space="preserve"> </w:t>
      </w:r>
      <w:r w:rsidR="00A67EAC" w:rsidRPr="00CB0C48">
        <w:rPr>
          <w:rFonts w:ascii="GHEA Grapalat" w:hAnsi="GHEA Grapalat" w:cs="Sylfaen"/>
          <w:sz w:val="20"/>
          <w:lang w:val="ru-RU"/>
        </w:rPr>
        <w:t>պայմանագրի</w:t>
      </w:r>
      <w:r w:rsidR="00A67EAC" w:rsidRPr="00CB0C48">
        <w:rPr>
          <w:rFonts w:ascii="GHEA Grapalat" w:hAnsi="GHEA Grapalat" w:cs="Sylfaen"/>
          <w:sz w:val="20"/>
          <w:lang w:val="es-ES"/>
        </w:rPr>
        <w:t xml:space="preserve"> </w:t>
      </w:r>
      <w:r w:rsidR="00A67EAC" w:rsidRPr="00CB0C48">
        <w:rPr>
          <w:rFonts w:ascii="GHEA Grapalat" w:hAnsi="GHEA Grapalat" w:cs="Sylfaen"/>
          <w:sz w:val="20"/>
          <w:lang w:val="ru-RU"/>
        </w:rPr>
        <w:t>կատարման</w:t>
      </w:r>
      <w:r w:rsidR="00A67EAC" w:rsidRPr="00CB0C48">
        <w:rPr>
          <w:rFonts w:ascii="GHEA Grapalat" w:hAnsi="GHEA Grapalat" w:cs="Sylfaen"/>
          <w:sz w:val="20"/>
          <w:lang w:val="es-ES"/>
        </w:rPr>
        <w:t xml:space="preserve"> </w:t>
      </w:r>
      <w:r w:rsidR="00A67EAC" w:rsidRPr="00CB0C48">
        <w:rPr>
          <w:rFonts w:ascii="GHEA Grapalat" w:hAnsi="GHEA Grapalat" w:cs="Sylfaen"/>
          <w:sz w:val="20"/>
          <w:lang w:val="ru-RU"/>
        </w:rPr>
        <w:t>ժամանակ</w:t>
      </w:r>
      <w:r w:rsidR="0059636E" w:rsidRPr="00CB0C48">
        <w:rPr>
          <w:rFonts w:ascii="GHEA Grapalat" w:hAnsi="GHEA Grapalat" w:cs="Sylfaen"/>
          <w:sz w:val="20"/>
          <w:lang w:val="es-ES"/>
        </w:rPr>
        <w:t>` համաձայն հ</w:t>
      </w:r>
      <w:r w:rsidR="00A67EAC" w:rsidRPr="00CB0C48">
        <w:rPr>
          <w:rFonts w:ascii="GHEA Grapalat" w:hAnsi="GHEA Grapalat" w:cs="Sylfaen"/>
          <w:sz w:val="20"/>
          <w:lang w:val="ru-RU"/>
        </w:rPr>
        <w:t>ավելված</w:t>
      </w:r>
      <w:r w:rsidR="00A67EAC" w:rsidRPr="00CB0C48">
        <w:rPr>
          <w:rFonts w:ascii="GHEA Grapalat" w:hAnsi="GHEA Grapalat" w:cs="Sylfaen"/>
          <w:sz w:val="20"/>
          <w:lang w:val="es-ES"/>
        </w:rPr>
        <w:t xml:space="preserve"> N </w:t>
      </w:r>
      <w:r w:rsidR="00A578A9">
        <w:rPr>
          <w:rFonts w:ascii="GHEA Grapalat" w:hAnsi="GHEA Grapalat" w:cs="Sylfaen"/>
          <w:sz w:val="20"/>
          <w:lang w:val="es-ES"/>
        </w:rPr>
        <w:t>3</w:t>
      </w:r>
      <w:r w:rsidR="00A67EAC" w:rsidRPr="00CB0C48">
        <w:rPr>
          <w:rFonts w:ascii="GHEA Grapalat" w:hAnsi="GHEA Grapalat" w:cs="Sylfaen"/>
          <w:sz w:val="20"/>
          <w:lang w:val="es-ES"/>
        </w:rPr>
        <w:t>.</w:t>
      </w:r>
      <w:r w:rsidR="00883127" w:rsidRPr="00CB0C48">
        <w:rPr>
          <w:rFonts w:ascii="GHEA Grapalat" w:hAnsi="GHEA Grapalat" w:cs="Sylfaen"/>
          <w:sz w:val="20"/>
          <w:lang w:val="es-ES"/>
        </w:rPr>
        <w:t>1</w:t>
      </w:r>
      <w:r w:rsidR="0059636E" w:rsidRPr="00CB0C48">
        <w:rPr>
          <w:rFonts w:ascii="GHEA Grapalat" w:hAnsi="GHEA Grapalat" w:cs="Sylfaen"/>
          <w:sz w:val="20"/>
          <w:lang w:val="es-ES"/>
        </w:rPr>
        <w:t>-ի</w:t>
      </w:r>
      <w:r w:rsidR="00A67EAC" w:rsidRPr="00CB0C48">
        <w:rPr>
          <w:rFonts w:ascii="GHEA Grapalat" w:hAnsi="GHEA Grapalat" w:cs="Sylfaen"/>
          <w:sz w:val="20"/>
          <w:lang w:val="ru-RU"/>
        </w:rPr>
        <w:t>։</w:t>
      </w:r>
      <w:r w:rsidR="00A67EAC" w:rsidRPr="00CB0C48">
        <w:rPr>
          <w:rFonts w:ascii="GHEA Grapalat" w:hAnsi="GHEA Grapalat" w:cs="Sylfaen"/>
          <w:sz w:val="20"/>
          <w:lang w:val="es-ES"/>
        </w:rPr>
        <w:t xml:space="preserve"> </w:t>
      </w:r>
      <w:r w:rsidR="00A67EAC" w:rsidRPr="00CB0C48">
        <w:rPr>
          <w:rFonts w:ascii="GHEA Grapalat" w:hAnsi="GHEA Grapalat" w:cs="Sylfaen"/>
          <w:sz w:val="20"/>
          <w:lang w:val="ru-RU"/>
        </w:rPr>
        <w:t>Ընդ</w:t>
      </w:r>
      <w:r w:rsidR="00A67EAC" w:rsidRPr="00CB0C48">
        <w:rPr>
          <w:rFonts w:ascii="GHEA Grapalat" w:hAnsi="GHEA Grapalat" w:cs="Sylfaen"/>
          <w:sz w:val="20"/>
          <w:lang w:val="es-ES"/>
        </w:rPr>
        <w:t xml:space="preserve"> </w:t>
      </w:r>
      <w:r w:rsidR="00A67EAC" w:rsidRPr="00CB0C48">
        <w:rPr>
          <w:rFonts w:ascii="GHEA Grapalat" w:hAnsi="GHEA Grapalat" w:cs="Sylfaen"/>
          <w:sz w:val="20"/>
          <w:lang w:val="ru-RU"/>
        </w:rPr>
        <w:t>որում</w:t>
      </w:r>
      <w:r w:rsidR="00A67EAC" w:rsidRPr="00CB0C48">
        <w:rPr>
          <w:rFonts w:ascii="GHEA Grapalat" w:hAnsi="GHEA Grapalat" w:cs="Sylfaen"/>
          <w:sz w:val="20"/>
          <w:lang w:val="es-ES"/>
        </w:rPr>
        <w:t xml:space="preserve">, </w:t>
      </w:r>
      <w:r w:rsidR="00A67EAC" w:rsidRPr="00CB0C48">
        <w:rPr>
          <w:rFonts w:ascii="GHEA Grapalat" w:hAnsi="GHEA Grapalat" w:cs="Sylfaen"/>
          <w:sz w:val="20"/>
          <w:lang w:val="ru-RU"/>
        </w:rPr>
        <w:t>տեխնիկական</w:t>
      </w:r>
      <w:r w:rsidR="00A67EAC" w:rsidRPr="00CB0C48">
        <w:rPr>
          <w:rFonts w:ascii="GHEA Grapalat" w:hAnsi="GHEA Grapalat" w:cs="Sylfaen"/>
          <w:sz w:val="20"/>
          <w:lang w:val="es-ES"/>
        </w:rPr>
        <w:t xml:space="preserve"> </w:t>
      </w:r>
      <w:r w:rsidR="00A67EAC" w:rsidRPr="00CB0C48">
        <w:rPr>
          <w:rFonts w:ascii="GHEA Grapalat" w:hAnsi="GHEA Grapalat" w:cs="Sylfaen"/>
          <w:sz w:val="20"/>
          <w:lang w:val="ru-RU"/>
        </w:rPr>
        <w:t>միջոցների</w:t>
      </w:r>
      <w:r w:rsidR="00A67EAC" w:rsidRPr="00CB0C48">
        <w:rPr>
          <w:rFonts w:ascii="GHEA Grapalat" w:hAnsi="GHEA Grapalat" w:cs="Sylfaen"/>
          <w:sz w:val="20"/>
          <w:lang w:val="es-ES"/>
        </w:rPr>
        <w:t xml:space="preserve"> </w:t>
      </w:r>
      <w:r w:rsidR="00A67EAC" w:rsidRPr="00CB0C48">
        <w:rPr>
          <w:rFonts w:ascii="GHEA Grapalat" w:hAnsi="GHEA Grapalat" w:cs="Sylfaen"/>
          <w:sz w:val="20"/>
          <w:lang w:val="ru-RU"/>
        </w:rPr>
        <w:t>առկայությունը</w:t>
      </w:r>
      <w:r w:rsidR="00A67EAC" w:rsidRPr="00CB0C48">
        <w:rPr>
          <w:rFonts w:ascii="GHEA Grapalat" w:hAnsi="GHEA Grapalat" w:cs="Sylfaen"/>
          <w:sz w:val="20"/>
          <w:lang w:val="es-ES"/>
        </w:rPr>
        <w:t xml:space="preserve"> </w:t>
      </w:r>
      <w:r w:rsidR="00A67EAC" w:rsidRPr="00CB0C48">
        <w:rPr>
          <w:rFonts w:ascii="GHEA Grapalat" w:hAnsi="GHEA Grapalat" w:cs="Sylfaen"/>
          <w:sz w:val="20"/>
          <w:lang w:val="ru-RU"/>
        </w:rPr>
        <w:t>հիմնավորելու</w:t>
      </w:r>
      <w:r w:rsidR="00A67EAC" w:rsidRPr="00CB0C48">
        <w:rPr>
          <w:rFonts w:ascii="GHEA Grapalat" w:hAnsi="GHEA Grapalat" w:cs="Sylfaen"/>
          <w:sz w:val="20"/>
          <w:lang w:val="es-ES"/>
        </w:rPr>
        <w:t xml:space="preserve"> </w:t>
      </w:r>
      <w:r w:rsidR="00A67EAC" w:rsidRPr="00CB0C48">
        <w:rPr>
          <w:rFonts w:ascii="GHEA Grapalat" w:hAnsi="GHEA Grapalat" w:cs="Sylfaen"/>
          <w:sz w:val="20"/>
          <w:lang w:val="ru-RU"/>
        </w:rPr>
        <w:t>համար</w:t>
      </w:r>
      <w:r w:rsidR="00A67EAC" w:rsidRPr="00CB0C48">
        <w:rPr>
          <w:rFonts w:ascii="GHEA Grapalat" w:hAnsi="GHEA Grapalat" w:cs="Sylfaen"/>
          <w:sz w:val="20"/>
          <w:lang w:val="es-ES"/>
        </w:rPr>
        <w:t xml:space="preserve"> </w:t>
      </w:r>
      <w:r w:rsidR="0059636E" w:rsidRPr="00CB0C48">
        <w:rPr>
          <w:rFonts w:ascii="GHEA Grapalat" w:hAnsi="GHEA Grapalat" w:cs="Sylfaen"/>
          <w:sz w:val="20"/>
        </w:rPr>
        <w:t>մ</w:t>
      </w:r>
      <w:r w:rsidR="0059636E" w:rsidRPr="00CB0C48">
        <w:rPr>
          <w:rFonts w:ascii="GHEA Grapalat" w:hAnsi="GHEA Grapalat" w:cs="Sylfaen"/>
          <w:sz w:val="20"/>
          <w:lang w:val="ru-RU"/>
        </w:rPr>
        <w:t>ասնակիցը</w:t>
      </w:r>
      <w:r w:rsidR="0059636E" w:rsidRPr="00CB0C48">
        <w:rPr>
          <w:rFonts w:ascii="GHEA Grapalat" w:hAnsi="GHEA Grapalat" w:cs="Sylfaen"/>
          <w:sz w:val="20"/>
          <w:lang w:val="es-ES"/>
        </w:rPr>
        <w:t xml:space="preserve"> </w:t>
      </w:r>
      <w:r w:rsidR="00A67EAC" w:rsidRPr="00CB0C48">
        <w:rPr>
          <w:rFonts w:ascii="GHEA Grapalat" w:hAnsi="GHEA Grapalat" w:cs="Sylfaen"/>
          <w:sz w:val="20"/>
          <w:lang w:val="ru-RU"/>
        </w:rPr>
        <w:t>ներկայացնում</w:t>
      </w:r>
      <w:r w:rsidR="00A67EAC" w:rsidRPr="00CB0C48">
        <w:rPr>
          <w:rFonts w:ascii="GHEA Grapalat" w:hAnsi="GHEA Grapalat" w:cs="Sylfaen"/>
          <w:sz w:val="20"/>
          <w:lang w:val="es-ES"/>
        </w:rPr>
        <w:t xml:space="preserve"> </w:t>
      </w:r>
      <w:r w:rsidR="00A67EAC" w:rsidRPr="00CB0C48">
        <w:rPr>
          <w:rFonts w:ascii="GHEA Grapalat" w:hAnsi="GHEA Grapalat" w:cs="Sylfaen"/>
          <w:sz w:val="20"/>
          <w:lang w:val="ru-RU"/>
        </w:rPr>
        <w:t>է</w:t>
      </w:r>
      <w:r w:rsidR="00A67EAC" w:rsidRPr="00CB0C48">
        <w:rPr>
          <w:rFonts w:ascii="GHEA Grapalat" w:hAnsi="GHEA Grapalat" w:cs="Sylfaen"/>
          <w:sz w:val="20"/>
          <w:lang w:val="es-ES"/>
        </w:rPr>
        <w:t xml:space="preserve"> </w:t>
      </w:r>
      <w:r w:rsidR="0059636E" w:rsidRPr="00CB0C48">
        <w:rPr>
          <w:rFonts w:ascii="GHEA Grapalat" w:hAnsi="GHEA Grapalat" w:cs="Sylfaen"/>
          <w:sz w:val="20"/>
          <w:lang w:val="es-ES"/>
        </w:rPr>
        <w:t xml:space="preserve">նաև </w:t>
      </w:r>
      <w:r w:rsidR="00A67EAC" w:rsidRPr="00CB0C48">
        <w:rPr>
          <w:rFonts w:ascii="GHEA Grapalat" w:hAnsi="GHEA Grapalat" w:cs="Sylfaen"/>
          <w:sz w:val="20"/>
          <w:lang w:val="ru-RU"/>
        </w:rPr>
        <w:t>դրանց</w:t>
      </w:r>
      <w:r w:rsidR="00A67EAC" w:rsidRPr="00CB0C48">
        <w:rPr>
          <w:rFonts w:ascii="GHEA Grapalat" w:hAnsi="GHEA Grapalat" w:cs="Sylfaen"/>
          <w:sz w:val="20"/>
          <w:lang w:val="es-ES"/>
        </w:rPr>
        <w:t xml:space="preserve"> </w:t>
      </w:r>
      <w:r w:rsidR="00A67EAC" w:rsidRPr="00CB0C48">
        <w:rPr>
          <w:rFonts w:ascii="GHEA Grapalat" w:hAnsi="GHEA Grapalat" w:cs="Sylfaen"/>
          <w:sz w:val="20"/>
          <w:lang w:val="ru-RU"/>
        </w:rPr>
        <w:t>տեխնիկական</w:t>
      </w:r>
      <w:r w:rsidR="00A67EAC" w:rsidRPr="00CB0C48">
        <w:rPr>
          <w:rFonts w:ascii="GHEA Grapalat" w:hAnsi="GHEA Grapalat" w:cs="Sylfaen"/>
          <w:sz w:val="20"/>
          <w:lang w:val="es-ES"/>
        </w:rPr>
        <w:t xml:space="preserve"> </w:t>
      </w:r>
      <w:r w:rsidR="00A67EAC" w:rsidRPr="00CB0C48">
        <w:rPr>
          <w:rFonts w:ascii="GHEA Grapalat" w:hAnsi="GHEA Grapalat" w:cs="Sylfaen"/>
          <w:sz w:val="20"/>
          <w:lang w:val="ru-RU"/>
        </w:rPr>
        <w:t>անձնագրերի</w:t>
      </w:r>
      <w:r w:rsidR="00A67EAC" w:rsidRPr="00CB0C48">
        <w:rPr>
          <w:rFonts w:ascii="GHEA Grapalat" w:hAnsi="GHEA Grapalat" w:cs="Sylfaen"/>
          <w:sz w:val="20"/>
          <w:lang w:val="es-ES"/>
        </w:rPr>
        <w:t xml:space="preserve"> </w:t>
      </w:r>
      <w:r w:rsidR="00A67EAC" w:rsidRPr="00CB0C48">
        <w:rPr>
          <w:rFonts w:ascii="GHEA Grapalat" w:hAnsi="GHEA Grapalat" w:cs="Sylfaen"/>
          <w:sz w:val="20"/>
          <w:lang w:val="ru-RU"/>
        </w:rPr>
        <w:t>և</w:t>
      </w:r>
      <w:r w:rsidR="00A67EAC" w:rsidRPr="00CB0C48">
        <w:rPr>
          <w:rFonts w:ascii="GHEA Grapalat" w:hAnsi="GHEA Grapalat" w:cs="Sylfaen"/>
          <w:sz w:val="20"/>
          <w:lang w:val="es-ES"/>
        </w:rPr>
        <w:t xml:space="preserve"> </w:t>
      </w:r>
      <w:r w:rsidR="00A67EAC" w:rsidRPr="00CB0C48">
        <w:rPr>
          <w:rFonts w:ascii="GHEA Grapalat" w:hAnsi="GHEA Grapalat" w:cs="Sylfaen"/>
          <w:sz w:val="20"/>
          <w:lang w:val="ru-RU"/>
        </w:rPr>
        <w:t>այդ</w:t>
      </w:r>
      <w:r w:rsidR="00A67EAC" w:rsidRPr="00CB0C48">
        <w:rPr>
          <w:rFonts w:ascii="GHEA Grapalat" w:hAnsi="GHEA Grapalat" w:cs="Sylfaen"/>
          <w:sz w:val="20"/>
          <w:lang w:val="es-ES"/>
        </w:rPr>
        <w:t xml:space="preserve"> </w:t>
      </w:r>
      <w:r w:rsidR="00A67EAC" w:rsidRPr="00CB0C48">
        <w:rPr>
          <w:rFonts w:ascii="GHEA Grapalat" w:hAnsi="GHEA Grapalat" w:cs="Sylfaen"/>
          <w:sz w:val="20"/>
          <w:lang w:val="ru-RU"/>
        </w:rPr>
        <w:t>միջոցների</w:t>
      </w:r>
      <w:r w:rsidR="00A67EAC" w:rsidRPr="00CB0C48">
        <w:rPr>
          <w:rFonts w:ascii="GHEA Grapalat" w:hAnsi="GHEA Grapalat" w:cs="Sylfaen"/>
          <w:sz w:val="20"/>
          <w:lang w:val="es-ES"/>
        </w:rPr>
        <w:t xml:space="preserve"> </w:t>
      </w:r>
      <w:r w:rsidR="00A67EAC" w:rsidRPr="00CB0C48">
        <w:rPr>
          <w:rFonts w:ascii="GHEA Grapalat" w:hAnsi="GHEA Grapalat" w:cs="Sylfaen"/>
          <w:sz w:val="20"/>
          <w:lang w:val="ru-RU"/>
        </w:rPr>
        <w:t>նկատմամբ</w:t>
      </w:r>
      <w:r w:rsidR="00A67EAC" w:rsidRPr="00CB0C48">
        <w:rPr>
          <w:rFonts w:ascii="GHEA Grapalat" w:hAnsi="GHEA Grapalat" w:cs="Sylfaen"/>
          <w:sz w:val="20"/>
          <w:lang w:val="es-ES"/>
        </w:rPr>
        <w:t xml:space="preserve"> </w:t>
      </w:r>
      <w:r w:rsidR="00EE0EB3" w:rsidRPr="00CB0C48">
        <w:rPr>
          <w:rFonts w:ascii="GHEA Grapalat" w:hAnsi="GHEA Grapalat" w:cs="Sylfaen"/>
          <w:sz w:val="20"/>
          <w:lang w:val="es-ES"/>
        </w:rPr>
        <w:t>մ</w:t>
      </w:r>
      <w:r w:rsidR="00A67EAC" w:rsidRPr="00CB0C48">
        <w:rPr>
          <w:rFonts w:ascii="GHEA Grapalat" w:hAnsi="GHEA Grapalat" w:cs="Sylfaen"/>
          <w:sz w:val="20"/>
          <w:lang w:val="ru-RU"/>
        </w:rPr>
        <w:t>ասնակցի</w:t>
      </w:r>
      <w:r w:rsidR="00A67EAC" w:rsidRPr="00CB0C48">
        <w:rPr>
          <w:rFonts w:ascii="GHEA Grapalat" w:hAnsi="GHEA Grapalat" w:cs="Sylfaen"/>
          <w:sz w:val="20"/>
          <w:lang w:val="es-ES"/>
        </w:rPr>
        <w:t xml:space="preserve"> </w:t>
      </w:r>
      <w:r w:rsidR="00A67EAC" w:rsidRPr="00CB0C48">
        <w:rPr>
          <w:rFonts w:ascii="GHEA Grapalat" w:hAnsi="GHEA Grapalat" w:cs="Sylfaen"/>
          <w:sz w:val="20"/>
          <w:lang w:val="ru-RU"/>
        </w:rPr>
        <w:t>սեփականության</w:t>
      </w:r>
      <w:r w:rsidR="00A67EAC" w:rsidRPr="00CB0C48">
        <w:rPr>
          <w:rFonts w:ascii="GHEA Grapalat" w:hAnsi="GHEA Grapalat" w:cs="Sylfaen"/>
          <w:sz w:val="20"/>
          <w:lang w:val="es-ES"/>
        </w:rPr>
        <w:t xml:space="preserve"> </w:t>
      </w:r>
      <w:r w:rsidR="00A67EAC" w:rsidRPr="00CB0C48">
        <w:rPr>
          <w:rFonts w:ascii="GHEA Grapalat" w:hAnsi="GHEA Grapalat" w:cs="Sylfaen"/>
          <w:sz w:val="20"/>
          <w:lang w:val="ru-RU"/>
        </w:rPr>
        <w:t>կամ</w:t>
      </w:r>
      <w:r w:rsidR="00A67EAC" w:rsidRPr="00CB0C48">
        <w:rPr>
          <w:rFonts w:ascii="GHEA Grapalat" w:hAnsi="GHEA Grapalat" w:cs="Sylfaen"/>
          <w:sz w:val="20"/>
          <w:lang w:val="es-ES"/>
        </w:rPr>
        <w:t xml:space="preserve"> </w:t>
      </w:r>
      <w:r w:rsidR="00A67EAC" w:rsidRPr="00CB0C48">
        <w:rPr>
          <w:rFonts w:ascii="GHEA Grapalat" w:hAnsi="GHEA Grapalat" w:cs="Sylfaen"/>
          <w:sz w:val="20"/>
          <w:lang w:val="ru-RU"/>
        </w:rPr>
        <w:t>ժամանակավոր</w:t>
      </w:r>
      <w:r w:rsidR="00A67EAC" w:rsidRPr="00CB0C48">
        <w:rPr>
          <w:rFonts w:ascii="GHEA Grapalat" w:hAnsi="GHEA Grapalat" w:cs="Sylfaen"/>
          <w:sz w:val="20"/>
          <w:lang w:val="es-ES"/>
        </w:rPr>
        <w:t xml:space="preserve"> </w:t>
      </w:r>
      <w:r w:rsidR="00A67EAC" w:rsidRPr="00CB0C48">
        <w:rPr>
          <w:rFonts w:ascii="GHEA Grapalat" w:hAnsi="GHEA Grapalat" w:cs="Sylfaen"/>
          <w:sz w:val="20"/>
          <w:lang w:val="ru-RU"/>
        </w:rPr>
        <w:t>օգտագործման</w:t>
      </w:r>
      <w:r w:rsidR="00A67EAC" w:rsidRPr="00CB0C48">
        <w:rPr>
          <w:rFonts w:ascii="GHEA Grapalat" w:hAnsi="GHEA Grapalat" w:cs="Sylfaen"/>
          <w:sz w:val="20"/>
          <w:lang w:val="es-ES"/>
        </w:rPr>
        <w:t xml:space="preserve"> </w:t>
      </w:r>
      <w:r w:rsidR="00A67EAC" w:rsidRPr="00CB0C48">
        <w:rPr>
          <w:rFonts w:ascii="GHEA Grapalat" w:hAnsi="GHEA Grapalat" w:cs="Sylfaen"/>
          <w:sz w:val="20"/>
          <w:lang w:val="ru-RU"/>
        </w:rPr>
        <w:t>իրավունքը</w:t>
      </w:r>
      <w:r w:rsidR="00A67EAC" w:rsidRPr="00CB0C48">
        <w:rPr>
          <w:rFonts w:ascii="GHEA Grapalat" w:hAnsi="GHEA Grapalat" w:cs="Sylfaen"/>
          <w:sz w:val="20"/>
          <w:lang w:val="es-ES"/>
        </w:rPr>
        <w:t xml:space="preserve"> </w:t>
      </w:r>
      <w:r w:rsidR="00A67EAC" w:rsidRPr="00CB0C48">
        <w:rPr>
          <w:rFonts w:ascii="GHEA Grapalat" w:hAnsi="GHEA Grapalat" w:cs="Sylfaen"/>
          <w:sz w:val="20"/>
          <w:lang w:val="ru-RU"/>
        </w:rPr>
        <w:t>հաստատող</w:t>
      </w:r>
      <w:r w:rsidR="00A67EAC" w:rsidRPr="00CB0C48">
        <w:rPr>
          <w:rFonts w:ascii="GHEA Grapalat" w:hAnsi="GHEA Grapalat" w:cs="Sylfaen"/>
          <w:sz w:val="20"/>
          <w:lang w:val="es-ES"/>
        </w:rPr>
        <w:t xml:space="preserve"> </w:t>
      </w:r>
      <w:r w:rsidR="00A67EAC" w:rsidRPr="00CB0C48">
        <w:rPr>
          <w:rFonts w:ascii="GHEA Grapalat" w:hAnsi="GHEA Grapalat" w:cs="Sylfaen"/>
          <w:sz w:val="20"/>
          <w:lang w:val="ru-RU"/>
        </w:rPr>
        <w:t>փաստաթղթերի</w:t>
      </w:r>
      <w:r w:rsidR="00A67EAC" w:rsidRPr="00CB0C48">
        <w:rPr>
          <w:rFonts w:ascii="GHEA Grapalat" w:hAnsi="GHEA Grapalat" w:cs="Sylfaen"/>
          <w:sz w:val="20"/>
          <w:lang w:val="es-ES"/>
        </w:rPr>
        <w:t xml:space="preserve"> </w:t>
      </w:r>
      <w:r w:rsidR="00A67EAC" w:rsidRPr="00CB0C48">
        <w:rPr>
          <w:rFonts w:ascii="GHEA Grapalat" w:hAnsi="GHEA Grapalat" w:cs="Sylfaen"/>
          <w:sz w:val="20"/>
          <w:lang w:val="ru-RU"/>
        </w:rPr>
        <w:t>պատճենները</w:t>
      </w:r>
      <w:r w:rsidR="00A67EAC" w:rsidRPr="00CB0C48">
        <w:rPr>
          <w:rStyle w:val="af6"/>
          <w:rFonts w:ascii="GHEA Grapalat" w:hAnsi="GHEA Grapalat" w:cs="Sylfaen"/>
          <w:sz w:val="20"/>
          <w:lang w:val="ru-RU"/>
        </w:rPr>
        <w:footnoteReference w:id="12"/>
      </w:r>
      <w:r w:rsidR="00A67EAC" w:rsidRPr="00CB0C48">
        <w:rPr>
          <w:rFonts w:ascii="GHEA Grapalat" w:hAnsi="GHEA Grapalat" w:cs="Sylfaen"/>
          <w:sz w:val="20"/>
          <w:lang w:val="es-ES"/>
        </w:rPr>
        <w:t>.</w:t>
      </w:r>
    </w:p>
    <w:p w:rsidR="00A67EAC" w:rsidRPr="00CB0C48" w:rsidRDefault="00B2050F" w:rsidP="009374A0">
      <w:pPr>
        <w:ind w:firstLine="567"/>
        <w:jc w:val="both"/>
        <w:rPr>
          <w:rFonts w:ascii="GHEA Grapalat" w:hAnsi="GHEA Grapalat" w:cs="Sylfaen"/>
          <w:sz w:val="20"/>
          <w:lang w:val="af-ZA"/>
        </w:rPr>
      </w:pPr>
      <w:r w:rsidRPr="00CB0C48">
        <w:rPr>
          <w:rFonts w:ascii="GHEA Grapalat" w:hAnsi="GHEA Grapalat" w:cs="Sylfaen"/>
          <w:sz w:val="20"/>
          <w:lang w:val="es-ES"/>
        </w:rPr>
        <w:lastRenderedPageBreak/>
        <w:t>3</w:t>
      </w:r>
      <w:r w:rsidR="00A67EAC" w:rsidRPr="00CB0C48">
        <w:rPr>
          <w:rFonts w:ascii="GHEA Grapalat" w:hAnsi="GHEA Grapalat" w:cs="Sylfaen"/>
          <w:sz w:val="20"/>
          <w:lang w:val="af-ZA"/>
        </w:rPr>
        <w:t xml:space="preserve">) </w:t>
      </w:r>
      <w:r w:rsidR="00794790" w:rsidRPr="00CB0C48">
        <w:rPr>
          <w:rFonts w:ascii="GHEA Grapalat" w:hAnsi="GHEA Grapalat" w:cs="Sylfaen"/>
          <w:sz w:val="20"/>
          <w:lang w:val="af-ZA"/>
        </w:rPr>
        <w:t xml:space="preserve">իր կողմից հաստատված </w:t>
      </w:r>
      <w:r w:rsidR="00A67EAC" w:rsidRPr="00CB0C48">
        <w:rPr>
          <w:rFonts w:ascii="GHEA Grapalat" w:hAnsi="GHEA Grapalat" w:cs="Sylfaen"/>
          <w:sz w:val="20"/>
          <w:lang w:val="ru-RU"/>
        </w:rPr>
        <w:t>տեղեկանք</w:t>
      </w:r>
      <w:r w:rsidR="00A67EAC" w:rsidRPr="00CB0C48">
        <w:rPr>
          <w:rFonts w:ascii="GHEA Grapalat" w:hAnsi="GHEA Grapalat" w:cs="Sylfaen"/>
          <w:sz w:val="20"/>
          <w:lang w:val="af-ZA"/>
        </w:rPr>
        <w:t xml:space="preserve">` </w:t>
      </w:r>
      <w:r w:rsidR="00A67EAC" w:rsidRPr="00CB0C48">
        <w:rPr>
          <w:rFonts w:ascii="GHEA Grapalat" w:hAnsi="GHEA Grapalat" w:cs="Sylfaen"/>
          <w:sz w:val="20"/>
          <w:lang w:val="ru-RU"/>
        </w:rPr>
        <w:t>կնքվելիք</w:t>
      </w:r>
      <w:r w:rsidR="00A67EAC" w:rsidRPr="00CB0C48">
        <w:rPr>
          <w:rFonts w:ascii="GHEA Grapalat" w:hAnsi="GHEA Grapalat" w:cs="Sylfaen"/>
          <w:sz w:val="20"/>
          <w:lang w:val="af-ZA"/>
        </w:rPr>
        <w:t xml:space="preserve"> </w:t>
      </w:r>
      <w:r w:rsidR="00A67EAC" w:rsidRPr="00CB0C48">
        <w:rPr>
          <w:rFonts w:ascii="GHEA Grapalat" w:hAnsi="GHEA Grapalat" w:cs="Sylfaen"/>
          <w:sz w:val="20"/>
          <w:lang w:val="ru-RU"/>
        </w:rPr>
        <w:t>պայմանագրի</w:t>
      </w:r>
      <w:r w:rsidR="00A67EAC" w:rsidRPr="00CB0C48">
        <w:rPr>
          <w:rFonts w:ascii="GHEA Grapalat" w:hAnsi="GHEA Grapalat" w:cs="Sylfaen"/>
          <w:sz w:val="20"/>
          <w:lang w:val="af-ZA"/>
        </w:rPr>
        <w:t xml:space="preserve"> </w:t>
      </w:r>
      <w:r w:rsidR="00A67EAC" w:rsidRPr="00CB0C48">
        <w:rPr>
          <w:rFonts w:ascii="GHEA Grapalat" w:hAnsi="GHEA Grapalat" w:cs="Sylfaen"/>
          <w:sz w:val="20"/>
          <w:lang w:val="ru-RU"/>
        </w:rPr>
        <w:t>կատարման</w:t>
      </w:r>
      <w:r w:rsidR="00A67EAC" w:rsidRPr="00CB0C48">
        <w:rPr>
          <w:rFonts w:ascii="GHEA Grapalat" w:hAnsi="GHEA Grapalat" w:cs="Sylfaen"/>
          <w:sz w:val="20"/>
          <w:lang w:val="af-ZA"/>
        </w:rPr>
        <w:t xml:space="preserve"> </w:t>
      </w:r>
      <w:r w:rsidR="00A67EAC" w:rsidRPr="00CB0C48">
        <w:rPr>
          <w:rFonts w:ascii="GHEA Grapalat" w:hAnsi="GHEA Grapalat" w:cs="Sylfaen"/>
          <w:sz w:val="20"/>
          <w:lang w:val="ru-RU"/>
        </w:rPr>
        <w:t>համար</w:t>
      </w:r>
      <w:r w:rsidR="00A67EAC" w:rsidRPr="00CB0C48">
        <w:rPr>
          <w:rFonts w:ascii="GHEA Grapalat" w:hAnsi="GHEA Grapalat" w:cs="Sylfaen"/>
          <w:sz w:val="20"/>
          <w:lang w:val="af-ZA"/>
        </w:rPr>
        <w:t xml:space="preserve"> </w:t>
      </w:r>
      <w:r w:rsidR="00EE0EB3" w:rsidRPr="00CB0C48">
        <w:rPr>
          <w:rFonts w:ascii="GHEA Grapalat" w:hAnsi="GHEA Grapalat" w:cs="Sylfaen"/>
          <w:sz w:val="20"/>
          <w:lang w:val="af-ZA"/>
        </w:rPr>
        <w:t>մ</w:t>
      </w:r>
      <w:r w:rsidR="00A67EAC" w:rsidRPr="00CB0C48">
        <w:rPr>
          <w:rFonts w:ascii="GHEA Grapalat" w:hAnsi="GHEA Grapalat" w:cs="Sylfaen"/>
          <w:sz w:val="20"/>
          <w:lang w:val="ru-RU"/>
        </w:rPr>
        <w:t>ասնակցի</w:t>
      </w:r>
      <w:r w:rsidR="00A67EAC" w:rsidRPr="00CB0C48">
        <w:rPr>
          <w:rFonts w:ascii="GHEA Grapalat" w:hAnsi="GHEA Grapalat" w:cs="Sylfaen"/>
          <w:sz w:val="20"/>
          <w:lang w:val="af-ZA"/>
        </w:rPr>
        <w:t xml:space="preserve"> </w:t>
      </w:r>
      <w:r w:rsidR="00A67EAC" w:rsidRPr="00CB0C48">
        <w:rPr>
          <w:rFonts w:ascii="GHEA Grapalat" w:hAnsi="GHEA Grapalat" w:cs="Sylfaen"/>
          <w:sz w:val="20"/>
          <w:lang w:val="ru-RU"/>
        </w:rPr>
        <w:t>կողմից</w:t>
      </w:r>
      <w:r w:rsidR="00A67EAC" w:rsidRPr="00CB0C48">
        <w:rPr>
          <w:rFonts w:ascii="GHEA Grapalat" w:hAnsi="GHEA Grapalat" w:cs="Sylfaen"/>
          <w:sz w:val="20"/>
          <w:lang w:val="af-ZA"/>
        </w:rPr>
        <w:t xml:space="preserve"> </w:t>
      </w:r>
      <w:r w:rsidR="00A67EAC" w:rsidRPr="00CB0C48">
        <w:rPr>
          <w:rFonts w:ascii="GHEA Grapalat" w:hAnsi="GHEA Grapalat" w:cs="Sylfaen"/>
          <w:sz w:val="20"/>
          <w:lang w:val="ru-RU"/>
        </w:rPr>
        <w:t>առաջարկվող</w:t>
      </w:r>
      <w:r w:rsidR="00A67EAC" w:rsidRPr="00CB0C48">
        <w:rPr>
          <w:rFonts w:ascii="GHEA Grapalat" w:hAnsi="GHEA Grapalat" w:cs="Sylfaen"/>
          <w:sz w:val="20"/>
          <w:lang w:val="af-ZA"/>
        </w:rPr>
        <w:t xml:space="preserve"> </w:t>
      </w:r>
      <w:r w:rsidR="00A67EAC" w:rsidRPr="00CB0C48">
        <w:rPr>
          <w:rFonts w:ascii="GHEA Grapalat" w:hAnsi="GHEA Grapalat" w:cs="Sylfaen"/>
          <w:sz w:val="20"/>
          <w:lang w:val="ru-RU"/>
        </w:rPr>
        <w:t>հիմնական</w:t>
      </w:r>
      <w:r w:rsidR="00A67EAC" w:rsidRPr="00CB0C48">
        <w:rPr>
          <w:rFonts w:ascii="GHEA Grapalat" w:hAnsi="GHEA Grapalat" w:cs="Sylfaen"/>
          <w:sz w:val="20"/>
          <w:lang w:val="af-ZA"/>
        </w:rPr>
        <w:t xml:space="preserve"> </w:t>
      </w:r>
      <w:r w:rsidR="00A67EAC" w:rsidRPr="00CB0C48">
        <w:rPr>
          <w:rFonts w:ascii="GHEA Grapalat" w:hAnsi="GHEA Grapalat" w:cs="Sylfaen"/>
          <w:sz w:val="20"/>
          <w:lang w:val="ru-RU"/>
        </w:rPr>
        <w:t>աշխատակազմի</w:t>
      </w:r>
      <w:r w:rsidR="00A67EAC" w:rsidRPr="00CB0C48">
        <w:rPr>
          <w:rFonts w:ascii="GHEA Grapalat" w:hAnsi="GHEA Grapalat" w:cs="Sylfaen"/>
          <w:sz w:val="20"/>
          <w:lang w:val="af-ZA"/>
        </w:rPr>
        <w:t xml:space="preserve"> </w:t>
      </w:r>
      <w:r w:rsidR="00A67EAC" w:rsidRPr="00CB0C48">
        <w:rPr>
          <w:rFonts w:ascii="GHEA Grapalat" w:hAnsi="GHEA Grapalat" w:cs="Sylfaen"/>
          <w:sz w:val="20"/>
          <w:lang w:val="ru-RU"/>
        </w:rPr>
        <w:t>մասին</w:t>
      </w:r>
      <w:r w:rsidR="0059636E" w:rsidRPr="00CB0C48">
        <w:rPr>
          <w:rFonts w:ascii="GHEA Grapalat" w:hAnsi="GHEA Grapalat" w:cs="Sylfaen"/>
          <w:sz w:val="20"/>
          <w:lang w:val="es-ES"/>
        </w:rPr>
        <w:t xml:space="preserve">` </w:t>
      </w:r>
      <w:r w:rsidR="0059636E" w:rsidRPr="00CB0C48">
        <w:rPr>
          <w:rFonts w:ascii="GHEA Grapalat" w:hAnsi="GHEA Grapalat" w:cs="Sylfaen"/>
          <w:sz w:val="20"/>
        </w:rPr>
        <w:t>համաձայն</w:t>
      </w:r>
      <w:r w:rsidR="0059636E" w:rsidRPr="00CB0C48">
        <w:rPr>
          <w:rFonts w:ascii="GHEA Grapalat" w:hAnsi="GHEA Grapalat" w:cs="Sylfaen"/>
          <w:sz w:val="20"/>
          <w:lang w:val="es-ES"/>
        </w:rPr>
        <w:t xml:space="preserve"> </w:t>
      </w:r>
      <w:r w:rsidR="0059636E" w:rsidRPr="00CB0C48">
        <w:rPr>
          <w:rFonts w:ascii="GHEA Grapalat" w:hAnsi="GHEA Grapalat" w:cs="Sylfaen"/>
          <w:sz w:val="20"/>
          <w:lang w:val="af-ZA"/>
        </w:rPr>
        <w:t>հ</w:t>
      </w:r>
      <w:r w:rsidR="00A67EAC" w:rsidRPr="00CB0C48">
        <w:rPr>
          <w:rFonts w:ascii="GHEA Grapalat" w:hAnsi="GHEA Grapalat" w:cs="Sylfaen"/>
          <w:sz w:val="20"/>
          <w:lang w:val="ru-RU"/>
        </w:rPr>
        <w:t>ավելված</w:t>
      </w:r>
      <w:r w:rsidR="00A67EAC" w:rsidRPr="00CB0C48">
        <w:rPr>
          <w:rFonts w:ascii="GHEA Grapalat" w:hAnsi="GHEA Grapalat" w:cs="Sylfaen"/>
          <w:sz w:val="20"/>
          <w:lang w:val="af-ZA"/>
        </w:rPr>
        <w:t xml:space="preserve"> N </w:t>
      </w:r>
      <w:r w:rsidR="00A578A9">
        <w:rPr>
          <w:rFonts w:ascii="GHEA Grapalat" w:hAnsi="GHEA Grapalat" w:cs="Sylfaen"/>
          <w:sz w:val="20"/>
          <w:lang w:val="af-ZA"/>
        </w:rPr>
        <w:t>3</w:t>
      </w:r>
      <w:r w:rsidR="00A67EAC" w:rsidRPr="00CB0C48">
        <w:rPr>
          <w:rFonts w:ascii="GHEA Grapalat" w:hAnsi="GHEA Grapalat" w:cs="Sylfaen"/>
          <w:sz w:val="20"/>
          <w:lang w:val="af-ZA"/>
        </w:rPr>
        <w:t>.</w:t>
      </w:r>
      <w:r w:rsidR="00883127" w:rsidRPr="00CB0C48">
        <w:rPr>
          <w:rFonts w:ascii="GHEA Grapalat" w:hAnsi="GHEA Grapalat" w:cs="Sylfaen"/>
          <w:sz w:val="20"/>
          <w:lang w:val="af-ZA"/>
        </w:rPr>
        <w:t>2</w:t>
      </w:r>
      <w:r w:rsidR="0059636E" w:rsidRPr="00CB0C48">
        <w:rPr>
          <w:rFonts w:ascii="GHEA Grapalat" w:hAnsi="GHEA Grapalat" w:cs="Sylfaen"/>
          <w:sz w:val="20"/>
          <w:lang w:val="af-ZA"/>
        </w:rPr>
        <w:t>-ի</w:t>
      </w:r>
      <w:r w:rsidR="00A67EAC" w:rsidRPr="00CB0C48">
        <w:rPr>
          <w:rFonts w:ascii="GHEA Grapalat" w:hAnsi="GHEA Grapalat" w:cs="Sylfaen"/>
          <w:sz w:val="20"/>
          <w:lang w:val="ru-RU"/>
        </w:rPr>
        <w:t>։</w:t>
      </w:r>
      <w:r w:rsidR="00A67EAC" w:rsidRPr="00CB0C48">
        <w:rPr>
          <w:rFonts w:ascii="GHEA Grapalat" w:hAnsi="GHEA Grapalat" w:cs="Sylfaen"/>
          <w:sz w:val="20"/>
          <w:lang w:val="af-ZA"/>
        </w:rPr>
        <w:t xml:space="preserve"> </w:t>
      </w:r>
      <w:r w:rsidR="00A67EAC" w:rsidRPr="00CB0C48">
        <w:rPr>
          <w:rFonts w:ascii="GHEA Grapalat" w:hAnsi="GHEA Grapalat" w:cs="Sylfaen"/>
          <w:sz w:val="20"/>
          <w:lang w:val="ru-RU"/>
        </w:rPr>
        <w:t>Նշված</w:t>
      </w:r>
      <w:r w:rsidR="00A67EAC" w:rsidRPr="00CB0C48">
        <w:rPr>
          <w:rFonts w:ascii="GHEA Grapalat" w:hAnsi="GHEA Grapalat" w:cs="Sylfaen"/>
          <w:sz w:val="20"/>
          <w:lang w:val="af-ZA"/>
        </w:rPr>
        <w:t xml:space="preserve"> </w:t>
      </w:r>
      <w:r w:rsidR="00A67EAC" w:rsidRPr="00CB0C48">
        <w:rPr>
          <w:rFonts w:ascii="GHEA Grapalat" w:hAnsi="GHEA Grapalat" w:cs="Sylfaen"/>
          <w:sz w:val="20"/>
          <w:lang w:val="ru-RU"/>
        </w:rPr>
        <w:t>տեղեկանքին</w:t>
      </w:r>
      <w:r w:rsidR="00A67EAC" w:rsidRPr="00CB0C48">
        <w:rPr>
          <w:rFonts w:ascii="GHEA Grapalat" w:hAnsi="GHEA Grapalat" w:cs="Sylfaen"/>
          <w:sz w:val="20"/>
          <w:lang w:val="af-ZA"/>
        </w:rPr>
        <w:t xml:space="preserve"> </w:t>
      </w:r>
      <w:r w:rsidR="0059636E" w:rsidRPr="00CB0C48">
        <w:rPr>
          <w:rFonts w:ascii="GHEA Grapalat" w:hAnsi="GHEA Grapalat" w:cs="Sylfaen"/>
          <w:sz w:val="20"/>
          <w:lang w:val="af-ZA"/>
        </w:rPr>
        <w:t xml:space="preserve">կցվում </w:t>
      </w:r>
      <w:r w:rsidR="00401BA5" w:rsidRPr="00CB0C48">
        <w:rPr>
          <w:rFonts w:ascii="GHEA Grapalat" w:hAnsi="GHEA Grapalat" w:cs="Sylfaen"/>
          <w:sz w:val="20"/>
          <w:lang w:val="af-ZA"/>
        </w:rPr>
        <w:t>են</w:t>
      </w:r>
      <w:r w:rsidR="0059636E" w:rsidRPr="00CB0C48">
        <w:rPr>
          <w:rFonts w:ascii="GHEA Grapalat" w:hAnsi="GHEA Grapalat" w:cs="Sylfaen"/>
          <w:sz w:val="20"/>
          <w:lang w:val="af-ZA"/>
        </w:rPr>
        <w:t xml:space="preserve"> նաև </w:t>
      </w:r>
      <w:r w:rsidR="00A67EAC" w:rsidRPr="00CB0C48">
        <w:rPr>
          <w:rFonts w:ascii="GHEA Grapalat" w:hAnsi="GHEA Grapalat" w:cs="Sylfaen"/>
          <w:sz w:val="20"/>
          <w:lang w:val="ru-RU"/>
        </w:rPr>
        <w:t>հիմնական</w:t>
      </w:r>
      <w:r w:rsidR="00A67EAC" w:rsidRPr="00CB0C48">
        <w:rPr>
          <w:rFonts w:ascii="GHEA Grapalat" w:hAnsi="GHEA Grapalat" w:cs="Sylfaen"/>
          <w:sz w:val="20"/>
          <w:lang w:val="af-ZA"/>
        </w:rPr>
        <w:t xml:space="preserve"> </w:t>
      </w:r>
      <w:r w:rsidR="00A67EAC" w:rsidRPr="00CB0C48">
        <w:rPr>
          <w:rFonts w:ascii="GHEA Grapalat" w:hAnsi="GHEA Grapalat" w:cs="Sylfaen"/>
          <w:sz w:val="20"/>
          <w:lang w:val="ru-RU"/>
        </w:rPr>
        <w:t>աշխատակազմում</w:t>
      </w:r>
      <w:r w:rsidR="00A67EAC" w:rsidRPr="00CB0C48">
        <w:rPr>
          <w:rFonts w:ascii="GHEA Grapalat" w:hAnsi="GHEA Grapalat" w:cs="Sylfaen"/>
          <w:sz w:val="20"/>
          <w:lang w:val="af-ZA"/>
        </w:rPr>
        <w:t xml:space="preserve"> </w:t>
      </w:r>
      <w:r w:rsidR="00A67EAC" w:rsidRPr="00CB0C48">
        <w:rPr>
          <w:rFonts w:ascii="GHEA Grapalat" w:hAnsi="GHEA Grapalat" w:cs="Sylfaen"/>
          <w:sz w:val="20"/>
          <w:lang w:val="ru-RU"/>
        </w:rPr>
        <w:t>ներգրավված</w:t>
      </w:r>
      <w:r w:rsidR="00A67EAC" w:rsidRPr="00CB0C48">
        <w:rPr>
          <w:rFonts w:ascii="GHEA Grapalat" w:hAnsi="GHEA Grapalat" w:cs="Sylfaen"/>
          <w:sz w:val="20"/>
          <w:lang w:val="af-ZA"/>
        </w:rPr>
        <w:t xml:space="preserve"> </w:t>
      </w:r>
      <w:r w:rsidR="00A67EAC" w:rsidRPr="00CB0C48">
        <w:rPr>
          <w:rFonts w:ascii="GHEA Grapalat" w:hAnsi="GHEA Grapalat" w:cs="Sylfaen"/>
          <w:sz w:val="20"/>
          <w:lang w:val="ru-RU"/>
        </w:rPr>
        <w:t>մասնագետների</w:t>
      </w:r>
      <w:r w:rsidR="00A67EAC" w:rsidRPr="00CB0C48">
        <w:rPr>
          <w:rFonts w:ascii="GHEA Grapalat" w:hAnsi="GHEA Grapalat" w:cs="Sylfaen"/>
          <w:sz w:val="20"/>
          <w:lang w:val="af-ZA"/>
        </w:rPr>
        <w:t xml:space="preserve"> </w:t>
      </w:r>
      <w:r w:rsidR="00A67EAC" w:rsidRPr="00CB0C48">
        <w:rPr>
          <w:rFonts w:ascii="GHEA Grapalat" w:hAnsi="GHEA Grapalat" w:cs="Sylfaen"/>
          <w:sz w:val="20"/>
          <w:lang w:val="ru-RU"/>
        </w:rPr>
        <w:t>հաստատած</w:t>
      </w:r>
      <w:r w:rsidR="00A67EAC" w:rsidRPr="00CB0C48">
        <w:rPr>
          <w:rFonts w:ascii="GHEA Grapalat" w:hAnsi="GHEA Grapalat" w:cs="Sylfaen"/>
          <w:sz w:val="20"/>
          <w:lang w:val="af-ZA"/>
        </w:rPr>
        <w:t xml:space="preserve"> </w:t>
      </w:r>
      <w:r w:rsidR="00A67EAC" w:rsidRPr="00CB0C48">
        <w:rPr>
          <w:rFonts w:ascii="GHEA Grapalat" w:hAnsi="GHEA Grapalat" w:cs="Sylfaen"/>
          <w:sz w:val="20"/>
          <w:lang w:val="ru-RU"/>
        </w:rPr>
        <w:t>գրավոր</w:t>
      </w:r>
      <w:r w:rsidR="00A67EAC" w:rsidRPr="00CB0C48">
        <w:rPr>
          <w:rFonts w:ascii="GHEA Grapalat" w:hAnsi="GHEA Grapalat" w:cs="Sylfaen"/>
          <w:sz w:val="20"/>
          <w:lang w:val="af-ZA"/>
        </w:rPr>
        <w:t xml:space="preserve"> </w:t>
      </w:r>
      <w:r w:rsidR="00A67EAC" w:rsidRPr="00CB0C48">
        <w:rPr>
          <w:rFonts w:ascii="GHEA Grapalat" w:hAnsi="GHEA Grapalat" w:cs="Sylfaen"/>
          <w:sz w:val="20"/>
          <w:lang w:val="ru-RU"/>
        </w:rPr>
        <w:t>համաձայնություններ</w:t>
      </w:r>
      <w:r w:rsidR="0090510C" w:rsidRPr="00CB0C48">
        <w:rPr>
          <w:rFonts w:ascii="GHEA Grapalat" w:hAnsi="GHEA Grapalat" w:cs="Sylfaen"/>
          <w:sz w:val="20"/>
        </w:rPr>
        <w:t>ի</w:t>
      </w:r>
      <w:r w:rsidR="0090510C" w:rsidRPr="00CB0C48">
        <w:rPr>
          <w:rFonts w:ascii="GHEA Grapalat" w:hAnsi="GHEA Grapalat" w:cs="Sylfaen"/>
          <w:sz w:val="20"/>
          <w:lang w:val="af-ZA"/>
        </w:rPr>
        <w:t xml:space="preserve"> </w:t>
      </w:r>
      <w:r w:rsidR="0090510C" w:rsidRPr="00CB0C48">
        <w:rPr>
          <w:rFonts w:ascii="GHEA Grapalat" w:hAnsi="GHEA Grapalat" w:cs="Sylfaen"/>
          <w:sz w:val="20"/>
        </w:rPr>
        <w:t>բնօրինակից</w:t>
      </w:r>
      <w:r w:rsidR="0090510C" w:rsidRPr="00CB0C48">
        <w:rPr>
          <w:rFonts w:ascii="GHEA Grapalat" w:hAnsi="GHEA Grapalat" w:cs="Sylfaen"/>
          <w:sz w:val="20"/>
          <w:lang w:val="af-ZA"/>
        </w:rPr>
        <w:t xml:space="preserve"> </w:t>
      </w:r>
      <w:r w:rsidR="0090510C" w:rsidRPr="00CB0C48">
        <w:rPr>
          <w:rFonts w:ascii="GHEA Grapalat" w:hAnsi="GHEA Grapalat" w:cs="Sylfaen"/>
          <w:sz w:val="20"/>
        </w:rPr>
        <w:t>արտատպված</w:t>
      </w:r>
      <w:r w:rsidR="0090510C" w:rsidRPr="00CB0C48">
        <w:rPr>
          <w:rFonts w:ascii="GHEA Grapalat" w:hAnsi="GHEA Grapalat" w:cs="Sylfaen"/>
          <w:sz w:val="20"/>
          <w:lang w:val="af-ZA"/>
        </w:rPr>
        <w:t xml:space="preserve"> (</w:t>
      </w:r>
      <w:r w:rsidR="0090510C" w:rsidRPr="00CB0C48">
        <w:rPr>
          <w:rFonts w:ascii="GHEA Grapalat" w:hAnsi="GHEA Grapalat" w:cs="Sylfaen"/>
          <w:sz w:val="20"/>
        </w:rPr>
        <w:t>սկանավորված</w:t>
      </w:r>
      <w:r w:rsidR="0090510C" w:rsidRPr="00CB0C48">
        <w:rPr>
          <w:rFonts w:ascii="GHEA Grapalat" w:hAnsi="GHEA Grapalat" w:cs="Sylfaen"/>
          <w:sz w:val="20"/>
          <w:lang w:val="af-ZA"/>
        </w:rPr>
        <w:t xml:space="preserve">) </w:t>
      </w:r>
      <w:r w:rsidR="0090510C" w:rsidRPr="00CB0C48">
        <w:rPr>
          <w:rFonts w:ascii="GHEA Grapalat" w:hAnsi="GHEA Grapalat" w:cs="Sylfaen"/>
          <w:sz w:val="20"/>
        </w:rPr>
        <w:t>տարբերակը</w:t>
      </w:r>
      <w:r w:rsidR="0090510C" w:rsidRPr="00CB0C48">
        <w:rPr>
          <w:rFonts w:ascii="GHEA Grapalat" w:hAnsi="GHEA Grapalat" w:cs="Sylfaen"/>
          <w:sz w:val="20"/>
          <w:lang w:val="af-ZA"/>
        </w:rPr>
        <w:t>`</w:t>
      </w:r>
      <w:r w:rsidR="00A67EAC" w:rsidRPr="00CB0C48">
        <w:rPr>
          <w:rFonts w:ascii="GHEA Grapalat" w:hAnsi="GHEA Grapalat" w:cs="Sylfaen"/>
          <w:sz w:val="20"/>
          <w:lang w:val="af-ZA"/>
        </w:rPr>
        <w:t xml:space="preserve"> </w:t>
      </w:r>
      <w:r w:rsidR="00A67EAC" w:rsidRPr="00CB0C48">
        <w:rPr>
          <w:rFonts w:ascii="GHEA Grapalat" w:hAnsi="GHEA Grapalat" w:cs="Sylfaen"/>
          <w:sz w:val="20"/>
          <w:lang w:val="ru-RU"/>
        </w:rPr>
        <w:t>իրականացվելիք</w:t>
      </w:r>
      <w:r w:rsidR="00A67EAC" w:rsidRPr="00CB0C48">
        <w:rPr>
          <w:rFonts w:ascii="GHEA Grapalat" w:hAnsi="GHEA Grapalat" w:cs="Sylfaen"/>
          <w:sz w:val="20"/>
          <w:lang w:val="af-ZA"/>
        </w:rPr>
        <w:t xml:space="preserve"> </w:t>
      </w:r>
      <w:r w:rsidR="00A67EAC" w:rsidRPr="00CB0C48">
        <w:rPr>
          <w:rFonts w:ascii="GHEA Grapalat" w:hAnsi="GHEA Grapalat" w:cs="Sylfaen"/>
          <w:sz w:val="20"/>
          <w:lang w:val="ru-RU"/>
        </w:rPr>
        <w:t>աշխատանքներում</w:t>
      </w:r>
      <w:r w:rsidR="00A67EAC" w:rsidRPr="00CB0C48">
        <w:rPr>
          <w:rFonts w:ascii="GHEA Grapalat" w:hAnsi="GHEA Grapalat" w:cs="Sylfaen"/>
          <w:sz w:val="20"/>
          <w:lang w:val="af-ZA"/>
        </w:rPr>
        <w:t xml:space="preserve"> </w:t>
      </w:r>
      <w:r w:rsidR="00A67EAC" w:rsidRPr="00CB0C48">
        <w:rPr>
          <w:rFonts w:ascii="GHEA Grapalat" w:hAnsi="GHEA Grapalat" w:cs="Sylfaen"/>
          <w:sz w:val="20"/>
          <w:lang w:val="ru-RU"/>
        </w:rPr>
        <w:t>վերջիններիս</w:t>
      </w:r>
      <w:r w:rsidR="00A67EAC" w:rsidRPr="00CB0C48">
        <w:rPr>
          <w:rFonts w:ascii="GHEA Grapalat" w:hAnsi="GHEA Grapalat" w:cs="Sylfaen"/>
          <w:sz w:val="20"/>
          <w:lang w:val="af-ZA"/>
        </w:rPr>
        <w:t xml:space="preserve"> </w:t>
      </w:r>
      <w:r w:rsidR="00A67EAC" w:rsidRPr="00CB0C48">
        <w:rPr>
          <w:rFonts w:ascii="GHEA Grapalat" w:hAnsi="GHEA Grapalat" w:cs="Sylfaen"/>
          <w:sz w:val="20"/>
          <w:lang w:val="ru-RU"/>
        </w:rPr>
        <w:t>ներգրավվելու</w:t>
      </w:r>
      <w:r w:rsidR="00A67EAC" w:rsidRPr="00CB0C48">
        <w:rPr>
          <w:rFonts w:ascii="GHEA Grapalat" w:hAnsi="GHEA Grapalat" w:cs="Sylfaen"/>
          <w:sz w:val="20"/>
          <w:lang w:val="af-ZA"/>
        </w:rPr>
        <w:t xml:space="preserve"> </w:t>
      </w:r>
      <w:r w:rsidR="00A67EAC" w:rsidRPr="00CB0C48">
        <w:rPr>
          <w:rFonts w:ascii="GHEA Grapalat" w:hAnsi="GHEA Grapalat" w:cs="Sylfaen"/>
          <w:sz w:val="20"/>
          <w:lang w:val="ru-RU"/>
        </w:rPr>
        <w:t>մասին</w:t>
      </w:r>
      <w:r w:rsidR="00A67EAC" w:rsidRPr="00CB0C48">
        <w:rPr>
          <w:rFonts w:ascii="GHEA Grapalat" w:hAnsi="GHEA Grapalat" w:cs="Sylfaen"/>
          <w:sz w:val="20"/>
          <w:lang w:val="af-ZA"/>
        </w:rPr>
        <w:t xml:space="preserve">, </w:t>
      </w:r>
      <w:r w:rsidR="00A67EAC" w:rsidRPr="00CB0C48">
        <w:rPr>
          <w:rFonts w:ascii="GHEA Grapalat" w:hAnsi="GHEA Grapalat" w:cs="Sylfaen"/>
          <w:sz w:val="20"/>
          <w:lang w:val="ru-RU"/>
        </w:rPr>
        <w:t>ինչպես</w:t>
      </w:r>
      <w:r w:rsidR="00A67EAC" w:rsidRPr="00CB0C48">
        <w:rPr>
          <w:rFonts w:ascii="GHEA Grapalat" w:hAnsi="GHEA Grapalat" w:cs="Sylfaen"/>
          <w:sz w:val="20"/>
          <w:lang w:val="af-ZA"/>
        </w:rPr>
        <w:t xml:space="preserve"> </w:t>
      </w:r>
      <w:r w:rsidR="00A67EAC" w:rsidRPr="00CB0C48">
        <w:rPr>
          <w:rFonts w:ascii="GHEA Grapalat" w:hAnsi="GHEA Grapalat" w:cs="Sylfaen"/>
          <w:sz w:val="20"/>
          <w:lang w:val="ru-RU"/>
        </w:rPr>
        <w:t>նաև</w:t>
      </w:r>
      <w:r w:rsidR="00A67EAC" w:rsidRPr="00CB0C48">
        <w:rPr>
          <w:rFonts w:ascii="GHEA Grapalat" w:hAnsi="GHEA Grapalat" w:cs="Sylfaen"/>
          <w:sz w:val="20"/>
          <w:lang w:val="af-ZA"/>
        </w:rPr>
        <w:t xml:space="preserve"> </w:t>
      </w:r>
      <w:r w:rsidR="00A67EAC" w:rsidRPr="00CB0C48">
        <w:rPr>
          <w:rFonts w:ascii="GHEA Grapalat" w:hAnsi="GHEA Grapalat" w:cs="Sylfaen"/>
          <w:sz w:val="20"/>
          <w:lang w:val="ru-RU"/>
        </w:rPr>
        <w:t>մասնագետների</w:t>
      </w:r>
      <w:r w:rsidR="00A67EAC" w:rsidRPr="00CB0C48">
        <w:rPr>
          <w:rFonts w:ascii="GHEA Grapalat" w:hAnsi="GHEA Grapalat" w:cs="Sylfaen"/>
          <w:sz w:val="20"/>
          <w:lang w:val="af-ZA"/>
        </w:rPr>
        <w:t xml:space="preserve"> </w:t>
      </w:r>
      <w:r w:rsidR="00A67EAC" w:rsidRPr="00CB0C48">
        <w:rPr>
          <w:rFonts w:ascii="GHEA Grapalat" w:hAnsi="GHEA Grapalat" w:cs="Sylfaen"/>
          <w:sz w:val="20"/>
          <w:lang w:val="ru-RU"/>
        </w:rPr>
        <w:t>անձնագրերի</w:t>
      </w:r>
      <w:r w:rsidR="00A67EAC" w:rsidRPr="00CB0C48">
        <w:rPr>
          <w:rFonts w:ascii="GHEA Grapalat" w:hAnsi="GHEA Grapalat" w:cs="Sylfaen"/>
          <w:sz w:val="20"/>
          <w:lang w:val="af-ZA"/>
        </w:rPr>
        <w:t xml:space="preserve"> </w:t>
      </w:r>
      <w:r w:rsidR="00A67EAC" w:rsidRPr="00CB0C48">
        <w:rPr>
          <w:rFonts w:ascii="GHEA Grapalat" w:hAnsi="GHEA Grapalat" w:cs="Sylfaen"/>
          <w:sz w:val="20"/>
          <w:lang w:val="ru-RU"/>
        </w:rPr>
        <w:t>և</w:t>
      </w:r>
      <w:r w:rsidR="00A67EAC" w:rsidRPr="00CB0C48">
        <w:rPr>
          <w:rFonts w:ascii="GHEA Grapalat" w:hAnsi="GHEA Grapalat" w:cs="Sylfaen"/>
          <w:sz w:val="20"/>
          <w:lang w:val="af-ZA"/>
        </w:rPr>
        <w:t xml:space="preserve"> </w:t>
      </w:r>
      <w:r w:rsidR="00A67EAC" w:rsidRPr="00CB0C48">
        <w:rPr>
          <w:rFonts w:ascii="GHEA Grapalat" w:hAnsi="GHEA Grapalat" w:cs="Sylfaen"/>
          <w:sz w:val="20"/>
          <w:lang w:val="ru-RU"/>
        </w:rPr>
        <w:t>որակավորումը</w:t>
      </w:r>
      <w:r w:rsidR="00A67EAC" w:rsidRPr="00CB0C48">
        <w:rPr>
          <w:rFonts w:ascii="GHEA Grapalat" w:hAnsi="GHEA Grapalat" w:cs="Sylfaen"/>
          <w:sz w:val="20"/>
          <w:lang w:val="af-ZA"/>
        </w:rPr>
        <w:t xml:space="preserve"> </w:t>
      </w:r>
      <w:r w:rsidR="00A67EAC" w:rsidRPr="00CB0C48">
        <w:rPr>
          <w:rFonts w:ascii="GHEA Grapalat" w:hAnsi="GHEA Grapalat" w:cs="Sylfaen"/>
          <w:sz w:val="20"/>
          <w:lang w:val="ru-RU"/>
        </w:rPr>
        <w:t>հավաստող</w:t>
      </w:r>
      <w:r w:rsidR="00A67EAC" w:rsidRPr="00CB0C48">
        <w:rPr>
          <w:rFonts w:ascii="GHEA Grapalat" w:hAnsi="GHEA Grapalat" w:cs="Sylfaen"/>
          <w:sz w:val="20"/>
          <w:lang w:val="af-ZA"/>
        </w:rPr>
        <w:t xml:space="preserve"> </w:t>
      </w:r>
      <w:r w:rsidR="00A67EAC" w:rsidRPr="00CB0C48">
        <w:rPr>
          <w:rFonts w:ascii="GHEA Grapalat" w:hAnsi="GHEA Grapalat" w:cs="Sylfaen"/>
          <w:sz w:val="20"/>
          <w:lang w:val="ru-RU"/>
        </w:rPr>
        <w:t>փաստաթղթերի</w:t>
      </w:r>
      <w:r w:rsidR="00A67EAC" w:rsidRPr="00CB0C48">
        <w:rPr>
          <w:rFonts w:ascii="GHEA Grapalat" w:hAnsi="GHEA Grapalat" w:cs="Sylfaen"/>
          <w:sz w:val="20"/>
          <w:lang w:val="af-ZA"/>
        </w:rPr>
        <w:t xml:space="preserve"> (</w:t>
      </w:r>
      <w:r w:rsidR="00A67EAC" w:rsidRPr="00CB0C48">
        <w:rPr>
          <w:rFonts w:ascii="GHEA Grapalat" w:hAnsi="GHEA Grapalat" w:cs="Sylfaen"/>
          <w:sz w:val="20"/>
          <w:lang w:val="ru-RU"/>
        </w:rPr>
        <w:t>դիպլոմ</w:t>
      </w:r>
      <w:r w:rsidR="00A67EAC" w:rsidRPr="00CB0C48">
        <w:rPr>
          <w:rFonts w:ascii="GHEA Grapalat" w:hAnsi="GHEA Grapalat" w:cs="Sylfaen"/>
          <w:sz w:val="20"/>
          <w:lang w:val="af-ZA"/>
        </w:rPr>
        <w:t xml:space="preserve">, </w:t>
      </w:r>
      <w:r w:rsidR="00A67EAC" w:rsidRPr="00CB0C48">
        <w:rPr>
          <w:rFonts w:ascii="GHEA Grapalat" w:hAnsi="GHEA Grapalat" w:cs="Sylfaen"/>
          <w:sz w:val="20"/>
          <w:lang w:val="ru-RU"/>
        </w:rPr>
        <w:t>վկայագիր</w:t>
      </w:r>
      <w:r w:rsidR="00A67EAC" w:rsidRPr="00CB0C48">
        <w:rPr>
          <w:rFonts w:ascii="GHEA Grapalat" w:hAnsi="GHEA Grapalat" w:cs="Sylfaen"/>
          <w:sz w:val="20"/>
          <w:lang w:val="af-ZA"/>
        </w:rPr>
        <w:t xml:space="preserve">, </w:t>
      </w:r>
      <w:r w:rsidR="00A67EAC" w:rsidRPr="00CB0C48">
        <w:rPr>
          <w:rFonts w:ascii="GHEA Grapalat" w:hAnsi="GHEA Grapalat" w:cs="Sylfaen"/>
          <w:sz w:val="20"/>
          <w:lang w:val="ru-RU"/>
        </w:rPr>
        <w:t>հավաստագիր</w:t>
      </w:r>
      <w:r w:rsidR="00A67EAC" w:rsidRPr="00CB0C48">
        <w:rPr>
          <w:rFonts w:ascii="GHEA Grapalat" w:hAnsi="GHEA Grapalat" w:cs="Sylfaen"/>
          <w:sz w:val="20"/>
          <w:lang w:val="af-ZA"/>
        </w:rPr>
        <w:t xml:space="preserve"> </w:t>
      </w:r>
      <w:r w:rsidR="00A67EAC" w:rsidRPr="00CB0C48">
        <w:rPr>
          <w:rFonts w:ascii="GHEA Grapalat" w:hAnsi="GHEA Grapalat" w:cs="Sylfaen"/>
          <w:sz w:val="20"/>
          <w:lang w:val="ru-RU"/>
        </w:rPr>
        <w:t>և</w:t>
      </w:r>
      <w:r w:rsidR="00A67EAC" w:rsidRPr="00CB0C48">
        <w:rPr>
          <w:rFonts w:ascii="GHEA Grapalat" w:hAnsi="GHEA Grapalat" w:cs="Sylfaen"/>
          <w:sz w:val="20"/>
          <w:lang w:val="af-ZA"/>
        </w:rPr>
        <w:t xml:space="preserve"> </w:t>
      </w:r>
      <w:r w:rsidR="00A67EAC" w:rsidRPr="00CB0C48">
        <w:rPr>
          <w:rFonts w:ascii="GHEA Grapalat" w:hAnsi="GHEA Grapalat" w:cs="Sylfaen"/>
          <w:sz w:val="20"/>
          <w:lang w:val="ru-RU"/>
        </w:rPr>
        <w:t>այլն</w:t>
      </w:r>
      <w:r w:rsidR="00A67EAC" w:rsidRPr="00CB0C48">
        <w:rPr>
          <w:rFonts w:ascii="GHEA Grapalat" w:hAnsi="GHEA Grapalat" w:cs="Sylfaen"/>
          <w:sz w:val="20"/>
          <w:lang w:val="af-ZA"/>
        </w:rPr>
        <w:t xml:space="preserve">) </w:t>
      </w:r>
      <w:r w:rsidR="00A67EAC" w:rsidRPr="00CB0C48">
        <w:rPr>
          <w:rFonts w:ascii="GHEA Grapalat" w:hAnsi="GHEA Grapalat" w:cs="Sylfaen"/>
          <w:sz w:val="20"/>
          <w:lang w:val="ru-RU"/>
        </w:rPr>
        <w:t>պատճենները</w:t>
      </w:r>
      <w:r w:rsidR="00A67EAC" w:rsidRPr="00CB0C48">
        <w:rPr>
          <w:rStyle w:val="af6"/>
          <w:rFonts w:ascii="GHEA Grapalat" w:hAnsi="GHEA Grapalat" w:cs="Sylfaen"/>
          <w:sz w:val="20"/>
          <w:lang w:val="ru-RU"/>
        </w:rPr>
        <w:footnoteReference w:id="13"/>
      </w:r>
      <w:r w:rsidR="00A67EAC" w:rsidRPr="00CB0C48">
        <w:rPr>
          <w:rFonts w:ascii="GHEA Grapalat" w:hAnsi="GHEA Grapalat" w:cs="Sylfaen"/>
          <w:sz w:val="20"/>
          <w:lang w:val="ru-RU"/>
        </w:rPr>
        <w:t>։</w:t>
      </w:r>
    </w:p>
    <w:p w:rsidR="00A67EAC" w:rsidRPr="00CB0C48" w:rsidRDefault="00A67EAC" w:rsidP="009374A0">
      <w:pPr>
        <w:ind w:firstLine="567"/>
        <w:jc w:val="both"/>
        <w:rPr>
          <w:rFonts w:ascii="GHEA Grapalat" w:hAnsi="GHEA Grapalat" w:cs="Sylfaen"/>
          <w:sz w:val="20"/>
          <w:lang w:val="af-ZA"/>
        </w:rPr>
      </w:pPr>
      <w:r w:rsidRPr="00CB0C48">
        <w:rPr>
          <w:rFonts w:ascii="GHEA Grapalat" w:hAnsi="GHEA Grapalat" w:cs="Sylfaen"/>
          <w:sz w:val="20"/>
          <w:lang w:val="af-ZA"/>
        </w:rPr>
        <w:t xml:space="preserve">3.2 </w:t>
      </w:r>
      <w:r w:rsidRPr="00CB0C48">
        <w:rPr>
          <w:rFonts w:ascii="GHEA Grapalat" w:hAnsi="GHEA Grapalat" w:cs="Sylfaen"/>
          <w:sz w:val="20"/>
          <w:lang w:val="ru-RU"/>
        </w:rPr>
        <w:t>Հայտում</w:t>
      </w:r>
      <w:r w:rsidRPr="00CB0C48">
        <w:rPr>
          <w:rFonts w:ascii="GHEA Grapalat" w:hAnsi="GHEA Grapalat" w:cs="Sylfaen"/>
          <w:sz w:val="20"/>
          <w:lang w:val="af-ZA"/>
        </w:rPr>
        <w:t xml:space="preserve"> </w:t>
      </w:r>
      <w:r w:rsidRPr="00CB0C48">
        <w:rPr>
          <w:rFonts w:ascii="GHEA Grapalat" w:hAnsi="GHEA Grapalat" w:cs="Sylfaen"/>
          <w:sz w:val="20"/>
          <w:lang w:val="ru-RU"/>
        </w:rPr>
        <w:t>ներառվող</w:t>
      </w:r>
      <w:r w:rsidRPr="00CB0C48">
        <w:rPr>
          <w:rFonts w:ascii="GHEA Grapalat" w:hAnsi="GHEA Grapalat" w:cs="Sylfaen"/>
          <w:sz w:val="20"/>
          <w:lang w:val="af-ZA"/>
        </w:rPr>
        <w:t xml:space="preserve">` </w:t>
      </w:r>
      <w:r w:rsidRPr="00CB0C48">
        <w:rPr>
          <w:rFonts w:ascii="GHEA Grapalat" w:hAnsi="GHEA Grapalat" w:cs="Sylfaen"/>
          <w:sz w:val="20"/>
          <w:lang w:val="ru-RU"/>
        </w:rPr>
        <w:t>դիպլոմների</w:t>
      </w:r>
      <w:r w:rsidRPr="00CB0C48">
        <w:rPr>
          <w:rFonts w:ascii="GHEA Grapalat" w:hAnsi="GHEA Grapalat" w:cs="Sylfaen"/>
          <w:sz w:val="20"/>
          <w:lang w:val="af-ZA"/>
        </w:rPr>
        <w:t xml:space="preserve"> </w:t>
      </w:r>
      <w:r w:rsidRPr="00CB0C48">
        <w:rPr>
          <w:rFonts w:ascii="GHEA Grapalat" w:hAnsi="GHEA Grapalat" w:cs="Sylfaen"/>
          <w:sz w:val="20"/>
          <w:lang w:val="ru-RU"/>
        </w:rPr>
        <w:t>պատճենները</w:t>
      </w:r>
      <w:r w:rsidRPr="00CB0C48">
        <w:rPr>
          <w:rFonts w:ascii="GHEA Grapalat" w:hAnsi="GHEA Grapalat" w:cs="Sylfaen"/>
          <w:sz w:val="20"/>
          <w:lang w:val="af-ZA"/>
        </w:rPr>
        <w:t xml:space="preserve">, </w:t>
      </w:r>
      <w:r w:rsidRPr="00CB0C48">
        <w:rPr>
          <w:rFonts w:ascii="GHEA Grapalat" w:hAnsi="GHEA Grapalat" w:cs="Sylfaen"/>
          <w:sz w:val="20"/>
          <w:lang w:val="ru-RU"/>
        </w:rPr>
        <w:t>տրանսպորտային</w:t>
      </w:r>
      <w:r w:rsidRPr="00CB0C48">
        <w:rPr>
          <w:rFonts w:ascii="GHEA Grapalat" w:hAnsi="GHEA Grapalat" w:cs="Sylfaen"/>
          <w:sz w:val="20"/>
          <w:lang w:val="af-ZA"/>
        </w:rPr>
        <w:t xml:space="preserve"> </w:t>
      </w:r>
      <w:r w:rsidRPr="00CB0C48">
        <w:rPr>
          <w:rFonts w:ascii="GHEA Grapalat" w:hAnsi="GHEA Grapalat" w:cs="Sylfaen"/>
          <w:sz w:val="20"/>
          <w:lang w:val="ru-RU"/>
        </w:rPr>
        <w:t>միջոցների</w:t>
      </w:r>
      <w:r w:rsidRPr="00CB0C48">
        <w:rPr>
          <w:rFonts w:ascii="GHEA Grapalat" w:hAnsi="GHEA Grapalat" w:cs="Sylfaen"/>
          <w:sz w:val="20"/>
          <w:lang w:val="af-ZA"/>
        </w:rPr>
        <w:t xml:space="preserve">, </w:t>
      </w:r>
      <w:r w:rsidRPr="00CB0C48">
        <w:rPr>
          <w:rFonts w:ascii="GHEA Grapalat" w:hAnsi="GHEA Grapalat" w:cs="Sylfaen"/>
          <w:sz w:val="20"/>
          <w:lang w:val="ru-RU"/>
        </w:rPr>
        <w:t>տեխնիկական</w:t>
      </w:r>
      <w:r w:rsidRPr="00CB0C48">
        <w:rPr>
          <w:rFonts w:ascii="GHEA Grapalat" w:hAnsi="GHEA Grapalat" w:cs="Sylfaen"/>
          <w:sz w:val="20"/>
          <w:lang w:val="af-ZA"/>
        </w:rPr>
        <w:t xml:space="preserve"> </w:t>
      </w:r>
      <w:r w:rsidRPr="00CB0C48">
        <w:rPr>
          <w:rFonts w:ascii="GHEA Grapalat" w:hAnsi="GHEA Grapalat" w:cs="Sylfaen"/>
          <w:sz w:val="20"/>
          <w:lang w:val="ru-RU"/>
        </w:rPr>
        <w:t>միջոցների</w:t>
      </w:r>
      <w:r w:rsidRPr="00CB0C48">
        <w:rPr>
          <w:rFonts w:ascii="GHEA Grapalat" w:hAnsi="GHEA Grapalat" w:cs="Sylfaen"/>
          <w:sz w:val="20"/>
          <w:lang w:val="af-ZA"/>
        </w:rPr>
        <w:t xml:space="preserve">, </w:t>
      </w:r>
      <w:r w:rsidRPr="00CB0C48">
        <w:rPr>
          <w:rFonts w:ascii="GHEA Grapalat" w:hAnsi="GHEA Grapalat" w:cs="Sylfaen"/>
          <w:sz w:val="20"/>
          <w:lang w:val="ru-RU"/>
        </w:rPr>
        <w:t>սարքերի</w:t>
      </w:r>
      <w:r w:rsidRPr="00CB0C48">
        <w:rPr>
          <w:rFonts w:ascii="GHEA Grapalat" w:hAnsi="GHEA Grapalat" w:cs="Sylfaen"/>
          <w:sz w:val="20"/>
          <w:lang w:val="af-ZA"/>
        </w:rPr>
        <w:t xml:space="preserve">, </w:t>
      </w:r>
      <w:r w:rsidRPr="00CB0C48">
        <w:rPr>
          <w:rFonts w:ascii="GHEA Grapalat" w:hAnsi="GHEA Grapalat" w:cs="Sylfaen"/>
          <w:sz w:val="20"/>
          <w:lang w:val="ru-RU"/>
        </w:rPr>
        <w:t>սարքավորումների</w:t>
      </w:r>
      <w:r w:rsidRPr="00CB0C48">
        <w:rPr>
          <w:rFonts w:ascii="GHEA Grapalat" w:hAnsi="GHEA Grapalat" w:cs="Sylfaen"/>
          <w:sz w:val="20"/>
          <w:lang w:val="af-ZA"/>
        </w:rPr>
        <w:t xml:space="preserve"> </w:t>
      </w:r>
      <w:r w:rsidRPr="00CB0C48">
        <w:rPr>
          <w:rFonts w:ascii="GHEA Grapalat" w:hAnsi="GHEA Grapalat" w:cs="Sylfaen"/>
          <w:sz w:val="20"/>
          <w:lang w:val="ru-RU"/>
        </w:rPr>
        <w:t>վերաբերյալ</w:t>
      </w:r>
      <w:r w:rsidRPr="00CB0C48">
        <w:rPr>
          <w:rFonts w:ascii="GHEA Grapalat" w:hAnsi="GHEA Grapalat" w:cs="Sylfaen"/>
          <w:sz w:val="20"/>
          <w:lang w:val="af-ZA"/>
        </w:rPr>
        <w:t xml:space="preserve"> </w:t>
      </w:r>
      <w:r w:rsidRPr="00CB0C48">
        <w:rPr>
          <w:rFonts w:ascii="GHEA Grapalat" w:hAnsi="GHEA Grapalat" w:cs="Sylfaen"/>
          <w:sz w:val="20"/>
          <w:lang w:val="ru-RU"/>
        </w:rPr>
        <w:t>փաստաթղթերը</w:t>
      </w:r>
      <w:r w:rsidRPr="00CB0C48">
        <w:rPr>
          <w:rFonts w:ascii="GHEA Grapalat" w:hAnsi="GHEA Grapalat" w:cs="Sylfaen"/>
          <w:sz w:val="20"/>
          <w:lang w:val="af-ZA"/>
        </w:rPr>
        <w:t xml:space="preserve">, </w:t>
      </w:r>
      <w:r w:rsidRPr="00CB0C48">
        <w:rPr>
          <w:rFonts w:ascii="GHEA Grapalat" w:hAnsi="GHEA Grapalat" w:cs="Sylfaen"/>
          <w:sz w:val="20"/>
          <w:lang w:val="ru-RU"/>
        </w:rPr>
        <w:t>որոնք</w:t>
      </w:r>
      <w:r w:rsidRPr="00CB0C48">
        <w:rPr>
          <w:rFonts w:ascii="GHEA Grapalat" w:hAnsi="GHEA Grapalat" w:cs="Sylfaen"/>
          <w:sz w:val="20"/>
          <w:lang w:val="af-ZA"/>
        </w:rPr>
        <w:t xml:space="preserve"> </w:t>
      </w:r>
      <w:r w:rsidRPr="00CB0C48">
        <w:rPr>
          <w:rFonts w:ascii="GHEA Grapalat" w:hAnsi="GHEA Grapalat" w:cs="Sylfaen"/>
          <w:sz w:val="20"/>
          <w:lang w:val="ru-RU"/>
        </w:rPr>
        <w:t>տրամադրվել</w:t>
      </w:r>
      <w:r w:rsidRPr="00CB0C48">
        <w:rPr>
          <w:rFonts w:ascii="GHEA Grapalat" w:hAnsi="GHEA Grapalat" w:cs="Sylfaen"/>
          <w:sz w:val="20"/>
          <w:lang w:val="af-ZA"/>
        </w:rPr>
        <w:t xml:space="preserve"> </w:t>
      </w:r>
      <w:r w:rsidRPr="00CB0C48">
        <w:rPr>
          <w:rFonts w:ascii="GHEA Grapalat" w:hAnsi="GHEA Grapalat" w:cs="Sylfaen"/>
          <w:sz w:val="20"/>
          <w:lang w:val="ru-RU"/>
        </w:rPr>
        <w:t>են</w:t>
      </w:r>
      <w:r w:rsidRPr="00CB0C48">
        <w:rPr>
          <w:rFonts w:ascii="GHEA Grapalat" w:hAnsi="GHEA Grapalat" w:cs="Sylfaen"/>
          <w:sz w:val="20"/>
          <w:lang w:val="af-ZA"/>
        </w:rPr>
        <w:t xml:space="preserve"> </w:t>
      </w:r>
      <w:r w:rsidRPr="00CB0C48">
        <w:rPr>
          <w:rFonts w:ascii="GHEA Grapalat" w:hAnsi="GHEA Grapalat" w:cs="Sylfaen"/>
          <w:sz w:val="20"/>
          <w:lang w:val="ru-RU"/>
        </w:rPr>
        <w:t>խորհրդային</w:t>
      </w:r>
      <w:r w:rsidRPr="00CB0C48">
        <w:rPr>
          <w:rFonts w:ascii="GHEA Grapalat" w:hAnsi="GHEA Grapalat" w:cs="Sylfaen"/>
          <w:sz w:val="20"/>
          <w:lang w:val="af-ZA"/>
        </w:rPr>
        <w:t xml:space="preserve"> </w:t>
      </w:r>
      <w:r w:rsidRPr="00CB0C48">
        <w:rPr>
          <w:rFonts w:ascii="GHEA Grapalat" w:hAnsi="GHEA Grapalat" w:cs="Sylfaen"/>
          <w:sz w:val="20"/>
          <w:lang w:val="ru-RU"/>
        </w:rPr>
        <w:t>ժամանակաշրջանում</w:t>
      </w:r>
      <w:r w:rsidRPr="00CB0C48">
        <w:rPr>
          <w:rFonts w:ascii="GHEA Grapalat" w:hAnsi="GHEA Grapalat" w:cs="Sylfaen"/>
          <w:sz w:val="20"/>
          <w:lang w:val="af-ZA"/>
        </w:rPr>
        <w:t xml:space="preserve"> </w:t>
      </w:r>
      <w:r w:rsidRPr="00CB0C48">
        <w:rPr>
          <w:rFonts w:ascii="GHEA Grapalat" w:hAnsi="GHEA Grapalat" w:cs="Sylfaen"/>
          <w:sz w:val="20"/>
          <w:lang w:val="ru-RU"/>
        </w:rPr>
        <w:t>կամ</w:t>
      </w:r>
      <w:r w:rsidRPr="00CB0C48">
        <w:rPr>
          <w:rFonts w:ascii="GHEA Grapalat" w:hAnsi="GHEA Grapalat" w:cs="Sylfaen"/>
          <w:sz w:val="20"/>
          <w:lang w:val="af-ZA"/>
        </w:rPr>
        <w:t xml:space="preserve"> </w:t>
      </w:r>
      <w:r w:rsidRPr="00CB0C48">
        <w:rPr>
          <w:rFonts w:ascii="GHEA Grapalat" w:hAnsi="GHEA Grapalat" w:cs="Sylfaen"/>
          <w:sz w:val="20"/>
          <w:lang w:val="ru-RU"/>
        </w:rPr>
        <w:t>հետխորհրդային</w:t>
      </w:r>
      <w:r w:rsidRPr="00CB0C48">
        <w:rPr>
          <w:rFonts w:ascii="GHEA Grapalat" w:hAnsi="GHEA Grapalat" w:cs="Sylfaen"/>
          <w:sz w:val="20"/>
          <w:lang w:val="af-ZA"/>
        </w:rPr>
        <w:t xml:space="preserve"> </w:t>
      </w:r>
      <w:r w:rsidRPr="00CB0C48">
        <w:rPr>
          <w:rFonts w:ascii="GHEA Grapalat" w:hAnsi="GHEA Grapalat" w:cs="Sylfaen"/>
          <w:sz w:val="20"/>
          <w:lang w:val="ru-RU"/>
        </w:rPr>
        <w:t>ժամանակաշրջանում</w:t>
      </w:r>
      <w:r w:rsidRPr="00CB0C48">
        <w:rPr>
          <w:rFonts w:ascii="GHEA Grapalat" w:hAnsi="GHEA Grapalat" w:cs="Sylfaen"/>
          <w:sz w:val="20"/>
          <w:lang w:val="af-ZA"/>
        </w:rPr>
        <w:t xml:space="preserve">` </w:t>
      </w:r>
      <w:r w:rsidRPr="00CB0C48">
        <w:rPr>
          <w:rFonts w:ascii="GHEA Grapalat" w:hAnsi="GHEA Grapalat" w:cs="Sylfaen"/>
          <w:sz w:val="20"/>
          <w:lang w:val="ru-RU"/>
        </w:rPr>
        <w:t>Հայաստանի</w:t>
      </w:r>
      <w:r w:rsidRPr="00CB0C48">
        <w:rPr>
          <w:rFonts w:ascii="GHEA Grapalat" w:hAnsi="GHEA Grapalat" w:cs="Sylfaen"/>
          <w:sz w:val="20"/>
          <w:lang w:val="af-ZA"/>
        </w:rPr>
        <w:t xml:space="preserve"> </w:t>
      </w:r>
      <w:r w:rsidRPr="00CB0C48">
        <w:rPr>
          <w:rFonts w:ascii="GHEA Grapalat" w:hAnsi="GHEA Grapalat" w:cs="Sylfaen"/>
          <w:sz w:val="20"/>
          <w:lang w:val="ru-RU"/>
        </w:rPr>
        <w:t>Հանրապետության</w:t>
      </w:r>
      <w:r w:rsidRPr="00CB0C48">
        <w:rPr>
          <w:rFonts w:ascii="GHEA Grapalat" w:hAnsi="GHEA Grapalat" w:cs="Sylfaen"/>
          <w:sz w:val="20"/>
          <w:lang w:val="af-ZA"/>
        </w:rPr>
        <w:t xml:space="preserve"> </w:t>
      </w:r>
      <w:r w:rsidRPr="00CB0C48">
        <w:rPr>
          <w:rFonts w:ascii="GHEA Grapalat" w:hAnsi="GHEA Grapalat" w:cs="Sylfaen"/>
          <w:sz w:val="20"/>
          <w:lang w:val="ru-RU"/>
        </w:rPr>
        <w:t>պետական</w:t>
      </w:r>
      <w:r w:rsidRPr="00CB0C48">
        <w:rPr>
          <w:rFonts w:ascii="GHEA Grapalat" w:hAnsi="GHEA Grapalat" w:cs="Sylfaen"/>
          <w:sz w:val="20"/>
          <w:lang w:val="af-ZA"/>
        </w:rPr>
        <w:t xml:space="preserve"> </w:t>
      </w:r>
      <w:r w:rsidRPr="00CB0C48">
        <w:rPr>
          <w:rFonts w:ascii="GHEA Grapalat" w:hAnsi="GHEA Grapalat" w:cs="Sylfaen"/>
          <w:sz w:val="20"/>
          <w:lang w:val="ru-RU"/>
        </w:rPr>
        <w:t>մարմինների</w:t>
      </w:r>
      <w:r w:rsidRPr="00CB0C48">
        <w:rPr>
          <w:rFonts w:ascii="GHEA Grapalat" w:hAnsi="GHEA Grapalat" w:cs="Sylfaen"/>
          <w:sz w:val="20"/>
          <w:lang w:val="af-ZA"/>
        </w:rPr>
        <w:t xml:space="preserve"> </w:t>
      </w:r>
      <w:r w:rsidRPr="00CB0C48">
        <w:rPr>
          <w:rFonts w:ascii="GHEA Grapalat" w:hAnsi="GHEA Grapalat" w:cs="Sylfaen"/>
          <w:sz w:val="20"/>
          <w:lang w:val="ru-RU"/>
        </w:rPr>
        <w:t>կողմից</w:t>
      </w:r>
      <w:r w:rsidRPr="00CB0C48">
        <w:rPr>
          <w:rFonts w:ascii="GHEA Grapalat" w:hAnsi="GHEA Grapalat" w:cs="Sylfaen"/>
          <w:sz w:val="20"/>
          <w:lang w:val="af-ZA"/>
        </w:rPr>
        <w:t xml:space="preserve">, </w:t>
      </w:r>
      <w:r w:rsidRPr="00CB0C48">
        <w:rPr>
          <w:rFonts w:ascii="GHEA Grapalat" w:hAnsi="GHEA Grapalat" w:cs="Sylfaen"/>
          <w:sz w:val="20"/>
          <w:lang w:val="ru-RU"/>
        </w:rPr>
        <w:t>կարող</w:t>
      </w:r>
      <w:r w:rsidRPr="00CB0C48">
        <w:rPr>
          <w:rFonts w:ascii="GHEA Grapalat" w:hAnsi="GHEA Grapalat" w:cs="Sylfaen"/>
          <w:sz w:val="20"/>
          <w:lang w:val="af-ZA"/>
        </w:rPr>
        <w:t xml:space="preserve"> </w:t>
      </w:r>
      <w:r w:rsidRPr="00CB0C48">
        <w:rPr>
          <w:rFonts w:ascii="GHEA Grapalat" w:hAnsi="GHEA Grapalat" w:cs="Sylfaen"/>
          <w:sz w:val="20"/>
          <w:lang w:val="ru-RU"/>
        </w:rPr>
        <w:t>են</w:t>
      </w:r>
      <w:r w:rsidRPr="00CB0C48">
        <w:rPr>
          <w:rFonts w:ascii="GHEA Grapalat" w:hAnsi="GHEA Grapalat" w:cs="Sylfaen"/>
          <w:sz w:val="20"/>
          <w:lang w:val="af-ZA"/>
        </w:rPr>
        <w:t xml:space="preserve"> </w:t>
      </w:r>
      <w:r w:rsidRPr="00CB0C48">
        <w:rPr>
          <w:rFonts w:ascii="GHEA Grapalat" w:hAnsi="GHEA Grapalat" w:cs="Sylfaen"/>
          <w:sz w:val="20"/>
          <w:lang w:val="ru-RU"/>
        </w:rPr>
        <w:t>կազմված</w:t>
      </w:r>
      <w:r w:rsidRPr="00CB0C48">
        <w:rPr>
          <w:rFonts w:ascii="GHEA Grapalat" w:hAnsi="GHEA Grapalat" w:cs="Sylfaen"/>
          <w:sz w:val="20"/>
          <w:lang w:val="af-ZA"/>
        </w:rPr>
        <w:t xml:space="preserve"> </w:t>
      </w:r>
      <w:r w:rsidRPr="00CB0C48">
        <w:rPr>
          <w:rFonts w:ascii="GHEA Grapalat" w:hAnsi="GHEA Grapalat" w:cs="Sylfaen"/>
          <w:sz w:val="20"/>
          <w:lang w:val="ru-RU"/>
        </w:rPr>
        <w:t>լինել</w:t>
      </w:r>
      <w:r w:rsidRPr="00CB0C48">
        <w:rPr>
          <w:rFonts w:ascii="GHEA Grapalat" w:hAnsi="GHEA Grapalat" w:cs="Sylfaen"/>
          <w:sz w:val="20"/>
          <w:lang w:val="af-ZA"/>
        </w:rPr>
        <w:t xml:space="preserve"> </w:t>
      </w:r>
      <w:r w:rsidRPr="00CB0C48">
        <w:rPr>
          <w:rFonts w:ascii="GHEA Grapalat" w:hAnsi="GHEA Grapalat" w:cs="Sylfaen"/>
          <w:sz w:val="20"/>
          <w:lang w:val="ru-RU"/>
        </w:rPr>
        <w:t>ռուսերեն</w:t>
      </w:r>
      <w:r w:rsidRPr="00CB0C48">
        <w:rPr>
          <w:rFonts w:ascii="GHEA Grapalat" w:hAnsi="GHEA Grapalat" w:cs="Sylfaen"/>
          <w:sz w:val="20"/>
          <w:lang w:val="af-ZA"/>
        </w:rPr>
        <w:t xml:space="preserve"> </w:t>
      </w:r>
      <w:r w:rsidRPr="00CB0C48">
        <w:rPr>
          <w:rFonts w:ascii="GHEA Grapalat" w:hAnsi="GHEA Grapalat" w:cs="Sylfaen"/>
          <w:sz w:val="20"/>
          <w:lang w:val="ru-RU"/>
        </w:rPr>
        <w:t>լեզվով</w:t>
      </w:r>
      <w:r w:rsidRPr="00CB0C48">
        <w:rPr>
          <w:rFonts w:ascii="GHEA Grapalat" w:hAnsi="GHEA Grapalat" w:cs="Sylfaen"/>
          <w:sz w:val="20"/>
          <w:lang w:val="af-ZA"/>
        </w:rPr>
        <w:t xml:space="preserve">, </w:t>
      </w:r>
      <w:r w:rsidRPr="00CB0C48">
        <w:rPr>
          <w:rFonts w:ascii="GHEA Grapalat" w:hAnsi="GHEA Grapalat" w:cs="Sylfaen"/>
          <w:sz w:val="20"/>
          <w:lang w:val="ru-RU"/>
        </w:rPr>
        <w:t>եթե</w:t>
      </w:r>
      <w:r w:rsidRPr="00CB0C48">
        <w:rPr>
          <w:rFonts w:ascii="GHEA Grapalat" w:hAnsi="GHEA Grapalat" w:cs="Sylfaen"/>
          <w:sz w:val="20"/>
          <w:lang w:val="af-ZA"/>
        </w:rPr>
        <w:t xml:space="preserve"> </w:t>
      </w:r>
      <w:r w:rsidRPr="00CB0C48">
        <w:rPr>
          <w:rFonts w:ascii="GHEA Grapalat" w:hAnsi="GHEA Grapalat" w:cs="Sylfaen"/>
          <w:sz w:val="20"/>
          <w:lang w:val="ru-RU"/>
        </w:rPr>
        <w:t>դրանք</w:t>
      </w:r>
      <w:r w:rsidRPr="00CB0C48">
        <w:rPr>
          <w:rFonts w:ascii="GHEA Grapalat" w:hAnsi="GHEA Grapalat" w:cs="Sylfaen"/>
          <w:sz w:val="20"/>
          <w:lang w:val="af-ZA"/>
        </w:rPr>
        <w:t xml:space="preserve"> </w:t>
      </w:r>
      <w:r w:rsidRPr="00CB0C48">
        <w:rPr>
          <w:rFonts w:ascii="GHEA Grapalat" w:hAnsi="GHEA Grapalat" w:cs="Sylfaen"/>
          <w:sz w:val="20"/>
          <w:lang w:val="ru-RU"/>
        </w:rPr>
        <w:t>ՀՀ</w:t>
      </w:r>
      <w:r w:rsidRPr="00CB0C48">
        <w:rPr>
          <w:rFonts w:ascii="GHEA Grapalat" w:hAnsi="GHEA Grapalat" w:cs="Sylfaen"/>
          <w:sz w:val="20"/>
          <w:lang w:val="af-ZA"/>
        </w:rPr>
        <w:t xml:space="preserve"> </w:t>
      </w:r>
      <w:r w:rsidRPr="00CB0C48">
        <w:rPr>
          <w:rFonts w:ascii="GHEA Grapalat" w:hAnsi="GHEA Grapalat" w:cs="Sylfaen"/>
          <w:sz w:val="20"/>
          <w:lang w:val="ru-RU"/>
        </w:rPr>
        <w:t>օրենսդրությամբ</w:t>
      </w:r>
      <w:r w:rsidRPr="00CB0C48">
        <w:rPr>
          <w:rFonts w:ascii="GHEA Grapalat" w:hAnsi="GHEA Grapalat" w:cs="Sylfaen"/>
          <w:sz w:val="20"/>
          <w:lang w:val="af-ZA"/>
        </w:rPr>
        <w:t xml:space="preserve"> </w:t>
      </w:r>
      <w:r w:rsidRPr="00CB0C48">
        <w:rPr>
          <w:rFonts w:ascii="GHEA Grapalat" w:hAnsi="GHEA Grapalat" w:cs="Sylfaen"/>
          <w:sz w:val="20"/>
          <w:lang w:val="ru-RU"/>
        </w:rPr>
        <w:t>սահմանված</w:t>
      </w:r>
      <w:r w:rsidRPr="00CB0C48">
        <w:rPr>
          <w:rFonts w:ascii="GHEA Grapalat" w:hAnsi="GHEA Grapalat" w:cs="Sylfaen"/>
          <w:sz w:val="20"/>
          <w:lang w:val="af-ZA"/>
        </w:rPr>
        <w:t xml:space="preserve"> </w:t>
      </w:r>
      <w:r w:rsidRPr="00CB0C48">
        <w:rPr>
          <w:rFonts w:ascii="GHEA Grapalat" w:hAnsi="GHEA Grapalat" w:cs="Sylfaen"/>
          <w:sz w:val="20"/>
          <w:lang w:val="ru-RU"/>
        </w:rPr>
        <w:t>կարգով</w:t>
      </w:r>
      <w:r w:rsidRPr="00CB0C48">
        <w:rPr>
          <w:rFonts w:ascii="GHEA Grapalat" w:hAnsi="GHEA Grapalat" w:cs="Sylfaen"/>
          <w:sz w:val="20"/>
          <w:lang w:val="af-ZA"/>
        </w:rPr>
        <w:t xml:space="preserve"> </w:t>
      </w:r>
      <w:r w:rsidRPr="00CB0C48">
        <w:rPr>
          <w:rFonts w:ascii="GHEA Grapalat" w:hAnsi="GHEA Grapalat" w:cs="Sylfaen"/>
          <w:sz w:val="20"/>
          <w:lang w:val="ru-RU"/>
        </w:rPr>
        <w:t>ուժը</w:t>
      </w:r>
      <w:r w:rsidRPr="00CB0C48">
        <w:rPr>
          <w:rFonts w:ascii="GHEA Grapalat" w:hAnsi="GHEA Grapalat" w:cs="Sylfaen"/>
          <w:sz w:val="20"/>
          <w:lang w:val="af-ZA"/>
        </w:rPr>
        <w:t xml:space="preserve"> </w:t>
      </w:r>
      <w:r w:rsidRPr="00CB0C48">
        <w:rPr>
          <w:rFonts w:ascii="GHEA Grapalat" w:hAnsi="GHEA Grapalat" w:cs="Sylfaen"/>
          <w:sz w:val="20"/>
          <w:lang w:val="ru-RU"/>
        </w:rPr>
        <w:t>կորցրած</w:t>
      </w:r>
      <w:r w:rsidRPr="00CB0C48">
        <w:rPr>
          <w:rFonts w:ascii="GHEA Grapalat" w:hAnsi="GHEA Grapalat" w:cs="Sylfaen"/>
          <w:sz w:val="20"/>
          <w:lang w:val="af-ZA"/>
        </w:rPr>
        <w:t xml:space="preserve"> </w:t>
      </w:r>
      <w:r w:rsidRPr="00CB0C48">
        <w:rPr>
          <w:rFonts w:ascii="GHEA Grapalat" w:hAnsi="GHEA Grapalat" w:cs="Sylfaen"/>
          <w:sz w:val="20"/>
          <w:lang w:val="ru-RU"/>
        </w:rPr>
        <w:t>չեն</w:t>
      </w:r>
      <w:r w:rsidRPr="00CB0C48">
        <w:rPr>
          <w:rFonts w:ascii="GHEA Grapalat" w:hAnsi="GHEA Grapalat" w:cs="Sylfaen"/>
          <w:sz w:val="20"/>
          <w:lang w:val="af-ZA"/>
        </w:rPr>
        <w:t xml:space="preserve"> </w:t>
      </w:r>
      <w:r w:rsidRPr="00CB0C48">
        <w:rPr>
          <w:rFonts w:ascii="GHEA Grapalat" w:hAnsi="GHEA Grapalat" w:cs="Sylfaen"/>
          <w:sz w:val="20"/>
          <w:lang w:val="ru-RU"/>
        </w:rPr>
        <w:t>ճանաչվել</w:t>
      </w:r>
      <w:r w:rsidRPr="00CB0C48">
        <w:rPr>
          <w:rFonts w:ascii="GHEA Grapalat" w:hAnsi="GHEA Grapalat" w:cs="Sylfaen"/>
          <w:sz w:val="20"/>
          <w:lang w:val="af-ZA"/>
        </w:rPr>
        <w:t xml:space="preserve"> (</w:t>
      </w:r>
      <w:r w:rsidRPr="00CB0C48">
        <w:rPr>
          <w:rFonts w:ascii="GHEA Grapalat" w:hAnsi="GHEA Grapalat" w:cs="Sylfaen"/>
          <w:sz w:val="20"/>
          <w:lang w:val="ru-RU"/>
        </w:rPr>
        <w:t>համարվել</w:t>
      </w:r>
      <w:r w:rsidRPr="00CB0C48">
        <w:rPr>
          <w:rFonts w:ascii="GHEA Grapalat" w:hAnsi="GHEA Grapalat" w:cs="Sylfaen"/>
          <w:sz w:val="20"/>
          <w:lang w:val="af-ZA"/>
        </w:rPr>
        <w:t>)</w:t>
      </w:r>
      <w:r w:rsidRPr="00CB0C48">
        <w:rPr>
          <w:rFonts w:ascii="GHEA Grapalat" w:hAnsi="GHEA Grapalat" w:cs="Sylfaen"/>
          <w:sz w:val="20"/>
          <w:lang w:val="ru-RU"/>
        </w:rPr>
        <w:t>։</w:t>
      </w:r>
    </w:p>
    <w:p w:rsidR="00A67EAC" w:rsidRPr="00CB0C48" w:rsidRDefault="008626E5" w:rsidP="009374A0">
      <w:pPr>
        <w:ind w:firstLine="567"/>
        <w:jc w:val="both"/>
        <w:rPr>
          <w:rFonts w:ascii="GHEA Grapalat" w:hAnsi="GHEA Grapalat" w:cs="Sylfaen"/>
          <w:sz w:val="20"/>
          <w:lang w:val="af-ZA"/>
        </w:rPr>
      </w:pPr>
      <w:r w:rsidRPr="00CB0C48">
        <w:rPr>
          <w:rFonts w:ascii="GHEA Grapalat" w:hAnsi="GHEA Grapalat" w:cs="Sylfaen"/>
          <w:sz w:val="20"/>
          <w:lang w:val="af-ZA"/>
        </w:rPr>
        <w:t>3.3</w:t>
      </w:r>
      <w:r w:rsidR="00A67EAC" w:rsidRPr="00CB0C48">
        <w:rPr>
          <w:rFonts w:ascii="GHEA Grapalat" w:hAnsi="GHEA Grapalat" w:cs="Sylfaen"/>
          <w:sz w:val="20"/>
          <w:lang w:val="af-ZA"/>
        </w:rPr>
        <w:t xml:space="preserve"> </w:t>
      </w:r>
      <w:r w:rsidR="003946B4" w:rsidRPr="00CB0C48">
        <w:rPr>
          <w:rFonts w:ascii="GHEA Grapalat" w:hAnsi="GHEA Grapalat" w:cs="Sylfaen"/>
          <w:sz w:val="20"/>
          <w:lang w:val="af-ZA"/>
        </w:rPr>
        <w:t xml:space="preserve">Սույն </w:t>
      </w:r>
      <w:r w:rsidR="003946B4" w:rsidRPr="00CB0C48">
        <w:rPr>
          <w:rFonts w:ascii="GHEA Grapalat" w:hAnsi="GHEA Grapalat" w:cs="Sylfaen"/>
          <w:sz w:val="20"/>
          <w:lang w:val="ru-RU"/>
        </w:rPr>
        <w:t>հրավերով</w:t>
      </w:r>
      <w:r w:rsidR="003946B4" w:rsidRPr="00CB0C48">
        <w:rPr>
          <w:rFonts w:ascii="GHEA Grapalat" w:hAnsi="GHEA Grapalat" w:cs="Sylfaen"/>
          <w:sz w:val="20"/>
          <w:lang w:val="es-ES"/>
        </w:rPr>
        <w:t xml:space="preserve"> </w:t>
      </w:r>
      <w:r w:rsidR="003946B4" w:rsidRPr="00CB0C48">
        <w:rPr>
          <w:rFonts w:ascii="GHEA Grapalat" w:hAnsi="GHEA Grapalat" w:cs="Sylfaen"/>
          <w:sz w:val="20"/>
          <w:lang w:val="ru-RU"/>
        </w:rPr>
        <w:t>նախատեսված</w:t>
      </w:r>
      <w:r w:rsidR="003946B4" w:rsidRPr="00CB0C48">
        <w:rPr>
          <w:rFonts w:ascii="GHEA Grapalat" w:hAnsi="GHEA Grapalat" w:cs="Sylfaen"/>
          <w:sz w:val="20"/>
          <w:lang w:val="es-ES"/>
        </w:rPr>
        <w:t xml:space="preserve">` </w:t>
      </w:r>
      <w:r w:rsidR="00EE0EB3" w:rsidRPr="00CB0C48">
        <w:rPr>
          <w:rFonts w:ascii="GHEA Grapalat" w:hAnsi="GHEA Grapalat" w:cs="Sylfaen"/>
          <w:sz w:val="20"/>
          <w:lang w:val="es-ES"/>
        </w:rPr>
        <w:t>մ</w:t>
      </w:r>
      <w:r w:rsidR="003946B4" w:rsidRPr="00CB0C48">
        <w:rPr>
          <w:rFonts w:ascii="GHEA Grapalat" w:hAnsi="GHEA Grapalat" w:cs="Sylfaen"/>
          <w:sz w:val="20"/>
          <w:lang w:val="ru-RU"/>
        </w:rPr>
        <w:t>ասնակցի</w:t>
      </w:r>
      <w:r w:rsidR="003946B4" w:rsidRPr="00CB0C48">
        <w:rPr>
          <w:rFonts w:ascii="GHEA Grapalat" w:hAnsi="GHEA Grapalat" w:cs="Sylfaen"/>
          <w:sz w:val="20"/>
          <w:lang w:val="es-ES"/>
        </w:rPr>
        <w:t xml:space="preserve"> </w:t>
      </w:r>
      <w:r w:rsidR="003946B4" w:rsidRPr="00CB0C48">
        <w:rPr>
          <w:rFonts w:ascii="GHEA Grapalat" w:hAnsi="GHEA Grapalat" w:cs="Sylfaen"/>
          <w:sz w:val="20"/>
          <w:lang w:val="ru-RU"/>
        </w:rPr>
        <w:t>կազմված</w:t>
      </w:r>
      <w:r w:rsidR="003946B4" w:rsidRPr="00CB0C48">
        <w:rPr>
          <w:rFonts w:ascii="GHEA Grapalat" w:hAnsi="GHEA Grapalat" w:cs="Sylfaen"/>
          <w:sz w:val="20"/>
          <w:lang w:val="es-ES"/>
        </w:rPr>
        <w:t xml:space="preserve"> </w:t>
      </w:r>
      <w:r w:rsidR="003946B4" w:rsidRPr="00CB0C48">
        <w:rPr>
          <w:rFonts w:ascii="GHEA Grapalat" w:hAnsi="GHEA Grapalat" w:cs="Sylfaen"/>
          <w:sz w:val="20"/>
          <w:lang w:val="ru-RU"/>
        </w:rPr>
        <w:t>փաստաթղթերը</w:t>
      </w:r>
      <w:r w:rsidR="003946B4" w:rsidRPr="00CB0C48">
        <w:rPr>
          <w:rFonts w:ascii="GHEA Grapalat" w:hAnsi="GHEA Grapalat" w:cs="Sylfaen"/>
          <w:sz w:val="20"/>
          <w:lang w:val="es-ES"/>
        </w:rPr>
        <w:t xml:space="preserve"> </w:t>
      </w:r>
      <w:r w:rsidR="003946B4" w:rsidRPr="00CB0C48">
        <w:rPr>
          <w:rFonts w:ascii="GHEA Grapalat" w:hAnsi="GHEA Grapalat" w:cs="Sylfaen"/>
          <w:sz w:val="20"/>
          <w:lang w:val="ru-RU"/>
        </w:rPr>
        <w:t>ստորագրում</w:t>
      </w:r>
      <w:r w:rsidR="003946B4" w:rsidRPr="00CB0C48">
        <w:rPr>
          <w:rFonts w:ascii="GHEA Grapalat" w:hAnsi="GHEA Grapalat" w:cs="Sylfaen"/>
          <w:sz w:val="20"/>
          <w:lang w:val="es-ES"/>
        </w:rPr>
        <w:t xml:space="preserve"> </w:t>
      </w:r>
      <w:r w:rsidR="003946B4" w:rsidRPr="00CB0C48">
        <w:rPr>
          <w:rFonts w:ascii="GHEA Grapalat" w:hAnsi="GHEA Grapalat" w:cs="Sylfaen"/>
          <w:sz w:val="20"/>
          <w:lang w:val="ru-RU"/>
        </w:rPr>
        <w:t>է</w:t>
      </w:r>
      <w:r w:rsidR="003946B4" w:rsidRPr="00CB0C48">
        <w:rPr>
          <w:rFonts w:ascii="GHEA Grapalat" w:hAnsi="GHEA Grapalat" w:cs="Sylfaen"/>
          <w:sz w:val="20"/>
          <w:lang w:val="es-ES"/>
        </w:rPr>
        <w:t xml:space="preserve"> </w:t>
      </w:r>
      <w:r w:rsidR="003946B4" w:rsidRPr="00CB0C48">
        <w:rPr>
          <w:rFonts w:ascii="GHEA Grapalat" w:hAnsi="GHEA Grapalat" w:cs="Sylfaen"/>
          <w:sz w:val="20"/>
          <w:lang w:val="ru-RU"/>
        </w:rPr>
        <w:t>դրանք</w:t>
      </w:r>
      <w:r w:rsidR="003946B4" w:rsidRPr="00CB0C48">
        <w:rPr>
          <w:rFonts w:ascii="GHEA Grapalat" w:hAnsi="GHEA Grapalat" w:cs="Sylfaen"/>
          <w:sz w:val="20"/>
          <w:lang w:val="es-ES"/>
        </w:rPr>
        <w:t xml:space="preserve"> </w:t>
      </w:r>
      <w:r w:rsidR="003946B4" w:rsidRPr="00CB0C48">
        <w:rPr>
          <w:rFonts w:ascii="GHEA Grapalat" w:hAnsi="GHEA Grapalat" w:cs="Sylfaen"/>
          <w:sz w:val="20"/>
          <w:lang w:val="ru-RU"/>
        </w:rPr>
        <w:t>ներկայացնող</w:t>
      </w:r>
      <w:r w:rsidR="003946B4" w:rsidRPr="00CB0C48">
        <w:rPr>
          <w:rFonts w:ascii="GHEA Grapalat" w:hAnsi="GHEA Grapalat" w:cs="Sylfaen"/>
          <w:sz w:val="20"/>
          <w:lang w:val="es-ES"/>
        </w:rPr>
        <w:t xml:space="preserve"> </w:t>
      </w:r>
      <w:r w:rsidR="003946B4" w:rsidRPr="00CB0C48">
        <w:rPr>
          <w:rFonts w:ascii="GHEA Grapalat" w:hAnsi="GHEA Grapalat" w:cs="Sylfaen"/>
          <w:sz w:val="20"/>
          <w:lang w:val="ru-RU"/>
        </w:rPr>
        <w:t>անձը</w:t>
      </w:r>
      <w:r w:rsidR="003946B4" w:rsidRPr="00CB0C48">
        <w:rPr>
          <w:rFonts w:ascii="GHEA Grapalat" w:hAnsi="GHEA Grapalat" w:cs="Sylfaen"/>
          <w:sz w:val="20"/>
          <w:lang w:val="es-ES"/>
        </w:rPr>
        <w:t xml:space="preserve"> </w:t>
      </w:r>
      <w:r w:rsidR="003946B4" w:rsidRPr="00CB0C48">
        <w:rPr>
          <w:rFonts w:ascii="GHEA Grapalat" w:hAnsi="GHEA Grapalat" w:cs="Sylfaen"/>
          <w:sz w:val="20"/>
          <w:lang w:val="ru-RU"/>
        </w:rPr>
        <w:t>կամ</w:t>
      </w:r>
      <w:r w:rsidR="003946B4" w:rsidRPr="00CB0C48">
        <w:rPr>
          <w:rFonts w:ascii="GHEA Grapalat" w:hAnsi="GHEA Grapalat" w:cs="Sylfaen"/>
          <w:sz w:val="20"/>
          <w:lang w:val="es-ES"/>
        </w:rPr>
        <w:t xml:space="preserve"> </w:t>
      </w:r>
      <w:r w:rsidR="003946B4" w:rsidRPr="00CB0C48">
        <w:rPr>
          <w:rFonts w:ascii="GHEA Grapalat" w:hAnsi="GHEA Grapalat" w:cs="Sylfaen"/>
          <w:sz w:val="20"/>
          <w:lang w:val="ru-RU"/>
        </w:rPr>
        <w:t>վերջինիս</w:t>
      </w:r>
      <w:r w:rsidR="003946B4" w:rsidRPr="00CB0C48">
        <w:rPr>
          <w:rFonts w:ascii="GHEA Grapalat" w:hAnsi="GHEA Grapalat" w:cs="Sylfaen"/>
          <w:sz w:val="20"/>
          <w:lang w:val="es-ES"/>
        </w:rPr>
        <w:t xml:space="preserve"> </w:t>
      </w:r>
      <w:r w:rsidR="003946B4" w:rsidRPr="00CB0C48">
        <w:rPr>
          <w:rFonts w:ascii="GHEA Grapalat" w:hAnsi="GHEA Grapalat" w:cs="Sylfaen"/>
          <w:sz w:val="20"/>
          <w:lang w:val="ru-RU"/>
        </w:rPr>
        <w:t>լիազորված</w:t>
      </w:r>
      <w:r w:rsidR="003946B4" w:rsidRPr="00CB0C48">
        <w:rPr>
          <w:rFonts w:ascii="GHEA Grapalat" w:hAnsi="GHEA Grapalat" w:cs="Sylfaen"/>
          <w:sz w:val="20"/>
          <w:lang w:val="es-ES"/>
        </w:rPr>
        <w:t xml:space="preserve"> </w:t>
      </w:r>
      <w:r w:rsidR="003946B4" w:rsidRPr="00CB0C48">
        <w:rPr>
          <w:rFonts w:ascii="GHEA Grapalat" w:hAnsi="GHEA Grapalat" w:cs="Sylfaen"/>
          <w:sz w:val="20"/>
          <w:lang w:val="ru-RU"/>
        </w:rPr>
        <w:t>անձը</w:t>
      </w:r>
      <w:r w:rsidR="003946B4" w:rsidRPr="00CB0C48">
        <w:rPr>
          <w:rFonts w:ascii="GHEA Grapalat" w:hAnsi="GHEA Grapalat" w:cs="Sylfaen"/>
          <w:sz w:val="20"/>
          <w:lang w:val="es-ES"/>
        </w:rPr>
        <w:t xml:space="preserve"> (</w:t>
      </w:r>
      <w:r w:rsidR="003946B4" w:rsidRPr="00CB0C48">
        <w:rPr>
          <w:rFonts w:ascii="GHEA Grapalat" w:hAnsi="GHEA Grapalat" w:cs="Sylfaen"/>
          <w:sz w:val="20"/>
          <w:lang w:val="ru-RU"/>
        </w:rPr>
        <w:t>այսուհետ</w:t>
      </w:r>
      <w:r w:rsidR="003946B4" w:rsidRPr="00CB0C48">
        <w:rPr>
          <w:rFonts w:ascii="GHEA Grapalat" w:hAnsi="GHEA Grapalat" w:cs="Sylfaen"/>
          <w:sz w:val="20"/>
          <w:lang w:val="es-ES"/>
        </w:rPr>
        <w:t xml:space="preserve">` </w:t>
      </w:r>
      <w:r w:rsidR="003946B4" w:rsidRPr="00CB0C48">
        <w:rPr>
          <w:rFonts w:ascii="GHEA Grapalat" w:hAnsi="GHEA Grapalat" w:cs="Sylfaen"/>
          <w:sz w:val="20"/>
          <w:lang w:val="ru-RU"/>
        </w:rPr>
        <w:t>գործակալ</w:t>
      </w:r>
      <w:r w:rsidR="003946B4" w:rsidRPr="00CB0C48">
        <w:rPr>
          <w:rFonts w:ascii="GHEA Grapalat" w:hAnsi="GHEA Grapalat" w:cs="Sylfaen"/>
          <w:sz w:val="20"/>
          <w:lang w:val="es-ES"/>
        </w:rPr>
        <w:t>)</w:t>
      </w:r>
      <w:r w:rsidR="003946B4" w:rsidRPr="00CB0C48">
        <w:rPr>
          <w:rFonts w:ascii="GHEA Grapalat" w:hAnsi="GHEA Grapalat" w:cs="Sylfaen"/>
          <w:sz w:val="20"/>
          <w:lang w:val="ru-RU"/>
        </w:rPr>
        <w:t>։</w:t>
      </w:r>
      <w:r w:rsidR="003946B4" w:rsidRPr="00CB0C48">
        <w:rPr>
          <w:rFonts w:ascii="GHEA Grapalat" w:hAnsi="GHEA Grapalat" w:cs="Sylfaen"/>
          <w:sz w:val="20"/>
          <w:lang w:val="es-ES"/>
        </w:rPr>
        <w:t xml:space="preserve"> </w:t>
      </w:r>
      <w:r w:rsidR="003946B4" w:rsidRPr="00CB0C48">
        <w:rPr>
          <w:rFonts w:ascii="GHEA Grapalat" w:hAnsi="GHEA Grapalat" w:cs="Sylfaen"/>
          <w:sz w:val="20"/>
          <w:lang w:val="ru-RU"/>
        </w:rPr>
        <w:t>Եթե</w:t>
      </w:r>
      <w:r w:rsidR="003946B4" w:rsidRPr="00CB0C48">
        <w:rPr>
          <w:rFonts w:ascii="GHEA Grapalat" w:hAnsi="GHEA Grapalat" w:cs="Sylfaen"/>
          <w:sz w:val="20"/>
          <w:lang w:val="es-ES"/>
        </w:rPr>
        <w:t xml:space="preserve"> </w:t>
      </w:r>
      <w:r w:rsidR="003946B4" w:rsidRPr="00CB0C48">
        <w:rPr>
          <w:rFonts w:ascii="GHEA Grapalat" w:hAnsi="GHEA Grapalat" w:cs="Sylfaen"/>
          <w:sz w:val="20"/>
          <w:lang w:val="ru-RU"/>
        </w:rPr>
        <w:t>հայտը</w:t>
      </w:r>
      <w:r w:rsidR="003946B4" w:rsidRPr="00CB0C48">
        <w:rPr>
          <w:rFonts w:ascii="GHEA Grapalat" w:hAnsi="GHEA Grapalat" w:cs="Sylfaen"/>
          <w:sz w:val="20"/>
          <w:lang w:val="es-ES"/>
        </w:rPr>
        <w:t xml:space="preserve"> </w:t>
      </w:r>
      <w:r w:rsidR="003946B4" w:rsidRPr="00CB0C48">
        <w:rPr>
          <w:rFonts w:ascii="GHEA Grapalat" w:hAnsi="GHEA Grapalat" w:cs="Sylfaen"/>
          <w:sz w:val="20"/>
          <w:lang w:val="ru-RU"/>
        </w:rPr>
        <w:t>ներկայացնում</w:t>
      </w:r>
      <w:r w:rsidR="003946B4" w:rsidRPr="00CB0C48">
        <w:rPr>
          <w:rFonts w:ascii="GHEA Grapalat" w:hAnsi="GHEA Grapalat" w:cs="Sylfaen"/>
          <w:sz w:val="20"/>
          <w:lang w:val="es-ES"/>
        </w:rPr>
        <w:t xml:space="preserve"> </w:t>
      </w:r>
      <w:r w:rsidR="003946B4" w:rsidRPr="00CB0C48">
        <w:rPr>
          <w:rFonts w:ascii="GHEA Grapalat" w:hAnsi="GHEA Grapalat" w:cs="Sylfaen"/>
          <w:sz w:val="20"/>
          <w:lang w:val="ru-RU"/>
        </w:rPr>
        <w:t>է</w:t>
      </w:r>
      <w:r w:rsidR="003946B4" w:rsidRPr="00CB0C48">
        <w:rPr>
          <w:rFonts w:ascii="GHEA Grapalat" w:hAnsi="GHEA Grapalat" w:cs="Sylfaen"/>
          <w:sz w:val="20"/>
          <w:lang w:val="es-ES"/>
        </w:rPr>
        <w:t xml:space="preserve"> </w:t>
      </w:r>
      <w:r w:rsidR="003946B4" w:rsidRPr="00CB0C48">
        <w:rPr>
          <w:rFonts w:ascii="GHEA Grapalat" w:hAnsi="GHEA Grapalat" w:cs="Sylfaen"/>
          <w:sz w:val="20"/>
          <w:lang w:val="ru-RU"/>
        </w:rPr>
        <w:t>գործակալը</w:t>
      </w:r>
      <w:r w:rsidR="003946B4" w:rsidRPr="00CB0C48">
        <w:rPr>
          <w:rFonts w:ascii="GHEA Grapalat" w:hAnsi="GHEA Grapalat" w:cs="Sylfaen"/>
          <w:sz w:val="20"/>
          <w:lang w:val="es-ES"/>
        </w:rPr>
        <w:t xml:space="preserve">, </w:t>
      </w:r>
      <w:r w:rsidR="003946B4" w:rsidRPr="00CB0C48">
        <w:rPr>
          <w:rFonts w:ascii="GHEA Grapalat" w:hAnsi="GHEA Grapalat" w:cs="Sylfaen"/>
          <w:sz w:val="20"/>
          <w:lang w:val="ru-RU"/>
        </w:rPr>
        <w:t>ապա</w:t>
      </w:r>
      <w:r w:rsidR="003946B4" w:rsidRPr="00CB0C48">
        <w:rPr>
          <w:rFonts w:ascii="GHEA Grapalat" w:hAnsi="GHEA Grapalat" w:cs="Sylfaen"/>
          <w:sz w:val="20"/>
          <w:lang w:val="es-ES"/>
        </w:rPr>
        <w:t xml:space="preserve"> </w:t>
      </w:r>
      <w:r w:rsidR="003946B4" w:rsidRPr="00CB0C48">
        <w:rPr>
          <w:rFonts w:ascii="GHEA Grapalat" w:hAnsi="GHEA Grapalat" w:cs="Sylfaen"/>
          <w:sz w:val="20"/>
          <w:lang w:val="ru-RU"/>
        </w:rPr>
        <w:t>հայտով</w:t>
      </w:r>
      <w:r w:rsidR="003946B4" w:rsidRPr="00CB0C48">
        <w:rPr>
          <w:rFonts w:ascii="GHEA Grapalat" w:hAnsi="GHEA Grapalat" w:cs="Sylfaen"/>
          <w:sz w:val="20"/>
          <w:lang w:val="es-ES"/>
        </w:rPr>
        <w:t xml:space="preserve"> </w:t>
      </w:r>
      <w:r w:rsidR="003946B4" w:rsidRPr="00CB0C48">
        <w:rPr>
          <w:rFonts w:ascii="GHEA Grapalat" w:hAnsi="GHEA Grapalat" w:cs="Sylfaen"/>
          <w:sz w:val="20"/>
          <w:lang w:val="ru-RU"/>
        </w:rPr>
        <w:t>ներկայացվում</w:t>
      </w:r>
      <w:r w:rsidR="003946B4" w:rsidRPr="00CB0C48">
        <w:rPr>
          <w:rFonts w:ascii="GHEA Grapalat" w:hAnsi="GHEA Grapalat" w:cs="Sylfaen"/>
          <w:sz w:val="20"/>
          <w:lang w:val="es-ES"/>
        </w:rPr>
        <w:t xml:space="preserve"> </w:t>
      </w:r>
      <w:r w:rsidR="003946B4" w:rsidRPr="00CB0C48">
        <w:rPr>
          <w:rFonts w:ascii="GHEA Grapalat" w:hAnsi="GHEA Grapalat" w:cs="Sylfaen"/>
          <w:sz w:val="20"/>
          <w:lang w:val="ru-RU"/>
        </w:rPr>
        <w:t>է</w:t>
      </w:r>
      <w:r w:rsidR="003946B4" w:rsidRPr="00CB0C48">
        <w:rPr>
          <w:rFonts w:ascii="GHEA Grapalat" w:hAnsi="GHEA Grapalat" w:cs="Sylfaen"/>
          <w:sz w:val="20"/>
          <w:lang w:val="es-ES"/>
        </w:rPr>
        <w:t xml:space="preserve"> </w:t>
      </w:r>
      <w:r w:rsidR="003946B4" w:rsidRPr="00CB0C48">
        <w:rPr>
          <w:rFonts w:ascii="GHEA Grapalat" w:hAnsi="GHEA Grapalat" w:cs="Sylfaen"/>
          <w:sz w:val="20"/>
          <w:lang w:val="ru-RU"/>
        </w:rPr>
        <w:t>վերջինիս</w:t>
      </w:r>
      <w:r w:rsidR="003946B4" w:rsidRPr="00CB0C48">
        <w:rPr>
          <w:rFonts w:ascii="GHEA Grapalat" w:hAnsi="GHEA Grapalat" w:cs="Sylfaen"/>
          <w:sz w:val="20"/>
          <w:lang w:val="es-ES"/>
        </w:rPr>
        <w:t xml:space="preserve"> </w:t>
      </w:r>
      <w:r w:rsidR="003946B4" w:rsidRPr="00CB0C48">
        <w:rPr>
          <w:rFonts w:ascii="GHEA Grapalat" w:hAnsi="GHEA Grapalat" w:cs="Sylfaen"/>
          <w:sz w:val="20"/>
          <w:lang w:val="ru-RU"/>
        </w:rPr>
        <w:t>այդ</w:t>
      </w:r>
      <w:r w:rsidR="003946B4" w:rsidRPr="00CB0C48">
        <w:rPr>
          <w:rFonts w:ascii="GHEA Grapalat" w:hAnsi="GHEA Grapalat" w:cs="Sylfaen"/>
          <w:sz w:val="20"/>
          <w:lang w:val="es-ES"/>
        </w:rPr>
        <w:t xml:space="preserve"> </w:t>
      </w:r>
      <w:r w:rsidR="003946B4" w:rsidRPr="00CB0C48">
        <w:rPr>
          <w:rFonts w:ascii="GHEA Grapalat" w:hAnsi="GHEA Grapalat" w:cs="Sylfaen"/>
          <w:sz w:val="20"/>
          <w:lang w:val="ru-RU"/>
        </w:rPr>
        <w:t>լիազորությունը</w:t>
      </w:r>
      <w:r w:rsidR="003946B4" w:rsidRPr="00CB0C48">
        <w:rPr>
          <w:rFonts w:ascii="GHEA Grapalat" w:hAnsi="GHEA Grapalat" w:cs="Sylfaen"/>
          <w:sz w:val="20"/>
          <w:lang w:val="es-ES"/>
        </w:rPr>
        <w:t xml:space="preserve"> </w:t>
      </w:r>
      <w:r w:rsidR="003946B4" w:rsidRPr="00CB0C48">
        <w:rPr>
          <w:rFonts w:ascii="GHEA Grapalat" w:hAnsi="GHEA Grapalat" w:cs="Sylfaen"/>
          <w:sz w:val="20"/>
          <w:lang w:val="ru-RU"/>
        </w:rPr>
        <w:t>վերապահված</w:t>
      </w:r>
      <w:r w:rsidR="003946B4" w:rsidRPr="00CB0C48">
        <w:rPr>
          <w:rFonts w:ascii="GHEA Grapalat" w:hAnsi="GHEA Grapalat" w:cs="Sylfaen"/>
          <w:sz w:val="20"/>
          <w:lang w:val="es-ES"/>
        </w:rPr>
        <w:t xml:space="preserve"> </w:t>
      </w:r>
      <w:r w:rsidR="003946B4" w:rsidRPr="00CB0C48">
        <w:rPr>
          <w:rFonts w:ascii="GHEA Grapalat" w:hAnsi="GHEA Grapalat" w:cs="Sylfaen"/>
          <w:sz w:val="20"/>
          <w:lang w:val="ru-RU"/>
        </w:rPr>
        <w:t>լինելու</w:t>
      </w:r>
      <w:r w:rsidR="003946B4" w:rsidRPr="00CB0C48">
        <w:rPr>
          <w:rFonts w:ascii="GHEA Grapalat" w:hAnsi="GHEA Grapalat" w:cs="Sylfaen"/>
          <w:sz w:val="20"/>
          <w:lang w:val="es-ES"/>
        </w:rPr>
        <w:t xml:space="preserve"> </w:t>
      </w:r>
      <w:r w:rsidR="003946B4" w:rsidRPr="00CB0C48">
        <w:rPr>
          <w:rFonts w:ascii="GHEA Grapalat" w:hAnsi="GHEA Grapalat" w:cs="Sylfaen"/>
          <w:sz w:val="20"/>
          <w:lang w:val="ru-RU"/>
        </w:rPr>
        <w:t>մասին</w:t>
      </w:r>
      <w:r w:rsidR="003946B4" w:rsidRPr="00CB0C48">
        <w:rPr>
          <w:rFonts w:ascii="GHEA Grapalat" w:hAnsi="GHEA Grapalat" w:cs="Sylfaen"/>
          <w:sz w:val="20"/>
          <w:lang w:val="es-ES"/>
        </w:rPr>
        <w:t xml:space="preserve"> </w:t>
      </w:r>
      <w:r w:rsidR="003946B4" w:rsidRPr="00CB0C48">
        <w:rPr>
          <w:rFonts w:ascii="GHEA Grapalat" w:hAnsi="GHEA Grapalat" w:cs="Sylfaen"/>
          <w:sz w:val="20"/>
          <w:lang w:val="ru-RU"/>
        </w:rPr>
        <w:t>փաստաթուղթ։</w:t>
      </w:r>
    </w:p>
    <w:p w:rsidR="00A67EAC" w:rsidRPr="00CB0C48" w:rsidRDefault="008626E5" w:rsidP="009374A0">
      <w:pPr>
        <w:ind w:firstLine="567"/>
        <w:jc w:val="both"/>
        <w:rPr>
          <w:rFonts w:ascii="GHEA Grapalat" w:hAnsi="GHEA Grapalat" w:cs="Sylfaen"/>
          <w:sz w:val="20"/>
          <w:lang w:val="af-ZA"/>
        </w:rPr>
      </w:pPr>
      <w:r w:rsidRPr="00CB0C48">
        <w:rPr>
          <w:rFonts w:ascii="GHEA Grapalat" w:hAnsi="GHEA Grapalat" w:cs="Sylfaen"/>
          <w:sz w:val="20"/>
          <w:lang w:val="af-ZA"/>
        </w:rPr>
        <w:t>3.4</w:t>
      </w:r>
      <w:r w:rsidR="00A67EAC" w:rsidRPr="00CB0C48">
        <w:rPr>
          <w:rFonts w:ascii="GHEA Grapalat" w:hAnsi="GHEA Grapalat" w:cs="Sylfaen"/>
          <w:sz w:val="20"/>
          <w:lang w:val="af-ZA"/>
        </w:rPr>
        <w:t xml:space="preserve"> </w:t>
      </w:r>
      <w:r w:rsidR="00A67EAC" w:rsidRPr="00CB0C48">
        <w:rPr>
          <w:rFonts w:ascii="GHEA Grapalat" w:hAnsi="GHEA Grapalat" w:cs="Sylfaen"/>
          <w:sz w:val="20"/>
          <w:lang w:val="ru-RU"/>
        </w:rPr>
        <w:t>Հայտում</w:t>
      </w:r>
      <w:r w:rsidR="00A67EAC" w:rsidRPr="00CB0C48">
        <w:rPr>
          <w:rFonts w:ascii="GHEA Grapalat" w:hAnsi="GHEA Grapalat" w:cs="Sylfaen"/>
          <w:sz w:val="20"/>
          <w:lang w:val="af-ZA"/>
        </w:rPr>
        <w:t xml:space="preserve"> </w:t>
      </w:r>
      <w:r w:rsidR="00A67EAC" w:rsidRPr="00CB0C48">
        <w:rPr>
          <w:rFonts w:ascii="GHEA Grapalat" w:hAnsi="GHEA Grapalat" w:cs="Sylfaen"/>
          <w:sz w:val="20"/>
          <w:lang w:val="ru-RU"/>
        </w:rPr>
        <w:t>ներառվող</w:t>
      </w:r>
      <w:r w:rsidR="00A67EAC" w:rsidRPr="00CB0C48">
        <w:rPr>
          <w:rFonts w:ascii="GHEA Grapalat" w:hAnsi="GHEA Grapalat" w:cs="Sylfaen"/>
          <w:sz w:val="20"/>
          <w:lang w:val="af-ZA"/>
        </w:rPr>
        <w:t xml:space="preserve"> </w:t>
      </w:r>
      <w:r w:rsidR="00A67EAC" w:rsidRPr="00CB0C48">
        <w:rPr>
          <w:rFonts w:ascii="GHEA Grapalat" w:hAnsi="GHEA Grapalat" w:cs="Sylfaen"/>
          <w:sz w:val="20"/>
          <w:lang w:val="ru-RU"/>
        </w:rPr>
        <w:t>բնօրինակ</w:t>
      </w:r>
      <w:r w:rsidR="00A67EAC" w:rsidRPr="00CB0C48">
        <w:rPr>
          <w:rFonts w:ascii="GHEA Grapalat" w:hAnsi="GHEA Grapalat" w:cs="Sylfaen"/>
          <w:sz w:val="20"/>
          <w:lang w:val="af-ZA"/>
        </w:rPr>
        <w:t xml:space="preserve"> </w:t>
      </w:r>
      <w:r w:rsidR="00A67EAC" w:rsidRPr="00CB0C48">
        <w:rPr>
          <w:rFonts w:ascii="GHEA Grapalat" w:hAnsi="GHEA Grapalat" w:cs="Sylfaen"/>
          <w:sz w:val="20"/>
          <w:lang w:val="ru-RU"/>
        </w:rPr>
        <w:t>փաստաթղթերի</w:t>
      </w:r>
      <w:r w:rsidR="00A67EAC" w:rsidRPr="00CB0C48">
        <w:rPr>
          <w:rFonts w:ascii="GHEA Grapalat" w:hAnsi="GHEA Grapalat" w:cs="Sylfaen"/>
          <w:sz w:val="20"/>
          <w:lang w:val="af-ZA"/>
        </w:rPr>
        <w:t xml:space="preserve"> </w:t>
      </w:r>
      <w:r w:rsidR="00A67EAC" w:rsidRPr="00CB0C48">
        <w:rPr>
          <w:rFonts w:ascii="GHEA Grapalat" w:hAnsi="GHEA Grapalat" w:cs="Sylfaen"/>
          <w:sz w:val="20"/>
          <w:lang w:val="ru-RU"/>
        </w:rPr>
        <w:t>փոխարեն</w:t>
      </w:r>
      <w:r w:rsidR="00A67EAC" w:rsidRPr="00CB0C48">
        <w:rPr>
          <w:rFonts w:ascii="GHEA Grapalat" w:hAnsi="GHEA Grapalat" w:cs="Sylfaen"/>
          <w:sz w:val="20"/>
          <w:lang w:val="af-ZA"/>
        </w:rPr>
        <w:t xml:space="preserve"> </w:t>
      </w:r>
      <w:r w:rsidR="00A67EAC" w:rsidRPr="00CB0C48">
        <w:rPr>
          <w:rFonts w:ascii="GHEA Grapalat" w:hAnsi="GHEA Grapalat" w:cs="Sylfaen"/>
          <w:sz w:val="20"/>
          <w:lang w:val="ru-RU"/>
        </w:rPr>
        <w:t>կարող</w:t>
      </w:r>
      <w:r w:rsidR="00A67EAC" w:rsidRPr="00CB0C48">
        <w:rPr>
          <w:rFonts w:ascii="GHEA Grapalat" w:hAnsi="GHEA Grapalat" w:cs="Sylfaen"/>
          <w:sz w:val="20"/>
          <w:lang w:val="af-ZA"/>
        </w:rPr>
        <w:t xml:space="preserve"> </w:t>
      </w:r>
      <w:r w:rsidR="00A67EAC" w:rsidRPr="00CB0C48">
        <w:rPr>
          <w:rFonts w:ascii="GHEA Grapalat" w:hAnsi="GHEA Grapalat" w:cs="Sylfaen"/>
          <w:sz w:val="20"/>
          <w:lang w:val="ru-RU"/>
        </w:rPr>
        <w:t>են</w:t>
      </w:r>
      <w:r w:rsidR="00A67EAC" w:rsidRPr="00CB0C48">
        <w:rPr>
          <w:rFonts w:ascii="GHEA Grapalat" w:hAnsi="GHEA Grapalat" w:cs="Sylfaen"/>
          <w:sz w:val="20"/>
          <w:lang w:val="af-ZA"/>
        </w:rPr>
        <w:t xml:space="preserve"> </w:t>
      </w:r>
      <w:r w:rsidR="00A67EAC" w:rsidRPr="00CB0C48">
        <w:rPr>
          <w:rFonts w:ascii="GHEA Grapalat" w:hAnsi="GHEA Grapalat" w:cs="Sylfaen"/>
          <w:sz w:val="20"/>
          <w:lang w:val="ru-RU"/>
        </w:rPr>
        <w:t>ներկայացվել</w:t>
      </w:r>
      <w:r w:rsidR="00A67EAC" w:rsidRPr="00CB0C48">
        <w:rPr>
          <w:rFonts w:ascii="GHEA Grapalat" w:hAnsi="GHEA Grapalat" w:cs="Sylfaen"/>
          <w:sz w:val="20"/>
          <w:lang w:val="af-ZA"/>
        </w:rPr>
        <w:t xml:space="preserve"> </w:t>
      </w:r>
      <w:r w:rsidR="00A67EAC" w:rsidRPr="00CB0C48">
        <w:rPr>
          <w:rFonts w:ascii="GHEA Grapalat" w:hAnsi="GHEA Grapalat" w:cs="Sylfaen"/>
          <w:sz w:val="20"/>
          <w:lang w:val="ru-RU"/>
        </w:rPr>
        <w:t>դրանց</w:t>
      </w:r>
      <w:r w:rsidR="00A67EAC" w:rsidRPr="00CB0C48">
        <w:rPr>
          <w:rFonts w:ascii="GHEA Grapalat" w:hAnsi="GHEA Grapalat" w:cs="Sylfaen"/>
          <w:sz w:val="20"/>
          <w:lang w:val="af-ZA"/>
        </w:rPr>
        <w:t xml:space="preserve"> </w:t>
      </w:r>
      <w:r w:rsidR="00A67EAC" w:rsidRPr="00CB0C48">
        <w:rPr>
          <w:rFonts w:ascii="GHEA Grapalat" w:hAnsi="GHEA Grapalat" w:cs="Sylfaen"/>
          <w:sz w:val="20"/>
          <w:lang w:val="ru-RU"/>
        </w:rPr>
        <w:t>նոտարական</w:t>
      </w:r>
      <w:r w:rsidR="00A67EAC" w:rsidRPr="00CB0C48">
        <w:rPr>
          <w:rFonts w:ascii="GHEA Grapalat" w:hAnsi="GHEA Grapalat" w:cs="Sylfaen"/>
          <w:sz w:val="20"/>
          <w:lang w:val="af-ZA"/>
        </w:rPr>
        <w:t xml:space="preserve"> </w:t>
      </w:r>
      <w:r w:rsidR="00A67EAC" w:rsidRPr="00CB0C48">
        <w:rPr>
          <w:rFonts w:ascii="GHEA Grapalat" w:hAnsi="GHEA Grapalat" w:cs="Sylfaen"/>
          <w:sz w:val="20"/>
          <w:lang w:val="ru-RU"/>
        </w:rPr>
        <w:t>կարգով</w:t>
      </w:r>
      <w:r w:rsidR="00A67EAC" w:rsidRPr="00CB0C48">
        <w:rPr>
          <w:rFonts w:ascii="GHEA Grapalat" w:hAnsi="GHEA Grapalat" w:cs="Sylfaen"/>
          <w:sz w:val="20"/>
          <w:lang w:val="af-ZA"/>
        </w:rPr>
        <w:t xml:space="preserve"> </w:t>
      </w:r>
      <w:r w:rsidR="00A67EAC" w:rsidRPr="00CB0C48">
        <w:rPr>
          <w:rFonts w:ascii="GHEA Grapalat" w:hAnsi="GHEA Grapalat" w:cs="Sylfaen"/>
          <w:sz w:val="20"/>
          <w:lang w:val="ru-RU"/>
        </w:rPr>
        <w:t>վավերացված</w:t>
      </w:r>
      <w:r w:rsidR="00A67EAC" w:rsidRPr="00CB0C48">
        <w:rPr>
          <w:rFonts w:ascii="GHEA Grapalat" w:hAnsi="GHEA Grapalat" w:cs="Sylfaen"/>
          <w:sz w:val="20"/>
          <w:lang w:val="af-ZA"/>
        </w:rPr>
        <w:t xml:space="preserve"> </w:t>
      </w:r>
      <w:r w:rsidR="00A67EAC" w:rsidRPr="00CB0C48">
        <w:rPr>
          <w:rFonts w:ascii="GHEA Grapalat" w:hAnsi="GHEA Grapalat" w:cs="Sylfaen"/>
          <w:sz w:val="20"/>
          <w:lang w:val="ru-RU"/>
        </w:rPr>
        <w:t>օրինակները։</w:t>
      </w:r>
    </w:p>
    <w:p w:rsidR="00460CA5" w:rsidRPr="00CB0C48" w:rsidRDefault="00460CA5" w:rsidP="00096865">
      <w:pPr>
        <w:jc w:val="center"/>
        <w:rPr>
          <w:rFonts w:ascii="GHEA Grapalat" w:hAnsi="GHEA Grapalat"/>
          <w:b/>
          <w:sz w:val="20"/>
          <w:lang w:val="af-ZA"/>
        </w:rPr>
      </w:pPr>
    </w:p>
    <w:p w:rsidR="00393618" w:rsidRPr="00CB0C48" w:rsidRDefault="00393618" w:rsidP="00096865">
      <w:pPr>
        <w:jc w:val="center"/>
        <w:rPr>
          <w:rFonts w:ascii="GHEA Grapalat" w:hAnsi="GHEA Grapalat"/>
          <w:b/>
          <w:sz w:val="20"/>
          <w:lang w:val="af-ZA"/>
        </w:rPr>
      </w:pPr>
    </w:p>
    <w:p w:rsidR="00393618" w:rsidRPr="00CB0C48" w:rsidRDefault="00393618" w:rsidP="00096865">
      <w:pPr>
        <w:jc w:val="center"/>
        <w:rPr>
          <w:rFonts w:ascii="GHEA Grapalat" w:hAnsi="GHEA Grapalat"/>
          <w:b/>
          <w:sz w:val="20"/>
          <w:lang w:val="af-ZA"/>
        </w:rPr>
      </w:pPr>
    </w:p>
    <w:p w:rsidR="002E0D1E" w:rsidRPr="00595447" w:rsidRDefault="002E0D1E" w:rsidP="002E0D1E">
      <w:pPr>
        <w:jc w:val="center"/>
        <w:rPr>
          <w:rFonts w:ascii="GHEA Grapalat" w:hAnsi="GHEA Grapalat" w:cs="Sylfaen"/>
          <w:b/>
          <w:sz w:val="20"/>
          <w:lang w:val="es-ES"/>
        </w:rPr>
      </w:pPr>
      <w:r>
        <w:rPr>
          <w:rFonts w:ascii="GHEA Grapalat" w:hAnsi="GHEA Grapalat"/>
          <w:b/>
          <w:sz w:val="20"/>
          <w:lang w:val="es-ES"/>
        </w:rPr>
        <w:t>4</w:t>
      </w:r>
      <w:r w:rsidRPr="00595447">
        <w:rPr>
          <w:rFonts w:ascii="GHEA Grapalat" w:hAnsi="GHEA Grapalat"/>
          <w:b/>
          <w:sz w:val="20"/>
          <w:lang w:val="es-ES"/>
        </w:rPr>
        <w:t xml:space="preserve">. </w:t>
      </w:r>
      <w:r w:rsidRPr="00595447">
        <w:rPr>
          <w:rFonts w:ascii="GHEA Grapalat" w:hAnsi="GHEA Grapalat" w:cs="Sylfaen"/>
          <w:b/>
          <w:sz w:val="20"/>
          <w:lang w:val="es-ES"/>
        </w:rPr>
        <w:t>ՀԱՅՏԸ</w:t>
      </w:r>
      <w:r w:rsidRPr="00595447">
        <w:rPr>
          <w:rFonts w:ascii="GHEA Grapalat" w:hAnsi="GHEA Grapalat" w:cs="Arial"/>
          <w:b/>
          <w:sz w:val="20"/>
          <w:lang w:val="es-ES"/>
        </w:rPr>
        <w:t xml:space="preserve">  </w:t>
      </w:r>
      <w:r w:rsidRPr="00595447">
        <w:rPr>
          <w:rFonts w:ascii="GHEA Grapalat" w:hAnsi="GHEA Grapalat" w:cs="Sylfaen"/>
          <w:b/>
          <w:sz w:val="20"/>
          <w:lang w:val="es-ES"/>
        </w:rPr>
        <w:t>ՊԱՏՐԱՍՏԵԼՈՒ</w:t>
      </w:r>
      <w:r w:rsidRPr="00595447">
        <w:rPr>
          <w:rFonts w:ascii="GHEA Grapalat" w:hAnsi="GHEA Grapalat" w:cs="Arial"/>
          <w:b/>
          <w:sz w:val="20"/>
          <w:lang w:val="es-ES"/>
        </w:rPr>
        <w:t xml:space="preserve">  </w:t>
      </w:r>
      <w:r w:rsidRPr="00595447">
        <w:rPr>
          <w:rFonts w:ascii="GHEA Grapalat" w:hAnsi="GHEA Grapalat" w:cs="Sylfaen"/>
          <w:b/>
          <w:sz w:val="20"/>
          <w:lang w:val="es-ES"/>
        </w:rPr>
        <w:t>ԿԱՐԳԸ</w:t>
      </w:r>
    </w:p>
    <w:p w:rsidR="002E0D1E" w:rsidRPr="00595447" w:rsidRDefault="002E0D1E" w:rsidP="002E0D1E">
      <w:pPr>
        <w:jc w:val="center"/>
        <w:rPr>
          <w:rFonts w:ascii="GHEA Grapalat" w:hAnsi="GHEA Grapalat" w:cs="Sylfaen"/>
          <w:b/>
          <w:sz w:val="20"/>
          <w:lang w:val="es-ES"/>
        </w:rPr>
      </w:pPr>
    </w:p>
    <w:p w:rsidR="002E0D1E" w:rsidRPr="00595447" w:rsidRDefault="002E0D1E" w:rsidP="002E0D1E">
      <w:pPr>
        <w:ind w:firstLine="567"/>
        <w:jc w:val="both"/>
        <w:rPr>
          <w:rFonts w:ascii="GHEA Grapalat" w:hAnsi="GHEA Grapalat" w:cs="Sylfaen"/>
          <w:sz w:val="20"/>
          <w:szCs w:val="20"/>
          <w:lang w:val="es-ES"/>
        </w:rPr>
      </w:pPr>
      <w:r>
        <w:rPr>
          <w:rFonts w:ascii="GHEA Grapalat" w:hAnsi="GHEA Grapalat"/>
          <w:sz w:val="20"/>
          <w:szCs w:val="20"/>
          <w:lang w:val="es-ES"/>
        </w:rPr>
        <w:t>4</w:t>
      </w:r>
      <w:r w:rsidRPr="00595447">
        <w:rPr>
          <w:rFonts w:ascii="GHEA Grapalat" w:hAnsi="GHEA Grapalat"/>
          <w:sz w:val="20"/>
          <w:szCs w:val="20"/>
          <w:lang w:val="es-ES"/>
        </w:rPr>
        <w:t xml:space="preserve">.1 </w:t>
      </w:r>
      <w:r w:rsidRPr="00595447">
        <w:rPr>
          <w:rFonts w:ascii="GHEA Grapalat" w:hAnsi="GHEA Grapalat" w:cs="Sylfaen"/>
          <w:sz w:val="20"/>
          <w:szCs w:val="20"/>
          <w:lang w:val="ru-RU"/>
        </w:rPr>
        <w:t>Մասնակիցը</w:t>
      </w:r>
      <w:r w:rsidRPr="00595447">
        <w:rPr>
          <w:rFonts w:ascii="GHEA Grapalat" w:hAnsi="GHEA Grapalat" w:cs="Sylfaen"/>
          <w:sz w:val="20"/>
          <w:szCs w:val="20"/>
          <w:lang w:val="es-ES"/>
        </w:rPr>
        <w:t xml:space="preserve"> </w:t>
      </w:r>
      <w:r w:rsidRPr="00595447">
        <w:rPr>
          <w:rFonts w:ascii="GHEA Grapalat" w:hAnsi="GHEA Grapalat" w:cs="Sylfaen"/>
          <w:sz w:val="20"/>
          <w:szCs w:val="20"/>
          <w:lang w:val="ru-RU"/>
        </w:rPr>
        <w:t>հայտը</w:t>
      </w:r>
      <w:r w:rsidRPr="00595447">
        <w:rPr>
          <w:rFonts w:ascii="GHEA Grapalat" w:hAnsi="GHEA Grapalat" w:cs="Sylfaen"/>
          <w:sz w:val="20"/>
          <w:szCs w:val="20"/>
          <w:lang w:val="es-ES"/>
        </w:rPr>
        <w:t xml:space="preserve"> </w:t>
      </w:r>
      <w:r w:rsidRPr="00595447">
        <w:rPr>
          <w:rFonts w:ascii="GHEA Grapalat" w:hAnsi="GHEA Grapalat" w:cs="Sylfaen"/>
          <w:sz w:val="20"/>
          <w:szCs w:val="20"/>
          <w:lang w:val="ru-RU"/>
        </w:rPr>
        <w:t>ներկայացնում</w:t>
      </w:r>
      <w:r w:rsidRPr="00595447">
        <w:rPr>
          <w:rFonts w:ascii="GHEA Grapalat" w:hAnsi="GHEA Grapalat" w:cs="Sylfaen"/>
          <w:sz w:val="20"/>
          <w:szCs w:val="20"/>
          <w:lang w:val="es-ES"/>
        </w:rPr>
        <w:t xml:space="preserve"> </w:t>
      </w:r>
      <w:r w:rsidRPr="00595447">
        <w:rPr>
          <w:rFonts w:ascii="GHEA Grapalat" w:hAnsi="GHEA Grapalat" w:cs="Sylfaen"/>
          <w:sz w:val="20"/>
          <w:szCs w:val="20"/>
          <w:lang w:val="ru-RU"/>
        </w:rPr>
        <w:t>է</w:t>
      </w:r>
      <w:r w:rsidRPr="00595447">
        <w:rPr>
          <w:rFonts w:ascii="GHEA Grapalat" w:hAnsi="GHEA Grapalat" w:cs="Sylfaen"/>
          <w:sz w:val="20"/>
          <w:szCs w:val="20"/>
          <w:lang w:val="es-ES"/>
        </w:rPr>
        <w:t xml:space="preserve"> </w:t>
      </w:r>
      <w:r w:rsidRPr="00595447">
        <w:rPr>
          <w:rFonts w:ascii="GHEA Grapalat" w:hAnsi="GHEA Grapalat" w:cs="Sylfaen"/>
          <w:sz w:val="20"/>
          <w:szCs w:val="20"/>
          <w:lang w:val="ru-RU"/>
        </w:rPr>
        <w:t>սույն</w:t>
      </w:r>
      <w:r w:rsidRPr="00595447">
        <w:rPr>
          <w:rFonts w:ascii="GHEA Grapalat" w:hAnsi="GHEA Grapalat" w:cs="Sylfaen"/>
          <w:sz w:val="20"/>
          <w:szCs w:val="20"/>
          <w:lang w:val="es-ES"/>
        </w:rPr>
        <w:t xml:space="preserve"> </w:t>
      </w:r>
      <w:r w:rsidRPr="00595447">
        <w:rPr>
          <w:rFonts w:ascii="GHEA Grapalat" w:hAnsi="GHEA Grapalat" w:cs="Sylfaen"/>
          <w:sz w:val="20"/>
          <w:szCs w:val="20"/>
          <w:lang w:val="ru-RU"/>
        </w:rPr>
        <w:t>հրավերով</w:t>
      </w:r>
      <w:r w:rsidRPr="00595447">
        <w:rPr>
          <w:rFonts w:ascii="GHEA Grapalat" w:hAnsi="GHEA Grapalat" w:cs="Sylfaen"/>
          <w:sz w:val="20"/>
          <w:szCs w:val="20"/>
          <w:lang w:val="es-ES"/>
        </w:rPr>
        <w:t xml:space="preserve"> </w:t>
      </w:r>
      <w:r w:rsidRPr="00595447">
        <w:rPr>
          <w:rFonts w:ascii="GHEA Grapalat" w:hAnsi="GHEA Grapalat" w:cs="Sylfaen"/>
          <w:sz w:val="20"/>
          <w:szCs w:val="20"/>
          <w:lang w:val="ru-RU"/>
        </w:rPr>
        <w:t>սահմանված</w:t>
      </w:r>
      <w:r w:rsidRPr="00595447">
        <w:rPr>
          <w:rFonts w:ascii="GHEA Grapalat" w:hAnsi="GHEA Grapalat" w:cs="Sylfaen"/>
          <w:sz w:val="20"/>
          <w:szCs w:val="20"/>
          <w:lang w:val="es-ES"/>
        </w:rPr>
        <w:t xml:space="preserve"> </w:t>
      </w:r>
      <w:r w:rsidRPr="00595447">
        <w:rPr>
          <w:rFonts w:ascii="GHEA Grapalat" w:hAnsi="GHEA Grapalat" w:cs="Sylfaen"/>
          <w:sz w:val="20"/>
          <w:szCs w:val="20"/>
          <w:lang w:val="ru-RU"/>
        </w:rPr>
        <w:t>կարգով։</w:t>
      </w:r>
      <w:r w:rsidRPr="00595447">
        <w:rPr>
          <w:rFonts w:ascii="GHEA Grapalat" w:hAnsi="GHEA Grapalat" w:cs="Sylfaen"/>
          <w:sz w:val="20"/>
          <w:szCs w:val="20"/>
          <w:lang w:val="es-ES"/>
        </w:rPr>
        <w:t xml:space="preserve"> </w:t>
      </w:r>
    </w:p>
    <w:p w:rsidR="002E0D1E" w:rsidRPr="00595447" w:rsidRDefault="002E0D1E" w:rsidP="002E0D1E">
      <w:pPr>
        <w:ind w:firstLine="567"/>
        <w:jc w:val="both"/>
        <w:rPr>
          <w:rFonts w:ascii="GHEA Grapalat" w:hAnsi="GHEA Grapalat" w:cs="Sylfaen"/>
          <w:sz w:val="20"/>
          <w:lang w:val="af-ZA"/>
        </w:rPr>
      </w:pPr>
      <w:proofErr w:type="gramStart"/>
      <w:r w:rsidRPr="00595447">
        <w:rPr>
          <w:rFonts w:ascii="GHEA Grapalat" w:hAnsi="GHEA Grapalat"/>
          <w:sz w:val="20"/>
          <w:szCs w:val="20"/>
        </w:rPr>
        <w:t>Մ</w:t>
      </w:r>
      <w:r w:rsidRPr="00595447">
        <w:rPr>
          <w:rFonts w:ascii="GHEA Grapalat" w:hAnsi="GHEA Grapalat" w:cs="Sylfaen"/>
          <w:sz w:val="20"/>
          <w:szCs w:val="20"/>
        </w:rPr>
        <w:t>ասնակցի</w:t>
      </w:r>
      <w:r w:rsidRPr="00595447">
        <w:rPr>
          <w:rFonts w:ascii="GHEA Grapalat" w:hAnsi="GHEA Grapalat"/>
          <w:sz w:val="20"/>
          <w:szCs w:val="20"/>
          <w:lang w:val="es-ES"/>
        </w:rPr>
        <w:t xml:space="preserve"> </w:t>
      </w:r>
      <w:r w:rsidRPr="00595447">
        <w:rPr>
          <w:rFonts w:ascii="GHEA Grapalat" w:hAnsi="GHEA Grapalat" w:cs="Sylfaen"/>
          <w:sz w:val="20"/>
          <w:szCs w:val="20"/>
        </w:rPr>
        <w:t>առաջարկները</w:t>
      </w:r>
      <w:r w:rsidRPr="00595447">
        <w:rPr>
          <w:rFonts w:ascii="GHEA Grapalat" w:hAnsi="GHEA Grapalat"/>
          <w:sz w:val="20"/>
          <w:szCs w:val="20"/>
          <w:lang w:val="es-ES"/>
        </w:rPr>
        <w:t xml:space="preserve">, </w:t>
      </w:r>
      <w:r w:rsidRPr="00595447">
        <w:rPr>
          <w:rFonts w:ascii="GHEA Grapalat" w:hAnsi="GHEA Grapalat" w:cs="Sylfaen"/>
          <w:sz w:val="20"/>
          <w:szCs w:val="20"/>
        </w:rPr>
        <w:t>դրանց</w:t>
      </w:r>
      <w:r w:rsidRPr="00595447">
        <w:rPr>
          <w:rFonts w:ascii="GHEA Grapalat" w:hAnsi="GHEA Grapalat"/>
          <w:sz w:val="20"/>
          <w:szCs w:val="20"/>
          <w:lang w:val="es-ES"/>
        </w:rPr>
        <w:t xml:space="preserve"> </w:t>
      </w:r>
      <w:r w:rsidRPr="00595447">
        <w:rPr>
          <w:rFonts w:ascii="GHEA Grapalat" w:hAnsi="GHEA Grapalat" w:cs="Sylfaen"/>
          <w:sz w:val="20"/>
          <w:szCs w:val="20"/>
        </w:rPr>
        <w:t>վերաբերող</w:t>
      </w:r>
      <w:r w:rsidRPr="00595447">
        <w:rPr>
          <w:rFonts w:ascii="GHEA Grapalat" w:hAnsi="GHEA Grapalat"/>
          <w:sz w:val="20"/>
          <w:szCs w:val="20"/>
          <w:lang w:val="es-ES"/>
        </w:rPr>
        <w:t xml:space="preserve"> </w:t>
      </w:r>
      <w:r w:rsidRPr="00595447">
        <w:rPr>
          <w:rFonts w:ascii="GHEA Grapalat" w:hAnsi="GHEA Grapalat" w:cs="Sylfaen"/>
          <w:sz w:val="20"/>
          <w:szCs w:val="20"/>
        </w:rPr>
        <w:t>փաստաթղթերը</w:t>
      </w:r>
      <w:r w:rsidRPr="00595447">
        <w:rPr>
          <w:rFonts w:ascii="GHEA Grapalat" w:hAnsi="GHEA Grapalat"/>
          <w:sz w:val="20"/>
          <w:szCs w:val="20"/>
          <w:lang w:val="es-ES"/>
        </w:rPr>
        <w:t xml:space="preserve"> </w:t>
      </w:r>
      <w:r w:rsidRPr="00595447">
        <w:rPr>
          <w:rFonts w:ascii="GHEA Grapalat" w:hAnsi="GHEA Grapalat" w:cs="Sylfaen"/>
          <w:sz w:val="20"/>
          <w:szCs w:val="20"/>
        </w:rPr>
        <w:t>դրվում</w:t>
      </w:r>
      <w:r w:rsidRPr="00595447">
        <w:rPr>
          <w:rFonts w:ascii="GHEA Grapalat" w:hAnsi="GHEA Grapalat"/>
          <w:sz w:val="20"/>
          <w:szCs w:val="20"/>
          <w:lang w:val="es-ES"/>
        </w:rPr>
        <w:t xml:space="preserve"> </w:t>
      </w:r>
      <w:r w:rsidRPr="00595447">
        <w:rPr>
          <w:rFonts w:ascii="GHEA Grapalat" w:hAnsi="GHEA Grapalat" w:cs="Sylfaen"/>
          <w:sz w:val="20"/>
          <w:szCs w:val="20"/>
        </w:rPr>
        <w:t>են</w:t>
      </w:r>
      <w:r w:rsidRPr="00595447">
        <w:rPr>
          <w:rFonts w:ascii="GHEA Grapalat" w:hAnsi="GHEA Grapalat"/>
          <w:sz w:val="20"/>
          <w:szCs w:val="20"/>
          <w:lang w:val="es-ES"/>
        </w:rPr>
        <w:t xml:space="preserve"> </w:t>
      </w:r>
      <w:r w:rsidRPr="00595447">
        <w:rPr>
          <w:rFonts w:ascii="GHEA Grapalat" w:hAnsi="GHEA Grapalat" w:cs="Sylfaen"/>
          <w:sz w:val="20"/>
          <w:szCs w:val="20"/>
        </w:rPr>
        <w:t>ծրարի</w:t>
      </w:r>
      <w:r w:rsidRPr="00595447">
        <w:rPr>
          <w:rFonts w:ascii="GHEA Grapalat" w:hAnsi="GHEA Grapalat"/>
          <w:sz w:val="20"/>
          <w:szCs w:val="20"/>
          <w:lang w:val="es-ES"/>
        </w:rPr>
        <w:t xml:space="preserve"> </w:t>
      </w:r>
      <w:r w:rsidRPr="00595447">
        <w:rPr>
          <w:rFonts w:ascii="GHEA Grapalat" w:hAnsi="GHEA Grapalat" w:cs="Sylfaen"/>
          <w:sz w:val="20"/>
          <w:szCs w:val="20"/>
        </w:rPr>
        <w:t>մեջ</w:t>
      </w:r>
      <w:r w:rsidRPr="00595447">
        <w:rPr>
          <w:rFonts w:ascii="GHEA Grapalat" w:hAnsi="GHEA Grapalat"/>
          <w:sz w:val="20"/>
          <w:szCs w:val="20"/>
          <w:lang w:val="es-ES"/>
        </w:rPr>
        <w:t xml:space="preserve">, </w:t>
      </w:r>
      <w:r w:rsidRPr="00595447">
        <w:rPr>
          <w:rFonts w:ascii="GHEA Grapalat" w:hAnsi="GHEA Grapalat" w:cs="Sylfaen"/>
          <w:sz w:val="20"/>
          <w:szCs w:val="20"/>
        </w:rPr>
        <w:t>որը</w:t>
      </w:r>
      <w:r w:rsidRPr="00595447">
        <w:rPr>
          <w:rFonts w:ascii="GHEA Grapalat" w:hAnsi="GHEA Grapalat"/>
          <w:sz w:val="20"/>
          <w:szCs w:val="20"/>
          <w:lang w:val="es-ES"/>
        </w:rPr>
        <w:t xml:space="preserve"> </w:t>
      </w:r>
      <w:r w:rsidRPr="00595447">
        <w:rPr>
          <w:rFonts w:ascii="GHEA Grapalat" w:hAnsi="GHEA Grapalat" w:cs="Sylfaen"/>
          <w:sz w:val="20"/>
          <w:szCs w:val="20"/>
        </w:rPr>
        <w:t>սոսնձում</w:t>
      </w:r>
      <w:r w:rsidRPr="00595447">
        <w:rPr>
          <w:rFonts w:ascii="GHEA Grapalat" w:hAnsi="GHEA Grapalat"/>
          <w:sz w:val="20"/>
          <w:szCs w:val="20"/>
          <w:lang w:val="es-ES"/>
        </w:rPr>
        <w:t xml:space="preserve"> </w:t>
      </w:r>
      <w:r w:rsidRPr="00595447">
        <w:rPr>
          <w:rFonts w:ascii="GHEA Grapalat" w:hAnsi="GHEA Grapalat" w:cs="Sylfaen"/>
          <w:sz w:val="20"/>
          <w:szCs w:val="20"/>
        </w:rPr>
        <w:t>է</w:t>
      </w:r>
      <w:r w:rsidRPr="00595447">
        <w:rPr>
          <w:rFonts w:ascii="GHEA Grapalat" w:hAnsi="GHEA Grapalat"/>
          <w:sz w:val="20"/>
          <w:szCs w:val="20"/>
          <w:lang w:val="es-ES"/>
        </w:rPr>
        <w:t xml:space="preserve"> </w:t>
      </w:r>
      <w:r w:rsidRPr="00595447">
        <w:rPr>
          <w:rFonts w:ascii="GHEA Grapalat" w:hAnsi="GHEA Grapalat" w:cs="Sylfaen"/>
          <w:sz w:val="20"/>
          <w:szCs w:val="20"/>
        </w:rPr>
        <w:t>այն</w:t>
      </w:r>
      <w:r w:rsidRPr="00595447">
        <w:rPr>
          <w:rFonts w:ascii="GHEA Grapalat" w:hAnsi="GHEA Grapalat"/>
          <w:sz w:val="20"/>
          <w:szCs w:val="20"/>
          <w:lang w:val="es-ES"/>
        </w:rPr>
        <w:t xml:space="preserve"> </w:t>
      </w:r>
      <w:r w:rsidRPr="00595447">
        <w:rPr>
          <w:rFonts w:ascii="GHEA Grapalat" w:hAnsi="GHEA Grapalat" w:cs="Sylfaen"/>
          <w:sz w:val="20"/>
          <w:szCs w:val="20"/>
        </w:rPr>
        <w:t>ներկայացնողը</w:t>
      </w:r>
      <w:r w:rsidRPr="00595447">
        <w:rPr>
          <w:rFonts w:ascii="GHEA Grapalat" w:hAnsi="GHEA Grapalat"/>
          <w:sz w:val="20"/>
          <w:szCs w:val="20"/>
          <w:lang w:val="es-ES"/>
        </w:rPr>
        <w:t xml:space="preserve">: </w:t>
      </w:r>
      <w:r w:rsidRPr="00595447">
        <w:rPr>
          <w:rFonts w:ascii="GHEA Grapalat" w:hAnsi="GHEA Grapalat" w:cs="Sylfaen"/>
          <w:sz w:val="20"/>
          <w:szCs w:val="20"/>
        </w:rPr>
        <w:t>Ծրարում</w:t>
      </w:r>
      <w:r w:rsidRPr="00595447">
        <w:rPr>
          <w:rFonts w:ascii="GHEA Grapalat" w:hAnsi="GHEA Grapalat"/>
          <w:sz w:val="20"/>
          <w:szCs w:val="20"/>
          <w:lang w:val="es-ES"/>
        </w:rPr>
        <w:t xml:space="preserve"> </w:t>
      </w:r>
      <w:r w:rsidRPr="00595447">
        <w:rPr>
          <w:rFonts w:ascii="GHEA Grapalat" w:hAnsi="GHEA Grapalat" w:cs="Sylfaen"/>
          <w:sz w:val="20"/>
          <w:szCs w:val="20"/>
        </w:rPr>
        <w:t>ներառված</w:t>
      </w:r>
      <w:r w:rsidRPr="00595447">
        <w:rPr>
          <w:rFonts w:ascii="GHEA Grapalat" w:hAnsi="GHEA Grapalat"/>
          <w:sz w:val="20"/>
          <w:szCs w:val="20"/>
          <w:lang w:val="es-ES"/>
        </w:rPr>
        <w:t xml:space="preserve"> </w:t>
      </w:r>
      <w:r w:rsidRPr="00595447">
        <w:rPr>
          <w:rFonts w:ascii="GHEA Grapalat" w:hAnsi="GHEA Grapalat" w:cs="Sylfaen"/>
          <w:sz w:val="20"/>
          <w:szCs w:val="20"/>
        </w:rPr>
        <w:t>փաստաթղթերը</w:t>
      </w:r>
      <w:r w:rsidRPr="00595447">
        <w:rPr>
          <w:rFonts w:ascii="GHEA Grapalat" w:hAnsi="GHEA Grapalat" w:cs="Sylfaen"/>
          <w:sz w:val="20"/>
          <w:szCs w:val="20"/>
          <w:lang w:val="es-ES"/>
        </w:rPr>
        <w:t xml:space="preserve">, </w:t>
      </w:r>
      <w:r w:rsidRPr="00595447">
        <w:rPr>
          <w:rFonts w:ascii="GHEA Grapalat" w:hAnsi="GHEA Grapalat" w:cs="Sylfaen"/>
          <w:sz w:val="20"/>
          <w:szCs w:val="20"/>
        </w:rPr>
        <w:t>կազմվում</w:t>
      </w:r>
      <w:r w:rsidRPr="00595447">
        <w:rPr>
          <w:rFonts w:ascii="GHEA Grapalat" w:hAnsi="GHEA Grapalat"/>
          <w:sz w:val="20"/>
          <w:szCs w:val="20"/>
          <w:lang w:val="es-ES"/>
        </w:rPr>
        <w:t xml:space="preserve"> </w:t>
      </w:r>
      <w:r w:rsidRPr="00595447">
        <w:rPr>
          <w:rFonts w:ascii="GHEA Grapalat" w:hAnsi="GHEA Grapalat" w:cs="Sylfaen"/>
          <w:sz w:val="20"/>
          <w:szCs w:val="20"/>
        </w:rPr>
        <w:t>են</w:t>
      </w:r>
      <w:r w:rsidRPr="00595447">
        <w:rPr>
          <w:rFonts w:ascii="GHEA Grapalat" w:hAnsi="GHEA Grapalat"/>
          <w:sz w:val="20"/>
          <w:szCs w:val="20"/>
          <w:lang w:val="es-ES"/>
        </w:rPr>
        <w:t xml:space="preserve"> </w:t>
      </w:r>
      <w:r w:rsidRPr="00595447">
        <w:rPr>
          <w:rFonts w:ascii="GHEA Grapalat" w:hAnsi="GHEA Grapalat" w:cs="Sylfaen"/>
          <w:sz w:val="20"/>
          <w:szCs w:val="20"/>
        </w:rPr>
        <w:t>բնօրինակից</w:t>
      </w:r>
      <w:r w:rsidRPr="00595447">
        <w:rPr>
          <w:rFonts w:ascii="GHEA Grapalat" w:hAnsi="GHEA Grapalat"/>
          <w:sz w:val="20"/>
          <w:szCs w:val="20"/>
          <w:lang w:val="es-ES"/>
        </w:rPr>
        <w:t xml:space="preserve"> </w:t>
      </w:r>
      <w:r w:rsidRPr="00595447">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595447">
        <w:rPr>
          <w:rFonts w:ascii="GHEA Grapalat" w:hAnsi="GHEA Grapalat" w:cs="Sylfaen"/>
          <w:sz w:val="20"/>
          <w:szCs w:val="20"/>
        </w:rPr>
        <w:t>և</w:t>
      </w:r>
      <w:r w:rsidRPr="00595447">
        <w:rPr>
          <w:rFonts w:ascii="GHEA Grapalat" w:hAnsi="GHEA Grapalat"/>
          <w:sz w:val="20"/>
          <w:szCs w:val="20"/>
          <w:lang w:val="es-ES"/>
        </w:rPr>
        <w:t xml:space="preserve"> </w:t>
      </w:r>
      <w:r w:rsidR="00284A2F" w:rsidRPr="00284A2F">
        <w:rPr>
          <w:rFonts w:ascii="GHEA Grapalat" w:hAnsi="GHEA Grapalat"/>
          <w:b/>
          <w:sz w:val="20"/>
          <w:szCs w:val="20"/>
          <w:lang w:val="hy-AM"/>
        </w:rPr>
        <w:t>երկու</w:t>
      </w:r>
      <w:r w:rsidR="00284A2F">
        <w:rPr>
          <w:rFonts w:ascii="GHEA Grapalat" w:hAnsi="GHEA Grapalat"/>
          <w:sz w:val="20"/>
          <w:szCs w:val="20"/>
          <w:lang w:val="hy-AM"/>
        </w:rPr>
        <w:t xml:space="preserve"> </w:t>
      </w:r>
      <w:r w:rsidRPr="00595447">
        <w:rPr>
          <w:rFonts w:ascii="GHEA Grapalat" w:hAnsi="GHEA Grapalat"/>
          <w:sz w:val="20"/>
          <w:szCs w:val="20"/>
        </w:rPr>
        <w:t>օրինակ</w:t>
      </w:r>
      <w:r w:rsidRPr="00595447">
        <w:rPr>
          <w:rFonts w:ascii="GHEA Grapalat" w:hAnsi="GHEA Grapalat"/>
          <w:sz w:val="20"/>
          <w:szCs w:val="20"/>
          <w:lang w:val="es-ES"/>
        </w:rPr>
        <w:t xml:space="preserve"> </w:t>
      </w:r>
      <w:r w:rsidRPr="00595447">
        <w:rPr>
          <w:rFonts w:ascii="GHEA Grapalat" w:hAnsi="GHEA Grapalat" w:cs="Sylfaen"/>
          <w:sz w:val="20"/>
          <w:szCs w:val="20"/>
        </w:rPr>
        <w:t>պատճեններից</w:t>
      </w:r>
      <w:r w:rsidRPr="00595447">
        <w:rPr>
          <w:rFonts w:ascii="GHEA Grapalat" w:hAnsi="GHEA Grapalat"/>
          <w:sz w:val="20"/>
          <w:szCs w:val="20"/>
          <w:lang w:val="es-ES"/>
        </w:rPr>
        <w:t xml:space="preserve">: </w:t>
      </w:r>
      <w:r w:rsidRPr="00595447">
        <w:rPr>
          <w:rFonts w:ascii="GHEA Grapalat" w:hAnsi="GHEA Grapalat" w:cs="Sylfaen"/>
          <w:sz w:val="20"/>
          <w:szCs w:val="20"/>
        </w:rPr>
        <w:t>Փաստաթղթերի</w:t>
      </w:r>
      <w:r w:rsidRPr="00595447">
        <w:rPr>
          <w:rFonts w:ascii="GHEA Grapalat" w:hAnsi="GHEA Grapalat"/>
          <w:sz w:val="20"/>
          <w:szCs w:val="20"/>
          <w:lang w:val="es-ES"/>
        </w:rPr>
        <w:t xml:space="preserve"> </w:t>
      </w:r>
      <w:r w:rsidRPr="00595447">
        <w:rPr>
          <w:rFonts w:ascii="GHEA Grapalat" w:hAnsi="GHEA Grapalat" w:cs="Sylfaen"/>
          <w:sz w:val="20"/>
          <w:szCs w:val="20"/>
        </w:rPr>
        <w:t>փաթեթների</w:t>
      </w:r>
      <w:r w:rsidRPr="00595447">
        <w:rPr>
          <w:rFonts w:ascii="GHEA Grapalat" w:hAnsi="GHEA Grapalat"/>
          <w:sz w:val="20"/>
          <w:szCs w:val="20"/>
          <w:lang w:val="es-ES"/>
        </w:rPr>
        <w:t xml:space="preserve"> </w:t>
      </w:r>
      <w:r w:rsidRPr="00595447">
        <w:rPr>
          <w:rFonts w:ascii="GHEA Grapalat" w:hAnsi="GHEA Grapalat" w:cs="Sylfaen"/>
          <w:sz w:val="20"/>
          <w:szCs w:val="20"/>
        </w:rPr>
        <w:t>վրա</w:t>
      </w:r>
      <w:r w:rsidRPr="00595447">
        <w:rPr>
          <w:rFonts w:ascii="GHEA Grapalat" w:hAnsi="GHEA Grapalat"/>
          <w:sz w:val="20"/>
          <w:szCs w:val="20"/>
          <w:lang w:val="es-ES"/>
        </w:rPr>
        <w:t xml:space="preserve"> </w:t>
      </w:r>
      <w:r w:rsidRPr="00595447">
        <w:rPr>
          <w:rFonts w:ascii="GHEA Grapalat" w:hAnsi="GHEA Grapalat" w:cs="Sylfaen"/>
          <w:sz w:val="20"/>
          <w:szCs w:val="20"/>
        </w:rPr>
        <w:t>համապատասխանաբար</w:t>
      </w:r>
      <w:r w:rsidRPr="00595447">
        <w:rPr>
          <w:rFonts w:ascii="GHEA Grapalat" w:hAnsi="GHEA Grapalat"/>
          <w:sz w:val="20"/>
          <w:szCs w:val="20"/>
          <w:lang w:val="es-ES"/>
        </w:rPr>
        <w:t xml:space="preserve"> </w:t>
      </w:r>
      <w:r w:rsidRPr="00595447">
        <w:rPr>
          <w:rFonts w:ascii="GHEA Grapalat" w:hAnsi="GHEA Grapalat" w:cs="Sylfaen"/>
          <w:sz w:val="20"/>
          <w:szCs w:val="20"/>
        </w:rPr>
        <w:t>գրվում</w:t>
      </w:r>
      <w:r w:rsidRPr="00595447">
        <w:rPr>
          <w:rFonts w:ascii="GHEA Grapalat" w:hAnsi="GHEA Grapalat"/>
          <w:sz w:val="20"/>
          <w:szCs w:val="20"/>
          <w:lang w:val="es-ES"/>
        </w:rPr>
        <w:t xml:space="preserve"> </w:t>
      </w:r>
      <w:r w:rsidRPr="00595447">
        <w:rPr>
          <w:rFonts w:ascii="GHEA Grapalat" w:hAnsi="GHEA Grapalat" w:cs="Sylfaen"/>
          <w:sz w:val="20"/>
          <w:szCs w:val="20"/>
        </w:rPr>
        <w:t>են</w:t>
      </w:r>
      <w:r w:rsidRPr="00595447">
        <w:rPr>
          <w:rFonts w:ascii="GHEA Grapalat" w:hAnsi="GHEA Grapalat"/>
          <w:sz w:val="20"/>
          <w:szCs w:val="20"/>
          <w:lang w:val="es-ES"/>
        </w:rPr>
        <w:t xml:space="preserve"> «</w:t>
      </w:r>
      <w:r w:rsidRPr="00595447">
        <w:rPr>
          <w:rFonts w:ascii="GHEA Grapalat" w:hAnsi="GHEA Grapalat" w:cs="Sylfaen"/>
          <w:sz w:val="20"/>
          <w:szCs w:val="20"/>
        </w:rPr>
        <w:t>բնօրինակ</w:t>
      </w:r>
      <w:r w:rsidRPr="00595447">
        <w:rPr>
          <w:rFonts w:ascii="GHEA Grapalat" w:hAnsi="GHEA Grapalat"/>
          <w:sz w:val="20"/>
          <w:szCs w:val="20"/>
          <w:lang w:val="es-ES"/>
        </w:rPr>
        <w:t xml:space="preserve">» </w:t>
      </w:r>
      <w:r w:rsidRPr="00595447">
        <w:rPr>
          <w:rFonts w:ascii="GHEA Grapalat" w:hAnsi="GHEA Grapalat" w:cs="Sylfaen"/>
          <w:sz w:val="20"/>
          <w:szCs w:val="20"/>
        </w:rPr>
        <w:t>և</w:t>
      </w:r>
      <w:r w:rsidRPr="00595447">
        <w:rPr>
          <w:rFonts w:ascii="GHEA Grapalat" w:hAnsi="GHEA Grapalat"/>
          <w:sz w:val="20"/>
          <w:szCs w:val="20"/>
          <w:lang w:val="es-ES"/>
        </w:rPr>
        <w:t xml:space="preserve"> «</w:t>
      </w:r>
      <w:r w:rsidRPr="00595447">
        <w:rPr>
          <w:rFonts w:ascii="GHEA Grapalat" w:hAnsi="GHEA Grapalat" w:cs="Sylfaen"/>
          <w:sz w:val="20"/>
          <w:szCs w:val="20"/>
        </w:rPr>
        <w:t>պատճեն</w:t>
      </w:r>
      <w:r w:rsidRPr="00595447">
        <w:rPr>
          <w:rFonts w:ascii="GHEA Grapalat" w:hAnsi="GHEA Grapalat"/>
          <w:sz w:val="20"/>
          <w:szCs w:val="20"/>
          <w:lang w:val="es-ES"/>
        </w:rPr>
        <w:t xml:space="preserve">» </w:t>
      </w:r>
      <w:r w:rsidRPr="00595447">
        <w:rPr>
          <w:rFonts w:ascii="GHEA Grapalat" w:hAnsi="GHEA Grapalat" w:cs="Sylfaen"/>
          <w:sz w:val="20"/>
          <w:szCs w:val="20"/>
        </w:rPr>
        <w:t>բառերը</w:t>
      </w:r>
      <w:r w:rsidRPr="00595447">
        <w:rPr>
          <w:rFonts w:ascii="GHEA Grapalat" w:hAnsi="GHEA Grapalat"/>
          <w:sz w:val="20"/>
          <w:szCs w:val="20"/>
          <w:lang w:val="es-ES"/>
        </w:rPr>
        <w:t xml:space="preserve">: </w:t>
      </w:r>
      <w:r w:rsidRPr="00595447">
        <w:rPr>
          <w:rFonts w:ascii="GHEA Grapalat" w:hAnsi="GHEA Grapalat" w:cs="Sylfaen"/>
          <w:sz w:val="20"/>
          <w:lang w:val="ru-RU"/>
        </w:rPr>
        <w:t>Հայտում</w:t>
      </w:r>
      <w:r w:rsidRPr="00595447">
        <w:rPr>
          <w:rFonts w:ascii="GHEA Grapalat" w:hAnsi="GHEA Grapalat" w:cs="Sylfaen"/>
          <w:sz w:val="20"/>
          <w:lang w:val="af-ZA"/>
        </w:rPr>
        <w:t xml:space="preserve"> </w:t>
      </w:r>
      <w:r w:rsidRPr="00595447">
        <w:rPr>
          <w:rFonts w:ascii="GHEA Grapalat" w:hAnsi="GHEA Grapalat" w:cs="Sylfaen"/>
          <w:sz w:val="20"/>
          <w:lang w:val="ru-RU"/>
        </w:rPr>
        <w:t>ներառվող</w:t>
      </w:r>
      <w:r w:rsidRPr="00595447">
        <w:rPr>
          <w:rFonts w:ascii="GHEA Grapalat" w:hAnsi="GHEA Grapalat" w:cs="Sylfaen"/>
          <w:sz w:val="20"/>
          <w:lang w:val="af-ZA"/>
        </w:rPr>
        <w:t xml:space="preserve"> </w:t>
      </w:r>
      <w:r w:rsidRPr="00595447">
        <w:rPr>
          <w:rFonts w:ascii="GHEA Grapalat" w:hAnsi="GHEA Grapalat" w:cs="Sylfaen"/>
          <w:sz w:val="20"/>
          <w:lang w:val="ru-RU"/>
        </w:rPr>
        <w:t>բնօրինակ</w:t>
      </w:r>
      <w:r w:rsidRPr="00595447">
        <w:rPr>
          <w:rFonts w:ascii="GHEA Grapalat" w:hAnsi="GHEA Grapalat" w:cs="Sylfaen"/>
          <w:sz w:val="20"/>
          <w:lang w:val="af-ZA"/>
        </w:rPr>
        <w:t xml:space="preserve"> </w:t>
      </w:r>
      <w:r w:rsidRPr="00595447">
        <w:rPr>
          <w:rFonts w:ascii="GHEA Grapalat" w:hAnsi="GHEA Grapalat" w:cs="Sylfaen"/>
          <w:sz w:val="20"/>
          <w:lang w:val="ru-RU"/>
        </w:rPr>
        <w:t>փաստաթղթերի</w:t>
      </w:r>
      <w:r w:rsidRPr="00595447">
        <w:rPr>
          <w:rFonts w:ascii="GHEA Grapalat" w:hAnsi="GHEA Grapalat" w:cs="Sylfaen"/>
          <w:sz w:val="20"/>
          <w:lang w:val="af-ZA"/>
        </w:rPr>
        <w:t xml:space="preserve"> </w:t>
      </w:r>
      <w:r w:rsidRPr="00595447">
        <w:rPr>
          <w:rFonts w:ascii="GHEA Grapalat" w:hAnsi="GHEA Grapalat" w:cs="Sylfaen"/>
          <w:sz w:val="20"/>
          <w:lang w:val="ru-RU"/>
        </w:rPr>
        <w:t>փոխարեն</w:t>
      </w:r>
      <w:r w:rsidRPr="00595447">
        <w:rPr>
          <w:rFonts w:ascii="GHEA Grapalat" w:hAnsi="GHEA Grapalat" w:cs="Sylfaen"/>
          <w:sz w:val="20"/>
          <w:lang w:val="af-ZA"/>
        </w:rPr>
        <w:t xml:space="preserve"> </w:t>
      </w:r>
      <w:r w:rsidRPr="00595447">
        <w:rPr>
          <w:rFonts w:ascii="GHEA Grapalat" w:hAnsi="GHEA Grapalat" w:cs="Sylfaen"/>
          <w:sz w:val="20"/>
          <w:lang w:val="ru-RU"/>
        </w:rPr>
        <w:t>կարող</w:t>
      </w:r>
      <w:r w:rsidRPr="00595447">
        <w:rPr>
          <w:rFonts w:ascii="GHEA Grapalat" w:hAnsi="GHEA Grapalat" w:cs="Sylfaen"/>
          <w:sz w:val="20"/>
          <w:lang w:val="af-ZA"/>
        </w:rPr>
        <w:t xml:space="preserve"> </w:t>
      </w:r>
      <w:r w:rsidRPr="00595447">
        <w:rPr>
          <w:rFonts w:ascii="GHEA Grapalat" w:hAnsi="GHEA Grapalat" w:cs="Sylfaen"/>
          <w:sz w:val="20"/>
          <w:lang w:val="ru-RU"/>
        </w:rPr>
        <w:t>են</w:t>
      </w:r>
      <w:r w:rsidRPr="00595447">
        <w:rPr>
          <w:rFonts w:ascii="GHEA Grapalat" w:hAnsi="GHEA Grapalat" w:cs="Sylfaen"/>
          <w:sz w:val="20"/>
          <w:lang w:val="af-ZA"/>
        </w:rPr>
        <w:t xml:space="preserve"> </w:t>
      </w:r>
      <w:r w:rsidRPr="00595447">
        <w:rPr>
          <w:rFonts w:ascii="GHEA Grapalat" w:hAnsi="GHEA Grapalat" w:cs="Sylfaen"/>
          <w:sz w:val="20"/>
          <w:lang w:val="ru-RU"/>
        </w:rPr>
        <w:t>ներկայացվել</w:t>
      </w:r>
      <w:r w:rsidRPr="00595447">
        <w:rPr>
          <w:rFonts w:ascii="GHEA Grapalat" w:hAnsi="GHEA Grapalat" w:cs="Sylfaen"/>
          <w:sz w:val="20"/>
          <w:lang w:val="af-ZA"/>
        </w:rPr>
        <w:t xml:space="preserve"> </w:t>
      </w:r>
      <w:r w:rsidRPr="00595447">
        <w:rPr>
          <w:rFonts w:ascii="GHEA Grapalat" w:hAnsi="GHEA Grapalat" w:cs="Sylfaen"/>
          <w:sz w:val="20"/>
          <w:lang w:val="ru-RU"/>
        </w:rPr>
        <w:t>դրանց</w:t>
      </w:r>
      <w:r w:rsidRPr="00595447">
        <w:rPr>
          <w:rFonts w:ascii="GHEA Grapalat" w:hAnsi="GHEA Grapalat" w:cs="Sylfaen"/>
          <w:sz w:val="20"/>
          <w:lang w:val="af-ZA"/>
        </w:rPr>
        <w:t xml:space="preserve"> </w:t>
      </w:r>
      <w:r w:rsidRPr="00595447">
        <w:rPr>
          <w:rFonts w:ascii="GHEA Grapalat" w:hAnsi="GHEA Grapalat" w:cs="Sylfaen"/>
          <w:sz w:val="20"/>
          <w:lang w:val="ru-RU"/>
        </w:rPr>
        <w:t>նոտարական</w:t>
      </w:r>
      <w:r w:rsidRPr="00595447">
        <w:rPr>
          <w:rFonts w:ascii="GHEA Grapalat" w:hAnsi="GHEA Grapalat" w:cs="Sylfaen"/>
          <w:sz w:val="20"/>
          <w:lang w:val="af-ZA"/>
        </w:rPr>
        <w:t xml:space="preserve"> </w:t>
      </w:r>
      <w:r w:rsidRPr="00595447">
        <w:rPr>
          <w:rFonts w:ascii="GHEA Grapalat" w:hAnsi="GHEA Grapalat" w:cs="Sylfaen"/>
          <w:sz w:val="20"/>
          <w:lang w:val="ru-RU"/>
        </w:rPr>
        <w:t>կարգով</w:t>
      </w:r>
      <w:r w:rsidRPr="00595447">
        <w:rPr>
          <w:rFonts w:ascii="GHEA Grapalat" w:hAnsi="GHEA Grapalat" w:cs="Sylfaen"/>
          <w:sz w:val="20"/>
          <w:lang w:val="af-ZA"/>
        </w:rPr>
        <w:t xml:space="preserve"> </w:t>
      </w:r>
      <w:r w:rsidRPr="00595447">
        <w:rPr>
          <w:rFonts w:ascii="GHEA Grapalat" w:hAnsi="GHEA Grapalat" w:cs="Sylfaen"/>
          <w:sz w:val="20"/>
          <w:lang w:val="ru-RU"/>
        </w:rPr>
        <w:t>վավերացված</w:t>
      </w:r>
      <w:r w:rsidRPr="00595447">
        <w:rPr>
          <w:rFonts w:ascii="GHEA Grapalat" w:hAnsi="GHEA Grapalat" w:cs="Sylfaen"/>
          <w:sz w:val="20"/>
          <w:lang w:val="af-ZA"/>
        </w:rPr>
        <w:t xml:space="preserve"> </w:t>
      </w:r>
      <w:r w:rsidRPr="00595447">
        <w:rPr>
          <w:rFonts w:ascii="GHEA Grapalat" w:hAnsi="GHEA Grapalat" w:cs="Sylfaen"/>
          <w:sz w:val="20"/>
          <w:lang w:val="ru-RU"/>
        </w:rPr>
        <w:t>օրինակները։</w:t>
      </w:r>
      <w:proofErr w:type="gramEnd"/>
    </w:p>
    <w:p w:rsidR="002E0D1E" w:rsidRPr="00595447" w:rsidRDefault="002E0D1E" w:rsidP="002E0D1E">
      <w:pPr>
        <w:ind w:firstLine="720"/>
        <w:jc w:val="both"/>
        <w:rPr>
          <w:rFonts w:ascii="GHEA Grapalat" w:hAnsi="GHEA Grapalat"/>
          <w:sz w:val="20"/>
          <w:szCs w:val="20"/>
          <w:lang w:val="af-ZA"/>
        </w:rPr>
      </w:pPr>
      <w:r w:rsidRPr="00595447">
        <w:rPr>
          <w:rFonts w:ascii="GHEA Grapalat" w:hAnsi="GHEA Grapalat" w:cs="Sylfaen"/>
          <w:sz w:val="20"/>
          <w:szCs w:val="20"/>
        </w:rPr>
        <w:t>Ծրարը</w:t>
      </w:r>
      <w:r w:rsidRPr="00595447">
        <w:rPr>
          <w:rFonts w:ascii="GHEA Grapalat" w:hAnsi="GHEA Grapalat"/>
          <w:sz w:val="20"/>
          <w:szCs w:val="20"/>
          <w:lang w:val="af-ZA"/>
        </w:rPr>
        <w:t xml:space="preserve"> </w:t>
      </w:r>
      <w:r w:rsidRPr="00595447">
        <w:rPr>
          <w:rFonts w:ascii="GHEA Grapalat" w:hAnsi="GHEA Grapalat" w:cs="Sylfaen"/>
          <w:sz w:val="20"/>
          <w:szCs w:val="20"/>
        </w:rPr>
        <w:t>և</w:t>
      </w:r>
      <w:r w:rsidRPr="00595447">
        <w:rPr>
          <w:rFonts w:ascii="GHEA Grapalat" w:hAnsi="GHEA Grapalat"/>
          <w:sz w:val="20"/>
          <w:szCs w:val="20"/>
          <w:lang w:val="af-ZA"/>
        </w:rPr>
        <w:t xml:space="preserve"> </w:t>
      </w:r>
      <w:r w:rsidRPr="00595447">
        <w:rPr>
          <w:rFonts w:ascii="GHEA Grapalat" w:hAnsi="GHEA Grapalat"/>
          <w:sz w:val="20"/>
          <w:szCs w:val="20"/>
        </w:rPr>
        <w:t>սույն</w:t>
      </w:r>
      <w:r w:rsidRPr="00595447">
        <w:rPr>
          <w:rFonts w:ascii="GHEA Grapalat" w:hAnsi="GHEA Grapalat"/>
          <w:sz w:val="20"/>
          <w:szCs w:val="20"/>
          <w:lang w:val="af-ZA"/>
        </w:rPr>
        <w:t xml:space="preserve"> </w:t>
      </w:r>
      <w:r w:rsidRPr="00595447">
        <w:rPr>
          <w:rFonts w:ascii="GHEA Grapalat" w:hAnsi="GHEA Grapalat" w:cs="Sylfaen"/>
          <w:sz w:val="20"/>
          <w:szCs w:val="20"/>
        </w:rPr>
        <w:t>հրավերով</w:t>
      </w:r>
      <w:r w:rsidRPr="00595447">
        <w:rPr>
          <w:rFonts w:ascii="GHEA Grapalat" w:hAnsi="GHEA Grapalat"/>
          <w:sz w:val="20"/>
          <w:szCs w:val="20"/>
          <w:lang w:val="af-ZA"/>
        </w:rPr>
        <w:t xml:space="preserve"> </w:t>
      </w:r>
      <w:r w:rsidRPr="00595447">
        <w:rPr>
          <w:rFonts w:ascii="GHEA Grapalat" w:hAnsi="GHEA Grapalat" w:cs="Sylfaen"/>
          <w:sz w:val="20"/>
          <w:szCs w:val="20"/>
        </w:rPr>
        <w:t>նախատեսված</w:t>
      </w:r>
      <w:r w:rsidRPr="00595447">
        <w:rPr>
          <w:rFonts w:ascii="GHEA Grapalat" w:hAnsi="GHEA Grapalat"/>
          <w:sz w:val="20"/>
          <w:szCs w:val="20"/>
          <w:lang w:val="af-ZA"/>
        </w:rPr>
        <w:t xml:space="preserve">` </w:t>
      </w:r>
      <w:r w:rsidRPr="00595447">
        <w:rPr>
          <w:rFonts w:ascii="GHEA Grapalat" w:hAnsi="GHEA Grapalat"/>
          <w:sz w:val="20"/>
          <w:szCs w:val="20"/>
        </w:rPr>
        <w:t>մ</w:t>
      </w:r>
      <w:r w:rsidRPr="00595447">
        <w:rPr>
          <w:rFonts w:ascii="GHEA Grapalat" w:hAnsi="GHEA Grapalat" w:cs="Sylfaen"/>
          <w:sz w:val="20"/>
          <w:szCs w:val="20"/>
        </w:rPr>
        <w:t>ասնակցի</w:t>
      </w:r>
      <w:r w:rsidRPr="00595447">
        <w:rPr>
          <w:rFonts w:ascii="GHEA Grapalat" w:hAnsi="GHEA Grapalat"/>
          <w:sz w:val="20"/>
          <w:szCs w:val="20"/>
          <w:lang w:val="af-ZA"/>
        </w:rPr>
        <w:t xml:space="preserve"> </w:t>
      </w:r>
      <w:r w:rsidRPr="00595447">
        <w:rPr>
          <w:rFonts w:ascii="GHEA Grapalat" w:hAnsi="GHEA Grapalat" w:cs="Sylfaen"/>
          <w:sz w:val="20"/>
          <w:szCs w:val="20"/>
        </w:rPr>
        <w:t>կազմած</w:t>
      </w:r>
      <w:r w:rsidRPr="00595447">
        <w:rPr>
          <w:rFonts w:ascii="GHEA Grapalat" w:hAnsi="GHEA Grapalat"/>
          <w:sz w:val="20"/>
          <w:szCs w:val="20"/>
          <w:lang w:val="af-ZA"/>
        </w:rPr>
        <w:t xml:space="preserve"> </w:t>
      </w:r>
      <w:r w:rsidRPr="00595447">
        <w:rPr>
          <w:rFonts w:ascii="GHEA Grapalat" w:hAnsi="GHEA Grapalat" w:cs="Sylfaen"/>
          <w:sz w:val="20"/>
          <w:szCs w:val="20"/>
        </w:rPr>
        <w:t>փաստաթղթերն</w:t>
      </w:r>
      <w:r w:rsidRPr="00595447">
        <w:rPr>
          <w:rFonts w:ascii="GHEA Grapalat" w:hAnsi="GHEA Grapalat"/>
          <w:sz w:val="20"/>
          <w:szCs w:val="20"/>
          <w:lang w:val="af-ZA"/>
        </w:rPr>
        <w:t xml:space="preserve"> </w:t>
      </w:r>
      <w:r w:rsidRPr="00595447">
        <w:rPr>
          <w:rFonts w:ascii="GHEA Grapalat" w:hAnsi="GHEA Grapalat" w:cs="Sylfaen"/>
          <w:sz w:val="20"/>
          <w:szCs w:val="20"/>
        </w:rPr>
        <w:t>ստորագրում</w:t>
      </w:r>
      <w:r w:rsidRPr="00595447">
        <w:rPr>
          <w:rFonts w:ascii="GHEA Grapalat" w:hAnsi="GHEA Grapalat"/>
          <w:sz w:val="20"/>
          <w:szCs w:val="20"/>
          <w:lang w:val="af-ZA"/>
        </w:rPr>
        <w:t xml:space="preserve"> </w:t>
      </w:r>
      <w:r w:rsidRPr="00595447">
        <w:rPr>
          <w:rFonts w:ascii="GHEA Grapalat" w:hAnsi="GHEA Grapalat" w:cs="Sylfaen"/>
          <w:sz w:val="20"/>
          <w:szCs w:val="20"/>
        </w:rPr>
        <w:t>է</w:t>
      </w:r>
      <w:r w:rsidRPr="00595447">
        <w:rPr>
          <w:rFonts w:ascii="GHEA Grapalat" w:hAnsi="GHEA Grapalat"/>
          <w:sz w:val="20"/>
          <w:szCs w:val="20"/>
          <w:lang w:val="af-ZA"/>
        </w:rPr>
        <w:t xml:space="preserve"> </w:t>
      </w:r>
      <w:r w:rsidRPr="00595447">
        <w:rPr>
          <w:rFonts w:ascii="GHEA Grapalat" w:hAnsi="GHEA Grapalat" w:cs="Sylfaen"/>
          <w:sz w:val="20"/>
          <w:szCs w:val="20"/>
        </w:rPr>
        <w:t>դրանք</w:t>
      </w:r>
      <w:r w:rsidRPr="00595447">
        <w:rPr>
          <w:rFonts w:ascii="GHEA Grapalat" w:hAnsi="GHEA Grapalat"/>
          <w:sz w:val="20"/>
          <w:szCs w:val="20"/>
          <w:lang w:val="af-ZA"/>
        </w:rPr>
        <w:t xml:space="preserve"> </w:t>
      </w:r>
      <w:r w:rsidRPr="00595447">
        <w:rPr>
          <w:rFonts w:ascii="GHEA Grapalat" w:hAnsi="GHEA Grapalat" w:cs="Sylfaen"/>
          <w:sz w:val="20"/>
          <w:szCs w:val="20"/>
        </w:rPr>
        <w:t>ներկայացնող</w:t>
      </w:r>
      <w:r w:rsidRPr="00595447">
        <w:rPr>
          <w:rFonts w:ascii="GHEA Grapalat" w:hAnsi="GHEA Grapalat"/>
          <w:sz w:val="20"/>
          <w:szCs w:val="20"/>
          <w:lang w:val="af-ZA"/>
        </w:rPr>
        <w:t xml:space="preserve"> </w:t>
      </w:r>
      <w:r w:rsidRPr="00595447">
        <w:rPr>
          <w:rFonts w:ascii="GHEA Grapalat" w:hAnsi="GHEA Grapalat" w:cs="Sylfaen"/>
          <w:sz w:val="20"/>
          <w:szCs w:val="20"/>
        </w:rPr>
        <w:t>անձը</w:t>
      </w:r>
      <w:r w:rsidRPr="00595447">
        <w:rPr>
          <w:rFonts w:ascii="GHEA Grapalat" w:hAnsi="GHEA Grapalat"/>
          <w:sz w:val="20"/>
          <w:szCs w:val="20"/>
          <w:lang w:val="af-ZA"/>
        </w:rPr>
        <w:t xml:space="preserve"> </w:t>
      </w:r>
      <w:r w:rsidRPr="00595447">
        <w:rPr>
          <w:rFonts w:ascii="GHEA Grapalat" w:hAnsi="GHEA Grapalat" w:cs="Sylfaen"/>
          <w:sz w:val="20"/>
          <w:szCs w:val="20"/>
        </w:rPr>
        <w:t>կամ</w:t>
      </w:r>
      <w:r w:rsidRPr="00595447">
        <w:rPr>
          <w:rFonts w:ascii="GHEA Grapalat" w:hAnsi="GHEA Grapalat"/>
          <w:sz w:val="20"/>
          <w:szCs w:val="20"/>
          <w:lang w:val="af-ZA"/>
        </w:rPr>
        <w:t xml:space="preserve"> </w:t>
      </w:r>
      <w:r w:rsidRPr="00595447">
        <w:rPr>
          <w:rFonts w:ascii="GHEA Grapalat" w:hAnsi="GHEA Grapalat" w:cs="Sylfaen"/>
          <w:sz w:val="20"/>
          <w:szCs w:val="20"/>
        </w:rPr>
        <w:t>վերջինիս</w:t>
      </w:r>
      <w:r w:rsidRPr="00595447">
        <w:rPr>
          <w:rFonts w:ascii="GHEA Grapalat" w:hAnsi="GHEA Grapalat"/>
          <w:sz w:val="20"/>
          <w:szCs w:val="20"/>
          <w:lang w:val="af-ZA"/>
        </w:rPr>
        <w:t xml:space="preserve"> </w:t>
      </w:r>
      <w:r w:rsidRPr="00595447">
        <w:rPr>
          <w:rFonts w:ascii="GHEA Grapalat" w:hAnsi="GHEA Grapalat" w:cs="Sylfaen"/>
          <w:sz w:val="20"/>
          <w:szCs w:val="20"/>
        </w:rPr>
        <w:t>լիազորված</w:t>
      </w:r>
      <w:r w:rsidRPr="00595447">
        <w:rPr>
          <w:rFonts w:ascii="GHEA Grapalat" w:hAnsi="GHEA Grapalat"/>
          <w:sz w:val="20"/>
          <w:szCs w:val="20"/>
          <w:lang w:val="af-ZA"/>
        </w:rPr>
        <w:t xml:space="preserve"> </w:t>
      </w:r>
      <w:r w:rsidRPr="00595447">
        <w:rPr>
          <w:rFonts w:ascii="GHEA Grapalat" w:hAnsi="GHEA Grapalat" w:cs="Sylfaen"/>
          <w:sz w:val="20"/>
          <w:szCs w:val="20"/>
        </w:rPr>
        <w:t>անձը</w:t>
      </w:r>
      <w:r w:rsidRPr="00595447">
        <w:rPr>
          <w:rFonts w:ascii="GHEA Grapalat" w:hAnsi="GHEA Grapalat"/>
          <w:sz w:val="20"/>
          <w:szCs w:val="20"/>
          <w:lang w:val="af-ZA"/>
        </w:rPr>
        <w:t xml:space="preserve"> (</w:t>
      </w:r>
      <w:r w:rsidRPr="00595447">
        <w:rPr>
          <w:rFonts w:ascii="GHEA Grapalat" w:hAnsi="GHEA Grapalat" w:cs="Sylfaen"/>
          <w:sz w:val="20"/>
          <w:szCs w:val="20"/>
        </w:rPr>
        <w:t>այսուհետ</w:t>
      </w:r>
      <w:r w:rsidRPr="00595447">
        <w:rPr>
          <w:rFonts w:ascii="GHEA Grapalat" w:hAnsi="GHEA Grapalat"/>
          <w:sz w:val="20"/>
          <w:szCs w:val="20"/>
          <w:lang w:val="af-ZA"/>
        </w:rPr>
        <w:t xml:space="preserve">` </w:t>
      </w:r>
      <w:r w:rsidRPr="00595447">
        <w:rPr>
          <w:rFonts w:ascii="GHEA Grapalat" w:hAnsi="GHEA Grapalat" w:cs="Sylfaen"/>
          <w:sz w:val="20"/>
          <w:szCs w:val="20"/>
        </w:rPr>
        <w:t>գործակալ</w:t>
      </w:r>
      <w:r w:rsidRPr="00595447">
        <w:rPr>
          <w:rFonts w:ascii="GHEA Grapalat" w:hAnsi="GHEA Grapalat"/>
          <w:sz w:val="20"/>
          <w:szCs w:val="20"/>
          <w:lang w:val="af-ZA"/>
        </w:rPr>
        <w:t xml:space="preserve">): </w:t>
      </w:r>
      <w:r w:rsidRPr="00595447">
        <w:rPr>
          <w:rFonts w:ascii="GHEA Grapalat" w:hAnsi="GHEA Grapalat" w:cs="Sylfaen"/>
          <w:sz w:val="20"/>
          <w:szCs w:val="20"/>
        </w:rPr>
        <w:t>Եթե</w:t>
      </w:r>
      <w:r w:rsidRPr="00595447">
        <w:rPr>
          <w:rFonts w:ascii="GHEA Grapalat" w:hAnsi="GHEA Grapalat"/>
          <w:sz w:val="20"/>
          <w:szCs w:val="20"/>
          <w:lang w:val="af-ZA"/>
        </w:rPr>
        <w:t xml:space="preserve"> </w:t>
      </w:r>
      <w:r w:rsidRPr="00595447">
        <w:rPr>
          <w:rFonts w:ascii="GHEA Grapalat" w:hAnsi="GHEA Grapalat" w:cs="Sylfaen"/>
          <w:sz w:val="20"/>
          <w:szCs w:val="20"/>
        </w:rPr>
        <w:t>հայտը</w:t>
      </w:r>
      <w:r w:rsidRPr="00595447">
        <w:rPr>
          <w:rFonts w:ascii="GHEA Grapalat" w:hAnsi="GHEA Grapalat"/>
          <w:sz w:val="20"/>
          <w:szCs w:val="20"/>
          <w:lang w:val="af-ZA"/>
        </w:rPr>
        <w:t xml:space="preserve"> </w:t>
      </w:r>
      <w:r w:rsidRPr="00595447">
        <w:rPr>
          <w:rFonts w:ascii="GHEA Grapalat" w:hAnsi="GHEA Grapalat" w:cs="Sylfaen"/>
          <w:sz w:val="20"/>
          <w:szCs w:val="20"/>
        </w:rPr>
        <w:t>ներկայացնում</w:t>
      </w:r>
      <w:r w:rsidRPr="00595447">
        <w:rPr>
          <w:rFonts w:ascii="GHEA Grapalat" w:hAnsi="GHEA Grapalat"/>
          <w:sz w:val="20"/>
          <w:szCs w:val="20"/>
          <w:lang w:val="af-ZA"/>
        </w:rPr>
        <w:t xml:space="preserve"> </w:t>
      </w:r>
      <w:r w:rsidRPr="00595447">
        <w:rPr>
          <w:rFonts w:ascii="GHEA Grapalat" w:hAnsi="GHEA Grapalat" w:cs="Sylfaen"/>
          <w:sz w:val="20"/>
          <w:szCs w:val="20"/>
        </w:rPr>
        <w:t>է</w:t>
      </w:r>
      <w:r w:rsidRPr="00595447">
        <w:rPr>
          <w:rFonts w:ascii="GHEA Grapalat" w:hAnsi="GHEA Grapalat"/>
          <w:sz w:val="20"/>
          <w:szCs w:val="20"/>
          <w:lang w:val="af-ZA"/>
        </w:rPr>
        <w:t xml:space="preserve"> </w:t>
      </w:r>
      <w:r w:rsidRPr="00595447">
        <w:rPr>
          <w:rFonts w:ascii="GHEA Grapalat" w:hAnsi="GHEA Grapalat" w:cs="Sylfaen"/>
          <w:sz w:val="20"/>
          <w:szCs w:val="20"/>
        </w:rPr>
        <w:t>գործակալը</w:t>
      </w:r>
      <w:r w:rsidRPr="00595447">
        <w:rPr>
          <w:rFonts w:ascii="GHEA Grapalat" w:hAnsi="GHEA Grapalat"/>
          <w:sz w:val="20"/>
          <w:szCs w:val="20"/>
          <w:lang w:val="af-ZA"/>
        </w:rPr>
        <w:t xml:space="preserve">, </w:t>
      </w:r>
      <w:r w:rsidRPr="00595447">
        <w:rPr>
          <w:rFonts w:ascii="GHEA Grapalat" w:hAnsi="GHEA Grapalat" w:cs="Sylfaen"/>
          <w:sz w:val="20"/>
          <w:szCs w:val="20"/>
        </w:rPr>
        <w:t>ապա</w:t>
      </w:r>
      <w:r w:rsidRPr="00595447">
        <w:rPr>
          <w:rFonts w:ascii="GHEA Grapalat" w:hAnsi="GHEA Grapalat"/>
          <w:sz w:val="20"/>
          <w:szCs w:val="20"/>
          <w:lang w:val="af-ZA"/>
        </w:rPr>
        <w:t xml:space="preserve"> </w:t>
      </w:r>
      <w:r w:rsidRPr="00595447">
        <w:rPr>
          <w:rFonts w:ascii="GHEA Grapalat" w:hAnsi="GHEA Grapalat" w:cs="Sylfaen"/>
          <w:sz w:val="20"/>
          <w:szCs w:val="20"/>
        </w:rPr>
        <w:t>հայտով</w:t>
      </w:r>
      <w:r w:rsidRPr="00595447">
        <w:rPr>
          <w:rFonts w:ascii="GHEA Grapalat" w:hAnsi="GHEA Grapalat"/>
          <w:sz w:val="20"/>
          <w:szCs w:val="20"/>
          <w:lang w:val="af-ZA"/>
        </w:rPr>
        <w:t xml:space="preserve"> </w:t>
      </w:r>
      <w:r w:rsidRPr="00595447">
        <w:rPr>
          <w:rFonts w:ascii="GHEA Grapalat" w:hAnsi="GHEA Grapalat" w:cs="Sylfaen"/>
          <w:sz w:val="20"/>
          <w:szCs w:val="20"/>
        </w:rPr>
        <w:t>ներկայացվում</w:t>
      </w:r>
      <w:r w:rsidRPr="00595447">
        <w:rPr>
          <w:rFonts w:ascii="GHEA Grapalat" w:hAnsi="GHEA Grapalat"/>
          <w:sz w:val="20"/>
          <w:szCs w:val="20"/>
          <w:lang w:val="af-ZA"/>
        </w:rPr>
        <w:t xml:space="preserve"> </w:t>
      </w:r>
      <w:r w:rsidRPr="00595447">
        <w:rPr>
          <w:rFonts w:ascii="GHEA Grapalat" w:hAnsi="GHEA Grapalat" w:cs="Sylfaen"/>
          <w:sz w:val="20"/>
          <w:szCs w:val="20"/>
        </w:rPr>
        <w:t>է</w:t>
      </w:r>
      <w:r w:rsidRPr="00595447">
        <w:rPr>
          <w:rFonts w:ascii="GHEA Grapalat" w:hAnsi="GHEA Grapalat"/>
          <w:sz w:val="20"/>
          <w:szCs w:val="20"/>
          <w:lang w:val="af-ZA"/>
        </w:rPr>
        <w:t xml:space="preserve"> </w:t>
      </w:r>
      <w:r w:rsidRPr="00595447">
        <w:rPr>
          <w:rFonts w:ascii="GHEA Grapalat" w:hAnsi="GHEA Grapalat" w:cs="Sylfaen"/>
          <w:sz w:val="20"/>
          <w:szCs w:val="20"/>
        </w:rPr>
        <w:t>վերջինիս</w:t>
      </w:r>
      <w:r w:rsidRPr="00595447">
        <w:rPr>
          <w:rFonts w:ascii="GHEA Grapalat" w:hAnsi="GHEA Grapalat"/>
          <w:sz w:val="20"/>
          <w:szCs w:val="20"/>
          <w:lang w:val="af-ZA"/>
        </w:rPr>
        <w:t xml:space="preserve"> </w:t>
      </w:r>
      <w:r w:rsidRPr="00595447">
        <w:rPr>
          <w:rFonts w:ascii="GHEA Grapalat" w:hAnsi="GHEA Grapalat" w:cs="Sylfaen"/>
          <w:sz w:val="20"/>
          <w:szCs w:val="20"/>
        </w:rPr>
        <w:t>այդ</w:t>
      </w:r>
      <w:r w:rsidRPr="00595447">
        <w:rPr>
          <w:rFonts w:ascii="GHEA Grapalat" w:hAnsi="GHEA Grapalat"/>
          <w:sz w:val="20"/>
          <w:szCs w:val="20"/>
          <w:lang w:val="af-ZA"/>
        </w:rPr>
        <w:t xml:space="preserve"> </w:t>
      </w:r>
      <w:r w:rsidRPr="00595447">
        <w:rPr>
          <w:rFonts w:ascii="GHEA Grapalat" w:hAnsi="GHEA Grapalat" w:cs="Sylfaen"/>
          <w:sz w:val="20"/>
          <w:szCs w:val="20"/>
        </w:rPr>
        <w:t>լիազորությունը</w:t>
      </w:r>
      <w:r w:rsidRPr="00595447">
        <w:rPr>
          <w:rFonts w:ascii="GHEA Grapalat" w:hAnsi="GHEA Grapalat"/>
          <w:sz w:val="20"/>
          <w:szCs w:val="20"/>
          <w:lang w:val="af-ZA"/>
        </w:rPr>
        <w:t xml:space="preserve"> </w:t>
      </w:r>
      <w:r w:rsidRPr="00595447">
        <w:rPr>
          <w:rFonts w:ascii="GHEA Grapalat" w:hAnsi="GHEA Grapalat" w:cs="Sylfaen"/>
          <w:sz w:val="20"/>
          <w:szCs w:val="20"/>
        </w:rPr>
        <w:t>վերապահված</w:t>
      </w:r>
      <w:r w:rsidRPr="00595447">
        <w:rPr>
          <w:rFonts w:ascii="GHEA Grapalat" w:hAnsi="GHEA Grapalat"/>
          <w:sz w:val="20"/>
          <w:szCs w:val="20"/>
          <w:lang w:val="af-ZA"/>
        </w:rPr>
        <w:t xml:space="preserve"> </w:t>
      </w:r>
      <w:r w:rsidRPr="00595447">
        <w:rPr>
          <w:rFonts w:ascii="GHEA Grapalat" w:hAnsi="GHEA Grapalat" w:cs="Sylfaen"/>
          <w:sz w:val="20"/>
          <w:szCs w:val="20"/>
        </w:rPr>
        <w:t>լինելու</w:t>
      </w:r>
      <w:r w:rsidRPr="00595447">
        <w:rPr>
          <w:rFonts w:ascii="GHEA Grapalat" w:hAnsi="GHEA Grapalat"/>
          <w:sz w:val="20"/>
          <w:szCs w:val="20"/>
          <w:lang w:val="af-ZA"/>
        </w:rPr>
        <w:t xml:space="preserve"> </w:t>
      </w:r>
      <w:r w:rsidRPr="00595447">
        <w:rPr>
          <w:rFonts w:ascii="GHEA Grapalat" w:hAnsi="GHEA Grapalat" w:cs="Sylfaen"/>
          <w:sz w:val="20"/>
          <w:szCs w:val="20"/>
        </w:rPr>
        <w:t>մասին</w:t>
      </w:r>
      <w:r w:rsidRPr="00595447">
        <w:rPr>
          <w:rFonts w:ascii="GHEA Grapalat" w:hAnsi="GHEA Grapalat" w:cs="Sylfaen"/>
          <w:sz w:val="20"/>
          <w:szCs w:val="20"/>
          <w:lang w:val="af-ZA"/>
        </w:rPr>
        <w:t xml:space="preserve"> </w:t>
      </w:r>
      <w:r w:rsidRPr="00595447">
        <w:rPr>
          <w:rFonts w:ascii="GHEA Grapalat" w:hAnsi="GHEA Grapalat" w:cs="Sylfaen"/>
          <w:sz w:val="20"/>
          <w:szCs w:val="20"/>
        </w:rPr>
        <w:t>փաստաթուղթ</w:t>
      </w:r>
      <w:r w:rsidRPr="00595447">
        <w:rPr>
          <w:rFonts w:ascii="GHEA Grapalat" w:hAnsi="GHEA Grapalat" w:cs="Sylfaen"/>
          <w:sz w:val="20"/>
          <w:szCs w:val="20"/>
          <w:lang w:val="af-ZA"/>
        </w:rPr>
        <w:t>:</w:t>
      </w:r>
    </w:p>
    <w:p w:rsidR="002E0D1E" w:rsidRPr="00284A2F" w:rsidRDefault="002E0D1E" w:rsidP="002E0D1E">
      <w:pPr>
        <w:ind w:firstLine="720"/>
        <w:jc w:val="both"/>
        <w:rPr>
          <w:rFonts w:ascii="GHEA Grapalat" w:hAnsi="GHEA Grapalat"/>
          <w:b/>
          <w:sz w:val="20"/>
          <w:szCs w:val="20"/>
          <w:lang w:val="af-ZA"/>
        </w:rPr>
      </w:pPr>
      <w:r w:rsidRPr="00284A2F">
        <w:rPr>
          <w:rFonts w:ascii="GHEA Grapalat" w:hAnsi="GHEA Grapalat"/>
          <w:b/>
          <w:sz w:val="20"/>
          <w:szCs w:val="20"/>
          <w:lang w:val="af-ZA"/>
        </w:rPr>
        <w:t xml:space="preserve">4.2 </w:t>
      </w:r>
      <w:r w:rsidRPr="00284A2F">
        <w:rPr>
          <w:rFonts w:ascii="GHEA Grapalat" w:hAnsi="GHEA Grapalat" w:cs="Sylfaen"/>
          <w:b/>
          <w:sz w:val="20"/>
          <w:szCs w:val="20"/>
        </w:rPr>
        <w:t>Սույն</w:t>
      </w:r>
      <w:r w:rsidRPr="00284A2F">
        <w:rPr>
          <w:rFonts w:ascii="GHEA Grapalat" w:hAnsi="GHEA Grapalat"/>
          <w:b/>
          <w:sz w:val="20"/>
          <w:szCs w:val="20"/>
          <w:lang w:val="af-ZA"/>
        </w:rPr>
        <w:t xml:space="preserve"> </w:t>
      </w:r>
      <w:r w:rsidRPr="00284A2F">
        <w:rPr>
          <w:rFonts w:ascii="GHEA Grapalat" w:hAnsi="GHEA Grapalat"/>
          <w:b/>
          <w:sz w:val="20"/>
          <w:szCs w:val="20"/>
        </w:rPr>
        <w:t>հրահանգի</w:t>
      </w:r>
      <w:r w:rsidRPr="00284A2F">
        <w:rPr>
          <w:rFonts w:ascii="GHEA Grapalat" w:hAnsi="GHEA Grapalat"/>
          <w:b/>
          <w:sz w:val="20"/>
          <w:szCs w:val="20"/>
          <w:lang w:val="af-ZA"/>
        </w:rPr>
        <w:t xml:space="preserve"> 4.1 </w:t>
      </w:r>
      <w:r w:rsidRPr="00284A2F">
        <w:rPr>
          <w:rFonts w:ascii="GHEA Grapalat" w:hAnsi="GHEA Grapalat"/>
          <w:b/>
          <w:sz w:val="20"/>
          <w:szCs w:val="20"/>
        </w:rPr>
        <w:t>կետում</w:t>
      </w:r>
      <w:r w:rsidRPr="00284A2F">
        <w:rPr>
          <w:rFonts w:ascii="GHEA Grapalat" w:hAnsi="GHEA Grapalat"/>
          <w:b/>
          <w:sz w:val="20"/>
          <w:szCs w:val="20"/>
          <w:lang w:val="af-ZA"/>
        </w:rPr>
        <w:t xml:space="preserve"> </w:t>
      </w:r>
      <w:r w:rsidRPr="00284A2F">
        <w:rPr>
          <w:rFonts w:ascii="GHEA Grapalat" w:hAnsi="GHEA Grapalat" w:cs="Sylfaen"/>
          <w:b/>
          <w:sz w:val="20"/>
          <w:szCs w:val="20"/>
        </w:rPr>
        <w:t>նշված</w:t>
      </w:r>
      <w:r w:rsidRPr="00284A2F">
        <w:rPr>
          <w:rFonts w:ascii="GHEA Grapalat" w:hAnsi="GHEA Grapalat"/>
          <w:b/>
          <w:sz w:val="20"/>
          <w:szCs w:val="20"/>
          <w:lang w:val="af-ZA"/>
        </w:rPr>
        <w:t xml:space="preserve"> </w:t>
      </w:r>
      <w:r w:rsidRPr="00284A2F">
        <w:rPr>
          <w:rFonts w:ascii="GHEA Grapalat" w:hAnsi="GHEA Grapalat" w:cs="Sylfaen"/>
          <w:b/>
          <w:sz w:val="20"/>
          <w:szCs w:val="20"/>
        </w:rPr>
        <w:t>ծրարի</w:t>
      </w:r>
      <w:r w:rsidRPr="00284A2F">
        <w:rPr>
          <w:rFonts w:ascii="GHEA Grapalat" w:hAnsi="GHEA Grapalat"/>
          <w:b/>
          <w:sz w:val="20"/>
          <w:szCs w:val="20"/>
          <w:lang w:val="af-ZA"/>
        </w:rPr>
        <w:t xml:space="preserve"> </w:t>
      </w:r>
      <w:r w:rsidRPr="00284A2F">
        <w:rPr>
          <w:rFonts w:ascii="GHEA Grapalat" w:hAnsi="GHEA Grapalat" w:cs="Sylfaen"/>
          <w:b/>
          <w:sz w:val="20"/>
          <w:szCs w:val="20"/>
        </w:rPr>
        <w:t>վրա</w:t>
      </w:r>
      <w:r w:rsidRPr="00284A2F">
        <w:rPr>
          <w:rFonts w:ascii="GHEA Grapalat" w:hAnsi="GHEA Grapalat"/>
          <w:b/>
          <w:sz w:val="20"/>
          <w:szCs w:val="20"/>
          <w:lang w:val="af-ZA"/>
        </w:rPr>
        <w:t xml:space="preserve"> </w:t>
      </w:r>
      <w:r w:rsidRPr="00284A2F">
        <w:rPr>
          <w:rFonts w:ascii="GHEA Grapalat" w:hAnsi="GHEA Grapalat" w:cs="Sylfaen"/>
          <w:b/>
          <w:sz w:val="20"/>
          <w:szCs w:val="20"/>
        </w:rPr>
        <w:t>հայտը</w:t>
      </w:r>
      <w:r w:rsidRPr="00284A2F">
        <w:rPr>
          <w:rFonts w:ascii="GHEA Grapalat" w:hAnsi="GHEA Grapalat"/>
          <w:b/>
          <w:sz w:val="20"/>
          <w:szCs w:val="20"/>
          <w:lang w:val="af-ZA"/>
        </w:rPr>
        <w:t xml:space="preserve"> </w:t>
      </w:r>
      <w:r w:rsidRPr="00284A2F">
        <w:rPr>
          <w:rFonts w:ascii="GHEA Grapalat" w:hAnsi="GHEA Grapalat" w:cs="Sylfaen"/>
          <w:b/>
          <w:sz w:val="20"/>
          <w:szCs w:val="20"/>
        </w:rPr>
        <w:t>կազմելու</w:t>
      </w:r>
      <w:r w:rsidRPr="00284A2F">
        <w:rPr>
          <w:rFonts w:ascii="GHEA Grapalat" w:hAnsi="GHEA Grapalat"/>
          <w:b/>
          <w:sz w:val="20"/>
          <w:szCs w:val="20"/>
          <w:lang w:val="af-ZA"/>
        </w:rPr>
        <w:t xml:space="preserve"> </w:t>
      </w:r>
      <w:r w:rsidRPr="00284A2F">
        <w:rPr>
          <w:rFonts w:ascii="GHEA Grapalat" w:hAnsi="GHEA Grapalat" w:cs="Sylfaen"/>
          <w:b/>
          <w:sz w:val="20"/>
          <w:szCs w:val="20"/>
        </w:rPr>
        <w:t>լեզվով</w:t>
      </w:r>
      <w:r w:rsidRPr="00284A2F">
        <w:rPr>
          <w:rFonts w:ascii="GHEA Grapalat" w:hAnsi="GHEA Grapalat"/>
          <w:b/>
          <w:sz w:val="20"/>
          <w:szCs w:val="20"/>
          <w:lang w:val="af-ZA"/>
        </w:rPr>
        <w:t xml:space="preserve"> </w:t>
      </w:r>
      <w:r w:rsidRPr="00284A2F">
        <w:rPr>
          <w:rFonts w:ascii="GHEA Grapalat" w:hAnsi="GHEA Grapalat" w:cs="Sylfaen"/>
          <w:b/>
          <w:sz w:val="20"/>
          <w:szCs w:val="20"/>
        </w:rPr>
        <w:t>նշվում</w:t>
      </w:r>
      <w:r w:rsidRPr="00284A2F">
        <w:rPr>
          <w:rFonts w:ascii="GHEA Grapalat" w:hAnsi="GHEA Grapalat"/>
          <w:b/>
          <w:sz w:val="20"/>
          <w:szCs w:val="20"/>
          <w:lang w:val="af-ZA"/>
        </w:rPr>
        <w:t xml:space="preserve"> </w:t>
      </w:r>
      <w:r w:rsidRPr="00284A2F">
        <w:rPr>
          <w:rFonts w:ascii="GHEA Grapalat" w:hAnsi="GHEA Grapalat" w:cs="Sylfaen"/>
          <w:b/>
          <w:sz w:val="20"/>
          <w:szCs w:val="20"/>
        </w:rPr>
        <w:t>են</w:t>
      </w:r>
      <w:r w:rsidRPr="00284A2F">
        <w:rPr>
          <w:rFonts w:ascii="GHEA Grapalat" w:hAnsi="GHEA Grapalat"/>
          <w:b/>
          <w:sz w:val="20"/>
          <w:szCs w:val="20"/>
          <w:lang w:val="af-ZA"/>
        </w:rPr>
        <w:t xml:space="preserve">` </w:t>
      </w:r>
    </w:p>
    <w:p w:rsidR="002E0D1E" w:rsidRPr="00284A2F" w:rsidRDefault="002E0D1E" w:rsidP="002E0D1E">
      <w:pPr>
        <w:ind w:firstLine="720"/>
        <w:rPr>
          <w:rFonts w:ascii="GHEA Grapalat" w:hAnsi="GHEA Grapalat"/>
          <w:b/>
          <w:sz w:val="20"/>
          <w:szCs w:val="20"/>
          <w:lang w:val="af-ZA"/>
        </w:rPr>
      </w:pPr>
      <w:r w:rsidRPr="00284A2F">
        <w:rPr>
          <w:rFonts w:ascii="GHEA Grapalat" w:hAnsi="GHEA Grapalat"/>
          <w:b/>
          <w:sz w:val="20"/>
          <w:szCs w:val="20"/>
          <w:lang w:val="af-ZA"/>
        </w:rPr>
        <w:t xml:space="preserve">1) </w:t>
      </w:r>
      <w:r w:rsidRPr="00284A2F">
        <w:rPr>
          <w:rFonts w:ascii="GHEA Grapalat" w:hAnsi="GHEA Grapalat"/>
          <w:b/>
          <w:sz w:val="20"/>
          <w:szCs w:val="20"/>
        </w:rPr>
        <w:t>պ</w:t>
      </w:r>
      <w:r w:rsidRPr="00284A2F">
        <w:rPr>
          <w:rFonts w:ascii="GHEA Grapalat" w:hAnsi="GHEA Grapalat" w:cs="Sylfaen"/>
          <w:b/>
          <w:sz w:val="20"/>
          <w:szCs w:val="20"/>
        </w:rPr>
        <w:t>ատվիրատուի</w:t>
      </w:r>
      <w:r w:rsidRPr="00284A2F">
        <w:rPr>
          <w:rFonts w:ascii="GHEA Grapalat" w:hAnsi="GHEA Grapalat"/>
          <w:b/>
          <w:sz w:val="20"/>
          <w:szCs w:val="20"/>
          <w:lang w:val="af-ZA"/>
        </w:rPr>
        <w:t xml:space="preserve"> </w:t>
      </w:r>
      <w:r w:rsidRPr="00284A2F">
        <w:rPr>
          <w:rFonts w:ascii="GHEA Grapalat" w:hAnsi="GHEA Grapalat" w:cs="Sylfaen"/>
          <w:b/>
          <w:sz w:val="20"/>
          <w:szCs w:val="20"/>
        </w:rPr>
        <w:t>անվանումը</w:t>
      </w:r>
      <w:r w:rsidRPr="00284A2F">
        <w:rPr>
          <w:rFonts w:ascii="GHEA Grapalat" w:hAnsi="GHEA Grapalat"/>
          <w:b/>
          <w:sz w:val="20"/>
          <w:szCs w:val="20"/>
          <w:lang w:val="af-ZA"/>
        </w:rPr>
        <w:t xml:space="preserve"> </w:t>
      </w:r>
      <w:r w:rsidRPr="00284A2F">
        <w:rPr>
          <w:rFonts w:ascii="GHEA Grapalat" w:hAnsi="GHEA Grapalat" w:cs="Sylfaen"/>
          <w:b/>
          <w:sz w:val="20"/>
          <w:szCs w:val="20"/>
        </w:rPr>
        <w:t>և</w:t>
      </w:r>
      <w:r w:rsidRPr="00284A2F">
        <w:rPr>
          <w:rFonts w:ascii="GHEA Grapalat" w:hAnsi="GHEA Grapalat"/>
          <w:b/>
          <w:sz w:val="20"/>
          <w:szCs w:val="20"/>
          <w:lang w:val="af-ZA"/>
        </w:rPr>
        <w:t xml:space="preserve"> </w:t>
      </w:r>
      <w:r w:rsidRPr="00284A2F">
        <w:rPr>
          <w:rFonts w:ascii="GHEA Grapalat" w:hAnsi="GHEA Grapalat" w:cs="Sylfaen"/>
          <w:b/>
          <w:sz w:val="20"/>
          <w:szCs w:val="20"/>
        </w:rPr>
        <w:t>հայտի</w:t>
      </w:r>
      <w:r w:rsidRPr="00284A2F">
        <w:rPr>
          <w:rFonts w:ascii="GHEA Grapalat" w:hAnsi="GHEA Grapalat"/>
          <w:b/>
          <w:sz w:val="20"/>
          <w:szCs w:val="20"/>
          <w:lang w:val="af-ZA"/>
        </w:rPr>
        <w:t xml:space="preserve"> </w:t>
      </w:r>
      <w:r w:rsidRPr="00284A2F">
        <w:rPr>
          <w:rFonts w:ascii="GHEA Grapalat" w:hAnsi="GHEA Grapalat" w:cs="Sylfaen"/>
          <w:b/>
          <w:sz w:val="20"/>
          <w:szCs w:val="20"/>
        </w:rPr>
        <w:t>ներկայացման</w:t>
      </w:r>
      <w:r w:rsidRPr="00284A2F">
        <w:rPr>
          <w:rFonts w:ascii="GHEA Grapalat" w:hAnsi="GHEA Grapalat"/>
          <w:b/>
          <w:sz w:val="20"/>
          <w:szCs w:val="20"/>
          <w:lang w:val="af-ZA"/>
        </w:rPr>
        <w:t xml:space="preserve"> </w:t>
      </w:r>
      <w:r w:rsidRPr="00284A2F">
        <w:rPr>
          <w:rFonts w:ascii="GHEA Grapalat" w:hAnsi="GHEA Grapalat" w:cs="Sylfaen"/>
          <w:b/>
          <w:sz w:val="20"/>
          <w:szCs w:val="20"/>
        </w:rPr>
        <w:t>վայրը</w:t>
      </w:r>
      <w:r w:rsidRPr="00284A2F">
        <w:rPr>
          <w:rFonts w:ascii="GHEA Grapalat" w:hAnsi="GHEA Grapalat"/>
          <w:b/>
          <w:sz w:val="20"/>
          <w:szCs w:val="20"/>
          <w:lang w:val="af-ZA"/>
        </w:rPr>
        <w:t xml:space="preserve"> (</w:t>
      </w:r>
      <w:r w:rsidRPr="00284A2F">
        <w:rPr>
          <w:rFonts w:ascii="GHEA Grapalat" w:hAnsi="GHEA Grapalat" w:cs="Sylfaen"/>
          <w:b/>
          <w:sz w:val="20"/>
          <w:szCs w:val="20"/>
        </w:rPr>
        <w:t>հասցեն</w:t>
      </w:r>
      <w:r w:rsidRPr="00284A2F">
        <w:rPr>
          <w:rFonts w:ascii="GHEA Grapalat" w:hAnsi="GHEA Grapalat"/>
          <w:b/>
          <w:sz w:val="20"/>
          <w:szCs w:val="20"/>
          <w:lang w:val="af-ZA"/>
        </w:rPr>
        <w:t>).</w:t>
      </w:r>
    </w:p>
    <w:p w:rsidR="002E0D1E" w:rsidRPr="00284A2F" w:rsidRDefault="002E0D1E" w:rsidP="002E0D1E">
      <w:pPr>
        <w:ind w:firstLine="720"/>
        <w:rPr>
          <w:rFonts w:ascii="GHEA Grapalat" w:hAnsi="GHEA Grapalat"/>
          <w:b/>
          <w:sz w:val="20"/>
          <w:szCs w:val="20"/>
          <w:lang w:val="af-ZA"/>
        </w:rPr>
      </w:pPr>
      <w:r w:rsidRPr="00284A2F">
        <w:rPr>
          <w:rFonts w:ascii="GHEA Grapalat" w:hAnsi="GHEA Grapalat"/>
          <w:b/>
          <w:sz w:val="20"/>
          <w:szCs w:val="20"/>
          <w:lang w:val="af-ZA"/>
        </w:rPr>
        <w:t xml:space="preserve">2) </w:t>
      </w:r>
      <w:r w:rsidRPr="00284A2F">
        <w:rPr>
          <w:rFonts w:ascii="GHEA Grapalat" w:hAnsi="GHEA Grapalat"/>
          <w:b/>
          <w:sz w:val="20"/>
          <w:szCs w:val="20"/>
        </w:rPr>
        <w:t>գնանշման</w:t>
      </w:r>
      <w:r w:rsidRPr="00284A2F">
        <w:rPr>
          <w:rFonts w:ascii="GHEA Grapalat" w:hAnsi="GHEA Grapalat"/>
          <w:b/>
          <w:sz w:val="20"/>
          <w:szCs w:val="20"/>
          <w:lang w:val="af-ZA"/>
        </w:rPr>
        <w:t xml:space="preserve"> </w:t>
      </w:r>
      <w:r w:rsidRPr="00284A2F">
        <w:rPr>
          <w:rFonts w:ascii="GHEA Grapalat" w:hAnsi="GHEA Grapalat"/>
          <w:b/>
          <w:sz w:val="20"/>
          <w:szCs w:val="20"/>
        </w:rPr>
        <w:t>հարցման</w:t>
      </w:r>
      <w:r w:rsidRPr="00284A2F">
        <w:rPr>
          <w:rFonts w:ascii="GHEA Grapalat" w:hAnsi="GHEA Grapalat" w:cs="Sylfaen"/>
          <w:b/>
          <w:sz w:val="20"/>
          <w:szCs w:val="20"/>
          <w:lang w:val="af-ZA"/>
        </w:rPr>
        <w:t xml:space="preserve"> </w:t>
      </w:r>
      <w:r w:rsidRPr="00284A2F">
        <w:rPr>
          <w:rFonts w:ascii="GHEA Grapalat" w:hAnsi="GHEA Grapalat" w:cs="Sylfaen"/>
          <w:b/>
          <w:sz w:val="20"/>
          <w:szCs w:val="20"/>
        </w:rPr>
        <w:t>ծածկագիրը</w:t>
      </w:r>
      <w:r w:rsidRPr="00284A2F">
        <w:rPr>
          <w:rFonts w:ascii="GHEA Grapalat" w:hAnsi="GHEA Grapalat"/>
          <w:b/>
          <w:sz w:val="20"/>
          <w:szCs w:val="20"/>
          <w:lang w:val="af-ZA"/>
        </w:rPr>
        <w:t>.</w:t>
      </w:r>
    </w:p>
    <w:p w:rsidR="002E0D1E" w:rsidRPr="00284A2F" w:rsidRDefault="002E0D1E" w:rsidP="002E0D1E">
      <w:pPr>
        <w:ind w:firstLine="720"/>
        <w:rPr>
          <w:rFonts w:ascii="GHEA Grapalat" w:hAnsi="GHEA Grapalat"/>
          <w:b/>
          <w:sz w:val="20"/>
          <w:szCs w:val="20"/>
          <w:lang w:val="af-ZA"/>
        </w:rPr>
      </w:pPr>
      <w:r w:rsidRPr="00284A2F">
        <w:rPr>
          <w:rFonts w:ascii="GHEA Grapalat" w:hAnsi="GHEA Grapalat"/>
          <w:b/>
          <w:sz w:val="20"/>
          <w:szCs w:val="20"/>
          <w:lang w:val="af-ZA"/>
        </w:rPr>
        <w:t>3) «</w:t>
      </w:r>
      <w:r w:rsidRPr="00284A2F">
        <w:rPr>
          <w:rFonts w:ascii="GHEA Grapalat" w:hAnsi="GHEA Grapalat" w:cs="Sylfaen"/>
          <w:b/>
          <w:sz w:val="20"/>
          <w:szCs w:val="20"/>
        </w:rPr>
        <w:t>չբացել</w:t>
      </w:r>
      <w:r w:rsidRPr="00284A2F">
        <w:rPr>
          <w:rFonts w:ascii="GHEA Grapalat" w:hAnsi="GHEA Grapalat"/>
          <w:b/>
          <w:sz w:val="20"/>
          <w:szCs w:val="20"/>
          <w:lang w:val="af-ZA"/>
        </w:rPr>
        <w:t xml:space="preserve"> </w:t>
      </w:r>
      <w:r w:rsidRPr="00284A2F">
        <w:rPr>
          <w:rFonts w:ascii="GHEA Grapalat" w:hAnsi="GHEA Grapalat" w:cs="Sylfaen"/>
          <w:b/>
          <w:sz w:val="20"/>
          <w:szCs w:val="20"/>
        </w:rPr>
        <w:t>մինչև</w:t>
      </w:r>
      <w:r w:rsidRPr="00284A2F">
        <w:rPr>
          <w:rFonts w:ascii="GHEA Grapalat" w:hAnsi="GHEA Grapalat"/>
          <w:b/>
          <w:sz w:val="20"/>
          <w:szCs w:val="20"/>
          <w:lang w:val="af-ZA"/>
        </w:rPr>
        <w:t xml:space="preserve"> </w:t>
      </w:r>
      <w:r w:rsidRPr="00284A2F">
        <w:rPr>
          <w:rFonts w:ascii="GHEA Grapalat" w:hAnsi="GHEA Grapalat" w:cs="Sylfaen"/>
          <w:b/>
          <w:sz w:val="20"/>
          <w:szCs w:val="20"/>
        </w:rPr>
        <w:t>հայտերի</w:t>
      </w:r>
      <w:r w:rsidRPr="00284A2F">
        <w:rPr>
          <w:rFonts w:ascii="GHEA Grapalat" w:hAnsi="GHEA Grapalat"/>
          <w:b/>
          <w:sz w:val="20"/>
          <w:szCs w:val="20"/>
          <w:lang w:val="af-ZA"/>
        </w:rPr>
        <w:t xml:space="preserve"> </w:t>
      </w:r>
      <w:r w:rsidRPr="00284A2F">
        <w:rPr>
          <w:rFonts w:ascii="GHEA Grapalat" w:hAnsi="GHEA Grapalat" w:cs="Sylfaen"/>
          <w:b/>
          <w:sz w:val="20"/>
          <w:szCs w:val="20"/>
        </w:rPr>
        <w:t>բացման</w:t>
      </w:r>
      <w:r w:rsidRPr="00284A2F">
        <w:rPr>
          <w:rFonts w:ascii="GHEA Grapalat" w:hAnsi="GHEA Grapalat"/>
          <w:b/>
          <w:sz w:val="20"/>
          <w:szCs w:val="20"/>
          <w:lang w:val="af-ZA"/>
        </w:rPr>
        <w:t xml:space="preserve"> </w:t>
      </w:r>
      <w:r w:rsidRPr="00284A2F">
        <w:rPr>
          <w:rFonts w:ascii="GHEA Grapalat" w:hAnsi="GHEA Grapalat" w:cs="Sylfaen"/>
          <w:b/>
          <w:sz w:val="20"/>
          <w:szCs w:val="20"/>
        </w:rPr>
        <w:t>նիստը</w:t>
      </w:r>
      <w:r w:rsidRPr="00284A2F">
        <w:rPr>
          <w:rFonts w:ascii="GHEA Grapalat" w:hAnsi="GHEA Grapalat"/>
          <w:b/>
          <w:sz w:val="20"/>
          <w:szCs w:val="20"/>
          <w:lang w:val="af-ZA"/>
        </w:rPr>
        <w:t xml:space="preserve">» </w:t>
      </w:r>
      <w:r w:rsidRPr="00284A2F">
        <w:rPr>
          <w:rFonts w:ascii="GHEA Grapalat" w:hAnsi="GHEA Grapalat" w:cs="Sylfaen"/>
          <w:b/>
          <w:sz w:val="20"/>
          <w:szCs w:val="20"/>
        </w:rPr>
        <w:t>բառերը</w:t>
      </w:r>
      <w:r w:rsidRPr="00284A2F">
        <w:rPr>
          <w:rFonts w:ascii="GHEA Grapalat" w:hAnsi="GHEA Grapalat"/>
          <w:b/>
          <w:sz w:val="20"/>
          <w:szCs w:val="20"/>
          <w:lang w:val="af-ZA"/>
        </w:rPr>
        <w:t>.</w:t>
      </w:r>
    </w:p>
    <w:p w:rsidR="002E0D1E" w:rsidRPr="00284A2F" w:rsidRDefault="002E0D1E" w:rsidP="002E0D1E">
      <w:pPr>
        <w:ind w:firstLine="720"/>
        <w:rPr>
          <w:rFonts w:ascii="GHEA Grapalat" w:hAnsi="GHEA Grapalat"/>
          <w:b/>
          <w:sz w:val="20"/>
          <w:szCs w:val="20"/>
          <w:lang w:val="af-ZA"/>
        </w:rPr>
      </w:pPr>
      <w:r w:rsidRPr="00284A2F">
        <w:rPr>
          <w:rFonts w:ascii="GHEA Grapalat" w:hAnsi="GHEA Grapalat"/>
          <w:b/>
          <w:sz w:val="20"/>
          <w:szCs w:val="20"/>
          <w:lang w:val="af-ZA"/>
        </w:rPr>
        <w:t xml:space="preserve">4) </w:t>
      </w:r>
      <w:r w:rsidRPr="00284A2F">
        <w:rPr>
          <w:rFonts w:ascii="GHEA Grapalat" w:hAnsi="GHEA Grapalat"/>
          <w:b/>
          <w:sz w:val="20"/>
          <w:szCs w:val="20"/>
        </w:rPr>
        <w:t>մ</w:t>
      </w:r>
      <w:r w:rsidRPr="00284A2F">
        <w:rPr>
          <w:rFonts w:ascii="GHEA Grapalat" w:hAnsi="GHEA Grapalat" w:cs="Sylfaen"/>
          <w:b/>
          <w:sz w:val="20"/>
          <w:szCs w:val="20"/>
        </w:rPr>
        <w:t>ասնակցի</w:t>
      </w:r>
      <w:r w:rsidRPr="00284A2F">
        <w:rPr>
          <w:rFonts w:ascii="GHEA Grapalat" w:hAnsi="GHEA Grapalat"/>
          <w:b/>
          <w:sz w:val="20"/>
          <w:szCs w:val="20"/>
          <w:lang w:val="af-ZA"/>
        </w:rPr>
        <w:t xml:space="preserve"> </w:t>
      </w:r>
      <w:r w:rsidRPr="00284A2F">
        <w:rPr>
          <w:rFonts w:ascii="GHEA Grapalat" w:hAnsi="GHEA Grapalat" w:cs="Sylfaen"/>
          <w:b/>
          <w:sz w:val="20"/>
          <w:szCs w:val="20"/>
        </w:rPr>
        <w:t>անվանումը</w:t>
      </w:r>
      <w:r w:rsidRPr="00284A2F">
        <w:rPr>
          <w:rFonts w:ascii="GHEA Grapalat" w:hAnsi="GHEA Grapalat"/>
          <w:b/>
          <w:sz w:val="20"/>
          <w:szCs w:val="20"/>
          <w:lang w:val="af-ZA"/>
        </w:rPr>
        <w:t xml:space="preserve"> (</w:t>
      </w:r>
      <w:r w:rsidRPr="00284A2F">
        <w:rPr>
          <w:rFonts w:ascii="GHEA Grapalat" w:hAnsi="GHEA Grapalat" w:cs="Sylfaen"/>
          <w:b/>
          <w:sz w:val="20"/>
          <w:szCs w:val="20"/>
        </w:rPr>
        <w:t>անունը</w:t>
      </w:r>
      <w:r w:rsidRPr="00284A2F">
        <w:rPr>
          <w:rFonts w:ascii="GHEA Grapalat" w:hAnsi="GHEA Grapalat"/>
          <w:b/>
          <w:sz w:val="20"/>
          <w:szCs w:val="20"/>
          <w:lang w:val="af-ZA"/>
        </w:rPr>
        <w:t xml:space="preserve">), </w:t>
      </w:r>
      <w:r w:rsidRPr="00284A2F">
        <w:rPr>
          <w:rFonts w:ascii="GHEA Grapalat" w:hAnsi="GHEA Grapalat" w:cs="Sylfaen"/>
          <w:b/>
          <w:sz w:val="20"/>
          <w:szCs w:val="20"/>
        </w:rPr>
        <w:t>գտնվելու</w:t>
      </w:r>
      <w:r w:rsidRPr="00284A2F">
        <w:rPr>
          <w:rFonts w:ascii="GHEA Grapalat" w:hAnsi="GHEA Grapalat"/>
          <w:b/>
          <w:sz w:val="20"/>
          <w:szCs w:val="20"/>
          <w:lang w:val="af-ZA"/>
        </w:rPr>
        <w:t xml:space="preserve"> </w:t>
      </w:r>
      <w:r w:rsidRPr="00284A2F">
        <w:rPr>
          <w:rFonts w:ascii="GHEA Grapalat" w:hAnsi="GHEA Grapalat" w:cs="Sylfaen"/>
          <w:b/>
          <w:sz w:val="20"/>
          <w:szCs w:val="20"/>
        </w:rPr>
        <w:t>վայրը</w:t>
      </w:r>
      <w:r w:rsidRPr="00284A2F">
        <w:rPr>
          <w:rFonts w:ascii="GHEA Grapalat" w:hAnsi="GHEA Grapalat"/>
          <w:b/>
          <w:sz w:val="20"/>
          <w:szCs w:val="20"/>
          <w:lang w:val="af-ZA"/>
        </w:rPr>
        <w:t xml:space="preserve"> </w:t>
      </w:r>
      <w:r w:rsidRPr="00284A2F">
        <w:rPr>
          <w:rFonts w:ascii="GHEA Grapalat" w:hAnsi="GHEA Grapalat" w:cs="Sylfaen"/>
          <w:b/>
          <w:sz w:val="20"/>
          <w:szCs w:val="20"/>
        </w:rPr>
        <w:t>և</w:t>
      </w:r>
      <w:r w:rsidRPr="00284A2F">
        <w:rPr>
          <w:rFonts w:ascii="GHEA Grapalat" w:hAnsi="GHEA Grapalat"/>
          <w:b/>
          <w:sz w:val="20"/>
          <w:szCs w:val="20"/>
          <w:lang w:val="af-ZA"/>
        </w:rPr>
        <w:t xml:space="preserve"> </w:t>
      </w:r>
      <w:r w:rsidRPr="00284A2F">
        <w:rPr>
          <w:rFonts w:ascii="GHEA Grapalat" w:hAnsi="GHEA Grapalat" w:cs="Sylfaen"/>
          <w:b/>
          <w:sz w:val="20"/>
          <w:szCs w:val="20"/>
        </w:rPr>
        <w:t>հեռախոսահամարը</w:t>
      </w:r>
      <w:r w:rsidRPr="00284A2F">
        <w:rPr>
          <w:rFonts w:ascii="GHEA Grapalat" w:hAnsi="GHEA Grapalat"/>
          <w:b/>
          <w:sz w:val="20"/>
          <w:szCs w:val="20"/>
          <w:lang w:val="af-ZA"/>
        </w:rPr>
        <w:t>:</w:t>
      </w:r>
    </w:p>
    <w:p w:rsidR="002E0D1E" w:rsidRPr="00284A2F" w:rsidRDefault="002E0D1E" w:rsidP="002E0D1E">
      <w:pPr>
        <w:ind w:firstLine="720"/>
        <w:jc w:val="both"/>
        <w:rPr>
          <w:rFonts w:ascii="GHEA Grapalat" w:hAnsi="GHEA Grapalat" w:cs="Sylfaen"/>
          <w:b/>
          <w:sz w:val="20"/>
          <w:szCs w:val="20"/>
          <w:lang w:val="af-ZA"/>
        </w:rPr>
      </w:pPr>
      <w:r w:rsidRPr="00284A2F">
        <w:rPr>
          <w:rFonts w:ascii="GHEA Grapalat" w:hAnsi="GHEA Grapalat" w:cs="Sylfaen"/>
          <w:b/>
          <w:sz w:val="20"/>
          <w:szCs w:val="20"/>
          <w:lang w:val="af-ZA"/>
        </w:rPr>
        <w:t xml:space="preserve">4.3 </w:t>
      </w:r>
      <w:r w:rsidRPr="00284A2F">
        <w:rPr>
          <w:rFonts w:ascii="GHEA Grapalat" w:hAnsi="GHEA Grapalat" w:cs="Sylfaen"/>
          <w:b/>
          <w:sz w:val="20"/>
          <w:szCs w:val="20"/>
        </w:rPr>
        <w:t>Սույն</w:t>
      </w:r>
      <w:r w:rsidRPr="00284A2F">
        <w:rPr>
          <w:rFonts w:ascii="GHEA Grapalat" w:hAnsi="GHEA Grapalat" w:cs="Sylfaen"/>
          <w:b/>
          <w:sz w:val="20"/>
          <w:szCs w:val="20"/>
          <w:lang w:val="af-ZA"/>
        </w:rPr>
        <w:t xml:space="preserve"> </w:t>
      </w:r>
      <w:r w:rsidRPr="00284A2F">
        <w:rPr>
          <w:rFonts w:ascii="GHEA Grapalat" w:hAnsi="GHEA Grapalat" w:cs="Sylfaen"/>
          <w:b/>
          <w:sz w:val="20"/>
          <w:szCs w:val="20"/>
        </w:rPr>
        <w:t>հրահանգի</w:t>
      </w:r>
      <w:r w:rsidRPr="00284A2F">
        <w:rPr>
          <w:rFonts w:ascii="GHEA Grapalat" w:hAnsi="GHEA Grapalat" w:cs="Sylfaen"/>
          <w:b/>
          <w:sz w:val="20"/>
          <w:szCs w:val="20"/>
          <w:lang w:val="af-ZA"/>
        </w:rPr>
        <w:t xml:space="preserve"> 4.1 </w:t>
      </w:r>
      <w:r w:rsidRPr="00284A2F">
        <w:rPr>
          <w:rFonts w:ascii="GHEA Grapalat" w:hAnsi="GHEA Grapalat" w:cs="Sylfaen"/>
          <w:b/>
          <w:sz w:val="20"/>
          <w:szCs w:val="20"/>
        </w:rPr>
        <w:t>և</w:t>
      </w:r>
      <w:r w:rsidRPr="00284A2F">
        <w:rPr>
          <w:rFonts w:ascii="GHEA Grapalat" w:hAnsi="GHEA Grapalat" w:cs="Sylfaen"/>
          <w:b/>
          <w:sz w:val="20"/>
          <w:szCs w:val="20"/>
          <w:lang w:val="af-ZA"/>
        </w:rPr>
        <w:t xml:space="preserve"> 4.2 </w:t>
      </w:r>
      <w:r w:rsidRPr="00284A2F">
        <w:rPr>
          <w:rFonts w:ascii="GHEA Grapalat" w:hAnsi="GHEA Grapalat" w:cs="Sylfaen"/>
          <w:b/>
          <w:sz w:val="20"/>
          <w:szCs w:val="20"/>
        </w:rPr>
        <w:t>կետերի</w:t>
      </w:r>
      <w:r w:rsidRPr="00284A2F">
        <w:rPr>
          <w:rFonts w:ascii="GHEA Grapalat" w:hAnsi="GHEA Grapalat" w:cs="Sylfaen"/>
          <w:b/>
          <w:sz w:val="20"/>
          <w:szCs w:val="20"/>
          <w:lang w:val="af-ZA"/>
        </w:rPr>
        <w:t xml:space="preserve"> </w:t>
      </w:r>
      <w:r w:rsidRPr="00284A2F">
        <w:rPr>
          <w:rFonts w:ascii="GHEA Grapalat" w:hAnsi="GHEA Grapalat" w:cs="Sylfaen"/>
          <w:b/>
          <w:sz w:val="20"/>
          <w:szCs w:val="20"/>
        </w:rPr>
        <w:t>պահանջներին</w:t>
      </w:r>
      <w:r w:rsidRPr="00284A2F">
        <w:rPr>
          <w:rFonts w:ascii="GHEA Grapalat" w:hAnsi="GHEA Grapalat" w:cs="Sylfaen"/>
          <w:b/>
          <w:sz w:val="20"/>
          <w:szCs w:val="20"/>
          <w:lang w:val="af-ZA"/>
        </w:rPr>
        <w:t xml:space="preserve"> </w:t>
      </w:r>
      <w:r w:rsidRPr="00284A2F">
        <w:rPr>
          <w:rFonts w:ascii="GHEA Grapalat" w:hAnsi="GHEA Grapalat" w:cs="Sylfaen"/>
          <w:b/>
          <w:sz w:val="20"/>
          <w:szCs w:val="20"/>
        </w:rPr>
        <w:t>չհամապատասխանող</w:t>
      </w:r>
      <w:r w:rsidRPr="00284A2F">
        <w:rPr>
          <w:rFonts w:ascii="GHEA Grapalat" w:hAnsi="GHEA Grapalat" w:cs="Sylfaen"/>
          <w:b/>
          <w:sz w:val="20"/>
          <w:szCs w:val="20"/>
          <w:lang w:val="af-ZA"/>
        </w:rPr>
        <w:t xml:space="preserve"> </w:t>
      </w:r>
      <w:r w:rsidRPr="00284A2F">
        <w:rPr>
          <w:rFonts w:ascii="GHEA Grapalat" w:hAnsi="GHEA Grapalat" w:cs="Sylfaen"/>
          <w:b/>
          <w:sz w:val="20"/>
          <w:szCs w:val="20"/>
        </w:rPr>
        <w:t>հայտերը</w:t>
      </w:r>
      <w:r w:rsidRPr="00284A2F">
        <w:rPr>
          <w:rFonts w:ascii="GHEA Grapalat" w:hAnsi="GHEA Grapalat" w:cs="Sylfaen"/>
          <w:b/>
          <w:sz w:val="20"/>
          <w:szCs w:val="20"/>
          <w:lang w:val="af-ZA"/>
        </w:rPr>
        <w:t xml:space="preserve">  </w:t>
      </w:r>
      <w:r w:rsidRPr="00284A2F">
        <w:rPr>
          <w:rFonts w:ascii="GHEA Grapalat" w:hAnsi="GHEA Grapalat" w:cs="Sylfaen"/>
          <w:b/>
          <w:sz w:val="20"/>
          <w:szCs w:val="20"/>
        </w:rPr>
        <w:t>հանձնաժողովը</w:t>
      </w:r>
      <w:r w:rsidRPr="00284A2F">
        <w:rPr>
          <w:rFonts w:ascii="GHEA Grapalat" w:hAnsi="GHEA Grapalat" w:cs="Sylfaen"/>
          <w:b/>
          <w:sz w:val="20"/>
          <w:szCs w:val="20"/>
          <w:lang w:val="af-ZA"/>
        </w:rPr>
        <w:t xml:space="preserve"> </w:t>
      </w:r>
      <w:r w:rsidRPr="00284A2F">
        <w:rPr>
          <w:rFonts w:ascii="GHEA Grapalat" w:hAnsi="GHEA Grapalat" w:cs="Sylfaen"/>
          <w:b/>
          <w:sz w:val="20"/>
          <w:szCs w:val="20"/>
        </w:rPr>
        <w:t>հայտերի</w:t>
      </w:r>
      <w:r w:rsidRPr="00284A2F">
        <w:rPr>
          <w:rFonts w:ascii="GHEA Grapalat" w:hAnsi="GHEA Grapalat" w:cs="Sylfaen"/>
          <w:b/>
          <w:sz w:val="20"/>
          <w:szCs w:val="20"/>
          <w:lang w:val="af-ZA"/>
        </w:rPr>
        <w:t xml:space="preserve"> </w:t>
      </w:r>
      <w:r w:rsidRPr="00284A2F">
        <w:rPr>
          <w:rFonts w:ascii="GHEA Grapalat" w:hAnsi="GHEA Grapalat" w:cs="Sylfaen"/>
          <w:b/>
          <w:sz w:val="20"/>
          <w:szCs w:val="20"/>
        </w:rPr>
        <w:t>բացման</w:t>
      </w:r>
      <w:r w:rsidRPr="00284A2F">
        <w:rPr>
          <w:rFonts w:ascii="GHEA Grapalat" w:hAnsi="GHEA Grapalat" w:cs="Sylfaen"/>
          <w:b/>
          <w:sz w:val="20"/>
          <w:szCs w:val="20"/>
          <w:lang w:val="af-ZA"/>
        </w:rPr>
        <w:t xml:space="preserve"> </w:t>
      </w:r>
      <w:r w:rsidRPr="00284A2F">
        <w:rPr>
          <w:rFonts w:ascii="GHEA Grapalat" w:hAnsi="GHEA Grapalat" w:cs="Sylfaen"/>
          <w:b/>
          <w:sz w:val="20"/>
          <w:szCs w:val="20"/>
        </w:rPr>
        <w:t>նիստում</w:t>
      </w:r>
      <w:r w:rsidRPr="00284A2F">
        <w:rPr>
          <w:rFonts w:ascii="GHEA Grapalat" w:hAnsi="GHEA Grapalat" w:cs="Sylfaen"/>
          <w:b/>
          <w:sz w:val="20"/>
          <w:szCs w:val="20"/>
          <w:lang w:val="af-ZA"/>
        </w:rPr>
        <w:t xml:space="preserve"> </w:t>
      </w:r>
      <w:r w:rsidRPr="00284A2F">
        <w:rPr>
          <w:rFonts w:ascii="GHEA Grapalat" w:hAnsi="GHEA Grapalat" w:cs="Sylfaen"/>
          <w:b/>
          <w:sz w:val="20"/>
          <w:szCs w:val="20"/>
        </w:rPr>
        <w:t>մերժում</w:t>
      </w:r>
      <w:r w:rsidRPr="00284A2F">
        <w:rPr>
          <w:rFonts w:ascii="GHEA Grapalat" w:hAnsi="GHEA Grapalat" w:cs="Sylfaen"/>
          <w:b/>
          <w:sz w:val="20"/>
          <w:szCs w:val="20"/>
          <w:lang w:val="af-ZA"/>
        </w:rPr>
        <w:t xml:space="preserve"> </w:t>
      </w:r>
      <w:r w:rsidRPr="00284A2F">
        <w:rPr>
          <w:rFonts w:ascii="GHEA Grapalat" w:hAnsi="GHEA Grapalat" w:cs="Sylfaen"/>
          <w:b/>
          <w:sz w:val="20"/>
          <w:szCs w:val="20"/>
        </w:rPr>
        <w:t>է</w:t>
      </w:r>
      <w:r w:rsidRPr="00284A2F">
        <w:rPr>
          <w:rFonts w:ascii="GHEA Grapalat" w:hAnsi="GHEA Grapalat" w:cs="Sylfaen"/>
          <w:b/>
          <w:sz w:val="20"/>
          <w:szCs w:val="20"/>
          <w:lang w:val="af-ZA"/>
        </w:rPr>
        <w:t xml:space="preserve"> </w:t>
      </w:r>
      <w:r w:rsidRPr="00284A2F">
        <w:rPr>
          <w:rFonts w:ascii="GHEA Grapalat" w:hAnsi="GHEA Grapalat" w:cs="Sylfaen"/>
          <w:b/>
          <w:sz w:val="20"/>
          <w:szCs w:val="20"/>
        </w:rPr>
        <w:t>և</w:t>
      </w:r>
      <w:r w:rsidRPr="00284A2F">
        <w:rPr>
          <w:rFonts w:ascii="GHEA Grapalat" w:hAnsi="GHEA Grapalat" w:cs="Sylfaen"/>
          <w:b/>
          <w:sz w:val="20"/>
          <w:szCs w:val="20"/>
          <w:lang w:val="af-ZA"/>
        </w:rPr>
        <w:t xml:space="preserve"> </w:t>
      </w:r>
      <w:r w:rsidRPr="00284A2F">
        <w:rPr>
          <w:rFonts w:ascii="GHEA Grapalat" w:hAnsi="GHEA Grapalat" w:cs="Sylfaen"/>
          <w:b/>
          <w:sz w:val="20"/>
          <w:szCs w:val="20"/>
        </w:rPr>
        <w:t>նույնությամբ</w:t>
      </w:r>
      <w:r w:rsidRPr="00284A2F">
        <w:rPr>
          <w:rFonts w:ascii="GHEA Grapalat" w:hAnsi="GHEA Grapalat" w:cs="Sylfaen"/>
          <w:b/>
          <w:sz w:val="20"/>
          <w:szCs w:val="20"/>
          <w:lang w:val="af-ZA"/>
        </w:rPr>
        <w:t xml:space="preserve"> </w:t>
      </w:r>
      <w:r w:rsidRPr="00284A2F">
        <w:rPr>
          <w:rFonts w:ascii="GHEA Grapalat" w:hAnsi="GHEA Grapalat" w:cs="Sylfaen"/>
          <w:b/>
          <w:sz w:val="20"/>
          <w:szCs w:val="20"/>
        </w:rPr>
        <w:t>վերադարձնում</w:t>
      </w:r>
      <w:r w:rsidRPr="00284A2F">
        <w:rPr>
          <w:rFonts w:ascii="GHEA Grapalat" w:hAnsi="GHEA Grapalat" w:cs="Sylfaen"/>
          <w:b/>
          <w:sz w:val="20"/>
          <w:szCs w:val="20"/>
          <w:lang w:val="af-ZA"/>
        </w:rPr>
        <w:t xml:space="preserve"> </w:t>
      </w:r>
      <w:r w:rsidRPr="00284A2F">
        <w:rPr>
          <w:rFonts w:ascii="GHEA Grapalat" w:hAnsi="GHEA Grapalat" w:cs="Sylfaen"/>
          <w:b/>
          <w:sz w:val="20"/>
          <w:szCs w:val="20"/>
        </w:rPr>
        <w:t>ներկայացնողին</w:t>
      </w:r>
      <w:r w:rsidRPr="00284A2F">
        <w:rPr>
          <w:rFonts w:ascii="GHEA Grapalat" w:hAnsi="GHEA Grapalat" w:cs="Sylfaen"/>
          <w:b/>
          <w:sz w:val="20"/>
          <w:szCs w:val="20"/>
          <w:lang w:val="af-ZA"/>
        </w:rPr>
        <w:t>:</w:t>
      </w:r>
    </w:p>
    <w:p w:rsidR="002E0D1E" w:rsidRPr="00DE1E5A" w:rsidRDefault="002E0D1E" w:rsidP="002E0D1E">
      <w:pPr>
        <w:pStyle w:val="norm"/>
        <w:spacing w:line="240" w:lineRule="auto"/>
        <w:ind w:firstLine="284"/>
        <w:jc w:val="right"/>
        <w:rPr>
          <w:ins w:id="20" w:author="User" w:date="2019-06-02T23:58:00Z"/>
          <w:rFonts w:ascii="GHEA Grapalat" w:hAnsi="GHEA Grapalat" w:cs="Sylfaen"/>
          <w:b/>
          <w:sz w:val="20"/>
          <w:lang w:val="es-ES"/>
        </w:rPr>
      </w:pPr>
    </w:p>
    <w:p w:rsidR="002E0D1E" w:rsidRPr="00246449" w:rsidRDefault="002E0D1E" w:rsidP="002E0D1E">
      <w:pPr>
        <w:ind w:firstLine="567"/>
        <w:jc w:val="both"/>
        <w:rPr>
          <w:ins w:id="21" w:author="User" w:date="2019-06-02T23:58:00Z"/>
          <w:rFonts w:ascii="GHEA Grapalat" w:hAnsi="GHEA Grapalat"/>
          <w:b/>
          <w:sz w:val="20"/>
          <w:lang w:val="af-ZA"/>
        </w:rPr>
      </w:pPr>
    </w:p>
    <w:p w:rsidR="00EB3EA5" w:rsidRPr="00CB0C48" w:rsidRDefault="002E0D1E" w:rsidP="002E0D1E">
      <w:pPr>
        <w:jc w:val="center"/>
        <w:rPr>
          <w:rFonts w:ascii="GHEA Grapalat" w:hAnsi="GHEA Grapalat"/>
          <w:b/>
          <w:sz w:val="20"/>
          <w:lang w:val="af-ZA"/>
        </w:rPr>
      </w:pPr>
      <w:ins w:id="22" w:author="User" w:date="2019-06-02T23:58:00Z">
        <w:r w:rsidRPr="00246449">
          <w:rPr>
            <w:rFonts w:ascii="GHEA Grapalat" w:hAnsi="GHEA Grapalat"/>
            <w:b/>
            <w:sz w:val="20"/>
            <w:lang w:val="af-ZA"/>
          </w:rPr>
          <w:br w:type="page"/>
        </w:r>
      </w:ins>
    </w:p>
    <w:p w:rsidR="00B2572B" w:rsidRPr="00CB0C48" w:rsidRDefault="00B2572B" w:rsidP="00B2572B">
      <w:pPr>
        <w:pStyle w:val="norm"/>
        <w:spacing w:line="240" w:lineRule="auto"/>
        <w:ind w:firstLine="284"/>
        <w:jc w:val="right"/>
        <w:rPr>
          <w:rFonts w:ascii="GHEA Grapalat" w:hAnsi="GHEA Grapalat" w:cs="Arial"/>
          <w:b/>
          <w:sz w:val="20"/>
          <w:lang w:val="es-ES"/>
        </w:rPr>
      </w:pPr>
      <w:r w:rsidRPr="00CB0C48">
        <w:rPr>
          <w:rFonts w:ascii="GHEA Grapalat" w:hAnsi="GHEA Grapalat" w:cs="Sylfaen"/>
          <w:b/>
          <w:sz w:val="20"/>
          <w:lang w:val="es-ES"/>
        </w:rPr>
        <w:lastRenderedPageBreak/>
        <w:t>Հավելված</w:t>
      </w:r>
      <w:r w:rsidRPr="00CB0C48">
        <w:rPr>
          <w:rFonts w:ascii="GHEA Grapalat" w:hAnsi="GHEA Grapalat" w:cs="Arial"/>
          <w:b/>
          <w:sz w:val="20"/>
          <w:lang w:val="es-ES"/>
        </w:rPr>
        <w:t xml:space="preserve">  N 1</w:t>
      </w:r>
    </w:p>
    <w:p w:rsidR="00B2572B" w:rsidRPr="00CB0C48" w:rsidRDefault="001C2BD5" w:rsidP="00B2572B">
      <w:pPr>
        <w:pStyle w:val="31"/>
        <w:spacing w:line="240" w:lineRule="auto"/>
        <w:jc w:val="right"/>
        <w:rPr>
          <w:rFonts w:ascii="GHEA Grapalat" w:hAnsi="GHEA Grapalat" w:cs="Arial"/>
          <w:b/>
          <w:lang w:val="es-ES"/>
        </w:rPr>
      </w:pPr>
      <w:r>
        <w:rPr>
          <w:rFonts w:ascii="GHEA Grapalat" w:hAnsi="GHEA Grapalat"/>
          <w:sz w:val="24"/>
          <w:szCs w:val="24"/>
        </w:rPr>
        <w:t>ՇՄԱ</w:t>
      </w:r>
      <w:r w:rsidR="00284A2F">
        <w:rPr>
          <w:rFonts w:ascii="GHEA Grapalat" w:hAnsi="GHEA Grapalat"/>
          <w:sz w:val="24"/>
          <w:szCs w:val="24"/>
        </w:rPr>
        <w:t>Հ</w:t>
      </w:r>
      <w:r w:rsidR="00284A2F" w:rsidRPr="00F46CF9">
        <w:rPr>
          <w:rFonts w:ascii="GHEA Grapalat" w:hAnsi="GHEA Grapalat"/>
          <w:sz w:val="24"/>
          <w:szCs w:val="24"/>
          <w:lang w:val="af-ZA"/>
        </w:rPr>
        <w:t>-</w:t>
      </w:r>
      <w:r w:rsidR="00284A2F">
        <w:rPr>
          <w:rFonts w:ascii="GHEA Grapalat" w:hAnsi="GHEA Grapalat"/>
          <w:sz w:val="24"/>
          <w:szCs w:val="24"/>
        </w:rPr>
        <w:t>ԳՀԱՇՁԲ</w:t>
      </w:r>
      <w:r>
        <w:rPr>
          <w:rFonts w:ascii="GHEA Grapalat" w:hAnsi="GHEA Grapalat"/>
          <w:sz w:val="24"/>
          <w:szCs w:val="24"/>
          <w:lang w:val="af-ZA"/>
        </w:rPr>
        <w:t>-20</w:t>
      </w:r>
      <w:r w:rsidR="00284A2F" w:rsidRPr="00F46CF9">
        <w:rPr>
          <w:rFonts w:ascii="GHEA Grapalat" w:hAnsi="GHEA Grapalat"/>
          <w:sz w:val="24"/>
          <w:szCs w:val="24"/>
          <w:lang w:val="af-ZA"/>
        </w:rPr>
        <w:t>/</w:t>
      </w:r>
      <w:r>
        <w:rPr>
          <w:rFonts w:ascii="GHEA Grapalat" w:hAnsi="GHEA Grapalat"/>
          <w:sz w:val="24"/>
          <w:szCs w:val="24"/>
          <w:lang w:val="hy-AM"/>
        </w:rPr>
        <w:t>0</w:t>
      </w:r>
      <w:r w:rsidR="00284A2F" w:rsidRPr="00F46CF9">
        <w:rPr>
          <w:rFonts w:ascii="GHEA Grapalat" w:hAnsi="GHEA Grapalat"/>
          <w:sz w:val="24"/>
          <w:szCs w:val="24"/>
          <w:lang w:val="af-ZA"/>
        </w:rPr>
        <w:t>1</w:t>
      </w:r>
      <w:r w:rsidR="00284A2F">
        <w:rPr>
          <w:rFonts w:ascii="GHEA Grapalat" w:hAnsi="GHEA Grapalat"/>
          <w:sz w:val="24"/>
          <w:szCs w:val="24"/>
          <w:lang w:val="hy-AM"/>
        </w:rPr>
        <w:t xml:space="preserve"> </w:t>
      </w:r>
      <w:r w:rsidR="00B2572B" w:rsidRPr="00CB0C48">
        <w:rPr>
          <w:rFonts w:ascii="GHEA Grapalat" w:hAnsi="GHEA Grapalat" w:cs="Sylfaen"/>
          <w:b/>
          <w:lang w:val="es-ES"/>
        </w:rPr>
        <w:t>ծածկագրով</w:t>
      </w:r>
    </w:p>
    <w:p w:rsidR="00B2572B" w:rsidRPr="00CB0C48" w:rsidRDefault="00B2050F" w:rsidP="00B2572B">
      <w:pPr>
        <w:pStyle w:val="31"/>
        <w:spacing w:line="240" w:lineRule="auto"/>
        <w:jc w:val="right"/>
        <w:rPr>
          <w:rFonts w:ascii="GHEA Grapalat" w:hAnsi="GHEA Grapalat" w:cs="Arial"/>
          <w:b/>
          <w:lang w:val="es-ES"/>
        </w:rPr>
      </w:pPr>
      <w:r w:rsidRPr="00CB0C48">
        <w:rPr>
          <w:rFonts w:ascii="GHEA Grapalat" w:hAnsi="GHEA Grapalat" w:cs="Sylfaen"/>
          <w:b/>
          <w:lang w:val="es-ES"/>
        </w:rPr>
        <w:t xml:space="preserve">գնանշման հարցման </w:t>
      </w:r>
      <w:r w:rsidR="00B2572B" w:rsidRPr="00CB0C48">
        <w:rPr>
          <w:rFonts w:ascii="GHEA Grapalat" w:hAnsi="GHEA Grapalat" w:cs="Sylfaen"/>
          <w:b/>
          <w:lang w:val="es-ES"/>
        </w:rPr>
        <w:t>հրավերի</w:t>
      </w:r>
    </w:p>
    <w:p w:rsidR="00B2572B" w:rsidRPr="00CB0C48" w:rsidRDefault="00B2572B" w:rsidP="00B2572B">
      <w:pPr>
        <w:jc w:val="center"/>
        <w:rPr>
          <w:rFonts w:ascii="GHEA Grapalat" w:hAnsi="GHEA Grapalat" w:cs="Sylfaen"/>
          <w:b/>
          <w:lang w:val="es-ES"/>
        </w:rPr>
      </w:pPr>
    </w:p>
    <w:p w:rsidR="00B2572B" w:rsidRPr="00CB0C48" w:rsidRDefault="00B2572B" w:rsidP="00B2572B">
      <w:pPr>
        <w:jc w:val="center"/>
        <w:rPr>
          <w:rFonts w:ascii="GHEA Grapalat" w:hAnsi="GHEA Grapalat" w:cs="Arial"/>
          <w:b/>
          <w:lang w:val="es-ES"/>
        </w:rPr>
      </w:pPr>
      <w:r w:rsidRPr="00CB0C48">
        <w:rPr>
          <w:rFonts w:ascii="GHEA Grapalat" w:hAnsi="GHEA Grapalat" w:cs="Sylfaen"/>
          <w:b/>
          <w:lang w:val="es-ES"/>
        </w:rPr>
        <w:t>ԴԻՄՈՒՄ</w:t>
      </w:r>
      <w:r w:rsidR="009356DA">
        <w:rPr>
          <w:rFonts w:ascii="GHEA Grapalat" w:hAnsi="GHEA Grapalat" w:cs="Sylfaen"/>
          <w:b/>
          <w:lang w:val="es-ES"/>
        </w:rPr>
        <w:t>-ՀԱՅՏԱՐԱՐՈՒԹՅՈՒՆ</w:t>
      </w:r>
      <w:r w:rsidRPr="00CB0C48">
        <w:rPr>
          <w:rFonts w:ascii="GHEA Grapalat" w:hAnsi="GHEA Grapalat" w:cs="Sylfaen"/>
          <w:b/>
          <w:lang w:val="es-ES"/>
        </w:rPr>
        <w:t>*</w:t>
      </w:r>
    </w:p>
    <w:p w:rsidR="00B2572B" w:rsidRPr="00CB0C48" w:rsidRDefault="00B2050F" w:rsidP="00B2572B">
      <w:pPr>
        <w:pStyle w:val="6"/>
        <w:jc w:val="center"/>
        <w:rPr>
          <w:rFonts w:ascii="GHEA Grapalat" w:hAnsi="GHEA Grapalat" w:cs="Arial"/>
          <w:color w:val="auto"/>
          <w:sz w:val="24"/>
          <w:szCs w:val="24"/>
          <w:lang w:val="es-ES"/>
        </w:rPr>
      </w:pPr>
      <w:r w:rsidRPr="00CB0C48">
        <w:rPr>
          <w:rFonts w:ascii="GHEA Grapalat" w:hAnsi="GHEA Grapalat" w:cs="Sylfaen"/>
          <w:color w:val="auto"/>
          <w:sz w:val="24"/>
          <w:szCs w:val="24"/>
          <w:lang w:val="es-ES"/>
        </w:rPr>
        <w:t xml:space="preserve">գնանշման հարցմանը </w:t>
      </w:r>
      <w:r w:rsidR="00B2572B" w:rsidRPr="00CB0C48">
        <w:rPr>
          <w:rFonts w:ascii="GHEA Grapalat" w:hAnsi="GHEA Grapalat" w:cs="Sylfaen"/>
          <w:color w:val="auto"/>
          <w:sz w:val="24"/>
          <w:szCs w:val="24"/>
          <w:lang w:val="es-ES"/>
        </w:rPr>
        <w:t>մասնակցելու</w:t>
      </w:r>
      <w:r w:rsidR="00B2572B" w:rsidRPr="00CB0C48">
        <w:rPr>
          <w:rFonts w:ascii="GHEA Grapalat" w:hAnsi="GHEA Grapalat" w:cs="Arial"/>
          <w:color w:val="auto"/>
          <w:sz w:val="24"/>
          <w:szCs w:val="24"/>
          <w:lang w:val="es-ES"/>
        </w:rPr>
        <w:t xml:space="preserve">  </w:t>
      </w:r>
    </w:p>
    <w:p w:rsidR="00B2572B" w:rsidRPr="00CB0C48" w:rsidRDefault="00B2572B" w:rsidP="000D437F">
      <w:pPr>
        <w:rPr>
          <w:lang w:val="es-ES" w:eastAsia="ru-RU"/>
        </w:rPr>
      </w:pPr>
    </w:p>
    <w:p w:rsidR="00B2572B" w:rsidRPr="00CB0C48" w:rsidRDefault="00B2572B" w:rsidP="000D437F">
      <w:pPr>
        <w:jc w:val="both"/>
        <w:rPr>
          <w:rFonts w:ascii="GHEA Grapalat" w:hAnsi="GHEA Grapalat" w:cs="Arial"/>
          <w:sz w:val="20"/>
          <w:szCs w:val="20"/>
          <w:lang w:val="es-ES"/>
        </w:rPr>
      </w:pPr>
      <w:r w:rsidRPr="00CB0C48">
        <w:rPr>
          <w:rFonts w:ascii="GHEA Grapalat" w:hAnsi="GHEA Grapalat"/>
          <w:sz w:val="22"/>
          <w:szCs w:val="22"/>
          <w:u w:val="single"/>
          <w:lang w:val="es-ES"/>
        </w:rPr>
        <w:t xml:space="preserve">                                                             </w:t>
      </w:r>
      <w:r w:rsidRPr="00CB0C48">
        <w:rPr>
          <w:rFonts w:ascii="GHEA Grapalat" w:hAnsi="GHEA Grapalat"/>
          <w:sz w:val="22"/>
          <w:szCs w:val="22"/>
          <w:u w:val="single"/>
          <w:lang w:val="es-ES"/>
        </w:rPr>
        <w:tab/>
      </w:r>
      <w:r w:rsidRPr="00CB0C48">
        <w:rPr>
          <w:rFonts w:ascii="GHEA Grapalat" w:hAnsi="GHEA Grapalat"/>
          <w:sz w:val="22"/>
          <w:szCs w:val="22"/>
          <w:u w:val="single"/>
          <w:lang w:val="es-ES"/>
        </w:rPr>
        <w:tab/>
        <w:t xml:space="preserve">       </w:t>
      </w:r>
      <w:r w:rsidRPr="00CB0C48">
        <w:rPr>
          <w:rFonts w:ascii="GHEA Grapalat" w:hAnsi="GHEA Grapalat"/>
          <w:sz w:val="22"/>
          <w:szCs w:val="22"/>
          <w:lang w:val="es-ES"/>
        </w:rPr>
        <w:t xml:space="preserve"> </w:t>
      </w:r>
      <w:r w:rsidRPr="00CB0C48">
        <w:rPr>
          <w:rFonts w:ascii="GHEA Grapalat" w:hAnsi="GHEA Grapalat" w:cs="Sylfaen"/>
          <w:sz w:val="20"/>
          <w:szCs w:val="20"/>
          <w:lang w:val="es-ES"/>
        </w:rPr>
        <w:t>հայտնում</w:t>
      </w:r>
      <w:r w:rsidRPr="00CB0C48">
        <w:rPr>
          <w:rFonts w:ascii="GHEA Grapalat" w:hAnsi="GHEA Grapalat" w:cs="Arial"/>
          <w:sz w:val="20"/>
          <w:szCs w:val="20"/>
          <w:lang w:val="es-ES"/>
        </w:rPr>
        <w:t xml:space="preserve"> </w:t>
      </w:r>
      <w:r w:rsidRPr="00CB0C48">
        <w:rPr>
          <w:rFonts w:ascii="GHEA Grapalat" w:hAnsi="GHEA Grapalat" w:cs="Sylfaen"/>
          <w:sz w:val="20"/>
          <w:szCs w:val="20"/>
          <w:lang w:val="es-ES"/>
        </w:rPr>
        <w:t>է</w:t>
      </w:r>
      <w:r w:rsidRPr="00CB0C48">
        <w:rPr>
          <w:rFonts w:ascii="GHEA Grapalat" w:hAnsi="GHEA Grapalat" w:cs="Arial"/>
          <w:sz w:val="20"/>
          <w:szCs w:val="20"/>
          <w:lang w:val="es-ES"/>
        </w:rPr>
        <w:t xml:space="preserve">, </w:t>
      </w:r>
      <w:r w:rsidRPr="00CB0C48">
        <w:rPr>
          <w:rFonts w:ascii="GHEA Grapalat" w:hAnsi="GHEA Grapalat" w:cs="Sylfaen"/>
          <w:sz w:val="20"/>
          <w:szCs w:val="20"/>
          <w:lang w:val="es-ES"/>
        </w:rPr>
        <w:t>որ</w:t>
      </w:r>
      <w:r w:rsidRPr="00CB0C48">
        <w:rPr>
          <w:rFonts w:ascii="GHEA Grapalat" w:hAnsi="GHEA Grapalat" w:cs="Arial"/>
          <w:sz w:val="20"/>
          <w:szCs w:val="20"/>
          <w:lang w:val="es-ES"/>
        </w:rPr>
        <w:t xml:space="preserve"> </w:t>
      </w:r>
      <w:r w:rsidRPr="00CB0C48">
        <w:rPr>
          <w:rFonts w:ascii="GHEA Grapalat" w:hAnsi="GHEA Grapalat" w:cs="Sylfaen"/>
          <w:sz w:val="20"/>
          <w:szCs w:val="20"/>
          <w:lang w:val="es-ES"/>
        </w:rPr>
        <w:t>ցանկություն</w:t>
      </w:r>
      <w:r w:rsidRPr="00CB0C48">
        <w:rPr>
          <w:rFonts w:ascii="GHEA Grapalat" w:hAnsi="GHEA Grapalat" w:cs="Arial"/>
          <w:sz w:val="20"/>
          <w:szCs w:val="20"/>
          <w:lang w:val="es-ES"/>
        </w:rPr>
        <w:t xml:space="preserve"> </w:t>
      </w:r>
      <w:r w:rsidRPr="00CB0C48">
        <w:rPr>
          <w:rFonts w:ascii="GHEA Grapalat" w:hAnsi="GHEA Grapalat" w:cs="Sylfaen"/>
          <w:sz w:val="20"/>
          <w:szCs w:val="20"/>
          <w:lang w:val="es-ES"/>
        </w:rPr>
        <w:t>ունի</w:t>
      </w:r>
      <w:r w:rsidRPr="00CB0C48">
        <w:rPr>
          <w:rFonts w:ascii="GHEA Grapalat" w:hAnsi="GHEA Grapalat" w:cs="Arial"/>
          <w:sz w:val="20"/>
          <w:szCs w:val="20"/>
          <w:lang w:val="es-ES"/>
        </w:rPr>
        <w:t xml:space="preserve"> </w:t>
      </w:r>
      <w:r w:rsidRPr="00CB0C48">
        <w:rPr>
          <w:rFonts w:ascii="GHEA Grapalat" w:hAnsi="GHEA Grapalat" w:cs="Sylfaen"/>
          <w:sz w:val="20"/>
          <w:szCs w:val="20"/>
          <w:lang w:val="es-ES"/>
        </w:rPr>
        <w:t>մասնակցել</w:t>
      </w:r>
    </w:p>
    <w:p w:rsidR="00B2572B" w:rsidRPr="00CB0C48" w:rsidRDefault="00B2572B" w:rsidP="000D437F">
      <w:pPr>
        <w:jc w:val="both"/>
        <w:rPr>
          <w:rFonts w:ascii="GHEA Grapalat" w:hAnsi="GHEA Grapalat"/>
          <w:sz w:val="22"/>
          <w:szCs w:val="22"/>
          <w:vertAlign w:val="superscript"/>
          <w:lang w:val="es-ES"/>
        </w:rPr>
      </w:pPr>
      <w:r w:rsidRPr="00CB0C48">
        <w:rPr>
          <w:rFonts w:ascii="GHEA Grapalat" w:hAnsi="GHEA Grapalat"/>
          <w:vertAlign w:val="superscript"/>
          <w:lang w:val="es-ES"/>
        </w:rPr>
        <w:t xml:space="preserve">               </w:t>
      </w:r>
      <w:r w:rsidRPr="00CB0C48">
        <w:rPr>
          <w:rFonts w:ascii="GHEA Grapalat" w:hAnsi="GHEA Grapalat"/>
          <w:lang w:val="es-ES"/>
        </w:rPr>
        <w:t xml:space="preserve">            </w:t>
      </w:r>
      <w:r w:rsidRPr="00CB0C48">
        <w:rPr>
          <w:rFonts w:ascii="GHEA Grapalat" w:hAnsi="GHEA Grapalat" w:cs="Sylfaen"/>
          <w:vertAlign w:val="superscript"/>
          <w:lang w:val="es-ES"/>
        </w:rPr>
        <w:t>մասնակցի</w:t>
      </w:r>
      <w:r w:rsidRPr="00CB0C48">
        <w:rPr>
          <w:rFonts w:ascii="GHEA Grapalat" w:hAnsi="GHEA Grapalat" w:cs="Arial"/>
          <w:vertAlign w:val="superscript"/>
          <w:lang w:val="es-ES"/>
        </w:rPr>
        <w:t xml:space="preserve"> </w:t>
      </w:r>
      <w:r w:rsidRPr="00CB0C48">
        <w:rPr>
          <w:rFonts w:ascii="GHEA Grapalat" w:hAnsi="GHEA Grapalat" w:cs="Sylfaen"/>
          <w:vertAlign w:val="superscript"/>
          <w:lang w:val="es-ES"/>
        </w:rPr>
        <w:t>անվանումը</w:t>
      </w:r>
      <w:r w:rsidRPr="00CB0C48">
        <w:rPr>
          <w:rFonts w:ascii="GHEA Grapalat" w:hAnsi="GHEA Grapalat" w:cs="Arial"/>
          <w:vertAlign w:val="superscript"/>
          <w:lang w:val="es-ES"/>
        </w:rPr>
        <w:t xml:space="preserve"> </w:t>
      </w:r>
    </w:p>
    <w:p w:rsidR="00B2572B" w:rsidRPr="00CB0C48" w:rsidRDefault="00B2572B" w:rsidP="000D437F">
      <w:pPr>
        <w:jc w:val="both"/>
        <w:rPr>
          <w:rFonts w:ascii="GHEA Grapalat" w:hAnsi="GHEA Grapalat"/>
          <w:sz w:val="22"/>
          <w:szCs w:val="22"/>
          <w:u w:val="single"/>
          <w:lang w:val="es-ES"/>
        </w:rPr>
      </w:pPr>
      <w:r w:rsidRPr="00CB0C48">
        <w:rPr>
          <w:rFonts w:ascii="GHEA Grapalat" w:hAnsi="GHEA Grapalat"/>
          <w:sz w:val="22"/>
          <w:szCs w:val="22"/>
          <w:u w:val="single"/>
          <w:lang w:val="es-ES"/>
        </w:rPr>
        <w:tab/>
      </w:r>
      <w:r w:rsidRPr="00CB0C48">
        <w:rPr>
          <w:rFonts w:ascii="GHEA Grapalat" w:hAnsi="GHEA Grapalat"/>
          <w:sz w:val="22"/>
          <w:szCs w:val="22"/>
          <w:u w:val="single"/>
          <w:lang w:val="es-ES"/>
        </w:rPr>
        <w:tab/>
      </w:r>
      <w:r w:rsidRPr="00CB0C48">
        <w:rPr>
          <w:rFonts w:ascii="GHEA Grapalat" w:hAnsi="GHEA Grapalat"/>
          <w:sz w:val="22"/>
          <w:szCs w:val="22"/>
          <w:u w:val="single"/>
          <w:lang w:val="es-ES"/>
        </w:rPr>
        <w:tab/>
      </w:r>
      <w:r w:rsidRPr="00CB0C48">
        <w:rPr>
          <w:rFonts w:ascii="GHEA Grapalat" w:hAnsi="GHEA Grapalat"/>
          <w:sz w:val="22"/>
          <w:szCs w:val="22"/>
          <w:u w:val="single"/>
          <w:lang w:val="es-ES"/>
        </w:rPr>
        <w:tab/>
      </w:r>
      <w:r w:rsidRPr="00CB0C48">
        <w:rPr>
          <w:rFonts w:ascii="GHEA Grapalat" w:hAnsi="GHEA Grapalat"/>
          <w:sz w:val="22"/>
          <w:szCs w:val="22"/>
          <w:u w:val="single"/>
          <w:lang w:val="es-ES"/>
        </w:rPr>
        <w:tab/>
      </w:r>
      <w:r w:rsidRPr="00CB0C48">
        <w:rPr>
          <w:rFonts w:ascii="GHEA Grapalat" w:hAnsi="GHEA Grapalat"/>
          <w:sz w:val="22"/>
          <w:szCs w:val="22"/>
          <w:u w:val="single"/>
          <w:lang w:val="es-ES"/>
        </w:rPr>
        <w:tab/>
      </w:r>
      <w:r w:rsidRPr="00CB0C48">
        <w:rPr>
          <w:rFonts w:ascii="GHEA Grapalat" w:hAnsi="GHEA Grapalat"/>
          <w:sz w:val="22"/>
          <w:szCs w:val="22"/>
          <w:lang w:val="es-ES"/>
        </w:rPr>
        <w:t>-</w:t>
      </w:r>
      <w:r w:rsidRPr="00CB0C48">
        <w:rPr>
          <w:rFonts w:ascii="GHEA Grapalat" w:hAnsi="GHEA Grapalat"/>
          <w:sz w:val="20"/>
          <w:szCs w:val="20"/>
          <w:lang w:val="es-ES"/>
        </w:rPr>
        <w:t>ի կողմից</w:t>
      </w:r>
      <w:r w:rsidR="009C46C2" w:rsidRPr="00CB0C48">
        <w:rPr>
          <w:rFonts w:ascii="GHEA Grapalat" w:hAnsi="GHEA Grapalat"/>
          <w:sz w:val="20"/>
          <w:szCs w:val="20"/>
          <w:lang w:val="es-ES"/>
        </w:rPr>
        <w:t xml:space="preserve"> </w:t>
      </w:r>
      <w:r w:rsidRPr="00CB0C48">
        <w:rPr>
          <w:rFonts w:ascii="GHEA Grapalat" w:hAnsi="GHEA Grapalat"/>
          <w:lang w:val="es-ES"/>
        </w:rPr>
        <w:t>«</w:t>
      </w:r>
      <w:r w:rsidRPr="00CB0C48">
        <w:rPr>
          <w:rFonts w:ascii="GHEA Grapalat" w:hAnsi="GHEA Grapalat"/>
          <w:sz w:val="20"/>
          <w:szCs w:val="20"/>
          <w:lang w:val="es-ES"/>
        </w:rPr>
        <w:t>---</w:t>
      </w:r>
      <w:r w:rsidR="00B2050F" w:rsidRPr="00CB0C48">
        <w:rPr>
          <w:rFonts w:ascii="GHEA Grapalat" w:hAnsi="GHEA Grapalat" w:cs="Sylfaen"/>
          <w:sz w:val="20"/>
          <w:szCs w:val="20"/>
          <w:lang w:val="es-ES"/>
        </w:rPr>
        <w:t>ԳՀ</w:t>
      </w:r>
      <w:r w:rsidR="005D3A39" w:rsidRPr="00CB0C48">
        <w:rPr>
          <w:rFonts w:ascii="GHEA Grapalat" w:hAnsi="GHEA Grapalat" w:cs="Sylfaen"/>
          <w:sz w:val="20"/>
          <w:szCs w:val="20"/>
          <w:lang w:val="es-ES"/>
        </w:rPr>
        <w:t>ԱՇ</w:t>
      </w:r>
      <w:r w:rsidRPr="00CB0C48">
        <w:rPr>
          <w:rFonts w:ascii="GHEA Grapalat" w:hAnsi="GHEA Grapalat" w:cs="Sylfaen"/>
          <w:sz w:val="20"/>
          <w:szCs w:val="20"/>
          <w:lang w:val="es-ES"/>
        </w:rPr>
        <w:t>ՁԲ</w:t>
      </w:r>
      <w:r w:rsidRPr="00CB0C48">
        <w:rPr>
          <w:rFonts w:ascii="GHEA Grapalat" w:hAnsi="GHEA Grapalat" w:cs="Arial"/>
          <w:sz w:val="20"/>
          <w:szCs w:val="20"/>
          <w:lang w:val="es-ES"/>
        </w:rPr>
        <w:t>---/---</w:t>
      </w:r>
      <w:r w:rsidRPr="00CB0C48">
        <w:rPr>
          <w:rFonts w:ascii="GHEA Grapalat" w:hAnsi="GHEA Grapalat"/>
          <w:lang w:val="es-ES"/>
        </w:rPr>
        <w:t>»</w:t>
      </w:r>
      <w:r w:rsidRPr="00CB0C48">
        <w:rPr>
          <w:rFonts w:ascii="GHEA Grapalat" w:hAnsi="GHEA Grapalat"/>
          <w:sz w:val="20"/>
          <w:szCs w:val="20"/>
          <w:lang w:val="es-ES"/>
        </w:rPr>
        <w:t xml:space="preserve"> </w:t>
      </w:r>
      <w:r w:rsidRPr="00CB0C48">
        <w:rPr>
          <w:rFonts w:ascii="GHEA Grapalat" w:hAnsi="GHEA Grapalat" w:cs="Sylfaen"/>
          <w:sz w:val="20"/>
          <w:szCs w:val="20"/>
          <w:lang w:val="es-ES"/>
        </w:rPr>
        <w:t>ծածկագրով հայտարարված</w:t>
      </w:r>
    </w:p>
    <w:p w:rsidR="00B2572B" w:rsidRPr="00CB0C48" w:rsidRDefault="00B2572B" w:rsidP="000D437F">
      <w:pPr>
        <w:jc w:val="both"/>
        <w:rPr>
          <w:rFonts w:ascii="GHEA Grapalat" w:hAnsi="GHEA Grapalat" w:cs="Sylfaen"/>
          <w:vertAlign w:val="superscript"/>
          <w:lang w:val="es-ES"/>
        </w:rPr>
      </w:pPr>
      <w:r w:rsidRPr="00CB0C48">
        <w:rPr>
          <w:rFonts w:ascii="GHEA Grapalat" w:hAnsi="GHEA Grapalat" w:cs="Sylfaen"/>
          <w:vertAlign w:val="superscript"/>
          <w:lang w:val="es-ES"/>
        </w:rPr>
        <w:t xml:space="preserve">                       </w:t>
      </w:r>
      <w:r w:rsidR="00476A47" w:rsidRPr="00CB0C48">
        <w:rPr>
          <w:rFonts w:ascii="GHEA Grapalat" w:hAnsi="GHEA Grapalat" w:cs="Sylfaen"/>
          <w:vertAlign w:val="superscript"/>
          <w:lang w:val="es-ES"/>
        </w:rPr>
        <w:t>պ</w:t>
      </w:r>
      <w:r w:rsidRPr="00CB0C48">
        <w:rPr>
          <w:rFonts w:ascii="GHEA Grapalat" w:hAnsi="GHEA Grapalat" w:cs="Sylfaen"/>
          <w:vertAlign w:val="superscript"/>
          <w:lang w:val="es-ES"/>
        </w:rPr>
        <w:t>ատվիրատուի անվանումը</w:t>
      </w:r>
    </w:p>
    <w:p w:rsidR="00B2572B" w:rsidRPr="00CB0C48" w:rsidRDefault="00B2050F" w:rsidP="000D437F">
      <w:pPr>
        <w:jc w:val="both"/>
        <w:rPr>
          <w:rFonts w:ascii="GHEA Grapalat" w:hAnsi="GHEA Grapalat" w:cs="Sylfaen"/>
          <w:sz w:val="20"/>
          <w:szCs w:val="20"/>
          <w:lang w:val="es-ES"/>
        </w:rPr>
      </w:pPr>
      <w:r w:rsidRPr="00CB0C48">
        <w:rPr>
          <w:rFonts w:ascii="GHEA Grapalat" w:hAnsi="GHEA Grapalat" w:cs="Sylfaen"/>
          <w:sz w:val="20"/>
          <w:szCs w:val="20"/>
          <w:lang w:val="es-ES"/>
        </w:rPr>
        <w:t xml:space="preserve">գնանշման հարցման </w:t>
      </w:r>
      <w:r w:rsidR="00B2572B" w:rsidRPr="00CB0C48">
        <w:rPr>
          <w:rFonts w:ascii="GHEA Grapalat" w:hAnsi="GHEA Grapalat"/>
          <w:u w:val="single"/>
          <w:lang w:val="es-ES"/>
        </w:rPr>
        <w:tab/>
      </w:r>
      <w:r w:rsidR="00B2572B" w:rsidRPr="00CB0C48">
        <w:rPr>
          <w:rFonts w:ascii="GHEA Grapalat" w:hAnsi="GHEA Grapalat"/>
          <w:u w:val="single"/>
          <w:lang w:val="es-ES"/>
        </w:rPr>
        <w:tab/>
      </w:r>
      <w:r w:rsidR="00B2572B" w:rsidRPr="00CB0C48">
        <w:rPr>
          <w:rFonts w:ascii="GHEA Grapalat" w:hAnsi="GHEA Grapalat"/>
          <w:u w:val="single"/>
          <w:lang w:val="es-ES"/>
        </w:rPr>
        <w:tab/>
      </w:r>
      <w:r w:rsidR="00B2572B" w:rsidRPr="00CB0C48">
        <w:rPr>
          <w:rFonts w:ascii="GHEA Grapalat" w:hAnsi="GHEA Grapalat"/>
          <w:u w:val="single"/>
          <w:lang w:val="es-ES"/>
        </w:rPr>
        <w:tab/>
      </w:r>
      <w:r w:rsidR="00B2572B" w:rsidRPr="00CB0C48">
        <w:rPr>
          <w:rFonts w:ascii="GHEA Grapalat" w:hAnsi="GHEA Grapalat"/>
          <w:u w:val="single"/>
          <w:lang w:val="es-ES"/>
        </w:rPr>
        <w:tab/>
        <w:t xml:space="preserve">     </w:t>
      </w:r>
      <w:r w:rsidR="00B2572B" w:rsidRPr="00CB0C48">
        <w:rPr>
          <w:rFonts w:ascii="GHEA Grapalat" w:hAnsi="GHEA Grapalat" w:cs="Sylfaen"/>
          <w:sz w:val="20"/>
          <w:szCs w:val="20"/>
          <w:lang w:val="es-ES"/>
        </w:rPr>
        <w:t xml:space="preserve"> չափաբաժնին</w:t>
      </w:r>
      <w:r w:rsidR="00B2572B" w:rsidRPr="00CB0C48">
        <w:rPr>
          <w:rFonts w:ascii="GHEA Grapalat" w:hAnsi="GHEA Grapalat" w:cs="Arial"/>
          <w:sz w:val="20"/>
          <w:szCs w:val="20"/>
          <w:lang w:val="es-ES"/>
        </w:rPr>
        <w:t xml:space="preserve">  (</w:t>
      </w:r>
      <w:r w:rsidR="00B2572B" w:rsidRPr="00CB0C48">
        <w:rPr>
          <w:rFonts w:ascii="GHEA Grapalat" w:hAnsi="GHEA Grapalat" w:cs="Sylfaen"/>
          <w:sz w:val="20"/>
          <w:szCs w:val="20"/>
          <w:lang w:val="es-ES"/>
        </w:rPr>
        <w:t>չափաբաժիններին</w:t>
      </w:r>
      <w:r w:rsidR="00B2572B" w:rsidRPr="00CB0C48">
        <w:rPr>
          <w:rFonts w:ascii="GHEA Grapalat" w:hAnsi="GHEA Grapalat" w:cs="Arial"/>
          <w:sz w:val="20"/>
          <w:szCs w:val="20"/>
          <w:lang w:val="es-ES"/>
        </w:rPr>
        <w:t xml:space="preserve">) </w:t>
      </w:r>
      <w:r w:rsidR="00B2572B" w:rsidRPr="00CB0C48">
        <w:rPr>
          <w:rFonts w:ascii="GHEA Grapalat" w:hAnsi="GHEA Grapalat" w:cs="Sylfaen"/>
          <w:sz w:val="20"/>
          <w:szCs w:val="20"/>
          <w:lang w:val="es-ES"/>
        </w:rPr>
        <w:t>և</w:t>
      </w:r>
      <w:r w:rsidR="00B2572B" w:rsidRPr="00CB0C48">
        <w:rPr>
          <w:rFonts w:ascii="GHEA Grapalat" w:hAnsi="GHEA Grapalat" w:cs="Arial"/>
          <w:sz w:val="20"/>
          <w:szCs w:val="20"/>
          <w:lang w:val="es-ES"/>
        </w:rPr>
        <w:t xml:space="preserve"> </w:t>
      </w:r>
      <w:r w:rsidR="00B2572B" w:rsidRPr="00CB0C48">
        <w:rPr>
          <w:rFonts w:ascii="GHEA Grapalat" w:hAnsi="GHEA Grapalat" w:cs="Sylfaen"/>
          <w:sz w:val="20"/>
          <w:szCs w:val="20"/>
          <w:lang w:val="es-ES"/>
        </w:rPr>
        <w:t xml:space="preserve">հրավերի </w:t>
      </w:r>
    </w:p>
    <w:p w:rsidR="00B2572B" w:rsidRPr="00CB0C48" w:rsidRDefault="00B2572B" w:rsidP="000D437F">
      <w:pPr>
        <w:jc w:val="both"/>
        <w:rPr>
          <w:rFonts w:ascii="GHEA Grapalat" w:hAnsi="GHEA Grapalat"/>
          <w:vertAlign w:val="superscript"/>
          <w:lang w:val="es-ES"/>
        </w:rPr>
      </w:pPr>
      <w:r w:rsidRPr="00CB0C48">
        <w:rPr>
          <w:rFonts w:ascii="GHEA Grapalat" w:hAnsi="GHEA Grapalat" w:cs="Sylfaen"/>
          <w:vertAlign w:val="superscript"/>
          <w:lang w:val="es-ES"/>
        </w:rPr>
        <w:t xml:space="preserve">                                            </w:t>
      </w:r>
      <w:r w:rsidR="00B2050F" w:rsidRPr="00CB0C48">
        <w:rPr>
          <w:rFonts w:ascii="GHEA Grapalat" w:hAnsi="GHEA Grapalat" w:cs="Sylfaen"/>
          <w:vertAlign w:val="superscript"/>
          <w:lang w:val="es-ES"/>
        </w:rPr>
        <w:t xml:space="preserve">        </w:t>
      </w:r>
      <w:r w:rsidRPr="00CB0C48">
        <w:rPr>
          <w:rFonts w:ascii="GHEA Grapalat" w:hAnsi="GHEA Grapalat" w:cs="Sylfaen"/>
          <w:vertAlign w:val="superscript"/>
          <w:lang w:val="es-ES"/>
        </w:rPr>
        <w:t>չափաբաժնի</w:t>
      </w:r>
      <w:r w:rsidRPr="00CB0C48">
        <w:rPr>
          <w:rFonts w:ascii="GHEA Grapalat" w:hAnsi="GHEA Grapalat" w:cs="Arial"/>
          <w:vertAlign w:val="superscript"/>
          <w:lang w:val="es-ES"/>
        </w:rPr>
        <w:t xml:space="preserve">  (</w:t>
      </w:r>
      <w:r w:rsidRPr="00CB0C48">
        <w:rPr>
          <w:rFonts w:ascii="GHEA Grapalat" w:hAnsi="GHEA Grapalat" w:cs="Sylfaen"/>
          <w:vertAlign w:val="superscript"/>
          <w:lang w:val="es-ES"/>
        </w:rPr>
        <w:t>չափաբաժինների</w:t>
      </w:r>
      <w:r w:rsidRPr="00CB0C48">
        <w:rPr>
          <w:rFonts w:ascii="GHEA Grapalat" w:hAnsi="GHEA Grapalat" w:cs="Arial"/>
          <w:vertAlign w:val="superscript"/>
          <w:lang w:val="es-ES"/>
        </w:rPr>
        <w:t xml:space="preserve">) </w:t>
      </w:r>
      <w:r w:rsidRPr="00CB0C48">
        <w:rPr>
          <w:rFonts w:ascii="GHEA Grapalat" w:hAnsi="GHEA Grapalat" w:cs="Sylfaen"/>
          <w:vertAlign w:val="superscript"/>
          <w:lang w:val="es-ES"/>
        </w:rPr>
        <w:t>համարը</w:t>
      </w:r>
    </w:p>
    <w:p w:rsidR="00B2572B" w:rsidRPr="00CB0C48" w:rsidRDefault="00B2572B" w:rsidP="000D437F">
      <w:pPr>
        <w:jc w:val="both"/>
        <w:rPr>
          <w:rFonts w:ascii="GHEA Grapalat" w:hAnsi="GHEA Grapalat"/>
          <w:sz w:val="20"/>
          <w:szCs w:val="20"/>
          <w:lang w:val="es-ES"/>
        </w:rPr>
      </w:pPr>
      <w:r w:rsidRPr="00CB0C48">
        <w:rPr>
          <w:rFonts w:ascii="GHEA Grapalat" w:hAnsi="GHEA Grapalat"/>
          <w:vertAlign w:val="superscript"/>
          <w:lang w:val="es-ES"/>
        </w:rPr>
        <w:t xml:space="preserve"> </w:t>
      </w:r>
      <w:r w:rsidRPr="00CB0C48">
        <w:rPr>
          <w:rFonts w:ascii="GHEA Grapalat" w:hAnsi="GHEA Grapalat" w:cs="Sylfaen"/>
          <w:sz w:val="20"/>
          <w:szCs w:val="20"/>
          <w:lang w:val="es-ES"/>
        </w:rPr>
        <w:t>պահանջներին համապատասխան</w:t>
      </w:r>
      <w:r w:rsidRPr="00CB0C48">
        <w:rPr>
          <w:rFonts w:ascii="GHEA Grapalat" w:hAnsi="GHEA Grapalat" w:cs="Arial"/>
          <w:sz w:val="20"/>
          <w:szCs w:val="20"/>
          <w:lang w:val="es-ES"/>
        </w:rPr>
        <w:t xml:space="preserve">  </w:t>
      </w:r>
      <w:r w:rsidRPr="00CB0C48">
        <w:rPr>
          <w:rFonts w:ascii="GHEA Grapalat" w:hAnsi="GHEA Grapalat" w:cs="Sylfaen"/>
          <w:sz w:val="20"/>
          <w:szCs w:val="20"/>
          <w:lang w:val="es-ES"/>
        </w:rPr>
        <w:t>ներկայացնում</w:t>
      </w:r>
      <w:r w:rsidRPr="00CB0C48">
        <w:rPr>
          <w:rFonts w:ascii="GHEA Grapalat" w:hAnsi="GHEA Grapalat" w:cs="Arial"/>
          <w:sz w:val="20"/>
          <w:szCs w:val="20"/>
          <w:lang w:val="es-ES"/>
        </w:rPr>
        <w:t xml:space="preserve">  </w:t>
      </w:r>
      <w:r w:rsidRPr="00CB0C48">
        <w:rPr>
          <w:rFonts w:ascii="GHEA Grapalat" w:hAnsi="GHEA Grapalat" w:cs="Sylfaen"/>
          <w:sz w:val="20"/>
          <w:szCs w:val="20"/>
          <w:lang w:val="es-ES"/>
        </w:rPr>
        <w:t>է</w:t>
      </w:r>
      <w:r w:rsidRPr="00CB0C48">
        <w:rPr>
          <w:rFonts w:ascii="GHEA Grapalat" w:hAnsi="GHEA Grapalat" w:cs="Arial"/>
          <w:sz w:val="20"/>
          <w:szCs w:val="20"/>
          <w:lang w:val="es-ES"/>
        </w:rPr>
        <w:t xml:space="preserve"> </w:t>
      </w:r>
      <w:r w:rsidRPr="00CB0C48">
        <w:rPr>
          <w:rFonts w:ascii="GHEA Grapalat" w:hAnsi="GHEA Grapalat" w:cs="Sylfaen"/>
          <w:sz w:val="20"/>
          <w:szCs w:val="20"/>
          <w:lang w:val="es-ES"/>
        </w:rPr>
        <w:t>հայտ:</w:t>
      </w:r>
    </w:p>
    <w:p w:rsidR="00B2572B" w:rsidRPr="00CB0C48" w:rsidRDefault="00B2572B" w:rsidP="000D437F">
      <w:pPr>
        <w:jc w:val="both"/>
        <w:rPr>
          <w:rFonts w:ascii="GHEA Grapalat" w:hAnsi="GHEA Grapalat"/>
          <w:sz w:val="12"/>
          <w:szCs w:val="12"/>
          <w:u w:val="single"/>
          <w:lang w:val="es-ES"/>
        </w:rPr>
      </w:pPr>
    </w:p>
    <w:p w:rsidR="00B2572B" w:rsidRPr="00CB0C48" w:rsidRDefault="00B2572B" w:rsidP="000D437F">
      <w:pPr>
        <w:jc w:val="both"/>
        <w:rPr>
          <w:rFonts w:ascii="GHEA Grapalat" w:hAnsi="GHEA Grapalat" w:cs="Sylfaen"/>
          <w:sz w:val="20"/>
          <w:szCs w:val="20"/>
          <w:lang w:val="es-ES"/>
        </w:rPr>
      </w:pPr>
      <w:r w:rsidRPr="00CB0C48">
        <w:rPr>
          <w:rFonts w:ascii="GHEA Grapalat" w:hAnsi="GHEA Grapalat"/>
          <w:sz w:val="22"/>
          <w:szCs w:val="22"/>
          <w:u w:val="single"/>
          <w:lang w:val="es-ES"/>
        </w:rPr>
        <w:t xml:space="preserve">                                                      </w:t>
      </w:r>
      <w:r w:rsidRPr="00CB0C48">
        <w:rPr>
          <w:rFonts w:ascii="GHEA Grapalat" w:hAnsi="GHEA Grapalat"/>
          <w:sz w:val="22"/>
          <w:szCs w:val="22"/>
          <w:u w:val="single"/>
          <w:lang w:val="es-ES"/>
        </w:rPr>
        <w:tab/>
      </w:r>
      <w:r w:rsidRPr="00CB0C48">
        <w:rPr>
          <w:rFonts w:ascii="GHEA Grapalat" w:hAnsi="GHEA Grapalat"/>
          <w:sz w:val="22"/>
          <w:szCs w:val="22"/>
          <w:u w:val="single"/>
          <w:lang w:val="es-ES"/>
        </w:rPr>
        <w:tab/>
        <w:t xml:space="preserve">   </w:t>
      </w:r>
      <w:r w:rsidRPr="00CB0C48">
        <w:rPr>
          <w:rFonts w:ascii="GHEA Grapalat" w:hAnsi="GHEA Grapalat"/>
          <w:lang w:val="es-ES"/>
        </w:rPr>
        <w:t>-</w:t>
      </w:r>
      <w:r w:rsidRPr="00CB0C48">
        <w:rPr>
          <w:rFonts w:ascii="GHEA Grapalat" w:hAnsi="GHEA Grapalat" w:cs="Sylfaen"/>
          <w:sz w:val="20"/>
          <w:szCs w:val="20"/>
          <w:lang w:val="es-ES"/>
        </w:rPr>
        <w:t>ն</w:t>
      </w:r>
      <w:r w:rsidRPr="00CB0C48">
        <w:rPr>
          <w:rFonts w:ascii="GHEA Grapalat" w:hAnsi="GHEA Grapalat" w:cs="Arial"/>
          <w:sz w:val="20"/>
          <w:szCs w:val="20"/>
          <w:lang w:val="es-ES"/>
        </w:rPr>
        <w:t xml:space="preserve"> </w:t>
      </w:r>
      <w:r w:rsidRPr="00CB0C48">
        <w:rPr>
          <w:rFonts w:ascii="GHEA Grapalat" w:hAnsi="GHEA Grapalat" w:cs="Sylfaen"/>
          <w:sz w:val="20"/>
          <w:szCs w:val="20"/>
          <w:lang w:val="es-ES"/>
        </w:rPr>
        <w:t>հայտնում</w:t>
      </w:r>
      <w:r w:rsidRPr="00CB0C48">
        <w:rPr>
          <w:rFonts w:ascii="GHEA Grapalat" w:hAnsi="GHEA Grapalat" w:cs="Arial"/>
          <w:sz w:val="20"/>
          <w:szCs w:val="20"/>
          <w:lang w:val="es-ES"/>
        </w:rPr>
        <w:t xml:space="preserve"> </w:t>
      </w:r>
      <w:r w:rsidRPr="00CB0C48">
        <w:rPr>
          <w:rFonts w:ascii="GHEA Grapalat" w:hAnsi="GHEA Grapalat" w:cs="Sylfaen"/>
          <w:sz w:val="20"/>
          <w:szCs w:val="20"/>
          <w:lang w:val="es-ES"/>
        </w:rPr>
        <w:t>և</w:t>
      </w:r>
      <w:r w:rsidRPr="00CB0C48">
        <w:rPr>
          <w:rFonts w:ascii="GHEA Grapalat" w:hAnsi="GHEA Grapalat" w:cs="Arial"/>
          <w:sz w:val="20"/>
          <w:szCs w:val="20"/>
          <w:lang w:val="es-ES"/>
        </w:rPr>
        <w:t xml:space="preserve"> </w:t>
      </w:r>
      <w:r w:rsidRPr="00CB0C48">
        <w:rPr>
          <w:rFonts w:ascii="GHEA Grapalat" w:hAnsi="GHEA Grapalat" w:cs="Sylfaen"/>
          <w:sz w:val="20"/>
          <w:szCs w:val="20"/>
          <w:lang w:val="es-ES"/>
        </w:rPr>
        <w:t>հավաստում</w:t>
      </w:r>
      <w:r w:rsidRPr="00CB0C48">
        <w:rPr>
          <w:rFonts w:ascii="GHEA Grapalat" w:hAnsi="GHEA Grapalat" w:cs="Arial"/>
          <w:sz w:val="20"/>
          <w:szCs w:val="20"/>
          <w:lang w:val="es-ES"/>
        </w:rPr>
        <w:t xml:space="preserve"> </w:t>
      </w:r>
      <w:r w:rsidRPr="00CB0C48">
        <w:rPr>
          <w:rFonts w:ascii="GHEA Grapalat" w:hAnsi="GHEA Grapalat" w:cs="Sylfaen"/>
          <w:sz w:val="20"/>
          <w:szCs w:val="20"/>
          <w:lang w:val="es-ES"/>
        </w:rPr>
        <w:t>է</w:t>
      </w:r>
      <w:r w:rsidRPr="00CB0C48">
        <w:rPr>
          <w:rFonts w:ascii="GHEA Grapalat" w:hAnsi="GHEA Grapalat" w:cs="Arial"/>
          <w:sz w:val="20"/>
          <w:szCs w:val="20"/>
          <w:lang w:val="es-ES"/>
        </w:rPr>
        <w:t xml:space="preserve">, </w:t>
      </w:r>
      <w:r w:rsidRPr="00CB0C48">
        <w:rPr>
          <w:rFonts w:ascii="GHEA Grapalat" w:hAnsi="GHEA Grapalat" w:cs="Sylfaen"/>
          <w:sz w:val="20"/>
          <w:szCs w:val="20"/>
          <w:lang w:val="es-ES"/>
        </w:rPr>
        <w:t xml:space="preserve">որ հանդիսանում է </w:t>
      </w:r>
    </w:p>
    <w:p w:rsidR="00B2572B" w:rsidRPr="00CB0C48" w:rsidRDefault="00B2572B" w:rsidP="000D437F">
      <w:pPr>
        <w:jc w:val="both"/>
        <w:rPr>
          <w:rFonts w:ascii="GHEA Grapalat" w:hAnsi="GHEA Grapalat" w:cs="Sylfaen"/>
          <w:sz w:val="20"/>
          <w:szCs w:val="20"/>
          <w:lang w:val="es-ES"/>
        </w:rPr>
      </w:pPr>
      <w:r w:rsidRPr="00CB0C48">
        <w:rPr>
          <w:rFonts w:ascii="GHEA Grapalat" w:hAnsi="GHEA Grapalat" w:cs="Sylfaen"/>
          <w:vertAlign w:val="superscript"/>
          <w:lang w:val="es-ES"/>
        </w:rPr>
        <w:t xml:space="preserve">                                             մասնակցի</w:t>
      </w:r>
      <w:r w:rsidRPr="00CB0C48">
        <w:rPr>
          <w:rFonts w:ascii="GHEA Grapalat" w:hAnsi="GHEA Grapalat" w:cs="Arial"/>
          <w:vertAlign w:val="superscript"/>
          <w:lang w:val="es-ES"/>
        </w:rPr>
        <w:t xml:space="preserve"> </w:t>
      </w:r>
      <w:r w:rsidRPr="00CB0C48">
        <w:rPr>
          <w:rFonts w:ascii="GHEA Grapalat" w:hAnsi="GHEA Grapalat" w:cs="Sylfaen"/>
          <w:vertAlign w:val="superscript"/>
          <w:lang w:val="es-ES"/>
        </w:rPr>
        <w:t>անվանումը</w:t>
      </w:r>
    </w:p>
    <w:p w:rsidR="00B2572B" w:rsidRPr="00CB0C48" w:rsidRDefault="00B2572B" w:rsidP="000D437F">
      <w:pPr>
        <w:jc w:val="both"/>
        <w:rPr>
          <w:rFonts w:ascii="GHEA Grapalat" w:hAnsi="GHEA Grapalat" w:cs="Sylfaen"/>
          <w:sz w:val="20"/>
          <w:szCs w:val="20"/>
          <w:lang w:val="es-ES"/>
        </w:rPr>
      </w:pPr>
      <w:r w:rsidRPr="00CB0C48">
        <w:rPr>
          <w:rFonts w:ascii="GHEA Grapalat" w:hAnsi="GHEA Grapalat" w:cs="Sylfaen"/>
          <w:sz w:val="20"/>
          <w:szCs w:val="20"/>
          <w:u w:val="single"/>
          <w:lang w:val="es-ES"/>
        </w:rPr>
        <w:tab/>
      </w:r>
      <w:r w:rsidRPr="00CB0C48">
        <w:rPr>
          <w:rFonts w:ascii="GHEA Grapalat" w:hAnsi="GHEA Grapalat" w:cs="Sylfaen"/>
          <w:sz w:val="20"/>
          <w:szCs w:val="20"/>
          <w:u w:val="single"/>
          <w:lang w:val="es-ES"/>
        </w:rPr>
        <w:tab/>
      </w:r>
      <w:r w:rsidRPr="00CB0C48">
        <w:rPr>
          <w:rFonts w:ascii="GHEA Grapalat" w:hAnsi="GHEA Grapalat" w:cs="Sylfaen"/>
          <w:sz w:val="20"/>
          <w:szCs w:val="20"/>
          <w:u w:val="single"/>
          <w:lang w:val="es-ES"/>
        </w:rPr>
        <w:tab/>
      </w:r>
      <w:r w:rsidRPr="00CB0C48">
        <w:rPr>
          <w:rFonts w:ascii="GHEA Grapalat" w:hAnsi="GHEA Grapalat" w:cs="Sylfaen"/>
          <w:sz w:val="20"/>
          <w:szCs w:val="20"/>
          <w:u w:val="single"/>
          <w:lang w:val="es-ES"/>
        </w:rPr>
        <w:tab/>
      </w:r>
      <w:r w:rsidRPr="00CB0C48">
        <w:rPr>
          <w:rFonts w:ascii="GHEA Grapalat" w:hAnsi="GHEA Grapalat" w:cs="Sylfaen"/>
          <w:sz w:val="20"/>
          <w:szCs w:val="20"/>
          <w:u w:val="single"/>
          <w:lang w:val="es-ES"/>
        </w:rPr>
        <w:tab/>
      </w:r>
      <w:r w:rsidRPr="00CB0C48">
        <w:rPr>
          <w:rFonts w:ascii="GHEA Grapalat" w:hAnsi="GHEA Grapalat" w:cs="Sylfaen"/>
          <w:sz w:val="20"/>
          <w:szCs w:val="20"/>
          <w:u w:val="single"/>
          <w:lang w:val="es-ES"/>
        </w:rPr>
        <w:tab/>
      </w:r>
      <w:r w:rsidRPr="00CB0C48">
        <w:rPr>
          <w:rFonts w:ascii="GHEA Grapalat" w:hAnsi="GHEA Grapalat" w:cs="Sylfaen"/>
          <w:sz w:val="20"/>
          <w:szCs w:val="20"/>
          <w:u w:val="single"/>
          <w:lang w:val="es-ES"/>
        </w:rPr>
        <w:tab/>
      </w:r>
      <w:r w:rsidRPr="00CB0C48">
        <w:rPr>
          <w:rFonts w:ascii="GHEA Grapalat" w:hAnsi="GHEA Grapalat" w:cs="Sylfaen"/>
          <w:sz w:val="20"/>
          <w:szCs w:val="20"/>
          <w:lang w:val="es-ES"/>
        </w:rPr>
        <w:t xml:space="preserve">ռեզիդենտ:  </w:t>
      </w:r>
    </w:p>
    <w:p w:rsidR="00B2572B" w:rsidRPr="00CB0C48" w:rsidRDefault="00B2572B" w:rsidP="000D437F">
      <w:pPr>
        <w:jc w:val="both"/>
        <w:rPr>
          <w:rFonts w:ascii="GHEA Grapalat" w:hAnsi="GHEA Grapalat" w:cs="Arial"/>
          <w:vertAlign w:val="superscript"/>
          <w:lang w:val="es-ES"/>
        </w:rPr>
      </w:pPr>
      <w:r w:rsidRPr="00CB0C48">
        <w:rPr>
          <w:rFonts w:ascii="GHEA Grapalat" w:hAnsi="GHEA Grapalat" w:cs="Arial"/>
          <w:vertAlign w:val="superscript"/>
          <w:lang w:val="es-ES"/>
        </w:rPr>
        <w:t xml:space="preserve">                                               երկրի անվանումը</w:t>
      </w:r>
    </w:p>
    <w:p w:rsidR="00B2572B" w:rsidRPr="00CB0C48" w:rsidDel="00437CDB" w:rsidRDefault="00B2572B" w:rsidP="000D437F">
      <w:pPr>
        <w:jc w:val="both"/>
        <w:rPr>
          <w:rFonts w:ascii="GHEA Grapalat" w:hAnsi="GHEA Grapalat" w:cs="Sylfaen"/>
          <w:sz w:val="20"/>
          <w:szCs w:val="20"/>
          <w:lang w:val="es-ES"/>
        </w:rPr>
      </w:pPr>
    </w:p>
    <w:p w:rsidR="00B2572B" w:rsidRPr="00CB0C48" w:rsidRDefault="00B2572B" w:rsidP="000D437F">
      <w:pPr>
        <w:jc w:val="both"/>
        <w:rPr>
          <w:rFonts w:ascii="GHEA Grapalat" w:hAnsi="GHEA Grapalat" w:cs="Sylfaen"/>
          <w:sz w:val="20"/>
          <w:szCs w:val="20"/>
          <w:lang w:val="es-ES"/>
        </w:rPr>
      </w:pPr>
      <w:r w:rsidRPr="00CB0C48">
        <w:rPr>
          <w:rFonts w:ascii="GHEA Grapalat" w:hAnsi="GHEA Grapalat" w:cs="Sylfaen"/>
          <w:sz w:val="20"/>
          <w:szCs w:val="20"/>
          <w:lang w:val="es-ES"/>
        </w:rPr>
        <w:t xml:space="preserve">                </w:t>
      </w:r>
    </w:p>
    <w:p w:rsidR="00B2572B" w:rsidRPr="00CB0C48" w:rsidRDefault="00B2572B" w:rsidP="000D437F">
      <w:pPr>
        <w:jc w:val="both"/>
        <w:rPr>
          <w:rFonts w:ascii="GHEA Grapalat" w:hAnsi="GHEA Grapalat" w:cs="Arial"/>
          <w:szCs w:val="22"/>
          <w:u w:val="single"/>
          <w:lang w:val="es-ES"/>
        </w:rPr>
      </w:pPr>
      <w:r w:rsidRPr="00CB0C48">
        <w:rPr>
          <w:rFonts w:ascii="GHEA Grapalat" w:hAnsi="GHEA Grapalat"/>
          <w:sz w:val="20"/>
          <w:szCs w:val="20"/>
          <w:u w:val="single"/>
          <w:lang w:val="es-ES"/>
        </w:rPr>
        <w:t xml:space="preserve">                                         </w:t>
      </w:r>
      <w:r w:rsidRPr="00CB0C48">
        <w:rPr>
          <w:rFonts w:ascii="GHEA Grapalat" w:hAnsi="GHEA Grapalat"/>
          <w:sz w:val="20"/>
          <w:szCs w:val="20"/>
          <w:lang w:val="es-ES"/>
        </w:rPr>
        <w:t>-</w:t>
      </w:r>
      <w:r w:rsidRPr="00CB0C48">
        <w:rPr>
          <w:rFonts w:ascii="GHEA Grapalat" w:hAnsi="GHEA Grapalat" w:cs="Sylfaen"/>
          <w:sz w:val="20"/>
          <w:szCs w:val="20"/>
          <w:lang w:val="es-ES"/>
        </w:rPr>
        <w:t>ի</w:t>
      </w:r>
      <w:r w:rsidRPr="00CB0C48">
        <w:rPr>
          <w:rFonts w:ascii="GHEA Grapalat" w:hAnsi="GHEA Grapalat" w:cs="Arial"/>
          <w:sz w:val="20"/>
          <w:szCs w:val="20"/>
          <w:lang w:val="es-ES"/>
        </w:rPr>
        <w:t xml:space="preserve"> հարկ վճարողի հաշվառման համարն </w:t>
      </w:r>
      <w:r w:rsidRPr="00CB0C48">
        <w:rPr>
          <w:rFonts w:ascii="GHEA Grapalat" w:hAnsi="GHEA Grapalat" w:cs="Sylfaen"/>
          <w:sz w:val="20"/>
          <w:szCs w:val="20"/>
          <w:lang w:val="es-ES"/>
        </w:rPr>
        <w:t>է</w:t>
      </w:r>
      <w:r w:rsidRPr="00CB0C48">
        <w:rPr>
          <w:rFonts w:ascii="GHEA Grapalat" w:hAnsi="GHEA Grapalat" w:cs="Arial"/>
          <w:sz w:val="20"/>
          <w:szCs w:val="20"/>
          <w:lang w:val="es-ES"/>
        </w:rPr>
        <w:t>`</w:t>
      </w:r>
      <w:r w:rsidRPr="00CB0C48">
        <w:rPr>
          <w:rFonts w:ascii="GHEA Grapalat" w:hAnsi="GHEA Grapalat" w:cs="Arial"/>
          <w:szCs w:val="22"/>
          <w:lang w:val="es-ES"/>
        </w:rPr>
        <w:t xml:space="preserve"> </w:t>
      </w:r>
      <w:r w:rsidRPr="00CB0C48">
        <w:rPr>
          <w:rFonts w:ascii="GHEA Grapalat" w:hAnsi="GHEA Grapalat" w:cs="Arial"/>
          <w:szCs w:val="22"/>
          <w:u w:val="single"/>
          <w:lang w:val="es-ES"/>
        </w:rPr>
        <w:tab/>
      </w:r>
      <w:r w:rsidRPr="00CB0C48">
        <w:rPr>
          <w:rFonts w:ascii="GHEA Grapalat" w:hAnsi="GHEA Grapalat" w:cs="Arial"/>
          <w:szCs w:val="22"/>
          <w:u w:val="single"/>
          <w:lang w:val="es-ES"/>
        </w:rPr>
        <w:tab/>
      </w:r>
      <w:r w:rsidRPr="00CB0C48">
        <w:rPr>
          <w:rFonts w:ascii="GHEA Grapalat" w:hAnsi="GHEA Grapalat" w:cs="Arial"/>
          <w:szCs w:val="22"/>
          <w:u w:val="single"/>
          <w:lang w:val="es-ES"/>
        </w:rPr>
        <w:tab/>
      </w:r>
      <w:r w:rsidRPr="00CB0C48">
        <w:rPr>
          <w:rFonts w:ascii="GHEA Grapalat" w:hAnsi="GHEA Grapalat" w:cs="Arial"/>
          <w:szCs w:val="22"/>
          <w:u w:val="single"/>
          <w:lang w:val="es-ES"/>
        </w:rPr>
        <w:tab/>
      </w:r>
      <w:r w:rsidRPr="00CB0C48">
        <w:rPr>
          <w:rFonts w:ascii="GHEA Grapalat" w:hAnsi="GHEA Grapalat" w:cs="Arial"/>
          <w:szCs w:val="22"/>
          <w:u w:val="single"/>
          <w:lang w:val="es-ES"/>
        </w:rPr>
        <w:tab/>
        <w:t>:</w:t>
      </w:r>
    </w:p>
    <w:p w:rsidR="00B2572B" w:rsidRPr="00CB0C48" w:rsidRDefault="00B2572B" w:rsidP="000D437F">
      <w:pPr>
        <w:jc w:val="both"/>
        <w:rPr>
          <w:rFonts w:ascii="GHEA Grapalat" w:hAnsi="GHEA Grapalat" w:cs="Arial"/>
          <w:vertAlign w:val="superscript"/>
          <w:lang w:val="es-ES"/>
        </w:rPr>
      </w:pPr>
      <w:r w:rsidRPr="00CB0C48">
        <w:rPr>
          <w:rFonts w:ascii="GHEA Grapalat" w:hAnsi="GHEA Grapalat" w:cs="Sylfaen"/>
          <w:vertAlign w:val="superscript"/>
          <w:lang w:val="es-ES"/>
        </w:rPr>
        <w:t xml:space="preserve">               մասնակցի</w:t>
      </w:r>
      <w:r w:rsidRPr="00CB0C48">
        <w:rPr>
          <w:rFonts w:ascii="GHEA Grapalat" w:hAnsi="GHEA Grapalat" w:cs="Arial"/>
          <w:vertAlign w:val="superscript"/>
          <w:lang w:val="es-ES"/>
        </w:rPr>
        <w:t xml:space="preserve"> </w:t>
      </w:r>
      <w:r w:rsidRPr="00CB0C48">
        <w:rPr>
          <w:rFonts w:ascii="GHEA Grapalat" w:hAnsi="GHEA Grapalat" w:cs="Sylfaen"/>
          <w:vertAlign w:val="superscript"/>
          <w:lang w:val="es-ES"/>
        </w:rPr>
        <w:t>անվանումը</w:t>
      </w:r>
      <w:r w:rsidRPr="00CB0C48">
        <w:rPr>
          <w:rFonts w:ascii="GHEA Grapalat" w:hAnsi="GHEA Grapalat" w:cs="Arial"/>
          <w:vertAlign w:val="superscript"/>
          <w:lang w:val="es-ES"/>
        </w:rPr>
        <w:t xml:space="preserve">                                                                                                                 հարկի վճարողի հաշվառման համարը</w:t>
      </w:r>
    </w:p>
    <w:p w:rsidR="00B2572B" w:rsidRPr="00CB0C48" w:rsidRDefault="00B2572B" w:rsidP="000D437F">
      <w:pPr>
        <w:jc w:val="both"/>
        <w:rPr>
          <w:rFonts w:ascii="GHEA Grapalat" w:hAnsi="GHEA Grapalat" w:cs="Arial"/>
          <w:vertAlign w:val="superscript"/>
          <w:lang w:val="es-ES"/>
        </w:rPr>
      </w:pPr>
    </w:p>
    <w:p w:rsidR="00B2572B" w:rsidRPr="00CB0C48" w:rsidRDefault="00B2572B" w:rsidP="000D437F">
      <w:pPr>
        <w:jc w:val="both"/>
        <w:rPr>
          <w:rFonts w:ascii="GHEA Grapalat" w:hAnsi="GHEA Grapalat"/>
          <w:sz w:val="22"/>
          <w:szCs w:val="22"/>
          <w:lang w:val="es-ES"/>
        </w:rPr>
      </w:pPr>
    </w:p>
    <w:p w:rsidR="00B2572B" w:rsidRPr="00CB0C48" w:rsidRDefault="00B2572B" w:rsidP="000D437F">
      <w:pPr>
        <w:jc w:val="both"/>
        <w:rPr>
          <w:rFonts w:ascii="GHEA Grapalat" w:hAnsi="GHEA Grapalat"/>
          <w:sz w:val="22"/>
          <w:szCs w:val="22"/>
          <w:u w:val="single"/>
          <w:lang w:val="es-ES"/>
        </w:rPr>
      </w:pPr>
      <w:r w:rsidRPr="00CB0C48">
        <w:rPr>
          <w:rFonts w:ascii="GHEA Grapalat" w:hAnsi="GHEA Grapalat"/>
          <w:sz w:val="22"/>
          <w:szCs w:val="22"/>
          <w:u w:val="single"/>
          <w:lang w:val="es-ES"/>
        </w:rPr>
        <w:t xml:space="preserve">                                                </w:t>
      </w:r>
      <w:r w:rsidRPr="00CB0C48">
        <w:rPr>
          <w:rFonts w:ascii="GHEA Grapalat" w:hAnsi="GHEA Grapalat"/>
          <w:sz w:val="22"/>
          <w:szCs w:val="22"/>
          <w:lang w:val="es-ES"/>
        </w:rPr>
        <w:t xml:space="preserve"> </w:t>
      </w:r>
      <w:r w:rsidRPr="00CB0C48">
        <w:rPr>
          <w:rFonts w:ascii="GHEA Grapalat" w:hAnsi="GHEA Grapalat"/>
          <w:sz w:val="20"/>
          <w:szCs w:val="20"/>
          <w:lang w:val="es-ES"/>
        </w:rPr>
        <w:t>-</w:t>
      </w:r>
      <w:r w:rsidRPr="00CB0C48">
        <w:rPr>
          <w:rFonts w:ascii="GHEA Grapalat" w:hAnsi="GHEA Grapalat" w:cs="Sylfaen"/>
          <w:sz w:val="20"/>
          <w:szCs w:val="20"/>
          <w:lang w:val="es-ES"/>
        </w:rPr>
        <w:t>ի</w:t>
      </w:r>
      <w:r w:rsidRPr="00CB0C48">
        <w:rPr>
          <w:rFonts w:ascii="GHEA Grapalat" w:hAnsi="GHEA Grapalat" w:cs="Arial"/>
          <w:sz w:val="20"/>
          <w:szCs w:val="20"/>
          <w:lang w:val="es-ES"/>
        </w:rPr>
        <w:t xml:space="preserve"> </w:t>
      </w:r>
      <w:r w:rsidRPr="00CB0C48">
        <w:rPr>
          <w:rFonts w:ascii="GHEA Grapalat" w:hAnsi="GHEA Grapalat" w:cs="Sylfaen"/>
          <w:sz w:val="20"/>
          <w:szCs w:val="20"/>
          <w:lang w:val="es-ES"/>
        </w:rPr>
        <w:t>էլեկտրոնային</w:t>
      </w:r>
      <w:r w:rsidRPr="00CB0C48">
        <w:rPr>
          <w:rFonts w:ascii="GHEA Grapalat" w:hAnsi="GHEA Grapalat" w:cs="Arial"/>
          <w:sz w:val="20"/>
          <w:szCs w:val="20"/>
          <w:lang w:val="es-ES"/>
        </w:rPr>
        <w:t xml:space="preserve"> </w:t>
      </w:r>
      <w:r w:rsidRPr="00CB0C48">
        <w:rPr>
          <w:rFonts w:ascii="GHEA Grapalat" w:hAnsi="GHEA Grapalat" w:cs="Sylfaen"/>
          <w:sz w:val="20"/>
          <w:szCs w:val="20"/>
          <w:lang w:val="es-ES"/>
        </w:rPr>
        <w:t>փոստի</w:t>
      </w:r>
      <w:r w:rsidRPr="00CB0C48">
        <w:rPr>
          <w:rFonts w:ascii="GHEA Grapalat" w:hAnsi="GHEA Grapalat" w:cs="Arial"/>
          <w:sz w:val="20"/>
          <w:szCs w:val="20"/>
          <w:lang w:val="es-ES"/>
        </w:rPr>
        <w:t xml:space="preserve"> </w:t>
      </w:r>
      <w:r w:rsidRPr="00CB0C48">
        <w:rPr>
          <w:rFonts w:ascii="GHEA Grapalat" w:hAnsi="GHEA Grapalat" w:cs="Sylfaen"/>
          <w:sz w:val="20"/>
          <w:szCs w:val="20"/>
          <w:lang w:val="es-ES"/>
        </w:rPr>
        <w:t>հասցեն</w:t>
      </w:r>
      <w:r w:rsidRPr="00CB0C48">
        <w:rPr>
          <w:rFonts w:ascii="GHEA Grapalat" w:hAnsi="GHEA Grapalat" w:cs="Arial"/>
          <w:sz w:val="20"/>
          <w:szCs w:val="20"/>
          <w:lang w:val="es-ES"/>
        </w:rPr>
        <w:t xml:space="preserve"> </w:t>
      </w:r>
      <w:r w:rsidRPr="00CB0C48">
        <w:rPr>
          <w:rFonts w:ascii="GHEA Grapalat" w:hAnsi="GHEA Grapalat" w:cs="Sylfaen"/>
          <w:sz w:val="20"/>
          <w:szCs w:val="20"/>
          <w:lang w:val="es-ES"/>
        </w:rPr>
        <w:t>է</w:t>
      </w:r>
      <w:r w:rsidRPr="00CB0C48">
        <w:rPr>
          <w:rFonts w:ascii="GHEA Grapalat" w:hAnsi="GHEA Grapalat" w:cs="Arial"/>
          <w:sz w:val="20"/>
          <w:szCs w:val="20"/>
          <w:lang w:val="es-ES"/>
        </w:rPr>
        <w:t>`</w:t>
      </w:r>
      <w:r w:rsidRPr="00CB0C48">
        <w:rPr>
          <w:rFonts w:ascii="GHEA Grapalat" w:hAnsi="GHEA Grapalat" w:cs="Arial"/>
          <w:szCs w:val="22"/>
          <w:lang w:val="es-ES"/>
        </w:rPr>
        <w:t xml:space="preserve"> </w:t>
      </w:r>
      <w:r w:rsidRPr="00CB0C48">
        <w:rPr>
          <w:rFonts w:ascii="GHEA Grapalat" w:hAnsi="GHEA Grapalat"/>
          <w:u w:val="single"/>
          <w:lang w:val="es-ES"/>
        </w:rPr>
        <w:tab/>
      </w:r>
      <w:r w:rsidRPr="00CB0C48">
        <w:rPr>
          <w:rFonts w:ascii="GHEA Grapalat" w:hAnsi="GHEA Grapalat"/>
          <w:u w:val="single"/>
          <w:lang w:val="es-ES"/>
        </w:rPr>
        <w:tab/>
      </w:r>
      <w:r w:rsidRPr="00CB0C48">
        <w:rPr>
          <w:rFonts w:ascii="GHEA Grapalat" w:hAnsi="GHEA Grapalat"/>
          <w:u w:val="single"/>
          <w:lang w:val="es-ES"/>
        </w:rPr>
        <w:tab/>
      </w:r>
      <w:r w:rsidRPr="00CB0C48">
        <w:rPr>
          <w:rFonts w:ascii="GHEA Grapalat" w:hAnsi="GHEA Grapalat"/>
          <w:u w:val="single"/>
          <w:lang w:val="es-ES"/>
        </w:rPr>
        <w:tab/>
      </w:r>
      <w:r w:rsidRPr="00CB0C48">
        <w:rPr>
          <w:rFonts w:ascii="GHEA Grapalat" w:hAnsi="GHEA Grapalat"/>
          <w:u w:val="single"/>
          <w:lang w:val="es-ES"/>
        </w:rPr>
        <w:tab/>
        <w:t>:</w:t>
      </w:r>
    </w:p>
    <w:p w:rsidR="00B2572B" w:rsidRPr="00CB0C48" w:rsidRDefault="00B2572B" w:rsidP="000D437F">
      <w:pPr>
        <w:jc w:val="both"/>
        <w:rPr>
          <w:rFonts w:ascii="GHEA Grapalat" w:hAnsi="GHEA Grapalat"/>
          <w:sz w:val="10"/>
          <w:szCs w:val="10"/>
          <w:lang w:val="es-ES"/>
        </w:rPr>
      </w:pPr>
      <w:r w:rsidRPr="00CB0C48">
        <w:rPr>
          <w:rFonts w:ascii="GHEA Grapalat" w:hAnsi="GHEA Grapalat" w:cs="Sylfaen"/>
          <w:vertAlign w:val="superscript"/>
          <w:lang w:val="es-ES"/>
        </w:rPr>
        <w:t xml:space="preserve">              մասնակցի</w:t>
      </w:r>
      <w:r w:rsidRPr="00CB0C48">
        <w:rPr>
          <w:rFonts w:ascii="GHEA Grapalat" w:hAnsi="GHEA Grapalat" w:cs="Arial"/>
          <w:vertAlign w:val="superscript"/>
          <w:lang w:val="es-ES"/>
        </w:rPr>
        <w:t xml:space="preserve"> </w:t>
      </w:r>
      <w:r w:rsidRPr="00CB0C48">
        <w:rPr>
          <w:rFonts w:ascii="GHEA Grapalat" w:hAnsi="GHEA Grapalat" w:cs="Sylfaen"/>
          <w:vertAlign w:val="superscript"/>
          <w:lang w:val="es-ES"/>
        </w:rPr>
        <w:t>անվանումը</w:t>
      </w:r>
      <w:r w:rsidRPr="00CB0C48">
        <w:rPr>
          <w:rFonts w:ascii="GHEA Grapalat" w:hAnsi="GHEA Grapalat" w:cs="Arial"/>
          <w:vertAlign w:val="superscript"/>
          <w:lang w:val="es-ES"/>
        </w:rPr>
        <w:t xml:space="preserve">                                                                                                                           էլեկտրոնային փոստի հասցեն</w:t>
      </w:r>
    </w:p>
    <w:p w:rsidR="00B2572B" w:rsidRPr="00CB0C48" w:rsidRDefault="00B2572B" w:rsidP="000D437F">
      <w:pPr>
        <w:jc w:val="right"/>
        <w:rPr>
          <w:rFonts w:ascii="GHEA Grapalat" w:hAnsi="GHEA Grapalat"/>
          <w:sz w:val="10"/>
          <w:szCs w:val="10"/>
          <w:lang w:val="es-ES"/>
        </w:rPr>
      </w:pPr>
    </w:p>
    <w:p w:rsidR="00B2572B" w:rsidRPr="00CB0C48" w:rsidRDefault="00B2572B" w:rsidP="000D437F">
      <w:pPr>
        <w:jc w:val="right"/>
        <w:rPr>
          <w:rFonts w:ascii="GHEA Grapalat" w:hAnsi="GHEA Grapalat"/>
          <w:sz w:val="10"/>
          <w:szCs w:val="10"/>
          <w:lang w:val="es-ES"/>
        </w:rPr>
      </w:pPr>
    </w:p>
    <w:p w:rsidR="00C14E1E" w:rsidRPr="00DE1E5A" w:rsidRDefault="00C14E1E" w:rsidP="009356DA">
      <w:pPr>
        <w:ind w:firstLine="709"/>
        <w:jc w:val="both"/>
        <w:rPr>
          <w:rFonts w:ascii="GHEA Grapalat" w:hAnsi="GHEA Grapalat"/>
          <w:sz w:val="20"/>
          <w:lang w:val="es-ES"/>
        </w:rPr>
      </w:pPr>
      <w:r w:rsidRPr="00DE1E5A">
        <w:rPr>
          <w:rFonts w:ascii="GHEA Grapalat" w:hAnsi="GHEA Grapalat" w:cs="Arial"/>
          <w:sz w:val="20"/>
          <w:szCs w:val="20"/>
          <w:lang w:val="es-ES"/>
        </w:rPr>
        <w:t>Սույնով</w:t>
      </w:r>
      <w:r w:rsidRPr="00DE1E5A">
        <w:rPr>
          <w:rFonts w:ascii="GHEA Grapalat" w:hAnsi="GHEA Grapalat"/>
          <w:sz w:val="20"/>
          <w:lang w:val="hy-AM"/>
        </w:rPr>
        <w:t xml:space="preserve">  </w:t>
      </w:r>
      <w:r w:rsidRPr="00DE1E5A">
        <w:rPr>
          <w:rFonts w:ascii="GHEA Grapalat" w:hAnsi="GHEA Grapalat"/>
          <w:sz w:val="20"/>
          <w:u w:val="single"/>
          <w:lang w:val="hy-AM"/>
        </w:rPr>
        <w:t xml:space="preserve">                                                </w:t>
      </w:r>
      <w:r w:rsidRPr="00DE1E5A">
        <w:rPr>
          <w:rFonts w:ascii="GHEA Grapalat" w:hAnsi="GHEA Grapalat"/>
          <w:sz w:val="20"/>
          <w:u w:val="single"/>
          <w:lang w:val="es-ES"/>
        </w:rPr>
        <w:t xml:space="preserve">                         </w:t>
      </w:r>
      <w:r w:rsidRPr="00DE1E5A">
        <w:rPr>
          <w:rFonts w:ascii="GHEA Grapalat" w:hAnsi="GHEA Grapalat"/>
          <w:sz w:val="20"/>
          <w:u w:val="single"/>
          <w:lang w:val="hy-AM"/>
        </w:rPr>
        <w:t xml:space="preserve">          </w:t>
      </w:r>
      <w:r w:rsidRPr="00DE1E5A">
        <w:rPr>
          <w:rFonts w:ascii="GHEA Grapalat" w:hAnsi="GHEA Grapalat"/>
          <w:lang w:val="hy-AM"/>
        </w:rPr>
        <w:t>-</w:t>
      </w:r>
      <w:r w:rsidRPr="00DE1E5A">
        <w:rPr>
          <w:rFonts w:ascii="GHEA Grapalat" w:hAnsi="GHEA Grapalat" w:cs="Arial"/>
          <w:sz w:val="20"/>
          <w:szCs w:val="20"/>
          <w:lang w:val="es-ES"/>
        </w:rPr>
        <w:t>ն հայտարարում և հավաստում է, որ</w:t>
      </w:r>
      <w:r>
        <w:rPr>
          <w:rFonts w:ascii="GHEA Grapalat" w:hAnsi="GHEA Grapalat" w:cs="Arial"/>
          <w:sz w:val="20"/>
          <w:szCs w:val="20"/>
          <w:lang w:val="es-ES"/>
        </w:rPr>
        <w:t>՝</w:t>
      </w:r>
      <w:r w:rsidRPr="00DE1E5A">
        <w:rPr>
          <w:rFonts w:ascii="GHEA Grapalat" w:hAnsi="GHEA Grapalat" w:cs="Arial"/>
          <w:lang w:val="hy-AM"/>
        </w:rPr>
        <w:t xml:space="preserve"> </w:t>
      </w:r>
    </w:p>
    <w:p w:rsidR="00C14E1E" w:rsidRPr="00DE1E5A" w:rsidRDefault="00C14E1E" w:rsidP="009356DA">
      <w:pPr>
        <w:jc w:val="both"/>
        <w:rPr>
          <w:rFonts w:ascii="GHEA Grapalat" w:hAnsi="GHEA Grapalat"/>
          <w:i/>
          <w:sz w:val="16"/>
          <w:vertAlign w:val="superscript"/>
          <w:lang w:val="es-ES"/>
        </w:rPr>
      </w:pPr>
      <w:r w:rsidRPr="00DE1E5A">
        <w:rPr>
          <w:rFonts w:ascii="GHEA Grapalat" w:hAnsi="GHEA Grapalat"/>
          <w:sz w:val="20"/>
          <w:lang w:val="hy-AM"/>
        </w:rPr>
        <w:tab/>
      </w:r>
      <w:r w:rsidRPr="00DE1E5A">
        <w:rPr>
          <w:rFonts w:ascii="GHEA Grapalat" w:hAnsi="GHEA Grapalat"/>
          <w:sz w:val="20"/>
          <w:lang w:val="hy-AM"/>
        </w:rPr>
        <w:tab/>
      </w:r>
      <w:r w:rsidRPr="00DE1E5A">
        <w:rPr>
          <w:rFonts w:ascii="GHEA Grapalat" w:hAnsi="GHEA Grapalat"/>
          <w:sz w:val="20"/>
          <w:lang w:val="es-ES"/>
        </w:rPr>
        <w:t xml:space="preserve">                                    </w:t>
      </w:r>
      <w:r w:rsidRPr="00DE1E5A">
        <w:rPr>
          <w:rFonts w:ascii="GHEA Grapalat" w:hAnsi="GHEA Grapalat" w:cs="Sylfaen"/>
          <w:vertAlign w:val="superscript"/>
          <w:lang w:val="hy-AM"/>
        </w:rPr>
        <w:t>մասնակցի անվանում</w:t>
      </w:r>
    </w:p>
    <w:p w:rsidR="00C14E1E" w:rsidRPr="0049186D" w:rsidRDefault="00C14E1E" w:rsidP="009356DA">
      <w:pPr>
        <w:ind w:firstLine="708"/>
        <w:jc w:val="both"/>
        <w:rPr>
          <w:rFonts w:ascii="GHEA Grapalat" w:hAnsi="GHEA Grapalat" w:cs="Arial"/>
          <w:sz w:val="20"/>
          <w:szCs w:val="20"/>
          <w:lang w:val="es-ES"/>
        </w:rPr>
      </w:pPr>
      <w:r>
        <w:rPr>
          <w:rFonts w:ascii="GHEA Grapalat" w:hAnsi="GHEA Grapalat" w:cs="Arial"/>
          <w:sz w:val="20"/>
          <w:szCs w:val="20"/>
          <w:lang w:val="es-ES"/>
        </w:rPr>
        <w:t xml:space="preserve">1) </w:t>
      </w:r>
      <w:r w:rsidRPr="00DE1E5A">
        <w:rPr>
          <w:rFonts w:ascii="GHEA Grapalat" w:hAnsi="GHEA Grapalat" w:cs="Arial"/>
          <w:sz w:val="20"/>
          <w:szCs w:val="20"/>
          <w:lang w:val="es-ES"/>
        </w:rPr>
        <w:t xml:space="preserve">բավարարում է </w:t>
      </w:r>
      <w:r w:rsidR="001C2BD5">
        <w:rPr>
          <w:rFonts w:ascii="GHEA Grapalat" w:hAnsi="GHEA Grapalat" w:cs="Arial"/>
          <w:sz w:val="20"/>
          <w:szCs w:val="20"/>
          <w:lang w:val="es-ES"/>
        </w:rPr>
        <w:t>ՇՄԱՀ-ԳՀԱՇՁԲ-20</w:t>
      </w:r>
      <w:r w:rsidR="00284A2F">
        <w:rPr>
          <w:rFonts w:ascii="GHEA Grapalat" w:hAnsi="GHEA Grapalat" w:cs="Arial"/>
          <w:sz w:val="20"/>
          <w:szCs w:val="20"/>
          <w:lang w:val="es-ES"/>
        </w:rPr>
        <w:t>/</w:t>
      </w:r>
      <w:r w:rsidR="001C2BD5">
        <w:rPr>
          <w:rFonts w:ascii="GHEA Grapalat" w:hAnsi="GHEA Grapalat" w:cs="Arial"/>
          <w:sz w:val="20"/>
          <w:szCs w:val="20"/>
          <w:lang w:val="hy-AM"/>
        </w:rPr>
        <w:t>0</w:t>
      </w:r>
      <w:r w:rsidR="00284A2F">
        <w:rPr>
          <w:rFonts w:ascii="GHEA Grapalat" w:hAnsi="GHEA Grapalat" w:cs="Arial"/>
          <w:sz w:val="20"/>
          <w:szCs w:val="20"/>
          <w:lang w:val="es-ES"/>
        </w:rPr>
        <w:t>1</w:t>
      </w:r>
      <w:r w:rsidRPr="00DE1E5A">
        <w:rPr>
          <w:rFonts w:ascii="GHEA Grapalat" w:hAnsi="GHEA Grapalat" w:cs="Arial"/>
          <w:sz w:val="20"/>
          <w:szCs w:val="20"/>
          <w:lang w:val="es-ES"/>
        </w:rPr>
        <w:t xml:space="preserve">ծածկագրով  գնանշման հարցման հրավերով սահմանված մասնակցության իրավունքի </w:t>
      </w:r>
      <w:r>
        <w:rPr>
          <w:rFonts w:ascii="GHEA Grapalat" w:hAnsi="GHEA Grapalat" w:cs="Arial"/>
          <w:sz w:val="20"/>
          <w:szCs w:val="20"/>
          <w:lang w:val="es-ES"/>
        </w:rPr>
        <w:t xml:space="preserve">և որակավորման չափանիշների </w:t>
      </w:r>
      <w:r w:rsidRPr="00DE1E5A">
        <w:rPr>
          <w:rFonts w:ascii="GHEA Grapalat" w:hAnsi="GHEA Grapalat" w:cs="Arial"/>
          <w:sz w:val="20"/>
          <w:szCs w:val="20"/>
          <w:lang w:val="es-ES"/>
        </w:rPr>
        <w:t>պահանջներին</w:t>
      </w:r>
      <w:r>
        <w:rPr>
          <w:rFonts w:ascii="GHEA Grapalat" w:hAnsi="GHEA Grapalat" w:cs="Arial"/>
          <w:sz w:val="20"/>
          <w:szCs w:val="20"/>
          <w:lang w:val="es-ES"/>
        </w:rPr>
        <w:t xml:space="preserve"> </w:t>
      </w:r>
      <w:r w:rsidRPr="0049186D">
        <w:rPr>
          <w:rFonts w:ascii="GHEA Grapalat" w:hAnsi="GHEA Grapalat" w:cs="Arial"/>
          <w:sz w:val="20"/>
          <w:szCs w:val="20"/>
          <w:lang w:val="es-ES"/>
        </w:rPr>
        <w:t>և պարտավորվում է առաջին տեղը զբաղեցրած մասնակից ճանաչվելու դեպքում նշված ծածկագրով գնանշման հարցման հրավերով սահմանված կարգով և ժամկետներում ներկայացնել որակավորումը հիմնավորող` հրավերով պահանջվող փաստաթղթե</w:t>
      </w:r>
      <w:r>
        <w:rPr>
          <w:rFonts w:ascii="GHEA Grapalat" w:hAnsi="GHEA Grapalat" w:cs="Arial"/>
          <w:sz w:val="20"/>
          <w:szCs w:val="20"/>
          <w:lang w:val="es-ES"/>
        </w:rPr>
        <w:t>րը.</w:t>
      </w:r>
    </w:p>
    <w:p w:rsidR="00C14E1E" w:rsidRPr="00DE1E5A" w:rsidRDefault="00C14E1E" w:rsidP="009356DA">
      <w:pPr>
        <w:ind w:firstLine="708"/>
        <w:jc w:val="both"/>
        <w:rPr>
          <w:rFonts w:ascii="GHEA Grapalat" w:hAnsi="GHEA Grapalat" w:cs="Arial"/>
          <w:sz w:val="22"/>
          <w:szCs w:val="22"/>
          <w:lang w:val="es-ES"/>
        </w:rPr>
      </w:pPr>
      <w:r>
        <w:rPr>
          <w:rFonts w:ascii="GHEA Grapalat" w:hAnsi="GHEA Grapalat" w:cs="Arial"/>
          <w:sz w:val="20"/>
          <w:szCs w:val="20"/>
          <w:lang w:val="es-ES"/>
        </w:rPr>
        <w:t xml:space="preserve">2) </w:t>
      </w:r>
      <w:r w:rsidR="001C2BD5">
        <w:rPr>
          <w:rFonts w:ascii="GHEA Grapalat" w:hAnsi="GHEA Grapalat"/>
          <w:lang w:val="es-ES"/>
        </w:rPr>
        <w:t>ՇՄԱՀ-ԳՀԱՇՁԲ-20</w:t>
      </w:r>
      <w:r w:rsidR="00284A2F">
        <w:rPr>
          <w:rFonts w:ascii="GHEA Grapalat" w:hAnsi="GHEA Grapalat"/>
          <w:lang w:val="es-ES"/>
        </w:rPr>
        <w:t>/</w:t>
      </w:r>
      <w:r w:rsidR="001C2BD5">
        <w:rPr>
          <w:rFonts w:ascii="GHEA Grapalat" w:hAnsi="GHEA Grapalat"/>
          <w:lang w:val="hy-AM"/>
        </w:rPr>
        <w:t>0</w:t>
      </w:r>
      <w:r w:rsidR="00284A2F">
        <w:rPr>
          <w:rFonts w:ascii="GHEA Grapalat" w:hAnsi="GHEA Grapalat"/>
          <w:lang w:val="es-ES"/>
        </w:rPr>
        <w:t>1</w:t>
      </w:r>
      <w:r w:rsidRPr="00DE1E5A">
        <w:rPr>
          <w:rFonts w:ascii="GHEA Grapalat" w:hAnsi="GHEA Grapalat" w:cs="Arial"/>
          <w:sz w:val="20"/>
          <w:szCs w:val="20"/>
          <w:lang w:val="es-ES"/>
        </w:rPr>
        <w:t>ծածկագրով գնանշման հարցմանը մասնակցելու շրջանակում`</w:t>
      </w:r>
      <w:r w:rsidRPr="00DE1E5A">
        <w:rPr>
          <w:rFonts w:ascii="GHEA Grapalat" w:hAnsi="GHEA Grapalat" w:cs="Sylfaen"/>
          <w:sz w:val="22"/>
          <w:szCs w:val="22"/>
          <w:lang w:val="es-ES"/>
        </w:rPr>
        <w:t xml:space="preserve">  </w:t>
      </w:r>
    </w:p>
    <w:p w:rsidR="00C14E1E" w:rsidRPr="00DE1E5A" w:rsidRDefault="00C14E1E" w:rsidP="009356DA">
      <w:pPr>
        <w:numPr>
          <w:ilvl w:val="0"/>
          <w:numId w:val="19"/>
        </w:numPr>
        <w:ind w:left="0" w:firstLine="720"/>
        <w:jc w:val="both"/>
        <w:rPr>
          <w:rFonts w:ascii="GHEA Grapalat" w:hAnsi="GHEA Grapalat" w:cs="Arial"/>
          <w:sz w:val="20"/>
          <w:szCs w:val="20"/>
          <w:lang w:val="es-ES"/>
        </w:rPr>
      </w:pPr>
      <w:r w:rsidRPr="00DE1E5A">
        <w:rPr>
          <w:rFonts w:ascii="GHEA Grapalat" w:hAnsi="GHEA Grapalat" w:cs="Arial"/>
          <w:sz w:val="20"/>
          <w:szCs w:val="20"/>
          <w:lang w:val="es-ES"/>
        </w:rPr>
        <w:t>թույլ չի տվել և (կամ) թույլ չի տալու գերիշխող դիրքի չարաշահում և հակամրցակցային համաձայնություն,</w:t>
      </w:r>
    </w:p>
    <w:p w:rsidR="00C14E1E" w:rsidRPr="00DE1E5A" w:rsidRDefault="00C14E1E" w:rsidP="009356DA">
      <w:pPr>
        <w:numPr>
          <w:ilvl w:val="0"/>
          <w:numId w:val="19"/>
        </w:numPr>
        <w:ind w:left="0" w:firstLine="720"/>
        <w:jc w:val="both"/>
        <w:rPr>
          <w:rFonts w:ascii="GHEA Grapalat" w:hAnsi="GHEA Grapalat"/>
          <w:sz w:val="22"/>
          <w:szCs w:val="22"/>
          <w:lang w:val="es-ES"/>
        </w:rPr>
      </w:pPr>
      <w:r w:rsidRPr="00DE1E5A">
        <w:rPr>
          <w:rFonts w:ascii="GHEA Grapalat" w:hAnsi="GHEA Grapalat" w:cs="Arial"/>
          <w:sz w:val="20"/>
          <w:szCs w:val="20"/>
          <w:lang w:val="es-ES"/>
        </w:rPr>
        <w:t>բացակայում է գնանշման հարցման հրավերով սահմանված`</w:t>
      </w:r>
      <w:r w:rsidRPr="00DE1E5A">
        <w:rPr>
          <w:rFonts w:ascii="GHEA Grapalat" w:hAnsi="GHEA Grapalat"/>
          <w:sz w:val="22"/>
          <w:szCs w:val="22"/>
          <w:lang w:val="es-ES"/>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DE1E5A">
        <w:rPr>
          <w:rFonts w:ascii="GHEA Grapalat" w:hAnsi="GHEA Grapalat" w:cs="Arial"/>
          <w:sz w:val="20"/>
          <w:szCs w:val="20"/>
          <w:lang w:val="es-ES"/>
        </w:rPr>
        <w:t>-ին</w:t>
      </w:r>
      <w:r w:rsidRPr="00DE1E5A">
        <w:rPr>
          <w:rFonts w:ascii="GHEA Grapalat" w:hAnsi="GHEA Grapalat"/>
          <w:sz w:val="22"/>
          <w:szCs w:val="22"/>
          <w:lang w:val="es-ES"/>
        </w:rPr>
        <w:t xml:space="preserve"> </w:t>
      </w:r>
    </w:p>
    <w:p w:rsidR="00C14E1E" w:rsidRPr="00DE1E5A" w:rsidRDefault="00C14E1E" w:rsidP="009356DA">
      <w:pPr>
        <w:jc w:val="both"/>
        <w:rPr>
          <w:rFonts w:ascii="GHEA Grapalat" w:hAnsi="GHEA Grapalat" w:cs="Arial"/>
          <w:vertAlign w:val="superscript"/>
          <w:lang w:val="hy-AM"/>
        </w:rPr>
      </w:pPr>
      <w:r w:rsidRPr="00DE1E5A">
        <w:rPr>
          <w:rFonts w:ascii="GHEA Grapalat" w:hAnsi="GHEA Grapalat"/>
          <w:vertAlign w:val="superscript"/>
          <w:lang w:val="es-ES"/>
        </w:rPr>
        <w:t xml:space="preserve"> </w:t>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r>
      <w:r w:rsidRPr="00DE1E5A">
        <w:rPr>
          <w:rFonts w:ascii="GHEA Grapalat" w:hAnsi="GHEA Grapalat"/>
          <w:vertAlign w:val="superscript"/>
          <w:lang w:val="es-ES"/>
        </w:rPr>
        <w:tab/>
        <w:t xml:space="preserve">      </w:t>
      </w:r>
      <w:r w:rsidRPr="00DE1E5A">
        <w:rPr>
          <w:rFonts w:ascii="GHEA Grapalat" w:hAnsi="GHEA Grapalat" w:cs="Sylfaen"/>
          <w:vertAlign w:val="superscript"/>
          <w:lang w:val="hy-AM"/>
        </w:rPr>
        <w:t>մասնակցի</w:t>
      </w:r>
      <w:r w:rsidRPr="00DE1E5A">
        <w:rPr>
          <w:rFonts w:ascii="GHEA Grapalat" w:hAnsi="GHEA Grapalat" w:cs="Arial"/>
          <w:vertAlign w:val="superscript"/>
          <w:lang w:val="hy-AM"/>
        </w:rPr>
        <w:t xml:space="preserve"> </w:t>
      </w:r>
      <w:r w:rsidRPr="00DE1E5A">
        <w:rPr>
          <w:rFonts w:ascii="GHEA Grapalat" w:hAnsi="GHEA Grapalat" w:cs="Sylfaen"/>
          <w:vertAlign w:val="superscript"/>
          <w:lang w:val="hy-AM"/>
        </w:rPr>
        <w:t>անվանումը</w:t>
      </w:r>
      <w:r w:rsidRPr="00DE1E5A">
        <w:rPr>
          <w:rFonts w:ascii="GHEA Grapalat" w:hAnsi="GHEA Grapalat" w:cs="Arial"/>
          <w:vertAlign w:val="superscript"/>
          <w:lang w:val="hy-AM"/>
        </w:rPr>
        <w:t xml:space="preserve"> </w:t>
      </w:r>
    </w:p>
    <w:p w:rsidR="00C14E1E" w:rsidRPr="00DE1E5A" w:rsidRDefault="00C14E1E" w:rsidP="009356DA">
      <w:pPr>
        <w:jc w:val="both"/>
        <w:rPr>
          <w:rFonts w:ascii="GHEA Grapalat" w:hAnsi="GHEA Grapalat"/>
          <w:sz w:val="22"/>
          <w:szCs w:val="22"/>
          <w:u w:val="single"/>
          <w:lang w:val="es-ES"/>
        </w:rPr>
      </w:pPr>
      <w:r w:rsidRPr="00DE1E5A">
        <w:rPr>
          <w:rFonts w:ascii="GHEA Grapalat" w:hAnsi="GHEA Grapalat" w:cs="Arial"/>
          <w:sz w:val="20"/>
          <w:szCs w:val="20"/>
          <w:lang w:val="es-ES"/>
        </w:rPr>
        <w:t>փոխկապակցված անձանց և (կամ)</w:t>
      </w:r>
      <w:r w:rsidRPr="00DE1E5A">
        <w:rPr>
          <w:rFonts w:ascii="GHEA Grapalat" w:hAnsi="GHEA Grapalat"/>
          <w:sz w:val="22"/>
          <w:szCs w:val="22"/>
          <w:lang w:val="es-ES"/>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DE1E5A">
        <w:rPr>
          <w:rFonts w:ascii="GHEA Grapalat" w:hAnsi="GHEA Grapalat" w:cs="Arial"/>
          <w:sz w:val="20"/>
          <w:szCs w:val="20"/>
          <w:lang w:val="es-ES"/>
        </w:rPr>
        <w:t>-ի</w:t>
      </w:r>
      <w:r w:rsidRPr="00DE1E5A">
        <w:rPr>
          <w:rFonts w:ascii="GHEA Grapalat" w:hAnsi="GHEA Grapalat"/>
          <w:sz w:val="22"/>
          <w:szCs w:val="22"/>
          <w:u w:val="single"/>
          <w:lang w:val="es-ES"/>
        </w:rPr>
        <w:t xml:space="preserve">  </w:t>
      </w:r>
    </w:p>
    <w:p w:rsidR="00C14E1E" w:rsidRPr="00DE1E5A" w:rsidRDefault="00C14E1E" w:rsidP="009356DA">
      <w:pPr>
        <w:jc w:val="both"/>
        <w:rPr>
          <w:rFonts w:ascii="GHEA Grapalat" w:hAnsi="GHEA Grapalat"/>
          <w:sz w:val="22"/>
          <w:szCs w:val="22"/>
          <w:u w:val="single"/>
          <w:lang w:val="es-ES"/>
        </w:rPr>
      </w:pP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hy-AM"/>
        </w:rPr>
        <w:t>մասնակցի</w:t>
      </w:r>
      <w:r w:rsidRPr="00DE1E5A">
        <w:rPr>
          <w:rFonts w:ascii="GHEA Grapalat" w:hAnsi="GHEA Grapalat" w:cs="Arial"/>
          <w:vertAlign w:val="superscript"/>
          <w:lang w:val="hy-AM"/>
        </w:rPr>
        <w:t xml:space="preserve"> </w:t>
      </w:r>
      <w:r w:rsidRPr="00DE1E5A">
        <w:rPr>
          <w:rFonts w:ascii="GHEA Grapalat" w:hAnsi="GHEA Grapalat" w:cs="Sylfaen"/>
          <w:vertAlign w:val="superscript"/>
          <w:lang w:val="hy-AM"/>
        </w:rPr>
        <w:t>անվանումը</w:t>
      </w:r>
    </w:p>
    <w:p w:rsidR="00C14E1E" w:rsidRPr="00DE1E5A" w:rsidRDefault="00C14E1E" w:rsidP="009356DA">
      <w:pPr>
        <w:jc w:val="both"/>
        <w:rPr>
          <w:rFonts w:ascii="GHEA Grapalat" w:hAnsi="GHEA Grapalat"/>
          <w:sz w:val="22"/>
          <w:szCs w:val="22"/>
          <w:u w:val="single"/>
          <w:lang w:val="es-ES"/>
        </w:rPr>
      </w:pPr>
      <w:r w:rsidRPr="00DE1E5A">
        <w:rPr>
          <w:rFonts w:ascii="GHEA Grapalat" w:hAnsi="GHEA Grapalat" w:cs="Arial"/>
          <w:sz w:val="20"/>
          <w:szCs w:val="20"/>
          <w:lang w:val="es-ES"/>
        </w:rPr>
        <w:t>կողմից հիմնադրված կամ ավելի քան հիսուն տոկոս</w:t>
      </w:r>
      <w:r w:rsidRPr="00DE1E5A">
        <w:rPr>
          <w:rFonts w:ascii="GHEA Grapalat" w:hAnsi="GHEA Grapalat"/>
          <w:sz w:val="22"/>
          <w:szCs w:val="22"/>
          <w:lang w:val="es-ES"/>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DE1E5A">
        <w:rPr>
          <w:rFonts w:ascii="GHEA Grapalat" w:hAnsi="GHEA Grapalat" w:cs="Arial"/>
          <w:sz w:val="20"/>
          <w:szCs w:val="20"/>
          <w:lang w:val="es-ES"/>
        </w:rPr>
        <w:t>-ին</w:t>
      </w:r>
    </w:p>
    <w:p w:rsidR="00C14E1E" w:rsidRPr="00DE1E5A" w:rsidRDefault="00C14E1E" w:rsidP="009356DA">
      <w:pPr>
        <w:jc w:val="both"/>
        <w:rPr>
          <w:rFonts w:ascii="GHEA Grapalat" w:hAnsi="GHEA Grapalat"/>
          <w:sz w:val="22"/>
          <w:szCs w:val="22"/>
          <w:lang w:val="es-ES"/>
        </w:rPr>
      </w:pPr>
      <w:r w:rsidRPr="00DE1E5A">
        <w:rPr>
          <w:rFonts w:ascii="GHEA Grapalat" w:hAnsi="GHEA Grapalat" w:cs="Sylfaen"/>
          <w:vertAlign w:val="superscript"/>
          <w:lang w:val="es-ES"/>
        </w:rPr>
        <w:t xml:space="preserve">                                                                     </w:t>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es-ES"/>
        </w:rPr>
        <w:tab/>
      </w:r>
      <w:r w:rsidRPr="00DE1E5A">
        <w:rPr>
          <w:rFonts w:ascii="GHEA Grapalat" w:hAnsi="GHEA Grapalat" w:cs="Sylfaen"/>
          <w:vertAlign w:val="superscript"/>
          <w:lang w:val="hy-AM"/>
        </w:rPr>
        <w:t>մասնակցի</w:t>
      </w:r>
      <w:r w:rsidRPr="00DE1E5A">
        <w:rPr>
          <w:rFonts w:ascii="GHEA Grapalat" w:hAnsi="GHEA Grapalat" w:cs="Arial"/>
          <w:vertAlign w:val="superscript"/>
          <w:lang w:val="hy-AM"/>
        </w:rPr>
        <w:t xml:space="preserve"> </w:t>
      </w:r>
      <w:r w:rsidRPr="00DE1E5A">
        <w:rPr>
          <w:rFonts w:ascii="GHEA Grapalat" w:hAnsi="GHEA Grapalat" w:cs="Sylfaen"/>
          <w:vertAlign w:val="superscript"/>
          <w:lang w:val="hy-AM"/>
        </w:rPr>
        <w:t>անվանումը</w:t>
      </w:r>
    </w:p>
    <w:p w:rsidR="00C14E1E" w:rsidRPr="00DE1E5A" w:rsidRDefault="00C14E1E" w:rsidP="009356DA">
      <w:pPr>
        <w:jc w:val="both"/>
        <w:rPr>
          <w:rFonts w:ascii="GHEA Grapalat" w:hAnsi="GHEA Grapalat" w:cs="Arial"/>
          <w:sz w:val="20"/>
          <w:szCs w:val="20"/>
          <w:lang w:val="es-ES"/>
        </w:rPr>
      </w:pPr>
      <w:r w:rsidRPr="00DE1E5A">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r w:rsidR="009356DA">
        <w:rPr>
          <w:rFonts w:ascii="GHEA Grapalat" w:hAnsi="GHEA Grapalat" w:cs="Arial"/>
          <w:sz w:val="20"/>
          <w:szCs w:val="20"/>
          <w:lang w:val="es-ES"/>
        </w:rPr>
        <w:t>.</w:t>
      </w:r>
    </w:p>
    <w:p w:rsidR="00C14E1E" w:rsidRPr="00DE1E5A" w:rsidRDefault="00C14E1E" w:rsidP="000D437F">
      <w:pPr>
        <w:numPr>
          <w:ilvl w:val="0"/>
          <w:numId w:val="19"/>
        </w:numPr>
        <w:ind w:left="0" w:firstLine="720"/>
        <w:jc w:val="both"/>
        <w:rPr>
          <w:rFonts w:ascii="GHEA Grapalat" w:hAnsi="GHEA Grapalat" w:cs="Sylfaen"/>
          <w:sz w:val="20"/>
          <w:lang w:val="es-ES"/>
        </w:rPr>
      </w:pPr>
      <w:r>
        <w:rPr>
          <w:rFonts w:ascii="GHEA Grapalat" w:hAnsi="GHEA Grapalat" w:cs="Arial"/>
          <w:sz w:val="20"/>
          <w:szCs w:val="20"/>
          <w:lang w:val="es-ES"/>
        </w:rPr>
        <w:t xml:space="preserve">ստորև </w:t>
      </w:r>
      <w:r w:rsidRPr="00DE1E5A">
        <w:rPr>
          <w:rFonts w:ascii="GHEA Grapalat" w:hAnsi="GHEA Grapalat" w:cs="Arial"/>
          <w:sz w:val="20"/>
          <w:szCs w:val="20"/>
          <w:lang w:val="es-ES"/>
        </w:rPr>
        <w:t>ներկայացնում է հայտը ներկայացնելու օրվա դրությամբ ա</w:t>
      </w:r>
      <w:r w:rsidRPr="00DE1E5A">
        <w:rPr>
          <w:rFonts w:ascii="GHEA Grapalat" w:hAnsi="GHEA Grapalat" w:cs="Sylfaen"/>
          <w:sz w:val="20"/>
        </w:rPr>
        <w:t>յն</w:t>
      </w:r>
      <w:r w:rsidRPr="00DE1E5A">
        <w:rPr>
          <w:rFonts w:ascii="GHEA Grapalat" w:hAnsi="GHEA Grapalat" w:cs="Sylfaen"/>
          <w:sz w:val="20"/>
          <w:lang w:val="es-ES"/>
        </w:rPr>
        <w:t xml:space="preserve"> </w:t>
      </w:r>
      <w:r w:rsidRPr="00DE1E5A">
        <w:rPr>
          <w:rFonts w:ascii="GHEA Grapalat" w:hAnsi="GHEA Grapalat" w:cs="Sylfaen"/>
          <w:sz w:val="20"/>
        </w:rPr>
        <w:t>ֆիզիկական</w:t>
      </w:r>
      <w:r w:rsidRPr="00DE1E5A">
        <w:rPr>
          <w:rFonts w:ascii="GHEA Grapalat" w:hAnsi="GHEA Grapalat" w:cs="Sylfaen"/>
          <w:sz w:val="20"/>
          <w:lang w:val="es-ES"/>
        </w:rPr>
        <w:t xml:space="preserve"> </w:t>
      </w:r>
      <w:r w:rsidRPr="00DE1E5A">
        <w:rPr>
          <w:rFonts w:ascii="GHEA Grapalat" w:hAnsi="GHEA Grapalat" w:cs="Sylfaen"/>
          <w:sz w:val="20"/>
        </w:rPr>
        <w:t>անձի</w:t>
      </w:r>
      <w:r w:rsidRPr="00DE1E5A">
        <w:rPr>
          <w:rFonts w:ascii="GHEA Grapalat" w:hAnsi="GHEA Grapalat" w:cs="Sylfaen"/>
          <w:sz w:val="20"/>
          <w:lang w:val="es-ES"/>
        </w:rPr>
        <w:t xml:space="preserve"> (</w:t>
      </w:r>
      <w:r w:rsidRPr="00DE1E5A">
        <w:rPr>
          <w:rFonts w:ascii="GHEA Grapalat" w:hAnsi="GHEA Grapalat" w:cs="Sylfaen"/>
          <w:sz w:val="20"/>
        </w:rPr>
        <w:t>անձանց</w:t>
      </w:r>
      <w:r w:rsidRPr="00DE1E5A">
        <w:rPr>
          <w:rFonts w:ascii="GHEA Grapalat" w:hAnsi="GHEA Grapalat" w:cs="Sylfaen"/>
          <w:sz w:val="20"/>
          <w:lang w:val="es-ES"/>
        </w:rPr>
        <w:t xml:space="preserve">) </w:t>
      </w:r>
      <w:r w:rsidRPr="00DE1E5A">
        <w:rPr>
          <w:rFonts w:ascii="GHEA Grapalat" w:hAnsi="GHEA Grapalat" w:cs="Sylfaen"/>
          <w:sz w:val="20"/>
        </w:rPr>
        <w:t>տվյալները</w:t>
      </w:r>
      <w:r w:rsidRPr="00DE1E5A">
        <w:rPr>
          <w:rFonts w:ascii="GHEA Grapalat" w:hAnsi="GHEA Grapalat" w:cs="Sylfaen"/>
          <w:sz w:val="20"/>
          <w:lang w:val="es-ES"/>
        </w:rPr>
        <w:t xml:space="preserve">, </w:t>
      </w:r>
      <w:r w:rsidRPr="00DE1E5A">
        <w:rPr>
          <w:rFonts w:ascii="GHEA Grapalat" w:hAnsi="GHEA Grapalat" w:cs="Sylfaen"/>
          <w:sz w:val="20"/>
        </w:rPr>
        <w:t>ով</w:t>
      </w:r>
      <w:r w:rsidRPr="00DE1E5A">
        <w:rPr>
          <w:rFonts w:ascii="GHEA Grapalat" w:hAnsi="GHEA Grapalat" w:cs="Sylfaen"/>
          <w:sz w:val="20"/>
          <w:lang w:val="es-ES"/>
        </w:rPr>
        <w:t xml:space="preserve"> </w:t>
      </w:r>
      <w:r w:rsidRPr="00DE1E5A">
        <w:rPr>
          <w:rFonts w:ascii="GHEA Grapalat" w:hAnsi="GHEA Grapalat" w:cs="Sylfaen"/>
          <w:sz w:val="20"/>
        </w:rPr>
        <w:t>ուղղակի</w:t>
      </w:r>
      <w:r w:rsidRPr="00DE1E5A">
        <w:rPr>
          <w:rFonts w:ascii="GHEA Grapalat" w:hAnsi="GHEA Grapalat" w:cs="Sylfaen"/>
          <w:sz w:val="20"/>
          <w:lang w:val="es-ES"/>
        </w:rPr>
        <w:t xml:space="preserve"> </w:t>
      </w:r>
      <w:r w:rsidRPr="00DE1E5A">
        <w:rPr>
          <w:rFonts w:ascii="GHEA Grapalat" w:hAnsi="GHEA Grapalat" w:cs="Sylfaen"/>
          <w:sz w:val="20"/>
        </w:rPr>
        <w:t>կամ</w:t>
      </w:r>
      <w:r w:rsidRPr="00DE1E5A">
        <w:rPr>
          <w:rFonts w:ascii="GHEA Grapalat" w:hAnsi="GHEA Grapalat" w:cs="Sylfaen"/>
          <w:sz w:val="20"/>
          <w:lang w:val="es-ES"/>
        </w:rPr>
        <w:t xml:space="preserve"> </w:t>
      </w:r>
      <w:r w:rsidRPr="00DE1E5A">
        <w:rPr>
          <w:rFonts w:ascii="GHEA Grapalat" w:hAnsi="GHEA Grapalat" w:cs="Sylfaen"/>
          <w:sz w:val="20"/>
        </w:rPr>
        <w:t>անուղղակի</w:t>
      </w:r>
      <w:r w:rsidRPr="00DE1E5A">
        <w:rPr>
          <w:rFonts w:ascii="GHEA Grapalat" w:hAnsi="GHEA Grapalat" w:cs="Sylfaen"/>
          <w:sz w:val="20"/>
          <w:lang w:val="es-ES"/>
        </w:rPr>
        <w:t xml:space="preserve"> </w:t>
      </w:r>
      <w:r w:rsidRPr="00DE1E5A">
        <w:rPr>
          <w:rFonts w:ascii="GHEA Grapalat" w:hAnsi="GHEA Grapalat" w:cs="Sylfaen"/>
          <w:sz w:val="20"/>
        </w:rPr>
        <w:t>ունի</w:t>
      </w:r>
      <w:r w:rsidRPr="00DE1E5A">
        <w:rPr>
          <w:rFonts w:ascii="GHEA Grapalat" w:hAnsi="GHEA Grapalat" w:cs="Sylfaen"/>
          <w:sz w:val="20"/>
          <w:lang w:val="es-ES"/>
        </w:rPr>
        <w:t xml:space="preserve"> </w:t>
      </w:r>
      <w:r w:rsidRPr="00DE1E5A">
        <w:rPr>
          <w:rFonts w:ascii="GHEA Grapalat" w:hAnsi="GHEA Grapalat" w:cs="Sylfaen"/>
          <w:sz w:val="20"/>
        </w:rPr>
        <w:t>մասնակցի</w:t>
      </w:r>
      <w:r w:rsidRPr="00DE1E5A">
        <w:rPr>
          <w:rFonts w:ascii="GHEA Grapalat" w:hAnsi="GHEA Grapalat" w:cs="Sylfaen"/>
          <w:sz w:val="20"/>
          <w:lang w:val="es-ES"/>
        </w:rPr>
        <w:t xml:space="preserve"> </w:t>
      </w:r>
      <w:r w:rsidRPr="00DE1E5A">
        <w:rPr>
          <w:rFonts w:ascii="GHEA Grapalat" w:hAnsi="GHEA Grapalat" w:cs="Sylfaen"/>
          <w:sz w:val="20"/>
        </w:rPr>
        <w:t>կանոնադրական</w:t>
      </w:r>
      <w:r w:rsidRPr="00DE1E5A">
        <w:rPr>
          <w:rFonts w:ascii="GHEA Grapalat" w:hAnsi="GHEA Grapalat" w:cs="Sylfaen"/>
          <w:sz w:val="20"/>
          <w:lang w:val="es-ES"/>
        </w:rPr>
        <w:t xml:space="preserve"> </w:t>
      </w:r>
      <w:r w:rsidRPr="00DE1E5A">
        <w:rPr>
          <w:rFonts w:ascii="GHEA Grapalat" w:hAnsi="GHEA Grapalat" w:cs="Sylfaen"/>
          <w:sz w:val="20"/>
        </w:rPr>
        <w:t>կապիտալում</w:t>
      </w:r>
      <w:r w:rsidRPr="00DE1E5A">
        <w:rPr>
          <w:rFonts w:ascii="GHEA Grapalat" w:hAnsi="GHEA Grapalat" w:cs="Sylfaen"/>
          <w:sz w:val="20"/>
          <w:lang w:val="es-ES"/>
        </w:rPr>
        <w:t xml:space="preserve"> </w:t>
      </w:r>
      <w:r w:rsidRPr="00DE1E5A">
        <w:rPr>
          <w:rFonts w:ascii="GHEA Grapalat" w:hAnsi="GHEA Grapalat" w:cs="Sylfaen"/>
          <w:sz w:val="20"/>
        </w:rPr>
        <w:t>քվեարկող</w:t>
      </w:r>
      <w:r w:rsidRPr="00DE1E5A">
        <w:rPr>
          <w:rFonts w:ascii="GHEA Grapalat" w:hAnsi="GHEA Grapalat" w:cs="Sylfaen"/>
          <w:sz w:val="20"/>
          <w:lang w:val="es-ES"/>
        </w:rPr>
        <w:t xml:space="preserve"> </w:t>
      </w:r>
      <w:r w:rsidRPr="00DE1E5A">
        <w:rPr>
          <w:rFonts w:ascii="GHEA Grapalat" w:hAnsi="GHEA Grapalat" w:cs="Sylfaen"/>
          <w:sz w:val="20"/>
        </w:rPr>
        <w:t>բաժնետոմսերի</w:t>
      </w:r>
      <w:r w:rsidRPr="00DE1E5A">
        <w:rPr>
          <w:rFonts w:ascii="GHEA Grapalat" w:hAnsi="GHEA Grapalat" w:cs="Sylfaen"/>
          <w:sz w:val="20"/>
          <w:lang w:val="es-ES"/>
        </w:rPr>
        <w:t xml:space="preserve"> (</w:t>
      </w:r>
      <w:r w:rsidRPr="00DE1E5A">
        <w:rPr>
          <w:rFonts w:ascii="GHEA Grapalat" w:hAnsi="GHEA Grapalat" w:cs="Sylfaen"/>
          <w:sz w:val="20"/>
        </w:rPr>
        <w:t>բաժնեմասերի</w:t>
      </w:r>
      <w:r w:rsidRPr="00DE1E5A">
        <w:rPr>
          <w:rFonts w:ascii="GHEA Grapalat" w:hAnsi="GHEA Grapalat" w:cs="Sylfaen"/>
          <w:sz w:val="20"/>
          <w:lang w:val="es-ES"/>
        </w:rPr>
        <w:t xml:space="preserve">, </w:t>
      </w:r>
      <w:r w:rsidRPr="00DE1E5A">
        <w:rPr>
          <w:rFonts w:ascii="GHEA Grapalat" w:hAnsi="GHEA Grapalat" w:cs="Sylfaen"/>
          <w:sz w:val="20"/>
        </w:rPr>
        <w:t>փայերի</w:t>
      </w:r>
      <w:r w:rsidRPr="00DE1E5A">
        <w:rPr>
          <w:rFonts w:ascii="GHEA Grapalat" w:hAnsi="GHEA Grapalat" w:cs="Sylfaen"/>
          <w:sz w:val="20"/>
          <w:lang w:val="es-ES"/>
        </w:rPr>
        <w:t xml:space="preserve">) </w:t>
      </w:r>
      <w:r w:rsidRPr="00DE1E5A">
        <w:rPr>
          <w:rFonts w:ascii="GHEA Grapalat" w:hAnsi="GHEA Grapalat" w:cs="Sylfaen"/>
          <w:sz w:val="20"/>
        </w:rPr>
        <w:t>ավել</w:t>
      </w:r>
      <w:r w:rsidRPr="00DE1E5A">
        <w:rPr>
          <w:rFonts w:ascii="GHEA Grapalat" w:hAnsi="GHEA Grapalat" w:cs="Sylfaen"/>
          <w:sz w:val="20"/>
          <w:lang w:val="es-ES"/>
        </w:rPr>
        <w:t xml:space="preserve"> </w:t>
      </w:r>
      <w:r w:rsidRPr="00DE1E5A">
        <w:rPr>
          <w:rFonts w:ascii="GHEA Grapalat" w:hAnsi="GHEA Grapalat" w:cs="Sylfaen"/>
          <w:sz w:val="20"/>
        </w:rPr>
        <w:t>քան</w:t>
      </w:r>
      <w:r w:rsidRPr="00DE1E5A">
        <w:rPr>
          <w:rFonts w:ascii="GHEA Grapalat" w:hAnsi="GHEA Grapalat" w:cs="Sylfaen"/>
          <w:sz w:val="20"/>
          <w:lang w:val="es-ES"/>
        </w:rPr>
        <w:t xml:space="preserve"> </w:t>
      </w:r>
      <w:r w:rsidRPr="00DE1E5A">
        <w:rPr>
          <w:rFonts w:ascii="GHEA Grapalat" w:hAnsi="GHEA Grapalat" w:cs="Sylfaen"/>
          <w:sz w:val="20"/>
        </w:rPr>
        <w:t>տաս</w:t>
      </w:r>
      <w:r w:rsidRPr="00DE1E5A">
        <w:rPr>
          <w:rFonts w:ascii="GHEA Grapalat" w:hAnsi="GHEA Grapalat" w:cs="Sylfaen"/>
          <w:sz w:val="20"/>
          <w:lang w:val="es-ES"/>
        </w:rPr>
        <w:t xml:space="preserve"> </w:t>
      </w:r>
      <w:r w:rsidRPr="00DE1E5A">
        <w:rPr>
          <w:rFonts w:ascii="GHEA Grapalat" w:hAnsi="GHEA Grapalat" w:cs="Sylfaen"/>
          <w:sz w:val="20"/>
        </w:rPr>
        <w:t>տոկոսը</w:t>
      </w:r>
      <w:r w:rsidRPr="00DE1E5A">
        <w:rPr>
          <w:rFonts w:ascii="GHEA Grapalat" w:hAnsi="GHEA Grapalat" w:cs="Sylfaen"/>
          <w:sz w:val="20"/>
          <w:lang w:val="es-ES"/>
        </w:rPr>
        <w:t xml:space="preserve">, </w:t>
      </w:r>
      <w:r w:rsidRPr="00DE1E5A">
        <w:rPr>
          <w:rFonts w:ascii="GHEA Grapalat" w:hAnsi="GHEA Grapalat" w:cs="Sylfaen"/>
          <w:sz w:val="20"/>
        </w:rPr>
        <w:t>ներառյալ</w:t>
      </w:r>
      <w:r w:rsidRPr="00DE1E5A">
        <w:rPr>
          <w:rFonts w:ascii="GHEA Grapalat" w:hAnsi="GHEA Grapalat" w:cs="Sylfaen"/>
          <w:sz w:val="20"/>
          <w:lang w:val="es-ES"/>
        </w:rPr>
        <w:t xml:space="preserve"> </w:t>
      </w:r>
      <w:r w:rsidRPr="00DE1E5A">
        <w:rPr>
          <w:rFonts w:ascii="GHEA Grapalat" w:hAnsi="GHEA Grapalat" w:cs="Sylfaen"/>
          <w:sz w:val="20"/>
        </w:rPr>
        <w:t>ըստ</w:t>
      </w:r>
      <w:r w:rsidRPr="00DE1E5A">
        <w:rPr>
          <w:rFonts w:ascii="GHEA Grapalat" w:hAnsi="GHEA Grapalat" w:cs="Sylfaen"/>
          <w:sz w:val="20"/>
          <w:lang w:val="es-ES"/>
        </w:rPr>
        <w:t xml:space="preserve"> </w:t>
      </w:r>
      <w:r w:rsidRPr="00DE1E5A">
        <w:rPr>
          <w:rFonts w:ascii="GHEA Grapalat" w:hAnsi="GHEA Grapalat" w:cs="Sylfaen"/>
          <w:sz w:val="20"/>
        </w:rPr>
        <w:t>ներկայացնողի</w:t>
      </w:r>
      <w:r w:rsidRPr="00DE1E5A">
        <w:rPr>
          <w:rFonts w:ascii="GHEA Grapalat" w:hAnsi="GHEA Grapalat" w:cs="Sylfaen"/>
          <w:sz w:val="20"/>
          <w:lang w:val="es-ES"/>
        </w:rPr>
        <w:t xml:space="preserve"> </w:t>
      </w:r>
      <w:r w:rsidRPr="00DE1E5A">
        <w:rPr>
          <w:rFonts w:ascii="GHEA Grapalat" w:hAnsi="GHEA Grapalat" w:cs="Sylfaen"/>
          <w:sz w:val="20"/>
        </w:rPr>
        <w:t>բաժնետոմսերը</w:t>
      </w:r>
      <w:r w:rsidRPr="00DE1E5A">
        <w:rPr>
          <w:rFonts w:ascii="GHEA Grapalat" w:hAnsi="GHEA Grapalat" w:cs="Sylfaen"/>
          <w:sz w:val="20"/>
          <w:lang w:val="es-ES"/>
        </w:rPr>
        <w:t xml:space="preserve">, </w:t>
      </w:r>
      <w:r w:rsidRPr="00DE1E5A">
        <w:rPr>
          <w:rFonts w:ascii="GHEA Grapalat" w:hAnsi="GHEA Grapalat" w:cs="Sylfaen"/>
          <w:sz w:val="20"/>
        </w:rPr>
        <w:t>կամ</w:t>
      </w:r>
      <w:r w:rsidRPr="00DE1E5A">
        <w:rPr>
          <w:rFonts w:ascii="GHEA Grapalat" w:hAnsi="GHEA Grapalat" w:cs="Sylfaen"/>
          <w:sz w:val="20"/>
          <w:lang w:val="es-ES"/>
        </w:rPr>
        <w:t xml:space="preserve"> </w:t>
      </w:r>
      <w:r w:rsidRPr="00DE1E5A">
        <w:rPr>
          <w:rFonts w:ascii="GHEA Grapalat" w:hAnsi="GHEA Grapalat" w:cs="Sylfaen"/>
          <w:sz w:val="20"/>
        </w:rPr>
        <w:t>այն</w:t>
      </w:r>
      <w:r w:rsidRPr="00DE1E5A">
        <w:rPr>
          <w:rFonts w:ascii="GHEA Grapalat" w:hAnsi="GHEA Grapalat" w:cs="Sylfaen"/>
          <w:sz w:val="20"/>
          <w:lang w:val="es-ES"/>
        </w:rPr>
        <w:t xml:space="preserve"> </w:t>
      </w:r>
      <w:r w:rsidRPr="00DE1E5A">
        <w:rPr>
          <w:rFonts w:ascii="GHEA Grapalat" w:hAnsi="GHEA Grapalat" w:cs="Sylfaen"/>
          <w:sz w:val="20"/>
        </w:rPr>
        <w:t>անձի</w:t>
      </w:r>
      <w:r w:rsidRPr="00DE1E5A">
        <w:rPr>
          <w:rFonts w:ascii="GHEA Grapalat" w:hAnsi="GHEA Grapalat" w:cs="Sylfaen"/>
          <w:sz w:val="20"/>
          <w:lang w:val="es-ES"/>
        </w:rPr>
        <w:t xml:space="preserve"> (</w:t>
      </w:r>
      <w:r w:rsidRPr="00DE1E5A">
        <w:rPr>
          <w:rFonts w:ascii="GHEA Grapalat" w:hAnsi="GHEA Grapalat" w:cs="Sylfaen"/>
          <w:sz w:val="20"/>
        </w:rPr>
        <w:t>անձանց</w:t>
      </w:r>
      <w:r w:rsidRPr="00DE1E5A">
        <w:rPr>
          <w:rFonts w:ascii="GHEA Grapalat" w:hAnsi="GHEA Grapalat" w:cs="Sylfaen"/>
          <w:sz w:val="20"/>
          <w:lang w:val="es-ES"/>
        </w:rPr>
        <w:t xml:space="preserve">) </w:t>
      </w:r>
      <w:r w:rsidRPr="00DE1E5A">
        <w:rPr>
          <w:rFonts w:ascii="GHEA Grapalat" w:hAnsi="GHEA Grapalat" w:cs="Sylfaen"/>
          <w:sz w:val="20"/>
        </w:rPr>
        <w:t>տվյալները</w:t>
      </w:r>
      <w:r w:rsidRPr="00DE1E5A">
        <w:rPr>
          <w:rFonts w:ascii="GHEA Grapalat" w:hAnsi="GHEA Grapalat" w:cs="Sylfaen"/>
          <w:sz w:val="20"/>
          <w:lang w:val="es-ES"/>
        </w:rPr>
        <w:t xml:space="preserve">, </w:t>
      </w:r>
      <w:r w:rsidRPr="00DE1E5A">
        <w:rPr>
          <w:rFonts w:ascii="GHEA Grapalat" w:hAnsi="GHEA Grapalat" w:cs="Sylfaen"/>
          <w:sz w:val="20"/>
        </w:rPr>
        <w:t>ով</w:t>
      </w:r>
      <w:r w:rsidRPr="00DE1E5A">
        <w:rPr>
          <w:rFonts w:ascii="GHEA Grapalat" w:hAnsi="GHEA Grapalat" w:cs="Sylfaen"/>
          <w:sz w:val="20"/>
          <w:lang w:val="es-ES"/>
        </w:rPr>
        <w:t xml:space="preserve"> </w:t>
      </w:r>
      <w:r w:rsidRPr="00DE1E5A">
        <w:rPr>
          <w:rFonts w:ascii="GHEA Grapalat" w:hAnsi="GHEA Grapalat" w:cs="Sylfaen"/>
          <w:sz w:val="20"/>
        </w:rPr>
        <w:t>իրավունք</w:t>
      </w:r>
      <w:r w:rsidRPr="00DE1E5A">
        <w:rPr>
          <w:rFonts w:ascii="GHEA Grapalat" w:hAnsi="GHEA Grapalat" w:cs="Sylfaen"/>
          <w:sz w:val="20"/>
          <w:lang w:val="es-ES"/>
        </w:rPr>
        <w:t xml:space="preserve"> </w:t>
      </w:r>
      <w:r w:rsidRPr="00DE1E5A">
        <w:rPr>
          <w:rFonts w:ascii="GHEA Grapalat" w:hAnsi="GHEA Grapalat" w:cs="Sylfaen"/>
          <w:sz w:val="20"/>
        </w:rPr>
        <w:t>ունի</w:t>
      </w:r>
      <w:r w:rsidRPr="00DE1E5A">
        <w:rPr>
          <w:rFonts w:ascii="GHEA Grapalat" w:hAnsi="GHEA Grapalat" w:cs="Sylfaen"/>
          <w:sz w:val="20"/>
          <w:lang w:val="es-ES"/>
        </w:rPr>
        <w:t xml:space="preserve"> </w:t>
      </w:r>
      <w:r w:rsidRPr="00DE1E5A">
        <w:rPr>
          <w:rFonts w:ascii="GHEA Grapalat" w:hAnsi="GHEA Grapalat" w:cs="Sylfaen"/>
          <w:sz w:val="20"/>
        </w:rPr>
        <w:t>նշանակելու</w:t>
      </w:r>
      <w:r w:rsidRPr="00DE1E5A">
        <w:rPr>
          <w:rFonts w:ascii="GHEA Grapalat" w:hAnsi="GHEA Grapalat" w:cs="Sylfaen"/>
          <w:sz w:val="20"/>
          <w:lang w:val="es-ES"/>
        </w:rPr>
        <w:t xml:space="preserve"> </w:t>
      </w:r>
      <w:r w:rsidRPr="00DE1E5A">
        <w:rPr>
          <w:rFonts w:ascii="GHEA Grapalat" w:hAnsi="GHEA Grapalat" w:cs="Sylfaen"/>
          <w:sz w:val="20"/>
        </w:rPr>
        <w:t>կամ</w:t>
      </w:r>
      <w:r w:rsidRPr="00DE1E5A">
        <w:rPr>
          <w:rFonts w:ascii="GHEA Grapalat" w:hAnsi="GHEA Grapalat" w:cs="Sylfaen"/>
          <w:sz w:val="20"/>
          <w:lang w:val="es-ES"/>
        </w:rPr>
        <w:t xml:space="preserve"> </w:t>
      </w:r>
      <w:r w:rsidRPr="00DE1E5A">
        <w:rPr>
          <w:rFonts w:ascii="GHEA Grapalat" w:hAnsi="GHEA Grapalat" w:cs="Sylfaen"/>
          <w:sz w:val="20"/>
        </w:rPr>
        <w:t>ազատելու</w:t>
      </w:r>
      <w:r w:rsidRPr="00DE1E5A">
        <w:rPr>
          <w:rFonts w:ascii="GHEA Grapalat" w:hAnsi="GHEA Grapalat" w:cs="Sylfaen"/>
          <w:sz w:val="20"/>
          <w:lang w:val="es-ES"/>
        </w:rPr>
        <w:t xml:space="preserve"> </w:t>
      </w:r>
      <w:r w:rsidRPr="00DE1E5A">
        <w:rPr>
          <w:rFonts w:ascii="GHEA Grapalat" w:hAnsi="GHEA Grapalat" w:cs="Sylfaen"/>
          <w:sz w:val="20"/>
        </w:rPr>
        <w:t>մասնակցի</w:t>
      </w:r>
      <w:r w:rsidRPr="00DE1E5A">
        <w:rPr>
          <w:rFonts w:ascii="GHEA Grapalat" w:hAnsi="GHEA Grapalat" w:cs="Sylfaen"/>
          <w:sz w:val="20"/>
          <w:lang w:val="es-ES"/>
        </w:rPr>
        <w:t xml:space="preserve"> </w:t>
      </w:r>
      <w:r w:rsidRPr="00DE1E5A">
        <w:rPr>
          <w:rFonts w:ascii="GHEA Grapalat" w:hAnsi="GHEA Grapalat" w:cs="Sylfaen"/>
          <w:sz w:val="20"/>
        </w:rPr>
        <w:t>գործադիր</w:t>
      </w:r>
      <w:r w:rsidRPr="00DE1E5A">
        <w:rPr>
          <w:rFonts w:ascii="GHEA Grapalat" w:hAnsi="GHEA Grapalat" w:cs="Sylfaen"/>
          <w:sz w:val="20"/>
          <w:lang w:val="es-ES"/>
        </w:rPr>
        <w:t xml:space="preserve"> </w:t>
      </w:r>
      <w:r w:rsidRPr="00DE1E5A">
        <w:rPr>
          <w:rFonts w:ascii="GHEA Grapalat" w:hAnsi="GHEA Grapalat" w:cs="Sylfaen"/>
          <w:sz w:val="20"/>
        </w:rPr>
        <w:t>մարմնի</w:t>
      </w:r>
      <w:r w:rsidRPr="00DE1E5A">
        <w:rPr>
          <w:rFonts w:ascii="GHEA Grapalat" w:hAnsi="GHEA Grapalat" w:cs="Sylfaen"/>
          <w:sz w:val="20"/>
          <w:lang w:val="es-ES"/>
        </w:rPr>
        <w:t xml:space="preserve"> </w:t>
      </w:r>
      <w:r w:rsidRPr="00DE1E5A">
        <w:rPr>
          <w:rFonts w:ascii="GHEA Grapalat" w:hAnsi="GHEA Grapalat" w:cs="Sylfaen"/>
          <w:sz w:val="20"/>
        </w:rPr>
        <w:t>անդամներին</w:t>
      </w:r>
      <w:r w:rsidRPr="00DE1E5A">
        <w:rPr>
          <w:rFonts w:ascii="GHEA Grapalat" w:hAnsi="GHEA Grapalat" w:cs="Sylfaen"/>
          <w:sz w:val="20"/>
          <w:lang w:val="es-ES"/>
        </w:rPr>
        <w:t xml:space="preserve">, </w:t>
      </w:r>
      <w:r w:rsidRPr="00DE1E5A">
        <w:rPr>
          <w:rFonts w:ascii="GHEA Grapalat" w:hAnsi="GHEA Grapalat" w:cs="Sylfaen"/>
          <w:sz w:val="20"/>
        </w:rPr>
        <w:t>կամ</w:t>
      </w:r>
      <w:r w:rsidRPr="00DE1E5A">
        <w:rPr>
          <w:rFonts w:ascii="GHEA Grapalat" w:hAnsi="GHEA Grapalat" w:cs="Sylfaen"/>
          <w:sz w:val="20"/>
          <w:lang w:val="es-ES"/>
        </w:rPr>
        <w:t xml:space="preserve"> </w:t>
      </w:r>
      <w:r w:rsidRPr="00DE1E5A">
        <w:rPr>
          <w:rFonts w:ascii="GHEA Grapalat" w:hAnsi="GHEA Grapalat" w:cs="Sylfaen"/>
          <w:sz w:val="20"/>
        </w:rPr>
        <w:t>ստանում</w:t>
      </w:r>
      <w:r w:rsidRPr="00DE1E5A">
        <w:rPr>
          <w:rFonts w:ascii="GHEA Grapalat" w:hAnsi="GHEA Grapalat" w:cs="Sylfaen"/>
          <w:sz w:val="20"/>
          <w:lang w:val="es-ES"/>
        </w:rPr>
        <w:t xml:space="preserve"> </w:t>
      </w:r>
      <w:r w:rsidRPr="00DE1E5A">
        <w:rPr>
          <w:rFonts w:ascii="GHEA Grapalat" w:hAnsi="GHEA Grapalat" w:cs="Sylfaen"/>
          <w:sz w:val="20"/>
        </w:rPr>
        <w:t>է</w:t>
      </w:r>
      <w:r w:rsidRPr="00DE1E5A">
        <w:rPr>
          <w:rFonts w:ascii="GHEA Grapalat" w:hAnsi="GHEA Grapalat" w:cs="Sylfaen"/>
          <w:sz w:val="20"/>
          <w:lang w:val="es-ES"/>
        </w:rPr>
        <w:t xml:space="preserve"> </w:t>
      </w:r>
      <w:r w:rsidRPr="00DE1E5A">
        <w:rPr>
          <w:rFonts w:ascii="GHEA Grapalat" w:hAnsi="GHEA Grapalat" w:cs="Sylfaen"/>
          <w:sz w:val="20"/>
        </w:rPr>
        <w:t>մասնակցի</w:t>
      </w:r>
      <w:r w:rsidRPr="00DE1E5A">
        <w:rPr>
          <w:rFonts w:ascii="GHEA Grapalat" w:hAnsi="GHEA Grapalat" w:cs="Sylfaen"/>
          <w:sz w:val="20"/>
          <w:lang w:val="es-ES"/>
        </w:rPr>
        <w:t xml:space="preserve"> </w:t>
      </w:r>
      <w:r w:rsidRPr="00DE1E5A">
        <w:rPr>
          <w:rFonts w:ascii="GHEA Grapalat" w:hAnsi="GHEA Grapalat" w:cs="Sylfaen"/>
          <w:sz w:val="20"/>
        </w:rPr>
        <w:t>կողմից</w:t>
      </w:r>
      <w:r w:rsidRPr="00DE1E5A">
        <w:rPr>
          <w:rFonts w:ascii="GHEA Grapalat" w:hAnsi="GHEA Grapalat" w:cs="Sylfaen"/>
          <w:sz w:val="20"/>
          <w:lang w:val="es-ES"/>
        </w:rPr>
        <w:t xml:space="preserve"> </w:t>
      </w:r>
      <w:r w:rsidRPr="00DE1E5A">
        <w:rPr>
          <w:rFonts w:ascii="GHEA Grapalat" w:hAnsi="GHEA Grapalat" w:cs="Sylfaen"/>
          <w:sz w:val="20"/>
        </w:rPr>
        <w:t>իրականացվող</w:t>
      </w:r>
      <w:r w:rsidRPr="00DE1E5A">
        <w:rPr>
          <w:rFonts w:ascii="GHEA Grapalat" w:hAnsi="GHEA Grapalat" w:cs="Sylfaen"/>
          <w:sz w:val="20"/>
          <w:lang w:val="es-ES"/>
        </w:rPr>
        <w:t xml:space="preserve"> </w:t>
      </w:r>
      <w:r w:rsidRPr="00DE1E5A">
        <w:rPr>
          <w:rFonts w:ascii="GHEA Grapalat" w:hAnsi="GHEA Grapalat" w:cs="Sylfaen"/>
          <w:sz w:val="20"/>
        </w:rPr>
        <w:t>ձեռնարկատիրական</w:t>
      </w:r>
      <w:r w:rsidRPr="00DE1E5A">
        <w:rPr>
          <w:rFonts w:ascii="GHEA Grapalat" w:hAnsi="GHEA Grapalat" w:cs="Sylfaen"/>
          <w:sz w:val="20"/>
          <w:lang w:val="es-ES"/>
        </w:rPr>
        <w:t xml:space="preserve"> </w:t>
      </w:r>
      <w:r w:rsidRPr="00DE1E5A">
        <w:rPr>
          <w:rFonts w:ascii="GHEA Grapalat" w:hAnsi="GHEA Grapalat" w:cs="Sylfaen"/>
          <w:sz w:val="20"/>
        </w:rPr>
        <w:t>կամ</w:t>
      </w:r>
      <w:r w:rsidRPr="00DE1E5A">
        <w:rPr>
          <w:rFonts w:ascii="GHEA Grapalat" w:hAnsi="GHEA Grapalat" w:cs="Sylfaen"/>
          <w:sz w:val="20"/>
          <w:lang w:val="es-ES"/>
        </w:rPr>
        <w:t xml:space="preserve"> </w:t>
      </w:r>
      <w:r w:rsidRPr="00DE1E5A">
        <w:rPr>
          <w:rFonts w:ascii="GHEA Grapalat" w:hAnsi="GHEA Grapalat" w:cs="Sylfaen"/>
          <w:sz w:val="20"/>
        </w:rPr>
        <w:t>այլ</w:t>
      </w:r>
      <w:r w:rsidRPr="00DE1E5A">
        <w:rPr>
          <w:rFonts w:ascii="GHEA Grapalat" w:hAnsi="GHEA Grapalat" w:cs="Sylfaen"/>
          <w:sz w:val="20"/>
          <w:lang w:val="es-ES"/>
        </w:rPr>
        <w:t xml:space="preserve"> </w:t>
      </w:r>
      <w:r w:rsidRPr="00DE1E5A">
        <w:rPr>
          <w:rFonts w:ascii="GHEA Grapalat" w:hAnsi="GHEA Grapalat" w:cs="Sylfaen"/>
          <w:sz w:val="20"/>
        </w:rPr>
        <w:t>գործունեության</w:t>
      </w:r>
      <w:r w:rsidRPr="00DE1E5A">
        <w:rPr>
          <w:rFonts w:ascii="GHEA Grapalat" w:hAnsi="GHEA Grapalat" w:cs="Sylfaen"/>
          <w:sz w:val="20"/>
          <w:lang w:val="es-ES"/>
        </w:rPr>
        <w:t xml:space="preserve"> </w:t>
      </w:r>
      <w:r w:rsidRPr="00DE1E5A">
        <w:rPr>
          <w:rFonts w:ascii="GHEA Grapalat" w:hAnsi="GHEA Grapalat" w:cs="Sylfaen"/>
          <w:sz w:val="20"/>
        </w:rPr>
        <w:t>արդյունքում</w:t>
      </w:r>
      <w:r w:rsidRPr="00DE1E5A">
        <w:rPr>
          <w:rFonts w:ascii="GHEA Grapalat" w:hAnsi="GHEA Grapalat" w:cs="Sylfaen"/>
          <w:sz w:val="20"/>
          <w:lang w:val="es-ES"/>
        </w:rPr>
        <w:t xml:space="preserve"> </w:t>
      </w:r>
      <w:r w:rsidRPr="00DE1E5A">
        <w:rPr>
          <w:rFonts w:ascii="GHEA Grapalat" w:hAnsi="GHEA Grapalat" w:cs="Sylfaen"/>
          <w:sz w:val="20"/>
        </w:rPr>
        <w:t>ստացված</w:t>
      </w:r>
      <w:r w:rsidRPr="00DE1E5A">
        <w:rPr>
          <w:rFonts w:ascii="GHEA Grapalat" w:hAnsi="GHEA Grapalat" w:cs="Sylfaen"/>
          <w:sz w:val="20"/>
          <w:lang w:val="es-ES"/>
        </w:rPr>
        <w:t xml:space="preserve"> </w:t>
      </w:r>
      <w:r w:rsidRPr="00DE1E5A">
        <w:rPr>
          <w:rFonts w:ascii="GHEA Grapalat" w:hAnsi="GHEA Grapalat" w:cs="Sylfaen"/>
          <w:sz w:val="20"/>
        </w:rPr>
        <w:t>շահույթի</w:t>
      </w:r>
      <w:r w:rsidRPr="00DE1E5A">
        <w:rPr>
          <w:rFonts w:ascii="GHEA Grapalat" w:hAnsi="GHEA Grapalat" w:cs="Sylfaen"/>
          <w:sz w:val="20"/>
          <w:lang w:val="es-ES"/>
        </w:rPr>
        <w:t xml:space="preserve"> </w:t>
      </w:r>
      <w:r w:rsidRPr="00DE1E5A">
        <w:rPr>
          <w:rFonts w:ascii="GHEA Grapalat" w:hAnsi="GHEA Grapalat" w:cs="Sylfaen"/>
          <w:sz w:val="20"/>
        </w:rPr>
        <w:t>տասնհինգ</w:t>
      </w:r>
      <w:r w:rsidRPr="00DE1E5A">
        <w:rPr>
          <w:rFonts w:ascii="GHEA Grapalat" w:hAnsi="GHEA Grapalat" w:cs="Sylfaen"/>
          <w:sz w:val="20"/>
          <w:lang w:val="es-ES"/>
        </w:rPr>
        <w:t xml:space="preserve"> </w:t>
      </w:r>
      <w:r w:rsidRPr="00DE1E5A">
        <w:rPr>
          <w:rFonts w:ascii="GHEA Grapalat" w:hAnsi="GHEA Grapalat" w:cs="Sylfaen"/>
          <w:sz w:val="20"/>
        </w:rPr>
        <w:t>տոկոսից</w:t>
      </w:r>
      <w:r w:rsidRPr="00DE1E5A">
        <w:rPr>
          <w:rFonts w:ascii="GHEA Grapalat" w:hAnsi="GHEA Grapalat" w:cs="Sylfaen"/>
          <w:sz w:val="20"/>
          <w:lang w:val="es-ES"/>
        </w:rPr>
        <w:t xml:space="preserve"> </w:t>
      </w:r>
      <w:r w:rsidRPr="00DE1E5A">
        <w:rPr>
          <w:rFonts w:ascii="GHEA Grapalat" w:hAnsi="GHEA Grapalat" w:cs="Sylfaen"/>
          <w:sz w:val="20"/>
        </w:rPr>
        <w:t>ավելին</w:t>
      </w:r>
      <w:r w:rsidRPr="00DE1E5A">
        <w:rPr>
          <w:rFonts w:ascii="GHEA Grapalat" w:hAnsi="GHEA Grapalat" w:cs="Sylfaen"/>
          <w:sz w:val="20"/>
          <w:lang w:val="es-ES"/>
        </w:rPr>
        <w:t xml:space="preserve"> </w:t>
      </w:r>
      <w:r w:rsidRPr="00DE1E5A">
        <w:rPr>
          <w:rFonts w:ascii="GHEA Grapalat" w:hAnsi="GHEA Grapalat" w:cs="Sylfaen"/>
          <w:sz w:val="20"/>
          <w:lang w:val="es-ES"/>
        </w:rPr>
        <w:lastRenderedPageBreak/>
        <w:t>(</w:t>
      </w:r>
      <w:r w:rsidRPr="00DE1E5A">
        <w:rPr>
          <w:rFonts w:ascii="GHEA Grapalat" w:hAnsi="GHEA Grapalat" w:cs="Sylfaen"/>
          <w:sz w:val="20"/>
        </w:rPr>
        <w:t>իրական</w:t>
      </w:r>
      <w:r w:rsidRPr="00DE1E5A">
        <w:rPr>
          <w:rFonts w:ascii="GHEA Grapalat" w:hAnsi="GHEA Grapalat" w:cs="Sylfaen"/>
          <w:sz w:val="20"/>
          <w:lang w:val="es-ES"/>
        </w:rPr>
        <w:t xml:space="preserve"> </w:t>
      </w:r>
      <w:r w:rsidRPr="00DE1E5A">
        <w:rPr>
          <w:rFonts w:ascii="GHEA Grapalat" w:hAnsi="GHEA Grapalat" w:cs="Sylfaen"/>
          <w:sz w:val="20"/>
        </w:rPr>
        <w:t>շահառուներ</w:t>
      </w:r>
      <w:r w:rsidRPr="00DE1E5A">
        <w:rPr>
          <w:rFonts w:ascii="GHEA Grapalat" w:hAnsi="GHEA Grapalat" w:cs="Sylfaen"/>
          <w:sz w:val="20"/>
          <w:lang w:val="es-ES"/>
        </w:rPr>
        <w:t>)**</w:t>
      </w:r>
      <w:r>
        <w:rPr>
          <w:rFonts w:ascii="GHEA Grapalat" w:hAnsi="GHEA Grapalat"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w:t>
      </w:r>
      <w:r w:rsidRPr="00DE1E5A">
        <w:rPr>
          <w:rFonts w:ascii="GHEA Grapalat" w:hAnsi="GHEA Grapalat" w:cs="Sylfaen"/>
          <w:sz w:val="20"/>
          <w:lang w:val="es-ES"/>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0D437F" w:rsidRPr="00672962" w:rsidTr="000D437F">
        <w:tc>
          <w:tcPr>
            <w:tcW w:w="2570" w:type="dxa"/>
            <w:vAlign w:val="center"/>
          </w:tcPr>
          <w:p w:rsidR="000D437F" w:rsidRPr="003104AE" w:rsidRDefault="000D437F" w:rsidP="008104BE">
            <w:pPr>
              <w:pStyle w:val="31"/>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Անունը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Ազգանունը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Հայրանունը</w:t>
            </w:r>
          </w:p>
        </w:tc>
        <w:tc>
          <w:tcPr>
            <w:tcW w:w="3960" w:type="dxa"/>
            <w:vAlign w:val="center"/>
          </w:tcPr>
          <w:p w:rsidR="000D437F" w:rsidRPr="003104AE" w:rsidRDefault="000D437F" w:rsidP="008104BE">
            <w:pPr>
              <w:pStyle w:val="31"/>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ՀՀ</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քաղաքացիների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նույնականացման</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քարտի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կամ</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անձնագրի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կամ</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ՀՀ</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օրենսդրությամբ</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նախատեսված</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հաստատող</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փաստաթղթի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տեսակը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և</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համարը</w:t>
            </w:r>
            <w:r w:rsidRPr="003104AE">
              <w:rPr>
                <w:rFonts w:ascii="GHEA Grapalat" w:hAnsi="GHEA Grapalat"/>
                <w:sz w:val="28"/>
                <w:vertAlign w:val="superscript"/>
                <w:lang w:val="es-ES"/>
              </w:rPr>
              <w:t xml:space="preserve"> </w:t>
            </w:r>
          </w:p>
        </w:tc>
        <w:tc>
          <w:tcPr>
            <w:tcW w:w="3370" w:type="dxa"/>
          </w:tcPr>
          <w:p w:rsidR="000D437F" w:rsidRPr="003104AE" w:rsidRDefault="000D437F" w:rsidP="008104BE">
            <w:pPr>
              <w:pStyle w:val="31"/>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Օտարերկրյա</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քաղաքացիների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համապատասխան</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երկրի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օրենսդրությամբ</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նախատեսված</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հաստատող</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փաստաթղթի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տեսակը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և</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համարը</w:t>
            </w:r>
            <w:r w:rsidRPr="003104AE">
              <w:rPr>
                <w:rFonts w:ascii="GHEA Grapalat" w:hAnsi="GHEA Grapalat"/>
                <w:sz w:val="28"/>
                <w:vertAlign w:val="superscript"/>
                <w:lang w:val="es-ES"/>
              </w:rPr>
              <w:t xml:space="preserve"> </w:t>
            </w:r>
          </w:p>
        </w:tc>
      </w:tr>
      <w:tr w:rsidR="000D437F" w:rsidRPr="00672962" w:rsidTr="000D437F">
        <w:tc>
          <w:tcPr>
            <w:tcW w:w="2570" w:type="dxa"/>
            <w:vAlign w:val="center"/>
          </w:tcPr>
          <w:p w:rsidR="000D437F" w:rsidRPr="00D35555" w:rsidRDefault="000D437F" w:rsidP="008104BE">
            <w:pPr>
              <w:pStyle w:val="31"/>
              <w:spacing w:line="240" w:lineRule="auto"/>
              <w:ind w:firstLine="0"/>
              <w:jc w:val="center"/>
              <w:rPr>
                <w:rFonts w:ascii="Sylfaen" w:hAnsi="Sylfaen"/>
                <w:sz w:val="26"/>
                <w:vertAlign w:val="superscript"/>
                <w:lang w:val="hy-AM"/>
              </w:rPr>
            </w:pPr>
          </w:p>
        </w:tc>
        <w:tc>
          <w:tcPr>
            <w:tcW w:w="3960" w:type="dxa"/>
            <w:vAlign w:val="center"/>
          </w:tcPr>
          <w:p w:rsidR="000D437F" w:rsidRPr="00143F38" w:rsidRDefault="000D437F" w:rsidP="008104BE">
            <w:pPr>
              <w:pStyle w:val="31"/>
              <w:spacing w:line="240" w:lineRule="auto"/>
              <w:ind w:firstLine="0"/>
              <w:jc w:val="center"/>
              <w:rPr>
                <w:rFonts w:ascii="GHEA Grapalat" w:hAnsi="GHEA Grapalat"/>
                <w:sz w:val="26"/>
                <w:vertAlign w:val="superscript"/>
                <w:lang w:val="es-ES"/>
              </w:rPr>
            </w:pPr>
          </w:p>
        </w:tc>
        <w:tc>
          <w:tcPr>
            <w:tcW w:w="3370" w:type="dxa"/>
          </w:tcPr>
          <w:p w:rsidR="000D437F" w:rsidRPr="00143F38" w:rsidRDefault="000D437F" w:rsidP="008104BE">
            <w:pPr>
              <w:pStyle w:val="31"/>
              <w:spacing w:line="240" w:lineRule="auto"/>
              <w:ind w:firstLine="0"/>
              <w:jc w:val="center"/>
              <w:rPr>
                <w:rFonts w:ascii="GHEA Grapalat" w:hAnsi="GHEA Grapalat"/>
                <w:sz w:val="26"/>
                <w:vertAlign w:val="superscript"/>
                <w:lang w:val="es-ES"/>
              </w:rPr>
            </w:pPr>
          </w:p>
        </w:tc>
      </w:tr>
      <w:tr w:rsidR="000D437F" w:rsidRPr="00672962" w:rsidTr="000D437F">
        <w:tc>
          <w:tcPr>
            <w:tcW w:w="2570" w:type="dxa"/>
            <w:vAlign w:val="center"/>
          </w:tcPr>
          <w:p w:rsidR="000D437F" w:rsidRPr="00143F38" w:rsidRDefault="000D437F" w:rsidP="008104BE">
            <w:pPr>
              <w:pStyle w:val="31"/>
              <w:spacing w:line="240" w:lineRule="auto"/>
              <w:ind w:firstLine="0"/>
              <w:jc w:val="center"/>
              <w:rPr>
                <w:rFonts w:ascii="GHEA Grapalat" w:hAnsi="GHEA Grapalat"/>
                <w:sz w:val="26"/>
                <w:vertAlign w:val="superscript"/>
                <w:lang w:val="es-ES"/>
              </w:rPr>
            </w:pPr>
          </w:p>
        </w:tc>
        <w:tc>
          <w:tcPr>
            <w:tcW w:w="3960" w:type="dxa"/>
            <w:vAlign w:val="center"/>
          </w:tcPr>
          <w:p w:rsidR="000D437F" w:rsidRPr="00143F38" w:rsidRDefault="000D437F" w:rsidP="008104BE">
            <w:pPr>
              <w:pStyle w:val="31"/>
              <w:spacing w:line="240" w:lineRule="auto"/>
              <w:ind w:firstLine="0"/>
              <w:jc w:val="center"/>
              <w:rPr>
                <w:rFonts w:ascii="GHEA Grapalat" w:hAnsi="GHEA Grapalat"/>
                <w:sz w:val="26"/>
                <w:vertAlign w:val="superscript"/>
                <w:lang w:val="es-ES"/>
              </w:rPr>
            </w:pPr>
          </w:p>
        </w:tc>
        <w:tc>
          <w:tcPr>
            <w:tcW w:w="3370" w:type="dxa"/>
          </w:tcPr>
          <w:p w:rsidR="000D437F" w:rsidRPr="00143F38" w:rsidRDefault="000D437F" w:rsidP="008104BE">
            <w:pPr>
              <w:pStyle w:val="31"/>
              <w:spacing w:line="240" w:lineRule="auto"/>
              <w:ind w:firstLine="0"/>
              <w:jc w:val="center"/>
              <w:rPr>
                <w:rFonts w:ascii="GHEA Grapalat" w:hAnsi="GHEA Grapalat"/>
                <w:sz w:val="26"/>
                <w:vertAlign w:val="superscript"/>
                <w:lang w:val="es-ES"/>
              </w:rPr>
            </w:pPr>
          </w:p>
        </w:tc>
      </w:tr>
      <w:tr w:rsidR="000D437F" w:rsidRPr="00672962" w:rsidTr="000D437F">
        <w:tc>
          <w:tcPr>
            <w:tcW w:w="2570" w:type="dxa"/>
            <w:vAlign w:val="center"/>
          </w:tcPr>
          <w:p w:rsidR="000D437F" w:rsidRPr="00143F38" w:rsidRDefault="000D437F" w:rsidP="008104BE">
            <w:pPr>
              <w:pStyle w:val="31"/>
              <w:spacing w:line="240" w:lineRule="auto"/>
              <w:ind w:firstLine="0"/>
              <w:jc w:val="center"/>
              <w:rPr>
                <w:rFonts w:ascii="GHEA Grapalat" w:hAnsi="GHEA Grapalat"/>
                <w:sz w:val="26"/>
                <w:vertAlign w:val="superscript"/>
                <w:lang w:val="es-ES"/>
              </w:rPr>
            </w:pPr>
          </w:p>
        </w:tc>
        <w:tc>
          <w:tcPr>
            <w:tcW w:w="3960" w:type="dxa"/>
            <w:vAlign w:val="center"/>
          </w:tcPr>
          <w:p w:rsidR="000D437F" w:rsidRPr="00143F38" w:rsidRDefault="000D437F" w:rsidP="008104BE">
            <w:pPr>
              <w:pStyle w:val="31"/>
              <w:spacing w:line="240" w:lineRule="auto"/>
              <w:ind w:firstLine="0"/>
              <w:jc w:val="center"/>
              <w:rPr>
                <w:rFonts w:ascii="GHEA Grapalat" w:hAnsi="GHEA Grapalat"/>
                <w:sz w:val="26"/>
                <w:vertAlign w:val="superscript"/>
                <w:lang w:val="es-ES"/>
              </w:rPr>
            </w:pPr>
          </w:p>
        </w:tc>
        <w:tc>
          <w:tcPr>
            <w:tcW w:w="3370" w:type="dxa"/>
          </w:tcPr>
          <w:p w:rsidR="000D437F" w:rsidRPr="00143F38" w:rsidRDefault="000D437F" w:rsidP="008104BE">
            <w:pPr>
              <w:pStyle w:val="31"/>
              <w:spacing w:line="240" w:lineRule="auto"/>
              <w:ind w:firstLine="0"/>
              <w:jc w:val="center"/>
              <w:rPr>
                <w:rFonts w:ascii="GHEA Grapalat" w:hAnsi="GHEA Grapalat"/>
                <w:sz w:val="26"/>
                <w:vertAlign w:val="superscript"/>
                <w:lang w:val="es-ES"/>
              </w:rPr>
            </w:pPr>
          </w:p>
        </w:tc>
      </w:tr>
    </w:tbl>
    <w:p w:rsidR="00C14E1E" w:rsidRPr="00DE1E5A" w:rsidRDefault="00C14E1E" w:rsidP="00C14E1E">
      <w:pPr>
        <w:jc w:val="right"/>
        <w:rPr>
          <w:ins w:id="23" w:author="User" w:date="2019-05-25T13:40:00Z"/>
          <w:rFonts w:ascii="GHEA Grapalat" w:hAnsi="GHEA Grapalat"/>
          <w:sz w:val="10"/>
          <w:szCs w:val="10"/>
          <w:lang w:val="es-ES"/>
        </w:rPr>
      </w:pPr>
    </w:p>
    <w:p w:rsidR="00C14E1E" w:rsidRPr="00DE1E5A" w:rsidRDefault="00C14E1E" w:rsidP="00C14E1E">
      <w:pPr>
        <w:jc w:val="both"/>
        <w:rPr>
          <w:ins w:id="24" w:author="User" w:date="2019-05-25T13:40:00Z"/>
          <w:rFonts w:ascii="GHEA Grapalat" w:hAnsi="GHEA Grapalat"/>
          <w:sz w:val="10"/>
          <w:szCs w:val="10"/>
          <w:lang w:val="es-ES"/>
        </w:rPr>
      </w:pPr>
    </w:p>
    <w:p w:rsidR="000D437F" w:rsidRDefault="00C14E1E" w:rsidP="000D437F">
      <w:pPr>
        <w:spacing w:line="360" w:lineRule="auto"/>
        <w:ind w:firstLine="708"/>
        <w:jc w:val="both"/>
        <w:rPr>
          <w:rFonts w:ascii="GHEA Grapalat" w:hAnsi="GHEA Grapalat" w:cs="Arial"/>
          <w:sz w:val="20"/>
          <w:szCs w:val="20"/>
          <w:lang w:val="es-ES"/>
        </w:rPr>
      </w:pPr>
      <w:r w:rsidRPr="00DE1E5A">
        <w:rPr>
          <w:rFonts w:ascii="GHEA Grapalat" w:hAnsi="GHEA Grapalat"/>
          <w:sz w:val="20"/>
          <w:lang w:val="es-ES"/>
        </w:rPr>
        <w:t xml:space="preserve">          </w:t>
      </w:r>
      <w:r>
        <w:rPr>
          <w:rFonts w:ascii="GHEA Grapalat" w:hAnsi="GHEA Grapalat"/>
          <w:sz w:val="20"/>
          <w:lang w:val="es-ES"/>
        </w:rPr>
        <w:t>3</w:t>
      </w:r>
      <w:r>
        <w:rPr>
          <w:rFonts w:ascii="GHEA Grapalat" w:hAnsi="GHEA Grapalat" w:cs="Arial"/>
          <w:sz w:val="20"/>
          <w:szCs w:val="20"/>
          <w:lang w:val="es-ES"/>
        </w:rPr>
        <w:t xml:space="preserve">) </w:t>
      </w:r>
      <w:r w:rsidR="001C2BD5">
        <w:rPr>
          <w:rFonts w:ascii="GHEA Grapalat" w:hAnsi="GHEA Grapalat"/>
          <w:lang w:val="es-ES"/>
        </w:rPr>
        <w:t>ՇՄԱՀ-ԳՀԱՇՁԲ-20</w:t>
      </w:r>
      <w:r w:rsidR="00284A2F">
        <w:rPr>
          <w:rFonts w:ascii="GHEA Grapalat" w:hAnsi="GHEA Grapalat"/>
          <w:lang w:val="es-ES"/>
        </w:rPr>
        <w:t>/</w:t>
      </w:r>
      <w:r w:rsidR="001C2BD5">
        <w:rPr>
          <w:rFonts w:ascii="GHEA Grapalat" w:hAnsi="GHEA Grapalat"/>
          <w:lang w:val="hy-AM"/>
        </w:rPr>
        <w:t>0</w:t>
      </w:r>
      <w:r w:rsidR="00284A2F">
        <w:rPr>
          <w:rFonts w:ascii="GHEA Grapalat" w:hAnsi="GHEA Grapalat"/>
          <w:lang w:val="es-ES"/>
        </w:rPr>
        <w:t>1</w:t>
      </w:r>
      <w:r w:rsidRPr="00DE1E5A">
        <w:rPr>
          <w:rFonts w:ascii="GHEA Grapalat" w:hAnsi="GHEA Grapalat" w:cs="Arial"/>
          <w:sz w:val="20"/>
          <w:szCs w:val="20"/>
          <w:lang w:val="es-ES"/>
        </w:rPr>
        <w:t>ծածկագրով գնանշման հարցման</w:t>
      </w:r>
      <w:r>
        <w:rPr>
          <w:rFonts w:ascii="GHEA Grapalat" w:hAnsi="GHEA Grapalat" w:cs="Arial"/>
          <w:sz w:val="20"/>
          <w:szCs w:val="20"/>
          <w:lang w:val="es-ES"/>
        </w:rPr>
        <w:t xml:space="preserve"> ընթացակարգի շրջանակում ընտրված մասնակից ճանաչվելու և պայմանագիր կնքելու դեպքում պայմանագրի կատարումն իրականացնելու է թվով </w:t>
      </w:r>
      <w:r w:rsidR="000D437F">
        <w:rPr>
          <w:rFonts w:ascii="GHEA Grapalat" w:hAnsi="GHEA Grapalat" w:cs="Arial"/>
          <w:sz w:val="20"/>
          <w:szCs w:val="20"/>
          <w:u w:val="single"/>
          <w:lang w:val="es-ES"/>
        </w:rPr>
        <w:tab/>
      </w:r>
      <w:r w:rsidR="000D437F">
        <w:rPr>
          <w:rFonts w:ascii="GHEA Grapalat" w:hAnsi="GHEA Grapalat" w:cs="Arial"/>
          <w:sz w:val="20"/>
          <w:szCs w:val="20"/>
          <w:u w:val="single"/>
          <w:lang w:val="es-ES"/>
        </w:rPr>
        <w:tab/>
      </w:r>
      <w:r w:rsidR="000D437F">
        <w:rPr>
          <w:rFonts w:ascii="GHEA Grapalat" w:hAnsi="GHEA Grapalat" w:cs="Arial"/>
          <w:sz w:val="20"/>
          <w:szCs w:val="20"/>
          <w:u w:val="single"/>
          <w:lang w:val="es-ES"/>
        </w:rPr>
        <w:tab/>
      </w:r>
      <w:r w:rsidR="000D437F">
        <w:rPr>
          <w:rFonts w:ascii="GHEA Grapalat" w:hAnsi="GHEA Grapalat" w:cs="Arial"/>
          <w:sz w:val="20"/>
          <w:szCs w:val="20"/>
          <w:lang w:val="es-ES"/>
        </w:rPr>
        <w:t xml:space="preserve"> </w:t>
      </w:r>
      <w:r w:rsidRPr="00970498">
        <w:rPr>
          <w:rFonts w:ascii="GHEA Grapalat" w:hAnsi="GHEA Grapalat" w:cs="Arial"/>
          <w:sz w:val="20"/>
          <w:szCs w:val="20"/>
          <w:lang w:val="es-ES"/>
        </w:rPr>
        <w:t xml:space="preserve">աշխատակիցների </w:t>
      </w:r>
      <w:r w:rsidR="000D437F" w:rsidRPr="00970498">
        <w:rPr>
          <w:rFonts w:ascii="GHEA Grapalat" w:hAnsi="GHEA Grapalat" w:cs="Arial"/>
          <w:sz w:val="20"/>
          <w:szCs w:val="20"/>
          <w:lang w:val="es-ES"/>
        </w:rPr>
        <w:t>միջոցով</w:t>
      </w:r>
      <w:r w:rsidR="000D437F">
        <w:rPr>
          <w:rFonts w:ascii="GHEA Grapalat" w:hAnsi="GHEA Grapalat" w:cs="Arial"/>
          <w:sz w:val="20"/>
          <w:szCs w:val="20"/>
          <w:lang w:val="es-ES"/>
        </w:rPr>
        <w:t>:</w:t>
      </w:r>
    </w:p>
    <w:p w:rsidR="000D437F" w:rsidRDefault="000D437F" w:rsidP="000D437F">
      <w:pPr>
        <w:spacing w:line="360" w:lineRule="auto"/>
        <w:ind w:firstLine="708"/>
        <w:jc w:val="both"/>
        <w:rPr>
          <w:rFonts w:ascii="GHEA Grapalat" w:hAnsi="GHEA Grapalat" w:cs="Arial"/>
          <w:sz w:val="20"/>
          <w:szCs w:val="20"/>
          <w:lang w:val="es-ES"/>
        </w:rPr>
      </w:pPr>
      <w:r>
        <w:rPr>
          <w:rFonts w:ascii="GHEA Grapalat" w:hAnsi="GHEA Grapalat" w:cs="Arial"/>
          <w:vertAlign w:val="superscript"/>
          <w:lang w:val="es-ES"/>
        </w:rPr>
        <w:t>քանակը</w:t>
      </w:r>
    </w:p>
    <w:p w:rsidR="000D437F" w:rsidRPr="00DE1E5A" w:rsidRDefault="000D437F" w:rsidP="000D437F">
      <w:pPr>
        <w:spacing w:line="360" w:lineRule="auto"/>
        <w:ind w:firstLine="708"/>
        <w:jc w:val="both"/>
        <w:rPr>
          <w:rFonts w:ascii="GHEA Grapalat" w:hAnsi="GHEA Grapalat" w:cs="Arial"/>
          <w:sz w:val="20"/>
          <w:szCs w:val="20"/>
          <w:lang w:val="es-ES"/>
        </w:rPr>
      </w:pPr>
    </w:p>
    <w:p w:rsidR="00C14E1E" w:rsidRDefault="00C14E1E" w:rsidP="00C14E1E">
      <w:pPr>
        <w:spacing w:line="360" w:lineRule="auto"/>
        <w:ind w:firstLine="708"/>
        <w:jc w:val="both"/>
        <w:rPr>
          <w:rFonts w:ascii="GHEA Grapalat" w:hAnsi="GHEA Grapalat" w:cs="Arial"/>
          <w:sz w:val="20"/>
          <w:szCs w:val="20"/>
          <w:lang w:val="es-ES"/>
        </w:rPr>
      </w:pPr>
    </w:p>
    <w:p w:rsidR="002A3B72" w:rsidRPr="002865DC" w:rsidRDefault="00B2572B" w:rsidP="00B2572B">
      <w:pPr>
        <w:jc w:val="both"/>
        <w:rPr>
          <w:rFonts w:ascii="GHEA Grapalat" w:hAnsi="GHEA Grapalat"/>
          <w:sz w:val="20"/>
          <w:lang w:val="es-ES"/>
        </w:rPr>
      </w:pPr>
      <w:r w:rsidRPr="00CB0C48">
        <w:rPr>
          <w:rFonts w:ascii="GHEA Grapalat" w:hAnsi="GHEA Grapalat"/>
          <w:sz w:val="20"/>
          <w:lang w:val="es-ES"/>
        </w:rPr>
        <w:t xml:space="preserve">   </w:t>
      </w:r>
      <w:r w:rsidRPr="00CB0C48">
        <w:rPr>
          <w:rFonts w:ascii="GHEA Grapalat" w:hAnsi="GHEA Grapalat"/>
          <w:sz w:val="20"/>
          <w:lang w:val="hy-AM"/>
        </w:rPr>
        <w:t xml:space="preserve">___________________________________________________ </w:t>
      </w:r>
      <w:r w:rsidRPr="00CB0C48">
        <w:rPr>
          <w:rFonts w:ascii="GHEA Grapalat" w:hAnsi="GHEA Grapalat"/>
          <w:sz w:val="20"/>
          <w:lang w:val="hy-AM"/>
        </w:rPr>
        <w:tab/>
        <w:t xml:space="preserve">                </w:t>
      </w:r>
      <w:r w:rsidRPr="00CB0C48">
        <w:rPr>
          <w:rFonts w:ascii="GHEA Grapalat" w:hAnsi="GHEA Grapalat"/>
          <w:sz w:val="20"/>
          <w:u w:val="single"/>
          <w:lang w:val="es-ES"/>
        </w:rPr>
        <w:tab/>
      </w:r>
      <w:r w:rsidRPr="00CB0C48">
        <w:rPr>
          <w:rFonts w:ascii="GHEA Grapalat" w:hAnsi="GHEA Grapalat"/>
          <w:sz w:val="20"/>
          <w:u w:val="single"/>
          <w:lang w:val="es-ES"/>
        </w:rPr>
        <w:tab/>
      </w:r>
      <w:r w:rsidRPr="00CB0C48">
        <w:rPr>
          <w:rFonts w:ascii="GHEA Grapalat" w:hAnsi="GHEA Grapalat"/>
          <w:sz w:val="20"/>
          <w:lang w:val="es-ES"/>
        </w:rPr>
        <w:tab/>
      </w:r>
      <w:r w:rsidRPr="00CB0C48">
        <w:rPr>
          <w:rFonts w:ascii="GHEA Grapalat" w:hAnsi="GHEA Grapalat"/>
          <w:sz w:val="20"/>
          <w:lang w:val="es-ES"/>
        </w:rPr>
        <w:tab/>
      </w:r>
      <w:r w:rsidRPr="00CB0C48">
        <w:rPr>
          <w:rFonts w:ascii="GHEA Grapalat" w:hAnsi="GHEA Grapalat"/>
          <w:sz w:val="20"/>
          <w:lang w:val="hy-AM"/>
        </w:rPr>
        <w:t xml:space="preserve"> </w:t>
      </w:r>
    </w:p>
    <w:p w:rsidR="00B2572B" w:rsidRPr="00CB0C48" w:rsidRDefault="00B2572B" w:rsidP="002A3B72">
      <w:pPr>
        <w:ind w:firstLine="708"/>
        <w:jc w:val="both"/>
        <w:rPr>
          <w:rFonts w:ascii="GHEA Grapalat" w:hAnsi="GHEA Grapalat" w:cs="Arial"/>
          <w:sz w:val="20"/>
          <w:vertAlign w:val="superscript"/>
          <w:lang w:val="es-ES"/>
        </w:rPr>
      </w:pPr>
      <w:r w:rsidRPr="00CB0C48">
        <w:rPr>
          <w:rFonts w:ascii="GHEA Grapalat" w:hAnsi="GHEA Grapalat" w:cs="Sylfaen"/>
          <w:sz w:val="20"/>
          <w:vertAlign w:val="superscript"/>
          <w:lang w:val="hy-AM"/>
        </w:rPr>
        <w:t>Մասնակցի</w:t>
      </w:r>
      <w:r w:rsidRPr="00CB0C48">
        <w:rPr>
          <w:rFonts w:ascii="GHEA Grapalat" w:hAnsi="GHEA Grapalat" w:cs="Arial"/>
          <w:sz w:val="20"/>
          <w:vertAlign w:val="superscript"/>
          <w:lang w:val="hy-AM"/>
        </w:rPr>
        <w:t xml:space="preserve"> </w:t>
      </w:r>
      <w:r w:rsidRPr="00CB0C48">
        <w:rPr>
          <w:rFonts w:ascii="GHEA Grapalat" w:hAnsi="GHEA Grapalat" w:cs="Sylfaen"/>
          <w:sz w:val="20"/>
          <w:vertAlign w:val="superscript"/>
          <w:lang w:val="hy-AM"/>
        </w:rPr>
        <w:t>անվանումը</w:t>
      </w:r>
      <w:r w:rsidRPr="00CB0C48">
        <w:rPr>
          <w:rFonts w:ascii="GHEA Grapalat" w:hAnsi="GHEA Grapalat" w:cs="Arial"/>
          <w:sz w:val="20"/>
          <w:vertAlign w:val="superscript"/>
          <w:lang w:val="hy-AM"/>
        </w:rPr>
        <w:t xml:space="preserve"> </w:t>
      </w:r>
      <w:r w:rsidRPr="00CB0C48">
        <w:rPr>
          <w:rFonts w:ascii="GHEA Grapalat" w:hAnsi="GHEA Grapalat"/>
          <w:sz w:val="20"/>
          <w:vertAlign w:val="superscript"/>
          <w:lang w:val="hy-AM"/>
        </w:rPr>
        <w:t xml:space="preserve"> (</w:t>
      </w:r>
      <w:r w:rsidRPr="00CB0C48">
        <w:rPr>
          <w:rFonts w:ascii="GHEA Grapalat" w:hAnsi="GHEA Grapalat" w:cs="Sylfaen"/>
          <w:sz w:val="20"/>
          <w:vertAlign w:val="superscript"/>
          <w:lang w:val="hy-AM"/>
        </w:rPr>
        <w:t>ղեկավարի</w:t>
      </w:r>
      <w:r w:rsidRPr="00CB0C48">
        <w:rPr>
          <w:rFonts w:ascii="GHEA Grapalat" w:hAnsi="GHEA Grapalat" w:cs="Arial"/>
          <w:sz w:val="20"/>
          <w:vertAlign w:val="superscript"/>
          <w:lang w:val="hy-AM"/>
        </w:rPr>
        <w:t xml:space="preserve"> </w:t>
      </w:r>
      <w:r w:rsidRPr="00CB0C48">
        <w:rPr>
          <w:rFonts w:ascii="GHEA Grapalat" w:hAnsi="GHEA Grapalat" w:cs="Sylfaen"/>
          <w:sz w:val="20"/>
          <w:vertAlign w:val="superscript"/>
          <w:lang w:val="hy-AM"/>
        </w:rPr>
        <w:t>պաշտոնը</w:t>
      </w:r>
      <w:r w:rsidRPr="00CB0C48">
        <w:rPr>
          <w:rFonts w:ascii="GHEA Grapalat" w:hAnsi="GHEA Grapalat" w:cs="Arial"/>
          <w:sz w:val="20"/>
          <w:vertAlign w:val="superscript"/>
          <w:lang w:val="hy-AM"/>
        </w:rPr>
        <w:t xml:space="preserve">, </w:t>
      </w:r>
      <w:r w:rsidRPr="00CB0C48">
        <w:rPr>
          <w:rFonts w:ascii="GHEA Grapalat" w:hAnsi="GHEA Grapalat" w:cs="Arial"/>
          <w:sz w:val="20"/>
          <w:vertAlign w:val="superscript"/>
        </w:rPr>
        <w:t>ա</w:t>
      </w:r>
      <w:r w:rsidRPr="00CB0C48">
        <w:rPr>
          <w:rFonts w:ascii="GHEA Grapalat" w:hAnsi="GHEA Grapalat" w:cs="Sylfaen"/>
          <w:sz w:val="20"/>
          <w:vertAlign w:val="superscript"/>
          <w:lang w:val="hy-AM"/>
        </w:rPr>
        <w:t>նուն</w:t>
      </w:r>
      <w:r w:rsidRPr="00CB0C48">
        <w:rPr>
          <w:rFonts w:ascii="GHEA Grapalat" w:hAnsi="GHEA Grapalat" w:cs="Arial"/>
          <w:sz w:val="20"/>
          <w:vertAlign w:val="superscript"/>
          <w:lang w:val="hy-AM"/>
        </w:rPr>
        <w:t xml:space="preserve"> </w:t>
      </w:r>
      <w:r w:rsidRPr="00CB0C48">
        <w:rPr>
          <w:rFonts w:ascii="GHEA Grapalat" w:hAnsi="GHEA Grapalat" w:cs="Sylfaen"/>
          <w:sz w:val="20"/>
          <w:vertAlign w:val="superscript"/>
        </w:rPr>
        <w:t>ա</w:t>
      </w:r>
      <w:r w:rsidRPr="00CB0C48">
        <w:rPr>
          <w:rFonts w:ascii="GHEA Grapalat" w:hAnsi="GHEA Grapalat" w:cs="Sylfaen"/>
          <w:sz w:val="20"/>
          <w:vertAlign w:val="superscript"/>
          <w:lang w:val="hy-AM"/>
        </w:rPr>
        <w:t>զգանունը</w:t>
      </w:r>
      <w:r w:rsidRPr="00CB0C48">
        <w:rPr>
          <w:rFonts w:ascii="GHEA Grapalat" w:hAnsi="GHEA Grapalat" w:cs="Arial"/>
          <w:sz w:val="20"/>
          <w:vertAlign w:val="superscript"/>
          <w:lang w:val="hy-AM"/>
        </w:rPr>
        <w:t xml:space="preserve">)                                             </w:t>
      </w:r>
      <w:r w:rsidRPr="00CB0C48">
        <w:rPr>
          <w:rFonts w:ascii="GHEA Grapalat" w:hAnsi="GHEA Grapalat" w:cs="Arial"/>
          <w:sz w:val="20"/>
          <w:vertAlign w:val="superscript"/>
          <w:lang w:val="es-ES"/>
        </w:rPr>
        <w:t xml:space="preserve">               </w:t>
      </w:r>
      <w:r w:rsidRPr="00CB0C48">
        <w:rPr>
          <w:rFonts w:ascii="GHEA Grapalat" w:hAnsi="GHEA Grapalat" w:cs="Sylfaen"/>
          <w:sz w:val="20"/>
          <w:vertAlign w:val="superscript"/>
          <w:lang w:val="hy-AM"/>
        </w:rPr>
        <w:t>ստորագրությունը</w:t>
      </w:r>
      <w:r w:rsidRPr="00CB0C48">
        <w:rPr>
          <w:rFonts w:ascii="GHEA Grapalat" w:hAnsi="GHEA Grapalat" w:cs="Arial"/>
          <w:sz w:val="20"/>
          <w:vertAlign w:val="superscript"/>
          <w:lang w:val="hy-AM"/>
        </w:rPr>
        <w:t>)</w:t>
      </w:r>
    </w:p>
    <w:p w:rsidR="00B2572B" w:rsidRPr="00CB0C48" w:rsidRDefault="00B2572B" w:rsidP="00B2572B">
      <w:pPr>
        <w:jc w:val="both"/>
        <w:rPr>
          <w:rFonts w:ascii="GHEA Grapalat" w:hAnsi="GHEA Grapalat" w:cs="Arial"/>
          <w:sz w:val="20"/>
          <w:vertAlign w:val="superscript"/>
          <w:lang w:val="es-ES"/>
        </w:rPr>
      </w:pPr>
    </w:p>
    <w:p w:rsidR="00B2572B" w:rsidRPr="00CB0C48" w:rsidRDefault="00B2572B" w:rsidP="00B2572B">
      <w:pPr>
        <w:jc w:val="both"/>
        <w:rPr>
          <w:rFonts w:ascii="GHEA Grapalat" w:hAnsi="GHEA Grapalat"/>
          <w:sz w:val="20"/>
          <w:lang w:val="hy-AM"/>
        </w:rPr>
      </w:pPr>
      <w:r w:rsidRPr="00CB0C48">
        <w:rPr>
          <w:rFonts w:ascii="GHEA Grapalat" w:hAnsi="GHEA Grapalat"/>
          <w:sz w:val="20"/>
          <w:lang w:val="hy-AM"/>
        </w:rPr>
        <w:t xml:space="preserve">    </w:t>
      </w:r>
    </w:p>
    <w:p w:rsidR="00B2572B" w:rsidRPr="00CB0C48" w:rsidRDefault="00B2572B" w:rsidP="00B2572B">
      <w:pPr>
        <w:jc w:val="right"/>
        <w:rPr>
          <w:rFonts w:ascii="GHEA Grapalat" w:hAnsi="GHEA Grapalat" w:cs="Arial"/>
          <w:sz w:val="20"/>
          <w:lang w:val="hy-AM"/>
        </w:rPr>
      </w:pPr>
      <w:r w:rsidRPr="00CB0C48">
        <w:rPr>
          <w:rFonts w:ascii="GHEA Grapalat" w:hAnsi="GHEA Grapalat" w:cs="Sylfaen"/>
          <w:sz w:val="20"/>
          <w:lang w:val="hy-AM"/>
        </w:rPr>
        <w:t>Կ</w:t>
      </w:r>
      <w:r w:rsidRPr="00CB0C48">
        <w:rPr>
          <w:rFonts w:ascii="GHEA Grapalat" w:hAnsi="GHEA Grapalat" w:cs="Arial"/>
          <w:sz w:val="20"/>
          <w:lang w:val="hy-AM"/>
        </w:rPr>
        <w:t xml:space="preserve">. </w:t>
      </w:r>
      <w:r w:rsidRPr="00CB0C48">
        <w:rPr>
          <w:rFonts w:ascii="GHEA Grapalat" w:hAnsi="GHEA Grapalat" w:cs="Sylfaen"/>
          <w:sz w:val="20"/>
          <w:lang w:val="hy-AM"/>
        </w:rPr>
        <w:t>Տ</w:t>
      </w:r>
      <w:r w:rsidRPr="00CB0C48">
        <w:rPr>
          <w:rFonts w:ascii="GHEA Grapalat" w:hAnsi="GHEA Grapalat" w:cs="Arial"/>
          <w:sz w:val="20"/>
          <w:lang w:val="hy-AM"/>
        </w:rPr>
        <w:t>.</w:t>
      </w:r>
      <w:r w:rsidRPr="00364C88">
        <w:rPr>
          <w:rStyle w:val="af6"/>
          <w:rFonts w:ascii="GHEA Grapalat" w:hAnsi="GHEA Grapalat" w:cs="Arial"/>
          <w:color w:val="FFFFFF"/>
          <w:sz w:val="20"/>
          <w:lang w:val="hy-AM"/>
        </w:rPr>
        <w:footnoteReference w:id="14"/>
      </w:r>
      <w:r w:rsidRPr="00CB0C48">
        <w:rPr>
          <w:rFonts w:ascii="GHEA Grapalat" w:hAnsi="GHEA Grapalat" w:cs="Arial"/>
          <w:sz w:val="20"/>
          <w:lang w:val="hy-AM"/>
        </w:rPr>
        <w:tab/>
      </w:r>
      <w:r w:rsidRPr="00CB0C48">
        <w:rPr>
          <w:rFonts w:ascii="GHEA Grapalat" w:hAnsi="GHEA Grapalat" w:cs="Arial"/>
          <w:sz w:val="20"/>
          <w:lang w:val="hy-AM"/>
        </w:rPr>
        <w:tab/>
        <w:t xml:space="preserve"> </w:t>
      </w:r>
    </w:p>
    <w:p w:rsidR="00B2572B" w:rsidRPr="00F46CF9" w:rsidRDefault="00B2572B" w:rsidP="00B2572B">
      <w:pPr>
        <w:pStyle w:val="31"/>
        <w:jc w:val="right"/>
        <w:rPr>
          <w:rFonts w:ascii="GHEA Grapalat" w:hAnsi="GHEA Grapalat"/>
          <w:b/>
          <w:lang w:val="hy-AM"/>
        </w:rPr>
      </w:pPr>
    </w:p>
    <w:p w:rsidR="00B2572B" w:rsidRPr="00F46CF9" w:rsidRDefault="00B2572B" w:rsidP="00B2572B">
      <w:pPr>
        <w:pStyle w:val="31"/>
        <w:jc w:val="right"/>
        <w:rPr>
          <w:rFonts w:ascii="GHEA Grapalat" w:hAnsi="GHEA Grapalat"/>
          <w:b/>
          <w:lang w:val="hy-AM"/>
        </w:rPr>
      </w:pPr>
    </w:p>
    <w:p w:rsidR="00B2572B" w:rsidRPr="00F46CF9" w:rsidRDefault="00B2572B" w:rsidP="00B2572B">
      <w:pPr>
        <w:pStyle w:val="31"/>
        <w:jc w:val="right"/>
        <w:rPr>
          <w:rFonts w:ascii="GHEA Grapalat" w:hAnsi="GHEA Grapalat"/>
          <w:b/>
          <w:lang w:val="hy-AM"/>
        </w:rPr>
      </w:pPr>
    </w:p>
    <w:p w:rsidR="00B2572B" w:rsidRPr="00F46CF9" w:rsidRDefault="00B2572B" w:rsidP="00B2572B">
      <w:pPr>
        <w:pStyle w:val="31"/>
        <w:jc w:val="right"/>
        <w:rPr>
          <w:rFonts w:ascii="GHEA Grapalat" w:hAnsi="GHEA Grapalat"/>
          <w:b/>
          <w:lang w:val="hy-AM"/>
        </w:rPr>
      </w:pPr>
      <w:r w:rsidRPr="00CB0C48">
        <w:rPr>
          <w:rFonts w:ascii="GHEA Grapalat" w:hAnsi="GHEA Grapalat"/>
          <w:b/>
          <w:lang w:val="hy-AM"/>
        </w:rPr>
        <w:br w:type="page"/>
      </w:r>
    </w:p>
    <w:p w:rsidR="00525C96" w:rsidRPr="00CB0C48" w:rsidRDefault="00525C96" w:rsidP="00C14E1E">
      <w:pPr>
        <w:pStyle w:val="31"/>
        <w:spacing w:line="240" w:lineRule="auto"/>
        <w:jc w:val="right"/>
        <w:rPr>
          <w:rFonts w:ascii="GHEA Grapalat" w:hAnsi="GHEA Grapalat" w:cs="Sylfaen"/>
          <w:b/>
          <w:lang w:val="hy-AM"/>
        </w:rPr>
      </w:pPr>
    </w:p>
    <w:p w:rsidR="00B2572B" w:rsidRPr="00F46CF9" w:rsidRDefault="00B2572B" w:rsidP="00BC04DB">
      <w:pPr>
        <w:pStyle w:val="31"/>
        <w:spacing w:line="240" w:lineRule="auto"/>
        <w:ind w:firstLine="0"/>
        <w:jc w:val="right"/>
        <w:rPr>
          <w:rFonts w:ascii="GHEA Grapalat" w:hAnsi="GHEA Grapalat" w:cs="Arial"/>
          <w:b/>
          <w:lang w:val="hy-AM"/>
        </w:rPr>
      </w:pPr>
      <w:r w:rsidRPr="00CB0C48">
        <w:rPr>
          <w:rFonts w:ascii="GHEA Grapalat" w:hAnsi="GHEA Grapalat" w:cs="Sylfaen"/>
          <w:b/>
          <w:lang w:val="hy-AM"/>
        </w:rPr>
        <w:t>Հավելված</w:t>
      </w:r>
      <w:r w:rsidRPr="00CB0C48">
        <w:rPr>
          <w:rFonts w:ascii="GHEA Grapalat" w:hAnsi="GHEA Grapalat" w:cs="Arial"/>
          <w:b/>
          <w:lang w:val="hy-AM"/>
        </w:rPr>
        <w:t xml:space="preserve"> </w:t>
      </w:r>
      <w:r w:rsidR="00C14E1E" w:rsidRPr="002865DC">
        <w:rPr>
          <w:rFonts w:ascii="GHEA Grapalat" w:hAnsi="GHEA Grapalat" w:cs="Arial"/>
          <w:b/>
          <w:lang w:val="hy-AM"/>
        </w:rPr>
        <w:t>2</w:t>
      </w:r>
    </w:p>
    <w:p w:rsidR="00B2572B" w:rsidRPr="00CB0C48" w:rsidRDefault="006704E8" w:rsidP="00BC04DB">
      <w:pPr>
        <w:pStyle w:val="31"/>
        <w:spacing w:line="240" w:lineRule="auto"/>
        <w:jc w:val="right"/>
        <w:rPr>
          <w:rFonts w:ascii="GHEA Grapalat" w:hAnsi="GHEA Grapalat" w:cs="Arial"/>
          <w:b/>
          <w:lang w:val="hy-AM"/>
        </w:rPr>
      </w:pPr>
      <w:r>
        <w:rPr>
          <w:rFonts w:ascii="GHEA Grapalat" w:hAnsi="GHEA Grapalat"/>
          <w:sz w:val="24"/>
          <w:szCs w:val="24"/>
          <w:lang w:val="hy-AM"/>
        </w:rPr>
        <w:t>ՇՄԱՀ-ԳՀԱՇՁԲ-20</w:t>
      </w:r>
      <w:r w:rsidR="00284A2F" w:rsidRPr="00F46CF9">
        <w:rPr>
          <w:rFonts w:ascii="GHEA Grapalat" w:hAnsi="GHEA Grapalat"/>
          <w:sz w:val="24"/>
          <w:szCs w:val="24"/>
          <w:lang w:val="hy-AM"/>
        </w:rPr>
        <w:t>/</w:t>
      </w:r>
      <w:r>
        <w:rPr>
          <w:rFonts w:ascii="GHEA Grapalat" w:hAnsi="GHEA Grapalat"/>
          <w:sz w:val="24"/>
          <w:szCs w:val="24"/>
          <w:lang w:val="hy-AM"/>
        </w:rPr>
        <w:t>0</w:t>
      </w:r>
      <w:r w:rsidR="00284A2F" w:rsidRPr="00F46CF9">
        <w:rPr>
          <w:rFonts w:ascii="GHEA Grapalat" w:hAnsi="GHEA Grapalat"/>
          <w:sz w:val="24"/>
          <w:szCs w:val="24"/>
          <w:lang w:val="hy-AM"/>
        </w:rPr>
        <w:t>1</w:t>
      </w:r>
      <w:r w:rsidR="00B2572B" w:rsidRPr="00CB0C48">
        <w:rPr>
          <w:rFonts w:ascii="GHEA Grapalat" w:hAnsi="GHEA Grapalat" w:cs="Sylfaen"/>
          <w:b/>
          <w:lang w:val="hy-AM"/>
        </w:rPr>
        <w:t>ծածկագրով</w:t>
      </w:r>
    </w:p>
    <w:p w:rsidR="00B2572B" w:rsidRPr="00CB0C48" w:rsidRDefault="00BC04DB" w:rsidP="00BC04DB">
      <w:pPr>
        <w:pStyle w:val="31"/>
        <w:spacing w:line="240" w:lineRule="auto"/>
        <w:jc w:val="right"/>
        <w:rPr>
          <w:rFonts w:ascii="GHEA Grapalat" w:hAnsi="GHEA Grapalat" w:cs="Arial"/>
          <w:b/>
          <w:lang w:val="hy-AM"/>
        </w:rPr>
      </w:pPr>
      <w:r w:rsidRPr="00CB0C48">
        <w:rPr>
          <w:rFonts w:ascii="GHEA Grapalat" w:hAnsi="GHEA Grapalat" w:cs="Sylfaen"/>
          <w:b/>
          <w:lang w:val="hy-AM"/>
        </w:rPr>
        <w:t xml:space="preserve">գնանշման հարցման </w:t>
      </w:r>
      <w:r w:rsidR="00B2572B" w:rsidRPr="00CB0C48">
        <w:rPr>
          <w:rFonts w:ascii="GHEA Grapalat" w:hAnsi="GHEA Grapalat" w:cs="Sylfaen"/>
          <w:b/>
          <w:lang w:val="hy-AM"/>
        </w:rPr>
        <w:t>հրավերի</w:t>
      </w:r>
    </w:p>
    <w:p w:rsidR="00B2572B" w:rsidRPr="00CB0C48" w:rsidRDefault="00B2572B" w:rsidP="00B2572B">
      <w:pPr>
        <w:rPr>
          <w:rFonts w:ascii="GHEA Grapalat" w:hAnsi="GHEA Grapalat"/>
          <w:lang w:val="hy-AM"/>
        </w:rPr>
      </w:pPr>
    </w:p>
    <w:p w:rsidR="00B2572B" w:rsidRPr="00CB0C48" w:rsidRDefault="00B2572B" w:rsidP="00B2572B">
      <w:pPr>
        <w:ind w:firstLine="567"/>
        <w:jc w:val="center"/>
        <w:rPr>
          <w:rFonts w:ascii="GHEA Grapalat" w:hAnsi="GHEA Grapalat"/>
          <w:sz w:val="20"/>
          <w:lang w:val="hy-AM"/>
        </w:rPr>
      </w:pPr>
    </w:p>
    <w:p w:rsidR="00B2572B" w:rsidRPr="00CB0C48" w:rsidRDefault="00B2572B" w:rsidP="00B2572B">
      <w:pPr>
        <w:ind w:left="-66"/>
        <w:jc w:val="center"/>
        <w:rPr>
          <w:rFonts w:ascii="GHEA Grapalat" w:hAnsi="GHEA Grapalat"/>
          <w:b/>
          <w:sz w:val="20"/>
          <w:lang w:val="hy-AM"/>
        </w:rPr>
      </w:pPr>
      <w:r w:rsidRPr="00CB0C48">
        <w:rPr>
          <w:rFonts w:ascii="GHEA Grapalat" w:hAnsi="GHEA Grapalat"/>
          <w:b/>
          <w:sz w:val="20"/>
          <w:lang w:val="hy-AM"/>
        </w:rPr>
        <w:t>Գ Ն Ա Յ Ի Ն   Ա Ռ Ա Ջ Ա Ր Կ</w:t>
      </w:r>
    </w:p>
    <w:p w:rsidR="00B2572B" w:rsidRPr="00CB0C48" w:rsidRDefault="00B2572B" w:rsidP="00B2572B">
      <w:pPr>
        <w:ind w:firstLine="567"/>
        <w:rPr>
          <w:rFonts w:ascii="GHEA Grapalat" w:hAnsi="GHEA Grapalat"/>
          <w:lang w:val="hy-AM"/>
        </w:rPr>
      </w:pPr>
    </w:p>
    <w:p w:rsidR="00B2572B" w:rsidRPr="00CB0C48" w:rsidRDefault="00C24E95" w:rsidP="00B2572B">
      <w:pPr>
        <w:ind w:firstLine="567"/>
        <w:jc w:val="both"/>
        <w:rPr>
          <w:rFonts w:ascii="GHEA Grapalat" w:hAnsi="GHEA Grapalat" w:cs="Arial"/>
          <w:lang w:val="hy-AM"/>
        </w:rPr>
      </w:pPr>
      <w:r>
        <w:rPr>
          <w:rFonts w:ascii="GHEA Grapalat" w:hAnsi="GHEA Grapalat" w:cs="Arial"/>
          <w:sz w:val="20"/>
          <w:szCs w:val="20"/>
          <w:lang w:val="es-ES"/>
        </w:rPr>
        <w:t>Ուսումնասիրելով «</w:t>
      </w:r>
      <w:r w:rsidRPr="00C24E95">
        <w:rPr>
          <w:lang w:val="hy-AM"/>
        </w:rPr>
        <w:t xml:space="preserve"> </w:t>
      </w:r>
      <w:r w:rsidR="006704E8">
        <w:rPr>
          <w:rFonts w:ascii="GHEA Grapalat" w:hAnsi="GHEA Grapalat" w:cs="Arial"/>
          <w:sz w:val="20"/>
          <w:szCs w:val="20"/>
          <w:lang w:val="es-ES"/>
        </w:rPr>
        <w:t>ՇՄԱ</w:t>
      </w:r>
      <w:r w:rsidRPr="00C24E95">
        <w:rPr>
          <w:rFonts w:ascii="GHEA Grapalat" w:hAnsi="GHEA Grapalat" w:cs="Arial"/>
          <w:sz w:val="20"/>
          <w:szCs w:val="20"/>
          <w:lang w:val="es-ES"/>
        </w:rPr>
        <w:t>Հ-ԳՀԱՇ</w:t>
      </w:r>
      <w:r w:rsidR="006704E8">
        <w:rPr>
          <w:rFonts w:ascii="GHEA Grapalat" w:hAnsi="GHEA Grapalat" w:cs="Arial"/>
          <w:sz w:val="20"/>
          <w:szCs w:val="20"/>
          <w:lang w:val="es-ES"/>
        </w:rPr>
        <w:t>ՁԲ-20</w:t>
      </w:r>
      <w:r w:rsidRPr="00C24E95">
        <w:rPr>
          <w:rFonts w:ascii="GHEA Grapalat" w:hAnsi="GHEA Grapalat" w:cs="Arial"/>
          <w:sz w:val="20"/>
          <w:szCs w:val="20"/>
          <w:lang w:val="es-ES"/>
        </w:rPr>
        <w:t>/</w:t>
      </w:r>
      <w:r w:rsidR="006704E8">
        <w:rPr>
          <w:rFonts w:ascii="GHEA Grapalat" w:hAnsi="GHEA Grapalat" w:cs="Arial"/>
          <w:sz w:val="20"/>
          <w:szCs w:val="20"/>
          <w:lang w:val="hy-AM"/>
        </w:rPr>
        <w:t>0</w:t>
      </w:r>
      <w:r w:rsidRPr="00C24E95">
        <w:rPr>
          <w:rFonts w:ascii="GHEA Grapalat" w:hAnsi="GHEA Grapalat" w:cs="Arial"/>
          <w:sz w:val="20"/>
          <w:szCs w:val="20"/>
          <w:lang w:val="es-ES"/>
        </w:rPr>
        <w:t>1</w:t>
      </w:r>
      <w:r w:rsidR="00B2572B" w:rsidRPr="00CB0C48">
        <w:rPr>
          <w:rFonts w:ascii="GHEA Grapalat" w:hAnsi="GHEA Grapalat" w:cs="Arial"/>
          <w:sz w:val="20"/>
          <w:szCs w:val="20"/>
          <w:lang w:val="es-ES"/>
        </w:rPr>
        <w:t xml:space="preserve">»* ծածկագրով </w:t>
      </w:r>
      <w:r w:rsidR="00BC04DB" w:rsidRPr="00CB0C48">
        <w:rPr>
          <w:rFonts w:ascii="GHEA Grapalat" w:hAnsi="GHEA Grapalat" w:cs="Arial"/>
          <w:sz w:val="20"/>
          <w:szCs w:val="20"/>
          <w:lang w:val="es-ES"/>
        </w:rPr>
        <w:t xml:space="preserve">գնանշման հարցման </w:t>
      </w:r>
      <w:r w:rsidR="00B2572B" w:rsidRPr="00CB0C48">
        <w:rPr>
          <w:rFonts w:ascii="GHEA Grapalat" w:hAnsi="GHEA Grapalat" w:cs="Arial"/>
          <w:sz w:val="20"/>
          <w:szCs w:val="20"/>
          <w:lang w:val="es-ES"/>
        </w:rPr>
        <w:t>հրավերը, այդ թվում կնքվելիք  պայմանագրի նախագիծը</w:t>
      </w:r>
      <w:r w:rsidR="00B2572B" w:rsidRPr="00CB0C48">
        <w:rPr>
          <w:rFonts w:ascii="GHEA Grapalat" w:hAnsi="GHEA Grapalat" w:cs="Arial"/>
          <w:lang w:val="hy-AM"/>
        </w:rPr>
        <w:t xml:space="preserve">, </w:t>
      </w:r>
      <w:r w:rsidR="00B2572B" w:rsidRPr="00CB0C48">
        <w:rPr>
          <w:rFonts w:ascii="GHEA Grapalat" w:hAnsi="GHEA Grapalat"/>
          <w:sz w:val="20"/>
          <w:u w:val="single"/>
          <w:lang w:val="hy-AM"/>
        </w:rPr>
        <w:t xml:space="preserve">                  </w:t>
      </w:r>
      <w:r w:rsidR="00B2572B" w:rsidRPr="00CB0C48">
        <w:rPr>
          <w:rFonts w:ascii="GHEA Grapalat" w:hAnsi="GHEA Grapalat"/>
          <w:sz w:val="20"/>
          <w:u w:val="single"/>
          <w:lang w:val="hy-AM"/>
        </w:rPr>
        <w:tab/>
      </w:r>
      <w:r w:rsidR="00B2572B" w:rsidRPr="00CB0C48">
        <w:rPr>
          <w:rFonts w:ascii="GHEA Grapalat" w:hAnsi="GHEA Grapalat"/>
          <w:sz w:val="20"/>
          <w:u w:val="single"/>
          <w:lang w:val="hy-AM"/>
        </w:rPr>
        <w:tab/>
      </w:r>
      <w:r w:rsidR="00B2572B" w:rsidRPr="00CB0C48">
        <w:rPr>
          <w:rFonts w:ascii="GHEA Grapalat" w:hAnsi="GHEA Grapalat"/>
          <w:sz w:val="20"/>
          <w:u w:val="single"/>
          <w:lang w:val="hy-AM"/>
        </w:rPr>
        <w:tab/>
      </w:r>
      <w:r w:rsidR="00B2572B" w:rsidRPr="00CB0C48">
        <w:rPr>
          <w:rFonts w:ascii="GHEA Grapalat" w:hAnsi="GHEA Grapalat"/>
          <w:sz w:val="20"/>
          <w:u w:val="single"/>
          <w:lang w:val="hy-AM"/>
        </w:rPr>
        <w:tab/>
        <w:t xml:space="preserve">     </w:t>
      </w:r>
      <w:r w:rsidR="00B2572B" w:rsidRPr="00CB0C48">
        <w:rPr>
          <w:rFonts w:ascii="GHEA Grapalat" w:hAnsi="GHEA Grapalat"/>
          <w:sz w:val="20"/>
          <w:u w:val="single"/>
          <w:lang w:val="hy-AM"/>
        </w:rPr>
        <w:tab/>
      </w:r>
      <w:r w:rsidR="00B2572B" w:rsidRPr="00CB0C48">
        <w:rPr>
          <w:rFonts w:ascii="GHEA Grapalat" w:hAnsi="GHEA Grapalat"/>
          <w:sz w:val="20"/>
          <w:u w:val="single"/>
          <w:lang w:val="hy-AM"/>
        </w:rPr>
        <w:tab/>
        <w:t xml:space="preserve">           </w:t>
      </w:r>
      <w:r w:rsidR="00B2572B" w:rsidRPr="00CB0C48">
        <w:rPr>
          <w:rFonts w:ascii="GHEA Grapalat" w:hAnsi="GHEA Grapalat" w:cs="Arial"/>
          <w:sz w:val="20"/>
          <w:szCs w:val="20"/>
          <w:lang w:val="es-ES"/>
        </w:rPr>
        <w:t>-ն առաջարկում է</w:t>
      </w:r>
      <w:r w:rsidR="00B2572B" w:rsidRPr="00CB0C48">
        <w:rPr>
          <w:rFonts w:ascii="GHEA Grapalat" w:hAnsi="GHEA Grapalat" w:cs="Arial"/>
          <w:lang w:val="hy-AM"/>
        </w:rPr>
        <w:t xml:space="preserve">   </w:t>
      </w:r>
    </w:p>
    <w:p w:rsidR="00B2572B" w:rsidRPr="00CB0C48" w:rsidRDefault="00B2572B" w:rsidP="00B2572B">
      <w:pPr>
        <w:ind w:firstLine="567"/>
        <w:jc w:val="both"/>
        <w:rPr>
          <w:rFonts w:ascii="GHEA Grapalat" w:hAnsi="GHEA Grapalat" w:cs="Arial"/>
        </w:rPr>
      </w:pPr>
      <w:r w:rsidRPr="00CB0C48">
        <w:rPr>
          <w:rFonts w:ascii="GHEA Grapalat" w:hAnsi="GHEA Grapalat" w:cs="Sylfaen"/>
          <w:vertAlign w:val="superscript"/>
          <w:lang w:val="hy-AM"/>
        </w:rPr>
        <w:t xml:space="preserve">                                                                                     մասնակցի անվանումը</w:t>
      </w:r>
    </w:p>
    <w:p w:rsidR="00B2572B" w:rsidRPr="00CB0C48" w:rsidRDefault="00B2572B" w:rsidP="00B2572B">
      <w:pPr>
        <w:jc w:val="both"/>
        <w:rPr>
          <w:rFonts w:ascii="GHEA Grapalat" w:hAnsi="GHEA Grapalat"/>
          <w:sz w:val="20"/>
          <w:lang w:val="hy-AM"/>
        </w:rPr>
      </w:pPr>
      <w:r w:rsidRPr="00CB0C48">
        <w:rPr>
          <w:rFonts w:ascii="GHEA Grapalat" w:hAnsi="GHEA Grapalat" w:cs="Arial"/>
          <w:sz w:val="20"/>
          <w:szCs w:val="20"/>
          <w:lang w:val="es-ES"/>
        </w:rPr>
        <w:t>պայմանագիրը կատարել ներքոհիշյալ ընդհանուր գներով.</w:t>
      </w:r>
    </w:p>
    <w:p w:rsidR="00B2572B" w:rsidRPr="00CB0C48" w:rsidRDefault="00B2572B" w:rsidP="00B2572B">
      <w:pPr>
        <w:jc w:val="center"/>
        <w:rPr>
          <w:rFonts w:ascii="GHEA Grapalat" w:hAnsi="GHEA Grapalat"/>
          <w:sz w:val="20"/>
          <w:lang w:val="hy-AM"/>
        </w:rPr>
      </w:pPr>
      <w:r w:rsidRPr="00CB0C48">
        <w:rPr>
          <w:rFonts w:ascii="GHEA Grapalat" w:hAnsi="GHEA Grapalat"/>
          <w:sz w:val="20"/>
          <w:szCs w:val="20"/>
          <w:lang w:val="es-ES"/>
        </w:rPr>
        <w:t xml:space="preserve">                                                                                                                                   </w:t>
      </w:r>
      <w:r w:rsidRPr="00CB0C48">
        <w:rPr>
          <w:rFonts w:ascii="GHEA Grapalat" w:hAnsi="GHEA Grapalat"/>
          <w:sz w:val="20"/>
          <w:lang w:val="es-ES"/>
        </w:rPr>
        <w:t>ՀՀ դրամ</w:t>
      </w:r>
    </w:p>
    <w:tbl>
      <w:tblPr>
        <w:tblW w:w="99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126"/>
        <w:gridCol w:w="1057"/>
        <w:gridCol w:w="2360"/>
      </w:tblGrid>
      <w:tr w:rsidR="00B2572B" w:rsidRPr="00672962" w:rsidTr="00B2572B">
        <w:trPr>
          <w:cantSplit/>
          <w:trHeight w:val="916"/>
          <w:jc w:val="center"/>
        </w:trPr>
        <w:tc>
          <w:tcPr>
            <w:tcW w:w="1136" w:type="dxa"/>
            <w:tcBorders>
              <w:top w:val="single" w:sz="4" w:space="0" w:color="auto"/>
              <w:left w:val="single" w:sz="4" w:space="0" w:color="auto"/>
              <w:right w:val="single" w:sz="4" w:space="0" w:color="auto"/>
            </w:tcBorders>
            <w:vAlign w:val="center"/>
          </w:tcPr>
          <w:p w:rsidR="00B2572B" w:rsidRPr="00CB0C48" w:rsidRDefault="00B2572B" w:rsidP="00B2572B">
            <w:pPr>
              <w:jc w:val="center"/>
              <w:rPr>
                <w:rFonts w:ascii="GHEA Grapalat" w:hAnsi="GHEA Grapalat"/>
                <w:b/>
                <w:bCs/>
                <w:sz w:val="16"/>
                <w:szCs w:val="18"/>
                <w:lang w:val="es-ES"/>
              </w:rPr>
            </w:pPr>
            <w:r w:rsidRPr="00CB0C48">
              <w:rPr>
                <w:rFonts w:ascii="GHEA Grapalat" w:hAnsi="GHEA Grapalat"/>
                <w:b/>
                <w:bCs/>
                <w:sz w:val="16"/>
                <w:szCs w:val="18"/>
                <w:lang w:val="es-ES"/>
              </w:rPr>
              <w:t>Չափա-</w:t>
            </w:r>
          </w:p>
          <w:p w:rsidR="00B2572B" w:rsidRPr="00CB0C48" w:rsidRDefault="00B2572B" w:rsidP="00B2572B">
            <w:pPr>
              <w:jc w:val="center"/>
              <w:rPr>
                <w:rFonts w:ascii="GHEA Grapalat" w:hAnsi="GHEA Grapalat"/>
                <w:b/>
                <w:bCs/>
                <w:sz w:val="16"/>
                <w:lang w:val="es-ES"/>
              </w:rPr>
            </w:pPr>
            <w:r w:rsidRPr="00CB0C48">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B2572B" w:rsidRPr="00CB0C48" w:rsidRDefault="005D3A39" w:rsidP="00B2572B">
            <w:pPr>
              <w:jc w:val="center"/>
              <w:rPr>
                <w:rFonts w:ascii="GHEA Grapalat" w:hAnsi="GHEA Grapalat"/>
                <w:b/>
                <w:bCs/>
                <w:sz w:val="16"/>
                <w:szCs w:val="18"/>
                <w:lang w:val="es-ES"/>
              </w:rPr>
            </w:pPr>
            <w:r w:rsidRPr="00CB0C48">
              <w:rPr>
                <w:rFonts w:ascii="GHEA Grapalat" w:hAnsi="GHEA Grapalat"/>
                <w:b/>
                <w:bCs/>
                <w:sz w:val="16"/>
                <w:szCs w:val="18"/>
                <w:lang w:val="es-ES"/>
              </w:rPr>
              <w:t>Աշխատանքի</w:t>
            </w:r>
            <w:r w:rsidR="00B2572B" w:rsidRPr="00CB0C48">
              <w:rPr>
                <w:rFonts w:ascii="GHEA Grapalat" w:hAnsi="GHEA Grapalat"/>
                <w:b/>
                <w:bCs/>
                <w:sz w:val="16"/>
                <w:szCs w:val="18"/>
                <w:lang w:val="es-ES"/>
              </w:rPr>
              <w:t xml:space="preserve">  անվանումը</w:t>
            </w:r>
          </w:p>
        </w:tc>
        <w:tc>
          <w:tcPr>
            <w:tcW w:w="2126" w:type="dxa"/>
            <w:tcBorders>
              <w:top w:val="single" w:sz="4" w:space="0" w:color="auto"/>
              <w:left w:val="single" w:sz="4" w:space="0" w:color="auto"/>
              <w:right w:val="single" w:sz="4" w:space="0" w:color="auto"/>
            </w:tcBorders>
            <w:vAlign w:val="center"/>
          </w:tcPr>
          <w:p w:rsidR="00B2572B" w:rsidRPr="00CB0C48" w:rsidRDefault="00B2572B" w:rsidP="00B2572B">
            <w:pPr>
              <w:jc w:val="center"/>
              <w:rPr>
                <w:rFonts w:ascii="GHEA Grapalat" w:hAnsi="GHEA Grapalat"/>
                <w:b/>
                <w:bCs/>
                <w:sz w:val="16"/>
                <w:szCs w:val="18"/>
                <w:lang w:val="es-ES"/>
              </w:rPr>
            </w:pPr>
            <w:r w:rsidRPr="00CB0C48">
              <w:rPr>
                <w:rFonts w:ascii="GHEA Grapalat" w:hAnsi="GHEA Grapalat"/>
                <w:b/>
                <w:bCs/>
                <w:sz w:val="16"/>
                <w:szCs w:val="18"/>
                <w:lang w:val="es-ES"/>
              </w:rPr>
              <w:t xml:space="preserve"> Արժեքը (ինքնարժեքի և կանխատեսվող շահույթի հանրագումարը)</w:t>
            </w:r>
          </w:p>
          <w:p w:rsidR="00B2572B" w:rsidRPr="00CB0C48" w:rsidRDefault="00B2572B" w:rsidP="00B2572B">
            <w:pPr>
              <w:jc w:val="center"/>
              <w:rPr>
                <w:rFonts w:ascii="GHEA Grapalat" w:hAnsi="GHEA Grapalat"/>
                <w:b/>
                <w:bCs/>
                <w:sz w:val="16"/>
                <w:szCs w:val="18"/>
                <w:lang w:val="es-ES"/>
              </w:rPr>
            </w:pPr>
            <w:r w:rsidRPr="00CB0C48">
              <w:rPr>
                <w:rFonts w:ascii="GHEA Grapalat" w:hAnsi="GHEA Grapalat"/>
                <w:b/>
                <w:bCs/>
                <w:sz w:val="16"/>
                <w:szCs w:val="18"/>
                <w:lang w:val="es-ES"/>
              </w:rPr>
              <w:t>/տառերով և թվերով/</w:t>
            </w:r>
          </w:p>
        </w:tc>
        <w:tc>
          <w:tcPr>
            <w:tcW w:w="1057" w:type="dxa"/>
            <w:tcBorders>
              <w:top w:val="single" w:sz="4" w:space="0" w:color="auto"/>
              <w:left w:val="single" w:sz="4" w:space="0" w:color="auto"/>
              <w:right w:val="single" w:sz="4" w:space="0" w:color="auto"/>
            </w:tcBorders>
            <w:vAlign w:val="center"/>
          </w:tcPr>
          <w:p w:rsidR="00B2572B" w:rsidRPr="00CB0C48" w:rsidRDefault="00B2572B" w:rsidP="00B2572B">
            <w:pPr>
              <w:jc w:val="center"/>
              <w:rPr>
                <w:rFonts w:ascii="GHEA Grapalat" w:hAnsi="GHEA Grapalat"/>
                <w:b/>
                <w:bCs/>
                <w:sz w:val="16"/>
                <w:szCs w:val="18"/>
                <w:lang w:val="es-ES"/>
              </w:rPr>
            </w:pPr>
            <w:r w:rsidRPr="00CB0C48">
              <w:rPr>
                <w:rFonts w:ascii="GHEA Grapalat" w:hAnsi="GHEA Grapalat"/>
                <w:b/>
                <w:bCs/>
                <w:sz w:val="16"/>
                <w:szCs w:val="18"/>
                <w:lang w:val="es-ES"/>
              </w:rPr>
              <w:t>ԱԱՀ**</w:t>
            </w:r>
          </w:p>
          <w:p w:rsidR="00B2572B" w:rsidRPr="00CB0C48" w:rsidRDefault="00B2572B" w:rsidP="00B2572B">
            <w:pPr>
              <w:jc w:val="center"/>
              <w:rPr>
                <w:rFonts w:ascii="GHEA Grapalat" w:hAnsi="GHEA Grapalat"/>
                <w:b/>
                <w:bCs/>
                <w:sz w:val="16"/>
                <w:szCs w:val="18"/>
                <w:lang w:val="es-ES"/>
              </w:rPr>
            </w:pPr>
            <w:r w:rsidRPr="00CB0C48">
              <w:rPr>
                <w:rFonts w:ascii="GHEA Grapalat" w:hAnsi="GHEA Grapalat"/>
                <w:b/>
                <w:bCs/>
                <w:sz w:val="16"/>
                <w:szCs w:val="18"/>
                <w:lang w:val="es-ES"/>
              </w:rPr>
              <w:t>/տառերով և թվերով/</w:t>
            </w:r>
          </w:p>
        </w:tc>
        <w:tc>
          <w:tcPr>
            <w:tcW w:w="2360" w:type="dxa"/>
            <w:tcBorders>
              <w:top w:val="single" w:sz="4" w:space="0" w:color="auto"/>
              <w:left w:val="single" w:sz="4" w:space="0" w:color="auto"/>
              <w:right w:val="single" w:sz="4" w:space="0" w:color="auto"/>
            </w:tcBorders>
            <w:vAlign w:val="center"/>
          </w:tcPr>
          <w:p w:rsidR="00B2572B" w:rsidRPr="00CB0C48" w:rsidRDefault="00B2572B" w:rsidP="00B2572B">
            <w:pPr>
              <w:jc w:val="center"/>
              <w:rPr>
                <w:rFonts w:ascii="GHEA Grapalat" w:hAnsi="GHEA Grapalat"/>
                <w:b/>
                <w:bCs/>
                <w:sz w:val="16"/>
                <w:szCs w:val="18"/>
                <w:lang w:val="es-ES"/>
              </w:rPr>
            </w:pPr>
            <w:r w:rsidRPr="00CB0C48">
              <w:rPr>
                <w:rFonts w:ascii="GHEA Grapalat" w:hAnsi="GHEA Grapalat"/>
                <w:b/>
                <w:bCs/>
                <w:sz w:val="16"/>
                <w:szCs w:val="18"/>
                <w:lang w:val="es-ES"/>
              </w:rPr>
              <w:t>Ընդհանուր գինը</w:t>
            </w:r>
          </w:p>
          <w:p w:rsidR="00B2572B" w:rsidRPr="00CB0C48" w:rsidRDefault="00B2572B" w:rsidP="00B2572B">
            <w:pPr>
              <w:jc w:val="center"/>
              <w:rPr>
                <w:rFonts w:ascii="GHEA Grapalat" w:hAnsi="GHEA Grapalat"/>
                <w:b/>
                <w:bCs/>
                <w:sz w:val="16"/>
                <w:szCs w:val="18"/>
                <w:lang w:val="es-ES"/>
              </w:rPr>
            </w:pPr>
            <w:r w:rsidRPr="00CB0C48">
              <w:rPr>
                <w:rFonts w:ascii="GHEA Grapalat" w:hAnsi="GHEA Grapalat"/>
                <w:b/>
                <w:bCs/>
                <w:sz w:val="16"/>
                <w:szCs w:val="18"/>
                <w:lang w:val="es-ES"/>
              </w:rPr>
              <w:t xml:space="preserve"> /տառերով և թվերով/</w:t>
            </w:r>
          </w:p>
        </w:tc>
      </w:tr>
      <w:tr w:rsidR="00B2572B" w:rsidRPr="00CB0C48" w:rsidTr="00B2572B">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B2572B" w:rsidRPr="00CB0C48" w:rsidRDefault="00B2572B" w:rsidP="00B2572B">
            <w:pPr>
              <w:jc w:val="center"/>
              <w:rPr>
                <w:rFonts w:ascii="GHEA Grapalat" w:hAnsi="GHEA Grapalat"/>
                <w:b/>
                <w:i/>
                <w:sz w:val="16"/>
                <w:lang w:val="es-ES"/>
              </w:rPr>
            </w:pPr>
            <w:r w:rsidRPr="00CB0C48">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B2572B" w:rsidRPr="00CB0C48" w:rsidRDefault="00B2572B" w:rsidP="00B2572B">
            <w:pPr>
              <w:jc w:val="center"/>
              <w:rPr>
                <w:rFonts w:ascii="GHEA Grapalat" w:hAnsi="GHEA Grapalat"/>
                <w:b/>
                <w:i/>
                <w:sz w:val="16"/>
                <w:lang w:val="es-ES"/>
              </w:rPr>
            </w:pPr>
            <w:r w:rsidRPr="00CB0C48">
              <w:rPr>
                <w:rFonts w:ascii="GHEA Grapalat" w:hAnsi="GHEA Grapalat"/>
                <w:b/>
                <w:i/>
                <w:sz w:val="16"/>
                <w:lang w:val="es-ES"/>
              </w:rPr>
              <w:t>2</w:t>
            </w:r>
          </w:p>
        </w:tc>
        <w:tc>
          <w:tcPr>
            <w:tcW w:w="2126" w:type="dxa"/>
            <w:tcBorders>
              <w:top w:val="single" w:sz="4" w:space="0" w:color="auto"/>
              <w:left w:val="single" w:sz="4" w:space="0" w:color="auto"/>
              <w:bottom w:val="single" w:sz="4" w:space="0" w:color="auto"/>
              <w:right w:val="single" w:sz="4" w:space="0" w:color="auto"/>
            </w:tcBorders>
            <w:shd w:val="clear" w:color="auto" w:fill="99CCFF"/>
          </w:tcPr>
          <w:p w:rsidR="00B2572B" w:rsidRPr="00CB0C48" w:rsidRDefault="00B2572B" w:rsidP="00B2572B">
            <w:pPr>
              <w:jc w:val="center"/>
              <w:rPr>
                <w:rFonts w:ascii="GHEA Grapalat" w:hAnsi="GHEA Grapalat"/>
                <w:i/>
                <w:sz w:val="16"/>
                <w:lang w:val="es-ES"/>
              </w:rPr>
            </w:pPr>
            <w:r w:rsidRPr="00CB0C48">
              <w:rPr>
                <w:rFonts w:ascii="GHEA Grapalat" w:hAnsi="GHEA Grapalat"/>
                <w:b/>
                <w:i/>
                <w:sz w:val="16"/>
                <w:lang w:val="es-ES"/>
              </w:rPr>
              <w:t>3</w:t>
            </w:r>
          </w:p>
        </w:tc>
        <w:tc>
          <w:tcPr>
            <w:tcW w:w="1057" w:type="dxa"/>
            <w:tcBorders>
              <w:top w:val="single" w:sz="4" w:space="0" w:color="auto"/>
              <w:left w:val="single" w:sz="4" w:space="0" w:color="auto"/>
              <w:bottom w:val="single" w:sz="4" w:space="0" w:color="auto"/>
              <w:right w:val="single" w:sz="4" w:space="0" w:color="auto"/>
            </w:tcBorders>
            <w:shd w:val="clear" w:color="auto" w:fill="99CCFF"/>
          </w:tcPr>
          <w:p w:rsidR="00B2572B" w:rsidRPr="00CB0C48" w:rsidRDefault="00B2572B" w:rsidP="00B2572B">
            <w:pPr>
              <w:jc w:val="center"/>
              <w:rPr>
                <w:rFonts w:ascii="GHEA Grapalat" w:hAnsi="GHEA Grapalat"/>
                <w:i/>
                <w:sz w:val="16"/>
                <w:lang w:val="es-ES"/>
              </w:rPr>
            </w:pPr>
            <w:r w:rsidRPr="00CB0C48">
              <w:rPr>
                <w:rFonts w:ascii="GHEA Grapalat" w:hAnsi="GHEA Grapalat"/>
                <w:b/>
                <w:i/>
                <w:sz w:val="16"/>
                <w:lang w:val="es-ES"/>
              </w:rPr>
              <w:t>4</w:t>
            </w:r>
          </w:p>
        </w:tc>
        <w:tc>
          <w:tcPr>
            <w:tcW w:w="2360" w:type="dxa"/>
            <w:tcBorders>
              <w:top w:val="single" w:sz="4" w:space="0" w:color="auto"/>
              <w:left w:val="single" w:sz="4" w:space="0" w:color="auto"/>
              <w:bottom w:val="single" w:sz="4" w:space="0" w:color="auto"/>
              <w:right w:val="single" w:sz="4" w:space="0" w:color="auto"/>
            </w:tcBorders>
            <w:shd w:val="clear" w:color="auto" w:fill="99CCFF"/>
          </w:tcPr>
          <w:p w:rsidR="00B2572B" w:rsidRPr="00CB0C48" w:rsidRDefault="00B2572B" w:rsidP="00B2572B">
            <w:pPr>
              <w:jc w:val="center"/>
              <w:rPr>
                <w:rFonts w:ascii="GHEA Grapalat" w:hAnsi="GHEA Grapalat"/>
                <w:i/>
                <w:sz w:val="16"/>
                <w:lang w:val="es-ES"/>
              </w:rPr>
            </w:pPr>
            <w:r w:rsidRPr="00CB0C48">
              <w:rPr>
                <w:rFonts w:ascii="GHEA Grapalat" w:hAnsi="GHEA Grapalat"/>
                <w:b/>
                <w:i/>
                <w:sz w:val="16"/>
                <w:lang w:val="es-ES"/>
              </w:rPr>
              <w:t>5=3+4</w:t>
            </w:r>
          </w:p>
        </w:tc>
      </w:tr>
      <w:tr w:rsidR="00B2572B" w:rsidRPr="00672962" w:rsidTr="00B2572B">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CB0C48" w:rsidRDefault="00B2572B" w:rsidP="00B2572B">
            <w:pPr>
              <w:jc w:val="center"/>
              <w:rPr>
                <w:rFonts w:ascii="GHEA Grapalat" w:hAnsi="GHEA Grapalat"/>
                <w:b/>
                <w:bCs/>
                <w:sz w:val="18"/>
                <w:lang w:val="es-ES"/>
              </w:rPr>
            </w:pPr>
            <w:r w:rsidRPr="00CB0C48">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B2572B" w:rsidRPr="00CB0C48" w:rsidRDefault="00B2572B" w:rsidP="00B2572B">
            <w:pPr>
              <w:rPr>
                <w:rFonts w:ascii="GHEA Grapalat" w:hAnsi="GHEA Grapalat"/>
                <w:sz w:val="18"/>
                <w:lang w:val="es-ES"/>
              </w:rPr>
            </w:pPr>
            <w:r w:rsidRPr="00CB0C48">
              <w:rPr>
                <w:rFonts w:ascii="GHEA Grapalat" w:hAnsi="GHEA Grapalat"/>
                <w:sz w:val="20"/>
                <w:u w:val="single"/>
                <w:vertAlign w:val="subscript"/>
                <w:lang w:val="es-ES"/>
              </w:rPr>
              <w:t>&lt;&lt;Գնման առարկայի չափաբաժնի անվանում N1&gt;&gt;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B2572B" w:rsidRPr="00CB0C48" w:rsidRDefault="00B2572B" w:rsidP="00B2572B">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B2572B" w:rsidRPr="00CB0C48" w:rsidRDefault="00B2572B" w:rsidP="00B2572B">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B2572B" w:rsidRPr="00CB0C48" w:rsidRDefault="00B2572B" w:rsidP="00B2572B">
            <w:pPr>
              <w:jc w:val="center"/>
              <w:rPr>
                <w:rFonts w:ascii="GHEA Grapalat" w:hAnsi="GHEA Grapalat"/>
                <w:lang w:val="es-ES"/>
              </w:rPr>
            </w:pPr>
          </w:p>
        </w:tc>
      </w:tr>
      <w:tr w:rsidR="00B2572B" w:rsidRPr="00672962" w:rsidTr="00B2572B">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CB0C48" w:rsidRDefault="00B2572B" w:rsidP="00B2572B">
            <w:pPr>
              <w:jc w:val="center"/>
              <w:rPr>
                <w:rFonts w:ascii="GHEA Grapalat" w:hAnsi="GHEA Grapalat"/>
                <w:b/>
                <w:bCs/>
                <w:sz w:val="18"/>
                <w:lang w:val="es-ES"/>
              </w:rPr>
            </w:pPr>
            <w:r w:rsidRPr="00CB0C48">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B2572B" w:rsidRPr="00CB0C48" w:rsidRDefault="00B2572B" w:rsidP="00B2572B">
            <w:pPr>
              <w:rPr>
                <w:rFonts w:ascii="GHEA Grapalat" w:hAnsi="GHEA Grapalat"/>
                <w:sz w:val="18"/>
                <w:lang w:val="es-ES"/>
              </w:rPr>
            </w:pPr>
            <w:r w:rsidRPr="00CB0C48">
              <w:rPr>
                <w:rFonts w:ascii="GHEA Grapalat" w:hAnsi="GHEA Grapalat"/>
                <w:sz w:val="20"/>
                <w:u w:val="single"/>
                <w:vertAlign w:val="subscript"/>
                <w:lang w:val="es-ES"/>
              </w:rPr>
              <w:t>&lt;&lt;Գնման առարկայի չափաբաժնի անվանում N2&gt;&gt;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B2572B" w:rsidRPr="00CB0C48" w:rsidRDefault="00B2572B" w:rsidP="00B2572B">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B2572B" w:rsidRPr="00CB0C48" w:rsidRDefault="00B2572B" w:rsidP="00B2572B">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B2572B" w:rsidRPr="00CB0C48" w:rsidRDefault="00B2572B" w:rsidP="00B2572B">
            <w:pPr>
              <w:rPr>
                <w:rFonts w:ascii="GHEA Grapalat" w:hAnsi="GHEA Grapalat"/>
                <w:lang w:val="es-ES"/>
              </w:rPr>
            </w:pPr>
          </w:p>
        </w:tc>
      </w:tr>
      <w:tr w:rsidR="00B2572B" w:rsidRPr="00672962" w:rsidTr="00B2572B">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CB0C48" w:rsidRDefault="00B2572B" w:rsidP="00B2572B">
            <w:pPr>
              <w:jc w:val="center"/>
              <w:rPr>
                <w:rFonts w:ascii="GHEA Grapalat" w:hAnsi="GHEA Grapalat"/>
                <w:b/>
                <w:bCs/>
                <w:sz w:val="18"/>
                <w:lang w:val="es-ES"/>
              </w:rPr>
            </w:pPr>
            <w:r w:rsidRPr="00CB0C48">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B2572B" w:rsidRPr="00CB0C48" w:rsidRDefault="00B2572B" w:rsidP="00B2572B">
            <w:pPr>
              <w:rPr>
                <w:rFonts w:ascii="GHEA Grapalat" w:hAnsi="GHEA Grapalat"/>
                <w:sz w:val="18"/>
                <w:lang w:val="es-ES"/>
              </w:rPr>
            </w:pPr>
            <w:r w:rsidRPr="00CB0C48">
              <w:rPr>
                <w:rFonts w:ascii="GHEA Grapalat" w:hAnsi="GHEA Grapalat"/>
                <w:sz w:val="20"/>
                <w:u w:val="single"/>
                <w:vertAlign w:val="subscript"/>
                <w:lang w:val="es-ES"/>
              </w:rPr>
              <w:t>&lt;&lt;Գնման առարկայի չափաբաժնի անվանում N3&gt;&gt;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B2572B" w:rsidRPr="00CB0C48" w:rsidRDefault="00B2572B" w:rsidP="00B2572B">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B2572B" w:rsidRPr="00CB0C48" w:rsidRDefault="00B2572B" w:rsidP="00B2572B">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B2572B" w:rsidRPr="00CB0C48" w:rsidRDefault="00B2572B" w:rsidP="00B2572B">
            <w:pPr>
              <w:jc w:val="center"/>
              <w:rPr>
                <w:rFonts w:ascii="GHEA Grapalat" w:hAnsi="GHEA Grapalat"/>
                <w:lang w:val="es-ES"/>
              </w:rPr>
            </w:pPr>
          </w:p>
        </w:tc>
      </w:tr>
      <w:tr w:rsidR="00B2572B" w:rsidRPr="00CB0C48" w:rsidTr="00B2572B">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CB0C48" w:rsidRDefault="00B2572B" w:rsidP="00B2572B">
            <w:pPr>
              <w:jc w:val="center"/>
              <w:rPr>
                <w:rFonts w:ascii="GHEA Grapalat" w:hAnsi="GHEA Grapalat"/>
                <w:b/>
                <w:bCs/>
                <w:sz w:val="18"/>
                <w:lang w:val="es-ES"/>
              </w:rPr>
            </w:pPr>
            <w:r w:rsidRPr="00CB0C48">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B2572B" w:rsidRPr="00CB0C48" w:rsidRDefault="00B2572B" w:rsidP="00B2572B">
            <w:pPr>
              <w:rPr>
                <w:rFonts w:ascii="GHEA Grapalat" w:hAnsi="GHEA Grapalat"/>
                <w:sz w:val="18"/>
                <w:lang w:val="es-ES"/>
              </w:rPr>
            </w:pPr>
            <w:r w:rsidRPr="00CB0C48">
              <w:rPr>
                <w:rFonts w:ascii="GHEA Grapalat" w:hAnsi="GHEA Grapalat"/>
                <w:sz w:val="20"/>
              </w:rPr>
              <w: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B2572B" w:rsidRPr="00CB0C48" w:rsidRDefault="00B2572B" w:rsidP="00B2572B">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B2572B" w:rsidRPr="00CB0C48" w:rsidRDefault="00B2572B" w:rsidP="00B2572B">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B2572B" w:rsidRPr="00CB0C48" w:rsidRDefault="00B2572B" w:rsidP="00B2572B">
            <w:pPr>
              <w:jc w:val="center"/>
              <w:rPr>
                <w:rFonts w:ascii="GHEA Grapalat" w:hAnsi="GHEA Grapalat"/>
                <w:lang w:val="es-ES"/>
              </w:rPr>
            </w:pPr>
          </w:p>
        </w:tc>
      </w:tr>
      <w:tr w:rsidR="00B2572B" w:rsidRPr="00CB0C48" w:rsidTr="00B2572B">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CB0C48" w:rsidRDefault="00B2572B" w:rsidP="00B2572B">
            <w:pPr>
              <w:jc w:val="center"/>
              <w:rPr>
                <w:rFonts w:ascii="GHEA Grapalat" w:hAnsi="GHEA Grapalat"/>
                <w:b/>
                <w:bCs/>
                <w:sz w:val="18"/>
                <w:lang w:val="es-ES"/>
              </w:rPr>
            </w:pPr>
            <w:r w:rsidRPr="00CB0C48">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B2572B" w:rsidRPr="00CB0C48" w:rsidRDefault="00B2572B" w:rsidP="00B2572B">
            <w:pPr>
              <w:rPr>
                <w:rFonts w:ascii="GHEA Grapalat" w:hAnsi="GHEA Grapalat"/>
                <w:sz w:val="18"/>
                <w:lang w:val="es-ES"/>
              </w:rPr>
            </w:pPr>
            <w:r w:rsidRPr="00CB0C48">
              <w:rPr>
                <w:rFonts w:ascii="GHEA Grapalat" w:hAnsi="GHEA Grapalat"/>
                <w:sz w:val="20"/>
              </w:rPr>
              <w: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CB0C48" w:rsidRDefault="00B2572B" w:rsidP="00B2572B">
            <w:pPr>
              <w:jc w:val="center"/>
              <w:rPr>
                <w:rFonts w:ascii="GHEA Grapalat" w:hAnsi="GHEA Grapalat"/>
                <w:sz w:val="20"/>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CB0C48" w:rsidRDefault="00B2572B" w:rsidP="00B2572B">
            <w:pPr>
              <w:jc w:val="center"/>
              <w:rPr>
                <w:rFonts w:ascii="GHEA Grapalat" w:hAnsi="GHEA Grapalat"/>
                <w:sz w:val="20"/>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CB0C48" w:rsidRDefault="00B2572B" w:rsidP="00B2572B">
            <w:pPr>
              <w:jc w:val="center"/>
              <w:rPr>
                <w:rFonts w:ascii="GHEA Grapalat" w:hAnsi="GHEA Grapalat"/>
                <w:sz w:val="20"/>
                <w:lang w:val="es-ES"/>
              </w:rPr>
            </w:pPr>
          </w:p>
        </w:tc>
      </w:tr>
    </w:tbl>
    <w:p w:rsidR="00B2572B" w:rsidRPr="00CB0C48" w:rsidRDefault="00B2572B" w:rsidP="00B2572B">
      <w:pPr>
        <w:rPr>
          <w:rFonts w:ascii="GHEA Grapalat" w:hAnsi="GHEA Grapalat"/>
          <w:sz w:val="18"/>
          <w:szCs w:val="18"/>
          <w:lang w:val="es-ES"/>
        </w:rPr>
      </w:pPr>
    </w:p>
    <w:p w:rsidR="00B2572B" w:rsidRPr="00CB0C48" w:rsidRDefault="00B2572B" w:rsidP="00B2572B">
      <w:pPr>
        <w:rPr>
          <w:rFonts w:ascii="GHEA Grapalat" w:hAnsi="GHEA Grapalat"/>
          <w:sz w:val="18"/>
          <w:szCs w:val="18"/>
          <w:lang w:val="es-ES"/>
        </w:rPr>
      </w:pPr>
    </w:p>
    <w:p w:rsidR="00B2572B" w:rsidRPr="00CB0C48" w:rsidRDefault="00B2572B" w:rsidP="00B2572B">
      <w:pPr>
        <w:rPr>
          <w:rFonts w:ascii="GHEA Grapalat" w:hAnsi="GHEA Grapalat"/>
          <w:sz w:val="18"/>
          <w:szCs w:val="18"/>
          <w:lang w:val="hy-AM"/>
        </w:rPr>
      </w:pPr>
    </w:p>
    <w:p w:rsidR="00B2572B" w:rsidRPr="00CB0C48" w:rsidRDefault="00B2572B" w:rsidP="00B2572B">
      <w:pPr>
        <w:ind w:left="720" w:firstLine="720"/>
        <w:jc w:val="both"/>
        <w:rPr>
          <w:rFonts w:ascii="GHEA Grapalat" w:hAnsi="GHEA Grapalat"/>
          <w:sz w:val="20"/>
          <w:lang w:val="hy-AM"/>
        </w:rPr>
      </w:pPr>
      <w:r w:rsidRPr="00CB0C48">
        <w:rPr>
          <w:rFonts w:ascii="GHEA Grapalat" w:hAnsi="GHEA Grapalat"/>
          <w:sz w:val="20"/>
        </w:rPr>
        <w:t xml:space="preserve">     </w:t>
      </w:r>
      <w:r w:rsidRPr="00CB0C48">
        <w:rPr>
          <w:rFonts w:ascii="GHEA Grapalat" w:hAnsi="GHEA Grapalat"/>
          <w:sz w:val="20"/>
          <w:lang w:val="hy-AM"/>
        </w:rPr>
        <w:t xml:space="preserve">___________________________________________ </w:t>
      </w:r>
      <w:r w:rsidRPr="00CB0C48">
        <w:rPr>
          <w:rFonts w:ascii="GHEA Grapalat" w:hAnsi="GHEA Grapalat"/>
          <w:sz w:val="20"/>
          <w:lang w:val="hy-AM"/>
        </w:rPr>
        <w:tab/>
        <w:t xml:space="preserve">                </w:t>
      </w:r>
      <w:r w:rsidRPr="00CB0C48">
        <w:rPr>
          <w:rFonts w:ascii="GHEA Grapalat" w:hAnsi="GHEA Grapalat"/>
          <w:sz w:val="20"/>
        </w:rPr>
        <w:t xml:space="preserve">       </w:t>
      </w:r>
      <w:r w:rsidRPr="00CB0C48">
        <w:rPr>
          <w:rFonts w:ascii="GHEA Grapalat" w:hAnsi="GHEA Grapalat"/>
          <w:sz w:val="20"/>
          <w:lang w:val="hy-AM"/>
        </w:rPr>
        <w:t xml:space="preserve">_____________ </w:t>
      </w:r>
    </w:p>
    <w:p w:rsidR="00B2572B" w:rsidRPr="00CB0C48" w:rsidRDefault="00B2572B" w:rsidP="00B2572B">
      <w:pPr>
        <w:jc w:val="both"/>
        <w:rPr>
          <w:rFonts w:ascii="GHEA Grapalat" w:hAnsi="GHEA Grapalat"/>
          <w:sz w:val="20"/>
          <w:vertAlign w:val="superscript"/>
          <w:lang w:val="hy-AM"/>
        </w:rPr>
      </w:pPr>
      <w:r w:rsidRPr="00CB0C48">
        <w:rPr>
          <w:rFonts w:ascii="GHEA Grapalat" w:hAnsi="GHEA Grapalat"/>
          <w:sz w:val="20"/>
          <w:vertAlign w:val="superscript"/>
          <w:lang w:val="hy-AM"/>
        </w:rPr>
        <w:t xml:space="preserve">                                                      մասնակցի անվանումը (ղեկավարի պաշտոնը, անուն ազգանունը)                                                       ստորագրությունը</w:t>
      </w:r>
      <w:r w:rsidRPr="00CB0C48">
        <w:rPr>
          <w:rFonts w:ascii="GHEA Grapalat" w:hAnsi="GHEA Grapalat"/>
          <w:sz w:val="20"/>
          <w:vertAlign w:val="superscript"/>
          <w:lang w:val="hy-AM"/>
        </w:rPr>
        <w:tab/>
      </w:r>
    </w:p>
    <w:p w:rsidR="00B2572B" w:rsidRPr="00CB0C48" w:rsidRDefault="00B2572B" w:rsidP="00B2572B">
      <w:pPr>
        <w:jc w:val="right"/>
        <w:rPr>
          <w:rFonts w:ascii="GHEA Grapalat" w:hAnsi="GHEA Grapalat"/>
          <w:sz w:val="20"/>
          <w:lang w:val="hy-AM"/>
        </w:rPr>
      </w:pPr>
      <w:r w:rsidRPr="00CB0C48">
        <w:rPr>
          <w:rFonts w:ascii="GHEA Grapalat" w:hAnsi="GHEA Grapalat"/>
          <w:sz w:val="20"/>
          <w:lang w:val="hy-AM"/>
        </w:rPr>
        <w:t xml:space="preserve">    </w:t>
      </w:r>
    </w:p>
    <w:p w:rsidR="00B2572B" w:rsidRPr="00CB0C48" w:rsidRDefault="00B2572B" w:rsidP="00B2572B">
      <w:pPr>
        <w:jc w:val="right"/>
        <w:rPr>
          <w:rFonts w:ascii="GHEA Grapalat" w:hAnsi="GHEA Grapalat"/>
          <w:sz w:val="20"/>
          <w:lang w:val="hy-AM"/>
        </w:rPr>
      </w:pPr>
      <w:r w:rsidRPr="00CB0C48">
        <w:rPr>
          <w:rFonts w:ascii="GHEA Grapalat" w:hAnsi="GHEA Grapalat"/>
          <w:sz w:val="20"/>
          <w:lang w:val="hy-AM"/>
        </w:rPr>
        <w:t>Կ. Տ.</w:t>
      </w:r>
      <w:r w:rsidRPr="00364C88">
        <w:rPr>
          <w:rStyle w:val="af6"/>
          <w:rFonts w:ascii="GHEA Grapalat" w:hAnsi="GHEA Grapalat"/>
          <w:color w:val="FFFFFF"/>
          <w:sz w:val="20"/>
          <w:lang w:val="hy-AM"/>
        </w:rPr>
        <w:footnoteReference w:id="15"/>
      </w:r>
      <w:r w:rsidRPr="00CB0C48">
        <w:rPr>
          <w:rFonts w:ascii="GHEA Grapalat" w:hAnsi="GHEA Grapalat"/>
          <w:sz w:val="20"/>
          <w:lang w:val="hy-AM"/>
        </w:rPr>
        <w:tab/>
      </w:r>
      <w:r w:rsidRPr="00CB0C48">
        <w:rPr>
          <w:rFonts w:ascii="GHEA Grapalat" w:hAnsi="GHEA Grapalat"/>
          <w:sz w:val="20"/>
          <w:lang w:val="hy-AM"/>
        </w:rPr>
        <w:tab/>
        <w:t xml:space="preserve"> </w:t>
      </w:r>
    </w:p>
    <w:p w:rsidR="00B2572B" w:rsidRPr="00CB0C48" w:rsidRDefault="00B2572B" w:rsidP="00B2572B">
      <w:pPr>
        <w:jc w:val="right"/>
        <w:rPr>
          <w:rFonts w:ascii="GHEA Grapalat" w:hAnsi="GHEA Grapalat"/>
          <w:sz w:val="20"/>
          <w:lang w:val="hy-AM"/>
        </w:rPr>
      </w:pPr>
    </w:p>
    <w:p w:rsidR="00B2572B" w:rsidRPr="00CB0C48" w:rsidRDefault="00B2572B" w:rsidP="00B2572B">
      <w:pPr>
        <w:rPr>
          <w:rFonts w:ascii="GHEA Grapalat" w:hAnsi="GHEA Grapalat" w:cs="Sylfaen"/>
          <w:i/>
          <w:sz w:val="16"/>
          <w:szCs w:val="16"/>
          <w:lang w:val="hy-AM" w:eastAsia="ru-RU"/>
        </w:rPr>
      </w:pPr>
    </w:p>
    <w:p w:rsidR="00B2572B" w:rsidRPr="00CB0C48" w:rsidRDefault="00B2572B" w:rsidP="00B2572B">
      <w:pPr>
        <w:rPr>
          <w:rFonts w:ascii="GHEA Grapalat" w:hAnsi="GHEA Grapalat" w:cs="Sylfaen"/>
          <w:i/>
          <w:sz w:val="16"/>
          <w:szCs w:val="16"/>
          <w:lang w:val="hy-AM" w:eastAsia="ru-RU"/>
        </w:rPr>
      </w:pPr>
    </w:p>
    <w:p w:rsidR="00B2572B" w:rsidRPr="00CB0C48" w:rsidRDefault="00B2572B" w:rsidP="00B2572B">
      <w:pPr>
        <w:rPr>
          <w:rFonts w:ascii="GHEA Grapalat" w:hAnsi="GHEA Grapalat" w:cs="Sylfaen"/>
          <w:i/>
          <w:sz w:val="16"/>
          <w:szCs w:val="16"/>
          <w:lang w:val="hy-AM" w:eastAsia="ru-RU"/>
        </w:rPr>
      </w:pPr>
    </w:p>
    <w:p w:rsidR="00B2572B" w:rsidRPr="00CB0C48" w:rsidRDefault="00B2572B" w:rsidP="00B2572B">
      <w:pPr>
        <w:rPr>
          <w:rFonts w:ascii="GHEA Grapalat" w:hAnsi="GHEA Grapalat" w:cs="Sylfaen"/>
          <w:i/>
          <w:sz w:val="16"/>
          <w:szCs w:val="16"/>
          <w:lang w:val="hy-AM" w:eastAsia="ru-RU"/>
        </w:rPr>
      </w:pPr>
    </w:p>
    <w:p w:rsidR="00B2572B" w:rsidRPr="00CB0C48" w:rsidRDefault="00B2572B" w:rsidP="00B2572B">
      <w:pPr>
        <w:rPr>
          <w:rFonts w:ascii="GHEA Grapalat" w:hAnsi="GHEA Grapalat" w:cs="Sylfaen"/>
          <w:i/>
          <w:sz w:val="16"/>
          <w:szCs w:val="16"/>
          <w:lang w:val="hy-AM" w:eastAsia="ru-RU"/>
        </w:rPr>
      </w:pPr>
    </w:p>
    <w:p w:rsidR="00B2572B" w:rsidRPr="00CB0C48" w:rsidRDefault="00B2572B" w:rsidP="00B2572B">
      <w:pPr>
        <w:rPr>
          <w:rFonts w:ascii="GHEA Grapalat" w:hAnsi="GHEA Grapalat" w:cs="Sylfaen"/>
          <w:i/>
          <w:sz w:val="16"/>
          <w:szCs w:val="16"/>
          <w:lang w:val="hy-AM" w:eastAsia="ru-RU"/>
        </w:rPr>
      </w:pPr>
    </w:p>
    <w:p w:rsidR="00B2572B" w:rsidRPr="00CB0C48" w:rsidRDefault="00B2572B" w:rsidP="00B2572B">
      <w:pPr>
        <w:rPr>
          <w:rFonts w:ascii="GHEA Grapalat" w:hAnsi="GHEA Grapalat" w:cs="Sylfaen"/>
          <w:i/>
          <w:sz w:val="16"/>
          <w:szCs w:val="16"/>
          <w:lang w:val="hy-AM" w:eastAsia="ru-RU"/>
        </w:rPr>
      </w:pPr>
    </w:p>
    <w:p w:rsidR="00B2572B" w:rsidRPr="00CB0C48" w:rsidRDefault="00B2572B" w:rsidP="00B2572B">
      <w:pPr>
        <w:rPr>
          <w:rFonts w:ascii="GHEA Grapalat" w:hAnsi="GHEA Grapalat" w:cs="Sylfaen"/>
          <w:i/>
          <w:sz w:val="16"/>
          <w:szCs w:val="16"/>
          <w:lang w:val="hy-AM" w:eastAsia="ru-RU"/>
        </w:rPr>
      </w:pPr>
    </w:p>
    <w:p w:rsidR="00B2572B" w:rsidRPr="00CB0C48" w:rsidRDefault="00B2572B" w:rsidP="00B2572B">
      <w:pPr>
        <w:rPr>
          <w:rFonts w:ascii="GHEA Grapalat" w:hAnsi="GHEA Grapalat" w:cs="Sylfaen"/>
          <w:i/>
          <w:sz w:val="16"/>
          <w:szCs w:val="16"/>
          <w:lang w:val="hy-AM" w:eastAsia="ru-RU"/>
        </w:rPr>
      </w:pPr>
    </w:p>
    <w:p w:rsidR="00B2572B" w:rsidRPr="00CB0C48" w:rsidRDefault="00B2572B" w:rsidP="00B2572B">
      <w:pPr>
        <w:rPr>
          <w:rFonts w:ascii="GHEA Grapalat" w:hAnsi="GHEA Grapalat" w:cs="Sylfaen"/>
          <w:i/>
          <w:sz w:val="16"/>
          <w:szCs w:val="16"/>
          <w:lang w:val="hy-AM" w:eastAsia="ru-RU"/>
        </w:rPr>
      </w:pPr>
    </w:p>
    <w:p w:rsidR="00B2572B" w:rsidRPr="00CB0C48" w:rsidRDefault="00B2572B" w:rsidP="00B2572B">
      <w:pPr>
        <w:rPr>
          <w:rFonts w:ascii="GHEA Grapalat" w:hAnsi="GHEA Grapalat" w:cs="Sylfaen"/>
          <w:i/>
          <w:sz w:val="16"/>
          <w:szCs w:val="16"/>
          <w:lang w:val="hy-AM" w:eastAsia="ru-RU"/>
        </w:rPr>
      </w:pPr>
    </w:p>
    <w:p w:rsidR="00B2572B" w:rsidRPr="00CB0C48" w:rsidRDefault="00B2572B" w:rsidP="00B2572B">
      <w:pPr>
        <w:rPr>
          <w:rFonts w:ascii="GHEA Grapalat" w:hAnsi="GHEA Grapalat" w:cs="Sylfaen"/>
          <w:i/>
          <w:sz w:val="16"/>
          <w:szCs w:val="16"/>
          <w:lang w:val="hy-AM" w:eastAsia="ru-RU"/>
        </w:rPr>
      </w:pPr>
    </w:p>
    <w:p w:rsidR="00B2572B" w:rsidRPr="00CB0C48" w:rsidRDefault="00B2572B" w:rsidP="00B2572B">
      <w:pPr>
        <w:pStyle w:val="31"/>
        <w:jc w:val="right"/>
        <w:rPr>
          <w:rFonts w:ascii="GHEA Grapalat" w:hAnsi="GHEA Grapalat"/>
          <w:i/>
          <w:lang w:val="hy-AM"/>
        </w:rPr>
      </w:pPr>
    </w:p>
    <w:p w:rsidR="00B2572B" w:rsidRPr="00CB0C48" w:rsidRDefault="00B2572B" w:rsidP="00B2572B">
      <w:pPr>
        <w:pStyle w:val="31"/>
        <w:jc w:val="right"/>
        <w:rPr>
          <w:rFonts w:ascii="GHEA Grapalat" w:hAnsi="GHEA Grapalat"/>
          <w:i/>
          <w:lang w:val="hy-AM"/>
        </w:rPr>
      </w:pPr>
    </w:p>
    <w:p w:rsidR="00B2572B" w:rsidRPr="00CB0C48" w:rsidRDefault="00B2572B" w:rsidP="00B2572B">
      <w:pPr>
        <w:pStyle w:val="31"/>
        <w:jc w:val="right"/>
        <w:rPr>
          <w:rFonts w:ascii="GHEA Grapalat" w:hAnsi="GHEA Grapalat"/>
          <w:i/>
          <w:lang w:val="hy-AM"/>
        </w:rPr>
      </w:pPr>
    </w:p>
    <w:p w:rsidR="00B2572B" w:rsidRPr="00CB0C48" w:rsidRDefault="00B2572B" w:rsidP="00B2572B">
      <w:pPr>
        <w:pStyle w:val="31"/>
        <w:jc w:val="right"/>
        <w:rPr>
          <w:rFonts w:ascii="GHEA Grapalat" w:hAnsi="GHEA Grapalat"/>
          <w:i/>
          <w:lang w:val="es-ES" w:eastAsia="ru-RU"/>
        </w:rPr>
      </w:pPr>
    </w:p>
    <w:p w:rsidR="00B2572B" w:rsidRPr="00CB0C48" w:rsidDel="00377582" w:rsidRDefault="00B2572B" w:rsidP="00B2572B">
      <w:pPr>
        <w:pStyle w:val="31"/>
        <w:jc w:val="right"/>
        <w:rPr>
          <w:rFonts w:ascii="GHEA Grapalat" w:hAnsi="GHEA Grapalat"/>
          <w:i/>
          <w:lang w:val="es-ES" w:eastAsia="ru-RU"/>
        </w:rPr>
      </w:pPr>
      <w:r w:rsidRPr="00CB0C48">
        <w:rPr>
          <w:rFonts w:ascii="GHEA Grapalat" w:hAnsi="GHEA Grapalat"/>
          <w:i/>
          <w:lang w:val="es-ES" w:eastAsia="ru-RU"/>
        </w:rPr>
        <w:br w:type="page"/>
      </w:r>
      <w:r w:rsidRPr="00CB0C48" w:rsidDel="00377582">
        <w:rPr>
          <w:rFonts w:ascii="GHEA Grapalat" w:hAnsi="GHEA Grapalat"/>
          <w:i/>
          <w:lang w:val="es-ES" w:eastAsia="ru-RU"/>
        </w:rPr>
        <w:lastRenderedPageBreak/>
        <w:t xml:space="preserve"> </w:t>
      </w:r>
    </w:p>
    <w:p w:rsidR="00B2572B" w:rsidRPr="002865DC" w:rsidRDefault="00B2572B" w:rsidP="00B2572B">
      <w:pPr>
        <w:ind w:firstLine="567"/>
        <w:jc w:val="right"/>
        <w:rPr>
          <w:rFonts w:ascii="GHEA Grapalat" w:hAnsi="GHEA Grapalat" w:cs="Arial"/>
          <w:b/>
          <w:sz w:val="20"/>
          <w:szCs w:val="20"/>
          <w:lang w:val="hy-AM"/>
        </w:rPr>
      </w:pPr>
      <w:r w:rsidRPr="00CB0C48">
        <w:rPr>
          <w:rFonts w:ascii="GHEA Grapalat" w:hAnsi="GHEA Grapalat" w:cs="Sylfaen"/>
          <w:b/>
          <w:sz w:val="20"/>
          <w:szCs w:val="20"/>
          <w:lang w:val="hy-AM"/>
        </w:rPr>
        <w:t>Հավելված</w:t>
      </w:r>
      <w:r w:rsidRPr="00CB0C48">
        <w:rPr>
          <w:rFonts w:ascii="GHEA Grapalat" w:hAnsi="GHEA Grapalat" w:cs="Arial"/>
          <w:b/>
          <w:sz w:val="20"/>
          <w:szCs w:val="20"/>
          <w:lang w:val="hy-AM"/>
        </w:rPr>
        <w:t xml:space="preserve"> </w:t>
      </w:r>
      <w:r w:rsidR="00C14E1E" w:rsidRPr="002865DC">
        <w:rPr>
          <w:rFonts w:ascii="GHEA Grapalat" w:hAnsi="GHEA Grapalat" w:cs="Arial"/>
          <w:b/>
          <w:sz w:val="20"/>
          <w:szCs w:val="20"/>
          <w:lang w:val="hy-AM"/>
        </w:rPr>
        <w:t>3</w:t>
      </w:r>
    </w:p>
    <w:p w:rsidR="00B2572B" w:rsidRPr="00CB0C48" w:rsidRDefault="006704E8" w:rsidP="00B2572B">
      <w:pPr>
        <w:pStyle w:val="31"/>
        <w:spacing w:line="240" w:lineRule="auto"/>
        <w:jc w:val="right"/>
        <w:rPr>
          <w:rFonts w:ascii="GHEA Grapalat" w:hAnsi="GHEA Grapalat" w:cs="Arial"/>
          <w:b/>
          <w:lang w:val="hy-AM"/>
        </w:rPr>
      </w:pPr>
      <w:r>
        <w:rPr>
          <w:rFonts w:ascii="GHEA Grapalat" w:hAnsi="GHEA Grapalat"/>
          <w:sz w:val="24"/>
          <w:szCs w:val="24"/>
          <w:lang w:val="hy-AM"/>
        </w:rPr>
        <w:t>ՇՄԱՀ-ԳՀԱՇՁԲ-20</w:t>
      </w:r>
      <w:r w:rsidR="00284A2F" w:rsidRPr="00F46CF9">
        <w:rPr>
          <w:rFonts w:ascii="GHEA Grapalat" w:hAnsi="GHEA Grapalat"/>
          <w:sz w:val="24"/>
          <w:szCs w:val="24"/>
          <w:lang w:val="hy-AM"/>
        </w:rPr>
        <w:t>/</w:t>
      </w:r>
      <w:r>
        <w:rPr>
          <w:rFonts w:ascii="GHEA Grapalat" w:hAnsi="GHEA Grapalat"/>
          <w:sz w:val="24"/>
          <w:szCs w:val="24"/>
          <w:lang w:val="hy-AM"/>
        </w:rPr>
        <w:t>0</w:t>
      </w:r>
      <w:r w:rsidR="00284A2F" w:rsidRPr="00F46CF9">
        <w:rPr>
          <w:rFonts w:ascii="GHEA Grapalat" w:hAnsi="GHEA Grapalat"/>
          <w:sz w:val="24"/>
          <w:szCs w:val="24"/>
          <w:lang w:val="hy-AM"/>
        </w:rPr>
        <w:t>1</w:t>
      </w:r>
      <w:r w:rsidR="00B2572B" w:rsidRPr="00CB0C48">
        <w:rPr>
          <w:rFonts w:ascii="GHEA Grapalat" w:hAnsi="GHEA Grapalat" w:cs="Sylfaen"/>
          <w:b/>
          <w:lang w:val="hy-AM"/>
        </w:rPr>
        <w:t>ծածկագրով</w:t>
      </w:r>
    </w:p>
    <w:p w:rsidR="00B2572B" w:rsidRPr="00CB0C48" w:rsidRDefault="00BC04DB" w:rsidP="00B2572B">
      <w:pPr>
        <w:pStyle w:val="31"/>
        <w:spacing w:line="240" w:lineRule="auto"/>
        <w:jc w:val="right"/>
        <w:rPr>
          <w:rFonts w:ascii="GHEA Grapalat" w:hAnsi="GHEA Grapalat" w:cs="Arial"/>
          <w:b/>
          <w:lang w:val="hy-AM"/>
        </w:rPr>
      </w:pPr>
      <w:r w:rsidRPr="00CB0C48">
        <w:rPr>
          <w:rFonts w:ascii="GHEA Grapalat" w:hAnsi="GHEA Grapalat" w:cs="Sylfaen"/>
          <w:b/>
          <w:lang w:val="hy-AM"/>
        </w:rPr>
        <w:t xml:space="preserve">գնանշման հարցման </w:t>
      </w:r>
      <w:r w:rsidR="00B2572B" w:rsidRPr="00CB0C48">
        <w:rPr>
          <w:rFonts w:ascii="GHEA Grapalat" w:hAnsi="GHEA Grapalat" w:cs="Sylfaen"/>
          <w:b/>
          <w:lang w:val="hy-AM"/>
        </w:rPr>
        <w:t>հրավերի</w:t>
      </w:r>
    </w:p>
    <w:p w:rsidR="00B2572B" w:rsidRPr="00CB0C48" w:rsidRDefault="00B2572B" w:rsidP="00B2572B">
      <w:pPr>
        <w:pStyle w:val="31"/>
        <w:spacing w:line="240" w:lineRule="auto"/>
        <w:jc w:val="right"/>
        <w:rPr>
          <w:rFonts w:ascii="GHEA Grapalat" w:hAnsi="GHEA Grapalat"/>
          <w:szCs w:val="24"/>
          <w:lang w:val="hy-AM"/>
        </w:rPr>
      </w:pPr>
    </w:p>
    <w:p w:rsidR="00B2572B" w:rsidRPr="00CB0C48" w:rsidRDefault="00B2572B" w:rsidP="00B2572B">
      <w:pPr>
        <w:rPr>
          <w:rFonts w:ascii="GHEA Grapalat" w:hAnsi="GHEA Grapalat"/>
          <w:lang w:val="hy-AM"/>
        </w:rPr>
      </w:pPr>
    </w:p>
    <w:p w:rsidR="00B2572B" w:rsidRPr="00CB0C48" w:rsidRDefault="00B2572B" w:rsidP="00B2572B">
      <w:pPr>
        <w:ind w:left="-66"/>
        <w:jc w:val="center"/>
        <w:rPr>
          <w:rFonts w:ascii="GHEA Grapalat" w:hAnsi="GHEA Grapalat"/>
          <w:b/>
          <w:sz w:val="20"/>
          <w:lang w:val="hy-AM"/>
        </w:rPr>
      </w:pPr>
      <w:r w:rsidRPr="00CB0C48">
        <w:rPr>
          <w:rFonts w:ascii="GHEA Grapalat" w:hAnsi="GHEA Grapalat"/>
          <w:b/>
          <w:sz w:val="20"/>
          <w:lang w:val="hy-AM"/>
        </w:rPr>
        <w:t>ԴԻՄՈՒՄ</w:t>
      </w:r>
    </w:p>
    <w:p w:rsidR="00B2572B" w:rsidRPr="00CB0C48" w:rsidRDefault="00B2572B" w:rsidP="00B2572B">
      <w:pPr>
        <w:ind w:left="-66"/>
        <w:jc w:val="center"/>
        <w:rPr>
          <w:rFonts w:ascii="GHEA Grapalat" w:hAnsi="GHEA Grapalat"/>
          <w:b/>
          <w:sz w:val="20"/>
          <w:lang w:val="hy-AM"/>
        </w:rPr>
      </w:pPr>
      <w:r w:rsidRPr="00CB0C48">
        <w:rPr>
          <w:rFonts w:ascii="GHEA Grapalat" w:hAnsi="GHEA Grapalat"/>
          <w:b/>
          <w:sz w:val="20"/>
          <w:lang w:val="hy-AM"/>
        </w:rPr>
        <w:t xml:space="preserve">առաջին տեղը զբաղեցրած մասնակցի կողմից հրավերով պահանջվող փաստաթղթերի ներկայացման </w:t>
      </w:r>
    </w:p>
    <w:p w:rsidR="00B2572B" w:rsidRPr="00CB0C48" w:rsidRDefault="00B2572B" w:rsidP="00B2572B">
      <w:pPr>
        <w:rPr>
          <w:rFonts w:ascii="GHEA Grapalat" w:hAnsi="GHEA Grapalat"/>
          <w:lang w:val="hy-AM"/>
        </w:rPr>
      </w:pPr>
    </w:p>
    <w:p w:rsidR="00B2572B" w:rsidRPr="00CB0C48" w:rsidRDefault="00B2572B" w:rsidP="00B2572B">
      <w:pPr>
        <w:rPr>
          <w:rFonts w:ascii="GHEA Grapalat" w:hAnsi="GHEA Grapalat"/>
          <w:lang w:val="hy-AM"/>
        </w:rPr>
      </w:pPr>
    </w:p>
    <w:p w:rsidR="00B2572B" w:rsidRPr="00CB0C48" w:rsidRDefault="00B2572B" w:rsidP="00B2572B">
      <w:pPr>
        <w:ind w:firstLine="720"/>
        <w:jc w:val="both"/>
        <w:rPr>
          <w:rFonts w:ascii="GHEA Grapalat" w:hAnsi="GHEA Grapalat" w:cs="Sylfaen"/>
          <w:szCs w:val="28"/>
          <w:lang w:val="hy-AM"/>
        </w:rPr>
      </w:pPr>
    </w:p>
    <w:p w:rsidR="00B2572B" w:rsidRPr="00CB0C48" w:rsidRDefault="00B2572B" w:rsidP="00B2572B">
      <w:pPr>
        <w:spacing w:line="360" w:lineRule="auto"/>
        <w:ind w:firstLine="567"/>
        <w:jc w:val="both"/>
        <w:rPr>
          <w:rFonts w:ascii="GHEA Grapalat" w:hAnsi="GHEA Grapalat" w:cs="Arial"/>
          <w:sz w:val="20"/>
          <w:szCs w:val="20"/>
          <w:lang w:val="es-ES"/>
        </w:rPr>
      </w:pPr>
      <w:r w:rsidRPr="00CB0C48">
        <w:rPr>
          <w:rFonts w:ascii="GHEA Grapalat" w:hAnsi="GHEA Grapalat" w:cs="Arial"/>
          <w:sz w:val="20"/>
          <w:szCs w:val="20"/>
          <w:u w:val="single"/>
          <w:lang w:val="es-ES"/>
        </w:rPr>
        <w:tab/>
      </w:r>
      <w:r w:rsidRPr="00CB0C48">
        <w:rPr>
          <w:rFonts w:ascii="GHEA Grapalat" w:hAnsi="GHEA Grapalat" w:cs="Arial"/>
          <w:sz w:val="20"/>
          <w:szCs w:val="20"/>
          <w:u w:val="single"/>
          <w:lang w:val="es-ES"/>
        </w:rPr>
        <w:tab/>
      </w:r>
      <w:r w:rsidRPr="00CB0C48">
        <w:rPr>
          <w:rFonts w:ascii="GHEA Grapalat" w:hAnsi="GHEA Grapalat" w:cs="Arial"/>
          <w:sz w:val="20"/>
          <w:szCs w:val="20"/>
          <w:u w:val="single"/>
          <w:lang w:val="es-ES"/>
        </w:rPr>
        <w:tab/>
      </w:r>
      <w:r w:rsidRPr="00CB0C48">
        <w:rPr>
          <w:rFonts w:ascii="GHEA Grapalat" w:hAnsi="GHEA Grapalat" w:cs="Arial"/>
          <w:sz w:val="20"/>
          <w:szCs w:val="20"/>
          <w:u w:val="single"/>
          <w:lang w:val="es-ES"/>
        </w:rPr>
        <w:tab/>
      </w:r>
      <w:r w:rsidRPr="00CB0C48">
        <w:rPr>
          <w:rFonts w:ascii="GHEA Grapalat" w:hAnsi="GHEA Grapalat" w:cs="Arial"/>
          <w:sz w:val="20"/>
          <w:szCs w:val="20"/>
          <w:u w:val="single"/>
          <w:lang w:val="es-ES"/>
        </w:rPr>
        <w:tab/>
      </w:r>
      <w:r w:rsidRPr="00CB0C48">
        <w:rPr>
          <w:rFonts w:ascii="GHEA Grapalat" w:hAnsi="GHEA Grapalat" w:cs="Arial"/>
          <w:sz w:val="20"/>
          <w:szCs w:val="20"/>
          <w:u w:val="single"/>
          <w:lang w:val="es-ES"/>
        </w:rPr>
        <w:tab/>
      </w:r>
      <w:r w:rsidRPr="00CB0C48">
        <w:rPr>
          <w:rFonts w:ascii="GHEA Grapalat" w:hAnsi="GHEA Grapalat" w:cs="Arial"/>
          <w:sz w:val="20"/>
          <w:szCs w:val="20"/>
          <w:u w:val="single"/>
          <w:lang w:val="es-ES"/>
        </w:rPr>
        <w:tab/>
      </w:r>
      <w:r w:rsidRPr="00CB0C48">
        <w:rPr>
          <w:rFonts w:ascii="GHEA Grapalat" w:hAnsi="GHEA Grapalat" w:cs="Arial"/>
          <w:sz w:val="20"/>
          <w:szCs w:val="20"/>
          <w:u w:val="single"/>
          <w:lang w:val="es-ES"/>
        </w:rPr>
        <w:tab/>
        <w:t xml:space="preserve">      </w:t>
      </w:r>
      <w:r w:rsidRPr="00CB0C48">
        <w:rPr>
          <w:rFonts w:ascii="GHEA Grapalat" w:hAnsi="GHEA Grapalat" w:cs="Arial"/>
          <w:sz w:val="20"/>
          <w:szCs w:val="20"/>
          <w:u w:val="single"/>
          <w:lang w:val="es-ES"/>
        </w:rPr>
        <w:tab/>
      </w:r>
      <w:r w:rsidRPr="00CB0C48">
        <w:rPr>
          <w:rFonts w:ascii="GHEA Grapalat" w:hAnsi="GHEA Grapalat" w:cs="Arial"/>
          <w:sz w:val="20"/>
          <w:szCs w:val="20"/>
          <w:u w:val="single"/>
          <w:lang w:val="es-ES"/>
        </w:rPr>
        <w:tab/>
      </w:r>
      <w:r w:rsidRPr="00CB0C48">
        <w:rPr>
          <w:rFonts w:ascii="GHEA Grapalat" w:hAnsi="GHEA Grapalat" w:cs="Arial"/>
          <w:sz w:val="20"/>
          <w:szCs w:val="20"/>
          <w:lang w:val="es-ES"/>
        </w:rPr>
        <w:t xml:space="preserve">-ն, որպես </w:t>
      </w:r>
      <w:r w:rsidR="006704E8">
        <w:rPr>
          <w:rFonts w:ascii="GHEA Grapalat" w:hAnsi="GHEA Grapalat" w:cs="Arial"/>
          <w:sz w:val="20"/>
          <w:szCs w:val="20"/>
          <w:lang w:val="es-ES"/>
        </w:rPr>
        <w:t>ՇՄԱՀ-ԳՀԱՇՁԲ-20</w:t>
      </w:r>
      <w:r w:rsidR="00C24E95" w:rsidRPr="00C24E95">
        <w:rPr>
          <w:rFonts w:ascii="GHEA Grapalat" w:hAnsi="GHEA Grapalat" w:cs="Arial"/>
          <w:sz w:val="20"/>
          <w:szCs w:val="20"/>
          <w:lang w:val="es-ES"/>
        </w:rPr>
        <w:t>/</w:t>
      </w:r>
      <w:r w:rsidR="006704E8">
        <w:rPr>
          <w:rFonts w:ascii="GHEA Grapalat" w:hAnsi="GHEA Grapalat" w:cs="Arial"/>
          <w:sz w:val="20"/>
          <w:szCs w:val="20"/>
          <w:lang w:val="hy-AM"/>
        </w:rPr>
        <w:t>0</w:t>
      </w:r>
      <w:r w:rsidR="00C24E95" w:rsidRPr="00C24E95">
        <w:rPr>
          <w:rFonts w:ascii="GHEA Grapalat" w:hAnsi="GHEA Grapalat" w:cs="Arial"/>
          <w:sz w:val="20"/>
          <w:szCs w:val="20"/>
          <w:lang w:val="es-ES"/>
        </w:rPr>
        <w:t>1</w:t>
      </w:r>
    </w:p>
    <w:p w:rsidR="00B2572B" w:rsidRPr="00CB0C48" w:rsidRDefault="00B2572B" w:rsidP="00B2572B">
      <w:pPr>
        <w:jc w:val="both"/>
        <w:rPr>
          <w:rFonts w:ascii="GHEA Grapalat" w:hAnsi="GHEA Grapalat" w:cs="Arial"/>
          <w:sz w:val="20"/>
          <w:szCs w:val="20"/>
          <w:u w:val="single"/>
          <w:lang w:val="es-ES"/>
        </w:rPr>
      </w:pPr>
      <w:r w:rsidRPr="00CB0C48">
        <w:rPr>
          <w:rFonts w:ascii="GHEA Grapalat" w:hAnsi="GHEA Grapalat"/>
          <w:sz w:val="20"/>
          <w:vertAlign w:val="superscript"/>
          <w:lang w:val="es-ES"/>
        </w:rPr>
        <w:t xml:space="preserve">                                                    </w:t>
      </w:r>
      <w:r w:rsidRPr="00CB0C48">
        <w:rPr>
          <w:rFonts w:ascii="GHEA Grapalat" w:hAnsi="GHEA Grapalat"/>
          <w:sz w:val="20"/>
          <w:vertAlign w:val="superscript"/>
          <w:lang w:val="hy-AM"/>
        </w:rPr>
        <w:t>առաջին տեղը զբաղեց</w:t>
      </w:r>
      <w:r w:rsidRPr="00CB0C48">
        <w:rPr>
          <w:rFonts w:ascii="GHEA Grapalat" w:hAnsi="GHEA Grapalat"/>
          <w:sz w:val="20"/>
          <w:vertAlign w:val="superscript"/>
        </w:rPr>
        <w:t>րած</w:t>
      </w:r>
      <w:r w:rsidRPr="00CB0C48">
        <w:rPr>
          <w:rFonts w:ascii="GHEA Grapalat" w:hAnsi="GHEA Grapalat"/>
          <w:sz w:val="20"/>
          <w:vertAlign w:val="superscript"/>
          <w:lang w:val="hy-AM"/>
        </w:rPr>
        <w:t xml:space="preserve"> մասնակցի անվանումը</w:t>
      </w:r>
    </w:p>
    <w:p w:rsidR="00B2572B" w:rsidRPr="00CB0C48" w:rsidRDefault="00B2572B" w:rsidP="00B2572B">
      <w:pPr>
        <w:spacing w:line="360" w:lineRule="auto"/>
        <w:jc w:val="both"/>
        <w:rPr>
          <w:rFonts w:ascii="GHEA Grapalat" w:hAnsi="GHEA Grapalat"/>
          <w:lang w:val="hy-AM"/>
        </w:rPr>
      </w:pPr>
      <w:r w:rsidRPr="00CB0C48">
        <w:rPr>
          <w:rFonts w:ascii="GHEA Grapalat" w:hAnsi="GHEA Grapalat" w:cs="Arial"/>
          <w:sz w:val="20"/>
          <w:szCs w:val="20"/>
          <w:lang w:val="es-ES"/>
        </w:rPr>
        <w:t xml:space="preserve">ծածկագրով </w:t>
      </w:r>
      <w:r w:rsidR="00BC04DB" w:rsidRPr="00CB0C48">
        <w:rPr>
          <w:rFonts w:ascii="GHEA Grapalat" w:hAnsi="GHEA Grapalat" w:cs="Arial"/>
          <w:sz w:val="20"/>
          <w:szCs w:val="20"/>
          <w:lang w:val="es-ES"/>
        </w:rPr>
        <w:t xml:space="preserve">գնանշման հարցման </w:t>
      </w:r>
      <w:r w:rsidRPr="00CB0C48">
        <w:rPr>
          <w:rFonts w:ascii="GHEA Grapalat" w:hAnsi="GHEA Grapalat" w:cs="Arial"/>
          <w:sz w:val="20"/>
          <w:szCs w:val="20"/>
          <w:lang w:val="es-ES"/>
        </w:rPr>
        <w:t>շրջանակում առաջին տեղը զբաղեցրած մասնակից, կից ներկայացնում է նույն հրավերով սահմանված որակավորման չափանիշների պահանջներին իր համապատասխանությունը հիմնավորող` հրավերով նախատեսված փաստաթղթերը:</w:t>
      </w:r>
    </w:p>
    <w:p w:rsidR="00B2572B" w:rsidRPr="00CB0C48" w:rsidRDefault="00B2572B" w:rsidP="00B2572B">
      <w:pPr>
        <w:ind w:left="720" w:firstLine="720"/>
        <w:jc w:val="right"/>
        <w:rPr>
          <w:rFonts w:ascii="GHEA Grapalat" w:hAnsi="GHEA Grapalat"/>
          <w:sz w:val="20"/>
          <w:lang w:val="es-ES"/>
        </w:rPr>
      </w:pPr>
    </w:p>
    <w:p w:rsidR="00B2572B" w:rsidRPr="00CB0C48" w:rsidRDefault="00B2572B" w:rsidP="00B2572B">
      <w:pPr>
        <w:ind w:left="720" w:firstLine="720"/>
        <w:jc w:val="right"/>
        <w:rPr>
          <w:rFonts w:ascii="GHEA Grapalat" w:hAnsi="GHEA Grapalat"/>
          <w:sz w:val="20"/>
          <w:lang w:val="es-ES"/>
        </w:rPr>
      </w:pPr>
    </w:p>
    <w:p w:rsidR="00B2572B" w:rsidRPr="00CB0C48" w:rsidRDefault="00B2572B" w:rsidP="00B2572B">
      <w:pPr>
        <w:ind w:left="720" w:firstLine="720"/>
        <w:jc w:val="right"/>
        <w:rPr>
          <w:rFonts w:ascii="GHEA Grapalat" w:hAnsi="GHEA Grapalat"/>
          <w:sz w:val="20"/>
          <w:lang w:val="es-ES"/>
        </w:rPr>
      </w:pPr>
    </w:p>
    <w:p w:rsidR="00B2572B" w:rsidRPr="00CB0C48" w:rsidRDefault="00B2572B" w:rsidP="00B2572B">
      <w:pPr>
        <w:ind w:left="720" w:firstLine="720"/>
        <w:jc w:val="right"/>
        <w:rPr>
          <w:rFonts w:ascii="GHEA Grapalat" w:hAnsi="GHEA Grapalat"/>
          <w:sz w:val="20"/>
          <w:lang w:val="es-ES"/>
        </w:rPr>
      </w:pPr>
    </w:p>
    <w:p w:rsidR="00B2572B" w:rsidRPr="00CB0C48" w:rsidRDefault="00B2572B" w:rsidP="00B2572B">
      <w:pPr>
        <w:ind w:left="720" w:firstLine="720"/>
        <w:jc w:val="right"/>
        <w:rPr>
          <w:rFonts w:ascii="GHEA Grapalat" w:hAnsi="GHEA Grapalat"/>
          <w:sz w:val="20"/>
          <w:lang w:val="es-ES"/>
        </w:rPr>
      </w:pPr>
    </w:p>
    <w:p w:rsidR="00B2572B" w:rsidRPr="00CB0C48" w:rsidRDefault="00B2572B" w:rsidP="00B2572B">
      <w:pPr>
        <w:rPr>
          <w:rFonts w:ascii="GHEA Grapalat" w:hAnsi="GHEA Grapalat"/>
          <w:sz w:val="20"/>
          <w:lang w:val="es-ES"/>
        </w:rPr>
      </w:pPr>
    </w:p>
    <w:p w:rsidR="00B2572B" w:rsidRPr="00CB0C48" w:rsidRDefault="00B2572B" w:rsidP="00B2572B">
      <w:pPr>
        <w:jc w:val="both"/>
        <w:rPr>
          <w:rFonts w:ascii="GHEA Grapalat" w:hAnsi="GHEA Grapalat"/>
          <w:sz w:val="20"/>
          <w:u w:val="single"/>
          <w:lang w:val="es-ES"/>
        </w:rPr>
      </w:pPr>
      <w:r w:rsidRPr="00CB0C48">
        <w:rPr>
          <w:rFonts w:ascii="GHEA Grapalat" w:hAnsi="GHEA Grapalat"/>
          <w:sz w:val="20"/>
          <w:u w:val="single"/>
          <w:lang w:val="es-ES"/>
        </w:rPr>
        <w:tab/>
      </w:r>
      <w:r w:rsidRPr="00CB0C48">
        <w:rPr>
          <w:rFonts w:ascii="GHEA Grapalat" w:hAnsi="GHEA Grapalat"/>
          <w:sz w:val="20"/>
          <w:u w:val="single"/>
          <w:lang w:val="es-ES"/>
        </w:rPr>
        <w:tab/>
      </w:r>
      <w:r w:rsidRPr="00CB0C48">
        <w:rPr>
          <w:rFonts w:ascii="GHEA Grapalat" w:hAnsi="GHEA Grapalat"/>
          <w:sz w:val="20"/>
          <w:u w:val="single"/>
          <w:lang w:val="es-ES"/>
        </w:rPr>
        <w:tab/>
      </w:r>
      <w:r w:rsidRPr="00CB0C48">
        <w:rPr>
          <w:rFonts w:ascii="GHEA Grapalat" w:hAnsi="GHEA Grapalat"/>
          <w:sz w:val="20"/>
          <w:u w:val="single"/>
          <w:lang w:val="es-ES"/>
        </w:rPr>
        <w:tab/>
      </w:r>
      <w:r w:rsidRPr="00CB0C48">
        <w:rPr>
          <w:rFonts w:ascii="GHEA Grapalat" w:hAnsi="GHEA Grapalat"/>
          <w:sz w:val="20"/>
          <w:u w:val="single"/>
          <w:lang w:val="es-ES"/>
        </w:rPr>
        <w:tab/>
      </w:r>
      <w:r w:rsidRPr="00CB0C48">
        <w:rPr>
          <w:rFonts w:ascii="GHEA Grapalat" w:hAnsi="GHEA Grapalat"/>
          <w:sz w:val="20"/>
          <w:u w:val="single"/>
          <w:lang w:val="es-ES"/>
        </w:rPr>
        <w:tab/>
      </w:r>
      <w:r w:rsidRPr="00CB0C48">
        <w:rPr>
          <w:rFonts w:ascii="GHEA Grapalat" w:hAnsi="GHEA Grapalat"/>
          <w:sz w:val="20"/>
          <w:u w:val="single"/>
          <w:lang w:val="es-ES"/>
        </w:rPr>
        <w:tab/>
      </w:r>
      <w:r w:rsidRPr="00CB0C48">
        <w:rPr>
          <w:rFonts w:ascii="GHEA Grapalat" w:hAnsi="GHEA Grapalat"/>
          <w:sz w:val="20"/>
          <w:u w:val="single"/>
          <w:lang w:val="es-ES"/>
        </w:rPr>
        <w:tab/>
      </w:r>
      <w:r w:rsidRPr="00CB0C48">
        <w:rPr>
          <w:rFonts w:ascii="GHEA Grapalat" w:hAnsi="GHEA Grapalat"/>
          <w:sz w:val="20"/>
          <w:u w:val="single"/>
          <w:lang w:val="es-ES"/>
        </w:rPr>
        <w:tab/>
      </w:r>
      <w:r w:rsidRPr="00CB0C48">
        <w:rPr>
          <w:rFonts w:ascii="GHEA Grapalat" w:hAnsi="GHEA Grapalat"/>
          <w:sz w:val="20"/>
          <w:lang w:val="es-ES"/>
        </w:rPr>
        <w:tab/>
      </w:r>
      <w:r w:rsidRPr="00CB0C48">
        <w:rPr>
          <w:rFonts w:ascii="GHEA Grapalat" w:hAnsi="GHEA Grapalat"/>
          <w:sz w:val="20"/>
          <w:u w:val="single"/>
          <w:lang w:val="es-ES"/>
        </w:rPr>
        <w:tab/>
      </w:r>
      <w:r w:rsidRPr="00CB0C48">
        <w:rPr>
          <w:rFonts w:ascii="GHEA Grapalat" w:hAnsi="GHEA Grapalat"/>
          <w:sz w:val="20"/>
          <w:u w:val="single"/>
          <w:lang w:val="es-ES"/>
        </w:rPr>
        <w:tab/>
      </w:r>
      <w:r w:rsidRPr="00CB0C48">
        <w:rPr>
          <w:rFonts w:ascii="GHEA Grapalat" w:hAnsi="GHEA Grapalat"/>
          <w:sz w:val="20"/>
          <w:u w:val="single"/>
          <w:lang w:val="es-ES"/>
        </w:rPr>
        <w:tab/>
      </w:r>
    </w:p>
    <w:p w:rsidR="00B2572B" w:rsidRPr="00CB0C48" w:rsidRDefault="00B2572B" w:rsidP="00B2572B">
      <w:pPr>
        <w:jc w:val="both"/>
        <w:rPr>
          <w:rFonts w:ascii="GHEA Grapalat" w:hAnsi="GHEA Grapalat" w:cs="Sylfaen"/>
          <w:sz w:val="20"/>
          <w:vertAlign w:val="superscript"/>
          <w:lang w:val="hy-AM"/>
        </w:rPr>
      </w:pPr>
      <w:r w:rsidRPr="00CB0C48">
        <w:rPr>
          <w:rFonts w:ascii="GHEA Grapalat" w:hAnsi="GHEA Grapalat" w:cs="Sylfaen"/>
          <w:sz w:val="20"/>
          <w:vertAlign w:val="superscript"/>
          <w:lang w:val="es-ES"/>
        </w:rPr>
        <w:t xml:space="preserve">      </w:t>
      </w:r>
      <w:r w:rsidRPr="00CB0C48">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CB0C48">
        <w:rPr>
          <w:rFonts w:ascii="GHEA Grapalat" w:hAnsi="GHEA Grapalat" w:cs="Sylfaen"/>
          <w:sz w:val="20"/>
          <w:vertAlign w:val="superscript"/>
          <w:lang w:val="es-ES"/>
        </w:rPr>
        <w:t xml:space="preserve">  </w:t>
      </w:r>
      <w:r w:rsidRPr="00CB0C48">
        <w:rPr>
          <w:rFonts w:ascii="GHEA Grapalat" w:hAnsi="GHEA Grapalat" w:cs="Sylfaen"/>
          <w:sz w:val="20"/>
          <w:vertAlign w:val="superscript"/>
          <w:lang w:val="es-ES"/>
        </w:rPr>
        <w:tab/>
      </w:r>
      <w:r w:rsidRPr="00CB0C48">
        <w:rPr>
          <w:rFonts w:ascii="GHEA Grapalat" w:hAnsi="GHEA Grapalat" w:cs="Sylfaen"/>
          <w:sz w:val="20"/>
          <w:vertAlign w:val="superscript"/>
          <w:lang w:val="es-ES"/>
        </w:rPr>
        <w:tab/>
      </w:r>
      <w:r w:rsidRPr="00CB0C48">
        <w:rPr>
          <w:rFonts w:ascii="GHEA Grapalat" w:hAnsi="GHEA Grapalat" w:cs="Sylfaen"/>
          <w:sz w:val="20"/>
          <w:vertAlign w:val="superscript"/>
          <w:lang w:val="es-ES"/>
        </w:rPr>
        <w:tab/>
      </w:r>
      <w:r w:rsidRPr="00CB0C48">
        <w:rPr>
          <w:rFonts w:ascii="GHEA Grapalat" w:hAnsi="GHEA Grapalat" w:cs="Sylfaen"/>
          <w:sz w:val="20"/>
          <w:vertAlign w:val="superscript"/>
          <w:lang w:val="es-ES"/>
        </w:rPr>
        <w:tab/>
      </w:r>
      <w:r w:rsidRPr="00CB0C48">
        <w:rPr>
          <w:rFonts w:ascii="GHEA Grapalat" w:hAnsi="GHEA Grapalat" w:cs="Sylfaen"/>
          <w:sz w:val="20"/>
          <w:vertAlign w:val="superscript"/>
          <w:lang w:val="hy-AM"/>
        </w:rPr>
        <w:t>ստորագրություն</w:t>
      </w:r>
      <w:r w:rsidRPr="00CB0C48">
        <w:rPr>
          <w:rFonts w:ascii="GHEA Grapalat" w:hAnsi="GHEA Grapalat" w:cs="Sylfaen"/>
          <w:sz w:val="20"/>
          <w:vertAlign w:val="superscript"/>
          <w:lang w:val="hy-AM"/>
        </w:rPr>
        <w:tab/>
      </w:r>
    </w:p>
    <w:p w:rsidR="00B2572B" w:rsidRPr="00CB0C48" w:rsidRDefault="00B2572B" w:rsidP="00B2572B">
      <w:pPr>
        <w:jc w:val="both"/>
        <w:rPr>
          <w:rFonts w:ascii="GHEA Grapalat" w:hAnsi="GHEA Grapalat"/>
          <w:sz w:val="20"/>
          <w:lang w:val="es-ES"/>
        </w:rPr>
      </w:pPr>
    </w:p>
    <w:p w:rsidR="00B2572B" w:rsidRPr="00CB0C48" w:rsidRDefault="00B2572B" w:rsidP="00B2572B">
      <w:pPr>
        <w:jc w:val="both"/>
        <w:rPr>
          <w:rFonts w:ascii="GHEA Grapalat" w:hAnsi="GHEA Grapalat"/>
          <w:sz w:val="20"/>
          <w:lang w:val="hy-AM"/>
        </w:rPr>
      </w:pPr>
      <w:r w:rsidRPr="00CB0C48">
        <w:rPr>
          <w:rFonts w:ascii="GHEA Grapalat" w:hAnsi="GHEA Grapalat"/>
          <w:sz w:val="20"/>
          <w:lang w:val="hy-AM"/>
        </w:rPr>
        <w:t xml:space="preserve"> </w:t>
      </w:r>
    </w:p>
    <w:p w:rsidR="00B2572B" w:rsidRPr="00CB0C48" w:rsidRDefault="00B2572B" w:rsidP="00B2572B">
      <w:pPr>
        <w:jc w:val="right"/>
        <w:rPr>
          <w:rFonts w:ascii="GHEA Grapalat" w:hAnsi="GHEA Grapalat"/>
          <w:sz w:val="20"/>
          <w:lang w:val="hy-AM"/>
        </w:rPr>
      </w:pPr>
      <w:r w:rsidRPr="00CB0C48">
        <w:rPr>
          <w:rFonts w:ascii="GHEA Grapalat" w:hAnsi="GHEA Grapalat"/>
          <w:sz w:val="20"/>
          <w:lang w:val="hy-AM"/>
        </w:rPr>
        <w:t xml:space="preserve">    </w:t>
      </w:r>
    </w:p>
    <w:p w:rsidR="00B2572B" w:rsidRPr="00CB0C48" w:rsidRDefault="00B2572B" w:rsidP="00B2572B">
      <w:pPr>
        <w:jc w:val="right"/>
        <w:rPr>
          <w:rFonts w:ascii="GHEA Grapalat" w:hAnsi="GHEA Grapalat" w:cs="Arial"/>
          <w:sz w:val="20"/>
          <w:lang w:val="hy-AM"/>
        </w:rPr>
      </w:pPr>
      <w:r w:rsidRPr="00CB0C48">
        <w:rPr>
          <w:rFonts w:ascii="GHEA Grapalat" w:hAnsi="GHEA Grapalat" w:cs="Sylfaen"/>
          <w:sz w:val="20"/>
          <w:lang w:val="hy-AM"/>
        </w:rPr>
        <w:t>Կ</w:t>
      </w:r>
      <w:r w:rsidRPr="00CB0C48">
        <w:rPr>
          <w:rFonts w:ascii="GHEA Grapalat" w:hAnsi="GHEA Grapalat" w:cs="Arial"/>
          <w:sz w:val="20"/>
          <w:lang w:val="hy-AM"/>
        </w:rPr>
        <w:t xml:space="preserve">. </w:t>
      </w:r>
      <w:r w:rsidRPr="00CB0C48">
        <w:rPr>
          <w:rFonts w:ascii="GHEA Grapalat" w:hAnsi="GHEA Grapalat" w:cs="Sylfaen"/>
          <w:sz w:val="20"/>
          <w:lang w:val="hy-AM"/>
        </w:rPr>
        <w:t>Տ</w:t>
      </w:r>
      <w:r w:rsidRPr="00CB0C48">
        <w:rPr>
          <w:rFonts w:ascii="GHEA Grapalat" w:hAnsi="GHEA Grapalat" w:cs="Arial"/>
          <w:sz w:val="20"/>
          <w:lang w:val="hy-AM"/>
        </w:rPr>
        <w:t>.</w:t>
      </w:r>
      <w:r w:rsidRPr="00364C88">
        <w:rPr>
          <w:rStyle w:val="af6"/>
          <w:rFonts w:ascii="GHEA Grapalat" w:hAnsi="GHEA Grapalat" w:cs="Arial"/>
          <w:color w:val="FFFFFF"/>
          <w:sz w:val="20"/>
          <w:lang w:val="hy-AM"/>
        </w:rPr>
        <w:footnoteReference w:id="16"/>
      </w:r>
      <w:r w:rsidRPr="00CB0C48">
        <w:rPr>
          <w:rFonts w:ascii="GHEA Grapalat" w:hAnsi="GHEA Grapalat" w:cs="Arial"/>
          <w:sz w:val="20"/>
          <w:lang w:val="hy-AM"/>
        </w:rPr>
        <w:tab/>
      </w:r>
      <w:r w:rsidRPr="00CB0C48">
        <w:rPr>
          <w:rFonts w:ascii="GHEA Grapalat" w:hAnsi="GHEA Grapalat" w:cs="Arial"/>
          <w:sz w:val="20"/>
          <w:lang w:val="hy-AM"/>
        </w:rPr>
        <w:tab/>
        <w:t xml:space="preserve"> </w:t>
      </w:r>
    </w:p>
    <w:p w:rsidR="00B2572B" w:rsidRPr="00CB0C48" w:rsidRDefault="00B2572B" w:rsidP="00B2572B">
      <w:pPr>
        <w:jc w:val="right"/>
        <w:rPr>
          <w:rFonts w:ascii="GHEA Grapalat" w:hAnsi="GHEA Grapalat"/>
          <w:sz w:val="20"/>
          <w:lang w:val="hy-AM"/>
        </w:rPr>
      </w:pPr>
    </w:p>
    <w:p w:rsidR="00B2572B" w:rsidRPr="00CB0C48" w:rsidRDefault="00B2572B" w:rsidP="00B2572B">
      <w:pPr>
        <w:jc w:val="right"/>
        <w:rPr>
          <w:rFonts w:ascii="GHEA Grapalat" w:hAnsi="GHEA Grapalat"/>
          <w:sz w:val="20"/>
          <w:lang w:val="hy-AM"/>
        </w:rPr>
      </w:pPr>
    </w:p>
    <w:p w:rsidR="00B2572B" w:rsidRPr="00CB0C48" w:rsidRDefault="00B2572B" w:rsidP="00B2572B">
      <w:pPr>
        <w:jc w:val="right"/>
        <w:rPr>
          <w:rFonts w:ascii="GHEA Grapalat" w:hAnsi="GHEA Grapalat"/>
          <w:sz w:val="20"/>
          <w:lang w:val="hy-AM"/>
        </w:rPr>
      </w:pPr>
    </w:p>
    <w:p w:rsidR="00B2572B" w:rsidRPr="00CB0C48" w:rsidRDefault="00B2572B" w:rsidP="00B2572B">
      <w:pPr>
        <w:jc w:val="right"/>
        <w:rPr>
          <w:rFonts w:ascii="GHEA Grapalat" w:hAnsi="GHEA Grapalat"/>
          <w:sz w:val="20"/>
          <w:lang w:val="hy-AM"/>
        </w:rPr>
      </w:pPr>
    </w:p>
    <w:p w:rsidR="00B2572B" w:rsidRPr="00CB0C48" w:rsidRDefault="00B2572B" w:rsidP="00B2572B">
      <w:pPr>
        <w:jc w:val="right"/>
        <w:rPr>
          <w:rFonts w:ascii="GHEA Grapalat" w:hAnsi="GHEA Grapalat"/>
          <w:sz w:val="20"/>
          <w:lang w:val="hy-AM"/>
        </w:rPr>
      </w:pPr>
    </w:p>
    <w:p w:rsidR="00B2572B" w:rsidRPr="00CB0C48" w:rsidRDefault="00B2572B" w:rsidP="00B2572B">
      <w:pPr>
        <w:jc w:val="right"/>
        <w:rPr>
          <w:rFonts w:ascii="GHEA Grapalat" w:hAnsi="GHEA Grapalat"/>
          <w:sz w:val="20"/>
          <w:lang w:val="hy-AM"/>
        </w:rPr>
      </w:pPr>
    </w:p>
    <w:p w:rsidR="00B2572B" w:rsidRPr="00CB0C48" w:rsidRDefault="00B2572B" w:rsidP="00B2572B">
      <w:pPr>
        <w:jc w:val="right"/>
        <w:rPr>
          <w:rFonts w:ascii="GHEA Grapalat" w:hAnsi="GHEA Grapalat"/>
          <w:sz w:val="20"/>
          <w:lang w:val="hy-AM"/>
        </w:rPr>
      </w:pPr>
    </w:p>
    <w:p w:rsidR="00B2572B" w:rsidRPr="00CB0C48" w:rsidRDefault="00B2572B" w:rsidP="00B2572B">
      <w:pPr>
        <w:jc w:val="right"/>
        <w:rPr>
          <w:rFonts w:ascii="GHEA Grapalat" w:hAnsi="GHEA Grapalat"/>
          <w:sz w:val="20"/>
          <w:lang w:val="hy-AM"/>
        </w:rPr>
      </w:pPr>
    </w:p>
    <w:p w:rsidR="00B2572B" w:rsidRPr="00CB0C48" w:rsidRDefault="00B2572B" w:rsidP="00B2572B">
      <w:pPr>
        <w:jc w:val="right"/>
        <w:rPr>
          <w:rFonts w:ascii="GHEA Grapalat" w:hAnsi="GHEA Grapalat"/>
          <w:sz w:val="20"/>
          <w:lang w:val="hy-AM"/>
        </w:rPr>
      </w:pPr>
    </w:p>
    <w:p w:rsidR="00B2572B" w:rsidRPr="00CB0C48" w:rsidRDefault="00B2572B" w:rsidP="00B2572B">
      <w:pPr>
        <w:jc w:val="right"/>
        <w:rPr>
          <w:rFonts w:ascii="GHEA Grapalat" w:hAnsi="GHEA Grapalat"/>
          <w:sz w:val="20"/>
          <w:lang w:val="hy-AM"/>
        </w:rPr>
      </w:pPr>
    </w:p>
    <w:p w:rsidR="00B2572B" w:rsidRPr="00CB0C48" w:rsidRDefault="00B2572B" w:rsidP="00B2572B">
      <w:pPr>
        <w:jc w:val="right"/>
        <w:rPr>
          <w:rFonts w:ascii="GHEA Grapalat" w:hAnsi="GHEA Grapalat"/>
          <w:sz w:val="20"/>
          <w:lang w:val="hy-AM"/>
        </w:rPr>
      </w:pPr>
    </w:p>
    <w:p w:rsidR="00B2572B" w:rsidRPr="00CB0C48" w:rsidRDefault="00B2572B" w:rsidP="00B2572B">
      <w:pPr>
        <w:jc w:val="right"/>
        <w:rPr>
          <w:rFonts w:ascii="GHEA Grapalat" w:hAnsi="GHEA Grapalat"/>
          <w:sz w:val="20"/>
          <w:lang w:val="hy-AM"/>
        </w:rPr>
      </w:pPr>
    </w:p>
    <w:p w:rsidR="00B2572B" w:rsidRPr="00CB0C48" w:rsidRDefault="00B2572B" w:rsidP="00B2572B">
      <w:pPr>
        <w:jc w:val="right"/>
        <w:rPr>
          <w:rFonts w:ascii="GHEA Grapalat" w:hAnsi="GHEA Grapalat"/>
          <w:sz w:val="20"/>
          <w:lang w:val="hy-AM"/>
        </w:rPr>
      </w:pPr>
    </w:p>
    <w:p w:rsidR="00B2572B" w:rsidRPr="00CB0C48" w:rsidRDefault="00B2572B" w:rsidP="00B2572B">
      <w:pPr>
        <w:jc w:val="right"/>
        <w:rPr>
          <w:rFonts w:ascii="GHEA Grapalat" w:hAnsi="GHEA Grapalat"/>
          <w:sz w:val="20"/>
          <w:lang w:val="hy-AM"/>
        </w:rPr>
      </w:pPr>
    </w:p>
    <w:p w:rsidR="00B2572B" w:rsidRPr="00CB0C48" w:rsidRDefault="00B2572B" w:rsidP="00B2572B">
      <w:pPr>
        <w:jc w:val="right"/>
        <w:rPr>
          <w:rFonts w:ascii="GHEA Grapalat" w:hAnsi="GHEA Grapalat"/>
          <w:sz w:val="20"/>
          <w:lang w:val="hy-AM"/>
        </w:rPr>
      </w:pPr>
    </w:p>
    <w:p w:rsidR="00B2572B" w:rsidRPr="00CB0C48" w:rsidRDefault="00B2572B" w:rsidP="00B2572B">
      <w:pPr>
        <w:jc w:val="right"/>
        <w:rPr>
          <w:rFonts w:ascii="GHEA Grapalat" w:hAnsi="GHEA Grapalat"/>
          <w:sz w:val="20"/>
          <w:lang w:val="hy-AM"/>
        </w:rPr>
      </w:pPr>
    </w:p>
    <w:p w:rsidR="00B2572B" w:rsidRPr="00CB0C48" w:rsidRDefault="00B2572B" w:rsidP="00B2572B">
      <w:pPr>
        <w:jc w:val="right"/>
        <w:rPr>
          <w:rFonts w:ascii="GHEA Grapalat" w:hAnsi="GHEA Grapalat"/>
          <w:sz w:val="20"/>
          <w:lang w:val="hy-AM"/>
        </w:rPr>
      </w:pPr>
    </w:p>
    <w:p w:rsidR="00B2572B" w:rsidRPr="00CB0C48" w:rsidRDefault="00B2572B" w:rsidP="00B2572B">
      <w:pPr>
        <w:jc w:val="right"/>
        <w:rPr>
          <w:rFonts w:ascii="GHEA Grapalat" w:hAnsi="GHEA Grapalat"/>
          <w:sz w:val="20"/>
          <w:lang w:val="hy-AM"/>
        </w:rPr>
      </w:pPr>
      <w:r w:rsidRPr="00CB0C48">
        <w:rPr>
          <w:rFonts w:ascii="GHEA Grapalat" w:hAnsi="GHEA Grapalat"/>
          <w:sz w:val="20"/>
          <w:lang w:val="hy-AM"/>
        </w:rPr>
        <w:br w:type="page"/>
      </w:r>
    </w:p>
    <w:p w:rsidR="00B2572B" w:rsidRPr="00CB0C48" w:rsidRDefault="00B2572B" w:rsidP="00B2572B">
      <w:pPr>
        <w:jc w:val="right"/>
        <w:rPr>
          <w:rFonts w:ascii="GHEA Grapalat" w:hAnsi="GHEA Grapalat"/>
          <w:sz w:val="20"/>
          <w:lang w:val="hy-AM"/>
        </w:rPr>
      </w:pPr>
    </w:p>
    <w:p w:rsidR="00B2572B" w:rsidRPr="00CB0C48" w:rsidRDefault="00B2572B" w:rsidP="00B2572B">
      <w:pPr>
        <w:jc w:val="right"/>
        <w:rPr>
          <w:rFonts w:ascii="GHEA Grapalat" w:hAnsi="GHEA Grapalat"/>
          <w:sz w:val="20"/>
          <w:lang w:val="hy-AM"/>
        </w:rPr>
      </w:pPr>
    </w:p>
    <w:p w:rsidR="00B2572B" w:rsidRPr="00CB0C48" w:rsidRDefault="00B2572B" w:rsidP="00B2572B">
      <w:pPr>
        <w:rPr>
          <w:lang w:val="hy-AM"/>
        </w:rPr>
      </w:pPr>
    </w:p>
    <w:p w:rsidR="00B2572B" w:rsidRPr="00CB0C48" w:rsidRDefault="00B2572B" w:rsidP="00D47316">
      <w:pPr>
        <w:pStyle w:val="3"/>
        <w:spacing w:line="240" w:lineRule="auto"/>
        <w:ind w:firstLine="567"/>
        <w:jc w:val="right"/>
        <w:rPr>
          <w:rFonts w:ascii="GHEA Grapalat" w:hAnsi="GHEA Grapalat" w:cs="Arial"/>
          <w:b/>
          <w:i w:val="0"/>
          <w:lang w:val="hy-AM"/>
        </w:rPr>
      </w:pPr>
      <w:r w:rsidRPr="00CB0C48">
        <w:rPr>
          <w:rFonts w:ascii="GHEA Grapalat" w:hAnsi="GHEA Grapalat" w:cs="Sylfaen"/>
          <w:b/>
          <w:i w:val="0"/>
          <w:lang w:val="hy-AM"/>
        </w:rPr>
        <w:t>Հավելված</w:t>
      </w:r>
      <w:r w:rsidRPr="00CB0C48">
        <w:rPr>
          <w:rFonts w:ascii="GHEA Grapalat" w:hAnsi="GHEA Grapalat" w:cs="Arial"/>
          <w:b/>
          <w:i w:val="0"/>
          <w:lang w:val="hy-AM"/>
        </w:rPr>
        <w:t xml:space="preserve"> </w:t>
      </w:r>
      <w:r w:rsidR="00C14E1E" w:rsidRPr="002865DC">
        <w:rPr>
          <w:rFonts w:ascii="GHEA Grapalat" w:hAnsi="GHEA Grapalat" w:cs="Arial"/>
          <w:b/>
          <w:i w:val="0"/>
          <w:lang w:val="hy-AM"/>
        </w:rPr>
        <w:t>3</w:t>
      </w:r>
      <w:r w:rsidRPr="00CB0C48">
        <w:rPr>
          <w:rFonts w:ascii="GHEA Grapalat" w:hAnsi="GHEA Grapalat" w:cs="Arial"/>
          <w:b/>
          <w:i w:val="0"/>
          <w:lang w:val="hy-AM"/>
        </w:rPr>
        <w:t>.</w:t>
      </w:r>
      <w:r w:rsidR="00883127" w:rsidRPr="00CB0C48">
        <w:rPr>
          <w:rFonts w:ascii="GHEA Grapalat" w:hAnsi="GHEA Grapalat" w:cs="Arial"/>
          <w:b/>
          <w:i w:val="0"/>
          <w:lang w:val="hy-AM"/>
        </w:rPr>
        <w:t>1</w:t>
      </w:r>
    </w:p>
    <w:p w:rsidR="00B2572B" w:rsidRPr="00CB0C48" w:rsidRDefault="006704E8" w:rsidP="00B2572B">
      <w:pPr>
        <w:pStyle w:val="31"/>
        <w:spacing w:line="240" w:lineRule="auto"/>
        <w:jc w:val="right"/>
        <w:rPr>
          <w:rFonts w:ascii="GHEA Grapalat" w:hAnsi="GHEA Grapalat" w:cs="Arial"/>
          <w:b/>
          <w:lang w:val="hy-AM"/>
        </w:rPr>
      </w:pPr>
      <w:r>
        <w:rPr>
          <w:rFonts w:ascii="GHEA Grapalat" w:hAnsi="GHEA Grapalat"/>
          <w:sz w:val="24"/>
          <w:szCs w:val="24"/>
          <w:lang w:val="hy-AM"/>
        </w:rPr>
        <w:t>ՇՄԱՀ-ԳՀԱՇՁԲ-20</w:t>
      </w:r>
      <w:r w:rsidR="00284A2F" w:rsidRPr="00F46CF9">
        <w:rPr>
          <w:rFonts w:ascii="GHEA Grapalat" w:hAnsi="GHEA Grapalat"/>
          <w:sz w:val="24"/>
          <w:szCs w:val="24"/>
          <w:lang w:val="hy-AM"/>
        </w:rPr>
        <w:t>/</w:t>
      </w:r>
      <w:r>
        <w:rPr>
          <w:rFonts w:ascii="GHEA Grapalat" w:hAnsi="GHEA Grapalat"/>
          <w:sz w:val="24"/>
          <w:szCs w:val="24"/>
          <w:lang w:val="hy-AM"/>
        </w:rPr>
        <w:t>0</w:t>
      </w:r>
      <w:r w:rsidR="00284A2F" w:rsidRPr="00F46CF9">
        <w:rPr>
          <w:rFonts w:ascii="GHEA Grapalat" w:hAnsi="GHEA Grapalat"/>
          <w:sz w:val="24"/>
          <w:szCs w:val="24"/>
          <w:lang w:val="hy-AM"/>
        </w:rPr>
        <w:t>1</w:t>
      </w:r>
      <w:r w:rsidR="00B2572B" w:rsidRPr="00CB0C48">
        <w:rPr>
          <w:rFonts w:ascii="GHEA Grapalat" w:hAnsi="GHEA Grapalat" w:cs="Sylfaen"/>
          <w:b/>
          <w:lang w:val="hy-AM"/>
        </w:rPr>
        <w:t>ծածկագրով</w:t>
      </w:r>
    </w:p>
    <w:p w:rsidR="00B2572B" w:rsidRPr="00CB0C48" w:rsidRDefault="00BC04DB" w:rsidP="00B2572B">
      <w:pPr>
        <w:pStyle w:val="31"/>
        <w:spacing w:line="240" w:lineRule="auto"/>
        <w:jc w:val="right"/>
        <w:rPr>
          <w:rFonts w:ascii="GHEA Grapalat" w:hAnsi="GHEA Grapalat" w:cs="Arial"/>
          <w:b/>
          <w:lang w:val="hy-AM"/>
        </w:rPr>
      </w:pPr>
      <w:r w:rsidRPr="00CB0C48">
        <w:rPr>
          <w:rFonts w:ascii="GHEA Grapalat" w:hAnsi="GHEA Grapalat" w:cs="Sylfaen"/>
          <w:b/>
          <w:lang w:val="hy-AM"/>
        </w:rPr>
        <w:t xml:space="preserve">գնանշման հարցման </w:t>
      </w:r>
      <w:r w:rsidR="00B2572B" w:rsidRPr="00CB0C48">
        <w:rPr>
          <w:rFonts w:ascii="GHEA Grapalat" w:hAnsi="GHEA Grapalat" w:cs="Sylfaen"/>
          <w:b/>
          <w:lang w:val="hy-AM"/>
        </w:rPr>
        <w:t>հրավերի</w:t>
      </w:r>
    </w:p>
    <w:p w:rsidR="00B2572B" w:rsidRPr="00CB0C48" w:rsidRDefault="00B2572B" w:rsidP="00B2572B">
      <w:pPr>
        <w:ind w:left="-66"/>
        <w:jc w:val="center"/>
        <w:rPr>
          <w:rFonts w:ascii="GHEA Grapalat" w:hAnsi="GHEA Grapalat"/>
          <w:b/>
          <w:lang w:val="hy-AM"/>
        </w:rPr>
      </w:pPr>
    </w:p>
    <w:p w:rsidR="00B2572B" w:rsidRPr="00CB0C48" w:rsidRDefault="00B2572B" w:rsidP="00B2572B">
      <w:pPr>
        <w:ind w:left="-66"/>
        <w:jc w:val="center"/>
        <w:rPr>
          <w:rFonts w:ascii="GHEA Grapalat" w:hAnsi="GHEA Grapalat"/>
          <w:b/>
          <w:lang w:val="hy-AM"/>
        </w:rPr>
      </w:pPr>
    </w:p>
    <w:p w:rsidR="00B2572B" w:rsidRPr="00CB0C48" w:rsidRDefault="00B2572B" w:rsidP="00B2572B">
      <w:pPr>
        <w:ind w:left="-66"/>
        <w:jc w:val="center"/>
        <w:rPr>
          <w:rFonts w:ascii="GHEA Grapalat" w:hAnsi="GHEA Grapalat"/>
          <w:b/>
          <w:sz w:val="20"/>
          <w:lang w:val="hy-AM"/>
        </w:rPr>
      </w:pPr>
      <w:r w:rsidRPr="00CB0C48">
        <w:rPr>
          <w:rFonts w:ascii="GHEA Grapalat" w:hAnsi="GHEA Grapalat"/>
          <w:b/>
          <w:sz w:val="20"/>
          <w:lang w:val="hy-AM"/>
        </w:rPr>
        <w:t>Տ Ե Ղ Ե Կ Ա Ն Ք</w:t>
      </w:r>
    </w:p>
    <w:p w:rsidR="00B2572B" w:rsidRPr="00CB0C48" w:rsidRDefault="00B2572B" w:rsidP="00B2572B">
      <w:pPr>
        <w:ind w:left="-66"/>
        <w:jc w:val="center"/>
        <w:rPr>
          <w:rFonts w:ascii="GHEA Grapalat" w:hAnsi="GHEA Grapalat"/>
          <w:b/>
          <w:sz w:val="20"/>
          <w:lang w:val="hy-AM"/>
        </w:rPr>
      </w:pPr>
      <w:r w:rsidRPr="00CB0C48">
        <w:rPr>
          <w:rFonts w:ascii="GHEA Grapalat" w:hAnsi="GHEA Grapalat"/>
          <w:b/>
          <w:sz w:val="20"/>
          <w:lang w:val="hy-AM"/>
        </w:rPr>
        <w:t>կնքվելիք պայմանագրի կատարման համար առաջարկվող տեխնիկական միջոցների (սարքերի, սարքավորումների) մասին</w:t>
      </w:r>
    </w:p>
    <w:p w:rsidR="00B2572B" w:rsidRPr="00CB0C48" w:rsidRDefault="00B2572B" w:rsidP="00B2572B">
      <w:pPr>
        <w:ind w:left="-66"/>
        <w:jc w:val="center"/>
        <w:rPr>
          <w:rFonts w:ascii="GHEA Grapalat" w:hAnsi="GHEA Grapalat" w:cs="Sylfaen"/>
          <w:b/>
          <w:lang w:val="hy-AM"/>
        </w:rPr>
      </w:pPr>
    </w:p>
    <w:p w:rsidR="00B2572B" w:rsidRPr="00CB0C48" w:rsidRDefault="00B2572B" w:rsidP="00B2572B">
      <w:pPr>
        <w:ind w:left="-66"/>
        <w:jc w:val="center"/>
        <w:rPr>
          <w:rFonts w:ascii="GHEA Grapalat" w:hAnsi="GHEA Grapalat"/>
          <w:sz w:val="20"/>
          <w:lang w:val="hy-AM"/>
        </w:rPr>
      </w:pPr>
    </w:p>
    <w:tbl>
      <w:tblPr>
        <w:tblW w:w="101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2"/>
        <w:gridCol w:w="1708"/>
        <w:gridCol w:w="4950"/>
        <w:gridCol w:w="2914"/>
      </w:tblGrid>
      <w:tr w:rsidR="00B2572B" w:rsidRPr="00CB0C48" w:rsidTr="00B2572B">
        <w:tc>
          <w:tcPr>
            <w:tcW w:w="542" w:type="dxa"/>
            <w:vMerge w:val="restart"/>
            <w:vAlign w:val="center"/>
          </w:tcPr>
          <w:p w:rsidR="00B2572B" w:rsidRPr="00CB0C48" w:rsidRDefault="00B2572B" w:rsidP="00B2572B">
            <w:pPr>
              <w:jc w:val="center"/>
              <w:rPr>
                <w:rFonts w:ascii="GHEA Grapalat" w:hAnsi="GHEA Grapalat"/>
                <w:b/>
                <w:bCs/>
                <w:sz w:val="16"/>
                <w:szCs w:val="18"/>
                <w:lang w:val="es-ES"/>
              </w:rPr>
            </w:pPr>
            <w:r w:rsidRPr="00CB0C48">
              <w:rPr>
                <w:rFonts w:ascii="GHEA Grapalat" w:hAnsi="GHEA Grapalat"/>
                <w:b/>
                <w:bCs/>
                <w:sz w:val="16"/>
                <w:szCs w:val="18"/>
                <w:lang w:val="es-ES"/>
              </w:rPr>
              <w:t>հ/հ</w:t>
            </w:r>
          </w:p>
        </w:tc>
        <w:tc>
          <w:tcPr>
            <w:tcW w:w="9572" w:type="dxa"/>
            <w:gridSpan w:val="3"/>
            <w:vAlign w:val="center"/>
          </w:tcPr>
          <w:p w:rsidR="00B2572B" w:rsidRPr="00CB0C48" w:rsidRDefault="00B2572B" w:rsidP="00B2572B">
            <w:pPr>
              <w:jc w:val="center"/>
              <w:rPr>
                <w:rFonts w:ascii="GHEA Grapalat" w:hAnsi="GHEA Grapalat"/>
                <w:b/>
                <w:bCs/>
                <w:sz w:val="16"/>
                <w:szCs w:val="18"/>
                <w:lang w:val="es-ES"/>
              </w:rPr>
            </w:pPr>
            <w:r w:rsidRPr="00CB0C48">
              <w:rPr>
                <w:rFonts w:ascii="GHEA Grapalat" w:hAnsi="GHEA Grapalat"/>
                <w:b/>
                <w:bCs/>
                <w:sz w:val="16"/>
                <w:szCs w:val="18"/>
                <w:lang w:val="es-ES"/>
              </w:rPr>
              <w:t>Տեխնիկական  միջոցի (սարքի, սարքավորման)</w:t>
            </w:r>
          </w:p>
        </w:tc>
      </w:tr>
      <w:tr w:rsidR="00B2572B" w:rsidRPr="00CB0C48" w:rsidTr="00B2572B">
        <w:tc>
          <w:tcPr>
            <w:tcW w:w="542" w:type="dxa"/>
            <w:vMerge/>
            <w:vAlign w:val="center"/>
          </w:tcPr>
          <w:p w:rsidR="00B2572B" w:rsidRPr="00CB0C48" w:rsidRDefault="00B2572B" w:rsidP="00B2572B">
            <w:pPr>
              <w:jc w:val="center"/>
              <w:rPr>
                <w:rFonts w:ascii="GHEA Grapalat" w:hAnsi="GHEA Grapalat"/>
                <w:b/>
                <w:bCs/>
                <w:sz w:val="16"/>
                <w:szCs w:val="18"/>
                <w:lang w:val="es-ES"/>
              </w:rPr>
            </w:pPr>
          </w:p>
        </w:tc>
        <w:tc>
          <w:tcPr>
            <w:tcW w:w="1708" w:type="dxa"/>
            <w:vAlign w:val="center"/>
          </w:tcPr>
          <w:p w:rsidR="00B2572B" w:rsidRPr="00CB0C48" w:rsidRDefault="00B2572B" w:rsidP="00B2572B">
            <w:pPr>
              <w:jc w:val="center"/>
              <w:rPr>
                <w:rFonts w:ascii="GHEA Grapalat" w:hAnsi="GHEA Grapalat"/>
                <w:b/>
                <w:bCs/>
                <w:sz w:val="16"/>
                <w:szCs w:val="18"/>
                <w:lang w:val="es-ES"/>
              </w:rPr>
            </w:pPr>
            <w:r w:rsidRPr="00CB0C48">
              <w:rPr>
                <w:rFonts w:ascii="GHEA Grapalat" w:hAnsi="GHEA Grapalat"/>
                <w:b/>
                <w:bCs/>
                <w:sz w:val="16"/>
                <w:szCs w:val="18"/>
                <w:lang w:val="es-ES"/>
              </w:rPr>
              <w:t>տեսակը</w:t>
            </w:r>
          </w:p>
        </w:tc>
        <w:tc>
          <w:tcPr>
            <w:tcW w:w="4950" w:type="dxa"/>
            <w:vAlign w:val="center"/>
          </w:tcPr>
          <w:p w:rsidR="00B2572B" w:rsidRPr="00CB0C48" w:rsidRDefault="00B2572B" w:rsidP="00B2572B">
            <w:pPr>
              <w:jc w:val="center"/>
              <w:rPr>
                <w:rFonts w:ascii="GHEA Grapalat" w:hAnsi="GHEA Grapalat"/>
                <w:b/>
                <w:bCs/>
                <w:sz w:val="16"/>
                <w:szCs w:val="18"/>
                <w:lang w:val="es-ES"/>
              </w:rPr>
            </w:pPr>
            <w:r w:rsidRPr="00CB0C48">
              <w:rPr>
                <w:rFonts w:ascii="GHEA Grapalat" w:hAnsi="GHEA Grapalat"/>
                <w:b/>
                <w:bCs/>
                <w:sz w:val="16"/>
                <w:szCs w:val="18"/>
                <w:lang w:val="es-ES"/>
              </w:rPr>
              <w:t>մակնիշը, պետհամարանիշը (եթե առկա է) և արտադրության տարեթիվը</w:t>
            </w:r>
          </w:p>
        </w:tc>
        <w:tc>
          <w:tcPr>
            <w:tcW w:w="2914" w:type="dxa"/>
            <w:vAlign w:val="center"/>
          </w:tcPr>
          <w:p w:rsidR="00B2572B" w:rsidRPr="00CB0C48" w:rsidRDefault="00B2572B" w:rsidP="00B2572B">
            <w:pPr>
              <w:jc w:val="center"/>
              <w:rPr>
                <w:rFonts w:ascii="GHEA Grapalat" w:hAnsi="GHEA Grapalat"/>
                <w:b/>
                <w:bCs/>
                <w:sz w:val="16"/>
                <w:szCs w:val="18"/>
                <w:lang w:val="es-ES"/>
              </w:rPr>
            </w:pPr>
            <w:r w:rsidRPr="00CB0C48">
              <w:rPr>
                <w:rFonts w:ascii="GHEA Grapalat" w:hAnsi="GHEA Grapalat"/>
                <w:b/>
                <w:bCs/>
                <w:sz w:val="16"/>
                <w:szCs w:val="18"/>
                <w:lang w:val="es-ES"/>
              </w:rPr>
              <w:t>նկատմամբ իրավունքի տեսակը</w:t>
            </w:r>
          </w:p>
        </w:tc>
      </w:tr>
      <w:tr w:rsidR="00B2572B" w:rsidRPr="00CB0C48" w:rsidTr="00B2572B">
        <w:tc>
          <w:tcPr>
            <w:tcW w:w="542" w:type="dxa"/>
          </w:tcPr>
          <w:p w:rsidR="00B2572B" w:rsidRPr="00CB0C48" w:rsidRDefault="00B2572B" w:rsidP="00B2572B">
            <w:pPr>
              <w:jc w:val="center"/>
              <w:rPr>
                <w:rFonts w:ascii="GHEA Grapalat" w:hAnsi="GHEA Grapalat"/>
                <w:sz w:val="20"/>
              </w:rPr>
            </w:pPr>
          </w:p>
        </w:tc>
        <w:tc>
          <w:tcPr>
            <w:tcW w:w="1708" w:type="dxa"/>
          </w:tcPr>
          <w:p w:rsidR="00B2572B" w:rsidRPr="00CB0C48" w:rsidRDefault="00B2572B" w:rsidP="00B2572B">
            <w:pPr>
              <w:jc w:val="center"/>
              <w:rPr>
                <w:rFonts w:ascii="GHEA Grapalat" w:hAnsi="GHEA Grapalat"/>
                <w:sz w:val="20"/>
              </w:rPr>
            </w:pPr>
          </w:p>
        </w:tc>
        <w:tc>
          <w:tcPr>
            <w:tcW w:w="4950" w:type="dxa"/>
          </w:tcPr>
          <w:p w:rsidR="00B2572B" w:rsidRPr="00CB0C48" w:rsidRDefault="00B2572B" w:rsidP="00B2572B">
            <w:pPr>
              <w:jc w:val="center"/>
              <w:rPr>
                <w:rFonts w:ascii="GHEA Grapalat" w:hAnsi="GHEA Grapalat"/>
                <w:sz w:val="20"/>
              </w:rPr>
            </w:pPr>
          </w:p>
        </w:tc>
        <w:tc>
          <w:tcPr>
            <w:tcW w:w="2914" w:type="dxa"/>
          </w:tcPr>
          <w:p w:rsidR="00B2572B" w:rsidRPr="00CB0C48" w:rsidRDefault="00B2572B" w:rsidP="00B2572B">
            <w:pPr>
              <w:jc w:val="center"/>
              <w:rPr>
                <w:rFonts w:ascii="GHEA Grapalat" w:hAnsi="GHEA Grapalat"/>
                <w:sz w:val="20"/>
              </w:rPr>
            </w:pPr>
          </w:p>
        </w:tc>
      </w:tr>
      <w:tr w:rsidR="00B2572B" w:rsidRPr="00CB0C48" w:rsidTr="00B2572B">
        <w:tc>
          <w:tcPr>
            <w:tcW w:w="542" w:type="dxa"/>
          </w:tcPr>
          <w:p w:rsidR="00B2572B" w:rsidRPr="00CB0C48" w:rsidRDefault="00B2572B" w:rsidP="00B2572B">
            <w:pPr>
              <w:jc w:val="center"/>
              <w:rPr>
                <w:rFonts w:ascii="GHEA Grapalat" w:hAnsi="GHEA Grapalat"/>
                <w:sz w:val="20"/>
              </w:rPr>
            </w:pPr>
          </w:p>
        </w:tc>
        <w:tc>
          <w:tcPr>
            <w:tcW w:w="1708" w:type="dxa"/>
          </w:tcPr>
          <w:p w:rsidR="00B2572B" w:rsidRPr="00CB0C48" w:rsidRDefault="00B2572B" w:rsidP="00B2572B">
            <w:pPr>
              <w:jc w:val="center"/>
              <w:rPr>
                <w:rFonts w:ascii="GHEA Grapalat" w:hAnsi="GHEA Grapalat"/>
                <w:sz w:val="20"/>
              </w:rPr>
            </w:pPr>
          </w:p>
        </w:tc>
        <w:tc>
          <w:tcPr>
            <w:tcW w:w="4950" w:type="dxa"/>
          </w:tcPr>
          <w:p w:rsidR="00B2572B" w:rsidRPr="00CB0C48" w:rsidRDefault="00B2572B" w:rsidP="00B2572B">
            <w:pPr>
              <w:jc w:val="center"/>
              <w:rPr>
                <w:rFonts w:ascii="GHEA Grapalat" w:hAnsi="GHEA Grapalat"/>
                <w:sz w:val="20"/>
              </w:rPr>
            </w:pPr>
          </w:p>
        </w:tc>
        <w:tc>
          <w:tcPr>
            <w:tcW w:w="2914" w:type="dxa"/>
          </w:tcPr>
          <w:p w:rsidR="00B2572B" w:rsidRPr="00CB0C48" w:rsidRDefault="00B2572B" w:rsidP="00B2572B">
            <w:pPr>
              <w:jc w:val="center"/>
              <w:rPr>
                <w:rFonts w:ascii="GHEA Grapalat" w:hAnsi="GHEA Grapalat"/>
                <w:sz w:val="20"/>
              </w:rPr>
            </w:pPr>
          </w:p>
        </w:tc>
      </w:tr>
      <w:tr w:rsidR="00B2572B" w:rsidRPr="00CB0C48" w:rsidTr="00B2572B">
        <w:tc>
          <w:tcPr>
            <w:tcW w:w="542" w:type="dxa"/>
          </w:tcPr>
          <w:p w:rsidR="00B2572B" w:rsidRPr="00CB0C48" w:rsidRDefault="00B2572B" w:rsidP="00B2572B">
            <w:pPr>
              <w:jc w:val="center"/>
              <w:rPr>
                <w:rFonts w:ascii="GHEA Grapalat" w:hAnsi="GHEA Grapalat"/>
                <w:sz w:val="20"/>
              </w:rPr>
            </w:pPr>
          </w:p>
        </w:tc>
        <w:tc>
          <w:tcPr>
            <w:tcW w:w="1708" w:type="dxa"/>
          </w:tcPr>
          <w:p w:rsidR="00B2572B" w:rsidRPr="00CB0C48" w:rsidRDefault="00B2572B" w:rsidP="00B2572B">
            <w:pPr>
              <w:jc w:val="center"/>
              <w:rPr>
                <w:rFonts w:ascii="GHEA Grapalat" w:hAnsi="GHEA Grapalat"/>
                <w:sz w:val="20"/>
              </w:rPr>
            </w:pPr>
          </w:p>
        </w:tc>
        <w:tc>
          <w:tcPr>
            <w:tcW w:w="4950" w:type="dxa"/>
          </w:tcPr>
          <w:p w:rsidR="00B2572B" w:rsidRPr="00CB0C48" w:rsidRDefault="00B2572B" w:rsidP="00B2572B">
            <w:pPr>
              <w:jc w:val="center"/>
              <w:rPr>
                <w:rFonts w:ascii="GHEA Grapalat" w:hAnsi="GHEA Grapalat"/>
                <w:sz w:val="20"/>
              </w:rPr>
            </w:pPr>
          </w:p>
        </w:tc>
        <w:tc>
          <w:tcPr>
            <w:tcW w:w="2914" w:type="dxa"/>
          </w:tcPr>
          <w:p w:rsidR="00B2572B" w:rsidRPr="00CB0C48" w:rsidRDefault="00B2572B" w:rsidP="00B2572B">
            <w:pPr>
              <w:jc w:val="center"/>
              <w:rPr>
                <w:rFonts w:ascii="GHEA Grapalat" w:hAnsi="GHEA Grapalat"/>
                <w:sz w:val="20"/>
              </w:rPr>
            </w:pPr>
          </w:p>
        </w:tc>
      </w:tr>
    </w:tbl>
    <w:p w:rsidR="00B2572B" w:rsidRPr="00CB0C48" w:rsidRDefault="00B2572B" w:rsidP="00B2572B">
      <w:pPr>
        <w:spacing w:line="360" w:lineRule="auto"/>
        <w:jc w:val="both"/>
        <w:rPr>
          <w:rFonts w:ascii="GHEA Grapalat" w:hAnsi="GHEA Grapalat" w:cs="Arial"/>
          <w:sz w:val="20"/>
          <w:szCs w:val="20"/>
          <w:lang w:val="es-ES"/>
        </w:rPr>
      </w:pPr>
    </w:p>
    <w:p w:rsidR="00B2572B" w:rsidRPr="00CB0C48" w:rsidRDefault="00B2572B" w:rsidP="00B2572B">
      <w:pPr>
        <w:spacing w:line="360" w:lineRule="auto"/>
        <w:jc w:val="both"/>
        <w:rPr>
          <w:rFonts w:ascii="GHEA Grapalat" w:hAnsi="GHEA Grapalat" w:cs="Arial"/>
          <w:sz w:val="22"/>
          <w:szCs w:val="22"/>
          <w:lang w:val="es-ES"/>
        </w:rPr>
      </w:pPr>
      <w:r w:rsidRPr="00CB0C48">
        <w:rPr>
          <w:rFonts w:ascii="GHEA Grapalat" w:hAnsi="GHEA Grapalat" w:cs="Arial"/>
          <w:sz w:val="20"/>
          <w:szCs w:val="20"/>
          <w:lang w:val="es-ES"/>
        </w:rPr>
        <w:tab/>
        <w:t>Կից ներկայացվում է սույն տեղեկանքում նշված տեխնիկական միջոցների տեխնիկական անձնագրերի և այդ միջոցների</w:t>
      </w:r>
      <w:r w:rsidRPr="00CB0C48">
        <w:rPr>
          <w:rFonts w:ascii="GHEA Grapalat" w:hAnsi="GHEA Grapalat" w:cs="Arial"/>
          <w:sz w:val="22"/>
          <w:szCs w:val="22"/>
          <w:lang w:val="hy-AM"/>
        </w:rPr>
        <w:t xml:space="preserve"> </w:t>
      </w:r>
      <w:r w:rsidRPr="00CB0C48">
        <w:rPr>
          <w:rFonts w:ascii="GHEA Grapalat" w:hAnsi="GHEA Grapalat" w:cs="Arial"/>
          <w:sz w:val="20"/>
          <w:szCs w:val="20"/>
          <w:lang w:val="es-ES"/>
        </w:rPr>
        <w:t>նկատմամբ</w:t>
      </w:r>
      <w:r w:rsidRPr="00CB0C48">
        <w:rPr>
          <w:rFonts w:ascii="GHEA Grapalat" w:hAnsi="GHEA Grapalat" w:cs="Arial"/>
          <w:sz w:val="22"/>
          <w:szCs w:val="22"/>
          <w:lang w:val="hy-AM"/>
        </w:rPr>
        <w:t xml:space="preserve"> </w:t>
      </w:r>
      <w:r w:rsidRPr="00CB0C48">
        <w:rPr>
          <w:rFonts w:ascii="GHEA Grapalat" w:hAnsi="GHEA Grapalat" w:cs="Arial"/>
          <w:sz w:val="22"/>
          <w:szCs w:val="22"/>
          <w:u w:val="single"/>
          <w:lang w:val="es-ES"/>
        </w:rPr>
        <w:tab/>
      </w:r>
      <w:r w:rsidRPr="00CB0C48">
        <w:rPr>
          <w:rFonts w:ascii="GHEA Grapalat" w:hAnsi="GHEA Grapalat" w:cs="Arial"/>
          <w:sz w:val="22"/>
          <w:szCs w:val="22"/>
          <w:u w:val="single"/>
          <w:lang w:val="es-ES"/>
        </w:rPr>
        <w:tab/>
      </w:r>
      <w:r w:rsidRPr="00CB0C48">
        <w:rPr>
          <w:rFonts w:ascii="GHEA Grapalat" w:hAnsi="GHEA Grapalat" w:cs="Arial"/>
          <w:sz w:val="22"/>
          <w:szCs w:val="22"/>
          <w:u w:val="single"/>
          <w:lang w:val="es-ES"/>
        </w:rPr>
        <w:tab/>
        <w:t xml:space="preserve">      </w:t>
      </w:r>
      <w:r w:rsidRPr="00CB0C48">
        <w:rPr>
          <w:rFonts w:ascii="GHEA Grapalat" w:hAnsi="GHEA Grapalat" w:cs="Arial"/>
          <w:sz w:val="22"/>
          <w:szCs w:val="22"/>
          <w:u w:val="single"/>
          <w:lang w:val="es-ES"/>
        </w:rPr>
        <w:tab/>
      </w:r>
      <w:r w:rsidRPr="00CB0C48">
        <w:rPr>
          <w:rFonts w:ascii="GHEA Grapalat" w:hAnsi="GHEA Grapalat" w:cs="Arial"/>
          <w:sz w:val="22"/>
          <w:szCs w:val="22"/>
          <w:u w:val="single"/>
          <w:lang w:val="es-ES"/>
        </w:rPr>
        <w:tab/>
        <w:t xml:space="preserve">         </w:t>
      </w:r>
      <w:r w:rsidRPr="00CB0C48">
        <w:rPr>
          <w:rFonts w:ascii="GHEA Grapalat" w:hAnsi="GHEA Grapalat" w:cs="Arial"/>
          <w:sz w:val="20"/>
          <w:szCs w:val="20"/>
          <w:lang w:val="es-ES"/>
        </w:rPr>
        <w:t>-ի սեփականությունը կամ</w:t>
      </w:r>
      <w:r w:rsidRPr="00CB0C48">
        <w:rPr>
          <w:rFonts w:ascii="GHEA Grapalat" w:hAnsi="GHEA Grapalat" w:cs="Arial"/>
          <w:sz w:val="22"/>
          <w:szCs w:val="22"/>
          <w:lang w:val="hy-AM"/>
        </w:rPr>
        <w:t xml:space="preserve"> </w:t>
      </w:r>
    </w:p>
    <w:p w:rsidR="00B2572B" w:rsidRPr="00CB0C48" w:rsidRDefault="00B2572B" w:rsidP="00B2572B">
      <w:pPr>
        <w:jc w:val="both"/>
        <w:rPr>
          <w:rFonts w:ascii="GHEA Grapalat" w:hAnsi="GHEA Grapalat" w:cs="Arial"/>
          <w:sz w:val="20"/>
          <w:szCs w:val="20"/>
          <w:u w:val="single"/>
          <w:lang w:val="es-ES"/>
        </w:rPr>
      </w:pPr>
      <w:r w:rsidRPr="00CB0C48">
        <w:rPr>
          <w:rFonts w:ascii="GHEA Grapalat" w:hAnsi="GHEA Grapalat"/>
          <w:sz w:val="20"/>
          <w:vertAlign w:val="superscript"/>
          <w:lang w:val="es-ES"/>
        </w:rPr>
        <w:t xml:space="preserve">                                                                                                                        </w:t>
      </w:r>
      <w:r w:rsidRPr="00CB0C48">
        <w:rPr>
          <w:rFonts w:ascii="GHEA Grapalat" w:hAnsi="GHEA Grapalat"/>
          <w:sz w:val="20"/>
          <w:vertAlign w:val="superscript"/>
          <w:lang w:val="hy-AM"/>
        </w:rPr>
        <w:t>առաջին տեղը զբաղեց</w:t>
      </w:r>
      <w:r w:rsidRPr="00CB0C48">
        <w:rPr>
          <w:rFonts w:ascii="GHEA Grapalat" w:hAnsi="GHEA Grapalat"/>
          <w:sz w:val="20"/>
          <w:vertAlign w:val="superscript"/>
        </w:rPr>
        <w:t>րած</w:t>
      </w:r>
      <w:r w:rsidRPr="00CB0C48">
        <w:rPr>
          <w:rFonts w:ascii="GHEA Grapalat" w:hAnsi="GHEA Grapalat"/>
          <w:sz w:val="20"/>
          <w:vertAlign w:val="superscript"/>
          <w:lang w:val="hy-AM"/>
        </w:rPr>
        <w:t xml:space="preserve"> մասնակցի անվանումը</w:t>
      </w:r>
    </w:p>
    <w:p w:rsidR="00B2572B" w:rsidRPr="00CB0C48" w:rsidRDefault="00B2572B" w:rsidP="00B2572B">
      <w:pPr>
        <w:spacing w:line="360" w:lineRule="auto"/>
        <w:jc w:val="both"/>
        <w:rPr>
          <w:rFonts w:ascii="GHEA Grapalat" w:hAnsi="GHEA Grapalat" w:cs="Arial"/>
          <w:sz w:val="20"/>
          <w:szCs w:val="20"/>
          <w:lang w:val="es-ES"/>
        </w:rPr>
      </w:pPr>
      <w:r w:rsidRPr="00CB0C48">
        <w:rPr>
          <w:rFonts w:ascii="GHEA Grapalat" w:hAnsi="GHEA Grapalat" w:cs="Arial"/>
          <w:sz w:val="20"/>
          <w:szCs w:val="20"/>
          <w:lang w:val="es-ES"/>
        </w:rPr>
        <w:t>ժամանակավոր օգտագործման իրավունքը հավաստող փաստաթղթերի պատճենները։</w:t>
      </w:r>
    </w:p>
    <w:p w:rsidR="00B2572B" w:rsidRPr="00CB0C48" w:rsidRDefault="00B2572B" w:rsidP="00B2572B">
      <w:pPr>
        <w:ind w:left="-66"/>
        <w:jc w:val="right"/>
        <w:rPr>
          <w:rFonts w:ascii="GHEA Grapalat" w:hAnsi="GHEA Grapalat"/>
          <w:sz w:val="22"/>
          <w:szCs w:val="22"/>
          <w:lang w:val="hy-AM"/>
        </w:rPr>
      </w:pPr>
    </w:p>
    <w:p w:rsidR="00B2572B" w:rsidRPr="00CB0C48" w:rsidRDefault="00B2572B" w:rsidP="00B2572B">
      <w:pPr>
        <w:ind w:left="-66"/>
        <w:jc w:val="right"/>
        <w:rPr>
          <w:rFonts w:ascii="GHEA Grapalat" w:hAnsi="GHEA Grapalat"/>
          <w:sz w:val="20"/>
          <w:lang w:val="es-ES"/>
        </w:rPr>
      </w:pPr>
    </w:p>
    <w:p w:rsidR="00B2572B" w:rsidRPr="00CB0C48" w:rsidRDefault="00B2572B" w:rsidP="00B2572B">
      <w:pPr>
        <w:ind w:left="-66"/>
        <w:jc w:val="right"/>
        <w:rPr>
          <w:rFonts w:ascii="GHEA Grapalat" w:hAnsi="GHEA Grapalat"/>
          <w:sz w:val="20"/>
          <w:lang w:val="es-ES"/>
        </w:rPr>
      </w:pPr>
    </w:p>
    <w:p w:rsidR="00B2572B" w:rsidRPr="00CB0C48" w:rsidRDefault="00B2572B" w:rsidP="00B2572B">
      <w:pPr>
        <w:ind w:left="-66"/>
        <w:jc w:val="right"/>
        <w:rPr>
          <w:rFonts w:ascii="GHEA Grapalat" w:hAnsi="GHEA Grapalat"/>
          <w:sz w:val="20"/>
          <w:lang w:val="es-ES"/>
        </w:rPr>
      </w:pPr>
    </w:p>
    <w:p w:rsidR="00B2572B" w:rsidRPr="00CB0C48" w:rsidRDefault="00B2572B" w:rsidP="00B2572B">
      <w:pPr>
        <w:ind w:left="-66"/>
        <w:jc w:val="right"/>
        <w:rPr>
          <w:rFonts w:ascii="GHEA Grapalat" w:hAnsi="GHEA Grapalat"/>
          <w:sz w:val="20"/>
          <w:lang w:val="es-ES"/>
        </w:rPr>
      </w:pPr>
    </w:p>
    <w:p w:rsidR="00B2572B" w:rsidRPr="00CB0C48" w:rsidRDefault="00B2572B" w:rsidP="00B2572B">
      <w:pPr>
        <w:rPr>
          <w:rFonts w:ascii="GHEA Grapalat" w:hAnsi="GHEA Grapalat"/>
          <w:sz w:val="20"/>
          <w:lang w:val="es-ES"/>
        </w:rPr>
      </w:pPr>
    </w:p>
    <w:p w:rsidR="00B2572B" w:rsidRPr="00CB0C48" w:rsidRDefault="00B2572B" w:rsidP="00B2572B">
      <w:pPr>
        <w:jc w:val="both"/>
        <w:rPr>
          <w:rFonts w:ascii="GHEA Grapalat" w:hAnsi="GHEA Grapalat"/>
          <w:sz w:val="20"/>
          <w:u w:val="single"/>
          <w:lang w:val="es-ES"/>
        </w:rPr>
      </w:pPr>
      <w:r w:rsidRPr="00CB0C48">
        <w:rPr>
          <w:rFonts w:ascii="GHEA Grapalat" w:hAnsi="GHEA Grapalat"/>
          <w:sz w:val="20"/>
          <w:u w:val="single"/>
          <w:lang w:val="es-ES"/>
        </w:rPr>
        <w:tab/>
      </w:r>
      <w:r w:rsidRPr="00CB0C48">
        <w:rPr>
          <w:rFonts w:ascii="GHEA Grapalat" w:hAnsi="GHEA Grapalat"/>
          <w:sz w:val="20"/>
          <w:u w:val="single"/>
          <w:lang w:val="es-ES"/>
        </w:rPr>
        <w:tab/>
      </w:r>
      <w:r w:rsidRPr="00CB0C48">
        <w:rPr>
          <w:rFonts w:ascii="GHEA Grapalat" w:hAnsi="GHEA Grapalat"/>
          <w:sz w:val="20"/>
          <w:u w:val="single"/>
          <w:lang w:val="es-ES"/>
        </w:rPr>
        <w:tab/>
      </w:r>
      <w:r w:rsidRPr="00CB0C48">
        <w:rPr>
          <w:rFonts w:ascii="GHEA Grapalat" w:hAnsi="GHEA Grapalat"/>
          <w:sz w:val="20"/>
          <w:u w:val="single"/>
          <w:lang w:val="es-ES"/>
        </w:rPr>
        <w:tab/>
      </w:r>
      <w:r w:rsidRPr="00CB0C48">
        <w:rPr>
          <w:rFonts w:ascii="GHEA Grapalat" w:hAnsi="GHEA Grapalat"/>
          <w:sz w:val="20"/>
          <w:u w:val="single"/>
          <w:lang w:val="es-ES"/>
        </w:rPr>
        <w:tab/>
      </w:r>
      <w:r w:rsidRPr="00CB0C48">
        <w:rPr>
          <w:rFonts w:ascii="GHEA Grapalat" w:hAnsi="GHEA Grapalat"/>
          <w:sz w:val="20"/>
          <w:u w:val="single"/>
          <w:lang w:val="es-ES"/>
        </w:rPr>
        <w:tab/>
      </w:r>
      <w:r w:rsidRPr="00CB0C48">
        <w:rPr>
          <w:rFonts w:ascii="GHEA Grapalat" w:hAnsi="GHEA Grapalat"/>
          <w:sz w:val="20"/>
          <w:u w:val="single"/>
          <w:lang w:val="es-ES"/>
        </w:rPr>
        <w:tab/>
      </w:r>
      <w:r w:rsidRPr="00CB0C48">
        <w:rPr>
          <w:rFonts w:ascii="GHEA Grapalat" w:hAnsi="GHEA Grapalat"/>
          <w:sz w:val="20"/>
          <w:u w:val="single"/>
          <w:lang w:val="es-ES"/>
        </w:rPr>
        <w:tab/>
      </w:r>
      <w:r w:rsidRPr="00CB0C48">
        <w:rPr>
          <w:rFonts w:ascii="GHEA Grapalat" w:hAnsi="GHEA Grapalat"/>
          <w:sz w:val="20"/>
          <w:u w:val="single"/>
          <w:lang w:val="es-ES"/>
        </w:rPr>
        <w:tab/>
      </w:r>
      <w:r w:rsidRPr="00CB0C48">
        <w:rPr>
          <w:rFonts w:ascii="GHEA Grapalat" w:hAnsi="GHEA Grapalat"/>
          <w:sz w:val="20"/>
          <w:lang w:val="es-ES"/>
        </w:rPr>
        <w:tab/>
      </w:r>
      <w:r w:rsidRPr="00CB0C48">
        <w:rPr>
          <w:rFonts w:ascii="GHEA Grapalat" w:hAnsi="GHEA Grapalat"/>
          <w:sz w:val="20"/>
          <w:u w:val="single"/>
          <w:lang w:val="es-ES"/>
        </w:rPr>
        <w:tab/>
      </w:r>
      <w:r w:rsidRPr="00CB0C48">
        <w:rPr>
          <w:rFonts w:ascii="GHEA Grapalat" w:hAnsi="GHEA Grapalat"/>
          <w:sz w:val="20"/>
          <w:u w:val="single"/>
          <w:lang w:val="es-ES"/>
        </w:rPr>
        <w:tab/>
      </w:r>
      <w:r w:rsidRPr="00CB0C48">
        <w:rPr>
          <w:rFonts w:ascii="GHEA Grapalat" w:hAnsi="GHEA Grapalat"/>
          <w:sz w:val="20"/>
          <w:u w:val="single"/>
          <w:lang w:val="es-ES"/>
        </w:rPr>
        <w:tab/>
      </w:r>
    </w:p>
    <w:p w:rsidR="00B2572B" w:rsidRPr="00CB0C48" w:rsidRDefault="00B2572B" w:rsidP="00B2572B">
      <w:pPr>
        <w:jc w:val="both"/>
        <w:rPr>
          <w:rFonts w:ascii="GHEA Grapalat" w:hAnsi="GHEA Grapalat" w:cs="Sylfaen"/>
          <w:sz w:val="20"/>
          <w:vertAlign w:val="superscript"/>
          <w:lang w:val="hy-AM"/>
        </w:rPr>
      </w:pPr>
      <w:r w:rsidRPr="00CB0C48">
        <w:rPr>
          <w:rFonts w:ascii="GHEA Grapalat" w:hAnsi="GHEA Grapalat" w:cs="Sylfaen"/>
          <w:sz w:val="20"/>
          <w:vertAlign w:val="superscript"/>
          <w:lang w:val="es-ES"/>
        </w:rPr>
        <w:t xml:space="preserve">      </w:t>
      </w:r>
      <w:r w:rsidRPr="00CB0C48">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CB0C48">
        <w:rPr>
          <w:rFonts w:ascii="GHEA Grapalat" w:hAnsi="GHEA Grapalat" w:cs="Sylfaen"/>
          <w:sz w:val="20"/>
          <w:vertAlign w:val="superscript"/>
          <w:lang w:val="es-ES"/>
        </w:rPr>
        <w:t xml:space="preserve">  </w:t>
      </w:r>
      <w:r w:rsidRPr="00CB0C48">
        <w:rPr>
          <w:rFonts w:ascii="GHEA Grapalat" w:hAnsi="GHEA Grapalat" w:cs="Sylfaen"/>
          <w:sz w:val="20"/>
          <w:vertAlign w:val="superscript"/>
          <w:lang w:val="es-ES"/>
        </w:rPr>
        <w:tab/>
      </w:r>
      <w:r w:rsidRPr="00CB0C48">
        <w:rPr>
          <w:rFonts w:ascii="GHEA Grapalat" w:hAnsi="GHEA Grapalat" w:cs="Sylfaen"/>
          <w:sz w:val="20"/>
          <w:vertAlign w:val="superscript"/>
          <w:lang w:val="es-ES"/>
        </w:rPr>
        <w:tab/>
      </w:r>
      <w:r w:rsidRPr="00CB0C48">
        <w:rPr>
          <w:rFonts w:ascii="GHEA Grapalat" w:hAnsi="GHEA Grapalat" w:cs="Sylfaen"/>
          <w:sz w:val="20"/>
          <w:vertAlign w:val="superscript"/>
          <w:lang w:val="es-ES"/>
        </w:rPr>
        <w:tab/>
      </w:r>
      <w:r w:rsidRPr="00CB0C48">
        <w:rPr>
          <w:rFonts w:ascii="GHEA Grapalat" w:hAnsi="GHEA Grapalat" w:cs="Sylfaen"/>
          <w:sz w:val="20"/>
          <w:vertAlign w:val="superscript"/>
          <w:lang w:val="es-ES"/>
        </w:rPr>
        <w:tab/>
      </w:r>
      <w:r w:rsidRPr="00CB0C48">
        <w:rPr>
          <w:rFonts w:ascii="GHEA Grapalat" w:hAnsi="GHEA Grapalat" w:cs="Sylfaen"/>
          <w:sz w:val="20"/>
          <w:vertAlign w:val="superscript"/>
          <w:lang w:val="hy-AM"/>
        </w:rPr>
        <w:t>ստորագրություն</w:t>
      </w:r>
      <w:r w:rsidRPr="00CB0C48">
        <w:rPr>
          <w:rFonts w:ascii="GHEA Grapalat" w:hAnsi="GHEA Grapalat" w:cs="Sylfaen"/>
          <w:sz w:val="20"/>
          <w:vertAlign w:val="superscript"/>
          <w:lang w:val="hy-AM"/>
        </w:rPr>
        <w:tab/>
      </w:r>
    </w:p>
    <w:p w:rsidR="00B2572B" w:rsidRPr="00CB0C48" w:rsidRDefault="00B2572B" w:rsidP="00B2572B">
      <w:pPr>
        <w:jc w:val="both"/>
        <w:rPr>
          <w:rFonts w:ascii="GHEA Grapalat" w:hAnsi="GHEA Grapalat"/>
          <w:sz w:val="20"/>
          <w:lang w:val="es-ES"/>
        </w:rPr>
      </w:pPr>
    </w:p>
    <w:p w:rsidR="00B2572B" w:rsidRPr="00CB0C48" w:rsidRDefault="00B2572B" w:rsidP="00B2572B">
      <w:pPr>
        <w:jc w:val="right"/>
        <w:rPr>
          <w:rFonts w:ascii="GHEA Grapalat" w:hAnsi="GHEA Grapalat"/>
          <w:sz w:val="20"/>
          <w:lang w:val="hy-AM"/>
        </w:rPr>
      </w:pPr>
      <w:r w:rsidRPr="00CB0C48">
        <w:rPr>
          <w:rFonts w:ascii="GHEA Grapalat" w:hAnsi="GHEA Grapalat"/>
          <w:sz w:val="20"/>
          <w:lang w:val="hy-AM"/>
        </w:rPr>
        <w:t xml:space="preserve">    </w:t>
      </w:r>
    </w:p>
    <w:p w:rsidR="00B2572B" w:rsidRPr="00CB0C48" w:rsidRDefault="00B2572B" w:rsidP="00B2572B">
      <w:pPr>
        <w:jc w:val="right"/>
        <w:rPr>
          <w:rFonts w:ascii="GHEA Grapalat" w:hAnsi="GHEA Grapalat" w:cs="Arial"/>
          <w:sz w:val="20"/>
          <w:lang w:val="hy-AM"/>
        </w:rPr>
      </w:pPr>
      <w:r w:rsidRPr="00CB0C48">
        <w:rPr>
          <w:rFonts w:ascii="GHEA Grapalat" w:hAnsi="GHEA Grapalat" w:cs="Sylfaen"/>
          <w:sz w:val="20"/>
          <w:lang w:val="hy-AM"/>
        </w:rPr>
        <w:t>Կ</w:t>
      </w:r>
      <w:r w:rsidRPr="00CB0C48">
        <w:rPr>
          <w:rFonts w:ascii="GHEA Grapalat" w:hAnsi="GHEA Grapalat" w:cs="Arial"/>
          <w:sz w:val="20"/>
          <w:lang w:val="hy-AM"/>
        </w:rPr>
        <w:t xml:space="preserve">. </w:t>
      </w:r>
      <w:r w:rsidRPr="00CB0C48">
        <w:rPr>
          <w:rFonts w:ascii="GHEA Grapalat" w:hAnsi="GHEA Grapalat" w:cs="Sylfaen"/>
          <w:sz w:val="20"/>
          <w:lang w:val="hy-AM"/>
        </w:rPr>
        <w:t>Տ</w:t>
      </w:r>
      <w:r w:rsidRPr="00CB0C48">
        <w:rPr>
          <w:rFonts w:ascii="GHEA Grapalat" w:hAnsi="GHEA Grapalat" w:cs="Arial"/>
          <w:sz w:val="20"/>
          <w:lang w:val="hy-AM"/>
        </w:rPr>
        <w:t>.</w:t>
      </w:r>
      <w:r w:rsidRPr="00364C88">
        <w:rPr>
          <w:rStyle w:val="af6"/>
          <w:rFonts w:ascii="GHEA Grapalat" w:hAnsi="GHEA Grapalat" w:cs="Arial"/>
          <w:color w:val="FFFFFF"/>
          <w:sz w:val="20"/>
          <w:lang w:val="hy-AM"/>
        </w:rPr>
        <w:footnoteReference w:id="17"/>
      </w:r>
      <w:r w:rsidRPr="00CB0C48">
        <w:rPr>
          <w:rFonts w:ascii="GHEA Grapalat" w:hAnsi="GHEA Grapalat" w:cs="Arial"/>
          <w:sz w:val="20"/>
          <w:lang w:val="hy-AM"/>
        </w:rPr>
        <w:tab/>
      </w:r>
      <w:r w:rsidRPr="00CB0C48">
        <w:rPr>
          <w:rFonts w:ascii="GHEA Grapalat" w:hAnsi="GHEA Grapalat" w:cs="Arial"/>
          <w:sz w:val="20"/>
          <w:lang w:val="hy-AM"/>
        </w:rPr>
        <w:tab/>
        <w:t xml:space="preserve"> </w:t>
      </w:r>
    </w:p>
    <w:p w:rsidR="00B2572B" w:rsidRPr="00CB0C48" w:rsidRDefault="00B2572B" w:rsidP="00B2572B">
      <w:pPr>
        <w:jc w:val="right"/>
        <w:rPr>
          <w:rFonts w:ascii="GHEA Grapalat" w:hAnsi="GHEA Grapalat"/>
          <w:sz w:val="20"/>
          <w:lang w:val="hy-AM"/>
        </w:rPr>
      </w:pPr>
    </w:p>
    <w:p w:rsidR="00B2572B" w:rsidRPr="00CB0C48" w:rsidRDefault="00B2572B" w:rsidP="00B2572B">
      <w:pPr>
        <w:ind w:right="891"/>
        <w:jc w:val="right"/>
        <w:rPr>
          <w:rFonts w:ascii="GHEA Grapalat" w:hAnsi="GHEA Grapalat"/>
          <w:sz w:val="16"/>
          <w:szCs w:val="16"/>
          <w:lang w:val="hy-AM"/>
        </w:rPr>
      </w:pPr>
    </w:p>
    <w:p w:rsidR="00B2572B" w:rsidRPr="00CB0C48" w:rsidRDefault="00B2572B" w:rsidP="00B2572B">
      <w:pPr>
        <w:ind w:right="891"/>
        <w:jc w:val="right"/>
        <w:rPr>
          <w:rFonts w:ascii="GHEA Grapalat" w:hAnsi="GHEA Grapalat"/>
          <w:sz w:val="16"/>
          <w:szCs w:val="16"/>
          <w:lang w:val="hy-AM"/>
        </w:rPr>
      </w:pPr>
    </w:p>
    <w:p w:rsidR="00B2572B" w:rsidRPr="00CB0C48" w:rsidRDefault="00B2572B" w:rsidP="00B2572B">
      <w:pPr>
        <w:ind w:right="891"/>
        <w:jc w:val="right"/>
        <w:rPr>
          <w:rFonts w:ascii="GHEA Grapalat" w:hAnsi="GHEA Grapalat"/>
          <w:sz w:val="16"/>
          <w:szCs w:val="16"/>
          <w:lang w:val="hy-AM"/>
        </w:rPr>
      </w:pPr>
    </w:p>
    <w:p w:rsidR="00B2572B" w:rsidRPr="00CB0C48" w:rsidRDefault="00B2572B" w:rsidP="00B2572B">
      <w:pPr>
        <w:ind w:right="891"/>
        <w:jc w:val="right"/>
        <w:rPr>
          <w:rFonts w:ascii="GHEA Grapalat" w:hAnsi="GHEA Grapalat"/>
          <w:sz w:val="16"/>
          <w:szCs w:val="16"/>
          <w:lang w:val="hy-AM"/>
        </w:rPr>
      </w:pPr>
    </w:p>
    <w:p w:rsidR="00B2572B" w:rsidRPr="00CB0C48" w:rsidRDefault="00B2572B" w:rsidP="00B2572B">
      <w:pPr>
        <w:pStyle w:val="31"/>
        <w:jc w:val="right"/>
        <w:rPr>
          <w:rFonts w:ascii="GHEA Grapalat" w:hAnsi="GHEA Grapalat" w:cs="Sylfaen"/>
          <w:b/>
          <w:lang w:val="hy-AM"/>
        </w:rPr>
      </w:pPr>
    </w:p>
    <w:p w:rsidR="00B2572B" w:rsidRPr="00F46CF9" w:rsidRDefault="00B2572B" w:rsidP="00B2572B">
      <w:pPr>
        <w:pStyle w:val="31"/>
        <w:spacing w:line="240" w:lineRule="auto"/>
        <w:jc w:val="right"/>
        <w:rPr>
          <w:rFonts w:ascii="GHEA Grapalat" w:hAnsi="GHEA Grapalat" w:cs="Sylfaen"/>
          <w:b/>
          <w:lang w:val="hy-AM"/>
        </w:rPr>
      </w:pPr>
      <w:r w:rsidRPr="00CB0C48">
        <w:rPr>
          <w:rFonts w:ascii="GHEA Grapalat" w:hAnsi="GHEA Grapalat" w:cs="Sylfaen"/>
          <w:b/>
          <w:lang w:val="hy-AM"/>
        </w:rPr>
        <w:br w:type="page"/>
      </w:r>
      <w:r w:rsidRPr="00CB0C48">
        <w:rPr>
          <w:rFonts w:ascii="GHEA Grapalat" w:hAnsi="GHEA Grapalat" w:cs="Sylfaen"/>
          <w:b/>
          <w:lang w:val="hy-AM"/>
        </w:rPr>
        <w:lastRenderedPageBreak/>
        <w:t xml:space="preserve">Հավելված </w:t>
      </w:r>
      <w:r w:rsidR="00A53825" w:rsidRPr="002865DC">
        <w:rPr>
          <w:rFonts w:ascii="GHEA Grapalat" w:hAnsi="GHEA Grapalat" w:cs="Sylfaen"/>
          <w:b/>
          <w:lang w:val="hy-AM"/>
        </w:rPr>
        <w:t>3</w:t>
      </w:r>
      <w:r w:rsidRPr="00CB0C48">
        <w:rPr>
          <w:rFonts w:ascii="GHEA Grapalat" w:hAnsi="GHEA Grapalat" w:cs="Sylfaen"/>
          <w:b/>
          <w:lang w:val="hy-AM"/>
        </w:rPr>
        <w:t>.</w:t>
      </w:r>
      <w:r w:rsidR="00883127" w:rsidRPr="00F46CF9">
        <w:rPr>
          <w:rFonts w:ascii="GHEA Grapalat" w:hAnsi="GHEA Grapalat" w:cs="Sylfaen"/>
          <w:b/>
          <w:lang w:val="hy-AM"/>
        </w:rPr>
        <w:t>2</w:t>
      </w:r>
    </w:p>
    <w:p w:rsidR="00B2572B" w:rsidRPr="00CB0C48" w:rsidRDefault="006704E8" w:rsidP="00B2572B">
      <w:pPr>
        <w:pStyle w:val="31"/>
        <w:spacing w:line="240" w:lineRule="auto"/>
        <w:jc w:val="right"/>
        <w:rPr>
          <w:rFonts w:ascii="GHEA Grapalat" w:hAnsi="GHEA Grapalat" w:cs="Sylfaen"/>
          <w:b/>
          <w:lang w:val="hy-AM"/>
        </w:rPr>
      </w:pPr>
      <w:r>
        <w:rPr>
          <w:rFonts w:ascii="GHEA Grapalat" w:hAnsi="GHEA Grapalat" w:cs="Sylfaen"/>
          <w:b/>
          <w:lang w:val="hy-AM"/>
        </w:rPr>
        <w:t>ՇՄԱՀ-ԳՀԱՇՁԲ-20</w:t>
      </w:r>
      <w:r w:rsidR="00284A2F">
        <w:rPr>
          <w:rFonts w:ascii="GHEA Grapalat" w:hAnsi="GHEA Grapalat" w:cs="Sylfaen"/>
          <w:b/>
          <w:lang w:val="hy-AM"/>
        </w:rPr>
        <w:t>/</w:t>
      </w:r>
      <w:r>
        <w:rPr>
          <w:rFonts w:ascii="GHEA Grapalat" w:hAnsi="GHEA Grapalat" w:cs="Sylfaen"/>
          <w:b/>
          <w:lang w:val="hy-AM"/>
        </w:rPr>
        <w:t>0</w:t>
      </w:r>
      <w:r w:rsidR="00284A2F">
        <w:rPr>
          <w:rFonts w:ascii="GHEA Grapalat" w:hAnsi="GHEA Grapalat" w:cs="Sylfaen"/>
          <w:b/>
          <w:lang w:val="hy-AM"/>
        </w:rPr>
        <w:t>1</w:t>
      </w:r>
      <w:r w:rsidR="00B2572B" w:rsidRPr="00CB0C48">
        <w:rPr>
          <w:rFonts w:ascii="GHEA Grapalat" w:hAnsi="GHEA Grapalat" w:cs="Sylfaen"/>
          <w:b/>
          <w:lang w:val="hy-AM"/>
        </w:rPr>
        <w:t>ծածկագրով</w:t>
      </w:r>
    </w:p>
    <w:p w:rsidR="00B2572B" w:rsidRPr="00CB0C48" w:rsidRDefault="00BC04DB" w:rsidP="00B2572B">
      <w:pPr>
        <w:pStyle w:val="31"/>
        <w:spacing w:line="240" w:lineRule="auto"/>
        <w:jc w:val="right"/>
        <w:rPr>
          <w:rFonts w:ascii="GHEA Grapalat" w:hAnsi="GHEA Grapalat" w:cs="Sylfaen"/>
          <w:b/>
          <w:lang w:val="hy-AM"/>
        </w:rPr>
      </w:pPr>
      <w:r w:rsidRPr="00CB0C48">
        <w:rPr>
          <w:rFonts w:ascii="GHEA Grapalat" w:hAnsi="GHEA Grapalat" w:cs="Sylfaen"/>
          <w:b/>
          <w:lang w:val="hy-AM"/>
        </w:rPr>
        <w:t xml:space="preserve">գնանշման հարցման </w:t>
      </w:r>
      <w:r w:rsidR="00B2572B" w:rsidRPr="00CB0C48">
        <w:rPr>
          <w:rFonts w:ascii="GHEA Grapalat" w:hAnsi="GHEA Grapalat" w:cs="Sylfaen"/>
          <w:b/>
          <w:lang w:val="hy-AM"/>
        </w:rPr>
        <w:t>հրավերի</w:t>
      </w:r>
    </w:p>
    <w:p w:rsidR="00B2572B" w:rsidRPr="00CB0C48" w:rsidRDefault="00B2572B" w:rsidP="00B2572B">
      <w:pPr>
        <w:pStyle w:val="31"/>
        <w:jc w:val="right"/>
        <w:rPr>
          <w:rFonts w:ascii="GHEA Grapalat" w:hAnsi="GHEA Grapalat"/>
          <w:b/>
          <w:lang w:val="hy-AM"/>
        </w:rPr>
      </w:pPr>
    </w:p>
    <w:p w:rsidR="00B2572B" w:rsidRPr="00CB0C48" w:rsidRDefault="00B2572B" w:rsidP="00B2572B">
      <w:pPr>
        <w:ind w:left="-66"/>
        <w:jc w:val="right"/>
        <w:rPr>
          <w:rFonts w:ascii="GHEA Grapalat" w:hAnsi="GHEA Grapalat"/>
          <w:sz w:val="20"/>
          <w:lang w:val="hy-AM"/>
        </w:rPr>
      </w:pPr>
    </w:p>
    <w:p w:rsidR="00B2572B" w:rsidRPr="00CB0C48" w:rsidRDefault="00B2572B" w:rsidP="00B2572B">
      <w:pPr>
        <w:ind w:left="-66"/>
        <w:jc w:val="center"/>
        <w:rPr>
          <w:rFonts w:ascii="GHEA Grapalat" w:hAnsi="GHEA Grapalat"/>
          <w:b/>
          <w:lang w:val="hy-AM"/>
        </w:rPr>
      </w:pPr>
    </w:p>
    <w:p w:rsidR="00B2572B" w:rsidRPr="00CB0C48" w:rsidRDefault="00B2572B" w:rsidP="00B2572B">
      <w:pPr>
        <w:ind w:left="-66"/>
        <w:jc w:val="center"/>
        <w:rPr>
          <w:rFonts w:ascii="GHEA Grapalat" w:hAnsi="GHEA Grapalat"/>
          <w:b/>
          <w:sz w:val="20"/>
          <w:lang w:val="hy-AM"/>
        </w:rPr>
      </w:pPr>
      <w:r w:rsidRPr="00CB0C48">
        <w:rPr>
          <w:rFonts w:ascii="GHEA Grapalat" w:hAnsi="GHEA Grapalat"/>
          <w:b/>
          <w:sz w:val="20"/>
          <w:lang w:val="hy-AM"/>
        </w:rPr>
        <w:t>Տ Ե Ղ Ե Կ Ա Ն Ք</w:t>
      </w:r>
    </w:p>
    <w:p w:rsidR="00B2572B" w:rsidRPr="00CB0C48" w:rsidRDefault="00B2572B" w:rsidP="00B2572B">
      <w:pPr>
        <w:ind w:left="-66"/>
        <w:jc w:val="center"/>
        <w:rPr>
          <w:rFonts w:ascii="GHEA Grapalat" w:hAnsi="GHEA Grapalat"/>
          <w:b/>
          <w:sz w:val="20"/>
          <w:lang w:val="hy-AM"/>
        </w:rPr>
      </w:pPr>
      <w:r w:rsidRPr="00CB0C48">
        <w:rPr>
          <w:rFonts w:ascii="GHEA Grapalat" w:hAnsi="GHEA Grapalat"/>
          <w:b/>
          <w:sz w:val="20"/>
          <w:lang w:val="hy-AM"/>
        </w:rPr>
        <w:t>կնքվելիք պայմանագրի կատարման համար առաջարկվող հիմնական աշխատակազմի մասին</w:t>
      </w:r>
    </w:p>
    <w:p w:rsidR="00B2572B" w:rsidRPr="00CB0C48" w:rsidRDefault="00B2572B" w:rsidP="00B2572B">
      <w:pPr>
        <w:ind w:left="-66"/>
        <w:jc w:val="center"/>
        <w:rPr>
          <w:rFonts w:ascii="GHEA Grapalat" w:hAnsi="GHEA Grapalat"/>
          <w:b/>
          <w:sz w:val="20"/>
          <w:lang w:val="hy-AM"/>
        </w:rPr>
      </w:pPr>
    </w:p>
    <w:p w:rsidR="00B2572B" w:rsidRPr="00CB0C48" w:rsidRDefault="00B2572B" w:rsidP="00B2572B">
      <w:pPr>
        <w:ind w:left="-66"/>
        <w:jc w:val="center"/>
        <w:rPr>
          <w:rFonts w:ascii="GHEA Grapalat" w:hAnsi="GHEA Grapalat" w:cs="Sylfaen"/>
          <w:b/>
          <w:sz w:val="20"/>
          <w:szCs w:val="20"/>
          <w:lang w:val="hy-AM"/>
        </w:rPr>
      </w:pPr>
    </w:p>
    <w:tbl>
      <w:tblPr>
        <w:tblpPr w:leftFromText="180" w:rightFromText="180" w:vertAnchor="text" w:horzAnchor="margin" w:tblpY="432"/>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1800"/>
        <w:gridCol w:w="1440"/>
        <w:gridCol w:w="1980"/>
        <w:gridCol w:w="2430"/>
        <w:gridCol w:w="1710"/>
      </w:tblGrid>
      <w:tr w:rsidR="00B2572B" w:rsidRPr="00CB0C48" w:rsidTr="00B2572B">
        <w:trPr>
          <w:cantSplit/>
        </w:trPr>
        <w:tc>
          <w:tcPr>
            <w:tcW w:w="558" w:type="dxa"/>
            <w:vMerge w:val="restart"/>
            <w:vAlign w:val="center"/>
          </w:tcPr>
          <w:p w:rsidR="00B2572B" w:rsidRPr="00CB0C48" w:rsidRDefault="00B2572B" w:rsidP="00B2572B">
            <w:pPr>
              <w:jc w:val="center"/>
              <w:rPr>
                <w:rFonts w:ascii="GHEA Grapalat" w:hAnsi="GHEA Grapalat"/>
                <w:sz w:val="20"/>
                <w:lang w:val="hy-AM"/>
              </w:rPr>
            </w:pPr>
            <w:r w:rsidRPr="00CB0C48">
              <w:rPr>
                <w:rFonts w:ascii="GHEA Grapalat" w:hAnsi="GHEA Grapalat"/>
                <w:b/>
                <w:bCs/>
                <w:sz w:val="16"/>
                <w:szCs w:val="18"/>
                <w:lang w:val="es-ES"/>
              </w:rPr>
              <w:t>հ/հ</w:t>
            </w:r>
            <w:r w:rsidRPr="00CB0C48">
              <w:rPr>
                <w:rFonts w:ascii="GHEA Grapalat" w:hAnsi="GHEA Grapalat"/>
                <w:sz w:val="20"/>
                <w:lang w:val="hy-AM"/>
              </w:rPr>
              <w:t xml:space="preserve"> </w:t>
            </w:r>
          </w:p>
        </w:tc>
        <w:tc>
          <w:tcPr>
            <w:tcW w:w="9360" w:type="dxa"/>
            <w:gridSpan w:val="5"/>
            <w:vAlign w:val="center"/>
          </w:tcPr>
          <w:p w:rsidR="00B2572B" w:rsidRPr="00CB0C48" w:rsidRDefault="00B2572B" w:rsidP="00B2572B">
            <w:pPr>
              <w:jc w:val="center"/>
              <w:rPr>
                <w:rFonts w:ascii="GHEA Grapalat" w:hAnsi="GHEA Grapalat"/>
                <w:b/>
                <w:bCs/>
                <w:sz w:val="16"/>
                <w:szCs w:val="18"/>
                <w:lang w:val="es-ES"/>
              </w:rPr>
            </w:pPr>
            <w:r w:rsidRPr="00CB0C48">
              <w:rPr>
                <w:rFonts w:ascii="GHEA Grapalat" w:hAnsi="GHEA Grapalat"/>
                <w:b/>
                <w:bCs/>
                <w:sz w:val="16"/>
                <w:szCs w:val="18"/>
                <w:lang w:val="es-ES"/>
              </w:rPr>
              <w:t>Հիմնական աշխատակազմում ներառված մասնագետների</w:t>
            </w:r>
          </w:p>
        </w:tc>
      </w:tr>
      <w:tr w:rsidR="00B2572B" w:rsidRPr="00CB0C48" w:rsidTr="00B2572B">
        <w:trPr>
          <w:cantSplit/>
          <w:trHeight w:val="301"/>
        </w:trPr>
        <w:tc>
          <w:tcPr>
            <w:tcW w:w="558" w:type="dxa"/>
            <w:vMerge/>
            <w:vAlign w:val="center"/>
          </w:tcPr>
          <w:p w:rsidR="00B2572B" w:rsidRPr="00CB0C48" w:rsidRDefault="00B2572B" w:rsidP="00B2572B">
            <w:pPr>
              <w:jc w:val="center"/>
              <w:rPr>
                <w:rFonts w:ascii="GHEA Grapalat" w:hAnsi="GHEA Grapalat"/>
                <w:sz w:val="20"/>
                <w:lang w:val="hy-AM"/>
              </w:rPr>
            </w:pPr>
          </w:p>
        </w:tc>
        <w:tc>
          <w:tcPr>
            <w:tcW w:w="1800" w:type="dxa"/>
            <w:vMerge w:val="restart"/>
            <w:vAlign w:val="center"/>
          </w:tcPr>
          <w:p w:rsidR="00B2572B" w:rsidRPr="00CB0C48" w:rsidRDefault="00B2572B" w:rsidP="00B2572B">
            <w:pPr>
              <w:jc w:val="center"/>
              <w:rPr>
                <w:rFonts w:ascii="GHEA Grapalat" w:hAnsi="GHEA Grapalat"/>
                <w:b/>
                <w:bCs/>
                <w:sz w:val="16"/>
                <w:szCs w:val="18"/>
                <w:lang w:val="es-ES"/>
              </w:rPr>
            </w:pPr>
            <w:r w:rsidRPr="00CB0C48">
              <w:rPr>
                <w:rFonts w:ascii="GHEA Grapalat" w:hAnsi="GHEA Grapalat"/>
                <w:b/>
                <w:bCs/>
                <w:sz w:val="16"/>
                <w:szCs w:val="18"/>
                <w:lang w:val="es-ES"/>
              </w:rPr>
              <w:t>անունը, ազգանունը</w:t>
            </w:r>
          </w:p>
        </w:tc>
        <w:tc>
          <w:tcPr>
            <w:tcW w:w="1440" w:type="dxa"/>
            <w:vMerge w:val="restart"/>
            <w:vAlign w:val="center"/>
          </w:tcPr>
          <w:p w:rsidR="00B2572B" w:rsidRPr="00CB0C48" w:rsidRDefault="00B2572B" w:rsidP="00B2572B">
            <w:pPr>
              <w:jc w:val="center"/>
              <w:rPr>
                <w:rFonts w:ascii="GHEA Grapalat" w:hAnsi="GHEA Grapalat"/>
                <w:b/>
                <w:bCs/>
                <w:sz w:val="16"/>
                <w:szCs w:val="18"/>
                <w:lang w:val="es-ES"/>
              </w:rPr>
            </w:pPr>
            <w:r w:rsidRPr="00CB0C48">
              <w:rPr>
                <w:rFonts w:ascii="GHEA Grapalat" w:hAnsi="GHEA Grapalat"/>
                <w:b/>
                <w:bCs/>
                <w:sz w:val="16"/>
                <w:szCs w:val="18"/>
                <w:lang w:val="es-ES"/>
              </w:rPr>
              <w:t>որակավորումը</w:t>
            </w:r>
          </w:p>
        </w:tc>
        <w:tc>
          <w:tcPr>
            <w:tcW w:w="4410" w:type="dxa"/>
            <w:gridSpan w:val="2"/>
            <w:vAlign w:val="center"/>
          </w:tcPr>
          <w:p w:rsidR="00B2572B" w:rsidRPr="00CB0C48" w:rsidRDefault="00B2572B" w:rsidP="00B2572B">
            <w:pPr>
              <w:jc w:val="center"/>
              <w:rPr>
                <w:rFonts w:ascii="GHEA Grapalat" w:hAnsi="GHEA Grapalat"/>
                <w:b/>
                <w:bCs/>
                <w:sz w:val="16"/>
                <w:szCs w:val="18"/>
                <w:lang w:val="es-ES"/>
              </w:rPr>
            </w:pPr>
            <w:r w:rsidRPr="00CB0C48">
              <w:rPr>
                <w:rFonts w:ascii="GHEA Grapalat" w:hAnsi="GHEA Grapalat"/>
                <w:b/>
                <w:bCs/>
                <w:sz w:val="16"/>
                <w:szCs w:val="18"/>
                <w:lang w:val="es-ES"/>
              </w:rPr>
              <w:t>աշխատանքային փորձը</w:t>
            </w:r>
          </w:p>
        </w:tc>
        <w:tc>
          <w:tcPr>
            <w:tcW w:w="1710" w:type="dxa"/>
            <w:vMerge w:val="restart"/>
            <w:vAlign w:val="center"/>
          </w:tcPr>
          <w:p w:rsidR="00B2572B" w:rsidRPr="00CB0C48" w:rsidRDefault="00B2572B" w:rsidP="00B2572B">
            <w:pPr>
              <w:jc w:val="center"/>
              <w:rPr>
                <w:rFonts w:ascii="GHEA Grapalat" w:hAnsi="GHEA Grapalat" w:cs="Arial"/>
                <w:sz w:val="20"/>
              </w:rPr>
            </w:pPr>
            <w:r w:rsidRPr="00CB0C48">
              <w:rPr>
                <w:rFonts w:ascii="GHEA Grapalat" w:hAnsi="GHEA Grapalat"/>
                <w:b/>
                <w:bCs/>
                <w:sz w:val="16"/>
                <w:szCs w:val="18"/>
                <w:lang w:val="es-ES"/>
              </w:rPr>
              <w:t>գործատուի անվանումը</w:t>
            </w:r>
          </w:p>
        </w:tc>
      </w:tr>
      <w:tr w:rsidR="00B2572B" w:rsidRPr="00672962" w:rsidTr="00B2572B">
        <w:trPr>
          <w:cantSplit/>
          <w:trHeight w:val="299"/>
        </w:trPr>
        <w:tc>
          <w:tcPr>
            <w:tcW w:w="558" w:type="dxa"/>
            <w:vMerge/>
            <w:vAlign w:val="center"/>
          </w:tcPr>
          <w:p w:rsidR="00B2572B" w:rsidRPr="00CB0C48" w:rsidRDefault="00B2572B" w:rsidP="00B2572B">
            <w:pPr>
              <w:jc w:val="center"/>
              <w:rPr>
                <w:rFonts w:ascii="GHEA Grapalat" w:hAnsi="GHEA Grapalat"/>
                <w:sz w:val="20"/>
                <w:lang w:val="hy-AM"/>
              </w:rPr>
            </w:pPr>
          </w:p>
        </w:tc>
        <w:tc>
          <w:tcPr>
            <w:tcW w:w="1800" w:type="dxa"/>
            <w:vMerge/>
            <w:vAlign w:val="center"/>
          </w:tcPr>
          <w:p w:rsidR="00B2572B" w:rsidRPr="00CB0C48" w:rsidRDefault="00B2572B" w:rsidP="00B2572B">
            <w:pPr>
              <w:jc w:val="center"/>
              <w:rPr>
                <w:rFonts w:ascii="GHEA Grapalat" w:hAnsi="GHEA Grapalat"/>
                <w:sz w:val="20"/>
                <w:lang w:val="hy-AM"/>
              </w:rPr>
            </w:pPr>
          </w:p>
        </w:tc>
        <w:tc>
          <w:tcPr>
            <w:tcW w:w="1440" w:type="dxa"/>
            <w:vMerge/>
            <w:vAlign w:val="center"/>
          </w:tcPr>
          <w:p w:rsidR="00B2572B" w:rsidRPr="00CB0C48" w:rsidDel="006B374D" w:rsidRDefault="00B2572B" w:rsidP="00B2572B">
            <w:pPr>
              <w:jc w:val="center"/>
              <w:rPr>
                <w:rFonts w:ascii="GHEA Grapalat" w:hAnsi="GHEA Grapalat"/>
                <w:b/>
                <w:bCs/>
                <w:sz w:val="16"/>
                <w:szCs w:val="18"/>
                <w:lang w:val="es-ES"/>
              </w:rPr>
            </w:pPr>
          </w:p>
        </w:tc>
        <w:tc>
          <w:tcPr>
            <w:tcW w:w="1980" w:type="dxa"/>
            <w:vAlign w:val="center"/>
          </w:tcPr>
          <w:p w:rsidR="00B2572B" w:rsidRPr="00CB0C48" w:rsidDel="00B57526" w:rsidRDefault="00B2572B" w:rsidP="00B2572B">
            <w:pPr>
              <w:jc w:val="center"/>
              <w:rPr>
                <w:rFonts w:ascii="GHEA Grapalat" w:hAnsi="GHEA Grapalat"/>
                <w:b/>
                <w:bCs/>
                <w:sz w:val="16"/>
                <w:szCs w:val="18"/>
                <w:lang w:val="es-ES"/>
              </w:rPr>
            </w:pPr>
            <w:r w:rsidRPr="00CB0C48">
              <w:rPr>
                <w:rFonts w:ascii="GHEA Grapalat" w:hAnsi="GHEA Grapalat"/>
                <w:b/>
                <w:bCs/>
                <w:sz w:val="16"/>
                <w:szCs w:val="18"/>
                <w:lang w:val="es-ES"/>
              </w:rPr>
              <w:t>ժամանակահատվածը</w:t>
            </w:r>
          </w:p>
        </w:tc>
        <w:tc>
          <w:tcPr>
            <w:tcW w:w="2430" w:type="dxa"/>
            <w:vAlign w:val="center"/>
          </w:tcPr>
          <w:p w:rsidR="00B2572B" w:rsidRPr="00CB0C48" w:rsidDel="00B57526" w:rsidRDefault="00B2572B" w:rsidP="00B2572B">
            <w:pPr>
              <w:jc w:val="center"/>
              <w:rPr>
                <w:rFonts w:ascii="GHEA Grapalat" w:hAnsi="GHEA Grapalat"/>
                <w:b/>
                <w:bCs/>
                <w:sz w:val="16"/>
                <w:szCs w:val="18"/>
                <w:lang w:val="es-ES"/>
              </w:rPr>
            </w:pPr>
            <w:r w:rsidRPr="00CB0C48">
              <w:rPr>
                <w:rFonts w:ascii="GHEA Grapalat" w:hAnsi="GHEA Grapalat"/>
                <w:b/>
                <w:bCs/>
                <w:sz w:val="16"/>
                <w:szCs w:val="18"/>
                <w:lang w:val="es-ES"/>
              </w:rPr>
              <w:t>գործունեության ոլորտը և կատարած աշխատանքը</w:t>
            </w:r>
          </w:p>
        </w:tc>
        <w:tc>
          <w:tcPr>
            <w:tcW w:w="1710" w:type="dxa"/>
            <w:vMerge/>
            <w:vAlign w:val="center"/>
          </w:tcPr>
          <w:p w:rsidR="00B2572B" w:rsidRPr="00CB0C48" w:rsidRDefault="00B2572B" w:rsidP="00B2572B">
            <w:pPr>
              <w:jc w:val="center"/>
              <w:rPr>
                <w:rFonts w:ascii="GHEA Grapalat" w:hAnsi="GHEA Grapalat"/>
                <w:sz w:val="20"/>
                <w:lang w:val="hy-AM"/>
              </w:rPr>
            </w:pPr>
          </w:p>
        </w:tc>
      </w:tr>
      <w:tr w:rsidR="00B2572B" w:rsidRPr="00672962" w:rsidTr="00B2572B">
        <w:trPr>
          <w:cantSplit/>
        </w:trPr>
        <w:tc>
          <w:tcPr>
            <w:tcW w:w="558" w:type="dxa"/>
          </w:tcPr>
          <w:p w:rsidR="00B2572B" w:rsidRPr="00CB0C48" w:rsidRDefault="00B2572B" w:rsidP="00B2572B">
            <w:pPr>
              <w:jc w:val="center"/>
              <w:rPr>
                <w:rFonts w:ascii="GHEA Grapalat" w:hAnsi="GHEA Grapalat"/>
                <w:sz w:val="20"/>
                <w:lang w:val="es-ES"/>
              </w:rPr>
            </w:pPr>
          </w:p>
        </w:tc>
        <w:tc>
          <w:tcPr>
            <w:tcW w:w="1800" w:type="dxa"/>
          </w:tcPr>
          <w:p w:rsidR="00B2572B" w:rsidRPr="00CB0C48" w:rsidRDefault="00B2572B" w:rsidP="00B2572B">
            <w:pPr>
              <w:jc w:val="center"/>
              <w:rPr>
                <w:rFonts w:ascii="GHEA Grapalat" w:hAnsi="GHEA Grapalat"/>
                <w:sz w:val="20"/>
                <w:lang w:val="hy-AM"/>
              </w:rPr>
            </w:pPr>
          </w:p>
        </w:tc>
        <w:tc>
          <w:tcPr>
            <w:tcW w:w="1440" w:type="dxa"/>
          </w:tcPr>
          <w:p w:rsidR="00B2572B" w:rsidRPr="00CB0C48" w:rsidRDefault="00B2572B" w:rsidP="00B2572B">
            <w:pPr>
              <w:jc w:val="center"/>
              <w:rPr>
                <w:rFonts w:ascii="GHEA Grapalat" w:hAnsi="GHEA Grapalat"/>
                <w:sz w:val="20"/>
                <w:lang w:val="hy-AM"/>
              </w:rPr>
            </w:pPr>
          </w:p>
        </w:tc>
        <w:tc>
          <w:tcPr>
            <w:tcW w:w="1980" w:type="dxa"/>
          </w:tcPr>
          <w:p w:rsidR="00B2572B" w:rsidRPr="00CB0C48" w:rsidRDefault="00B2572B" w:rsidP="00B2572B">
            <w:pPr>
              <w:jc w:val="center"/>
              <w:rPr>
                <w:rFonts w:ascii="GHEA Grapalat" w:hAnsi="GHEA Grapalat"/>
                <w:sz w:val="20"/>
                <w:lang w:val="hy-AM"/>
              </w:rPr>
            </w:pPr>
          </w:p>
        </w:tc>
        <w:tc>
          <w:tcPr>
            <w:tcW w:w="2430" w:type="dxa"/>
          </w:tcPr>
          <w:p w:rsidR="00B2572B" w:rsidRPr="00CB0C48" w:rsidRDefault="00B2572B" w:rsidP="00B2572B">
            <w:pPr>
              <w:jc w:val="center"/>
              <w:rPr>
                <w:rFonts w:ascii="GHEA Grapalat" w:hAnsi="GHEA Grapalat"/>
                <w:sz w:val="20"/>
                <w:lang w:val="hy-AM"/>
              </w:rPr>
            </w:pPr>
          </w:p>
        </w:tc>
        <w:tc>
          <w:tcPr>
            <w:tcW w:w="1710" w:type="dxa"/>
          </w:tcPr>
          <w:p w:rsidR="00B2572B" w:rsidRPr="00CB0C48" w:rsidRDefault="00B2572B" w:rsidP="00B2572B">
            <w:pPr>
              <w:jc w:val="center"/>
              <w:rPr>
                <w:rFonts w:ascii="GHEA Grapalat" w:hAnsi="GHEA Grapalat"/>
                <w:sz w:val="20"/>
                <w:lang w:val="hy-AM"/>
              </w:rPr>
            </w:pPr>
          </w:p>
        </w:tc>
      </w:tr>
      <w:tr w:rsidR="00B2572B" w:rsidRPr="00672962" w:rsidTr="00B2572B">
        <w:trPr>
          <w:cantSplit/>
        </w:trPr>
        <w:tc>
          <w:tcPr>
            <w:tcW w:w="558" w:type="dxa"/>
          </w:tcPr>
          <w:p w:rsidR="00B2572B" w:rsidRPr="00CB0C48" w:rsidRDefault="00B2572B" w:rsidP="00B2572B">
            <w:pPr>
              <w:jc w:val="center"/>
              <w:rPr>
                <w:rFonts w:ascii="GHEA Grapalat" w:hAnsi="GHEA Grapalat"/>
                <w:sz w:val="20"/>
                <w:lang w:val="es-ES"/>
              </w:rPr>
            </w:pPr>
          </w:p>
        </w:tc>
        <w:tc>
          <w:tcPr>
            <w:tcW w:w="1800" w:type="dxa"/>
          </w:tcPr>
          <w:p w:rsidR="00B2572B" w:rsidRPr="00CB0C48" w:rsidRDefault="00B2572B" w:rsidP="00B2572B">
            <w:pPr>
              <w:jc w:val="center"/>
              <w:rPr>
                <w:rFonts w:ascii="GHEA Grapalat" w:hAnsi="GHEA Grapalat"/>
                <w:sz w:val="20"/>
                <w:lang w:val="hy-AM"/>
              </w:rPr>
            </w:pPr>
          </w:p>
        </w:tc>
        <w:tc>
          <w:tcPr>
            <w:tcW w:w="1440" w:type="dxa"/>
          </w:tcPr>
          <w:p w:rsidR="00B2572B" w:rsidRPr="00CB0C48" w:rsidRDefault="00B2572B" w:rsidP="00B2572B">
            <w:pPr>
              <w:jc w:val="center"/>
              <w:rPr>
                <w:rFonts w:ascii="GHEA Grapalat" w:hAnsi="GHEA Grapalat"/>
                <w:sz w:val="20"/>
                <w:lang w:val="hy-AM"/>
              </w:rPr>
            </w:pPr>
          </w:p>
        </w:tc>
        <w:tc>
          <w:tcPr>
            <w:tcW w:w="1980" w:type="dxa"/>
          </w:tcPr>
          <w:p w:rsidR="00B2572B" w:rsidRPr="00CB0C48" w:rsidRDefault="00B2572B" w:rsidP="00B2572B">
            <w:pPr>
              <w:jc w:val="center"/>
              <w:rPr>
                <w:rFonts w:ascii="GHEA Grapalat" w:hAnsi="GHEA Grapalat"/>
                <w:sz w:val="20"/>
                <w:lang w:val="hy-AM"/>
              </w:rPr>
            </w:pPr>
          </w:p>
        </w:tc>
        <w:tc>
          <w:tcPr>
            <w:tcW w:w="2430" w:type="dxa"/>
          </w:tcPr>
          <w:p w:rsidR="00B2572B" w:rsidRPr="00CB0C48" w:rsidRDefault="00B2572B" w:rsidP="00B2572B">
            <w:pPr>
              <w:jc w:val="center"/>
              <w:rPr>
                <w:rFonts w:ascii="GHEA Grapalat" w:hAnsi="GHEA Grapalat"/>
                <w:sz w:val="20"/>
                <w:lang w:val="hy-AM"/>
              </w:rPr>
            </w:pPr>
          </w:p>
        </w:tc>
        <w:tc>
          <w:tcPr>
            <w:tcW w:w="1710" w:type="dxa"/>
          </w:tcPr>
          <w:p w:rsidR="00B2572B" w:rsidRPr="00CB0C48" w:rsidRDefault="00B2572B" w:rsidP="00B2572B">
            <w:pPr>
              <w:jc w:val="center"/>
              <w:rPr>
                <w:rFonts w:ascii="GHEA Grapalat" w:hAnsi="GHEA Grapalat"/>
                <w:sz w:val="20"/>
                <w:lang w:val="hy-AM"/>
              </w:rPr>
            </w:pPr>
          </w:p>
        </w:tc>
      </w:tr>
      <w:tr w:rsidR="00B2572B" w:rsidRPr="00672962" w:rsidTr="00B2572B">
        <w:trPr>
          <w:cantSplit/>
        </w:trPr>
        <w:tc>
          <w:tcPr>
            <w:tcW w:w="558" w:type="dxa"/>
          </w:tcPr>
          <w:p w:rsidR="00B2572B" w:rsidRPr="00CB0C48" w:rsidRDefault="00B2572B" w:rsidP="00B2572B">
            <w:pPr>
              <w:jc w:val="center"/>
              <w:rPr>
                <w:rFonts w:ascii="GHEA Grapalat" w:hAnsi="GHEA Grapalat"/>
                <w:sz w:val="20"/>
                <w:lang w:val="es-ES"/>
              </w:rPr>
            </w:pPr>
          </w:p>
        </w:tc>
        <w:tc>
          <w:tcPr>
            <w:tcW w:w="1800" w:type="dxa"/>
          </w:tcPr>
          <w:p w:rsidR="00B2572B" w:rsidRPr="00CB0C48" w:rsidRDefault="00B2572B" w:rsidP="00B2572B">
            <w:pPr>
              <w:jc w:val="center"/>
              <w:rPr>
                <w:rFonts w:ascii="GHEA Grapalat" w:hAnsi="GHEA Grapalat"/>
                <w:sz w:val="20"/>
                <w:lang w:val="hy-AM"/>
              </w:rPr>
            </w:pPr>
          </w:p>
        </w:tc>
        <w:tc>
          <w:tcPr>
            <w:tcW w:w="1440" w:type="dxa"/>
          </w:tcPr>
          <w:p w:rsidR="00B2572B" w:rsidRPr="00CB0C48" w:rsidRDefault="00B2572B" w:rsidP="00B2572B">
            <w:pPr>
              <w:jc w:val="center"/>
              <w:rPr>
                <w:rFonts w:ascii="GHEA Grapalat" w:hAnsi="GHEA Grapalat"/>
                <w:sz w:val="20"/>
                <w:lang w:val="hy-AM"/>
              </w:rPr>
            </w:pPr>
          </w:p>
        </w:tc>
        <w:tc>
          <w:tcPr>
            <w:tcW w:w="1980" w:type="dxa"/>
          </w:tcPr>
          <w:p w:rsidR="00B2572B" w:rsidRPr="00CB0C48" w:rsidRDefault="00B2572B" w:rsidP="00B2572B">
            <w:pPr>
              <w:jc w:val="center"/>
              <w:rPr>
                <w:rFonts w:ascii="GHEA Grapalat" w:hAnsi="GHEA Grapalat"/>
                <w:sz w:val="20"/>
                <w:lang w:val="hy-AM"/>
              </w:rPr>
            </w:pPr>
          </w:p>
        </w:tc>
        <w:tc>
          <w:tcPr>
            <w:tcW w:w="2430" w:type="dxa"/>
          </w:tcPr>
          <w:p w:rsidR="00B2572B" w:rsidRPr="00CB0C48" w:rsidRDefault="00B2572B" w:rsidP="00B2572B">
            <w:pPr>
              <w:jc w:val="center"/>
              <w:rPr>
                <w:rFonts w:ascii="GHEA Grapalat" w:hAnsi="GHEA Grapalat"/>
                <w:sz w:val="20"/>
                <w:lang w:val="hy-AM"/>
              </w:rPr>
            </w:pPr>
          </w:p>
        </w:tc>
        <w:tc>
          <w:tcPr>
            <w:tcW w:w="1710" w:type="dxa"/>
          </w:tcPr>
          <w:p w:rsidR="00B2572B" w:rsidRPr="00CB0C48" w:rsidRDefault="00B2572B" w:rsidP="00B2572B">
            <w:pPr>
              <w:jc w:val="center"/>
              <w:rPr>
                <w:rFonts w:ascii="GHEA Grapalat" w:hAnsi="GHEA Grapalat"/>
                <w:sz w:val="20"/>
                <w:lang w:val="hy-AM"/>
              </w:rPr>
            </w:pPr>
          </w:p>
        </w:tc>
      </w:tr>
    </w:tbl>
    <w:p w:rsidR="00B2572B" w:rsidRPr="00CB0C48" w:rsidRDefault="00B2572B" w:rsidP="00B2572B">
      <w:pPr>
        <w:tabs>
          <w:tab w:val="left" w:pos="1134"/>
        </w:tabs>
        <w:ind w:firstLine="720"/>
        <w:jc w:val="both"/>
        <w:rPr>
          <w:rFonts w:ascii="GHEA Grapalat" w:hAnsi="GHEA Grapalat"/>
          <w:sz w:val="20"/>
          <w:lang w:val="es-ES"/>
        </w:rPr>
      </w:pPr>
    </w:p>
    <w:p w:rsidR="00B2572B" w:rsidRPr="00CB0C48" w:rsidRDefault="00B2572B" w:rsidP="00B2572B">
      <w:pPr>
        <w:tabs>
          <w:tab w:val="left" w:pos="1134"/>
        </w:tabs>
        <w:ind w:firstLine="720"/>
        <w:jc w:val="both"/>
        <w:rPr>
          <w:rFonts w:ascii="GHEA Grapalat" w:hAnsi="GHEA Grapalat"/>
          <w:sz w:val="20"/>
          <w:lang w:val="es-ES"/>
        </w:rPr>
      </w:pPr>
    </w:p>
    <w:p w:rsidR="00B2572B" w:rsidRPr="00CB0C48" w:rsidRDefault="00B2572B" w:rsidP="00B2572B">
      <w:pPr>
        <w:tabs>
          <w:tab w:val="left" w:pos="1134"/>
        </w:tabs>
        <w:ind w:firstLine="720"/>
        <w:jc w:val="both"/>
        <w:rPr>
          <w:rFonts w:ascii="GHEA Grapalat" w:hAnsi="GHEA Grapalat"/>
          <w:i/>
          <w:sz w:val="18"/>
          <w:lang w:val="es-ES"/>
        </w:rPr>
      </w:pPr>
    </w:p>
    <w:p w:rsidR="00B2572B" w:rsidRPr="00CB0C48" w:rsidRDefault="00B2572B" w:rsidP="00B2572B">
      <w:pPr>
        <w:tabs>
          <w:tab w:val="left" w:pos="1134"/>
        </w:tabs>
        <w:ind w:firstLine="720"/>
        <w:jc w:val="both"/>
        <w:rPr>
          <w:rFonts w:ascii="GHEA Grapalat" w:hAnsi="GHEA Grapalat"/>
          <w:lang w:val="es-ES"/>
        </w:rPr>
      </w:pPr>
    </w:p>
    <w:p w:rsidR="00B2572B" w:rsidRPr="00CB0C48" w:rsidRDefault="00B2572B" w:rsidP="00B2572B">
      <w:pPr>
        <w:spacing w:line="360" w:lineRule="auto"/>
        <w:jc w:val="both"/>
        <w:rPr>
          <w:rFonts w:ascii="GHEA Grapalat" w:hAnsi="GHEA Grapalat" w:cs="Arial"/>
          <w:sz w:val="20"/>
          <w:szCs w:val="20"/>
          <w:lang w:val="es-ES"/>
        </w:rPr>
      </w:pPr>
    </w:p>
    <w:p w:rsidR="00B2572B" w:rsidRPr="00CB0C48" w:rsidRDefault="00B2572B" w:rsidP="00B2572B">
      <w:pPr>
        <w:spacing w:line="360" w:lineRule="auto"/>
        <w:jc w:val="both"/>
        <w:rPr>
          <w:rFonts w:ascii="GHEA Grapalat" w:hAnsi="GHEA Grapalat" w:cs="Arial"/>
          <w:sz w:val="20"/>
          <w:szCs w:val="20"/>
          <w:lang w:val="es-ES"/>
        </w:rPr>
      </w:pPr>
      <w:r w:rsidRPr="00CB0C48">
        <w:rPr>
          <w:rFonts w:ascii="GHEA Grapalat" w:hAnsi="GHEA Grapalat" w:cs="Arial"/>
          <w:sz w:val="20"/>
          <w:szCs w:val="20"/>
          <w:lang w:val="es-ES"/>
        </w:rPr>
        <w:tab/>
        <w:t>Կից ներկայացվում է սույն տեղեկանքում նշված մասնագետների հաստատած գրավոր համաձայնությունները` իրականացվելիք աշխատանքներում վերջիններիս ներգրավվելու մասին, ինչպես նաև մասնագետների անձնագրերի և որակավորումը հավաստող փաստաթղթերի (դիպլոմ, վկայագիր, հավաստագիր և այլն) պատճենները։</w:t>
      </w:r>
    </w:p>
    <w:p w:rsidR="00B2572B" w:rsidRPr="00CB0C48" w:rsidRDefault="00B2572B" w:rsidP="00B2572B">
      <w:pPr>
        <w:spacing w:line="360" w:lineRule="auto"/>
        <w:jc w:val="both"/>
        <w:rPr>
          <w:rFonts w:ascii="GHEA Grapalat" w:hAnsi="GHEA Grapalat" w:cs="Arial"/>
          <w:sz w:val="20"/>
          <w:szCs w:val="20"/>
          <w:lang w:val="es-ES"/>
        </w:rPr>
      </w:pPr>
    </w:p>
    <w:p w:rsidR="00B2572B" w:rsidRPr="00CB0C48" w:rsidRDefault="00B2572B" w:rsidP="00B2572B">
      <w:pPr>
        <w:ind w:left="-66"/>
        <w:jc w:val="right"/>
        <w:rPr>
          <w:rFonts w:ascii="GHEA Grapalat" w:hAnsi="GHEA Grapalat"/>
          <w:sz w:val="20"/>
          <w:lang w:val="es-ES"/>
        </w:rPr>
      </w:pPr>
    </w:p>
    <w:p w:rsidR="00B2572B" w:rsidRPr="00CB0C48" w:rsidRDefault="00B2572B" w:rsidP="00B2572B">
      <w:pPr>
        <w:rPr>
          <w:rFonts w:ascii="GHEA Grapalat" w:hAnsi="GHEA Grapalat"/>
          <w:sz w:val="20"/>
          <w:lang w:val="es-ES"/>
        </w:rPr>
      </w:pPr>
    </w:p>
    <w:p w:rsidR="00B2572B" w:rsidRPr="00CB0C48" w:rsidRDefault="00B2572B" w:rsidP="00B2572B">
      <w:pPr>
        <w:rPr>
          <w:rFonts w:ascii="GHEA Grapalat" w:hAnsi="GHEA Grapalat"/>
          <w:sz w:val="20"/>
          <w:lang w:val="es-ES"/>
        </w:rPr>
      </w:pPr>
    </w:p>
    <w:p w:rsidR="00B2572B" w:rsidRPr="00CB0C48" w:rsidRDefault="00B2572B" w:rsidP="00B2572B">
      <w:pPr>
        <w:jc w:val="both"/>
        <w:rPr>
          <w:rFonts w:ascii="GHEA Grapalat" w:hAnsi="GHEA Grapalat"/>
          <w:sz w:val="20"/>
          <w:u w:val="single"/>
          <w:lang w:val="es-ES"/>
        </w:rPr>
      </w:pPr>
      <w:r w:rsidRPr="00CB0C48">
        <w:rPr>
          <w:rFonts w:ascii="GHEA Grapalat" w:hAnsi="GHEA Grapalat"/>
          <w:sz w:val="20"/>
          <w:u w:val="single"/>
          <w:lang w:val="es-ES"/>
        </w:rPr>
        <w:tab/>
      </w:r>
      <w:r w:rsidRPr="00CB0C48">
        <w:rPr>
          <w:rFonts w:ascii="GHEA Grapalat" w:hAnsi="GHEA Grapalat"/>
          <w:sz w:val="20"/>
          <w:u w:val="single"/>
          <w:lang w:val="es-ES"/>
        </w:rPr>
        <w:tab/>
      </w:r>
      <w:r w:rsidRPr="00CB0C48">
        <w:rPr>
          <w:rFonts w:ascii="GHEA Grapalat" w:hAnsi="GHEA Grapalat"/>
          <w:sz w:val="20"/>
          <w:u w:val="single"/>
          <w:lang w:val="es-ES"/>
        </w:rPr>
        <w:tab/>
      </w:r>
      <w:r w:rsidRPr="00CB0C48">
        <w:rPr>
          <w:rFonts w:ascii="GHEA Grapalat" w:hAnsi="GHEA Grapalat"/>
          <w:sz w:val="20"/>
          <w:u w:val="single"/>
          <w:lang w:val="es-ES"/>
        </w:rPr>
        <w:tab/>
      </w:r>
      <w:r w:rsidRPr="00CB0C48">
        <w:rPr>
          <w:rFonts w:ascii="GHEA Grapalat" w:hAnsi="GHEA Grapalat"/>
          <w:sz w:val="20"/>
          <w:u w:val="single"/>
          <w:lang w:val="es-ES"/>
        </w:rPr>
        <w:tab/>
      </w:r>
      <w:r w:rsidRPr="00CB0C48">
        <w:rPr>
          <w:rFonts w:ascii="GHEA Grapalat" w:hAnsi="GHEA Grapalat"/>
          <w:sz w:val="20"/>
          <w:u w:val="single"/>
          <w:lang w:val="es-ES"/>
        </w:rPr>
        <w:tab/>
      </w:r>
      <w:r w:rsidRPr="00CB0C48">
        <w:rPr>
          <w:rFonts w:ascii="GHEA Grapalat" w:hAnsi="GHEA Grapalat"/>
          <w:sz w:val="20"/>
          <w:u w:val="single"/>
          <w:lang w:val="es-ES"/>
        </w:rPr>
        <w:tab/>
      </w:r>
      <w:r w:rsidRPr="00CB0C48">
        <w:rPr>
          <w:rFonts w:ascii="GHEA Grapalat" w:hAnsi="GHEA Grapalat"/>
          <w:sz w:val="20"/>
          <w:u w:val="single"/>
          <w:lang w:val="es-ES"/>
        </w:rPr>
        <w:tab/>
      </w:r>
      <w:r w:rsidRPr="00CB0C48">
        <w:rPr>
          <w:rFonts w:ascii="GHEA Grapalat" w:hAnsi="GHEA Grapalat"/>
          <w:sz w:val="20"/>
          <w:u w:val="single"/>
          <w:lang w:val="es-ES"/>
        </w:rPr>
        <w:tab/>
      </w:r>
      <w:r w:rsidRPr="00CB0C48">
        <w:rPr>
          <w:rFonts w:ascii="GHEA Grapalat" w:hAnsi="GHEA Grapalat"/>
          <w:sz w:val="20"/>
          <w:lang w:val="es-ES"/>
        </w:rPr>
        <w:tab/>
      </w:r>
      <w:r w:rsidRPr="00CB0C48">
        <w:rPr>
          <w:rFonts w:ascii="GHEA Grapalat" w:hAnsi="GHEA Grapalat"/>
          <w:sz w:val="20"/>
          <w:u w:val="single"/>
          <w:lang w:val="es-ES"/>
        </w:rPr>
        <w:tab/>
      </w:r>
      <w:r w:rsidRPr="00CB0C48">
        <w:rPr>
          <w:rFonts w:ascii="GHEA Grapalat" w:hAnsi="GHEA Grapalat"/>
          <w:sz w:val="20"/>
          <w:u w:val="single"/>
          <w:lang w:val="es-ES"/>
        </w:rPr>
        <w:tab/>
      </w:r>
      <w:r w:rsidRPr="00CB0C48">
        <w:rPr>
          <w:rFonts w:ascii="GHEA Grapalat" w:hAnsi="GHEA Grapalat"/>
          <w:sz w:val="20"/>
          <w:u w:val="single"/>
          <w:lang w:val="es-ES"/>
        </w:rPr>
        <w:tab/>
      </w:r>
    </w:p>
    <w:p w:rsidR="00B2572B" w:rsidRPr="00CB0C48" w:rsidRDefault="00B2572B" w:rsidP="00B2572B">
      <w:pPr>
        <w:jc w:val="both"/>
        <w:rPr>
          <w:rFonts w:ascii="GHEA Grapalat" w:hAnsi="GHEA Grapalat" w:cs="Sylfaen"/>
          <w:sz w:val="20"/>
          <w:vertAlign w:val="superscript"/>
          <w:lang w:val="hy-AM"/>
        </w:rPr>
      </w:pPr>
      <w:r w:rsidRPr="00CB0C48">
        <w:rPr>
          <w:rFonts w:ascii="GHEA Grapalat" w:hAnsi="GHEA Grapalat" w:cs="Sylfaen"/>
          <w:sz w:val="20"/>
          <w:vertAlign w:val="superscript"/>
          <w:lang w:val="es-ES"/>
        </w:rPr>
        <w:t xml:space="preserve">      </w:t>
      </w:r>
      <w:r w:rsidRPr="00CB0C48">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CB0C48">
        <w:rPr>
          <w:rFonts w:ascii="GHEA Grapalat" w:hAnsi="GHEA Grapalat" w:cs="Sylfaen"/>
          <w:sz w:val="20"/>
          <w:vertAlign w:val="superscript"/>
          <w:lang w:val="es-ES"/>
        </w:rPr>
        <w:t xml:space="preserve">  </w:t>
      </w:r>
      <w:r w:rsidRPr="00CB0C48">
        <w:rPr>
          <w:rFonts w:ascii="GHEA Grapalat" w:hAnsi="GHEA Grapalat" w:cs="Sylfaen"/>
          <w:sz w:val="20"/>
          <w:vertAlign w:val="superscript"/>
          <w:lang w:val="es-ES"/>
        </w:rPr>
        <w:tab/>
      </w:r>
      <w:r w:rsidRPr="00CB0C48">
        <w:rPr>
          <w:rFonts w:ascii="GHEA Grapalat" w:hAnsi="GHEA Grapalat" w:cs="Sylfaen"/>
          <w:sz w:val="20"/>
          <w:vertAlign w:val="superscript"/>
          <w:lang w:val="es-ES"/>
        </w:rPr>
        <w:tab/>
      </w:r>
      <w:r w:rsidRPr="00CB0C48">
        <w:rPr>
          <w:rFonts w:ascii="GHEA Grapalat" w:hAnsi="GHEA Grapalat" w:cs="Sylfaen"/>
          <w:sz w:val="20"/>
          <w:vertAlign w:val="superscript"/>
          <w:lang w:val="es-ES"/>
        </w:rPr>
        <w:tab/>
      </w:r>
      <w:r w:rsidRPr="00CB0C48">
        <w:rPr>
          <w:rFonts w:ascii="GHEA Grapalat" w:hAnsi="GHEA Grapalat" w:cs="Sylfaen"/>
          <w:sz w:val="20"/>
          <w:vertAlign w:val="superscript"/>
          <w:lang w:val="es-ES"/>
        </w:rPr>
        <w:tab/>
      </w:r>
      <w:r w:rsidRPr="00CB0C48">
        <w:rPr>
          <w:rFonts w:ascii="GHEA Grapalat" w:hAnsi="GHEA Grapalat" w:cs="Sylfaen"/>
          <w:sz w:val="20"/>
          <w:vertAlign w:val="superscript"/>
          <w:lang w:val="hy-AM"/>
        </w:rPr>
        <w:t>ստորագրություն</w:t>
      </w:r>
      <w:r w:rsidRPr="00CB0C48">
        <w:rPr>
          <w:rFonts w:ascii="GHEA Grapalat" w:hAnsi="GHEA Grapalat" w:cs="Sylfaen"/>
          <w:sz w:val="20"/>
          <w:vertAlign w:val="superscript"/>
          <w:lang w:val="hy-AM"/>
        </w:rPr>
        <w:tab/>
      </w:r>
    </w:p>
    <w:p w:rsidR="00B2572B" w:rsidRPr="00CB0C48" w:rsidRDefault="00B2572B" w:rsidP="00B2572B">
      <w:pPr>
        <w:jc w:val="right"/>
        <w:rPr>
          <w:rFonts w:ascii="GHEA Grapalat" w:hAnsi="GHEA Grapalat"/>
          <w:sz w:val="20"/>
          <w:lang w:val="hy-AM"/>
        </w:rPr>
      </w:pPr>
      <w:r w:rsidRPr="00CB0C48">
        <w:rPr>
          <w:rFonts w:ascii="GHEA Grapalat" w:hAnsi="GHEA Grapalat"/>
          <w:sz w:val="20"/>
          <w:lang w:val="hy-AM"/>
        </w:rPr>
        <w:t xml:space="preserve">    </w:t>
      </w:r>
    </w:p>
    <w:p w:rsidR="00B2572B" w:rsidRPr="00CB0C48" w:rsidRDefault="00B2572B" w:rsidP="00B2572B">
      <w:pPr>
        <w:jc w:val="right"/>
        <w:rPr>
          <w:rFonts w:ascii="GHEA Grapalat" w:hAnsi="GHEA Grapalat" w:cs="Arial"/>
          <w:sz w:val="20"/>
          <w:lang w:val="hy-AM"/>
        </w:rPr>
      </w:pPr>
      <w:r w:rsidRPr="00CB0C48">
        <w:rPr>
          <w:rFonts w:ascii="GHEA Grapalat" w:hAnsi="GHEA Grapalat" w:cs="Sylfaen"/>
          <w:sz w:val="20"/>
          <w:lang w:val="hy-AM"/>
        </w:rPr>
        <w:t>Կ</w:t>
      </w:r>
      <w:r w:rsidRPr="00CB0C48">
        <w:rPr>
          <w:rFonts w:ascii="GHEA Grapalat" w:hAnsi="GHEA Grapalat" w:cs="Arial"/>
          <w:sz w:val="20"/>
          <w:lang w:val="hy-AM"/>
        </w:rPr>
        <w:t xml:space="preserve">. </w:t>
      </w:r>
      <w:r w:rsidRPr="00CB0C48">
        <w:rPr>
          <w:rFonts w:ascii="GHEA Grapalat" w:hAnsi="GHEA Grapalat" w:cs="Sylfaen"/>
          <w:sz w:val="20"/>
          <w:lang w:val="hy-AM"/>
        </w:rPr>
        <w:t>Տ</w:t>
      </w:r>
      <w:r w:rsidRPr="00CB0C48">
        <w:rPr>
          <w:rFonts w:ascii="GHEA Grapalat" w:hAnsi="GHEA Grapalat" w:cs="Arial"/>
          <w:sz w:val="20"/>
          <w:lang w:val="hy-AM"/>
        </w:rPr>
        <w:t>.</w:t>
      </w:r>
      <w:r w:rsidRPr="00364C88">
        <w:rPr>
          <w:rStyle w:val="af6"/>
          <w:rFonts w:ascii="GHEA Grapalat" w:hAnsi="GHEA Grapalat" w:cs="Arial"/>
          <w:color w:val="FFFFFF"/>
          <w:sz w:val="20"/>
          <w:lang w:val="hy-AM"/>
        </w:rPr>
        <w:footnoteReference w:id="18"/>
      </w:r>
      <w:r w:rsidRPr="00CB0C48">
        <w:rPr>
          <w:rFonts w:ascii="GHEA Grapalat" w:hAnsi="GHEA Grapalat" w:cs="Arial"/>
          <w:sz w:val="20"/>
          <w:lang w:val="hy-AM"/>
        </w:rPr>
        <w:tab/>
      </w:r>
    </w:p>
    <w:p w:rsidR="00B2572B" w:rsidRPr="00F46CF9" w:rsidRDefault="00B2572B" w:rsidP="00B2572B">
      <w:pPr>
        <w:pStyle w:val="31"/>
        <w:tabs>
          <w:tab w:val="left" w:pos="1690"/>
        </w:tabs>
        <w:ind w:firstLine="0"/>
        <w:jc w:val="left"/>
        <w:rPr>
          <w:rFonts w:ascii="GHEA Grapalat" w:hAnsi="GHEA Grapalat" w:cs="Sylfaen"/>
          <w:i/>
          <w:sz w:val="16"/>
          <w:szCs w:val="16"/>
          <w:lang w:val="hy-AM" w:eastAsia="ru-RU"/>
        </w:rPr>
      </w:pPr>
    </w:p>
    <w:p w:rsidR="00B2572B" w:rsidRPr="00F46CF9" w:rsidRDefault="00B2572B" w:rsidP="00B2572B">
      <w:pPr>
        <w:pStyle w:val="31"/>
        <w:tabs>
          <w:tab w:val="left" w:pos="1690"/>
        </w:tabs>
        <w:ind w:firstLine="0"/>
        <w:jc w:val="left"/>
        <w:rPr>
          <w:rFonts w:ascii="GHEA Grapalat" w:hAnsi="GHEA Grapalat" w:cs="Sylfaen"/>
          <w:i/>
          <w:sz w:val="16"/>
          <w:szCs w:val="16"/>
          <w:lang w:val="hy-AM" w:eastAsia="ru-RU"/>
        </w:rPr>
      </w:pPr>
    </w:p>
    <w:p w:rsidR="00B2572B" w:rsidRPr="00F46CF9" w:rsidRDefault="00B2572B" w:rsidP="00B2572B">
      <w:pPr>
        <w:pStyle w:val="31"/>
        <w:tabs>
          <w:tab w:val="left" w:pos="1690"/>
        </w:tabs>
        <w:ind w:firstLine="0"/>
        <w:jc w:val="left"/>
        <w:rPr>
          <w:rFonts w:ascii="GHEA Grapalat" w:hAnsi="GHEA Grapalat" w:cs="Sylfaen"/>
          <w:i/>
          <w:sz w:val="16"/>
          <w:szCs w:val="16"/>
          <w:lang w:val="hy-AM" w:eastAsia="ru-RU"/>
        </w:rPr>
      </w:pPr>
    </w:p>
    <w:p w:rsidR="00B2572B" w:rsidRPr="00F46CF9" w:rsidRDefault="00B2572B" w:rsidP="00B2572B">
      <w:pPr>
        <w:pStyle w:val="31"/>
        <w:tabs>
          <w:tab w:val="left" w:pos="1690"/>
        </w:tabs>
        <w:ind w:firstLine="0"/>
        <w:jc w:val="left"/>
        <w:rPr>
          <w:rFonts w:ascii="GHEA Grapalat" w:hAnsi="GHEA Grapalat" w:cs="Sylfaen"/>
          <w:i/>
          <w:sz w:val="16"/>
          <w:szCs w:val="16"/>
          <w:lang w:val="hy-AM" w:eastAsia="ru-RU"/>
        </w:rPr>
      </w:pPr>
    </w:p>
    <w:p w:rsidR="00B2572B" w:rsidRPr="00F46CF9" w:rsidRDefault="00B2572B" w:rsidP="00B2572B">
      <w:pPr>
        <w:pStyle w:val="31"/>
        <w:tabs>
          <w:tab w:val="left" w:pos="1690"/>
        </w:tabs>
        <w:ind w:firstLine="0"/>
        <w:jc w:val="left"/>
        <w:rPr>
          <w:rFonts w:ascii="GHEA Grapalat" w:hAnsi="GHEA Grapalat" w:cs="Sylfaen"/>
          <w:i/>
          <w:sz w:val="16"/>
          <w:szCs w:val="16"/>
          <w:lang w:val="hy-AM" w:eastAsia="ru-RU"/>
        </w:rPr>
      </w:pPr>
    </w:p>
    <w:p w:rsidR="00B2572B" w:rsidRPr="00CB0C48" w:rsidRDefault="00B2572B" w:rsidP="00B2572B">
      <w:pPr>
        <w:jc w:val="right"/>
        <w:rPr>
          <w:rFonts w:ascii="GHEA Grapalat" w:hAnsi="GHEA Grapalat" w:cs="Arial"/>
          <w:sz w:val="20"/>
          <w:lang w:val="hy-AM"/>
        </w:rPr>
      </w:pPr>
      <w:r w:rsidRPr="00CB0C48">
        <w:rPr>
          <w:rFonts w:ascii="GHEA Grapalat" w:hAnsi="GHEA Grapalat" w:cs="Arial"/>
          <w:sz w:val="20"/>
          <w:lang w:val="hy-AM"/>
        </w:rPr>
        <w:tab/>
        <w:t xml:space="preserve"> </w:t>
      </w:r>
    </w:p>
    <w:p w:rsidR="00B2572B" w:rsidRPr="00CB0C48" w:rsidDel="00B2572B" w:rsidRDefault="00B2572B" w:rsidP="00B2572B">
      <w:pPr>
        <w:pStyle w:val="norm"/>
        <w:spacing w:line="240" w:lineRule="auto"/>
        <w:ind w:firstLine="284"/>
        <w:jc w:val="right"/>
        <w:rPr>
          <w:rFonts w:ascii="GHEA Grapalat" w:hAnsi="GHEA Grapalat" w:cs="Sylfaen"/>
          <w:b/>
          <w:sz w:val="20"/>
          <w:lang w:val="es-ES"/>
        </w:rPr>
      </w:pPr>
      <w:r w:rsidRPr="00CB0C48">
        <w:rPr>
          <w:rFonts w:ascii="GHEA Grapalat" w:hAnsi="GHEA Grapalat"/>
          <w:i/>
          <w:sz w:val="20"/>
          <w:lang w:val="hy-AM"/>
        </w:rPr>
        <w:br w:type="page"/>
      </w:r>
      <w:r w:rsidRPr="00CB0C48" w:rsidDel="00B2572B">
        <w:rPr>
          <w:rFonts w:ascii="GHEA Grapalat" w:hAnsi="GHEA Grapalat" w:cs="Sylfaen"/>
          <w:b/>
          <w:sz w:val="20"/>
          <w:lang w:val="es-ES"/>
        </w:rPr>
        <w:lastRenderedPageBreak/>
        <w:t xml:space="preserve"> </w:t>
      </w:r>
    </w:p>
    <w:p w:rsidR="00D048DE" w:rsidRPr="00F46CF9" w:rsidRDefault="00D048DE" w:rsidP="00516665">
      <w:pPr>
        <w:jc w:val="right"/>
        <w:rPr>
          <w:rFonts w:ascii="GHEA Grapalat" w:hAnsi="GHEA Grapalat"/>
          <w:lang w:val="hy-AM"/>
        </w:rPr>
      </w:pPr>
    </w:p>
    <w:p w:rsidR="00B95090" w:rsidRPr="00F46CF9" w:rsidRDefault="00B95090" w:rsidP="00B95090">
      <w:pPr>
        <w:pStyle w:val="31"/>
        <w:spacing w:line="240" w:lineRule="auto"/>
        <w:jc w:val="right"/>
        <w:rPr>
          <w:rFonts w:ascii="GHEA Grapalat" w:hAnsi="GHEA Grapalat" w:cs="Sylfaen"/>
          <w:b/>
          <w:color w:val="FFFFFF"/>
          <w:lang w:val="hy-AM"/>
        </w:rPr>
      </w:pPr>
      <w:r w:rsidRPr="00CB0C48">
        <w:rPr>
          <w:rFonts w:ascii="GHEA Grapalat" w:hAnsi="GHEA Grapalat" w:cs="Sylfaen"/>
          <w:b/>
          <w:lang w:val="hy-AM"/>
        </w:rPr>
        <w:t xml:space="preserve">Հավելված </w:t>
      </w:r>
      <w:r w:rsidR="00D03EDC" w:rsidRPr="00F46CF9">
        <w:rPr>
          <w:rFonts w:ascii="GHEA Grapalat" w:hAnsi="GHEA Grapalat" w:cs="Sylfaen"/>
          <w:b/>
          <w:lang w:val="hy-AM"/>
        </w:rPr>
        <w:t>5</w:t>
      </w:r>
      <w:r w:rsidR="00D03EDC" w:rsidRPr="00F46CF9">
        <w:rPr>
          <w:rFonts w:ascii="GHEA Grapalat" w:hAnsi="GHEA Grapalat" w:cs="Sylfaen"/>
          <w:b/>
          <w:vertAlign w:val="superscript"/>
          <w:lang w:val="hy-AM"/>
        </w:rPr>
        <w:t>28</w:t>
      </w:r>
      <w:r w:rsidRPr="00364C88">
        <w:rPr>
          <w:rStyle w:val="af6"/>
          <w:rFonts w:ascii="GHEA Grapalat" w:hAnsi="GHEA Grapalat" w:cs="Sylfaen"/>
          <w:b/>
          <w:color w:val="FFFFFF"/>
        </w:rPr>
        <w:footnoteReference w:id="19"/>
      </w:r>
    </w:p>
    <w:p w:rsidR="00B95090" w:rsidRPr="00CB0C48" w:rsidRDefault="006704E8" w:rsidP="00B95090">
      <w:pPr>
        <w:pStyle w:val="31"/>
        <w:spacing w:line="240" w:lineRule="auto"/>
        <w:jc w:val="right"/>
        <w:rPr>
          <w:rFonts w:ascii="GHEA Grapalat" w:hAnsi="GHEA Grapalat" w:cs="Sylfaen"/>
          <w:b/>
          <w:lang w:val="hy-AM"/>
        </w:rPr>
      </w:pPr>
      <w:r>
        <w:rPr>
          <w:rFonts w:ascii="GHEA Grapalat" w:hAnsi="GHEA Grapalat" w:cs="Sylfaen"/>
          <w:b/>
          <w:lang w:val="hy-AM"/>
        </w:rPr>
        <w:t>ՇՄԱՀ-ԳՀԱՇՁԲ-20</w:t>
      </w:r>
      <w:r w:rsidR="00284A2F">
        <w:rPr>
          <w:rFonts w:ascii="GHEA Grapalat" w:hAnsi="GHEA Grapalat" w:cs="Sylfaen"/>
          <w:b/>
          <w:lang w:val="hy-AM"/>
        </w:rPr>
        <w:t>/</w:t>
      </w:r>
      <w:r>
        <w:rPr>
          <w:rFonts w:ascii="GHEA Grapalat" w:hAnsi="GHEA Grapalat" w:cs="Sylfaen"/>
          <w:b/>
          <w:lang w:val="hy-AM"/>
        </w:rPr>
        <w:t>0</w:t>
      </w:r>
      <w:r w:rsidR="00284A2F">
        <w:rPr>
          <w:rFonts w:ascii="GHEA Grapalat" w:hAnsi="GHEA Grapalat" w:cs="Sylfaen"/>
          <w:b/>
          <w:lang w:val="hy-AM"/>
        </w:rPr>
        <w:t>1</w:t>
      </w:r>
      <w:r w:rsidR="00C24E95">
        <w:rPr>
          <w:rFonts w:ascii="GHEA Grapalat" w:hAnsi="GHEA Grapalat" w:cs="Sylfaen"/>
          <w:b/>
          <w:lang w:val="hy-AM"/>
        </w:rPr>
        <w:t xml:space="preserve"> </w:t>
      </w:r>
      <w:r w:rsidR="00B95090" w:rsidRPr="00CB0C48">
        <w:rPr>
          <w:rFonts w:ascii="GHEA Grapalat" w:hAnsi="GHEA Grapalat" w:cs="Sylfaen"/>
          <w:b/>
          <w:lang w:val="hy-AM"/>
        </w:rPr>
        <w:t>ծածկագրով</w:t>
      </w:r>
    </w:p>
    <w:p w:rsidR="00B95090" w:rsidRPr="00CB0C48" w:rsidRDefault="001C521B" w:rsidP="00B95090">
      <w:pPr>
        <w:pStyle w:val="31"/>
        <w:spacing w:line="240" w:lineRule="auto"/>
        <w:jc w:val="right"/>
        <w:rPr>
          <w:rFonts w:ascii="GHEA Grapalat" w:hAnsi="GHEA Grapalat" w:cs="Sylfaen"/>
          <w:b/>
          <w:lang w:val="hy-AM"/>
        </w:rPr>
      </w:pPr>
      <w:r w:rsidRPr="00F46CF9">
        <w:rPr>
          <w:rFonts w:ascii="GHEA Grapalat" w:hAnsi="GHEA Grapalat" w:cs="Sylfaen"/>
          <w:b/>
          <w:lang w:val="hy-AM"/>
        </w:rPr>
        <w:t xml:space="preserve">գնանշման հարցման </w:t>
      </w:r>
      <w:r w:rsidR="00B95090" w:rsidRPr="00CB0C48">
        <w:rPr>
          <w:rFonts w:ascii="GHEA Grapalat" w:hAnsi="GHEA Grapalat" w:cs="Sylfaen"/>
          <w:b/>
          <w:lang w:val="hy-AM"/>
        </w:rPr>
        <w:t>հրավերի</w:t>
      </w:r>
    </w:p>
    <w:p w:rsidR="00516665" w:rsidRPr="00CB0C48" w:rsidRDefault="00516665" w:rsidP="00516665">
      <w:pPr>
        <w:jc w:val="right"/>
        <w:rPr>
          <w:rFonts w:ascii="GHEA Grapalat" w:hAnsi="GHEA Grapalat"/>
          <w:lang w:val="es-ES"/>
        </w:rPr>
      </w:pPr>
    </w:p>
    <w:p w:rsidR="00B10681" w:rsidRPr="00CB0C48" w:rsidRDefault="00B10681" w:rsidP="00516665">
      <w:pPr>
        <w:tabs>
          <w:tab w:val="left" w:pos="2268"/>
        </w:tabs>
        <w:ind w:left="-284" w:firstLine="284"/>
        <w:jc w:val="right"/>
        <w:rPr>
          <w:rFonts w:ascii="GHEA Grapalat" w:hAnsi="GHEA Grapalat"/>
          <w:lang w:val="es-ES"/>
        </w:rPr>
      </w:pPr>
    </w:p>
    <w:p w:rsidR="00516665" w:rsidRPr="00CB0C48" w:rsidRDefault="00516665" w:rsidP="00516665">
      <w:pPr>
        <w:ind w:left="-142" w:firstLine="142"/>
        <w:jc w:val="center"/>
        <w:rPr>
          <w:rFonts w:ascii="GHEA Grapalat" w:hAnsi="GHEA Grapalat"/>
          <w:b/>
          <w:sz w:val="20"/>
          <w:szCs w:val="20"/>
          <w:lang w:val="es-ES"/>
        </w:rPr>
      </w:pPr>
      <w:r w:rsidRPr="00CB0C48">
        <w:rPr>
          <w:rFonts w:ascii="GHEA Grapalat" w:hAnsi="GHEA Grapalat" w:cs="Sylfaen"/>
          <w:b/>
          <w:sz w:val="20"/>
          <w:szCs w:val="20"/>
          <w:lang w:val="pt-BR"/>
        </w:rPr>
        <w:t>ՊԵՏՈՒԹՅԱՆ</w:t>
      </w:r>
      <w:r w:rsidRPr="00CB0C48">
        <w:rPr>
          <w:rFonts w:ascii="GHEA Grapalat" w:hAnsi="GHEA Grapalat" w:cs="Times Armenian"/>
          <w:b/>
          <w:sz w:val="20"/>
          <w:szCs w:val="20"/>
          <w:lang w:val="es-ES"/>
        </w:rPr>
        <w:t xml:space="preserve">  </w:t>
      </w:r>
      <w:r w:rsidRPr="00CB0C48">
        <w:rPr>
          <w:rFonts w:ascii="GHEA Grapalat" w:hAnsi="GHEA Grapalat" w:cs="Sylfaen"/>
          <w:b/>
          <w:sz w:val="20"/>
          <w:szCs w:val="20"/>
          <w:lang w:val="pt-BR"/>
        </w:rPr>
        <w:t>ԿԱՐԻՔՆԵՐԻ</w:t>
      </w:r>
      <w:r w:rsidRPr="00CB0C48">
        <w:rPr>
          <w:rFonts w:ascii="GHEA Grapalat" w:hAnsi="GHEA Grapalat" w:cs="Times Armenian"/>
          <w:b/>
          <w:sz w:val="20"/>
          <w:szCs w:val="20"/>
          <w:lang w:val="es-ES"/>
        </w:rPr>
        <w:t xml:space="preserve"> </w:t>
      </w:r>
      <w:r w:rsidRPr="00CB0C48">
        <w:rPr>
          <w:rFonts w:ascii="GHEA Grapalat" w:hAnsi="GHEA Grapalat" w:cs="Sylfaen"/>
          <w:b/>
          <w:sz w:val="20"/>
          <w:szCs w:val="20"/>
          <w:lang w:val="pt-BR"/>
        </w:rPr>
        <w:t>ՀԱՄԱՐ</w:t>
      </w:r>
      <w:r w:rsidRPr="00CB0C48">
        <w:rPr>
          <w:rFonts w:ascii="GHEA Grapalat" w:hAnsi="GHEA Grapalat" w:cs="Times Armenian"/>
          <w:b/>
          <w:sz w:val="20"/>
          <w:szCs w:val="20"/>
          <w:lang w:val="es-ES"/>
        </w:rPr>
        <w:t xml:space="preserve"> </w:t>
      </w:r>
      <w:r w:rsidRPr="00CB0C48">
        <w:rPr>
          <w:rFonts w:ascii="GHEA Grapalat" w:hAnsi="GHEA Grapalat" w:cs="Sylfaen"/>
          <w:b/>
          <w:sz w:val="20"/>
          <w:szCs w:val="20"/>
          <w:lang w:val="pt-BR"/>
        </w:rPr>
        <w:t>ԿԱՊԱԼԱՅԻՆ</w:t>
      </w:r>
      <w:r w:rsidRPr="00CB0C48">
        <w:rPr>
          <w:rFonts w:ascii="GHEA Grapalat" w:hAnsi="GHEA Grapalat" w:cs="Times Armenian"/>
          <w:b/>
          <w:sz w:val="20"/>
          <w:szCs w:val="20"/>
          <w:lang w:val="es-ES"/>
        </w:rPr>
        <w:t xml:space="preserve">  </w:t>
      </w:r>
      <w:r w:rsidRPr="00CB0C48">
        <w:rPr>
          <w:rFonts w:ascii="GHEA Grapalat" w:hAnsi="GHEA Grapalat" w:cs="Sylfaen"/>
          <w:b/>
          <w:sz w:val="20"/>
          <w:szCs w:val="20"/>
          <w:lang w:val="pt-BR"/>
        </w:rPr>
        <w:t>ԱՇԽԱՏԱՆՔՆԵՐԻ</w:t>
      </w:r>
      <w:r w:rsidRPr="00CB0C48">
        <w:rPr>
          <w:rFonts w:ascii="GHEA Grapalat" w:hAnsi="GHEA Grapalat" w:cs="Times Armenian"/>
          <w:b/>
          <w:sz w:val="20"/>
          <w:szCs w:val="20"/>
          <w:lang w:val="es-ES"/>
        </w:rPr>
        <w:t xml:space="preserve">  </w:t>
      </w:r>
      <w:r w:rsidRPr="00CB0C48">
        <w:rPr>
          <w:rFonts w:ascii="GHEA Grapalat" w:hAnsi="GHEA Grapalat" w:cs="Sylfaen"/>
          <w:b/>
          <w:sz w:val="20"/>
          <w:szCs w:val="20"/>
          <w:lang w:val="pt-BR"/>
        </w:rPr>
        <w:t>ԿԱՏԱՐՄԱՆ</w:t>
      </w:r>
    </w:p>
    <w:p w:rsidR="00516665" w:rsidRPr="00CB0C48" w:rsidRDefault="00516665" w:rsidP="00516665">
      <w:pPr>
        <w:ind w:left="-142" w:firstLine="142"/>
        <w:jc w:val="center"/>
        <w:rPr>
          <w:rFonts w:ascii="GHEA Grapalat" w:hAnsi="GHEA Grapalat" w:cs="Times Armenian"/>
          <w:b/>
          <w:sz w:val="20"/>
          <w:szCs w:val="20"/>
          <w:lang w:val="es-ES"/>
        </w:rPr>
      </w:pPr>
      <w:r w:rsidRPr="00CB0C48">
        <w:rPr>
          <w:rFonts w:ascii="GHEA Grapalat" w:hAnsi="GHEA Grapalat" w:cs="Sylfaen"/>
          <w:b/>
          <w:sz w:val="20"/>
          <w:szCs w:val="20"/>
          <w:lang w:val="pt-BR"/>
        </w:rPr>
        <w:t>ՊԵՏԱԿԱՆ</w:t>
      </w:r>
      <w:r w:rsidRPr="00CB0C48">
        <w:rPr>
          <w:rFonts w:ascii="GHEA Grapalat" w:hAnsi="GHEA Grapalat" w:cs="Times Armenian"/>
          <w:b/>
          <w:sz w:val="20"/>
          <w:szCs w:val="20"/>
          <w:lang w:val="es-ES"/>
        </w:rPr>
        <w:t xml:space="preserve">  </w:t>
      </w:r>
      <w:r w:rsidRPr="00CB0C48">
        <w:rPr>
          <w:rFonts w:ascii="GHEA Grapalat" w:hAnsi="GHEA Grapalat" w:cs="Sylfaen"/>
          <w:b/>
          <w:sz w:val="20"/>
          <w:szCs w:val="20"/>
          <w:lang w:val="pt-BR"/>
        </w:rPr>
        <w:t>ԳՆՄԱՆ</w:t>
      </w:r>
      <w:r w:rsidRPr="00CB0C48">
        <w:rPr>
          <w:rFonts w:ascii="GHEA Grapalat" w:hAnsi="GHEA Grapalat" w:cs="Times Armenian"/>
          <w:b/>
          <w:sz w:val="20"/>
          <w:szCs w:val="20"/>
          <w:lang w:val="es-ES"/>
        </w:rPr>
        <w:t xml:space="preserve">  </w:t>
      </w:r>
      <w:r w:rsidRPr="00CB0C48">
        <w:rPr>
          <w:rFonts w:ascii="GHEA Grapalat" w:hAnsi="GHEA Grapalat" w:cs="Sylfaen"/>
          <w:b/>
          <w:sz w:val="20"/>
          <w:szCs w:val="20"/>
          <w:lang w:val="pt-BR"/>
        </w:rPr>
        <w:t>ՊԱՅՄԱՆԱԳԻՐ</w:t>
      </w:r>
      <w:r w:rsidRPr="00CB0C48">
        <w:rPr>
          <w:rFonts w:ascii="GHEA Grapalat" w:hAnsi="GHEA Grapalat" w:cs="Times Armenian"/>
          <w:b/>
          <w:sz w:val="20"/>
          <w:szCs w:val="20"/>
          <w:lang w:val="es-ES"/>
        </w:rPr>
        <w:t xml:space="preserve">   </w:t>
      </w:r>
    </w:p>
    <w:p w:rsidR="00B95090" w:rsidRPr="00CB0C48" w:rsidRDefault="00B95090" w:rsidP="00B95090">
      <w:pPr>
        <w:ind w:left="-142" w:firstLine="142"/>
        <w:jc w:val="center"/>
        <w:rPr>
          <w:rFonts w:ascii="GHEA Grapalat" w:hAnsi="GHEA Grapalat"/>
          <w:b/>
          <w:sz w:val="20"/>
          <w:szCs w:val="20"/>
          <w:u w:val="single"/>
          <w:lang w:val="es-ES"/>
        </w:rPr>
      </w:pPr>
      <w:r w:rsidRPr="00CB0C48">
        <w:rPr>
          <w:rFonts w:ascii="GHEA Grapalat" w:hAnsi="GHEA Grapalat"/>
          <w:b/>
          <w:sz w:val="20"/>
          <w:szCs w:val="20"/>
          <w:lang w:val="hy-AM"/>
        </w:rPr>
        <w:t>N</w:t>
      </w:r>
      <w:r w:rsidRPr="00CB0C48">
        <w:rPr>
          <w:rFonts w:ascii="GHEA Grapalat" w:hAnsi="GHEA Grapalat"/>
          <w:b/>
          <w:sz w:val="20"/>
          <w:szCs w:val="20"/>
          <w:lang w:val="es-ES"/>
        </w:rPr>
        <w:t xml:space="preserve"> </w:t>
      </w:r>
      <w:r w:rsidR="006704E8">
        <w:rPr>
          <w:rFonts w:ascii="GHEA Grapalat" w:hAnsi="GHEA Grapalat" w:cs="Sylfaen"/>
          <w:b/>
          <w:lang w:val="hy-AM"/>
        </w:rPr>
        <w:t>ՇՄԱՀ-ԳՀԱՇՁԲ-20</w:t>
      </w:r>
      <w:r w:rsidR="00C24E95">
        <w:rPr>
          <w:rFonts w:ascii="GHEA Grapalat" w:hAnsi="GHEA Grapalat" w:cs="Sylfaen"/>
          <w:b/>
          <w:lang w:val="hy-AM"/>
        </w:rPr>
        <w:t>/</w:t>
      </w:r>
      <w:r w:rsidR="006704E8">
        <w:rPr>
          <w:rFonts w:ascii="GHEA Grapalat" w:hAnsi="GHEA Grapalat" w:cs="Sylfaen"/>
          <w:b/>
          <w:lang w:val="hy-AM"/>
        </w:rPr>
        <w:t>0</w:t>
      </w:r>
      <w:r w:rsidR="00C24E95">
        <w:rPr>
          <w:rFonts w:ascii="GHEA Grapalat" w:hAnsi="GHEA Grapalat" w:cs="Sylfaen"/>
          <w:b/>
          <w:lang w:val="hy-AM"/>
        </w:rPr>
        <w:t>1</w:t>
      </w:r>
    </w:p>
    <w:p w:rsidR="00B95090" w:rsidRPr="00CB0C48" w:rsidRDefault="00313A54" w:rsidP="00B95090">
      <w:pPr>
        <w:tabs>
          <w:tab w:val="left" w:pos="720"/>
          <w:tab w:val="left" w:pos="1440"/>
          <w:tab w:val="left" w:pos="8865"/>
        </w:tabs>
        <w:jc w:val="both"/>
        <w:rPr>
          <w:rFonts w:ascii="GHEA Grapalat" w:hAnsi="GHEA Grapalat" w:cs="Sylfaen"/>
          <w:sz w:val="20"/>
          <w:lang w:val="hy-AM"/>
        </w:rPr>
      </w:pPr>
      <w:r>
        <w:rPr>
          <w:rFonts w:ascii="GHEA Grapalat" w:hAnsi="GHEA Grapalat" w:cs="Sylfaen"/>
          <w:sz w:val="20"/>
          <w:lang w:val="hy-AM"/>
        </w:rPr>
        <w:t xml:space="preserve">         Գ</w:t>
      </w:r>
      <w:r w:rsidR="00B95090" w:rsidRPr="00CB0C48">
        <w:rPr>
          <w:rFonts w:ascii="GHEA Grapalat" w:hAnsi="GHEA Grapalat" w:cs="Sylfaen"/>
          <w:sz w:val="20"/>
          <w:lang w:val="hy-AM"/>
        </w:rPr>
        <w:t xml:space="preserve">. </w:t>
      </w:r>
      <w:r w:rsidR="006704E8">
        <w:rPr>
          <w:rFonts w:ascii="GHEA Grapalat" w:hAnsi="GHEA Grapalat" w:cs="Sylfaen"/>
          <w:sz w:val="20"/>
          <w:u w:val="single"/>
          <w:lang w:val="hy-AM"/>
        </w:rPr>
        <w:t>Բերդաշեն</w:t>
      </w:r>
      <w:r w:rsidR="00B95090" w:rsidRPr="00CB0C48">
        <w:rPr>
          <w:rFonts w:ascii="GHEA Grapalat" w:hAnsi="GHEA Grapalat" w:cs="Sylfaen"/>
          <w:sz w:val="20"/>
          <w:lang w:val="hy-AM"/>
        </w:rPr>
        <w:t xml:space="preserve">                                                  </w:t>
      </w:r>
      <w:r w:rsidR="00DB5848">
        <w:rPr>
          <w:rFonts w:ascii="GHEA Grapalat" w:hAnsi="GHEA Grapalat" w:cs="Sylfaen"/>
          <w:sz w:val="20"/>
          <w:lang w:val="hy-AM"/>
        </w:rPr>
        <w:t xml:space="preserve">                             </w:t>
      </w:r>
      <w:r w:rsidR="00B95090" w:rsidRPr="00CB0C48">
        <w:rPr>
          <w:rFonts w:ascii="GHEA Grapalat" w:hAnsi="GHEA Grapalat" w:cs="Sylfaen"/>
          <w:sz w:val="20"/>
          <w:lang w:val="hy-AM"/>
        </w:rPr>
        <w:t xml:space="preserve">      </w:t>
      </w:r>
      <w:r w:rsidR="00B95090" w:rsidRPr="00CB0C48">
        <w:rPr>
          <w:rFonts w:ascii="GHEA Grapalat" w:hAnsi="GHEA Grapalat" w:cs="Sylfaen"/>
          <w:sz w:val="20"/>
          <w:lang w:val="es-ES"/>
        </w:rPr>
        <w:t xml:space="preserve">             </w:t>
      </w:r>
      <w:r w:rsidR="00B95090" w:rsidRPr="00CB0C48">
        <w:rPr>
          <w:rFonts w:ascii="GHEA Grapalat" w:hAnsi="GHEA Grapalat" w:cs="Sylfaen"/>
          <w:sz w:val="20"/>
          <w:lang w:val="hy-AM"/>
        </w:rPr>
        <w:t xml:space="preserve"> </w:t>
      </w:r>
      <w:r w:rsidR="00B95090" w:rsidRPr="00CB0C48">
        <w:rPr>
          <w:rFonts w:ascii="GHEA Grapalat" w:hAnsi="GHEA Grapalat"/>
          <w:lang w:val="hy-AM"/>
        </w:rPr>
        <w:t>«</w:t>
      </w:r>
      <w:r w:rsidR="00B95090" w:rsidRPr="00CB0C48">
        <w:rPr>
          <w:rFonts w:ascii="GHEA Grapalat" w:hAnsi="GHEA Grapalat"/>
          <w:u w:val="single"/>
          <w:lang w:val="hy-AM"/>
        </w:rPr>
        <w:t xml:space="preserve">     </w:t>
      </w:r>
      <w:r w:rsidR="00B95090" w:rsidRPr="00CB0C48">
        <w:rPr>
          <w:rFonts w:ascii="GHEA Grapalat" w:hAnsi="GHEA Grapalat"/>
          <w:lang w:val="hy-AM"/>
        </w:rPr>
        <w:t xml:space="preserve">» </w:t>
      </w:r>
      <w:r w:rsidR="00B95090" w:rsidRPr="00CB0C48">
        <w:rPr>
          <w:rFonts w:ascii="GHEA Grapalat" w:hAnsi="GHEA Grapalat"/>
          <w:u w:val="single"/>
          <w:lang w:val="hy-AM"/>
        </w:rPr>
        <w:t xml:space="preserve">          </w:t>
      </w:r>
      <w:r w:rsidR="00B95090" w:rsidRPr="00CB0C48">
        <w:rPr>
          <w:rFonts w:ascii="GHEA Grapalat" w:hAnsi="GHEA Grapalat"/>
          <w:lang w:val="hy-AM"/>
        </w:rPr>
        <w:t xml:space="preserve"> </w:t>
      </w:r>
      <w:r w:rsidR="00B95090" w:rsidRPr="00CB0C48">
        <w:rPr>
          <w:rFonts w:ascii="GHEA Grapalat" w:hAnsi="GHEA Grapalat" w:cs="Sylfaen"/>
          <w:sz w:val="20"/>
          <w:lang w:val="hy-AM"/>
        </w:rPr>
        <w:t>20   թ.</w:t>
      </w:r>
    </w:p>
    <w:p w:rsidR="00516665" w:rsidRPr="00CB0C48" w:rsidRDefault="00516665" w:rsidP="00516665">
      <w:pPr>
        <w:jc w:val="both"/>
        <w:rPr>
          <w:rFonts w:ascii="GHEA Grapalat" w:hAnsi="GHEA Grapalat"/>
          <w:lang w:val="es-ES"/>
        </w:rPr>
      </w:pPr>
    </w:p>
    <w:p w:rsidR="00B95090" w:rsidRPr="00CB0C48" w:rsidRDefault="00B95090" w:rsidP="00516665">
      <w:pPr>
        <w:jc w:val="both"/>
        <w:rPr>
          <w:rFonts w:ascii="GHEA Grapalat" w:hAnsi="GHEA Grapalat"/>
          <w:lang w:val="es-ES"/>
        </w:rPr>
      </w:pPr>
    </w:p>
    <w:p w:rsidR="00B10681" w:rsidRPr="00CB0C48" w:rsidRDefault="00B10681" w:rsidP="00B10681">
      <w:pPr>
        <w:ind w:firstLine="720"/>
        <w:jc w:val="both"/>
        <w:rPr>
          <w:rFonts w:ascii="GHEA Grapalat" w:hAnsi="GHEA Grapalat" w:cs="Sylfaen"/>
          <w:sz w:val="20"/>
          <w:szCs w:val="20"/>
          <w:lang w:val="pt-BR"/>
        </w:rPr>
      </w:pPr>
      <w:r w:rsidRPr="00CB0C48">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rsidR="00516665" w:rsidRPr="00CB0C48" w:rsidRDefault="00516665" w:rsidP="00516665">
      <w:pPr>
        <w:ind w:firstLine="709"/>
        <w:jc w:val="both"/>
        <w:rPr>
          <w:rFonts w:ascii="GHEA Grapalat" w:hAnsi="GHEA Grapalat"/>
          <w:b/>
          <w:lang w:val="es-ES"/>
        </w:rPr>
      </w:pPr>
    </w:p>
    <w:p w:rsidR="00516665" w:rsidRPr="00CB0C48" w:rsidRDefault="00516665" w:rsidP="00516665">
      <w:pPr>
        <w:ind w:firstLine="720"/>
        <w:jc w:val="both"/>
        <w:rPr>
          <w:rFonts w:ascii="GHEA Grapalat" w:hAnsi="GHEA Grapalat"/>
          <w:b/>
          <w:sz w:val="20"/>
          <w:szCs w:val="20"/>
          <w:lang w:val="es-ES"/>
        </w:rPr>
      </w:pPr>
      <w:r w:rsidRPr="00CB0C48">
        <w:rPr>
          <w:rFonts w:ascii="GHEA Grapalat" w:hAnsi="GHEA Grapalat"/>
          <w:b/>
          <w:sz w:val="20"/>
          <w:szCs w:val="20"/>
          <w:lang w:val="es-ES"/>
        </w:rPr>
        <w:t xml:space="preserve">1. </w:t>
      </w:r>
      <w:r w:rsidRPr="00CB0C48">
        <w:rPr>
          <w:rFonts w:ascii="GHEA Grapalat" w:hAnsi="GHEA Grapalat" w:cs="Sylfaen"/>
          <w:b/>
          <w:sz w:val="20"/>
          <w:szCs w:val="20"/>
          <w:lang w:val="pt-BR"/>
        </w:rPr>
        <w:t>ՊԱՅՄԱՆԱԳՐԻ</w:t>
      </w:r>
      <w:r w:rsidRPr="00CB0C48">
        <w:rPr>
          <w:rFonts w:ascii="GHEA Grapalat" w:hAnsi="GHEA Grapalat" w:cs="Times Armenian"/>
          <w:b/>
          <w:sz w:val="20"/>
          <w:szCs w:val="20"/>
          <w:lang w:val="es-ES"/>
        </w:rPr>
        <w:t xml:space="preserve"> </w:t>
      </w:r>
      <w:r w:rsidRPr="00CB0C48">
        <w:rPr>
          <w:rFonts w:ascii="GHEA Grapalat" w:hAnsi="GHEA Grapalat" w:cs="Sylfaen"/>
          <w:b/>
          <w:sz w:val="20"/>
          <w:szCs w:val="20"/>
          <w:lang w:val="pt-BR"/>
        </w:rPr>
        <w:t>ԱՌԱՐԿԱՆ</w:t>
      </w:r>
    </w:p>
    <w:p w:rsidR="00516665" w:rsidRPr="00CB0C48" w:rsidRDefault="00516665" w:rsidP="00C24E95">
      <w:pPr>
        <w:ind w:firstLine="720"/>
        <w:jc w:val="both"/>
        <w:rPr>
          <w:rFonts w:ascii="GHEA Grapalat" w:hAnsi="GHEA Grapalat"/>
          <w:sz w:val="20"/>
          <w:szCs w:val="20"/>
          <w:lang w:val="es-ES"/>
        </w:rPr>
      </w:pPr>
      <w:r w:rsidRPr="00CB0C48">
        <w:rPr>
          <w:rFonts w:ascii="GHEA Grapalat" w:hAnsi="GHEA Grapalat"/>
          <w:sz w:val="20"/>
          <w:szCs w:val="20"/>
          <w:lang w:val="es-ES"/>
        </w:rPr>
        <w:t>1.1</w:t>
      </w:r>
      <w:r w:rsidRPr="00CB0C48">
        <w:rPr>
          <w:rFonts w:ascii="GHEA Grapalat" w:hAnsi="GHEA Grapalat"/>
          <w:sz w:val="20"/>
          <w:szCs w:val="20"/>
          <w:lang w:val="es-ES"/>
        </w:rPr>
        <w:tab/>
      </w:r>
      <w:r w:rsidRPr="00CB0C48">
        <w:rPr>
          <w:rFonts w:ascii="GHEA Grapalat" w:hAnsi="GHEA Grapalat" w:cs="Sylfaen"/>
          <w:sz w:val="20"/>
          <w:szCs w:val="20"/>
          <w:lang w:val="pt-BR"/>
        </w:rPr>
        <w:t>Կապալառուն</w:t>
      </w:r>
      <w:r w:rsidRPr="00CB0C48">
        <w:rPr>
          <w:rFonts w:ascii="GHEA Grapalat" w:hAnsi="GHEA Grapalat"/>
          <w:sz w:val="20"/>
          <w:szCs w:val="20"/>
          <w:lang w:val="es-ES"/>
        </w:rPr>
        <w:t xml:space="preserve"> </w:t>
      </w:r>
      <w:r w:rsidRPr="00CB0C48">
        <w:rPr>
          <w:rFonts w:ascii="GHEA Grapalat" w:hAnsi="GHEA Grapalat" w:cs="Sylfaen"/>
          <w:sz w:val="20"/>
          <w:szCs w:val="20"/>
          <w:lang w:val="pt-BR"/>
        </w:rPr>
        <w:t>պարտավորվում</w:t>
      </w:r>
      <w:r w:rsidRPr="00CB0C48">
        <w:rPr>
          <w:rFonts w:ascii="GHEA Grapalat" w:hAnsi="GHEA Grapalat"/>
          <w:sz w:val="20"/>
          <w:szCs w:val="20"/>
          <w:lang w:val="es-ES"/>
        </w:rPr>
        <w:t xml:space="preserve"> </w:t>
      </w:r>
      <w:r w:rsidRPr="00CB0C48">
        <w:rPr>
          <w:rFonts w:ascii="GHEA Grapalat" w:hAnsi="GHEA Grapalat" w:cs="Sylfaen"/>
          <w:sz w:val="20"/>
          <w:szCs w:val="20"/>
          <w:lang w:val="pt-BR"/>
        </w:rPr>
        <w:t>է</w:t>
      </w:r>
      <w:r w:rsidRPr="00CB0C48">
        <w:rPr>
          <w:rFonts w:ascii="GHEA Grapalat" w:hAnsi="GHEA Grapalat"/>
          <w:sz w:val="20"/>
          <w:szCs w:val="20"/>
          <w:lang w:val="es-ES"/>
        </w:rPr>
        <w:t xml:space="preserve">  </w:t>
      </w:r>
      <w:r w:rsidRPr="00CB0C48">
        <w:rPr>
          <w:rFonts w:ascii="GHEA Grapalat" w:hAnsi="GHEA Grapalat" w:cs="Sylfaen"/>
          <w:sz w:val="20"/>
          <w:szCs w:val="20"/>
          <w:lang w:val="pt-BR"/>
        </w:rPr>
        <w:t>սույն</w:t>
      </w:r>
      <w:r w:rsidRPr="00CB0C48">
        <w:rPr>
          <w:rFonts w:ascii="GHEA Grapalat" w:hAnsi="GHEA Grapalat"/>
          <w:sz w:val="20"/>
          <w:szCs w:val="20"/>
          <w:lang w:val="es-ES"/>
        </w:rPr>
        <w:t xml:space="preserve"> </w:t>
      </w:r>
      <w:r w:rsidRPr="00CB0C48">
        <w:rPr>
          <w:rFonts w:ascii="GHEA Grapalat" w:hAnsi="GHEA Grapalat" w:cs="Sylfaen"/>
          <w:sz w:val="20"/>
          <w:szCs w:val="20"/>
          <w:lang w:val="pt-BR"/>
        </w:rPr>
        <w:t>պայմանագրով</w:t>
      </w:r>
      <w:r w:rsidRPr="00CB0C48">
        <w:rPr>
          <w:rFonts w:ascii="GHEA Grapalat" w:hAnsi="GHEA Grapalat"/>
          <w:sz w:val="20"/>
          <w:szCs w:val="20"/>
          <w:lang w:val="es-ES"/>
        </w:rPr>
        <w:t xml:space="preserve">  </w:t>
      </w:r>
      <w:r w:rsidRPr="00CB0C48">
        <w:rPr>
          <w:rFonts w:ascii="GHEA Grapalat" w:hAnsi="GHEA Grapalat" w:cs="Sylfaen"/>
          <w:sz w:val="20"/>
          <w:szCs w:val="20"/>
          <w:lang w:val="pt-BR"/>
        </w:rPr>
        <w:t>սահմանված</w:t>
      </w:r>
      <w:r w:rsidRPr="00CB0C48">
        <w:rPr>
          <w:rFonts w:ascii="GHEA Grapalat" w:hAnsi="GHEA Grapalat"/>
          <w:sz w:val="20"/>
          <w:szCs w:val="20"/>
          <w:lang w:val="es-ES"/>
        </w:rPr>
        <w:t xml:space="preserve"> </w:t>
      </w:r>
      <w:r w:rsidRPr="00CB0C48">
        <w:rPr>
          <w:rFonts w:ascii="GHEA Grapalat" w:hAnsi="GHEA Grapalat" w:cs="Sylfaen"/>
          <w:sz w:val="20"/>
          <w:szCs w:val="20"/>
          <w:lang w:val="pt-BR"/>
        </w:rPr>
        <w:t>կարգով</w:t>
      </w:r>
      <w:r w:rsidRPr="00CB0C48">
        <w:rPr>
          <w:rFonts w:ascii="GHEA Grapalat" w:hAnsi="GHEA Grapalat"/>
          <w:sz w:val="20"/>
          <w:szCs w:val="20"/>
          <w:lang w:val="es-ES"/>
        </w:rPr>
        <w:t xml:space="preserve">, </w:t>
      </w:r>
      <w:r w:rsidRPr="00CB0C48">
        <w:rPr>
          <w:rFonts w:ascii="GHEA Grapalat" w:hAnsi="GHEA Grapalat" w:cs="Sylfaen"/>
          <w:sz w:val="20"/>
          <w:szCs w:val="20"/>
          <w:lang w:val="pt-BR"/>
        </w:rPr>
        <w:t>նախատեսված</w:t>
      </w:r>
      <w:r w:rsidRPr="00CB0C48">
        <w:rPr>
          <w:rFonts w:ascii="GHEA Grapalat" w:hAnsi="GHEA Grapalat"/>
          <w:sz w:val="20"/>
          <w:szCs w:val="20"/>
          <w:lang w:val="es-ES"/>
        </w:rPr>
        <w:t xml:space="preserve"> </w:t>
      </w:r>
      <w:r w:rsidRPr="00CB0C48">
        <w:rPr>
          <w:rFonts w:ascii="GHEA Grapalat" w:hAnsi="GHEA Grapalat" w:cs="Sylfaen"/>
          <w:sz w:val="20"/>
          <w:szCs w:val="20"/>
          <w:lang w:val="pt-BR"/>
        </w:rPr>
        <w:t>ծավալներով</w:t>
      </w:r>
      <w:r w:rsidRPr="00CB0C48">
        <w:rPr>
          <w:rFonts w:ascii="GHEA Grapalat" w:hAnsi="GHEA Grapalat"/>
          <w:sz w:val="20"/>
          <w:szCs w:val="20"/>
          <w:lang w:val="es-ES"/>
        </w:rPr>
        <w:t xml:space="preserve">, </w:t>
      </w:r>
      <w:r w:rsidRPr="00CB0C48">
        <w:rPr>
          <w:rFonts w:ascii="GHEA Grapalat" w:hAnsi="GHEA Grapalat" w:cs="Sylfaen"/>
          <w:sz w:val="20"/>
          <w:szCs w:val="20"/>
          <w:lang w:val="pt-BR"/>
        </w:rPr>
        <w:t>ձևով</w:t>
      </w:r>
      <w:r w:rsidRPr="00CB0C48">
        <w:rPr>
          <w:rFonts w:ascii="GHEA Grapalat" w:hAnsi="GHEA Grapalat"/>
          <w:sz w:val="20"/>
          <w:szCs w:val="20"/>
          <w:lang w:val="es-ES"/>
        </w:rPr>
        <w:t xml:space="preserve"> </w:t>
      </w:r>
      <w:r w:rsidRPr="00CB0C48">
        <w:rPr>
          <w:rFonts w:ascii="GHEA Grapalat" w:hAnsi="GHEA Grapalat" w:cs="Sylfaen"/>
          <w:sz w:val="20"/>
          <w:szCs w:val="20"/>
          <w:lang w:val="pt-BR"/>
        </w:rPr>
        <w:t>և</w:t>
      </w:r>
      <w:r w:rsidRPr="00CB0C48">
        <w:rPr>
          <w:rFonts w:ascii="GHEA Grapalat" w:hAnsi="GHEA Grapalat"/>
          <w:sz w:val="20"/>
          <w:szCs w:val="20"/>
          <w:lang w:val="es-ES"/>
        </w:rPr>
        <w:t xml:space="preserve"> </w:t>
      </w:r>
      <w:r w:rsidRPr="00CB0C48">
        <w:rPr>
          <w:rFonts w:ascii="GHEA Grapalat" w:hAnsi="GHEA Grapalat" w:cs="Sylfaen"/>
          <w:sz w:val="20"/>
          <w:szCs w:val="20"/>
          <w:lang w:val="pt-BR"/>
        </w:rPr>
        <w:t>ժամկետներում</w:t>
      </w:r>
      <w:r w:rsidRPr="00CB0C48">
        <w:rPr>
          <w:rFonts w:ascii="GHEA Grapalat" w:hAnsi="GHEA Grapalat"/>
          <w:sz w:val="20"/>
          <w:szCs w:val="20"/>
          <w:lang w:val="es-ES"/>
        </w:rPr>
        <w:t xml:space="preserve"> </w:t>
      </w:r>
      <w:r w:rsidRPr="00CB0C48">
        <w:rPr>
          <w:rFonts w:ascii="GHEA Grapalat" w:hAnsi="GHEA Grapalat" w:cs="Sylfaen"/>
          <w:sz w:val="20"/>
          <w:szCs w:val="20"/>
          <w:lang w:val="pt-BR"/>
        </w:rPr>
        <w:t>կատարել</w:t>
      </w:r>
      <w:r w:rsidRPr="00CB0C48">
        <w:rPr>
          <w:rFonts w:ascii="GHEA Grapalat" w:hAnsi="GHEA Grapalat"/>
          <w:sz w:val="20"/>
          <w:szCs w:val="20"/>
          <w:lang w:val="es-ES"/>
        </w:rPr>
        <w:t xml:space="preserve"> </w:t>
      </w:r>
      <w:r w:rsidRPr="00CB0C48">
        <w:rPr>
          <w:rFonts w:ascii="GHEA Grapalat" w:hAnsi="GHEA Grapalat" w:cs="Sylfaen"/>
          <w:sz w:val="20"/>
          <w:szCs w:val="20"/>
          <w:lang w:val="pt-BR"/>
        </w:rPr>
        <w:t>սույն</w:t>
      </w:r>
      <w:r w:rsidRPr="00CB0C48">
        <w:rPr>
          <w:rFonts w:ascii="GHEA Grapalat" w:hAnsi="GHEA Grapalat"/>
          <w:sz w:val="20"/>
          <w:szCs w:val="20"/>
          <w:lang w:val="es-ES"/>
        </w:rPr>
        <w:t xml:space="preserve"> </w:t>
      </w:r>
      <w:r w:rsidRPr="00CB0C48">
        <w:rPr>
          <w:rFonts w:ascii="GHEA Grapalat" w:hAnsi="GHEA Grapalat" w:cs="Sylfaen"/>
          <w:sz w:val="20"/>
          <w:szCs w:val="20"/>
          <w:lang w:val="pt-BR"/>
        </w:rPr>
        <w:t>պայմանագրի</w:t>
      </w:r>
      <w:r w:rsidR="00B10681" w:rsidRPr="00CB0C48">
        <w:rPr>
          <w:rFonts w:ascii="GHEA Grapalat" w:hAnsi="GHEA Grapalat" w:cs="Sylfaen"/>
          <w:sz w:val="20"/>
          <w:szCs w:val="20"/>
          <w:lang w:val="pt-BR"/>
        </w:rPr>
        <w:t xml:space="preserve"> (այսուհետ` պայմանագիր)</w:t>
      </w:r>
      <w:r w:rsidRPr="00CB0C48">
        <w:rPr>
          <w:rFonts w:ascii="GHEA Grapalat" w:hAnsi="GHEA Grapalat"/>
          <w:sz w:val="20"/>
          <w:szCs w:val="20"/>
          <w:lang w:val="es-ES"/>
        </w:rPr>
        <w:t xml:space="preserve"> N 1 </w:t>
      </w:r>
      <w:r w:rsidRPr="00CB0C48">
        <w:rPr>
          <w:rFonts w:ascii="GHEA Grapalat" w:hAnsi="GHEA Grapalat" w:cs="Sylfaen"/>
          <w:sz w:val="20"/>
          <w:szCs w:val="20"/>
          <w:lang w:val="pt-BR"/>
        </w:rPr>
        <w:t>Հավելվածով</w:t>
      </w:r>
      <w:r w:rsidRPr="00CB0C48">
        <w:rPr>
          <w:rFonts w:ascii="GHEA Grapalat" w:hAnsi="GHEA Grapalat"/>
          <w:sz w:val="20"/>
          <w:szCs w:val="20"/>
          <w:lang w:val="es-ES"/>
        </w:rPr>
        <w:t xml:space="preserve"> </w:t>
      </w:r>
      <w:r w:rsidRPr="00CB0C48">
        <w:rPr>
          <w:rFonts w:ascii="GHEA Grapalat" w:hAnsi="GHEA Grapalat" w:cs="Sylfaen"/>
          <w:sz w:val="20"/>
          <w:szCs w:val="20"/>
          <w:lang w:val="pt-BR"/>
        </w:rPr>
        <w:t>սահմանված</w:t>
      </w:r>
      <w:r w:rsidRPr="00CB0C48">
        <w:rPr>
          <w:rFonts w:ascii="GHEA Grapalat" w:hAnsi="GHEA Grapalat"/>
          <w:sz w:val="20"/>
          <w:szCs w:val="20"/>
          <w:lang w:val="es-ES"/>
        </w:rPr>
        <w:t xml:space="preserve"> </w:t>
      </w:r>
      <w:r w:rsidRPr="00CB0C48">
        <w:rPr>
          <w:rFonts w:ascii="GHEA Grapalat" w:hAnsi="GHEA Grapalat" w:cs="Sylfaen"/>
          <w:sz w:val="20"/>
          <w:szCs w:val="20"/>
          <w:lang w:val="pt-BR"/>
        </w:rPr>
        <w:t>ծավալաթերթ</w:t>
      </w:r>
      <w:r w:rsidRPr="00CB0C48">
        <w:rPr>
          <w:rFonts w:ascii="GHEA Grapalat" w:hAnsi="GHEA Grapalat"/>
          <w:sz w:val="20"/>
          <w:szCs w:val="20"/>
          <w:lang w:val="es-ES"/>
        </w:rPr>
        <w:t>-</w:t>
      </w:r>
      <w:r w:rsidRPr="00CB0C48">
        <w:rPr>
          <w:rFonts w:ascii="GHEA Grapalat" w:hAnsi="GHEA Grapalat" w:cs="Sylfaen"/>
          <w:sz w:val="20"/>
          <w:szCs w:val="20"/>
          <w:lang w:val="pt-BR"/>
        </w:rPr>
        <w:t>նախահաշվով</w:t>
      </w:r>
      <w:r w:rsidRPr="00CB0C48">
        <w:rPr>
          <w:rFonts w:ascii="GHEA Grapalat" w:hAnsi="GHEA Grapalat"/>
          <w:sz w:val="20"/>
          <w:szCs w:val="20"/>
          <w:lang w:val="es-ES"/>
        </w:rPr>
        <w:t xml:space="preserve"> </w:t>
      </w:r>
      <w:r w:rsidRPr="00CB0C48">
        <w:rPr>
          <w:rFonts w:ascii="GHEA Grapalat" w:hAnsi="GHEA Grapalat" w:cs="Sylfaen"/>
          <w:sz w:val="20"/>
          <w:szCs w:val="20"/>
          <w:lang w:val="pt-BR"/>
        </w:rPr>
        <w:t>նախատեսված</w:t>
      </w:r>
      <w:r w:rsidRPr="00CB0C48">
        <w:rPr>
          <w:rFonts w:ascii="GHEA Grapalat" w:hAnsi="GHEA Grapalat"/>
          <w:lang w:val="es-ES"/>
        </w:rPr>
        <w:t xml:space="preserve"> </w:t>
      </w:r>
      <w:r w:rsidR="00C24E95" w:rsidRPr="00C24E95">
        <w:rPr>
          <w:rFonts w:ascii="GHEA Grapalat" w:hAnsi="GHEA Grapalat"/>
          <w:lang w:val="es-ES"/>
        </w:rPr>
        <w:t xml:space="preserve">Շիրակի մարզի Սարապատ խոշորացված համայնքի Արփենի և Ձորաշեն բնակավայրերի խմելու ջրագծի վերակառուցման </w:t>
      </w:r>
      <w:r w:rsidRPr="00CB0C48">
        <w:rPr>
          <w:rFonts w:ascii="GHEA Grapalat" w:hAnsi="GHEA Grapalat" w:cs="Sylfaen"/>
          <w:sz w:val="20"/>
          <w:szCs w:val="20"/>
          <w:lang w:val="pt-BR"/>
        </w:rPr>
        <w:t>աշխատանքները</w:t>
      </w:r>
      <w:r w:rsidRPr="00CB0C48">
        <w:rPr>
          <w:rFonts w:ascii="GHEA Grapalat" w:hAnsi="GHEA Grapalat"/>
          <w:sz w:val="20"/>
          <w:szCs w:val="20"/>
          <w:lang w:val="es-ES"/>
        </w:rPr>
        <w:t xml:space="preserve"> (</w:t>
      </w:r>
      <w:r w:rsidRPr="00CB0C48">
        <w:rPr>
          <w:rFonts w:ascii="GHEA Grapalat" w:hAnsi="GHEA Grapalat" w:cs="Sylfaen"/>
          <w:sz w:val="20"/>
          <w:szCs w:val="20"/>
          <w:lang w:val="pt-BR"/>
        </w:rPr>
        <w:t>այսուհետ</w:t>
      </w:r>
      <w:r w:rsidRPr="00CB0C48">
        <w:rPr>
          <w:rFonts w:ascii="GHEA Grapalat" w:hAnsi="GHEA Grapalat"/>
          <w:sz w:val="20"/>
          <w:szCs w:val="20"/>
          <w:lang w:val="es-ES"/>
        </w:rPr>
        <w:t xml:space="preserve">` </w:t>
      </w:r>
      <w:r w:rsidR="00B10681" w:rsidRPr="00CB0C48">
        <w:rPr>
          <w:rFonts w:ascii="GHEA Grapalat" w:hAnsi="GHEA Grapalat" w:cs="Sylfaen"/>
          <w:sz w:val="20"/>
          <w:szCs w:val="20"/>
          <w:lang w:val="pt-BR"/>
        </w:rPr>
        <w:t>ա</w:t>
      </w:r>
      <w:r w:rsidRPr="00CB0C48">
        <w:rPr>
          <w:rFonts w:ascii="GHEA Grapalat" w:hAnsi="GHEA Grapalat" w:cs="Sylfaen"/>
          <w:sz w:val="20"/>
          <w:szCs w:val="20"/>
          <w:lang w:val="pt-BR"/>
        </w:rPr>
        <w:t>շխատանք</w:t>
      </w:r>
      <w:r w:rsidRPr="00CB0C48">
        <w:rPr>
          <w:rFonts w:ascii="GHEA Grapalat" w:hAnsi="GHEA Grapalat"/>
          <w:sz w:val="20"/>
          <w:szCs w:val="20"/>
          <w:lang w:val="es-ES"/>
        </w:rPr>
        <w:t xml:space="preserve">), </w:t>
      </w:r>
      <w:r w:rsidRPr="00CB0C48">
        <w:rPr>
          <w:rFonts w:ascii="GHEA Grapalat" w:hAnsi="GHEA Grapalat" w:cs="Sylfaen"/>
          <w:sz w:val="20"/>
          <w:szCs w:val="20"/>
          <w:lang w:val="pt-BR"/>
        </w:rPr>
        <w:t>իսկ</w:t>
      </w:r>
      <w:r w:rsidRPr="00CB0C48">
        <w:rPr>
          <w:rFonts w:ascii="GHEA Grapalat" w:hAnsi="GHEA Grapalat"/>
          <w:sz w:val="20"/>
          <w:szCs w:val="20"/>
          <w:lang w:val="es-ES"/>
        </w:rPr>
        <w:t xml:space="preserve"> </w:t>
      </w:r>
      <w:r w:rsidRPr="00CB0C48">
        <w:rPr>
          <w:rFonts w:ascii="GHEA Grapalat" w:hAnsi="GHEA Grapalat" w:cs="Sylfaen"/>
          <w:sz w:val="20"/>
          <w:szCs w:val="20"/>
          <w:lang w:val="pt-BR"/>
        </w:rPr>
        <w:t>Պատվիրատուն</w:t>
      </w:r>
      <w:r w:rsidRPr="00CB0C48">
        <w:rPr>
          <w:rFonts w:ascii="GHEA Grapalat" w:hAnsi="GHEA Grapalat"/>
          <w:sz w:val="20"/>
          <w:szCs w:val="20"/>
          <w:lang w:val="es-ES"/>
        </w:rPr>
        <w:t xml:space="preserve"> </w:t>
      </w:r>
      <w:r w:rsidRPr="00CB0C48">
        <w:rPr>
          <w:rFonts w:ascii="GHEA Grapalat" w:hAnsi="GHEA Grapalat" w:cs="Sylfaen"/>
          <w:sz w:val="20"/>
          <w:szCs w:val="20"/>
          <w:lang w:val="pt-BR"/>
        </w:rPr>
        <w:t>պարտավորվում</w:t>
      </w:r>
      <w:r w:rsidRPr="00CB0C48">
        <w:rPr>
          <w:rFonts w:ascii="GHEA Grapalat" w:hAnsi="GHEA Grapalat"/>
          <w:sz w:val="20"/>
          <w:szCs w:val="20"/>
          <w:lang w:val="es-ES"/>
        </w:rPr>
        <w:t xml:space="preserve"> </w:t>
      </w:r>
      <w:r w:rsidRPr="00CB0C48">
        <w:rPr>
          <w:rFonts w:ascii="GHEA Grapalat" w:hAnsi="GHEA Grapalat" w:cs="Sylfaen"/>
          <w:sz w:val="20"/>
          <w:szCs w:val="20"/>
          <w:lang w:val="pt-BR"/>
        </w:rPr>
        <w:t>է</w:t>
      </w:r>
      <w:r w:rsidRPr="00CB0C48">
        <w:rPr>
          <w:rFonts w:ascii="GHEA Grapalat" w:hAnsi="GHEA Grapalat"/>
          <w:sz w:val="20"/>
          <w:szCs w:val="20"/>
          <w:lang w:val="es-ES"/>
        </w:rPr>
        <w:t xml:space="preserve"> </w:t>
      </w:r>
      <w:r w:rsidRPr="00CB0C48">
        <w:rPr>
          <w:rFonts w:ascii="GHEA Grapalat" w:hAnsi="GHEA Grapalat" w:cs="Sylfaen"/>
          <w:sz w:val="20"/>
          <w:szCs w:val="20"/>
          <w:lang w:val="pt-BR"/>
        </w:rPr>
        <w:t>ընդունել</w:t>
      </w:r>
      <w:r w:rsidRPr="00CB0C48">
        <w:rPr>
          <w:rFonts w:ascii="GHEA Grapalat" w:hAnsi="GHEA Grapalat"/>
          <w:sz w:val="20"/>
          <w:szCs w:val="20"/>
          <w:lang w:val="es-ES"/>
        </w:rPr>
        <w:t xml:space="preserve"> </w:t>
      </w:r>
      <w:r w:rsidRPr="00CB0C48">
        <w:rPr>
          <w:rFonts w:ascii="GHEA Grapalat" w:hAnsi="GHEA Grapalat" w:cs="Sylfaen"/>
          <w:sz w:val="20"/>
          <w:szCs w:val="20"/>
          <w:lang w:val="pt-BR"/>
        </w:rPr>
        <w:t>կատարված</w:t>
      </w:r>
      <w:r w:rsidRPr="00CB0C48">
        <w:rPr>
          <w:rFonts w:ascii="GHEA Grapalat" w:hAnsi="GHEA Grapalat"/>
          <w:sz w:val="20"/>
          <w:szCs w:val="20"/>
          <w:lang w:val="es-ES"/>
        </w:rPr>
        <w:t xml:space="preserve"> </w:t>
      </w:r>
      <w:r w:rsidR="00B10681" w:rsidRPr="00CB0C48">
        <w:rPr>
          <w:rFonts w:ascii="GHEA Grapalat" w:hAnsi="GHEA Grapalat"/>
          <w:sz w:val="20"/>
          <w:szCs w:val="20"/>
          <w:lang w:val="es-ES"/>
        </w:rPr>
        <w:t>ա</w:t>
      </w:r>
      <w:r w:rsidRPr="00CB0C48">
        <w:rPr>
          <w:rFonts w:ascii="GHEA Grapalat" w:hAnsi="GHEA Grapalat" w:cs="Sylfaen"/>
          <w:sz w:val="20"/>
          <w:szCs w:val="20"/>
          <w:lang w:val="pt-BR"/>
        </w:rPr>
        <w:t>շխատանքը</w:t>
      </w:r>
      <w:r w:rsidRPr="00CB0C48">
        <w:rPr>
          <w:rFonts w:ascii="GHEA Grapalat" w:hAnsi="GHEA Grapalat"/>
          <w:sz w:val="20"/>
          <w:szCs w:val="20"/>
          <w:lang w:val="es-ES"/>
        </w:rPr>
        <w:t xml:space="preserve"> </w:t>
      </w:r>
      <w:r w:rsidRPr="00CB0C48">
        <w:rPr>
          <w:rFonts w:ascii="GHEA Grapalat" w:hAnsi="GHEA Grapalat" w:cs="Sylfaen"/>
          <w:sz w:val="20"/>
          <w:szCs w:val="20"/>
          <w:lang w:val="pt-BR"/>
        </w:rPr>
        <w:t>և</w:t>
      </w:r>
      <w:r w:rsidRPr="00CB0C48">
        <w:rPr>
          <w:rFonts w:ascii="GHEA Grapalat" w:hAnsi="GHEA Grapalat"/>
          <w:sz w:val="20"/>
          <w:szCs w:val="20"/>
          <w:lang w:val="es-ES"/>
        </w:rPr>
        <w:t xml:space="preserve"> </w:t>
      </w:r>
      <w:r w:rsidRPr="00CB0C48">
        <w:rPr>
          <w:rFonts w:ascii="GHEA Grapalat" w:hAnsi="GHEA Grapalat" w:cs="Sylfaen"/>
          <w:sz w:val="20"/>
          <w:szCs w:val="20"/>
          <w:lang w:val="pt-BR"/>
        </w:rPr>
        <w:t>վարձատրել</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դրա</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համար</w:t>
      </w:r>
      <w:r w:rsidRPr="00CB0C48">
        <w:rPr>
          <w:rFonts w:ascii="GHEA Grapalat" w:hAnsi="GHEA Grapalat" w:cs="Tahoma"/>
          <w:sz w:val="20"/>
          <w:szCs w:val="20"/>
          <w:lang w:val="es-ES"/>
        </w:rPr>
        <w:t>։</w:t>
      </w:r>
    </w:p>
    <w:p w:rsidR="00516665" w:rsidRPr="00CB0C48" w:rsidRDefault="00516665" w:rsidP="00516665">
      <w:pPr>
        <w:tabs>
          <w:tab w:val="left" w:pos="1134"/>
        </w:tabs>
        <w:ind w:firstLine="720"/>
        <w:jc w:val="both"/>
        <w:rPr>
          <w:rFonts w:ascii="GHEA Grapalat" w:hAnsi="GHEA Grapalat"/>
          <w:sz w:val="20"/>
          <w:szCs w:val="20"/>
          <w:lang w:val="es-ES"/>
        </w:rPr>
      </w:pPr>
      <w:r w:rsidRPr="00CB0C48">
        <w:rPr>
          <w:rFonts w:ascii="GHEA Grapalat" w:hAnsi="GHEA Grapalat"/>
          <w:sz w:val="20"/>
          <w:szCs w:val="20"/>
          <w:lang w:val="es-ES"/>
        </w:rPr>
        <w:t>1.2</w:t>
      </w:r>
      <w:r w:rsidRPr="00CB0C48">
        <w:rPr>
          <w:rFonts w:ascii="GHEA Grapalat" w:hAnsi="GHEA Grapalat"/>
          <w:sz w:val="20"/>
          <w:szCs w:val="20"/>
          <w:lang w:val="es-ES"/>
        </w:rPr>
        <w:tab/>
      </w:r>
      <w:r w:rsidR="00B10681" w:rsidRPr="00CB0C48">
        <w:rPr>
          <w:rFonts w:ascii="GHEA Grapalat" w:hAnsi="GHEA Grapalat"/>
          <w:sz w:val="20"/>
          <w:szCs w:val="20"/>
          <w:lang w:val="es-ES"/>
        </w:rPr>
        <w:t>Պ</w:t>
      </w:r>
      <w:r w:rsidRPr="00CB0C48">
        <w:rPr>
          <w:rFonts w:ascii="GHEA Grapalat" w:hAnsi="GHEA Grapalat" w:cs="Sylfaen"/>
          <w:sz w:val="20"/>
          <w:szCs w:val="20"/>
          <w:lang w:val="pt-BR"/>
        </w:rPr>
        <w:t>այմանագրով</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նախատեսված</w:t>
      </w:r>
      <w:r w:rsidRPr="00CB0C48">
        <w:rPr>
          <w:rFonts w:ascii="GHEA Grapalat" w:hAnsi="GHEA Grapalat" w:cs="Times Armenian"/>
          <w:sz w:val="20"/>
          <w:szCs w:val="20"/>
          <w:lang w:val="es-ES"/>
        </w:rPr>
        <w:t xml:space="preserve"> </w:t>
      </w:r>
      <w:r w:rsidR="00B10681" w:rsidRPr="00CB0C48">
        <w:rPr>
          <w:rFonts w:ascii="GHEA Grapalat" w:hAnsi="GHEA Grapalat" w:cs="Times Armenian"/>
          <w:sz w:val="20"/>
          <w:szCs w:val="20"/>
          <w:lang w:val="es-ES"/>
        </w:rPr>
        <w:t>ա</w:t>
      </w:r>
      <w:r w:rsidRPr="00CB0C48">
        <w:rPr>
          <w:rFonts w:ascii="GHEA Grapalat" w:hAnsi="GHEA Grapalat" w:cs="Sylfaen"/>
          <w:sz w:val="20"/>
          <w:szCs w:val="20"/>
          <w:lang w:val="pt-BR"/>
        </w:rPr>
        <w:t>շխատանքները</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կատարվում</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են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ՀՀ</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օրենսդրությամբ</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սահմանված</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ստանդարտներին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շինարարարական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նորմերին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և</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կանոններին</w:t>
      </w:r>
      <w:r w:rsidRPr="00CB0C48">
        <w:rPr>
          <w:rFonts w:ascii="GHEA Grapalat" w:hAnsi="GHEA Grapalat" w:cs="Times Armenian"/>
          <w:sz w:val="20"/>
          <w:szCs w:val="20"/>
          <w:lang w:val="es-ES"/>
        </w:rPr>
        <w:t xml:space="preserve">, </w:t>
      </w:r>
      <w:r w:rsidR="00B10681" w:rsidRPr="00CB0C48">
        <w:rPr>
          <w:rFonts w:ascii="GHEA Grapalat" w:hAnsi="GHEA Grapalat" w:cs="Times Armenian"/>
          <w:sz w:val="20"/>
          <w:szCs w:val="20"/>
          <w:lang w:val="es-ES"/>
        </w:rPr>
        <w:t>ա</w:t>
      </w:r>
      <w:r w:rsidRPr="00CB0C48">
        <w:rPr>
          <w:rFonts w:ascii="GHEA Grapalat" w:hAnsi="GHEA Grapalat" w:cs="Sylfaen"/>
          <w:sz w:val="20"/>
          <w:szCs w:val="20"/>
          <w:lang w:val="pt-BR"/>
        </w:rPr>
        <w:t>շխատանքի</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նախագծին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ինչպես</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նաև</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պայմանագրի</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անբաժանելի</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մասը</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կազմող</w:t>
      </w:r>
      <w:r w:rsidRPr="00CB0C48">
        <w:rPr>
          <w:rFonts w:ascii="GHEA Grapalat" w:hAnsi="GHEA Grapalat" w:cs="Times Armenian"/>
          <w:sz w:val="20"/>
          <w:szCs w:val="20"/>
          <w:lang w:val="es-ES"/>
        </w:rPr>
        <w:t xml:space="preserve"> </w:t>
      </w:r>
      <w:r w:rsidR="00B10681" w:rsidRPr="00CB0C48">
        <w:rPr>
          <w:rFonts w:ascii="GHEA Grapalat" w:hAnsi="GHEA Grapalat" w:cs="Times Armenian"/>
          <w:sz w:val="20"/>
          <w:szCs w:val="20"/>
          <w:lang w:val="es-ES"/>
        </w:rPr>
        <w:t>ա</w:t>
      </w:r>
      <w:r w:rsidRPr="00CB0C48">
        <w:rPr>
          <w:rFonts w:ascii="GHEA Grapalat" w:hAnsi="GHEA Grapalat" w:cs="Sylfaen"/>
          <w:sz w:val="20"/>
          <w:szCs w:val="20"/>
          <w:lang w:val="pt-BR"/>
        </w:rPr>
        <w:t>շխատանքի</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ծավալաթերթ</w:t>
      </w:r>
      <w:r w:rsidRPr="00CB0C48">
        <w:rPr>
          <w:rFonts w:ascii="GHEA Grapalat" w:hAnsi="GHEA Grapalat" w:cs="Times Armenian"/>
          <w:sz w:val="20"/>
          <w:szCs w:val="20"/>
          <w:lang w:val="es-ES"/>
        </w:rPr>
        <w:t>-</w:t>
      </w:r>
      <w:r w:rsidRPr="00CB0C48">
        <w:rPr>
          <w:rFonts w:ascii="GHEA Grapalat" w:hAnsi="GHEA Grapalat" w:cs="Sylfaen"/>
          <w:sz w:val="20"/>
          <w:szCs w:val="20"/>
          <w:lang w:val="pt-BR"/>
        </w:rPr>
        <w:t>նախահաշվին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համապատասխան</w:t>
      </w:r>
      <w:r w:rsidRPr="00CB0C48">
        <w:rPr>
          <w:rFonts w:ascii="GHEA Grapalat" w:hAnsi="GHEA Grapalat" w:cs="Tahoma"/>
          <w:sz w:val="20"/>
          <w:szCs w:val="20"/>
          <w:lang w:val="es-ES"/>
        </w:rPr>
        <w:t>։</w:t>
      </w:r>
    </w:p>
    <w:p w:rsidR="00D048DE" w:rsidRPr="00C24E95" w:rsidRDefault="00516665" w:rsidP="00C24E95">
      <w:pPr>
        <w:tabs>
          <w:tab w:val="left" w:pos="1134"/>
        </w:tabs>
        <w:ind w:firstLine="720"/>
        <w:jc w:val="both"/>
        <w:rPr>
          <w:rFonts w:ascii="GHEA Grapalat" w:hAnsi="GHEA Grapalat" w:cs="Times Armenian"/>
          <w:vertAlign w:val="superscript"/>
          <w:lang w:val="hy-AM"/>
        </w:rPr>
      </w:pPr>
      <w:r w:rsidRPr="00CB0C48">
        <w:rPr>
          <w:rFonts w:ascii="GHEA Grapalat" w:hAnsi="GHEA Grapalat"/>
          <w:sz w:val="20"/>
          <w:szCs w:val="20"/>
          <w:lang w:val="es-ES"/>
        </w:rPr>
        <w:t>1.3</w:t>
      </w:r>
      <w:r w:rsidRPr="00CB0C48">
        <w:rPr>
          <w:rFonts w:ascii="GHEA Grapalat" w:hAnsi="GHEA Grapalat"/>
          <w:sz w:val="20"/>
          <w:szCs w:val="20"/>
          <w:lang w:val="es-ES"/>
        </w:rPr>
        <w:tab/>
      </w:r>
      <w:r w:rsidR="00B10681" w:rsidRPr="00CB0C48">
        <w:rPr>
          <w:rFonts w:ascii="GHEA Grapalat" w:hAnsi="GHEA Grapalat"/>
          <w:sz w:val="20"/>
          <w:szCs w:val="20"/>
          <w:lang w:val="es-ES"/>
        </w:rPr>
        <w:t>Պ</w:t>
      </w:r>
      <w:r w:rsidRPr="00CB0C48">
        <w:rPr>
          <w:rFonts w:ascii="GHEA Grapalat" w:hAnsi="GHEA Grapalat" w:cs="Sylfaen"/>
          <w:sz w:val="20"/>
          <w:szCs w:val="20"/>
          <w:lang w:val="pt-BR"/>
        </w:rPr>
        <w:t>այմանագրով</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նախատեսված</w:t>
      </w:r>
      <w:r w:rsidRPr="00CB0C48">
        <w:rPr>
          <w:rFonts w:ascii="GHEA Grapalat" w:hAnsi="GHEA Grapalat" w:cs="Times Armenian"/>
          <w:sz w:val="20"/>
          <w:szCs w:val="20"/>
          <w:lang w:val="es-ES"/>
        </w:rPr>
        <w:t xml:space="preserve"> </w:t>
      </w:r>
      <w:r w:rsidR="00B10681" w:rsidRPr="00CB0C48">
        <w:rPr>
          <w:rFonts w:ascii="GHEA Grapalat" w:hAnsi="GHEA Grapalat" w:cs="Times Armenian"/>
          <w:sz w:val="20"/>
          <w:szCs w:val="20"/>
          <w:lang w:val="es-ES"/>
        </w:rPr>
        <w:t>ա</w:t>
      </w:r>
      <w:r w:rsidRPr="00CB0C48">
        <w:rPr>
          <w:rFonts w:ascii="GHEA Grapalat" w:hAnsi="GHEA Grapalat" w:cs="Sylfaen"/>
          <w:sz w:val="20"/>
          <w:szCs w:val="20"/>
          <w:lang w:val="pt-BR"/>
        </w:rPr>
        <w:t>շխատանքները</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սկսվում</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են</w:t>
      </w:r>
      <w:r w:rsidRPr="00CB0C48">
        <w:rPr>
          <w:rFonts w:ascii="GHEA Grapalat" w:hAnsi="GHEA Grapalat" w:cs="Times Armenian"/>
          <w:sz w:val="20"/>
          <w:szCs w:val="20"/>
          <w:lang w:val="es-ES"/>
        </w:rPr>
        <w:t xml:space="preserve"> </w:t>
      </w:r>
      <w:r w:rsidR="00B10681" w:rsidRPr="00CB0C48">
        <w:rPr>
          <w:rFonts w:ascii="GHEA Grapalat" w:hAnsi="GHEA Grapalat" w:cs="Times Armenian"/>
          <w:sz w:val="20"/>
          <w:szCs w:val="20"/>
          <w:lang w:val="es-ES"/>
        </w:rPr>
        <w:t>պ</w:t>
      </w:r>
      <w:r w:rsidRPr="00CB0C48">
        <w:rPr>
          <w:rFonts w:ascii="GHEA Grapalat" w:hAnsi="GHEA Grapalat" w:cs="Sylfaen"/>
          <w:sz w:val="20"/>
          <w:szCs w:val="20"/>
          <w:lang w:val="pt-BR"/>
        </w:rPr>
        <w:t>այմանագիր</w:t>
      </w:r>
      <w:r w:rsidR="00B10681" w:rsidRPr="00CB0C48">
        <w:rPr>
          <w:rFonts w:ascii="GHEA Grapalat" w:hAnsi="GHEA Grapalat" w:cs="Sylfaen"/>
          <w:sz w:val="20"/>
          <w:szCs w:val="20"/>
          <w:lang w:val="pt-BR"/>
        </w:rPr>
        <w:t>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ուժի</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մեջ</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մտնելուց</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հետո</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և</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կատարման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ժամկետը</w:t>
      </w:r>
      <w:r w:rsidRPr="00CB0C48">
        <w:rPr>
          <w:rFonts w:ascii="GHEA Grapalat" w:hAnsi="GHEA Grapalat"/>
          <w:sz w:val="20"/>
          <w:szCs w:val="20"/>
          <w:lang w:val="es-ES"/>
        </w:rPr>
        <w:t xml:space="preserve"> </w:t>
      </w:r>
      <w:r w:rsidRPr="00CB0C48">
        <w:rPr>
          <w:rFonts w:ascii="GHEA Grapalat" w:hAnsi="GHEA Grapalat" w:cs="Sylfaen"/>
          <w:sz w:val="20"/>
          <w:szCs w:val="20"/>
          <w:lang w:val="pt-BR"/>
        </w:rPr>
        <w:t>սահմանվում</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է</w:t>
      </w:r>
      <w:r w:rsidRPr="00CB0C48">
        <w:rPr>
          <w:rFonts w:ascii="GHEA Grapalat" w:hAnsi="GHEA Grapalat" w:cs="Times Armenian"/>
          <w:sz w:val="20"/>
          <w:szCs w:val="20"/>
          <w:lang w:val="es-ES"/>
        </w:rPr>
        <w:t>`</w:t>
      </w:r>
      <w:r w:rsidRPr="00CB0C48">
        <w:rPr>
          <w:rFonts w:ascii="GHEA Grapalat" w:hAnsi="GHEA Grapalat" w:cs="Times Armenian"/>
          <w:lang w:val="es-ES"/>
        </w:rPr>
        <w:t xml:space="preserve">  </w:t>
      </w:r>
      <w:r w:rsidR="00C24E95" w:rsidRPr="00C24E95">
        <w:rPr>
          <w:rFonts w:ascii="GHEA Grapalat" w:hAnsi="GHEA Grapalat" w:cs="Times Armenian"/>
          <w:b/>
          <w:sz w:val="20"/>
          <w:lang w:val="hy-AM"/>
        </w:rPr>
        <w:t>պայմանագի</w:t>
      </w:r>
      <w:r w:rsidR="00C24E95">
        <w:rPr>
          <w:rFonts w:ascii="GHEA Grapalat" w:hAnsi="GHEA Grapalat" w:cs="Times Armenian"/>
          <w:b/>
          <w:sz w:val="20"/>
          <w:lang w:val="hy-AM"/>
        </w:rPr>
        <w:t>րը կնքելու օրվանից հաշված 10</w:t>
      </w:r>
      <w:r w:rsidR="00C24E95" w:rsidRPr="00C24E95">
        <w:rPr>
          <w:rFonts w:ascii="GHEA Grapalat" w:hAnsi="GHEA Grapalat" w:cs="Times Armenian"/>
          <w:b/>
          <w:sz w:val="20"/>
          <w:lang w:val="hy-AM"/>
        </w:rPr>
        <w:t>0 օրացույցային օր</w:t>
      </w:r>
      <w:r w:rsidR="00C24E95">
        <w:rPr>
          <w:rFonts w:ascii="GHEA Grapalat" w:hAnsi="GHEA Grapalat" w:cs="Times Armenian"/>
          <w:b/>
          <w:sz w:val="20"/>
          <w:lang w:val="hy-AM"/>
        </w:rPr>
        <w:t>;</w:t>
      </w:r>
    </w:p>
    <w:p w:rsidR="00516665" w:rsidRPr="00CB0C48" w:rsidRDefault="00B10681" w:rsidP="00516665">
      <w:pPr>
        <w:tabs>
          <w:tab w:val="left" w:pos="1134"/>
        </w:tabs>
        <w:ind w:firstLine="720"/>
        <w:jc w:val="both"/>
        <w:rPr>
          <w:rFonts w:ascii="GHEA Grapalat" w:hAnsi="GHEA Grapalat"/>
          <w:sz w:val="20"/>
          <w:szCs w:val="20"/>
          <w:lang w:val="es-ES"/>
        </w:rPr>
      </w:pPr>
      <w:r w:rsidRPr="00CB0C48">
        <w:rPr>
          <w:rFonts w:ascii="GHEA Grapalat" w:hAnsi="GHEA Grapalat" w:cs="Sylfaen"/>
          <w:sz w:val="20"/>
          <w:szCs w:val="20"/>
          <w:lang w:val="pt-BR"/>
        </w:rPr>
        <w:t>Պ</w:t>
      </w:r>
      <w:r w:rsidR="00516665" w:rsidRPr="00CB0C48">
        <w:rPr>
          <w:rFonts w:ascii="GHEA Grapalat" w:hAnsi="GHEA Grapalat" w:cs="Sylfaen"/>
          <w:sz w:val="20"/>
          <w:szCs w:val="20"/>
          <w:lang w:val="pt-BR"/>
        </w:rPr>
        <w:t>այմանագրով</w:t>
      </w:r>
      <w:r w:rsidR="00516665" w:rsidRPr="00CB0C48">
        <w:rPr>
          <w:rFonts w:ascii="GHEA Grapalat" w:hAnsi="GHEA Grapalat" w:cs="Times Armenian"/>
          <w:sz w:val="20"/>
          <w:szCs w:val="20"/>
          <w:lang w:val="es-ES"/>
        </w:rPr>
        <w:t xml:space="preserve"> </w:t>
      </w:r>
      <w:r w:rsidR="00516665" w:rsidRPr="00CB0C48">
        <w:rPr>
          <w:rFonts w:ascii="GHEA Grapalat" w:hAnsi="GHEA Grapalat" w:cs="Sylfaen"/>
          <w:sz w:val="20"/>
          <w:szCs w:val="20"/>
          <w:lang w:val="pt-BR"/>
        </w:rPr>
        <w:t>նախատեսված</w:t>
      </w:r>
      <w:r w:rsidR="00516665" w:rsidRPr="00CB0C48">
        <w:rPr>
          <w:rFonts w:ascii="GHEA Grapalat" w:hAnsi="GHEA Grapalat" w:cs="Times Armenian"/>
          <w:sz w:val="20"/>
          <w:szCs w:val="20"/>
          <w:lang w:val="es-ES"/>
        </w:rPr>
        <w:t xml:space="preserve"> </w:t>
      </w:r>
      <w:r w:rsidR="00516665" w:rsidRPr="00CB0C48">
        <w:rPr>
          <w:rFonts w:ascii="GHEA Grapalat" w:hAnsi="GHEA Grapalat" w:cs="Sylfaen"/>
          <w:sz w:val="20"/>
          <w:szCs w:val="20"/>
          <w:lang w:val="pt-BR"/>
        </w:rPr>
        <w:t>առանձին</w:t>
      </w:r>
      <w:r w:rsidR="00516665" w:rsidRPr="00CB0C48">
        <w:rPr>
          <w:rFonts w:ascii="GHEA Grapalat" w:hAnsi="GHEA Grapalat" w:cs="Times Armenian"/>
          <w:sz w:val="20"/>
          <w:szCs w:val="20"/>
          <w:lang w:val="es-ES"/>
        </w:rPr>
        <w:t xml:space="preserve"> </w:t>
      </w:r>
      <w:r w:rsidR="00516665" w:rsidRPr="00CB0C48">
        <w:rPr>
          <w:rFonts w:ascii="GHEA Grapalat" w:hAnsi="GHEA Grapalat" w:cs="Sylfaen"/>
          <w:sz w:val="20"/>
          <w:szCs w:val="20"/>
          <w:lang w:val="pt-BR"/>
        </w:rPr>
        <w:t>տեսակի</w:t>
      </w:r>
      <w:r w:rsidR="00516665" w:rsidRPr="00CB0C48">
        <w:rPr>
          <w:rFonts w:ascii="GHEA Grapalat" w:hAnsi="GHEA Grapalat" w:cs="Times Armenian"/>
          <w:sz w:val="20"/>
          <w:szCs w:val="20"/>
          <w:lang w:val="es-ES"/>
        </w:rPr>
        <w:t xml:space="preserve"> </w:t>
      </w:r>
      <w:r w:rsidR="00516665" w:rsidRPr="00CB0C48">
        <w:rPr>
          <w:rFonts w:ascii="GHEA Grapalat" w:hAnsi="GHEA Grapalat" w:cs="Sylfaen"/>
          <w:sz w:val="20"/>
          <w:szCs w:val="20"/>
          <w:lang w:val="pt-BR"/>
        </w:rPr>
        <w:t>աշխատանքների</w:t>
      </w:r>
      <w:r w:rsidR="00516665" w:rsidRPr="00CB0C48">
        <w:rPr>
          <w:rFonts w:ascii="GHEA Grapalat" w:hAnsi="GHEA Grapalat" w:cs="Times Armenian"/>
          <w:sz w:val="20"/>
          <w:szCs w:val="20"/>
          <w:lang w:val="es-ES"/>
        </w:rPr>
        <w:t xml:space="preserve">, </w:t>
      </w:r>
      <w:r w:rsidR="00516665" w:rsidRPr="00CB0C48">
        <w:rPr>
          <w:rFonts w:ascii="GHEA Grapalat" w:hAnsi="GHEA Grapalat" w:cs="Sylfaen"/>
          <w:sz w:val="20"/>
          <w:szCs w:val="20"/>
          <w:lang w:val="pt-BR"/>
        </w:rPr>
        <w:t>փուլերի</w:t>
      </w:r>
      <w:r w:rsidR="00516665" w:rsidRPr="00CB0C48">
        <w:rPr>
          <w:rFonts w:ascii="GHEA Grapalat" w:hAnsi="GHEA Grapalat" w:cs="Times Armenian"/>
          <w:sz w:val="20"/>
          <w:szCs w:val="20"/>
          <w:lang w:val="es-ES"/>
        </w:rPr>
        <w:t xml:space="preserve"> </w:t>
      </w:r>
      <w:r w:rsidR="00516665" w:rsidRPr="00CB0C48">
        <w:rPr>
          <w:rFonts w:ascii="GHEA Grapalat" w:hAnsi="GHEA Grapalat" w:cs="Sylfaen"/>
          <w:sz w:val="20"/>
          <w:szCs w:val="20"/>
          <w:lang w:val="pt-BR"/>
        </w:rPr>
        <w:t>և</w:t>
      </w:r>
      <w:r w:rsidR="00516665" w:rsidRPr="00CB0C48">
        <w:rPr>
          <w:rFonts w:ascii="GHEA Grapalat" w:hAnsi="GHEA Grapalat" w:cs="Times Armenian"/>
          <w:sz w:val="20"/>
          <w:szCs w:val="20"/>
          <w:lang w:val="es-ES"/>
        </w:rPr>
        <w:t xml:space="preserve"> </w:t>
      </w:r>
      <w:r w:rsidR="00516665" w:rsidRPr="00CB0C48">
        <w:rPr>
          <w:rFonts w:ascii="GHEA Grapalat" w:hAnsi="GHEA Grapalat" w:cs="Sylfaen"/>
          <w:sz w:val="20"/>
          <w:szCs w:val="20"/>
          <w:lang w:val="pt-BR"/>
        </w:rPr>
        <w:t>ծավալների</w:t>
      </w:r>
      <w:r w:rsidR="00516665" w:rsidRPr="00CB0C48">
        <w:rPr>
          <w:rFonts w:ascii="GHEA Grapalat" w:hAnsi="GHEA Grapalat" w:cs="Times Armenian"/>
          <w:sz w:val="20"/>
          <w:szCs w:val="20"/>
          <w:lang w:val="es-ES"/>
        </w:rPr>
        <w:t xml:space="preserve"> </w:t>
      </w:r>
      <w:r w:rsidR="00516665" w:rsidRPr="00CB0C48">
        <w:rPr>
          <w:rFonts w:ascii="GHEA Grapalat" w:hAnsi="GHEA Grapalat" w:cs="Sylfaen"/>
          <w:sz w:val="20"/>
          <w:szCs w:val="20"/>
          <w:lang w:val="pt-BR"/>
        </w:rPr>
        <w:t>կատարման</w:t>
      </w:r>
      <w:r w:rsidR="00516665" w:rsidRPr="00CB0C48">
        <w:rPr>
          <w:rFonts w:ascii="GHEA Grapalat" w:hAnsi="GHEA Grapalat" w:cs="Times Armenian"/>
          <w:sz w:val="20"/>
          <w:szCs w:val="20"/>
          <w:lang w:val="es-ES"/>
        </w:rPr>
        <w:t xml:space="preserve"> </w:t>
      </w:r>
      <w:r w:rsidR="00516665" w:rsidRPr="00CB0C48">
        <w:rPr>
          <w:rFonts w:ascii="GHEA Grapalat" w:hAnsi="GHEA Grapalat" w:cs="Sylfaen"/>
          <w:sz w:val="20"/>
          <w:szCs w:val="20"/>
          <w:lang w:val="pt-BR"/>
        </w:rPr>
        <w:t>ժամկետները</w:t>
      </w:r>
      <w:r w:rsidR="00516665" w:rsidRPr="00CB0C48">
        <w:rPr>
          <w:rFonts w:ascii="GHEA Grapalat" w:hAnsi="GHEA Grapalat" w:cs="Times Armenian"/>
          <w:sz w:val="20"/>
          <w:szCs w:val="20"/>
          <w:lang w:val="es-ES"/>
        </w:rPr>
        <w:t xml:space="preserve"> </w:t>
      </w:r>
      <w:r w:rsidR="00516665" w:rsidRPr="00CB0C48">
        <w:rPr>
          <w:rFonts w:ascii="GHEA Grapalat" w:hAnsi="GHEA Grapalat" w:cs="Sylfaen"/>
          <w:sz w:val="20"/>
          <w:szCs w:val="20"/>
          <w:lang w:val="pt-BR"/>
        </w:rPr>
        <w:t>որոշվում</w:t>
      </w:r>
      <w:r w:rsidR="00516665" w:rsidRPr="00CB0C48">
        <w:rPr>
          <w:rFonts w:ascii="GHEA Grapalat" w:hAnsi="GHEA Grapalat" w:cs="Times Armenian"/>
          <w:sz w:val="20"/>
          <w:szCs w:val="20"/>
          <w:lang w:val="es-ES"/>
        </w:rPr>
        <w:t xml:space="preserve"> </w:t>
      </w:r>
      <w:r w:rsidR="00516665" w:rsidRPr="00CB0C48">
        <w:rPr>
          <w:rFonts w:ascii="GHEA Grapalat" w:hAnsi="GHEA Grapalat" w:cs="Sylfaen"/>
          <w:sz w:val="20"/>
          <w:szCs w:val="20"/>
          <w:lang w:val="pt-BR"/>
        </w:rPr>
        <w:t>են</w:t>
      </w:r>
      <w:r w:rsidR="00516665" w:rsidRPr="00CB0C48">
        <w:rPr>
          <w:rFonts w:ascii="GHEA Grapalat" w:hAnsi="GHEA Grapalat" w:cs="Times Armenian"/>
          <w:sz w:val="20"/>
          <w:szCs w:val="20"/>
          <w:lang w:val="es-ES"/>
        </w:rPr>
        <w:t xml:space="preserve"> </w:t>
      </w:r>
      <w:r w:rsidR="00516665" w:rsidRPr="00CB0C48">
        <w:rPr>
          <w:rFonts w:ascii="GHEA Grapalat" w:hAnsi="GHEA Grapalat" w:cs="Sylfaen"/>
          <w:sz w:val="20"/>
          <w:szCs w:val="20"/>
          <w:lang w:val="pt-BR"/>
        </w:rPr>
        <w:t>կողմերի</w:t>
      </w:r>
      <w:r w:rsidR="00516665" w:rsidRPr="00CB0C48">
        <w:rPr>
          <w:rFonts w:ascii="GHEA Grapalat" w:hAnsi="GHEA Grapalat" w:cs="Times Armenian"/>
          <w:sz w:val="20"/>
          <w:szCs w:val="20"/>
          <w:lang w:val="es-ES"/>
        </w:rPr>
        <w:t xml:space="preserve"> </w:t>
      </w:r>
      <w:r w:rsidR="00516665" w:rsidRPr="00CB0C48">
        <w:rPr>
          <w:rFonts w:ascii="GHEA Grapalat" w:hAnsi="GHEA Grapalat" w:cs="Sylfaen"/>
          <w:sz w:val="20"/>
          <w:szCs w:val="20"/>
          <w:lang w:val="pt-BR"/>
        </w:rPr>
        <w:t>կողմից</w:t>
      </w:r>
      <w:r w:rsidR="00516665" w:rsidRPr="00CB0C48">
        <w:rPr>
          <w:rFonts w:ascii="GHEA Grapalat" w:hAnsi="GHEA Grapalat" w:cs="Times Armenian"/>
          <w:sz w:val="20"/>
          <w:szCs w:val="20"/>
          <w:lang w:val="es-ES"/>
        </w:rPr>
        <w:t xml:space="preserve"> </w:t>
      </w:r>
      <w:r w:rsidR="00516665" w:rsidRPr="00CB0C48">
        <w:rPr>
          <w:rFonts w:ascii="GHEA Grapalat" w:hAnsi="GHEA Grapalat" w:cs="Sylfaen"/>
          <w:sz w:val="20"/>
          <w:szCs w:val="20"/>
          <w:lang w:val="pt-BR"/>
        </w:rPr>
        <w:t>համաձայնեցված</w:t>
      </w:r>
      <w:r w:rsidR="00516665" w:rsidRPr="00CB0C48">
        <w:rPr>
          <w:rFonts w:ascii="GHEA Grapalat" w:hAnsi="GHEA Grapalat" w:cs="Times Armenian"/>
          <w:sz w:val="20"/>
          <w:szCs w:val="20"/>
          <w:lang w:val="es-ES"/>
        </w:rPr>
        <w:t xml:space="preserve"> </w:t>
      </w:r>
      <w:r w:rsidR="00516665" w:rsidRPr="00CB0C48">
        <w:rPr>
          <w:rFonts w:ascii="GHEA Grapalat" w:hAnsi="GHEA Grapalat" w:cs="Sylfaen"/>
          <w:sz w:val="20"/>
          <w:szCs w:val="20"/>
          <w:lang w:val="pt-BR"/>
        </w:rPr>
        <w:t>օրացուցային</w:t>
      </w:r>
      <w:r w:rsidR="00516665" w:rsidRPr="00CB0C48">
        <w:rPr>
          <w:rFonts w:ascii="GHEA Grapalat" w:hAnsi="GHEA Grapalat" w:cs="Times Armenian"/>
          <w:sz w:val="20"/>
          <w:szCs w:val="20"/>
          <w:lang w:val="es-ES"/>
        </w:rPr>
        <w:t xml:space="preserve"> </w:t>
      </w:r>
      <w:r w:rsidR="00516665" w:rsidRPr="00CB0C48">
        <w:rPr>
          <w:rFonts w:ascii="GHEA Grapalat" w:hAnsi="GHEA Grapalat" w:cs="Sylfaen"/>
          <w:sz w:val="20"/>
          <w:szCs w:val="20"/>
          <w:lang w:val="pt-BR"/>
        </w:rPr>
        <w:t>գրաֆիկով</w:t>
      </w:r>
      <w:r w:rsidR="00516665" w:rsidRPr="00CB0C48">
        <w:rPr>
          <w:rFonts w:ascii="GHEA Grapalat" w:hAnsi="GHEA Grapalat" w:cs="Sylfaen"/>
          <w:sz w:val="20"/>
          <w:szCs w:val="20"/>
          <w:lang w:val="es-ES"/>
        </w:rPr>
        <w:t xml:space="preserve"> (</w:t>
      </w:r>
      <w:r w:rsidR="00516665" w:rsidRPr="00CB0C48">
        <w:rPr>
          <w:rFonts w:ascii="GHEA Grapalat" w:hAnsi="GHEA Grapalat" w:cs="Sylfaen"/>
          <w:sz w:val="20"/>
          <w:szCs w:val="20"/>
          <w:lang w:val="pt-BR"/>
        </w:rPr>
        <w:t>Հավելված</w:t>
      </w:r>
      <w:r w:rsidR="00516665" w:rsidRPr="00CB0C48">
        <w:rPr>
          <w:rFonts w:ascii="GHEA Grapalat" w:hAnsi="GHEA Grapalat" w:cs="Sylfaen"/>
          <w:sz w:val="20"/>
          <w:szCs w:val="20"/>
          <w:lang w:val="es-ES"/>
        </w:rPr>
        <w:t xml:space="preserve"> N 2)</w:t>
      </w:r>
      <w:r w:rsidR="00516665" w:rsidRPr="00CB0C48">
        <w:rPr>
          <w:rFonts w:ascii="GHEA Grapalat" w:hAnsi="GHEA Grapalat" w:cs="Tahoma"/>
          <w:sz w:val="20"/>
          <w:szCs w:val="20"/>
          <w:lang w:val="es-ES"/>
        </w:rPr>
        <w:t>։</w:t>
      </w:r>
      <w:r w:rsidR="00516665" w:rsidRPr="00CB0C48">
        <w:rPr>
          <w:rFonts w:ascii="GHEA Grapalat" w:hAnsi="GHEA Grapalat" w:cs="Times Armenian"/>
          <w:sz w:val="20"/>
          <w:szCs w:val="20"/>
          <w:lang w:val="es-ES"/>
        </w:rPr>
        <w:t xml:space="preserve"> </w:t>
      </w:r>
    </w:p>
    <w:p w:rsidR="00516665" w:rsidRPr="00CB0C48" w:rsidRDefault="00516665" w:rsidP="00516665">
      <w:pPr>
        <w:tabs>
          <w:tab w:val="left" w:pos="1134"/>
        </w:tabs>
        <w:ind w:firstLine="720"/>
        <w:jc w:val="both"/>
        <w:rPr>
          <w:rFonts w:ascii="GHEA Grapalat" w:hAnsi="GHEA Grapalat"/>
          <w:lang w:val="es-ES"/>
        </w:rPr>
      </w:pPr>
    </w:p>
    <w:p w:rsidR="00516665" w:rsidRPr="00CB0C48" w:rsidRDefault="00516665" w:rsidP="00516665">
      <w:pPr>
        <w:tabs>
          <w:tab w:val="left" w:pos="1276"/>
        </w:tabs>
        <w:ind w:firstLine="720"/>
        <w:jc w:val="both"/>
        <w:rPr>
          <w:rFonts w:ascii="GHEA Grapalat" w:hAnsi="GHEA Grapalat"/>
          <w:b/>
          <w:sz w:val="20"/>
          <w:szCs w:val="20"/>
          <w:lang w:val="es-ES"/>
        </w:rPr>
      </w:pPr>
      <w:r w:rsidRPr="00CB0C48">
        <w:rPr>
          <w:rFonts w:ascii="GHEA Grapalat" w:hAnsi="GHEA Grapalat"/>
          <w:b/>
          <w:sz w:val="20"/>
          <w:szCs w:val="20"/>
          <w:lang w:val="es-ES"/>
        </w:rPr>
        <w:t xml:space="preserve">2. </w:t>
      </w:r>
      <w:r w:rsidRPr="00CB0C48">
        <w:rPr>
          <w:rFonts w:ascii="GHEA Grapalat" w:hAnsi="GHEA Grapalat" w:cs="Sylfaen"/>
          <w:b/>
          <w:sz w:val="20"/>
          <w:szCs w:val="20"/>
          <w:lang w:val="pt-BR"/>
        </w:rPr>
        <w:t>ԿԱՊԱԼԱՌՈՒԻ</w:t>
      </w:r>
      <w:r w:rsidRPr="00CB0C48">
        <w:rPr>
          <w:rFonts w:ascii="GHEA Grapalat" w:hAnsi="GHEA Grapalat" w:cs="Times Armenian"/>
          <w:b/>
          <w:sz w:val="20"/>
          <w:szCs w:val="20"/>
          <w:lang w:val="es-ES"/>
        </w:rPr>
        <w:t xml:space="preserve"> </w:t>
      </w:r>
      <w:r w:rsidRPr="00CB0C48">
        <w:rPr>
          <w:rFonts w:ascii="GHEA Grapalat" w:hAnsi="GHEA Grapalat" w:cs="Sylfaen"/>
          <w:b/>
          <w:sz w:val="20"/>
          <w:szCs w:val="20"/>
          <w:lang w:val="pt-BR"/>
        </w:rPr>
        <w:t>ՄԻՋՈՑՆԵՐՈՎ</w:t>
      </w:r>
      <w:r w:rsidRPr="00CB0C48">
        <w:rPr>
          <w:rFonts w:ascii="GHEA Grapalat" w:hAnsi="GHEA Grapalat" w:cs="Times Armenian"/>
          <w:b/>
          <w:sz w:val="20"/>
          <w:szCs w:val="20"/>
          <w:lang w:val="es-ES"/>
        </w:rPr>
        <w:t xml:space="preserve"> </w:t>
      </w:r>
      <w:r w:rsidRPr="00CB0C48">
        <w:rPr>
          <w:rFonts w:ascii="GHEA Grapalat" w:hAnsi="GHEA Grapalat" w:cs="Sylfaen"/>
          <w:b/>
          <w:sz w:val="20"/>
          <w:szCs w:val="20"/>
          <w:lang w:val="pt-BR"/>
        </w:rPr>
        <w:t>ԱՇԽԱՏԱՆՔՆԵՐԸ</w:t>
      </w:r>
      <w:r w:rsidRPr="00CB0C48">
        <w:rPr>
          <w:rFonts w:ascii="GHEA Grapalat" w:hAnsi="GHEA Grapalat" w:cs="Times Armenian"/>
          <w:b/>
          <w:sz w:val="20"/>
          <w:szCs w:val="20"/>
          <w:lang w:val="es-ES"/>
        </w:rPr>
        <w:t xml:space="preserve"> </w:t>
      </w:r>
      <w:r w:rsidRPr="00CB0C48">
        <w:rPr>
          <w:rFonts w:ascii="GHEA Grapalat" w:hAnsi="GHEA Grapalat" w:cs="Sylfaen"/>
          <w:b/>
          <w:sz w:val="20"/>
          <w:szCs w:val="20"/>
          <w:lang w:val="pt-BR"/>
        </w:rPr>
        <w:t>ԿԱՏԱՐԵԼԸ</w:t>
      </w:r>
    </w:p>
    <w:p w:rsidR="00516665" w:rsidRPr="00CB0C48" w:rsidRDefault="00516665" w:rsidP="00516665">
      <w:pPr>
        <w:ind w:firstLine="720"/>
        <w:jc w:val="both"/>
        <w:rPr>
          <w:rFonts w:ascii="GHEA Grapalat" w:hAnsi="GHEA Grapalat" w:cs="Times Armenian"/>
          <w:sz w:val="20"/>
          <w:szCs w:val="20"/>
          <w:lang w:val="es-ES"/>
        </w:rPr>
      </w:pPr>
      <w:r w:rsidRPr="00CB0C48">
        <w:rPr>
          <w:rFonts w:ascii="GHEA Grapalat" w:hAnsi="GHEA Grapalat"/>
          <w:sz w:val="20"/>
          <w:szCs w:val="20"/>
          <w:lang w:val="es-ES"/>
        </w:rPr>
        <w:t xml:space="preserve">2.1   </w:t>
      </w:r>
      <w:r w:rsidRPr="00CB0C48">
        <w:rPr>
          <w:rFonts w:ascii="GHEA Grapalat" w:hAnsi="GHEA Grapalat" w:cs="Sylfaen"/>
          <w:sz w:val="20"/>
          <w:szCs w:val="20"/>
          <w:lang w:val="pt-BR"/>
        </w:rPr>
        <w:t>Աշխատանքը</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կատարվում</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է</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Կապալառուի</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ուժերով</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նյութերով</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և</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միջոցներով</w:t>
      </w:r>
      <w:r w:rsidRPr="00CB0C48">
        <w:rPr>
          <w:rFonts w:ascii="GHEA Grapalat" w:hAnsi="GHEA Grapalat" w:cs="Tahoma"/>
          <w:sz w:val="20"/>
          <w:szCs w:val="20"/>
          <w:lang w:val="es-ES"/>
        </w:rPr>
        <w:t>։</w:t>
      </w:r>
      <w:r w:rsidRPr="00CB0C48">
        <w:rPr>
          <w:rFonts w:ascii="GHEA Grapalat" w:hAnsi="GHEA Grapalat" w:cs="Times Armenian"/>
          <w:sz w:val="20"/>
          <w:szCs w:val="20"/>
          <w:lang w:val="es-ES"/>
        </w:rPr>
        <w:t xml:space="preserve"> </w:t>
      </w:r>
    </w:p>
    <w:p w:rsidR="00516665" w:rsidRPr="00CB0C48" w:rsidRDefault="00516665" w:rsidP="00516665">
      <w:pPr>
        <w:tabs>
          <w:tab w:val="left" w:pos="1276"/>
        </w:tabs>
        <w:ind w:firstLine="720"/>
        <w:jc w:val="both"/>
        <w:rPr>
          <w:rFonts w:ascii="GHEA Grapalat" w:hAnsi="GHEA Grapalat"/>
          <w:sz w:val="20"/>
          <w:szCs w:val="20"/>
          <w:lang w:val="es-ES"/>
        </w:rPr>
      </w:pPr>
      <w:r w:rsidRPr="00CB0C48">
        <w:rPr>
          <w:rFonts w:ascii="GHEA Grapalat" w:hAnsi="GHEA Grapalat"/>
          <w:sz w:val="20"/>
          <w:szCs w:val="20"/>
          <w:lang w:val="es-ES"/>
        </w:rPr>
        <w:t>2.2</w:t>
      </w:r>
      <w:r w:rsidRPr="00CB0C48">
        <w:rPr>
          <w:rFonts w:ascii="GHEA Grapalat" w:hAnsi="GHEA Grapalat"/>
          <w:sz w:val="20"/>
          <w:szCs w:val="20"/>
          <w:lang w:val="es-ES"/>
        </w:rPr>
        <w:tab/>
      </w:r>
      <w:r w:rsidRPr="00CB0C48">
        <w:rPr>
          <w:rFonts w:ascii="GHEA Grapalat" w:hAnsi="GHEA Grapalat" w:cs="Sylfaen"/>
          <w:sz w:val="20"/>
          <w:szCs w:val="20"/>
          <w:lang w:val="pt-BR"/>
        </w:rPr>
        <w:t>Կապալառուն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պատասխանատվություն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է</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կրում</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իր</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տրամադրած</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նյութերի</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և</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սարքավորումների</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որակի</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համար</w:t>
      </w:r>
      <w:r w:rsidRPr="00CB0C48">
        <w:rPr>
          <w:rFonts w:ascii="GHEA Grapalat" w:hAnsi="GHEA Grapalat" w:cs="Tahoma"/>
          <w:sz w:val="20"/>
          <w:szCs w:val="20"/>
          <w:lang w:val="es-ES"/>
        </w:rPr>
        <w:t>։</w:t>
      </w:r>
    </w:p>
    <w:p w:rsidR="00516665" w:rsidRPr="00CB0C48" w:rsidRDefault="00516665" w:rsidP="00516665">
      <w:pPr>
        <w:tabs>
          <w:tab w:val="left" w:pos="1276"/>
        </w:tabs>
        <w:ind w:firstLine="720"/>
        <w:jc w:val="both"/>
        <w:rPr>
          <w:rFonts w:ascii="GHEA Grapalat" w:hAnsi="GHEA Grapalat"/>
          <w:b/>
          <w:i/>
          <w:sz w:val="20"/>
          <w:szCs w:val="20"/>
          <w:lang w:val="es-ES"/>
        </w:rPr>
      </w:pPr>
    </w:p>
    <w:p w:rsidR="00516665" w:rsidRPr="00CB0C48" w:rsidRDefault="00516665" w:rsidP="00516665">
      <w:pPr>
        <w:tabs>
          <w:tab w:val="left" w:pos="1276"/>
        </w:tabs>
        <w:ind w:firstLine="720"/>
        <w:jc w:val="both"/>
        <w:rPr>
          <w:rFonts w:ascii="GHEA Grapalat" w:hAnsi="GHEA Grapalat"/>
          <w:b/>
          <w:sz w:val="20"/>
          <w:szCs w:val="20"/>
          <w:lang w:val="es-ES"/>
        </w:rPr>
      </w:pPr>
      <w:r w:rsidRPr="00CB0C48">
        <w:rPr>
          <w:rFonts w:ascii="GHEA Grapalat" w:hAnsi="GHEA Grapalat"/>
          <w:b/>
          <w:sz w:val="20"/>
          <w:szCs w:val="20"/>
          <w:lang w:val="es-ES"/>
        </w:rPr>
        <w:t xml:space="preserve">3. </w:t>
      </w:r>
      <w:r w:rsidRPr="00CB0C48">
        <w:rPr>
          <w:rFonts w:ascii="GHEA Grapalat" w:hAnsi="GHEA Grapalat" w:cs="Sylfaen"/>
          <w:b/>
          <w:sz w:val="20"/>
          <w:szCs w:val="20"/>
          <w:lang w:val="pt-BR"/>
        </w:rPr>
        <w:t>ԿՈՂՄԵՐԻ</w:t>
      </w:r>
      <w:r w:rsidRPr="00CB0C48">
        <w:rPr>
          <w:rFonts w:ascii="GHEA Grapalat" w:hAnsi="GHEA Grapalat" w:cs="Times Armenian"/>
          <w:b/>
          <w:sz w:val="20"/>
          <w:szCs w:val="20"/>
          <w:lang w:val="es-ES"/>
        </w:rPr>
        <w:t xml:space="preserve"> </w:t>
      </w:r>
      <w:r w:rsidRPr="00CB0C48">
        <w:rPr>
          <w:rFonts w:ascii="GHEA Grapalat" w:hAnsi="GHEA Grapalat" w:cs="Sylfaen"/>
          <w:b/>
          <w:sz w:val="20"/>
          <w:szCs w:val="20"/>
          <w:lang w:val="pt-BR"/>
        </w:rPr>
        <w:t>ԻՐԱՎՈՒՆՔՆԵՐԸ</w:t>
      </w:r>
      <w:r w:rsidRPr="00CB0C48">
        <w:rPr>
          <w:rFonts w:ascii="GHEA Grapalat" w:hAnsi="GHEA Grapalat" w:cs="Times Armenian"/>
          <w:b/>
          <w:sz w:val="20"/>
          <w:szCs w:val="20"/>
          <w:lang w:val="es-ES"/>
        </w:rPr>
        <w:t xml:space="preserve"> </w:t>
      </w:r>
      <w:r w:rsidRPr="00CB0C48">
        <w:rPr>
          <w:rFonts w:ascii="GHEA Grapalat" w:hAnsi="GHEA Grapalat" w:cs="Sylfaen"/>
          <w:b/>
          <w:sz w:val="20"/>
          <w:szCs w:val="20"/>
          <w:lang w:val="pt-BR"/>
        </w:rPr>
        <w:t>ԵՎ</w:t>
      </w:r>
      <w:r w:rsidRPr="00CB0C48">
        <w:rPr>
          <w:rFonts w:ascii="GHEA Grapalat" w:hAnsi="GHEA Grapalat" w:cs="Times Armenian"/>
          <w:b/>
          <w:sz w:val="20"/>
          <w:szCs w:val="20"/>
          <w:lang w:val="es-ES"/>
        </w:rPr>
        <w:t xml:space="preserve"> </w:t>
      </w:r>
      <w:r w:rsidRPr="00CB0C48">
        <w:rPr>
          <w:rFonts w:ascii="GHEA Grapalat" w:hAnsi="GHEA Grapalat" w:cs="Sylfaen"/>
          <w:b/>
          <w:sz w:val="20"/>
          <w:szCs w:val="20"/>
          <w:lang w:val="pt-BR"/>
        </w:rPr>
        <w:t>ՊԱՐՏԱԿԱՆՈՒԹՅՈՒՆՆԵՐԸ</w:t>
      </w:r>
      <w:r w:rsidRPr="00CB0C48">
        <w:rPr>
          <w:rFonts w:ascii="GHEA Grapalat" w:hAnsi="GHEA Grapalat" w:cs="Times Armenian"/>
          <w:b/>
          <w:sz w:val="20"/>
          <w:szCs w:val="20"/>
          <w:lang w:val="es-ES"/>
        </w:rPr>
        <w:tab/>
      </w:r>
    </w:p>
    <w:p w:rsidR="00516665" w:rsidRPr="00CB0C48" w:rsidRDefault="00516665" w:rsidP="00516665">
      <w:pPr>
        <w:tabs>
          <w:tab w:val="left" w:pos="1276"/>
        </w:tabs>
        <w:ind w:firstLine="720"/>
        <w:jc w:val="both"/>
        <w:rPr>
          <w:rFonts w:ascii="GHEA Grapalat" w:hAnsi="GHEA Grapalat"/>
          <w:b/>
          <w:sz w:val="20"/>
          <w:szCs w:val="20"/>
          <w:lang w:val="es-ES"/>
        </w:rPr>
      </w:pPr>
      <w:r w:rsidRPr="00CB0C48">
        <w:rPr>
          <w:rFonts w:ascii="GHEA Grapalat" w:hAnsi="GHEA Grapalat"/>
          <w:b/>
          <w:sz w:val="20"/>
          <w:szCs w:val="20"/>
          <w:lang w:val="es-ES"/>
        </w:rPr>
        <w:t xml:space="preserve">3.1. </w:t>
      </w:r>
      <w:r w:rsidRPr="00CB0C48">
        <w:rPr>
          <w:rFonts w:ascii="GHEA Grapalat" w:hAnsi="GHEA Grapalat" w:cs="Sylfaen"/>
          <w:b/>
          <w:sz w:val="20"/>
          <w:szCs w:val="20"/>
          <w:lang w:val="pt-BR"/>
        </w:rPr>
        <w:t>Պատվիրատուն</w:t>
      </w:r>
      <w:r w:rsidRPr="00CB0C48">
        <w:rPr>
          <w:rFonts w:ascii="GHEA Grapalat" w:hAnsi="GHEA Grapalat" w:cs="Times Armenian"/>
          <w:b/>
          <w:sz w:val="20"/>
          <w:szCs w:val="20"/>
          <w:lang w:val="es-ES"/>
        </w:rPr>
        <w:t xml:space="preserve"> </w:t>
      </w:r>
      <w:r w:rsidRPr="00CB0C48">
        <w:rPr>
          <w:rFonts w:ascii="GHEA Grapalat" w:hAnsi="GHEA Grapalat" w:cs="Sylfaen"/>
          <w:b/>
          <w:sz w:val="20"/>
          <w:szCs w:val="20"/>
          <w:lang w:val="pt-BR"/>
        </w:rPr>
        <w:t>իրավունք</w:t>
      </w:r>
      <w:r w:rsidRPr="00CB0C48">
        <w:rPr>
          <w:rFonts w:ascii="GHEA Grapalat" w:hAnsi="GHEA Grapalat" w:cs="Times Armenian"/>
          <w:b/>
          <w:sz w:val="20"/>
          <w:szCs w:val="20"/>
          <w:lang w:val="es-ES"/>
        </w:rPr>
        <w:t xml:space="preserve"> </w:t>
      </w:r>
      <w:r w:rsidRPr="00CB0C48">
        <w:rPr>
          <w:rFonts w:ascii="GHEA Grapalat" w:hAnsi="GHEA Grapalat" w:cs="Sylfaen"/>
          <w:b/>
          <w:sz w:val="20"/>
          <w:szCs w:val="20"/>
          <w:lang w:val="pt-BR"/>
        </w:rPr>
        <w:t>ունի</w:t>
      </w:r>
      <w:r w:rsidRPr="00CB0C48">
        <w:rPr>
          <w:rFonts w:ascii="GHEA Grapalat" w:hAnsi="GHEA Grapalat" w:cs="Times Armenian"/>
          <w:b/>
          <w:sz w:val="20"/>
          <w:szCs w:val="20"/>
          <w:lang w:val="es-ES"/>
        </w:rPr>
        <w:t>`</w:t>
      </w:r>
    </w:p>
    <w:p w:rsidR="00516665" w:rsidRPr="00CB0C48" w:rsidRDefault="00516665" w:rsidP="00516665">
      <w:pPr>
        <w:tabs>
          <w:tab w:val="left" w:pos="1276"/>
        </w:tabs>
        <w:ind w:firstLine="720"/>
        <w:jc w:val="both"/>
        <w:rPr>
          <w:rFonts w:ascii="GHEA Grapalat" w:hAnsi="GHEA Grapalat"/>
          <w:sz w:val="20"/>
          <w:szCs w:val="20"/>
          <w:lang w:val="es-ES"/>
        </w:rPr>
      </w:pPr>
      <w:r w:rsidRPr="00CB0C48">
        <w:rPr>
          <w:rFonts w:ascii="GHEA Grapalat" w:hAnsi="GHEA Grapalat"/>
          <w:sz w:val="20"/>
          <w:szCs w:val="20"/>
          <w:lang w:val="es-ES"/>
        </w:rPr>
        <w:t>3.1.1</w:t>
      </w:r>
      <w:r w:rsidRPr="00CB0C48">
        <w:rPr>
          <w:rFonts w:ascii="GHEA Grapalat" w:hAnsi="GHEA Grapalat"/>
          <w:sz w:val="20"/>
          <w:szCs w:val="20"/>
          <w:lang w:val="es-ES"/>
        </w:rPr>
        <w:tab/>
      </w:r>
      <w:r w:rsidRPr="00CB0C48">
        <w:rPr>
          <w:rFonts w:ascii="GHEA Grapalat" w:hAnsi="GHEA Grapalat" w:cs="Sylfaen"/>
          <w:sz w:val="20"/>
          <w:szCs w:val="20"/>
          <w:lang w:val="pt-BR"/>
        </w:rPr>
        <w:t>Ցանկացած</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ժամանակ</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ստուգել</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Կապալառուի</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իրականացրած</w:t>
      </w:r>
      <w:r w:rsidRPr="00CB0C48">
        <w:rPr>
          <w:rFonts w:ascii="GHEA Grapalat" w:hAnsi="GHEA Grapalat" w:cs="Times Armenian"/>
          <w:sz w:val="20"/>
          <w:szCs w:val="20"/>
          <w:lang w:val="es-ES"/>
        </w:rPr>
        <w:t xml:space="preserve"> </w:t>
      </w:r>
      <w:r w:rsidR="00B10681" w:rsidRPr="00CB0C48">
        <w:rPr>
          <w:rFonts w:ascii="GHEA Grapalat" w:hAnsi="GHEA Grapalat" w:cs="Sylfaen"/>
          <w:sz w:val="20"/>
          <w:szCs w:val="20"/>
          <w:lang w:val="pt-BR"/>
        </w:rPr>
        <w:t>ա</w:t>
      </w:r>
      <w:r w:rsidRPr="00CB0C48">
        <w:rPr>
          <w:rFonts w:ascii="GHEA Grapalat" w:hAnsi="GHEA Grapalat" w:cs="Sylfaen"/>
          <w:sz w:val="20"/>
          <w:szCs w:val="20"/>
          <w:lang w:val="pt-BR"/>
        </w:rPr>
        <w:t>շխատանքի</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ընթացքը</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և</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որակը</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առանց</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միջամտելու</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վերջինիս</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գործունեությանը</w:t>
      </w:r>
      <w:r w:rsidRPr="00CB0C48">
        <w:rPr>
          <w:rFonts w:ascii="GHEA Grapalat" w:hAnsi="GHEA Grapalat" w:cs="Times Armenian"/>
          <w:sz w:val="20"/>
          <w:szCs w:val="20"/>
          <w:lang w:val="es-ES"/>
        </w:rPr>
        <w:t>.</w:t>
      </w:r>
    </w:p>
    <w:p w:rsidR="00516665" w:rsidRPr="00CB0C48" w:rsidRDefault="00516665" w:rsidP="00516665">
      <w:pPr>
        <w:tabs>
          <w:tab w:val="left" w:pos="1276"/>
        </w:tabs>
        <w:ind w:firstLine="720"/>
        <w:jc w:val="both"/>
        <w:rPr>
          <w:rFonts w:ascii="GHEA Grapalat" w:hAnsi="GHEA Grapalat"/>
          <w:sz w:val="20"/>
          <w:szCs w:val="20"/>
          <w:lang w:val="es-ES"/>
        </w:rPr>
      </w:pPr>
      <w:r w:rsidRPr="00CB0C48">
        <w:rPr>
          <w:rFonts w:ascii="GHEA Grapalat" w:hAnsi="GHEA Grapalat"/>
          <w:sz w:val="20"/>
          <w:szCs w:val="20"/>
          <w:lang w:val="es-ES"/>
        </w:rPr>
        <w:t xml:space="preserve">3.1.2 </w:t>
      </w:r>
      <w:r w:rsidRPr="00CB0C48">
        <w:rPr>
          <w:rFonts w:ascii="GHEA Grapalat" w:hAnsi="GHEA Grapalat" w:cs="Sylfaen"/>
          <w:sz w:val="20"/>
          <w:szCs w:val="20"/>
          <w:lang w:val="pt-BR"/>
        </w:rPr>
        <w:t>Կապալառուի</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կողմից</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պայմանագրի</w:t>
      </w:r>
      <w:r w:rsidRPr="00CB0C48">
        <w:rPr>
          <w:rFonts w:ascii="GHEA Grapalat" w:hAnsi="GHEA Grapalat" w:cs="Times Armenian"/>
          <w:sz w:val="20"/>
          <w:szCs w:val="20"/>
          <w:lang w:val="es-ES"/>
        </w:rPr>
        <w:t xml:space="preserve"> 1.3 </w:t>
      </w:r>
      <w:r w:rsidRPr="00CB0C48">
        <w:rPr>
          <w:rFonts w:ascii="GHEA Grapalat" w:hAnsi="GHEA Grapalat" w:cs="Sylfaen"/>
          <w:sz w:val="20"/>
          <w:szCs w:val="20"/>
          <w:lang w:val="pt-BR"/>
        </w:rPr>
        <w:t>կետում</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նշված</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ժամկետի</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ներառյալ</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օրացուցային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գրաֆիկի</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խախտման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դեպքում</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իր</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հայեցողությամբ</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սահմանել</w:t>
      </w:r>
      <w:r w:rsidRPr="00CB0C48">
        <w:rPr>
          <w:rFonts w:ascii="GHEA Grapalat" w:hAnsi="GHEA Grapalat" w:cs="Times Armenian"/>
          <w:sz w:val="20"/>
          <w:szCs w:val="20"/>
          <w:lang w:val="es-ES"/>
        </w:rPr>
        <w:t xml:space="preserve"> </w:t>
      </w:r>
      <w:r w:rsidR="00B10681" w:rsidRPr="00CB0C48">
        <w:rPr>
          <w:rFonts w:ascii="GHEA Grapalat" w:hAnsi="GHEA Grapalat" w:cs="Times Armenian"/>
          <w:sz w:val="20"/>
          <w:szCs w:val="20"/>
          <w:lang w:val="es-ES"/>
        </w:rPr>
        <w:t>ա</w:t>
      </w:r>
      <w:r w:rsidRPr="00CB0C48">
        <w:rPr>
          <w:rFonts w:ascii="GHEA Grapalat" w:hAnsi="GHEA Grapalat" w:cs="Sylfaen"/>
          <w:sz w:val="20"/>
          <w:szCs w:val="20"/>
          <w:lang w:val="pt-BR"/>
        </w:rPr>
        <w:t>շխատանքի</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կատարման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նոր</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ժամկետ</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և</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պահանջել</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Կապալառուից</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վճարելու</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պայմանագրի</w:t>
      </w:r>
      <w:r w:rsidRPr="00CB0C48">
        <w:rPr>
          <w:rFonts w:ascii="GHEA Grapalat" w:hAnsi="GHEA Grapalat" w:cs="Times Armenian"/>
          <w:sz w:val="20"/>
          <w:szCs w:val="20"/>
          <w:lang w:val="es-ES"/>
        </w:rPr>
        <w:t xml:space="preserve"> 6.2 </w:t>
      </w:r>
      <w:r w:rsidRPr="00CB0C48">
        <w:rPr>
          <w:rFonts w:ascii="GHEA Grapalat" w:hAnsi="GHEA Grapalat" w:cs="Sylfaen"/>
          <w:sz w:val="20"/>
          <w:szCs w:val="20"/>
          <w:lang w:val="pt-BR"/>
        </w:rPr>
        <w:t>կետով</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նախատեսված</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տույժը</w:t>
      </w:r>
      <w:r w:rsidRPr="00CB0C48">
        <w:rPr>
          <w:rFonts w:ascii="GHEA Grapalat" w:hAnsi="GHEA Grapalat" w:cs="Tahoma"/>
          <w:sz w:val="20"/>
          <w:szCs w:val="20"/>
          <w:lang w:val="es-ES"/>
        </w:rPr>
        <w:t>։</w:t>
      </w:r>
    </w:p>
    <w:p w:rsidR="00516665" w:rsidRPr="00CB0C48" w:rsidRDefault="00516665" w:rsidP="00516665">
      <w:pPr>
        <w:tabs>
          <w:tab w:val="left" w:pos="1276"/>
        </w:tabs>
        <w:ind w:firstLine="720"/>
        <w:jc w:val="both"/>
        <w:rPr>
          <w:rFonts w:ascii="GHEA Grapalat" w:hAnsi="GHEA Grapalat"/>
          <w:sz w:val="20"/>
          <w:szCs w:val="20"/>
          <w:lang w:val="es-ES"/>
        </w:rPr>
      </w:pPr>
      <w:r w:rsidRPr="00CB0C48">
        <w:rPr>
          <w:rFonts w:ascii="GHEA Grapalat" w:hAnsi="GHEA Grapalat"/>
          <w:sz w:val="20"/>
          <w:szCs w:val="20"/>
          <w:lang w:val="es-ES"/>
        </w:rPr>
        <w:t>3.1.3</w:t>
      </w:r>
      <w:r w:rsidRPr="00CB0C48">
        <w:rPr>
          <w:rFonts w:ascii="GHEA Grapalat" w:hAnsi="GHEA Grapalat"/>
          <w:sz w:val="20"/>
          <w:szCs w:val="20"/>
          <w:lang w:val="es-ES"/>
        </w:rPr>
        <w:tab/>
        <w:t xml:space="preserve"> </w:t>
      </w:r>
      <w:r w:rsidRPr="00CB0C48">
        <w:rPr>
          <w:rFonts w:ascii="GHEA Grapalat" w:hAnsi="GHEA Grapalat" w:cs="Sylfaen"/>
          <w:sz w:val="20"/>
          <w:szCs w:val="20"/>
          <w:lang w:val="pt-BR"/>
        </w:rPr>
        <w:t>Չընդունել</w:t>
      </w:r>
      <w:r w:rsidRPr="00CB0C48">
        <w:rPr>
          <w:rFonts w:ascii="GHEA Grapalat" w:hAnsi="GHEA Grapalat" w:cs="Times Armenian"/>
          <w:sz w:val="20"/>
          <w:szCs w:val="20"/>
          <w:lang w:val="es-ES"/>
        </w:rPr>
        <w:t xml:space="preserve"> </w:t>
      </w:r>
      <w:r w:rsidR="00B10681" w:rsidRPr="00CB0C48">
        <w:rPr>
          <w:rFonts w:ascii="GHEA Grapalat" w:hAnsi="GHEA Grapalat" w:cs="Times Armenian"/>
          <w:sz w:val="20"/>
          <w:szCs w:val="20"/>
          <w:lang w:val="es-ES"/>
        </w:rPr>
        <w:t>ա</w:t>
      </w:r>
      <w:r w:rsidRPr="00CB0C48">
        <w:rPr>
          <w:rFonts w:ascii="GHEA Grapalat" w:hAnsi="GHEA Grapalat" w:cs="Sylfaen"/>
          <w:sz w:val="20"/>
          <w:szCs w:val="20"/>
          <w:lang w:val="pt-BR"/>
        </w:rPr>
        <w:t>շխատանքի</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արդյունքը</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ՀՀ</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օրենսդրությամբ</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սահմանված</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դրույթներին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պայմանագրի</w:t>
      </w:r>
      <w:r w:rsidRPr="00CB0C48">
        <w:rPr>
          <w:rFonts w:ascii="GHEA Grapalat" w:hAnsi="GHEA Grapalat" w:cs="Times Armenian"/>
          <w:sz w:val="20"/>
          <w:szCs w:val="20"/>
          <w:lang w:val="es-ES"/>
        </w:rPr>
        <w:t xml:space="preserve"> 1.2 </w:t>
      </w:r>
      <w:r w:rsidRPr="00CB0C48">
        <w:rPr>
          <w:rFonts w:ascii="GHEA Grapalat" w:hAnsi="GHEA Grapalat" w:cs="Sylfaen"/>
          <w:sz w:val="20"/>
          <w:szCs w:val="20"/>
          <w:lang w:val="pt-BR"/>
        </w:rPr>
        <w:t>կետով</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նախատեսված</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փաստաթղթերի</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պահանջներին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չհամապատասխանելու</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դեպքում</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իր</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հայեցողությամբ</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սահմանելով</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թերությունների</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անհատույց</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վերացման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ողջամիտ</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ժամկետ</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և</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պահանջել</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Կապալառուից</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վճարելու</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պայմանագրի</w:t>
      </w:r>
      <w:r w:rsidRPr="00CB0C48">
        <w:rPr>
          <w:rFonts w:ascii="GHEA Grapalat" w:hAnsi="GHEA Grapalat" w:cs="Times Armenian"/>
          <w:sz w:val="20"/>
          <w:szCs w:val="20"/>
          <w:lang w:val="es-ES"/>
        </w:rPr>
        <w:t xml:space="preserve"> 6.2 </w:t>
      </w:r>
      <w:r w:rsidRPr="00CB0C48">
        <w:rPr>
          <w:rFonts w:ascii="GHEA Grapalat" w:hAnsi="GHEA Grapalat" w:cs="Sylfaen"/>
          <w:sz w:val="20"/>
          <w:szCs w:val="20"/>
          <w:lang w:val="pt-BR"/>
        </w:rPr>
        <w:t>կետով</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նախատեսված</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տույժը</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ինչպես</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նաև</w:t>
      </w:r>
      <w:r w:rsidRPr="00CB0C48">
        <w:rPr>
          <w:rFonts w:ascii="GHEA Grapalat" w:hAnsi="GHEA Grapalat" w:cs="Times Armenian"/>
          <w:sz w:val="20"/>
          <w:szCs w:val="20"/>
          <w:lang w:val="es-ES"/>
        </w:rPr>
        <w:t xml:space="preserve"> 6.3 </w:t>
      </w:r>
      <w:r w:rsidRPr="00CB0C48">
        <w:rPr>
          <w:rFonts w:ascii="GHEA Grapalat" w:hAnsi="GHEA Grapalat" w:cs="Sylfaen"/>
          <w:sz w:val="20"/>
          <w:szCs w:val="20"/>
          <w:lang w:val="pt-BR"/>
        </w:rPr>
        <w:t>կետով</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նախատեսված</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տուգանքը</w:t>
      </w:r>
      <w:r w:rsidRPr="00CB0C48">
        <w:rPr>
          <w:rFonts w:ascii="GHEA Grapalat" w:hAnsi="GHEA Grapalat" w:cs="Tahoma"/>
          <w:sz w:val="20"/>
          <w:szCs w:val="20"/>
          <w:lang w:val="es-ES"/>
        </w:rPr>
        <w:t>։</w:t>
      </w:r>
      <w:r w:rsidRPr="00CB0C48">
        <w:rPr>
          <w:rFonts w:ascii="GHEA Grapalat" w:hAnsi="GHEA Grapalat" w:cs="Times Armenian"/>
          <w:sz w:val="20"/>
          <w:szCs w:val="20"/>
          <w:lang w:val="es-ES"/>
        </w:rPr>
        <w:t xml:space="preserve"> </w:t>
      </w:r>
    </w:p>
    <w:p w:rsidR="00516665" w:rsidRPr="00CB0C48" w:rsidRDefault="00516665" w:rsidP="00516665">
      <w:pPr>
        <w:tabs>
          <w:tab w:val="left" w:pos="1276"/>
        </w:tabs>
        <w:ind w:firstLine="720"/>
        <w:jc w:val="both"/>
        <w:rPr>
          <w:rFonts w:ascii="GHEA Grapalat" w:hAnsi="GHEA Grapalat"/>
          <w:sz w:val="20"/>
          <w:szCs w:val="20"/>
          <w:lang w:val="es-ES"/>
        </w:rPr>
      </w:pPr>
      <w:r w:rsidRPr="00CB0C48">
        <w:rPr>
          <w:rFonts w:ascii="GHEA Grapalat" w:hAnsi="GHEA Grapalat"/>
          <w:sz w:val="20"/>
          <w:szCs w:val="20"/>
          <w:lang w:val="es-ES"/>
        </w:rPr>
        <w:lastRenderedPageBreak/>
        <w:t>3.1.4</w:t>
      </w:r>
      <w:r w:rsidRPr="00CB0C48">
        <w:rPr>
          <w:rFonts w:ascii="GHEA Grapalat" w:hAnsi="GHEA Grapalat"/>
          <w:sz w:val="20"/>
          <w:szCs w:val="20"/>
          <w:lang w:val="es-ES"/>
        </w:rPr>
        <w:tab/>
        <w:t xml:space="preserve"> </w:t>
      </w:r>
      <w:r w:rsidRPr="00CB0C48">
        <w:rPr>
          <w:rFonts w:ascii="GHEA Grapalat" w:hAnsi="GHEA Grapalat"/>
          <w:sz w:val="20"/>
          <w:szCs w:val="20"/>
          <w:lang w:val="es-ES"/>
        </w:rPr>
        <w:tab/>
      </w:r>
      <w:r w:rsidRPr="00CB0C48">
        <w:rPr>
          <w:rFonts w:ascii="GHEA Grapalat" w:hAnsi="GHEA Grapalat" w:cs="Sylfaen"/>
          <w:sz w:val="20"/>
          <w:szCs w:val="20"/>
          <w:lang w:val="pt-BR"/>
        </w:rPr>
        <w:t>Միակողմանի</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լուծել</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պայմանագիրը</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և</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պահանջել</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հատուցելու</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իրեն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պատճառված</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վնասները</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եթե</w:t>
      </w:r>
      <w:r w:rsidRPr="00CB0C48">
        <w:rPr>
          <w:rFonts w:ascii="GHEA Grapalat" w:hAnsi="GHEA Grapalat" w:cs="Times Armenian"/>
          <w:sz w:val="20"/>
          <w:szCs w:val="20"/>
          <w:lang w:val="es-ES"/>
        </w:rPr>
        <w:t>.</w:t>
      </w:r>
    </w:p>
    <w:p w:rsidR="00516665" w:rsidRPr="00CB0C48" w:rsidRDefault="00516665" w:rsidP="00516665">
      <w:pPr>
        <w:tabs>
          <w:tab w:val="left" w:pos="1276"/>
        </w:tabs>
        <w:ind w:firstLine="720"/>
        <w:jc w:val="both"/>
        <w:rPr>
          <w:rFonts w:ascii="GHEA Grapalat" w:hAnsi="GHEA Grapalat"/>
          <w:sz w:val="20"/>
          <w:szCs w:val="20"/>
          <w:lang w:val="es-ES"/>
        </w:rPr>
      </w:pPr>
      <w:r w:rsidRPr="00CB0C48">
        <w:rPr>
          <w:rFonts w:ascii="GHEA Grapalat" w:hAnsi="GHEA Grapalat" w:cs="Sylfaen"/>
          <w:sz w:val="20"/>
          <w:szCs w:val="20"/>
          <w:lang w:val="pt-BR"/>
        </w:rPr>
        <w:t>ա</w:t>
      </w:r>
      <w:r w:rsidRPr="00CB0C48">
        <w:rPr>
          <w:rFonts w:ascii="GHEA Grapalat" w:hAnsi="GHEA Grapalat" w:cs="Times Armenian"/>
          <w:sz w:val="20"/>
          <w:szCs w:val="20"/>
          <w:lang w:val="es-ES"/>
        </w:rPr>
        <w:t>)</w:t>
      </w:r>
      <w:r w:rsidRPr="00CB0C48">
        <w:rPr>
          <w:rFonts w:ascii="GHEA Grapalat" w:hAnsi="GHEA Grapalat" w:cs="Times Armenian"/>
          <w:sz w:val="20"/>
          <w:szCs w:val="20"/>
          <w:lang w:val="es-ES"/>
        </w:rPr>
        <w:tab/>
      </w:r>
      <w:r w:rsidRPr="00CB0C48">
        <w:rPr>
          <w:rFonts w:ascii="GHEA Grapalat" w:hAnsi="GHEA Grapalat" w:cs="Sylfaen"/>
          <w:sz w:val="20"/>
          <w:szCs w:val="20"/>
          <w:lang w:val="pt-BR"/>
        </w:rPr>
        <w:t>Կապալառուն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ժամանակին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չի</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սկսում</w:t>
      </w:r>
      <w:r w:rsidRPr="00CB0C48">
        <w:rPr>
          <w:rFonts w:ascii="GHEA Grapalat" w:hAnsi="GHEA Grapalat" w:cs="Times Armenian"/>
          <w:sz w:val="20"/>
          <w:szCs w:val="20"/>
          <w:lang w:val="es-ES"/>
        </w:rPr>
        <w:t xml:space="preserve"> </w:t>
      </w:r>
      <w:r w:rsidR="00B10681" w:rsidRPr="00CB0C48">
        <w:rPr>
          <w:rFonts w:ascii="GHEA Grapalat" w:hAnsi="GHEA Grapalat" w:cs="Times Armenian"/>
          <w:sz w:val="20"/>
          <w:szCs w:val="20"/>
          <w:lang w:val="es-ES"/>
        </w:rPr>
        <w:t>ա</w:t>
      </w:r>
      <w:r w:rsidRPr="00CB0C48">
        <w:rPr>
          <w:rFonts w:ascii="GHEA Grapalat" w:hAnsi="GHEA Grapalat" w:cs="Sylfaen"/>
          <w:sz w:val="20"/>
          <w:szCs w:val="20"/>
          <w:lang w:val="pt-BR"/>
        </w:rPr>
        <w:t>շխատանքի</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կատարումը</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կամ</w:t>
      </w:r>
      <w:r w:rsidRPr="00CB0C48">
        <w:rPr>
          <w:rFonts w:ascii="GHEA Grapalat" w:hAnsi="GHEA Grapalat" w:cs="Times Armenian"/>
          <w:sz w:val="20"/>
          <w:szCs w:val="20"/>
          <w:lang w:val="es-ES"/>
        </w:rPr>
        <w:t xml:space="preserve"> </w:t>
      </w:r>
      <w:r w:rsidR="00B10681" w:rsidRPr="00CB0C48">
        <w:rPr>
          <w:rFonts w:ascii="GHEA Grapalat" w:hAnsi="GHEA Grapalat" w:cs="Times Armenian"/>
          <w:sz w:val="20"/>
          <w:szCs w:val="20"/>
          <w:lang w:val="es-ES"/>
        </w:rPr>
        <w:t>ա</w:t>
      </w:r>
      <w:r w:rsidRPr="00CB0C48">
        <w:rPr>
          <w:rFonts w:ascii="GHEA Grapalat" w:hAnsi="GHEA Grapalat" w:cs="Sylfaen"/>
          <w:sz w:val="20"/>
          <w:szCs w:val="20"/>
          <w:lang w:val="pt-BR"/>
        </w:rPr>
        <w:t>շխատանքը</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կատարում</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է</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այնքան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դանդաղ</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որ</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դրա</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ժամանակին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ավարտը</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դառնում</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է</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ակնհայտ</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անհնար</w:t>
      </w:r>
      <w:r w:rsidRPr="00CB0C48">
        <w:rPr>
          <w:rFonts w:ascii="GHEA Grapalat" w:hAnsi="GHEA Grapalat" w:cs="Times Armenian"/>
          <w:sz w:val="20"/>
          <w:szCs w:val="20"/>
          <w:lang w:val="es-ES"/>
        </w:rPr>
        <w:t xml:space="preserve">, </w:t>
      </w:r>
    </w:p>
    <w:p w:rsidR="00516665" w:rsidRPr="00CB0C48" w:rsidRDefault="00516665" w:rsidP="00516665">
      <w:pPr>
        <w:tabs>
          <w:tab w:val="left" w:pos="1276"/>
        </w:tabs>
        <w:ind w:firstLine="720"/>
        <w:jc w:val="both"/>
        <w:rPr>
          <w:rFonts w:ascii="GHEA Grapalat" w:hAnsi="GHEA Grapalat"/>
          <w:sz w:val="20"/>
          <w:szCs w:val="20"/>
          <w:lang w:val="es-ES"/>
        </w:rPr>
      </w:pPr>
      <w:r w:rsidRPr="00CB0C48">
        <w:rPr>
          <w:rFonts w:ascii="GHEA Grapalat" w:hAnsi="GHEA Grapalat" w:cs="Sylfaen"/>
          <w:sz w:val="20"/>
          <w:szCs w:val="20"/>
          <w:lang w:val="pt-BR"/>
        </w:rPr>
        <w:t>բ</w:t>
      </w:r>
      <w:r w:rsidRPr="00CB0C48">
        <w:rPr>
          <w:rFonts w:ascii="GHEA Grapalat" w:hAnsi="GHEA Grapalat" w:cs="Times Armenian"/>
          <w:sz w:val="20"/>
          <w:szCs w:val="20"/>
          <w:lang w:val="es-ES"/>
        </w:rPr>
        <w:t>)</w:t>
      </w:r>
      <w:r w:rsidRPr="00CB0C48">
        <w:rPr>
          <w:rFonts w:ascii="GHEA Grapalat" w:hAnsi="GHEA Grapalat" w:cs="Times Armenian"/>
          <w:sz w:val="20"/>
          <w:szCs w:val="20"/>
          <w:lang w:val="es-ES"/>
        </w:rPr>
        <w:tab/>
      </w:r>
      <w:r w:rsidRPr="00CB0C48">
        <w:rPr>
          <w:rFonts w:ascii="GHEA Grapalat" w:hAnsi="GHEA Grapalat" w:cs="Sylfaen"/>
          <w:sz w:val="20"/>
          <w:szCs w:val="20"/>
          <w:lang w:val="pt-BR"/>
        </w:rPr>
        <w:t>Կապալառուն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խախտել</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է</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պայմանագրի</w:t>
      </w:r>
      <w:r w:rsidRPr="00CB0C48">
        <w:rPr>
          <w:rFonts w:ascii="GHEA Grapalat" w:hAnsi="GHEA Grapalat" w:cs="Times Armenian"/>
          <w:sz w:val="20"/>
          <w:szCs w:val="20"/>
          <w:lang w:val="es-ES"/>
        </w:rPr>
        <w:t xml:space="preserve"> 1.3 </w:t>
      </w:r>
      <w:r w:rsidRPr="00CB0C48">
        <w:rPr>
          <w:rFonts w:ascii="GHEA Grapalat" w:hAnsi="GHEA Grapalat" w:cs="Sylfaen"/>
          <w:sz w:val="20"/>
          <w:szCs w:val="20"/>
          <w:lang w:val="pt-BR"/>
        </w:rPr>
        <w:t>կետում</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նախատեսված</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ժամկետը</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ներառյալ</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օրացուցային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գրաֆիկը</w:t>
      </w:r>
      <w:r w:rsidRPr="00CB0C48">
        <w:rPr>
          <w:rFonts w:ascii="GHEA Grapalat" w:hAnsi="GHEA Grapalat" w:cs="Times Armenian"/>
          <w:sz w:val="20"/>
          <w:szCs w:val="20"/>
          <w:lang w:val="es-ES"/>
        </w:rPr>
        <w:t>),</w:t>
      </w:r>
    </w:p>
    <w:p w:rsidR="00516665" w:rsidRPr="00CB0C48" w:rsidRDefault="00516665" w:rsidP="00516665">
      <w:pPr>
        <w:tabs>
          <w:tab w:val="left" w:pos="1276"/>
        </w:tabs>
        <w:ind w:firstLine="720"/>
        <w:jc w:val="both"/>
        <w:rPr>
          <w:rFonts w:ascii="GHEA Grapalat" w:hAnsi="GHEA Grapalat"/>
          <w:sz w:val="20"/>
          <w:szCs w:val="20"/>
          <w:lang w:val="es-ES"/>
        </w:rPr>
      </w:pPr>
      <w:r w:rsidRPr="00CB0C48">
        <w:rPr>
          <w:rFonts w:ascii="GHEA Grapalat" w:hAnsi="GHEA Grapalat" w:cs="Sylfaen"/>
          <w:sz w:val="20"/>
          <w:szCs w:val="20"/>
          <w:lang w:val="pt-BR"/>
        </w:rPr>
        <w:t>գ</w:t>
      </w:r>
      <w:r w:rsidRPr="00CB0C48">
        <w:rPr>
          <w:rFonts w:ascii="GHEA Grapalat" w:hAnsi="GHEA Grapalat"/>
          <w:sz w:val="20"/>
          <w:szCs w:val="20"/>
          <w:lang w:val="es-ES"/>
        </w:rPr>
        <w:t>)</w:t>
      </w:r>
      <w:r w:rsidRPr="00CB0C48">
        <w:rPr>
          <w:rFonts w:ascii="GHEA Grapalat" w:hAnsi="GHEA Grapalat"/>
          <w:sz w:val="20"/>
          <w:szCs w:val="20"/>
          <w:lang w:val="es-ES"/>
        </w:rPr>
        <w:tab/>
      </w:r>
      <w:r w:rsidRPr="00CB0C48">
        <w:rPr>
          <w:rFonts w:ascii="GHEA Grapalat" w:hAnsi="GHEA Grapalat" w:cs="Sylfaen"/>
          <w:sz w:val="20"/>
          <w:szCs w:val="20"/>
          <w:lang w:val="pt-BR"/>
        </w:rPr>
        <w:t>Կապալառուի</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կողմից</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կատարված</w:t>
      </w:r>
      <w:r w:rsidRPr="00CB0C48">
        <w:rPr>
          <w:rFonts w:ascii="GHEA Grapalat" w:hAnsi="GHEA Grapalat" w:cs="Times Armenian"/>
          <w:sz w:val="20"/>
          <w:szCs w:val="20"/>
          <w:lang w:val="es-ES"/>
        </w:rPr>
        <w:t xml:space="preserve"> </w:t>
      </w:r>
      <w:r w:rsidR="00B10681" w:rsidRPr="00CB0C48">
        <w:rPr>
          <w:rFonts w:ascii="GHEA Grapalat" w:hAnsi="GHEA Grapalat" w:cs="Times Armenian"/>
          <w:sz w:val="20"/>
          <w:szCs w:val="20"/>
          <w:lang w:val="es-ES"/>
        </w:rPr>
        <w:t>ա</w:t>
      </w:r>
      <w:r w:rsidRPr="00CB0C48">
        <w:rPr>
          <w:rFonts w:ascii="GHEA Grapalat" w:hAnsi="GHEA Grapalat" w:cs="Sylfaen"/>
          <w:sz w:val="20"/>
          <w:szCs w:val="20"/>
          <w:lang w:val="pt-BR"/>
        </w:rPr>
        <w:t>շխատանքը</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չի</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համապատասխանում</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նախագծանախահաշվային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փաստաթղթերով</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սահմանված</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պահանջներին</w:t>
      </w:r>
      <w:r w:rsidRPr="00CB0C48">
        <w:rPr>
          <w:rFonts w:ascii="GHEA Grapalat" w:hAnsi="GHEA Grapalat" w:cs="Times Armenian"/>
          <w:sz w:val="20"/>
          <w:szCs w:val="20"/>
          <w:lang w:val="es-ES"/>
        </w:rPr>
        <w:t>,</w:t>
      </w:r>
    </w:p>
    <w:p w:rsidR="00516665" w:rsidRPr="00CB0C48" w:rsidRDefault="00516665" w:rsidP="00516665">
      <w:pPr>
        <w:tabs>
          <w:tab w:val="left" w:pos="1276"/>
        </w:tabs>
        <w:ind w:firstLine="720"/>
        <w:jc w:val="both"/>
        <w:rPr>
          <w:rFonts w:ascii="GHEA Grapalat" w:hAnsi="GHEA Grapalat"/>
          <w:sz w:val="20"/>
          <w:szCs w:val="20"/>
          <w:lang w:val="es-ES"/>
        </w:rPr>
      </w:pPr>
      <w:r w:rsidRPr="00CB0C48">
        <w:rPr>
          <w:rFonts w:ascii="GHEA Grapalat" w:hAnsi="GHEA Grapalat" w:cs="Sylfaen"/>
          <w:sz w:val="20"/>
          <w:szCs w:val="20"/>
          <w:lang w:val="pt-BR"/>
        </w:rPr>
        <w:t>դ</w:t>
      </w:r>
      <w:r w:rsidRPr="00CB0C48">
        <w:rPr>
          <w:rFonts w:ascii="GHEA Grapalat" w:hAnsi="GHEA Grapalat" w:cs="Times Armenian"/>
          <w:sz w:val="20"/>
          <w:szCs w:val="20"/>
          <w:lang w:val="es-ES"/>
        </w:rPr>
        <w:t>)</w:t>
      </w:r>
      <w:r w:rsidRPr="00CB0C48">
        <w:rPr>
          <w:rFonts w:ascii="GHEA Grapalat" w:hAnsi="GHEA Grapalat" w:cs="Times Armenian"/>
          <w:sz w:val="20"/>
          <w:szCs w:val="20"/>
          <w:lang w:val="es-ES"/>
        </w:rPr>
        <w:tab/>
      </w:r>
      <w:r w:rsidRPr="00CB0C48">
        <w:rPr>
          <w:rFonts w:ascii="GHEA Grapalat" w:hAnsi="GHEA Grapalat" w:cs="Sylfaen"/>
          <w:sz w:val="20"/>
          <w:szCs w:val="20"/>
          <w:lang w:val="pt-BR"/>
        </w:rPr>
        <w:t>Կապալառուի</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կողմից</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խախտվել</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են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պայմանագրի</w:t>
      </w:r>
      <w:r w:rsidRPr="00CB0C48">
        <w:rPr>
          <w:rFonts w:ascii="GHEA Grapalat" w:hAnsi="GHEA Grapalat" w:cs="Times Armenian"/>
          <w:sz w:val="20"/>
          <w:szCs w:val="20"/>
          <w:lang w:val="es-ES"/>
        </w:rPr>
        <w:t xml:space="preserve"> 3.1.3 </w:t>
      </w:r>
      <w:r w:rsidRPr="00CB0C48">
        <w:rPr>
          <w:rFonts w:ascii="GHEA Grapalat" w:hAnsi="GHEA Grapalat" w:cs="Sylfaen"/>
          <w:sz w:val="20"/>
          <w:szCs w:val="20"/>
          <w:lang w:val="pt-BR"/>
        </w:rPr>
        <w:t>կետով</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նախատեսված</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հիմքերով</w:t>
      </w:r>
      <w:r w:rsidRPr="00CB0C48">
        <w:rPr>
          <w:rFonts w:ascii="GHEA Grapalat" w:hAnsi="GHEA Grapalat" w:cs="Times Armenian"/>
          <w:sz w:val="20"/>
          <w:szCs w:val="20"/>
          <w:lang w:val="es-ES"/>
        </w:rPr>
        <w:t xml:space="preserve"> </w:t>
      </w:r>
      <w:r w:rsidR="00B10681" w:rsidRPr="00CB0C48">
        <w:rPr>
          <w:rFonts w:ascii="GHEA Grapalat" w:hAnsi="GHEA Grapalat" w:cs="Times Armenian"/>
          <w:sz w:val="20"/>
          <w:szCs w:val="20"/>
          <w:lang w:val="es-ES"/>
        </w:rPr>
        <w:t>ա</w:t>
      </w:r>
      <w:r w:rsidRPr="00CB0C48">
        <w:rPr>
          <w:rFonts w:ascii="GHEA Grapalat" w:hAnsi="GHEA Grapalat" w:cs="Sylfaen"/>
          <w:sz w:val="20"/>
          <w:szCs w:val="20"/>
          <w:lang w:val="pt-BR"/>
        </w:rPr>
        <w:t>շխատանքի</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թերությունների</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անհատույց</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վերացման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ողջամիտ</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ժամկետները</w:t>
      </w:r>
      <w:r w:rsidRPr="00CB0C48">
        <w:rPr>
          <w:rFonts w:ascii="GHEA Grapalat" w:hAnsi="GHEA Grapalat" w:cs="Times Armenian"/>
          <w:sz w:val="20"/>
          <w:szCs w:val="20"/>
          <w:lang w:val="es-ES"/>
        </w:rPr>
        <w:t>.</w:t>
      </w:r>
    </w:p>
    <w:p w:rsidR="00516665" w:rsidRPr="00CB0C48" w:rsidRDefault="00516665" w:rsidP="00516665">
      <w:pPr>
        <w:tabs>
          <w:tab w:val="left" w:pos="1276"/>
        </w:tabs>
        <w:ind w:firstLine="720"/>
        <w:jc w:val="both"/>
        <w:rPr>
          <w:rFonts w:ascii="GHEA Grapalat" w:hAnsi="GHEA Grapalat"/>
          <w:sz w:val="20"/>
          <w:szCs w:val="20"/>
          <w:lang w:val="es-ES"/>
        </w:rPr>
      </w:pPr>
      <w:r w:rsidRPr="00CB0C48">
        <w:rPr>
          <w:rFonts w:ascii="GHEA Grapalat" w:hAnsi="GHEA Grapalat"/>
          <w:sz w:val="20"/>
          <w:szCs w:val="20"/>
          <w:lang w:val="es-ES"/>
        </w:rPr>
        <w:t>3.1.5</w:t>
      </w:r>
      <w:r w:rsidRPr="00CB0C48">
        <w:rPr>
          <w:rFonts w:ascii="GHEA Grapalat" w:hAnsi="GHEA Grapalat"/>
          <w:sz w:val="20"/>
          <w:szCs w:val="20"/>
          <w:lang w:val="es-ES"/>
        </w:rPr>
        <w:tab/>
        <w:t xml:space="preserve"> </w:t>
      </w:r>
      <w:r w:rsidRPr="00CB0C48">
        <w:rPr>
          <w:rFonts w:ascii="GHEA Grapalat" w:hAnsi="GHEA Grapalat" w:cs="Sylfaen"/>
          <w:sz w:val="20"/>
          <w:szCs w:val="20"/>
          <w:lang w:val="pt-BR"/>
        </w:rPr>
        <w:t>Աշխատանքի</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արդյունքի</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թերությունների</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հետ</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կապված</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պահանջներ</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ներկայացնել</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երաշխիքային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ժամկետում</w:t>
      </w:r>
      <w:r w:rsidRPr="00CB0C48">
        <w:rPr>
          <w:rFonts w:ascii="GHEA Grapalat" w:hAnsi="GHEA Grapalat" w:cs="Tahoma"/>
          <w:sz w:val="20"/>
          <w:szCs w:val="20"/>
          <w:lang w:val="es-ES"/>
        </w:rPr>
        <w:t>։</w:t>
      </w:r>
    </w:p>
    <w:p w:rsidR="00516665" w:rsidRPr="00CB0C48" w:rsidRDefault="00516665" w:rsidP="00516665">
      <w:pPr>
        <w:tabs>
          <w:tab w:val="left" w:pos="1276"/>
        </w:tabs>
        <w:ind w:firstLine="720"/>
        <w:jc w:val="both"/>
        <w:rPr>
          <w:rFonts w:ascii="GHEA Grapalat" w:hAnsi="GHEA Grapalat"/>
          <w:sz w:val="20"/>
          <w:szCs w:val="20"/>
          <w:lang w:val="es-ES"/>
        </w:rPr>
      </w:pPr>
      <w:r w:rsidRPr="00CB0C48">
        <w:rPr>
          <w:rFonts w:ascii="GHEA Grapalat" w:hAnsi="GHEA Grapalat"/>
          <w:sz w:val="20"/>
          <w:szCs w:val="20"/>
          <w:lang w:val="es-ES"/>
        </w:rPr>
        <w:t>3.1.6</w:t>
      </w:r>
      <w:r w:rsidRPr="00CB0C48">
        <w:rPr>
          <w:rFonts w:ascii="GHEA Grapalat" w:hAnsi="GHEA Grapalat"/>
          <w:sz w:val="20"/>
          <w:szCs w:val="20"/>
          <w:lang w:val="es-ES"/>
        </w:rPr>
        <w:tab/>
        <w:t xml:space="preserve"> </w:t>
      </w:r>
      <w:r w:rsidRPr="00CB0C48">
        <w:rPr>
          <w:rFonts w:ascii="GHEA Grapalat" w:hAnsi="GHEA Grapalat" w:cs="Sylfaen"/>
          <w:sz w:val="20"/>
          <w:szCs w:val="20"/>
          <w:lang w:val="pt-BR"/>
        </w:rPr>
        <w:t>Լիազորել</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այլ</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անձի</w:t>
      </w:r>
      <w:r w:rsidRPr="00CB0C48">
        <w:rPr>
          <w:rFonts w:ascii="GHEA Grapalat" w:hAnsi="GHEA Grapalat" w:cs="Times Armenian"/>
          <w:sz w:val="20"/>
          <w:szCs w:val="20"/>
          <w:lang w:val="es-ES"/>
        </w:rPr>
        <w:t xml:space="preserve">` </w:t>
      </w:r>
      <w:r w:rsidR="00B10681" w:rsidRPr="00CB0C48">
        <w:rPr>
          <w:rFonts w:ascii="GHEA Grapalat" w:hAnsi="GHEA Grapalat" w:cs="Times Armenian"/>
          <w:sz w:val="20"/>
          <w:szCs w:val="20"/>
          <w:lang w:val="es-ES"/>
        </w:rPr>
        <w:t>ա</w:t>
      </w:r>
      <w:r w:rsidRPr="00CB0C48">
        <w:rPr>
          <w:rFonts w:ascii="GHEA Grapalat" w:hAnsi="GHEA Grapalat" w:cs="Sylfaen"/>
          <w:sz w:val="20"/>
          <w:szCs w:val="20"/>
          <w:lang w:val="pt-BR"/>
        </w:rPr>
        <w:t>շխատանքի</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իրականացման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նկատմամբ</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տեխնիկական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հսկողություն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իրականացնելու</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նպատակով</w:t>
      </w:r>
      <w:r w:rsidRPr="00CB0C48">
        <w:rPr>
          <w:rFonts w:ascii="GHEA Grapalat" w:hAnsi="GHEA Grapalat" w:cs="Times Armenian"/>
          <w:sz w:val="20"/>
          <w:szCs w:val="20"/>
          <w:lang w:val="es-ES"/>
        </w:rPr>
        <w:t>.</w:t>
      </w:r>
    </w:p>
    <w:p w:rsidR="00516665" w:rsidRPr="00CB0C48" w:rsidRDefault="00516665" w:rsidP="00516665">
      <w:pPr>
        <w:tabs>
          <w:tab w:val="left" w:pos="1276"/>
        </w:tabs>
        <w:ind w:firstLine="720"/>
        <w:jc w:val="both"/>
        <w:rPr>
          <w:rFonts w:ascii="GHEA Grapalat" w:hAnsi="GHEA Grapalat" w:cs="Times Armenian"/>
          <w:sz w:val="20"/>
          <w:szCs w:val="20"/>
          <w:lang w:val="es-ES"/>
        </w:rPr>
      </w:pPr>
      <w:r w:rsidRPr="00CB0C48">
        <w:rPr>
          <w:rFonts w:ascii="GHEA Grapalat" w:hAnsi="GHEA Grapalat"/>
          <w:sz w:val="20"/>
          <w:szCs w:val="20"/>
          <w:lang w:val="es-ES"/>
        </w:rPr>
        <w:t>3.1.7</w:t>
      </w:r>
      <w:r w:rsidRPr="00CB0C48">
        <w:rPr>
          <w:rFonts w:ascii="GHEA Grapalat" w:hAnsi="GHEA Grapalat"/>
          <w:sz w:val="20"/>
          <w:szCs w:val="20"/>
          <w:lang w:val="es-ES"/>
        </w:rPr>
        <w:tab/>
      </w:r>
      <w:r w:rsidRPr="00CB0C48">
        <w:rPr>
          <w:rFonts w:ascii="GHEA Grapalat" w:hAnsi="GHEA Grapalat" w:cs="Sylfaen"/>
          <w:sz w:val="20"/>
          <w:szCs w:val="20"/>
          <w:lang w:val="pt-BR"/>
        </w:rPr>
        <w:t>Մինչև</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Պատվիրատուի</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կողմից</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Կապալառուի</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կատարած</w:t>
      </w:r>
      <w:r w:rsidRPr="00CB0C48">
        <w:rPr>
          <w:rFonts w:ascii="GHEA Grapalat" w:hAnsi="GHEA Grapalat" w:cs="Times Armenian"/>
          <w:sz w:val="20"/>
          <w:szCs w:val="20"/>
          <w:lang w:val="es-ES"/>
        </w:rPr>
        <w:t xml:space="preserve"> </w:t>
      </w:r>
      <w:r w:rsidR="00B1343E" w:rsidRPr="00CB0C48">
        <w:rPr>
          <w:rFonts w:ascii="GHEA Grapalat" w:hAnsi="GHEA Grapalat" w:cs="Times Armenian"/>
          <w:sz w:val="20"/>
          <w:szCs w:val="20"/>
          <w:lang w:val="es-ES"/>
        </w:rPr>
        <w:t>ա</w:t>
      </w:r>
      <w:r w:rsidRPr="00CB0C48">
        <w:rPr>
          <w:rFonts w:ascii="GHEA Grapalat" w:hAnsi="GHEA Grapalat" w:cs="Sylfaen"/>
          <w:sz w:val="20"/>
          <w:szCs w:val="20"/>
          <w:lang w:val="pt-BR"/>
        </w:rPr>
        <w:t>շխատանքի</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արդյունքն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ընդունելը</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պահանջել</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իրեն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հանձնելու</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անավարտ</w:t>
      </w:r>
      <w:r w:rsidRPr="00CB0C48">
        <w:rPr>
          <w:rFonts w:ascii="GHEA Grapalat" w:hAnsi="GHEA Grapalat" w:cs="Times Armenian"/>
          <w:sz w:val="20"/>
          <w:szCs w:val="20"/>
          <w:lang w:val="es-ES"/>
        </w:rPr>
        <w:t xml:space="preserve"> </w:t>
      </w:r>
      <w:r w:rsidR="00B1343E" w:rsidRPr="00CB0C48">
        <w:rPr>
          <w:rFonts w:ascii="GHEA Grapalat" w:hAnsi="GHEA Grapalat" w:cs="Times Armenian"/>
          <w:sz w:val="20"/>
          <w:szCs w:val="20"/>
          <w:lang w:val="es-ES"/>
        </w:rPr>
        <w:t>ա</w:t>
      </w:r>
      <w:r w:rsidRPr="00CB0C48">
        <w:rPr>
          <w:rFonts w:ascii="GHEA Grapalat" w:hAnsi="GHEA Grapalat" w:cs="Sylfaen"/>
          <w:sz w:val="20"/>
          <w:szCs w:val="20"/>
          <w:lang w:val="pt-BR"/>
        </w:rPr>
        <w:t>շխատանքի</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արդյունքը</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պայմանագիրն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օրենքով</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կամ</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պայմանագրով</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նախատեսված</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հիմքերով</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դադարեցնելու</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դեպքում</w:t>
      </w:r>
      <w:r w:rsidRPr="00CB0C48">
        <w:rPr>
          <w:rFonts w:ascii="GHEA Grapalat" w:hAnsi="GHEA Grapalat" w:cs="Tahoma"/>
          <w:sz w:val="20"/>
          <w:szCs w:val="20"/>
          <w:lang w:val="es-ES"/>
        </w:rPr>
        <w:t>։</w:t>
      </w:r>
    </w:p>
    <w:p w:rsidR="00516665" w:rsidRPr="00CB0C48" w:rsidRDefault="00516665" w:rsidP="00516665">
      <w:pPr>
        <w:tabs>
          <w:tab w:val="left" w:pos="1276"/>
        </w:tabs>
        <w:ind w:firstLine="720"/>
        <w:jc w:val="both"/>
        <w:rPr>
          <w:rFonts w:ascii="GHEA Grapalat" w:hAnsi="GHEA Grapalat"/>
          <w:b/>
          <w:i/>
          <w:sz w:val="20"/>
          <w:szCs w:val="20"/>
          <w:lang w:val="es-ES"/>
        </w:rPr>
      </w:pPr>
    </w:p>
    <w:p w:rsidR="00516665" w:rsidRPr="00CB0C48" w:rsidRDefault="00516665" w:rsidP="00516665">
      <w:pPr>
        <w:tabs>
          <w:tab w:val="left" w:pos="1276"/>
        </w:tabs>
        <w:ind w:firstLine="720"/>
        <w:jc w:val="both"/>
        <w:rPr>
          <w:rFonts w:ascii="GHEA Grapalat" w:hAnsi="GHEA Grapalat" w:cs="Times Armenian"/>
          <w:b/>
          <w:sz w:val="20"/>
          <w:szCs w:val="20"/>
          <w:lang w:val="es-ES"/>
        </w:rPr>
      </w:pPr>
      <w:r w:rsidRPr="00CB0C48">
        <w:rPr>
          <w:rFonts w:ascii="GHEA Grapalat" w:hAnsi="GHEA Grapalat"/>
          <w:b/>
          <w:sz w:val="20"/>
          <w:szCs w:val="20"/>
          <w:lang w:val="es-ES"/>
        </w:rPr>
        <w:t xml:space="preserve">3.2. </w:t>
      </w:r>
      <w:r w:rsidRPr="00CB0C48">
        <w:rPr>
          <w:rFonts w:ascii="GHEA Grapalat" w:hAnsi="GHEA Grapalat" w:cs="Sylfaen"/>
          <w:b/>
          <w:sz w:val="20"/>
          <w:szCs w:val="20"/>
          <w:lang w:val="pt-BR"/>
        </w:rPr>
        <w:t>Պատվիրատուն</w:t>
      </w:r>
      <w:r w:rsidRPr="00CB0C48">
        <w:rPr>
          <w:rFonts w:ascii="GHEA Grapalat" w:hAnsi="GHEA Grapalat" w:cs="Times Armenian"/>
          <w:b/>
          <w:sz w:val="20"/>
          <w:szCs w:val="20"/>
          <w:lang w:val="es-ES"/>
        </w:rPr>
        <w:t xml:space="preserve"> </w:t>
      </w:r>
      <w:r w:rsidRPr="00CB0C48">
        <w:rPr>
          <w:rFonts w:ascii="GHEA Grapalat" w:hAnsi="GHEA Grapalat" w:cs="Sylfaen"/>
          <w:b/>
          <w:sz w:val="20"/>
          <w:szCs w:val="20"/>
          <w:lang w:val="pt-BR"/>
        </w:rPr>
        <w:t>պարտավոր</w:t>
      </w:r>
      <w:r w:rsidRPr="00CB0C48">
        <w:rPr>
          <w:rFonts w:ascii="GHEA Grapalat" w:hAnsi="GHEA Grapalat" w:cs="Times Armenian"/>
          <w:b/>
          <w:sz w:val="20"/>
          <w:szCs w:val="20"/>
          <w:lang w:val="es-ES"/>
        </w:rPr>
        <w:t xml:space="preserve"> </w:t>
      </w:r>
      <w:r w:rsidRPr="00CB0C48">
        <w:rPr>
          <w:rFonts w:ascii="GHEA Grapalat" w:hAnsi="GHEA Grapalat" w:cs="Sylfaen"/>
          <w:b/>
          <w:sz w:val="20"/>
          <w:szCs w:val="20"/>
          <w:lang w:val="pt-BR"/>
        </w:rPr>
        <w:t>է</w:t>
      </w:r>
      <w:r w:rsidRPr="00CB0C48">
        <w:rPr>
          <w:rFonts w:ascii="GHEA Grapalat" w:hAnsi="GHEA Grapalat" w:cs="Times Armenian"/>
          <w:b/>
          <w:sz w:val="20"/>
          <w:szCs w:val="20"/>
          <w:lang w:val="es-ES"/>
        </w:rPr>
        <w:t>`</w:t>
      </w:r>
    </w:p>
    <w:p w:rsidR="00516665" w:rsidRPr="00CB0C48" w:rsidRDefault="00516665" w:rsidP="00516665">
      <w:pPr>
        <w:tabs>
          <w:tab w:val="left" w:pos="1276"/>
        </w:tabs>
        <w:ind w:firstLine="720"/>
        <w:jc w:val="both"/>
        <w:rPr>
          <w:rFonts w:ascii="GHEA Grapalat" w:hAnsi="GHEA Grapalat" w:cs="Times Armenian"/>
          <w:sz w:val="20"/>
          <w:szCs w:val="20"/>
          <w:lang w:val="es-ES"/>
        </w:rPr>
      </w:pPr>
      <w:r w:rsidRPr="00CB0C48">
        <w:rPr>
          <w:rFonts w:ascii="GHEA Grapalat" w:hAnsi="GHEA Grapalat"/>
          <w:sz w:val="20"/>
          <w:szCs w:val="20"/>
          <w:lang w:val="es-ES"/>
        </w:rPr>
        <w:t>3.2.1</w:t>
      </w:r>
      <w:r w:rsidRPr="00CB0C48">
        <w:rPr>
          <w:rFonts w:ascii="GHEA Grapalat" w:hAnsi="GHEA Grapalat"/>
          <w:sz w:val="20"/>
          <w:szCs w:val="20"/>
          <w:lang w:val="es-ES"/>
        </w:rPr>
        <w:tab/>
      </w:r>
      <w:r w:rsidRPr="00CB0C48">
        <w:rPr>
          <w:rFonts w:ascii="GHEA Grapalat" w:hAnsi="GHEA Grapalat" w:cs="Sylfaen"/>
          <w:sz w:val="20"/>
          <w:szCs w:val="20"/>
          <w:lang w:val="pt-BR"/>
        </w:rPr>
        <w:t>Աշխատանքը</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կատարելիս</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աջակցել</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Կապալառուին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պայմանագրով</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նախատեսված</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դեպքերում</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ծավալով</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և</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կարգով</w:t>
      </w:r>
      <w:r w:rsidRPr="00CB0C48">
        <w:rPr>
          <w:rFonts w:ascii="GHEA Grapalat" w:hAnsi="GHEA Grapalat" w:cs="Times Armenian"/>
          <w:sz w:val="20"/>
          <w:szCs w:val="20"/>
          <w:lang w:val="es-ES"/>
        </w:rPr>
        <w:t>.</w:t>
      </w:r>
    </w:p>
    <w:p w:rsidR="00516665" w:rsidRPr="00CB0C48" w:rsidRDefault="00516665" w:rsidP="00516665">
      <w:pPr>
        <w:ind w:firstLine="720"/>
        <w:jc w:val="both"/>
        <w:rPr>
          <w:rFonts w:ascii="GHEA Grapalat" w:hAnsi="GHEA Grapalat"/>
          <w:sz w:val="20"/>
          <w:szCs w:val="20"/>
          <w:lang w:val="es-ES"/>
        </w:rPr>
      </w:pPr>
      <w:r w:rsidRPr="00CB0C48">
        <w:rPr>
          <w:rFonts w:ascii="GHEA Grapalat" w:hAnsi="GHEA Grapalat"/>
          <w:sz w:val="20"/>
          <w:szCs w:val="20"/>
          <w:lang w:val="es-ES"/>
        </w:rPr>
        <w:t xml:space="preserve">3.2.2 </w:t>
      </w:r>
      <w:r w:rsidR="00B1343E" w:rsidRPr="00CB0C48">
        <w:rPr>
          <w:rFonts w:ascii="GHEA Grapalat" w:hAnsi="GHEA Grapalat"/>
          <w:sz w:val="20"/>
          <w:szCs w:val="20"/>
          <w:lang w:val="es-ES"/>
        </w:rPr>
        <w:t>Պ</w:t>
      </w:r>
      <w:r w:rsidRPr="00CB0C48">
        <w:rPr>
          <w:rFonts w:ascii="GHEA Grapalat" w:hAnsi="GHEA Grapalat" w:cs="Sylfaen"/>
          <w:sz w:val="20"/>
          <w:szCs w:val="20"/>
          <w:lang w:val="pt-BR"/>
        </w:rPr>
        <w:t>այմանագրով</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նախատեսված</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ժամկետում</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և</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կարգով</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Կապալառուի</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մասնակցությամբ</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զննել</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և</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ընդունել</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կատարված</w:t>
      </w:r>
      <w:r w:rsidRPr="00CB0C48">
        <w:rPr>
          <w:rFonts w:ascii="GHEA Grapalat" w:hAnsi="GHEA Grapalat" w:cs="Times Armenian"/>
          <w:sz w:val="20"/>
          <w:szCs w:val="20"/>
          <w:lang w:val="es-ES"/>
        </w:rPr>
        <w:t xml:space="preserve"> </w:t>
      </w:r>
      <w:r w:rsidR="00B1343E" w:rsidRPr="00CB0C48">
        <w:rPr>
          <w:rFonts w:ascii="GHEA Grapalat" w:hAnsi="GHEA Grapalat" w:cs="Times Armenian"/>
          <w:sz w:val="20"/>
          <w:szCs w:val="20"/>
          <w:lang w:val="es-ES"/>
        </w:rPr>
        <w:t>ա</w:t>
      </w:r>
      <w:r w:rsidRPr="00CB0C48">
        <w:rPr>
          <w:rFonts w:ascii="GHEA Grapalat" w:hAnsi="GHEA Grapalat" w:cs="Sylfaen"/>
          <w:sz w:val="20"/>
          <w:szCs w:val="20"/>
          <w:lang w:val="pt-BR"/>
        </w:rPr>
        <w:t>շխատանքը</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դրա</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արդյունքը</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իսկ</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պայմանագրից</w:t>
      </w:r>
      <w:r w:rsidRPr="00CB0C48">
        <w:rPr>
          <w:rFonts w:ascii="GHEA Grapalat" w:hAnsi="GHEA Grapalat" w:cs="Times Armenian"/>
          <w:sz w:val="20"/>
          <w:szCs w:val="20"/>
          <w:lang w:val="es-ES"/>
        </w:rPr>
        <w:t xml:space="preserve"> </w:t>
      </w:r>
      <w:r w:rsidR="00B1343E" w:rsidRPr="00CB0C48">
        <w:rPr>
          <w:rFonts w:ascii="GHEA Grapalat" w:hAnsi="GHEA Grapalat" w:cs="Times Armenian"/>
          <w:sz w:val="20"/>
          <w:szCs w:val="20"/>
          <w:lang w:val="es-ES"/>
        </w:rPr>
        <w:t>ա</w:t>
      </w:r>
      <w:r w:rsidRPr="00CB0C48">
        <w:rPr>
          <w:rFonts w:ascii="GHEA Grapalat" w:hAnsi="GHEA Grapalat" w:cs="Sylfaen"/>
          <w:sz w:val="20"/>
          <w:szCs w:val="20"/>
          <w:lang w:val="pt-BR"/>
        </w:rPr>
        <w:t>շխատանքի</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արդյունքը</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վատթարացնող</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շեղումներ</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կամ</w:t>
      </w:r>
      <w:r w:rsidRPr="00CB0C48">
        <w:rPr>
          <w:rFonts w:ascii="GHEA Grapalat" w:hAnsi="GHEA Grapalat" w:cs="Times Armenian"/>
          <w:sz w:val="20"/>
          <w:szCs w:val="20"/>
          <w:lang w:val="es-ES"/>
        </w:rPr>
        <w:t xml:space="preserve"> </w:t>
      </w:r>
      <w:r w:rsidR="00B1343E" w:rsidRPr="00CB0C48">
        <w:rPr>
          <w:rFonts w:ascii="GHEA Grapalat" w:hAnsi="GHEA Grapalat" w:cs="Times Armenian"/>
          <w:sz w:val="20"/>
          <w:szCs w:val="20"/>
          <w:lang w:val="es-ES"/>
        </w:rPr>
        <w:t>ա</w:t>
      </w:r>
      <w:r w:rsidRPr="00CB0C48">
        <w:rPr>
          <w:rFonts w:ascii="GHEA Grapalat" w:hAnsi="GHEA Grapalat" w:cs="Sylfaen"/>
          <w:sz w:val="20"/>
          <w:szCs w:val="20"/>
          <w:lang w:val="pt-BR"/>
        </w:rPr>
        <w:t>շխատանքում</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այլ</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թերություններ</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հայտնաբերելու</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դեպքերում</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այդ</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մասին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անհապաղ</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հայտնել</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Կապալառուին</w:t>
      </w:r>
      <w:r w:rsidRPr="00CB0C48">
        <w:rPr>
          <w:rFonts w:ascii="GHEA Grapalat" w:hAnsi="GHEA Grapalat" w:cs="Times Armenian"/>
          <w:sz w:val="20"/>
          <w:szCs w:val="20"/>
          <w:lang w:val="es-ES"/>
        </w:rPr>
        <w:t>.</w:t>
      </w:r>
    </w:p>
    <w:p w:rsidR="00516665" w:rsidRPr="00CB0C48" w:rsidRDefault="00516665" w:rsidP="00516665">
      <w:pPr>
        <w:tabs>
          <w:tab w:val="left" w:pos="1276"/>
        </w:tabs>
        <w:ind w:firstLine="720"/>
        <w:jc w:val="both"/>
        <w:rPr>
          <w:rFonts w:ascii="GHEA Grapalat" w:hAnsi="GHEA Grapalat"/>
          <w:sz w:val="20"/>
          <w:szCs w:val="20"/>
          <w:lang w:val="es-ES"/>
        </w:rPr>
      </w:pPr>
      <w:r w:rsidRPr="00CB0C48">
        <w:rPr>
          <w:rFonts w:ascii="GHEA Grapalat" w:hAnsi="GHEA Grapalat"/>
          <w:sz w:val="20"/>
          <w:szCs w:val="20"/>
          <w:lang w:val="es-ES"/>
        </w:rPr>
        <w:t>3.2.3</w:t>
      </w:r>
      <w:r w:rsidRPr="00CB0C48">
        <w:rPr>
          <w:rFonts w:ascii="GHEA Grapalat" w:hAnsi="GHEA Grapalat"/>
          <w:sz w:val="20"/>
          <w:szCs w:val="20"/>
          <w:lang w:val="es-ES"/>
        </w:rPr>
        <w:tab/>
        <w:t xml:space="preserve"> </w:t>
      </w:r>
      <w:r w:rsidR="00B1343E" w:rsidRPr="00CB0C48">
        <w:rPr>
          <w:rFonts w:ascii="GHEA Grapalat" w:hAnsi="GHEA Grapalat"/>
          <w:sz w:val="20"/>
          <w:szCs w:val="20"/>
          <w:lang w:val="es-ES"/>
        </w:rPr>
        <w:t>Պ</w:t>
      </w:r>
      <w:r w:rsidRPr="00CB0C48">
        <w:rPr>
          <w:rFonts w:ascii="GHEA Grapalat" w:hAnsi="GHEA Grapalat" w:cs="Sylfaen"/>
          <w:sz w:val="20"/>
          <w:szCs w:val="20"/>
          <w:lang w:val="pt-BR"/>
        </w:rPr>
        <w:t>այմանագրի</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ուժի</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մեջ</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մտնելու</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պահից</w:t>
      </w:r>
      <w:r w:rsidRPr="00CB0C48">
        <w:rPr>
          <w:rFonts w:ascii="GHEA Grapalat" w:hAnsi="GHEA Grapalat" w:cs="Times Armenian"/>
          <w:sz w:val="20"/>
          <w:szCs w:val="20"/>
          <w:lang w:val="es-ES"/>
        </w:rPr>
        <w:t xml:space="preserve"> 5 </w:t>
      </w:r>
      <w:r w:rsidRPr="00CB0C48">
        <w:rPr>
          <w:rFonts w:ascii="GHEA Grapalat" w:hAnsi="GHEA Grapalat" w:cs="Sylfaen"/>
          <w:sz w:val="20"/>
          <w:szCs w:val="20"/>
          <w:lang w:val="pt-BR"/>
        </w:rPr>
        <w:t>աշխատանքային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օրվա</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ընթացքում</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Կապալառուին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տրամադրել</w:t>
      </w:r>
      <w:r w:rsidRPr="00CB0C48">
        <w:rPr>
          <w:rFonts w:ascii="GHEA Grapalat" w:hAnsi="GHEA Grapalat" w:cs="Times Armenian"/>
          <w:sz w:val="20"/>
          <w:szCs w:val="20"/>
          <w:lang w:val="es-ES"/>
        </w:rPr>
        <w:t xml:space="preserve"> </w:t>
      </w:r>
      <w:r w:rsidR="00B1343E" w:rsidRPr="00CB0C48">
        <w:rPr>
          <w:rFonts w:ascii="GHEA Grapalat" w:hAnsi="GHEA Grapalat" w:cs="Times Armenian"/>
          <w:sz w:val="20"/>
          <w:szCs w:val="20"/>
          <w:lang w:val="es-ES"/>
        </w:rPr>
        <w:t>ա</w:t>
      </w:r>
      <w:r w:rsidRPr="00CB0C48">
        <w:rPr>
          <w:rFonts w:ascii="GHEA Grapalat" w:hAnsi="GHEA Grapalat" w:cs="Sylfaen"/>
          <w:sz w:val="20"/>
          <w:szCs w:val="20"/>
          <w:lang w:val="pt-BR"/>
        </w:rPr>
        <w:t>շխատանքի</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իրականացման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համար</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համապատասխան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տարածք</w:t>
      </w:r>
      <w:r w:rsidRPr="00CB0C48">
        <w:rPr>
          <w:rFonts w:ascii="GHEA Grapalat" w:hAnsi="GHEA Grapalat" w:cs="Times Armenian"/>
          <w:sz w:val="20"/>
          <w:szCs w:val="20"/>
          <w:lang w:val="es-ES"/>
        </w:rPr>
        <w:t>.</w:t>
      </w:r>
    </w:p>
    <w:p w:rsidR="00516665" w:rsidRPr="00CB0C48" w:rsidRDefault="00516665" w:rsidP="00516665">
      <w:pPr>
        <w:tabs>
          <w:tab w:val="left" w:pos="1276"/>
        </w:tabs>
        <w:ind w:firstLine="720"/>
        <w:jc w:val="both"/>
        <w:rPr>
          <w:rFonts w:ascii="GHEA Grapalat" w:hAnsi="GHEA Grapalat" w:cs="Times Armenian"/>
          <w:sz w:val="20"/>
          <w:szCs w:val="20"/>
          <w:lang w:val="es-ES"/>
        </w:rPr>
      </w:pPr>
      <w:r w:rsidRPr="00CB0C48">
        <w:rPr>
          <w:rFonts w:ascii="GHEA Grapalat" w:hAnsi="GHEA Grapalat"/>
          <w:sz w:val="20"/>
          <w:szCs w:val="20"/>
          <w:lang w:val="es-ES"/>
        </w:rPr>
        <w:t xml:space="preserve">3.2.4 </w:t>
      </w:r>
      <w:r w:rsidRPr="00CB0C48">
        <w:rPr>
          <w:rFonts w:ascii="GHEA Grapalat" w:hAnsi="GHEA Grapalat"/>
          <w:sz w:val="20"/>
          <w:szCs w:val="20"/>
          <w:lang w:val="es-ES"/>
        </w:rPr>
        <w:tab/>
      </w:r>
      <w:r w:rsidR="00B1343E" w:rsidRPr="00CB0C48">
        <w:rPr>
          <w:rFonts w:ascii="GHEA Grapalat" w:hAnsi="GHEA Grapalat"/>
          <w:sz w:val="20"/>
          <w:szCs w:val="20"/>
          <w:lang w:val="es-ES"/>
        </w:rPr>
        <w:t>Պ</w:t>
      </w:r>
      <w:r w:rsidRPr="00CB0C48">
        <w:rPr>
          <w:rFonts w:ascii="GHEA Grapalat" w:hAnsi="GHEA Grapalat" w:cs="Sylfaen"/>
          <w:sz w:val="20"/>
          <w:szCs w:val="20"/>
          <w:lang w:val="pt-BR"/>
        </w:rPr>
        <w:t>այմանագրի</w:t>
      </w:r>
      <w:r w:rsidRPr="00CB0C48">
        <w:rPr>
          <w:rFonts w:ascii="GHEA Grapalat" w:hAnsi="GHEA Grapalat" w:cs="Times Armenian"/>
          <w:sz w:val="20"/>
          <w:szCs w:val="20"/>
          <w:lang w:val="es-ES"/>
        </w:rPr>
        <w:t xml:space="preserve"> 1.3 </w:t>
      </w:r>
      <w:r w:rsidRPr="00CB0C48">
        <w:rPr>
          <w:rFonts w:ascii="GHEA Grapalat" w:hAnsi="GHEA Grapalat" w:cs="Sylfaen"/>
          <w:sz w:val="20"/>
          <w:szCs w:val="20"/>
          <w:lang w:val="pt-BR"/>
        </w:rPr>
        <w:t>կետով</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նախատեսված</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ժամկետում</w:t>
      </w:r>
      <w:r w:rsidRPr="00CB0C48">
        <w:rPr>
          <w:rFonts w:ascii="GHEA Grapalat" w:hAnsi="GHEA Grapalat" w:cs="Times Armenian"/>
          <w:sz w:val="20"/>
          <w:szCs w:val="20"/>
          <w:lang w:val="es-ES"/>
        </w:rPr>
        <w:t xml:space="preserve"> </w:t>
      </w:r>
      <w:r w:rsidR="00B1343E" w:rsidRPr="00CB0C48">
        <w:rPr>
          <w:rFonts w:ascii="GHEA Grapalat" w:hAnsi="GHEA Grapalat" w:cs="Times Armenian"/>
          <w:sz w:val="20"/>
          <w:szCs w:val="20"/>
          <w:lang w:val="es-ES"/>
        </w:rPr>
        <w:t>ա</w:t>
      </w:r>
      <w:r w:rsidRPr="00CB0C48">
        <w:rPr>
          <w:rFonts w:ascii="GHEA Grapalat" w:hAnsi="GHEA Grapalat" w:cs="Sylfaen"/>
          <w:sz w:val="20"/>
          <w:szCs w:val="20"/>
          <w:lang w:val="pt-BR"/>
        </w:rPr>
        <w:t>շխատանքի</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արդյունքն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ընդունելու</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դեպքում</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Կապալառուին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վճարել</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վերջինիս</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վճարման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ենթակա</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գումարները</w:t>
      </w:r>
      <w:r w:rsidRPr="00CB0C48">
        <w:rPr>
          <w:rFonts w:ascii="GHEA Grapalat" w:hAnsi="GHEA Grapalat" w:cs="Tahoma"/>
          <w:sz w:val="20"/>
          <w:szCs w:val="20"/>
          <w:lang w:val="es-ES"/>
        </w:rPr>
        <w:t>։</w:t>
      </w:r>
      <w:r w:rsidRPr="00CB0C48">
        <w:rPr>
          <w:rFonts w:ascii="GHEA Grapalat" w:hAnsi="GHEA Grapalat" w:cs="Times Armenian"/>
          <w:sz w:val="20"/>
          <w:szCs w:val="20"/>
          <w:lang w:val="es-ES"/>
        </w:rPr>
        <w:t xml:space="preserve"> </w:t>
      </w:r>
    </w:p>
    <w:p w:rsidR="00516665" w:rsidRPr="00CB0C48" w:rsidRDefault="00516665" w:rsidP="00516665">
      <w:pPr>
        <w:tabs>
          <w:tab w:val="left" w:pos="1276"/>
        </w:tabs>
        <w:ind w:firstLine="720"/>
        <w:jc w:val="both"/>
        <w:rPr>
          <w:rFonts w:ascii="GHEA Grapalat" w:hAnsi="GHEA Grapalat"/>
          <w:b/>
          <w:i/>
          <w:lang w:val="es-ES"/>
        </w:rPr>
      </w:pPr>
    </w:p>
    <w:p w:rsidR="00516665" w:rsidRPr="00CB0C48" w:rsidRDefault="00516665" w:rsidP="00516665">
      <w:pPr>
        <w:tabs>
          <w:tab w:val="left" w:pos="1276"/>
        </w:tabs>
        <w:ind w:firstLine="720"/>
        <w:jc w:val="both"/>
        <w:rPr>
          <w:rFonts w:ascii="GHEA Grapalat" w:hAnsi="GHEA Grapalat"/>
          <w:b/>
          <w:sz w:val="20"/>
          <w:szCs w:val="20"/>
          <w:lang w:val="es-ES"/>
        </w:rPr>
      </w:pPr>
      <w:r w:rsidRPr="00CB0C48">
        <w:rPr>
          <w:rFonts w:ascii="GHEA Grapalat" w:hAnsi="GHEA Grapalat"/>
          <w:b/>
          <w:sz w:val="20"/>
          <w:szCs w:val="20"/>
          <w:lang w:val="es-ES"/>
        </w:rPr>
        <w:t xml:space="preserve">3.3. </w:t>
      </w:r>
      <w:r w:rsidRPr="00CB0C48">
        <w:rPr>
          <w:rFonts w:ascii="GHEA Grapalat" w:hAnsi="GHEA Grapalat" w:cs="Sylfaen"/>
          <w:b/>
          <w:sz w:val="20"/>
          <w:szCs w:val="20"/>
          <w:lang w:val="pt-BR"/>
        </w:rPr>
        <w:t>Կապալառուն</w:t>
      </w:r>
      <w:r w:rsidRPr="00CB0C48">
        <w:rPr>
          <w:rFonts w:ascii="GHEA Grapalat" w:hAnsi="GHEA Grapalat" w:cs="Times Armenian"/>
          <w:b/>
          <w:sz w:val="20"/>
          <w:szCs w:val="20"/>
          <w:lang w:val="es-ES"/>
        </w:rPr>
        <w:t xml:space="preserve"> </w:t>
      </w:r>
      <w:r w:rsidRPr="00CB0C48">
        <w:rPr>
          <w:rFonts w:ascii="GHEA Grapalat" w:hAnsi="GHEA Grapalat" w:cs="Sylfaen"/>
          <w:b/>
          <w:sz w:val="20"/>
          <w:szCs w:val="20"/>
          <w:lang w:val="pt-BR"/>
        </w:rPr>
        <w:t>իրավունք</w:t>
      </w:r>
      <w:r w:rsidRPr="00CB0C48">
        <w:rPr>
          <w:rFonts w:ascii="GHEA Grapalat" w:hAnsi="GHEA Grapalat" w:cs="Times Armenian"/>
          <w:b/>
          <w:sz w:val="20"/>
          <w:szCs w:val="20"/>
          <w:lang w:val="es-ES"/>
        </w:rPr>
        <w:t xml:space="preserve"> </w:t>
      </w:r>
      <w:r w:rsidRPr="00CB0C48">
        <w:rPr>
          <w:rFonts w:ascii="GHEA Grapalat" w:hAnsi="GHEA Grapalat" w:cs="Sylfaen"/>
          <w:b/>
          <w:sz w:val="20"/>
          <w:szCs w:val="20"/>
          <w:lang w:val="pt-BR"/>
        </w:rPr>
        <w:t>ունի</w:t>
      </w:r>
      <w:r w:rsidRPr="00CB0C48">
        <w:rPr>
          <w:rFonts w:ascii="GHEA Grapalat" w:hAnsi="GHEA Grapalat" w:cs="Times Armenian"/>
          <w:b/>
          <w:sz w:val="20"/>
          <w:szCs w:val="20"/>
          <w:lang w:val="es-ES"/>
        </w:rPr>
        <w:t>`</w:t>
      </w:r>
    </w:p>
    <w:p w:rsidR="00516665" w:rsidRPr="00CB0C48" w:rsidRDefault="00516665" w:rsidP="00516665">
      <w:pPr>
        <w:tabs>
          <w:tab w:val="left" w:pos="1276"/>
        </w:tabs>
        <w:ind w:firstLine="720"/>
        <w:jc w:val="both"/>
        <w:rPr>
          <w:rFonts w:ascii="GHEA Grapalat" w:hAnsi="GHEA Grapalat"/>
          <w:sz w:val="20"/>
          <w:szCs w:val="20"/>
          <w:lang w:val="es-ES"/>
        </w:rPr>
      </w:pPr>
      <w:r w:rsidRPr="00CB0C48">
        <w:rPr>
          <w:rFonts w:ascii="GHEA Grapalat" w:hAnsi="GHEA Grapalat"/>
          <w:sz w:val="20"/>
          <w:szCs w:val="20"/>
          <w:lang w:val="es-ES"/>
        </w:rPr>
        <w:t>3.3.1</w:t>
      </w:r>
      <w:r w:rsidRPr="00CB0C48">
        <w:rPr>
          <w:rFonts w:ascii="GHEA Grapalat" w:hAnsi="GHEA Grapalat"/>
          <w:sz w:val="20"/>
          <w:szCs w:val="20"/>
          <w:lang w:val="es-ES"/>
        </w:rPr>
        <w:tab/>
      </w:r>
      <w:r w:rsidR="00B1343E" w:rsidRPr="00CB0C48">
        <w:rPr>
          <w:rFonts w:ascii="GHEA Grapalat" w:hAnsi="GHEA Grapalat"/>
          <w:sz w:val="20"/>
          <w:szCs w:val="20"/>
          <w:lang w:val="es-ES"/>
        </w:rPr>
        <w:t>Պ</w:t>
      </w:r>
      <w:r w:rsidRPr="00CB0C48">
        <w:rPr>
          <w:rFonts w:ascii="GHEA Grapalat" w:hAnsi="GHEA Grapalat" w:cs="Sylfaen"/>
          <w:sz w:val="20"/>
          <w:szCs w:val="20"/>
          <w:lang w:val="pt-BR"/>
        </w:rPr>
        <w:t>այմանագրի</w:t>
      </w:r>
      <w:r w:rsidRPr="00CB0C48">
        <w:rPr>
          <w:rFonts w:ascii="GHEA Grapalat" w:hAnsi="GHEA Grapalat" w:cs="Times Armenian"/>
          <w:sz w:val="20"/>
          <w:szCs w:val="20"/>
          <w:lang w:val="es-ES"/>
        </w:rPr>
        <w:t xml:space="preserve"> 1.3 </w:t>
      </w:r>
      <w:r w:rsidRPr="00CB0C48">
        <w:rPr>
          <w:rFonts w:ascii="GHEA Grapalat" w:hAnsi="GHEA Grapalat" w:cs="Sylfaen"/>
          <w:sz w:val="20"/>
          <w:szCs w:val="20"/>
          <w:lang w:val="pt-BR"/>
        </w:rPr>
        <w:t>կետով</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նախատեսված</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ժամկետում</w:t>
      </w:r>
      <w:r w:rsidRPr="00CB0C48">
        <w:rPr>
          <w:rFonts w:ascii="GHEA Grapalat" w:hAnsi="GHEA Grapalat" w:cs="Times Armenian"/>
          <w:sz w:val="20"/>
          <w:szCs w:val="20"/>
          <w:lang w:val="es-ES"/>
        </w:rPr>
        <w:t xml:space="preserve"> </w:t>
      </w:r>
      <w:r w:rsidR="00B1343E" w:rsidRPr="00CB0C48">
        <w:rPr>
          <w:rFonts w:ascii="GHEA Grapalat" w:hAnsi="GHEA Grapalat" w:cs="Times Armenian"/>
          <w:sz w:val="20"/>
          <w:szCs w:val="20"/>
          <w:lang w:val="es-ES"/>
        </w:rPr>
        <w:t>ա</w:t>
      </w:r>
      <w:r w:rsidRPr="00CB0C48">
        <w:rPr>
          <w:rFonts w:ascii="GHEA Grapalat" w:hAnsi="GHEA Grapalat" w:cs="Sylfaen"/>
          <w:sz w:val="20"/>
          <w:szCs w:val="20"/>
          <w:lang w:val="pt-BR"/>
        </w:rPr>
        <w:t>շխատանքի</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արդյունքը</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հանձնելու</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դեպքում</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Պատվիրատուից</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պահանջել</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վճարելու</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պայմանագրի</w:t>
      </w:r>
      <w:r w:rsidRPr="00CB0C48">
        <w:rPr>
          <w:rFonts w:ascii="GHEA Grapalat" w:hAnsi="GHEA Grapalat" w:cs="Times Armenian"/>
          <w:sz w:val="20"/>
          <w:szCs w:val="20"/>
          <w:lang w:val="es-ES"/>
        </w:rPr>
        <w:t xml:space="preserve"> 5.1 </w:t>
      </w:r>
      <w:r w:rsidRPr="00CB0C48">
        <w:rPr>
          <w:rFonts w:ascii="GHEA Grapalat" w:hAnsi="GHEA Grapalat" w:cs="Sylfaen"/>
          <w:sz w:val="20"/>
          <w:szCs w:val="20"/>
          <w:lang w:val="pt-BR"/>
        </w:rPr>
        <w:t>կետով</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նախատեսված</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վճարման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ենթակա</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գումարը</w:t>
      </w:r>
      <w:r w:rsidRPr="00CB0C48">
        <w:rPr>
          <w:rFonts w:ascii="GHEA Grapalat" w:hAnsi="GHEA Grapalat" w:cs="Tahoma"/>
          <w:sz w:val="20"/>
          <w:szCs w:val="20"/>
          <w:lang w:val="es-ES"/>
        </w:rPr>
        <w:t>։</w:t>
      </w:r>
    </w:p>
    <w:p w:rsidR="00516665" w:rsidRPr="00CB0C48" w:rsidRDefault="00516665" w:rsidP="00516665">
      <w:pPr>
        <w:tabs>
          <w:tab w:val="left" w:pos="1276"/>
        </w:tabs>
        <w:ind w:firstLine="720"/>
        <w:jc w:val="both"/>
        <w:rPr>
          <w:rFonts w:ascii="GHEA Grapalat" w:hAnsi="GHEA Grapalat" w:cs="Times Armenian"/>
          <w:sz w:val="20"/>
          <w:szCs w:val="20"/>
          <w:lang w:val="es-ES"/>
        </w:rPr>
      </w:pPr>
      <w:r w:rsidRPr="00CB0C48">
        <w:rPr>
          <w:rFonts w:ascii="GHEA Grapalat" w:hAnsi="GHEA Grapalat"/>
          <w:sz w:val="20"/>
          <w:szCs w:val="20"/>
          <w:lang w:val="es-ES"/>
        </w:rPr>
        <w:t>3.3.2</w:t>
      </w:r>
      <w:r w:rsidRPr="00CB0C48">
        <w:rPr>
          <w:rFonts w:ascii="GHEA Grapalat" w:hAnsi="GHEA Grapalat"/>
          <w:sz w:val="20"/>
          <w:szCs w:val="20"/>
          <w:lang w:val="es-ES"/>
        </w:rPr>
        <w:tab/>
        <w:t xml:space="preserve"> </w:t>
      </w:r>
      <w:r w:rsidRPr="00CB0C48">
        <w:rPr>
          <w:rFonts w:ascii="GHEA Grapalat" w:hAnsi="GHEA Grapalat" w:cs="Sylfaen"/>
          <w:sz w:val="20"/>
          <w:szCs w:val="20"/>
          <w:lang w:val="pt-BR"/>
        </w:rPr>
        <w:t>Պատվիրատուի</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կողմից</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պայմանագրի</w:t>
      </w:r>
      <w:r w:rsidRPr="00CB0C48">
        <w:rPr>
          <w:rFonts w:ascii="GHEA Grapalat" w:hAnsi="GHEA Grapalat" w:cs="Times Armenian"/>
          <w:sz w:val="20"/>
          <w:szCs w:val="20"/>
          <w:lang w:val="es-ES"/>
        </w:rPr>
        <w:t xml:space="preserve"> 5.4 </w:t>
      </w:r>
      <w:r w:rsidRPr="00CB0C48">
        <w:rPr>
          <w:rFonts w:ascii="GHEA Grapalat" w:hAnsi="GHEA Grapalat" w:cs="Sylfaen"/>
          <w:sz w:val="20"/>
          <w:szCs w:val="20"/>
          <w:lang w:val="pt-BR"/>
        </w:rPr>
        <w:t>կետում</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նշված</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ժամկետների</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խախտման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դեպքում</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Պատվիրատուից</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պահանջել</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վճարելու</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իրեն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վճարման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ենթակա</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գումարները</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և</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պայմանագրի</w:t>
      </w:r>
      <w:r w:rsidRPr="00CB0C48">
        <w:rPr>
          <w:rFonts w:ascii="GHEA Grapalat" w:hAnsi="GHEA Grapalat" w:cs="Times Armenian"/>
          <w:sz w:val="20"/>
          <w:szCs w:val="20"/>
          <w:lang w:val="es-ES"/>
        </w:rPr>
        <w:t xml:space="preserve"> 6.5 </w:t>
      </w:r>
      <w:r w:rsidRPr="00CB0C48">
        <w:rPr>
          <w:rFonts w:ascii="GHEA Grapalat" w:hAnsi="GHEA Grapalat" w:cs="Sylfaen"/>
          <w:sz w:val="20"/>
          <w:szCs w:val="20"/>
          <w:lang w:val="pt-BR"/>
        </w:rPr>
        <w:t>կետով</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նախատեսված</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տույժը</w:t>
      </w:r>
      <w:r w:rsidRPr="00CB0C48">
        <w:rPr>
          <w:rFonts w:ascii="GHEA Grapalat" w:hAnsi="GHEA Grapalat" w:cs="Tahoma"/>
          <w:sz w:val="20"/>
          <w:szCs w:val="20"/>
          <w:lang w:val="es-ES"/>
        </w:rPr>
        <w:t>։</w:t>
      </w:r>
    </w:p>
    <w:p w:rsidR="00516665" w:rsidRPr="00CB0C48" w:rsidRDefault="00516665" w:rsidP="00516665">
      <w:pPr>
        <w:tabs>
          <w:tab w:val="left" w:pos="1276"/>
        </w:tabs>
        <w:ind w:firstLine="720"/>
        <w:jc w:val="both"/>
        <w:rPr>
          <w:rFonts w:ascii="GHEA Grapalat" w:hAnsi="GHEA Grapalat"/>
          <w:b/>
          <w:i/>
          <w:sz w:val="20"/>
          <w:szCs w:val="20"/>
          <w:lang w:val="es-ES"/>
        </w:rPr>
      </w:pPr>
      <w:r w:rsidRPr="00CB0C48">
        <w:rPr>
          <w:rFonts w:ascii="GHEA Grapalat" w:hAnsi="GHEA Grapalat"/>
          <w:b/>
          <w:i/>
          <w:sz w:val="20"/>
          <w:szCs w:val="20"/>
          <w:lang w:val="es-ES"/>
        </w:rPr>
        <w:tab/>
      </w:r>
    </w:p>
    <w:p w:rsidR="00516665" w:rsidRPr="00CB0C48" w:rsidRDefault="00516665" w:rsidP="00516665">
      <w:pPr>
        <w:tabs>
          <w:tab w:val="left" w:pos="1276"/>
        </w:tabs>
        <w:ind w:firstLine="720"/>
        <w:jc w:val="both"/>
        <w:rPr>
          <w:rFonts w:ascii="GHEA Grapalat" w:hAnsi="GHEA Grapalat"/>
          <w:b/>
          <w:sz w:val="20"/>
          <w:szCs w:val="20"/>
          <w:lang w:val="es-ES"/>
        </w:rPr>
      </w:pPr>
      <w:r w:rsidRPr="00CB0C48">
        <w:rPr>
          <w:rFonts w:ascii="GHEA Grapalat" w:hAnsi="GHEA Grapalat"/>
          <w:b/>
          <w:sz w:val="20"/>
          <w:szCs w:val="20"/>
          <w:lang w:val="es-ES"/>
        </w:rPr>
        <w:t xml:space="preserve">3.4. </w:t>
      </w:r>
      <w:r w:rsidRPr="00CB0C48">
        <w:rPr>
          <w:rFonts w:ascii="GHEA Grapalat" w:hAnsi="GHEA Grapalat" w:cs="Sylfaen"/>
          <w:b/>
          <w:sz w:val="20"/>
          <w:szCs w:val="20"/>
          <w:lang w:val="pt-BR"/>
        </w:rPr>
        <w:t>Կապալառուն</w:t>
      </w:r>
      <w:r w:rsidRPr="00CB0C48">
        <w:rPr>
          <w:rFonts w:ascii="GHEA Grapalat" w:hAnsi="GHEA Grapalat" w:cs="Times Armenian"/>
          <w:b/>
          <w:sz w:val="20"/>
          <w:szCs w:val="20"/>
          <w:lang w:val="es-ES"/>
        </w:rPr>
        <w:t xml:space="preserve"> </w:t>
      </w:r>
      <w:r w:rsidRPr="00CB0C48">
        <w:rPr>
          <w:rFonts w:ascii="GHEA Grapalat" w:hAnsi="GHEA Grapalat" w:cs="Sylfaen"/>
          <w:b/>
          <w:sz w:val="20"/>
          <w:szCs w:val="20"/>
          <w:lang w:val="pt-BR"/>
        </w:rPr>
        <w:t>պարտավոր</w:t>
      </w:r>
      <w:r w:rsidRPr="00CB0C48">
        <w:rPr>
          <w:rFonts w:ascii="GHEA Grapalat" w:hAnsi="GHEA Grapalat" w:cs="Times Armenian"/>
          <w:b/>
          <w:sz w:val="20"/>
          <w:szCs w:val="20"/>
          <w:lang w:val="es-ES"/>
        </w:rPr>
        <w:t xml:space="preserve"> </w:t>
      </w:r>
      <w:r w:rsidRPr="00CB0C48">
        <w:rPr>
          <w:rFonts w:ascii="GHEA Grapalat" w:hAnsi="GHEA Grapalat" w:cs="Sylfaen"/>
          <w:b/>
          <w:sz w:val="20"/>
          <w:szCs w:val="20"/>
          <w:lang w:val="pt-BR"/>
        </w:rPr>
        <w:t>է</w:t>
      </w:r>
      <w:r w:rsidRPr="00CB0C48">
        <w:rPr>
          <w:rFonts w:ascii="GHEA Grapalat" w:hAnsi="GHEA Grapalat" w:cs="Times Armenian"/>
          <w:b/>
          <w:sz w:val="20"/>
          <w:szCs w:val="20"/>
          <w:lang w:val="es-ES"/>
        </w:rPr>
        <w:t>`</w:t>
      </w:r>
    </w:p>
    <w:p w:rsidR="00516665" w:rsidRPr="00CB0C48" w:rsidRDefault="00516665" w:rsidP="00516665">
      <w:pPr>
        <w:tabs>
          <w:tab w:val="left" w:pos="1276"/>
        </w:tabs>
        <w:ind w:firstLine="720"/>
        <w:jc w:val="both"/>
        <w:rPr>
          <w:rFonts w:ascii="GHEA Grapalat" w:hAnsi="GHEA Grapalat" w:cs="Times Armenian"/>
          <w:sz w:val="20"/>
          <w:szCs w:val="20"/>
          <w:lang w:val="es-ES"/>
        </w:rPr>
      </w:pPr>
      <w:r w:rsidRPr="00CB0C48">
        <w:rPr>
          <w:rFonts w:ascii="GHEA Grapalat" w:hAnsi="GHEA Grapalat"/>
          <w:sz w:val="20"/>
          <w:szCs w:val="20"/>
          <w:lang w:val="es-ES"/>
        </w:rPr>
        <w:t>3.4.1</w:t>
      </w:r>
      <w:r w:rsidRPr="00CB0C48">
        <w:rPr>
          <w:rFonts w:ascii="GHEA Grapalat" w:hAnsi="GHEA Grapalat"/>
          <w:sz w:val="20"/>
          <w:szCs w:val="20"/>
          <w:lang w:val="es-ES"/>
        </w:rPr>
        <w:tab/>
      </w:r>
      <w:r w:rsidRPr="00CB0C48">
        <w:rPr>
          <w:rFonts w:ascii="GHEA Grapalat" w:hAnsi="GHEA Grapalat" w:cs="Sylfaen"/>
          <w:sz w:val="20"/>
          <w:szCs w:val="20"/>
          <w:lang w:val="pt-BR"/>
        </w:rPr>
        <w:t>Աշխատանքների</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առնվազն</w:t>
      </w:r>
      <w:r w:rsidRPr="00CB0C48">
        <w:rPr>
          <w:rFonts w:ascii="GHEA Grapalat" w:hAnsi="GHEA Grapalat" w:cs="Times Armenian"/>
          <w:sz w:val="20"/>
          <w:szCs w:val="20"/>
          <w:lang w:val="es-ES"/>
        </w:rPr>
        <w:t xml:space="preserve"> ----- </w:t>
      </w:r>
      <w:r w:rsidRPr="00CB0C48">
        <w:rPr>
          <w:rFonts w:ascii="GHEA Grapalat" w:hAnsi="GHEA Grapalat" w:cs="Sylfaen"/>
          <w:sz w:val="20"/>
          <w:szCs w:val="20"/>
          <w:lang w:val="pt-BR"/>
        </w:rPr>
        <w:t>տոկոսը</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կատարել</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անձամբ</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պայմանագրով</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նախատեսված</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կարգով</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և</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ժամկետներում</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իր</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ուժերով</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գործիքներով</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մեխանիզմներով</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ինչպես</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նաև</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անհրաժեշտ</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նյութերով</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ու</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պատշաճ</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որակով</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նախագծին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և</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ծավալաթերթին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համապատասխան</w:t>
      </w:r>
      <w:r w:rsidRPr="00CB0C48">
        <w:rPr>
          <w:rFonts w:ascii="GHEA Grapalat" w:hAnsi="GHEA Grapalat" w:cs="Tahoma"/>
          <w:sz w:val="20"/>
          <w:szCs w:val="20"/>
          <w:lang w:val="es-ES"/>
        </w:rPr>
        <w:t>։</w:t>
      </w:r>
    </w:p>
    <w:p w:rsidR="00516665" w:rsidRPr="00CB0C48" w:rsidRDefault="00516665" w:rsidP="00516665">
      <w:pPr>
        <w:ind w:firstLine="709"/>
        <w:jc w:val="both"/>
        <w:rPr>
          <w:rFonts w:ascii="GHEA Grapalat" w:hAnsi="GHEA Grapalat"/>
          <w:sz w:val="20"/>
          <w:szCs w:val="20"/>
          <w:lang w:val="es-ES"/>
        </w:rPr>
      </w:pPr>
      <w:r w:rsidRPr="00CB0C48">
        <w:rPr>
          <w:rFonts w:ascii="GHEA Grapalat" w:hAnsi="GHEA Grapalat"/>
          <w:sz w:val="20"/>
          <w:szCs w:val="20"/>
          <w:lang w:val="es-ES"/>
        </w:rPr>
        <w:t>3.4.2</w:t>
      </w:r>
      <w:r w:rsidRPr="00CB0C48">
        <w:rPr>
          <w:rFonts w:ascii="GHEA Grapalat" w:hAnsi="GHEA Grapalat"/>
          <w:sz w:val="20"/>
          <w:szCs w:val="20"/>
          <w:lang w:val="es-ES"/>
        </w:rPr>
        <w:tab/>
        <w:t xml:space="preserve"> </w:t>
      </w:r>
      <w:r w:rsidRPr="00CB0C48">
        <w:rPr>
          <w:rFonts w:ascii="GHEA Grapalat" w:hAnsi="GHEA Grapalat" w:cs="Sylfaen"/>
          <w:sz w:val="20"/>
          <w:szCs w:val="20"/>
          <w:lang w:val="pt-BR"/>
        </w:rPr>
        <w:t>Կատարել</w:t>
      </w:r>
      <w:r w:rsidRPr="00CB0C48">
        <w:rPr>
          <w:rFonts w:ascii="GHEA Grapalat" w:hAnsi="GHEA Grapalat" w:cs="Times Armenian"/>
          <w:sz w:val="20"/>
          <w:szCs w:val="20"/>
          <w:lang w:val="es-ES"/>
        </w:rPr>
        <w:t xml:space="preserve"> </w:t>
      </w:r>
      <w:r w:rsidR="00B1343E" w:rsidRPr="00CB0C48">
        <w:rPr>
          <w:rFonts w:ascii="GHEA Grapalat" w:hAnsi="GHEA Grapalat" w:cs="Times Armenian"/>
          <w:sz w:val="20"/>
          <w:szCs w:val="20"/>
          <w:lang w:val="es-ES"/>
        </w:rPr>
        <w:t>ա</w:t>
      </w:r>
      <w:r w:rsidRPr="00CB0C48">
        <w:rPr>
          <w:rFonts w:ascii="GHEA Grapalat" w:hAnsi="GHEA Grapalat" w:cs="Sylfaen"/>
          <w:sz w:val="20"/>
          <w:szCs w:val="20"/>
          <w:lang w:val="pt-BR"/>
        </w:rPr>
        <w:t>շխատանքի</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վերաբերյալ</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Պատվիրատուի</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տված</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ցուցումները</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եթե</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դրանք</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չեն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հակասում</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պայմանագրի</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պայմաններին</w:t>
      </w:r>
      <w:r w:rsidRPr="00CB0C48">
        <w:rPr>
          <w:rFonts w:ascii="GHEA Grapalat" w:hAnsi="GHEA Grapalat" w:cs="Tahoma"/>
          <w:sz w:val="20"/>
          <w:szCs w:val="20"/>
          <w:lang w:val="es-ES"/>
        </w:rPr>
        <w:t>։</w:t>
      </w:r>
      <w:r w:rsidRPr="00CB0C48">
        <w:rPr>
          <w:rFonts w:ascii="GHEA Grapalat" w:hAnsi="GHEA Grapalat" w:cs="Times Armenian"/>
          <w:sz w:val="20"/>
          <w:szCs w:val="20"/>
          <w:lang w:val="es-ES"/>
        </w:rPr>
        <w:t xml:space="preserve">  </w:t>
      </w:r>
      <w:r w:rsidRPr="00CB0C48">
        <w:rPr>
          <w:rFonts w:ascii="GHEA Grapalat" w:hAnsi="GHEA Grapalat" w:cs="Times Armenian"/>
          <w:sz w:val="20"/>
          <w:szCs w:val="20"/>
          <w:lang w:val="es-ES"/>
        </w:rPr>
        <w:tab/>
      </w:r>
    </w:p>
    <w:p w:rsidR="00516665" w:rsidRPr="00CB0C48" w:rsidRDefault="00516665" w:rsidP="00516665">
      <w:pPr>
        <w:tabs>
          <w:tab w:val="left" w:pos="1276"/>
        </w:tabs>
        <w:ind w:firstLine="720"/>
        <w:jc w:val="both"/>
        <w:rPr>
          <w:rFonts w:ascii="GHEA Grapalat" w:hAnsi="GHEA Grapalat"/>
          <w:sz w:val="20"/>
          <w:szCs w:val="20"/>
          <w:lang w:val="es-ES"/>
        </w:rPr>
      </w:pPr>
      <w:r w:rsidRPr="00CB0C48">
        <w:rPr>
          <w:rFonts w:ascii="GHEA Grapalat" w:hAnsi="GHEA Grapalat"/>
          <w:sz w:val="20"/>
          <w:szCs w:val="20"/>
          <w:lang w:val="es-ES"/>
        </w:rPr>
        <w:t>3.4.3</w:t>
      </w:r>
      <w:r w:rsidRPr="00CB0C48">
        <w:rPr>
          <w:rFonts w:ascii="GHEA Grapalat" w:hAnsi="GHEA Grapalat"/>
          <w:sz w:val="20"/>
          <w:szCs w:val="20"/>
          <w:lang w:val="es-ES"/>
        </w:rPr>
        <w:tab/>
        <w:t xml:space="preserve"> </w:t>
      </w:r>
      <w:r w:rsidRPr="00CB0C48">
        <w:rPr>
          <w:rFonts w:ascii="GHEA Grapalat" w:hAnsi="GHEA Grapalat" w:cs="Sylfaen"/>
          <w:sz w:val="20"/>
          <w:szCs w:val="20"/>
          <w:lang w:val="pt-BR"/>
        </w:rPr>
        <w:t>Ապահովել</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շինմոնտաժային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աշխատանքների</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կատարումը</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շինարարական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նորմերին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կանոններին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ու</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տեխնիկական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պայմաններին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համապատասխան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կատարել</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իր</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կողմից</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մոնտաժված</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սարքավորման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էլեկտրական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ջեռուցման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ջրամատակարարման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կոյուղու</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օդափոխիչ</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և</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այլն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անհատական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փորձարկում</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մասնակցել</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սարքավորման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համալիր</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փորձարկմանը</w:t>
      </w:r>
      <w:r w:rsidRPr="00CB0C48">
        <w:rPr>
          <w:rFonts w:ascii="GHEA Grapalat" w:hAnsi="GHEA Grapalat" w:cs="Tahoma"/>
          <w:sz w:val="20"/>
          <w:szCs w:val="20"/>
          <w:lang w:val="es-ES"/>
        </w:rPr>
        <w:t>։</w:t>
      </w:r>
    </w:p>
    <w:p w:rsidR="00516665" w:rsidRPr="00CB0C48" w:rsidRDefault="00516665" w:rsidP="00516665">
      <w:pPr>
        <w:tabs>
          <w:tab w:val="left" w:pos="1276"/>
        </w:tabs>
        <w:ind w:firstLine="720"/>
        <w:jc w:val="both"/>
        <w:rPr>
          <w:rFonts w:ascii="GHEA Grapalat" w:hAnsi="GHEA Grapalat"/>
          <w:sz w:val="20"/>
          <w:szCs w:val="20"/>
          <w:lang w:val="es-ES"/>
        </w:rPr>
      </w:pPr>
      <w:r w:rsidRPr="00CB0C48">
        <w:rPr>
          <w:rFonts w:ascii="GHEA Grapalat" w:hAnsi="GHEA Grapalat"/>
          <w:sz w:val="20"/>
          <w:szCs w:val="20"/>
          <w:lang w:val="es-ES"/>
        </w:rPr>
        <w:t xml:space="preserve">3.4.4 </w:t>
      </w:r>
      <w:r w:rsidRPr="00CB0C48">
        <w:rPr>
          <w:rFonts w:ascii="GHEA Grapalat" w:hAnsi="GHEA Grapalat"/>
          <w:sz w:val="20"/>
          <w:szCs w:val="20"/>
          <w:lang w:val="es-ES"/>
        </w:rPr>
        <w:tab/>
      </w:r>
      <w:r w:rsidRPr="00CB0C48">
        <w:rPr>
          <w:rFonts w:ascii="GHEA Grapalat" w:hAnsi="GHEA Grapalat" w:cs="Sylfaen"/>
          <w:sz w:val="20"/>
          <w:szCs w:val="20"/>
          <w:lang w:val="pt-BR"/>
        </w:rPr>
        <w:t>Աշխատանքի</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արդյունքը</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Պատվիրատուին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հանձնելիս</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նրան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հայտնել</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այն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պահանջների</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և</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կանոնների</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մասին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որոնց</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պահպանումն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անհրաժեշտ</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է</w:t>
      </w:r>
      <w:r w:rsidRPr="00CB0C48">
        <w:rPr>
          <w:rFonts w:ascii="GHEA Grapalat" w:hAnsi="GHEA Grapalat" w:cs="Times Armenian"/>
          <w:sz w:val="20"/>
          <w:szCs w:val="20"/>
          <w:lang w:val="es-ES"/>
        </w:rPr>
        <w:t xml:space="preserve"> </w:t>
      </w:r>
      <w:r w:rsidR="00B1343E" w:rsidRPr="00CB0C48">
        <w:rPr>
          <w:rFonts w:ascii="GHEA Grapalat" w:hAnsi="GHEA Grapalat" w:cs="Times Armenian"/>
          <w:sz w:val="20"/>
          <w:szCs w:val="20"/>
          <w:lang w:val="es-ES"/>
        </w:rPr>
        <w:t>ա</w:t>
      </w:r>
      <w:r w:rsidRPr="00CB0C48">
        <w:rPr>
          <w:rFonts w:ascii="GHEA Grapalat" w:hAnsi="GHEA Grapalat" w:cs="Sylfaen"/>
          <w:sz w:val="20"/>
          <w:szCs w:val="20"/>
          <w:lang w:val="pt-BR"/>
        </w:rPr>
        <w:t>շխատանքի</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արդյունքի</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արդյունավետ</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և</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անվտանգ</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օգտագործման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համար</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ինչպես</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նաև</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տեղեկություններ</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հաղորդել</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այդ</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պահանջները</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և</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կանոնները</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չպահպանելու</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հնարավոր</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հետևանքների</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մասին</w:t>
      </w:r>
      <w:r w:rsidRPr="00CB0C48">
        <w:rPr>
          <w:rFonts w:ascii="GHEA Grapalat" w:hAnsi="GHEA Grapalat" w:cs="Tahoma"/>
          <w:sz w:val="20"/>
          <w:szCs w:val="20"/>
          <w:lang w:val="es-ES"/>
        </w:rPr>
        <w:t>։</w:t>
      </w:r>
    </w:p>
    <w:p w:rsidR="00516665" w:rsidRPr="00CB0C48" w:rsidRDefault="00516665" w:rsidP="00516665">
      <w:pPr>
        <w:tabs>
          <w:tab w:val="left" w:pos="1276"/>
        </w:tabs>
        <w:ind w:firstLine="720"/>
        <w:jc w:val="both"/>
        <w:rPr>
          <w:rFonts w:ascii="GHEA Grapalat" w:hAnsi="GHEA Grapalat" w:cs="Times Armenian"/>
          <w:sz w:val="20"/>
          <w:szCs w:val="20"/>
          <w:lang w:val="es-ES"/>
        </w:rPr>
      </w:pPr>
      <w:r w:rsidRPr="00CB0C48">
        <w:rPr>
          <w:rFonts w:ascii="GHEA Grapalat" w:hAnsi="GHEA Grapalat"/>
          <w:sz w:val="20"/>
          <w:szCs w:val="20"/>
          <w:lang w:val="es-ES"/>
        </w:rPr>
        <w:t>3.4.5</w:t>
      </w:r>
      <w:r w:rsidRPr="00CB0C48">
        <w:rPr>
          <w:rFonts w:ascii="GHEA Grapalat" w:hAnsi="GHEA Grapalat"/>
          <w:sz w:val="20"/>
          <w:szCs w:val="20"/>
          <w:lang w:val="es-ES"/>
        </w:rPr>
        <w:tab/>
        <w:t xml:space="preserve"> </w:t>
      </w:r>
      <w:r w:rsidR="00B1343E" w:rsidRPr="00CB0C48">
        <w:rPr>
          <w:rFonts w:ascii="GHEA Grapalat" w:hAnsi="GHEA Grapalat"/>
          <w:sz w:val="20"/>
          <w:szCs w:val="20"/>
          <w:lang w:val="es-ES"/>
        </w:rPr>
        <w:t>Պ</w:t>
      </w:r>
      <w:r w:rsidRPr="00CB0C48">
        <w:rPr>
          <w:rFonts w:ascii="GHEA Grapalat" w:hAnsi="GHEA Grapalat" w:cs="Sylfaen"/>
          <w:sz w:val="20"/>
          <w:szCs w:val="20"/>
          <w:lang w:val="pt-BR"/>
        </w:rPr>
        <w:t>այմանագրի</w:t>
      </w:r>
      <w:r w:rsidRPr="00CB0C48">
        <w:rPr>
          <w:rFonts w:ascii="GHEA Grapalat" w:hAnsi="GHEA Grapalat" w:cs="Times Armenian"/>
          <w:sz w:val="20"/>
          <w:szCs w:val="20"/>
          <w:lang w:val="es-ES"/>
        </w:rPr>
        <w:t xml:space="preserve"> 1.3 </w:t>
      </w:r>
      <w:r w:rsidRPr="00CB0C48">
        <w:rPr>
          <w:rFonts w:ascii="GHEA Grapalat" w:hAnsi="GHEA Grapalat" w:cs="Sylfaen"/>
          <w:sz w:val="20"/>
          <w:szCs w:val="20"/>
          <w:lang w:val="pt-BR"/>
        </w:rPr>
        <w:t>կետում</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նշված</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ժամկետը</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ներառյալ</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օրացուցային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գրաֆիկը</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խախտելու</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և</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Պատվիրատուի</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կողմից</w:t>
      </w:r>
      <w:r w:rsidRPr="00CB0C48">
        <w:rPr>
          <w:rFonts w:ascii="GHEA Grapalat" w:hAnsi="GHEA Grapalat" w:cs="Times Armenian"/>
          <w:sz w:val="20"/>
          <w:szCs w:val="20"/>
          <w:lang w:val="es-ES"/>
        </w:rPr>
        <w:t xml:space="preserve"> </w:t>
      </w:r>
      <w:r w:rsidR="00B1343E" w:rsidRPr="00CB0C48">
        <w:rPr>
          <w:rFonts w:ascii="GHEA Grapalat" w:hAnsi="GHEA Grapalat" w:cs="Times Armenian"/>
          <w:sz w:val="20"/>
          <w:szCs w:val="20"/>
          <w:lang w:val="es-ES"/>
        </w:rPr>
        <w:t>ա</w:t>
      </w:r>
      <w:r w:rsidRPr="00CB0C48">
        <w:rPr>
          <w:rFonts w:ascii="GHEA Grapalat" w:hAnsi="GHEA Grapalat" w:cs="Sylfaen"/>
          <w:sz w:val="20"/>
          <w:szCs w:val="20"/>
          <w:lang w:val="pt-BR"/>
        </w:rPr>
        <w:t>շխատանքի</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կատարման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նոր</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ժամկետ</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սահմանվելու</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դեպքում</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ապահովել</w:t>
      </w:r>
      <w:r w:rsidRPr="00CB0C48">
        <w:rPr>
          <w:rFonts w:ascii="GHEA Grapalat" w:hAnsi="GHEA Grapalat" w:cs="Times Armenian"/>
          <w:sz w:val="20"/>
          <w:szCs w:val="20"/>
          <w:lang w:val="es-ES"/>
        </w:rPr>
        <w:t xml:space="preserve"> </w:t>
      </w:r>
      <w:r w:rsidR="00B1343E" w:rsidRPr="00CB0C48">
        <w:rPr>
          <w:rFonts w:ascii="GHEA Grapalat" w:hAnsi="GHEA Grapalat" w:cs="Times Armenian"/>
          <w:sz w:val="20"/>
          <w:szCs w:val="20"/>
          <w:lang w:val="es-ES"/>
        </w:rPr>
        <w:t>ա</w:t>
      </w:r>
      <w:r w:rsidRPr="00CB0C48">
        <w:rPr>
          <w:rFonts w:ascii="GHEA Grapalat" w:hAnsi="GHEA Grapalat" w:cs="Sylfaen"/>
          <w:sz w:val="20"/>
          <w:szCs w:val="20"/>
          <w:lang w:val="pt-BR"/>
        </w:rPr>
        <w:t>շխատանքի</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կատարումը</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սահմանված</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ժամկետում</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և</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յուրաքանչյուր</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ուշացված</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օրվա</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համար</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վճարել</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պայմանագրի</w:t>
      </w:r>
      <w:r w:rsidRPr="00CB0C48">
        <w:rPr>
          <w:rFonts w:ascii="GHEA Grapalat" w:hAnsi="GHEA Grapalat" w:cs="Times Armenian"/>
          <w:sz w:val="20"/>
          <w:szCs w:val="20"/>
          <w:lang w:val="es-ES"/>
        </w:rPr>
        <w:t xml:space="preserve">  6.2 </w:t>
      </w:r>
      <w:r w:rsidRPr="00CB0C48">
        <w:rPr>
          <w:rFonts w:ascii="GHEA Grapalat" w:hAnsi="GHEA Grapalat" w:cs="Sylfaen"/>
          <w:sz w:val="20"/>
          <w:szCs w:val="20"/>
          <w:lang w:val="pt-BR"/>
        </w:rPr>
        <w:t>կետով</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նախատեսված</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տույժը</w:t>
      </w:r>
      <w:r w:rsidRPr="00CB0C48">
        <w:rPr>
          <w:rFonts w:ascii="GHEA Grapalat" w:hAnsi="GHEA Grapalat" w:cs="Tahoma"/>
          <w:sz w:val="20"/>
          <w:szCs w:val="20"/>
          <w:lang w:val="es-ES"/>
        </w:rPr>
        <w:t>։</w:t>
      </w:r>
    </w:p>
    <w:p w:rsidR="00516665" w:rsidRPr="00CB0C48" w:rsidRDefault="00516665" w:rsidP="00516665">
      <w:pPr>
        <w:tabs>
          <w:tab w:val="left" w:pos="1276"/>
        </w:tabs>
        <w:ind w:firstLine="720"/>
        <w:jc w:val="both"/>
        <w:rPr>
          <w:rFonts w:ascii="GHEA Grapalat" w:hAnsi="GHEA Grapalat"/>
          <w:sz w:val="20"/>
          <w:szCs w:val="20"/>
          <w:lang w:val="es-ES"/>
        </w:rPr>
      </w:pPr>
      <w:r w:rsidRPr="00CB0C48">
        <w:rPr>
          <w:rFonts w:ascii="GHEA Grapalat" w:hAnsi="GHEA Grapalat"/>
          <w:sz w:val="20"/>
          <w:szCs w:val="20"/>
          <w:lang w:val="es-ES"/>
        </w:rPr>
        <w:lastRenderedPageBreak/>
        <w:t>3.4.6</w:t>
      </w:r>
      <w:r w:rsidRPr="00CB0C48">
        <w:rPr>
          <w:rFonts w:ascii="GHEA Grapalat" w:hAnsi="GHEA Grapalat"/>
          <w:sz w:val="20"/>
          <w:szCs w:val="20"/>
          <w:lang w:val="es-ES"/>
        </w:rPr>
        <w:tab/>
      </w:r>
      <w:r w:rsidR="00B1343E" w:rsidRPr="00CB0C48">
        <w:rPr>
          <w:rFonts w:ascii="GHEA Grapalat" w:hAnsi="GHEA Grapalat"/>
          <w:sz w:val="20"/>
          <w:szCs w:val="20"/>
          <w:lang w:val="es-ES"/>
        </w:rPr>
        <w:t>Պ</w:t>
      </w:r>
      <w:r w:rsidRPr="00CB0C48">
        <w:rPr>
          <w:rFonts w:ascii="GHEA Grapalat" w:hAnsi="GHEA Grapalat" w:cs="Sylfaen"/>
          <w:sz w:val="20"/>
          <w:szCs w:val="20"/>
          <w:lang w:val="pt-BR"/>
        </w:rPr>
        <w:t>այմանագրի</w:t>
      </w:r>
      <w:r w:rsidRPr="00CB0C48">
        <w:rPr>
          <w:rFonts w:ascii="GHEA Grapalat" w:hAnsi="GHEA Grapalat" w:cs="Times Armenian"/>
          <w:sz w:val="20"/>
          <w:szCs w:val="20"/>
          <w:lang w:val="es-ES"/>
        </w:rPr>
        <w:t xml:space="preserve"> 3.1.4 </w:t>
      </w:r>
      <w:r w:rsidRPr="00CB0C48">
        <w:rPr>
          <w:rFonts w:ascii="GHEA Grapalat" w:hAnsi="GHEA Grapalat" w:cs="Sylfaen"/>
          <w:sz w:val="20"/>
          <w:szCs w:val="20"/>
          <w:lang w:val="pt-BR"/>
        </w:rPr>
        <w:t>կետով</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նախատեսված</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հիմքերով</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պայմանագրի</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լուծման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դեպքում</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հատուցել</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Պատվիրատուին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պատճառված</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վնասները</w:t>
      </w:r>
      <w:r w:rsidRPr="00CB0C48">
        <w:rPr>
          <w:rFonts w:ascii="GHEA Grapalat" w:hAnsi="GHEA Grapalat" w:cs="Sylfaen"/>
          <w:sz w:val="20"/>
          <w:szCs w:val="20"/>
          <w:lang w:val="es-ES"/>
        </w:rPr>
        <w:t xml:space="preserve"> </w:t>
      </w:r>
      <w:r w:rsidRPr="00CB0C48">
        <w:rPr>
          <w:rFonts w:ascii="GHEA Grapalat" w:hAnsi="GHEA Grapalat" w:cs="Sylfaen"/>
          <w:sz w:val="20"/>
          <w:szCs w:val="20"/>
          <w:lang w:val="pt-BR"/>
        </w:rPr>
        <w:t>և</w:t>
      </w:r>
      <w:r w:rsidRPr="00CB0C48">
        <w:rPr>
          <w:rFonts w:ascii="GHEA Grapalat" w:hAnsi="GHEA Grapalat" w:cs="Sylfaen"/>
          <w:sz w:val="20"/>
          <w:szCs w:val="20"/>
          <w:lang w:val="es-ES"/>
        </w:rPr>
        <w:t xml:space="preserve"> </w:t>
      </w:r>
      <w:r w:rsidRPr="00CB0C48">
        <w:rPr>
          <w:rFonts w:ascii="GHEA Grapalat" w:hAnsi="GHEA Grapalat" w:cs="Sylfaen"/>
          <w:sz w:val="20"/>
          <w:szCs w:val="20"/>
          <w:lang w:val="pt-BR"/>
        </w:rPr>
        <w:t>վճարել</w:t>
      </w:r>
      <w:r w:rsidRPr="00CB0C48">
        <w:rPr>
          <w:rFonts w:ascii="GHEA Grapalat" w:hAnsi="GHEA Grapalat" w:cs="Sylfaen"/>
          <w:sz w:val="20"/>
          <w:szCs w:val="20"/>
          <w:lang w:val="es-ES"/>
        </w:rPr>
        <w:t xml:space="preserve"> 6.3 </w:t>
      </w:r>
      <w:r w:rsidRPr="00CB0C48">
        <w:rPr>
          <w:rFonts w:ascii="GHEA Grapalat" w:hAnsi="GHEA Grapalat" w:cs="Sylfaen"/>
          <w:sz w:val="20"/>
          <w:szCs w:val="20"/>
          <w:lang w:val="pt-BR"/>
        </w:rPr>
        <w:t>կետով</w:t>
      </w:r>
      <w:r w:rsidRPr="00CB0C48">
        <w:rPr>
          <w:rFonts w:ascii="GHEA Grapalat" w:hAnsi="GHEA Grapalat" w:cs="Sylfaen"/>
          <w:sz w:val="20"/>
          <w:szCs w:val="20"/>
          <w:lang w:val="es-ES"/>
        </w:rPr>
        <w:t xml:space="preserve"> </w:t>
      </w:r>
      <w:r w:rsidRPr="00CB0C48">
        <w:rPr>
          <w:rFonts w:ascii="GHEA Grapalat" w:hAnsi="GHEA Grapalat" w:cs="Sylfaen"/>
          <w:sz w:val="20"/>
          <w:szCs w:val="20"/>
          <w:lang w:val="pt-BR"/>
        </w:rPr>
        <w:t>նախատեսված</w:t>
      </w:r>
      <w:r w:rsidRPr="00CB0C48">
        <w:rPr>
          <w:rFonts w:ascii="GHEA Grapalat" w:hAnsi="GHEA Grapalat" w:cs="Sylfaen"/>
          <w:sz w:val="20"/>
          <w:szCs w:val="20"/>
          <w:lang w:val="es-ES"/>
        </w:rPr>
        <w:t xml:space="preserve"> </w:t>
      </w:r>
      <w:r w:rsidRPr="00CB0C48">
        <w:rPr>
          <w:rFonts w:ascii="GHEA Grapalat" w:hAnsi="GHEA Grapalat" w:cs="Sylfaen"/>
          <w:sz w:val="20"/>
          <w:szCs w:val="20"/>
          <w:lang w:val="pt-BR"/>
        </w:rPr>
        <w:t>տուգանքը</w:t>
      </w:r>
      <w:r w:rsidRPr="00CB0C48">
        <w:rPr>
          <w:rFonts w:ascii="GHEA Grapalat" w:hAnsi="GHEA Grapalat" w:cs="Tahoma"/>
          <w:sz w:val="20"/>
          <w:szCs w:val="20"/>
          <w:lang w:val="es-ES"/>
        </w:rPr>
        <w:t>։</w:t>
      </w:r>
    </w:p>
    <w:p w:rsidR="00516665" w:rsidRPr="00CB0C48" w:rsidRDefault="00516665" w:rsidP="00516665">
      <w:pPr>
        <w:tabs>
          <w:tab w:val="left" w:pos="1276"/>
        </w:tabs>
        <w:ind w:firstLine="720"/>
        <w:jc w:val="both"/>
        <w:rPr>
          <w:rFonts w:ascii="GHEA Grapalat" w:hAnsi="GHEA Grapalat"/>
          <w:sz w:val="20"/>
          <w:szCs w:val="20"/>
          <w:lang w:val="es-ES"/>
        </w:rPr>
      </w:pPr>
      <w:r w:rsidRPr="00CB0C48">
        <w:rPr>
          <w:rFonts w:ascii="GHEA Grapalat" w:hAnsi="GHEA Grapalat"/>
          <w:sz w:val="20"/>
          <w:szCs w:val="20"/>
          <w:lang w:val="es-ES"/>
        </w:rPr>
        <w:t xml:space="preserve">3.4.7 </w:t>
      </w:r>
      <w:r w:rsidRPr="00CB0C48">
        <w:rPr>
          <w:rFonts w:ascii="GHEA Grapalat" w:hAnsi="GHEA Grapalat"/>
          <w:sz w:val="20"/>
          <w:szCs w:val="20"/>
          <w:lang w:val="es-ES"/>
        </w:rPr>
        <w:tab/>
      </w:r>
      <w:r w:rsidRPr="00CB0C48">
        <w:rPr>
          <w:rFonts w:ascii="GHEA Grapalat" w:hAnsi="GHEA Grapalat" w:cs="Sylfaen"/>
          <w:sz w:val="20"/>
          <w:szCs w:val="20"/>
          <w:lang w:val="pt-BR"/>
        </w:rPr>
        <w:t>Շինարարության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օբյեկտի</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կոնսերվացման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անհրաժեշտության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ծագման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դեպքում</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իր</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միջոցներով</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կատարել</w:t>
      </w:r>
      <w:r w:rsidRPr="00CB0C48">
        <w:rPr>
          <w:rFonts w:ascii="GHEA Grapalat" w:hAnsi="GHEA Grapalat" w:cs="Times Armenian"/>
          <w:sz w:val="20"/>
          <w:szCs w:val="20"/>
          <w:lang w:val="es-ES"/>
        </w:rPr>
        <w:t xml:space="preserve"> </w:t>
      </w:r>
      <w:r w:rsidR="00B1343E" w:rsidRPr="00CB0C48">
        <w:rPr>
          <w:rFonts w:ascii="GHEA Grapalat" w:hAnsi="GHEA Grapalat" w:cs="Times Armenian"/>
          <w:sz w:val="20"/>
          <w:szCs w:val="20"/>
          <w:lang w:val="es-ES"/>
        </w:rPr>
        <w:t>ա</w:t>
      </w:r>
      <w:r w:rsidRPr="00CB0C48">
        <w:rPr>
          <w:rFonts w:ascii="GHEA Grapalat" w:hAnsi="GHEA Grapalat" w:cs="Sylfaen"/>
          <w:sz w:val="20"/>
          <w:szCs w:val="20"/>
          <w:lang w:val="pt-BR"/>
        </w:rPr>
        <w:t>շխատանքը</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դադարեցնելու</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և</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շինարարությունը</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կոնսերվացնելու</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անհրաժեշտությունից</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բխող</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ողջամիտ</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ծախսերը</w:t>
      </w:r>
      <w:r w:rsidRPr="00CB0C48">
        <w:rPr>
          <w:rFonts w:ascii="GHEA Grapalat" w:hAnsi="GHEA Grapalat" w:cs="Tahoma"/>
          <w:sz w:val="20"/>
          <w:szCs w:val="20"/>
          <w:lang w:val="es-ES"/>
        </w:rPr>
        <w:t>։</w:t>
      </w:r>
    </w:p>
    <w:p w:rsidR="00516665" w:rsidRPr="00CB0C48" w:rsidRDefault="00516665" w:rsidP="00516665">
      <w:pPr>
        <w:tabs>
          <w:tab w:val="left" w:pos="1276"/>
        </w:tabs>
        <w:ind w:firstLine="720"/>
        <w:jc w:val="both"/>
        <w:rPr>
          <w:rFonts w:ascii="GHEA Grapalat" w:hAnsi="GHEA Grapalat"/>
          <w:sz w:val="20"/>
          <w:szCs w:val="20"/>
          <w:lang w:val="es-ES"/>
        </w:rPr>
      </w:pPr>
      <w:r w:rsidRPr="00CB0C48">
        <w:rPr>
          <w:rFonts w:ascii="GHEA Grapalat" w:hAnsi="GHEA Grapalat"/>
          <w:sz w:val="20"/>
          <w:szCs w:val="20"/>
          <w:lang w:val="es-ES"/>
        </w:rPr>
        <w:t xml:space="preserve">3.4.8 </w:t>
      </w:r>
      <w:r w:rsidRPr="00CB0C48">
        <w:rPr>
          <w:rFonts w:ascii="GHEA Grapalat" w:hAnsi="GHEA Grapalat" w:cs="Sylfaen"/>
          <w:sz w:val="20"/>
          <w:szCs w:val="20"/>
          <w:lang w:val="hy-AM"/>
        </w:rPr>
        <w:t>Եթե</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շինարարական</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ծրագրերի</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կատարման</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արդյունքի</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կամ</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դրա</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առանձին</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բաղադրիչի</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համար</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սահմանված</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երաշխիքային</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ժամկետի</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ընթացքում</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ի</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հայտ</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են</w:t>
      </w:r>
      <w:r w:rsidRPr="00CB0C48">
        <w:rPr>
          <w:rFonts w:ascii="GHEA Grapalat" w:hAnsi="GHEA Grapalat" w:cs="Arial"/>
          <w:sz w:val="20"/>
          <w:szCs w:val="20"/>
          <w:lang w:val="hy-AM"/>
        </w:rPr>
        <w:t xml:space="preserve"> </w:t>
      </w:r>
      <w:r w:rsidR="00B1343E" w:rsidRPr="00CB0C48">
        <w:rPr>
          <w:rFonts w:ascii="GHEA Grapalat" w:hAnsi="GHEA Grapalat" w:cs="Arial"/>
          <w:sz w:val="20"/>
          <w:szCs w:val="20"/>
        </w:rPr>
        <w:t>եկել</w:t>
      </w:r>
      <w:r w:rsidRPr="00CB0C48">
        <w:rPr>
          <w:rFonts w:ascii="GHEA Grapalat" w:hAnsi="GHEA Grapalat"/>
          <w:sz w:val="20"/>
          <w:szCs w:val="20"/>
          <w:lang w:val="hy-AM"/>
        </w:rPr>
        <w:t xml:space="preserve"> </w:t>
      </w:r>
      <w:r w:rsidRPr="00CB0C48">
        <w:rPr>
          <w:rFonts w:ascii="GHEA Grapalat" w:hAnsi="GHEA Grapalat"/>
          <w:sz w:val="20"/>
          <w:szCs w:val="20"/>
        </w:rPr>
        <w:t>կատարված</w:t>
      </w:r>
      <w:r w:rsidRPr="00CB0C48">
        <w:rPr>
          <w:rFonts w:ascii="GHEA Grapalat" w:hAnsi="GHEA Grapalat"/>
          <w:sz w:val="20"/>
          <w:szCs w:val="20"/>
          <w:lang w:val="es-ES"/>
        </w:rPr>
        <w:t xml:space="preserve"> </w:t>
      </w:r>
      <w:r w:rsidR="00B1343E" w:rsidRPr="00CB0C48">
        <w:rPr>
          <w:rFonts w:ascii="GHEA Grapalat" w:hAnsi="GHEA Grapalat"/>
          <w:sz w:val="20"/>
          <w:szCs w:val="20"/>
        </w:rPr>
        <w:t>ա</w:t>
      </w:r>
      <w:r w:rsidRPr="00CB0C48">
        <w:rPr>
          <w:rFonts w:ascii="GHEA Grapalat" w:hAnsi="GHEA Grapalat"/>
          <w:sz w:val="20"/>
          <w:szCs w:val="20"/>
        </w:rPr>
        <w:t>շխատանքի</w:t>
      </w:r>
      <w:r w:rsidRPr="00CB0C48">
        <w:rPr>
          <w:rFonts w:ascii="GHEA Grapalat" w:hAnsi="GHEA Grapalat"/>
          <w:sz w:val="20"/>
          <w:szCs w:val="20"/>
          <w:lang w:val="es-ES"/>
        </w:rPr>
        <w:t xml:space="preserve"> </w:t>
      </w:r>
      <w:r w:rsidRPr="00CB0C48">
        <w:rPr>
          <w:rFonts w:ascii="GHEA Grapalat" w:hAnsi="GHEA Grapalat" w:cs="Sylfaen"/>
          <w:sz w:val="20"/>
          <w:szCs w:val="20"/>
          <w:lang w:val="hy-AM"/>
        </w:rPr>
        <w:t>թերություններ</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ապա</w:t>
      </w:r>
      <w:r w:rsidRPr="00CB0C48">
        <w:rPr>
          <w:rFonts w:ascii="GHEA Grapalat" w:hAnsi="GHEA Grapalat" w:cs="Arial"/>
          <w:sz w:val="20"/>
          <w:szCs w:val="20"/>
          <w:lang w:val="hy-AM"/>
        </w:rPr>
        <w:t xml:space="preserve"> </w:t>
      </w:r>
      <w:r w:rsidRPr="00CB0C48">
        <w:rPr>
          <w:rFonts w:ascii="GHEA Grapalat" w:hAnsi="GHEA Grapalat" w:cs="Sylfaen"/>
          <w:sz w:val="20"/>
          <w:szCs w:val="20"/>
        </w:rPr>
        <w:t>Կ</w:t>
      </w:r>
      <w:r w:rsidRPr="00CB0C48">
        <w:rPr>
          <w:rFonts w:ascii="GHEA Grapalat" w:hAnsi="GHEA Grapalat" w:cs="Sylfaen"/>
          <w:sz w:val="20"/>
          <w:szCs w:val="20"/>
          <w:lang w:val="hy-AM"/>
        </w:rPr>
        <w:t>ապալառուն</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պարտավոր</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է</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իր</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հաշվին</w:t>
      </w:r>
      <w:r w:rsidRPr="00CB0C48">
        <w:rPr>
          <w:rFonts w:ascii="GHEA Grapalat" w:hAnsi="GHEA Grapalat" w:cs="Arial"/>
          <w:sz w:val="20"/>
          <w:szCs w:val="20"/>
          <w:lang w:val="hy-AM"/>
        </w:rPr>
        <w:t xml:space="preserve">, </w:t>
      </w:r>
      <w:r w:rsidRPr="00CB0C48">
        <w:rPr>
          <w:rFonts w:ascii="GHEA Grapalat" w:hAnsi="GHEA Grapalat" w:cs="Sylfaen"/>
          <w:sz w:val="20"/>
          <w:szCs w:val="20"/>
        </w:rPr>
        <w:t>Պ</w:t>
      </w:r>
      <w:r w:rsidRPr="00CB0C48">
        <w:rPr>
          <w:rFonts w:ascii="GHEA Grapalat" w:hAnsi="GHEA Grapalat" w:cs="Sylfaen"/>
          <w:sz w:val="20"/>
          <w:szCs w:val="20"/>
          <w:lang w:val="hy-AM"/>
        </w:rPr>
        <w:t>ատվիրատուի</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կողմից</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սահմանված</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ողջամիտ</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ժամկետում</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վերացնել</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թերությունները</w:t>
      </w:r>
      <w:r w:rsidRPr="00CB0C48">
        <w:rPr>
          <w:rFonts w:ascii="GHEA Grapalat" w:hAnsi="GHEA Grapalat" w:cs="Tahoma"/>
          <w:sz w:val="20"/>
          <w:szCs w:val="20"/>
          <w:lang w:val="hy-AM"/>
        </w:rPr>
        <w:t>։</w:t>
      </w:r>
      <w:r w:rsidRPr="00CB0C48">
        <w:rPr>
          <w:rFonts w:ascii="GHEA Grapalat" w:hAnsi="GHEA Grapalat"/>
          <w:sz w:val="20"/>
          <w:szCs w:val="20"/>
          <w:lang w:val="hy-AM"/>
        </w:rPr>
        <w:t xml:space="preserve"> </w:t>
      </w:r>
    </w:p>
    <w:p w:rsidR="00516665" w:rsidRPr="00CB0C48" w:rsidRDefault="00516665" w:rsidP="00516665">
      <w:pPr>
        <w:tabs>
          <w:tab w:val="left" w:pos="1276"/>
        </w:tabs>
        <w:ind w:firstLine="720"/>
        <w:jc w:val="both"/>
        <w:rPr>
          <w:rFonts w:ascii="GHEA Grapalat" w:hAnsi="GHEA Grapalat" w:cs="Times Armenian"/>
          <w:sz w:val="20"/>
          <w:szCs w:val="20"/>
          <w:lang w:val="hy-AM"/>
        </w:rPr>
      </w:pPr>
      <w:r w:rsidRPr="00C24E95">
        <w:rPr>
          <w:rFonts w:ascii="GHEA Grapalat" w:hAnsi="GHEA Grapalat"/>
          <w:b/>
          <w:i/>
          <w:sz w:val="20"/>
          <w:szCs w:val="20"/>
          <w:lang w:val="es-ES"/>
        </w:rPr>
        <w:t xml:space="preserve">3.4.9 </w:t>
      </w:r>
      <w:r w:rsidR="00B1343E" w:rsidRPr="00C24E95">
        <w:rPr>
          <w:rFonts w:ascii="GHEA Grapalat" w:hAnsi="GHEA Grapalat"/>
          <w:b/>
          <w:i/>
          <w:sz w:val="20"/>
          <w:szCs w:val="20"/>
          <w:lang w:val="es-ES"/>
        </w:rPr>
        <w:t>Պ</w:t>
      </w:r>
      <w:r w:rsidRPr="00C24E95">
        <w:rPr>
          <w:rFonts w:ascii="GHEA Grapalat" w:hAnsi="GHEA Grapalat" w:cs="Sylfaen"/>
          <w:b/>
          <w:i/>
          <w:sz w:val="20"/>
          <w:szCs w:val="20"/>
          <w:lang w:val="hy-AM"/>
        </w:rPr>
        <w:t>այմանագրով</w:t>
      </w:r>
      <w:r w:rsidRPr="00C24E95">
        <w:rPr>
          <w:rFonts w:ascii="GHEA Grapalat" w:hAnsi="GHEA Grapalat" w:cs="Times Armenian"/>
          <w:b/>
          <w:i/>
          <w:sz w:val="20"/>
          <w:szCs w:val="20"/>
          <w:lang w:val="es-ES"/>
        </w:rPr>
        <w:t xml:space="preserve"> </w:t>
      </w:r>
      <w:r w:rsidRPr="00C24E95">
        <w:rPr>
          <w:rFonts w:ascii="GHEA Grapalat" w:hAnsi="GHEA Grapalat" w:cs="Sylfaen"/>
          <w:b/>
          <w:i/>
          <w:sz w:val="20"/>
          <w:szCs w:val="20"/>
          <w:lang w:val="hy-AM"/>
        </w:rPr>
        <w:t>երաշխիքային</w:t>
      </w:r>
      <w:r w:rsidRPr="00C24E95">
        <w:rPr>
          <w:rFonts w:ascii="GHEA Grapalat" w:hAnsi="GHEA Grapalat" w:cs="Times Armenian"/>
          <w:b/>
          <w:i/>
          <w:sz w:val="20"/>
          <w:szCs w:val="20"/>
          <w:lang w:val="es-ES"/>
        </w:rPr>
        <w:t xml:space="preserve"> </w:t>
      </w:r>
      <w:r w:rsidRPr="00C24E95">
        <w:rPr>
          <w:rFonts w:ascii="GHEA Grapalat" w:hAnsi="GHEA Grapalat" w:cs="Sylfaen"/>
          <w:b/>
          <w:i/>
          <w:sz w:val="20"/>
          <w:szCs w:val="20"/>
          <w:lang w:val="hy-AM"/>
        </w:rPr>
        <w:t>ժամկետ</w:t>
      </w:r>
      <w:r w:rsidRPr="00C24E95">
        <w:rPr>
          <w:rFonts w:ascii="GHEA Grapalat" w:hAnsi="GHEA Grapalat" w:cs="Times Armenian"/>
          <w:b/>
          <w:i/>
          <w:sz w:val="20"/>
          <w:szCs w:val="20"/>
          <w:lang w:val="es-ES"/>
        </w:rPr>
        <w:t xml:space="preserve"> </w:t>
      </w:r>
      <w:r w:rsidRPr="00C24E95">
        <w:rPr>
          <w:rFonts w:ascii="GHEA Grapalat" w:hAnsi="GHEA Grapalat" w:cs="Sylfaen"/>
          <w:b/>
          <w:i/>
          <w:sz w:val="20"/>
          <w:szCs w:val="20"/>
          <w:lang w:val="hy-AM"/>
        </w:rPr>
        <w:t>է</w:t>
      </w:r>
      <w:r w:rsidRPr="00C24E95">
        <w:rPr>
          <w:rFonts w:ascii="GHEA Grapalat" w:hAnsi="GHEA Grapalat" w:cs="Times Armenian"/>
          <w:b/>
          <w:i/>
          <w:sz w:val="20"/>
          <w:szCs w:val="20"/>
          <w:lang w:val="es-ES"/>
        </w:rPr>
        <w:t xml:space="preserve"> </w:t>
      </w:r>
      <w:r w:rsidRPr="00C24E95">
        <w:rPr>
          <w:rFonts w:ascii="GHEA Grapalat" w:hAnsi="GHEA Grapalat" w:cs="Sylfaen"/>
          <w:b/>
          <w:i/>
          <w:sz w:val="20"/>
          <w:szCs w:val="20"/>
          <w:lang w:val="hy-AM"/>
        </w:rPr>
        <w:t>սահմանվում</w:t>
      </w:r>
      <w:r w:rsidRPr="00C24E95">
        <w:rPr>
          <w:rFonts w:ascii="GHEA Grapalat" w:hAnsi="GHEA Grapalat" w:cs="Times Armenian"/>
          <w:b/>
          <w:i/>
          <w:sz w:val="20"/>
          <w:szCs w:val="20"/>
          <w:lang w:val="es-ES"/>
        </w:rPr>
        <w:t xml:space="preserve"> </w:t>
      </w:r>
      <w:r w:rsidRPr="00C24E95">
        <w:rPr>
          <w:rFonts w:ascii="GHEA Grapalat" w:hAnsi="GHEA Grapalat" w:cs="Sylfaen"/>
          <w:b/>
          <w:i/>
          <w:sz w:val="20"/>
          <w:szCs w:val="20"/>
          <w:lang w:val="hy-AM"/>
        </w:rPr>
        <w:t>Պատվիրատուի</w:t>
      </w:r>
      <w:r w:rsidRPr="00C24E95">
        <w:rPr>
          <w:rFonts w:ascii="GHEA Grapalat" w:hAnsi="GHEA Grapalat" w:cs="Times Armenian"/>
          <w:b/>
          <w:i/>
          <w:sz w:val="20"/>
          <w:szCs w:val="20"/>
          <w:lang w:val="es-ES"/>
        </w:rPr>
        <w:t xml:space="preserve"> </w:t>
      </w:r>
      <w:r w:rsidRPr="00C24E95">
        <w:rPr>
          <w:rFonts w:ascii="GHEA Grapalat" w:hAnsi="GHEA Grapalat" w:cs="Sylfaen"/>
          <w:b/>
          <w:i/>
          <w:sz w:val="20"/>
          <w:szCs w:val="20"/>
          <w:lang w:val="hy-AM"/>
        </w:rPr>
        <w:t>կողմից</w:t>
      </w:r>
      <w:r w:rsidRPr="00C24E95">
        <w:rPr>
          <w:rFonts w:ascii="GHEA Grapalat" w:hAnsi="GHEA Grapalat" w:cs="Times Armenian"/>
          <w:b/>
          <w:i/>
          <w:sz w:val="20"/>
          <w:szCs w:val="20"/>
          <w:lang w:val="es-ES"/>
        </w:rPr>
        <w:t xml:space="preserve"> </w:t>
      </w:r>
      <w:r w:rsidRPr="00C24E95">
        <w:rPr>
          <w:rFonts w:ascii="GHEA Grapalat" w:hAnsi="GHEA Grapalat" w:cs="Sylfaen"/>
          <w:b/>
          <w:i/>
          <w:sz w:val="20"/>
          <w:szCs w:val="20"/>
          <w:lang w:val="hy-AM"/>
        </w:rPr>
        <w:t>ողջ</w:t>
      </w:r>
      <w:r w:rsidRPr="00C24E95">
        <w:rPr>
          <w:rFonts w:ascii="GHEA Grapalat" w:hAnsi="GHEA Grapalat" w:cs="Times Armenian"/>
          <w:b/>
          <w:i/>
          <w:sz w:val="20"/>
          <w:szCs w:val="20"/>
          <w:lang w:val="es-ES"/>
        </w:rPr>
        <w:t xml:space="preserve"> </w:t>
      </w:r>
      <w:r w:rsidRPr="00C24E95">
        <w:rPr>
          <w:rFonts w:ascii="GHEA Grapalat" w:hAnsi="GHEA Grapalat" w:cs="Sylfaen"/>
          <w:b/>
          <w:i/>
          <w:sz w:val="20"/>
          <w:szCs w:val="20"/>
          <w:lang w:val="hy-AM"/>
        </w:rPr>
        <w:t>ծավալով</w:t>
      </w:r>
      <w:r w:rsidRPr="00C24E95">
        <w:rPr>
          <w:rFonts w:ascii="GHEA Grapalat" w:hAnsi="GHEA Grapalat" w:cs="Times Armenian"/>
          <w:b/>
          <w:i/>
          <w:sz w:val="20"/>
          <w:szCs w:val="20"/>
          <w:lang w:val="es-ES"/>
        </w:rPr>
        <w:t xml:space="preserve"> Ա</w:t>
      </w:r>
      <w:r w:rsidRPr="00C24E95">
        <w:rPr>
          <w:rFonts w:ascii="GHEA Grapalat" w:hAnsi="GHEA Grapalat" w:cs="Sylfaen"/>
          <w:b/>
          <w:i/>
          <w:sz w:val="20"/>
          <w:szCs w:val="20"/>
          <w:lang w:val="hy-AM"/>
        </w:rPr>
        <w:t>շխատանքն</w:t>
      </w:r>
      <w:r w:rsidRPr="00C24E95">
        <w:rPr>
          <w:rFonts w:ascii="GHEA Grapalat" w:hAnsi="GHEA Grapalat" w:cs="Times Armenian"/>
          <w:b/>
          <w:i/>
          <w:sz w:val="20"/>
          <w:szCs w:val="20"/>
          <w:lang w:val="es-ES"/>
        </w:rPr>
        <w:t xml:space="preserve"> </w:t>
      </w:r>
      <w:r w:rsidRPr="00C24E95">
        <w:rPr>
          <w:rFonts w:ascii="GHEA Grapalat" w:hAnsi="GHEA Grapalat" w:cs="Sylfaen"/>
          <w:b/>
          <w:i/>
          <w:sz w:val="20"/>
          <w:szCs w:val="20"/>
          <w:lang w:val="hy-AM"/>
        </w:rPr>
        <w:t>ընդունվելու</w:t>
      </w:r>
      <w:r w:rsidRPr="00C24E95">
        <w:rPr>
          <w:rFonts w:ascii="GHEA Grapalat" w:hAnsi="GHEA Grapalat" w:cs="Times Armenian"/>
          <w:b/>
          <w:i/>
          <w:sz w:val="20"/>
          <w:szCs w:val="20"/>
          <w:lang w:val="es-ES"/>
        </w:rPr>
        <w:t xml:space="preserve"> </w:t>
      </w:r>
      <w:r w:rsidRPr="00C24E95">
        <w:rPr>
          <w:rFonts w:ascii="GHEA Grapalat" w:hAnsi="GHEA Grapalat" w:cs="Sylfaen"/>
          <w:b/>
          <w:i/>
          <w:sz w:val="20"/>
          <w:szCs w:val="20"/>
          <w:lang w:val="hy-AM"/>
        </w:rPr>
        <w:t>օրվան</w:t>
      </w:r>
      <w:r w:rsidRPr="00C24E95">
        <w:rPr>
          <w:rFonts w:ascii="GHEA Grapalat" w:hAnsi="GHEA Grapalat" w:cs="Times Armenian"/>
          <w:b/>
          <w:i/>
          <w:sz w:val="20"/>
          <w:szCs w:val="20"/>
          <w:lang w:val="es-ES"/>
        </w:rPr>
        <w:t xml:space="preserve"> </w:t>
      </w:r>
      <w:r w:rsidRPr="00C24E95">
        <w:rPr>
          <w:rFonts w:ascii="GHEA Grapalat" w:hAnsi="GHEA Grapalat" w:cs="Sylfaen"/>
          <w:b/>
          <w:i/>
          <w:sz w:val="20"/>
          <w:szCs w:val="20"/>
          <w:lang w:val="hy-AM"/>
        </w:rPr>
        <w:t>հաջորդող</w:t>
      </w:r>
      <w:r w:rsidRPr="00C24E95">
        <w:rPr>
          <w:rFonts w:ascii="GHEA Grapalat" w:hAnsi="GHEA Grapalat" w:cs="Times Armenian"/>
          <w:b/>
          <w:i/>
          <w:sz w:val="20"/>
          <w:szCs w:val="20"/>
          <w:lang w:val="es-ES"/>
        </w:rPr>
        <w:t xml:space="preserve"> </w:t>
      </w:r>
      <w:r w:rsidRPr="00C24E95">
        <w:rPr>
          <w:rFonts w:ascii="GHEA Grapalat" w:hAnsi="GHEA Grapalat" w:cs="Sylfaen"/>
          <w:b/>
          <w:i/>
          <w:sz w:val="20"/>
          <w:szCs w:val="20"/>
          <w:lang w:val="hy-AM"/>
        </w:rPr>
        <w:t>օրվանից</w:t>
      </w:r>
      <w:r w:rsidRPr="00C24E95">
        <w:rPr>
          <w:rFonts w:ascii="GHEA Grapalat" w:hAnsi="GHEA Grapalat" w:cs="Times Armenian"/>
          <w:b/>
          <w:i/>
          <w:sz w:val="20"/>
          <w:szCs w:val="20"/>
          <w:lang w:val="es-ES"/>
        </w:rPr>
        <w:t xml:space="preserve"> </w:t>
      </w:r>
      <w:r w:rsidRPr="00C24E95">
        <w:rPr>
          <w:rFonts w:ascii="GHEA Grapalat" w:hAnsi="GHEA Grapalat" w:cs="Sylfaen"/>
          <w:b/>
          <w:i/>
          <w:sz w:val="20"/>
          <w:szCs w:val="20"/>
          <w:lang w:val="hy-AM"/>
        </w:rPr>
        <w:t>հաշված</w:t>
      </w:r>
      <w:r w:rsidRPr="00C24E95">
        <w:rPr>
          <w:rFonts w:ascii="GHEA Grapalat" w:hAnsi="GHEA Grapalat" w:cs="Sylfaen"/>
          <w:b/>
          <w:i/>
          <w:sz w:val="20"/>
          <w:szCs w:val="20"/>
          <w:lang w:val="es-ES"/>
        </w:rPr>
        <w:t xml:space="preserve"> </w:t>
      </w:r>
      <w:r w:rsidR="00C24E95" w:rsidRPr="00C24E95">
        <w:rPr>
          <w:rFonts w:ascii="GHEA Grapalat" w:hAnsi="GHEA Grapalat" w:cs="Sylfaen"/>
          <w:b/>
          <w:i/>
          <w:sz w:val="20"/>
          <w:szCs w:val="20"/>
          <w:lang w:val="hy-AM"/>
        </w:rPr>
        <w:t>365</w:t>
      </w:r>
      <w:r w:rsidRPr="00C24E95">
        <w:rPr>
          <w:rFonts w:ascii="GHEA Grapalat" w:hAnsi="GHEA Grapalat" w:cs="Sylfaen"/>
          <w:b/>
          <w:i/>
          <w:sz w:val="20"/>
          <w:szCs w:val="20"/>
          <w:lang w:val="es-ES"/>
        </w:rPr>
        <w:t xml:space="preserve"> </w:t>
      </w:r>
      <w:r w:rsidRPr="00C24E95">
        <w:rPr>
          <w:rFonts w:ascii="GHEA Grapalat" w:hAnsi="GHEA Grapalat" w:cs="Sylfaen"/>
          <w:b/>
          <w:i/>
          <w:sz w:val="20"/>
          <w:szCs w:val="20"/>
          <w:lang w:val="hy-AM"/>
        </w:rPr>
        <w:t xml:space="preserve">օր (առնվազն 365 օրացուցային օր)։ Եթե երաշխիքային ժամկետի ընթացքում ի հայտ են </w:t>
      </w:r>
      <w:r w:rsidR="00B1343E" w:rsidRPr="00C24E95">
        <w:rPr>
          <w:rFonts w:ascii="GHEA Grapalat" w:hAnsi="GHEA Grapalat" w:cs="Sylfaen"/>
          <w:b/>
          <w:i/>
          <w:sz w:val="20"/>
          <w:szCs w:val="20"/>
          <w:lang w:val="hy-AM"/>
        </w:rPr>
        <w:t>եկել</w:t>
      </w:r>
      <w:r w:rsidRPr="00C24E95">
        <w:rPr>
          <w:rFonts w:ascii="GHEA Grapalat" w:hAnsi="GHEA Grapalat" w:cs="Sylfaen"/>
          <w:b/>
          <w:i/>
          <w:sz w:val="20"/>
          <w:szCs w:val="20"/>
          <w:lang w:val="hy-AM"/>
        </w:rPr>
        <w:t xml:space="preserve"> </w:t>
      </w:r>
      <w:r w:rsidRPr="00C24E95">
        <w:rPr>
          <w:rFonts w:ascii="GHEA Grapalat" w:hAnsi="GHEA Grapalat"/>
          <w:b/>
          <w:i/>
          <w:sz w:val="20"/>
          <w:szCs w:val="20"/>
          <w:lang w:val="hy-AM"/>
        </w:rPr>
        <w:t xml:space="preserve">կատարված Աշխատանքի </w:t>
      </w:r>
      <w:r w:rsidRPr="00C24E95">
        <w:rPr>
          <w:rFonts w:ascii="GHEA Grapalat" w:hAnsi="GHEA Grapalat" w:cs="Sylfaen"/>
          <w:b/>
          <w:i/>
          <w:sz w:val="20"/>
          <w:szCs w:val="20"/>
          <w:lang w:val="hy-AM"/>
        </w:rPr>
        <w:t>թերություններ, ապա Կապալառուն պարտավոր է իր հաշվին, Պատվիրատուի կողմից սահմանված ողջամիտ ժամկետում վերացնել թերությունները</w:t>
      </w:r>
      <w:r w:rsidR="00D03EDC" w:rsidRPr="00C24E95">
        <w:rPr>
          <w:rFonts w:ascii="GHEA Grapalat" w:hAnsi="GHEA Grapalat" w:cs="Sylfaen"/>
          <w:b/>
          <w:i/>
          <w:sz w:val="20"/>
          <w:szCs w:val="20"/>
          <w:vertAlign w:val="superscript"/>
          <w:lang w:val="hy-AM"/>
        </w:rPr>
        <w:t>29</w:t>
      </w:r>
      <w:r w:rsidRPr="00364C88">
        <w:rPr>
          <w:rStyle w:val="af6"/>
          <w:rFonts w:ascii="GHEA Grapalat" w:hAnsi="GHEA Grapalat" w:cs="Sylfaen"/>
          <w:color w:val="FFFFFF"/>
          <w:sz w:val="20"/>
          <w:szCs w:val="20"/>
          <w:lang w:val="hy-AM"/>
        </w:rPr>
        <w:footnoteReference w:id="20"/>
      </w:r>
      <w:r w:rsidRPr="00CB0C48">
        <w:rPr>
          <w:rFonts w:ascii="GHEA Grapalat" w:hAnsi="GHEA Grapalat" w:cs="Sylfaen"/>
          <w:sz w:val="20"/>
          <w:szCs w:val="20"/>
          <w:lang w:val="hy-AM"/>
        </w:rPr>
        <w:t>:</w:t>
      </w:r>
    </w:p>
    <w:p w:rsidR="00516665" w:rsidRPr="00CB0C48" w:rsidRDefault="00516665" w:rsidP="00516665">
      <w:pPr>
        <w:tabs>
          <w:tab w:val="left" w:pos="1276"/>
        </w:tabs>
        <w:ind w:firstLine="720"/>
        <w:jc w:val="both"/>
        <w:rPr>
          <w:rFonts w:ascii="GHEA Grapalat" w:hAnsi="GHEA Grapalat" w:cs="Times Armenian"/>
          <w:sz w:val="20"/>
          <w:szCs w:val="20"/>
          <w:lang w:val="es-ES"/>
        </w:rPr>
      </w:pPr>
      <w:r w:rsidRPr="00CB0C48">
        <w:rPr>
          <w:rFonts w:ascii="GHEA Grapalat" w:hAnsi="GHEA Grapalat" w:cs="Times Armenian"/>
          <w:sz w:val="20"/>
          <w:szCs w:val="20"/>
          <w:lang w:val="es-ES"/>
        </w:rPr>
        <w:t xml:space="preserve">3.4.10 </w:t>
      </w:r>
      <w:r w:rsidRPr="00CB0C48">
        <w:rPr>
          <w:rFonts w:ascii="GHEA Grapalat" w:hAnsi="GHEA Grapalat" w:cs="Sylfaen"/>
          <w:sz w:val="20"/>
          <w:szCs w:val="20"/>
          <w:lang w:val="hy-AM"/>
        </w:rPr>
        <w:t>Կապալի</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օբյեկտի</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դրա</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առանձին</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մասերի</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կոնստրուկցիաներ</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և</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այլն</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և</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օգտագործված</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նյութերի</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երաշխիքային</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ժամկետներին</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ներկայացվող</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նվազագույն</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պահանջները</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ներկայացված</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են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պայմանագրի</w:t>
      </w:r>
      <w:r w:rsidRPr="00CB0C48">
        <w:rPr>
          <w:rFonts w:ascii="GHEA Grapalat" w:hAnsi="GHEA Grapalat" w:cs="Times Armenian"/>
          <w:sz w:val="20"/>
          <w:szCs w:val="20"/>
          <w:lang w:val="es-ES"/>
        </w:rPr>
        <w:t xml:space="preserve"> N – </w:t>
      </w:r>
      <w:r w:rsidRPr="00CB0C48">
        <w:rPr>
          <w:rFonts w:ascii="GHEA Grapalat" w:hAnsi="GHEA Grapalat" w:cs="Sylfaen"/>
          <w:sz w:val="20"/>
          <w:szCs w:val="20"/>
          <w:lang w:val="pt-BR"/>
        </w:rPr>
        <w:t>Հավելվածում</w:t>
      </w:r>
      <w:r w:rsidR="00D03EDC">
        <w:rPr>
          <w:rFonts w:ascii="GHEA Grapalat" w:hAnsi="GHEA Grapalat" w:cs="Sylfaen"/>
          <w:sz w:val="20"/>
          <w:szCs w:val="20"/>
          <w:vertAlign w:val="superscript"/>
          <w:lang w:val="pt-BR"/>
        </w:rPr>
        <w:t>30</w:t>
      </w:r>
      <w:r w:rsidRPr="00364C88">
        <w:rPr>
          <w:rStyle w:val="af6"/>
          <w:rFonts w:ascii="GHEA Grapalat" w:hAnsi="GHEA Grapalat" w:cs="Sylfaen"/>
          <w:color w:val="FFFFFF"/>
          <w:sz w:val="20"/>
          <w:szCs w:val="20"/>
          <w:lang w:val="pt-BR"/>
        </w:rPr>
        <w:footnoteReference w:id="21"/>
      </w:r>
      <w:r w:rsidRPr="00CB0C48">
        <w:rPr>
          <w:rFonts w:ascii="GHEA Grapalat" w:hAnsi="GHEA Grapalat" w:cs="Tahoma"/>
          <w:sz w:val="20"/>
          <w:szCs w:val="20"/>
          <w:lang w:val="es-ES"/>
        </w:rPr>
        <w:t>։</w:t>
      </w:r>
      <w:r w:rsidRPr="00CB0C48">
        <w:rPr>
          <w:rFonts w:ascii="GHEA Grapalat" w:hAnsi="GHEA Grapalat" w:cs="Times Armenian"/>
          <w:sz w:val="20"/>
          <w:szCs w:val="20"/>
          <w:lang w:val="es-ES"/>
        </w:rPr>
        <w:t xml:space="preserve"> </w:t>
      </w:r>
    </w:p>
    <w:p w:rsidR="00516665" w:rsidRPr="00CB0C48" w:rsidRDefault="00516665" w:rsidP="00516665">
      <w:pPr>
        <w:tabs>
          <w:tab w:val="left" w:pos="1276"/>
        </w:tabs>
        <w:ind w:firstLine="720"/>
        <w:jc w:val="both"/>
        <w:rPr>
          <w:rFonts w:ascii="GHEA Grapalat" w:hAnsi="GHEA Grapalat"/>
          <w:sz w:val="20"/>
          <w:szCs w:val="20"/>
          <w:lang w:val="es-ES"/>
        </w:rPr>
      </w:pPr>
      <w:r w:rsidRPr="00CB0C48">
        <w:rPr>
          <w:rFonts w:ascii="GHEA Grapalat" w:hAnsi="GHEA Grapalat" w:cs="Times Armenian"/>
          <w:sz w:val="20"/>
          <w:szCs w:val="20"/>
          <w:lang w:val="es-ES"/>
        </w:rPr>
        <w:t xml:space="preserve">3.4.11  </w:t>
      </w:r>
      <w:r w:rsidR="00B1343E" w:rsidRPr="00CB0C48">
        <w:rPr>
          <w:rFonts w:ascii="GHEA Grapalat" w:hAnsi="GHEA Grapalat" w:cs="Times Armenian"/>
          <w:sz w:val="20"/>
          <w:szCs w:val="20"/>
          <w:lang w:val="es-ES"/>
        </w:rPr>
        <w:t>Պ</w:t>
      </w:r>
      <w:r w:rsidRPr="00CB0C48">
        <w:rPr>
          <w:rFonts w:ascii="GHEA Grapalat" w:hAnsi="GHEA Grapalat" w:cs="Sylfaen"/>
          <w:sz w:val="20"/>
          <w:szCs w:val="20"/>
          <w:lang w:val="pt-BR"/>
        </w:rPr>
        <w:t>այմանագրի</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կատարման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ապահովման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գործողության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ընթացքում</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լուծարման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կամ</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սնանկացման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գործընթաց</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սկսելու</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դեպքում</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դրա</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մասին</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նախապես</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գրավոր</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տեղեկացնել</w:t>
      </w:r>
      <w:r w:rsidRPr="00CB0C48">
        <w:rPr>
          <w:rFonts w:ascii="GHEA Grapalat" w:hAnsi="GHEA Grapalat" w:cs="Times Armenian"/>
          <w:sz w:val="20"/>
          <w:szCs w:val="20"/>
          <w:lang w:val="es-ES"/>
        </w:rPr>
        <w:t xml:space="preserve"> </w:t>
      </w:r>
      <w:r w:rsidRPr="00CB0C48">
        <w:rPr>
          <w:rFonts w:ascii="GHEA Grapalat" w:hAnsi="GHEA Grapalat" w:cs="Sylfaen"/>
          <w:sz w:val="20"/>
          <w:szCs w:val="20"/>
          <w:lang w:val="pt-BR"/>
        </w:rPr>
        <w:t>Պատվիրատուին</w:t>
      </w:r>
      <w:r w:rsidRPr="00CB0C48">
        <w:rPr>
          <w:rFonts w:ascii="GHEA Grapalat" w:hAnsi="GHEA Grapalat" w:cs="Tahoma"/>
          <w:sz w:val="20"/>
          <w:szCs w:val="20"/>
          <w:lang w:val="es-ES"/>
        </w:rPr>
        <w:t>։</w:t>
      </w:r>
    </w:p>
    <w:p w:rsidR="00516665" w:rsidRPr="00CB0C48" w:rsidRDefault="00516665" w:rsidP="00516665">
      <w:pPr>
        <w:tabs>
          <w:tab w:val="left" w:pos="1276"/>
        </w:tabs>
        <w:ind w:firstLine="720"/>
        <w:jc w:val="both"/>
        <w:rPr>
          <w:rFonts w:ascii="GHEA Grapalat" w:hAnsi="GHEA Grapalat" w:cs="Sylfaen"/>
          <w:sz w:val="16"/>
          <w:szCs w:val="16"/>
          <w:u w:val="single"/>
          <w:lang w:val="es-ES"/>
        </w:rPr>
      </w:pPr>
    </w:p>
    <w:p w:rsidR="00516665" w:rsidRPr="00CB0C48" w:rsidRDefault="00516665" w:rsidP="00516665">
      <w:pPr>
        <w:tabs>
          <w:tab w:val="left" w:pos="1276"/>
        </w:tabs>
        <w:ind w:firstLine="720"/>
        <w:jc w:val="both"/>
        <w:rPr>
          <w:rFonts w:ascii="GHEA Grapalat" w:hAnsi="GHEA Grapalat"/>
          <w:b/>
          <w:sz w:val="20"/>
          <w:szCs w:val="20"/>
          <w:lang w:val="es-ES"/>
        </w:rPr>
      </w:pPr>
      <w:r w:rsidRPr="00CB0C48">
        <w:rPr>
          <w:rFonts w:ascii="GHEA Grapalat" w:hAnsi="GHEA Grapalat"/>
          <w:b/>
          <w:sz w:val="20"/>
          <w:szCs w:val="20"/>
          <w:lang w:val="es-ES"/>
        </w:rPr>
        <w:t xml:space="preserve">4. </w:t>
      </w:r>
      <w:r w:rsidRPr="00CB0C48">
        <w:rPr>
          <w:rFonts w:ascii="GHEA Grapalat" w:hAnsi="GHEA Grapalat" w:cs="Sylfaen"/>
          <w:b/>
          <w:sz w:val="20"/>
          <w:szCs w:val="20"/>
          <w:lang w:val="pt-BR"/>
        </w:rPr>
        <w:t>ԱՇԽԱՏԱՆՔԻ</w:t>
      </w:r>
      <w:r w:rsidRPr="00CB0C48">
        <w:rPr>
          <w:rFonts w:ascii="GHEA Grapalat" w:hAnsi="GHEA Grapalat" w:cs="Times Armenian"/>
          <w:b/>
          <w:sz w:val="20"/>
          <w:szCs w:val="20"/>
          <w:lang w:val="es-ES"/>
        </w:rPr>
        <w:t xml:space="preserve"> </w:t>
      </w:r>
      <w:r w:rsidRPr="00CB0C48">
        <w:rPr>
          <w:rFonts w:ascii="GHEA Grapalat" w:hAnsi="GHEA Grapalat" w:cs="Sylfaen"/>
          <w:b/>
          <w:sz w:val="20"/>
          <w:szCs w:val="20"/>
          <w:lang w:val="pt-BR"/>
        </w:rPr>
        <w:t>ՀԱՆՁՆՄԱՆ</w:t>
      </w:r>
      <w:r w:rsidRPr="00CB0C48">
        <w:rPr>
          <w:rFonts w:ascii="GHEA Grapalat" w:hAnsi="GHEA Grapalat" w:cs="Times Armenian"/>
          <w:b/>
          <w:sz w:val="20"/>
          <w:szCs w:val="20"/>
          <w:lang w:val="es-ES"/>
        </w:rPr>
        <w:t xml:space="preserve"> </w:t>
      </w:r>
      <w:r w:rsidRPr="00CB0C48">
        <w:rPr>
          <w:rFonts w:ascii="GHEA Grapalat" w:hAnsi="GHEA Grapalat" w:cs="Sylfaen"/>
          <w:b/>
          <w:sz w:val="20"/>
          <w:szCs w:val="20"/>
          <w:lang w:val="pt-BR"/>
        </w:rPr>
        <w:t>ԵՎ</w:t>
      </w:r>
      <w:r w:rsidRPr="00CB0C48">
        <w:rPr>
          <w:rFonts w:ascii="GHEA Grapalat" w:hAnsi="GHEA Grapalat" w:cs="Times Armenian"/>
          <w:b/>
          <w:sz w:val="20"/>
          <w:szCs w:val="20"/>
          <w:lang w:val="es-ES"/>
        </w:rPr>
        <w:t xml:space="preserve"> </w:t>
      </w:r>
      <w:r w:rsidRPr="00CB0C48">
        <w:rPr>
          <w:rFonts w:ascii="GHEA Grapalat" w:hAnsi="GHEA Grapalat" w:cs="Sylfaen"/>
          <w:b/>
          <w:sz w:val="20"/>
          <w:szCs w:val="20"/>
          <w:lang w:val="pt-BR"/>
        </w:rPr>
        <w:t>ԸՆԴՈՒՆՄԱՆ</w:t>
      </w:r>
      <w:r w:rsidRPr="00CB0C48">
        <w:rPr>
          <w:rFonts w:ascii="GHEA Grapalat" w:hAnsi="GHEA Grapalat" w:cs="Times Armenian"/>
          <w:b/>
          <w:sz w:val="20"/>
          <w:szCs w:val="20"/>
          <w:lang w:val="es-ES"/>
        </w:rPr>
        <w:t xml:space="preserve"> </w:t>
      </w:r>
      <w:r w:rsidRPr="00CB0C48">
        <w:rPr>
          <w:rFonts w:ascii="GHEA Grapalat" w:hAnsi="GHEA Grapalat" w:cs="Sylfaen"/>
          <w:b/>
          <w:sz w:val="20"/>
          <w:szCs w:val="20"/>
          <w:lang w:val="pt-BR"/>
        </w:rPr>
        <w:t>ԿԱՐԳԸ</w:t>
      </w:r>
    </w:p>
    <w:p w:rsidR="00105C2F" w:rsidRPr="001D24CC" w:rsidRDefault="00105C2F" w:rsidP="00105C2F">
      <w:pPr>
        <w:ind w:firstLine="720"/>
        <w:jc w:val="both"/>
        <w:rPr>
          <w:rFonts w:ascii="GHEA Grapalat" w:hAnsi="GHEA Grapalat" w:cs="Sylfaen"/>
          <w:sz w:val="20"/>
          <w:szCs w:val="20"/>
          <w:lang w:val="es-ES"/>
        </w:rPr>
      </w:pPr>
      <w:r w:rsidRPr="001D24CC">
        <w:rPr>
          <w:rFonts w:ascii="GHEA Grapalat" w:hAnsi="GHEA Grapalat"/>
          <w:sz w:val="20"/>
          <w:szCs w:val="20"/>
          <w:lang w:val="es-ES"/>
        </w:rPr>
        <w:t>4</w:t>
      </w:r>
      <w:r w:rsidRPr="001D24CC">
        <w:rPr>
          <w:rFonts w:ascii="GHEA Grapalat" w:hAnsi="GHEA Grapalat"/>
          <w:sz w:val="20"/>
          <w:szCs w:val="20"/>
          <w:lang w:val="hy-AM"/>
        </w:rPr>
        <w:t>.</w:t>
      </w:r>
      <w:r w:rsidRPr="001D24CC">
        <w:rPr>
          <w:rFonts w:ascii="GHEA Grapalat" w:hAnsi="GHEA Grapalat"/>
          <w:sz w:val="20"/>
          <w:szCs w:val="20"/>
          <w:lang w:val="es-ES"/>
        </w:rPr>
        <w:t>1</w:t>
      </w:r>
      <w:r w:rsidRPr="001D24CC">
        <w:rPr>
          <w:rFonts w:ascii="GHEA Grapalat" w:hAnsi="GHEA Grapalat"/>
          <w:sz w:val="20"/>
          <w:szCs w:val="20"/>
          <w:lang w:val="hy-AM"/>
        </w:rPr>
        <w:t xml:space="preserve"> </w:t>
      </w:r>
      <w:r w:rsidRPr="001D24CC">
        <w:rPr>
          <w:rFonts w:ascii="GHEA Grapalat" w:hAnsi="GHEA Grapalat"/>
          <w:sz w:val="20"/>
          <w:szCs w:val="20"/>
        </w:rPr>
        <w:t>Կատարված</w:t>
      </w:r>
      <w:r w:rsidRPr="001D24CC">
        <w:rPr>
          <w:rFonts w:ascii="GHEA Grapalat" w:hAnsi="GHEA Grapalat"/>
          <w:sz w:val="20"/>
          <w:szCs w:val="20"/>
          <w:lang w:val="es-ES"/>
        </w:rPr>
        <w:t xml:space="preserve"> </w:t>
      </w:r>
      <w:r w:rsidRPr="001D24CC">
        <w:rPr>
          <w:rFonts w:ascii="GHEA Grapalat" w:hAnsi="GHEA Grapalat"/>
          <w:sz w:val="20"/>
          <w:szCs w:val="20"/>
        </w:rPr>
        <w:t>աշխատանքը</w:t>
      </w:r>
      <w:r w:rsidRPr="001D24CC">
        <w:rPr>
          <w:rFonts w:ascii="GHEA Grapalat" w:hAnsi="GHEA Grapalat"/>
          <w:sz w:val="20"/>
          <w:szCs w:val="20"/>
          <w:lang w:val="es-ES"/>
        </w:rPr>
        <w:t xml:space="preserve"> </w:t>
      </w:r>
      <w:r w:rsidRPr="001D24CC">
        <w:rPr>
          <w:rFonts w:ascii="GHEA Grapalat" w:hAnsi="GHEA Grapalat" w:cs="Sylfaen"/>
          <w:sz w:val="20"/>
          <w:szCs w:val="20"/>
          <w:lang w:val="hy-AM"/>
        </w:rPr>
        <w:t xml:space="preserve">ընդունվում </w:t>
      </w:r>
      <w:r w:rsidRPr="001D24CC">
        <w:rPr>
          <w:rFonts w:ascii="GHEA Grapalat" w:hAnsi="GHEA Grapalat" w:cs="Sylfaen"/>
          <w:sz w:val="20"/>
          <w:szCs w:val="20"/>
        </w:rPr>
        <w:t>է</w:t>
      </w:r>
      <w:r w:rsidRPr="001D24CC">
        <w:rPr>
          <w:rFonts w:ascii="GHEA Grapalat" w:hAnsi="GHEA Grapalat" w:cs="Sylfaen"/>
          <w:sz w:val="20"/>
          <w:szCs w:val="20"/>
          <w:lang w:val="hy-AM"/>
        </w:rPr>
        <w:t xml:space="preserve"> </w:t>
      </w:r>
      <w:r w:rsidRPr="001D24CC">
        <w:rPr>
          <w:rFonts w:ascii="GHEA Grapalat" w:hAnsi="GHEA Grapalat" w:cs="Sylfaen"/>
          <w:sz w:val="20"/>
          <w:szCs w:val="20"/>
        </w:rPr>
        <w:t>Պատվիրատու</w:t>
      </w:r>
      <w:r w:rsidRPr="001D24CC">
        <w:rPr>
          <w:rFonts w:ascii="GHEA Grapalat" w:hAnsi="GHEA Grapalat" w:cs="Sylfaen"/>
          <w:sz w:val="20"/>
          <w:szCs w:val="20"/>
          <w:lang w:val="hy-AM"/>
        </w:rPr>
        <w:t xml:space="preserve">ի և </w:t>
      </w:r>
      <w:r w:rsidRPr="001D24CC">
        <w:rPr>
          <w:rFonts w:ascii="GHEA Grapalat" w:hAnsi="GHEA Grapalat" w:cs="Sylfaen"/>
          <w:sz w:val="20"/>
          <w:szCs w:val="20"/>
        </w:rPr>
        <w:t>Կապալառու</w:t>
      </w:r>
      <w:r w:rsidRPr="001D24CC">
        <w:rPr>
          <w:rFonts w:ascii="GHEA Grapalat" w:hAnsi="GHEA Grapalat" w:cs="Sylfaen"/>
          <w:sz w:val="20"/>
          <w:szCs w:val="20"/>
          <w:lang w:val="hy-AM"/>
        </w:rPr>
        <w:t>ի միջև հանձնման-ընդունման արձանագրության ստորագրմամբ</w:t>
      </w:r>
      <w:r w:rsidRPr="001D24CC">
        <w:rPr>
          <w:rFonts w:ascii="GHEA Grapalat" w:hAnsi="GHEA Grapalat" w:cs="Sylfaen"/>
          <w:sz w:val="20"/>
          <w:szCs w:val="20"/>
          <w:lang w:val="es-ES"/>
        </w:rPr>
        <w:t xml:space="preserve">: </w:t>
      </w:r>
      <w:r w:rsidRPr="001D24CC">
        <w:rPr>
          <w:rFonts w:ascii="GHEA Grapalat" w:hAnsi="GHEA Grapalat" w:cs="Sylfaen"/>
          <w:sz w:val="20"/>
          <w:szCs w:val="20"/>
        </w:rPr>
        <w:t>Աշխատանքը</w:t>
      </w:r>
      <w:r w:rsidRPr="001D24CC">
        <w:rPr>
          <w:rFonts w:ascii="GHEA Grapalat" w:hAnsi="GHEA Grapalat" w:cs="Sylfaen"/>
          <w:sz w:val="20"/>
          <w:szCs w:val="20"/>
          <w:lang w:val="es-ES"/>
        </w:rPr>
        <w:t xml:space="preserve"> </w:t>
      </w:r>
      <w:r w:rsidRPr="001D24CC">
        <w:rPr>
          <w:rFonts w:ascii="GHEA Grapalat" w:hAnsi="GHEA Grapalat" w:cs="Sylfaen"/>
          <w:sz w:val="20"/>
          <w:szCs w:val="20"/>
        </w:rPr>
        <w:t>Պատվիրատու</w:t>
      </w:r>
      <w:r w:rsidRPr="001D24CC">
        <w:rPr>
          <w:rFonts w:ascii="GHEA Grapalat" w:hAnsi="GHEA Grapalat" w:cs="Sylfaen"/>
          <w:sz w:val="20"/>
          <w:szCs w:val="20"/>
          <w:lang w:val="hy-AM"/>
        </w:rPr>
        <w:t xml:space="preserve">ին հանձնելու փաստը ֆիքսվում է </w:t>
      </w:r>
      <w:r w:rsidRPr="001D24CC">
        <w:rPr>
          <w:rFonts w:ascii="GHEA Grapalat" w:hAnsi="GHEA Grapalat" w:cs="Sylfaen"/>
          <w:sz w:val="20"/>
          <w:szCs w:val="20"/>
        </w:rPr>
        <w:t>Պատվիրատուի</w:t>
      </w:r>
      <w:r w:rsidRPr="001D24CC">
        <w:rPr>
          <w:rFonts w:ascii="GHEA Grapalat" w:hAnsi="GHEA Grapalat" w:cs="Sylfaen"/>
          <w:sz w:val="20"/>
          <w:szCs w:val="20"/>
          <w:lang w:val="es-ES"/>
        </w:rPr>
        <w:t xml:space="preserve"> </w:t>
      </w:r>
      <w:r w:rsidRPr="001D24CC">
        <w:rPr>
          <w:rFonts w:ascii="GHEA Grapalat" w:hAnsi="GHEA Grapalat" w:cs="Sylfaen"/>
          <w:sz w:val="20"/>
          <w:szCs w:val="20"/>
        </w:rPr>
        <w:t>և</w:t>
      </w:r>
      <w:r w:rsidRPr="001D24CC">
        <w:rPr>
          <w:rFonts w:ascii="GHEA Grapalat" w:hAnsi="GHEA Grapalat" w:cs="Sylfaen"/>
          <w:sz w:val="20"/>
          <w:szCs w:val="20"/>
          <w:lang w:val="es-ES"/>
        </w:rPr>
        <w:t xml:space="preserve"> </w:t>
      </w:r>
      <w:r w:rsidRPr="001D24CC">
        <w:rPr>
          <w:rFonts w:ascii="GHEA Grapalat" w:hAnsi="GHEA Grapalat" w:cs="Sylfaen"/>
          <w:sz w:val="20"/>
          <w:szCs w:val="20"/>
        </w:rPr>
        <w:t>Կապալառու</w:t>
      </w:r>
      <w:r w:rsidRPr="001D24CC">
        <w:rPr>
          <w:rFonts w:ascii="GHEA Grapalat" w:hAnsi="GHEA Grapalat" w:cs="Sylfaen"/>
          <w:sz w:val="20"/>
          <w:szCs w:val="20"/>
          <w:lang w:val="hy-AM"/>
        </w:rPr>
        <w:t>ի</w:t>
      </w:r>
      <w:r w:rsidRPr="001D24CC">
        <w:rPr>
          <w:rFonts w:ascii="GHEA Grapalat" w:hAnsi="GHEA Grapalat" w:cs="Sylfaen"/>
          <w:sz w:val="20"/>
          <w:szCs w:val="20"/>
          <w:lang w:val="es-ES"/>
        </w:rPr>
        <w:t xml:space="preserve"> </w:t>
      </w:r>
      <w:r w:rsidRPr="001D24CC">
        <w:rPr>
          <w:rFonts w:ascii="GHEA Grapalat" w:hAnsi="GHEA Grapalat" w:cs="Sylfaen"/>
          <w:sz w:val="20"/>
          <w:szCs w:val="20"/>
        </w:rPr>
        <w:t>միջև</w:t>
      </w:r>
      <w:r w:rsidRPr="001D24CC">
        <w:rPr>
          <w:rFonts w:ascii="GHEA Grapalat" w:hAnsi="GHEA Grapalat" w:cs="Sylfaen"/>
          <w:sz w:val="20"/>
          <w:szCs w:val="20"/>
          <w:lang w:val="es-ES"/>
        </w:rPr>
        <w:t xml:space="preserve"> </w:t>
      </w:r>
      <w:r w:rsidRPr="001D24CC">
        <w:rPr>
          <w:rFonts w:ascii="GHEA Grapalat" w:hAnsi="GHEA Grapalat" w:cs="Sylfaen"/>
          <w:sz w:val="20"/>
          <w:szCs w:val="20"/>
          <w:lang w:val="hy-AM"/>
        </w:rPr>
        <w:t>երկկողմ հաստատված փաստաթղթով՝ նշելով փաստաթղթի կազմման ամսաթիվը</w:t>
      </w:r>
      <w:r w:rsidRPr="001D24CC">
        <w:rPr>
          <w:rFonts w:ascii="GHEA Grapalat" w:hAnsi="GHEA Grapalat" w:cs="Sylfaen"/>
          <w:sz w:val="20"/>
          <w:szCs w:val="20"/>
          <w:lang w:val="es-ES"/>
        </w:rPr>
        <w:t xml:space="preserve">: </w:t>
      </w:r>
    </w:p>
    <w:p w:rsidR="00105C2F" w:rsidRPr="001D24CC" w:rsidRDefault="00105C2F" w:rsidP="00105C2F">
      <w:pPr>
        <w:ind w:firstLine="720"/>
        <w:jc w:val="both"/>
        <w:rPr>
          <w:rFonts w:ascii="GHEA Grapalat" w:hAnsi="GHEA Grapalat" w:cs="Sylfaen"/>
          <w:sz w:val="20"/>
          <w:szCs w:val="20"/>
          <w:lang w:val="es-ES"/>
        </w:rPr>
      </w:pPr>
      <w:r w:rsidRPr="001D24CC">
        <w:rPr>
          <w:rFonts w:ascii="GHEA Grapalat" w:hAnsi="GHEA Grapalat" w:cs="Sylfaen"/>
          <w:sz w:val="20"/>
          <w:szCs w:val="20"/>
        </w:rPr>
        <w:t>Մինչև</w:t>
      </w:r>
      <w:r w:rsidRPr="001D24CC">
        <w:rPr>
          <w:rFonts w:ascii="GHEA Grapalat" w:hAnsi="GHEA Grapalat" w:cs="Sylfaen"/>
          <w:sz w:val="20"/>
          <w:szCs w:val="20"/>
          <w:lang w:val="es-ES"/>
        </w:rPr>
        <w:t xml:space="preserve"> </w:t>
      </w:r>
      <w:r w:rsidRPr="001D24CC">
        <w:rPr>
          <w:rFonts w:ascii="GHEA Grapalat" w:hAnsi="GHEA Grapalat" w:cs="Sylfaen"/>
          <w:sz w:val="20"/>
          <w:szCs w:val="20"/>
        </w:rPr>
        <w:t>պայմանագրով</w:t>
      </w:r>
      <w:r w:rsidRPr="001D24CC">
        <w:rPr>
          <w:rFonts w:ascii="GHEA Grapalat" w:hAnsi="GHEA Grapalat" w:cs="Sylfaen"/>
          <w:sz w:val="20"/>
          <w:szCs w:val="20"/>
          <w:lang w:val="es-ES"/>
        </w:rPr>
        <w:t xml:space="preserve"> </w:t>
      </w:r>
      <w:r w:rsidRPr="001D24CC">
        <w:rPr>
          <w:rFonts w:ascii="GHEA Grapalat" w:hAnsi="GHEA Grapalat" w:cs="Sylfaen"/>
          <w:sz w:val="20"/>
          <w:szCs w:val="20"/>
        </w:rPr>
        <w:t>աշխատանքի</w:t>
      </w:r>
      <w:r w:rsidRPr="001D24CC">
        <w:rPr>
          <w:rFonts w:ascii="GHEA Grapalat" w:hAnsi="GHEA Grapalat" w:cs="Sylfaen"/>
          <w:sz w:val="20"/>
          <w:szCs w:val="20"/>
          <w:lang w:val="es-ES"/>
        </w:rPr>
        <w:t xml:space="preserve"> </w:t>
      </w:r>
      <w:r w:rsidRPr="001D24CC">
        <w:rPr>
          <w:rFonts w:ascii="GHEA Grapalat" w:hAnsi="GHEA Grapalat" w:cs="Sylfaen"/>
          <w:sz w:val="20"/>
          <w:szCs w:val="20"/>
        </w:rPr>
        <w:t>կատարման</w:t>
      </w:r>
      <w:r w:rsidRPr="001D24CC">
        <w:rPr>
          <w:rFonts w:ascii="GHEA Grapalat" w:hAnsi="GHEA Grapalat" w:cs="Sylfaen"/>
          <w:sz w:val="20"/>
          <w:szCs w:val="20"/>
          <w:lang w:val="es-ES"/>
        </w:rPr>
        <w:t xml:space="preserve"> </w:t>
      </w:r>
      <w:r w:rsidRPr="001D24CC">
        <w:rPr>
          <w:rFonts w:ascii="GHEA Grapalat" w:hAnsi="GHEA Grapalat" w:cs="Sylfaen"/>
          <w:sz w:val="20"/>
          <w:szCs w:val="20"/>
        </w:rPr>
        <w:t>համար</w:t>
      </w:r>
      <w:r w:rsidRPr="001D24CC">
        <w:rPr>
          <w:rFonts w:ascii="GHEA Grapalat" w:hAnsi="GHEA Grapalat" w:cs="Sylfaen"/>
          <w:sz w:val="20"/>
          <w:szCs w:val="20"/>
          <w:lang w:val="es-ES"/>
        </w:rPr>
        <w:t xml:space="preserve"> </w:t>
      </w:r>
      <w:r w:rsidRPr="001D24CC">
        <w:rPr>
          <w:rFonts w:ascii="GHEA Grapalat" w:hAnsi="GHEA Grapalat" w:cs="Sylfaen"/>
          <w:sz w:val="20"/>
          <w:szCs w:val="20"/>
        </w:rPr>
        <w:t>նախատեսված</w:t>
      </w:r>
      <w:r w:rsidRPr="001D24CC">
        <w:rPr>
          <w:rFonts w:ascii="GHEA Grapalat" w:hAnsi="GHEA Grapalat" w:cs="Sylfaen"/>
          <w:sz w:val="20"/>
          <w:szCs w:val="20"/>
          <w:lang w:val="es-ES"/>
        </w:rPr>
        <w:t xml:space="preserve"> </w:t>
      </w:r>
      <w:r w:rsidRPr="001D24CC">
        <w:rPr>
          <w:rFonts w:ascii="GHEA Grapalat" w:hAnsi="GHEA Grapalat" w:cs="Sylfaen"/>
          <w:sz w:val="20"/>
          <w:szCs w:val="20"/>
        </w:rPr>
        <w:t>օրը</w:t>
      </w:r>
      <w:r w:rsidRPr="001D24CC">
        <w:rPr>
          <w:rFonts w:ascii="GHEA Grapalat" w:hAnsi="GHEA Grapalat" w:cs="Sylfaen"/>
          <w:sz w:val="20"/>
          <w:szCs w:val="20"/>
          <w:lang w:val="es-ES"/>
        </w:rPr>
        <w:t xml:space="preserve"> </w:t>
      </w:r>
      <w:r w:rsidRPr="001D24CC">
        <w:rPr>
          <w:rFonts w:ascii="GHEA Grapalat" w:hAnsi="GHEA Grapalat" w:cs="Sylfaen"/>
          <w:sz w:val="20"/>
          <w:szCs w:val="20"/>
        </w:rPr>
        <w:t>ներառյալ</w:t>
      </w:r>
      <w:r w:rsidRPr="001D24CC">
        <w:rPr>
          <w:rFonts w:ascii="GHEA Grapalat" w:hAnsi="GHEA Grapalat" w:cs="Sylfaen"/>
          <w:sz w:val="20"/>
          <w:szCs w:val="20"/>
          <w:lang w:val="es-ES"/>
        </w:rPr>
        <w:t xml:space="preserve"> </w:t>
      </w:r>
      <w:r w:rsidRPr="001D24CC">
        <w:rPr>
          <w:rFonts w:ascii="GHEA Grapalat" w:hAnsi="GHEA Grapalat" w:cs="Sylfaen"/>
          <w:sz w:val="20"/>
          <w:szCs w:val="20"/>
        </w:rPr>
        <w:t>Կապալառուն</w:t>
      </w:r>
      <w:r w:rsidRPr="001D24CC">
        <w:rPr>
          <w:rFonts w:ascii="GHEA Grapalat" w:hAnsi="GHEA Grapalat" w:cs="Sylfaen"/>
          <w:sz w:val="20"/>
          <w:szCs w:val="20"/>
          <w:lang w:val="es-ES"/>
        </w:rPr>
        <w:t xml:space="preserve"> </w:t>
      </w:r>
      <w:r w:rsidRPr="001D24CC">
        <w:rPr>
          <w:rFonts w:ascii="GHEA Grapalat" w:hAnsi="GHEA Grapalat" w:cs="Sylfaen"/>
          <w:sz w:val="20"/>
          <w:szCs w:val="20"/>
        </w:rPr>
        <w:t>Պատվիրատուին</w:t>
      </w:r>
      <w:r w:rsidRPr="001D24CC">
        <w:rPr>
          <w:rFonts w:ascii="GHEA Grapalat" w:hAnsi="GHEA Grapalat" w:cs="Sylfaen"/>
          <w:sz w:val="20"/>
          <w:szCs w:val="20"/>
          <w:lang w:val="es-ES"/>
        </w:rPr>
        <w:t xml:space="preserve"> </w:t>
      </w:r>
      <w:r w:rsidRPr="001D24CC">
        <w:rPr>
          <w:rFonts w:ascii="GHEA Grapalat" w:hAnsi="GHEA Grapalat" w:cs="Sylfaen"/>
          <w:sz w:val="20"/>
          <w:szCs w:val="20"/>
        </w:rPr>
        <w:t>է</w:t>
      </w:r>
      <w:r w:rsidRPr="001D24CC">
        <w:rPr>
          <w:rFonts w:ascii="GHEA Grapalat" w:hAnsi="GHEA Grapalat" w:cs="Sylfaen"/>
          <w:sz w:val="20"/>
          <w:szCs w:val="20"/>
          <w:lang w:val="es-ES"/>
        </w:rPr>
        <w:t xml:space="preserve"> </w:t>
      </w:r>
      <w:r w:rsidRPr="001D24CC">
        <w:rPr>
          <w:rFonts w:ascii="GHEA Grapalat" w:hAnsi="GHEA Grapalat" w:cs="Sylfaen"/>
          <w:sz w:val="20"/>
          <w:szCs w:val="20"/>
        </w:rPr>
        <w:t>տրամադրում</w:t>
      </w:r>
      <w:r w:rsidRPr="001D24CC">
        <w:rPr>
          <w:rFonts w:ascii="GHEA Grapalat" w:hAnsi="GHEA Grapalat" w:cs="Sylfaen"/>
          <w:sz w:val="20"/>
          <w:szCs w:val="20"/>
          <w:lang w:val="es-ES"/>
        </w:rPr>
        <w:t xml:space="preserve"> </w:t>
      </w:r>
      <w:r w:rsidRPr="001D24CC">
        <w:rPr>
          <w:rFonts w:ascii="GHEA Grapalat" w:hAnsi="GHEA Grapalat" w:cs="Sylfaen"/>
          <w:sz w:val="20"/>
          <w:szCs w:val="20"/>
        </w:rPr>
        <w:t>իր</w:t>
      </w:r>
      <w:r w:rsidRPr="001D24CC">
        <w:rPr>
          <w:rFonts w:ascii="GHEA Grapalat" w:hAnsi="GHEA Grapalat" w:cs="Sylfaen"/>
          <w:sz w:val="20"/>
          <w:szCs w:val="20"/>
          <w:lang w:val="es-ES"/>
        </w:rPr>
        <w:t xml:space="preserve"> </w:t>
      </w:r>
      <w:r w:rsidRPr="001D24CC">
        <w:rPr>
          <w:rFonts w:ascii="GHEA Grapalat" w:hAnsi="GHEA Grapalat" w:cs="Sylfaen"/>
          <w:sz w:val="20"/>
          <w:szCs w:val="20"/>
        </w:rPr>
        <w:t>կողմից</w:t>
      </w:r>
      <w:r w:rsidRPr="001D24CC">
        <w:rPr>
          <w:rFonts w:ascii="GHEA Grapalat" w:hAnsi="GHEA Grapalat" w:cs="Sylfaen"/>
          <w:sz w:val="20"/>
          <w:szCs w:val="20"/>
          <w:lang w:val="es-ES"/>
        </w:rPr>
        <w:t xml:space="preserve"> </w:t>
      </w:r>
      <w:r w:rsidRPr="001D24CC">
        <w:rPr>
          <w:rFonts w:ascii="GHEA Grapalat" w:hAnsi="GHEA Grapalat" w:cs="Sylfaen"/>
          <w:sz w:val="20"/>
          <w:szCs w:val="20"/>
        </w:rPr>
        <w:t>ստորագրված</w:t>
      </w:r>
      <w:r w:rsidRPr="001D24CC">
        <w:rPr>
          <w:rFonts w:ascii="GHEA Grapalat" w:hAnsi="GHEA Grapalat" w:cs="Sylfaen"/>
          <w:sz w:val="20"/>
          <w:szCs w:val="20"/>
          <w:lang w:val="es-ES"/>
        </w:rPr>
        <w:t xml:space="preserve">` </w:t>
      </w:r>
      <w:r w:rsidRPr="001D24CC">
        <w:rPr>
          <w:rFonts w:ascii="GHEA Grapalat" w:hAnsi="GHEA Grapalat" w:cs="Sylfaen"/>
          <w:sz w:val="20"/>
          <w:szCs w:val="20"/>
        </w:rPr>
        <w:t>աշխատանքը</w:t>
      </w:r>
      <w:r w:rsidRPr="001D24CC">
        <w:rPr>
          <w:rFonts w:ascii="GHEA Grapalat" w:hAnsi="GHEA Grapalat" w:cs="Sylfaen"/>
          <w:sz w:val="20"/>
          <w:szCs w:val="20"/>
          <w:lang w:val="es-ES"/>
        </w:rPr>
        <w:t xml:space="preserve"> </w:t>
      </w:r>
      <w:r w:rsidRPr="001D24CC">
        <w:rPr>
          <w:rFonts w:ascii="GHEA Grapalat" w:hAnsi="GHEA Grapalat" w:cs="Sylfaen"/>
          <w:sz w:val="20"/>
          <w:szCs w:val="20"/>
        </w:rPr>
        <w:t>Պատվիրատուին</w:t>
      </w:r>
      <w:r w:rsidRPr="001D24CC">
        <w:rPr>
          <w:rFonts w:ascii="GHEA Grapalat" w:hAnsi="GHEA Grapalat" w:cs="Sylfaen"/>
          <w:sz w:val="20"/>
          <w:szCs w:val="20"/>
          <w:lang w:val="es-ES"/>
        </w:rPr>
        <w:t xml:space="preserve"> </w:t>
      </w:r>
      <w:r w:rsidRPr="001D24CC">
        <w:rPr>
          <w:rFonts w:ascii="GHEA Grapalat" w:hAnsi="GHEA Grapalat" w:cs="Sylfaen"/>
          <w:sz w:val="20"/>
          <w:szCs w:val="20"/>
        </w:rPr>
        <w:t>հանձնելու</w:t>
      </w:r>
      <w:r w:rsidRPr="001D24CC">
        <w:rPr>
          <w:rFonts w:ascii="GHEA Grapalat" w:hAnsi="GHEA Grapalat" w:cs="Sylfaen"/>
          <w:sz w:val="20"/>
          <w:szCs w:val="20"/>
          <w:lang w:val="es-ES"/>
        </w:rPr>
        <w:t xml:space="preserve"> </w:t>
      </w:r>
      <w:r w:rsidRPr="001D24CC">
        <w:rPr>
          <w:rFonts w:ascii="GHEA Grapalat" w:hAnsi="GHEA Grapalat" w:cs="Sylfaen"/>
          <w:sz w:val="20"/>
          <w:szCs w:val="20"/>
        </w:rPr>
        <w:t>փաստը</w:t>
      </w:r>
      <w:r w:rsidRPr="001D24CC">
        <w:rPr>
          <w:rFonts w:ascii="GHEA Grapalat" w:hAnsi="GHEA Grapalat" w:cs="Sylfaen"/>
          <w:sz w:val="20"/>
          <w:szCs w:val="20"/>
          <w:lang w:val="es-ES"/>
        </w:rPr>
        <w:t xml:space="preserve"> </w:t>
      </w:r>
      <w:r w:rsidRPr="001D24CC">
        <w:rPr>
          <w:rFonts w:ascii="GHEA Grapalat" w:hAnsi="GHEA Grapalat" w:cs="Sylfaen"/>
          <w:sz w:val="20"/>
          <w:szCs w:val="20"/>
        </w:rPr>
        <w:t>ֆիքսող</w:t>
      </w:r>
      <w:r w:rsidRPr="001D24CC">
        <w:rPr>
          <w:rFonts w:ascii="GHEA Grapalat" w:hAnsi="GHEA Grapalat" w:cs="Sylfaen"/>
          <w:sz w:val="20"/>
          <w:szCs w:val="20"/>
          <w:lang w:val="es-ES"/>
        </w:rPr>
        <w:t xml:space="preserve"> </w:t>
      </w:r>
      <w:r w:rsidRPr="001D24CC">
        <w:rPr>
          <w:rFonts w:ascii="GHEA Grapalat" w:hAnsi="GHEA Grapalat" w:cs="Sylfaen"/>
          <w:sz w:val="20"/>
          <w:szCs w:val="20"/>
        </w:rPr>
        <w:t>փաստաթուղթը</w:t>
      </w:r>
      <w:r w:rsidRPr="001D24CC">
        <w:rPr>
          <w:rFonts w:ascii="GHEA Grapalat" w:hAnsi="GHEA Grapalat" w:cs="Sylfaen"/>
          <w:sz w:val="20"/>
          <w:szCs w:val="20"/>
          <w:lang w:val="es-ES"/>
        </w:rPr>
        <w:t xml:space="preserve"> (</w:t>
      </w:r>
      <w:r w:rsidRPr="001D24CC">
        <w:rPr>
          <w:rFonts w:ascii="GHEA Grapalat" w:hAnsi="GHEA Grapalat" w:cs="Sylfaen"/>
          <w:sz w:val="20"/>
          <w:szCs w:val="20"/>
        </w:rPr>
        <w:t>հավելված</w:t>
      </w:r>
      <w:r w:rsidRPr="001D24CC">
        <w:rPr>
          <w:rFonts w:ascii="GHEA Grapalat" w:hAnsi="GHEA Grapalat" w:cs="Sylfaen"/>
          <w:sz w:val="20"/>
          <w:szCs w:val="20"/>
          <w:lang w:val="es-ES"/>
        </w:rPr>
        <w:t xml:space="preserve"> N 4.1) </w:t>
      </w:r>
      <w:r w:rsidRPr="001D24CC">
        <w:rPr>
          <w:rFonts w:ascii="GHEA Grapalat" w:hAnsi="GHEA Grapalat" w:cs="Sylfaen"/>
          <w:sz w:val="20"/>
          <w:szCs w:val="20"/>
        </w:rPr>
        <w:t>և</w:t>
      </w:r>
      <w:r w:rsidRPr="001D24CC">
        <w:rPr>
          <w:rFonts w:ascii="GHEA Grapalat" w:hAnsi="GHEA Grapalat" w:cs="Sylfaen"/>
          <w:sz w:val="20"/>
          <w:szCs w:val="20"/>
          <w:lang w:val="es-ES"/>
        </w:rPr>
        <w:t xml:space="preserve"> </w:t>
      </w:r>
      <w:r w:rsidRPr="001D24CC">
        <w:rPr>
          <w:rFonts w:ascii="GHEA Grapalat" w:hAnsi="GHEA Grapalat" w:cs="Sylfaen"/>
          <w:sz w:val="20"/>
          <w:szCs w:val="20"/>
        </w:rPr>
        <w:t>հանձնման</w:t>
      </w:r>
      <w:r w:rsidRPr="001D24CC">
        <w:rPr>
          <w:rFonts w:ascii="GHEA Grapalat" w:hAnsi="GHEA Grapalat" w:cs="Sylfaen"/>
          <w:sz w:val="20"/>
          <w:szCs w:val="20"/>
          <w:lang w:val="es-ES"/>
        </w:rPr>
        <w:t>-</w:t>
      </w:r>
      <w:r w:rsidRPr="001D24CC">
        <w:rPr>
          <w:rFonts w:ascii="GHEA Grapalat" w:hAnsi="GHEA Grapalat" w:cs="Sylfaen"/>
          <w:sz w:val="20"/>
          <w:szCs w:val="20"/>
        </w:rPr>
        <w:t>ընդունման</w:t>
      </w:r>
      <w:r w:rsidRPr="001D24CC">
        <w:rPr>
          <w:rFonts w:ascii="GHEA Grapalat" w:hAnsi="GHEA Grapalat" w:cs="Sylfaen"/>
          <w:sz w:val="20"/>
          <w:szCs w:val="20"/>
          <w:lang w:val="es-ES"/>
        </w:rPr>
        <w:t xml:space="preserve"> </w:t>
      </w:r>
      <w:r w:rsidRPr="001D24CC">
        <w:rPr>
          <w:rFonts w:ascii="GHEA Grapalat" w:hAnsi="GHEA Grapalat" w:cs="Sylfaen"/>
          <w:sz w:val="20"/>
          <w:szCs w:val="20"/>
        </w:rPr>
        <w:t>արձանագրության</w:t>
      </w:r>
      <w:r w:rsidRPr="001D24CC">
        <w:rPr>
          <w:rFonts w:ascii="GHEA Grapalat" w:hAnsi="GHEA Grapalat" w:cs="Sylfaen"/>
          <w:sz w:val="20"/>
          <w:szCs w:val="20"/>
          <w:lang w:val="es-ES"/>
        </w:rPr>
        <w:t xml:space="preserve"> </w:t>
      </w:r>
      <w:r w:rsidRPr="001D24CC">
        <w:rPr>
          <w:rFonts w:ascii="GHEA Grapalat" w:hAnsi="GHEA Grapalat" w:cs="Sylfaen"/>
          <w:sz w:val="20"/>
          <w:szCs w:val="20"/>
          <w:lang w:val="hy-AM"/>
        </w:rPr>
        <w:t>_______ օրինակ</w:t>
      </w:r>
      <w:r w:rsidRPr="001D24CC">
        <w:rPr>
          <w:rFonts w:ascii="GHEA Grapalat" w:hAnsi="GHEA Grapalat" w:cs="Sylfaen"/>
          <w:sz w:val="20"/>
          <w:szCs w:val="20"/>
          <w:lang w:val="es-ES"/>
        </w:rPr>
        <w:t xml:space="preserve"> (</w:t>
      </w:r>
      <w:r w:rsidRPr="001D24CC">
        <w:rPr>
          <w:rFonts w:ascii="GHEA Grapalat" w:hAnsi="GHEA Grapalat" w:cs="Sylfaen"/>
          <w:sz w:val="20"/>
          <w:szCs w:val="20"/>
        </w:rPr>
        <w:t>հավելված</w:t>
      </w:r>
      <w:r w:rsidRPr="001D24CC">
        <w:rPr>
          <w:rFonts w:ascii="GHEA Grapalat" w:hAnsi="GHEA Grapalat" w:cs="Sylfaen"/>
          <w:sz w:val="20"/>
          <w:szCs w:val="20"/>
          <w:lang w:val="es-ES"/>
        </w:rPr>
        <w:t xml:space="preserve"> N 4): </w:t>
      </w:r>
    </w:p>
    <w:p w:rsidR="00105C2F" w:rsidRPr="001D24CC" w:rsidRDefault="00105C2F" w:rsidP="00105C2F">
      <w:pPr>
        <w:ind w:firstLine="720"/>
        <w:jc w:val="both"/>
        <w:rPr>
          <w:rFonts w:ascii="GHEA Grapalat" w:hAnsi="GHEA Grapalat" w:cs="Sylfaen"/>
          <w:sz w:val="20"/>
          <w:szCs w:val="20"/>
          <w:lang w:val="hy-AM"/>
        </w:rPr>
      </w:pPr>
      <w:r w:rsidRPr="001D24CC">
        <w:rPr>
          <w:rFonts w:ascii="GHEA Grapalat" w:hAnsi="GHEA Grapalat" w:cs="Sylfaen"/>
          <w:sz w:val="20"/>
          <w:szCs w:val="20"/>
          <w:lang w:val="es-ES"/>
        </w:rPr>
        <w:t>4</w:t>
      </w:r>
      <w:r w:rsidRPr="001D24CC">
        <w:rPr>
          <w:rFonts w:ascii="GHEA Grapalat" w:hAnsi="GHEA Grapalat" w:cs="Sylfaen"/>
          <w:sz w:val="20"/>
          <w:szCs w:val="20"/>
          <w:lang w:val="hy-AM"/>
        </w:rPr>
        <w:t xml:space="preserve">.2 Հանձնման-ընդունման արձանագրությունն ստորագրվում է, եթե կատարված </w:t>
      </w:r>
      <w:r w:rsidRPr="001D24CC">
        <w:rPr>
          <w:rFonts w:ascii="GHEA Grapalat" w:hAnsi="GHEA Grapalat" w:cs="Sylfaen"/>
          <w:sz w:val="20"/>
          <w:szCs w:val="20"/>
        </w:rPr>
        <w:t>ա</w:t>
      </w:r>
      <w:r w:rsidRPr="001D24CC">
        <w:rPr>
          <w:rFonts w:ascii="GHEA Grapalat" w:hAnsi="GHEA Grapalat" w:cs="Sylfaen"/>
          <w:sz w:val="20"/>
          <w:szCs w:val="20"/>
          <w:lang w:val="hy-AM"/>
        </w:rPr>
        <w:t>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rsidR="00105C2F" w:rsidRPr="001D24CC" w:rsidRDefault="00105C2F" w:rsidP="00105C2F">
      <w:pPr>
        <w:ind w:firstLine="720"/>
        <w:jc w:val="both"/>
        <w:rPr>
          <w:rFonts w:ascii="GHEA Grapalat" w:hAnsi="GHEA Grapalat" w:cs="Sylfaen"/>
          <w:sz w:val="20"/>
          <w:szCs w:val="20"/>
          <w:lang w:val="hy-AM"/>
        </w:rPr>
      </w:pPr>
      <w:r w:rsidRPr="001D24CC">
        <w:rPr>
          <w:rFonts w:ascii="GHEA Grapalat" w:hAnsi="GHEA Grapalat" w:cs="Sylfaen"/>
          <w:sz w:val="20"/>
          <w:szCs w:val="20"/>
          <w:lang w:val="hy-AM"/>
        </w:rPr>
        <w:t>ա) հարցի կարգավորման համար ձեռնարկում է նման իրավիճակի համար պայմանագրով նախատեսված միջոցները.</w:t>
      </w:r>
    </w:p>
    <w:p w:rsidR="00105C2F" w:rsidRPr="001D24CC" w:rsidRDefault="00105C2F" w:rsidP="00105C2F">
      <w:pPr>
        <w:ind w:firstLine="720"/>
        <w:jc w:val="both"/>
        <w:rPr>
          <w:rFonts w:ascii="GHEA Grapalat" w:hAnsi="GHEA Grapalat" w:cs="Sylfaen"/>
          <w:sz w:val="20"/>
          <w:szCs w:val="20"/>
          <w:lang w:val="hy-AM"/>
        </w:rPr>
      </w:pPr>
      <w:r w:rsidRPr="001D24CC">
        <w:rPr>
          <w:rFonts w:ascii="GHEA Grapalat" w:hAnsi="GHEA Grapalat" w:cs="Sylfaen"/>
          <w:sz w:val="20"/>
          <w:szCs w:val="20"/>
          <w:lang w:val="hy-AM"/>
        </w:rPr>
        <w:t xml:space="preserve"> բ) Կապալառուի նկատմամբ կիրառում է պայմանագրով նախատեսված պատասխանատվության միջոցներ։</w:t>
      </w:r>
    </w:p>
    <w:p w:rsidR="00105C2F" w:rsidRPr="001D24CC" w:rsidRDefault="00105C2F" w:rsidP="00105C2F">
      <w:pPr>
        <w:ind w:firstLine="720"/>
        <w:jc w:val="both"/>
        <w:rPr>
          <w:rFonts w:ascii="GHEA Grapalat" w:hAnsi="GHEA Grapalat" w:cs="Times Armenian"/>
          <w:sz w:val="20"/>
          <w:szCs w:val="20"/>
          <w:lang w:val="hy-AM"/>
        </w:rPr>
      </w:pPr>
      <w:r w:rsidRPr="001D24CC">
        <w:rPr>
          <w:rFonts w:ascii="GHEA Grapalat" w:hAnsi="GHEA Grapalat"/>
          <w:sz w:val="20"/>
          <w:szCs w:val="20"/>
          <w:lang w:val="hy-AM"/>
        </w:rPr>
        <w:t>4.3</w:t>
      </w:r>
      <w:r w:rsidRPr="001D24CC">
        <w:rPr>
          <w:rFonts w:ascii="GHEA Grapalat" w:hAnsi="GHEA Grapalat"/>
          <w:sz w:val="20"/>
          <w:szCs w:val="20"/>
          <w:lang w:val="hy-AM"/>
        </w:rPr>
        <w:tab/>
      </w:r>
      <w:r w:rsidRPr="001D24CC">
        <w:rPr>
          <w:rFonts w:ascii="GHEA Grapalat" w:hAnsi="GHEA Grapalat" w:cs="Sylfaen"/>
          <w:sz w:val="20"/>
          <w:szCs w:val="20"/>
          <w:lang w:val="hy-AM"/>
        </w:rPr>
        <w:t>Աշխատանքի</w:t>
      </w:r>
      <w:r w:rsidRPr="001D24CC">
        <w:rPr>
          <w:rFonts w:ascii="GHEA Grapalat" w:hAnsi="GHEA Grapalat" w:cs="Times Armenian"/>
          <w:sz w:val="20"/>
          <w:szCs w:val="20"/>
          <w:lang w:val="hy-AM"/>
        </w:rPr>
        <w:t xml:space="preserve"> </w:t>
      </w:r>
      <w:r w:rsidRPr="001D24CC">
        <w:rPr>
          <w:rFonts w:ascii="GHEA Grapalat" w:hAnsi="GHEA Grapalat" w:cs="Sylfaen"/>
          <w:sz w:val="20"/>
          <w:szCs w:val="20"/>
          <w:lang w:val="hy-AM"/>
        </w:rPr>
        <w:t>կամ</w:t>
      </w:r>
      <w:r w:rsidRPr="001D24CC">
        <w:rPr>
          <w:rFonts w:ascii="GHEA Grapalat" w:hAnsi="GHEA Grapalat" w:cs="Times Armenian"/>
          <w:sz w:val="20"/>
          <w:szCs w:val="20"/>
          <w:lang w:val="hy-AM"/>
        </w:rPr>
        <w:t xml:space="preserve"> </w:t>
      </w:r>
      <w:r w:rsidRPr="001D24CC">
        <w:rPr>
          <w:rFonts w:ascii="GHEA Grapalat" w:hAnsi="GHEA Grapalat" w:cs="Sylfaen"/>
          <w:sz w:val="20"/>
          <w:szCs w:val="20"/>
          <w:lang w:val="hy-AM"/>
        </w:rPr>
        <w:t>պայմանագրի</w:t>
      </w:r>
      <w:r w:rsidRPr="001D24CC">
        <w:rPr>
          <w:rFonts w:ascii="GHEA Grapalat" w:hAnsi="GHEA Grapalat" w:cs="Times Armenian"/>
          <w:sz w:val="20"/>
          <w:szCs w:val="20"/>
          <w:lang w:val="hy-AM"/>
        </w:rPr>
        <w:t xml:space="preserve"> </w:t>
      </w:r>
      <w:r w:rsidRPr="001D24CC">
        <w:rPr>
          <w:rFonts w:ascii="GHEA Grapalat" w:hAnsi="GHEA Grapalat" w:cs="Sylfaen"/>
          <w:sz w:val="20"/>
          <w:szCs w:val="20"/>
          <w:lang w:val="hy-AM"/>
        </w:rPr>
        <w:t>օրացուցային</w:t>
      </w:r>
      <w:r w:rsidRPr="001D24CC">
        <w:rPr>
          <w:rFonts w:ascii="GHEA Grapalat" w:hAnsi="GHEA Grapalat" w:cs="Times Armenian"/>
          <w:sz w:val="20"/>
          <w:szCs w:val="20"/>
          <w:lang w:val="hy-AM"/>
        </w:rPr>
        <w:t xml:space="preserve"> </w:t>
      </w:r>
      <w:r w:rsidRPr="001D24CC">
        <w:rPr>
          <w:rFonts w:ascii="GHEA Grapalat" w:hAnsi="GHEA Grapalat" w:cs="Sylfaen"/>
          <w:sz w:val="20"/>
          <w:szCs w:val="20"/>
          <w:lang w:val="hy-AM"/>
        </w:rPr>
        <w:t>գրաֆիկով</w:t>
      </w:r>
      <w:r w:rsidRPr="001D24CC">
        <w:rPr>
          <w:rFonts w:ascii="GHEA Grapalat" w:hAnsi="GHEA Grapalat" w:cs="Times Armenian"/>
          <w:sz w:val="20"/>
          <w:szCs w:val="20"/>
          <w:lang w:val="hy-AM"/>
        </w:rPr>
        <w:t xml:space="preserve"> </w:t>
      </w:r>
      <w:r w:rsidRPr="001D24CC">
        <w:rPr>
          <w:rFonts w:ascii="GHEA Grapalat" w:hAnsi="GHEA Grapalat" w:cs="Sylfaen"/>
          <w:sz w:val="20"/>
          <w:szCs w:val="20"/>
          <w:lang w:val="hy-AM"/>
        </w:rPr>
        <w:t>նախատեսված</w:t>
      </w:r>
      <w:r w:rsidRPr="001D24CC">
        <w:rPr>
          <w:rFonts w:ascii="GHEA Grapalat" w:hAnsi="GHEA Grapalat" w:cs="Times Armenian"/>
          <w:sz w:val="20"/>
          <w:szCs w:val="20"/>
          <w:lang w:val="hy-AM"/>
        </w:rPr>
        <w:t xml:space="preserve"> </w:t>
      </w:r>
      <w:r w:rsidRPr="001D24CC">
        <w:rPr>
          <w:rFonts w:ascii="GHEA Grapalat" w:hAnsi="GHEA Grapalat" w:cs="Sylfaen"/>
          <w:sz w:val="20"/>
          <w:szCs w:val="20"/>
          <w:lang w:val="hy-AM"/>
        </w:rPr>
        <w:t>առանձին</w:t>
      </w:r>
      <w:r w:rsidRPr="001D24CC">
        <w:rPr>
          <w:rFonts w:ascii="GHEA Grapalat" w:hAnsi="GHEA Grapalat" w:cs="Times Armenian"/>
          <w:sz w:val="20"/>
          <w:szCs w:val="20"/>
          <w:lang w:val="hy-AM"/>
        </w:rPr>
        <w:t xml:space="preserve"> </w:t>
      </w:r>
      <w:r w:rsidRPr="001D24CC">
        <w:rPr>
          <w:rFonts w:ascii="GHEA Grapalat" w:hAnsi="GHEA Grapalat" w:cs="Sylfaen"/>
          <w:sz w:val="20"/>
          <w:szCs w:val="20"/>
          <w:lang w:val="hy-AM"/>
        </w:rPr>
        <w:t>տեսակի</w:t>
      </w:r>
      <w:r w:rsidRPr="001D24CC">
        <w:rPr>
          <w:rFonts w:ascii="GHEA Grapalat" w:hAnsi="GHEA Grapalat" w:cs="Times Armenian"/>
          <w:sz w:val="20"/>
          <w:szCs w:val="20"/>
          <w:lang w:val="hy-AM"/>
        </w:rPr>
        <w:t xml:space="preserve"> </w:t>
      </w:r>
      <w:r w:rsidRPr="001D24CC">
        <w:rPr>
          <w:rFonts w:ascii="GHEA Grapalat" w:hAnsi="GHEA Grapalat" w:cs="Sylfaen"/>
          <w:sz w:val="20"/>
          <w:szCs w:val="20"/>
          <w:lang w:val="hy-AM"/>
        </w:rPr>
        <w:t>աշխատանքների</w:t>
      </w:r>
      <w:r w:rsidRPr="001D24CC">
        <w:rPr>
          <w:rFonts w:ascii="GHEA Grapalat" w:hAnsi="GHEA Grapalat" w:cs="Times Armenian"/>
          <w:sz w:val="20"/>
          <w:szCs w:val="20"/>
          <w:lang w:val="hy-AM"/>
        </w:rPr>
        <w:t xml:space="preserve">, </w:t>
      </w:r>
      <w:r w:rsidRPr="001D24CC">
        <w:rPr>
          <w:rFonts w:ascii="GHEA Grapalat" w:hAnsi="GHEA Grapalat" w:cs="Sylfaen"/>
          <w:sz w:val="20"/>
          <w:szCs w:val="20"/>
          <w:lang w:val="hy-AM"/>
        </w:rPr>
        <w:t>փուլերի</w:t>
      </w:r>
      <w:r w:rsidRPr="001D24CC">
        <w:rPr>
          <w:rFonts w:ascii="GHEA Grapalat" w:hAnsi="GHEA Grapalat" w:cs="Times Armenian"/>
          <w:sz w:val="20"/>
          <w:szCs w:val="20"/>
          <w:lang w:val="hy-AM"/>
        </w:rPr>
        <w:t xml:space="preserve"> </w:t>
      </w:r>
      <w:r w:rsidRPr="001D24CC">
        <w:rPr>
          <w:rFonts w:ascii="GHEA Grapalat" w:hAnsi="GHEA Grapalat" w:cs="Sylfaen"/>
          <w:sz w:val="20"/>
          <w:szCs w:val="20"/>
          <w:lang w:val="hy-AM"/>
        </w:rPr>
        <w:t>և</w:t>
      </w:r>
      <w:r w:rsidRPr="001D24CC">
        <w:rPr>
          <w:rFonts w:ascii="GHEA Grapalat" w:hAnsi="GHEA Grapalat" w:cs="Times Armenian"/>
          <w:sz w:val="20"/>
          <w:szCs w:val="20"/>
          <w:lang w:val="hy-AM"/>
        </w:rPr>
        <w:t xml:space="preserve"> </w:t>
      </w:r>
      <w:r w:rsidRPr="001D24CC">
        <w:rPr>
          <w:rFonts w:ascii="GHEA Grapalat" w:hAnsi="GHEA Grapalat" w:cs="Sylfaen"/>
          <w:sz w:val="20"/>
          <w:szCs w:val="20"/>
          <w:lang w:val="hy-AM"/>
        </w:rPr>
        <w:t>ծավալների</w:t>
      </w:r>
      <w:r w:rsidRPr="001D24CC">
        <w:rPr>
          <w:rFonts w:ascii="GHEA Grapalat" w:hAnsi="GHEA Grapalat" w:cs="Times Armenian"/>
          <w:sz w:val="20"/>
          <w:szCs w:val="20"/>
          <w:lang w:val="hy-AM"/>
        </w:rPr>
        <w:t xml:space="preserve"> </w:t>
      </w:r>
      <w:r w:rsidRPr="001D24CC">
        <w:rPr>
          <w:rFonts w:ascii="GHEA Grapalat" w:hAnsi="GHEA Grapalat" w:cs="Sylfaen"/>
          <w:sz w:val="20"/>
          <w:szCs w:val="20"/>
          <w:lang w:val="hy-AM"/>
        </w:rPr>
        <w:t>արդյունքները</w:t>
      </w:r>
      <w:r w:rsidRPr="001D24CC">
        <w:rPr>
          <w:rFonts w:ascii="GHEA Grapalat" w:hAnsi="GHEA Grapalat" w:cs="Times Armenian"/>
          <w:sz w:val="20"/>
          <w:szCs w:val="20"/>
          <w:lang w:val="hy-AM"/>
        </w:rPr>
        <w:t xml:space="preserve"> </w:t>
      </w:r>
      <w:r w:rsidRPr="001D24CC">
        <w:rPr>
          <w:rFonts w:ascii="GHEA Grapalat" w:hAnsi="GHEA Grapalat" w:cs="Sylfaen"/>
          <w:sz w:val="20"/>
          <w:szCs w:val="20"/>
          <w:lang w:val="hy-AM"/>
        </w:rPr>
        <w:t>նախագծանախահաշվային</w:t>
      </w:r>
      <w:r w:rsidRPr="001D24CC">
        <w:rPr>
          <w:rFonts w:ascii="GHEA Grapalat" w:hAnsi="GHEA Grapalat" w:cs="Times Armenian"/>
          <w:sz w:val="20"/>
          <w:szCs w:val="20"/>
          <w:lang w:val="hy-AM"/>
        </w:rPr>
        <w:t xml:space="preserve"> </w:t>
      </w:r>
      <w:r w:rsidRPr="001D24CC">
        <w:rPr>
          <w:rFonts w:ascii="GHEA Grapalat" w:hAnsi="GHEA Grapalat" w:cs="Sylfaen"/>
          <w:sz w:val="20"/>
          <w:szCs w:val="20"/>
          <w:lang w:val="hy-AM"/>
        </w:rPr>
        <w:t>փաստաթղթերին</w:t>
      </w:r>
      <w:r w:rsidRPr="001D24CC">
        <w:rPr>
          <w:rFonts w:ascii="GHEA Grapalat" w:hAnsi="GHEA Grapalat" w:cs="Times Armenian"/>
          <w:sz w:val="20"/>
          <w:szCs w:val="20"/>
          <w:lang w:val="hy-AM"/>
        </w:rPr>
        <w:t xml:space="preserve"> </w:t>
      </w:r>
      <w:r w:rsidRPr="001D24CC">
        <w:rPr>
          <w:rFonts w:ascii="GHEA Grapalat" w:hAnsi="GHEA Grapalat" w:cs="Sylfaen"/>
          <w:sz w:val="20"/>
          <w:szCs w:val="20"/>
          <w:lang w:val="hy-AM"/>
        </w:rPr>
        <w:t>չհամապատասխանելու</w:t>
      </w:r>
      <w:r w:rsidRPr="001D24CC">
        <w:rPr>
          <w:rFonts w:ascii="GHEA Grapalat" w:hAnsi="GHEA Grapalat" w:cs="Times Armenian"/>
          <w:sz w:val="20"/>
          <w:szCs w:val="20"/>
          <w:lang w:val="hy-AM"/>
        </w:rPr>
        <w:t xml:space="preserve"> </w:t>
      </w:r>
      <w:r w:rsidRPr="001D24CC">
        <w:rPr>
          <w:rFonts w:ascii="GHEA Grapalat" w:hAnsi="GHEA Grapalat" w:cs="Sylfaen"/>
          <w:sz w:val="20"/>
          <w:szCs w:val="20"/>
          <w:lang w:val="hy-AM"/>
        </w:rPr>
        <w:t>դեպքում</w:t>
      </w:r>
      <w:r w:rsidRPr="001D24CC">
        <w:rPr>
          <w:rFonts w:ascii="GHEA Grapalat" w:hAnsi="GHEA Grapalat" w:cs="Times Armenian"/>
          <w:sz w:val="20"/>
          <w:szCs w:val="20"/>
          <w:lang w:val="hy-AM"/>
        </w:rPr>
        <w:t xml:space="preserve"> </w:t>
      </w:r>
      <w:r w:rsidRPr="001D24CC">
        <w:rPr>
          <w:rFonts w:ascii="GHEA Grapalat" w:hAnsi="GHEA Grapalat" w:cs="Sylfaen"/>
          <w:sz w:val="20"/>
          <w:szCs w:val="20"/>
          <w:lang w:val="hy-AM"/>
        </w:rPr>
        <w:t>կողմերը</w:t>
      </w:r>
      <w:r w:rsidRPr="001D24CC">
        <w:rPr>
          <w:rFonts w:ascii="GHEA Grapalat" w:hAnsi="GHEA Grapalat" w:cs="Times Armenian"/>
          <w:sz w:val="20"/>
          <w:szCs w:val="20"/>
          <w:lang w:val="hy-AM"/>
        </w:rPr>
        <w:t xml:space="preserve"> </w:t>
      </w:r>
      <w:r w:rsidRPr="001D24CC">
        <w:rPr>
          <w:rFonts w:ascii="GHEA Grapalat" w:hAnsi="GHEA Grapalat" w:cs="Sylfaen"/>
          <w:sz w:val="20"/>
          <w:szCs w:val="20"/>
          <w:lang w:val="hy-AM"/>
        </w:rPr>
        <w:t>կազմում</w:t>
      </w:r>
      <w:r w:rsidRPr="001D24CC">
        <w:rPr>
          <w:rFonts w:ascii="GHEA Grapalat" w:hAnsi="GHEA Grapalat" w:cs="Times Armenian"/>
          <w:sz w:val="20"/>
          <w:szCs w:val="20"/>
          <w:lang w:val="hy-AM"/>
        </w:rPr>
        <w:t xml:space="preserve"> </w:t>
      </w:r>
      <w:r w:rsidRPr="001D24CC">
        <w:rPr>
          <w:rFonts w:ascii="GHEA Grapalat" w:hAnsi="GHEA Grapalat" w:cs="Sylfaen"/>
          <w:sz w:val="20"/>
          <w:szCs w:val="20"/>
          <w:lang w:val="hy-AM"/>
        </w:rPr>
        <w:t>են</w:t>
      </w:r>
      <w:r w:rsidRPr="001D24CC">
        <w:rPr>
          <w:rFonts w:ascii="GHEA Grapalat" w:hAnsi="GHEA Grapalat" w:cs="Times Armenian"/>
          <w:sz w:val="20"/>
          <w:szCs w:val="20"/>
          <w:lang w:val="hy-AM"/>
        </w:rPr>
        <w:t xml:space="preserve"> </w:t>
      </w:r>
      <w:r w:rsidRPr="001D24CC">
        <w:rPr>
          <w:rFonts w:ascii="GHEA Grapalat" w:hAnsi="GHEA Grapalat" w:cs="Sylfaen"/>
          <w:sz w:val="20"/>
          <w:szCs w:val="20"/>
          <w:lang w:val="hy-AM"/>
        </w:rPr>
        <w:t>երկկողմ</w:t>
      </w:r>
      <w:r w:rsidRPr="001D24CC">
        <w:rPr>
          <w:rFonts w:ascii="GHEA Grapalat" w:hAnsi="GHEA Grapalat" w:cs="Times Armenian"/>
          <w:sz w:val="20"/>
          <w:szCs w:val="20"/>
          <w:lang w:val="hy-AM"/>
        </w:rPr>
        <w:t xml:space="preserve"> </w:t>
      </w:r>
      <w:r w:rsidRPr="001D24CC">
        <w:rPr>
          <w:rFonts w:ascii="GHEA Grapalat" w:hAnsi="GHEA Grapalat" w:cs="Sylfaen"/>
          <w:sz w:val="20"/>
          <w:szCs w:val="20"/>
          <w:lang w:val="hy-AM"/>
        </w:rPr>
        <w:t>ակտ</w:t>
      </w:r>
      <w:r w:rsidRPr="001D24CC">
        <w:rPr>
          <w:rFonts w:ascii="GHEA Grapalat" w:hAnsi="GHEA Grapalat" w:cs="Times Armenian"/>
          <w:sz w:val="20"/>
          <w:szCs w:val="20"/>
          <w:lang w:val="hy-AM"/>
        </w:rPr>
        <w:t xml:space="preserve">` </w:t>
      </w:r>
      <w:r w:rsidRPr="001D24CC">
        <w:rPr>
          <w:rFonts w:ascii="GHEA Grapalat" w:hAnsi="GHEA Grapalat" w:cs="Sylfaen"/>
          <w:sz w:val="20"/>
          <w:szCs w:val="20"/>
          <w:lang w:val="hy-AM"/>
        </w:rPr>
        <w:t>թվարկելով</w:t>
      </w:r>
      <w:r w:rsidRPr="001D24CC">
        <w:rPr>
          <w:rFonts w:ascii="GHEA Grapalat" w:hAnsi="GHEA Grapalat" w:cs="Times Armenian"/>
          <w:sz w:val="20"/>
          <w:szCs w:val="20"/>
          <w:lang w:val="hy-AM"/>
        </w:rPr>
        <w:t xml:space="preserve"> </w:t>
      </w:r>
      <w:r w:rsidRPr="001D24CC">
        <w:rPr>
          <w:rFonts w:ascii="GHEA Grapalat" w:hAnsi="GHEA Grapalat" w:cs="Sylfaen"/>
          <w:sz w:val="20"/>
          <w:szCs w:val="20"/>
          <w:lang w:val="hy-AM"/>
        </w:rPr>
        <w:t>թերությունների</w:t>
      </w:r>
      <w:r w:rsidRPr="001D24CC">
        <w:rPr>
          <w:rFonts w:ascii="GHEA Grapalat" w:hAnsi="GHEA Grapalat" w:cs="Times Armenian"/>
          <w:sz w:val="20"/>
          <w:szCs w:val="20"/>
          <w:lang w:val="hy-AM"/>
        </w:rPr>
        <w:t xml:space="preserve"> </w:t>
      </w:r>
      <w:r w:rsidRPr="001D24CC">
        <w:rPr>
          <w:rFonts w:ascii="GHEA Grapalat" w:hAnsi="GHEA Grapalat" w:cs="Sylfaen"/>
          <w:sz w:val="20"/>
          <w:szCs w:val="20"/>
          <w:lang w:val="hy-AM"/>
        </w:rPr>
        <w:t>վերացման</w:t>
      </w:r>
      <w:r w:rsidRPr="001D24CC">
        <w:rPr>
          <w:rFonts w:ascii="GHEA Grapalat" w:hAnsi="GHEA Grapalat" w:cs="Times Armenian"/>
          <w:sz w:val="20"/>
          <w:szCs w:val="20"/>
          <w:lang w:val="hy-AM"/>
        </w:rPr>
        <w:t xml:space="preserve"> </w:t>
      </w:r>
      <w:r w:rsidRPr="001D24CC">
        <w:rPr>
          <w:rFonts w:ascii="GHEA Grapalat" w:hAnsi="GHEA Grapalat" w:cs="Sylfaen"/>
          <w:sz w:val="20"/>
          <w:szCs w:val="20"/>
          <w:lang w:val="hy-AM"/>
        </w:rPr>
        <w:t>համար</w:t>
      </w:r>
      <w:r w:rsidRPr="001D24CC">
        <w:rPr>
          <w:rFonts w:ascii="GHEA Grapalat" w:hAnsi="GHEA Grapalat" w:cs="Times Armenian"/>
          <w:sz w:val="20"/>
          <w:szCs w:val="20"/>
          <w:lang w:val="hy-AM"/>
        </w:rPr>
        <w:t xml:space="preserve"> </w:t>
      </w:r>
      <w:r w:rsidRPr="001D24CC">
        <w:rPr>
          <w:rFonts w:ascii="GHEA Grapalat" w:hAnsi="GHEA Grapalat" w:cs="Sylfaen"/>
          <w:sz w:val="20"/>
          <w:szCs w:val="20"/>
          <w:lang w:val="hy-AM"/>
        </w:rPr>
        <w:t>պահանջվող</w:t>
      </w:r>
      <w:r w:rsidRPr="001D24CC">
        <w:rPr>
          <w:rFonts w:ascii="GHEA Grapalat" w:hAnsi="GHEA Grapalat" w:cs="Times Armenian"/>
          <w:sz w:val="20"/>
          <w:szCs w:val="20"/>
          <w:lang w:val="hy-AM"/>
        </w:rPr>
        <w:t xml:space="preserve">` </w:t>
      </w:r>
      <w:r w:rsidRPr="001D24CC">
        <w:rPr>
          <w:rFonts w:ascii="GHEA Grapalat" w:hAnsi="GHEA Grapalat" w:cs="Sylfaen"/>
          <w:sz w:val="20"/>
          <w:szCs w:val="20"/>
          <w:lang w:val="hy-AM"/>
        </w:rPr>
        <w:t>կատարման</w:t>
      </w:r>
      <w:r w:rsidRPr="001D24CC">
        <w:rPr>
          <w:rFonts w:ascii="GHEA Grapalat" w:hAnsi="GHEA Grapalat" w:cs="Times Armenian"/>
          <w:sz w:val="20"/>
          <w:szCs w:val="20"/>
          <w:lang w:val="hy-AM"/>
        </w:rPr>
        <w:t xml:space="preserve"> </w:t>
      </w:r>
      <w:r w:rsidRPr="001D24CC">
        <w:rPr>
          <w:rFonts w:ascii="GHEA Grapalat" w:hAnsi="GHEA Grapalat" w:cs="Sylfaen"/>
          <w:sz w:val="20"/>
          <w:szCs w:val="20"/>
          <w:lang w:val="hy-AM"/>
        </w:rPr>
        <w:t>ենթակա</w:t>
      </w:r>
      <w:r w:rsidRPr="001D24CC">
        <w:rPr>
          <w:rFonts w:ascii="GHEA Grapalat" w:hAnsi="GHEA Grapalat" w:cs="Times Armenian"/>
          <w:sz w:val="20"/>
          <w:szCs w:val="20"/>
          <w:lang w:val="hy-AM"/>
        </w:rPr>
        <w:t xml:space="preserve"> </w:t>
      </w:r>
      <w:r w:rsidRPr="001D24CC">
        <w:rPr>
          <w:rFonts w:ascii="GHEA Grapalat" w:hAnsi="GHEA Grapalat" w:cs="Sylfaen"/>
          <w:sz w:val="20"/>
          <w:szCs w:val="20"/>
          <w:lang w:val="hy-AM"/>
        </w:rPr>
        <w:t>լրացուցիչ</w:t>
      </w:r>
      <w:r w:rsidRPr="001D24CC">
        <w:rPr>
          <w:rFonts w:ascii="GHEA Grapalat" w:hAnsi="GHEA Grapalat" w:cs="Times Armenian"/>
          <w:sz w:val="20"/>
          <w:szCs w:val="20"/>
          <w:lang w:val="hy-AM"/>
        </w:rPr>
        <w:t xml:space="preserve"> </w:t>
      </w:r>
      <w:r w:rsidRPr="001D24CC">
        <w:rPr>
          <w:rFonts w:ascii="GHEA Grapalat" w:hAnsi="GHEA Grapalat" w:cs="Sylfaen"/>
          <w:sz w:val="20"/>
          <w:szCs w:val="20"/>
          <w:lang w:val="hy-AM"/>
        </w:rPr>
        <w:t>աշխատանքները</w:t>
      </w:r>
      <w:r w:rsidRPr="001D24CC">
        <w:rPr>
          <w:rFonts w:ascii="GHEA Grapalat" w:hAnsi="GHEA Grapalat" w:cs="Times Armenian"/>
          <w:sz w:val="20"/>
          <w:szCs w:val="20"/>
          <w:lang w:val="hy-AM"/>
        </w:rPr>
        <w:t xml:space="preserve"> </w:t>
      </w:r>
      <w:r w:rsidRPr="001D24CC">
        <w:rPr>
          <w:rFonts w:ascii="GHEA Grapalat" w:hAnsi="GHEA Grapalat" w:cs="Sylfaen"/>
          <w:sz w:val="20"/>
          <w:szCs w:val="20"/>
          <w:lang w:val="hy-AM"/>
        </w:rPr>
        <w:t>և</w:t>
      </w:r>
      <w:r w:rsidRPr="001D24CC">
        <w:rPr>
          <w:rFonts w:ascii="GHEA Grapalat" w:hAnsi="GHEA Grapalat" w:cs="Times Armenian"/>
          <w:sz w:val="20"/>
          <w:szCs w:val="20"/>
          <w:lang w:val="hy-AM"/>
        </w:rPr>
        <w:t xml:space="preserve"> </w:t>
      </w:r>
      <w:r w:rsidRPr="001D24CC">
        <w:rPr>
          <w:rFonts w:ascii="GHEA Grapalat" w:hAnsi="GHEA Grapalat" w:cs="Sylfaen"/>
          <w:sz w:val="20"/>
          <w:szCs w:val="20"/>
          <w:lang w:val="hy-AM"/>
        </w:rPr>
        <w:t>ժամկետները</w:t>
      </w:r>
      <w:r w:rsidRPr="001D24CC">
        <w:rPr>
          <w:rFonts w:ascii="GHEA Grapalat" w:hAnsi="GHEA Grapalat" w:cs="Tahoma"/>
          <w:sz w:val="20"/>
          <w:szCs w:val="20"/>
          <w:lang w:val="hy-AM"/>
        </w:rPr>
        <w:t>։</w:t>
      </w:r>
      <w:r w:rsidRPr="001D24CC">
        <w:rPr>
          <w:rFonts w:ascii="GHEA Grapalat" w:hAnsi="GHEA Grapalat" w:cs="Times Armenian"/>
          <w:sz w:val="20"/>
          <w:szCs w:val="20"/>
          <w:lang w:val="hy-AM"/>
        </w:rPr>
        <w:t xml:space="preserve"> </w:t>
      </w:r>
      <w:r w:rsidRPr="001D24CC">
        <w:rPr>
          <w:rFonts w:ascii="GHEA Grapalat" w:hAnsi="GHEA Grapalat" w:cs="Sylfaen"/>
          <w:sz w:val="20"/>
          <w:szCs w:val="20"/>
          <w:lang w:val="hy-AM"/>
        </w:rPr>
        <w:t>Կապալառուն</w:t>
      </w:r>
      <w:r w:rsidRPr="001D24CC">
        <w:rPr>
          <w:rFonts w:ascii="GHEA Grapalat" w:hAnsi="GHEA Grapalat" w:cs="Times Armenian"/>
          <w:sz w:val="20"/>
          <w:szCs w:val="20"/>
          <w:lang w:val="hy-AM"/>
        </w:rPr>
        <w:t xml:space="preserve"> </w:t>
      </w:r>
      <w:r w:rsidRPr="001D24CC">
        <w:rPr>
          <w:rFonts w:ascii="GHEA Grapalat" w:hAnsi="GHEA Grapalat" w:cs="Sylfaen"/>
          <w:sz w:val="20"/>
          <w:szCs w:val="20"/>
          <w:lang w:val="hy-AM"/>
        </w:rPr>
        <w:t>պարտավոր</w:t>
      </w:r>
      <w:r w:rsidRPr="001D24CC">
        <w:rPr>
          <w:rFonts w:ascii="GHEA Grapalat" w:hAnsi="GHEA Grapalat"/>
          <w:sz w:val="20"/>
          <w:szCs w:val="20"/>
          <w:lang w:val="hy-AM"/>
        </w:rPr>
        <w:t xml:space="preserve"> </w:t>
      </w:r>
      <w:r w:rsidRPr="001D24CC">
        <w:rPr>
          <w:rFonts w:ascii="GHEA Grapalat" w:hAnsi="GHEA Grapalat" w:cs="Sylfaen"/>
          <w:sz w:val="20"/>
          <w:szCs w:val="20"/>
          <w:lang w:val="hy-AM"/>
        </w:rPr>
        <w:t>է</w:t>
      </w:r>
      <w:r w:rsidRPr="001D24CC">
        <w:rPr>
          <w:rFonts w:ascii="GHEA Grapalat" w:hAnsi="GHEA Grapalat" w:cs="Times Armenian"/>
          <w:sz w:val="20"/>
          <w:szCs w:val="20"/>
          <w:lang w:val="hy-AM"/>
        </w:rPr>
        <w:t xml:space="preserve"> </w:t>
      </w:r>
      <w:r w:rsidRPr="001D24CC">
        <w:rPr>
          <w:rFonts w:ascii="GHEA Grapalat" w:hAnsi="GHEA Grapalat" w:cs="Sylfaen"/>
          <w:sz w:val="20"/>
          <w:szCs w:val="20"/>
          <w:lang w:val="hy-AM"/>
        </w:rPr>
        <w:t>պայմանագրային</w:t>
      </w:r>
      <w:r w:rsidRPr="001D24CC">
        <w:rPr>
          <w:rFonts w:ascii="GHEA Grapalat" w:hAnsi="GHEA Grapalat" w:cs="Times Armenian"/>
          <w:sz w:val="20"/>
          <w:szCs w:val="20"/>
          <w:lang w:val="hy-AM"/>
        </w:rPr>
        <w:t xml:space="preserve"> </w:t>
      </w:r>
      <w:r w:rsidRPr="001D24CC">
        <w:rPr>
          <w:rFonts w:ascii="GHEA Grapalat" w:hAnsi="GHEA Grapalat" w:cs="Sylfaen"/>
          <w:sz w:val="20"/>
          <w:szCs w:val="20"/>
          <w:lang w:val="hy-AM"/>
        </w:rPr>
        <w:t>գնի</w:t>
      </w:r>
      <w:r w:rsidRPr="001D24CC">
        <w:rPr>
          <w:rFonts w:ascii="GHEA Grapalat" w:hAnsi="GHEA Grapalat" w:cs="Times Armenian"/>
          <w:sz w:val="20"/>
          <w:szCs w:val="20"/>
          <w:lang w:val="hy-AM"/>
        </w:rPr>
        <w:t xml:space="preserve"> </w:t>
      </w:r>
      <w:r w:rsidRPr="001D24CC">
        <w:rPr>
          <w:rFonts w:ascii="GHEA Grapalat" w:hAnsi="GHEA Grapalat" w:cs="Sylfaen"/>
          <w:sz w:val="20"/>
          <w:szCs w:val="20"/>
          <w:lang w:val="hy-AM"/>
        </w:rPr>
        <w:t>սահմաններում</w:t>
      </w:r>
      <w:r w:rsidRPr="001D24CC">
        <w:rPr>
          <w:rFonts w:ascii="GHEA Grapalat" w:hAnsi="GHEA Grapalat" w:cs="Times Armenian"/>
          <w:sz w:val="20"/>
          <w:szCs w:val="20"/>
          <w:lang w:val="hy-AM"/>
        </w:rPr>
        <w:t xml:space="preserve">, </w:t>
      </w:r>
      <w:r w:rsidRPr="001D24CC">
        <w:rPr>
          <w:rFonts w:ascii="GHEA Grapalat" w:hAnsi="GHEA Grapalat" w:cs="Sylfaen"/>
          <w:sz w:val="20"/>
          <w:szCs w:val="20"/>
          <w:lang w:val="hy-AM"/>
        </w:rPr>
        <w:t>առանց</w:t>
      </w:r>
      <w:r w:rsidRPr="001D24CC">
        <w:rPr>
          <w:rFonts w:ascii="GHEA Grapalat" w:hAnsi="GHEA Grapalat" w:cs="Times Armenian"/>
          <w:sz w:val="20"/>
          <w:szCs w:val="20"/>
          <w:lang w:val="hy-AM"/>
        </w:rPr>
        <w:t xml:space="preserve"> </w:t>
      </w:r>
      <w:r w:rsidRPr="001D24CC">
        <w:rPr>
          <w:rFonts w:ascii="GHEA Grapalat" w:hAnsi="GHEA Grapalat" w:cs="Sylfaen"/>
          <w:sz w:val="20"/>
          <w:szCs w:val="20"/>
          <w:lang w:val="hy-AM"/>
        </w:rPr>
        <w:t>լրացուցիչ</w:t>
      </w:r>
      <w:r w:rsidRPr="001D24CC">
        <w:rPr>
          <w:rFonts w:ascii="GHEA Grapalat" w:hAnsi="GHEA Grapalat" w:cs="Times Armenian"/>
          <w:sz w:val="20"/>
          <w:szCs w:val="20"/>
          <w:lang w:val="hy-AM"/>
        </w:rPr>
        <w:t xml:space="preserve"> </w:t>
      </w:r>
      <w:r w:rsidRPr="001D24CC">
        <w:rPr>
          <w:rFonts w:ascii="GHEA Grapalat" w:hAnsi="GHEA Grapalat" w:cs="Sylfaen"/>
          <w:sz w:val="20"/>
          <w:szCs w:val="20"/>
          <w:lang w:val="hy-AM"/>
        </w:rPr>
        <w:t>վճարի</w:t>
      </w:r>
      <w:r w:rsidRPr="001D24CC">
        <w:rPr>
          <w:rFonts w:ascii="GHEA Grapalat" w:hAnsi="GHEA Grapalat" w:cs="Times Armenian"/>
          <w:sz w:val="20"/>
          <w:szCs w:val="20"/>
          <w:lang w:val="hy-AM"/>
        </w:rPr>
        <w:t xml:space="preserve">, </w:t>
      </w:r>
      <w:r w:rsidRPr="001D24CC">
        <w:rPr>
          <w:rFonts w:ascii="GHEA Grapalat" w:hAnsi="GHEA Grapalat" w:cs="Sylfaen"/>
          <w:sz w:val="20"/>
          <w:szCs w:val="20"/>
          <w:lang w:val="hy-AM"/>
        </w:rPr>
        <w:t>կատարել</w:t>
      </w:r>
      <w:r w:rsidRPr="001D24CC">
        <w:rPr>
          <w:rFonts w:ascii="GHEA Grapalat" w:hAnsi="GHEA Grapalat" w:cs="Times Armenian"/>
          <w:sz w:val="20"/>
          <w:szCs w:val="20"/>
          <w:lang w:val="hy-AM"/>
        </w:rPr>
        <w:t xml:space="preserve"> </w:t>
      </w:r>
      <w:r w:rsidRPr="001D24CC">
        <w:rPr>
          <w:rFonts w:ascii="GHEA Grapalat" w:hAnsi="GHEA Grapalat" w:cs="Sylfaen"/>
          <w:sz w:val="20"/>
          <w:szCs w:val="20"/>
          <w:lang w:val="hy-AM"/>
        </w:rPr>
        <w:t>անհրաժեշտ</w:t>
      </w:r>
      <w:r w:rsidRPr="001D24CC">
        <w:rPr>
          <w:rFonts w:ascii="GHEA Grapalat" w:hAnsi="GHEA Grapalat" w:cs="Times Armenian"/>
          <w:sz w:val="20"/>
          <w:szCs w:val="20"/>
          <w:lang w:val="hy-AM"/>
        </w:rPr>
        <w:t xml:space="preserve"> </w:t>
      </w:r>
      <w:r w:rsidRPr="001D24CC">
        <w:rPr>
          <w:rFonts w:ascii="GHEA Grapalat" w:hAnsi="GHEA Grapalat" w:cs="Sylfaen"/>
          <w:sz w:val="20"/>
          <w:szCs w:val="20"/>
          <w:lang w:val="hy-AM"/>
        </w:rPr>
        <w:t>աշխատանքներ</w:t>
      </w:r>
      <w:r w:rsidRPr="001D24CC">
        <w:rPr>
          <w:rFonts w:ascii="GHEA Grapalat" w:hAnsi="GHEA Grapalat" w:cs="Tahoma"/>
          <w:sz w:val="20"/>
          <w:szCs w:val="20"/>
          <w:lang w:val="hy-AM"/>
        </w:rPr>
        <w:t>։</w:t>
      </w:r>
    </w:p>
    <w:p w:rsidR="00105C2F" w:rsidRPr="001D24CC" w:rsidRDefault="00105C2F" w:rsidP="00105C2F">
      <w:pPr>
        <w:ind w:firstLine="720"/>
        <w:jc w:val="both"/>
        <w:rPr>
          <w:rFonts w:ascii="GHEA Grapalat" w:hAnsi="GHEA Grapalat" w:cs="Sylfaen"/>
          <w:sz w:val="20"/>
          <w:szCs w:val="20"/>
          <w:lang w:val="hy-AM"/>
        </w:rPr>
      </w:pPr>
      <w:r w:rsidRPr="001D24CC">
        <w:rPr>
          <w:rFonts w:ascii="GHEA Grapalat" w:hAnsi="GHEA Grapalat" w:cs="Sylfaen"/>
          <w:sz w:val="20"/>
          <w:szCs w:val="20"/>
          <w:lang w:val="hy-AM"/>
        </w:rPr>
        <w:t xml:space="preserve">4.4 Պատվիրատուն հանձնման-ընդունման արձանագրությունը ստանալու օրվան հաջորդող աշխատանքային օրվանից հաշված </w:t>
      </w:r>
      <w:r w:rsidRPr="001D24CC">
        <w:rPr>
          <w:rFonts w:ascii="GHEA Grapalat" w:hAnsi="GHEA Grapalat" w:cs="Sylfaen"/>
          <w:sz w:val="20"/>
          <w:szCs w:val="20"/>
          <w:u w:val="single"/>
          <w:lang w:val="hy-AM"/>
        </w:rPr>
        <w:t xml:space="preserve">     </w:t>
      </w:r>
      <w:r w:rsidRPr="001D24CC">
        <w:rPr>
          <w:rFonts w:ascii="GHEA Grapalat" w:hAnsi="GHEA Grapalat" w:cs="Sylfaen"/>
          <w:sz w:val="20"/>
          <w:szCs w:val="20"/>
          <w:lang w:val="hy-AM"/>
        </w:rPr>
        <w:t xml:space="preserve"> աշխատանքային օրվա ընթացքում Կապալառուին է ներկայացնում իր կողմից ստորագրված հանձնման-ընդունման արձանագրության մեկ օրինակը կամ աշխատանքը չընդունելու պատճառաբանված մերժումը։</w:t>
      </w:r>
    </w:p>
    <w:p w:rsidR="00105C2F" w:rsidRPr="001D24CC" w:rsidRDefault="00105C2F" w:rsidP="00105C2F">
      <w:pPr>
        <w:ind w:firstLine="720"/>
        <w:jc w:val="both"/>
        <w:rPr>
          <w:rFonts w:ascii="GHEA Grapalat" w:hAnsi="GHEA Grapalat"/>
          <w:b/>
          <w:sz w:val="20"/>
          <w:szCs w:val="20"/>
          <w:lang w:val="es-ES"/>
        </w:rPr>
      </w:pPr>
      <w:r w:rsidRPr="001D24CC">
        <w:rPr>
          <w:rFonts w:ascii="GHEA Grapalat" w:hAnsi="GHEA Grapalat" w:cs="Sylfaen"/>
          <w:sz w:val="20"/>
          <w:szCs w:val="20"/>
          <w:lang w:val="hy-AM"/>
        </w:rPr>
        <w:t>4.5 Եթե պայմանագրի 4.4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4.4 կետով սահման</w:t>
      </w:r>
      <w:r w:rsidRPr="001D24CC">
        <w:rPr>
          <w:rFonts w:ascii="GHEA Grapalat" w:hAnsi="GHEA Grapalat" w:cs="Sylfaen"/>
          <w:sz w:val="20"/>
          <w:szCs w:val="20"/>
          <w:lang w:val="hy-AM"/>
        </w:rPr>
        <w:softHyphen/>
        <w:t>ված վերջնաժամկետին հաջորդող աշխատանքային օրը Պատվիրատուն   Կապալառուին է տրամադրում իր կողմից հաստատված հանձնման-ընդունման արձանա</w:t>
      </w:r>
      <w:r w:rsidRPr="001D24CC">
        <w:rPr>
          <w:rFonts w:ascii="GHEA Grapalat" w:hAnsi="GHEA Grapalat" w:cs="Sylfaen"/>
          <w:sz w:val="20"/>
          <w:szCs w:val="20"/>
          <w:lang w:val="hy-AM"/>
        </w:rPr>
        <w:softHyphen/>
        <w:t xml:space="preserve">գրությունը: </w:t>
      </w:r>
    </w:p>
    <w:p w:rsidR="00105C2F" w:rsidRPr="001D24CC" w:rsidRDefault="00105C2F" w:rsidP="00105C2F">
      <w:pPr>
        <w:pStyle w:val="norm"/>
        <w:spacing w:line="240" w:lineRule="auto"/>
        <w:ind w:firstLine="0"/>
        <w:rPr>
          <w:rFonts w:ascii="GHEA Mariam" w:hAnsi="GHEA Mariam"/>
          <w:spacing w:val="-8"/>
          <w:sz w:val="20"/>
          <w:lang w:val="pt-BR"/>
        </w:rPr>
      </w:pPr>
      <w:r w:rsidRPr="001D24CC">
        <w:rPr>
          <w:rFonts w:ascii="GHEA Grapalat" w:hAnsi="GHEA Grapalat" w:cs="Sylfaen"/>
          <w:sz w:val="20"/>
          <w:lang w:val="hy-AM"/>
        </w:rPr>
        <w:lastRenderedPageBreak/>
        <w:t xml:space="preserve">            4.6 Աշխատանքն</w:t>
      </w:r>
      <w:r w:rsidRPr="001D24CC">
        <w:rPr>
          <w:rFonts w:ascii="GHEA Grapalat" w:hAnsi="GHEA Grapalat" w:cs="Arial"/>
          <w:sz w:val="20"/>
          <w:lang w:val="hy-AM"/>
        </w:rPr>
        <w:t xml:space="preserve"> </w:t>
      </w:r>
      <w:r w:rsidRPr="001D24CC">
        <w:rPr>
          <w:rFonts w:ascii="GHEA Grapalat" w:hAnsi="GHEA Grapalat" w:cs="Sylfaen"/>
          <w:sz w:val="20"/>
          <w:lang w:val="hy-AM"/>
        </w:rPr>
        <w:t>ընդունելիս կիրառվում են նաև հետևյալ պայմանները`</w:t>
      </w:r>
      <w:r w:rsidRPr="001D24CC">
        <w:rPr>
          <w:rFonts w:ascii="GHEA Mariam" w:hAnsi="GHEA Mariam"/>
          <w:spacing w:val="-8"/>
          <w:sz w:val="20"/>
          <w:lang w:val="pt-BR"/>
        </w:rPr>
        <w:t xml:space="preserve"> </w:t>
      </w:r>
    </w:p>
    <w:p w:rsidR="00105C2F" w:rsidRPr="001D24CC" w:rsidRDefault="00105C2F" w:rsidP="00105C2F">
      <w:pPr>
        <w:pStyle w:val="norm"/>
        <w:spacing w:line="240" w:lineRule="auto"/>
        <w:rPr>
          <w:rFonts w:ascii="GHEA Grapalat" w:hAnsi="GHEA Grapalat" w:cs="Sylfaen"/>
          <w:sz w:val="20"/>
          <w:lang w:val="hy-AM"/>
        </w:rPr>
      </w:pPr>
      <w:r w:rsidRPr="001D24CC">
        <w:rPr>
          <w:rFonts w:ascii="GHEA Grapalat" w:hAnsi="GHEA Grapalat" w:cs="Sylfaen"/>
          <w:sz w:val="20"/>
          <w:lang w:val="hy-AM"/>
        </w:rPr>
        <w:t xml:space="preserve">1) </w:t>
      </w:r>
      <w:r w:rsidRPr="001D24CC">
        <w:rPr>
          <w:rFonts w:ascii="GHEA Grapalat" w:hAnsi="GHEA Grapalat" w:cs="Sylfaen"/>
          <w:sz w:val="20"/>
        </w:rPr>
        <w:t>Կ</w:t>
      </w:r>
      <w:r w:rsidRPr="001D24CC">
        <w:rPr>
          <w:rFonts w:ascii="GHEA Grapalat" w:hAnsi="GHEA Grapalat" w:cs="Sylfaen"/>
          <w:sz w:val="20"/>
          <w:lang w:val="hy-AM"/>
        </w:rPr>
        <w:t xml:space="preserve">ապալառուի կողմից շինարարության ավարտի մասին տեղեկություն ստանալուց հետո </w:t>
      </w:r>
      <w:r w:rsidRPr="001D24CC">
        <w:rPr>
          <w:rFonts w:ascii="GHEA Grapalat" w:hAnsi="GHEA Grapalat" w:cs="Sylfaen"/>
          <w:sz w:val="20"/>
        </w:rPr>
        <w:t>Պ</w:t>
      </w:r>
      <w:r w:rsidRPr="001D24CC">
        <w:rPr>
          <w:rFonts w:ascii="GHEA Grapalat" w:hAnsi="GHEA Grapalat" w:cs="Sylfaen"/>
          <w:sz w:val="20"/>
          <w:lang w:val="hy-AM"/>
        </w:rPr>
        <w:t>ատվիրատուի ղեկավարը ձեռնարկում է միջոցներ Հայաստանի Հանրապետության կառավարության 2015 թվականի մարտի 19-ի N 596-Ն որոշմամբ սահմանված հանձնաժողով ձևավորելու և կատարված աշխատանքներն ընդունելու համար.</w:t>
      </w:r>
    </w:p>
    <w:p w:rsidR="00105C2F" w:rsidRPr="001D24CC" w:rsidRDefault="00105C2F" w:rsidP="00105C2F">
      <w:pPr>
        <w:pStyle w:val="norm"/>
        <w:spacing w:line="240" w:lineRule="auto"/>
        <w:rPr>
          <w:rFonts w:ascii="GHEA Grapalat" w:hAnsi="GHEA Grapalat" w:cs="Sylfaen"/>
          <w:sz w:val="20"/>
          <w:lang w:val="hy-AM"/>
        </w:rPr>
      </w:pPr>
      <w:r w:rsidRPr="001D24CC">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(այսուհետ` ընդունող հանձնաժողով) կողմից կատարված աշխատանքներն ընդունվելու դեպքում.</w:t>
      </w:r>
    </w:p>
    <w:p w:rsidR="00105C2F" w:rsidRPr="001D24CC" w:rsidRDefault="00105C2F" w:rsidP="00105C2F">
      <w:pPr>
        <w:pStyle w:val="norm"/>
        <w:spacing w:line="240" w:lineRule="auto"/>
        <w:rPr>
          <w:rFonts w:ascii="GHEA Grapalat" w:hAnsi="GHEA Grapalat" w:cs="Sylfaen"/>
          <w:sz w:val="20"/>
          <w:lang w:val="hy-AM"/>
        </w:rPr>
      </w:pPr>
      <w:r w:rsidRPr="001D24CC">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rsidR="00105C2F" w:rsidRPr="001D24CC" w:rsidRDefault="00105C2F" w:rsidP="00105C2F">
      <w:pPr>
        <w:pStyle w:val="norm"/>
        <w:spacing w:line="240" w:lineRule="auto"/>
        <w:rPr>
          <w:rFonts w:ascii="GHEA Grapalat" w:hAnsi="GHEA Grapalat" w:cs="Sylfaen"/>
          <w:sz w:val="20"/>
          <w:lang w:val="hy-AM"/>
        </w:rPr>
      </w:pPr>
      <w:r w:rsidRPr="001D24CC">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rsidR="00105C2F" w:rsidRPr="001D24CC" w:rsidRDefault="00105C2F" w:rsidP="00105C2F">
      <w:pPr>
        <w:pStyle w:val="norm"/>
        <w:spacing w:line="240" w:lineRule="auto"/>
        <w:rPr>
          <w:rFonts w:ascii="GHEA Grapalat" w:hAnsi="GHEA Grapalat" w:cs="Sylfaen"/>
          <w:sz w:val="20"/>
          <w:lang w:val="hy-AM"/>
        </w:rPr>
      </w:pPr>
      <w:r w:rsidRPr="001D24C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rsidR="00105C2F" w:rsidRPr="001D24CC" w:rsidRDefault="00105C2F" w:rsidP="00105C2F">
      <w:pPr>
        <w:pStyle w:val="norm"/>
        <w:spacing w:line="240" w:lineRule="auto"/>
        <w:rPr>
          <w:rFonts w:ascii="GHEA Grapalat" w:hAnsi="GHEA Grapalat" w:cs="Sylfaen"/>
          <w:sz w:val="20"/>
          <w:lang w:val="hy-AM"/>
        </w:rPr>
      </w:pPr>
      <w:r w:rsidRPr="001D24CC">
        <w:rPr>
          <w:rFonts w:ascii="GHEA Grapalat" w:hAnsi="GHEA Grapalat" w:cs="Sylfaen"/>
          <w:sz w:val="20"/>
          <w:lang w:val="hy-AM"/>
        </w:rPr>
        <w:t>բ. չի համապատասխանում պայմանագրի պայմաններին, ապա արձանագրություն չի ստորագրվում.</w:t>
      </w:r>
    </w:p>
    <w:p w:rsidR="00105C2F" w:rsidRPr="001D24CC" w:rsidRDefault="00105C2F" w:rsidP="00105C2F">
      <w:pPr>
        <w:pStyle w:val="norm"/>
        <w:spacing w:line="240" w:lineRule="auto"/>
        <w:rPr>
          <w:rFonts w:ascii="GHEA Grapalat" w:hAnsi="GHEA Grapalat" w:cs="Sylfaen"/>
          <w:sz w:val="20"/>
          <w:lang w:val="hy-AM"/>
        </w:rPr>
      </w:pPr>
      <w:r w:rsidRPr="001D24C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rsidR="00516665" w:rsidRPr="00CB0C48" w:rsidRDefault="00516665" w:rsidP="00516665">
      <w:pPr>
        <w:tabs>
          <w:tab w:val="left" w:pos="1276"/>
        </w:tabs>
        <w:ind w:firstLine="720"/>
        <w:jc w:val="both"/>
        <w:rPr>
          <w:rFonts w:ascii="GHEA Grapalat" w:hAnsi="GHEA Grapalat"/>
          <w:lang w:val="hy-AM"/>
        </w:rPr>
      </w:pPr>
    </w:p>
    <w:p w:rsidR="00516665" w:rsidRPr="00CB0C48" w:rsidRDefault="00516665" w:rsidP="00516665">
      <w:pPr>
        <w:tabs>
          <w:tab w:val="left" w:pos="1276"/>
        </w:tabs>
        <w:ind w:firstLine="720"/>
        <w:jc w:val="both"/>
        <w:rPr>
          <w:rFonts w:ascii="GHEA Grapalat" w:hAnsi="GHEA Grapalat"/>
          <w:b/>
          <w:sz w:val="20"/>
          <w:szCs w:val="20"/>
          <w:lang w:val="hy-AM"/>
        </w:rPr>
      </w:pPr>
      <w:r w:rsidRPr="00CB0C48">
        <w:rPr>
          <w:rFonts w:ascii="GHEA Grapalat" w:hAnsi="GHEA Grapalat"/>
          <w:b/>
          <w:sz w:val="20"/>
          <w:szCs w:val="20"/>
          <w:lang w:val="hy-AM"/>
        </w:rPr>
        <w:t xml:space="preserve">5. </w:t>
      </w:r>
      <w:r w:rsidRPr="00CB0C48">
        <w:rPr>
          <w:rFonts w:ascii="GHEA Grapalat" w:hAnsi="GHEA Grapalat" w:cs="Sylfaen"/>
          <w:b/>
          <w:sz w:val="20"/>
          <w:szCs w:val="20"/>
          <w:lang w:val="hy-AM"/>
        </w:rPr>
        <w:t>ԱՇԽԱՏԱՆՔԻ</w:t>
      </w:r>
      <w:r w:rsidRPr="00CB0C48">
        <w:rPr>
          <w:rFonts w:ascii="GHEA Grapalat" w:hAnsi="GHEA Grapalat" w:cs="Times Armenian"/>
          <w:b/>
          <w:sz w:val="20"/>
          <w:szCs w:val="20"/>
          <w:lang w:val="hy-AM"/>
        </w:rPr>
        <w:t xml:space="preserve"> </w:t>
      </w:r>
      <w:r w:rsidRPr="00CB0C48">
        <w:rPr>
          <w:rFonts w:ascii="GHEA Grapalat" w:hAnsi="GHEA Grapalat" w:cs="Sylfaen"/>
          <w:b/>
          <w:sz w:val="20"/>
          <w:szCs w:val="20"/>
          <w:lang w:val="hy-AM"/>
        </w:rPr>
        <w:t>ԳԻՆԸ</w:t>
      </w:r>
      <w:r w:rsidRPr="00CB0C48">
        <w:rPr>
          <w:rFonts w:ascii="GHEA Grapalat" w:hAnsi="GHEA Grapalat" w:cs="Times Armenian"/>
          <w:b/>
          <w:sz w:val="20"/>
          <w:szCs w:val="20"/>
          <w:lang w:val="hy-AM"/>
        </w:rPr>
        <w:t xml:space="preserve"> </w:t>
      </w:r>
      <w:r w:rsidRPr="00CB0C48">
        <w:rPr>
          <w:rFonts w:ascii="GHEA Grapalat" w:hAnsi="GHEA Grapalat" w:cs="Sylfaen"/>
          <w:b/>
          <w:sz w:val="20"/>
          <w:szCs w:val="20"/>
          <w:lang w:val="hy-AM"/>
        </w:rPr>
        <w:t>ԵՎ</w:t>
      </w:r>
      <w:r w:rsidRPr="00CB0C48">
        <w:rPr>
          <w:rFonts w:ascii="GHEA Grapalat" w:hAnsi="GHEA Grapalat" w:cs="Times Armenian"/>
          <w:b/>
          <w:sz w:val="20"/>
          <w:szCs w:val="20"/>
          <w:lang w:val="hy-AM"/>
        </w:rPr>
        <w:t xml:space="preserve"> </w:t>
      </w:r>
      <w:r w:rsidRPr="00CB0C48">
        <w:rPr>
          <w:rFonts w:ascii="GHEA Grapalat" w:hAnsi="GHEA Grapalat" w:cs="Sylfaen"/>
          <w:b/>
          <w:sz w:val="20"/>
          <w:szCs w:val="20"/>
          <w:lang w:val="hy-AM"/>
        </w:rPr>
        <w:t>ՎԱՐՁԱՏՐՈՒԹՅՈՒՆԸ</w:t>
      </w:r>
    </w:p>
    <w:p w:rsidR="00516665" w:rsidRPr="00CB0C48" w:rsidRDefault="00516665" w:rsidP="00516665">
      <w:pPr>
        <w:tabs>
          <w:tab w:val="left" w:pos="1276"/>
        </w:tabs>
        <w:ind w:firstLine="720"/>
        <w:jc w:val="both"/>
        <w:rPr>
          <w:rFonts w:ascii="GHEA Grapalat" w:hAnsi="GHEA Grapalat"/>
          <w:sz w:val="20"/>
          <w:szCs w:val="20"/>
          <w:lang w:val="hy-AM"/>
        </w:rPr>
      </w:pPr>
    </w:p>
    <w:p w:rsidR="00516665" w:rsidRPr="00CB0C48" w:rsidRDefault="00516665" w:rsidP="00516665">
      <w:pPr>
        <w:tabs>
          <w:tab w:val="left" w:pos="1276"/>
        </w:tabs>
        <w:ind w:firstLine="720"/>
        <w:jc w:val="both"/>
        <w:rPr>
          <w:rFonts w:ascii="GHEA Grapalat" w:hAnsi="GHEA Grapalat"/>
          <w:sz w:val="20"/>
          <w:szCs w:val="20"/>
          <w:lang w:val="hy-AM"/>
        </w:rPr>
      </w:pPr>
      <w:r w:rsidRPr="00CB0C48">
        <w:rPr>
          <w:rFonts w:ascii="GHEA Grapalat" w:hAnsi="GHEA Grapalat"/>
          <w:sz w:val="20"/>
          <w:szCs w:val="20"/>
          <w:lang w:val="hy-AM"/>
        </w:rPr>
        <w:t>5.1</w:t>
      </w:r>
      <w:r w:rsidR="00905F41" w:rsidRPr="00CB0C48">
        <w:rPr>
          <w:rFonts w:ascii="GHEA Grapalat" w:hAnsi="GHEA Grapalat"/>
          <w:sz w:val="20"/>
          <w:szCs w:val="20"/>
          <w:lang w:val="hy-AM"/>
        </w:rPr>
        <w:t xml:space="preserve"> </w:t>
      </w:r>
      <w:r w:rsidRPr="00CB0C48">
        <w:rPr>
          <w:rFonts w:ascii="GHEA Grapalat" w:hAnsi="GHEA Grapalat"/>
          <w:sz w:val="20"/>
          <w:szCs w:val="20"/>
          <w:lang w:val="hy-AM"/>
        </w:rPr>
        <w:t xml:space="preserve">Սույն </w:t>
      </w:r>
      <w:r w:rsidRPr="00CB0C48">
        <w:rPr>
          <w:rFonts w:ascii="GHEA Grapalat" w:hAnsi="GHEA Grapalat" w:cs="Sylfaen"/>
          <w:sz w:val="20"/>
          <w:szCs w:val="20"/>
          <w:lang w:val="hy-AM"/>
        </w:rPr>
        <w:t>պայմանագրի</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ընդհանուր</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գինը</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կազմում</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է</w:t>
      </w:r>
      <w:r w:rsidRPr="00CB0C48">
        <w:rPr>
          <w:rFonts w:ascii="GHEA Grapalat" w:hAnsi="GHEA Grapalat" w:cs="Times Armenian"/>
          <w:sz w:val="20"/>
          <w:szCs w:val="20"/>
          <w:lang w:val="hy-AM"/>
        </w:rPr>
        <w:t xml:space="preserve"> -------------- (------------------)  </w:t>
      </w:r>
      <w:r w:rsidRPr="00CB0C48">
        <w:rPr>
          <w:rFonts w:ascii="GHEA Grapalat" w:hAnsi="GHEA Grapalat" w:cs="Sylfaen"/>
          <w:sz w:val="20"/>
          <w:szCs w:val="20"/>
          <w:lang w:val="hy-AM"/>
        </w:rPr>
        <w:t>ՀՀ</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դրամ</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որից</w:t>
      </w:r>
      <w:r w:rsidRPr="00CB0C48">
        <w:rPr>
          <w:rFonts w:ascii="GHEA Grapalat" w:hAnsi="GHEA Grapalat" w:cs="Times Armenian"/>
          <w:sz w:val="20"/>
          <w:szCs w:val="20"/>
          <w:lang w:val="hy-AM"/>
        </w:rPr>
        <w:t xml:space="preserve"> ---------- (----------------------------------------) </w:t>
      </w:r>
      <w:r w:rsidRPr="00CB0C48">
        <w:rPr>
          <w:rFonts w:ascii="GHEA Grapalat" w:hAnsi="GHEA Grapalat" w:cs="Sylfaen"/>
          <w:sz w:val="20"/>
          <w:szCs w:val="20"/>
          <w:lang w:val="hy-AM"/>
        </w:rPr>
        <w:t>ՀՀ</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դրամը</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ԱԱՀ</w:t>
      </w:r>
      <w:r w:rsidRPr="00CB0C48">
        <w:rPr>
          <w:rFonts w:ascii="GHEA Grapalat" w:hAnsi="GHEA Grapalat" w:cs="Times Armenian"/>
          <w:sz w:val="20"/>
          <w:szCs w:val="20"/>
          <w:lang w:val="hy-AM"/>
        </w:rPr>
        <w:t>-</w:t>
      </w:r>
      <w:r w:rsidRPr="00CB0C48">
        <w:rPr>
          <w:rFonts w:ascii="GHEA Grapalat" w:hAnsi="GHEA Grapalat" w:cs="Sylfaen"/>
          <w:sz w:val="20"/>
          <w:szCs w:val="20"/>
          <w:lang w:val="hy-AM"/>
        </w:rPr>
        <w:t>ն</w:t>
      </w:r>
      <w:r w:rsidRPr="00CB0C48">
        <w:rPr>
          <w:rFonts w:ascii="GHEA Grapalat" w:hAnsi="GHEA Grapalat" w:cs="Tahoma"/>
          <w:sz w:val="20"/>
          <w:szCs w:val="20"/>
          <w:lang w:val="hy-AM"/>
        </w:rPr>
        <w:t>։</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Գինը</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ներառում</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է</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Կապալառուի</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կողմից</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իրականացվող</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բոլոր</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ծախսերը</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ընդ</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որում</w:t>
      </w:r>
      <w:r w:rsidRPr="00CB0C48">
        <w:rPr>
          <w:rFonts w:ascii="GHEA Grapalat" w:hAnsi="GHEA Grapalat" w:cs="Times Armenian"/>
          <w:sz w:val="20"/>
          <w:szCs w:val="20"/>
          <w:lang w:val="hy-AM"/>
        </w:rPr>
        <w:t xml:space="preserve">` </w:t>
      </w:r>
    </w:p>
    <w:p w:rsidR="00516665" w:rsidRPr="00CB0C48" w:rsidRDefault="00516665" w:rsidP="003D4747">
      <w:pPr>
        <w:tabs>
          <w:tab w:val="num" w:pos="0"/>
          <w:tab w:val="left" w:pos="720"/>
          <w:tab w:val="num" w:pos="900"/>
        </w:tabs>
        <w:jc w:val="both"/>
        <w:rPr>
          <w:rFonts w:ascii="GHEA Grapalat" w:hAnsi="GHEA Grapalat"/>
          <w:sz w:val="20"/>
          <w:szCs w:val="20"/>
          <w:lang w:val="hy-AM"/>
        </w:rPr>
      </w:pPr>
      <w:r w:rsidRPr="00CB0C48">
        <w:rPr>
          <w:rFonts w:ascii="GHEA Grapalat" w:hAnsi="GHEA Grapalat" w:cs="Sylfaen"/>
          <w:sz w:val="20"/>
          <w:szCs w:val="20"/>
          <w:lang w:val="hy-AM"/>
        </w:rPr>
        <w:t xml:space="preserve">        </w:t>
      </w:r>
      <w:r w:rsidRPr="00CB0C48">
        <w:rPr>
          <w:rFonts w:ascii="GHEA Grapalat" w:hAnsi="GHEA Grapalat"/>
          <w:sz w:val="20"/>
          <w:szCs w:val="20"/>
          <w:lang w:val="hy-AM"/>
        </w:rPr>
        <w:t xml:space="preserve">5.2 </w:t>
      </w:r>
      <w:r w:rsidRPr="00CB0C48">
        <w:rPr>
          <w:rFonts w:ascii="GHEA Grapalat" w:hAnsi="GHEA Grapalat" w:cs="Sylfaen"/>
          <w:sz w:val="20"/>
          <w:szCs w:val="20"/>
          <w:lang w:val="hy-AM"/>
        </w:rPr>
        <w:t>Աշխատանքի</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գինը</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կայուն</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է</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և</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Կապալառուն</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իրավունք</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չունի</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պահանջել</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ավելացնելու</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իսկ</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Պատվիրատուն</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նվազեցնելու</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այդ</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գինը</w:t>
      </w:r>
      <w:r w:rsidRPr="00CB0C48">
        <w:rPr>
          <w:rFonts w:ascii="GHEA Grapalat" w:hAnsi="GHEA Grapalat" w:cs="Tahoma"/>
          <w:sz w:val="20"/>
          <w:szCs w:val="20"/>
          <w:lang w:val="hy-AM"/>
        </w:rPr>
        <w:t>։</w:t>
      </w:r>
    </w:p>
    <w:p w:rsidR="003D4747" w:rsidRPr="00CB0C48" w:rsidRDefault="003D4747" w:rsidP="003D4747">
      <w:pPr>
        <w:tabs>
          <w:tab w:val="num" w:pos="0"/>
          <w:tab w:val="left" w:pos="720"/>
          <w:tab w:val="num" w:pos="900"/>
        </w:tabs>
        <w:jc w:val="both"/>
        <w:rPr>
          <w:rFonts w:ascii="GHEA Grapalat" w:hAnsi="GHEA Grapalat" w:cs="Times Armenian"/>
          <w:sz w:val="20"/>
          <w:szCs w:val="20"/>
          <w:lang w:val="hy-AM"/>
        </w:rPr>
      </w:pPr>
      <w:r w:rsidRPr="00CB0C48">
        <w:rPr>
          <w:rFonts w:ascii="GHEA Grapalat" w:hAnsi="GHEA Grapalat" w:cs="Sylfaen"/>
          <w:sz w:val="20"/>
          <w:szCs w:val="20"/>
          <w:lang w:val="hy-AM"/>
        </w:rPr>
        <w:t xml:space="preserve">       </w:t>
      </w:r>
      <w:r w:rsidR="00516665" w:rsidRPr="00CB0C48">
        <w:rPr>
          <w:rFonts w:ascii="GHEA Grapalat" w:hAnsi="GHEA Grapalat" w:cs="Sylfaen"/>
          <w:sz w:val="20"/>
          <w:szCs w:val="20"/>
          <w:lang w:val="hy-AM"/>
        </w:rPr>
        <w:t>5.</w:t>
      </w:r>
      <w:r w:rsidRPr="00CB0C48">
        <w:rPr>
          <w:rFonts w:ascii="GHEA Grapalat" w:hAnsi="GHEA Grapalat" w:cs="Sylfaen"/>
          <w:sz w:val="20"/>
          <w:szCs w:val="20"/>
          <w:lang w:val="hy-AM"/>
        </w:rPr>
        <w:t>3</w:t>
      </w:r>
      <w:r w:rsidR="00516665" w:rsidRPr="00CB0C48">
        <w:rPr>
          <w:rFonts w:ascii="GHEA Grapalat" w:hAnsi="GHEA Grapalat" w:cs="Sylfaen"/>
          <w:sz w:val="20"/>
          <w:szCs w:val="20"/>
          <w:lang w:val="hy-AM"/>
        </w:rPr>
        <w:tab/>
      </w:r>
      <w:r w:rsidRPr="00CB0C48">
        <w:rPr>
          <w:rFonts w:ascii="GHEA Grapalat" w:hAnsi="GHEA Grapalat" w:cs="Sylfaen"/>
          <w:sz w:val="20"/>
          <w:szCs w:val="20"/>
          <w:lang w:val="hy-AM"/>
        </w:rPr>
        <w:t xml:space="preserve"> </w:t>
      </w:r>
      <w:r w:rsidR="00516665" w:rsidRPr="00CB0C48">
        <w:rPr>
          <w:rFonts w:ascii="GHEA Grapalat" w:hAnsi="GHEA Grapalat" w:cs="Sylfaen"/>
          <w:sz w:val="20"/>
          <w:szCs w:val="20"/>
          <w:lang w:val="hy-AM"/>
        </w:rPr>
        <w:t>Պատվիրատուն</w:t>
      </w:r>
      <w:r w:rsidR="00516665" w:rsidRPr="00CB0C48">
        <w:rPr>
          <w:rFonts w:ascii="GHEA Grapalat" w:hAnsi="GHEA Grapalat" w:cs="Times Armenian"/>
          <w:sz w:val="20"/>
          <w:szCs w:val="20"/>
          <w:lang w:val="hy-AM"/>
        </w:rPr>
        <w:t xml:space="preserve"> </w:t>
      </w:r>
      <w:r w:rsidR="00516665" w:rsidRPr="00CB0C48">
        <w:rPr>
          <w:rFonts w:ascii="GHEA Grapalat" w:hAnsi="GHEA Grapalat" w:cs="Sylfaen"/>
          <w:sz w:val="20"/>
          <w:szCs w:val="20"/>
          <w:lang w:val="hy-AM"/>
        </w:rPr>
        <w:t>վճարում</w:t>
      </w:r>
      <w:r w:rsidR="00516665" w:rsidRPr="00CB0C48">
        <w:rPr>
          <w:rFonts w:ascii="GHEA Grapalat" w:hAnsi="GHEA Grapalat" w:cs="Times Armenian"/>
          <w:sz w:val="20"/>
          <w:szCs w:val="20"/>
          <w:lang w:val="hy-AM"/>
        </w:rPr>
        <w:t xml:space="preserve"> </w:t>
      </w:r>
      <w:r w:rsidR="00516665" w:rsidRPr="00CB0C48">
        <w:rPr>
          <w:rFonts w:ascii="GHEA Grapalat" w:hAnsi="GHEA Grapalat" w:cs="Sylfaen"/>
          <w:sz w:val="20"/>
          <w:szCs w:val="20"/>
          <w:lang w:val="hy-AM"/>
        </w:rPr>
        <w:t>է</w:t>
      </w:r>
      <w:r w:rsidR="00516665" w:rsidRPr="00CB0C48">
        <w:rPr>
          <w:rFonts w:ascii="GHEA Grapalat" w:hAnsi="GHEA Grapalat" w:cs="Times Armenian"/>
          <w:sz w:val="20"/>
          <w:szCs w:val="20"/>
          <w:lang w:val="hy-AM"/>
        </w:rPr>
        <w:t xml:space="preserve"> </w:t>
      </w:r>
      <w:r w:rsidRPr="00CB0C48">
        <w:rPr>
          <w:rFonts w:ascii="GHEA Grapalat" w:hAnsi="GHEA Grapalat" w:cs="Times Armenian"/>
          <w:sz w:val="20"/>
          <w:szCs w:val="20"/>
          <w:lang w:val="hy-AM"/>
        </w:rPr>
        <w:t>ա</w:t>
      </w:r>
      <w:r w:rsidR="00516665" w:rsidRPr="00CB0C48">
        <w:rPr>
          <w:rFonts w:ascii="GHEA Grapalat" w:hAnsi="GHEA Grapalat" w:cs="Sylfaen"/>
          <w:sz w:val="20"/>
          <w:szCs w:val="20"/>
          <w:lang w:val="hy-AM"/>
        </w:rPr>
        <w:t>շխատանքի</w:t>
      </w:r>
      <w:r w:rsidR="00516665" w:rsidRPr="00CB0C48">
        <w:rPr>
          <w:rFonts w:ascii="GHEA Grapalat" w:hAnsi="GHEA Grapalat" w:cs="Times Armenian"/>
          <w:sz w:val="20"/>
          <w:szCs w:val="20"/>
          <w:lang w:val="hy-AM"/>
        </w:rPr>
        <w:t xml:space="preserve"> </w:t>
      </w:r>
      <w:r w:rsidR="00516665" w:rsidRPr="00CB0C48">
        <w:rPr>
          <w:rFonts w:ascii="GHEA Grapalat" w:hAnsi="GHEA Grapalat" w:cs="Sylfaen"/>
          <w:sz w:val="20"/>
          <w:szCs w:val="20"/>
          <w:lang w:val="hy-AM"/>
        </w:rPr>
        <w:t>կամ</w:t>
      </w:r>
      <w:r w:rsidR="00516665" w:rsidRPr="00CB0C48">
        <w:rPr>
          <w:rFonts w:ascii="GHEA Grapalat" w:hAnsi="GHEA Grapalat" w:cs="Times Armenian"/>
          <w:sz w:val="20"/>
          <w:szCs w:val="20"/>
          <w:lang w:val="hy-AM"/>
        </w:rPr>
        <w:t xml:space="preserve"> </w:t>
      </w:r>
      <w:r w:rsidR="00516665" w:rsidRPr="00CB0C48">
        <w:rPr>
          <w:rFonts w:ascii="GHEA Grapalat" w:hAnsi="GHEA Grapalat" w:cs="Sylfaen"/>
          <w:sz w:val="20"/>
          <w:szCs w:val="20"/>
          <w:lang w:val="hy-AM"/>
        </w:rPr>
        <w:t>պայմանագրի</w:t>
      </w:r>
      <w:r w:rsidR="00516665" w:rsidRPr="00CB0C48">
        <w:rPr>
          <w:rFonts w:ascii="GHEA Grapalat" w:hAnsi="GHEA Grapalat" w:cs="Times Armenian"/>
          <w:sz w:val="20"/>
          <w:szCs w:val="20"/>
          <w:lang w:val="hy-AM"/>
        </w:rPr>
        <w:t xml:space="preserve"> </w:t>
      </w:r>
      <w:r w:rsidR="00516665" w:rsidRPr="00CB0C48">
        <w:rPr>
          <w:rFonts w:ascii="GHEA Grapalat" w:hAnsi="GHEA Grapalat" w:cs="Sylfaen"/>
          <w:sz w:val="20"/>
          <w:szCs w:val="20"/>
          <w:lang w:val="hy-AM"/>
        </w:rPr>
        <w:t>օրացուցային</w:t>
      </w:r>
      <w:r w:rsidR="00516665" w:rsidRPr="00CB0C48">
        <w:rPr>
          <w:rFonts w:ascii="GHEA Grapalat" w:hAnsi="GHEA Grapalat" w:cs="Times Armenian"/>
          <w:sz w:val="20"/>
          <w:szCs w:val="20"/>
          <w:lang w:val="hy-AM"/>
        </w:rPr>
        <w:t xml:space="preserve"> </w:t>
      </w:r>
      <w:r w:rsidR="00516665" w:rsidRPr="00CB0C48">
        <w:rPr>
          <w:rFonts w:ascii="GHEA Grapalat" w:hAnsi="GHEA Grapalat" w:cs="Sylfaen"/>
          <w:sz w:val="20"/>
          <w:szCs w:val="20"/>
          <w:lang w:val="hy-AM"/>
        </w:rPr>
        <w:t>գրաֆիկով</w:t>
      </w:r>
      <w:r w:rsidR="00516665" w:rsidRPr="00CB0C48">
        <w:rPr>
          <w:rFonts w:ascii="GHEA Grapalat" w:hAnsi="GHEA Grapalat" w:cs="Times Armenian"/>
          <w:sz w:val="20"/>
          <w:szCs w:val="20"/>
          <w:lang w:val="hy-AM"/>
        </w:rPr>
        <w:t xml:space="preserve"> </w:t>
      </w:r>
      <w:r w:rsidR="00516665" w:rsidRPr="00CB0C48">
        <w:rPr>
          <w:rFonts w:ascii="GHEA Grapalat" w:hAnsi="GHEA Grapalat" w:cs="Sylfaen"/>
          <w:sz w:val="20"/>
          <w:szCs w:val="20"/>
          <w:lang w:val="hy-AM"/>
        </w:rPr>
        <w:t xml:space="preserve">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 </w:t>
      </w:r>
      <w:r w:rsidRPr="00CB0C48">
        <w:rPr>
          <w:rFonts w:ascii="GHEA Grapalat" w:hAnsi="GHEA Grapalat" w:cs="Sylfaen"/>
          <w:sz w:val="20"/>
          <w:szCs w:val="20"/>
          <w:lang w:val="hy-AM"/>
        </w:rPr>
        <w:t xml:space="preserve">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w:t>
      </w:r>
      <w:r w:rsidR="005B6107" w:rsidRPr="00CB0C48">
        <w:rPr>
          <w:rFonts w:ascii="GHEA Grapalat" w:hAnsi="GHEA Grapalat" w:cs="Sylfaen"/>
          <w:sz w:val="20"/>
          <w:szCs w:val="20"/>
          <w:lang w:val="hy-AM"/>
        </w:rPr>
        <w:t xml:space="preserve">դեկտեմբերի </w:t>
      </w:r>
      <w:r w:rsidR="00D65F66" w:rsidRPr="002865DC">
        <w:rPr>
          <w:rFonts w:ascii="GHEA Grapalat" w:hAnsi="GHEA Grapalat" w:cs="Sylfaen"/>
          <w:sz w:val="20"/>
          <w:szCs w:val="20"/>
          <w:lang w:val="hy-AM"/>
        </w:rPr>
        <w:t>3</w:t>
      </w:r>
      <w:r w:rsidR="005B6107" w:rsidRPr="00CB0C48">
        <w:rPr>
          <w:rFonts w:ascii="GHEA Grapalat" w:hAnsi="GHEA Grapalat" w:cs="Sylfaen"/>
          <w:sz w:val="20"/>
          <w:szCs w:val="20"/>
          <w:lang w:val="hy-AM"/>
        </w:rPr>
        <w:t>0</w:t>
      </w:r>
      <w:r w:rsidRPr="00CB0C48">
        <w:rPr>
          <w:rFonts w:ascii="GHEA Grapalat" w:hAnsi="GHEA Grapalat" w:cs="Sylfaen"/>
          <w:sz w:val="20"/>
          <w:szCs w:val="20"/>
          <w:lang w:val="hy-AM"/>
        </w:rPr>
        <w:t>-ը</w:t>
      </w:r>
      <w:r w:rsidR="00D24C61" w:rsidRPr="00CB0C48">
        <w:rPr>
          <w:rFonts w:ascii="GHEA Grapalat" w:hAnsi="GHEA Grapalat" w:cs="Sylfaen"/>
          <w:sz w:val="20"/>
          <w:szCs w:val="20"/>
          <w:lang w:val="hy-AM"/>
        </w:rPr>
        <w:t xml:space="preserve"> </w:t>
      </w:r>
      <w:r w:rsidRPr="00CB0C48">
        <w:rPr>
          <w:rFonts w:ascii="GHEA Grapalat" w:hAnsi="GHEA Grapalat" w:cs="Sylfaen"/>
          <w:sz w:val="20"/>
          <w:szCs w:val="20"/>
          <w:lang w:val="hy-AM"/>
        </w:rPr>
        <w:t xml:space="preserve">։ </w:t>
      </w:r>
    </w:p>
    <w:p w:rsidR="00516665" w:rsidRPr="002626E3" w:rsidRDefault="00516665" w:rsidP="00516665">
      <w:pPr>
        <w:tabs>
          <w:tab w:val="left" w:pos="1276"/>
        </w:tabs>
        <w:ind w:firstLine="720"/>
        <w:jc w:val="both"/>
        <w:rPr>
          <w:rFonts w:ascii="GHEA Grapalat" w:hAnsi="GHEA Grapalat" w:cs="Sylfaen"/>
          <w:b/>
          <w:sz w:val="20"/>
          <w:szCs w:val="20"/>
          <w:lang w:val="hy-AM"/>
        </w:rPr>
      </w:pPr>
      <w:r w:rsidRPr="002626E3">
        <w:rPr>
          <w:rFonts w:ascii="GHEA Grapalat" w:hAnsi="GHEA Grapalat" w:cs="Sylfaen"/>
          <w:b/>
          <w:sz w:val="20"/>
          <w:szCs w:val="20"/>
          <w:lang w:val="hy-AM"/>
        </w:rPr>
        <w:t>5.</w:t>
      </w:r>
      <w:r w:rsidR="003D4747" w:rsidRPr="002626E3">
        <w:rPr>
          <w:rFonts w:ascii="GHEA Grapalat" w:hAnsi="GHEA Grapalat" w:cs="Sylfaen"/>
          <w:b/>
          <w:sz w:val="20"/>
          <w:szCs w:val="20"/>
          <w:lang w:val="hy-AM"/>
        </w:rPr>
        <w:t>4</w:t>
      </w:r>
      <w:r w:rsidRPr="002626E3">
        <w:rPr>
          <w:rFonts w:ascii="GHEA Grapalat" w:hAnsi="GHEA Grapalat" w:cs="Sylfaen"/>
          <w:b/>
          <w:sz w:val="20"/>
          <w:szCs w:val="20"/>
          <w:lang w:val="hy-AM"/>
        </w:rPr>
        <w:t xml:space="preserve"> </w:t>
      </w:r>
      <w:r w:rsidR="003D4747" w:rsidRPr="002626E3">
        <w:rPr>
          <w:rFonts w:ascii="GHEA Grapalat" w:hAnsi="GHEA Grapalat" w:cs="Sylfaen"/>
          <w:b/>
          <w:sz w:val="20"/>
          <w:szCs w:val="20"/>
          <w:lang w:val="hy-AM"/>
        </w:rPr>
        <w:t>Պ</w:t>
      </w:r>
      <w:r w:rsidRPr="002626E3">
        <w:rPr>
          <w:rFonts w:ascii="GHEA Grapalat" w:hAnsi="GHEA Grapalat" w:cs="Sylfaen"/>
          <w:b/>
          <w:sz w:val="20"/>
          <w:szCs w:val="20"/>
          <w:lang w:val="hy-AM"/>
        </w:rPr>
        <w:t>այմանագրի շրջանակում կատարողական ակտերի դիմաց վճարումներն իրականացվում են հետևյալ բանաձևով՝ ՎԳ=ՄԳ/ՆԳx</w:t>
      </w:r>
      <w:r w:rsidR="00D65F66" w:rsidRPr="002626E3">
        <w:rPr>
          <w:rFonts w:ascii="GHEA Grapalat" w:hAnsi="GHEA Grapalat" w:cs="Sylfaen"/>
          <w:b/>
          <w:sz w:val="20"/>
          <w:szCs w:val="20"/>
          <w:lang w:val="hy-AM"/>
        </w:rPr>
        <w:t>Կ</w:t>
      </w:r>
      <w:r w:rsidRPr="002626E3">
        <w:rPr>
          <w:rFonts w:ascii="GHEA Grapalat" w:hAnsi="GHEA Grapalat" w:cs="Sylfaen"/>
          <w:b/>
          <w:sz w:val="20"/>
          <w:szCs w:val="20"/>
          <w:lang w:val="hy-AM"/>
        </w:rPr>
        <w:t>Ծ, որտեղ՝</w:t>
      </w:r>
    </w:p>
    <w:p w:rsidR="00516665" w:rsidRPr="002626E3" w:rsidRDefault="00516665" w:rsidP="00516665">
      <w:pPr>
        <w:tabs>
          <w:tab w:val="left" w:pos="1276"/>
        </w:tabs>
        <w:ind w:firstLine="720"/>
        <w:jc w:val="both"/>
        <w:rPr>
          <w:rFonts w:ascii="GHEA Grapalat" w:hAnsi="GHEA Grapalat" w:cs="Sylfaen"/>
          <w:b/>
          <w:sz w:val="20"/>
          <w:szCs w:val="20"/>
          <w:lang w:val="hy-AM"/>
        </w:rPr>
      </w:pPr>
      <w:r w:rsidRPr="002626E3">
        <w:rPr>
          <w:rFonts w:ascii="GHEA Grapalat" w:hAnsi="GHEA Grapalat" w:cs="Sylfaen"/>
          <w:b/>
          <w:sz w:val="20"/>
          <w:szCs w:val="20"/>
          <w:lang w:val="hy-AM"/>
        </w:rPr>
        <w:t>ՄԳ-ն Պայմանագրի 5.1 կետում նշված գինն է</w:t>
      </w:r>
      <w:r w:rsidR="00560477" w:rsidRPr="002626E3">
        <w:rPr>
          <w:rFonts w:ascii="GHEA Grapalat" w:hAnsi="GHEA Grapalat" w:cs="Sylfaen"/>
          <w:b/>
          <w:sz w:val="20"/>
          <w:szCs w:val="20"/>
          <w:vertAlign w:val="superscript"/>
          <w:lang w:val="hy-AM"/>
        </w:rPr>
        <w:t>33</w:t>
      </w:r>
      <w:r w:rsidRPr="002626E3">
        <w:rPr>
          <w:rStyle w:val="af6"/>
          <w:rFonts w:ascii="GHEA Grapalat" w:hAnsi="GHEA Grapalat" w:cs="Sylfaen"/>
          <w:b/>
          <w:color w:val="FFFFFF"/>
          <w:sz w:val="20"/>
          <w:szCs w:val="20"/>
          <w:lang w:val="hy-AM"/>
        </w:rPr>
        <w:footnoteReference w:id="22"/>
      </w:r>
      <w:r w:rsidRPr="002626E3">
        <w:rPr>
          <w:rFonts w:ascii="GHEA Grapalat" w:hAnsi="GHEA Grapalat" w:cs="Sylfaen"/>
          <w:b/>
          <w:sz w:val="20"/>
          <w:szCs w:val="20"/>
          <w:lang w:val="hy-AM"/>
        </w:rPr>
        <w:t>.</w:t>
      </w:r>
    </w:p>
    <w:p w:rsidR="00516665" w:rsidRPr="002626E3" w:rsidRDefault="00516665" w:rsidP="00516665">
      <w:pPr>
        <w:tabs>
          <w:tab w:val="left" w:pos="1276"/>
        </w:tabs>
        <w:ind w:firstLine="720"/>
        <w:jc w:val="both"/>
        <w:rPr>
          <w:rFonts w:ascii="GHEA Grapalat" w:hAnsi="GHEA Grapalat" w:cs="Sylfaen"/>
          <w:b/>
          <w:sz w:val="20"/>
          <w:szCs w:val="20"/>
          <w:lang w:val="hy-AM"/>
        </w:rPr>
      </w:pPr>
      <w:r w:rsidRPr="002626E3">
        <w:rPr>
          <w:rFonts w:ascii="GHEA Grapalat" w:hAnsi="GHEA Grapalat" w:cs="Sylfaen"/>
          <w:b/>
          <w:sz w:val="20"/>
          <w:szCs w:val="20"/>
          <w:lang w:val="hy-AM"/>
        </w:rPr>
        <w:t>ՆԳ-ն շինարարական ծրագրի նախահաշվային գինն է.</w:t>
      </w:r>
    </w:p>
    <w:p w:rsidR="00516665" w:rsidRPr="002626E3" w:rsidRDefault="00D65F66" w:rsidP="00516665">
      <w:pPr>
        <w:tabs>
          <w:tab w:val="left" w:pos="1276"/>
        </w:tabs>
        <w:ind w:firstLine="720"/>
        <w:jc w:val="both"/>
        <w:rPr>
          <w:rFonts w:ascii="GHEA Grapalat" w:hAnsi="GHEA Grapalat" w:cs="Sylfaen"/>
          <w:b/>
          <w:sz w:val="20"/>
          <w:szCs w:val="20"/>
          <w:lang w:val="hy-AM"/>
        </w:rPr>
      </w:pPr>
      <w:r w:rsidRPr="002626E3">
        <w:rPr>
          <w:rFonts w:ascii="GHEA Grapalat" w:hAnsi="GHEA Grapalat" w:cs="Sylfaen"/>
          <w:b/>
          <w:sz w:val="20"/>
          <w:szCs w:val="20"/>
          <w:lang w:val="hy-AM"/>
        </w:rPr>
        <w:t>Կ</w:t>
      </w:r>
      <w:r w:rsidR="00516665" w:rsidRPr="002626E3">
        <w:rPr>
          <w:rFonts w:ascii="GHEA Grapalat" w:hAnsi="GHEA Grapalat" w:cs="Sylfaen"/>
          <w:b/>
          <w:sz w:val="20"/>
          <w:szCs w:val="20"/>
          <w:lang w:val="hy-AM"/>
        </w:rPr>
        <w:t xml:space="preserve">Ծ-ն </w:t>
      </w:r>
      <w:r w:rsidRPr="002626E3">
        <w:rPr>
          <w:rFonts w:ascii="GHEA Grapalat" w:hAnsi="GHEA Grapalat" w:cs="Sylfaen"/>
          <w:b/>
          <w:sz w:val="20"/>
          <w:szCs w:val="20"/>
          <w:lang w:val="hy-AM"/>
        </w:rPr>
        <w:t>տվյալ կատարողական ակտով ներկայացված աշխատանքների ծավալն է գումարային արտահայտությամբ</w:t>
      </w:r>
      <w:r w:rsidR="00516665" w:rsidRPr="002626E3">
        <w:rPr>
          <w:rFonts w:ascii="GHEA Grapalat" w:hAnsi="GHEA Grapalat" w:cs="Sylfaen"/>
          <w:b/>
          <w:sz w:val="20"/>
          <w:szCs w:val="20"/>
          <w:lang w:val="hy-AM"/>
        </w:rPr>
        <w:t>.</w:t>
      </w:r>
    </w:p>
    <w:p w:rsidR="00516665" w:rsidRPr="002626E3" w:rsidRDefault="00516665" w:rsidP="00516665">
      <w:pPr>
        <w:tabs>
          <w:tab w:val="left" w:pos="1276"/>
        </w:tabs>
        <w:ind w:firstLine="720"/>
        <w:jc w:val="both"/>
        <w:rPr>
          <w:rFonts w:ascii="GHEA Grapalat" w:hAnsi="GHEA Grapalat" w:cs="Sylfaen"/>
          <w:b/>
          <w:sz w:val="20"/>
          <w:szCs w:val="20"/>
          <w:lang w:val="hy-AM"/>
        </w:rPr>
      </w:pPr>
      <w:r w:rsidRPr="002626E3">
        <w:rPr>
          <w:rFonts w:ascii="GHEA Grapalat" w:hAnsi="GHEA Grapalat" w:cs="Sylfaen"/>
          <w:b/>
          <w:sz w:val="20"/>
          <w:szCs w:val="20"/>
          <w:lang w:val="hy-AM"/>
        </w:rPr>
        <w:t>ՎԳ -</w:t>
      </w:r>
      <w:r w:rsidR="00D65F66" w:rsidRPr="002626E3">
        <w:rPr>
          <w:rFonts w:ascii="GHEA Grapalat" w:hAnsi="GHEA Grapalat" w:cs="Sylfaen"/>
          <w:b/>
          <w:sz w:val="20"/>
          <w:szCs w:val="20"/>
          <w:lang w:val="hy-AM"/>
        </w:rPr>
        <w:t>ն</w:t>
      </w:r>
      <w:r w:rsidRPr="002626E3">
        <w:rPr>
          <w:rFonts w:ascii="GHEA Grapalat" w:hAnsi="GHEA Grapalat" w:cs="Sylfaen"/>
          <w:b/>
          <w:sz w:val="20"/>
          <w:szCs w:val="20"/>
          <w:lang w:val="hy-AM"/>
        </w:rPr>
        <w:t xml:space="preserve"> նախահաշվով սահմանված աշխատանքների դիմաց վճարվող գումարն է:</w:t>
      </w:r>
    </w:p>
    <w:p w:rsidR="00516665" w:rsidRPr="00CB0C48" w:rsidRDefault="00516665" w:rsidP="00516665">
      <w:pPr>
        <w:tabs>
          <w:tab w:val="left" w:pos="1276"/>
        </w:tabs>
        <w:ind w:firstLine="720"/>
        <w:jc w:val="both"/>
        <w:rPr>
          <w:rFonts w:ascii="GHEA Grapalat" w:hAnsi="GHEA Grapalat" w:cs="Sylfaen"/>
          <w:lang w:val="hy-AM"/>
        </w:rPr>
      </w:pPr>
    </w:p>
    <w:p w:rsidR="00516665" w:rsidRPr="00CB0C48" w:rsidRDefault="00516665" w:rsidP="00516665">
      <w:pPr>
        <w:tabs>
          <w:tab w:val="left" w:pos="1276"/>
        </w:tabs>
        <w:ind w:firstLine="720"/>
        <w:jc w:val="both"/>
        <w:rPr>
          <w:rFonts w:ascii="GHEA Grapalat" w:hAnsi="GHEA Grapalat"/>
          <w:b/>
          <w:sz w:val="20"/>
          <w:szCs w:val="20"/>
          <w:lang w:val="hy-AM"/>
        </w:rPr>
      </w:pPr>
      <w:r w:rsidRPr="00CB0C48">
        <w:rPr>
          <w:rFonts w:ascii="GHEA Grapalat" w:hAnsi="GHEA Grapalat"/>
          <w:b/>
          <w:sz w:val="20"/>
          <w:szCs w:val="20"/>
          <w:lang w:val="hy-AM"/>
        </w:rPr>
        <w:t xml:space="preserve">6. </w:t>
      </w:r>
      <w:r w:rsidRPr="00CB0C48">
        <w:rPr>
          <w:rFonts w:ascii="GHEA Grapalat" w:hAnsi="GHEA Grapalat" w:cs="Sylfaen"/>
          <w:b/>
          <w:sz w:val="20"/>
          <w:szCs w:val="20"/>
          <w:lang w:val="hy-AM"/>
        </w:rPr>
        <w:t>ԿՈՂՄԵՐԻ</w:t>
      </w:r>
      <w:r w:rsidRPr="00CB0C48">
        <w:rPr>
          <w:rFonts w:ascii="GHEA Grapalat" w:hAnsi="GHEA Grapalat" w:cs="Times Armenian"/>
          <w:b/>
          <w:sz w:val="20"/>
          <w:szCs w:val="20"/>
          <w:lang w:val="hy-AM"/>
        </w:rPr>
        <w:t xml:space="preserve"> </w:t>
      </w:r>
      <w:r w:rsidRPr="00CB0C48">
        <w:rPr>
          <w:rFonts w:ascii="GHEA Grapalat" w:hAnsi="GHEA Grapalat" w:cs="Sylfaen"/>
          <w:b/>
          <w:sz w:val="20"/>
          <w:szCs w:val="20"/>
          <w:lang w:val="hy-AM"/>
        </w:rPr>
        <w:t>ՊԱՏԱՍԽԱՆԱՏՎՈՒԹՅՈՒՆԸ</w:t>
      </w:r>
    </w:p>
    <w:p w:rsidR="00516665" w:rsidRPr="00CB0C48" w:rsidRDefault="00516665" w:rsidP="00516665">
      <w:pPr>
        <w:tabs>
          <w:tab w:val="left" w:pos="1276"/>
        </w:tabs>
        <w:ind w:firstLine="720"/>
        <w:jc w:val="both"/>
        <w:rPr>
          <w:rFonts w:ascii="GHEA Grapalat" w:hAnsi="GHEA Grapalat"/>
          <w:sz w:val="20"/>
          <w:szCs w:val="20"/>
          <w:lang w:val="hy-AM"/>
        </w:rPr>
      </w:pPr>
      <w:r w:rsidRPr="00CB0C48">
        <w:rPr>
          <w:rFonts w:ascii="GHEA Grapalat" w:hAnsi="GHEA Grapalat"/>
          <w:sz w:val="20"/>
          <w:szCs w:val="20"/>
          <w:lang w:val="hy-AM"/>
        </w:rPr>
        <w:t>6.1</w:t>
      </w:r>
      <w:r w:rsidRPr="00CB0C48">
        <w:rPr>
          <w:rFonts w:ascii="GHEA Grapalat" w:hAnsi="GHEA Grapalat"/>
          <w:sz w:val="20"/>
          <w:szCs w:val="20"/>
          <w:lang w:val="hy-AM"/>
        </w:rPr>
        <w:tab/>
      </w:r>
      <w:r w:rsidRPr="00CB0C48">
        <w:rPr>
          <w:rFonts w:ascii="GHEA Grapalat" w:hAnsi="GHEA Grapalat" w:cs="Sylfaen"/>
          <w:sz w:val="20"/>
          <w:szCs w:val="20"/>
          <w:lang w:val="hy-AM"/>
        </w:rPr>
        <w:t>Կապալառուն</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պատասխանատվություն</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է</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կրում</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Աշխատանքի</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որակի</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և</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սույն</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պայմանագրի</w:t>
      </w:r>
      <w:r w:rsidRPr="00CB0C48">
        <w:rPr>
          <w:rFonts w:ascii="GHEA Grapalat" w:hAnsi="GHEA Grapalat" w:cs="Times Armenian"/>
          <w:sz w:val="20"/>
          <w:szCs w:val="20"/>
          <w:lang w:val="hy-AM"/>
        </w:rPr>
        <w:t xml:space="preserve"> 1.3 </w:t>
      </w:r>
      <w:r w:rsidRPr="00CB0C48">
        <w:rPr>
          <w:rFonts w:ascii="GHEA Grapalat" w:hAnsi="GHEA Grapalat" w:cs="Sylfaen"/>
          <w:sz w:val="20"/>
          <w:szCs w:val="20"/>
          <w:lang w:val="hy-AM"/>
        </w:rPr>
        <w:t>կետով</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ներառյալ</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օրացուցային</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գրաֆիկը</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նախատեսված</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ժամկետի</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պահպանման</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համար</w:t>
      </w:r>
      <w:r w:rsidRPr="00CB0C48">
        <w:rPr>
          <w:rFonts w:ascii="GHEA Grapalat" w:hAnsi="GHEA Grapalat" w:cs="Tahoma"/>
          <w:sz w:val="20"/>
          <w:szCs w:val="20"/>
          <w:lang w:val="hy-AM"/>
        </w:rPr>
        <w:t>։</w:t>
      </w:r>
    </w:p>
    <w:p w:rsidR="00516665" w:rsidRPr="00CB0C48" w:rsidRDefault="00516665" w:rsidP="00516665">
      <w:pPr>
        <w:tabs>
          <w:tab w:val="left" w:pos="1276"/>
        </w:tabs>
        <w:ind w:firstLine="720"/>
        <w:jc w:val="both"/>
        <w:rPr>
          <w:rFonts w:ascii="GHEA Grapalat" w:hAnsi="GHEA Grapalat" w:cs="Sylfaen"/>
          <w:sz w:val="20"/>
          <w:szCs w:val="20"/>
          <w:lang w:val="hy-AM"/>
        </w:rPr>
      </w:pPr>
      <w:r w:rsidRPr="00CB0C48">
        <w:rPr>
          <w:rFonts w:ascii="GHEA Grapalat" w:hAnsi="GHEA Grapalat"/>
          <w:sz w:val="20"/>
          <w:szCs w:val="20"/>
          <w:lang w:val="hy-AM"/>
        </w:rPr>
        <w:lastRenderedPageBreak/>
        <w:t>6.2</w:t>
      </w:r>
      <w:r w:rsidRPr="00CB0C48">
        <w:rPr>
          <w:rFonts w:ascii="GHEA Grapalat" w:hAnsi="GHEA Grapalat"/>
          <w:sz w:val="20"/>
          <w:szCs w:val="20"/>
          <w:lang w:val="hy-AM"/>
        </w:rPr>
        <w:tab/>
      </w:r>
      <w:r w:rsidRPr="00CB0C48">
        <w:rPr>
          <w:rFonts w:ascii="GHEA Grapalat" w:hAnsi="GHEA Grapalat" w:cs="Sylfaen"/>
          <w:sz w:val="20"/>
          <w:szCs w:val="20"/>
          <w:lang w:val="hy-AM"/>
        </w:rPr>
        <w:t>Սույն</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պայմանագրով</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նախատեսված</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Աշխատանքի</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կատարման</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ժամկետը</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խախտելու</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դեպքում</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Կապալառուից</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յուրաքանչյուր</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ուշացված</w:t>
      </w:r>
      <w:r w:rsidRPr="00CB0C48">
        <w:rPr>
          <w:rFonts w:ascii="GHEA Grapalat" w:hAnsi="GHEA Grapalat" w:cs="Arial"/>
          <w:sz w:val="20"/>
          <w:szCs w:val="20"/>
          <w:lang w:val="hy-AM"/>
        </w:rPr>
        <w:t xml:space="preserve"> </w:t>
      </w:r>
      <w:r w:rsidR="00B475C5" w:rsidRPr="002865DC">
        <w:rPr>
          <w:rFonts w:ascii="GHEA Grapalat" w:hAnsi="GHEA Grapalat" w:cs="Arial"/>
          <w:sz w:val="20"/>
          <w:szCs w:val="20"/>
          <w:lang w:val="hy-AM"/>
        </w:rPr>
        <w:t xml:space="preserve">աշխատանքային </w:t>
      </w:r>
      <w:r w:rsidRPr="00CB0C48">
        <w:rPr>
          <w:rFonts w:ascii="GHEA Grapalat" w:hAnsi="GHEA Grapalat" w:cs="Sylfaen"/>
          <w:sz w:val="20"/>
          <w:szCs w:val="20"/>
          <w:lang w:val="hy-AM"/>
        </w:rPr>
        <w:t>օրվա</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համար</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գանձվում</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է</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տույժ</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կատարման</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ենթակա</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սակայն</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չկատարված</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Աշխատանքի</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գնի</w:t>
      </w:r>
      <w:r w:rsidRPr="00CB0C48">
        <w:rPr>
          <w:rFonts w:ascii="GHEA Grapalat" w:hAnsi="GHEA Grapalat" w:cs="Arial"/>
          <w:sz w:val="20"/>
          <w:szCs w:val="20"/>
          <w:lang w:val="hy-AM"/>
        </w:rPr>
        <w:t xml:space="preserve"> 0,05 (</w:t>
      </w:r>
      <w:r w:rsidRPr="00CB0C48">
        <w:rPr>
          <w:rFonts w:ascii="GHEA Grapalat" w:hAnsi="GHEA Grapalat" w:cs="Sylfaen"/>
          <w:sz w:val="20"/>
          <w:szCs w:val="20"/>
          <w:lang w:val="hy-AM"/>
        </w:rPr>
        <w:t>զրո</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ամբողջ</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հինգ</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հարյուրերրորդական</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տոկոսի</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չափով</w:t>
      </w:r>
      <w:r w:rsidRPr="00CB0C48">
        <w:rPr>
          <w:rFonts w:ascii="GHEA Grapalat" w:hAnsi="GHEA Grapalat" w:cs="Tahoma"/>
          <w:sz w:val="20"/>
          <w:szCs w:val="20"/>
          <w:lang w:val="hy-AM"/>
        </w:rPr>
        <w:t>։</w:t>
      </w:r>
    </w:p>
    <w:p w:rsidR="00B475C5" w:rsidRPr="002865DC" w:rsidRDefault="00516665" w:rsidP="00B475C5">
      <w:pPr>
        <w:ind w:firstLine="709"/>
        <w:jc w:val="both"/>
        <w:rPr>
          <w:rFonts w:ascii="GHEA Grapalat" w:hAnsi="GHEA Grapalat"/>
          <w:sz w:val="20"/>
          <w:lang w:val="hy-AM"/>
        </w:rPr>
      </w:pPr>
      <w:r w:rsidRPr="00CB0C48">
        <w:rPr>
          <w:rFonts w:ascii="GHEA Grapalat" w:hAnsi="GHEA Grapalat"/>
          <w:sz w:val="20"/>
          <w:szCs w:val="20"/>
          <w:lang w:val="hy-AM"/>
        </w:rPr>
        <w:t>6.3</w:t>
      </w:r>
      <w:r w:rsidRPr="00CB0C48">
        <w:rPr>
          <w:rFonts w:ascii="GHEA Grapalat" w:hAnsi="GHEA Grapalat"/>
          <w:sz w:val="20"/>
          <w:szCs w:val="20"/>
          <w:lang w:val="hy-AM"/>
        </w:rPr>
        <w:tab/>
      </w:r>
      <w:r w:rsidR="003D4747" w:rsidRPr="00CB0C48">
        <w:rPr>
          <w:rFonts w:ascii="GHEA Grapalat" w:hAnsi="GHEA Grapalat"/>
          <w:sz w:val="20"/>
          <w:szCs w:val="20"/>
          <w:lang w:val="hy-AM"/>
        </w:rPr>
        <w:t>Պ</w:t>
      </w:r>
      <w:r w:rsidRPr="00CB0C48">
        <w:rPr>
          <w:rFonts w:ascii="GHEA Grapalat" w:hAnsi="GHEA Grapalat" w:cs="Sylfaen"/>
          <w:sz w:val="20"/>
          <w:szCs w:val="20"/>
          <w:lang w:val="hy-AM"/>
        </w:rPr>
        <w:t>այմանագրի</w:t>
      </w:r>
      <w:r w:rsidRPr="00CB0C48">
        <w:rPr>
          <w:rFonts w:ascii="GHEA Grapalat" w:hAnsi="GHEA Grapalat" w:cs="Times Armenian"/>
          <w:sz w:val="20"/>
          <w:szCs w:val="20"/>
          <w:lang w:val="hy-AM"/>
        </w:rPr>
        <w:t xml:space="preserve"> 3.1.3 </w:t>
      </w:r>
      <w:r w:rsidRPr="00CB0C48">
        <w:rPr>
          <w:rFonts w:ascii="GHEA Grapalat" w:hAnsi="GHEA Grapalat" w:cs="Sylfaen"/>
          <w:sz w:val="20"/>
          <w:szCs w:val="20"/>
          <w:lang w:val="hy-AM"/>
        </w:rPr>
        <w:t>կետով</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նախատեսված</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հիմքերով</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Պատվիրատուի</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կողմից</w:t>
      </w:r>
      <w:r w:rsidRPr="00CB0C48">
        <w:rPr>
          <w:rFonts w:ascii="GHEA Grapalat" w:hAnsi="GHEA Grapalat" w:cs="Times Armenian"/>
          <w:sz w:val="20"/>
          <w:szCs w:val="20"/>
          <w:lang w:val="hy-AM"/>
        </w:rPr>
        <w:t xml:space="preserve"> </w:t>
      </w:r>
      <w:r w:rsidR="003D4747" w:rsidRPr="00CB0C48">
        <w:rPr>
          <w:rFonts w:ascii="GHEA Grapalat" w:hAnsi="GHEA Grapalat" w:cs="Times Armenian"/>
          <w:sz w:val="20"/>
          <w:szCs w:val="20"/>
          <w:lang w:val="hy-AM"/>
        </w:rPr>
        <w:t>ա</w:t>
      </w:r>
      <w:r w:rsidRPr="00CB0C48">
        <w:rPr>
          <w:rFonts w:ascii="GHEA Grapalat" w:hAnsi="GHEA Grapalat" w:cs="Sylfaen"/>
          <w:sz w:val="20"/>
          <w:szCs w:val="20"/>
          <w:lang w:val="hy-AM"/>
        </w:rPr>
        <w:t>շխատանքը</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չընդունվելու</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ինչպես</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նաև</w:t>
      </w:r>
      <w:r w:rsidRPr="00CB0C48">
        <w:rPr>
          <w:rFonts w:ascii="GHEA Grapalat" w:hAnsi="GHEA Grapalat" w:cs="Arial"/>
          <w:sz w:val="20"/>
          <w:szCs w:val="20"/>
          <w:lang w:val="hy-AM"/>
        </w:rPr>
        <w:t xml:space="preserve"> 3.1.4 </w:t>
      </w:r>
      <w:r w:rsidRPr="00CB0C48">
        <w:rPr>
          <w:rFonts w:ascii="GHEA Grapalat" w:hAnsi="GHEA Grapalat" w:cs="Sylfaen"/>
          <w:sz w:val="20"/>
          <w:szCs w:val="20"/>
          <w:lang w:val="hy-AM"/>
        </w:rPr>
        <w:t>կետով</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նախատեսված</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կարգով</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պայմանագիրը</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լուծելու</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դեպքում</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Կապալառուից</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գանձվում</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է</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տուգանք</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պայմանագրի</w:t>
      </w:r>
      <w:r w:rsidRPr="00CB0C48">
        <w:rPr>
          <w:rFonts w:ascii="GHEA Grapalat" w:hAnsi="GHEA Grapalat" w:cs="Arial"/>
          <w:sz w:val="20"/>
          <w:szCs w:val="20"/>
          <w:lang w:val="hy-AM"/>
        </w:rPr>
        <w:t xml:space="preserve"> 5.1 </w:t>
      </w:r>
      <w:r w:rsidRPr="00CB0C48">
        <w:rPr>
          <w:rFonts w:ascii="GHEA Grapalat" w:hAnsi="GHEA Grapalat" w:cs="Sylfaen"/>
          <w:sz w:val="20"/>
          <w:szCs w:val="20"/>
          <w:lang w:val="hy-AM"/>
        </w:rPr>
        <w:t>կետում</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նախատեսված</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գումարի</w:t>
      </w:r>
      <w:r w:rsidRPr="00CB0C48">
        <w:rPr>
          <w:rFonts w:ascii="GHEA Grapalat" w:hAnsi="GHEA Grapalat" w:cs="Arial"/>
          <w:sz w:val="20"/>
          <w:szCs w:val="20"/>
          <w:lang w:val="hy-AM"/>
        </w:rPr>
        <w:t xml:space="preserve"> 0,5 (</w:t>
      </w:r>
      <w:r w:rsidRPr="00CB0C48">
        <w:rPr>
          <w:rFonts w:ascii="GHEA Grapalat" w:hAnsi="GHEA Grapalat" w:cs="Sylfaen"/>
          <w:sz w:val="20"/>
          <w:szCs w:val="20"/>
          <w:lang w:val="hy-AM"/>
        </w:rPr>
        <w:t>զրո</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ամբողջ</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հինգ</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տասնորդական</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տոկոսի</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չափով</w:t>
      </w:r>
      <w:r w:rsidR="00560477" w:rsidRPr="002865DC">
        <w:rPr>
          <w:rFonts w:ascii="GHEA Grapalat" w:hAnsi="GHEA Grapalat" w:cs="Sylfaen"/>
          <w:sz w:val="20"/>
          <w:szCs w:val="20"/>
          <w:vertAlign w:val="superscript"/>
          <w:lang w:val="hy-AM"/>
        </w:rPr>
        <w:t>34</w:t>
      </w:r>
      <w:r w:rsidRPr="00364C88">
        <w:rPr>
          <w:rStyle w:val="af6"/>
          <w:rFonts w:ascii="GHEA Grapalat" w:hAnsi="GHEA Grapalat" w:cs="Sylfaen"/>
          <w:color w:val="FFFFFF"/>
          <w:sz w:val="20"/>
          <w:szCs w:val="20"/>
          <w:lang w:val="hy-AM"/>
        </w:rPr>
        <w:footnoteReference w:id="23"/>
      </w:r>
      <w:r w:rsidRPr="00CB0C48">
        <w:rPr>
          <w:rFonts w:ascii="GHEA Grapalat" w:hAnsi="GHEA Grapalat" w:cs="Tahoma"/>
          <w:sz w:val="20"/>
          <w:szCs w:val="20"/>
          <w:lang w:val="hy-AM"/>
        </w:rPr>
        <w:t>։</w:t>
      </w:r>
      <w:r w:rsidR="00B475C5" w:rsidRPr="002865DC">
        <w:rPr>
          <w:rFonts w:ascii="GHEA Grapalat" w:hAnsi="GHEA Grapalat" w:cs="Tahoma"/>
          <w:sz w:val="20"/>
          <w:szCs w:val="20"/>
          <w:lang w:val="hy-AM"/>
        </w:rPr>
        <w:t xml:space="preserve"> </w:t>
      </w:r>
      <w:r w:rsidR="00B475C5" w:rsidRPr="002865DC">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այդ չընդունվելու դեպքում:  </w:t>
      </w:r>
    </w:p>
    <w:p w:rsidR="00516665" w:rsidRPr="00CB0C48" w:rsidRDefault="00516665" w:rsidP="00516665">
      <w:pPr>
        <w:tabs>
          <w:tab w:val="left" w:pos="1276"/>
        </w:tabs>
        <w:ind w:firstLine="720"/>
        <w:jc w:val="both"/>
        <w:rPr>
          <w:rFonts w:ascii="GHEA Grapalat" w:hAnsi="GHEA Grapalat"/>
          <w:sz w:val="20"/>
          <w:szCs w:val="20"/>
          <w:lang w:val="hy-AM"/>
        </w:rPr>
      </w:pPr>
      <w:r w:rsidRPr="00CB0C48">
        <w:rPr>
          <w:rFonts w:ascii="GHEA Grapalat" w:hAnsi="GHEA Grapalat"/>
          <w:sz w:val="20"/>
          <w:szCs w:val="20"/>
          <w:lang w:val="hy-AM"/>
        </w:rPr>
        <w:t>6.4</w:t>
      </w:r>
      <w:r w:rsidRPr="00CB0C48">
        <w:rPr>
          <w:rFonts w:ascii="GHEA Grapalat" w:hAnsi="GHEA Grapalat"/>
          <w:sz w:val="20"/>
          <w:szCs w:val="20"/>
          <w:lang w:val="hy-AM"/>
        </w:rPr>
        <w:tab/>
      </w:r>
      <w:r w:rsidR="003D4747" w:rsidRPr="00CB0C48">
        <w:rPr>
          <w:rFonts w:ascii="GHEA Grapalat" w:hAnsi="GHEA Grapalat"/>
          <w:sz w:val="20"/>
          <w:szCs w:val="20"/>
          <w:lang w:val="hy-AM"/>
        </w:rPr>
        <w:t>Պ</w:t>
      </w:r>
      <w:r w:rsidRPr="00CB0C48">
        <w:rPr>
          <w:rFonts w:ascii="GHEA Grapalat" w:hAnsi="GHEA Grapalat" w:cs="Sylfaen"/>
          <w:sz w:val="20"/>
          <w:szCs w:val="20"/>
          <w:lang w:val="hy-AM"/>
        </w:rPr>
        <w:t>այմանագրի</w:t>
      </w:r>
      <w:r w:rsidRPr="00CB0C48">
        <w:rPr>
          <w:rFonts w:ascii="GHEA Grapalat" w:hAnsi="GHEA Grapalat" w:cs="Times Armenian"/>
          <w:sz w:val="20"/>
          <w:szCs w:val="20"/>
          <w:lang w:val="hy-AM"/>
        </w:rPr>
        <w:t xml:space="preserve"> 6.2 </w:t>
      </w:r>
      <w:r w:rsidRPr="00CB0C48">
        <w:rPr>
          <w:rFonts w:ascii="GHEA Grapalat" w:hAnsi="GHEA Grapalat" w:cs="Sylfaen"/>
          <w:sz w:val="20"/>
          <w:szCs w:val="20"/>
          <w:lang w:val="hy-AM"/>
        </w:rPr>
        <w:t>և</w:t>
      </w:r>
      <w:r w:rsidRPr="00CB0C48">
        <w:rPr>
          <w:rFonts w:ascii="GHEA Grapalat" w:hAnsi="GHEA Grapalat" w:cs="Times Armenian"/>
          <w:sz w:val="20"/>
          <w:szCs w:val="20"/>
          <w:lang w:val="hy-AM"/>
        </w:rPr>
        <w:t xml:space="preserve"> 6.3 </w:t>
      </w:r>
      <w:r w:rsidRPr="00CB0C48">
        <w:rPr>
          <w:rFonts w:ascii="GHEA Grapalat" w:hAnsi="GHEA Grapalat" w:cs="Sylfaen"/>
          <w:sz w:val="20"/>
          <w:szCs w:val="20"/>
          <w:lang w:val="hy-AM"/>
        </w:rPr>
        <w:t>կետերով</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նախատեսված</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տույժը</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և</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տուգանքը</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հաշվարկվում</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և</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հաշվանցվում</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են</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Կապալառուին</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վճարվող</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գումարների</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հետ</w:t>
      </w:r>
      <w:r w:rsidRPr="00CB0C48">
        <w:rPr>
          <w:rFonts w:ascii="GHEA Grapalat" w:hAnsi="GHEA Grapalat" w:cs="Tahoma"/>
          <w:sz w:val="20"/>
          <w:szCs w:val="20"/>
          <w:lang w:val="hy-AM"/>
        </w:rPr>
        <w:t>։</w:t>
      </w:r>
    </w:p>
    <w:p w:rsidR="00516665" w:rsidRPr="00CB0C48" w:rsidRDefault="00516665" w:rsidP="00516665">
      <w:pPr>
        <w:tabs>
          <w:tab w:val="left" w:pos="1276"/>
        </w:tabs>
        <w:ind w:firstLine="720"/>
        <w:jc w:val="both"/>
        <w:rPr>
          <w:rFonts w:ascii="GHEA Grapalat" w:hAnsi="GHEA Grapalat"/>
          <w:sz w:val="20"/>
          <w:szCs w:val="20"/>
          <w:lang w:val="hy-AM"/>
        </w:rPr>
      </w:pPr>
      <w:r w:rsidRPr="00CB0C48">
        <w:rPr>
          <w:rFonts w:ascii="GHEA Grapalat" w:hAnsi="GHEA Grapalat"/>
          <w:sz w:val="20"/>
          <w:szCs w:val="20"/>
          <w:lang w:val="hy-AM"/>
        </w:rPr>
        <w:t>6.5</w:t>
      </w:r>
      <w:r w:rsidRPr="00CB0C48">
        <w:rPr>
          <w:rFonts w:ascii="GHEA Grapalat" w:hAnsi="GHEA Grapalat"/>
          <w:sz w:val="20"/>
          <w:szCs w:val="20"/>
          <w:lang w:val="hy-AM"/>
        </w:rPr>
        <w:tab/>
      </w:r>
      <w:r w:rsidRPr="00CB0C48">
        <w:rPr>
          <w:rFonts w:ascii="GHEA Grapalat" w:hAnsi="GHEA Grapalat" w:cs="Sylfaen"/>
          <w:sz w:val="20"/>
          <w:szCs w:val="20"/>
          <w:lang w:val="hy-AM"/>
        </w:rPr>
        <w:t>Պատվիրատուի</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կողմից</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պայմանագրի</w:t>
      </w:r>
      <w:r w:rsidRPr="00CB0C48">
        <w:rPr>
          <w:rFonts w:ascii="GHEA Grapalat" w:hAnsi="GHEA Grapalat" w:cs="Times Armenian"/>
          <w:sz w:val="20"/>
          <w:szCs w:val="20"/>
          <w:lang w:val="hy-AM"/>
        </w:rPr>
        <w:t xml:space="preserve"> 5.</w:t>
      </w:r>
      <w:r w:rsidR="003D4747" w:rsidRPr="00CB0C48">
        <w:rPr>
          <w:rFonts w:ascii="GHEA Grapalat" w:hAnsi="GHEA Grapalat" w:cs="Times Armenian"/>
          <w:sz w:val="20"/>
          <w:szCs w:val="20"/>
          <w:lang w:val="hy-AM"/>
        </w:rPr>
        <w:t>3</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կետով</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նախատեսված</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ժամկետների</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խախտման</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համար</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Պատվիրատուի</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նկատմամբ</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յուրաքանչյուր</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ուշացված</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օրվա</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համար</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հաշվարկվում</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է</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տույժ</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վճարման</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ենթակա</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սակայն</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չվճարված</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գումարի</w:t>
      </w:r>
      <w:r w:rsidRPr="00CB0C48">
        <w:rPr>
          <w:rFonts w:ascii="GHEA Grapalat" w:hAnsi="GHEA Grapalat" w:cs="Times Armenian"/>
          <w:sz w:val="20"/>
          <w:szCs w:val="20"/>
          <w:lang w:val="hy-AM"/>
        </w:rPr>
        <w:t xml:space="preserve"> 0,05 (</w:t>
      </w:r>
      <w:r w:rsidRPr="00CB0C48">
        <w:rPr>
          <w:rFonts w:ascii="GHEA Grapalat" w:hAnsi="GHEA Grapalat" w:cs="Sylfaen"/>
          <w:sz w:val="20"/>
          <w:szCs w:val="20"/>
          <w:lang w:val="hy-AM"/>
        </w:rPr>
        <w:t>զրո</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ամբողջ</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հինգ</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հարյուրերրորդական</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տոկոսի</w:t>
      </w:r>
      <w:r w:rsidRPr="00CB0C48" w:rsidDel="007472F1">
        <w:rPr>
          <w:rFonts w:ascii="GHEA Grapalat" w:hAnsi="GHEA Grapalat" w:cs="Times Armenian"/>
          <w:sz w:val="20"/>
          <w:szCs w:val="20"/>
          <w:lang w:val="hy-AM"/>
        </w:rPr>
        <w:t xml:space="preserve"> </w:t>
      </w:r>
      <w:r w:rsidRPr="00CB0C48">
        <w:rPr>
          <w:rFonts w:ascii="GHEA Grapalat" w:hAnsi="GHEA Grapalat" w:cs="Sylfaen"/>
          <w:sz w:val="20"/>
          <w:szCs w:val="20"/>
          <w:lang w:val="hy-AM"/>
        </w:rPr>
        <w:t>չափով</w:t>
      </w:r>
      <w:r w:rsidRPr="00CB0C48">
        <w:rPr>
          <w:rFonts w:ascii="GHEA Grapalat" w:hAnsi="GHEA Grapalat" w:cs="Tahoma"/>
          <w:sz w:val="20"/>
          <w:szCs w:val="20"/>
          <w:lang w:val="hy-AM"/>
        </w:rPr>
        <w:t>։</w:t>
      </w:r>
    </w:p>
    <w:p w:rsidR="00516665" w:rsidRPr="00CB0C48" w:rsidRDefault="00516665" w:rsidP="00516665">
      <w:pPr>
        <w:tabs>
          <w:tab w:val="left" w:pos="1276"/>
        </w:tabs>
        <w:ind w:firstLine="720"/>
        <w:jc w:val="both"/>
        <w:rPr>
          <w:rFonts w:ascii="GHEA Grapalat" w:hAnsi="GHEA Grapalat"/>
          <w:sz w:val="20"/>
          <w:szCs w:val="20"/>
          <w:lang w:val="hy-AM"/>
        </w:rPr>
      </w:pPr>
      <w:r w:rsidRPr="00CB0C48">
        <w:rPr>
          <w:rFonts w:ascii="GHEA Grapalat" w:hAnsi="GHEA Grapalat"/>
          <w:sz w:val="20"/>
          <w:szCs w:val="20"/>
          <w:lang w:val="hy-AM"/>
        </w:rPr>
        <w:t>6.6</w:t>
      </w:r>
      <w:r w:rsidRPr="00CB0C48">
        <w:rPr>
          <w:rFonts w:ascii="GHEA Grapalat" w:hAnsi="GHEA Grapalat"/>
          <w:sz w:val="20"/>
          <w:szCs w:val="20"/>
          <w:lang w:val="hy-AM"/>
        </w:rPr>
        <w:tab/>
      </w:r>
      <w:r w:rsidR="003D4747" w:rsidRPr="00CB0C48">
        <w:rPr>
          <w:rFonts w:ascii="GHEA Grapalat" w:hAnsi="GHEA Grapalat"/>
          <w:sz w:val="20"/>
          <w:szCs w:val="20"/>
          <w:lang w:val="hy-AM"/>
        </w:rPr>
        <w:t>Պ</w:t>
      </w:r>
      <w:r w:rsidRPr="00CB0C48">
        <w:rPr>
          <w:rFonts w:ascii="GHEA Grapalat" w:hAnsi="GHEA Grapalat" w:cs="Sylfaen"/>
          <w:sz w:val="20"/>
          <w:szCs w:val="20"/>
          <w:lang w:val="hy-AM"/>
        </w:rPr>
        <w:t>այմանագրով</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չնախատեսված</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դեպքերում</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կողմերն</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իրենց</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պարտավորությունները</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չկատարելու</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կամ</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ոչ</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պատշաճ</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կատարելու</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համար</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պատասխանատվություն</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են</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կրում</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ՀՀ</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օրենսդրությամբ</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սահմանված</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կարգով</w:t>
      </w:r>
      <w:r w:rsidRPr="00CB0C48">
        <w:rPr>
          <w:rFonts w:ascii="GHEA Grapalat" w:hAnsi="GHEA Grapalat" w:cs="Tahoma"/>
          <w:sz w:val="20"/>
          <w:szCs w:val="20"/>
          <w:lang w:val="hy-AM"/>
        </w:rPr>
        <w:t>։</w:t>
      </w:r>
    </w:p>
    <w:p w:rsidR="00516665" w:rsidRPr="00CB0C48" w:rsidRDefault="00516665" w:rsidP="00516665">
      <w:pPr>
        <w:tabs>
          <w:tab w:val="left" w:pos="1276"/>
        </w:tabs>
        <w:ind w:firstLine="720"/>
        <w:jc w:val="both"/>
        <w:rPr>
          <w:rFonts w:ascii="GHEA Grapalat" w:hAnsi="GHEA Grapalat"/>
          <w:sz w:val="20"/>
          <w:szCs w:val="20"/>
          <w:lang w:val="hy-AM"/>
        </w:rPr>
      </w:pPr>
      <w:r w:rsidRPr="00CB0C48">
        <w:rPr>
          <w:rFonts w:ascii="GHEA Grapalat" w:hAnsi="GHEA Grapalat"/>
          <w:sz w:val="20"/>
          <w:szCs w:val="20"/>
          <w:lang w:val="hy-AM"/>
        </w:rPr>
        <w:t>6.7</w:t>
      </w:r>
      <w:r w:rsidRPr="00CB0C48">
        <w:rPr>
          <w:rFonts w:ascii="GHEA Grapalat" w:hAnsi="GHEA Grapalat"/>
          <w:sz w:val="20"/>
          <w:szCs w:val="20"/>
          <w:lang w:val="hy-AM"/>
        </w:rPr>
        <w:tab/>
      </w:r>
      <w:r w:rsidRPr="00CB0C48">
        <w:rPr>
          <w:rFonts w:ascii="GHEA Grapalat" w:hAnsi="GHEA Grapalat" w:cs="Sylfaen"/>
          <w:sz w:val="20"/>
          <w:szCs w:val="20"/>
          <w:lang w:val="hy-AM"/>
        </w:rPr>
        <w:t>Տույժերի</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և</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կամ</w:t>
      </w:r>
      <w:r w:rsidRPr="00CB0C48">
        <w:rPr>
          <w:rFonts w:ascii="GHEA Grapalat" w:hAnsi="GHEA Grapalat" w:cs="Arial"/>
          <w:sz w:val="20"/>
          <w:szCs w:val="20"/>
          <w:lang w:val="hy-AM"/>
        </w:rPr>
        <w:t>)</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տուգանքների</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վճարումը</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կողմերին</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չի</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ազատում</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իրենց</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պայմանագրային</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պարտավորությունները</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կատարելուց</w:t>
      </w:r>
      <w:r w:rsidRPr="00CB0C48">
        <w:rPr>
          <w:rFonts w:ascii="GHEA Grapalat" w:hAnsi="GHEA Grapalat" w:cs="Tahoma"/>
          <w:sz w:val="20"/>
          <w:szCs w:val="20"/>
          <w:lang w:val="hy-AM"/>
        </w:rPr>
        <w:t>։</w:t>
      </w:r>
      <w:r w:rsidRPr="00CB0C48">
        <w:rPr>
          <w:rFonts w:ascii="GHEA Grapalat" w:hAnsi="GHEA Grapalat"/>
          <w:sz w:val="20"/>
          <w:szCs w:val="20"/>
          <w:lang w:val="hy-AM"/>
        </w:rPr>
        <w:t xml:space="preserve"> </w:t>
      </w:r>
      <w:r w:rsidRPr="00CB0C48">
        <w:rPr>
          <w:rFonts w:ascii="GHEA Grapalat" w:hAnsi="GHEA Grapalat"/>
          <w:sz w:val="20"/>
          <w:szCs w:val="20"/>
          <w:lang w:val="hy-AM"/>
        </w:rPr>
        <w:tab/>
      </w:r>
    </w:p>
    <w:p w:rsidR="00516665" w:rsidRPr="00CB0C48" w:rsidRDefault="00516665" w:rsidP="00516665">
      <w:pPr>
        <w:tabs>
          <w:tab w:val="left" w:pos="1276"/>
        </w:tabs>
        <w:ind w:firstLine="720"/>
        <w:jc w:val="both"/>
        <w:rPr>
          <w:rFonts w:ascii="GHEA Grapalat" w:hAnsi="GHEA Grapalat"/>
          <w:sz w:val="20"/>
          <w:szCs w:val="20"/>
          <w:lang w:val="hy-AM"/>
        </w:rPr>
      </w:pPr>
    </w:p>
    <w:p w:rsidR="00516665" w:rsidRPr="00CB0C48" w:rsidRDefault="00516665" w:rsidP="00516665">
      <w:pPr>
        <w:tabs>
          <w:tab w:val="left" w:pos="1276"/>
        </w:tabs>
        <w:ind w:firstLine="720"/>
        <w:jc w:val="both"/>
        <w:rPr>
          <w:rFonts w:ascii="GHEA Grapalat" w:hAnsi="GHEA Grapalat"/>
          <w:b/>
          <w:sz w:val="20"/>
          <w:szCs w:val="20"/>
          <w:lang w:val="hy-AM"/>
        </w:rPr>
      </w:pPr>
      <w:r w:rsidRPr="00CB0C48">
        <w:rPr>
          <w:rFonts w:ascii="GHEA Grapalat" w:hAnsi="GHEA Grapalat"/>
          <w:b/>
          <w:sz w:val="20"/>
          <w:szCs w:val="20"/>
          <w:lang w:val="hy-AM"/>
        </w:rPr>
        <w:t xml:space="preserve">7. </w:t>
      </w:r>
      <w:r w:rsidRPr="00CB0C48">
        <w:rPr>
          <w:rFonts w:ascii="GHEA Grapalat" w:hAnsi="GHEA Grapalat" w:cs="Sylfaen"/>
          <w:b/>
          <w:sz w:val="20"/>
          <w:szCs w:val="20"/>
          <w:lang w:val="hy-AM"/>
        </w:rPr>
        <w:t>ԱՆՀԱՂԹԱՀԱՐԵԼԻ</w:t>
      </w:r>
      <w:r w:rsidRPr="00CB0C48">
        <w:rPr>
          <w:rFonts w:ascii="GHEA Grapalat" w:hAnsi="GHEA Grapalat" w:cs="Times Armenian"/>
          <w:b/>
          <w:sz w:val="20"/>
          <w:szCs w:val="20"/>
          <w:lang w:val="hy-AM"/>
        </w:rPr>
        <w:t xml:space="preserve"> </w:t>
      </w:r>
      <w:r w:rsidRPr="00CB0C48">
        <w:rPr>
          <w:rFonts w:ascii="GHEA Grapalat" w:hAnsi="GHEA Grapalat" w:cs="Sylfaen"/>
          <w:b/>
          <w:sz w:val="20"/>
          <w:szCs w:val="20"/>
          <w:lang w:val="hy-AM"/>
        </w:rPr>
        <w:t>ՈՒԺԻ</w:t>
      </w:r>
      <w:r w:rsidRPr="00CB0C48">
        <w:rPr>
          <w:rFonts w:ascii="GHEA Grapalat" w:hAnsi="GHEA Grapalat" w:cs="Times Armenian"/>
          <w:b/>
          <w:sz w:val="20"/>
          <w:szCs w:val="20"/>
          <w:lang w:val="hy-AM"/>
        </w:rPr>
        <w:t xml:space="preserve"> </w:t>
      </w:r>
      <w:r w:rsidRPr="00CB0C48">
        <w:rPr>
          <w:rFonts w:ascii="GHEA Grapalat" w:hAnsi="GHEA Grapalat" w:cs="Sylfaen"/>
          <w:b/>
          <w:sz w:val="20"/>
          <w:szCs w:val="20"/>
          <w:lang w:val="hy-AM"/>
        </w:rPr>
        <w:t>ԱԶԴԵՑՈՒԹՅՈՒՆԸ</w:t>
      </w:r>
      <w:r w:rsidRPr="00CB0C48">
        <w:rPr>
          <w:rFonts w:ascii="GHEA Grapalat" w:hAnsi="GHEA Grapalat" w:cs="Times Armenian"/>
          <w:b/>
          <w:sz w:val="20"/>
          <w:szCs w:val="20"/>
          <w:lang w:val="hy-AM"/>
        </w:rPr>
        <w:t xml:space="preserve"> (</w:t>
      </w:r>
      <w:r w:rsidRPr="00CB0C48">
        <w:rPr>
          <w:rFonts w:ascii="GHEA Grapalat" w:hAnsi="GHEA Grapalat" w:cs="Sylfaen"/>
          <w:b/>
          <w:sz w:val="20"/>
          <w:szCs w:val="20"/>
          <w:lang w:val="hy-AM"/>
        </w:rPr>
        <w:t>ՖՈՐՍ</w:t>
      </w:r>
      <w:r w:rsidRPr="00CB0C48">
        <w:rPr>
          <w:rFonts w:ascii="GHEA Grapalat" w:hAnsi="GHEA Grapalat" w:cs="Times Armenian"/>
          <w:b/>
          <w:sz w:val="20"/>
          <w:szCs w:val="20"/>
          <w:lang w:val="hy-AM"/>
        </w:rPr>
        <w:t>-</w:t>
      </w:r>
      <w:r w:rsidRPr="00CB0C48">
        <w:rPr>
          <w:rFonts w:ascii="GHEA Grapalat" w:hAnsi="GHEA Grapalat" w:cs="Sylfaen"/>
          <w:b/>
          <w:sz w:val="20"/>
          <w:szCs w:val="20"/>
          <w:lang w:val="hy-AM"/>
        </w:rPr>
        <w:t>ՄԱԺՈՐ</w:t>
      </w:r>
      <w:r w:rsidRPr="00CB0C48">
        <w:rPr>
          <w:rFonts w:ascii="GHEA Grapalat" w:hAnsi="GHEA Grapalat" w:cs="Times Armenian"/>
          <w:b/>
          <w:sz w:val="20"/>
          <w:szCs w:val="20"/>
          <w:lang w:val="hy-AM"/>
        </w:rPr>
        <w:t>)</w:t>
      </w:r>
    </w:p>
    <w:p w:rsidR="00516665" w:rsidRPr="00CB0C48" w:rsidRDefault="00516665" w:rsidP="00516665">
      <w:pPr>
        <w:tabs>
          <w:tab w:val="left" w:pos="1276"/>
        </w:tabs>
        <w:ind w:firstLine="720"/>
        <w:jc w:val="both"/>
        <w:rPr>
          <w:rFonts w:ascii="GHEA Grapalat" w:hAnsi="GHEA Grapalat"/>
          <w:sz w:val="20"/>
          <w:szCs w:val="20"/>
          <w:lang w:val="hy-AM"/>
        </w:rPr>
      </w:pPr>
      <w:r w:rsidRPr="00CB0C48">
        <w:rPr>
          <w:rFonts w:ascii="GHEA Grapalat" w:hAnsi="GHEA Grapalat" w:cs="Sylfaen"/>
          <w:sz w:val="20"/>
          <w:szCs w:val="20"/>
          <w:lang w:val="hy-AM"/>
        </w:rPr>
        <w:t>Սույն</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պայմանագրով</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պարտավորություններն</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ամբողջությամբ</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կամ</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մասնակիորեն</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չկատարելու</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համար</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կողմերն</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ազատվում</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են</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պատասխանատվությունից</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եթե</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դա</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եղել</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է</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անհաղթահարելի</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ուժի</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ազդեցության</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հետևանքով</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որը</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ծագել</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է</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սույն</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պայմանագիրը</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կնքելուց</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հետո</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և</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որը</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կողմերը</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չէին</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կարող</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կանխատեսել</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կամ</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կանխարգելել</w:t>
      </w:r>
      <w:r w:rsidRPr="00CB0C48">
        <w:rPr>
          <w:rFonts w:ascii="GHEA Grapalat" w:hAnsi="GHEA Grapalat" w:cs="Tahoma"/>
          <w:sz w:val="20"/>
          <w:szCs w:val="20"/>
          <w:lang w:val="hy-AM"/>
        </w:rPr>
        <w:t>։</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Այդպիսի</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իրավիճակներ</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են</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երկրաշարժը</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ջրհեղեղը</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հրդեհը</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պատերազմը</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ռազմական</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և</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արտակարգ</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դրություն</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հայտարարելը</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քաղաքական</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հուզումները</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գործադուլները</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հաղորդակցության</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միջոցների</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աշխատանքի</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դադարեցումը</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պետական</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մարմինների</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ակտերը</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և</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այլն</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որոնք</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անհնարին</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են</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դարձնում</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սույն</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պայմանագրով</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պարտավորությունների</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կատարումը</w:t>
      </w:r>
      <w:r w:rsidRPr="00CB0C48">
        <w:rPr>
          <w:rFonts w:ascii="GHEA Grapalat" w:hAnsi="GHEA Grapalat" w:cs="Tahoma"/>
          <w:sz w:val="20"/>
          <w:szCs w:val="20"/>
          <w:lang w:val="hy-AM"/>
        </w:rPr>
        <w:t>։</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Եթե</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արտակարգ</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ուժի</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ազդեցությունը</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շարունակվում</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է</w:t>
      </w:r>
      <w:r w:rsidRPr="00CB0C48">
        <w:rPr>
          <w:rFonts w:ascii="GHEA Grapalat" w:hAnsi="GHEA Grapalat" w:cs="Times Armenian"/>
          <w:sz w:val="20"/>
          <w:szCs w:val="20"/>
          <w:lang w:val="hy-AM"/>
        </w:rPr>
        <w:t xml:space="preserve"> 3 (</w:t>
      </w:r>
      <w:r w:rsidRPr="00CB0C48">
        <w:rPr>
          <w:rFonts w:ascii="GHEA Grapalat" w:hAnsi="GHEA Grapalat" w:cs="Sylfaen"/>
          <w:sz w:val="20"/>
          <w:szCs w:val="20"/>
          <w:lang w:val="hy-AM"/>
        </w:rPr>
        <w:t>երեք</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ամսից</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ավելի</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ապա</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կողմերից</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յուրաքանչյուրն</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իրավունք</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ունի</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լուծել</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պայմանագիրը</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այդ</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մասին</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նախապես</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տեղյակ</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պահելով</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մյուս</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կողմին</w:t>
      </w:r>
      <w:r w:rsidRPr="00CB0C48">
        <w:rPr>
          <w:rFonts w:ascii="GHEA Grapalat" w:hAnsi="GHEA Grapalat" w:cs="Tahoma"/>
          <w:sz w:val="20"/>
          <w:szCs w:val="20"/>
          <w:lang w:val="hy-AM"/>
        </w:rPr>
        <w:t>։</w:t>
      </w:r>
    </w:p>
    <w:p w:rsidR="00516665" w:rsidRPr="00CB0C48" w:rsidRDefault="00516665" w:rsidP="00516665">
      <w:pPr>
        <w:tabs>
          <w:tab w:val="left" w:pos="1276"/>
        </w:tabs>
        <w:ind w:firstLine="720"/>
        <w:jc w:val="both"/>
        <w:rPr>
          <w:rFonts w:ascii="GHEA Grapalat" w:hAnsi="GHEA Grapalat"/>
          <w:sz w:val="20"/>
          <w:szCs w:val="20"/>
          <w:lang w:val="hy-AM"/>
        </w:rPr>
      </w:pPr>
      <w:r w:rsidRPr="00CB0C48">
        <w:rPr>
          <w:rFonts w:ascii="GHEA Grapalat" w:hAnsi="GHEA Grapalat"/>
          <w:sz w:val="20"/>
          <w:szCs w:val="20"/>
          <w:lang w:val="hy-AM"/>
        </w:rPr>
        <w:tab/>
      </w:r>
    </w:p>
    <w:p w:rsidR="00516665" w:rsidRPr="00CB0C48" w:rsidRDefault="00516665" w:rsidP="00516665">
      <w:pPr>
        <w:tabs>
          <w:tab w:val="left" w:pos="1276"/>
        </w:tabs>
        <w:ind w:firstLine="720"/>
        <w:jc w:val="both"/>
        <w:rPr>
          <w:rFonts w:ascii="GHEA Grapalat" w:hAnsi="GHEA Grapalat" w:cs="Sylfaen"/>
          <w:b/>
          <w:sz w:val="20"/>
          <w:szCs w:val="20"/>
          <w:lang w:val="hy-AM"/>
        </w:rPr>
      </w:pPr>
      <w:r w:rsidRPr="00CB0C48">
        <w:rPr>
          <w:rFonts w:ascii="GHEA Grapalat" w:hAnsi="GHEA Grapalat"/>
          <w:b/>
          <w:sz w:val="20"/>
          <w:szCs w:val="20"/>
          <w:lang w:val="hy-AM"/>
        </w:rPr>
        <w:t xml:space="preserve">8. </w:t>
      </w:r>
      <w:r w:rsidRPr="00CB0C48">
        <w:rPr>
          <w:rFonts w:ascii="GHEA Grapalat" w:hAnsi="GHEA Grapalat" w:cs="Sylfaen"/>
          <w:b/>
          <w:sz w:val="20"/>
          <w:szCs w:val="20"/>
          <w:lang w:val="hy-AM"/>
        </w:rPr>
        <w:t>ԱՅԼ</w:t>
      </w:r>
      <w:r w:rsidRPr="00CB0C48">
        <w:rPr>
          <w:rFonts w:ascii="GHEA Grapalat" w:hAnsi="GHEA Grapalat" w:cs="Arial"/>
          <w:b/>
          <w:sz w:val="20"/>
          <w:szCs w:val="20"/>
          <w:lang w:val="hy-AM"/>
        </w:rPr>
        <w:t xml:space="preserve"> </w:t>
      </w:r>
      <w:r w:rsidRPr="00CB0C48">
        <w:rPr>
          <w:rFonts w:ascii="GHEA Grapalat" w:hAnsi="GHEA Grapalat" w:cs="Sylfaen"/>
          <w:b/>
          <w:sz w:val="20"/>
          <w:szCs w:val="20"/>
          <w:lang w:val="hy-AM"/>
        </w:rPr>
        <w:t>ՊԱՅՄԱՆՆԵՐ</w:t>
      </w:r>
    </w:p>
    <w:p w:rsidR="00524894" w:rsidRPr="00CB0C48" w:rsidRDefault="00524894" w:rsidP="00524894">
      <w:pPr>
        <w:tabs>
          <w:tab w:val="left" w:pos="1276"/>
        </w:tabs>
        <w:ind w:firstLine="720"/>
        <w:jc w:val="both"/>
        <w:rPr>
          <w:rFonts w:ascii="GHEA Grapalat" w:hAnsi="GHEA Grapalat" w:cs="Times Armenian"/>
          <w:sz w:val="20"/>
          <w:szCs w:val="20"/>
          <w:lang w:val="hy-AM"/>
        </w:rPr>
      </w:pPr>
      <w:r w:rsidRPr="00CB0C48">
        <w:rPr>
          <w:rFonts w:ascii="GHEA Grapalat" w:hAnsi="GHEA Grapalat"/>
          <w:sz w:val="20"/>
          <w:szCs w:val="20"/>
          <w:lang w:val="hy-AM"/>
        </w:rPr>
        <w:t>8.1 Պ</w:t>
      </w:r>
      <w:r w:rsidRPr="00CB0C48">
        <w:rPr>
          <w:rFonts w:ascii="GHEA Grapalat" w:hAnsi="GHEA Grapalat" w:cs="Sylfaen"/>
          <w:sz w:val="20"/>
          <w:szCs w:val="20"/>
          <w:lang w:val="hy-AM"/>
        </w:rPr>
        <w:t>այմանագիրն</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ուժի</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մեջ</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է</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մտնում</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Կողմերի</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ստորագրման</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պահից</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և գործում է մինչև</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կողմերի պայմանագրով</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ստանձնած</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պարտավորությունների</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ողջ</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ծավալով</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կատարումը</w:t>
      </w:r>
      <w:r w:rsidRPr="00CB0C48">
        <w:rPr>
          <w:rFonts w:ascii="GHEA Grapalat" w:hAnsi="GHEA Grapalat" w:cs="Tahoma"/>
          <w:sz w:val="20"/>
          <w:szCs w:val="20"/>
          <w:lang w:val="hy-AM"/>
        </w:rPr>
        <w:t>։</w:t>
      </w:r>
      <w:r w:rsidRPr="00CB0C48">
        <w:rPr>
          <w:rFonts w:ascii="GHEA Grapalat" w:hAnsi="GHEA Grapalat"/>
          <w:sz w:val="20"/>
          <w:szCs w:val="20"/>
          <w:lang w:val="hy-AM"/>
        </w:rPr>
        <w:t xml:space="preserve"> </w:t>
      </w:r>
      <w:r w:rsidRPr="00CB0C48">
        <w:rPr>
          <w:rFonts w:ascii="GHEA Grapalat" w:hAnsi="GHEA Grapalat" w:cs="Times Armenian"/>
          <w:sz w:val="20"/>
          <w:szCs w:val="20"/>
          <w:lang w:val="hy-AM"/>
        </w:rPr>
        <w:t xml:space="preserve"> </w:t>
      </w:r>
    </w:p>
    <w:p w:rsidR="00524894" w:rsidRPr="00CB0C48" w:rsidRDefault="00524894" w:rsidP="00524894">
      <w:pPr>
        <w:tabs>
          <w:tab w:val="left" w:pos="1276"/>
        </w:tabs>
        <w:ind w:firstLine="720"/>
        <w:jc w:val="both"/>
        <w:rPr>
          <w:rFonts w:ascii="GHEA Grapalat" w:hAnsi="GHEA Grapalat" w:cs="Sylfaen"/>
          <w:sz w:val="20"/>
          <w:szCs w:val="20"/>
          <w:lang w:val="hy-AM"/>
        </w:rPr>
      </w:pPr>
      <w:r w:rsidRPr="00CB0C48">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B475C5" w:rsidRPr="002865DC">
        <w:rPr>
          <w:rFonts w:ascii="GHEA Grapalat" w:hAnsi="GHEA Grapalat" w:cs="Sylfaen"/>
          <w:sz w:val="20"/>
          <w:szCs w:val="20"/>
          <w:vertAlign w:val="superscript"/>
          <w:lang w:val="hy-AM"/>
        </w:rPr>
        <w:t>35</w:t>
      </w:r>
      <w:r w:rsidRPr="00364C88">
        <w:rPr>
          <w:rStyle w:val="af6"/>
          <w:rFonts w:ascii="GHEA Grapalat" w:hAnsi="GHEA Grapalat" w:cs="Sylfaen"/>
          <w:color w:val="FFFFFF"/>
          <w:sz w:val="20"/>
          <w:szCs w:val="20"/>
          <w:lang w:val="hy-AM"/>
        </w:rPr>
        <w:footnoteReference w:id="24"/>
      </w:r>
      <w:r w:rsidRPr="00CB0C48">
        <w:rPr>
          <w:rFonts w:ascii="GHEA Grapalat" w:hAnsi="GHEA Grapalat" w:cs="Sylfaen"/>
          <w:sz w:val="20"/>
          <w:szCs w:val="20"/>
          <w:lang w:val="hy-AM"/>
        </w:rPr>
        <w:t>:</w:t>
      </w:r>
    </w:p>
    <w:p w:rsidR="00524894" w:rsidRPr="00CB0C48" w:rsidRDefault="00524894" w:rsidP="00524894">
      <w:pPr>
        <w:tabs>
          <w:tab w:val="left" w:pos="1276"/>
        </w:tabs>
        <w:ind w:firstLine="720"/>
        <w:jc w:val="both"/>
        <w:rPr>
          <w:rFonts w:ascii="GHEA Grapalat" w:hAnsi="GHEA Grapalat" w:cs="Times Armenian"/>
          <w:sz w:val="20"/>
          <w:szCs w:val="20"/>
          <w:lang w:val="hy-AM"/>
        </w:rPr>
      </w:pPr>
      <w:r w:rsidRPr="00CB0C48">
        <w:rPr>
          <w:rFonts w:ascii="GHEA Grapalat" w:hAnsi="GHEA Grapalat" w:cs="Sylfaen"/>
          <w:sz w:val="20"/>
          <w:szCs w:val="20"/>
          <w:lang w:val="hy-AM"/>
        </w:rPr>
        <w:t>8.2 Պայմանագրից</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ծագած</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կողմի</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վճարային</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պարտավորությունը</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չի</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կարող</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դադարել</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այլ</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պայմանագրից</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ծագած</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հակընդդեմ</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պարտավորության</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հաշվանցով</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առանց</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կողմերի</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գրավոր</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և</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կնիքով</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հաստատված</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համաձայնության</w:t>
      </w:r>
      <w:r w:rsidRPr="00CB0C48">
        <w:rPr>
          <w:rFonts w:ascii="GHEA Grapalat" w:hAnsi="GHEA Grapalat" w:cs="Tahoma"/>
          <w:sz w:val="20"/>
          <w:szCs w:val="20"/>
          <w:lang w:val="hy-AM"/>
        </w:rPr>
        <w:t>։</w:t>
      </w:r>
      <w:r w:rsidRPr="00CB0C48">
        <w:rPr>
          <w:rFonts w:ascii="GHEA Grapalat" w:hAnsi="GHEA Grapalat" w:cs="Times Armenian"/>
          <w:sz w:val="20"/>
          <w:szCs w:val="20"/>
          <w:lang w:val="hy-AM"/>
        </w:rPr>
        <w:t xml:space="preserve"> Պ</w:t>
      </w:r>
      <w:r w:rsidRPr="00CB0C48">
        <w:rPr>
          <w:rFonts w:ascii="GHEA Grapalat" w:hAnsi="GHEA Grapalat" w:cs="Sylfaen"/>
          <w:sz w:val="20"/>
          <w:szCs w:val="20"/>
          <w:lang w:val="hy-AM"/>
        </w:rPr>
        <w:t>այմանագրից</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ծագած</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պահանջի</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իրավունքը</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չի</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կարող</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փոխանցվել</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այլ</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անձի</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առանց</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պարտապան</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կողմի</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գրավոր</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համաձայնության</w:t>
      </w:r>
      <w:r w:rsidRPr="00CB0C48">
        <w:rPr>
          <w:rFonts w:ascii="GHEA Grapalat" w:hAnsi="GHEA Grapalat" w:cs="Tahoma"/>
          <w:sz w:val="20"/>
          <w:szCs w:val="20"/>
          <w:lang w:val="hy-AM"/>
        </w:rPr>
        <w:t>։</w:t>
      </w:r>
      <w:r w:rsidRPr="00CB0C48">
        <w:rPr>
          <w:rFonts w:ascii="GHEA Grapalat" w:hAnsi="GHEA Grapalat" w:cs="Times Armenian"/>
          <w:sz w:val="20"/>
          <w:szCs w:val="20"/>
          <w:lang w:val="hy-AM"/>
        </w:rPr>
        <w:t xml:space="preserve"> </w:t>
      </w:r>
    </w:p>
    <w:p w:rsidR="00516665" w:rsidRPr="00CB0C48" w:rsidRDefault="00516665" w:rsidP="00516665">
      <w:pPr>
        <w:tabs>
          <w:tab w:val="left" w:pos="720"/>
        </w:tabs>
        <w:jc w:val="both"/>
        <w:rPr>
          <w:rFonts w:ascii="GHEA Grapalat" w:hAnsi="GHEA Grapalat" w:cs="Sylfaen"/>
          <w:sz w:val="20"/>
          <w:szCs w:val="20"/>
          <w:lang w:val="hy-AM"/>
        </w:rPr>
      </w:pPr>
      <w:r w:rsidRPr="00CB0C48">
        <w:rPr>
          <w:rFonts w:ascii="GHEA Grapalat" w:hAnsi="GHEA Grapalat"/>
          <w:sz w:val="20"/>
          <w:szCs w:val="20"/>
          <w:lang w:val="hy-AM"/>
        </w:rPr>
        <w:tab/>
        <w:t>8.</w:t>
      </w:r>
      <w:r w:rsidR="00524894" w:rsidRPr="00CB0C48">
        <w:rPr>
          <w:rFonts w:ascii="GHEA Grapalat" w:hAnsi="GHEA Grapalat"/>
          <w:sz w:val="20"/>
          <w:szCs w:val="20"/>
          <w:lang w:val="hy-AM"/>
        </w:rPr>
        <w:t>3</w:t>
      </w:r>
      <w:r w:rsidRPr="00CB0C48">
        <w:rPr>
          <w:rFonts w:ascii="GHEA Grapalat" w:hAnsi="GHEA Grapalat"/>
          <w:sz w:val="20"/>
          <w:szCs w:val="20"/>
          <w:lang w:val="hy-AM"/>
        </w:rPr>
        <w:t xml:space="preserve"> </w:t>
      </w:r>
      <w:r w:rsidRPr="00CB0C48">
        <w:rPr>
          <w:rFonts w:ascii="GHEA Grapalat" w:hAnsi="GHEA Grapalat" w:cs="Sylfaen"/>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իրավունք ունի միակողմանիորեն լուծելու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w:t>
      </w:r>
      <w:r w:rsidRPr="00CB0C48">
        <w:rPr>
          <w:rFonts w:ascii="GHEA Grapalat" w:hAnsi="GHEA Grapalat" w:cs="Sylfaen"/>
          <w:sz w:val="20"/>
          <w:szCs w:val="20"/>
          <w:lang w:val="hy-AM"/>
        </w:rPr>
        <w:lastRenderedPageBreak/>
        <w:t>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524894" w:rsidRPr="00CB0C48" w:rsidRDefault="00524894" w:rsidP="00524894">
      <w:pPr>
        <w:tabs>
          <w:tab w:val="left" w:pos="1276"/>
        </w:tabs>
        <w:jc w:val="both"/>
        <w:rPr>
          <w:rFonts w:ascii="GHEA Grapalat" w:hAnsi="GHEA Grapalat"/>
          <w:sz w:val="20"/>
          <w:szCs w:val="20"/>
          <w:lang w:val="hy-AM"/>
        </w:rPr>
      </w:pPr>
      <w:r w:rsidRPr="00CB0C48">
        <w:rPr>
          <w:rFonts w:ascii="GHEA Grapalat" w:hAnsi="GHEA Grapalat"/>
          <w:sz w:val="20"/>
          <w:szCs w:val="20"/>
          <w:lang w:val="hy-AM"/>
        </w:rPr>
        <w:t xml:space="preserve">          8.4 Պ</w:t>
      </w:r>
      <w:r w:rsidRPr="00CB0C48">
        <w:rPr>
          <w:rFonts w:ascii="GHEA Grapalat" w:hAnsi="GHEA Grapalat" w:cs="Sylfaen"/>
          <w:sz w:val="20"/>
          <w:szCs w:val="20"/>
          <w:lang w:val="hy-AM"/>
        </w:rPr>
        <w:t>այմանագրի</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հետ</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կապված</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վեճերը</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ենթակա</w:t>
      </w:r>
      <w:r w:rsidRPr="00CB0C48">
        <w:rPr>
          <w:rFonts w:ascii="GHEA Grapalat" w:hAnsi="GHEA Grapalat"/>
          <w:sz w:val="20"/>
          <w:szCs w:val="20"/>
          <w:lang w:val="hy-AM"/>
        </w:rPr>
        <w:t xml:space="preserve"> </w:t>
      </w:r>
      <w:r w:rsidRPr="00CB0C48">
        <w:rPr>
          <w:rFonts w:ascii="GHEA Grapalat" w:hAnsi="GHEA Grapalat" w:cs="Sylfaen"/>
          <w:sz w:val="20"/>
          <w:szCs w:val="20"/>
          <w:lang w:val="hy-AM"/>
        </w:rPr>
        <w:t>են</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քննության</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Հայաստանի</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Հանրապետության</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դատարաններում</w:t>
      </w:r>
      <w:r w:rsidRPr="00CB0C48">
        <w:rPr>
          <w:rFonts w:ascii="GHEA Grapalat" w:hAnsi="GHEA Grapalat" w:cs="Tahoma"/>
          <w:sz w:val="20"/>
          <w:szCs w:val="20"/>
          <w:lang w:val="hy-AM"/>
        </w:rPr>
        <w:t>։</w:t>
      </w:r>
    </w:p>
    <w:p w:rsidR="00524894" w:rsidRPr="00CB0C48" w:rsidRDefault="00524894" w:rsidP="00524894">
      <w:pPr>
        <w:tabs>
          <w:tab w:val="left" w:pos="1276"/>
        </w:tabs>
        <w:ind w:firstLine="720"/>
        <w:jc w:val="both"/>
        <w:rPr>
          <w:rFonts w:ascii="GHEA Grapalat" w:hAnsi="GHEA Grapalat" w:cs="Times Armenian"/>
          <w:sz w:val="20"/>
          <w:szCs w:val="20"/>
          <w:lang w:val="hy-AM"/>
        </w:rPr>
      </w:pPr>
      <w:r w:rsidRPr="00CB0C48">
        <w:rPr>
          <w:rFonts w:ascii="GHEA Grapalat" w:hAnsi="GHEA Grapalat"/>
          <w:sz w:val="20"/>
          <w:szCs w:val="20"/>
          <w:lang w:val="hy-AM"/>
        </w:rPr>
        <w:t>8.5</w:t>
      </w:r>
      <w:r w:rsidRPr="00CB0C48">
        <w:rPr>
          <w:rFonts w:ascii="GHEA Grapalat" w:hAnsi="GHEA Grapalat"/>
          <w:sz w:val="20"/>
          <w:szCs w:val="20"/>
          <w:lang w:val="hy-AM"/>
        </w:rPr>
        <w:tab/>
        <w:t>Պ</w:t>
      </w:r>
      <w:r w:rsidRPr="00CB0C48">
        <w:rPr>
          <w:rFonts w:ascii="GHEA Grapalat" w:hAnsi="GHEA Grapalat" w:cs="Sylfaen"/>
          <w:sz w:val="20"/>
          <w:szCs w:val="20"/>
          <w:lang w:val="hy-AM"/>
        </w:rPr>
        <w:t>այմանագրում</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փոփոխություններ</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և</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լրացումներ</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կարող</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են</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կատարվել</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միայն</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Կողմերի</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փոխադարձ</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համաձայնությամբ</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համաձայնագիր</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կնքելու</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միջոցով</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որը</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կհանդիսանա</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պայմանագրի</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անբաժանելի</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մասը</w:t>
      </w:r>
      <w:r w:rsidRPr="00CB0C48">
        <w:rPr>
          <w:rFonts w:ascii="GHEA Grapalat" w:hAnsi="GHEA Grapalat" w:cs="Tahoma"/>
          <w:sz w:val="20"/>
          <w:szCs w:val="20"/>
          <w:lang w:val="hy-AM"/>
        </w:rPr>
        <w:t>։</w:t>
      </w:r>
      <w:r w:rsidRPr="00CB0C48">
        <w:rPr>
          <w:rFonts w:ascii="GHEA Grapalat" w:hAnsi="GHEA Grapalat" w:cs="Times Armenian"/>
          <w:sz w:val="20"/>
          <w:szCs w:val="20"/>
          <w:lang w:val="hy-AM"/>
        </w:rPr>
        <w:t xml:space="preserve"> </w:t>
      </w:r>
    </w:p>
    <w:p w:rsidR="00524894" w:rsidRPr="00CB0C48" w:rsidRDefault="00524894" w:rsidP="00524894">
      <w:pPr>
        <w:tabs>
          <w:tab w:val="left" w:pos="1276"/>
        </w:tabs>
        <w:ind w:firstLine="720"/>
        <w:jc w:val="both"/>
        <w:rPr>
          <w:rFonts w:ascii="GHEA Grapalat" w:hAnsi="GHEA Grapalat" w:cs="Sylfaen"/>
          <w:sz w:val="20"/>
          <w:szCs w:val="20"/>
          <w:lang w:val="hy-AM"/>
        </w:rPr>
      </w:pPr>
      <w:r w:rsidRPr="00CB0C48">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rsidR="00524894" w:rsidRPr="00CB0C48" w:rsidRDefault="00524894" w:rsidP="00524894">
      <w:pPr>
        <w:tabs>
          <w:tab w:val="left" w:pos="1276"/>
        </w:tabs>
        <w:ind w:firstLine="720"/>
        <w:jc w:val="both"/>
        <w:rPr>
          <w:rFonts w:ascii="GHEA Grapalat" w:hAnsi="GHEA Grapalat" w:cs="Sylfaen"/>
          <w:sz w:val="20"/>
          <w:szCs w:val="20"/>
          <w:lang w:val="hy-AM"/>
        </w:rPr>
      </w:pPr>
      <w:r w:rsidRPr="00CB0C48">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524894" w:rsidRPr="00CB0C48" w:rsidRDefault="00524894" w:rsidP="00524894">
      <w:pPr>
        <w:tabs>
          <w:tab w:val="left" w:pos="1276"/>
        </w:tabs>
        <w:ind w:firstLine="720"/>
        <w:jc w:val="both"/>
        <w:rPr>
          <w:rFonts w:ascii="GHEA Grapalat" w:hAnsi="GHEA Grapalat" w:cs="Sylfaen"/>
          <w:sz w:val="20"/>
          <w:szCs w:val="20"/>
          <w:lang w:val="hy-AM"/>
        </w:rPr>
      </w:pPr>
      <w:r w:rsidRPr="00CB0C48">
        <w:rPr>
          <w:rFonts w:ascii="GHEA Grapalat" w:hAnsi="GHEA Grapalat" w:cs="Sylfaen"/>
          <w:sz w:val="20"/>
          <w:szCs w:val="20"/>
          <w:lang w:val="hy-AM"/>
        </w:rPr>
        <w:t>8.6 Եթե պայմանագիրն իրականացվում է ենթակապալի պայմանագիր կնքելու միջոցով.</w:t>
      </w:r>
    </w:p>
    <w:p w:rsidR="00524894" w:rsidRPr="00CB0C48" w:rsidRDefault="00524894" w:rsidP="00524894">
      <w:pPr>
        <w:tabs>
          <w:tab w:val="left" w:pos="1276"/>
        </w:tabs>
        <w:ind w:firstLine="720"/>
        <w:jc w:val="both"/>
        <w:rPr>
          <w:rFonts w:ascii="GHEA Grapalat" w:hAnsi="GHEA Grapalat" w:cs="Sylfaen"/>
          <w:sz w:val="20"/>
          <w:szCs w:val="20"/>
          <w:lang w:val="hy-AM"/>
        </w:rPr>
      </w:pPr>
      <w:r w:rsidRPr="00CB0C48">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rsidR="00524894" w:rsidRPr="00CB0C48" w:rsidRDefault="00524894" w:rsidP="00524894">
      <w:pPr>
        <w:tabs>
          <w:tab w:val="left" w:pos="1276"/>
        </w:tabs>
        <w:ind w:firstLine="720"/>
        <w:jc w:val="both"/>
        <w:rPr>
          <w:rFonts w:ascii="GHEA Grapalat" w:hAnsi="GHEA Grapalat" w:cs="Sylfaen"/>
          <w:sz w:val="20"/>
          <w:szCs w:val="20"/>
          <w:lang w:val="hy-AM"/>
        </w:rPr>
      </w:pPr>
      <w:r w:rsidRPr="00CB0C48">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00B475C5" w:rsidRPr="002865DC">
        <w:rPr>
          <w:rFonts w:ascii="GHEA Grapalat" w:hAnsi="GHEA Grapalat" w:cs="Sylfaen"/>
          <w:sz w:val="20"/>
          <w:szCs w:val="20"/>
          <w:vertAlign w:val="superscript"/>
          <w:lang w:val="hy-AM"/>
        </w:rPr>
        <w:t>36</w:t>
      </w:r>
      <w:r w:rsidRPr="00364C88">
        <w:rPr>
          <w:rStyle w:val="af6"/>
          <w:rFonts w:ascii="GHEA Grapalat" w:hAnsi="GHEA Grapalat" w:cs="Sylfaen"/>
          <w:color w:val="FFFFFF"/>
          <w:sz w:val="20"/>
          <w:szCs w:val="20"/>
          <w:lang w:val="hy-AM"/>
        </w:rPr>
        <w:footnoteReference w:id="25"/>
      </w:r>
      <w:r w:rsidRPr="00CB0C48">
        <w:rPr>
          <w:rFonts w:ascii="GHEA Grapalat" w:hAnsi="GHEA Grapalat" w:cs="Sylfaen"/>
          <w:sz w:val="20"/>
          <w:szCs w:val="20"/>
          <w:lang w:val="hy-AM"/>
        </w:rPr>
        <w:t>:</w:t>
      </w:r>
    </w:p>
    <w:p w:rsidR="00524894" w:rsidRPr="00CB0C48" w:rsidRDefault="00524894" w:rsidP="00524894">
      <w:pPr>
        <w:tabs>
          <w:tab w:val="left" w:pos="1276"/>
        </w:tabs>
        <w:ind w:firstLine="720"/>
        <w:jc w:val="both"/>
        <w:rPr>
          <w:rFonts w:ascii="GHEA Grapalat" w:hAnsi="GHEA Grapalat" w:cs="Sylfaen"/>
          <w:sz w:val="20"/>
          <w:szCs w:val="20"/>
          <w:lang w:val="hy-AM"/>
        </w:rPr>
      </w:pPr>
      <w:r w:rsidRPr="00CB0C48">
        <w:rPr>
          <w:rFonts w:ascii="GHEA Grapalat" w:hAnsi="GHEA Grapalat" w:cs="Sylfaen"/>
          <w:sz w:val="20"/>
          <w:szCs w:val="20"/>
          <w:lang w:val="hy-AM"/>
        </w:rPr>
        <w:t xml:space="preserve">8.7 Եթե պայմանագիրն իրականացվում է համատեղ գործունեության (կոնսորցիումի) պայմանագիր կնքելու միջոցով, ապա </w:t>
      </w:r>
      <w:r w:rsidR="00F474D8" w:rsidRPr="00CB0C48">
        <w:rPr>
          <w:rFonts w:ascii="GHEA Grapalat" w:hAnsi="GHEA Grapalat" w:cs="Sylfaen"/>
          <w:sz w:val="20"/>
          <w:szCs w:val="20"/>
          <w:lang w:val="hy-AM"/>
        </w:rPr>
        <w:t xml:space="preserve">այդ պայմանագրի </w:t>
      </w:r>
      <w:r w:rsidRPr="00CB0C48">
        <w:rPr>
          <w:rFonts w:ascii="GHEA Grapalat" w:hAnsi="GHEA Grapalat" w:cs="Sylfaen"/>
          <w:sz w:val="20"/>
          <w:szCs w:val="20"/>
          <w:lang w:val="hy-AM"/>
        </w:rPr>
        <w:t>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B475C5" w:rsidRPr="002865DC">
        <w:rPr>
          <w:rFonts w:ascii="GHEA Grapalat" w:hAnsi="GHEA Grapalat" w:cs="Sylfaen"/>
          <w:sz w:val="20"/>
          <w:szCs w:val="20"/>
          <w:vertAlign w:val="superscript"/>
          <w:lang w:val="hy-AM"/>
        </w:rPr>
        <w:t>37</w:t>
      </w:r>
      <w:r w:rsidRPr="00364C88">
        <w:rPr>
          <w:rStyle w:val="af6"/>
          <w:rFonts w:ascii="GHEA Grapalat" w:hAnsi="GHEA Grapalat"/>
          <w:color w:val="FFFFFF"/>
          <w:sz w:val="20"/>
          <w:szCs w:val="20"/>
          <w:lang w:val="hy-AM"/>
        </w:rPr>
        <w:footnoteReference w:id="26"/>
      </w:r>
      <w:r w:rsidRPr="00CB0C48">
        <w:rPr>
          <w:rFonts w:ascii="GHEA Grapalat" w:hAnsi="GHEA Grapalat" w:cs="Sylfaen"/>
          <w:sz w:val="20"/>
          <w:szCs w:val="20"/>
          <w:lang w:val="hy-AM"/>
        </w:rPr>
        <w:t>:</w:t>
      </w:r>
    </w:p>
    <w:p w:rsidR="00F474D8" w:rsidRPr="00CB0C48" w:rsidRDefault="00F474D8" w:rsidP="00F474D8">
      <w:pPr>
        <w:tabs>
          <w:tab w:val="left" w:pos="1276"/>
        </w:tabs>
        <w:ind w:firstLine="720"/>
        <w:jc w:val="both"/>
        <w:rPr>
          <w:rFonts w:ascii="GHEA Grapalat" w:hAnsi="GHEA Grapalat" w:cs="Sylfaen"/>
          <w:sz w:val="20"/>
          <w:szCs w:val="20"/>
          <w:lang w:val="pt-BR"/>
        </w:rPr>
      </w:pPr>
      <w:r w:rsidRPr="00CB0C48">
        <w:rPr>
          <w:rFonts w:ascii="GHEA Grapalat" w:hAnsi="GHEA Grapalat" w:cs="Sylfaen"/>
          <w:sz w:val="20"/>
          <w:szCs w:val="20"/>
          <w:lang w:val="hy-AM"/>
        </w:rPr>
        <w:t>8.8</w:t>
      </w:r>
      <w:r w:rsidRPr="00CB0C48">
        <w:rPr>
          <w:rFonts w:ascii="GHEA Grapalat" w:hAnsi="GHEA Grapalat" w:cs="Times Armenian"/>
          <w:sz w:val="20"/>
          <w:szCs w:val="20"/>
          <w:lang w:val="pt-BR"/>
        </w:rPr>
        <w:t xml:space="preserve"> </w:t>
      </w:r>
      <w:r w:rsidRPr="00CB0C48">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00322AE9" w:rsidRPr="002865DC">
        <w:rPr>
          <w:rFonts w:ascii="GHEA Grapalat" w:hAnsi="GHEA Grapalat" w:cs="Sylfaen"/>
          <w:sz w:val="20"/>
          <w:lang w:val="hy-AM"/>
        </w:rPr>
        <w:t>, իսկ Կապալառուի առաջարկությունը ներկայացվել է ոչ ուշ, քան պայմանագրով ի սկզբանե աշխատանքների կատարման համար սահմանված ժամկետը լրանալուց առնվազն 5 օրացուցային օր առաջ</w:t>
      </w:r>
      <w:r w:rsidRPr="00CB0C48">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D4747" w:rsidRPr="00CB0C48" w:rsidRDefault="00F474D8" w:rsidP="005B6107">
      <w:pPr>
        <w:tabs>
          <w:tab w:val="left" w:pos="720"/>
        </w:tabs>
        <w:jc w:val="both"/>
        <w:rPr>
          <w:rFonts w:ascii="GHEA Grapalat" w:hAnsi="GHEA Grapalat" w:cs="Times Armenian"/>
          <w:sz w:val="20"/>
          <w:szCs w:val="20"/>
          <w:lang w:val="hy-AM"/>
        </w:rPr>
      </w:pPr>
      <w:r w:rsidRPr="00CB0C48">
        <w:rPr>
          <w:rFonts w:ascii="GHEA Grapalat" w:hAnsi="GHEA Grapalat"/>
          <w:sz w:val="20"/>
          <w:szCs w:val="20"/>
          <w:lang w:val="hy-AM"/>
        </w:rPr>
        <w:tab/>
        <w:t>8.9</w:t>
      </w:r>
      <w:r w:rsidR="003D4747" w:rsidRPr="00CB0C48">
        <w:rPr>
          <w:rFonts w:ascii="GHEA Grapalat" w:hAnsi="GHEA Grapalat"/>
          <w:sz w:val="20"/>
          <w:szCs w:val="20"/>
          <w:lang w:val="hy-AM"/>
        </w:rPr>
        <w:tab/>
      </w:r>
      <w:r w:rsidR="003D4747" w:rsidRPr="00CB0C48">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rsidR="00905F41" w:rsidRPr="00CB0C48" w:rsidRDefault="00905F41" w:rsidP="00F474D8">
      <w:pPr>
        <w:tabs>
          <w:tab w:val="left" w:pos="720"/>
        </w:tabs>
        <w:jc w:val="both"/>
        <w:rPr>
          <w:rFonts w:ascii="GHEA Grapalat" w:hAnsi="GHEA Grapalat"/>
          <w:sz w:val="20"/>
          <w:szCs w:val="20"/>
          <w:lang w:val="hy-AM"/>
        </w:rPr>
      </w:pPr>
      <w:r w:rsidRPr="00CB0C48">
        <w:rPr>
          <w:rFonts w:ascii="GHEA Grapalat" w:hAnsi="GHEA Grapalat"/>
          <w:sz w:val="20"/>
          <w:szCs w:val="20"/>
          <w:lang w:val="hy-AM"/>
        </w:rPr>
        <w:t xml:space="preserve">         </w:t>
      </w:r>
      <w:r w:rsidRPr="00CB0C48">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rsidR="00F474D8" w:rsidRPr="00CB0C48" w:rsidRDefault="00F474D8" w:rsidP="00F474D8">
      <w:pPr>
        <w:tabs>
          <w:tab w:val="left" w:pos="720"/>
        </w:tabs>
        <w:jc w:val="both"/>
        <w:rPr>
          <w:rFonts w:ascii="GHEA Grapalat" w:hAnsi="GHEA Grapalat" w:cs="Sylfaen"/>
          <w:sz w:val="20"/>
          <w:szCs w:val="20"/>
          <w:lang w:val="hy-AM"/>
        </w:rPr>
      </w:pPr>
      <w:r w:rsidRPr="00CB0C48">
        <w:rPr>
          <w:rFonts w:ascii="GHEA Grapalat" w:hAnsi="GHEA Grapalat" w:cs="Sylfaen"/>
          <w:sz w:val="20"/>
          <w:szCs w:val="20"/>
          <w:lang w:val="hy-AM"/>
        </w:rPr>
        <w:tab/>
        <w:t>8.10 Պայմանագիրը չի կարող փոփոխվել կողմերի պարտա</w:t>
      </w:r>
      <w:r w:rsidRPr="00CB0C48">
        <w:rPr>
          <w:rFonts w:ascii="GHEA Grapalat" w:hAnsi="GHEA Grapalat" w:cs="Sylfaen"/>
          <w:sz w:val="20"/>
          <w:szCs w:val="20"/>
          <w:lang w:val="hy-AM"/>
        </w:rPr>
        <w:softHyphen/>
        <w:t>վորու</w:t>
      </w:r>
      <w:r w:rsidRPr="00CB0C48">
        <w:rPr>
          <w:rFonts w:ascii="GHEA Grapalat" w:hAnsi="GHEA Grapalat" w:cs="Sylfaen"/>
          <w:sz w:val="20"/>
          <w:szCs w:val="20"/>
          <w:lang w:val="hy-AM"/>
        </w:rPr>
        <w:softHyphen/>
        <w:t>թյունների մասնակի չկատարման հետևանքով</w:t>
      </w:r>
      <w:r w:rsidRPr="00CB0C48" w:rsidDel="00591DE3">
        <w:rPr>
          <w:rFonts w:ascii="GHEA Grapalat" w:hAnsi="GHEA Grapalat" w:cs="Sylfaen"/>
          <w:sz w:val="20"/>
          <w:szCs w:val="20"/>
          <w:lang w:val="hy-AM"/>
        </w:rPr>
        <w:t xml:space="preserve"> </w:t>
      </w:r>
      <w:r w:rsidRPr="00CB0C48">
        <w:rPr>
          <w:rFonts w:ascii="GHEA Grapalat" w:hAnsi="GHEA Grapalat" w:cs="Sylfaen"/>
          <w:sz w:val="20"/>
          <w:szCs w:val="20"/>
          <w:lang w:val="hy-AM"/>
        </w:rPr>
        <w:t xml:space="preserve">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w:t>
      </w:r>
      <w:r w:rsidRPr="00CB0C48">
        <w:rPr>
          <w:rFonts w:ascii="GHEA Grapalat" w:hAnsi="GHEA Grapalat" w:cs="Sylfaen"/>
          <w:sz w:val="20"/>
          <w:szCs w:val="20"/>
          <w:lang w:val="hy-AM"/>
        </w:rPr>
        <w:lastRenderedPageBreak/>
        <w:t>սահմանված կարգով աշխատանքի կատարման համար անհրաժեշտ ֆինանսական հատկացումների նվազեցումը:</w:t>
      </w:r>
    </w:p>
    <w:p w:rsidR="00F474D8" w:rsidRPr="00CB0C48" w:rsidRDefault="00F474D8" w:rsidP="00F474D8">
      <w:pPr>
        <w:tabs>
          <w:tab w:val="left" w:pos="720"/>
        </w:tabs>
        <w:jc w:val="both"/>
        <w:rPr>
          <w:rFonts w:ascii="GHEA Grapalat" w:hAnsi="GHEA Grapalat" w:cs="Sylfaen"/>
          <w:sz w:val="20"/>
          <w:szCs w:val="20"/>
          <w:lang w:val="hy-AM"/>
        </w:rPr>
      </w:pPr>
      <w:r w:rsidRPr="00CB0C48">
        <w:rPr>
          <w:rFonts w:ascii="GHEA Grapalat" w:hAnsi="GHEA Grapalat" w:cs="Sylfaen"/>
          <w:sz w:val="20"/>
          <w:szCs w:val="20"/>
          <w:lang w:val="hy-AM"/>
        </w:rPr>
        <w:tab/>
        <w:t>8.11 Կապալառուի կողմից ստանձնած պարտավորությունները չկատա</w:t>
      </w:r>
      <w:r w:rsidRPr="00CB0C48">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p>
    <w:p w:rsidR="00516665" w:rsidRPr="00CB0C48" w:rsidRDefault="00516665" w:rsidP="00516665">
      <w:pPr>
        <w:tabs>
          <w:tab w:val="left" w:pos="1276"/>
        </w:tabs>
        <w:ind w:firstLine="720"/>
        <w:jc w:val="both"/>
        <w:rPr>
          <w:rFonts w:ascii="GHEA Grapalat" w:hAnsi="GHEA Grapalat" w:cs="Times Armenian"/>
          <w:sz w:val="20"/>
          <w:szCs w:val="20"/>
          <w:lang w:val="hy-AM"/>
        </w:rPr>
      </w:pPr>
      <w:r w:rsidRPr="00CB0C48">
        <w:rPr>
          <w:rFonts w:ascii="GHEA Grapalat" w:hAnsi="GHEA Grapalat"/>
          <w:sz w:val="20"/>
          <w:szCs w:val="20"/>
          <w:lang w:val="hy-AM"/>
        </w:rPr>
        <w:t>8.1</w:t>
      </w:r>
      <w:r w:rsidR="00F474D8" w:rsidRPr="00CB0C48">
        <w:rPr>
          <w:rFonts w:ascii="GHEA Grapalat" w:hAnsi="GHEA Grapalat"/>
          <w:sz w:val="20"/>
          <w:szCs w:val="20"/>
          <w:lang w:val="hy-AM"/>
        </w:rPr>
        <w:t>2</w:t>
      </w:r>
      <w:r w:rsidRPr="00CB0C48">
        <w:rPr>
          <w:rFonts w:ascii="GHEA Grapalat" w:hAnsi="GHEA Grapalat"/>
          <w:sz w:val="20"/>
          <w:szCs w:val="20"/>
          <w:lang w:val="hy-AM"/>
        </w:rPr>
        <w:tab/>
      </w:r>
      <w:r w:rsidRPr="00CB0C48">
        <w:rPr>
          <w:rFonts w:ascii="GHEA Grapalat" w:hAnsi="GHEA Grapalat" w:cs="Sylfaen"/>
          <w:sz w:val="20"/>
          <w:szCs w:val="20"/>
          <w:lang w:val="hy-AM"/>
        </w:rPr>
        <w:t>Սույն</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պայմանագրի</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կապակցությամբ</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ծագած</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վեճերը</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լուծվում</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են</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բանակցությունների</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միջոցով</w:t>
      </w:r>
      <w:r w:rsidRPr="00CB0C48">
        <w:rPr>
          <w:rFonts w:ascii="GHEA Grapalat" w:hAnsi="GHEA Grapalat" w:cs="Tahoma"/>
          <w:sz w:val="20"/>
          <w:szCs w:val="20"/>
          <w:lang w:val="hy-AM"/>
        </w:rPr>
        <w:t>։</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Համաձայնություն</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ձեռք</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չբերելու</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դեպքում</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վեճերը</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լուծվում</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են</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դատական</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կարգով</w:t>
      </w:r>
      <w:r w:rsidRPr="00CB0C48">
        <w:rPr>
          <w:rFonts w:ascii="GHEA Grapalat" w:hAnsi="GHEA Grapalat" w:cs="Tahoma"/>
          <w:sz w:val="20"/>
          <w:szCs w:val="20"/>
          <w:lang w:val="hy-AM"/>
        </w:rPr>
        <w:t>։</w:t>
      </w:r>
    </w:p>
    <w:p w:rsidR="00516665" w:rsidRPr="00CB0C48" w:rsidRDefault="00516665" w:rsidP="00516665">
      <w:pPr>
        <w:tabs>
          <w:tab w:val="left" w:pos="1276"/>
        </w:tabs>
        <w:ind w:firstLine="720"/>
        <w:jc w:val="both"/>
        <w:rPr>
          <w:rFonts w:ascii="GHEA Grapalat" w:hAnsi="GHEA Grapalat"/>
          <w:sz w:val="20"/>
          <w:szCs w:val="20"/>
          <w:lang w:val="hy-AM"/>
        </w:rPr>
      </w:pPr>
      <w:r w:rsidRPr="00CB0C48">
        <w:rPr>
          <w:rFonts w:ascii="GHEA Grapalat" w:hAnsi="GHEA Grapalat"/>
          <w:sz w:val="20"/>
          <w:szCs w:val="20"/>
          <w:lang w:val="hy-AM"/>
        </w:rPr>
        <w:t>8.1</w:t>
      </w:r>
      <w:r w:rsidR="00F474D8" w:rsidRPr="00CB0C48">
        <w:rPr>
          <w:rFonts w:ascii="GHEA Grapalat" w:hAnsi="GHEA Grapalat"/>
          <w:sz w:val="20"/>
          <w:szCs w:val="20"/>
          <w:lang w:val="hy-AM"/>
        </w:rPr>
        <w:t>3</w:t>
      </w:r>
      <w:r w:rsidRPr="00CB0C48">
        <w:rPr>
          <w:rFonts w:ascii="GHEA Grapalat" w:hAnsi="GHEA Grapalat"/>
          <w:sz w:val="20"/>
          <w:szCs w:val="20"/>
          <w:lang w:val="hy-AM"/>
        </w:rPr>
        <w:t xml:space="preserve"> </w:t>
      </w:r>
      <w:r w:rsidRPr="00CB0C48">
        <w:rPr>
          <w:rFonts w:ascii="GHEA Grapalat" w:hAnsi="GHEA Grapalat" w:cs="Sylfaen"/>
          <w:sz w:val="20"/>
          <w:szCs w:val="20"/>
          <w:lang w:val="hy-AM"/>
        </w:rPr>
        <w:t>Սույն</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պայմանագիրը</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կազմված</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է</w:t>
      </w:r>
      <w:r w:rsidRPr="00CB0C48">
        <w:rPr>
          <w:rFonts w:ascii="GHEA Grapalat" w:hAnsi="GHEA Grapalat" w:cs="Times Armenian"/>
          <w:sz w:val="20"/>
          <w:szCs w:val="20"/>
          <w:lang w:val="hy-AM"/>
        </w:rPr>
        <w:t xml:space="preserve"> ____ </w:t>
      </w:r>
      <w:r w:rsidRPr="00CB0C48">
        <w:rPr>
          <w:rFonts w:ascii="GHEA Grapalat" w:hAnsi="GHEA Grapalat" w:cs="Sylfaen"/>
          <w:sz w:val="20"/>
          <w:szCs w:val="20"/>
          <w:lang w:val="hy-AM"/>
        </w:rPr>
        <w:t>էջից</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կնքվում</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է</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երկու</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օրինակից</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որոնք</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ունեն</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հավասարազոր</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իրավաբանական</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ուժ</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յուրաքանչյուր</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կողմին</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տրվում</w:t>
      </w:r>
      <w:r w:rsidRPr="00CB0C48">
        <w:rPr>
          <w:rFonts w:ascii="GHEA Grapalat" w:hAnsi="GHEA Grapalat"/>
          <w:sz w:val="20"/>
          <w:szCs w:val="20"/>
          <w:lang w:val="hy-AM"/>
        </w:rPr>
        <w:t xml:space="preserve"> </w:t>
      </w:r>
      <w:r w:rsidRPr="00CB0C48">
        <w:rPr>
          <w:rFonts w:ascii="GHEA Grapalat" w:hAnsi="GHEA Grapalat" w:cs="Sylfaen"/>
          <w:sz w:val="20"/>
          <w:szCs w:val="20"/>
          <w:lang w:val="hy-AM"/>
        </w:rPr>
        <w:t>է</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մեկական</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օրինակ</w:t>
      </w:r>
      <w:r w:rsidRPr="00CB0C48">
        <w:rPr>
          <w:rFonts w:ascii="GHEA Grapalat" w:hAnsi="GHEA Grapalat" w:cs="Tahoma"/>
          <w:sz w:val="20"/>
          <w:szCs w:val="20"/>
          <w:lang w:val="hy-AM"/>
        </w:rPr>
        <w:t>։</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Սույն</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պայմանագրի</w:t>
      </w:r>
      <w:r w:rsidRPr="00CB0C48">
        <w:rPr>
          <w:rFonts w:ascii="GHEA Grapalat" w:hAnsi="GHEA Grapalat" w:cs="Times Armenian"/>
          <w:sz w:val="20"/>
          <w:szCs w:val="20"/>
          <w:lang w:val="hy-AM"/>
        </w:rPr>
        <w:t xml:space="preserve"> N 1, N 2, N 3, </w:t>
      </w:r>
      <w:r w:rsidRPr="00CB0C48">
        <w:rPr>
          <w:rFonts w:ascii="GHEA Grapalat" w:hAnsi="GHEA Grapalat" w:cs="Arial"/>
          <w:sz w:val="20"/>
          <w:szCs w:val="20"/>
          <w:lang w:val="hy-AM"/>
        </w:rPr>
        <w:t xml:space="preserve">N 4 </w:t>
      </w:r>
      <w:r w:rsidRPr="00CB0C48">
        <w:rPr>
          <w:rFonts w:ascii="GHEA Grapalat" w:hAnsi="GHEA Grapalat" w:cs="Sylfaen"/>
          <w:sz w:val="20"/>
          <w:szCs w:val="20"/>
          <w:lang w:val="hy-AM"/>
        </w:rPr>
        <w:t>և</w:t>
      </w:r>
      <w:r w:rsidRPr="00CB0C48">
        <w:rPr>
          <w:rFonts w:ascii="GHEA Grapalat" w:hAnsi="GHEA Grapalat" w:cs="Arial"/>
          <w:sz w:val="20"/>
          <w:szCs w:val="20"/>
          <w:lang w:val="hy-AM"/>
        </w:rPr>
        <w:t xml:space="preserve"> N 4.1 </w:t>
      </w:r>
      <w:r w:rsidRPr="00CB0C48">
        <w:rPr>
          <w:rFonts w:ascii="GHEA Grapalat" w:hAnsi="GHEA Grapalat" w:cs="Sylfaen"/>
          <w:sz w:val="20"/>
          <w:szCs w:val="20"/>
          <w:lang w:val="hy-AM"/>
        </w:rPr>
        <w:t>հավելվածները</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համարվում</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են</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պայմանագրի</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անբաժանելի</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մասը</w:t>
      </w:r>
      <w:r w:rsidRPr="00CB0C48">
        <w:rPr>
          <w:rFonts w:ascii="GHEA Grapalat" w:hAnsi="GHEA Grapalat" w:cs="Tahoma"/>
          <w:sz w:val="20"/>
          <w:szCs w:val="20"/>
          <w:lang w:val="hy-AM"/>
        </w:rPr>
        <w:t>։</w:t>
      </w:r>
    </w:p>
    <w:p w:rsidR="00516665" w:rsidRPr="00CB0C48" w:rsidRDefault="00516665" w:rsidP="00516665">
      <w:pPr>
        <w:tabs>
          <w:tab w:val="left" w:pos="1276"/>
        </w:tabs>
        <w:ind w:firstLine="720"/>
        <w:jc w:val="both"/>
        <w:rPr>
          <w:rFonts w:ascii="GHEA Grapalat" w:hAnsi="GHEA Grapalat"/>
          <w:sz w:val="20"/>
          <w:szCs w:val="20"/>
          <w:lang w:val="hy-AM"/>
        </w:rPr>
      </w:pPr>
      <w:r w:rsidRPr="00CB0C48">
        <w:rPr>
          <w:rFonts w:ascii="GHEA Grapalat" w:hAnsi="GHEA Grapalat" w:cs="Sylfaen"/>
          <w:sz w:val="20"/>
          <w:szCs w:val="20"/>
          <w:lang w:val="hy-AM"/>
        </w:rPr>
        <w:t>8.1</w:t>
      </w:r>
      <w:r w:rsidR="00F474D8" w:rsidRPr="00CB0C48">
        <w:rPr>
          <w:rFonts w:ascii="GHEA Grapalat" w:hAnsi="GHEA Grapalat" w:cs="Sylfaen"/>
          <w:sz w:val="20"/>
          <w:szCs w:val="20"/>
          <w:lang w:val="hy-AM"/>
        </w:rPr>
        <w:t>4</w:t>
      </w:r>
      <w:r w:rsidRPr="00CB0C48">
        <w:rPr>
          <w:rFonts w:ascii="GHEA Grapalat" w:hAnsi="GHEA Grapalat" w:cs="Sylfaen"/>
          <w:sz w:val="20"/>
          <w:szCs w:val="20"/>
          <w:lang w:val="hy-AM"/>
        </w:rPr>
        <w:t xml:space="preserve"> Սույն</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պայմանագրի</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հետ</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կապված</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հարաբերությունների</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նկատմամբ</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կիրառվում</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է</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Հայաստանի</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Հանրապետության</w:t>
      </w:r>
      <w:r w:rsidRPr="00CB0C48">
        <w:rPr>
          <w:rFonts w:ascii="GHEA Grapalat" w:hAnsi="GHEA Grapalat" w:cs="Times Armenian"/>
          <w:sz w:val="20"/>
          <w:szCs w:val="20"/>
          <w:lang w:val="hy-AM"/>
        </w:rPr>
        <w:t xml:space="preserve"> </w:t>
      </w:r>
      <w:r w:rsidRPr="00CB0C48">
        <w:rPr>
          <w:rFonts w:ascii="GHEA Grapalat" w:hAnsi="GHEA Grapalat" w:cs="Sylfaen"/>
          <w:sz w:val="20"/>
          <w:szCs w:val="20"/>
          <w:lang w:val="hy-AM"/>
        </w:rPr>
        <w:t>իրավունքը</w:t>
      </w:r>
      <w:r w:rsidRPr="00CB0C48">
        <w:rPr>
          <w:rFonts w:ascii="GHEA Grapalat" w:hAnsi="GHEA Grapalat" w:cs="Tahoma"/>
          <w:sz w:val="20"/>
          <w:szCs w:val="20"/>
          <w:lang w:val="hy-AM"/>
        </w:rPr>
        <w:t>։</w:t>
      </w:r>
    </w:p>
    <w:p w:rsidR="005B6107" w:rsidRPr="00CB0C48" w:rsidRDefault="005B6107" w:rsidP="005B6107">
      <w:pPr>
        <w:ind w:firstLine="708"/>
        <w:jc w:val="both"/>
        <w:rPr>
          <w:rFonts w:ascii="GHEA Grapalat" w:hAnsi="GHEA Grapalat"/>
          <w:sz w:val="20"/>
          <w:szCs w:val="20"/>
          <w:lang w:val="hy-AM" w:eastAsia="ru-RU"/>
        </w:rPr>
      </w:pPr>
      <w:r w:rsidRPr="00CB0C48">
        <w:rPr>
          <w:rFonts w:ascii="GHEA Grapalat" w:hAnsi="GHEA Grapalat"/>
          <w:sz w:val="20"/>
          <w:szCs w:val="20"/>
          <w:lang w:val="hy-AM" w:eastAsia="ru-RU"/>
        </w:rPr>
        <w:t>8.15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Կապալառուն համաձայնագիրը կնքում</w:t>
      </w:r>
      <w:r w:rsidR="001C521B" w:rsidRPr="00CB0C48">
        <w:rPr>
          <w:rFonts w:ascii="GHEA Grapalat" w:hAnsi="GHEA Grapalat"/>
          <w:sz w:val="20"/>
          <w:szCs w:val="20"/>
          <w:lang w:val="hy-AM" w:eastAsia="ru-RU"/>
        </w:rPr>
        <w:t xml:space="preserve"> և </w:t>
      </w:r>
      <w:r w:rsidRPr="00CB0C48">
        <w:rPr>
          <w:rFonts w:ascii="GHEA Grapalat" w:hAnsi="GHEA Grapalat"/>
          <w:sz w:val="20"/>
          <w:szCs w:val="20"/>
          <w:lang w:val="hy-AM" w:eastAsia="ru-RU"/>
        </w:rPr>
        <w:t>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032C32" w:rsidRPr="00F46CF9">
        <w:rPr>
          <w:rFonts w:ascii="GHEA Grapalat" w:hAnsi="GHEA Grapalat"/>
          <w:sz w:val="20"/>
          <w:szCs w:val="20"/>
          <w:vertAlign w:val="superscript"/>
          <w:lang w:val="hy-AM" w:eastAsia="ru-RU"/>
        </w:rPr>
        <w:t>38</w:t>
      </w:r>
      <w:r w:rsidRPr="00364C88">
        <w:rPr>
          <w:rStyle w:val="af6"/>
          <w:rFonts w:ascii="GHEA Grapalat" w:hAnsi="GHEA Grapalat"/>
          <w:color w:val="FFFFFF"/>
          <w:sz w:val="20"/>
          <w:szCs w:val="20"/>
          <w:lang w:val="hy-AM" w:eastAsia="ru-RU"/>
        </w:rPr>
        <w:footnoteReference w:id="27"/>
      </w:r>
    </w:p>
    <w:p w:rsidR="00516665" w:rsidRPr="00CB0C48" w:rsidRDefault="00516665" w:rsidP="00516665">
      <w:pPr>
        <w:tabs>
          <w:tab w:val="left" w:pos="1276"/>
        </w:tabs>
        <w:ind w:firstLine="720"/>
        <w:jc w:val="both"/>
        <w:rPr>
          <w:rFonts w:ascii="GHEA Grapalat" w:hAnsi="GHEA Grapalat" w:cs="Sylfaen"/>
          <w:i/>
          <w:sz w:val="22"/>
          <w:szCs w:val="22"/>
          <w:lang w:val="hy-AM"/>
        </w:rPr>
      </w:pPr>
    </w:p>
    <w:p w:rsidR="00516665" w:rsidRPr="00CB0C48" w:rsidRDefault="00516665" w:rsidP="00516665">
      <w:pPr>
        <w:ind w:firstLine="709"/>
        <w:jc w:val="both"/>
        <w:rPr>
          <w:rFonts w:ascii="GHEA Grapalat" w:hAnsi="GHEA Grapalat"/>
          <w:b/>
          <w:lang w:val="hy-AM"/>
        </w:rPr>
      </w:pPr>
    </w:p>
    <w:p w:rsidR="00516665" w:rsidRPr="00CB0C48" w:rsidRDefault="00516665" w:rsidP="00516665">
      <w:pPr>
        <w:ind w:firstLine="709"/>
        <w:jc w:val="both"/>
        <w:rPr>
          <w:rFonts w:ascii="GHEA Grapalat" w:hAnsi="GHEA Grapalat" w:cs="Sylfaen"/>
          <w:b/>
          <w:sz w:val="20"/>
          <w:szCs w:val="20"/>
          <w:lang w:val="hy-AM"/>
        </w:rPr>
      </w:pPr>
      <w:r w:rsidRPr="00CB0C48">
        <w:rPr>
          <w:rFonts w:ascii="GHEA Grapalat" w:hAnsi="GHEA Grapalat"/>
          <w:b/>
          <w:sz w:val="20"/>
          <w:szCs w:val="20"/>
          <w:lang w:val="hy-AM"/>
        </w:rPr>
        <w:t xml:space="preserve">9. </w:t>
      </w:r>
      <w:r w:rsidRPr="00CB0C48">
        <w:rPr>
          <w:rFonts w:ascii="GHEA Grapalat" w:hAnsi="GHEA Grapalat" w:cs="Sylfaen"/>
          <w:b/>
          <w:sz w:val="20"/>
          <w:szCs w:val="20"/>
          <w:lang w:val="hy-AM"/>
        </w:rPr>
        <w:t>ԿՈՂՄԵՐԻ</w:t>
      </w:r>
      <w:r w:rsidRPr="00CB0C48">
        <w:rPr>
          <w:rFonts w:ascii="GHEA Grapalat" w:hAnsi="GHEA Grapalat" w:cs="Times Armenian"/>
          <w:b/>
          <w:sz w:val="20"/>
          <w:szCs w:val="20"/>
          <w:lang w:val="hy-AM"/>
        </w:rPr>
        <w:t xml:space="preserve"> </w:t>
      </w:r>
      <w:r w:rsidRPr="00CB0C48">
        <w:rPr>
          <w:rFonts w:ascii="GHEA Grapalat" w:hAnsi="GHEA Grapalat" w:cs="Sylfaen"/>
          <w:b/>
          <w:sz w:val="20"/>
          <w:szCs w:val="20"/>
          <w:lang w:val="hy-AM"/>
        </w:rPr>
        <w:t>ՀԱՍՑԵՆԵՐԸ</w:t>
      </w:r>
      <w:r w:rsidRPr="00CB0C48">
        <w:rPr>
          <w:rFonts w:ascii="GHEA Grapalat" w:hAnsi="GHEA Grapalat" w:cs="Times Armenian"/>
          <w:b/>
          <w:sz w:val="20"/>
          <w:szCs w:val="20"/>
          <w:lang w:val="hy-AM"/>
        </w:rPr>
        <w:t xml:space="preserve">, </w:t>
      </w:r>
      <w:r w:rsidRPr="00CB0C48">
        <w:rPr>
          <w:rFonts w:ascii="GHEA Grapalat" w:hAnsi="GHEA Grapalat" w:cs="Sylfaen"/>
          <w:b/>
          <w:sz w:val="20"/>
          <w:szCs w:val="20"/>
          <w:lang w:val="hy-AM"/>
        </w:rPr>
        <w:t>ԲԱՆԿԱՅԻՆ</w:t>
      </w:r>
      <w:r w:rsidRPr="00CB0C48">
        <w:rPr>
          <w:rFonts w:ascii="GHEA Grapalat" w:hAnsi="GHEA Grapalat" w:cs="Times Armenian"/>
          <w:b/>
          <w:sz w:val="20"/>
          <w:szCs w:val="20"/>
          <w:lang w:val="hy-AM"/>
        </w:rPr>
        <w:t xml:space="preserve"> </w:t>
      </w:r>
      <w:r w:rsidRPr="00CB0C48">
        <w:rPr>
          <w:rFonts w:ascii="GHEA Grapalat" w:hAnsi="GHEA Grapalat" w:cs="Sylfaen"/>
          <w:b/>
          <w:sz w:val="20"/>
          <w:szCs w:val="20"/>
          <w:lang w:val="hy-AM"/>
        </w:rPr>
        <w:t>ՎԱՎԵՐԱՊԱՅՄԱՆՆԵՐԸ</w:t>
      </w:r>
      <w:r w:rsidRPr="00CB0C48">
        <w:rPr>
          <w:rFonts w:ascii="GHEA Grapalat" w:hAnsi="GHEA Grapalat" w:cs="Times Armenian"/>
          <w:b/>
          <w:sz w:val="20"/>
          <w:szCs w:val="20"/>
          <w:lang w:val="hy-AM"/>
        </w:rPr>
        <w:t xml:space="preserve"> </w:t>
      </w:r>
      <w:r w:rsidRPr="00CB0C48">
        <w:rPr>
          <w:rFonts w:ascii="GHEA Grapalat" w:hAnsi="GHEA Grapalat" w:cs="Sylfaen"/>
          <w:b/>
          <w:sz w:val="20"/>
          <w:szCs w:val="20"/>
          <w:lang w:val="hy-AM"/>
        </w:rPr>
        <w:t>ԵՎ</w:t>
      </w:r>
      <w:r w:rsidRPr="00CB0C48">
        <w:rPr>
          <w:rFonts w:ascii="GHEA Grapalat" w:hAnsi="GHEA Grapalat" w:cs="Times Armenian"/>
          <w:b/>
          <w:sz w:val="20"/>
          <w:szCs w:val="20"/>
          <w:lang w:val="hy-AM"/>
        </w:rPr>
        <w:t xml:space="preserve"> </w:t>
      </w:r>
      <w:r w:rsidRPr="00CB0C48">
        <w:rPr>
          <w:rFonts w:ascii="GHEA Grapalat" w:hAnsi="GHEA Grapalat" w:cs="Sylfaen"/>
          <w:b/>
          <w:sz w:val="20"/>
          <w:szCs w:val="20"/>
          <w:lang w:val="hy-AM"/>
        </w:rPr>
        <w:t>ՍՏՈՐԱԳՐՈՒԹՅՈՒՆՆԵՐԸ</w:t>
      </w:r>
    </w:p>
    <w:p w:rsidR="00AC25C8" w:rsidRPr="00CB0C48" w:rsidRDefault="00AC25C8" w:rsidP="00516665">
      <w:pPr>
        <w:ind w:firstLine="709"/>
        <w:jc w:val="both"/>
        <w:rPr>
          <w:rFonts w:ascii="GHEA Grapalat" w:hAnsi="GHEA Grapalat" w:cs="Sylfaen"/>
          <w:b/>
          <w:lang w:val="hy-AM"/>
        </w:rPr>
      </w:pPr>
    </w:p>
    <w:p w:rsidR="00AC25C8" w:rsidRPr="00CB0C48" w:rsidRDefault="00AC25C8" w:rsidP="00516665">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AC25C8" w:rsidRPr="00CB0C48" w:rsidTr="007B6226">
        <w:trPr>
          <w:jc w:val="center"/>
        </w:trPr>
        <w:tc>
          <w:tcPr>
            <w:tcW w:w="4536" w:type="dxa"/>
          </w:tcPr>
          <w:p w:rsidR="00AC25C8" w:rsidRPr="00CB0C48" w:rsidRDefault="00AC25C8" w:rsidP="007B6226">
            <w:pPr>
              <w:spacing w:line="360" w:lineRule="auto"/>
              <w:jc w:val="center"/>
              <w:rPr>
                <w:rFonts w:ascii="GHEA Grapalat" w:hAnsi="GHEA Grapalat" w:cs="Sylfaen"/>
                <w:b/>
                <w:bCs/>
                <w:sz w:val="20"/>
                <w:szCs w:val="20"/>
                <w:lang w:val="nb-NO"/>
              </w:rPr>
            </w:pPr>
            <w:r w:rsidRPr="00CB0C48">
              <w:rPr>
                <w:rFonts w:ascii="GHEA Grapalat" w:hAnsi="GHEA Grapalat" w:cs="Sylfaen"/>
                <w:b/>
                <w:bCs/>
                <w:sz w:val="20"/>
                <w:szCs w:val="20"/>
                <w:lang w:val="nb-NO"/>
              </w:rPr>
              <w:t>ՊԱՏՎԻՐԱՏՈՒ</w:t>
            </w:r>
          </w:p>
          <w:p w:rsidR="00AC25C8" w:rsidRPr="00CB0C48" w:rsidRDefault="00AC25C8" w:rsidP="007B6226">
            <w:pPr>
              <w:rPr>
                <w:rFonts w:ascii="GHEA Grapalat" w:hAnsi="GHEA Grapalat"/>
                <w:sz w:val="22"/>
                <w:szCs w:val="22"/>
                <w:lang w:val="ru-RU"/>
              </w:rPr>
            </w:pPr>
          </w:p>
          <w:p w:rsidR="00AC25C8" w:rsidRPr="00CB0C48" w:rsidRDefault="00AC25C8" w:rsidP="007B6226">
            <w:pPr>
              <w:rPr>
                <w:rFonts w:ascii="GHEA Grapalat" w:hAnsi="GHEA Grapalat"/>
                <w:lang w:val="ru-RU"/>
              </w:rPr>
            </w:pPr>
          </w:p>
          <w:p w:rsidR="00AC25C8" w:rsidRPr="00CB0C48" w:rsidRDefault="00AC25C8" w:rsidP="007B6226">
            <w:pPr>
              <w:jc w:val="center"/>
              <w:rPr>
                <w:rFonts w:ascii="GHEA Grapalat" w:hAnsi="GHEA Grapalat"/>
                <w:lang w:val="ru-RU"/>
              </w:rPr>
            </w:pPr>
            <w:r w:rsidRPr="00CB0C48">
              <w:rPr>
                <w:rFonts w:ascii="GHEA Grapalat" w:hAnsi="GHEA Grapalat"/>
                <w:lang w:val="ru-RU"/>
              </w:rPr>
              <w:t>---------------------------------</w:t>
            </w:r>
          </w:p>
          <w:p w:rsidR="00AC25C8" w:rsidRPr="00CB0C48" w:rsidRDefault="00AC25C8" w:rsidP="007B6226">
            <w:pPr>
              <w:jc w:val="center"/>
              <w:rPr>
                <w:rFonts w:ascii="GHEA Grapalat" w:hAnsi="GHEA Grapalat"/>
                <w:sz w:val="18"/>
                <w:szCs w:val="18"/>
              </w:rPr>
            </w:pPr>
            <w:r w:rsidRPr="00CB0C48">
              <w:rPr>
                <w:rFonts w:ascii="GHEA Grapalat" w:hAnsi="GHEA Grapalat"/>
                <w:sz w:val="18"/>
                <w:szCs w:val="18"/>
              </w:rPr>
              <w:t>/</w:t>
            </w:r>
            <w:r w:rsidRPr="00CB0C48">
              <w:rPr>
                <w:rFonts w:ascii="GHEA Grapalat" w:hAnsi="GHEA Grapalat" w:cs="Sylfaen"/>
                <w:sz w:val="18"/>
                <w:szCs w:val="18"/>
                <w:lang w:val="ru-RU"/>
              </w:rPr>
              <w:t>ստորագրություն</w:t>
            </w:r>
            <w:r w:rsidRPr="00CB0C48">
              <w:rPr>
                <w:rFonts w:ascii="GHEA Grapalat" w:hAnsi="GHEA Grapalat"/>
                <w:sz w:val="18"/>
                <w:szCs w:val="18"/>
              </w:rPr>
              <w:t>/</w:t>
            </w:r>
          </w:p>
          <w:p w:rsidR="00AC25C8" w:rsidRPr="00CB0C48" w:rsidRDefault="00AC25C8" w:rsidP="007B6226">
            <w:pPr>
              <w:jc w:val="center"/>
              <w:rPr>
                <w:rFonts w:ascii="GHEA Grapalat" w:hAnsi="GHEA Grapalat"/>
                <w:sz w:val="18"/>
                <w:szCs w:val="18"/>
                <w:lang w:val="ru-RU"/>
              </w:rPr>
            </w:pPr>
            <w:r w:rsidRPr="00CB0C48">
              <w:rPr>
                <w:rFonts w:ascii="GHEA Grapalat" w:hAnsi="GHEA Grapalat" w:cs="Sylfaen"/>
                <w:sz w:val="18"/>
                <w:szCs w:val="18"/>
                <w:lang w:val="ru-RU"/>
              </w:rPr>
              <w:t>Կ</w:t>
            </w:r>
            <w:r w:rsidRPr="00CB0C48">
              <w:rPr>
                <w:rFonts w:ascii="GHEA Grapalat" w:hAnsi="GHEA Grapalat"/>
                <w:sz w:val="18"/>
                <w:szCs w:val="18"/>
                <w:lang w:val="ru-RU"/>
              </w:rPr>
              <w:t>.</w:t>
            </w:r>
            <w:r w:rsidRPr="00CB0C48">
              <w:rPr>
                <w:rFonts w:ascii="GHEA Grapalat" w:hAnsi="GHEA Grapalat" w:cs="Sylfaen"/>
                <w:sz w:val="18"/>
                <w:szCs w:val="18"/>
                <w:lang w:val="ru-RU"/>
              </w:rPr>
              <w:t>Տ</w:t>
            </w:r>
          </w:p>
        </w:tc>
        <w:tc>
          <w:tcPr>
            <w:tcW w:w="760" w:type="dxa"/>
          </w:tcPr>
          <w:p w:rsidR="00AC25C8" w:rsidRPr="00CB0C48" w:rsidRDefault="00AC25C8" w:rsidP="007B6226">
            <w:pPr>
              <w:spacing w:line="360" w:lineRule="auto"/>
              <w:jc w:val="center"/>
              <w:rPr>
                <w:rFonts w:ascii="GHEA Grapalat" w:hAnsi="GHEA Grapalat"/>
                <w:lang w:val="ru-RU"/>
              </w:rPr>
            </w:pPr>
          </w:p>
        </w:tc>
        <w:tc>
          <w:tcPr>
            <w:tcW w:w="4343" w:type="dxa"/>
          </w:tcPr>
          <w:p w:rsidR="00AC25C8" w:rsidRPr="00CB0C48" w:rsidRDefault="00AC25C8" w:rsidP="007B6226">
            <w:pPr>
              <w:spacing w:line="360" w:lineRule="auto"/>
              <w:jc w:val="center"/>
              <w:rPr>
                <w:rFonts w:ascii="GHEA Grapalat" w:hAnsi="GHEA Grapalat" w:cs="Sylfaen"/>
                <w:b/>
                <w:bCs/>
                <w:sz w:val="20"/>
                <w:szCs w:val="20"/>
                <w:lang w:val="ru-RU"/>
              </w:rPr>
            </w:pPr>
            <w:r w:rsidRPr="00CB0C48">
              <w:rPr>
                <w:rFonts w:ascii="GHEA Grapalat" w:hAnsi="GHEA Grapalat" w:cs="Sylfaen"/>
                <w:b/>
                <w:bCs/>
                <w:sz w:val="20"/>
                <w:szCs w:val="20"/>
                <w:lang w:val="pt-BR"/>
              </w:rPr>
              <w:t>ԿԱՊԱԼԱՌՈՒ</w:t>
            </w:r>
          </w:p>
          <w:p w:rsidR="00AC25C8" w:rsidRPr="00CB0C48" w:rsidRDefault="00AC25C8" w:rsidP="007B6226">
            <w:pPr>
              <w:jc w:val="center"/>
              <w:rPr>
                <w:rFonts w:ascii="GHEA Grapalat" w:hAnsi="GHEA Grapalat"/>
                <w:lang w:val="ru-RU"/>
              </w:rPr>
            </w:pPr>
          </w:p>
          <w:p w:rsidR="00AC25C8" w:rsidRPr="00CB0C48" w:rsidRDefault="00AC25C8" w:rsidP="007B6226">
            <w:pPr>
              <w:jc w:val="center"/>
              <w:rPr>
                <w:rFonts w:ascii="GHEA Grapalat" w:hAnsi="GHEA Grapalat"/>
                <w:lang w:val="ru-RU"/>
              </w:rPr>
            </w:pPr>
          </w:p>
          <w:p w:rsidR="00AC25C8" w:rsidRPr="00CB0C48" w:rsidRDefault="00AC25C8" w:rsidP="007B6226">
            <w:pPr>
              <w:jc w:val="center"/>
              <w:rPr>
                <w:rFonts w:ascii="GHEA Grapalat" w:hAnsi="GHEA Grapalat"/>
                <w:lang w:val="ru-RU"/>
              </w:rPr>
            </w:pPr>
            <w:r w:rsidRPr="00CB0C48">
              <w:rPr>
                <w:rFonts w:ascii="GHEA Grapalat" w:hAnsi="GHEA Grapalat"/>
                <w:lang w:val="ru-RU"/>
              </w:rPr>
              <w:t>---------------------------------</w:t>
            </w:r>
          </w:p>
          <w:p w:rsidR="00AC25C8" w:rsidRPr="00CB0C48" w:rsidRDefault="00AC25C8" w:rsidP="007B6226">
            <w:pPr>
              <w:jc w:val="center"/>
              <w:rPr>
                <w:rFonts w:ascii="GHEA Grapalat" w:hAnsi="GHEA Grapalat"/>
                <w:sz w:val="18"/>
                <w:szCs w:val="18"/>
              </w:rPr>
            </w:pPr>
            <w:r w:rsidRPr="00CB0C48">
              <w:rPr>
                <w:rFonts w:ascii="GHEA Grapalat" w:hAnsi="GHEA Grapalat"/>
                <w:sz w:val="18"/>
                <w:szCs w:val="18"/>
              </w:rPr>
              <w:t>/</w:t>
            </w:r>
            <w:r w:rsidRPr="00CB0C48">
              <w:rPr>
                <w:rFonts w:ascii="GHEA Grapalat" w:hAnsi="GHEA Grapalat" w:cs="Sylfaen"/>
                <w:sz w:val="18"/>
                <w:szCs w:val="18"/>
                <w:lang w:val="ru-RU"/>
              </w:rPr>
              <w:t>ստորագրություն</w:t>
            </w:r>
            <w:r w:rsidRPr="00CB0C48">
              <w:rPr>
                <w:rFonts w:ascii="GHEA Grapalat" w:hAnsi="GHEA Grapalat"/>
                <w:sz w:val="18"/>
                <w:szCs w:val="18"/>
              </w:rPr>
              <w:t>/</w:t>
            </w:r>
          </w:p>
          <w:p w:rsidR="00AC25C8" w:rsidRPr="00CB0C48" w:rsidRDefault="00AC25C8" w:rsidP="007B6226">
            <w:pPr>
              <w:jc w:val="center"/>
              <w:rPr>
                <w:rFonts w:ascii="GHEA Grapalat" w:hAnsi="GHEA Grapalat"/>
                <w:sz w:val="22"/>
                <w:szCs w:val="22"/>
                <w:lang w:val="ru-RU"/>
              </w:rPr>
            </w:pPr>
            <w:r w:rsidRPr="00CB0C48">
              <w:rPr>
                <w:rFonts w:ascii="GHEA Grapalat" w:hAnsi="GHEA Grapalat" w:cs="Sylfaen"/>
                <w:sz w:val="18"/>
                <w:szCs w:val="18"/>
                <w:lang w:val="ru-RU"/>
              </w:rPr>
              <w:t>Կ</w:t>
            </w:r>
            <w:r w:rsidRPr="00CB0C48">
              <w:rPr>
                <w:rFonts w:ascii="GHEA Grapalat" w:hAnsi="GHEA Grapalat"/>
                <w:sz w:val="18"/>
                <w:szCs w:val="18"/>
                <w:lang w:val="ru-RU"/>
              </w:rPr>
              <w:t>.</w:t>
            </w:r>
            <w:r w:rsidRPr="00CB0C48">
              <w:rPr>
                <w:rFonts w:ascii="GHEA Grapalat" w:hAnsi="GHEA Grapalat" w:cs="Sylfaen"/>
                <w:sz w:val="18"/>
                <w:szCs w:val="18"/>
                <w:lang w:val="ru-RU"/>
              </w:rPr>
              <w:t>Տ</w:t>
            </w:r>
          </w:p>
        </w:tc>
      </w:tr>
    </w:tbl>
    <w:p w:rsidR="00AC25C8" w:rsidRPr="00CB0C48" w:rsidRDefault="00AC25C8" w:rsidP="00516665">
      <w:pPr>
        <w:ind w:firstLine="709"/>
        <w:jc w:val="both"/>
        <w:rPr>
          <w:rFonts w:ascii="GHEA Grapalat" w:hAnsi="GHEA Grapalat" w:cs="Arial"/>
          <w:b/>
        </w:rPr>
      </w:pPr>
    </w:p>
    <w:p w:rsidR="00516665" w:rsidRPr="00CB0C48" w:rsidRDefault="00516665" w:rsidP="00AC25C8">
      <w:pPr>
        <w:ind w:firstLine="567"/>
        <w:rPr>
          <w:rFonts w:ascii="GHEA Grapalat" w:hAnsi="GHEA Grapalat"/>
          <w:i/>
        </w:rPr>
      </w:pPr>
    </w:p>
    <w:p w:rsidR="00AC25C8" w:rsidRPr="00CB0C48" w:rsidRDefault="00AC25C8" w:rsidP="00AC25C8">
      <w:pPr>
        <w:ind w:firstLine="567"/>
        <w:rPr>
          <w:rFonts w:ascii="GHEA Grapalat" w:hAnsi="GHEA Grapalat"/>
          <w:i/>
        </w:rPr>
      </w:pPr>
    </w:p>
    <w:p w:rsidR="00AC25C8" w:rsidRPr="00CB0C48" w:rsidRDefault="00AC25C8" w:rsidP="00AC25C8">
      <w:pPr>
        <w:ind w:firstLine="567"/>
        <w:rPr>
          <w:rFonts w:ascii="GHEA Grapalat" w:hAnsi="GHEA Grapalat"/>
          <w:i/>
        </w:rPr>
      </w:pPr>
    </w:p>
    <w:p w:rsidR="00516665" w:rsidRPr="00CB0C48" w:rsidRDefault="00516665" w:rsidP="00516665">
      <w:pPr>
        <w:tabs>
          <w:tab w:val="left" w:pos="1276"/>
        </w:tabs>
        <w:ind w:firstLine="720"/>
        <w:jc w:val="both"/>
        <w:rPr>
          <w:rFonts w:ascii="GHEA Grapalat" w:hAnsi="GHEA Grapalat"/>
          <w:sz w:val="20"/>
          <w:szCs w:val="20"/>
          <w:u w:val="single"/>
          <w:lang w:val="nb-NO"/>
        </w:rPr>
      </w:pPr>
      <w:r w:rsidRPr="00CB0C48">
        <w:rPr>
          <w:rFonts w:ascii="GHEA Grapalat" w:hAnsi="GHEA Grapalat" w:cs="Sylfaen"/>
          <w:i/>
          <w:sz w:val="20"/>
          <w:szCs w:val="20"/>
          <w:lang w:val="pt-BR"/>
        </w:rPr>
        <w:t>Անհրաժեշտության</w:t>
      </w:r>
      <w:r w:rsidRPr="00CB0C48">
        <w:rPr>
          <w:rFonts w:ascii="GHEA Grapalat" w:hAnsi="GHEA Grapalat" w:cs="Sylfaen"/>
          <w:i/>
          <w:sz w:val="20"/>
          <w:szCs w:val="20"/>
          <w:lang w:val="nb-NO"/>
        </w:rPr>
        <w:t xml:space="preserve"> </w:t>
      </w:r>
      <w:r w:rsidRPr="00CB0C48">
        <w:rPr>
          <w:rFonts w:ascii="GHEA Grapalat" w:hAnsi="GHEA Grapalat" w:cs="Sylfaen"/>
          <w:i/>
          <w:sz w:val="20"/>
          <w:szCs w:val="20"/>
          <w:lang w:val="pt-BR"/>
        </w:rPr>
        <w:t>դեպքում</w:t>
      </w:r>
      <w:r w:rsidRPr="00CB0C48">
        <w:rPr>
          <w:rFonts w:ascii="GHEA Grapalat" w:hAnsi="GHEA Grapalat" w:cs="Sylfaen"/>
          <w:i/>
          <w:sz w:val="20"/>
          <w:szCs w:val="20"/>
          <w:lang w:val="nb-NO"/>
        </w:rPr>
        <w:t xml:space="preserve"> </w:t>
      </w:r>
      <w:r w:rsidRPr="00CB0C48">
        <w:rPr>
          <w:rFonts w:ascii="GHEA Grapalat" w:hAnsi="GHEA Grapalat" w:cs="Sylfaen"/>
          <w:i/>
          <w:sz w:val="20"/>
          <w:szCs w:val="20"/>
          <w:lang w:val="pt-BR"/>
        </w:rPr>
        <w:t>պայմանագրի նախագծում</w:t>
      </w:r>
      <w:r w:rsidRPr="00CB0C48">
        <w:rPr>
          <w:rFonts w:ascii="GHEA Grapalat" w:hAnsi="GHEA Grapalat" w:cs="Sylfaen"/>
          <w:i/>
          <w:sz w:val="20"/>
          <w:szCs w:val="20"/>
          <w:lang w:val="nb-NO"/>
        </w:rPr>
        <w:t xml:space="preserve"> </w:t>
      </w:r>
      <w:r w:rsidRPr="00CB0C48">
        <w:rPr>
          <w:rFonts w:ascii="GHEA Grapalat" w:hAnsi="GHEA Grapalat" w:cs="Sylfaen"/>
          <w:i/>
          <w:sz w:val="20"/>
          <w:szCs w:val="20"/>
          <w:lang w:val="pt-BR"/>
        </w:rPr>
        <w:t>կարող</w:t>
      </w:r>
      <w:r w:rsidRPr="00CB0C48">
        <w:rPr>
          <w:rFonts w:ascii="GHEA Grapalat" w:hAnsi="GHEA Grapalat" w:cs="Sylfaen"/>
          <w:i/>
          <w:sz w:val="20"/>
          <w:szCs w:val="20"/>
          <w:lang w:val="nb-NO"/>
        </w:rPr>
        <w:t xml:space="preserve"> </w:t>
      </w:r>
      <w:r w:rsidRPr="00CB0C48">
        <w:rPr>
          <w:rFonts w:ascii="GHEA Grapalat" w:hAnsi="GHEA Grapalat" w:cs="Sylfaen"/>
          <w:i/>
          <w:sz w:val="20"/>
          <w:szCs w:val="20"/>
          <w:lang w:val="pt-BR"/>
        </w:rPr>
        <w:t>են</w:t>
      </w:r>
      <w:r w:rsidRPr="00CB0C48">
        <w:rPr>
          <w:rFonts w:ascii="GHEA Grapalat" w:hAnsi="GHEA Grapalat" w:cs="Sylfaen"/>
          <w:i/>
          <w:sz w:val="20"/>
          <w:szCs w:val="20"/>
          <w:lang w:val="nb-NO"/>
        </w:rPr>
        <w:t xml:space="preserve"> </w:t>
      </w:r>
      <w:r w:rsidRPr="00CB0C48">
        <w:rPr>
          <w:rFonts w:ascii="GHEA Grapalat" w:hAnsi="GHEA Grapalat" w:cs="Sylfaen"/>
          <w:i/>
          <w:sz w:val="20"/>
          <w:szCs w:val="20"/>
          <w:lang w:val="pt-BR"/>
        </w:rPr>
        <w:t>ներառվել</w:t>
      </w:r>
      <w:r w:rsidRPr="00CB0C48">
        <w:rPr>
          <w:rFonts w:ascii="GHEA Grapalat" w:hAnsi="GHEA Grapalat" w:cs="Sylfaen"/>
          <w:i/>
          <w:sz w:val="20"/>
          <w:szCs w:val="20"/>
          <w:lang w:val="nb-NO"/>
        </w:rPr>
        <w:t xml:space="preserve"> </w:t>
      </w:r>
      <w:r w:rsidRPr="00CB0C48">
        <w:rPr>
          <w:rFonts w:ascii="GHEA Grapalat" w:hAnsi="GHEA Grapalat" w:cs="Sylfaen"/>
          <w:i/>
          <w:sz w:val="20"/>
          <w:szCs w:val="20"/>
          <w:lang w:val="pt-BR"/>
        </w:rPr>
        <w:t>ՀՀ</w:t>
      </w:r>
      <w:r w:rsidRPr="00CB0C48">
        <w:rPr>
          <w:rFonts w:ascii="GHEA Grapalat" w:hAnsi="GHEA Grapalat" w:cs="Sylfaen"/>
          <w:i/>
          <w:sz w:val="20"/>
          <w:szCs w:val="20"/>
          <w:lang w:val="nb-NO"/>
        </w:rPr>
        <w:t xml:space="preserve"> </w:t>
      </w:r>
      <w:r w:rsidRPr="00CB0C48">
        <w:rPr>
          <w:rFonts w:ascii="GHEA Grapalat" w:hAnsi="GHEA Grapalat" w:cs="Sylfaen"/>
          <w:i/>
          <w:sz w:val="20"/>
          <w:szCs w:val="20"/>
          <w:lang w:val="pt-BR"/>
        </w:rPr>
        <w:t>օրենսդրությանը</w:t>
      </w:r>
      <w:r w:rsidRPr="00CB0C48">
        <w:rPr>
          <w:rFonts w:ascii="GHEA Grapalat" w:hAnsi="GHEA Grapalat" w:cs="Sylfaen"/>
          <w:i/>
          <w:sz w:val="20"/>
          <w:szCs w:val="20"/>
          <w:lang w:val="nb-NO"/>
        </w:rPr>
        <w:t xml:space="preserve"> </w:t>
      </w:r>
      <w:r w:rsidRPr="00CB0C48">
        <w:rPr>
          <w:rFonts w:ascii="GHEA Grapalat" w:hAnsi="GHEA Grapalat" w:cs="Sylfaen"/>
          <w:i/>
          <w:sz w:val="20"/>
          <w:szCs w:val="20"/>
          <w:lang w:val="pt-BR"/>
        </w:rPr>
        <w:t>չհակասող</w:t>
      </w:r>
      <w:r w:rsidRPr="00CB0C48">
        <w:rPr>
          <w:rFonts w:ascii="GHEA Grapalat" w:hAnsi="GHEA Grapalat" w:cs="Sylfaen"/>
          <w:i/>
          <w:sz w:val="20"/>
          <w:szCs w:val="20"/>
          <w:lang w:val="nb-NO"/>
        </w:rPr>
        <w:t xml:space="preserve"> </w:t>
      </w:r>
      <w:r w:rsidRPr="00CB0C48">
        <w:rPr>
          <w:rFonts w:ascii="GHEA Grapalat" w:hAnsi="GHEA Grapalat" w:cs="Sylfaen"/>
          <w:i/>
          <w:sz w:val="20"/>
          <w:szCs w:val="20"/>
          <w:lang w:val="pt-BR"/>
        </w:rPr>
        <w:t>դրույթներ</w:t>
      </w:r>
      <w:r w:rsidRPr="00CB0C48">
        <w:rPr>
          <w:rFonts w:ascii="GHEA Grapalat" w:hAnsi="GHEA Grapalat" w:cs="Sylfaen"/>
          <w:i/>
          <w:sz w:val="20"/>
          <w:szCs w:val="20"/>
          <w:lang w:val="nb-NO"/>
        </w:rPr>
        <w:t>։</w:t>
      </w:r>
    </w:p>
    <w:p w:rsidR="00516665" w:rsidRPr="00CB0C48" w:rsidRDefault="00516665" w:rsidP="00516665">
      <w:pPr>
        <w:ind w:firstLine="567"/>
        <w:rPr>
          <w:rFonts w:ascii="GHEA Grapalat" w:hAnsi="GHEA Grapalat"/>
          <w:i/>
          <w:sz w:val="20"/>
          <w:szCs w:val="20"/>
          <w:lang w:val="hy-AM"/>
        </w:rPr>
      </w:pPr>
      <w:r w:rsidRPr="00CB0C48">
        <w:rPr>
          <w:rFonts w:ascii="GHEA Grapalat" w:hAnsi="GHEA Grapalat"/>
          <w:i/>
          <w:sz w:val="20"/>
          <w:szCs w:val="20"/>
          <w:lang w:val="hy-AM"/>
        </w:rPr>
        <w:br w:type="page"/>
      </w:r>
    </w:p>
    <w:p w:rsidR="00516665" w:rsidRPr="00CB0C48" w:rsidRDefault="00516665" w:rsidP="00516665">
      <w:pPr>
        <w:ind w:firstLine="567"/>
        <w:jc w:val="right"/>
        <w:rPr>
          <w:rFonts w:ascii="GHEA Grapalat" w:hAnsi="GHEA Grapalat"/>
          <w:i/>
          <w:lang w:val="hy-AM"/>
        </w:rPr>
      </w:pPr>
    </w:p>
    <w:p w:rsidR="00516665" w:rsidRPr="00CB0C48" w:rsidRDefault="00516665" w:rsidP="00516665">
      <w:pPr>
        <w:ind w:firstLine="567"/>
        <w:jc w:val="right"/>
        <w:rPr>
          <w:rFonts w:ascii="GHEA Grapalat" w:hAnsi="GHEA Grapalat" w:cs="Arial"/>
          <w:i/>
          <w:sz w:val="20"/>
          <w:szCs w:val="20"/>
          <w:lang w:val="hy-AM"/>
        </w:rPr>
      </w:pPr>
      <w:r w:rsidRPr="00CB0C48">
        <w:rPr>
          <w:rFonts w:ascii="GHEA Grapalat" w:hAnsi="GHEA Grapalat" w:cs="Sylfaen"/>
          <w:i/>
          <w:sz w:val="20"/>
          <w:szCs w:val="20"/>
          <w:lang w:val="hy-AM"/>
        </w:rPr>
        <w:t>Հավելված</w:t>
      </w:r>
      <w:r w:rsidRPr="00CB0C48">
        <w:rPr>
          <w:rFonts w:ascii="GHEA Grapalat" w:hAnsi="GHEA Grapalat" w:cs="Arial"/>
          <w:i/>
          <w:sz w:val="20"/>
          <w:szCs w:val="20"/>
          <w:lang w:val="hy-AM"/>
        </w:rPr>
        <w:t xml:space="preserve"> </w:t>
      </w:r>
      <w:r w:rsidRPr="00CB0C48">
        <w:rPr>
          <w:rFonts w:ascii="GHEA Grapalat" w:hAnsi="GHEA Grapalat" w:cs="Sylfaen"/>
          <w:i/>
          <w:sz w:val="20"/>
          <w:szCs w:val="20"/>
          <w:lang w:val="hy-AM"/>
        </w:rPr>
        <w:t>թիվ</w:t>
      </w:r>
      <w:r w:rsidRPr="00CB0C48">
        <w:rPr>
          <w:rFonts w:ascii="GHEA Grapalat" w:hAnsi="GHEA Grapalat" w:cs="Arial"/>
          <w:i/>
          <w:sz w:val="20"/>
          <w:szCs w:val="20"/>
          <w:lang w:val="hy-AM"/>
        </w:rPr>
        <w:t xml:space="preserve"> 1</w:t>
      </w:r>
    </w:p>
    <w:p w:rsidR="00F034E7" w:rsidRPr="00CB0C48" w:rsidRDefault="00F034E7" w:rsidP="00F034E7">
      <w:pPr>
        <w:ind w:firstLine="567"/>
        <w:jc w:val="right"/>
        <w:rPr>
          <w:rFonts w:ascii="GHEA Grapalat" w:hAnsi="GHEA Grapalat" w:cs="Arial"/>
          <w:i/>
          <w:sz w:val="20"/>
          <w:szCs w:val="20"/>
          <w:lang w:val="pt-BR"/>
        </w:rPr>
      </w:pPr>
      <w:r w:rsidRPr="00CB0C48">
        <w:rPr>
          <w:rFonts w:ascii="GHEA Grapalat" w:hAnsi="GHEA Grapalat"/>
          <w:sz w:val="20"/>
          <w:szCs w:val="20"/>
          <w:lang w:val="hy-AM"/>
        </w:rPr>
        <w:t>«</w:t>
      </w:r>
      <w:r w:rsidRPr="00CB0C48">
        <w:rPr>
          <w:rFonts w:ascii="GHEA Grapalat" w:hAnsi="GHEA Grapalat"/>
          <w:i/>
          <w:sz w:val="20"/>
          <w:szCs w:val="20"/>
          <w:lang w:val="pt-BR"/>
        </w:rPr>
        <w:t xml:space="preserve">           </w:t>
      </w:r>
      <w:r w:rsidRPr="00CB0C48">
        <w:rPr>
          <w:rFonts w:ascii="GHEA Grapalat" w:hAnsi="GHEA Grapalat"/>
          <w:sz w:val="20"/>
          <w:szCs w:val="20"/>
          <w:lang w:val="hy-AM"/>
        </w:rPr>
        <w:t>»</w:t>
      </w:r>
      <w:r w:rsidRPr="00CB0C48">
        <w:rPr>
          <w:rFonts w:ascii="GHEA Grapalat" w:hAnsi="GHEA Grapalat"/>
          <w:i/>
          <w:sz w:val="20"/>
          <w:szCs w:val="20"/>
          <w:lang w:val="pt-BR"/>
        </w:rPr>
        <w:t xml:space="preserve">                  20   </w:t>
      </w:r>
      <w:r w:rsidRPr="00CB0C48">
        <w:rPr>
          <w:rFonts w:ascii="GHEA Grapalat" w:hAnsi="GHEA Grapalat" w:cs="Sylfaen"/>
          <w:i/>
          <w:sz w:val="20"/>
          <w:szCs w:val="20"/>
          <w:lang w:val="pt-BR"/>
        </w:rPr>
        <w:t>թ</w:t>
      </w:r>
      <w:r w:rsidRPr="00CB0C48">
        <w:rPr>
          <w:rFonts w:ascii="GHEA Grapalat" w:hAnsi="GHEA Grapalat" w:cs="Arial"/>
          <w:i/>
          <w:sz w:val="20"/>
          <w:szCs w:val="20"/>
          <w:lang w:val="pt-BR"/>
        </w:rPr>
        <w:t xml:space="preserve">. </w:t>
      </w:r>
      <w:r w:rsidRPr="00CB0C48">
        <w:rPr>
          <w:rFonts w:ascii="GHEA Grapalat" w:hAnsi="GHEA Grapalat"/>
          <w:i/>
          <w:sz w:val="20"/>
          <w:szCs w:val="20"/>
          <w:lang w:val="pt-BR"/>
        </w:rPr>
        <w:t xml:space="preserve"> </w:t>
      </w:r>
      <w:r w:rsidRPr="00CB0C48">
        <w:rPr>
          <w:rFonts w:ascii="GHEA Grapalat" w:hAnsi="GHEA Grapalat" w:cs="Sylfaen"/>
          <w:i/>
          <w:sz w:val="20"/>
          <w:szCs w:val="20"/>
          <w:lang w:val="pt-BR"/>
        </w:rPr>
        <w:t>կնքված</w:t>
      </w:r>
      <w:r w:rsidRPr="00CB0C48">
        <w:rPr>
          <w:rFonts w:ascii="GHEA Grapalat" w:hAnsi="GHEA Grapalat" w:cs="Arial"/>
          <w:i/>
          <w:sz w:val="20"/>
          <w:szCs w:val="20"/>
          <w:lang w:val="pt-BR"/>
        </w:rPr>
        <w:t xml:space="preserve"> </w:t>
      </w:r>
    </w:p>
    <w:p w:rsidR="00F034E7" w:rsidRPr="00CB0C48" w:rsidRDefault="006704E8" w:rsidP="00F034E7">
      <w:pPr>
        <w:jc w:val="right"/>
        <w:rPr>
          <w:rFonts w:ascii="GHEA Grapalat" w:hAnsi="GHEA Grapalat" w:cs="Arial"/>
          <w:i/>
          <w:sz w:val="20"/>
          <w:szCs w:val="20"/>
          <w:lang w:val="pt-BR"/>
        </w:rPr>
      </w:pPr>
      <w:r>
        <w:rPr>
          <w:rFonts w:ascii="GHEA Grapalat" w:hAnsi="GHEA Grapalat"/>
          <w:sz w:val="22"/>
          <w:lang w:val="hy-AM"/>
        </w:rPr>
        <w:t>ՇՄԱՀ-ԳՀԱՇՁԲ-20</w:t>
      </w:r>
      <w:r w:rsidR="00BC55DB" w:rsidRPr="00BC55DB">
        <w:rPr>
          <w:rFonts w:ascii="GHEA Grapalat" w:hAnsi="GHEA Grapalat"/>
          <w:sz w:val="22"/>
          <w:lang w:val="hy-AM"/>
        </w:rPr>
        <w:t>/</w:t>
      </w:r>
      <w:r>
        <w:rPr>
          <w:rFonts w:ascii="GHEA Grapalat" w:hAnsi="GHEA Grapalat"/>
          <w:sz w:val="22"/>
          <w:lang w:val="hy-AM"/>
        </w:rPr>
        <w:t>0</w:t>
      </w:r>
      <w:r w:rsidR="00BC55DB" w:rsidRPr="00BC55DB">
        <w:rPr>
          <w:rFonts w:ascii="GHEA Grapalat" w:hAnsi="GHEA Grapalat"/>
          <w:sz w:val="22"/>
          <w:lang w:val="hy-AM"/>
        </w:rPr>
        <w:t xml:space="preserve">1 </w:t>
      </w:r>
      <w:r w:rsidR="00F034E7" w:rsidRPr="00CB0C48">
        <w:rPr>
          <w:rFonts w:ascii="GHEA Grapalat" w:hAnsi="GHEA Grapalat" w:cs="Sylfaen"/>
          <w:i/>
          <w:sz w:val="20"/>
          <w:szCs w:val="20"/>
          <w:lang w:val="pt-BR"/>
        </w:rPr>
        <w:t>ծածկագրով պայմանագրի</w:t>
      </w:r>
    </w:p>
    <w:p w:rsidR="00516665" w:rsidRPr="00CB0C48" w:rsidRDefault="00516665" w:rsidP="00516665">
      <w:pPr>
        <w:jc w:val="center"/>
        <w:rPr>
          <w:rFonts w:ascii="GHEA Grapalat" w:hAnsi="GHEA Grapalat" w:cs="Sylfaen"/>
          <w:b/>
          <w:lang w:val="hy-AM"/>
        </w:rPr>
      </w:pPr>
    </w:p>
    <w:p w:rsidR="00516665" w:rsidRPr="00CB0C48" w:rsidRDefault="00516665" w:rsidP="00516665">
      <w:pPr>
        <w:jc w:val="center"/>
        <w:rPr>
          <w:rFonts w:ascii="GHEA Grapalat" w:hAnsi="GHEA Grapalat"/>
          <w:b/>
          <w:lang w:val="hy-AM"/>
        </w:rPr>
      </w:pPr>
    </w:p>
    <w:p w:rsidR="00516665" w:rsidRPr="00CB0C48" w:rsidRDefault="00516665" w:rsidP="00516665">
      <w:pPr>
        <w:jc w:val="center"/>
        <w:rPr>
          <w:rFonts w:ascii="GHEA Grapalat" w:hAnsi="GHEA Grapalat"/>
          <w:b/>
          <w:lang w:val="hy-AM"/>
        </w:rPr>
      </w:pPr>
    </w:p>
    <w:tbl>
      <w:tblPr>
        <w:tblW w:w="9512" w:type="dxa"/>
        <w:tblInd w:w="96" w:type="dxa"/>
        <w:tblLook w:val="04A0" w:firstRow="1" w:lastRow="0" w:firstColumn="1" w:lastColumn="0" w:noHBand="0" w:noVBand="1"/>
      </w:tblPr>
      <w:tblGrid>
        <w:gridCol w:w="12"/>
        <w:gridCol w:w="464"/>
        <w:gridCol w:w="12"/>
        <w:gridCol w:w="688"/>
        <w:gridCol w:w="72"/>
        <w:gridCol w:w="4348"/>
        <w:gridCol w:w="72"/>
        <w:gridCol w:w="643"/>
        <w:gridCol w:w="72"/>
        <w:gridCol w:w="757"/>
        <w:gridCol w:w="72"/>
        <w:gridCol w:w="928"/>
        <w:gridCol w:w="72"/>
        <w:gridCol w:w="1228"/>
        <w:gridCol w:w="72"/>
      </w:tblGrid>
      <w:tr w:rsidR="006704E8" w:rsidRPr="00672962" w:rsidTr="006704E8">
        <w:trPr>
          <w:gridAfter w:val="1"/>
          <w:wAfter w:w="72" w:type="dxa"/>
          <w:trHeight w:val="255"/>
        </w:trPr>
        <w:tc>
          <w:tcPr>
            <w:tcW w:w="476" w:type="dxa"/>
            <w:gridSpan w:val="2"/>
            <w:tcBorders>
              <w:top w:val="nil"/>
              <w:left w:val="nil"/>
              <w:bottom w:val="nil"/>
              <w:right w:val="nil"/>
            </w:tcBorders>
            <w:shd w:val="clear" w:color="auto" w:fill="auto"/>
            <w:noWrap/>
            <w:vAlign w:val="bottom"/>
            <w:hideMark/>
          </w:tcPr>
          <w:p w:rsidR="006704E8" w:rsidRPr="00672962" w:rsidRDefault="006704E8">
            <w:pPr>
              <w:rPr>
                <w:sz w:val="20"/>
                <w:szCs w:val="20"/>
                <w:lang w:val="hy-AM"/>
              </w:rPr>
            </w:pPr>
          </w:p>
        </w:tc>
        <w:tc>
          <w:tcPr>
            <w:tcW w:w="700" w:type="dxa"/>
            <w:gridSpan w:val="2"/>
            <w:tcBorders>
              <w:top w:val="nil"/>
              <w:left w:val="nil"/>
              <w:bottom w:val="nil"/>
              <w:right w:val="nil"/>
            </w:tcBorders>
            <w:shd w:val="clear" w:color="auto" w:fill="auto"/>
            <w:noWrap/>
            <w:vAlign w:val="bottom"/>
            <w:hideMark/>
          </w:tcPr>
          <w:p w:rsidR="006704E8" w:rsidRPr="00672962" w:rsidRDefault="006704E8">
            <w:pPr>
              <w:rPr>
                <w:sz w:val="20"/>
                <w:szCs w:val="20"/>
                <w:lang w:val="hy-AM"/>
              </w:rPr>
            </w:pPr>
          </w:p>
        </w:tc>
        <w:tc>
          <w:tcPr>
            <w:tcW w:w="4420" w:type="dxa"/>
            <w:gridSpan w:val="2"/>
            <w:tcBorders>
              <w:top w:val="nil"/>
              <w:left w:val="nil"/>
              <w:bottom w:val="nil"/>
              <w:right w:val="nil"/>
            </w:tcBorders>
            <w:shd w:val="clear" w:color="auto" w:fill="auto"/>
            <w:noWrap/>
            <w:vAlign w:val="bottom"/>
            <w:hideMark/>
          </w:tcPr>
          <w:p w:rsidR="006704E8" w:rsidRPr="00672962" w:rsidRDefault="006704E8">
            <w:pPr>
              <w:rPr>
                <w:sz w:val="20"/>
                <w:szCs w:val="20"/>
                <w:lang w:val="hy-AM"/>
              </w:rPr>
            </w:pPr>
          </w:p>
        </w:tc>
        <w:tc>
          <w:tcPr>
            <w:tcW w:w="715" w:type="dxa"/>
            <w:gridSpan w:val="2"/>
            <w:tcBorders>
              <w:top w:val="nil"/>
              <w:left w:val="nil"/>
              <w:bottom w:val="nil"/>
              <w:right w:val="nil"/>
            </w:tcBorders>
            <w:shd w:val="clear" w:color="auto" w:fill="auto"/>
            <w:noWrap/>
            <w:vAlign w:val="bottom"/>
            <w:hideMark/>
          </w:tcPr>
          <w:p w:rsidR="006704E8" w:rsidRPr="00672962" w:rsidRDefault="006704E8">
            <w:pPr>
              <w:rPr>
                <w:sz w:val="20"/>
                <w:szCs w:val="20"/>
                <w:lang w:val="hy-AM"/>
              </w:rPr>
            </w:pPr>
          </w:p>
        </w:tc>
        <w:tc>
          <w:tcPr>
            <w:tcW w:w="829" w:type="dxa"/>
            <w:gridSpan w:val="2"/>
            <w:tcBorders>
              <w:top w:val="nil"/>
              <w:left w:val="nil"/>
              <w:bottom w:val="nil"/>
              <w:right w:val="nil"/>
            </w:tcBorders>
            <w:shd w:val="clear" w:color="auto" w:fill="auto"/>
            <w:noWrap/>
            <w:vAlign w:val="bottom"/>
            <w:hideMark/>
          </w:tcPr>
          <w:p w:rsidR="006704E8" w:rsidRPr="00672962" w:rsidRDefault="006704E8">
            <w:pPr>
              <w:rPr>
                <w:sz w:val="20"/>
                <w:szCs w:val="20"/>
                <w:lang w:val="hy-AM"/>
              </w:rPr>
            </w:pPr>
          </w:p>
        </w:tc>
        <w:tc>
          <w:tcPr>
            <w:tcW w:w="1000" w:type="dxa"/>
            <w:gridSpan w:val="2"/>
            <w:tcBorders>
              <w:top w:val="nil"/>
              <w:left w:val="nil"/>
              <w:bottom w:val="nil"/>
              <w:right w:val="nil"/>
            </w:tcBorders>
            <w:shd w:val="clear" w:color="auto" w:fill="auto"/>
            <w:noWrap/>
            <w:vAlign w:val="bottom"/>
            <w:hideMark/>
          </w:tcPr>
          <w:p w:rsidR="006704E8" w:rsidRPr="00672962" w:rsidRDefault="006704E8">
            <w:pPr>
              <w:rPr>
                <w:sz w:val="20"/>
                <w:szCs w:val="20"/>
                <w:lang w:val="hy-AM"/>
              </w:rPr>
            </w:pPr>
          </w:p>
        </w:tc>
        <w:tc>
          <w:tcPr>
            <w:tcW w:w="1300" w:type="dxa"/>
            <w:gridSpan w:val="2"/>
            <w:tcBorders>
              <w:top w:val="nil"/>
              <w:left w:val="nil"/>
              <w:bottom w:val="nil"/>
              <w:right w:val="nil"/>
            </w:tcBorders>
            <w:shd w:val="clear" w:color="auto" w:fill="auto"/>
            <w:noWrap/>
            <w:vAlign w:val="bottom"/>
            <w:hideMark/>
          </w:tcPr>
          <w:p w:rsidR="006704E8" w:rsidRPr="00672962" w:rsidRDefault="006704E8">
            <w:pPr>
              <w:rPr>
                <w:sz w:val="20"/>
                <w:szCs w:val="20"/>
                <w:lang w:val="hy-AM"/>
              </w:rPr>
            </w:pPr>
          </w:p>
        </w:tc>
      </w:tr>
      <w:tr w:rsidR="006704E8" w:rsidRPr="00672962" w:rsidTr="006704E8">
        <w:trPr>
          <w:gridAfter w:val="1"/>
          <w:wAfter w:w="72" w:type="dxa"/>
          <w:trHeight w:val="345"/>
        </w:trPr>
        <w:tc>
          <w:tcPr>
            <w:tcW w:w="476" w:type="dxa"/>
            <w:gridSpan w:val="2"/>
            <w:tcBorders>
              <w:top w:val="nil"/>
              <w:left w:val="nil"/>
              <w:bottom w:val="nil"/>
              <w:right w:val="nil"/>
            </w:tcBorders>
            <w:shd w:val="clear" w:color="auto" w:fill="auto"/>
            <w:noWrap/>
            <w:vAlign w:val="center"/>
            <w:hideMark/>
          </w:tcPr>
          <w:p w:rsidR="006704E8" w:rsidRPr="00672962" w:rsidRDefault="006704E8">
            <w:pPr>
              <w:rPr>
                <w:sz w:val="20"/>
                <w:szCs w:val="20"/>
                <w:lang w:val="hy-AM"/>
              </w:rPr>
            </w:pPr>
          </w:p>
        </w:tc>
        <w:tc>
          <w:tcPr>
            <w:tcW w:w="8964" w:type="dxa"/>
            <w:gridSpan w:val="12"/>
            <w:tcBorders>
              <w:top w:val="nil"/>
              <w:left w:val="nil"/>
              <w:bottom w:val="nil"/>
              <w:right w:val="nil"/>
            </w:tcBorders>
            <w:shd w:val="clear" w:color="auto" w:fill="auto"/>
            <w:noWrap/>
            <w:vAlign w:val="center"/>
            <w:hideMark/>
          </w:tcPr>
          <w:p w:rsidR="006704E8" w:rsidRPr="00672962" w:rsidRDefault="006704E8">
            <w:pPr>
              <w:jc w:val="center"/>
              <w:rPr>
                <w:rFonts w:ascii="Arial LatArm" w:hAnsi="Arial LatArm" w:cs="Arial"/>
                <w:b/>
                <w:bCs/>
                <w:color w:val="000000"/>
                <w:lang w:val="hy-AM"/>
              </w:rPr>
            </w:pPr>
            <w:r w:rsidRPr="00672962">
              <w:rPr>
                <w:rFonts w:ascii="Arial LatArm" w:hAnsi="Arial LatArm" w:cs="Arial"/>
                <w:b/>
                <w:bCs/>
                <w:color w:val="000000"/>
                <w:lang w:val="hy-AM"/>
              </w:rPr>
              <w:t>Ì  ²  ì  ²  È  ²  Â  º  ð  Â  - Ü  ²  Ê  ²  Ð  ²  Þ  Æ  ì</w:t>
            </w:r>
          </w:p>
        </w:tc>
      </w:tr>
      <w:tr w:rsidR="006704E8" w:rsidRPr="00672962" w:rsidTr="006704E8">
        <w:trPr>
          <w:gridAfter w:val="1"/>
          <w:wAfter w:w="72" w:type="dxa"/>
          <w:trHeight w:val="255"/>
        </w:trPr>
        <w:tc>
          <w:tcPr>
            <w:tcW w:w="476" w:type="dxa"/>
            <w:gridSpan w:val="2"/>
            <w:tcBorders>
              <w:top w:val="nil"/>
              <w:left w:val="nil"/>
              <w:bottom w:val="nil"/>
              <w:right w:val="nil"/>
            </w:tcBorders>
            <w:shd w:val="clear" w:color="000000" w:fill="FFFFFF"/>
            <w:noWrap/>
            <w:vAlign w:val="center"/>
            <w:hideMark/>
          </w:tcPr>
          <w:p w:rsidR="006704E8" w:rsidRPr="00672962" w:rsidRDefault="006704E8">
            <w:pPr>
              <w:rPr>
                <w:rFonts w:ascii="Arial LatArm" w:hAnsi="Arial LatArm" w:cs="Arial"/>
                <w:color w:val="000000"/>
                <w:sz w:val="20"/>
                <w:szCs w:val="20"/>
                <w:lang w:val="hy-AM"/>
              </w:rPr>
            </w:pPr>
            <w:r w:rsidRPr="00672962">
              <w:rPr>
                <w:rFonts w:ascii="Arial LatArm" w:hAnsi="Arial LatArm" w:cs="Arial"/>
                <w:color w:val="000000"/>
                <w:sz w:val="20"/>
                <w:szCs w:val="20"/>
                <w:lang w:val="hy-AM"/>
              </w:rPr>
              <w:t> </w:t>
            </w:r>
          </w:p>
        </w:tc>
        <w:tc>
          <w:tcPr>
            <w:tcW w:w="700" w:type="dxa"/>
            <w:gridSpan w:val="2"/>
            <w:tcBorders>
              <w:top w:val="nil"/>
              <w:left w:val="nil"/>
              <w:bottom w:val="nil"/>
              <w:right w:val="nil"/>
            </w:tcBorders>
            <w:shd w:val="clear" w:color="auto" w:fill="auto"/>
            <w:vAlign w:val="center"/>
            <w:hideMark/>
          </w:tcPr>
          <w:p w:rsidR="006704E8" w:rsidRPr="00672962" w:rsidRDefault="006704E8">
            <w:pPr>
              <w:rPr>
                <w:rFonts w:ascii="Arial LatArm" w:hAnsi="Arial LatArm" w:cs="Arial"/>
                <w:color w:val="000000"/>
                <w:sz w:val="20"/>
                <w:szCs w:val="20"/>
                <w:lang w:val="hy-AM"/>
              </w:rPr>
            </w:pPr>
          </w:p>
        </w:tc>
        <w:tc>
          <w:tcPr>
            <w:tcW w:w="4420" w:type="dxa"/>
            <w:gridSpan w:val="2"/>
            <w:tcBorders>
              <w:top w:val="nil"/>
              <w:left w:val="nil"/>
              <w:bottom w:val="nil"/>
              <w:right w:val="nil"/>
            </w:tcBorders>
            <w:shd w:val="clear" w:color="auto" w:fill="auto"/>
            <w:vAlign w:val="center"/>
            <w:hideMark/>
          </w:tcPr>
          <w:p w:rsidR="006704E8" w:rsidRPr="00672962" w:rsidRDefault="006704E8">
            <w:pPr>
              <w:jc w:val="center"/>
              <w:rPr>
                <w:sz w:val="20"/>
                <w:szCs w:val="20"/>
                <w:lang w:val="hy-AM"/>
              </w:rPr>
            </w:pPr>
          </w:p>
        </w:tc>
        <w:tc>
          <w:tcPr>
            <w:tcW w:w="715" w:type="dxa"/>
            <w:gridSpan w:val="2"/>
            <w:tcBorders>
              <w:top w:val="nil"/>
              <w:left w:val="nil"/>
              <w:bottom w:val="nil"/>
              <w:right w:val="nil"/>
            </w:tcBorders>
            <w:shd w:val="clear" w:color="auto" w:fill="auto"/>
            <w:vAlign w:val="center"/>
            <w:hideMark/>
          </w:tcPr>
          <w:p w:rsidR="006704E8" w:rsidRPr="00672962" w:rsidRDefault="006704E8">
            <w:pPr>
              <w:jc w:val="center"/>
              <w:rPr>
                <w:sz w:val="20"/>
                <w:szCs w:val="20"/>
                <w:lang w:val="hy-AM"/>
              </w:rPr>
            </w:pPr>
          </w:p>
        </w:tc>
        <w:tc>
          <w:tcPr>
            <w:tcW w:w="829" w:type="dxa"/>
            <w:gridSpan w:val="2"/>
            <w:tcBorders>
              <w:top w:val="nil"/>
              <w:left w:val="nil"/>
              <w:bottom w:val="nil"/>
              <w:right w:val="nil"/>
            </w:tcBorders>
            <w:shd w:val="clear" w:color="auto" w:fill="auto"/>
            <w:vAlign w:val="center"/>
            <w:hideMark/>
          </w:tcPr>
          <w:p w:rsidR="006704E8" w:rsidRPr="00672962" w:rsidRDefault="006704E8">
            <w:pPr>
              <w:jc w:val="center"/>
              <w:rPr>
                <w:sz w:val="20"/>
                <w:szCs w:val="20"/>
                <w:lang w:val="hy-AM"/>
              </w:rPr>
            </w:pPr>
          </w:p>
        </w:tc>
        <w:tc>
          <w:tcPr>
            <w:tcW w:w="1000" w:type="dxa"/>
            <w:gridSpan w:val="2"/>
            <w:tcBorders>
              <w:top w:val="nil"/>
              <w:left w:val="nil"/>
              <w:bottom w:val="nil"/>
              <w:right w:val="nil"/>
            </w:tcBorders>
            <w:shd w:val="clear" w:color="auto" w:fill="auto"/>
            <w:noWrap/>
            <w:vAlign w:val="center"/>
            <w:hideMark/>
          </w:tcPr>
          <w:p w:rsidR="006704E8" w:rsidRPr="00672962" w:rsidRDefault="006704E8">
            <w:pPr>
              <w:jc w:val="center"/>
              <w:rPr>
                <w:sz w:val="20"/>
                <w:szCs w:val="20"/>
                <w:lang w:val="hy-AM"/>
              </w:rPr>
            </w:pPr>
          </w:p>
        </w:tc>
        <w:tc>
          <w:tcPr>
            <w:tcW w:w="1300" w:type="dxa"/>
            <w:gridSpan w:val="2"/>
            <w:tcBorders>
              <w:top w:val="nil"/>
              <w:left w:val="nil"/>
              <w:bottom w:val="nil"/>
              <w:right w:val="nil"/>
            </w:tcBorders>
            <w:shd w:val="clear" w:color="auto" w:fill="auto"/>
            <w:noWrap/>
            <w:vAlign w:val="center"/>
            <w:hideMark/>
          </w:tcPr>
          <w:p w:rsidR="006704E8" w:rsidRPr="00672962" w:rsidRDefault="006704E8">
            <w:pPr>
              <w:rPr>
                <w:sz w:val="20"/>
                <w:szCs w:val="20"/>
                <w:lang w:val="hy-AM"/>
              </w:rPr>
            </w:pPr>
          </w:p>
        </w:tc>
      </w:tr>
      <w:tr w:rsidR="006704E8" w:rsidRPr="00672962" w:rsidTr="006704E8">
        <w:trPr>
          <w:gridAfter w:val="1"/>
          <w:wAfter w:w="72" w:type="dxa"/>
          <w:trHeight w:val="615"/>
        </w:trPr>
        <w:tc>
          <w:tcPr>
            <w:tcW w:w="9440" w:type="dxa"/>
            <w:gridSpan w:val="14"/>
            <w:tcBorders>
              <w:top w:val="nil"/>
              <w:left w:val="nil"/>
              <w:bottom w:val="nil"/>
              <w:right w:val="nil"/>
            </w:tcBorders>
            <w:shd w:val="clear" w:color="000000" w:fill="FFFFFF"/>
            <w:vAlign w:val="center"/>
            <w:hideMark/>
          </w:tcPr>
          <w:p w:rsidR="006704E8" w:rsidRPr="00672962" w:rsidRDefault="006704E8">
            <w:pPr>
              <w:jc w:val="center"/>
              <w:rPr>
                <w:rFonts w:ascii="Arial LatArm" w:hAnsi="Arial LatArm" w:cs="Arial"/>
                <w:b/>
                <w:bCs/>
                <w:i/>
                <w:iCs/>
                <w:color w:val="000000"/>
                <w:sz w:val="20"/>
                <w:szCs w:val="20"/>
                <w:lang w:val="hy-AM"/>
              </w:rPr>
            </w:pPr>
            <w:r w:rsidRPr="00672962">
              <w:rPr>
                <w:rFonts w:ascii="Arial LatArm" w:hAnsi="Arial LatArm" w:cs="Arial"/>
                <w:b/>
                <w:bCs/>
                <w:i/>
                <w:iCs/>
                <w:color w:val="000000"/>
                <w:sz w:val="20"/>
                <w:szCs w:val="20"/>
                <w:lang w:val="hy-AM"/>
              </w:rPr>
              <w:t xml:space="preserve">    ²ñ÷Ç Ñ³Ù³ÛÝùÇ ²ñ¹»ÝÇë  µÝ³Ï³í³ÛñÇ ËÙ»Éáõ  çñ³·ÍÇ Ï³éáõóáõÙ</w:t>
            </w:r>
          </w:p>
        </w:tc>
      </w:tr>
      <w:tr w:rsidR="006704E8" w:rsidRPr="00672962" w:rsidTr="006704E8">
        <w:trPr>
          <w:gridAfter w:val="1"/>
          <w:wAfter w:w="72" w:type="dxa"/>
          <w:trHeight w:val="255"/>
        </w:trPr>
        <w:tc>
          <w:tcPr>
            <w:tcW w:w="476" w:type="dxa"/>
            <w:gridSpan w:val="2"/>
            <w:tcBorders>
              <w:top w:val="nil"/>
              <w:left w:val="nil"/>
              <w:bottom w:val="nil"/>
              <w:right w:val="nil"/>
            </w:tcBorders>
            <w:shd w:val="clear" w:color="auto" w:fill="auto"/>
            <w:noWrap/>
            <w:vAlign w:val="center"/>
            <w:hideMark/>
          </w:tcPr>
          <w:p w:rsidR="006704E8" w:rsidRPr="00672962" w:rsidRDefault="006704E8">
            <w:pPr>
              <w:jc w:val="center"/>
              <w:rPr>
                <w:rFonts w:ascii="Arial LatArm" w:hAnsi="Arial LatArm" w:cs="Arial"/>
                <w:b/>
                <w:bCs/>
                <w:i/>
                <w:iCs/>
                <w:color w:val="000000"/>
                <w:sz w:val="20"/>
                <w:szCs w:val="20"/>
                <w:lang w:val="hy-AM"/>
              </w:rPr>
            </w:pPr>
          </w:p>
        </w:tc>
        <w:tc>
          <w:tcPr>
            <w:tcW w:w="700" w:type="dxa"/>
            <w:gridSpan w:val="2"/>
            <w:tcBorders>
              <w:top w:val="nil"/>
              <w:left w:val="nil"/>
              <w:bottom w:val="nil"/>
              <w:right w:val="nil"/>
            </w:tcBorders>
            <w:shd w:val="clear" w:color="auto" w:fill="auto"/>
            <w:vAlign w:val="center"/>
            <w:hideMark/>
          </w:tcPr>
          <w:p w:rsidR="006704E8" w:rsidRPr="00672962" w:rsidRDefault="006704E8">
            <w:pPr>
              <w:rPr>
                <w:sz w:val="20"/>
                <w:szCs w:val="20"/>
                <w:lang w:val="hy-AM"/>
              </w:rPr>
            </w:pPr>
          </w:p>
        </w:tc>
        <w:tc>
          <w:tcPr>
            <w:tcW w:w="4420" w:type="dxa"/>
            <w:gridSpan w:val="2"/>
            <w:tcBorders>
              <w:top w:val="nil"/>
              <w:left w:val="nil"/>
              <w:bottom w:val="nil"/>
              <w:right w:val="nil"/>
            </w:tcBorders>
            <w:shd w:val="clear" w:color="auto" w:fill="auto"/>
            <w:vAlign w:val="center"/>
            <w:hideMark/>
          </w:tcPr>
          <w:p w:rsidR="006704E8" w:rsidRPr="00672962" w:rsidRDefault="006704E8">
            <w:pPr>
              <w:jc w:val="center"/>
              <w:rPr>
                <w:sz w:val="20"/>
                <w:szCs w:val="20"/>
                <w:lang w:val="hy-AM"/>
              </w:rPr>
            </w:pPr>
          </w:p>
        </w:tc>
        <w:tc>
          <w:tcPr>
            <w:tcW w:w="715" w:type="dxa"/>
            <w:gridSpan w:val="2"/>
            <w:tcBorders>
              <w:top w:val="nil"/>
              <w:left w:val="nil"/>
              <w:bottom w:val="nil"/>
              <w:right w:val="nil"/>
            </w:tcBorders>
            <w:shd w:val="clear" w:color="auto" w:fill="auto"/>
            <w:vAlign w:val="center"/>
            <w:hideMark/>
          </w:tcPr>
          <w:p w:rsidR="006704E8" w:rsidRPr="00672962" w:rsidRDefault="006704E8">
            <w:pPr>
              <w:jc w:val="center"/>
              <w:rPr>
                <w:sz w:val="20"/>
                <w:szCs w:val="20"/>
                <w:lang w:val="hy-AM"/>
              </w:rPr>
            </w:pPr>
          </w:p>
        </w:tc>
        <w:tc>
          <w:tcPr>
            <w:tcW w:w="829" w:type="dxa"/>
            <w:gridSpan w:val="2"/>
            <w:tcBorders>
              <w:top w:val="nil"/>
              <w:left w:val="nil"/>
              <w:bottom w:val="nil"/>
              <w:right w:val="nil"/>
            </w:tcBorders>
            <w:shd w:val="clear" w:color="auto" w:fill="auto"/>
            <w:vAlign w:val="center"/>
            <w:hideMark/>
          </w:tcPr>
          <w:p w:rsidR="006704E8" w:rsidRPr="00672962" w:rsidRDefault="006704E8">
            <w:pPr>
              <w:jc w:val="center"/>
              <w:rPr>
                <w:sz w:val="20"/>
                <w:szCs w:val="20"/>
                <w:lang w:val="hy-AM"/>
              </w:rPr>
            </w:pPr>
          </w:p>
        </w:tc>
        <w:tc>
          <w:tcPr>
            <w:tcW w:w="1000" w:type="dxa"/>
            <w:gridSpan w:val="2"/>
            <w:tcBorders>
              <w:top w:val="nil"/>
              <w:left w:val="nil"/>
              <w:bottom w:val="nil"/>
              <w:right w:val="nil"/>
            </w:tcBorders>
            <w:shd w:val="clear" w:color="auto" w:fill="auto"/>
            <w:noWrap/>
            <w:vAlign w:val="center"/>
            <w:hideMark/>
          </w:tcPr>
          <w:p w:rsidR="006704E8" w:rsidRPr="00672962" w:rsidRDefault="006704E8">
            <w:pPr>
              <w:jc w:val="center"/>
              <w:rPr>
                <w:sz w:val="20"/>
                <w:szCs w:val="20"/>
                <w:lang w:val="hy-AM"/>
              </w:rPr>
            </w:pPr>
          </w:p>
        </w:tc>
        <w:tc>
          <w:tcPr>
            <w:tcW w:w="1300" w:type="dxa"/>
            <w:gridSpan w:val="2"/>
            <w:tcBorders>
              <w:top w:val="nil"/>
              <w:left w:val="nil"/>
              <w:bottom w:val="nil"/>
              <w:right w:val="nil"/>
            </w:tcBorders>
            <w:shd w:val="clear" w:color="auto" w:fill="auto"/>
            <w:noWrap/>
            <w:vAlign w:val="center"/>
            <w:hideMark/>
          </w:tcPr>
          <w:p w:rsidR="006704E8" w:rsidRPr="00672962" w:rsidRDefault="006704E8">
            <w:pPr>
              <w:rPr>
                <w:sz w:val="20"/>
                <w:szCs w:val="20"/>
                <w:lang w:val="hy-AM"/>
              </w:rPr>
            </w:pPr>
          </w:p>
        </w:tc>
      </w:tr>
      <w:tr w:rsidR="006704E8" w:rsidTr="006704E8">
        <w:trPr>
          <w:gridAfter w:val="1"/>
          <w:wAfter w:w="72" w:type="dxa"/>
          <w:trHeight w:val="255"/>
        </w:trPr>
        <w:tc>
          <w:tcPr>
            <w:tcW w:w="476" w:type="dxa"/>
            <w:gridSpan w:val="2"/>
            <w:vMerge w:val="restart"/>
            <w:tcBorders>
              <w:top w:val="single" w:sz="4" w:space="0" w:color="auto"/>
              <w:left w:val="nil"/>
              <w:bottom w:val="single" w:sz="4" w:space="0" w:color="auto"/>
              <w:right w:val="single" w:sz="4" w:space="0" w:color="auto"/>
            </w:tcBorders>
            <w:shd w:val="clear" w:color="auto" w:fill="auto"/>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NN</w:t>
            </w:r>
          </w:p>
        </w:tc>
        <w:tc>
          <w:tcPr>
            <w:tcW w:w="700" w:type="dxa"/>
            <w:gridSpan w:val="2"/>
            <w:vMerge w:val="restart"/>
            <w:tcBorders>
              <w:top w:val="single" w:sz="4" w:space="0" w:color="auto"/>
              <w:left w:val="nil"/>
              <w:bottom w:val="single" w:sz="4" w:space="0" w:color="auto"/>
              <w:right w:val="single" w:sz="4" w:space="0" w:color="auto"/>
            </w:tcBorders>
            <w:shd w:val="clear" w:color="auto" w:fill="auto"/>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·ÝÇ</w:t>
            </w:r>
            <w:r>
              <w:rPr>
                <w:rFonts w:ascii="Arial LatArm" w:hAnsi="Arial LatArm" w:cs="Arial"/>
                <w:color w:val="000000"/>
                <w:sz w:val="18"/>
                <w:szCs w:val="18"/>
              </w:rPr>
              <w:br/>
              <w:t xml:space="preserve"> ÑÇÙù</w:t>
            </w:r>
          </w:p>
        </w:tc>
        <w:tc>
          <w:tcPr>
            <w:tcW w:w="4420" w:type="dxa"/>
            <w:gridSpan w:val="2"/>
            <w:vMerge w:val="restart"/>
            <w:tcBorders>
              <w:top w:val="single" w:sz="4" w:space="0" w:color="auto"/>
              <w:left w:val="nil"/>
              <w:bottom w:val="nil"/>
              <w:right w:val="single" w:sz="4" w:space="0" w:color="auto"/>
            </w:tcBorders>
            <w:shd w:val="clear" w:color="auto" w:fill="auto"/>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²ßË³ï³ÝùÇ ÝÏ³ñ³·ÇñÁ</w:t>
            </w:r>
          </w:p>
        </w:tc>
        <w:tc>
          <w:tcPr>
            <w:tcW w:w="715" w:type="dxa"/>
            <w:gridSpan w:val="2"/>
            <w:vMerge w:val="restart"/>
            <w:tcBorders>
              <w:top w:val="single" w:sz="4" w:space="0" w:color="auto"/>
              <w:left w:val="single" w:sz="4" w:space="0" w:color="auto"/>
              <w:bottom w:val="nil"/>
              <w:right w:val="single" w:sz="4" w:space="0" w:color="auto"/>
            </w:tcBorders>
            <w:shd w:val="clear" w:color="auto" w:fill="auto"/>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â/Ù</w:t>
            </w:r>
          </w:p>
        </w:tc>
        <w:tc>
          <w:tcPr>
            <w:tcW w:w="829" w:type="dxa"/>
            <w:gridSpan w:val="2"/>
            <w:vMerge w:val="restart"/>
            <w:tcBorders>
              <w:top w:val="single" w:sz="4" w:space="0" w:color="auto"/>
              <w:left w:val="single" w:sz="4" w:space="0" w:color="auto"/>
              <w:bottom w:val="nil"/>
              <w:right w:val="single" w:sz="4" w:space="0" w:color="auto"/>
            </w:tcBorders>
            <w:shd w:val="clear" w:color="auto" w:fill="auto"/>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ø³Ý³Ï</w:t>
            </w:r>
          </w:p>
        </w:tc>
        <w:tc>
          <w:tcPr>
            <w:tcW w:w="1000" w:type="dxa"/>
            <w:gridSpan w:val="2"/>
            <w:vMerge w:val="restart"/>
            <w:tcBorders>
              <w:top w:val="single" w:sz="4" w:space="0" w:color="auto"/>
              <w:left w:val="single" w:sz="4" w:space="0" w:color="auto"/>
              <w:bottom w:val="nil"/>
              <w:right w:val="single" w:sz="4" w:space="0" w:color="auto"/>
            </w:tcBorders>
            <w:shd w:val="clear" w:color="auto" w:fill="auto"/>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ØÇ³í. ·ÇÝÁ Ñ³½³ñ ¹ñ³Ù</w:t>
            </w:r>
          </w:p>
        </w:tc>
        <w:tc>
          <w:tcPr>
            <w:tcW w:w="1300" w:type="dxa"/>
            <w:gridSpan w:val="2"/>
            <w:vMerge w:val="restart"/>
            <w:tcBorders>
              <w:top w:val="single" w:sz="4" w:space="0" w:color="auto"/>
              <w:left w:val="single" w:sz="4" w:space="0" w:color="auto"/>
              <w:bottom w:val="nil"/>
              <w:right w:val="single" w:sz="4" w:space="0" w:color="auto"/>
            </w:tcBorders>
            <w:shd w:val="clear" w:color="auto" w:fill="auto"/>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ÀÝ¹³Ù»ÝÁ     Ñ³½³ñ ¹ñ³Ù</w:t>
            </w:r>
          </w:p>
        </w:tc>
      </w:tr>
      <w:tr w:rsidR="006704E8" w:rsidTr="006704E8">
        <w:trPr>
          <w:gridAfter w:val="1"/>
          <w:wAfter w:w="72" w:type="dxa"/>
          <w:trHeight w:val="660"/>
        </w:trPr>
        <w:tc>
          <w:tcPr>
            <w:tcW w:w="476" w:type="dxa"/>
            <w:gridSpan w:val="2"/>
            <w:vMerge/>
            <w:tcBorders>
              <w:top w:val="single" w:sz="4" w:space="0" w:color="auto"/>
              <w:left w:val="nil"/>
              <w:bottom w:val="single" w:sz="4" w:space="0" w:color="auto"/>
              <w:right w:val="single" w:sz="4" w:space="0" w:color="auto"/>
            </w:tcBorders>
            <w:vAlign w:val="center"/>
            <w:hideMark/>
          </w:tcPr>
          <w:p w:rsidR="006704E8" w:rsidRDefault="006704E8">
            <w:pPr>
              <w:rPr>
                <w:rFonts w:ascii="Arial LatArm" w:hAnsi="Arial LatArm" w:cs="Arial"/>
                <w:color w:val="000000"/>
                <w:sz w:val="18"/>
                <w:szCs w:val="18"/>
              </w:rPr>
            </w:pPr>
          </w:p>
        </w:tc>
        <w:tc>
          <w:tcPr>
            <w:tcW w:w="700" w:type="dxa"/>
            <w:gridSpan w:val="2"/>
            <w:vMerge/>
            <w:tcBorders>
              <w:top w:val="single" w:sz="4" w:space="0" w:color="auto"/>
              <w:left w:val="nil"/>
              <w:bottom w:val="single" w:sz="4" w:space="0" w:color="auto"/>
              <w:right w:val="single" w:sz="4" w:space="0" w:color="auto"/>
            </w:tcBorders>
            <w:vAlign w:val="center"/>
            <w:hideMark/>
          </w:tcPr>
          <w:p w:rsidR="006704E8" w:rsidRDefault="006704E8">
            <w:pPr>
              <w:rPr>
                <w:rFonts w:ascii="Arial LatArm" w:hAnsi="Arial LatArm" w:cs="Arial"/>
                <w:color w:val="000000"/>
                <w:sz w:val="18"/>
                <w:szCs w:val="18"/>
              </w:rPr>
            </w:pPr>
          </w:p>
        </w:tc>
        <w:tc>
          <w:tcPr>
            <w:tcW w:w="4420" w:type="dxa"/>
            <w:gridSpan w:val="2"/>
            <w:vMerge/>
            <w:tcBorders>
              <w:top w:val="single" w:sz="4" w:space="0" w:color="auto"/>
              <w:left w:val="nil"/>
              <w:bottom w:val="nil"/>
              <w:right w:val="single" w:sz="4" w:space="0" w:color="auto"/>
            </w:tcBorders>
            <w:vAlign w:val="center"/>
            <w:hideMark/>
          </w:tcPr>
          <w:p w:rsidR="006704E8" w:rsidRDefault="006704E8">
            <w:pPr>
              <w:rPr>
                <w:rFonts w:ascii="Arial LatArm" w:hAnsi="Arial LatArm" w:cs="Arial"/>
                <w:color w:val="000000"/>
                <w:sz w:val="18"/>
                <w:szCs w:val="18"/>
              </w:rPr>
            </w:pPr>
          </w:p>
        </w:tc>
        <w:tc>
          <w:tcPr>
            <w:tcW w:w="715" w:type="dxa"/>
            <w:gridSpan w:val="2"/>
            <w:vMerge/>
            <w:tcBorders>
              <w:top w:val="single" w:sz="4" w:space="0" w:color="auto"/>
              <w:left w:val="single" w:sz="4" w:space="0" w:color="auto"/>
              <w:bottom w:val="nil"/>
              <w:right w:val="single" w:sz="4" w:space="0" w:color="auto"/>
            </w:tcBorders>
            <w:vAlign w:val="center"/>
            <w:hideMark/>
          </w:tcPr>
          <w:p w:rsidR="006704E8" w:rsidRDefault="006704E8">
            <w:pPr>
              <w:rPr>
                <w:rFonts w:ascii="Arial LatArm" w:hAnsi="Arial LatArm" w:cs="Arial"/>
                <w:color w:val="000000"/>
                <w:sz w:val="18"/>
                <w:szCs w:val="18"/>
              </w:rPr>
            </w:pPr>
          </w:p>
        </w:tc>
        <w:tc>
          <w:tcPr>
            <w:tcW w:w="829" w:type="dxa"/>
            <w:gridSpan w:val="2"/>
            <w:vMerge/>
            <w:tcBorders>
              <w:top w:val="single" w:sz="4" w:space="0" w:color="auto"/>
              <w:left w:val="single" w:sz="4" w:space="0" w:color="auto"/>
              <w:bottom w:val="nil"/>
              <w:right w:val="single" w:sz="4" w:space="0" w:color="auto"/>
            </w:tcBorders>
            <w:vAlign w:val="center"/>
            <w:hideMark/>
          </w:tcPr>
          <w:p w:rsidR="006704E8" w:rsidRDefault="006704E8">
            <w:pPr>
              <w:rPr>
                <w:rFonts w:ascii="Arial LatArm" w:hAnsi="Arial LatArm" w:cs="Arial"/>
                <w:color w:val="000000"/>
                <w:sz w:val="18"/>
                <w:szCs w:val="18"/>
              </w:rPr>
            </w:pPr>
          </w:p>
        </w:tc>
        <w:tc>
          <w:tcPr>
            <w:tcW w:w="1000" w:type="dxa"/>
            <w:gridSpan w:val="2"/>
            <w:vMerge/>
            <w:tcBorders>
              <w:top w:val="single" w:sz="4" w:space="0" w:color="auto"/>
              <w:left w:val="single" w:sz="4" w:space="0" w:color="auto"/>
              <w:bottom w:val="nil"/>
              <w:right w:val="single" w:sz="4" w:space="0" w:color="auto"/>
            </w:tcBorders>
            <w:vAlign w:val="center"/>
            <w:hideMark/>
          </w:tcPr>
          <w:p w:rsidR="006704E8" w:rsidRDefault="006704E8">
            <w:pPr>
              <w:rPr>
                <w:rFonts w:ascii="Arial LatArm" w:hAnsi="Arial LatArm" w:cs="Arial"/>
                <w:color w:val="000000"/>
                <w:sz w:val="18"/>
                <w:szCs w:val="18"/>
              </w:rPr>
            </w:pPr>
          </w:p>
        </w:tc>
        <w:tc>
          <w:tcPr>
            <w:tcW w:w="1300" w:type="dxa"/>
            <w:gridSpan w:val="2"/>
            <w:vMerge/>
            <w:tcBorders>
              <w:top w:val="single" w:sz="4" w:space="0" w:color="auto"/>
              <w:left w:val="single" w:sz="4" w:space="0" w:color="auto"/>
              <w:bottom w:val="nil"/>
              <w:right w:val="single" w:sz="4" w:space="0" w:color="auto"/>
            </w:tcBorders>
            <w:vAlign w:val="center"/>
            <w:hideMark/>
          </w:tcPr>
          <w:p w:rsidR="006704E8" w:rsidRDefault="006704E8">
            <w:pPr>
              <w:rPr>
                <w:rFonts w:ascii="Arial LatArm" w:hAnsi="Arial LatArm" w:cs="Arial"/>
                <w:color w:val="000000"/>
                <w:sz w:val="18"/>
                <w:szCs w:val="18"/>
              </w:rPr>
            </w:pPr>
          </w:p>
        </w:tc>
      </w:tr>
      <w:tr w:rsidR="006704E8" w:rsidTr="006704E8">
        <w:trPr>
          <w:gridAfter w:val="1"/>
          <w:wAfter w:w="72" w:type="dxa"/>
          <w:trHeight w:val="33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right"/>
              <w:rPr>
                <w:rFonts w:ascii="Arial LatArm" w:hAnsi="Arial LatArm" w:cs="Arial"/>
                <w:color w:val="000000"/>
                <w:sz w:val="20"/>
                <w:szCs w:val="20"/>
              </w:rPr>
            </w:pPr>
            <w:r>
              <w:rPr>
                <w:rFonts w:ascii="Arial LatArm" w:hAnsi="Arial LatArm" w:cs="Arial"/>
                <w:color w:val="000000"/>
                <w:sz w:val="20"/>
                <w:szCs w:val="20"/>
              </w:rPr>
              <w:t>1</w:t>
            </w:r>
          </w:p>
        </w:tc>
        <w:tc>
          <w:tcPr>
            <w:tcW w:w="70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2</w:t>
            </w:r>
          </w:p>
        </w:tc>
        <w:tc>
          <w:tcPr>
            <w:tcW w:w="4420" w:type="dxa"/>
            <w:gridSpan w:val="2"/>
            <w:tcBorders>
              <w:top w:val="single" w:sz="4" w:space="0" w:color="auto"/>
              <w:left w:val="nil"/>
              <w:bottom w:val="single" w:sz="4" w:space="0" w:color="auto"/>
              <w:right w:val="single" w:sz="4" w:space="0" w:color="auto"/>
            </w:tcBorders>
            <w:shd w:val="clear" w:color="auto" w:fill="auto"/>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3</w:t>
            </w:r>
          </w:p>
        </w:tc>
        <w:tc>
          <w:tcPr>
            <w:tcW w:w="715" w:type="dxa"/>
            <w:gridSpan w:val="2"/>
            <w:tcBorders>
              <w:top w:val="single" w:sz="4" w:space="0" w:color="auto"/>
              <w:left w:val="nil"/>
              <w:bottom w:val="single" w:sz="4" w:space="0" w:color="auto"/>
              <w:right w:val="single" w:sz="4" w:space="0" w:color="auto"/>
            </w:tcBorders>
            <w:shd w:val="clear" w:color="auto" w:fill="auto"/>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4</w:t>
            </w:r>
          </w:p>
        </w:tc>
        <w:tc>
          <w:tcPr>
            <w:tcW w:w="829" w:type="dxa"/>
            <w:gridSpan w:val="2"/>
            <w:tcBorders>
              <w:top w:val="single" w:sz="4" w:space="0" w:color="auto"/>
              <w:left w:val="nil"/>
              <w:bottom w:val="single" w:sz="4" w:space="0" w:color="auto"/>
              <w:right w:val="single" w:sz="4" w:space="0" w:color="auto"/>
            </w:tcBorders>
            <w:shd w:val="clear" w:color="auto" w:fill="auto"/>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5</w:t>
            </w:r>
          </w:p>
        </w:tc>
        <w:tc>
          <w:tcPr>
            <w:tcW w:w="1000" w:type="dxa"/>
            <w:gridSpan w:val="2"/>
            <w:tcBorders>
              <w:top w:val="single" w:sz="4" w:space="0" w:color="auto"/>
              <w:left w:val="nil"/>
              <w:bottom w:val="single" w:sz="4" w:space="0" w:color="auto"/>
              <w:right w:val="single" w:sz="4" w:space="0" w:color="auto"/>
            </w:tcBorders>
            <w:shd w:val="clear" w:color="auto" w:fill="auto"/>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6</w:t>
            </w:r>
          </w:p>
        </w:tc>
        <w:tc>
          <w:tcPr>
            <w:tcW w:w="1300" w:type="dxa"/>
            <w:gridSpan w:val="2"/>
            <w:tcBorders>
              <w:top w:val="single" w:sz="4" w:space="0" w:color="auto"/>
              <w:left w:val="nil"/>
              <w:bottom w:val="single" w:sz="4" w:space="0" w:color="auto"/>
              <w:right w:val="single" w:sz="4" w:space="0" w:color="auto"/>
            </w:tcBorders>
            <w:shd w:val="clear" w:color="auto" w:fill="auto"/>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7</w:t>
            </w:r>
          </w:p>
        </w:tc>
      </w:tr>
      <w:tr w:rsidR="006704E8" w:rsidTr="006704E8">
        <w:trPr>
          <w:gridAfter w:val="1"/>
          <w:wAfter w:w="72" w:type="dxa"/>
          <w:trHeight w:val="555"/>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rPr>
                <w:rFonts w:ascii="Arial LatArm" w:hAnsi="Arial LatArm" w:cs="Arial"/>
                <w:color w:val="000000"/>
                <w:sz w:val="20"/>
                <w:szCs w:val="20"/>
              </w:rPr>
            </w:pPr>
            <w:r>
              <w:rPr>
                <w:rFonts w:ascii="Arial LatArm" w:hAnsi="Arial LatArm" w:cs="Arial"/>
                <w:color w:val="000000"/>
                <w:sz w:val="20"/>
                <w:szCs w:val="20"/>
              </w:rPr>
              <w:t> </w:t>
            </w:r>
          </w:p>
        </w:tc>
        <w:tc>
          <w:tcPr>
            <w:tcW w:w="70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8"/>
                <w:szCs w:val="18"/>
              </w:rPr>
            </w:pPr>
            <w:r>
              <w:rPr>
                <w:rFonts w:ascii="Arial Armenian" w:hAnsi="Arial Armenian" w:cs="Arial"/>
                <w:color w:val="000000"/>
                <w:sz w:val="18"/>
                <w:szCs w:val="18"/>
              </w:rPr>
              <w:t> </w:t>
            </w:r>
          </w:p>
        </w:tc>
        <w:tc>
          <w:tcPr>
            <w:tcW w:w="5964" w:type="dxa"/>
            <w:gridSpan w:val="6"/>
            <w:tcBorders>
              <w:top w:val="single" w:sz="4" w:space="0" w:color="auto"/>
              <w:left w:val="nil"/>
              <w:bottom w:val="single" w:sz="4" w:space="0" w:color="auto"/>
              <w:right w:val="single" w:sz="4" w:space="0" w:color="000000"/>
            </w:tcBorders>
            <w:shd w:val="clear" w:color="auto" w:fill="auto"/>
            <w:vAlign w:val="center"/>
            <w:hideMark/>
          </w:tcPr>
          <w:p w:rsidR="006704E8" w:rsidRDefault="006704E8">
            <w:pPr>
              <w:jc w:val="center"/>
              <w:rPr>
                <w:rFonts w:ascii="Arial Armenian" w:hAnsi="Arial Armenian" w:cs="Arial"/>
                <w:b/>
                <w:bCs/>
                <w:i/>
                <w:iCs/>
                <w:color w:val="000000"/>
                <w:sz w:val="18"/>
                <w:szCs w:val="18"/>
                <w:u w:val="single"/>
              </w:rPr>
            </w:pPr>
            <w:r>
              <w:rPr>
                <w:rFonts w:ascii="Arial Armenian" w:hAnsi="Arial Armenian" w:cs="Arial"/>
                <w:b/>
                <w:bCs/>
                <w:i/>
                <w:iCs/>
                <w:color w:val="000000"/>
                <w:sz w:val="18"/>
                <w:szCs w:val="18"/>
                <w:u w:val="single"/>
              </w:rPr>
              <w:t>æñ³Ù³ï³Ï³ñ³ñÙ³Ý Ñ³Ù³Ï³ñ·</w:t>
            </w:r>
          </w:p>
        </w:tc>
        <w:tc>
          <w:tcPr>
            <w:tcW w:w="100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8"/>
                <w:szCs w:val="18"/>
              </w:rPr>
            </w:pPr>
            <w:r>
              <w:rPr>
                <w:rFonts w:ascii="Arial Armenian" w:hAnsi="Arial Armenian" w:cs="Arial"/>
                <w:color w:val="000000"/>
                <w:sz w:val="18"/>
                <w:szCs w:val="18"/>
              </w:rPr>
              <w:t> </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 </w:t>
            </w:r>
          </w:p>
        </w:tc>
      </w:tr>
      <w:tr w:rsidR="006704E8" w:rsidTr="006704E8">
        <w:trPr>
          <w:gridAfter w:val="1"/>
          <w:wAfter w:w="7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1</w:t>
            </w:r>
          </w:p>
        </w:tc>
        <w:tc>
          <w:tcPr>
            <w:tcW w:w="70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1-1552</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 xml:space="preserve">Ëñ³ÙáõÕáõ ÷áñáõÙ 4-ñ¹ Ï³ñ·Ç µÝ³ÑáÕáõÙ ¿ùëÏ³í³ïáñáí </w:t>
            </w:r>
          </w:p>
        </w:tc>
        <w:tc>
          <w:tcPr>
            <w:tcW w:w="715"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1000Ù</w:t>
            </w:r>
            <w:r>
              <w:rPr>
                <w:rFonts w:ascii="Arial Armenian" w:hAnsi="Arial Armenian" w:cs="Arial"/>
                <w:color w:val="000000"/>
                <w:sz w:val="16"/>
                <w:szCs w:val="16"/>
                <w:vertAlign w:val="superscript"/>
              </w:rPr>
              <w:t>3</w:t>
            </w:r>
          </w:p>
        </w:tc>
        <w:tc>
          <w:tcPr>
            <w:tcW w:w="829"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0,360</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813,30</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292,79</w:t>
            </w:r>
          </w:p>
        </w:tc>
      </w:tr>
      <w:tr w:rsidR="006704E8" w:rsidTr="006704E8">
        <w:trPr>
          <w:gridAfter w:val="1"/>
          <w:wAfter w:w="7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2</w:t>
            </w:r>
          </w:p>
        </w:tc>
        <w:tc>
          <w:tcPr>
            <w:tcW w:w="70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1-1551</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 xml:space="preserve">Ëñ³ÙáõÕáõ ÷áñáõÙ 3-ñ¹ Ï³ñ·Ç µÝ³ÑáÕáõÙ ¿ùëÏ³í³ïáñáí </w:t>
            </w:r>
          </w:p>
        </w:tc>
        <w:tc>
          <w:tcPr>
            <w:tcW w:w="715"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1000</w:t>
            </w:r>
            <w:r>
              <w:rPr>
                <w:rFonts w:ascii="Arial Armenian" w:hAnsi="Arial Armenian" w:cs="Arial"/>
                <w:color w:val="000000"/>
                <w:sz w:val="16"/>
                <w:szCs w:val="16"/>
              </w:rPr>
              <w:br/>
              <w:t>Ù</w:t>
            </w:r>
            <w:r>
              <w:rPr>
                <w:rFonts w:ascii="Arial Armenian" w:hAnsi="Arial Armenian" w:cs="Arial"/>
                <w:color w:val="000000"/>
                <w:sz w:val="16"/>
                <w:szCs w:val="16"/>
                <w:vertAlign w:val="superscript"/>
              </w:rPr>
              <w:t>3</w:t>
            </w:r>
          </w:p>
        </w:tc>
        <w:tc>
          <w:tcPr>
            <w:tcW w:w="829"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0,604</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626,20</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378,23</w:t>
            </w:r>
          </w:p>
        </w:tc>
      </w:tr>
      <w:tr w:rsidR="006704E8" w:rsidTr="006704E8">
        <w:trPr>
          <w:gridAfter w:val="1"/>
          <w:wAfter w:w="7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3</w:t>
            </w:r>
          </w:p>
        </w:tc>
        <w:tc>
          <w:tcPr>
            <w:tcW w:w="70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1-961</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ÝáõÛÝÁ  Ó»éùáí</w:t>
            </w:r>
          </w:p>
        </w:tc>
        <w:tc>
          <w:tcPr>
            <w:tcW w:w="715"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Ù</w:t>
            </w:r>
            <w:r>
              <w:rPr>
                <w:rFonts w:ascii="Arial Armenian" w:hAnsi="Arial Armenian" w:cs="Arial"/>
                <w:color w:val="000000"/>
                <w:sz w:val="16"/>
                <w:szCs w:val="16"/>
                <w:vertAlign w:val="superscript"/>
              </w:rPr>
              <w:t>3</w:t>
            </w:r>
          </w:p>
        </w:tc>
        <w:tc>
          <w:tcPr>
            <w:tcW w:w="829" w:type="dxa"/>
            <w:gridSpan w:val="2"/>
            <w:tcBorders>
              <w:top w:val="nil"/>
              <w:left w:val="nil"/>
              <w:bottom w:val="single" w:sz="4" w:space="0" w:color="auto"/>
              <w:right w:val="single" w:sz="4" w:space="0" w:color="auto"/>
            </w:tcBorders>
            <w:shd w:val="clear" w:color="000000" w:fill="FFFFFF"/>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74,0</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2,55</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188,65</w:t>
            </w:r>
          </w:p>
        </w:tc>
      </w:tr>
      <w:tr w:rsidR="006704E8" w:rsidTr="006704E8">
        <w:trPr>
          <w:gridAfter w:val="1"/>
          <w:wAfter w:w="7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4</w:t>
            </w:r>
          </w:p>
        </w:tc>
        <w:tc>
          <w:tcPr>
            <w:tcW w:w="70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LatArm" w:hAnsi="Arial LatArm" w:cs="Arial"/>
                <w:color w:val="000000"/>
                <w:sz w:val="16"/>
                <w:szCs w:val="16"/>
              </w:rPr>
            </w:pPr>
            <w:r>
              <w:rPr>
                <w:rFonts w:ascii="Arial LatArm" w:hAnsi="Arial LatArm" w:cs="Arial"/>
                <w:color w:val="000000"/>
                <w:sz w:val="16"/>
                <w:szCs w:val="16"/>
              </w:rPr>
              <w:t>23-1</w:t>
            </w:r>
            <w:r>
              <w:rPr>
                <w:rFonts w:ascii="Arial LatArm" w:hAnsi="Arial LatArm" w:cs="Arial"/>
                <w:color w:val="000000"/>
                <w:sz w:val="16"/>
                <w:szCs w:val="16"/>
              </w:rPr>
              <w:br/>
              <w:t xml:space="preserve"> 1-1184</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Ý³Ë³å³ïñ³ëï³Ï³Ý ß»ñïÇ Ï³éáõóáõÙ ÷³÷áõÏ µÝ³ÑáÕÇó 100ÙÙ Ñ³ëï. ïá÷³ÝáõÙáí</w:t>
            </w:r>
          </w:p>
        </w:tc>
        <w:tc>
          <w:tcPr>
            <w:tcW w:w="715"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Ù</w:t>
            </w:r>
            <w:r>
              <w:rPr>
                <w:rFonts w:ascii="Arial Armenian" w:hAnsi="Arial Armenian" w:cs="Arial"/>
                <w:color w:val="000000"/>
                <w:sz w:val="16"/>
                <w:szCs w:val="16"/>
                <w:vertAlign w:val="superscript"/>
              </w:rPr>
              <w:t>3</w:t>
            </w:r>
          </w:p>
        </w:tc>
        <w:tc>
          <w:tcPr>
            <w:tcW w:w="829"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70,00</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2,32</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162,23</w:t>
            </w:r>
          </w:p>
        </w:tc>
      </w:tr>
      <w:tr w:rsidR="006704E8" w:rsidTr="006704E8">
        <w:trPr>
          <w:gridAfter w:val="1"/>
          <w:wAfter w:w="7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5</w:t>
            </w:r>
          </w:p>
        </w:tc>
        <w:tc>
          <w:tcPr>
            <w:tcW w:w="70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LatArm" w:hAnsi="Arial LatArm" w:cs="Arial"/>
                <w:color w:val="000000"/>
                <w:sz w:val="16"/>
                <w:szCs w:val="16"/>
              </w:rPr>
            </w:pPr>
            <w:r>
              <w:rPr>
                <w:rFonts w:ascii="Arial LatArm" w:hAnsi="Arial LatArm" w:cs="Arial"/>
                <w:color w:val="000000"/>
                <w:sz w:val="16"/>
                <w:szCs w:val="16"/>
              </w:rPr>
              <w:t>22-399</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ØÇ³óáõÙ ·áõÛáõÃÛáõÝ áõÝ»óáÕ ó³ÝóÇÝ</w:t>
            </w:r>
          </w:p>
        </w:tc>
        <w:tc>
          <w:tcPr>
            <w:tcW w:w="715"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LatArm" w:hAnsi="Arial LatArm" w:cs="Arial"/>
                <w:color w:val="000000"/>
                <w:sz w:val="16"/>
                <w:szCs w:val="16"/>
              </w:rPr>
            </w:pPr>
            <w:r>
              <w:rPr>
                <w:rFonts w:ascii="Arial LatArm" w:hAnsi="Arial LatArm" w:cs="Arial"/>
                <w:color w:val="000000"/>
                <w:sz w:val="16"/>
                <w:szCs w:val="16"/>
              </w:rPr>
              <w:t>Ñ³ï</w:t>
            </w:r>
          </w:p>
        </w:tc>
        <w:tc>
          <w:tcPr>
            <w:tcW w:w="829"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LatArm" w:hAnsi="Arial LatArm" w:cs="Arial"/>
                <w:color w:val="000000"/>
                <w:sz w:val="16"/>
                <w:szCs w:val="16"/>
              </w:rPr>
            </w:pPr>
            <w:r>
              <w:rPr>
                <w:rFonts w:ascii="Arial LatArm" w:hAnsi="Arial LatArm" w:cs="Arial"/>
                <w:color w:val="000000"/>
                <w:sz w:val="16"/>
                <w:szCs w:val="16"/>
              </w:rPr>
              <w:t>1</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6,22</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6,22</w:t>
            </w:r>
          </w:p>
        </w:tc>
      </w:tr>
      <w:tr w:rsidR="006704E8" w:rsidTr="006704E8">
        <w:trPr>
          <w:gridAfter w:val="1"/>
          <w:wAfter w:w="7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6</w:t>
            </w:r>
          </w:p>
        </w:tc>
        <w:tc>
          <w:tcPr>
            <w:tcW w:w="70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22-446</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Ð³í³ùáíÇ åáÉÇÙ»ñ³í³½³ÛÇÝ ¹Çï³ÑáñÇ ï»Õ³¹ñáõÙ ö1000 Ñ=1.8Ù  / 2 Ñ³ï/</w:t>
            </w:r>
          </w:p>
        </w:tc>
        <w:tc>
          <w:tcPr>
            <w:tcW w:w="715"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Ù</w:t>
            </w:r>
            <w:r>
              <w:rPr>
                <w:rFonts w:ascii="Arial Armenian" w:hAnsi="Arial Armenian" w:cs="Arial"/>
                <w:color w:val="000000"/>
                <w:sz w:val="16"/>
                <w:szCs w:val="16"/>
                <w:vertAlign w:val="superscript"/>
              </w:rPr>
              <w:t>3</w:t>
            </w:r>
          </w:p>
        </w:tc>
        <w:tc>
          <w:tcPr>
            <w:tcW w:w="829"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LatArm" w:hAnsi="Arial LatArm" w:cs="Arial"/>
                <w:color w:val="000000"/>
                <w:sz w:val="16"/>
                <w:szCs w:val="16"/>
              </w:rPr>
            </w:pPr>
            <w:r>
              <w:rPr>
                <w:rFonts w:ascii="Arial LatArm" w:hAnsi="Arial LatArm" w:cs="Arial"/>
                <w:color w:val="000000"/>
                <w:sz w:val="16"/>
                <w:szCs w:val="16"/>
              </w:rPr>
              <w:t>1,20</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38,70</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46,44</w:t>
            </w:r>
          </w:p>
        </w:tc>
      </w:tr>
      <w:tr w:rsidR="006704E8" w:rsidTr="006704E8">
        <w:trPr>
          <w:gridAfter w:val="1"/>
          <w:wAfter w:w="7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7</w:t>
            </w:r>
          </w:p>
        </w:tc>
        <w:tc>
          <w:tcPr>
            <w:tcW w:w="70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ÞáõÏ³</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Ð³í³ùáíÇ åáÉÇÙ»ñ³í³½³ÛÇÝ ¹Çï³ÑáñÇ ûÕ³ÏÝ»ñ 900x1000</w:t>
            </w:r>
          </w:p>
        </w:tc>
        <w:tc>
          <w:tcPr>
            <w:tcW w:w="715"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Ñ³ï</w:t>
            </w:r>
          </w:p>
        </w:tc>
        <w:tc>
          <w:tcPr>
            <w:tcW w:w="829"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LatArm" w:hAnsi="Arial LatArm" w:cs="Arial"/>
                <w:color w:val="000000"/>
                <w:sz w:val="16"/>
                <w:szCs w:val="16"/>
              </w:rPr>
            </w:pPr>
            <w:r>
              <w:rPr>
                <w:rFonts w:ascii="Arial LatArm" w:hAnsi="Arial LatArm" w:cs="Arial"/>
                <w:color w:val="000000"/>
                <w:sz w:val="16"/>
                <w:szCs w:val="16"/>
              </w:rPr>
              <w:t>4</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38,13</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152,50</w:t>
            </w:r>
          </w:p>
        </w:tc>
      </w:tr>
      <w:tr w:rsidR="006704E8" w:rsidTr="006704E8">
        <w:trPr>
          <w:gridAfter w:val="1"/>
          <w:wAfter w:w="7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8</w:t>
            </w:r>
          </w:p>
        </w:tc>
        <w:tc>
          <w:tcPr>
            <w:tcW w:w="70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ÞáõÏ³</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Ð³í³ùáíÇ  åáÉÇÙ»ñ³í³ -½³ÛÇÝ ¹Çï³ÑáñÇ Ùïáó Ï³÷³ñÇãáí 620x65ÙÙ</w:t>
            </w:r>
          </w:p>
        </w:tc>
        <w:tc>
          <w:tcPr>
            <w:tcW w:w="715"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Ñ³ï</w:t>
            </w:r>
          </w:p>
        </w:tc>
        <w:tc>
          <w:tcPr>
            <w:tcW w:w="829"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LatArm" w:hAnsi="Arial LatArm" w:cs="Arial"/>
                <w:color w:val="000000"/>
                <w:sz w:val="16"/>
                <w:szCs w:val="16"/>
              </w:rPr>
            </w:pPr>
            <w:r>
              <w:rPr>
                <w:rFonts w:ascii="Arial LatArm" w:hAnsi="Arial LatArm" w:cs="Arial"/>
                <w:color w:val="000000"/>
                <w:sz w:val="16"/>
                <w:szCs w:val="16"/>
              </w:rPr>
              <w:t>2</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47,66</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95,31</w:t>
            </w:r>
          </w:p>
        </w:tc>
      </w:tr>
      <w:tr w:rsidR="006704E8" w:rsidTr="006704E8">
        <w:trPr>
          <w:gridAfter w:val="1"/>
          <w:wAfter w:w="7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9</w:t>
            </w:r>
          </w:p>
        </w:tc>
        <w:tc>
          <w:tcPr>
            <w:tcW w:w="70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ÞáõÏ³</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Ð³í³ùáíÇ  åáÉÇÙ»ñ³ í³½³ÛÇÝ ¹Çï³ÑáñÇ ï³Ï¹Çñ  970x30ÙÙ</w:t>
            </w:r>
          </w:p>
        </w:tc>
        <w:tc>
          <w:tcPr>
            <w:tcW w:w="715"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Ñ³ï</w:t>
            </w:r>
          </w:p>
        </w:tc>
        <w:tc>
          <w:tcPr>
            <w:tcW w:w="829"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LatArm" w:hAnsi="Arial LatArm" w:cs="Arial"/>
                <w:color w:val="000000"/>
                <w:sz w:val="16"/>
                <w:szCs w:val="16"/>
              </w:rPr>
            </w:pPr>
            <w:r>
              <w:rPr>
                <w:rFonts w:ascii="Arial LatArm" w:hAnsi="Arial LatArm" w:cs="Arial"/>
                <w:color w:val="000000"/>
                <w:sz w:val="16"/>
                <w:szCs w:val="16"/>
              </w:rPr>
              <w:t>2</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15,89</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31,77</w:t>
            </w:r>
          </w:p>
        </w:tc>
      </w:tr>
      <w:tr w:rsidR="006704E8" w:rsidTr="006704E8">
        <w:trPr>
          <w:gridAfter w:val="1"/>
          <w:wAfter w:w="7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10</w:t>
            </w:r>
          </w:p>
        </w:tc>
        <w:tc>
          <w:tcPr>
            <w:tcW w:w="70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8-27</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¹Çï³ÑáñÇ å³ï»ñÇ ùëáõÏ³ÛÇÝ çñ³Ù»Ïáõë³óáõÙ µÇïáõÙáí    2 ³Ý·³Ù</w:t>
            </w:r>
          </w:p>
        </w:tc>
        <w:tc>
          <w:tcPr>
            <w:tcW w:w="715"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100Ù</w:t>
            </w:r>
            <w:r>
              <w:rPr>
                <w:rFonts w:ascii="Arial Armenian" w:hAnsi="Arial Armenian" w:cs="Arial"/>
                <w:color w:val="000000"/>
                <w:sz w:val="16"/>
                <w:szCs w:val="16"/>
                <w:vertAlign w:val="superscript"/>
              </w:rPr>
              <w:t>2</w:t>
            </w:r>
          </w:p>
        </w:tc>
        <w:tc>
          <w:tcPr>
            <w:tcW w:w="829"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0,10</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39,12</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3,91</w:t>
            </w:r>
          </w:p>
        </w:tc>
      </w:tr>
      <w:tr w:rsidR="006704E8" w:rsidTr="006704E8">
        <w:trPr>
          <w:gridAfter w:val="1"/>
          <w:wAfter w:w="7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11</w:t>
            </w:r>
          </w:p>
        </w:tc>
        <w:tc>
          <w:tcPr>
            <w:tcW w:w="7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22-118</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äáÉÇ¿ÃÇÉ»Ý³ÛÇÝ ËáÕáí³ÏÝ»ñÇ ï»Õ³¹ñáõÙ ÑáÕÇ Ù»çDN 75x5,6/12,5ÙÃÝ/ /÷áñÓ³ñÏáõÙáí/</w:t>
            </w:r>
          </w:p>
        </w:tc>
        <w:tc>
          <w:tcPr>
            <w:tcW w:w="715"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Ù</w:t>
            </w:r>
          </w:p>
        </w:tc>
        <w:tc>
          <w:tcPr>
            <w:tcW w:w="829"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280,0</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2,65</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742,27</w:t>
            </w:r>
          </w:p>
        </w:tc>
      </w:tr>
      <w:tr w:rsidR="006704E8" w:rsidTr="006704E8">
        <w:trPr>
          <w:gridAfter w:val="1"/>
          <w:wAfter w:w="72" w:type="dxa"/>
          <w:trHeight w:val="735"/>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12</w:t>
            </w:r>
          </w:p>
        </w:tc>
        <w:tc>
          <w:tcPr>
            <w:tcW w:w="7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22-118</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äáÉÇ¿ÃÇÉ»Ý³ÛÇÝ ËáÕáí³ÏÝ»ñÇ ï»Õ³¹ñáõÙ ÑáÕÇ Ù»ç DN75x4,5/10ÙÃÝ/ /÷áñÓ³ñÏáõÙáí/</w:t>
            </w:r>
          </w:p>
        </w:tc>
        <w:tc>
          <w:tcPr>
            <w:tcW w:w="715"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Ù</w:t>
            </w:r>
          </w:p>
        </w:tc>
        <w:tc>
          <w:tcPr>
            <w:tcW w:w="829"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1450,0</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1,91</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2768,21</w:t>
            </w:r>
          </w:p>
        </w:tc>
      </w:tr>
      <w:tr w:rsidR="006704E8" w:rsidTr="006704E8">
        <w:trPr>
          <w:gridAfter w:val="1"/>
          <w:wAfter w:w="72" w:type="dxa"/>
          <w:trHeight w:val="675"/>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13</w:t>
            </w:r>
          </w:p>
        </w:tc>
        <w:tc>
          <w:tcPr>
            <w:tcW w:w="7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sz w:val="16"/>
                <w:szCs w:val="16"/>
              </w:rPr>
            </w:pPr>
            <w:r>
              <w:rPr>
                <w:rFonts w:ascii="Arial Armenian" w:hAnsi="Arial Armenian" w:cs="Arial"/>
                <w:sz w:val="16"/>
                <w:szCs w:val="16"/>
              </w:rPr>
              <w:t>22-117</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sz w:val="16"/>
                <w:szCs w:val="16"/>
              </w:rPr>
            </w:pPr>
            <w:r>
              <w:rPr>
                <w:rFonts w:ascii="Arial Armenian" w:hAnsi="Arial Armenian" w:cs="Arial"/>
                <w:sz w:val="16"/>
                <w:szCs w:val="16"/>
              </w:rPr>
              <w:t>äáÉÇ¿ÃÇÉ»Ý³ÛÇÝ ËáÕáí³ÏÝ»ñÇ ï»Õ³¹ñáõÙ ÑáÕÇ Ù»ç DN25x2,3/16ÙÃÝ/ /÷áñÓ³ñÏáõÙáí/</w:t>
            </w:r>
          </w:p>
        </w:tc>
        <w:tc>
          <w:tcPr>
            <w:tcW w:w="715"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sz w:val="16"/>
                <w:szCs w:val="16"/>
              </w:rPr>
            </w:pPr>
            <w:r>
              <w:rPr>
                <w:rFonts w:ascii="Arial Armenian" w:hAnsi="Arial Armenian" w:cs="Arial"/>
                <w:sz w:val="16"/>
                <w:szCs w:val="16"/>
              </w:rPr>
              <w:t>Ù</w:t>
            </w:r>
          </w:p>
        </w:tc>
        <w:tc>
          <w:tcPr>
            <w:tcW w:w="829"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sz w:val="16"/>
                <w:szCs w:val="16"/>
              </w:rPr>
            </w:pPr>
            <w:r>
              <w:rPr>
                <w:rFonts w:ascii="Arial Armenian" w:hAnsi="Arial Armenian" w:cs="Arial"/>
                <w:sz w:val="16"/>
                <w:szCs w:val="16"/>
              </w:rPr>
              <w:t>10,0</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0,69</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6,91</w:t>
            </w:r>
          </w:p>
        </w:tc>
      </w:tr>
      <w:tr w:rsidR="006704E8" w:rsidTr="006704E8">
        <w:trPr>
          <w:gridAfter w:val="1"/>
          <w:wAfter w:w="7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14</w:t>
            </w:r>
          </w:p>
        </w:tc>
        <w:tc>
          <w:tcPr>
            <w:tcW w:w="70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sz w:val="16"/>
                <w:szCs w:val="16"/>
              </w:rPr>
            </w:pPr>
            <w:r>
              <w:rPr>
                <w:rFonts w:ascii="Arial Armenian" w:hAnsi="Arial Armenian" w:cs="Arial"/>
                <w:sz w:val="16"/>
                <w:szCs w:val="16"/>
              </w:rPr>
              <w:t>22-383</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sz w:val="16"/>
                <w:szCs w:val="16"/>
              </w:rPr>
            </w:pPr>
            <w:r>
              <w:rPr>
                <w:rFonts w:ascii="Arial Armenian" w:hAnsi="Arial Armenian" w:cs="Arial"/>
                <w:sz w:val="16"/>
                <w:szCs w:val="16"/>
              </w:rPr>
              <w:t xml:space="preserve">  ÷³Ï³Ý DN40ÙÙ </w:t>
            </w:r>
          </w:p>
        </w:tc>
        <w:tc>
          <w:tcPr>
            <w:tcW w:w="715"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sz w:val="16"/>
                <w:szCs w:val="16"/>
              </w:rPr>
            </w:pPr>
            <w:r>
              <w:rPr>
                <w:rFonts w:ascii="Arial Armenian" w:hAnsi="Arial Armenian" w:cs="Arial"/>
                <w:sz w:val="16"/>
                <w:szCs w:val="16"/>
              </w:rPr>
              <w:t>Ñ³ï</w:t>
            </w:r>
          </w:p>
        </w:tc>
        <w:tc>
          <w:tcPr>
            <w:tcW w:w="829"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sz w:val="16"/>
                <w:szCs w:val="16"/>
              </w:rPr>
            </w:pPr>
            <w:r>
              <w:rPr>
                <w:rFonts w:ascii="Arial Armenian" w:hAnsi="Arial Armenian" w:cs="Arial"/>
                <w:sz w:val="16"/>
                <w:szCs w:val="16"/>
              </w:rPr>
              <w:t>1</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7,76</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7,76</w:t>
            </w:r>
          </w:p>
        </w:tc>
      </w:tr>
      <w:tr w:rsidR="006704E8" w:rsidTr="006704E8">
        <w:trPr>
          <w:gridAfter w:val="1"/>
          <w:wAfter w:w="7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15</w:t>
            </w:r>
          </w:p>
        </w:tc>
        <w:tc>
          <w:tcPr>
            <w:tcW w:w="70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sz w:val="16"/>
                <w:szCs w:val="16"/>
              </w:rPr>
            </w:pPr>
            <w:r>
              <w:rPr>
                <w:rFonts w:ascii="Arial Armenian" w:hAnsi="Arial Armenian" w:cs="Arial"/>
                <w:sz w:val="16"/>
                <w:szCs w:val="16"/>
              </w:rPr>
              <w:t>22-383</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sz w:val="16"/>
                <w:szCs w:val="16"/>
              </w:rPr>
            </w:pPr>
            <w:r>
              <w:rPr>
                <w:rFonts w:ascii="Arial Armenian" w:hAnsi="Arial Armenian" w:cs="Arial"/>
                <w:sz w:val="16"/>
                <w:szCs w:val="16"/>
              </w:rPr>
              <w:t xml:space="preserve">  ÷³Ï³Ý DN25ÙÙ </w:t>
            </w:r>
          </w:p>
        </w:tc>
        <w:tc>
          <w:tcPr>
            <w:tcW w:w="715"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sz w:val="16"/>
                <w:szCs w:val="16"/>
              </w:rPr>
            </w:pPr>
            <w:r>
              <w:rPr>
                <w:rFonts w:ascii="Arial Armenian" w:hAnsi="Arial Armenian" w:cs="Arial"/>
                <w:sz w:val="16"/>
                <w:szCs w:val="16"/>
              </w:rPr>
              <w:t>Ñ³ï</w:t>
            </w:r>
          </w:p>
        </w:tc>
        <w:tc>
          <w:tcPr>
            <w:tcW w:w="829"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sz w:val="16"/>
                <w:szCs w:val="16"/>
              </w:rPr>
            </w:pPr>
            <w:r>
              <w:rPr>
                <w:rFonts w:ascii="Arial Armenian" w:hAnsi="Arial Armenian" w:cs="Arial"/>
                <w:sz w:val="16"/>
                <w:szCs w:val="16"/>
              </w:rPr>
              <w:t>1</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3,83</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3,83</w:t>
            </w:r>
          </w:p>
        </w:tc>
      </w:tr>
      <w:tr w:rsidR="006704E8" w:rsidTr="006704E8">
        <w:trPr>
          <w:gridAfter w:val="1"/>
          <w:wAfter w:w="7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lastRenderedPageBreak/>
              <w:t>16</w:t>
            </w:r>
          </w:p>
        </w:tc>
        <w:tc>
          <w:tcPr>
            <w:tcW w:w="70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22-436</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proofErr w:type="gramStart"/>
            <w:r>
              <w:rPr>
                <w:rFonts w:ascii="Arial Armenian" w:hAnsi="Arial Armenian" w:cs="Arial"/>
                <w:color w:val="000000"/>
                <w:sz w:val="16"/>
                <w:szCs w:val="16"/>
              </w:rPr>
              <w:t>DN75ÙÙ  ïñ³Ù</w:t>
            </w:r>
            <w:proofErr w:type="gramEnd"/>
            <w:r>
              <w:rPr>
                <w:rFonts w:ascii="Arial Armenian" w:hAnsi="Arial Armenian" w:cs="Arial"/>
                <w:color w:val="000000"/>
                <w:sz w:val="16"/>
                <w:szCs w:val="16"/>
              </w:rPr>
              <w:t>. åáÉÇ¿ÃÇÉ»Ý³ÛÇÝ Ïó³ßáõñÃÇ ï»Õ³¹ñáõÙ</w:t>
            </w:r>
          </w:p>
        </w:tc>
        <w:tc>
          <w:tcPr>
            <w:tcW w:w="715"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Ñ³ï</w:t>
            </w:r>
          </w:p>
        </w:tc>
        <w:tc>
          <w:tcPr>
            <w:tcW w:w="829"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2</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9,22</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18,45</w:t>
            </w:r>
          </w:p>
        </w:tc>
      </w:tr>
      <w:tr w:rsidR="006704E8" w:rsidTr="006704E8">
        <w:trPr>
          <w:gridAfter w:val="1"/>
          <w:wAfter w:w="7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17</w:t>
            </w:r>
          </w:p>
        </w:tc>
        <w:tc>
          <w:tcPr>
            <w:tcW w:w="70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22-436</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proofErr w:type="gramStart"/>
            <w:r>
              <w:rPr>
                <w:rFonts w:ascii="Arial Armenian" w:hAnsi="Arial Armenian" w:cs="Arial"/>
                <w:color w:val="000000"/>
                <w:sz w:val="16"/>
                <w:szCs w:val="16"/>
              </w:rPr>
              <w:t>DN40ÙÙ  ïñ³Ù</w:t>
            </w:r>
            <w:proofErr w:type="gramEnd"/>
            <w:r>
              <w:rPr>
                <w:rFonts w:ascii="Arial Armenian" w:hAnsi="Arial Armenian" w:cs="Arial"/>
                <w:color w:val="000000"/>
                <w:sz w:val="16"/>
                <w:szCs w:val="16"/>
              </w:rPr>
              <w:t>. åáÉÇ¿ÃÇÉ»Ý³ÛÇÝ Ïó³ßáõñÃÇ ï»Õ³¹ñáõÙ</w:t>
            </w:r>
          </w:p>
        </w:tc>
        <w:tc>
          <w:tcPr>
            <w:tcW w:w="715"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Ñ³ï</w:t>
            </w:r>
          </w:p>
        </w:tc>
        <w:tc>
          <w:tcPr>
            <w:tcW w:w="829"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2</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8,59</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17,17</w:t>
            </w:r>
          </w:p>
        </w:tc>
      </w:tr>
      <w:tr w:rsidR="006704E8" w:rsidTr="006704E8">
        <w:trPr>
          <w:gridAfter w:val="1"/>
          <w:wAfter w:w="7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18</w:t>
            </w:r>
          </w:p>
        </w:tc>
        <w:tc>
          <w:tcPr>
            <w:tcW w:w="70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22-365</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 xml:space="preserve"> åáÉÇ¿ÃÇÉ»Ý»  »é³µ³ßËÇãö75x40x75</w:t>
            </w:r>
          </w:p>
        </w:tc>
        <w:tc>
          <w:tcPr>
            <w:tcW w:w="715"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Ñ³ï</w:t>
            </w:r>
          </w:p>
        </w:tc>
        <w:tc>
          <w:tcPr>
            <w:tcW w:w="829"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1</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6,66</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6,66</w:t>
            </w:r>
          </w:p>
        </w:tc>
      </w:tr>
      <w:tr w:rsidR="006704E8" w:rsidTr="006704E8">
        <w:trPr>
          <w:gridAfter w:val="1"/>
          <w:wAfter w:w="7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19</w:t>
            </w:r>
          </w:p>
        </w:tc>
        <w:tc>
          <w:tcPr>
            <w:tcW w:w="70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22-365</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 xml:space="preserve"> åáÉÇ¿ÃÇÉ»Ý»  »é³µ³ßËÇãö75x25x75</w:t>
            </w:r>
          </w:p>
        </w:tc>
        <w:tc>
          <w:tcPr>
            <w:tcW w:w="715"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Ñ³ï</w:t>
            </w:r>
          </w:p>
        </w:tc>
        <w:tc>
          <w:tcPr>
            <w:tcW w:w="829"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1</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5,82</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5,82</w:t>
            </w:r>
          </w:p>
        </w:tc>
      </w:tr>
      <w:tr w:rsidR="006704E8" w:rsidTr="006704E8">
        <w:trPr>
          <w:gridAfter w:val="1"/>
          <w:wAfter w:w="7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20</w:t>
            </w:r>
          </w:p>
        </w:tc>
        <w:tc>
          <w:tcPr>
            <w:tcW w:w="70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22-365</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 xml:space="preserve"> åáÉÇ¿ÃÇÉ»Ý»  ³ñïáõÕáõÙDN75x75</w:t>
            </w:r>
          </w:p>
        </w:tc>
        <w:tc>
          <w:tcPr>
            <w:tcW w:w="715"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Ñ³ï</w:t>
            </w:r>
          </w:p>
        </w:tc>
        <w:tc>
          <w:tcPr>
            <w:tcW w:w="829"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22</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4,60</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101,15</w:t>
            </w:r>
          </w:p>
        </w:tc>
      </w:tr>
      <w:tr w:rsidR="006704E8" w:rsidTr="006704E8">
        <w:trPr>
          <w:gridAfter w:val="1"/>
          <w:wAfter w:w="7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21</w:t>
            </w:r>
          </w:p>
        </w:tc>
        <w:tc>
          <w:tcPr>
            <w:tcW w:w="70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sz w:val="16"/>
                <w:szCs w:val="16"/>
              </w:rPr>
            </w:pPr>
            <w:r>
              <w:rPr>
                <w:rFonts w:ascii="Arial Armenian" w:hAnsi="Arial Armenian" w:cs="Arial"/>
                <w:sz w:val="16"/>
                <w:szCs w:val="16"/>
              </w:rPr>
              <w:t>22-383</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sz w:val="16"/>
                <w:szCs w:val="16"/>
              </w:rPr>
            </w:pPr>
            <w:r>
              <w:rPr>
                <w:rFonts w:ascii="Arial Armenian" w:hAnsi="Arial Armenian" w:cs="Arial"/>
                <w:sz w:val="16"/>
                <w:szCs w:val="16"/>
              </w:rPr>
              <w:t xml:space="preserve">û¹³Ñ»éÇ ï»Õ³¹ñáõÙ DN40ÙÙ </w:t>
            </w:r>
          </w:p>
        </w:tc>
        <w:tc>
          <w:tcPr>
            <w:tcW w:w="715"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sz w:val="16"/>
                <w:szCs w:val="16"/>
              </w:rPr>
            </w:pPr>
            <w:r>
              <w:rPr>
                <w:rFonts w:ascii="Arial Armenian" w:hAnsi="Arial Armenian" w:cs="Arial"/>
                <w:sz w:val="16"/>
                <w:szCs w:val="16"/>
              </w:rPr>
              <w:t>Ñ³ï</w:t>
            </w:r>
          </w:p>
        </w:tc>
        <w:tc>
          <w:tcPr>
            <w:tcW w:w="829"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sz w:val="16"/>
                <w:szCs w:val="16"/>
              </w:rPr>
            </w:pPr>
            <w:r>
              <w:rPr>
                <w:rFonts w:ascii="Arial Armenian" w:hAnsi="Arial Armenian" w:cs="Arial"/>
                <w:sz w:val="16"/>
                <w:szCs w:val="16"/>
              </w:rPr>
              <w:t>1</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14,74</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14,74</w:t>
            </w:r>
          </w:p>
        </w:tc>
      </w:tr>
      <w:tr w:rsidR="006704E8" w:rsidTr="006704E8">
        <w:trPr>
          <w:gridAfter w:val="1"/>
          <w:wAfter w:w="7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22</w:t>
            </w:r>
          </w:p>
        </w:tc>
        <w:tc>
          <w:tcPr>
            <w:tcW w:w="700" w:type="dxa"/>
            <w:gridSpan w:val="2"/>
            <w:tcBorders>
              <w:top w:val="nil"/>
              <w:left w:val="nil"/>
              <w:bottom w:val="nil"/>
              <w:right w:val="nil"/>
            </w:tcBorders>
            <w:shd w:val="clear" w:color="auto" w:fill="auto"/>
            <w:vAlign w:val="center"/>
            <w:hideMark/>
          </w:tcPr>
          <w:p w:rsidR="006704E8" w:rsidRDefault="006704E8">
            <w:pPr>
              <w:jc w:val="center"/>
              <w:rPr>
                <w:rFonts w:ascii="Arial LatArm" w:hAnsi="Arial LatArm" w:cs="Arial"/>
                <w:color w:val="000000"/>
                <w:sz w:val="16"/>
                <w:szCs w:val="16"/>
              </w:rPr>
            </w:pPr>
            <w:r>
              <w:rPr>
                <w:rFonts w:ascii="Arial LatArm" w:hAnsi="Arial LatArm" w:cs="Arial"/>
                <w:color w:val="000000"/>
                <w:sz w:val="16"/>
                <w:szCs w:val="16"/>
              </w:rPr>
              <w:t>18-226</w:t>
            </w:r>
          </w:p>
        </w:tc>
        <w:tc>
          <w:tcPr>
            <w:tcW w:w="4420" w:type="dxa"/>
            <w:gridSpan w:val="2"/>
            <w:tcBorders>
              <w:top w:val="nil"/>
              <w:left w:val="single" w:sz="4" w:space="0" w:color="auto"/>
              <w:bottom w:val="single" w:sz="4" w:space="0" w:color="auto"/>
              <w:right w:val="single" w:sz="4" w:space="0" w:color="auto"/>
            </w:tcBorders>
            <w:shd w:val="clear" w:color="auto" w:fill="auto"/>
            <w:vAlign w:val="center"/>
            <w:hideMark/>
          </w:tcPr>
          <w:p w:rsidR="006704E8" w:rsidRDefault="006704E8">
            <w:pPr>
              <w:rPr>
                <w:rFonts w:ascii="Arial Armenian" w:hAnsi="Arial Armenian" w:cs="Arial"/>
                <w:sz w:val="16"/>
                <w:szCs w:val="16"/>
              </w:rPr>
            </w:pPr>
            <w:r>
              <w:rPr>
                <w:rFonts w:ascii="Arial Armenian" w:hAnsi="Arial Armenian" w:cs="Arial"/>
                <w:sz w:val="16"/>
                <w:szCs w:val="16"/>
              </w:rPr>
              <w:t xml:space="preserve">Ù³ÝáÙ»ïñÇ ï»Õ³¹ñáõÙ </w:t>
            </w:r>
          </w:p>
        </w:tc>
        <w:tc>
          <w:tcPr>
            <w:tcW w:w="715"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sz w:val="16"/>
                <w:szCs w:val="16"/>
              </w:rPr>
            </w:pPr>
            <w:r>
              <w:rPr>
                <w:rFonts w:ascii="Arial Armenian" w:hAnsi="Arial Armenian" w:cs="Arial"/>
                <w:sz w:val="16"/>
                <w:szCs w:val="16"/>
              </w:rPr>
              <w:t>Ñ³ï</w:t>
            </w:r>
          </w:p>
        </w:tc>
        <w:tc>
          <w:tcPr>
            <w:tcW w:w="829"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sz w:val="16"/>
                <w:szCs w:val="16"/>
              </w:rPr>
            </w:pPr>
            <w:r>
              <w:rPr>
                <w:rFonts w:ascii="Arial Armenian" w:hAnsi="Arial Armenian" w:cs="Arial"/>
                <w:sz w:val="16"/>
                <w:szCs w:val="16"/>
              </w:rPr>
              <w:t>1</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3,52</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3,52</w:t>
            </w:r>
          </w:p>
        </w:tc>
      </w:tr>
      <w:tr w:rsidR="006704E8" w:rsidTr="006704E8">
        <w:trPr>
          <w:gridAfter w:val="1"/>
          <w:wAfter w:w="7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23</w:t>
            </w:r>
          </w:p>
        </w:tc>
        <w:tc>
          <w:tcPr>
            <w:tcW w:w="700" w:type="dxa"/>
            <w:gridSpan w:val="2"/>
            <w:tcBorders>
              <w:top w:val="single" w:sz="4" w:space="0" w:color="auto"/>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22-314</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 xml:space="preserve"> ËáÕáí³ÏÝ»ñÇ ³Ëï³Ñ³ÝáõÙ</w:t>
            </w:r>
          </w:p>
        </w:tc>
        <w:tc>
          <w:tcPr>
            <w:tcW w:w="715"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ÏÙ</w:t>
            </w:r>
          </w:p>
        </w:tc>
        <w:tc>
          <w:tcPr>
            <w:tcW w:w="829"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1,74</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69,29</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120,56</w:t>
            </w:r>
          </w:p>
        </w:tc>
      </w:tr>
      <w:tr w:rsidR="006704E8" w:rsidTr="006704E8">
        <w:trPr>
          <w:gridAfter w:val="1"/>
          <w:wAfter w:w="7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24</w:t>
            </w:r>
          </w:p>
        </w:tc>
        <w:tc>
          <w:tcPr>
            <w:tcW w:w="70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 xml:space="preserve">1-1635 </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 xml:space="preserve"> µÝ³ÑáÕÇ Ñ»ïÉÇóù Ù»Ë³ÝÇ½Ùáí</w:t>
            </w:r>
          </w:p>
        </w:tc>
        <w:tc>
          <w:tcPr>
            <w:tcW w:w="715"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1000</w:t>
            </w:r>
            <w:r>
              <w:rPr>
                <w:rFonts w:ascii="Arial Armenian" w:hAnsi="Arial Armenian" w:cs="Arial"/>
                <w:color w:val="000000"/>
                <w:sz w:val="16"/>
                <w:szCs w:val="16"/>
              </w:rPr>
              <w:br/>
              <w:t>Ù</w:t>
            </w:r>
            <w:r>
              <w:rPr>
                <w:rFonts w:ascii="Arial Armenian" w:hAnsi="Arial Armenian" w:cs="Arial"/>
                <w:color w:val="000000"/>
                <w:sz w:val="16"/>
                <w:szCs w:val="16"/>
                <w:vertAlign w:val="superscript"/>
              </w:rPr>
              <w:t>3</w:t>
            </w:r>
          </w:p>
        </w:tc>
        <w:tc>
          <w:tcPr>
            <w:tcW w:w="829"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0,883</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91,20</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80,53</w:t>
            </w:r>
          </w:p>
        </w:tc>
      </w:tr>
      <w:tr w:rsidR="006704E8" w:rsidTr="006704E8">
        <w:trPr>
          <w:gridAfter w:val="1"/>
          <w:wAfter w:w="7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25</w:t>
            </w:r>
          </w:p>
        </w:tc>
        <w:tc>
          <w:tcPr>
            <w:tcW w:w="70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1-968</w:t>
            </w:r>
          </w:p>
        </w:tc>
        <w:tc>
          <w:tcPr>
            <w:tcW w:w="4420" w:type="dxa"/>
            <w:gridSpan w:val="2"/>
            <w:tcBorders>
              <w:top w:val="nil"/>
              <w:left w:val="nil"/>
              <w:bottom w:val="single" w:sz="4" w:space="0" w:color="auto"/>
              <w:right w:val="nil"/>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ÝáõÛÝÁ  Ó»éùáí</w:t>
            </w:r>
          </w:p>
        </w:tc>
        <w:tc>
          <w:tcPr>
            <w:tcW w:w="715"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Ù</w:t>
            </w:r>
            <w:r>
              <w:rPr>
                <w:rFonts w:ascii="Arial Armenian" w:hAnsi="Arial Armenian" w:cs="Arial"/>
                <w:color w:val="000000"/>
                <w:sz w:val="16"/>
                <w:szCs w:val="16"/>
                <w:vertAlign w:val="superscript"/>
              </w:rPr>
              <w:t>3</w:t>
            </w:r>
          </w:p>
        </w:tc>
        <w:tc>
          <w:tcPr>
            <w:tcW w:w="829" w:type="dxa"/>
            <w:gridSpan w:val="2"/>
            <w:tcBorders>
              <w:top w:val="nil"/>
              <w:left w:val="nil"/>
              <w:bottom w:val="single" w:sz="4" w:space="0" w:color="auto"/>
              <w:right w:val="single" w:sz="4" w:space="0" w:color="auto"/>
            </w:tcBorders>
            <w:shd w:val="clear" w:color="000000" w:fill="FFFFFF"/>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74,0</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1,06</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78,69</w:t>
            </w:r>
          </w:p>
        </w:tc>
      </w:tr>
      <w:tr w:rsidR="006704E8" w:rsidTr="006704E8">
        <w:trPr>
          <w:gridAfter w:val="1"/>
          <w:wAfter w:w="7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26</w:t>
            </w:r>
          </w:p>
        </w:tc>
        <w:tc>
          <w:tcPr>
            <w:tcW w:w="70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1-968</w:t>
            </w:r>
          </w:p>
        </w:tc>
        <w:tc>
          <w:tcPr>
            <w:tcW w:w="4420" w:type="dxa"/>
            <w:gridSpan w:val="2"/>
            <w:tcBorders>
              <w:top w:val="nil"/>
              <w:left w:val="nil"/>
              <w:bottom w:val="single" w:sz="4" w:space="0" w:color="auto"/>
              <w:right w:val="nil"/>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³í»Éáñ¹ µÝ³ÑáÕÇ ÷éáõÙ ï»ÕáõÙ  Ó»éùáí</w:t>
            </w:r>
          </w:p>
        </w:tc>
        <w:tc>
          <w:tcPr>
            <w:tcW w:w="715"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Ù</w:t>
            </w:r>
            <w:r>
              <w:rPr>
                <w:rFonts w:ascii="Arial Armenian" w:hAnsi="Arial Armenian" w:cs="Arial"/>
                <w:color w:val="000000"/>
                <w:sz w:val="16"/>
                <w:szCs w:val="16"/>
                <w:vertAlign w:val="superscript"/>
              </w:rPr>
              <w:t>3</w:t>
            </w:r>
          </w:p>
        </w:tc>
        <w:tc>
          <w:tcPr>
            <w:tcW w:w="829" w:type="dxa"/>
            <w:gridSpan w:val="2"/>
            <w:tcBorders>
              <w:top w:val="nil"/>
              <w:left w:val="nil"/>
              <w:bottom w:val="single" w:sz="4" w:space="0" w:color="auto"/>
              <w:right w:val="single" w:sz="4" w:space="0" w:color="auto"/>
            </w:tcBorders>
            <w:shd w:val="clear" w:color="000000" w:fill="FFFFFF"/>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11,0</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1,06</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11,70</w:t>
            </w:r>
          </w:p>
        </w:tc>
      </w:tr>
      <w:tr w:rsidR="006704E8" w:rsidTr="006704E8">
        <w:trPr>
          <w:gridAfter w:val="1"/>
          <w:wAfter w:w="72" w:type="dxa"/>
          <w:trHeight w:val="45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rPr>
                <w:rFonts w:ascii="Arial LatArm" w:hAnsi="Arial LatArm" w:cs="Arial"/>
                <w:color w:val="000000"/>
                <w:sz w:val="20"/>
                <w:szCs w:val="20"/>
              </w:rPr>
            </w:pPr>
            <w:r>
              <w:rPr>
                <w:rFonts w:ascii="Arial LatArm" w:hAnsi="Arial LatArm" w:cs="Arial"/>
                <w:color w:val="000000"/>
                <w:sz w:val="20"/>
                <w:szCs w:val="20"/>
              </w:rPr>
              <w:t> </w:t>
            </w:r>
          </w:p>
        </w:tc>
        <w:tc>
          <w:tcPr>
            <w:tcW w:w="700" w:type="dxa"/>
            <w:gridSpan w:val="2"/>
            <w:tcBorders>
              <w:top w:val="nil"/>
              <w:left w:val="nil"/>
              <w:bottom w:val="nil"/>
              <w:right w:val="nil"/>
            </w:tcBorders>
            <w:shd w:val="clear" w:color="auto" w:fill="auto"/>
            <w:vAlign w:val="center"/>
            <w:hideMark/>
          </w:tcPr>
          <w:p w:rsidR="006704E8" w:rsidRDefault="006704E8">
            <w:pPr>
              <w:rPr>
                <w:rFonts w:ascii="Arial LatArm" w:hAnsi="Arial LatArm" w:cs="Arial"/>
                <w:color w:val="000000"/>
                <w:sz w:val="20"/>
                <w:szCs w:val="20"/>
              </w:rPr>
            </w:pPr>
          </w:p>
        </w:tc>
        <w:tc>
          <w:tcPr>
            <w:tcW w:w="4420" w:type="dxa"/>
            <w:gridSpan w:val="2"/>
            <w:tcBorders>
              <w:top w:val="nil"/>
              <w:left w:val="nil"/>
              <w:bottom w:val="nil"/>
              <w:right w:val="nil"/>
            </w:tcBorders>
            <w:shd w:val="clear" w:color="auto" w:fill="auto"/>
            <w:vAlign w:val="center"/>
            <w:hideMark/>
          </w:tcPr>
          <w:p w:rsidR="006704E8" w:rsidRDefault="006704E8">
            <w:pPr>
              <w:jc w:val="center"/>
              <w:rPr>
                <w:rFonts w:ascii="Arial Armenian" w:hAnsi="Arial Armenian" w:cs="Arial"/>
                <w:b/>
                <w:bCs/>
                <w:i/>
                <w:iCs/>
                <w:color w:val="000000"/>
                <w:sz w:val="16"/>
                <w:szCs w:val="16"/>
                <w:u w:val="single"/>
              </w:rPr>
            </w:pPr>
            <w:r>
              <w:rPr>
                <w:rFonts w:ascii="Arial Armenian" w:hAnsi="Arial Armenian" w:cs="Arial"/>
                <w:b/>
                <w:bCs/>
                <w:i/>
                <w:iCs/>
                <w:color w:val="000000"/>
                <w:sz w:val="16"/>
                <w:szCs w:val="16"/>
                <w:u w:val="single"/>
              </w:rPr>
              <w:t>²ÕµÛáõñ³Ï³å</w:t>
            </w:r>
          </w:p>
        </w:tc>
        <w:tc>
          <w:tcPr>
            <w:tcW w:w="154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b/>
                <w:bCs/>
                <w:i/>
                <w:iCs/>
                <w:color w:val="000000"/>
                <w:sz w:val="16"/>
                <w:szCs w:val="16"/>
              </w:rPr>
            </w:pPr>
            <w:r>
              <w:rPr>
                <w:rFonts w:ascii="Arial Armenian" w:hAnsi="Arial Armenian" w:cs="Arial"/>
                <w:b/>
                <w:bCs/>
                <w:i/>
                <w:iCs/>
                <w:color w:val="000000"/>
                <w:sz w:val="16"/>
                <w:szCs w:val="16"/>
              </w:rPr>
              <w:t> </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 </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 </w:t>
            </w:r>
          </w:p>
        </w:tc>
      </w:tr>
      <w:tr w:rsidR="006704E8" w:rsidTr="006704E8">
        <w:trPr>
          <w:gridAfter w:val="1"/>
          <w:wAfter w:w="7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1</w:t>
            </w:r>
          </w:p>
        </w:tc>
        <w:tc>
          <w:tcPr>
            <w:tcW w:w="700" w:type="dxa"/>
            <w:gridSpan w:val="2"/>
            <w:tcBorders>
              <w:top w:val="single" w:sz="4" w:space="0" w:color="auto"/>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1-1587</w:t>
            </w:r>
          </w:p>
        </w:tc>
        <w:tc>
          <w:tcPr>
            <w:tcW w:w="4420" w:type="dxa"/>
            <w:gridSpan w:val="2"/>
            <w:tcBorders>
              <w:top w:val="single" w:sz="4" w:space="0" w:color="auto"/>
              <w:left w:val="nil"/>
              <w:bottom w:val="single" w:sz="4" w:space="0" w:color="auto"/>
              <w:right w:val="nil"/>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3 -ñ¹ Ï³ñ·Ç µÝ³ÑáÕÇ Ùß³ÏáõÙ ¿ùëÏ³í³ïáñáí</w:t>
            </w:r>
          </w:p>
        </w:tc>
        <w:tc>
          <w:tcPr>
            <w:tcW w:w="715" w:type="dxa"/>
            <w:gridSpan w:val="2"/>
            <w:tcBorders>
              <w:top w:val="nil"/>
              <w:left w:val="single" w:sz="4" w:space="0" w:color="auto"/>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1000Ù</w:t>
            </w:r>
            <w:r>
              <w:rPr>
                <w:rFonts w:ascii="Arial Armenian" w:hAnsi="Arial Armenian" w:cs="Arial"/>
                <w:color w:val="000000"/>
                <w:sz w:val="16"/>
                <w:szCs w:val="16"/>
                <w:vertAlign w:val="superscript"/>
              </w:rPr>
              <w:t>3</w:t>
            </w:r>
          </w:p>
        </w:tc>
        <w:tc>
          <w:tcPr>
            <w:tcW w:w="829"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0,007</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574,48</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4,02</w:t>
            </w:r>
          </w:p>
        </w:tc>
      </w:tr>
      <w:tr w:rsidR="006704E8" w:rsidTr="006704E8">
        <w:trPr>
          <w:gridAfter w:val="1"/>
          <w:wAfter w:w="7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2</w:t>
            </w:r>
          </w:p>
        </w:tc>
        <w:tc>
          <w:tcPr>
            <w:tcW w:w="70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1-961</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3-ñ¹ Ï³ñ·Ç µÝ³ÑáÕÇ ù³Ý¹áõÙ Ó»éùáí</w:t>
            </w:r>
          </w:p>
        </w:tc>
        <w:tc>
          <w:tcPr>
            <w:tcW w:w="715"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Ù</w:t>
            </w:r>
            <w:r>
              <w:rPr>
                <w:rFonts w:ascii="Arial Armenian" w:hAnsi="Arial Armenian" w:cs="Arial"/>
                <w:color w:val="000000"/>
                <w:sz w:val="16"/>
                <w:szCs w:val="16"/>
                <w:vertAlign w:val="superscript"/>
              </w:rPr>
              <w:t>3</w:t>
            </w:r>
          </w:p>
        </w:tc>
        <w:tc>
          <w:tcPr>
            <w:tcW w:w="829"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0,70</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2,55</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1,78</w:t>
            </w:r>
          </w:p>
        </w:tc>
      </w:tr>
      <w:tr w:rsidR="006704E8" w:rsidTr="006704E8">
        <w:trPr>
          <w:gridAfter w:val="1"/>
          <w:wAfter w:w="7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3</w:t>
            </w:r>
          </w:p>
        </w:tc>
        <w:tc>
          <w:tcPr>
            <w:tcW w:w="70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1-968</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µÝ³ÑáÕÇ  Ñ»ïÉÇóù Ó»éùáí</w:t>
            </w:r>
          </w:p>
        </w:tc>
        <w:tc>
          <w:tcPr>
            <w:tcW w:w="715"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Ù</w:t>
            </w:r>
            <w:r>
              <w:rPr>
                <w:rFonts w:ascii="Arial Armenian" w:hAnsi="Arial Armenian" w:cs="Arial"/>
                <w:color w:val="000000"/>
                <w:sz w:val="16"/>
                <w:szCs w:val="16"/>
                <w:vertAlign w:val="superscript"/>
              </w:rPr>
              <w:t>3</w:t>
            </w:r>
          </w:p>
        </w:tc>
        <w:tc>
          <w:tcPr>
            <w:tcW w:w="829" w:type="dxa"/>
            <w:gridSpan w:val="2"/>
            <w:tcBorders>
              <w:top w:val="nil"/>
              <w:left w:val="nil"/>
              <w:bottom w:val="single" w:sz="4" w:space="0" w:color="auto"/>
              <w:right w:val="single" w:sz="4" w:space="0" w:color="auto"/>
            </w:tcBorders>
            <w:shd w:val="clear" w:color="000000" w:fill="FFFFFF"/>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3,0</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1,06</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3,19</w:t>
            </w:r>
          </w:p>
        </w:tc>
      </w:tr>
      <w:tr w:rsidR="006704E8" w:rsidTr="006704E8">
        <w:trPr>
          <w:gridAfter w:val="1"/>
          <w:wAfter w:w="7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4</w:t>
            </w:r>
          </w:p>
        </w:tc>
        <w:tc>
          <w:tcPr>
            <w:tcW w:w="70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1-968</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³í»Éáñ¹ µÝ³ÑáÕÇ ÷éáõÙ ï»ÕáõÙ  Ó»éùáí</w:t>
            </w:r>
          </w:p>
        </w:tc>
        <w:tc>
          <w:tcPr>
            <w:tcW w:w="715"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Ù</w:t>
            </w:r>
            <w:r>
              <w:rPr>
                <w:rFonts w:ascii="Arial Armenian" w:hAnsi="Arial Armenian" w:cs="Arial"/>
                <w:color w:val="000000"/>
                <w:sz w:val="16"/>
                <w:szCs w:val="16"/>
                <w:vertAlign w:val="superscript"/>
              </w:rPr>
              <w:t>3</w:t>
            </w:r>
          </w:p>
        </w:tc>
        <w:tc>
          <w:tcPr>
            <w:tcW w:w="829" w:type="dxa"/>
            <w:gridSpan w:val="2"/>
            <w:tcBorders>
              <w:top w:val="nil"/>
              <w:left w:val="nil"/>
              <w:bottom w:val="single" w:sz="4" w:space="0" w:color="auto"/>
              <w:right w:val="single" w:sz="4" w:space="0" w:color="auto"/>
            </w:tcBorders>
            <w:shd w:val="clear" w:color="000000" w:fill="FFFFFF"/>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4,7</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1,06</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5,00</w:t>
            </w:r>
          </w:p>
        </w:tc>
      </w:tr>
      <w:tr w:rsidR="006704E8" w:rsidTr="006704E8">
        <w:trPr>
          <w:gridAfter w:val="1"/>
          <w:wAfter w:w="7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5</w:t>
            </w:r>
          </w:p>
        </w:tc>
        <w:tc>
          <w:tcPr>
            <w:tcW w:w="70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ßáõÏ³</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 xml:space="preserve">äáÕå.ËáÕáí³Ï ö18x2ÙÙ  </w:t>
            </w:r>
          </w:p>
        </w:tc>
        <w:tc>
          <w:tcPr>
            <w:tcW w:w="715"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Ù</w:t>
            </w:r>
          </w:p>
        </w:tc>
        <w:tc>
          <w:tcPr>
            <w:tcW w:w="829"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0,6</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0,71</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0,43</w:t>
            </w:r>
          </w:p>
        </w:tc>
      </w:tr>
      <w:tr w:rsidR="006704E8" w:rsidTr="006704E8">
        <w:trPr>
          <w:gridAfter w:val="1"/>
          <w:wAfter w:w="7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6</w:t>
            </w:r>
          </w:p>
        </w:tc>
        <w:tc>
          <w:tcPr>
            <w:tcW w:w="70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ßáõÏ³</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 xml:space="preserve">åáÕå³ï» ËáÕáí³Ï³Ïïáñ »ñÏÏáÕÙ³ÝÇ ³ñï³ùÇÝ å³ñáõñ³Ïáí ö57ÙÙ  </w:t>
            </w:r>
          </w:p>
        </w:tc>
        <w:tc>
          <w:tcPr>
            <w:tcW w:w="715"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Ù</w:t>
            </w:r>
          </w:p>
        </w:tc>
        <w:tc>
          <w:tcPr>
            <w:tcW w:w="829"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2,0</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3,22</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6,45</w:t>
            </w:r>
          </w:p>
        </w:tc>
      </w:tr>
      <w:tr w:rsidR="006704E8" w:rsidTr="006704E8">
        <w:trPr>
          <w:gridAfter w:val="1"/>
          <w:wAfter w:w="7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7</w:t>
            </w:r>
          </w:p>
        </w:tc>
        <w:tc>
          <w:tcPr>
            <w:tcW w:w="70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ßáõÏ³</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 xml:space="preserve">åáÕå³ï».ËáÕáí³Ï  ö57ÙÙ </w:t>
            </w:r>
          </w:p>
        </w:tc>
        <w:tc>
          <w:tcPr>
            <w:tcW w:w="715"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Ù</w:t>
            </w:r>
          </w:p>
        </w:tc>
        <w:tc>
          <w:tcPr>
            <w:tcW w:w="829"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1,4</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3,22</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4,51</w:t>
            </w:r>
          </w:p>
        </w:tc>
      </w:tr>
      <w:tr w:rsidR="006704E8" w:rsidTr="006704E8">
        <w:trPr>
          <w:gridAfter w:val="1"/>
          <w:wAfter w:w="7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8</w:t>
            </w:r>
          </w:p>
        </w:tc>
        <w:tc>
          <w:tcPr>
            <w:tcW w:w="7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22-119</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äáÉÇ¿ÃÇÉ»Ý³ÛÇÝ Í³ÏáïÏ»Ý  ËáÕáí³Ï  d=160</w:t>
            </w:r>
          </w:p>
        </w:tc>
        <w:tc>
          <w:tcPr>
            <w:tcW w:w="715"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Ù</w:t>
            </w:r>
          </w:p>
        </w:tc>
        <w:tc>
          <w:tcPr>
            <w:tcW w:w="829"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0,92</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12,33</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11,34</w:t>
            </w:r>
          </w:p>
        </w:tc>
      </w:tr>
      <w:tr w:rsidR="006704E8" w:rsidTr="006704E8">
        <w:trPr>
          <w:gridAfter w:val="1"/>
          <w:wAfter w:w="7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9</w:t>
            </w:r>
          </w:p>
        </w:tc>
        <w:tc>
          <w:tcPr>
            <w:tcW w:w="70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22-384</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 xml:space="preserve"> ·Ý¹³ÛÇÝ  ÷³Ï³Ý ö50ÙÙ </w:t>
            </w:r>
          </w:p>
        </w:tc>
        <w:tc>
          <w:tcPr>
            <w:tcW w:w="715"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Ñ³ï</w:t>
            </w:r>
          </w:p>
        </w:tc>
        <w:tc>
          <w:tcPr>
            <w:tcW w:w="829"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1</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10,10</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10,10</w:t>
            </w:r>
          </w:p>
        </w:tc>
      </w:tr>
      <w:tr w:rsidR="006704E8" w:rsidTr="006704E8">
        <w:trPr>
          <w:gridAfter w:val="1"/>
          <w:wAfter w:w="7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10</w:t>
            </w:r>
          </w:p>
        </w:tc>
        <w:tc>
          <w:tcPr>
            <w:tcW w:w="70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22-366</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 xml:space="preserve">Ïó³ßáõñÃ  ö50ÙÙ </w:t>
            </w:r>
          </w:p>
        </w:tc>
        <w:tc>
          <w:tcPr>
            <w:tcW w:w="715"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Ñ³ï</w:t>
            </w:r>
          </w:p>
        </w:tc>
        <w:tc>
          <w:tcPr>
            <w:tcW w:w="829"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2</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3,96</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7,93</w:t>
            </w:r>
          </w:p>
        </w:tc>
      </w:tr>
      <w:tr w:rsidR="006704E8" w:rsidTr="006704E8">
        <w:trPr>
          <w:gridAfter w:val="1"/>
          <w:wAfter w:w="7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11</w:t>
            </w:r>
          </w:p>
        </w:tc>
        <w:tc>
          <w:tcPr>
            <w:tcW w:w="7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22-117</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äáÉÇ¿ÃÇÉ»Ý³ÛÇÝ Ëó³÷³ÏÇã DN160</w:t>
            </w:r>
          </w:p>
        </w:tc>
        <w:tc>
          <w:tcPr>
            <w:tcW w:w="715"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Ñ³ï</w:t>
            </w:r>
          </w:p>
        </w:tc>
        <w:tc>
          <w:tcPr>
            <w:tcW w:w="829"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2</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1,09</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2,19</w:t>
            </w:r>
          </w:p>
        </w:tc>
      </w:tr>
      <w:tr w:rsidR="006704E8" w:rsidTr="006704E8">
        <w:trPr>
          <w:gridAfter w:val="1"/>
          <w:wAfter w:w="7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12</w:t>
            </w:r>
          </w:p>
        </w:tc>
        <w:tc>
          <w:tcPr>
            <w:tcW w:w="70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ßáõÏ³</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 xml:space="preserve">äáÕå.³ÝÏÛáõÝ³Ï L63x5   </w:t>
            </w:r>
          </w:p>
        </w:tc>
        <w:tc>
          <w:tcPr>
            <w:tcW w:w="715"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Ù</w:t>
            </w:r>
          </w:p>
        </w:tc>
        <w:tc>
          <w:tcPr>
            <w:tcW w:w="829"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2,8</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2,86</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8,01</w:t>
            </w:r>
          </w:p>
        </w:tc>
      </w:tr>
      <w:tr w:rsidR="006704E8" w:rsidTr="006704E8">
        <w:trPr>
          <w:gridAfter w:val="1"/>
          <w:wAfter w:w="7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13</w:t>
            </w:r>
          </w:p>
        </w:tc>
        <w:tc>
          <w:tcPr>
            <w:tcW w:w="70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 xml:space="preserve">                     22-366</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 xml:space="preserve">                                                                                                                          åáÉÇ¿ÃÇÉ»Ý» ³ÝóáõÙ DN50/32</w:t>
            </w:r>
          </w:p>
        </w:tc>
        <w:tc>
          <w:tcPr>
            <w:tcW w:w="715"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Ñ³ï</w:t>
            </w:r>
          </w:p>
        </w:tc>
        <w:tc>
          <w:tcPr>
            <w:tcW w:w="829"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2</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3,49</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6,98</w:t>
            </w:r>
          </w:p>
        </w:tc>
      </w:tr>
      <w:tr w:rsidR="006704E8" w:rsidTr="006704E8">
        <w:trPr>
          <w:gridAfter w:val="1"/>
          <w:wAfter w:w="7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lastRenderedPageBreak/>
              <w:t>14</w:t>
            </w:r>
          </w:p>
        </w:tc>
        <w:tc>
          <w:tcPr>
            <w:tcW w:w="70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ßáõÏ³</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 xml:space="preserve">äáÕå.³ÝÏÛáõÝ³Ï L45x4 </w:t>
            </w:r>
          </w:p>
        </w:tc>
        <w:tc>
          <w:tcPr>
            <w:tcW w:w="715"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Ù</w:t>
            </w:r>
          </w:p>
        </w:tc>
        <w:tc>
          <w:tcPr>
            <w:tcW w:w="829"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2,735</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1,69</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4,63</w:t>
            </w:r>
          </w:p>
        </w:tc>
      </w:tr>
      <w:tr w:rsidR="006704E8" w:rsidTr="006704E8">
        <w:trPr>
          <w:gridAfter w:val="1"/>
          <w:wAfter w:w="7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15</w:t>
            </w:r>
          </w:p>
        </w:tc>
        <w:tc>
          <w:tcPr>
            <w:tcW w:w="70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ßáõÏ³</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 xml:space="preserve">äáÕå.Ã»ñÃ 2 </w:t>
            </w:r>
            <w:proofErr w:type="gramStart"/>
            <w:r>
              <w:rPr>
                <w:rFonts w:ascii="Arial Armenian" w:hAnsi="Arial Armenian" w:cs="Arial"/>
                <w:color w:val="000000"/>
                <w:sz w:val="16"/>
                <w:szCs w:val="16"/>
              </w:rPr>
              <w:t>ÙÙ  Ñ³ëï</w:t>
            </w:r>
            <w:proofErr w:type="gramEnd"/>
            <w:r>
              <w:rPr>
                <w:rFonts w:ascii="Arial Armenian" w:hAnsi="Arial Armenian" w:cs="Arial"/>
                <w:color w:val="000000"/>
                <w:sz w:val="16"/>
                <w:szCs w:val="16"/>
              </w:rPr>
              <w:t>.</w:t>
            </w:r>
          </w:p>
        </w:tc>
        <w:tc>
          <w:tcPr>
            <w:tcW w:w="715"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Ï·</w:t>
            </w:r>
          </w:p>
        </w:tc>
        <w:tc>
          <w:tcPr>
            <w:tcW w:w="829"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11,85</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0,62</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7,33</w:t>
            </w:r>
          </w:p>
        </w:tc>
      </w:tr>
      <w:tr w:rsidR="006704E8" w:rsidTr="006704E8">
        <w:trPr>
          <w:gridAfter w:val="1"/>
          <w:wAfter w:w="7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16</w:t>
            </w:r>
          </w:p>
        </w:tc>
        <w:tc>
          <w:tcPr>
            <w:tcW w:w="70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ßáõÏ³</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 xml:space="preserve">äáÕå.³Ï³ÝçÇÏ </w:t>
            </w:r>
          </w:p>
        </w:tc>
        <w:tc>
          <w:tcPr>
            <w:tcW w:w="715"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Ñ³ï</w:t>
            </w:r>
          </w:p>
        </w:tc>
        <w:tc>
          <w:tcPr>
            <w:tcW w:w="829"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2</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1,59</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3,18</w:t>
            </w:r>
          </w:p>
        </w:tc>
      </w:tr>
      <w:tr w:rsidR="006704E8" w:rsidTr="006704E8">
        <w:trPr>
          <w:gridAfter w:val="1"/>
          <w:wAfter w:w="7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17</w:t>
            </w:r>
          </w:p>
        </w:tc>
        <w:tc>
          <w:tcPr>
            <w:tcW w:w="70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ßáõÏ³</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proofErr w:type="gramStart"/>
            <w:r>
              <w:rPr>
                <w:rFonts w:ascii="Arial Armenian" w:hAnsi="Arial Armenian" w:cs="Arial"/>
                <w:color w:val="000000"/>
                <w:sz w:val="16"/>
                <w:szCs w:val="16"/>
              </w:rPr>
              <w:t>äáÕå</w:t>
            </w:r>
            <w:proofErr w:type="gramEnd"/>
            <w:r>
              <w:rPr>
                <w:rFonts w:ascii="Arial Armenian" w:hAnsi="Arial Armenian" w:cs="Arial"/>
                <w:color w:val="000000"/>
                <w:sz w:val="16"/>
                <w:szCs w:val="16"/>
              </w:rPr>
              <w:t>. µéÝ³Ï</w:t>
            </w:r>
          </w:p>
        </w:tc>
        <w:tc>
          <w:tcPr>
            <w:tcW w:w="715"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Ñ³ï</w:t>
            </w:r>
          </w:p>
        </w:tc>
        <w:tc>
          <w:tcPr>
            <w:tcW w:w="829"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1</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0,79</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0,79</w:t>
            </w:r>
          </w:p>
        </w:tc>
      </w:tr>
      <w:tr w:rsidR="006704E8" w:rsidTr="006704E8">
        <w:trPr>
          <w:gridAfter w:val="1"/>
          <w:wAfter w:w="72" w:type="dxa"/>
          <w:trHeight w:val="495"/>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18</w:t>
            </w:r>
          </w:p>
        </w:tc>
        <w:tc>
          <w:tcPr>
            <w:tcW w:w="70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ßáõÏ³</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 xml:space="preserve">ÍËÝÇ  </w:t>
            </w:r>
          </w:p>
        </w:tc>
        <w:tc>
          <w:tcPr>
            <w:tcW w:w="715"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Ñ³ï</w:t>
            </w:r>
          </w:p>
        </w:tc>
        <w:tc>
          <w:tcPr>
            <w:tcW w:w="829"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2</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0,79</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1,59</w:t>
            </w:r>
          </w:p>
        </w:tc>
      </w:tr>
      <w:tr w:rsidR="006704E8" w:rsidTr="006704E8">
        <w:trPr>
          <w:gridAfter w:val="1"/>
          <w:wAfter w:w="7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19</w:t>
            </w:r>
          </w:p>
        </w:tc>
        <w:tc>
          <w:tcPr>
            <w:tcW w:w="70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ßáõÏ³</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Ï³ËáíÇ ÷³Ï³Ý</w:t>
            </w:r>
          </w:p>
        </w:tc>
        <w:tc>
          <w:tcPr>
            <w:tcW w:w="715"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Ñ³ï</w:t>
            </w:r>
          </w:p>
        </w:tc>
        <w:tc>
          <w:tcPr>
            <w:tcW w:w="829"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1</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3,97</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3,97</w:t>
            </w:r>
          </w:p>
        </w:tc>
      </w:tr>
      <w:tr w:rsidR="006704E8" w:rsidTr="006704E8">
        <w:trPr>
          <w:gridAfter w:val="1"/>
          <w:wAfter w:w="7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20</w:t>
            </w:r>
          </w:p>
        </w:tc>
        <w:tc>
          <w:tcPr>
            <w:tcW w:w="70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ßáõÏ³</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 xml:space="preserve">äáÕå.Ã»ñÃ 4 </w:t>
            </w:r>
            <w:proofErr w:type="gramStart"/>
            <w:r>
              <w:rPr>
                <w:rFonts w:ascii="Arial Armenian" w:hAnsi="Arial Armenian" w:cs="Arial"/>
                <w:color w:val="000000"/>
                <w:sz w:val="16"/>
                <w:szCs w:val="16"/>
              </w:rPr>
              <w:t>ÙÙ  Ñ³ëï</w:t>
            </w:r>
            <w:proofErr w:type="gramEnd"/>
            <w:r>
              <w:rPr>
                <w:rFonts w:ascii="Arial Armenian" w:hAnsi="Arial Armenian" w:cs="Arial"/>
                <w:color w:val="000000"/>
                <w:sz w:val="16"/>
                <w:szCs w:val="16"/>
              </w:rPr>
              <w:t>.</w:t>
            </w:r>
          </w:p>
        </w:tc>
        <w:tc>
          <w:tcPr>
            <w:tcW w:w="715"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Ï·</w:t>
            </w:r>
          </w:p>
        </w:tc>
        <w:tc>
          <w:tcPr>
            <w:tcW w:w="829"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1,5</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0,62</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0,93</w:t>
            </w:r>
          </w:p>
        </w:tc>
      </w:tr>
      <w:tr w:rsidR="006704E8" w:rsidTr="006704E8">
        <w:trPr>
          <w:gridAfter w:val="1"/>
          <w:wAfter w:w="7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21</w:t>
            </w:r>
          </w:p>
        </w:tc>
        <w:tc>
          <w:tcPr>
            <w:tcW w:w="70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22-362</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 xml:space="preserve"> åáÕå³ï» Ó¨³íáñ Ù³ë»ñÇ ï»Õ³¹ñáõÙ</w:t>
            </w:r>
          </w:p>
        </w:tc>
        <w:tc>
          <w:tcPr>
            <w:tcW w:w="715"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ïÝ</w:t>
            </w:r>
          </w:p>
        </w:tc>
        <w:tc>
          <w:tcPr>
            <w:tcW w:w="829"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0,02</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1725,91</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34,52</w:t>
            </w:r>
          </w:p>
        </w:tc>
      </w:tr>
      <w:tr w:rsidR="006704E8" w:rsidTr="006704E8">
        <w:trPr>
          <w:gridAfter w:val="1"/>
          <w:wAfter w:w="7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22</w:t>
            </w:r>
          </w:p>
        </w:tc>
        <w:tc>
          <w:tcPr>
            <w:tcW w:w="70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11-11</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´»ïáÝ» Ý³Ë³å³ïñ³ë-ï³Ï³Ý  ß»ñï  B 15 Ù.µ.Ù.µ., W4, F150</w:t>
            </w:r>
          </w:p>
        </w:tc>
        <w:tc>
          <w:tcPr>
            <w:tcW w:w="715"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Ù</w:t>
            </w:r>
            <w:r>
              <w:rPr>
                <w:rFonts w:ascii="Arial Armenian" w:hAnsi="Arial Armenian" w:cs="Arial"/>
                <w:color w:val="000000"/>
                <w:sz w:val="16"/>
                <w:szCs w:val="16"/>
                <w:vertAlign w:val="superscript"/>
              </w:rPr>
              <w:t>3</w:t>
            </w:r>
          </w:p>
        </w:tc>
        <w:tc>
          <w:tcPr>
            <w:tcW w:w="829"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0,18</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81,54</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14,68</w:t>
            </w:r>
          </w:p>
        </w:tc>
      </w:tr>
      <w:tr w:rsidR="006704E8" w:rsidTr="006704E8">
        <w:trPr>
          <w:gridAfter w:val="1"/>
          <w:wAfter w:w="7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23</w:t>
            </w:r>
          </w:p>
        </w:tc>
        <w:tc>
          <w:tcPr>
            <w:tcW w:w="70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6-15</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µ»ïáÝ» Ñ³ï³Ï B 22.5 Ù.µ.,W6, F150</w:t>
            </w:r>
          </w:p>
        </w:tc>
        <w:tc>
          <w:tcPr>
            <w:tcW w:w="715"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Ù</w:t>
            </w:r>
            <w:r>
              <w:rPr>
                <w:rFonts w:ascii="Arial Armenian" w:hAnsi="Arial Armenian" w:cs="Arial"/>
                <w:color w:val="000000"/>
                <w:sz w:val="16"/>
                <w:szCs w:val="16"/>
                <w:vertAlign w:val="superscript"/>
              </w:rPr>
              <w:t>3</w:t>
            </w:r>
          </w:p>
        </w:tc>
        <w:tc>
          <w:tcPr>
            <w:tcW w:w="829"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0,12</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88,84</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10,66</w:t>
            </w:r>
          </w:p>
        </w:tc>
      </w:tr>
      <w:tr w:rsidR="006704E8" w:rsidTr="006704E8">
        <w:trPr>
          <w:gridAfter w:val="1"/>
          <w:wAfter w:w="7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24</w:t>
            </w:r>
          </w:p>
        </w:tc>
        <w:tc>
          <w:tcPr>
            <w:tcW w:w="70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6-128</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 xml:space="preserve"> å³ï»ñÇ  Ï³éáõóáõÙ B 22.5,    W6, F150</w:t>
            </w:r>
          </w:p>
        </w:tc>
        <w:tc>
          <w:tcPr>
            <w:tcW w:w="715"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Ù</w:t>
            </w:r>
            <w:r>
              <w:rPr>
                <w:rFonts w:ascii="Arial Armenian" w:hAnsi="Arial Armenian" w:cs="Arial"/>
                <w:color w:val="000000"/>
                <w:sz w:val="16"/>
                <w:szCs w:val="16"/>
                <w:vertAlign w:val="superscript"/>
              </w:rPr>
              <w:t>3</w:t>
            </w:r>
          </w:p>
        </w:tc>
        <w:tc>
          <w:tcPr>
            <w:tcW w:w="829"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1,15</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117,48</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135,11</w:t>
            </w:r>
          </w:p>
        </w:tc>
      </w:tr>
      <w:tr w:rsidR="006704E8" w:rsidTr="006704E8">
        <w:trPr>
          <w:gridAfter w:val="1"/>
          <w:wAfter w:w="72" w:type="dxa"/>
          <w:trHeight w:val="42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25</w:t>
            </w:r>
          </w:p>
        </w:tc>
        <w:tc>
          <w:tcPr>
            <w:tcW w:w="70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8-28.</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 xml:space="preserve">Î³í» ÷³Ï³ÝÇ ëï»ÕÍáõÙ </w:t>
            </w:r>
          </w:p>
        </w:tc>
        <w:tc>
          <w:tcPr>
            <w:tcW w:w="715"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Ù</w:t>
            </w:r>
            <w:r>
              <w:rPr>
                <w:rFonts w:ascii="Arial Armenian" w:hAnsi="Arial Armenian" w:cs="Arial"/>
                <w:color w:val="000000"/>
                <w:sz w:val="16"/>
                <w:szCs w:val="16"/>
                <w:vertAlign w:val="superscript"/>
              </w:rPr>
              <w:t>3</w:t>
            </w:r>
          </w:p>
        </w:tc>
        <w:tc>
          <w:tcPr>
            <w:tcW w:w="829"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0,1</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19,87</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1,99</w:t>
            </w:r>
          </w:p>
        </w:tc>
      </w:tr>
      <w:tr w:rsidR="006704E8" w:rsidTr="006704E8">
        <w:trPr>
          <w:gridAfter w:val="1"/>
          <w:wAfter w:w="72" w:type="dxa"/>
          <w:trHeight w:val="42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26</w:t>
            </w:r>
          </w:p>
        </w:tc>
        <w:tc>
          <w:tcPr>
            <w:tcW w:w="70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11-6</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·É³ù³ñÇ ß»ñï/15-40/ÙÙ Ñ=20ëÙ</w:t>
            </w:r>
          </w:p>
        </w:tc>
        <w:tc>
          <w:tcPr>
            <w:tcW w:w="715"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Ù</w:t>
            </w:r>
            <w:r>
              <w:rPr>
                <w:rFonts w:ascii="Arial Armenian" w:hAnsi="Arial Armenian" w:cs="Arial"/>
                <w:color w:val="000000"/>
                <w:sz w:val="16"/>
                <w:szCs w:val="16"/>
                <w:vertAlign w:val="superscript"/>
              </w:rPr>
              <w:t>3</w:t>
            </w:r>
          </w:p>
        </w:tc>
        <w:tc>
          <w:tcPr>
            <w:tcW w:w="829"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0,5</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14,88</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7,44</w:t>
            </w:r>
          </w:p>
        </w:tc>
      </w:tr>
      <w:tr w:rsidR="006704E8" w:rsidTr="006704E8">
        <w:trPr>
          <w:gridAfter w:val="1"/>
          <w:wAfter w:w="72" w:type="dxa"/>
          <w:trHeight w:val="42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27</w:t>
            </w:r>
          </w:p>
        </w:tc>
        <w:tc>
          <w:tcPr>
            <w:tcW w:w="70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11-5</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ÏáåÇ×Ç  ß»ñï/3-7/Ù  Ñ=15ëÙ</w:t>
            </w:r>
          </w:p>
        </w:tc>
        <w:tc>
          <w:tcPr>
            <w:tcW w:w="715"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Ù</w:t>
            </w:r>
            <w:r>
              <w:rPr>
                <w:rFonts w:ascii="Arial Armenian" w:hAnsi="Arial Armenian" w:cs="Arial"/>
                <w:color w:val="000000"/>
                <w:sz w:val="16"/>
                <w:szCs w:val="16"/>
                <w:vertAlign w:val="superscript"/>
              </w:rPr>
              <w:t>3</w:t>
            </w:r>
          </w:p>
        </w:tc>
        <w:tc>
          <w:tcPr>
            <w:tcW w:w="829"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0,4</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8,05</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3,22</w:t>
            </w:r>
          </w:p>
        </w:tc>
      </w:tr>
      <w:tr w:rsidR="006704E8" w:rsidTr="006704E8">
        <w:trPr>
          <w:gridAfter w:val="1"/>
          <w:wAfter w:w="72" w:type="dxa"/>
          <w:trHeight w:val="42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28</w:t>
            </w:r>
          </w:p>
        </w:tc>
        <w:tc>
          <w:tcPr>
            <w:tcW w:w="70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11-5</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³í³½Ç   ß»ñï/0.5-1/ÙÙ Ñ=10ëÙ</w:t>
            </w:r>
          </w:p>
        </w:tc>
        <w:tc>
          <w:tcPr>
            <w:tcW w:w="715"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Ù</w:t>
            </w:r>
            <w:r>
              <w:rPr>
                <w:rFonts w:ascii="Arial Armenian" w:hAnsi="Arial Armenian" w:cs="Arial"/>
                <w:color w:val="000000"/>
                <w:sz w:val="16"/>
                <w:szCs w:val="16"/>
                <w:vertAlign w:val="superscript"/>
              </w:rPr>
              <w:t>3</w:t>
            </w:r>
          </w:p>
        </w:tc>
        <w:tc>
          <w:tcPr>
            <w:tcW w:w="829"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0,25</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7,81</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1,95</w:t>
            </w:r>
          </w:p>
        </w:tc>
      </w:tr>
      <w:tr w:rsidR="006704E8" w:rsidTr="006704E8">
        <w:trPr>
          <w:gridAfter w:val="1"/>
          <w:wAfter w:w="72" w:type="dxa"/>
          <w:trHeight w:val="42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29</w:t>
            </w:r>
          </w:p>
        </w:tc>
        <w:tc>
          <w:tcPr>
            <w:tcW w:w="70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ßáõÏ³</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åáÉÇ¿ÃÇÉ»Ý³ÛÇÝ Ã³Õ³ÝÃ 0.5ÙÙ</w:t>
            </w:r>
          </w:p>
        </w:tc>
        <w:tc>
          <w:tcPr>
            <w:tcW w:w="715"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Ù</w:t>
            </w:r>
            <w:r>
              <w:rPr>
                <w:rFonts w:ascii="Arial Armenian" w:hAnsi="Arial Armenian" w:cs="Arial"/>
                <w:color w:val="000000"/>
                <w:sz w:val="16"/>
                <w:szCs w:val="16"/>
                <w:vertAlign w:val="superscript"/>
              </w:rPr>
              <w:t>2</w:t>
            </w:r>
          </w:p>
        </w:tc>
        <w:tc>
          <w:tcPr>
            <w:tcW w:w="829"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2,5</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0,48</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1,19</w:t>
            </w:r>
          </w:p>
        </w:tc>
      </w:tr>
      <w:tr w:rsidR="006704E8" w:rsidTr="006704E8">
        <w:trPr>
          <w:gridAfter w:val="1"/>
          <w:wAfter w:w="72" w:type="dxa"/>
          <w:trHeight w:val="42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30</w:t>
            </w:r>
          </w:p>
        </w:tc>
        <w:tc>
          <w:tcPr>
            <w:tcW w:w="70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ßáõÏ³</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 xml:space="preserve">¹Ç³ýñ³·Ù³ </w:t>
            </w:r>
          </w:p>
        </w:tc>
        <w:tc>
          <w:tcPr>
            <w:tcW w:w="715"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Ï·</w:t>
            </w:r>
          </w:p>
        </w:tc>
        <w:tc>
          <w:tcPr>
            <w:tcW w:w="829"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2</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0,64</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1,27</w:t>
            </w:r>
          </w:p>
        </w:tc>
      </w:tr>
      <w:tr w:rsidR="006704E8" w:rsidTr="006704E8">
        <w:trPr>
          <w:gridAfter w:val="1"/>
          <w:wAfter w:w="72" w:type="dxa"/>
          <w:trHeight w:val="42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31</w:t>
            </w:r>
          </w:p>
        </w:tc>
        <w:tc>
          <w:tcPr>
            <w:tcW w:w="70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ßáõÏ³</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Ë³Ùáõï³ÛÇÝ  ³ÝóáõÙ ö160-ö50</w:t>
            </w:r>
          </w:p>
        </w:tc>
        <w:tc>
          <w:tcPr>
            <w:tcW w:w="715"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Ñ³ï</w:t>
            </w:r>
          </w:p>
        </w:tc>
        <w:tc>
          <w:tcPr>
            <w:tcW w:w="829"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1</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2,86</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2,86</w:t>
            </w:r>
          </w:p>
        </w:tc>
      </w:tr>
      <w:tr w:rsidR="006704E8" w:rsidTr="006704E8">
        <w:trPr>
          <w:gridAfter w:val="1"/>
          <w:wAfter w:w="72" w:type="dxa"/>
          <w:trHeight w:val="42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32</w:t>
            </w:r>
          </w:p>
        </w:tc>
        <w:tc>
          <w:tcPr>
            <w:tcW w:w="70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ßáõÏ³</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³ÝóáõÙ   ö50xde50</w:t>
            </w:r>
          </w:p>
        </w:tc>
        <w:tc>
          <w:tcPr>
            <w:tcW w:w="715"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Ñ³ï</w:t>
            </w:r>
          </w:p>
        </w:tc>
        <w:tc>
          <w:tcPr>
            <w:tcW w:w="829"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2</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1,91</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3,81</w:t>
            </w:r>
          </w:p>
        </w:tc>
      </w:tr>
      <w:tr w:rsidR="006704E8" w:rsidTr="006704E8">
        <w:trPr>
          <w:gridAfter w:val="1"/>
          <w:wAfter w:w="7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33</w:t>
            </w:r>
          </w:p>
        </w:tc>
        <w:tc>
          <w:tcPr>
            <w:tcW w:w="70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15-614</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Ù»ï³Õ³Ï³Ý ¿É»Ù»ÝïÝ»ñÇ  Ñ³Ï³Ïáéá½ÇáÝ Ý»ñÏáõÙ  2 ³Ý·³Ù</w:t>
            </w:r>
          </w:p>
        </w:tc>
        <w:tc>
          <w:tcPr>
            <w:tcW w:w="715"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6"/>
                <w:szCs w:val="16"/>
              </w:rPr>
            </w:pPr>
            <w:r>
              <w:rPr>
                <w:rFonts w:ascii="Arial LatArm" w:hAnsi="Arial LatArm" w:cs="Arial"/>
                <w:color w:val="000000"/>
                <w:sz w:val="16"/>
                <w:szCs w:val="16"/>
              </w:rPr>
              <w:t>100Ù</w:t>
            </w:r>
            <w:r>
              <w:rPr>
                <w:rFonts w:ascii="Arial LatArm" w:hAnsi="Arial LatArm" w:cs="Arial"/>
                <w:color w:val="000000"/>
                <w:sz w:val="16"/>
                <w:szCs w:val="16"/>
                <w:vertAlign w:val="superscript"/>
              </w:rPr>
              <w:t>2</w:t>
            </w:r>
          </w:p>
        </w:tc>
        <w:tc>
          <w:tcPr>
            <w:tcW w:w="829"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0,0303</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134,07</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4,06</w:t>
            </w:r>
          </w:p>
        </w:tc>
      </w:tr>
      <w:tr w:rsidR="006704E8" w:rsidTr="006704E8">
        <w:trPr>
          <w:gridAfter w:val="1"/>
          <w:wAfter w:w="72" w:type="dxa"/>
          <w:trHeight w:val="510"/>
        </w:trPr>
        <w:tc>
          <w:tcPr>
            <w:tcW w:w="476" w:type="dxa"/>
            <w:gridSpan w:val="2"/>
            <w:tcBorders>
              <w:top w:val="nil"/>
              <w:left w:val="single" w:sz="4" w:space="0" w:color="auto"/>
              <w:bottom w:val="single" w:sz="4" w:space="0" w:color="auto"/>
              <w:right w:val="single" w:sz="4" w:space="0" w:color="auto"/>
            </w:tcBorders>
            <w:shd w:val="clear" w:color="auto" w:fill="auto"/>
            <w:noWrap/>
            <w:vAlign w:val="bottom"/>
            <w:hideMark/>
          </w:tcPr>
          <w:p w:rsidR="006704E8" w:rsidRDefault="006704E8">
            <w:pPr>
              <w:rPr>
                <w:rFonts w:ascii="Arial Armenian" w:hAnsi="Arial Armenian" w:cs="Arial"/>
                <w:color w:val="000000"/>
                <w:sz w:val="20"/>
                <w:szCs w:val="20"/>
              </w:rPr>
            </w:pPr>
            <w:r>
              <w:rPr>
                <w:rFonts w:ascii="Arial Armenian" w:hAnsi="Arial Armenian" w:cs="Arial"/>
                <w:color w:val="000000"/>
                <w:sz w:val="20"/>
                <w:szCs w:val="20"/>
              </w:rPr>
              <w:t> </w:t>
            </w:r>
          </w:p>
        </w:tc>
        <w:tc>
          <w:tcPr>
            <w:tcW w:w="70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 </w:t>
            </w:r>
          </w:p>
        </w:tc>
        <w:tc>
          <w:tcPr>
            <w:tcW w:w="4420" w:type="dxa"/>
            <w:gridSpan w:val="2"/>
            <w:tcBorders>
              <w:top w:val="nil"/>
              <w:left w:val="nil"/>
              <w:bottom w:val="single" w:sz="4" w:space="0" w:color="auto"/>
              <w:right w:val="single" w:sz="4" w:space="0" w:color="auto"/>
            </w:tcBorders>
            <w:shd w:val="clear" w:color="000000" w:fill="FFFFFF"/>
            <w:vAlign w:val="center"/>
            <w:hideMark/>
          </w:tcPr>
          <w:p w:rsidR="006704E8" w:rsidRDefault="006704E8">
            <w:pPr>
              <w:jc w:val="right"/>
              <w:rPr>
                <w:rFonts w:ascii="Arial Armenian" w:hAnsi="Arial Armenian" w:cs="Arial"/>
                <w:b/>
                <w:bCs/>
                <w:i/>
                <w:iCs/>
                <w:color w:val="000000"/>
                <w:sz w:val="18"/>
                <w:szCs w:val="18"/>
              </w:rPr>
            </w:pPr>
            <w:r>
              <w:rPr>
                <w:rFonts w:ascii="Arial Armenian" w:hAnsi="Arial Armenian" w:cs="Arial"/>
                <w:b/>
                <w:bCs/>
                <w:i/>
                <w:iCs/>
                <w:color w:val="000000"/>
                <w:sz w:val="18"/>
                <w:szCs w:val="18"/>
              </w:rPr>
              <w:t>ÀÝ¹³Ù»ÝÁ</w:t>
            </w:r>
          </w:p>
        </w:tc>
        <w:tc>
          <w:tcPr>
            <w:tcW w:w="715"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8"/>
                <w:szCs w:val="18"/>
              </w:rPr>
            </w:pPr>
            <w:r>
              <w:rPr>
                <w:rFonts w:ascii="Arial Armenian" w:hAnsi="Arial Armenian" w:cs="Arial"/>
                <w:color w:val="000000"/>
                <w:sz w:val="18"/>
                <w:szCs w:val="18"/>
              </w:rPr>
              <w:t> </w:t>
            </w:r>
          </w:p>
        </w:tc>
        <w:tc>
          <w:tcPr>
            <w:tcW w:w="829"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8"/>
                <w:szCs w:val="18"/>
              </w:rPr>
            </w:pPr>
            <w:r>
              <w:rPr>
                <w:rFonts w:ascii="Arial Armenian" w:hAnsi="Arial Armenian" w:cs="Arial"/>
                <w:color w:val="000000"/>
                <w:sz w:val="18"/>
                <w:szCs w:val="18"/>
              </w:rPr>
              <w:t> </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rPr>
                <w:rFonts w:ascii="Arial Armenian" w:hAnsi="Arial Armenian" w:cs="Arial"/>
                <w:color w:val="000000"/>
                <w:sz w:val="20"/>
                <w:szCs w:val="20"/>
              </w:rPr>
            </w:pPr>
            <w:r>
              <w:rPr>
                <w:rFonts w:ascii="Arial Armenian" w:hAnsi="Arial Armenian" w:cs="Arial"/>
                <w:color w:val="000000"/>
                <w:sz w:val="20"/>
                <w:szCs w:val="20"/>
              </w:rPr>
              <w:t> </w:t>
            </w:r>
          </w:p>
        </w:tc>
        <w:tc>
          <w:tcPr>
            <w:tcW w:w="1300" w:type="dxa"/>
            <w:gridSpan w:val="2"/>
            <w:tcBorders>
              <w:top w:val="nil"/>
              <w:left w:val="nil"/>
              <w:bottom w:val="single" w:sz="4" w:space="0" w:color="auto"/>
              <w:right w:val="single" w:sz="4" w:space="0" w:color="auto"/>
            </w:tcBorders>
            <w:shd w:val="clear" w:color="000000" w:fill="FFFFFF"/>
            <w:noWrap/>
            <w:vAlign w:val="center"/>
            <w:hideMark/>
          </w:tcPr>
          <w:p w:rsidR="006704E8" w:rsidRDefault="006704E8">
            <w:pPr>
              <w:jc w:val="center"/>
              <w:rPr>
                <w:rFonts w:ascii="Arial Armenian" w:hAnsi="Arial Armenian" w:cs="Arial"/>
                <w:b/>
                <w:bCs/>
                <w:i/>
                <w:iCs/>
                <w:color w:val="000000"/>
                <w:sz w:val="18"/>
                <w:szCs w:val="18"/>
              </w:rPr>
            </w:pPr>
            <w:r>
              <w:rPr>
                <w:rFonts w:ascii="Arial Armenian" w:hAnsi="Arial Armenian" w:cs="Arial"/>
                <w:b/>
                <w:bCs/>
                <w:i/>
                <w:iCs/>
                <w:color w:val="000000"/>
                <w:sz w:val="18"/>
                <w:szCs w:val="18"/>
              </w:rPr>
              <w:t>5663,12</w:t>
            </w:r>
          </w:p>
        </w:tc>
      </w:tr>
      <w:tr w:rsidR="006704E8" w:rsidTr="006704E8">
        <w:trPr>
          <w:gridAfter w:val="1"/>
          <w:wAfter w:w="72" w:type="dxa"/>
          <w:trHeight w:val="405"/>
        </w:trPr>
        <w:tc>
          <w:tcPr>
            <w:tcW w:w="476" w:type="dxa"/>
            <w:gridSpan w:val="2"/>
            <w:tcBorders>
              <w:top w:val="nil"/>
              <w:left w:val="single" w:sz="4" w:space="0" w:color="auto"/>
              <w:bottom w:val="single" w:sz="4" w:space="0" w:color="auto"/>
              <w:right w:val="single" w:sz="4" w:space="0" w:color="auto"/>
            </w:tcBorders>
            <w:shd w:val="clear" w:color="auto" w:fill="auto"/>
            <w:noWrap/>
            <w:vAlign w:val="bottom"/>
            <w:hideMark/>
          </w:tcPr>
          <w:p w:rsidR="006704E8" w:rsidRDefault="006704E8">
            <w:pPr>
              <w:rPr>
                <w:rFonts w:ascii="Arial Armenian" w:hAnsi="Arial Armenian" w:cs="Arial"/>
                <w:color w:val="000000"/>
                <w:sz w:val="20"/>
                <w:szCs w:val="20"/>
              </w:rPr>
            </w:pPr>
            <w:r>
              <w:rPr>
                <w:rFonts w:ascii="Arial Armenian" w:hAnsi="Arial Armenian" w:cs="Arial"/>
                <w:color w:val="000000"/>
                <w:sz w:val="20"/>
                <w:szCs w:val="20"/>
              </w:rPr>
              <w:t> </w:t>
            </w:r>
          </w:p>
        </w:tc>
        <w:tc>
          <w:tcPr>
            <w:tcW w:w="70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 </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right"/>
              <w:rPr>
                <w:rFonts w:ascii="Arial LatArm" w:hAnsi="Arial LatArm" w:cs="Arial"/>
                <w:b/>
                <w:bCs/>
                <w:i/>
                <w:iCs/>
                <w:color w:val="000000"/>
                <w:sz w:val="20"/>
                <w:szCs w:val="20"/>
              </w:rPr>
            </w:pPr>
            <w:r>
              <w:rPr>
                <w:rFonts w:ascii="Arial LatArm" w:hAnsi="Arial LatArm" w:cs="Arial"/>
                <w:b/>
                <w:bCs/>
                <w:i/>
                <w:iCs/>
                <w:color w:val="000000"/>
                <w:sz w:val="20"/>
                <w:szCs w:val="20"/>
              </w:rPr>
              <w:t>²²Ð 20%</w:t>
            </w:r>
          </w:p>
        </w:tc>
        <w:tc>
          <w:tcPr>
            <w:tcW w:w="715"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8"/>
                <w:szCs w:val="18"/>
              </w:rPr>
            </w:pPr>
            <w:r>
              <w:rPr>
                <w:rFonts w:ascii="Arial Armenian" w:hAnsi="Arial Armenian" w:cs="Arial"/>
                <w:color w:val="000000"/>
                <w:sz w:val="18"/>
                <w:szCs w:val="18"/>
              </w:rPr>
              <w:t> </w:t>
            </w:r>
          </w:p>
        </w:tc>
        <w:tc>
          <w:tcPr>
            <w:tcW w:w="829"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8"/>
                <w:szCs w:val="18"/>
              </w:rPr>
            </w:pPr>
            <w:r>
              <w:rPr>
                <w:rFonts w:ascii="Arial Armenian" w:hAnsi="Arial Armenian" w:cs="Arial"/>
                <w:color w:val="000000"/>
                <w:sz w:val="18"/>
                <w:szCs w:val="18"/>
              </w:rPr>
              <w:t> </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rPr>
                <w:rFonts w:ascii="Arial Armenian" w:hAnsi="Arial Armenian" w:cs="Arial"/>
                <w:color w:val="FF0000"/>
                <w:sz w:val="20"/>
                <w:szCs w:val="20"/>
              </w:rPr>
            </w:pPr>
            <w:r>
              <w:rPr>
                <w:rFonts w:ascii="Arial Armenian" w:hAnsi="Arial Armenian" w:cs="Arial"/>
                <w:color w:val="FF0000"/>
                <w:sz w:val="20"/>
                <w:szCs w:val="20"/>
              </w:rPr>
              <w:t> </w:t>
            </w:r>
          </w:p>
        </w:tc>
        <w:tc>
          <w:tcPr>
            <w:tcW w:w="1300" w:type="dxa"/>
            <w:gridSpan w:val="2"/>
            <w:tcBorders>
              <w:top w:val="nil"/>
              <w:left w:val="nil"/>
              <w:bottom w:val="single" w:sz="4" w:space="0" w:color="auto"/>
              <w:right w:val="single" w:sz="4" w:space="0" w:color="auto"/>
            </w:tcBorders>
            <w:shd w:val="clear" w:color="000000" w:fill="FFFFFF"/>
            <w:noWrap/>
            <w:vAlign w:val="center"/>
            <w:hideMark/>
          </w:tcPr>
          <w:p w:rsidR="006704E8" w:rsidRDefault="006704E8">
            <w:pPr>
              <w:jc w:val="center"/>
              <w:rPr>
                <w:rFonts w:ascii="Arial Armenian" w:hAnsi="Arial Armenian" w:cs="Arial"/>
                <w:b/>
                <w:bCs/>
                <w:i/>
                <w:iCs/>
                <w:color w:val="000000"/>
                <w:sz w:val="18"/>
                <w:szCs w:val="18"/>
              </w:rPr>
            </w:pPr>
            <w:r>
              <w:rPr>
                <w:rFonts w:ascii="Arial Armenian" w:hAnsi="Arial Armenian" w:cs="Arial"/>
                <w:b/>
                <w:bCs/>
                <w:i/>
                <w:iCs/>
                <w:color w:val="000000"/>
                <w:sz w:val="18"/>
                <w:szCs w:val="18"/>
              </w:rPr>
              <w:t>1132,62</w:t>
            </w:r>
          </w:p>
        </w:tc>
      </w:tr>
      <w:tr w:rsidR="006704E8" w:rsidTr="006704E8">
        <w:trPr>
          <w:gridAfter w:val="1"/>
          <w:wAfter w:w="72" w:type="dxa"/>
          <w:trHeight w:val="510"/>
        </w:trPr>
        <w:tc>
          <w:tcPr>
            <w:tcW w:w="476" w:type="dxa"/>
            <w:gridSpan w:val="2"/>
            <w:tcBorders>
              <w:top w:val="nil"/>
              <w:left w:val="single" w:sz="4" w:space="0" w:color="auto"/>
              <w:bottom w:val="single" w:sz="4" w:space="0" w:color="auto"/>
              <w:right w:val="single" w:sz="4" w:space="0" w:color="auto"/>
            </w:tcBorders>
            <w:shd w:val="clear" w:color="auto" w:fill="auto"/>
            <w:noWrap/>
            <w:vAlign w:val="bottom"/>
            <w:hideMark/>
          </w:tcPr>
          <w:p w:rsidR="006704E8" w:rsidRDefault="006704E8">
            <w:pPr>
              <w:rPr>
                <w:rFonts w:ascii="Arial Armenian" w:hAnsi="Arial Armenian" w:cs="Arial"/>
                <w:color w:val="000000"/>
                <w:sz w:val="20"/>
                <w:szCs w:val="20"/>
              </w:rPr>
            </w:pPr>
            <w:r>
              <w:rPr>
                <w:rFonts w:ascii="Arial Armenian" w:hAnsi="Arial Armenian" w:cs="Arial"/>
                <w:color w:val="000000"/>
                <w:sz w:val="20"/>
                <w:szCs w:val="20"/>
              </w:rPr>
              <w:t> </w:t>
            </w:r>
          </w:p>
        </w:tc>
        <w:tc>
          <w:tcPr>
            <w:tcW w:w="70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 </w:t>
            </w:r>
          </w:p>
        </w:tc>
        <w:tc>
          <w:tcPr>
            <w:tcW w:w="4420" w:type="dxa"/>
            <w:gridSpan w:val="2"/>
            <w:tcBorders>
              <w:top w:val="nil"/>
              <w:left w:val="nil"/>
              <w:bottom w:val="single" w:sz="4" w:space="0" w:color="auto"/>
              <w:right w:val="single" w:sz="4" w:space="0" w:color="auto"/>
            </w:tcBorders>
            <w:shd w:val="clear" w:color="000000" w:fill="FFFFFF"/>
            <w:vAlign w:val="center"/>
            <w:hideMark/>
          </w:tcPr>
          <w:p w:rsidR="006704E8" w:rsidRDefault="006704E8">
            <w:pPr>
              <w:jc w:val="right"/>
              <w:rPr>
                <w:rFonts w:ascii="Arial Armenian" w:hAnsi="Arial Armenian" w:cs="Arial"/>
                <w:b/>
                <w:bCs/>
                <w:i/>
                <w:iCs/>
                <w:color w:val="000000"/>
                <w:sz w:val="18"/>
                <w:szCs w:val="18"/>
              </w:rPr>
            </w:pPr>
            <w:r>
              <w:rPr>
                <w:rFonts w:ascii="Arial Armenian" w:hAnsi="Arial Armenian" w:cs="Arial"/>
                <w:b/>
                <w:bCs/>
                <w:i/>
                <w:iCs/>
                <w:color w:val="000000"/>
                <w:sz w:val="18"/>
                <w:szCs w:val="18"/>
              </w:rPr>
              <w:t>ÀÝ¹³Ù»ÝÁ</w:t>
            </w:r>
          </w:p>
        </w:tc>
        <w:tc>
          <w:tcPr>
            <w:tcW w:w="715"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8"/>
                <w:szCs w:val="18"/>
              </w:rPr>
            </w:pPr>
            <w:r>
              <w:rPr>
                <w:rFonts w:ascii="Arial Armenian" w:hAnsi="Arial Armenian" w:cs="Arial"/>
                <w:color w:val="000000"/>
                <w:sz w:val="18"/>
                <w:szCs w:val="18"/>
              </w:rPr>
              <w:t> </w:t>
            </w:r>
          </w:p>
        </w:tc>
        <w:tc>
          <w:tcPr>
            <w:tcW w:w="829"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8"/>
                <w:szCs w:val="18"/>
              </w:rPr>
            </w:pPr>
            <w:r>
              <w:rPr>
                <w:rFonts w:ascii="Arial Armenian" w:hAnsi="Arial Armenian" w:cs="Arial"/>
                <w:color w:val="000000"/>
                <w:sz w:val="18"/>
                <w:szCs w:val="18"/>
              </w:rPr>
              <w:t> </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rPr>
                <w:rFonts w:ascii="Arial Armenian" w:hAnsi="Arial Armenian" w:cs="Arial"/>
                <w:color w:val="FF0000"/>
                <w:sz w:val="20"/>
                <w:szCs w:val="20"/>
              </w:rPr>
            </w:pPr>
            <w:r>
              <w:rPr>
                <w:rFonts w:ascii="Arial Armenian" w:hAnsi="Arial Armenian" w:cs="Arial"/>
                <w:color w:val="FF0000"/>
                <w:sz w:val="20"/>
                <w:szCs w:val="20"/>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6704E8" w:rsidRDefault="006704E8">
            <w:pPr>
              <w:jc w:val="center"/>
              <w:rPr>
                <w:rFonts w:ascii="Arial Armenian" w:hAnsi="Arial Armenian" w:cs="Arial"/>
                <w:b/>
                <w:bCs/>
                <w:i/>
                <w:iCs/>
                <w:color w:val="000000"/>
                <w:sz w:val="20"/>
                <w:szCs w:val="20"/>
              </w:rPr>
            </w:pPr>
            <w:r>
              <w:rPr>
                <w:rFonts w:ascii="Arial Armenian" w:hAnsi="Arial Armenian" w:cs="Arial"/>
                <w:b/>
                <w:bCs/>
                <w:i/>
                <w:iCs/>
                <w:color w:val="000000"/>
                <w:sz w:val="20"/>
                <w:szCs w:val="20"/>
              </w:rPr>
              <w:t>6795,75</w:t>
            </w:r>
          </w:p>
        </w:tc>
      </w:tr>
      <w:tr w:rsidR="006704E8" w:rsidTr="006704E8">
        <w:trPr>
          <w:gridAfter w:val="1"/>
          <w:wAfter w:w="72" w:type="dxa"/>
          <w:trHeight w:val="510"/>
        </w:trPr>
        <w:tc>
          <w:tcPr>
            <w:tcW w:w="476" w:type="dxa"/>
            <w:gridSpan w:val="2"/>
            <w:tcBorders>
              <w:top w:val="nil"/>
              <w:left w:val="nil"/>
              <w:bottom w:val="nil"/>
              <w:right w:val="nil"/>
            </w:tcBorders>
            <w:shd w:val="clear" w:color="auto" w:fill="auto"/>
            <w:noWrap/>
            <w:vAlign w:val="bottom"/>
            <w:hideMark/>
          </w:tcPr>
          <w:p w:rsidR="006704E8" w:rsidRDefault="006704E8">
            <w:pPr>
              <w:jc w:val="center"/>
              <w:rPr>
                <w:rFonts w:ascii="Arial Armenian" w:hAnsi="Arial Armenian" w:cs="Arial"/>
                <w:b/>
                <w:bCs/>
                <w:i/>
                <w:iCs/>
                <w:color w:val="000000"/>
                <w:sz w:val="20"/>
                <w:szCs w:val="20"/>
              </w:rPr>
            </w:pPr>
          </w:p>
        </w:tc>
        <w:tc>
          <w:tcPr>
            <w:tcW w:w="700" w:type="dxa"/>
            <w:gridSpan w:val="2"/>
            <w:tcBorders>
              <w:top w:val="nil"/>
              <w:left w:val="nil"/>
              <w:bottom w:val="nil"/>
              <w:right w:val="nil"/>
            </w:tcBorders>
            <w:shd w:val="clear" w:color="auto" w:fill="auto"/>
            <w:vAlign w:val="center"/>
            <w:hideMark/>
          </w:tcPr>
          <w:p w:rsidR="006704E8" w:rsidRDefault="006704E8">
            <w:pPr>
              <w:rPr>
                <w:sz w:val="20"/>
                <w:szCs w:val="20"/>
              </w:rPr>
            </w:pPr>
          </w:p>
        </w:tc>
        <w:tc>
          <w:tcPr>
            <w:tcW w:w="4420" w:type="dxa"/>
            <w:gridSpan w:val="2"/>
            <w:tcBorders>
              <w:top w:val="nil"/>
              <w:left w:val="nil"/>
              <w:bottom w:val="nil"/>
              <w:right w:val="nil"/>
            </w:tcBorders>
            <w:shd w:val="clear" w:color="000000" w:fill="FFFFFF"/>
            <w:vAlign w:val="center"/>
            <w:hideMark/>
          </w:tcPr>
          <w:p w:rsidR="006704E8" w:rsidRDefault="006704E8">
            <w:pPr>
              <w:jc w:val="right"/>
              <w:rPr>
                <w:rFonts w:ascii="Arial Armenian" w:hAnsi="Arial Armenian" w:cs="Arial"/>
                <w:b/>
                <w:bCs/>
                <w:i/>
                <w:iCs/>
                <w:color w:val="000000"/>
                <w:sz w:val="18"/>
                <w:szCs w:val="18"/>
              </w:rPr>
            </w:pPr>
            <w:r>
              <w:rPr>
                <w:rFonts w:ascii="Arial Armenian" w:hAnsi="Arial Armenian" w:cs="Arial"/>
                <w:b/>
                <w:bCs/>
                <w:i/>
                <w:iCs/>
                <w:color w:val="000000"/>
                <w:sz w:val="18"/>
                <w:szCs w:val="18"/>
              </w:rPr>
              <w:t> </w:t>
            </w:r>
          </w:p>
        </w:tc>
        <w:tc>
          <w:tcPr>
            <w:tcW w:w="715" w:type="dxa"/>
            <w:gridSpan w:val="2"/>
            <w:tcBorders>
              <w:top w:val="nil"/>
              <w:left w:val="nil"/>
              <w:bottom w:val="nil"/>
              <w:right w:val="nil"/>
            </w:tcBorders>
            <w:shd w:val="clear" w:color="auto" w:fill="auto"/>
            <w:vAlign w:val="center"/>
            <w:hideMark/>
          </w:tcPr>
          <w:p w:rsidR="006704E8" w:rsidRDefault="006704E8">
            <w:pPr>
              <w:jc w:val="right"/>
              <w:rPr>
                <w:rFonts w:ascii="Arial Armenian" w:hAnsi="Arial Armenian" w:cs="Arial"/>
                <w:b/>
                <w:bCs/>
                <w:i/>
                <w:iCs/>
                <w:color w:val="000000"/>
                <w:sz w:val="18"/>
                <w:szCs w:val="18"/>
              </w:rPr>
            </w:pPr>
          </w:p>
        </w:tc>
        <w:tc>
          <w:tcPr>
            <w:tcW w:w="829" w:type="dxa"/>
            <w:gridSpan w:val="2"/>
            <w:tcBorders>
              <w:top w:val="nil"/>
              <w:left w:val="nil"/>
              <w:bottom w:val="nil"/>
              <w:right w:val="nil"/>
            </w:tcBorders>
            <w:shd w:val="clear" w:color="auto" w:fill="auto"/>
            <w:vAlign w:val="center"/>
            <w:hideMark/>
          </w:tcPr>
          <w:p w:rsidR="006704E8" w:rsidRDefault="006704E8">
            <w:pPr>
              <w:jc w:val="center"/>
              <w:rPr>
                <w:sz w:val="20"/>
                <w:szCs w:val="20"/>
              </w:rPr>
            </w:pPr>
          </w:p>
        </w:tc>
        <w:tc>
          <w:tcPr>
            <w:tcW w:w="1000" w:type="dxa"/>
            <w:gridSpan w:val="2"/>
            <w:tcBorders>
              <w:top w:val="nil"/>
              <w:left w:val="nil"/>
              <w:bottom w:val="nil"/>
              <w:right w:val="nil"/>
            </w:tcBorders>
            <w:shd w:val="clear" w:color="auto" w:fill="auto"/>
            <w:noWrap/>
            <w:vAlign w:val="center"/>
            <w:hideMark/>
          </w:tcPr>
          <w:p w:rsidR="006704E8" w:rsidRDefault="006704E8">
            <w:pPr>
              <w:jc w:val="center"/>
              <w:rPr>
                <w:sz w:val="20"/>
                <w:szCs w:val="20"/>
              </w:rPr>
            </w:pPr>
          </w:p>
        </w:tc>
        <w:tc>
          <w:tcPr>
            <w:tcW w:w="1300" w:type="dxa"/>
            <w:gridSpan w:val="2"/>
            <w:tcBorders>
              <w:top w:val="nil"/>
              <w:left w:val="nil"/>
              <w:bottom w:val="nil"/>
              <w:right w:val="nil"/>
            </w:tcBorders>
            <w:shd w:val="clear" w:color="auto" w:fill="auto"/>
            <w:noWrap/>
            <w:vAlign w:val="bottom"/>
            <w:hideMark/>
          </w:tcPr>
          <w:p w:rsidR="006704E8" w:rsidRDefault="006704E8">
            <w:pPr>
              <w:rPr>
                <w:sz w:val="20"/>
                <w:szCs w:val="20"/>
              </w:rPr>
            </w:pPr>
          </w:p>
        </w:tc>
      </w:tr>
      <w:tr w:rsidR="006704E8" w:rsidTr="006704E8">
        <w:trPr>
          <w:gridBefore w:val="1"/>
          <w:wBefore w:w="12" w:type="dxa"/>
          <w:trHeight w:val="255"/>
        </w:trPr>
        <w:tc>
          <w:tcPr>
            <w:tcW w:w="476" w:type="dxa"/>
            <w:gridSpan w:val="2"/>
            <w:tcBorders>
              <w:top w:val="nil"/>
              <w:left w:val="nil"/>
              <w:bottom w:val="nil"/>
              <w:right w:val="nil"/>
            </w:tcBorders>
            <w:shd w:val="clear" w:color="auto" w:fill="auto"/>
            <w:noWrap/>
            <w:vAlign w:val="bottom"/>
            <w:hideMark/>
          </w:tcPr>
          <w:p w:rsidR="006704E8" w:rsidRDefault="006704E8">
            <w:pPr>
              <w:rPr>
                <w:sz w:val="20"/>
                <w:szCs w:val="20"/>
              </w:rPr>
            </w:pPr>
          </w:p>
        </w:tc>
        <w:tc>
          <w:tcPr>
            <w:tcW w:w="760" w:type="dxa"/>
            <w:gridSpan w:val="2"/>
            <w:tcBorders>
              <w:top w:val="nil"/>
              <w:left w:val="nil"/>
              <w:bottom w:val="nil"/>
              <w:right w:val="nil"/>
            </w:tcBorders>
            <w:shd w:val="clear" w:color="auto" w:fill="auto"/>
            <w:noWrap/>
            <w:vAlign w:val="bottom"/>
            <w:hideMark/>
          </w:tcPr>
          <w:p w:rsidR="006704E8" w:rsidRDefault="006704E8">
            <w:pPr>
              <w:rPr>
                <w:sz w:val="20"/>
                <w:szCs w:val="20"/>
              </w:rPr>
            </w:pPr>
          </w:p>
        </w:tc>
        <w:tc>
          <w:tcPr>
            <w:tcW w:w="4420" w:type="dxa"/>
            <w:gridSpan w:val="2"/>
            <w:tcBorders>
              <w:top w:val="nil"/>
              <w:left w:val="nil"/>
              <w:bottom w:val="nil"/>
              <w:right w:val="nil"/>
            </w:tcBorders>
            <w:shd w:val="clear" w:color="auto" w:fill="auto"/>
            <w:noWrap/>
            <w:vAlign w:val="bottom"/>
            <w:hideMark/>
          </w:tcPr>
          <w:p w:rsidR="006704E8" w:rsidRDefault="006704E8">
            <w:pPr>
              <w:rPr>
                <w:sz w:val="20"/>
                <w:szCs w:val="20"/>
              </w:rPr>
            </w:pPr>
          </w:p>
        </w:tc>
        <w:tc>
          <w:tcPr>
            <w:tcW w:w="715" w:type="dxa"/>
            <w:gridSpan w:val="2"/>
            <w:tcBorders>
              <w:top w:val="nil"/>
              <w:left w:val="nil"/>
              <w:bottom w:val="nil"/>
              <w:right w:val="nil"/>
            </w:tcBorders>
            <w:shd w:val="clear" w:color="auto" w:fill="auto"/>
            <w:noWrap/>
            <w:vAlign w:val="bottom"/>
            <w:hideMark/>
          </w:tcPr>
          <w:p w:rsidR="006704E8" w:rsidRDefault="006704E8">
            <w:pPr>
              <w:rPr>
                <w:sz w:val="20"/>
                <w:szCs w:val="20"/>
              </w:rPr>
            </w:pPr>
          </w:p>
        </w:tc>
        <w:tc>
          <w:tcPr>
            <w:tcW w:w="829" w:type="dxa"/>
            <w:gridSpan w:val="2"/>
            <w:tcBorders>
              <w:top w:val="nil"/>
              <w:left w:val="nil"/>
              <w:bottom w:val="nil"/>
              <w:right w:val="nil"/>
            </w:tcBorders>
            <w:shd w:val="clear" w:color="auto" w:fill="auto"/>
            <w:noWrap/>
            <w:vAlign w:val="bottom"/>
            <w:hideMark/>
          </w:tcPr>
          <w:p w:rsidR="006704E8" w:rsidRDefault="006704E8">
            <w:pPr>
              <w:rPr>
                <w:sz w:val="20"/>
                <w:szCs w:val="20"/>
              </w:rPr>
            </w:pPr>
          </w:p>
        </w:tc>
        <w:tc>
          <w:tcPr>
            <w:tcW w:w="1000" w:type="dxa"/>
            <w:gridSpan w:val="2"/>
            <w:tcBorders>
              <w:top w:val="nil"/>
              <w:left w:val="nil"/>
              <w:bottom w:val="nil"/>
              <w:right w:val="nil"/>
            </w:tcBorders>
            <w:shd w:val="clear" w:color="auto" w:fill="auto"/>
            <w:noWrap/>
            <w:vAlign w:val="bottom"/>
            <w:hideMark/>
          </w:tcPr>
          <w:p w:rsidR="006704E8" w:rsidRDefault="006704E8">
            <w:pPr>
              <w:rPr>
                <w:sz w:val="20"/>
                <w:szCs w:val="20"/>
              </w:rPr>
            </w:pPr>
          </w:p>
        </w:tc>
        <w:tc>
          <w:tcPr>
            <w:tcW w:w="1300" w:type="dxa"/>
            <w:gridSpan w:val="2"/>
            <w:tcBorders>
              <w:top w:val="nil"/>
              <w:left w:val="nil"/>
              <w:bottom w:val="nil"/>
              <w:right w:val="nil"/>
            </w:tcBorders>
            <w:shd w:val="clear" w:color="auto" w:fill="auto"/>
            <w:noWrap/>
            <w:vAlign w:val="bottom"/>
            <w:hideMark/>
          </w:tcPr>
          <w:p w:rsidR="006704E8" w:rsidRDefault="006704E8">
            <w:pPr>
              <w:rPr>
                <w:sz w:val="20"/>
                <w:szCs w:val="20"/>
              </w:rPr>
            </w:pPr>
          </w:p>
        </w:tc>
      </w:tr>
      <w:tr w:rsidR="006704E8" w:rsidTr="006704E8">
        <w:trPr>
          <w:gridBefore w:val="1"/>
          <w:wBefore w:w="12" w:type="dxa"/>
          <w:trHeight w:val="255"/>
        </w:trPr>
        <w:tc>
          <w:tcPr>
            <w:tcW w:w="476" w:type="dxa"/>
            <w:gridSpan w:val="2"/>
            <w:tcBorders>
              <w:top w:val="nil"/>
              <w:left w:val="nil"/>
              <w:bottom w:val="nil"/>
              <w:right w:val="nil"/>
            </w:tcBorders>
            <w:shd w:val="clear" w:color="auto" w:fill="auto"/>
            <w:noWrap/>
            <w:vAlign w:val="bottom"/>
            <w:hideMark/>
          </w:tcPr>
          <w:p w:rsidR="006704E8" w:rsidRDefault="006704E8">
            <w:pPr>
              <w:rPr>
                <w:sz w:val="20"/>
                <w:szCs w:val="20"/>
              </w:rPr>
            </w:pPr>
          </w:p>
        </w:tc>
        <w:tc>
          <w:tcPr>
            <w:tcW w:w="760" w:type="dxa"/>
            <w:gridSpan w:val="2"/>
            <w:tcBorders>
              <w:top w:val="nil"/>
              <w:left w:val="nil"/>
              <w:bottom w:val="nil"/>
              <w:right w:val="nil"/>
            </w:tcBorders>
            <w:shd w:val="clear" w:color="auto" w:fill="auto"/>
            <w:noWrap/>
            <w:vAlign w:val="bottom"/>
            <w:hideMark/>
          </w:tcPr>
          <w:p w:rsidR="006704E8" w:rsidRDefault="006704E8">
            <w:pPr>
              <w:rPr>
                <w:sz w:val="20"/>
                <w:szCs w:val="20"/>
              </w:rPr>
            </w:pPr>
          </w:p>
        </w:tc>
        <w:tc>
          <w:tcPr>
            <w:tcW w:w="4420" w:type="dxa"/>
            <w:gridSpan w:val="2"/>
            <w:tcBorders>
              <w:top w:val="nil"/>
              <w:left w:val="nil"/>
              <w:bottom w:val="nil"/>
              <w:right w:val="nil"/>
            </w:tcBorders>
            <w:shd w:val="clear" w:color="auto" w:fill="auto"/>
            <w:noWrap/>
            <w:vAlign w:val="bottom"/>
            <w:hideMark/>
          </w:tcPr>
          <w:p w:rsidR="006704E8" w:rsidRDefault="006704E8">
            <w:pPr>
              <w:rPr>
                <w:sz w:val="20"/>
                <w:szCs w:val="20"/>
              </w:rPr>
            </w:pPr>
          </w:p>
        </w:tc>
        <w:tc>
          <w:tcPr>
            <w:tcW w:w="715" w:type="dxa"/>
            <w:gridSpan w:val="2"/>
            <w:tcBorders>
              <w:top w:val="nil"/>
              <w:left w:val="nil"/>
              <w:bottom w:val="nil"/>
              <w:right w:val="nil"/>
            </w:tcBorders>
            <w:shd w:val="clear" w:color="auto" w:fill="auto"/>
            <w:noWrap/>
            <w:vAlign w:val="bottom"/>
            <w:hideMark/>
          </w:tcPr>
          <w:p w:rsidR="006704E8" w:rsidRDefault="006704E8">
            <w:pPr>
              <w:rPr>
                <w:sz w:val="20"/>
                <w:szCs w:val="20"/>
              </w:rPr>
            </w:pPr>
          </w:p>
        </w:tc>
        <w:tc>
          <w:tcPr>
            <w:tcW w:w="829" w:type="dxa"/>
            <w:gridSpan w:val="2"/>
            <w:tcBorders>
              <w:top w:val="nil"/>
              <w:left w:val="nil"/>
              <w:bottom w:val="nil"/>
              <w:right w:val="nil"/>
            </w:tcBorders>
            <w:shd w:val="clear" w:color="auto" w:fill="auto"/>
            <w:noWrap/>
            <w:vAlign w:val="bottom"/>
            <w:hideMark/>
          </w:tcPr>
          <w:p w:rsidR="006704E8" w:rsidRDefault="006704E8">
            <w:pPr>
              <w:rPr>
                <w:sz w:val="20"/>
                <w:szCs w:val="20"/>
              </w:rPr>
            </w:pPr>
          </w:p>
        </w:tc>
        <w:tc>
          <w:tcPr>
            <w:tcW w:w="1000" w:type="dxa"/>
            <w:gridSpan w:val="2"/>
            <w:tcBorders>
              <w:top w:val="nil"/>
              <w:left w:val="nil"/>
              <w:bottom w:val="nil"/>
              <w:right w:val="nil"/>
            </w:tcBorders>
            <w:shd w:val="clear" w:color="auto" w:fill="auto"/>
            <w:noWrap/>
            <w:vAlign w:val="bottom"/>
            <w:hideMark/>
          </w:tcPr>
          <w:p w:rsidR="006704E8" w:rsidRDefault="006704E8">
            <w:pPr>
              <w:rPr>
                <w:sz w:val="20"/>
                <w:szCs w:val="20"/>
              </w:rPr>
            </w:pPr>
          </w:p>
        </w:tc>
        <w:tc>
          <w:tcPr>
            <w:tcW w:w="1300" w:type="dxa"/>
            <w:gridSpan w:val="2"/>
            <w:tcBorders>
              <w:top w:val="nil"/>
              <w:left w:val="nil"/>
              <w:bottom w:val="nil"/>
              <w:right w:val="nil"/>
            </w:tcBorders>
            <w:shd w:val="clear" w:color="auto" w:fill="auto"/>
            <w:noWrap/>
            <w:vAlign w:val="bottom"/>
            <w:hideMark/>
          </w:tcPr>
          <w:p w:rsidR="006704E8" w:rsidRDefault="006704E8">
            <w:pPr>
              <w:rPr>
                <w:sz w:val="20"/>
                <w:szCs w:val="20"/>
              </w:rPr>
            </w:pPr>
          </w:p>
        </w:tc>
      </w:tr>
      <w:tr w:rsidR="006704E8" w:rsidTr="006704E8">
        <w:trPr>
          <w:gridBefore w:val="1"/>
          <w:wBefore w:w="12" w:type="dxa"/>
          <w:trHeight w:val="255"/>
        </w:trPr>
        <w:tc>
          <w:tcPr>
            <w:tcW w:w="476" w:type="dxa"/>
            <w:gridSpan w:val="2"/>
            <w:tcBorders>
              <w:top w:val="nil"/>
              <w:left w:val="nil"/>
              <w:bottom w:val="nil"/>
              <w:right w:val="nil"/>
            </w:tcBorders>
            <w:shd w:val="clear" w:color="auto" w:fill="auto"/>
            <w:noWrap/>
            <w:vAlign w:val="bottom"/>
            <w:hideMark/>
          </w:tcPr>
          <w:p w:rsidR="006704E8" w:rsidRDefault="006704E8">
            <w:pPr>
              <w:rPr>
                <w:sz w:val="20"/>
                <w:szCs w:val="20"/>
              </w:rPr>
            </w:pPr>
          </w:p>
        </w:tc>
        <w:tc>
          <w:tcPr>
            <w:tcW w:w="760" w:type="dxa"/>
            <w:gridSpan w:val="2"/>
            <w:tcBorders>
              <w:top w:val="nil"/>
              <w:left w:val="nil"/>
              <w:bottom w:val="nil"/>
              <w:right w:val="nil"/>
            </w:tcBorders>
            <w:shd w:val="clear" w:color="auto" w:fill="auto"/>
            <w:noWrap/>
            <w:vAlign w:val="bottom"/>
            <w:hideMark/>
          </w:tcPr>
          <w:p w:rsidR="006704E8" w:rsidRDefault="006704E8">
            <w:pPr>
              <w:rPr>
                <w:sz w:val="20"/>
                <w:szCs w:val="20"/>
              </w:rPr>
            </w:pPr>
          </w:p>
        </w:tc>
        <w:tc>
          <w:tcPr>
            <w:tcW w:w="4420" w:type="dxa"/>
            <w:gridSpan w:val="2"/>
            <w:tcBorders>
              <w:top w:val="nil"/>
              <w:left w:val="nil"/>
              <w:bottom w:val="nil"/>
              <w:right w:val="nil"/>
            </w:tcBorders>
            <w:shd w:val="clear" w:color="auto" w:fill="auto"/>
            <w:noWrap/>
            <w:vAlign w:val="bottom"/>
            <w:hideMark/>
          </w:tcPr>
          <w:p w:rsidR="006704E8" w:rsidRDefault="006704E8">
            <w:pPr>
              <w:rPr>
                <w:sz w:val="20"/>
                <w:szCs w:val="20"/>
              </w:rPr>
            </w:pPr>
          </w:p>
        </w:tc>
        <w:tc>
          <w:tcPr>
            <w:tcW w:w="715" w:type="dxa"/>
            <w:gridSpan w:val="2"/>
            <w:tcBorders>
              <w:top w:val="nil"/>
              <w:left w:val="nil"/>
              <w:bottom w:val="nil"/>
              <w:right w:val="nil"/>
            </w:tcBorders>
            <w:shd w:val="clear" w:color="auto" w:fill="auto"/>
            <w:noWrap/>
            <w:vAlign w:val="bottom"/>
            <w:hideMark/>
          </w:tcPr>
          <w:p w:rsidR="006704E8" w:rsidRDefault="006704E8">
            <w:pPr>
              <w:rPr>
                <w:sz w:val="20"/>
                <w:szCs w:val="20"/>
              </w:rPr>
            </w:pPr>
          </w:p>
        </w:tc>
        <w:tc>
          <w:tcPr>
            <w:tcW w:w="829" w:type="dxa"/>
            <w:gridSpan w:val="2"/>
            <w:tcBorders>
              <w:top w:val="nil"/>
              <w:left w:val="nil"/>
              <w:bottom w:val="nil"/>
              <w:right w:val="nil"/>
            </w:tcBorders>
            <w:shd w:val="clear" w:color="auto" w:fill="auto"/>
            <w:noWrap/>
            <w:vAlign w:val="bottom"/>
            <w:hideMark/>
          </w:tcPr>
          <w:p w:rsidR="006704E8" w:rsidRDefault="006704E8">
            <w:pPr>
              <w:rPr>
                <w:sz w:val="20"/>
                <w:szCs w:val="20"/>
              </w:rPr>
            </w:pPr>
          </w:p>
        </w:tc>
        <w:tc>
          <w:tcPr>
            <w:tcW w:w="1000" w:type="dxa"/>
            <w:gridSpan w:val="2"/>
            <w:tcBorders>
              <w:top w:val="nil"/>
              <w:left w:val="nil"/>
              <w:bottom w:val="nil"/>
              <w:right w:val="nil"/>
            </w:tcBorders>
            <w:shd w:val="clear" w:color="auto" w:fill="auto"/>
            <w:noWrap/>
            <w:vAlign w:val="bottom"/>
            <w:hideMark/>
          </w:tcPr>
          <w:p w:rsidR="006704E8" w:rsidRDefault="006704E8">
            <w:pPr>
              <w:rPr>
                <w:sz w:val="20"/>
                <w:szCs w:val="20"/>
              </w:rPr>
            </w:pPr>
          </w:p>
        </w:tc>
        <w:tc>
          <w:tcPr>
            <w:tcW w:w="1300" w:type="dxa"/>
            <w:gridSpan w:val="2"/>
            <w:tcBorders>
              <w:top w:val="nil"/>
              <w:left w:val="nil"/>
              <w:bottom w:val="nil"/>
              <w:right w:val="nil"/>
            </w:tcBorders>
            <w:shd w:val="clear" w:color="auto" w:fill="auto"/>
            <w:noWrap/>
            <w:vAlign w:val="bottom"/>
            <w:hideMark/>
          </w:tcPr>
          <w:p w:rsidR="006704E8" w:rsidRDefault="006704E8">
            <w:pPr>
              <w:rPr>
                <w:sz w:val="20"/>
                <w:szCs w:val="20"/>
              </w:rPr>
            </w:pPr>
          </w:p>
        </w:tc>
      </w:tr>
      <w:tr w:rsidR="006704E8" w:rsidTr="006704E8">
        <w:trPr>
          <w:gridBefore w:val="1"/>
          <w:wBefore w:w="12" w:type="dxa"/>
          <w:trHeight w:val="345"/>
        </w:trPr>
        <w:tc>
          <w:tcPr>
            <w:tcW w:w="476" w:type="dxa"/>
            <w:gridSpan w:val="2"/>
            <w:tcBorders>
              <w:top w:val="nil"/>
              <w:left w:val="nil"/>
              <w:bottom w:val="nil"/>
              <w:right w:val="nil"/>
            </w:tcBorders>
            <w:shd w:val="clear" w:color="auto" w:fill="auto"/>
            <w:noWrap/>
            <w:vAlign w:val="center"/>
            <w:hideMark/>
          </w:tcPr>
          <w:p w:rsidR="006704E8" w:rsidRDefault="006704E8">
            <w:pPr>
              <w:rPr>
                <w:sz w:val="20"/>
                <w:szCs w:val="20"/>
              </w:rPr>
            </w:pPr>
          </w:p>
        </w:tc>
        <w:tc>
          <w:tcPr>
            <w:tcW w:w="9024" w:type="dxa"/>
            <w:gridSpan w:val="12"/>
            <w:tcBorders>
              <w:top w:val="nil"/>
              <w:left w:val="nil"/>
              <w:bottom w:val="nil"/>
              <w:right w:val="nil"/>
            </w:tcBorders>
            <w:shd w:val="clear" w:color="auto" w:fill="auto"/>
            <w:noWrap/>
            <w:vAlign w:val="center"/>
            <w:hideMark/>
          </w:tcPr>
          <w:p w:rsidR="006704E8" w:rsidRDefault="006704E8">
            <w:pPr>
              <w:jc w:val="center"/>
              <w:rPr>
                <w:rFonts w:ascii="Arial LatArm" w:hAnsi="Arial LatArm" w:cs="Arial"/>
                <w:b/>
                <w:bCs/>
                <w:color w:val="000000"/>
              </w:rPr>
            </w:pPr>
            <w:r>
              <w:rPr>
                <w:rFonts w:ascii="Arial LatArm" w:hAnsi="Arial LatArm" w:cs="Arial"/>
                <w:b/>
                <w:bCs/>
                <w:color w:val="000000"/>
              </w:rPr>
              <w:t>Ì  ²  ì  ²  È  ²  Â  º  ð  Â  - Ü  ²  Ê  ²  Ð  ²  Þ  Æ  ì</w:t>
            </w:r>
          </w:p>
        </w:tc>
      </w:tr>
      <w:tr w:rsidR="006704E8" w:rsidTr="006704E8">
        <w:trPr>
          <w:gridBefore w:val="1"/>
          <w:wBefore w:w="12" w:type="dxa"/>
          <w:trHeight w:val="255"/>
        </w:trPr>
        <w:tc>
          <w:tcPr>
            <w:tcW w:w="476" w:type="dxa"/>
            <w:gridSpan w:val="2"/>
            <w:tcBorders>
              <w:top w:val="nil"/>
              <w:left w:val="nil"/>
              <w:bottom w:val="nil"/>
              <w:right w:val="nil"/>
            </w:tcBorders>
            <w:shd w:val="clear" w:color="000000" w:fill="FFFFFF"/>
            <w:noWrap/>
            <w:vAlign w:val="center"/>
            <w:hideMark/>
          </w:tcPr>
          <w:p w:rsidR="006704E8" w:rsidRDefault="006704E8">
            <w:pPr>
              <w:rPr>
                <w:rFonts w:ascii="Arial LatArm" w:hAnsi="Arial LatArm" w:cs="Arial"/>
                <w:color w:val="000000"/>
                <w:sz w:val="20"/>
                <w:szCs w:val="20"/>
              </w:rPr>
            </w:pPr>
            <w:r>
              <w:rPr>
                <w:rFonts w:ascii="Arial LatArm" w:hAnsi="Arial LatArm" w:cs="Arial"/>
                <w:color w:val="000000"/>
                <w:sz w:val="20"/>
                <w:szCs w:val="20"/>
              </w:rPr>
              <w:t> </w:t>
            </w:r>
          </w:p>
        </w:tc>
        <w:tc>
          <w:tcPr>
            <w:tcW w:w="760" w:type="dxa"/>
            <w:gridSpan w:val="2"/>
            <w:tcBorders>
              <w:top w:val="nil"/>
              <w:left w:val="nil"/>
              <w:bottom w:val="nil"/>
              <w:right w:val="nil"/>
            </w:tcBorders>
            <w:shd w:val="clear" w:color="auto" w:fill="auto"/>
            <w:vAlign w:val="center"/>
            <w:hideMark/>
          </w:tcPr>
          <w:p w:rsidR="006704E8" w:rsidRDefault="006704E8">
            <w:pPr>
              <w:rPr>
                <w:rFonts w:ascii="Arial LatArm" w:hAnsi="Arial LatArm" w:cs="Arial"/>
                <w:color w:val="000000"/>
                <w:sz w:val="20"/>
                <w:szCs w:val="20"/>
              </w:rPr>
            </w:pPr>
          </w:p>
        </w:tc>
        <w:tc>
          <w:tcPr>
            <w:tcW w:w="4420" w:type="dxa"/>
            <w:gridSpan w:val="2"/>
            <w:tcBorders>
              <w:top w:val="nil"/>
              <w:left w:val="nil"/>
              <w:bottom w:val="nil"/>
              <w:right w:val="nil"/>
            </w:tcBorders>
            <w:shd w:val="clear" w:color="auto" w:fill="auto"/>
            <w:vAlign w:val="center"/>
            <w:hideMark/>
          </w:tcPr>
          <w:p w:rsidR="006704E8" w:rsidRDefault="006704E8">
            <w:pPr>
              <w:jc w:val="center"/>
              <w:rPr>
                <w:sz w:val="20"/>
                <w:szCs w:val="20"/>
              </w:rPr>
            </w:pPr>
          </w:p>
        </w:tc>
        <w:tc>
          <w:tcPr>
            <w:tcW w:w="715" w:type="dxa"/>
            <w:gridSpan w:val="2"/>
            <w:tcBorders>
              <w:top w:val="nil"/>
              <w:left w:val="nil"/>
              <w:bottom w:val="nil"/>
              <w:right w:val="nil"/>
            </w:tcBorders>
            <w:shd w:val="clear" w:color="auto" w:fill="auto"/>
            <w:vAlign w:val="center"/>
            <w:hideMark/>
          </w:tcPr>
          <w:p w:rsidR="006704E8" w:rsidRDefault="006704E8">
            <w:pPr>
              <w:jc w:val="center"/>
              <w:rPr>
                <w:sz w:val="20"/>
                <w:szCs w:val="20"/>
              </w:rPr>
            </w:pPr>
          </w:p>
        </w:tc>
        <w:tc>
          <w:tcPr>
            <w:tcW w:w="829" w:type="dxa"/>
            <w:gridSpan w:val="2"/>
            <w:tcBorders>
              <w:top w:val="nil"/>
              <w:left w:val="nil"/>
              <w:bottom w:val="nil"/>
              <w:right w:val="nil"/>
            </w:tcBorders>
            <w:shd w:val="clear" w:color="auto" w:fill="auto"/>
            <w:vAlign w:val="center"/>
            <w:hideMark/>
          </w:tcPr>
          <w:p w:rsidR="006704E8" w:rsidRDefault="006704E8">
            <w:pPr>
              <w:jc w:val="center"/>
              <w:rPr>
                <w:sz w:val="20"/>
                <w:szCs w:val="20"/>
              </w:rPr>
            </w:pPr>
          </w:p>
        </w:tc>
        <w:tc>
          <w:tcPr>
            <w:tcW w:w="1000" w:type="dxa"/>
            <w:gridSpan w:val="2"/>
            <w:tcBorders>
              <w:top w:val="nil"/>
              <w:left w:val="nil"/>
              <w:bottom w:val="nil"/>
              <w:right w:val="nil"/>
            </w:tcBorders>
            <w:shd w:val="clear" w:color="auto" w:fill="auto"/>
            <w:noWrap/>
            <w:vAlign w:val="center"/>
            <w:hideMark/>
          </w:tcPr>
          <w:p w:rsidR="006704E8" w:rsidRDefault="006704E8">
            <w:pPr>
              <w:jc w:val="center"/>
              <w:rPr>
                <w:sz w:val="20"/>
                <w:szCs w:val="20"/>
              </w:rPr>
            </w:pPr>
          </w:p>
        </w:tc>
        <w:tc>
          <w:tcPr>
            <w:tcW w:w="1300" w:type="dxa"/>
            <w:gridSpan w:val="2"/>
            <w:tcBorders>
              <w:top w:val="nil"/>
              <w:left w:val="nil"/>
              <w:bottom w:val="nil"/>
              <w:right w:val="nil"/>
            </w:tcBorders>
            <w:shd w:val="clear" w:color="auto" w:fill="auto"/>
            <w:noWrap/>
            <w:vAlign w:val="center"/>
            <w:hideMark/>
          </w:tcPr>
          <w:p w:rsidR="006704E8" w:rsidRDefault="006704E8">
            <w:pPr>
              <w:rPr>
                <w:sz w:val="20"/>
                <w:szCs w:val="20"/>
              </w:rPr>
            </w:pPr>
          </w:p>
        </w:tc>
      </w:tr>
      <w:tr w:rsidR="006704E8" w:rsidTr="006704E8">
        <w:trPr>
          <w:gridBefore w:val="1"/>
          <w:wBefore w:w="12" w:type="dxa"/>
          <w:trHeight w:val="615"/>
        </w:trPr>
        <w:tc>
          <w:tcPr>
            <w:tcW w:w="9500" w:type="dxa"/>
            <w:gridSpan w:val="14"/>
            <w:tcBorders>
              <w:top w:val="nil"/>
              <w:left w:val="nil"/>
              <w:bottom w:val="nil"/>
              <w:right w:val="nil"/>
            </w:tcBorders>
            <w:shd w:val="clear" w:color="000000" w:fill="FFFFFF"/>
            <w:vAlign w:val="center"/>
            <w:hideMark/>
          </w:tcPr>
          <w:p w:rsidR="006704E8" w:rsidRDefault="006704E8">
            <w:pPr>
              <w:jc w:val="center"/>
              <w:rPr>
                <w:rFonts w:ascii="Arial LatArm" w:hAnsi="Arial LatArm" w:cs="Arial"/>
                <w:b/>
                <w:bCs/>
                <w:i/>
                <w:iCs/>
                <w:color w:val="000000"/>
                <w:sz w:val="20"/>
                <w:szCs w:val="20"/>
              </w:rPr>
            </w:pPr>
            <w:r>
              <w:rPr>
                <w:rFonts w:ascii="Arial LatArm" w:hAnsi="Arial LatArm" w:cs="Arial"/>
                <w:b/>
                <w:bCs/>
                <w:i/>
                <w:iCs/>
                <w:color w:val="000000"/>
                <w:sz w:val="20"/>
                <w:szCs w:val="20"/>
              </w:rPr>
              <w:t xml:space="preserve">    ²ñ÷Ç Ñ³Ù³ÛÝùÇ ²ÕíáñÇÏ µÝ³Ï³í³ÛñÇ ËÙ»Éáõ  çñ³·ÍÇ í»ñ³Ýáñá·áõÙ</w:t>
            </w:r>
          </w:p>
        </w:tc>
      </w:tr>
      <w:tr w:rsidR="006704E8" w:rsidTr="006704E8">
        <w:trPr>
          <w:gridBefore w:val="1"/>
          <w:wBefore w:w="12" w:type="dxa"/>
          <w:trHeight w:val="255"/>
        </w:trPr>
        <w:tc>
          <w:tcPr>
            <w:tcW w:w="476" w:type="dxa"/>
            <w:gridSpan w:val="2"/>
            <w:tcBorders>
              <w:top w:val="nil"/>
              <w:left w:val="nil"/>
              <w:bottom w:val="nil"/>
              <w:right w:val="nil"/>
            </w:tcBorders>
            <w:shd w:val="clear" w:color="auto" w:fill="auto"/>
            <w:noWrap/>
            <w:vAlign w:val="center"/>
            <w:hideMark/>
          </w:tcPr>
          <w:p w:rsidR="006704E8" w:rsidRDefault="006704E8">
            <w:pPr>
              <w:jc w:val="center"/>
              <w:rPr>
                <w:rFonts w:ascii="Arial LatArm" w:hAnsi="Arial LatArm" w:cs="Arial"/>
                <w:b/>
                <w:bCs/>
                <w:i/>
                <w:iCs/>
                <w:color w:val="000000"/>
                <w:sz w:val="20"/>
                <w:szCs w:val="20"/>
              </w:rPr>
            </w:pPr>
          </w:p>
        </w:tc>
        <w:tc>
          <w:tcPr>
            <w:tcW w:w="760" w:type="dxa"/>
            <w:gridSpan w:val="2"/>
            <w:tcBorders>
              <w:top w:val="nil"/>
              <w:left w:val="nil"/>
              <w:bottom w:val="nil"/>
              <w:right w:val="nil"/>
            </w:tcBorders>
            <w:shd w:val="clear" w:color="auto" w:fill="auto"/>
            <w:vAlign w:val="center"/>
            <w:hideMark/>
          </w:tcPr>
          <w:p w:rsidR="006704E8" w:rsidRDefault="006704E8">
            <w:pPr>
              <w:rPr>
                <w:sz w:val="20"/>
                <w:szCs w:val="20"/>
              </w:rPr>
            </w:pPr>
          </w:p>
        </w:tc>
        <w:tc>
          <w:tcPr>
            <w:tcW w:w="4420" w:type="dxa"/>
            <w:gridSpan w:val="2"/>
            <w:tcBorders>
              <w:top w:val="nil"/>
              <w:left w:val="nil"/>
              <w:bottom w:val="nil"/>
              <w:right w:val="nil"/>
            </w:tcBorders>
            <w:shd w:val="clear" w:color="auto" w:fill="auto"/>
            <w:vAlign w:val="center"/>
            <w:hideMark/>
          </w:tcPr>
          <w:p w:rsidR="006704E8" w:rsidRDefault="006704E8">
            <w:pPr>
              <w:jc w:val="center"/>
              <w:rPr>
                <w:sz w:val="20"/>
                <w:szCs w:val="20"/>
              </w:rPr>
            </w:pPr>
          </w:p>
        </w:tc>
        <w:tc>
          <w:tcPr>
            <w:tcW w:w="715" w:type="dxa"/>
            <w:gridSpan w:val="2"/>
            <w:tcBorders>
              <w:top w:val="nil"/>
              <w:left w:val="nil"/>
              <w:bottom w:val="nil"/>
              <w:right w:val="nil"/>
            </w:tcBorders>
            <w:shd w:val="clear" w:color="auto" w:fill="auto"/>
            <w:vAlign w:val="center"/>
            <w:hideMark/>
          </w:tcPr>
          <w:p w:rsidR="006704E8" w:rsidRDefault="006704E8">
            <w:pPr>
              <w:jc w:val="center"/>
              <w:rPr>
                <w:sz w:val="20"/>
                <w:szCs w:val="20"/>
              </w:rPr>
            </w:pPr>
          </w:p>
        </w:tc>
        <w:tc>
          <w:tcPr>
            <w:tcW w:w="829" w:type="dxa"/>
            <w:gridSpan w:val="2"/>
            <w:tcBorders>
              <w:top w:val="nil"/>
              <w:left w:val="nil"/>
              <w:bottom w:val="nil"/>
              <w:right w:val="nil"/>
            </w:tcBorders>
            <w:shd w:val="clear" w:color="auto" w:fill="auto"/>
            <w:vAlign w:val="center"/>
            <w:hideMark/>
          </w:tcPr>
          <w:p w:rsidR="006704E8" w:rsidRDefault="006704E8">
            <w:pPr>
              <w:jc w:val="center"/>
              <w:rPr>
                <w:sz w:val="20"/>
                <w:szCs w:val="20"/>
              </w:rPr>
            </w:pPr>
          </w:p>
        </w:tc>
        <w:tc>
          <w:tcPr>
            <w:tcW w:w="1000" w:type="dxa"/>
            <w:gridSpan w:val="2"/>
            <w:tcBorders>
              <w:top w:val="nil"/>
              <w:left w:val="nil"/>
              <w:bottom w:val="nil"/>
              <w:right w:val="nil"/>
            </w:tcBorders>
            <w:shd w:val="clear" w:color="auto" w:fill="auto"/>
            <w:noWrap/>
            <w:vAlign w:val="center"/>
            <w:hideMark/>
          </w:tcPr>
          <w:p w:rsidR="006704E8" w:rsidRDefault="006704E8">
            <w:pPr>
              <w:jc w:val="center"/>
              <w:rPr>
                <w:sz w:val="20"/>
                <w:szCs w:val="20"/>
              </w:rPr>
            </w:pPr>
          </w:p>
        </w:tc>
        <w:tc>
          <w:tcPr>
            <w:tcW w:w="1300" w:type="dxa"/>
            <w:gridSpan w:val="2"/>
            <w:tcBorders>
              <w:top w:val="nil"/>
              <w:left w:val="nil"/>
              <w:bottom w:val="nil"/>
              <w:right w:val="nil"/>
            </w:tcBorders>
            <w:shd w:val="clear" w:color="auto" w:fill="auto"/>
            <w:noWrap/>
            <w:vAlign w:val="center"/>
            <w:hideMark/>
          </w:tcPr>
          <w:p w:rsidR="006704E8" w:rsidRDefault="006704E8">
            <w:pPr>
              <w:rPr>
                <w:sz w:val="20"/>
                <w:szCs w:val="20"/>
              </w:rPr>
            </w:pPr>
          </w:p>
        </w:tc>
      </w:tr>
      <w:tr w:rsidR="006704E8" w:rsidTr="006704E8">
        <w:trPr>
          <w:gridBefore w:val="1"/>
          <w:wBefore w:w="12" w:type="dxa"/>
          <w:trHeight w:val="255"/>
        </w:trPr>
        <w:tc>
          <w:tcPr>
            <w:tcW w:w="476" w:type="dxa"/>
            <w:gridSpan w:val="2"/>
            <w:vMerge w:val="restart"/>
            <w:tcBorders>
              <w:top w:val="single" w:sz="4" w:space="0" w:color="auto"/>
              <w:left w:val="nil"/>
              <w:bottom w:val="single" w:sz="4" w:space="0" w:color="auto"/>
              <w:right w:val="single" w:sz="4" w:space="0" w:color="auto"/>
            </w:tcBorders>
            <w:shd w:val="clear" w:color="auto" w:fill="auto"/>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NN</w:t>
            </w:r>
          </w:p>
        </w:tc>
        <w:tc>
          <w:tcPr>
            <w:tcW w:w="760" w:type="dxa"/>
            <w:gridSpan w:val="2"/>
            <w:vMerge w:val="restart"/>
            <w:tcBorders>
              <w:top w:val="single" w:sz="4" w:space="0" w:color="auto"/>
              <w:left w:val="nil"/>
              <w:bottom w:val="single" w:sz="4" w:space="0" w:color="auto"/>
              <w:right w:val="single" w:sz="4" w:space="0" w:color="auto"/>
            </w:tcBorders>
            <w:shd w:val="clear" w:color="auto" w:fill="auto"/>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·ÝÇ</w:t>
            </w:r>
            <w:r>
              <w:rPr>
                <w:rFonts w:ascii="Arial LatArm" w:hAnsi="Arial LatArm" w:cs="Arial"/>
                <w:color w:val="000000"/>
                <w:sz w:val="18"/>
                <w:szCs w:val="18"/>
              </w:rPr>
              <w:br/>
            </w:r>
            <w:r>
              <w:rPr>
                <w:rFonts w:ascii="Arial LatArm" w:hAnsi="Arial LatArm" w:cs="Arial"/>
                <w:color w:val="000000"/>
                <w:sz w:val="18"/>
                <w:szCs w:val="18"/>
              </w:rPr>
              <w:lastRenderedPageBreak/>
              <w:t xml:space="preserve"> ÑÇÙù</w:t>
            </w:r>
          </w:p>
        </w:tc>
        <w:tc>
          <w:tcPr>
            <w:tcW w:w="4420" w:type="dxa"/>
            <w:gridSpan w:val="2"/>
            <w:vMerge w:val="restart"/>
            <w:tcBorders>
              <w:top w:val="single" w:sz="4" w:space="0" w:color="auto"/>
              <w:left w:val="nil"/>
              <w:bottom w:val="nil"/>
              <w:right w:val="single" w:sz="4" w:space="0" w:color="auto"/>
            </w:tcBorders>
            <w:shd w:val="clear" w:color="auto" w:fill="auto"/>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lastRenderedPageBreak/>
              <w:t>²ßË³ï³ÝùÇ ÝÏ³ñ³·ÇñÁ</w:t>
            </w:r>
          </w:p>
        </w:tc>
        <w:tc>
          <w:tcPr>
            <w:tcW w:w="715" w:type="dxa"/>
            <w:gridSpan w:val="2"/>
            <w:vMerge w:val="restart"/>
            <w:tcBorders>
              <w:top w:val="single" w:sz="4" w:space="0" w:color="auto"/>
              <w:left w:val="single" w:sz="4" w:space="0" w:color="auto"/>
              <w:bottom w:val="nil"/>
              <w:right w:val="single" w:sz="4" w:space="0" w:color="auto"/>
            </w:tcBorders>
            <w:shd w:val="clear" w:color="auto" w:fill="auto"/>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â/Ù</w:t>
            </w:r>
          </w:p>
        </w:tc>
        <w:tc>
          <w:tcPr>
            <w:tcW w:w="829" w:type="dxa"/>
            <w:gridSpan w:val="2"/>
            <w:vMerge w:val="restart"/>
            <w:tcBorders>
              <w:top w:val="single" w:sz="4" w:space="0" w:color="auto"/>
              <w:left w:val="single" w:sz="4" w:space="0" w:color="auto"/>
              <w:bottom w:val="nil"/>
              <w:right w:val="single" w:sz="4" w:space="0" w:color="auto"/>
            </w:tcBorders>
            <w:shd w:val="clear" w:color="auto" w:fill="auto"/>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ø³Ý³Ï</w:t>
            </w:r>
          </w:p>
        </w:tc>
        <w:tc>
          <w:tcPr>
            <w:tcW w:w="1000" w:type="dxa"/>
            <w:gridSpan w:val="2"/>
            <w:vMerge w:val="restart"/>
            <w:tcBorders>
              <w:top w:val="single" w:sz="4" w:space="0" w:color="auto"/>
              <w:left w:val="single" w:sz="4" w:space="0" w:color="auto"/>
              <w:bottom w:val="nil"/>
              <w:right w:val="single" w:sz="4" w:space="0" w:color="auto"/>
            </w:tcBorders>
            <w:shd w:val="clear" w:color="auto" w:fill="auto"/>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 xml:space="preserve">ØÇ³í. </w:t>
            </w:r>
            <w:r>
              <w:rPr>
                <w:rFonts w:ascii="Arial LatArm" w:hAnsi="Arial LatArm" w:cs="Arial"/>
                <w:color w:val="000000"/>
                <w:sz w:val="18"/>
                <w:szCs w:val="18"/>
              </w:rPr>
              <w:lastRenderedPageBreak/>
              <w:t>·ÇÝÁ Ñ³½³ñ ¹ñ³Ù</w:t>
            </w:r>
          </w:p>
        </w:tc>
        <w:tc>
          <w:tcPr>
            <w:tcW w:w="1300" w:type="dxa"/>
            <w:gridSpan w:val="2"/>
            <w:vMerge w:val="restart"/>
            <w:tcBorders>
              <w:top w:val="single" w:sz="4" w:space="0" w:color="auto"/>
              <w:left w:val="single" w:sz="4" w:space="0" w:color="auto"/>
              <w:bottom w:val="nil"/>
              <w:right w:val="single" w:sz="4" w:space="0" w:color="auto"/>
            </w:tcBorders>
            <w:shd w:val="clear" w:color="auto" w:fill="auto"/>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lastRenderedPageBreak/>
              <w:t xml:space="preserve">ÀÝ¹³Ù»ÝÁ     </w:t>
            </w:r>
            <w:r>
              <w:rPr>
                <w:rFonts w:ascii="Arial LatArm" w:hAnsi="Arial LatArm" w:cs="Arial"/>
                <w:color w:val="000000"/>
                <w:sz w:val="18"/>
                <w:szCs w:val="18"/>
              </w:rPr>
              <w:lastRenderedPageBreak/>
              <w:t>Ñ³½³ñ ¹ñ³Ù</w:t>
            </w:r>
          </w:p>
        </w:tc>
      </w:tr>
      <w:tr w:rsidR="006704E8" w:rsidTr="006704E8">
        <w:trPr>
          <w:gridBefore w:val="1"/>
          <w:wBefore w:w="12" w:type="dxa"/>
          <w:trHeight w:val="660"/>
        </w:trPr>
        <w:tc>
          <w:tcPr>
            <w:tcW w:w="476" w:type="dxa"/>
            <w:gridSpan w:val="2"/>
            <w:vMerge/>
            <w:tcBorders>
              <w:top w:val="single" w:sz="4" w:space="0" w:color="auto"/>
              <w:left w:val="nil"/>
              <w:bottom w:val="single" w:sz="4" w:space="0" w:color="auto"/>
              <w:right w:val="single" w:sz="4" w:space="0" w:color="auto"/>
            </w:tcBorders>
            <w:vAlign w:val="center"/>
            <w:hideMark/>
          </w:tcPr>
          <w:p w:rsidR="006704E8" w:rsidRDefault="006704E8">
            <w:pPr>
              <w:rPr>
                <w:rFonts w:ascii="Arial LatArm" w:hAnsi="Arial LatArm" w:cs="Arial"/>
                <w:color w:val="000000"/>
                <w:sz w:val="18"/>
                <w:szCs w:val="18"/>
              </w:rPr>
            </w:pPr>
          </w:p>
        </w:tc>
        <w:tc>
          <w:tcPr>
            <w:tcW w:w="760" w:type="dxa"/>
            <w:gridSpan w:val="2"/>
            <w:vMerge/>
            <w:tcBorders>
              <w:top w:val="single" w:sz="4" w:space="0" w:color="auto"/>
              <w:left w:val="nil"/>
              <w:bottom w:val="single" w:sz="4" w:space="0" w:color="auto"/>
              <w:right w:val="single" w:sz="4" w:space="0" w:color="auto"/>
            </w:tcBorders>
            <w:vAlign w:val="center"/>
            <w:hideMark/>
          </w:tcPr>
          <w:p w:rsidR="006704E8" w:rsidRDefault="006704E8">
            <w:pPr>
              <w:rPr>
                <w:rFonts w:ascii="Arial LatArm" w:hAnsi="Arial LatArm" w:cs="Arial"/>
                <w:color w:val="000000"/>
                <w:sz w:val="18"/>
                <w:szCs w:val="18"/>
              </w:rPr>
            </w:pPr>
          </w:p>
        </w:tc>
        <w:tc>
          <w:tcPr>
            <w:tcW w:w="4420" w:type="dxa"/>
            <w:gridSpan w:val="2"/>
            <w:vMerge/>
            <w:tcBorders>
              <w:top w:val="single" w:sz="4" w:space="0" w:color="auto"/>
              <w:left w:val="nil"/>
              <w:bottom w:val="nil"/>
              <w:right w:val="single" w:sz="4" w:space="0" w:color="auto"/>
            </w:tcBorders>
            <w:vAlign w:val="center"/>
            <w:hideMark/>
          </w:tcPr>
          <w:p w:rsidR="006704E8" w:rsidRDefault="006704E8">
            <w:pPr>
              <w:rPr>
                <w:rFonts w:ascii="Arial LatArm" w:hAnsi="Arial LatArm" w:cs="Arial"/>
                <w:color w:val="000000"/>
                <w:sz w:val="18"/>
                <w:szCs w:val="18"/>
              </w:rPr>
            </w:pPr>
          </w:p>
        </w:tc>
        <w:tc>
          <w:tcPr>
            <w:tcW w:w="715" w:type="dxa"/>
            <w:gridSpan w:val="2"/>
            <w:vMerge/>
            <w:tcBorders>
              <w:top w:val="single" w:sz="4" w:space="0" w:color="auto"/>
              <w:left w:val="single" w:sz="4" w:space="0" w:color="auto"/>
              <w:bottom w:val="nil"/>
              <w:right w:val="single" w:sz="4" w:space="0" w:color="auto"/>
            </w:tcBorders>
            <w:vAlign w:val="center"/>
            <w:hideMark/>
          </w:tcPr>
          <w:p w:rsidR="006704E8" w:rsidRDefault="006704E8">
            <w:pPr>
              <w:rPr>
                <w:rFonts w:ascii="Arial LatArm" w:hAnsi="Arial LatArm" w:cs="Arial"/>
                <w:color w:val="000000"/>
                <w:sz w:val="18"/>
                <w:szCs w:val="18"/>
              </w:rPr>
            </w:pPr>
          </w:p>
        </w:tc>
        <w:tc>
          <w:tcPr>
            <w:tcW w:w="829" w:type="dxa"/>
            <w:gridSpan w:val="2"/>
            <w:vMerge/>
            <w:tcBorders>
              <w:top w:val="single" w:sz="4" w:space="0" w:color="auto"/>
              <w:left w:val="single" w:sz="4" w:space="0" w:color="auto"/>
              <w:bottom w:val="nil"/>
              <w:right w:val="single" w:sz="4" w:space="0" w:color="auto"/>
            </w:tcBorders>
            <w:vAlign w:val="center"/>
            <w:hideMark/>
          </w:tcPr>
          <w:p w:rsidR="006704E8" w:rsidRDefault="006704E8">
            <w:pPr>
              <w:rPr>
                <w:rFonts w:ascii="Arial LatArm" w:hAnsi="Arial LatArm" w:cs="Arial"/>
                <w:color w:val="000000"/>
                <w:sz w:val="18"/>
                <w:szCs w:val="18"/>
              </w:rPr>
            </w:pPr>
          </w:p>
        </w:tc>
        <w:tc>
          <w:tcPr>
            <w:tcW w:w="1000" w:type="dxa"/>
            <w:gridSpan w:val="2"/>
            <w:vMerge/>
            <w:tcBorders>
              <w:top w:val="single" w:sz="4" w:space="0" w:color="auto"/>
              <w:left w:val="single" w:sz="4" w:space="0" w:color="auto"/>
              <w:bottom w:val="nil"/>
              <w:right w:val="single" w:sz="4" w:space="0" w:color="auto"/>
            </w:tcBorders>
            <w:vAlign w:val="center"/>
            <w:hideMark/>
          </w:tcPr>
          <w:p w:rsidR="006704E8" w:rsidRDefault="006704E8">
            <w:pPr>
              <w:rPr>
                <w:rFonts w:ascii="Arial LatArm" w:hAnsi="Arial LatArm" w:cs="Arial"/>
                <w:color w:val="000000"/>
                <w:sz w:val="18"/>
                <w:szCs w:val="18"/>
              </w:rPr>
            </w:pPr>
          </w:p>
        </w:tc>
        <w:tc>
          <w:tcPr>
            <w:tcW w:w="1300" w:type="dxa"/>
            <w:gridSpan w:val="2"/>
            <w:vMerge/>
            <w:tcBorders>
              <w:top w:val="single" w:sz="4" w:space="0" w:color="auto"/>
              <w:left w:val="single" w:sz="4" w:space="0" w:color="auto"/>
              <w:bottom w:val="nil"/>
              <w:right w:val="single" w:sz="4" w:space="0" w:color="auto"/>
            </w:tcBorders>
            <w:vAlign w:val="center"/>
            <w:hideMark/>
          </w:tcPr>
          <w:p w:rsidR="006704E8" w:rsidRDefault="006704E8">
            <w:pPr>
              <w:rPr>
                <w:rFonts w:ascii="Arial LatArm" w:hAnsi="Arial LatArm" w:cs="Arial"/>
                <w:color w:val="000000"/>
                <w:sz w:val="18"/>
                <w:szCs w:val="18"/>
              </w:rPr>
            </w:pPr>
          </w:p>
        </w:tc>
      </w:tr>
      <w:tr w:rsidR="006704E8" w:rsidTr="006704E8">
        <w:trPr>
          <w:gridBefore w:val="1"/>
          <w:wBefore w:w="12" w:type="dxa"/>
          <w:trHeight w:val="33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right"/>
              <w:rPr>
                <w:rFonts w:ascii="Arial LatArm" w:hAnsi="Arial LatArm" w:cs="Arial"/>
                <w:color w:val="000000"/>
                <w:sz w:val="20"/>
                <w:szCs w:val="20"/>
              </w:rPr>
            </w:pPr>
            <w:r>
              <w:rPr>
                <w:rFonts w:ascii="Arial LatArm" w:hAnsi="Arial LatArm" w:cs="Arial"/>
                <w:color w:val="000000"/>
                <w:sz w:val="20"/>
                <w:szCs w:val="20"/>
              </w:rPr>
              <w:lastRenderedPageBreak/>
              <w:t>1</w:t>
            </w:r>
          </w:p>
        </w:tc>
        <w:tc>
          <w:tcPr>
            <w:tcW w:w="76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2</w:t>
            </w:r>
          </w:p>
        </w:tc>
        <w:tc>
          <w:tcPr>
            <w:tcW w:w="4420" w:type="dxa"/>
            <w:gridSpan w:val="2"/>
            <w:tcBorders>
              <w:top w:val="single" w:sz="4" w:space="0" w:color="auto"/>
              <w:left w:val="nil"/>
              <w:bottom w:val="single" w:sz="4" w:space="0" w:color="auto"/>
              <w:right w:val="single" w:sz="4" w:space="0" w:color="auto"/>
            </w:tcBorders>
            <w:shd w:val="clear" w:color="auto" w:fill="auto"/>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3</w:t>
            </w:r>
          </w:p>
        </w:tc>
        <w:tc>
          <w:tcPr>
            <w:tcW w:w="715" w:type="dxa"/>
            <w:gridSpan w:val="2"/>
            <w:tcBorders>
              <w:top w:val="single" w:sz="4" w:space="0" w:color="auto"/>
              <w:left w:val="nil"/>
              <w:bottom w:val="single" w:sz="4" w:space="0" w:color="auto"/>
              <w:right w:val="single" w:sz="4" w:space="0" w:color="auto"/>
            </w:tcBorders>
            <w:shd w:val="clear" w:color="auto" w:fill="auto"/>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4</w:t>
            </w:r>
          </w:p>
        </w:tc>
        <w:tc>
          <w:tcPr>
            <w:tcW w:w="829" w:type="dxa"/>
            <w:gridSpan w:val="2"/>
            <w:tcBorders>
              <w:top w:val="single" w:sz="4" w:space="0" w:color="auto"/>
              <w:left w:val="nil"/>
              <w:bottom w:val="single" w:sz="4" w:space="0" w:color="auto"/>
              <w:right w:val="single" w:sz="4" w:space="0" w:color="auto"/>
            </w:tcBorders>
            <w:shd w:val="clear" w:color="auto" w:fill="auto"/>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5</w:t>
            </w:r>
          </w:p>
        </w:tc>
        <w:tc>
          <w:tcPr>
            <w:tcW w:w="1000" w:type="dxa"/>
            <w:gridSpan w:val="2"/>
            <w:tcBorders>
              <w:top w:val="single" w:sz="4" w:space="0" w:color="auto"/>
              <w:left w:val="nil"/>
              <w:bottom w:val="single" w:sz="4" w:space="0" w:color="auto"/>
              <w:right w:val="single" w:sz="4" w:space="0" w:color="auto"/>
            </w:tcBorders>
            <w:shd w:val="clear" w:color="auto" w:fill="auto"/>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6</w:t>
            </w:r>
          </w:p>
        </w:tc>
        <w:tc>
          <w:tcPr>
            <w:tcW w:w="1300" w:type="dxa"/>
            <w:gridSpan w:val="2"/>
            <w:tcBorders>
              <w:top w:val="single" w:sz="4" w:space="0" w:color="auto"/>
              <w:left w:val="nil"/>
              <w:bottom w:val="single" w:sz="4" w:space="0" w:color="auto"/>
              <w:right w:val="single" w:sz="4" w:space="0" w:color="auto"/>
            </w:tcBorders>
            <w:shd w:val="clear" w:color="auto" w:fill="auto"/>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7</w:t>
            </w:r>
          </w:p>
        </w:tc>
      </w:tr>
      <w:tr w:rsidR="006704E8" w:rsidTr="006704E8">
        <w:trPr>
          <w:gridBefore w:val="1"/>
          <w:wBefore w:w="12" w:type="dxa"/>
          <w:trHeight w:val="705"/>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right"/>
              <w:rPr>
                <w:rFonts w:ascii="Arial LatArm" w:hAnsi="Arial LatArm" w:cs="Arial"/>
                <w:color w:val="000000"/>
                <w:sz w:val="20"/>
                <w:szCs w:val="20"/>
              </w:rPr>
            </w:pPr>
            <w:r>
              <w:rPr>
                <w:rFonts w:ascii="Arial LatArm" w:hAnsi="Arial LatArm" w:cs="Arial"/>
                <w:color w:val="000000"/>
                <w:sz w:val="20"/>
                <w:szCs w:val="20"/>
              </w:rPr>
              <w:t>1</w:t>
            </w:r>
          </w:p>
        </w:tc>
        <w:tc>
          <w:tcPr>
            <w:tcW w:w="76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1-1552</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 xml:space="preserve">Ëñ³ÙáõÕáõ ÷áñáõÙ 4-ñ¹ Ï³ñ·Ç µÝ³ÑáÕáõÙ ¿ùëÏ³í³ïáñáí </w:t>
            </w:r>
          </w:p>
        </w:tc>
        <w:tc>
          <w:tcPr>
            <w:tcW w:w="715"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1000Ù</w:t>
            </w:r>
            <w:r>
              <w:rPr>
                <w:rFonts w:ascii="Arial Armenian" w:hAnsi="Arial Armenian" w:cs="Arial"/>
                <w:color w:val="000000"/>
                <w:sz w:val="16"/>
                <w:szCs w:val="16"/>
                <w:vertAlign w:val="superscript"/>
              </w:rPr>
              <w:t>3</w:t>
            </w:r>
          </w:p>
        </w:tc>
        <w:tc>
          <w:tcPr>
            <w:tcW w:w="829"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0,048</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796,92</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38,25</w:t>
            </w:r>
          </w:p>
        </w:tc>
      </w:tr>
      <w:tr w:rsidR="006704E8" w:rsidTr="006704E8">
        <w:trPr>
          <w:gridBefore w:val="1"/>
          <w:wBefore w:w="1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right"/>
              <w:rPr>
                <w:rFonts w:ascii="Arial LatArm" w:hAnsi="Arial LatArm" w:cs="Arial"/>
                <w:color w:val="000000"/>
                <w:sz w:val="20"/>
                <w:szCs w:val="20"/>
              </w:rPr>
            </w:pPr>
            <w:r>
              <w:rPr>
                <w:rFonts w:ascii="Arial LatArm" w:hAnsi="Arial LatArm" w:cs="Arial"/>
                <w:color w:val="000000"/>
                <w:sz w:val="20"/>
                <w:szCs w:val="20"/>
              </w:rPr>
              <w:t>2</w:t>
            </w:r>
          </w:p>
        </w:tc>
        <w:tc>
          <w:tcPr>
            <w:tcW w:w="76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1-1551</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 xml:space="preserve">Ëñ³ÙáõÕáõ ÷áñáõÙ 3-ñ¹ Ï³ñ·Ç µÝ³ÑáÕáõÙ ¿ùëÏ³í³ïáñáí </w:t>
            </w:r>
          </w:p>
        </w:tc>
        <w:tc>
          <w:tcPr>
            <w:tcW w:w="715"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1000</w:t>
            </w:r>
            <w:r>
              <w:rPr>
                <w:rFonts w:ascii="Arial Armenian" w:hAnsi="Arial Armenian" w:cs="Arial"/>
                <w:color w:val="000000"/>
                <w:sz w:val="16"/>
                <w:szCs w:val="16"/>
              </w:rPr>
              <w:br/>
              <w:t>Ù</w:t>
            </w:r>
            <w:r>
              <w:rPr>
                <w:rFonts w:ascii="Arial Armenian" w:hAnsi="Arial Armenian" w:cs="Arial"/>
                <w:color w:val="000000"/>
                <w:sz w:val="16"/>
                <w:szCs w:val="16"/>
                <w:vertAlign w:val="superscript"/>
              </w:rPr>
              <w:t>3</w:t>
            </w:r>
          </w:p>
        </w:tc>
        <w:tc>
          <w:tcPr>
            <w:tcW w:w="829"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0,350</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613,59</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214,76</w:t>
            </w:r>
          </w:p>
        </w:tc>
      </w:tr>
      <w:tr w:rsidR="006704E8" w:rsidTr="006704E8">
        <w:trPr>
          <w:gridBefore w:val="1"/>
          <w:wBefore w:w="1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right"/>
              <w:rPr>
                <w:rFonts w:ascii="Arial LatArm" w:hAnsi="Arial LatArm" w:cs="Arial"/>
                <w:color w:val="000000"/>
                <w:sz w:val="20"/>
                <w:szCs w:val="20"/>
              </w:rPr>
            </w:pPr>
            <w:r>
              <w:rPr>
                <w:rFonts w:ascii="Arial LatArm" w:hAnsi="Arial LatArm" w:cs="Arial"/>
                <w:color w:val="000000"/>
                <w:sz w:val="20"/>
                <w:szCs w:val="20"/>
              </w:rPr>
              <w:t>3</w:t>
            </w:r>
          </w:p>
        </w:tc>
        <w:tc>
          <w:tcPr>
            <w:tcW w:w="76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1-961</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ÝáõÛÝÁ  Ó»éùáí</w:t>
            </w:r>
          </w:p>
        </w:tc>
        <w:tc>
          <w:tcPr>
            <w:tcW w:w="715"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Ù</w:t>
            </w:r>
            <w:r>
              <w:rPr>
                <w:rFonts w:ascii="Arial Armenian" w:hAnsi="Arial Armenian" w:cs="Arial"/>
                <w:color w:val="000000"/>
                <w:sz w:val="16"/>
                <w:szCs w:val="16"/>
                <w:vertAlign w:val="superscript"/>
              </w:rPr>
              <w:t>3</w:t>
            </w:r>
          </w:p>
        </w:tc>
        <w:tc>
          <w:tcPr>
            <w:tcW w:w="829" w:type="dxa"/>
            <w:gridSpan w:val="2"/>
            <w:tcBorders>
              <w:top w:val="nil"/>
              <w:left w:val="nil"/>
              <w:bottom w:val="single" w:sz="4" w:space="0" w:color="auto"/>
              <w:right w:val="single" w:sz="4" w:space="0" w:color="auto"/>
            </w:tcBorders>
            <w:shd w:val="clear" w:color="000000" w:fill="FFFFFF"/>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22,0</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2,50</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54,96</w:t>
            </w:r>
          </w:p>
        </w:tc>
      </w:tr>
      <w:tr w:rsidR="006704E8" w:rsidTr="006704E8">
        <w:trPr>
          <w:gridBefore w:val="1"/>
          <w:wBefore w:w="1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right"/>
              <w:rPr>
                <w:rFonts w:ascii="Arial LatArm" w:hAnsi="Arial LatArm" w:cs="Arial"/>
                <w:color w:val="000000"/>
                <w:sz w:val="20"/>
                <w:szCs w:val="20"/>
              </w:rPr>
            </w:pPr>
            <w:r>
              <w:rPr>
                <w:rFonts w:ascii="Arial LatArm" w:hAnsi="Arial LatArm" w:cs="Arial"/>
                <w:color w:val="000000"/>
                <w:sz w:val="20"/>
                <w:szCs w:val="20"/>
              </w:rPr>
              <w:t>4</w:t>
            </w:r>
          </w:p>
        </w:tc>
        <w:tc>
          <w:tcPr>
            <w:tcW w:w="76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LatArm" w:hAnsi="Arial LatArm" w:cs="Arial"/>
                <w:color w:val="000000"/>
                <w:sz w:val="16"/>
                <w:szCs w:val="16"/>
              </w:rPr>
            </w:pPr>
            <w:r>
              <w:rPr>
                <w:rFonts w:ascii="Arial LatArm" w:hAnsi="Arial LatArm" w:cs="Arial"/>
                <w:color w:val="000000"/>
                <w:sz w:val="16"/>
                <w:szCs w:val="16"/>
              </w:rPr>
              <w:t>23-1</w:t>
            </w:r>
            <w:r>
              <w:rPr>
                <w:rFonts w:ascii="Arial LatArm" w:hAnsi="Arial LatArm" w:cs="Arial"/>
                <w:color w:val="000000"/>
                <w:sz w:val="16"/>
                <w:szCs w:val="16"/>
              </w:rPr>
              <w:br/>
              <w:t xml:space="preserve"> 1-1184</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Ý³Ë³å³ïñ³ëï³Ï³Ý ß»ñïÇ Ï³éáõóáõÙ ÷³÷áõÏ µÝ³ÑáÕÇó 100ÙÙ Ñ³ëï. ïá÷³ÝáõÙáí</w:t>
            </w:r>
          </w:p>
        </w:tc>
        <w:tc>
          <w:tcPr>
            <w:tcW w:w="715"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Ù</w:t>
            </w:r>
            <w:r>
              <w:rPr>
                <w:rFonts w:ascii="Arial Armenian" w:hAnsi="Arial Armenian" w:cs="Arial"/>
                <w:color w:val="000000"/>
                <w:sz w:val="16"/>
                <w:szCs w:val="16"/>
                <w:vertAlign w:val="superscript"/>
              </w:rPr>
              <w:t>3</w:t>
            </w:r>
          </w:p>
        </w:tc>
        <w:tc>
          <w:tcPr>
            <w:tcW w:w="829"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29,00</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2,27</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65,86</w:t>
            </w:r>
          </w:p>
        </w:tc>
      </w:tr>
      <w:tr w:rsidR="006704E8" w:rsidTr="006704E8">
        <w:trPr>
          <w:gridBefore w:val="1"/>
          <w:wBefore w:w="1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right"/>
              <w:rPr>
                <w:rFonts w:ascii="Arial LatArm" w:hAnsi="Arial LatArm" w:cs="Arial"/>
                <w:color w:val="000000"/>
                <w:sz w:val="20"/>
                <w:szCs w:val="20"/>
              </w:rPr>
            </w:pPr>
            <w:r>
              <w:rPr>
                <w:rFonts w:ascii="Arial LatArm" w:hAnsi="Arial LatArm" w:cs="Arial"/>
                <w:color w:val="000000"/>
                <w:sz w:val="20"/>
                <w:szCs w:val="20"/>
              </w:rPr>
              <w:t>5</w:t>
            </w:r>
          </w:p>
        </w:tc>
        <w:tc>
          <w:tcPr>
            <w:tcW w:w="76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LatArm" w:hAnsi="Arial LatArm" w:cs="Arial"/>
                <w:color w:val="000000"/>
                <w:sz w:val="16"/>
                <w:szCs w:val="16"/>
              </w:rPr>
            </w:pPr>
            <w:r>
              <w:rPr>
                <w:rFonts w:ascii="Arial LatArm" w:hAnsi="Arial LatArm" w:cs="Arial"/>
                <w:color w:val="000000"/>
                <w:sz w:val="16"/>
                <w:szCs w:val="16"/>
              </w:rPr>
              <w:t>22-399</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ØÇ³óáõÙ ·áõÛáõÃÛáõÝ áõÝ»óáÕ ó³ÝóÇÝ</w:t>
            </w:r>
          </w:p>
        </w:tc>
        <w:tc>
          <w:tcPr>
            <w:tcW w:w="715"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LatArm" w:hAnsi="Arial LatArm" w:cs="Arial"/>
                <w:color w:val="000000"/>
                <w:sz w:val="16"/>
                <w:szCs w:val="16"/>
              </w:rPr>
            </w:pPr>
            <w:r>
              <w:rPr>
                <w:rFonts w:ascii="Arial LatArm" w:hAnsi="Arial LatArm" w:cs="Arial"/>
                <w:color w:val="000000"/>
                <w:sz w:val="16"/>
                <w:szCs w:val="16"/>
              </w:rPr>
              <w:t>Ñ³ï</w:t>
            </w:r>
          </w:p>
        </w:tc>
        <w:tc>
          <w:tcPr>
            <w:tcW w:w="829"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LatArm" w:hAnsi="Arial LatArm" w:cs="Arial"/>
                <w:color w:val="000000"/>
                <w:sz w:val="16"/>
                <w:szCs w:val="16"/>
              </w:rPr>
            </w:pPr>
            <w:r>
              <w:rPr>
                <w:rFonts w:ascii="Arial LatArm" w:hAnsi="Arial LatArm" w:cs="Arial"/>
                <w:color w:val="000000"/>
                <w:sz w:val="16"/>
                <w:szCs w:val="16"/>
              </w:rPr>
              <w:t>1</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6,09</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6,09</w:t>
            </w:r>
          </w:p>
        </w:tc>
      </w:tr>
      <w:tr w:rsidR="006704E8" w:rsidTr="006704E8">
        <w:trPr>
          <w:gridBefore w:val="1"/>
          <w:wBefore w:w="1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right"/>
              <w:rPr>
                <w:rFonts w:ascii="Arial LatArm" w:hAnsi="Arial LatArm" w:cs="Arial"/>
                <w:color w:val="000000"/>
                <w:sz w:val="20"/>
                <w:szCs w:val="20"/>
              </w:rPr>
            </w:pPr>
            <w:r>
              <w:rPr>
                <w:rFonts w:ascii="Arial LatArm" w:hAnsi="Arial LatArm" w:cs="Arial"/>
                <w:color w:val="000000"/>
                <w:sz w:val="20"/>
                <w:szCs w:val="20"/>
              </w:rPr>
              <w:t>6</w:t>
            </w:r>
          </w:p>
        </w:tc>
        <w:tc>
          <w:tcPr>
            <w:tcW w:w="76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22-446</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Ð³í³ùáíÇ åáÉÇÙ»ñ³í³½³ÛÇÝ ¹Çï³ÑáñÇ ï»Õ³¹ñáõÙ ö1000 Ñ=1.8Ù  / 8 Ñ³ï/</w:t>
            </w:r>
          </w:p>
        </w:tc>
        <w:tc>
          <w:tcPr>
            <w:tcW w:w="715"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Ù</w:t>
            </w:r>
            <w:r>
              <w:rPr>
                <w:rFonts w:ascii="Arial Armenian" w:hAnsi="Arial Armenian" w:cs="Arial"/>
                <w:color w:val="000000"/>
                <w:sz w:val="16"/>
                <w:szCs w:val="16"/>
                <w:vertAlign w:val="superscript"/>
              </w:rPr>
              <w:t>3</w:t>
            </w:r>
          </w:p>
        </w:tc>
        <w:tc>
          <w:tcPr>
            <w:tcW w:w="829"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LatArm" w:hAnsi="Arial LatArm" w:cs="Arial"/>
                <w:color w:val="000000"/>
                <w:sz w:val="16"/>
                <w:szCs w:val="16"/>
              </w:rPr>
            </w:pPr>
            <w:r>
              <w:rPr>
                <w:rFonts w:ascii="Arial LatArm" w:hAnsi="Arial LatArm" w:cs="Arial"/>
                <w:color w:val="000000"/>
                <w:sz w:val="16"/>
                <w:szCs w:val="16"/>
              </w:rPr>
              <w:t>9,60</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37,92</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364,07</w:t>
            </w:r>
          </w:p>
        </w:tc>
      </w:tr>
      <w:tr w:rsidR="006704E8" w:rsidTr="006704E8">
        <w:trPr>
          <w:gridBefore w:val="1"/>
          <w:wBefore w:w="1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right"/>
              <w:rPr>
                <w:rFonts w:ascii="Arial LatArm" w:hAnsi="Arial LatArm" w:cs="Arial"/>
                <w:color w:val="000000"/>
                <w:sz w:val="20"/>
                <w:szCs w:val="20"/>
              </w:rPr>
            </w:pPr>
            <w:r>
              <w:rPr>
                <w:rFonts w:ascii="Arial LatArm" w:hAnsi="Arial LatArm" w:cs="Arial"/>
                <w:color w:val="000000"/>
                <w:sz w:val="20"/>
                <w:szCs w:val="20"/>
              </w:rPr>
              <w:t>7</w:t>
            </w:r>
          </w:p>
        </w:tc>
        <w:tc>
          <w:tcPr>
            <w:tcW w:w="76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ÞáõÏ³</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Ð³í³ùáíÇ åáÉÇÙ»ñ³í³½³ÛÇÝ ¹Çï³ÑáñÇ ûÕ³ÏÝ»ñ 900x1000</w:t>
            </w:r>
          </w:p>
        </w:tc>
        <w:tc>
          <w:tcPr>
            <w:tcW w:w="715"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Ñ³ï</w:t>
            </w:r>
          </w:p>
        </w:tc>
        <w:tc>
          <w:tcPr>
            <w:tcW w:w="829"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LatArm" w:hAnsi="Arial LatArm" w:cs="Arial"/>
                <w:color w:val="000000"/>
                <w:sz w:val="16"/>
                <w:szCs w:val="16"/>
              </w:rPr>
            </w:pPr>
            <w:r>
              <w:rPr>
                <w:rFonts w:ascii="Arial LatArm" w:hAnsi="Arial LatArm" w:cs="Arial"/>
                <w:color w:val="000000"/>
                <w:sz w:val="16"/>
                <w:szCs w:val="16"/>
              </w:rPr>
              <w:t>16</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37,36</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597,72</w:t>
            </w:r>
          </w:p>
        </w:tc>
      </w:tr>
      <w:tr w:rsidR="006704E8" w:rsidTr="006704E8">
        <w:trPr>
          <w:gridBefore w:val="1"/>
          <w:wBefore w:w="1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right"/>
              <w:rPr>
                <w:rFonts w:ascii="Arial LatArm" w:hAnsi="Arial LatArm" w:cs="Arial"/>
                <w:color w:val="000000"/>
                <w:sz w:val="20"/>
                <w:szCs w:val="20"/>
              </w:rPr>
            </w:pPr>
            <w:r>
              <w:rPr>
                <w:rFonts w:ascii="Arial LatArm" w:hAnsi="Arial LatArm" w:cs="Arial"/>
                <w:color w:val="000000"/>
                <w:sz w:val="20"/>
                <w:szCs w:val="20"/>
              </w:rPr>
              <w:t>8</w:t>
            </w:r>
          </w:p>
        </w:tc>
        <w:tc>
          <w:tcPr>
            <w:tcW w:w="76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ÞáõÏ³</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Ð³í³ùáíÇ  åáÉÇÙ»ñ³í³ -½³ÛÇÝ ¹Çï³ÑáñÇ Ùïáó Ï³÷³ñÇãáí 620x65ÙÙ</w:t>
            </w:r>
          </w:p>
        </w:tc>
        <w:tc>
          <w:tcPr>
            <w:tcW w:w="715"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Ñ³ï</w:t>
            </w:r>
          </w:p>
        </w:tc>
        <w:tc>
          <w:tcPr>
            <w:tcW w:w="829"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LatArm" w:hAnsi="Arial LatArm" w:cs="Arial"/>
                <w:color w:val="000000"/>
                <w:sz w:val="16"/>
                <w:szCs w:val="16"/>
              </w:rPr>
            </w:pPr>
            <w:r>
              <w:rPr>
                <w:rFonts w:ascii="Arial LatArm" w:hAnsi="Arial LatArm" w:cs="Arial"/>
                <w:color w:val="000000"/>
                <w:sz w:val="16"/>
                <w:szCs w:val="16"/>
              </w:rPr>
              <w:t>8</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46,70</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373,57</w:t>
            </w:r>
          </w:p>
        </w:tc>
      </w:tr>
      <w:tr w:rsidR="006704E8" w:rsidTr="006704E8">
        <w:trPr>
          <w:gridBefore w:val="1"/>
          <w:wBefore w:w="1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right"/>
              <w:rPr>
                <w:rFonts w:ascii="Arial LatArm" w:hAnsi="Arial LatArm" w:cs="Arial"/>
                <w:color w:val="000000"/>
                <w:sz w:val="20"/>
                <w:szCs w:val="20"/>
              </w:rPr>
            </w:pPr>
            <w:r>
              <w:rPr>
                <w:rFonts w:ascii="Arial LatArm" w:hAnsi="Arial LatArm" w:cs="Arial"/>
                <w:color w:val="000000"/>
                <w:sz w:val="20"/>
                <w:szCs w:val="20"/>
              </w:rPr>
              <w:t>9</w:t>
            </w:r>
          </w:p>
        </w:tc>
        <w:tc>
          <w:tcPr>
            <w:tcW w:w="76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ÞáõÏ³</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Ð³í³ùáíÇ  åáÉÇÙ»ñ³ í³½³ÛÇÝ ¹Çï³ÑáñÇ ï³Ï¹Çñ  970x30ÙÙ</w:t>
            </w:r>
          </w:p>
        </w:tc>
        <w:tc>
          <w:tcPr>
            <w:tcW w:w="715"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Ñ³ï</w:t>
            </w:r>
          </w:p>
        </w:tc>
        <w:tc>
          <w:tcPr>
            <w:tcW w:w="829"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LatArm" w:hAnsi="Arial LatArm" w:cs="Arial"/>
                <w:color w:val="000000"/>
                <w:sz w:val="16"/>
                <w:szCs w:val="16"/>
              </w:rPr>
            </w:pPr>
            <w:r>
              <w:rPr>
                <w:rFonts w:ascii="Arial LatArm" w:hAnsi="Arial LatArm" w:cs="Arial"/>
                <w:color w:val="000000"/>
                <w:sz w:val="16"/>
                <w:szCs w:val="16"/>
              </w:rPr>
              <w:t>8</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15,57</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124,52</w:t>
            </w:r>
          </w:p>
        </w:tc>
      </w:tr>
      <w:tr w:rsidR="006704E8" w:rsidTr="006704E8">
        <w:trPr>
          <w:gridBefore w:val="1"/>
          <w:wBefore w:w="1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right"/>
              <w:rPr>
                <w:rFonts w:ascii="Arial LatArm" w:hAnsi="Arial LatArm" w:cs="Arial"/>
                <w:color w:val="000000"/>
                <w:sz w:val="20"/>
                <w:szCs w:val="20"/>
              </w:rPr>
            </w:pPr>
            <w:r>
              <w:rPr>
                <w:rFonts w:ascii="Arial LatArm" w:hAnsi="Arial LatArm" w:cs="Arial"/>
                <w:color w:val="000000"/>
                <w:sz w:val="20"/>
                <w:szCs w:val="20"/>
              </w:rPr>
              <w:t>10</w:t>
            </w:r>
          </w:p>
        </w:tc>
        <w:tc>
          <w:tcPr>
            <w:tcW w:w="76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8-27</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¹Çï³ÑáñÇ å³ï»ñÇ ùëáõÏ³ÛÇÝ çñ³Ù»Ïáõë³óáõÙ µÇïáõÙáí    2 ³Ý·³Ù</w:t>
            </w:r>
          </w:p>
        </w:tc>
        <w:tc>
          <w:tcPr>
            <w:tcW w:w="715"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100Ù</w:t>
            </w:r>
            <w:r>
              <w:rPr>
                <w:rFonts w:ascii="Arial Armenian" w:hAnsi="Arial Armenian" w:cs="Arial"/>
                <w:color w:val="000000"/>
                <w:sz w:val="16"/>
                <w:szCs w:val="16"/>
                <w:vertAlign w:val="superscript"/>
              </w:rPr>
              <w:t>2</w:t>
            </w:r>
          </w:p>
        </w:tc>
        <w:tc>
          <w:tcPr>
            <w:tcW w:w="829"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0,40</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38,34</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15,33</w:t>
            </w:r>
          </w:p>
        </w:tc>
      </w:tr>
      <w:tr w:rsidR="006704E8" w:rsidTr="006704E8">
        <w:trPr>
          <w:gridBefore w:val="1"/>
          <w:wBefore w:w="12" w:type="dxa"/>
          <w:trHeight w:val="75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right"/>
              <w:rPr>
                <w:rFonts w:ascii="Arial LatArm" w:hAnsi="Arial LatArm" w:cs="Arial"/>
                <w:color w:val="000000"/>
                <w:sz w:val="20"/>
                <w:szCs w:val="20"/>
              </w:rPr>
            </w:pPr>
            <w:r>
              <w:rPr>
                <w:rFonts w:ascii="Arial LatArm" w:hAnsi="Arial LatArm" w:cs="Arial"/>
                <w:color w:val="000000"/>
                <w:sz w:val="20"/>
                <w:szCs w:val="20"/>
              </w:rPr>
              <w:t>11</w:t>
            </w:r>
          </w:p>
        </w:tc>
        <w:tc>
          <w:tcPr>
            <w:tcW w:w="76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22-117</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äáÉÇ¿ÃÇÉ»Ý³ÛÇÝ ËáÕáí³ÏÝ»ñÇ ï»Õ³¹ñáõÙ ÑáÕÇ Ù»çDN 75x6,8/16ÙÃÝ/ /÷áñÓ³ñÏáõÙáí/</w:t>
            </w:r>
          </w:p>
        </w:tc>
        <w:tc>
          <w:tcPr>
            <w:tcW w:w="715"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Ù</w:t>
            </w:r>
          </w:p>
        </w:tc>
        <w:tc>
          <w:tcPr>
            <w:tcW w:w="829"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700,0</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2,82</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1976,29</w:t>
            </w:r>
          </w:p>
        </w:tc>
      </w:tr>
      <w:tr w:rsidR="006704E8" w:rsidTr="006704E8">
        <w:trPr>
          <w:gridBefore w:val="1"/>
          <w:wBefore w:w="12" w:type="dxa"/>
          <w:trHeight w:val="69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right"/>
              <w:rPr>
                <w:rFonts w:ascii="Arial LatArm" w:hAnsi="Arial LatArm" w:cs="Arial"/>
                <w:color w:val="000000"/>
                <w:sz w:val="20"/>
                <w:szCs w:val="20"/>
              </w:rPr>
            </w:pPr>
            <w:r>
              <w:rPr>
                <w:rFonts w:ascii="Arial LatArm" w:hAnsi="Arial LatArm" w:cs="Arial"/>
                <w:color w:val="000000"/>
                <w:sz w:val="20"/>
                <w:szCs w:val="20"/>
              </w:rPr>
              <w:t>12</w:t>
            </w:r>
          </w:p>
        </w:tc>
        <w:tc>
          <w:tcPr>
            <w:tcW w:w="76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sz w:val="16"/>
                <w:szCs w:val="16"/>
              </w:rPr>
            </w:pPr>
            <w:r>
              <w:rPr>
                <w:rFonts w:ascii="Arial Armenian" w:hAnsi="Arial Armenian" w:cs="Arial"/>
                <w:sz w:val="16"/>
                <w:szCs w:val="16"/>
              </w:rPr>
              <w:t>22-117</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sz w:val="16"/>
                <w:szCs w:val="16"/>
              </w:rPr>
            </w:pPr>
            <w:r>
              <w:rPr>
                <w:rFonts w:ascii="Arial Armenian" w:hAnsi="Arial Armenian" w:cs="Arial"/>
                <w:sz w:val="16"/>
                <w:szCs w:val="16"/>
              </w:rPr>
              <w:t>äáÉÇ¿ÃÇÉ»Ý³ÛÇÝ ËáÕáí³ÏÝ»ñÇ ï»Õ³¹ñáõÙ ÑáÕÇ Ù»ç DN25x2,3/16ÙÃÝ/ /÷áñÓ³ñÏáõÙáí/</w:t>
            </w:r>
          </w:p>
        </w:tc>
        <w:tc>
          <w:tcPr>
            <w:tcW w:w="715"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sz w:val="16"/>
                <w:szCs w:val="16"/>
              </w:rPr>
            </w:pPr>
            <w:r>
              <w:rPr>
                <w:rFonts w:ascii="Arial Armenian" w:hAnsi="Arial Armenian" w:cs="Arial"/>
                <w:sz w:val="16"/>
                <w:szCs w:val="16"/>
              </w:rPr>
              <w:t>Ù</w:t>
            </w:r>
          </w:p>
        </w:tc>
        <w:tc>
          <w:tcPr>
            <w:tcW w:w="829"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sz w:val="16"/>
                <w:szCs w:val="16"/>
              </w:rPr>
            </w:pPr>
            <w:r>
              <w:rPr>
                <w:rFonts w:ascii="Arial Armenian" w:hAnsi="Arial Armenian" w:cs="Arial"/>
                <w:sz w:val="16"/>
                <w:szCs w:val="16"/>
              </w:rPr>
              <w:t>10,0</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0,62</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6,18</w:t>
            </w:r>
          </w:p>
        </w:tc>
      </w:tr>
      <w:tr w:rsidR="006704E8" w:rsidTr="006704E8">
        <w:trPr>
          <w:gridBefore w:val="1"/>
          <w:wBefore w:w="12" w:type="dxa"/>
          <w:trHeight w:val="675"/>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right"/>
              <w:rPr>
                <w:rFonts w:ascii="Arial LatArm" w:hAnsi="Arial LatArm" w:cs="Arial"/>
                <w:color w:val="000000"/>
                <w:sz w:val="20"/>
                <w:szCs w:val="20"/>
              </w:rPr>
            </w:pPr>
            <w:r>
              <w:rPr>
                <w:rFonts w:ascii="Arial LatArm" w:hAnsi="Arial LatArm" w:cs="Arial"/>
                <w:color w:val="000000"/>
                <w:sz w:val="20"/>
                <w:szCs w:val="20"/>
              </w:rPr>
              <w:t>13</w:t>
            </w:r>
          </w:p>
        </w:tc>
        <w:tc>
          <w:tcPr>
            <w:tcW w:w="76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sz w:val="16"/>
                <w:szCs w:val="16"/>
              </w:rPr>
            </w:pPr>
            <w:r>
              <w:rPr>
                <w:rFonts w:ascii="Arial Armenian" w:hAnsi="Arial Armenian" w:cs="Arial"/>
                <w:sz w:val="16"/>
                <w:szCs w:val="16"/>
              </w:rPr>
              <w:t>22-117</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sz w:val="16"/>
                <w:szCs w:val="16"/>
              </w:rPr>
            </w:pPr>
            <w:r>
              <w:rPr>
                <w:rFonts w:ascii="Arial Armenian" w:hAnsi="Arial Armenian" w:cs="Arial"/>
                <w:sz w:val="16"/>
                <w:szCs w:val="16"/>
              </w:rPr>
              <w:t>äáÉÇ¿ÃÇÉ»Ý³ÛÇÝ ËáÕáí³ÏÝ»ñÇ ï»Õ³¹ñáõÙ ÑáÕÇ Ù»ç DN20x2,0/16ÙÃÝ/ /÷áñÓ³ñÏáõÙáí/</w:t>
            </w:r>
          </w:p>
        </w:tc>
        <w:tc>
          <w:tcPr>
            <w:tcW w:w="715"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sz w:val="16"/>
                <w:szCs w:val="16"/>
              </w:rPr>
            </w:pPr>
            <w:r>
              <w:rPr>
                <w:rFonts w:ascii="Arial Armenian" w:hAnsi="Arial Armenian" w:cs="Arial"/>
                <w:sz w:val="16"/>
                <w:szCs w:val="16"/>
              </w:rPr>
              <w:t>Ù</w:t>
            </w:r>
          </w:p>
        </w:tc>
        <w:tc>
          <w:tcPr>
            <w:tcW w:w="829"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sz w:val="16"/>
                <w:szCs w:val="16"/>
              </w:rPr>
            </w:pPr>
            <w:r>
              <w:rPr>
                <w:rFonts w:ascii="Arial Armenian" w:hAnsi="Arial Armenian" w:cs="Arial"/>
                <w:sz w:val="16"/>
                <w:szCs w:val="16"/>
              </w:rPr>
              <w:t>3,0</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0,49</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1,48</w:t>
            </w:r>
          </w:p>
        </w:tc>
      </w:tr>
      <w:tr w:rsidR="006704E8" w:rsidTr="006704E8">
        <w:trPr>
          <w:gridBefore w:val="1"/>
          <w:wBefore w:w="1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right"/>
              <w:rPr>
                <w:rFonts w:ascii="Arial LatArm" w:hAnsi="Arial LatArm" w:cs="Arial"/>
                <w:color w:val="000000"/>
                <w:sz w:val="20"/>
                <w:szCs w:val="20"/>
              </w:rPr>
            </w:pPr>
            <w:r>
              <w:rPr>
                <w:rFonts w:ascii="Arial LatArm" w:hAnsi="Arial LatArm" w:cs="Arial"/>
                <w:color w:val="000000"/>
                <w:sz w:val="20"/>
                <w:szCs w:val="20"/>
              </w:rPr>
              <w:t>14</w:t>
            </w:r>
          </w:p>
        </w:tc>
        <w:tc>
          <w:tcPr>
            <w:tcW w:w="76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sz w:val="16"/>
                <w:szCs w:val="16"/>
              </w:rPr>
            </w:pPr>
            <w:r>
              <w:rPr>
                <w:rFonts w:ascii="Arial Armenian" w:hAnsi="Arial Armenian" w:cs="Arial"/>
                <w:sz w:val="16"/>
                <w:szCs w:val="16"/>
              </w:rPr>
              <w:t>22-384</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sz w:val="16"/>
                <w:szCs w:val="16"/>
              </w:rPr>
            </w:pPr>
            <w:r>
              <w:rPr>
                <w:rFonts w:ascii="Arial Armenian" w:hAnsi="Arial Armenian" w:cs="Arial"/>
                <w:sz w:val="16"/>
                <w:szCs w:val="16"/>
              </w:rPr>
              <w:t xml:space="preserve">  ÷³Ï³Ý DN75ÙÙ </w:t>
            </w:r>
          </w:p>
        </w:tc>
        <w:tc>
          <w:tcPr>
            <w:tcW w:w="715"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sz w:val="16"/>
                <w:szCs w:val="16"/>
              </w:rPr>
            </w:pPr>
            <w:r>
              <w:rPr>
                <w:rFonts w:ascii="Arial Armenian" w:hAnsi="Arial Armenian" w:cs="Arial"/>
                <w:sz w:val="16"/>
                <w:szCs w:val="16"/>
              </w:rPr>
              <w:t>Ñ³ï</w:t>
            </w:r>
          </w:p>
        </w:tc>
        <w:tc>
          <w:tcPr>
            <w:tcW w:w="829"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sz w:val="16"/>
                <w:szCs w:val="16"/>
              </w:rPr>
            </w:pPr>
            <w:r>
              <w:rPr>
                <w:rFonts w:ascii="Arial Armenian" w:hAnsi="Arial Armenian" w:cs="Arial"/>
                <w:sz w:val="16"/>
                <w:szCs w:val="16"/>
              </w:rPr>
              <w:t>1</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11,08</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11,08</w:t>
            </w:r>
          </w:p>
        </w:tc>
      </w:tr>
      <w:tr w:rsidR="006704E8" w:rsidTr="006704E8">
        <w:trPr>
          <w:gridBefore w:val="1"/>
          <w:wBefore w:w="1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right"/>
              <w:rPr>
                <w:rFonts w:ascii="Arial LatArm" w:hAnsi="Arial LatArm" w:cs="Arial"/>
                <w:color w:val="000000"/>
                <w:sz w:val="20"/>
                <w:szCs w:val="20"/>
              </w:rPr>
            </w:pPr>
            <w:r>
              <w:rPr>
                <w:rFonts w:ascii="Arial LatArm" w:hAnsi="Arial LatArm" w:cs="Arial"/>
                <w:color w:val="000000"/>
                <w:sz w:val="20"/>
                <w:szCs w:val="20"/>
              </w:rPr>
              <w:t>15</w:t>
            </w:r>
          </w:p>
        </w:tc>
        <w:tc>
          <w:tcPr>
            <w:tcW w:w="76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sz w:val="16"/>
                <w:szCs w:val="16"/>
              </w:rPr>
            </w:pPr>
            <w:r>
              <w:rPr>
                <w:rFonts w:ascii="Arial Armenian" w:hAnsi="Arial Armenian" w:cs="Arial"/>
                <w:sz w:val="16"/>
                <w:szCs w:val="16"/>
              </w:rPr>
              <w:t>22-383</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sz w:val="16"/>
                <w:szCs w:val="16"/>
              </w:rPr>
            </w:pPr>
            <w:r>
              <w:rPr>
                <w:rFonts w:ascii="Arial Armenian" w:hAnsi="Arial Armenian" w:cs="Arial"/>
                <w:sz w:val="16"/>
                <w:szCs w:val="16"/>
              </w:rPr>
              <w:t xml:space="preserve">  ÷³Ï³Ý DN20ÙÙ </w:t>
            </w:r>
          </w:p>
        </w:tc>
        <w:tc>
          <w:tcPr>
            <w:tcW w:w="715"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sz w:val="16"/>
                <w:szCs w:val="16"/>
              </w:rPr>
            </w:pPr>
            <w:r>
              <w:rPr>
                <w:rFonts w:ascii="Arial Armenian" w:hAnsi="Arial Armenian" w:cs="Arial"/>
                <w:sz w:val="16"/>
                <w:szCs w:val="16"/>
              </w:rPr>
              <w:t>Ñ³ï</w:t>
            </w:r>
          </w:p>
        </w:tc>
        <w:tc>
          <w:tcPr>
            <w:tcW w:w="829"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sz w:val="16"/>
                <w:szCs w:val="16"/>
              </w:rPr>
            </w:pPr>
            <w:r>
              <w:rPr>
                <w:rFonts w:ascii="Arial Armenian" w:hAnsi="Arial Armenian" w:cs="Arial"/>
                <w:sz w:val="16"/>
                <w:szCs w:val="16"/>
              </w:rPr>
              <w:t>7</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3,64</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25,48</w:t>
            </w:r>
          </w:p>
        </w:tc>
      </w:tr>
      <w:tr w:rsidR="006704E8" w:rsidTr="006704E8">
        <w:trPr>
          <w:gridBefore w:val="1"/>
          <w:wBefore w:w="1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right"/>
              <w:rPr>
                <w:rFonts w:ascii="Arial LatArm" w:hAnsi="Arial LatArm" w:cs="Arial"/>
                <w:color w:val="000000"/>
                <w:sz w:val="20"/>
                <w:szCs w:val="20"/>
              </w:rPr>
            </w:pPr>
            <w:r>
              <w:rPr>
                <w:rFonts w:ascii="Arial LatArm" w:hAnsi="Arial LatArm" w:cs="Arial"/>
                <w:color w:val="000000"/>
                <w:sz w:val="20"/>
                <w:szCs w:val="20"/>
              </w:rPr>
              <w:t>16</w:t>
            </w:r>
          </w:p>
        </w:tc>
        <w:tc>
          <w:tcPr>
            <w:tcW w:w="76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sz w:val="16"/>
                <w:szCs w:val="16"/>
              </w:rPr>
            </w:pPr>
            <w:r>
              <w:rPr>
                <w:rFonts w:ascii="Arial Armenian" w:hAnsi="Arial Armenian" w:cs="Arial"/>
                <w:sz w:val="16"/>
                <w:szCs w:val="16"/>
              </w:rPr>
              <w:t>22-383</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sz w:val="16"/>
                <w:szCs w:val="16"/>
              </w:rPr>
            </w:pPr>
            <w:r>
              <w:rPr>
                <w:rFonts w:ascii="Arial Armenian" w:hAnsi="Arial Armenian" w:cs="Arial"/>
                <w:sz w:val="16"/>
                <w:szCs w:val="16"/>
              </w:rPr>
              <w:t xml:space="preserve">  ÷³Ï³Ý DN25ÙÙ </w:t>
            </w:r>
          </w:p>
        </w:tc>
        <w:tc>
          <w:tcPr>
            <w:tcW w:w="715"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sz w:val="16"/>
                <w:szCs w:val="16"/>
              </w:rPr>
            </w:pPr>
            <w:r>
              <w:rPr>
                <w:rFonts w:ascii="Arial Armenian" w:hAnsi="Arial Armenian" w:cs="Arial"/>
                <w:sz w:val="16"/>
                <w:szCs w:val="16"/>
              </w:rPr>
              <w:t>Ñ³ï</w:t>
            </w:r>
          </w:p>
        </w:tc>
        <w:tc>
          <w:tcPr>
            <w:tcW w:w="829"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sz w:val="16"/>
                <w:szCs w:val="16"/>
              </w:rPr>
            </w:pPr>
            <w:r>
              <w:rPr>
                <w:rFonts w:ascii="Arial Armenian" w:hAnsi="Arial Armenian" w:cs="Arial"/>
                <w:sz w:val="16"/>
                <w:szCs w:val="16"/>
              </w:rPr>
              <w:t>1</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3,76</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3,76</w:t>
            </w:r>
          </w:p>
        </w:tc>
      </w:tr>
      <w:tr w:rsidR="006704E8" w:rsidTr="006704E8">
        <w:trPr>
          <w:gridBefore w:val="1"/>
          <w:wBefore w:w="1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right"/>
              <w:rPr>
                <w:rFonts w:ascii="Arial LatArm" w:hAnsi="Arial LatArm" w:cs="Arial"/>
                <w:color w:val="000000"/>
                <w:sz w:val="20"/>
                <w:szCs w:val="20"/>
              </w:rPr>
            </w:pPr>
            <w:r>
              <w:rPr>
                <w:rFonts w:ascii="Arial LatArm" w:hAnsi="Arial LatArm" w:cs="Arial"/>
                <w:color w:val="000000"/>
                <w:sz w:val="20"/>
                <w:szCs w:val="20"/>
              </w:rPr>
              <w:t>17</w:t>
            </w:r>
          </w:p>
        </w:tc>
        <w:tc>
          <w:tcPr>
            <w:tcW w:w="76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22-436</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proofErr w:type="gramStart"/>
            <w:r>
              <w:rPr>
                <w:rFonts w:ascii="Arial Armenian" w:hAnsi="Arial Armenian" w:cs="Arial"/>
                <w:color w:val="000000"/>
                <w:sz w:val="16"/>
                <w:szCs w:val="16"/>
              </w:rPr>
              <w:t>DN75ÙÙ  ïñ³Ù</w:t>
            </w:r>
            <w:proofErr w:type="gramEnd"/>
            <w:r>
              <w:rPr>
                <w:rFonts w:ascii="Arial Armenian" w:hAnsi="Arial Armenian" w:cs="Arial"/>
                <w:color w:val="000000"/>
                <w:sz w:val="16"/>
                <w:szCs w:val="16"/>
              </w:rPr>
              <w:t>. åáÉÇ¿ÃÇÉ»Ý³ÛÇÝ Ïó³ßáõñÃÇ ï»Õ³¹ñáõÙ</w:t>
            </w:r>
          </w:p>
        </w:tc>
        <w:tc>
          <w:tcPr>
            <w:tcW w:w="715"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Ñ³ï</w:t>
            </w:r>
          </w:p>
        </w:tc>
        <w:tc>
          <w:tcPr>
            <w:tcW w:w="829"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2</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9,04</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18,07</w:t>
            </w:r>
          </w:p>
        </w:tc>
      </w:tr>
      <w:tr w:rsidR="006704E8" w:rsidTr="006704E8">
        <w:trPr>
          <w:gridBefore w:val="1"/>
          <w:wBefore w:w="1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right"/>
              <w:rPr>
                <w:rFonts w:ascii="Arial LatArm" w:hAnsi="Arial LatArm" w:cs="Arial"/>
                <w:color w:val="000000"/>
                <w:sz w:val="20"/>
                <w:szCs w:val="20"/>
              </w:rPr>
            </w:pPr>
            <w:r>
              <w:rPr>
                <w:rFonts w:ascii="Arial LatArm" w:hAnsi="Arial LatArm" w:cs="Arial"/>
                <w:color w:val="000000"/>
                <w:sz w:val="20"/>
                <w:szCs w:val="20"/>
              </w:rPr>
              <w:t>18</w:t>
            </w:r>
          </w:p>
        </w:tc>
        <w:tc>
          <w:tcPr>
            <w:tcW w:w="76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22-365</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 xml:space="preserve"> åáÉÇ¿ÃÇÉ»Ý»  Ëó³÷³ÏáõÙDN75</w:t>
            </w:r>
          </w:p>
        </w:tc>
        <w:tc>
          <w:tcPr>
            <w:tcW w:w="715"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Ñ³ï</w:t>
            </w:r>
          </w:p>
        </w:tc>
        <w:tc>
          <w:tcPr>
            <w:tcW w:w="829"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1</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1,25</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1,25</w:t>
            </w:r>
          </w:p>
        </w:tc>
      </w:tr>
      <w:tr w:rsidR="006704E8" w:rsidTr="006704E8">
        <w:trPr>
          <w:gridBefore w:val="1"/>
          <w:wBefore w:w="1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right"/>
              <w:rPr>
                <w:rFonts w:ascii="Arial LatArm" w:hAnsi="Arial LatArm" w:cs="Arial"/>
                <w:color w:val="000000"/>
                <w:sz w:val="20"/>
                <w:szCs w:val="20"/>
              </w:rPr>
            </w:pPr>
            <w:r>
              <w:rPr>
                <w:rFonts w:ascii="Arial LatArm" w:hAnsi="Arial LatArm" w:cs="Arial"/>
                <w:color w:val="000000"/>
                <w:sz w:val="20"/>
                <w:szCs w:val="20"/>
              </w:rPr>
              <w:t>19</w:t>
            </w:r>
          </w:p>
        </w:tc>
        <w:tc>
          <w:tcPr>
            <w:tcW w:w="76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22-365</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 xml:space="preserve"> åáÉÇ¿ÃÇÉ»Ý»  »é³µ³ßËÇãö75x20x75</w:t>
            </w:r>
          </w:p>
        </w:tc>
        <w:tc>
          <w:tcPr>
            <w:tcW w:w="715"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Ñ³ï</w:t>
            </w:r>
          </w:p>
        </w:tc>
        <w:tc>
          <w:tcPr>
            <w:tcW w:w="829"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7</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5,39</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37,71</w:t>
            </w:r>
          </w:p>
        </w:tc>
      </w:tr>
      <w:tr w:rsidR="006704E8" w:rsidTr="006704E8">
        <w:trPr>
          <w:gridBefore w:val="1"/>
          <w:wBefore w:w="1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right"/>
              <w:rPr>
                <w:rFonts w:ascii="Arial LatArm" w:hAnsi="Arial LatArm" w:cs="Arial"/>
                <w:color w:val="000000"/>
                <w:sz w:val="20"/>
                <w:szCs w:val="20"/>
              </w:rPr>
            </w:pPr>
            <w:r>
              <w:rPr>
                <w:rFonts w:ascii="Arial LatArm" w:hAnsi="Arial LatArm" w:cs="Arial"/>
                <w:color w:val="000000"/>
                <w:sz w:val="20"/>
                <w:szCs w:val="20"/>
              </w:rPr>
              <w:t>20</w:t>
            </w:r>
          </w:p>
        </w:tc>
        <w:tc>
          <w:tcPr>
            <w:tcW w:w="76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22-365</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 xml:space="preserve"> åáÉÇ¿ÃÇÉ»Ý»  »é³µ³ßËÇãö75x25x75</w:t>
            </w:r>
          </w:p>
        </w:tc>
        <w:tc>
          <w:tcPr>
            <w:tcW w:w="715"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Ñ³ï</w:t>
            </w:r>
          </w:p>
        </w:tc>
        <w:tc>
          <w:tcPr>
            <w:tcW w:w="829"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1</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5,70</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5,70</w:t>
            </w:r>
          </w:p>
        </w:tc>
      </w:tr>
      <w:tr w:rsidR="006704E8" w:rsidTr="006704E8">
        <w:trPr>
          <w:gridBefore w:val="1"/>
          <w:wBefore w:w="1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right"/>
              <w:rPr>
                <w:rFonts w:ascii="Arial LatArm" w:hAnsi="Arial LatArm" w:cs="Arial"/>
                <w:color w:val="000000"/>
                <w:sz w:val="20"/>
                <w:szCs w:val="20"/>
              </w:rPr>
            </w:pPr>
            <w:r>
              <w:rPr>
                <w:rFonts w:ascii="Arial LatArm" w:hAnsi="Arial LatArm" w:cs="Arial"/>
                <w:color w:val="000000"/>
                <w:sz w:val="20"/>
                <w:szCs w:val="20"/>
              </w:rPr>
              <w:t>21</w:t>
            </w:r>
          </w:p>
        </w:tc>
        <w:tc>
          <w:tcPr>
            <w:tcW w:w="76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22-365</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 xml:space="preserve"> åáÉÇ¿ÃÇÉ»Ý»  ³ñïáõÕáõÙDN75x75</w:t>
            </w:r>
          </w:p>
        </w:tc>
        <w:tc>
          <w:tcPr>
            <w:tcW w:w="715"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Ñ³ï</w:t>
            </w:r>
          </w:p>
        </w:tc>
        <w:tc>
          <w:tcPr>
            <w:tcW w:w="829"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16</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4,50</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72,02</w:t>
            </w:r>
          </w:p>
        </w:tc>
      </w:tr>
      <w:tr w:rsidR="006704E8" w:rsidTr="006704E8">
        <w:trPr>
          <w:gridBefore w:val="1"/>
          <w:wBefore w:w="1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right"/>
              <w:rPr>
                <w:rFonts w:ascii="Arial LatArm" w:hAnsi="Arial LatArm" w:cs="Arial"/>
                <w:color w:val="000000"/>
                <w:sz w:val="20"/>
                <w:szCs w:val="20"/>
              </w:rPr>
            </w:pPr>
            <w:r>
              <w:rPr>
                <w:rFonts w:ascii="Arial LatArm" w:hAnsi="Arial LatArm" w:cs="Arial"/>
                <w:color w:val="000000"/>
                <w:sz w:val="20"/>
                <w:szCs w:val="20"/>
              </w:rPr>
              <w:t>22</w:t>
            </w:r>
          </w:p>
        </w:tc>
        <w:tc>
          <w:tcPr>
            <w:tcW w:w="76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22-365</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 xml:space="preserve"> ³ÝóáõÙ åáÉÇ¿ÃÇÉ»Ý»  ËáÕáí³ÏÇó åáÕå³ïÇ DN25xö25</w:t>
            </w:r>
          </w:p>
        </w:tc>
        <w:tc>
          <w:tcPr>
            <w:tcW w:w="715"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Ñ³ï</w:t>
            </w:r>
          </w:p>
        </w:tc>
        <w:tc>
          <w:tcPr>
            <w:tcW w:w="829"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7</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3,36</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23,54</w:t>
            </w:r>
          </w:p>
        </w:tc>
      </w:tr>
      <w:tr w:rsidR="006704E8" w:rsidTr="006704E8">
        <w:trPr>
          <w:gridBefore w:val="1"/>
          <w:wBefore w:w="1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right"/>
              <w:rPr>
                <w:rFonts w:ascii="Arial LatArm" w:hAnsi="Arial LatArm" w:cs="Arial"/>
                <w:color w:val="000000"/>
                <w:sz w:val="20"/>
                <w:szCs w:val="20"/>
              </w:rPr>
            </w:pPr>
            <w:r>
              <w:rPr>
                <w:rFonts w:ascii="Arial LatArm" w:hAnsi="Arial LatArm" w:cs="Arial"/>
                <w:color w:val="000000"/>
                <w:sz w:val="20"/>
                <w:szCs w:val="20"/>
              </w:rPr>
              <w:t>23</w:t>
            </w:r>
          </w:p>
        </w:tc>
        <w:tc>
          <w:tcPr>
            <w:tcW w:w="76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ßáõÏ³</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 xml:space="preserve">å³ïÛ³Ý åáÕå³ï».ËáÕáí³ÏÇó  ö108ÙÙ </w:t>
            </w:r>
          </w:p>
        </w:tc>
        <w:tc>
          <w:tcPr>
            <w:tcW w:w="715"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Ù</w:t>
            </w:r>
          </w:p>
        </w:tc>
        <w:tc>
          <w:tcPr>
            <w:tcW w:w="829"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25,0</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5,91</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147,65</w:t>
            </w:r>
          </w:p>
        </w:tc>
      </w:tr>
      <w:tr w:rsidR="006704E8" w:rsidTr="006704E8">
        <w:trPr>
          <w:gridBefore w:val="1"/>
          <w:wBefore w:w="1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right"/>
              <w:rPr>
                <w:rFonts w:ascii="Arial LatArm" w:hAnsi="Arial LatArm" w:cs="Arial"/>
                <w:color w:val="000000"/>
                <w:sz w:val="20"/>
                <w:szCs w:val="20"/>
              </w:rPr>
            </w:pPr>
            <w:r>
              <w:rPr>
                <w:rFonts w:ascii="Arial LatArm" w:hAnsi="Arial LatArm" w:cs="Arial"/>
                <w:color w:val="000000"/>
                <w:sz w:val="20"/>
                <w:szCs w:val="20"/>
              </w:rPr>
              <w:lastRenderedPageBreak/>
              <w:t>24</w:t>
            </w:r>
          </w:p>
        </w:tc>
        <w:tc>
          <w:tcPr>
            <w:tcW w:w="76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26-79</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åáÕå³ï» å³ïÛ³ÝÇ çñ³Ù»Ïáõë³óáõÙ µÇïáõÙ³ÛÇÝ Ù³ÍÇÏáí</w:t>
            </w:r>
          </w:p>
        </w:tc>
        <w:tc>
          <w:tcPr>
            <w:tcW w:w="715"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LatArm" w:hAnsi="Arial LatArm" w:cs="Arial"/>
                <w:color w:val="000000"/>
                <w:sz w:val="16"/>
                <w:szCs w:val="16"/>
              </w:rPr>
            </w:pPr>
            <w:r>
              <w:rPr>
                <w:rFonts w:ascii="Arial LatArm" w:hAnsi="Arial LatArm" w:cs="Arial"/>
                <w:color w:val="000000"/>
                <w:sz w:val="16"/>
                <w:szCs w:val="16"/>
              </w:rPr>
              <w:t>100Ù</w:t>
            </w:r>
            <w:r>
              <w:rPr>
                <w:rFonts w:ascii="Arial LatArm" w:hAnsi="Arial LatArm" w:cs="Arial"/>
                <w:color w:val="000000"/>
                <w:sz w:val="16"/>
                <w:szCs w:val="16"/>
                <w:vertAlign w:val="superscript"/>
              </w:rPr>
              <w:t>2</w:t>
            </w:r>
          </w:p>
        </w:tc>
        <w:tc>
          <w:tcPr>
            <w:tcW w:w="829"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LatArm" w:hAnsi="Arial LatArm" w:cs="Arial"/>
                <w:color w:val="000000"/>
                <w:sz w:val="16"/>
                <w:szCs w:val="16"/>
              </w:rPr>
            </w:pPr>
            <w:r>
              <w:rPr>
                <w:rFonts w:ascii="Arial LatArm" w:hAnsi="Arial LatArm" w:cs="Arial"/>
                <w:color w:val="000000"/>
                <w:sz w:val="16"/>
                <w:szCs w:val="16"/>
              </w:rPr>
              <w:t>0,09</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151,72</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13,65</w:t>
            </w:r>
          </w:p>
        </w:tc>
      </w:tr>
      <w:tr w:rsidR="006704E8" w:rsidTr="006704E8">
        <w:trPr>
          <w:gridBefore w:val="1"/>
          <w:wBefore w:w="1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right"/>
              <w:rPr>
                <w:rFonts w:ascii="Arial LatArm" w:hAnsi="Arial LatArm" w:cs="Arial"/>
                <w:color w:val="000000"/>
                <w:sz w:val="20"/>
                <w:szCs w:val="20"/>
              </w:rPr>
            </w:pPr>
            <w:r>
              <w:rPr>
                <w:rFonts w:ascii="Arial LatArm" w:hAnsi="Arial LatArm" w:cs="Arial"/>
                <w:color w:val="000000"/>
                <w:sz w:val="20"/>
                <w:szCs w:val="20"/>
              </w:rPr>
              <w:t>25</w:t>
            </w:r>
          </w:p>
        </w:tc>
        <w:tc>
          <w:tcPr>
            <w:tcW w:w="76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22-314</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 xml:space="preserve"> ËáÕáí³ÏÝ»ñÇ ³Ëï³Ñ³ÝáõÙ</w:t>
            </w:r>
          </w:p>
        </w:tc>
        <w:tc>
          <w:tcPr>
            <w:tcW w:w="715"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ÏÙ</w:t>
            </w:r>
          </w:p>
        </w:tc>
        <w:tc>
          <w:tcPr>
            <w:tcW w:w="829"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0,713</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67,89</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48,41</w:t>
            </w:r>
          </w:p>
        </w:tc>
      </w:tr>
      <w:tr w:rsidR="006704E8" w:rsidTr="006704E8">
        <w:trPr>
          <w:gridBefore w:val="1"/>
          <w:wBefore w:w="1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right"/>
              <w:rPr>
                <w:rFonts w:ascii="Arial LatArm" w:hAnsi="Arial LatArm" w:cs="Arial"/>
                <w:color w:val="000000"/>
                <w:sz w:val="20"/>
                <w:szCs w:val="20"/>
              </w:rPr>
            </w:pPr>
            <w:r>
              <w:rPr>
                <w:rFonts w:ascii="Arial LatArm" w:hAnsi="Arial LatArm" w:cs="Arial"/>
                <w:color w:val="000000"/>
                <w:sz w:val="20"/>
                <w:szCs w:val="20"/>
              </w:rPr>
              <w:t>26</w:t>
            </w:r>
          </w:p>
        </w:tc>
        <w:tc>
          <w:tcPr>
            <w:tcW w:w="76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 xml:space="preserve">1-1635 </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 xml:space="preserve"> µÝ³ÑáÕÇ Ñ»ïÉÇóù Ù»Ë³ÝÇ½Ùáí</w:t>
            </w:r>
          </w:p>
        </w:tc>
        <w:tc>
          <w:tcPr>
            <w:tcW w:w="715"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1000</w:t>
            </w:r>
            <w:r>
              <w:rPr>
                <w:rFonts w:ascii="Arial Armenian" w:hAnsi="Arial Armenian" w:cs="Arial"/>
                <w:color w:val="000000"/>
                <w:sz w:val="16"/>
                <w:szCs w:val="16"/>
              </w:rPr>
              <w:br/>
              <w:t>Ù</w:t>
            </w:r>
            <w:r>
              <w:rPr>
                <w:rFonts w:ascii="Arial Armenian" w:hAnsi="Arial Armenian" w:cs="Arial"/>
                <w:color w:val="000000"/>
                <w:sz w:val="16"/>
                <w:szCs w:val="16"/>
                <w:vertAlign w:val="superscript"/>
              </w:rPr>
              <w:t>3</w:t>
            </w:r>
          </w:p>
        </w:tc>
        <w:tc>
          <w:tcPr>
            <w:tcW w:w="829"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0,364</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89,37</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32,53</w:t>
            </w:r>
          </w:p>
        </w:tc>
      </w:tr>
      <w:tr w:rsidR="006704E8" w:rsidTr="006704E8">
        <w:trPr>
          <w:gridBefore w:val="1"/>
          <w:wBefore w:w="1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right"/>
              <w:rPr>
                <w:rFonts w:ascii="Arial LatArm" w:hAnsi="Arial LatArm" w:cs="Arial"/>
                <w:color w:val="000000"/>
                <w:sz w:val="20"/>
                <w:szCs w:val="20"/>
              </w:rPr>
            </w:pPr>
            <w:r>
              <w:rPr>
                <w:rFonts w:ascii="Arial LatArm" w:hAnsi="Arial LatArm" w:cs="Arial"/>
                <w:color w:val="000000"/>
                <w:sz w:val="20"/>
                <w:szCs w:val="20"/>
              </w:rPr>
              <w:t>27</w:t>
            </w:r>
          </w:p>
        </w:tc>
        <w:tc>
          <w:tcPr>
            <w:tcW w:w="76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1-968</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ÝáõÛÝÁ  Ó»éùáí</w:t>
            </w:r>
          </w:p>
        </w:tc>
        <w:tc>
          <w:tcPr>
            <w:tcW w:w="715"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Ù</w:t>
            </w:r>
            <w:r>
              <w:rPr>
                <w:rFonts w:ascii="Arial Armenian" w:hAnsi="Arial Armenian" w:cs="Arial"/>
                <w:color w:val="000000"/>
                <w:sz w:val="16"/>
                <w:szCs w:val="16"/>
                <w:vertAlign w:val="superscript"/>
              </w:rPr>
              <w:t>3</w:t>
            </w:r>
          </w:p>
        </w:tc>
        <w:tc>
          <w:tcPr>
            <w:tcW w:w="829" w:type="dxa"/>
            <w:gridSpan w:val="2"/>
            <w:tcBorders>
              <w:top w:val="nil"/>
              <w:left w:val="nil"/>
              <w:bottom w:val="single" w:sz="4" w:space="0" w:color="auto"/>
              <w:right w:val="single" w:sz="4" w:space="0" w:color="auto"/>
            </w:tcBorders>
            <w:shd w:val="clear" w:color="000000" w:fill="FFFFFF"/>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22,0</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1,04</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22,92</w:t>
            </w:r>
          </w:p>
        </w:tc>
      </w:tr>
      <w:tr w:rsidR="006704E8" w:rsidTr="006704E8">
        <w:trPr>
          <w:gridBefore w:val="1"/>
          <w:wBefore w:w="1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right"/>
              <w:rPr>
                <w:rFonts w:ascii="Arial LatArm" w:hAnsi="Arial LatArm" w:cs="Arial"/>
                <w:color w:val="000000"/>
                <w:sz w:val="20"/>
                <w:szCs w:val="20"/>
              </w:rPr>
            </w:pPr>
            <w:r>
              <w:rPr>
                <w:rFonts w:ascii="Arial LatArm" w:hAnsi="Arial LatArm" w:cs="Arial"/>
                <w:color w:val="000000"/>
                <w:sz w:val="20"/>
                <w:szCs w:val="20"/>
              </w:rPr>
              <w:t>28</w:t>
            </w:r>
          </w:p>
        </w:tc>
        <w:tc>
          <w:tcPr>
            <w:tcW w:w="76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1-968</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³í»Éáñ¹ µÝ³ÑáÕÇ ÷éáõÙ ï»ÕáõÙ  Ó»éùáí</w:t>
            </w:r>
          </w:p>
        </w:tc>
        <w:tc>
          <w:tcPr>
            <w:tcW w:w="715"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Ù</w:t>
            </w:r>
            <w:r>
              <w:rPr>
                <w:rFonts w:ascii="Arial Armenian" w:hAnsi="Arial Armenian" w:cs="Arial"/>
                <w:color w:val="000000"/>
                <w:sz w:val="16"/>
                <w:szCs w:val="16"/>
                <w:vertAlign w:val="superscript"/>
              </w:rPr>
              <w:t>3</w:t>
            </w:r>
          </w:p>
        </w:tc>
        <w:tc>
          <w:tcPr>
            <w:tcW w:w="829" w:type="dxa"/>
            <w:gridSpan w:val="2"/>
            <w:tcBorders>
              <w:top w:val="nil"/>
              <w:left w:val="nil"/>
              <w:bottom w:val="single" w:sz="4" w:space="0" w:color="auto"/>
              <w:right w:val="single" w:sz="4" w:space="0" w:color="auto"/>
            </w:tcBorders>
            <w:shd w:val="clear" w:color="000000" w:fill="FFFFFF"/>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34,0</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1,04</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35,43</w:t>
            </w:r>
          </w:p>
        </w:tc>
      </w:tr>
      <w:tr w:rsidR="006704E8" w:rsidTr="006704E8">
        <w:trPr>
          <w:gridBefore w:val="1"/>
          <w:wBefore w:w="1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right"/>
              <w:rPr>
                <w:rFonts w:ascii="Arial LatArm" w:hAnsi="Arial LatArm" w:cs="Arial"/>
                <w:color w:val="000000"/>
                <w:sz w:val="20"/>
                <w:szCs w:val="20"/>
              </w:rPr>
            </w:pPr>
            <w:r>
              <w:rPr>
                <w:rFonts w:ascii="Arial LatArm" w:hAnsi="Arial LatArm" w:cs="Arial"/>
                <w:color w:val="000000"/>
                <w:sz w:val="20"/>
                <w:szCs w:val="20"/>
              </w:rPr>
              <w:t>29</w:t>
            </w:r>
          </w:p>
        </w:tc>
        <w:tc>
          <w:tcPr>
            <w:tcW w:w="76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11-55</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 xml:space="preserve">³ÕµÛáõñ³Ï³åÇ Ùáï ÷³Ï³Ý³ÛÇÝ Ï³Û³ÝÇ </w:t>
            </w:r>
            <w:proofErr w:type="gramStart"/>
            <w:r>
              <w:rPr>
                <w:rFonts w:ascii="Arial Armenian" w:hAnsi="Arial Armenian" w:cs="Arial"/>
                <w:color w:val="000000"/>
                <w:sz w:val="16"/>
                <w:szCs w:val="16"/>
              </w:rPr>
              <w:t>Ñ³ï³ÏÇ  ó</w:t>
            </w:r>
            <w:proofErr w:type="gramEnd"/>
            <w:r>
              <w:rPr>
                <w:rFonts w:ascii="Arial Armenian" w:hAnsi="Arial Armenian" w:cs="Arial"/>
                <w:color w:val="000000"/>
                <w:sz w:val="16"/>
                <w:szCs w:val="16"/>
              </w:rPr>
              <w:t>/³í³½³ÛÇÝ  Ñ³ñÃ»ó. ß»ñï 20ÙÙ  Ñ³ëï.</w:t>
            </w:r>
          </w:p>
        </w:tc>
        <w:tc>
          <w:tcPr>
            <w:tcW w:w="715"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100Ù</w:t>
            </w:r>
            <w:r>
              <w:rPr>
                <w:rFonts w:ascii="Arial Armenian" w:hAnsi="Arial Armenian" w:cs="Arial"/>
                <w:color w:val="000000"/>
                <w:sz w:val="16"/>
                <w:szCs w:val="16"/>
                <w:vertAlign w:val="superscript"/>
              </w:rPr>
              <w:t>2</w:t>
            </w:r>
          </w:p>
        </w:tc>
        <w:tc>
          <w:tcPr>
            <w:tcW w:w="829"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0,063</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98,79</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6,22</w:t>
            </w:r>
          </w:p>
        </w:tc>
      </w:tr>
      <w:tr w:rsidR="006704E8" w:rsidTr="006704E8">
        <w:trPr>
          <w:gridBefore w:val="1"/>
          <w:wBefore w:w="1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right"/>
              <w:rPr>
                <w:rFonts w:ascii="Arial LatArm" w:hAnsi="Arial LatArm" w:cs="Arial"/>
                <w:color w:val="000000"/>
                <w:sz w:val="20"/>
                <w:szCs w:val="20"/>
              </w:rPr>
            </w:pPr>
            <w:r>
              <w:rPr>
                <w:rFonts w:ascii="Arial LatArm" w:hAnsi="Arial LatArm" w:cs="Arial"/>
                <w:color w:val="000000"/>
                <w:sz w:val="20"/>
                <w:szCs w:val="20"/>
              </w:rPr>
              <w:t>30</w:t>
            </w:r>
          </w:p>
        </w:tc>
        <w:tc>
          <w:tcPr>
            <w:tcW w:w="76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LatArm" w:hAnsi="Arial LatArm" w:cs="Arial"/>
                <w:color w:val="000000"/>
                <w:sz w:val="16"/>
                <w:szCs w:val="16"/>
              </w:rPr>
            </w:pPr>
            <w:r>
              <w:rPr>
                <w:rFonts w:ascii="Arial LatArm" w:hAnsi="Arial LatArm" w:cs="Arial"/>
                <w:color w:val="000000"/>
                <w:sz w:val="16"/>
                <w:szCs w:val="16"/>
              </w:rPr>
              <w:t>11 -126</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 xml:space="preserve">ÝáõÛÝÇ å³ï»ñÇ ëí³ÕáõÙ ó/³ ß³Õ³Ëáí </w:t>
            </w:r>
          </w:p>
        </w:tc>
        <w:tc>
          <w:tcPr>
            <w:tcW w:w="715"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LatArm" w:hAnsi="Arial LatArm" w:cs="Arial"/>
                <w:color w:val="000000"/>
                <w:sz w:val="16"/>
                <w:szCs w:val="16"/>
              </w:rPr>
            </w:pPr>
            <w:r>
              <w:rPr>
                <w:rFonts w:ascii="Arial LatArm" w:hAnsi="Arial LatArm" w:cs="Arial"/>
                <w:color w:val="000000"/>
                <w:sz w:val="16"/>
                <w:szCs w:val="16"/>
              </w:rPr>
              <w:t>Ù</w:t>
            </w:r>
            <w:r>
              <w:rPr>
                <w:rFonts w:ascii="Arial LatArm" w:hAnsi="Arial LatArm" w:cs="Arial"/>
                <w:color w:val="000000"/>
                <w:sz w:val="16"/>
                <w:szCs w:val="16"/>
                <w:vertAlign w:val="superscript"/>
              </w:rPr>
              <w:t>2</w:t>
            </w:r>
          </w:p>
        </w:tc>
        <w:tc>
          <w:tcPr>
            <w:tcW w:w="829"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LatArm" w:hAnsi="Arial LatArm" w:cs="Arial"/>
                <w:color w:val="000000"/>
                <w:sz w:val="16"/>
                <w:szCs w:val="16"/>
              </w:rPr>
            </w:pPr>
            <w:r>
              <w:rPr>
                <w:rFonts w:ascii="Arial LatArm" w:hAnsi="Arial LatArm" w:cs="Arial"/>
                <w:color w:val="000000"/>
                <w:sz w:val="16"/>
                <w:szCs w:val="16"/>
              </w:rPr>
              <w:t>3,0</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1,75</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5,24</w:t>
            </w:r>
          </w:p>
        </w:tc>
      </w:tr>
      <w:tr w:rsidR="006704E8" w:rsidTr="006704E8">
        <w:trPr>
          <w:gridBefore w:val="1"/>
          <w:wBefore w:w="12" w:type="dxa"/>
          <w:trHeight w:val="600"/>
        </w:trPr>
        <w:tc>
          <w:tcPr>
            <w:tcW w:w="476" w:type="dxa"/>
            <w:gridSpan w:val="2"/>
            <w:tcBorders>
              <w:top w:val="nil"/>
              <w:left w:val="single" w:sz="4" w:space="0" w:color="auto"/>
              <w:bottom w:val="single" w:sz="4" w:space="0" w:color="auto"/>
              <w:right w:val="single" w:sz="4" w:space="0" w:color="auto"/>
            </w:tcBorders>
            <w:shd w:val="clear" w:color="auto" w:fill="auto"/>
            <w:noWrap/>
            <w:vAlign w:val="center"/>
            <w:hideMark/>
          </w:tcPr>
          <w:p w:rsidR="006704E8" w:rsidRDefault="006704E8">
            <w:pPr>
              <w:jc w:val="right"/>
              <w:rPr>
                <w:rFonts w:ascii="Arial LatArm" w:hAnsi="Arial LatArm" w:cs="Arial"/>
                <w:color w:val="000000"/>
                <w:sz w:val="20"/>
                <w:szCs w:val="20"/>
              </w:rPr>
            </w:pPr>
            <w:r>
              <w:rPr>
                <w:rFonts w:ascii="Arial LatArm" w:hAnsi="Arial LatArm" w:cs="Arial"/>
                <w:color w:val="000000"/>
                <w:sz w:val="20"/>
                <w:szCs w:val="20"/>
              </w:rPr>
              <w:t>31</w:t>
            </w:r>
          </w:p>
        </w:tc>
        <w:tc>
          <w:tcPr>
            <w:tcW w:w="760" w:type="dxa"/>
            <w:gridSpan w:val="2"/>
            <w:tcBorders>
              <w:top w:val="nil"/>
              <w:left w:val="nil"/>
              <w:bottom w:val="nil"/>
              <w:right w:val="nil"/>
            </w:tcBorders>
            <w:shd w:val="clear" w:color="auto" w:fill="auto"/>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8-27</w:t>
            </w:r>
          </w:p>
        </w:tc>
        <w:tc>
          <w:tcPr>
            <w:tcW w:w="4420" w:type="dxa"/>
            <w:gridSpan w:val="2"/>
            <w:tcBorders>
              <w:top w:val="nil"/>
              <w:left w:val="single" w:sz="4" w:space="0" w:color="auto"/>
              <w:bottom w:val="single" w:sz="4" w:space="0" w:color="auto"/>
              <w:right w:val="single" w:sz="4" w:space="0" w:color="auto"/>
            </w:tcBorders>
            <w:shd w:val="clear" w:color="auto" w:fill="auto"/>
            <w:vAlign w:val="center"/>
            <w:hideMark/>
          </w:tcPr>
          <w:p w:rsidR="006704E8" w:rsidRDefault="006704E8">
            <w:pPr>
              <w:rPr>
                <w:rFonts w:ascii="Arial Armenian" w:hAnsi="Arial Armenian" w:cs="Arial"/>
                <w:color w:val="000000"/>
                <w:sz w:val="16"/>
                <w:szCs w:val="16"/>
              </w:rPr>
            </w:pPr>
            <w:r>
              <w:rPr>
                <w:rFonts w:ascii="Arial Armenian" w:hAnsi="Arial Armenian" w:cs="Arial"/>
                <w:color w:val="000000"/>
                <w:sz w:val="16"/>
                <w:szCs w:val="16"/>
              </w:rPr>
              <w:t>µ»ïáÝ» å³ï»ñÇ ¨ Ñ³ï³ÏÝ»ñÇ çñ³Ù»Ïáõë³óáõÙ ó»ñÇ½Çï ïÇåÇ ÝÛáõÃáí</w:t>
            </w:r>
          </w:p>
        </w:tc>
        <w:tc>
          <w:tcPr>
            <w:tcW w:w="715"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100Ù</w:t>
            </w:r>
            <w:r>
              <w:rPr>
                <w:rFonts w:ascii="Arial Armenian" w:hAnsi="Arial Armenian" w:cs="Arial"/>
                <w:color w:val="000000"/>
                <w:sz w:val="16"/>
                <w:szCs w:val="16"/>
                <w:vertAlign w:val="superscript"/>
              </w:rPr>
              <w:t>2</w:t>
            </w:r>
          </w:p>
        </w:tc>
        <w:tc>
          <w:tcPr>
            <w:tcW w:w="829"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Armenian" w:hAnsi="Arial Armenian" w:cs="Arial"/>
                <w:color w:val="000000"/>
                <w:sz w:val="16"/>
                <w:szCs w:val="16"/>
              </w:rPr>
            </w:pPr>
            <w:r>
              <w:rPr>
                <w:rFonts w:ascii="Arial Armenian" w:hAnsi="Arial Armenian" w:cs="Arial"/>
                <w:color w:val="000000"/>
                <w:sz w:val="16"/>
                <w:szCs w:val="16"/>
              </w:rPr>
              <w:t>0,09</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224,96</w:t>
            </w:r>
          </w:p>
        </w:tc>
        <w:tc>
          <w:tcPr>
            <w:tcW w:w="13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jc w:val="center"/>
              <w:rPr>
                <w:rFonts w:ascii="Arial LatArm" w:hAnsi="Arial LatArm" w:cs="Arial"/>
                <w:color w:val="000000"/>
                <w:sz w:val="18"/>
                <w:szCs w:val="18"/>
              </w:rPr>
            </w:pPr>
            <w:r>
              <w:rPr>
                <w:rFonts w:ascii="Arial LatArm" w:hAnsi="Arial LatArm" w:cs="Arial"/>
                <w:color w:val="000000"/>
                <w:sz w:val="18"/>
                <w:szCs w:val="18"/>
              </w:rPr>
              <w:t>20,25</w:t>
            </w:r>
          </w:p>
        </w:tc>
      </w:tr>
      <w:tr w:rsidR="006704E8" w:rsidTr="006704E8">
        <w:trPr>
          <w:gridBefore w:val="1"/>
          <w:wBefore w:w="12" w:type="dxa"/>
          <w:trHeight w:val="510"/>
        </w:trPr>
        <w:tc>
          <w:tcPr>
            <w:tcW w:w="476" w:type="dxa"/>
            <w:gridSpan w:val="2"/>
            <w:tcBorders>
              <w:top w:val="nil"/>
              <w:left w:val="single" w:sz="4" w:space="0" w:color="auto"/>
              <w:bottom w:val="single" w:sz="4" w:space="0" w:color="auto"/>
              <w:right w:val="single" w:sz="4" w:space="0" w:color="auto"/>
            </w:tcBorders>
            <w:shd w:val="clear" w:color="auto" w:fill="auto"/>
            <w:noWrap/>
            <w:vAlign w:val="bottom"/>
            <w:hideMark/>
          </w:tcPr>
          <w:p w:rsidR="006704E8" w:rsidRDefault="006704E8">
            <w:pPr>
              <w:rPr>
                <w:rFonts w:ascii="Arial Armenian" w:hAnsi="Arial Armenian" w:cs="Arial"/>
                <w:color w:val="000000"/>
                <w:sz w:val="20"/>
                <w:szCs w:val="20"/>
              </w:rPr>
            </w:pPr>
            <w:r>
              <w:rPr>
                <w:rFonts w:ascii="Arial Armenian" w:hAnsi="Arial Armenian" w:cs="Arial"/>
                <w:color w:val="000000"/>
                <w:sz w:val="20"/>
                <w:szCs w:val="20"/>
              </w:rPr>
              <w:t> </w:t>
            </w:r>
          </w:p>
        </w:tc>
        <w:tc>
          <w:tcPr>
            <w:tcW w:w="760" w:type="dxa"/>
            <w:gridSpan w:val="2"/>
            <w:tcBorders>
              <w:top w:val="single" w:sz="4" w:space="0" w:color="auto"/>
              <w:left w:val="nil"/>
              <w:bottom w:val="single" w:sz="4" w:space="0" w:color="auto"/>
              <w:right w:val="single" w:sz="4" w:space="0" w:color="auto"/>
            </w:tcBorders>
            <w:shd w:val="clear" w:color="auto" w:fill="auto"/>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 </w:t>
            </w:r>
          </w:p>
        </w:tc>
        <w:tc>
          <w:tcPr>
            <w:tcW w:w="4420" w:type="dxa"/>
            <w:gridSpan w:val="2"/>
            <w:tcBorders>
              <w:top w:val="nil"/>
              <w:left w:val="nil"/>
              <w:bottom w:val="single" w:sz="4" w:space="0" w:color="auto"/>
              <w:right w:val="single" w:sz="4" w:space="0" w:color="auto"/>
            </w:tcBorders>
            <w:shd w:val="clear" w:color="000000" w:fill="FFFFFF"/>
            <w:vAlign w:val="center"/>
            <w:hideMark/>
          </w:tcPr>
          <w:p w:rsidR="006704E8" w:rsidRDefault="006704E8">
            <w:pPr>
              <w:jc w:val="right"/>
              <w:rPr>
                <w:rFonts w:ascii="Arial Armenian" w:hAnsi="Arial Armenian" w:cs="Arial"/>
                <w:b/>
                <w:bCs/>
                <w:i/>
                <w:iCs/>
                <w:color w:val="000000"/>
                <w:sz w:val="18"/>
                <w:szCs w:val="18"/>
              </w:rPr>
            </w:pPr>
            <w:r>
              <w:rPr>
                <w:rFonts w:ascii="Arial Armenian" w:hAnsi="Arial Armenian" w:cs="Arial"/>
                <w:b/>
                <w:bCs/>
                <w:i/>
                <w:iCs/>
                <w:color w:val="000000"/>
                <w:sz w:val="18"/>
                <w:szCs w:val="18"/>
              </w:rPr>
              <w:t>ÀÝ¹³Ù»ÝÁ</w:t>
            </w:r>
          </w:p>
        </w:tc>
        <w:tc>
          <w:tcPr>
            <w:tcW w:w="715"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8"/>
                <w:szCs w:val="18"/>
              </w:rPr>
            </w:pPr>
            <w:r>
              <w:rPr>
                <w:rFonts w:ascii="Arial Armenian" w:hAnsi="Arial Armenian" w:cs="Arial"/>
                <w:color w:val="000000"/>
                <w:sz w:val="18"/>
                <w:szCs w:val="18"/>
              </w:rPr>
              <w:t> </w:t>
            </w:r>
          </w:p>
        </w:tc>
        <w:tc>
          <w:tcPr>
            <w:tcW w:w="829"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8"/>
                <w:szCs w:val="18"/>
              </w:rPr>
            </w:pPr>
            <w:r>
              <w:rPr>
                <w:rFonts w:ascii="Arial Armenian" w:hAnsi="Arial Armenian" w:cs="Arial"/>
                <w:color w:val="000000"/>
                <w:sz w:val="18"/>
                <w:szCs w:val="18"/>
              </w:rPr>
              <w:t> </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rPr>
                <w:rFonts w:ascii="Arial Armenian" w:hAnsi="Arial Armenian" w:cs="Arial"/>
                <w:color w:val="000000"/>
                <w:sz w:val="20"/>
                <w:szCs w:val="20"/>
              </w:rPr>
            </w:pPr>
            <w:r>
              <w:rPr>
                <w:rFonts w:ascii="Arial Armenian" w:hAnsi="Arial Armenian" w:cs="Arial"/>
                <w:color w:val="000000"/>
                <w:sz w:val="20"/>
                <w:szCs w:val="20"/>
              </w:rPr>
              <w:t> </w:t>
            </w:r>
          </w:p>
        </w:tc>
        <w:tc>
          <w:tcPr>
            <w:tcW w:w="1300" w:type="dxa"/>
            <w:gridSpan w:val="2"/>
            <w:tcBorders>
              <w:top w:val="nil"/>
              <w:left w:val="nil"/>
              <w:bottom w:val="single" w:sz="4" w:space="0" w:color="auto"/>
              <w:right w:val="single" w:sz="4" w:space="0" w:color="auto"/>
            </w:tcBorders>
            <w:shd w:val="clear" w:color="000000" w:fill="FFFFFF"/>
            <w:noWrap/>
            <w:vAlign w:val="center"/>
            <w:hideMark/>
          </w:tcPr>
          <w:p w:rsidR="006704E8" w:rsidRDefault="006704E8">
            <w:pPr>
              <w:jc w:val="center"/>
              <w:rPr>
                <w:rFonts w:ascii="Arial Armenian" w:hAnsi="Arial Armenian" w:cs="Arial"/>
                <w:b/>
                <w:bCs/>
                <w:i/>
                <w:iCs/>
                <w:color w:val="000000"/>
                <w:sz w:val="18"/>
                <w:szCs w:val="18"/>
              </w:rPr>
            </w:pPr>
            <w:r>
              <w:rPr>
                <w:rFonts w:ascii="Arial Armenian" w:hAnsi="Arial Armenian" w:cs="Arial"/>
                <w:b/>
                <w:bCs/>
                <w:i/>
                <w:iCs/>
                <w:color w:val="000000"/>
                <w:sz w:val="18"/>
                <w:szCs w:val="18"/>
              </w:rPr>
              <w:t>4369,98</w:t>
            </w:r>
          </w:p>
        </w:tc>
      </w:tr>
      <w:tr w:rsidR="006704E8" w:rsidTr="006704E8">
        <w:trPr>
          <w:gridBefore w:val="1"/>
          <w:wBefore w:w="12" w:type="dxa"/>
          <w:trHeight w:val="660"/>
        </w:trPr>
        <w:tc>
          <w:tcPr>
            <w:tcW w:w="476" w:type="dxa"/>
            <w:gridSpan w:val="2"/>
            <w:tcBorders>
              <w:top w:val="nil"/>
              <w:left w:val="single" w:sz="4" w:space="0" w:color="auto"/>
              <w:bottom w:val="single" w:sz="4" w:space="0" w:color="auto"/>
              <w:right w:val="single" w:sz="4" w:space="0" w:color="auto"/>
            </w:tcBorders>
            <w:shd w:val="clear" w:color="auto" w:fill="auto"/>
            <w:noWrap/>
            <w:vAlign w:val="bottom"/>
            <w:hideMark/>
          </w:tcPr>
          <w:p w:rsidR="006704E8" w:rsidRDefault="006704E8">
            <w:pPr>
              <w:rPr>
                <w:rFonts w:ascii="Arial Armenian" w:hAnsi="Arial Armenian" w:cs="Arial"/>
                <w:color w:val="000000"/>
                <w:sz w:val="20"/>
                <w:szCs w:val="20"/>
              </w:rPr>
            </w:pPr>
            <w:r>
              <w:rPr>
                <w:rFonts w:ascii="Arial Armenian" w:hAnsi="Arial Armenian" w:cs="Arial"/>
                <w:color w:val="000000"/>
                <w:sz w:val="20"/>
                <w:szCs w:val="20"/>
              </w:rPr>
              <w:t> </w:t>
            </w:r>
          </w:p>
        </w:tc>
        <w:tc>
          <w:tcPr>
            <w:tcW w:w="76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 </w:t>
            </w:r>
          </w:p>
        </w:tc>
        <w:tc>
          <w:tcPr>
            <w:tcW w:w="442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right"/>
              <w:rPr>
                <w:rFonts w:ascii="Arial LatArm" w:hAnsi="Arial LatArm" w:cs="Arial"/>
                <w:b/>
                <w:bCs/>
                <w:i/>
                <w:iCs/>
                <w:color w:val="000000"/>
                <w:sz w:val="20"/>
                <w:szCs w:val="20"/>
              </w:rPr>
            </w:pPr>
            <w:r>
              <w:rPr>
                <w:rFonts w:ascii="Arial LatArm" w:hAnsi="Arial LatArm" w:cs="Arial"/>
                <w:b/>
                <w:bCs/>
                <w:i/>
                <w:iCs/>
                <w:color w:val="000000"/>
                <w:sz w:val="20"/>
                <w:szCs w:val="20"/>
              </w:rPr>
              <w:t>²²Ð 20%</w:t>
            </w:r>
          </w:p>
        </w:tc>
        <w:tc>
          <w:tcPr>
            <w:tcW w:w="715"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8"/>
                <w:szCs w:val="18"/>
              </w:rPr>
            </w:pPr>
            <w:r>
              <w:rPr>
                <w:rFonts w:ascii="Arial Armenian" w:hAnsi="Arial Armenian" w:cs="Arial"/>
                <w:color w:val="000000"/>
                <w:sz w:val="18"/>
                <w:szCs w:val="18"/>
              </w:rPr>
              <w:t> </w:t>
            </w:r>
          </w:p>
        </w:tc>
        <w:tc>
          <w:tcPr>
            <w:tcW w:w="829"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8"/>
                <w:szCs w:val="18"/>
              </w:rPr>
            </w:pPr>
            <w:r>
              <w:rPr>
                <w:rFonts w:ascii="Arial Armenian" w:hAnsi="Arial Armenian" w:cs="Arial"/>
                <w:color w:val="000000"/>
                <w:sz w:val="18"/>
                <w:szCs w:val="18"/>
              </w:rPr>
              <w:t> </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rPr>
                <w:rFonts w:ascii="Arial Armenian" w:hAnsi="Arial Armenian" w:cs="Arial"/>
                <w:color w:val="FF0000"/>
                <w:sz w:val="20"/>
                <w:szCs w:val="20"/>
              </w:rPr>
            </w:pPr>
            <w:r>
              <w:rPr>
                <w:rFonts w:ascii="Arial Armenian" w:hAnsi="Arial Armenian" w:cs="Arial"/>
                <w:color w:val="FF0000"/>
                <w:sz w:val="20"/>
                <w:szCs w:val="20"/>
              </w:rPr>
              <w:t> </w:t>
            </w:r>
          </w:p>
        </w:tc>
        <w:tc>
          <w:tcPr>
            <w:tcW w:w="1300" w:type="dxa"/>
            <w:gridSpan w:val="2"/>
            <w:tcBorders>
              <w:top w:val="nil"/>
              <w:left w:val="nil"/>
              <w:bottom w:val="single" w:sz="4" w:space="0" w:color="auto"/>
              <w:right w:val="single" w:sz="4" w:space="0" w:color="auto"/>
            </w:tcBorders>
            <w:shd w:val="clear" w:color="000000" w:fill="FFFFFF"/>
            <w:noWrap/>
            <w:vAlign w:val="center"/>
            <w:hideMark/>
          </w:tcPr>
          <w:p w:rsidR="006704E8" w:rsidRDefault="006704E8">
            <w:pPr>
              <w:jc w:val="center"/>
              <w:rPr>
                <w:rFonts w:ascii="Arial Armenian" w:hAnsi="Arial Armenian" w:cs="Arial"/>
                <w:b/>
                <w:bCs/>
                <w:i/>
                <w:iCs/>
                <w:color w:val="000000"/>
                <w:sz w:val="18"/>
                <w:szCs w:val="18"/>
              </w:rPr>
            </w:pPr>
            <w:r>
              <w:rPr>
                <w:rFonts w:ascii="Arial Armenian" w:hAnsi="Arial Armenian" w:cs="Arial"/>
                <w:b/>
                <w:bCs/>
                <w:i/>
                <w:iCs/>
                <w:color w:val="000000"/>
                <w:sz w:val="18"/>
                <w:szCs w:val="18"/>
              </w:rPr>
              <w:t>874,00</w:t>
            </w:r>
          </w:p>
        </w:tc>
      </w:tr>
      <w:tr w:rsidR="006704E8" w:rsidTr="006704E8">
        <w:trPr>
          <w:gridBefore w:val="1"/>
          <w:wBefore w:w="12" w:type="dxa"/>
          <w:trHeight w:val="510"/>
        </w:trPr>
        <w:tc>
          <w:tcPr>
            <w:tcW w:w="476" w:type="dxa"/>
            <w:gridSpan w:val="2"/>
            <w:tcBorders>
              <w:top w:val="nil"/>
              <w:left w:val="single" w:sz="4" w:space="0" w:color="auto"/>
              <w:bottom w:val="single" w:sz="4" w:space="0" w:color="auto"/>
              <w:right w:val="single" w:sz="4" w:space="0" w:color="auto"/>
            </w:tcBorders>
            <w:shd w:val="clear" w:color="auto" w:fill="auto"/>
            <w:noWrap/>
            <w:vAlign w:val="bottom"/>
            <w:hideMark/>
          </w:tcPr>
          <w:p w:rsidR="006704E8" w:rsidRDefault="006704E8">
            <w:pPr>
              <w:rPr>
                <w:rFonts w:ascii="Arial Armenian" w:hAnsi="Arial Armenian" w:cs="Arial"/>
                <w:color w:val="000000"/>
                <w:sz w:val="20"/>
                <w:szCs w:val="20"/>
              </w:rPr>
            </w:pPr>
            <w:r>
              <w:rPr>
                <w:rFonts w:ascii="Arial Armenian" w:hAnsi="Arial Armenian" w:cs="Arial"/>
                <w:color w:val="000000"/>
                <w:sz w:val="20"/>
                <w:szCs w:val="20"/>
              </w:rPr>
              <w:t> </w:t>
            </w:r>
          </w:p>
        </w:tc>
        <w:tc>
          <w:tcPr>
            <w:tcW w:w="760"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LatArm" w:hAnsi="Arial LatArm" w:cs="Arial"/>
                <w:color w:val="000000"/>
                <w:sz w:val="20"/>
                <w:szCs w:val="20"/>
              </w:rPr>
            </w:pPr>
            <w:r>
              <w:rPr>
                <w:rFonts w:ascii="Arial LatArm" w:hAnsi="Arial LatArm" w:cs="Arial"/>
                <w:color w:val="000000"/>
                <w:sz w:val="20"/>
                <w:szCs w:val="20"/>
              </w:rPr>
              <w:t> </w:t>
            </w:r>
          </w:p>
        </w:tc>
        <w:tc>
          <w:tcPr>
            <w:tcW w:w="4420" w:type="dxa"/>
            <w:gridSpan w:val="2"/>
            <w:tcBorders>
              <w:top w:val="nil"/>
              <w:left w:val="nil"/>
              <w:bottom w:val="single" w:sz="4" w:space="0" w:color="auto"/>
              <w:right w:val="single" w:sz="4" w:space="0" w:color="auto"/>
            </w:tcBorders>
            <w:shd w:val="clear" w:color="000000" w:fill="FFFFFF"/>
            <w:vAlign w:val="center"/>
            <w:hideMark/>
          </w:tcPr>
          <w:p w:rsidR="006704E8" w:rsidRDefault="006704E8">
            <w:pPr>
              <w:jc w:val="right"/>
              <w:rPr>
                <w:rFonts w:ascii="Arial Armenian" w:hAnsi="Arial Armenian" w:cs="Arial"/>
                <w:b/>
                <w:bCs/>
                <w:i/>
                <w:iCs/>
                <w:color w:val="000000"/>
                <w:sz w:val="18"/>
                <w:szCs w:val="18"/>
              </w:rPr>
            </w:pPr>
            <w:r>
              <w:rPr>
                <w:rFonts w:ascii="Arial Armenian" w:hAnsi="Arial Armenian" w:cs="Arial"/>
                <w:b/>
                <w:bCs/>
                <w:i/>
                <w:iCs/>
                <w:color w:val="000000"/>
                <w:sz w:val="18"/>
                <w:szCs w:val="18"/>
              </w:rPr>
              <w:t>ÀÝ¹³Ù»ÝÁ</w:t>
            </w:r>
          </w:p>
        </w:tc>
        <w:tc>
          <w:tcPr>
            <w:tcW w:w="715"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8"/>
                <w:szCs w:val="18"/>
              </w:rPr>
            </w:pPr>
            <w:r>
              <w:rPr>
                <w:rFonts w:ascii="Arial Armenian" w:hAnsi="Arial Armenian" w:cs="Arial"/>
                <w:color w:val="000000"/>
                <w:sz w:val="18"/>
                <w:szCs w:val="18"/>
              </w:rPr>
              <w:t> </w:t>
            </w:r>
          </w:p>
        </w:tc>
        <w:tc>
          <w:tcPr>
            <w:tcW w:w="829" w:type="dxa"/>
            <w:gridSpan w:val="2"/>
            <w:tcBorders>
              <w:top w:val="nil"/>
              <w:left w:val="nil"/>
              <w:bottom w:val="single" w:sz="4" w:space="0" w:color="auto"/>
              <w:right w:val="single" w:sz="4" w:space="0" w:color="auto"/>
            </w:tcBorders>
            <w:shd w:val="clear" w:color="auto" w:fill="auto"/>
            <w:vAlign w:val="center"/>
            <w:hideMark/>
          </w:tcPr>
          <w:p w:rsidR="006704E8" w:rsidRDefault="006704E8">
            <w:pPr>
              <w:jc w:val="center"/>
              <w:rPr>
                <w:rFonts w:ascii="Arial Armenian" w:hAnsi="Arial Armenian" w:cs="Arial"/>
                <w:color w:val="000000"/>
                <w:sz w:val="18"/>
                <w:szCs w:val="18"/>
              </w:rPr>
            </w:pPr>
            <w:r>
              <w:rPr>
                <w:rFonts w:ascii="Arial Armenian" w:hAnsi="Arial Armenian" w:cs="Arial"/>
                <w:color w:val="000000"/>
                <w:sz w:val="18"/>
                <w:szCs w:val="18"/>
              </w:rPr>
              <w:t> </w:t>
            </w:r>
          </w:p>
        </w:tc>
        <w:tc>
          <w:tcPr>
            <w:tcW w:w="1000" w:type="dxa"/>
            <w:gridSpan w:val="2"/>
            <w:tcBorders>
              <w:top w:val="nil"/>
              <w:left w:val="nil"/>
              <w:bottom w:val="single" w:sz="4" w:space="0" w:color="auto"/>
              <w:right w:val="single" w:sz="4" w:space="0" w:color="auto"/>
            </w:tcBorders>
            <w:shd w:val="clear" w:color="auto" w:fill="auto"/>
            <w:noWrap/>
            <w:vAlign w:val="center"/>
            <w:hideMark/>
          </w:tcPr>
          <w:p w:rsidR="006704E8" w:rsidRDefault="006704E8">
            <w:pPr>
              <w:rPr>
                <w:rFonts w:ascii="Arial Armenian" w:hAnsi="Arial Armenian" w:cs="Arial"/>
                <w:color w:val="FF0000"/>
                <w:sz w:val="20"/>
                <w:szCs w:val="20"/>
              </w:rPr>
            </w:pPr>
            <w:r>
              <w:rPr>
                <w:rFonts w:ascii="Arial Armenian" w:hAnsi="Arial Armenian" w:cs="Arial"/>
                <w:color w:val="FF0000"/>
                <w:sz w:val="20"/>
                <w:szCs w:val="20"/>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6704E8" w:rsidRDefault="006704E8">
            <w:pPr>
              <w:jc w:val="center"/>
              <w:rPr>
                <w:rFonts w:ascii="Arial Armenian" w:hAnsi="Arial Armenian" w:cs="Arial"/>
                <w:b/>
                <w:bCs/>
                <w:i/>
                <w:iCs/>
                <w:color w:val="000000"/>
                <w:sz w:val="20"/>
                <w:szCs w:val="20"/>
              </w:rPr>
            </w:pPr>
            <w:r>
              <w:rPr>
                <w:rFonts w:ascii="Arial Armenian" w:hAnsi="Arial Armenian" w:cs="Arial"/>
                <w:b/>
                <w:bCs/>
                <w:i/>
                <w:iCs/>
                <w:color w:val="000000"/>
                <w:sz w:val="20"/>
                <w:szCs w:val="20"/>
              </w:rPr>
              <w:t>5243,98</w:t>
            </w:r>
          </w:p>
        </w:tc>
      </w:tr>
      <w:tr w:rsidR="006704E8" w:rsidTr="006704E8">
        <w:trPr>
          <w:gridBefore w:val="1"/>
          <w:wBefore w:w="12" w:type="dxa"/>
          <w:trHeight w:val="649"/>
        </w:trPr>
        <w:tc>
          <w:tcPr>
            <w:tcW w:w="476" w:type="dxa"/>
            <w:gridSpan w:val="2"/>
            <w:tcBorders>
              <w:top w:val="nil"/>
              <w:left w:val="nil"/>
              <w:bottom w:val="nil"/>
              <w:right w:val="nil"/>
            </w:tcBorders>
            <w:shd w:val="clear" w:color="auto" w:fill="auto"/>
            <w:noWrap/>
            <w:vAlign w:val="bottom"/>
            <w:hideMark/>
          </w:tcPr>
          <w:p w:rsidR="006704E8" w:rsidRDefault="006704E8">
            <w:pPr>
              <w:jc w:val="center"/>
              <w:rPr>
                <w:rFonts w:ascii="Arial Armenian" w:hAnsi="Arial Armenian" w:cs="Arial"/>
                <w:b/>
                <w:bCs/>
                <w:i/>
                <w:iCs/>
                <w:color w:val="000000"/>
                <w:sz w:val="20"/>
                <w:szCs w:val="20"/>
              </w:rPr>
            </w:pPr>
          </w:p>
        </w:tc>
        <w:tc>
          <w:tcPr>
            <w:tcW w:w="760" w:type="dxa"/>
            <w:gridSpan w:val="2"/>
            <w:tcBorders>
              <w:top w:val="nil"/>
              <w:left w:val="nil"/>
              <w:bottom w:val="nil"/>
              <w:right w:val="nil"/>
            </w:tcBorders>
            <w:shd w:val="clear" w:color="auto" w:fill="auto"/>
            <w:vAlign w:val="center"/>
            <w:hideMark/>
          </w:tcPr>
          <w:p w:rsidR="006704E8" w:rsidRDefault="006704E8">
            <w:pPr>
              <w:rPr>
                <w:sz w:val="20"/>
                <w:szCs w:val="20"/>
              </w:rPr>
            </w:pPr>
          </w:p>
        </w:tc>
        <w:tc>
          <w:tcPr>
            <w:tcW w:w="4420" w:type="dxa"/>
            <w:gridSpan w:val="2"/>
            <w:tcBorders>
              <w:top w:val="nil"/>
              <w:left w:val="nil"/>
              <w:bottom w:val="nil"/>
              <w:right w:val="nil"/>
            </w:tcBorders>
            <w:shd w:val="clear" w:color="000000" w:fill="FFFFFF"/>
            <w:vAlign w:val="center"/>
            <w:hideMark/>
          </w:tcPr>
          <w:p w:rsidR="006704E8" w:rsidRDefault="006704E8">
            <w:pPr>
              <w:jc w:val="right"/>
              <w:rPr>
                <w:rFonts w:ascii="Arial Armenian" w:hAnsi="Arial Armenian" w:cs="Arial"/>
                <w:b/>
                <w:bCs/>
                <w:i/>
                <w:iCs/>
                <w:color w:val="000000"/>
                <w:sz w:val="18"/>
                <w:szCs w:val="18"/>
              </w:rPr>
            </w:pPr>
            <w:r>
              <w:rPr>
                <w:rFonts w:ascii="Arial Armenian" w:hAnsi="Arial Armenian" w:cs="Arial"/>
                <w:b/>
                <w:bCs/>
                <w:i/>
                <w:iCs/>
                <w:color w:val="000000"/>
                <w:sz w:val="18"/>
                <w:szCs w:val="18"/>
              </w:rPr>
              <w:t> </w:t>
            </w:r>
          </w:p>
        </w:tc>
        <w:tc>
          <w:tcPr>
            <w:tcW w:w="715" w:type="dxa"/>
            <w:gridSpan w:val="2"/>
            <w:tcBorders>
              <w:top w:val="nil"/>
              <w:left w:val="nil"/>
              <w:bottom w:val="nil"/>
              <w:right w:val="nil"/>
            </w:tcBorders>
            <w:shd w:val="clear" w:color="auto" w:fill="auto"/>
            <w:vAlign w:val="center"/>
            <w:hideMark/>
          </w:tcPr>
          <w:p w:rsidR="006704E8" w:rsidRDefault="006704E8">
            <w:pPr>
              <w:jc w:val="right"/>
              <w:rPr>
                <w:rFonts w:ascii="Arial Armenian" w:hAnsi="Arial Armenian" w:cs="Arial"/>
                <w:b/>
                <w:bCs/>
                <w:i/>
                <w:iCs/>
                <w:color w:val="000000"/>
                <w:sz w:val="18"/>
                <w:szCs w:val="18"/>
              </w:rPr>
            </w:pPr>
          </w:p>
        </w:tc>
        <w:tc>
          <w:tcPr>
            <w:tcW w:w="829" w:type="dxa"/>
            <w:gridSpan w:val="2"/>
            <w:tcBorders>
              <w:top w:val="nil"/>
              <w:left w:val="nil"/>
              <w:bottom w:val="nil"/>
              <w:right w:val="nil"/>
            </w:tcBorders>
            <w:shd w:val="clear" w:color="auto" w:fill="auto"/>
            <w:vAlign w:val="center"/>
            <w:hideMark/>
          </w:tcPr>
          <w:p w:rsidR="006704E8" w:rsidRDefault="006704E8">
            <w:pPr>
              <w:jc w:val="center"/>
              <w:rPr>
                <w:sz w:val="20"/>
                <w:szCs w:val="20"/>
              </w:rPr>
            </w:pPr>
          </w:p>
        </w:tc>
        <w:tc>
          <w:tcPr>
            <w:tcW w:w="1000" w:type="dxa"/>
            <w:gridSpan w:val="2"/>
            <w:tcBorders>
              <w:top w:val="nil"/>
              <w:left w:val="nil"/>
              <w:bottom w:val="nil"/>
              <w:right w:val="nil"/>
            </w:tcBorders>
            <w:shd w:val="clear" w:color="auto" w:fill="auto"/>
            <w:noWrap/>
            <w:vAlign w:val="center"/>
            <w:hideMark/>
          </w:tcPr>
          <w:p w:rsidR="006704E8" w:rsidRDefault="006704E8">
            <w:pPr>
              <w:jc w:val="center"/>
              <w:rPr>
                <w:sz w:val="20"/>
                <w:szCs w:val="20"/>
              </w:rPr>
            </w:pPr>
          </w:p>
        </w:tc>
        <w:tc>
          <w:tcPr>
            <w:tcW w:w="1300" w:type="dxa"/>
            <w:gridSpan w:val="2"/>
            <w:tcBorders>
              <w:top w:val="nil"/>
              <w:left w:val="nil"/>
              <w:bottom w:val="nil"/>
              <w:right w:val="nil"/>
            </w:tcBorders>
            <w:shd w:val="clear" w:color="auto" w:fill="auto"/>
            <w:noWrap/>
            <w:vAlign w:val="bottom"/>
            <w:hideMark/>
          </w:tcPr>
          <w:p w:rsidR="006704E8" w:rsidRDefault="006704E8">
            <w:pPr>
              <w:rPr>
                <w:sz w:val="20"/>
                <w:szCs w:val="20"/>
              </w:rPr>
            </w:pPr>
          </w:p>
        </w:tc>
      </w:tr>
    </w:tbl>
    <w:p w:rsidR="006704E8" w:rsidRDefault="006704E8" w:rsidP="006704E8">
      <w:pPr>
        <w:ind w:firstLine="567"/>
        <w:rPr>
          <w:rFonts w:ascii="GHEA Grapalat" w:hAnsi="GHEA Grapalat"/>
          <w:i/>
          <w:lang w:val="pt-BR"/>
        </w:rPr>
      </w:pPr>
    </w:p>
    <w:p w:rsidR="006704E8" w:rsidRPr="00CB0C48" w:rsidRDefault="006704E8" w:rsidP="004C3A62">
      <w:pPr>
        <w:rPr>
          <w:rFonts w:ascii="GHEA Grapalat" w:hAnsi="GHEA Grapalat"/>
          <w:i/>
          <w:lang w:val="pt-BR"/>
        </w:rPr>
      </w:pPr>
    </w:p>
    <w:p w:rsidR="00516665" w:rsidRPr="00CB0C48" w:rsidRDefault="00516665" w:rsidP="00516665">
      <w:pPr>
        <w:ind w:firstLine="567"/>
        <w:jc w:val="right"/>
        <w:rPr>
          <w:rFonts w:ascii="GHEA Grapalat" w:hAnsi="GHEA Grapalat"/>
          <w:i/>
          <w:lang w:val="pt-BR"/>
        </w:rPr>
      </w:pPr>
    </w:p>
    <w:p w:rsidR="00516665" w:rsidRPr="00E94790" w:rsidRDefault="00516665" w:rsidP="00516665">
      <w:pPr>
        <w:rPr>
          <w:rFonts w:ascii="GHEA Grapalat" w:hAnsi="GHEA Grapalat"/>
          <w:i/>
          <w:lang w:val="hy-AM"/>
        </w:rPr>
      </w:pPr>
      <w:r w:rsidRPr="00CB0C48">
        <w:rPr>
          <w:rFonts w:ascii="GHEA Grapalat" w:hAnsi="GHEA Grapalat" w:cs="Sylfaen"/>
          <w:sz w:val="22"/>
          <w:szCs w:val="22"/>
          <w:lang w:val="af-ZA"/>
        </w:rPr>
        <w:t>* Կապալառուն աշխատանքները կատարում է -</w:t>
      </w:r>
      <w:r w:rsidR="004C3A62">
        <w:rPr>
          <w:rFonts w:ascii="GHEA Grapalat" w:hAnsi="GHEA Grapalat"/>
          <w:color w:val="000000"/>
          <w:shd w:val="clear" w:color="auto" w:fill="FFFFFF"/>
          <w:lang w:val="hy-AM"/>
        </w:rPr>
        <w:t>Արփի համայնքի Ադենիս և Աղվորիկ</w:t>
      </w:r>
      <w:r w:rsidR="00E94790" w:rsidRPr="005D59B4">
        <w:rPr>
          <w:rFonts w:ascii="GHEA Grapalat" w:hAnsi="GHEA Grapalat"/>
          <w:color w:val="000000"/>
          <w:shd w:val="clear" w:color="auto" w:fill="FFFFFF"/>
          <w:lang w:val="hy-AM"/>
        </w:rPr>
        <w:t xml:space="preserve"> բնակավայրեր</w:t>
      </w:r>
      <w:r w:rsidR="00E94790">
        <w:rPr>
          <w:rFonts w:ascii="GHEA Grapalat" w:hAnsi="GHEA Grapalat" w:cs="Sylfaen"/>
          <w:sz w:val="22"/>
          <w:szCs w:val="22"/>
          <w:lang w:val="hy-AM"/>
        </w:rPr>
        <w:t>ում;</w:t>
      </w:r>
    </w:p>
    <w:p w:rsidR="00516665" w:rsidRPr="00CB0C48" w:rsidRDefault="00516665" w:rsidP="00516665">
      <w:pPr>
        <w:ind w:firstLine="567"/>
        <w:jc w:val="right"/>
        <w:rPr>
          <w:rFonts w:ascii="GHEA Grapalat" w:hAnsi="GHEA Grapalat"/>
          <w:i/>
          <w:lang w:val="pt-BR"/>
        </w:rPr>
      </w:pPr>
    </w:p>
    <w:p w:rsidR="00516665" w:rsidRPr="009E09C7" w:rsidRDefault="009E09C7" w:rsidP="009E09C7">
      <w:pPr>
        <w:ind w:firstLine="567"/>
        <w:rPr>
          <w:rFonts w:ascii="GHEA Grapalat" w:hAnsi="GHEA Grapalat"/>
          <w:sz w:val="22"/>
          <w:lang w:val="hy-AM"/>
        </w:rPr>
      </w:pPr>
      <w:r w:rsidRPr="009E09C7">
        <w:rPr>
          <w:rFonts w:ascii="GHEA Grapalat" w:hAnsi="GHEA Grapalat"/>
          <w:sz w:val="22"/>
          <w:lang w:val="hy-AM"/>
        </w:rPr>
        <w:t>**Հրավերին կցնում է նախագծանախահաշիվները;</w:t>
      </w:r>
    </w:p>
    <w:p w:rsidR="00516665" w:rsidRPr="00CB0C48" w:rsidRDefault="00516665" w:rsidP="00516665">
      <w:pPr>
        <w:ind w:firstLine="567"/>
        <w:jc w:val="right"/>
        <w:rPr>
          <w:rFonts w:ascii="GHEA Grapalat" w:hAnsi="GHEA Grapalat"/>
          <w:i/>
          <w:lang w:val="pt-BR"/>
        </w:rPr>
      </w:pPr>
    </w:p>
    <w:p w:rsidR="00516665" w:rsidRPr="00CB0C48" w:rsidRDefault="00516665" w:rsidP="00516665">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AC25C8" w:rsidRPr="00CB0C48" w:rsidTr="007B6226">
        <w:trPr>
          <w:jc w:val="center"/>
        </w:trPr>
        <w:tc>
          <w:tcPr>
            <w:tcW w:w="4536" w:type="dxa"/>
          </w:tcPr>
          <w:p w:rsidR="00AC25C8" w:rsidRPr="00CB0C48" w:rsidRDefault="00AC25C8" w:rsidP="007B6226">
            <w:pPr>
              <w:spacing w:line="360" w:lineRule="auto"/>
              <w:jc w:val="center"/>
              <w:rPr>
                <w:rFonts w:ascii="GHEA Grapalat" w:hAnsi="GHEA Grapalat" w:cs="Sylfaen"/>
                <w:b/>
                <w:bCs/>
                <w:lang w:val="nb-NO"/>
              </w:rPr>
            </w:pPr>
            <w:r w:rsidRPr="00CB0C48">
              <w:rPr>
                <w:rFonts w:ascii="GHEA Grapalat" w:hAnsi="GHEA Grapalat" w:cs="Sylfaen"/>
                <w:b/>
                <w:bCs/>
                <w:lang w:val="nb-NO"/>
              </w:rPr>
              <w:t>ՊԱՏՎԻՐԱՏՈՒ</w:t>
            </w:r>
          </w:p>
          <w:p w:rsidR="00AC25C8" w:rsidRPr="00CB0C48" w:rsidRDefault="00AC25C8" w:rsidP="007B6226">
            <w:pPr>
              <w:rPr>
                <w:rFonts w:ascii="GHEA Grapalat" w:hAnsi="GHEA Grapalat"/>
                <w:sz w:val="22"/>
                <w:szCs w:val="22"/>
                <w:lang w:val="ru-RU"/>
              </w:rPr>
            </w:pPr>
          </w:p>
          <w:p w:rsidR="00AC25C8" w:rsidRPr="00CB0C48" w:rsidRDefault="00AC25C8" w:rsidP="007B6226">
            <w:pPr>
              <w:rPr>
                <w:rFonts w:ascii="GHEA Grapalat" w:hAnsi="GHEA Grapalat"/>
                <w:lang w:val="ru-RU"/>
              </w:rPr>
            </w:pPr>
          </w:p>
          <w:p w:rsidR="00AC25C8" w:rsidRPr="00CB0C48" w:rsidRDefault="00AC25C8" w:rsidP="007B6226">
            <w:pPr>
              <w:jc w:val="center"/>
              <w:rPr>
                <w:rFonts w:ascii="GHEA Grapalat" w:hAnsi="GHEA Grapalat"/>
                <w:lang w:val="ru-RU"/>
              </w:rPr>
            </w:pPr>
            <w:r w:rsidRPr="00CB0C48">
              <w:rPr>
                <w:rFonts w:ascii="GHEA Grapalat" w:hAnsi="GHEA Grapalat"/>
                <w:lang w:val="ru-RU"/>
              </w:rPr>
              <w:t>---------------------------------</w:t>
            </w:r>
          </w:p>
          <w:p w:rsidR="00AC25C8" w:rsidRPr="00CB0C48" w:rsidRDefault="00AC25C8" w:rsidP="007B6226">
            <w:pPr>
              <w:jc w:val="center"/>
              <w:rPr>
                <w:rFonts w:ascii="GHEA Grapalat" w:hAnsi="GHEA Grapalat"/>
                <w:sz w:val="18"/>
                <w:szCs w:val="18"/>
              </w:rPr>
            </w:pPr>
            <w:r w:rsidRPr="00CB0C48">
              <w:rPr>
                <w:rFonts w:ascii="GHEA Grapalat" w:hAnsi="GHEA Grapalat"/>
                <w:sz w:val="18"/>
                <w:szCs w:val="18"/>
              </w:rPr>
              <w:t>/</w:t>
            </w:r>
            <w:r w:rsidRPr="00CB0C48">
              <w:rPr>
                <w:rFonts w:ascii="GHEA Grapalat" w:hAnsi="GHEA Grapalat" w:cs="Sylfaen"/>
                <w:sz w:val="18"/>
                <w:szCs w:val="18"/>
                <w:lang w:val="ru-RU"/>
              </w:rPr>
              <w:t>ստորագրություն</w:t>
            </w:r>
            <w:r w:rsidRPr="00CB0C48">
              <w:rPr>
                <w:rFonts w:ascii="GHEA Grapalat" w:hAnsi="GHEA Grapalat"/>
                <w:sz w:val="18"/>
                <w:szCs w:val="18"/>
              </w:rPr>
              <w:t>/</w:t>
            </w:r>
          </w:p>
          <w:p w:rsidR="00AC25C8" w:rsidRPr="00CB0C48" w:rsidRDefault="00AC25C8" w:rsidP="007B6226">
            <w:pPr>
              <w:jc w:val="center"/>
              <w:rPr>
                <w:rFonts w:ascii="GHEA Grapalat" w:hAnsi="GHEA Grapalat"/>
                <w:sz w:val="18"/>
                <w:szCs w:val="18"/>
                <w:lang w:val="ru-RU"/>
              </w:rPr>
            </w:pPr>
            <w:r w:rsidRPr="00CB0C48">
              <w:rPr>
                <w:rFonts w:ascii="GHEA Grapalat" w:hAnsi="GHEA Grapalat" w:cs="Sylfaen"/>
                <w:sz w:val="18"/>
                <w:szCs w:val="18"/>
                <w:lang w:val="ru-RU"/>
              </w:rPr>
              <w:t>Կ</w:t>
            </w:r>
            <w:r w:rsidRPr="00CB0C48">
              <w:rPr>
                <w:rFonts w:ascii="GHEA Grapalat" w:hAnsi="GHEA Grapalat"/>
                <w:sz w:val="18"/>
                <w:szCs w:val="18"/>
                <w:lang w:val="ru-RU"/>
              </w:rPr>
              <w:t>.</w:t>
            </w:r>
            <w:r w:rsidRPr="00CB0C48">
              <w:rPr>
                <w:rFonts w:ascii="GHEA Grapalat" w:hAnsi="GHEA Grapalat" w:cs="Sylfaen"/>
                <w:sz w:val="18"/>
                <w:szCs w:val="18"/>
                <w:lang w:val="ru-RU"/>
              </w:rPr>
              <w:t>Տ</w:t>
            </w:r>
          </w:p>
        </w:tc>
        <w:tc>
          <w:tcPr>
            <w:tcW w:w="760" w:type="dxa"/>
          </w:tcPr>
          <w:p w:rsidR="00AC25C8" w:rsidRPr="00CB0C48" w:rsidRDefault="00AC25C8" w:rsidP="007B6226">
            <w:pPr>
              <w:spacing w:line="360" w:lineRule="auto"/>
              <w:jc w:val="center"/>
              <w:rPr>
                <w:rFonts w:ascii="GHEA Grapalat" w:hAnsi="GHEA Grapalat"/>
                <w:lang w:val="ru-RU"/>
              </w:rPr>
            </w:pPr>
          </w:p>
        </w:tc>
        <w:tc>
          <w:tcPr>
            <w:tcW w:w="4343" w:type="dxa"/>
          </w:tcPr>
          <w:p w:rsidR="00AC25C8" w:rsidRPr="00CB0C48" w:rsidRDefault="00AC25C8" w:rsidP="007B6226">
            <w:pPr>
              <w:spacing w:line="360" w:lineRule="auto"/>
              <w:jc w:val="center"/>
              <w:rPr>
                <w:rFonts w:ascii="GHEA Grapalat" w:hAnsi="GHEA Grapalat" w:cs="Sylfaen"/>
                <w:b/>
                <w:bCs/>
                <w:lang w:val="ru-RU"/>
              </w:rPr>
            </w:pPr>
            <w:r w:rsidRPr="00CB0C48">
              <w:rPr>
                <w:rFonts w:ascii="GHEA Grapalat" w:hAnsi="GHEA Grapalat" w:cs="Sylfaen"/>
                <w:b/>
                <w:bCs/>
                <w:lang w:val="pt-BR"/>
              </w:rPr>
              <w:t>ԿԱՊԱԼԱՌՈՒ</w:t>
            </w:r>
          </w:p>
          <w:p w:rsidR="00AC25C8" w:rsidRPr="00CB0C48" w:rsidRDefault="00AC25C8" w:rsidP="007B6226">
            <w:pPr>
              <w:jc w:val="center"/>
              <w:rPr>
                <w:rFonts w:ascii="GHEA Grapalat" w:hAnsi="GHEA Grapalat"/>
                <w:lang w:val="ru-RU"/>
              </w:rPr>
            </w:pPr>
          </w:p>
          <w:p w:rsidR="00AC25C8" w:rsidRPr="00CB0C48" w:rsidRDefault="00AC25C8" w:rsidP="007B6226">
            <w:pPr>
              <w:jc w:val="center"/>
              <w:rPr>
                <w:rFonts w:ascii="GHEA Grapalat" w:hAnsi="GHEA Grapalat"/>
                <w:lang w:val="ru-RU"/>
              </w:rPr>
            </w:pPr>
          </w:p>
          <w:p w:rsidR="00AC25C8" w:rsidRPr="00CB0C48" w:rsidRDefault="00AC25C8" w:rsidP="007B6226">
            <w:pPr>
              <w:jc w:val="center"/>
              <w:rPr>
                <w:rFonts w:ascii="GHEA Grapalat" w:hAnsi="GHEA Grapalat"/>
                <w:lang w:val="ru-RU"/>
              </w:rPr>
            </w:pPr>
            <w:r w:rsidRPr="00CB0C48">
              <w:rPr>
                <w:rFonts w:ascii="GHEA Grapalat" w:hAnsi="GHEA Grapalat"/>
                <w:lang w:val="ru-RU"/>
              </w:rPr>
              <w:t>---------------------------------</w:t>
            </w:r>
          </w:p>
          <w:p w:rsidR="00AC25C8" w:rsidRPr="00CB0C48" w:rsidRDefault="00AC25C8" w:rsidP="007B6226">
            <w:pPr>
              <w:jc w:val="center"/>
              <w:rPr>
                <w:rFonts w:ascii="GHEA Grapalat" w:hAnsi="GHEA Grapalat"/>
                <w:sz w:val="18"/>
                <w:szCs w:val="18"/>
              </w:rPr>
            </w:pPr>
            <w:r w:rsidRPr="00CB0C48">
              <w:rPr>
                <w:rFonts w:ascii="GHEA Grapalat" w:hAnsi="GHEA Grapalat"/>
                <w:sz w:val="18"/>
                <w:szCs w:val="18"/>
              </w:rPr>
              <w:t>/</w:t>
            </w:r>
            <w:r w:rsidRPr="00CB0C48">
              <w:rPr>
                <w:rFonts w:ascii="GHEA Grapalat" w:hAnsi="GHEA Grapalat" w:cs="Sylfaen"/>
                <w:sz w:val="18"/>
                <w:szCs w:val="18"/>
                <w:lang w:val="ru-RU"/>
              </w:rPr>
              <w:t>ստորագրություն</w:t>
            </w:r>
            <w:r w:rsidRPr="00CB0C48">
              <w:rPr>
                <w:rFonts w:ascii="GHEA Grapalat" w:hAnsi="GHEA Grapalat"/>
                <w:sz w:val="18"/>
                <w:szCs w:val="18"/>
              </w:rPr>
              <w:t>/</w:t>
            </w:r>
          </w:p>
          <w:p w:rsidR="00AC25C8" w:rsidRPr="00CB0C48" w:rsidRDefault="00AC25C8" w:rsidP="007B6226">
            <w:pPr>
              <w:jc w:val="center"/>
              <w:rPr>
                <w:rFonts w:ascii="GHEA Grapalat" w:hAnsi="GHEA Grapalat"/>
                <w:sz w:val="22"/>
                <w:szCs w:val="22"/>
                <w:lang w:val="ru-RU"/>
              </w:rPr>
            </w:pPr>
            <w:r w:rsidRPr="00CB0C48">
              <w:rPr>
                <w:rFonts w:ascii="GHEA Grapalat" w:hAnsi="GHEA Grapalat" w:cs="Sylfaen"/>
                <w:sz w:val="18"/>
                <w:szCs w:val="18"/>
                <w:lang w:val="ru-RU"/>
              </w:rPr>
              <w:t>Կ</w:t>
            </w:r>
            <w:r w:rsidRPr="00CB0C48">
              <w:rPr>
                <w:rFonts w:ascii="GHEA Grapalat" w:hAnsi="GHEA Grapalat"/>
                <w:sz w:val="18"/>
                <w:szCs w:val="18"/>
                <w:lang w:val="ru-RU"/>
              </w:rPr>
              <w:t>.</w:t>
            </w:r>
            <w:r w:rsidRPr="00CB0C48">
              <w:rPr>
                <w:rFonts w:ascii="GHEA Grapalat" w:hAnsi="GHEA Grapalat" w:cs="Sylfaen"/>
                <w:sz w:val="18"/>
                <w:szCs w:val="18"/>
                <w:lang w:val="ru-RU"/>
              </w:rPr>
              <w:t>Տ</w:t>
            </w:r>
          </w:p>
        </w:tc>
      </w:tr>
    </w:tbl>
    <w:p w:rsidR="00516665" w:rsidRPr="00CB0C48" w:rsidRDefault="00516665" w:rsidP="00516665">
      <w:pPr>
        <w:ind w:firstLine="567"/>
        <w:jc w:val="right"/>
        <w:rPr>
          <w:rFonts w:ascii="GHEA Grapalat" w:hAnsi="GHEA Grapalat"/>
          <w:i/>
          <w:lang w:val="pt-BR"/>
        </w:rPr>
      </w:pPr>
    </w:p>
    <w:p w:rsidR="00516665" w:rsidRPr="00CB0C48" w:rsidRDefault="00516665" w:rsidP="00516665">
      <w:pPr>
        <w:ind w:firstLine="567"/>
        <w:jc w:val="right"/>
        <w:rPr>
          <w:rFonts w:ascii="GHEA Grapalat" w:hAnsi="GHEA Grapalat"/>
          <w:i/>
          <w:lang w:val="pt-BR"/>
        </w:rPr>
      </w:pPr>
    </w:p>
    <w:p w:rsidR="00516665" w:rsidRPr="00CB0C48" w:rsidRDefault="00516665" w:rsidP="00516665">
      <w:pPr>
        <w:ind w:firstLine="567"/>
        <w:jc w:val="right"/>
        <w:rPr>
          <w:rFonts w:ascii="GHEA Grapalat" w:hAnsi="GHEA Grapalat"/>
          <w:i/>
          <w:lang w:val="pt-BR"/>
        </w:rPr>
      </w:pPr>
    </w:p>
    <w:p w:rsidR="00516665" w:rsidRPr="00CB0C48" w:rsidRDefault="00516665" w:rsidP="00516665">
      <w:pPr>
        <w:ind w:firstLine="567"/>
        <w:jc w:val="right"/>
        <w:rPr>
          <w:rFonts w:ascii="GHEA Grapalat" w:hAnsi="GHEA Grapalat"/>
          <w:i/>
          <w:lang w:val="pt-BR"/>
        </w:rPr>
      </w:pPr>
    </w:p>
    <w:p w:rsidR="00516665" w:rsidRPr="00CB0C48" w:rsidRDefault="00516665" w:rsidP="00516665">
      <w:pPr>
        <w:ind w:firstLine="567"/>
        <w:jc w:val="right"/>
        <w:rPr>
          <w:rFonts w:ascii="GHEA Grapalat" w:hAnsi="GHEA Grapalat"/>
          <w:i/>
          <w:lang w:val="pt-BR"/>
        </w:rPr>
      </w:pPr>
    </w:p>
    <w:p w:rsidR="00516665" w:rsidRPr="00CB0C48" w:rsidRDefault="00516665" w:rsidP="00516665">
      <w:pPr>
        <w:ind w:firstLine="567"/>
        <w:jc w:val="right"/>
        <w:rPr>
          <w:rFonts w:ascii="GHEA Grapalat" w:hAnsi="GHEA Grapalat"/>
          <w:i/>
          <w:lang w:val="pt-BR"/>
        </w:rPr>
      </w:pPr>
    </w:p>
    <w:p w:rsidR="00516665" w:rsidRPr="00CB0C48" w:rsidRDefault="00516665" w:rsidP="00516665">
      <w:pPr>
        <w:ind w:firstLine="567"/>
        <w:jc w:val="right"/>
        <w:rPr>
          <w:rFonts w:ascii="GHEA Grapalat" w:hAnsi="GHEA Grapalat"/>
          <w:i/>
          <w:lang w:val="pt-BR"/>
        </w:rPr>
      </w:pPr>
    </w:p>
    <w:p w:rsidR="00516665" w:rsidRPr="00CB0C48" w:rsidRDefault="00516665" w:rsidP="00516665">
      <w:pPr>
        <w:ind w:firstLine="567"/>
        <w:jc w:val="right"/>
        <w:rPr>
          <w:rFonts w:ascii="GHEA Grapalat" w:hAnsi="GHEA Grapalat"/>
          <w:i/>
          <w:lang w:val="pt-BR"/>
        </w:rPr>
      </w:pPr>
    </w:p>
    <w:p w:rsidR="00516665" w:rsidRDefault="00516665" w:rsidP="00516665">
      <w:pPr>
        <w:ind w:firstLine="567"/>
        <w:jc w:val="right"/>
        <w:rPr>
          <w:rFonts w:ascii="GHEA Grapalat" w:hAnsi="GHEA Grapalat"/>
          <w:i/>
          <w:lang w:val="pt-BR"/>
        </w:rPr>
      </w:pPr>
    </w:p>
    <w:p w:rsidR="004C3A62" w:rsidRDefault="004C3A62" w:rsidP="00516665">
      <w:pPr>
        <w:ind w:firstLine="567"/>
        <w:jc w:val="right"/>
        <w:rPr>
          <w:rFonts w:ascii="GHEA Grapalat" w:hAnsi="GHEA Grapalat"/>
          <w:i/>
          <w:lang w:val="pt-BR"/>
        </w:rPr>
      </w:pPr>
    </w:p>
    <w:p w:rsidR="004C3A62" w:rsidRPr="00CB0C48" w:rsidRDefault="004C3A62" w:rsidP="00516665">
      <w:pPr>
        <w:ind w:firstLine="567"/>
        <w:jc w:val="right"/>
        <w:rPr>
          <w:rFonts w:ascii="GHEA Grapalat" w:hAnsi="GHEA Grapalat"/>
          <w:i/>
          <w:lang w:val="pt-BR"/>
        </w:rPr>
      </w:pPr>
    </w:p>
    <w:p w:rsidR="00516665" w:rsidRPr="00CB0C48" w:rsidRDefault="00516665" w:rsidP="00516665">
      <w:pPr>
        <w:ind w:firstLine="567"/>
        <w:jc w:val="right"/>
        <w:rPr>
          <w:rFonts w:ascii="GHEA Grapalat" w:hAnsi="GHEA Grapalat"/>
          <w:i/>
          <w:lang w:val="pt-BR"/>
        </w:rPr>
      </w:pPr>
    </w:p>
    <w:p w:rsidR="00516665" w:rsidRPr="00CB0C48" w:rsidRDefault="00516665" w:rsidP="00516665">
      <w:pPr>
        <w:ind w:firstLine="567"/>
        <w:jc w:val="right"/>
        <w:rPr>
          <w:rFonts w:ascii="GHEA Grapalat" w:hAnsi="GHEA Grapalat" w:cs="Arial"/>
          <w:i/>
          <w:sz w:val="20"/>
          <w:szCs w:val="20"/>
          <w:lang w:val="pt-BR"/>
        </w:rPr>
      </w:pPr>
      <w:r w:rsidRPr="00CB0C48">
        <w:rPr>
          <w:rFonts w:ascii="GHEA Grapalat" w:hAnsi="GHEA Grapalat" w:cs="Sylfaen"/>
          <w:i/>
          <w:sz w:val="20"/>
          <w:szCs w:val="20"/>
          <w:lang w:val="pt-BR"/>
        </w:rPr>
        <w:t>Հավելված</w:t>
      </w:r>
      <w:r w:rsidRPr="00CB0C48">
        <w:rPr>
          <w:rFonts w:ascii="GHEA Grapalat" w:hAnsi="GHEA Grapalat" w:cs="Arial"/>
          <w:i/>
          <w:sz w:val="20"/>
          <w:szCs w:val="20"/>
          <w:lang w:val="pt-BR"/>
        </w:rPr>
        <w:t xml:space="preserve"> </w:t>
      </w:r>
      <w:r w:rsidRPr="00CB0C48">
        <w:rPr>
          <w:rFonts w:ascii="GHEA Grapalat" w:hAnsi="GHEA Grapalat" w:cs="Sylfaen"/>
          <w:i/>
          <w:sz w:val="20"/>
          <w:szCs w:val="20"/>
          <w:lang w:val="pt-BR"/>
        </w:rPr>
        <w:t>թիվ</w:t>
      </w:r>
      <w:r w:rsidRPr="00CB0C48">
        <w:rPr>
          <w:rFonts w:ascii="GHEA Grapalat" w:hAnsi="GHEA Grapalat" w:cs="Arial"/>
          <w:i/>
          <w:sz w:val="20"/>
          <w:szCs w:val="20"/>
          <w:lang w:val="pt-BR"/>
        </w:rPr>
        <w:t xml:space="preserve"> 2</w:t>
      </w:r>
    </w:p>
    <w:p w:rsidR="00516665" w:rsidRPr="00CB0C48" w:rsidRDefault="00F034E7" w:rsidP="00516665">
      <w:pPr>
        <w:ind w:firstLine="567"/>
        <w:jc w:val="right"/>
        <w:rPr>
          <w:rFonts w:ascii="GHEA Grapalat" w:hAnsi="GHEA Grapalat" w:cs="Arial"/>
          <w:i/>
          <w:sz w:val="20"/>
          <w:szCs w:val="20"/>
          <w:lang w:val="pt-BR"/>
        </w:rPr>
      </w:pPr>
      <w:r w:rsidRPr="006D3B5E">
        <w:rPr>
          <w:rFonts w:ascii="GHEA Grapalat" w:hAnsi="GHEA Grapalat"/>
          <w:i/>
          <w:sz w:val="20"/>
          <w:szCs w:val="20"/>
          <w:lang w:val="pt-BR"/>
        </w:rPr>
        <w:t>«</w:t>
      </w:r>
      <w:r w:rsidR="00516665" w:rsidRPr="00CB0C48">
        <w:rPr>
          <w:rFonts w:ascii="GHEA Grapalat" w:hAnsi="GHEA Grapalat"/>
          <w:i/>
          <w:sz w:val="20"/>
          <w:szCs w:val="20"/>
          <w:lang w:val="pt-BR"/>
        </w:rPr>
        <w:t xml:space="preserve">           </w:t>
      </w:r>
      <w:r w:rsidRPr="006D3B5E">
        <w:rPr>
          <w:rFonts w:ascii="GHEA Grapalat" w:hAnsi="GHEA Grapalat"/>
          <w:i/>
          <w:sz w:val="20"/>
          <w:szCs w:val="20"/>
          <w:lang w:val="pt-BR"/>
        </w:rPr>
        <w:t>»</w:t>
      </w:r>
      <w:r w:rsidR="00516665" w:rsidRPr="00CB0C48">
        <w:rPr>
          <w:rFonts w:ascii="GHEA Grapalat" w:hAnsi="GHEA Grapalat"/>
          <w:i/>
          <w:sz w:val="20"/>
          <w:szCs w:val="20"/>
          <w:lang w:val="pt-BR"/>
        </w:rPr>
        <w:t xml:space="preserve">                  20   </w:t>
      </w:r>
      <w:r w:rsidR="00516665" w:rsidRPr="00CB0C48">
        <w:rPr>
          <w:rFonts w:ascii="GHEA Grapalat" w:hAnsi="GHEA Grapalat" w:cs="Sylfaen"/>
          <w:i/>
          <w:sz w:val="20"/>
          <w:szCs w:val="20"/>
          <w:lang w:val="pt-BR"/>
        </w:rPr>
        <w:t>թ</w:t>
      </w:r>
      <w:r w:rsidR="00516665" w:rsidRPr="00CB0C48">
        <w:rPr>
          <w:rFonts w:ascii="GHEA Grapalat" w:hAnsi="GHEA Grapalat" w:cs="Arial"/>
          <w:i/>
          <w:sz w:val="20"/>
          <w:szCs w:val="20"/>
          <w:lang w:val="pt-BR"/>
        </w:rPr>
        <w:t>.</w:t>
      </w:r>
      <w:r w:rsidRPr="00CB0C48">
        <w:rPr>
          <w:rFonts w:ascii="GHEA Grapalat" w:hAnsi="GHEA Grapalat" w:cs="Arial"/>
          <w:i/>
          <w:sz w:val="20"/>
          <w:szCs w:val="20"/>
          <w:lang w:val="pt-BR"/>
        </w:rPr>
        <w:t xml:space="preserve"> </w:t>
      </w:r>
      <w:r w:rsidR="00516665" w:rsidRPr="00CB0C48">
        <w:rPr>
          <w:rFonts w:ascii="GHEA Grapalat" w:hAnsi="GHEA Grapalat"/>
          <w:i/>
          <w:sz w:val="20"/>
          <w:szCs w:val="20"/>
          <w:lang w:val="pt-BR"/>
        </w:rPr>
        <w:t xml:space="preserve"> </w:t>
      </w:r>
      <w:r w:rsidR="00516665" w:rsidRPr="00CB0C48">
        <w:rPr>
          <w:rFonts w:ascii="GHEA Grapalat" w:hAnsi="GHEA Grapalat" w:cs="Sylfaen"/>
          <w:i/>
          <w:sz w:val="20"/>
          <w:szCs w:val="20"/>
          <w:lang w:val="pt-BR"/>
        </w:rPr>
        <w:t>կնքված</w:t>
      </w:r>
      <w:r w:rsidR="00516665" w:rsidRPr="00CB0C48">
        <w:rPr>
          <w:rFonts w:ascii="GHEA Grapalat" w:hAnsi="GHEA Grapalat" w:cs="Arial"/>
          <w:i/>
          <w:sz w:val="20"/>
          <w:szCs w:val="20"/>
          <w:lang w:val="pt-BR"/>
        </w:rPr>
        <w:t xml:space="preserve"> </w:t>
      </w:r>
    </w:p>
    <w:p w:rsidR="00516665" w:rsidRPr="00CB0C48" w:rsidRDefault="004C3A62" w:rsidP="00516665">
      <w:pPr>
        <w:jc w:val="right"/>
        <w:rPr>
          <w:rFonts w:ascii="GHEA Grapalat" w:hAnsi="GHEA Grapalat" w:cs="Arial"/>
          <w:i/>
          <w:sz w:val="20"/>
          <w:szCs w:val="20"/>
          <w:lang w:val="pt-BR"/>
        </w:rPr>
      </w:pPr>
      <w:r>
        <w:rPr>
          <w:rFonts w:ascii="GHEA Grapalat" w:hAnsi="GHEA Grapalat"/>
          <w:sz w:val="22"/>
          <w:lang w:val="hy-AM"/>
        </w:rPr>
        <w:t>ՇՄԱՀ-ԳՀԱՇՁԲ-20</w:t>
      </w:r>
      <w:r w:rsidR="00E94790" w:rsidRPr="00BC55DB">
        <w:rPr>
          <w:rFonts w:ascii="GHEA Grapalat" w:hAnsi="GHEA Grapalat"/>
          <w:sz w:val="22"/>
          <w:lang w:val="hy-AM"/>
        </w:rPr>
        <w:t>/</w:t>
      </w:r>
      <w:r>
        <w:rPr>
          <w:rFonts w:ascii="GHEA Grapalat" w:hAnsi="GHEA Grapalat"/>
          <w:sz w:val="22"/>
          <w:lang w:val="hy-AM"/>
        </w:rPr>
        <w:t>0</w:t>
      </w:r>
      <w:r w:rsidR="00E94790" w:rsidRPr="00BC55DB">
        <w:rPr>
          <w:rFonts w:ascii="GHEA Grapalat" w:hAnsi="GHEA Grapalat"/>
          <w:sz w:val="22"/>
          <w:lang w:val="hy-AM"/>
        </w:rPr>
        <w:t xml:space="preserve">1 </w:t>
      </w:r>
      <w:r w:rsidR="00F034E7" w:rsidRPr="00CB0C48">
        <w:rPr>
          <w:rFonts w:ascii="GHEA Grapalat" w:hAnsi="GHEA Grapalat" w:cs="Sylfaen"/>
          <w:i/>
          <w:sz w:val="20"/>
          <w:szCs w:val="20"/>
          <w:lang w:val="pt-BR"/>
        </w:rPr>
        <w:t xml:space="preserve">ծածկագրով </w:t>
      </w:r>
      <w:r w:rsidR="00516665" w:rsidRPr="00CB0C48">
        <w:rPr>
          <w:rFonts w:ascii="GHEA Grapalat" w:hAnsi="GHEA Grapalat" w:cs="Sylfaen"/>
          <w:i/>
          <w:sz w:val="20"/>
          <w:szCs w:val="20"/>
          <w:lang w:val="pt-BR"/>
        </w:rPr>
        <w:t>պայմանագրի</w:t>
      </w:r>
    </w:p>
    <w:p w:rsidR="00516665" w:rsidRPr="00CB0C48" w:rsidRDefault="00516665" w:rsidP="00516665">
      <w:pPr>
        <w:jc w:val="center"/>
        <w:rPr>
          <w:rFonts w:ascii="GHEA Grapalat" w:hAnsi="GHEA Grapalat" w:cs="Sylfaen"/>
          <w:b/>
          <w:lang w:val="pt-BR"/>
        </w:rPr>
      </w:pPr>
    </w:p>
    <w:p w:rsidR="00516665" w:rsidRPr="00CB0C48" w:rsidRDefault="00516665" w:rsidP="00516665">
      <w:pPr>
        <w:jc w:val="center"/>
        <w:rPr>
          <w:rFonts w:ascii="GHEA Grapalat" w:hAnsi="GHEA Grapalat" w:cs="Sylfaen"/>
          <w:b/>
          <w:lang w:val="pt-BR"/>
        </w:rPr>
      </w:pPr>
    </w:p>
    <w:p w:rsidR="00516665" w:rsidRPr="00CB0C48" w:rsidRDefault="00516665" w:rsidP="00516665">
      <w:pPr>
        <w:jc w:val="center"/>
        <w:rPr>
          <w:rFonts w:ascii="GHEA Grapalat" w:hAnsi="GHEA Grapalat"/>
          <w:b/>
          <w:sz w:val="20"/>
          <w:szCs w:val="20"/>
          <w:lang w:val="pt-BR"/>
        </w:rPr>
      </w:pPr>
      <w:r w:rsidRPr="00CB0C48">
        <w:rPr>
          <w:rFonts w:ascii="GHEA Grapalat" w:hAnsi="GHEA Grapalat" w:cs="Sylfaen"/>
          <w:b/>
          <w:sz w:val="20"/>
          <w:szCs w:val="20"/>
          <w:lang w:val="pt-BR"/>
        </w:rPr>
        <w:t>ՕՐԱՑՈՒՑԱՅԻՆ</w:t>
      </w:r>
      <w:r w:rsidRPr="00CB0C48">
        <w:rPr>
          <w:rFonts w:ascii="GHEA Grapalat" w:hAnsi="GHEA Grapalat" w:cs="Times Armenian"/>
          <w:b/>
          <w:sz w:val="20"/>
          <w:szCs w:val="20"/>
          <w:lang w:val="pt-BR"/>
        </w:rPr>
        <w:t xml:space="preserve"> </w:t>
      </w:r>
      <w:r w:rsidRPr="00CB0C48">
        <w:rPr>
          <w:rFonts w:ascii="GHEA Grapalat" w:hAnsi="GHEA Grapalat" w:cs="Sylfaen"/>
          <w:b/>
          <w:sz w:val="20"/>
          <w:szCs w:val="20"/>
          <w:lang w:val="pt-BR"/>
        </w:rPr>
        <w:t>ԳՐԱՖԻԿ</w:t>
      </w:r>
    </w:p>
    <w:p w:rsidR="00516665" w:rsidRPr="007216FA" w:rsidRDefault="00F034E7" w:rsidP="00516665">
      <w:pPr>
        <w:ind w:firstLine="567"/>
        <w:jc w:val="center"/>
        <w:rPr>
          <w:rFonts w:ascii="Arial LatArm" w:hAnsi="Arial LatArm"/>
          <w:b/>
          <w:sz w:val="20"/>
          <w:szCs w:val="20"/>
          <w:lang w:val="hy-AM"/>
        </w:rPr>
      </w:pPr>
      <w:r w:rsidRPr="004C3A62">
        <w:rPr>
          <w:rFonts w:ascii="Arial LatArm" w:hAnsi="Arial LatArm"/>
          <w:lang w:val="pt-BR"/>
        </w:rPr>
        <w:t>«</w:t>
      </w:r>
      <w:r w:rsidR="006D3B5E" w:rsidRPr="004C3A62">
        <w:rPr>
          <w:rFonts w:ascii="Arial LatArm" w:hAnsi="Arial LatArm"/>
          <w:b/>
          <w:bCs/>
          <w:sz w:val="20"/>
          <w:szCs w:val="20"/>
          <w:lang w:val="hy-AM"/>
        </w:rPr>
        <w:t xml:space="preserve"> </w:t>
      </w:r>
      <w:r w:rsidR="004C3A62" w:rsidRPr="007216FA">
        <w:rPr>
          <w:rFonts w:ascii="Arial LatArm" w:hAnsi="Arial LatArm"/>
          <w:b/>
          <w:bCs/>
          <w:sz w:val="20"/>
          <w:szCs w:val="20"/>
          <w:lang w:val="hy-AM"/>
        </w:rPr>
        <w:t xml:space="preserve">ÐÐ ÞÇñ³ÏÇ Ù³ñ½Ç </w:t>
      </w:r>
      <w:r w:rsidR="004C3A62" w:rsidRPr="007216FA">
        <w:rPr>
          <w:rFonts w:ascii="Arial" w:hAnsi="Arial" w:cs="Arial"/>
          <w:b/>
          <w:bCs/>
          <w:sz w:val="20"/>
          <w:szCs w:val="20"/>
          <w:lang w:val="hy-AM"/>
        </w:rPr>
        <w:t>Արփի</w:t>
      </w:r>
      <w:r w:rsidR="004C3A62" w:rsidRPr="007216FA">
        <w:rPr>
          <w:rFonts w:ascii="Arial LatArm" w:hAnsi="Arial LatArm"/>
          <w:b/>
          <w:bCs/>
          <w:sz w:val="20"/>
          <w:szCs w:val="20"/>
          <w:lang w:val="hy-AM"/>
        </w:rPr>
        <w:t xml:space="preserve"> Ñ³Ù³ÛÝùÇ ²ñ</w:t>
      </w:r>
      <w:r w:rsidR="004C3A62" w:rsidRPr="007216FA">
        <w:rPr>
          <w:rFonts w:ascii="Arial" w:hAnsi="Arial" w:cs="Arial"/>
          <w:b/>
          <w:bCs/>
          <w:sz w:val="20"/>
          <w:szCs w:val="20"/>
          <w:lang w:val="hy-AM"/>
        </w:rPr>
        <w:t>դենիս</w:t>
      </w:r>
      <w:r w:rsidR="004C3A62" w:rsidRPr="007216FA">
        <w:rPr>
          <w:rFonts w:ascii="Arial LatArm" w:hAnsi="Arial LatArm"/>
          <w:b/>
          <w:bCs/>
          <w:sz w:val="20"/>
          <w:szCs w:val="20"/>
          <w:lang w:val="hy-AM"/>
        </w:rPr>
        <w:t xml:space="preserve"> </w:t>
      </w:r>
      <w:r w:rsidR="004C3A62" w:rsidRPr="007216FA">
        <w:rPr>
          <w:rFonts w:ascii="Arial" w:hAnsi="Arial" w:cs="Arial"/>
          <w:b/>
          <w:bCs/>
          <w:sz w:val="20"/>
          <w:szCs w:val="20"/>
          <w:lang w:val="hy-AM"/>
        </w:rPr>
        <w:t>բնակավայրի</w:t>
      </w:r>
      <w:r w:rsidR="004C3A62" w:rsidRPr="007216FA">
        <w:rPr>
          <w:rFonts w:ascii="Arial LatArm" w:hAnsi="Arial LatArm"/>
          <w:b/>
          <w:bCs/>
          <w:sz w:val="20"/>
          <w:szCs w:val="20"/>
          <w:lang w:val="hy-AM"/>
        </w:rPr>
        <w:t xml:space="preserve"> </w:t>
      </w:r>
      <w:r w:rsidR="004C3A62" w:rsidRPr="007216FA">
        <w:rPr>
          <w:rFonts w:ascii="Arial" w:hAnsi="Arial" w:cs="Arial"/>
          <w:b/>
          <w:bCs/>
          <w:sz w:val="20"/>
          <w:szCs w:val="20"/>
          <w:lang w:val="hy-AM"/>
        </w:rPr>
        <w:t>խմելու</w:t>
      </w:r>
      <w:r w:rsidR="004C3A62" w:rsidRPr="007216FA">
        <w:rPr>
          <w:rFonts w:ascii="Arial LatArm" w:hAnsi="Arial LatArm"/>
          <w:b/>
          <w:bCs/>
          <w:sz w:val="20"/>
          <w:szCs w:val="20"/>
          <w:lang w:val="hy-AM"/>
        </w:rPr>
        <w:t xml:space="preserve"> </w:t>
      </w:r>
      <w:r w:rsidR="004C3A62" w:rsidRPr="007216FA">
        <w:rPr>
          <w:rFonts w:ascii="Arial" w:hAnsi="Arial" w:cs="Arial"/>
          <w:b/>
          <w:bCs/>
          <w:sz w:val="20"/>
          <w:szCs w:val="20"/>
          <w:lang w:val="hy-AM"/>
        </w:rPr>
        <w:t>ջրագծի</w:t>
      </w:r>
      <w:r w:rsidR="004C3A62" w:rsidRPr="007216FA">
        <w:rPr>
          <w:rFonts w:ascii="Arial LatArm" w:hAnsi="Arial LatArm"/>
          <w:b/>
          <w:bCs/>
          <w:sz w:val="20"/>
          <w:szCs w:val="20"/>
          <w:lang w:val="hy-AM"/>
        </w:rPr>
        <w:t xml:space="preserve"> </w:t>
      </w:r>
      <w:r w:rsidR="004C3A62" w:rsidRPr="007216FA">
        <w:rPr>
          <w:rFonts w:ascii="Arial" w:hAnsi="Arial" w:cs="Arial"/>
          <w:b/>
          <w:bCs/>
          <w:sz w:val="20"/>
          <w:szCs w:val="20"/>
          <w:lang w:val="hy-AM"/>
        </w:rPr>
        <w:t>կառուցման</w:t>
      </w:r>
      <w:r w:rsidR="004C3A62" w:rsidRPr="007216FA">
        <w:rPr>
          <w:rFonts w:ascii="Arial LatArm" w:hAnsi="Arial LatArm"/>
          <w:b/>
          <w:bCs/>
          <w:sz w:val="20"/>
          <w:szCs w:val="20"/>
          <w:lang w:val="hy-AM"/>
        </w:rPr>
        <w:t xml:space="preserve"> </w:t>
      </w:r>
      <w:r w:rsidR="004C3A62" w:rsidRPr="007216FA">
        <w:rPr>
          <w:rFonts w:ascii="Arial" w:hAnsi="Arial" w:cs="Arial"/>
          <w:b/>
          <w:bCs/>
          <w:sz w:val="20"/>
          <w:szCs w:val="20"/>
          <w:lang w:val="hy-AM"/>
        </w:rPr>
        <w:t>ևԱղվորիկ</w:t>
      </w:r>
      <w:r w:rsidR="006D3B5E" w:rsidRPr="007216FA">
        <w:rPr>
          <w:rFonts w:ascii="Arial LatArm" w:hAnsi="Arial LatArm"/>
          <w:b/>
          <w:bCs/>
          <w:sz w:val="20"/>
          <w:szCs w:val="20"/>
          <w:lang w:val="hy-AM"/>
        </w:rPr>
        <w:t xml:space="preserve"> µ</w:t>
      </w:r>
      <w:r w:rsidR="004C3A62" w:rsidRPr="007216FA">
        <w:rPr>
          <w:rFonts w:ascii="Arial LatArm" w:hAnsi="Arial LatArm"/>
          <w:b/>
          <w:bCs/>
          <w:sz w:val="20"/>
          <w:szCs w:val="20"/>
          <w:lang w:val="hy-AM"/>
        </w:rPr>
        <w:t>Ý³Ï³í³Ûñ»ñÇ  ËÙ»Éáõ çñ</w:t>
      </w:r>
      <w:r w:rsidR="004C3A62" w:rsidRPr="007216FA">
        <w:rPr>
          <w:rFonts w:ascii="Arial" w:hAnsi="Arial" w:cs="Arial"/>
          <w:b/>
          <w:bCs/>
          <w:sz w:val="20"/>
          <w:szCs w:val="20"/>
          <w:lang w:val="hy-AM"/>
        </w:rPr>
        <w:t>ագծի</w:t>
      </w:r>
      <w:r w:rsidR="004C3A62" w:rsidRPr="007216FA">
        <w:rPr>
          <w:rFonts w:ascii="Arial LatArm" w:hAnsi="Arial LatArm"/>
          <w:b/>
          <w:bCs/>
          <w:sz w:val="20"/>
          <w:szCs w:val="20"/>
          <w:lang w:val="hy-AM"/>
        </w:rPr>
        <w:t xml:space="preserve">  í»ñ³</w:t>
      </w:r>
      <w:r w:rsidR="004C3A62" w:rsidRPr="007216FA">
        <w:rPr>
          <w:rFonts w:ascii="Arial" w:hAnsi="Arial" w:cs="Arial"/>
          <w:b/>
          <w:bCs/>
          <w:sz w:val="20"/>
          <w:szCs w:val="20"/>
          <w:lang w:val="hy-AM"/>
        </w:rPr>
        <w:t>նորոգ</w:t>
      </w:r>
      <w:r w:rsidR="006D3B5E" w:rsidRPr="007216FA">
        <w:rPr>
          <w:rFonts w:ascii="Arial LatArm" w:hAnsi="Arial LatArm"/>
          <w:b/>
          <w:bCs/>
          <w:sz w:val="20"/>
          <w:szCs w:val="20"/>
          <w:lang w:val="hy-AM"/>
        </w:rPr>
        <w:t xml:space="preserve">Ù³Ý </w:t>
      </w:r>
      <w:r w:rsidR="00516665" w:rsidRPr="007216FA">
        <w:rPr>
          <w:rFonts w:ascii="Arial LatArm" w:hAnsi="Arial LatArm" w:cs="Times Armenian"/>
          <w:b/>
          <w:sz w:val="20"/>
          <w:szCs w:val="20"/>
          <w:lang w:val="pt-BR"/>
        </w:rPr>
        <w:t xml:space="preserve"> </w:t>
      </w:r>
      <w:r w:rsidR="006D3B5E" w:rsidRPr="007216FA">
        <w:rPr>
          <w:rFonts w:ascii="Arial" w:hAnsi="Arial" w:cs="Arial"/>
          <w:b/>
          <w:sz w:val="20"/>
          <w:szCs w:val="20"/>
          <w:lang w:val="hy-AM"/>
        </w:rPr>
        <w:t>աշխատանքների</w:t>
      </w:r>
      <w:r w:rsidR="006D3B5E" w:rsidRPr="007216FA">
        <w:rPr>
          <w:rFonts w:ascii="Arial LatArm" w:hAnsi="Arial LatArm" w:cs="Sylfaen"/>
          <w:b/>
          <w:sz w:val="20"/>
          <w:szCs w:val="20"/>
          <w:lang w:val="hy-AM"/>
        </w:rPr>
        <w:t xml:space="preserve"> </w:t>
      </w:r>
      <w:r w:rsidR="006D3B5E" w:rsidRPr="007216FA">
        <w:rPr>
          <w:rFonts w:ascii="Arial" w:hAnsi="Arial" w:cs="Arial"/>
          <w:b/>
          <w:sz w:val="20"/>
          <w:szCs w:val="20"/>
          <w:lang w:val="hy-AM"/>
        </w:rPr>
        <w:t>կատարման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924"/>
        <w:gridCol w:w="1530"/>
        <w:gridCol w:w="1440"/>
      </w:tblGrid>
      <w:tr w:rsidR="00516665" w:rsidRPr="00CB0C48" w:rsidTr="00F034E7">
        <w:trPr>
          <w:cantSplit/>
          <w:jc w:val="center"/>
        </w:trPr>
        <w:tc>
          <w:tcPr>
            <w:tcW w:w="540" w:type="dxa"/>
            <w:vMerge w:val="restart"/>
            <w:vAlign w:val="center"/>
          </w:tcPr>
          <w:p w:rsidR="00516665" w:rsidRPr="00CB0C48" w:rsidRDefault="00516665" w:rsidP="0072478A">
            <w:pPr>
              <w:jc w:val="center"/>
              <w:rPr>
                <w:rFonts w:ascii="GHEA Grapalat" w:hAnsi="GHEA Grapalat"/>
                <w:sz w:val="20"/>
                <w:szCs w:val="20"/>
                <w:lang w:val="pt-BR"/>
              </w:rPr>
            </w:pPr>
            <w:r w:rsidRPr="00CB0C48">
              <w:rPr>
                <w:rFonts w:ascii="GHEA Grapalat" w:hAnsi="GHEA Grapalat"/>
                <w:sz w:val="20"/>
                <w:szCs w:val="20"/>
                <w:lang w:val="pt-BR"/>
              </w:rPr>
              <w:t xml:space="preserve">N </w:t>
            </w:r>
            <w:r w:rsidRPr="00CB0C48">
              <w:rPr>
                <w:rFonts w:ascii="GHEA Grapalat" w:hAnsi="GHEA Grapalat" w:cs="Sylfaen"/>
                <w:sz w:val="20"/>
                <w:szCs w:val="20"/>
                <w:lang w:val="pt-BR"/>
              </w:rPr>
              <w:t>ը</w:t>
            </w:r>
            <w:r w:rsidRPr="00CB0C48">
              <w:rPr>
                <w:rFonts w:ascii="GHEA Grapalat" w:hAnsi="GHEA Grapalat" w:cs="Arial"/>
                <w:sz w:val="20"/>
                <w:szCs w:val="20"/>
                <w:lang w:val="pt-BR"/>
              </w:rPr>
              <w:t>/</w:t>
            </w:r>
            <w:r w:rsidRPr="00CB0C48">
              <w:rPr>
                <w:rFonts w:ascii="GHEA Grapalat" w:hAnsi="GHEA Grapalat" w:cs="Sylfaen"/>
                <w:sz w:val="20"/>
                <w:szCs w:val="20"/>
                <w:lang w:val="pt-BR"/>
              </w:rPr>
              <w:t>կ</w:t>
            </w:r>
          </w:p>
        </w:tc>
        <w:tc>
          <w:tcPr>
            <w:tcW w:w="4924" w:type="dxa"/>
            <w:vMerge w:val="restart"/>
            <w:vAlign w:val="center"/>
          </w:tcPr>
          <w:p w:rsidR="00516665" w:rsidRPr="00CB0C48" w:rsidRDefault="00516665" w:rsidP="0072478A">
            <w:pPr>
              <w:jc w:val="center"/>
              <w:rPr>
                <w:rFonts w:ascii="GHEA Grapalat" w:hAnsi="GHEA Grapalat"/>
                <w:sz w:val="20"/>
                <w:szCs w:val="20"/>
                <w:lang w:val="pt-BR"/>
              </w:rPr>
            </w:pPr>
            <w:r w:rsidRPr="00CB0C48">
              <w:rPr>
                <w:rFonts w:ascii="GHEA Grapalat" w:hAnsi="GHEA Grapalat" w:cs="Sylfaen"/>
                <w:sz w:val="20"/>
                <w:szCs w:val="20"/>
                <w:lang w:val="pt-BR"/>
              </w:rPr>
              <w:t>Կապալառուի</w:t>
            </w:r>
            <w:r w:rsidRPr="00CB0C48">
              <w:rPr>
                <w:rFonts w:ascii="GHEA Grapalat" w:hAnsi="GHEA Grapalat" w:cs="Times Armenian"/>
                <w:sz w:val="20"/>
                <w:szCs w:val="20"/>
                <w:lang w:val="pt-BR"/>
              </w:rPr>
              <w:t xml:space="preserve"> </w:t>
            </w:r>
            <w:r w:rsidRPr="00CB0C48">
              <w:rPr>
                <w:rFonts w:ascii="GHEA Grapalat" w:hAnsi="GHEA Grapalat" w:cs="Sylfaen"/>
                <w:sz w:val="20"/>
                <w:szCs w:val="20"/>
                <w:lang w:val="pt-BR"/>
              </w:rPr>
              <w:t>կողմից</w:t>
            </w:r>
            <w:r w:rsidRPr="00CB0C48">
              <w:rPr>
                <w:rFonts w:ascii="GHEA Grapalat" w:hAnsi="GHEA Grapalat" w:cs="Times Armenian"/>
                <w:sz w:val="20"/>
                <w:szCs w:val="20"/>
                <w:lang w:val="pt-BR"/>
              </w:rPr>
              <w:t xml:space="preserve"> </w:t>
            </w:r>
            <w:r w:rsidRPr="00CB0C48">
              <w:rPr>
                <w:rFonts w:ascii="GHEA Grapalat" w:hAnsi="GHEA Grapalat" w:cs="Sylfaen"/>
                <w:sz w:val="20"/>
                <w:szCs w:val="20"/>
                <w:lang w:val="pt-BR"/>
              </w:rPr>
              <w:t>կատարվելիք</w:t>
            </w:r>
            <w:r w:rsidRPr="00CB0C48">
              <w:rPr>
                <w:rFonts w:ascii="GHEA Grapalat" w:hAnsi="GHEA Grapalat" w:cs="Times Armenian"/>
                <w:sz w:val="20"/>
                <w:szCs w:val="20"/>
                <w:lang w:val="pt-BR"/>
              </w:rPr>
              <w:t xml:space="preserve"> </w:t>
            </w:r>
            <w:r w:rsidRPr="00CB0C48">
              <w:rPr>
                <w:rFonts w:ascii="GHEA Grapalat" w:hAnsi="GHEA Grapalat" w:cs="Sylfaen"/>
                <w:sz w:val="20"/>
                <w:szCs w:val="20"/>
                <w:lang w:val="pt-BR"/>
              </w:rPr>
              <w:t>աշխատանքների</w:t>
            </w:r>
            <w:r w:rsidRPr="00CB0C48">
              <w:rPr>
                <w:rFonts w:ascii="GHEA Grapalat" w:hAnsi="GHEA Grapalat" w:cs="Times Armenian"/>
                <w:sz w:val="20"/>
                <w:szCs w:val="20"/>
                <w:lang w:val="pt-BR"/>
              </w:rPr>
              <w:t xml:space="preserve"> </w:t>
            </w:r>
            <w:r w:rsidRPr="00CB0C48">
              <w:rPr>
                <w:rFonts w:ascii="GHEA Grapalat" w:hAnsi="GHEA Grapalat" w:cs="Sylfaen"/>
                <w:sz w:val="20"/>
                <w:szCs w:val="20"/>
                <w:lang w:val="pt-BR"/>
              </w:rPr>
              <w:t>առանձին</w:t>
            </w:r>
            <w:r w:rsidRPr="00CB0C48">
              <w:rPr>
                <w:rFonts w:ascii="GHEA Grapalat" w:hAnsi="GHEA Grapalat" w:cs="Times Armenian"/>
                <w:sz w:val="20"/>
                <w:szCs w:val="20"/>
                <w:lang w:val="pt-BR"/>
              </w:rPr>
              <w:t xml:space="preserve"> </w:t>
            </w:r>
            <w:r w:rsidRPr="00CB0C48">
              <w:rPr>
                <w:rFonts w:ascii="GHEA Grapalat" w:hAnsi="GHEA Grapalat" w:cs="Sylfaen"/>
                <w:sz w:val="20"/>
                <w:szCs w:val="20"/>
                <w:lang w:val="pt-BR"/>
              </w:rPr>
              <w:t>տեսակների</w:t>
            </w:r>
          </w:p>
          <w:p w:rsidR="00516665" w:rsidRPr="00CB0C48" w:rsidRDefault="00516665" w:rsidP="0072478A">
            <w:pPr>
              <w:jc w:val="center"/>
              <w:rPr>
                <w:rFonts w:ascii="GHEA Grapalat" w:hAnsi="GHEA Grapalat"/>
                <w:sz w:val="20"/>
                <w:szCs w:val="20"/>
                <w:lang w:val="pt-BR"/>
              </w:rPr>
            </w:pPr>
            <w:r w:rsidRPr="00CB0C48">
              <w:rPr>
                <w:rFonts w:ascii="GHEA Grapalat" w:hAnsi="GHEA Grapalat" w:cs="Sylfaen"/>
                <w:sz w:val="20"/>
                <w:szCs w:val="20"/>
                <w:lang w:val="pt-BR"/>
              </w:rPr>
              <w:t>անվանումներ</w:t>
            </w:r>
          </w:p>
        </w:tc>
        <w:tc>
          <w:tcPr>
            <w:tcW w:w="2970" w:type="dxa"/>
            <w:gridSpan w:val="2"/>
            <w:vAlign w:val="center"/>
          </w:tcPr>
          <w:p w:rsidR="00516665" w:rsidRPr="00CB0C48" w:rsidRDefault="00516665" w:rsidP="0072478A">
            <w:pPr>
              <w:jc w:val="center"/>
              <w:rPr>
                <w:rFonts w:ascii="GHEA Grapalat" w:hAnsi="GHEA Grapalat"/>
                <w:sz w:val="20"/>
                <w:szCs w:val="20"/>
                <w:lang w:val="pt-BR"/>
              </w:rPr>
            </w:pPr>
            <w:r w:rsidRPr="00CB0C48">
              <w:rPr>
                <w:rFonts w:ascii="GHEA Grapalat" w:hAnsi="GHEA Grapalat" w:cs="Sylfaen"/>
                <w:sz w:val="20"/>
                <w:szCs w:val="20"/>
                <w:lang w:val="pt-BR"/>
              </w:rPr>
              <w:t>Աշխատանքների</w:t>
            </w:r>
            <w:r w:rsidRPr="00CB0C48">
              <w:rPr>
                <w:rFonts w:ascii="GHEA Grapalat" w:hAnsi="GHEA Grapalat" w:cs="Times Armenian"/>
                <w:sz w:val="20"/>
                <w:szCs w:val="20"/>
                <w:lang w:val="pt-BR"/>
              </w:rPr>
              <w:t xml:space="preserve">  </w:t>
            </w:r>
            <w:r w:rsidRPr="00CB0C48">
              <w:rPr>
                <w:rFonts w:ascii="GHEA Grapalat" w:hAnsi="GHEA Grapalat" w:cs="Sylfaen"/>
                <w:sz w:val="20"/>
                <w:szCs w:val="20"/>
                <w:lang w:val="pt-BR"/>
              </w:rPr>
              <w:t>կատարման</w:t>
            </w:r>
            <w:r w:rsidRPr="00CB0C48">
              <w:rPr>
                <w:rFonts w:ascii="GHEA Grapalat" w:hAnsi="GHEA Grapalat" w:cs="Times Armenian"/>
                <w:sz w:val="20"/>
                <w:szCs w:val="20"/>
                <w:lang w:val="pt-BR"/>
              </w:rPr>
              <w:t xml:space="preserve"> </w:t>
            </w:r>
            <w:r w:rsidRPr="00CB0C48">
              <w:rPr>
                <w:rFonts w:ascii="GHEA Grapalat" w:hAnsi="GHEA Grapalat" w:cs="Sylfaen"/>
                <w:sz w:val="20"/>
                <w:szCs w:val="20"/>
                <w:lang w:val="pt-BR"/>
              </w:rPr>
              <w:t>ժամկետը</w:t>
            </w:r>
            <w:r w:rsidR="00BD2E0A" w:rsidRPr="00CB0C48">
              <w:rPr>
                <w:rFonts w:ascii="GHEA Grapalat" w:hAnsi="GHEA Grapalat" w:cs="Sylfaen"/>
                <w:sz w:val="20"/>
                <w:szCs w:val="20"/>
                <w:lang w:val="pt-BR"/>
              </w:rPr>
              <w:t>**</w:t>
            </w:r>
          </w:p>
        </w:tc>
      </w:tr>
      <w:tr w:rsidR="00516665" w:rsidRPr="00CB0C48" w:rsidTr="00F034E7">
        <w:trPr>
          <w:cantSplit/>
          <w:trHeight w:val="586"/>
          <w:jc w:val="center"/>
        </w:trPr>
        <w:tc>
          <w:tcPr>
            <w:tcW w:w="540" w:type="dxa"/>
            <w:vMerge/>
            <w:vAlign w:val="center"/>
          </w:tcPr>
          <w:p w:rsidR="00516665" w:rsidRPr="00CB0C48" w:rsidRDefault="00516665" w:rsidP="0072478A">
            <w:pPr>
              <w:jc w:val="both"/>
              <w:rPr>
                <w:rFonts w:ascii="GHEA Grapalat" w:hAnsi="GHEA Grapalat"/>
                <w:sz w:val="20"/>
                <w:szCs w:val="20"/>
                <w:lang w:val="pt-BR"/>
              </w:rPr>
            </w:pPr>
          </w:p>
        </w:tc>
        <w:tc>
          <w:tcPr>
            <w:tcW w:w="4924" w:type="dxa"/>
            <w:vMerge/>
          </w:tcPr>
          <w:p w:rsidR="00516665" w:rsidRPr="00CB0C48" w:rsidRDefault="00516665" w:rsidP="0072478A">
            <w:pPr>
              <w:rPr>
                <w:rFonts w:ascii="GHEA Grapalat" w:hAnsi="GHEA Grapalat"/>
                <w:sz w:val="20"/>
                <w:szCs w:val="20"/>
                <w:lang w:val="pt-BR"/>
              </w:rPr>
            </w:pPr>
          </w:p>
        </w:tc>
        <w:tc>
          <w:tcPr>
            <w:tcW w:w="1530" w:type="dxa"/>
            <w:vAlign w:val="center"/>
          </w:tcPr>
          <w:p w:rsidR="00516665" w:rsidRPr="00CB0C48" w:rsidRDefault="00516665" w:rsidP="0072478A">
            <w:pPr>
              <w:jc w:val="center"/>
              <w:rPr>
                <w:rFonts w:ascii="GHEA Grapalat" w:hAnsi="GHEA Grapalat"/>
                <w:sz w:val="20"/>
                <w:szCs w:val="20"/>
                <w:lang w:val="pt-BR"/>
              </w:rPr>
            </w:pPr>
            <w:r w:rsidRPr="00CB0C48">
              <w:rPr>
                <w:rFonts w:ascii="GHEA Grapalat" w:hAnsi="GHEA Grapalat" w:cs="Sylfaen"/>
                <w:sz w:val="20"/>
                <w:szCs w:val="20"/>
                <w:lang w:val="pt-BR"/>
              </w:rPr>
              <w:t>Սկիզբը</w:t>
            </w:r>
          </w:p>
        </w:tc>
        <w:tc>
          <w:tcPr>
            <w:tcW w:w="1440" w:type="dxa"/>
            <w:vAlign w:val="center"/>
          </w:tcPr>
          <w:p w:rsidR="00516665" w:rsidRPr="00CB0C48" w:rsidRDefault="00516665" w:rsidP="0072478A">
            <w:pPr>
              <w:jc w:val="center"/>
              <w:rPr>
                <w:rFonts w:ascii="GHEA Grapalat" w:hAnsi="GHEA Grapalat"/>
                <w:sz w:val="20"/>
                <w:szCs w:val="20"/>
                <w:lang w:val="pt-BR"/>
              </w:rPr>
            </w:pPr>
            <w:r w:rsidRPr="00CB0C48">
              <w:rPr>
                <w:rFonts w:ascii="GHEA Grapalat" w:hAnsi="GHEA Grapalat" w:cs="Sylfaen"/>
                <w:sz w:val="20"/>
                <w:szCs w:val="20"/>
                <w:lang w:val="pt-BR"/>
              </w:rPr>
              <w:t>Ավարտը</w:t>
            </w:r>
          </w:p>
        </w:tc>
      </w:tr>
      <w:tr w:rsidR="002626E3" w:rsidRPr="00CB0C48" w:rsidTr="00F034E7">
        <w:trPr>
          <w:trHeight w:val="586"/>
          <w:jc w:val="center"/>
        </w:trPr>
        <w:tc>
          <w:tcPr>
            <w:tcW w:w="540" w:type="dxa"/>
            <w:vAlign w:val="center"/>
          </w:tcPr>
          <w:p w:rsidR="002626E3" w:rsidRPr="00CB0C48" w:rsidRDefault="002626E3" w:rsidP="0072478A">
            <w:pPr>
              <w:jc w:val="center"/>
              <w:rPr>
                <w:rFonts w:ascii="GHEA Grapalat" w:hAnsi="GHEA Grapalat"/>
                <w:sz w:val="20"/>
                <w:szCs w:val="20"/>
                <w:lang w:val="pt-BR"/>
              </w:rPr>
            </w:pPr>
            <w:r w:rsidRPr="00CB0C48">
              <w:rPr>
                <w:rFonts w:ascii="GHEA Grapalat" w:hAnsi="GHEA Grapalat"/>
                <w:sz w:val="20"/>
                <w:szCs w:val="20"/>
                <w:lang w:val="pt-BR"/>
              </w:rPr>
              <w:t>1</w:t>
            </w:r>
          </w:p>
        </w:tc>
        <w:tc>
          <w:tcPr>
            <w:tcW w:w="4924" w:type="dxa"/>
            <w:vAlign w:val="center"/>
          </w:tcPr>
          <w:p w:rsidR="002626E3" w:rsidRPr="007216FA" w:rsidRDefault="007216FA" w:rsidP="002626E3">
            <w:pPr>
              <w:rPr>
                <w:rFonts w:ascii="GHEA Grapalat" w:hAnsi="GHEA Grapalat"/>
                <w:sz w:val="20"/>
                <w:szCs w:val="20"/>
                <w:lang w:val="hy-AM"/>
              </w:rPr>
            </w:pPr>
            <w:r>
              <w:rPr>
                <w:rFonts w:ascii="GHEA Grapalat" w:hAnsi="GHEA Grapalat"/>
                <w:sz w:val="20"/>
                <w:szCs w:val="20"/>
                <w:lang w:val="hy-AM"/>
              </w:rPr>
              <w:t>Արփի համայնքի Արդենիս բնակավայրի խմելու ջրագծի կառուցում</w:t>
            </w:r>
          </w:p>
        </w:tc>
        <w:tc>
          <w:tcPr>
            <w:tcW w:w="1530" w:type="dxa"/>
            <w:vAlign w:val="center"/>
          </w:tcPr>
          <w:p w:rsidR="002626E3" w:rsidRPr="00FB1EC7" w:rsidRDefault="002626E3" w:rsidP="00674F33">
            <w:pPr>
              <w:jc w:val="center"/>
              <w:rPr>
                <w:rFonts w:ascii="GHEA Grapalat" w:hAnsi="GHEA Grapalat"/>
                <w:sz w:val="20"/>
                <w:szCs w:val="20"/>
                <w:lang w:val="pt-BR"/>
              </w:rPr>
            </w:pPr>
            <w:r w:rsidRPr="002A1420">
              <w:rPr>
                <w:rFonts w:ascii="GHEA Grapalat" w:hAnsi="GHEA Grapalat"/>
                <w:sz w:val="20"/>
                <w:szCs w:val="20"/>
                <w:lang w:val="pt-BR"/>
              </w:rPr>
              <w:t>ֆինանսական միջոցներ նախատեսվելու դեպքում կողմերի միջև կնքվող համաձայնագրի ուժի մեջ մտնելու օրը</w:t>
            </w:r>
          </w:p>
        </w:tc>
        <w:tc>
          <w:tcPr>
            <w:tcW w:w="1440" w:type="dxa"/>
            <w:vAlign w:val="center"/>
          </w:tcPr>
          <w:p w:rsidR="002626E3" w:rsidRPr="002626E3" w:rsidRDefault="007216FA" w:rsidP="00674F33">
            <w:pPr>
              <w:rPr>
                <w:rFonts w:ascii="GHEA Grapalat" w:hAnsi="GHEA Grapalat"/>
                <w:sz w:val="20"/>
                <w:szCs w:val="20"/>
              </w:rPr>
            </w:pPr>
            <w:r>
              <w:rPr>
                <w:rFonts w:ascii="GHEA Grapalat" w:hAnsi="GHEA Grapalat"/>
                <w:sz w:val="20"/>
                <w:szCs w:val="20"/>
                <w:lang w:val="hy-AM"/>
              </w:rPr>
              <w:t>4 ամիս</w:t>
            </w:r>
          </w:p>
        </w:tc>
      </w:tr>
      <w:tr w:rsidR="007216FA" w:rsidRPr="007216FA" w:rsidTr="00F034E7">
        <w:trPr>
          <w:trHeight w:val="586"/>
          <w:jc w:val="center"/>
        </w:trPr>
        <w:tc>
          <w:tcPr>
            <w:tcW w:w="540" w:type="dxa"/>
            <w:vAlign w:val="center"/>
          </w:tcPr>
          <w:p w:rsidR="007216FA" w:rsidRPr="007216FA" w:rsidRDefault="007216FA" w:rsidP="0072478A">
            <w:pPr>
              <w:jc w:val="center"/>
              <w:rPr>
                <w:rFonts w:ascii="GHEA Grapalat" w:hAnsi="GHEA Grapalat"/>
                <w:sz w:val="20"/>
                <w:szCs w:val="20"/>
                <w:lang w:val="hy-AM"/>
              </w:rPr>
            </w:pPr>
            <w:r>
              <w:rPr>
                <w:rFonts w:ascii="GHEA Grapalat" w:hAnsi="GHEA Grapalat"/>
                <w:sz w:val="20"/>
                <w:szCs w:val="20"/>
                <w:lang w:val="hy-AM"/>
              </w:rPr>
              <w:t>2</w:t>
            </w:r>
          </w:p>
        </w:tc>
        <w:tc>
          <w:tcPr>
            <w:tcW w:w="4924" w:type="dxa"/>
            <w:vAlign w:val="center"/>
          </w:tcPr>
          <w:p w:rsidR="007216FA" w:rsidRDefault="007216FA" w:rsidP="002626E3">
            <w:pPr>
              <w:rPr>
                <w:rFonts w:ascii="GHEA Grapalat" w:hAnsi="GHEA Grapalat"/>
                <w:sz w:val="20"/>
                <w:szCs w:val="20"/>
                <w:lang w:val="hy-AM"/>
              </w:rPr>
            </w:pPr>
            <w:r>
              <w:rPr>
                <w:rFonts w:ascii="GHEA Grapalat" w:hAnsi="GHEA Grapalat"/>
                <w:sz w:val="20"/>
                <w:szCs w:val="20"/>
                <w:lang w:val="hy-AM"/>
              </w:rPr>
              <w:t>Արփի համայնքի Աղվորիկ բնակավայրի խմելու ջրագծի վերանորոգում</w:t>
            </w:r>
          </w:p>
        </w:tc>
        <w:tc>
          <w:tcPr>
            <w:tcW w:w="1530" w:type="dxa"/>
            <w:vAlign w:val="center"/>
          </w:tcPr>
          <w:p w:rsidR="007216FA" w:rsidRPr="002A1420" w:rsidRDefault="007216FA" w:rsidP="00674F33">
            <w:pPr>
              <w:jc w:val="center"/>
              <w:rPr>
                <w:rFonts w:ascii="GHEA Grapalat" w:hAnsi="GHEA Grapalat"/>
                <w:sz w:val="20"/>
                <w:szCs w:val="20"/>
                <w:lang w:val="pt-BR"/>
              </w:rPr>
            </w:pPr>
            <w:r w:rsidRPr="002A1420">
              <w:rPr>
                <w:rFonts w:ascii="GHEA Grapalat" w:hAnsi="GHEA Grapalat"/>
                <w:sz w:val="20"/>
                <w:szCs w:val="20"/>
                <w:lang w:val="pt-BR"/>
              </w:rPr>
              <w:t>ֆինանսական միջոցներ նախատեսվելու դեպքում կողմերի միջև կնքվող համաձայնագրի ուժի մեջ մտնելու օրը</w:t>
            </w:r>
          </w:p>
        </w:tc>
        <w:tc>
          <w:tcPr>
            <w:tcW w:w="1440" w:type="dxa"/>
            <w:vAlign w:val="center"/>
          </w:tcPr>
          <w:p w:rsidR="007216FA" w:rsidRPr="002626E3" w:rsidRDefault="007216FA" w:rsidP="00674F33">
            <w:pPr>
              <w:rPr>
                <w:rFonts w:ascii="GHEA Grapalat" w:hAnsi="GHEA Grapalat"/>
                <w:sz w:val="20"/>
                <w:szCs w:val="20"/>
                <w:lang w:val="hy-AM"/>
              </w:rPr>
            </w:pPr>
            <w:r>
              <w:rPr>
                <w:rFonts w:ascii="GHEA Grapalat" w:hAnsi="GHEA Grapalat"/>
                <w:sz w:val="20"/>
                <w:szCs w:val="20"/>
                <w:lang w:val="hy-AM"/>
              </w:rPr>
              <w:t>2 ամիս</w:t>
            </w:r>
          </w:p>
        </w:tc>
      </w:tr>
      <w:tr w:rsidR="002626E3" w:rsidRPr="00CB0C48" w:rsidTr="00F034E7">
        <w:trPr>
          <w:cantSplit/>
          <w:trHeight w:val="586"/>
          <w:jc w:val="center"/>
        </w:trPr>
        <w:tc>
          <w:tcPr>
            <w:tcW w:w="5464" w:type="dxa"/>
            <w:gridSpan w:val="2"/>
            <w:vAlign w:val="center"/>
          </w:tcPr>
          <w:p w:rsidR="002626E3" w:rsidRPr="00CB0C48" w:rsidRDefault="002626E3" w:rsidP="0072478A">
            <w:pPr>
              <w:rPr>
                <w:rFonts w:ascii="GHEA Grapalat" w:hAnsi="GHEA Grapalat"/>
                <w:b/>
                <w:sz w:val="20"/>
                <w:szCs w:val="20"/>
                <w:lang w:val="pt-BR"/>
              </w:rPr>
            </w:pPr>
            <w:r w:rsidRPr="00CB0C48">
              <w:rPr>
                <w:rFonts w:ascii="GHEA Grapalat" w:hAnsi="GHEA Grapalat" w:cs="Sylfaen"/>
                <w:b/>
                <w:sz w:val="20"/>
                <w:szCs w:val="20"/>
                <w:lang w:val="pt-BR"/>
              </w:rPr>
              <w:t>ԸՆԴԱՄԵՆԸ</w:t>
            </w:r>
          </w:p>
        </w:tc>
        <w:tc>
          <w:tcPr>
            <w:tcW w:w="1530" w:type="dxa"/>
            <w:vAlign w:val="center"/>
          </w:tcPr>
          <w:p w:rsidR="002626E3" w:rsidRPr="00CB0C48" w:rsidRDefault="002626E3" w:rsidP="0072478A">
            <w:pPr>
              <w:jc w:val="center"/>
              <w:rPr>
                <w:rFonts w:ascii="GHEA Grapalat" w:hAnsi="GHEA Grapalat"/>
                <w:b/>
                <w:sz w:val="20"/>
                <w:szCs w:val="20"/>
                <w:lang w:val="pt-BR"/>
              </w:rPr>
            </w:pPr>
          </w:p>
        </w:tc>
        <w:tc>
          <w:tcPr>
            <w:tcW w:w="1440" w:type="dxa"/>
            <w:vAlign w:val="center"/>
          </w:tcPr>
          <w:p w:rsidR="002626E3" w:rsidRPr="00CB0C48" w:rsidRDefault="002626E3" w:rsidP="0072478A">
            <w:pPr>
              <w:jc w:val="center"/>
              <w:rPr>
                <w:rFonts w:ascii="GHEA Grapalat" w:hAnsi="GHEA Grapalat"/>
                <w:b/>
                <w:sz w:val="20"/>
                <w:szCs w:val="20"/>
                <w:lang w:val="pt-BR"/>
              </w:rPr>
            </w:pPr>
          </w:p>
        </w:tc>
      </w:tr>
    </w:tbl>
    <w:p w:rsidR="00516665" w:rsidRPr="00CB0C48" w:rsidRDefault="00516665" w:rsidP="00516665">
      <w:pPr>
        <w:keepNext/>
        <w:jc w:val="both"/>
        <w:outlineLvl w:val="3"/>
        <w:rPr>
          <w:rFonts w:ascii="GHEA Grapalat" w:hAnsi="GHEA Grapalat"/>
          <w:i/>
          <w:sz w:val="32"/>
          <w:lang w:val="pt-BR"/>
        </w:rPr>
      </w:pPr>
    </w:p>
    <w:p w:rsidR="00AC25C8" w:rsidRPr="00CB0C48" w:rsidRDefault="00AC25C8" w:rsidP="00516665">
      <w:pPr>
        <w:keepNext/>
        <w:jc w:val="both"/>
        <w:outlineLvl w:val="3"/>
        <w:rPr>
          <w:rFonts w:ascii="GHEA Grapalat" w:hAnsi="GHEA Grapalat"/>
          <w:i/>
          <w:sz w:val="32"/>
          <w:lang w:val="pt-BR"/>
        </w:rPr>
      </w:pPr>
    </w:p>
    <w:tbl>
      <w:tblPr>
        <w:tblW w:w="9639" w:type="dxa"/>
        <w:jc w:val="center"/>
        <w:tblLayout w:type="fixed"/>
        <w:tblLook w:val="0000" w:firstRow="0" w:lastRow="0" w:firstColumn="0" w:lastColumn="0" w:noHBand="0" w:noVBand="0"/>
      </w:tblPr>
      <w:tblGrid>
        <w:gridCol w:w="4536"/>
        <w:gridCol w:w="760"/>
        <w:gridCol w:w="4343"/>
      </w:tblGrid>
      <w:tr w:rsidR="00AC25C8" w:rsidRPr="00CB0C48" w:rsidTr="007B6226">
        <w:trPr>
          <w:jc w:val="center"/>
        </w:trPr>
        <w:tc>
          <w:tcPr>
            <w:tcW w:w="4536" w:type="dxa"/>
          </w:tcPr>
          <w:p w:rsidR="00AC25C8" w:rsidRPr="00CB0C48" w:rsidRDefault="00AC25C8" w:rsidP="007B6226">
            <w:pPr>
              <w:spacing w:line="360" w:lineRule="auto"/>
              <w:jc w:val="center"/>
              <w:rPr>
                <w:rFonts w:ascii="GHEA Grapalat" w:hAnsi="GHEA Grapalat" w:cs="Sylfaen"/>
                <w:b/>
                <w:bCs/>
                <w:lang w:val="nb-NO"/>
              </w:rPr>
            </w:pPr>
            <w:r w:rsidRPr="00CB0C48">
              <w:rPr>
                <w:rFonts w:ascii="GHEA Grapalat" w:hAnsi="GHEA Grapalat" w:cs="Sylfaen"/>
                <w:b/>
                <w:bCs/>
                <w:lang w:val="nb-NO"/>
              </w:rPr>
              <w:t>ՊԱՏՎԻՐԱՏՈՒ</w:t>
            </w:r>
          </w:p>
          <w:p w:rsidR="00AC25C8" w:rsidRPr="00CB0C48" w:rsidRDefault="00AC25C8" w:rsidP="007B6226">
            <w:pPr>
              <w:rPr>
                <w:rFonts w:ascii="GHEA Grapalat" w:hAnsi="GHEA Grapalat"/>
                <w:sz w:val="22"/>
                <w:szCs w:val="22"/>
                <w:lang w:val="ru-RU"/>
              </w:rPr>
            </w:pPr>
          </w:p>
          <w:p w:rsidR="00AC25C8" w:rsidRPr="00CB0C48" w:rsidRDefault="00AC25C8" w:rsidP="007B6226">
            <w:pPr>
              <w:rPr>
                <w:rFonts w:ascii="GHEA Grapalat" w:hAnsi="GHEA Grapalat"/>
                <w:lang w:val="ru-RU"/>
              </w:rPr>
            </w:pPr>
          </w:p>
          <w:p w:rsidR="00AC25C8" w:rsidRPr="00CB0C48" w:rsidRDefault="00AC25C8" w:rsidP="007B6226">
            <w:pPr>
              <w:jc w:val="center"/>
              <w:rPr>
                <w:rFonts w:ascii="GHEA Grapalat" w:hAnsi="GHEA Grapalat"/>
                <w:lang w:val="ru-RU"/>
              </w:rPr>
            </w:pPr>
            <w:r w:rsidRPr="00CB0C48">
              <w:rPr>
                <w:rFonts w:ascii="GHEA Grapalat" w:hAnsi="GHEA Grapalat"/>
                <w:lang w:val="ru-RU"/>
              </w:rPr>
              <w:t>---------------------------------</w:t>
            </w:r>
          </w:p>
          <w:p w:rsidR="00AC25C8" w:rsidRPr="00CB0C48" w:rsidRDefault="00AC25C8" w:rsidP="007B6226">
            <w:pPr>
              <w:jc w:val="center"/>
              <w:rPr>
                <w:rFonts w:ascii="GHEA Grapalat" w:hAnsi="GHEA Grapalat"/>
                <w:sz w:val="18"/>
                <w:szCs w:val="18"/>
              </w:rPr>
            </w:pPr>
            <w:r w:rsidRPr="00CB0C48">
              <w:rPr>
                <w:rFonts w:ascii="GHEA Grapalat" w:hAnsi="GHEA Grapalat"/>
                <w:sz w:val="18"/>
                <w:szCs w:val="18"/>
              </w:rPr>
              <w:t>/</w:t>
            </w:r>
            <w:r w:rsidRPr="00CB0C48">
              <w:rPr>
                <w:rFonts w:ascii="GHEA Grapalat" w:hAnsi="GHEA Grapalat" w:cs="Sylfaen"/>
                <w:sz w:val="18"/>
                <w:szCs w:val="18"/>
                <w:lang w:val="ru-RU"/>
              </w:rPr>
              <w:t>ստորագրություն</w:t>
            </w:r>
            <w:r w:rsidRPr="00CB0C48">
              <w:rPr>
                <w:rFonts w:ascii="GHEA Grapalat" w:hAnsi="GHEA Grapalat"/>
                <w:sz w:val="18"/>
                <w:szCs w:val="18"/>
              </w:rPr>
              <w:t>/</w:t>
            </w:r>
          </w:p>
          <w:p w:rsidR="00AC25C8" w:rsidRPr="00CB0C48" w:rsidRDefault="00AC25C8" w:rsidP="007B6226">
            <w:pPr>
              <w:jc w:val="center"/>
              <w:rPr>
                <w:rFonts w:ascii="GHEA Grapalat" w:hAnsi="GHEA Grapalat"/>
                <w:sz w:val="18"/>
                <w:szCs w:val="18"/>
                <w:lang w:val="ru-RU"/>
              </w:rPr>
            </w:pPr>
            <w:r w:rsidRPr="00CB0C48">
              <w:rPr>
                <w:rFonts w:ascii="GHEA Grapalat" w:hAnsi="GHEA Grapalat" w:cs="Sylfaen"/>
                <w:sz w:val="18"/>
                <w:szCs w:val="18"/>
                <w:lang w:val="ru-RU"/>
              </w:rPr>
              <w:t>Կ</w:t>
            </w:r>
            <w:r w:rsidRPr="00CB0C48">
              <w:rPr>
                <w:rFonts w:ascii="GHEA Grapalat" w:hAnsi="GHEA Grapalat"/>
                <w:sz w:val="18"/>
                <w:szCs w:val="18"/>
                <w:lang w:val="ru-RU"/>
              </w:rPr>
              <w:t>.</w:t>
            </w:r>
            <w:r w:rsidRPr="00CB0C48">
              <w:rPr>
                <w:rFonts w:ascii="GHEA Grapalat" w:hAnsi="GHEA Grapalat" w:cs="Sylfaen"/>
                <w:sz w:val="18"/>
                <w:szCs w:val="18"/>
                <w:lang w:val="ru-RU"/>
              </w:rPr>
              <w:t>Տ</w:t>
            </w:r>
          </w:p>
        </w:tc>
        <w:tc>
          <w:tcPr>
            <w:tcW w:w="760" w:type="dxa"/>
          </w:tcPr>
          <w:p w:rsidR="00AC25C8" w:rsidRPr="00CB0C48" w:rsidRDefault="00AC25C8" w:rsidP="007B6226">
            <w:pPr>
              <w:spacing w:line="360" w:lineRule="auto"/>
              <w:jc w:val="center"/>
              <w:rPr>
                <w:rFonts w:ascii="GHEA Grapalat" w:hAnsi="GHEA Grapalat"/>
                <w:lang w:val="ru-RU"/>
              </w:rPr>
            </w:pPr>
          </w:p>
        </w:tc>
        <w:tc>
          <w:tcPr>
            <w:tcW w:w="4343" w:type="dxa"/>
          </w:tcPr>
          <w:p w:rsidR="00AC25C8" w:rsidRPr="00CB0C48" w:rsidRDefault="00AC25C8" w:rsidP="007B6226">
            <w:pPr>
              <w:spacing w:line="360" w:lineRule="auto"/>
              <w:jc w:val="center"/>
              <w:rPr>
                <w:rFonts w:ascii="GHEA Grapalat" w:hAnsi="GHEA Grapalat" w:cs="Sylfaen"/>
                <w:b/>
                <w:bCs/>
                <w:lang w:val="ru-RU"/>
              </w:rPr>
            </w:pPr>
            <w:r w:rsidRPr="00CB0C48">
              <w:rPr>
                <w:rFonts w:ascii="GHEA Grapalat" w:hAnsi="GHEA Grapalat" w:cs="Sylfaen"/>
                <w:b/>
                <w:bCs/>
                <w:lang w:val="pt-BR"/>
              </w:rPr>
              <w:t>ԿԱՊԱԼԱՌՈՒ</w:t>
            </w:r>
          </w:p>
          <w:p w:rsidR="00AC25C8" w:rsidRPr="00CB0C48" w:rsidRDefault="00AC25C8" w:rsidP="007B6226">
            <w:pPr>
              <w:jc w:val="center"/>
              <w:rPr>
                <w:rFonts w:ascii="GHEA Grapalat" w:hAnsi="GHEA Grapalat"/>
                <w:lang w:val="ru-RU"/>
              </w:rPr>
            </w:pPr>
          </w:p>
          <w:p w:rsidR="00AC25C8" w:rsidRPr="00CB0C48" w:rsidRDefault="00AC25C8" w:rsidP="007B6226">
            <w:pPr>
              <w:jc w:val="center"/>
              <w:rPr>
                <w:rFonts w:ascii="GHEA Grapalat" w:hAnsi="GHEA Grapalat"/>
                <w:lang w:val="ru-RU"/>
              </w:rPr>
            </w:pPr>
          </w:p>
          <w:p w:rsidR="00AC25C8" w:rsidRPr="00CB0C48" w:rsidRDefault="00AC25C8" w:rsidP="007B6226">
            <w:pPr>
              <w:jc w:val="center"/>
              <w:rPr>
                <w:rFonts w:ascii="GHEA Grapalat" w:hAnsi="GHEA Grapalat"/>
                <w:lang w:val="ru-RU"/>
              </w:rPr>
            </w:pPr>
            <w:r w:rsidRPr="00CB0C48">
              <w:rPr>
                <w:rFonts w:ascii="GHEA Grapalat" w:hAnsi="GHEA Grapalat"/>
                <w:lang w:val="ru-RU"/>
              </w:rPr>
              <w:t>---------------------------------</w:t>
            </w:r>
          </w:p>
          <w:p w:rsidR="00AC25C8" w:rsidRPr="00CB0C48" w:rsidRDefault="00AC25C8" w:rsidP="007B6226">
            <w:pPr>
              <w:jc w:val="center"/>
              <w:rPr>
                <w:rFonts w:ascii="GHEA Grapalat" w:hAnsi="GHEA Grapalat"/>
                <w:sz w:val="18"/>
                <w:szCs w:val="18"/>
              </w:rPr>
            </w:pPr>
            <w:r w:rsidRPr="00CB0C48">
              <w:rPr>
                <w:rFonts w:ascii="GHEA Grapalat" w:hAnsi="GHEA Grapalat"/>
                <w:sz w:val="18"/>
                <w:szCs w:val="18"/>
              </w:rPr>
              <w:t>/</w:t>
            </w:r>
            <w:r w:rsidRPr="00CB0C48">
              <w:rPr>
                <w:rFonts w:ascii="GHEA Grapalat" w:hAnsi="GHEA Grapalat" w:cs="Sylfaen"/>
                <w:sz w:val="18"/>
                <w:szCs w:val="18"/>
                <w:lang w:val="ru-RU"/>
              </w:rPr>
              <w:t>ստորագրություն</w:t>
            </w:r>
            <w:r w:rsidRPr="00CB0C48">
              <w:rPr>
                <w:rFonts w:ascii="GHEA Grapalat" w:hAnsi="GHEA Grapalat"/>
                <w:sz w:val="18"/>
                <w:szCs w:val="18"/>
              </w:rPr>
              <w:t>/</w:t>
            </w:r>
          </w:p>
          <w:p w:rsidR="00AC25C8" w:rsidRPr="00CB0C48" w:rsidRDefault="00AC25C8" w:rsidP="007B6226">
            <w:pPr>
              <w:jc w:val="center"/>
              <w:rPr>
                <w:rFonts w:ascii="GHEA Grapalat" w:hAnsi="GHEA Grapalat"/>
                <w:sz w:val="22"/>
                <w:szCs w:val="22"/>
                <w:lang w:val="ru-RU"/>
              </w:rPr>
            </w:pPr>
            <w:r w:rsidRPr="00CB0C48">
              <w:rPr>
                <w:rFonts w:ascii="GHEA Grapalat" w:hAnsi="GHEA Grapalat" w:cs="Sylfaen"/>
                <w:sz w:val="18"/>
                <w:szCs w:val="18"/>
                <w:lang w:val="ru-RU"/>
              </w:rPr>
              <w:t>Կ</w:t>
            </w:r>
            <w:r w:rsidRPr="00CB0C48">
              <w:rPr>
                <w:rFonts w:ascii="GHEA Grapalat" w:hAnsi="GHEA Grapalat"/>
                <w:sz w:val="18"/>
                <w:szCs w:val="18"/>
                <w:lang w:val="ru-RU"/>
              </w:rPr>
              <w:t>.</w:t>
            </w:r>
            <w:r w:rsidRPr="00CB0C48">
              <w:rPr>
                <w:rFonts w:ascii="GHEA Grapalat" w:hAnsi="GHEA Grapalat" w:cs="Sylfaen"/>
                <w:sz w:val="18"/>
                <w:szCs w:val="18"/>
                <w:lang w:val="ru-RU"/>
              </w:rPr>
              <w:t>Տ</w:t>
            </w:r>
          </w:p>
        </w:tc>
      </w:tr>
    </w:tbl>
    <w:p w:rsidR="00516665" w:rsidRPr="00CB0C48" w:rsidRDefault="00516665" w:rsidP="00516665">
      <w:pPr>
        <w:jc w:val="both"/>
        <w:rPr>
          <w:rFonts w:ascii="GHEA Grapalat" w:hAnsi="GHEA Grapalat"/>
          <w:lang w:val="pt-BR"/>
        </w:rPr>
      </w:pPr>
    </w:p>
    <w:p w:rsidR="00516665" w:rsidRPr="00CB0C48" w:rsidRDefault="00516665" w:rsidP="00516665">
      <w:pPr>
        <w:tabs>
          <w:tab w:val="left" w:pos="8789"/>
        </w:tabs>
        <w:jc w:val="both"/>
        <w:rPr>
          <w:rFonts w:ascii="GHEA Grapalat" w:hAnsi="GHEA Grapalat"/>
          <w:lang w:val="pt-BR"/>
        </w:rPr>
      </w:pPr>
    </w:p>
    <w:p w:rsidR="00516665" w:rsidRPr="00CB0C48" w:rsidRDefault="00516665" w:rsidP="00516665">
      <w:pPr>
        <w:tabs>
          <w:tab w:val="left" w:pos="1080"/>
        </w:tabs>
        <w:ind w:right="-7" w:firstLine="567"/>
        <w:jc w:val="both"/>
        <w:rPr>
          <w:rFonts w:ascii="GHEA Grapalat" w:hAnsi="GHEA Grapalat"/>
          <w:lang w:val="pt-BR"/>
        </w:rPr>
      </w:pPr>
    </w:p>
    <w:p w:rsidR="00516665" w:rsidRPr="00CB0C48" w:rsidRDefault="00516665" w:rsidP="00516665">
      <w:pPr>
        <w:rPr>
          <w:rFonts w:ascii="GHEA Grapalat" w:hAnsi="GHEA Grapalat"/>
          <w:lang w:val="pt-BR"/>
        </w:rPr>
      </w:pPr>
    </w:p>
    <w:p w:rsidR="00516665" w:rsidRPr="00CB0C48" w:rsidRDefault="00516665" w:rsidP="00516665">
      <w:pPr>
        <w:rPr>
          <w:rFonts w:ascii="GHEA Grapalat" w:hAnsi="GHEA Grapalat"/>
          <w:lang w:val="pt-BR"/>
        </w:rPr>
      </w:pPr>
    </w:p>
    <w:p w:rsidR="00BD2E0A" w:rsidRPr="00CB0C48" w:rsidRDefault="00BD2E0A" w:rsidP="00BD2E0A">
      <w:pPr>
        <w:jc w:val="both"/>
        <w:rPr>
          <w:rFonts w:ascii="GHEA Grapalat" w:hAnsi="GHEA Grapalat"/>
          <w:i/>
          <w:sz w:val="18"/>
          <w:szCs w:val="18"/>
          <w:lang w:val="pt-BR"/>
        </w:rPr>
      </w:pPr>
      <w:r w:rsidRPr="00CB0C48">
        <w:rPr>
          <w:rFonts w:ascii="GHEA Grapalat" w:hAnsi="GHEA Grapalat"/>
          <w:i/>
          <w:sz w:val="18"/>
          <w:szCs w:val="18"/>
          <w:lang w:val="pt-BR"/>
        </w:rPr>
        <w:t xml:space="preserve">** </w:t>
      </w:r>
      <w:r w:rsidRPr="00CB0C48">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CC3E50" w:rsidRPr="00CB0C48">
        <w:rPr>
          <w:rFonts w:ascii="GHEA Grapalat" w:hAnsi="GHEA Grapalat" w:cs="Sylfaen"/>
          <w:i/>
          <w:sz w:val="18"/>
          <w:szCs w:val="18"/>
          <w:lang w:val="pt-BR"/>
        </w:rPr>
        <w:t xml:space="preserve">&lt;&lt;Սկիզբը&gt;&gt; </w:t>
      </w:r>
      <w:r w:rsidRPr="00CB0C48">
        <w:rPr>
          <w:rFonts w:ascii="GHEA Grapalat" w:hAnsi="GHEA Grapalat" w:cs="Sylfaen"/>
          <w:i/>
          <w:sz w:val="18"/>
          <w:szCs w:val="18"/>
          <w:lang w:val="pt-BR"/>
        </w:rPr>
        <w:t xml:space="preserve">սյունակում ժամկետի </w:t>
      </w:r>
      <w:r w:rsidR="00CC3E50" w:rsidRPr="00CB0C48">
        <w:rPr>
          <w:rFonts w:ascii="GHEA Grapalat" w:hAnsi="GHEA Grapalat" w:cs="Sylfaen"/>
          <w:i/>
          <w:sz w:val="18"/>
          <w:szCs w:val="18"/>
          <w:lang w:val="pt-BR"/>
        </w:rPr>
        <w:t>սկիզբը նշվում</w:t>
      </w:r>
      <w:r w:rsidRPr="00CB0C48">
        <w:rPr>
          <w:rFonts w:ascii="GHEA Grapalat" w:hAnsi="GHEA Grapalat" w:cs="Sylfaen"/>
          <w:i/>
          <w:sz w:val="18"/>
          <w:szCs w:val="18"/>
          <w:lang w:val="pt-BR"/>
        </w:rPr>
        <w:t xml:space="preserve"> է ֆինանսական միջոցներ նախատեսվելու դեպքում կողմերի միջև կնքվող համաձայնագրի ուժի մեջ մտնելու օր</w:t>
      </w:r>
      <w:r w:rsidR="00CC3E50" w:rsidRPr="00CB0C48">
        <w:rPr>
          <w:rFonts w:ascii="GHEA Grapalat" w:hAnsi="GHEA Grapalat" w:cs="Sylfaen"/>
          <w:i/>
          <w:sz w:val="18"/>
          <w:szCs w:val="18"/>
          <w:lang w:val="pt-BR"/>
        </w:rPr>
        <w:t>ը</w:t>
      </w:r>
      <w:r w:rsidRPr="00CB0C48">
        <w:rPr>
          <w:rFonts w:ascii="GHEA Grapalat" w:hAnsi="GHEA Grapalat" w:cs="Sylfaen"/>
          <w:i/>
          <w:sz w:val="18"/>
          <w:szCs w:val="18"/>
          <w:lang w:val="pt-BR"/>
        </w:rPr>
        <w:t>:</w:t>
      </w:r>
    </w:p>
    <w:p w:rsidR="00516665" w:rsidRPr="00CB0C48" w:rsidRDefault="00516665" w:rsidP="00516665">
      <w:pPr>
        <w:rPr>
          <w:rFonts w:ascii="GHEA Grapalat" w:hAnsi="GHEA Grapalat"/>
          <w:lang w:val="pt-BR"/>
        </w:rPr>
      </w:pPr>
    </w:p>
    <w:p w:rsidR="00516665" w:rsidRPr="00CB0C48" w:rsidRDefault="00516665" w:rsidP="00516665">
      <w:pPr>
        <w:rPr>
          <w:rFonts w:ascii="GHEA Grapalat" w:hAnsi="GHEA Grapalat"/>
          <w:lang w:val="pt-BR"/>
        </w:rPr>
      </w:pPr>
    </w:p>
    <w:p w:rsidR="00F034E7" w:rsidRPr="00CB0C48" w:rsidRDefault="00516665" w:rsidP="00516665">
      <w:pPr>
        <w:ind w:firstLine="567"/>
        <w:jc w:val="right"/>
        <w:rPr>
          <w:rFonts w:ascii="GHEA Grapalat" w:hAnsi="GHEA Grapalat"/>
          <w:i/>
          <w:lang w:val="pt-BR"/>
        </w:rPr>
      </w:pPr>
      <w:r w:rsidRPr="00CB0C48">
        <w:rPr>
          <w:rFonts w:ascii="GHEA Grapalat" w:hAnsi="GHEA Grapalat"/>
          <w:i/>
          <w:lang w:val="pt-BR"/>
        </w:rPr>
        <w:br w:type="page"/>
      </w:r>
    </w:p>
    <w:p w:rsidR="00F034E7" w:rsidRPr="00CB0C48" w:rsidRDefault="00F034E7" w:rsidP="00AC25C8">
      <w:pPr>
        <w:ind w:firstLine="567"/>
        <w:jc w:val="right"/>
        <w:rPr>
          <w:rFonts w:ascii="GHEA Grapalat" w:hAnsi="GHEA Grapalat" w:cs="Sylfaen"/>
          <w:i/>
          <w:sz w:val="20"/>
          <w:szCs w:val="20"/>
          <w:lang w:val="pt-BR"/>
        </w:rPr>
      </w:pPr>
      <w:r w:rsidRPr="00CB0C48">
        <w:rPr>
          <w:rFonts w:ascii="GHEA Grapalat" w:hAnsi="GHEA Grapalat" w:cs="Sylfaen"/>
          <w:i/>
          <w:sz w:val="20"/>
          <w:szCs w:val="20"/>
          <w:lang w:val="pt-BR"/>
        </w:rPr>
        <w:lastRenderedPageBreak/>
        <w:t xml:space="preserve">Հավելված N </w:t>
      </w:r>
      <w:r w:rsidR="00AC25C8" w:rsidRPr="00CB0C48">
        <w:rPr>
          <w:rFonts w:ascii="GHEA Grapalat" w:hAnsi="GHEA Grapalat" w:cs="Sylfaen"/>
          <w:i/>
          <w:sz w:val="20"/>
          <w:szCs w:val="20"/>
          <w:lang w:val="pt-BR"/>
        </w:rPr>
        <w:t>3</w:t>
      </w:r>
    </w:p>
    <w:p w:rsidR="00F034E7" w:rsidRPr="00CB0C48" w:rsidRDefault="00F034E7" w:rsidP="00AC25C8">
      <w:pPr>
        <w:ind w:firstLine="567"/>
        <w:jc w:val="right"/>
        <w:rPr>
          <w:rFonts w:ascii="GHEA Grapalat" w:hAnsi="GHEA Grapalat" w:cs="Sylfaen"/>
          <w:i/>
          <w:sz w:val="20"/>
          <w:szCs w:val="20"/>
          <w:lang w:val="pt-BR"/>
        </w:rPr>
      </w:pPr>
      <w:r w:rsidRPr="00CB0C48">
        <w:rPr>
          <w:rFonts w:ascii="GHEA Grapalat" w:hAnsi="GHEA Grapalat" w:cs="Sylfaen"/>
          <w:i/>
          <w:sz w:val="20"/>
          <w:szCs w:val="20"/>
          <w:lang w:val="pt-BR"/>
        </w:rPr>
        <w:t xml:space="preserve">«         »              20  թ. կնքված </w:t>
      </w:r>
    </w:p>
    <w:p w:rsidR="00F034E7" w:rsidRPr="00CB0C48" w:rsidRDefault="00F034E7" w:rsidP="00AC25C8">
      <w:pPr>
        <w:ind w:firstLine="567"/>
        <w:jc w:val="right"/>
        <w:rPr>
          <w:rFonts w:ascii="GHEA Grapalat" w:hAnsi="GHEA Grapalat" w:cs="Sylfaen"/>
          <w:i/>
          <w:sz w:val="20"/>
          <w:szCs w:val="20"/>
          <w:lang w:val="pt-BR"/>
        </w:rPr>
      </w:pPr>
      <w:r w:rsidRPr="00CB0C48">
        <w:rPr>
          <w:rFonts w:ascii="GHEA Grapalat" w:hAnsi="GHEA Grapalat" w:cs="Sylfaen"/>
          <w:i/>
          <w:sz w:val="20"/>
          <w:szCs w:val="20"/>
          <w:lang w:val="pt-BR"/>
        </w:rPr>
        <w:t xml:space="preserve">                      ծածկագրով պայմանագրի</w:t>
      </w:r>
    </w:p>
    <w:p w:rsidR="00F034E7" w:rsidRPr="00CB0C48" w:rsidRDefault="00F034E7" w:rsidP="00F034E7">
      <w:pPr>
        <w:tabs>
          <w:tab w:val="left" w:pos="9540"/>
        </w:tabs>
        <w:rPr>
          <w:rFonts w:ascii="GHEA Grapalat" w:hAnsi="GHEA Grapalat"/>
          <w:sz w:val="20"/>
          <w:lang w:val="pt-BR"/>
        </w:rPr>
      </w:pPr>
    </w:p>
    <w:p w:rsidR="00F034E7" w:rsidRPr="00CB0C48" w:rsidRDefault="00F034E7" w:rsidP="00F034E7">
      <w:pPr>
        <w:tabs>
          <w:tab w:val="left" w:pos="9540"/>
        </w:tabs>
        <w:rPr>
          <w:rFonts w:ascii="GHEA Grapalat" w:hAnsi="GHEA Grapalat"/>
          <w:sz w:val="20"/>
          <w:lang w:val="pt-BR"/>
        </w:rPr>
      </w:pPr>
    </w:p>
    <w:p w:rsidR="00F034E7" w:rsidRPr="00674F33" w:rsidRDefault="00F034E7" w:rsidP="00F034E7">
      <w:pPr>
        <w:jc w:val="center"/>
        <w:rPr>
          <w:rFonts w:ascii="GHEA Grapalat" w:hAnsi="GHEA Grapalat"/>
          <w:sz w:val="20"/>
          <w:lang w:val="pt-BR"/>
        </w:rPr>
      </w:pPr>
      <w:r w:rsidRPr="00674F33">
        <w:rPr>
          <w:rFonts w:ascii="GHEA Grapalat" w:hAnsi="GHEA Grapalat" w:cs="Sylfaen"/>
          <w:b/>
          <w:sz w:val="22"/>
          <w:szCs w:val="22"/>
          <w:lang w:val="pt-BR"/>
        </w:rPr>
        <w:softHyphen/>
      </w:r>
      <w:r w:rsidRPr="00674F33">
        <w:rPr>
          <w:rFonts w:ascii="GHEA Grapalat" w:hAnsi="GHEA Grapalat" w:cs="Sylfaen"/>
          <w:b/>
          <w:sz w:val="22"/>
          <w:szCs w:val="22"/>
          <w:lang w:val="pt-BR"/>
        </w:rPr>
        <w:softHyphen/>
      </w:r>
      <w:r w:rsidRPr="00674F33">
        <w:rPr>
          <w:rFonts w:ascii="GHEA Grapalat" w:hAnsi="GHEA Grapalat" w:cs="Sylfaen"/>
          <w:b/>
          <w:sz w:val="22"/>
          <w:szCs w:val="22"/>
          <w:lang w:val="pt-BR"/>
        </w:rPr>
        <w:softHyphen/>
      </w:r>
      <w:r w:rsidRPr="00674F33">
        <w:rPr>
          <w:rFonts w:ascii="GHEA Grapalat" w:hAnsi="GHEA Grapalat" w:cs="Sylfaen"/>
          <w:b/>
          <w:sz w:val="22"/>
          <w:szCs w:val="22"/>
          <w:lang w:val="pt-BR"/>
        </w:rPr>
        <w:softHyphen/>
      </w:r>
      <w:r w:rsidRPr="00674F33">
        <w:rPr>
          <w:rFonts w:ascii="GHEA Grapalat" w:hAnsi="GHEA Grapalat" w:cs="Sylfaen"/>
          <w:b/>
          <w:sz w:val="22"/>
          <w:szCs w:val="22"/>
          <w:lang w:val="pt-BR"/>
        </w:rPr>
        <w:softHyphen/>
      </w:r>
      <w:r w:rsidRPr="00674F33">
        <w:rPr>
          <w:rFonts w:ascii="GHEA Grapalat" w:hAnsi="GHEA Grapalat" w:cs="Sylfaen"/>
          <w:b/>
          <w:sz w:val="22"/>
          <w:szCs w:val="22"/>
          <w:lang w:val="pt-BR"/>
        </w:rPr>
        <w:softHyphen/>
      </w:r>
      <w:r w:rsidRPr="00674F33">
        <w:rPr>
          <w:rFonts w:ascii="GHEA Grapalat" w:hAnsi="GHEA Grapalat" w:cs="Sylfaen"/>
          <w:b/>
          <w:sz w:val="22"/>
          <w:szCs w:val="22"/>
          <w:lang w:val="pt-BR"/>
        </w:rPr>
        <w:softHyphen/>
      </w:r>
      <w:r w:rsidRPr="00674F33">
        <w:rPr>
          <w:rFonts w:ascii="GHEA Grapalat" w:hAnsi="GHEA Grapalat" w:cs="Sylfaen"/>
          <w:b/>
          <w:sz w:val="22"/>
          <w:szCs w:val="22"/>
          <w:lang w:val="pt-BR"/>
        </w:rPr>
        <w:softHyphen/>
      </w:r>
      <w:r w:rsidRPr="00674F33">
        <w:rPr>
          <w:rFonts w:ascii="GHEA Grapalat" w:hAnsi="GHEA Grapalat" w:cs="Sylfaen"/>
          <w:b/>
          <w:sz w:val="22"/>
          <w:szCs w:val="22"/>
          <w:lang w:val="pt-BR"/>
        </w:rPr>
        <w:softHyphen/>
      </w:r>
      <w:r w:rsidRPr="00674F33">
        <w:rPr>
          <w:rFonts w:ascii="GHEA Grapalat" w:hAnsi="GHEA Grapalat" w:cs="Sylfaen"/>
          <w:b/>
          <w:sz w:val="22"/>
          <w:szCs w:val="22"/>
          <w:lang w:val="pt-BR"/>
        </w:rPr>
        <w:softHyphen/>
      </w:r>
      <w:r w:rsidRPr="00674F33">
        <w:rPr>
          <w:rFonts w:ascii="GHEA Grapalat" w:hAnsi="GHEA Grapalat" w:cs="Sylfaen"/>
          <w:b/>
          <w:sz w:val="22"/>
          <w:szCs w:val="22"/>
          <w:lang w:val="pt-BR"/>
        </w:rPr>
        <w:softHyphen/>
      </w:r>
      <w:r w:rsidRPr="00674F33">
        <w:rPr>
          <w:rFonts w:ascii="GHEA Grapalat" w:hAnsi="GHEA Grapalat" w:cs="Sylfaen"/>
          <w:b/>
          <w:sz w:val="22"/>
          <w:szCs w:val="22"/>
          <w:lang w:val="pt-BR"/>
        </w:rPr>
        <w:softHyphen/>
      </w:r>
      <w:r w:rsidRPr="00674F33">
        <w:rPr>
          <w:rFonts w:ascii="GHEA Grapalat" w:hAnsi="GHEA Grapalat" w:cs="Sylfaen"/>
          <w:b/>
          <w:sz w:val="22"/>
          <w:szCs w:val="22"/>
          <w:lang w:val="pt-BR"/>
        </w:rPr>
        <w:softHyphen/>
      </w:r>
      <w:r w:rsidRPr="00674F33">
        <w:rPr>
          <w:rFonts w:ascii="GHEA Grapalat" w:hAnsi="GHEA Grapalat" w:cs="Sylfaen"/>
          <w:b/>
          <w:sz w:val="22"/>
          <w:szCs w:val="22"/>
          <w:lang w:val="pt-BR"/>
        </w:rPr>
        <w:softHyphen/>
      </w:r>
      <w:r w:rsidRPr="00CB0C48">
        <w:rPr>
          <w:rFonts w:ascii="GHEA Grapalat" w:hAnsi="GHEA Grapalat"/>
          <w:sz w:val="20"/>
        </w:rPr>
        <w:t>ՎՃԱՐՄԱՆ</w:t>
      </w:r>
      <w:r w:rsidRPr="00674F33">
        <w:rPr>
          <w:rFonts w:ascii="GHEA Grapalat" w:hAnsi="GHEA Grapalat"/>
          <w:sz w:val="20"/>
          <w:lang w:val="pt-BR"/>
        </w:rPr>
        <w:t xml:space="preserve"> </w:t>
      </w:r>
      <w:r w:rsidRPr="00CB0C48">
        <w:rPr>
          <w:rFonts w:ascii="GHEA Grapalat" w:hAnsi="GHEA Grapalat"/>
          <w:sz w:val="20"/>
        </w:rPr>
        <w:t>ԺԱՄԱՆԱԿԱՑՈՒՅՑ</w:t>
      </w:r>
      <w:r w:rsidRPr="00674F33">
        <w:rPr>
          <w:rFonts w:ascii="GHEA Grapalat" w:hAnsi="GHEA Grapalat"/>
          <w:sz w:val="20"/>
          <w:lang w:val="pt-BR"/>
        </w:rPr>
        <w:t>*</w:t>
      </w:r>
    </w:p>
    <w:p w:rsidR="00F034E7" w:rsidRPr="00674F33" w:rsidRDefault="00F034E7" w:rsidP="00F034E7">
      <w:pPr>
        <w:jc w:val="right"/>
        <w:rPr>
          <w:rFonts w:ascii="GHEA Grapalat" w:hAnsi="GHEA Grapalat"/>
          <w:sz w:val="20"/>
          <w:lang w:val="pt-BR"/>
        </w:rPr>
      </w:pPr>
      <w:r w:rsidRPr="00674F33">
        <w:rPr>
          <w:rFonts w:ascii="GHEA Grapalat" w:hAnsi="GHEA Grapalat"/>
          <w:sz w:val="20"/>
          <w:lang w:val="pt-BR"/>
        </w:rPr>
        <w:t xml:space="preserve">                                                                                                                                                                                                            </w:t>
      </w:r>
      <w:r w:rsidRPr="00CB0C48">
        <w:rPr>
          <w:rFonts w:ascii="GHEA Grapalat" w:hAnsi="GHEA Grapalat" w:cs="Sylfaen"/>
          <w:sz w:val="18"/>
        </w:rPr>
        <w:t>ՀՀ</w:t>
      </w:r>
      <w:r w:rsidRPr="00CB0C48">
        <w:rPr>
          <w:rFonts w:ascii="GHEA Grapalat" w:hAnsi="GHEA Grapalat" w:cs="Sylfaen"/>
          <w:sz w:val="18"/>
          <w:lang w:val="es-ES"/>
        </w:rPr>
        <w:t xml:space="preserve"> </w:t>
      </w:r>
      <w:r w:rsidRPr="00CB0C48">
        <w:rPr>
          <w:rFonts w:ascii="GHEA Grapalat" w:hAnsi="GHEA Grapalat" w:cs="Sylfaen"/>
          <w:sz w:val="18"/>
        </w:rPr>
        <w:t>դրամ</w:t>
      </w:r>
    </w:p>
    <w:tbl>
      <w:tblPr>
        <w:tblW w:w="109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1"/>
        <w:gridCol w:w="1384"/>
        <w:gridCol w:w="1973"/>
        <w:gridCol w:w="464"/>
        <w:gridCol w:w="540"/>
        <w:gridCol w:w="851"/>
        <w:gridCol w:w="850"/>
        <w:gridCol w:w="992"/>
        <w:gridCol w:w="1276"/>
        <w:gridCol w:w="1134"/>
      </w:tblGrid>
      <w:tr w:rsidR="00F034E7" w:rsidRPr="00CB0C48" w:rsidTr="00674F33">
        <w:tc>
          <w:tcPr>
            <w:tcW w:w="10915" w:type="dxa"/>
            <w:gridSpan w:val="10"/>
          </w:tcPr>
          <w:p w:rsidR="00F034E7" w:rsidRPr="00CB0C48" w:rsidRDefault="00F034E7" w:rsidP="00F034E7">
            <w:pPr>
              <w:jc w:val="center"/>
              <w:rPr>
                <w:rFonts w:ascii="GHEA Grapalat" w:hAnsi="GHEA Grapalat"/>
                <w:sz w:val="18"/>
                <w:lang w:val="es-ES"/>
              </w:rPr>
            </w:pPr>
            <w:r w:rsidRPr="00CB0C48">
              <w:rPr>
                <w:rFonts w:ascii="GHEA Grapalat" w:hAnsi="GHEA Grapalat"/>
                <w:sz w:val="18"/>
                <w:lang w:val="es-ES"/>
              </w:rPr>
              <w:t>Աշխատանքի</w:t>
            </w:r>
          </w:p>
        </w:tc>
      </w:tr>
      <w:tr w:rsidR="00F034E7" w:rsidRPr="00672962" w:rsidTr="00674F33">
        <w:tc>
          <w:tcPr>
            <w:tcW w:w="1451" w:type="dxa"/>
            <w:vAlign w:val="center"/>
          </w:tcPr>
          <w:p w:rsidR="00F034E7" w:rsidRPr="00CB0C48" w:rsidRDefault="00F034E7" w:rsidP="00F034E7">
            <w:pPr>
              <w:jc w:val="center"/>
              <w:rPr>
                <w:rFonts w:ascii="GHEA Grapalat" w:hAnsi="GHEA Grapalat"/>
                <w:sz w:val="18"/>
                <w:lang w:val="es-ES"/>
              </w:rPr>
            </w:pPr>
            <w:r w:rsidRPr="00CB0C48">
              <w:rPr>
                <w:rFonts w:ascii="GHEA Grapalat" w:hAnsi="GHEA Grapalat"/>
                <w:sz w:val="18"/>
              </w:rPr>
              <w:t>հրավերով նախատեսված չափաբաժնի համարը</w:t>
            </w:r>
          </w:p>
        </w:tc>
        <w:tc>
          <w:tcPr>
            <w:tcW w:w="1384" w:type="dxa"/>
            <w:vAlign w:val="center"/>
          </w:tcPr>
          <w:p w:rsidR="00F034E7" w:rsidRPr="00CB0C48" w:rsidRDefault="00F034E7" w:rsidP="00F034E7">
            <w:pPr>
              <w:jc w:val="center"/>
              <w:rPr>
                <w:rFonts w:ascii="GHEA Grapalat" w:hAnsi="GHEA Grapalat"/>
                <w:sz w:val="18"/>
                <w:lang w:val="es-ES"/>
              </w:rPr>
            </w:pPr>
            <w:r w:rsidRPr="00CB0C48">
              <w:rPr>
                <w:rFonts w:ascii="GHEA Grapalat" w:hAnsi="GHEA Grapalat"/>
                <w:sz w:val="18"/>
              </w:rPr>
              <w:t>գնումների</w:t>
            </w:r>
            <w:r w:rsidRPr="00CB0C48">
              <w:rPr>
                <w:rFonts w:ascii="GHEA Grapalat" w:hAnsi="GHEA Grapalat"/>
                <w:sz w:val="18"/>
                <w:lang w:val="es-ES"/>
              </w:rPr>
              <w:t xml:space="preserve"> </w:t>
            </w:r>
            <w:r w:rsidRPr="00CB0C48">
              <w:rPr>
                <w:rFonts w:ascii="GHEA Grapalat" w:hAnsi="GHEA Grapalat"/>
                <w:sz w:val="18"/>
              </w:rPr>
              <w:t>պլանով</w:t>
            </w:r>
            <w:r w:rsidRPr="00CB0C48">
              <w:rPr>
                <w:rFonts w:ascii="GHEA Grapalat" w:hAnsi="GHEA Grapalat"/>
                <w:sz w:val="18"/>
                <w:lang w:val="es-ES"/>
              </w:rPr>
              <w:t xml:space="preserve"> </w:t>
            </w:r>
            <w:r w:rsidRPr="00CB0C48">
              <w:rPr>
                <w:rFonts w:ascii="GHEA Grapalat" w:hAnsi="GHEA Grapalat"/>
                <w:sz w:val="18"/>
              </w:rPr>
              <w:t>նախատեսված</w:t>
            </w:r>
            <w:r w:rsidRPr="00CB0C48">
              <w:rPr>
                <w:rFonts w:ascii="GHEA Grapalat" w:hAnsi="GHEA Grapalat"/>
                <w:sz w:val="18"/>
                <w:lang w:val="es-ES"/>
              </w:rPr>
              <w:t xml:space="preserve"> </w:t>
            </w:r>
            <w:r w:rsidRPr="00CB0C48">
              <w:rPr>
                <w:rFonts w:ascii="GHEA Grapalat" w:hAnsi="GHEA Grapalat"/>
                <w:sz w:val="18"/>
              </w:rPr>
              <w:t>միջանցիկ</w:t>
            </w:r>
            <w:r w:rsidRPr="00CB0C48">
              <w:rPr>
                <w:rFonts w:ascii="GHEA Grapalat" w:hAnsi="GHEA Grapalat"/>
                <w:sz w:val="18"/>
                <w:lang w:val="es-ES"/>
              </w:rPr>
              <w:t xml:space="preserve"> </w:t>
            </w:r>
            <w:r w:rsidRPr="00CB0C48">
              <w:rPr>
                <w:rFonts w:ascii="GHEA Grapalat" w:hAnsi="GHEA Grapalat"/>
                <w:sz w:val="18"/>
              </w:rPr>
              <w:t>ծածկագիրը</w:t>
            </w:r>
            <w:r w:rsidRPr="00CB0C48">
              <w:rPr>
                <w:rFonts w:ascii="GHEA Grapalat" w:hAnsi="GHEA Grapalat"/>
                <w:sz w:val="18"/>
                <w:lang w:val="es-ES"/>
              </w:rPr>
              <w:t xml:space="preserve">` </w:t>
            </w:r>
            <w:r w:rsidRPr="00CB0C48">
              <w:rPr>
                <w:rFonts w:ascii="GHEA Grapalat" w:hAnsi="GHEA Grapalat"/>
                <w:sz w:val="18"/>
              </w:rPr>
              <w:t>ըստ</w:t>
            </w:r>
            <w:r w:rsidRPr="00CB0C48">
              <w:rPr>
                <w:rFonts w:ascii="GHEA Grapalat" w:hAnsi="GHEA Grapalat"/>
                <w:sz w:val="18"/>
                <w:lang w:val="es-ES"/>
              </w:rPr>
              <w:t xml:space="preserve"> </w:t>
            </w:r>
            <w:r w:rsidRPr="00CB0C48">
              <w:rPr>
                <w:rFonts w:ascii="GHEA Grapalat" w:hAnsi="GHEA Grapalat"/>
                <w:sz w:val="18"/>
              </w:rPr>
              <w:t>ԳՄԱ</w:t>
            </w:r>
            <w:r w:rsidRPr="00CB0C48">
              <w:rPr>
                <w:rFonts w:ascii="GHEA Grapalat" w:hAnsi="GHEA Grapalat"/>
                <w:sz w:val="18"/>
                <w:lang w:val="es-ES"/>
              </w:rPr>
              <w:t xml:space="preserve"> </w:t>
            </w:r>
            <w:r w:rsidRPr="00CB0C48">
              <w:rPr>
                <w:rFonts w:ascii="GHEA Grapalat" w:hAnsi="GHEA Grapalat"/>
                <w:sz w:val="18"/>
              </w:rPr>
              <w:t>դասակարգման</w:t>
            </w:r>
            <w:r w:rsidRPr="00CB0C48">
              <w:rPr>
                <w:rFonts w:ascii="GHEA Grapalat" w:hAnsi="GHEA Grapalat"/>
                <w:sz w:val="18"/>
                <w:lang w:val="es-ES"/>
              </w:rPr>
              <w:t xml:space="preserve"> (CPV)</w:t>
            </w:r>
          </w:p>
        </w:tc>
        <w:tc>
          <w:tcPr>
            <w:tcW w:w="1973" w:type="dxa"/>
            <w:vAlign w:val="center"/>
          </w:tcPr>
          <w:p w:rsidR="00F034E7" w:rsidRPr="00CB0C48" w:rsidRDefault="00F034E7" w:rsidP="00F034E7">
            <w:pPr>
              <w:jc w:val="center"/>
              <w:rPr>
                <w:rFonts w:ascii="GHEA Grapalat" w:hAnsi="GHEA Grapalat"/>
                <w:sz w:val="18"/>
                <w:lang w:val="es-ES"/>
              </w:rPr>
            </w:pPr>
            <w:r w:rsidRPr="00CB0C48">
              <w:rPr>
                <w:rFonts w:ascii="GHEA Grapalat" w:hAnsi="GHEA Grapalat"/>
                <w:sz w:val="18"/>
              </w:rPr>
              <w:t>անվանումը</w:t>
            </w:r>
          </w:p>
        </w:tc>
        <w:tc>
          <w:tcPr>
            <w:tcW w:w="6107" w:type="dxa"/>
            <w:gridSpan w:val="7"/>
            <w:vAlign w:val="center"/>
          </w:tcPr>
          <w:p w:rsidR="00F034E7" w:rsidRPr="00CB0C48" w:rsidRDefault="00F034E7" w:rsidP="00F034E7">
            <w:pPr>
              <w:jc w:val="both"/>
              <w:rPr>
                <w:rFonts w:ascii="GHEA Grapalat" w:hAnsi="GHEA Grapalat"/>
                <w:sz w:val="18"/>
                <w:lang w:val="es-ES"/>
              </w:rPr>
            </w:pPr>
            <w:r w:rsidRPr="00CB0C48">
              <w:rPr>
                <w:rFonts w:ascii="GHEA Grapalat" w:hAnsi="GHEA Grapalat"/>
                <w:sz w:val="18"/>
                <w:lang w:val="es-ES"/>
              </w:rPr>
              <w:t>դիմաց վճարումները նախատեսվում է իրականացնել 20  թ-ին` ըստ ամիսների, այդ թվում**</w:t>
            </w:r>
          </w:p>
        </w:tc>
      </w:tr>
      <w:tr w:rsidR="002626E3" w:rsidRPr="00CB0C48" w:rsidTr="00674F33">
        <w:trPr>
          <w:trHeight w:val="1538"/>
        </w:trPr>
        <w:tc>
          <w:tcPr>
            <w:tcW w:w="1451" w:type="dxa"/>
          </w:tcPr>
          <w:p w:rsidR="002626E3" w:rsidRPr="00CB0C48" w:rsidRDefault="002626E3" w:rsidP="00F034E7">
            <w:pPr>
              <w:jc w:val="center"/>
              <w:rPr>
                <w:rFonts w:ascii="GHEA Grapalat" w:hAnsi="GHEA Grapalat"/>
                <w:sz w:val="20"/>
                <w:lang w:val="es-ES"/>
              </w:rPr>
            </w:pPr>
          </w:p>
        </w:tc>
        <w:tc>
          <w:tcPr>
            <w:tcW w:w="1384" w:type="dxa"/>
          </w:tcPr>
          <w:p w:rsidR="002626E3" w:rsidRPr="00CB0C48" w:rsidRDefault="002626E3" w:rsidP="00F034E7">
            <w:pPr>
              <w:jc w:val="center"/>
              <w:rPr>
                <w:rFonts w:ascii="GHEA Grapalat" w:hAnsi="GHEA Grapalat"/>
                <w:sz w:val="20"/>
                <w:lang w:val="es-ES"/>
              </w:rPr>
            </w:pPr>
          </w:p>
        </w:tc>
        <w:tc>
          <w:tcPr>
            <w:tcW w:w="1973" w:type="dxa"/>
          </w:tcPr>
          <w:p w:rsidR="002626E3" w:rsidRPr="00CB0C48" w:rsidRDefault="002626E3" w:rsidP="00F034E7">
            <w:pPr>
              <w:jc w:val="center"/>
              <w:rPr>
                <w:rFonts w:ascii="GHEA Grapalat" w:hAnsi="GHEA Grapalat"/>
                <w:sz w:val="20"/>
                <w:lang w:val="es-ES"/>
              </w:rPr>
            </w:pPr>
          </w:p>
        </w:tc>
        <w:tc>
          <w:tcPr>
            <w:tcW w:w="464" w:type="dxa"/>
            <w:textDirection w:val="btLr"/>
            <w:vAlign w:val="center"/>
          </w:tcPr>
          <w:p w:rsidR="002626E3" w:rsidRPr="00CB0C48" w:rsidRDefault="002626E3" w:rsidP="00F034E7">
            <w:pPr>
              <w:ind w:left="113" w:right="-7"/>
              <w:jc w:val="center"/>
              <w:rPr>
                <w:rFonts w:ascii="GHEA Grapalat" w:hAnsi="GHEA Grapalat"/>
                <w:sz w:val="18"/>
                <w:szCs w:val="22"/>
                <w:lang w:val="pt-BR"/>
              </w:rPr>
            </w:pPr>
            <w:r w:rsidRPr="00CB0C48">
              <w:rPr>
                <w:rFonts w:ascii="GHEA Grapalat" w:hAnsi="GHEA Grapalat" w:cs="Sylfaen"/>
                <w:sz w:val="18"/>
                <w:szCs w:val="22"/>
                <w:lang w:val="pt-BR"/>
              </w:rPr>
              <w:t>հուլիս</w:t>
            </w:r>
            <w:r w:rsidRPr="00CB0C48">
              <w:rPr>
                <w:rFonts w:ascii="GHEA Grapalat" w:hAnsi="GHEA Grapalat" w:cs="Times Armenian"/>
                <w:sz w:val="18"/>
                <w:szCs w:val="22"/>
                <w:lang w:val="pt-BR"/>
              </w:rPr>
              <w:t xml:space="preserve"> </w:t>
            </w:r>
          </w:p>
        </w:tc>
        <w:tc>
          <w:tcPr>
            <w:tcW w:w="540" w:type="dxa"/>
            <w:textDirection w:val="btLr"/>
            <w:vAlign w:val="center"/>
          </w:tcPr>
          <w:p w:rsidR="002626E3" w:rsidRPr="00CB0C48" w:rsidRDefault="002626E3" w:rsidP="00F034E7">
            <w:pPr>
              <w:ind w:left="113" w:right="-7"/>
              <w:jc w:val="center"/>
              <w:rPr>
                <w:rFonts w:ascii="GHEA Grapalat" w:hAnsi="GHEA Grapalat"/>
                <w:sz w:val="18"/>
                <w:szCs w:val="22"/>
                <w:lang w:val="pt-BR"/>
              </w:rPr>
            </w:pPr>
            <w:r w:rsidRPr="00CB0C48">
              <w:rPr>
                <w:rFonts w:ascii="GHEA Grapalat" w:hAnsi="GHEA Grapalat" w:cs="Sylfaen"/>
                <w:sz w:val="18"/>
                <w:szCs w:val="22"/>
                <w:lang w:val="pt-BR"/>
              </w:rPr>
              <w:t>օգոստոս</w:t>
            </w:r>
          </w:p>
        </w:tc>
        <w:tc>
          <w:tcPr>
            <w:tcW w:w="851" w:type="dxa"/>
            <w:textDirection w:val="btLr"/>
            <w:vAlign w:val="center"/>
          </w:tcPr>
          <w:p w:rsidR="002626E3" w:rsidRPr="00CB0C48" w:rsidRDefault="002626E3" w:rsidP="00F034E7">
            <w:pPr>
              <w:ind w:left="113" w:right="-7"/>
              <w:jc w:val="center"/>
              <w:rPr>
                <w:rFonts w:ascii="GHEA Grapalat" w:hAnsi="GHEA Grapalat"/>
                <w:sz w:val="18"/>
                <w:szCs w:val="22"/>
                <w:lang w:val="pt-BR"/>
              </w:rPr>
            </w:pPr>
            <w:r w:rsidRPr="00CB0C48">
              <w:rPr>
                <w:rFonts w:ascii="GHEA Grapalat" w:hAnsi="GHEA Grapalat" w:cs="Sylfaen"/>
                <w:sz w:val="18"/>
                <w:szCs w:val="22"/>
                <w:lang w:val="pt-BR"/>
              </w:rPr>
              <w:t>սեպտեմբեր</w:t>
            </w:r>
            <w:r w:rsidRPr="00CB0C48">
              <w:rPr>
                <w:rFonts w:ascii="GHEA Grapalat" w:hAnsi="GHEA Grapalat" w:cs="Times Armenian"/>
                <w:sz w:val="18"/>
                <w:szCs w:val="22"/>
                <w:lang w:val="pt-BR"/>
              </w:rPr>
              <w:t xml:space="preserve"> </w:t>
            </w:r>
          </w:p>
        </w:tc>
        <w:tc>
          <w:tcPr>
            <w:tcW w:w="850" w:type="dxa"/>
            <w:textDirection w:val="btLr"/>
            <w:vAlign w:val="center"/>
          </w:tcPr>
          <w:p w:rsidR="002626E3" w:rsidRPr="00CB0C48" w:rsidRDefault="002626E3" w:rsidP="00F034E7">
            <w:pPr>
              <w:ind w:left="113" w:right="-7"/>
              <w:jc w:val="center"/>
              <w:rPr>
                <w:rFonts w:ascii="GHEA Grapalat" w:hAnsi="GHEA Grapalat"/>
                <w:sz w:val="18"/>
                <w:szCs w:val="22"/>
                <w:lang w:val="pt-BR"/>
              </w:rPr>
            </w:pPr>
            <w:r w:rsidRPr="00CB0C48">
              <w:rPr>
                <w:rFonts w:ascii="GHEA Grapalat" w:hAnsi="GHEA Grapalat" w:cs="Sylfaen"/>
                <w:sz w:val="18"/>
                <w:szCs w:val="22"/>
                <w:lang w:val="pt-BR"/>
              </w:rPr>
              <w:t>հոկտեմբեր</w:t>
            </w:r>
          </w:p>
        </w:tc>
        <w:tc>
          <w:tcPr>
            <w:tcW w:w="992" w:type="dxa"/>
            <w:textDirection w:val="btLr"/>
            <w:vAlign w:val="center"/>
          </w:tcPr>
          <w:p w:rsidR="002626E3" w:rsidRPr="00CB0C48" w:rsidRDefault="002626E3" w:rsidP="00F034E7">
            <w:pPr>
              <w:ind w:left="113" w:right="-7"/>
              <w:jc w:val="center"/>
              <w:rPr>
                <w:rFonts w:ascii="GHEA Grapalat" w:hAnsi="GHEA Grapalat"/>
                <w:sz w:val="18"/>
                <w:szCs w:val="22"/>
                <w:lang w:val="pt-BR"/>
              </w:rPr>
            </w:pPr>
            <w:r w:rsidRPr="00CB0C48">
              <w:rPr>
                <w:rFonts w:ascii="GHEA Grapalat" w:hAnsi="GHEA Grapalat"/>
                <w:sz w:val="18"/>
              </w:rPr>
              <w:t xml:space="preserve"> </w:t>
            </w:r>
            <w:r w:rsidRPr="00CB0C48">
              <w:rPr>
                <w:rFonts w:ascii="GHEA Grapalat" w:hAnsi="GHEA Grapalat" w:cs="Sylfaen"/>
                <w:sz w:val="18"/>
                <w:szCs w:val="22"/>
                <w:lang w:val="pt-BR"/>
              </w:rPr>
              <w:t>նոյեմբեր</w:t>
            </w:r>
          </w:p>
        </w:tc>
        <w:tc>
          <w:tcPr>
            <w:tcW w:w="1276" w:type="dxa"/>
            <w:textDirection w:val="btLr"/>
            <w:vAlign w:val="center"/>
          </w:tcPr>
          <w:p w:rsidR="002626E3" w:rsidRPr="00CB0C48" w:rsidRDefault="002626E3" w:rsidP="00F034E7">
            <w:pPr>
              <w:ind w:left="113" w:right="-7"/>
              <w:jc w:val="center"/>
              <w:rPr>
                <w:rFonts w:ascii="GHEA Grapalat" w:hAnsi="GHEA Grapalat"/>
                <w:sz w:val="18"/>
                <w:szCs w:val="22"/>
                <w:lang w:val="pt-BR"/>
              </w:rPr>
            </w:pPr>
            <w:r w:rsidRPr="00CB0C48">
              <w:rPr>
                <w:rFonts w:ascii="GHEA Grapalat" w:hAnsi="GHEA Grapalat" w:cs="Sylfaen"/>
                <w:sz w:val="18"/>
                <w:szCs w:val="22"/>
                <w:lang w:val="pt-BR"/>
              </w:rPr>
              <w:t>դեկտեմբեր</w:t>
            </w:r>
          </w:p>
        </w:tc>
        <w:tc>
          <w:tcPr>
            <w:tcW w:w="1134" w:type="dxa"/>
            <w:vAlign w:val="center"/>
          </w:tcPr>
          <w:p w:rsidR="002626E3" w:rsidRPr="00CB0C48" w:rsidRDefault="002626E3" w:rsidP="00F034E7">
            <w:pPr>
              <w:ind w:right="-1"/>
              <w:jc w:val="center"/>
              <w:rPr>
                <w:rFonts w:ascii="GHEA Grapalat" w:hAnsi="GHEA Grapalat"/>
                <w:sz w:val="18"/>
                <w:szCs w:val="22"/>
                <w:lang w:val="pt-BR"/>
              </w:rPr>
            </w:pPr>
            <w:r w:rsidRPr="00CB0C48">
              <w:rPr>
                <w:rFonts w:ascii="GHEA Grapalat" w:hAnsi="GHEA Grapalat" w:cs="Sylfaen"/>
                <w:sz w:val="18"/>
                <w:szCs w:val="22"/>
                <w:lang w:val="pt-BR"/>
              </w:rPr>
              <w:t>Ընդամենը</w:t>
            </w:r>
          </w:p>
          <w:p w:rsidR="002626E3" w:rsidRPr="00CB0C48" w:rsidRDefault="002626E3" w:rsidP="00F034E7">
            <w:pPr>
              <w:jc w:val="center"/>
              <w:rPr>
                <w:rFonts w:ascii="GHEA Grapalat" w:hAnsi="GHEA Grapalat"/>
                <w:sz w:val="18"/>
                <w:lang w:val="es-ES"/>
              </w:rPr>
            </w:pPr>
          </w:p>
        </w:tc>
      </w:tr>
      <w:tr w:rsidR="002626E3" w:rsidRPr="007216FA" w:rsidTr="00674F33">
        <w:trPr>
          <w:trHeight w:val="1538"/>
        </w:trPr>
        <w:tc>
          <w:tcPr>
            <w:tcW w:w="1451" w:type="dxa"/>
          </w:tcPr>
          <w:p w:rsidR="002626E3" w:rsidRPr="002626E3" w:rsidRDefault="002626E3" w:rsidP="00F034E7">
            <w:pPr>
              <w:jc w:val="center"/>
              <w:rPr>
                <w:rFonts w:ascii="GHEA Grapalat" w:hAnsi="GHEA Grapalat"/>
                <w:sz w:val="20"/>
                <w:lang w:val="hy-AM"/>
              </w:rPr>
            </w:pPr>
            <w:r>
              <w:rPr>
                <w:rFonts w:ascii="GHEA Grapalat" w:hAnsi="GHEA Grapalat"/>
                <w:sz w:val="20"/>
                <w:lang w:val="hy-AM"/>
              </w:rPr>
              <w:t>1</w:t>
            </w:r>
          </w:p>
        </w:tc>
        <w:tc>
          <w:tcPr>
            <w:tcW w:w="1384" w:type="dxa"/>
          </w:tcPr>
          <w:p w:rsidR="002626E3" w:rsidRPr="007216FA" w:rsidRDefault="002626E3" w:rsidP="002626E3">
            <w:pPr>
              <w:jc w:val="center"/>
              <w:rPr>
                <w:rFonts w:ascii="GHEA Grapalat" w:hAnsi="GHEA Grapalat"/>
                <w:color w:val="000000"/>
                <w:sz w:val="22"/>
                <w:szCs w:val="22"/>
              </w:rPr>
            </w:pPr>
            <w:r w:rsidRPr="007216FA">
              <w:rPr>
                <w:rFonts w:ascii="GHEA Grapalat" w:hAnsi="GHEA Grapalat"/>
                <w:color w:val="000000"/>
                <w:sz w:val="22"/>
                <w:szCs w:val="22"/>
              </w:rPr>
              <w:t>45241138</w:t>
            </w:r>
          </w:p>
          <w:p w:rsidR="002626E3" w:rsidRPr="00CB0C48" w:rsidRDefault="002626E3" w:rsidP="00F034E7">
            <w:pPr>
              <w:jc w:val="center"/>
              <w:rPr>
                <w:rFonts w:ascii="GHEA Grapalat" w:hAnsi="GHEA Grapalat"/>
                <w:sz w:val="20"/>
                <w:lang w:val="es-ES"/>
              </w:rPr>
            </w:pPr>
          </w:p>
        </w:tc>
        <w:tc>
          <w:tcPr>
            <w:tcW w:w="1973" w:type="dxa"/>
          </w:tcPr>
          <w:p w:rsidR="002626E3" w:rsidRPr="007216FA" w:rsidRDefault="007216FA" w:rsidP="00F034E7">
            <w:pPr>
              <w:jc w:val="center"/>
              <w:rPr>
                <w:rFonts w:ascii="GHEA Grapalat" w:hAnsi="GHEA Grapalat"/>
                <w:sz w:val="20"/>
                <w:lang w:val="es-ES"/>
              </w:rPr>
            </w:pPr>
            <w:r>
              <w:rPr>
                <w:rFonts w:ascii="GHEA Grapalat" w:hAnsi="GHEA Grapalat"/>
                <w:b/>
                <w:bCs/>
                <w:sz w:val="20"/>
                <w:szCs w:val="20"/>
                <w:lang w:val="hy-AM"/>
              </w:rPr>
              <w:t>Արփի համայնքի Արդենիս բնակավայրի խմելու ջրագծի կառուցում և Աղվորիկ բնակավայրի խմելու ջրագծի վերանորոգում</w:t>
            </w:r>
          </w:p>
        </w:tc>
        <w:tc>
          <w:tcPr>
            <w:tcW w:w="464" w:type="dxa"/>
          </w:tcPr>
          <w:p w:rsidR="002626E3" w:rsidRPr="00CB0C48" w:rsidRDefault="002626E3" w:rsidP="00F034E7">
            <w:pPr>
              <w:jc w:val="center"/>
              <w:rPr>
                <w:rFonts w:ascii="GHEA Grapalat" w:hAnsi="GHEA Grapalat"/>
                <w:sz w:val="20"/>
                <w:lang w:val="pt-BR"/>
              </w:rPr>
            </w:pPr>
          </w:p>
          <w:p w:rsidR="002626E3" w:rsidRPr="00CB0C48" w:rsidRDefault="002626E3" w:rsidP="00F034E7">
            <w:pPr>
              <w:jc w:val="center"/>
              <w:rPr>
                <w:rFonts w:ascii="GHEA Grapalat" w:hAnsi="GHEA Grapalat"/>
                <w:sz w:val="20"/>
                <w:lang w:val="pt-BR"/>
              </w:rPr>
            </w:pPr>
          </w:p>
          <w:p w:rsidR="002626E3" w:rsidRPr="00CB0C48" w:rsidRDefault="002626E3" w:rsidP="00F034E7">
            <w:pPr>
              <w:jc w:val="center"/>
              <w:rPr>
                <w:rFonts w:ascii="GHEA Grapalat" w:hAnsi="GHEA Grapalat" w:cs="Arial"/>
                <w:sz w:val="18"/>
                <w:szCs w:val="18"/>
                <w:lang w:val="pt-BR"/>
              </w:rPr>
            </w:pPr>
            <w:r w:rsidRPr="00CB0C48">
              <w:rPr>
                <w:rFonts w:ascii="GHEA Grapalat" w:hAnsi="GHEA Grapalat"/>
                <w:sz w:val="20"/>
                <w:lang w:val="pt-BR"/>
              </w:rPr>
              <w:t>... %</w:t>
            </w:r>
          </w:p>
        </w:tc>
        <w:tc>
          <w:tcPr>
            <w:tcW w:w="540" w:type="dxa"/>
          </w:tcPr>
          <w:p w:rsidR="002626E3" w:rsidRPr="00CB0C48" w:rsidRDefault="002626E3" w:rsidP="00F034E7">
            <w:pPr>
              <w:jc w:val="center"/>
              <w:rPr>
                <w:rFonts w:ascii="GHEA Grapalat" w:hAnsi="GHEA Grapalat"/>
                <w:sz w:val="20"/>
                <w:lang w:val="pt-BR"/>
              </w:rPr>
            </w:pPr>
          </w:p>
          <w:p w:rsidR="002626E3" w:rsidRPr="00CB0C48" w:rsidRDefault="002626E3" w:rsidP="00F034E7">
            <w:pPr>
              <w:jc w:val="center"/>
              <w:rPr>
                <w:rFonts w:ascii="GHEA Grapalat" w:hAnsi="GHEA Grapalat"/>
                <w:sz w:val="20"/>
                <w:lang w:val="pt-BR"/>
              </w:rPr>
            </w:pPr>
          </w:p>
          <w:p w:rsidR="002626E3" w:rsidRPr="00CB0C48" w:rsidRDefault="002626E3" w:rsidP="00F034E7">
            <w:pPr>
              <w:jc w:val="center"/>
              <w:rPr>
                <w:rFonts w:ascii="GHEA Grapalat" w:hAnsi="GHEA Grapalat" w:cs="Arial"/>
                <w:sz w:val="18"/>
                <w:szCs w:val="18"/>
                <w:lang w:val="pt-BR"/>
              </w:rPr>
            </w:pPr>
            <w:r w:rsidRPr="00CB0C48">
              <w:rPr>
                <w:rFonts w:ascii="GHEA Grapalat" w:hAnsi="GHEA Grapalat"/>
                <w:sz w:val="20"/>
                <w:lang w:val="pt-BR"/>
              </w:rPr>
              <w:t>... %</w:t>
            </w:r>
          </w:p>
        </w:tc>
        <w:tc>
          <w:tcPr>
            <w:tcW w:w="851" w:type="dxa"/>
          </w:tcPr>
          <w:p w:rsidR="002626E3" w:rsidRPr="00CB0C48" w:rsidRDefault="002626E3" w:rsidP="00F034E7">
            <w:pPr>
              <w:jc w:val="center"/>
              <w:rPr>
                <w:rFonts w:ascii="GHEA Grapalat" w:hAnsi="GHEA Grapalat"/>
                <w:sz w:val="20"/>
                <w:lang w:val="pt-BR"/>
              </w:rPr>
            </w:pPr>
          </w:p>
          <w:p w:rsidR="002626E3" w:rsidRPr="00CB0C48" w:rsidRDefault="002626E3" w:rsidP="00F034E7">
            <w:pPr>
              <w:jc w:val="center"/>
              <w:rPr>
                <w:rFonts w:ascii="GHEA Grapalat" w:hAnsi="GHEA Grapalat"/>
                <w:sz w:val="20"/>
                <w:lang w:val="pt-BR"/>
              </w:rPr>
            </w:pPr>
          </w:p>
          <w:p w:rsidR="002626E3" w:rsidRPr="00CB0C48" w:rsidRDefault="007216FA" w:rsidP="00F034E7">
            <w:pPr>
              <w:jc w:val="center"/>
              <w:rPr>
                <w:rFonts w:ascii="GHEA Grapalat" w:hAnsi="GHEA Grapalat" w:cs="Arial"/>
                <w:sz w:val="18"/>
                <w:szCs w:val="18"/>
                <w:lang w:val="pt-BR"/>
              </w:rPr>
            </w:pPr>
            <w:r>
              <w:rPr>
                <w:rFonts w:ascii="GHEA Grapalat" w:hAnsi="GHEA Grapalat"/>
                <w:sz w:val="20"/>
                <w:lang w:val="hy-AM"/>
              </w:rPr>
              <w:t>....</w:t>
            </w:r>
            <w:r w:rsidR="002626E3" w:rsidRPr="00CB0C48">
              <w:rPr>
                <w:rFonts w:ascii="GHEA Grapalat" w:hAnsi="GHEA Grapalat"/>
                <w:sz w:val="20"/>
                <w:lang w:val="pt-BR"/>
              </w:rPr>
              <w:t xml:space="preserve"> %</w:t>
            </w:r>
          </w:p>
        </w:tc>
        <w:tc>
          <w:tcPr>
            <w:tcW w:w="850" w:type="dxa"/>
          </w:tcPr>
          <w:p w:rsidR="002626E3" w:rsidRPr="00CB0C48" w:rsidRDefault="002626E3" w:rsidP="00F034E7">
            <w:pPr>
              <w:jc w:val="center"/>
              <w:rPr>
                <w:rFonts w:ascii="GHEA Grapalat" w:hAnsi="GHEA Grapalat"/>
                <w:sz w:val="20"/>
                <w:lang w:val="pt-BR"/>
              </w:rPr>
            </w:pPr>
          </w:p>
          <w:p w:rsidR="002626E3" w:rsidRPr="00CB0C48" w:rsidRDefault="002626E3" w:rsidP="00F034E7">
            <w:pPr>
              <w:jc w:val="center"/>
              <w:rPr>
                <w:rFonts w:ascii="GHEA Grapalat" w:hAnsi="GHEA Grapalat"/>
                <w:sz w:val="20"/>
                <w:lang w:val="pt-BR"/>
              </w:rPr>
            </w:pPr>
          </w:p>
          <w:p w:rsidR="002626E3" w:rsidRPr="00CB0C48" w:rsidRDefault="007216FA" w:rsidP="00F034E7">
            <w:pPr>
              <w:jc w:val="center"/>
              <w:rPr>
                <w:rFonts w:ascii="GHEA Grapalat" w:hAnsi="GHEA Grapalat" w:cs="Arial"/>
                <w:sz w:val="18"/>
                <w:szCs w:val="18"/>
                <w:lang w:val="pt-BR"/>
              </w:rPr>
            </w:pPr>
            <w:r>
              <w:rPr>
                <w:rFonts w:ascii="GHEA Grapalat" w:hAnsi="GHEA Grapalat"/>
                <w:sz w:val="20"/>
                <w:lang w:val="hy-AM"/>
              </w:rPr>
              <w:t>....</w:t>
            </w:r>
            <w:r w:rsidR="002626E3" w:rsidRPr="00CB0C48">
              <w:rPr>
                <w:rFonts w:ascii="GHEA Grapalat" w:hAnsi="GHEA Grapalat"/>
                <w:sz w:val="20"/>
                <w:lang w:val="pt-BR"/>
              </w:rPr>
              <w:t xml:space="preserve"> %</w:t>
            </w:r>
          </w:p>
        </w:tc>
        <w:tc>
          <w:tcPr>
            <w:tcW w:w="992" w:type="dxa"/>
          </w:tcPr>
          <w:p w:rsidR="002626E3" w:rsidRPr="00CB0C48" w:rsidRDefault="002626E3" w:rsidP="00F034E7">
            <w:pPr>
              <w:jc w:val="center"/>
              <w:rPr>
                <w:rFonts w:ascii="GHEA Grapalat" w:hAnsi="GHEA Grapalat"/>
                <w:sz w:val="20"/>
                <w:lang w:val="pt-BR"/>
              </w:rPr>
            </w:pPr>
          </w:p>
          <w:p w:rsidR="002626E3" w:rsidRPr="00CB0C48" w:rsidRDefault="002626E3" w:rsidP="00F034E7">
            <w:pPr>
              <w:jc w:val="center"/>
              <w:rPr>
                <w:rFonts w:ascii="GHEA Grapalat" w:hAnsi="GHEA Grapalat"/>
                <w:sz w:val="20"/>
                <w:lang w:val="pt-BR"/>
              </w:rPr>
            </w:pPr>
          </w:p>
          <w:p w:rsidR="002626E3" w:rsidRPr="00CB0C48" w:rsidRDefault="002626E3" w:rsidP="00F034E7">
            <w:pPr>
              <w:jc w:val="center"/>
              <w:rPr>
                <w:rFonts w:ascii="GHEA Grapalat" w:hAnsi="GHEA Grapalat" w:cs="Arial"/>
                <w:sz w:val="18"/>
                <w:szCs w:val="18"/>
                <w:lang w:val="pt-BR"/>
              </w:rPr>
            </w:pPr>
            <w:r w:rsidRPr="00CB0C48">
              <w:rPr>
                <w:rFonts w:ascii="GHEA Grapalat" w:hAnsi="GHEA Grapalat"/>
                <w:sz w:val="20"/>
                <w:lang w:val="pt-BR"/>
              </w:rPr>
              <w:t>... %</w:t>
            </w:r>
          </w:p>
        </w:tc>
        <w:tc>
          <w:tcPr>
            <w:tcW w:w="1276" w:type="dxa"/>
          </w:tcPr>
          <w:p w:rsidR="002626E3" w:rsidRPr="00CB0C48" w:rsidRDefault="002626E3" w:rsidP="00F034E7">
            <w:pPr>
              <w:jc w:val="center"/>
              <w:rPr>
                <w:rFonts w:ascii="GHEA Grapalat" w:hAnsi="GHEA Grapalat"/>
                <w:sz w:val="20"/>
                <w:lang w:val="pt-BR"/>
              </w:rPr>
            </w:pPr>
          </w:p>
          <w:p w:rsidR="002626E3" w:rsidRPr="00CB0C48" w:rsidRDefault="002626E3" w:rsidP="00F034E7">
            <w:pPr>
              <w:jc w:val="center"/>
              <w:rPr>
                <w:rFonts w:ascii="GHEA Grapalat" w:hAnsi="GHEA Grapalat"/>
                <w:sz w:val="20"/>
                <w:lang w:val="pt-BR"/>
              </w:rPr>
            </w:pPr>
          </w:p>
          <w:p w:rsidR="002626E3" w:rsidRPr="00CB0C48" w:rsidRDefault="002626E3" w:rsidP="00F034E7">
            <w:pPr>
              <w:jc w:val="center"/>
              <w:rPr>
                <w:rFonts w:ascii="GHEA Grapalat" w:hAnsi="GHEA Grapalat" w:cs="Arial"/>
                <w:sz w:val="18"/>
                <w:szCs w:val="18"/>
                <w:lang w:val="pt-BR"/>
              </w:rPr>
            </w:pPr>
            <w:r w:rsidRPr="00CB0C48">
              <w:rPr>
                <w:rFonts w:ascii="GHEA Grapalat" w:hAnsi="GHEA Grapalat"/>
                <w:sz w:val="20"/>
                <w:lang w:val="pt-BR"/>
              </w:rPr>
              <w:t>... %</w:t>
            </w:r>
          </w:p>
        </w:tc>
        <w:tc>
          <w:tcPr>
            <w:tcW w:w="1134" w:type="dxa"/>
          </w:tcPr>
          <w:p w:rsidR="002626E3" w:rsidRPr="00CB0C48" w:rsidRDefault="002626E3" w:rsidP="00F034E7">
            <w:pPr>
              <w:jc w:val="center"/>
              <w:rPr>
                <w:rFonts w:ascii="GHEA Grapalat" w:hAnsi="GHEA Grapalat"/>
                <w:sz w:val="20"/>
                <w:lang w:val="pt-BR"/>
              </w:rPr>
            </w:pPr>
          </w:p>
          <w:p w:rsidR="002626E3" w:rsidRPr="00CB0C48" w:rsidRDefault="002626E3" w:rsidP="00F034E7">
            <w:pPr>
              <w:jc w:val="center"/>
              <w:rPr>
                <w:rFonts w:ascii="GHEA Grapalat" w:hAnsi="GHEA Grapalat"/>
                <w:sz w:val="20"/>
                <w:lang w:val="pt-BR"/>
              </w:rPr>
            </w:pPr>
          </w:p>
          <w:p w:rsidR="002626E3" w:rsidRPr="00CB0C48" w:rsidRDefault="002626E3" w:rsidP="00F034E7">
            <w:pPr>
              <w:jc w:val="center"/>
              <w:rPr>
                <w:rFonts w:ascii="GHEA Grapalat" w:hAnsi="GHEA Grapalat"/>
                <w:b/>
                <w:lang w:val="pt-BR"/>
              </w:rPr>
            </w:pPr>
            <w:r>
              <w:rPr>
                <w:rFonts w:ascii="GHEA Grapalat" w:hAnsi="GHEA Grapalat"/>
                <w:sz w:val="20"/>
                <w:lang w:val="hy-AM"/>
              </w:rPr>
              <w:t>100</w:t>
            </w:r>
            <w:r w:rsidRPr="00CB0C48">
              <w:rPr>
                <w:rFonts w:ascii="GHEA Grapalat" w:hAnsi="GHEA Grapalat"/>
                <w:sz w:val="20"/>
                <w:lang w:val="pt-BR"/>
              </w:rPr>
              <w:t xml:space="preserve"> %</w:t>
            </w:r>
          </w:p>
        </w:tc>
      </w:tr>
    </w:tbl>
    <w:p w:rsidR="00F034E7" w:rsidRPr="007216FA" w:rsidRDefault="00F034E7" w:rsidP="00F034E7">
      <w:pPr>
        <w:rPr>
          <w:rFonts w:ascii="GHEA Grapalat" w:hAnsi="GHEA Grapalat"/>
          <w:i/>
          <w:sz w:val="18"/>
          <w:szCs w:val="18"/>
          <w:lang w:val="pt-BR"/>
        </w:rPr>
      </w:pPr>
    </w:p>
    <w:p w:rsidR="00D504DE" w:rsidRPr="00CB0C48" w:rsidRDefault="00F034E7" w:rsidP="00D504DE">
      <w:pPr>
        <w:jc w:val="both"/>
        <w:rPr>
          <w:rFonts w:ascii="GHEA Grapalat" w:hAnsi="GHEA Grapalat" w:cs="Sylfaen"/>
          <w:i/>
          <w:sz w:val="18"/>
          <w:szCs w:val="18"/>
          <w:lang w:val="pt-BR"/>
        </w:rPr>
      </w:pPr>
      <w:r w:rsidRPr="007216FA">
        <w:rPr>
          <w:rFonts w:ascii="GHEA Grapalat" w:hAnsi="GHEA Grapalat"/>
          <w:i/>
          <w:sz w:val="18"/>
          <w:szCs w:val="18"/>
          <w:lang w:val="pt-BR"/>
        </w:rPr>
        <w:t xml:space="preserve">* </w:t>
      </w:r>
      <w:r w:rsidRPr="00CB0C48">
        <w:rPr>
          <w:rFonts w:ascii="GHEA Grapalat" w:hAnsi="GHEA Grapalat" w:cs="Sylfaen"/>
          <w:i/>
          <w:sz w:val="18"/>
          <w:szCs w:val="18"/>
          <w:lang w:val="pt-BR"/>
        </w:rPr>
        <w:t>Վճարման</w:t>
      </w:r>
      <w:r w:rsidRPr="007216FA">
        <w:rPr>
          <w:rFonts w:ascii="GHEA Grapalat" w:hAnsi="GHEA Grapalat" w:cs="Times Armenian"/>
          <w:i/>
          <w:sz w:val="18"/>
          <w:szCs w:val="18"/>
          <w:lang w:val="pt-BR"/>
        </w:rPr>
        <w:t xml:space="preserve"> </w:t>
      </w:r>
      <w:r w:rsidRPr="00CB0C48">
        <w:rPr>
          <w:rFonts w:ascii="GHEA Grapalat" w:hAnsi="GHEA Grapalat" w:cs="Sylfaen"/>
          <w:i/>
          <w:sz w:val="18"/>
          <w:szCs w:val="18"/>
          <w:lang w:val="pt-BR"/>
        </w:rPr>
        <w:t>ենթակա</w:t>
      </w:r>
      <w:r w:rsidRPr="007216FA">
        <w:rPr>
          <w:rFonts w:ascii="GHEA Grapalat" w:hAnsi="GHEA Grapalat" w:cs="Times Armenian"/>
          <w:i/>
          <w:sz w:val="18"/>
          <w:szCs w:val="18"/>
          <w:lang w:val="pt-BR"/>
        </w:rPr>
        <w:t xml:space="preserve"> </w:t>
      </w:r>
      <w:r w:rsidRPr="00CB0C48">
        <w:rPr>
          <w:rFonts w:ascii="GHEA Grapalat" w:hAnsi="GHEA Grapalat" w:cs="Sylfaen"/>
          <w:i/>
          <w:sz w:val="18"/>
          <w:szCs w:val="18"/>
          <w:lang w:val="pt-BR"/>
        </w:rPr>
        <w:t>գումարները</w:t>
      </w:r>
      <w:r w:rsidRPr="007216FA">
        <w:rPr>
          <w:rFonts w:ascii="GHEA Grapalat" w:hAnsi="GHEA Grapalat" w:cs="Times Armenian"/>
          <w:i/>
          <w:sz w:val="18"/>
          <w:szCs w:val="18"/>
          <w:lang w:val="pt-BR"/>
        </w:rPr>
        <w:t xml:space="preserve"> </w:t>
      </w:r>
      <w:r w:rsidRPr="00CB0C48">
        <w:rPr>
          <w:rFonts w:ascii="GHEA Grapalat" w:hAnsi="GHEA Grapalat" w:cs="Sylfaen"/>
          <w:i/>
          <w:sz w:val="18"/>
          <w:szCs w:val="18"/>
          <w:lang w:val="pt-BR"/>
        </w:rPr>
        <w:t>ներկայացվում են աճողական</w:t>
      </w:r>
      <w:r w:rsidRPr="007216FA">
        <w:rPr>
          <w:rFonts w:ascii="GHEA Grapalat" w:hAnsi="GHEA Grapalat" w:cs="Times Armenian"/>
          <w:i/>
          <w:sz w:val="18"/>
          <w:szCs w:val="18"/>
          <w:lang w:val="pt-BR"/>
        </w:rPr>
        <w:t xml:space="preserve"> </w:t>
      </w:r>
      <w:r w:rsidRPr="00CB0C48">
        <w:rPr>
          <w:rFonts w:ascii="GHEA Grapalat" w:hAnsi="GHEA Grapalat" w:cs="Sylfaen"/>
          <w:i/>
          <w:sz w:val="18"/>
          <w:szCs w:val="18"/>
          <w:lang w:val="pt-BR"/>
        </w:rPr>
        <w:t>կարգով</w:t>
      </w:r>
      <w:r w:rsidR="00D504DE" w:rsidRPr="00CB0C48">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F034E7" w:rsidRPr="00CB0C48" w:rsidRDefault="00F034E7" w:rsidP="00F034E7">
      <w:pPr>
        <w:jc w:val="both"/>
        <w:rPr>
          <w:rFonts w:ascii="GHEA Grapalat" w:hAnsi="GHEA Grapalat"/>
          <w:i/>
          <w:sz w:val="18"/>
          <w:szCs w:val="18"/>
          <w:lang w:val="pt-BR"/>
        </w:rPr>
      </w:pPr>
      <w:r w:rsidRPr="00CB0C48">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F034E7" w:rsidRPr="00CB0C48" w:rsidRDefault="00F034E7" w:rsidP="00F034E7">
      <w:pPr>
        <w:jc w:val="center"/>
        <w:rPr>
          <w:rFonts w:ascii="GHEA Grapalat" w:hAnsi="GHEA Grapalat"/>
          <w:sz w:val="20"/>
          <w:lang w:val="es-ES"/>
        </w:rPr>
      </w:pPr>
    </w:p>
    <w:p w:rsidR="00F034E7" w:rsidRPr="00CB0C48" w:rsidRDefault="00F034E7" w:rsidP="00F034E7">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34E7" w:rsidRPr="00CB0C48" w:rsidTr="00F034E7">
        <w:trPr>
          <w:jc w:val="center"/>
        </w:trPr>
        <w:tc>
          <w:tcPr>
            <w:tcW w:w="4536" w:type="dxa"/>
          </w:tcPr>
          <w:p w:rsidR="00F034E7" w:rsidRPr="00CB0C48" w:rsidRDefault="00F034E7" w:rsidP="00F034E7">
            <w:pPr>
              <w:spacing w:line="360" w:lineRule="auto"/>
              <w:jc w:val="center"/>
              <w:rPr>
                <w:rFonts w:ascii="GHEA Grapalat" w:hAnsi="GHEA Grapalat" w:cs="Sylfaen"/>
                <w:b/>
                <w:bCs/>
                <w:lang w:val="nb-NO"/>
              </w:rPr>
            </w:pPr>
            <w:r w:rsidRPr="00CB0C48">
              <w:rPr>
                <w:rFonts w:ascii="GHEA Grapalat" w:hAnsi="GHEA Grapalat" w:cs="Sylfaen"/>
                <w:b/>
                <w:bCs/>
                <w:lang w:val="nb-NO"/>
              </w:rPr>
              <w:t>ՊԱՏՎԻՐԱՏՈՒ</w:t>
            </w:r>
          </w:p>
          <w:p w:rsidR="00F034E7" w:rsidRPr="00CB0C48" w:rsidRDefault="00F034E7" w:rsidP="00F034E7">
            <w:pPr>
              <w:rPr>
                <w:rFonts w:ascii="GHEA Grapalat" w:hAnsi="GHEA Grapalat"/>
                <w:sz w:val="22"/>
                <w:szCs w:val="22"/>
                <w:lang w:val="ru-RU"/>
              </w:rPr>
            </w:pPr>
          </w:p>
          <w:p w:rsidR="00F034E7" w:rsidRPr="00CB0C48" w:rsidRDefault="00F034E7" w:rsidP="00F034E7">
            <w:pPr>
              <w:rPr>
                <w:rFonts w:ascii="GHEA Grapalat" w:hAnsi="GHEA Grapalat"/>
                <w:lang w:val="ru-RU"/>
              </w:rPr>
            </w:pPr>
          </w:p>
          <w:p w:rsidR="00F034E7" w:rsidRPr="00CB0C48" w:rsidRDefault="00F034E7" w:rsidP="00F034E7">
            <w:pPr>
              <w:jc w:val="center"/>
              <w:rPr>
                <w:rFonts w:ascii="GHEA Grapalat" w:hAnsi="GHEA Grapalat"/>
                <w:lang w:val="ru-RU"/>
              </w:rPr>
            </w:pPr>
            <w:r w:rsidRPr="00CB0C48">
              <w:rPr>
                <w:rFonts w:ascii="GHEA Grapalat" w:hAnsi="GHEA Grapalat"/>
                <w:lang w:val="ru-RU"/>
              </w:rPr>
              <w:t>---------------------------------</w:t>
            </w:r>
          </w:p>
          <w:p w:rsidR="00F034E7" w:rsidRPr="00CB0C48" w:rsidRDefault="00F034E7" w:rsidP="00F034E7">
            <w:pPr>
              <w:jc w:val="center"/>
              <w:rPr>
                <w:rFonts w:ascii="GHEA Grapalat" w:hAnsi="GHEA Grapalat"/>
                <w:sz w:val="18"/>
                <w:szCs w:val="18"/>
              </w:rPr>
            </w:pPr>
            <w:r w:rsidRPr="00CB0C48">
              <w:rPr>
                <w:rFonts w:ascii="GHEA Grapalat" w:hAnsi="GHEA Grapalat"/>
                <w:sz w:val="18"/>
                <w:szCs w:val="18"/>
              </w:rPr>
              <w:t>/</w:t>
            </w:r>
            <w:r w:rsidRPr="00CB0C48">
              <w:rPr>
                <w:rFonts w:ascii="GHEA Grapalat" w:hAnsi="GHEA Grapalat" w:cs="Sylfaen"/>
                <w:sz w:val="18"/>
                <w:szCs w:val="18"/>
                <w:lang w:val="ru-RU"/>
              </w:rPr>
              <w:t>ստորագրություն</w:t>
            </w:r>
            <w:r w:rsidRPr="00CB0C48">
              <w:rPr>
                <w:rFonts w:ascii="GHEA Grapalat" w:hAnsi="GHEA Grapalat"/>
                <w:sz w:val="18"/>
                <w:szCs w:val="18"/>
              </w:rPr>
              <w:t>/</w:t>
            </w:r>
          </w:p>
          <w:p w:rsidR="00F034E7" w:rsidRPr="00CB0C48" w:rsidRDefault="00F034E7" w:rsidP="00F034E7">
            <w:pPr>
              <w:jc w:val="center"/>
              <w:rPr>
                <w:rFonts w:ascii="GHEA Grapalat" w:hAnsi="GHEA Grapalat"/>
                <w:sz w:val="18"/>
                <w:szCs w:val="18"/>
                <w:lang w:val="ru-RU"/>
              </w:rPr>
            </w:pPr>
            <w:r w:rsidRPr="00CB0C48">
              <w:rPr>
                <w:rFonts w:ascii="GHEA Grapalat" w:hAnsi="GHEA Grapalat" w:cs="Sylfaen"/>
                <w:sz w:val="18"/>
                <w:szCs w:val="18"/>
                <w:lang w:val="ru-RU"/>
              </w:rPr>
              <w:t>Կ</w:t>
            </w:r>
            <w:r w:rsidRPr="00CB0C48">
              <w:rPr>
                <w:rFonts w:ascii="GHEA Grapalat" w:hAnsi="GHEA Grapalat"/>
                <w:sz w:val="18"/>
                <w:szCs w:val="18"/>
                <w:lang w:val="ru-RU"/>
              </w:rPr>
              <w:t>.</w:t>
            </w:r>
            <w:r w:rsidRPr="00CB0C48">
              <w:rPr>
                <w:rFonts w:ascii="GHEA Grapalat" w:hAnsi="GHEA Grapalat" w:cs="Sylfaen"/>
                <w:sz w:val="18"/>
                <w:szCs w:val="18"/>
                <w:lang w:val="ru-RU"/>
              </w:rPr>
              <w:t>Տ</w:t>
            </w:r>
          </w:p>
        </w:tc>
        <w:tc>
          <w:tcPr>
            <w:tcW w:w="760" w:type="dxa"/>
          </w:tcPr>
          <w:p w:rsidR="00F034E7" w:rsidRPr="00CB0C48" w:rsidRDefault="00F034E7" w:rsidP="00F034E7">
            <w:pPr>
              <w:spacing w:line="360" w:lineRule="auto"/>
              <w:jc w:val="center"/>
              <w:rPr>
                <w:rFonts w:ascii="GHEA Grapalat" w:hAnsi="GHEA Grapalat"/>
                <w:lang w:val="ru-RU"/>
              </w:rPr>
            </w:pPr>
          </w:p>
        </w:tc>
        <w:tc>
          <w:tcPr>
            <w:tcW w:w="4343" w:type="dxa"/>
          </w:tcPr>
          <w:p w:rsidR="00F034E7" w:rsidRPr="00CB0C48" w:rsidRDefault="00F034E7" w:rsidP="00F034E7">
            <w:pPr>
              <w:spacing w:line="360" w:lineRule="auto"/>
              <w:jc w:val="center"/>
              <w:rPr>
                <w:rFonts w:ascii="GHEA Grapalat" w:hAnsi="GHEA Grapalat" w:cs="Sylfaen"/>
                <w:b/>
                <w:bCs/>
                <w:lang w:val="ru-RU"/>
              </w:rPr>
            </w:pPr>
            <w:r w:rsidRPr="00CB0C48">
              <w:rPr>
                <w:rFonts w:ascii="GHEA Grapalat" w:hAnsi="GHEA Grapalat" w:cs="Sylfaen"/>
                <w:b/>
                <w:bCs/>
                <w:lang w:val="pt-BR"/>
              </w:rPr>
              <w:t>ԿԱՊԱԼԱՌՈՒ</w:t>
            </w:r>
          </w:p>
          <w:p w:rsidR="00F034E7" w:rsidRPr="00CB0C48" w:rsidRDefault="00F034E7" w:rsidP="00F034E7">
            <w:pPr>
              <w:jc w:val="center"/>
              <w:rPr>
                <w:rFonts w:ascii="GHEA Grapalat" w:hAnsi="GHEA Grapalat"/>
                <w:lang w:val="ru-RU"/>
              </w:rPr>
            </w:pPr>
          </w:p>
          <w:p w:rsidR="00F034E7" w:rsidRPr="00CB0C48" w:rsidRDefault="00F034E7" w:rsidP="00F034E7">
            <w:pPr>
              <w:jc w:val="center"/>
              <w:rPr>
                <w:rFonts w:ascii="GHEA Grapalat" w:hAnsi="GHEA Grapalat"/>
                <w:lang w:val="ru-RU"/>
              </w:rPr>
            </w:pPr>
          </w:p>
          <w:p w:rsidR="00F034E7" w:rsidRPr="00CB0C48" w:rsidRDefault="00F034E7" w:rsidP="00F034E7">
            <w:pPr>
              <w:jc w:val="center"/>
              <w:rPr>
                <w:rFonts w:ascii="GHEA Grapalat" w:hAnsi="GHEA Grapalat"/>
                <w:lang w:val="ru-RU"/>
              </w:rPr>
            </w:pPr>
            <w:r w:rsidRPr="00CB0C48">
              <w:rPr>
                <w:rFonts w:ascii="GHEA Grapalat" w:hAnsi="GHEA Grapalat"/>
                <w:lang w:val="ru-RU"/>
              </w:rPr>
              <w:t>---------------------------------</w:t>
            </w:r>
          </w:p>
          <w:p w:rsidR="00F034E7" w:rsidRPr="00CB0C48" w:rsidRDefault="00F034E7" w:rsidP="00F034E7">
            <w:pPr>
              <w:jc w:val="center"/>
              <w:rPr>
                <w:rFonts w:ascii="GHEA Grapalat" w:hAnsi="GHEA Grapalat"/>
                <w:sz w:val="18"/>
                <w:szCs w:val="18"/>
              </w:rPr>
            </w:pPr>
            <w:r w:rsidRPr="00CB0C48">
              <w:rPr>
                <w:rFonts w:ascii="GHEA Grapalat" w:hAnsi="GHEA Grapalat"/>
                <w:sz w:val="18"/>
                <w:szCs w:val="18"/>
              </w:rPr>
              <w:t>/</w:t>
            </w:r>
            <w:r w:rsidRPr="00CB0C48">
              <w:rPr>
                <w:rFonts w:ascii="GHEA Grapalat" w:hAnsi="GHEA Grapalat" w:cs="Sylfaen"/>
                <w:sz w:val="18"/>
                <w:szCs w:val="18"/>
                <w:lang w:val="ru-RU"/>
              </w:rPr>
              <w:t>ստորագրություն</w:t>
            </w:r>
            <w:r w:rsidRPr="00CB0C48">
              <w:rPr>
                <w:rFonts w:ascii="GHEA Grapalat" w:hAnsi="GHEA Grapalat"/>
                <w:sz w:val="18"/>
                <w:szCs w:val="18"/>
              </w:rPr>
              <w:t>/</w:t>
            </w:r>
          </w:p>
          <w:p w:rsidR="00F034E7" w:rsidRPr="00CB0C48" w:rsidRDefault="00F034E7" w:rsidP="00F034E7">
            <w:pPr>
              <w:jc w:val="center"/>
              <w:rPr>
                <w:rFonts w:ascii="GHEA Grapalat" w:hAnsi="GHEA Grapalat"/>
                <w:sz w:val="22"/>
                <w:szCs w:val="22"/>
                <w:lang w:val="ru-RU"/>
              </w:rPr>
            </w:pPr>
            <w:r w:rsidRPr="00CB0C48">
              <w:rPr>
                <w:rFonts w:ascii="GHEA Grapalat" w:hAnsi="GHEA Grapalat" w:cs="Sylfaen"/>
                <w:sz w:val="18"/>
                <w:szCs w:val="18"/>
                <w:lang w:val="ru-RU"/>
              </w:rPr>
              <w:t>Կ</w:t>
            </w:r>
            <w:r w:rsidRPr="00CB0C48">
              <w:rPr>
                <w:rFonts w:ascii="GHEA Grapalat" w:hAnsi="GHEA Grapalat"/>
                <w:sz w:val="18"/>
                <w:szCs w:val="18"/>
                <w:lang w:val="ru-RU"/>
              </w:rPr>
              <w:t>.</w:t>
            </w:r>
            <w:r w:rsidRPr="00CB0C48">
              <w:rPr>
                <w:rFonts w:ascii="GHEA Grapalat" w:hAnsi="GHEA Grapalat" w:cs="Sylfaen"/>
                <w:sz w:val="18"/>
                <w:szCs w:val="18"/>
                <w:lang w:val="ru-RU"/>
              </w:rPr>
              <w:t>Տ</w:t>
            </w:r>
          </w:p>
        </w:tc>
      </w:tr>
    </w:tbl>
    <w:p w:rsidR="00F034E7" w:rsidRPr="00CB0C48" w:rsidRDefault="00F034E7" w:rsidP="00F034E7">
      <w:pPr>
        <w:rPr>
          <w:rFonts w:ascii="GHEA Grapalat" w:hAnsi="GHEA Grapalat"/>
          <w:sz w:val="20"/>
          <w:lang w:val="ru-RU"/>
        </w:rPr>
        <w:sectPr w:rsidR="00F034E7" w:rsidRPr="00CB0C48" w:rsidSect="005B6107">
          <w:footnotePr>
            <w:pos w:val="beneathText"/>
          </w:footnotePr>
          <w:pgSz w:w="11906" w:h="16838" w:code="9"/>
          <w:pgMar w:top="533" w:right="991" w:bottom="720" w:left="663" w:header="561" w:footer="561" w:gutter="0"/>
          <w:cols w:space="720"/>
        </w:sectPr>
      </w:pPr>
    </w:p>
    <w:p w:rsidR="00F034E7" w:rsidRPr="00CB0C48" w:rsidRDefault="00F034E7" w:rsidP="00516665">
      <w:pPr>
        <w:ind w:firstLine="567"/>
        <w:jc w:val="right"/>
        <w:rPr>
          <w:rFonts w:ascii="GHEA Grapalat" w:hAnsi="GHEA Grapalat"/>
          <w:i/>
          <w:lang w:val="pt-BR"/>
        </w:rPr>
      </w:pPr>
    </w:p>
    <w:p w:rsidR="00516665" w:rsidRPr="00CB0C48" w:rsidRDefault="00516665" w:rsidP="00516665">
      <w:pPr>
        <w:ind w:firstLine="567"/>
        <w:jc w:val="right"/>
        <w:rPr>
          <w:rFonts w:ascii="GHEA Grapalat" w:hAnsi="GHEA Grapalat" w:cs="Arial"/>
          <w:i/>
          <w:sz w:val="20"/>
          <w:szCs w:val="20"/>
          <w:lang w:val="pt-BR"/>
        </w:rPr>
      </w:pPr>
      <w:r w:rsidRPr="00CB0C48">
        <w:rPr>
          <w:rFonts w:ascii="GHEA Grapalat" w:hAnsi="GHEA Grapalat" w:cs="Sylfaen"/>
          <w:i/>
          <w:sz w:val="20"/>
          <w:szCs w:val="20"/>
          <w:lang w:val="pt-BR"/>
        </w:rPr>
        <w:t>Հավելված</w:t>
      </w:r>
      <w:r w:rsidRPr="00CB0C48">
        <w:rPr>
          <w:rFonts w:ascii="GHEA Grapalat" w:hAnsi="GHEA Grapalat" w:cs="Arial"/>
          <w:i/>
          <w:sz w:val="20"/>
          <w:szCs w:val="20"/>
          <w:lang w:val="pt-BR"/>
        </w:rPr>
        <w:t xml:space="preserve"> </w:t>
      </w:r>
      <w:r w:rsidRPr="00CB0C48">
        <w:rPr>
          <w:rFonts w:ascii="GHEA Grapalat" w:hAnsi="GHEA Grapalat" w:cs="Sylfaen"/>
          <w:i/>
          <w:sz w:val="20"/>
          <w:szCs w:val="20"/>
          <w:lang w:val="pt-BR"/>
        </w:rPr>
        <w:t>թիվ</w:t>
      </w:r>
      <w:r w:rsidRPr="00CB0C48">
        <w:rPr>
          <w:rFonts w:ascii="GHEA Grapalat" w:hAnsi="GHEA Grapalat" w:cs="Arial"/>
          <w:i/>
          <w:sz w:val="20"/>
          <w:szCs w:val="20"/>
          <w:lang w:val="pt-BR"/>
        </w:rPr>
        <w:t xml:space="preserve"> 4</w:t>
      </w:r>
    </w:p>
    <w:p w:rsidR="00AC25C8" w:rsidRPr="00CB0C48" w:rsidRDefault="00AC25C8" w:rsidP="00AC25C8">
      <w:pPr>
        <w:ind w:firstLine="567"/>
        <w:jc w:val="right"/>
        <w:rPr>
          <w:rFonts w:ascii="GHEA Grapalat" w:hAnsi="GHEA Grapalat" w:cs="Arial"/>
          <w:i/>
          <w:sz w:val="20"/>
          <w:szCs w:val="20"/>
          <w:lang w:val="pt-BR"/>
        </w:rPr>
      </w:pPr>
      <w:r w:rsidRPr="00CB0C48">
        <w:rPr>
          <w:rFonts w:ascii="GHEA Grapalat" w:hAnsi="GHEA Grapalat"/>
          <w:i/>
          <w:sz w:val="20"/>
          <w:szCs w:val="20"/>
        </w:rPr>
        <w:t>«</w:t>
      </w:r>
      <w:r w:rsidRPr="00CB0C48">
        <w:rPr>
          <w:rFonts w:ascii="GHEA Grapalat" w:hAnsi="GHEA Grapalat"/>
          <w:i/>
          <w:sz w:val="20"/>
          <w:szCs w:val="20"/>
          <w:lang w:val="pt-BR"/>
        </w:rPr>
        <w:t xml:space="preserve">           </w:t>
      </w:r>
      <w:r w:rsidRPr="00CB0C48">
        <w:rPr>
          <w:rFonts w:ascii="GHEA Grapalat" w:hAnsi="GHEA Grapalat"/>
          <w:i/>
          <w:sz w:val="20"/>
          <w:szCs w:val="20"/>
        </w:rPr>
        <w:t>»</w:t>
      </w:r>
      <w:r w:rsidRPr="00CB0C48">
        <w:rPr>
          <w:rFonts w:ascii="GHEA Grapalat" w:hAnsi="GHEA Grapalat"/>
          <w:i/>
          <w:sz w:val="20"/>
          <w:szCs w:val="20"/>
          <w:lang w:val="pt-BR"/>
        </w:rPr>
        <w:t xml:space="preserve">                  20   </w:t>
      </w:r>
      <w:r w:rsidRPr="00CB0C48">
        <w:rPr>
          <w:rFonts w:ascii="GHEA Grapalat" w:hAnsi="GHEA Grapalat" w:cs="Sylfaen"/>
          <w:i/>
          <w:sz w:val="20"/>
          <w:szCs w:val="20"/>
          <w:lang w:val="pt-BR"/>
        </w:rPr>
        <w:t>թ</w:t>
      </w:r>
      <w:r w:rsidRPr="00CB0C48">
        <w:rPr>
          <w:rFonts w:ascii="GHEA Grapalat" w:hAnsi="GHEA Grapalat" w:cs="Arial"/>
          <w:i/>
          <w:sz w:val="20"/>
          <w:szCs w:val="20"/>
          <w:lang w:val="pt-BR"/>
        </w:rPr>
        <w:t xml:space="preserve">. </w:t>
      </w:r>
      <w:r w:rsidRPr="00CB0C48">
        <w:rPr>
          <w:rFonts w:ascii="GHEA Grapalat" w:hAnsi="GHEA Grapalat"/>
          <w:i/>
          <w:sz w:val="20"/>
          <w:szCs w:val="20"/>
          <w:lang w:val="pt-BR"/>
        </w:rPr>
        <w:t xml:space="preserve"> </w:t>
      </w:r>
      <w:r w:rsidRPr="00CB0C48">
        <w:rPr>
          <w:rFonts w:ascii="GHEA Grapalat" w:hAnsi="GHEA Grapalat" w:cs="Sylfaen"/>
          <w:i/>
          <w:sz w:val="20"/>
          <w:szCs w:val="20"/>
          <w:lang w:val="pt-BR"/>
        </w:rPr>
        <w:t>կնքված</w:t>
      </w:r>
      <w:r w:rsidRPr="00CB0C48">
        <w:rPr>
          <w:rFonts w:ascii="GHEA Grapalat" w:hAnsi="GHEA Grapalat" w:cs="Arial"/>
          <w:i/>
          <w:sz w:val="20"/>
          <w:szCs w:val="20"/>
          <w:lang w:val="pt-BR"/>
        </w:rPr>
        <w:t xml:space="preserve"> </w:t>
      </w:r>
    </w:p>
    <w:p w:rsidR="00AC25C8" w:rsidRPr="00CB0C48" w:rsidRDefault="00AC25C8" w:rsidP="00AC25C8">
      <w:pPr>
        <w:jc w:val="right"/>
        <w:rPr>
          <w:rFonts w:ascii="GHEA Grapalat" w:hAnsi="GHEA Grapalat" w:cs="Arial"/>
          <w:i/>
          <w:sz w:val="20"/>
          <w:szCs w:val="20"/>
          <w:lang w:val="pt-BR"/>
        </w:rPr>
      </w:pPr>
      <w:r w:rsidRPr="00CB0C48">
        <w:rPr>
          <w:rFonts w:ascii="GHEA Grapalat" w:hAnsi="GHEA Grapalat" w:cs="Sylfaen"/>
          <w:i/>
          <w:sz w:val="20"/>
          <w:szCs w:val="20"/>
          <w:lang w:val="pt-BR"/>
        </w:rPr>
        <w:t>ծածկագրով պայմանագրի</w:t>
      </w:r>
    </w:p>
    <w:p w:rsidR="00516665" w:rsidRPr="00CB0C48" w:rsidRDefault="00516665" w:rsidP="00516665">
      <w:pPr>
        <w:ind w:firstLine="567"/>
        <w:jc w:val="right"/>
        <w:rPr>
          <w:rFonts w:ascii="GHEA Grapalat" w:hAnsi="GHEA Grapalat" w:cs="Sylfaen"/>
          <w:i/>
          <w:sz w:val="22"/>
          <w:szCs w:val="22"/>
          <w:lang w:val="pt-BR"/>
        </w:rPr>
      </w:pPr>
    </w:p>
    <w:p w:rsidR="00516665" w:rsidRPr="00CB0C48" w:rsidRDefault="00516665" w:rsidP="00516665">
      <w:pPr>
        <w:ind w:firstLine="567"/>
        <w:jc w:val="right"/>
        <w:rPr>
          <w:rFonts w:ascii="GHEA Grapalat" w:hAnsi="GHEA Grapalat" w:cs="Arial"/>
          <w:i/>
          <w:sz w:val="22"/>
          <w:szCs w:val="22"/>
          <w:lang w:val="pt-BR"/>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5B4A72" w:rsidRPr="00672962" w:rsidTr="00DD550F">
        <w:trPr>
          <w:tblCellSpacing w:w="7" w:type="dxa"/>
          <w:jc w:val="center"/>
        </w:trPr>
        <w:tc>
          <w:tcPr>
            <w:tcW w:w="0" w:type="auto"/>
            <w:vAlign w:val="center"/>
          </w:tcPr>
          <w:p w:rsidR="005B4A72" w:rsidRPr="00CB0C48" w:rsidRDefault="00672962" w:rsidP="00DD550F">
            <w:pPr>
              <w:jc w:val="center"/>
              <w:rPr>
                <w:rFonts w:ascii="GHEA Grapalat" w:hAnsi="GHEA Grapalat"/>
                <w:iCs/>
                <w:color w:val="000000"/>
                <w:sz w:val="21"/>
                <w:szCs w:val="21"/>
                <w:lang w:val="pt-BR"/>
              </w:rPr>
            </w:pPr>
            <w:r>
              <w:rPr>
                <w:noProof/>
              </w:rPr>
              <w:pict>
                <v:rect id="Rectangle 100" o:spid="_x0000_s1031" style="position:absolute;left:0;text-align:left;margin-left:189pt;margin-top:13.2pt;width:9pt;height:81pt;flip:x;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5B4A72" w:rsidRPr="00CB0C48">
              <w:rPr>
                <w:rFonts w:ascii="GHEA Grapalat" w:hAnsi="GHEA Grapalat"/>
                <w:iCs/>
                <w:color w:val="000000"/>
                <w:sz w:val="21"/>
                <w:szCs w:val="21"/>
              </w:rPr>
              <w:t>Պայմանագրի</w:t>
            </w:r>
            <w:r w:rsidR="005B4A72" w:rsidRPr="00CB0C48">
              <w:rPr>
                <w:rFonts w:ascii="GHEA Grapalat" w:hAnsi="GHEA Grapalat"/>
                <w:iCs/>
                <w:color w:val="000000"/>
                <w:sz w:val="21"/>
                <w:szCs w:val="21"/>
                <w:lang w:val="pt-BR"/>
              </w:rPr>
              <w:t xml:space="preserve"> </w:t>
            </w:r>
            <w:r w:rsidR="005B4A72" w:rsidRPr="00CB0C48">
              <w:rPr>
                <w:rFonts w:ascii="GHEA Grapalat" w:hAnsi="GHEA Grapalat"/>
                <w:iCs/>
                <w:color w:val="000000"/>
                <w:sz w:val="21"/>
                <w:szCs w:val="21"/>
              </w:rPr>
              <w:t>կողմ</w:t>
            </w:r>
            <w:r w:rsidR="005B4A72" w:rsidRPr="00CB0C48">
              <w:rPr>
                <w:rFonts w:ascii="GHEA Grapalat" w:hAnsi="GHEA Grapalat"/>
                <w:iCs/>
                <w:color w:val="000000"/>
                <w:sz w:val="21"/>
                <w:szCs w:val="21"/>
                <w:lang w:val="pt-BR"/>
              </w:rPr>
              <w:t xml:space="preserve"> </w:t>
            </w:r>
          </w:p>
          <w:p w:rsidR="005B4A72" w:rsidRPr="00CB0C48" w:rsidRDefault="005B4A72" w:rsidP="00DD550F">
            <w:pPr>
              <w:jc w:val="center"/>
              <w:rPr>
                <w:rFonts w:ascii="GHEA Grapalat" w:hAnsi="GHEA Grapalat"/>
                <w:iCs/>
                <w:color w:val="000000"/>
                <w:sz w:val="21"/>
                <w:szCs w:val="21"/>
                <w:lang w:val="pt-BR"/>
              </w:rPr>
            </w:pPr>
            <w:r w:rsidRPr="00CB0C48">
              <w:rPr>
                <w:rFonts w:ascii="GHEA Grapalat" w:hAnsi="GHEA Grapalat"/>
                <w:iCs/>
                <w:color w:val="000000"/>
                <w:sz w:val="21"/>
                <w:szCs w:val="21"/>
                <w:lang w:val="pt-BR"/>
              </w:rPr>
              <w:t>___________________________</w:t>
            </w:r>
          </w:p>
          <w:p w:rsidR="005B4A72" w:rsidRPr="00CB0C48" w:rsidRDefault="005B4A72" w:rsidP="00DD550F">
            <w:pPr>
              <w:jc w:val="center"/>
              <w:rPr>
                <w:rFonts w:ascii="GHEA Grapalat" w:hAnsi="GHEA Grapalat"/>
                <w:iCs/>
                <w:color w:val="000000"/>
                <w:sz w:val="21"/>
                <w:szCs w:val="21"/>
                <w:lang w:val="pt-BR"/>
              </w:rPr>
            </w:pPr>
            <w:r w:rsidRPr="00CB0C48">
              <w:rPr>
                <w:rFonts w:ascii="GHEA Grapalat" w:hAnsi="GHEA Grapalat"/>
                <w:iCs/>
                <w:color w:val="000000"/>
                <w:sz w:val="21"/>
                <w:szCs w:val="21"/>
                <w:lang w:val="pt-BR"/>
              </w:rPr>
              <w:t>___________________________</w:t>
            </w:r>
          </w:p>
          <w:p w:rsidR="005B4A72" w:rsidRPr="00CB0C48" w:rsidRDefault="005B4A72" w:rsidP="00DD550F">
            <w:pPr>
              <w:jc w:val="center"/>
              <w:rPr>
                <w:rFonts w:ascii="GHEA Grapalat" w:hAnsi="GHEA Grapalat"/>
                <w:iCs/>
                <w:color w:val="000000"/>
                <w:sz w:val="21"/>
                <w:szCs w:val="21"/>
                <w:lang w:val="pt-BR"/>
              </w:rPr>
            </w:pPr>
            <w:r w:rsidRPr="00CB0C48">
              <w:rPr>
                <w:rFonts w:ascii="GHEA Grapalat" w:hAnsi="GHEA Grapalat"/>
                <w:iCs/>
                <w:color w:val="000000"/>
                <w:sz w:val="21"/>
                <w:szCs w:val="21"/>
              </w:rPr>
              <w:t>գտնվելու</w:t>
            </w:r>
            <w:r w:rsidRPr="00CB0C48">
              <w:rPr>
                <w:rFonts w:ascii="GHEA Grapalat" w:hAnsi="GHEA Grapalat"/>
                <w:iCs/>
                <w:color w:val="000000"/>
                <w:sz w:val="21"/>
                <w:szCs w:val="21"/>
                <w:lang w:val="pt-BR"/>
              </w:rPr>
              <w:t xml:space="preserve"> </w:t>
            </w:r>
            <w:r w:rsidRPr="00CB0C48">
              <w:rPr>
                <w:rFonts w:ascii="GHEA Grapalat" w:hAnsi="GHEA Grapalat"/>
                <w:iCs/>
                <w:color w:val="000000"/>
                <w:sz w:val="21"/>
                <w:szCs w:val="21"/>
              </w:rPr>
              <w:t>վայրը</w:t>
            </w:r>
            <w:r w:rsidRPr="00CB0C48">
              <w:rPr>
                <w:rFonts w:ascii="GHEA Grapalat" w:hAnsi="GHEA Grapalat"/>
                <w:iCs/>
                <w:color w:val="000000"/>
                <w:sz w:val="21"/>
                <w:szCs w:val="21"/>
                <w:lang w:val="pt-BR"/>
              </w:rPr>
              <w:t xml:space="preserve"> ______________</w:t>
            </w:r>
          </w:p>
          <w:p w:rsidR="005B4A72" w:rsidRPr="00CB0C48" w:rsidRDefault="005B4A72" w:rsidP="00DD550F">
            <w:pPr>
              <w:jc w:val="center"/>
              <w:rPr>
                <w:rFonts w:ascii="GHEA Grapalat" w:hAnsi="GHEA Grapalat"/>
                <w:iCs/>
                <w:color w:val="000000"/>
                <w:sz w:val="21"/>
                <w:szCs w:val="21"/>
                <w:lang w:val="pt-BR"/>
              </w:rPr>
            </w:pPr>
            <w:r w:rsidRPr="00CB0C48">
              <w:rPr>
                <w:rFonts w:ascii="GHEA Grapalat" w:hAnsi="GHEA Grapalat"/>
                <w:iCs/>
                <w:color w:val="000000"/>
                <w:sz w:val="21"/>
                <w:szCs w:val="21"/>
              </w:rPr>
              <w:t>հհ</w:t>
            </w:r>
            <w:r w:rsidRPr="00CB0C48">
              <w:rPr>
                <w:rFonts w:ascii="GHEA Grapalat" w:hAnsi="GHEA Grapalat"/>
                <w:iCs/>
                <w:color w:val="000000"/>
                <w:sz w:val="21"/>
                <w:szCs w:val="21"/>
                <w:lang w:val="pt-BR"/>
              </w:rPr>
              <w:t xml:space="preserve"> _________________________ </w:t>
            </w:r>
          </w:p>
          <w:p w:rsidR="005B4A72" w:rsidRPr="00CB0C48" w:rsidRDefault="005B4A72" w:rsidP="00DD550F">
            <w:pPr>
              <w:jc w:val="center"/>
              <w:rPr>
                <w:rFonts w:ascii="GHEA Grapalat" w:hAnsi="GHEA Grapalat"/>
                <w:iCs/>
                <w:color w:val="000000"/>
                <w:sz w:val="21"/>
                <w:szCs w:val="21"/>
                <w:lang w:val="pt-BR"/>
              </w:rPr>
            </w:pPr>
            <w:r w:rsidRPr="00CB0C48">
              <w:rPr>
                <w:rFonts w:ascii="GHEA Grapalat" w:hAnsi="GHEA Grapalat"/>
                <w:iCs/>
                <w:color w:val="000000"/>
                <w:sz w:val="21"/>
                <w:szCs w:val="21"/>
              </w:rPr>
              <w:t>հվհհ</w:t>
            </w:r>
            <w:r w:rsidRPr="00CB0C48">
              <w:rPr>
                <w:rFonts w:ascii="GHEA Grapalat" w:hAnsi="GHEA Grapalat"/>
                <w:iCs/>
                <w:color w:val="000000"/>
                <w:sz w:val="21"/>
                <w:szCs w:val="21"/>
                <w:lang w:val="pt-BR"/>
              </w:rPr>
              <w:t xml:space="preserve"> _______________________ </w:t>
            </w:r>
          </w:p>
        </w:tc>
        <w:tc>
          <w:tcPr>
            <w:tcW w:w="0" w:type="auto"/>
            <w:vAlign w:val="center"/>
          </w:tcPr>
          <w:p w:rsidR="005B4A72" w:rsidRPr="00CB0C48" w:rsidRDefault="005B4A72" w:rsidP="00DD550F">
            <w:pPr>
              <w:jc w:val="center"/>
              <w:rPr>
                <w:rFonts w:ascii="GHEA Grapalat" w:hAnsi="GHEA Grapalat"/>
                <w:iCs/>
                <w:color w:val="000000"/>
                <w:sz w:val="21"/>
                <w:szCs w:val="21"/>
                <w:lang w:val="pt-BR"/>
              </w:rPr>
            </w:pPr>
            <w:r w:rsidRPr="00CB0C48">
              <w:rPr>
                <w:rFonts w:ascii="GHEA Grapalat" w:hAnsi="GHEA Grapalat"/>
                <w:iCs/>
                <w:color w:val="000000"/>
                <w:sz w:val="21"/>
                <w:szCs w:val="21"/>
              </w:rPr>
              <w:t>Պատվիրատու</w:t>
            </w:r>
          </w:p>
          <w:p w:rsidR="005B4A72" w:rsidRPr="00CB0C48" w:rsidRDefault="005B4A72" w:rsidP="00DD550F">
            <w:pPr>
              <w:jc w:val="center"/>
              <w:rPr>
                <w:rFonts w:ascii="GHEA Grapalat" w:hAnsi="GHEA Grapalat"/>
                <w:iCs/>
                <w:color w:val="000000"/>
                <w:sz w:val="21"/>
                <w:szCs w:val="21"/>
                <w:lang w:val="pt-BR"/>
              </w:rPr>
            </w:pPr>
            <w:r w:rsidRPr="00CB0C48">
              <w:rPr>
                <w:rFonts w:ascii="GHEA Grapalat" w:hAnsi="GHEA Grapalat"/>
                <w:iCs/>
                <w:color w:val="000000"/>
                <w:sz w:val="21"/>
                <w:szCs w:val="21"/>
                <w:lang w:val="pt-BR"/>
              </w:rPr>
              <w:t>_____________________________</w:t>
            </w:r>
          </w:p>
          <w:p w:rsidR="005B4A72" w:rsidRPr="00CB0C48" w:rsidRDefault="005B4A72" w:rsidP="00DD550F">
            <w:pPr>
              <w:jc w:val="center"/>
              <w:rPr>
                <w:rFonts w:ascii="GHEA Grapalat" w:hAnsi="GHEA Grapalat"/>
                <w:iCs/>
                <w:color w:val="000000"/>
                <w:sz w:val="21"/>
                <w:szCs w:val="21"/>
                <w:lang w:val="pt-BR"/>
              </w:rPr>
            </w:pPr>
            <w:r w:rsidRPr="00CB0C48">
              <w:rPr>
                <w:rFonts w:ascii="GHEA Grapalat" w:hAnsi="GHEA Grapalat"/>
                <w:iCs/>
                <w:color w:val="000000"/>
                <w:sz w:val="21"/>
                <w:szCs w:val="21"/>
                <w:lang w:val="pt-BR"/>
              </w:rPr>
              <w:t>_____________________________</w:t>
            </w:r>
          </w:p>
          <w:p w:rsidR="005B4A72" w:rsidRPr="00CB0C48" w:rsidRDefault="005B4A72" w:rsidP="00DD550F">
            <w:pPr>
              <w:jc w:val="center"/>
              <w:rPr>
                <w:rFonts w:ascii="GHEA Grapalat" w:hAnsi="GHEA Grapalat"/>
                <w:iCs/>
                <w:color w:val="000000"/>
                <w:sz w:val="21"/>
                <w:szCs w:val="21"/>
                <w:lang w:val="pt-BR"/>
              </w:rPr>
            </w:pPr>
            <w:r w:rsidRPr="00CB0C48">
              <w:rPr>
                <w:rFonts w:ascii="GHEA Grapalat" w:hAnsi="GHEA Grapalat"/>
                <w:iCs/>
                <w:color w:val="000000"/>
                <w:sz w:val="21"/>
                <w:szCs w:val="21"/>
              </w:rPr>
              <w:t>գտնվելու</w:t>
            </w:r>
            <w:r w:rsidRPr="00CB0C48">
              <w:rPr>
                <w:rFonts w:ascii="GHEA Grapalat" w:hAnsi="GHEA Grapalat"/>
                <w:iCs/>
                <w:color w:val="000000"/>
                <w:sz w:val="21"/>
                <w:szCs w:val="21"/>
                <w:lang w:val="pt-BR"/>
              </w:rPr>
              <w:t xml:space="preserve"> </w:t>
            </w:r>
            <w:r w:rsidRPr="00CB0C48">
              <w:rPr>
                <w:rFonts w:ascii="GHEA Grapalat" w:hAnsi="GHEA Grapalat"/>
                <w:iCs/>
                <w:color w:val="000000"/>
                <w:sz w:val="21"/>
                <w:szCs w:val="21"/>
              </w:rPr>
              <w:t>վայրը</w:t>
            </w:r>
            <w:r w:rsidRPr="00CB0C48">
              <w:rPr>
                <w:rFonts w:ascii="GHEA Grapalat" w:hAnsi="GHEA Grapalat"/>
                <w:iCs/>
                <w:color w:val="000000"/>
                <w:sz w:val="21"/>
                <w:szCs w:val="21"/>
                <w:lang w:val="pt-BR"/>
              </w:rPr>
              <w:t xml:space="preserve"> _________________</w:t>
            </w:r>
          </w:p>
          <w:p w:rsidR="005B4A72" w:rsidRPr="00CB0C48" w:rsidRDefault="005B4A72" w:rsidP="00DD550F">
            <w:pPr>
              <w:jc w:val="center"/>
              <w:rPr>
                <w:rFonts w:ascii="GHEA Grapalat" w:hAnsi="GHEA Grapalat"/>
                <w:iCs/>
                <w:color w:val="000000"/>
                <w:sz w:val="21"/>
                <w:szCs w:val="21"/>
                <w:lang w:val="pt-BR"/>
              </w:rPr>
            </w:pPr>
            <w:r w:rsidRPr="00CB0C48">
              <w:rPr>
                <w:rFonts w:ascii="GHEA Grapalat" w:hAnsi="GHEA Grapalat"/>
                <w:iCs/>
                <w:color w:val="000000"/>
                <w:sz w:val="21"/>
                <w:szCs w:val="21"/>
              </w:rPr>
              <w:t>հհ</w:t>
            </w:r>
            <w:r w:rsidRPr="00CB0C48">
              <w:rPr>
                <w:rFonts w:ascii="GHEA Grapalat" w:hAnsi="GHEA Grapalat"/>
                <w:iCs/>
                <w:color w:val="000000"/>
                <w:sz w:val="21"/>
                <w:szCs w:val="21"/>
                <w:lang w:val="pt-BR"/>
              </w:rPr>
              <w:t>____________________________</w:t>
            </w:r>
          </w:p>
          <w:p w:rsidR="005B4A72" w:rsidRPr="00CB0C48" w:rsidRDefault="005B4A72" w:rsidP="00DD550F">
            <w:pPr>
              <w:jc w:val="center"/>
              <w:rPr>
                <w:rFonts w:ascii="GHEA Grapalat" w:hAnsi="GHEA Grapalat"/>
                <w:iCs/>
                <w:color w:val="000000"/>
                <w:sz w:val="21"/>
                <w:szCs w:val="21"/>
                <w:lang w:val="pt-BR"/>
              </w:rPr>
            </w:pPr>
            <w:r w:rsidRPr="00CB0C48">
              <w:rPr>
                <w:rFonts w:ascii="GHEA Grapalat" w:hAnsi="GHEA Grapalat"/>
                <w:iCs/>
                <w:color w:val="000000"/>
                <w:sz w:val="21"/>
                <w:szCs w:val="21"/>
              </w:rPr>
              <w:t>հվհհ</w:t>
            </w:r>
            <w:r w:rsidRPr="00CB0C48">
              <w:rPr>
                <w:rFonts w:ascii="GHEA Grapalat" w:hAnsi="GHEA Grapalat"/>
                <w:iCs/>
                <w:color w:val="000000"/>
                <w:sz w:val="21"/>
                <w:szCs w:val="21"/>
                <w:lang w:val="pt-BR"/>
              </w:rPr>
              <w:t>___________________________</w:t>
            </w:r>
          </w:p>
        </w:tc>
      </w:tr>
    </w:tbl>
    <w:p w:rsidR="005B4A72" w:rsidRPr="00CB0C48" w:rsidRDefault="005B4A72" w:rsidP="005B4A72">
      <w:pPr>
        <w:ind w:firstLine="375"/>
        <w:rPr>
          <w:rFonts w:ascii="Arial" w:hAnsi="Arial" w:cs="Arial"/>
          <w:iCs/>
          <w:color w:val="000000"/>
          <w:sz w:val="21"/>
          <w:szCs w:val="21"/>
          <w:lang w:val="pt-BR"/>
        </w:rPr>
      </w:pPr>
      <w:r w:rsidRPr="00CB0C48">
        <w:rPr>
          <w:rFonts w:ascii="Arial" w:hAnsi="Arial" w:cs="Arial"/>
          <w:iCs/>
          <w:color w:val="000000"/>
          <w:sz w:val="21"/>
          <w:szCs w:val="21"/>
          <w:lang w:val="pt-BR"/>
        </w:rPr>
        <w:t>  </w:t>
      </w:r>
    </w:p>
    <w:p w:rsidR="005B4A72" w:rsidRPr="00CB0C48" w:rsidRDefault="005B4A72" w:rsidP="005B4A72">
      <w:pPr>
        <w:ind w:firstLine="375"/>
        <w:rPr>
          <w:rFonts w:ascii="GHEA Grapalat" w:hAnsi="GHEA Grapalat"/>
          <w:iCs/>
          <w:color w:val="000000"/>
          <w:sz w:val="15"/>
          <w:szCs w:val="21"/>
          <w:lang w:val="pt-BR"/>
        </w:rPr>
      </w:pPr>
    </w:p>
    <w:p w:rsidR="005B4A72" w:rsidRPr="00CB0C48" w:rsidRDefault="005B4A72" w:rsidP="005B4A72">
      <w:pPr>
        <w:ind w:firstLine="375"/>
        <w:jc w:val="center"/>
        <w:rPr>
          <w:rFonts w:ascii="GHEA Grapalat" w:hAnsi="GHEA Grapalat"/>
          <w:iCs/>
          <w:color w:val="000000"/>
          <w:sz w:val="22"/>
          <w:szCs w:val="22"/>
          <w:lang w:val="pt-BR"/>
        </w:rPr>
      </w:pPr>
      <w:r w:rsidRPr="00CB0C48">
        <w:rPr>
          <w:rFonts w:ascii="GHEA Grapalat" w:hAnsi="GHEA Grapalat"/>
          <w:b/>
          <w:bCs/>
          <w:iCs/>
          <w:color w:val="000000"/>
          <w:sz w:val="22"/>
          <w:szCs w:val="22"/>
        </w:rPr>
        <w:t>ԱՐՁԱՆԱԳՐՈՒԹՅՈՒՆ</w:t>
      </w:r>
      <w:r w:rsidRPr="00CB0C48">
        <w:rPr>
          <w:rFonts w:ascii="GHEA Grapalat" w:hAnsi="GHEA Grapalat"/>
          <w:b/>
          <w:bCs/>
          <w:iCs/>
          <w:color w:val="000000"/>
          <w:sz w:val="22"/>
          <w:szCs w:val="22"/>
          <w:lang w:val="pt-BR"/>
        </w:rPr>
        <w:t xml:space="preserve"> N</w:t>
      </w:r>
    </w:p>
    <w:p w:rsidR="005B4A72" w:rsidRPr="00CB0C48" w:rsidRDefault="005B4A72" w:rsidP="005B4A72">
      <w:pPr>
        <w:ind w:firstLine="375"/>
        <w:jc w:val="center"/>
        <w:rPr>
          <w:rFonts w:ascii="GHEA Grapalat" w:hAnsi="GHEA Grapalat"/>
          <w:b/>
          <w:bCs/>
          <w:iCs/>
          <w:color w:val="000000"/>
          <w:sz w:val="22"/>
          <w:szCs w:val="22"/>
          <w:lang w:val="pt-BR"/>
        </w:rPr>
      </w:pPr>
      <w:r w:rsidRPr="00CB0C48">
        <w:rPr>
          <w:rFonts w:ascii="GHEA Grapalat" w:hAnsi="GHEA Grapalat"/>
          <w:b/>
          <w:bCs/>
          <w:iCs/>
          <w:color w:val="000000"/>
          <w:sz w:val="22"/>
          <w:szCs w:val="22"/>
        </w:rPr>
        <w:t>ՊԱՅՄԱՆԱԳՐԻ</w:t>
      </w:r>
      <w:r w:rsidRPr="00CB0C48">
        <w:rPr>
          <w:rFonts w:ascii="GHEA Grapalat" w:hAnsi="GHEA Grapalat"/>
          <w:b/>
          <w:bCs/>
          <w:iCs/>
          <w:color w:val="000000"/>
          <w:sz w:val="22"/>
          <w:szCs w:val="22"/>
          <w:lang w:val="pt-BR"/>
        </w:rPr>
        <w:t xml:space="preserve"> </w:t>
      </w:r>
      <w:r w:rsidRPr="00CB0C48">
        <w:rPr>
          <w:rFonts w:ascii="GHEA Grapalat" w:hAnsi="GHEA Grapalat"/>
          <w:b/>
          <w:bCs/>
          <w:iCs/>
          <w:color w:val="000000"/>
          <w:sz w:val="22"/>
          <w:szCs w:val="22"/>
        </w:rPr>
        <w:t>ԿԱՄ</w:t>
      </w:r>
      <w:r w:rsidRPr="00CB0C48">
        <w:rPr>
          <w:rFonts w:ascii="GHEA Grapalat" w:hAnsi="GHEA Grapalat"/>
          <w:b/>
          <w:bCs/>
          <w:iCs/>
          <w:color w:val="000000"/>
          <w:sz w:val="22"/>
          <w:szCs w:val="22"/>
          <w:lang w:val="pt-BR"/>
        </w:rPr>
        <w:t xml:space="preserve"> </w:t>
      </w:r>
      <w:r w:rsidRPr="00CB0C48">
        <w:rPr>
          <w:rFonts w:ascii="GHEA Grapalat" w:hAnsi="GHEA Grapalat"/>
          <w:b/>
          <w:bCs/>
          <w:iCs/>
          <w:color w:val="000000"/>
          <w:sz w:val="22"/>
          <w:szCs w:val="22"/>
        </w:rPr>
        <w:t>ԴՐԱ</w:t>
      </w:r>
      <w:r w:rsidRPr="00CB0C48">
        <w:rPr>
          <w:rFonts w:ascii="GHEA Grapalat" w:hAnsi="GHEA Grapalat"/>
          <w:b/>
          <w:bCs/>
          <w:iCs/>
          <w:color w:val="000000"/>
          <w:sz w:val="22"/>
          <w:szCs w:val="22"/>
          <w:lang w:val="pt-BR"/>
        </w:rPr>
        <w:t xml:space="preserve"> </w:t>
      </w:r>
      <w:r w:rsidRPr="00CB0C48">
        <w:rPr>
          <w:rFonts w:ascii="GHEA Grapalat" w:hAnsi="GHEA Grapalat"/>
          <w:b/>
          <w:bCs/>
          <w:iCs/>
          <w:color w:val="000000"/>
          <w:sz w:val="22"/>
          <w:szCs w:val="22"/>
        </w:rPr>
        <w:t>ՄԻ</w:t>
      </w:r>
      <w:r w:rsidRPr="00CB0C48">
        <w:rPr>
          <w:rFonts w:ascii="GHEA Grapalat" w:hAnsi="GHEA Grapalat"/>
          <w:b/>
          <w:bCs/>
          <w:iCs/>
          <w:color w:val="000000"/>
          <w:sz w:val="22"/>
          <w:szCs w:val="22"/>
          <w:lang w:val="pt-BR"/>
        </w:rPr>
        <w:t xml:space="preserve"> </w:t>
      </w:r>
      <w:r w:rsidRPr="00CB0C48">
        <w:rPr>
          <w:rFonts w:ascii="GHEA Grapalat" w:hAnsi="GHEA Grapalat"/>
          <w:b/>
          <w:bCs/>
          <w:iCs/>
          <w:color w:val="000000"/>
          <w:sz w:val="22"/>
          <w:szCs w:val="22"/>
        </w:rPr>
        <w:t>ՄԱՍԻ</w:t>
      </w:r>
      <w:r w:rsidRPr="00CB0C48">
        <w:rPr>
          <w:rFonts w:ascii="GHEA Grapalat" w:hAnsi="GHEA Grapalat"/>
          <w:b/>
          <w:bCs/>
          <w:iCs/>
          <w:color w:val="000000"/>
          <w:sz w:val="22"/>
          <w:szCs w:val="22"/>
          <w:lang w:val="pt-BR"/>
        </w:rPr>
        <w:t xml:space="preserve"> ԿԱՏԱՐՄԱՆ ԱՐԴՅՈՒՆՔՆԵՐԻ </w:t>
      </w:r>
    </w:p>
    <w:p w:rsidR="005B4A72" w:rsidRPr="00CB0C48" w:rsidRDefault="005B4A72" w:rsidP="005B4A72">
      <w:pPr>
        <w:ind w:firstLine="375"/>
        <w:jc w:val="center"/>
        <w:rPr>
          <w:rFonts w:ascii="Arial Unicode" w:hAnsi="Arial Unicode"/>
          <w:iCs/>
          <w:color w:val="000000"/>
          <w:sz w:val="22"/>
          <w:szCs w:val="22"/>
          <w:lang w:val="pt-BR"/>
        </w:rPr>
      </w:pPr>
      <w:r w:rsidRPr="00CB0C48">
        <w:rPr>
          <w:rFonts w:ascii="GHEA Grapalat" w:hAnsi="GHEA Grapalat"/>
          <w:b/>
          <w:bCs/>
          <w:iCs/>
          <w:color w:val="000000"/>
          <w:sz w:val="22"/>
          <w:szCs w:val="22"/>
        </w:rPr>
        <w:t>ՀԱՆՁՆՄԱՆ</w:t>
      </w:r>
      <w:r w:rsidRPr="00CB0C48">
        <w:rPr>
          <w:rFonts w:ascii="GHEA Grapalat" w:hAnsi="GHEA Grapalat"/>
          <w:b/>
          <w:bCs/>
          <w:iCs/>
          <w:color w:val="000000"/>
          <w:sz w:val="22"/>
          <w:szCs w:val="22"/>
          <w:lang w:val="pt-BR"/>
        </w:rPr>
        <w:t>-</w:t>
      </w:r>
      <w:r w:rsidRPr="00CB0C48">
        <w:rPr>
          <w:rFonts w:ascii="GHEA Grapalat" w:hAnsi="GHEA Grapalat"/>
          <w:b/>
          <w:bCs/>
          <w:iCs/>
          <w:color w:val="000000"/>
          <w:sz w:val="22"/>
          <w:szCs w:val="22"/>
        </w:rPr>
        <w:t>ԸՆԴՈՒՆՄԱՆ</w:t>
      </w:r>
    </w:p>
    <w:p w:rsidR="005B4A72" w:rsidRPr="00CB0C48" w:rsidRDefault="005B4A72" w:rsidP="005B4A72">
      <w:pPr>
        <w:pStyle w:val="a3"/>
        <w:spacing w:line="240" w:lineRule="auto"/>
        <w:ind w:firstLine="0"/>
        <w:jc w:val="center"/>
        <w:rPr>
          <w:b/>
          <w:bCs/>
          <w:iCs/>
          <w:lang w:val="es-ES"/>
        </w:rPr>
      </w:pPr>
    </w:p>
    <w:p w:rsidR="005B4A72" w:rsidRPr="00CB0C48" w:rsidRDefault="005B4A72" w:rsidP="005B4A72">
      <w:pPr>
        <w:pStyle w:val="a3"/>
        <w:spacing w:line="240" w:lineRule="auto"/>
        <w:ind w:firstLine="540"/>
        <w:rPr>
          <w:iCs/>
          <w:lang w:val="es-ES"/>
        </w:rPr>
      </w:pPr>
      <w:r w:rsidRPr="00CB0C48">
        <w:rPr>
          <w:rFonts w:ascii="GHEA Grapalat" w:hAnsi="GHEA Grapalat"/>
          <w:color w:val="000000"/>
          <w:sz w:val="21"/>
          <w:szCs w:val="21"/>
          <w:lang w:val="es-ES" w:eastAsia="ru-RU"/>
        </w:rPr>
        <w:t>«      » «              »</w:t>
      </w:r>
      <w:r w:rsidRPr="00CB0C48">
        <w:rPr>
          <w:iCs/>
          <w:lang w:val="es-ES"/>
        </w:rPr>
        <w:t xml:space="preserve">  </w:t>
      </w:r>
      <w:r w:rsidRPr="00CB0C48">
        <w:rPr>
          <w:rFonts w:ascii="GHEA Grapalat" w:hAnsi="GHEA Grapalat"/>
          <w:color w:val="000000"/>
          <w:sz w:val="21"/>
          <w:szCs w:val="21"/>
          <w:lang w:val="es-ES" w:eastAsia="ru-RU"/>
        </w:rPr>
        <w:t xml:space="preserve">20    </w:t>
      </w:r>
      <w:r w:rsidRPr="00CB0C48">
        <w:rPr>
          <w:rFonts w:ascii="GHEA Grapalat" w:hAnsi="GHEA Grapalat"/>
          <w:color w:val="000000"/>
          <w:sz w:val="21"/>
          <w:szCs w:val="21"/>
          <w:lang w:eastAsia="ru-RU"/>
        </w:rPr>
        <w:t>թ</w:t>
      </w:r>
      <w:r w:rsidRPr="00CB0C48">
        <w:rPr>
          <w:rFonts w:ascii="GHEA Grapalat" w:hAnsi="GHEA Grapalat"/>
          <w:color w:val="000000"/>
          <w:sz w:val="21"/>
          <w:szCs w:val="21"/>
          <w:lang w:val="es-ES" w:eastAsia="ru-RU"/>
        </w:rPr>
        <w:t>.</w:t>
      </w:r>
    </w:p>
    <w:p w:rsidR="005B4A72" w:rsidRPr="00CB0C48" w:rsidRDefault="005B4A72" w:rsidP="005B4A72">
      <w:pPr>
        <w:pStyle w:val="a3"/>
        <w:spacing w:line="240" w:lineRule="auto"/>
        <w:ind w:firstLine="0"/>
        <w:rPr>
          <w:iCs/>
          <w:lang w:val="es-ES"/>
        </w:rPr>
      </w:pPr>
    </w:p>
    <w:p w:rsidR="005B4A72" w:rsidRPr="00CB0C48" w:rsidRDefault="005B4A72" w:rsidP="005B4A72">
      <w:pPr>
        <w:pStyle w:val="af4"/>
        <w:spacing w:before="0" w:beforeAutospacing="0" w:after="0" w:afterAutospacing="0"/>
        <w:rPr>
          <w:rFonts w:ascii="GHEA Grapalat" w:hAnsi="GHEA Grapalat"/>
          <w:color w:val="000000"/>
          <w:sz w:val="21"/>
          <w:szCs w:val="21"/>
          <w:lang w:val="es-ES"/>
        </w:rPr>
      </w:pPr>
      <w:r w:rsidRPr="00CB0C48">
        <w:rPr>
          <w:rFonts w:ascii="GHEA Grapalat" w:hAnsi="GHEA Grapalat"/>
          <w:color w:val="000000"/>
          <w:sz w:val="21"/>
          <w:szCs w:val="21"/>
        </w:rPr>
        <w:t>Պայմանագրի</w:t>
      </w:r>
      <w:r w:rsidRPr="00CB0C48">
        <w:rPr>
          <w:rFonts w:ascii="GHEA Grapalat" w:hAnsi="GHEA Grapalat"/>
          <w:color w:val="000000"/>
          <w:sz w:val="21"/>
          <w:szCs w:val="21"/>
          <w:lang w:val="es-ES"/>
        </w:rPr>
        <w:t xml:space="preserve"> /</w:t>
      </w:r>
      <w:r w:rsidRPr="00CB0C48">
        <w:rPr>
          <w:rFonts w:ascii="GHEA Grapalat" w:hAnsi="GHEA Grapalat"/>
          <w:color w:val="000000"/>
          <w:sz w:val="21"/>
          <w:szCs w:val="21"/>
        </w:rPr>
        <w:t>այսուհետ</w:t>
      </w:r>
      <w:r w:rsidRPr="00CB0C48">
        <w:rPr>
          <w:rFonts w:ascii="GHEA Grapalat" w:hAnsi="GHEA Grapalat"/>
          <w:color w:val="000000"/>
          <w:sz w:val="21"/>
          <w:szCs w:val="21"/>
          <w:lang w:val="es-ES"/>
        </w:rPr>
        <w:t xml:space="preserve">` </w:t>
      </w:r>
      <w:r w:rsidRPr="00CB0C48">
        <w:rPr>
          <w:rFonts w:ascii="GHEA Grapalat" w:hAnsi="GHEA Grapalat"/>
          <w:color w:val="000000"/>
          <w:sz w:val="21"/>
          <w:szCs w:val="21"/>
        </w:rPr>
        <w:t>Պայմանագիր</w:t>
      </w:r>
      <w:r w:rsidRPr="00CB0C48">
        <w:rPr>
          <w:rFonts w:ascii="GHEA Grapalat" w:hAnsi="GHEA Grapalat"/>
          <w:color w:val="000000"/>
          <w:sz w:val="21"/>
          <w:szCs w:val="21"/>
          <w:lang w:val="es-ES"/>
        </w:rPr>
        <w:t xml:space="preserve">/ </w:t>
      </w:r>
      <w:r w:rsidRPr="00CB0C48">
        <w:rPr>
          <w:rFonts w:ascii="GHEA Grapalat" w:hAnsi="GHEA Grapalat"/>
          <w:color w:val="000000"/>
          <w:sz w:val="21"/>
          <w:szCs w:val="21"/>
        </w:rPr>
        <w:t>անվանումը</w:t>
      </w:r>
      <w:r w:rsidRPr="00CB0C48">
        <w:rPr>
          <w:rFonts w:ascii="GHEA Grapalat" w:hAnsi="GHEA Grapalat"/>
          <w:color w:val="000000"/>
          <w:sz w:val="21"/>
          <w:szCs w:val="21"/>
          <w:lang w:val="es-ES"/>
        </w:rPr>
        <w:t>` ____________________________________________________________________________________________</w:t>
      </w:r>
    </w:p>
    <w:p w:rsidR="005B4A72" w:rsidRPr="00CB0C48" w:rsidRDefault="005B4A72" w:rsidP="005B4A72">
      <w:pPr>
        <w:pStyle w:val="af4"/>
        <w:spacing w:before="0" w:beforeAutospacing="0" w:after="0" w:afterAutospacing="0"/>
        <w:rPr>
          <w:rFonts w:ascii="GHEA Grapalat" w:hAnsi="GHEA Grapalat"/>
          <w:color w:val="000000"/>
          <w:sz w:val="21"/>
          <w:szCs w:val="21"/>
          <w:lang w:val="es-ES"/>
        </w:rPr>
      </w:pPr>
      <w:r w:rsidRPr="00CB0C48">
        <w:rPr>
          <w:rFonts w:ascii="GHEA Grapalat" w:hAnsi="GHEA Grapalat"/>
          <w:color w:val="000000"/>
          <w:sz w:val="21"/>
          <w:szCs w:val="21"/>
        </w:rPr>
        <w:t>Պայմանագրի</w:t>
      </w:r>
      <w:r w:rsidRPr="00CB0C48">
        <w:rPr>
          <w:rFonts w:ascii="GHEA Grapalat" w:hAnsi="GHEA Grapalat"/>
          <w:color w:val="000000"/>
          <w:sz w:val="21"/>
          <w:szCs w:val="21"/>
          <w:lang w:val="es-ES"/>
        </w:rPr>
        <w:t xml:space="preserve"> </w:t>
      </w:r>
      <w:r w:rsidRPr="00CB0C48">
        <w:rPr>
          <w:rFonts w:ascii="GHEA Grapalat" w:hAnsi="GHEA Grapalat"/>
          <w:color w:val="000000"/>
          <w:sz w:val="21"/>
          <w:szCs w:val="21"/>
        </w:rPr>
        <w:t>կնքման</w:t>
      </w:r>
      <w:r w:rsidRPr="00CB0C48">
        <w:rPr>
          <w:rFonts w:ascii="GHEA Grapalat" w:hAnsi="GHEA Grapalat"/>
          <w:color w:val="000000"/>
          <w:sz w:val="21"/>
          <w:szCs w:val="21"/>
          <w:lang w:val="es-ES"/>
        </w:rPr>
        <w:t xml:space="preserve"> </w:t>
      </w:r>
      <w:r w:rsidRPr="00CB0C48">
        <w:rPr>
          <w:rFonts w:ascii="GHEA Grapalat" w:hAnsi="GHEA Grapalat"/>
          <w:color w:val="000000"/>
          <w:sz w:val="21"/>
          <w:szCs w:val="21"/>
        </w:rPr>
        <w:t>ամսաթիվը</w:t>
      </w:r>
      <w:r w:rsidRPr="00CB0C48">
        <w:rPr>
          <w:rFonts w:ascii="GHEA Grapalat" w:hAnsi="GHEA Grapalat"/>
          <w:color w:val="000000"/>
          <w:sz w:val="21"/>
          <w:szCs w:val="21"/>
          <w:lang w:val="es-ES"/>
        </w:rPr>
        <w:t xml:space="preserve">` «____» «__________________» 20 </w:t>
      </w:r>
      <w:r w:rsidRPr="00CB0C48">
        <w:rPr>
          <w:rFonts w:ascii="GHEA Grapalat" w:hAnsi="GHEA Grapalat"/>
          <w:color w:val="000000"/>
          <w:sz w:val="21"/>
          <w:szCs w:val="21"/>
        </w:rPr>
        <w:t>թ</w:t>
      </w:r>
      <w:r w:rsidRPr="00CB0C48">
        <w:rPr>
          <w:rFonts w:ascii="GHEA Grapalat" w:hAnsi="GHEA Grapalat"/>
          <w:color w:val="000000"/>
          <w:sz w:val="21"/>
          <w:szCs w:val="21"/>
          <w:lang w:val="es-ES"/>
        </w:rPr>
        <w:t>.</w:t>
      </w:r>
    </w:p>
    <w:p w:rsidR="005B4A72" w:rsidRPr="00CB0C48" w:rsidRDefault="005B4A72" w:rsidP="005B4A72">
      <w:pPr>
        <w:pStyle w:val="af4"/>
        <w:spacing w:before="0" w:beforeAutospacing="0" w:after="0" w:afterAutospacing="0"/>
        <w:rPr>
          <w:rFonts w:ascii="GHEA Grapalat" w:hAnsi="GHEA Grapalat"/>
          <w:color w:val="000000"/>
          <w:sz w:val="21"/>
          <w:szCs w:val="21"/>
          <w:lang w:val="es-ES"/>
        </w:rPr>
      </w:pPr>
      <w:r w:rsidRPr="00CB0C48">
        <w:rPr>
          <w:rFonts w:ascii="GHEA Grapalat" w:hAnsi="GHEA Grapalat"/>
          <w:color w:val="000000"/>
          <w:sz w:val="21"/>
          <w:szCs w:val="21"/>
        </w:rPr>
        <w:t>Պայմանագրի</w:t>
      </w:r>
      <w:r w:rsidRPr="00CB0C48">
        <w:rPr>
          <w:rFonts w:ascii="GHEA Grapalat" w:hAnsi="GHEA Grapalat"/>
          <w:color w:val="000000"/>
          <w:sz w:val="21"/>
          <w:szCs w:val="21"/>
          <w:lang w:val="es-ES"/>
        </w:rPr>
        <w:t xml:space="preserve"> </w:t>
      </w:r>
      <w:r w:rsidRPr="00CB0C48">
        <w:rPr>
          <w:rFonts w:ascii="GHEA Grapalat" w:hAnsi="GHEA Grapalat"/>
          <w:color w:val="000000"/>
          <w:sz w:val="21"/>
          <w:szCs w:val="21"/>
        </w:rPr>
        <w:t>համարը</w:t>
      </w:r>
      <w:r w:rsidRPr="00CB0C48">
        <w:rPr>
          <w:rFonts w:ascii="GHEA Grapalat" w:hAnsi="GHEA Grapalat"/>
          <w:color w:val="000000"/>
          <w:sz w:val="21"/>
          <w:szCs w:val="21"/>
          <w:lang w:val="es-ES"/>
        </w:rPr>
        <w:t>`    __________</w:t>
      </w:r>
    </w:p>
    <w:p w:rsidR="005B4A72" w:rsidRPr="00CB0C48" w:rsidRDefault="005B4A72" w:rsidP="005B4A72">
      <w:pPr>
        <w:jc w:val="both"/>
        <w:rPr>
          <w:rFonts w:ascii="GHEA Grapalat" w:hAnsi="GHEA Grapalat" w:cs="Sylfaen"/>
          <w:iCs/>
          <w:lang w:val="es-ES"/>
        </w:rPr>
      </w:pPr>
      <w:proofErr w:type="gramStart"/>
      <w:r w:rsidRPr="00CB0C48">
        <w:rPr>
          <w:rFonts w:ascii="GHEA Grapalat" w:hAnsi="GHEA Grapalat"/>
          <w:iCs/>
          <w:color w:val="000000"/>
          <w:sz w:val="21"/>
          <w:szCs w:val="21"/>
        </w:rPr>
        <w:t>Պատվիրատուն</w:t>
      </w:r>
      <w:r w:rsidRPr="00CB0C48">
        <w:rPr>
          <w:rFonts w:ascii="GHEA Grapalat" w:hAnsi="GHEA Grapalat"/>
          <w:iCs/>
          <w:color w:val="000000"/>
          <w:sz w:val="21"/>
          <w:szCs w:val="21"/>
          <w:lang w:val="es-ES"/>
        </w:rPr>
        <w:t xml:space="preserve">  </w:t>
      </w:r>
      <w:r w:rsidRPr="00CB0C48">
        <w:rPr>
          <w:rFonts w:ascii="GHEA Grapalat" w:hAnsi="GHEA Grapalat"/>
          <w:iCs/>
          <w:color w:val="000000"/>
          <w:sz w:val="21"/>
          <w:szCs w:val="21"/>
        </w:rPr>
        <w:t>և</w:t>
      </w:r>
      <w:proofErr w:type="gramEnd"/>
      <w:r w:rsidRPr="00CB0C48">
        <w:rPr>
          <w:rFonts w:ascii="GHEA Grapalat" w:hAnsi="GHEA Grapalat"/>
          <w:iCs/>
          <w:color w:val="000000"/>
          <w:sz w:val="21"/>
          <w:szCs w:val="21"/>
          <w:lang w:val="es-ES"/>
        </w:rPr>
        <w:t xml:space="preserve">  </w:t>
      </w:r>
      <w:r w:rsidRPr="00CB0C48">
        <w:rPr>
          <w:rFonts w:ascii="GHEA Grapalat" w:hAnsi="GHEA Grapalat"/>
          <w:color w:val="000000"/>
          <w:sz w:val="21"/>
          <w:szCs w:val="21"/>
        </w:rPr>
        <w:t>Պայմանագրի</w:t>
      </w:r>
      <w:r w:rsidRPr="00CB0C48">
        <w:rPr>
          <w:rFonts w:ascii="GHEA Grapalat" w:hAnsi="GHEA Grapalat"/>
          <w:color w:val="000000"/>
          <w:sz w:val="21"/>
          <w:szCs w:val="21"/>
          <w:lang w:val="es-ES"/>
        </w:rPr>
        <w:t xml:space="preserve"> </w:t>
      </w:r>
      <w:r w:rsidRPr="00CB0C48">
        <w:rPr>
          <w:rFonts w:ascii="GHEA Grapalat" w:hAnsi="GHEA Grapalat"/>
          <w:color w:val="000000"/>
          <w:sz w:val="21"/>
          <w:szCs w:val="21"/>
        </w:rPr>
        <w:t>կողմը՝</w:t>
      </w:r>
      <w:r w:rsidRPr="00CB0C48">
        <w:rPr>
          <w:rFonts w:ascii="GHEA Grapalat" w:hAnsi="GHEA Grapalat"/>
          <w:color w:val="000000"/>
          <w:sz w:val="21"/>
          <w:szCs w:val="21"/>
          <w:lang w:val="es-ES"/>
        </w:rPr>
        <w:t xml:space="preserve">  </w:t>
      </w:r>
      <w:r w:rsidRPr="00CB0C48">
        <w:rPr>
          <w:rFonts w:ascii="GHEA Grapalat" w:hAnsi="GHEA Grapalat"/>
          <w:color w:val="000000"/>
          <w:sz w:val="21"/>
          <w:szCs w:val="21"/>
          <w:lang w:val="hy-AM"/>
        </w:rPr>
        <w:t xml:space="preserve">հիմք </w:t>
      </w:r>
      <w:r w:rsidRPr="00CB0C48">
        <w:rPr>
          <w:rFonts w:ascii="GHEA Grapalat" w:hAnsi="GHEA Grapalat"/>
          <w:color w:val="000000"/>
          <w:sz w:val="21"/>
          <w:szCs w:val="21"/>
          <w:lang w:val="es-ES"/>
        </w:rPr>
        <w:t xml:space="preserve"> </w:t>
      </w:r>
      <w:r w:rsidRPr="00CB0C48">
        <w:rPr>
          <w:rFonts w:ascii="GHEA Grapalat" w:hAnsi="GHEA Grapalat"/>
          <w:color w:val="000000"/>
          <w:sz w:val="21"/>
          <w:szCs w:val="21"/>
          <w:lang w:val="hy-AM"/>
        </w:rPr>
        <w:t>ընդունելով</w:t>
      </w:r>
      <w:r w:rsidRPr="00CB0C48">
        <w:rPr>
          <w:rFonts w:ascii="GHEA Grapalat" w:hAnsi="GHEA Grapalat"/>
          <w:color w:val="000000"/>
          <w:sz w:val="21"/>
          <w:szCs w:val="21"/>
          <w:lang w:val="es-ES"/>
        </w:rPr>
        <w:t xml:space="preserve">  </w:t>
      </w:r>
      <w:r w:rsidRPr="00CB0C48">
        <w:rPr>
          <w:rFonts w:ascii="GHEA Grapalat" w:hAnsi="GHEA Grapalat"/>
          <w:color w:val="000000"/>
          <w:sz w:val="21"/>
          <w:szCs w:val="21"/>
          <w:lang w:val="hy-AM"/>
        </w:rPr>
        <w:t xml:space="preserve">պայմանագրի </w:t>
      </w:r>
      <w:r w:rsidRPr="00CB0C48">
        <w:rPr>
          <w:rFonts w:ascii="GHEA Grapalat" w:hAnsi="GHEA Grapalat"/>
          <w:color w:val="000000"/>
          <w:sz w:val="21"/>
          <w:szCs w:val="21"/>
          <w:lang w:val="es-ES"/>
        </w:rPr>
        <w:t xml:space="preserve"> </w:t>
      </w:r>
      <w:r w:rsidRPr="00CB0C48">
        <w:rPr>
          <w:rFonts w:ascii="GHEA Grapalat" w:hAnsi="GHEA Grapalat"/>
          <w:color w:val="000000"/>
          <w:sz w:val="21"/>
          <w:szCs w:val="21"/>
          <w:lang w:val="hy-AM"/>
        </w:rPr>
        <w:t xml:space="preserve">կատարման </w:t>
      </w:r>
      <w:r w:rsidRPr="00CB0C48">
        <w:rPr>
          <w:rFonts w:ascii="GHEA Grapalat" w:hAnsi="GHEA Grapalat"/>
          <w:color w:val="000000"/>
          <w:sz w:val="21"/>
          <w:szCs w:val="21"/>
          <w:lang w:val="es-ES"/>
        </w:rPr>
        <w:t xml:space="preserve"> </w:t>
      </w:r>
      <w:r w:rsidRPr="00CB0C48">
        <w:rPr>
          <w:rFonts w:ascii="GHEA Grapalat" w:hAnsi="GHEA Grapalat"/>
          <w:color w:val="000000"/>
          <w:sz w:val="21"/>
          <w:szCs w:val="21"/>
          <w:lang w:val="hy-AM"/>
        </w:rPr>
        <w:t xml:space="preserve">վերաբերյալ </w:t>
      </w:r>
      <w:r w:rsidRPr="00CB0C48">
        <w:rPr>
          <w:rFonts w:ascii="GHEA Grapalat" w:hAnsi="GHEA Grapalat"/>
          <w:color w:val="000000"/>
          <w:sz w:val="21"/>
          <w:szCs w:val="21"/>
          <w:lang w:val="es-ES"/>
        </w:rPr>
        <w:t xml:space="preserve">     </w:t>
      </w:r>
      <w:r w:rsidRPr="00CB0C48">
        <w:rPr>
          <w:rFonts w:ascii="GHEA Grapalat" w:hAnsi="GHEA Grapalat"/>
          <w:color w:val="000000"/>
          <w:sz w:val="21"/>
          <w:szCs w:val="21"/>
          <w:lang w:val="hy-AM"/>
        </w:rPr>
        <w:t xml:space="preserve">«   </w:t>
      </w:r>
      <w:r w:rsidRPr="00CB0C48">
        <w:rPr>
          <w:rFonts w:ascii="GHEA Grapalat" w:hAnsi="GHEA Grapalat"/>
          <w:color w:val="000000"/>
          <w:sz w:val="21"/>
          <w:szCs w:val="21"/>
          <w:lang w:val="es-ES"/>
        </w:rPr>
        <w:t xml:space="preserve">    </w:t>
      </w:r>
      <w:r w:rsidRPr="00CB0C48">
        <w:rPr>
          <w:rFonts w:ascii="GHEA Grapalat" w:hAnsi="GHEA Grapalat"/>
          <w:color w:val="000000"/>
          <w:sz w:val="21"/>
          <w:szCs w:val="21"/>
          <w:lang w:val="hy-AM"/>
        </w:rPr>
        <w:t xml:space="preserve">» </w:t>
      </w:r>
      <w:r w:rsidRPr="00CB0C48">
        <w:rPr>
          <w:rFonts w:ascii="GHEA Grapalat" w:hAnsi="GHEA Grapalat"/>
          <w:color w:val="000000"/>
          <w:sz w:val="21"/>
          <w:szCs w:val="21"/>
          <w:lang w:val="es-ES"/>
        </w:rPr>
        <w:t xml:space="preserve">     </w:t>
      </w:r>
      <w:r w:rsidRPr="00CB0C48">
        <w:rPr>
          <w:rFonts w:ascii="GHEA Grapalat" w:hAnsi="GHEA Grapalat"/>
          <w:color w:val="000000"/>
          <w:sz w:val="21"/>
          <w:szCs w:val="21"/>
          <w:lang w:val="hy-AM"/>
        </w:rPr>
        <w:t xml:space="preserve">«      </w:t>
      </w:r>
      <w:r w:rsidRPr="00CB0C48">
        <w:rPr>
          <w:rFonts w:ascii="GHEA Grapalat" w:hAnsi="GHEA Grapalat"/>
          <w:color w:val="000000"/>
          <w:sz w:val="21"/>
          <w:szCs w:val="21"/>
          <w:lang w:val="es-ES"/>
        </w:rPr>
        <w:t xml:space="preserve">               </w:t>
      </w:r>
      <w:r w:rsidRPr="00CB0C48">
        <w:rPr>
          <w:rFonts w:ascii="GHEA Grapalat" w:hAnsi="GHEA Grapalat"/>
          <w:color w:val="000000"/>
          <w:sz w:val="21"/>
          <w:szCs w:val="21"/>
          <w:lang w:val="hy-AM"/>
        </w:rPr>
        <w:t xml:space="preserve"> » </w:t>
      </w:r>
      <w:r w:rsidRPr="00CB0C48">
        <w:rPr>
          <w:rFonts w:ascii="GHEA Grapalat" w:hAnsi="GHEA Grapalat"/>
          <w:color w:val="000000"/>
          <w:sz w:val="21"/>
          <w:szCs w:val="21"/>
          <w:lang w:val="es-ES"/>
        </w:rPr>
        <w:t xml:space="preserve"> </w:t>
      </w:r>
      <w:r w:rsidRPr="00CB0C48">
        <w:rPr>
          <w:rFonts w:ascii="GHEA Grapalat" w:hAnsi="GHEA Grapalat"/>
          <w:color w:val="000000"/>
          <w:sz w:val="21"/>
          <w:szCs w:val="21"/>
          <w:lang w:val="hy-AM"/>
        </w:rPr>
        <w:t xml:space="preserve">20 </w:t>
      </w:r>
      <w:r w:rsidRPr="00CB0C48">
        <w:rPr>
          <w:rFonts w:ascii="GHEA Grapalat" w:hAnsi="GHEA Grapalat"/>
          <w:color w:val="000000"/>
          <w:sz w:val="21"/>
          <w:szCs w:val="21"/>
          <w:lang w:val="es-ES"/>
        </w:rPr>
        <w:t xml:space="preserve">  </w:t>
      </w:r>
      <w:r w:rsidRPr="00CB0C48">
        <w:rPr>
          <w:rFonts w:ascii="GHEA Grapalat" w:hAnsi="GHEA Grapalat"/>
          <w:color w:val="000000"/>
          <w:sz w:val="21"/>
          <w:szCs w:val="21"/>
          <w:lang w:val="hy-AM"/>
        </w:rPr>
        <w:t xml:space="preserve">  թ. դուրս գրված </w:t>
      </w:r>
      <w:r w:rsidRPr="00CB0C48">
        <w:rPr>
          <w:rFonts w:ascii="GHEA Grapalat" w:hAnsi="GHEA Grapalat"/>
          <w:color w:val="000000"/>
          <w:sz w:val="21"/>
          <w:szCs w:val="21"/>
          <w:lang w:val="es-ES"/>
        </w:rPr>
        <w:t xml:space="preserve">N ___   </w:t>
      </w:r>
      <w:r w:rsidRPr="00CB0C48">
        <w:rPr>
          <w:rFonts w:ascii="GHEA Grapalat" w:hAnsi="GHEA Grapalat"/>
          <w:color w:val="000000"/>
          <w:sz w:val="21"/>
          <w:szCs w:val="21"/>
          <w:lang w:val="hy-AM"/>
        </w:rPr>
        <w:t xml:space="preserve">հաշիվ ապրանքագիրը, </w:t>
      </w:r>
      <w:r w:rsidRPr="00CB0C48">
        <w:rPr>
          <w:rFonts w:ascii="GHEA Grapalat" w:hAnsi="GHEA Grapalat"/>
          <w:color w:val="000000"/>
          <w:sz w:val="21"/>
          <w:szCs w:val="21"/>
          <w:lang w:val="es-ES"/>
        </w:rPr>
        <w:t>կազմեցին սույն արձանագրությունը հետևյալի մասին.</w:t>
      </w:r>
    </w:p>
    <w:p w:rsidR="005B4A72" w:rsidRPr="00CB0C48" w:rsidRDefault="005B4A72" w:rsidP="005B4A72">
      <w:pPr>
        <w:jc w:val="both"/>
        <w:rPr>
          <w:rFonts w:ascii="GHEA Grapalat" w:hAnsi="GHEA Grapalat"/>
          <w:iCs/>
          <w:color w:val="000000"/>
          <w:sz w:val="21"/>
          <w:szCs w:val="21"/>
          <w:lang w:val="hy-AM"/>
        </w:rPr>
      </w:pPr>
      <w:r w:rsidRPr="00CB0C48">
        <w:rPr>
          <w:rFonts w:ascii="GHEA Grapalat" w:hAnsi="GHEA Grapalat"/>
          <w:iCs/>
          <w:color w:val="000000"/>
          <w:sz w:val="21"/>
          <w:szCs w:val="21"/>
        </w:rPr>
        <w:t>Պայմանագրի</w:t>
      </w:r>
      <w:r w:rsidRPr="00CB0C48">
        <w:rPr>
          <w:rFonts w:ascii="GHEA Grapalat" w:hAnsi="GHEA Grapalat"/>
          <w:iCs/>
          <w:color w:val="000000"/>
          <w:sz w:val="21"/>
          <w:szCs w:val="21"/>
          <w:lang w:val="es-ES"/>
        </w:rPr>
        <w:t xml:space="preserve"> </w:t>
      </w:r>
      <w:r w:rsidRPr="00CB0C48">
        <w:rPr>
          <w:rFonts w:ascii="GHEA Grapalat" w:hAnsi="GHEA Grapalat"/>
          <w:iCs/>
          <w:color w:val="000000"/>
          <w:sz w:val="21"/>
          <w:szCs w:val="21"/>
        </w:rPr>
        <w:t>շրջանակներում</w:t>
      </w:r>
      <w:r w:rsidRPr="00CB0C48">
        <w:rPr>
          <w:rFonts w:ascii="GHEA Grapalat" w:hAnsi="GHEA Grapalat"/>
          <w:iCs/>
          <w:color w:val="000000"/>
          <w:sz w:val="21"/>
          <w:szCs w:val="21"/>
          <w:lang w:val="es-ES"/>
        </w:rPr>
        <w:t xml:space="preserve"> </w:t>
      </w:r>
      <w:r w:rsidRPr="00CB0C48">
        <w:rPr>
          <w:rFonts w:ascii="GHEA Grapalat" w:hAnsi="GHEA Grapalat"/>
          <w:iCs/>
          <w:snapToGrid w:val="0"/>
          <w:color w:val="000000"/>
          <w:sz w:val="21"/>
          <w:szCs w:val="21"/>
          <w:lang w:val="es-ES"/>
        </w:rPr>
        <w:t xml:space="preserve">Պայմանագրի </w:t>
      </w:r>
      <w:proofErr w:type="gramStart"/>
      <w:r w:rsidRPr="00CB0C48">
        <w:rPr>
          <w:rFonts w:ascii="GHEA Grapalat" w:hAnsi="GHEA Grapalat"/>
          <w:iCs/>
          <w:snapToGrid w:val="0"/>
          <w:color w:val="000000"/>
          <w:sz w:val="21"/>
          <w:szCs w:val="21"/>
          <w:lang w:val="es-ES"/>
        </w:rPr>
        <w:t>կողմը  կատարել</w:t>
      </w:r>
      <w:proofErr w:type="gramEnd"/>
      <w:r w:rsidRPr="00CB0C48">
        <w:rPr>
          <w:rFonts w:ascii="GHEA Grapalat" w:hAnsi="GHEA Grapalat"/>
          <w:iCs/>
          <w:color w:val="000000"/>
          <w:sz w:val="21"/>
          <w:szCs w:val="21"/>
          <w:lang w:val="es-ES"/>
        </w:rPr>
        <w:t xml:space="preserve"> է հետևյալ աշխատանքները</w:t>
      </w:r>
      <w:r w:rsidRPr="00CB0C48">
        <w:rPr>
          <w:rFonts w:ascii="GHEA Grapalat" w:hAnsi="GHEA Grapalat"/>
          <w:iCs/>
          <w:color w:val="000000"/>
          <w:sz w:val="21"/>
          <w:szCs w:val="21"/>
        </w:rPr>
        <w:t>՝</w:t>
      </w:r>
    </w:p>
    <w:p w:rsidR="005B4A72" w:rsidRPr="00CB0C48" w:rsidRDefault="005B4A72" w:rsidP="005B4A72">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5B4A72" w:rsidRPr="00CB0C48" w:rsidTr="00DD550F">
        <w:trPr>
          <w:jc w:val="right"/>
        </w:trPr>
        <w:tc>
          <w:tcPr>
            <w:tcW w:w="357" w:type="dxa"/>
            <w:vMerge w:val="restart"/>
            <w:shd w:val="clear" w:color="auto" w:fill="auto"/>
            <w:vAlign w:val="center"/>
          </w:tcPr>
          <w:p w:rsidR="005B4A72" w:rsidRPr="00CB0C48" w:rsidRDefault="005B4A72" w:rsidP="00DD550F">
            <w:pPr>
              <w:pStyle w:val="af4"/>
              <w:spacing w:before="0" w:beforeAutospacing="0" w:after="0" w:afterAutospacing="0"/>
              <w:jc w:val="center"/>
              <w:rPr>
                <w:rFonts w:ascii="GHEA Grapalat" w:hAnsi="GHEA Grapalat"/>
                <w:sz w:val="18"/>
                <w:szCs w:val="18"/>
              </w:rPr>
            </w:pPr>
            <w:r w:rsidRPr="00CB0C48">
              <w:rPr>
                <w:rFonts w:ascii="GHEA Grapalat" w:hAnsi="GHEA Grapalat"/>
                <w:sz w:val="18"/>
                <w:szCs w:val="18"/>
              </w:rPr>
              <w:t>N</w:t>
            </w:r>
          </w:p>
        </w:tc>
        <w:tc>
          <w:tcPr>
            <w:tcW w:w="10348" w:type="dxa"/>
            <w:gridSpan w:val="8"/>
            <w:shd w:val="clear" w:color="auto" w:fill="auto"/>
            <w:vAlign w:val="center"/>
          </w:tcPr>
          <w:p w:rsidR="005B4A72" w:rsidRPr="00CB0C48" w:rsidRDefault="005B4A72" w:rsidP="00DD55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CB0C48">
              <w:rPr>
                <w:rFonts w:ascii="GHEA Grapalat" w:hAnsi="GHEA Grapalat" w:cs="Sylfaen"/>
                <w:sz w:val="18"/>
                <w:szCs w:val="18"/>
              </w:rPr>
              <w:t>Կատարված</w:t>
            </w:r>
            <w:r w:rsidRPr="00CB0C48">
              <w:rPr>
                <w:rFonts w:ascii="GHEA Grapalat" w:hAnsi="GHEA Grapalat" w:cs="Courier New"/>
                <w:sz w:val="18"/>
                <w:szCs w:val="18"/>
              </w:rPr>
              <w:t xml:space="preserve"> </w:t>
            </w:r>
            <w:r w:rsidRPr="00CB0C48">
              <w:rPr>
                <w:rFonts w:ascii="GHEA Grapalat" w:hAnsi="GHEA Grapalat" w:cs="Sylfaen"/>
                <w:sz w:val="18"/>
                <w:szCs w:val="18"/>
              </w:rPr>
              <w:t>աշխատանքների</w:t>
            </w:r>
          </w:p>
        </w:tc>
      </w:tr>
      <w:tr w:rsidR="005B4A72" w:rsidRPr="00CB0C48" w:rsidTr="00DD550F">
        <w:trPr>
          <w:jc w:val="right"/>
        </w:trPr>
        <w:tc>
          <w:tcPr>
            <w:tcW w:w="357" w:type="dxa"/>
            <w:vMerge/>
            <w:shd w:val="clear" w:color="auto" w:fill="auto"/>
          </w:tcPr>
          <w:p w:rsidR="005B4A72" w:rsidRPr="00CB0C48" w:rsidRDefault="005B4A72" w:rsidP="00DD550F">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5B4A72" w:rsidRPr="00CB0C48" w:rsidRDefault="005B4A72" w:rsidP="00DD550F">
            <w:pPr>
              <w:pStyle w:val="af4"/>
              <w:spacing w:before="0" w:beforeAutospacing="0" w:after="0" w:afterAutospacing="0"/>
              <w:jc w:val="center"/>
              <w:rPr>
                <w:rFonts w:ascii="GHEA Grapalat" w:hAnsi="GHEA Grapalat"/>
                <w:sz w:val="18"/>
                <w:szCs w:val="18"/>
              </w:rPr>
            </w:pPr>
            <w:r w:rsidRPr="00CB0C48">
              <w:rPr>
                <w:rFonts w:ascii="GHEA Grapalat" w:hAnsi="GHEA Grapalat"/>
                <w:sz w:val="18"/>
                <w:szCs w:val="18"/>
              </w:rPr>
              <w:t>անվանումը</w:t>
            </w:r>
          </w:p>
        </w:tc>
        <w:tc>
          <w:tcPr>
            <w:tcW w:w="1440" w:type="dxa"/>
            <w:vMerge w:val="restart"/>
            <w:shd w:val="clear" w:color="auto" w:fill="auto"/>
            <w:vAlign w:val="center"/>
          </w:tcPr>
          <w:p w:rsidR="005B4A72" w:rsidRPr="00CB0C48" w:rsidRDefault="005B4A72" w:rsidP="00DD550F">
            <w:pPr>
              <w:pStyle w:val="af4"/>
              <w:spacing w:before="0" w:beforeAutospacing="0" w:after="0" w:afterAutospacing="0"/>
              <w:jc w:val="center"/>
              <w:rPr>
                <w:rFonts w:ascii="GHEA Grapalat" w:hAnsi="GHEA Grapalat"/>
                <w:sz w:val="18"/>
                <w:szCs w:val="18"/>
              </w:rPr>
            </w:pPr>
            <w:r w:rsidRPr="00CB0C48">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5B4A72" w:rsidRPr="00CB0C48" w:rsidRDefault="005B4A72" w:rsidP="00DD550F">
            <w:pPr>
              <w:pStyle w:val="af4"/>
              <w:spacing w:before="0" w:beforeAutospacing="0" w:after="0" w:afterAutospacing="0"/>
              <w:jc w:val="center"/>
              <w:rPr>
                <w:rFonts w:ascii="GHEA Grapalat" w:hAnsi="GHEA Grapalat"/>
                <w:sz w:val="18"/>
                <w:szCs w:val="18"/>
              </w:rPr>
            </w:pPr>
            <w:r w:rsidRPr="00CB0C48">
              <w:rPr>
                <w:rFonts w:ascii="GHEA Grapalat" w:hAnsi="GHEA Grapalat"/>
                <w:sz w:val="18"/>
                <w:szCs w:val="18"/>
              </w:rPr>
              <w:t>քանակական ցուցանիշը</w:t>
            </w:r>
          </w:p>
        </w:tc>
        <w:tc>
          <w:tcPr>
            <w:tcW w:w="2976" w:type="dxa"/>
            <w:gridSpan w:val="2"/>
            <w:shd w:val="clear" w:color="auto" w:fill="auto"/>
            <w:vAlign w:val="center"/>
          </w:tcPr>
          <w:p w:rsidR="005B4A72" w:rsidRPr="00CB0C48" w:rsidRDefault="005B4A72" w:rsidP="00DD550F">
            <w:pPr>
              <w:pStyle w:val="af4"/>
              <w:spacing w:before="0" w:beforeAutospacing="0" w:after="0" w:afterAutospacing="0"/>
              <w:jc w:val="center"/>
              <w:rPr>
                <w:rFonts w:ascii="GHEA Grapalat" w:hAnsi="GHEA Grapalat"/>
                <w:sz w:val="18"/>
                <w:szCs w:val="18"/>
              </w:rPr>
            </w:pPr>
            <w:r w:rsidRPr="00CB0C48">
              <w:rPr>
                <w:rFonts w:ascii="GHEA Grapalat" w:hAnsi="GHEA Grapalat"/>
                <w:sz w:val="18"/>
                <w:szCs w:val="18"/>
              </w:rPr>
              <w:t>կատարման ժամկետը</w:t>
            </w:r>
          </w:p>
        </w:tc>
        <w:tc>
          <w:tcPr>
            <w:tcW w:w="1168" w:type="dxa"/>
            <w:vMerge w:val="restart"/>
            <w:shd w:val="clear" w:color="auto" w:fill="auto"/>
            <w:vAlign w:val="center"/>
          </w:tcPr>
          <w:p w:rsidR="005B4A72" w:rsidRPr="00CB0C48" w:rsidRDefault="005B4A72" w:rsidP="00DD550F">
            <w:pPr>
              <w:pStyle w:val="af4"/>
              <w:spacing w:before="0" w:beforeAutospacing="0" w:after="0" w:afterAutospacing="0"/>
              <w:jc w:val="center"/>
              <w:rPr>
                <w:rFonts w:ascii="GHEA Grapalat" w:hAnsi="GHEA Grapalat"/>
                <w:sz w:val="18"/>
                <w:szCs w:val="18"/>
              </w:rPr>
            </w:pPr>
            <w:r w:rsidRPr="00CB0C48">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5B4A72" w:rsidRPr="00CB0C48" w:rsidRDefault="005B4A72" w:rsidP="00DD550F">
            <w:pPr>
              <w:pStyle w:val="af4"/>
              <w:spacing w:before="0" w:beforeAutospacing="0" w:after="0" w:afterAutospacing="0"/>
              <w:jc w:val="center"/>
              <w:rPr>
                <w:rFonts w:ascii="GHEA Grapalat" w:hAnsi="GHEA Grapalat"/>
                <w:sz w:val="18"/>
                <w:szCs w:val="18"/>
              </w:rPr>
            </w:pPr>
            <w:r w:rsidRPr="00CB0C48">
              <w:rPr>
                <w:rFonts w:ascii="GHEA Grapalat" w:hAnsi="GHEA Grapalat"/>
                <w:sz w:val="18"/>
                <w:szCs w:val="18"/>
              </w:rPr>
              <w:t>Վճարման ժամկետը /ըստ վճարման ժամանակացույցի/</w:t>
            </w:r>
          </w:p>
        </w:tc>
      </w:tr>
      <w:tr w:rsidR="005B4A72" w:rsidRPr="00CB0C48" w:rsidTr="00DD550F">
        <w:trPr>
          <w:trHeight w:val="1105"/>
          <w:jc w:val="right"/>
        </w:trPr>
        <w:tc>
          <w:tcPr>
            <w:tcW w:w="357" w:type="dxa"/>
            <w:vMerge/>
            <w:tcBorders>
              <w:bottom w:val="single" w:sz="4" w:space="0" w:color="auto"/>
            </w:tcBorders>
            <w:shd w:val="clear" w:color="auto" w:fill="auto"/>
          </w:tcPr>
          <w:p w:rsidR="005B4A72" w:rsidRPr="00CB0C48" w:rsidRDefault="005B4A72" w:rsidP="00DD550F">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5B4A72" w:rsidRPr="00CB0C48" w:rsidRDefault="005B4A72" w:rsidP="00DD550F">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5B4A72" w:rsidRPr="00CB0C48" w:rsidRDefault="005B4A72" w:rsidP="00DD550F">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5B4A72" w:rsidRPr="00CB0C48" w:rsidRDefault="005B4A72" w:rsidP="00DD550F">
            <w:pPr>
              <w:pStyle w:val="af4"/>
              <w:spacing w:before="0" w:beforeAutospacing="0" w:after="0" w:afterAutospacing="0"/>
              <w:jc w:val="center"/>
              <w:rPr>
                <w:rFonts w:ascii="GHEA Grapalat" w:hAnsi="GHEA Grapalat"/>
                <w:sz w:val="18"/>
                <w:szCs w:val="18"/>
              </w:rPr>
            </w:pPr>
            <w:r w:rsidRPr="00CB0C48">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5B4A72" w:rsidRPr="00CB0C48" w:rsidRDefault="005B4A72" w:rsidP="00DD550F">
            <w:pPr>
              <w:pStyle w:val="af4"/>
              <w:spacing w:before="0" w:beforeAutospacing="0" w:after="0" w:afterAutospacing="0"/>
              <w:jc w:val="center"/>
              <w:rPr>
                <w:rFonts w:ascii="GHEA Grapalat" w:hAnsi="GHEA Grapalat"/>
                <w:sz w:val="18"/>
                <w:szCs w:val="18"/>
              </w:rPr>
            </w:pPr>
            <w:r w:rsidRPr="00CB0C48">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5B4A72" w:rsidRPr="00CB0C48" w:rsidRDefault="005B4A72" w:rsidP="00DD550F">
            <w:pPr>
              <w:pStyle w:val="af4"/>
              <w:spacing w:before="0" w:beforeAutospacing="0" w:after="0" w:afterAutospacing="0"/>
              <w:jc w:val="center"/>
              <w:rPr>
                <w:rFonts w:ascii="GHEA Grapalat" w:hAnsi="GHEA Grapalat"/>
                <w:sz w:val="18"/>
                <w:szCs w:val="18"/>
              </w:rPr>
            </w:pPr>
            <w:r w:rsidRPr="00CB0C48">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5B4A72" w:rsidRPr="00CB0C48" w:rsidRDefault="005B4A72" w:rsidP="00DD550F">
            <w:pPr>
              <w:pStyle w:val="af4"/>
              <w:spacing w:before="0" w:beforeAutospacing="0" w:after="0" w:afterAutospacing="0"/>
              <w:jc w:val="center"/>
              <w:rPr>
                <w:rFonts w:ascii="GHEA Grapalat" w:hAnsi="GHEA Grapalat"/>
                <w:sz w:val="18"/>
                <w:szCs w:val="18"/>
              </w:rPr>
            </w:pPr>
            <w:r w:rsidRPr="00CB0C48">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5B4A72" w:rsidRPr="00CB0C48" w:rsidRDefault="005B4A72" w:rsidP="00DD550F">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5B4A72" w:rsidRPr="00CB0C48" w:rsidRDefault="005B4A72" w:rsidP="00DD550F">
            <w:pPr>
              <w:pStyle w:val="af4"/>
              <w:spacing w:before="0" w:beforeAutospacing="0" w:after="0" w:afterAutospacing="0"/>
              <w:jc w:val="center"/>
              <w:rPr>
                <w:rFonts w:ascii="GHEA Grapalat" w:hAnsi="GHEA Grapalat"/>
                <w:sz w:val="18"/>
                <w:szCs w:val="18"/>
              </w:rPr>
            </w:pPr>
          </w:p>
        </w:tc>
      </w:tr>
      <w:tr w:rsidR="005B4A72" w:rsidRPr="00CB0C48" w:rsidTr="00DD550F">
        <w:trPr>
          <w:jc w:val="right"/>
        </w:trPr>
        <w:tc>
          <w:tcPr>
            <w:tcW w:w="357" w:type="dxa"/>
            <w:shd w:val="clear" w:color="auto" w:fill="auto"/>
            <w:vAlign w:val="center"/>
          </w:tcPr>
          <w:p w:rsidR="005B4A72" w:rsidRPr="00CB0C48" w:rsidRDefault="005B4A72" w:rsidP="00DD550F">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5B4A72" w:rsidRPr="00CB0C48" w:rsidRDefault="005B4A72" w:rsidP="00DD550F">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5B4A72" w:rsidRPr="00CB0C48" w:rsidRDefault="005B4A72" w:rsidP="00DD550F">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5B4A72" w:rsidRPr="00CB0C48" w:rsidRDefault="005B4A72" w:rsidP="00DD550F">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5B4A72" w:rsidRPr="00CB0C48" w:rsidRDefault="005B4A72" w:rsidP="00DD550F">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5B4A72" w:rsidRPr="00CB0C48" w:rsidRDefault="005B4A72" w:rsidP="00DD550F">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5B4A72" w:rsidRPr="00CB0C48" w:rsidRDefault="005B4A72" w:rsidP="00DD550F">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5B4A72" w:rsidRPr="00CB0C48" w:rsidRDefault="005B4A72" w:rsidP="00DD550F">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5B4A72" w:rsidRPr="00CB0C48" w:rsidRDefault="005B4A72" w:rsidP="00DD550F">
            <w:pPr>
              <w:pStyle w:val="af4"/>
              <w:spacing w:before="0" w:beforeAutospacing="0" w:after="0" w:afterAutospacing="0"/>
              <w:jc w:val="center"/>
              <w:rPr>
                <w:rFonts w:ascii="GHEA Grapalat" w:hAnsi="GHEA Grapalat"/>
                <w:sz w:val="18"/>
                <w:szCs w:val="18"/>
              </w:rPr>
            </w:pPr>
          </w:p>
        </w:tc>
      </w:tr>
      <w:tr w:rsidR="005B4A72" w:rsidRPr="00CB0C48" w:rsidTr="00DD550F">
        <w:trPr>
          <w:jc w:val="right"/>
        </w:trPr>
        <w:tc>
          <w:tcPr>
            <w:tcW w:w="357" w:type="dxa"/>
            <w:shd w:val="clear" w:color="auto" w:fill="auto"/>
          </w:tcPr>
          <w:p w:rsidR="005B4A72" w:rsidRPr="00CB0C48" w:rsidRDefault="005B4A72" w:rsidP="00DD550F">
            <w:pPr>
              <w:pStyle w:val="af4"/>
              <w:spacing w:before="0" w:beforeAutospacing="0" w:after="0" w:afterAutospacing="0"/>
              <w:jc w:val="center"/>
              <w:rPr>
                <w:rFonts w:ascii="GHEA Grapalat" w:hAnsi="GHEA Grapalat"/>
              </w:rPr>
            </w:pPr>
          </w:p>
        </w:tc>
        <w:tc>
          <w:tcPr>
            <w:tcW w:w="1173" w:type="dxa"/>
            <w:shd w:val="clear" w:color="auto" w:fill="auto"/>
          </w:tcPr>
          <w:p w:rsidR="005B4A72" w:rsidRPr="00CB0C48" w:rsidRDefault="005B4A72" w:rsidP="00DD550F">
            <w:pPr>
              <w:pStyle w:val="af4"/>
              <w:spacing w:before="0" w:beforeAutospacing="0" w:after="0" w:afterAutospacing="0"/>
              <w:jc w:val="center"/>
              <w:rPr>
                <w:rFonts w:ascii="GHEA Grapalat" w:hAnsi="GHEA Grapalat"/>
              </w:rPr>
            </w:pPr>
          </w:p>
        </w:tc>
        <w:tc>
          <w:tcPr>
            <w:tcW w:w="1440" w:type="dxa"/>
            <w:shd w:val="clear" w:color="auto" w:fill="auto"/>
          </w:tcPr>
          <w:p w:rsidR="005B4A72" w:rsidRPr="00CB0C48" w:rsidRDefault="005B4A72" w:rsidP="00DD550F">
            <w:pPr>
              <w:pStyle w:val="af4"/>
              <w:spacing w:before="0" w:beforeAutospacing="0" w:after="0" w:afterAutospacing="0"/>
              <w:jc w:val="center"/>
              <w:rPr>
                <w:rFonts w:ascii="GHEA Grapalat" w:hAnsi="GHEA Grapalat"/>
              </w:rPr>
            </w:pPr>
          </w:p>
        </w:tc>
        <w:tc>
          <w:tcPr>
            <w:tcW w:w="1800" w:type="dxa"/>
            <w:shd w:val="clear" w:color="auto" w:fill="auto"/>
          </w:tcPr>
          <w:p w:rsidR="005B4A72" w:rsidRPr="00CB0C48" w:rsidRDefault="005B4A72" w:rsidP="00DD550F">
            <w:pPr>
              <w:pStyle w:val="af4"/>
              <w:spacing w:before="0" w:beforeAutospacing="0" w:after="0" w:afterAutospacing="0"/>
              <w:jc w:val="center"/>
              <w:rPr>
                <w:rFonts w:ascii="GHEA Grapalat" w:hAnsi="GHEA Grapalat"/>
              </w:rPr>
            </w:pPr>
          </w:p>
        </w:tc>
        <w:tc>
          <w:tcPr>
            <w:tcW w:w="1116" w:type="dxa"/>
            <w:shd w:val="clear" w:color="auto" w:fill="auto"/>
          </w:tcPr>
          <w:p w:rsidR="005B4A72" w:rsidRPr="00CB0C48" w:rsidRDefault="005B4A72" w:rsidP="00DD550F">
            <w:pPr>
              <w:pStyle w:val="af4"/>
              <w:spacing w:before="0" w:beforeAutospacing="0" w:after="0" w:afterAutospacing="0"/>
              <w:jc w:val="center"/>
              <w:rPr>
                <w:rFonts w:ascii="GHEA Grapalat" w:hAnsi="GHEA Grapalat"/>
              </w:rPr>
            </w:pPr>
          </w:p>
        </w:tc>
        <w:tc>
          <w:tcPr>
            <w:tcW w:w="1842" w:type="dxa"/>
            <w:shd w:val="clear" w:color="auto" w:fill="auto"/>
          </w:tcPr>
          <w:p w:rsidR="005B4A72" w:rsidRPr="00CB0C48" w:rsidRDefault="005B4A72" w:rsidP="00DD550F">
            <w:pPr>
              <w:pStyle w:val="af4"/>
              <w:spacing w:before="0" w:beforeAutospacing="0" w:after="0" w:afterAutospacing="0"/>
              <w:jc w:val="center"/>
              <w:rPr>
                <w:rFonts w:ascii="GHEA Grapalat" w:hAnsi="GHEA Grapalat"/>
              </w:rPr>
            </w:pPr>
          </w:p>
        </w:tc>
        <w:tc>
          <w:tcPr>
            <w:tcW w:w="1134" w:type="dxa"/>
            <w:shd w:val="clear" w:color="auto" w:fill="auto"/>
          </w:tcPr>
          <w:p w:rsidR="005B4A72" w:rsidRPr="00CB0C48" w:rsidRDefault="005B4A72" w:rsidP="00DD550F">
            <w:pPr>
              <w:pStyle w:val="af4"/>
              <w:spacing w:before="0" w:beforeAutospacing="0" w:after="0" w:afterAutospacing="0"/>
              <w:jc w:val="center"/>
              <w:rPr>
                <w:rFonts w:ascii="GHEA Grapalat" w:hAnsi="GHEA Grapalat"/>
              </w:rPr>
            </w:pPr>
          </w:p>
        </w:tc>
        <w:tc>
          <w:tcPr>
            <w:tcW w:w="1168" w:type="dxa"/>
            <w:shd w:val="clear" w:color="auto" w:fill="auto"/>
          </w:tcPr>
          <w:p w:rsidR="005B4A72" w:rsidRPr="00CB0C48" w:rsidRDefault="005B4A72" w:rsidP="00DD550F">
            <w:pPr>
              <w:pStyle w:val="af4"/>
              <w:spacing w:before="0" w:beforeAutospacing="0" w:after="0" w:afterAutospacing="0"/>
              <w:jc w:val="center"/>
              <w:rPr>
                <w:rFonts w:ascii="GHEA Grapalat" w:hAnsi="GHEA Grapalat"/>
              </w:rPr>
            </w:pPr>
          </w:p>
        </w:tc>
        <w:tc>
          <w:tcPr>
            <w:tcW w:w="675" w:type="dxa"/>
            <w:shd w:val="clear" w:color="auto" w:fill="auto"/>
          </w:tcPr>
          <w:p w:rsidR="005B4A72" w:rsidRPr="00CB0C48" w:rsidRDefault="005B4A72" w:rsidP="00DD550F">
            <w:pPr>
              <w:pStyle w:val="af4"/>
              <w:spacing w:before="0" w:beforeAutospacing="0" w:after="0" w:afterAutospacing="0"/>
              <w:jc w:val="center"/>
              <w:rPr>
                <w:rFonts w:ascii="GHEA Grapalat" w:hAnsi="GHEA Grapalat"/>
              </w:rPr>
            </w:pPr>
          </w:p>
        </w:tc>
      </w:tr>
    </w:tbl>
    <w:p w:rsidR="005B4A72" w:rsidRPr="00CB0C48" w:rsidRDefault="005B4A72" w:rsidP="005B4A72">
      <w:pPr>
        <w:ind w:firstLine="375"/>
        <w:jc w:val="both"/>
        <w:rPr>
          <w:rFonts w:ascii="Arial" w:hAnsi="Arial" w:cs="Arial"/>
          <w:iCs/>
          <w:color w:val="000000"/>
          <w:sz w:val="21"/>
          <w:szCs w:val="21"/>
          <w:lang w:val="es-ES"/>
        </w:rPr>
      </w:pPr>
      <w:r w:rsidRPr="00CB0C48">
        <w:rPr>
          <w:rFonts w:ascii="Arial" w:hAnsi="Arial" w:cs="Arial"/>
          <w:iCs/>
          <w:color w:val="000000"/>
          <w:sz w:val="21"/>
          <w:szCs w:val="21"/>
          <w:lang w:val="es-ES"/>
        </w:rPr>
        <w:t> </w:t>
      </w:r>
    </w:p>
    <w:p w:rsidR="005B4A72" w:rsidRPr="00CB0C48" w:rsidRDefault="005B4A72" w:rsidP="005B4A72">
      <w:pPr>
        <w:ind w:firstLine="375"/>
        <w:jc w:val="both"/>
        <w:rPr>
          <w:rFonts w:ascii="GHEA Grapalat" w:hAnsi="GHEA Grapalat"/>
          <w:iCs/>
          <w:snapToGrid w:val="0"/>
          <w:color w:val="000000"/>
          <w:sz w:val="21"/>
          <w:szCs w:val="21"/>
          <w:lang w:val="es-ES"/>
        </w:rPr>
      </w:pPr>
      <w:r w:rsidRPr="00CB0C48">
        <w:rPr>
          <w:rFonts w:ascii="Arial" w:hAnsi="Arial" w:cs="Arial"/>
          <w:iCs/>
          <w:color w:val="000000"/>
          <w:sz w:val="21"/>
          <w:szCs w:val="21"/>
          <w:lang w:val="es-ES"/>
        </w:rPr>
        <w:t> </w:t>
      </w:r>
      <w:r w:rsidRPr="00CB0C48">
        <w:rPr>
          <w:rFonts w:ascii="GHEA Grapalat" w:hAnsi="GHEA Grapalat"/>
          <w:iCs/>
          <w:snapToGrid w:val="0"/>
          <w:color w:val="000000"/>
          <w:sz w:val="21"/>
          <w:szCs w:val="21"/>
          <w:lang w:val="hy-AM"/>
        </w:rPr>
        <w:t xml:space="preserve">Սույն </w:t>
      </w:r>
      <w:r w:rsidRPr="00CB0C48">
        <w:rPr>
          <w:rFonts w:ascii="GHEA Grapalat" w:hAnsi="GHEA Grapalat"/>
          <w:iCs/>
          <w:snapToGrid w:val="0"/>
          <w:color w:val="000000"/>
          <w:sz w:val="21"/>
          <w:szCs w:val="21"/>
        </w:rPr>
        <w:t>արձանագրության</w:t>
      </w:r>
      <w:r w:rsidRPr="00CB0C48">
        <w:rPr>
          <w:rFonts w:ascii="GHEA Grapalat" w:hAnsi="GHEA Grapalat"/>
          <w:iCs/>
          <w:snapToGrid w:val="0"/>
          <w:color w:val="000000"/>
          <w:sz w:val="21"/>
          <w:szCs w:val="21"/>
          <w:lang w:val="es-ES"/>
        </w:rPr>
        <w:t xml:space="preserve"> </w:t>
      </w:r>
      <w:r w:rsidRPr="00CB0C48">
        <w:rPr>
          <w:rFonts w:ascii="GHEA Grapalat" w:hAnsi="GHEA Grapalat"/>
          <w:iCs/>
          <w:snapToGrid w:val="0"/>
          <w:color w:val="000000"/>
          <w:sz w:val="21"/>
          <w:szCs w:val="21"/>
        </w:rPr>
        <w:t>երկկողմ</w:t>
      </w:r>
      <w:r w:rsidRPr="00CB0C48">
        <w:rPr>
          <w:rFonts w:ascii="GHEA Grapalat" w:hAnsi="GHEA Grapalat"/>
          <w:iCs/>
          <w:snapToGrid w:val="0"/>
          <w:color w:val="000000"/>
          <w:sz w:val="21"/>
          <w:szCs w:val="21"/>
          <w:lang w:val="es-ES"/>
        </w:rPr>
        <w:t xml:space="preserve"> </w:t>
      </w:r>
      <w:r w:rsidRPr="00CB0C48">
        <w:rPr>
          <w:rFonts w:ascii="GHEA Grapalat" w:hAnsi="GHEA Grapalat"/>
          <w:iCs/>
          <w:snapToGrid w:val="0"/>
          <w:color w:val="000000"/>
          <w:sz w:val="21"/>
          <w:szCs w:val="21"/>
          <w:lang w:val="hy-AM"/>
        </w:rPr>
        <w:t>հաստատման համար հիմք հանդիսացած</w:t>
      </w:r>
      <w:r w:rsidRPr="00CB0C48">
        <w:rPr>
          <w:rFonts w:ascii="GHEA Grapalat" w:hAnsi="GHEA Grapalat"/>
          <w:iCs/>
          <w:snapToGrid w:val="0"/>
          <w:color w:val="000000"/>
          <w:sz w:val="21"/>
          <w:szCs w:val="21"/>
          <w:lang w:val="es-ES"/>
        </w:rPr>
        <w:t xml:space="preserve"> </w:t>
      </w:r>
      <w:r w:rsidRPr="00CB0C48">
        <w:rPr>
          <w:rFonts w:ascii="GHEA Grapalat" w:hAnsi="GHEA Grapalat"/>
          <w:iCs/>
          <w:snapToGrid w:val="0"/>
          <w:color w:val="000000"/>
          <w:sz w:val="21"/>
          <w:szCs w:val="21"/>
        </w:rPr>
        <w:t>հաշիվ</w:t>
      </w:r>
      <w:r w:rsidRPr="00CB0C48">
        <w:rPr>
          <w:rFonts w:ascii="GHEA Grapalat" w:hAnsi="GHEA Grapalat"/>
          <w:iCs/>
          <w:snapToGrid w:val="0"/>
          <w:color w:val="000000"/>
          <w:sz w:val="21"/>
          <w:szCs w:val="21"/>
          <w:lang w:val="es-ES"/>
        </w:rPr>
        <w:t xml:space="preserve"> </w:t>
      </w:r>
      <w:r w:rsidRPr="00CB0C48">
        <w:rPr>
          <w:rFonts w:ascii="GHEA Grapalat" w:hAnsi="GHEA Grapalat"/>
          <w:iCs/>
          <w:snapToGrid w:val="0"/>
          <w:color w:val="000000"/>
          <w:sz w:val="21"/>
          <w:szCs w:val="21"/>
        </w:rPr>
        <w:t>ապրանքագիրը</w:t>
      </w:r>
      <w:r w:rsidRPr="00CB0C48">
        <w:rPr>
          <w:rFonts w:ascii="GHEA Grapalat" w:hAnsi="GHEA Grapalat"/>
          <w:iCs/>
          <w:snapToGrid w:val="0"/>
          <w:color w:val="000000"/>
          <w:sz w:val="21"/>
          <w:szCs w:val="21"/>
          <w:lang w:val="es-ES"/>
        </w:rPr>
        <w:t xml:space="preserve"> </w:t>
      </w:r>
      <w:r w:rsidRPr="00CB0C48">
        <w:rPr>
          <w:rFonts w:ascii="GHEA Grapalat" w:hAnsi="GHEA Grapalat"/>
          <w:iCs/>
          <w:snapToGrid w:val="0"/>
          <w:color w:val="000000"/>
          <w:sz w:val="21"/>
          <w:szCs w:val="21"/>
        </w:rPr>
        <w:t>և</w:t>
      </w:r>
      <w:r w:rsidRPr="00CB0C48">
        <w:rPr>
          <w:rFonts w:ascii="GHEA Grapalat" w:hAnsi="GHEA Grapalat"/>
          <w:iCs/>
          <w:snapToGrid w:val="0"/>
          <w:color w:val="000000"/>
          <w:sz w:val="21"/>
          <w:szCs w:val="21"/>
          <w:lang w:val="es-ES"/>
        </w:rPr>
        <w:t xml:space="preserve"> </w:t>
      </w:r>
      <w:r w:rsidRPr="00CB0C48">
        <w:rPr>
          <w:rFonts w:ascii="GHEA Grapalat" w:hAnsi="GHEA Grapalat"/>
          <w:iCs/>
          <w:snapToGrid w:val="0"/>
          <w:color w:val="000000"/>
          <w:sz w:val="21"/>
          <w:szCs w:val="21"/>
          <w:lang w:val="hy-AM"/>
        </w:rPr>
        <w:t xml:space="preserve">դրական </w:t>
      </w:r>
      <w:r w:rsidRPr="00CB0C48">
        <w:rPr>
          <w:rFonts w:ascii="GHEA Grapalat" w:hAnsi="GHEA Grapalat"/>
          <w:color w:val="000000"/>
          <w:sz w:val="21"/>
          <w:szCs w:val="21"/>
          <w:lang w:val="es-ES"/>
        </w:rPr>
        <w:t>եզրակացությունը</w:t>
      </w:r>
      <w:r w:rsidRPr="00CB0C48">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5B4A72" w:rsidRPr="00CB0C48" w:rsidRDefault="005B4A72" w:rsidP="005B4A72">
      <w:pPr>
        <w:ind w:firstLine="375"/>
        <w:jc w:val="both"/>
        <w:rPr>
          <w:rFonts w:ascii="GHEA Grapalat" w:hAnsi="GHEA Grapalat"/>
          <w:iCs/>
          <w:snapToGrid w:val="0"/>
          <w:color w:val="000000"/>
          <w:sz w:val="21"/>
          <w:szCs w:val="21"/>
          <w:lang w:val="es-ES"/>
        </w:rPr>
      </w:pPr>
    </w:p>
    <w:p w:rsidR="005B4A72" w:rsidRPr="00CB0C48" w:rsidRDefault="005B4A72" w:rsidP="005B4A72">
      <w:pPr>
        <w:ind w:firstLine="375"/>
        <w:jc w:val="both"/>
        <w:rPr>
          <w:rFonts w:ascii="GHEA Grapalat" w:hAnsi="GHEA Grapalat"/>
          <w:iCs/>
          <w:snapToGrid w:val="0"/>
          <w:color w:val="000000"/>
          <w:sz w:val="2"/>
          <w:szCs w:val="21"/>
          <w:lang w:val="es-ES"/>
        </w:rPr>
      </w:pPr>
    </w:p>
    <w:p w:rsidR="005B4A72" w:rsidRPr="00CB0C48" w:rsidRDefault="005B4A72" w:rsidP="005B4A72">
      <w:pPr>
        <w:ind w:firstLine="375"/>
        <w:rPr>
          <w:rFonts w:ascii="GHEA Grapalat" w:hAnsi="GHEA Grapalat"/>
          <w:iCs/>
          <w:snapToGrid w:val="0"/>
          <w:color w:val="000000"/>
          <w:sz w:val="2"/>
          <w:szCs w:val="21"/>
          <w:lang w:val="es-ES"/>
        </w:rPr>
      </w:pPr>
      <w:r w:rsidRPr="00CB0C48">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5B4A72" w:rsidRPr="00CB0C48" w:rsidTr="00DD550F">
        <w:trPr>
          <w:trHeight w:val="266"/>
          <w:tblCellSpacing w:w="7" w:type="dxa"/>
          <w:jc w:val="center"/>
        </w:trPr>
        <w:tc>
          <w:tcPr>
            <w:tcW w:w="0" w:type="auto"/>
            <w:vAlign w:val="center"/>
          </w:tcPr>
          <w:p w:rsidR="005B4A72" w:rsidRPr="00CB0C48" w:rsidRDefault="005B4A72" w:rsidP="00DD550F">
            <w:pPr>
              <w:jc w:val="center"/>
              <w:rPr>
                <w:rFonts w:ascii="GHEA Grapalat" w:hAnsi="GHEA Grapalat"/>
                <w:iCs/>
                <w:color w:val="000000"/>
                <w:sz w:val="21"/>
                <w:szCs w:val="21"/>
              </w:rPr>
            </w:pPr>
            <w:r w:rsidRPr="00CB0C48">
              <w:rPr>
                <w:rFonts w:ascii="GHEA Grapalat" w:hAnsi="GHEA Grapalat"/>
                <w:iCs/>
                <w:color w:val="000000"/>
                <w:sz w:val="21"/>
                <w:szCs w:val="21"/>
              </w:rPr>
              <w:t xml:space="preserve">Աշխատանքը հանձնեց </w:t>
            </w:r>
          </w:p>
        </w:tc>
        <w:tc>
          <w:tcPr>
            <w:tcW w:w="0" w:type="auto"/>
            <w:vAlign w:val="center"/>
          </w:tcPr>
          <w:p w:rsidR="005B4A72" w:rsidRPr="00CB0C48" w:rsidRDefault="005B4A72" w:rsidP="00DD550F">
            <w:pPr>
              <w:jc w:val="center"/>
              <w:rPr>
                <w:rFonts w:ascii="GHEA Grapalat" w:hAnsi="GHEA Grapalat"/>
                <w:iCs/>
                <w:color w:val="000000"/>
                <w:sz w:val="21"/>
                <w:szCs w:val="21"/>
              </w:rPr>
            </w:pPr>
            <w:r w:rsidRPr="00CB0C48">
              <w:rPr>
                <w:rFonts w:ascii="GHEA Grapalat" w:hAnsi="GHEA Grapalat"/>
                <w:iCs/>
                <w:color w:val="000000"/>
                <w:sz w:val="21"/>
                <w:szCs w:val="21"/>
              </w:rPr>
              <w:t>Աշխատանքը ընդունեց</w:t>
            </w:r>
          </w:p>
        </w:tc>
      </w:tr>
      <w:tr w:rsidR="005B4A72" w:rsidRPr="00CB0C48" w:rsidTr="00DD550F">
        <w:trPr>
          <w:trHeight w:val="473"/>
          <w:tblCellSpacing w:w="7" w:type="dxa"/>
          <w:jc w:val="center"/>
        </w:trPr>
        <w:tc>
          <w:tcPr>
            <w:tcW w:w="0" w:type="auto"/>
            <w:vAlign w:val="center"/>
          </w:tcPr>
          <w:p w:rsidR="005B4A72" w:rsidRPr="00CB0C48" w:rsidRDefault="005B4A72" w:rsidP="00DD550F">
            <w:pPr>
              <w:jc w:val="center"/>
              <w:rPr>
                <w:rFonts w:ascii="GHEA Grapalat" w:hAnsi="GHEA Grapalat"/>
                <w:iCs/>
                <w:sz w:val="21"/>
                <w:szCs w:val="21"/>
              </w:rPr>
            </w:pPr>
            <w:r w:rsidRPr="00CB0C48">
              <w:rPr>
                <w:rFonts w:ascii="GHEA Grapalat" w:hAnsi="GHEA Grapalat"/>
                <w:iCs/>
                <w:sz w:val="21"/>
                <w:szCs w:val="21"/>
              </w:rPr>
              <w:t xml:space="preserve">___________________________ </w:t>
            </w:r>
          </w:p>
          <w:p w:rsidR="005B4A72" w:rsidRPr="00CB0C48" w:rsidRDefault="005B4A72" w:rsidP="00DD550F">
            <w:pPr>
              <w:jc w:val="center"/>
              <w:rPr>
                <w:rFonts w:ascii="GHEA Grapalat" w:hAnsi="GHEA Grapalat"/>
                <w:iCs/>
                <w:sz w:val="21"/>
                <w:szCs w:val="21"/>
              </w:rPr>
            </w:pPr>
            <w:r w:rsidRPr="00CB0C48">
              <w:rPr>
                <w:rFonts w:ascii="GHEA Grapalat" w:hAnsi="GHEA Grapalat"/>
                <w:iCs/>
                <w:sz w:val="15"/>
                <w:szCs w:val="15"/>
              </w:rPr>
              <w:t xml:space="preserve">ստորագրություն </w:t>
            </w:r>
          </w:p>
        </w:tc>
        <w:tc>
          <w:tcPr>
            <w:tcW w:w="0" w:type="auto"/>
            <w:vAlign w:val="center"/>
          </w:tcPr>
          <w:p w:rsidR="005B4A72" w:rsidRPr="00CB0C48" w:rsidRDefault="005B4A72" w:rsidP="00DD550F">
            <w:pPr>
              <w:jc w:val="center"/>
              <w:rPr>
                <w:rFonts w:ascii="GHEA Grapalat" w:hAnsi="GHEA Grapalat"/>
                <w:iCs/>
                <w:sz w:val="21"/>
                <w:szCs w:val="21"/>
              </w:rPr>
            </w:pPr>
            <w:r w:rsidRPr="00CB0C48">
              <w:rPr>
                <w:rFonts w:ascii="GHEA Grapalat" w:hAnsi="GHEA Grapalat"/>
                <w:iCs/>
                <w:sz w:val="21"/>
                <w:szCs w:val="21"/>
              </w:rPr>
              <w:t>___________________________</w:t>
            </w:r>
          </w:p>
          <w:p w:rsidR="005B4A72" w:rsidRPr="00CB0C48" w:rsidRDefault="005B4A72" w:rsidP="00DD550F">
            <w:pPr>
              <w:jc w:val="center"/>
              <w:rPr>
                <w:rFonts w:ascii="GHEA Grapalat" w:hAnsi="GHEA Grapalat"/>
                <w:iCs/>
                <w:sz w:val="21"/>
                <w:szCs w:val="21"/>
              </w:rPr>
            </w:pPr>
            <w:r w:rsidRPr="00CB0C48">
              <w:rPr>
                <w:rFonts w:ascii="GHEA Grapalat" w:hAnsi="GHEA Grapalat"/>
                <w:iCs/>
                <w:sz w:val="15"/>
                <w:szCs w:val="15"/>
              </w:rPr>
              <w:t xml:space="preserve">ստորագրություն </w:t>
            </w:r>
          </w:p>
        </w:tc>
      </w:tr>
      <w:tr w:rsidR="005B4A72" w:rsidRPr="00CB0C48" w:rsidTr="00DD550F">
        <w:trPr>
          <w:trHeight w:val="503"/>
          <w:tblCellSpacing w:w="7" w:type="dxa"/>
          <w:jc w:val="center"/>
        </w:trPr>
        <w:tc>
          <w:tcPr>
            <w:tcW w:w="0" w:type="auto"/>
            <w:vAlign w:val="center"/>
          </w:tcPr>
          <w:p w:rsidR="005B4A72" w:rsidRPr="00CB0C48" w:rsidRDefault="005B4A72" w:rsidP="00DD550F">
            <w:pPr>
              <w:jc w:val="center"/>
              <w:rPr>
                <w:rFonts w:ascii="GHEA Grapalat" w:hAnsi="GHEA Grapalat"/>
                <w:iCs/>
                <w:sz w:val="21"/>
                <w:szCs w:val="21"/>
              </w:rPr>
            </w:pPr>
            <w:r w:rsidRPr="00CB0C48">
              <w:rPr>
                <w:rFonts w:ascii="GHEA Grapalat" w:hAnsi="GHEA Grapalat"/>
                <w:iCs/>
                <w:sz w:val="21"/>
                <w:szCs w:val="21"/>
              </w:rPr>
              <w:t xml:space="preserve">___________________________ </w:t>
            </w:r>
          </w:p>
          <w:p w:rsidR="005B4A72" w:rsidRPr="00CB0C48" w:rsidRDefault="005B4A72" w:rsidP="00DD550F">
            <w:pPr>
              <w:jc w:val="center"/>
              <w:rPr>
                <w:rFonts w:ascii="GHEA Grapalat" w:hAnsi="GHEA Grapalat"/>
                <w:iCs/>
                <w:sz w:val="21"/>
                <w:szCs w:val="21"/>
              </w:rPr>
            </w:pPr>
            <w:r w:rsidRPr="00CB0C48">
              <w:rPr>
                <w:rFonts w:ascii="GHEA Grapalat" w:hAnsi="GHEA Grapalat"/>
                <w:iCs/>
                <w:sz w:val="15"/>
                <w:szCs w:val="15"/>
              </w:rPr>
              <w:t>ազգանուն, անուն</w:t>
            </w:r>
          </w:p>
        </w:tc>
        <w:tc>
          <w:tcPr>
            <w:tcW w:w="0" w:type="auto"/>
            <w:vAlign w:val="center"/>
          </w:tcPr>
          <w:p w:rsidR="005B4A72" w:rsidRPr="00CB0C48" w:rsidRDefault="005B4A72" w:rsidP="00DD550F">
            <w:pPr>
              <w:jc w:val="center"/>
              <w:rPr>
                <w:rFonts w:ascii="GHEA Grapalat" w:hAnsi="GHEA Grapalat"/>
                <w:iCs/>
                <w:sz w:val="21"/>
                <w:szCs w:val="21"/>
              </w:rPr>
            </w:pPr>
            <w:r w:rsidRPr="00CB0C48">
              <w:rPr>
                <w:rFonts w:ascii="GHEA Grapalat" w:hAnsi="GHEA Grapalat"/>
                <w:iCs/>
                <w:sz w:val="21"/>
                <w:szCs w:val="21"/>
              </w:rPr>
              <w:t>___________________________</w:t>
            </w:r>
          </w:p>
          <w:p w:rsidR="005B4A72" w:rsidRPr="00CB0C48" w:rsidRDefault="005B4A72" w:rsidP="00DD550F">
            <w:pPr>
              <w:jc w:val="center"/>
              <w:rPr>
                <w:rFonts w:ascii="GHEA Grapalat" w:hAnsi="GHEA Grapalat"/>
                <w:iCs/>
                <w:sz w:val="21"/>
                <w:szCs w:val="21"/>
              </w:rPr>
            </w:pPr>
            <w:r w:rsidRPr="00CB0C48">
              <w:rPr>
                <w:rFonts w:ascii="GHEA Grapalat" w:hAnsi="GHEA Grapalat"/>
                <w:iCs/>
                <w:sz w:val="15"/>
                <w:szCs w:val="15"/>
              </w:rPr>
              <w:t>ազգանուն, անուն</w:t>
            </w:r>
          </w:p>
        </w:tc>
      </w:tr>
      <w:tr w:rsidR="005B4A72" w:rsidRPr="00CB0C48" w:rsidTr="00DD550F">
        <w:trPr>
          <w:trHeight w:val="281"/>
          <w:tblCellSpacing w:w="7" w:type="dxa"/>
          <w:jc w:val="center"/>
        </w:trPr>
        <w:tc>
          <w:tcPr>
            <w:tcW w:w="0" w:type="auto"/>
            <w:vAlign w:val="center"/>
          </w:tcPr>
          <w:p w:rsidR="005B4A72" w:rsidRPr="00CB0C48" w:rsidRDefault="005B4A72" w:rsidP="00DD550F">
            <w:pPr>
              <w:rPr>
                <w:rFonts w:ascii="GHEA Grapalat" w:hAnsi="GHEA Grapalat"/>
                <w:iCs/>
                <w:color w:val="000000"/>
                <w:sz w:val="21"/>
                <w:szCs w:val="21"/>
              </w:rPr>
            </w:pPr>
            <w:r w:rsidRPr="00CB0C48">
              <w:rPr>
                <w:rFonts w:ascii="GHEA Grapalat" w:hAnsi="GHEA Grapalat"/>
                <w:iCs/>
                <w:color w:val="000000"/>
                <w:sz w:val="21"/>
                <w:szCs w:val="21"/>
              </w:rPr>
              <w:t xml:space="preserve">                              Կ.Տ.</w:t>
            </w:r>
            <w:r w:rsidRPr="00CB0C48">
              <w:rPr>
                <w:rFonts w:ascii="Arial" w:hAnsi="Arial" w:cs="Arial"/>
                <w:iCs/>
                <w:color w:val="000000"/>
                <w:sz w:val="21"/>
                <w:szCs w:val="21"/>
              </w:rPr>
              <w:t xml:space="preserve">                                                                                 </w:t>
            </w:r>
          </w:p>
        </w:tc>
        <w:tc>
          <w:tcPr>
            <w:tcW w:w="0" w:type="auto"/>
            <w:vAlign w:val="center"/>
          </w:tcPr>
          <w:p w:rsidR="005B4A72" w:rsidRPr="00CB0C48" w:rsidRDefault="005B4A72" w:rsidP="00DD550F">
            <w:pPr>
              <w:rPr>
                <w:rFonts w:ascii="GHEA Grapalat" w:hAnsi="GHEA Grapalat"/>
                <w:iCs/>
                <w:color w:val="000000"/>
                <w:sz w:val="21"/>
                <w:szCs w:val="21"/>
              </w:rPr>
            </w:pPr>
            <w:r w:rsidRPr="00CB0C48">
              <w:rPr>
                <w:rFonts w:ascii="Arial" w:hAnsi="Arial" w:cs="Arial"/>
                <w:iCs/>
                <w:color w:val="000000"/>
                <w:sz w:val="21"/>
                <w:szCs w:val="21"/>
              </w:rPr>
              <w:t xml:space="preserve">                                     </w:t>
            </w:r>
            <w:r w:rsidRPr="00CB0C48">
              <w:rPr>
                <w:rFonts w:ascii="GHEA Grapalat" w:hAnsi="GHEA Grapalat"/>
                <w:iCs/>
                <w:color w:val="000000"/>
                <w:sz w:val="21"/>
                <w:szCs w:val="21"/>
              </w:rPr>
              <w:t>Կ.Տ.</w:t>
            </w:r>
          </w:p>
        </w:tc>
      </w:tr>
    </w:tbl>
    <w:p w:rsidR="005B4A72" w:rsidRPr="00CB0C48" w:rsidRDefault="005B4A72" w:rsidP="005B4A72">
      <w:pPr>
        <w:ind w:left="-142" w:firstLine="142"/>
        <w:jc w:val="center"/>
        <w:rPr>
          <w:rFonts w:ascii="GHEA Grapalat" w:hAnsi="GHEA Grapalat" w:cs="Sylfaen"/>
          <w:b/>
        </w:rPr>
      </w:pPr>
    </w:p>
    <w:p w:rsidR="005B4A72" w:rsidRPr="00CB0C48" w:rsidRDefault="005B4A72" w:rsidP="005B4A72">
      <w:pPr>
        <w:ind w:left="-142" w:firstLine="142"/>
        <w:jc w:val="center"/>
        <w:rPr>
          <w:rFonts w:ascii="GHEA Grapalat" w:hAnsi="GHEA Grapalat" w:cs="Sylfaen"/>
          <w:b/>
        </w:rPr>
      </w:pPr>
    </w:p>
    <w:p w:rsidR="005B4A72" w:rsidRPr="00CB0C48" w:rsidRDefault="005B4A72" w:rsidP="005B4A72">
      <w:pPr>
        <w:ind w:left="-142" w:firstLine="142"/>
        <w:jc w:val="center"/>
        <w:rPr>
          <w:rFonts w:ascii="GHEA Grapalat" w:hAnsi="GHEA Grapalat" w:cs="Sylfaen"/>
          <w:b/>
        </w:rPr>
      </w:pPr>
    </w:p>
    <w:p w:rsidR="001362B0" w:rsidRPr="00CB0C48" w:rsidRDefault="001362B0" w:rsidP="00AC25C8">
      <w:pPr>
        <w:ind w:firstLine="567"/>
        <w:jc w:val="right"/>
        <w:rPr>
          <w:rFonts w:ascii="GHEA Grapalat" w:hAnsi="GHEA Grapalat" w:cs="Sylfaen"/>
          <w:i/>
          <w:sz w:val="22"/>
          <w:szCs w:val="22"/>
          <w:lang w:val="pt-BR"/>
        </w:rPr>
      </w:pPr>
    </w:p>
    <w:p w:rsidR="001362B0" w:rsidRPr="00CB0C48" w:rsidRDefault="001362B0" w:rsidP="00AC25C8">
      <w:pPr>
        <w:ind w:firstLine="567"/>
        <w:jc w:val="right"/>
        <w:rPr>
          <w:rFonts w:ascii="GHEA Grapalat" w:hAnsi="GHEA Grapalat" w:cs="Sylfaen"/>
          <w:i/>
          <w:sz w:val="22"/>
          <w:szCs w:val="22"/>
          <w:lang w:val="pt-BR"/>
        </w:rPr>
      </w:pPr>
    </w:p>
    <w:p w:rsidR="00516665" w:rsidRPr="00CB0C48" w:rsidRDefault="00516665" w:rsidP="00AC25C8">
      <w:pPr>
        <w:ind w:firstLine="567"/>
        <w:jc w:val="right"/>
        <w:rPr>
          <w:rFonts w:ascii="GHEA Grapalat" w:hAnsi="GHEA Grapalat" w:cs="Sylfaen"/>
          <w:i/>
          <w:sz w:val="20"/>
          <w:szCs w:val="20"/>
          <w:lang w:val="pt-BR"/>
        </w:rPr>
      </w:pPr>
      <w:r w:rsidRPr="00CB0C48">
        <w:rPr>
          <w:rFonts w:ascii="GHEA Grapalat" w:hAnsi="GHEA Grapalat" w:cs="Sylfaen"/>
          <w:i/>
          <w:sz w:val="20"/>
          <w:szCs w:val="20"/>
          <w:lang w:val="pt-BR"/>
        </w:rPr>
        <w:t>Հավելված 4.1</w:t>
      </w:r>
    </w:p>
    <w:p w:rsidR="00AC25C8" w:rsidRPr="00CB0C48" w:rsidRDefault="00AC25C8" w:rsidP="00AC25C8">
      <w:pPr>
        <w:ind w:firstLine="567"/>
        <w:jc w:val="right"/>
        <w:rPr>
          <w:rFonts w:ascii="GHEA Grapalat" w:hAnsi="GHEA Grapalat" w:cs="Arial"/>
          <w:i/>
          <w:sz w:val="20"/>
          <w:szCs w:val="20"/>
          <w:lang w:val="pt-BR"/>
        </w:rPr>
      </w:pPr>
      <w:r w:rsidRPr="00CB0C48">
        <w:rPr>
          <w:rFonts w:ascii="GHEA Grapalat" w:hAnsi="GHEA Grapalat"/>
          <w:i/>
          <w:sz w:val="20"/>
          <w:szCs w:val="20"/>
        </w:rPr>
        <w:t>«</w:t>
      </w:r>
      <w:r w:rsidRPr="00CB0C48">
        <w:rPr>
          <w:rFonts w:ascii="GHEA Grapalat" w:hAnsi="GHEA Grapalat"/>
          <w:i/>
          <w:sz w:val="20"/>
          <w:szCs w:val="20"/>
          <w:lang w:val="pt-BR"/>
        </w:rPr>
        <w:t xml:space="preserve">           </w:t>
      </w:r>
      <w:r w:rsidRPr="00CB0C48">
        <w:rPr>
          <w:rFonts w:ascii="GHEA Grapalat" w:hAnsi="GHEA Grapalat"/>
          <w:i/>
          <w:sz w:val="20"/>
          <w:szCs w:val="20"/>
        </w:rPr>
        <w:t>»</w:t>
      </w:r>
      <w:r w:rsidRPr="00CB0C48">
        <w:rPr>
          <w:rFonts w:ascii="GHEA Grapalat" w:hAnsi="GHEA Grapalat"/>
          <w:i/>
          <w:sz w:val="20"/>
          <w:szCs w:val="20"/>
          <w:lang w:val="pt-BR"/>
        </w:rPr>
        <w:t xml:space="preserve">                  20   </w:t>
      </w:r>
      <w:r w:rsidRPr="00CB0C48">
        <w:rPr>
          <w:rFonts w:ascii="GHEA Grapalat" w:hAnsi="GHEA Grapalat" w:cs="Sylfaen"/>
          <w:i/>
          <w:sz w:val="20"/>
          <w:szCs w:val="20"/>
          <w:lang w:val="pt-BR"/>
        </w:rPr>
        <w:t>թ</w:t>
      </w:r>
      <w:r w:rsidRPr="00CB0C48">
        <w:rPr>
          <w:rFonts w:ascii="GHEA Grapalat" w:hAnsi="GHEA Grapalat" w:cs="Arial"/>
          <w:i/>
          <w:sz w:val="20"/>
          <w:szCs w:val="20"/>
          <w:lang w:val="pt-BR"/>
        </w:rPr>
        <w:t xml:space="preserve">. </w:t>
      </w:r>
      <w:r w:rsidRPr="00CB0C48">
        <w:rPr>
          <w:rFonts w:ascii="GHEA Grapalat" w:hAnsi="GHEA Grapalat"/>
          <w:i/>
          <w:sz w:val="20"/>
          <w:szCs w:val="20"/>
          <w:lang w:val="pt-BR"/>
        </w:rPr>
        <w:t xml:space="preserve"> </w:t>
      </w:r>
      <w:r w:rsidRPr="00CB0C48">
        <w:rPr>
          <w:rFonts w:ascii="GHEA Grapalat" w:hAnsi="GHEA Grapalat" w:cs="Sylfaen"/>
          <w:i/>
          <w:sz w:val="20"/>
          <w:szCs w:val="20"/>
          <w:lang w:val="pt-BR"/>
        </w:rPr>
        <w:t>կնքված</w:t>
      </w:r>
      <w:r w:rsidRPr="00CB0C48">
        <w:rPr>
          <w:rFonts w:ascii="GHEA Grapalat" w:hAnsi="GHEA Grapalat" w:cs="Arial"/>
          <w:i/>
          <w:sz w:val="20"/>
          <w:szCs w:val="20"/>
          <w:lang w:val="pt-BR"/>
        </w:rPr>
        <w:t xml:space="preserve"> </w:t>
      </w:r>
    </w:p>
    <w:p w:rsidR="00AC25C8" w:rsidRPr="00CB0C48" w:rsidRDefault="00AC25C8" w:rsidP="00AC25C8">
      <w:pPr>
        <w:jc w:val="right"/>
        <w:rPr>
          <w:rFonts w:ascii="GHEA Grapalat" w:hAnsi="GHEA Grapalat" w:cs="Arial"/>
          <w:i/>
          <w:sz w:val="20"/>
          <w:szCs w:val="20"/>
          <w:lang w:val="pt-BR"/>
        </w:rPr>
      </w:pPr>
      <w:r w:rsidRPr="00CB0C48">
        <w:rPr>
          <w:rFonts w:ascii="GHEA Grapalat" w:hAnsi="GHEA Grapalat" w:cs="Sylfaen"/>
          <w:i/>
          <w:sz w:val="20"/>
          <w:szCs w:val="20"/>
          <w:lang w:val="pt-BR"/>
        </w:rPr>
        <w:t>ծածկագրով պայմանագրի</w:t>
      </w:r>
    </w:p>
    <w:p w:rsidR="00516665" w:rsidRPr="00CB0C48" w:rsidRDefault="00516665" w:rsidP="00516665">
      <w:pPr>
        <w:tabs>
          <w:tab w:val="left" w:pos="360"/>
          <w:tab w:val="left" w:pos="540"/>
        </w:tabs>
        <w:jc w:val="center"/>
        <w:rPr>
          <w:rFonts w:ascii="Sylfaen" w:hAnsi="Sylfaen" w:cs="Sylfaen"/>
          <w:b/>
          <w:bCs/>
          <w:sz w:val="20"/>
          <w:szCs w:val="20"/>
        </w:rPr>
      </w:pPr>
    </w:p>
    <w:p w:rsidR="00516665" w:rsidRPr="00CB0C48" w:rsidRDefault="00516665" w:rsidP="00516665">
      <w:pPr>
        <w:tabs>
          <w:tab w:val="left" w:pos="360"/>
          <w:tab w:val="left" w:pos="540"/>
        </w:tabs>
        <w:jc w:val="center"/>
        <w:rPr>
          <w:rFonts w:ascii="Sylfaen" w:hAnsi="Sylfaen" w:cs="Sylfaen"/>
          <w:b/>
          <w:bCs/>
        </w:rPr>
      </w:pPr>
    </w:p>
    <w:p w:rsidR="00516665" w:rsidRPr="00CB0C48" w:rsidRDefault="00516665" w:rsidP="00516665">
      <w:pPr>
        <w:tabs>
          <w:tab w:val="left" w:pos="360"/>
          <w:tab w:val="left" w:pos="540"/>
        </w:tabs>
        <w:rPr>
          <w:rFonts w:ascii="GHEA Grapalat" w:hAnsi="GHEA Grapalat" w:cs="Sylfaen"/>
          <w:sz w:val="22"/>
          <w:szCs w:val="22"/>
        </w:rPr>
      </w:pPr>
    </w:p>
    <w:p w:rsidR="00A6012E" w:rsidRPr="00CB0C48" w:rsidRDefault="00A6012E" w:rsidP="00A6012E">
      <w:pPr>
        <w:tabs>
          <w:tab w:val="left" w:pos="2250"/>
        </w:tabs>
        <w:spacing w:line="276" w:lineRule="auto"/>
        <w:jc w:val="center"/>
        <w:rPr>
          <w:rFonts w:ascii="GHEA Grapalat" w:hAnsi="GHEA Grapalat" w:cs="Sylfaen"/>
          <w:bCs/>
          <w:sz w:val="18"/>
          <w:szCs w:val="18"/>
        </w:rPr>
      </w:pPr>
      <w:proofErr w:type="gramStart"/>
      <w:r w:rsidRPr="00CB0C48">
        <w:rPr>
          <w:rFonts w:ascii="GHEA Grapalat" w:hAnsi="GHEA Grapalat" w:cs="Sylfaen"/>
          <w:bCs/>
          <w:sz w:val="18"/>
          <w:szCs w:val="18"/>
        </w:rPr>
        <w:t>ԱԿՏ  N</w:t>
      </w:r>
      <w:proofErr w:type="gramEnd"/>
      <w:r w:rsidRPr="00CB0C48">
        <w:rPr>
          <w:rFonts w:ascii="GHEA Grapalat" w:hAnsi="GHEA Grapalat" w:cs="Sylfaen"/>
          <w:bCs/>
          <w:sz w:val="18"/>
          <w:szCs w:val="18"/>
        </w:rPr>
        <w:t xml:space="preserve">    </w:t>
      </w:r>
    </w:p>
    <w:p w:rsidR="00A6012E" w:rsidRPr="00CB0C48" w:rsidRDefault="00A6012E" w:rsidP="00A6012E">
      <w:pPr>
        <w:tabs>
          <w:tab w:val="left" w:pos="360"/>
          <w:tab w:val="left" w:pos="540"/>
          <w:tab w:val="left" w:pos="2250"/>
        </w:tabs>
        <w:spacing w:line="276" w:lineRule="auto"/>
        <w:jc w:val="center"/>
        <w:rPr>
          <w:rFonts w:ascii="GHEA Grapalat" w:hAnsi="GHEA Grapalat" w:cs="Sylfaen"/>
          <w:bCs/>
          <w:sz w:val="18"/>
          <w:szCs w:val="18"/>
        </w:rPr>
      </w:pPr>
      <w:proofErr w:type="gramStart"/>
      <w:r w:rsidRPr="00CB0C48">
        <w:rPr>
          <w:rFonts w:ascii="GHEA Grapalat" w:hAnsi="GHEA Grapalat" w:cs="Sylfaen"/>
          <w:bCs/>
          <w:sz w:val="18"/>
          <w:szCs w:val="18"/>
        </w:rPr>
        <w:t>պայմանագրի</w:t>
      </w:r>
      <w:proofErr w:type="gramEnd"/>
      <w:r w:rsidRPr="00CB0C48">
        <w:rPr>
          <w:rFonts w:ascii="GHEA Grapalat" w:hAnsi="GHEA Grapalat" w:cs="Sylfaen"/>
          <w:bCs/>
          <w:sz w:val="18"/>
          <w:szCs w:val="18"/>
        </w:rPr>
        <w:t xml:space="preserve"> արդյունքը Պատվիրատուին հանձնելու փաստը ֆիքսելու վերաբերյալ                                                                                                                               </w:t>
      </w:r>
    </w:p>
    <w:p w:rsidR="00A6012E" w:rsidRPr="00CB0C48" w:rsidRDefault="00A6012E" w:rsidP="00A6012E">
      <w:pPr>
        <w:tabs>
          <w:tab w:val="left" w:pos="360"/>
          <w:tab w:val="left" w:pos="540"/>
        </w:tabs>
        <w:rPr>
          <w:rFonts w:ascii="GHEA Grapalat" w:hAnsi="GHEA Grapalat" w:cs="Sylfaen"/>
          <w:sz w:val="22"/>
          <w:szCs w:val="22"/>
        </w:rPr>
      </w:pPr>
    </w:p>
    <w:p w:rsidR="00A6012E" w:rsidRPr="00CB0C48" w:rsidRDefault="00A6012E" w:rsidP="00A6012E">
      <w:pPr>
        <w:tabs>
          <w:tab w:val="left" w:pos="360"/>
          <w:tab w:val="left" w:pos="540"/>
        </w:tabs>
        <w:rPr>
          <w:rFonts w:ascii="GHEA Grapalat" w:hAnsi="GHEA Grapalat" w:cs="Sylfaen"/>
          <w:sz w:val="22"/>
          <w:szCs w:val="22"/>
        </w:rPr>
      </w:pPr>
    </w:p>
    <w:p w:rsidR="00A6012E" w:rsidRPr="00CB0C48" w:rsidRDefault="00A6012E" w:rsidP="00A6012E">
      <w:pPr>
        <w:tabs>
          <w:tab w:val="left" w:pos="360"/>
          <w:tab w:val="left" w:pos="540"/>
        </w:tabs>
        <w:ind w:left="-540" w:firstLine="180"/>
        <w:jc w:val="both"/>
        <w:rPr>
          <w:rFonts w:ascii="GHEA Grapalat" w:hAnsi="GHEA Grapalat" w:cs="Sylfaen"/>
          <w:sz w:val="20"/>
          <w:szCs w:val="20"/>
        </w:rPr>
      </w:pPr>
      <w:r w:rsidRPr="00CB0C48">
        <w:rPr>
          <w:rFonts w:ascii="GHEA Grapalat" w:hAnsi="GHEA Grapalat" w:cs="Sylfaen"/>
        </w:rPr>
        <w:tab/>
      </w:r>
      <w:r w:rsidRPr="00CB0C48">
        <w:rPr>
          <w:rFonts w:ascii="GHEA Grapalat" w:hAnsi="GHEA Grapalat" w:cs="Sylfaen"/>
          <w:sz w:val="20"/>
          <w:szCs w:val="20"/>
          <w:lang w:val="hy-AM"/>
        </w:rPr>
        <w:t xml:space="preserve">Սույնով </w:t>
      </w:r>
      <w:r w:rsidRPr="00CB0C48">
        <w:rPr>
          <w:rFonts w:ascii="GHEA Grapalat" w:hAnsi="GHEA Grapalat" w:cs="Sylfaen"/>
          <w:sz w:val="20"/>
          <w:szCs w:val="20"/>
        </w:rPr>
        <w:t>արձանագրվում է</w:t>
      </w:r>
      <w:r w:rsidRPr="00CB0C48">
        <w:rPr>
          <w:rFonts w:ascii="GHEA Grapalat" w:hAnsi="GHEA Grapalat" w:cs="Sylfaen"/>
          <w:sz w:val="20"/>
          <w:szCs w:val="20"/>
          <w:lang w:val="hy-AM"/>
        </w:rPr>
        <w:t>, որ</w:t>
      </w:r>
      <w:r w:rsidRPr="00CB0C48">
        <w:rPr>
          <w:rFonts w:ascii="GHEA Grapalat" w:hAnsi="GHEA Grapalat" w:cs="Sylfaen"/>
          <w:lang w:val="hy-AM"/>
        </w:rPr>
        <w:t xml:space="preserve"> </w:t>
      </w:r>
      <w:r w:rsidRPr="00CB0C48">
        <w:rPr>
          <w:rFonts w:ascii="GHEA Grapalat" w:hAnsi="GHEA Grapalat" w:cs="Sylfaen"/>
          <w:sz w:val="20"/>
          <w:u w:val="single"/>
        </w:rPr>
        <w:tab/>
      </w:r>
      <w:r w:rsidRPr="00CB0C48">
        <w:rPr>
          <w:rFonts w:ascii="GHEA Grapalat" w:hAnsi="GHEA Grapalat" w:cs="Sylfaen"/>
          <w:sz w:val="20"/>
          <w:u w:val="single"/>
        </w:rPr>
        <w:tab/>
        <w:t xml:space="preserve">        </w:t>
      </w:r>
      <w:r w:rsidRPr="00CB0C48">
        <w:rPr>
          <w:rFonts w:ascii="GHEA Grapalat" w:hAnsi="GHEA Grapalat" w:cs="Sylfaen"/>
          <w:sz w:val="20"/>
        </w:rPr>
        <w:t>-ի</w:t>
      </w:r>
      <w:r w:rsidRPr="00CB0C48">
        <w:rPr>
          <w:rFonts w:ascii="GHEA Grapalat" w:hAnsi="GHEA Grapalat" w:cs="Sylfaen"/>
        </w:rPr>
        <w:t xml:space="preserve"> </w:t>
      </w:r>
      <w:r w:rsidRPr="00CB0C48">
        <w:rPr>
          <w:rFonts w:ascii="GHEA Grapalat" w:hAnsi="GHEA Grapalat" w:cs="Sylfaen"/>
          <w:sz w:val="20"/>
          <w:szCs w:val="20"/>
        </w:rPr>
        <w:t>(այսուհետ` Պատվիրատու)   և</w:t>
      </w:r>
      <w:r w:rsidRPr="00CB0C48">
        <w:rPr>
          <w:rFonts w:ascii="GHEA Grapalat" w:hAnsi="GHEA Grapalat" w:cs="Sylfaen"/>
          <w:sz w:val="20"/>
          <w:szCs w:val="20"/>
          <w:lang w:val="hy-AM"/>
        </w:rPr>
        <w:t xml:space="preserve"> </w:t>
      </w:r>
      <w:r w:rsidRPr="00CB0C48">
        <w:rPr>
          <w:rFonts w:ascii="GHEA Grapalat" w:hAnsi="GHEA Grapalat" w:cs="Sylfaen"/>
          <w:sz w:val="20"/>
          <w:u w:val="single"/>
        </w:rPr>
        <w:tab/>
      </w:r>
      <w:r w:rsidRPr="00CB0C48">
        <w:rPr>
          <w:rFonts w:ascii="GHEA Grapalat" w:hAnsi="GHEA Grapalat" w:cs="Sylfaen"/>
          <w:sz w:val="20"/>
          <w:u w:val="single"/>
        </w:rPr>
        <w:tab/>
        <w:t xml:space="preserve">        </w:t>
      </w:r>
      <w:r w:rsidRPr="00CB0C48">
        <w:rPr>
          <w:rFonts w:ascii="GHEA Grapalat" w:hAnsi="GHEA Grapalat" w:cs="Sylfaen"/>
          <w:sz w:val="20"/>
        </w:rPr>
        <w:t>-ի</w:t>
      </w:r>
    </w:p>
    <w:p w:rsidR="00A6012E" w:rsidRPr="00CB0C48" w:rsidRDefault="00A6012E" w:rsidP="00A6012E">
      <w:pPr>
        <w:tabs>
          <w:tab w:val="left" w:pos="360"/>
          <w:tab w:val="left" w:pos="540"/>
        </w:tabs>
        <w:ind w:right="-360"/>
        <w:jc w:val="both"/>
        <w:rPr>
          <w:rFonts w:ascii="GHEA Grapalat" w:hAnsi="GHEA Grapalat" w:cs="Sylfaen"/>
          <w:sz w:val="12"/>
          <w:szCs w:val="12"/>
        </w:rPr>
      </w:pPr>
      <w:r w:rsidRPr="00CB0C48">
        <w:rPr>
          <w:rFonts w:ascii="GHEA Grapalat" w:hAnsi="GHEA Grapalat" w:cs="Sylfaen"/>
        </w:rPr>
        <w:t xml:space="preserve">                                           </w:t>
      </w:r>
      <w:r w:rsidRPr="00CB0C48">
        <w:rPr>
          <w:rFonts w:ascii="GHEA Grapalat" w:hAnsi="GHEA Grapalat" w:cs="Sylfaen"/>
          <w:sz w:val="12"/>
          <w:szCs w:val="12"/>
        </w:rPr>
        <w:t>Պատվիրատուի անունը                                                                                                 Կապալառուի անունը</w:t>
      </w:r>
    </w:p>
    <w:p w:rsidR="00A6012E" w:rsidRPr="00CB0C48" w:rsidRDefault="00A6012E" w:rsidP="00A6012E">
      <w:pPr>
        <w:tabs>
          <w:tab w:val="left" w:pos="360"/>
          <w:tab w:val="left" w:pos="540"/>
        </w:tabs>
        <w:ind w:right="-360"/>
        <w:jc w:val="both"/>
        <w:rPr>
          <w:rFonts w:ascii="GHEA Grapalat" w:hAnsi="GHEA Grapalat" w:cs="Sylfaen"/>
          <w:sz w:val="20"/>
          <w:u w:val="single"/>
          <w:lang w:val="hy-AM"/>
        </w:rPr>
      </w:pPr>
      <w:r w:rsidRPr="00CB0C48">
        <w:rPr>
          <w:rFonts w:ascii="GHEA Grapalat" w:hAnsi="GHEA Grapalat" w:cs="Sylfaen"/>
          <w:sz w:val="20"/>
          <w:szCs w:val="20"/>
          <w:lang w:val="hy-AM"/>
        </w:rPr>
        <w:t>(այսուհետ` Կ</w:t>
      </w:r>
      <w:r w:rsidRPr="00CB0C48">
        <w:rPr>
          <w:rFonts w:ascii="GHEA Grapalat" w:hAnsi="GHEA Grapalat" w:cs="Sylfaen"/>
          <w:sz w:val="20"/>
          <w:szCs w:val="20"/>
        </w:rPr>
        <w:t>ապալառու</w:t>
      </w:r>
      <w:r w:rsidRPr="00CB0C48">
        <w:rPr>
          <w:rFonts w:ascii="GHEA Grapalat" w:hAnsi="GHEA Grapalat" w:cs="Sylfaen"/>
          <w:sz w:val="20"/>
          <w:szCs w:val="20"/>
          <w:lang w:val="hy-AM"/>
        </w:rPr>
        <w:t>)</w:t>
      </w:r>
      <w:r w:rsidRPr="00CB0C48">
        <w:rPr>
          <w:rFonts w:ascii="GHEA Grapalat" w:hAnsi="GHEA Grapalat" w:cs="Sylfaen"/>
          <w:sz w:val="20"/>
          <w:szCs w:val="20"/>
        </w:rPr>
        <w:t xml:space="preserve"> միջև</w:t>
      </w:r>
      <w:r w:rsidRPr="00CB0C48">
        <w:rPr>
          <w:rFonts w:ascii="GHEA Grapalat" w:hAnsi="GHEA Grapalat" w:cs="Sylfaen"/>
        </w:rPr>
        <w:t xml:space="preserve"> </w:t>
      </w:r>
      <w:r w:rsidRPr="00CB0C48">
        <w:rPr>
          <w:rFonts w:ascii="GHEA Grapalat" w:hAnsi="GHEA Grapalat" w:cs="Sylfaen"/>
          <w:sz w:val="20"/>
        </w:rPr>
        <w:t xml:space="preserve">20     թ. </w:t>
      </w:r>
      <w:r w:rsidRPr="00CB0C48">
        <w:rPr>
          <w:rFonts w:ascii="GHEA Grapalat" w:hAnsi="GHEA Grapalat" w:cs="Sylfaen"/>
          <w:sz w:val="20"/>
          <w:u w:val="single"/>
        </w:rPr>
        <w:tab/>
      </w:r>
      <w:r w:rsidRPr="00CB0C48">
        <w:rPr>
          <w:rFonts w:ascii="GHEA Grapalat" w:hAnsi="GHEA Grapalat" w:cs="Sylfaen"/>
          <w:sz w:val="20"/>
          <w:u w:val="single"/>
        </w:rPr>
        <w:tab/>
      </w:r>
      <w:r w:rsidRPr="00CB0C48">
        <w:rPr>
          <w:rFonts w:ascii="GHEA Grapalat" w:hAnsi="GHEA Grapalat" w:cs="Sylfaen"/>
          <w:sz w:val="20"/>
          <w:u w:val="single"/>
        </w:rPr>
        <w:tab/>
      </w:r>
      <w:r w:rsidRPr="00CB0C48">
        <w:rPr>
          <w:rFonts w:ascii="GHEA Grapalat" w:hAnsi="GHEA Grapalat" w:cs="Sylfaen"/>
          <w:sz w:val="20"/>
          <w:u w:val="single"/>
        </w:rPr>
        <w:tab/>
      </w:r>
      <w:r w:rsidRPr="00CB0C48">
        <w:rPr>
          <w:rFonts w:ascii="GHEA Grapalat" w:hAnsi="GHEA Grapalat" w:cs="Sylfaen"/>
          <w:sz w:val="20"/>
          <w:lang w:val="hy-AM"/>
        </w:rPr>
        <w:t xml:space="preserve"> -ին կնքված N </w:t>
      </w:r>
      <w:r w:rsidRPr="00CB0C48">
        <w:rPr>
          <w:rFonts w:ascii="GHEA Grapalat" w:hAnsi="GHEA Grapalat" w:cs="Sylfaen"/>
          <w:sz w:val="20"/>
          <w:u w:val="single"/>
          <w:lang w:val="hy-AM"/>
        </w:rPr>
        <w:tab/>
      </w:r>
      <w:r w:rsidRPr="00CB0C48">
        <w:rPr>
          <w:rFonts w:ascii="GHEA Grapalat" w:hAnsi="GHEA Grapalat" w:cs="Sylfaen"/>
          <w:sz w:val="20"/>
          <w:u w:val="single"/>
          <w:lang w:val="hy-AM"/>
        </w:rPr>
        <w:tab/>
      </w:r>
      <w:r w:rsidRPr="00CB0C48">
        <w:rPr>
          <w:rFonts w:ascii="GHEA Grapalat" w:hAnsi="GHEA Grapalat" w:cs="Sylfaen"/>
          <w:sz w:val="20"/>
          <w:u w:val="single"/>
          <w:lang w:val="hy-AM"/>
        </w:rPr>
        <w:tab/>
      </w:r>
      <w:r w:rsidRPr="00CB0C48">
        <w:rPr>
          <w:rFonts w:ascii="GHEA Grapalat" w:hAnsi="GHEA Grapalat" w:cs="Sylfaen"/>
          <w:sz w:val="20"/>
          <w:u w:val="single"/>
          <w:lang w:val="hy-AM"/>
        </w:rPr>
        <w:tab/>
      </w:r>
    </w:p>
    <w:p w:rsidR="00A6012E" w:rsidRPr="00CB0C48" w:rsidRDefault="00A6012E" w:rsidP="00A6012E">
      <w:pPr>
        <w:tabs>
          <w:tab w:val="left" w:pos="360"/>
          <w:tab w:val="left" w:pos="540"/>
        </w:tabs>
        <w:ind w:right="-360"/>
        <w:jc w:val="both"/>
        <w:rPr>
          <w:rFonts w:ascii="GHEA Grapalat" w:hAnsi="GHEA Grapalat" w:cs="Sylfaen"/>
          <w:sz w:val="20"/>
          <w:u w:val="single"/>
          <w:lang w:val="hy-AM"/>
        </w:rPr>
      </w:pPr>
      <w:r w:rsidRPr="00CB0C48">
        <w:rPr>
          <w:rFonts w:ascii="GHEA Grapalat" w:hAnsi="GHEA Grapalat" w:cs="Sylfaen"/>
          <w:sz w:val="12"/>
          <w:szCs w:val="16"/>
          <w:lang w:val="hy-AM"/>
        </w:rPr>
        <w:t xml:space="preserve">                                                                                                պայմանագրի կնքման ամսաթիվը</w:t>
      </w:r>
      <w:r w:rsidRPr="00CB0C48">
        <w:rPr>
          <w:rFonts w:ascii="GHEA Grapalat" w:hAnsi="GHEA Grapalat" w:cs="Sylfaen"/>
          <w:sz w:val="12"/>
          <w:szCs w:val="16"/>
          <w:lang w:val="hy-AM"/>
        </w:rPr>
        <w:tab/>
      </w:r>
      <w:r w:rsidRPr="00CB0C48">
        <w:rPr>
          <w:rFonts w:ascii="GHEA Grapalat" w:hAnsi="GHEA Grapalat" w:cs="Sylfaen"/>
          <w:sz w:val="12"/>
          <w:szCs w:val="16"/>
          <w:lang w:val="hy-AM"/>
        </w:rPr>
        <w:tab/>
      </w:r>
      <w:r w:rsidRPr="00CB0C48">
        <w:rPr>
          <w:rFonts w:ascii="GHEA Grapalat" w:hAnsi="GHEA Grapalat" w:cs="Sylfaen"/>
          <w:sz w:val="12"/>
          <w:szCs w:val="16"/>
          <w:lang w:val="hy-AM"/>
        </w:rPr>
        <w:tab/>
        <w:t xml:space="preserve">                             պայմանագրի համարը</w:t>
      </w:r>
    </w:p>
    <w:p w:rsidR="00A6012E" w:rsidRPr="00CB0C48" w:rsidRDefault="00A6012E" w:rsidP="00A6012E">
      <w:pPr>
        <w:tabs>
          <w:tab w:val="left" w:pos="360"/>
          <w:tab w:val="left" w:pos="540"/>
        </w:tabs>
        <w:spacing w:line="360" w:lineRule="auto"/>
        <w:jc w:val="both"/>
        <w:rPr>
          <w:rFonts w:ascii="GHEA Grapalat" w:hAnsi="GHEA Grapalat" w:cs="Sylfaen"/>
          <w:lang w:val="hy-AM"/>
        </w:rPr>
      </w:pPr>
      <w:r w:rsidRPr="00CB0C48">
        <w:rPr>
          <w:rFonts w:ascii="GHEA Grapalat" w:hAnsi="GHEA Grapalat" w:cs="Sylfaen"/>
          <w:sz w:val="20"/>
          <w:szCs w:val="20"/>
          <w:lang w:val="hy-AM"/>
        </w:rPr>
        <w:t>գնման պայմանագրի շրջանակներում Կապալառուն</w:t>
      </w:r>
      <w:r w:rsidRPr="00CB0C48">
        <w:rPr>
          <w:rFonts w:ascii="GHEA Grapalat" w:hAnsi="GHEA Grapalat" w:cs="Sylfaen"/>
          <w:lang w:val="hy-AM"/>
        </w:rPr>
        <w:t xml:space="preserve">  </w:t>
      </w:r>
      <w:r w:rsidRPr="00CB0C48">
        <w:rPr>
          <w:rFonts w:ascii="GHEA Grapalat" w:hAnsi="GHEA Grapalat" w:cs="Sylfaen"/>
          <w:sz w:val="20"/>
          <w:lang w:val="hy-AM"/>
        </w:rPr>
        <w:t xml:space="preserve">20  թ. </w:t>
      </w:r>
      <w:r w:rsidRPr="00CB0C48">
        <w:rPr>
          <w:rFonts w:ascii="GHEA Grapalat" w:hAnsi="GHEA Grapalat" w:cs="Sylfaen"/>
          <w:sz w:val="20"/>
          <w:u w:val="single"/>
          <w:lang w:val="hy-AM"/>
        </w:rPr>
        <w:tab/>
      </w:r>
      <w:r w:rsidRPr="00CB0C48">
        <w:rPr>
          <w:rFonts w:ascii="GHEA Grapalat" w:hAnsi="GHEA Grapalat" w:cs="Sylfaen"/>
          <w:sz w:val="20"/>
          <w:u w:val="single"/>
          <w:lang w:val="hy-AM"/>
        </w:rPr>
        <w:tab/>
      </w:r>
      <w:r w:rsidRPr="00CB0C48">
        <w:rPr>
          <w:rFonts w:ascii="GHEA Grapalat" w:hAnsi="GHEA Grapalat" w:cs="Sylfaen"/>
          <w:sz w:val="20"/>
          <w:lang w:val="hy-AM"/>
        </w:rPr>
        <w:t xml:space="preserve">-ին </w:t>
      </w:r>
      <w:r w:rsidRPr="00CB0C48">
        <w:rPr>
          <w:rFonts w:ascii="GHEA Grapalat" w:hAnsi="GHEA Grapalat" w:cs="Sylfaen"/>
          <w:sz w:val="20"/>
          <w:szCs w:val="20"/>
          <w:lang w:val="hy-AM"/>
        </w:rPr>
        <w:t>հանձնման-ընդունման նպատակով Պատվիրատուին հանձնեց ստորև նշված աշխատանքները.</w:t>
      </w:r>
    </w:p>
    <w:p w:rsidR="00516665" w:rsidRPr="00CB0C48" w:rsidRDefault="00516665" w:rsidP="00A6012E">
      <w:pPr>
        <w:tabs>
          <w:tab w:val="left" w:pos="360"/>
          <w:tab w:val="left" w:pos="540"/>
        </w:tabs>
        <w:ind w:left="-540" w:firstLine="180"/>
        <w:jc w:val="both"/>
        <w:rPr>
          <w:rFonts w:ascii="GHEA Grapalat" w:hAnsi="GHEA Grapalat" w:cs="Sylfaen"/>
          <w:lang w:val="hy-AM"/>
        </w:rPr>
      </w:pPr>
      <w:r w:rsidRPr="00CB0C48">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A6012E" w:rsidRPr="00CB0C48" w:rsidTr="00FC09C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A6012E" w:rsidRPr="00CB0C48" w:rsidRDefault="00A6012E" w:rsidP="00FC09CF">
            <w:pPr>
              <w:jc w:val="center"/>
              <w:rPr>
                <w:rFonts w:ascii="GHEA Grapalat" w:hAnsi="GHEA Grapalat" w:cs="Sylfaen"/>
                <w:bCs/>
                <w:sz w:val="18"/>
                <w:szCs w:val="18"/>
                <w:lang w:val="ru-RU" w:eastAsia="ru-RU"/>
              </w:rPr>
            </w:pPr>
            <w:r w:rsidRPr="00CB0C48">
              <w:rPr>
                <w:rFonts w:ascii="GHEA Grapalat" w:hAnsi="GHEA Grapalat" w:cs="Sylfaen"/>
                <w:sz w:val="18"/>
                <w:szCs w:val="18"/>
              </w:rPr>
              <w:t>Աշխատանքի</w:t>
            </w:r>
          </w:p>
        </w:tc>
      </w:tr>
      <w:tr w:rsidR="00A6012E" w:rsidRPr="00CB0C48" w:rsidTr="00FC09C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A6012E" w:rsidRPr="00CB0C48" w:rsidRDefault="00A6012E" w:rsidP="00FC09CF">
            <w:pPr>
              <w:jc w:val="center"/>
              <w:rPr>
                <w:rFonts w:ascii="GHEA Grapalat" w:hAnsi="GHEA Grapalat"/>
                <w:sz w:val="18"/>
                <w:szCs w:val="18"/>
              </w:rPr>
            </w:pPr>
            <w:r w:rsidRPr="00CB0C48">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A6012E" w:rsidRPr="00CB0C48" w:rsidRDefault="00A6012E" w:rsidP="00FC09CF">
            <w:pPr>
              <w:jc w:val="center"/>
              <w:rPr>
                <w:rFonts w:ascii="GHEA Grapalat" w:hAnsi="GHEA Grapalat"/>
                <w:sz w:val="18"/>
                <w:szCs w:val="18"/>
              </w:rPr>
            </w:pPr>
            <w:r w:rsidRPr="00CB0C48">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A6012E" w:rsidRPr="00CB0C48" w:rsidRDefault="00A6012E" w:rsidP="00FC09CF">
            <w:pPr>
              <w:jc w:val="center"/>
              <w:rPr>
                <w:rFonts w:ascii="GHEA Grapalat" w:hAnsi="GHEA Grapalat"/>
                <w:sz w:val="18"/>
                <w:szCs w:val="18"/>
              </w:rPr>
            </w:pPr>
            <w:r w:rsidRPr="00CB0C48">
              <w:rPr>
                <w:rFonts w:ascii="GHEA Grapalat" w:hAnsi="GHEA Grapalat" w:cs="Sylfaen"/>
                <w:sz w:val="18"/>
                <w:szCs w:val="18"/>
              </w:rPr>
              <w:t>քանակը</w:t>
            </w:r>
            <w:r w:rsidRPr="00CB0C48">
              <w:rPr>
                <w:rFonts w:ascii="GHEA Grapalat" w:hAnsi="GHEA Grapalat"/>
                <w:sz w:val="18"/>
                <w:szCs w:val="18"/>
              </w:rPr>
              <w:t xml:space="preserve"> (</w:t>
            </w:r>
            <w:r w:rsidRPr="00CB0C48">
              <w:rPr>
                <w:rFonts w:ascii="GHEA Grapalat" w:hAnsi="GHEA Grapalat" w:cs="Sylfaen"/>
                <w:sz w:val="18"/>
                <w:szCs w:val="18"/>
              </w:rPr>
              <w:t>փաստացի</w:t>
            </w:r>
            <w:r w:rsidRPr="00CB0C48">
              <w:rPr>
                <w:rFonts w:ascii="GHEA Grapalat" w:hAnsi="GHEA Grapalat"/>
                <w:sz w:val="18"/>
                <w:szCs w:val="18"/>
              </w:rPr>
              <w:t>)</w:t>
            </w:r>
          </w:p>
        </w:tc>
      </w:tr>
      <w:tr w:rsidR="00A6012E" w:rsidRPr="00CB0C48" w:rsidTr="00FC09CF">
        <w:trPr>
          <w:trHeight w:val="273"/>
        </w:trPr>
        <w:tc>
          <w:tcPr>
            <w:tcW w:w="3852" w:type="dxa"/>
            <w:tcBorders>
              <w:top w:val="single" w:sz="4" w:space="0" w:color="000000"/>
              <w:left w:val="single" w:sz="4" w:space="0" w:color="000000"/>
              <w:bottom w:val="single" w:sz="4" w:space="0" w:color="000000"/>
              <w:right w:val="single" w:sz="4" w:space="0" w:color="000000"/>
            </w:tcBorders>
          </w:tcPr>
          <w:p w:rsidR="00A6012E" w:rsidRPr="00CB0C48" w:rsidRDefault="00A6012E" w:rsidP="00FC09CF">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A6012E" w:rsidRPr="00CB0C48" w:rsidRDefault="00A6012E" w:rsidP="00FC09CF">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A6012E" w:rsidRPr="00CB0C48" w:rsidRDefault="00A6012E" w:rsidP="00FC09CF">
            <w:pPr>
              <w:rPr>
                <w:rFonts w:ascii="GHEA Grapalat" w:hAnsi="GHEA Grapalat" w:cs="Sylfaen"/>
                <w:sz w:val="18"/>
                <w:szCs w:val="18"/>
                <w:lang w:val="ru-RU" w:eastAsia="ru-RU"/>
              </w:rPr>
            </w:pPr>
          </w:p>
        </w:tc>
      </w:tr>
      <w:tr w:rsidR="00A6012E" w:rsidRPr="00CB0C48" w:rsidTr="00FC09CF">
        <w:trPr>
          <w:trHeight w:val="273"/>
        </w:trPr>
        <w:tc>
          <w:tcPr>
            <w:tcW w:w="3852" w:type="dxa"/>
            <w:tcBorders>
              <w:top w:val="single" w:sz="4" w:space="0" w:color="000000"/>
              <w:left w:val="single" w:sz="4" w:space="0" w:color="000000"/>
              <w:bottom w:val="single" w:sz="4" w:space="0" w:color="000000"/>
              <w:right w:val="single" w:sz="4" w:space="0" w:color="000000"/>
            </w:tcBorders>
          </w:tcPr>
          <w:p w:rsidR="00A6012E" w:rsidRPr="00CB0C48" w:rsidRDefault="00A6012E" w:rsidP="00FC09CF">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A6012E" w:rsidRPr="00CB0C48" w:rsidRDefault="00A6012E" w:rsidP="00FC09CF">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A6012E" w:rsidRPr="00CB0C48" w:rsidRDefault="00A6012E" w:rsidP="00FC09CF">
            <w:pPr>
              <w:rPr>
                <w:rFonts w:ascii="GHEA Grapalat" w:hAnsi="GHEA Grapalat" w:cs="Sylfaen"/>
                <w:sz w:val="18"/>
                <w:szCs w:val="18"/>
                <w:lang w:val="ru-RU" w:eastAsia="ru-RU"/>
              </w:rPr>
            </w:pPr>
          </w:p>
        </w:tc>
      </w:tr>
    </w:tbl>
    <w:p w:rsidR="00516665" w:rsidRPr="00CB0C48" w:rsidRDefault="00516665" w:rsidP="00516665">
      <w:pPr>
        <w:tabs>
          <w:tab w:val="left" w:pos="360"/>
          <w:tab w:val="left" w:pos="540"/>
        </w:tabs>
        <w:jc w:val="both"/>
        <w:rPr>
          <w:rFonts w:ascii="GHEA Grapalat" w:hAnsi="GHEA Grapalat" w:cs="Sylfaen"/>
          <w:lang w:eastAsia="ru-RU"/>
        </w:rPr>
      </w:pPr>
    </w:p>
    <w:p w:rsidR="00516665" w:rsidRPr="00CB0C48" w:rsidRDefault="00516665" w:rsidP="00516665">
      <w:pPr>
        <w:tabs>
          <w:tab w:val="left" w:pos="360"/>
          <w:tab w:val="left" w:pos="540"/>
        </w:tabs>
        <w:jc w:val="both"/>
        <w:rPr>
          <w:rFonts w:ascii="GHEA Grapalat" w:hAnsi="GHEA Grapalat" w:cs="Sylfaen"/>
        </w:rPr>
      </w:pPr>
    </w:p>
    <w:p w:rsidR="00516665" w:rsidRPr="00CB0C48" w:rsidRDefault="00516665" w:rsidP="00516665">
      <w:pPr>
        <w:tabs>
          <w:tab w:val="left" w:pos="360"/>
          <w:tab w:val="left" w:pos="540"/>
        </w:tabs>
        <w:jc w:val="both"/>
        <w:rPr>
          <w:rFonts w:ascii="GHEA Grapalat" w:hAnsi="GHEA Grapalat" w:cs="Sylfaen"/>
          <w:lang w:val="hy-AM"/>
        </w:rPr>
      </w:pPr>
    </w:p>
    <w:p w:rsidR="00516665" w:rsidRPr="00CB0C48" w:rsidRDefault="00516665" w:rsidP="00516665">
      <w:pPr>
        <w:tabs>
          <w:tab w:val="left" w:pos="360"/>
          <w:tab w:val="left" w:pos="540"/>
        </w:tabs>
        <w:jc w:val="both"/>
        <w:rPr>
          <w:rFonts w:ascii="GHEA Grapalat" w:hAnsi="GHEA Grapalat" w:cs="Sylfaen"/>
          <w:sz w:val="20"/>
          <w:szCs w:val="20"/>
          <w:lang w:val="hy-AM"/>
        </w:rPr>
      </w:pPr>
      <w:r w:rsidRPr="00CB0C48">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516665" w:rsidRPr="00CB0C48" w:rsidRDefault="00516665" w:rsidP="00516665">
      <w:pPr>
        <w:tabs>
          <w:tab w:val="left" w:pos="360"/>
          <w:tab w:val="left" w:pos="540"/>
        </w:tabs>
        <w:rPr>
          <w:rFonts w:ascii="GHEA Grapalat" w:hAnsi="GHEA Grapalat" w:cs="Sylfaen"/>
          <w:sz w:val="22"/>
          <w:szCs w:val="22"/>
          <w:lang w:val="hy-AM"/>
        </w:rPr>
      </w:pPr>
    </w:p>
    <w:p w:rsidR="00516665" w:rsidRPr="00CB0C48" w:rsidRDefault="00516665" w:rsidP="00516665">
      <w:pPr>
        <w:jc w:val="center"/>
        <w:rPr>
          <w:rFonts w:ascii="GHEA Grapalat" w:hAnsi="GHEA Grapalat" w:cs="Sylfaen"/>
          <w:sz w:val="22"/>
          <w:szCs w:val="22"/>
          <w:lang w:val="hy-AM"/>
        </w:rPr>
      </w:pPr>
    </w:p>
    <w:p w:rsidR="00516665" w:rsidRPr="00CB0C48" w:rsidRDefault="00516665" w:rsidP="00516665">
      <w:pPr>
        <w:jc w:val="center"/>
        <w:rPr>
          <w:rFonts w:ascii="GHEA Grapalat" w:hAnsi="GHEA Grapalat" w:cs="Sylfaen"/>
          <w:sz w:val="14"/>
          <w:szCs w:val="14"/>
          <w:lang w:val="hy-AM"/>
        </w:rPr>
      </w:pPr>
    </w:p>
    <w:p w:rsidR="00516665" w:rsidRPr="00CB0C48" w:rsidRDefault="00516665" w:rsidP="00516665">
      <w:pPr>
        <w:jc w:val="center"/>
        <w:rPr>
          <w:rFonts w:ascii="GHEA Grapalat" w:hAnsi="GHEA Grapalat" w:cs="Sylfaen"/>
          <w:sz w:val="22"/>
          <w:szCs w:val="22"/>
          <w:lang w:val="hy-AM"/>
        </w:rPr>
      </w:pPr>
    </w:p>
    <w:p w:rsidR="00516665" w:rsidRPr="00CB0C48" w:rsidRDefault="00516665" w:rsidP="00516665">
      <w:pPr>
        <w:jc w:val="center"/>
        <w:rPr>
          <w:rFonts w:ascii="GHEA Grapalat" w:hAnsi="GHEA Grapalat" w:cs="Sylfaen"/>
          <w:sz w:val="22"/>
          <w:szCs w:val="22"/>
          <w:lang w:val="hy-AM"/>
        </w:rPr>
      </w:pPr>
      <w:r w:rsidRPr="00CB0C48">
        <w:rPr>
          <w:rFonts w:ascii="GHEA Grapalat" w:hAnsi="GHEA Grapalat" w:cs="Sylfaen"/>
          <w:sz w:val="22"/>
          <w:szCs w:val="22"/>
          <w:lang w:val="hy-AM"/>
        </w:rPr>
        <w:t>ԿՈՂՄԵՐԸ</w:t>
      </w:r>
    </w:p>
    <w:p w:rsidR="00516665" w:rsidRPr="00CB0C48" w:rsidRDefault="00516665" w:rsidP="00516665">
      <w:pPr>
        <w:jc w:val="center"/>
        <w:rPr>
          <w:rFonts w:ascii="GHEA Grapalat" w:hAnsi="GHEA Grapalat" w:cs="Sylfaen"/>
          <w:sz w:val="22"/>
          <w:szCs w:val="22"/>
          <w:lang w:val="hy-AM"/>
        </w:rPr>
      </w:pPr>
    </w:p>
    <w:p w:rsidR="00516665" w:rsidRPr="00CB0C48" w:rsidRDefault="00516665" w:rsidP="00516665">
      <w:pPr>
        <w:tabs>
          <w:tab w:val="left" w:pos="360"/>
          <w:tab w:val="left" w:pos="540"/>
        </w:tabs>
        <w:rPr>
          <w:rFonts w:ascii="GHEA Grapalat" w:hAnsi="GHEA Grapalat" w:cs="Sylfaen"/>
          <w:sz w:val="22"/>
          <w:szCs w:val="22"/>
          <w:lang w:val="hy-AM"/>
        </w:rPr>
      </w:pPr>
    </w:p>
    <w:p w:rsidR="00516665" w:rsidRPr="00CB0C48" w:rsidRDefault="00516665" w:rsidP="00516665">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516665" w:rsidRPr="00CB0C48" w:rsidTr="0072478A">
        <w:tc>
          <w:tcPr>
            <w:tcW w:w="4785" w:type="dxa"/>
          </w:tcPr>
          <w:p w:rsidR="00516665" w:rsidRPr="00CB0C48" w:rsidRDefault="00516665" w:rsidP="0072478A">
            <w:pPr>
              <w:tabs>
                <w:tab w:val="left" w:pos="360"/>
                <w:tab w:val="left" w:pos="540"/>
              </w:tabs>
              <w:jc w:val="center"/>
              <w:rPr>
                <w:rFonts w:ascii="GHEA Grapalat" w:hAnsi="GHEA Grapalat" w:cs="Sylfaen"/>
                <w:b/>
                <w:bCs/>
                <w:sz w:val="22"/>
                <w:szCs w:val="22"/>
                <w:lang w:val="hy-AM" w:eastAsia="ru-RU"/>
              </w:rPr>
            </w:pPr>
            <w:r w:rsidRPr="00CB0C48">
              <w:rPr>
                <w:rFonts w:ascii="GHEA Grapalat" w:hAnsi="GHEA Grapalat" w:cs="Sylfaen"/>
                <w:b/>
                <w:bCs/>
                <w:sz w:val="22"/>
                <w:szCs w:val="22"/>
                <w:lang w:val="hy-AM"/>
              </w:rPr>
              <w:t>Հանձնեց</w:t>
            </w:r>
          </w:p>
        </w:tc>
        <w:tc>
          <w:tcPr>
            <w:tcW w:w="5223" w:type="dxa"/>
          </w:tcPr>
          <w:p w:rsidR="00516665" w:rsidRPr="00CB0C48" w:rsidRDefault="00516665" w:rsidP="0072478A">
            <w:pPr>
              <w:tabs>
                <w:tab w:val="left" w:pos="360"/>
                <w:tab w:val="left" w:pos="540"/>
              </w:tabs>
              <w:jc w:val="center"/>
              <w:rPr>
                <w:rFonts w:ascii="GHEA Grapalat" w:hAnsi="GHEA Grapalat" w:cs="Sylfaen"/>
                <w:b/>
                <w:bCs/>
                <w:sz w:val="22"/>
                <w:szCs w:val="22"/>
                <w:lang w:val="hy-AM" w:eastAsia="ru-RU"/>
              </w:rPr>
            </w:pPr>
            <w:r w:rsidRPr="00CB0C48">
              <w:rPr>
                <w:rFonts w:ascii="GHEA Grapalat" w:hAnsi="GHEA Grapalat" w:cs="Sylfaen"/>
                <w:b/>
                <w:bCs/>
                <w:sz w:val="22"/>
                <w:szCs w:val="22"/>
                <w:lang w:val="hy-AM"/>
              </w:rPr>
              <w:t xml:space="preserve">        Ընդունեց</w:t>
            </w:r>
          </w:p>
        </w:tc>
      </w:tr>
    </w:tbl>
    <w:p w:rsidR="00516665" w:rsidRPr="00CB0C48" w:rsidRDefault="00516665" w:rsidP="00516665">
      <w:pPr>
        <w:tabs>
          <w:tab w:val="left" w:pos="360"/>
          <w:tab w:val="left" w:pos="540"/>
        </w:tabs>
        <w:rPr>
          <w:rFonts w:ascii="GHEA Grapalat" w:hAnsi="GHEA Grapalat" w:cs="Sylfaen"/>
          <w:sz w:val="20"/>
          <w:szCs w:val="20"/>
          <w:lang w:val="hy-AM" w:eastAsia="ru-RU"/>
        </w:rPr>
      </w:pPr>
      <w:r w:rsidRPr="00CB0C48">
        <w:rPr>
          <w:rFonts w:ascii="GHEA Grapalat" w:hAnsi="GHEA Grapalat" w:cs="Sylfaen"/>
          <w:sz w:val="20"/>
          <w:szCs w:val="20"/>
          <w:lang w:val="hy-AM" w:eastAsia="ru-RU"/>
        </w:rPr>
        <w:t xml:space="preserve">                                                                                                  հայտը նախագծած ներկայացուցիչ`</w:t>
      </w:r>
    </w:p>
    <w:p w:rsidR="00516665" w:rsidRPr="00CB0C48" w:rsidRDefault="00516665" w:rsidP="00516665">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516665" w:rsidRPr="00CB0C48" w:rsidTr="0072478A">
        <w:trPr>
          <w:tblCellSpacing w:w="7" w:type="dxa"/>
          <w:jc w:val="center"/>
        </w:trPr>
        <w:tc>
          <w:tcPr>
            <w:tcW w:w="0" w:type="auto"/>
            <w:vAlign w:val="center"/>
          </w:tcPr>
          <w:p w:rsidR="00516665" w:rsidRPr="00CB0C48" w:rsidRDefault="00516665" w:rsidP="0072478A">
            <w:pPr>
              <w:jc w:val="center"/>
              <w:rPr>
                <w:rFonts w:ascii="GHEA Grapalat" w:hAnsi="GHEA Grapalat" w:cs="GHEA Grapalat"/>
                <w:color w:val="000000"/>
                <w:sz w:val="21"/>
                <w:szCs w:val="21"/>
                <w:lang w:val="ru-RU" w:eastAsia="ru-RU"/>
              </w:rPr>
            </w:pPr>
            <w:r w:rsidRPr="00CB0C48">
              <w:rPr>
                <w:rFonts w:ascii="GHEA Grapalat" w:hAnsi="GHEA Grapalat" w:cs="GHEA Grapalat"/>
                <w:color w:val="000000"/>
                <w:sz w:val="21"/>
                <w:szCs w:val="21"/>
              </w:rPr>
              <w:t xml:space="preserve">___________________________ </w:t>
            </w:r>
          </w:p>
          <w:p w:rsidR="00516665" w:rsidRPr="00CB0C48" w:rsidRDefault="00516665" w:rsidP="0072478A">
            <w:pPr>
              <w:jc w:val="center"/>
              <w:rPr>
                <w:rFonts w:ascii="GHEA Grapalat" w:hAnsi="GHEA Grapalat" w:cs="GHEA Grapalat"/>
                <w:color w:val="000000"/>
                <w:sz w:val="21"/>
                <w:szCs w:val="21"/>
                <w:lang w:val="ru-RU" w:eastAsia="ru-RU"/>
              </w:rPr>
            </w:pPr>
            <w:r w:rsidRPr="00CB0C48">
              <w:rPr>
                <w:rFonts w:ascii="GHEA Grapalat" w:hAnsi="GHEA Grapalat" w:cs="GHEA Grapalat"/>
                <w:color w:val="000000"/>
                <w:sz w:val="15"/>
                <w:szCs w:val="15"/>
              </w:rPr>
              <w:t>ազգանուն, անուն</w:t>
            </w:r>
          </w:p>
        </w:tc>
        <w:tc>
          <w:tcPr>
            <w:tcW w:w="0" w:type="auto"/>
            <w:vAlign w:val="center"/>
          </w:tcPr>
          <w:p w:rsidR="00516665" w:rsidRPr="00CB0C48" w:rsidRDefault="00516665" w:rsidP="0072478A">
            <w:pPr>
              <w:jc w:val="center"/>
              <w:rPr>
                <w:rFonts w:ascii="GHEA Grapalat" w:hAnsi="GHEA Grapalat" w:cs="GHEA Grapalat"/>
                <w:color w:val="000000"/>
                <w:sz w:val="21"/>
                <w:szCs w:val="21"/>
                <w:lang w:val="ru-RU" w:eastAsia="ru-RU"/>
              </w:rPr>
            </w:pPr>
            <w:r w:rsidRPr="00CB0C48">
              <w:rPr>
                <w:rFonts w:ascii="GHEA Grapalat" w:hAnsi="GHEA Grapalat" w:cs="GHEA Grapalat"/>
                <w:color w:val="000000"/>
                <w:sz w:val="21"/>
                <w:szCs w:val="21"/>
              </w:rPr>
              <w:t>___________________________</w:t>
            </w:r>
          </w:p>
          <w:p w:rsidR="00516665" w:rsidRPr="00CB0C48" w:rsidRDefault="00516665" w:rsidP="0072478A">
            <w:pPr>
              <w:jc w:val="center"/>
              <w:rPr>
                <w:rFonts w:ascii="GHEA Grapalat" w:hAnsi="GHEA Grapalat" w:cs="GHEA Grapalat"/>
                <w:color w:val="000000"/>
                <w:sz w:val="21"/>
                <w:szCs w:val="21"/>
                <w:lang w:val="ru-RU" w:eastAsia="ru-RU"/>
              </w:rPr>
            </w:pPr>
            <w:r w:rsidRPr="00CB0C48">
              <w:rPr>
                <w:rFonts w:ascii="GHEA Grapalat" w:hAnsi="GHEA Grapalat" w:cs="GHEA Grapalat"/>
                <w:color w:val="000000"/>
                <w:sz w:val="15"/>
                <w:szCs w:val="15"/>
              </w:rPr>
              <w:t>ազգանուն, անուն</w:t>
            </w:r>
          </w:p>
        </w:tc>
      </w:tr>
      <w:tr w:rsidR="00516665" w:rsidRPr="00CB0C48" w:rsidTr="0072478A">
        <w:trPr>
          <w:tblCellSpacing w:w="7" w:type="dxa"/>
          <w:jc w:val="center"/>
        </w:trPr>
        <w:tc>
          <w:tcPr>
            <w:tcW w:w="0" w:type="auto"/>
            <w:vAlign w:val="center"/>
          </w:tcPr>
          <w:p w:rsidR="00516665" w:rsidRPr="00CB0C48" w:rsidRDefault="00516665" w:rsidP="0072478A">
            <w:pPr>
              <w:jc w:val="center"/>
              <w:rPr>
                <w:rFonts w:ascii="GHEA Grapalat" w:hAnsi="GHEA Grapalat" w:cs="GHEA Grapalat"/>
                <w:color w:val="000000"/>
                <w:sz w:val="21"/>
                <w:szCs w:val="21"/>
                <w:lang w:val="ru-RU" w:eastAsia="ru-RU"/>
              </w:rPr>
            </w:pPr>
            <w:r w:rsidRPr="00CB0C48">
              <w:rPr>
                <w:rFonts w:ascii="GHEA Grapalat" w:hAnsi="GHEA Grapalat" w:cs="GHEA Grapalat"/>
                <w:color w:val="000000"/>
                <w:sz w:val="21"/>
                <w:szCs w:val="21"/>
              </w:rPr>
              <w:t xml:space="preserve">___________________________ </w:t>
            </w:r>
          </w:p>
          <w:p w:rsidR="00516665" w:rsidRPr="00CB0C48" w:rsidRDefault="00516665" w:rsidP="0072478A">
            <w:pPr>
              <w:jc w:val="center"/>
              <w:rPr>
                <w:rFonts w:ascii="GHEA Grapalat" w:hAnsi="GHEA Grapalat" w:cs="GHEA Grapalat"/>
                <w:color w:val="000000"/>
                <w:sz w:val="21"/>
                <w:szCs w:val="21"/>
                <w:lang w:val="ru-RU" w:eastAsia="ru-RU"/>
              </w:rPr>
            </w:pPr>
            <w:r w:rsidRPr="00CB0C48">
              <w:rPr>
                <w:rFonts w:ascii="GHEA Grapalat" w:hAnsi="GHEA Grapalat" w:cs="GHEA Grapalat"/>
                <w:color w:val="000000"/>
                <w:sz w:val="15"/>
                <w:szCs w:val="15"/>
              </w:rPr>
              <w:t>ստորագրություն</w:t>
            </w:r>
          </w:p>
        </w:tc>
        <w:tc>
          <w:tcPr>
            <w:tcW w:w="0" w:type="auto"/>
            <w:vAlign w:val="center"/>
          </w:tcPr>
          <w:p w:rsidR="00516665" w:rsidRPr="00CB0C48" w:rsidRDefault="00516665" w:rsidP="0072478A">
            <w:pPr>
              <w:jc w:val="center"/>
              <w:rPr>
                <w:rFonts w:ascii="GHEA Grapalat" w:hAnsi="GHEA Grapalat" w:cs="GHEA Grapalat"/>
                <w:color w:val="000000"/>
                <w:sz w:val="21"/>
                <w:szCs w:val="21"/>
                <w:lang w:val="ru-RU" w:eastAsia="ru-RU"/>
              </w:rPr>
            </w:pPr>
            <w:r w:rsidRPr="00CB0C48">
              <w:rPr>
                <w:rFonts w:ascii="GHEA Grapalat" w:hAnsi="GHEA Grapalat" w:cs="GHEA Grapalat"/>
                <w:color w:val="000000"/>
                <w:sz w:val="21"/>
                <w:szCs w:val="21"/>
              </w:rPr>
              <w:t>___________________________</w:t>
            </w:r>
          </w:p>
          <w:p w:rsidR="00516665" w:rsidRPr="00CB0C48" w:rsidRDefault="00516665" w:rsidP="0072478A">
            <w:pPr>
              <w:jc w:val="center"/>
              <w:rPr>
                <w:rFonts w:ascii="GHEA Grapalat" w:hAnsi="GHEA Grapalat" w:cs="GHEA Grapalat"/>
                <w:color w:val="000000"/>
                <w:sz w:val="21"/>
                <w:szCs w:val="21"/>
                <w:lang w:val="ru-RU" w:eastAsia="ru-RU"/>
              </w:rPr>
            </w:pPr>
            <w:r w:rsidRPr="00CB0C48">
              <w:rPr>
                <w:rFonts w:ascii="GHEA Grapalat" w:hAnsi="GHEA Grapalat" w:cs="GHEA Grapalat"/>
                <w:color w:val="000000"/>
                <w:sz w:val="15"/>
                <w:szCs w:val="15"/>
              </w:rPr>
              <w:t>ստորագրություն</w:t>
            </w:r>
          </w:p>
        </w:tc>
      </w:tr>
    </w:tbl>
    <w:p w:rsidR="00516665" w:rsidRPr="00CB0C48" w:rsidRDefault="00516665" w:rsidP="00516665">
      <w:pPr>
        <w:tabs>
          <w:tab w:val="left" w:pos="360"/>
          <w:tab w:val="left" w:pos="540"/>
        </w:tabs>
        <w:jc w:val="center"/>
        <w:rPr>
          <w:rFonts w:ascii="Sylfaen" w:hAnsi="Sylfaen" w:cs="Sylfaen"/>
          <w:b/>
          <w:bCs/>
        </w:rPr>
      </w:pPr>
    </w:p>
    <w:tbl>
      <w:tblPr>
        <w:tblW w:w="9750" w:type="dxa"/>
        <w:jc w:val="center"/>
        <w:tblCellSpacing w:w="7" w:type="dxa"/>
        <w:tblCellMar>
          <w:left w:w="0" w:type="dxa"/>
          <w:right w:w="0" w:type="dxa"/>
        </w:tblCellMar>
        <w:tblLook w:val="0000" w:firstRow="0" w:lastRow="0" w:firstColumn="0" w:lastColumn="0" w:noHBand="0" w:noVBand="0"/>
      </w:tblPr>
      <w:tblGrid>
        <w:gridCol w:w="4875"/>
        <w:gridCol w:w="4875"/>
      </w:tblGrid>
      <w:tr w:rsidR="00516665" w:rsidRPr="00CB0C48" w:rsidTr="0072478A">
        <w:trPr>
          <w:tblCellSpacing w:w="7" w:type="dxa"/>
          <w:jc w:val="center"/>
        </w:trPr>
        <w:tc>
          <w:tcPr>
            <w:tcW w:w="0" w:type="auto"/>
            <w:vAlign w:val="center"/>
          </w:tcPr>
          <w:p w:rsidR="00516665" w:rsidRPr="00CB0C48" w:rsidRDefault="00516665" w:rsidP="0072478A">
            <w:pPr>
              <w:rPr>
                <w:rFonts w:ascii="GHEA Grapalat" w:hAnsi="GHEA Grapalat" w:cs="GHEA Grapalat"/>
                <w:color w:val="000000"/>
                <w:sz w:val="21"/>
                <w:szCs w:val="21"/>
              </w:rPr>
            </w:pPr>
            <w:r w:rsidRPr="00CB0C48">
              <w:rPr>
                <w:rFonts w:ascii="GHEA Grapalat" w:hAnsi="GHEA Grapalat" w:cs="GHEA Grapalat"/>
                <w:color w:val="000000"/>
                <w:sz w:val="21"/>
                <w:szCs w:val="21"/>
              </w:rPr>
              <w:t xml:space="preserve">                              </w:t>
            </w:r>
          </w:p>
        </w:tc>
        <w:tc>
          <w:tcPr>
            <w:tcW w:w="0" w:type="auto"/>
            <w:vAlign w:val="center"/>
          </w:tcPr>
          <w:p w:rsidR="00516665" w:rsidRPr="00CB0C48" w:rsidRDefault="00516665" w:rsidP="0072478A">
            <w:pPr>
              <w:rPr>
                <w:rFonts w:ascii="GHEA Grapalat" w:hAnsi="GHEA Grapalat" w:cs="GHEA Grapalat"/>
                <w:color w:val="000000"/>
                <w:sz w:val="21"/>
                <w:szCs w:val="21"/>
              </w:rPr>
            </w:pPr>
          </w:p>
        </w:tc>
      </w:tr>
    </w:tbl>
    <w:p w:rsidR="00071D1C" w:rsidRPr="00CB0C48" w:rsidRDefault="00071D1C" w:rsidP="00071D1C">
      <w:pPr>
        <w:tabs>
          <w:tab w:val="left" w:pos="2268"/>
        </w:tabs>
        <w:ind w:left="-284" w:firstLine="284"/>
        <w:jc w:val="right"/>
        <w:rPr>
          <w:rFonts w:ascii="GHEA Grapalat" w:hAnsi="GHEA Grapalat"/>
        </w:rPr>
      </w:pPr>
    </w:p>
    <w:p w:rsidR="00AC25C8" w:rsidRPr="00CB0C48" w:rsidRDefault="00AC25C8" w:rsidP="00071D1C">
      <w:pPr>
        <w:tabs>
          <w:tab w:val="left" w:pos="2268"/>
        </w:tabs>
        <w:ind w:left="-284" w:firstLine="284"/>
        <w:jc w:val="right"/>
        <w:rPr>
          <w:rFonts w:ascii="GHEA Grapalat" w:hAnsi="GHEA Grapalat"/>
        </w:rPr>
      </w:pPr>
    </w:p>
    <w:p w:rsidR="00AD20A6" w:rsidRPr="00CB0C48" w:rsidRDefault="00AD20A6" w:rsidP="00071D1C">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CB0C48" w:rsidTr="00E22E51">
        <w:trPr>
          <w:tblCellSpacing w:w="7" w:type="dxa"/>
          <w:jc w:val="center"/>
        </w:trPr>
        <w:tc>
          <w:tcPr>
            <w:tcW w:w="0" w:type="auto"/>
            <w:vAlign w:val="center"/>
          </w:tcPr>
          <w:p w:rsidR="00071D1C" w:rsidRPr="00CB0C48" w:rsidRDefault="00071D1C" w:rsidP="00E22E51">
            <w:pPr>
              <w:rPr>
                <w:rFonts w:ascii="GHEA Grapalat" w:hAnsi="GHEA Grapalat" w:cs="GHEA Grapalat"/>
                <w:color w:val="000000"/>
                <w:sz w:val="21"/>
                <w:szCs w:val="21"/>
                <w:lang w:val="ru-RU" w:eastAsia="ru-RU"/>
              </w:rPr>
            </w:pPr>
            <w:r w:rsidRPr="00CB0C48">
              <w:rPr>
                <w:rFonts w:ascii="GHEA Grapalat" w:hAnsi="GHEA Grapalat" w:cs="GHEA Grapalat"/>
                <w:color w:val="000000"/>
                <w:sz w:val="21"/>
                <w:szCs w:val="21"/>
              </w:rPr>
              <w:t xml:space="preserve">                           </w:t>
            </w:r>
          </w:p>
        </w:tc>
        <w:tc>
          <w:tcPr>
            <w:tcW w:w="0" w:type="auto"/>
            <w:vAlign w:val="center"/>
          </w:tcPr>
          <w:p w:rsidR="00071D1C" w:rsidRPr="00CB0C48" w:rsidRDefault="00071D1C" w:rsidP="00E22E51">
            <w:pPr>
              <w:rPr>
                <w:rFonts w:ascii="GHEA Grapalat" w:hAnsi="GHEA Grapalat" w:cs="GHEA Grapalat"/>
                <w:color w:val="000000"/>
                <w:sz w:val="21"/>
                <w:szCs w:val="21"/>
                <w:lang w:val="ru-RU" w:eastAsia="ru-RU"/>
              </w:rPr>
            </w:pPr>
          </w:p>
        </w:tc>
      </w:tr>
    </w:tbl>
    <w:p w:rsidR="00071D1C" w:rsidRPr="00CB0C48" w:rsidRDefault="00071D1C" w:rsidP="00071D1C">
      <w:pPr>
        <w:ind w:left="-142" w:firstLine="142"/>
        <w:jc w:val="center"/>
        <w:rPr>
          <w:rFonts w:ascii="GHEA Grapalat" w:hAnsi="GHEA Grapalat" w:cs="Sylfaen"/>
          <w:b/>
        </w:rPr>
      </w:pPr>
    </w:p>
    <w:p w:rsidR="009E4A0F" w:rsidRPr="00CB0C48" w:rsidRDefault="009E4A0F" w:rsidP="00C61944">
      <w:pPr>
        <w:pStyle w:val="norm"/>
        <w:spacing w:line="240" w:lineRule="auto"/>
        <w:ind w:firstLine="284"/>
        <w:jc w:val="right"/>
        <w:rPr>
          <w:rFonts w:ascii="GHEA Grapalat" w:hAnsi="GHEA Grapalat"/>
          <w:b/>
          <w:sz w:val="20"/>
        </w:rPr>
      </w:pPr>
    </w:p>
    <w:p w:rsidR="009E4A0F" w:rsidRPr="00CB0C48" w:rsidRDefault="009E4A0F" w:rsidP="00C61944">
      <w:pPr>
        <w:pStyle w:val="norm"/>
        <w:spacing w:line="240" w:lineRule="auto"/>
        <w:ind w:firstLine="284"/>
        <w:jc w:val="right"/>
        <w:rPr>
          <w:rFonts w:ascii="GHEA Grapalat" w:hAnsi="GHEA Grapalat"/>
          <w:b/>
          <w:sz w:val="20"/>
        </w:rPr>
      </w:pPr>
    </w:p>
    <w:p w:rsidR="00A6012E" w:rsidRPr="00CB0C48" w:rsidRDefault="00A6012E" w:rsidP="00B2572B">
      <w:pPr>
        <w:pStyle w:val="a3"/>
        <w:jc w:val="right"/>
        <w:rPr>
          <w:rFonts w:ascii="GHEA Grapalat" w:hAnsi="GHEA Grapalat" w:cs="Sylfaen"/>
          <w:i w:val="0"/>
          <w:lang w:val="hy-AM"/>
        </w:rPr>
        <w:sectPr w:rsidR="00A6012E" w:rsidRPr="00CB0C48" w:rsidSect="00BA2949">
          <w:pgSz w:w="11906" w:h="16838" w:code="9"/>
          <w:pgMar w:top="720" w:right="663" w:bottom="533" w:left="1140" w:header="561" w:footer="561" w:gutter="0"/>
          <w:cols w:space="720"/>
        </w:sectPr>
      </w:pPr>
    </w:p>
    <w:p w:rsidR="00B2572B" w:rsidRPr="00466AF0" w:rsidRDefault="00B2572B" w:rsidP="00A6012E">
      <w:pPr>
        <w:pStyle w:val="a3"/>
        <w:spacing w:line="240" w:lineRule="auto"/>
        <w:jc w:val="right"/>
        <w:rPr>
          <w:rFonts w:ascii="GHEA Grapalat" w:hAnsi="GHEA Grapalat" w:cs="Sylfaen"/>
          <w:i w:val="0"/>
          <w:lang w:val="en-US"/>
        </w:rPr>
      </w:pPr>
      <w:r w:rsidRPr="00CB0C48">
        <w:rPr>
          <w:rFonts w:ascii="GHEA Grapalat" w:hAnsi="GHEA Grapalat" w:cs="Sylfaen"/>
          <w:i w:val="0"/>
          <w:lang w:val="hy-AM"/>
        </w:rPr>
        <w:lastRenderedPageBreak/>
        <w:t xml:space="preserve">Հավելված </w:t>
      </w:r>
      <w:r w:rsidR="00E77063">
        <w:rPr>
          <w:rFonts w:ascii="GHEA Grapalat" w:hAnsi="GHEA Grapalat" w:cs="Sylfaen"/>
          <w:i w:val="0"/>
          <w:lang w:val="en-US"/>
        </w:rPr>
        <w:t>6</w:t>
      </w:r>
    </w:p>
    <w:p w:rsidR="00B2572B" w:rsidRPr="00CB0C48" w:rsidRDefault="007216FA" w:rsidP="00B2572B">
      <w:pPr>
        <w:pStyle w:val="a3"/>
        <w:spacing w:line="240" w:lineRule="auto"/>
        <w:jc w:val="right"/>
        <w:rPr>
          <w:rFonts w:ascii="GHEA Grapalat" w:hAnsi="GHEA Grapalat" w:cs="Sylfaen"/>
          <w:i w:val="0"/>
          <w:lang w:val="hy-AM"/>
        </w:rPr>
      </w:pPr>
      <w:r>
        <w:rPr>
          <w:rFonts w:ascii="GHEA Grapalat" w:hAnsi="GHEA Grapalat" w:cs="Sylfaen"/>
          <w:i w:val="0"/>
          <w:lang w:val="hy-AM"/>
        </w:rPr>
        <w:t>ՇՄԱՀ-ԳՀԱՇՁԲ-20</w:t>
      </w:r>
      <w:r w:rsidR="00284A2F">
        <w:rPr>
          <w:rFonts w:ascii="GHEA Grapalat" w:hAnsi="GHEA Grapalat" w:cs="Sylfaen"/>
          <w:i w:val="0"/>
          <w:lang w:val="hy-AM"/>
        </w:rPr>
        <w:t>/</w:t>
      </w:r>
      <w:r>
        <w:rPr>
          <w:rFonts w:ascii="GHEA Grapalat" w:hAnsi="GHEA Grapalat" w:cs="Sylfaen"/>
          <w:i w:val="0"/>
          <w:lang w:val="hy-AM"/>
        </w:rPr>
        <w:t>0</w:t>
      </w:r>
      <w:r w:rsidR="00284A2F">
        <w:rPr>
          <w:rFonts w:ascii="GHEA Grapalat" w:hAnsi="GHEA Grapalat" w:cs="Sylfaen"/>
          <w:i w:val="0"/>
          <w:lang w:val="hy-AM"/>
        </w:rPr>
        <w:t>1</w:t>
      </w:r>
      <w:r w:rsidR="00B2572B" w:rsidRPr="00CB0C48">
        <w:rPr>
          <w:rFonts w:ascii="GHEA Grapalat" w:hAnsi="GHEA Grapalat" w:cs="Sylfaen"/>
          <w:i w:val="0"/>
          <w:lang w:val="hy-AM"/>
        </w:rPr>
        <w:t>ծածկագրով</w:t>
      </w:r>
    </w:p>
    <w:p w:rsidR="00B2572B" w:rsidRPr="00CB0C48" w:rsidRDefault="00360A6F" w:rsidP="00B2572B">
      <w:pPr>
        <w:pStyle w:val="a3"/>
        <w:spacing w:line="240" w:lineRule="auto"/>
        <w:jc w:val="right"/>
        <w:rPr>
          <w:rFonts w:ascii="GHEA Grapalat" w:hAnsi="GHEA Grapalat" w:cs="Sylfaen"/>
          <w:i w:val="0"/>
          <w:lang w:val="hy-AM"/>
        </w:rPr>
      </w:pPr>
      <w:proofErr w:type="gramStart"/>
      <w:r w:rsidRPr="00CB0C48">
        <w:rPr>
          <w:rFonts w:ascii="GHEA Grapalat" w:hAnsi="GHEA Grapalat" w:cs="Sylfaen"/>
          <w:i w:val="0"/>
          <w:lang w:val="en-US"/>
        </w:rPr>
        <w:t>գնանշման</w:t>
      </w:r>
      <w:proofErr w:type="gramEnd"/>
      <w:r w:rsidRPr="00CB0C48">
        <w:rPr>
          <w:rFonts w:ascii="GHEA Grapalat" w:hAnsi="GHEA Grapalat" w:cs="Sylfaen"/>
          <w:i w:val="0"/>
          <w:lang w:val="en-US"/>
        </w:rPr>
        <w:t xml:space="preserve"> հարցման </w:t>
      </w:r>
      <w:r w:rsidR="00B2572B" w:rsidRPr="00CB0C48">
        <w:rPr>
          <w:rFonts w:ascii="GHEA Grapalat" w:hAnsi="GHEA Grapalat" w:cs="Sylfaen"/>
          <w:i w:val="0"/>
          <w:lang w:val="hy-AM"/>
        </w:rPr>
        <w:t>հրավերի</w:t>
      </w:r>
    </w:p>
    <w:p w:rsidR="00A6012E" w:rsidRPr="00CB0C48" w:rsidRDefault="00A6012E" w:rsidP="00A6012E">
      <w:pPr>
        <w:rPr>
          <w:rStyle w:val="af5"/>
          <w:rFonts w:ascii="GHEA Grapalat" w:hAnsi="GHEA Grapalat"/>
          <w:sz w:val="15"/>
          <w:szCs w:val="15"/>
          <w:lang w:val="hy-AM"/>
        </w:rPr>
      </w:pPr>
    </w:p>
    <w:p w:rsidR="00A6012E" w:rsidRPr="00CB0C48" w:rsidRDefault="00A6012E" w:rsidP="00A6012E">
      <w:pPr>
        <w:rPr>
          <w:rStyle w:val="af5"/>
          <w:rFonts w:ascii="GHEA Grapalat" w:hAnsi="GHEA Grapalat"/>
          <w:sz w:val="15"/>
          <w:szCs w:val="15"/>
          <w:lang w:val="hy-AM"/>
        </w:rPr>
      </w:pPr>
    </w:p>
    <w:p w:rsidR="00A6012E" w:rsidRPr="00CB0C48" w:rsidRDefault="00A6012E" w:rsidP="00A6012E">
      <w:pPr>
        <w:rPr>
          <w:rStyle w:val="af5"/>
          <w:rFonts w:ascii="GHEA Grapalat" w:hAnsi="GHEA Grapalat"/>
          <w:sz w:val="15"/>
          <w:szCs w:val="15"/>
          <w:lang w:val="hy-AM"/>
        </w:rPr>
      </w:pPr>
    </w:p>
    <w:p w:rsidR="00A6012E" w:rsidRPr="00CB0C48" w:rsidRDefault="00A6012E" w:rsidP="00A6012E">
      <w:pPr>
        <w:rPr>
          <w:rStyle w:val="af5"/>
          <w:rFonts w:ascii="GHEA Grapalat" w:hAnsi="GHEA Grapalat"/>
          <w:sz w:val="15"/>
          <w:szCs w:val="15"/>
          <w:lang w:val="hy-AM"/>
        </w:rPr>
      </w:pPr>
    </w:p>
    <w:p w:rsidR="00A6012E" w:rsidRPr="00CB0C48" w:rsidRDefault="00A6012E" w:rsidP="00A6012E">
      <w:pPr>
        <w:rPr>
          <w:rStyle w:val="af5"/>
          <w:rFonts w:ascii="GHEA Grapalat" w:hAnsi="GHEA Grapalat"/>
          <w:sz w:val="15"/>
          <w:szCs w:val="15"/>
          <w:lang w:val="hy-AM"/>
        </w:rPr>
      </w:pPr>
    </w:p>
    <w:p w:rsidR="00A6012E" w:rsidRPr="00CB0C48" w:rsidRDefault="00A6012E" w:rsidP="00A6012E">
      <w:pPr>
        <w:rPr>
          <w:rStyle w:val="af5"/>
          <w:rFonts w:ascii="GHEA Grapalat" w:hAnsi="GHEA Grapalat"/>
          <w:sz w:val="15"/>
          <w:szCs w:val="15"/>
          <w:lang w:val="hy-AM"/>
        </w:rPr>
      </w:pPr>
    </w:p>
    <w:p w:rsidR="00A6012E" w:rsidRPr="00CB0C48" w:rsidRDefault="00A6012E" w:rsidP="00A6012E">
      <w:pPr>
        <w:jc w:val="center"/>
        <w:rPr>
          <w:rFonts w:ascii="GHEA Grapalat" w:hAnsi="GHEA Grapalat"/>
          <w:sz w:val="20"/>
          <w:szCs w:val="20"/>
          <w:lang w:val="hy-AM"/>
        </w:rPr>
      </w:pPr>
      <w:r w:rsidRPr="00CB0C48">
        <w:rPr>
          <w:rFonts w:ascii="GHEA Grapalat" w:hAnsi="GHEA Grapalat"/>
          <w:sz w:val="20"/>
          <w:szCs w:val="20"/>
          <w:lang w:val="hy-AM"/>
        </w:rPr>
        <w:t>ՀԱՐՑՈՒՄ</w:t>
      </w:r>
    </w:p>
    <w:p w:rsidR="00A6012E" w:rsidRPr="00CB0C48" w:rsidRDefault="00A6012E" w:rsidP="00A6012E">
      <w:pPr>
        <w:jc w:val="center"/>
        <w:rPr>
          <w:rFonts w:ascii="GHEA Grapalat" w:hAnsi="GHEA Grapalat"/>
          <w:sz w:val="20"/>
          <w:szCs w:val="20"/>
          <w:lang w:val="hy-AM"/>
        </w:rPr>
      </w:pPr>
      <w:r w:rsidRPr="00CB0C48">
        <w:rPr>
          <w:rFonts w:ascii="GHEA Grapalat" w:hAnsi="GHEA Grapalat"/>
          <w:sz w:val="20"/>
          <w:szCs w:val="20"/>
          <w:lang w:val="hy-AM"/>
        </w:rPr>
        <w:t>ՀՀ կառավարության 2017թ. մայիսի 4-ի N 526-Ն որոշմամբ հաստատված "Գնումների գործընթացի կազմակերպման"</w:t>
      </w:r>
    </w:p>
    <w:p w:rsidR="00A6012E" w:rsidRPr="00CB0C48" w:rsidRDefault="00A6012E" w:rsidP="00A6012E">
      <w:pPr>
        <w:jc w:val="center"/>
        <w:rPr>
          <w:rFonts w:ascii="GHEA Grapalat" w:hAnsi="GHEA Grapalat"/>
          <w:sz w:val="20"/>
          <w:szCs w:val="20"/>
          <w:lang w:val="hy-AM"/>
        </w:rPr>
      </w:pPr>
      <w:r w:rsidRPr="00CB0C48">
        <w:rPr>
          <w:rFonts w:ascii="GHEA Grapalat" w:hAnsi="GHEA Grapalat"/>
          <w:sz w:val="20"/>
          <w:szCs w:val="20"/>
          <w:lang w:val="hy-AM"/>
        </w:rPr>
        <w:t xml:space="preserve"> կարգի 43-րդ կետի 3-րդ մասով նախատեսված տվյալների ճշտման մասին</w:t>
      </w:r>
    </w:p>
    <w:p w:rsidR="00A6012E" w:rsidRPr="00CB0C48" w:rsidRDefault="00A6012E" w:rsidP="00A6012E">
      <w:pPr>
        <w:jc w:val="center"/>
        <w:rPr>
          <w:rFonts w:ascii="GHEA Grapalat" w:hAnsi="GHEA Grapalat"/>
          <w:sz w:val="20"/>
          <w:szCs w:val="20"/>
          <w:lang w:val="hy-AM"/>
        </w:rPr>
      </w:pPr>
    </w:p>
    <w:p w:rsidR="00A6012E" w:rsidRPr="00CB0C48" w:rsidRDefault="00A6012E" w:rsidP="00A6012E">
      <w:pPr>
        <w:rPr>
          <w:rFonts w:ascii="GHEA Grapalat" w:hAnsi="GHEA Grapalat"/>
          <w:sz w:val="20"/>
          <w:szCs w:val="20"/>
          <w:lang w:val="hy-AM"/>
        </w:rPr>
      </w:pPr>
    </w:p>
    <w:p w:rsidR="00A6012E" w:rsidRPr="00CB0C48" w:rsidRDefault="00A6012E" w:rsidP="00A6012E">
      <w:pPr>
        <w:jc w:val="both"/>
        <w:rPr>
          <w:rFonts w:ascii="GHEA Grapalat" w:hAnsi="GHEA Grapalat"/>
          <w:sz w:val="20"/>
          <w:szCs w:val="20"/>
          <w:lang w:val="hy-AM"/>
        </w:rPr>
      </w:pPr>
      <w:r w:rsidRPr="00CB0C48">
        <w:rPr>
          <w:rFonts w:ascii="GHEA Grapalat" w:hAnsi="GHEA Grapalat"/>
          <w:sz w:val="20"/>
          <w:szCs w:val="20"/>
          <w:lang w:val="hy-AM"/>
        </w:rPr>
        <w:tab/>
      </w:r>
      <w:r w:rsidRPr="00CB0C48">
        <w:rPr>
          <w:rFonts w:ascii="GHEA Grapalat" w:hAnsi="GHEA Grapalat"/>
          <w:sz w:val="20"/>
          <w:szCs w:val="20"/>
          <w:u w:val="single"/>
          <w:lang w:val="hy-AM"/>
        </w:rPr>
        <w:tab/>
      </w:r>
      <w:r w:rsidRPr="00CB0C48">
        <w:rPr>
          <w:rFonts w:ascii="GHEA Grapalat" w:hAnsi="GHEA Grapalat"/>
          <w:sz w:val="20"/>
          <w:szCs w:val="20"/>
          <w:u w:val="single"/>
          <w:lang w:val="hy-AM"/>
        </w:rPr>
        <w:tab/>
      </w:r>
      <w:r w:rsidRPr="00CB0C48">
        <w:rPr>
          <w:rFonts w:ascii="GHEA Grapalat" w:hAnsi="GHEA Grapalat"/>
          <w:sz w:val="20"/>
          <w:szCs w:val="20"/>
          <w:u w:val="single"/>
          <w:lang w:val="hy-AM"/>
        </w:rPr>
        <w:tab/>
      </w:r>
      <w:r w:rsidRPr="00CB0C48">
        <w:rPr>
          <w:rFonts w:ascii="GHEA Grapalat" w:hAnsi="GHEA Grapalat"/>
          <w:sz w:val="20"/>
          <w:szCs w:val="20"/>
          <w:u w:val="single"/>
          <w:lang w:val="hy-AM"/>
        </w:rPr>
        <w:tab/>
      </w:r>
      <w:r w:rsidRPr="00CB0C48">
        <w:rPr>
          <w:rFonts w:ascii="GHEA Grapalat" w:hAnsi="GHEA Grapalat"/>
          <w:sz w:val="20"/>
          <w:szCs w:val="20"/>
          <w:u w:val="single"/>
          <w:lang w:val="hy-AM"/>
        </w:rPr>
        <w:tab/>
      </w:r>
      <w:r w:rsidRPr="00CB0C48">
        <w:rPr>
          <w:rFonts w:ascii="GHEA Grapalat" w:hAnsi="GHEA Grapalat"/>
          <w:sz w:val="20"/>
          <w:szCs w:val="20"/>
          <w:lang w:val="hy-AM"/>
        </w:rPr>
        <w:t xml:space="preserve">-ի կարիքների համար կազմակերպված </w:t>
      </w:r>
      <w:r w:rsidRPr="00CB0C48">
        <w:rPr>
          <w:rFonts w:ascii="GHEA Grapalat" w:hAnsi="GHEA Grapalat"/>
          <w:sz w:val="20"/>
          <w:szCs w:val="20"/>
          <w:u w:val="single"/>
          <w:lang w:val="hy-AM"/>
        </w:rPr>
        <w:tab/>
      </w:r>
      <w:r w:rsidRPr="00CB0C48">
        <w:rPr>
          <w:rFonts w:ascii="GHEA Grapalat" w:hAnsi="GHEA Grapalat"/>
          <w:sz w:val="20"/>
          <w:szCs w:val="20"/>
          <w:u w:val="single"/>
          <w:lang w:val="hy-AM"/>
        </w:rPr>
        <w:tab/>
      </w:r>
      <w:r w:rsidRPr="00CB0C48">
        <w:rPr>
          <w:rFonts w:ascii="GHEA Grapalat" w:hAnsi="GHEA Grapalat"/>
          <w:sz w:val="20"/>
          <w:szCs w:val="20"/>
          <w:u w:val="single"/>
          <w:lang w:val="hy-AM"/>
        </w:rPr>
        <w:tab/>
      </w:r>
      <w:r w:rsidRPr="00CB0C48">
        <w:rPr>
          <w:rFonts w:ascii="GHEA Grapalat" w:hAnsi="GHEA Grapalat"/>
          <w:sz w:val="20"/>
          <w:szCs w:val="20"/>
          <w:u w:val="single"/>
          <w:lang w:val="hy-AM"/>
        </w:rPr>
        <w:tab/>
      </w:r>
      <w:r w:rsidRPr="00CB0C48">
        <w:rPr>
          <w:rFonts w:ascii="GHEA Grapalat" w:hAnsi="GHEA Grapalat"/>
          <w:sz w:val="20"/>
          <w:szCs w:val="20"/>
          <w:u w:val="single"/>
          <w:lang w:val="hy-AM"/>
        </w:rPr>
        <w:tab/>
      </w:r>
      <w:r w:rsidRPr="00CB0C48">
        <w:rPr>
          <w:rFonts w:ascii="GHEA Grapalat" w:hAnsi="GHEA Grapalat"/>
          <w:sz w:val="20"/>
          <w:szCs w:val="20"/>
          <w:u w:val="single"/>
          <w:lang w:val="hy-AM"/>
        </w:rPr>
        <w:tab/>
      </w:r>
      <w:r w:rsidRPr="00CB0C48">
        <w:rPr>
          <w:rFonts w:ascii="GHEA Grapalat" w:hAnsi="GHEA Grapalat"/>
          <w:sz w:val="20"/>
          <w:szCs w:val="20"/>
          <w:u w:val="single"/>
          <w:lang w:val="hy-AM"/>
        </w:rPr>
        <w:tab/>
      </w:r>
      <w:r w:rsidRPr="00CB0C48">
        <w:rPr>
          <w:rFonts w:ascii="GHEA Grapalat" w:hAnsi="GHEA Grapalat"/>
          <w:sz w:val="20"/>
          <w:szCs w:val="20"/>
          <w:u w:val="single"/>
          <w:lang w:val="hy-AM"/>
        </w:rPr>
        <w:tab/>
      </w:r>
      <w:r w:rsidRPr="00CB0C48">
        <w:rPr>
          <w:rFonts w:ascii="GHEA Grapalat" w:hAnsi="GHEA Grapalat"/>
          <w:sz w:val="20"/>
          <w:szCs w:val="20"/>
          <w:u w:val="single"/>
          <w:lang w:val="hy-AM"/>
        </w:rPr>
        <w:tab/>
        <w:t xml:space="preserve">    </w:t>
      </w:r>
    </w:p>
    <w:p w:rsidR="00A6012E" w:rsidRPr="00CB0C48" w:rsidRDefault="00A6012E" w:rsidP="00A6012E">
      <w:pPr>
        <w:tabs>
          <w:tab w:val="left" w:pos="8550"/>
        </w:tabs>
        <w:jc w:val="both"/>
        <w:rPr>
          <w:rFonts w:ascii="GHEA Grapalat" w:hAnsi="GHEA Grapalat"/>
          <w:sz w:val="20"/>
          <w:szCs w:val="20"/>
          <w:vertAlign w:val="superscript"/>
          <w:lang w:val="hy-AM"/>
        </w:rPr>
      </w:pPr>
      <w:r w:rsidRPr="00CB0C48">
        <w:rPr>
          <w:rFonts w:ascii="GHEA Grapalat" w:hAnsi="GHEA Grapalat"/>
          <w:sz w:val="20"/>
          <w:szCs w:val="20"/>
          <w:vertAlign w:val="superscript"/>
          <w:lang w:val="hy-AM"/>
        </w:rPr>
        <w:t xml:space="preserve">                                պատվիրատուի անվանումը</w:t>
      </w:r>
      <w:r w:rsidRPr="00CB0C48">
        <w:rPr>
          <w:rFonts w:ascii="GHEA Grapalat" w:hAnsi="GHEA Grapalat"/>
          <w:sz w:val="20"/>
          <w:szCs w:val="20"/>
          <w:vertAlign w:val="superscript"/>
          <w:lang w:val="hy-AM"/>
        </w:rPr>
        <w:tab/>
        <w:t xml:space="preserve">                                  ընթացակարգի ծածկագիրը</w:t>
      </w:r>
    </w:p>
    <w:p w:rsidR="00A6012E" w:rsidRPr="00CB0C48" w:rsidRDefault="00A6012E" w:rsidP="00A6012E">
      <w:pPr>
        <w:rPr>
          <w:rFonts w:ascii="GHEA Grapalat" w:hAnsi="GHEA Grapalat"/>
          <w:sz w:val="20"/>
          <w:szCs w:val="20"/>
          <w:lang w:val="hy-AM"/>
        </w:rPr>
      </w:pPr>
      <w:r w:rsidRPr="00CB0C48">
        <w:rPr>
          <w:rFonts w:ascii="GHEA Grapalat" w:hAnsi="GHEA Grapalat"/>
          <w:sz w:val="20"/>
          <w:szCs w:val="20"/>
          <w:lang w:val="hy-AM"/>
        </w:rPr>
        <w:t xml:space="preserve">ծածկագրով գնման ընթացակարգի  գնահատող հանձնաժողովի 20 </w:t>
      </w:r>
      <w:r w:rsidRPr="00CB0C48">
        <w:rPr>
          <w:rFonts w:ascii="GHEA Grapalat" w:hAnsi="GHEA Grapalat"/>
          <w:sz w:val="20"/>
          <w:szCs w:val="20"/>
          <w:u w:val="single"/>
          <w:lang w:val="hy-AM"/>
        </w:rPr>
        <w:t xml:space="preserve">      </w:t>
      </w:r>
      <w:r w:rsidRPr="00CB0C48">
        <w:rPr>
          <w:rFonts w:ascii="GHEA Grapalat" w:hAnsi="GHEA Grapalat"/>
          <w:sz w:val="20"/>
          <w:szCs w:val="20"/>
          <w:lang w:val="hy-AM"/>
        </w:rPr>
        <w:t xml:space="preserve"> թվականի </w:t>
      </w:r>
      <w:r w:rsidRPr="00CB0C48">
        <w:rPr>
          <w:rFonts w:ascii="GHEA Grapalat" w:hAnsi="GHEA Grapalat"/>
          <w:sz w:val="20"/>
          <w:szCs w:val="20"/>
          <w:u w:val="single"/>
          <w:lang w:val="hy-AM"/>
        </w:rPr>
        <w:t xml:space="preserve">                </w:t>
      </w:r>
      <w:r w:rsidRPr="00CB0C48">
        <w:rPr>
          <w:rFonts w:ascii="GHEA Grapalat" w:hAnsi="GHEA Grapalat"/>
          <w:sz w:val="20"/>
          <w:szCs w:val="20"/>
          <w:lang w:val="hy-AM"/>
        </w:rPr>
        <w:t xml:space="preserve">-ի N </w:t>
      </w:r>
      <w:r w:rsidRPr="00CB0C48">
        <w:rPr>
          <w:rFonts w:ascii="GHEA Grapalat" w:hAnsi="GHEA Grapalat"/>
          <w:sz w:val="20"/>
          <w:szCs w:val="20"/>
          <w:u w:val="single"/>
          <w:lang w:val="hy-AM"/>
        </w:rPr>
        <w:t xml:space="preserve">          </w:t>
      </w:r>
      <w:r w:rsidRPr="00CB0C48">
        <w:rPr>
          <w:rFonts w:ascii="GHEA Grapalat" w:hAnsi="GHEA Grapalat"/>
          <w:sz w:val="20"/>
          <w:szCs w:val="20"/>
          <w:lang w:val="hy-AM"/>
        </w:rPr>
        <w:t xml:space="preserve">որոշմամբ 1-ին  տեղ է զբաղեցրել ներքոհիշյալ մասնակիցը (մասնակիցները)` </w:t>
      </w:r>
    </w:p>
    <w:p w:rsidR="00A6012E" w:rsidRPr="00CB0C48" w:rsidRDefault="00A6012E" w:rsidP="00A6012E">
      <w:pPr>
        <w:jc w:val="both"/>
        <w:rPr>
          <w:rFonts w:ascii="GHEA Grapalat" w:hAnsi="GHEA Grapalat"/>
          <w:sz w:val="20"/>
          <w:szCs w:val="20"/>
          <w:lang w:val="hy-AM"/>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4486"/>
        <w:gridCol w:w="4230"/>
        <w:gridCol w:w="4276"/>
      </w:tblGrid>
      <w:tr w:rsidR="00A6012E" w:rsidRPr="00CB0C48" w:rsidTr="00FC09CF">
        <w:tc>
          <w:tcPr>
            <w:tcW w:w="1472" w:type="dxa"/>
            <w:vMerge w:val="restart"/>
            <w:shd w:val="clear" w:color="auto" w:fill="auto"/>
            <w:vAlign w:val="center"/>
          </w:tcPr>
          <w:p w:rsidR="00A6012E" w:rsidRPr="00CB0C48" w:rsidRDefault="00A6012E" w:rsidP="00FC09CF">
            <w:pPr>
              <w:ind w:right="390"/>
              <w:jc w:val="center"/>
              <w:rPr>
                <w:rFonts w:ascii="GHEA Grapalat" w:hAnsi="GHEA Grapalat"/>
                <w:sz w:val="20"/>
                <w:szCs w:val="20"/>
              </w:rPr>
            </w:pPr>
            <w:r w:rsidRPr="00CB0C48">
              <w:rPr>
                <w:rFonts w:ascii="GHEA Grapalat" w:hAnsi="GHEA Grapalat"/>
                <w:sz w:val="20"/>
                <w:szCs w:val="20"/>
                <w:lang w:val="hy-AM"/>
              </w:rPr>
              <w:t xml:space="preserve">       </w:t>
            </w:r>
            <w:r w:rsidRPr="00CB0C48">
              <w:rPr>
                <w:rFonts w:ascii="GHEA Grapalat" w:hAnsi="GHEA Grapalat"/>
                <w:sz w:val="20"/>
                <w:szCs w:val="20"/>
              </w:rPr>
              <w:t>N</w:t>
            </w:r>
          </w:p>
        </w:tc>
        <w:tc>
          <w:tcPr>
            <w:tcW w:w="12992" w:type="dxa"/>
            <w:gridSpan w:val="3"/>
            <w:shd w:val="clear" w:color="auto" w:fill="auto"/>
            <w:vAlign w:val="center"/>
          </w:tcPr>
          <w:p w:rsidR="00A6012E" w:rsidRPr="00CB0C48" w:rsidRDefault="00A6012E" w:rsidP="00FC09CF">
            <w:pPr>
              <w:jc w:val="center"/>
              <w:rPr>
                <w:rFonts w:ascii="GHEA Grapalat" w:hAnsi="GHEA Grapalat"/>
                <w:sz w:val="20"/>
                <w:szCs w:val="20"/>
              </w:rPr>
            </w:pPr>
            <w:r w:rsidRPr="00CB0C48">
              <w:rPr>
                <w:rFonts w:ascii="GHEA Grapalat" w:hAnsi="GHEA Grapalat"/>
                <w:sz w:val="20"/>
                <w:szCs w:val="20"/>
              </w:rPr>
              <w:t>Մասնակցի</w:t>
            </w:r>
          </w:p>
        </w:tc>
      </w:tr>
      <w:tr w:rsidR="00A6012E" w:rsidRPr="00CB0C48" w:rsidTr="00FC09CF">
        <w:tc>
          <w:tcPr>
            <w:tcW w:w="1472" w:type="dxa"/>
            <w:vMerge/>
            <w:shd w:val="clear" w:color="auto" w:fill="auto"/>
            <w:vAlign w:val="center"/>
          </w:tcPr>
          <w:p w:rsidR="00A6012E" w:rsidRPr="00CB0C48" w:rsidRDefault="00A6012E" w:rsidP="00FC09CF">
            <w:pPr>
              <w:jc w:val="center"/>
              <w:rPr>
                <w:rFonts w:ascii="GHEA Grapalat" w:hAnsi="GHEA Grapalat"/>
                <w:sz w:val="20"/>
                <w:szCs w:val="20"/>
              </w:rPr>
            </w:pPr>
          </w:p>
        </w:tc>
        <w:tc>
          <w:tcPr>
            <w:tcW w:w="4486" w:type="dxa"/>
            <w:shd w:val="clear" w:color="auto" w:fill="auto"/>
            <w:vAlign w:val="center"/>
          </w:tcPr>
          <w:p w:rsidR="00A6012E" w:rsidRPr="00CB0C48" w:rsidRDefault="00A6012E" w:rsidP="00FC09CF">
            <w:pPr>
              <w:jc w:val="center"/>
              <w:rPr>
                <w:rFonts w:ascii="GHEA Grapalat" w:hAnsi="GHEA Grapalat"/>
                <w:sz w:val="20"/>
                <w:szCs w:val="20"/>
              </w:rPr>
            </w:pPr>
            <w:r w:rsidRPr="00CB0C48">
              <w:rPr>
                <w:rFonts w:ascii="GHEA Grapalat" w:hAnsi="GHEA Grapalat"/>
                <w:sz w:val="20"/>
                <w:szCs w:val="20"/>
              </w:rPr>
              <w:t>անվանումը</w:t>
            </w:r>
          </w:p>
        </w:tc>
        <w:tc>
          <w:tcPr>
            <w:tcW w:w="4230" w:type="dxa"/>
            <w:shd w:val="clear" w:color="auto" w:fill="auto"/>
            <w:vAlign w:val="center"/>
          </w:tcPr>
          <w:p w:rsidR="00A6012E" w:rsidRPr="00CB0C48" w:rsidRDefault="00A6012E" w:rsidP="00FC09CF">
            <w:pPr>
              <w:jc w:val="center"/>
              <w:rPr>
                <w:rFonts w:ascii="GHEA Grapalat" w:hAnsi="GHEA Grapalat"/>
                <w:sz w:val="20"/>
                <w:szCs w:val="20"/>
              </w:rPr>
            </w:pPr>
            <w:r w:rsidRPr="00CB0C48">
              <w:rPr>
                <w:rFonts w:ascii="GHEA Grapalat" w:hAnsi="GHEA Grapalat"/>
                <w:sz w:val="20"/>
                <w:szCs w:val="20"/>
              </w:rPr>
              <w:t>հարկ վճարողի</w:t>
            </w:r>
          </w:p>
          <w:p w:rsidR="00A6012E" w:rsidRPr="00CB0C48" w:rsidRDefault="00A6012E" w:rsidP="00FC09CF">
            <w:pPr>
              <w:jc w:val="center"/>
              <w:rPr>
                <w:rFonts w:ascii="GHEA Grapalat" w:hAnsi="GHEA Grapalat"/>
                <w:sz w:val="20"/>
                <w:szCs w:val="20"/>
              </w:rPr>
            </w:pPr>
            <w:r w:rsidRPr="00CB0C48">
              <w:rPr>
                <w:rFonts w:ascii="GHEA Grapalat" w:hAnsi="GHEA Grapalat"/>
                <w:sz w:val="20"/>
                <w:szCs w:val="20"/>
              </w:rPr>
              <w:t xml:space="preserve">հաշվառման համարը </w:t>
            </w:r>
          </w:p>
        </w:tc>
        <w:tc>
          <w:tcPr>
            <w:tcW w:w="4276" w:type="dxa"/>
            <w:shd w:val="clear" w:color="auto" w:fill="auto"/>
            <w:vAlign w:val="center"/>
          </w:tcPr>
          <w:p w:rsidR="00A6012E" w:rsidRPr="00CB0C48" w:rsidRDefault="00A6012E" w:rsidP="00FC09CF">
            <w:pPr>
              <w:jc w:val="center"/>
              <w:rPr>
                <w:rFonts w:ascii="GHEA Grapalat" w:hAnsi="GHEA Grapalat"/>
                <w:sz w:val="20"/>
                <w:szCs w:val="20"/>
              </w:rPr>
            </w:pPr>
            <w:r w:rsidRPr="00CB0C48">
              <w:rPr>
                <w:rFonts w:ascii="GHEA Grapalat" w:hAnsi="GHEA Grapalat"/>
                <w:sz w:val="20"/>
                <w:szCs w:val="20"/>
              </w:rPr>
              <w:t>հայտը ներկայացվելու ամիսը, ամսաթիվը, տարեթիվը</w:t>
            </w:r>
          </w:p>
        </w:tc>
      </w:tr>
      <w:tr w:rsidR="00A6012E" w:rsidRPr="00CB0C48" w:rsidTr="00FC09CF">
        <w:tc>
          <w:tcPr>
            <w:tcW w:w="1472" w:type="dxa"/>
            <w:shd w:val="clear" w:color="auto" w:fill="auto"/>
          </w:tcPr>
          <w:p w:rsidR="00A6012E" w:rsidRPr="00CB0C48" w:rsidRDefault="00A6012E" w:rsidP="00FC09CF">
            <w:pPr>
              <w:jc w:val="center"/>
              <w:rPr>
                <w:rFonts w:ascii="GHEA Grapalat" w:hAnsi="GHEA Grapalat"/>
                <w:sz w:val="20"/>
                <w:szCs w:val="20"/>
              </w:rPr>
            </w:pPr>
          </w:p>
        </w:tc>
        <w:tc>
          <w:tcPr>
            <w:tcW w:w="4486" w:type="dxa"/>
            <w:shd w:val="clear" w:color="auto" w:fill="auto"/>
          </w:tcPr>
          <w:p w:rsidR="00A6012E" w:rsidRPr="00CB0C48" w:rsidRDefault="00A6012E" w:rsidP="00FC09CF">
            <w:pPr>
              <w:jc w:val="center"/>
              <w:rPr>
                <w:rFonts w:ascii="GHEA Grapalat" w:hAnsi="GHEA Grapalat"/>
                <w:sz w:val="20"/>
                <w:szCs w:val="20"/>
              </w:rPr>
            </w:pPr>
          </w:p>
        </w:tc>
        <w:tc>
          <w:tcPr>
            <w:tcW w:w="4230" w:type="dxa"/>
            <w:shd w:val="clear" w:color="auto" w:fill="auto"/>
          </w:tcPr>
          <w:p w:rsidR="00A6012E" w:rsidRPr="00CB0C48" w:rsidRDefault="00A6012E" w:rsidP="00FC09CF">
            <w:pPr>
              <w:jc w:val="center"/>
              <w:rPr>
                <w:rFonts w:ascii="GHEA Grapalat" w:hAnsi="GHEA Grapalat"/>
                <w:sz w:val="20"/>
                <w:szCs w:val="20"/>
              </w:rPr>
            </w:pPr>
          </w:p>
        </w:tc>
        <w:tc>
          <w:tcPr>
            <w:tcW w:w="4276" w:type="dxa"/>
            <w:shd w:val="clear" w:color="auto" w:fill="auto"/>
          </w:tcPr>
          <w:p w:rsidR="00A6012E" w:rsidRPr="00CB0C48" w:rsidRDefault="00A6012E" w:rsidP="00FC09CF">
            <w:pPr>
              <w:jc w:val="center"/>
              <w:rPr>
                <w:rFonts w:ascii="GHEA Grapalat" w:hAnsi="GHEA Grapalat"/>
                <w:sz w:val="20"/>
                <w:szCs w:val="20"/>
              </w:rPr>
            </w:pPr>
          </w:p>
        </w:tc>
      </w:tr>
      <w:tr w:rsidR="00A6012E" w:rsidRPr="00CB0C48" w:rsidTr="00FC09CF">
        <w:tc>
          <w:tcPr>
            <w:tcW w:w="1472" w:type="dxa"/>
            <w:shd w:val="clear" w:color="auto" w:fill="auto"/>
          </w:tcPr>
          <w:p w:rsidR="00A6012E" w:rsidRPr="00CB0C48" w:rsidRDefault="00A6012E" w:rsidP="00FC09CF">
            <w:pPr>
              <w:jc w:val="center"/>
              <w:rPr>
                <w:rFonts w:ascii="GHEA Grapalat" w:hAnsi="GHEA Grapalat"/>
                <w:sz w:val="20"/>
                <w:szCs w:val="20"/>
              </w:rPr>
            </w:pPr>
          </w:p>
        </w:tc>
        <w:tc>
          <w:tcPr>
            <w:tcW w:w="4486" w:type="dxa"/>
            <w:shd w:val="clear" w:color="auto" w:fill="auto"/>
          </w:tcPr>
          <w:p w:rsidR="00A6012E" w:rsidRPr="00CB0C48" w:rsidRDefault="00A6012E" w:rsidP="00FC09CF">
            <w:pPr>
              <w:jc w:val="center"/>
              <w:rPr>
                <w:rFonts w:ascii="GHEA Grapalat" w:hAnsi="GHEA Grapalat"/>
                <w:sz w:val="20"/>
                <w:szCs w:val="20"/>
              </w:rPr>
            </w:pPr>
          </w:p>
        </w:tc>
        <w:tc>
          <w:tcPr>
            <w:tcW w:w="4230" w:type="dxa"/>
            <w:shd w:val="clear" w:color="auto" w:fill="auto"/>
          </w:tcPr>
          <w:p w:rsidR="00A6012E" w:rsidRPr="00CB0C48" w:rsidRDefault="00A6012E" w:rsidP="00FC09CF">
            <w:pPr>
              <w:jc w:val="center"/>
              <w:rPr>
                <w:rFonts w:ascii="GHEA Grapalat" w:hAnsi="GHEA Grapalat"/>
                <w:sz w:val="20"/>
                <w:szCs w:val="20"/>
              </w:rPr>
            </w:pPr>
          </w:p>
        </w:tc>
        <w:tc>
          <w:tcPr>
            <w:tcW w:w="4276" w:type="dxa"/>
            <w:shd w:val="clear" w:color="auto" w:fill="auto"/>
          </w:tcPr>
          <w:p w:rsidR="00A6012E" w:rsidRPr="00CB0C48" w:rsidRDefault="00A6012E" w:rsidP="00FC09CF">
            <w:pPr>
              <w:jc w:val="center"/>
              <w:rPr>
                <w:rFonts w:ascii="GHEA Grapalat" w:hAnsi="GHEA Grapalat"/>
                <w:sz w:val="20"/>
                <w:szCs w:val="20"/>
              </w:rPr>
            </w:pPr>
          </w:p>
        </w:tc>
      </w:tr>
    </w:tbl>
    <w:p w:rsidR="00A6012E" w:rsidRPr="00CB0C48" w:rsidRDefault="00A6012E" w:rsidP="00A6012E">
      <w:pPr>
        <w:jc w:val="both"/>
        <w:rPr>
          <w:rFonts w:ascii="GHEA Grapalat" w:hAnsi="GHEA Grapalat"/>
          <w:sz w:val="20"/>
          <w:szCs w:val="20"/>
          <w:lang w:val="hy-AM"/>
        </w:rPr>
      </w:pPr>
      <w:r w:rsidRPr="00CB0C48">
        <w:rPr>
          <w:rFonts w:ascii="GHEA Grapalat" w:hAnsi="GHEA Grapalat"/>
          <w:sz w:val="20"/>
          <w:szCs w:val="20"/>
        </w:rPr>
        <w:tab/>
      </w:r>
    </w:p>
    <w:p w:rsidR="00A6012E" w:rsidRPr="00CB0C48" w:rsidRDefault="00A6012E" w:rsidP="00A6012E">
      <w:pPr>
        <w:ind w:firstLine="708"/>
        <w:jc w:val="both"/>
        <w:rPr>
          <w:rFonts w:ascii="GHEA Grapalat" w:hAnsi="GHEA Grapalat"/>
          <w:sz w:val="20"/>
          <w:szCs w:val="20"/>
          <w:lang w:val="hy-AM"/>
        </w:rPr>
      </w:pPr>
      <w:r w:rsidRPr="00CB0C48">
        <w:rPr>
          <w:rFonts w:ascii="GHEA Grapalat" w:hAnsi="GHEA Grapalat"/>
          <w:sz w:val="20"/>
          <w:szCs w:val="20"/>
          <w:lang w:val="hy-AM"/>
        </w:rPr>
        <w:t>Խնդրում ենք ՀՀ կառավարության 2017թ. մայիսի 4-ի N 526-Ն որոշմամբ հաստատված "Գնումների գործընթացի կազմակերպման" կարգի 44-րդ կետով սահմանված ժամկետում տրամադրել տեղեկատվություն 1-ին տեղը զբաղեցրած մասնակցի` նույն կարգի 43-րդ կետի 3-րդ մասով նախատեսված տվյալների վերաբերյալ:</w:t>
      </w:r>
    </w:p>
    <w:p w:rsidR="00A6012E" w:rsidRPr="00CB0C48" w:rsidRDefault="00A6012E" w:rsidP="00A6012E">
      <w:pPr>
        <w:jc w:val="both"/>
        <w:rPr>
          <w:rFonts w:ascii="GHEA Grapalat" w:hAnsi="GHEA Grapalat"/>
          <w:sz w:val="20"/>
          <w:szCs w:val="20"/>
          <w:lang w:val="hy-AM"/>
        </w:rPr>
      </w:pPr>
    </w:p>
    <w:p w:rsidR="00A6012E" w:rsidRPr="00CB0C48" w:rsidRDefault="00A6012E" w:rsidP="00A6012E">
      <w:pPr>
        <w:jc w:val="both"/>
        <w:rPr>
          <w:rFonts w:ascii="GHEA Grapalat" w:hAnsi="GHEA Grapalat"/>
          <w:sz w:val="20"/>
          <w:szCs w:val="20"/>
          <w:lang w:val="hy-AM"/>
        </w:rPr>
      </w:pPr>
    </w:p>
    <w:p w:rsidR="00A6012E" w:rsidRPr="00CB0C48" w:rsidRDefault="00A6012E" w:rsidP="00A6012E">
      <w:pPr>
        <w:jc w:val="both"/>
        <w:rPr>
          <w:rFonts w:ascii="GHEA Grapalat" w:hAnsi="GHEA Grapalat"/>
          <w:sz w:val="20"/>
          <w:szCs w:val="20"/>
          <w:lang w:val="hy-AM"/>
        </w:rPr>
      </w:pPr>
    </w:p>
    <w:p w:rsidR="00A6012E" w:rsidRPr="00CB0C48" w:rsidRDefault="00A6012E" w:rsidP="00A6012E">
      <w:pPr>
        <w:jc w:val="both"/>
        <w:rPr>
          <w:rFonts w:ascii="GHEA Grapalat" w:hAnsi="GHEA Grapalat"/>
          <w:sz w:val="20"/>
          <w:szCs w:val="20"/>
          <w:lang w:val="hy-AM"/>
        </w:rPr>
      </w:pPr>
    </w:p>
    <w:p w:rsidR="00A6012E" w:rsidRPr="00CB0C48" w:rsidRDefault="00A6012E" w:rsidP="00A6012E">
      <w:pPr>
        <w:jc w:val="both"/>
        <w:rPr>
          <w:rFonts w:ascii="GHEA Grapalat" w:hAnsi="GHEA Grapalat"/>
          <w:sz w:val="20"/>
          <w:szCs w:val="20"/>
          <w:u w:val="single"/>
          <w:lang w:val="hy-AM"/>
        </w:rPr>
      </w:pPr>
      <w:r w:rsidRPr="00CB0C48">
        <w:rPr>
          <w:rFonts w:ascii="GHEA Grapalat" w:hAnsi="GHEA Grapalat"/>
          <w:sz w:val="20"/>
          <w:szCs w:val="20"/>
          <w:u w:val="single"/>
          <w:lang w:val="hy-AM"/>
        </w:rPr>
        <w:tab/>
      </w:r>
      <w:r w:rsidRPr="00CB0C48">
        <w:rPr>
          <w:rFonts w:ascii="GHEA Grapalat" w:hAnsi="GHEA Grapalat"/>
          <w:sz w:val="20"/>
          <w:szCs w:val="20"/>
          <w:u w:val="single"/>
          <w:lang w:val="hy-AM"/>
        </w:rPr>
        <w:tab/>
      </w:r>
      <w:r w:rsidRPr="00CB0C48">
        <w:rPr>
          <w:rFonts w:ascii="GHEA Grapalat" w:hAnsi="GHEA Grapalat"/>
          <w:sz w:val="20"/>
          <w:szCs w:val="20"/>
          <w:u w:val="single"/>
          <w:lang w:val="hy-AM"/>
        </w:rPr>
        <w:tab/>
      </w:r>
      <w:r w:rsidRPr="00CB0C48">
        <w:rPr>
          <w:rFonts w:ascii="GHEA Grapalat" w:hAnsi="GHEA Grapalat"/>
          <w:sz w:val="20"/>
          <w:szCs w:val="20"/>
          <w:lang w:val="hy-AM"/>
        </w:rPr>
        <w:t xml:space="preserve"> ծածկագրով գնահատող հանձնաժողովի քարտուղար </w:t>
      </w:r>
      <w:r w:rsidRPr="00CB0C48">
        <w:rPr>
          <w:rFonts w:ascii="GHEA Grapalat" w:hAnsi="GHEA Grapalat"/>
          <w:sz w:val="20"/>
          <w:szCs w:val="20"/>
          <w:u w:val="single"/>
          <w:lang w:val="hy-AM"/>
        </w:rPr>
        <w:tab/>
      </w:r>
      <w:r w:rsidRPr="00CB0C48">
        <w:rPr>
          <w:rFonts w:ascii="GHEA Grapalat" w:hAnsi="GHEA Grapalat"/>
          <w:sz w:val="20"/>
          <w:szCs w:val="20"/>
          <w:u w:val="single"/>
          <w:lang w:val="hy-AM"/>
        </w:rPr>
        <w:tab/>
      </w:r>
      <w:r w:rsidRPr="00CB0C48">
        <w:rPr>
          <w:rFonts w:ascii="GHEA Grapalat" w:hAnsi="GHEA Grapalat"/>
          <w:sz w:val="20"/>
          <w:szCs w:val="20"/>
          <w:u w:val="single"/>
          <w:lang w:val="hy-AM"/>
        </w:rPr>
        <w:tab/>
      </w:r>
      <w:r w:rsidRPr="00CB0C48">
        <w:rPr>
          <w:rFonts w:ascii="GHEA Grapalat" w:hAnsi="GHEA Grapalat"/>
          <w:sz w:val="20"/>
          <w:szCs w:val="20"/>
          <w:u w:val="single"/>
          <w:lang w:val="hy-AM"/>
        </w:rPr>
        <w:tab/>
      </w:r>
      <w:r w:rsidRPr="00CB0C48">
        <w:rPr>
          <w:rFonts w:ascii="GHEA Grapalat" w:hAnsi="GHEA Grapalat"/>
          <w:sz w:val="20"/>
          <w:szCs w:val="20"/>
          <w:lang w:val="hy-AM"/>
        </w:rPr>
        <w:tab/>
      </w:r>
      <w:r w:rsidRPr="00CB0C48">
        <w:rPr>
          <w:rFonts w:ascii="GHEA Grapalat" w:hAnsi="GHEA Grapalat"/>
          <w:sz w:val="20"/>
          <w:szCs w:val="20"/>
          <w:lang w:val="hy-AM"/>
        </w:rPr>
        <w:tab/>
      </w:r>
      <w:r w:rsidRPr="00CB0C48">
        <w:rPr>
          <w:rFonts w:ascii="GHEA Grapalat" w:hAnsi="GHEA Grapalat"/>
          <w:sz w:val="20"/>
          <w:szCs w:val="20"/>
          <w:u w:val="single"/>
          <w:lang w:val="hy-AM"/>
        </w:rPr>
        <w:tab/>
      </w:r>
      <w:r w:rsidRPr="00CB0C48">
        <w:rPr>
          <w:rFonts w:ascii="GHEA Grapalat" w:hAnsi="GHEA Grapalat"/>
          <w:sz w:val="20"/>
          <w:szCs w:val="20"/>
          <w:u w:val="single"/>
          <w:lang w:val="hy-AM"/>
        </w:rPr>
        <w:tab/>
      </w:r>
      <w:r w:rsidRPr="00CB0C48">
        <w:rPr>
          <w:rFonts w:ascii="GHEA Grapalat" w:hAnsi="GHEA Grapalat"/>
          <w:sz w:val="20"/>
          <w:szCs w:val="20"/>
          <w:u w:val="single"/>
          <w:lang w:val="hy-AM"/>
        </w:rPr>
        <w:tab/>
      </w:r>
      <w:r w:rsidRPr="00CB0C48">
        <w:rPr>
          <w:rFonts w:ascii="GHEA Grapalat" w:hAnsi="GHEA Grapalat"/>
          <w:sz w:val="20"/>
          <w:szCs w:val="20"/>
          <w:u w:val="single"/>
          <w:lang w:val="hy-AM"/>
        </w:rPr>
        <w:tab/>
      </w:r>
    </w:p>
    <w:p w:rsidR="00A6012E" w:rsidRPr="00CB0C48" w:rsidRDefault="00A6012E" w:rsidP="00A6012E">
      <w:pPr>
        <w:tabs>
          <w:tab w:val="left" w:pos="8550"/>
        </w:tabs>
        <w:jc w:val="both"/>
        <w:rPr>
          <w:rFonts w:ascii="GHEA Grapalat" w:hAnsi="GHEA Grapalat"/>
          <w:sz w:val="20"/>
          <w:szCs w:val="20"/>
          <w:lang w:val="hy-AM"/>
        </w:rPr>
      </w:pPr>
      <w:r w:rsidRPr="00CB0C48">
        <w:rPr>
          <w:rFonts w:ascii="GHEA Grapalat" w:hAnsi="GHEA Grapalat"/>
          <w:sz w:val="20"/>
          <w:szCs w:val="20"/>
          <w:vertAlign w:val="superscript"/>
          <w:lang w:val="hy-AM"/>
        </w:rPr>
        <w:t xml:space="preserve">      ընթացակարգի ծածկագիրը</w:t>
      </w:r>
      <w:r w:rsidRPr="00CB0C48">
        <w:rPr>
          <w:rFonts w:ascii="GHEA Grapalat" w:hAnsi="GHEA Grapalat"/>
          <w:sz w:val="20"/>
          <w:szCs w:val="20"/>
          <w:lang w:val="hy-AM"/>
        </w:rPr>
        <w:t xml:space="preserve">                                                                                                      </w:t>
      </w:r>
      <w:r w:rsidRPr="00CB0C48">
        <w:rPr>
          <w:rFonts w:ascii="GHEA Grapalat" w:hAnsi="GHEA Grapalat"/>
          <w:sz w:val="20"/>
          <w:szCs w:val="20"/>
          <w:vertAlign w:val="superscript"/>
          <w:lang w:val="hy-AM"/>
        </w:rPr>
        <w:t>անունը, ազգանունը</w:t>
      </w:r>
      <w:r w:rsidRPr="00CB0C48">
        <w:rPr>
          <w:rFonts w:ascii="GHEA Grapalat" w:hAnsi="GHEA Grapalat"/>
          <w:sz w:val="20"/>
          <w:szCs w:val="20"/>
          <w:lang w:val="hy-AM"/>
        </w:rPr>
        <w:tab/>
      </w:r>
      <w:r w:rsidRPr="00CB0C48">
        <w:rPr>
          <w:rFonts w:ascii="GHEA Grapalat" w:hAnsi="GHEA Grapalat"/>
          <w:sz w:val="20"/>
          <w:szCs w:val="20"/>
          <w:lang w:val="hy-AM"/>
        </w:rPr>
        <w:tab/>
      </w:r>
      <w:r w:rsidRPr="00CB0C48">
        <w:rPr>
          <w:rFonts w:ascii="GHEA Grapalat" w:hAnsi="GHEA Grapalat"/>
          <w:sz w:val="20"/>
          <w:szCs w:val="20"/>
          <w:lang w:val="hy-AM"/>
        </w:rPr>
        <w:tab/>
      </w:r>
      <w:r w:rsidRPr="00CB0C48">
        <w:rPr>
          <w:rFonts w:ascii="GHEA Grapalat" w:hAnsi="GHEA Grapalat"/>
          <w:sz w:val="20"/>
          <w:szCs w:val="20"/>
          <w:lang w:val="hy-AM"/>
        </w:rPr>
        <w:tab/>
      </w:r>
      <w:r w:rsidRPr="00CB0C48">
        <w:rPr>
          <w:rFonts w:ascii="GHEA Grapalat" w:hAnsi="GHEA Grapalat"/>
          <w:sz w:val="20"/>
          <w:szCs w:val="20"/>
          <w:lang w:val="hy-AM"/>
        </w:rPr>
        <w:tab/>
        <w:t xml:space="preserve">    </w:t>
      </w:r>
      <w:r w:rsidRPr="00CB0C48">
        <w:rPr>
          <w:rFonts w:ascii="GHEA Grapalat" w:hAnsi="GHEA Grapalat"/>
          <w:sz w:val="20"/>
          <w:szCs w:val="20"/>
          <w:vertAlign w:val="superscript"/>
          <w:lang w:val="hy-AM"/>
        </w:rPr>
        <w:t>ստորագրություն</w:t>
      </w:r>
      <w:r w:rsidRPr="00CB0C48">
        <w:rPr>
          <w:rFonts w:ascii="GHEA Grapalat" w:hAnsi="GHEA Grapalat"/>
          <w:sz w:val="20"/>
          <w:szCs w:val="20"/>
          <w:lang w:val="hy-AM"/>
        </w:rPr>
        <w:tab/>
      </w:r>
    </w:p>
    <w:p w:rsidR="00A6012E" w:rsidRPr="00CB0C48" w:rsidRDefault="00A6012E" w:rsidP="00A6012E">
      <w:pPr>
        <w:jc w:val="both"/>
        <w:rPr>
          <w:rFonts w:ascii="GHEA Grapalat" w:hAnsi="GHEA Grapalat"/>
          <w:sz w:val="20"/>
          <w:szCs w:val="20"/>
          <w:lang w:val="hy-AM"/>
        </w:rPr>
      </w:pPr>
      <w:r w:rsidRPr="00CB0C48">
        <w:rPr>
          <w:rFonts w:ascii="GHEA Grapalat" w:hAnsi="GHEA Grapalat"/>
          <w:sz w:val="20"/>
          <w:szCs w:val="20"/>
          <w:lang w:val="hy-AM"/>
        </w:rPr>
        <w:tab/>
      </w:r>
    </w:p>
    <w:p w:rsidR="00A6012E" w:rsidRPr="00CB0C48" w:rsidRDefault="00A6012E" w:rsidP="00A6012E">
      <w:pPr>
        <w:jc w:val="both"/>
        <w:rPr>
          <w:rFonts w:ascii="GHEA Grapalat" w:hAnsi="GHEA Grapalat"/>
          <w:sz w:val="20"/>
          <w:szCs w:val="20"/>
          <w:lang w:val="hy-AM"/>
        </w:rPr>
      </w:pPr>
    </w:p>
    <w:p w:rsidR="00A6012E" w:rsidRPr="00CB0C48" w:rsidRDefault="00A6012E" w:rsidP="00A6012E">
      <w:pPr>
        <w:jc w:val="right"/>
        <w:rPr>
          <w:rFonts w:ascii="GHEA Grapalat" w:hAnsi="GHEA Grapalat"/>
          <w:sz w:val="20"/>
          <w:szCs w:val="20"/>
          <w:lang w:val="hy-AM"/>
        </w:rPr>
      </w:pPr>
      <w:r w:rsidRPr="00CB0C48">
        <w:rPr>
          <w:rFonts w:ascii="GHEA Grapalat" w:hAnsi="GHEA Grapalat"/>
          <w:sz w:val="20"/>
          <w:szCs w:val="20"/>
          <w:u w:val="single"/>
          <w:lang w:val="hy-AM"/>
        </w:rPr>
        <w:t xml:space="preserve">        </w:t>
      </w:r>
      <w:r w:rsidRPr="00CB0C48">
        <w:rPr>
          <w:rFonts w:ascii="GHEA Grapalat" w:hAnsi="GHEA Grapalat"/>
          <w:sz w:val="20"/>
          <w:szCs w:val="20"/>
          <w:lang w:val="hy-AM"/>
        </w:rPr>
        <w:t xml:space="preserve"> </w:t>
      </w:r>
      <w:r w:rsidRPr="00CB0C48">
        <w:rPr>
          <w:rFonts w:ascii="GHEA Grapalat" w:hAnsi="GHEA Grapalat"/>
          <w:sz w:val="20"/>
          <w:szCs w:val="20"/>
          <w:u w:val="single"/>
          <w:lang w:val="hy-AM"/>
        </w:rPr>
        <w:t xml:space="preserve">                   </w:t>
      </w:r>
      <w:r w:rsidRPr="00CB0C48">
        <w:rPr>
          <w:rFonts w:ascii="GHEA Grapalat" w:hAnsi="GHEA Grapalat"/>
          <w:sz w:val="20"/>
          <w:szCs w:val="20"/>
          <w:lang w:val="hy-AM"/>
        </w:rPr>
        <w:t xml:space="preserve"> 20   թ.</w:t>
      </w:r>
    </w:p>
    <w:p w:rsidR="00A6012E" w:rsidRPr="00F46CF9" w:rsidRDefault="00A6012E" w:rsidP="00A6012E">
      <w:pPr>
        <w:pStyle w:val="31"/>
        <w:spacing w:line="240" w:lineRule="auto"/>
        <w:ind w:firstLine="0"/>
        <w:rPr>
          <w:rFonts w:ascii="GHEA Grapalat" w:hAnsi="GHEA Grapalat" w:cs="Sylfaen"/>
          <w:i/>
          <w:sz w:val="16"/>
          <w:szCs w:val="16"/>
          <w:lang w:val="hy-AM" w:eastAsia="ru-RU"/>
        </w:rPr>
      </w:pPr>
      <w:r w:rsidRPr="00CB0C48">
        <w:rPr>
          <w:rFonts w:ascii="GHEA Grapalat" w:hAnsi="GHEA Grapalat" w:cs="Sylfaen"/>
          <w:i/>
          <w:sz w:val="16"/>
          <w:szCs w:val="16"/>
          <w:lang w:val="hy-AM" w:eastAsia="ru-RU"/>
        </w:rPr>
        <w:t>*</w:t>
      </w:r>
      <w:r w:rsidRPr="00F46CF9">
        <w:rPr>
          <w:rFonts w:ascii="GHEA Grapalat" w:hAnsi="GHEA Grapalat"/>
          <w:i/>
          <w:sz w:val="16"/>
          <w:szCs w:val="16"/>
          <w:lang w:val="hy-AM"/>
        </w:rPr>
        <w:t xml:space="preserve"> լրացվում է հանձնաժողովի քարտուղարի կողմից` մինչև հրավերը տեղեկագրում հրապարակելը</w:t>
      </w:r>
      <w:r w:rsidRPr="00CB0C48">
        <w:rPr>
          <w:rFonts w:ascii="GHEA Grapalat" w:hAnsi="GHEA Grapalat"/>
          <w:i/>
          <w:sz w:val="16"/>
          <w:szCs w:val="16"/>
          <w:lang w:val="hy-AM"/>
        </w:rPr>
        <w:t>:</w:t>
      </w:r>
    </w:p>
    <w:p w:rsidR="00B2572B" w:rsidRPr="00F46CF9" w:rsidRDefault="00A6012E" w:rsidP="00A6012E">
      <w:pPr>
        <w:pStyle w:val="a3"/>
        <w:spacing w:line="240" w:lineRule="auto"/>
        <w:jc w:val="right"/>
        <w:rPr>
          <w:rFonts w:ascii="GHEA Grapalat" w:hAnsi="GHEA Grapalat" w:cs="Arial"/>
          <w:i w:val="0"/>
          <w:lang w:val="hy-AM"/>
        </w:rPr>
      </w:pPr>
      <w:r w:rsidRPr="00CB0C48">
        <w:rPr>
          <w:rFonts w:ascii="GHEA Grapalat" w:hAnsi="GHEA Grapalat"/>
          <w:lang w:val="hy-AM"/>
        </w:rPr>
        <w:br w:type="page"/>
      </w:r>
      <w:r w:rsidR="00B2572B" w:rsidRPr="00F46CF9">
        <w:rPr>
          <w:rFonts w:ascii="GHEA Grapalat" w:hAnsi="GHEA Grapalat" w:cs="Arial"/>
          <w:i w:val="0"/>
          <w:lang w:val="hy-AM"/>
        </w:rPr>
        <w:lastRenderedPageBreak/>
        <w:t xml:space="preserve">Հավելված </w:t>
      </w:r>
      <w:r w:rsidR="00E77063" w:rsidRPr="00F46CF9">
        <w:rPr>
          <w:rFonts w:ascii="GHEA Grapalat" w:hAnsi="GHEA Grapalat" w:cs="Arial"/>
          <w:i w:val="0"/>
          <w:lang w:val="hy-AM"/>
        </w:rPr>
        <w:t>7</w:t>
      </w:r>
    </w:p>
    <w:p w:rsidR="00B2572B" w:rsidRPr="00F46CF9" w:rsidRDefault="007216FA" w:rsidP="00B2572B">
      <w:pPr>
        <w:pStyle w:val="a3"/>
        <w:spacing w:line="240" w:lineRule="auto"/>
        <w:jc w:val="right"/>
        <w:rPr>
          <w:rFonts w:ascii="GHEA Grapalat" w:hAnsi="GHEA Grapalat" w:cs="Arial"/>
          <w:i w:val="0"/>
          <w:lang w:val="hy-AM"/>
        </w:rPr>
      </w:pPr>
      <w:r>
        <w:rPr>
          <w:rFonts w:ascii="GHEA Grapalat" w:hAnsi="GHEA Grapalat" w:cs="Arial"/>
          <w:i w:val="0"/>
          <w:lang w:val="hy-AM"/>
        </w:rPr>
        <w:t>ՇՄԱՀ-ԳՀԱՇՁԲ-20</w:t>
      </w:r>
      <w:r w:rsidR="00284A2F" w:rsidRPr="00F46CF9">
        <w:rPr>
          <w:rFonts w:ascii="GHEA Grapalat" w:hAnsi="GHEA Grapalat" w:cs="Arial"/>
          <w:i w:val="0"/>
          <w:lang w:val="hy-AM"/>
        </w:rPr>
        <w:t>/</w:t>
      </w:r>
      <w:r>
        <w:rPr>
          <w:rFonts w:ascii="GHEA Grapalat" w:hAnsi="GHEA Grapalat" w:cs="Arial"/>
          <w:i w:val="0"/>
          <w:lang w:val="hy-AM"/>
        </w:rPr>
        <w:t>0</w:t>
      </w:r>
      <w:r w:rsidR="00284A2F" w:rsidRPr="00F46CF9">
        <w:rPr>
          <w:rFonts w:ascii="GHEA Grapalat" w:hAnsi="GHEA Grapalat" w:cs="Arial"/>
          <w:i w:val="0"/>
          <w:lang w:val="hy-AM"/>
        </w:rPr>
        <w:t>1</w:t>
      </w:r>
      <w:r w:rsidR="00E94790">
        <w:rPr>
          <w:rFonts w:ascii="GHEA Grapalat" w:hAnsi="GHEA Grapalat" w:cs="Arial"/>
          <w:i w:val="0"/>
          <w:lang w:val="hy-AM"/>
        </w:rPr>
        <w:t xml:space="preserve"> </w:t>
      </w:r>
      <w:r w:rsidR="00B2572B" w:rsidRPr="00F46CF9">
        <w:rPr>
          <w:rFonts w:ascii="GHEA Grapalat" w:hAnsi="GHEA Grapalat" w:cs="Arial"/>
          <w:i w:val="0"/>
          <w:lang w:val="hy-AM"/>
        </w:rPr>
        <w:t>ծածկագրով</w:t>
      </w:r>
    </w:p>
    <w:p w:rsidR="00B2572B" w:rsidRPr="00F46CF9" w:rsidRDefault="00360A6F" w:rsidP="00B2572B">
      <w:pPr>
        <w:pStyle w:val="a3"/>
        <w:spacing w:line="240" w:lineRule="auto"/>
        <w:jc w:val="right"/>
        <w:rPr>
          <w:rFonts w:ascii="GHEA Grapalat" w:hAnsi="GHEA Grapalat" w:cs="Arial"/>
          <w:i w:val="0"/>
          <w:lang w:val="hy-AM"/>
        </w:rPr>
      </w:pPr>
      <w:r w:rsidRPr="00F46CF9">
        <w:rPr>
          <w:rFonts w:ascii="GHEA Grapalat" w:hAnsi="GHEA Grapalat" w:cs="Arial"/>
          <w:i w:val="0"/>
          <w:lang w:val="hy-AM"/>
        </w:rPr>
        <w:t xml:space="preserve">գնանշման հարցման </w:t>
      </w:r>
      <w:r w:rsidR="00B2572B" w:rsidRPr="00F46CF9">
        <w:rPr>
          <w:rFonts w:ascii="GHEA Grapalat" w:hAnsi="GHEA Grapalat" w:cs="Arial"/>
          <w:i w:val="0"/>
          <w:lang w:val="hy-AM"/>
        </w:rPr>
        <w:t>հրավերի</w:t>
      </w:r>
    </w:p>
    <w:p w:rsidR="00A6012E" w:rsidRPr="00F46CF9" w:rsidRDefault="00A6012E" w:rsidP="00B2572B">
      <w:pPr>
        <w:pStyle w:val="a3"/>
        <w:spacing w:line="240" w:lineRule="auto"/>
        <w:jc w:val="right"/>
        <w:rPr>
          <w:rFonts w:ascii="GHEA Grapalat" w:hAnsi="GHEA Grapalat" w:cs="Sylfaen"/>
          <w:i w:val="0"/>
          <w:lang w:val="hy-AM"/>
        </w:rPr>
      </w:pPr>
    </w:p>
    <w:p w:rsidR="00A6012E" w:rsidRPr="00F46CF9" w:rsidRDefault="00A6012E" w:rsidP="00A6012E">
      <w:pPr>
        <w:pStyle w:val="a3"/>
        <w:spacing w:line="240" w:lineRule="auto"/>
        <w:jc w:val="right"/>
        <w:rPr>
          <w:rFonts w:ascii="GHEA Grapalat" w:hAnsi="GHEA Grapalat" w:cs="Sylfaen"/>
          <w:i w:val="0"/>
          <w:lang w:val="hy-AM"/>
        </w:rPr>
      </w:pPr>
    </w:p>
    <w:p w:rsidR="00A6012E" w:rsidRPr="00F46CF9" w:rsidRDefault="00A6012E" w:rsidP="00A6012E">
      <w:pPr>
        <w:pStyle w:val="a3"/>
        <w:spacing w:line="240" w:lineRule="auto"/>
        <w:jc w:val="right"/>
        <w:rPr>
          <w:rFonts w:ascii="GHEA Grapalat" w:hAnsi="GHEA Grapalat" w:cs="Sylfaen"/>
          <w:i w:val="0"/>
          <w:lang w:val="hy-AM"/>
        </w:rPr>
      </w:pPr>
    </w:p>
    <w:p w:rsidR="00A6012E" w:rsidRPr="00CB0C48" w:rsidRDefault="00A6012E" w:rsidP="00A6012E">
      <w:pPr>
        <w:jc w:val="center"/>
        <w:rPr>
          <w:rFonts w:ascii="GHEA Grapalat" w:hAnsi="GHEA Grapalat"/>
          <w:sz w:val="20"/>
          <w:szCs w:val="20"/>
          <w:lang w:val="hy-AM"/>
        </w:rPr>
      </w:pPr>
      <w:r w:rsidRPr="00F46CF9">
        <w:rPr>
          <w:rFonts w:ascii="GHEA Grapalat" w:hAnsi="GHEA Grapalat"/>
          <w:sz w:val="20"/>
          <w:szCs w:val="20"/>
          <w:lang w:val="hy-AM"/>
        </w:rPr>
        <w:t>ՏԵՂԵԿԱՏՎՈՒԹՅՈՒՆ</w:t>
      </w:r>
    </w:p>
    <w:p w:rsidR="00A6012E" w:rsidRPr="00CB0C48" w:rsidRDefault="00A6012E" w:rsidP="00A6012E">
      <w:pPr>
        <w:jc w:val="center"/>
        <w:rPr>
          <w:rFonts w:ascii="GHEA Grapalat" w:hAnsi="GHEA Grapalat"/>
          <w:sz w:val="20"/>
          <w:szCs w:val="20"/>
          <w:lang w:val="hy-AM"/>
        </w:rPr>
      </w:pPr>
      <w:r w:rsidRPr="00CB0C48">
        <w:rPr>
          <w:rFonts w:ascii="GHEA Grapalat" w:hAnsi="GHEA Grapalat"/>
          <w:sz w:val="20"/>
          <w:szCs w:val="20"/>
          <w:lang w:val="hy-AM"/>
        </w:rPr>
        <w:t xml:space="preserve">ՀՀ կառավարության </w:t>
      </w:r>
      <w:r w:rsidRPr="00F46CF9">
        <w:rPr>
          <w:rFonts w:ascii="GHEA Grapalat" w:hAnsi="GHEA Grapalat"/>
          <w:sz w:val="20"/>
          <w:szCs w:val="20"/>
          <w:lang w:val="hy-AM"/>
        </w:rPr>
        <w:t xml:space="preserve">2017թ. մայիսի 4-ի N 526-Ն որոշմամբ հաստատված </w:t>
      </w:r>
      <w:r w:rsidRPr="00CB0C48">
        <w:rPr>
          <w:rFonts w:ascii="GHEA Grapalat" w:hAnsi="GHEA Grapalat"/>
          <w:sz w:val="20"/>
          <w:szCs w:val="20"/>
          <w:lang w:val="hy-AM"/>
        </w:rPr>
        <w:t>"Գնումների գործընթացի կազմակերպման"</w:t>
      </w:r>
    </w:p>
    <w:p w:rsidR="00A6012E" w:rsidRPr="00CB0C48" w:rsidRDefault="00A6012E" w:rsidP="00A6012E">
      <w:pPr>
        <w:jc w:val="center"/>
        <w:rPr>
          <w:rFonts w:ascii="GHEA Grapalat" w:hAnsi="GHEA Grapalat"/>
          <w:sz w:val="20"/>
          <w:szCs w:val="20"/>
          <w:lang w:val="hy-AM"/>
        </w:rPr>
      </w:pPr>
      <w:r w:rsidRPr="00CB0C48">
        <w:rPr>
          <w:rFonts w:ascii="GHEA Grapalat" w:hAnsi="GHEA Grapalat"/>
          <w:sz w:val="20"/>
          <w:szCs w:val="20"/>
          <w:lang w:val="hy-AM"/>
        </w:rPr>
        <w:t xml:space="preserve"> կարգի 43-րդ կետի 3-րդ մասով նախատեսված հարցման մասին</w:t>
      </w:r>
    </w:p>
    <w:p w:rsidR="00A6012E" w:rsidRPr="00CB0C48" w:rsidRDefault="00A6012E" w:rsidP="00A6012E">
      <w:pPr>
        <w:jc w:val="center"/>
        <w:rPr>
          <w:rFonts w:ascii="GHEA Grapalat" w:hAnsi="GHEA Grapalat"/>
          <w:sz w:val="20"/>
          <w:szCs w:val="20"/>
          <w:lang w:val="hy-AM"/>
        </w:rPr>
      </w:pPr>
    </w:p>
    <w:p w:rsidR="00A6012E" w:rsidRPr="00CB0C48" w:rsidRDefault="00A6012E" w:rsidP="00A6012E">
      <w:pPr>
        <w:rPr>
          <w:rFonts w:ascii="GHEA Grapalat" w:hAnsi="GHEA Grapalat"/>
          <w:sz w:val="20"/>
          <w:szCs w:val="20"/>
          <w:lang w:val="hy-AM"/>
        </w:rPr>
      </w:pPr>
    </w:p>
    <w:p w:rsidR="00A6012E" w:rsidRPr="00CB0C48" w:rsidRDefault="00A6012E" w:rsidP="00A6012E">
      <w:pPr>
        <w:rPr>
          <w:rFonts w:ascii="GHEA Grapalat" w:hAnsi="GHEA Grapalat"/>
          <w:sz w:val="20"/>
          <w:szCs w:val="20"/>
          <w:lang w:val="hy-AM"/>
        </w:rPr>
      </w:pPr>
    </w:p>
    <w:tbl>
      <w:tblPr>
        <w:tblW w:w="1494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0"/>
        <w:gridCol w:w="1530"/>
        <w:gridCol w:w="1170"/>
        <w:gridCol w:w="1440"/>
        <w:gridCol w:w="4590"/>
        <w:gridCol w:w="990"/>
        <w:gridCol w:w="990"/>
        <w:gridCol w:w="990"/>
        <w:gridCol w:w="1530"/>
      </w:tblGrid>
      <w:tr w:rsidR="00E77063" w:rsidRPr="00CB0C48" w:rsidTr="00466AF0">
        <w:tc>
          <w:tcPr>
            <w:tcW w:w="1710" w:type="dxa"/>
            <w:vMerge w:val="restart"/>
            <w:shd w:val="clear" w:color="auto" w:fill="auto"/>
            <w:vAlign w:val="center"/>
          </w:tcPr>
          <w:p w:rsidR="00E77063" w:rsidRPr="00CB0C48" w:rsidRDefault="00E77063" w:rsidP="00FC09CF">
            <w:pPr>
              <w:jc w:val="center"/>
              <w:rPr>
                <w:rFonts w:ascii="GHEA Grapalat" w:hAnsi="GHEA Grapalat"/>
                <w:sz w:val="18"/>
                <w:szCs w:val="20"/>
              </w:rPr>
            </w:pPr>
            <w:r w:rsidRPr="00CB0C48">
              <w:rPr>
                <w:rFonts w:ascii="GHEA Grapalat" w:hAnsi="GHEA Grapalat"/>
                <w:sz w:val="18"/>
                <w:szCs w:val="20"/>
              </w:rPr>
              <w:t>Ընթացակարգի ծածկագիրը</w:t>
            </w:r>
          </w:p>
        </w:tc>
        <w:tc>
          <w:tcPr>
            <w:tcW w:w="1530" w:type="dxa"/>
            <w:vMerge w:val="restart"/>
            <w:shd w:val="clear" w:color="auto" w:fill="auto"/>
            <w:vAlign w:val="center"/>
          </w:tcPr>
          <w:p w:rsidR="00E77063" w:rsidRPr="00CB0C48" w:rsidRDefault="00E77063" w:rsidP="00FC09CF">
            <w:pPr>
              <w:jc w:val="center"/>
              <w:rPr>
                <w:rFonts w:ascii="GHEA Grapalat" w:hAnsi="GHEA Grapalat"/>
                <w:sz w:val="18"/>
                <w:szCs w:val="20"/>
                <w:lang w:val="hy-AM"/>
              </w:rPr>
            </w:pPr>
            <w:r w:rsidRPr="00CB0C48">
              <w:rPr>
                <w:rFonts w:ascii="GHEA Grapalat" w:hAnsi="GHEA Grapalat"/>
                <w:sz w:val="18"/>
                <w:szCs w:val="20"/>
                <w:lang w:val="hy-AM"/>
              </w:rPr>
              <w:t>Պատվիրատուի անվանումը</w:t>
            </w:r>
          </w:p>
        </w:tc>
        <w:tc>
          <w:tcPr>
            <w:tcW w:w="11700" w:type="dxa"/>
            <w:gridSpan w:val="7"/>
            <w:shd w:val="clear" w:color="auto" w:fill="auto"/>
          </w:tcPr>
          <w:p w:rsidR="00E77063" w:rsidRPr="00CB0C48" w:rsidRDefault="00E77063" w:rsidP="00FC09CF">
            <w:pPr>
              <w:jc w:val="center"/>
              <w:rPr>
                <w:rFonts w:ascii="GHEA Grapalat" w:hAnsi="GHEA Grapalat"/>
                <w:sz w:val="18"/>
                <w:szCs w:val="20"/>
              </w:rPr>
            </w:pPr>
            <w:r w:rsidRPr="00CB0C48">
              <w:rPr>
                <w:rFonts w:ascii="GHEA Grapalat" w:hAnsi="GHEA Grapalat"/>
                <w:sz w:val="18"/>
                <w:szCs w:val="20"/>
              </w:rPr>
              <w:t xml:space="preserve">Մասնակցի </w:t>
            </w:r>
          </w:p>
        </w:tc>
      </w:tr>
      <w:tr w:rsidR="00E77063" w:rsidRPr="00672962" w:rsidTr="00466AF0">
        <w:trPr>
          <w:trHeight w:val="2348"/>
        </w:trPr>
        <w:tc>
          <w:tcPr>
            <w:tcW w:w="1710" w:type="dxa"/>
            <w:vMerge/>
            <w:shd w:val="clear" w:color="auto" w:fill="auto"/>
          </w:tcPr>
          <w:p w:rsidR="00E77063" w:rsidRPr="00CB0C48" w:rsidRDefault="00E77063" w:rsidP="00FC09CF">
            <w:pPr>
              <w:jc w:val="center"/>
              <w:rPr>
                <w:rFonts w:ascii="GHEA Grapalat" w:hAnsi="GHEA Grapalat"/>
                <w:sz w:val="18"/>
                <w:szCs w:val="20"/>
              </w:rPr>
            </w:pPr>
          </w:p>
        </w:tc>
        <w:tc>
          <w:tcPr>
            <w:tcW w:w="1530" w:type="dxa"/>
            <w:vMerge/>
            <w:shd w:val="clear" w:color="auto" w:fill="auto"/>
          </w:tcPr>
          <w:p w:rsidR="00E77063" w:rsidRPr="00CB0C48" w:rsidRDefault="00E77063" w:rsidP="00FC09CF">
            <w:pPr>
              <w:jc w:val="center"/>
              <w:rPr>
                <w:rFonts w:ascii="GHEA Grapalat" w:hAnsi="GHEA Grapalat"/>
                <w:sz w:val="18"/>
                <w:szCs w:val="20"/>
              </w:rPr>
            </w:pPr>
          </w:p>
        </w:tc>
        <w:tc>
          <w:tcPr>
            <w:tcW w:w="1170" w:type="dxa"/>
            <w:vMerge w:val="restart"/>
            <w:shd w:val="clear" w:color="auto" w:fill="auto"/>
            <w:vAlign w:val="center"/>
          </w:tcPr>
          <w:p w:rsidR="00E77063" w:rsidRPr="00CB0C48" w:rsidRDefault="00E77063" w:rsidP="00FC09CF">
            <w:pPr>
              <w:jc w:val="center"/>
              <w:rPr>
                <w:rFonts w:ascii="GHEA Grapalat" w:hAnsi="GHEA Grapalat"/>
                <w:sz w:val="18"/>
                <w:szCs w:val="20"/>
              </w:rPr>
            </w:pPr>
            <w:r w:rsidRPr="00CB0C48">
              <w:rPr>
                <w:rFonts w:ascii="GHEA Grapalat" w:hAnsi="GHEA Grapalat"/>
                <w:sz w:val="18"/>
                <w:szCs w:val="20"/>
              </w:rPr>
              <w:t>անվանումը</w:t>
            </w:r>
          </w:p>
        </w:tc>
        <w:tc>
          <w:tcPr>
            <w:tcW w:w="1440" w:type="dxa"/>
            <w:vMerge w:val="restart"/>
            <w:shd w:val="clear" w:color="auto" w:fill="auto"/>
            <w:vAlign w:val="center"/>
          </w:tcPr>
          <w:p w:rsidR="00E77063" w:rsidRPr="00CB0C48" w:rsidRDefault="00E77063" w:rsidP="00FC09CF">
            <w:pPr>
              <w:jc w:val="center"/>
              <w:rPr>
                <w:rFonts w:ascii="GHEA Grapalat" w:hAnsi="GHEA Grapalat"/>
                <w:sz w:val="18"/>
                <w:szCs w:val="20"/>
              </w:rPr>
            </w:pPr>
            <w:r w:rsidRPr="00CB0C48">
              <w:rPr>
                <w:rFonts w:ascii="GHEA Grapalat" w:hAnsi="GHEA Grapalat"/>
                <w:sz w:val="18"/>
                <w:szCs w:val="20"/>
              </w:rPr>
              <w:t>հարկ վճարողի հաշվառման համարը</w:t>
            </w:r>
          </w:p>
        </w:tc>
        <w:tc>
          <w:tcPr>
            <w:tcW w:w="4590" w:type="dxa"/>
            <w:vMerge w:val="restart"/>
            <w:shd w:val="clear" w:color="auto" w:fill="auto"/>
            <w:vAlign w:val="center"/>
          </w:tcPr>
          <w:p w:rsidR="00E77063" w:rsidRPr="00CB0C48" w:rsidRDefault="00E77063" w:rsidP="00FC09CF">
            <w:pPr>
              <w:jc w:val="both"/>
              <w:rPr>
                <w:rFonts w:ascii="GHEA Grapalat" w:hAnsi="GHEA Grapalat"/>
                <w:sz w:val="18"/>
                <w:szCs w:val="20"/>
              </w:rPr>
            </w:pPr>
            <w:r w:rsidRPr="00CB0C48">
              <w:rPr>
                <w:rFonts w:ascii="GHEA Grapalat" w:hAnsi="GHEA Grapalat"/>
                <w:sz w:val="18"/>
                <w:szCs w:val="20"/>
              </w:rPr>
              <w:t xml:space="preserve">հայտը ներկայացնելու օրվա դրությամբ հարկային մարմնի կողմից վերահսկվող եկամուտների գծով ժամկետանց հարկային պարտավորությունների գումարի չափը/ՀՀ դրամ </w:t>
            </w:r>
          </w:p>
          <w:p w:rsidR="00E77063" w:rsidRPr="00CB0C48" w:rsidRDefault="00E77063" w:rsidP="00FC09CF">
            <w:pPr>
              <w:jc w:val="center"/>
              <w:rPr>
                <w:rFonts w:ascii="GHEA Grapalat" w:hAnsi="GHEA Grapalat"/>
                <w:sz w:val="18"/>
                <w:szCs w:val="20"/>
                <w:lang w:val="hy-AM"/>
              </w:rPr>
            </w:pPr>
          </w:p>
          <w:p w:rsidR="00E77063" w:rsidRPr="00CB0C48" w:rsidRDefault="00E77063" w:rsidP="00FC09CF">
            <w:pPr>
              <w:jc w:val="center"/>
              <w:rPr>
                <w:rFonts w:ascii="GHEA Grapalat" w:hAnsi="GHEA Grapalat"/>
                <w:sz w:val="18"/>
                <w:szCs w:val="20"/>
                <w:lang w:val="hy-AM"/>
              </w:rPr>
            </w:pPr>
          </w:p>
          <w:p w:rsidR="00E77063" w:rsidRPr="00CB0C48" w:rsidRDefault="00E77063" w:rsidP="00FC09CF">
            <w:pPr>
              <w:jc w:val="center"/>
              <w:rPr>
                <w:rFonts w:ascii="GHEA Grapalat" w:hAnsi="GHEA Grapalat"/>
                <w:sz w:val="18"/>
                <w:szCs w:val="20"/>
                <w:lang w:val="hy-AM"/>
              </w:rPr>
            </w:pPr>
          </w:p>
        </w:tc>
        <w:tc>
          <w:tcPr>
            <w:tcW w:w="4500" w:type="dxa"/>
            <w:gridSpan w:val="4"/>
            <w:vMerge w:val="restart"/>
            <w:shd w:val="clear" w:color="auto" w:fill="auto"/>
            <w:vAlign w:val="center"/>
          </w:tcPr>
          <w:p w:rsidR="00E77063" w:rsidRPr="00CB0C48" w:rsidRDefault="00E77063" w:rsidP="00FC09CF">
            <w:pPr>
              <w:jc w:val="center"/>
              <w:rPr>
                <w:rFonts w:ascii="GHEA Grapalat" w:hAnsi="GHEA Grapalat"/>
                <w:sz w:val="18"/>
                <w:szCs w:val="20"/>
                <w:lang w:val="hy-AM"/>
              </w:rPr>
            </w:pPr>
            <w:r w:rsidRPr="00CB0C48">
              <w:rPr>
                <w:rFonts w:ascii="GHEA Grapalat" w:hAnsi="GHEA Grapalat"/>
                <w:sz w:val="18"/>
                <w:szCs w:val="20"/>
                <w:lang w:val="hy-AM"/>
              </w:rPr>
              <w:t>հայտը ներկայացվելուն նախորդող երեք հաշվետու տարիների համախառն եկամտի հանրագումարը/ՀՀ դրամ</w:t>
            </w:r>
          </w:p>
        </w:tc>
      </w:tr>
      <w:tr w:rsidR="00E77063" w:rsidRPr="00672962" w:rsidTr="00466AF0">
        <w:trPr>
          <w:trHeight w:val="537"/>
        </w:trPr>
        <w:tc>
          <w:tcPr>
            <w:tcW w:w="1710" w:type="dxa"/>
            <w:vMerge/>
            <w:shd w:val="clear" w:color="auto" w:fill="auto"/>
          </w:tcPr>
          <w:p w:rsidR="00E77063" w:rsidRPr="00CB0C48" w:rsidRDefault="00E77063" w:rsidP="00FC09CF">
            <w:pPr>
              <w:jc w:val="center"/>
              <w:rPr>
                <w:rFonts w:ascii="GHEA Grapalat" w:hAnsi="GHEA Grapalat"/>
                <w:sz w:val="18"/>
                <w:szCs w:val="20"/>
                <w:lang w:val="hy-AM"/>
              </w:rPr>
            </w:pPr>
          </w:p>
        </w:tc>
        <w:tc>
          <w:tcPr>
            <w:tcW w:w="1530" w:type="dxa"/>
            <w:vMerge/>
            <w:shd w:val="clear" w:color="auto" w:fill="auto"/>
          </w:tcPr>
          <w:p w:rsidR="00E77063" w:rsidRPr="00CB0C48" w:rsidRDefault="00E77063" w:rsidP="00FC09CF">
            <w:pPr>
              <w:jc w:val="center"/>
              <w:rPr>
                <w:rFonts w:ascii="GHEA Grapalat" w:hAnsi="GHEA Grapalat"/>
                <w:sz w:val="18"/>
                <w:szCs w:val="20"/>
                <w:lang w:val="hy-AM"/>
              </w:rPr>
            </w:pPr>
          </w:p>
        </w:tc>
        <w:tc>
          <w:tcPr>
            <w:tcW w:w="1170" w:type="dxa"/>
            <w:vMerge/>
            <w:shd w:val="clear" w:color="auto" w:fill="auto"/>
          </w:tcPr>
          <w:p w:rsidR="00E77063" w:rsidRPr="00CB0C48" w:rsidRDefault="00E77063" w:rsidP="00FC09CF">
            <w:pPr>
              <w:jc w:val="center"/>
              <w:rPr>
                <w:rFonts w:ascii="GHEA Grapalat" w:hAnsi="GHEA Grapalat"/>
                <w:sz w:val="18"/>
                <w:szCs w:val="20"/>
                <w:lang w:val="hy-AM"/>
              </w:rPr>
            </w:pPr>
          </w:p>
        </w:tc>
        <w:tc>
          <w:tcPr>
            <w:tcW w:w="1440" w:type="dxa"/>
            <w:vMerge/>
            <w:shd w:val="clear" w:color="auto" w:fill="auto"/>
          </w:tcPr>
          <w:p w:rsidR="00E77063" w:rsidRPr="00CB0C48" w:rsidRDefault="00E77063" w:rsidP="00FC09CF">
            <w:pPr>
              <w:jc w:val="center"/>
              <w:rPr>
                <w:rFonts w:ascii="GHEA Grapalat" w:hAnsi="GHEA Grapalat"/>
                <w:sz w:val="18"/>
                <w:szCs w:val="20"/>
                <w:lang w:val="hy-AM"/>
              </w:rPr>
            </w:pPr>
          </w:p>
        </w:tc>
        <w:tc>
          <w:tcPr>
            <w:tcW w:w="4590" w:type="dxa"/>
            <w:vMerge/>
            <w:shd w:val="clear" w:color="auto" w:fill="auto"/>
          </w:tcPr>
          <w:p w:rsidR="00E77063" w:rsidRPr="00CB0C48" w:rsidRDefault="00E77063" w:rsidP="00FC09CF">
            <w:pPr>
              <w:jc w:val="center"/>
              <w:rPr>
                <w:rFonts w:ascii="GHEA Grapalat" w:hAnsi="GHEA Grapalat"/>
                <w:sz w:val="18"/>
                <w:szCs w:val="20"/>
                <w:lang w:val="hy-AM"/>
              </w:rPr>
            </w:pPr>
          </w:p>
        </w:tc>
        <w:tc>
          <w:tcPr>
            <w:tcW w:w="4500" w:type="dxa"/>
            <w:gridSpan w:val="4"/>
            <w:vMerge/>
            <w:tcBorders>
              <w:bottom w:val="single" w:sz="4" w:space="0" w:color="auto"/>
            </w:tcBorders>
            <w:shd w:val="clear" w:color="auto" w:fill="auto"/>
          </w:tcPr>
          <w:p w:rsidR="00E77063" w:rsidRPr="00CB0C48" w:rsidRDefault="00E77063" w:rsidP="00FC09CF">
            <w:pPr>
              <w:jc w:val="center"/>
              <w:rPr>
                <w:rFonts w:ascii="GHEA Grapalat" w:hAnsi="GHEA Grapalat"/>
                <w:sz w:val="18"/>
                <w:szCs w:val="20"/>
                <w:lang w:val="hy-AM"/>
              </w:rPr>
            </w:pPr>
          </w:p>
        </w:tc>
      </w:tr>
      <w:tr w:rsidR="00E77063" w:rsidRPr="00CB0C48" w:rsidTr="00466AF0">
        <w:tc>
          <w:tcPr>
            <w:tcW w:w="1710" w:type="dxa"/>
            <w:vMerge/>
            <w:shd w:val="clear" w:color="auto" w:fill="auto"/>
          </w:tcPr>
          <w:p w:rsidR="00E77063" w:rsidRPr="002865DC" w:rsidRDefault="00E77063" w:rsidP="00FC09CF">
            <w:pPr>
              <w:jc w:val="center"/>
              <w:rPr>
                <w:rFonts w:ascii="GHEA Grapalat" w:hAnsi="GHEA Grapalat"/>
                <w:sz w:val="18"/>
                <w:szCs w:val="20"/>
                <w:lang w:val="hy-AM"/>
              </w:rPr>
            </w:pPr>
          </w:p>
        </w:tc>
        <w:tc>
          <w:tcPr>
            <w:tcW w:w="1530" w:type="dxa"/>
            <w:vMerge/>
            <w:shd w:val="clear" w:color="auto" w:fill="auto"/>
          </w:tcPr>
          <w:p w:rsidR="00E77063" w:rsidRPr="002865DC" w:rsidRDefault="00E77063" w:rsidP="00FC09CF">
            <w:pPr>
              <w:jc w:val="center"/>
              <w:rPr>
                <w:rFonts w:ascii="GHEA Grapalat" w:hAnsi="GHEA Grapalat"/>
                <w:sz w:val="18"/>
                <w:szCs w:val="20"/>
                <w:lang w:val="hy-AM"/>
              </w:rPr>
            </w:pPr>
          </w:p>
        </w:tc>
        <w:tc>
          <w:tcPr>
            <w:tcW w:w="1170" w:type="dxa"/>
            <w:vMerge/>
            <w:shd w:val="clear" w:color="auto" w:fill="auto"/>
          </w:tcPr>
          <w:p w:rsidR="00E77063" w:rsidRPr="002865DC" w:rsidRDefault="00E77063" w:rsidP="00FC09CF">
            <w:pPr>
              <w:jc w:val="center"/>
              <w:rPr>
                <w:rFonts w:ascii="GHEA Grapalat" w:hAnsi="GHEA Grapalat"/>
                <w:sz w:val="18"/>
                <w:szCs w:val="20"/>
                <w:lang w:val="hy-AM"/>
              </w:rPr>
            </w:pPr>
          </w:p>
        </w:tc>
        <w:tc>
          <w:tcPr>
            <w:tcW w:w="1440" w:type="dxa"/>
            <w:vMerge/>
            <w:shd w:val="clear" w:color="auto" w:fill="auto"/>
          </w:tcPr>
          <w:p w:rsidR="00E77063" w:rsidRPr="002865DC" w:rsidRDefault="00E77063" w:rsidP="00FC09CF">
            <w:pPr>
              <w:jc w:val="center"/>
              <w:rPr>
                <w:rFonts w:ascii="GHEA Grapalat" w:hAnsi="GHEA Grapalat"/>
                <w:sz w:val="18"/>
                <w:szCs w:val="20"/>
                <w:lang w:val="hy-AM"/>
              </w:rPr>
            </w:pPr>
          </w:p>
        </w:tc>
        <w:tc>
          <w:tcPr>
            <w:tcW w:w="4590" w:type="dxa"/>
            <w:vMerge/>
            <w:shd w:val="clear" w:color="auto" w:fill="auto"/>
          </w:tcPr>
          <w:p w:rsidR="00E77063" w:rsidRPr="002865DC" w:rsidRDefault="00E77063" w:rsidP="00FC09CF">
            <w:pPr>
              <w:jc w:val="center"/>
              <w:rPr>
                <w:rFonts w:ascii="GHEA Grapalat" w:hAnsi="GHEA Grapalat"/>
                <w:sz w:val="18"/>
                <w:szCs w:val="20"/>
                <w:lang w:val="hy-AM"/>
              </w:rPr>
            </w:pPr>
          </w:p>
        </w:tc>
        <w:tc>
          <w:tcPr>
            <w:tcW w:w="990" w:type="dxa"/>
            <w:shd w:val="clear" w:color="auto" w:fill="auto"/>
          </w:tcPr>
          <w:p w:rsidR="00E77063" w:rsidRPr="00CB0C48" w:rsidRDefault="00E77063" w:rsidP="00FC09CF">
            <w:pPr>
              <w:jc w:val="center"/>
              <w:rPr>
                <w:rFonts w:ascii="GHEA Grapalat" w:hAnsi="GHEA Grapalat"/>
                <w:sz w:val="18"/>
                <w:szCs w:val="20"/>
              </w:rPr>
            </w:pPr>
            <w:r w:rsidRPr="00CB0C48">
              <w:rPr>
                <w:rFonts w:ascii="GHEA Grapalat" w:hAnsi="GHEA Grapalat"/>
                <w:sz w:val="18"/>
                <w:szCs w:val="20"/>
              </w:rPr>
              <w:t>20..թ.</w:t>
            </w:r>
          </w:p>
        </w:tc>
        <w:tc>
          <w:tcPr>
            <w:tcW w:w="990" w:type="dxa"/>
            <w:shd w:val="clear" w:color="auto" w:fill="auto"/>
          </w:tcPr>
          <w:p w:rsidR="00E77063" w:rsidRPr="00CB0C48" w:rsidRDefault="00E77063" w:rsidP="00FC09CF">
            <w:pPr>
              <w:jc w:val="center"/>
              <w:rPr>
                <w:rFonts w:ascii="GHEA Grapalat" w:hAnsi="GHEA Grapalat"/>
                <w:sz w:val="18"/>
                <w:szCs w:val="20"/>
              </w:rPr>
            </w:pPr>
            <w:r w:rsidRPr="00CB0C48">
              <w:rPr>
                <w:rFonts w:ascii="GHEA Grapalat" w:hAnsi="GHEA Grapalat"/>
                <w:sz w:val="18"/>
                <w:szCs w:val="20"/>
              </w:rPr>
              <w:t>20..թ.</w:t>
            </w:r>
          </w:p>
        </w:tc>
        <w:tc>
          <w:tcPr>
            <w:tcW w:w="990" w:type="dxa"/>
            <w:shd w:val="clear" w:color="auto" w:fill="auto"/>
          </w:tcPr>
          <w:p w:rsidR="00E77063" w:rsidRPr="00CB0C48" w:rsidRDefault="00E77063" w:rsidP="00FC09CF">
            <w:pPr>
              <w:jc w:val="center"/>
              <w:rPr>
                <w:rFonts w:ascii="GHEA Grapalat" w:hAnsi="GHEA Grapalat"/>
                <w:sz w:val="18"/>
                <w:szCs w:val="20"/>
              </w:rPr>
            </w:pPr>
            <w:r w:rsidRPr="00CB0C48">
              <w:rPr>
                <w:rFonts w:ascii="GHEA Grapalat" w:hAnsi="GHEA Grapalat"/>
                <w:sz w:val="18"/>
                <w:szCs w:val="20"/>
              </w:rPr>
              <w:t>20..թ.</w:t>
            </w:r>
          </w:p>
        </w:tc>
        <w:tc>
          <w:tcPr>
            <w:tcW w:w="1530" w:type="dxa"/>
            <w:shd w:val="clear" w:color="auto" w:fill="auto"/>
          </w:tcPr>
          <w:p w:rsidR="00E77063" w:rsidRPr="00CB0C48" w:rsidRDefault="00E77063" w:rsidP="00FC09CF">
            <w:pPr>
              <w:jc w:val="center"/>
              <w:rPr>
                <w:rFonts w:ascii="GHEA Grapalat" w:hAnsi="GHEA Grapalat"/>
                <w:sz w:val="18"/>
                <w:szCs w:val="20"/>
              </w:rPr>
            </w:pPr>
            <w:r w:rsidRPr="00CB0C48">
              <w:rPr>
                <w:rFonts w:ascii="GHEA Grapalat" w:hAnsi="GHEA Grapalat"/>
                <w:sz w:val="18"/>
                <w:szCs w:val="20"/>
              </w:rPr>
              <w:t>Ընդամենը</w:t>
            </w:r>
          </w:p>
        </w:tc>
      </w:tr>
      <w:tr w:rsidR="00E77063" w:rsidRPr="00CB0C48" w:rsidTr="00466AF0">
        <w:tc>
          <w:tcPr>
            <w:tcW w:w="3240" w:type="dxa"/>
            <w:gridSpan w:val="2"/>
            <w:shd w:val="clear" w:color="auto" w:fill="auto"/>
          </w:tcPr>
          <w:p w:rsidR="00E77063" w:rsidRPr="00CB0C48" w:rsidRDefault="00E77063" w:rsidP="00FC09CF">
            <w:pPr>
              <w:jc w:val="center"/>
              <w:rPr>
                <w:rFonts w:ascii="GHEA Grapalat" w:hAnsi="GHEA Grapalat"/>
                <w:sz w:val="20"/>
                <w:szCs w:val="20"/>
              </w:rPr>
            </w:pPr>
          </w:p>
        </w:tc>
        <w:tc>
          <w:tcPr>
            <w:tcW w:w="1170" w:type="dxa"/>
            <w:shd w:val="clear" w:color="auto" w:fill="auto"/>
          </w:tcPr>
          <w:p w:rsidR="00E77063" w:rsidRPr="00CB0C48" w:rsidRDefault="00E77063" w:rsidP="00FC09CF">
            <w:pPr>
              <w:jc w:val="center"/>
              <w:rPr>
                <w:rFonts w:ascii="GHEA Grapalat" w:hAnsi="GHEA Grapalat"/>
                <w:sz w:val="20"/>
                <w:szCs w:val="20"/>
              </w:rPr>
            </w:pPr>
          </w:p>
        </w:tc>
        <w:tc>
          <w:tcPr>
            <w:tcW w:w="1440" w:type="dxa"/>
            <w:shd w:val="clear" w:color="auto" w:fill="auto"/>
          </w:tcPr>
          <w:p w:rsidR="00E77063" w:rsidRPr="00CB0C48" w:rsidRDefault="00E77063" w:rsidP="00FC09CF">
            <w:pPr>
              <w:jc w:val="center"/>
              <w:rPr>
                <w:rFonts w:ascii="GHEA Grapalat" w:hAnsi="GHEA Grapalat"/>
                <w:sz w:val="20"/>
                <w:szCs w:val="20"/>
              </w:rPr>
            </w:pPr>
          </w:p>
        </w:tc>
        <w:tc>
          <w:tcPr>
            <w:tcW w:w="4590" w:type="dxa"/>
            <w:shd w:val="clear" w:color="auto" w:fill="auto"/>
          </w:tcPr>
          <w:p w:rsidR="00E77063" w:rsidRPr="00CB0C48" w:rsidRDefault="00E77063" w:rsidP="00FC09CF">
            <w:pPr>
              <w:jc w:val="center"/>
              <w:rPr>
                <w:rFonts w:ascii="GHEA Grapalat" w:hAnsi="GHEA Grapalat"/>
                <w:sz w:val="20"/>
                <w:szCs w:val="20"/>
              </w:rPr>
            </w:pPr>
          </w:p>
        </w:tc>
        <w:tc>
          <w:tcPr>
            <w:tcW w:w="990" w:type="dxa"/>
            <w:shd w:val="clear" w:color="auto" w:fill="auto"/>
          </w:tcPr>
          <w:p w:rsidR="00E77063" w:rsidRPr="00CB0C48" w:rsidRDefault="00E77063" w:rsidP="00FC09CF">
            <w:pPr>
              <w:jc w:val="center"/>
              <w:rPr>
                <w:rFonts w:ascii="GHEA Grapalat" w:hAnsi="GHEA Grapalat"/>
                <w:sz w:val="20"/>
                <w:szCs w:val="20"/>
              </w:rPr>
            </w:pPr>
          </w:p>
        </w:tc>
        <w:tc>
          <w:tcPr>
            <w:tcW w:w="990" w:type="dxa"/>
            <w:shd w:val="clear" w:color="auto" w:fill="auto"/>
          </w:tcPr>
          <w:p w:rsidR="00E77063" w:rsidRPr="00CB0C48" w:rsidRDefault="00E77063" w:rsidP="00FC09CF">
            <w:pPr>
              <w:jc w:val="center"/>
              <w:rPr>
                <w:rFonts w:ascii="GHEA Grapalat" w:hAnsi="GHEA Grapalat"/>
                <w:sz w:val="20"/>
                <w:szCs w:val="20"/>
              </w:rPr>
            </w:pPr>
          </w:p>
        </w:tc>
        <w:tc>
          <w:tcPr>
            <w:tcW w:w="990" w:type="dxa"/>
            <w:shd w:val="clear" w:color="auto" w:fill="auto"/>
          </w:tcPr>
          <w:p w:rsidR="00E77063" w:rsidRPr="00CB0C48" w:rsidRDefault="00E77063" w:rsidP="00FC09CF">
            <w:pPr>
              <w:jc w:val="center"/>
              <w:rPr>
                <w:rFonts w:ascii="GHEA Grapalat" w:hAnsi="GHEA Grapalat"/>
                <w:sz w:val="20"/>
                <w:szCs w:val="20"/>
              </w:rPr>
            </w:pPr>
          </w:p>
        </w:tc>
        <w:tc>
          <w:tcPr>
            <w:tcW w:w="1530" w:type="dxa"/>
            <w:shd w:val="clear" w:color="auto" w:fill="auto"/>
          </w:tcPr>
          <w:p w:rsidR="00E77063" w:rsidRPr="00CB0C48" w:rsidRDefault="00E77063" w:rsidP="00FC09CF">
            <w:pPr>
              <w:jc w:val="center"/>
              <w:rPr>
                <w:rFonts w:ascii="GHEA Grapalat" w:hAnsi="GHEA Grapalat"/>
                <w:sz w:val="20"/>
                <w:szCs w:val="20"/>
              </w:rPr>
            </w:pPr>
          </w:p>
        </w:tc>
      </w:tr>
    </w:tbl>
    <w:p w:rsidR="00A6012E" w:rsidRPr="00CB0C48" w:rsidRDefault="00A6012E" w:rsidP="00A6012E">
      <w:pPr>
        <w:jc w:val="center"/>
        <w:rPr>
          <w:rFonts w:ascii="GHEA Grapalat" w:hAnsi="GHEA Grapalat"/>
          <w:sz w:val="20"/>
          <w:szCs w:val="20"/>
        </w:rPr>
      </w:pPr>
    </w:p>
    <w:p w:rsidR="00A6012E" w:rsidRPr="00CB0C48" w:rsidRDefault="00A6012E" w:rsidP="00A6012E">
      <w:pPr>
        <w:rPr>
          <w:rFonts w:ascii="GHEA Grapalat" w:hAnsi="GHEA Grapalat"/>
          <w:sz w:val="20"/>
          <w:szCs w:val="20"/>
        </w:rPr>
      </w:pPr>
    </w:p>
    <w:p w:rsidR="00A6012E" w:rsidRPr="00CB0C48" w:rsidRDefault="00A6012E" w:rsidP="00A6012E">
      <w:pPr>
        <w:jc w:val="both"/>
        <w:rPr>
          <w:rFonts w:ascii="GHEA Grapalat" w:hAnsi="GHEA Grapalat"/>
          <w:sz w:val="20"/>
          <w:szCs w:val="20"/>
          <w:u w:val="single"/>
        </w:rPr>
      </w:pPr>
      <w:r w:rsidRPr="00CB0C48">
        <w:rPr>
          <w:rFonts w:ascii="GHEA Grapalat" w:hAnsi="GHEA Grapalat"/>
          <w:sz w:val="20"/>
          <w:szCs w:val="20"/>
        </w:rPr>
        <w:t xml:space="preserve">Տեղեկատվությունը տրվել է </w:t>
      </w:r>
      <w:r w:rsidRPr="00CB0C48">
        <w:rPr>
          <w:rFonts w:ascii="GHEA Grapalat" w:hAnsi="GHEA Grapalat"/>
          <w:i/>
          <w:sz w:val="20"/>
          <w:szCs w:val="20"/>
          <w:u w:val="single"/>
        </w:rPr>
        <w:tab/>
      </w:r>
      <w:r w:rsidRPr="00CB0C48">
        <w:rPr>
          <w:rFonts w:ascii="GHEA Grapalat" w:hAnsi="GHEA Grapalat"/>
          <w:i/>
          <w:sz w:val="20"/>
          <w:szCs w:val="20"/>
          <w:u w:val="single"/>
        </w:rPr>
        <w:tab/>
      </w:r>
      <w:r w:rsidRPr="00CB0C48">
        <w:rPr>
          <w:rFonts w:ascii="GHEA Grapalat" w:hAnsi="GHEA Grapalat"/>
          <w:i/>
          <w:sz w:val="20"/>
          <w:szCs w:val="20"/>
          <w:u w:val="single"/>
        </w:rPr>
        <w:tab/>
      </w:r>
      <w:r w:rsidRPr="00CB0C48">
        <w:rPr>
          <w:rFonts w:ascii="GHEA Grapalat" w:hAnsi="GHEA Grapalat"/>
          <w:i/>
          <w:sz w:val="20"/>
          <w:szCs w:val="20"/>
          <w:u w:val="single"/>
        </w:rPr>
        <w:tab/>
      </w:r>
      <w:r w:rsidRPr="00CB0C48">
        <w:rPr>
          <w:rFonts w:ascii="GHEA Grapalat" w:hAnsi="GHEA Grapalat"/>
          <w:i/>
          <w:sz w:val="20"/>
          <w:szCs w:val="20"/>
          <w:u w:val="single"/>
        </w:rPr>
        <w:tab/>
      </w:r>
      <w:r w:rsidRPr="00CB0C48">
        <w:rPr>
          <w:rFonts w:ascii="GHEA Grapalat" w:hAnsi="GHEA Grapalat"/>
          <w:sz w:val="20"/>
          <w:szCs w:val="20"/>
        </w:rPr>
        <w:t xml:space="preserve"> վարչության աշխատակից </w:t>
      </w:r>
      <w:r w:rsidRPr="00CB0C48">
        <w:rPr>
          <w:rFonts w:ascii="GHEA Grapalat" w:hAnsi="GHEA Grapalat"/>
          <w:sz w:val="20"/>
          <w:szCs w:val="20"/>
          <w:u w:val="single"/>
        </w:rPr>
        <w:tab/>
      </w:r>
      <w:r w:rsidRPr="00CB0C48">
        <w:rPr>
          <w:rFonts w:ascii="GHEA Grapalat" w:hAnsi="GHEA Grapalat"/>
          <w:sz w:val="20"/>
          <w:szCs w:val="20"/>
          <w:u w:val="single"/>
        </w:rPr>
        <w:tab/>
      </w:r>
      <w:r w:rsidRPr="00CB0C48">
        <w:rPr>
          <w:rFonts w:ascii="GHEA Grapalat" w:hAnsi="GHEA Grapalat"/>
          <w:sz w:val="20"/>
          <w:szCs w:val="20"/>
          <w:u w:val="single"/>
        </w:rPr>
        <w:tab/>
      </w:r>
      <w:r w:rsidRPr="00CB0C48">
        <w:rPr>
          <w:rFonts w:ascii="GHEA Grapalat" w:hAnsi="GHEA Grapalat"/>
          <w:sz w:val="20"/>
          <w:szCs w:val="20"/>
          <w:u w:val="single"/>
        </w:rPr>
        <w:tab/>
      </w:r>
      <w:r w:rsidRPr="00CB0C48">
        <w:rPr>
          <w:rFonts w:ascii="GHEA Grapalat" w:hAnsi="GHEA Grapalat"/>
          <w:sz w:val="20"/>
          <w:szCs w:val="20"/>
        </w:rPr>
        <w:t xml:space="preserve">-ի կողմից      </w:t>
      </w:r>
      <w:r w:rsidRPr="00CB0C48">
        <w:rPr>
          <w:rFonts w:ascii="GHEA Grapalat" w:hAnsi="GHEA Grapalat"/>
          <w:sz w:val="20"/>
          <w:szCs w:val="20"/>
          <w:u w:val="single"/>
        </w:rPr>
        <w:tab/>
      </w:r>
      <w:r w:rsidRPr="00CB0C48">
        <w:rPr>
          <w:rFonts w:ascii="GHEA Grapalat" w:hAnsi="GHEA Grapalat"/>
          <w:sz w:val="20"/>
          <w:szCs w:val="20"/>
          <w:u w:val="single"/>
        </w:rPr>
        <w:tab/>
      </w:r>
      <w:r w:rsidRPr="00CB0C48">
        <w:rPr>
          <w:rFonts w:ascii="GHEA Grapalat" w:hAnsi="GHEA Grapalat"/>
          <w:sz w:val="20"/>
          <w:szCs w:val="20"/>
          <w:u w:val="single"/>
        </w:rPr>
        <w:tab/>
      </w:r>
      <w:r w:rsidRPr="00CB0C48">
        <w:rPr>
          <w:rFonts w:ascii="GHEA Grapalat" w:hAnsi="GHEA Grapalat"/>
          <w:sz w:val="20"/>
          <w:szCs w:val="20"/>
          <w:u w:val="single"/>
        </w:rPr>
        <w:tab/>
      </w:r>
    </w:p>
    <w:p w:rsidR="00A6012E" w:rsidRPr="00CB0C48" w:rsidRDefault="00A6012E" w:rsidP="00A6012E">
      <w:pPr>
        <w:jc w:val="both"/>
        <w:rPr>
          <w:rFonts w:ascii="GHEA Grapalat" w:hAnsi="GHEA Grapalat"/>
          <w:sz w:val="20"/>
          <w:szCs w:val="20"/>
        </w:rPr>
      </w:pPr>
      <w:r w:rsidRPr="00CB0C48">
        <w:rPr>
          <w:rFonts w:ascii="GHEA Grapalat" w:hAnsi="GHEA Grapalat"/>
          <w:sz w:val="20"/>
          <w:szCs w:val="20"/>
        </w:rPr>
        <w:tab/>
      </w:r>
      <w:r w:rsidRPr="00CB0C48">
        <w:rPr>
          <w:rFonts w:ascii="GHEA Grapalat" w:hAnsi="GHEA Grapalat"/>
          <w:sz w:val="20"/>
          <w:szCs w:val="20"/>
        </w:rPr>
        <w:tab/>
      </w:r>
      <w:r w:rsidRPr="00CB0C48">
        <w:rPr>
          <w:rFonts w:ascii="GHEA Grapalat" w:hAnsi="GHEA Grapalat"/>
          <w:sz w:val="20"/>
          <w:szCs w:val="20"/>
        </w:rPr>
        <w:tab/>
        <w:t xml:space="preserve">                   </w:t>
      </w:r>
      <w:r w:rsidRPr="00CB0C48">
        <w:rPr>
          <w:rFonts w:ascii="GHEA Grapalat" w:hAnsi="GHEA Grapalat"/>
          <w:sz w:val="20"/>
          <w:szCs w:val="20"/>
          <w:vertAlign w:val="superscript"/>
          <w:lang w:val="hy-AM"/>
        </w:rPr>
        <w:t>վարչության անվանումը</w:t>
      </w:r>
      <w:r w:rsidRPr="00CB0C48">
        <w:rPr>
          <w:rFonts w:ascii="GHEA Grapalat" w:hAnsi="GHEA Grapalat"/>
          <w:sz w:val="20"/>
          <w:szCs w:val="20"/>
          <w:vertAlign w:val="superscript"/>
        </w:rPr>
        <w:tab/>
      </w:r>
      <w:r w:rsidRPr="00CB0C48">
        <w:rPr>
          <w:rFonts w:ascii="GHEA Grapalat" w:hAnsi="GHEA Grapalat"/>
          <w:sz w:val="20"/>
          <w:szCs w:val="20"/>
          <w:vertAlign w:val="superscript"/>
        </w:rPr>
        <w:tab/>
      </w:r>
      <w:r w:rsidRPr="00CB0C48">
        <w:rPr>
          <w:rFonts w:ascii="GHEA Grapalat" w:hAnsi="GHEA Grapalat"/>
          <w:sz w:val="20"/>
          <w:szCs w:val="20"/>
          <w:vertAlign w:val="superscript"/>
        </w:rPr>
        <w:tab/>
      </w:r>
      <w:r w:rsidRPr="00CB0C48">
        <w:rPr>
          <w:rFonts w:ascii="GHEA Grapalat" w:hAnsi="GHEA Grapalat"/>
          <w:sz w:val="20"/>
          <w:szCs w:val="20"/>
          <w:vertAlign w:val="superscript"/>
        </w:rPr>
        <w:tab/>
      </w:r>
      <w:r w:rsidRPr="00CB0C48">
        <w:rPr>
          <w:rFonts w:ascii="GHEA Grapalat" w:hAnsi="GHEA Grapalat"/>
          <w:sz w:val="20"/>
          <w:szCs w:val="20"/>
          <w:vertAlign w:val="superscript"/>
        </w:rPr>
        <w:tab/>
      </w:r>
      <w:r w:rsidRPr="00CB0C48">
        <w:rPr>
          <w:rFonts w:ascii="GHEA Grapalat" w:hAnsi="GHEA Grapalat"/>
          <w:sz w:val="20"/>
          <w:szCs w:val="20"/>
          <w:vertAlign w:val="superscript"/>
        </w:rPr>
        <w:tab/>
        <w:t xml:space="preserve">    </w:t>
      </w:r>
      <w:r w:rsidRPr="00CB0C48">
        <w:rPr>
          <w:rFonts w:ascii="GHEA Grapalat" w:hAnsi="GHEA Grapalat"/>
          <w:sz w:val="20"/>
          <w:szCs w:val="20"/>
          <w:vertAlign w:val="superscript"/>
          <w:lang w:val="hy-AM"/>
        </w:rPr>
        <w:t xml:space="preserve"> անունը, ազգանունը</w:t>
      </w:r>
      <w:r w:rsidRPr="00CB0C48">
        <w:rPr>
          <w:rFonts w:ascii="GHEA Grapalat" w:hAnsi="GHEA Grapalat"/>
          <w:sz w:val="20"/>
          <w:szCs w:val="20"/>
        </w:rPr>
        <w:tab/>
      </w:r>
      <w:r w:rsidRPr="00CB0C48">
        <w:rPr>
          <w:rFonts w:ascii="GHEA Grapalat" w:hAnsi="GHEA Grapalat"/>
          <w:sz w:val="20"/>
          <w:szCs w:val="20"/>
        </w:rPr>
        <w:tab/>
      </w:r>
      <w:r w:rsidRPr="00CB0C48">
        <w:rPr>
          <w:rFonts w:ascii="GHEA Grapalat" w:hAnsi="GHEA Grapalat"/>
          <w:sz w:val="20"/>
          <w:szCs w:val="20"/>
        </w:rPr>
        <w:tab/>
      </w:r>
      <w:r w:rsidRPr="00CB0C48">
        <w:rPr>
          <w:rFonts w:ascii="GHEA Grapalat" w:hAnsi="GHEA Grapalat"/>
          <w:sz w:val="20"/>
          <w:szCs w:val="20"/>
        </w:rPr>
        <w:tab/>
      </w:r>
      <w:r w:rsidRPr="00CB0C48">
        <w:rPr>
          <w:rFonts w:ascii="GHEA Grapalat" w:hAnsi="GHEA Grapalat"/>
          <w:sz w:val="20"/>
          <w:szCs w:val="20"/>
        </w:rPr>
        <w:tab/>
      </w:r>
      <w:r w:rsidRPr="00CB0C48">
        <w:rPr>
          <w:rFonts w:ascii="GHEA Grapalat" w:hAnsi="GHEA Grapalat"/>
          <w:sz w:val="20"/>
          <w:szCs w:val="20"/>
          <w:vertAlign w:val="superscript"/>
          <w:lang w:val="hy-AM"/>
        </w:rPr>
        <w:t>ստորագրություն</w:t>
      </w:r>
    </w:p>
    <w:p w:rsidR="00A6012E" w:rsidRPr="00CB0C48" w:rsidRDefault="00A6012E" w:rsidP="00A6012E">
      <w:pPr>
        <w:jc w:val="both"/>
        <w:rPr>
          <w:rFonts w:ascii="GHEA Grapalat" w:hAnsi="GHEA Grapalat"/>
          <w:sz w:val="20"/>
          <w:szCs w:val="20"/>
        </w:rPr>
      </w:pPr>
    </w:p>
    <w:p w:rsidR="00A6012E" w:rsidRPr="00CB0C48" w:rsidRDefault="00A6012E" w:rsidP="00A6012E">
      <w:pPr>
        <w:ind w:firstLine="540"/>
        <w:jc w:val="center"/>
        <w:rPr>
          <w:rFonts w:ascii="GHEA Grapalat" w:hAnsi="GHEA Grapalat" w:cs="Sylfaen"/>
          <w:b/>
          <w:lang w:val="hy-AM"/>
        </w:rPr>
      </w:pPr>
    </w:p>
    <w:p w:rsidR="00A6012E" w:rsidRPr="00CB0C48" w:rsidRDefault="00A6012E" w:rsidP="00A6012E">
      <w:pPr>
        <w:pStyle w:val="a3"/>
        <w:spacing w:line="240" w:lineRule="auto"/>
        <w:jc w:val="right"/>
        <w:rPr>
          <w:rFonts w:ascii="GHEA Grapalat" w:hAnsi="GHEA Grapalat"/>
          <w:b/>
          <w:lang w:val="en-US"/>
        </w:rPr>
      </w:pPr>
    </w:p>
    <w:p w:rsidR="00A6012E" w:rsidRPr="00CB0C48" w:rsidRDefault="00A6012E" w:rsidP="00A6012E">
      <w:pPr>
        <w:pStyle w:val="31"/>
        <w:spacing w:line="240" w:lineRule="auto"/>
        <w:ind w:firstLine="0"/>
        <w:rPr>
          <w:rFonts w:ascii="GHEA Grapalat" w:hAnsi="GHEA Grapalat" w:cs="Sylfaen"/>
          <w:i/>
          <w:sz w:val="16"/>
          <w:szCs w:val="16"/>
          <w:lang w:eastAsia="ru-RU"/>
        </w:rPr>
      </w:pPr>
      <w:r w:rsidRPr="00CB0C48">
        <w:rPr>
          <w:rFonts w:ascii="GHEA Grapalat" w:hAnsi="GHEA Grapalat" w:cs="Sylfaen"/>
          <w:i/>
          <w:sz w:val="16"/>
          <w:szCs w:val="16"/>
          <w:lang w:val="hy-AM" w:eastAsia="ru-RU"/>
        </w:rPr>
        <w:t>*</w:t>
      </w:r>
      <w:r w:rsidRPr="00CB0C48">
        <w:rPr>
          <w:rFonts w:ascii="GHEA Grapalat" w:hAnsi="GHEA Grapalat"/>
          <w:i/>
          <w:sz w:val="16"/>
          <w:szCs w:val="16"/>
        </w:rPr>
        <w:t xml:space="preserve"> լրացվում է հանձնաժողովի քարտուղարի կողմից` մինչև հրավերը տեղեկագրում հրապարակելը</w:t>
      </w:r>
      <w:r w:rsidRPr="00CB0C48">
        <w:rPr>
          <w:rFonts w:ascii="GHEA Grapalat" w:hAnsi="GHEA Grapalat"/>
          <w:i/>
          <w:sz w:val="16"/>
          <w:szCs w:val="16"/>
          <w:lang w:val="hy-AM"/>
        </w:rPr>
        <w:t>:</w:t>
      </w:r>
    </w:p>
    <w:p w:rsidR="00A6012E" w:rsidRPr="00CB0C48" w:rsidRDefault="00A6012E" w:rsidP="00A6012E">
      <w:pPr>
        <w:pStyle w:val="a3"/>
        <w:spacing w:line="240" w:lineRule="auto"/>
        <w:jc w:val="right"/>
        <w:rPr>
          <w:rFonts w:ascii="GHEA Grapalat" w:hAnsi="GHEA Grapalat"/>
          <w:b/>
          <w:lang w:val="en-US"/>
        </w:rPr>
      </w:pPr>
    </w:p>
    <w:p w:rsidR="00A6012E" w:rsidRPr="00CB0C48" w:rsidRDefault="00A6012E" w:rsidP="00A6012E">
      <w:pPr>
        <w:pStyle w:val="a3"/>
        <w:spacing w:line="240" w:lineRule="auto"/>
        <w:jc w:val="right"/>
        <w:rPr>
          <w:rFonts w:ascii="GHEA Grapalat" w:hAnsi="GHEA Grapalat"/>
          <w:b/>
          <w:lang w:val="en-US"/>
        </w:rPr>
      </w:pPr>
    </w:p>
    <w:p w:rsidR="00A6012E" w:rsidRPr="00CB0C48" w:rsidRDefault="00A6012E" w:rsidP="00A6012E">
      <w:pPr>
        <w:pStyle w:val="a3"/>
        <w:spacing w:line="240" w:lineRule="auto"/>
        <w:jc w:val="right"/>
        <w:rPr>
          <w:rFonts w:ascii="GHEA Grapalat" w:hAnsi="GHEA Grapalat"/>
          <w:b/>
          <w:lang w:val="en-US"/>
        </w:rPr>
        <w:sectPr w:rsidR="00A6012E" w:rsidRPr="00CB0C48" w:rsidSect="00536BFB">
          <w:pgSz w:w="16838" w:h="11906" w:orient="landscape" w:code="9"/>
          <w:pgMar w:top="1138" w:right="720" w:bottom="662" w:left="533" w:header="562" w:footer="562" w:gutter="0"/>
          <w:cols w:space="720"/>
        </w:sectPr>
      </w:pPr>
    </w:p>
    <w:p w:rsidR="00B2572B" w:rsidRPr="00CB0C48" w:rsidRDefault="00B2572B" w:rsidP="00B2572B">
      <w:pPr>
        <w:jc w:val="right"/>
        <w:rPr>
          <w:rFonts w:ascii="GHEA Grapalat" w:hAnsi="GHEA Grapalat" w:cs="GHEA Grapalat"/>
          <w:i/>
          <w:sz w:val="18"/>
          <w:szCs w:val="18"/>
        </w:rPr>
      </w:pPr>
      <w:r w:rsidRPr="00CB0C48">
        <w:rPr>
          <w:rFonts w:ascii="GHEA Grapalat" w:hAnsi="GHEA Grapalat" w:cs="GHEA Grapalat"/>
          <w:i/>
          <w:sz w:val="18"/>
          <w:szCs w:val="18"/>
        </w:rPr>
        <w:lastRenderedPageBreak/>
        <w:t xml:space="preserve">Հավելված </w:t>
      </w:r>
      <w:r w:rsidR="00E77063">
        <w:rPr>
          <w:rFonts w:ascii="GHEA Grapalat" w:hAnsi="GHEA Grapalat" w:cs="GHEA Grapalat"/>
          <w:i/>
          <w:sz w:val="18"/>
          <w:szCs w:val="18"/>
        </w:rPr>
        <w:t>8</w:t>
      </w:r>
    </w:p>
    <w:p w:rsidR="00B2572B" w:rsidRPr="00CB0C48" w:rsidRDefault="00D17704" w:rsidP="00AB128A">
      <w:pPr>
        <w:jc w:val="right"/>
        <w:rPr>
          <w:rFonts w:ascii="GHEA Grapalat" w:hAnsi="GHEA Grapalat" w:cs="GHEA Grapalat"/>
          <w:i/>
          <w:sz w:val="18"/>
          <w:szCs w:val="18"/>
        </w:rPr>
      </w:pPr>
      <w:r>
        <w:rPr>
          <w:rFonts w:ascii="GHEA Grapalat" w:hAnsi="GHEA Grapalat" w:cs="GHEA Grapalat"/>
          <w:i/>
          <w:sz w:val="18"/>
          <w:szCs w:val="18"/>
        </w:rPr>
        <w:t>ՇՄԱՀ-ԳՀԱՇՁԲ-20</w:t>
      </w:r>
      <w:r w:rsidR="00284A2F">
        <w:rPr>
          <w:rFonts w:ascii="GHEA Grapalat" w:hAnsi="GHEA Grapalat" w:cs="GHEA Grapalat"/>
          <w:i/>
          <w:sz w:val="18"/>
          <w:szCs w:val="18"/>
        </w:rPr>
        <w:t>/</w:t>
      </w:r>
      <w:r>
        <w:rPr>
          <w:rFonts w:ascii="GHEA Grapalat" w:hAnsi="GHEA Grapalat" w:cs="GHEA Grapalat"/>
          <w:i/>
          <w:sz w:val="18"/>
          <w:szCs w:val="18"/>
          <w:lang w:val="hy-AM"/>
        </w:rPr>
        <w:t>0</w:t>
      </w:r>
      <w:r w:rsidR="00284A2F">
        <w:rPr>
          <w:rFonts w:ascii="GHEA Grapalat" w:hAnsi="GHEA Grapalat" w:cs="GHEA Grapalat"/>
          <w:i/>
          <w:sz w:val="18"/>
          <w:szCs w:val="18"/>
        </w:rPr>
        <w:t>1</w:t>
      </w:r>
      <w:r w:rsidR="00E94790">
        <w:rPr>
          <w:rFonts w:ascii="GHEA Grapalat" w:hAnsi="GHEA Grapalat" w:cs="GHEA Grapalat"/>
          <w:i/>
          <w:sz w:val="18"/>
          <w:szCs w:val="18"/>
          <w:lang w:val="hy-AM"/>
        </w:rPr>
        <w:t xml:space="preserve"> </w:t>
      </w:r>
      <w:r w:rsidR="00B2572B" w:rsidRPr="00CB0C48">
        <w:rPr>
          <w:rFonts w:ascii="GHEA Grapalat" w:hAnsi="GHEA Grapalat" w:cs="GHEA Grapalat"/>
          <w:i/>
          <w:sz w:val="18"/>
          <w:szCs w:val="18"/>
        </w:rPr>
        <w:t>ծածկագրով</w:t>
      </w:r>
    </w:p>
    <w:p w:rsidR="00B2572B" w:rsidRPr="00CB0C48" w:rsidRDefault="004E3B6E" w:rsidP="00AB128A">
      <w:pPr>
        <w:jc w:val="right"/>
        <w:rPr>
          <w:rFonts w:ascii="GHEA Grapalat" w:hAnsi="GHEA Grapalat" w:cs="GHEA Grapalat"/>
          <w:i/>
          <w:sz w:val="18"/>
          <w:szCs w:val="18"/>
        </w:rPr>
      </w:pPr>
      <w:proofErr w:type="gramStart"/>
      <w:r w:rsidRPr="00CB0C48">
        <w:rPr>
          <w:rFonts w:ascii="GHEA Grapalat" w:hAnsi="GHEA Grapalat" w:cs="GHEA Grapalat"/>
          <w:i/>
          <w:sz w:val="18"/>
          <w:szCs w:val="18"/>
        </w:rPr>
        <w:t>գնանշման</w:t>
      </w:r>
      <w:proofErr w:type="gramEnd"/>
      <w:r w:rsidRPr="00CB0C48">
        <w:rPr>
          <w:rFonts w:ascii="GHEA Grapalat" w:hAnsi="GHEA Grapalat" w:cs="GHEA Grapalat"/>
          <w:i/>
          <w:sz w:val="18"/>
          <w:szCs w:val="18"/>
        </w:rPr>
        <w:t xml:space="preserve"> հարցման </w:t>
      </w:r>
      <w:r w:rsidR="00B2572B" w:rsidRPr="00CB0C48">
        <w:rPr>
          <w:rFonts w:ascii="GHEA Grapalat" w:hAnsi="GHEA Grapalat" w:cs="GHEA Grapalat"/>
          <w:i/>
          <w:sz w:val="18"/>
          <w:szCs w:val="18"/>
        </w:rPr>
        <w:t>հրավերի</w:t>
      </w:r>
    </w:p>
    <w:p w:rsidR="00AB128A" w:rsidRPr="00CB0C48" w:rsidRDefault="00AB128A" w:rsidP="00AB128A">
      <w:pPr>
        <w:jc w:val="center"/>
        <w:rPr>
          <w:rFonts w:ascii="GHEA Grapalat" w:hAnsi="GHEA Grapalat" w:cs="GHEA Grapalat"/>
          <w:sz w:val="22"/>
          <w:szCs w:val="22"/>
          <w:lang w:val="hy-AM"/>
        </w:rPr>
      </w:pPr>
    </w:p>
    <w:p w:rsidR="003244E4" w:rsidRPr="00CB0C48" w:rsidRDefault="003244E4" w:rsidP="003244E4">
      <w:pPr>
        <w:jc w:val="center"/>
        <w:rPr>
          <w:rFonts w:ascii="GHEA Grapalat" w:hAnsi="GHEA Grapalat" w:cs="GHEA Grapalat"/>
          <w:b/>
          <w:sz w:val="18"/>
          <w:szCs w:val="18"/>
          <w:lang w:val="hy-AM"/>
        </w:rPr>
      </w:pPr>
      <w:r w:rsidRPr="00CB0C48">
        <w:rPr>
          <w:rFonts w:ascii="GHEA Grapalat" w:hAnsi="GHEA Grapalat" w:cs="GHEA Grapalat"/>
          <w:b/>
          <w:sz w:val="18"/>
          <w:szCs w:val="18"/>
        </w:rPr>
        <w:t xml:space="preserve">       </w:t>
      </w:r>
      <w:r w:rsidRPr="00CB0C48">
        <w:rPr>
          <w:rFonts w:ascii="GHEA Grapalat" w:hAnsi="GHEA Grapalat" w:cs="GHEA Grapalat"/>
          <w:b/>
          <w:sz w:val="18"/>
          <w:szCs w:val="18"/>
          <w:lang w:val="hy-AM"/>
        </w:rPr>
        <w:t xml:space="preserve">ՏՈւԺԱՆՔԻ ՄԱՍԻՆ ՀԱՄԱՁԱՅՆԱԳԻՐ </w:t>
      </w:r>
    </w:p>
    <w:p w:rsidR="003244E4" w:rsidRPr="00CB0C48" w:rsidRDefault="003244E4" w:rsidP="003244E4">
      <w:pPr>
        <w:rPr>
          <w:rFonts w:ascii="GHEA Grapalat" w:hAnsi="GHEA Grapalat" w:cs="GHEA Grapalat"/>
          <w:b/>
          <w:sz w:val="18"/>
          <w:szCs w:val="18"/>
          <w:lang w:val="hy-AM"/>
        </w:rPr>
      </w:pPr>
      <w:r w:rsidRPr="00CB0C48">
        <w:rPr>
          <w:rFonts w:ascii="GHEA Grapalat" w:hAnsi="GHEA Grapalat" w:cs="GHEA Grapalat"/>
          <w:sz w:val="20"/>
          <w:szCs w:val="20"/>
          <w:lang w:val="hy-AM"/>
        </w:rPr>
        <w:t xml:space="preserve">                                                    </w:t>
      </w:r>
      <w:r w:rsidRPr="00CB0C48">
        <w:rPr>
          <w:rFonts w:ascii="GHEA Grapalat" w:hAnsi="GHEA Grapalat" w:cs="GHEA Grapalat"/>
          <w:b/>
          <w:sz w:val="18"/>
          <w:szCs w:val="18"/>
          <w:lang w:val="hy-AM"/>
        </w:rPr>
        <w:t xml:space="preserve"> (պայմանագրի կատարման ապահովում)</w:t>
      </w:r>
    </w:p>
    <w:p w:rsidR="003244E4" w:rsidRPr="00CB0C48" w:rsidRDefault="003244E4" w:rsidP="003244E4">
      <w:pPr>
        <w:rPr>
          <w:rFonts w:ascii="GHEA Grapalat" w:hAnsi="GHEA Grapalat" w:cs="GHEA Grapalat"/>
          <w:b/>
          <w:sz w:val="18"/>
          <w:szCs w:val="18"/>
          <w:lang w:val="hy-AM"/>
        </w:rPr>
      </w:pPr>
    </w:p>
    <w:p w:rsidR="003244E4" w:rsidRPr="00CB0C48" w:rsidRDefault="00D17704" w:rsidP="003244E4">
      <w:pPr>
        <w:rPr>
          <w:rFonts w:ascii="GHEA Grapalat" w:hAnsi="GHEA Grapalat" w:cs="GHEA Grapalat"/>
          <w:sz w:val="18"/>
          <w:szCs w:val="18"/>
          <w:lang w:val="hy-AM"/>
        </w:rPr>
      </w:pPr>
      <w:r>
        <w:rPr>
          <w:rFonts w:ascii="GHEA Grapalat" w:hAnsi="GHEA Grapalat" w:cs="GHEA Grapalat"/>
          <w:sz w:val="18"/>
          <w:szCs w:val="18"/>
          <w:lang w:val="hy-AM"/>
        </w:rPr>
        <w:t xml:space="preserve">     Գ.Բերդաշեն</w:t>
      </w:r>
      <w:r w:rsidR="003244E4" w:rsidRPr="00CB0C48">
        <w:rPr>
          <w:rFonts w:ascii="GHEA Grapalat" w:hAnsi="GHEA Grapalat" w:cs="GHEA Grapalat"/>
          <w:sz w:val="18"/>
          <w:szCs w:val="18"/>
          <w:lang w:val="hy-AM"/>
        </w:rPr>
        <w:tab/>
      </w:r>
      <w:r w:rsidR="003244E4" w:rsidRPr="00CB0C48">
        <w:rPr>
          <w:rFonts w:ascii="GHEA Grapalat" w:hAnsi="GHEA Grapalat" w:cs="GHEA Grapalat"/>
          <w:sz w:val="18"/>
          <w:szCs w:val="18"/>
          <w:lang w:val="hy-AM"/>
        </w:rPr>
        <w:tab/>
      </w:r>
      <w:r w:rsidR="003244E4" w:rsidRPr="00CB0C48">
        <w:rPr>
          <w:rFonts w:ascii="GHEA Grapalat" w:hAnsi="GHEA Grapalat" w:cs="GHEA Grapalat"/>
          <w:sz w:val="18"/>
          <w:szCs w:val="18"/>
          <w:lang w:val="hy-AM"/>
        </w:rPr>
        <w:tab/>
      </w:r>
      <w:r w:rsidR="003244E4" w:rsidRPr="00CB0C48">
        <w:rPr>
          <w:rFonts w:ascii="GHEA Grapalat" w:hAnsi="GHEA Grapalat" w:cs="GHEA Grapalat"/>
          <w:sz w:val="18"/>
          <w:szCs w:val="18"/>
          <w:lang w:val="hy-AM"/>
        </w:rPr>
        <w:tab/>
      </w:r>
      <w:r w:rsidR="003244E4" w:rsidRPr="00CB0C48">
        <w:rPr>
          <w:rFonts w:ascii="GHEA Grapalat" w:hAnsi="GHEA Grapalat" w:cs="GHEA Grapalat"/>
          <w:sz w:val="18"/>
          <w:szCs w:val="18"/>
          <w:lang w:val="hy-AM"/>
        </w:rPr>
        <w:tab/>
      </w:r>
      <w:r w:rsidR="003244E4" w:rsidRPr="00CB0C48">
        <w:rPr>
          <w:rFonts w:ascii="GHEA Grapalat" w:hAnsi="GHEA Grapalat" w:cs="GHEA Grapalat"/>
          <w:sz w:val="18"/>
          <w:szCs w:val="18"/>
          <w:lang w:val="hy-AM"/>
        </w:rPr>
        <w:tab/>
        <w:t xml:space="preserve">            </w:t>
      </w:r>
      <w:r w:rsidR="003244E4" w:rsidRPr="00CB0C48">
        <w:rPr>
          <w:rFonts w:ascii="GHEA Grapalat" w:hAnsi="GHEA Grapalat"/>
          <w:sz w:val="18"/>
          <w:szCs w:val="18"/>
          <w:lang w:val="hy-AM"/>
        </w:rPr>
        <w:t>«</w:t>
      </w:r>
      <w:r w:rsidR="003244E4" w:rsidRPr="00CB0C48">
        <w:rPr>
          <w:rFonts w:ascii="GHEA Grapalat" w:hAnsi="GHEA Grapalat" w:cs="GHEA Grapalat"/>
          <w:sz w:val="18"/>
          <w:szCs w:val="18"/>
          <w:u w:val="single"/>
          <w:lang w:val="hy-AM"/>
        </w:rPr>
        <w:t xml:space="preserve">         </w:t>
      </w:r>
      <w:r w:rsidR="003244E4" w:rsidRPr="00CB0C48">
        <w:rPr>
          <w:rFonts w:ascii="GHEA Grapalat" w:hAnsi="GHEA Grapalat"/>
          <w:sz w:val="18"/>
          <w:szCs w:val="18"/>
          <w:lang w:val="hy-AM"/>
        </w:rPr>
        <w:t>»</w:t>
      </w:r>
      <w:r w:rsidR="003244E4" w:rsidRPr="00CB0C48">
        <w:rPr>
          <w:rFonts w:ascii="GHEA Grapalat" w:hAnsi="GHEA Grapalat" w:cs="GHEA Grapalat"/>
          <w:sz w:val="18"/>
          <w:szCs w:val="18"/>
          <w:u w:val="single"/>
          <w:lang w:val="hy-AM"/>
        </w:rPr>
        <w:t xml:space="preserve"> </w:t>
      </w:r>
      <w:r w:rsidR="003244E4" w:rsidRPr="00CB0C48">
        <w:rPr>
          <w:rFonts w:ascii="GHEA Grapalat" w:hAnsi="GHEA Grapalat" w:cs="GHEA Grapalat"/>
          <w:sz w:val="18"/>
          <w:szCs w:val="18"/>
          <w:u w:val="single"/>
          <w:lang w:val="hy-AM"/>
        </w:rPr>
        <w:tab/>
      </w:r>
      <w:r w:rsidR="003244E4" w:rsidRPr="00CB0C48">
        <w:rPr>
          <w:rFonts w:ascii="GHEA Grapalat" w:hAnsi="GHEA Grapalat" w:cs="GHEA Grapalat"/>
          <w:sz w:val="18"/>
          <w:szCs w:val="18"/>
          <w:u w:val="single"/>
          <w:lang w:val="hy-AM"/>
        </w:rPr>
        <w:tab/>
      </w:r>
      <w:r w:rsidR="003244E4" w:rsidRPr="00CB0C48">
        <w:rPr>
          <w:rFonts w:ascii="GHEA Grapalat" w:hAnsi="GHEA Grapalat" w:cs="GHEA Grapalat"/>
          <w:sz w:val="18"/>
          <w:szCs w:val="18"/>
          <w:u w:val="single"/>
          <w:lang w:val="hy-AM"/>
        </w:rPr>
        <w:tab/>
      </w:r>
      <w:r w:rsidR="003244E4" w:rsidRPr="00CB0C48">
        <w:rPr>
          <w:rFonts w:ascii="GHEA Grapalat" w:hAnsi="GHEA Grapalat" w:cs="GHEA Grapalat"/>
          <w:sz w:val="18"/>
          <w:szCs w:val="18"/>
          <w:lang w:val="hy-AM"/>
        </w:rPr>
        <w:t xml:space="preserve"> 20   թ.**</w:t>
      </w:r>
    </w:p>
    <w:p w:rsidR="003244E4" w:rsidRPr="00CB0C48" w:rsidRDefault="003244E4" w:rsidP="003244E4">
      <w:pPr>
        <w:rPr>
          <w:rFonts w:ascii="GHEA Grapalat" w:hAnsi="GHEA Grapalat" w:cs="GHEA Grapalat"/>
          <w:sz w:val="20"/>
          <w:szCs w:val="20"/>
          <w:lang w:val="hy-AM"/>
        </w:rPr>
      </w:pPr>
    </w:p>
    <w:p w:rsidR="003244E4" w:rsidRPr="00CB0C48" w:rsidRDefault="003244E4" w:rsidP="003244E4">
      <w:pPr>
        <w:jc w:val="both"/>
        <w:rPr>
          <w:rFonts w:ascii="GHEA Grapalat" w:hAnsi="GHEA Grapalat" w:cs="GHEA Grapalat"/>
          <w:sz w:val="18"/>
          <w:szCs w:val="18"/>
          <w:u w:val="single"/>
          <w:vertAlign w:val="subscript"/>
          <w:lang w:val="hy-AM"/>
        </w:rPr>
      </w:pPr>
      <w:r w:rsidRPr="00CB0C48">
        <w:rPr>
          <w:rFonts w:ascii="GHEA Grapalat" w:hAnsi="GHEA Grapalat" w:cs="GHEA Grapalat"/>
          <w:sz w:val="18"/>
          <w:szCs w:val="18"/>
          <w:u w:val="single"/>
          <w:vertAlign w:val="subscript"/>
          <w:lang w:val="hy-AM"/>
        </w:rPr>
        <w:tab/>
      </w:r>
      <w:r w:rsidRPr="00CB0C48">
        <w:rPr>
          <w:rFonts w:ascii="GHEA Grapalat" w:hAnsi="GHEA Grapalat" w:cs="GHEA Grapalat"/>
          <w:sz w:val="18"/>
          <w:szCs w:val="18"/>
          <w:u w:val="single"/>
          <w:vertAlign w:val="subscript"/>
          <w:lang w:val="hy-AM"/>
        </w:rPr>
        <w:tab/>
      </w:r>
      <w:r w:rsidRPr="00CB0C48">
        <w:rPr>
          <w:rFonts w:ascii="GHEA Grapalat" w:hAnsi="GHEA Grapalat" w:cs="GHEA Grapalat"/>
          <w:sz w:val="18"/>
          <w:szCs w:val="18"/>
          <w:u w:val="single"/>
          <w:vertAlign w:val="subscript"/>
          <w:lang w:val="hy-AM"/>
        </w:rPr>
        <w:tab/>
      </w:r>
      <w:r w:rsidRPr="00CB0C48">
        <w:rPr>
          <w:rFonts w:ascii="GHEA Grapalat" w:hAnsi="GHEA Grapalat" w:cs="GHEA Grapalat"/>
          <w:sz w:val="18"/>
          <w:szCs w:val="18"/>
          <w:vertAlign w:val="subscript"/>
          <w:lang w:val="hy-AM"/>
        </w:rPr>
        <w:t xml:space="preserve">, </w:t>
      </w:r>
      <w:r w:rsidRPr="00CB0C48">
        <w:rPr>
          <w:rFonts w:ascii="GHEA Grapalat" w:hAnsi="GHEA Grapalat" w:cs="GHEA Grapalat"/>
          <w:sz w:val="18"/>
          <w:szCs w:val="18"/>
          <w:lang w:val="hy-AM"/>
        </w:rPr>
        <w:t xml:space="preserve">ի դեմս Ընկերության տնօրեն </w:t>
      </w:r>
      <w:r w:rsidRPr="00CB0C48">
        <w:rPr>
          <w:rFonts w:ascii="GHEA Grapalat" w:hAnsi="GHEA Grapalat" w:cs="GHEA Grapalat"/>
          <w:sz w:val="18"/>
          <w:szCs w:val="18"/>
          <w:u w:val="single"/>
          <w:lang w:val="hy-AM"/>
        </w:rPr>
        <w:tab/>
      </w:r>
      <w:r w:rsidRPr="00CB0C48">
        <w:rPr>
          <w:rFonts w:ascii="GHEA Grapalat" w:hAnsi="GHEA Grapalat" w:cs="GHEA Grapalat"/>
          <w:sz w:val="18"/>
          <w:szCs w:val="18"/>
          <w:u w:val="single"/>
          <w:lang w:val="hy-AM"/>
        </w:rPr>
        <w:tab/>
      </w:r>
      <w:r w:rsidRPr="00CB0C48">
        <w:rPr>
          <w:rFonts w:ascii="GHEA Grapalat" w:hAnsi="GHEA Grapalat" w:cs="GHEA Grapalat"/>
          <w:sz w:val="18"/>
          <w:szCs w:val="18"/>
          <w:u w:val="single"/>
          <w:lang w:val="hy-AM"/>
        </w:rPr>
        <w:tab/>
      </w:r>
      <w:r w:rsidRPr="00CB0C48">
        <w:rPr>
          <w:rFonts w:ascii="GHEA Grapalat" w:hAnsi="GHEA Grapalat" w:cs="GHEA Grapalat"/>
          <w:sz w:val="18"/>
          <w:szCs w:val="18"/>
          <w:u w:val="single"/>
          <w:lang w:val="hy-AM"/>
        </w:rPr>
        <w:tab/>
      </w:r>
      <w:r w:rsidRPr="00CB0C48">
        <w:rPr>
          <w:rFonts w:ascii="GHEA Grapalat" w:hAnsi="GHEA Grapalat" w:cs="GHEA Grapalat"/>
          <w:sz w:val="18"/>
          <w:szCs w:val="18"/>
          <w:u w:val="single"/>
          <w:lang w:val="hy-AM"/>
        </w:rPr>
        <w:tab/>
      </w:r>
      <w:r w:rsidRPr="00CB0C48">
        <w:rPr>
          <w:rFonts w:ascii="GHEA Grapalat" w:hAnsi="GHEA Grapalat" w:cs="GHEA Grapalat"/>
          <w:sz w:val="18"/>
          <w:szCs w:val="18"/>
          <w:u w:val="single"/>
          <w:lang w:val="hy-AM"/>
        </w:rPr>
        <w:tab/>
      </w:r>
      <w:r w:rsidRPr="00CB0C48">
        <w:rPr>
          <w:rFonts w:ascii="GHEA Grapalat" w:hAnsi="GHEA Grapalat" w:cs="GHEA Grapalat"/>
          <w:sz w:val="18"/>
          <w:szCs w:val="18"/>
          <w:u w:val="single"/>
          <w:lang w:val="hy-AM"/>
        </w:rPr>
        <w:tab/>
      </w:r>
    </w:p>
    <w:p w:rsidR="003244E4" w:rsidRPr="00CB0C48" w:rsidRDefault="003244E4" w:rsidP="003244E4">
      <w:pPr>
        <w:jc w:val="both"/>
        <w:rPr>
          <w:rFonts w:ascii="GHEA Grapalat" w:hAnsi="GHEA Grapalat" w:cs="GHEA Grapalat"/>
          <w:sz w:val="18"/>
          <w:szCs w:val="18"/>
          <w:lang w:val="hy-AM"/>
        </w:rPr>
      </w:pPr>
      <w:r w:rsidRPr="00CB0C48">
        <w:rPr>
          <w:rFonts w:ascii="GHEA Grapalat" w:hAnsi="GHEA Grapalat"/>
          <w:sz w:val="18"/>
          <w:szCs w:val="18"/>
          <w:vertAlign w:val="superscript"/>
          <w:lang w:val="hy-AM"/>
        </w:rPr>
        <w:t xml:space="preserve">       Ընկերության անվանումը</w:t>
      </w:r>
      <w:r w:rsidRPr="00CB0C48">
        <w:rPr>
          <w:rFonts w:ascii="GHEA Grapalat" w:hAnsi="GHEA Grapalat" w:cs="GHEA Grapalat"/>
          <w:sz w:val="18"/>
          <w:szCs w:val="18"/>
          <w:vertAlign w:val="subscript"/>
          <w:lang w:val="hy-AM"/>
        </w:rPr>
        <w:tab/>
      </w:r>
      <w:r w:rsidRPr="00CB0C48">
        <w:rPr>
          <w:rFonts w:ascii="GHEA Grapalat" w:hAnsi="GHEA Grapalat" w:cs="GHEA Grapalat"/>
          <w:sz w:val="18"/>
          <w:szCs w:val="18"/>
          <w:vertAlign w:val="subscript"/>
          <w:lang w:val="hy-AM"/>
        </w:rPr>
        <w:tab/>
      </w:r>
      <w:r w:rsidRPr="00CB0C48">
        <w:rPr>
          <w:rFonts w:ascii="GHEA Grapalat" w:hAnsi="GHEA Grapalat" w:cs="GHEA Grapalat"/>
          <w:sz w:val="18"/>
          <w:szCs w:val="18"/>
          <w:vertAlign w:val="subscript"/>
          <w:lang w:val="hy-AM"/>
        </w:rPr>
        <w:tab/>
      </w:r>
      <w:r w:rsidRPr="00CB0C48">
        <w:rPr>
          <w:rFonts w:ascii="GHEA Grapalat" w:hAnsi="GHEA Grapalat" w:cs="GHEA Grapalat"/>
          <w:sz w:val="18"/>
          <w:szCs w:val="18"/>
          <w:vertAlign w:val="subscript"/>
          <w:lang w:val="hy-AM"/>
        </w:rPr>
        <w:tab/>
      </w:r>
      <w:r w:rsidRPr="00CB0C48">
        <w:rPr>
          <w:rFonts w:ascii="GHEA Grapalat" w:hAnsi="GHEA Grapalat" w:cs="GHEA Grapalat"/>
          <w:sz w:val="18"/>
          <w:szCs w:val="18"/>
          <w:vertAlign w:val="subscript"/>
          <w:lang w:val="hy-AM"/>
        </w:rPr>
        <w:tab/>
        <w:t xml:space="preserve">    </w:t>
      </w:r>
      <w:r w:rsidRPr="00CB0C48">
        <w:rPr>
          <w:rFonts w:ascii="GHEA Grapalat" w:hAnsi="GHEA Grapalat"/>
          <w:sz w:val="18"/>
          <w:szCs w:val="18"/>
          <w:vertAlign w:val="superscript"/>
          <w:lang w:val="hy-AM"/>
        </w:rPr>
        <w:t>Ընկերության տնօրենի անուն ազգանունը, անձնագրային տվյալները</w:t>
      </w:r>
      <w:r w:rsidRPr="00CB0C48">
        <w:rPr>
          <w:rFonts w:ascii="GHEA Grapalat" w:hAnsi="GHEA Grapalat" w:cs="GHEA Grapalat"/>
          <w:sz w:val="18"/>
          <w:szCs w:val="18"/>
          <w:vertAlign w:val="subscript"/>
          <w:lang w:val="hy-AM"/>
        </w:rPr>
        <w:t xml:space="preserve">, </w:t>
      </w:r>
      <w:r w:rsidRPr="00CB0C48">
        <w:rPr>
          <w:rFonts w:ascii="GHEA Grapalat" w:hAnsi="GHEA Grapalat" w:cs="GHEA Grapalat"/>
          <w:sz w:val="18"/>
          <w:szCs w:val="18"/>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3244E4" w:rsidRPr="00CB0C48" w:rsidRDefault="003244E4" w:rsidP="003244E4">
      <w:pPr>
        <w:ind w:firstLine="708"/>
        <w:jc w:val="both"/>
        <w:rPr>
          <w:rFonts w:ascii="GHEA Grapalat" w:hAnsi="GHEA Grapalat" w:cs="GHEA Grapalat"/>
          <w:sz w:val="20"/>
          <w:szCs w:val="20"/>
          <w:lang w:val="hy-AM"/>
        </w:rPr>
      </w:pPr>
    </w:p>
    <w:p w:rsidR="003244E4" w:rsidRPr="00CB0C48" w:rsidRDefault="003244E4" w:rsidP="003244E4">
      <w:pPr>
        <w:numPr>
          <w:ilvl w:val="0"/>
          <w:numId w:val="6"/>
        </w:numPr>
        <w:jc w:val="center"/>
        <w:rPr>
          <w:rFonts w:ascii="GHEA Grapalat" w:hAnsi="GHEA Grapalat" w:cs="GHEA Grapalat"/>
          <w:b/>
          <w:bCs/>
          <w:sz w:val="18"/>
          <w:szCs w:val="18"/>
          <w:lang w:val="pt-BR"/>
        </w:rPr>
      </w:pPr>
      <w:r w:rsidRPr="00CB0C48">
        <w:rPr>
          <w:rFonts w:ascii="GHEA Grapalat" w:hAnsi="GHEA Grapalat" w:cs="GHEA Grapalat"/>
          <w:b/>
          <w:sz w:val="18"/>
          <w:szCs w:val="18"/>
          <w:lang w:val="hy-AM"/>
        </w:rPr>
        <w:t xml:space="preserve"> Հ</w:t>
      </w:r>
      <w:r w:rsidRPr="00CB0C48">
        <w:rPr>
          <w:rFonts w:ascii="GHEA Grapalat" w:hAnsi="GHEA Grapalat" w:cs="GHEA Grapalat"/>
          <w:b/>
          <w:sz w:val="18"/>
          <w:szCs w:val="18"/>
        </w:rPr>
        <w:t>ամաձայնության առարկան</w:t>
      </w:r>
    </w:p>
    <w:p w:rsidR="003244E4" w:rsidRPr="00CB0C48" w:rsidRDefault="003244E4" w:rsidP="003244E4">
      <w:pPr>
        <w:jc w:val="both"/>
        <w:rPr>
          <w:rFonts w:ascii="GHEA Grapalat" w:hAnsi="GHEA Grapalat" w:cs="GHEA Grapalat"/>
          <w:b/>
          <w:bCs/>
          <w:sz w:val="18"/>
          <w:szCs w:val="18"/>
          <w:lang w:val="pt-BR"/>
        </w:rPr>
      </w:pPr>
      <w:r w:rsidRPr="00CB0C48">
        <w:rPr>
          <w:rFonts w:ascii="GHEA Grapalat" w:hAnsi="GHEA Grapalat" w:cs="GHEA Grapalat"/>
          <w:sz w:val="18"/>
          <w:szCs w:val="18"/>
          <w:lang w:val="pt-BR"/>
        </w:rPr>
        <w:tab/>
      </w:r>
      <w:r w:rsidRPr="00CB0C48">
        <w:rPr>
          <w:rFonts w:ascii="GHEA Grapalat" w:hAnsi="GHEA Grapalat" w:cs="GHEA Grapalat"/>
          <w:sz w:val="18"/>
          <w:szCs w:val="18"/>
          <w:lang w:val="pt-BR"/>
        </w:rPr>
        <w:tab/>
        <w:t xml:space="preserve">                               </w:t>
      </w:r>
    </w:p>
    <w:p w:rsidR="003244E4" w:rsidRPr="00CB0C48" w:rsidRDefault="003244E4" w:rsidP="003244E4">
      <w:pPr>
        <w:numPr>
          <w:ilvl w:val="1"/>
          <w:numId w:val="7"/>
        </w:numPr>
        <w:ind w:left="0" w:firstLine="426"/>
        <w:jc w:val="both"/>
        <w:rPr>
          <w:rFonts w:ascii="GHEA Grapalat" w:hAnsi="GHEA Grapalat" w:cs="GHEA Grapalat"/>
          <w:sz w:val="18"/>
          <w:szCs w:val="18"/>
          <w:lang w:val="pt-BR"/>
        </w:rPr>
      </w:pPr>
      <w:r w:rsidRPr="00CB0C48">
        <w:rPr>
          <w:rFonts w:ascii="GHEA Grapalat" w:hAnsi="GHEA Grapalat" w:cs="GHEA Grapalat"/>
          <w:sz w:val="18"/>
          <w:szCs w:val="18"/>
          <w:lang w:val="pt-BR"/>
        </w:rPr>
        <w:t xml:space="preserve">Ընկերությունը մասնակցում է </w:t>
      </w:r>
      <w:r w:rsidRPr="00CB0C48">
        <w:rPr>
          <w:rFonts w:ascii="GHEA Grapalat" w:hAnsi="GHEA Grapalat" w:cs="GHEA Grapalat"/>
          <w:sz w:val="18"/>
          <w:szCs w:val="18"/>
          <w:u w:val="single"/>
          <w:lang w:val="pt-BR"/>
        </w:rPr>
        <w:tab/>
      </w:r>
      <w:r w:rsidRPr="00CB0C48">
        <w:rPr>
          <w:rFonts w:ascii="GHEA Grapalat" w:hAnsi="GHEA Grapalat" w:cs="GHEA Grapalat"/>
          <w:sz w:val="18"/>
          <w:szCs w:val="18"/>
          <w:u w:val="single"/>
          <w:lang w:val="pt-BR"/>
        </w:rPr>
        <w:tab/>
      </w:r>
      <w:r w:rsidRPr="00CB0C48">
        <w:rPr>
          <w:rFonts w:ascii="GHEA Grapalat" w:hAnsi="GHEA Grapalat" w:cs="GHEA Grapalat"/>
          <w:sz w:val="18"/>
          <w:szCs w:val="18"/>
          <w:u w:val="single"/>
          <w:lang w:val="pt-BR"/>
        </w:rPr>
        <w:tab/>
        <w:t xml:space="preserve">    </w:t>
      </w:r>
      <w:r w:rsidRPr="00CB0C48">
        <w:rPr>
          <w:rFonts w:ascii="GHEA Grapalat" w:hAnsi="GHEA Grapalat" w:cs="GHEA Grapalat"/>
          <w:sz w:val="18"/>
          <w:szCs w:val="18"/>
          <w:u w:val="single"/>
          <w:lang w:val="pt-BR"/>
        </w:rPr>
        <w:tab/>
        <w:t xml:space="preserve">           </w:t>
      </w:r>
      <w:r w:rsidRPr="00CB0C48">
        <w:rPr>
          <w:rFonts w:ascii="GHEA Grapalat" w:hAnsi="GHEA Grapalat" w:cs="GHEA Grapalat"/>
          <w:sz w:val="18"/>
          <w:szCs w:val="18"/>
          <w:u w:val="single"/>
          <w:lang w:val="pt-BR"/>
        </w:rPr>
        <w:tab/>
      </w:r>
      <w:r w:rsidRPr="00CB0C48">
        <w:rPr>
          <w:rFonts w:ascii="GHEA Grapalat" w:hAnsi="GHEA Grapalat" w:cs="GHEA Grapalat"/>
          <w:sz w:val="18"/>
          <w:szCs w:val="18"/>
          <w:lang w:val="pt-BR"/>
        </w:rPr>
        <w:t xml:space="preserve">*  (այսուհետ` Պատվիրատու) կողմից </w:t>
      </w:r>
    </w:p>
    <w:p w:rsidR="003244E4" w:rsidRPr="00CB0C48" w:rsidRDefault="003244E4" w:rsidP="003244E4">
      <w:pPr>
        <w:ind w:left="426"/>
        <w:jc w:val="both"/>
        <w:rPr>
          <w:rFonts w:ascii="GHEA Grapalat" w:hAnsi="GHEA Grapalat" w:cs="GHEA Grapalat"/>
          <w:sz w:val="18"/>
          <w:szCs w:val="18"/>
          <w:lang w:val="pt-BR"/>
        </w:rPr>
      </w:pPr>
      <w:r w:rsidRPr="00CB0C48">
        <w:rPr>
          <w:rFonts w:ascii="GHEA Grapalat" w:hAnsi="GHEA Grapalat" w:cs="GHEA Grapalat"/>
          <w:sz w:val="18"/>
          <w:szCs w:val="18"/>
          <w:lang w:val="pt-BR"/>
        </w:rPr>
        <w:t xml:space="preserve">                                                                 </w:t>
      </w:r>
      <w:r w:rsidRPr="00CB0C48">
        <w:rPr>
          <w:rFonts w:ascii="GHEA Grapalat" w:hAnsi="GHEA Grapalat"/>
          <w:sz w:val="18"/>
          <w:szCs w:val="18"/>
          <w:vertAlign w:val="superscript"/>
          <w:lang w:val="hy-AM"/>
        </w:rPr>
        <w:t>պատվիրատուի անվանումը</w:t>
      </w:r>
    </w:p>
    <w:p w:rsidR="003244E4" w:rsidRPr="00CB0C48" w:rsidRDefault="003244E4" w:rsidP="003244E4">
      <w:pPr>
        <w:jc w:val="both"/>
        <w:rPr>
          <w:rFonts w:ascii="GHEA Grapalat" w:hAnsi="GHEA Grapalat" w:cs="GHEA Grapalat"/>
          <w:sz w:val="18"/>
          <w:szCs w:val="18"/>
          <w:lang w:val="pt-BR"/>
        </w:rPr>
      </w:pPr>
      <w:r w:rsidRPr="00CB0C48">
        <w:rPr>
          <w:rFonts w:ascii="GHEA Grapalat" w:hAnsi="GHEA Grapalat" w:cs="GHEA Grapalat"/>
          <w:sz w:val="18"/>
          <w:szCs w:val="18"/>
          <w:lang w:val="pt-BR"/>
        </w:rPr>
        <w:t xml:space="preserve">կազմակերպված` </w:t>
      </w:r>
      <w:r w:rsidRPr="00CB0C48">
        <w:rPr>
          <w:rFonts w:ascii="GHEA Grapalat" w:hAnsi="GHEA Grapalat" w:cs="GHEA Grapalat"/>
          <w:sz w:val="18"/>
          <w:szCs w:val="18"/>
          <w:u w:val="single"/>
          <w:lang w:val="pt-BR"/>
        </w:rPr>
        <w:t xml:space="preserve"> </w:t>
      </w:r>
      <w:r w:rsidRPr="00CB0C48">
        <w:rPr>
          <w:rFonts w:ascii="GHEA Grapalat" w:hAnsi="GHEA Grapalat" w:cs="GHEA Grapalat"/>
          <w:sz w:val="18"/>
          <w:szCs w:val="18"/>
          <w:u w:val="single"/>
          <w:lang w:val="pt-BR"/>
        </w:rPr>
        <w:tab/>
        <w:t xml:space="preserve">                                             </w:t>
      </w:r>
      <w:r w:rsidRPr="00CB0C48">
        <w:rPr>
          <w:rFonts w:ascii="GHEA Grapalat" w:hAnsi="GHEA Grapalat" w:cs="GHEA Grapalat"/>
          <w:sz w:val="18"/>
          <w:szCs w:val="18"/>
          <w:lang w:val="pt-BR"/>
        </w:rPr>
        <w:t>* ծածկագրով գնման ընթացակարգին:</w:t>
      </w:r>
    </w:p>
    <w:p w:rsidR="003244E4" w:rsidRPr="00CB0C48" w:rsidRDefault="003244E4" w:rsidP="003244E4">
      <w:pPr>
        <w:ind w:left="426"/>
        <w:jc w:val="both"/>
        <w:rPr>
          <w:rFonts w:ascii="GHEA Grapalat" w:hAnsi="GHEA Grapalat" w:cs="GHEA Grapalat"/>
          <w:sz w:val="18"/>
          <w:szCs w:val="18"/>
          <w:lang w:val="pt-BR"/>
        </w:rPr>
      </w:pPr>
      <w:r w:rsidRPr="00CB0C48">
        <w:rPr>
          <w:rFonts w:ascii="GHEA Grapalat" w:hAnsi="GHEA Grapalat"/>
          <w:sz w:val="18"/>
          <w:szCs w:val="18"/>
          <w:vertAlign w:val="superscript"/>
        </w:rPr>
        <w:t xml:space="preserve">                                                        </w:t>
      </w:r>
      <w:r w:rsidRPr="00CB0C48">
        <w:rPr>
          <w:rFonts w:ascii="GHEA Grapalat" w:hAnsi="GHEA Grapalat"/>
          <w:sz w:val="18"/>
          <w:szCs w:val="18"/>
          <w:vertAlign w:val="superscript"/>
          <w:lang w:val="hy-AM"/>
        </w:rPr>
        <w:t>ընթացակարգի ծածկագիրը</w:t>
      </w:r>
    </w:p>
    <w:p w:rsidR="003244E4" w:rsidRPr="00CB0C48" w:rsidRDefault="003244E4" w:rsidP="003244E4">
      <w:pPr>
        <w:numPr>
          <w:ilvl w:val="1"/>
          <w:numId w:val="7"/>
        </w:numPr>
        <w:ind w:left="0" w:firstLine="450"/>
        <w:jc w:val="both"/>
        <w:rPr>
          <w:rFonts w:ascii="GHEA Grapalat" w:hAnsi="GHEA Grapalat" w:cs="GHEA Grapalat"/>
          <w:color w:val="5B9BD5"/>
          <w:sz w:val="18"/>
          <w:szCs w:val="18"/>
          <w:lang w:val="hy-AM"/>
        </w:rPr>
      </w:pPr>
      <w:r w:rsidRPr="00CB0C48">
        <w:rPr>
          <w:rFonts w:ascii="GHEA Grapalat" w:hAnsi="GHEA Grapalat" w:cs="GHEA Grapalat"/>
          <w:sz w:val="18"/>
          <w:szCs w:val="18"/>
          <w:lang w:val="pt-BR"/>
        </w:rPr>
        <w:t xml:space="preserve">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3244E4" w:rsidRPr="00CB0C48" w:rsidRDefault="003244E4" w:rsidP="003244E4">
      <w:pPr>
        <w:numPr>
          <w:ilvl w:val="1"/>
          <w:numId w:val="7"/>
        </w:numPr>
        <w:ind w:left="0" w:firstLine="426"/>
        <w:jc w:val="both"/>
        <w:rPr>
          <w:rFonts w:ascii="GHEA Grapalat" w:hAnsi="GHEA Grapalat" w:cs="GHEA Grapalat"/>
          <w:color w:val="000000"/>
          <w:sz w:val="18"/>
          <w:szCs w:val="18"/>
          <w:lang w:val="pt-BR"/>
        </w:rPr>
      </w:pPr>
      <w:r w:rsidRPr="00CB0C48">
        <w:rPr>
          <w:rFonts w:ascii="GHEA Grapalat" w:hAnsi="GHEA Grapalat" w:cs="GHEA Grapalat"/>
          <w:color w:val="000000"/>
          <w:sz w:val="18"/>
          <w:szCs w:val="18"/>
          <w:lang w:val="pt-BR"/>
        </w:rPr>
        <w:t>Ընկերությունը</w:t>
      </w:r>
      <w:r w:rsidRPr="00CB0C48">
        <w:rPr>
          <w:rFonts w:ascii="GHEA Grapalat" w:hAnsi="GHEA Grapalat" w:cs="GHEA Grapalat"/>
          <w:color w:val="000000"/>
          <w:sz w:val="18"/>
          <w:szCs w:val="18"/>
          <w:lang w:val="hy-AM"/>
        </w:rPr>
        <w:t xml:space="preserve"> սույն </w:t>
      </w:r>
      <w:r w:rsidRPr="00CB0C48">
        <w:rPr>
          <w:rFonts w:ascii="GHEA Grapalat" w:hAnsi="GHEA Grapalat" w:cs="GHEA Grapalat"/>
          <w:color w:val="000000"/>
          <w:sz w:val="18"/>
          <w:szCs w:val="18"/>
          <w:lang w:val="pt-BR"/>
        </w:rPr>
        <w:t>տուժանքի համաձայնագ</w:t>
      </w:r>
      <w:r w:rsidRPr="00CB0C48">
        <w:rPr>
          <w:rFonts w:ascii="GHEA Grapalat" w:hAnsi="GHEA Grapalat" w:cs="GHEA Grapalat"/>
          <w:color w:val="000000"/>
          <w:sz w:val="18"/>
          <w:szCs w:val="18"/>
          <w:lang w:val="hy-AM"/>
        </w:rPr>
        <w:t>ր</w:t>
      </w:r>
      <w:r w:rsidRPr="00CB0C48">
        <w:rPr>
          <w:rFonts w:ascii="GHEA Grapalat" w:hAnsi="GHEA Grapalat" w:cs="GHEA Grapalat"/>
          <w:color w:val="000000"/>
          <w:sz w:val="18"/>
          <w:szCs w:val="18"/>
          <w:lang w:val="pt-BR"/>
        </w:rPr>
        <w:t>ի</w:t>
      </w:r>
      <w:r w:rsidRPr="00CB0C48">
        <w:rPr>
          <w:rFonts w:ascii="GHEA Grapalat" w:hAnsi="GHEA Grapalat" w:cs="GHEA Grapalat"/>
          <w:color w:val="000000"/>
          <w:sz w:val="18"/>
          <w:szCs w:val="18"/>
          <w:lang w:val="hy-AM"/>
        </w:rPr>
        <w:t xml:space="preserve">ն կից ներկայացվող վճարման պահանջագրի /այսուհետ` Պահանջագիր/ ստորագրմամբ անհետկանչելիորեն  համաձայնվում է, որ </w:t>
      </w:r>
    </w:p>
    <w:p w:rsidR="003244E4" w:rsidRPr="00CB0C48" w:rsidRDefault="003244E4" w:rsidP="003244E4">
      <w:pPr>
        <w:ind w:firstLine="426"/>
        <w:jc w:val="both"/>
        <w:rPr>
          <w:rFonts w:ascii="GHEA Grapalat" w:hAnsi="GHEA Grapalat" w:cs="GHEA Grapalat"/>
          <w:color w:val="000000"/>
          <w:sz w:val="18"/>
          <w:szCs w:val="18"/>
          <w:lang w:val="hy-AM"/>
        </w:rPr>
      </w:pPr>
      <w:r w:rsidRPr="00CB0C48">
        <w:rPr>
          <w:rFonts w:ascii="GHEA Grapalat" w:hAnsi="GHEA Grapalat" w:cs="GHEA Grapalat"/>
          <w:color w:val="000000"/>
          <w:sz w:val="18"/>
          <w:szCs w:val="18"/>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3244E4" w:rsidRPr="00CB0C48" w:rsidRDefault="003244E4" w:rsidP="003244E4">
      <w:pPr>
        <w:ind w:firstLine="426"/>
        <w:jc w:val="both"/>
        <w:rPr>
          <w:rFonts w:ascii="GHEA Grapalat" w:hAnsi="GHEA Grapalat" w:cs="GHEA Grapalat"/>
          <w:color w:val="000000"/>
          <w:sz w:val="18"/>
          <w:szCs w:val="18"/>
          <w:lang w:val="hy-AM"/>
        </w:rPr>
      </w:pPr>
      <w:r w:rsidRPr="00CB0C48">
        <w:rPr>
          <w:rFonts w:ascii="GHEA Grapalat" w:hAnsi="GHEA Grapalat" w:cs="GHEA Grapalat"/>
          <w:color w:val="000000"/>
          <w:sz w:val="18"/>
          <w:szCs w:val="18"/>
          <w:lang w:val="hy-AM"/>
        </w:rPr>
        <w:t xml:space="preserve"> բ) Պահանջագիրը հիմք է հանդիսանում Վճարող Բանկի համար` Պահանջագրով նշված ամբողջ գումարը </w:t>
      </w:r>
      <w:r w:rsidRPr="00CB0C48">
        <w:rPr>
          <w:rFonts w:ascii="GHEA Grapalat" w:hAnsi="GHEA Grapalat" w:cs="GHEA Grapalat"/>
          <w:color w:val="000000"/>
          <w:sz w:val="18"/>
          <w:szCs w:val="18"/>
          <w:lang w:val="pt-BR"/>
        </w:rPr>
        <w:t>Ընկերության</w:t>
      </w:r>
      <w:r w:rsidRPr="00CB0C48">
        <w:rPr>
          <w:rFonts w:ascii="GHEA Grapalat" w:hAnsi="GHEA Grapalat" w:cs="GHEA Grapalat"/>
          <w:color w:val="000000"/>
          <w:sz w:val="18"/>
          <w:szCs w:val="18"/>
          <w:lang w:val="hy-AM"/>
        </w:rPr>
        <w:t xml:space="preserve"> հաշվից  գանձելու համար՝ առանց լրացուցիչ ակցեպտավորման: </w:t>
      </w:r>
    </w:p>
    <w:p w:rsidR="003244E4" w:rsidRPr="00CB0C48" w:rsidRDefault="003244E4" w:rsidP="003244E4">
      <w:pPr>
        <w:ind w:firstLine="426"/>
        <w:jc w:val="both"/>
        <w:rPr>
          <w:rFonts w:ascii="GHEA Grapalat" w:hAnsi="GHEA Grapalat" w:cs="GHEA Grapalat"/>
          <w:color w:val="000000"/>
          <w:sz w:val="18"/>
          <w:szCs w:val="18"/>
          <w:lang w:val="hy-AM"/>
        </w:rPr>
      </w:pPr>
      <w:r w:rsidRPr="00CB0C48">
        <w:rPr>
          <w:rFonts w:ascii="GHEA Grapalat" w:hAnsi="GHEA Grapalat" w:cs="GHEA Grapalat"/>
          <w:color w:val="000000"/>
          <w:sz w:val="18"/>
          <w:szCs w:val="18"/>
          <w:lang w:val="hy-AM"/>
        </w:rPr>
        <w:t xml:space="preserve">գ)  </w:t>
      </w:r>
      <w:r w:rsidRPr="00CB0C48">
        <w:rPr>
          <w:rFonts w:ascii="GHEA Grapalat" w:hAnsi="GHEA Grapalat" w:cs="GHEA Grapalat"/>
          <w:color w:val="000000"/>
          <w:sz w:val="18"/>
          <w:szCs w:val="18"/>
          <w:lang w:val="pt-BR"/>
        </w:rPr>
        <w:t>Ընկերությունը</w:t>
      </w:r>
      <w:r w:rsidRPr="00CB0C48">
        <w:rPr>
          <w:rFonts w:ascii="GHEA Grapalat" w:hAnsi="GHEA Grapalat" w:cs="GHEA Grapalat"/>
          <w:color w:val="000000"/>
          <w:sz w:val="18"/>
          <w:szCs w:val="18"/>
          <w:lang w:val="hy-AM"/>
        </w:rPr>
        <w:t xml:space="preserve"> չի կարող գրավոր կամ այլ եղանակով Վճարող Բանկին կարգադրել Պահանջագրի վրա դրված իր ակցեպտը հետ կանչելու մասին:</w:t>
      </w:r>
    </w:p>
    <w:p w:rsidR="003244E4" w:rsidRPr="00CB0C48" w:rsidRDefault="003244E4" w:rsidP="003244E4">
      <w:pPr>
        <w:ind w:left="426"/>
        <w:jc w:val="both"/>
        <w:rPr>
          <w:rFonts w:ascii="GHEA Grapalat" w:hAnsi="GHEA Grapalat" w:cs="GHEA Grapalat"/>
          <w:color w:val="000000"/>
          <w:sz w:val="18"/>
          <w:szCs w:val="18"/>
          <w:lang w:val="hy-AM"/>
        </w:rPr>
      </w:pPr>
      <w:r w:rsidRPr="00CB0C48">
        <w:rPr>
          <w:rFonts w:ascii="GHEA Grapalat" w:hAnsi="GHEA Grapalat" w:cs="GHEA Grapalat"/>
          <w:color w:val="000000"/>
          <w:sz w:val="18"/>
          <w:szCs w:val="18"/>
          <w:lang w:val="hy-AM"/>
        </w:rPr>
        <w:t xml:space="preserve">դ) </w:t>
      </w:r>
      <w:r w:rsidRPr="00CB0C48">
        <w:rPr>
          <w:rFonts w:ascii="GHEA Grapalat" w:hAnsi="GHEA Grapalat" w:cs="GHEA Grapalat"/>
          <w:color w:val="000000"/>
          <w:sz w:val="18"/>
          <w:szCs w:val="18"/>
          <w:lang w:val="pt-BR"/>
        </w:rPr>
        <w:t>Ընկերությունը</w:t>
      </w:r>
      <w:r w:rsidRPr="00CB0C48">
        <w:rPr>
          <w:rFonts w:ascii="GHEA Grapalat" w:hAnsi="GHEA Grapalat" w:cs="GHEA Grapalat"/>
          <w:color w:val="000000"/>
          <w:sz w:val="18"/>
          <w:szCs w:val="18"/>
          <w:lang w:val="hy-AM"/>
        </w:rPr>
        <w:t xml:space="preserve"> հավաստում է, որ Պահանջագիրը ակցեպտավորել է տուժանքի ամբողջ գումարով:</w:t>
      </w:r>
    </w:p>
    <w:p w:rsidR="003244E4" w:rsidRPr="00CB0C48" w:rsidRDefault="003244E4" w:rsidP="003244E4">
      <w:pPr>
        <w:ind w:firstLine="426"/>
        <w:jc w:val="both"/>
        <w:rPr>
          <w:rFonts w:ascii="GHEA Grapalat" w:hAnsi="GHEA Grapalat" w:cs="GHEA Grapalat"/>
          <w:sz w:val="18"/>
          <w:szCs w:val="18"/>
          <w:lang w:val="hy-AM"/>
        </w:rPr>
      </w:pPr>
      <w:r w:rsidRPr="00CB0C48">
        <w:rPr>
          <w:rFonts w:ascii="GHEA Grapalat" w:hAnsi="GHEA Grapalat" w:cs="GHEA Grapalat"/>
          <w:sz w:val="18"/>
          <w:szCs w:val="18"/>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3244E4" w:rsidRPr="00CB0C48" w:rsidRDefault="003244E4" w:rsidP="003244E4">
      <w:pPr>
        <w:numPr>
          <w:ilvl w:val="1"/>
          <w:numId w:val="7"/>
        </w:numPr>
        <w:ind w:left="0" w:firstLine="426"/>
        <w:jc w:val="both"/>
        <w:rPr>
          <w:rFonts w:ascii="GHEA Grapalat" w:hAnsi="GHEA Grapalat" w:cs="GHEA Grapalat"/>
          <w:sz w:val="18"/>
          <w:szCs w:val="18"/>
          <w:lang w:val="pt-BR"/>
        </w:rPr>
      </w:pPr>
      <w:r w:rsidRPr="00CB0C48">
        <w:rPr>
          <w:rFonts w:ascii="GHEA Grapalat" w:hAnsi="GHEA Grapalat" w:cs="GHEA Grapalat"/>
          <w:sz w:val="18"/>
          <w:szCs w:val="18"/>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CB0C48">
        <w:rPr>
          <w:rFonts w:ascii="GHEA Grapalat" w:hAnsi="GHEA Grapalat" w:cs="GHEA Grapalat"/>
          <w:sz w:val="18"/>
          <w:szCs w:val="18"/>
          <w:lang w:val="hy-AM"/>
        </w:rPr>
        <w:t xml:space="preserve">Պահանջագիրը բնօրինակներով </w:t>
      </w:r>
      <w:r w:rsidRPr="00CB0C48">
        <w:rPr>
          <w:rFonts w:ascii="GHEA Grapalat" w:hAnsi="GHEA Grapalat" w:cs="GHEA Grapalat"/>
          <w:sz w:val="18"/>
          <w:szCs w:val="18"/>
          <w:lang w:val="pt-BR"/>
        </w:rPr>
        <w:t xml:space="preserve">ներկայացնում է </w:t>
      </w:r>
      <w:r w:rsidRPr="00CB0C48">
        <w:rPr>
          <w:rFonts w:ascii="GHEA Grapalat" w:hAnsi="GHEA Grapalat" w:cs="GHEA Grapalat"/>
          <w:sz w:val="18"/>
          <w:szCs w:val="18"/>
          <w:lang w:val="hy-AM"/>
        </w:rPr>
        <w:t>Վճարող Բանկին</w:t>
      </w:r>
      <w:r w:rsidRPr="00CB0C48">
        <w:rPr>
          <w:rFonts w:ascii="GHEA Grapalat" w:hAnsi="GHEA Grapalat" w:cs="GHEA Grapalat"/>
          <w:sz w:val="18"/>
          <w:szCs w:val="18"/>
          <w:lang w:val="pt-BR"/>
        </w:rPr>
        <w:t xml:space="preserve">` այդ մասին գրավոր տեղեկացնելով Ընկերությանը: Սույն տուժանքի համաձայնագիրը և կից </w:t>
      </w:r>
      <w:r w:rsidRPr="00CB0C48">
        <w:rPr>
          <w:rFonts w:ascii="GHEA Grapalat" w:hAnsi="GHEA Grapalat" w:cs="GHEA Grapalat"/>
          <w:sz w:val="18"/>
          <w:szCs w:val="18"/>
          <w:lang w:val="hy-AM"/>
        </w:rPr>
        <w:t>Պահանջագիրը</w:t>
      </w:r>
      <w:r w:rsidRPr="002865DC">
        <w:rPr>
          <w:rFonts w:ascii="GHEA Grapalat" w:hAnsi="GHEA Grapalat" w:cs="GHEA Grapalat"/>
          <w:sz w:val="18"/>
          <w:szCs w:val="18"/>
          <w:lang w:val="pt-BR"/>
        </w:rPr>
        <w:t xml:space="preserve"> </w:t>
      </w:r>
      <w:r w:rsidRPr="00CB0C48">
        <w:rPr>
          <w:rFonts w:ascii="GHEA Grapalat" w:hAnsi="GHEA Grapalat" w:cs="GHEA Grapalat"/>
          <w:sz w:val="18"/>
          <w:szCs w:val="18"/>
        </w:rPr>
        <w:t>էլեկտրոնային</w:t>
      </w:r>
      <w:r w:rsidRPr="002865DC">
        <w:rPr>
          <w:rFonts w:ascii="GHEA Grapalat" w:hAnsi="GHEA Grapalat" w:cs="GHEA Grapalat"/>
          <w:sz w:val="18"/>
          <w:szCs w:val="18"/>
          <w:lang w:val="pt-BR"/>
        </w:rPr>
        <w:t xml:space="preserve"> </w:t>
      </w:r>
      <w:r w:rsidRPr="00CB0C48">
        <w:rPr>
          <w:rFonts w:ascii="GHEA Grapalat" w:hAnsi="GHEA Grapalat" w:cs="GHEA Grapalat"/>
          <w:sz w:val="18"/>
          <w:szCs w:val="18"/>
        </w:rPr>
        <w:t>թվային</w:t>
      </w:r>
      <w:r w:rsidRPr="002865DC">
        <w:rPr>
          <w:rFonts w:ascii="GHEA Grapalat" w:hAnsi="GHEA Grapalat" w:cs="GHEA Grapalat"/>
          <w:sz w:val="18"/>
          <w:szCs w:val="18"/>
          <w:lang w:val="pt-BR"/>
        </w:rPr>
        <w:t xml:space="preserve"> </w:t>
      </w:r>
      <w:r w:rsidRPr="00CB0C48">
        <w:rPr>
          <w:rFonts w:ascii="GHEA Grapalat" w:hAnsi="GHEA Grapalat" w:cs="GHEA Grapalat"/>
          <w:sz w:val="18"/>
          <w:szCs w:val="18"/>
        </w:rPr>
        <w:t>ստորագրությամբ</w:t>
      </w:r>
      <w:r w:rsidRPr="002865DC">
        <w:rPr>
          <w:rFonts w:ascii="GHEA Grapalat" w:hAnsi="GHEA Grapalat" w:cs="GHEA Grapalat"/>
          <w:sz w:val="18"/>
          <w:szCs w:val="18"/>
          <w:lang w:val="pt-BR"/>
        </w:rPr>
        <w:t xml:space="preserve"> </w:t>
      </w:r>
      <w:r w:rsidRPr="00CB0C48">
        <w:rPr>
          <w:rFonts w:ascii="GHEA Grapalat" w:hAnsi="GHEA Grapalat" w:cs="GHEA Grapalat"/>
          <w:sz w:val="18"/>
          <w:szCs w:val="18"/>
        </w:rPr>
        <w:t>հաստատված</w:t>
      </w:r>
      <w:r w:rsidRPr="002865DC">
        <w:rPr>
          <w:rFonts w:ascii="GHEA Grapalat" w:hAnsi="GHEA Grapalat" w:cs="GHEA Grapalat"/>
          <w:sz w:val="18"/>
          <w:szCs w:val="18"/>
          <w:lang w:val="pt-BR"/>
        </w:rPr>
        <w:t xml:space="preserve"> </w:t>
      </w:r>
      <w:r w:rsidRPr="00CB0C48">
        <w:rPr>
          <w:rFonts w:ascii="GHEA Grapalat" w:hAnsi="GHEA Grapalat" w:cs="GHEA Grapalat"/>
          <w:sz w:val="18"/>
          <w:szCs w:val="18"/>
        </w:rPr>
        <w:t>լինելու</w:t>
      </w:r>
      <w:r w:rsidRPr="002865DC">
        <w:rPr>
          <w:rFonts w:ascii="GHEA Grapalat" w:hAnsi="GHEA Grapalat" w:cs="GHEA Grapalat"/>
          <w:sz w:val="18"/>
          <w:szCs w:val="18"/>
          <w:lang w:val="pt-BR"/>
        </w:rPr>
        <w:t xml:space="preserve"> </w:t>
      </w:r>
      <w:r w:rsidRPr="00CB0C48">
        <w:rPr>
          <w:rFonts w:ascii="GHEA Grapalat" w:hAnsi="GHEA Grapalat" w:cs="GHEA Grapalat"/>
          <w:sz w:val="18"/>
          <w:szCs w:val="18"/>
        </w:rPr>
        <w:t>դեպքում</w:t>
      </w:r>
      <w:r w:rsidRPr="002865DC">
        <w:rPr>
          <w:rFonts w:ascii="GHEA Grapalat" w:hAnsi="GHEA Grapalat" w:cs="GHEA Grapalat"/>
          <w:sz w:val="18"/>
          <w:szCs w:val="18"/>
          <w:lang w:val="pt-BR"/>
        </w:rPr>
        <w:t xml:space="preserve"> </w:t>
      </w:r>
      <w:r w:rsidRPr="00CB0C48">
        <w:rPr>
          <w:rFonts w:ascii="GHEA Grapalat" w:hAnsi="GHEA Grapalat" w:cs="GHEA Grapalat"/>
          <w:sz w:val="18"/>
          <w:szCs w:val="18"/>
        </w:rPr>
        <w:t>դրանք</w:t>
      </w:r>
      <w:r w:rsidRPr="002865DC">
        <w:rPr>
          <w:rFonts w:ascii="GHEA Grapalat" w:hAnsi="GHEA Grapalat" w:cs="GHEA Grapalat"/>
          <w:sz w:val="18"/>
          <w:szCs w:val="18"/>
          <w:lang w:val="pt-BR"/>
        </w:rPr>
        <w:t xml:space="preserve"> </w:t>
      </w:r>
      <w:r w:rsidRPr="00CB0C48">
        <w:rPr>
          <w:rFonts w:ascii="GHEA Grapalat" w:hAnsi="GHEA Grapalat" w:cs="GHEA Grapalat"/>
          <w:sz w:val="18"/>
          <w:szCs w:val="18"/>
        </w:rPr>
        <w:t>Վճարող</w:t>
      </w:r>
      <w:r w:rsidRPr="002865DC">
        <w:rPr>
          <w:rFonts w:ascii="GHEA Grapalat" w:hAnsi="GHEA Grapalat" w:cs="GHEA Grapalat"/>
          <w:sz w:val="18"/>
          <w:szCs w:val="18"/>
          <w:lang w:val="pt-BR"/>
        </w:rPr>
        <w:t xml:space="preserve"> </w:t>
      </w:r>
      <w:r w:rsidRPr="00CB0C48">
        <w:rPr>
          <w:rFonts w:ascii="GHEA Grapalat" w:hAnsi="GHEA Grapalat" w:cs="GHEA Grapalat"/>
          <w:sz w:val="18"/>
          <w:szCs w:val="18"/>
        </w:rPr>
        <w:t>Բանկին</w:t>
      </w:r>
      <w:r w:rsidRPr="002865DC">
        <w:rPr>
          <w:rFonts w:ascii="GHEA Grapalat" w:hAnsi="GHEA Grapalat" w:cs="GHEA Grapalat"/>
          <w:sz w:val="18"/>
          <w:szCs w:val="18"/>
          <w:lang w:val="pt-BR"/>
        </w:rPr>
        <w:t xml:space="preserve"> </w:t>
      </w:r>
      <w:r w:rsidRPr="00CB0C48">
        <w:rPr>
          <w:rFonts w:ascii="GHEA Grapalat" w:hAnsi="GHEA Grapalat" w:cs="GHEA Grapalat"/>
          <w:sz w:val="18"/>
          <w:szCs w:val="18"/>
        </w:rPr>
        <w:t>են</w:t>
      </w:r>
      <w:r w:rsidRPr="002865DC">
        <w:rPr>
          <w:rFonts w:ascii="GHEA Grapalat" w:hAnsi="GHEA Grapalat" w:cs="GHEA Grapalat"/>
          <w:sz w:val="18"/>
          <w:szCs w:val="18"/>
          <w:lang w:val="pt-BR"/>
        </w:rPr>
        <w:t xml:space="preserve"> </w:t>
      </w:r>
      <w:r w:rsidRPr="00CB0C48">
        <w:rPr>
          <w:rFonts w:ascii="GHEA Grapalat" w:hAnsi="GHEA Grapalat" w:cs="GHEA Grapalat"/>
          <w:sz w:val="18"/>
          <w:szCs w:val="18"/>
        </w:rPr>
        <w:t>ներկայացվում</w:t>
      </w:r>
      <w:r w:rsidRPr="002865DC">
        <w:rPr>
          <w:rFonts w:ascii="GHEA Grapalat" w:hAnsi="GHEA Grapalat" w:cs="GHEA Grapalat"/>
          <w:sz w:val="18"/>
          <w:szCs w:val="18"/>
          <w:lang w:val="pt-BR"/>
        </w:rPr>
        <w:t xml:space="preserve"> </w:t>
      </w:r>
      <w:r w:rsidRPr="00CB0C48">
        <w:rPr>
          <w:rFonts w:ascii="GHEA Grapalat" w:hAnsi="GHEA Grapalat" w:cs="GHEA Grapalat"/>
          <w:sz w:val="18"/>
          <w:szCs w:val="18"/>
        </w:rPr>
        <w:t>էլեկտրոնային</w:t>
      </w:r>
      <w:r w:rsidRPr="002865DC">
        <w:rPr>
          <w:rFonts w:ascii="GHEA Grapalat" w:hAnsi="GHEA Grapalat" w:cs="GHEA Grapalat"/>
          <w:sz w:val="18"/>
          <w:szCs w:val="18"/>
          <w:lang w:val="pt-BR"/>
        </w:rPr>
        <w:t xml:space="preserve"> </w:t>
      </w:r>
      <w:r w:rsidRPr="00CB0C48">
        <w:rPr>
          <w:rFonts w:ascii="GHEA Grapalat" w:hAnsi="GHEA Grapalat" w:cs="GHEA Grapalat"/>
          <w:sz w:val="18"/>
          <w:szCs w:val="18"/>
        </w:rPr>
        <w:t>կրիչներով</w:t>
      </w:r>
      <w:r w:rsidRPr="002865DC">
        <w:rPr>
          <w:rFonts w:ascii="GHEA Grapalat" w:hAnsi="GHEA Grapalat" w:cs="GHEA Grapalat"/>
          <w:sz w:val="18"/>
          <w:szCs w:val="18"/>
          <w:lang w:val="pt-BR"/>
        </w:rPr>
        <w:t xml:space="preserve">, </w:t>
      </w:r>
      <w:r w:rsidRPr="00CB0C48">
        <w:rPr>
          <w:rFonts w:ascii="GHEA Grapalat" w:hAnsi="GHEA Grapalat" w:cs="GHEA Grapalat"/>
          <w:sz w:val="18"/>
          <w:szCs w:val="18"/>
        </w:rPr>
        <w:t>ինչպես</w:t>
      </w:r>
      <w:r w:rsidRPr="002865DC">
        <w:rPr>
          <w:rFonts w:ascii="GHEA Grapalat" w:hAnsi="GHEA Grapalat" w:cs="GHEA Grapalat"/>
          <w:sz w:val="18"/>
          <w:szCs w:val="18"/>
          <w:lang w:val="pt-BR"/>
        </w:rPr>
        <w:t xml:space="preserve"> </w:t>
      </w:r>
      <w:r w:rsidRPr="00CB0C48">
        <w:rPr>
          <w:rFonts w:ascii="GHEA Grapalat" w:hAnsi="GHEA Grapalat" w:cs="GHEA Grapalat"/>
          <w:sz w:val="18"/>
          <w:szCs w:val="18"/>
        </w:rPr>
        <w:t>նաև</w:t>
      </w:r>
      <w:r w:rsidRPr="002865DC">
        <w:rPr>
          <w:rFonts w:ascii="GHEA Grapalat" w:hAnsi="GHEA Grapalat" w:cs="GHEA Grapalat"/>
          <w:sz w:val="18"/>
          <w:szCs w:val="18"/>
          <w:lang w:val="pt-BR"/>
        </w:rPr>
        <w:t xml:space="preserve"> </w:t>
      </w:r>
      <w:r w:rsidRPr="00CB0C48">
        <w:rPr>
          <w:rFonts w:ascii="GHEA Grapalat" w:hAnsi="GHEA Grapalat" w:cs="GHEA Grapalat"/>
          <w:sz w:val="18"/>
          <w:szCs w:val="18"/>
        </w:rPr>
        <w:t>դրանցից</w:t>
      </w:r>
      <w:r w:rsidRPr="002865DC">
        <w:rPr>
          <w:rFonts w:ascii="GHEA Grapalat" w:hAnsi="GHEA Grapalat" w:cs="GHEA Grapalat"/>
          <w:sz w:val="18"/>
          <w:szCs w:val="18"/>
          <w:lang w:val="pt-BR"/>
        </w:rPr>
        <w:t xml:space="preserve"> </w:t>
      </w:r>
      <w:r w:rsidRPr="00CB0C48">
        <w:rPr>
          <w:rFonts w:ascii="GHEA Grapalat" w:hAnsi="GHEA Grapalat" w:cs="GHEA Grapalat"/>
          <w:sz w:val="18"/>
          <w:szCs w:val="18"/>
        </w:rPr>
        <w:t>արտատպված</w:t>
      </w:r>
      <w:r w:rsidRPr="002865DC">
        <w:rPr>
          <w:rFonts w:ascii="GHEA Grapalat" w:hAnsi="GHEA Grapalat" w:cs="GHEA Grapalat"/>
          <w:sz w:val="18"/>
          <w:szCs w:val="18"/>
          <w:lang w:val="pt-BR"/>
        </w:rPr>
        <w:t xml:space="preserve"> </w:t>
      </w:r>
      <w:r w:rsidRPr="00CB0C48">
        <w:rPr>
          <w:rFonts w:ascii="GHEA Grapalat" w:hAnsi="GHEA Grapalat" w:cs="GHEA Grapalat"/>
          <w:sz w:val="18"/>
          <w:szCs w:val="18"/>
        </w:rPr>
        <w:t>թղթային</w:t>
      </w:r>
      <w:r w:rsidRPr="002865DC">
        <w:rPr>
          <w:rFonts w:ascii="GHEA Grapalat" w:hAnsi="GHEA Grapalat" w:cs="GHEA Grapalat"/>
          <w:sz w:val="18"/>
          <w:szCs w:val="18"/>
          <w:lang w:val="pt-BR"/>
        </w:rPr>
        <w:t xml:space="preserve"> </w:t>
      </w:r>
      <w:r w:rsidRPr="00CB0C48">
        <w:rPr>
          <w:rFonts w:ascii="GHEA Grapalat" w:hAnsi="GHEA Grapalat" w:cs="GHEA Grapalat"/>
          <w:sz w:val="18"/>
          <w:szCs w:val="18"/>
        </w:rPr>
        <w:t>տարբերակներով</w:t>
      </w:r>
      <w:r w:rsidRPr="002865DC">
        <w:rPr>
          <w:rFonts w:ascii="GHEA Grapalat" w:hAnsi="GHEA Grapalat" w:cs="GHEA Grapalat"/>
          <w:sz w:val="18"/>
          <w:szCs w:val="18"/>
          <w:lang w:val="pt-BR"/>
        </w:rPr>
        <w:t>:</w:t>
      </w:r>
    </w:p>
    <w:p w:rsidR="003244E4" w:rsidRPr="00CB0C48" w:rsidRDefault="003244E4" w:rsidP="003244E4">
      <w:pPr>
        <w:numPr>
          <w:ilvl w:val="1"/>
          <w:numId w:val="7"/>
        </w:numPr>
        <w:ind w:left="0" w:firstLine="426"/>
        <w:jc w:val="both"/>
        <w:rPr>
          <w:rFonts w:ascii="GHEA Grapalat" w:hAnsi="GHEA Grapalat" w:cs="GHEA Grapalat"/>
          <w:color w:val="000000"/>
          <w:sz w:val="18"/>
          <w:szCs w:val="18"/>
          <w:lang w:val="hy-AM"/>
        </w:rPr>
      </w:pPr>
      <w:r w:rsidRPr="00CB0C48">
        <w:rPr>
          <w:rFonts w:ascii="GHEA Grapalat" w:hAnsi="GHEA Grapalat" w:cs="GHEA Grapalat"/>
          <w:color w:val="000000"/>
          <w:sz w:val="18"/>
          <w:szCs w:val="18"/>
          <w:lang w:val="hy-AM"/>
        </w:rPr>
        <w:t xml:space="preserve"> Պատվիրատուն Վճարող բանկին կարող է ներկայացնել այլ լրացուցիչ փաստաթղթեր:</w:t>
      </w:r>
    </w:p>
    <w:p w:rsidR="003244E4" w:rsidRPr="00CB0C48" w:rsidRDefault="003244E4" w:rsidP="003244E4">
      <w:pPr>
        <w:numPr>
          <w:ilvl w:val="1"/>
          <w:numId w:val="7"/>
        </w:numPr>
        <w:ind w:left="0" w:firstLine="426"/>
        <w:jc w:val="both"/>
        <w:rPr>
          <w:rFonts w:ascii="GHEA Grapalat" w:hAnsi="GHEA Grapalat" w:cs="GHEA Grapalat"/>
          <w:sz w:val="18"/>
          <w:szCs w:val="18"/>
          <w:lang w:val="pt-BR"/>
        </w:rPr>
      </w:pPr>
      <w:r w:rsidRPr="00CB0C48">
        <w:rPr>
          <w:rFonts w:ascii="GHEA Grapalat" w:hAnsi="GHEA Grapalat" w:cs="GHEA Grapalat"/>
          <w:sz w:val="18"/>
          <w:szCs w:val="18"/>
          <w:lang w:val="hy-AM"/>
        </w:rPr>
        <w:t>Վճարող Բանկի կողմից Պ</w:t>
      </w:r>
      <w:r w:rsidRPr="00CB0C48">
        <w:rPr>
          <w:rFonts w:ascii="GHEA Grapalat" w:hAnsi="GHEA Grapalat" w:cs="GHEA Grapalat"/>
          <w:sz w:val="18"/>
          <w:szCs w:val="18"/>
          <w:lang w:val="pt-BR"/>
        </w:rPr>
        <w:t xml:space="preserve">ահանջագրում նշված գումարի վճարման հետևանքով </w:t>
      </w:r>
      <w:r w:rsidRPr="00CB0C48">
        <w:rPr>
          <w:rFonts w:ascii="GHEA Grapalat" w:hAnsi="GHEA Grapalat" w:cs="GHEA Grapalat"/>
          <w:sz w:val="18"/>
          <w:szCs w:val="18"/>
          <w:lang w:val="hy-AM"/>
        </w:rPr>
        <w:t xml:space="preserve">Ընկերության </w:t>
      </w:r>
      <w:r w:rsidRPr="00CB0C48">
        <w:rPr>
          <w:rFonts w:ascii="GHEA Grapalat" w:hAnsi="GHEA Grapalat" w:cs="GHEA Grapalat"/>
          <w:sz w:val="18"/>
          <w:szCs w:val="18"/>
          <w:lang w:val="pt-BR"/>
        </w:rPr>
        <w:t xml:space="preserve">առաջացած ռիսկերի (Ընկերության կրած վնասների) </w:t>
      </w:r>
      <w:r w:rsidRPr="00CB0C48">
        <w:rPr>
          <w:rFonts w:ascii="GHEA Grapalat" w:hAnsi="GHEA Grapalat" w:cs="GHEA Grapalat"/>
          <w:sz w:val="18"/>
          <w:szCs w:val="18"/>
          <w:lang w:val="hy-AM"/>
        </w:rPr>
        <w:t xml:space="preserve">և բացասական հետևանքների </w:t>
      </w:r>
      <w:r w:rsidRPr="00CB0C48">
        <w:rPr>
          <w:rFonts w:ascii="GHEA Grapalat" w:hAnsi="GHEA Grapalat" w:cs="GHEA Grapalat"/>
          <w:sz w:val="18"/>
          <w:szCs w:val="18"/>
          <w:lang w:val="pt-BR"/>
        </w:rPr>
        <w:t>համար Բանկը</w:t>
      </w:r>
      <w:r w:rsidRPr="00CB0C48">
        <w:rPr>
          <w:rFonts w:ascii="GHEA Grapalat" w:hAnsi="GHEA Grapalat" w:cs="GHEA Grapalat"/>
          <w:sz w:val="18"/>
          <w:szCs w:val="18"/>
          <w:lang w:val="hy-AM"/>
        </w:rPr>
        <w:t xml:space="preserve"> որևէ</w:t>
      </w:r>
      <w:r w:rsidRPr="00CB0C48">
        <w:rPr>
          <w:rFonts w:ascii="GHEA Grapalat" w:hAnsi="GHEA Grapalat" w:cs="GHEA Grapalat"/>
          <w:sz w:val="18"/>
          <w:szCs w:val="18"/>
          <w:lang w:val="pt-BR"/>
        </w:rPr>
        <w:t xml:space="preserve"> պատասխանատվություն չի կրում</w:t>
      </w:r>
      <w:r w:rsidRPr="00CB0C48">
        <w:rPr>
          <w:rFonts w:ascii="GHEA Grapalat" w:hAnsi="GHEA Grapalat" w:cs="GHEA Grapalat"/>
          <w:sz w:val="18"/>
          <w:szCs w:val="18"/>
          <w:lang w:val="hy-AM"/>
        </w:rPr>
        <w:t>:</w:t>
      </w:r>
      <w:r w:rsidRPr="00CB0C48">
        <w:rPr>
          <w:rFonts w:ascii="GHEA Grapalat" w:hAnsi="GHEA Grapalat" w:cs="GHEA Grapalat"/>
          <w:sz w:val="18"/>
          <w:szCs w:val="18"/>
          <w:lang w:val="pt-BR"/>
        </w:rPr>
        <w:t xml:space="preserve"> </w:t>
      </w:r>
      <w:r w:rsidRPr="00CB0C48">
        <w:rPr>
          <w:rFonts w:ascii="GHEA Grapalat" w:hAnsi="GHEA Grapalat" w:cs="GHEA Grapalat"/>
          <w:sz w:val="18"/>
          <w:szCs w:val="18"/>
          <w:lang w:val="hy-AM"/>
        </w:rPr>
        <w:t>Բանկը պարտավոր չէ ստուգելու Ընկերության կողմից պայմանագրի պայմանները խախտելու փաստերը:</w:t>
      </w:r>
    </w:p>
    <w:p w:rsidR="003244E4" w:rsidRPr="00CB0C48" w:rsidRDefault="003244E4" w:rsidP="003244E4">
      <w:pPr>
        <w:numPr>
          <w:ilvl w:val="1"/>
          <w:numId w:val="7"/>
        </w:numPr>
        <w:ind w:left="0" w:firstLine="426"/>
        <w:jc w:val="both"/>
        <w:rPr>
          <w:rFonts w:ascii="GHEA Grapalat" w:hAnsi="GHEA Grapalat" w:cs="GHEA Grapalat"/>
          <w:sz w:val="18"/>
          <w:szCs w:val="18"/>
          <w:lang w:val="pt-BR"/>
        </w:rPr>
      </w:pPr>
      <w:r w:rsidRPr="00CB0C48">
        <w:rPr>
          <w:rFonts w:ascii="GHEA Grapalat" w:hAnsi="GHEA Grapalat" w:cs="GHEA Grapalat"/>
          <w:sz w:val="18"/>
          <w:szCs w:val="18"/>
          <w:lang w:val="hy-AM"/>
        </w:rPr>
        <w:t>Այն դեպքում</w:t>
      </w:r>
      <w:r w:rsidRPr="00CB0C48">
        <w:rPr>
          <w:rFonts w:ascii="GHEA Grapalat" w:hAnsi="GHEA Grapalat" w:cs="GHEA Grapalat"/>
          <w:sz w:val="18"/>
          <w:szCs w:val="18"/>
          <w:lang w:val="pt-BR"/>
        </w:rPr>
        <w:t>,</w:t>
      </w:r>
      <w:r w:rsidRPr="00CB0C48">
        <w:rPr>
          <w:rFonts w:ascii="GHEA Grapalat" w:hAnsi="GHEA Grapalat" w:cs="GHEA Grapalat"/>
          <w:sz w:val="18"/>
          <w:szCs w:val="18"/>
          <w:lang w:val="hy-AM"/>
        </w:rPr>
        <w:t xml:space="preserve"> երբ Ընկերության հաշվի միջոցները չեն բավարարում</w:t>
      </w:r>
      <w:r w:rsidRPr="00CB0C48">
        <w:rPr>
          <w:rFonts w:ascii="GHEA Grapalat" w:hAnsi="GHEA Grapalat" w:cs="GHEA Grapalat"/>
          <w:sz w:val="18"/>
          <w:szCs w:val="18"/>
        </w:rPr>
        <w:t>՝</w:t>
      </w:r>
      <w:r w:rsidRPr="00CB0C48">
        <w:rPr>
          <w:rFonts w:ascii="GHEA Grapalat" w:hAnsi="GHEA Grapalat" w:cs="GHEA Grapalat"/>
          <w:sz w:val="18"/>
          <w:szCs w:val="18"/>
          <w:lang w:val="pt-BR"/>
        </w:rPr>
        <w:t xml:space="preserve"> </w:t>
      </w:r>
      <w:r w:rsidRPr="00CB0C48">
        <w:rPr>
          <w:rFonts w:ascii="GHEA Grapalat" w:hAnsi="GHEA Grapalat" w:cs="GHEA Grapalat"/>
          <w:sz w:val="18"/>
          <w:szCs w:val="18"/>
        </w:rPr>
        <w:t>Վճարող</w:t>
      </w:r>
      <w:r w:rsidRPr="00CB0C48">
        <w:rPr>
          <w:rFonts w:ascii="GHEA Grapalat" w:hAnsi="GHEA Grapalat" w:cs="GHEA Grapalat"/>
          <w:sz w:val="18"/>
          <w:szCs w:val="18"/>
          <w:lang w:val="pt-BR"/>
        </w:rPr>
        <w:t xml:space="preserve"> </w:t>
      </w:r>
      <w:r w:rsidRPr="00CB0C48">
        <w:rPr>
          <w:rFonts w:ascii="GHEA Grapalat" w:hAnsi="GHEA Grapalat" w:cs="GHEA Grapalat"/>
          <w:sz w:val="18"/>
          <w:szCs w:val="18"/>
        </w:rPr>
        <w:t>բանկը</w:t>
      </w:r>
      <w:r w:rsidRPr="00CB0C48">
        <w:rPr>
          <w:rFonts w:ascii="GHEA Grapalat" w:hAnsi="GHEA Grapalat" w:cs="GHEA Grapalat"/>
          <w:sz w:val="18"/>
          <w:szCs w:val="18"/>
          <w:lang w:val="pt-BR"/>
        </w:rPr>
        <w:t xml:space="preserve"> </w:t>
      </w:r>
      <w:r w:rsidRPr="00CB0C48">
        <w:rPr>
          <w:rFonts w:ascii="GHEA Grapalat" w:hAnsi="GHEA Grapalat" w:cs="GHEA Grapalat"/>
          <w:sz w:val="18"/>
          <w:szCs w:val="18"/>
        </w:rPr>
        <w:t>վճարման</w:t>
      </w:r>
      <w:r w:rsidRPr="00CB0C48">
        <w:rPr>
          <w:rFonts w:ascii="GHEA Grapalat" w:hAnsi="GHEA Grapalat" w:cs="GHEA Grapalat"/>
          <w:sz w:val="18"/>
          <w:szCs w:val="18"/>
          <w:lang w:val="pt-BR"/>
        </w:rPr>
        <w:t xml:space="preserve"> </w:t>
      </w:r>
      <w:r w:rsidRPr="00CB0C48">
        <w:rPr>
          <w:rFonts w:ascii="GHEA Grapalat" w:hAnsi="GHEA Grapalat" w:cs="GHEA Grapalat"/>
          <w:sz w:val="18"/>
          <w:szCs w:val="18"/>
        </w:rPr>
        <w:t>պահանջագիրը</w:t>
      </w:r>
      <w:r w:rsidRPr="00CB0C48">
        <w:rPr>
          <w:rFonts w:ascii="GHEA Grapalat" w:hAnsi="GHEA Grapalat" w:cs="GHEA Grapalat"/>
          <w:sz w:val="18"/>
          <w:szCs w:val="18"/>
          <w:lang w:val="pt-BR"/>
        </w:rPr>
        <w:t xml:space="preserve"> </w:t>
      </w:r>
      <w:r w:rsidRPr="00CB0C48">
        <w:rPr>
          <w:rFonts w:ascii="GHEA Grapalat" w:hAnsi="GHEA Grapalat" w:cs="GHEA Grapalat"/>
          <w:sz w:val="18"/>
          <w:szCs w:val="18"/>
        </w:rPr>
        <w:t>ստանալուց</w:t>
      </w:r>
      <w:r w:rsidRPr="00CB0C48">
        <w:rPr>
          <w:rFonts w:ascii="GHEA Grapalat" w:hAnsi="GHEA Grapalat" w:cs="GHEA Grapalat"/>
          <w:sz w:val="18"/>
          <w:szCs w:val="18"/>
          <w:lang w:val="pt-BR"/>
        </w:rPr>
        <w:t xml:space="preserve"> </w:t>
      </w:r>
      <w:r w:rsidRPr="00CB0C48">
        <w:rPr>
          <w:rFonts w:ascii="GHEA Grapalat" w:hAnsi="GHEA Grapalat" w:cs="GHEA Grapalat"/>
          <w:sz w:val="18"/>
          <w:szCs w:val="18"/>
        </w:rPr>
        <w:t>հետո՝</w:t>
      </w:r>
      <w:r w:rsidRPr="00CB0C48">
        <w:rPr>
          <w:rFonts w:ascii="GHEA Grapalat" w:hAnsi="GHEA Grapalat" w:cs="GHEA Grapalat"/>
          <w:sz w:val="18"/>
          <w:szCs w:val="18"/>
          <w:lang w:val="pt-BR"/>
        </w:rPr>
        <w:t xml:space="preserve"> 2 (</w:t>
      </w:r>
      <w:r w:rsidRPr="00CB0C48">
        <w:rPr>
          <w:rFonts w:ascii="GHEA Grapalat" w:hAnsi="GHEA Grapalat" w:cs="GHEA Grapalat"/>
          <w:sz w:val="18"/>
          <w:szCs w:val="18"/>
        </w:rPr>
        <w:t>երկու</w:t>
      </w:r>
      <w:r w:rsidRPr="00CB0C48">
        <w:rPr>
          <w:rFonts w:ascii="GHEA Grapalat" w:hAnsi="GHEA Grapalat" w:cs="GHEA Grapalat"/>
          <w:sz w:val="18"/>
          <w:szCs w:val="18"/>
          <w:lang w:val="pt-BR"/>
        </w:rPr>
        <w:t xml:space="preserve">) </w:t>
      </w:r>
      <w:r w:rsidRPr="00CB0C48">
        <w:rPr>
          <w:rFonts w:ascii="GHEA Grapalat" w:hAnsi="GHEA Grapalat" w:cs="GHEA Grapalat"/>
          <w:sz w:val="18"/>
          <w:szCs w:val="18"/>
        </w:rPr>
        <w:t>աշխատանքային</w:t>
      </w:r>
      <w:r w:rsidRPr="00CB0C48">
        <w:rPr>
          <w:rFonts w:ascii="GHEA Grapalat" w:hAnsi="GHEA Grapalat" w:cs="GHEA Grapalat"/>
          <w:sz w:val="18"/>
          <w:szCs w:val="18"/>
          <w:lang w:val="pt-BR"/>
        </w:rPr>
        <w:t xml:space="preserve"> </w:t>
      </w:r>
      <w:r w:rsidRPr="00CB0C48">
        <w:rPr>
          <w:rFonts w:ascii="GHEA Grapalat" w:hAnsi="GHEA Grapalat" w:cs="GHEA Grapalat"/>
          <w:sz w:val="18"/>
          <w:szCs w:val="18"/>
        </w:rPr>
        <w:t>օրվա</w:t>
      </w:r>
      <w:r w:rsidRPr="00CB0C48">
        <w:rPr>
          <w:rFonts w:ascii="GHEA Grapalat" w:hAnsi="GHEA Grapalat" w:cs="GHEA Grapalat"/>
          <w:sz w:val="18"/>
          <w:szCs w:val="18"/>
          <w:lang w:val="pt-BR"/>
        </w:rPr>
        <w:t xml:space="preserve"> </w:t>
      </w:r>
      <w:r w:rsidRPr="00CB0C48">
        <w:rPr>
          <w:rFonts w:ascii="GHEA Grapalat" w:hAnsi="GHEA Grapalat" w:cs="GHEA Grapalat"/>
          <w:sz w:val="18"/>
          <w:szCs w:val="18"/>
        </w:rPr>
        <w:t>ընթացքում</w:t>
      </w:r>
      <w:r w:rsidRPr="00CB0C48">
        <w:rPr>
          <w:rFonts w:ascii="GHEA Grapalat" w:hAnsi="GHEA Grapalat" w:cs="GHEA Grapalat"/>
          <w:sz w:val="18"/>
          <w:szCs w:val="18"/>
          <w:lang w:val="pt-BR"/>
        </w:rPr>
        <w:t xml:space="preserve"> </w:t>
      </w:r>
      <w:r w:rsidRPr="00CB0C48">
        <w:rPr>
          <w:rFonts w:ascii="GHEA Grapalat" w:hAnsi="GHEA Grapalat" w:cs="GHEA Grapalat"/>
          <w:sz w:val="18"/>
          <w:szCs w:val="18"/>
        </w:rPr>
        <w:t>պետք</w:t>
      </w:r>
      <w:r w:rsidRPr="00CB0C48">
        <w:rPr>
          <w:rFonts w:ascii="GHEA Grapalat" w:hAnsi="GHEA Grapalat" w:cs="GHEA Grapalat"/>
          <w:sz w:val="18"/>
          <w:szCs w:val="18"/>
          <w:lang w:val="pt-BR"/>
        </w:rPr>
        <w:t xml:space="preserve"> </w:t>
      </w:r>
      <w:r w:rsidRPr="00CB0C48">
        <w:rPr>
          <w:rFonts w:ascii="GHEA Grapalat" w:hAnsi="GHEA Grapalat" w:cs="GHEA Grapalat"/>
          <w:sz w:val="18"/>
          <w:szCs w:val="18"/>
        </w:rPr>
        <w:t>է</w:t>
      </w:r>
      <w:r w:rsidRPr="00CB0C48">
        <w:rPr>
          <w:rFonts w:ascii="GHEA Grapalat" w:hAnsi="GHEA Grapalat" w:cs="GHEA Grapalat"/>
          <w:sz w:val="18"/>
          <w:szCs w:val="18"/>
          <w:lang w:val="pt-BR"/>
        </w:rPr>
        <w:t xml:space="preserve"> </w:t>
      </w:r>
      <w:r w:rsidRPr="00CB0C48">
        <w:rPr>
          <w:rFonts w:ascii="GHEA Grapalat" w:hAnsi="GHEA Grapalat" w:cs="GHEA Grapalat"/>
          <w:sz w:val="18"/>
          <w:szCs w:val="18"/>
        </w:rPr>
        <w:t>տեղեկացնի</w:t>
      </w:r>
      <w:r w:rsidRPr="00CB0C48">
        <w:rPr>
          <w:rFonts w:ascii="GHEA Grapalat" w:hAnsi="GHEA Grapalat" w:cs="GHEA Grapalat"/>
          <w:sz w:val="18"/>
          <w:szCs w:val="18"/>
          <w:lang w:val="pt-BR"/>
        </w:rPr>
        <w:t xml:space="preserve"> </w:t>
      </w:r>
      <w:r w:rsidRPr="00CB0C48">
        <w:rPr>
          <w:rFonts w:ascii="GHEA Grapalat" w:hAnsi="GHEA Grapalat" w:cs="GHEA Grapalat"/>
          <w:sz w:val="18"/>
          <w:szCs w:val="18"/>
        </w:rPr>
        <w:t>Պատվիրատուին՝</w:t>
      </w:r>
      <w:r w:rsidRPr="00CB0C48">
        <w:rPr>
          <w:rFonts w:ascii="GHEA Grapalat" w:hAnsi="GHEA Grapalat" w:cs="GHEA Grapalat"/>
          <w:sz w:val="18"/>
          <w:szCs w:val="18"/>
          <w:lang w:val="pt-BR"/>
        </w:rPr>
        <w:t xml:space="preserve"> </w:t>
      </w:r>
      <w:r w:rsidRPr="00CB0C48">
        <w:rPr>
          <w:rFonts w:ascii="GHEA Grapalat" w:hAnsi="GHEA Grapalat" w:cs="GHEA Grapalat"/>
          <w:sz w:val="18"/>
          <w:szCs w:val="18"/>
        </w:rPr>
        <w:t>գրավոր</w:t>
      </w:r>
      <w:r w:rsidRPr="00CB0C48">
        <w:rPr>
          <w:rFonts w:ascii="GHEA Grapalat" w:hAnsi="GHEA Grapalat" w:cs="GHEA Grapalat"/>
          <w:sz w:val="18"/>
          <w:szCs w:val="18"/>
          <w:lang w:val="pt-BR"/>
        </w:rPr>
        <w:t xml:space="preserve"> </w:t>
      </w:r>
      <w:r w:rsidRPr="00CB0C48">
        <w:rPr>
          <w:rFonts w:ascii="GHEA Grapalat" w:hAnsi="GHEA Grapalat" w:cs="GHEA Grapalat"/>
          <w:sz w:val="18"/>
          <w:szCs w:val="18"/>
        </w:rPr>
        <w:t>ձևով</w:t>
      </w:r>
      <w:r w:rsidRPr="00CB0C48">
        <w:rPr>
          <w:rFonts w:ascii="GHEA Grapalat" w:hAnsi="GHEA Grapalat" w:cs="GHEA Grapalat"/>
          <w:sz w:val="18"/>
          <w:szCs w:val="18"/>
          <w:lang w:val="pt-BR"/>
        </w:rPr>
        <w:t>:</w:t>
      </w:r>
    </w:p>
    <w:p w:rsidR="003244E4" w:rsidRPr="00CB0C48" w:rsidRDefault="003244E4" w:rsidP="003244E4">
      <w:pPr>
        <w:numPr>
          <w:ilvl w:val="1"/>
          <w:numId w:val="7"/>
        </w:numPr>
        <w:ind w:left="0" w:firstLine="426"/>
        <w:jc w:val="both"/>
        <w:rPr>
          <w:rFonts w:ascii="GHEA Grapalat" w:hAnsi="GHEA Grapalat" w:cs="GHEA Grapalat"/>
          <w:sz w:val="18"/>
          <w:szCs w:val="18"/>
          <w:lang w:val="pt-BR"/>
        </w:rPr>
      </w:pPr>
      <w:r w:rsidRPr="00CB0C48">
        <w:rPr>
          <w:rFonts w:ascii="GHEA Grapalat" w:hAnsi="GHEA Grapalat" w:cs="GHEA Grapalat"/>
          <w:sz w:val="18"/>
          <w:szCs w:val="18"/>
          <w:lang w:val="pt-BR"/>
        </w:rPr>
        <w:t xml:space="preserve"> Սույն համաձայնագիրը և կից </w:t>
      </w:r>
      <w:r w:rsidRPr="00CB0C48">
        <w:rPr>
          <w:rFonts w:ascii="GHEA Grapalat" w:hAnsi="GHEA Grapalat" w:cs="GHEA Grapalat"/>
          <w:sz w:val="18"/>
          <w:szCs w:val="18"/>
          <w:lang w:val="hy-AM"/>
        </w:rPr>
        <w:t>Պ</w:t>
      </w:r>
      <w:r w:rsidRPr="00CB0C48">
        <w:rPr>
          <w:rFonts w:ascii="GHEA Grapalat" w:hAnsi="GHEA Grapalat" w:cs="GHEA Grapalat"/>
          <w:sz w:val="18"/>
          <w:szCs w:val="18"/>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3244E4" w:rsidRPr="00CB0C48" w:rsidRDefault="003244E4" w:rsidP="003244E4">
      <w:pPr>
        <w:jc w:val="both"/>
        <w:rPr>
          <w:rFonts w:ascii="GHEA Grapalat" w:hAnsi="GHEA Grapalat" w:cs="GHEA Grapalat"/>
          <w:sz w:val="20"/>
          <w:szCs w:val="20"/>
          <w:lang w:val="hy-AM"/>
        </w:rPr>
      </w:pPr>
    </w:p>
    <w:p w:rsidR="003244E4" w:rsidRPr="00CB0C48" w:rsidRDefault="003244E4" w:rsidP="003244E4">
      <w:pPr>
        <w:numPr>
          <w:ilvl w:val="0"/>
          <w:numId w:val="6"/>
        </w:numPr>
        <w:jc w:val="center"/>
        <w:rPr>
          <w:rFonts w:ascii="GHEA Grapalat" w:hAnsi="GHEA Grapalat" w:cs="GHEA Grapalat"/>
          <w:b/>
          <w:bCs/>
          <w:sz w:val="18"/>
          <w:szCs w:val="18"/>
        </w:rPr>
      </w:pPr>
      <w:r w:rsidRPr="00CB0C48">
        <w:rPr>
          <w:rFonts w:ascii="GHEA Grapalat" w:hAnsi="GHEA Grapalat" w:cs="GHEA Grapalat"/>
          <w:b/>
          <w:bCs/>
          <w:sz w:val="18"/>
          <w:szCs w:val="18"/>
        </w:rPr>
        <w:t>Այլ պայմաններ</w:t>
      </w:r>
    </w:p>
    <w:p w:rsidR="003244E4" w:rsidRPr="00CB0C48" w:rsidRDefault="003244E4" w:rsidP="003244E4">
      <w:pPr>
        <w:ind w:firstLine="567"/>
        <w:jc w:val="both"/>
        <w:rPr>
          <w:rFonts w:ascii="GHEA Grapalat" w:hAnsi="GHEA Grapalat" w:cs="GHEA Grapalat"/>
          <w:sz w:val="18"/>
          <w:szCs w:val="18"/>
          <w:lang w:val="hy-AM"/>
        </w:rPr>
      </w:pPr>
      <w:proofErr w:type="gramStart"/>
      <w:r w:rsidRPr="00CB0C48">
        <w:rPr>
          <w:rFonts w:ascii="GHEA Grapalat" w:hAnsi="GHEA Grapalat" w:cs="GHEA Grapalat"/>
          <w:sz w:val="18"/>
          <w:szCs w:val="18"/>
        </w:rPr>
        <w:t>2.1</w:t>
      </w:r>
      <w:proofErr w:type="gramEnd"/>
      <w:r w:rsidRPr="00CB0C48">
        <w:rPr>
          <w:rFonts w:ascii="GHEA Grapalat" w:hAnsi="GHEA Grapalat" w:cs="GHEA Grapalat"/>
          <w:sz w:val="18"/>
          <w:szCs w:val="18"/>
        </w:rPr>
        <w:t xml:space="preserve"> Սույն համաձայնագիրը</w:t>
      </w:r>
      <w:r w:rsidRPr="00CB0C48">
        <w:rPr>
          <w:rFonts w:ascii="GHEA Grapalat" w:hAnsi="GHEA Grapalat" w:cs="GHEA Grapalat"/>
          <w:sz w:val="18"/>
          <w:szCs w:val="18"/>
          <w:lang w:val="hy-AM"/>
        </w:rPr>
        <w:t xml:space="preserve"> և Պահանջագիրը անհետկանչելի են,</w:t>
      </w:r>
      <w:r w:rsidRPr="00CB0C48">
        <w:rPr>
          <w:rFonts w:ascii="GHEA Grapalat" w:hAnsi="GHEA Grapalat" w:cs="GHEA Grapalat"/>
          <w:sz w:val="18"/>
          <w:szCs w:val="18"/>
        </w:rPr>
        <w:t xml:space="preserve"> ուժի մեջ </w:t>
      </w:r>
      <w:r w:rsidRPr="00CB0C48">
        <w:rPr>
          <w:rFonts w:ascii="GHEA Grapalat" w:hAnsi="GHEA Grapalat" w:cs="GHEA Grapalat"/>
          <w:sz w:val="18"/>
          <w:szCs w:val="18"/>
          <w:lang w:val="hy-AM"/>
        </w:rPr>
        <w:t>են</w:t>
      </w:r>
      <w:r w:rsidRPr="00CB0C48">
        <w:rPr>
          <w:rFonts w:ascii="GHEA Grapalat" w:hAnsi="GHEA Grapalat" w:cs="GHEA Grapalat"/>
          <w:sz w:val="18"/>
          <w:szCs w:val="18"/>
        </w:rPr>
        <w:t xml:space="preserve"> մտնում Ընկերության կողմից վավերացման պահից և ուժի մեջ</w:t>
      </w:r>
      <w:r w:rsidRPr="00CB0C48">
        <w:rPr>
          <w:rFonts w:ascii="GHEA Grapalat" w:hAnsi="GHEA Grapalat" w:cs="GHEA Grapalat"/>
          <w:sz w:val="18"/>
          <w:szCs w:val="18"/>
          <w:lang w:val="hy-AM"/>
        </w:rPr>
        <w:t xml:space="preserve"> են մինչև </w:t>
      </w:r>
      <w:r w:rsidRPr="00CB0C48">
        <w:rPr>
          <w:rFonts w:ascii="GHEA Grapalat" w:hAnsi="GHEA Grapalat" w:cs="GHEA Grapalat"/>
          <w:sz w:val="18"/>
          <w:szCs w:val="18"/>
        </w:rPr>
        <w:t>Ընկերության կողմից կնքվ</w:t>
      </w:r>
      <w:r w:rsidRPr="00CB0C48">
        <w:rPr>
          <w:rFonts w:ascii="GHEA Grapalat" w:hAnsi="GHEA Grapalat" w:cs="GHEA Grapalat"/>
          <w:sz w:val="18"/>
          <w:szCs w:val="18"/>
          <w:lang w:val="hy-AM"/>
        </w:rPr>
        <w:t xml:space="preserve">ելիք </w:t>
      </w:r>
      <w:r w:rsidRPr="00CB0C48">
        <w:rPr>
          <w:rFonts w:ascii="GHEA Grapalat" w:hAnsi="GHEA Grapalat" w:cs="GHEA Grapalat"/>
          <w:sz w:val="18"/>
          <w:szCs w:val="18"/>
        </w:rPr>
        <w:t xml:space="preserve">պայմանագրով </w:t>
      </w:r>
      <w:r w:rsidRPr="00CB0C48">
        <w:rPr>
          <w:rFonts w:ascii="GHEA Grapalat" w:hAnsi="GHEA Grapalat" w:cs="GHEA Grapalat"/>
          <w:sz w:val="18"/>
          <w:szCs w:val="18"/>
          <w:lang w:val="hy-AM"/>
        </w:rPr>
        <w:t xml:space="preserve">ստանձնվող </w:t>
      </w:r>
      <w:r w:rsidRPr="00CB0C48">
        <w:rPr>
          <w:rFonts w:ascii="GHEA Grapalat" w:hAnsi="GHEA Grapalat" w:cs="GHEA Grapalat"/>
          <w:sz w:val="18"/>
          <w:szCs w:val="18"/>
        </w:rPr>
        <w:t>պարտավորություններ</w:t>
      </w:r>
      <w:r w:rsidRPr="00CB0C48">
        <w:rPr>
          <w:rFonts w:ascii="GHEA Grapalat" w:hAnsi="GHEA Grapalat" w:cs="GHEA Grapalat"/>
          <w:sz w:val="18"/>
          <w:szCs w:val="18"/>
          <w:lang w:val="hy-AM"/>
        </w:rPr>
        <w:t>ը</w:t>
      </w:r>
      <w:r w:rsidRPr="00CB0C48">
        <w:rPr>
          <w:rFonts w:ascii="GHEA Grapalat" w:hAnsi="GHEA Grapalat" w:cs="GHEA Grapalat"/>
          <w:sz w:val="18"/>
          <w:szCs w:val="18"/>
        </w:rPr>
        <w:t xml:space="preserve"> ողջ ծավալով կատար</w:t>
      </w:r>
      <w:r w:rsidRPr="00CB0C48">
        <w:rPr>
          <w:rFonts w:ascii="GHEA Grapalat" w:hAnsi="GHEA Grapalat" w:cs="GHEA Grapalat"/>
          <w:sz w:val="18"/>
          <w:szCs w:val="18"/>
          <w:lang w:val="hy-AM"/>
        </w:rPr>
        <w:t>ելու վերջին օրվան</w:t>
      </w:r>
      <w:r w:rsidRPr="00CB0C48">
        <w:rPr>
          <w:rFonts w:ascii="GHEA Grapalat" w:hAnsi="GHEA Grapalat" w:cs="GHEA Grapalat"/>
          <w:sz w:val="18"/>
          <w:szCs w:val="18"/>
        </w:rPr>
        <w:t>, իսկ պայմանագրով երաշխիքային ժամկետ սահմանված լինելու դեպքում՝ երաշխիքային</w:t>
      </w:r>
      <w:r w:rsidRPr="00CB0C48">
        <w:rPr>
          <w:rFonts w:ascii="GHEA Grapalat" w:hAnsi="GHEA Grapalat" w:cs="GHEA Grapalat"/>
          <w:sz w:val="18"/>
          <w:szCs w:val="18"/>
          <w:lang w:val="hy-AM"/>
        </w:rPr>
        <w:t xml:space="preserve"> </w:t>
      </w:r>
      <w:r w:rsidRPr="00CB0C48">
        <w:rPr>
          <w:rFonts w:ascii="GHEA Grapalat" w:hAnsi="GHEA Grapalat" w:cs="GHEA Grapalat"/>
          <w:sz w:val="18"/>
          <w:szCs w:val="18"/>
        </w:rPr>
        <w:t xml:space="preserve">ժամկետի ավարտին </w:t>
      </w:r>
      <w:r w:rsidRPr="00CB0C48">
        <w:rPr>
          <w:rFonts w:ascii="GHEA Grapalat" w:hAnsi="GHEA Grapalat" w:cs="GHEA Grapalat"/>
          <w:sz w:val="18"/>
          <w:szCs w:val="18"/>
          <w:lang w:val="hy-AM"/>
        </w:rPr>
        <w:t xml:space="preserve">հաջորդող </w:t>
      </w:r>
      <w:r w:rsidRPr="00CB0C48">
        <w:rPr>
          <w:rFonts w:ascii="GHEA Grapalat" w:hAnsi="GHEA Grapalat" w:cs="GHEA Grapalat"/>
          <w:sz w:val="18"/>
          <w:szCs w:val="18"/>
        </w:rPr>
        <w:t>1</w:t>
      </w:r>
      <w:r w:rsidRPr="00CB0C48">
        <w:rPr>
          <w:rFonts w:ascii="GHEA Grapalat" w:hAnsi="GHEA Grapalat" w:cs="GHEA Grapalat"/>
          <w:sz w:val="18"/>
          <w:szCs w:val="18"/>
          <w:lang w:val="hy-AM"/>
        </w:rPr>
        <w:t>0-րդ աշխատանքային օրը ներառյալ</w:t>
      </w:r>
      <w:r w:rsidRPr="00CB0C48">
        <w:rPr>
          <w:rFonts w:ascii="GHEA Grapalat" w:hAnsi="GHEA Grapalat" w:cs="GHEA Grapalat"/>
          <w:sz w:val="18"/>
          <w:szCs w:val="18"/>
        </w:rPr>
        <w:t xml:space="preserve">։ </w:t>
      </w:r>
    </w:p>
    <w:p w:rsidR="003244E4" w:rsidRPr="00CB0C48" w:rsidRDefault="003244E4" w:rsidP="003244E4">
      <w:pPr>
        <w:ind w:firstLine="567"/>
        <w:jc w:val="both"/>
        <w:rPr>
          <w:rFonts w:ascii="GHEA Grapalat" w:hAnsi="GHEA Grapalat" w:cs="GHEA Grapalat"/>
          <w:sz w:val="18"/>
          <w:szCs w:val="18"/>
          <w:lang w:val="hy-AM"/>
        </w:rPr>
      </w:pPr>
      <w:r w:rsidRPr="00CB0C48">
        <w:rPr>
          <w:rFonts w:ascii="GHEA Grapalat" w:hAnsi="GHEA Grapalat" w:cs="GHEA Grapalat"/>
          <w:sz w:val="18"/>
          <w:szCs w:val="18"/>
          <w:lang w:val="hy-AM"/>
        </w:rPr>
        <w:t xml:space="preserve"> 2.2.Սույն համաձայնագիրը և կից Պահանջագիրը Պատվիրատուի կողմից Վճարող Բանկին ներկայացնելով</w:t>
      </w:r>
      <w:r w:rsidRPr="002865DC">
        <w:rPr>
          <w:rFonts w:ascii="GHEA Grapalat" w:hAnsi="GHEA Grapalat" w:cs="GHEA Grapalat"/>
          <w:sz w:val="18"/>
          <w:szCs w:val="18"/>
          <w:lang w:val="hy-AM"/>
        </w:rPr>
        <w:t>`</w:t>
      </w:r>
      <w:r w:rsidRPr="00CB0C48">
        <w:rPr>
          <w:rFonts w:ascii="GHEA Grapalat" w:hAnsi="GHEA Grapalat" w:cs="GHEA Grapalat"/>
          <w:sz w:val="18"/>
          <w:szCs w:val="18"/>
          <w:lang w:val="hy-AM"/>
        </w:rPr>
        <w:t xml:space="preserve"> </w:t>
      </w:r>
    </w:p>
    <w:p w:rsidR="003244E4" w:rsidRPr="00CB0C48" w:rsidRDefault="003244E4" w:rsidP="003244E4">
      <w:pPr>
        <w:ind w:firstLine="567"/>
        <w:jc w:val="both"/>
        <w:rPr>
          <w:rFonts w:ascii="GHEA Grapalat" w:hAnsi="GHEA Grapalat" w:cs="GHEA Grapalat"/>
          <w:sz w:val="18"/>
          <w:szCs w:val="18"/>
          <w:lang w:val="hy-AM"/>
        </w:rPr>
      </w:pPr>
      <w:r w:rsidRPr="00CB0C48">
        <w:rPr>
          <w:rFonts w:ascii="GHEA Grapalat" w:hAnsi="GHEA Grapalat" w:cs="GHEA Grapalat"/>
          <w:sz w:val="18"/>
          <w:szCs w:val="18"/>
          <w:lang w:val="hy-AM"/>
        </w:rPr>
        <w:t>2.2.1. Պատվիրատուի կողմից հավաստվում է, որ Ընկերությունը թույլ է տվել պայմանագրային պարտավորությունների խախտում</w:t>
      </w:r>
      <w:r w:rsidRPr="002865DC">
        <w:rPr>
          <w:rFonts w:ascii="GHEA Grapalat" w:hAnsi="GHEA Grapalat" w:cs="GHEA Grapalat"/>
          <w:sz w:val="18"/>
          <w:szCs w:val="18"/>
          <w:lang w:val="hy-AM"/>
        </w:rPr>
        <w:t>, իսկ</w:t>
      </w:r>
    </w:p>
    <w:p w:rsidR="003244E4" w:rsidRPr="00CB0C48" w:rsidDel="00A13215" w:rsidRDefault="003244E4" w:rsidP="003244E4">
      <w:pPr>
        <w:ind w:firstLine="567"/>
        <w:jc w:val="both"/>
        <w:rPr>
          <w:rFonts w:ascii="GHEA Grapalat" w:hAnsi="GHEA Grapalat" w:cs="GHEA Grapalat"/>
          <w:sz w:val="18"/>
          <w:szCs w:val="18"/>
          <w:lang w:val="hy-AM"/>
        </w:rPr>
      </w:pPr>
      <w:r w:rsidRPr="00CB0C48">
        <w:rPr>
          <w:rFonts w:ascii="GHEA Grapalat" w:hAnsi="GHEA Grapalat" w:cs="GHEA Grapalat"/>
          <w:sz w:val="18"/>
          <w:szCs w:val="18"/>
          <w:lang w:val="hy-AM"/>
        </w:rPr>
        <w:lastRenderedPageBreak/>
        <w:t xml:space="preserve">2.2.2. </w:t>
      </w:r>
      <w:r w:rsidRPr="002865DC">
        <w:rPr>
          <w:rFonts w:ascii="GHEA Grapalat" w:hAnsi="GHEA Grapalat" w:cs="GHEA Grapalat"/>
          <w:sz w:val="18"/>
          <w:szCs w:val="18"/>
          <w:lang w:val="hy-AM"/>
        </w:rPr>
        <w:t>Ընկերության</w:t>
      </w:r>
      <w:r w:rsidRPr="00CB0C48">
        <w:rPr>
          <w:rFonts w:ascii="GHEA Grapalat" w:hAnsi="GHEA Grapalat" w:cs="GHEA Grapalat"/>
          <w:sz w:val="18"/>
          <w:szCs w:val="18"/>
          <w:lang w:val="hy-AM"/>
        </w:rPr>
        <w:t xml:space="preserve"> կողմից հավաստվում է, որ </w:t>
      </w:r>
      <w:r w:rsidRPr="002865DC">
        <w:rPr>
          <w:rFonts w:ascii="GHEA Grapalat" w:hAnsi="GHEA Grapalat" w:cs="GHEA Grapalat"/>
          <w:sz w:val="18"/>
          <w:szCs w:val="18"/>
          <w:lang w:val="hy-AM"/>
        </w:rPr>
        <w:t>ս</w:t>
      </w:r>
      <w:r w:rsidRPr="00CB0C48">
        <w:rPr>
          <w:rFonts w:ascii="GHEA Grapalat" w:hAnsi="GHEA Grapalat" w:cs="GHEA Grapalat"/>
          <w:sz w:val="18"/>
          <w:szCs w:val="18"/>
          <w:lang w:val="hy-AM"/>
        </w:rPr>
        <w:t>ույն տուժանքի համաձայնագիրը և կից Պահանջագիրը պատշաճ ստորագրված է Ընկերության իրավասու անձի կողմից</w:t>
      </w:r>
      <w:r w:rsidRPr="002865DC">
        <w:rPr>
          <w:rFonts w:ascii="GHEA Grapalat" w:hAnsi="GHEA Grapalat" w:cs="GHEA Grapalat"/>
          <w:sz w:val="18"/>
          <w:szCs w:val="18"/>
          <w:lang w:val="hy-AM"/>
        </w:rPr>
        <w:t>:</w:t>
      </w:r>
    </w:p>
    <w:p w:rsidR="003244E4" w:rsidRPr="00F46CF9" w:rsidRDefault="003244E4" w:rsidP="003244E4">
      <w:pPr>
        <w:ind w:firstLine="567"/>
        <w:jc w:val="both"/>
        <w:rPr>
          <w:rFonts w:ascii="GHEA Grapalat" w:hAnsi="GHEA Grapalat" w:cs="GHEA Grapalat"/>
          <w:sz w:val="18"/>
          <w:szCs w:val="18"/>
          <w:lang w:val="hy-AM"/>
        </w:rPr>
      </w:pPr>
      <w:r w:rsidRPr="00CB0C48">
        <w:rPr>
          <w:rFonts w:ascii="GHEA Grapalat" w:hAnsi="GHEA Grapalat" w:cs="GHEA Grapalat"/>
          <w:sz w:val="18"/>
          <w:szCs w:val="18"/>
          <w:lang w:val="hy-AM"/>
        </w:rPr>
        <w:t>2.3 Սույն Համաձայնագրի կապակցությամբ ծագած վեճերը լուծվում են բանակցությունների միջոցով։ Համաձայնություն ձեռք չբերելու դեպ</w:t>
      </w:r>
      <w:r w:rsidRPr="00F46CF9">
        <w:rPr>
          <w:rFonts w:ascii="GHEA Grapalat" w:hAnsi="GHEA Grapalat" w:cs="GHEA Grapalat"/>
          <w:sz w:val="18"/>
          <w:szCs w:val="18"/>
          <w:lang w:val="hy-AM"/>
        </w:rPr>
        <w:t>քում վեճերը լուծվում են դատական կարգով։</w:t>
      </w:r>
    </w:p>
    <w:p w:rsidR="003244E4" w:rsidRPr="00CB0C48" w:rsidRDefault="003244E4" w:rsidP="003244E4">
      <w:pPr>
        <w:ind w:firstLine="567"/>
        <w:jc w:val="both"/>
        <w:rPr>
          <w:rFonts w:ascii="GHEA Grapalat" w:hAnsi="GHEA Grapalat" w:cs="GHEA Grapalat"/>
          <w:sz w:val="18"/>
          <w:szCs w:val="18"/>
          <w:lang w:val="hy-AM"/>
        </w:rPr>
      </w:pPr>
    </w:p>
    <w:p w:rsidR="003244E4" w:rsidRPr="00CB0C48" w:rsidRDefault="003244E4" w:rsidP="003244E4">
      <w:pPr>
        <w:ind w:firstLine="567"/>
        <w:jc w:val="center"/>
        <w:rPr>
          <w:rFonts w:ascii="GHEA Grapalat" w:hAnsi="GHEA Grapalat" w:cs="GHEA Grapalat"/>
          <w:sz w:val="20"/>
          <w:szCs w:val="20"/>
          <w:lang w:val="hy-AM"/>
        </w:rPr>
      </w:pPr>
      <w:r w:rsidRPr="00CB0C48">
        <w:rPr>
          <w:rFonts w:ascii="GHEA Grapalat" w:hAnsi="GHEA Grapalat" w:cs="GHEA Grapalat"/>
          <w:b/>
          <w:sz w:val="18"/>
          <w:szCs w:val="18"/>
          <w:lang w:val="hy-AM"/>
        </w:rPr>
        <w:t>3. Ընկերության հասցեն, բանկային վավերապայմանները`</w:t>
      </w:r>
    </w:p>
    <w:p w:rsidR="003244E4" w:rsidRPr="00CB0C48" w:rsidRDefault="003244E4" w:rsidP="003244E4">
      <w:pPr>
        <w:jc w:val="both"/>
        <w:rPr>
          <w:rFonts w:ascii="GHEA Grapalat" w:hAnsi="GHEA Grapalat" w:cs="GHEA Grapalat"/>
          <w:sz w:val="20"/>
          <w:szCs w:val="20"/>
          <w:u w:val="single"/>
          <w:lang w:val="hy-AM"/>
        </w:rPr>
      </w:pPr>
      <w:r w:rsidRPr="00CB0C48">
        <w:rPr>
          <w:rFonts w:ascii="GHEA Grapalat" w:hAnsi="GHEA Grapalat" w:cs="GHEA Grapalat"/>
          <w:sz w:val="20"/>
          <w:szCs w:val="20"/>
          <w:u w:val="single"/>
          <w:lang w:val="hy-AM"/>
        </w:rPr>
        <w:tab/>
      </w:r>
      <w:r w:rsidRPr="00CB0C48">
        <w:rPr>
          <w:rFonts w:ascii="GHEA Grapalat" w:hAnsi="GHEA Grapalat" w:cs="GHEA Grapalat"/>
          <w:sz w:val="20"/>
          <w:szCs w:val="20"/>
          <w:u w:val="single"/>
          <w:lang w:val="hy-AM"/>
        </w:rPr>
        <w:tab/>
      </w:r>
      <w:r w:rsidRPr="00CB0C48">
        <w:rPr>
          <w:rFonts w:ascii="GHEA Grapalat" w:hAnsi="GHEA Grapalat" w:cs="GHEA Grapalat"/>
          <w:sz w:val="20"/>
          <w:szCs w:val="20"/>
          <w:u w:val="single"/>
          <w:lang w:val="hy-AM"/>
        </w:rPr>
        <w:tab/>
      </w:r>
      <w:r w:rsidRPr="00CB0C48">
        <w:rPr>
          <w:rFonts w:ascii="GHEA Grapalat" w:hAnsi="GHEA Grapalat" w:cs="GHEA Grapalat"/>
          <w:sz w:val="20"/>
          <w:szCs w:val="20"/>
          <w:u w:val="single"/>
          <w:lang w:val="hy-AM"/>
        </w:rPr>
        <w:tab/>
      </w:r>
      <w:r w:rsidRPr="00CB0C48">
        <w:rPr>
          <w:rFonts w:ascii="GHEA Grapalat" w:hAnsi="GHEA Grapalat" w:cs="GHEA Grapalat"/>
          <w:sz w:val="20"/>
          <w:szCs w:val="20"/>
          <w:u w:val="single"/>
          <w:lang w:val="hy-AM"/>
        </w:rPr>
        <w:tab/>
      </w:r>
    </w:p>
    <w:p w:rsidR="003244E4" w:rsidRPr="00CB0C48" w:rsidRDefault="003244E4" w:rsidP="003244E4">
      <w:pPr>
        <w:jc w:val="both"/>
        <w:rPr>
          <w:rFonts w:ascii="GHEA Grapalat" w:hAnsi="GHEA Grapalat"/>
          <w:sz w:val="18"/>
          <w:szCs w:val="18"/>
          <w:vertAlign w:val="superscript"/>
          <w:lang w:val="hy-AM"/>
        </w:rPr>
      </w:pPr>
      <w:r w:rsidRPr="00CB0C48">
        <w:rPr>
          <w:rFonts w:ascii="GHEA Grapalat" w:hAnsi="GHEA Grapalat"/>
          <w:sz w:val="18"/>
          <w:szCs w:val="18"/>
          <w:vertAlign w:val="superscript"/>
          <w:lang w:val="hy-AM"/>
        </w:rPr>
        <w:t xml:space="preserve">                               ընկերության անվանումը</w:t>
      </w:r>
    </w:p>
    <w:p w:rsidR="003244E4" w:rsidRPr="00CB0C48" w:rsidRDefault="003244E4" w:rsidP="003244E4">
      <w:pPr>
        <w:jc w:val="both"/>
        <w:rPr>
          <w:rFonts w:ascii="GHEA Grapalat" w:hAnsi="GHEA Grapalat"/>
          <w:sz w:val="18"/>
          <w:szCs w:val="18"/>
          <w:u w:val="single"/>
          <w:vertAlign w:val="superscript"/>
          <w:lang w:val="hy-AM"/>
        </w:rPr>
      </w:pPr>
      <w:r w:rsidRPr="00CB0C48">
        <w:rPr>
          <w:rFonts w:ascii="GHEA Grapalat" w:hAnsi="GHEA Grapalat"/>
          <w:sz w:val="18"/>
          <w:szCs w:val="18"/>
          <w:vertAlign w:val="superscript"/>
          <w:lang w:val="hy-AM"/>
        </w:rPr>
        <w:t xml:space="preserve"> </w:t>
      </w:r>
      <w:r w:rsidRPr="00CB0C48">
        <w:rPr>
          <w:rFonts w:ascii="GHEA Grapalat" w:hAnsi="GHEA Grapalat"/>
          <w:sz w:val="18"/>
          <w:szCs w:val="18"/>
          <w:u w:val="single"/>
          <w:vertAlign w:val="superscript"/>
          <w:lang w:val="hy-AM"/>
        </w:rPr>
        <w:tab/>
      </w:r>
      <w:r w:rsidRPr="00CB0C48">
        <w:rPr>
          <w:rFonts w:ascii="GHEA Grapalat" w:hAnsi="GHEA Grapalat"/>
          <w:sz w:val="18"/>
          <w:szCs w:val="18"/>
          <w:u w:val="single"/>
          <w:vertAlign w:val="superscript"/>
          <w:lang w:val="hy-AM"/>
        </w:rPr>
        <w:tab/>
      </w:r>
      <w:r w:rsidRPr="00CB0C48">
        <w:rPr>
          <w:rFonts w:ascii="GHEA Grapalat" w:hAnsi="GHEA Grapalat"/>
          <w:sz w:val="18"/>
          <w:szCs w:val="18"/>
          <w:u w:val="single"/>
          <w:vertAlign w:val="superscript"/>
          <w:lang w:val="hy-AM"/>
        </w:rPr>
        <w:tab/>
      </w:r>
      <w:r w:rsidRPr="00CB0C48">
        <w:rPr>
          <w:rFonts w:ascii="GHEA Grapalat" w:hAnsi="GHEA Grapalat"/>
          <w:sz w:val="18"/>
          <w:szCs w:val="18"/>
          <w:u w:val="single"/>
          <w:vertAlign w:val="superscript"/>
          <w:lang w:val="hy-AM"/>
        </w:rPr>
        <w:tab/>
      </w:r>
      <w:r w:rsidRPr="00CB0C48">
        <w:rPr>
          <w:rFonts w:ascii="GHEA Grapalat" w:hAnsi="GHEA Grapalat"/>
          <w:sz w:val="18"/>
          <w:szCs w:val="18"/>
          <w:u w:val="single"/>
          <w:vertAlign w:val="superscript"/>
          <w:lang w:val="hy-AM"/>
        </w:rPr>
        <w:tab/>
      </w:r>
    </w:p>
    <w:p w:rsidR="003244E4" w:rsidRPr="00CB0C48" w:rsidRDefault="003244E4" w:rsidP="003244E4">
      <w:pPr>
        <w:jc w:val="both"/>
        <w:rPr>
          <w:rFonts w:ascii="GHEA Grapalat" w:hAnsi="GHEA Grapalat"/>
          <w:sz w:val="18"/>
          <w:szCs w:val="18"/>
          <w:vertAlign w:val="superscript"/>
          <w:lang w:val="hy-AM"/>
        </w:rPr>
      </w:pPr>
      <w:r w:rsidRPr="00CB0C48">
        <w:rPr>
          <w:rFonts w:ascii="GHEA Grapalat" w:hAnsi="GHEA Grapalat"/>
          <w:sz w:val="18"/>
          <w:szCs w:val="18"/>
          <w:vertAlign w:val="superscript"/>
          <w:lang w:val="hy-AM"/>
        </w:rPr>
        <w:t xml:space="preserve">                              ընկերության հասցեն</w:t>
      </w:r>
    </w:p>
    <w:p w:rsidR="003244E4" w:rsidRPr="00CB0C48" w:rsidRDefault="003244E4" w:rsidP="003244E4">
      <w:pPr>
        <w:jc w:val="both"/>
        <w:rPr>
          <w:rFonts w:ascii="GHEA Grapalat" w:hAnsi="GHEA Grapalat"/>
          <w:sz w:val="18"/>
          <w:szCs w:val="18"/>
          <w:u w:val="single"/>
          <w:vertAlign w:val="superscript"/>
          <w:lang w:val="hy-AM"/>
        </w:rPr>
      </w:pPr>
      <w:r w:rsidRPr="00CB0C48">
        <w:rPr>
          <w:rFonts w:ascii="GHEA Grapalat" w:hAnsi="GHEA Grapalat"/>
          <w:sz w:val="18"/>
          <w:szCs w:val="18"/>
          <w:u w:val="single"/>
          <w:vertAlign w:val="superscript"/>
          <w:lang w:val="hy-AM"/>
        </w:rPr>
        <w:tab/>
      </w:r>
      <w:r w:rsidRPr="00CB0C48">
        <w:rPr>
          <w:rFonts w:ascii="GHEA Grapalat" w:hAnsi="GHEA Grapalat"/>
          <w:sz w:val="18"/>
          <w:szCs w:val="18"/>
          <w:u w:val="single"/>
          <w:vertAlign w:val="superscript"/>
          <w:lang w:val="hy-AM"/>
        </w:rPr>
        <w:tab/>
      </w:r>
      <w:r w:rsidRPr="00CB0C48">
        <w:rPr>
          <w:rFonts w:ascii="GHEA Grapalat" w:hAnsi="GHEA Grapalat"/>
          <w:sz w:val="18"/>
          <w:szCs w:val="18"/>
          <w:u w:val="single"/>
          <w:vertAlign w:val="superscript"/>
          <w:lang w:val="hy-AM"/>
        </w:rPr>
        <w:tab/>
      </w:r>
      <w:r w:rsidRPr="00CB0C48">
        <w:rPr>
          <w:rFonts w:ascii="GHEA Grapalat" w:hAnsi="GHEA Grapalat"/>
          <w:sz w:val="18"/>
          <w:szCs w:val="18"/>
          <w:u w:val="single"/>
          <w:vertAlign w:val="superscript"/>
          <w:lang w:val="hy-AM"/>
        </w:rPr>
        <w:tab/>
      </w:r>
      <w:r w:rsidRPr="00CB0C48">
        <w:rPr>
          <w:rFonts w:ascii="GHEA Grapalat" w:hAnsi="GHEA Grapalat"/>
          <w:sz w:val="18"/>
          <w:szCs w:val="18"/>
          <w:u w:val="single"/>
          <w:vertAlign w:val="superscript"/>
          <w:lang w:val="hy-AM"/>
        </w:rPr>
        <w:tab/>
      </w:r>
    </w:p>
    <w:p w:rsidR="003244E4" w:rsidRPr="00CB0C48" w:rsidRDefault="003244E4" w:rsidP="003244E4">
      <w:pPr>
        <w:jc w:val="both"/>
        <w:rPr>
          <w:rFonts w:ascii="GHEA Grapalat" w:hAnsi="GHEA Grapalat"/>
          <w:sz w:val="18"/>
          <w:szCs w:val="18"/>
          <w:vertAlign w:val="superscript"/>
          <w:lang w:val="hy-AM"/>
        </w:rPr>
      </w:pPr>
      <w:r w:rsidRPr="00CB0C48">
        <w:rPr>
          <w:rFonts w:ascii="GHEA Grapalat" w:hAnsi="GHEA Grapalat"/>
          <w:sz w:val="18"/>
          <w:szCs w:val="18"/>
          <w:vertAlign w:val="superscript"/>
          <w:lang w:val="hy-AM"/>
        </w:rPr>
        <w:t xml:space="preserve">              ընկերությանը սպասարկող բանկի անվանումը</w:t>
      </w:r>
    </w:p>
    <w:p w:rsidR="003244E4" w:rsidRPr="00CB0C48" w:rsidRDefault="003244E4" w:rsidP="003244E4">
      <w:pPr>
        <w:jc w:val="both"/>
        <w:rPr>
          <w:rFonts w:ascii="GHEA Grapalat" w:hAnsi="GHEA Grapalat"/>
          <w:sz w:val="18"/>
          <w:szCs w:val="18"/>
          <w:vertAlign w:val="superscript"/>
          <w:lang w:val="hy-AM"/>
        </w:rPr>
      </w:pPr>
      <w:r w:rsidRPr="00CB0C48">
        <w:rPr>
          <w:rFonts w:ascii="GHEA Grapalat" w:hAnsi="GHEA Grapalat"/>
          <w:sz w:val="18"/>
          <w:szCs w:val="18"/>
          <w:u w:val="single"/>
          <w:vertAlign w:val="superscript"/>
          <w:lang w:val="hy-AM"/>
        </w:rPr>
        <w:tab/>
      </w:r>
      <w:r w:rsidRPr="00CB0C48">
        <w:rPr>
          <w:rFonts w:ascii="GHEA Grapalat" w:hAnsi="GHEA Grapalat"/>
          <w:sz w:val="18"/>
          <w:szCs w:val="18"/>
          <w:u w:val="single"/>
          <w:vertAlign w:val="superscript"/>
          <w:lang w:val="hy-AM"/>
        </w:rPr>
        <w:tab/>
      </w:r>
      <w:r w:rsidRPr="00CB0C48">
        <w:rPr>
          <w:rFonts w:ascii="GHEA Grapalat" w:hAnsi="GHEA Grapalat"/>
          <w:sz w:val="18"/>
          <w:szCs w:val="18"/>
          <w:u w:val="single"/>
          <w:vertAlign w:val="superscript"/>
          <w:lang w:val="hy-AM"/>
        </w:rPr>
        <w:tab/>
      </w:r>
      <w:r w:rsidRPr="00CB0C48">
        <w:rPr>
          <w:rFonts w:ascii="GHEA Grapalat" w:hAnsi="GHEA Grapalat"/>
          <w:sz w:val="18"/>
          <w:szCs w:val="18"/>
          <w:u w:val="single"/>
          <w:vertAlign w:val="superscript"/>
          <w:lang w:val="hy-AM"/>
        </w:rPr>
        <w:tab/>
      </w:r>
      <w:r w:rsidRPr="00CB0C48">
        <w:rPr>
          <w:rFonts w:ascii="GHEA Grapalat" w:hAnsi="GHEA Grapalat"/>
          <w:sz w:val="18"/>
          <w:szCs w:val="18"/>
          <w:u w:val="single"/>
          <w:vertAlign w:val="superscript"/>
          <w:lang w:val="hy-AM"/>
        </w:rPr>
        <w:tab/>
      </w:r>
    </w:p>
    <w:p w:rsidR="003244E4" w:rsidRPr="00CB0C48" w:rsidRDefault="003244E4" w:rsidP="003244E4">
      <w:pPr>
        <w:jc w:val="both"/>
        <w:rPr>
          <w:rFonts w:ascii="GHEA Grapalat" w:hAnsi="GHEA Grapalat"/>
          <w:sz w:val="18"/>
          <w:szCs w:val="18"/>
          <w:vertAlign w:val="superscript"/>
          <w:lang w:val="hy-AM"/>
        </w:rPr>
      </w:pPr>
      <w:r w:rsidRPr="00CB0C48">
        <w:rPr>
          <w:rFonts w:ascii="GHEA Grapalat" w:hAnsi="GHEA Grapalat"/>
          <w:sz w:val="18"/>
          <w:szCs w:val="18"/>
          <w:vertAlign w:val="superscript"/>
          <w:lang w:val="hy-AM"/>
        </w:rPr>
        <w:t xml:space="preserve">                   ընկերության բանկային հաշվեհամարը</w:t>
      </w:r>
    </w:p>
    <w:p w:rsidR="003244E4" w:rsidRPr="00CB0C48" w:rsidRDefault="003244E4" w:rsidP="003244E4">
      <w:pPr>
        <w:jc w:val="both"/>
        <w:rPr>
          <w:rFonts w:ascii="GHEA Grapalat" w:hAnsi="GHEA Grapalat"/>
          <w:sz w:val="18"/>
          <w:szCs w:val="18"/>
          <w:vertAlign w:val="superscript"/>
          <w:lang w:val="hy-AM"/>
        </w:rPr>
      </w:pPr>
      <w:r w:rsidRPr="00CB0C48">
        <w:rPr>
          <w:rFonts w:ascii="GHEA Grapalat" w:hAnsi="GHEA Grapalat"/>
          <w:sz w:val="18"/>
          <w:szCs w:val="18"/>
          <w:u w:val="single"/>
          <w:vertAlign w:val="superscript"/>
          <w:lang w:val="hy-AM"/>
        </w:rPr>
        <w:tab/>
      </w:r>
      <w:r w:rsidRPr="00CB0C48">
        <w:rPr>
          <w:rFonts w:ascii="GHEA Grapalat" w:hAnsi="GHEA Grapalat"/>
          <w:sz w:val="18"/>
          <w:szCs w:val="18"/>
          <w:u w:val="single"/>
          <w:vertAlign w:val="superscript"/>
          <w:lang w:val="hy-AM"/>
        </w:rPr>
        <w:tab/>
      </w:r>
      <w:r w:rsidRPr="00CB0C48">
        <w:rPr>
          <w:rFonts w:ascii="GHEA Grapalat" w:hAnsi="GHEA Grapalat"/>
          <w:sz w:val="18"/>
          <w:szCs w:val="18"/>
          <w:u w:val="single"/>
          <w:vertAlign w:val="superscript"/>
          <w:lang w:val="hy-AM"/>
        </w:rPr>
        <w:tab/>
      </w:r>
      <w:r w:rsidRPr="00CB0C48">
        <w:rPr>
          <w:rFonts w:ascii="GHEA Grapalat" w:hAnsi="GHEA Grapalat"/>
          <w:sz w:val="18"/>
          <w:szCs w:val="18"/>
          <w:u w:val="single"/>
          <w:vertAlign w:val="superscript"/>
          <w:lang w:val="hy-AM"/>
        </w:rPr>
        <w:tab/>
      </w:r>
      <w:r w:rsidRPr="00CB0C48">
        <w:rPr>
          <w:rFonts w:ascii="GHEA Grapalat" w:hAnsi="GHEA Grapalat"/>
          <w:sz w:val="18"/>
          <w:szCs w:val="18"/>
          <w:u w:val="single"/>
          <w:vertAlign w:val="superscript"/>
          <w:lang w:val="hy-AM"/>
        </w:rPr>
        <w:tab/>
      </w:r>
    </w:p>
    <w:p w:rsidR="003244E4" w:rsidRPr="00CB0C48" w:rsidRDefault="003244E4" w:rsidP="003244E4">
      <w:pPr>
        <w:jc w:val="both"/>
        <w:rPr>
          <w:rFonts w:ascii="GHEA Grapalat" w:hAnsi="GHEA Grapalat"/>
          <w:sz w:val="18"/>
          <w:szCs w:val="18"/>
          <w:vertAlign w:val="superscript"/>
          <w:lang w:val="hy-AM"/>
        </w:rPr>
      </w:pPr>
      <w:r w:rsidRPr="00CB0C48">
        <w:rPr>
          <w:rFonts w:ascii="GHEA Grapalat" w:hAnsi="GHEA Grapalat"/>
          <w:sz w:val="18"/>
          <w:szCs w:val="18"/>
          <w:vertAlign w:val="superscript"/>
          <w:lang w:val="hy-AM"/>
        </w:rPr>
        <w:t xml:space="preserve">            ընկերության հարկ վճարողի հաշվառման համարը</w:t>
      </w:r>
    </w:p>
    <w:p w:rsidR="003244E4" w:rsidRPr="00CB0C48" w:rsidRDefault="003244E4" w:rsidP="003244E4">
      <w:pPr>
        <w:jc w:val="both"/>
        <w:rPr>
          <w:rFonts w:ascii="GHEA Grapalat" w:hAnsi="GHEA Grapalat"/>
          <w:sz w:val="18"/>
          <w:szCs w:val="18"/>
          <w:u w:val="single"/>
          <w:vertAlign w:val="superscript"/>
          <w:lang w:val="hy-AM"/>
        </w:rPr>
      </w:pPr>
      <w:r w:rsidRPr="00CB0C48">
        <w:rPr>
          <w:rFonts w:ascii="GHEA Grapalat" w:hAnsi="GHEA Grapalat"/>
          <w:sz w:val="18"/>
          <w:szCs w:val="18"/>
          <w:u w:val="single"/>
          <w:vertAlign w:val="superscript"/>
          <w:lang w:val="hy-AM"/>
        </w:rPr>
        <w:tab/>
      </w:r>
      <w:r w:rsidRPr="00CB0C48">
        <w:rPr>
          <w:rFonts w:ascii="GHEA Grapalat" w:hAnsi="GHEA Grapalat"/>
          <w:sz w:val="18"/>
          <w:szCs w:val="18"/>
          <w:u w:val="single"/>
          <w:vertAlign w:val="superscript"/>
          <w:lang w:val="hy-AM"/>
        </w:rPr>
        <w:tab/>
      </w:r>
      <w:r w:rsidRPr="00CB0C48">
        <w:rPr>
          <w:rFonts w:ascii="GHEA Grapalat" w:hAnsi="GHEA Grapalat"/>
          <w:sz w:val="18"/>
          <w:szCs w:val="18"/>
          <w:u w:val="single"/>
          <w:vertAlign w:val="superscript"/>
          <w:lang w:val="hy-AM"/>
        </w:rPr>
        <w:tab/>
      </w:r>
      <w:r w:rsidRPr="00CB0C48">
        <w:rPr>
          <w:rFonts w:ascii="GHEA Grapalat" w:hAnsi="GHEA Grapalat"/>
          <w:sz w:val="18"/>
          <w:szCs w:val="18"/>
          <w:u w:val="single"/>
          <w:vertAlign w:val="superscript"/>
          <w:lang w:val="hy-AM"/>
        </w:rPr>
        <w:tab/>
      </w:r>
      <w:r w:rsidRPr="00CB0C48">
        <w:rPr>
          <w:rFonts w:ascii="GHEA Grapalat" w:hAnsi="GHEA Grapalat"/>
          <w:sz w:val="18"/>
          <w:szCs w:val="18"/>
          <w:u w:val="single"/>
          <w:vertAlign w:val="superscript"/>
          <w:lang w:val="hy-AM"/>
        </w:rPr>
        <w:tab/>
      </w:r>
    </w:p>
    <w:p w:rsidR="003244E4" w:rsidRPr="00CB0C48" w:rsidRDefault="003244E4" w:rsidP="003244E4">
      <w:pPr>
        <w:jc w:val="both"/>
        <w:rPr>
          <w:rFonts w:ascii="GHEA Grapalat" w:hAnsi="GHEA Grapalat"/>
          <w:sz w:val="18"/>
          <w:szCs w:val="18"/>
          <w:vertAlign w:val="superscript"/>
          <w:lang w:val="hy-AM"/>
        </w:rPr>
      </w:pPr>
      <w:r w:rsidRPr="00CB0C48">
        <w:rPr>
          <w:rFonts w:ascii="GHEA Grapalat" w:hAnsi="GHEA Grapalat"/>
          <w:sz w:val="18"/>
          <w:szCs w:val="18"/>
          <w:vertAlign w:val="superscript"/>
          <w:lang w:val="hy-AM"/>
        </w:rPr>
        <w:t xml:space="preserve">       ընկերության տնօրենի անունը, ազգանունը և ստորագրությունը</w:t>
      </w:r>
    </w:p>
    <w:p w:rsidR="003244E4" w:rsidRPr="00CB0C48" w:rsidRDefault="003244E4" w:rsidP="003244E4">
      <w:pPr>
        <w:jc w:val="both"/>
        <w:rPr>
          <w:rFonts w:ascii="GHEA Grapalat" w:hAnsi="GHEA Grapalat"/>
          <w:sz w:val="16"/>
          <w:szCs w:val="16"/>
          <w:lang w:val="hy-AM"/>
        </w:rPr>
      </w:pPr>
      <w:r w:rsidRPr="00CB0C48">
        <w:rPr>
          <w:rFonts w:ascii="GHEA Grapalat" w:hAnsi="GHEA Grapalat"/>
          <w:sz w:val="16"/>
          <w:szCs w:val="16"/>
          <w:lang w:val="hy-AM"/>
        </w:rPr>
        <w:t>Կ.Տ</w:t>
      </w:r>
    </w:p>
    <w:p w:rsidR="003244E4" w:rsidRPr="00CB0C48" w:rsidRDefault="003244E4" w:rsidP="003244E4">
      <w:pPr>
        <w:jc w:val="both"/>
        <w:rPr>
          <w:rFonts w:ascii="GHEA Grapalat" w:hAnsi="GHEA Grapalat"/>
          <w:sz w:val="16"/>
          <w:szCs w:val="16"/>
          <w:lang w:val="hy-AM"/>
        </w:rPr>
      </w:pPr>
    </w:p>
    <w:p w:rsidR="003244E4" w:rsidRPr="00CB0C48" w:rsidRDefault="003244E4" w:rsidP="003244E4">
      <w:pPr>
        <w:jc w:val="both"/>
        <w:rPr>
          <w:rFonts w:ascii="GHEA Grapalat" w:hAnsi="GHEA Grapalat"/>
          <w:sz w:val="16"/>
          <w:szCs w:val="16"/>
          <w:lang w:val="hy-AM"/>
        </w:rPr>
      </w:pPr>
      <w:r w:rsidRPr="00CB0C48">
        <w:rPr>
          <w:rFonts w:ascii="GHEA Grapalat" w:hAnsi="GHEA Grapalat"/>
          <w:sz w:val="16"/>
          <w:szCs w:val="16"/>
          <w:lang w:val="hy-AM"/>
        </w:rPr>
        <w:t>Օր/ամիս/տարի</w:t>
      </w:r>
    </w:p>
    <w:p w:rsidR="003244E4" w:rsidRPr="00CB0C48" w:rsidRDefault="003244E4" w:rsidP="003244E4">
      <w:pPr>
        <w:jc w:val="center"/>
        <w:rPr>
          <w:rFonts w:ascii="GHEA Grapalat" w:hAnsi="GHEA Grapalat" w:cs="GHEA Grapalat"/>
          <w:sz w:val="22"/>
          <w:szCs w:val="22"/>
          <w:lang w:val="hy-AM"/>
        </w:rPr>
      </w:pPr>
    </w:p>
    <w:p w:rsidR="003244E4" w:rsidRPr="00CB0C48" w:rsidRDefault="003244E4" w:rsidP="003244E4">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CB0C48">
        <w:rPr>
          <w:rFonts w:ascii="GHEA Grapalat" w:hAnsi="GHEA Grapalat" w:cs="Sylfaen"/>
          <w:i/>
          <w:sz w:val="16"/>
          <w:szCs w:val="16"/>
          <w:lang w:val="hy-AM"/>
        </w:rPr>
        <w:t xml:space="preserve">* </w:t>
      </w:r>
      <w:r w:rsidRPr="00CB0C48">
        <w:rPr>
          <w:rFonts w:ascii="GHEA Grapalat" w:hAnsi="GHEA Grapalat"/>
          <w:i/>
          <w:sz w:val="16"/>
          <w:szCs w:val="16"/>
          <w:lang w:val="hy-AM"/>
        </w:rPr>
        <w:t>լրացվում է հանձնաժողովի քարտուղարի կողմից` մինչև հրավերը տեղեկագրում հրապարակելը:</w:t>
      </w:r>
    </w:p>
    <w:p w:rsidR="003244E4" w:rsidRPr="002865DC" w:rsidRDefault="003244E4" w:rsidP="003244E4">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244E4" w:rsidRPr="002865DC" w:rsidRDefault="003244E4" w:rsidP="003244E4">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244E4" w:rsidRPr="002865DC" w:rsidRDefault="003244E4" w:rsidP="003244E4">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244E4" w:rsidRPr="002865DC" w:rsidRDefault="003244E4" w:rsidP="003244E4">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244E4" w:rsidRPr="002865DC" w:rsidRDefault="003244E4" w:rsidP="003244E4">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244E4" w:rsidRPr="002865DC" w:rsidRDefault="003244E4" w:rsidP="003244E4">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244E4" w:rsidRPr="002865DC" w:rsidRDefault="003244E4" w:rsidP="003244E4">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244E4" w:rsidRPr="002865DC" w:rsidRDefault="003244E4" w:rsidP="003244E4">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244E4" w:rsidRPr="002865DC" w:rsidRDefault="003244E4" w:rsidP="003244E4">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244E4" w:rsidRPr="002865DC" w:rsidRDefault="003244E4" w:rsidP="003244E4">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244E4" w:rsidRPr="002865DC" w:rsidRDefault="003244E4" w:rsidP="003244E4">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244E4" w:rsidRPr="002865DC" w:rsidRDefault="003244E4" w:rsidP="003244E4">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244E4" w:rsidRPr="002865DC" w:rsidRDefault="003244E4" w:rsidP="003244E4">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244E4" w:rsidRPr="002865DC" w:rsidRDefault="003244E4" w:rsidP="003244E4">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244E4" w:rsidRPr="002865DC" w:rsidRDefault="003244E4" w:rsidP="003244E4">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244E4" w:rsidRPr="00CB0C48" w:rsidTr="00167B1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244E4" w:rsidRPr="00364C88" w:rsidRDefault="003244E4" w:rsidP="00167B19">
            <w:pPr>
              <w:rPr>
                <w:rFonts w:ascii="GHEA Grapalat" w:hAnsi="GHEA Grapalat" w:cs="Sylfaen"/>
                <w:b/>
                <w:bCs/>
                <w:color w:val="FFFFFF"/>
                <w:sz w:val="20"/>
                <w:szCs w:val="20"/>
                <w:lang w:val="hy-AM"/>
              </w:rPr>
            </w:pPr>
            <w:r w:rsidRPr="00CB0C48">
              <w:rPr>
                <w:rFonts w:ascii="GHEA Grapalat" w:hAnsi="GHEA Grapalat" w:cs="Sylfaen"/>
                <w:sz w:val="20"/>
                <w:szCs w:val="20"/>
              </w:rPr>
              <w:lastRenderedPageBreak/>
              <w:t xml:space="preserve">1.                                                              </w:t>
            </w:r>
            <w:r w:rsidRPr="00CB0C48">
              <w:rPr>
                <w:rFonts w:ascii="GHEA Grapalat" w:hAnsi="GHEA Grapalat" w:cs="Sylfaen"/>
                <w:b/>
                <w:bCs/>
                <w:sz w:val="20"/>
                <w:szCs w:val="20"/>
              </w:rPr>
              <w:t>ՎՃԱՐՄԱՆ</w:t>
            </w:r>
            <w:r w:rsidRPr="00CB0C48">
              <w:rPr>
                <w:rFonts w:ascii="GHEA Grapalat" w:hAnsi="GHEA Grapalat" w:cs="Arial"/>
                <w:b/>
                <w:bCs/>
                <w:sz w:val="20"/>
                <w:szCs w:val="20"/>
              </w:rPr>
              <w:t xml:space="preserve"> </w:t>
            </w:r>
            <w:r w:rsidRPr="00CB0C48">
              <w:rPr>
                <w:rFonts w:ascii="GHEA Grapalat" w:hAnsi="GHEA Grapalat" w:cs="Sylfaen"/>
                <w:b/>
                <w:bCs/>
                <w:sz w:val="20"/>
                <w:szCs w:val="20"/>
              </w:rPr>
              <w:t>ՊԱՀԱՆՋԱԳԻՐ</w:t>
            </w:r>
            <w:r w:rsidR="00E615FD">
              <w:rPr>
                <w:rFonts w:ascii="GHEA Grapalat" w:hAnsi="GHEA Grapalat" w:cs="Sylfaen"/>
                <w:b/>
                <w:bCs/>
                <w:sz w:val="20"/>
                <w:szCs w:val="20"/>
                <w:vertAlign w:val="superscript"/>
              </w:rPr>
              <w:t>40</w:t>
            </w:r>
            <w:r w:rsidRPr="00364C88">
              <w:rPr>
                <w:rStyle w:val="af6"/>
                <w:rFonts w:ascii="GHEA Grapalat" w:hAnsi="GHEA Grapalat" w:cs="Sylfaen"/>
                <w:b/>
                <w:bCs/>
                <w:color w:val="FFFFFF"/>
                <w:sz w:val="20"/>
                <w:szCs w:val="20"/>
              </w:rPr>
              <w:footnoteReference w:id="28"/>
            </w:r>
            <w:r w:rsidRPr="00364C88">
              <w:rPr>
                <w:rFonts w:ascii="GHEA Grapalat" w:hAnsi="GHEA Grapalat" w:cs="Sylfaen"/>
                <w:b/>
                <w:bCs/>
                <w:color w:val="FFFFFF"/>
                <w:sz w:val="20"/>
                <w:szCs w:val="20"/>
              </w:rPr>
              <w:t xml:space="preserve"> </w:t>
            </w:r>
          </w:p>
          <w:p w:rsidR="003244E4" w:rsidRPr="00CB0C48" w:rsidRDefault="003244E4" w:rsidP="00167B19">
            <w:pPr>
              <w:jc w:val="center"/>
              <w:rPr>
                <w:rFonts w:ascii="GHEA Grapalat" w:hAnsi="GHEA Grapalat" w:cs="Arial"/>
                <w:bCs/>
                <w:i/>
                <w:sz w:val="20"/>
                <w:szCs w:val="20"/>
              </w:rPr>
            </w:pPr>
          </w:p>
        </w:tc>
      </w:tr>
      <w:tr w:rsidR="003244E4" w:rsidRPr="00CB0C48" w:rsidTr="00167B1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244E4" w:rsidRPr="00CB0C48" w:rsidRDefault="003244E4" w:rsidP="00167B19">
            <w:pPr>
              <w:rPr>
                <w:rFonts w:ascii="GHEA Grapalat" w:hAnsi="GHEA Grapalat" w:cs="Sylfaen"/>
                <w:sz w:val="20"/>
                <w:szCs w:val="20"/>
                <w:lang w:val="hy-AM"/>
              </w:rPr>
            </w:pPr>
            <w:r w:rsidRPr="00CB0C48">
              <w:rPr>
                <w:rFonts w:ascii="GHEA Grapalat" w:hAnsi="GHEA Grapalat" w:cs="Sylfaen"/>
                <w:sz w:val="20"/>
                <w:szCs w:val="20"/>
                <w:lang w:val="hy-AM"/>
              </w:rPr>
              <w:t>2</w:t>
            </w:r>
            <w:r w:rsidRPr="00CB0C48">
              <w:rPr>
                <w:rFonts w:ascii="GHEA Grapalat" w:hAnsi="GHEA Grapalat" w:cs="Sylfaen"/>
                <w:sz w:val="20"/>
                <w:szCs w:val="20"/>
              </w:rPr>
              <w:t>.</w:t>
            </w:r>
            <w:r w:rsidRPr="00CB0C48">
              <w:rPr>
                <w:rFonts w:ascii="GHEA Grapalat" w:hAnsi="GHEA Grapalat" w:cs="Sylfaen"/>
                <w:sz w:val="20"/>
                <w:szCs w:val="20"/>
                <w:lang w:val="hy-AM"/>
              </w:rPr>
              <w:t xml:space="preserve"> Թիվ </w:t>
            </w:r>
          </w:p>
        </w:tc>
      </w:tr>
      <w:tr w:rsidR="003244E4" w:rsidRPr="00CB0C48" w:rsidTr="00167B1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244E4" w:rsidRPr="00CB0C48" w:rsidRDefault="003244E4" w:rsidP="00167B19">
            <w:pPr>
              <w:rPr>
                <w:rFonts w:ascii="GHEA Grapalat" w:hAnsi="GHEA Grapalat" w:cs="Sylfaen"/>
                <w:sz w:val="20"/>
                <w:szCs w:val="20"/>
              </w:rPr>
            </w:pPr>
            <w:r w:rsidRPr="00CB0C48">
              <w:rPr>
                <w:rFonts w:ascii="GHEA Grapalat" w:hAnsi="GHEA Grapalat" w:cs="Sylfaen"/>
                <w:sz w:val="20"/>
                <w:szCs w:val="20"/>
                <w:lang w:val="hy-AM"/>
              </w:rPr>
              <w:t>3</w:t>
            </w:r>
            <w:r w:rsidRPr="00CB0C48">
              <w:rPr>
                <w:rFonts w:ascii="GHEA Grapalat" w:hAnsi="GHEA Grapalat" w:cs="Sylfaen"/>
                <w:sz w:val="20"/>
                <w:szCs w:val="20"/>
              </w:rPr>
              <w:t>.                                                         Ներկայացման</w:t>
            </w:r>
            <w:r w:rsidRPr="00CB0C48">
              <w:rPr>
                <w:rFonts w:ascii="GHEA Grapalat" w:hAnsi="GHEA Grapalat" w:cs="Arial"/>
                <w:sz w:val="20"/>
                <w:szCs w:val="20"/>
              </w:rPr>
              <w:t xml:space="preserve"> </w:t>
            </w:r>
            <w:r w:rsidRPr="00CB0C48">
              <w:rPr>
                <w:rFonts w:ascii="GHEA Grapalat" w:hAnsi="GHEA Grapalat" w:cs="Sylfaen"/>
                <w:sz w:val="20"/>
                <w:szCs w:val="20"/>
              </w:rPr>
              <w:t>ամսաթիվը</w:t>
            </w:r>
            <w:r w:rsidRPr="00CB0C48">
              <w:rPr>
                <w:rFonts w:ascii="GHEA Grapalat" w:hAnsi="GHEA Grapalat" w:cs="Arial"/>
                <w:sz w:val="20"/>
                <w:szCs w:val="20"/>
              </w:rPr>
              <w:t xml:space="preserve">` </w:t>
            </w:r>
            <w:r w:rsidRPr="00CB0C48">
              <w:rPr>
                <w:rFonts w:ascii="GHEA Grapalat" w:hAnsi="GHEA Grapalat" w:cs="Tahoma"/>
                <w:color w:val="000000"/>
                <w:sz w:val="20"/>
                <w:szCs w:val="20"/>
              </w:rPr>
              <w:t xml:space="preserve">"___" </w:t>
            </w:r>
            <w:r w:rsidRPr="00CB0C48">
              <w:rPr>
                <w:rFonts w:ascii="GHEA Grapalat" w:hAnsi="GHEA Grapalat" w:cs="Sylfaen"/>
                <w:color w:val="000000"/>
                <w:sz w:val="20"/>
                <w:szCs w:val="20"/>
              </w:rPr>
              <w:t xml:space="preserve">___ </w:t>
            </w:r>
            <w:r w:rsidRPr="00CB0C48">
              <w:rPr>
                <w:rFonts w:ascii="GHEA Grapalat" w:hAnsi="GHEA Grapalat" w:cs="Tahoma"/>
                <w:color w:val="000000"/>
                <w:sz w:val="20"/>
                <w:szCs w:val="20"/>
              </w:rPr>
              <w:t>20___</w:t>
            </w:r>
            <w:r w:rsidRPr="00CB0C48">
              <w:rPr>
                <w:rFonts w:ascii="GHEA Grapalat" w:hAnsi="GHEA Grapalat" w:cs="Sylfaen"/>
                <w:color w:val="000000"/>
                <w:sz w:val="20"/>
                <w:szCs w:val="20"/>
              </w:rPr>
              <w:t>թ.</w:t>
            </w:r>
          </w:p>
        </w:tc>
      </w:tr>
      <w:tr w:rsidR="003244E4" w:rsidRPr="00CB0C48" w:rsidTr="00167B1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244E4" w:rsidRPr="00CB0C48" w:rsidRDefault="003244E4" w:rsidP="00167B19">
            <w:pPr>
              <w:rPr>
                <w:rFonts w:ascii="GHEA Grapalat" w:hAnsi="GHEA Grapalat" w:cs="Arial"/>
                <w:sz w:val="20"/>
                <w:szCs w:val="20"/>
              </w:rPr>
            </w:pPr>
            <w:r w:rsidRPr="00CB0C48">
              <w:rPr>
                <w:rFonts w:ascii="GHEA Grapalat" w:hAnsi="GHEA Grapalat" w:cs="Sylfaen"/>
                <w:sz w:val="20"/>
                <w:szCs w:val="20"/>
                <w:lang w:val="hy-AM"/>
              </w:rPr>
              <w:t>4</w:t>
            </w:r>
            <w:r w:rsidRPr="00CB0C48">
              <w:rPr>
                <w:rFonts w:ascii="GHEA Grapalat" w:hAnsi="GHEA Grapalat" w:cs="Sylfaen"/>
                <w:sz w:val="20"/>
                <w:szCs w:val="20"/>
              </w:rPr>
              <w:t xml:space="preserve">. </w:t>
            </w:r>
            <w:r w:rsidRPr="00CB0C48">
              <w:rPr>
                <w:rFonts w:ascii="GHEA Grapalat" w:hAnsi="GHEA Grapalat" w:cs="Sylfaen"/>
                <w:sz w:val="20"/>
                <w:szCs w:val="20"/>
                <w:lang w:val="hy-AM"/>
              </w:rPr>
              <w:t>Վճարողի անվանումը</w:t>
            </w:r>
            <w:r w:rsidRPr="00CB0C48">
              <w:rPr>
                <w:rFonts w:ascii="GHEA Grapalat" w:hAnsi="GHEA Grapalat" w:cs="Sylfaen"/>
                <w:sz w:val="20"/>
                <w:szCs w:val="20"/>
              </w:rPr>
              <w:t>,</w:t>
            </w:r>
            <w:r w:rsidRPr="00CB0C48">
              <w:rPr>
                <w:rFonts w:ascii="GHEA Grapalat" w:hAnsi="GHEA Grapalat" w:cs="Sylfaen"/>
                <w:sz w:val="20"/>
                <w:szCs w:val="20"/>
                <w:lang w:val="hy-AM"/>
              </w:rPr>
              <w:t xml:space="preserve"> կամ անուն ազգանուն </w:t>
            </w:r>
            <w:r w:rsidRPr="00CB0C48">
              <w:rPr>
                <w:rFonts w:ascii="GHEA Grapalat" w:hAnsi="GHEA Grapalat" w:cs="Sylfaen"/>
                <w:sz w:val="20"/>
                <w:szCs w:val="20"/>
              </w:rPr>
              <w:t xml:space="preserve">(Ընկերություն </w:t>
            </w:r>
            <w:r w:rsidRPr="00CB0C48">
              <w:rPr>
                <w:rFonts w:ascii="GHEA Grapalat" w:hAnsi="GHEA Grapalat" w:cs="Arial"/>
                <w:sz w:val="20"/>
                <w:szCs w:val="20"/>
              </w:rPr>
              <w:t>`</w:t>
            </w:r>
          </w:p>
        </w:tc>
      </w:tr>
      <w:tr w:rsidR="003244E4" w:rsidRPr="00CB0C48" w:rsidTr="00167B1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244E4" w:rsidRPr="00CB0C48" w:rsidRDefault="003244E4" w:rsidP="00167B19">
            <w:pPr>
              <w:rPr>
                <w:rFonts w:ascii="GHEA Grapalat" w:hAnsi="GHEA Grapalat" w:cs="Arial"/>
                <w:sz w:val="20"/>
                <w:szCs w:val="20"/>
              </w:rPr>
            </w:pPr>
            <w:r w:rsidRPr="00CB0C48">
              <w:rPr>
                <w:rFonts w:ascii="GHEA Grapalat" w:hAnsi="GHEA Grapalat" w:cs="Sylfaen"/>
                <w:sz w:val="20"/>
                <w:szCs w:val="20"/>
                <w:lang w:val="hy-AM"/>
              </w:rPr>
              <w:t>5</w:t>
            </w:r>
            <w:r w:rsidRPr="00CB0C48">
              <w:rPr>
                <w:rFonts w:ascii="GHEA Grapalat" w:hAnsi="GHEA Grapalat" w:cs="Sylfaen"/>
                <w:sz w:val="20"/>
                <w:szCs w:val="20"/>
              </w:rPr>
              <w:t>. Վճարողի</w:t>
            </w:r>
            <w:r w:rsidRPr="00CB0C48">
              <w:rPr>
                <w:rFonts w:ascii="GHEA Grapalat" w:hAnsi="GHEA Grapalat" w:cs="Sylfaen"/>
                <w:sz w:val="20"/>
                <w:szCs w:val="20"/>
                <w:lang w:val="hy-AM"/>
              </w:rPr>
              <w:t xml:space="preserve">ն սպասարկող Ֆինանսական կազմակերպություն </w:t>
            </w:r>
            <w:r w:rsidRPr="00CB0C48">
              <w:rPr>
                <w:rFonts w:ascii="GHEA Grapalat" w:hAnsi="GHEA Grapalat" w:cs="Sylfaen"/>
                <w:sz w:val="20"/>
                <w:szCs w:val="20"/>
              </w:rPr>
              <w:t>(</w:t>
            </w:r>
            <w:r w:rsidRPr="00CB0C48">
              <w:rPr>
                <w:rFonts w:ascii="GHEA Grapalat" w:hAnsi="GHEA Grapalat" w:cs="Arial"/>
                <w:sz w:val="20"/>
                <w:szCs w:val="20"/>
              </w:rPr>
              <w:t xml:space="preserve"> </w:t>
            </w:r>
            <w:r w:rsidRPr="00CB0C48">
              <w:rPr>
                <w:rFonts w:ascii="GHEA Grapalat" w:hAnsi="GHEA Grapalat" w:cs="Sylfaen"/>
                <w:sz w:val="20"/>
                <w:szCs w:val="20"/>
              </w:rPr>
              <w:t>բանկ)</w:t>
            </w:r>
            <w:r w:rsidRPr="00CB0C48">
              <w:rPr>
                <w:rFonts w:ascii="GHEA Grapalat" w:hAnsi="GHEA Grapalat" w:cs="Arial"/>
                <w:sz w:val="20"/>
                <w:szCs w:val="20"/>
              </w:rPr>
              <w:t>`</w:t>
            </w:r>
          </w:p>
        </w:tc>
      </w:tr>
      <w:tr w:rsidR="003244E4" w:rsidRPr="00CB0C48" w:rsidTr="00167B1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244E4" w:rsidRPr="00CB0C48" w:rsidRDefault="003244E4" w:rsidP="00167B19">
            <w:pPr>
              <w:rPr>
                <w:rFonts w:ascii="GHEA Grapalat" w:hAnsi="GHEA Grapalat" w:cs="Arial"/>
                <w:sz w:val="20"/>
                <w:szCs w:val="20"/>
              </w:rPr>
            </w:pPr>
            <w:r w:rsidRPr="00CB0C48">
              <w:rPr>
                <w:rFonts w:ascii="GHEA Grapalat" w:hAnsi="GHEA Grapalat" w:cs="Sylfaen"/>
                <w:sz w:val="20"/>
                <w:szCs w:val="20"/>
                <w:lang w:val="hy-AM"/>
              </w:rPr>
              <w:t>6</w:t>
            </w:r>
            <w:r w:rsidRPr="00CB0C48">
              <w:rPr>
                <w:rFonts w:ascii="GHEA Grapalat" w:hAnsi="GHEA Grapalat" w:cs="Sylfaen"/>
                <w:sz w:val="20"/>
                <w:szCs w:val="20"/>
              </w:rPr>
              <w:t>. Վճարողի</w:t>
            </w:r>
            <w:r w:rsidRPr="00CB0C48">
              <w:rPr>
                <w:rFonts w:ascii="GHEA Grapalat" w:hAnsi="GHEA Grapalat" w:cs="Sylfaen"/>
                <w:sz w:val="20"/>
                <w:szCs w:val="20"/>
                <w:lang w:val="hy-AM"/>
              </w:rPr>
              <w:t xml:space="preserve"> </w:t>
            </w:r>
            <w:r w:rsidRPr="00CB0C48">
              <w:rPr>
                <w:rFonts w:ascii="GHEA Grapalat" w:hAnsi="GHEA Grapalat" w:cs="Sylfaen"/>
                <w:sz w:val="20"/>
                <w:szCs w:val="20"/>
              </w:rPr>
              <w:t>հաշվի</w:t>
            </w:r>
            <w:r w:rsidRPr="00CB0C48">
              <w:rPr>
                <w:rFonts w:ascii="GHEA Grapalat" w:hAnsi="GHEA Grapalat" w:cs="Arial"/>
                <w:sz w:val="20"/>
                <w:szCs w:val="20"/>
              </w:rPr>
              <w:t xml:space="preserve"> </w:t>
            </w:r>
            <w:r w:rsidRPr="00CB0C48">
              <w:rPr>
                <w:rFonts w:ascii="GHEA Grapalat" w:hAnsi="GHEA Grapalat" w:cs="Sylfaen"/>
                <w:sz w:val="20"/>
                <w:szCs w:val="20"/>
              </w:rPr>
              <w:t>համարը</w:t>
            </w:r>
            <w:r w:rsidRPr="00CB0C48">
              <w:rPr>
                <w:rFonts w:ascii="GHEA Grapalat" w:hAnsi="GHEA Grapalat" w:cs="Arial"/>
                <w:sz w:val="20"/>
                <w:szCs w:val="20"/>
              </w:rPr>
              <w:t>`</w:t>
            </w:r>
          </w:p>
        </w:tc>
      </w:tr>
      <w:tr w:rsidR="003244E4" w:rsidRPr="00CB0C48" w:rsidTr="00167B1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244E4" w:rsidRPr="00CB0C48" w:rsidRDefault="003244E4" w:rsidP="00167B19">
            <w:pPr>
              <w:rPr>
                <w:rFonts w:ascii="GHEA Grapalat" w:hAnsi="GHEA Grapalat" w:cs="Arial"/>
                <w:sz w:val="20"/>
                <w:szCs w:val="20"/>
              </w:rPr>
            </w:pPr>
            <w:r w:rsidRPr="00CB0C48">
              <w:rPr>
                <w:rFonts w:ascii="GHEA Grapalat" w:hAnsi="GHEA Grapalat" w:cs="Sylfaen"/>
                <w:sz w:val="20"/>
                <w:szCs w:val="20"/>
                <w:lang w:val="hy-AM"/>
              </w:rPr>
              <w:t>7</w:t>
            </w:r>
            <w:r w:rsidRPr="00CB0C48">
              <w:rPr>
                <w:rFonts w:ascii="GHEA Grapalat" w:hAnsi="GHEA Grapalat" w:cs="Sylfaen"/>
                <w:sz w:val="20"/>
                <w:szCs w:val="20"/>
              </w:rPr>
              <w:t>. Վճարողի</w:t>
            </w:r>
            <w:r w:rsidRPr="00CB0C48">
              <w:rPr>
                <w:rFonts w:ascii="GHEA Grapalat" w:hAnsi="GHEA Grapalat" w:cs="Arial"/>
                <w:sz w:val="20"/>
                <w:szCs w:val="20"/>
              </w:rPr>
              <w:t xml:space="preserve"> </w:t>
            </w:r>
            <w:r w:rsidRPr="00CB0C48">
              <w:rPr>
                <w:rFonts w:ascii="GHEA Grapalat" w:hAnsi="GHEA Grapalat" w:cs="Sylfaen"/>
                <w:sz w:val="20"/>
                <w:szCs w:val="20"/>
              </w:rPr>
              <w:t>ՀՎՀՀ</w:t>
            </w:r>
            <w:r w:rsidRPr="00CB0C48">
              <w:rPr>
                <w:rFonts w:ascii="GHEA Grapalat" w:hAnsi="GHEA Grapalat" w:cs="Arial"/>
                <w:sz w:val="20"/>
                <w:szCs w:val="20"/>
              </w:rPr>
              <w:t>`</w:t>
            </w:r>
          </w:p>
        </w:tc>
      </w:tr>
      <w:tr w:rsidR="003244E4" w:rsidRPr="00CB0C48" w:rsidTr="00167B1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244E4" w:rsidRPr="00CB0C48" w:rsidRDefault="003244E4" w:rsidP="00167B19">
            <w:pPr>
              <w:rPr>
                <w:rFonts w:ascii="GHEA Grapalat" w:hAnsi="GHEA Grapalat" w:cs="Arial"/>
                <w:sz w:val="20"/>
                <w:szCs w:val="20"/>
              </w:rPr>
            </w:pPr>
            <w:r w:rsidRPr="00CB0C48">
              <w:rPr>
                <w:rFonts w:ascii="GHEA Grapalat" w:hAnsi="GHEA Grapalat" w:cs="Sylfaen"/>
                <w:sz w:val="20"/>
                <w:szCs w:val="20"/>
                <w:lang w:val="hy-AM"/>
              </w:rPr>
              <w:t>8</w:t>
            </w:r>
            <w:r w:rsidRPr="00CB0C48">
              <w:rPr>
                <w:rFonts w:ascii="GHEA Grapalat" w:hAnsi="GHEA Grapalat" w:cs="Sylfaen"/>
                <w:sz w:val="20"/>
                <w:szCs w:val="20"/>
              </w:rPr>
              <w:t>. Վճարողի</w:t>
            </w:r>
            <w:r w:rsidRPr="00CB0C48">
              <w:rPr>
                <w:rFonts w:ascii="GHEA Grapalat" w:hAnsi="GHEA Grapalat" w:cs="Arial"/>
                <w:sz w:val="20"/>
                <w:szCs w:val="20"/>
              </w:rPr>
              <w:t xml:space="preserve"> </w:t>
            </w:r>
            <w:r w:rsidRPr="00CB0C48">
              <w:rPr>
                <w:rFonts w:ascii="GHEA Grapalat" w:hAnsi="GHEA Grapalat" w:cs="Sylfaen"/>
                <w:sz w:val="20"/>
                <w:szCs w:val="20"/>
              </w:rPr>
              <w:t>ՀԾՀ</w:t>
            </w:r>
            <w:r w:rsidRPr="00CB0C48">
              <w:rPr>
                <w:rFonts w:ascii="GHEA Grapalat" w:hAnsi="GHEA Grapalat" w:cs="Arial"/>
                <w:sz w:val="20"/>
                <w:szCs w:val="20"/>
              </w:rPr>
              <w:t>`</w:t>
            </w:r>
          </w:p>
        </w:tc>
      </w:tr>
      <w:tr w:rsidR="002626E3" w:rsidRPr="00CB0C48" w:rsidTr="00167B1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626E3" w:rsidRPr="00710074" w:rsidRDefault="002626E3" w:rsidP="002626E3">
            <w:pPr>
              <w:tabs>
                <w:tab w:val="left" w:pos="2250"/>
              </w:tabs>
              <w:rPr>
                <w:rFonts w:ascii="GHEA Grapalat" w:hAnsi="GHEA Grapalat" w:cs="Arial"/>
                <w:sz w:val="20"/>
                <w:szCs w:val="20"/>
                <w:lang w:val="nb-NO"/>
              </w:rPr>
            </w:pPr>
            <w:r w:rsidRPr="00710074">
              <w:rPr>
                <w:rFonts w:ascii="GHEA Grapalat" w:hAnsi="GHEA Grapalat" w:cs="Sylfaen"/>
                <w:sz w:val="20"/>
                <w:szCs w:val="20"/>
                <w:lang w:val="hy-AM"/>
              </w:rPr>
              <w:t>9</w:t>
            </w:r>
            <w:r w:rsidRPr="00710074">
              <w:rPr>
                <w:rFonts w:ascii="GHEA Grapalat" w:hAnsi="GHEA Grapalat" w:cs="Sylfaen"/>
                <w:sz w:val="20"/>
                <w:szCs w:val="20"/>
              </w:rPr>
              <w:t>. Շահառու</w:t>
            </w:r>
            <w:r w:rsidRPr="00710074">
              <w:rPr>
                <w:rFonts w:ascii="GHEA Grapalat" w:hAnsi="GHEA Grapalat" w:cs="Sylfaen"/>
                <w:sz w:val="20"/>
                <w:szCs w:val="20"/>
                <w:lang w:val="hy-AM"/>
              </w:rPr>
              <w:t>ի  անվանումը</w:t>
            </w:r>
            <w:r w:rsidRPr="00710074">
              <w:rPr>
                <w:rFonts w:ascii="GHEA Grapalat" w:hAnsi="GHEA Grapalat" w:cs="Sylfaen"/>
                <w:sz w:val="20"/>
                <w:szCs w:val="20"/>
              </w:rPr>
              <w:t>,</w:t>
            </w:r>
            <w:r w:rsidRPr="00710074">
              <w:rPr>
                <w:rFonts w:ascii="GHEA Grapalat" w:hAnsi="GHEA Grapalat" w:cs="Sylfaen"/>
                <w:sz w:val="20"/>
                <w:szCs w:val="20"/>
                <w:lang w:val="hy-AM"/>
              </w:rPr>
              <w:t xml:space="preserve"> կամ անուն ազգանուն </w:t>
            </w:r>
            <w:r w:rsidRPr="00710074">
              <w:rPr>
                <w:rFonts w:ascii="GHEA Grapalat" w:hAnsi="GHEA Grapalat" w:cs="Arial"/>
                <w:sz w:val="20"/>
                <w:szCs w:val="20"/>
              </w:rPr>
              <w:t xml:space="preserve">` </w:t>
            </w:r>
            <w:r w:rsidRPr="00710074">
              <w:rPr>
                <w:rFonts w:ascii="GHEA Grapalat" w:hAnsi="GHEA Grapalat"/>
                <w:sz w:val="20"/>
                <w:szCs w:val="20"/>
                <w:lang w:val="hy-AM" w:eastAsia="ru-RU"/>
              </w:rPr>
              <w:t xml:space="preserve"> ՀՀ </w:t>
            </w:r>
            <w:r w:rsidRPr="00710074">
              <w:rPr>
                <w:rFonts w:ascii="GHEA Grapalat" w:hAnsi="GHEA Grapalat"/>
                <w:sz w:val="20"/>
                <w:szCs w:val="20"/>
                <w:lang w:val="ru-RU" w:eastAsia="ru-RU"/>
              </w:rPr>
              <w:t>Շիրակի</w:t>
            </w:r>
            <w:r w:rsidRPr="00710074">
              <w:rPr>
                <w:rFonts w:ascii="GHEA Grapalat" w:hAnsi="GHEA Grapalat"/>
                <w:sz w:val="20"/>
                <w:szCs w:val="20"/>
                <w:lang w:val="nb-NO" w:eastAsia="ru-RU"/>
              </w:rPr>
              <w:t xml:space="preserve"> </w:t>
            </w:r>
            <w:r w:rsidRPr="00710074">
              <w:rPr>
                <w:rFonts w:ascii="GHEA Grapalat" w:hAnsi="GHEA Grapalat"/>
                <w:sz w:val="20"/>
                <w:szCs w:val="20"/>
                <w:lang w:val="ru-RU" w:eastAsia="ru-RU"/>
              </w:rPr>
              <w:t>մարզի</w:t>
            </w:r>
            <w:r w:rsidR="00D17704">
              <w:rPr>
                <w:rFonts w:ascii="GHEA Grapalat" w:hAnsi="GHEA Grapalat"/>
                <w:sz w:val="20"/>
                <w:szCs w:val="20"/>
                <w:lang w:val="nb-NO" w:eastAsia="ru-RU"/>
              </w:rPr>
              <w:t xml:space="preserve"> Արփիի</w:t>
            </w:r>
            <w:r w:rsidRPr="00710074">
              <w:rPr>
                <w:rFonts w:ascii="GHEA Grapalat" w:hAnsi="GHEA Grapalat"/>
                <w:sz w:val="20"/>
                <w:szCs w:val="20"/>
                <w:lang w:val="nb-NO" w:eastAsia="ru-RU"/>
              </w:rPr>
              <w:t xml:space="preserve"> </w:t>
            </w:r>
            <w:r w:rsidRPr="00710074">
              <w:rPr>
                <w:rFonts w:ascii="GHEA Grapalat" w:hAnsi="GHEA Grapalat"/>
                <w:sz w:val="20"/>
                <w:szCs w:val="20"/>
                <w:lang w:val="ru-RU" w:eastAsia="ru-RU"/>
              </w:rPr>
              <w:t>համայնքապետարան</w:t>
            </w:r>
          </w:p>
        </w:tc>
      </w:tr>
      <w:tr w:rsidR="002626E3" w:rsidRPr="00CB0C48" w:rsidTr="00167B1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626E3" w:rsidRPr="00710074" w:rsidRDefault="002626E3" w:rsidP="002626E3">
            <w:pPr>
              <w:rPr>
                <w:rFonts w:ascii="GHEA Grapalat" w:hAnsi="GHEA Grapalat" w:cs="Sylfaen"/>
                <w:sz w:val="20"/>
                <w:szCs w:val="20"/>
                <w:lang w:val="ru-RU"/>
              </w:rPr>
            </w:pPr>
            <w:r w:rsidRPr="00710074">
              <w:rPr>
                <w:rFonts w:ascii="GHEA Grapalat" w:hAnsi="GHEA Grapalat" w:cs="Sylfaen"/>
                <w:sz w:val="20"/>
                <w:szCs w:val="20"/>
                <w:lang w:val="ru-RU"/>
              </w:rPr>
              <w:t xml:space="preserve">10. </w:t>
            </w:r>
            <w:r w:rsidRPr="00710074">
              <w:rPr>
                <w:rFonts w:ascii="GHEA Grapalat" w:hAnsi="GHEA Grapalat" w:cs="Sylfaen"/>
                <w:sz w:val="20"/>
                <w:szCs w:val="20"/>
              </w:rPr>
              <w:t xml:space="preserve"> Շահառուի</w:t>
            </w:r>
            <w:r w:rsidRPr="00710074">
              <w:rPr>
                <w:rFonts w:ascii="GHEA Grapalat" w:hAnsi="GHEA Grapalat" w:cs="Arial"/>
                <w:sz w:val="20"/>
                <w:szCs w:val="20"/>
              </w:rPr>
              <w:t xml:space="preserve"> </w:t>
            </w:r>
            <w:r w:rsidRPr="00710074">
              <w:rPr>
                <w:rFonts w:ascii="GHEA Grapalat" w:hAnsi="GHEA Grapalat" w:cs="Sylfaen"/>
                <w:sz w:val="20"/>
                <w:szCs w:val="20"/>
              </w:rPr>
              <w:t xml:space="preserve"> ՀԾՀ</w:t>
            </w:r>
            <w:r w:rsidRPr="00710074">
              <w:rPr>
                <w:rFonts w:ascii="GHEA Grapalat" w:hAnsi="GHEA Grapalat" w:cs="Sylfaen"/>
                <w:sz w:val="20"/>
                <w:szCs w:val="20"/>
                <w:lang w:val="ru-RU"/>
              </w:rPr>
              <w:t xml:space="preserve"> (</w:t>
            </w:r>
            <w:r w:rsidRPr="00710074">
              <w:rPr>
                <w:rFonts w:ascii="GHEA Grapalat" w:hAnsi="GHEA Grapalat" w:cs="Sylfaen"/>
                <w:sz w:val="20"/>
                <w:szCs w:val="20"/>
                <w:lang w:val="hy-AM"/>
              </w:rPr>
              <w:t>չի լրացվում</w:t>
            </w:r>
            <w:r w:rsidRPr="00710074">
              <w:rPr>
                <w:rFonts w:ascii="GHEA Grapalat" w:hAnsi="GHEA Grapalat" w:cs="Sylfaen"/>
                <w:sz w:val="20"/>
                <w:szCs w:val="20"/>
                <w:lang w:val="ru-RU"/>
              </w:rPr>
              <w:t>)</w:t>
            </w:r>
          </w:p>
        </w:tc>
      </w:tr>
      <w:tr w:rsidR="002626E3" w:rsidRPr="00CB0C48" w:rsidTr="00167B1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626E3" w:rsidRPr="00710074" w:rsidRDefault="002626E3" w:rsidP="002626E3">
            <w:pPr>
              <w:widowControl w:val="0"/>
              <w:rPr>
                <w:rFonts w:ascii="GHEA Grapalat" w:hAnsi="GHEA Grapalat" w:cs="Arial"/>
                <w:sz w:val="20"/>
                <w:szCs w:val="20"/>
                <w:lang w:val="ru-RU"/>
              </w:rPr>
            </w:pPr>
            <w:r w:rsidRPr="00710074">
              <w:rPr>
                <w:rFonts w:ascii="GHEA Grapalat" w:hAnsi="GHEA Grapalat" w:cs="Sylfaen"/>
                <w:sz w:val="20"/>
                <w:szCs w:val="20"/>
                <w:lang w:val="hy-AM"/>
              </w:rPr>
              <w:t>11</w:t>
            </w:r>
            <w:r w:rsidRPr="00710074">
              <w:rPr>
                <w:rFonts w:ascii="GHEA Grapalat" w:hAnsi="GHEA Grapalat" w:cs="Sylfaen"/>
                <w:sz w:val="20"/>
                <w:szCs w:val="20"/>
              </w:rPr>
              <w:t>. Շահառուի</w:t>
            </w:r>
            <w:r w:rsidRPr="00710074">
              <w:rPr>
                <w:rFonts w:ascii="GHEA Grapalat" w:hAnsi="GHEA Grapalat" w:cs="Arial"/>
                <w:sz w:val="20"/>
                <w:szCs w:val="20"/>
              </w:rPr>
              <w:t xml:space="preserve"> </w:t>
            </w:r>
            <w:r w:rsidRPr="00710074">
              <w:rPr>
                <w:rFonts w:ascii="GHEA Grapalat" w:hAnsi="GHEA Grapalat" w:cs="Sylfaen"/>
                <w:sz w:val="20"/>
                <w:szCs w:val="20"/>
              </w:rPr>
              <w:t>ՀՎՀՀ</w:t>
            </w:r>
            <w:r w:rsidRPr="00710074">
              <w:rPr>
                <w:rFonts w:ascii="GHEA Grapalat" w:hAnsi="GHEA Grapalat" w:cs="Arial"/>
                <w:sz w:val="20"/>
                <w:szCs w:val="20"/>
              </w:rPr>
              <w:t>`</w:t>
            </w:r>
            <w:r w:rsidRPr="00710074">
              <w:rPr>
                <w:rFonts w:ascii="GHEA Grapalat" w:hAnsi="GHEA Grapalat" w:cs="Arial"/>
                <w:sz w:val="20"/>
                <w:szCs w:val="20"/>
                <w:lang w:val="ru-RU"/>
              </w:rPr>
              <w:t xml:space="preserve"> </w:t>
            </w:r>
            <w:r w:rsidR="00D17704">
              <w:rPr>
                <w:rFonts w:ascii="GHEA Grapalat" w:hAnsi="GHEA Grapalat"/>
                <w:sz w:val="20"/>
                <w:szCs w:val="20"/>
                <w:lang w:val="hy-AM" w:eastAsia="ru-RU"/>
              </w:rPr>
              <w:t>05544336</w:t>
            </w:r>
          </w:p>
        </w:tc>
      </w:tr>
      <w:tr w:rsidR="002626E3" w:rsidRPr="00CB0C48" w:rsidTr="00167B1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626E3" w:rsidRPr="00710074" w:rsidRDefault="002626E3" w:rsidP="002626E3">
            <w:pPr>
              <w:tabs>
                <w:tab w:val="left" w:pos="2250"/>
              </w:tabs>
              <w:rPr>
                <w:rFonts w:ascii="GHEA Grapalat" w:hAnsi="GHEA Grapalat"/>
                <w:sz w:val="20"/>
                <w:szCs w:val="20"/>
                <w:lang w:val="hy-AM" w:eastAsia="ru-RU"/>
              </w:rPr>
            </w:pPr>
            <w:r w:rsidRPr="00710074">
              <w:rPr>
                <w:rFonts w:ascii="GHEA Grapalat" w:hAnsi="GHEA Grapalat" w:cs="Sylfaen"/>
                <w:sz w:val="20"/>
                <w:szCs w:val="20"/>
              </w:rPr>
              <w:t>1</w:t>
            </w:r>
            <w:r w:rsidRPr="00710074">
              <w:rPr>
                <w:rFonts w:ascii="GHEA Grapalat" w:hAnsi="GHEA Grapalat" w:cs="Sylfaen"/>
                <w:sz w:val="20"/>
                <w:szCs w:val="20"/>
                <w:lang w:val="hy-AM"/>
              </w:rPr>
              <w:t>2</w:t>
            </w:r>
            <w:r w:rsidRPr="00710074">
              <w:rPr>
                <w:rFonts w:ascii="GHEA Grapalat" w:hAnsi="GHEA Grapalat" w:cs="Sylfaen"/>
                <w:sz w:val="20"/>
                <w:szCs w:val="20"/>
              </w:rPr>
              <w:t>.Շահառուի</w:t>
            </w:r>
            <w:r w:rsidRPr="00710074">
              <w:rPr>
                <w:rFonts w:ascii="GHEA Grapalat" w:hAnsi="GHEA Grapalat" w:cs="Sylfaen"/>
                <w:sz w:val="20"/>
                <w:szCs w:val="20"/>
                <w:lang w:val="hy-AM"/>
              </w:rPr>
              <w:t>ն</w:t>
            </w:r>
            <w:r w:rsidRPr="00710074">
              <w:rPr>
                <w:rFonts w:ascii="GHEA Grapalat" w:hAnsi="GHEA Grapalat" w:cs="Arial"/>
                <w:sz w:val="20"/>
                <w:szCs w:val="20"/>
              </w:rPr>
              <w:t xml:space="preserve"> </w:t>
            </w:r>
            <w:r w:rsidRPr="00710074">
              <w:rPr>
                <w:rFonts w:ascii="GHEA Grapalat" w:hAnsi="GHEA Grapalat" w:cs="Sylfaen"/>
                <w:sz w:val="20"/>
                <w:szCs w:val="20"/>
                <w:lang w:val="hy-AM"/>
              </w:rPr>
              <w:t xml:space="preserve"> սպասարկող Ֆինանսական կազմակերպություն</w:t>
            </w:r>
            <w:r w:rsidRPr="00710074">
              <w:rPr>
                <w:rFonts w:ascii="GHEA Grapalat" w:hAnsi="GHEA Grapalat" w:cs="Sylfaen"/>
                <w:sz w:val="20"/>
                <w:szCs w:val="20"/>
              </w:rPr>
              <w:t xml:space="preserve"> (բանկ)</w:t>
            </w:r>
            <w:r w:rsidRPr="00710074">
              <w:rPr>
                <w:rFonts w:ascii="GHEA Grapalat" w:hAnsi="GHEA Grapalat" w:cs="Arial"/>
                <w:sz w:val="20"/>
                <w:szCs w:val="20"/>
              </w:rPr>
              <w:t xml:space="preserve">` </w:t>
            </w:r>
            <w:r w:rsidRPr="00710074">
              <w:rPr>
                <w:rFonts w:ascii="GHEA Grapalat" w:hAnsi="GHEA Grapalat"/>
                <w:sz w:val="20"/>
                <w:szCs w:val="20"/>
                <w:lang w:val="hy-AM" w:eastAsia="ru-RU"/>
              </w:rPr>
              <w:t xml:space="preserve"> ՀՀ ՖՆ աշխատակազմի</w:t>
            </w:r>
          </w:p>
          <w:p w:rsidR="002626E3" w:rsidRPr="00710074" w:rsidRDefault="002626E3" w:rsidP="002626E3">
            <w:pPr>
              <w:tabs>
                <w:tab w:val="left" w:pos="2250"/>
              </w:tabs>
              <w:rPr>
                <w:rFonts w:ascii="GHEA Grapalat" w:hAnsi="GHEA Grapalat" w:cs="Arial"/>
                <w:sz w:val="20"/>
                <w:szCs w:val="20"/>
                <w:lang w:val="ru-RU"/>
              </w:rPr>
            </w:pPr>
            <w:r w:rsidRPr="00710074">
              <w:rPr>
                <w:rFonts w:ascii="GHEA Grapalat" w:hAnsi="GHEA Grapalat"/>
                <w:sz w:val="20"/>
                <w:szCs w:val="20"/>
                <w:lang w:val="hy-AM" w:eastAsia="ru-RU"/>
              </w:rPr>
              <w:t>գործառնական վարչություն</w:t>
            </w:r>
          </w:p>
        </w:tc>
      </w:tr>
      <w:tr w:rsidR="003244E4" w:rsidRPr="00CB0C48" w:rsidTr="00167B1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244E4" w:rsidRPr="00D17704" w:rsidRDefault="003244E4" w:rsidP="00167B19">
            <w:pPr>
              <w:rPr>
                <w:rFonts w:ascii="GHEA Grapalat" w:hAnsi="GHEA Grapalat" w:cs="Arial"/>
                <w:sz w:val="20"/>
                <w:szCs w:val="20"/>
                <w:lang w:val="hy-AM"/>
              </w:rPr>
            </w:pPr>
            <w:r w:rsidRPr="00CB0C48">
              <w:rPr>
                <w:rFonts w:ascii="GHEA Grapalat" w:hAnsi="GHEA Grapalat" w:cs="Sylfaen"/>
                <w:sz w:val="20"/>
                <w:szCs w:val="20"/>
              </w:rPr>
              <w:t>1</w:t>
            </w:r>
            <w:r w:rsidRPr="00CB0C48">
              <w:rPr>
                <w:rFonts w:ascii="GHEA Grapalat" w:hAnsi="GHEA Grapalat" w:cs="Sylfaen"/>
                <w:sz w:val="20"/>
                <w:szCs w:val="20"/>
                <w:lang w:val="hy-AM"/>
              </w:rPr>
              <w:t>3</w:t>
            </w:r>
            <w:r w:rsidRPr="00CB0C48">
              <w:rPr>
                <w:rFonts w:ascii="GHEA Grapalat" w:hAnsi="GHEA Grapalat" w:cs="Sylfaen"/>
                <w:sz w:val="20"/>
                <w:szCs w:val="20"/>
              </w:rPr>
              <w:t>.Շահառուի</w:t>
            </w:r>
            <w:r w:rsidRPr="00CB0C48">
              <w:rPr>
                <w:rFonts w:ascii="GHEA Grapalat" w:hAnsi="GHEA Grapalat" w:cs="Arial"/>
                <w:sz w:val="20"/>
                <w:szCs w:val="20"/>
              </w:rPr>
              <w:t xml:space="preserve"> </w:t>
            </w:r>
            <w:r w:rsidRPr="00CB0C48">
              <w:rPr>
                <w:rFonts w:ascii="GHEA Grapalat" w:hAnsi="GHEA Grapalat" w:cs="Sylfaen"/>
                <w:sz w:val="20"/>
                <w:szCs w:val="20"/>
              </w:rPr>
              <w:t>հաշվի</w:t>
            </w:r>
            <w:r w:rsidRPr="00CB0C48">
              <w:rPr>
                <w:rFonts w:ascii="GHEA Grapalat" w:hAnsi="GHEA Grapalat" w:cs="Arial"/>
                <w:sz w:val="20"/>
                <w:szCs w:val="20"/>
              </w:rPr>
              <w:t xml:space="preserve"> </w:t>
            </w:r>
            <w:r w:rsidRPr="00CB0C48">
              <w:rPr>
                <w:rFonts w:ascii="GHEA Grapalat" w:hAnsi="GHEA Grapalat" w:cs="Sylfaen"/>
                <w:sz w:val="20"/>
                <w:szCs w:val="20"/>
              </w:rPr>
              <w:t>համարը</w:t>
            </w:r>
            <w:r w:rsidRPr="00CB0C48">
              <w:rPr>
                <w:rFonts w:ascii="GHEA Grapalat" w:hAnsi="GHEA Grapalat" w:cs="Arial"/>
                <w:sz w:val="20"/>
                <w:szCs w:val="20"/>
              </w:rPr>
              <w:t xml:space="preserve"> (</w:t>
            </w:r>
            <w:r w:rsidRPr="00CB0C48">
              <w:rPr>
                <w:rFonts w:ascii="GHEA Grapalat" w:hAnsi="GHEA Grapalat" w:cs="Sylfaen"/>
                <w:sz w:val="20"/>
                <w:szCs w:val="20"/>
              </w:rPr>
              <w:t>հշ</w:t>
            </w:r>
            <w:r w:rsidRPr="00CB0C48">
              <w:rPr>
                <w:rFonts w:ascii="GHEA Grapalat" w:hAnsi="GHEA Grapalat" w:cs="Arial"/>
                <w:sz w:val="20"/>
                <w:szCs w:val="20"/>
              </w:rPr>
              <w:t>.N)</w:t>
            </w:r>
            <w:r w:rsidR="00D17704">
              <w:rPr>
                <w:rFonts w:ascii="GHEA Grapalat" w:hAnsi="GHEA Grapalat" w:cs="Arial"/>
                <w:sz w:val="20"/>
                <w:szCs w:val="20"/>
                <w:lang w:val="hy-AM"/>
              </w:rPr>
              <w:t xml:space="preserve"> 900222057086</w:t>
            </w:r>
          </w:p>
        </w:tc>
      </w:tr>
      <w:tr w:rsidR="003244E4" w:rsidRPr="00CB0C48" w:rsidTr="00167B1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244E4" w:rsidRPr="00CB0C48" w:rsidRDefault="003244E4" w:rsidP="00167B19">
            <w:pPr>
              <w:rPr>
                <w:rFonts w:ascii="GHEA Grapalat" w:hAnsi="GHEA Grapalat" w:cs="Arial"/>
                <w:sz w:val="20"/>
                <w:szCs w:val="20"/>
              </w:rPr>
            </w:pPr>
            <w:r w:rsidRPr="00CB0C48">
              <w:rPr>
                <w:rFonts w:ascii="GHEA Grapalat" w:hAnsi="GHEA Grapalat" w:cs="Sylfaen"/>
                <w:sz w:val="20"/>
                <w:szCs w:val="20"/>
              </w:rPr>
              <w:t>1</w:t>
            </w:r>
            <w:r w:rsidRPr="00CB0C48">
              <w:rPr>
                <w:rFonts w:ascii="GHEA Grapalat" w:hAnsi="GHEA Grapalat" w:cs="Sylfaen"/>
                <w:sz w:val="20"/>
                <w:szCs w:val="20"/>
                <w:lang w:val="hy-AM"/>
              </w:rPr>
              <w:t>4</w:t>
            </w:r>
            <w:r w:rsidRPr="00CB0C48">
              <w:rPr>
                <w:rFonts w:ascii="GHEA Grapalat" w:hAnsi="GHEA Grapalat" w:cs="Sylfaen"/>
                <w:sz w:val="20"/>
                <w:szCs w:val="20"/>
              </w:rPr>
              <w:t>.Գումարը</w:t>
            </w:r>
            <w:r w:rsidRPr="00CB0C48">
              <w:rPr>
                <w:rFonts w:ascii="GHEA Grapalat" w:hAnsi="GHEA Grapalat" w:cs="Arial"/>
                <w:sz w:val="20"/>
                <w:szCs w:val="20"/>
              </w:rPr>
              <w:t xml:space="preserve"> </w:t>
            </w:r>
            <w:r w:rsidRPr="00CB0C48">
              <w:rPr>
                <w:rFonts w:ascii="GHEA Grapalat" w:hAnsi="GHEA Grapalat" w:cs="Arial"/>
                <w:sz w:val="20"/>
                <w:szCs w:val="20"/>
                <w:lang w:val="ru-RU"/>
              </w:rPr>
              <w:t>(</w:t>
            </w:r>
            <w:r w:rsidRPr="00CB0C48">
              <w:rPr>
                <w:rFonts w:ascii="GHEA Grapalat" w:hAnsi="GHEA Grapalat" w:cs="Sylfaen"/>
                <w:sz w:val="20"/>
                <w:szCs w:val="20"/>
              </w:rPr>
              <w:t>թվերով</w:t>
            </w:r>
            <w:r w:rsidRPr="00CB0C48">
              <w:rPr>
                <w:rFonts w:ascii="GHEA Grapalat" w:hAnsi="GHEA Grapalat" w:cs="Arial"/>
                <w:sz w:val="20"/>
                <w:szCs w:val="20"/>
              </w:rPr>
              <w:t xml:space="preserve"> </w:t>
            </w:r>
            <w:r w:rsidRPr="00CB0C48">
              <w:rPr>
                <w:rFonts w:ascii="GHEA Grapalat" w:hAnsi="GHEA Grapalat" w:cs="Sylfaen"/>
                <w:sz w:val="20"/>
                <w:szCs w:val="20"/>
              </w:rPr>
              <w:t>և</w:t>
            </w:r>
            <w:r w:rsidRPr="00CB0C48">
              <w:rPr>
                <w:rFonts w:ascii="GHEA Grapalat" w:hAnsi="GHEA Grapalat" w:cs="Arial"/>
                <w:sz w:val="20"/>
                <w:szCs w:val="20"/>
              </w:rPr>
              <w:t xml:space="preserve"> </w:t>
            </w:r>
            <w:r w:rsidRPr="00CB0C48">
              <w:rPr>
                <w:rFonts w:ascii="GHEA Grapalat" w:hAnsi="GHEA Grapalat" w:cs="Sylfaen"/>
                <w:sz w:val="20"/>
                <w:szCs w:val="20"/>
              </w:rPr>
              <w:t>բառերով</w:t>
            </w:r>
            <w:r w:rsidRPr="00CB0C48">
              <w:rPr>
                <w:rFonts w:ascii="GHEA Grapalat" w:hAnsi="GHEA Grapalat" w:cs="Sylfaen"/>
                <w:sz w:val="20"/>
                <w:szCs w:val="20"/>
                <w:lang w:val="ru-RU"/>
              </w:rPr>
              <w:t>)</w:t>
            </w:r>
            <w:r w:rsidRPr="00CB0C48">
              <w:rPr>
                <w:rFonts w:ascii="GHEA Grapalat" w:hAnsi="GHEA Grapalat" w:cs="Arial"/>
                <w:sz w:val="20"/>
                <w:szCs w:val="20"/>
              </w:rPr>
              <w:t>`</w:t>
            </w:r>
          </w:p>
        </w:tc>
      </w:tr>
      <w:tr w:rsidR="003244E4" w:rsidRPr="00CB0C48" w:rsidTr="00167B1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244E4" w:rsidRPr="00CB0C48" w:rsidRDefault="003244E4" w:rsidP="00167B19">
            <w:pPr>
              <w:rPr>
                <w:rFonts w:ascii="GHEA Grapalat" w:hAnsi="GHEA Grapalat" w:cs="Sylfaen"/>
                <w:sz w:val="20"/>
                <w:szCs w:val="20"/>
              </w:rPr>
            </w:pPr>
            <w:r w:rsidRPr="00CB0C48">
              <w:rPr>
                <w:rFonts w:ascii="GHEA Grapalat" w:hAnsi="GHEA Grapalat" w:cs="Sylfaen"/>
                <w:sz w:val="20"/>
                <w:szCs w:val="20"/>
              </w:rPr>
              <w:t xml:space="preserve">15. </w:t>
            </w:r>
            <w:r w:rsidRPr="00CB0C48">
              <w:rPr>
                <w:rFonts w:ascii="GHEA Grapalat" w:hAnsi="GHEA Grapalat" w:cs="Sylfaen"/>
                <w:sz w:val="20"/>
                <w:szCs w:val="20"/>
                <w:lang w:val="hy-AM"/>
              </w:rPr>
              <w:t xml:space="preserve">Ակցեպտավորված գումարը՝ </w:t>
            </w:r>
            <w:r w:rsidRPr="00CB0C48">
              <w:rPr>
                <w:rFonts w:ascii="GHEA Grapalat" w:hAnsi="GHEA Grapalat" w:cs="Sylfaen"/>
                <w:sz w:val="20"/>
                <w:szCs w:val="20"/>
              </w:rPr>
              <w:t xml:space="preserve"> (թվերով</w:t>
            </w:r>
            <w:r w:rsidRPr="00CB0C48">
              <w:rPr>
                <w:rFonts w:ascii="GHEA Grapalat" w:hAnsi="GHEA Grapalat" w:cs="Arial"/>
                <w:sz w:val="20"/>
                <w:szCs w:val="20"/>
              </w:rPr>
              <w:t xml:space="preserve"> </w:t>
            </w:r>
            <w:r w:rsidRPr="00CB0C48">
              <w:rPr>
                <w:rFonts w:ascii="GHEA Grapalat" w:hAnsi="GHEA Grapalat" w:cs="Sylfaen"/>
                <w:sz w:val="20"/>
                <w:szCs w:val="20"/>
              </w:rPr>
              <w:t>և</w:t>
            </w:r>
            <w:r w:rsidRPr="00CB0C48">
              <w:rPr>
                <w:rFonts w:ascii="GHEA Grapalat" w:hAnsi="GHEA Grapalat" w:cs="Arial"/>
                <w:sz w:val="20"/>
                <w:szCs w:val="20"/>
              </w:rPr>
              <w:t xml:space="preserve"> </w:t>
            </w:r>
            <w:r w:rsidRPr="00CB0C48">
              <w:rPr>
                <w:rFonts w:ascii="GHEA Grapalat" w:hAnsi="GHEA Grapalat" w:cs="Sylfaen"/>
                <w:sz w:val="20"/>
                <w:szCs w:val="20"/>
              </w:rPr>
              <w:t>բառերով)</w:t>
            </w:r>
            <w:r w:rsidRPr="00CB0C48">
              <w:rPr>
                <w:rFonts w:ascii="GHEA Grapalat" w:hAnsi="GHEA Grapalat" w:cs="Sylfaen"/>
                <w:sz w:val="20"/>
                <w:szCs w:val="20"/>
                <w:lang w:val="hy-AM"/>
              </w:rPr>
              <w:t xml:space="preserve">  </w:t>
            </w:r>
            <w:r w:rsidRPr="00CB0C48">
              <w:rPr>
                <w:rFonts w:ascii="GHEA Grapalat" w:hAnsi="GHEA Grapalat" w:cs="Sylfaen"/>
                <w:sz w:val="20"/>
                <w:szCs w:val="20"/>
              </w:rPr>
              <w:t>(</w:t>
            </w:r>
            <w:r w:rsidRPr="00CB0C48">
              <w:rPr>
                <w:rFonts w:ascii="GHEA Grapalat" w:hAnsi="GHEA Grapalat" w:cs="Sylfaen"/>
                <w:sz w:val="20"/>
                <w:szCs w:val="20"/>
                <w:lang w:val="hy-AM"/>
              </w:rPr>
              <w:t>նախատեսված է նշված գումարի մասնակի ակցեպտի համար, որը չի կիրառվում</w:t>
            </w:r>
            <w:r w:rsidRPr="00CB0C48">
              <w:rPr>
                <w:rFonts w:ascii="GHEA Grapalat" w:hAnsi="GHEA Grapalat" w:cs="Sylfaen"/>
                <w:sz w:val="20"/>
                <w:szCs w:val="20"/>
              </w:rPr>
              <w:t>)</w:t>
            </w:r>
          </w:p>
        </w:tc>
      </w:tr>
      <w:tr w:rsidR="003244E4" w:rsidRPr="00CB0C48" w:rsidTr="00167B1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244E4" w:rsidRPr="00CB0C48" w:rsidRDefault="003244E4" w:rsidP="00167B19">
            <w:pPr>
              <w:rPr>
                <w:rFonts w:ascii="GHEA Grapalat" w:hAnsi="GHEA Grapalat" w:cs="Arial"/>
                <w:sz w:val="20"/>
                <w:szCs w:val="20"/>
              </w:rPr>
            </w:pPr>
            <w:r w:rsidRPr="00CB0C48">
              <w:rPr>
                <w:rFonts w:ascii="GHEA Grapalat" w:hAnsi="GHEA Grapalat" w:cs="Sylfaen"/>
                <w:sz w:val="20"/>
                <w:szCs w:val="20"/>
              </w:rPr>
              <w:t>1</w:t>
            </w:r>
            <w:r w:rsidRPr="00CB0C48">
              <w:rPr>
                <w:rFonts w:ascii="GHEA Grapalat" w:hAnsi="GHEA Grapalat" w:cs="Sylfaen"/>
                <w:sz w:val="20"/>
                <w:szCs w:val="20"/>
                <w:lang w:val="ru-RU"/>
              </w:rPr>
              <w:t>6</w:t>
            </w:r>
            <w:r w:rsidRPr="00CB0C48">
              <w:rPr>
                <w:rFonts w:ascii="GHEA Grapalat" w:hAnsi="GHEA Grapalat" w:cs="Sylfaen"/>
                <w:sz w:val="20"/>
                <w:szCs w:val="20"/>
              </w:rPr>
              <w:t>.Արժույթը</w:t>
            </w:r>
            <w:r w:rsidRPr="00CB0C48">
              <w:rPr>
                <w:rFonts w:ascii="GHEA Grapalat" w:hAnsi="GHEA Grapalat" w:cs="Arial"/>
                <w:sz w:val="20"/>
                <w:szCs w:val="20"/>
              </w:rPr>
              <w:t xml:space="preserve"> (</w:t>
            </w:r>
            <w:r w:rsidRPr="00CB0C48">
              <w:rPr>
                <w:rFonts w:ascii="GHEA Grapalat" w:hAnsi="GHEA Grapalat" w:cs="Sylfaen"/>
                <w:sz w:val="20"/>
                <w:szCs w:val="20"/>
              </w:rPr>
              <w:t>բառերով</w:t>
            </w:r>
            <w:r w:rsidRPr="00CB0C48">
              <w:rPr>
                <w:rFonts w:ascii="GHEA Grapalat" w:hAnsi="GHEA Grapalat" w:cs="Arial"/>
                <w:sz w:val="20"/>
                <w:szCs w:val="20"/>
              </w:rPr>
              <w:t xml:space="preserve"> </w:t>
            </w:r>
            <w:r w:rsidRPr="00CB0C48">
              <w:rPr>
                <w:rFonts w:ascii="GHEA Grapalat" w:hAnsi="GHEA Grapalat" w:cs="Sylfaen"/>
                <w:sz w:val="20"/>
                <w:szCs w:val="20"/>
              </w:rPr>
              <w:t>և</w:t>
            </w:r>
            <w:r w:rsidRPr="00CB0C48">
              <w:rPr>
                <w:rFonts w:ascii="GHEA Grapalat" w:hAnsi="GHEA Grapalat" w:cs="Arial"/>
                <w:sz w:val="20"/>
                <w:szCs w:val="20"/>
              </w:rPr>
              <w:t xml:space="preserve"> </w:t>
            </w:r>
            <w:r w:rsidRPr="00CB0C48">
              <w:rPr>
                <w:rFonts w:ascii="GHEA Grapalat" w:hAnsi="GHEA Grapalat" w:cs="Sylfaen"/>
                <w:sz w:val="20"/>
                <w:szCs w:val="20"/>
              </w:rPr>
              <w:t>կոդով</w:t>
            </w:r>
            <w:r w:rsidRPr="00CB0C48">
              <w:rPr>
                <w:rFonts w:ascii="GHEA Grapalat" w:hAnsi="GHEA Grapalat" w:cs="Arial"/>
                <w:sz w:val="20"/>
                <w:szCs w:val="20"/>
              </w:rPr>
              <w:t>)`</w:t>
            </w:r>
          </w:p>
        </w:tc>
      </w:tr>
      <w:tr w:rsidR="003244E4" w:rsidRPr="00CB0C48" w:rsidTr="00167B1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244E4" w:rsidRPr="00CB0C48" w:rsidRDefault="003244E4" w:rsidP="00167B19">
            <w:pPr>
              <w:rPr>
                <w:rFonts w:ascii="GHEA Grapalat" w:hAnsi="GHEA Grapalat" w:cs="Arial"/>
                <w:sz w:val="20"/>
                <w:szCs w:val="20"/>
                <w:lang w:val="hy-AM"/>
              </w:rPr>
            </w:pPr>
            <w:r w:rsidRPr="00CB0C48">
              <w:rPr>
                <w:rFonts w:ascii="GHEA Grapalat" w:hAnsi="GHEA Grapalat" w:cs="Sylfaen"/>
                <w:sz w:val="20"/>
                <w:szCs w:val="20"/>
              </w:rPr>
              <w:t>1</w:t>
            </w:r>
            <w:r w:rsidRPr="00CB0C48">
              <w:rPr>
                <w:rFonts w:ascii="GHEA Grapalat" w:hAnsi="GHEA Grapalat" w:cs="Sylfaen"/>
                <w:sz w:val="20"/>
                <w:szCs w:val="20"/>
                <w:lang w:val="hy-AM"/>
              </w:rPr>
              <w:t>7</w:t>
            </w:r>
            <w:r w:rsidRPr="00CB0C48">
              <w:rPr>
                <w:rFonts w:ascii="GHEA Grapalat" w:hAnsi="GHEA Grapalat" w:cs="Sylfaen"/>
                <w:sz w:val="20"/>
                <w:szCs w:val="20"/>
              </w:rPr>
              <w:t>.Գործարքի</w:t>
            </w:r>
            <w:r w:rsidRPr="00CB0C48">
              <w:rPr>
                <w:rFonts w:ascii="GHEA Grapalat" w:hAnsi="GHEA Grapalat" w:cs="Arial"/>
                <w:sz w:val="20"/>
                <w:szCs w:val="20"/>
              </w:rPr>
              <w:t xml:space="preserve"> (</w:t>
            </w:r>
            <w:r w:rsidRPr="00CB0C48">
              <w:rPr>
                <w:rFonts w:ascii="GHEA Grapalat" w:hAnsi="GHEA Grapalat" w:cs="Sylfaen"/>
                <w:sz w:val="20"/>
                <w:szCs w:val="20"/>
              </w:rPr>
              <w:t>վճարման</w:t>
            </w:r>
            <w:r w:rsidRPr="00CB0C48">
              <w:rPr>
                <w:rFonts w:ascii="GHEA Grapalat" w:hAnsi="GHEA Grapalat" w:cs="Arial"/>
                <w:sz w:val="20"/>
                <w:szCs w:val="20"/>
              </w:rPr>
              <w:t xml:space="preserve">) </w:t>
            </w:r>
            <w:r w:rsidRPr="00CB0C48">
              <w:rPr>
                <w:rFonts w:ascii="GHEA Grapalat" w:hAnsi="GHEA Grapalat" w:cs="Sylfaen"/>
                <w:sz w:val="20"/>
                <w:szCs w:val="20"/>
              </w:rPr>
              <w:t>նպատակը</w:t>
            </w:r>
            <w:r w:rsidRPr="00CB0C48">
              <w:rPr>
                <w:rFonts w:ascii="GHEA Grapalat" w:hAnsi="GHEA Grapalat" w:cs="Arial"/>
                <w:sz w:val="20"/>
                <w:szCs w:val="20"/>
              </w:rPr>
              <w:t>`</w:t>
            </w:r>
            <w:r w:rsidRPr="00CB0C48">
              <w:rPr>
                <w:rFonts w:ascii="GHEA Grapalat" w:hAnsi="GHEA Grapalat" w:cs="Arial"/>
                <w:sz w:val="20"/>
                <w:szCs w:val="20"/>
                <w:lang w:val="hy-AM"/>
              </w:rPr>
              <w:t xml:space="preserve">  </w:t>
            </w:r>
            <w:r w:rsidRPr="00CB0C48">
              <w:rPr>
                <w:rFonts w:ascii="GHEA Grapalat" w:hAnsi="GHEA Grapalat" w:cs="Sylfaen"/>
                <w:bCs/>
                <w:i/>
                <w:sz w:val="20"/>
                <w:szCs w:val="20"/>
              </w:rPr>
              <w:t>(պայմանագրի կատարման ապահովմ</w:t>
            </w:r>
            <w:r w:rsidRPr="00CB0C48">
              <w:rPr>
                <w:rFonts w:ascii="GHEA Grapalat" w:hAnsi="GHEA Grapalat" w:cs="Sylfaen"/>
                <w:bCs/>
                <w:i/>
                <w:sz w:val="20"/>
                <w:szCs w:val="20"/>
                <w:lang w:val="hy-AM"/>
              </w:rPr>
              <w:t>ան համար</w:t>
            </w:r>
            <w:r w:rsidRPr="00CB0C48">
              <w:rPr>
                <w:rFonts w:ascii="GHEA Grapalat" w:hAnsi="GHEA Grapalat" w:cs="Sylfaen"/>
                <w:bCs/>
                <w:i/>
                <w:sz w:val="20"/>
                <w:szCs w:val="20"/>
              </w:rPr>
              <w:t>)</w:t>
            </w:r>
          </w:p>
        </w:tc>
      </w:tr>
      <w:tr w:rsidR="003244E4" w:rsidRPr="00CB0C48" w:rsidTr="00167B19">
        <w:trPr>
          <w:trHeight w:val="424"/>
        </w:trPr>
        <w:tc>
          <w:tcPr>
            <w:tcW w:w="10980" w:type="dxa"/>
            <w:gridSpan w:val="2"/>
            <w:tcBorders>
              <w:top w:val="single" w:sz="4" w:space="0" w:color="auto"/>
              <w:left w:val="single" w:sz="4" w:space="0" w:color="auto"/>
              <w:right w:val="single" w:sz="4" w:space="0" w:color="000000"/>
            </w:tcBorders>
            <w:noWrap/>
            <w:vAlign w:val="bottom"/>
          </w:tcPr>
          <w:p w:rsidR="003244E4" w:rsidRPr="00CB0C48" w:rsidRDefault="003244E4" w:rsidP="00167B19">
            <w:pPr>
              <w:rPr>
                <w:rFonts w:ascii="GHEA Grapalat" w:hAnsi="GHEA Grapalat" w:cs="Arial"/>
                <w:sz w:val="20"/>
                <w:szCs w:val="20"/>
              </w:rPr>
            </w:pPr>
            <w:r w:rsidRPr="00CB0C48">
              <w:rPr>
                <w:rFonts w:ascii="GHEA Grapalat" w:hAnsi="GHEA Grapalat" w:cs="Sylfaen"/>
                <w:sz w:val="20"/>
                <w:szCs w:val="20"/>
              </w:rPr>
              <w:t>1</w:t>
            </w:r>
            <w:r w:rsidRPr="00CB0C48">
              <w:rPr>
                <w:rFonts w:ascii="GHEA Grapalat" w:hAnsi="GHEA Grapalat" w:cs="Sylfaen"/>
                <w:sz w:val="20"/>
                <w:szCs w:val="20"/>
                <w:lang w:val="hy-AM"/>
              </w:rPr>
              <w:t>8</w:t>
            </w:r>
            <w:r w:rsidRPr="00CB0C48">
              <w:rPr>
                <w:rFonts w:ascii="GHEA Grapalat" w:hAnsi="GHEA Grapalat" w:cs="Sylfaen"/>
                <w:sz w:val="20"/>
                <w:szCs w:val="20"/>
              </w:rPr>
              <w:t xml:space="preserve">. </w:t>
            </w:r>
            <w:r w:rsidRPr="00CB0C48">
              <w:rPr>
                <w:rFonts w:ascii="GHEA Grapalat" w:hAnsi="GHEA Grapalat" w:cs="Sylfaen"/>
                <w:sz w:val="20"/>
                <w:szCs w:val="20"/>
                <w:lang w:val="hy-AM"/>
              </w:rPr>
              <w:t xml:space="preserve">Վճարման կատարման հիմքերը՝ </w:t>
            </w:r>
            <w:r w:rsidRPr="00CB0C48">
              <w:rPr>
                <w:rFonts w:ascii="GHEA Grapalat" w:hAnsi="GHEA Grapalat" w:cs="Sylfaen"/>
                <w:sz w:val="20"/>
                <w:szCs w:val="20"/>
              </w:rPr>
              <w:t>(</w:t>
            </w:r>
            <w:r w:rsidRPr="00CB0C48">
              <w:rPr>
                <w:rFonts w:ascii="GHEA Grapalat" w:hAnsi="GHEA Grapalat" w:cs="Sylfaen"/>
                <w:sz w:val="20"/>
                <w:szCs w:val="20"/>
                <w:lang w:val="hy-AM"/>
              </w:rPr>
              <w:t>Փաստաթղթերի</w:t>
            </w:r>
            <w:r w:rsidRPr="00CB0C48">
              <w:rPr>
                <w:rFonts w:ascii="GHEA Grapalat" w:hAnsi="GHEA Grapalat" w:cs="Arial"/>
                <w:sz w:val="20"/>
                <w:szCs w:val="20"/>
                <w:lang w:val="hy-AM"/>
              </w:rPr>
              <w:t xml:space="preserve"> անվանումը</w:t>
            </w:r>
            <w:r w:rsidRPr="00CB0C48">
              <w:rPr>
                <w:rFonts w:ascii="GHEA Grapalat" w:hAnsi="GHEA Grapalat" w:cs="Arial"/>
                <w:sz w:val="20"/>
                <w:szCs w:val="20"/>
              </w:rPr>
              <w:t>,</w:t>
            </w:r>
            <w:r w:rsidRPr="00CB0C48">
              <w:rPr>
                <w:rFonts w:ascii="GHEA Grapalat" w:hAnsi="GHEA Grapalat" w:cs="Arial"/>
                <w:sz w:val="20"/>
                <w:szCs w:val="20"/>
                <w:lang w:val="hy-AM"/>
              </w:rPr>
              <w:t xml:space="preserve"> այդ թվում՝ տուժանքի մասին համաձայնագիրը, </w:t>
            </w:r>
            <w:r w:rsidRPr="00CB0C48">
              <w:rPr>
                <w:rFonts w:ascii="GHEA Grapalat" w:hAnsi="GHEA Grapalat" w:cs="Sylfaen"/>
                <w:sz w:val="20"/>
                <w:szCs w:val="20"/>
                <w:lang w:val="hy-AM"/>
              </w:rPr>
              <w:t>դրանց</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համարները</w:t>
            </w:r>
            <w:r w:rsidRPr="00CB0C48">
              <w:rPr>
                <w:rFonts w:ascii="GHEA Grapalat" w:hAnsi="GHEA Grapalat" w:cs="Arial"/>
                <w:sz w:val="20"/>
                <w:szCs w:val="20"/>
                <w:lang w:val="hy-AM"/>
              </w:rPr>
              <w:t>,</w:t>
            </w:r>
            <w:r w:rsidRPr="00CB0C48">
              <w:rPr>
                <w:rFonts w:ascii="GHEA Grapalat" w:hAnsi="GHEA Grapalat" w:cs="Arial"/>
                <w:sz w:val="20"/>
                <w:szCs w:val="20"/>
              </w:rPr>
              <w:t xml:space="preserve"> </w:t>
            </w:r>
            <w:r w:rsidRPr="00CB0C48">
              <w:rPr>
                <w:rFonts w:ascii="GHEA Grapalat" w:hAnsi="GHEA Grapalat" w:cs="Sylfaen"/>
                <w:sz w:val="20"/>
                <w:szCs w:val="20"/>
                <w:lang w:val="hy-AM"/>
              </w:rPr>
              <w:t>պ</w:t>
            </w:r>
            <w:r w:rsidRPr="00CB0C48">
              <w:rPr>
                <w:rFonts w:ascii="GHEA Grapalat" w:hAnsi="GHEA Grapalat" w:cs="Sylfaen"/>
                <w:sz w:val="20"/>
                <w:szCs w:val="20"/>
              </w:rPr>
              <w:t xml:space="preserve">այմանագրի </w:t>
            </w:r>
            <w:r w:rsidRPr="00CB0C48">
              <w:rPr>
                <w:rFonts w:ascii="GHEA Grapalat" w:hAnsi="GHEA Grapalat" w:cs="Arial"/>
                <w:sz w:val="20"/>
                <w:szCs w:val="20"/>
              </w:rPr>
              <w:t xml:space="preserve"> </w:t>
            </w:r>
            <w:r w:rsidRPr="00CB0C48">
              <w:rPr>
                <w:rFonts w:ascii="GHEA Grapalat" w:hAnsi="GHEA Grapalat" w:cs="Sylfaen"/>
                <w:sz w:val="20"/>
                <w:szCs w:val="20"/>
              </w:rPr>
              <w:t>ծածկագիրը</w:t>
            </w:r>
            <w:r w:rsidRPr="00CB0C48">
              <w:rPr>
                <w:rFonts w:ascii="GHEA Grapalat" w:hAnsi="GHEA Grapalat" w:cs="Arial"/>
                <w:sz w:val="20"/>
                <w:szCs w:val="20"/>
                <w:lang w:val="hy-AM"/>
              </w:rPr>
              <w:t xml:space="preserve"> որի հիման վրա կատարվում է  գանձումը</w:t>
            </w:r>
            <w:r w:rsidRPr="00CB0C48">
              <w:rPr>
                <w:rFonts w:ascii="GHEA Grapalat" w:hAnsi="GHEA Grapalat" w:cs="Arial"/>
                <w:sz w:val="20"/>
                <w:szCs w:val="20"/>
              </w:rPr>
              <w:t>)</w:t>
            </w:r>
            <w:r w:rsidRPr="00CB0C48">
              <w:rPr>
                <w:rFonts w:ascii="GHEA Grapalat" w:hAnsi="GHEA Grapalat" w:cs="Sylfaen"/>
                <w:sz w:val="20"/>
                <w:szCs w:val="20"/>
              </w:rPr>
              <w:t>`</w:t>
            </w:r>
          </w:p>
          <w:p w:rsidR="003244E4" w:rsidRPr="00CB0C48" w:rsidRDefault="003244E4" w:rsidP="00167B19">
            <w:pPr>
              <w:rPr>
                <w:rFonts w:ascii="GHEA Grapalat" w:hAnsi="GHEA Grapalat" w:cs="Arial"/>
                <w:sz w:val="20"/>
                <w:szCs w:val="20"/>
              </w:rPr>
            </w:pPr>
          </w:p>
        </w:tc>
      </w:tr>
      <w:tr w:rsidR="003244E4" w:rsidRPr="00CB0C48" w:rsidTr="00167B19">
        <w:trPr>
          <w:trHeight w:val="704"/>
        </w:trPr>
        <w:tc>
          <w:tcPr>
            <w:tcW w:w="10980" w:type="dxa"/>
            <w:gridSpan w:val="2"/>
            <w:tcBorders>
              <w:left w:val="single" w:sz="4" w:space="0" w:color="auto"/>
              <w:bottom w:val="single" w:sz="4" w:space="0" w:color="auto"/>
              <w:right w:val="single" w:sz="4" w:space="0" w:color="000000"/>
            </w:tcBorders>
            <w:noWrap/>
            <w:vAlign w:val="bottom"/>
          </w:tcPr>
          <w:p w:rsidR="003244E4" w:rsidRPr="00CB0C48" w:rsidRDefault="003244E4" w:rsidP="00167B19">
            <w:pPr>
              <w:rPr>
                <w:rFonts w:ascii="GHEA Grapalat" w:hAnsi="GHEA Grapalat" w:cs="Arial"/>
                <w:sz w:val="20"/>
                <w:szCs w:val="20"/>
                <w:lang w:val="hy-AM"/>
              </w:rPr>
            </w:pPr>
          </w:p>
        </w:tc>
      </w:tr>
      <w:tr w:rsidR="003244E4" w:rsidRPr="00CB0C48" w:rsidTr="00167B1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244E4" w:rsidRPr="00CB0C48" w:rsidRDefault="003244E4" w:rsidP="00167B19">
            <w:pPr>
              <w:rPr>
                <w:rFonts w:ascii="GHEA Grapalat" w:hAnsi="GHEA Grapalat" w:cs="Sylfaen"/>
                <w:sz w:val="20"/>
                <w:szCs w:val="20"/>
                <w:lang w:val="hy-AM"/>
              </w:rPr>
            </w:pPr>
            <w:r w:rsidRPr="00CB0C48">
              <w:rPr>
                <w:rFonts w:ascii="GHEA Grapalat" w:hAnsi="GHEA Grapalat" w:cs="Sylfaen"/>
                <w:sz w:val="20"/>
                <w:szCs w:val="20"/>
                <w:lang w:val="hy-AM"/>
              </w:rPr>
              <w:t>19. Վճարման պայմանները՝                                &lt;ակցեպտավորված վճարում&gt;</w:t>
            </w:r>
          </w:p>
          <w:p w:rsidR="003244E4" w:rsidRPr="00CB0C48" w:rsidRDefault="003244E4" w:rsidP="00167B19">
            <w:pPr>
              <w:rPr>
                <w:rFonts w:ascii="GHEA Grapalat" w:hAnsi="GHEA Grapalat" w:cs="Sylfaen"/>
                <w:sz w:val="20"/>
                <w:szCs w:val="20"/>
                <w:lang w:val="ru-RU"/>
              </w:rPr>
            </w:pPr>
          </w:p>
        </w:tc>
      </w:tr>
      <w:tr w:rsidR="003244E4" w:rsidRPr="00CB0C48" w:rsidTr="00167B1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244E4" w:rsidRPr="00CB0C48" w:rsidRDefault="003244E4" w:rsidP="00167B19">
            <w:pPr>
              <w:rPr>
                <w:rFonts w:ascii="GHEA Grapalat" w:hAnsi="GHEA Grapalat" w:cs="Sylfaen"/>
                <w:sz w:val="20"/>
                <w:szCs w:val="20"/>
              </w:rPr>
            </w:pPr>
            <w:r w:rsidRPr="00CB0C48">
              <w:rPr>
                <w:rFonts w:ascii="GHEA Grapalat" w:hAnsi="GHEA Grapalat" w:cs="Sylfaen"/>
                <w:sz w:val="20"/>
                <w:szCs w:val="20"/>
                <w:lang w:val="hy-AM"/>
              </w:rPr>
              <w:t xml:space="preserve">20. Առդիր էջերի քանակը՝    </w:t>
            </w:r>
            <w:r w:rsidRPr="00CB0C48">
              <w:rPr>
                <w:rFonts w:ascii="GHEA Grapalat" w:hAnsi="GHEA Grapalat" w:cs="Arial"/>
                <w:sz w:val="20"/>
                <w:szCs w:val="20"/>
              </w:rPr>
              <w:t xml:space="preserve">--- </w:t>
            </w:r>
            <w:r w:rsidRPr="00CB0C48">
              <w:rPr>
                <w:rFonts w:ascii="GHEA Grapalat" w:hAnsi="GHEA Grapalat" w:cs="Arial"/>
                <w:sz w:val="20"/>
                <w:szCs w:val="20"/>
                <w:lang w:val="hy-AM"/>
              </w:rPr>
              <w:t xml:space="preserve">    </w:t>
            </w:r>
            <w:r w:rsidRPr="00CB0C48">
              <w:rPr>
                <w:rFonts w:ascii="GHEA Grapalat" w:hAnsi="GHEA Grapalat" w:cs="Sylfaen"/>
                <w:sz w:val="20"/>
                <w:szCs w:val="20"/>
              </w:rPr>
              <w:t>էջ</w:t>
            </w:r>
          </w:p>
          <w:p w:rsidR="003244E4" w:rsidRPr="00CB0C48" w:rsidRDefault="003244E4" w:rsidP="00167B19">
            <w:pPr>
              <w:rPr>
                <w:rFonts w:ascii="GHEA Grapalat" w:hAnsi="GHEA Grapalat" w:cs="Sylfaen"/>
                <w:sz w:val="20"/>
                <w:szCs w:val="20"/>
                <w:lang w:val="hy-AM"/>
              </w:rPr>
            </w:pPr>
          </w:p>
        </w:tc>
      </w:tr>
      <w:tr w:rsidR="003244E4" w:rsidRPr="00CB0C48" w:rsidTr="00167B19">
        <w:trPr>
          <w:trHeight w:val="2194"/>
        </w:trPr>
        <w:tc>
          <w:tcPr>
            <w:tcW w:w="5616" w:type="dxa"/>
            <w:tcBorders>
              <w:top w:val="nil"/>
              <w:left w:val="single" w:sz="4" w:space="0" w:color="auto"/>
              <w:bottom w:val="single" w:sz="4" w:space="0" w:color="auto"/>
              <w:right w:val="single" w:sz="4" w:space="0" w:color="auto"/>
            </w:tcBorders>
            <w:noWrap/>
            <w:vAlign w:val="bottom"/>
          </w:tcPr>
          <w:p w:rsidR="003244E4" w:rsidRPr="00CB0C48" w:rsidRDefault="003244E4" w:rsidP="00167B19">
            <w:pPr>
              <w:rPr>
                <w:rFonts w:ascii="GHEA Grapalat" w:hAnsi="GHEA Grapalat" w:cs="Sylfaen"/>
                <w:sz w:val="20"/>
                <w:szCs w:val="20"/>
              </w:rPr>
            </w:pPr>
            <w:r w:rsidRPr="00CB0C48">
              <w:rPr>
                <w:rFonts w:ascii="Courier New" w:hAnsi="Courier New" w:cs="Courier New"/>
                <w:sz w:val="20"/>
                <w:szCs w:val="20"/>
              </w:rPr>
              <w:t> </w:t>
            </w:r>
            <w:r w:rsidRPr="00CB0C48">
              <w:rPr>
                <w:rFonts w:ascii="GHEA Grapalat" w:hAnsi="GHEA Grapalat" w:cs="Arial"/>
                <w:sz w:val="20"/>
                <w:szCs w:val="20"/>
                <w:lang w:val="hy-AM"/>
              </w:rPr>
              <w:t>22</w:t>
            </w:r>
            <w:r w:rsidRPr="00CB0C48">
              <w:rPr>
                <w:rFonts w:ascii="GHEA Grapalat" w:hAnsi="GHEA Grapalat" w:cs="Arial"/>
                <w:sz w:val="20"/>
                <w:szCs w:val="20"/>
              </w:rPr>
              <w:t>.</w:t>
            </w:r>
            <w:r w:rsidRPr="00CB0C48">
              <w:rPr>
                <w:rFonts w:ascii="GHEA Grapalat" w:hAnsi="GHEA Grapalat" w:cs="Sylfaen"/>
                <w:sz w:val="20"/>
                <w:szCs w:val="20"/>
              </w:rPr>
              <w:t>ա. Շահառուի ստորագրությունները</w:t>
            </w:r>
          </w:p>
          <w:p w:rsidR="003244E4" w:rsidRPr="00CB0C48" w:rsidRDefault="003244E4" w:rsidP="00167B19">
            <w:pPr>
              <w:rPr>
                <w:rFonts w:ascii="GHEA Grapalat" w:hAnsi="GHEA Grapalat" w:cs="Sylfaen"/>
                <w:sz w:val="20"/>
                <w:szCs w:val="20"/>
              </w:rPr>
            </w:pPr>
          </w:p>
          <w:p w:rsidR="003244E4" w:rsidRPr="00CB0C48" w:rsidRDefault="003244E4" w:rsidP="00167B19">
            <w:pPr>
              <w:jc w:val="right"/>
              <w:rPr>
                <w:rFonts w:ascii="GHEA Grapalat" w:hAnsi="GHEA Grapalat" w:cs="Tahoma"/>
                <w:color w:val="000000"/>
                <w:sz w:val="20"/>
                <w:szCs w:val="20"/>
              </w:rPr>
            </w:pPr>
            <w:r w:rsidRPr="00CB0C48">
              <w:rPr>
                <w:rFonts w:ascii="GHEA Grapalat" w:hAnsi="GHEA Grapalat" w:cs="Tahoma"/>
                <w:color w:val="000000"/>
                <w:sz w:val="20"/>
                <w:szCs w:val="20"/>
              </w:rPr>
              <w:t>/____________________/</w:t>
            </w:r>
          </w:p>
          <w:p w:rsidR="003244E4" w:rsidRPr="00CB0C48" w:rsidRDefault="003244E4" w:rsidP="00167B19">
            <w:pPr>
              <w:rPr>
                <w:rFonts w:ascii="GHEA Grapalat" w:hAnsi="GHEA Grapalat" w:cs="Tahoma"/>
                <w:color w:val="000000"/>
                <w:sz w:val="20"/>
                <w:szCs w:val="20"/>
              </w:rPr>
            </w:pPr>
          </w:p>
          <w:p w:rsidR="003244E4" w:rsidRPr="00CB0C48" w:rsidRDefault="003244E4" w:rsidP="00167B19">
            <w:pPr>
              <w:rPr>
                <w:rFonts w:ascii="GHEA Grapalat" w:hAnsi="GHEA Grapalat" w:cs="Sylfaen"/>
                <w:sz w:val="20"/>
                <w:szCs w:val="20"/>
              </w:rPr>
            </w:pPr>
          </w:p>
          <w:p w:rsidR="003244E4" w:rsidRPr="00CB0C48" w:rsidRDefault="003244E4" w:rsidP="00167B19">
            <w:pPr>
              <w:jc w:val="right"/>
              <w:rPr>
                <w:rFonts w:ascii="GHEA Grapalat" w:hAnsi="GHEA Grapalat" w:cs="Sylfaen"/>
                <w:sz w:val="20"/>
                <w:szCs w:val="20"/>
              </w:rPr>
            </w:pPr>
            <w:r w:rsidRPr="00CB0C48">
              <w:rPr>
                <w:rFonts w:ascii="GHEA Grapalat" w:hAnsi="GHEA Grapalat" w:cs="Tahoma"/>
                <w:color w:val="000000"/>
                <w:sz w:val="20"/>
                <w:szCs w:val="20"/>
              </w:rPr>
              <w:t>/____________________/</w:t>
            </w:r>
          </w:p>
          <w:p w:rsidR="003244E4" w:rsidRPr="00CB0C48" w:rsidRDefault="003244E4" w:rsidP="00167B19">
            <w:pPr>
              <w:rPr>
                <w:rFonts w:ascii="GHEA Grapalat" w:hAnsi="GHEA Grapalat" w:cs="Sylfaen"/>
                <w:sz w:val="20"/>
                <w:szCs w:val="20"/>
              </w:rPr>
            </w:pPr>
          </w:p>
          <w:p w:rsidR="003244E4" w:rsidRPr="00CB0C48" w:rsidRDefault="003244E4" w:rsidP="00167B19">
            <w:pPr>
              <w:rPr>
                <w:rFonts w:ascii="GHEA Grapalat" w:hAnsi="GHEA Grapalat" w:cs="Sylfaen"/>
                <w:sz w:val="20"/>
                <w:szCs w:val="20"/>
              </w:rPr>
            </w:pPr>
            <w:r w:rsidRPr="00CB0C48">
              <w:rPr>
                <w:rFonts w:ascii="GHEA Grapalat" w:hAnsi="GHEA Grapalat" w:cs="Sylfaen"/>
                <w:sz w:val="20"/>
                <w:szCs w:val="20"/>
                <w:lang w:val="hy-AM"/>
              </w:rPr>
              <w:t>22</w:t>
            </w:r>
            <w:r w:rsidRPr="00CB0C48">
              <w:rPr>
                <w:rFonts w:ascii="GHEA Grapalat" w:hAnsi="GHEA Grapalat" w:cs="Sylfaen"/>
                <w:sz w:val="20"/>
                <w:szCs w:val="20"/>
              </w:rPr>
              <w:t>.բ.</w:t>
            </w:r>
          </w:p>
          <w:p w:rsidR="003244E4" w:rsidRPr="00CB0C48" w:rsidRDefault="003244E4" w:rsidP="00167B19">
            <w:pPr>
              <w:rPr>
                <w:rFonts w:ascii="GHEA Grapalat" w:hAnsi="GHEA Grapalat" w:cs="Sylfaen"/>
                <w:sz w:val="20"/>
                <w:szCs w:val="20"/>
              </w:rPr>
            </w:pPr>
            <w:r w:rsidRPr="00CB0C48">
              <w:rPr>
                <w:rFonts w:ascii="GHEA Grapalat" w:hAnsi="GHEA Grapalat" w:cs="Sylfaen"/>
                <w:sz w:val="20"/>
                <w:szCs w:val="20"/>
              </w:rPr>
              <w:t xml:space="preserve">                                                                             Կ.Տ.</w:t>
            </w:r>
          </w:p>
          <w:p w:rsidR="003244E4" w:rsidRPr="00CB0C48" w:rsidRDefault="003244E4" w:rsidP="00167B19">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244E4" w:rsidRPr="00CB0C48" w:rsidRDefault="003244E4" w:rsidP="00167B19">
            <w:pPr>
              <w:rPr>
                <w:rFonts w:ascii="GHEA Grapalat" w:hAnsi="GHEA Grapalat" w:cs="Sylfaen"/>
                <w:sz w:val="20"/>
                <w:szCs w:val="20"/>
              </w:rPr>
            </w:pPr>
            <w:r w:rsidRPr="00CB0C48">
              <w:rPr>
                <w:rFonts w:ascii="GHEA Grapalat" w:hAnsi="GHEA Grapalat" w:cs="Arial"/>
                <w:sz w:val="20"/>
                <w:szCs w:val="20"/>
                <w:lang w:val="hy-AM"/>
              </w:rPr>
              <w:t>2</w:t>
            </w:r>
            <w:r w:rsidRPr="00CB0C48">
              <w:rPr>
                <w:rFonts w:ascii="GHEA Grapalat" w:hAnsi="GHEA Grapalat" w:cs="Arial"/>
                <w:sz w:val="20"/>
                <w:szCs w:val="20"/>
              </w:rPr>
              <w:t>1.</w:t>
            </w:r>
            <w:r w:rsidRPr="00CB0C48">
              <w:rPr>
                <w:rFonts w:ascii="GHEA Grapalat" w:hAnsi="GHEA Grapalat" w:cs="Sylfaen"/>
                <w:sz w:val="20"/>
                <w:szCs w:val="20"/>
              </w:rPr>
              <w:t xml:space="preserve">ա. </w:t>
            </w:r>
            <w:r w:rsidRPr="00CB0C48">
              <w:rPr>
                <w:rFonts w:ascii="Courier New" w:hAnsi="Courier New" w:cs="Courier New"/>
                <w:sz w:val="20"/>
                <w:szCs w:val="20"/>
              </w:rPr>
              <w:t> </w:t>
            </w:r>
            <w:r w:rsidRPr="00CB0C48">
              <w:rPr>
                <w:rFonts w:ascii="GHEA Grapalat" w:hAnsi="GHEA Grapalat" w:cs="Sylfaen"/>
                <w:sz w:val="20"/>
                <w:szCs w:val="20"/>
              </w:rPr>
              <w:t>Վճարողի ստորագրությունները`</w:t>
            </w:r>
          </w:p>
          <w:p w:rsidR="003244E4" w:rsidRPr="00CB0C48" w:rsidRDefault="003244E4" w:rsidP="00167B19">
            <w:pPr>
              <w:jc w:val="right"/>
              <w:rPr>
                <w:rFonts w:ascii="GHEA Grapalat" w:hAnsi="GHEA Grapalat" w:cs="Sylfaen"/>
                <w:sz w:val="20"/>
                <w:szCs w:val="20"/>
              </w:rPr>
            </w:pPr>
          </w:p>
          <w:p w:rsidR="003244E4" w:rsidRPr="00CB0C48" w:rsidRDefault="003244E4" w:rsidP="00167B19">
            <w:pPr>
              <w:rPr>
                <w:rFonts w:ascii="GHEA Grapalat" w:hAnsi="GHEA Grapalat" w:cs="Sylfaen"/>
                <w:sz w:val="20"/>
                <w:szCs w:val="20"/>
              </w:rPr>
            </w:pPr>
            <w:r w:rsidRPr="00CB0C48">
              <w:rPr>
                <w:rFonts w:ascii="GHEA Grapalat" w:hAnsi="GHEA Grapalat" w:cs="Tahoma"/>
                <w:color w:val="000000"/>
                <w:sz w:val="20"/>
                <w:szCs w:val="20"/>
              </w:rPr>
              <w:t xml:space="preserve">                                               /____________________/</w:t>
            </w:r>
          </w:p>
          <w:p w:rsidR="003244E4" w:rsidRPr="00CB0C48" w:rsidRDefault="003244E4" w:rsidP="00167B19">
            <w:pPr>
              <w:jc w:val="right"/>
              <w:rPr>
                <w:rFonts w:ascii="GHEA Grapalat" w:hAnsi="GHEA Grapalat" w:cs="Tahoma"/>
                <w:color w:val="000000"/>
                <w:sz w:val="20"/>
                <w:szCs w:val="20"/>
              </w:rPr>
            </w:pPr>
          </w:p>
          <w:p w:rsidR="003244E4" w:rsidRPr="00CB0C48" w:rsidRDefault="003244E4" w:rsidP="00167B19">
            <w:pPr>
              <w:jc w:val="right"/>
              <w:rPr>
                <w:rFonts w:ascii="GHEA Grapalat" w:hAnsi="GHEA Grapalat" w:cs="Tahoma"/>
                <w:color w:val="000000"/>
                <w:sz w:val="20"/>
                <w:szCs w:val="20"/>
              </w:rPr>
            </w:pPr>
          </w:p>
          <w:p w:rsidR="003244E4" w:rsidRPr="00CB0C48" w:rsidRDefault="003244E4" w:rsidP="00167B19">
            <w:pPr>
              <w:jc w:val="right"/>
              <w:rPr>
                <w:rFonts w:ascii="GHEA Grapalat" w:hAnsi="GHEA Grapalat" w:cs="Sylfaen"/>
                <w:sz w:val="20"/>
                <w:szCs w:val="20"/>
              </w:rPr>
            </w:pPr>
            <w:r w:rsidRPr="00CB0C48">
              <w:rPr>
                <w:rFonts w:ascii="GHEA Grapalat" w:hAnsi="GHEA Grapalat" w:cs="Tahoma"/>
                <w:color w:val="000000"/>
                <w:sz w:val="20"/>
                <w:szCs w:val="20"/>
              </w:rPr>
              <w:t>/____________________/</w:t>
            </w:r>
          </w:p>
          <w:p w:rsidR="003244E4" w:rsidRPr="00CB0C48" w:rsidRDefault="003244E4" w:rsidP="00167B19">
            <w:pPr>
              <w:jc w:val="right"/>
              <w:rPr>
                <w:rFonts w:ascii="GHEA Grapalat" w:hAnsi="GHEA Grapalat" w:cs="Sylfaen"/>
                <w:sz w:val="20"/>
                <w:szCs w:val="20"/>
              </w:rPr>
            </w:pPr>
          </w:p>
          <w:p w:rsidR="003244E4" w:rsidRPr="00CB0C48" w:rsidRDefault="003244E4" w:rsidP="00167B19">
            <w:pPr>
              <w:jc w:val="right"/>
              <w:rPr>
                <w:rFonts w:ascii="GHEA Grapalat" w:hAnsi="GHEA Grapalat" w:cs="Sylfaen"/>
                <w:sz w:val="20"/>
                <w:szCs w:val="20"/>
              </w:rPr>
            </w:pPr>
            <w:r w:rsidRPr="00CB0C48">
              <w:rPr>
                <w:rFonts w:ascii="GHEA Grapalat" w:hAnsi="GHEA Grapalat" w:cs="Sylfaen"/>
                <w:sz w:val="20"/>
                <w:szCs w:val="20"/>
                <w:lang w:val="hy-AM"/>
              </w:rPr>
              <w:t>2</w:t>
            </w:r>
            <w:r w:rsidRPr="00CB0C48">
              <w:rPr>
                <w:rFonts w:ascii="GHEA Grapalat" w:hAnsi="GHEA Grapalat" w:cs="Sylfaen"/>
                <w:sz w:val="20"/>
                <w:szCs w:val="20"/>
              </w:rPr>
              <w:t>1.բ.                                                                    Կ.Տ.</w:t>
            </w:r>
          </w:p>
          <w:p w:rsidR="003244E4" w:rsidRPr="00CB0C48" w:rsidRDefault="003244E4" w:rsidP="00167B19">
            <w:pPr>
              <w:jc w:val="right"/>
              <w:rPr>
                <w:rFonts w:ascii="GHEA Grapalat" w:hAnsi="GHEA Grapalat" w:cs="Sylfaen"/>
                <w:sz w:val="20"/>
                <w:szCs w:val="20"/>
              </w:rPr>
            </w:pPr>
          </w:p>
        </w:tc>
      </w:tr>
      <w:tr w:rsidR="003244E4" w:rsidRPr="00CB0C48" w:rsidTr="00167B19">
        <w:trPr>
          <w:trHeight w:val="2194"/>
        </w:trPr>
        <w:tc>
          <w:tcPr>
            <w:tcW w:w="5616" w:type="dxa"/>
            <w:tcBorders>
              <w:top w:val="single" w:sz="4" w:space="0" w:color="auto"/>
              <w:left w:val="single" w:sz="4" w:space="0" w:color="auto"/>
              <w:right w:val="single" w:sz="4" w:space="0" w:color="auto"/>
            </w:tcBorders>
            <w:noWrap/>
            <w:vAlign w:val="bottom"/>
          </w:tcPr>
          <w:p w:rsidR="003244E4" w:rsidRPr="00CB0C48" w:rsidRDefault="003244E4" w:rsidP="00167B19">
            <w:pPr>
              <w:rPr>
                <w:rFonts w:ascii="GHEA Grapalat" w:hAnsi="GHEA Grapalat" w:cs="Tahoma"/>
                <w:color w:val="000000"/>
                <w:sz w:val="20"/>
                <w:szCs w:val="20"/>
              </w:rPr>
            </w:pPr>
            <w:r w:rsidRPr="00CB0C48">
              <w:rPr>
                <w:rFonts w:ascii="GHEA Grapalat" w:hAnsi="GHEA Grapalat" w:cs="Tahoma"/>
                <w:color w:val="000000"/>
                <w:sz w:val="20"/>
                <w:szCs w:val="20"/>
              </w:rPr>
              <w:lastRenderedPageBreak/>
              <w:t>2</w:t>
            </w:r>
            <w:r w:rsidRPr="00CB0C48">
              <w:rPr>
                <w:rFonts w:ascii="GHEA Grapalat" w:hAnsi="GHEA Grapalat" w:cs="Tahoma"/>
                <w:color w:val="000000"/>
                <w:sz w:val="20"/>
                <w:szCs w:val="20"/>
                <w:lang w:val="hy-AM"/>
              </w:rPr>
              <w:t>4</w:t>
            </w:r>
            <w:r w:rsidRPr="00CB0C48">
              <w:rPr>
                <w:rFonts w:ascii="GHEA Grapalat" w:hAnsi="GHEA Grapalat" w:cs="Tahoma"/>
                <w:color w:val="000000"/>
                <w:sz w:val="20"/>
                <w:szCs w:val="20"/>
              </w:rPr>
              <w:t xml:space="preserve">.ա.   </w:t>
            </w:r>
            <w:r w:rsidRPr="00CB0C48">
              <w:rPr>
                <w:rFonts w:ascii="GHEA Grapalat" w:hAnsi="GHEA Grapalat" w:cs="Tahoma"/>
                <w:color w:val="000000"/>
                <w:sz w:val="20"/>
                <w:szCs w:val="20"/>
                <w:lang w:val="hy-AM"/>
              </w:rPr>
              <w:t>Շահառուին  սպասարկող ֆինանսական կազմակերպություն</w:t>
            </w:r>
            <w:r w:rsidRPr="00CB0C48">
              <w:rPr>
                <w:rFonts w:ascii="GHEA Grapalat" w:hAnsi="GHEA Grapalat" w:cs="Tahoma"/>
                <w:color w:val="000000"/>
                <w:sz w:val="20"/>
                <w:szCs w:val="20"/>
              </w:rPr>
              <w:t xml:space="preserve"> </w:t>
            </w:r>
          </w:p>
          <w:p w:rsidR="003244E4" w:rsidRPr="00CB0C48" w:rsidRDefault="003244E4" w:rsidP="00167B19">
            <w:pPr>
              <w:rPr>
                <w:rFonts w:ascii="GHEA Grapalat" w:hAnsi="GHEA Grapalat" w:cs="Tahoma"/>
                <w:color w:val="000000"/>
                <w:sz w:val="20"/>
                <w:szCs w:val="20"/>
                <w:lang w:val="hy-AM"/>
              </w:rPr>
            </w:pPr>
            <w:r w:rsidRPr="00CB0C48">
              <w:rPr>
                <w:rFonts w:ascii="GHEA Grapalat" w:hAnsi="GHEA Grapalat" w:cs="Tahoma"/>
                <w:color w:val="000000"/>
                <w:sz w:val="20"/>
                <w:szCs w:val="20"/>
              </w:rPr>
              <w:t xml:space="preserve">                             </w:t>
            </w:r>
            <w:r w:rsidRPr="00CB0C48">
              <w:rPr>
                <w:rFonts w:ascii="GHEA Grapalat" w:hAnsi="GHEA Grapalat" w:cs="Tahoma"/>
                <w:color w:val="000000"/>
                <w:sz w:val="20"/>
                <w:szCs w:val="20"/>
                <w:lang w:val="hy-AM"/>
              </w:rPr>
              <w:t xml:space="preserve">                 </w:t>
            </w:r>
          </w:p>
          <w:p w:rsidR="003244E4" w:rsidRPr="00CB0C48" w:rsidRDefault="003244E4" w:rsidP="00167B19">
            <w:pPr>
              <w:rPr>
                <w:rFonts w:ascii="GHEA Grapalat" w:hAnsi="GHEA Grapalat" w:cs="Tahoma"/>
                <w:color w:val="000000"/>
                <w:sz w:val="20"/>
                <w:szCs w:val="20"/>
              </w:rPr>
            </w:pPr>
            <w:r w:rsidRPr="00CB0C48">
              <w:rPr>
                <w:rFonts w:ascii="GHEA Grapalat" w:hAnsi="GHEA Grapalat" w:cs="Tahoma"/>
                <w:color w:val="000000"/>
                <w:sz w:val="20"/>
                <w:szCs w:val="20"/>
                <w:lang w:val="hy-AM"/>
              </w:rPr>
              <w:t xml:space="preserve">                                                 </w:t>
            </w:r>
            <w:r w:rsidRPr="00CB0C48">
              <w:rPr>
                <w:rFonts w:ascii="GHEA Grapalat" w:hAnsi="GHEA Grapalat" w:cs="Tahoma"/>
                <w:color w:val="000000"/>
                <w:sz w:val="20"/>
                <w:szCs w:val="20"/>
              </w:rPr>
              <w:t xml:space="preserve">   /____________________/</w:t>
            </w:r>
          </w:p>
          <w:p w:rsidR="003244E4" w:rsidRPr="00CB0C48" w:rsidRDefault="003244E4" w:rsidP="00167B19">
            <w:pPr>
              <w:rPr>
                <w:rFonts w:ascii="GHEA Grapalat" w:hAnsi="GHEA Grapalat" w:cs="Sylfaen"/>
                <w:sz w:val="20"/>
                <w:szCs w:val="20"/>
              </w:rPr>
            </w:pPr>
            <w:r w:rsidRPr="00CB0C48">
              <w:rPr>
                <w:rFonts w:ascii="GHEA Grapalat" w:hAnsi="GHEA Grapalat" w:cs="Sylfaen"/>
                <w:sz w:val="20"/>
                <w:szCs w:val="20"/>
              </w:rPr>
              <w:t xml:space="preserve">  </w:t>
            </w:r>
          </w:p>
          <w:p w:rsidR="003244E4" w:rsidRPr="00CB0C48" w:rsidRDefault="003244E4" w:rsidP="00167B19">
            <w:pPr>
              <w:rPr>
                <w:rFonts w:ascii="GHEA Grapalat" w:hAnsi="GHEA Grapalat" w:cs="Sylfaen"/>
                <w:sz w:val="20"/>
                <w:szCs w:val="20"/>
              </w:rPr>
            </w:pPr>
            <w:r w:rsidRPr="00CB0C48">
              <w:rPr>
                <w:rFonts w:ascii="GHEA Grapalat" w:hAnsi="GHEA Grapalat" w:cs="Sylfaen"/>
                <w:sz w:val="20"/>
                <w:szCs w:val="20"/>
              </w:rPr>
              <w:t xml:space="preserve">                                                       /ստորագրություն/</w:t>
            </w:r>
          </w:p>
          <w:p w:rsidR="003244E4" w:rsidRPr="00CB0C48" w:rsidRDefault="003244E4" w:rsidP="00167B19">
            <w:pPr>
              <w:rPr>
                <w:rFonts w:ascii="GHEA Grapalat" w:hAnsi="GHEA Grapalat" w:cs="Tahoma"/>
                <w:color w:val="000000"/>
                <w:sz w:val="20"/>
                <w:szCs w:val="20"/>
              </w:rPr>
            </w:pPr>
          </w:p>
          <w:p w:rsidR="003244E4" w:rsidRPr="00CB0C48" w:rsidRDefault="003244E4" w:rsidP="00167B19">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244E4" w:rsidRPr="00CB0C48" w:rsidRDefault="003244E4" w:rsidP="00167B19">
            <w:pPr>
              <w:rPr>
                <w:rFonts w:ascii="GHEA Grapalat" w:hAnsi="GHEA Grapalat" w:cs="Tahoma"/>
                <w:color w:val="000000"/>
                <w:sz w:val="20"/>
                <w:szCs w:val="20"/>
              </w:rPr>
            </w:pPr>
            <w:r w:rsidRPr="00CB0C48">
              <w:rPr>
                <w:rFonts w:ascii="GHEA Grapalat" w:hAnsi="GHEA Grapalat" w:cs="Tahoma"/>
                <w:color w:val="000000"/>
                <w:sz w:val="20"/>
                <w:szCs w:val="20"/>
              </w:rPr>
              <w:t>2</w:t>
            </w:r>
            <w:r w:rsidRPr="00CB0C48">
              <w:rPr>
                <w:rFonts w:ascii="GHEA Grapalat" w:hAnsi="GHEA Grapalat" w:cs="Tahoma"/>
                <w:color w:val="000000"/>
                <w:sz w:val="20"/>
                <w:szCs w:val="20"/>
                <w:lang w:val="hy-AM"/>
              </w:rPr>
              <w:t>3</w:t>
            </w:r>
            <w:r w:rsidRPr="00CB0C48">
              <w:rPr>
                <w:rFonts w:ascii="GHEA Grapalat" w:hAnsi="GHEA Grapalat" w:cs="Tahoma"/>
                <w:color w:val="000000"/>
                <w:sz w:val="20"/>
                <w:szCs w:val="20"/>
              </w:rPr>
              <w:t xml:space="preserve">.ա.   </w:t>
            </w:r>
            <w:r w:rsidRPr="00CB0C48">
              <w:rPr>
                <w:rFonts w:ascii="GHEA Grapalat" w:hAnsi="GHEA Grapalat" w:cs="Tahoma"/>
                <w:color w:val="000000"/>
                <w:sz w:val="20"/>
                <w:szCs w:val="20"/>
                <w:lang w:val="hy-AM"/>
              </w:rPr>
              <w:t>Վճարողին  սպասարկող ֆինանսական կազմակերպություն</w:t>
            </w:r>
            <w:r w:rsidRPr="00CB0C48">
              <w:rPr>
                <w:rFonts w:ascii="GHEA Grapalat" w:hAnsi="GHEA Grapalat" w:cs="Tahoma"/>
                <w:color w:val="000000"/>
                <w:sz w:val="20"/>
                <w:szCs w:val="20"/>
              </w:rPr>
              <w:t xml:space="preserve"> </w:t>
            </w:r>
          </w:p>
          <w:p w:rsidR="003244E4" w:rsidRPr="00CB0C48" w:rsidRDefault="003244E4" w:rsidP="00167B19">
            <w:pPr>
              <w:jc w:val="right"/>
              <w:rPr>
                <w:rFonts w:ascii="GHEA Grapalat" w:hAnsi="GHEA Grapalat" w:cs="Tahoma"/>
                <w:color w:val="000000"/>
                <w:sz w:val="20"/>
                <w:szCs w:val="20"/>
              </w:rPr>
            </w:pPr>
          </w:p>
          <w:p w:rsidR="003244E4" w:rsidRPr="00CB0C48" w:rsidRDefault="003244E4" w:rsidP="00167B19">
            <w:pPr>
              <w:jc w:val="right"/>
              <w:rPr>
                <w:rFonts w:ascii="GHEA Grapalat" w:hAnsi="GHEA Grapalat" w:cs="Tahoma"/>
                <w:color w:val="000000"/>
                <w:sz w:val="20"/>
                <w:szCs w:val="20"/>
              </w:rPr>
            </w:pPr>
          </w:p>
          <w:p w:rsidR="003244E4" w:rsidRPr="00CB0C48" w:rsidRDefault="003244E4" w:rsidP="00167B19">
            <w:pPr>
              <w:jc w:val="right"/>
              <w:rPr>
                <w:rFonts w:ascii="GHEA Grapalat" w:hAnsi="GHEA Grapalat" w:cs="Tahoma"/>
                <w:color w:val="000000"/>
                <w:sz w:val="20"/>
                <w:szCs w:val="20"/>
              </w:rPr>
            </w:pPr>
            <w:r w:rsidRPr="00CB0C48">
              <w:rPr>
                <w:rFonts w:ascii="GHEA Grapalat" w:hAnsi="GHEA Grapalat" w:cs="Tahoma"/>
                <w:color w:val="000000"/>
                <w:sz w:val="20"/>
                <w:szCs w:val="20"/>
              </w:rPr>
              <w:t>/____________________/</w:t>
            </w:r>
          </w:p>
          <w:p w:rsidR="003244E4" w:rsidRPr="00CB0C48" w:rsidRDefault="003244E4" w:rsidP="00167B19">
            <w:pPr>
              <w:jc w:val="center"/>
              <w:rPr>
                <w:rFonts w:ascii="GHEA Grapalat" w:hAnsi="GHEA Grapalat" w:cs="Sylfaen"/>
                <w:sz w:val="20"/>
                <w:szCs w:val="20"/>
              </w:rPr>
            </w:pPr>
            <w:r w:rsidRPr="00CB0C48">
              <w:rPr>
                <w:rFonts w:ascii="GHEA Grapalat" w:hAnsi="GHEA Grapalat" w:cs="Tahoma"/>
                <w:color w:val="000000"/>
                <w:sz w:val="20"/>
                <w:szCs w:val="20"/>
              </w:rPr>
              <w:t xml:space="preserve">                                                   </w:t>
            </w:r>
            <w:r w:rsidRPr="00CB0C48">
              <w:rPr>
                <w:rFonts w:ascii="GHEA Grapalat" w:hAnsi="GHEA Grapalat" w:cs="Sylfaen"/>
                <w:sz w:val="20"/>
                <w:szCs w:val="20"/>
              </w:rPr>
              <w:t>/ստորագրություն/</w:t>
            </w:r>
          </w:p>
          <w:p w:rsidR="003244E4" w:rsidRPr="00CB0C48" w:rsidRDefault="003244E4" w:rsidP="00167B19">
            <w:pPr>
              <w:jc w:val="right"/>
              <w:rPr>
                <w:rFonts w:ascii="GHEA Grapalat" w:hAnsi="GHEA Grapalat" w:cs="Arial"/>
                <w:sz w:val="20"/>
                <w:szCs w:val="20"/>
                <w:lang w:val="hy-AM"/>
              </w:rPr>
            </w:pPr>
          </w:p>
        </w:tc>
      </w:tr>
      <w:tr w:rsidR="003244E4" w:rsidRPr="00CB0C48" w:rsidTr="00167B19">
        <w:trPr>
          <w:trHeight w:val="2194"/>
        </w:trPr>
        <w:tc>
          <w:tcPr>
            <w:tcW w:w="5616" w:type="dxa"/>
            <w:tcBorders>
              <w:top w:val="nil"/>
              <w:left w:val="single" w:sz="4" w:space="0" w:color="auto"/>
              <w:bottom w:val="single" w:sz="4" w:space="0" w:color="auto"/>
              <w:right w:val="single" w:sz="4" w:space="0" w:color="auto"/>
            </w:tcBorders>
            <w:noWrap/>
            <w:vAlign w:val="bottom"/>
          </w:tcPr>
          <w:p w:rsidR="003244E4" w:rsidRPr="00CB0C48" w:rsidRDefault="003244E4" w:rsidP="00167B19">
            <w:pPr>
              <w:rPr>
                <w:rFonts w:ascii="GHEA Grapalat" w:hAnsi="GHEA Grapalat" w:cs="Sylfaen"/>
                <w:sz w:val="20"/>
                <w:szCs w:val="20"/>
              </w:rPr>
            </w:pPr>
            <w:r w:rsidRPr="00CB0C48">
              <w:rPr>
                <w:rFonts w:ascii="GHEA Grapalat" w:hAnsi="GHEA Grapalat" w:cs="Sylfaen"/>
                <w:sz w:val="20"/>
                <w:szCs w:val="20"/>
              </w:rPr>
              <w:t>24.բ.                                                       Կ.Տ.</w:t>
            </w:r>
          </w:p>
          <w:p w:rsidR="003244E4" w:rsidRPr="00CB0C48" w:rsidRDefault="003244E4" w:rsidP="00167B19">
            <w:pPr>
              <w:rPr>
                <w:rFonts w:ascii="GHEA Grapalat" w:hAnsi="GHEA Grapalat" w:cs="Sylfaen"/>
                <w:sz w:val="20"/>
                <w:szCs w:val="20"/>
              </w:rPr>
            </w:pPr>
          </w:p>
          <w:p w:rsidR="003244E4" w:rsidRPr="00CB0C48" w:rsidRDefault="003244E4" w:rsidP="00167B19">
            <w:pPr>
              <w:rPr>
                <w:rFonts w:ascii="GHEA Grapalat" w:hAnsi="GHEA Grapalat" w:cs="Sylfaen"/>
                <w:sz w:val="20"/>
                <w:szCs w:val="20"/>
              </w:rPr>
            </w:pPr>
          </w:p>
          <w:p w:rsidR="003244E4" w:rsidRPr="00CB0C48" w:rsidRDefault="003244E4" w:rsidP="00167B19">
            <w:pPr>
              <w:rPr>
                <w:rFonts w:ascii="GHEA Grapalat" w:hAnsi="GHEA Grapalat" w:cs="Sylfaen"/>
                <w:sz w:val="20"/>
                <w:szCs w:val="20"/>
              </w:rPr>
            </w:pPr>
            <w:r w:rsidRPr="00CB0C48">
              <w:rPr>
                <w:rFonts w:ascii="GHEA Grapalat" w:hAnsi="GHEA Grapalat" w:cs="Tahoma"/>
                <w:color w:val="000000"/>
                <w:sz w:val="20"/>
                <w:szCs w:val="20"/>
              </w:rPr>
              <w:t xml:space="preserve"> </w:t>
            </w:r>
            <w:r w:rsidRPr="00CB0C48">
              <w:rPr>
                <w:rFonts w:ascii="GHEA Grapalat" w:hAnsi="GHEA Grapalat" w:cs="Sylfaen"/>
                <w:sz w:val="20"/>
                <w:szCs w:val="20"/>
              </w:rPr>
              <w:t>2</w:t>
            </w:r>
            <w:r w:rsidRPr="00CB0C48">
              <w:rPr>
                <w:rFonts w:ascii="GHEA Grapalat" w:hAnsi="GHEA Grapalat" w:cs="Sylfaen"/>
                <w:sz w:val="20"/>
                <w:szCs w:val="20"/>
                <w:lang w:val="hy-AM"/>
              </w:rPr>
              <w:t>4</w:t>
            </w:r>
            <w:r w:rsidRPr="00CB0C48">
              <w:rPr>
                <w:rFonts w:ascii="GHEA Grapalat" w:hAnsi="GHEA Grapalat" w:cs="Sylfaen"/>
                <w:sz w:val="20"/>
                <w:szCs w:val="20"/>
              </w:rPr>
              <w:t>.</w:t>
            </w:r>
            <w:r w:rsidRPr="00CB0C48">
              <w:rPr>
                <w:rFonts w:ascii="GHEA Grapalat" w:hAnsi="GHEA Grapalat" w:cs="Sylfaen"/>
                <w:sz w:val="20"/>
                <w:szCs w:val="20"/>
                <w:lang w:val="hy-AM"/>
              </w:rPr>
              <w:t>գ</w:t>
            </w:r>
            <w:r w:rsidRPr="00CB0C48">
              <w:rPr>
                <w:rFonts w:ascii="GHEA Grapalat" w:hAnsi="GHEA Grapalat" w:cs="Tahoma"/>
                <w:color w:val="000000"/>
                <w:sz w:val="20"/>
                <w:szCs w:val="20"/>
              </w:rPr>
              <w:t xml:space="preserve">                                                 "___" </w:t>
            </w:r>
            <w:r w:rsidRPr="00CB0C48">
              <w:rPr>
                <w:rFonts w:ascii="GHEA Grapalat" w:hAnsi="GHEA Grapalat" w:cs="Sylfaen"/>
                <w:color w:val="000000"/>
                <w:sz w:val="20"/>
                <w:szCs w:val="20"/>
              </w:rPr>
              <w:t xml:space="preserve">___ </w:t>
            </w:r>
            <w:r w:rsidRPr="00CB0C48">
              <w:rPr>
                <w:rFonts w:ascii="GHEA Grapalat" w:hAnsi="GHEA Grapalat" w:cs="Tahoma"/>
                <w:color w:val="000000"/>
                <w:sz w:val="20"/>
                <w:szCs w:val="20"/>
              </w:rPr>
              <w:t xml:space="preserve">20___ </w:t>
            </w:r>
            <w:r w:rsidRPr="00CB0C48">
              <w:rPr>
                <w:rFonts w:ascii="GHEA Grapalat" w:hAnsi="GHEA Grapalat" w:cs="Sylfaen"/>
                <w:color w:val="000000"/>
                <w:sz w:val="20"/>
                <w:szCs w:val="20"/>
              </w:rPr>
              <w:t>թ.</w:t>
            </w:r>
            <w:r w:rsidRPr="00CB0C48">
              <w:rPr>
                <w:rFonts w:ascii="GHEA Grapalat" w:hAnsi="GHEA Grapalat" w:cs="Sylfaen"/>
                <w:sz w:val="20"/>
                <w:szCs w:val="20"/>
              </w:rPr>
              <w:t xml:space="preserve"> </w:t>
            </w:r>
          </w:p>
          <w:p w:rsidR="003244E4" w:rsidRPr="00CB0C48" w:rsidRDefault="003244E4" w:rsidP="00167B19">
            <w:pPr>
              <w:rPr>
                <w:rFonts w:ascii="GHEA Grapalat" w:hAnsi="GHEA Grapalat" w:cs="Sylfaen"/>
                <w:sz w:val="20"/>
                <w:szCs w:val="20"/>
              </w:rPr>
            </w:pPr>
          </w:p>
          <w:p w:rsidR="003244E4" w:rsidRPr="00CB0C48" w:rsidRDefault="003244E4" w:rsidP="00167B19">
            <w:pPr>
              <w:rPr>
                <w:rFonts w:ascii="GHEA Grapalat" w:hAnsi="GHEA Grapalat" w:cs="Sylfaen"/>
                <w:sz w:val="20"/>
                <w:szCs w:val="20"/>
              </w:rPr>
            </w:pPr>
            <w:r w:rsidRPr="00CB0C48">
              <w:rPr>
                <w:rFonts w:ascii="GHEA Grapalat" w:hAnsi="GHEA Grapalat" w:cs="Sylfaen"/>
                <w:sz w:val="20"/>
                <w:szCs w:val="20"/>
              </w:rPr>
              <w:t xml:space="preserve">  </w:t>
            </w:r>
          </w:p>
          <w:p w:rsidR="003244E4" w:rsidRPr="00CB0C48" w:rsidRDefault="003244E4" w:rsidP="00167B19">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244E4" w:rsidRPr="00CB0C48" w:rsidRDefault="003244E4" w:rsidP="00167B19">
            <w:pPr>
              <w:rPr>
                <w:rFonts w:ascii="GHEA Grapalat" w:hAnsi="GHEA Grapalat" w:cs="Sylfaen"/>
                <w:sz w:val="20"/>
                <w:szCs w:val="20"/>
              </w:rPr>
            </w:pPr>
            <w:r w:rsidRPr="00CB0C48">
              <w:rPr>
                <w:rFonts w:ascii="GHEA Grapalat" w:hAnsi="GHEA Grapalat" w:cs="Sylfaen"/>
                <w:sz w:val="20"/>
                <w:szCs w:val="20"/>
              </w:rPr>
              <w:t xml:space="preserve">23.բ.                                                                 Կ.Տ.    </w:t>
            </w:r>
          </w:p>
          <w:p w:rsidR="003244E4" w:rsidRPr="00CB0C48" w:rsidRDefault="003244E4" w:rsidP="00167B19">
            <w:pPr>
              <w:rPr>
                <w:rFonts w:ascii="GHEA Grapalat" w:hAnsi="GHEA Grapalat" w:cs="Sylfaen"/>
                <w:sz w:val="20"/>
                <w:szCs w:val="20"/>
              </w:rPr>
            </w:pPr>
          </w:p>
          <w:p w:rsidR="003244E4" w:rsidRPr="00CB0C48" w:rsidRDefault="003244E4" w:rsidP="00167B19">
            <w:pPr>
              <w:rPr>
                <w:rFonts w:ascii="GHEA Grapalat" w:hAnsi="GHEA Grapalat" w:cs="Sylfaen"/>
                <w:sz w:val="20"/>
                <w:szCs w:val="20"/>
              </w:rPr>
            </w:pPr>
            <w:r w:rsidRPr="00CB0C48">
              <w:rPr>
                <w:rFonts w:ascii="GHEA Grapalat" w:hAnsi="GHEA Grapalat" w:cs="Sylfaen"/>
                <w:sz w:val="20"/>
                <w:szCs w:val="20"/>
              </w:rPr>
              <w:t xml:space="preserve">                     </w:t>
            </w:r>
          </w:p>
          <w:p w:rsidR="003244E4" w:rsidRPr="00CB0C48" w:rsidRDefault="003244E4" w:rsidP="00167B19">
            <w:pPr>
              <w:rPr>
                <w:rFonts w:ascii="GHEA Grapalat" w:hAnsi="GHEA Grapalat" w:cs="Sylfaen"/>
                <w:color w:val="000000"/>
                <w:sz w:val="20"/>
                <w:szCs w:val="20"/>
              </w:rPr>
            </w:pPr>
            <w:r w:rsidRPr="00CB0C48">
              <w:rPr>
                <w:rFonts w:ascii="GHEA Grapalat" w:hAnsi="GHEA Grapalat" w:cs="Sylfaen"/>
                <w:sz w:val="20"/>
                <w:szCs w:val="20"/>
              </w:rPr>
              <w:t>23.</w:t>
            </w:r>
            <w:r w:rsidRPr="00CB0C48">
              <w:rPr>
                <w:rFonts w:ascii="GHEA Grapalat" w:hAnsi="GHEA Grapalat" w:cs="Sylfaen"/>
                <w:sz w:val="20"/>
                <w:szCs w:val="20"/>
                <w:lang w:val="hy-AM"/>
              </w:rPr>
              <w:t>գ</w:t>
            </w:r>
            <w:r w:rsidRPr="00CB0C48">
              <w:rPr>
                <w:rFonts w:ascii="GHEA Grapalat" w:hAnsi="GHEA Grapalat" w:cs="Sylfaen"/>
                <w:sz w:val="20"/>
                <w:szCs w:val="20"/>
              </w:rPr>
              <w:t xml:space="preserve">.Կատարման ամսաթիվը`           </w:t>
            </w:r>
            <w:r w:rsidRPr="00CB0C48">
              <w:rPr>
                <w:rFonts w:ascii="GHEA Grapalat" w:hAnsi="GHEA Grapalat" w:cs="Tahoma"/>
                <w:color w:val="000000"/>
                <w:sz w:val="20"/>
                <w:szCs w:val="20"/>
              </w:rPr>
              <w:t xml:space="preserve">"___" </w:t>
            </w:r>
            <w:r w:rsidRPr="00CB0C48">
              <w:rPr>
                <w:rFonts w:ascii="GHEA Grapalat" w:hAnsi="GHEA Grapalat" w:cs="Sylfaen"/>
                <w:color w:val="000000"/>
                <w:sz w:val="20"/>
                <w:szCs w:val="20"/>
              </w:rPr>
              <w:t xml:space="preserve">___ </w:t>
            </w:r>
            <w:r w:rsidRPr="00CB0C48">
              <w:rPr>
                <w:rFonts w:ascii="GHEA Grapalat" w:hAnsi="GHEA Grapalat" w:cs="Tahoma"/>
                <w:color w:val="000000"/>
                <w:sz w:val="20"/>
                <w:szCs w:val="20"/>
              </w:rPr>
              <w:t>20___</w:t>
            </w:r>
            <w:r w:rsidRPr="00CB0C48">
              <w:rPr>
                <w:rFonts w:ascii="GHEA Grapalat" w:hAnsi="GHEA Grapalat" w:cs="Sylfaen"/>
                <w:color w:val="000000"/>
                <w:sz w:val="20"/>
                <w:szCs w:val="20"/>
              </w:rPr>
              <w:t>թ.</w:t>
            </w:r>
          </w:p>
          <w:p w:rsidR="003244E4" w:rsidRPr="00CB0C48" w:rsidRDefault="003244E4" w:rsidP="00167B19">
            <w:pPr>
              <w:rPr>
                <w:rFonts w:ascii="GHEA Grapalat" w:hAnsi="GHEA Grapalat" w:cs="Sylfaen"/>
                <w:color w:val="000000"/>
                <w:sz w:val="20"/>
                <w:szCs w:val="20"/>
              </w:rPr>
            </w:pPr>
          </w:p>
          <w:p w:rsidR="003244E4" w:rsidRPr="00CB0C48" w:rsidRDefault="003244E4" w:rsidP="00167B19">
            <w:pPr>
              <w:rPr>
                <w:rFonts w:ascii="GHEA Grapalat" w:hAnsi="GHEA Grapalat" w:cs="Sylfaen"/>
                <w:sz w:val="20"/>
                <w:szCs w:val="20"/>
              </w:rPr>
            </w:pPr>
          </w:p>
          <w:p w:rsidR="003244E4" w:rsidRPr="00CB0C48" w:rsidRDefault="003244E4" w:rsidP="00167B19">
            <w:pPr>
              <w:jc w:val="right"/>
              <w:rPr>
                <w:rFonts w:ascii="GHEA Grapalat" w:hAnsi="GHEA Grapalat" w:cs="Arial"/>
                <w:sz w:val="20"/>
                <w:szCs w:val="20"/>
              </w:rPr>
            </w:pPr>
          </w:p>
        </w:tc>
      </w:tr>
    </w:tbl>
    <w:p w:rsidR="003244E4" w:rsidRPr="00CB0C48" w:rsidRDefault="003244E4" w:rsidP="003244E4">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244E4" w:rsidRPr="00CB0C48" w:rsidRDefault="003244E4" w:rsidP="003244E4">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244E4" w:rsidRPr="00CB0C48" w:rsidRDefault="003244E4" w:rsidP="003244E4">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244E4" w:rsidRPr="00CB0C48" w:rsidRDefault="003244E4" w:rsidP="003244E4">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244E4" w:rsidRPr="00CB0C48" w:rsidRDefault="003244E4" w:rsidP="003244E4">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244E4" w:rsidRPr="00CB0C48" w:rsidRDefault="003244E4" w:rsidP="003244E4">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244E4" w:rsidRPr="00CB0C48" w:rsidRDefault="003244E4" w:rsidP="003244E4">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244E4" w:rsidRPr="00CB0C48" w:rsidRDefault="003244E4" w:rsidP="003244E4">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244E4" w:rsidRPr="00CB0C48" w:rsidRDefault="003244E4" w:rsidP="003244E4">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244E4" w:rsidRPr="00CB0C48" w:rsidRDefault="003244E4" w:rsidP="003244E4">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244E4" w:rsidRPr="00CB0C48" w:rsidRDefault="003244E4" w:rsidP="003244E4">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244E4" w:rsidRPr="00CB0C48" w:rsidRDefault="003244E4" w:rsidP="003244E4">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244E4" w:rsidRPr="00CB0C48" w:rsidRDefault="003244E4" w:rsidP="003244E4">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244E4" w:rsidRPr="00CB0C48" w:rsidRDefault="003244E4" w:rsidP="003244E4">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244E4" w:rsidRPr="00CB0C48" w:rsidRDefault="003244E4" w:rsidP="003244E4">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244E4" w:rsidRPr="00CB0C48" w:rsidRDefault="003244E4" w:rsidP="003244E4">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244E4" w:rsidRPr="00CB0C48" w:rsidRDefault="003244E4" w:rsidP="003244E4">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244E4" w:rsidRPr="00CB0C48" w:rsidRDefault="003244E4" w:rsidP="003244E4">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244E4" w:rsidRPr="00CB0C48" w:rsidRDefault="003244E4" w:rsidP="003244E4">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244E4" w:rsidRPr="00CB0C48" w:rsidRDefault="003244E4" w:rsidP="003244E4">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244E4" w:rsidRPr="00CB0C48" w:rsidRDefault="003244E4" w:rsidP="003244E4">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244E4" w:rsidRPr="00CB0C48" w:rsidRDefault="003244E4" w:rsidP="003244E4">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244E4" w:rsidRPr="00CB0C48" w:rsidRDefault="003244E4" w:rsidP="003244E4">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244E4" w:rsidRPr="00CB0C48" w:rsidRDefault="003244E4" w:rsidP="003244E4">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244E4" w:rsidRPr="00CB0C48" w:rsidRDefault="003244E4" w:rsidP="003244E4">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244E4" w:rsidRPr="00CB0C48" w:rsidRDefault="003244E4" w:rsidP="003244E4">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244E4" w:rsidRPr="00CB0C48" w:rsidRDefault="003244E4" w:rsidP="003244E4">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244E4" w:rsidRPr="00CB0C48" w:rsidRDefault="003244E4" w:rsidP="003244E4">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244E4" w:rsidRPr="00CB0C48" w:rsidRDefault="003244E4" w:rsidP="003244E4">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244E4" w:rsidRPr="00CB0C48" w:rsidRDefault="003244E4" w:rsidP="003244E4">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244E4" w:rsidRPr="00CB0C48" w:rsidRDefault="003244E4" w:rsidP="003244E4">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244E4" w:rsidRPr="00CB0C48" w:rsidRDefault="003244E4" w:rsidP="003244E4">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244E4" w:rsidRPr="00CB0C48" w:rsidRDefault="003244E4" w:rsidP="003244E4">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244E4" w:rsidRPr="00CB0C48" w:rsidRDefault="003244E4" w:rsidP="003244E4">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244E4" w:rsidRPr="00CB0C48" w:rsidRDefault="003244E4" w:rsidP="003244E4">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244E4" w:rsidRPr="00CB0C48" w:rsidRDefault="003244E4" w:rsidP="003244E4">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244E4" w:rsidRPr="00CB0C48" w:rsidRDefault="003244E4" w:rsidP="003244E4">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244E4" w:rsidRPr="00CB0C48" w:rsidRDefault="003244E4" w:rsidP="003244E4">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244E4" w:rsidRPr="00CB0C48" w:rsidRDefault="003244E4" w:rsidP="003244E4">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244E4" w:rsidRPr="00CB0C48" w:rsidRDefault="003244E4" w:rsidP="003244E4">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rPr>
      </w:pPr>
    </w:p>
    <w:p w:rsidR="003244E4" w:rsidRPr="00CB0C48" w:rsidRDefault="003244E4" w:rsidP="003244E4">
      <w:pPr>
        <w:rPr>
          <w:rFonts w:ascii="GHEA Grapalat" w:hAnsi="GHEA Grapalat"/>
          <w:vanish/>
        </w:rPr>
      </w:pPr>
    </w:p>
    <w:p w:rsidR="003244E4" w:rsidRPr="00CB0C48" w:rsidRDefault="003244E4" w:rsidP="003244E4">
      <w:pPr>
        <w:jc w:val="center"/>
        <w:rPr>
          <w:rFonts w:ascii="GHEA Grapalat" w:hAnsi="GHEA Grapalat"/>
          <w:b/>
          <w:sz w:val="22"/>
          <w:szCs w:val="22"/>
        </w:rPr>
      </w:pPr>
    </w:p>
    <w:p w:rsidR="003244E4" w:rsidRPr="00CB0C48" w:rsidRDefault="003244E4" w:rsidP="003244E4">
      <w:pPr>
        <w:jc w:val="center"/>
        <w:rPr>
          <w:rFonts w:ascii="GHEA Grapalat" w:hAnsi="GHEA Grapalat"/>
          <w:b/>
          <w:sz w:val="22"/>
          <w:szCs w:val="22"/>
          <w:lang w:val="nl-NL"/>
        </w:rPr>
      </w:pPr>
      <w:r w:rsidRPr="00CB0C48">
        <w:rPr>
          <w:rFonts w:ascii="GHEA Grapalat" w:hAnsi="GHEA Grapalat"/>
          <w:b/>
          <w:sz w:val="22"/>
          <w:szCs w:val="22"/>
        </w:rPr>
        <w:t>Վճարման</w:t>
      </w:r>
      <w:r w:rsidRPr="00CB0C48">
        <w:rPr>
          <w:rFonts w:ascii="GHEA Grapalat" w:hAnsi="GHEA Grapalat"/>
          <w:b/>
          <w:sz w:val="22"/>
          <w:szCs w:val="22"/>
          <w:lang w:val="nl-NL"/>
        </w:rPr>
        <w:t xml:space="preserve"> </w:t>
      </w:r>
      <w:r w:rsidRPr="00CB0C48">
        <w:rPr>
          <w:rFonts w:ascii="GHEA Grapalat" w:hAnsi="GHEA Grapalat"/>
          <w:b/>
          <w:sz w:val="22"/>
          <w:szCs w:val="22"/>
        </w:rPr>
        <w:t>պահանջագրի</w:t>
      </w:r>
      <w:r w:rsidRPr="00CB0C48">
        <w:rPr>
          <w:rFonts w:ascii="GHEA Grapalat" w:hAnsi="GHEA Grapalat"/>
          <w:b/>
          <w:sz w:val="22"/>
          <w:szCs w:val="22"/>
          <w:lang w:val="nl-NL"/>
        </w:rPr>
        <w:t xml:space="preserve"> </w:t>
      </w:r>
      <w:r w:rsidRPr="00CB0C48">
        <w:rPr>
          <w:rFonts w:ascii="GHEA Grapalat" w:hAnsi="GHEA Grapalat"/>
          <w:b/>
          <w:sz w:val="22"/>
          <w:szCs w:val="22"/>
        </w:rPr>
        <w:t>պարտադիր</w:t>
      </w:r>
      <w:r w:rsidRPr="00CB0C48">
        <w:rPr>
          <w:rFonts w:ascii="GHEA Grapalat" w:hAnsi="GHEA Grapalat"/>
          <w:b/>
          <w:sz w:val="22"/>
          <w:szCs w:val="22"/>
          <w:lang w:val="nl-NL"/>
        </w:rPr>
        <w:t xml:space="preserve"> </w:t>
      </w:r>
      <w:r w:rsidRPr="00CB0C48">
        <w:rPr>
          <w:rFonts w:ascii="GHEA Grapalat" w:hAnsi="GHEA Grapalat"/>
          <w:b/>
          <w:sz w:val="22"/>
          <w:szCs w:val="22"/>
        </w:rPr>
        <w:t>վավերապայմանները</w:t>
      </w:r>
      <w:r w:rsidRPr="00CB0C48">
        <w:rPr>
          <w:rFonts w:ascii="GHEA Grapalat" w:hAnsi="GHEA Grapalat"/>
          <w:b/>
          <w:sz w:val="22"/>
          <w:szCs w:val="22"/>
          <w:lang w:val="nl-NL"/>
        </w:rPr>
        <w:t xml:space="preserve"> </w:t>
      </w:r>
      <w:r w:rsidRPr="00CB0C48">
        <w:rPr>
          <w:rFonts w:ascii="GHEA Grapalat" w:hAnsi="GHEA Grapalat"/>
          <w:b/>
          <w:sz w:val="22"/>
          <w:szCs w:val="22"/>
        </w:rPr>
        <w:t>և</w:t>
      </w:r>
      <w:r w:rsidRPr="00CB0C48">
        <w:rPr>
          <w:rFonts w:ascii="GHEA Grapalat" w:hAnsi="GHEA Grapalat"/>
          <w:b/>
          <w:sz w:val="22"/>
          <w:szCs w:val="22"/>
          <w:lang w:val="nl-NL"/>
        </w:rPr>
        <w:t xml:space="preserve"> </w:t>
      </w:r>
      <w:r w:rsidRPr="00CB0C48">
        <w:rPr>
          <w:rFonts w:ascii="GHEA Grapalat" w:hAnsi="GHEA Grapalat"/>
          <w:b/>
          <w:sz w:val="22"/>
          <w:szCs w:val="22"/>
        </w:rPr>
        <w:t>լրացման</w:t>
      </w:r>
      <w:r w:rsidRPr="00CB0C48">
        <w:rPr>
          <w:rFonts w:ascii="GHEA Grapalat" w:hAnsi="GHEA Grapalat"/>
          <w:b/>
          <w:sz w:val="22"/>
          <w:szCs w:val="22"/>
          <w:lang w:val="nl-NL"/>
        </w:rPr>
        <w:t xml:space="preserve"> </w:t>
      </w:r>
      <w:r w:rsidRPr="00CB0C48">
        <w:rPr>
          <w:rFonts w:ascii="GHEA Grapalat" w:hAnsi="GHEA Grapalat"/>
          <w:b/>
          <w:sz w:val="22"/>
          <w:szCs w:val="22"/>
          <w:lang w:val="hy-AM"/>
        </w:rPr>
        <w:t>ուղեցույց</w:t>
      </w:r>
      <w:r w:rsidRPr="00CB0C48">
        <w:rPr>
          <w:rFonts w:ascii="GHEA Grapalat" w:hAnsi="GHEA Grapalat"/>
          <w:b/>
          <w:sz w:val="22"/>
          <w:szCs w:val="22"/>
        </w:rPr>
        <w:t>ը</w:t>
      </w:r>
    </w:p>
    <w:p w:rsidR="003244E4" w:rsidRPr="00CB0C48" w:rsidRDefault="003244E4" w:rsidP="003244E4">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244E4" w:rsidRPr="00CB0C48" w:rsidTr="00167B19">
        <w:tc>
          <w:tcPr>
            <w:tcW w:w="72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both"/>
              <w:rPr>
                <w:rFonts w:ascii="GHEA Grapalat" w:hAnsi="GHEA Grapalat"/>
                <w:sz w:val="20"/>
                <w:szCs w:val="20"/>
              </w:rPr>
            </w:pPr>
            <w:r w:rsidRPr="00CB0C48">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b/>
                <w:sz w:val="20"/>
                <w:szCs w:val="20"/>
              </w:rPr>
            </w:pPr>
            <w:r w:rsidRPr="00CB0C48">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b/>
                <w:sz w:val="20"/>
                <w:szCs w:val="20"/>
              </w:rPr>
            </w:pPr>
            <w:r w:rsidRPr="00CB0C48">
              <w:rPr>
                <w:rFonts w:ascii="GHEA Grapalat" w:hAnsi="GHEA Grapalat"/>
                <w:b/>
                <w:sz w:val="20"/>
                <w:szCs w:val="20"/>
              </w:rPr>
              <w:t>Նշված դաշտի/</w:t>
            </w:r>
          </w:p>
          <w:p w:rsidR="003244E4" w:rsidRPr="00CB0C48" w:rsidRDefault="003244E4" w:rsidP="00167B19">
            <w:pPr>
              <w:jc w:val="center"/>
              <w:rPr>
                <w:rFonts w:ascii="GHEA Grapalat" w:hAnsi="GHEA Grapalat"/>
                <w:b/>
                <w:sz w:val="20"/>
                <w:szCs w:val="20"/>
              </w:rPr>
            </w:pPr>
            <w:r w:rsidRPr="00CB0C48">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b/>
                <w:sz w:val="20"/>
                <w:szCs w:val="20"/>
                <w:lang w:val="hy-AM"/>
              </w:rPr>
            </w:pPr>
            <w:r w:rsidRPr="00CB0C48">
              <w:rPr>
                <w:rFonts w:ascii="GHEA Grapalat" w:hAnsi="GHEA Grapalat"/>
                <w:b/>
                <w:sz w:val="20"/>
                <w:szCs w:val="20"/>
              </w:rPr>
              <w:t>Վավերապայմանի լրացման պահանջը</w:t>
            </w:r>
            <w:r w:rsidRPr="00CB0C48">
              <w:rPr>
                <w:rFonts w:ascii="GHEA Grapalat" w:hAnsi="GHEA Grapalat"/>
                <w:b/>
                <w:sz w:val="20"/>
                <w:szCs w:val="20"/>
                <w:lang w:val="hy-AM"/>
              </w:rPr>
              <w:t xml:space="preserve"> </w:t>
            </w:r>
          </w:p>
          <w:p w:rsidR="003244E4" w:rsidRPr="00CB0C48" w:rsidRDefault="003244E4" w:rsidP="00167B19">
            <w:pPr>
              <w:jc w:val="center"/>
              <w:rPr>
                <w:rFonts w:ascii="GHEA Grapalat" w:hAnsi="GHEA Grapalat"/>
                <w:b/>
                <w:sz w:val="20"/>
                <w:szCs w:val="20"/>
              </w:rPr>
            </w:pPr>
            <w:r w:rsidRPr="00CB0C48">
              <w:rPr>
                <w:rFonts w:ascii="GHEA Grapalat" w:hAnsi="GHEA Grapalat"/>
                <w:b/>
                <w:sz w:val="20"/>
                <w:szCs w:val="20"/>
              </w:rPr>
              <w:t>(</w:t>
            </w:r>
            <w:r w:rsidRPr="00CB0C48">
              <w:rPr>
                <w:rFonts w:ascii="GHEA Grapalat" w:hAnsi="GHEA Grapalat"/>
                <w:b/>
                <w:sz w:val="20"/>
                <w:szCs w:val="20"/>
                <w:lang w:val="hy-AM"/>
              </w:rPr>
              <w:t>գնումների գործընթացի հետ կապված</w:t>
            </w:r>
            <w:r w:rsidRPr="00CB0C48">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ind w:left="-588" w:firstLine="588"/>
              <w:jc w:val="center"/>
              <w:rPr>
                <w:rFonts w:ascii="GHEA Grapalat" w:hAnsi="GHEA Grapalat"/>
                <w:b/>
                <w:sz w:val="20"/>
                <w:szCs w:val="20"/>
              </w:rPr>
            </w:pPr>
            <w:r w:rsidRPr="00CB0C48">
              <w:rPr>
                <w:rFonts w:ascii="GHEA Grapalat" w:hAnsi="GHEA Grapalat"/>
                <w:b/>
                <w:sz w:val="20"/>
                <w:szCs w:val="20"/>
              </w:rPr>
              <w:t>Վավերապայմանը</w:t>
            </w:r>
          </w:p>
          <w:p w:rsidR="003244E4" w:rsidRPr="00CB0C48" w:rsidRDefault="003244E4" w:rsidP="00167B19">
            <w:pPr>
              <w:ind w:left="-588" w:firstLine="588"/>
              <w:jc w:val="center"/>
              <w:rPr>
                <w:rFonts w:ascii="GHEA Grapalat" w:hAnsi="GHEA Grapalat"/>
                <w:b/>
                <w:sz w:val="20"/>
                <w:szCs w:val="20"/>
              </w:rPr>
            </w:pPr>
            <w:r w:rsidRPr="00CB0C48">
              <w:rPr>
                <w:rFonts w:ascii="GHEA Grapalat" w:hAnsi="GHEA Grapalat"/>
                <w:b/>
                <w:sz w:val="20"/>
                <w:szCs w:val="20"/>
              </w:rPr>
              <w:t xml:space="preserve">լրացնող կողմը` </w:t>
            </w:r>
          </w:p>
          <w:p w:rsidR="003244E4" w:rsidRPr="00CB0C48" w:rsidRDefault="003244E4" w:rsidP="00167B19">
            <w:pPr>
              <w:ind w:left="-588" w:firstLine="588"/>
              <w:jc w:val="center"/>
              <w:rPr>
                <w:rFonts w:ascii="GHEA Grapalat" w:hAnsi="GHEA Grapalat"/>
                <w:b/>
                <w:sz w:val="20"/>
                <w:szCs w:val="20"/>
              </w:rPr>
            </w:pPr>
            <w:r w:rsidRPr="00CB0C48">
              <w:rPr>
                <w:rFonts w:ascii="GHEA Grapalat" w:hAnsi="GHEA Grapalat"/>
                <w:b/>
                <w:sz w:val="20"/>
                <w:szCs w:val="20"/>
              </w:rPr>
              <w:t>շահառուն կամ վճարողը</w:t>
            </w:r>
          </w:p>
          <w:p w:rsidR="003244E4" w:rsidRPr="00CB0C48" w:rsidRDefault="003244E4" w:rsidP="00167B19">
            <w:pPr>
              <w:ind w:left="-588" w:firstLine="588"/>
              <w:jc w:val="center"/>
              <w:rPr>
                <w:rFonts w:ascii="GHEA Grapalat" w:hAnsi="GHEA Grapalat"/>
                <w:b/>
                <w:sz w:val="20"/>
                <w:szCs w:val="20"/>
              </w:rPr>
            </w:pPr>
            <w:r w:rsidRPr="00CB0C48">
              <w:rPr>
                <w:rFonts w:ascii="GHEA Grapalat" w:hAnsi="GHEA Grapalat"/>
                <w:b/>
                <w:sz w:val="20"/>
                <w:szCs w:val="20"/>
              </w:rPr>
              <w:t>(</w:t>
            </w:r>
            <w:r w:rsidRPr="00CB0C48">
              <w:rPr>
                <w:rFonts w:ascii="GHEA Grapalat" w:hAnsi="GHEA Grapalat"/>
                <w:b/>
                <w:sz w:val="20"/>
                <w:szCs w:val="20"/>
                <w:lang w:val="hy-AM"/>
              </w:rPr>
              <w:t>գնումների գործընթացի հետ կապված</w:t>
            </w:r>
            <w:r w:rsidRPr="00CB0C48">
              <w:rPr>
                <w:rFonts w:ascii="GHEA Grapalat" w:hAnsi="GHEA Grapalat"/>
                <w:b/>
                <w:sz w:val="20"/>
                <w:szCs w:val="20"/>
              </w:rPr>
              <w:t>)</w:t>
            </w:r>
          </w:p>
        </w:tc>
      </w:tr>
      <w:tr w:rsidR="003244E4" w:rsidRPr="00CB0C48" w:rsidTr="00167B19">
        <w:tc>
          <w:tcPr>
            <w:tcW w:w="72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b/>
                <w:sz w:val="20"/>
                <w:szCs w:val="20"/>
              </w:rPr>
            </w:pPr>
            <w:r w:rsidRPr="00CB0C48">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b/>
                <w:sz w:val="20"/>
                <w:szCs w:val="20"/>
              </w:rPr>
            </w:pPr>
            <w:r w:rsidRPr="00CB0C48">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b/>
                <w:sz w:val="20"/>
                <w:szCs w:val="20"/>
              </w:rPr>
            </w:pPr>
            <w:r w:rsidRPr="00CB0C48">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b/>
                <w:sz w:val="20"/>
                <w:szCs w:val="20"/>
              </w:rPr>
            </w:pPr>
            <w:r w:rsidRPr="00CB0C48">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b/>
                <w:sz w:val="20"/>
                <w:szCs w:val="20"/>
              </w:rPr>
            </w:pPr>
            <w:r w:rsidRPr="00CB0C48">
              <w:rPr>
                <w:rFonts w:ascii="GHEA Grapalat" w:hAnsi="GHEA Grapalat"/>
                <w:b/>
                <w:sz w:val="20"/>
                <w:szCs w:val="20"/>
              </w:rPr>
              <w:t>5</w:t>
            </w:r>
          </w:p>
        </w:tc>
      </w:tr>
      <w:tr w:rsidR="003244E4" w:rsidRPr="00CB0C48" w:rsidTr="00167B19">
        <w:tc>
          <w:tcPr>
            <w:tcW w:w="72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lang w:val="hy-AM"/>
              </w:rPr>
            </w:pPr>
            <w:r w:rsidRPr="00CB0C48">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lang w:val="hy-AM"/>
              </w:rPr>
            </w:pPr>
            <w:r w:rsidRPr="00CB0C48">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lang w:val="hy-AM"/>
              </w:rPr>
            </w:pPr>
            <w:r w:rsidRPr="00CB0C48">
              <w:rPr>
                <w:rFonts w:ascii="GHEA Grapalat" w:hAnsi="GHEA Grapalat"/>
                <w:sz w:val="20"/>
                <w:szCs w:val="20"/>
                <w:lang w:val="hy-AM"/>
              </w:rPr>
              <w:t>Փաստաթղթի վրա նախապես լրացված է &lt;Վճարման պահանջագիր&gt;</w:t>
            </w:r>
          </w:p>
        </w:tc>
      </w:tr>
      <w:tr w:rsidR="003244E4" w:rsidRPr="00CB0C48" w:rsidTr="00167B19">
        <w:tc>
          <w:tcPr>
            <w:tcW w:w="720" w:type="dxa"/>
            <w:tcBorders>
              <w:top w:val="single" w:sz="4" w:space="0" w:color="auto"/>
              <w:left w:val="single" w:sz="4" w:space="0" w:color="auto"/>
              <w:bottom w:val="single" w:sz="4" w:space="0" w:color="auto"/>
              <w:right w:val="single" w:sz="4" w:space="0" w:color="auto"/>
            </w:tcBorders>
          </w:tcPr>
          <w:p w:rsidR="003244E4" w:rsidRPr="00CB0C48" w:rsidRDefault="003244E4" w:rsidP="003244E4">
            <w:pPr>
              <w:pStyle w:val="aff3"/>
              <w:numPr>
                <w:ilvl w:val="0"/>
                <w:numId w:val="18"/>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both"/>
              <w:rPr>
                <w:rFonts w:ascii="GHEA Grapalat" w:hAnsi="GHEA Grapalat"/>
                <w:sz w:val="20"/>
                <w:szCs w:val="20"/>
              </w:rPr>
            </w:pPr>
            <w:r w:rsidRPr="00CB0C48">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լրացվում է շահառուի կողմից` վճարողի բանկին վճարման պահանջագիրը ներկայացնելիս</w:t>
            </w:r>
          </w:p>
        </w:tc>
      </w:tr>
      <w:tr w:rsidR="003244E4" w:rsidRPr="00CB0C48" w:rsidTr="00167B19">
        <w:tc>
          <w:tcPr>
            <w:tcW w:w="720" w:type="dxa"/>
            <w:tcBorders>
              <w:top w:val="single" w:sz="4" w:space="0" w:color="auto"/>
              <w:left w:val="single" w:sz="4" w:space="0" w:color="auto"/>
              <w:bottom w:val="single" w:sz="4" w:space="0" w:color="auto"/>
              <w:right w:val="single" w:sz="4" w:space="0" w:color="auto"/>
            </w:tcBorders>
          </w:tcPr>
          <w:p w:rsidR="003244E4" w:rsidRPr="00CB0C48" w:rsidRDefault="003244E4" w:rsidP="003244E4">
            <w:pPr>
              <w:pStyle w:val="aff3"/>
              <w:numPr>
                <w:ilvl w:val="0"/>
                <w:numId w:val="18"/>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both"/>
              <w:rPr>
                <w:rFonts w:ascii="GHEA Grapalat" w:hAnsi="GHEA Grapalat"/>
                <w:sz w:val="20"/>
                <w:szCs w:val="20"/>
              </w:rPr>
            </w:pPr>
            <w:r w:rsidRPr="00CB0C48">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պարտադիր</w:t>
            </w:r>
          </w:p>
          <w:p w:rsidR="003244E4" w:rsidRPr="00CB0C48" w:rsidRDefault="003244E4" w:rsidP="00167B19">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ind w:left="132" w:hanging="132"/>
              <w:jc w:val="center"/>
              <w:rPr>
                <w:rFonts w:ascii="GHEA Grapalat" w:hAnsi="GHEA Grapalat"/>
                <w:sz w:val="20"/>
                <w:szCs w:val="20"/>
                <w:lang w:val="hy-AM"/>
              </w:rPr>
            </w:pPr>
            <w:r w:rsidRPr="00CB0C48">
              <w:rPr>
                <w:rFonts w:ascii="GHEA Grapalat" w:hAnsi="GHEA Grapalat"/>
                <w:sz w:val="20"/>
                <w:szCs w:val="20"/>
              </w:rPr>
              <w:t>լրացվում է շահառուի կողմից` վճարողի բանկին վճարման պահանջագրի ներկայացման օրը</w:t>
            </w:r>
            <w:r w:rsidRPr="00CB0C48">
              <w:rPr>
                <w:rFonts w:ascii="GHEA Grapalat" w:hAnsi="GHEA Grapalat"/>
                <w:sz w:val="20"/>
                <w:szCs w:val="20"/>
                <w:lang w:val="hy-AM"/>
              </w:rPr>
              <w:t xml:space="preserve">: </w:t>
            </w:r>
          </w:p>
        </w:tc>
      </w:tr>
      <w:tr w:rsidR="003244E4" w:rsidRPr="00CB0C48" w:rsidTr="00167B19">
        <w:tc>
          <w:tcPr>
            <w:tcW w:w="720" w:type="dxa"/>
            <w:tcBorders>
              <w:top w:val="single" w:sz="4" w:space="0" w:color="auto"/>
              <w:left w:val="single" w:sz="4" w:space="0" w:color="auto"/>
              <w:bottom w:val="single" w:sz="4" w:space="0" w:color="auto"/>
              <w:right w:val="single" w:sz="4" w:space="0" w:color="auto"/>
            </w:tcBorders>
          </w:tcPr>
          <w:p w:rsidR="003244E4" w:rsidRPr="00CB0C48" w:rsidRDefault="003244E4" w:rsidP="003244E4">
            <w:pPr>
              <w:pStyle w:val="aff3"/>
              <w:numPr>
                <w:ilvl w:val="0"/>
                <w:numId w:val="18"/>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both"/>
              <w:rPr>
                <w:rFonts w:ascii="GHEA Grapalat" w:hAnsi="GHEA Grapalat"/>
                <w:sz w:val="20"/>
                <w:szCs w:val="20"/>
              </w:rPr>
            </w:pPr>
            <w:r w:rsidRPr="00CB0C48">
              <w:rPr>
                <w:rFonts w:ascii="GHEA Grapalat" w:hAnsi="GHEA Grapalat" w:cs="Sylfaen"/>
                <w:sz w:val="20"/>
                <w:szCs w:val="20"/>
                <w:lang w:val="hy-AM"/>
              </w:rPr>
              <w:t>Վճարողի անվանումը</w:t>
            </w:r>
            <w:r w:rsidRPr="00CB0C48">
              <w:rPr>
                <w:rFonts w:ascii="GHEA Grapalat" w:hAnsi="GHEA Grapalat" w:cs="Sylfaen"/>
                <w:sz w:val="20"/>
                <w:szCs w:val="20"/>
              </w:rPr>
              <w:t>,</w:t>
            </w:r>
            <w:r w:rsidRPr="00CB0C48">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պարտադիր</w:t>
            </w:r>
          </w:p>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CB0C48">
              <w:rPr>
                <w:rFonts w:ascii="GHEA Grapalat" w:hAnsi="GHEA Grapalat"/>
                <w:sz w:val="20"/>
                <w:szCs w:val="20"/>
                <w:lang w:val="hy-AM"/>
              </w:rPr>
              <w:t xml:space="preserve"> </w:t>
            </w:r>
            <w:r w:rsidRPr="00CB0C48">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ind w:left="252" w:hanging="252"/>
              <w:jc w:val="center"/>
              <w:rPr>
                <w:rFonts w:ascii="GHEA Grapalat" w:hAnsi="GHEA Grapalat"/>
                <w:sz w:val="20"/>
                <w:szCs w:val="20"/>
              </w:rPr>
            </w:pPr>
            <w:r w:rsidRPr="00CB0C48">
              <w:rPr>
                <w:rFonts w:ascii="GHEA Grapalat" w:hAnsi="GHEA Grapalat"/>
                <w:sz w:val="20"/>
                <w:szCs w:val="20"/>
              </w:rPr>
              <w:t>լրացվում է վճարողի կողմից</w:t>
            </w:r>
          </w:p>
        </w:tc>
      </w:tr>
      <w:tr w:rsidR="003244E4" w:rsidRPr="00CB0C48" w:rsidTr="00167B19">
        <w:tc>
          <w:tcPr>
            <w:tcW w:w="72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լրացվում է վճարողի կողմից</w:t>
            </w:r>
          </w:p>
        </w:tc>
      </w:tr>
      <w:tr w:rsidR="003244E4" w:rsidRPr="00CB0C48" w:rsidTr="00167B19">
        <w:tc>
          <w:tcPr>
            <w:tcW w:w="72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պարտադիր</w:t>
            </w:r>
          </w:p>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լրացվում է վճարողի կողմից</w:t>
            </w:r>
          </w:p>
        </w:tc>
      </w:tr>
      <w:tr w:rsidR="003244E4" w:rsidRPr="00CB0C48" w:rsidTr="00167B19">
        <w:tc>
          <w:tcPr>
            <w:tcW w:w="72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ոչ պարտադիր</w:t>
            </w:r>
          </w:p>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լրացվում է վճարողի կողմից</w:t>
            </w:r>
          </w:p>
        </w:tc>
      </w:tr>
      <w:tr w:rsidR="003244E4" w:rsidRPr="00CB0C48" w:rsidTr="00167B19">
        <w:tc>
          <w:tcPr>
            <w:tcW w:w="72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ոչ պարտադիր</w:t>
            </w:r>
          </w:p>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lastRenderedPageBreak/>
              <w:t xml:space="preserve">լրացվում է վճարողի </w:t>
            </w:r>
            <w:r w:rsidRPr="00CB0C48">
              <w:rPr>
                <w:rFonts w:ascii="GHEA Grapalat" w:hAnsi="GHEA Grapalat"/>
                <w:sz w:val="20"/>
                <w:szCs w:val="20"/>
              </w:rPr>
              <w:lastRenderedPageBreak/>
              <w:t>կողմից</w:t>
            </w:r>
          </w:p>
        </w:tc>
      </w:tr>
      <w:tr w:rsidR="003244E4" w:rsidRPr="00CB0C48" w:rsidTr="00167B19">
        <w:tc>
          <w:tcPr>
            <w:tcW w:w="72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շահառու</w:t>
            </w:r>
            <w:r w:rsidRPr="00CB0C48">
              <w:rPr>
                <w:rFonts w:ascii="GHEA Grapalat" w:hAnsi="GHEA Grapalat" w:cs="Sylfaen"/>
                <w:sz w:val="20"/>
                <w:szCs w:val="20"/>
                <w:lang w:val="hy-AM"/>
              </w:rPr>
              <w:t>ի  անվանումը</w:t>
            </w:r>
            <w:r w:rsidRPr="00CB0C48">
              <w:rPr>
                <w:rFonts w:ascii="GHEA Grapalat" w:hAnsi="GHEA Grapalat" w:cs="Sylfaen"/>
                <w:sz w:val="20"/>
                <w:szCs w:val="20"/>
              </w:rPr>
              <w:t>,</w:t>
            </w:r>
            <w:r w:rsidRPr="00CB0C48">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պարտադիր</w:t>
            </w:r>
          </w:p>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նախապես լրացվում է շահառուի կողմից` հրավերով</w:t>
            </w:r>
          </w:p>
        </w:tc>
      </w:tr>
      <w:tr w:rsidR="003244E4" w:rsidRPr="00CB0C48" w:rsidTr="00167B19">
        <w:tc>
          <w:tcPr>
            <w:tcW w:w="72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lang w:val="hy-AM"/>
              </w:rPr>
            </w:pPr>
            <w:r w:rsidRPr="00CB0C48">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շահառուի Հ</w:t>
            </w:r>
            <w:r w:rsidRPr="00CB0C48">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ոչ պարտադիր</w:t>
            </w:r>
          </w:p>
          <w:p w:rsidR="003244E4" w:rsidRPr="00CB0C48" w:rsidRDefault="003244E4" w:rsidP="00167B19">
            <w:pPr>
              <w:jc w:val="center"/>
              <w:rPr>
                <w:rFonts w:ascii="GHEA Grapalat" w:hAnsi="GHEA Grapalat"/>
                <w:sz w:val="20"/>
                <w:szCs w:val="20"/>
              </w:rPr>
            </w:pPr>
            <w:r w:rsidRPr="00CB0C48">
              <w:rPr>
                <w:rFonts w:ascii="GHEA Grapalat" w:hAnsi="GHEA Grapalat" w:cs="Sylfaen"/>
                <w:sz w:val="20"/>
                <w:szCs w:val="20"/>
              </w:rPr>
              <w:t xml:space="preserve"> (</w:t>
            </w:r>
            <w:r w:rsidRPr="00CB0C48">
              <w:rPr>
                <w:rFonts w:ascii="GHEA Grapalat" w:hAnsi="GHEA Grapalat" w:cs="Sylfaen"/>
                <w:sz w:val="20"/>
                <w:szCs w:val="20"/>
                <w:lang w:val="hy-AM"/>
              </w:rPr>
              <w:t>գնումների հետ կապված գործընթացում չի լրացվում</w:t>
            </w:r>
            <w:r w:rsidRPr="00CB0C48">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cs="Sylfaen"/>
                <w:sz w:val="20"/>
                <w:szCs w:val="20"/>
                <w:lang w:val="ru-RU"/>
              </w:rPr>
              <w:t>(</w:t>
            </w:r>
            <w:r w:rsidRPr="00CB0C48">
              <w:rPr>
                <w:rFonts w:ascii="GHEA Grapalat" w:hAnsi="GHEA Grapalat" w:cs="Sylfaen"/>
                <w:sz w:val="20"/>
                <w:szCs w:val="20"/>
                <w:lang w:val="hy-AM"/>
              </w:rPr>
              <w:t>չի լրացվում</w:t>
            </w:r>
            <w:r w:rsidRPr="00CB0C48">
              <w:rPr>
                <w:rFonts w:ascii="GHEA Grapalat" w:hAnsi="GHEA Grapalat" w:cs="Sylfaen"/>
                <w:sz w:val="20"/>
                <w:szCs w:val="20"/>
                <w:lang w:val="ru-RU"/>
              </w:rPr>
              <w:t>)</w:t>
            </w:r>
          </w:p>
        </w:tc>
      </w:tr>
      <w:tr w:rsidR="003244E4" w:rsidRPr="00CB0C48" w:rsidTr="00167B19">
        <w:tc>
          <w:tcPr>
            <w:tcW w:w="72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ոչ պարտադիր</w:t>
            </w:r>
          </w:p>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նախապես լրացվում է շահառուի կողմից` հրավերով</w:t>
            </w:r>
          </w:p>
        </w:tc>
      </w:tr>
      <w:tr w:rsidR="003244E4" w:rsidRPr="00CB0C48" w:rsidTr="00167B19">
        <w:tc>
          <w:tcPr>
            <w:tcW w:w="72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նախապես լրացվում է շահառուի կողմից` հրավերով</w:t>
            </w:r>
          </w:p>
        </w:tc>
      </w:tr>
      <w:tr w:rsidR="003244E4" w:rsidRPr="00CB0C48" w:rsidTr="00167B19">
        <w:tc>
          <w:tcPr>
            <w:tcW w:w="72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պարտադիր</w:t>
            </w:r>
          </w:p>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լրացվում է շահառուի այն բանկային (</w:t>
            </w:r>
            <w:r w:rsidRPr="00CB0C48">
              <w:rPr>
                <w:rFonts w:ascii="GHEA Grapalat" w:hAnsi="GHEA Grapalat"/>
                <w:sz w:val="20"/>
                <w:szCs w:val="20"/>
                <w:lang w:val="hy-AM"/>
              </w:rPr>
              <w:t>գանձապետական</w:t>
            </w:r>
            <w:r w:rsidRPr="00CB0C48">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նախապես լրացվում է շահառուի կողմից` հրավերով</w:t>
            </w:r>
          </w:p>
        </w:tc>
      </w:tr>
      <w:tr w:rsidR="003244E4" w:rsidRPr="00CB0C48" w:rsidTr="00167B19">
        <w:tc>
          <w:tcPr>
            <w:tcW w:w="72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պարտադիր</w:t>
            </w:r>
          </w:p>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lang w:val="hy-AM"/>
              </w:rPr>
            </w:pPr>
            <w:r w:rsidRPr="00CB0C48">
              <w:rPr>
                <w:rFonts w:ascii="GHEA Grapalat" w:hAnsi="GHEA Grapalat"/>
                <w:sz w:val="20"/>
                <w:szCs w:val="20"/>
              </w:rPr>
              <w:t>լրացվում է վճարողի կողմից</w:t>
            </w:r>
            <w:r w:rsidRPr="00CB0C48">
              <w:rPr>
                <w:rFonts w:ascii="GHEA Grapalat" w:hAnsi="GHEA Grapalat"/>
                <w:sz w:val="20"/>
                <w:szCs w:val="20"/>
                <w:lang w:val="hy-AM"/>
              </w:rPr>
              <w:t xml:space="preserve"> </w:t>
            </w:r>
          </w:p>
        </w:tc>
      </w:tr>
      <w:tr w:rsidR="003244E4" w:rsidRPr="00672962" w:rsidTr="00167B19">
        <w:tc>
          <w:tcPr>
            <w:tcW w:w="72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lang w:val="hy-AM"/>
              </w:rPr>
            </w:pPr>
            <w:r w:rsidRPr="00CB0C48">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lang w:val="hy-AM"/>
              </w:rPr>
            </w:pPr>
            <w:r w:rsidRPr="00CB0C48">
              <w:rPr>
                <w:rFonts w:ascii="GHEA Grapalat" w:hAnsi="GHEA Grapalat" w:cs="Sylfaen"/>
                <w:sz w:val="20"/>
                <w:szCs w:val="20"/>
                <w:lang w:val="hy-AM"/>
              </w:rPr>
              <w:t>Ակցեպտավորված գումարը՝  (թվերով</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և</w:t>
            </w:r>
            <w:r w:rsidRPr="00CB0C48">
              <w:rPr>
                <w:rFonts w:ascii="GHEA Grapalat" w:hAnsi="GHEA Grapalat" w:cs="Arial"/>
                <w:sz w:val="20"/>
                <w:szCs w:val="20"/>
                <w:lang w:val="hy-AM"/>
              </w:rPr>
              <w:t xml:space="preserve"> </w:t>
            </w:r>
            <w:r w:rsidRPr="00CB0C48">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lang w:val="hy-AM"/>
              </w:rPr>
            </w:pPr>
            <w:r w:rsidRPr="00CB0C4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lang w:val="hy-AM"/>
              </w:rPr>
            </w:pPr>
            <w:r w:rsidRPr="00CB0C48">
              <w:rPr>
                <w:rFonts w:ascii="GHEA Grapalat" w:hAnsi="GHEA Grapalat"/>
                <w:sz w:val="20"/>
                <w:szCs w:val="20"/>
                <w:lang w:val="hy-AM"/>
              </w:rPr>
              <w:t>ոչ պարտադիր</w:t>
            </w:r>
          </w:p>
          <w:p w:rsidR="003244E4" w:rsidRPr="00CB0C48" w:rsidRDefault="003244E4" w:rsidP="00167B19">
            <w:pPr>
              <w:jc w:val="center"/>
              <w:rPr>
                <w:rFonts w:ascii="GHEA Grapalat" w:hAnsi="GHEA Grapalat"/>
                <w:sz w:val="20"/>
                <w:szCs w:val="20"/>
                <w:lang w:val="hy-AM"/>
              </w:rPr>
            </w:pPr>
            <w:r w:rsidRPr="00CB0C48">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lang w:val="hy-AM"/>
              </w:rPr>
            </w:pPr>
            <w:r w:rsidRPr="00CB0C48">
              <w:rPr>
                <w:rFonts w:ascii="GHEA Grapalat" w:hAnsi="GHEA Grapalat" w:cs="Sylfaen"/>
                <w:sz w:val="20"/>
                <w:szCs w:val="20"/>
                <w:lang w:val="hy-AM"/>
              </w:rPr>
              <w:t>(չի լրացվում եւ չի կիրառվում)</w:t>
            </w:r>
          </w:p>
        </w:tc>
      </w:tr>
      <w:tr w:rsidR="003244E4" w:rsidRPr="00CB0C48" w:rsidTr="00167B19">
        <w:tc>
          <w:tcPr>
            <w:tcW w:w="72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lang w:val="hy-AM"/>
              </w:rPr>
            </w:pPr>
            <w:r w:rsidRPr="00CB0C48">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լրացվում է վճարողի կողմից</w:t>
            </w:r>
          </w:p>
        </w:tc>
      </w:tr>
      <w:tr w:rsidR="003244E4" w:rsidRPr="00672962" w:rsidTr="00167B19">
        <w:tc>
          <w:tcPr>
            <w:tcW w:w="72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lang w:val="hy-AM"/>
              </w:rPr>
            </w:pPr>
            <w:r w:rsidRPr="00CB0C48">
              <w:rPr>
                <w:rFonts w:ascii="GHEA Grapalat" w:hAnsi="GHEA Grapalat"/>
                <w:sz w:val="20"/>
                <w:szCs w:val="20"/>
              </w:rPr>
              <w:t xml:space="preserve">Պարտադիր </w:t>
            </w:r>
            <w:r w:rsidRPr="00CB0C48">
              <w:rPr>
                <w:rFonts w:ascii="GHEA Grapalat" w:hAnsi="GHEA Grapalat"/>
                <w:sz w:val="20"/>
                <w:szCs w:val="20"/>
                <w:lang w:val="hy-AM"/>
              </w:rPr>
              <w:t xml:space="preserve">լրացվում է </w:t>
            </w:r>
            <w:r w:rsidRPr="00CB0C48">
              <w:rPr>
                <w:rFonts w:ascii="GHEA Grapalat" w:hAnsi="GHEA Grapalat"/>
                <w:sz w:val="20"/>
                <w:szCs w:val="20"/>
              </w:rPr>
              <w:t>«</w:t>
            </w:r>
            <w:r w:rsidRPr="00CB0C48">
              <w:rPr>
                <w:rFonts w:ascii="GHEA Grapalat" w:hAnsi="GHEA Grapalat"/>
                <w:sz w:val="20"/>
                <w:szCs w:val="20"/>
                <w:lang w:val="hy-AM"/>
              </w:rPr>
              <w:t>պայմանագրի կատարման ապահովման համար</w:t>
            </w:r>
            <w:r w:rsidRPr="00CB0C48">
              <w:rPr>
                <w:rFonts w:ascii="GHEA Grapalat" w:hAnsi="GHEA Grapalat"/>
                <w:sz w:val="20"/>
                <w:szCs w:val="20"/>
              </w:rPr>
              <w:t>»</w:t>
            </w:r>
            <w:r w:rsidRPr="00CB0C48">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244E4" w:rsidRPr="002865DC" w:rsidRDefault="003244E4" w:rsidP="00167B19">
            <w:pPr>
              <w:jc w:val="center"/>
              <w:rPr>
                <w:rFonts w:ascii="GHEA Grapalat" w:hAnsi="GHEA Grapalat"/>
                <w:sz w:val="20"/>
                <w:szCs w:val="20"/>
                <w:lang w:val="hy-AM"/>
              </w:rPr>
            </w:pPr>
            <w:r w:rsidRPr="002865DC">
              <w:rPr>
                <w:rFonts w:ascii="GHEA Grapalat" w:hAnsi="GHEA Grapalat"/>
                <w:sz w:val="20"/>
                <w:szCs w:val="20"/>
                <w:lang w:val="hy-AM"/>
              </w:rPr>
              <w:t>նախապես լրացվում է շահառուի կողմից` հրավերով</w:t>
            </w:r>
          </w:p>
        </w:tc>
      </w:tr>
      <w:tr w:rsidR="003244E4" w:rsidRPr="00CB0C48" w:rsidTr="00167B19">
        <w:tc>
          <w:tcPr>
            <w:tcW w:w="72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պարտադիր</w:t>
            </w:r>
          </w:p>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CB0C48">
              <w:rPr>
                <w:rFonts w:ascii="GHEA Grapalat" w:hAnsi="GHEA Grapalat"/>
                <w:sz w:val="20"/>
                <w:szCs w:val="20"/>
              </w:rPr>
              <w:lastRenderedPageBreak/>
              <w:t>լրացվում է պահանջագրի ներկայացման համար հիմք հանդիսացող պայմանագրի համարը</w:t>
            </w:r>
            <w:r w:rsidRPr="00CB0C48">
              <w:rPr>
                <w:rFonts w:ascii="GHEA Grapalat" w:hAnsi="GHEA Grapalat"/>
                <w:sz w:val="20"/>
                <w:szCs w:val="20"/>
                <w:lang w:val="hy-AM"/>
              </w:rPr>
              <w:t>,</w:t>
            </w:r>
            <w:r w:rsidRPr="00CB0C48">
              <w:rPr>
                <w:rFonts w:ascii="GHEA Grapalat" w:hAnsi="GHEA Grapalat" w:cs="Arial"/>
                <w:sz w:val="20"/>
                <w:szCs w:val="20"/>
                <w:lang w:val="hy-AM"/>
              </w:rPr>
              <w:t xml:space="preserve"> </w:t>
            </w:r>
            <w:r w:rsidRPr="00CB0C48">
              <w:rPr>
                <w:rFonts w:ascii="GHEA Grapalat" w:hAnsi="GHEA Grapalat"/>
                <w:sz w:val="20"/>
                <w:szCs w:val="20"/>
              </w:rPr>
              <w:t xml:space="preserve"> գնման ընթացակարգի ծածկագիրը</w:t>
            </w:r>
            <w:r w:rsidRPr="00CB0C48">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lang w:val="hy-AM"/>
              </w:rPr>
            </w:pPr>
            <w:r w:rsidRPr="00CB0C48">
              <w:rPr>
                <w:rFonts w:ascii="GHEA Grapalat" w:hAnsi="GHEA Grapalat"/>
                <w:sz w:val="20"/>
                <w:szCs w:val="20"/>
              </w:rPr>
              <w:lastRenderedPageBreak/>
              <w:t xml:space="preserve">լրացվում է </w:t>
            </w:r>
            <w:r w:rsidRPr="00CB0C48">
              <w:rPr>
                <w:rFonts w:ascii="GHEA Grapalat" w:hAnsi="GHEA Grapalat"/>
                <w:sz w:val="20"/>
                <w:szCs w:val="20"/>
                <w:lang w:val="hy-AM"/>
              </w:rPr>
              <w:t>շահառու</w:t>
            </w:r>
            <w:r w:rsidRPr="00CB0C48">
              <w:rPr>
                <w:rFonts w:ascii="GHEA Grapalat" w:hAnsi="GHEA Grapalat"/>
                <w:sz w:val="20"/>
                <w:szCs w:val="20"/>
              </w:rPr>
              <w:t>ի կողմից</w:t>
            </w:r>
          </w:p>
        </w:tc>
      </w:tr>
      <w:tr w:rsidR="003244E4" w:rsidRPr="00672962" w:rsidTr="00167B19">
        <w:tc>
          <w:tcPr>
            <w:tcW w:w="720" w:type="dxa"/>
            <w:tcBorders>
              <w:top w:val="single" w:sz="4" w:space="0" w:color="auto"/>
              <w:left w:val="single" w:sz="4" w:space="0" w:color="auto"/>
              <w:bottom w:val="single" w:sz="4" w:space="0" w:color="auto"/>
              <w:right w:val="single" w:sz="4" w:space="0" w:color="auto"/>
            </w:tcBorders>
          </w:tcPr>
          <w:p w:rsidR="003244E4" w:rsidRPr="00CB0C48" w:rsidDel="0010680B" w:rsidRDefault="003244E4" w:rsidP="00167B19">
            <w:pPr>
              <w:jc w:val="center"/>
              <w:rPr>
                <w:rFonts w:ascii="GHEA Grapalat" w:hAnsi="GHEA Grapalat"/>
                <w:sz w:val="20"/>
                <w:szCs w:val="20"/>
                <w:lang w:val="hy-AM"/>
              </w:rPr>
            </w:pPr>
            <w:r w:rsidRPr="00CB0C48">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cs="Sylfaen"/>
                <w:sz w:val="20"/>
                <w:szCs w:val="20"/>
                <w:lang w:val="hy-AM"/>
              </w:rPr>
            </w:pPr>
            <w:r w:rsidRPr="00CB0C48">
              <w:rPr>
                <w:rFonts w:ascii="GHEA Grapalat" w:hAnsi="GHEA Grapalat"/>
                <w:sz w:val="20"/>
                <w:szCs w:val="20"/>
              </w:rPr>
              <w:t>պարտադիր</w:t>
            </w:r>
            <w:r w:rsidRPr="00CB0C48">
              <w:rPr>
                <w:rFonts w:ascii="GHEA Grapalat" w:hAnsi="GHEA Grapalat" w:cs="Sylfaen"/>
                <w:sz w:val="20"/>
                <w:szCs w:val="20"/>
                <w:lang w:val="hy-AM"/>
              </w:rPr>
              <w:t xml:space="preserve"> </w:t>
            </w:r>
          </w:p>
          <w:p w:rsidR="003244E4" w:rsidRPr="00CB0C48" w:rsidRDefault="003244E4" w:rsidP="00167B19">
            <w:pPr>
              <w:jc w:val="center"/>
              <w:rPr>
                <w:rFonts w:ascii="GHEA Grapalat" w:hAnsi="GHEA Grapalat" w:cs="Sylfaen"/>
                <w:sz w:val="20"/>
                <w:szCs w:val="20"/>
                <w:lang w:val="hy-AM"/>
              </w:rPr>
            </w:pPr>
            <w:r w:rsidRPr="00CB0C48">
              <w:rPr>
                <w:rFonts w:ascii="GHEA Grapalat" w:hAnsi="GHEA Grapalat" w:cs="Sylfaen"/>
                <w:sz w:val="20"/>
                <w:szCs w:val="20"/>
                <w:lang w:val="hy-AM"/>
              </w:rPr>
              <w:t xml:space="preserve">լրացվում է &lt;ակցեպտավորված վճարում&gt; բառերը, </w:t>
            </w:r>
          </w:p>
          <w:p w:rsidR="003244E4" w:rsidRPr="00CB0C48" w:rsidRDefault="003244E4" w:rsidP="00167B19">
            <w:pPr>
              <w:jc w:val="center"/>
              <w:rPr>
                <w:rFonts w:ascii="GHEA Grapalat" w:hAnsi="GHEA Grapalat"/>
                <w:sz w:val="20"/>
                <w:szCs w:val="20"/>
                <w:lang w:val="hy-AM"/>
              </w:rPr>
            </w:pPr>
            <w:r w:rsidRPr="00CB0C48">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lang w:val="hy-AM"/>
              </w:rPr>
            </w:pPr>
            <w:r w:rsidRPr="00CB0C48">
              <w:rPr>
                <w:rFonts w:ascii="GHEA Grapalat" w:hAnsi="GHEA Grapalat"/>
                <w:sz w:val="20"/>
                <w:szCs w:val="20"/>
                <w:lang w:val="hy-AM"/>
              </w:rPr>
              <w:t xml:space="preserve">նախապես լրացվում է շահառուի կողմից </w:t>
            </w:r>
          </w:p>
        </w:tc>
      </w:tr>
      <w:tr w:rsidR="003244E4" w:rsidRPr="00CB0C48" w:rsidTr="00167B19">
        <w:tc>
          <w:tcPr>
            <w:tcW w:w="72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lang w:val="hy-AM"/>
              </w:rPr>
            </w:pPr>
            <w:r w:rsidRPr="00CB0C48">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ոչ պարտադիր</w:t>
            </w:r>
          </w:p>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CB0C48">
              <w:rPr>
                <w:rFonts w:ascii="GHEA Grapalat" w:hAnsi="GHEA Grapalat"/>
                <w:sz w:val="20"/>
                <w:szCs w:val="20"/>
                <w:lang w:val="hy-AM"/>
              </w:rPr>
              <w:t xml:space="preserve"> </w:t>
            </w:r>
            <w:r w:rsidRPr="00CB0C48">
              <w:rPr>
                <w:rFonts w:ascii="GHEA Grapalat" w:hAnsi="GHEA Grapalat"/>
                <w:sz w:val="20"/>
                <w:szCs w:val="20"/>
              </w:rPr>
              <w:t>(</w:t>
            </w:r>
            <w:r w:rsidRPr="00CB0C48">
              <w:rPr>
                <w:rFonts w:ascii="GHEA Grapalat" w:hAnsi="GHEA Grapalat"/>
                <w:sz w:val="20"/>
                <w:szCs w:val="20"/>
                <w:lang w:val="hy-AM"/>
              </w:rPr>
              <w:t>վճարողի բանկին</w:t>
            </w:r>
            <w:r w:rsidRPr="00CB0C48">
              <w:rPr>
                <w:rFonts w:ascii="GHEA Grapalat" w:hAnsi="GHEA Grapalat"/>
                <w:sz w:val="20"/>
                <w:szCs w:val="20"/>
              </w:rPr>
              <w:t>)</w:t>
            </w:r>
          </w:p>
          <w:p w:rsidR="003244E4" w:rsidRPr="00CB0C48" w:rsidRDefault="003244E4" w:rsidP="00167B19">
            <w:pPr>
              <w:jc w:val="center"/>
              <w:rPr>
                <w:rFonts w:ascii="GHEA Grapalat" w:hAnsi="GHEA Grapalat"/>
                <w:sz w:val="20"/>
                <w:szCs w:val="20"/>
              </w:rPr>
            </w:pPr>
            <w:r w:rsidRPr="00CB0C48">
              <w:rPr>
                <w:rFonts w:ascii="GHEA Grapalat" w:hAnsi="GHEA Grapalat"/>
                <w:sz w:val="20"/>
                <w:szCs w:val="20"/>
                <w:lang w:val="hy-AM"/>
              </w:rPr>
              <w:t>Եթ ե լրացվել է &lt;</w:t>
            </w:r>
            <w:r w:rsidRPr="00CB0C48">
              <w:rPr>
                <w:rFonts w:ascii="GHEA Grapalat" w:hAnsi="GHEA Grapalat" w:cs="Sylfaen"/>
                <w:sz w:val="20"/>
                <w:szCs w:val="20"/>
                <w:lang w:val="hy-AM"/>
              </w:rPr>
              <w:t>Վճարման կատարման հիմքեր&gt; դաշտը ապա այս տվյալը պարտադիր լրացվում է</w:t>
            </w:r>
            <w:r w:rsidRPr="00CB0C48">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լրացվում է շահառուի</w:t>
            </w:r>
            <w:r w:rsidRPr="00CB0C48">
              <w:rPr>
                <w:rFonts w:ascii="GHEA Grapalat" w:hAnsi="GHEA Grapalat"/>
                <w:sz w:val="20"/>
                <w:szCs w:val="20"/>
                <w:lang w:val="hy-AM"/>
              </w:rPr>
              <w:t xml:space="preserve"> </w:t>
            </w:r>
            <w:r w:rsidRPr="00CB0C48">
              <w:rPr>
                <w:rFonts w:ascii="GHEA Grapalat" w:hAnsi="GHEA Grapalat"/>
                <w:sz w:val="20"/>
                <w:szCs w:val="20"/>
              </w:rPr>
              <w:t>կողմից</w:t>
            </w:r>
          </w:p>
        </w:tc>
      </w:tr>
      <w:tr w:rsidR="003244E4" w:rsidRPr="00672962" w:rsidTr="00167B19">
        <w:tc>
          <w:tcPr>
            <w:tcW w:w="72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lang w:val="hy-AM"/>
              </w:rPr>
              <w:t>2</w:t>
            </w:r>
            <w:r w:rsidRPr="00CB0C48">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պարտադիր</w:t>
            </w:r>
          </w:p>
          <w:p w:rsidR="003244E4" w:rsidRPr="00CB0C48" w:rsidRDefault="003244E4" w:rsidP="00167B19">
            <w:pPr>
              <w:jc w:val="center"/>
              <w:rPr>
                <w:rFonts w:ascii="GHEA Grapalat" w:hAnsi="GHEA Grapalat"/>
                <w:sz w:val="20"/>
                <w:szCs w:val="20"/>
                <w:lang w:val="hy-AM"/>
              </w:rPr>
            </w:pPr>
            <w:r w:rsidRPr="00CB0C48">
              <w:rPr>
                <w:rFonts w:ascii="GHEA Grapalat" w:hAnsi="GHEA Grapalat"/>
                <w:sz w:val="20"/>
                <w:szCs w:val="20"/>
              </w:rPr>
              <w:t>այս դաշտը լրացվում</w:t>
            </w:r>
            <w:r w:rsidRPr="00CB0C48">
              <w:rPr>
                <w:rFonts w:ascii="GHEA Grapalat" w:hAnsi="GHEA Grapalat"/>
                <w:sz w:val="20"/>
                <w:szCs w:val="20"/>
                <w:lang w:val="hy-AM"/>
              </w:rPr>
              <w:t xml:space="preserve"> է վճարողի կողմից պահանջագրի ներկայացման դեպքում: Ընդ որում</w:t>
            </w:r>
            <w:r w:rsidRPr="00CB0C48">
              <w:rPr>
                <w:rFonts w:ascii="GHEA Grapalat" w:hAnsi="GHEA Grapalat"/>
                <w:sz w:val="20"/>
                <w:szCs w:val="20"/>
              </w:rPr>
              <w:t xml:space="preserve"> եթե </w:t>
            </w:r>
            <w:r w:rsidRPr="00CB0C48">
              <w:rPr>
                <w:rFonts w:ascii="GHEA Grapalat" w:hAnsi="GHEA Grapalat" w:cs="Sylfaen"/>
                <w:sz w:val="20"/>
                <w:szCs w:val="20"/>
                <w:lang w:val="hy-AM"/>
              </w:rPr>
              <w:t xml:space="preserve">Վճարման պայմաններ դաշտում </w:t>
            </w:r>
            <w:r w:rsidRPr="00CB0C48">
              <w:rPr>
                <w:rFonts w:ascii="GHEA Grapalat" w:hAnsi="GHEA Grapalat"/>
                <w:sz w:val="20"/>
                <w:szCs w:val="20"/>
                <w:lang w:val="hy-AM"/>
              </w:rPr>
              <w:t>նշված է &lt;ակցեպտավորված վճարում&gt; ապա</w:t>
            </w:r>
            <w:r w:rsidRPr="00CB0C48">
              <w:rPr>
                <w:rFonts w:ascii="GHEA Grapalat" w:hAnsi="GHEA Grapalat" w:cs="Sylfaen"/>
                <w:sz w:val="20"/>
                <w:szCs w:val="20"/>
                <w:lang w:val="hy-AM"/>
              </w:rPr>
              <w:t xml:space="preserve"> </w:t>
            </w:r>
            <w:r w:rsidRPr="00CB0C48">
              <w:rPr>
                <w:rFonts w:ascii="GHEA Grapalat" w:hAnsi="GHEA Grapalat"/>
                <w:sz w:val="20"/>
                <w:szCs w:val="20"/>
              </w:rPr>
              <w:t>վճարող</w:t>
            </w:r>
            <w:r w:rsidRPr="00CB0C48">
              <w:rPr>
                <w:rFonts w:ascii="GHEA Grapalat" w:hAnsi="GHEA Grapalat"/>
                <w:sz w:val="20"/>
                <w:szCs w:val="20"/>
                <w:lang w:val="hy-AM"/>
              </w:rPr>
              <w:t xml:space="preserve">ը ստորագրելով՝ </w:t>
            </w:r>
            <w:r w:rsidRPr="00CB0C48">
              <w:rPr>
                <w:rFonts w:ascii="GHEA Grapalat" w:hAnsi="GHEA Grapalat" w:cs="Sylfaen"/>
                <w:sz w:val="20"/>
                <w:szCs w:val="20"/>
                <w:lang w:val="hy-AM"/>
              </w:rPr>
              <w:t xml:space="preserve">նախապես </w:t>
            </w:r>
            <w:r w:rsidRPr="00CB0C48">
              <w:rPr>
                <w:rFonts w:ascii="GHEA Grapalat" w:hAnsi="GHEA Grapalat"/>
                <w:sz w:val="20"/>
                <w:szCs w:val="20"/>
                <w:lang w:val="hy-AM"/>
              </w:rPr>
              <w:t xml:space="preserve">համաձայնվում  </w:t>
            </w:r>
            <w:r w:rsidRPr="00CB0C48">
              <w:rPr>
                <w:rFonts w:ascii="GHEA Grapalat" w:hAnsi="GHEA Grapalat" w:cs="Sylfaen"/>
                <w:sz w:val="20"/>
                <w:szCs w:val="20"/>
                <w:lang w:val="hy-AM"/>
              </w:rPr>
              <w:t xml:space="preserve">  </w:t>
            </w:r>
            <w:r w:rsidRPr="00CB0C48">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244E4" w:rsidRPr="00CB0C48" w:rsidRDefault="003244E4" w:rsidP="00167B19">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lang w:val="hy-AM"/>
              </w:rPr>
            </w:pPr>
            <w:r w:rsidRPr="00CB0C48">
              <w:rPr>
                <w:rFonts w:ascii="GHEA Grapalat" w:hAnsi="GHEA Grapalat"/>
                <w:sz w:val="20"/>
                <w:szCs w:val="20"/>
                <w:lang w:val="hy-AM"/>
              </w:rPr>
              <w:t xml:space="preserve">ստորագրվում է վճարողի կողմից կամ </w:t>
            </w:r>
          </w:p>
          <w:p w:rsidR="003244E4" w:rsidRPr="00CB0C48" w:rsidRDefault="003244E4" w:rsidP="00167B19">
            <w:pPr>
              <w:jc w:val="center"/>
              <w:rPr>
                <w:rFonts w:ascii="GHEA Grapalat" w:hAnsi="GHEA Grapalat"/>
                <w:sz w:val="20"/>
                <w:szCs w:val="20"/>
                <w:lang w:val="hy-AM"/>
              </w:rPr>
            </w:pPr>
            <w:r w:rsidRPr="00CB0C48">
              <w:rPr>
                <w:rFonts w:ascii="GHEA Grapalat" w:hAnsi="GHEA Grapalat"/>
                <w:sz w:val="20"/>
                <w:szCs w:val="20"/>
                <w:lang w:val="hy-AM"/>
              </w:rPr>
              <w:t>դրվում է վճարողի էլեկտրոնային ստորագրությունը</w:t>
            </w:r>
          </w:p>
          <w:p w:rsidR="003244E4" w:rsidRPr="00CB0C48" w:rsidRDefault="003244E4" w:rsidP="00167B19">
            <w:pPr>
              <w:jc w:val="center"/>
              <w:rPr>
                <w:rFonts w:ascii="GHEA Grapalat" w:hAnsi="GHEA Grapalat"/>
                <w:sz w:val="20"/>
                <w:szCs w:val="20"/>
                <w:lang w:val="hy-AM"/>
              </w:rPr>
            </w:pPr>
          </w:p>
        </w:tc>
      </w:tr>
      <w:tr w:rsidR="003244E4" w:rsidRPr="00672962" w:rsidTr="00167B19">
        <w:tc>
          <w:tcPr>
            <w:tcW w:w="720" w:type="dxa"/>
            <w:tcBorders>
              <w:top w:val="single" w:sz="4" w:space="0" w:color="auto"/>
              <w:left w:val="single" w:sz="4" w:space="0" w:color="auto"/>
              <w:bottom w:val="single" w:sz="4" w:space="0" w:color="auto"/>
              <w:right w:val="single" w:sz="4" w:space="0" w:color="auto"/>
            </w:tcBorders>
            <w:vAlign w:val="center"/>
          </w:tcPr>
          <w:p w:rsidR="003244E4" w:rsidRPr="00CB0C48" w:rsidRDefault="003244E4" w:rsidP="00167B19">
            <w:pPr>
              <w:rPr>
                <w:rFonts w:ascii="GHEA Grapalat" w:hAnsi="GHEA Grapalat"/>
                <w:sz w:val="20"/>
                <w:szCs w:val="20"/>
              </w:rPr>
            </w:pPr>
            <w:r w:rsidRPr="00CB0C48">
              <w:rPr>
                <w:rFonts w:ascii="GHEA Grapalat" w:hAnsi="GHEA Grapalat"/>
                <w:sz w:val="20"/>
                <w:szCs w:val="20"/>
                <w:lang w:val="hy-AM"/>
              </w:rPr>
              <w:t>2</w:t>
            </w:r>
            <w:r w:rsidRPr="00CB0C48">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 xml:space="preserve">պարտադիր` </w:t>
            </w:r>
          </w:p>
          <w:p w:rsidR="003244E4" w:rsidRPr="00CB0C48" w:rsidRDefault="003244E4" w:rsidP="00167B19">
            <w:pPr>
              <w:jc w:val="center"/>
              <w:rPr>
                <w:rFonts w:ascii="GHEA Grapalat" w:hAnsi="GHEA Grapalat"/>
                <w:sz w:val="20"/>
                <w:szCs w:val="20"/>
                <w:lang w:val="hy-AM"/>
              </w:rPr>
            </w:pPr>
            <w:r w:rsidRPr="00CB0C48">
              <w:rPr>
                <w:rFonts w:ascii="GHEA Grapalat" w:hAnsi="GHEA Grapalat"/>
                <w:sz w:val="20"/>
                <w:szCs w:val="20"/>
              </w:rPr>
              <w:t>կնիքի առկայության դեպքում</w:t>
            </w:r>
            <w:r w:rsidRPr="00CB0C48">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lang w:val="hy-AM"/>
              </w:rPr>
            </w:pPr>
            <w:r w:rsidRPr="00CB0C48">
              <w:rPr>
                <w:rFonts w:ascii="GHEA Grapalat" w:hAnsi="GHEA Grapalat"/>
                <w:sz w:val="20"/>
                <w:szCs w:val="20"/>
                <w:lang w:val="hy-AM"/>
              </w:rPr>
              <w:t xml:space="preserve">կնքվում է վճարողի կողմից </w:t>
            </w:r>
          </w:p>
          <w:p w:rsidR="003244E4" w:rsidRPr="00CB0C48" w:rsidRDefault="003244E4" w:rsidP="00167B19">
            <w:pPr>
              <w:jc w:val="center"/>
              <w:rPr>
                <w:rFonts w:ascii="GHEA Grapalat" w:hAnsi="GHEA Grapalat"/>
                <w:sz w:val="20"/>
                <w:szCs w:val="20"/>
                <w:lang w:val="hy-AM"/>
              </w:rPr>
            </w:pPr>
            <w:r w:rsidRPr="00CB0C48">
              <w:rPr>
                <w:rFonts w:ascii="GHEA Grapalat" w:hAnsi="GHEA Grapalat"/>
                <w:sz w:val="20"/>
                <w:szCs w:val="20"/>
                <w:lang w:val="hy-AM"/>
              </w:rPr>
              <w:t>թղթային եղանակով ներկայացնելիս</w:t>
            </w:r>
          </w:p>
        </w:tc>
      </w:tr>
      <w:tr w:rsidR="003244E4" w:rsidRPr="00CB0C48" w:rsidTr="00167B19">
        <w:tc>
          <w:tcPr>
            <w:tcW w:w="72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lang w:val="hy-AM"/>
              </w:rPr>
              <w:t>22</w:t>
            </w:r>
            <w:r w:rsidRPr="00CB0C4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Պարտադիր</w:t>
            </w:r>
            <w:r w:rsidRPr="00CB0C48">
              <w:rPr>
                <w:rFonts w:ascii="GHEA Grapalat" w:hAnsi="GHEA Grapalat"/>
                <w:sz w:val="20"/>
                <w:szCs w:val="20"/>
                <w:lang w:val="hy-AM"/>
              </w:rPr>
              <w:t>՝</w:t>
            </w:r>
            <w:r w:rsidRPr="00CB0C48">
              <w:rPr>
                <w:rFonts w:ascii="GHEA Grapalat" w:hAnsi="GHEA Grapalat"/>
                <w:sz w:val="20"/>
                <w:szCs w:val="20"/>
              </w:rPr>
              <w:t xml:space="preserve"> </w:t>
            </w:r>
          </w:p>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ստորագրվում է շահառուի կողմից</w:t>
            </w:r>
          </w:p>
        </w:tc>
      </w:tr>
      <w:tr w:rsidR="003244E4" w:rsidRPr="00CB0C48" w:rsidTr="00167B19">
        <w:tc>
          <w:tcPr>
            <w:tcW w:w="720" w:type="dxa"/>
            <w:tcBorders>
              <w:top w:val="single" w:sz="4" w:space="0" w:color="auto"/>
              <w:left w:val="single" w:sz="4" w:space="0" w:color="auto"/>
              <w:bottom w:val="single" w:sz="4" w:space="0" w:color="auto"/>
              <w:right w:val="single" w:sz="4" w:space="0" w:color="auto"/>
            </w:tcBorders>
            <w:vAlign w:val="center"/>
          </w:tcPr>
          <w:p w:rsidR="003244E4" w:rsidRPr="00CB0C48" w:rsidRDefault="003244E4" w:rsidP="00167B19">
            <w:pPr>
              <w:rPr>
                <w:rFonts w:ascii="GHEA Grapalat" w:hAnsi="GHEA Grapalat"/>
                <w:sz w:val="20"/>
                <w:szCs w:val="20"/>
              </w:rPr>
            </w:pPr>
            <w:r w:rsidRPr="00CB0C48">
              <w:rPr>
                <w:rFonts w:ascii="GHEA Grapalat" w:hAnsi="GHEA Grapalat"/>
                <w:sz w:val="20"/>
                <w:szCs w:val="20"/>
                <w:lang w:val="hy-AM"/>
              </w:rPr>
              <w:t>22</w:t>
            </w:r>
            <w:r w:rsidRPr="00CB0C4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 xml:space="preserve">պարտադիր` </w:t>
            </w:r>
          </w:p>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lang w:val="hy-AM"/>
              </w:rPr>
            </w:pPr>
            <w:r w:rsidRPr="00CB0C48">
              <w:rPr>
                <w:rFonts w:ascii="GHEA Grapalat" w:hAnsi="GHEA Grapalat"/>
                <w:sz w:val="20"/>
                <w:szCs w:val="20"/>
              </w:rPr>
              <w:t>կնքվում է շահառուի կողմից</w:t>
            </w:r>
            <w:r w:rsidRPr="00CB0C48">
              <w:rPr>
                <w:rFonts w:ascii="GHEA Grapalat" w:hAnsi="GHEA Grapalat"/>
                <w:sz w:val="20"/>
                <w:szCs w:val="20"/>
                <w:lang w:val="hy-AM"/>
              </w:rPr>
              <w:t xml:space="preserve"> </w:t>
            </w:r>
          </w:p>
          <w:p w:rsidR="003244E4" w:rsidRPr="00CB0C48" w:rsidRDefault="003244E4" w:rsidP="00167B19">
            <w:pPr>
              <w:jc w:val="center"/>
              <w:rPr>
                <w:rFonts w:ascii="GHEA Grapalat" w:hAnsi="GHEA Grapalat"/>
                <w:sz w:val="20"/>
                <w:szCs w:val="20"/>
                <w:lang w:val="hy-AM"/>
              </w:rPr>
            </w:pPr>
            <w:r w:rsidRPr="00CB0C48">
              <w:rPr>
                <w:rFonts w:ascii="GHEA Grapalat" w:hAnsi="GHEA Grapalat"/>
                <w:sz w:val="20"/>
                <w:szCs w:val="20"/>
                <w:lang w:val="hy-AM"/>
              </w:rPr>
              <w:t>թղթային եղանակով բանկ ներկայացնելիս</w:t>
            </w:r>
          </w:p>
        </w:tc>
      </w:tr>
      <w:tr w:rsidR="003244E4" w:rsidRPr="00CB0C48" w:rsidTr="00167B19">
        <w:tc>
          <w:tcPr>
            <w:tcW w:w="72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2</w:t>
            </w:r>
            <w:r w:rsidRPr="00CB0C48">
              <w:rPr>
                <w:rFonts w:ascii="GHEA Grapalat" w:hAnsi="GHEA Grapalat"/>
                <w:sz w:val="20"/>
                <w:szCs w:val="20"/>
                <w:lang w:val="hy-AM"/>
              </w:rPr>
              <w:t>3</w:t>
            </w:r>
            <w:r w:rsidRPr="00CB0C4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վճարողին սպասարկող ֆինանսական կազմակերպությա</w:t>
            </w:r>
            <w:r w:rsidRPr="00CB0C48">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պարտադիր</w:t>
            </w:r>
          </w:p>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 xml:space="preserve">վճարման պահանջագիրը վճարողին սպասարկող ֆինանսական </w:t>
            </w:r>
            <w:r w:rsidRPr="00CB0C48">
              <w:rPr>
                <w:rFonts w:ascii="GHEA Grapalat" w:hAnsi="GHEA Grapalat"/>
                <w:sz w:val="20"/>
                <w:szCs w:val="20"/>
              </w:rPr>
              <w:lastRenderedPageBreak/>
              <w:t>կազմակերպության</w:t>
            </w:r>
            <w:r w:rsidRPr="00CB0C48">
              <w:rPr>
                <w:rFonts w:ascii="GHEA Grapalat" w:hAnsi="GHEA Grapalat"/>
                <w:sz w:val="20"/>
                <w:szCs w:val="20"/>
                <w:lang w:val="hy-AM"/>
              </w:rPr>
              <w:t>ը</w:t>
            </w:r>
            <w:r w:rsidRPr="00CB0C48">
              <w:rPr>
                <w:rFonts w:ascii="GHEA Grapalat" w:hAnsi="GHEA Grapalat"/>
                <w:sz w:val="20"/>
                <w:szCs w:val="20"/>
              </w:rPr>
              <w:t xml:space="preserve"> թղթային եղանակով </w:t>
            </w:r>
            <w:r w:rsidRPr="00CB0C48">
              <w:rPr>
                <w:rFonts w:ascii="GHEA Grapalat" w:hAnsi="GHEA Grapalat"/>
                <w:sz w:val="20"/>
                <w:szCs w:val="20"/>
                <w:lang w:val="hy-AM"/>
              </w:rPr>
              <w:t xml:space="preserve"> </w:t>
            </w:r>
            <w:r w:rsidRPr="00CB0C48">
              <w:rPr>
                <w:rFonts w:ascii="GHEA Grapalat" w:hAnsi="GHEA Grapalat"/>
                <w:sz w:val="20"/>
                <w:szCs w:val="20"/>
              </w:rPr>
              <w:t>ներկայաց</w:t>
            </w:r>
            <w:r w:rsidRPr="00CB0C48">
              <w:rPr>
                <w:rFonts w:ascii="GHEA Grapalat" w:hAnsi="GHEA Grapalat"/>
                <w:sz w:val="20"/>
                <w:szCs w:val="20"/>
                <w:lang w:val="hy-AM"/>
              </w:rPr>
              <w:t>ված լի</w:t>
            </w:r>
            <w:r w:rsidRPr="00CB0C48">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p>
        </w:tc>
      </w:tr>
      <w:tr w:rsidR="003244E4" w:rsidRPr="00CB0C48" w:rsidTr="00167B19">
        <w:tc>
          <w:tcPr>
            <w:tcW w:w="720" w:type="dxa"/>
            <w:tcBorders>
              <w:top w:val="single" w:sz="4" w:space="0" w:color="auto"/>
              <w:left w:val="single" w:sz="4" w:space="0" w:color="auto"/>
              <w:bottom w:val="single" w:sz="4" w:space="0" w:color="auto"/>
              <w:right w:val="single" w:sz="4" w:space="0" w:color="auto"/>
            </w:tcBorders>
            <w:vAlign w:val="center"/>
          </w:tcPr>
          <w:p w:rsidR="003244E4" w:rsidRPr="00CB0C48" w:rsidRDefault="003244E4" w:rsidP="00167B19">
            <w:pPr>
              <w:rPr>
                <w:rFonts w:ascii="GHEA Grapalat" w:hAnsi="GHEA Grapalat"/>
                <w:sz w:val="20"/>
                <w:szCs w:val="20"/>
              </w:rPr>
            </w:pPr>
            <w:r w:rsidRPr="00CB0C48">
              <w:rPr>
                <w:rFonts w:ascii="GHEA Grapalat" w:hAnsi="GHEA Grapalat"/>
                <w:sz w:val="20"/>
                <w:szCs w:val="20"/>
              </w:rPr>
              <w:lastRenderedPageBreak/>
              <w:t>2</w:t>
            </w:r>
            <w:r w:rsidRPr="00CB0C48">
              <w:rPr>
                <w:rFonts w:ascii="GHEA Grapalat" w:hAnsi="GHEA Grapalat"/>
                <w:sz w:val="20"/>
                <w:szCs w:val="20"/>
                <w:lang w:val="hy-AM"/>
              </w:rPr>
              <w:t>3</w:t>
            </w:r>
            <w:r w:rsidRPr="00CB0C4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 xml:space="preserve">վճարողին սպասարկող ֆինանսական կազմակերպության (մասնաճյուղի) </w:t>
            </w:r>
            <w:r w:rsidRPr="00CB0C48">
              <w:rPr>
                <w:rFonts w:ascii="GHEA Grapalat" w:hAnsi="GHEA Grapalat"/>
                <w:sz w:val="20"/>
                <w:szCs w:val="20"/>
                <w:lang w:val="hy-AM"/>
              </w:rPr>
              <w:t>դրոշմա</w:t>
            </w:r>
            <w:r w:rsidRPr="00CB0C48">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պարտադիր</w:t>
            </w:r>
          </w:p>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վճարման պահանջագիրը վճարողին սպասարկող ֆինանսական կազմակերպության</w:t>
            </w:r>
            <w:r w:rsidRPr="00CB0C48">
              <w:rPr>
                <w:rFonts w:ascii="GHEA Grapalat" w:hAnsi="GHEA Grapalat"/>
                <w:sz w:val="20"/>
                <w:szCs w:val="20"/>
                <w:lang w:val="hy-AM"/>
              </w:rPr>
              <w:t>ը</w:t>
            </w:r>
            <w:r w:rsidRPr="00CB0C48">
              <w:rPr>
                <w:rFonts w:ascii="GHEA Grapalat" w:hAnsi="GHEA Grapalat"/>
                <w:sz w:val="20"/>
                <w:szCs w:val="20"/>
              </w:rPr>
              <w:t xml:space="preserve"> թղթային եղանակով ներկայաց</w:t>
            </w:r>
            <w:r w:rsidRPr="00CB0C48">
              <w:rPr>
                <w:rFonts w:ascii="GHEA Grapalat" w:hAnsi="GHEA Grapalat"/>
                <w:sz w:val="20"/>
                <w:szCs w:val="20"/>
                <w:lang w:val="hy-AM"/>
              </w:rPr>
              <w:t>ված լի</w:t>
            </w:r>
            <w:r w:rsidRPr="00CB0C48">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p>
        </w:tc>
      </w:tr>
      <w:tr w:rsidR="003244E4" w:rsidRPr="00CB0C48" w:rsidTr="00167B19">
        <w:tc>
          <w:tcPr>
            <w:tcW w:w="72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lang w:val="hy-AM"/>
              </w:rPr>
            </w:pPr>
            <w:r w:rsidRPr="00CB0C48">
              <w:rPr>
                <w:rFonts w:ascii="GHEA Grapalat" w:hAnsi="GHEA Grapalat"/>
                <w:sz w:val="20"/>
                <w:szCs w:val="20"/>
              </w:rPr>
              <w:t>2</w:t>
            </w:r>
            <w:r w:rsidRPr="00CB0C48">
              <w:rPr>
                <w:rFonts w:ascii="GHEA Grapalat" w:hAnsi="GHEA Grapalat"/>
                <w:sz w:val="20"/>
                <w:szCs w:val="20"/>
                <w:lang w:val="hy-AM"/>
              </w:rPr>
              <w:t>3</w:t>
            </w:r>
            <w:r w:rsidRPr="00CB0C48">
              <w:rPr>
                <w:rFonts w:ascii="GHEA Grapalat" w:hAnsi="GHEA Grapalat"/>
                <w:sz w:val="20"/>
                <w:szCs w:val="20"/>
              </w:rPr>
              <w:t>.</w:t>
            </w:r>
            <w:r w:rsidRPr="00CB0C48">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lang w:val="hy-AM"/>
              </w:rPr>
            </w:pPr>
            <w:r w:rsidRPr="00CB0C48">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պարտադիր</w:t>
            </w:r>
          </w:p>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p>
        </w:tc>
      </w:tr>
      <w:tr w:rsidR="003244E4" w:rsidRPr="00CB0C48" w:rsidTr="00167B19">
        <w:tc>
          <w:tcPr>
            <w:tcW w:w="72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2</w:t>
            </w:r>
            <w:r w:rsidRPr="00CB0C48">
              <w:rPr>
                <w:rFonts w:ascii="GHEA Grapalat" w:hAnsi="GHEA Grapalat"/>
                <w:sz w:val="20"/>
                <w:szCs w:val="20"/>
                <w:lang w:val="hy-AM"/>
              </w:rPr>
              <w:t>4</w:t>
            </w:r>
            <w:r w:rsidRPr="00CB0C4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ոչ պարտադիր</w:t>
            </w:r>
          </w:p>
          <w:p w:rsidR="003244E4" w:rsidRPr="00CB0C48" w:rsidRDefault="003244E4" w:rsidP="00167B19">
            <w:pPr>
              <w:jc w:val="center"/>
              <w:rPr>
                <w:rFonts w:ascii="GHEA Grapalat" w:hAnsi="GHEA Grapalat"/>
                <w:sz w:val="20"/>
                <w:szCs w:val="20"/>
              </w:rPr>
            </w:pPr>
            <w:r w:rsidRPr="00CB0C48">
              <w:rPr>
                <w:rFonts w:ascii="GHEA Grapalat" w:hAnsi="GHEA Grapalat"/>
                <w:sz w:val="20"/>
                <w:szCs w:val="20"/>
                <w:lang w:val="hy-AM"/>
              </w:rPr>
              <w:t xml:space="preserve">լրացվում է </w:t>
            </w:r>
            <w:r w:rsidRPr="00CB0C48">
              <w:rPr>
                <w:rFonts w:ascii="GHEA Grapalat" w:hAnsi="GHEA Grapalat"/>
                <w:sz w:val="20"/>
                <w:szCs w:val="20"/>
              </w:rPr>
              <w:t>վճարման պահանջագիրը շահառուին սպասարկող ֆինանսական կազմակերպության</w:t>
            </w:r>
            <w:r w:rsidRPr="00CB0C48">
              <w:rPr>
                <w:rFonts w:ascii="GHEA Grapalat" w:hAnsi="GHEA Grapalat"/>
                <w:sz w:val="20"/>
                <w:szCs w:val="20"/>
                <w:lang w:val="hy-AM"/>
              </w:rPr>
              <w:t xml:space="preserve">ը </w:t>
            </w:r>
            <w:r w:rsidRPr="00CB0C48">
              <w:rPr>
                <w:rFonts w:ascii="GHEA Grapalat" w:hAnsi="GHEA Grapalat"/>
                <w:sz w:val="20"/>
                <w:szCs w:val="20"/>
              </w:rPr>
              <w:t xml:space="preserve"> ներկայաց</w:t>
            </w:r>
            <w:r w:rsidRPr="00CB0C48">
              <w:rPr>
                <w:rFonts w:ascii="GHEA Grapalat" w:hAnsi="GHEA Grapalat"/>
                <w:sz w:val="20"/>
                <w:szCs w:val="20"/>
                <w:lang w:val="hy-AM"/>
              </w:rPr>
              <w:t>վ</w:t>
            </w:r>
            <w:r w:rsidRPr="00CB0C48">
              <w:rPr>
                <w:rFonts w:ascii="GHEA Grapalat" w:hAnsi="GHEA Grapalat"/>
                <w:sz w:val="20"/>
                <w:szCs w:val="20"/>
              </w:rPr>
              <w:t>ելու դեպքում</w:t>
            </w:r>
            <w:r w:rsidRPr="00CB0C48">
              <w:rPr>
                <w:rFonts w:ascii="GHEA Grapalat" w:hAnsi="GHEA Grapalat"/>
                <w:sz w:val="20"/>
                <w:szCs w:val="20"/>
                <w:lang w:val="hy-AM"/>
              </w:rPr>
              <w:t xml:space="preserve">, որտեղ </w:t>
            </w:r>
            <w:r w:rsidRPr="00CB0C48" w:rsidDel="00DF049B">
              <w:rPr>
                <w:rFonts w:ascii="GHEA Grapalat" w:hAnsi="GHEA Grapalat"/>
                <w:sz w:val="20"/>
                <w:szCs w:val="20"/>
                <w:lang w:val="hy-AM"/>
              </w:rPr>
              <w:t xml:space="preserve"> </w:t>
            </w:r>
            <w:r w:rsidRPr="00CB0C48">
              <w:rPr>
                <w:rFonts w:ascii="GHEA Grapalat" w:hAnsi="GHEA Grapalat"/>
                <w:sz w:val="20"/>
                <w:szCs w:val="20"/>
                <w:lang w:val="hy-AM"/>
              </w:rPr>
              <w:t xml:space="preserve"> </w:t>
            </w:r>
            <w:r w:rsidRPr="00CB0C48">
              <w:rPr>
                <w:rFonts w:ascii="GHEA Grapalat" w:hAnsi="GHEA Grapalat"/>
                <w:sz w:val="20"/>
                <w:szCs w:val="20"/>
              </w:rPr>
              <w:t xml:space="preserve">աշխատակցի ստորագրությունը </w:t>
            </w:r>
            <w:r w:rsidRPr="00CB0C48">
              <w:rPr>
                <w:rFonts w:ascii="GHEA Grapalat" w:hAnsi="GHEA Grapalat"/>
                <w:sz w:val="20"/>
                <w:szCs w:val="20"/>
                <w:lang w:val="hy-AM"/>
              </w:rPr>
              <w:t xml:space="preserve">դրվում է </w:t>
            </w:r>
            <w:r w:rsidRPr="00CB0C48">
              <w:rPr>
                <w:rFonts w:ascii="GHEA Grapalat" w:hAnsi="GHEA Grapalat"/>
                <w:sz w:val="20"/>
                <w:szCs w:val="20"/>
              </w:rPr>
              <w:t>թղթային եղանակով ներկայաց</w:t>
            </w:r>
            <w:r w:rsidRPr="00CB0C4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p>
        </w:tc>
      </w:tr>
      <w:tr w:rsidR="003244E4" w:rsidRPr="00CB0C48" w:rsidTr="00167B19">
        <w:tc>
          <w:tcPr>
            <w:tcW w:w="72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2</w:t>
            </w:r>
            <w:r w:rsidRPr="00CB0C48">
              <w:rPr>
                <w:rFonts w:ascii="GHEA Grapalat" w:hAnsi="GHEA Grapalat"/>
                <w:sz w:val="20"/>
                <w:szCs w:val="20"/>
                <w:lang w:val="hy-AM"/>
              </w:rPr>
              <w:t>4</w:t>
            </w:r>
            <w:r w:rsidRPr="00CB0C4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 xml:space="preserve">շահառռւին սպասարկող ֆինանսական կազմակերպության (մասնաճյուղի) </w:t>
            </w:r>
            <w:r w:rsidRPr="00CB0C48">
              <w:rPr>
                <w:rFonts w:ascii="GHEA Grapalat" w:hAnsi="GHEA Grapalat"/>
                <w:sz w:val="20"/>
                <w:szCs w:val="20"/>
                <w:lang w:val="hy-AM"/>
              </w:rPr>
              <w:t>դրոշմա</w:t>
            </w:r>
            <w:r w:rsidRPr="00CB0C48">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lang w:val="hy-AM"/>
              </w:rPr>
              <w:t xml:space="preserve">ոչ </w:t>
            </w:r>
            <w:r w:rsidRPr="00CB0C48">
              <w:rPr>
                <w:rFonts w:ascii="GHEA Grapalat" w:hAnsi="GHEA Grapalat"/>
                <w:sz w:val="20"/>
                <w:szCs w:val="20"/>
              </w:rPr>
              <w:t>պարտադիր</w:t>
            </w:r>
          </w:p>
          <w:p w:rsidR="003244E4" w:rsidRPr="00CB0C48" w:rsidRDefault="003244E4" w:rsidP="00167B19">
            <w:pPr>
              <w:jc w:val="center"/>
              <w:rPr>
                <w:rFonts w:ascii="GHEA Grapalat" w:hAnsi="GHEA Grapalat"/>
                <w:sz w:val="20"/>
                <w:szCs w:val="20"/>
              </w:rPr>
            </w:pPr>
            <w:r w:rsidRPr="00CB0C48">
              <w:rPr>
                <w:rFonts w:ascii="GHEA Grapalat" w:hAnsi="GHEA Grapalat"/>
                <w:sz w:val="20"/>
                <w:szCs w:val="20"/>
                <w:lang w:val="hy-AM"/>
              </w:rPr>
              <w:t xml:space="preserve">լրացվում է </w:t>
            </w:r>
            <w:r w:rsidRPr="00CB0C48">
              <w:rPr>
                <w:rFonts w:ascii="GHEA Grapalat" w:hAnsi="GHEA Grapalat"/>
                <w:sz w:val="20"/>
                <w:szCs w:val="20"/>
              </w:rPr>
              <w:t xml:space="preserve">վճարման պահանջագիրը </w:t>
            </w:r>
            <w:r w:rsidRPr="00CB0C48">
              <w:rPr>
                <w:rFonts w:ascii="GHEA Grapalat" w:hAnsi="GHEA Grapalat"/>
                <w:sz w:val="20"/>
                <w:szCs w:val="20"/>
                <w:lang w:val="hy-AM"/>
              </w:rPr>
              <w:t xml:space="preserve">վերջինիս </w:t>
            </w:r>
            <w:r w:rsidRPr="00CB0C48">
              <w:rPr>
                <w:rFonts w:ascii="GHEA Grapalat" w:hAnsi="GHEA Grapalat"/>
                <w:sz w:val="20"/>
                <w:szCs w:val="20"/>
              </w:rPr>
              <w:t>ներկայաց</w:t>
            </w:r>
            <w:r w:rsidRPr="00CB0C48">
              <w:rPr>
                <w:rFonts w:ascii="GHEA Grapalat" w:hAnsi="GHEA Grapalat"/>
                <w:sz w:val="20"/>
                <w:szCs w:val="20"/>
                <w:lang w:val="hy-AM"/>
              </w:rPr>
              <w:t>վ</w:t>
            </w:r>
            <w:r w:rsidRPr="00CB0C48">
              <w:rPr>
                <w:rFonts w:ascii="GHEA Grapalat" w:hAnsi="GHEA Grapalat"/>
                <w:sz w:val="20"/>
                <w:szCs w:val="20"/>
              </w:rPr>
              <w:t>ելու դեպքում</w:t>
            </w:r>
            <w:r w:rsidRPr="00CB0C48">
              <w:rPr>
                <w:rFonts w:ascii="GHEA Grapalat" w:hAnsi="GHEA Grapalat"/>
                <w:sz w:val="20"/>
                <w:szCs w:val="20"/>
                <w:lang w:val="hy-AM"/>
              </w:rPr>
              <w:t xml:space="preserve">, որտեղ </w:t>
            </w:r>
            <w:r w:rsidRPr="00CB0C48" w:rsidDel="00DF049B">
              <w:rPr>
                <w:rFonts w:ascii="GHEA Grapalat" w:hAnsi="GHEA Grapalat"/>
                <w:sz w:val="20"/>
                <w:szCs w:val="20"/>
                <w:lang w:val="hy-AM"/>
              </w:rPr>
              <w:t xml:space="preserve"> </w:t>
            </w:r>
            <w:r w:rsidRPr="00CB0C48">
              <w:rPr>
                <w:rFonts w:ascii="GHEA Grapalat" w:hAnsi="GHEA Grapalat"/>
                <w:sz w:val="20"/>
                <w:szCs w:val="20"/>
                <w:lang w:val="hy-AM"/>
              </w:rPr>
              <w:t xml:space="preserve"> դրոշմակնիքը</w:t>
            </w:r>
            <w:r w:rsidRPr="00CB0C48">
              <w:rPr>
                <w:rFonts w:ascii="GHEA Grapalat" w:hAnsi="GHEA Grapalat"/>
                <w:sz w:val="20"/>
                <w:szCs w:val="20"/>
              </w:rPr>
              <w:t xml:space="preserve"> </w:t>
            </w:r>
            <w:r w:rsidRPr="00CB0C48">
              <w:rPr>
                <w:rFonts w:ascii="GHEA Grapalat" w:hAnsi="GHEA Grapalat"/>
                <w:sz w:val="20"/>
                <w:szCs w:val="20"/>
                <w:lang w:val="hy-AM"/>
              </w:rPr>
              <w:t xml:space="preserve">դրվում է </w:t>
            </w:r>
            <w:r w:rsidRPr="00CB0C48">
              <w:rPr>
                <w:rFonts w:ascii="GHEA Grapalat" w:hAnsi="GHEA Grapalat"/>
                <w:sz w:val="20"/>
                <w:szCs w:val="20"/>
              </w:rPr>
              <w:t>թղթային եղանակով ներկայաց</w:t>
            </w:r>
            <w:r w:rsidRPr="00CB0C4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p>
        </w:tc>
      </w:tr>
      <w:tr w:rsidR="003244E4" w:rsidRPr="000E3911" w:rsidTr="00167B19">
        <w:tc>
          <w:tcPr>
            <w:tcW w:w="72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2</w:t>
            </w:r>
            <w:r w:rsidRPr="00CB0C48">
              <w:rPr>
                <w:rFonts w:ascii="GHEA Grapalat" w:hAnsi="GHEA Grapalat"/>
                <w:sz w:val="20"/>
                <w:szCs w:val="20"/>
                <w:lang w:val="hy-AM"/>
              </w:rPr>
              <w:t>4</w:t>
            </w:r>
            <w:r w:rsidRPr="00CB0C48">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244E4" w:rsidRPr="00CB0C48" w:rsidRDefault="003244E4" w:rsidP="00167B19">
            <w:pPr>
              <w:jc w:val="center"/>
              <w:rPr>
                <w:rFonts w:ascii="GHEA Grapalat" w:hAnsi="GHEA Grapalat"/>
                <w:sz w:val="20"/>
                <w:szCs w:val="20"/>
              </w:rPr>
            </w:pPr>
            <w:r w:rsidRPr="00CB0C48">
              <w:rPr>
                <w:rFonts w:ascii="GHEA Grapalat" w:hAnsi="GHEA Grapalat"/>
                <w:sz w:val="20"/>
                <w:szCs w:val="20"/>
                <w:lang w:val="hy-AM"/>
              </w:rPr>
              <w:t xml:space="preserve">ոչ </w:t>
            </w:r>
            <w:r w:rsidRPr="00CB0C48">
              <w:rPr>
                <w:rFonts w:ascii="GHEA Grapalat" w:hAnsi="GHEA Grapalat"/>
                <w:sz w:val="20"/>
                <w:szCs w:val="20"/>
              </w:rPr>
              <w:t>պարտադիր</w:t>
            </w:r>
          </w:p>
          <w:p w:rsidR="003244E4" w:rsidRPr="000E3911" w:rsidRDefault="003244E4" w:rsidP="00167B19">
            <w:pPr>
              <w:jc w:val="center"/>
              <w:rPr>
                <w:rFonts w:ascii="GHEA Grapalat" w:hAnsi="GHEA Grapalat"/>
                <w:sz w:val="20"/>
                <w:szCs w:val="20"/>
              </w:rPr>
            </w:pPr>
            <w:r w:rsidRPr="00CB0C48">
              <w:rPr>
                <w:rFonts w:ascii="GHEA Grapalat" w:hAnsi="GHEA Grapalat"/>
                <w:sz w:val="20"/>
                <w:szCs w:val="20"/>
                <w:lang w:val="hy-AM"/>
              </w:rPr>
              <w:t xml:space="preserve">լրացվում է </w:t>
            </w:r>
            <w:r w:rsidRPr="00CB0C48">
              <w:rPr>
                <w:rFonts w:ascii="GHEA Grapalat" w:hAnsi="GHEA Grapalat"/>
                <w:sz w:val="20"/>
                <w:szCs w:val="20"/>
              </w:rPr>
              <w:t xml:space="preserve">վճարման պահանջագիրը </w:t>
            </w:r>
            <w:r w:rsidRPr="00CB0C48">
              <w:rPr>
                <w:rFonts w:ascii="GHEA Grapalat" w:hAnsi="GHEA Grapalat"/>
                <w:sz w:val="20"/>
                <w:szCs w:val="20"/>
                <w:lang w:val="hy-AM"/>
              </w:rPr>
              <w:t xml:space="preserve">վերջինիս </w:t>
            </w:r>
            <w:r w:rsidRPr="00CB0C48">
              <w:rPr>
                <w:rFonts w:ascii="GHEA Grapalat" w:hAnsi="GHEA Grapalat"/>
                <w:sz w:val="20"/>
                <w:szCs w:val="20"/>
              </w:rPr>
              <w:t>ներկայաց</w:t>
            </w:r>
            <w:r w:rsidRPr="00CB0C48">
              <w:rPr>
                <w:rFonts w:ascii="GHEA Grapalat" w:hAnsi="GHEA Grapalat"/>
                <w:sz w:val="20"/>
                <w:szCs w:val="20"/>
                <w:lang w:val="hy-AM"/>
              </w:rPr>
              <w:t>վ</w:t>
            </w:r>
            <w:r w:rsidRPr="00CB0C48">
              <w:rPr>
                <w:rFonts w:ascii="GHEA Grapalat" w:hAnsi="GHEA Grapalat"/>
                <w:sz w:val="20"/>
                <w:szCs w:val="20"/>
              </w:rPr>
              <w:t>ելու դեպքում</w:t>
            </w:r>
            <w:r w:rsidRPr="00CB0C48">
              <w:rPr>
                <w:rFonts w:ascii="GHEA Grapalat" w:hAnsi="GHEA Grapalat"/>
                <w:sz w:val="20"/>
                <w:szCs w:val="20"/>
                <w:lang w:val="hy-AM"/>
              </w:rPr>
              <w:t xml:space="preserve">,   որտեղ </w:t>
            </w:r>
            <w:r w:rsidRPr="00CB0C48" w:rsidDel="00DF049B">
              <w:rPr>
                <w:rFonts w:ascii="GHEA Grapalat" w:hAnsi="GHEA Grapalat"/>
                <w:sz w:val="20"/>
                <w:szCs w:val="20"/>
                <w:lang w:val="hy-AM"/>
              </w:rPr>
              <w:t xml:space="preserve"> </w:t>
            </w:r>
            <w:r w:rsidRPr="00CB0C48">
              <w:rPr>
                <w:rFonts w:ascii="GHEA Grapalat" w:hAnsi="GHEA Grapalat"/>
                <w:sz w:val="20"/>
                <w:szCs w:val="20"/>
                <w:lang w:val="hy-AM"/>
              </w:rPr>
              <w:t xml:space="preserve"> սույն տվյալները</w:t>
            </w:r>
            <w:r w:rsidRPr="00CB0C48">
              <w:rPr>
                <w:rFonts w:ascii="GHEA Grapalat" w:hAnsi="GHEA Grapalat"/>
                <w:sz w:val="20"/>
                <w:szCs w:val="20"/>
              </w:rPr>
              <w:t xml:space="preserve"> </w:t>
            </w:r>
            <w:r w:rsidRPr="00CB0C48">
              <w:rPr>
                <w:rFonts w:ascii="GHEA Grapalat" w:hAnsi="GHEA Grapalat"/>
                <w:sz w:val="20"/>
                <w:szCs w:val="20"/>
                <w:lang w:val="hy-AM"/>
              </w:rPr>
              <w:t xml:space="preserve">դրվում են </w:t>
            </w:r>
            <w:r w:rsidRPr="00CB0C48">
              <w:rPr>
                <w:rFonts w:ascii="GHEA Grapalat" w:hAnsi="GHEA Grapalat"/>
                <w:sz w:val="20"/>
                <w:szCs w:val="20"/>
              </w:rPr>
              <w:t>թղթային եղանակով ներկայաց</w:t>
            </w:r>
            <w:r w:rsidRPr="00CB0C4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244E4" w:rsidRPr="000E3911" w:rsidRDefault="003244E4" w:rsidP="00167B19">
            <w:pPr>
              <w:jc w:val="center"/>
              <w:rPr>
                <w:rFonts w:ascii="GHEA Grapalat" w:hAnsi="GHEA Grapalat"/>
                <w:sz w:val="20"/>
                <w:szCs w:val="20"/>
              </w:rPr>
            </w:pPr>
          </w:p>
        </w:tc>
      </w:tr>
    </w:tbl>
    <w:p w:rsidR="003244E4" w:rsidRPr="000F4414" w:rsidRDefault="003244E4" w:rsidP="003244E4">
      <w:pPr>
        <w:pStyle w:val="a3"/>
        <w:jc w:val="right"/>
        <w:rPr>
          <w:rFonts w:ascii="GHEA Grapalat" w:hAnsi="GHEA Grapalat" w:cs="Sylfaen"/>
          <w:i w:val="0"/>
          <w:lang w:val="en-US"/>
        </w:rPr>
      </w:pPr>
    </w:p>
    <w:p w:rsidR="003244E4" w:rsidRPr="000E3911" w:rsidRDefault="003244E4" w:rsidP="003244E4">
      <w:pPr>
        <w:pStyle w:val="a3"/>
        <w:jc w:val="right"/>
        <w:rPr>
          <w:rFonts w:ascii="GHEA Grapalat" w:hAnsi="GHEA Grapalat" w:cs="Sylfaen"/>
          <w:i w:val="0"/>
          <w:lang w:val="en-US"/>
        </w:rPr>
      </w:pPr>
    </w:p>
    <w:p w:rsidR="003244E4" w:rsidRPr="000E3911" w:rsidRDefault="003244E4" w:rsidP="003244E4">
      <w:pPr>
        <w:pStyle w:val="a3"/>
        <w:jc w:val="right"/>
        <w:rPr>
          <w:rFonts w:ascii="GHEA Grapalat" w:hAnsi="GHEA Grapalat" w:cs="Sylfaen"/>
          <w:i w:val="0"/>
          <w:lang w:val="en-US"/>
        </w:rPr>
      </w:pPr>
    </w:p>
    <w:p w:rsidR="003244E4" w:rsidRPr="000E3911" w:rsidRDefault="003244E4" w:rsidP="003244E4">
      <w:pPr>
        <w:pStyle w:val="a3"/>
        <w:jc w:val="right"/>
        <w:rPr>
          <w:rFonts w:ascii="GHEA Grapalat" w:hAnsi="GHEA Grapalat" w:cs="Sylfaen"/>
          <w:i w:val="0"/>
          <w:lang w:val="en-US"/>
        </w:rPr>
      </w:pPr>
    </w:p>
    <w:p w:rsidR="003244E4" w:rsidRPr="000E3911" w:rsidRDefault="003244E4" w:rsidP="003244E4">
      <w:pPr>
        <w:pStyle w:val="a3"/>
        <w:jc w:val="right"/>
        <w:rPr>
          <w:rFonts w:ascii="GHEA Grapalat" w:hAnsi="GHEA Grapalat" w:cs="Sylfaen"/>
          <w:i w:val="0"/>
          <w:lang w:val="en-US"/>
        </w:rPr>
      </w:pPr>
    </w:p>
    <w:p w:rsidR="00B2572B" w:rsidRPr="002D33D0" w:rsidRDefault="00B2572B" w:rsidP="00B2572B">
      <w:pPr>
        <w:pStyle w:val="a3"/>
        <w:jc w:val="right"/>
        <w:rPr>
          <w:rFonts w:ascii="GHEA Grapalat" w:hAnsi="GHEA Grapalat" w:cs="Sylfaen"/>
          <w:i w:val="0"/>
          <w:lang w:val="en-US"/>
        </w:rPr>
      </w:pPr>
    </w:p>
    <w:sectPr w:rsidR="00B2572B" w:rsidRPr="002D33D0" w:rsidSect="00A6012E">
      <w:pgSz w:w="11906" w:h="16838" w:code="9"/>
      <w:pgMar w:top="720" w:right="663" w:bottom="533" w:left="1140"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3B57" w:rsidRDefault="00813B57">
      <w:r>
        <w:separator/>
      </w:r>
    </w:p>
  </w:endnote>
  <w:endnote w:type="continuationSeparator" w:id="0">
    <w:p w:rsidR="00813B57" w:rsidRDefault="00813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Arial"/>
    <w:charset w:val="00"/>
    <w:family w:val="swiss"/>
    <w:pitch w:val="variable"/>
    <w:sig w:usb0="00000001" w:usb1="00000000" w:usb2="00000000" w:usb3="00000000" w:csb0="0000001F" w:csb1="00000000"/>
  </w:font>
  <w:font w:name="Arial AMU">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3B57" w:rsidRDefault="00813B57">
      <w:r>
        <w:separator/>
      </w:r>
    </w:p>
  </w:footnote>
  <w:footnote w:type="continuationSeparator" w:id="0">
    <w:p w:rsidR="00813B57" w:rsidRDefault="00813B57">
      <w:r>
        <w:continuationSeparator/>
      </w:r>
    </w:p>
  </w:footnote>
  <w:footnote w:id="1">
    <w:p w:rsidR="00672962" w:rsidRPr="009354D8" w:rsidRDefault="00672962">
      <w:pPr>
        <w:pStyle w:val="af2"/>
        <w:rPr>
          <w:rFonts w:ascii="GHEA Grapalat" w:hAnsi="GHEA Grapalat" w:cs="Sylfaen"/>
          <w:sz w:val="16"/>
          <w:szCs w:val="16"/>
        </w:rPr>
      </w:pPr>
      <w:r>
        <w:rPr>
          <w:rStyle w:val="af6"/>
        </w:rPr>
        <w:footnoteRef/>
      </w:r>
      <w:r>
        <w:t xml:space="preserve"> </w:t>
      </w:r>
      <w:r w:rsidRPr="009354D8">
        <w:rPr>
          <w:rFonts w:ascii="GHEA Grapalat" w:hAnsi="GHEA Grapalat" w:cs="Sylfaen"/>
          <w:i/>
          <w:sz w:val="16"/>
          <w:szCs w:val="16"/>
        </w:rPr>
        <w:t>Նախատեսվում է հրավերով, եթե կիրառելի է:</w:t>
      </w:r>
    </w:p>
  </w:footnote>
  <w:footnote w:id="2">
    <w:p w:rsidR="00672962" w:rsidRPr="00D17258" w:rsidRDefault="00672962" w:rsidP="00D54E6F">
      <w:pPr>
        <w:pStyle w:val="af2"/>
        <w:shd w:val="clear" w:color="auto" w:fill="FFFFFF"/>
        <w:jc w:val="both"/>
        <w:rPr>
          <w:rFonts w:ascii="GHEA Grapalat" w:hAnsi="GHEA Grapalat" w:cs="Sylfaen"/>
          <w:i/>
          <w:sz w:val="16"/>
          <w:szCs w:val="16"/>
        </w:rPr>
      </w:pPr>
      <w:r w:rsidRPr="00D17258">
        <w:rPr>
          <w:rStyle w:val="af6"/>
          <w:rFonts w:ascii="GHEA Grapalat" w:hAnsi="GHEA Grapalat"/>
          <w:sz w:val="16"/>
          <w:szCs w:val="16"/>
        </w:rPr>
        <w:footnoteRef/>
      </w:r>
      <w:r w:rsidRPr="00D17258">
        <w:rPr>
          <w:rFonts w:ascii="GHEA Grapalat" w:hAnsi="GHEA Grapalat"/>
          <w:sz w:val="16"/>
          <w:szCs w:val="16"/>
        </w:rPr>
        <w:t xml:space="preserve"> </w:t>
      </w:r>
      <w:r w:rsidRPr="00D17258">
        <w:rPr>
          <w:rFonts w:ascii="GHEA Grapalat" w:hAnsi="GHEA Grapalat" w:cs="Sylfaen"/>
          <w:i/>
          <w:sz w:val="16"/>
          <w:szCs w:val="16"/>
        </w:rPr>
        <w:t xml:space="preserve">Եթե </w:t>
      </w:r>
      <w:r w:rsidRPr="00605355">
        <w:rPr>
          <w:rFonts w:ascii="GHEA Grapalat" w:hAnsi="GHEA Grapalat" w:cs="Sylfaen"/>
          <w:i/>
          <w:sz w:val="16"/>
          <w:szCs w:val="16"/>
        </w:rPr>
        <w:t>«</w:t>
      </w:r>
      <w:r w:rsidRPr="00D17258">
        <w:rPr>
          <w:rFonts w:ascii="GHEA Grapalat" w:hAnsi="GHEA Grapalat" w:cs="Sylfaen"/>
          <w:i/>
          <w:sz w:val="16"/>
          <w:szCs w:val="16"/>
        </w:rPr>
        <w:t>Տեխնիկական միջոցներ</w:t>
      </w:r>
      <w:r w:rsidRPr="00605355">
        <w:rPr>
          <w:rFonts w:ascii="GHEA Grapalat" w:hAnsi="GHEA Grapalat" w:cs="Sylfaen"/>
          <w:i/>
          <w:sz w:val="16"/>
          <w:szCs w:val="16"/>
        </w:rPr>
        <w:t>»</w:t>
      </w:r>
      <w:r w:rsidRPr="00D17258">
        <w:rPr>
          <w:rFonts w:ascii="GHEA Grapalat" w:hAnsi="GHEA Grapalat" w:cs="Sylfaen"/>
          <w:i/>
          <w:sz w:val="16"/>
          <w:szCs w:val="16"/>
        </w:rPr>
        <w:t xml:space="preserve"> որակավորման չափանիշի մասով չեն սահմանվում համապատասխան պահանջներ, ապա </w:t>
      </w:r>
      <w:r>
        <w:rPr>
          <w:rFonts w:ascii="GHEA Grapalat" w:hAnsi="GHEA Grapalat" w:cs="Sylfaen"/>
          <w:i/>
          <w:sz w:val="16"/>
          <w:szCs w:val="16"/>
          <w:lang w:val="en-US"/>
        </w:rPr>
        <w:t>ենթակետից հանվում են ա) և գ) պարբերությունները</w:t>
      </w:r>
      <w:r w:rsidRPr="00D17258">
        <w:rPr>
          <w:rFonts w:ascii="GHEA Grapalat" w:hAnsi="GHEA Grapalat" w:cs="Sylfaen"/>
          <w:i/>
          <w:sz w:val="16"/>
          <w:szCs w:val="16"/>
        </w:rPr>
        <w:t>:</w:t>
      </w:r>
    </w:p>
  </w:footnote>
  <w:footnote w:id="3">
    <w:p w:rsidR="00672962" w:rsidRPr="00D17258" w:rsidRDefault="00672962" w:rsidP="009E0162">
      <w:pPr>
        <w:pStyle w:val="af2"/>
        <w:shd w:val="clear" w:color="auto" w:fill="FFFFFF"/>
        <w:jc w:val="both"/>
        <w:rPr>
          <w:rFonts w:ascii="GHEA Grapalat" w:hAnsi="GHEA Grapalat" w:cs="Sylfaen"/>
          <w:i/>
          <w:sz w:val="16"/>
          <w:szCs w:val="16"/>
        </w:rPr>
      </w:pPr>
      <w:r w:rsidRPr="00D17258">
        <w:rPr>
          <w:rStyle w:val="af6"/>
          <w:rFonts w:ascii="GHEA Grapalat" w:hAnsi="GHEA Grapalat"/>
          <w:sz w:val="16"/>
          <w:szCs w:val="16"/>
        </w:rPr>
        <w:footnoteRef/>
      </w:r>
      <w:r w:rsidRPr="00D17258">
        <w:rPr>
          <w:rFonts w:ascii="GHEA Grapalat" w:hAnsi="GHEA Grapalat"/>
          <w:sz w:val="16"/>
          <w:szCs w:val="16"/>
        </w:rPr>
        <w:t xml:space="preserve"> </w:t>
      </w:r>
      <w:r w:rsidRPr="00D17258">
        <w:rPr>
          <w:rFonts w:ascii="GHEA Grapalat" w:hAnsi="GHEA Grapalat" w:cs="Sylfaen"/>
          <w:i/>
          <w:sz w:val="16"/>
          <w:szCs w:val="16"/>
        </w:rPr>
        <w:t xml:space="preserve">Եթե </w:t>
      </w:r>
      <w:r w:rsidRPr="00605355">
        <w:rPr>
          <w:rFonts w:ascii="GHEA Grapalat" w:hAnsi="GHEA Grapalat" w:cs="Sylfaen"/>
          <w:i/>
          <w:sz w:val="16"/>
          <w:szCs w:val="16"/>
        </w:rPr>
        <w:t>«Աշխատանքային ռեսուրսներ»</w:t>
      </w:r>
      <w:r w:rsidRPr="00D17258">
        <w:rPr>
          <w:rFonts w:ascii="GHEA Grapalat" w:hAnsi="GHEA Grapalat" w:cs="Sylfaen"/>
          <w:i/>
          <w:sz w:val="16"/>
          <w:szCs w:val="16"/>
        </w:rPr>
        <w:t xml:space="preserve"> որակավորման չափանիշի մասով չեն սահմանվում համապատասխան պահանջներ, ապա </w:t>
      </w:r>
      <w:r>
        <w:rPr>
          <w:rFonts w:ascii="GHEA Grapalat" w:hAnsi="GHEA Grapalat" w:cs="Sylfaen"/>
          <w:i/>
          <w:sz w:val="16"/>
          <w:szCs w:val="16"/>
          <w:lang w:val="en-US"/>
        </w:rPr>
        <w:t xml:space="preserve">ենթակետից հանվում են ա) և գ) պարբերությունները, իսկ բ) պարբերությամբ նախատեսված հայտարարության մեջ նշվում է </w:t>
      </w:r>
      <w:r w:rsidRPr="00970498">
        <w:rPr>
          <w:rFonts w:ascii="GHEA Grapalat" w:hAnsi="GHEA Grapalat" w:cs="Sylfaen"/>
          <w:i/>
          <w:sz w:val="16"/>
          <w:szCs w:val="16"/>
          <w:lang w:val="en-US"/>
        </w:rPr>
        <w:t>աշխատակիցների քանակը, որոնց միջոցով մասնակիցը պետք է ապահովվի պայմանագրի կատարումը:</w:t>
      </w:r>
    </w:p>
    <w:p w:rsidR="00672962" w:rsidRPr="00D17258" w:rsidRDefault="00672962" w:rsidP="004672FC">
      <w:pPr>
        <w:pStyle w:val="af2"/>
        <w:shd w:val="clear" w:color="auto" w:fill="FFFFFF"/>
        <w:jc w:val="both"/>
        <w:rPr>
          <w:rFonts w:ascii="GHEA Grapalat" w:hAnsi="GHEA Grapalat" w:cs="Sylfaen"/>
          <w:i/>
          <w:sz w:val="16"/>
          <w:szCs w:val="16"/>
        </w:rPr>
      </w:pPr>
    </w:p>
    <w:p w:rsidR="00672962" w:rsidRPr="00D17258" w:rsidRDefault="00672962" w:rsidP="00B8636F">
      <w:pPr>
        <w:pStyle w:val="af2"/>
        <w:shd w:val="clear" w:color="auto" w:fill="FFFFFF"/>
        <w:jc w:val="both"/>
        <w:rPr>
          <w:rFonts w:ascii="GHEA Grapalat" w:hAnsi="GHEA Grapalat" w:cs="Sylfaen"/>
          <w:i/>
          <w:sz w:val="16"/>
          <w:szCs w:val="16"/>
        </w:rPr>
      </w:pPr>
    </w:p>
  </w:footnote>
  <w:footnote w:id="4">
    <w:p w:rsidR="00672962" w:rsidRPr="00310ED2" w:rsidRDefault="00672962" w:rsidP="00B051BE">
      <w:pPr>
        <w:jc w:val="both"/>
      </w:pPr>
      <w:r w:rsidRPr="00310ED2">
        <w:rPr>
          <w:rStyle w:val="af6"/>
          <w:rFonts w:ascii="Times Armenian" w:hAnsi="Times Armenian"/>
          <w:sz w:val="20"/>
          <w:szCs w:val="20"/>
          <w:lang w:eastAsia="ru-RU"/>
        </w:rPr>
        <w:footnoteRef/>
      </w:r>
      <w:r w:rsidRPr="00310ED2">
        <w:t xml:space="preserve"> </w:t>
      </w:r>
      <w:r w:rsidRPr="00310ED2">
        <w:rPr>
          <w:rFonts w:ascii="GHEA Grapalat" w:hAnsi="GHEA Grapalat" w:cs="Sylfaen"/>
          <w:i/>
          <w:sz w:val="16"/>
          <w:szCs w:val="16"/>
          <w:lang w:val="es-ES"/>
        </w:rPr>
        <w:t xml:space="preserve">եթե </w:t>
      </w:r>
      <w:r>
        <w:rPr>
          <w:rFonts w:ascii="GHEA Grapalat" w:hAnsi="GHEA Grapalat" w:cs="Sylfaen"/>
          <w:i/>
          <w:sz w:val="16"/>
          <w:szCs w:val="16"/>
          <w:lang w:val="es-ES"/>
        </w:rPr>
        <w:t xml:space="preserve">սույն </w:t>
      </w:r>
      <w:r w:rsidRPr="00310ED2">
        <w:rPr>
          <w:rFonts w:ascii="GHEA Grapalat" w:hAnsi="GHEA Grapalat" w:cs="Sylfaen"/>
          <w:i/>
          <w:sz w:val="16"/>
          <w:szCs w:val="16"/>
          <w:lang w:val="es-ES"/>
        </w:rPr>
        <w:t>հրավերով</w:t>
      </w:r>
      <w:r w:rsidRPr="00310ED2">
        <w:rPr>
          <w:rFonts w:ascii="GHEA Grapalat" w:hAnsi="GHEA Grapalat"/>
          <w:i/>
          <w:sz w:val="16"/>
          <w:szCs w:val="16"/>
          <w:lang w:val="af-ZA"/>
        </w:rPr>
        <w:t xml:space="preserve"> </w:t>
      </w:r>
      <w:r>
        <w:rPr>
          <w:rFonts w:ascii="GHEA Grapalat" w:hAnsi="GHEA Grapalat"/>
          <w:i/>
          <w:sz w:val="16"/>
          <w:szCs w:val="16"/>
          <w:lang w:val="af-ZA"/>
        </w:rPr>
        <w:t xml:space="preserve">նման պահանջ </w:t>
      </w:r>
      <w:r w:rsidRPr="00310ED2">
        <w:rPr>
          <w:rFonts w:ascii="GHEA Grapalat" w:hAnsi="GHEA Grapalat" w:cs="Sylfaen"/>
          <w:i/>
          <w:sz w:val="16"/>
          <w:szCs w:val="16"/>
          <w:lang w:val="es-ES"/>
        </w:rPr>
        <w:t>նախատես</w:t>
      </w:r>
      <w:r>
        <w:rPr>
          <w:rFonts w:ascii="GHEA Grapalat" w:hAnsi="GHEA Grapalat" w:cs="Sylfaen"/>
          <w:i/>
          <w:sz w:val="16"/>
          <w:szCs w:val="16"/>
          <w:lang w:val="es-ES"/>
        </w:rPr>
        <w:t>ված է</w:t>
      </w:r>
    </w:p>
  </w:footnote>
  <w:footnote w:id="5">
    <w:p w:rsidR="00672962" w:rsidRPr="00F13748" w:rsidRDefault="00672962" w:rsidP="005D3A39">
      <w:pPr>
        <w:pStyle w:val="af2"/>
        <w:rPr>
          <w:lang w:val="en-US"/>
        </w:rPr>
      </w:pPr>
      <w:r w:rsidRPr="00227059">
        <w:rPr>
          <w:rStyle w:val="af6"/>
        </w:rPr>
        <w:footnoteRef/>
      </w:r>
      <w:r w:rsidRPr="00227059">
        <w:rPr>
          <w:rFonts w:ascii="GHEA Grapalat" w:hAnsi="GHEA Grapalat" w:cs="Sylfaen"/>
          <w:i/>
          <w:sz w:val="16"/>
          <w:szCs w:val="16"/>
        </w:rPr>
        <w:t xml:space="preserve">Շինարարական ծրագրեր չհանդիսացող գնումների դեպքում սույն </w:t>
      </w:r>
      <w:r>
        <w:rPr>
          <w:rFonts w:ascii="GHEA Grapalat" w:hAnsi="GHEA Grapalat" w:cs="Sylfaen"/>
          <w:i/>
          <w:sz w:val="16"/>
          <w:szCs w:val="16"/>
        </w:rPr>
        <w:t xml:space="preserve">կետի «բ.» պարբերությունը </w:t>
      </w:r>
      <w:r w:rsidRPr="00227059">
        <w:rPr>
          <w:rFonts w:ascii="GHEA Grapalat" w:hAnsi="GHEA Grapalat" w:cs="Sylfaen"/>
          <w:i/>
          <w:sz w:val="16"/>
          <w:szCs w:val="16"/>
        </w:rPr>
        <w:t>հանվում է հրավերից:</w:t>
      </w:r>
    </w:p>
  </w:footnote>
  <w:footnote w:id="6">
    <w:p w:rsidR="00672962" w:rsidRPr="008F5401" w:rsidRDefault="00672962" w:rsidP="00DD7112">
      <w:pPr>
        <w:pStyle w:val="af2"/>
        <w:jc w:val="both"/>
        <w:rPr>
          <w:lang w:val="en-US"/>
        </w:rPr>
      </w:pPr>
      <w:r w:rsidRPr="008F5401">
        <w:rPr>
          <w:rStyle w:val="af6"/>
        </w:rPr>
        <w:footnoteRef/>
      </w:r>
      <w:r w:rsidRPr="008F5401">
        <w:t xml:space="preserve"> </w:t>
      </w:r>
      <w:r w:rsidRPr="008F5401">
        <w:rPr>
          <w:rFonts w:ascii="GHEA Grapalat" w:hAnsi="GHEA Grapalat" w:cs="Sylfaen"/>
          <w:i/>
          <w:sz w:val="16"/>
          <w:szCs w:val="16"/>
        </w:rPr>
        <w:t xml:space="preserve">Եթե </w:t>
      </w:r>
      <w:r w:rsidRPr="008F5401">
        <w:rPr>
          <w:rFonts w:ascii="GHEA Grapalat" w:hAnsi="GHEA Grapalat" w:cs="Sylfaen"/>
          <w:i/>
          <w:sz w:val="16"/>
          <w:szCs w:val="16"/>
          <w:lang w:val="en-US"/>
        </w:rPr>
        <w:t>տվյալ</w:t>
      </w:r>
      <w:r w:rsidRPr="008F5401">
        <w:rPr>
          <w:rFonts w:ascii="GHEA Grapalat" w:hAnsi="GHEA Grapalat" w:cs="Sylfaen"/>
          <w:i/>
          <w:sz w:val="16"/>
          <w:szCs w:val="16"/>
        </w:rPr>
        <w:t xml:space="preserve"> ընթացակարգի չափաբաժինների քանակը գերազանցում է յոթանասունհինգ չափաբաժինը, ապա սույն նախադասությունը հրավերից հանվում է:</w:t>
      </w:r>
    </w:p>
  </w:footnote>
  <w:footnote w:id="7">
    <w:p w:rsidR="00672962" w:rsidRPr="002E31CA" w:rsidRDefault="00672962" w:rsidP="00571F29">
      <w:pPr>
        <w:pStyle w:val="af2"/>
        <w:rPr>
          <w:rFonts w:ascii="Sylfaen" w:hAnsi="Sylfaen"/>
          <w:lang w:val="en-US"/>
        </w:rPr>
      </w:pPr>
      <w:r w:rsidRPr="00D17258">
        <w:rPr>
          <w:rFonts w:ascii="GHEA Grapalat" w:hAnsi="GHEA Grapalat" w:cs="Sylfaen"/>
          <w:i/>
          <w:sz w:val="16"/>
          <w:szCs w:val="16"/>
          <w:vertAlign w:val="superscript"/>
        </w:rPr>
        <w:footnoteRef/>
      </w:r>
      <w:r w:rsidRPr="00D17258">
        <w:rPr>
          <w:rFonts w:ascii="GHEA Grapalat" w:hAnsi="GHEA Grapalat" w:cs="Sylfaen"/>
          <w:i/>
          <w:sz w:val="16"/>
          <w:szCs w:val="16"/>
        </w:rP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8">
    <w:p w:rsidR="00672962" w:rsidRPr="0027052A" w:rsidRDefault="00672962">
      <w:pPr>
        <w:pStyle w:val="af2"/>
        <w:rPr>
          <w:lang w:val="en-US"/>
        </w:rPr>
      </w:pPr>
      <w:r>
        <w:rPr>
          <w:rStyle w:val="af6"/>
        </w:rPr>
        <w:footnoteRef/>
      </w:r>
      <w:r>
        <w:t xml:space="preserve"> </w:t>
      </w:r>
      <w:r w:rsidRPr="0027052A">
        <w:rPr>
          <w:rFonts w:ascii="GHEA Grapalat" w:hAnsi="GHEA Grapalat" w:cs="Sylfaen"/>
          <w:i/>
          <w:sz w:val="16"/>
          <w:szCs w:val="16"/>
        </w:rPr>
        <w:t xml:space="preserve">Սույն </w:t>
      </w:r>
      <w:r w:rsidRPr="0027052A">
        <w:rPr>
          <w:rFonts w:ascii="GHEA Grapalat" w:hAnsi="GHEA Grapalat" w:cs="Sylfaen"/>
          <w:i/>
          <w:sz w:val="16"/>
          <w:szCs w:val="16"/>
          <w:lang w:val="en-US"/>
        </w:rPr>
        <w:t>կետ</w:t>
      </w:r>
      <w:r w:rsidRPr="0027052A">
        <w:rPr>
          <w:rFonts w:ascii="GHEA Grapalat" w:hAnsi="GHEA Grapalat" w:cs="Sylfaen"/>
          <w:i/>
          <w:sz w:val="16"/>
          <w:szCs w:val="16"/>
        </w:rPr>
        <w:t>նը հրավերից հանվում է, եթե գնման ընթացակարգը չի կազմակերպվում չափաբաժիններով:</w:t>
      </w:r>
    </w:p>
  </w:footnote>
  <w:footnote w:id="9">
    <w:p w:rsidR="00672962" w:rsidRPr="00A10D1E" w:rsidRDefault="00672962">
      <w:pPr>
        <w:pStyle w:val="af2"/>
        <w:rPr>
          <w:rFonts w:ascii="GHEA Grapalat" w:hAnsi="GHEA Grapalat"/>
          <w:lang w:val="en-US"/>
        </w:rPr>
      </w:pPr>
      <w:r w:rsidRPr="00AE679C">
        <w:rPr>
          <w:rFonts w:ascii="GHEA Grapalat" w:hAnsi="GHEA Grapalat" w:cs="Sylfaen"/>
          <w:i/>
          <w:sz w:val="16"/>
          <w:szCs w:val="16"/>
          <w:vertAlign w:val="superscript"/>
        </w:rPr>
        <w:footnoteRef/>
      </w:r>
      <w:r w:rsidRPr="00AE679C">
        <w:rPr>
          <w:rFonts w:ascii="GHEA Grapalat" w:hAnsi="GHEA Grapalat" w:cs="Sylfaen"/>
          <w:i/>
          <w:sz w:val="16"/>
          <w:szCs w:val="16"/>
        </w:rPr>
        <w:t xml:space="preserve"> Սույն կետը խմբագրվում է ըստ </w:t>
      </w:r>
      <w:r w:rsidRPr="00DD5FB8">
        <w:rPr>
          <w:rFonts w:ascii="GHEA Grapalat" w:hAnsi="GHEA Grapalat" w:cs="Sylfaen"/>
          <w:i/>
          <w:sz w:val="16"/>
          <w:szCs w:val="16"/>
        </w:rPr>
        <w:t xml:space="preserve">համապատասխան </w:t>
      </w:r>
      <w:r w:rsidRPr="00DD5FB8">
        <w:rPr>
          <w:rFonts w:ascii="GHEA Grapalat" w:hAnsi="GHEA Grapalat" w:cs="Sylfaen"/>
          <w:i/>
          <w:sz w:val="16"/>
          <w:szCs w:val="16"/>
          <w:lang w:val="en-US"/>
        </w:rPr>
        <w:t>պ</w:t>
      </w:r>
      <w:r w:rsidRPr="00DD5FB8">
        <w:rPr>
          <w:rFonts w:ascii="GHEA Grapalat" w:hAnsi="GHEA Grapalat" w:cs="Sylfaen"/>
          <w:i/>
          <w:sz w:val="16"/>
          <w:szCs w:val="16"/>
        </w:rPr>
        <w:t>ատվիրատուի</w:t>
      </w:r>
      <w:r w:rsidRPr="00AE679C">
        <w:rPr>
          <w:rFonts w:ascii="GHEA Grapalat" w:hAnsi="GHEA Grapalat" w:cs="Sylfaen"/>
          <w:i/>
          <w:sz w:val="16"/>
          <w:szCs w:val="16"/>
        </w:rPr>
        <w:t>:</w:t>
      </w:r>
      <w:r>
        <w:rPr>
          <w:rFonts w:ascii="GHEA Grapalat" w:hAnsi="GHEA Grapalat"/>
          <w:lang w:val="en-US"/>
        </w:rPr>
        <w:t xml:space="preserve"> </w:t>
      </w:r>
    </w:p>
  </w:footnote>
  <w:footnote w:id="10">
    <w:p w:rsidR="00672962" w:rsidRPr="00EC2CDE" w:rsidRDefault="00672962" w:rsidP="008247BE">
      <w:pPr>
        <w:pStyle w:val="af2"/>
        <w:jc w:val="both"/>
        <w:rPr>
          <w:rFonts w:ascii="Sylfaen" w:hAnsi="Sylfaen" w:cs="Sylfaen"/>
          <w:lang w:val="af-ZA"/>
        </w:rPr>
      </w:pPr>
      <w:r w:rsidRPr="00FD7291">
        <w:rPr>
          <w:rStyle w:val="af6"/>
        </w:rPr>
        <w:footnoteRef/>
      </w:r>
      <w:r w:rsidRPr="00FD7291">
        <w:t xml:space="preserve"> </w:t>
      </w:r>
      <w:r w:rsidRPr="00FD7291">
        <w:rPr>
          <w:rFonts w:ascii="GHEA Grapalat" w:hAnsi="GHEA Grapalat" w:cs="Sylfaen"/>
          <w:i/>
          <w:sz w:val="16"/>
          <w:szCs w:val="16"/>
          <w:lang w:val="es-ES" w:eastAsia="en-US"/>
        </w:rPr>
        <w:t xml:space="preserve">Համատեղ </w:t>
      </w:r>
      <w:r w:rsidRPr="00FD7291">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Pr>
          <w:rFonts w:ascii="GHEA Grapalat" w:hAnsi="GHEA Grapalat" w:cs="Sylfaen"/>
          <w:i/>
          <w:sz w:val="16"/>
          <w:szCs w:val="16"/>
        </w:rPr>
        <w:t>, բացառությամբ որակավորման չափանիշներին վերաբերող փաստաթղթերի, որոնք հաստատվում են կոնսորցիումի առանձին անդամների կողմից`  համաձայն կոնսորցիումի պայմանագրով տվյալ անդամի  ստանձնած պարտավորության:</w:t>
      </w:r>
    </w:p>
  </w:footnote>
  <w:footnote w:id="11">
    <w:p w:rsidR="00672962" w:rsidRPr="00F46CF9" w:rsidRDefault="00672962" w:rsidP="008247BE">
      <w:pPr>
        <w:pStyle w:val="af2"/>
        <w:rPr>
          <w:ins w:id="17" w:author="User" w:date="2019-05-25T09:26:00Z"/>
          <w:lang w:val="af-ZA"/>
        </w:rPr>
      </w:pPr>
      <w:r>
        <w:rPr>
          <w:rStyle w:val="af6"/>
        </w:rPr>
        <w:footnoteRef/>
      </w:r>
      <w:r w:rsidRPr="00F46CF9">
        <w:rPr>
          <w:lang w:val="af-ZA"/>
        </w:rPr>
        <w:t xml:space="preserve"> </w:t>
      </w:r>
      <w:r w:rsidRPr="000C5E1D">
        <w:rPr>
          <w:rFonts w:ascii="GHEA Grapalat" w:hAnsi="GHEA Grapalat" w:cs="Sylfaen"/>
          <w:i/>
          <w:sz w:val="16"/>
          <w:szCs w:val="16"/>
        </w:rPr>
        <w:t>Եթե</w:t>
      </w:r>
      <w:r w:rsidRPr="00F46CF9">
        <w:rPr>
          <w:rFonts w:ascii="GHEA Grapalat" w:hAnsi="GHEA Grapalat" w:cs="Sylfaen"/>
          <w:i/>
          <w:sz w:val="16"/>
          <w:szCs w:val="16"/>
          <w:lang w:val="af-ZA"/>
        </w:rPr>
        <w:t xml:space="preserve"> </w:t>
      </w:r>
      <w:r w:rsidRPr="000C5E1D">
        <w:rPr>
          <w:rFonts w:ascii="GHEA Grapalat" w:hAnsi="GHEA Grapalat" w:cs="Sylfaen"/>
          <w:i/>
          <w:sz w:val="16"/>
          <w:szCs w:val="16"/>
        </w:rPr>
        <w:t>հրավերով</w:t>
      </w:r>
      <w:r w:rsidRPr="00F46CF9">
        <w:rPr>
          <w:rFonts w:ascii="GHEA Grapalat" w:hAnsi="GHEA Grapalat" w:cs="Sylfaen"/>
          <w:i/>
          <w:sz w:val="16"/>
          <w:szCs w:val="16"/>
          <w:lang w:val="af-ZA"/>
        </w:rPr>
        <w:t xml:space="preserve"> </w:t>
      </w:r>
      <w:r w:rsidRPr="000C5E1D">
        <w:rPr>
          <w:rFonts w:ascii="GHEA Grapalat" w:hAnsi="GHEA Grapalat" w:cs="Sylfaen"/>
          <w:i/>
          <w:sz w:val="16"/>
          <w:szCs w:val="16"/>
        </w:rPr>
        <w:t>լիցենզիայի</w:t>
      </w:r>
      <w:r w:rsidRPr="00F46CF9">
        <w:rPr>
          <w:rFonts w:ascii="GHEA Grapalat" w:hAnsi="GHEA Grapalat" w:cs="Sylfaen"/>
          <w:i/>
          <w:sz w:val="16"/>
          <w:szCs w:val="16"/>
          <w:lang w:val="af-ZA"/>
        </w:rPr>
        <w:t xml:space="preserve"> </w:t>
      </w:r>
      <w:r w:rsidRPr="000C5E1D">
        <w:rPr>
          <w:rFonts w:ascii="GHEA Grapalat" w:hAnsi="GHEA Grapalat" w:cs="Sylfaen"/>
          <w:i/>
          <w:sz w:val="16"/>
          <w:szCs w:val="16"/>
        </w:rPr>
        <w:t>պահանջ</w:t>
      </w:r>
      <w:r w:rsidRPr="00F46CF9">
        <w:rPr>
          <w:rFonts w:ascii="GHEA Grapalat" w:hAnsi="GHEA Grapalat" w:cs="Sylfaen"/>
          <w:i/>
          <w:sz w:val="16"/>
          <w:szCs w:val="16"/>
          <w:lang w:val="af-ZA"/>
        </w:rPr>
        <w:t xml:space="preserve"> </w:t>
      </w:r>
      <w:r w:rsidRPr="000C5E1D">
        <w:rPr>
          <w:rFonts w:ascii="GHEA Grapalat" w:hAnsi="GHEA Grapalat" w:cs="Sylfaen"/>
          <w:i/>
          <w:sz w:val="16"/>
          <w:szCs w:val="16"/>
        </w:rPr>
        <w:t>չի</w:t>
      </w:r>
      <w:r w:rsidRPr="00F46CF9">
        <w:rPr>
          <w:rFonts w:ascii="GHEA Grapalat" w:hAnsi="GHEA Grapalat" w:cs="Sylfaen"/>
          <w:i/>
          <w:sz w:val="16"/>
          <w:szCs w:val="16"/>
          <w:lang w:val="af-ZA"/>
        </w:rPr>
        <w:t xml:space="preserve"> </w:t>
      </w:r>
      <w:r w:rsidRPr="000C5E1D">
        <w:rPr>
          <w:rFonts w:ascii="GHEA Grapalat" w:hAnsi="GHEA Grapalat" w:cs="Sylfaen"/>
          <w:i/>
          <w:sz w:val="16"/>
          <w:szCs w:val="16"/>
        </w:rPr>
        <w:t>սահմանվում</w:t>
      </w:r>
      <w:r w:rsidRPr="00F46CF9">
        <w:rPr>
          <w:rFonts w:ascii="GHEA Grapalat" w:hAnsi="GHEA Grapalat" w:cs="Sylfaen"/>
          <w:i/>
          <w:sz w:val="16"/>
          <w:szCs w:val="16"/>
          <w:lang w:val="af-ZA"/>
        </w:rPr>
        <w:t xml:space="preserve">, </w:t>
      </w:r>
      <w:r w:rsidRPr="000C5E1D">
        <w:rPr>
          <w:rFonts w:ascii="GHEA Grapalat" w:hAnsi="GHEA Grapalat" w:cs="Sylfaen"/>
          <w:i/>
          <w:sz w:val="16"/>
          <w:szCs w:val="16"/>
        </w:rPr>
        <w:t>ապա</w:t>
      </w:r>
      <w:r w:rsidRPr="00F46CF9">
        <w:rPr>
          <w:rFonts w:ascii="GHEA Grapalat" w:hAnsi="GHEA Grapalat" w:cs="Sylfaen"/>
          <w:i/>
          <w:sz w:val="16"/>
          <w:szCs w:val="16"/>
          <w:lang w:val="af-ZA"/>
        </w:rPr>
        <w:t xml:space="preserve"> </w:t>
      </w:r>
      <w:r w:rsidRPr="000C5E1D">
        <w:rPr>
          <w:rFonts w:ascii="GHEA Grapalat" w:hAnsi="GHEA Grapalat" w:cs="Sylfaen"/>
          <w:i/>
          <w:sz w:val="16"/>
          <w:szCs w:val="16"/>
        </w:rPr>
        <w:t>սույն</w:t>
      </w:r>
      <w:r w:rsidRPr="00F46CF9">
        <w:rPr>
          <w:rFonts w:ascii="GHEA Grapalat" w:hAnsi="GHEA Grapalat" w:cs="Sylfaen"/>
          <w:i/>
          <w:sz w:val="16"/>
          <w:szCs w:val="16"/>
          <w:lang w:val="af-ZA"/>
        </w:rPr>
        <w:t xml:space="preserve"> </w:t>
      </w:r>
      <w:r>
        <w:rPr>
          <w:rFonts w:ascii="GHEA Grapalat" w:hAnsi="GHEA Grapalat" w:cs="Sylfaen"/>
          <w:i/>
          <w:sz w:val="16"/>
          <w:szCs w:val="16"/>
          <w:lang w:val="hy-AM"/>
        </w:rPr>
        <w:t xml:space="preserve">կետը </w:t>
      </w:r>
      <w:r w:rsidRPr="000C5E1D">
        <w:rPr>
          <w:rFonts w:ascii="GHEA Grapalat" w:hAnsi="GHEA Grapalat" w:cs="Sylfaen"/>
          <w:i/>
          <w:sz w:val="16"/>
          <w:szCs w:val="16"/>
        </w:rPr>
        <w:t>հանվում</w:t>
      </w:r>
      <w:r w:rsidRPr="00F46CF9">
        <w:rPr>
          <w:rFonts w:ascii="GHEA Grapalat" w:hAnsi="GHEA Grapalat" w:cs="Sylfaen"/>
          <w:i/>
          <w:sz w:val="16"/>
          <w:szCs w:val="16"/>
          <w:lang w:val="af-ZA"/>
        </w:rPr>
        <w:t xml:space="preserve"> </w:t>
      </w:r>
      <w:r w:rsidRPr="000C5E1D">
        <w:rPr>
          <w:rFonts w:ascii="GHEA Grapalat" w:hAnsi="GHEA Grapalat" w:cs="Sylfaen"/>
          <w:i/>
          <w:sz w:val="16"/>
          <w:szCs w:val="16"/>
        </w:rPr>
        <w:t>է</w:t>
      </w:r>
      <w:r>
        <w:rPr>
          <w:rFonts w:ascii="GHEA Grapalat" w:hAnsi="GHEA Grapalat" w:cs="Sylfaen"/>
          <w:i/>
          <w:sz w:val="16"/>
          <w:szCs w:val="16"/>
          <w:lang w:val="hy-AM"/>
        </w:rPr>
        <w:t xml:space="preserve"> հրավերից</w:t>
      </w:r>
      <w:r w:rsidRPr="00F46CF9">
        <w:rPr>
          <w:rFonts w:ascii="GHEA Grapalat" w:hAnsi="GHEA Grapalat" w:cs="Sylfaen"/>
          <w:i/>
          <w:sz w:val="16"/>
          <w:szCs w:val="16"/>
          <w:lang w:val="af-ZA"/>
        </w:rPr>
        <w:t>:</w:t>
      </w:r>
    </w:p>
  </w:footnote>
  <w:footnote w:id="12">
    <w:p w:rsidR="00672962" w:rsidRPr="001C07C6" w:rsidDel="00C14E1E" w:rsidRDefault="00672962" w:rsidP="00A67EAC">
      <w:pPr>
        <w:pStyle w:val="af2"/>
        <w:jc w:val="both"/>
        <w:rPr>
          <w:del w:id="18" w:author="User" w:date="2019-05-25T13:39:00Z"/>
          <w:lang w:val="af-ZA"/>
        </w:rPr>
      </w:pPr>
      <w:r>
        <w:rPr>
          <w:rStyle w:val="af6"/>
        </w:rPr>
        <w:footnoteRef/>
      </w:r>
      <w:r w:rsidRPr="0085470F">
        <w:rPr>
          <w:rFonts w:ascii="GHEA Grapalat" w:hAnsi="GHEA Grapalat" w:cs="Sylfaen"/>
          <w:i/>
          <w:sz w:val="16"/>
          <w:szCs w:val="16"/>
        </w:rPr>
        <w:t>Եթե</w:t>
      </w:r>
      <w:r w:rsidRPr="00F46CF9">
        <w:rPr>
          <w:rFonts w:ascii="GHEA Grapalat" w:hAnsi="GHEA Grapalat" w:cs="Sylfaen"/>
          <w:i/>
          <w:sz w:val="16"/>
          <w:szCs w:val="16"/>
          <w:lang w:val="af-ZA"/>
        </w:rPr>
        <w:t xml:space="preserve"> «</w:t>
      </w:r>
      <w:r w:rsidRPr="0085470F">
        <w:rPr>
          <w:rFonts w:ascii="GHEA Grapalat" w:hAnsi="GHEA Grapalat" w:cs="Sylfaen"/>
          <w:i/>
          <w:sz w:val="16"/>
          <w:szCs w:val="16"/>
        </w:rPr>
        <w:t>Տեխնիկական</w:t>
      </w:r>
      <w:r w:rsidRPr="00F46CF9">
        <w:rPr>
          <w:rFonts w:ascii="GHEA Grapalat" w:hAnsi="GHEA Grapalat" w:cs="Sylfaen"/>
          <w:i/>
          <w:sz w:val="16"/>
          <w:szCs w:val="16"/>
          <w:lang w:val="af-ZA"/>
        </w:rPr>
        <w:t xml:space="preserve"> </w:t>
      </w:r>
      <w:r w:rsidRPr="0085470F">
        <w:rPr>
          <w:rFonts w:ascii="GHEA Grapalat" w:hAnsi="GHEA Grapalat" w:cs="Sylfaen"/>
          <w:i/>
          <w:sz w:val="16"/>
          <w:szCs w:val="16"/>
        </w:rPr>
        <w:t>միջոցներ</w:t>
      </w:r>
      <w:r w:rsidRPr="00F46CF9">
        <w:rPr>
          <w:rFonts w:ascii="GHEA Grapalat" w:hAnsi="GHEA Grapalat" w:cs="Sylfaen"/>
          <w:i/>
          <w:sz w:val="16"/>
          <w:szCs w:val="16"/>
          <w:lang w:val="af-ZA"/>
        </w:rPr>
        <w:t xml:space="preserve">» </w:t>
      </w:r>
      <w:r w:rsidRPr="0085470F">
        <w:rPr>
          <w:rFonts w:ascii="GHEA Grapalat" w:hAnsi="GHEA Grapalat" w:cs="Sylfaen"/>
          <w:i/>
          <w:sz w:val="16"/>
          <w:szCs w:val="16"/>
        </w:rPr>
        <w:t>որակավորման</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չափանիշի</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մասով</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չեն</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սահմանվում</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համապատասխան</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պահանջներ</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ապա</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սույն</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կետը</w:t>
      </w:r>
      <w:r w:rsidRPr="001C07C6">
        <w:rPr>
          <w:rFonts w:ascii="GHEA Grapalat" w:hAnsi="GHEA Grapalat" w:cs="Sylfaen"/>
          <w:i/>
          <w:sz w:val="16"/>
          <w:szCs w:val="16"/>
          <w:lang w:val="af-ZA"/>
        </w:rPr>
        <w:t xml:space="preserve"> </w:t>
      </w:r>
      <w:r>
        <w:rPr>
          <w:rFonts w:ascii="GHEA Grapalat" w:hAnsi="GHEA Grapalat" w:cs="Sylfaen"/>
          <w:i/>
          <w:sz w:val="16"/>
          <w:szCs w:val="16"/>
          <w:lang w:val="hy-AM"/>
        </w:rPr>
        <w:t xml:space="preserve">և հավելված </w:t>
      </w:r>
      <w:r w:rsidRPr="00F46CF9">
        <w:rPr>
          <w:rFonts w:ascii="GHEA Grapalat" w:hAnsi="GHEA Grapalat" w:cs="Sylfaen"/>
          <w:i/>
          <w:sz w:val="16"/>
          <w:szCs w:val="16"/>
          <w:lang w:val="af-ZA"/>
        </w:rPr>
        <w:t>N 3.</w:t>
      </w:r>
      <w:r>
        <w:rPr>
          <w:rFonts w:ascii="GHEA Grapalat" w:hAnsi="GHEA Grapalat" w:cs="Sylfaen"/>
          <w:i/>
          <w:sz w:val="16"/>
          <w:szCs w:val="16"/>
          <w:lang w:val="hy-AM"/>
        </w:rPr>
        <w:t>1-ը</w:t>
      </w:r>
      <w:r w:rsidRPr="00F46CF9">
        <w:rPr>
          <w:rFonts w:ascii="GHEA Grapalat" w:hAnsi="GHEA Grapalat" w:cs="Sylfaen"/>
          <w:i/>
          <w:sz w:val="16"/>
          <w:szCs w:val="16"/>
          <w:lang w:val="af-ZA"/>
        </w:rPr>
        <w:t xml:space="preserve"> </w:t>
      </w:r>
      <w:r w:rsidRPr="0085470F">
        <w:rPr>
          <w:rFonts w:ascii="GHEA Grapalat" w:hAnsi="GHEA Grapalat" w:cs="Sylfaen"/>
          <w:i/>
          <w:sz w:val="16"/>
          <w:szCs w:val="16"/>
        </w:rPr>
        <w:t>հրավերից</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հանվում</w:t>
      </w:r>
      <w:r w:rsidRPr="001C07C6">
        <w:rPr>
          <w:rFonts w:ascii="GHEA Grapalat" w:hAnsi="GHEA Grapalat" w:cs="Sylfaen"/>
          <w:i/>
          <w:sz w:val="16"/>
          <w:szCs w:val="16"/>
          <w:lang w:val="af-ZA"/>
        </w:rPr>
        <w:t xml:space="preserve"> </w:t>
      </w:r>
      <w:r>
        <w:rPr>
          <w:rFonts w:ascii="GHEA Grapalat" w:hAnsi="GHEA Grapalat" w:cs="Sylfaen"/>
          <w:i/>
          <w:sz w:val="16"/>
          <w:szCs w:val="16"/>
          <w:lang w:val="hy-AM"/>
        </w:rPr>
        <w:t>են</w:t>
      </w:r>
      <w:r w:rsidRPr="001C07C6">
        <w:rPr>
          <w:rFonts w:ascii="GHEA Grapalat" w:hAnsi="GHEA Grapalat" w:cs="Sylfaen"/>
          <w:i/>
          <w:sz w:val="16"/>
          <w:szCs w:val="16"/>
          <w:lang w:val="af-ZA"/>
        </w:rPr>
        <w:t>:</w:t>
      </w:r>
    </w:p>
  </w:footnote>
  <w:footnote w:id="13">
    <w:p w:rsidR="00672962" w:rsidRPr="001C07C6" w:rsidDel="00C14E1E" w:rsidRDefault="00672962" w:rsidP="00A67EAC">
      <w:pPr>
        <w:pStyle w:val="af2"/>
        <w:jc w:val="both"/>
        <w:rPr>
          <w:del w:id="19" w:author="User" w:date="2019-05-25T13:39:00Z"/>
          <w:lang w:val="af-ZA"/>
        </w:rPr>
      </w:pPr>
      <w:r w:rsidRPr="00BE4D1C">
        <w:rPr>
          <w:rStyle w:val="af6"/>
        </w:rPr>
        <w:footnoteRef/>
      </w:r>
      <w:r w:rsidRPr="001C07C6">
        <w:rPr>
          <w:lang w:val="af-ZA"/>
        </w:rPr>
        <w:t xml:space="preserve"> </w:t>
      </w:r>
      <w:r w:rsidRPr="00EE7864">
        <w:rPr>
          <w:rFonts w:ascii="GHEA Grapalat" w:hAnsi="GHEA Grapalat" w:cs="Sylfaen"/>
          <w:i/>
          <w:sz w:val="16"/>
          <w:szCs w:val="16"/>
        </w:rPr>
        <w:t>Եթե</w:t>
      </w:r>
      <w:r w:rsidRPr="001C07C6">
        <w:rPr>
          <w:rFonts w:ascii="GHEA Grapalat" w:hAnsi="GHEA Grapalat" w:cs="Sylfaen"/>
          <w:i/>
          <w:sz w:val="16"/>
          <w:szCs w:val="16"/>
          <w:lang w:val="af-ZA"/>
        </w:rPr>
        <w:t xml:space="preserve"> </w:t>
      </w:r>
      <w:r w:rsidRPr="00F46CF9">
        <w:rPr>
          <w:rFonts w:ascii="GHEA Grapalat" w:hAnsi="GHEA Grapalat" w:cs="Sylfaen"/>
          <w:i/>
          <w:sz w:val="16"/>
          <w:szCs w:val="16"/>
          <w:lang w:val="af-ZA"/>
        </w:rPr>
        <w:t>«</w:t>
      </w:r>
      <w:r w:rsidRPr="00EE7864">
        <w:rPr>
          <w:rFonts w:ascii="GHEA Grapalat" w:hAnsi="GHEA Grapalat" w:cs="Sylfaen"/>
          <w:i/>
          <w:sz w:val="16"/>
          <w:szCs w:val="16"/>
        </w:rPr>
        <w:t>Աշխատանքային</w:t>
      </w:r>
      <w:r w:rsidRPr="00F46CF9">
        <w:rPr>
          <w:rFonts w:ascii="GHEA Grapalat" w:hAnsi="GHEA Grapalat" w:cs="Sylfaen"/>
          <w:i/>
          <w:sz w:val="16"/>
          <w:szCs w:val="16"/>
          <w:lang w:val="af-ZA"/>
        </w:rPr>
        <w:t xml:space="preserve"> </w:t>
      </w:r>
      <w:r w:rsidRPr="00EE7864">
        <w:rPr>
          <w:rFonts w:ascii="GHEA Grapalat" w:hAnsi="GHEA Grapalat" w:cs="Sylfaen"/>
          <w:i/>
          <w:sz w:val="16"/>
          <w:szCs w:val="16"/>
        </w:rPr>
        <w:t>ռեսուրսներ</w:t>
      </w:r>
      <w:r w:rsidRPr="00F46CF9">
        <w:rPr>
          <w:rFonts w:ascii="GHEA Grapalat" w:hAnsi="GHEA Grapalat" w:cs="Sylfaen"/>
          <w:i/>
          <w:sz w:val="16"/>
          <w:szCs w:val="16"/>
          <w:lang w:val="af-ZA"/>
        </w:rPr>
        <w:t xml:space="preserve">» </w:t>
      </w:r>
      <w:r w:rsidRPr="00EE7864">
        <w:rPr>
          <w:rFonts w:ascii="GHEA Grapalat" w:hAnsi="GHEA Grapalat" w:cs="Sylfaen"/>
          <w:i/>
          <w:sz w:val="16"/>
          <w:szCs w:val="16"/>
        </w:rPr>
        <w:t>որակավորման</w:t>
      </w:r>
      <w:r w:rsidRPr="001C07C6">
        <w:rPr>
          <w:rFonts w:ascii="GHEA Grapalat" w:hAnsi="GHEA Grapalat" w:cs="Sylfaen"/>
          <w:i/>
          <w:sz w:val="16"/>
          <w:szCs w:val="16"/>
          <w:lang w:val="af-ZA"/>
        </w:rPr>
        <w:t xml:space="preserve"> </w:t>
      </w:r>
      <w:r w:rsidRPr="00EE7864">
        <w:rPr>
          <w:rFonts w:ascii="GHEA Grapalat" w:hAnsi="GHEA Grapalat" w:cs="Sylfaen"/>
          <w:i/>
          <w:sz w:val="16"/>
          <w:szCs w:val="16"/>
        </w:rPr>
        <w:t>չափանիշի</w:t>
      </w:r>
      <w:r w:rsidRPr="001C07C6">
        <w:rPr>
          <w:rFonts w:ascii="GHEA Grapalat" w:hAnsi="GHEA Grapalat" w:cs="Sylfaen"/>
          <w:i/>
          <w:sz w:val="16"/>
          <w:szCs w:val="16"/>
          <w:lang w:val="af-ZA"/>
        </w:rPr>
        <w:t xml:space="preserve"> </w:t>
      </w:r>
      <w:r w:rsidRPr="00EE7864">
        <w:rPr>
          <w:rFonts w:ascii="GHEA Grapalat" w:hAnsi="GHEA Grapalat" w:cs="Sylfaen"/>
          <w:i/>
          <w:sz w:val="16"/>
          <w:szCs w:val="16"/>
        </w:rPr>
        <w:t>մասով</w:t>
      </w:r>
      <w:r w:rsidRPr="001C07C6">
        <w:rPr>
          <w:rFonts w:ascii="GHEA Grapalat" w:hAnsi="GHEA Grapalat" w:cs="Sylfaen"/>
          <w:i/>
          <w:sz w:val="16"/>
          <w:szCs w:val="16"/>
          <w:lang w:val="af-ZA"/>
        </w:rPr>
        <w:t xml:space="preserve"> </w:t>
      </w:r>
      <w:r w:rsidRPr="00EE7864">
        <w:rPr>
          <w:rFonts w:ascii="GHEA Grapalat" w:hAnsi="GHEA Grapalat" w:cs="Sylfaen"/>
          <w:i/>
          <w:sz w:val="16"/>
          <w:szCs w:val="16"/>
        </w:rPr>
        <w:t>չեն</w:t>
      </w:r>
      <w:r w:rsidRPr="001C07C6">
        <w:rPr>
          <w:rFonts w:ascii="GHEA Grapalat" w:hAnsi="GHEA Grapalat" w:cs="Sylfaen"/>
          <w:i/>
          <w:sz w:val="16"/>
          <w:szCs w:val="16"/>
          <w:lang w:val="af-ZA"/>
        </w:rPr>
        <w:t xml:space="preserve"> </w:t>
      </w:r>
      <w:r w:rsidRPr="00EE7864">
        <w:rPr>
          <w:rFonts w:ascii="GHEA Grapalat" w:hAnsi="GHEA Grapalat" w:cs="Sylfaen"/>
          <w:i/>
          <w:sz w:val="16"/>
          <w:szCs w:val="16"/>
        </w:rPr>
        <w:t>սահմանվում</w:t>
      </w:r>
      <w:r w:rsidRPr="001C07C6">
        <w:rPr>
          <w:rFonts w:ascii="GHEA Grapalat" w:hAnsi="GHEA Grapalat" w:cs="Sylfaen"/>
          <w:i/>
          <w:sz w:val="16"/>
          <w:szCs w:val="16"/>
          <w:lang w:val="af-ZA"/>
        </w:rPr>
        <w:t xml:space="preserve"> </w:t>
      </w:r>
      <w:r w:rsidRPr="00EE7864">
        <w:rPr>
          <w:rFonts w:ascii="GHEA Grapalat" w:hAnsi="GHEA Grapalat" w:cs="Sylfaen"/>
          <w:i/>
          <w:sz w:val="16"/>
          <w:szCs w:val="16"/>
        </w:rPr>
        <w:t>համապատասխան</w:t>
      </w:r>
      <w:r w:rsidRPr="001C07C6">
        <w:rPr>
          <w:rFonts w:ascii="GHEA Grapalat" w:hAnsi="GHEA Grapalat" w:cs="Sylfaen"/>
          <w:i/>
          <w:sz w:val="16"/>
          <w:szCs w:val="16"/>
          <w:lang w:val="af-ZA"/>
        </w:rPr>
        <w:t xml:space="preserve"> </w:t>
      </w:r>
      <w:r w:rsidRPr="00EE7864">
        <w:rPr>
          <w:rFonts w:ascii="GHEA Grapalat" w:hAnsi="GHEA Grapalat" w:cs="Sylfaen"/>
          <w:i/>
          <w:sz w:val="16"/>
          <w:szCs w:val="16"/>
        </w:rPr>
        <w:t>պահանջներ</w:t>
      </w:r>
      <w:r w:rsidRPr="001C07C6">
        <w:rPr>
          <w:rFonts w:ascii="GHEA Grapalat" w:hAnsi="GHEA Grapalat" w:cs="Sylfaen"/>
          <w:i/>
          <w:sz w:val="16"/>
          <w:szCs w:val="16"/>
          <w:lang w:val="af-ZA"/>
        </w:rPr>
        <w:t xml:space="preserve">, </w:t>
      </w:r>
      <w:r w:rsidRPr="00EE7864">
        <w:rPr>
          <w:rFonts w:ascii="GHEA Grapalat" w:hAnsi="GHEA Grapalat" w:cs="Sylfaen"/>
          <w:i/>
          <w:sz w:val="16"/>
          <w:szCs w:val="16"/>
        </w:rPr>
        <w:t>ապա</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սույն</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կետը</w:t>
      </w:r>
      <w:r w:rsidRPr="001C07C6">
        <w:rPr>
          <w:rFonts w:ascii="GHEA Grapalat" w:hAnsi="GHEA Grapalat" w:cs="Sylfaen"/>
          <w:i/>
          <w:sz w:val="16"/>
          <w:szCs w:val="16"/>
          <w:lang w:val="af-ZA"/>
        </w:rPr>
        <w:t xml:space="preserve"> </w:t>
      </w:r>
      <w:r>
        <w:rPr>
          <w:rFonts w:ascii="GHEA Grapalat" w:hAnsi="GHEA Grapalat" w:cs="Sylfaen"/>
          <w:i/>
          <w:sz w:val="16"/>
          <w:szCs w:val="16"/>
          <w:lang w:val="hy-AM"/>
        </w:rPr>
        <w:t xml:space="preserve">և հավելված </w:t>
      </w:r>
      <w:r w:rsidRPr="00F46CF9">
        <w:rPr>
          <w:rFonts w:ascii="GHEA Grapalat" w:hAnsi="GHEA Grapalat" w:cs="Sylfaen"/>
          <w:i/>
          <w:sz w:val="16"/>
          <w:szCs w:val="16"/>
          <w:lang w:val="af-ZA"/>
        </w:rPr>
        <w:t xml:space="preserve">N </w:t>
      </w:r>
      <w:r w:rsidRPr="002865DC">
        <w:rPr>
          <w:rFonts w:ascii="GHEA Grapalat" w:hAnsi="GHEA Grapalat" w:cs="Sylfaen"/>
          <w:i/>
          <w:sz w:val="16"/>
          <w:szCs w:val="16"/>
          <w:lang w:val="af-ZA"/>
        </w:rPr>
        <w:t>3</w:t>
      </w:r>
      <w:r w:rsidRPr="00F46CF9">
        <w:rPr>
          <w:rFonts w:ascii="GHEA Grapalat" w:hAnsi="GHEA Grapalat" w:cs="Sylfaen"/>
          <w:i/>
          <w:sz w:val="16"/>
          <w:szCs w:val="16"/>
          <w:lang w:val="af-ZA"/>
        </w:rPr>
        <w:t>.2</w:t>
      </w:r>
      <w:r>
        <w:rPr>
          <w:rFonts w:ascii="GHEA Grapalat" w:hAnsi="GHEA Grapalat" w:cs="Sylfaen"/>
          <w:i/>
          <w:sz w:val="16"/>
          <w:szCs w:val="16"/>
          <w:lang w:val="hy-AM"/>
        </w:rPr>
        <w:t>-ը</w:t>
      </w:r>
      <w:r w:rsidRPr="00F46CF9">
        <w:rPr>
          <w:rFonts w:ascii="GHEA Grapalat" w:hAnsi="GHEA Grapalat" w:cs="Sylfaen"/>
          <w:i/>
          <w:sz w:val="16"/>
          <w:szCs w:val="16"/>
          <w:lang w:val="af-ZA"/>
        </w:rPr>
        <w:t xml:space="preserve"> </w:t>
      </w:r>
      <w:r w:rsidRPr="0085470F">
        <w:rPr>
          <w:rFonts w:ascii="GHEA Grapalat" w:hAnsi="GHEA Grapalat" w:cs="Sylfaen"/>
          <w:i/>
          <w:sz w:val="16"/>
          <w:szCs w:val="16"/>
        </w:rPr>
        <w:t>հրավերից</w:t>
      </w:r>
      <w:r w:rsidRPr="001C07C6">
        <w:rPr>
          <w:rFonts w:ascii="GHEA Grapalat" w:hAnsi="GHEA Grapalat" w:cs="Sylfaen"/>
          <w:i/>
          <w:sz w:val="16"/>
          <w:szCs w:val="16"/>
          <w:lang w:val="af-ZA"/>
        </w:rPr>
        <w:t xml:space="preserve"> </w:t>
      </w:r>
      <w:r w:rsidRPr="0085470F">
        <w:rPr>
          <w:rFonts w:ascii="GHEA Grapalat" w:hAnsi="GHEA Grapalat" w:cs="Sylfaen"/>
          <w:i/>
          <w:sz w:val="16"/>
          <w:szCs w:val="16"/>
        </w:rPr>
        <w:t>հանվում</w:t>
      </w:r>
      <w:r w:rsidRPr="001C07C6">
        <w:rPr>
          <w:rFonts w:ascii="GHEA Grapalat" w:hAnsi="GHEA Grapalat" w:cs="Sylfaen"/>
          <w:i/>
          <w:sz w:val="16"/>
          <w:szCs w:val="16"/>
          <w:lang w:val="af-ZA"/>
        </w:rPr>
        <w:t xml:space="preserve"> </w:t>
      </w:r>
      <w:r>
        <w:rPr>
          <w:rFonts w:ascii="GHEA Grapalat" w:hAnsi="GHEA Grapalat" w:cs="Sylfaen"/>
          <w:i/>
          <w:sz w:val="16"/>
          <w:szCs w:val="16"/>
          <w:lang w:val="hy-AM"/>
        </w:rPr>
        <w:t>են</w:t>
      </w:r>
      <w:r w:rsidRPr="001C07C6">
        <w:rPr>
          <w:rFonts w:ascii="GHEA Grapalat" w:hAnsi="GHEA Grapalat" w:cs="Sylfaen"/>
          <w:i/>
          <w:sz w:val="16"/>
          <w:szCs w:val="16"/>
          <w:lang w:val="af-ZA"/>
        </w:rPr>
        <w:t>:</w:t>
      </w:r>
    </w:p>
  </w:footnote>
  <w:footnote w:id="14">
    <w:p w:rsidR="00672962" w:rsidRPr="002865DC" w:rsidRDefault="00672962" w:rsidP="00B2572B">
      <w:pPr>
        <w:pStyle w:val="af2"/>
        <w:rPr>
          <w:rFonts w:ascii="GHEA Grapalat" w:hAnsi="GHEA Grapalat"/>
          <w:i/>
          <w:sz w:val="16"/>
          <w:szCs w:val="16"/>
          <w:lang w:val="af-ZA"/>
        </w:rPr>
      </w:pPr>
      <w:r w:rsidRPr="00A65C38">
        <w:rPr>
          <w:rFonts w:ascii="GHEA Grapalat" w:hAnsi="GHEA Grapalat"/>
          <w:i/>
          <w:sz w:val="16"/>
          <w:szCs w:val="16"/>
          <w:lang w:val="hy-AM"/>
        </w:rPr>
        <w:t>*</w:t>
      </w:r>
      <w:r>
        <w:rPr>
          <w:rFonts w:ascii="GHEA Grapalat" w:hAnsi="GHEA Grapalat"/>
          <w:i/>
          <w:sz w:val="16"/>
          <w:szCs w:val="16"/>
          <w:lang w:val="en-US"/>
        </w:rPr>
        <w:t>լրացվում</w:t>
      </w:r>
      <w:r w:rsidRPr="00F402CA">
        <w:rPr>
          <w:rFonts w:ascii="GHEA Grapalat" w:hAnsi="GHEA Grapalat"/>
          <w:i/>
          <w:sz w:val="16"/>
          <w:szCs w:val="16"/>
          <w:lang w:val="af-ZA"/>
        </w:rPr>
        <w:t xml:space="preserve"> </w:t>
      </w:r>
      <w:r>
        <w:rPr>
          <w:rFonts w:ascii="GHEA Grapalat" w:hAnsi="GHEA Grapalat"/>
          <w:i/>
          <w:sz w:val="16"/>
          <w:szCs w:val="16"/>
          <w:lang w:val="en-US"/>
        </w:rPr>
        <w:t>է</w:t>
      </w:r>
      <w:r w:rsidRPr="00F402CA">
        <w:rPr>
          <w:rFonts w:ascii="GHEA Grapalat" w:hAnsi="GHEA Grapalat"/>
          <w:i/>
          <w:sz w:val="16"/>
          <w:szCs w:val="16"/>
          <w:lang w:val="af-ZA"/>
        </w:rPr>
        <w:t xml:space="preserve"> </w:t>
      </w:r>
      <w:r>
        <w:rPr>
          <w:rFonts w:ascii="GHEA Grapalat" w:hAnsi="GHEA Grapalat"/>
          <w:i/>
          <w:sz w:val="16"/>
          <w:szCs w:val="16"/>
          <w:lang w:val="en-US"/>
        </w:rPr>
        <w:t>հանձնաժողովի</w:t>
      </w:r>
      <w:r w:rsidRPr="00F402CA">
        <w:rPr>
          <w:rFonts w:ascii="GHEA Grapalat" w:hAnsi="GHEA Grapalat"/>
          <w:i/>
          <w:sz w:val="16"/>
          <w:szCs w:val="16"/>
          <w:lang w:val="af-ZA"/>
        </w:rPr>
        <w:t xml:space="preserve"> </w:t>
      </w:r>
      <w:r>
        <w:rPr>
          <w:rFonts w:ascii="GHEA Grapalat" w:hAnsi="GHEA Grapalat"/>
          <w:i/>
          <w:sz w:val="16"/>
          <w:szCs w:val="16"/>
          <w:lang w:val="en-US"/>
        </w:rPr>
        <w:t>քարտուղարի</w:t>
      </w:r>
      <w:r w:rsidRPr="00F402CA">
        <w:rPr>
          <w:rFonts w:ascii="GHEA Grapalat" w:hAnsi="GHEA Grapalat"/>
          <w:i/>
          <w:sz w:val="16"/>
          <w:szCs w:val="16"/>
          <w:lang w:val="af-ZA"/>
        </w:rPr>
        <w:t xml:space="preserve"> </w:t>
      </w:r>
      <w:r>
        <w:rPr>
          <w:rFonts w:ascii="GHEA Grapalat" w:hAnsi="GHEA Grapalat"/>
          <w:i/>
          <w:sz w:val="16"/>
          <w:szCs w:val="16"/>
          <w:lang w:val="en-US"/>
        </w:rPr>
        <w:t>կողմից</w:t>
      </w:r>
      <w:r w:rsidRPr="00F402CA">
        <w:rPr>
          <w:rFonts w:ascii="GHEA Grapalat" w:hAnsi="GHEA Grapalat"/>
          <w:i/>
          <w:sz w:val="16"/>
          <w:szCs w:val="16"/>
          <w:lang w:val="af-ZA"/>
        </w:rPr>
        <w:t xml:space="preserve">` </w:t>
      </w:r>
      <w:r>
        <w:rPr>
          <w:rFonts w:ascii="GHEA Grapalat" w:hAnsi="GHEA Grapalat"/>
          <w:i/>
          <w:sz w:val="16"/>
          <w:szCs w:val="16"/>
          <w:lang w:val="en-US"/>
        </w:rPr>
        <w:t>մինչև</w:t>
      </w:r>
      <w:r w:rsidRPr="00F402CA">
        <w:rPr>
          <w:rFonts w:ascii="GHEA Grapalat" w:hAnsi="GHEA Grapalat"/>
          <w:i/>
          <w:sz w:val="16"/>
          <w:szCs w:val="16"/>
          <w:lang w:val="af-ZA"/>
        </w:rPr>
        <w:t xml:space="preserve"> </w:t>
      </w:r>
      <w:r>
        <w:rPr>
          <w:rFonts w:ascii="GHEA Grapalat" w:hAnsi="GHEA Grapalat"/>
          <w:i/>
          <w:sz w:val="16"/>
          <w:szCs w:val="16"/>
          <w:lang w:val="en-US"/>
        </w:rPr>
        <w:t>հրավերը</w:t>
      </w:r>
      <w:r w:rsidRPr="00F402CA">
        <w:rPr>
          <w:rFonts w:ascii="GHEA Grapalat" w:hAnsi="GHEA Grapalat"/>
          <w:i/>
          <w:sz w:val="16"/>
          <w:szCs w:val="16"/>
          <w:lang w:val="af-ZA"/>
        </w:rPr>
        <w:t xml:space="preserve"> </w:t>
      </w:r>
      <w:r>
        <w:rPr>
          <w:rFonts w:ascii="GHEA Grapalat" w:hAnsi="GHEA Grapalat"/>
          <w:i/>
          <w:sz w:val="16"/>
          <w:szCs w:val="16"/>
          <w:lang w:val="en-US"/>
        </w:rPr>
        <w:t>տեղեկագրում</w:t>
      </w:r>
      <w:r w:rsidRPr="00F402CA">
        <w:rPr>
          <w:rFonts w:ascii="GHEA Grapalat" w:hAnsi="GHEA Grapalat"/>
          <w:i/>
          <w:sz w:val="16"/>
          <w:szCs w:val="16"/>
          <w:lang w:val="af-ZA"/>
        </w:rPr>
        <w:t xml:space="preserve"> </w:t>
      </w:r>
      <w:r>
        <w:rPr>
          <w:rFonts w:ascii="GHEA Grapalat" w:hAnsi="GHEA Grapalat"/>
          <w:i/>
          <w:sz w:val="16"/>
          <w:szCs w:val="16"/>
          <w:lang w:val="en-US"/>
        </w:rPr>
        <w:t>հրապարակելը</w:t>
      </w:r>
      <w:r w:rsidRPr="00A65C38">
        <w:rPr>
          <w:rFonts w:ascii="GHEA Grapalat" w:hAnsi="GHEA Grapalat"/>
          <w:i/>
          <w:sz w:val="16"/>
          <w:szCs w:val="16"/>
          <w:lang w:val="hy-AM"/>
        </w:rPr>
        <w:t>:</w:t>
      </w:r>
    </w:p>
    <w:p w:rsidR="00672962" w:rsidRPr="00F402CA" w:rsidDel="00C14E1E" w:rsidRDefault="00672962" w:rsidP="002A3B72">
      <w:pPr>
        <w:jc w:val="both"/>
        <w:rPr>
          <w:del w:id="25" w:author="User" w:date="2019-05-25T13:42:00Z"/>
          <w:rFonts w:ascii="GHEA Grapalat" w:hAnsi="GHEA Grapalat"/>
          <w:i/>
          <w:sz w:val="16"/>
          <w:szCs w:val="16"/>
          <w:lang w:val="af-ZA"/>
        </w:rPr>
      </w:pPr>
      <w:r w:rsidRPr="00F57AA8">
        <w:rPr>
          <w:rFonts w:ascii="GHEA Grapalat" w:hAnsi="GHEA Grapalat"/>
          <w:i/>
          <w:sz w:val="16"/>
          <w:szCs w:val="16"/>
          <w:lang w:val="af-ZA"/>
        </w:rPr>
        <w:t xml:space="preserve">** </w:t>
      </w:r>
      <w:r w:rsidRPr="000673FF">
        <w:rPr>
          <w:rFonts w:ascii="GHEA Grapalat" w:hAnsi="GHEA Grapalat"/>
          <w:i/>
          <w:sz w:val="16"/>
          <w:szCs w:val="16"/>
          <w:lang w:val="hy-AM" w:eastAsia="ru-RU"/>
        </w:rPr>
        <w:t xml:space="preserve">Սույն ենթակետում նշված անձանց բացակայության դեպքում ներկայացվում է </w:t>
      </w:r>
      <w:r>
        <w:rPr>
          <w:rFonts w:ascii="GHEA Grapalat" w:hAnsi="GHEA Grapalat"/>
          <w:i/>
          <w:sz w:val="16"/>
          <w:szCs w:val="16"/>
          <w:lang w:eastAsia="ru-RU"/>
        </w:rPr>
        <w:t>մասնակցի</w:t>
      </w:r>
      <w:r w:rsidRPr="00F57AA8">
        <w:rPr>
          <w:rFonts w:ascii="GHEA Grapalat" w:hAnsi="GHEA Grapalat"/>
          <w:i/>
          <w:sz w:val="16"/>
          <w:szCs w:val="16"/>
          <w:lang w:val="af-ZA" w:eastAsia="ru-RU"/>
        </w:rPr>
        <w:t xml:space="preserve"> </w:t>
      </w:r>
      <w:r w:rsidRPr="000673FF">
        <w:rPr>
          <w:rFonts w:ascii="GHEA Grapalat" w:hAnsi="GHEA Grapalat"/>
          <w:i/>
          <w:sz w:val="16"/>
          <w:szCs w:val="16"/>
          <w:lang w:val="hy-AM" w:eastAsia="ru-RU"/>
        </w:rPr>
        <w:t xml:space="preserve">գործադիր մարմնի ղեկավարի և անդամների տվյալները: </w:t>
      </w:r>
    </w:p>
  </w:footnote>
  <w:footnote w:id="15">
    <w:p w:rsidR="00672962" w:rsidRPr="00F46CF9" w:rsidRDefault="00672962" w:rsidP="00B2572B">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F46CF9">
        <w:rPr>
          <w:rFonts w:ascii="GHEA Grapalat" w:hAnsi="GHEA Grapalat"/>
          <w:i/>
          <w:sz w:val="16"/>
          <w:szCs w:val="16"/>
          <w:lang w:val="af-ZA"/>
        </w:rPr>
        <w:t xml:space="preserve"> </w:t>
      </w:r>
      <w:r>
        <w:rPr>
          <w:rFonts w:ascii="GHEA Grapalat" w:hAnsi="GHEA Grapalat"/>
          <w:i/>
          <w:sz w:val="16"/>
          <w:szCs w:val="16"/>
        </w:rPr>
        <w:t>լրացվում</w:t>
      </w:r>
      <w:r w:rsidRPr="00F46CF9">
        <w:rPr>
          <w:rFonts w:ascii="GHEA Grapalat" w:hAnsi="GHEA Grapalat"/>
          <w:i/>
          <w:sz w:val="16"/>
          <w:szCs w:val="16"/>
          <w:lang w:val="af-ZA"/>
        </w:rPr>
        <w:t xml:space="preserve"> </w:t>
      </w:r>
      <w:r>
        <w:rPr>
          <w:rFonts w:ascii="GHEA Grapalat" w:hAnsi="GHEA Grapalat"/>
          <w:i/>
          <w:sz w:val="16"/>
          <w:szCs w:val="16"/>
        </w:rPr>
        <w:t>է</w:t>
      </w:r>
      <w:r w:rsidRPr="00F46CF9">
        <w:rPr>
          <w:rFonts w:ascii="GHEA Grapalat" w:hAnsi="GHEA Grapalat"/>
          <w:i/>
          <w:sz w:val="16"/>
          <w:szCs w:val="16"/>
          <w:lang w:val="af-ZA"/>
        </w:rPr>
        <w:t xml:space="preserve"> </w:t>
      </w:r>
      <w:r>
        <w:rPr>
          <w:rFonts w:ascii="GHEA Grapalat" w:hAnsi="GHEA Grapalat"/>
          <w:i/>
          <w:sz w:val="16"/>
          <w:szCs w:val="16"/>
        </w:rPr>
        <w:t>հանձնաժողովի</w:t>
      </w:r>
      <w:r w:rsidRPr="00F46CF9">
        <w:rPr>
          <w:rFonts w:ascii="GHEA Grapalat" w:hAnsi="GHEA Grapalat"/>
          <w:i/>
          <w:sz w:val="16"/>
          <w:szCs w:val="16"/>
          <w:lang w:val="af-ZA"/>
        </w:rPr>
        <w:t xml:space="preserve"> </w:t>
      </w:r>
      <w:r>
        <w:rPr>
          <w:rFonts w:ascii="GHEA Grapalat" w:hAnsi="GHEA Grapalat"/>
          <w:i/>
          <w:sz w:val="16"/>
          <w:szCs w:val="16"/>
        </w:rPr>
        <w:t>քարտուղարի</w:t>
      </w:r>
      <w:r w:rsidRPr="00F46CF9">
        <w:rPr>
          <w:rFonts w:ascii="GHEA Grapalat" w:hAnsi="GHEA Grapalat"/>
          <w:i/>
          <w:sz w:val="16"/>
          <w:szCs w:val="16"/>
          <w:lang w:val="af-ZA"/>
        </w:rPr>
        <w:t xml:space="preserve"> </w:t>
      </w:r>
      <w:r>
        <w:rPr>
          <w:rFonts w:ascii="GHEA Grapalat" w:hAnsi="GHEA Grapalat"/>
          <w:i/>
          <w:sz w:val="16"/>
          <w:szCs w:val="16"/>
        </w:rPr>
        <w:t>կողմից</w:t>
      </w:r>
      <w:r w:rsidRPr="00F46CF9">
        <w:rPr>
          <w:rFonts w:ascii="GHEA Grapalat" w:hAnsi="GHEA Grapalat"/>
          <w:i/>
          <w:sz w:val="16"/>
          <w:szCs w:val="16"/>
          <w:lang w:val="af-ZA"/>
        </w:rPr>
        <w:t xml:space="preserve">` </w:t>
      </w:r>
      <w:r>
        <w:rPr>
          <w:rFonts w:ascii="GHEA Grapalat" w:hAnsi="GHEA Grapalat"/>
          <w:i/>
          <w:sz w:val="16"/>
          <w:szCs w:val="16"/>
        </w:rPr>
        <w:t>մինչև</w:t>
      </w:r>
      <w:r w:rsidRPr="00F46CF9">
        <w:rPr>
          <w:rFonts w:ascii="GHEA Grapalat" w:hAnsi="GHEA Grapalat"/>
          <w:i/>
          <w:sz w:val="16"/>
          <w:szCs w:val="16"/>
          <w:lang w:val="af-ZA"/>
        </w:rPr>
        <w:t xml:space="preserve"> </w:t>
      </w:r>
      <w:r>
        <w:rPr>
          <w:rFonts w:ascii="GHEA Grapalat" w:hAnsi="GHEA Grapalat"/>
          <w:i/>
          <w:sz w:val="16"/>
          <w:szCs w:val="16"/>
        </w:rPr>
        <w:t>հրավերը</w:t>
      </w:r>
      <w:r w:rsidRPr="00F46CF9">
        <w:rPr>
          <w:rFonts w:ascii="GHEA Grapalat" w:hAnsi="GHEA Grapalat"/>
          <w:i/>
          <w:sz w:val="16"/>
          <w:szCs w:val="16"/>
          <w:lang w:val="af-ZA"/>
        </w:rPr>
        <w:t xml:space="preserve"> </w:t>
      </w:r>
      <w:r>
        <w:rPr>
          <w:rFonts w:ascii="GHEA Grapalat" w:hAnsi="GHEA Grapalat"/>
          <w:i/>
          <w:sz w:val="16"/>
          <w:szCs w:val="16"/>
        </w:rPr>
        <w:t>տեղեկագրում</w:t>
      </w:r>
      <w:r w:rsidRPr="00F46CF9">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rsidR="00672962" w:rsidRPr="0015088E" w:rsidRDefault="00672962"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C61944">
        <w:rPr>
          <w:rFonts w:ascii="GHEA Grapalat" w:hAnsi="GHEA Grapalat"/>
          <w:i/>
          <w:sz w:val="16"/>
          <w:szCs w:val="16"/>
        </w:rPr>
        <w:t>եթե</w:t>
      </w:r>
      <w:r w:rsidRPr="00F46CF9">
        <w:rPr>
          <w:rFonts w:ascii="GHEA Grapalat" w:hAnsi="GHEA Grapalat"/>
          <w:i/>
          <w:sz w:val="16"/>
          <w:szCs w:val="16"/>
          <w:lang w:val="af-ZA"/>
        </w:rPr>
        <w:t xml:space="preserve"> </w:t>
      </w:r>
      <w:r w:rsidRPr="00C61944">
        <w:rPr>
          <w:rFonts w:ascii="GHEA Grapalat" w:hAnsi="GHEA Grapalat"/>
          <w:i/>
          <w:sz w:val="16"/>
          <w:szCs w:val="16"/>
        </w:rPr>
        <w:t>մասնակիցն</w:t>
      </w:r>
      <w:r w:rsidRPr="00F46CF9">
        <w:rPr>
          <w:rFonts w:ascii="GHEA Grapalat" w:hAnsi="GHEA Grapalat"/>
          <w:i/>
          <w:sz w:val="16"/>
          <w:szCs w:val="16"/>
          <w:lang w:val="af-ZA"/>
        </w:rPr>
        <w:t xml:space="preserve"> </w:t>
      </w:r>
      <w:r w:rsidRPr="00C61944">
        <w:rPr>
          <w:rFonts w:ascii="GHEA Grapalat" w:hAnsi="GHEA Grapalat"/>
          <w:i/>
          <w:sz w:val="16"/>
          <w:szCs w:val="16"/>
        </w:rPr>
        <w:t>ավելացված</w:t>
      </w:r>
      <w:r w:rsidRPr="00F46CF9">
        <w:rPr>
          <w:rFonts w:ascii="GHEA Grapalat" w:hAnsi="GHEA Grapalat"/>
          <w:i/>
          <w:sz w:val="16"/>
          <w:szCs w:val="16"/>
          <w:lang w:val="af-ZA"/>
        </w:rPr>
        <w:t xml:space="preserve"> </w:t>
      </w:r>
      <w:r w:rsidRPr="00C61944">
        <w:rPr>
          <w:rFonts w:ascii="GHEA Grapalat" w:hAnsi="GHEA Grapalat"/>
          <w:i/>
          <w:sz w:val="16"/>
          <w:szCs w:val="16"/>
        </w:rPr>
        <w:t>արժեքի</w:t>
      </w:r>
      <w:r w:rsidRPr="00F46CF9">
        <w:rPr>
          <w:rFonts w:ascii="GHEA Grapalat" w:hAnsi="GHEA Grapalat"/>
          <w:i/>
          <w:sz w:val="16"/>
          <w:szCs w:val="16"/>
          <w:lang w:val="af-ZA"/>
        </w:rPr>
        <w:t xml:space="preserve"> </w:t>
      </w:r>
      <w:r w:rsidRPr="00C61944">
        <w:rPr>
          <w:rFonts w:ascii="GHEA Grapalat" w:hAnsi="GHEA Grapalat"/>
          <w:i/>
          <w:sz w:val="16"/>
          <w:szCs w:val="16"/>
        </w:rPr>
        <w:t>հարկ</w:t>
      </w:r>
      <w:r w:rsidRPr="00F46CF9">
        <w:rPr>
          <w:rFonts w:ascii="GHEA Grapalat" w:hAnsi="GHEA Grapalat"/>
          <w:i/>
          <w:sz w:val="16"/>
          <w:szCs w:val="16"/>
          <w:lang w:val="af-ZA"/>
        </w:rPr>
        <w:t xml:space="preserve"> </w:t>
      </w:r>
      <w:r w:rsidRPr="00C61944">
        <w:rPr>
          <w:rFonts w:ascii="GHEA Grapalat" w:hAnsi="GHEA Grapalat"/>
          <w:i/>
          <w:sz w:val="16"/>
          <w:szCs w:val="16"/>
        </w:rPr>
        <w:t>վճարող</w:t>
      </w:r>
      <w:r w:rsidRPr="00F46CF9">
        <w:rPr>
          <w:rFonts w:ascii="GHEA Grapalat" w:hAnsi="GHEA Grapalat"/>
          <w:i/>
          <w:sz w:val="16"/>
          <w:szCs w:val="16"/>
          <w:lang w:val="af-ZA"/>
        </w:rPr>
        <w:t xml:space="preserve"> </w:t>
      </w:r>
      <w:r w:rsidRPr="00C61944">
        <w:rPr>
          <w:rFonts w:ascii="GHEA Grapalat" w:hAnsi="GHEA Grapalat"/>
          <w:i/>
          <w:sz w:val="16"/>
          <w:szCs w:val="16"/>
        </w:rPr>
        <w:t>է</w:t>
      </w:r>
      <w:r w:rsidRPr="00F46CF9">
        <w:rPr>
          <w:rFonts w:ascii="GHEA Grapalat" w:hAnsi="GHEA Grapalat"/>
          <w:i/>
          <w:sz w:val="16"/>
          <w:szCs w:val="16"/>
          <w:lang w:val="af-ZA"/>
        </w:rPr>
        <w:t xml:space="preserve">, </w:t>
      </w:r>
      <w:r w:rsidRPr="00C61944">
        <w:rPr>
          <w:rFonts w:ascii="GHEA Grapalat" w:hAnsi="GHEA Grapalat"/>
          <w:i/>
          <w:sz w:val="16"/>
          <w:szCs w:val="16"/>
        </w:rPr>
        <w:t>ապա</w:t>
      </w:r>
      <w:r w:rsidRPr="00F46CF9">
        <w:rPr>
          <w:rFonts w:ascii="GHEA Grapalat" w:hAnsi="GHEA Grapalat"/>
          <w:i/>
          <w:sz w:val="16"/>
          <w:szCs w:val="16"/>
          <w:lang w:val="af-ZA"/>
        </w:rPr>
        <w:t xml:space="preserve"> </w:t>
      </w:r>
      <w:r w:rsidRPr="00C61944">
        <w:rPr>
          <w:rFonts w:ascii="GHEA Grapalat" w:hAnsi="GHEA Grapalat"/>
          <w:i/>
          <w:sz w:val="16"/>
          <w:szCs w:val="16"/>
        </w:rPr>
        <w:t>տվյալ</w:t>
      </w:r>
      <w:r w:rsidRPr="00F46CF9">
        <w:rPr>
          <w:rFonts w:ascii="GHEA Grapalat" w:hAnsi="GHEA Grapalat"/>
          <w:i/>
          <w:sz w:val="16"/>
          <w:szCs w:val="16"/>
          <w:lang w:val="af-ZA"/>
        </w:rPr>
        <w:t xml:space="preserve"> </w:t>
      </w:r>
      <w:r w:rsidRPr="00C61944">
        <w:rPr>
          <w:rFonts w:ascii="GHEA Grapalat" w:hAnsi="GHEA Grapalat"/>
          <w:i/>
          <w:sz w:val="16"/>
          <w:szCs w:val="16"/>
        </w:rPr>
        <w:t>պայմանագրի</w:t>
      </w:r>
      <w:r w:rsidRPr="00F46CF9">
        <w:rPr>
          <w:rFonts w:ascii="GHEA Grapalat" w:hAnsi="GHEA Grapalat"/>
          <w:i/>
          <w:sz w:val="16"/>
          <w:szCs w:val="16"/>
          <w:lang w:val="af-ZA"/>
        </w:rPr>
        <w:t xml:space="preserve"> </w:t>
      </w:r>
      <w:r w:rsidRPr="00C61944">
        <w:rPr>
          <w:rFonts w:ascii="GHEA Grapalat" w:hAnsi="GHEA Grapalat"/>
          <w:i/>
          <w:sz w:val="16"/>
          <w:szCs w:val="16"/>
        </w:rPr>
        <w:t>գծով</w:t>
      </w:r>
      <w:r w:rsidRPr="00F46CF9">
        <w:rPr>
          <w:rFonts w:ascii="GHEA Grapalat" w:hAnsi="GHEA Grapalat"/>
          <w:i/>
          <w:sz w:val="16"/>
          <w:szCs w:val="16"/>
          <w:lang w:val="af-ZA"/>
        </w:rPr>
        <w:t xml:space="preserve"> </w:t>
      </w:r>
      <w:r w:rsidRPr="00C61944">
        <w:rPr>
          <w:rFonts w:ascii="GHEA Grapalat" w:hAnsi="GHEA Grapalat"/>
          <w:i/>
          <w:sz w:val="16"/>
          <w:szCs w:val="16"/>
        </w:rPr>
        <w:t>Հայաստանի</w:t>
      </w:r>
      <w:r w:rsidRPr="00F46CF9">
        <w:rPr>
          <w:rFonts w:ascii="GHEA Grapalat" w:hAnsi="GHEA Grapalat"/>
          <w:i/>
          <w:sz w:val="16"/>
          <w:szCs w:val="16"/>
          <w:lang w:val="af-ZA"/>
        </w:rPr>
        <w:t xml:space="preserve"> </w:t>
      </w:r>
      <w:r w:rsidRPr="00C61944">
        <w:rPr>
          <w:rFonts w:ascii="GHEA Grapalat" w:hAnsi="GHEA Grapalat"/>
          <w:i/>
          <w:sz w:val="16"/>
          <w:szCs w:val="16"/>
        </w:rPr>
        <w:t>Հանրապետության</w:t>
      </w:r>
      <w:r w:rsidRPr="00F46CF9">
        <w:rPr>
          <w:rFonts w:ascii="GHEA Grapalat" w:hAnsi="GHEA Grapalat"/>
          <w:i/>
          <w:sz w:val="16"/>
          <w:szCs w:val="16"/>
          <w:lang w:val="af-ZA"/>
        </w:rPr>
        <w:t xml:space="preserve"> </w:t>
      </w:r>
      <w:r w:rsidRPr="00C61944">
        <w:rPr>
          <w:rFonts w:ascii="GHEA Grapalat" w:hAnsi="GHEA Grapalat"/>
          <w:i/>
          <w:sz w:val="16"/>
          <w:szCs w:val="16"/>
        </w:rPr>
        <w:t>պետական</w:t>
      </w:r>
      <w:r w:rsidRPr="00F46CF9">
        <w:rPr>
          <w:rFonts w:ascii="GHEA Grapalat" w:hAnsi="GHEA Grapalat"/>
          <w:i/>
          <w:sz w:val="16"/>
          <w:szCs w:val="16"/>
          <w:lang w:val="af-ZA"/>
        </w:rPr>
        <w:t xml:space="preserve"> </w:t>
      </w:r>
      <w:r w:rsidRPr="00C61944">
        <w:rPr>
          <w:rFonts w:ascii="GHEA Grapalat" w:hAnsi="GHEA Grapalat"/>
          <w:i/>
          <w:sz w:val="16"/>
          <w:szCs w:val="16"/>
        </w:rPr>
        <w:t>բյուջե</w:t>
      </w:r>
      <w:r w:rsidRPr="00F46CF9">
        <w:rPr>
          <w:rFonts w:ascii="GHEA Grapalat" w:hAnsi="GHEA Grapalat"/>
          <w:i/>
          <w:sz w:val="16"/>
          <w:szCs w:val="16"/>
          <w:lang w:val="af-ZA"/>
        </w:rPr>
        <w:t xml:space="preserve"> </w:t>
      </w:r>
      <w:r w:rsidRPr="00C61944">
        <w:rPr>
          <w:rFonts w:ascii="GHEA Grapalat" w:hAnsi="GHEA Grapalat"/>
          <w:i/>
          <w:sz w:val="16"/>
          <w:szCs w:val="16"/>
        </w:rPr>
        <w:t>վճարվելիք</w:t>
      </w:r>
      <w:r w:rsidRPr="00F46CF9">
        <w:rPr>
          <w:rFonts w:ascii="GHEA Grapalat" w:hAnsi="GHEA Grapalat"/>
          <w:i/>
          <w:sz w:val="16"/>
          <w:szCs w:val="16"/>
          <w:lang w:val="af-ZA"/>
        </w:rPr>
        <w:t xml:space="preserve"> </w:t>
      </w:r>
      <w:r w:rsidRPr="00C61944">
        <w:rPr>
          <w:rFonts w:ascii="GHEA Grapalat" w:hAnsi="GHEA Grapalat"/>
          <w:i/>
          <w:sz w:val="16"/>
          <w:szCs w:val="16"/>
        </w:rPr>
        <w:t>ավելացված</w:t>
      </w:r>
      <w:r w:rsidRPr="00F46CF9">
        <w:rPr>
          <w:rFonts w:ascii="GHEA Grapalat" w:hAnsi="GHEA Grapalat"/>
          <w:i/>
          <w:sz w:val="16"/>
          <w:szCs w:val="16"/>
          <w:lang w:val="af-ZA"/>
        </w:rPr>
        <w:t xml:space="preserve"> </w:t>
      </w:r>
      <w:r w:rsidRPr="00C61944">
        <w:rPr>
          <w:rFonts w:ascii="GHEA Grapalat" w:hAnsi="GHEA Grapalat"/>
          <w:i/>
          <w:sz w:val="16"/>
          <w:szCs w:val="16"/>
        </w:rPr>
        <w:t>արժեքի</w:t>
      </w:r>
      <w:r w:rsidRPr="00F46CF9">
        <w:rPr>
          <w:rFonts w:ascii="GHEA Grapalat" w:hAnsi="GHEA Grapalat"/>
          <w:i/>
          <w:sz w:val="16"/>
          <w:szCs w:val="16"/>
          <w:lang w:val="af-ZA"/>
        </w:rPr>
        <w:t xml:space="preserve"> </w:t>
      </w:r>
      <w:r w:rsidRPr="00C61944">
        <w:rPr>
          <w:rFonts w:ascii="GHEA Grapalat" w:hAnsi="GHEA Grapalat"/>
          <w:i/>
          <w:sz w:val="16"/>
          <w:szCs w:val="16"/>
        </w:rPr>
        <w:t>հարկի</w:t>
      </w:r>
      <w:r w:rsidRPr="00F46CF9">
        <w:rPr>
          <w:rFonts w:ascii="GHEA Grapalat" w:hAnsi="GHEA Grapalat"/>
          <w:i/>
          <w:sz w:val="16"/>
          <w:szCs w:val="16"/>
          <w:lang w:val="af-ZA"/>
        </w:rPr>
        <w:t xml:space="preserve"> </w:t>
      </w:r>
      <w:r w:rsidRPr="00C61944">
        <w:rPr>
          <w:rFonts w:ascii="GHEA Grapalat" w:hAnsi="GHEA Grapalat"/>
          <w:i/>
          <w:sz w:val="16"/>
          <w:szCs w:val="16"/>
        </w:rPr>
        <w:t>գումարը</w:t>
      </w:r>
      <w:r w:rsidRPr="00F46CF9">
        <w:rPr>
          <w:rFonts w:ascii="GHEA Grapalat" w:hAnsi="GHEA Grapalat"/>
          <w:i/>
          <w:sz w:val="16"/>
          <w:szCs w:val="16"/>
          <w:lang w:val="af-ZA"/>
        </w:rPr>
        <w:t xml:space="preserve"> </w:t>
      </w:r>
      <w:r w:rsidRPr="00C61944">
        <w:rPr>
          <w:rFonts w:ascii="GHEA Grapalat" w:hAnsi="GHEA Grapalat"/>
          <w:i/>
          <w:sz w:val="16"/>
          <w:szCs w:val="16"/>
        </w:rPr>
        <w:t>նշվում</w:t>
      </w:r>
      <w:r w:rsidRPr="00F46CF9">
        <w:rPr>
          <w:rFonts w:ascii="GHEA Grapalat" w:hAnsi="GHEA Grapalat"/>
          <w:i/>
          <w:sz w:val="16"/>
          <w:szCs w:val="16"/>
          <w:lang w:val="af-ZA"/>
        </w:rPr>
        <w:t xml:space="preserve"> </w:t>
      </w:r>
      <w:r w:rsidRPr="00C61944">
        <w:rPr>
          <w:rFonts w:ascii="GHEA Grapalat" w:hAnsi="GHEA Grapalat"/>
          <w:i/>
          <w:sz w:val="16"/>
          <w:szCs w:val="16"/>
        </w:rPr>
        <w:t>է</w:t>
      </w:r>
      <w:r w:rsidRPr="00F46CF9">
        <w:rPr>
          <w:rFonts w:ascii="GHEA Grapalat" w:hAnsi="GHEA Grapalat"/>
          <w:i/>
          <w:sz w:val="16"/>
          <w:szCs w:val="16"/>
          <w:lang w:val="af-ZA"/>
        </w:rPr>
        <w:t xml:space="preserve"> 4-</w:t>
      </w:r>
      <w:r w:rsidRPr="00C61944">
        <w:rPr>
          <w:rFonts w:ascii="GHEA Grapalat" w:hAnsi="GHEA Grapalat"/>
          <w:i/>
          <w:sz w:val="16"/>
          <w:szCs w:val="16"/>
        </w:rPr>
        <w:t>րդ</w:t>
      </w:r>
      <w:r w:rsidRPr="00F46CF9">
        <w:rPr>
          <w:rFonts w:ascii="GHEA Grapalat" w:hAnsi="GHEA Grapalat"/>
          <w:i/>
          <w:sz w:val="16"/>
          <w:szCs w:val="16"/>
          <w:lang w:val="af-ZA"/>
        </w:rPr>
        <w:t xml:space="preserve"> </w:t>
      </w:r>
      <w:r w:rsidRPr="00C61944">
        <w:rPr>
          <w:rFonts w:ascii="GHEA Grapalat" w:hAnsi="GHEA Grapalat"/>
          <w:i/>
          <w:sz w:val="16"/>
          <w:szCs w:val="16"/>
        </w:rPr>
        <w:t>սյունակում։</w:t>
      </w:r>
    </w:p>
    <w:p w:rsidR="00672962" w:rsidRPr="004A3051" w:rsidDel="00C14E1E" w:rsidRDefault="00672962" w:rsidP="00B2572B">
      <w:pPr>
        <w:pStyle w:val="af2"/>
        <w:rPr>
          <w:del w:id="26" w:author="User" w:date="2019-05-25T13:43:00Z"/>
          <w:i/>
          <w:lang w:val="en-US"/>
        </w:rPr>
      </w:pPr>
    </w:p>
  </w:footnote>
  <w:footnote w:id="16">
    <w:p w:rsidR="00672962" w:rsidRPr="00A65C38" w:rsidDel="00C14E1E" w:rsidRDefault="00672962" w:rsidP="006668B0">
      <w:pPr>
        <w:pStyle w:val="31"/>
        <w:spacing w:line="240" w:lineRule="auto"/>
        <w:ind w:firstLine="0"/>
        <w:rPr>
          <w:del w:id="27" w:author="User" w:date="2019-05-25T13:44:00Z"/>
          <w:rFonts w:ascii="GHEA Grapalat" w:hAnsi="GHEA Grapalat"/>
          <w:i/>
          <w:lang w:val="en-US"/>
        </w:rPr>
      </w:pPr>
      <w:r w:rsidRPr="000F5032">
        <w:rPr>
          <w:rFonts w:ascii="GHEA Grapalat" w:hAnsi="GHEA Grapalat" w:cs="Sylfaen"/>
          <w:i/>
          <w:sz w:val="16"/>
          <w:szCs w:val="16"/>
          <w:lang w:val="hy-AM" w:eastAsia="ru-RU"/>
        </w:rPr>
        <w:t>*</w:t>
      </w:r>
      <w:r w:rsidRPr="0003334B">
        <w:rPr>
          <w:rFonts w:ascii="GHEA Grapalat" w:hAnsi="GHEA Grapalat"/>
          <w:i/>
          <w:sz w:val="16"/>
          <w:szCs w:val="16"/>
        </w:rPr>
        <w:t xml:space="preserve"> </w:t>
      </w:r>
      <w:r>
        <w:rPr>
          <w:rFonts w:ascii="GHEA Grapalat" w:hAnsi="GHEA Grapalat"/>
          <w:i/>
          <w:sz w:val="16"/>
          <w:szCs w:val="16"/>
        </w:rPr>
        <w:t>լրացվում է հանձնաժողովի քարտուղարի կողմից` մինչև հրավերը տեղեկագրում հրապարակելը</w:t>
      </w:r>
      <w:r w:rsidRPr="00A65C38">
        <w:rPr>
          <w:rFonts w:ascii="GHEA Grapalat" w:hAnsi="GHEA Grapalat"/>
          <w:i/>
          <w:sz w:val="16"/>
          <w:szCs w:val="16"/>
          <w:lang w:val="hy-AM"/>
        </w:rPr>
        <w:t>:</w:t>
      </w:r>
    </w:p>
  </w:footnote>
  <w:footnote w:id="17">
    <w:p w:rsidR="00672962" w:rsidDel="00C14E1E" w:rsidRDefault="00672962" w:rsidP="00B2572B">
      <w:pPr>
        <w:pStyle w:val="31"/>
        <w:spacing w:line="240" w:lineRule="auto"/>
        <w:ind w:firstLine="0"/>
        <w:rPr>
          <w:del w:id="28" w:author="User" w:date="2019-05-25T13:44:00Z"/>
          <w:rFonts w:ascii="GHEA Grapalat" w:hAnsi="GHEA Grapalat" w:cs="Sylfaen"/>
          <w:i/>
          <w:sz w:val="16"/>
          <w:szCs w:val="16"/>
          <w:lang w:eastAsia="ru-RU"/>
        </w:rPr>
      </w:pPr>
      <w:r w:rsidRPr="000F5032">
        <w:rPr>
          <w:rFonts w:ascii="GHEA Grapalat" w:hAnsi="GHEA Grapalat" w:cs="Sylfaen"/>
          <w:i/>
          <w:sz w:val="16"/>
          <w:szCs w:val="16"/>
          <w:lang w:val="hy-AM" w:eastAsia="ru-RU"/>
        </w:rPr>
        <w:t>*</w:t>
      </w:r>
      <w:r w:rsidRPr="0003334B">
        <w:rPr>
          <w:rFonts w:ascii="GHEA Grapalat" w:hAnsi="GHEA Grapalat"/>
          <w:i/>
          <w:sz w:val="16"/>
          <w:szCs w:val="16"/>
        </w:rPr>
        <w:t xml:space="preserve"> </w:t>
      </w:r>
      <w:r>
        <w:rPr>
          <w:rFonts w:ascii="GHEA Grapalat" w:hAnsi="GHEA Grapalat"/>
          <w:i/>
          <w:sz w:val="16"/>
          <w:szCs w:val="16"/>
        </w:rPr>
        <w:t>լրացվում է հանձնաժողովի քարտուղարի կողմից` մինչև հրավերը տեղեկագրում հրապարակելը</w:t>
      </w:r>
      <w:r w:rsidRPr="00A65C38">
        <w:rPr>
          <w:rFonts w:ascii="GHEA Grapalat" w:hAnsi="GHEA Grapalat"/>
          <w:i/>
          <w:sz w:val="16"/>
          <w:szCs w:val="16"/>
          <w:lang w:val="hy-AM"/>
        </w:rPr>
        <w:t>:</w:t>
      </w:r>
    </w:p>
    <w:p w:rsidR="00672962" w:rsidRPr="004A3051" w:rsidDel="00C14E1E" w:rsidRDefault="00672962" w:rsidP="00B2572B">
      <w:pPr>
        <w:pStyle w:val="af2"/>
        <w:jc w:val="both"/>
        <w:rPr>
          <w:del w:id="29" w:author="User" w:date="2019-05-25T13:44:00Z"/>
          <w:lang w:val="en-US"/>
        </w:rPr>
      </w:pPr>
    </w:p>
  </w:footnote>
  <w:footnote w:id="18">
    <w:p w:rsidR="00672962" w:rsidDel="00A53825" w:rsidRDefault="00672962" w:rsidP="00B2572B">
      <w:pPr>
        <w:pStyle w:val="31"/>
        <w:spacing w:line="240" w:lineRule="auto"/>
        <w:ind w:firstLine="0"/>
        <w:rPr>
          <w:del w:id="30" w:author="User" w:date="2019-05-25T13:44:00Z"/>
          <w:rFonts w:ascii="GHEA Grapalat" w:hAnsi="GHEA Grapalat" w:cs="Sylfaen"/>
          <w:i/>
          <w:sz w:val="16"/>
          <w:szCs w:val="16"/>
          <w:lang w:eastAsia="ru-RU"/>
        </w:rPr>
      </w:pPr>
      <w:r w:rsidRPr="000F5032">
        <w:rPr>
          <w:rFonts w:ascii="GHEA Grapalat" w:hAnsi="GHEA Grapalat" w:cs="Sylfaen"/>
          <w:i/>
          <w:sz w:val="16"/>
          <w:szCs w:val="16"/>
          <w:lang w:val="hy-AM" w:eastAsia="ru-RU"/>
        </w:rPr>
        <w:t>*</w:t>
      </w:r>
      <w:r w:rsidRPr="0003334B">
        <w:rPr>
          <w:rFonts w:ascii="GHEA Grapalat" w:hAnsi="GHEA Grapalat"/>
          <w:i/>
          <w:sz w:val="16"/>
          <w:szCs w:val="16"/>
        </w:rPr>
        <w:t xml:space="preserve"> </w:t>
      </w:r>
      <w:r>
        <w:rPr>
          <w:rFonts w:ascii="GHEA Grapalat" w:hAnsi="GHEA Grapalat"/>
          <w:i/>
          <w:sz w:val="16"/>
          <w:szCs w:val="16"/>
        </w:rPr>
        <w:t>լրացվում է հանձնաժողովի քարտուղարի կողմից` մինչև հրավերը տեղեկագրում հրապարակելը</w:t>
      </w:r>
      <w:r w:rsidRPr="00A65C38">
        <w:rPr>
          <w:rFonts w:ascii="GHEA Grapalat" w:hAnsi="GHEA Grapalat"/>
          <w:i/>
          <w:sz w:val="16"/>
          <w:szCs w:val="16"/>
          <w:lang w:val="hy-AM"/>
        </w:rPr>
        <w:t>:</w:t>
      </w:r>
    </w:p>
    <w:p w:rsidR="00672962" w:rsidRPr="004A3051" w:rsidDel="00A53825" w:rsidRDefault="00672962" w:rsidP="00B2572B">
      <w:pPr>
        <w:pStyle w:val="af2"/>
        <w:rPr>
          <w:del w:id="31" w:author="User" w:date="2019-05-25T13:44:00Z"/>
          <w:lang w:val="en-US"/>
        </w:rPr>
      </w:pPr>
    </w:p>
  </w:footnote>
  <w:footnote w:id="19">
    <w:p w:rsidR="00672962" w:rsidRPr="009D643A" w:rsidRDefault="00672962" w:rsidP="00B95090">
      <w:pPr>
        <w:pStyle w:val="af2"/>
        <w:rPr>
          <w:lang w:val="hy-AM"/>
        </w:rPr>
      </w:pPr>
      <w:r w:rsidRPr="00364C88">
        <w:rPr>
          <w:rStyle w:val="af6"/>
          <w:color w:val="FFFFFF"/>
        </w:rPr>
        <w:footnoteRef/>
      </w:r>
      <w:r w:rsidRPr="002865DC">
        <w:rPr>
          <w:vertAlign w:val="superscript"/>
          <w:lang w:val="hy-AM"/>
        </w:rPr>
        <w:t xml:space="preserve">28 </w:t>
      </w:r>
      <w:r w:rsidRPr="000C5E1D">
        <w:rPr>
          <w:rFonts w:ascii="GHEA Grapalat" w:hAnsi="GHEA Grapalat"/>
          <w:i/>
          <w:sz w:val="16"/>
          <w:szCs w:val="24"/>
          <w:lang w:val="hy-AM" w:eastAsia="en-US"/>
        </w:rPr>
        <w:t>Սույն հավելվածը հրավերից հանվում է, եթե գնման առարկա</w:t>
      </w:r>
      <w:r w:rsidRPr="00FC4820">
        <w:rPr>
          <w:rFonts w:ascii="GHEA Grapalat" w:hAnsi="GHEA Grapalat"/>
          <w:i/>
          <w:sz w:val="16"/>
          <w:szCs w:val="24"/>
          <w:lang w:val="hy-AM" w:eastAsia="en-US"/>
        </w:rPr>
        <w:t xml:space="preserve"> </w:t>
      </w:r>
      <w:r w:rsidRPr="000C5E1D">
        <w:rPr>
          <w:rFonts w:ascii="GHEA Grapalat" w:hAnsi="GHEA Grapalat"/>
          <w:i/>
          <w:sz w:val="16"/>
          <w:szCs w:val="24"/>
          <w:lang w:val="hy-AM" w:eastAsia="en-US"/>
        </w:rPr>
        <w:t xml:space="preserve"> </w:t>
      </w:r>
      <w:r w:rsidRPr="009D643A">
        <w:rPr>
          <w:rFonts w:ascii="GHEA Grapalat" w:hAnsi="GHEA Grapalat"/>
          <w:i/>
          <w:sz w:val="16"/>
          <w:szCs w:val="24"/>
          <w:lang w:val="hy-AM" w:eastAsia="en-US"/>
        </w:rPr>
        <w:t xml:space="preserve">չեն </w:t>
      </w:r>
      <w:r w:rsidRPr="000C5E1D">
        <w:rPr>
          <w:rFonts w:ascii="GHEA Grapalat" w:hAnsi="GHEA Grapalat"/>
          <w:i/>
          <w:sz w:val="16"/>
          <w:szCs w:val="24"/>
          <w:lang w:val="hy-AM" w:eastAsia="en-US"/>
        </w:rPr>
        <w:t>հանդիսանում շինարա</w:t>
      </w:r>
      <w:r w:rsidRPr="009D643A">
        <w:rPr>
          <w:rFonts w:ascii="GHEA Grapalat" w:hAnsi="GHEA Grapalat"/>
          <w:i/>
          <w:sz w:val="16"/>
          <w:szCs w:val="24"/>
          <w:lang w:val="hy-AM" w:eastAsia="en-US"/>
        </w:rPr>
        <w:t>րա</w:t>
      </w:r>
      <w:r w:rsidRPr="000C5E1D">
        <w:rPr>
          <w:rFonts w:ascii="GHEA Grapalat" w:hAnsi="GHEA Grapalat"/>
          <w:i/>
          <w:sz w:val="16"/>
          <w:szCs w:val="24"/>
          <w:lang w:val="hy-AM" w:eastAsia="en-US"/>
        </w:rPr>
        <w:t>կան աշխատանք</w:t>
      </w:r>
      <w:r w:rsidRPr="009D643A">
        <w:rPr>
          <w:rFonts w:ascii="GHEA Grapalat" w:hAnsi="GHEA Grapalat"/>
          <w:i/>
          <w:sz w:val="16"/>
          <w:szCs w:val="24"/>
          <w:lang w:val="hy-AM" w:eastAsia="en-US"/>
        </w:rPr>
        <w:t>ները</w:t>
      </w:r>
      <w:r w:rsidRPr="000C5E1D">
        <w:rPr>
          <w:rFonts w:ascii="GHEA Grapalat" w:hAnsi="GHEA Grapalat"/>
          <w:i/>
          <w:sz w:val="16"/>
          <w:szCs w:val="24"/>
          <w:lang w:val="hy-AM" w:eastAsia="en-US"/>
        </w:rPr>
        <w:t>:</w:t>
      </w:r>
    </w:p>
    <w:p w:rsidR="00672962" w:rsidRPr="00F402CA" w:rsidDel="00D03EDC" w:rsidRDefault="00672962">
      <w:pPr>
        <w:pStyle w:val="af2"/>
        <w:rPr>
          <w:del w:id="32" w:author="User" w:date="2019-05-25T13:54:00Z"/>
          <w:lang w:val="hy-AM"/>
        </w:rPr>
      </w:pPr>
    </w:p>
  </w:footnote>
  <w:footnote w:id="20">
    <w:p w:rsidR="00672962" w:rsidRPr="00342CD5" w:rsidRDefault="00672962" w:rsidP="00516665">
      <w:pPr>
        <w:pStyle w:val="af2"/>
        <w:jc w:val="both"/>
        <w:rPr>
          <w:lang w:val="hy-AM"/>
        </w:rPr>
      </w:pPr>
      <w:r w:rsidRPr="00364C88">
        <w:rPr>
          <w:rStyle w:val="af6"/>
          <w:color w:val="FFFFFF"/>
        </w:rPr>
        <w:footnoteRef/>
      </w:r>
      <w:r w:rsidRPr="002865DC">
        <w:rPr>
          <w:vertAlign w:val="superscript"/>
          <w:lang w:val="hy-AM"/>
        </w:rPr>
        <w:t xml:space="preserve">29 </w:t>
      </w:r>
      <w:r w:rsidRPr="001750A4">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21">
    <w:p w:rsidR="00672962" w:rsidRPr="00EF5721" w:rsidRDefault="00672962" w:rsidP="00516665">
      <w:pPr>
        <w:pStyle w:val="af2"/>
        <w:rPr>
          <w:lang w:val="hy-AM"/>
        </w:rPr>
      </w:pPr>
      <w:r w:rsidRPr="00364C88">
        <w:rPr>
          <w:rStyle w:val="af6"/>
          <w:color w:val="FFFFFF"/>
        </w:rPr>
        <w:footnoteRef/>
      </w:r>
      <w:r w:rsidRPr="002865DC">
        <w:rPr>
          <w:vertAlign w:val="superscript"/>
          <w:lang w:val="hy-AM"/>
        </w:rPr>
        <w:t xml:space="preserve">30 </w:t>
      </w:r>
      <w:r w:rsidRPr="00605A6B">
        <w:rPr>
          <w:rFonts w:ascii="GHEA Grapalat" w:hAnsi="GHEA Grapalat"/>
          <w:i/>
          <w:sz w:val="16"/>
          <w:szCs w:val="24"/>
          <w:lang w:val="hy-AM" w:eastAsia="en-US"/>
        </w:rPr>
        <w:t>Սույն կետը հանվում է պայմանագրի նախագծից, եթե</w:t>
      </w:r>
      <w:r w:rsidRPr="00EF5721">
        <w:rPr>
          <w:rFonts w:ascii="GHEA Grapalat" w:hAnsi="GHEA Grapalat"/>
          <w:i/>
          <w:sz w:val="16"/>
          <w:szCs w:val="24"/>
          <w:lang w:val="hy-AM" w:eastAsia="en-US"/>
        </w:rPr>
        <w:t xml:space="preserve"> կիրառելի չէ:</w:t>
      </w:r>
    </w:p>
    <w:p w:rsidR="00672962" w:rsidRPr="00EF5721" w:rsidDel="00D03EDC" w:rsidRDefault="00672962" w:rsidP="00516665">
      <w:pPr>
        <w:pStyle w:val="af2"/>
        <w:rPr>
          <w:del w:id="33" w:author="User" w:date="2019-05-25T13:56:00Z"/>
          <w:lang w:val="hy-AM"/>
        </w:rPr>
      </w:pPr>
    </w:p>
  </w:footnote>
  <w:footnote w:id="22">
    <w:p w:rsidR="00672962" w:rsidRPr="00342CD5" w:rsidDel="00560477" w:rsidRDefault="00672962" w:rsidP="00516665">
      <w:pPr>
        <w:pStyle w:val="af2"/>
        <w:jc w:val="both"/>
        <w:rPr>
          <w:del w:id="34" w:author="User" w:date="2019-05-25T13:59:00Z"/>
          <w:lang w:val="hy-AM"/>
        </w:rPr>
      </w:pPr>
      <w:r w:rsidRPr="00364C88">
        <w:rPr>
          <w:rStyle w:val="af6"/>
          <w:color w:val="FFFFFF"/>
        </w:rPr>
        <w:footnoteRef/>
      </w:r>
      <w:r w:rsidRPr="002865DC">
        <w:rPr>
          <w:vertAlign w:val="superscript"/>
          <w:lang w:val="hy-AM"/>
        </w:rPr>
        <w:t xml:space="preserve">33 </w:t>
      </w:r>
      <w:r w:rsidRPr="00342CD5">
        <w:rPr>
          <w:rFonts w:ascii="GHEA Grapalat" w:hAnsi="GHEA Grapalat"/>
          <w:i/>
          <w:sz w:val="16"/>
          <w:szCs w:val="24"/>
          <w:lang w:val="hy-AM" w:eastAsia="en-US"/>
        </w:rPr>
        <w:t xml:space="preserve">Եթե պայմանագրում ներառված են 1-ից ավելի չափաբաժիններով ներկայացված գնման առարկաներ,ապա ՄԳ-ն </w:t>
      </w:r>
      <w:r w:rsidRPr="00F402CA">
        <w:rPr>
          <w:rFonts w:ascii="GHEA Grapalat" w:hAnsi="GHEA Grapalat"/>
          <w:i/>
          <w:sz w:val="16"/>
          <w:szCs w:val="24"/>
          <w:lang w:val="hy-AM" w:eastAsia="en-US"/>
        </w:rPr>
        <w:t>պ</w:t>
      </w:r>
      <w:r w:rsidRPr="00342CD5">
        <w:rPr>
          <w:rFonts w:ascii="GHEA Grapalat" w:hAnsi="GHEA Grapalat"/>
          <w:i/>
          <w:sz w:val="16"/>
          <w:szCs w:val="24"/>
          <w:lang w:val="hy-AM" w:eastAsia="en-US"/>
        </w:rPr>
        <w:t>այմանագրի 5.1 կետում նշված` համապատասխան չափաբաժնի գինն է:</w:t>
      </w:r>
    </w:p>
  </w:footnote>
  <w:footnote w:id="23">
    <w:p w:rsidR="00672962" w:rsidRPr="002865DC" w:rsidRDefault="00672962" w:rsidP="00171F1B">
      <w:pPr>
        <w:pStyle w:val="af2"/>
        <w:jc w:val="both"/>
        <w:rPr>
          <w:rFonts w:ascii="GHEA Grapalat" w:hAnsi="GHEA Grapalat"/>
          <w:i/>
          <w:sz w:val="16"/>
          <w:szCs w:val="24"/>
          <w:lang w:val="hy-AM" w:eastAsia="en-US"/>
        </w:rPr>
      </w:pPr>
      <w:r w:rsidRPr="00364C88">
        <w:rPr>
          <w:rStyle w:val="af6"/>
          <w:color w:val="FFFFFF"/>
        </w:rPr>
        <w:footnoteRef/>
      </w:r>
      <w:r w:rsidRPr="002865DC">
        <w:rPr>
          <w:vertAlign w:val="superscript"/>
          <w:lang w:val="hy-AM"/>
        </w:rPr>
        <w:t xml:space="preserve">34 </w:t>
      </w:r>
      <w:r w:rsidRPr="002865DC">
        <w:rPr>
          <w:rFonts w:ascii="GHEA Grapalat" w:hAnsi="GHEA Grapalat"/>
          <w:i/>
          <w:sz w:val="16"/>
          <w:szCs w:val="24"/>
          <w:lang w:val="hy-AM" w:eastAsia="en-US"/>
        </w:rPr>
        <w:t xml:space="preserve">Եթե պայմանագիրը կնքվել է </w:t>
      </w:r>
      <w:r>
        <w:rPr>
          <w:rFonts w:ascii="GHEA Grapalat" w:hAnsi="GHEA Grapalat"/>
          <w:i/>
          <w:sz w:val="16"/>
          <w:szCs w:val="24"/>
          <w:lang w:val="hy-AM" w:eastAsia="en-US"/>
        </w:rPr>
        <w:t>«Գնումների մասին» ՀՀ օրենքի 15-րդ հոդվածի 6-րդ կետի հիման վրա</w:t>
      </w:r>
      <w:r w:rsidRPr="002865DC">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672962" w:rsidRPr="003711BD" w:rsidDel="00560477" w:rsidRDefault="00672962" w:rsidP="00516665">
      <w:pPr>
        <w:pStyle w:val="af2"/>
        <w:rPr>
          <w:del w:id="35" w:author="User" w:date="2019-05-25T14:00:00Z"/>
          <w:lang w:val="hy-AM"/>
        </w:rPr>
      </w:pPr>
      <w:r w:rsidRPr="00F46CF9">
        <w:rPr>
          <w:rFonts w:ascii="GHEA Grapalat" w:hAnsi="GHEA Grapalat"/>
          <w:i/>
          <w:sz w:val="16"/>
          <w:lang w:val="hy-AM"/>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24">
    <w:p w:rsidR="00672962" w:rsidRPr="00F402CA" w:rsidRDefault="00672962" w:rsidP="00524894">
      <w:pPr>
        <w:pStyle w:val="af2"/>
        <w:jc w:val="both"/>
        <w:rPr>
          <w:sz w:val="16"/>
          <w:szCs w:val="16"/>
          <w:lang w:val="hy-AM"/>
        </w:rPr>
      </w:pPr>
      <w:r w:rsidRPr="00364C88">
        <w:rPr>
          <w:rStyle w:val="af6"/>
          <w:color w:val="FFFFFF"/>
        </w:rPr>
        <w:footnoteRef/>
      </w:r>
      <w:r w:rsidRPr="002865DC">
        <w:rPr>
          <w:vertAlign w:val="superscript"/>
          <w:lang w:val="hy-AM"/>
        </w:rPr>
        <w:t xml:space="preserve">35 </w:t>
      </w:r>
      <w:r w:rsidRPr="00F402CA">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5">
    <w:p w:rsidR="00672962" w:rsidRPr="00FC4820" w:rsidDel="00B475C5" w:rsidRDefault="00672962" w:rsidP="00524894">
      <w:pPr>
        <w:pStyle w:val="af2"/>
        <w:jc w:val="both"/>
        <w:rPr>
          <w:del w:id="36" w:author="User" w:date="2019-05-25T14:01:00Z"/>
          <w:lang w:val="hy-AM"/>
        </w:rPr>
      </w:pPr>
      <w:r w:rsidRPr="00364C88">
        <w:rPr>
          <w:rStyle w:val="af6"/>
          <w:color w:val="FFFFFF"/>
        </w:rPr>
        <w:footnoteRef/>
      </w:r>
      <w:r w:rsidRPr="00364C88">
        <w:rPr>
          <w:color w:val="FFFFFF"/>
          <w:lang w:val="hy-AM"/>
        </w:rPr>
        <w:t xml:space="preserve"> </w:t>
      </w:r>
      <w:r w:rsidRPr="002865DC">
        <w:rPr>
          <w:vertAlign w:val="superscript"/>
          <w:lang w:val="hy-AM"/>
        </w:rPr>
        <w:t xml:space="preserve">36 </w:t>
      </w:r>
      <w:r w:rsidRPr="003B6FB5">
        <w:rPr>
          <w:rFonts w:ascii="GHEA Grapalat" w:hAnsi="GHEA Grapalat"/>
          <w:i/>
          <w:sz w:val="16"/>
          <w:szCs w:val="24"/>
          <w:lang w:val="hy-AM" w:eastAsia="en-US"/>
        </w:rPr>
        <w:t>Սույն</w:t>
      </w:r>
      <w:r w:rsidRPr="00FC4820">
        <w:rPr>
          <w:rFonts w:ascii="GHEA Grapalat" w:hAnsi="GHEA Grapalat"/>
          <w:i/>
          <w:sz w:val="16"/>
          <w:szCs w:val="24"/>
          <w:lang w:val="hy-AM" w:eastAsia="en-US"/>
        </w:rPr>
        <w:t xml:space="preserve"> կետը</w:t>
      </w:r>
      <w:r w:rsidRPr="003B6FB5">
        <w:rPr>
          <w:rFonts w:ascii="GHEA Grapalat" w:hAnsi="GHEA Grapalat"/>
          <w:i/>
          <w:sz w:val="16"/>
          <w:szCs w:val="24"/>
          <w:lang w:val="hy-AM" w:eastAsia="en-US"/>
        </w:rPr>
        <w:t xml:space="preserve"> հանվում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xml:space="preserve">, եթե պայմանագիրը չի իրականացվում </w:t>
      </w:r>
      <w:r w:rsidRPr="003B6FB5">
        <w:rPr>
          <w:rFonts w:ascii="GHEA Grapalat" w:hAnsi="GHEA Grapalat"/>
          <w:i/>
          <w:sz w:val="16"/>
          <w:lang w:val="hy-AM"/>
        </w:rPr>
        <w:t>ենթակապալի</w:t>
      </w:r>
      <w:r w:rsidRPr="003B6FB5">
        <w:rPr>
          <w:rFonts w:ascii="GHEA Grapalat" w:hAnsi="GHEA Grapalat"/>
          <w:i/>
          <w:sz w:val="16"/>
          <w:szCs w:val="24"/>
          <w:lang w:val="hy-AM" w:eastAsia="en-US"/>
        </w:rPr>
        <w:t xml:space="preserve"> պայմանագիր կնքելու միջոցով:</w:t>
      </w:r>
    </w:p>
  </w:footnote>
  <w:footnote w:id="26">
    <w:p w:rsidR="00672962" w:rsidRPr="00FC4820" w:rsidDel="00B475C5" w:rsidRDefault="00672962" w:rsidP="00524894">
      <w:pPr>
        <w:pStyle w:val="af2"/>
        <w:jc w:val="both"/>
        <w:rPr>
          <w:del w:id="37" w:author="User" w:date="2019-05-25T14:02:00Z"/>
          <w:lang w:val="hy-AM"/>
        </w:rPr>
      </w:pPr>
      <w:r w:rsidRPr="00364C88">
        <w:rPr>
          <w:rStyle w:val="af6"/>
          <w:color w:val="FFFFFF"/>
        </w:rPr>
        <w:footnoteRef/>
      </w:r>
      <w:r w:rsidRPr="002865DC">
        <w:rPr>
          <w:vertAlign w:val="superscript"/>
          <w:lang w:val="hy-AM"/>
        </w:rPr>
        <w:t xml:space="preserve">37 </w:t>
      </w:r>
      <w:r w:rsidRPr="00FC4820">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7">
    <w:p w:rsidR="00672962" w:rsidRPr="00F402CA" w:rsidDel="00032C32" w:rsidRDefault="00672962" w:rsidP="005B6107">
      <w:pPr>
        <w:pStyle w:val="af2"/>
        <w:jc w:val="both"/>
        <w:rPr>
          <w:del w:id="38" w:author="User" w:date="2019-05-25T14:02:00Z"/>
          <w:rFonts w:ascii="GHEA Grapalat" w:hAnsi="GHEA Grapalat"/>
          <w:i/>
          <w:sz w:val="16"/>
          <w:szCs w:val="24"/>
          <w:lang w:val="hy-AM" w:eastAsia="en-US"/>
        </w:rPr>
      </w:pPr>
      <w:r w:rsidRPr="00364C88">
        <w:rPr>
          <w:rStyle w:val="af6"/>
          <w:color w:val="FFFFFF"/>
        </w:rPr>
        <w:footnoteRef/>
      </w:r>
      <w:r w:rsidRPr="002865DC">
        <w:rPr>
          <w:vertAlign w:val="superscript"/>
          <w:lang w:val="hy-AM"/>
        </w:rPr>
        <w:t xml:space="preserve">38 </w:t>
      </w:r>
      <w:r w:rsidRPr="00BA54E9">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F402CA">
        <w:rPr>
          <w:rFonts w:ascii="GHEA Grapalat" w:hAnsi="GHEA Grapalat"/>
          <w:i/>
          <w:sz w:val="16"/>
          <w:szCs w:val="24"/>
          <w:lang w:val="hy-AM" w:eastAsia="en-US"/>
        </w:rPr>
        <w:t>:</w:t>
      </w:r>
    </w:p>
  </w:footnote>
  <w:footnote w:id="28">
    <w:p w:rsidR="00672962" w:rsidRPr="00F46CF9" w:rsidRDefault="00672962">
      <w:pPr>
        <w:rPr>
          <w:lang w:val="hy-AM"/>
        </w:rPr>
      </w:pPr>
      <w:r w:rsidRPr="00364C88">
        <w:rPr>
          <w:rStyle w:val="af6"/>
          <w:color w:val="FFFFFF"/>
        </w:rPr>
        <w:footnoteRef/>
      </w:r>
      <w:r w:rsidRPr="002865DC">
        <w:rPr>
          <w:vertAlign w:val="superscript"/>
          <w:lang w:val="hy-AM"/>
        </w:rPr>
        <w:t xml:space="preserve">40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2"/>
  </w:num>
  <w:num w:numId="2">
    <w:abstractNumId w:val="5"/>
  </w:num>
  <w:num w:numId="3">
    <w:abstractNumId w:val="10"/>
  </w:num>
  <w:num w:numId="4">
    <w:abstractNumId w:val="8"/>
  </w:num>
  <w:num w:numId="5">
    <w:abstractNumId w:val="13"/>
  </w:num>
  <w:num w:numId="6">
    <w:abstractNumId w:val="12"/>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2"/>
  </w:num>
  <w:num w:numId="11">
    <w:abstractNumId w:val="4"/>
  </w:num>
  <w:num w:numId="12">
    <w:abstractNumId w:val="16"/>
  </w:num>
  <w:num w:numId="13">
    <w:abstractNumId w:val="14"/>
  </w:num>
  <w:num w:numId="14">
    <w:abstractNumId w:val="6"/>
  </w:num>
  <w:num w:numId="15">
    <w:abstractNumId w:val="15"/>
  </w:num>
  <w:num w:numId="16">
    <w:abstractNumId w:val="7"/>
  </w:num>
  <w:num w:numId="17">
    <w:abstractNumId w:val="11"/>
  </w:num>
  <w:num w:numId="18">
    <w:abstractNumId w:val="3"/>
  </w:num>
  <w:num w:numId="19">
    <w:abstractNumId w:val="0"/>
  </w:num>
  <w:num w:numId="20">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5113"/>
    <w:rsid w:val="00017484"/>
    <w:rsid w:val="00017FFA"/>
    <w:rsid w:val="000206E5"/>
    <w:rsid w:val="00021C2E"/>
    <w:rsid w:val="00022088"/>
    <w:rsid w:val="00023384"/>
    <w:rsid w:val="000246E6"/>
    <w:rsid w:val="00025353"/>
    <w:rsid w:val="00026351"/>
    <w:rsid w:val="000275BF"/>
    <w:rsid w:val="00030D40"/>
    <w:rsid w:val="000312D9"/>
    <w:rsid w:val="000313A6"/>
    <w:rsid w:val="00032C32"/>
    <w:rsid w:val="000330A3"/>
    <w:rsid w:val="00033946"/>
    <w:rsid w:val="00033B20"/>
    <w:rsid w:val="0003467D"/>
    <w:rsid w:val="00037DDE"/>
    <w:rsid w:val="000408D8"/>
    <w:rsid w:val="0004387F"/>
    <w:rsid w:val="00046BAC"/>
    <w:rsid w:val="000512AB"/>
    <w:rsid w:val="00051490"/>
    <w:rsid w:val="00051B7F"/>
    <w:rsid w:val="0005212E"/>
    <w:rsid w:val="000527CB"/>
    <w:rsid w:val="000537FF"/>
    <w:rsid w:val="00053BFB"/>
    <w:rsid w:val="00054F4E"/>
    <w:rsid w:val="00055129"/>
    <w:rsid w:val="00055195"/>
    <w:rsid w:val="00055CC2"/>
    <w:rsid w:val="00056516"/>
    <w:rsid w:val="00056AB4"/>
    <w:rsid w:val="00057264"/>
    <w:rsid w:val="000604CF"/>
    <w:rsid w:val="00060FB1"/>
    <w:rsid w:val="0006220B"/>
    <w:rsid w:val="0006311D"/>
    <w:rsid w:val="00064C5A"/>
    <w:rsid w:val="00065C3B"/>
    <w:rsid w:val="00066529"/>
    <w:rsid w:val="000704B9"/>
    <w:rsid w:val="00070DBB"/>
    <w:rsid w:val="00071D1C"/>
    <w:rsid w:val="00072371"/>
    <w:rsid w:val="00072965"/>
    <w:rsid w:val="00073430"/>
    <w:rsid w:val="000735B0"/>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911CA"/>
    <w:rsid w:val="0009165E"/>
    <w:rsid w:val="00092D0A"/>
    <w:rsid w:val="0009380C"/>
    <w:rsid w:val="0009449B"/>
    <w:rsid w:val="000946A3"/>
    <w:rsid w:val="00095EB1"/>
    <w:rsid w:val="00096865"/>
    <w:rsid w:val="00097DE8"/>
    <w:rsid w:val="000A0F84"/>
    <w:rsid w:val="000A37CE"/>
    <w:rsid w:val="000A3CCB"/>
    <w:rsid w:val="000A5B16"/>
    <w:rsid w:val="000A6B75"/>
    <w:rsid w:val="000A72AD"/>
    <w:rsid w:val="000A7528"/>
    <w:rsid w:val="000B033F"/>
    <w:rsid w:val="000B259E"/>
    <w:rsid w:val="000B7641"/>
    <w:rsid w:val="000B7C54"/>
    <w:rsid w:val="000B7FBC"/>
    <w:rsid w:val="000C062F"/>
    <w:rsid w:val="000C0A9D"/>
    <w:rsid w:val="000C165F"/>
    <w:rsid w:val="000C36C6"/>
    <w:rsid w:val="000C5A09"/>
    <w:rsid w:val="000D07E4"/>
    <w:rsid w:val="000D16B6"/>
    <w:rsid w:val="000D2527"/>
    <w:rsid w:val="000D3188"/>
    <w:rsid w:val="000D34C8"/>
    <w:rsid w:val="000D437F"/>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4C7C"/>
    <w:rsid w:val="000E7612"/>
    <w:rsid w:val="000E77C9"/>
    <w:rsid w:val="000F109E"/>
    <w:rsid w:val="000F2285"/>
    <w:rsid w:val="000F332D"/>
    <w:rsid w:val="000F338E"/>
    <w:rsid w:val="000F3D76"/>
    <w:rsid w:val="000F4B86"/>
    <w:rsid w:val="000F4D7B"/>
    <w:rsid w:val="000F5032"/>
    <w:rsid w:val="000F5900"/>
    <w:rsid w:val="000F7026"/>
    <w:rsid w:val="000F7AE0"/>
    <w:rsid w:val="000F7EC0"/>
    <w:rsid w:val="001004FC"/>
    <w:rsid w:val="0010050E"/>
    <w:rsid w:val="0010323D"/>
    <w:rsid w:val="001045BF"/>
    <w:rsid w:val="00104861"/>
    <w:rsid w:val="00105C2F"/>
    <w:rsid w:val="00106365"/>
    <w:rsid w:val="00106D44"/>
    <w:rsid w:val="00106DEE"/>
    <w:rsid w:val="00110D13"/>
    <w:rsid w:val="00113F0D"/>
    <w:rsid w:val="00115905"/>
    <w:rsid w:val="001159FA"/>
    <w:rsid w:val="0011611E"/>
    <w:rsid w:val="00117020"/>
    <w:rsid w:val="00117964"/>
    <w:rsid w:val="00117DAA"/>
    <w:rsid w:val="00124461"/>
    <w:rsid w:val="001273A2"/>
    <w:rsid w:val="001276C9"/>
    <w:rsid w:val="001305C6"/>
    <w:rsid w:val="00132FA8"/>
    <w:rsid w:val="00133A5A"/>
    <w:rsid w:val="00134D6E"/>
    <w:rsid w:val="00134DC5"/>
    <w:rsid w:val="001355F9"/>
    <w:rsid w:val="00135840"/>
    <w:rsid w:val="001362B0"/>
    <w:rsid w:val="001377BA"/>
    <w:rsid w:val="00137A5C"/>
    <w:rsid w:val="00143E8C"/>
    <w:rsid w:val="0014472E"/>
    <w:rsid w:val="00144F73"/>
    <w:rsid w:val="001458D6"/>
    <w:rsid w:val="00145CC3"/>
    <w:rsid w:val="001477FC"/>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67B19"/>
    <w:rsid w:val="00171F1B"/>
    <w:rsid w:val="001724D7"/>
    <w:rsid w:val="001732FB"/>
    <w:rsid w:val="00174FE1"/>
    <w:rsid w:val="00175A37"/>
    <w:rsid w:val="00175F8F"/>
    <w:rsid w:val="00175FDC"/>
    <w:rsid w:val="001763F5"/>
    <w:rsid w:val="00176A38"/>
    <w:rsid w:val="00176A92"/>
    <w:rsid w:val="00177A5C"/>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4598"/>
    <w:rsid w:val="00195F24"/>
    <w:rsid w:val="00196487"/>
    <w:rsid w:val="001A1368"/>
    <w:rsid w:val="001A23A6"/>
    <w:rsid w:val="001A2579"/>
    <w:rsid w:val="001A2D42"/>
    <w:rsid w:val="001A3FEC"/>
    <w:rsid w:val="001A43A4"/>
    <w:rsid w:val="001A4EF7"/>
    <w:rsid w:val="001A5BC8"/>
    <w:rsid w:val="001A5C02"/>
    <w:rsid w:val="001A7E1D"/>
    <w:rsid w:val="001B0D9A"/>
    <w:rsid w:val="001B1370"/>
    <w:rsid w:val="001B1FC4"/>
    <w:rsid w:val="001B2F61"/>
    <w:rsid w:val="001B45A9"/>
    <w:rsid w:val="001B478E"/>
    <w:rsid w:val="001B49EF"/>
    <w:rsid w:val="001B63F8"/>
    <w:rsid w:val="001B6FCF"/>
    <w:rsid w:val="001C07C6"/>
    <w:rsid w:val="001C0849"/>
    <w:rsid w:val="001C0AC9"/>
    <w:rsid w:val="001C2BD5"/>
    <w:rsid w:val="001C3D83"/>
    <w:rsid w:val="001C3F6C"/>
    <w:rsid w:val="001C521B"/>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6578"/>
    <w:rsid w:val="001F760C"/>
    <w:rsid w:val="00201DA0"/>
    <w:rsid w:val="00201F2E"/>
    <w:rsid w:val="00202F4D"/>
    <w:rsid w:val="002032CE"/>
    <w:rsid w:val="00203917"/>
    <w:rsid w:val="00204B03"/>
    <w:rsid w:val="00204E53"/>
    <w:rsid w:val="00206279"/>
    <w:rsid w:val="0020701A"/>
    <w:rsid w:val="002100B3"/>
    <w:rsid w:val="002101F2"/>
    <w:rsid w:val="00210E1F"/>
    <w:rsid w:val="00210F0C"/>
    <w:rsid w:val="002126D6"/>
    <w:rsid w:val="002137E6"/>
    <w:rsid w:val="00213EB8"/>
    <w:rsid w:val="0021476F"/>
    <w:rsid w:val="00217710"/>
    <w:rsid w:val="00220ACB"/>
    <w:rsid w:val="00220C7C"/>
    <w:rsid w:val="002218FE"/>
    <w:rsid w:val="002240AB"/>
    <w:rsid w:val="002250D8"/>
    <w:rsid w:val="0022515E"/>
    <w:rsid w:val="00225169"/>
    <w:rsid w:val="002252CD"/>
    <w:rsid w:val="00226412"/>
    <w:rsid w:val="00227059"/>
    <w:rsid w:val="002273AD"/>
    <w:rsid w:val="00227C9F"/>
    <w:rsid w:val="00230B12"/>
    <w:rsid w:val="00230C8F"/>
    <w:rsid w:val="00234D77"/>
    <w:rsid w:val="0023571C"/>
    <w:rsid w:val="00236B75"/>
    <w:rsid w:val="0024019D"/>
    <w:rsid w:val="0024027D"/>
    <w:rsid w:val="00240289"/>
    <w:rsid w:val="0024186B"/>
    <w:rsid w:val="0024205E"/>
    <w:rsid w:val="00250227"/>
    <w:rsid w:val="002516BA"/>
    <w:rsid w:val="00252C9C"/>
    <w:rsid w:val="002542AE"/>
    <w:rsid w:val="00254A36"/>
    <w:rsid w:val="002559B9"/>
    <w:rsid w:val="00257773"/>
    <w:rsid w:val="00260E64"/>
    <w:rsid w:val="0026158D"/>
    <w:rsid w:val="002626E3"/>
    <w:rsid w:val="00263035"/>
    <w:rsid w:val="00263094"/>
    <w:rsid w:val="00263D72"/>
    <w:rsid w:val="0026426F"/>
    <w:rsid w:val="0026506F"/>
    <w:rsid w:val="00265D18"/>
    <w:rsid w:val="0027052A"/>
    <w:rsid w:val="00270D59"/>
    <w:rsid w:val="00271DF6"/>
    <w:rsid w:val="002737E0"/>
    <w:rsid w:val="00273A88"/>
    <w:rsid w:val="00273B4F"/>
    <w:rsid w:val="00274353"/>
    <w:rsid w:val="0027499F"/>
    <w:rsid w:val="00274F0E"/>
    <w:rsid w:val="002754C4"/>
    <w:rsid w:val="00276441"/>
    <w:rsid w:val="00277F05"/>
    <w:rsid w:val="00277F14"/>
    <w:rsid w:val="00280E91"/>
    <w:rsid w:val="00281D16"/>
    <w:rsid w:val="00283198"/>
    <w:rsid w:val="00283E26"/>
    <w:rsid w:val="002846B1"/>
    <w:rsid w:val="00284A2F"/>
    <w:rsid w:val="002865DC"/>
    <w:rsid w:val="0028726A"/>
    <w:rsid w:val="00291919"/>
    <w:rsid w:val="002926D4"/>
    <w:rsid w:val="00293A25"/>
    <w:rsid w:val="00293A76"/>
    <w:rsid w:val="002941F2"/>
    <w:rsid w:val="00294FFF"/>
    <w:rsid w:val="0029515A"/>
    <w:rsid w:val="002A0202"/>
    <w:rsid w:val="002A32C1"/>
    <w:rsid w:val="002A3785"/>
    <w:rsid w:val="002A3B72"/>
    <w:rsid w:val="002A464D"/>
    <w:rsid w:val="002A6B81"/>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2BD"/>
    <w:rsid w:val="002D236D"/>
    <w:rsid w:val="002D3337"/>
    <w:rsid w:val="002D33D0"/>
    <w:rsid w:val="002D3C61"/>
    <w:rsid w:val="002D4250"/>
    <w:rsid w:val="002D5CF0"/>
    <w:rsid w:val="002E0877"/>
    <w:rsid w:val="002E0D1E"/>
    <w:rsid w:val="002E2248"/>
    <w:rsid w:val="002E3165"/>
    <w:rsid w:val="002E4305"/>
    <w:rsid w:val="002E530A"/>
    <w:rsid w:val="002E531D"/>
    <w:rsid w:val="002F1AB3"/>
    <w:rsid w:val="002F2B23"/>
    <w:rsid w:val="002F35FE"/>
    <w:rsid w:val="002F6164"/>
    <w:rsid w:val="002F6FA0"/>
    <w:rsid w:val="002F7A7E"/>
    <w:rsid w:val="00301193"/>
    <w:rsid w:val="00302FD4"/>
    <w:rsid w:val="003036D7"/>
    <w:rsid w:val="00303732"/>
    <w:rsid w:val="003041A8"/>
    <w:rsid w:val="00304436"/>
    <w:rsid w:val="00304D64"/>
    <w:rsid w:val="00305E59"/>
    <w:rsid w:val="00305F6D"/>
    <w:rsid w:val="00307F3C"/>
    <w:rsid w:val="00307F75"/>
    <w:rsid w:val="003101E4"/>
    <w:rsid w:val="00310A82"/>
    <w:rsid w:val="00310B6E"/>
    <w:rsid w:val="00310ED2"/>
    <w:rsid w:val="00311076"/>
    <w:rsid w:val="00312E5A"/>
    <w:rsid w:val="00313A54"/>
    <w:rsid w:val="003141B6"/>
    <w:rsid w:val="00316362"/>
    <w:rsid w:val="00316381"/>
    <w:rsid w:val="003169A4"/>
    <w:rsid w:val="00317EB3"/>
    <w:rsid w:val="00320C4B"/>
    <w:rsid w:val="00321A56"/>
    <w:rsid w:val="00321B20"/>
    <w:rsid w:val="00322AE9"/>
    <w:rsid w:val="0032320F"/>
    <w:rsid w:val="003244E4"/>
    <w:rsid w:val="00325546"/>
    <w:rsid w:val="003259C5"/>
    <w:rsid w:val="00325CC0"/>
    <w:rsid w:val="00326507"/>
    <w:rsid w:val="00327436"/>
    <w:rsid w:val="00333314"/>
    <w:rsid w:val="00334564"/>
    <w:rsid w:val="0033571F"/>
    <w:rsid w:val="00335C2A"/>
    <w:rsid w:val="00336F9A"/>
    <w:rsid w:val="003414F9"/>
    <w:rsid w:val="0034168A"/>
    <w:rsid w:val="00341D7A"/>
    <w:rsid w:val="00342273"/>
    <w:rsid w:val="003436A5"/>
    <w:rsid w:val="00345909"/>
    <w:rsid w:val="003468B8"/>
    <w:rsid w:val="00347499"/>
    <w:rsid w:val="0034770A"/>
    <w:rsid w:val="0034777A"/>
    <w:rsid w:val="003500D1"/>
    <w:rsid w:val="00351BB7"/>
    <w:rsid w:val="00352DB8"/>
    <w:rsid w:val="0035555B"/>
    <w:rsid w:val="003572A0"/>
    <w:rsid w:val="003579C1"/>
    <w:rsid w:val="00357AA2"/>
    <w:rsid w:val="00357D48"/>
    <w:rsid w:val="00357E1B"/>
    <w:rsid w:val="00360A6F"/>
    <w:rsid w:val="0036230B"/>
    <w:rsid w:val="00363298"/>
    <w:rsid w:val="00363335"/>
    <w:rsid w:val="00363627"/>
    <w:rsid w:val="00363E98"/>
    <w:rsid w:val="00364C88"/>
    <w:rsid w:val="00364E7A"/>
    <w:rsid w:val="003650C5"/>
    <w:rsid w:val="00370DDA"/>
    <w:rsid w:val="00370ECD"/>
    <w:rsid w:val="0037177E"/>
    <w:rsid w:val="003717D2"/>
    <w:rsid w:val="00372953"/>
    <w:rsid w:val="00372C2B"/>
    <w:rsid w:val="00372CA1"/>
    <w:rsid w:val="00373EC9"/>
    <w:rsid w:val="003755FD"/>
    <w:rsid w:val="00375D38"/>
    <w:rsid w:val="00375FD2"/>
    <w:rsid w:val="003760B7"/>
    <w:rsid w:val="00380721"/>
    <w:rsid w:val="00381658"/>
    <w:rsid w:val="0038317B"/>
    <w:rsid w:val="0038438D"/>
    <w:rsid w:val="0038517B"/>
    <w:rsid w:val="00386C83"/>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40B8"/>
    <w:rsid w:val="003A41B6"/>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183E"/>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1421"/>
    <w:rsid w:val="003E1BE2"/>
    <w:rsid w:val="003E2931"/>
    <w:rsid w:val="003E3996"/>
    <w:rsid w:val="003E3B26"/>
    <w:rsid w:val="003E3FD0"/>
    <w:rsid w:val="003E4184"/>
    <w:rsid w:val="003E6971"/>
    <w:rsid w:val="003E7802"/>
    <w:rsid w:val="003F0CA9"/>
    <w:rsid w:val="003F208A"/>
    <w:rsid w:val="003F264A"/>
    <w:rsid w:val="003F2CA6"/>
    <w:rsid w:val="003F4C5E"/>
    <w:rsid w:val="003F6CF8"/>
    <w:rsid w:val="003F7B41"/>
    <w:rsid w:val="0040112D"/>
    <w:rsid w:val="00401BA5"/>
    <w:rsid w:val="00402941"/>
    <w:rsid w:val="00403109"/>
    <w:rsid w:val="00403F07"/>
    <w:rsid w:val="0040551E"/>
    <w:rsid w:val="004055C1"/>
    <w:rsid w:val="00405996"/>
    <w:rsid w:val="00405C0F"/>
    <w:rsid w:val="00405D9C"/>
    <w:rsid w:val="004068F5"/>
    <w:rsid w:val="004072C8"/>
    <w:rsid w:val="0040761D"/>
    <w:rsid w:val="004110AC"/>
    <w:rsid w:val="00411D9D"/>
    <w:rsid w:val="00414A10"/>
    <w:rsid w:val="004175B6"/>
    <w:rsid w:val="0042664E"/>
    <w:rsid w:val="00427EAA"/>
    <w:rsid w:val="00431998"/>
    <w:rsid w:val="004320F2"/>
    <w:rsid w:val="00434D1C"/>
    <w:rsid w:val="0043558D"/>
    <w:rsid w:val="004361D6"/>
    <w:rsid w:val="00437CDB"/>
    <w:rsid w:val="00441CC1"/>
    <w:rsid w:val="00443208"/>
    <w:rsid w:val="00443B7A"/>
    <w:rsid w:val="00444069"/>
    <w:rsid w:val="00447808"/>
    <w:rsid w:val="00447FFD"/>
    <w:rsid w:val="00452896"/>
    <w:rsid w:val="00454D73"/>
    <w:rsid w:val="0045525D"/>
    <w:rsid w:val="00456458"/>
    <w:rsid w:val="00457745"/>
    <w:rsid w:val="004607EB"/>
    <w:rsid w:val="00460870"/>
    <w:rsid w:val="00460CA5"/>
    <w:rsid w:val="0046188C"/>
    <w:rsid w:val="00463606"/>
    <w:rsid w:val="004636DA"/>
    <w:rsid w:val="00463B0B"/>
    <w:rsid w:val="0046481A"/>
    <w:rsid w:val="00464D3A"/>
    <w:rsid w:val="00464DA7"/>
    <w:rsid w:val="0046522E"/>
    <w:rsid w:val="0046586E"/>
    <w:rsid w:val="00466714"/>
    <w:rsid w:val="00466AF0"/>
    <w:rsid w:val="004672FC"/>
    <w:rsid w:val="00467B47"/>
    <w:rsid w:val="0047117B"/>
    <w:rsid w:val="004722BC"/>
    <w:rsid w:val="00472AE3"/>
    <w:rsid w:val="00472E68"/>
    <w:rsid w:val="004736FC"/>
    <w:rsid w:val="00473CF5"/>
    <w:rsid w:val="004749BD"/>
    <w:rsid w:val="00475591"/>
    <w:rsid w:val="0047619C"/>
    <w:rsid w:val="00476A47"/>
    <w:rsid w:val="00480162"/>
    <w:rsid w:val="004813B3"/>
    <w:rsid w:val="00483944"/>
    <w:rsid w:val="0048419C"/>
    <w:rsid w:val="00484793"/>
    <w:rsid w:val="00484FED"/>
    <w:rsid w:val="00486B55"/>
    <w:rsid w:val="004874EC"/>
    <w:rsid w:val="004929E4"/>
    <w:rsid w:val="00493AF9"/>
    <w:rsid w:val="00494942"/>
    <w:rsid w:val="004974D8"/>
    <w:rsid w:val="004A1734"/>
    <w:rsid w:val="004A1C5D"/>
    <w:rsid w:val="004A3051"/>
    <w:rsid w:val="004A712A"/>
    <w:rsid w:val="004A7722"/>
    <w:rsid w:val="004B2363"/>
    <w:rsid w:val="004B28E1"/>
    <w:rsid w:val="004B31D5"/>
    <w:rsid w:val="004B383E"/>
    <w:rsid w:val="004B4580"/>
    <w:rsid w:val="004B5522"/>
    <w:rsid w:val="004B61C2"/>
    <w:rsid w:val="004B6D52"/>
    <w:rsid w:val="004B7B69"/>
    <w:rsid w:val="004C17D2"/>
    <w:rsid w:val="004C1D9B"/>
    <w:rsid w:val="004C217A"/>
    <w:rsid w:val="004C3803"/>
    <w:rsid w:val="004C3A62"/>
    <w:rsid w:val="004C5CF3"/>
    <w:rsid w:val="004D0281"/>
    <w:rsid w:val="004D0AE2"/>
    <w:rsid w:val="004D1C32"/>
    <w:rsid w:val="004D1E87"/>
    <w:rsid w:val="004D2727"/>
    <w:rsid w:val="004D2B68"/>
    <w:rsid w:val="004D5671"/>
    <w:rsid w:val="004D6073"/>
    <w:rsid w:val="004D7784"/>
    <w:rsid w:val="004D77AD"/>
    <w:rsid w:val="004E144F"/>
    <w:rsid w:val="004E1503"/>
    <w:rsid w:val="004E1977"/>
    <w:rsid w:val="004E1B0A"/>
    <w:rsid w:val="004E1C8E"/>
    <w:rsid w:val="004E27C5"/>
    <w:rsid w:val="004E3B6E"/>
    <w:rsid w:val="004E54F5"/>
    <w:rsid w:val="004E5843"/>
    <w:rsid w:val="004E667D"/>
    <w:rsid w:val="004E6A12"/>
    <w:rsid w:val="004E6E9A"/>
    <w:rsid w:val="004E788C"/>
    <w:rsid w:val="004F2130"/>
    <w:rsid w:val="004F2E2A"/>
    <w:rsid w:val="004F30DA"/>
    <w:rsid w:val="004F3B83"/>
    <w:rsid w:val="004F4D14"/>
    <w:rsid w:val="004F5190"/>
    <w:rsid w:val="004F5518"/>
    <w:rsid w:val="004F5616"/>
    <w:rsid w:val="004F78EF"/>
    <w:rsid w:val="00501516"/>
    <w:rsid w:val="0050161D"/>
    <w:rsid w:val="00501C37"/>
    <w:rsid w:val="00502397"/>
    <w:rsid w:val="005024D2"/>
    <w:rsid w:val="00503BFB"/>
    <w:rsid w:val="00507FEA"/>
    <w:rsid w:val="00510110"/>
    <w:rsid w:val="00510176"/>
    <w:rsid w:val="005106CC"/>
    <w:rsid w:val="00510CB7"/>
    <w:rsid w:val="005111C3"/>
    <w:rsid w:val="0051187F"/>
    <w:rsid w:val="00511D8D"/>
    <w:rsid w:val="00512292"/>
    <w:rsid w:val="00512D1F"/>
    <w:rsid w:val="00513C9C"/>
    <w:rsid w:val="00514B2A"/>
    <w:rsid w:val="0051520A"/>
    <w:rsid w:val="005162B1"/>
    <w:rsid w:val="00516665"/>
    <w:rsid w:val="005167C7"/>
    <w:rsid w:val="0051689B"/>
    <w:rsid w:val="005170F3"/>
    <w:rsid w:val="00517A54"/>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0350"/>
    <w:rsid w:val="00560477"/>
    <w:rsid w:val="00562EB1"/>
    <w:rsid w:val="0056331A"/>
    <w:rsid w:val="005639B0"/>
    <w:rsid w:val="0056625A"/>
    <w:rsid w:val="00567040"/>
    <w:rsid w:val="00570172"/>
    <w:rsid w:val="005716B8"/>
    <w:rsid w:val="00571702"/>
    <w:rsid w:val="00571A64"/>
    <w:rsid w:val="00571F29"/>
    <w:rsid w:val="005739AB"/>
    <w:rsid w:val="00575517"/>
    <w:rsid w:val="00575C75"/>
    <w:rsid w:val="00576188"/>
    <w:rsid w:val="00577582"/>
    <w:rsid w:val="00577FA4"/>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36E"/>
    <w:rsid w:val="00597D9F"/>
    <w:rsid w:val="005A0925"/>
    <w:rsid w:val="005A3A35"/>
    <w:rsid w:val="005A3DC6"/>
    <w:rsid w:val="005A3EB8"/>
    <w:rsid w:val="005A7FD2"/>
    <w:rsid w:val="005B18D8"/>
    <w:rsid w:val="005B1CFC"/>
    <w:rsid w:val="005B1DD6"/>
    <w:rsid w:val="005B1E95"/>
    <w:rsid w:val="005B20E7"/>
    <w:rsid w:val="005B4268"/>
    <w:rsid w:val="005B4A72"/>
    <w:rsid w:val="005B598A"/>
    <w:rsid w:val="005B6107"/>
    <w:rsid w:val="005B6B3E"/>
    <w:rsid w:val="005C1C00"/>
    <w:rsid w:val="005C4224"/>
    <w:rsid w:val="005D00A5"/>
    <w:rsid w:val="005D00D6"/>
    <w:rsid w:val="005D07B2"/>
    <w:rsid w:val="005D0D93"/>
    <w:rsid w:val="005D1A14"/>
    <w:rsid w:val="005D26DF"/>
    <w:rsid w:val="005D2EDB"/>
    <w:rsid w:val="005D323F"/>
    <w:rsid w:val="005D3674"/>
    <w:rsid w:val="005D3A39"/>
    <w:rsid w:val="005D4D30"/>
    <w:rsid w:val="005D4E49"/>
    <w:rsid w:val="005D5D7D"/>
    <w:rsid w:val="005D71EF"/>
    <w:rsid w:val="005D7469"/>
    <w:rsid w:val="005E0E50"/>
    <w:rsid w:val="005E18B7"/>
    <w:rsid w:val="005E24FD"/>
    <w:rsid w:val="005E2876"/>
    <w:rsid w:val="005E2F4D"/>
    <w:rsid w:val="005E2FA5"/>
    <w:rsid w:val="005E3501"/>
    <w:rsid w:val="005E3FC4"/>
    <w:rsid w:val="005E4C63"/>
    <w:rsid w:val="005E4C8D"/>
    <w:rsid w:val="005E573E"/>
    <w:rsid w:val="005E6606"/>
    <w:rsid w:val="005E6D42"/>
    <w:rsid w:val="005F1793"/>
    <w:rsid w:val="005F1DBB"/>
    <w:rsid w:val="005F1F95"/>
    <w:rsid w:val="005F2D19"/>
    <w:rsid w:val="005F53F2"/>
    <w:rsid w:val="005F7C1D"/>
    <w:rsid w:val="0060526C"/>
    <w:rsid w:val="00605355"/>
    <w:rsid w:val="00606328"/>
    <w:rsid w:val="0060652B"/>
    <w:rsid w:val="00606B84"/>
    <w:rsid w:val="00614934"/>
    <w:rsid w:val="00615570"/>
    <w:rsid w:val="00617A6E"/>
    <w:rsid w:val="006237BD"/>
    <w:rsid w:val="00623998"/>
    <w:rsid w:val="006256DD"/>
    <w:rsid w:val="00627E00"/>
    <w:rsid w:val="00630BF1"/>
    <w:rsid w:val="00630CC3"/>
    <w:rsid w:val="0063101C"/>
    <w:rsid w:val="00631744"/>
    <w:rsid w:val="00633389"/>
    <w:rsid w:val="00633E1E"/>
    <w:rsid w:val="00634F74"/>
    <w:rsid w:val="00635D52"/>
    <w:rsid w:val="00635E18"/>
    <w:rsid w:val="00641DBB"/>
    <w:rsid w:val="00642EFE"/>
    <w:rsid w:val="00644CE2"/>
    <w:rsid w:val="0064578C"/>
    <w:rsid w:val="00650073"/>
    <w:rsid w:val="00650458"/>
    <w:rsid w:val="00651408"/>
    <w:rsid w:val="006521E5"/>
    <w:rsid w:val="00655DBB"/>
    <w:rsid w:val="00655E71"/>
    <w:rsid w:val="006607D5"/>
    <w:rsid w:val="006608AD"/>
    <w:rsid w:val="00662165"/>
    <w:rsid w:val="00662623"/>
    <w:rsid w:val="006657EE"/>
    <w:rsid w:val="006668B0"/>
    <w:rsid w:val="00666E72"/>
    <w:rsid w:val="00667A56"/>
    <w:rsid w:val="006704E8"/>
    <w:rsid w:val="0067102D"/>
    <w:rsid w:val="00671A82"/>
    <w:rsid w:val="00672962"/>
    <w:rsid w:val="00673448"/>
    <w:rsid w:val="00674F33"/>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611E"/>
    <w:rsid w:val="006B6951"/>
    <w:rsid w:val="006C09EB"/>
    <w:rsid w:val="006C1293"/>
    <w:rsid w:val="006C12EC"/>
    <w:rsid w:val="006C679A"/>
    <w:rsid w:val="006D0B02"/>
    <w:rsid w:val="006D0D6F"/>
    <w:rsid w:val="006D1BA0"/>
    <w:rsid w:val="006D3B5E"/>
    <w:rsid w:val="006D4E1D"/>
    <w:rsid w:val="006D6150"/>
    <w:rsid w:val="006E35A0"/>
    <w:rsid w:val="006E49D7"/>
    <w:rsid w:val="006E55DE"/>
    <w:rsid w:val="006E73AC"/>
    <w:rsid w:val="006E7900"/>
    <w:rsid w:val="006E7947"/>
    <w:rsid w:val="006E7F44"/>
    <w:rsid w:val="006F1542"/>
    <w:rsid w:val="006F1805"/>
    <w:rsid w:val="006F1A8E"/>
    <w:rsid w:val="006F246F"/>
    <w:rsid w:val="006F2817"/>
    <w:rsid w:val="006F3372"/>
    <w:rsid w:val="006F3B78"/>
    <w:rsid w:val="006F49AA"/>
    <w:rsid w:val="006F7372"/>
    <w:rsid w:val="007019EA"/>
    <w:rsid w:val="007032AC"/>
    <w:rsid w:val="007035C9"/>
    <w:rsid w:val="00704898"/>
    <w:rsid w:val="007055C4"/>
    <w:rsid w:val="00705706"/>
    <w:rsid w:val="0070731F"/>
    <w:rsid w:val="00707B86"/>
    <w:rsid w:val="00710B31"/>
    <w:rsid w:val="00712311"/>
    <w:rsid w:val="00712800"/>
    <w:rsid w:val="00712DB8"/>
    <w:rsid w:val="007131F4"/>
    <w:rsid w:val="0071687B"/>
    <w:rsid w:val="0071689A"/>
    <w:rsid w:val="00716F47"/>
    <w:rsid w:val="007204FD"/>
    <w:rsid w:val="007210AC"/>
    <w:rsid w:val="007216FA"/>
    <w:rsid w:val="00721CBC"/>
    <w:rsid w:val="00722665"/>
    <w:rsid w:val="0072478A"/>
    <w:rsid w:val="007248F1"/>
    <w:rsid w:val="00725ED3"/>
    <w:rsid w:val="00731D26"/>
    <w:rsid w:val="00735365"/>
    <w:rsid w:val="00736A43"/>
    <w:rsid w:val="00737986"/>
    <w:rsid w:val="00737B2F"/>
    <w:rsid w:val="00740919"/>
    <w:rsid w:val="00741328"/>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68E"/>
    <w:rsid w:val="0076384C"/>
    <w:rsid w:val="00764AAD"/>
    <w:rsid w:val="00767AD3"/>
    <w:rsid w:val="00767B04"/>
    <w:rsid w:val="00771A7D"/>
    <w:rsid w:val="00771C0F"/>
    <w:rsid w:val="00771DCB"/>
    <w:rsid w:val="007725DD"/>
    <w:rsid w:val="00772F69"/>
    <w:rsid w:val="00773485"/>
    <w:rsid w:val="0077364F"/>
    <w:rsid w:val="00774C67"/>
    <w:rsid w:val="0077504D"/>
    <w:rsid w:val="007811AE"/>
    <w:rsid w:val="00781688"/>
    <w:rsid w:val="00781695"/>
    <w:rsid w:val="00782D3C"/>
    <w:rsid w:val="0078387F"/>
    <w:rsid w:val="00785C0C"/>
    <w:rsid w:val="0078774A"/>
    <w:rsid w:val="00791764"/>
    <w:rsid w:val="00793108"/>
    <w:rsid w:val="00793E8B"/>
    <w:rsid w:val="00794790"/>
    <w:rsid w:val="00795F96"/>
    <w:rsid w:val="00796076"/>
    <w:rsid w:val="007961A6"/>
    <w:rsid w:val="007968A3"/>
    <w:rsid w:val="007A2E03"/>
    <w:rsid w:val="007A2FC9"/>
    <w:rsid w:val="007A3EE6"/>
    <w:rsid w:val="007A4BB9"/>
    <w:rsid w:val="007A527B"/>
    <w:rsid w:val="007A7DEB"/>
    <w:rsid w:val="007B188A"/>
    <w:rsid w:val="007B207A"/>
    <w:rsid w:val="007B36E4"/>
    <w:rsid w:val="007B3CCD"/>
    <w:rsid w:val="007B6226"/>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159"/>
    <w:rsid w:val="007D0C96"/>
    <w:rsid w:val="007D12B1"/>
    <w:rsid w:val="007D13EE"/>
    <w:rsid w:val="007D2B56"/>
    <w:rsid w:val="007D3E45"/>
    <w:rsid w:val="007D716A"/>
    <w:rsid w:val="007D7707"/>
    <w:rsid w:val="007E0E5F"/>
    <w:rsid w:val="007E0EB8"/>
    <w:rsid w:val="007E15A7"/>
    <w:rsid w:val="007E238F"/>
    <w:rsid w:val="007E3AEE"/>
    <w:rsid w:val="007E46FE"/>
    <w:rsid w:val="007E6804"/>
    <w:rsid w:val="007F1314"/>
    <w:rsid w:val="007F281F"/>
    <w:rsid w:val="007F4F04"/>
    <w:rsid w:val="007F503F"/>
    <w:rsid w:val="007F5A5F"/>
    <w:rsid w:val="007F6722"/>
    <w:rsid w:val="008013DA"/>
    <w:rsid w:val="0080437A"/>
    <w:rsid w:val="00807178"/>
    <w:rsid w:val="00807F1E"/>
    <w:rsid w:val="00807F3B"/>
    <w:rsid w:val="008104BE"/>
    <w:rsid w:val="008105B4"/>
    <w:rsid w:val="00811D16"/>
    <w:rsid w:val="00813B57"/>
    <w:rsid w:val="00814DBD"/>
    <w:rsid w:val="00816505"/>
    <w:rsid w:val="00820257"/>
    <w:rsid w:val="0082102B"/>
    <w:rsid w:val="008223F5"/>
    <w:rsid w:val="008247BE"/>
    <w:rsid w:val="00824F68"/>
    <w:rsid w:val="008258A1"/>
    <w:rsid w:val="008264EB"/>
    <w:rsid w:val="00830036"/>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5F7D"/>
    <w:rsid w:val="008568E9"/>
    <w:rsid w:val="00857BF8"/>
    <w:rsid w:val="0086004A"/>
    <w:rsid w:val="008601B2"/>
    <w:rsid w:val="0086059D"/>
    <w:rsid w:val="00860B3B"/>
    <w:rsid w:val="00861BEB"/>
    <w:rsid w:val="00862230"/>
    <w:rsid w:val="008626E5"/>
    <w:rsid w:val="00865311"/>
    <w:rsid w:val="008702CB"/>
    <w:rsid w:val="00871E55"/>
    <w:rsid w:val="0087341E"/>
    <w:rsid w:val="008769B4"/>
    <w:rsid w:val="008777E0"/>
    <w:rsid w:val="0088001E"/>
    <w:rsid w:val="00880500"/>
    <w:rsid w:val="00881C05"/>
    <w:rsid w:val="00881C22"/>
    <w:rsid w:val="00883127"/>
    <w:rsid w:val="008835EC"/>
    <w:rsid w:val="00884204"/>
    <w:rsid w:val="00884822"/>
    <w:rsid w:val="00886035"/>
    <w:rsid w:val="00886AA6"/>
    <w:rsid w:val="00886EFE"/>
    <w:rsid w:val="008916DE"/>
    <w:rsid w:val="0089202E"/>
    <w:rsid w:val="008920F8"/>
    <w:rsid w:val="00896212"/>
    <w:rsid w:val="008A0AF2"/>
    <w:rsid w:val="008A120F"/>
    <w:rsid w:val="008A1E8D"/>
    <w:rsid w:val="008A24FA"/>
    <w:rsid w:val="008A345D"/>
    <w:rsid w:val="008A4DA3"/>
    <w:rsid w:val="008A5CEA"/>
    <w:rsid w:val="008A7905"/>
    <w:rsid w:val="008B1605"/>
    <w:rsid w:val="008B4DB1"/>
    <w:rsid w:val="008B4FDA"/>
    <w:rsid w:val="008B563D"/>
    <w:rsid w:val="008B5FC1"/>
    <w:rsid w:val="008B73CD"/>
    <w:rsid w:val="008C17DA"/>
    <w:rsid w:val="008C29C3"/>
    <w:rsid w:val="008C343E"/>
    <w:rsid w:val="008C3C23"/>
    <w:rsid w:val="008C417C"/>
    <w:rsid w:val="008C55BF"/>
    <w:rsid w:val="008C5FC1"/>
    <w:rsid w:val="008C6A78"/>
    <w:rsid w:val="008C750C"/>
    <w:rsid w:val="008D0FB6"/>
    <w:rsid w:val="008D2B99"/>
    <w:rsid w:val="008D493D"/>
    <w:rsid w:val="008D5016"/>
    <w:rsid w:val="008D5704"/>
    <w:rsid w:val="008D77B2"/>
    <w:rsid w:val="008D7FF8"/>
    <w:rsid w:val="008E00F2"/>
    <w:rsid w:val="008E0AD1"/>
    <w:rsid w:val="008E1FEB"/>
    <w:rsid w:val="008E3548"/>
    <w:rsid w:val="008E38E6"/>
    <w:rsid w:val="008E3B1B"/>
    <w:rsid w:val="008E4010"/>
    <w:rsid w:val="008E43BF"/>
    <w:rsid w:val="008E5B7C"/>
    <w:rsid w:val="008E60B3"/>
    <w:rsid w:val="008F2365"/>
    <w:rsid w:val="008F4206"/>
    <w:rsid w:val="008F527F"/>
    <w:rsid w:val="008F5401"/>
    <w:rsid w:val="008F6B74"/>
    <w:rsid w:val="00902D0C"/>
    <w:rsid w:val="00903898"/>
    <w:rsid w:val="00904926"/>
    <w:rsid w:val="0090510C"/>
    <w:rsid w:val="00905805"/>
    <w:rsid w:val="00905F41"/>
    <w:rsid w:val="00906204"/>
    <w:rsid w:val="00906D65"/>
    <w:rsid w:val="0091040F"/>
    <w:rsid w:val="0091042F"/>
    <w:rsid w:val="0091064F"/>
    <w:rsid w:val="00910F71"/>
    <w:rsid w:val="009114A5"/>
    <w:rsid w:val="00915104"/>
    <w:rsid w:val="009160C2"/>
    <w:rsid w:val="00916A53"/>
    <w:rsid w:val="00917234"/>
    <w:rsid w:val="00917FAA"/>
    <w:rsid w:val="009229DF"/>
    <w:rsid w:val="0092357D"/>
    <w:rsid w:val="00926875"/>
    <w:rsid w:val="00931A1F"/>
    <w:rsid w:val="009335A0"/>
    <w:rsid w:val="0093450B"/>
    <w:rsid w:val="0093460D"/>
    <w:rsid w:val="00935003"/>
    <w:rsid w:val="009354D8"/>
    <w:rsid w:val="009356DA"/>
    <w:rsid w:val="00936000"/>
    <w:rsid w:val="009365B5"/>
    <w:rsid w:val="00936ACF"/>
    <w:rsid w:val="0093713C"/>
    <w:rsid w:val="009374A0"/>
    <w:rsid w:val="00937B6A"/>
    <w:rsid w:val="00940C2A"/>
    <w:rsid w:val="009410CE"/>
    <w:rsid w:val="009414B2"/>
    <w:rsid w:val="00941728"/>
    <w:rsid w:val="00941924"/>
    <w:rsid w:val="009454A7"/>
    <w:rsid w:val="009471C4"/>
    <w:rsid w:val="00947D03"/>
    <w:rsid w:val="00951617"/>
    <w:rsid w:val="0095176C"/>
    <w:rsid w:val="00952146"/>
    <w:rsid w:val="00953F12"/>
    <w:rsid w:val="00955A1E"/>
    <w:rsid w:val="00955E87"/>
    <w:rsid w:val="00956D11"/>
    <w:rsid w:val="0096043E"/>
    <w:rsid w:val="00960802"/>
    <w:rsid w:val="00960A2C"/>
    <w:rsid w:val="00962791"/>
    <w:rsid w:val="009647B3"/>
    <w:rsid w:val="009648D5"/>
    <w:rsid w:val="00965350"/>
    <w:rsid w:val="00965B76"/>
    <w:rsid w:val="00965E71"/>
    <w:rsid w:val="00965FCF"/>
    <w:rsid w:val="009666E0"/>
    <w:rsid w:val="00971CAE"/>
    <w:rsid w:val="009732B6"/>
    <w:rsid w:val="00973601"/>
    <w:rsid w:val="0097362A"/>
    <w:rsid w:val="00973BAB"/>
    <w:rsid w:val="00973FB1"/>
    <w:rsid w:val="009752F0"/>
    <w:rsid w:val="00976CBD"/>
    <w:rsid w:val="009771B9"/>
    <w:rsid w:val="009775DB"/>
    <w:rsid w:val="009813C4"/>
    <w:rsid w:val="00981540"/>
    <w:rsid w:val="0098244A"/>
    <w:rsid w:val="00982BE2"/>
    <w:rsid w:val="00983AF5"/>
    <w:rsid w:val="00984456"/>
    <w:rsid w:val="00984BDB"/>
    <w:rsid w:val="00985291"/>
    <w:rsid w:val="00987E76"/>
    <w:rsid w:val="0099000E"/>
    <w:rsid w:val="00990C42"/>
    <w:rsid w:val="00993191"/>
    <w:rsid w:val="00993B84"/>
    <w:rsid w:val="00994A77"/>
    <w:rsid w:val="0099576A"/>
    <w:rsid w:val="009A05AC"/>
    <w:rsid w:val="009A171D"/>
    <w:rsid w:val="009A3A8F"/>
    <w:rsid w:val="009A50CF"/>
    <w:rsid w:val="009A5992"/>
    <w:rsid w:val="009A73D5"/>
    <w:rsid w:val="009B0273"/>
    <w:rsid w:val="009B0824"/>
    <w:rsid w:val="009B0DA1"/>
    <w:rsid w:val="009B3CA3"/>
    <w:rsid w:val="009B5889"/>
    <w:rsid w:val="009B58F7"/>
    <w:rsid w:val="009B5ED1"/>
    <w:rsid w:val="009B6AB7"/>
    <w:rsid w:val="009B6D58"/>
    <w:rsid w:val="009C1A9B"/>
    <w:rsid w:val="009C1D0F"/>
    <w:rsid w:val="009C3B73"/>
    <w:rsid w:val="009C3EC5"/>
    <w:rsid w:val="009C46C2"/>
    <w:rsid w:val="009C6103"/>
    <w:rsid w:val="009D352B"/>
    <w:rsid w:val="009D47AF"/>
    <w:rsid w:val="009D4A7C"/>
    <w:rsid w:val="009D6D1A"/>
    <w:rsid w:val="009D78BC"/>
    <w:rsid w:val="009E0162"/>
    <w:rsid w:val="009E02C3"/>
    <w:rsid w:val="009E09C7"/>
    <w:rsid w:val="009E19C7"/>
    <w:rsid w:val="009E27FC"/>
    <w:rsid w:val="009E35C5"/>
    <w:rsid w:val="009E4A0F"/>
    <w:rsid w:val="009E580F"/>
    <w:rsid w:val="009E7100"/>
    <w:rsid w:val="009F1FF7"/>
    <w:rsid w:val="009F4638"/>
    <w:rsid w:val="009F64A7"/>
    <w:rsid w:val="009F7683"/>
    <w:rsid w:val="009F7C54"/>
    <w:rsid w:val="00A007EE"/>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1EAD"/>
    <w:rsid w:val="00A222D7"/>
    <w:rsid w:val="00A22548"/>
    <w:rsid w:val="00A22C72"/>
    <w:rsid w:val="00A24827"/>
    <w:rsid w:val="00A249DB"/>
    <w:rsid w:val="00A24F80"/>
    <w:rsid w:val="00A27FAF"/>
    <w:rsid w:val="00A3062D"/>
    <w:rsid w:val="00A30B3F"/>
    <w:rsid w:val="00A31F51"/>
    <w:rsid w:val="00A34587"/>
    <w:rsid w:val="00A37070"/>
    <w:rsid w:val="00A40446"/>
    <w:rsid w:val="00A42E71"/>
    <w:rsid w:val="00A43166"/>
    <w:rsid w:val="00A4360B"/>
    <w:rsid w:val="00A4426D"/>
    <w:rsid w:val="00A45946"/>
    <w:rsid w:val="00A4729F"/>
    <w:rsid w:val="00A47C90"/>
    <w:rsid w:val="00A5050E"/>
    <w:rsid w:val="00A50E0A"/>
    <w:rsid w:val="00A51D7C"/>
    <w:rsid w:val="00A52061"/>
    <w:rsid w:val="00A53825"/>
    <w:rsid w:val="00A5512C"/>
    <w:rsid w:val="00A55E59"/>
    <w:rsid w:val="00A55FEE"/>
    <w:rsid w:val="00A573EC"/>
    <w:rsid w:val="00A578A9"/>
    <w:rsid w:val="00A6012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875D8"/>
    <w:rsid w:val="00A921FF"/>
    <w:rsid w:val="00A93710"/>
    <w:rsid w:val="00A95C09"/>
    <w:rsid w:val="00A96293"/>
    <w:rsid w:val="00A96817"/>
    <w:rsid w:val="00AA0AD8"/>
    <w:rsid w:val="00AA0F00"/>
    <w:rsid w:val="00AA13E4"/>
    <w:rsid w:val="00AA5305"/>
    <w:rsid w:val="00AA697C"/>
    <w:rsid w:val="00AA75FA"/>
    <w:rsid w:val="00AA7805"/>
    <w:rsid w:val="00AB0304"/>
    <w:rsid w:val="00AB128A"/>
    <w:rsid w:val="00AB14F4"/>
    <w:rsid w:val="00AB16AE"/>
    <w:rsid w:val="00AB2618"/>
    <w:rsid w:val="00AB2648"/>
    <w:rsid w:val="00AB3FFE"/>
    <w:rsid w:val="00AB5AF2"/>
    <w:rsid w:val="00AB5E50"/>
    <w:rsid w:val="00AB64C0"/>
    <w:rsid w:val="00AB7D2E"/>
    <w:rsid w:val="00AC04E1"/>
    <w:rsid w:val="00AC082E"/>
    <w:rsid w:val="00AC25C8"/>
    <w:rsid w:val="00AC3F2F"/>
    <w:rsid w:val="00AC4EAF"/>
    <w:rsid w:val="00AC5807"/>
    <w:rsid w:val="00AC743C"/>
    <w:rsid w:val="00AC7A2E"/>
    <w:rsid w:val="00AD0BEB"/>
    <w:rsid w:val="00AD1BFE"/>
    <w:rsid w:val="00AD20A6"/>
    <w:rsid w:val="00AD409A"/>
    <w:rsid w:val="00AD522C"/>
    <w:rsid w:val="00AD7B20"/>
    <w:rsid w:val="00AE1606"/>
    <w:rsid w:val="00AE224E"/>
    <w:rsid w:val="00AE26C8"/>
    <w:rsid w:val="00AE4008"/>
    <w:rsid w:val="00AE42E7"/>
    <w:rsid w:val="00AE43E4"/>
    <w:rsid w:val="00AE52DD"/>
    <w:rsid w:val="00AE679C"/>
    <w:rsid w:val="00AE73A7"/>
    <w:rsid w:val="00AF023B"/>
    <w:rsid w:val="00AF0ED7"/>
    <w:rsid w:val="00AF1563"/>
    <w:rsid w:val="00AF1673"/>
    <w:rsid w:val="00AF1CF1"/>
    <w:rsid w:val="00AF20D6"/>
    <w:rsid w:val="00AF467F"/>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681"/>
    <w:rsid w:val="00B11297"/>
    <w:rsid w:val="00B11B38"/>
    <w:rsid w:val="00B12288"/>
    <w:rsid w:val="00B12330"/>
    <w:rsid w:val="00B12A22"/>
    <w:rsid w:val="00B12C72"/>
    <w:rsid w:val="00B1343E"/>
    <w:rsid w:val="00B16E83"/>
    <w:rsid w:val="00B2050F"/>
    <w:rsid w:val="00B2066D"/>
    <w:rsid w:val="00B21689"/>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5340"/>
    <w:rsid w:val="00B46279"/>
    <w:rsid w:val="00B475C5"/>
    <w:rsid w:val="00B47705"/>
    <w:rsid w:val="00B4794D"/>
    <w:rsid w:val="00B50F8D"/>
    <w:rsid w:val="00B514E8"/>
    <w:rsid w:val="00B51D9F"/>
    <w:rsid w:val="00B52987"/>
    <w:rsid w:val="00B52C16"/>
    <w:rsid w:val="00B5319F"/>
    <w:rsid w:val="00B53B93"/>
    <w:rsid w:val="00B53D73"/>
    <w:rsid w:val="00B54C65"/>
    <w:rsid w:val="00B55268"/>
    <w:rsid w:val="00B57948"/>
    <w:rsid w:val="00B57D12"/>
    <w:rsid w:val="00B57F54"/>
    <w:rsid w:val="00B61677"/>
    <w:rsid w:val="00B62020"/>
    <w:rsid w:val="00B62122"/>
    <w:rsid w:val="00B62D06"/>
    <w:rsid w:val="00B63078"/>
    <w:rsid w:val="00B64BF8"/>
    <w:rsid w:val="00B66C0B"/>
    <w:rsid w:val="00B67CCD"/>
    <w:rsid w:val="00B7164D"/>
    <w:rsid w:val="00B71D73"/>
    <w:rsid w:val="00B73AB8"/>
    <w:rsid w:val="00B73DE0"/>
    <w:rsid w:val="00B744F6"/>
    <w:rsid w:val="00B75687"/>
    <w:rsid w:val="00B81649"/>
    <w:rsid w:val="00B81AD3"/>
    <w:rsid w:val="00B853BF"/>
    <w:rsid w:val="00B8636F"/>
    <w:rsid w:val="00B86BCB"/>
    <w:rsid w:val="00B9100A"/>
    <w:rsid w:val="00B925B0"/>
    <w:rsid w:val="00B95090"/>
    <w:rsid w:val="00B96B73"/>
    <w:rsid w:val="00B975FA"/>
    <w:rsid w:val="00B9796D"/>
    <w:rsid w:val="00BA0D61"/>
    <w:rsid w:val="00BA248D"/>
    <w:rsid w:val="00BA2949"/>
    <w:rsid w:val="00BA3554"/>
    <w:rsid w:val="00BA54E9"/>
    <w:rsid w:val="00BA632C"/>
    <w:rsid w:val="00BB1C9B"/>
    <w:rsid w:val="00BB3575"/>
    <w:rsid w:val="00BB4ADD"/>
    <w:rsid w:val="00BB500A"/>
    <w:rsid w:val="00BB52F9"/>
    <w:rsid w:val="00BB535F"/>
    <w:rsid w:val="00BB5B81"/>
    <w:rsid w:val="00BB682B"/>
    <w:rsid w:val="00BC04DB"/>
    <w:rsid w:val="00BC07ED"/>
    <w:rsid w:val="00BC0BAC"/>
    <w:rsid w:val="00BC1555"/>
    <w:rsid w:val="00BC1804"/>
    <w:rsid w:val="00BC2255"/>
    <w:rsid w:val="00BC256B"/>
    <w:rsid w:val="00BC354F"/>
    <w:rsid w:val="00BC3E66"/>
    <w:rsid w:val="00BC4594"/>
    <w:rsid w:val="00BC55DB"/>
    <w:rsid w:val="00BC6807"/>
    <w:rsid w:val="00BC6EE1"/>
    <w:rsid w:val="00BC6FA9"/>
    <w:rsid w:val="00BC723A"/>
    <w:rsid w:val="00BD0588"/>
    <w:rsid w:val="00BD0D0A"/>
    <w:rsid w:val="00BD2920"/>
    <w:rsid w:val="00BD2E0A"/>
    <w:rsid w:val="00BD3B55"/>
    <w:rsid w:val="00BD4817"/>
    <w:rsid w:val="00BD6BF7"/>
    <w:rsid w:val="00BD72E6"/>
    <w:rsid w:val="00BE01AE"/>
    <w:rsid w:val="00BE439E"/>
    <w:rsid w:val="00BE45B6"/>
    <w:rsid w:val="00BE54A9"/>
    <w:rsid w:val="00BE6363"/>
    <w:rsid w:val="00BE7FE1"/>
    <w:rsid w:val="00BF46D6"/>
    <w:rsid w:val="00BF4FFD"/>
    <w:rsid w:val="00BF5421"/>
    <w:rsid w:val="00C00E33"/>
    <w:rsid w:val="00C010D8"/>
    <w:rsid w:val="00C029B6"/>
    <w:rsid w:val="00C03431"/>
    <w:rsid w:val="00C06D6B"/>
    <w:rsid w:val="00C122A6"/>
    <w:rsid w:val="00C132F1"/>
    <w:rsid w:val="00C14E1E"/>
    <w:rsid w:val="00C14F1A"/>
    <w:rsid w:val="00C156C3"/>
    <w:rsid w:val="00C15BC3"/>
    <w:rsid w:val="00C16602"/>
    <w:rsid w:val="00C16F3F"/>
    <w:rsid w:val="00C17414"/>
    <w:rsid w:val="00C2151D"/>
    <w:rsid w:val="00C232E0"/>
    <w:rsid w:val="00C23B1B"/>
    <w:rsid w:val="00C23D48"/>
    <w:rsid w:val="00C24256"/>
    <w:rsid w:val="00C24E95"/>
    <w:rsid w:val="00C26B4D"/>
    <w:rsid w:val="00C26CF7"/>
    <w:rsid w:val="00C3130B"/>
    <w:rsid w:val="00C31373"/>
    <w:rsid w:val="00C32376"/>
    <w:rsid w:val="00C324F0"/>
    <w:rsid w:val="00C34414"/>
    <w:rsid w:val="00C3484C"/>
    <w:rsid w:val="00C358EA"/>
    <w:rsid w:val="00C364E8"/>
    <w:rsid w:val="00C3797F"/>
    <w:rsid w:val="00C37E48"/>
    <w:rsid w:val="00C4095B"/>
    <w:rsid w:val="00C43524"/>
    <w:rsid w:val="00C435DD"/>
    <w:rsid w:val="00C4487D"/>
    <w:rsid w:val="00C45122"/>
    <w:rsid w:val="00C45620"/>
    <w:rsid w:val="00C46003"/>
    <w:rsid w:val="00C464BA"/>
    <w:rsid w:val="00C47611"/>
    <w:rsid w:val="00C4795F"/>
    <w:rsid w:val="00C50D71"/>
    <w:rsid w:val="00C51512"/>
    <w:rsid w:val="00C53926"/>
    <w:rsid w:val="00C53D1C"/>
    <w:rsid w:val="00C54CEE"/>
    <w:rsid w:val="00C57D7E"/>
    <w:rsid w:val="00C611EE"/>
    <w:rsid w:val="00C61944"/>
    <w:rsid w:val="00C6256F"/>
    <w:rsid w:val="00C6329E"/>
    <w:rsid w:val="00C6442E"/>
    <w:rsid w:val="00C6467B"/>
    <w:rsid w:val="00C647D8"/>
    <w:rsid w:val="00C648B6"/>
    <w:rsid w:val="00C64BF0"/>
    <w:rsid w:val="00C66474"/>
    <w:rsid w:val="00C66A65"/>
    <w:rsid w:val="00C706F4"/>
    <w:rsid w:val="00C71E26"/>
    <w:rsid w:val="00C72606"/>
    <w:rsid w:val="00C72C30"/>
    <w:rsid w:val="00C72D0E"/>
    <w:rsid w:val="00C72E21"/>
    <w:rsid w:val="00C73973"/>
    <w:rsid w:val="00C73E62"/>
    <w:rsid w:val="00C75C99"/>
    <w:rsid w:val="00C80132"/>
    <w:rsid w:val="00C8055A"/>
    <w:rsid w:val="00C806B2"/>
    <w:rsid w:val="00C807D9"/>
    <w:rsid w:val="00C80B25"/>
    <w:rsid w:val="00C813A9"/>
    <w:rsid w:val="00C81FE2"/>
    <w:rsid w:val="00C82BD2"/>
    <w:rsid w:val="00C84419"/>
    <w:rsid w:val="00C864DC"/>
    <w:rsid w:val="00C94AD1"/>
    <w:rsid w:val="00C978AF"/>
    <w:rsid w:val="00CA0015"/>
    <w:rsid w:val="00CA169D"/>
    <w:rsid w:val="00CA1747"/>
    <w:rsid w:val="00CA1C11"/>
    <w:rsid w:val="00CA4510"/>
    <w:rsid w:val="00CA4AB2"/>
    <w:rsid w:val="00CA5671"/>
    <w:rsid w:val="00CA5B8D"/>
    <w:rsid w:val="00CA5DD1"/>
    <w:rsid w:val="00CA770E"/>
    <w:rsid w:val="00CB0129"/>
    <w:rsid w:val="00CB0C48"/>
    <w:rsid w:val="00CB3CB1"/>
    <w:rsid w:val="00CB41AB"/>
    <w:rsid w:val="00CB4C1E"/>
    <w:rsid w:val="00CB68EF"/>
    <w:rsid w:val="00CB79A4"/>
    <w:rsid w:val="00CC0A8D"/>
    <w:rsid w:val="00CC1778"/>
    <w:rsid w:val="00CC30D0"/>
    <w:rsid w:val="00CC3E50"/>
    <w:rsid w:val="00CC3FB0"/>
    <w:rsid w:val="00CC40F1"/>
    <w:rsid w:val="00CC518E"/>
    <w:rsid w:val="00CC73F0"/>
    <w:rsid w:val="00CD043A"/>
    <w:rsid w:val="00CD0F89"/>
    <w:rsid w:val="00CD1EF7"/>
    <w:rsid w:val="00CD3548"/>
    <w:rsid w:val="00CD4190"/>
    <w:rsid w:val="00CD435C"/>
    <w:rsid w:val="00CD4898"/>
    <w:rsid w:val="00CE2264"/>
    <w:rsid w:val="00CE43C9"/>
    <w:rsid w:val="00CE4D1D"/>
    <w:rsid w:val="00CE6E31"/>
    <w:rsid w:val="00CE7B83"/>
    <w:rsid w:val="00CE7BF1"/>
    <w:rsid w:val="00CF0D0D"/>
    <w:rsid w:val="00CF1742"/>
    <w:rsid w:val="00CF2246"/>
    <w:rsid w:val="00CF2304"/>
    <w:rsid w:val="00CF34D0"/>
    <w:rsid w:val="00D00401"/>
    <w:rsid w:val="00D0068C"/>
    <w:rsid w:val="00D008B5"/>
    <w:rsid w:val="00D00BED"/>
    <w:rsid w:val="00D01B3C"/>
    <w:rsid w:val="00D02861"/>
    <w:rsid w:val="00D03331"/>
    <w:rsid w:val="00D03E7C"/>
    <w:rsid w:val="00D03EDC"/>
    <w:rsid w:val="00D048DE"/>
    <w:rsid w:val="00D048EE"/>
    <w:rsid w:val="00D04B17"/>
    <w:rsid w:val="00D05A4D"/>
    <w:rsid w:val="00D104E6"/>
    <w:rsid w:val="00D132BC"/>
    <w:rsid w:val="00D150B0"/>
    <w:rsid w:val="00D15272"/>
    <w:rsid w:val="00D15847"/>
    <w:rsid w:val="00D161B8"/>
    <w:rsid w:val="00D17258"/>
    <w:rsid w:val="00D17704"/>
    <w:rsid w:val="00D20F87"/>
    <w:rsid w:val="00D219A5"/>
    <w:rsid w:val="00D22464"/>
    <w:rsid w:val="00D24647"/>
    <w:rsid w:val="00D24C61"/>
    <w:rsid w:val="00D27B1C"/>
    <w:rsid w:val="00D27C21"/>
    <w:rsid w:val="00D30487"/>
    <w:rsid w:val="00D30F7E"/>
    <w:rsid w:val="00D320A2"/>
    <w:rsid w:val="00D326C7"/>
    <w:rsid w:val="00D32DD8"/>
    <w:rsid w:val="00D32F51"/>
    <w:rsid w:val="00D33481"/>
    <w:rsid w:val="00D359EB"/>
    <w:rsid w:val="00D362DB"/>
    <w:rsid w:val="00D3756D"/>
    <w:rsid w:val="00D411B6"/>
    <w:rsid w:val="00D433D6"/>
    <w:rsid w:val="00D4557B"/>
    <w:rsid w:val="00D463EA"/>
    <w:rsid w:val="00D46D5B"/>
    <w:rsid w:val="00D47316"/>
    <w:rsid w:val="00D47541"/>
    <w:rsid w:val="00D47A5B"/>
    <w:rsid w:val="00D47A9C"/>
    <w:rsid w:val="00D504DE"/>
    <w:rsid w:val="00D50B56"/>
    <w:rsid w:val="00D516BE"/>
    <w:rsid w:val="00D52CC7"/>
    <w:rsid w:val="00D52D0B"/>
    <w:rsid w:val="00D5440E"/>
    <w:rsid w:val="00D54E6F"/>
    <w:rsid w:val="00D550DE"/>
    <w:rsid w:val="00D5541F"/>
    <w:rsid w:val="00D5674E"/>
    <w:rsid w:val="00D56D2A"/>
    <w:rsid w:val="00D57126"/>
    <w:rsid w:val="00D57531"/>
    <w:rsid w:val="00D60E8B"/>
    <w:rsid w:val="00D612BC"/>
    <w:rsid w:val="00D61D87"/>
    <w:rsid w:val="00D62C0F"/>
    <w:rsid w:val="00D65BF2"/>
    <w:rsid w:val="00D65E4E"/>
    <w:rsid w:val="00D65EBA"/>
    <w:rsid w:val="00D65F66"/>
    <w:rsid w:val="00D7058A"/>
    <w:rsid w:val="00D71259"/>
    <w:rsid w:val="00D71DF0"/>
    <w:rsid w:val="00D7235B"/>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3F8D"/>
    <w:rsid w:val="00D965E2"/>
    <w:rsid w:val="00D970D2"/>
    <w:rsid w:val="00D976EB"/>
    <w:rsid w:val="00DA0948"/>
    <w:rsid w:val="00DA0A4E"/>
    <w:rsid w:val="00DA0F94"/>
    <w:rsid w:val="00DA1008"/>
    <w:rsid w:val="00DA1AF1"/>
    <w:rsid w:val="00DA2289"/>
    <w:rsid w:val="00DA474A"/>
    <w:rsid w:val="00DA687B"/>
    <w:rsid w:val="00DA6C97"/>
    <w:rsid w:val="00DB01A7"/>
    <w:rsid w:val="00DB2BCC"/>
    <w:rsid w:val="00DB3E17"/>
    <w:rsid w:val="00DB4273"/>
    <w:rsid w:val="00DB4CC7"/>
    <w:rsid w:val="00DB5848"/>
    <w:rsid w:val="00DB5857"/>
    <w:rsid w:val="00DB64C8"/>
    <w:rsid w:val="00DB6D02"/>
    <w:rsid w:val="00DC5332"/>
    <w:rsid w:val="00DC59F5"/>
    <w:rsid w:val="00DC6FEB"/>
    <w:rsid w:val="00DC769E"/>
    <w:rsid w:val="00DD1462"/>
    <w:rsid w:val="00DD1C1F"/>
    <w:rsid w:val="00DD2498"/>
    <w:rsid w:val="00DD24EE"/>
    <w:rsid w:val="00DD322C"/>
    <w:rsid w:val="00DD3E3D"/>
    <w:rsid w:val="00DD4F48"/>
    <w:rsid w:val="00DD51F0"/>
    <w:rsid w:val="00DD550F"/>
    <w:rsid w:val="00DD56AA"/>
    <w:rsid w:val="00DD5CF9"/>
    <w:rsid w:val="00DD5FB8"/>
    <w:rsid w:val="00DD6FDA"/>
    <w:rsid w:val="00DD7112"/>
    <w:rsid w:val="00DE1323"/>
    <w:rsid w:val="00DE134D"/>
    <w:rsid w:val="00DE3C28"/>
    <w:rsid w:val="00DE5B89"/>
    <w:rsid w:val="00DE7F8F"/>
    <w:rsid w:val="00DF11C4"/>
    <w:rsid w:val="00DF19A1"/>
    <w:rsid w:val="00DF5182"/>
    <w:rsid w:val="00DF7A6A"/>
    <w:rsid w:val="00E01503"/>
    <w:rsid w:val="00E01876"/>
    <w:rsid w:val="00E020C1"/>
    <w:rsid w:val="00E02F60"/>
    <w:rsid w:val="00E035F3"/>
    <w:rsid w:val="00E04589"/>
    <w:rsid w:val="00E045AE"/>
    <w:rsid w:val="00E046C2"/>
    <w:rsid w:val="00E04FA9"/>
    <w:rsid w:val="00E05F32"/>
    <w:rsid w:val="00E070E6"/>
    <w:rsid w:val="00E10BB7"/>
    <w:rsid w:val="00E12D7A"/>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1FBD"/>
    <w:rsid w:val="00E3295B"/>
    <w:rsid w:val="00E36717"/>
    <w:rsid w:val="00E36A86"/>
    <w:rsid w:val="00E41156"/>
    <w:rsid w:val="00E41620"/>
    <w:rsid w:val="00E41CEC"/>
    <w:rsid w:val="00E4239E"/>
    <w:rsid w:val="00E42FEB"/>
    <w:rsid w:val="00E430BF"/>
    <w:rsid w:val="00E43CEB"/>
    <w:rsid w:val="00E4410D"/>
    <w:rsid w:val="00E45007"/>
    <w:rsid w:val="00E45ACA"/>
    <w:rsid w:val="00E45C7F"/>
    <w:rsid w:val="00E46422"/>
    <w:rsid w:val="00E46DBA"/>
    <w:rsid w:val="00E47063"/>
    <w:rsid w:val="00E51117"/>
    <w:rsid w:val="00E51EEA"/>
    <w:rsid w:val="00E54085"/>
    <w:rsid w:val="00E54297"/>
    <w:rsid w:val="00E54B2C"/>
    <w:rsid w:val="00E5510F"/>
    <w:rsid w:val="00E6008B"/>
    <w:rsid w:val="00E6044F"/>
    <w:rsid w:val="00E615FD"/>
    <w:rsid w:val="00E6367A"/>
    <w:rsid w:val="00E63C8D"/>
    <w:rsid w:val="00E64337"/>
    <w:rsid w:val="00E65F37"/>
    <w:rsid w:val="00E674AE"/>
    <w:rsid w:val="00E67BA7"/>
    <w:rsid w:val="00E74264"/>
    <w:rsid w:val="00E749B7"/>
    <w:rsid w:val="00E7522C"/>
    <w:rsid w:val="00E765B7"/>
    <w:rsid w:val="00E77063"/>
    <w:rsid w:val="00E77532"/>
    <w:rsid w:val="00E77EEE"/>
    <w:rsid w:val="00E805B6"/>
    <w:rsid w:val="00E81D32"/>
    <w:rsid w:val="00E84171"/>
    <w:rsid w:val="00E85A49"/>
    <w:rsid w:val="00E90E72"/>
    <w:rsid w:val="00E90FD0"/>
    <w:rsid w:val="00E92272"/>
    <w:rsid w:val="00E92823"/>
    <w:rsid w:val="00E92BAA"/>
    <w:rsid w:val="00E94790"/>
    <w:rsid w:val="00E94D7F"/>
    <w:rsid w:val="00E95E47"/>
    <w:rsid w:val="00E969ED"/>
    <w:rsid w:val="00E9746B"/>
    <w:rsid w:val="00EA059F"/>
    <w:rsid w:val="00EA06E9"/>
    <w:rsid w:val="00EA150B"/>
    <w:rsid w:val="00EA29E2"/>
    <w:rsid w:val="00EA3E33"/>
    <w:rsid w:val="00EA3FD0"/>
    <w:rsid w:val="00EA40DF"/>
    <w:rsid w:val="00EA58C8"/>
    <w:rsid w:val="00EA6215"/>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D0338"/>
    <w:rsid w:val="00ED097B"/>
    <w:rsid w:val="00ED0BF3"/>
    <w:rsid w:val="00ED0DE3"/>
    <w:rsid w:val="00ED1142"/>
    <w:rsid w:val="00ED2462"/>
    <w:rsid w:val="00ED4C1D"/>
    <w:rsid w:val="00ED6836"/>
    <w:rsid w:val="00EE09A4"/>
    <w:rsid w:val="00EE0EB3"/>
    <w:rsid w:val="00EE0EF1"/>
    <w:rsid w:val="00EE2663"/>
    <w:rsid w:val="00EE52A2"/>
    <w:rsid w:val="00EE55F5"/>
    <w:rsid w:val="00EE5855"/>
    <w:rsid w:val="00EE7019"/>
    <w:rsid w:val="00EE73A8"/>
    <w:rsid w:val="00EE7A99"/>
    <w:rsid w:val="00EF24C7"/>
    <w:rsid w:val="00EF273B"/>
    <w:rsid w:val="00EF2954"/>
    <w:rsid w:val="00EF2B43"/>
    <w:rsid w:val="00EF352E"/>
    <w:rsid w:val="00EF6526"/>
    <w:rsid w:val="00EF7868"/>
    <w:rsid w:val="00F01685"/>
    <w:rsid w:val="00F0309B"/>
    <w:rsid w:val="00F034E7"/>
    <w:rsid w:val="00F04847"/>
    <w:rsid w:val="00F04FC3"/>
    <w:rsid w:val="00F10508"/>
    <w:rsid w:val="00F11794"/>
    <w:rsid w:val="00F11D9C"/>
    <w:rsid w:val="00F125C4"/>
    <w:rsid w:val="00F130E4"/>
    <w:rsid w:val="00F1389B"/>
    <w:rsid w:val="00F13FFF"/>
    <w:rsid w:val="00F141E2"/>
    <w:rsid w:val="00F154A2"/>
    <w:rsid w:val="00F15F72"/>
    <w:rsid w:val="00F16941"/>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77C0"/>
    <w:rsid w:val="00F37F2C"/>
    <w:rsid w:val="00F402CA"/>
    <w:rsid w:val="00F403A5"/>
    <w:rsid w:val="00F406AC"/>
    <w:rsid w:val="00F40805"/>
    <w:rsid w:val="00F40823"/>
    <w:rsid w:val="00F40D4D"/>
    <w:rsid w:val="00F4140F"/>
    <w:rsid w:val="00F4395E"/>
    <w:rsid w:val="00F448C2"/>
    <w:rsid w:val="00F449C0"/>
    <w:rsid w:val="00F45B4D"/>
    <w:rsid w:val="00F45B8B"/>
    <w:rsid w:val="00F46CF9"/>
    <w:rsid w:val="00F474D8"/>
    <w:rsid w:val="00F479CF"/>
    <w:rsid w:val="00F52ACB"/>
    <w:rsid w:val="00F5438A"/>
    <w:rsid w:val="00F546F2"/>
    <w:rsid w:val="00F55654"/>
    <w:rsid w:val="00F5653D"/>
    <w:rsid w:val="00F56DB2"/>
    <w:rsid w:val="00F60675"/>
    <w:rsid w:val="00F607C7"/>
    <w:rsid w:val="00F60A05"/>
    <w:rsid w:val="00F61898"/>
    <w:rsid w:val="00F61A9D"/>
    <w:rsid w:val="00F61D7A"/>
    <w:rsid w:val="00F63223"/>
    <w:rsid w:val="00F64BF8"/>
    <w:rsid w:val="00F64DF9"/>
    <w:rsid w:val="00F658E7"/>
    <w:rsid w:val="00F67CD4"/>
    <w:rsid w:val="00F70E55"/>
    <w:rsid w:val="00F71DA0"/>
    <w:rsid w:val="00F73CAB"/>
    <w:rsid w:val="00F743B3"/>
    <w:rsid w:val="00F7451F"/>
    <w:rsid w:val="00F825AC"/>
    <w:rsid w:val="00F82623"/>
    <w:rsid w:val="00F82C7D"/>
    <w:rsid w:val="00F839B3"/>
    <w:rsid w:val="00F83B76"/>
    <w:rsid w:val="00F8462A"/>
    <w:rsid w:val="00F85DFC"/>
    <w:rsid w:val="00F85F62"/>
    <w:rsid w:val="00F86162"/>
    <w:rsid w:val="00F86ED5"/>
    <w:rsid w:val="00F871C2"/>
    <w:rsid w:val="00F914CF"/>
    <w:rsid w:val="00F930CD"/>
    <w:rsid w:val="00F932ED"/>
    <w:rsid w:val="00F935C6"/>
    <w:rsid w:val="00F9448B"/>
    <w:rsid w:val="00F964D7"/>
    <w:rsid w:val="00F97D3E"/>
    <w:rsid w:val="00FA0498"/>
    <w:rsid w:val="00FA0E41"/>
    <w:rsid w:val="00FA2BFA"/>
    <w:rsid w:val="00FA2FB6"/>
    <w:rsid w:val="00FA37C3"/>
    <w:rsid w:val="00FA409E"/>
    <w:rsid w:val="00FA4725"/>
    <w:rsid w:val="00FA4DCD"/>
    <w:rsid w:val="00FA4F9D"/>
    <w:rsid w:val="00FA6F47"/>
    <w:rsid w:val="00FB068C"/>
    <w:rsid w:val="00FB12F4"/>
    <w:rsid w:val="00FB1530"/>
    <w:rsid w:val="00FB3AFB"/>
    <w:rsid w:val="00FB3CC9"/>
    <w:rsid w:val="00FB4ACF"/>
    <w:rsid w:val="00FB72F4"/>
    <w:rsid w:val="00FB78E7"/>
    <w:rsid w:val="00FB796B"/>
    <w:rsid w:val="00FC096C"/>
    <w:rsid w:val="00FC09CF"/>
    <w:rsid w:val="00FC0FDC"/>
    <w:rsid w:val="00FC22F4"/>
    <w:rsid w:val="00FC24CD"/>
    <w:rsid w:val="00FC26BC"/>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5:docId w15:val="{56035496-A25A-4224-9DFD-F2D73577D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26E3"/>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val="en-US"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val="en-US"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eastAsia="en-US"/>
    </w:rPr>
  </w:style>
  <w:style w:type="paragraph" w:styleId="4">
    <w:name w:val="heading 4"/>
    <w:basedOn w:val="a"/>
    <w:next w:val="a"/>
    <w:link w:val="40"/>
    <w:qFormat/>
    <w:rsid w:val="00096865"/>
    <w:pPr>
      <w:keepNext/>
      <w:outlineLvl w:val="3"/>
    </w:pPr>
    <w:rPr>
      <w:rFonts w:ascii="Arial LatArm" w:hAnsi="Arial LatArm"/>
      <w:i/>
      <w:sz w:val="18"/>
      <w:szCs w:val="20"/>
      <w:lang w:val="en-US" w:eastAsia="en-US"/>
    </w:rPr>
  </w:style>
  <w:style w:type="paragraph" w:styleId="5">
    <w:name w:val="heading 5"/>
    <w:basedOn w:val="a"/>
    <w:next w:val="a"/>
    <w:link w:val="50"/>
    <w:qFormat/>
    <w:rsid w:val="00096865"/>
    <w:pPr>
      <w:keepNext/>
      <w:jc w:val="center"/>
      <w:outlineLvl w:val="4"/>
    </w:pPr>
    <w:rPr>
      <w:rFonts w:ascii="Arial LatArm" w:hAnsi="Arial LatArm"/>
      <w:b/>
      <w:sz w:val="26"/>
      <w:szCs w:val="20"/>
      <w:lang w:val="en-US"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val="en-US"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eastAsia="en-US"/>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lang w:val="en-US" w:eastAsia="en-US"/>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lang w:val="en-US" w:eastAsia="en-US"/>
    </w:rPr>
  </w:style>
  <w:style w:type="paragraph" w:styleId="23">
    <w:name w:val="Body Text Indent 2"/>
    <w:basedOn w:val="a"/>
    <w:link w:val="24"/>
    <w:rsid w:val="00615570"/>
    <w:pPr>
      <w:spacing w:line="360" w:lineRule="auto"/>
      <w:ind w:firstLine="540"/>
      <w:jc w:val="both"/>
    </w:pPr>
    <w:rPr>
      <w:rFonts w:ascii="Baltica" w:hAnsi="Baltica"/>
      <w:sz w:val="20"/>
      <w:szCs w:val="20"/>
      <w:lang w:val="af-ZA" w:eastAsia="en-US"/>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rPr>
      <w:lang w:val="en-US" w:eastAsia="en-US"/>
    </w:r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rPr>
      <w:lang w:val="en-US" w:eastAsia="en-US"/>
    </w:r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val="en-US" w:eastAsia="ru-RU"/>
    </w:rPr>
  </w:style>
  <w:style w:type="paragraph" w:styleId="af">
    <w:name w:val="Title"/>
    <w:basedOn w:val="a"/>
    <w:link w:val="af0"/>
    <w:qFormat/>
    <w:rsid w:val="00096865"/>
    <w:pPr>
      <w:jc w:val="center"/>
    </w:pPr>
    <w:rPr>
      <w:rFonts w:ascii="Arial Armenian" w:hAnsi="Arial Armenian"/>
      <w:szCs w:val="20"/>
      <w:lang w:val="en-US" w:eastAsia="en-US"/>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lang w:val="en-US" w:eastAsia="en-US"/>
    </w:rPr>
  </w:style>
  <w:style w:type="paragraph" w:customStyle="1" w:styleId="norm">
    <w:name w:val="norm"/>
    <w:basedOn w:val="a"/>
    <w:rsid w:val="00096865"/>
    <w:pPr>
      <w:spacing w:line="480" w:lineRule="auto"/>
      <w:ind w:firstLine="709"/>
      <w:jc w:val="both"/>
    </w:pPr>
    <w:rPr>
      <w:rFonts w:ascii="Arial Armenian" w:hAnsi="Arial Armenian"/>
      <w:sz w:val="22"/>
      <w:szCs w:val="20"/>
      <w:lang w:val="en-US"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rPr>
      <w:lang w:val="en-US" w:eastAsia="en-US"/>
    </w:r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sz w:val="20"/>
      <w:szCs w:val="20"/>
      <w:lang w:eastAsia="ru-RU"/>
    </w:rPr>
  </w:style>
  <w:style w:type="paragraph" w:styleId="aff1">
    <w:name w:val="Revision"/>
    <w:hidden/>
    <w:semiHidden/>
    <w:rsid w:val="007602A3"/>
    <w:rPr>
      <w:rFonts w:ascii="Times Armenian" w:hAnsi="Times Armenian"/>
      <w:sz w:val="24"/>
      <w:lang w:val="en-US" w:eastAsia="ru-RU"/>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lang w:val="en-US" w:eastAsia="en-US"/>
    </w:rPr>
  </w:style>
  <w:style w:type="paragraph" w:customStyle="1" w:styleId="Style2">
    <w:name w:val="Style2"/>
    <w:basedOn w:val="a"/>
    <w:rsid w:val="00EB6314"/>
    <w:pPr>
      <w:jc w:val="center"/>
    </w:pPr>
    <w:rPr>
      <w:rFonts w:ascii="Arial Armenian" w:hAnsi="Arial Armenian"/>
      <w:w w:val="90"/>
      <w:sz w:val="22"/>
      <w:szCs w:val="20"/>
      <w:lang w:val="en-US"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eastAsia="en-U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lang w:val="en-US" w:eastAsia="en-US"/>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lang w:val="en-US" w:eastAsia="en-US"/>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lang w:val="en-US" w:eastAsia="en-US"/>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lang w:val="en-US" w:eastAsia="en-US"/>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lang w:val="en-US" w:eastAsia="en-US"/>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lang w:val="en-US" w:eastAsia="en-US"/>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lang w:val="en-US" w:eastAsia="en-US"/>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lang w:val="en-US" w:eastAsia="en-US"/>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lang w:val="en-US" w:eastAsia="en-U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lang w:val="en-US" w:eastAsia="en-U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lang w:val="en-US" w:eastAsia="en-US"/>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lang w:val="en-US" w:eastAsia="en-US"/>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lang w:val="en-US" w:eastAsia="en-US"/>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lang w:val="en-US" w:eastAsia="en-US"/>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lang w:val="en-US" w:eastAsia="en-US"/>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lang w:val="en-US" w:eastAsia="en-US"/>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lang w:val="en-US" w:eastAsia="en-US"/>
    </w:rPr>
  </w:style>
  <w:style w:type="paragraph" w:customStyle="1" w:styleId="font12">
    <w:name w:val="font12"/>
    <w:basedOn w:val="a"/>
    <w:rsid w:val="00536BFB"/>
    <w:pPr>
      <w:spacing w:before="100" w:beforeAutospacing="1" w:after="100" w:afterAutospacing="1"/>
    </w:pPr>
    <w:rPr>
      <w:rFonts w:eastAsia="Arial Unicode MS"/>
      <w:sz w:val="16"/>
      <w:szCs w:val="16"/>
      <w:lang w:val="en-US" w:eastAsia="en-US"/>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lang w:val="en-US" w:eastAsia="en-US"/>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lang w:val="en-US" w:eastAsia="en-US"/>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lang w:val="en-US" w:eastAsia="en-US"/>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lang w:val="en-US" w:eastAsia="en-US"/>
    </w:rPr>
  </w:style>
  <w:style w:type="paragraph" w:customStyle="1" w:styleId="110">
    <w:name w:val="Указатель 11"/>
    <w:basedOn w:val="a"/>
    <w:rsid w:val="00536BFB"/>
    <w:pPr>
      <w:suppressAutoHyphens/>
      <w:spacing w:line="100" w:lineRule="atLeast"/>
      <w:ind w:left="240" w:hanging="240"/>
    </w:pPr>
    <w:rPr>
      <w:rFonts w:ascii="Times Armenian" w:hAnsi="Times Armenian"/>
      <w:kern w:val="1"/>
      <w:sz w:val="16"/>
      <w:szCs w:val="16"/>
      <w:lang w:val="en-US" w:eastAsia="ar-SA"/>
    </w:rPr>
  </w:style>
  <w:style w:type="paragraph" w:customStyle="1" w:styleId="12">
    <w:name w:val="Указатель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customStyle="1" w:styleId="af9">
    <w:name w:val="Текст примечания Знак"/>
    <w:link w:val="af8"/>
    <w:semiHidden/>
    <w:rsid w:val="00EB3EA5"/>
    <w:rPr>
      <w:rFonts w:ascii="Times Armenian" w:hAnsi="Times Armenian"/>
      <w:lang w:eastAsia="ru-RU"/>
    </w:rPr>
  </w:style>
  <w:style w:type="character" w:customStyle="1" w:styleId="CharChar4">
    <w:name w:val="Char Char4"/>
    <w:locked/>
    <w:rsid w:val="00EB3EA5"/>
    <w:rPr>
      <w:sz w:val="24"/>
      <w:szCs w:val="24"/>
      <w:lang w:val="en-US" w:eastAsia="en-US" w:bidi="ar-SA"/>
    </w:rPr>
  </w:style>
  <w:style w:type="paragraph" w:customStyle="1" w:styleId="msonormalcxspmiddle">
    <w:name w:val="msonormalcxspmiddle"/>
    <w:basedOn w:val="a"/>
    <w:rsid w:val="00EB3EA5"/>
    <w:pPr>
      <w:spacing w:before="100" w:beforeAutospacing="1" w:after="100" w:afterAutospacing="1"/>
    </w:pPr>
    <w:rPr>
      <w:lang w:val="en-US" w:eastAsia="en-US"/>
    </w:rPr>
  </w:style>
  <w:style w:type="character" w:customStyle="1" w:styleId="CharChar5">
    <w:name w:val="Char Char5"/>
    <w:locked/>
    <w:rsid w:val="00EB3EA5"/>
    <w:rPr>
      <w:sz w:val="24"/>
      <w:szCs w:val="24"/>
      <w:lang w:val="en-US" w:eastAsia="en-US" w:bidi="ar-SA"/>
    </w:rPr>
  </w:style>
  <w:style w:type="character" w:customStyle="1" w:styleId="32">
    <w:name w:val="Основной текст с отступом 3 Знак"/>
    <w:link w:val="31"/>
    <w:rsid w:val="00516665"/>
    <w:rPr>
      <w:rFonts w:ascii="Times Armenian" w:hAnsi="Times Armenian"/>
    </w:rPr>
  </w:style>
  <w:style w:type="character" w:customStyle="1" w:styleId="afb">
    <w:name w:val="Тема примечания Знак"/>
    <w:link w:val="afa"/>
    <w:semiHidden/>
    <w:rsid w:val="00516665"/>
    <w:rPr>
      <w:rFonts w:ascii="Times Armenian" w:hAnsi="Times Armenian"/>
      <w:b/>
      <w:bCs/>
      <w:lang w:eastAsia="ru-RU"/>
    </w:rPr>
  </w:style>
  <w:style w:type="character" w:customStyle="1" w:styleId="afd">
    <w:name w:val="Текст концевой сноски Знак"/>
    <w:link w:val="afc"/>
    <w:semiHidden/>
    <w:rsid w:val="00516665"/>
    <w:rPr>
      <w:rFonts w:ascii="Times Armenian" w:hAnsi="Times Armenian"/>
      <w:lang w:eastAsia="ru-RU"/>
    </w:rPr>
  </w:style>
  <w:style w:type="character" w:customStyle="1" w:styleId="aff0">
    <w:name w:val="Схема документа Знак"/>
    <w:link w:val="aff"/>
    <w:semiHidden/>
    <w:rsid w:val="00516665"/>
    <w:rPr>
      <w:rFonts w:ascii="Tahoma" w:hAnsi="Tahoma" w:cs="Tahoma"/>
      <w:shd w:val="clear" w:color="auto" w:fill="00008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47920042">
      <w:bodyDiv w:val="1"/>
      <w:marLeft w:val="0"/>
      <w:marRight w:val="0"/>
      <w:marTop w:val="0"/>
      <w:marBottom w:val="0"/>
      <w:divBdr>
        <w:top w:val="none" w:sz="0" w:space="0" w:color="auto"/>
        <w:left w:val="none" w:sz="0" w:space="0" w:color="auto"/>
        <w:bottom w:val="none" w:sz="0" w:space="0" w:color="auto"/>
        <w:right w:val="none" w:sz="0" w:space="0" w:color="auto"/>
      </w:divBdr>
    </w:div>
    <w:div w:id="186142679">
      <w:bodyDiv w:val="1"/>
      <w:marLeft w:val="0"/>
      <w:marRight w:val="0"/>
      <w:marTop w:val="0"/>
      <w:marBottom w:val="0"/>
      <w:divBdr>
        <w:top w:val="none" w:sz="0" w:space="0" w:color="auto"/>
        <w:left w:val="none" w:sz="0" w:space="0" w:color="auto"/>
        <w:bottom w:val="none" w:sz="0" w:space="0" w:color="auto"/>
        <w:right w:val="none" w:sz="0" w:space="0" w:color="auto"/>
      </w:divBdr>
    </w:div>
    <w:div w:id="24315420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742918043">
      <w:bodyDiv w:val="1"/>
      <w:marLeft w:val="0"/>
      <w:marRight w:val="0"/>
      <w:marTop w:val="0"/>
      <w:marBottom w:val="0"/>
      <w:divBdr>
        <w:top w:val="none" w:sz="0" w:space="0" w:color="auto"/>
        <w:left w:val="none" w:sz="0" w:space="0" w:color="auto"/>
        <w:bottom w:val="none" w:sz="0" w:space="0" w:color="auto"/>
        <w:right w:val="none" w:sz="0" w:space="0" w:color="auto"/>
      </w:divBdr>
    </w:div>
    <w:div w:id="909655959">
      <w:bodyDiv w:val="1"/>
      <w:marLeft w:val="0"/>
      <w:marRight w:val="0"/>
      <w:marTop w:val="0"/>
      <w:marBottom w:val="0"/>
      <w:divBdr>
        <w:top w:val="none" w:sz="0" w:space="0" w:color="auto"/>
        <w:left w:val="none" w:sz="0" w:space="0" w:color="auto"/>
        <w:bottom w:val="none" w:sz="0" w:space="0" w:color="auto"/>
        <w:right w:val="none" w:sz="0" w:space="0" w:color="auto"/>
      </w:divBdr>
    </w:div>
    <w:div w:id="926232925">
      <w:bodyDiv w:val="1"/>
      <w:marLeft w:val="0"/>
      <w:marRight w:val="0"/>
      <w:marTop w:val="0"/>
      <w:marBottom w:val="0"/>
      <w:divBdr>
        <w:top w:val="none" w:sz="0" w:space="0" w:color="auto"/>
        <w:left w:val="none" w:sz="0" w:space="0" w:color="auto"/>
        <w:bottom w:val="none" w:sz="0" w:space="0" w:color="auto"/>
        <w:right w:val="none" w:sz="0" w:space="0" w:color="auto"/>
      </w:divBdr>
    </w:div>
    <w:div w:id="1014763717">
      <w:bodyDiv w:val="1"/>
      <w:marLeft w:val="0"/>
      <w:marRight w:val="0"/>
      <w:marTop w:val="0"/>
      <w:marBottom w:val="0"/>
      <w:divBdr>
        <w:top w:val="none" w:sz="0" w:space="0" w:color="auto"/>
        <w:left w:val="none" w:sz="0" w:space="0" w:color="auto"/>
        <w:bottom w:val="none" w:sz="0" w:space="0" w:color="auto"/>
        <w:right w:val="none" w:sz="0" w:space="0" w:color="auto"/>
      </w:divBdr>
    </w:div>
    <w:div w:id="1174687105">
      <w:bodyDiv w:val="1"/>
      <w:marLeft w:val="0"/>
      <w:marRight w:val="0"/>
      <w:marTop w:val="0"/>
      <w:marBottom w:val="0"/>
      <w:divBdr>
        <w:top w:val="none" w:sz="0" w:space="0" w:color="auto"/>
        <w:left w:val="none" w:sz="0" w:space="0" w:color="auto"/>
        <w:bottom w:val="none" w:sz="0" w:space="0" w:color="auto"/>
        <w:right w:val="none" w:sz="0" w:space="0" w:color="auto"/>
      </w:divBdr>
    </w:div>
    <w:div w:id="1202552478">
      <w:bodyDiv w:val="1"/>
      <w:marLeft w:val="0"/>
      <w:marRight w:val="0"/>
      <w:marTop w:val="0"/>
      <w:marBottom w:val="0"/>
      <w:divBdr>
        <w:top w:val="none" w:sz="0" w:space="0" w:color="auto"/>
        <w:left w:val="none" w:sz="0" w:space="0" w:color="auto"/>
        <w:bottom w:val="none" w:sz="0" w:space="0" w:color="auto"/>
        <w:right w:val="none" w:sz="0" w:space="0" w:color="auto"/>
      </w:divBdr>
    </w:div>
    <w:div w:id="13481675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4309627">
      <w:bodyDiv w:val="1"/>
      <w:marLeft w:val="0"/>
      <w:marRight w:val="0"/>
      <w:marTop w:val="0"/>
      <w:marBottom w:val="0"/>
      <w:divBdr>
        <w:top w:val="none" w:sz="0" w:space="0" w:color="auto"/>
        <w:left w:val="none" w:sz="0" w:space="0" w:color="auto"/>
        <w:bottom w:val="none" w:sz="0" w:space="0" w:color="auto"/>
        <w:right w:val="none" w:sz="0" w:space="0" w:color="auto"/>
      </w:divBdr>
    </w:div>
    <w:div w:id="1502700199">
      <w:bodyDiv w:val="1"/>
      <w:marLeft w:val="0"/>
      <w:marRight w:val="0"/>
      <w:marTop w:val="0"/>
      <w:marBottom w:val="0"/>
      <w:divBdr>
        <w:top w:val="none" w:sz="0" w:space="0" w:color="auto"/>
        <w:left w:val="none" w:sz="0" w:space="0" w:color="auto"/>
        <w:bottom w:val="none" w:sz="0" w:space="0" w:color="auto"/>
        <w:right w:val="none" w:sz="0" w:space="0" w:color="auto"/>
      </w:divBdr>
    </w:div>
    <w:div w:id="1860049767">
      <w:bodyDiv w:val="1"/>
      <w:marLeft w:val="0"/>
      <w:marRight w:val="0"/>
      <w:marTop w:val="0"/>
      <w:marBottom w:val="0"/>
      <w:divBdr>
        <w:top w:val="none" w:sz="0" w:space="0" w:color="auto"/>
        <w:left w:val="none" w:sz="0" w:space="0" w:color="auto"/>
        <w:bottom w:val="none" w:sz="0" w:space="0" w:color="auto"/>
        <w:right w:val="none" w:sz="0" w:space="0" w:color="auto"/>
      </w:divBdr>
    </w:div>
    <w:div w:id="208241097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41917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pi.finans@bk.ru" TargetMode="External"/><Relationship Id="rId13" Type="http://schemas.openxmlformats.org/officeDocument/2006/relationships/hyperlink" Target="mailto:procurement@minfi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or_mkrtchyan@taxservice.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rine_sargsyan@taxservice.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Lena_Najaryan@taxservice.am" TargetMode="External"/><Relationship Id="rId4" Type="http://schemas.openxmlformats.org/officeDocument/2006/relationships/settings" Target="settings.xml"/><Relationship Id="rId9" Type="http://schemas.openxmlformats.org/officeDocument/2006/relationships/hyperlink" Target="mailto:arpi.finans@bk.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238FCB-4163-413D-9EC8-8D8ACFDA1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52</Pages>
  <Words>18731</Words>
  <Characters>106770</Characters>
  <Application>Microsoft Office Word</Application>
  <DocSecurity>0</DocSecurity>
  <Lines>889</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 GRIGOR</cp:lastModifiedBy>
  <cp:revision>19</cp:revision>
  <cp:lastPrinted>2017-05-25T07:49:00Z</cp:lastPrinted>
  <dcterms:created xsi:type="dcterms:W3CDTF">2019-07-21T16:54:00Z</dcterms:created>
  <dcterms:modified xsi:type="dcterms:W3CDTF">2020-06-11T08:59:00Z</dcterms:modified>
</cp:coreProperties>
</file>