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344665"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հաստատված է </w:t>
      </w:r>
      <w:r w:rsidR="00C0193C" w:rsidRPr="00344665">
        <w:rPr>
          <w:rFonts w:ascii="GHEA Grapalat" w:hAnsi="GHEA Grapalat"/>
          <w:i w:val="0"/>
          <w:lang w:val="af-ZA"/>
        </w:rPr>
        <w:t xml:space="preserve">գնահատող </w:t>
      </w:r>
      <w:r w:rsidRPr="00344665">
        <w:rPr>
          <w:rFonts w:ascii="GHEA Grapalat" w:hAnsi="GHEA Grapalat"/>
          <w:i w:val="0"/>
          <w:lang w:val="af-ZA"/>
        </w:rPr>
        <w:t>հանձնաժողովի</w:t>
      </w:r>
    </w:p>
    <w:p w:rsidR="00C0345B" w:rsidRPr="00344665" w:rsidRDefault="00C0345B" w:rsidP="00C0345B">
      <w:pPr>
        <w:pStyle w:val="BodyTextIndent"/>
        <w:spacing w:line="240" w:lineRule="auto"/>
        <w:jc w:val="center"/>
        <w:rPr>
          <w:rFonts w:ascii="GHEA Grapalat" w:hAnsi="GHEA Grapalat"/>
          <w:i w:val="0"/>
          <w:color w:val="000000"/>
          <w:lang w:val="af-ZA"/>
        </w:rPr>
      </w:pPr>
      <w:r w:rsidRPr="00344665">
        <w:rPr>
          <w:rFonts w:ascii="GHEA Grapalat" w:hAnsi="GHEA Grapalat"/>
          <w:i w:val="0"/>
          <w:color w:val="000000"/>
          <w:lang w:val="af-ZA"/>
        </w:rPr>
        <w:t>2022 թվականի</w:t>
      </w:r>
      <w:r w:rsidRPr="00344665">
        <w:rPr>
          <w:rFonts w:ascii="GHEA Grapalat" w:hAnsi="GHEA Grapalat"/>
          <w:i w:val="0"/>
          <w:color w:val="000000"/>
          <w:lang w:val="hy-AM"/>
        </w:rPr>
        <w:t xml:space="preserve"> </w:t>
      </w:r>
      <w:r w:rsidR="00405A70">
        <w:rPr>
          <w:rFonts w:ascii="GHEA Grapalat" w:hAnsi="GHEA Grapalat"/>
          <w:i w:val="0"/>
          <w:color w:val="000000"/>
          <w:lang w:val="en-US"/>
        </w:rPr>
        <w:t>սեպտեմբերի</w:t>
      </w:r>
      <w:r w:rsidRPr="00344665">
        <w:rPr>
          <w:rFonts w:ascii="GHEA Grapalat" w:hAnsi="GHEA Grapalat"/>
          <w:i w:val="0"/>
          <w:color w:val="000000"/>
          <w:lang w:val="hy-AM"/>
        </w:rPr>
        <w:t xml:space="preserve"> </w:t>
      </w:r>
      <w:r w:rsidR="00875F97" w:rsidRPr="001F3F88">
        <w:rPr>
          <w:rFonts w:ascii="GHEA Grapalat" w:hAnsi="GHEA Grapalat"/>
          <w:i w:val="0"/>
          <w:color w:val="000000"/>
          <w:lang w:val="af-ZA"/>
        </w:rPr>
        <w:t>1</w:t>
      </w:r>
      <w:r w:rsidR="00405A70">
        <w:rPr>
          <w:rFonts w:ascii="GHEA Grapalat" w:hAnsi="GHEA Grapalat"/>
          <w:i w:val="0"/>
          <w:color w:val="000000"/>
          <w:lang w:val="af-ZA"/>
        </w:rPr>
        <w:t>5</w:t>
      </w:r>
      <w:r w:rsidRPr="00344665">
        <w:rPr>
          <w:rFonts w:ascii="GHEA Grapalat" w:hAnsi="GHEA Grapalat"/>
          <w:i w:val="0"/>
          <w:color w:val="000000"/>
          <w:lang w:val="hy-AM"/>
        </w:rPr>
        <w:t>-ի թիվ 1</w:t>
      </w:r>
      <w:r w:rsidRPr="00344665">
        <w:rPr>
          <w:rFonts w:ascii="GHEA Grapalat" w:hAnsi="GHEA Grapalat"/>
          <w:i w:val="0"/>
          <w:color w:val="000000"/>
          <w:lang w:val="af-ZA"/>
        </w:rPr>
        <w:t xml:space="preserve"> որոշմամբ </w:t>
      </w:r>
    </w:p>
    <w:p w:rsidR="0091042F" w:rsidRPr="00344665"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405A70">
        <w:rPr>
          <w:rFonts w:ascii="GHEA Grapalat" w:hAnsi="GHEA Grapalat"/>
          <w:b/>
          <w:i w:val="0"/>
          <w:lang w:val="af-ZA"/>
        </w:rPr>
        <w:t>ԳՀԱՊՁԲ-ՀՎԿԱԿ-2022-77</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1F3F88">
        <w:rPr>
          <w:rFonts w:ascii="GHEA Grapalat" w:hAnsi="GHEA Grapalat"/>
          <w:b/>
          <w:i w:val="0"/>
          <w:lang w:val="af-ZA"/>
        </w:rPr>
        <w:t>քիմիական նյութերի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CE081E" w:rsidRPr="00A475AA" w:rsidRDefault="00332EE7" w:rsidP="00CE081E">
      <w:pPr>
        <w:pStyle w:val="BodyTextIndent"/>
        <w:spacing w:line="240" w:lineRule="auto"/>
        <w:rPr>
          <w:rFonts w:ascii="GHEA Grapalat" w:hAnsi="GHEA Grapalat"/>
          <w:i w:val="0"/>
          <w:lang w:val="af-ZA"/>
        </w:rPr>
      </w:pPr>
      <w:r w:rsidRPr="00A475AA">
        <w:rPr>
          <w:rFonts w:ascii="GHEA Grapalat" w:hAnsi="GHEA Grapalat"/>
          <w:i w:val="0"/>
          <w:lang w:val="af-ZA"/>
        </w:rPr>
        <w:t>Սույն ընթացակարգին մասնակցության հայտերն անհրաժեշտ է ներկայացնել</w:t>
      </w:r>
      <w:r w:rsidRPr="00A475AA">
        <w:rPr>
          <w:rFonts w:ascii="GHEA Grapalat" w:hAnsi="GHEA Grapalat"/>
          <w:i w:val="0"/>
          <w:lang w:val="af-ZA" w:eastAsia="ru-RU"/>
        </w:rPr>
        <w:t xml:space="preserve"> </w:t>
      </w:r>
      <w:r w:rsidR="00CE081E" w:rsidRPr="00A475AA">
        <w:rPr>
          <w:rFonts w:ascii="GHEA Grapalat" w:hAnsi="GHEA Grapalat"/>
          <w:b/>
          <w:i w:val="0"/>
          <w:lang w:val="af-ZA"/>
        </w:rPr>
        <w:t>ք.Երևան,</w:t>
      </w:r>
      <w:r w:rsidR="00CE081E" w:rsidRPr="00A475AA">
        <w:rPr>
          <w:rFonts w:ascii="GHEA Grapalat" w:hAnsi="GHEA Grapalat"/>
          <w:i w:val="0"/>
          <w:lang w:val="af-ZA"/>
        </w:rPr>
        <w:t xml:space="preserve"> </w:t>
      </w:r>
      <w:r w:rsidR="00CE081E" w:rsidRPr="00A475AA">
        <w:rPr>
          <w:rFonts w:ascii="GHEA Grapalat" w:hAnsi="GHEA Grapalat"/>
          <w:b/>
          <w:i w:val="0"/>
          <w:lang w:val="hy-AM"/>
        </w:rPr>
        <w:t xml:space="preserve">Մ.Հերացի 12 </w:t>
      </w:r>
      <w:r w:rsidR="00CE081E" w:rsidRPr="00A475AA">
        <w:rPr>
          <w:rFonts w:ascii="GHEA Grapalat" w:hAnsi="GHEA Grapalat"/>
          <w:i w:val="0"/>
          <w:lang w:val="af-ZA"/>
        </w:rPr>
        <w:t>հասցեով, փաստաթղթային ձևով</w:t>
      </w:r>
      <w:r w:rsidR="00CE081E" w:rsidRPr="00A475AA">
        <w:rPr>
          <w:rFonts w:ascii="GHEA Grapalat" w:hAnsi="GHEA Grapalat"/>
          <w:i w:val="0"/>
          <w:lang w:val="af-ZA" w:eastAsia="ru-RU"/>
        </w:rPr>
        <w:t xml:space="preserve"> </w:t>
      </w:r>
      <w:r w:rsidR="00CE081E" w:rsidRPr="00A475AA">
        <w:rPr>
          <w:rFonts w:ascii="GHEA Grapalat" w:hAnsi="GHEA Grapalat"/>
          <w:i w:val="0"/>
          <w:lang w:val="af-ZA"/>
        </w:rPr>
        <w:t>մինչև սույն հայտարարության հրապարակման օրվանից հաշված</w:t>
      </w:r>
      <w:r w:rsidR="00CE081E" w:rsidRPr="00A475AA">
        <w:rPr>
          <w:rFonts w:ascii="GHEA Grapalat" w:hAnsi="GHEA Grapalat"/>
          <w:b/>
          <w:i w:val="0"/>
          <w:lang w:val="af-ZA"/>
        </w:rPr>
        <w:t xml:space="preserve"> 8-րդ օրվա ժամը </w:t>
      </w:r>
      <w:r w:rsidR="00CE081E" w:rsidRPr="00A475AA">
        <w:rPr>
          <w:rFonts w:ascii="GHEA Grapalat" w:hAnsi="GHEA Grapalat"/>
          <w:b/>
          <w:i w:val="0"/>
          <w:lang w:val="hy-AM"/>
        </w:rPr>
        <w:t>1</w:t>
      </w:r>
      <w:r w:rsidR="00405A70" w:rsidRPr="00405A70">
        <w:rPr>
          <w:rFonts w:ascii="GHEA Grapalat" w:hAnsi="GHEA Grapalat"/>
          <w:b/>
          <w:i w:val="0"/>
          <w:lang w:val="af-ZA"/>
        </w:rPr>
        <w:t>2</w:t>
      </w:r>
      <w:r w:rsidR="00CE081E" w:rsidRPr="00A475AA">
        <w:rPr>
          <w:rFonts w:ascii="GHEA Grapalat" w:hAnsi="GHEA Grapalat"/>
          <w:b/>
          <w:i w:val="0"/>
          <w:lang w:val="hy-AM"/>
        </w:rPr>
        <w:t>:30</w:t>
      </w:r>
      <w:r w:rsidR="00CE081E" w:rsidRPr="00A475AA">
        <w:rPr>
          <w:rFonts w:ascii="GHEA Grapalat" w:hAnsi="GHEA Grapalat"/>
          <w:b/>
          <w:i w:val="0"/>
          <w:lang w:val="af-ZA"/>
        </w:rPr>
        <w:t>-ը:</w:t>
      </w:r>
      <w:r w:rsidR="00CE081E" w:rsidRPr="00A475AA">
        <w:rPr>
          <w:rFonts w:ascii="GHEA Grapalat" w:hAnsi="GHEA Grapalat"/>
          <w:i w:val="0"/>
          <w:lang w:val="af-ZA"/>
        </w:rPr>
        <w:t xml:space="preserve"> </w:t>
      </w:r>
    </w:p>
    <w:p w:rsidR="00357D48" w:rsidRPr="00A475AA" w:rsidRDefault="000076A1" w:rsidP="00CE081E">
      <w:pPr>
        <w:pStyle w:val="BodyTextIndent"/>
        <w:spacing w:line="240" w:lineRule="auto"/>
        <w:rPr>
          <w:rFonts w:ascii="GHEA Grapalat" w:hAnsi="GHEA Grapalat"/>
          <w:i w:val="0"/>
          <w:lang w:val="af-ZA"/>
        </w:rPr>
      </w:pPr>
      <w:r w:rsidRPr="00A475AA">
        <w:rPr>
          <w:rFonts w:ascii="GHEA Grapalat" w:hAnsi="GHEA Grapalat"/>
          <w:i w:val="0"/>
          <w:lang w:val="af-ZA"/>
        </w:rPr>
        <w:t>Հայտերը, հայերենից բացի, կարող են ներկայացվել նաև անգլերեն կամ ռուսերեն:</w:t>
      </w:r>
      <w:r w:rsidR="00357D48" w:rsidRPr="00A475AA">
        <w:rPr>
          <w:rFonts w:ascii="GHEA Grapalat" w:hAnsi="GHEA Grapalat"/>
          <w:i w:val="0"/>
          <w:lang w:val="af-ZA"/>
        </w:rPr>
        <w:t xml:space="preserve"> </w:t>
      </w:r>
    </w:p>
    <w:p w:rsidR="001D3623" w:rsidRPr="00A475AA" w:rsidRDefault="001D3623" w:rsidP="001D3623">
      <w:pPr>
        <w:pStyle w:val="BodyTextIndent"/>
        <w:spacing w:line="240" w:lineRule="auto"/>
        <w:ind w:firstLine="708"/>
        <w:rPr>
          <w:rFonts w:ascii="GHEA Grapalat" w:hAnsi="GHEA Grapalat"/>
          <w:i w:val="0"/>
          <w:lang w:val="af-ZA"/>
        </w:rPr>
      </w:pPr>
      <w:r w:rsidRPr="00A475AA">
        <w:rPr>
          <w:rFonts w:ascii="GHEA Grapalat" w:hAnsi="GHEA Grapalat"/>
          <w:i w:val="0"/>
          <w:color w:val="000000"/>
          <w:lang w:val="af-ZA"/>
        </w:rPr>
        <w:t xml:space="preserve">Հայտերի բացումը տեղի կունենա </w:t>
      </w:r>
      <w:r w:rsidRPr="00A475AA">
        <w:rPr>
          <w:rFonts w:ascii="GHEA Grapalat" w:hAnsi="GHEA Grapalat"/>
          <w:b/>
          <w:i w:val="0"/>
          <w:color w:val="000000"/>
          <w:lang w:val="af-ZA"/>
        </w:rPr>
        <w:t>ք.Երևան,</w:t>
      </w:r>
      <w:r w:rsidRPr="00A475AA">
        <w:rPr>
          <w:rFonts w:ascii="GHEA Grapalat" w:hAnsi="GHEA Grapalat"/>
          <w:i w:val="0"/>
          <w:color w:val="000000"/>
          <w:lang w:val="af-ZA"/>
        </w:rPr>
        <w:t xml:space="preserve"> </w:t>
      </w:r>
      <w:r w:rsidRPr="00A475AA">
        <w:rPr>
          <w:rFonts w:ascii="GHEA Grapalat" w:hAnsi="GHEA Grapalat"/>
          <w:b/>
          <w:i w:val="0"/>
          <w:color w:val="000000"/>
          <w:lang w:val="hy-AM"/>
        </w:rPr>
        <w:t>Մ.Հերացի 12</w:t>
      </w:r>
      <w:r w:rsidRPr="00A475AA">
        <w:rPr>
          <w:rFonts w:ascii="GHEA Grapalat" w:hAnsi="GHEA Grapalat"/>
          <w:i w:val="0"/>
          <w:color w:val="000000"/>
          <w:lang w:val="af-ZA"/>
        </w:rPr>
        <w:t xml:space="preserve"> հասցեում,</w:t>
      </w:r>
      <w:r w:rsidRPr="00A475AA">
        <w:rPr>
          <w:rFonts w:ascii="GHEA Grapalat" w:hAnsi="GHEA Grapalat"/>
          <w:i w:val="0"/>
          <w:color w:val="000000"/>
          <w:lang w:val="hy-AM"/>
        </w:rPr>
        <w:t xml:space="preserve"> </w:t>
      </w:r>
      <w:r w:rsidRPr="00A475AA">
        <w:rPr>
          <w:rFonts w:ascii="GHEA Grapalat" w:hAnsi="GHEA Grapalat"/>
          <w:b/>
          <w:i w:val="0"/>
          <w:color w:val="000000"/>
          <w:lang w:val="hy-AM"/>
        </w:rPr>
        <w:t>202</w:t>
      </w:r>
      <w:r w:rsidRPr="00A475AA">
        <w:rPr>
          <w:rFonts w:ascii="GHEA Grapalat" w:hAnsi="GHEA Grapalat"/>
          <w:b/>
          <w:i w:val="0"/>
          <w:color w:val="000000"/>
          <w:lang w:val="af-ZA"/>
        </w:rPr>
        <w:t>2-</w:t>
      </w:r>
      <w:r w:rsidRPr="00A475AA">
        <w:rPr>
          <w:rFonts w:ascii="GHEA Grapalat" w:hAnsi="GHEA Grapalat"/>
          <w:b/>
          <w:i w:val="0"/>
          <w:color w:val="000000"/>
          <w:lang w:val="hy-AM"/>
        </w:rPr>
        <w:t xml:space="preserve">ի </w:t>
      </w:r>
      <w:r w:rsidR="00405A70">
        <w:rPr>
          <w:rFonts w:ascii="GHEA Grapalat" w:hAnsi="GHEA Grapalat"/>
          <w:b/>
          <w:i w:val="0"/>
          <w:color w:val="000000"/>
          <w:lang w:val="en-US"/>
        </w:rPr>
        <w:t>սեպտեմբերի</w:t>
      </w:r>
      <w:r w:rsidRPr="00A475AA">
        <w:rPr>
          <w:rFonts w:ascii="GHEA Grapalat" w:hAnsi="GHEA Grapalat"/>
          <w:b/>
          <w:i w:val="0"/>
          <w:color w:val="000000"/>
          <w:lang w:val="af-ZA"/>
        </w:rPr>
        <w:t xml:space="preserve"> </w:t>
      </w:r>
      <w:r w:rsidR="00875F97">
        <w:rPr>
          <w:rFonts w:ascii="GHEA Grapalat" w:hAnsi="GHEA Grapalat"/>
          <w:b/>
          <w:i w:val="0"/>
          <w:color w:val="000000"/>
          <w:lang w:val="af-ZA"/>
        </w:rPr>
        <w:t>2</w:t>
      </w:r>
      <w:r w:rsidR="00405A70">
        <w:rPr>
          <w:rFonts w:ascii="GHEA Grapalat" w:hAnsi="GHEA Grapalat"/>
          <w:b/>
          <w:i w:val="0"/>
          <w:color w:val="000000"/>
          <w:lang w:val="af-ZA"/>
        </w:rPr>
        <w:t>2</w:t>
      </w:r>
      <w:r w:rsidRPr="00A475AA">
        <w:rPr>
          <w:rFonts w:ascii="GHEA Grapalat" w:hAnsi="GHEA Grapalat"/>
          <w:b/>
          <w:i w:val="0"/>
          <w:color w:val="000000"/>
          <w:lang w:val="hy-AM"/>
        </w:rPr>
        <w:t>-</w:t>
      </w:r>
      <w:r w:rsidRPr="00A475AA">
        <w:rPr>
          <w:rFonts w:ascii="GHEA Grapalat" w:hAnsi="GHEA Grapalat"/>
          <w:b/>
          <w:i w:val="0"/>
          <w:color w:val="000000"/>
          <w:lang w:val="af-ZA"/>
        </w:rPr>
        <w:t xml:space="preserve">ին ժամը </w:t>
      </w:r>
      <w:r w:rsidRPr="00A475AA">
        <w:rPr>
          <w:rFonts w:ascii="GHEA Grapalat" w:hAnsi="GHEA Grapalat"/>
          <w:b/>
          <w:i w:val="0"/>
          <w:color w:val="000000"/>
          <w:lang w:val="hy-AM"/>
        </w:rPr>
        <w:t>1</w:t>
      </w:r>
      <w:r w:rsidR="00405A70" w:rsidRPr="000B55B5">
        <w:rPr>
          <w:rFonts w:ascii="GHEA Grapalat" w:hAnsi="GHEA Grapalat"/>
          <w:b/>
          <w:i w:val="0"/>
          <w:color w:val="000000"/>
          <w:lang w:val="af-ZA"/>
        </w:rPr>
        <w:t>2</w:t>
      </w:r>
      <w:r w:rsidRPr="00A475AA">
        <w:rPr>
          <w:rFonts w:ascii="GHEA Grapalat" w:hAnsi="GHEA Grapalat"/>
          <w:b/>
          <w:i w:val="0"/>
          <w:color w:val="000000"/>
          <w:lang w:val="hy-AM"/>
        </w:rPr>
        <w:t>:</w:t>
      </w:r>
      <w:r w:rsidRPr="00A475AA">
        <w:rPr>
          <w:rFonts w:ascii="GHEA Grapalat" w:hAnsi="GHEA Grapalat"/>
          <w:b/>
          <w:i w:val="0"/>
          <w:color w:val="000000"/>
          <w:lang w:val="af-ZA"/>
        </w:rPr>
        <w:t>3</w:t>
      </w:r>
      <w:r w:rsidRPr="00A475AA">
        <w:rPr>
          <w:rFonts w:ascii="GHEA Grapalat" w:hAnsi="GHEA Grapalat"/>
          <w:b/>
          <w:i w:val="0"/>
          <w:color w:val="000000"/>
          <w:lang w:val="hy-AM"/>
        </w:rPr>
        <w:t>0</w:t>
      </w:r>
      <w:r w:rsidRPr="00A475AA">
        <w:rPr>
          <w:rFonts w:ascii="GHEA Grapalat" w:hAnsi="GHEA Grapalat"/>
          <w:b/>
          <w:i w:val="0"/>
          <w:color w:val="000000"/>
          <w:lang w:val="af-ZA"/>
        </w:rPr>
        <w:t>-</w:t>
      </w:r>
      <w:r w:rsidRPr="00A475AA">
        <w:rPr>
          <w:rFonts w:ascii="GHEA Grapalat" w:hAnsi="GHEA Grapalat"/>
          <w:b/>
          <w:i w:val="0"/>
          <w:lang w:val="af-ZA"/>
        </w:rPr>
        <w:t>ին։</w:t>
      </w:r>
      <w:r w:rsidRPr="00A475AA">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A475AA">
        <w:rPr>
          <w:rFonts w:ascii="GHEA Grapalat" w:hAnsi="GHEA Grapalat"/>
          <w:sz w:val="20"/>
          <w:szCs w:val="20"/>
          <w:lang w:val="af-ZA"/>
        </w:rPr>
        <w:t>Սույն ընթացակարգի վերաբերյալ բողոք</w:t>
      </w:r>
      <w:r w:rsidRPr="00A475AA">
        <w:rPr>
          <w:rFonts w:ascii="GHEA Grapalat" w:hAnsi="GHEA Grapalat"/>
          <w:sz w:val="20"/>
          <w:szCs w:val="20"/>
          <w:lang w:val="hy-AM"/>
        </w:rPr>
        <w:t xml:space="preserve">արկումն իրականացվում է </w:t>
      </w:r>
      <w:r w:rsidRPr="00A475AA">
        <w:rPr>
          <w:rFonts w:ascii="GHEA Grapalat" w:hAnsi="GHEA Grapalat"/>
          <w:sz w:val="20"/>
          <w:szCs w:val="20"/>
          <w:lang w:val="af-ZA"/>
        </w:rPr>
        <w:t>«</w:t>
      </w:r>
      <w:r w:rsidRPr="00A475AA">
        <w:rPr>
          <w:rFonts w:ascii="GHEA Grapalat" w:hAnsi="GHEA Grapalat"/>
          <w:sz w:val="20"/>
          <w:szCs w:val="20"/>
          <w:lang w:val="hy-AM"/>
        </w:rPr>
        <w:t>Գնումների</w:t>
      </w:r>
      <w:r w:rsidRPr="00A475AA">
        <w:rPr>
          <w:rFonts w:ascii="GHEA Grapalat" w:hAnsi="GHEA Grapalat"/>
          <w:sz w:val="20"/>
          <w:szCs w:val="20"/>
          <w:lang w:val="af-ZA"/>
        </w:rPr>
        <w:t xml:space="preserve"> </w:t>
      </w:r>
      <w:r w:rsidRPr="00A475AA">
        <w:rPr>
          <w:rFonts w:ascii="GHEA Grapalat" w:hAnsi="GHEA Grapalat"/>
          <w:sz w:val="20"/>
          <w:szCs w:val="20"/>
          <w:lang w:val="hy-AM"/>
        </w:rPr>
        <w:t>մասին</w:t>
      </w:r>
      <w:r w:rsidRPr="00A475AA">
        <w:rPr>
          <w:rFonts w:ascii="GHEA Grapalat" w:hAnsi="GHEA Grapalat"/>
          <w:sz w:val="20"/>
          <w:szCs w:val="20"/>
          <w:lang w:val="af-ZA"/>
        </w:rPr>
        <w:t>»</w:t>
      </w:r>
      <w:r w:rsidRPr="00A475AA">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Pr="00334AC2">
        <w:rPr>
          <w:rFonts w:ascii="GHEA Grapalat" w:hAnsi="GHEA Grapalat"/>
          <w:b/>
          <w:i w:val="0"/>
          <w:lang w:val="hy-AM"/>
        </w:rPr>
        <w:t>Սիրանուշ</w:t>
      </w:r>
      <w:r w:rsidRPr="00E12742">
        <w:rPr>
          <w:rFonts w:ascii="GHEA Grapalat" w:hAnsi="GHEA Grapalat"/>
          <w:b/>
          <w:i w:val="0"/>
          <w:lang w:val="af-ZA"/>
        </w:rPr>
        <w:t xml:space="preserve"> </w:t>
      </w:r>
      <w:r w:rsidRPr="00334AC2">
        <w:rPr>
          <w:rFonts w:ascii="GHEA Grapalat" w:hAnsi="GHEA Grapalat"/>
          <w:b/>
          <w:i w:val="0"/>
          <w:lang w:val="hy-AM"/>
        </w:rPr>
        <w:t>Պապիկյան</w:t>
      </w:r>
      <w:r>
        <w:rPr>
          <w:rFonts w:ascii="GHEA Grapalat" w:hAnsi="GHEA Grapalat"/>
          <w:b/>
          <w:i w:val="0"/>
          <w:lang w:val="hy-AM"/>
        </w:rPr>
        <w:t>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955658"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00657BEA" w:rsidRPr="00306EF3">
        <w:rPr>
          <w:rFonts w:ascii="GHEA Grapalat" w:hAnsi="GHEA Grapalat"/>
          <w:b/>
          <w:i w:val="0"/>
          <w:lang w:val="hy-AM"/>
        </w:rPr>
        <w:t>50 44 88</w:t>
      </w:r>
      <w:r w:rsidRPr="00955658">
        <w:rPr>
          <w:rFonts w:ascii="GHEA Grapalat" w:hAnsi="GHEA Grapalat"/>
          <w:i w:val="0"/>
          <w:lang w:val="af-ZA"/>
        </w:rPr>
        <w:tab/>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37DDE" w:rsidRPr="00A71D81" w:rsidRDefault="000C21CD" w:rsidP="0044229E">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44229E" w:rsidRPr="00861BC3" w:rsidRDefault="0044229E">
      <w:pPr>
        <w:rPr>
          <w:rFonts w:ascii="GHEA Grapalat" w:hAnsi="GHEA Grapalat" w:cs="Sylfaen"/>
          <w:i/>
          <w:sz w:val="20"/>
          <w:szCs w:val="20"/>
          <w:lang w:val="af-ZA"/>
        </w:rPr>
      </w:pPr>
      <w:r w:rsidRPr="00861BC3">
        <w:rPr>
          <w:rFonts w:ascii="GHEA Grapalat" w:hAnsi="GHEA Grapalat" w:cs="Sylfaen"/>
          <w:i/>
          <w:sz w:val="20"/>
          <w:szCs w:val="20"/>
          <w:lang w:val="af-ZA"/>
        </w:rPr>
        <w:br w:type="page"/>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text of the notice is approved by decision of the Price Quotation Commission number 1 of </w:t>
      </w:r>
      <w:r w:rsidR="000B55B5">
        <w:rPr>
          <w:rFonts w:ascii="Times New Roman" w:hAnsi="Times New Roman"/>
          <w:i w:val="0"/>
          <w:sz w:val="24"/>
          <w:szCs w:val="24"/>
        </w:rPr>
        <w:t>September</w:t>
      </w:r>
      <w:r w:rsidRPr="007D2576">
        <w:rPr>
          <w:rFonts w:ascii="Times New Roman" w:hAnsi="Times New Roman"/>
          <w:i w:val="0"/>
          <w:sz w:val="24"/>
          <w:szCs w:val="24"/>
        </w:rPr>
        <w:t xml:space="preserve"> </w:t>
      </w:r>
      <w:r w:rsidR="006D7428">
        <w:rPr>
          <w:rFonts w:ascii="Times New Roman" w:hAnsi="Times New Roman"/>
          <w:i w:val="0"/>
          <w:sz w:val="24"/>
          <w:szCs w:val="24"/>
        </w:rPr>
        <w:t>1</w:t>
      </w:r>
      <w:r w:rsidR="000B55B5">
        <w:rPr>
          <w:rFonts w:ascii="Times New Roman" w:hAnsi="Times New Roman"/>
          <w:i w:val="0"/>
          <w:sz w:val="24"/>
          <w:szCs w:val="24"/>
        </w:rPr>
        <w:t>5</w:t>
      </w:r>
      <w:r w:rsidR="006D7428">
        <w:rPr>
          <w:rFonts w:ascii="Times New Roman" w:hAnsi="Times New Roman"/>
          <w:i w:val="0"/>
          <w:sz w:val="24"/>
          <w:szCs w:val="24"/>
          <w:vertAlign w:val="superscript"/>
        </w:rPr>
        <w:t>th</w:t>
      </w:r>
      <w:r w:rsidRPr="007D2576">
        <w:rPr>
          <w:rFonts w:ascii="Times New Roman" w:hAnsi="Times New Roman"/>
          <w:i w:val="0"/>
          <w:sz w:val="24"/>
          <w:szCs w:val="24"/>
        </w:rPr>
        <w:t xml:space="preserve"> of 2022 and is</w:t>
      </w:r>
      <w:r w:rsidRPr="007D2576">
        <w:rPr>
          <w:rFonts w:ascii="Times New Roman" w:hAnsi="Times New Roman"/>
          <w:i w:val="0"/>
          <w:sz w:val="24"/>
          <w:szCs w:val="24"/>
          <w:lang w:val="en-US"/>
        </w:rPr>
        <w:t> </w:t>
      </w:r>
      <w:r w:rsidRPr="007D2576">
        <w:rPr>
          <w:rFonts w:ascii="Times New Roman" w:hAnsi="Times New Roman"/>
          <w:i w:val="0"/>
          <w:sz w:val="24"/>
          <w:szCs w:val="24"/>
        </w:rPr>
        <w:t>published pursuant to Article 27 of the Law of the Republic of Armenia "On procurement"</w:t>
      </w:r>
    </w:p>
    <w:p w:rsidR="00024A7D" w:rsidRPr="007D2576" w:rsidRDefault="00024A7D" w:rsidP="00024A7D">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sidR="005B17D1">
        <w:rPr>
          <w:rFonts w:ascii="Times New Roman" w:hAnsi="Times New Roman"/>
          <w:b/>
          <w:i w:val="0"/>
          <w:sz w:val="24"/>
          <w:szCs w:val="24"/>
        </w:rPr>
        <w:t>-2022-</w:t>
      </w:r>
      <w:r w:rsidR="000B55B5">
        <w:rPr>
          <w:rFonts w:ascii="Times New Roman" w:hAnsi="Times New Roman"/>
          <w:b/>
          <w:i w:val="0"/>
          <w:sz w:val="24"/>
          <w:szCs w:val="24"/>
        </w:rPr>
        <w:t>77</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sidR="006D7428">
        <w:rPr>
          <w:rFonts w:ascii="Times New Roman" w:hAnsi="Times New Roman"/>
          <w:b/>
          <w:i w:val="0"/>
          <w:sz w:val="24"/>
          <w:szCs w:val="24"/>
        </w:rPr>
        <w:t>reagents</w:t>
      </w:r>
      <w:r w:rsidRPr="007D2576">
        <w:rPr>
          <w:rFonts w:ascii="Times New Roman" w:hAnsi="Times New Roman"/>
          <w:b/>
          <w:i w:val="0"/>
          <w:sz w:val="24"/>
          <w:szCs w:val="24"/>
        </w:rPr>
        <w:t xml:space="preserve"> </w:t>
      </w:r>
      <w:r w:rsidRPr="007D2576">
        <w:rPr>
          <w:rFonts w:ascii="Times New Roman" w:hAnsi="Times New Roman"/>
          <w:i w:val="0"/>
          <w:sz w:val="24"/>
          <w:szCs w:val="24"/>
        </w:rPr>
        <w:t xml:space="preserve">(hereinafter referred to as "the contract").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024A7D" w:rsidRPr="007D2576" w:rsidRDefault="00024A7D" w:rsidP="00024A7D">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024A7D" w:rsidRPr="007D2576" w:rsidRDefault="00024A7D" w:rsidP="00024A7D">
      <w:pPr>
        <w:spacing w:after="160" w:line="360" w:lineRule="auto"/>
        <w:jc w:val="both"/>
        <w:rPr>
          <w:i/>
        </w:rPr>
      </w:pPr>
      <w:r w:rsidRPr="007D2576">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For receiving the hard copy of the invitation for the price quotation, it is necessary to apply to the contracting authority by </w:t>
      </w:r>
      <w:r w:rsidRPr="007D2576">
        <w:rPr>
          <w:rFonts w:ascii="Times New Roman" w:hAnsi="Times New Roman"/>
          <w:i w:val="0"/>
          <w:sz w:val="24"/>
          <w:szCs w:val="24"/>
          <w:lang w:val="en-US"/>
        </w:rPr>
        <w:t>16</w:t>
      </w:r>
      <w:r w:rsidRPr="007D2576">
        <w:rPr>
          <w:rFonts w:ascii="Times New Roman" w:hAnsi="Times New Roman"/>
          <w:i w:val="0"/>
          <w:sz w:val="24"/>
          <w:szCs w:val="24"/>
        </w:rPr>
        <w:t>:00 o'clock of the 7</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receive the invitation shall not limit the bidder's right to participate in this procedure. </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bids for the price quotation must be submitted to the following address: 12 M.Heratsi str., Yerevan in hard copy, by </w:t>
      </w:r>
      <w:r w:rsidRPr="007D2576">
        <w:rPr>
          <w:rFonts w:ascii="Times New Roman" w:hAnsi="Times New Roman"/>
          <w:i w:val="0"/>
          <w:sz w:val="24"/>
          <w:szCs w:val="24"/>
          <w:lang w:val="en-US"/>
        </w:rPr>
        <w:t>1</w:t>
      </w:r>
      <w:r w:rsidR="000B55B5">
        <w:rPr>
          <w:rFonts w:ascii="Times New Roman" w:hAnsi="Times New Roman"/>
          <w:i w:val="0"/>
          <w:sz w:val="24"/>
          <w:szCs w:val="24"/>
          <w:lang w:val="en-US"/>
        </w:rPr>
        <w:t>2</w:t>
      </w:r>
      <w:r w:rsidRPr="007D2576">
        <w:rPr>
          <w:rFonts w:ascii="Times New Roman" w:hAnsi="Times New Roman"/>
          <w:i w:val="0"/>
          <w:sz w:val="24"/>
          <w:szCs w:val="24"/>
        </w:rPr>
        <w:t>:30 o'clock of the 8</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The bids may, in addition to Armenian, also be submitted in English or Russian.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lastRenderedPageBreak/>
        <w:t xml:space="preserve">The bid opening will take place at the following address: 12 M.Heratsi str., on the </w:t>
      </w:r>
      <w:r w:rsidR="002A510A">
        <w:rPr>
          <w:rFonts w:ascii="Times New Roman" w:hAnsi="Times New Roman"/>
          <w:i w:val="0"/>
          <w:sz w:val="24"/>
          <w:szCs w:val="24"/>
        </w:rPr>
        <w:t>2</w:t>
      </w:r>
      <w:r w:rsidR="000B55B5">
        <w:rPr>
          <w:rFonts w:ascii="Times New Roman" w:hAnsi="Times New Roman"/>
          <w:i w:val="0"/>
          <w:sz w:val="24"/>
          <w:szCs w:val="24"/>
        </w:rPr>
        <w:t>2</w:t>
      </w:r>
      <w:r w:rsidR="000B55B5">
        <w:rPr>
          <w:rFonts w:ascii="Times New Roman" w:hAnsi="Times New Roman"/>
          <w:i w:val="0"/>
          <w:sz w:val="24"/>
          <w:szCs w:val="24"/>
          <w:vertAlign w:val="superscript"/>
        </w:rPr>
        <w:t>nd</w:t>
      </w:r>
      <w:r w:rsidRPr="007D2576">
        <w:rPr>
          <w:rFonts w:ascii="Times New Roman" w:hAnsi="Times New Roman"/>
          <w:i w:val="0"/>
          <w:sz w:val="24"/>
          <w:szCs w:val="24"/>
        </w:rPr>
        <w:t xml:space="preserve"> of </w:t>
      </w:r>
      <w:r w:rsidR="000B55B5">
        <w:rPr>
          <w:rFonts w:ascii="Times New Roman" w:hAnsi="Times New Roman"/>
          <w:i w:val="0"/>
          <w:sz w:val="24"/>
          <w:szCs w:val="24"/>
        </w:rPr>
        <w:t>September</w:t>
      </w:r>
      <w:r w:rsidRPr="007D2576">
        <w:rPr>
          <w:rFonts w:ascii="Times New Roman" w:hAnsi="Times New Roman"/>
          <w:i w:val="0"/>
          <w:sz w:val="24"/>
          <w:szCs w:val="24"/>
        </w:rPr>
        <w:t xml:space="preserve"> 2022, at </w:t>
      </w:r>
      <w:r w:rsidRPr="007D2576">
        <w:rPr>
          <w:rFonts w:ascii="Times New Roman" w:hAnsi="Times New Roman"/>
          <w:i w:val="0"/>
          <w:sz w:val="24"/>
          <w:szCs w:val="24"/>
          <w:lang w:val="en-US"/>
        </w:rPr>
        <w:t>1</w:t>
      </w:r>
      <w:r w:rsidR="000B55B5">
        <w:rPr>
          <w:rFonts w:ascii="Times New Roman" w:hAnsi="Times New Roman"/>
          <w:i w:val="0"/>
          <w:sz w:val="24"/>
          <w:szCs w:val="24"/>
          <w:lang w:val="en-US"/>
        </w:rPr>
        <w:t>2</w:t>
      </w:r>
      <w:r w:rsidRPr="007D2576">
        <w:rPr>
          <w:rFonts w:ascii="Times New Roman" w:hAnsi="Times New Roman"/>
          <w:i w:val="0"/>
          <w:sz w:val="24"/>
          <w:szCs w:val="24"/>
        </w:rPr>
        <w:t>:30 o'clock.</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For receiving additional information concerning this notice, you may apply to Siranoush Papikyan, Secretary of the Evaluation Commission.</w:t>
      </w:r>
    </w:p>
    <w:p w:rsidR="00024A7D" w:rsidRPr="007D2576" w:rsidRDefault="00024A7D" w:rsidP="00024A7D">
      <w:pPr>
        <w:pStyle w:val="BodyTextIndent"/>
        <w:spacing w:after="160"/>
        <w:ind w:firstLine="2694"/>
        <w:rPr>
          <w:rFonts w:ascii="Times New Roman" w:hAnsi="Times New Roman"/>
          <w:i w:val="0"/>
          <w:sz w:val="24"/>
          <w:szCs w:val="24"/>
        </w:rPr>
      </w:pPr>
    </w:p>
    <w:p w:rsidR="00024A7D" w:rsidRPr="007D2576" w:rsidRDefault="00024A7D" w:rsidP="00024A7D">
      <w:pPr>
        <w:pStyle w:val="BodyTextIndent"/>
        <w:spacing w:after="160"/>
        <w:ind w:firstLine="0"/>
        <w:rPr>
          <w:rFonts w:ascii="Times New Roman" w:hAnsi="Times New Roman"/>
          <w:i w:val="0"/>
          <w:sz w:val="24"/>
          <w:szCs w:val="24"/>
          <w:u w:val="single"/>
        </w:rPr>
      </w:pPr>
      <w:proofErr w:type="gramStart"/>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w:t>
      </w:r>
      <w:proofErr w:type="gramEnd"/>
      <w:r w:rsidRPr="007D2576">
        <w:rPr>
          <w:rFonts w:ascii="Times New Roman" w:hAnsi="Times New Roman"/>
          <w:b/>
          <w:i w:val="0"/>
          <w:sz w:val="24"/>
          <w:szCs w:val="24"/>
          <w:u w:val="single"/>
          <w:lang w:val="hy-AM"/>
        </w:rPr>
        <w:t xml:space="preserve">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024A7D" w:rsidRPr="00820D9C" w:rsidRDefault="00024A7D" w:rsidP="00024A7D">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024A7D" w:rsidRDefault="00024A7D">
      <w:pPr>
        <w:rPr>
          <w:rFonts w:ascii="GHEA Grapalat" w:hAnsi="GHEA Grapalat" w:cs="Sylfaen"/>
          <w:i/>
          <w:sz w:val="20"/>
          <w:szCs w:val="20"/>
        </w:rPr>
      </w:pPr>
      <w:r>
        <w:rPr>
          <w:rFonts w:ascii="GHEA Grapalat" w:hAnsi="GHEA Grapalat" w:cs="Sylfaen"/>
          <w:i/>
          <w:sz w:val="20"/>
          <w:szCs w:val="20"/>
        </w:rPr>
        <w:br w:type="page"/>
      </w:r>
    </w:p>
    <w:p w:rsidR="006A63BB" w:rsidRPr="00161670" w:rsidRDefault="006A63BB" w:rsidP="006A63BB">
      <w:pPr>
        <w:pStyle w:val="BodyText"/>
        <w:spacing w:after="0"/>
        <w:ind w:firstLine="567"/>
        <w:jc w:val="right"/>
        <w:rPr>
          <w:rFonts w:ascii="GHEA Grapalat" w:hAnsi="GHEA Grapalat" w:cs="Sylfaen"/>
          <w:i/>
          <w:sz w:val="20"/>
          <w:szCs w:val="20"/>
          <w:lang w:val="af-ZA"/>
        </w:rPr>
      </w:pPr>
      <w:r w:rsidRPr="00161670">
        <w:rPr>
          <w:rFonts w:ascii="GHEA Grapalat" w:hAnsi="GHEA Grapalat" w:cs="Sylfaen"/>
          <w:i/>
          <w:sz w:val="20"/>
          <w:szCs w:val="20"/>
          <w:lang w:val="hy-AM"/>
        </w:rPr>
        <w:lastRenderedPageBreak/>
        <w:t>Հաստատված</w:t>
      </w:r>
      <w:r w:rsidRPr="00161670">
        <w:rPr>
          <w:rFonts w:ascii="GHEA Grapalat" w:hAnsi="GHEA Grapalat" w:cs="Times Armenian"/>
          <w:i/>
          <w:sz w:val="20"/>
          <w:szCs w:val="20"/>
          <w:lang w:val="af-ZA"/>
        </w:rPr>
        <w:t xml:space="preserve"> </w:t>
      </w:r>
      <w:r w:rsidRPr="00161670">
        <w:rPr>
          <w:rFonts w:ascii="GHEA Grapalat" w:hAnsi="GHEA Grapalat" w:cs="Sylfaen"/>
          <w:i/>
          <w:sz w:val="20"/>
          <w:szCs w:val="20"/>
          <w:lang w:val="hy-AM"/>
        </w:rPr>
        <w:t>է</w:t>
      </w:r>
    </w:p>
    <w:p w:rsidR="006A63BB" w:rsidRPr="00161670" w:rsidRDefault="006A63BB" w:rsidP="006A63BB">
      <w:pPr>
        <w:pStyle w:val="BodyText"/>
        <w:spacing w:after="0"/>
        <w:ind w:right="-6" w:firstLine="567"/>
        <w:contextualSpacing/>
        <w:jc w:val="right"/>
        <w:rPr>
          <w:rFonts w:ascii="GHEA Grapalat" w:hAnsi="GHEA Grapalat" w:cs="Sylfaen"/>
          <w:sz w:val="20"/>
          <w:szCs w:val="20"/>
          <w:lang w:val="af-ZA"/>
        </w:rPr>
      </w:pPr>
      <w:r w:rsidRPr="00161670">
        <w:rPr>
          <w:rFonts w:ascii="GHEA Grapalat" w:hAnsi="GHEA Grapalat"/>
          <w:b/>
          <w:sz w:val="20"/>
          <w:szCs w:val="20"/>
          <w:lang w:val="hy-AM"/>
        </w:rPr>
        <w:t>«</w:t>
      </w:r>
      <w:r w:rsidR="00405A70">
        <w:rPr>
          <w:rFonts w:ascii="GHEA Grapalat" w:hAnsi="GHEA Grapalat"/>
          <w:b/>
          <w:sz w:val="20"/>
          <w:szCs w:val="20"/>
          <w:lang w:val="af-ZA"/>
        </w:rPr>
        <w:t>ԳՀԱՊՁԲ-ՀՎԿԱԿ-2022-77</w:t>
      </w:r>
      <w:r w:rsidRPr="00161670">
        <w:rPr>
          <w:rFonts w:ascii="GHEA Grapalat" w:hAnsi="GHEA Grapalat"/>
          <w:b/>
          <w:sz w:val="20"/>
          <w:szCs w:val="20"/>
          <w:lang w:val="hy-AM"/>
        </w:rPr>
        <w:t>»</w:t>
      </w:r>
      <w:r w:rsidRPr="00161670">
        <w:rPr>
          <w:rFonts w:ascii="GHEA Grapalat" w:hAnsi="GHEA Grapalat"/>
          <w:b/>
          <w:sz w:val="20"/>
          <w:szCs w:val="20"/>
          <w:lang w:val="af-ZA"/>
        </w:rPr>
        <w:t xml:space="preserve"> </w:t>
      </w:r>
      <w:r w:rsidRPr="00161670">
        <w:rPr>
          <w:rFonts w:ascii="GHEA Grapalat" w:hAnsi="GHEA Grapalat" w:cs="Sylfaen"/>
          <w:sz w:val="20"/>
          <w:szCs w:val="20"/>
          <w:lang w:val="hy-AM"/>
        </w:rPr>
        <w:t>ծածկագրով</w:t>
      </w:r>
      <w:r w:rsidRPr="00161670">
        <w:rPr>
          <w:rFonts w:ascii="GHEA Grapalat" w:hAnsi="GHEA Grapalat" w:cs="Sylfaen"/>
          <w:sz w:val="20"/>
          <w:szCs w:val="20"/>
          <w:lang w:val="af-ZA"/>
        </w:rPr>
        <w:t xml:space="preserve"> </w:t>
      </w:r>
    </w:p>
    <w:p w:rsidR="006A63BB" w:rsidRPr="00161670"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161670">
        <w:rPr>
          <w:rFonts w:ascii="GHEA Grapalat" w:hAnsi="GHEA Grapalat" w:cs="Sylfaen"/>
          <w:color w:val="000000"/>
          <w:sz w:val="20"/>
          <w:szCs w:val="20"/>
          <w:lang w:val="hy-AM"/>
        </w:rPr>
        <w:t>գնանշման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հարցման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գնահատող</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161670">
        <w:rPr>
          <w:rFonts w:ascii="GHEA Grapalat" w:hAnsi="GHEA Grapalat" w:cs="Sylfaen"/>
          <w:color w:val="000000"/>
          <w:sz w:val="22"/>
          <w:lang w:val="af-ZA"/>
        </w:rPr>
        <w:t xml:space="preserve"> </w:t>
      </w:r>
      <w:r w:rsidRPr="00161670">
        <w:rPr>
          <w:rFonts w:ascii="GHEA Grapalat" w:hAnsi="GHEA Grapalat" w:cs="Sylfaen"/>
          <w:color w:val="000000"/>
          <w:sz w:val="20"/>
          <w:szCs w:val="20"/>
          <w:lang w:val="af-ZA"/>
        </w:rPr>
        <w:t>202</w:t>
      </w:r>
      <w:r w:rsidRPr="00161670">
        <w:rPr>
          <w:rFonts w:ascii="GHEA Grapalat" w:hAnsi="GHEA Grapalat" w:cs="Sylfaen"/>
          <w:color w:val="000000"/>
          <w:sz w:val="20"/>
          <w:szCs w:val="20"/>
          <w:lang w:val="hy-AM"/>
        </w:rPr>
        <w:t>2</w:t>
      </w:r>
      <w:r w:rsidRPr="00161670">
        <w:rPr>
          <w:rFonts w:ascii="GHEA Grapalat" w:hAnsi="GHEA Grapalat" w:cs="Sylfaen"/>
          <w:color w:val="000000"/>
          <w:sz w:val="20"/>
          <w:szCs w:val="20"/>
        </w:rPr>
        <w:t>թ</w:t>
      </w:r>
      <w:r w:rsidRPr="00161670">
        <w:rPr>
          <w:rFonts w:ascii="GHEA Grapalat" w:hAnsi="GHEA Grapalat" w:cs="Times Armenian"/>
          <w:color w:val="000000"/>
          <w:sz w:val="20"/>
          <w:szCs w:val="20"/>
          <w:lang w:val="af-ZA"/>
        </w:rPr>
        <w:t>.</w:t>
      </w:r>
      <w:r w:rsidRPr="00161670">
        <w:rPr>
          <w:rFonts w:ascii="GHEA Grapalat" w:hAnsi="GHEA Grapalat" w:cs="Times Armenian"/>
          <w:color w:val="000000"/>
          <w:sz w:val="20"/>
          <w:szCs w:val="20"/>
          <w:lang w:val="hy-AM"/>
        </w:rPr>
        <w:t xml:space="preserve"> </w:t>
      </w:r>
      <w:proofErr w:type="gramStart"/>
      <w:r w:rsidR="00D809AA">
        <w:rPr>
          <w:rFonts w:ascii="GHEA Grapalat" w:hAnsi="GHEA Grapalat" w:cs="Times Armenian"/>
          <w:color w:val="000000"/>
          <w:sz w:val="20"/>
          <w:szCs w:val="20"/>
        </w:rPr>
        <w:t>սեպտեմբերի</w:t>
      </w:r>
      <w:proofErr w:type="gramEnd"/>
      <w:r w:rsidRPr="00161670">
        <w:rPr>
          <w:rFonts w:ascii="GHEA Grapalat" w:hAnsi="GHEA Grapalat" w:cs="Times Armenian"/>
          <w:color w:val="000000"/>
          <w:sz w:val="20"/>
          <w:szCs w:val="20"/>
          <w:lang w:val="hy-AM"/>
        </w:rPr>
        <w:t xml:space="preserve"> </w:t>
      </w:r>
      <w:r w:rsidR="00663B00">
        <w:rPr>
          <w:rFonts w:ascii="GHEA Grapalat" w:hAnsi="GHEA Grapalat" w:cs="Times Armenian"/>
          <w:color w:val="000000"/>
          <w:sz w:val="20"/>
          <w:szCs w:val="20"/>
          <w:lang w:val="af-ZA"/>
        </w:rPr>
        <w:t>1</w:t>
      </w:r>
      <w:r w:rsidR="00D809AA">
        <w:rPr>
          <w:rFonts w:ascii="GHEA Grapalat" w:hAnsi="GHEA Grapalat" w:cs="Times Armenian"/>
          <w:color w:val="000000"/>
          <w:sz w:val="20"/>
          <w:szCs w:val="20"/>
          <w:lang w:val="af-ZA"/>
        </w:rPr>
        <w:t>5</w:t>
      </w:r>
      <w:r w:rsidRPr="00161670">
        <w:rPr>
          <w:rFonts w:ascii="GHEA Grapalat" w:hAnsi="GHEA Grapalat" w:cs="Times Armenian"/>
          <w:color w:val="000000"/>
          <w:sz w:val="20"/>
          <w:szCs w:val="20"/>
          <w:lang w:val="hy-AM"/>
        </w:rPr>
        <w:t>-ի</w:t>
      </w:r>
      <w:r w:rsidRPr="00161670">
        <w:rPr>
          <w:rFonts w:ascii="GHEA Grapalat" w:hAnsi="GHEA Grapalat" w:cs="Times Armenian"/>
          <w:color w:val="000000"/>
          <w:sz w:val="20"/>
          <w:szCs w:val="20"/>
          <w:vertAlign w:val="subscript"/>
          <w:lang w:val="af-ZA"/>
        </w:rPr>
        <w:t xml:space="preserve"> </w:t>
      </w:r>
      <w:r w:rsidRPr="00161670">
        <w:rPr>
          <w:rFonts w:ascii="GHEA Grapalat" w:hAnsi="GHEA Grapalat" w:cs="Times Armenian"/>
          <w:color w:val="000000"/>
          <w:sz w:val="20"/>
          <w:szCs w:val="20"/>
          <w:lang w:val="af-ZA"/>
        </w:rPr>
        <w:t xml:space="preserve">N 1 </w:t>
      </w:r>
      <w:r w:rsidRPr="00161670">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663B00">
        <w:rPr>
          <w:rFonts w:ascii="GHEA Grapalat" w:hAnsi="GHEA Grapalat"/>
          <w:b/>
        </w:rPr>
        <w:t>ՔԻՄԻԱԿԱՆ</w:t>
      </w:r>
      <w:r w:rsidR="00663B00" w:rsidRPr="00663B00">
        <w:rPr>
          <w:rFonts w:ascii="GHEA Grapalat" w:hAnsi="GHEA Grapalat"/>
          <w:b/>
          <w:lang w:val="af-ZA"/>
        </w:rPr>
        <w:t xml:space="preserve"> </w:t>
      </w:r>
      <w:r w:rsidR="00663B00">
        <w:rPr>
          <w:rFonts w:ascii="GHEA Grapalat" w:hAnsi="GHEA Grapalat"/>
          <w:b/>
        </w:rPr>
        <w:t>ՆՅՈՒԹԵՐԻ</w:t>
      </w:r>
      <w:r w:rsidRPr="00EF067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967498" w:rsidRPr="00861BC3" w:rsidRDefault="00967498">
      <w:pPr>
        <w:rPr>
          <w:rFonts w:ascii="GHEA Grapalat" w:hAnsi="GHEA Grapalat" w:cs="Sylfaen"/>
          <w:b/>
          <w:sz w:val="20"/>
          <w:szCs w:val="20"/>
          <w:lang w:val="af-ZA"/>
        </w:rPr>
      </w:pPr>
      <w:r w:rsidRPr="00861BC3">
        <w:rPr>
          <w:rFonts w:ascii="GHEA Grapalat" w:hAnsi="GHEA Grapalat" w:cs="Sylfaen"/>
          <w:b/>
          <w:sz w:val="20"/>
          <w:szCs w:val="20"/>
          <w:lang w:val="af-ZA"/>
        </w:rPr>
        <w:br w:type="page"/>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663B00">
        <w:rPr>
          <w:rFonts w:ascii="GHEA Grapalat" w:hAnsi="GHEA Grapalat" w:cs="Sylfaen"/>
          <w:b/>
          <w:sz w:val="20"/>
          <w:szCs w:val="20"/>
          <w:lang w:val="af-ZA"/>
        </w:rPr>
        <w:t>ՔԻՄԻԱԿԱՆ ՆՅՈՒԹԵՐԻ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405A70">
        <w:rPr>
          <w:rFonts w:ascii="GHEA Grapalat" w:hAnsi="GHEA Grapalat"/>
          <w:b/>
          <w:sz w:val="20"/>
          <w:szCs w:val="20"/>
          <w:lang w:val="af-ZA"/>
        </w:rPr>
        <w:t>ԳՀԱՊՁԲ-ՀՎԿԱԿ-2022-77</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rsidR="00096865" w:rsidRPr="009C5290" w:rsidRDefault="00096865" w:rsidP="00EF3662">
      <w:pPr>
        <w:pStyle w:val="Heading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AD6F19">
        <w:rPr>
          <w:rFonts w:ascii="GHEA Grapalat" w:hAnsi="GHEA Grapalat"/>
          <w:b/>
          <w:i w:val="0"/>
          <w:lang w:val="af-ZA"/>
        </w:rPr>
        <w:t>քիմիական նյութերի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006F5501">
        <w:rPr>
          <w:rFonts w:ascii="GHEA Grapalat" w:hAnsi="GHEA Grapalat"/>
          <w:b/>
          <w:i w:val="0"/>
          <w:lang w:val="en-US"/>
        </w:rPr>
        <w:t>2</w:t>
      </w:r>
      <w:r w:rsidRPr="00DC4BEC">
        <w:rPr>
          <w:rFonts w:ascii="GHEA Grapalat" w:hAnsi="GHEA Grapalat"/>
          <w:b/>
          <w:i w:val="0"/>
          <w:lang w:val="hy-AM"/>
        </w:rPr>
        <w:t xml:space="preserve"> </w:t>
      </w:r>
      <w:r w:rsidRPr="00DC4BEC">
        <w:rPr>
          <w:rFonts w:ascii="GHEA Grapalat" w:hAnsi="GHEA Grapalat" w:cs="Sylfaen"/>
          <w:b/>
          <w:i w:val="0"/>
        </w:rPr>
        <w:t>չափաբաժին</w:t>
      </w:r>
      <w:r w:rsidRPr="00DC4BEC">
        <w:rPr>
          <w:rFonts w:ascii="GHEA Grapalat" w:hAnsi="GHEA Grapalat" w:cs="Sylfaen"/>
          <w:b/>
          <w:i w:val="0"/>
          <w:lang w:val="hy-AM"/>
        </w:rPr>
        <w:t>ն</w:t>
      </w:r>
      <w:r w:rsidRPr="00DC4BEC">
        <w:rPr>
          <w:rFonts w:ascii="GHEA Grapalat" w:hAnsi="GHEA Grapalat" w:cs="Sylfaen"/>
          <w:b/>
          <w:i w:val="0"/>
        </w:rPr>
        <w:t>երում</w:t>
      </w:r>
      <w:r w:rsidRPr="00DC4BEC">
        <w:rPr>
          <w:rFonts w:ascii="GHEA Grapalat" w:hAnsi="GHEA Grapalat" w:cs="Sylfaen"/>
          <w:b/>
          <w:i w:val="0"/>
          <w:lang w:val="hy-AM"/>
        </w:rPr>
        <w:t xml:space="preserve"> (կցվում է հավելված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F04EA" w:rsidRDefault="006675F2" w:rsidP="00EF3662">
            <w:pPr>
              <w:pStyle w:val="BodyTextIndent2"/>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F04EA" w:rsidRDefault="006675F2" w:rsidP="00EF3662">
            <w:pPr>
              <w:pStyle w:val="BodyTextIndent2"/>
              <w:spacing w:line="240" w:lineRule="auto"/>
              <w:ind w:firstLine="0"/>
              <w:jc w:val="center"/>
              <w:rPr>
                <w:rFonts w:ascii="GHEA Grapalat" w:hAnsi="GHEA Grapalat"/>
                <w:b/>
                <w:bCs/>
                <w:iCs/>
              </w:rPr>
            </w:pPr>
          </w:p>
        </w:tc>
      </w:tr>
      <w:tr w:rsidR="0081566A" w:rsidRPr="008F04EA" w:rsidTr="00A90422">
        <w:tc>
          <w:tcPr>
            <w:tcW w:w="426" w:type="dxa"/>
            <w:vAlign w:val="center"/>
          </w:tcPr>
          <w:p w:rsidR="0081566A" w:rsidRPr="008F04EA" w:rsidRDefault="0081566A" w:rsidP="008B20BD">
            <w:pPr>
              <w:pStyle w:val="BodyTextIndent2"/>
              <w:widowControl w:val="0"/>
              <w:numPr>
                <w:ilvl w:val="0"/>
                <w:numId w:val="31"/>
              </w:numPr>
              <w:spacing w:line="240" w:lineRule="auto"/>
              <w:ind w:left="0" w:right="113" w:firstLine="0"/>
              <w:jc w:val="center"/>
              <w:rPr>
                <w:rFonts w:ascii="GHEA Grapalat" w:hAnsi="GHEA Grapalat"/>
              </w:rPr>
            </w:pPr>
          </w:p>
        </w:tc>
        <w:tc>
          <w:tcPr>
            <w:tcW w:w="1559" w:type="dxa"/>
            <w:vAlign w:val="center"/>
          </w:tcPr>
          <w:p w:rsidR="0081566A" w:rsidRPr="008F04EA" w:rsidRDefault="0081566A" w:rsidP="008F04EA">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81566A" w:rsidRPr="0081566A" w:rsidRDefault="0081566A">
            <w:pPr>
              <w:rPr>
                <w:rFonts w:ascii="GHEA Grapalat" w:hAnsi="GHEA Grapalat" w:cs="Calibri"/>
                <w:color w:val="000000"/>
                <w:sz w:val="20"/>
                <w:szCs w:val="20"/>
              </w:rPr>
            </w:pPr>
            <w:r w:rsidRPr="0081566A">
              <w:rPr>
                <w:rFonts w:ascii="GHEA Grapalat" w:hAnsi="GHEA Grapalat" w:cs="Calibri"/>
                <w:color w:val="000000"/>
                <w:sz w:val="20"/>
                <w:szCs w:val="20"/>
              </w:rPr>
              <w:t>Պոլիմիքսինային հավելում բացիլուս ցերեուս ագարի համար</w:t>
            </w:r>
          </w:p>
        </w:tc>
      </w:tr>
      <w:tr w:rsidR="0081566A" w:rsidRPr="008F04EA" w:rsidTr="00A90422">
        <w:tc>
          <w:tcPr>
            <w:tcW w:w="426" w:type="dxa"/>
            <w:vAlign w:val="center"/>
          </w:tcPr>
          <w:p w:rsidR="0081566A" w:rsidRPr="008F04EA" w:rsidRDefault="0081566A"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81566A" w:rsidRPr="008F04EA" w:rsidRDefault="0081566A" w:rsidP="00853B22">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81566A" w:rsidRPr="0081566A" w:rsidRDefault="0081566A">
            <w:pPr>
              <w:rPr>
                <w:rFonts w:ascii="GHEA Grapalat" w:hAnsi="GHEA Grapalat" w:cs="Calibri"/>
                <w:color w:val="000000"/>
                <w:sz w:val="20"/>
                <w:szCs w:val="20"/>
              </w:rPr>
            </w:pPr>
            <w:r w:rsidRPr="0081566A">
              <w:rPr>
                <w:rFonts w:ascii="GHEA Grapalat" w:hAnsi="GHEA Grapalat" w:cs="Calibri"/>
                <w:color w:val="000000"/>
                <w:sz w:val="20"/>
                <w:szCs w:val="20"/>
              </w:rPr>
              <w:t>Legionella pneumophila-ի ԴՆԹ-ի շրջակա միջավայրի և կլինիկական նմուշներում քանակական և որակական որոշման հավաքածու</w:t>
            </w:r>
          </w:p>
        </w:tc>
      </w:tr>
    </w:tbl>
    <w:p w:rsidR="00F744EE" w:rsidRDefault="00F744EE" w:rsidP="00EF3662">
      <w:pPr>
        <w:pStyle w:val="BodyTextIndent2"/>
        <w:spacing w:line="240" w:lineRule="auto"/>
        <w:ind w:firstLine="567"/>
        <w:rPr>
          <w:rFonts w:ascii="GHEA Grapalat" w:hAnsi="GHEA Grapalat"/>
        </w:rPr>
      </w:pPr>
    </w:p>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lastRenderedPageBreak/>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1C4DAB">
        <w:rPr>
          <w:rFonts w:ascii="GHEA Grapalat" w:hAnsi="GHEA Grapalat" w:cs="Arial"/>
          <w:sz w:val="20"/>
          <w:lang w:val="hy-AM"/>
        </w:rPr>
        <w:t xml:space="preserve"> </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մինչև դրա համար սույն հրավերով սահմանված ժամկետի ավարտը</w:t>
      </w:r>
      <w:r w:rsidR="004D5671" w:rsidRPr="006E356D">
        <w:rPr>
          <w:rFonts w:ascii="GHEA Grapalat" w:hAnsi="GHEA Grapalat" w:cs="Sylfaen"/>
          <w:szCs w:val="24"/>
          <w:lang w:val="hy-AM"/>
        </w:rPr>
        <w:t>։</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Հ</w:t>
      </w:r>
      <w:r w:rsidR="00096865" w:rsidRPr="006E356D">
        <w:rPr>
          <w:rFonts w:ascii="GHEA Grapalat" w:hAnsi="GHEA Grapalat" w:cs="Sylfaen"/>
          <w:szCs w:val="24"/>
          <w:lang w:val="hy-AM"/>
        </w:rPr>
        <w:t xml:space="preserve">այտի պատրաստման կարգը նկարագրված է սույն հրավերի </w:t>
      </w:r>
      <w:r w:rsidR="00DD4F48" w:rsidRPr="006E356D">
        <w:rPr>
          <w:rFonts w:ascii="GHEA Grapalat" w:hAnsi="GHEA Grapalat" w:cs="Sylfaen"/>
          <w:szCs w:val="24"/>
          <w:lang w:val="hy-AM"/>
        </w:rPr>
        <w:t>2-րդ</w:t>
      </w:r>
      <w:r w:rsidR="00096865" w:rsidRPr="006E356D">
        <w:rPr>
          <w:rFonts w:ascii="GHEA Grapalat" w:hAnsi="GHEA Grapalat" w:cs="Sylfaen"/>
          <w:szCs w:val="24"/>
          <w:lang w:val="hy-AM"/>
        </w:rPr>
        <w:t xml:space="preserve"> մասում` </w:t>
      </w:r>
      <w:r w:rsidR="00491ADE" w:rsidRPr="006E356D">
        <w:rPr>
          <w:rFonts w:ascii="GHEA Grapalat" w:hAnsi="GHEA Grapalat" w:cs="Sylfaen"/>
          <w:szCs w:val="24"/>
          <w:lang w:val="hy-AM"/>
        </w:rPr>
        <w:t>գնանշման հարցման</w:t>
      </w:r>
      <w:r w:rsidR="00AE26C8" w:rsidRPr="006E356D">
        <w:rPr>
          <w:rFonts w:ascii="GHEA Grapalat" w:hAnsi="GHEA Grapalat" w:cs="Sylfaen"/>
          <w:szCs w:val="24"/>
          <w:lang w:val="hy-AM"/>
        </w:rPr>
        <w:t xml:space="preserve"> </w:t>
      </w:r>
      <w:r w:rsidR="00096865" w:rsidRPr="006E356D">
        <w:rPr>
          <w:rFonts w:ascii="GHEA Grapalat" w:hAnsi="GHEA Grapalat" w:cs="Sylfaen"/>
          <w:szCs w:val="24"/>
          <w:lang w:val="hy-AM"/>
        </w:rPr>
        <w:t>հայտերը պատրաստելու հրահանգում</w:t>
      </w:r>
      <w:r w:rsidR="004D5671" w:rsidRPr="006E356D">
        <w:rPr>
          <w:rFonts w:ascii="GHEA Grapalat" w:hAnsi="GHEA Grapalat" w:cs="Sylfaen"/>
          <w:szCs w:val="24"/>
          <w:lang w:val="hy-AM"/>
        </w:rPr>
        <w:t>։</w:t>
      </w:r>
    </w:p>
    <w:p w:rsidR="007F7DA7" w:rsidRPr="006E356D" w:rsidRDefault="007F7DA7" w:rsidP="007F7DA7">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6E356D">
        <w:rPr>
          <w:rFonts w:ascii="GHEA Grapalat" w:hAnsi="GHEA Grapalat" w:cs="Sylfaen"/>
          <w:b/>
          <w:szCs w:val="24"/>
          <w:lang w:val="hy-AM"/>
        </w:rPr>
        <w:t xml:space="preserve">8-րդ օրվա </w:t>
      </w:r>
      <w:r w:rsidR="006E356D" w:rsidRPr="006E356D">
        <w:rPr>
          <w:rFonts w:ascii="GHEA Grapalat" w:hAnsi="GHEA Grapalat" w:cs="Sylfaen"/>
          <w:b/>
          <w:szCs w:val="24"/>
          <w:lang w:val="hy-AM"/>
        </w:rPr>
        <w:t>ժամը 1</w:t>
      </w:r>
      <w:r w:rsidR="002A20D5" w:rsidRPr="009667BB">
        <w:rPr>
          <w:rFonts w:ascii="GHEA Grapalat" w:hAnsi="GHEA Grapalat" w:cs="Sylfaen"/>
          <w:b/>
          <w:szCs w:val="24"/>
          <w:lang w:val="hy-AM"/>
        </w:rPr>
        <w:t>2</w:t>
      </w:r>
      <w:r w:rsidR="006E356D" w:rsidRPr="006E356D">
        <w:rPr>
          <w:rFonts w:ascii="GHEA Grapalat" w:hAnsi="GHEA Grapalat" w:cs="Sylfaen"/>
          <w:b/>
          <w:szCs w:val="24"/>
          <w:lang w:val="hy-AM"/>
        </w:rPr>
        <w:t>:30-ն, ք.Երեան, Մ.Հերացի</w:t>
      </w:r>
      <w:r w:rsidRPr="006E356D">
        <w:rPr>
          <w:rFonts w:ascii="GHEA Grapalat" w:hAnsi="GHEA Grapalat" w:cs="Sylfaen"/>
          <w:b/>
          <w:szCs w:val="24"/>
          <w:lang w:val="hy-AM"/>
        </w:rPr>
        <w:t xml:space="preserve"> 12 հասցեով</w:t>
      </w:r>
      <w:r w:rsidRPr="006E356D">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6E356D">
        <w:rPr>
          <w:rFonts w:ascii="GHEA Grapalat" w:hAnsi="GHEA Grapalat" w:cs="Sylfaen"/>
          <w:szCs w:val="24"/>
          <w:lang w:val="hy-AM"/>
        </w:rPr>
        <w:t>`</w:t>
      </w:r>
      <w:r w:rsidRPr="006E356D">
        <w:rPr>
          <w:rFonts w:ascii="GHEA Grapalat" w:hAnsi="GHEA Grapalat" w:cs="Sylfaen"/>
          <w:szCs w:val="24"/>
          <w:lang w:val="hy-AM"/>
        </w:rPr>
        <w:t xml:space="preserve"> </w:t>
      </w:r>
      <w:r w:rsidR="0010669D" w:rsidRPr="006E356D">
        <w:rPr>
          <w:rFonts w:ascii="GHEA Grapalat" w:hAnsi="GHEA Grapalat"/>
          <w:b/>
          <w:lang w:val="hy-AM"/>
        </w:rPr>
        <w:t>Սիրանուշ Պապիկյանը</w:t>
      </w:r>
      <w:r w:rsidR="0010669D" w:rsidRPr="006E356D">
        <w:rPr>
          <w:rFonts w:ascii="GHEA Grapalat" w:hAnsi="GHEA Grapalat" w:cs="Sylfaen"/>
          <w:szCs w:val="24"/>
          <w:lang w:val="hy-AM"/>
        </w:rPr>
        <w:t xml:space="preserve">։ </w:t>
      </w:r>
      <w:r w:rsidRPr="006E356D">
        <w:rPr>
          <w:rFonts w:ascii="GHEA Grapalat" w:hAnsi="GHEA Grapalat" w:cs="Sylfaen"/>
          <w:szCs w:val="24"/>
          <w:lang w:val="hy-AM"/>
        </w:rPr>
        <w:t>Հայտերը քարտուղարի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306EF3" w:rsidRPr="00306EF3">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AE2768"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 հայտերի բացման և գնահատման նիստում՝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w:t>
      </w:r>
      <w:r w:rsidRPr="00A71D81">
        <w:rPr>
          <w:rFonts w:ascii="GHEA Grapalat" w:hAnsi="GHEA Grapalat" w:cs="Sylfaen"/>
          <w:szCs w:val="24"/>
        </w:rPr>
        <w:t xml:space="preserve"> </w:t>
      </w:r>
      <w:r w:rsidRPr="00A71D81">
        <w:rPr>
          <w:rFonts w:ascii="GHEA Grapalat" w:hAnsi="GHEA Grapalat" w:cs="Sylfaen"/>
          <w:szCs w:val="24"/>
          <w:lang w:val="ru-RU"/>
        </w:rPr>
        <w:t>հայտարարությունը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հրավերը</w:t>
      </w:r>
      <w:r w:rsidRPr="00A71D81">
        <w:rPr>
          <w:rFonts w:ascii="GHEA Grapalat" w:hAnsi="GHEA Grapalat" w:cs="Sylfaen"/>
          <w:szCs w:val="24"/>
        </w:rPr>
        <w:t xml:space="preserve"> </w:t>
      </w:r>
      <w:r w:rsidRPr="00A71D81">
        <w:rPr>
          <w:rFonts w:ascii="GHEA Grapalat" w:hAnsi="GHEA Grapalat" w:cs="Sylfaen"/>
          <w:szCs w:val="24"/>
          <w:lang w:val="en-US"/>
        </w:rPr>
        <w:t>տեղեկագրում</w:t>
      </w:r>
      <w:r w:rsidRPr="00A71D81">
        <w:rPr>
          <w:rFonts w:ascii="GHEA Grapalat" w:hAnsi="GHEA Grapalat" w:cs="Sylfaen"/>
          <w:szCs w:val="24"/>
        </w:rPr>
        <w:t xml:space="preserve"> </w:t>
      </w:r>
      <w:r w:rsidRPr="00A71D81">
        <w:rPr>
          <w:rFonts w:ascii="GHEA Grapalat" w:hAnsi="GHEA Grapalat" w:cs="Sylfaen"/>
          <w:szCs w:val="24"/>
          <w:lang w:val="en-US"/>
        </w:rPr>
        <w:t>հ</w:t>
      </w:r>
      <w:r w:rsidRPr="00A71D81">
        <w:rPr>
          <w:rFonts w:ascii="GHEA Grapalat" w:hAnsi="GHEA Grapalat" w:cs="Sylfaen"/>
          <w:szCs w:val="24"/>
          <w:lang w:val="ru-RU"/>
        </w:rPr>
        <w:t>րապարակվելու</w:t>
      </w:r>
      <w:r w:rsidRPr="00A71D81">
        <w:rPr>
          <w:rFonts w:ascii="GHEA Grapalat" w:hAnsi="GHEA Grapalat" w:cs="Sylfaen"/>
          <w:szCs w:val="24"/>
        </w:rPr>
        <w:t xml:space="preserve"> </w:t>
      </w:r>
      <w:r w:rsidRPr="00A71D81">
        <w:rPr>
          <w:rFonts w:ascii="GHEA Grapalat" w:hAnsi="GHEA Grapalat" w:cs="Sylfaen"/>
          <w:szCs w:val="24"/>
          <w:lang w:val="en-US"/>
        </w:rPr>
        <w:t>օրվանից</w:t>
      </w:r>
      <w:r w:rsidRPr="00A71D81">
        <w:rPr>
          <w:rFonts w:ascii="GHEA Grapalat" w:hAnsi="GHEA Grapalat" w:cs="Sylfaen"/>
          <w:szCs w:val="24"/>
        </w:rPr>
        <w:t xml:space="preserve"> </w:t>
      </w:r>
      <w:r w:rsidRPr="00A71D81">
        <w:rPr>
          <w:rFonts w:ascii="GHEA Grapalat" w:hAnsi="GHEA Grapalat" w:cs="Sylfaen"/>
          <w:szCs w:val="24"/>
          <w:lang w:val="ru-RU"/>
        </w:rPr>
        <w:t>հաշված</w:t>
      </w:r>
      <w:r w:rsidRPr="00A71D81">
        <w:rPr>
          <w:rFonts w:ascii="GHEA Grapalat" w:hAnsi="GHEA Grapalat" w:cs="Sylfaen"/>
          <w:szCs w:val="24"/>
        </w:rPr>
        <w:t xml:space="preserve"> </w:t>
      </w:r>
      <w:r w:rsidRPr="00242A13">
        <w:rPr>
          <w:rFonts w:ascii="GHEA Grapalat" w:hAnsi="GHEA Grapalat" w:cs="Sylfaen"/>
          <w:b/>
          <w:szCs w:val="24"/>
        </w:rPr>
        <w:t>8</w:t>
      </w:r>
      <w:r w:rsidRPr="0047208F">
        <w:rPr>
          <w:rFonts w:ascii="GHEA Grapalat" w:hAnsi="GHEA Grapalat" w:cs="Sylfaen"/>
          <w:b/>
          <w:szCs w:val="24"/>
          <w:lang w:val="hy-AM"/>
        </w:rPr>
        <w:t>-</w:t>
      </w:r>
      <w:r w:rsidRPr="0047208F">
        <w:rPr>
          <w:rFonts w:ascii="GHEA Grapalat" w:hAnsi="GHEA Grapalat" w:cs="Sylfaen"/>
          <w:b/>
          <w:szCs w:val="24"/>
          <w:lang w:val="ru-RU"/>
        </w:rPr>
        <w:t>րդ</w:t>
      </w:r>
      <w:r w:rsidRPr="0047208F">
        <w:rPr>
          <w:rFonts w:ascii="GHEA Grapalat" w:hAnsi="GHEA Grapalat" w:cs="Sylfaen"/>
          <w:b/>
          <w:szCs w:val="24"/>
        </w:rPr>
        <w:t xml:space="preserve"> </w:t>
      </w:r>
      <w:r w:rsidRPr="0047208F">
        <w:rPr>
          <w:rFonts w:ascii="GHEA Grapalat" w:hAnsi="GHEA Grapalat" w:cs="Sylfaen"/>
          <w:b/>
          <w:szCs w:val="24"/>
          <w:lang w:val="ru-RU"/>
        </w:rPr>
        <w:t>օրվա</w:t>
      </w:r>
      <w:r w:rsidRPr="0047208F">
        <w:rPr>
          <w:rFonts w:ascii="GHEA Grapalat" w:hAnsi="GHEA Grapalat" w:cs="Sylfaen"/>
          <w:b/>
          <w:szCs w:val="24"/>
        </w:rPr>
        <w:t xml:space="preserve"> </w:t>
      </w:r>
      <w:r w:rsidRPr="0047208F">
        <w:rPr>
          <w:rFonts w:ascii="GHEA Grapalat" w:hAnsi="GHEA Grapalat" w:cs="Sylfaen"/>
          <w:b/>
          <w:szCs w:val="24"/>
          <w:lang w:val="ru-RU"/>
        </w:rPr>
        <w:t>ժամը</w:t>
      </w:r>
      <w:r w:rsidRPr="0047208F">
        <w:rPr>
          <w:rFonts w:ascii="GHEA Grapalat" w:hAnsi="GHEA Grapalat" w:cs="Sylfaen"/>
          <w:b/>
          <w:szCs w:val="24"/>
        </w:rPr>
        <w:t xml:space="preserve"> </w:t>
      </w:r>
      <w:r>
        <w:rPr>
          <w:rFonts w:ascii="GHEA Grapalat" w:hAnsi="GHEA Grapalat" w:cs="Sylfaen"/>
          <w:b/>
          <w:szCs w:val="24"/>
          <w:lang w:val="hy-AM"/>
        </w:rPr>
        <w:t>1</w:t>
      </w:r>
      <w:r w:rsidR="009667BB" w:rsidRPr="00A12B83">
        <w:rPr>
          <w:rFonts w:ascii="GHEA Grapalat" w:hAnsi="GHEA Grapalat" w:cs="Sylfaen"/>
          <w:b/>
          <w:szCs w:val="24"/>
        </w:rPr>
        <w:t>2</w:t>
      </w:r>
      <w:r>
        <w:rPr>
          <w:rFonts w:ascii="GHEA Grapalat" w:hAnsi="GHEA Grapalat" w:cs="Sylfaen"/>
          <w:b/>
          <w:szCs w:val="24"/>
          <w:lang w:val="hy-AM"/>
        </w:rPr>
        <w:t>:30</w:t>
      </w:r>
      <w:r w:rsidRPr="0047208F">
        <w:rPr>
          <w:rFonts w:ascii="GHEA Grapalat" w:hAnsi="GHEA Grapalat" w:cs="Sylfaen"/>
          <w:b/>
          <w:szCs w:val="24"/>
          <w:lang w:val="hy-AM"/>
        </w:rPr>
        <w:t>-</w:t>
      </w:r>
      <w:r w:rsidRPr="0047208F">
        <w:rPr>
          <w:rFonts w:ascii="GHEA Grapalat" w:hAnsi="GHEA Grapalat" w:cs="Sylfaen"/>
          <w:b/>
          <w:szCs w:val="24"/>
          <w:lang w:val="en-US"/>
        </w:rPr>
        <w:t>ի</w:t>
      </w:r>
      <w:r w:rsidRPr="0047208F">
        <w:rPr>
          <w:rFonts w:ascii="GHEA Grapalat" w:hAnsi="GHEA Grapalat" w:cs="Sylfaen"/>
          <w:b/>
          <w:szCs w:val="24"/>
          <w:lang w:val="ru-RU"/>
        </w:rPr>
        <w:t>ն։</w:t>
      </w:r>
      <w:r w:rsidRPr="0047208F">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lastRenderedPageBreak/>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lastRenderedPageBreak/>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lastRenderedPageBreak/>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957FC3" w:rsidRDefault="00030D40" w:rsidP="00EF3662">
      <w:pPr>
        <w:ind w:firstLine="567"/>
        <w:jc w:val="both"/>
        <w:rPr>
          <w:rFonts w:ascii="GHEA Grapalat" w:hAnsi="GHEA Grapalat" w:cs="Sylfaen"/>
          <w:sz w:val="20"/>
          <w:lang w:val="af-ZA"/>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5 </w:t>
      </w:r>
      <w:r w:rsidR="00A161E3" w:rsidRPr="00957FC3">
        <w:rPr>
          <w:rFonts w:ascii="GHEA Grapalat" w:hAnsi="GHEA Grapalat" w:cs="Sylfaen"/>
          <w:sz w:val="20"/>
          <w:lang w:val="af-ZA"/>
        </w:rPr>
        <w:t xml:space="preserve">աշխատանքային </w:t>
      </w:r>
      <w:r w:rsidR="00A161E3" w:rsidRPr="00957FC3">
        <w:rPr>
          <w:rFonts w:ascii="GHEA Grapalat" w:hAnsi="GHEA Grapalat" w:cs="Sylfaen"/>
          <w:sz w:val="20"/>
          <w:lang w:val="ru-RU"/>
        </w:rPr>
        <w:t>օրվա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532617" w:rsidRPr="00957FC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957FC3">
        <w:rPr>
          <w:rFonts w:ascii="GHEA Grapalat" w:hAnsi="GHEA Grapalat" w:cs="Sylfaen"/>
          <w:sz w:val="20"/>
        </w:rPr>
        <w:t>Որակավորման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ապահովման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չափը</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հավասար</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C2E7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lastRenderedPageBreak/>
        <w:t>պայմանագրի ապահովման չափը հաշվարկվում է պայմանագրի գնի նկատմամբ:</w:t>
      </w:r>
      <w:r w:rsidR="00501A05" w:rsidRPr="001C2E71">
        <w:rPr>
          <w:rFonts w:ascii="GHEA Grapalat" w:hAnsi="GHEA Grapalat" w:cs="Sylfaen"/>
          <w:sz w:val="20"/>
          <w:lang w:val="hy-AM"/>
        </w:rPr>
        <w:t xml:space="preserve"> Պայմանագրի ապահովումը ներկայացվում է բանկային երախիքի </w:t>
      </w:r>
      <w:r w:rsidR="007862B1" w:rsidRPr="001C2E71">
        <w:rPr>
          <w:rFonts w:ascii="GHEA Grapalat" w:hAnsi="GHEA Grapalat" w:cs="Sylfaen"/>
          <w:sz w:val="20"/>
          <w:lang w:val="hy-AM"/>
        </w:rPr>
        <w:t xml:space="preserve">(հավելված 5) </w:t>
      </w:r>
      <w:r w:rsidR="00501A05" w:rsidRPr="001C2E71">
        <w:rPr>
          <w:rFonts w:ascii="GHEA Grapalat" w:hAnsi="GHEA Grapalat" w:cs="Sylfaen"/>
          <w:sz w:val="20"/>
          <w:lang w:val="hy-AM"/>
        </w:rPr>
        <w:t>կամ կան</w:t>
      </w:r>
      <w:r w:rsidR="007862B1" w:rsidRPr="001C2E71">
        <w:rPr>
          <w:rFonts w:ascii="GHEA Grapalat" w:hAnsi="GHEA Grapalat" w:cs="Sylfaen"/>
          <w:sz w:val="20"/>
          <w:lang w:val="hy-AM"/>
        </w:rPr>
        <w:t>խ</w:t>
      </w:r>
      <w:r w:rsidR="00501A05" w:rsidRPr="001C2E71">
        <w:rPr>
          <w:rFonts w:ascii="GHEA Grapalat" w:hAnsi="GHEA Grapalat" w:cs="Sylfaen"/>
          <w:sz w:val="20"/>
          <w:lang w:val="hy-AM"/>
        </w:rPr>
        <w:t>ի</w:t>
      </w:r>
      <w:r w:rsidR="00AE0B66" w:rsidRPr="001C2E71">
        <w:rPr>
          <w:rFonts w:ascii="GHEA Grapalat" w:hAnsi="GHEA Grapalat" w:cs="Sylfaen"/>
          <w:sz w:val="20"/>
          <w:lang w:val="hy-AM"/>
        </w:rPr>
        <w:t>կ</w:t>
      </w:r>
      <w:r w:rsidR="00501A05" w:rsidRPr="001C2E71">
        <w:rPr>
          <w:rFonts w:ascii="GHEA Grapalat" w:hAnsi="GHEA Grapalat" w:cs="Sylfaen"/>
          <w:sz w:val="20"/>
          <w:lang w:val="hy-AM"/>
        </w:rPr>
        <w:t xml:space="preserve"> փողի ձևով:</w:t>
      </w:r>
      <w:r w:rsidR="00BF1E2F" w:rsidRPr="001C2E71">
        <w:rPr>
          <w:rFonts w:ascii="GHEA Grapalat" w:hAnsi="GHEA Grapalat" w:cs="Sylfaen"/>
          <w:sz w:val="20"/>
          <w:vertAlign w:val="superscript"/>
          <w:lang w:val="hy-AM"/>
        </w:rPr>
        <w:t>1</w:t>
      </w:r>
      <w:r w:rsidR="00E05426" w:rsidRPr="001C2E7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281740">
      <w:pPr>
        <w:ind w:firstLine="567"/>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937F5E" w:rsidRPr="001C2E71">
        <w:rPr>
          <w:rFonts w:ascii="GHEA Grapalat" w:hAnsi="GHEA Grapalat" w:cs="Sylfaen"/>
          <w:sz w:val="20"/>
          <w:lang w:val="hy-AM"/>
        </w:rPr>
        <w:t>9</w:t>
      </w:r>
      <w:r w:rsidRPr="001C2E71">
        <w:rPr>
          <w:rFonts w:ascii="GHEA Grapalat" w:hAnsi="GHEA Grapalat" w:cs="Sylfaen"/>
          <w:sz w:val="20"/>
          <w:lang w:val="hy-AM"/>
        </w:rPr>
        <w:t xml:space="preserve">0-րդ </w:t>
      </w:r>
      <w:r w:rsidR="00A558B9" w:rsidRPr="001C2E71">
        <w:rPr>
          <w:rFonts w:ascii="GHEA Grapalat" w:hAnsi="GHEA Grapalat" w:cs="Sylfaen"/>
          <w:sz w:val="20"/>
          <w:lang w:val="hy-AM"/>
        </w:rPr>
        <w:t>աշխատանքային</w:t>
      </w:r>
      <w:r w:rsidRPr="001C2E71">
        <w:rPr>
          <w:rFonts w:ascii="GHEA Grapalat" w:hAnsi="GHEA Grapalat" w:cs="Sylfaen"/>
          <w:sz w:val="20"/>
          <w:lang w:val="hy-AM"/>
        </w:rPr>
        <w:t xml:space="preserve"> օրը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150AF1" w:rsidRPr="00A71D81">
        <w:rPr>
          <w:rFonts w:ascii="GHEA Grapalat" w:hAnsi="GHEA Grapalat" w:cs="Sylfaen"/>
          <w:sz w:val="20"/>
          <w:lang w:val="ru-RU"/>
        </w:rPr>
        <w:t>դադարում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գոյություն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ունենալ</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պահանջը</w:t>
      </w:r>
      <w:r w:rsidR="00150AF1" w:rsidRPr="00A71D81">
        <w:rPr>
          <w:rFonts w:ascii="GHEA Grapalat" w:hAnsi="GHEA Grapalat" w:cs="Sylfaen"/>
          <w:sz w:val="20"/>
          <w:lang w:val="hy-AM"/>
        </w:rPr>
        <w:t>: Ընդ որում պ</w:t>
      </w:r>
      <w:r w:rsidR="00150AF1" w:rsidRPr="00A71D81">
        <w:rPr>
          <w:rFonts w:ascii="GHEA Grapalat" w:hAnsi="GHEA Grapalat" w:cs="Sylfaen"/>
          <w:sz w:val="20"/>
          <w:lang w:val="ru-RU"/>
        </w:rPr>
        <w:t>ետության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համայնքների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կարիքների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համար</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կազմակերպված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ընթացակարգը</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կարող</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ամբողջությամբ</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մասնակի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չկայացած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հայտարարվել</w:t>
      </w:r>
      <w:r w:rsidR="00150AF1" w:rsidRPr="00A71D81">
        <w:rPr>
          <w:rFonts w:ascii="GHEA Grapalat" w:hAnsi="GHEA Grapalat" w:cs="Sylfaen"/>
          <w:sz w:val="20"/>
          <w:lang w:val="af-ZA"/>
        </w:rPr>
        <w:t xml:space="preserve"> </w:t>
      </w:r>
      <w:r w:rsidR="00150AF1">
        <w:rPr>
          <w:rFonts w:ascii="GHEA Grapalat" w:hAnsi="GHEA Grapalat" w:cs="Sylfaen"/>
          <w:sz w:val="20"/>
          <w:lang w:val="hy-AM"/>
        </w:rPr>
        <w:t xml:space="preserve">կազմակերպության </w:t>
      </w:r>
      <w:r w:rsidR="00150AF1" w:rsidRPr="00A71D81">
        <w:rPr>
          <w:rFonts w:ascii="GHEA Grapalat" w:hAnsi="GHEA Grapalat" w:cs="Sylfaen"/>
          <w:sz w:val="20"/>
          <w:lang w:val="ru-RU"/>
        </w:rPr>
        <w:t>ղեկավարի</w:t>
      </w:r>
      <w:r w:rsidR="00150AF1">
        <w:rPr>
          <w:rFonts w:ascii="GHEA Grapalat" w:hAnsi="GHEA Grapalat" w:cs="Sylfaen"/>
          <w:sz w:val="20"/>
          <w:lang w:val="hy-AM"/>
        </w:rPr>
        <w:t xml:space="preserve"> </w:t>
      </w:r>
      <w:r w:rsidR="00150AF1" w:rsidRPr="001031FD">
        <w:rPr>
          <w:rFonts w:ascii="GHEA Grapalat" w:hAnsi="GHEA Grapalat" w:cs="Sylfaen"/>
          <w:sz w:val="20"/>
        </w:rPr>
        <w:t>որոշման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հիման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վրա</w:t>
      </w:r>
      <w:r w:rsidR="00150AF1">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lastRenderedPageBreak/>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proofErr w:type="gramStart"/>
      <w:r w:rsidRPr="001C2E71">
        <w:rPr>
          <w:rFonts w:ascii="GHEA Grapalat" w:hAnsi="GHEA Grapalat"/>
          <w:sz w:val="20"/>
          <w:szCs w:val="20"/>
          <w:lang w:val="es-ES"/>
        </w:rPr>
        <w:t>::</w:t>
      </w:r>
      <w:proofErr w:type="gramEnd"/>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lastRenderedPageBreak/>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proofErr w:type="gramStart"/>
      <w:r w:rsidRPr="001C2E71">
        <w:rPr>
          <w:rFonts w:ascii="GHEA Grapalat" w:hAnsi="GHEA Grapalat"/>
          <w:sz w:val="20"/>
          <w:szCs w:val="20"/>
          <w:lang w:val="es-ES"/>
        </w:rPr>
        <w:t>19 .</w:t>
      </w:r>
      <w:proofErr w:type="gramEnd"/>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405A70">
        <w:rPr>
          <w:rFonts w:ascii="GHEA Grapalat" w:hAnsi="GHEA Grapalat"/>
          <w:b/>
          <w:color w:val="000000"/>
          <w:lang w:val="hy-AM"/>
        </w:rPr>
        <w:t>ԳՀԱՊՁԲ-ՀՎԿԱԿ-2022-77</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405A70">
        <w:rPr>
          <w:rFonts w:ascii="GHEA Grapalat" w:hAnsi="GHEA Grapalat"/>
          <w:b/>
          <w:color w:val="000000"/>
          <w:sz w:val="20"/>
          <w:szCs w:val="20"/>
          <w:lang w:val="hy-AM"/>
        </w:rPr>
        <w:t>ԳՀԱՊՁԲ-ՀՎԿԱԿ-2022-77</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gramStart"/>
      <w:r w:rsidRPr="00A71D81">
        <w:rPr>
          <w:rFonts w:ascii="GHEA Grapalat" w:hAnsi="GHEA Grapalat" w:cs="Sylfaen"/>
          <w:sz w:val="20"/>
          <w:szCs w:val="20"/>
          <w:lang w:val="es-ES"/>
        </w:rPr>
        <w:t>չափաբաժիններին</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405A70">
        <w:rPr>
          <w:rFonts w:ascii="GHEA Grapalat" w:hAnsi="GHEA Grapalat"/>
          <w:b/>
          <w:color w:val="000000"/>
          <w:sz w:val="20"/>
          <w:szCs w:val="20"/>
          <w:lang w:val="hy-AM"/>
        </w:rPr>
        <w:t>ԳՀԱՊՁԲ-ՀՎԿԱԿ-2022-77</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5"/>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405A70">
        <w:rPr>
          <w:rFonts w:ascii="GHEA Grapalat" w:hAnsi="GHEA Grapalat"/>
          <w:b/>
          <w:color w:val="000000"/>
          <w:sz w:val="20"/>
          <w:szCs w:val="20"/>
          <w:lang w:val="hy-AM"/>
        </w:rPr>
        <w:t>ԳՀԱՊՁԲ-ՀՎԿԱԿ-2022-77</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lastRenderedPageBreak/>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405A70">
        <w:rPr>
          <w:rFonts w:ascii="GHEA Grapalat" w:hAnsi="GHEA Grapalat"/>
          <w:b/>
          <w:color w:val="000000"/>
          <w:lang w:val="hy-AM"/>
        </w:rPr>
        <w:t>ԳՀԱՊՁԲ-ՀՎԿԱԿ-2022-77</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405A70">
        <w:rPr>
          <w:rFonts w:ascii="GHEA Grapalat" w:hAnsi="GHEA Grapalat"/>
          <w:b/>
          <w:color w:val="000000"/>
          <w:sz w:val="20"/>
          <w:szCs w:val="20"/>
          <w:lang w:val="hy-AM"/>
        </w:rPr>
        <w:t>ԳՀԱՊՁԲ-ՀՎԿԱԿ-2022-77</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405A70">
        <w:rPr>
          <w:rFonts w:ascii="GHEA Grapalat" w:hAnsi="GHEA Grapalat"/>
          <w:b/>
          <w:color w:val="000000"/>
          <w:lang w:val="hy-AM"/>
        </w:rPr>
        <w:t>ԳՀԱՊՁԲ-ՀՎԿԱԿ-2022-77</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405A70">
        <w:rPr>
          <w:rFonts w:ascii="GHEA Grapalat" w:hAnsi="GHEA Grapalat"/>
          <w:b/>
          <w:color w:val="000000"/>
          <w:lang w:val="hy-AM"/>
        </w:rPr>
        <w:t>ԳՀԱՊՁԲ-ՀՎԿԱԿ-2022-77</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405A70">
        <w:rPr>
          <w:rFonts w:ascii="GHEA Grapalat" w:hAnsi="GHEA Grapalat"/>
          <w:b/>
          <w:color w:val="000000"/>
          <w:sz w:val="20"/>
          <w:szCs w:val="20"/>
          <w:lang w:val="hy-AM"/>
        </w:rPr>
        <w:t>ԳՀԱՊՁԲ-ՀՎԿԱԿ-2022-77</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405A70"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05A70"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405A70"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405A70"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AA1408" w:rsidRPr="00A71D81" w:rsidRDefault="00AA1408" w:rsidP="00AA1408">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405A70">
        <w:rPr>
          <w:rFonts w:ascii="GHEA Grapalat" w:hAnsi="GHEA Grapalat"/>
          <w:b/>
          <w:color w:val="000000"/>
          <w:lang w:val="hy-AM"/>
        </w:rPr>
        <w:t>ԳՀԱՊՁԲ-ՀՎԿԱԿ-2022-77</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AA1408" w:rsidRPr="00A71D81" w:rsidRDefault="00AA1408" w:rsidP="00AA140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4B7AF3">
        <w:rPr>
          <w:rStyle w:val="Strong"/>
          <w:rFonts w:ascii="GHEA Grapalat" w:hAnsi="GHEA Grapalat"/>
          <w:b w:val="0"/>
          <w:bCs w:val="0"/>
          <w:sz w:val="20"/>
          <w:szCs w:val="20"/>
          <w:lang w:val="hy-AM"/>
        </w:rPr>
        <w:t xml:space="preserve">կողմից </w:t>
      </w:r>
      <w:r w:rsidR="004B7AF3" w:rsidRPr="004B7AF3">
        <w:rPr>
          <w:rFonts w:ascii="GHEA Grapalat" w:hAnsi="GHEA Grapalat"/>
          <w:b/>
          <w:color w:val="000000"/>
          <w:sz w:val="20"/>
          <w:szCs w:val="20"/>
          <w:u w:val="single"/>
          <w:lang w:val="hy-AM"/>
        </w:rPr>
        <w:t>«</w:t>
      </w:r>
      <w:r w:rsidR="00405A70">
        <w:rPr>
          <w:rFonts w:ascii="GHEA Grapalat" w:hAnsi="GHEA Grapalat"/>
          <w:b/>
          <w:color w:val="000000"/>
          <w:sz w:val="20"/>
          <w:szCs w:val="20"/>
          <w:u w:val="single"/>
          <w:lang w:val="hy-AM"/>
        </w:rPr>
        <w:t>ԳՀԱՊՁԲ-ՀՎԿԱԿ-2022-77</w:t>
      </w:r>
      <w:r w:rsidR="004B7AF3" w:rsidRPr="004B7AF3">
        <w:rPr>
          <w:rFonts w:ascii="GHEA Grapalat" w:hAnsi="GHEA Grapalat"/>
          <w:b/>
          <w:color w:val="000000"/>
          <w:sz w:val="20"/>
          <w:szCs w:val="20"/>
          <w:u w:val="single"/>
          <w:lang w:val="hy-AM"/>
        </w:rPr>
        <w:t>»</w:t>
      </w:r>
      <w:r w:rsidR="004B7AF3" w:rsidRPr="004B7AF3">
        <w:rPr>
          <w:rFonts w:ascii="GHEA Grapalat" w:hAnsi="GHEA Grapalat"/>
          <w:b/>
          <w:color w:val="000000"/>
          <w:sz w:val="20"/>
          <w:szCs w:val="20"/>
          <w:lang w:val="hy-AM"/>
        </w:rPr>
        <w:t xml:space="preserve"> </w:t>
      </w:r>
      <w:r w:rsidR="009E1525" w:rsidRPr="004B7AF3">
        <w:rPr>
          <w:rStyle w:val="Strong"/>
          <w:rFonts w:ascii="GHEA Grapalat" w:hAnsi="GHEA Grapalat"/>
          <w:b w:val="0"/>
          <w:bCs w:val="0"/>
          <w:sz w:val="20"/>
          <w:szCs w:val="20"/>
          <w:lang w:val="hy-AM"/>
        </w:rPr>
        <w:t>ծածկագրով</w:t>
      </w:r>
      <w:r w:rsidR="009E1525" w:rsidRPr="00A71D81">
        <w:rPr>
          <w:rStyle w:val="Strong"/>
          <w:rFonts w:ascii="GHEA Grapalat" w:hAnsi="GHEA Grapalat"/>
          <w:b w:val="0"/>
          <w:bCs w:val="0"/>
          <w:sz w:val="20"/>
          <w:szCs w:val="20"/>
          <w:lang w:val="hy-AM"/>
        </w:rPr>
        <w:t xml:space="preserve">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պրիցիպալ)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B700E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9F417E"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9F417E" w:rsidRPr="004B7AF3">
        <w:rPr>
          <w:rFonts w:ascii="GHEA Grapalat" w:hAnsi="GHEA Grapalat"/>
          <w:b/>
          <w:color w:val="000000"/>
          <w:sz w:val="20"/>
          <w:szCs w:val="20"/>
          <w:u w:val="single"/>
          <w:lang w:val="hy-AM"/>
        </w:rPr>
        <w:t>«</w:t>
      </w:r>
      <w:r w:rsidR="00405A70">
        <w:rPr>
          <w:rFonts w:ascii="GHEA Grapalat" w:hAnsi="GHEA Grapalat"/>
          <w:b/>
          <w:color w:val="000000"/>
          <w:sz w:val="20"/>
          <w:szCs w:val="20"/>
          <w:u w:val="single"/>
          <w:lang w:val="hy-AM"/>
        </w:rPr>
        <w:t>ԳՀԱՊՁԲ-ՀՎԿԱԿ-2022-77</w:t>
      </w:r>
      <w:r w:rsidR="009F417E" w:rsidRPr="004B7AF3">
        <w:rPr>
          <w:rFonts w:ascii="GHEA Grapalat" w:hAnsi="GHEA Grapalat"/>
          <w:b/>
          <w:color w:val="000000"/>
          <w:sz w:val="20"/>
          <w:szCs w:val="20"/>
          <w:u w:val="single"/>
          <w:lang w:val="hy-AM"/>
        </w:rPr>
        <w:t>»</w:t>
      </w:r>
      <w:r w:rsidR="009F417E"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 ծածկագրով </w:t>
      </w:r>
    </w:p>
    <w:p w:rsidR="000C0396" w:rsidRPr="009F417E"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33B0">
        <w:rPr>
          <w:rFonts w:ascii="GHEA Grapalat" w:hAnsi="GHEA Grapalat"/>
          <w:color w:val="000000"/>
          <w:sz w:val="20"/>
          <w:szCs w:val="20"/>
          <w:lang w:val="hy-AM"/>
        </w:rPr>
        <w:t xml:space="preserve">                                                                              </w:t>
      </w:r>
      <w:r w:rsidR="000C0396"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7D33B0" w:rsidRPr="00A71D81" w:rsidRDefault="007D33B0" w:rsidP="007D33B0">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405A70">
        <w:rPr>
          <w:rFonts w:ascii="GHEA Grapalat" w:hAnsi="GHEA Grapalat"/>
          <w:b/>
          <w:color w:val="000000"/>
          <w:lang w:val="hy-AM"/>
        </w:rPr>
        <w:t>ԳՀԱՊՁԲ-ՀՎԿԱԿ-2022-77</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7D33B0" w:rsidRPr="00A71D81" w:rsidRDefault="007D33B0" w:rsidP="007D33B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D41E4E" w:rsidRPr="00A71D81"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41E4E" w:rsidRPr="00D41E4E">
        <w:rPr>
          <w:rFonts w:ascii="GHEA Grapalat" w:hAnsi="GHEA Grapalat"/>
          <w:b/>
          <w:color w:val="000000"/>
          <w:sz w:val="20"/>
          <w:szCs w:val="20"/>
          <w:u w:val="single"/>
          <w:lang w:val="hy-AM"/>
        </w:rPr>
        <w:t>«</w:t>
      </w:r>
      <w:r w:rsidR="00405A70">
        <w:rPr>
          <w:rFonts w:ascii="GHEA Grapalat" w:hAnsi="GHEA Grapalat"/>
          <w:b/>
          <w:color w:val="000000"/>
          <w:sz w:val="20"/>
          <w:szCs w:val="20"/>
          <w:u w:val="single"/>
          <w:lang w:val="hy-AM"/>
        </w:rPr>
        <w:t>ԳՀԱՊՁԲ-ՀՎԿԱԿ-2022-77</w:t>
      </w:r>
      <w:r w:rsidR="00D41E4E" w:rsidRPr="00D41E4E">
        <w:rPr>
          <w:rFonts w:ascii="GHEA Grapalat" w:hAnsi="GHEA Grapalat"/>
          <w:b/>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11151"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B700E0">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2972A9" w:rsidRPr="00491AD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C705D9" w:rsidRPr="00A71D81" w:rsidRDefault="00C705D9" w:rsidP="00C705D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405A70">
        <w:rPr>
          <w:rFonts w:ascii="GHEA Grapalat" w:hAnsi="GHEA Grapalat"/>
          <w:b/>
          <w:color w:val="000000"/>
          <w:lang w:val="hy-AM"/>
        </w:rPr>
        <w:t>ԳՀԱՊՁԲ-ՀՎԿԱԿ-2022-77</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705D9" w:rsidRPr="00A71D81" w:rsidRDefault="00C705D9" w:rsidP="00C705D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67002E"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17D8E" w:rsidRPr="00D17D8E">
        <w:rPr>
          <w:rFonts w:ascii="GHEA Grapalat" w:hAnsi="GHEA Grapalat"/>
          <w:b/>
          <w:color w:val="000000"/>
          <w:sz w:val="20"/>
          <w:szCs w:val="20"/>
          <w:u w:val="single"/>
          <w:lang w:val="hy-AM"/>
        </w:rPr>
        <w:t>«</w:t>
      </w:r>
      <w:r w:rsidR="00405A70">
        <w:rPr>
          <w:rFonts w:ascii="GHEA Grapalat" w:hAnsi="GHEA Grapalat"/>
          <w:b/>
          <w:color w:val="000000"/>
          <w:sz w:val="20"/>
          <w:szCs w:val="20"/>
          <w:u w:val="single"/>
          <w:lang w:val="hy-AM"/>
        </w:rPr>
        <w:t>ԳՀԱՊՁԲ-ՀՎԿԱԿ-2022-77</w:t>
      </w:r>
      <w:r w:rsidR="00D17D8E" w:rsidRPr="00D17D8E">
        <w:rPr>
          <w:rFonts w:ascii="GHEA Grapalat" w:hAnsi="GHEA Grapalat"/>
          <w:b/>
          <w:color w:val="000000"/>
          <w:sz w:val="20"/>
          <w:szCs w:val="20"/>
          <w:u w:val="single"/>
          <w:lang w:val="hy-AM"/>
        </w:rPr>
        <w:t>»</w:t>
      </w:r>
      <w:r w:rsidR="00D17D8E"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89499B" w:rsidRPr="0089499B">
        <w:rPr>
          <w:rFonts w:ascii="GHEA Grapalat" w:hAnsi="GHEA Grapalat" w:cs="Arial"/>
          <w:b/>
          <w:bCs/>
          <w:color w:val="000000"/>
          <w:sz w:val="20"/>
          <w:szCs w:val="20"/>
          <w:u w:val="single"/>
          <w:lang w:val="hy-AM"/>
        </w:rPr>
        <w:t>900018004649</w:t>
      </w:r>
      <w:r w:rsidR="0089499B" w:rsidRPr="0089499B">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89499B" w:rsidRPr="00491AD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9499B" w:rsidRPr="00A71D81" w:rsidRDefault="0052053A" w:rsidP="0089499B">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9499B" w:rsidRPr="00A71D81">
        <w:rPr>
          <w:rFonts w:ascii="GHEA Grapalat" w:hAnsi="GHEA Grapalat" w:cs="Sylfaen"/>
          <w:b/>
          <w:lang w:val="hy-AM"/>
        </w:rPr>
        <w:lastRenderedPageBreak/>
        <w:t>Հավելված</w:t>
      </w:r>
      <w:r w:rsidR="0089499B"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405A70">
        <w:rPr>
          <w:rFonts w:ascii="GHEA Grapalat" w:hAnsi="GHEA Grapalat"/>
          <w:b/>
          <w:color w:val="000000"/>
          <w:lang w:val="hy-AM"/>
        </w:rPr>
        <w:t>ԳՀԱՊՁԲ-ՀՎԿԱԿ-2022-77</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405A70">
        <w:rPr>
          <w:rFonts w:ascii="GHEA Grapalat" w:hAnsi="GHEA Grapalat"/>
          <w:b/>
          <w:color w:val="000000"/>
          <w:sz w:val="20"/>
          <w:szCs w:val="20"/>
          <w:lang w:val="hy-AM"/>
        </w:rPr>
        <w:t>ԳՀԱՊՁԲ-ՀՎԿԱԿ-2022-77</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05A7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05A7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05A7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05A7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405A7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405A70">
        <w:rPr>
          <w:rFonts w:ascii="GHEA Grapalat" w:hAnsi="GHEA Grapalat"/>
          <w:b/>
          <w:color w:val="000000"/>
          <w:lang w:val="hy-AM"/>
        </w:rPr>
        <w:t>ԳՀԱՊՁԲ-ՀՎԿԱԿ-2022-77</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405A70">
        <w:rPr>
          <w:rFonts w:ascii="GHEA Grapalat" w:hAnsi="GHEA Grapalat"/>
          <w:b/>
          <w:color w:val="000000"/>
          <w:lang w:val="hy-AM"/>
        </w:rPr>
        <w:t>ԳՀԱՊՁԲ-ՀՎԿԱԿ-2022-77</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405A70">
        <w:rPr>
          <w:rFonts w:ascii="GHEA Grapalat" w:hAnsi="GHEA Grapalat"/>
          <w:b/>
          <w:color w:val="000000"/>
          <w:sz w:val="20"/>
          <w:szCs w:val="20"/>
          <w:lang w:val="hy-AM"/>
        </w:rPr>
        <w:t>ԳՀԱՊՁԲ-ՀՎԿԱԿ-2022-77</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05A7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05A7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05A7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05A7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405A7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405A70">
        <w:rPr>
          <w:rFonts w:ascii="GHEA Grapalat" w:hAnsi="GHEA Grapalat"/>
          <w:b/>
          <w:color w:val="000000"/>
          <w:lang w:val="hy-AM"/>
        </w:rPr>
        <w:t>ԳՀԱՊՁԲ-ՀՎԿԱԿ-2022-77</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w:t>
      </w:r>
      <w:r w:rsidR="00DC4DBA" w:rsidRPr="00DC4DBA">
        <w:rPr>
          <w:rFonts w:ascii="GHEA Grapalat" w:hAnsi="GHEA Grapalat"/>
          <w:sz w:val="20"/>
          <w:lang w:val="hy-AM"/>
        </w:rPr>
        <w:t xml:space="preserve">ն: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w:t>
      </w:r>
      <w:r w:rsidRPr="00A71D81">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w:t>
      </w:r>
      <w:r w:rsidR="00617A6E" w:rsidRPr="00A71D81">
        <w:rPr>
          <w:rFonts w:ascii="GHEA Grapalat" w:hAnsi="GHEA Grapalat"/>
          <w:sz w:val="20"/>
          <w:szCs w:val="20"/>
          <w:lang w:val="hy-AM" w:eastAsia="ru-RU"/>
        </w:rPr>
        <w:lastRenderedPageBreak/>
        <w:t>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 նախատեսված ֆինանսական միջոցների չափով, փոխարինվում է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FootnoteReference"/>
          <w:rFonts w:ascii="GHEA Grapalat" w:hAnsi="GHEA Grapalat"/>
          <w:color w:val="FFFFFF"/>
          <w:sz w:val="20"/>
          <w:szCs w:val="20"/>
          <w:lang w:val="hy-AM" w:eastAsia="ru-RU"/>
        </w:rPr>
        <w:footnoteReference w:id="11"/>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405A70" w:rsidTr="007A2020">
        <w:trPr>
          <w:tblCellSpacing w:w="7" w:type="dxa"/>
          <w:jc w:val="center"/>
        </w:trPr>
        <w:tc>
          <w:tcPr>
            <w:tcW w:w="0" w:type="auto"/>
            <w:vAlign w:val="center"/>
          </w:tcPr>
          <w:p w:rsidR="0038400D" w:rsidRPr="00A71D81" w:rsidRDefault="00B60418" w:rsidP="007A2020">
            <w:pPr>
              <w:jc w:val="center"/>
              <w:rPr>
                <w:rFonts w:ascii="GHEA Grapalat" w:hAnsi="GHEA Grapalat"/>
                <w:iCs/>
                <w:color w:val="000000"/>
                <w:sz w:val="21"/>
                <w:szCs w:val="21"/>
                <w:lang w:val="pt-BR"/>
              </w:rPr>
            </w:pPr>
            <w:r w:rsidRPr="00B60418">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86B" w:rsidRDefault="0006386B">
      <w:r>
        <w:separator/>
      </w:r>
    </w:p>
  </w:endnote>
  <w:endnote w:type="continuationSeparator" w:id="0">
    <w:p w:rsidR="0006386B" w:rsidRDefault="000638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86B" w:rsidRDefault="0006386B">
      <w:r>
        <w:separator/>
      </w:r>
    </w:p>
  </w:footnote>
  <w:footnote w:type="continuationSeparator" w:id="0">
    <w:p w:rsidR="0006386B" w:rsidRDefault="0006386B">
      <w:r>
        <w:continuationSeparator/>
      </w:r>
    </w:p>
  </w:footnote>
  <w:footnote w:id="1">
    <w:p w:rsidR="0006386B" w:rsidRPr="00762340" w:rsidRDefault="0006386B"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06386B" w:rsidRPr="004B72E3" w:rsidRDefault="0006386B"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6386B" w:rsidRPr="004B72E3" w:rsidRDefault="0006386B"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06386B" w:rsidRPr="004B72E3" w:rsidRDefault="0006386B"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06386B" w:rsidRPr="000B7538" w:rsidRDefault="0006386B"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06386B" w:rsidRPr="000B7538" w:rsidRDefault="0006386B"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6386B" w:rsidRPr="000B7538" w:rsidRDefault="0006386B"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06386B" w:rsidRPr="00D533CD" w:rsidRDefault="0006386B"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06386B" w:rsidRPr="000B7538" w:rsidRDefault="0006386B"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06386B" w:rsidRPr="000B7538" w:rsidRDefault="0006386B"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06386B" w:rsidRDefault="0006386B"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06386B" w:rsidRDefault="0006386B" w:rsidP="00501A05">
      <w:pPr>
        <w:pStyle w:val="FootnoteText"/>
        <w:rPr>
          <w:rFonts w:ascii="Sylfaen" w:hAnsi="Sylfaen"/>
          <w:lang w:val="hy-AM"/>
        </w:rPr>
      </w:pPr>
    </w:p>
    <w:p w:rsidR="0006386B" w:rsidRPr="00B462B5" w:rsidRDefault="0006386B"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06386B" w:rsidRPr="00B462B5" w:rsidRDefault="0006386B">
      <w:pPr>
        <w:pStyle w:val="FootnoteText"/>
        <w:rPr>
          <w:rFonts w:ascii="Times New Roman" w:hAnsi="Times New Roman"/>
          <w:vertAlign w:val="superscript"/>
          <w:lang w:val="hy-AM"/>
        </w:rPr>
      </w:pPr>
    </w:p>
  </w:footnote>
  <w:footnote w:id="4">
    <w:p w:rsidR="0006386B" w:rsidRPr="006265F4" w:rsidRDefault="0006386B"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06386B" w:rsidRPr="000B7538" w:rsidRDefault="0006386B"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60418">
        <w:fldChar w:fldCharType="begin"/>
      </w:r>
      <w:r w:rsidR="00B60418" w:rsidRPr="00405A70">
        <w:rPr>
          <w:lang w:val="af-ZA"/>
        </w:rPr>
        <w:instrText>HYPERLINK "https://ru.wikipedia.org/wiki/Standard_%26_Poor%E2%80%99s" \t "_blank"</w:instrText>
      </w:r>
      <w:r w:rsidR="00B60418">
        <w:fldChar w:fldCharType="separate"/>
      </w:r>
      <w:r w:rsidRPr="000B7538">
        <w:rPr>
          <w:rFonts w:ascii="GHEA Grapalat" w:hAnsi="GHEA Grapalat"/>
          <w:i/>
          <w:sz w:val="16"/>
          <w:szCs w:val="16"/>
          <w:lang w:val="hy-AM" w:eastAsia="ru-RU"/>
        </w:rPr>
        <w:t>Standard &amp; Poor’s</w:t>
      </w:r>
      <w:r w:rsidR="00B60418">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06386B" w:rsidRPr="00861BC3" w:rsidRDefault="0006386B"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06386B" w:rsidRPr="0085475F" w:rsidRDefault="0006386B"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06386B" w:rsidRPr="0085475F" w:rsidRDefault="0006386B"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06386B" w:rsidRPr="0085475F" w:rsidRDefault="0006386B" w:rsidP="005F1C06">
      <w:pPr>
        <w:pStyle w:val="BodyTextIndent3"/>
        <w:spacing w:line="240" w:lineRule="auto"/>
        <w:ind w:left="142" w:firstLine="0"/>
        <w:rPr>
          <w:rFonts w:ascii="GHEA Grapalat" w:hAnsi="GHEA Grapalat"/>
          <w:i/>
          <w:sz w:val="16"/>
          <w:szCs w:val="16"/>
          <w:lang w:val="af-ZA" w:eastAsia="ru-RU"/>
        </w:rPr>
      </w:pPr>
    </w:p>
    <w:p w:rsidR="0006386B" w:rsidRPr="0085475F" w:rsidRDefault="0006386B"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06386B" w:rsidRPr="0085475F" w:rsidRDefault="0006386B" w:rsidP="005F1C06">
      <w:pPr>
        <w:pStyle w:val="FootnoteText"/>
        <w:jc w:val="both"/>
        <w:rPr>
          <w:rFonts w:ascii="GHEA Grapalat" w:hAnsi="GHEA Grapalat"/>
          <w:i/>
          <w:sz w:val="16"/>
          <w:szCs w:val="16"/>
          <w:lang w:val="af-ZA"/>
        </w:rPr>
      </w:pPr>
    </w:p>
    <w:p w:rsidR="0006386B" w:rsidRPr="0085475F" w:rsidRDefault="0006386B"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06386B" w:rsidRPr="00BF58CA" w:rsidRDefault="0006386B" w:rsidP="005F1C06">
      <w:pPr>
        <w:pStyle w:val="FootnoteText"/>
        <w:jc w:val="both"/>
        <w:rPr>
          <w:rFonts w:ascii="GHEA Grapalat" w:hAnsi="GHEA Grapalat"/>
          <w:i/>
          <w:sz w:val="16"/>
          <w:szCs w:val="16"/>
          <w:lang w:val="hy-AM"/>
        </w:rPr>
      </w:pPr>
    </w:p>
    <w:p w:rsidR="0006386B" w:rsidRPr="00B20703" w:rsidDel="006C3873" w:rsidRDefault="0006386B" w:rsidP="00CE3A99">
      <w:pPr>
        <w:jc w:val="both"/>
        <w:rPr>
          <w:del w:id="5" w:author="User" w:date="2019-05-26T09:52:00Z"/>
          <w:rFonts w:ascii="GHEA Grapalat" w:hAnsi="GHEA Grapalat" w:cs="Sylfaen"/>
          <w:sz w:val="20"/>
          <w:lang w:val="hy-AM"/>
        </w:rPr>
      </w:pPr>
    </w:p>
  </w:footnote>
  <w:footnote w:id="7">
    <w:p w:rsidR="0006386B" w:rsidRPr="006265F4" w:rsidRDefault="0006386B"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06386B" w:rsidRPr="006265F4" w:rsidRDefault="0006386B"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06386B" w:rsidRPr="006265F4" w:rsidDel="00856FDE" w:rsidRDefault="0006386B" w:rsidP="00B2572B">
      <w:pPr>
        <w:pStyle w:val="FootnoteText"/>
        <w:rPr>
          <w:del w:id="8" w:author="User" w:date="2019-05-26T09:57:00Z"/>
          <w:i/>
          <w:lang w:val="af-ZA"/>
        </w:rPr>
      </w:pPr>
    </w:p>
  </w:footnote>
  <w:footnote w:id="8">
    <w:p w:rsidR="0006386B" w:rsidRPr="006265F4" w:rsidRDefault="0006386B"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06386B" w:rsidRPr="006265F4" w:rsidDel="007942E8" w:rsidRDefault="0006386B"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06386B" w:rsidRPr="006265F4" w:rsidDel="002877FC" w:rsidRDefault="0006386B"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06386B" w:rsidRPr="006265F4" w:rsidDel="002877FC" w:rsidRDefault="0006386B"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06386B" w:rsidRPr="008C7473" w:rsidRDefault="0006386B">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4DC8"/>
    <w:rsid w:val="000A5B16"/>
    <w:rsid w:val="000A648B"/>
    <w:rsid w:val="000A6B75"/>
    <w:rsid w:val="000A72AD"/>
    <w:rsid w:val="000A7528"/>
    <w:rsid w:val="000B033F"/>
    <w:rsid w:val="000B1088"/>
    <w:rsid w:val="000B259E"/>
    <w:rsid w:val="000B55B5"/>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0D5"/>
    <w:rsid w:val="002A26A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5A70"/>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7428"/>
    <w:rsid w:val="006D7580"/>
    <w:rsid w:val="006E07A7"/>
    <w:rsid w:val="006E07C1"/>
    <w:rsid w:val="006E0F22"/>
    <w:rsid w:val="006E356D"/>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5501"/>
    <w:rsid w:val="006F61E2"/>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12D"/>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566A"/>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4EA"/>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67BB"/>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B83"/>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418"/>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09AA"/>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96E"/>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4EE"/>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F61B4-B1A6-4A86-BE2F-55E5C1E85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72</Pages>
  <Words>17230</Words>
  <Characters>132760</Characters>
  <Application>Microsoft Office Word</Application>
  <DocSecurity>0</DocSecurity>
  <Lines>1106</Lines>
  <Paragraphs>299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149691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172</cp:revision>
  <cp:lastPrinted>2018-02-16T07:12:00Z</cp:lastPrinted>
  <dcterms:created xsi:type="dcterms:W3CDTF">2022-05-30T17:01:00Z</dcterms:created>
  <dcterms:modified xsi:type="dcterms:W3CDTF">2022-09-15T09:13:00Z</dcterms:modified>
</cp:coreProperties>
</file>