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7CF" w:rsidRPr="000250EC" w:rsidRDefault="00EE77CF" w:rsidP="00C50913">
      <w:pPr>
        <w:pStyle w:val="BodyTextIndent"/>
        <w:widowControl w:val="0"/>
        <w:spacing w:line="240" w:lineRule="auto"/>
        <w:ind w:firstLine="0"/>
        <w:jc w:val="center"/>
        <w:rPr>
          <w:rFonts w:ascii="Baltica" w:hAnsi="Baltica"/>
          <w:i w:val="0"/>
          <w:sz w:val="24"/>
          <w:szCs w:val="24"/>
        </w:rPr>
      </w:pPr>
      <w:bookmarkStart w:id="0" w:name="_GoBack"/>
      <w:r w:rsidRPr="000250EC">
        <w:rPr>
          <w:rFonts w:ascii="Cambria" w:hAnsi="Cambria" w:cs="Cambria"/>
          <w:i w:val="0"/>
          <w:sz w:val="24"/>
          <w:szCs w:val="24"/>
        </w:rPr>
        <w:t>ОБЪЯВЛЕНИЕ</w:t>
      </w:r>
    </w:p>
    <w:bookmarkEnd w:id="0"/>
    <w:p w:rsidR="002F2FCD" w:rsidRDefault="002F2FCD" w:rsidP="002717BD">
      <w:pPr>
        <w:pStyle w:val="BodyTextIndent"/>
        <w:spacing w:after="160"/>
        <w:ind w:left="567" w:right="565" w:firstLine="0"/>
        <w:jc w:val="center"/>
        <w:rPr>
          <w:rFonts w:ascii="Times New Roman" w:hAnsi="Times New Roman"/>
          <w:i w:val="0"/>
        </w:rPr>
      </w:pPr>
    </w:p>
    <w:p w:rsidR="002717BD" w:rsidRPr="006F25AC" w:rsidRDefault="002717BD" w:rsidP="002717BD">
      <w:pPr>
        <w:pStyle w:val="BodyTextIndent"/>
        <w:spacing w:after="160"/>
        <w:ind w:left="567" w:right="565" w:firstLine="0"/>
        <w:jc w:val="center"/>
        <w:rPr>
          <w:rFonts w:ascii="Times New Roman" w:hAnsi="Times New Roman"/>
          <w:i w:val="0"/>
        </w:rPr>
      </w:pPr>
      <w:r w:rsidRPr="006F25AC">
        <w:rPr>
          <w:rFonts w:ascii="Times New Roman" w:hAnsi="Times New Roman"/>
          <w:i w:val="0"/>
        </w:rPr>
        <w:t xml:space="preserve">ОБ ОСУЩЕСТВЛЕНИИ ЗАКУПОК У ОДНОГО ЛИЦА </w:t>
      </w:r>
      <w:r w:rsidR="002F2FCD" w:rsidRPr="002F2FCD">
        <w:rPr>
          <w:rFonts w:ascii="Times New Roman" w:hAnsi="Times New Roman"/>
          <w:i w:val="0"/>
        </w:rPr>
        <w:t>ОБУСЛОВЛЕННОГО БЕЗОТЛАГАТЕЛЬНОСТЬЮ</w:t>
      </w:r>
      <w:r w:rsidR="002F2FCD" w:rsidRPr="006F25AC">
        <w:rPr>
          <w:rFonts w:ascii="Times New Roman" w:hAnsi="Times New Roman"/>
          <w:i w:val="0"/>
        </w:rPr>
        <w:t xml:space="preserve"> </w:t>
      </w:r>
      <w:r w:rsidR="002F2FCD" w:rsidRPr="002F2FCD">
        <w:rPr>
          <w:rFonts w:ascii="Times New Roman" w:hAnsi="Times New Roman"/>
          <w:i w:val="0"/>
        </w:rPr>
        <w:t xml:space="preserve"> </w:t>
      </w:r>
    </w:p>
    <w:p w:rsidR="00EE77CF" w:rsidRPr="000250EC" w:rsidRDefault="00EE77CF" w:rsidP="00C50913">
      <w:pPr>
        <w:pStyle w:val="BodyTextIndent"/>
        <w:widowControl w:val="0"/>
        <w:spacing w:line="240" w:lineRule="auto"/>
        <w:ind w:firstLine="0"/>
        <w:jc w:val="center"/>
        <w:rPr>
          <w:rFonts w:ascii="GHEA Grapalat" w:hAnsi="GHEA Grapalat"/>
          <w:i w:val="0"/>
          <w:sz w:val="24"/>
          <w:szCs w:val="24"/>
        </w:rPr>
      </w:pPr>
      <w:r w:rsidRPr="000250EC">
        <w:rPr>
          <w:rFonts w:ascii="GHEA Grapalat" w:hAnsi="GHEA Grapalat" w:cs="Cambria"/>
          <w:i w:val="0"/>
          <w:sz w:val="24"/>
          <w:szCs w:val="24"/>
        </w:rPr>
        <w:t>Настоящий</w:t>
      </w:r>
      <w:r w:rsidRPr="000250EC">
        <w:rPr>
          <w:rFonts w:ascii="GHEA Grapalat" w:hAnsi="GHEA Grapalat"/>
          <w:i w:val="0"/>
          <w:sz w:val="24"/>
          <w:szCs w:val="24"/>
        </w:rPr>
        <w:t xml:space="preserve"> </w:t>
      </w:r>
      <w:r w:rsidRPr="000250EC">
        <w:rPr>
          <w:rFonts w:ascii="GHEA Grapalat" w:hAnsi="GHEA Grapalat" w:cs="Cambria"/>
          <w:i w:val="0"/>
          <w:sz w:val="24"/>
          <w:szCs w:val="24"/>
        </w:rPr>
        <w:t>текст</w:t>
      </w:r>
      <w:r w:rsidRPr="000250EC">
        <w:rPr>
          <w:rFonts w:ascii="GHEA Grapalat" w:hAnsi="GHEA Grapalat"/>
          <w:i w:val="0"/>
          <w:sz w:val="24"/>
          <w:szCs w:val="24"/>
        </w:rPr>
        <w:t xml:space="preserve"> </w:t>
      </w:r>
      <w:r w:rsidRPr="000250EC">
        <w:rPr>
          <w:rFonts w:ascii="GHEA Grapalat" w:hAnsi="GHEA Grapalat" w:cs="Cambria"/>
          <w:i w:val="0"/>
          <w:sz w:val="24"/>
          <w:szCs w:val="24"/>
        </w:rPr>
        <w:t>объявления</w:t>
      </w:r>
      <w:r w:rsidRPr="000250EC">
        <w:rPr>
          <w:rFonts w:ascii="GHEA Grapalat" w:hAnsi="GHEA Grapalat"/>
          <w:i w:val="0"/>
          <w:sz w:val="24"/>
          <w:szCs w:val="24"/>
        </w:rPr>
        <w:t xml:space="preserve"> </w:t>
      </w:r>
      <w:r w:rsidRPr="000250EC">
        <w:rPr>
          <w:rFonts w:ascii="GHEA Grapalat" w:hAnsi="GHEA Grapalat" w:cs="Cambria"/>
          <w:i w:val="0"/>
          <w:sz w:val="24"/>
          <w:szCs w:val="24"/>
        </w:rPr>
        <w:t>утвержден</w:t>
      </w:r>
      <w:r w:rsidRPr="000250EC">
        <w:rPr>
          <w:rFonts w:ascii="GHEA Grapalat" w:hAnsi="GHEA Grapalat"/>
          <w:i w:val="0"/>
          <w:sz w:val="24"/>
          <w:szCs w:val="24"/>
        </w:rPr>
        <w:t xml:space="preserve"> </w:t>
      </w:r>
      <w:r w:rsidRPr="000250EC">
        <w:rPr>
          <w:rFonts w:ascii="GHEA Grapalat" w:hAnsi="GHEA Grapalat" w:cs="Cambria"/>
          <w:i w:val="0"/>
          <w:sz w:val="24"/>
          <w:szCs w:val="24"/>
        </w:rPr>
        <w:t>Решением</w:t>
      </w:r>
      <w:r w:rsidRPr="000250EC">
        <w:rPr>
          <w:rFonts w:ascii="GHEA Grapalat" w:hAnsi="GHEA Grapalat"/>
          <w:i w:val="0"/>
          <w:sz w:val="24"/>
          <w:szCs w:val="24"/>
        </w:rPr>
        <w:t xml:space="preserve"> </w:t>
      </w:r>
      <w:r w:rsidRPr="000250EC">
        <w:rPr>
          <w:rFonts w:ascii="GHEA Grapalat" w:hAnsi="GHEA Grapalat" w:cs="Cambria"/>
          <w:i w:val="0"/>
          <w:sz w:val="24"/>
          <w:szCs w:val="24"/>
        </w:rPr>
        <w:t>Оценочной</w:t>
      </w:r>
      <w:r w:rsidRPr="000250EC">
        <w:rPr>
          <w:rFonts w:ascii="GHEA Grapalat" w:hAnsi="GHEA Grapalat"/>
          <w:i w:val="0"/>
          <w:sz w:val="24"/>
          <w:szCs w:val="24"/>
        </w:rPr>
        <w:t xml:space="preserve"> </w:t>
      </w:r>
      <w:r w:rsidRPr="000250EC">
        <w:rPr>
          <w:rFonts w:ascii="GHEA Grapalat" w:hAnsi="GHEA Grapalat" w:cs="Cambria"/>
          <w:i w:val="0"/>
          <w:sz w:val="24"/>
          <w:szCs w:val="24"/>
        </w:rPr>
        <w:t>Комиссии</w:t>
      </w:r>
      <w:r w:rsidRPr="000250EC">
        <w:rPr>
          <w:rFonts w:ascii="GHEA Grapalat" w:hAnsi="GHEA Grapalat"/>
          <w:i w:val="0"/>
          <w:sz w:val="24"/>
          <w:szCs w:val="24"/>
        </w:rPr>
        <w:t xml:space="preserve"> </w:t>
      </w:r>
      <w:r w:rsidRPr="000250EC">
        <w:rPr>
          <w:rFonts w:ascii="GHEA Grapalat" w:hAnsi="GHEA Grapalat" w:cs="Cambria"/>
          <w:i w:val="0"/>
          <w:sz w:val="24"/>
          <w:szCs w:val="24"/>
        </w:rPr>
        <w:t>от</w:t>
      </w:r>
      <w:r w:rsidRPr="000250EC">
        <w:rPr>
          <w:rFonts w:ascii="GHEA Grapalat" w:hAnsi="GHEA Grapalat"/>
          <w:i w:val="0"/>
          <w:sz w:val="24"/>
          <w:szCs w:val="24"/>
        </w:rPr>
        <w:t xml:space="preserve"> "</w:t>
      </w:r>
      <w:r w:rsidR="002F2FCD">
        <w:rPr>
          <w:rFonts w:ascii="GHEA Grapalat" w:hAnsi="GHEA Grapalat"/>
          <w:i w:val="0"/>
          <w:sz w:val="24"/>
          <w:szCs w:val="24"/>
          <w:lang w:val="hy-AM"/>
        </w:rPr>
        <w:t>0</w:t>
      </w:r>
      <w:r w:rsidR="004820A1">
        <w:rPr>
          <w:rFonts w:ascii="GHEA Grapalat" w:hAnsi="GHEA Grapalat"/>
          <w:i w:val="0"/>
          <w:sz w:val="24"/>
          <w:szCs w:val="24"/>
          <w:lang w:val="hy-AM"/>
        </w:rPr>
        <w:t>3</w:t>
      </w:r>
      <w:r w:rsidRPr="000250EC">
        <w:rPr>
          <w:rFonts w:ascii="GHEA Grapalat" w:hAnsi="GHEA Grapalat"/>
          <w:i w:val="0"/>
          <w:sz w:val="24"/>
          <w:szCs w:val="24"/>
        </w:rPr>
        <w:t>" "</w:t>
      </w:r>
      <w:r w:rsidR="002F2FCD">
        <w:rPr>
          <w:rFonts w:ascii="GHEA Grapalat" w:hAnsi="GHEA Grapalat" w:cs="Cambria"/>
          <w:i w:val="0"/>
          <w:sz w:val="24"/>
          <w:szCs w:val="24"/>
          <w:lang w:val="hy-AM"/>
        </w:rPr>
        <w:t>декабря</w:t>
      </w:r>
      <w:r w:rsidRPr="000250EC">
        <w:rPr>
          <w:rFonts w:ascii="GHEA Grapalat" w:hAnsi="GHEA Grapalat"/>
          <w:i w:val="0"/>
          <w:sz w:val="24"/>
          <w:szCs w:val="24"/>
        </w:rPr>
        <w:t>" 20</w:t>
      </w:r>
      <w:r w:rsidRPr="000250EC">
        <w:rPr>
          <w:rFonts w:ascii="GHEA Grapalat" w:hAnsi="GHEA Grapalat"/>
          <w:i w:val="0"/>
          <w:sz w:val="24"/>
          <w:szCs w:val="24"/>
          <w:lang w:val="hy-AM"/>
        </w:rPr>
        <w:t>21</w:t>
      </w:r>
      <w:r w:rsidRPr="000250EC">
        <w:rPr>
          <w:rFonts w:ascii="GHEA Grapalat" w:hAnsi="GHEA Grapalat"/>
          <w:i w:val="0"/>
          <w:sz w:val="24"/>
          <w:szCs w:val="24"/>
        </w:rPr>
        <w:t xml:space="preserve"> </w:t>
      </w:r>
      <w:r w:rsidRPr="000250EC">
        <w:rPr>
          <w:rFonts w:ascii="GHEA Grapalat" w:hAnsi="GHEA Grapalat" w:cs="Cambria"/>
          <w:i w:val="0"/>
          <w:sz w:val="24"/>
          <w:szCs w:val="24"/>
        </w:rPr>
        <w:t>года</w:t>
      </w:r>
      <w:r w:rsidRPr="000250EC">
        <w:rPr>
          <w:rFonts w:ascii="GHEA Grapalat" w:hAnsi="GHEA Grapalat"/>
          <w:i w:val="0"/>
          <w:sz w:val="24"/>
          <w:szCs w:val="24"/>
        </w:rPr>
        <w:t xml:space="preserve"> "</w:t>
      </w:r>
      <w:r w:rsidRPr="000250EC">
        <w:rPr>
          <w:rFonts w:ascii="GHEA Grapalat" w:hAnsi="GHEA Grapalat" w:cs="Cambria"/>
          <w:i w:val="0"/>
          <w:sz w:val="24"/>
          <w:szCs w:val="24"/>
        </w:rPr>
        <w:t>номер</w:t>
      </w:r>
      <w:r w:rsidRPr="000250EC">
        <w:rPr>
          <w:rFonts w:ascii="GHEA Grapalat" w:hAnsi="GHEA Grapalat"/>
          <w:i w:val="0"/>
          <w:sz w:val="24"/>
          <w:szCs w:val="24"/>
        </w:rPr>
        <w:t xml:space="preserve"> </w:t>
      </w:r>
      <w:r w:rsidRPr="000250EC">
        <w:rPr>
          <w:rFonts w:ascii="GHEA Grapalat" w:hAnsi="GHEA Grapalat"/>
          <w:i w:val="0"/>
          <w:sz w:val="24"/>
          <w:szCs w:val="24"/>
          <w:lang w:val="hy-AM"/>
        </w:rPr>
        <w:t>1</w:t>
      </w:r>
      <w:r w:rsidRPr="000250EC">
        <w:rPr>
          <w:rFonts w:ascii="GHEA Grapalat" w:hAnsi="GHEA Grapalat"/>
          <w:i w:val="0"/>
          <w:sz w:val="24"/>
          <w:szCs w:val="24"/>
        </w:rPr>
        <w:t xml:space="preserve">" </w:t>
      </w:r>
    </w:p>
    <w:p w:rsidR="00EE77CF" w:rsidRDefault="00EE77CF" w:rsidP="00C50913">
      <w:pPr>
        <w:pStyle w:val="BodyTextIndent"/>
        <w:widowControl w:val="0"/>
        <w:spacing w:line="240" w:lineRule="auto"/>
        <w:ind w:firstLine="0"/>
        <w:jc w:val="center"/>
        <w:rPr>
          <w:rFonts w:ascii="GHEA Grapalat" w:hAnsi="GHEA Grapalat" w:cs="Times Armenian"/>
          <w:b/>
          <w:i w:val="0"/>
          <w:lang w:val="hy-AM"/>
        </w:rPr>
      </w:pPr>
      <w:r w:rsidRPr="000250EC">
        <w:rPr>
          <w:rFonts w:ascii="GHEA Grapalat" w:hAnsi="GHEA Grapalat" w:cs="Cambria"/>
          <w:i w:val="0"/>
          <w:sz w:val="24"/>
          <w:szCs w:val="24"/>
        </w:rPr>
        <w:t>Код</w:t>
      </w:r>
      <w:r w:rsidRPr="000250EC">
        <w:rPr>
          <w:rFonts w:ascii="GHEA Grapalat" w:hAnsi="GHEA Grapalat"/>
          <w:i w:val="0"/>
          <w:sz w:val="24"/>
          <w:szCs w:val="24"/>
        </w:rPr>
        <w:t xml:space="preserve"> </w:t>
      </w:r>
      <w:r w:rsidRPr="000250EC">
        <w:rPr>
          <w:rFonts w:ascii="GHEA Grapalat" w:hAnsi="GHEA Grapalat" w:cs="Cambria"/>
          <w:i w:val="0"/>
          <w:sz w:val="24"/>
          <w:szCs w:val="24"/>
        </w:rPr>
        <w:t>процедуры</w:t>
      </w:r>
      <w:r w:rsidRPr="000250EC">
        <w:rPr>
          <w:rFonts w:ascii="GHEA Grapalat" w:hAnsi="GHEA Grapalat"/>
          <w:i w:val="0"/>
          <w:sz w:val="24"/>
          <w:szCs w:val="24"/>
        </w:rPr>
        <w:t xml:space="preserve"> </w:t>
      </w:r>
      <w:r w:rsidR="002717BD">
        <w:rPr>
          <w:rFonts w:ascii="GHEA Grapalat" w:hAnsi="GHEA Grapalat" w:cs="Times Armenian"/>
          <w:b/>
          <w:i w:val="0"/>
          <w:lang w:val="af-ZA"/>
        </w:rPr>
        <w:t>GGAK-HMATsDzB-21/10/H</w:t>
      </w:r>
    </w:p>
    <w:p w:rsidR="002F2FCD" w:rsidRDefault="002F2FCD" w:rsidP="00EE77CF">
      <w:pPr>
        <w:pStyle w:val="HTMLPreformatted"/>
        <w:shd w:val="clear" w:color="auto" w:fill="F8F9FA"/>
        <w:contextualSpacing/>
        <w:rPr>
          <w:rFonts w:ascii="GHEA Grapalat" w:hAnsi="GHEA Grapalat" w:cs="Cambria"/>
          <w:lang w:val="ru-RU"/>
        </w:rPr>
      </w:pPr>
    </w:p>
    <w:p w:rsidR="00EE77CF" w:rsidRPr="002F2FCD" w:rsidRDefault="00EE77CF" w:rsidP="00EE77CF">
      <w:pPr>
        <w:pStyle w:val="HTMLPreformatted"/>
        <w:shd w:val="clear" w:color="auto" w:fill="F8F9FA"/>
        <w:contextualSpacing/>
        <w:rPr>
          <w:rFonts w:ascii="GHEA Grapalat" w:hAnsi="GHEA Grapalat" w:cs="Cambria"/>
          <w:lang w:val="ru-RU"/>
        </w:rPr>
      </w:pPr>
      <w:r w:rsidRPr="002717BD">
        <w:rPr>
          <w:rFonts w:ascii="GHEA Grapalat" w:hAnsi="GHEA Grapalat" w:cs="Cambria"/>
          <w:lang w:val="ru-RU"/>
        </w:rPr>
        <w:t>Заказчик</w:t>
      </w:r>
      <w:r w:rsidRPr="002717BD">
        <w:rPr>
          <w:rFonts w:ascii="GHEA Grapalat" w:hAnsi="GHEA Grapalat"/>
          <w:lang w:val="ru-RU"/>
        </w:rPr>
        <w:t xml:space="preserve"> </w:t>
      </w:r>
      <w:r w:rsidRPr="002717BD">
        <w:rPr>
          <w:rFonts w:ascii="GHEA Grapalat" w:hAnsi="GHEA Grapalat" w:cs="Cambria"/>
          <w:lang w:val="ru-RU"/>
        </w:rPr>
        <w:t>ГНКО</w:t>
      </w:r>
      <w:r w:rsidRPr="002717BD">
        <w:rPr>
          <w:rFonts w:ascii="GHEA Grapalat" w:hAnsi="GHEA Grapalat"/>
          <w:lang w:val="ru-RU"/>
        </w:rPr>
        <w:t xml:space="preserve"> </w:t>
      </w:r>
      <w:r w:rsidRPr="002717BD">
        <w:rPr>
          <w:rFonts w:ascii="GHEA Grapalat" w:hAnsi="GHEA Grapalat" w:cs="Baltica"/>
          <w:lang w:val="ru-RU"/>
        </w:rPr>
        <w:t>«</w:t>
      </w:r>
      <w:r w:rsidRPr="002717BD">
        <w:rPr>
          <w:rFonts w:ascii="GHEA Grapalat" w:hAnsi="GHEA Grapalat" w:cs="Cambria"/>
          <w:lang w:val="ru-RU"/>
        </w:rPr>
        <w:t>Центр</w:t>
      </w:r>
      <w:r w:rsidRPr="002717BD">
        <w:rPr>
          <w:rFonts w:ascii="GHEA Grapalat" w:hAnsi="GHEA Grapalat"/>
          <w:lang w:val="ru-RU"/>
        </w:rPr>
        <w:t xml:space="preserve"> </w:t>
      </w:r>
      <w:r w:rsidRPr="002717BD">
        <w:rPr>
          <w:rFonts w:ascii="GHEA Grapalat" w:hAnsi="GHEA Grapalat" w:cs="Cambria"/>
          <w:lang w:val="ru-RU"/>
        </w:rPr>
        <w:t>аукциона</w:t>
      </w:r>
      <w:r w:rsidRPr="002F2FCD">
        <w:rPr>
          <w:rFonts w:ascii="GHEA Grapalat" w:hAnsi="GHEA Grapalat" w:cs="Cambria"/>
          <w:lang w:val="ru-RU"/>
        </w:rPr>
        <w:t xml:space="preserve"> </w:t>
      </w:r>
      <w:r w:rsidRPr="002717BD">
        <w:rPr>
          <w:rFonts w:ascii="GHEA Grapalat" w:hAnsi="GHEA Grapalat" w:cs="Cambria"/>
          <w:lang w:val="ru-RU"/>
        </w:rPr>
        <w:t>и</w:t>
      </w:r>
      <w:r w:rsidRPr="002F2FCD">
        <w:rPr>
          <w:rFonts w:ascii="GHEA Grapalat" w:hAnsi="GHEA Grapalat" w:cs="Cambria"/>
          <w:lang w:val="ru-RU"/>
        </w:rPr>
        <w:t xml:space="preserve"> </w:t>
      </w:r>
      <w:r w:rsidRPr="002717BD">
        <w:rPr>
          <w:rFonts w:ascii="GHEA Grapalat" w:hAnsi="GHEA Grapalat" w:cs="Cambria"/>
          <w:lang w:val="ru-RU"/>
        </w:rPr>
        <w:t>оценки</w:t>
      </w:r>
      <w:r w:rsidRPr="002F2FCD">
        <w:rPr>
          <w:rFonts w:ascii="GHEA Grapalat" w:hAnsi="GHEA Grapalat" w:cs="Cambria"/>
          <w:lang w:val="ru-RU"/>
        </w:rPr>
        <w:t xml:space="preserve"> </w:t>
      </w:r>
      <w:r w:rsidRPr="002717BD">
        <w:rPr>
          <w:rFonts w:ascii="GHEA Grapalat" w:hAnsi="GHEA Grapalat" w:cs="Cambria"/>
          <w:lang w:val="ru-RU"/>
        </w:rPr>
        <w:t>имущества</w:t>
      </w:r>
      <w:r w:rsidRPr="002F2FCD">
        <w:rPr>
          <w:rFonts w:ascii="GHEA Grapalat" w:hAnsi="GHEA Grapalat" w:cs="Cambria"/>
          <w:lang w:val="ru-RU"/>
        </w:rPr>
        <w:t xml:space="preserve">», </w:t>
      </w:r>
      <w:r w:rsidRPr="002717BD">
        <w:rPr>
          <w:rFonts w:ascii="GHEA Grapalat" w:hAnsi="GHEA Grapalat" w:cs="Cambria"/>
          <w:lang w:val="ru-RU"/>
        </w:rPr>
        <w:t>находящийся</w:t>
      </w:r>
      <w:r w:rsidRPr="002F2FCD">
        <w:rPr>
          <w:rFonts w:ascii="GHEA Grapalat" w:hAnsi="GHEA Grapalat" w:cs="Cambria"/>
          <w:lang w:val="ru-RU"/>
        </w:rPr>
        <w:t xml:space="preserve"> </w:t>
      </w:r>
      <w:r w:rsidRPr="002717BD">
        <w:rPr>
          <w:rFonts w:ascii="GHEA Grapalat" w:hAnsi="GHEA Grapalat" w:cs="Cambria"/>
          <w:lang w:val="ru-RU"/>
        </w:rPr>
        <w:t>по</w:t>
      </w:r>
      <w:r w:rsidRPr="002F2FCD">
        <w:rPr>
          <w:rFonts w:ascii="GHEA Grapalat" w:hAnsi="GHEA Grapalat" w:cs="Cambria"/>
          <w:lang w:val="ru-RU"/>
        </w:rPr>
        <w:t xml:space="preserve"> </w:t>
      </w:r>
      <w:r w:rsidRPr="002717BD">
        <w:rPr>
          <w:rFonts w:ascii="GHEA Grapalat" w:hAnsi="GHEA Grapalat" w:cs="Cambria"/>
          <w:lang w:val="ru-RU"/>
        </w:rPr>
        <w:t>адресу</w:t>
      </w:r>
      <w:r w:rsidRPr="002F2FCD">
        <w:rPr>
          <w:rFonts w:ascii="GHEA Grapalat" w:hAnsi="GHEA Grapalat" w:cs="Cambria"/>
          <w:lang w:val="ru-RU"/>
        </w:rPr>
        <w:t xml:space="preserve">  </w:t>
      </w:r>
      <w:r w:rsidRPr="002717BD">
        <w:rPr>
          <w:rFonts w:ascii="GHEA Grapalat" w:hAnsi="GHEA Grapalat" w:cs="Cambria"/>
          <w:lang w:val="ru-RU"/>
        </w:rPr>
        <w:t>г</w:t>
      </w:r>
      <w:r w:rsidRPr="002F2FCD">
        <w:rPr>
          <w:rFonts w:ascii="GHEA Grapalat" w:hAnsi="GHEA Grapalat" w:cs="Cambria"/>
          <w:lang w:val="ru-RU"/>
        </w:rPr>
        <w:t xml:space="preserve">. </w:t>
      </w:r>
      <w:r w:rsidRPr="002717BD">
        <w:rPr>
          <w:rFonts w:ascii="GHEA Grapalat" w:hAnsi="GHEA Grapalat" w:cs="Cambria"/>
          <w:lang w:val="ru-RU"/>
        </w:rPr>
        <w:t>Ереван</w:t>
      </w:r>
      <w:r w:rsidRPr="002F2FCD">
        <w:rPr>
          <w:rFonts w:ascii="GHEA Grapalat" w:hAnsi="GHEA Grapalat" w:cs="Cambria"/>
          <w:lang w:val="ru-RU"/>
        </w:rPr>
        <w:t xml:space="preserve"> </w:t>
      </w:r>
      <w:r w:rsidRPr="002717BD">
        <w:rPr>
          <w:rFonts w:ascii="GHEA Grapalat" w:hAnsi="GHEA Grapalat" w:cs="Cambria"/>
          <w:lang w:val="ru-RU"/>
        </w:rPr>
        <w:t>Закян</w:t>
      </w:r>
      <w:r w:rsidRPr="002F2FCD">
        <w:rPr>
          <w:rFonts w:ascii="GHEA Grapalat" w:hAnsi="GHEA Grapalat" w:cs="Cambria"/>
          <w:lang w:val="ru-RU"/>
        </w:rPr>
        <w:t xml:space="preserve"> 10, </w:t>
      </w:r>
      <w:r w:rsidRPr="002717BD">
        <w:rPr>
          <w:rFonts w:ascii="GHEA Grapalat" w:hAnsi="GHEA Grapalat" w:cs="Cambria"/>
          <w:lang w:val="ru-RU"/>
        </w:rPr>
        <w:t>объявляет</w:t>
      </w:r>
      <w:r w:rsidRPr="002F2FCD">
        <w:rPr>
          <w:rFonts w:ascii="GHEA Grapalat" w:hAnsi="GHEA Grapalat" w:cs="Cambria"/>
          <w:lang w:val="ru-RU"/>
        </w:rPr>
        <w:t xml:space="preserve"> </w:t>
      </w:r>
      <w:r w:rsidR="002717BD" w:rsidRPr="002F2FCD">
        <w:rPr>
          <w:rFonts w:ascii="GHEA Grapalat" w:hAnsi="GHEA Grapalat" w:cs="Cambria"/>
          <w:lang w:val="ru-RU"/>
        </w:rPr>
        <w:t xml:space="preserve">об </w:t>
      </w:r>
      <w:r w:rsidR="002717BD" w:rsidRPr="002717BD">
        <w:rPr>
          <w:rFonts w:ascii="GHEA Grapalat" w:hAnsi="GHEA Grapalat" w:cs="Cambria"/>
          <w:lang w:val="ru-RU"/>
        </w:rPr>
        <w:t>осуществлени</w:t>
      </w:r>
      <w:r w:rsidR="002717BD" w:rsidRPr="002F2FCD">
        <w:rPr>
          <w:rFonts w:ascii="GHEA Grapalat" w:hAnsi="GHEA Grapalat" w:cs="Cambria"/>
          <w:lang w:val="ru-RU"/>
        </w:rPr>
        <w:t>и</w:t>
      </w:r>
      <w:r w:rsidR="002717BD" w:rsidRPr="002717BD">
        <w:rPr>
          <w:rFonts w:ascii="GHEA Grapalat" w:hAnsi="GHEA Grapalat" w:cs="Cambria"/>
          <w:lang w:val="ru-RU"/>
        </w:rPr>
        <w:t xml:space="preserve"> закупок у одного лица</w:t>
      </w:r>
      <w:r w:rsidR="002F2FCD" w:rsidRPr="002F2FCD">
        <w:rPr>
          <w:rFonts w:ascii="GHEA Grapalat" w:hAnsi="GHEA Grapalat" w:cs="Cambria"/>
          <w:lang w:val="ru-RU"/>
        </w:rPr>
        <w:t xml:space="preserve"> обусловленного безотлагательностью  </w:t>
      </w:r>
      <w:r w:rsidRPr="002F2FCD">
        <w:rPr>
          <w:rFonts w:ascii="GHEA Grapalat" w:hAnsi="GHEA Grapalat" w:cs="Cambria"/>
          <w:lang w:val="ru-RU"/>
        </w:rPr>
        <w:t xml:space="preserve">, </w:t>
      </w:r>
      <w:r w:rsidRPr="002717BD">
        <w:rPr>
          <w:rFonts w:ascii="GHEA Grapalat" w:hAnsi="GHEA Grapalat" w:cs="Cambria"/>
          <w:lang w:val="ru-RU"/>
        </w:rPr>
        <w:t>который</w:t>
      </w:r>
      <w:r w:rsidRPr="002F2FCD">
        <w:rPr>
          <w:rFonts w:ascii="GHEA Grapalat" w:hAnsi="GHEA Grapalat" w:cs="Cambria"/>
          <w:lang w:val="ru-RU"/>
        </w:rPr>
        <w:t xml:space="preserve"> </w:t>
      </w:r>
      <w:r w:rsidRPr="002717BD">
        <w:rPr>
          <w:rFonts w:ascii="GHEA Grapalat" w:hAnsi="GHEA Grapalat" w:cs="Cambria"/>
          <w:lang w:val="ru-RU"/>
        </w:rPr>
        <w:t>проводится</w:t>
      </w:r>
      <w:r w:rsidRPr="002F2FCD">
        <w:rPr>
          <w:rFonts w:ascii="GHEA Grapalat" w:hAnsi="GHEA Grapalat" w:cs="Cambria"/>
          <w:lang w:val="ru-RU"/>
        </w:rPr>
        <w:t xml:space="preserve"> </w:t>
      </w:r>
      <w:r w:rsidRPr="002717BD">
        <w:rPr>
          <w:rFonts w:ascii="GHEA Grapalat" w:hAnsi="GHEA Grapalat" w:cs="Cambria"/>
          <w:lang w:val="ru-RU"/>
        </w:rPr>
        <w:t>одним</w:t>
      </w:r>
      <w:r w:rsidRPr="002F2FCD">
        <w:rPr>
          <w:rFonts w:ascii="GHEA Grapalat" w:hAnsi="GHEA Grapalat" w:cs="Cambria"/>
          <w:lang w:val="ru-RU"/>
        </w:rPr>
        <w:t xml:space="preserve"> </w:t>
      </w:r>
      <w:r w:rsidRPr="002717BD">
        <w:rPr>
          <w:rFonts w:ascii="GHEA Grapalat" w:hAnsi="GHEA Grapalat" w:cs="Cambria"/>
          <w:lang w:val="ru-RU"/>
        </w:rPr>
        <w:t>этапом</w:t>
      </w:r>
      <w:r w:rsidRPr="002F2FCD">
        <w:rPr>
          <w:rFonts w:ascii="GHEA Grapalat" w:hAnsi="GHEA Grapalat" w:cs="Cambria"/>
          <w:lang w:val="ru-RU"/>
        </w:rPr>
        <w:t>.</w:t>
      </w:r>
    </w:p>
    <w:p w:rsidR="00EE77CF" w:rsidRPr="002717BD" w:rsidRDefault="00EE77CF" w:rsidP="00EE77CF">
      <w:pPr>
        <w:pStyle w:val="BodyTextIndent"/>
        <w:widowControl w:val="0"/>
        <w:spacing w:after="160" w:line="240" w:lineRule="auto"/>
        <w:ind w:firstLine="567"/>
        <w:contextualSpacing/>
        <w:rPr>
          <w:rFonts w:ascii="GHEA Grapalat" w:hAnsi="GHEA Grapalat"/>
          <w:i w:val="0"/>
          <w:spacing w:val="6"/>
        </w:rPr>
      </w:pPr>
      <w:r w:rsidRPr="002717BD">
        <w:rPr>
          <w:rFonts w:ascii="GHEA Grapalat" w:hAnsi="GHEA Grapalat" w:cs="Cambria"/>
          <w:i w:val="0"/>
          <w:lang w:eastAsia="en-US" w:bidi="ar-SA"/>
        </w:rPr>
        <w:t>Участнику</w:t>
      </w:r>
      <w:r w:rsidRPr="002F2FCD">
        <w:rPr>
          <w:rFonts w:ascii="GHEA Grapalat" w:hAnsi="GHEA Grapalat" w:cs="Cambria"/>
          <w:i w:val="0"/>
          <w:lang w:eastAsia="en-US" w:bidi="ar-SA"/>
        </w:rPr>
        <w:t xml:space="preserve">, </w:t>
      </w:r>
      <w:r w:rsidRPr="002717BD">
        <w:rPr>
          <w:rFonts w:ascii="GHEA Grapalat" w:hAnsi="GHEA Grapalat" w:cs="Cambria"/>
          <w:i w:val="0"/>
          <w:lang w:eastAsia="en-US" w:bidi="ar-SA"/>
        </w:rPr>
        <w:t>отобранному</w:t>
      </w:r>
      <w:r w:rsidRPr="002F2FCD">
        <w:rPr>
          <w:rFonts w:ascii="GHEA Grapalat" w:hAnsi="GHEA Grapalat" w:cs="Cambria"/>
          <w:i w:val="0"/>
          <w:lang w:eastAsia="en-US" w:bidi="ar-SA"/>
        </w:rPr>
        <w:t xml:space="preserve"> </w:t>
      </w:r>
      <w:r w:rsidRPr="002717BD">
        <w:rPr>
          <w:rFonts w:ascii="GHEA Grapalat" w:hAnsi="GHEA Grapalat" w:cs="Cambria"/>
          <w:i w:val="0"/>
          <w:lang w:eastAsia="en-US" w:bidi="ar-SA"/>
        </w:rPr>
        <w:t>по</w:t>
      </w:r>
      <w:r w:rsidRPr="002F2FCD">
        <w:rPr>
          <w:rFonts w:ascii="GHEA Grapalat" w:hAnsi="GHEA Grapalat" w:cs="Cambria"/>
          <w:i w:val="0"/>
          <w:lang w:eastAsia="en-US" w:bidi="ar-SA"/>
        </w:rPr>
        <w:t xml:space="preserve"> </w:t>
      </w:r>
      <w:r w:rsidRPr="002717BD">
        <w:rPr>
          <w:rFonts w:ascii="GHEA Grapalat" w:hAnsi="GHEA Grapalat" w:cs="Cambria"/>
          <w:i w:val="0"/>
          <w:lang w:eastAsia="en-US" w:bidi="ar-SA"/>
        </w:rPr>
        <w:t>итогам</w:t>
      </w:r>
      <w:r w:rsidRPr="002F2FCD">
        <w:rPr>
          <w:rFonts w:ascii="GHEA Grapalat" w:hAnsi="GHEA Grapalat" w:cs="Cambria"/>
          <w:i w:val="0"/>
          <w:lang w:eastAsia="en-US" w:bidi="ar-SA"/>
        </w:rPr>
        <w:t xml:space="preserve"> </w:t>
      </w:r>
      <w:r w:rsidRPr="002717BD">
        <w:rPr>
          <w:rFonts w:ascii="GHEA Grapalat" w:hAnsi="GHEA Grapalat" w:cs="Cambria"/>
          <w:i w:val="0"/>
          <w:lang w:eastAsia="en-US" w:bidi="ar-SA"/>
        </w:rPr>
        <w:t>настоящей</w:t>
      </w:r>
      <w:r w:rsidRPr="002F2FCD">
        <w:rPr>
          <w:rFonts w:ascii="GHEA Grapalat" w:hAnsi="GHEA Grapalat" w:cs="Cambria"/>
          <w:i w:val="0"/>
          <w:lang w:eastAsia="en-US" w:bidi="ar-SA"/>
        </w:rPr>
        <w:t xml:space="preserve"> </w:t>
      </w:r>
      <w:r w:rsidRPr="002717BD">
        <w:rPr>
          <w:rFonts w:ascii="GHEA Grapalat" w:hAnsi="GHEA Grapalat" w:cs="Cambria"/>
          <w:i w:val="0"/>
          <w:lang w:eastAsia="en-US" w:bidi="ar-SA"/>
        </w:rPr>
        <w:t>процедуры</w:t>
      </w:r>
      <w:r w:rsidRPr="002F2FCD">
        <w:rPr>
          <w:rFonts w:ascii="GHEA Grapalat" w:hAnsi="GHEA Grapalat" w:cs="Cambria"/>
          <w:i w:val="0"/>
          <w:lang w:eastAsia="en-US" w:bidi="ar-SA"/>
        </w:rPr>
        <w:t xml:space="preserve">, </w:t>
      </w:r>
      <w:r w:rsidRPr="002717BD">
        <w:rPr>
          <w:rFonts w:ascii="GHEA Grapalat" w:hAnsi="GHEA Grapalat" w:cs="Cambria"/>
          <w:i w:val="0"/>
          <w:lang w:eastAsia="en-US" w:bidi="ar-SA"/>
        </w:rPr>
        <w:t>в</w:t>
      </w:r>
      <w:r w:rsidRPr="002F2FCD">
        <w:rPr>
          <w:rFonts w:ascii="Calibri" w:hAnsi="Calibri" w:cs="Calibri"/>
          <w:i w:val="0"/>
          <w:lang w:eastAsia="en-US" w:bidi="ar-SA"/>
        </w:rPr>
        <w:t> </w:t>
      </w:r>
      <w:r w:rsidRPr="002F2FCD">
        <w:rPr>
          <w:rFonts w:ascii="GHEA Grapalat" w:hAnsi="GHEA Grapalat" w:cs="Cambria"/>
          <w:i w:val="0"/>
          <w:lang w:eastAsia="en-US" w:bidi="ar-SA"/>
        </w:rPr>
        <w:t>установленном</w:t>
      </w:r>
      <w:r w:rsidRPr="002F2FCD">
        <w:rPr>
          <w:rFonts w:ascii="Calibri" w:hAnsi="Calibri" w:cs="Calibri"/>
          <w:i w:val="0"/>
          <w:lang w:eastAsia="en-US" w:bidi="ar-SA"/>
        </w:rPr>
        <w:t> </w:t>
      </w:r>
      <w:r w:rsidRPr="002F2FCD">
        <w:rPr>
          <w:rFonts w:ascii="GHEA Grapalat" w:hAnsi="GHEA Grapalat" w:cs="Cambria"/>
          <w:i w:val="0"/>
          <w:lang w:eastAsia="en-US" w:bidi="ar-SA"/>
        </w:rPr>
        <w:t xml:space="preserve">порядке будет предложено заключить договор на поставку </w:t>
      </w:r>
      <w:r w:rsidR="00DE7918" w:rsidRPr="00DE7918">
        <w:rPr>
          <w:rFonts w:ascii="GHEA Grapalat" w:hAnsi="GHEA Grapalat" w:cs="Cambria"/>
          <w:b/>
          <w:i w:val="0"/>
          <w:lang w:eastAsia="en-US"/>
        </w:rPr>
        <w:t>«УСЛУГ ПО РЕМОНТИРОВАНИЮ И НАЛАДКЕ СИСТЕМЫ ПРОТИВОПОЖАРНОЙ СИГНАЛИЗАЦИИ»</w:t>
      </w:r>
      <w:r w:rsidRPr="002717BD">
        <w:rPr>
          <w:rFonts w:ascii="GHEA Grapalat" w:hAnsi="GHEA Grapalat"/>
          <w:i w:val="0"/>
          <w:spacing w:val="6"/>
        </w:rPr>
        <w:t xml:space="preserve"> </w:t>
      </w:r>
      <w:r w:rsidRPr="002717BD">
        <w:rPr>
          <w:rFonts w:ascii="GHEA Grapalat" w:hAnsi="GHEA Grapalat"/>
          <w:i w:val="0"/>
        </w:rPr>
        <w:t xml:space="preserve"> (</w:t>
      </w:r>
      <w:r w:rsidRPr="002717BD">
        <w:rPr>
          <w:rFonts w:ascii="GHEA Grapalat" w:hAnsi="GHEA Grapalat" w:cs="Cambria"/>
          <w:i w:val="0"/>
        </w:rPr>
        <w:t>далее</w:t>
      </w:r>
      <w:r w:rsidRPr="002717BD">
        <w:rPr>
          <w:rFonts w:ascii="GHEA Grapalat" w:hAnsi="GHEA Grapalat"/>
          <w:i w:val="0"/>
        </w:rPr>
        <w:t xml:space="preserve"> </w:t>
      </w:r>
      <w:r w:rsidRPr="002717BD">
        <w:rPr>
          <w:rFonts w:ascii="GHEA Grapalat" w:hAnsi="GHEA Grapalat" w:cs="Baltica"/>
          <w:i w:val="0"/>
        </w:rPr>
        <w:t>—</w:t>
      </w:r>
      <w:r w:rsidRPr="002717BD">
        <w:rPr>
          <w:rFonts w:ascii="GHEA Grapalat" w:hAnsi="GHEA Grapalat"/>
          <w:i w:val="0"/>
        </w:rPr>
        <w:t xml:space="preserve"> </w:t>
      </w:r>
      <w:r w:rsidRPr="002717BD">
        <w:rPr>
          <w:rFonts w:ascii="GHEA Grapalat" w:hAnsi="GHEA Grapalat" w:cs="Cambria"/>
          <w:i w:val="0"/>
        </w:rPr>
        <w:t>договор</w:t>
      </w:r>
      <w:r w:rsidRPr="002717BD">
        <w:rPr>
          <w:rFonts w:ascii="GHEA Grapalat" w:hAnsi="GHEA Grapalat"/>
          <w:i w:val="0"/>
        </w:rPr>
        <w:t>).</w:t>
      </w:r>
    </w:p>
    <w:p w:rsidR="00EE77CF" w:rsidRPr="002717BD" w:rsidRDefault="00EE77CF" w:rsidP="00EE77CF">
      <w:pPr>
        <w:pStyle w:val="BodyTextIndent"/>
        <w:widowControl w:val="0"/>
        <w:spacing w:after="160" w:line="240" w:lineRule="auto"/>
        <w:ind w:firstLine="567"/>
        <w:contextualSpacing/>
        <w:rPr>
          <w:rFonts w:ascii="GHEA Grapalat" w:hAnsi="GHEA Grapalat"/>
          <w:i w:val="0"/>
        </w:rPr>
      </w:pPr>
      <w:r w:rsidRPr="002717BD">
        <w:rPr>
          <w:rFonts w:ascii="GHEA Grapalat" w:hAnsi="GHEA Grapalat" w:cs="Cambria"/>
          <w:i w:val="0"/>
        </w:rPr>
        <w:t>Согласно</w:t>
      </w:r>
      <w:r w:rsidRPr="002717BD">
        <w:rPr>
          <w:rFonts w:ascii="GHEA Grapalat" w:hAnsi="GHEA Grapalat"/>
          <w:i w:val="0"/>
        </w:rPr>
        <w:t xml:space="preserve"> </w:t>
      </w:r>
      <w:r w:rsidRPr="002717BD">
        <w:rPr>
          <w:rFonts w:ascii="GHEA Grapalat" w:hAnsi="GHEA Grapalat" w:cs="Cambria"/>
          <w:i w:val="0"/>
        </w:rPr>
        <w:t>статье</w:t>
      </w:r>
      <w:r w:rsidRPr="002717BD">
        <w:rPr>
          <w:rFonts w:ascii="GHEA Grapalat" w:hAnsi="GHEA Grapalat"/>
          <w:i w:val="0"/>
        </w:rPr>
        <w:t xml:space="preserve"> 7 </w:t>
      </w:r>
      <w:r w:rsidRPr="002717BD">
        <w:rPr>
          <w:rFonts w:ascii="GHEA Grapalat" w:hAnsi="GHEA Grapalat" w:cs="Cambria"/>
          <w:i w:val="0"/>
        </w:rPr>
        <w:t>Закона</w:t>
      </w:r>
      <w:r w:rsidRPr="002717BD">
        <w:rPr>
          <w:rFonts w:ascii="GHEA Grapalat" w:hAnsi="GHEA Grapalat"/>
          <w:i w:val="0"/>
        </w:rPr>
        <w:t xml:space="preserve"> </w:t>
      </w:r>
      <w:r w:rsidRPr="002717BD">
        <w:rPr>
          <w:rFonts w:ascii="GHEA Grapalat" w:hAnsi="GHEA Grapalat" w:cs="Cambria"/>
          <w:i w:val="0"/>
        </w:rPr>
        <w:t>Республики</w:t>
      </w:r>
      <w:r w:rsidRPr="002717BD">
        <w:rPr>
          <w:rFonts w:ascii="GHEA Grapalat" w:hAnsi="GHEA Grapalat"/>
          <w:i w:val="0"/>
        </w:rPr>
        <w:t xml:space="preserve"> </w:t>
      </w:r>
      <w:r w:rsidRPr="002717BD">
        <w:rPr>
          <w:rFonts w:ascii="GHEA Grapalat" w:hAnsi="GHEA Grapalat" w:cs="Cambria"/>
          <w:i w:val="0"/>
        </w:rPr>
        <w:t>Армения</w:t>
      </w:r>
      <w:r w:rsidRPr="002717BD">
        <w:rPr>
          <w:rFonts w:ascii="GHEA Grapalat" w:hAnsi="GHEA Grapalat"/>
          <w:i w:val="0"/>
        </w:rPr>
        <w:t xml:space="preserve"> "</w:t>
      </w:r>
      <w:r w:rsidRPr="002717BD">
        <w:rPr>
          <w:rFonts w:ascii="GHEA Grapalat" w:hAnsi="GHEA Grapalat" w:cs="Cambria"/>
          <w:i w:val="0"/>
        </w:rPr>
        <w:t>О</w:t>
      </w:r>
      <w:r w:rsidRPr="002717BD">
        <w:rPr>
          <w:rFonts w:ascii="GHEA Grapalat" w:hAnsi="GHEA Grapalat"/>
          <w:i w:val="0"/>
        </w:rPr>
        <w:t xml:space="preserve"> </w:t>
      </w:r>
      <w:r w:rsidRPr="002717BD">
        <w:rPr>
          <w:rFonts w:ascii="GHEA Grapalat" w:hAnsi="GHEA Grapalat" w:cs="Cambria"/>
          <w:i w:val="0"/>
        </w:rPr>
        <w:t>закупках</w:t>
      </w:r>
      <w:r w:rsidRPr="002717BD">
        <w:rPr>
          <w:rFonts w:ascii="GHEA Grapalat" w:hAnsi="GHEA Grapalat"/>
          <w:i w:val="0"/>
        </w:rPr>
        <w:t xml:space="preserve">", </w:t>
      </w:r>
      <w:r w:rsidRPr="002717BD">
        <w:rPr>
          <w:rFonts w:ascii="GHEA Grapalat" w:hAnsi="GHEA Grapalat" w:cs="Cambria"/>
          <w:i w:val="0"/>
        </w:rPr>
        <w:t>любое</w:t>
      </w:r>
      <w:r w:rsidRPr="002717BD">
        <w:rPr>
          <w:rFonts w:ascii="GHEA Grapalat" w:hAnsi="GHEA Grapalat"/>
          <w:i w:val="0"/>
        </w:rPr>
        <w:t xml:space="preserve"> </w:t>
      </w:r>
      <w:r w:rsidRPr="002717BD">
        <w:rPr>
          <w:rFonts w:ascii="GHEA Grapalat" w:hAnsi="GHEA Grapalat" w:cs="Cambria"/>
          <w:i w:val="0"/>
        </w:rPr>
        <w:t>лицо</w:t>
      </w:r>
      <w:r w:rsidRPr="002717BD">
        <w:rPr>
          <w:rFonts w:ascii="GHEA Grapalat" w:hAnsi="GHEA Grapalat"/>
          <w:i w:val="0"/>
        </w:rPr>
        <w:t xml:space="preserve">, </w:t>
      </w:r>
      <w:r w:rsidRPr="002717BD">
        <w:rPr>
          <w:rFonts w:ascii="GHEA Grapalat" w:hAnsi="GHEA Grapalat" w:cs="Cambria"/>
          <w:i w:val="0"/>
        </w:rPr>
        <w:t>независимо</w:t>
      </w:r>
      <w:r w:rsidRPr="002717BD">
        <w:rPr>
          <w:rFonts w:ascii="GHEA Grapalat" w:hAnsi="GHEA Grapalat"/>
          <w:i w:val="0"/>
        </w:rPr>
        <w:t xml:space="preserve"> </w:t>
      </w:r>
      <w:r w:rsidRPr="002717BD">
        <w:rPr>
          <w:rFonts w:ascii="GHEA Grapalat" w:hAnsi="GHEA Grapalat" w:cs="Cambria"/>
          <w:i w:val="0"/>
        </w:rPr>
        <w:t>от</w:t>
      </w:r>
      <w:r w:rsidRPr="002717BD">
        <w:rPr>
          <w:rFonts w:ascii="GHEA Grapalat" w:hAnsi="GHEA Grapalat"/>
          <w:i w:val="0"/>
        </w:rPr>
        <w:t xml:space="preserve"> </w:t>
      </w:r>
      <w:r w:rsidRPr="002717BD">
        <w:rPr>
          <w:rFonts w:ascii="GHEA Grapalat" w:hAnsi="GHEA Grapalat" w:cs="Cambria"/>
          <w:i w:val="0"/>
        </w:rPr>
        <w:t>того</w:t>
      </w:r>
      <w:r w:rsidRPr="002717BD">
        <w:rPr>
          <w:rFonts w:ascii="GHEA Grapalat" w:hAnsi="GHEA Grapalat"/>
          <w:i w:val="0"/>
        </w:rPr>
        <w:t xml:space="preserve">, </w:t>
      </w:r>
      <w:r w:rsidRPr="002717BD">
        <w:rPr>
          <w:rFonts w:ascii="GHEA Grapalat" w:hAnsi="GHEA Grapalat" w:cs="Cambria"/>
          <w:i w:val="0"/>
        </w:rPr>
        <w:t>является</w:t>
      </w:r>
      <w:r w:rsidRPr="002717BD">
        <w:rPr>
          <w:rFonts w:ascii="GHEA Grapalat" w:hAnsi="GHEA Grapalat"/>
          <w:i w:val="0"/>
        </w:rPr>
        <w:t xml:space="preserve"> </w:t>
      </w:r>
      <w:r w:rsidRPr="002717BD">
        <w:rPr>
          <w:rFonts w:ascii="GHEA Grapalat" w:hAnsi="GHEA Grapalat" w:cs="Cambria"/>
          <w:i w:val="0"/>
        </w:rPr>
        <w:t>ли</w:t>
      </w:r>
      <w:r w:rsidRPr="002717BD">
        <w:rPr>
          <w:rFonts w:ascii="GHEA Grapalat" w:hAnsi="GHEA Grapalat"/>
          <w:i w:val="0"/>
        </w:rPr>
        <w:t xml:space="preserve"> </w:t>
      </w:r>
      <w:r w:rsidRPr="002717BD">
        <w:rPr>
          <w:rFonts w:ascii="GHEA Grapalat" w:hAnsi="GHEA Grapalat" w:cs="Cambria"/>
          <w:i w:val="0"/>
        </w:rPr>
        <w:t>оно</w:t>
      </w:r>
      <w:r w:rsidRPr="002717BD">
        <w:rPr>
          <w:rFonts w:ascii="GHEA Grapalat" w:hAnsi="GHEA Grapalat"/>
          <w:i w:val="0"/>
        </w:rPr>
        <w:t xml:space="preserve"> </w:t>
      </w:r>
      <w:r w:rsidRPr="002717BD">
        <w:rPr>
          <w:rFonts w:ascii="GHEA Grapalat" w:hAnsi="GHEA Grapalat" w:cs="Cambria"/>
          <w:i w:val="0"/>
        </w:rPr>
        <w:t>иностранным</w:t>
      </w:r>
      <w:r w:rsidRPr="002717BD">
        <w:rPr>
          <w:rFonts w:ascii="GHEA Grapalat" w:hAnsi="GHEA Grapalat"/>
          <w:i w:val="0"/>
        </w:rPr>
        <w:t xml:space="preserve"> </w:t>
      </w:r>
      <w:r w:rsidRPr="002717BD">
        <w:rPr>
          <w:rFonts w:ascii="GHEA Grapalat" w:hAnsi="GHEA Grapalat" w:cs="Cambria"/>
          <w:i w:val="0"/>
        </w:rPr>
        <w:t>физическим</w:t>
      </w:r>
      <w:r w:rsidRPr="002717BD">
        <w:rPr>
          <w:rFonts w:ascii="GHEA Grapalat" w:hAnsi="GHEA Grapalat"/>
          <w:i w:val="0"/>
        </w:rPr>
        <w:t xml:space="preserve"> </w:t>
      </w:r>
      <w:r w:rsidRPr="002717BD">
        <w:rPr>
          <w:rFonts w:ascii="GHEA Grapalat" w:hAnsi="GHEA Grapalat" w:cs="Cambria"/>
          <w:i w:val="0"/>
        </w:rPr>
        <w:t>лицом</w:t>
      </w:r>
      <w:r w:rsidRPr="002717BD">
        <w:rPr>
          <w:rFonts w:ascii="GHEA Grapalat" w:hAnsi="GHEA Grapalat"/>
          <w:i w:val="0"/>
        </w:rPr>
        <w:t xml:space="preserve">, </w:t>
      </w:r>
      <w:r w:rsidRPr="002717BD">
        <w:rPr>
          <w:rFonts w:ascii="GHEA Grapalat" w:hAnsi="GHEA Grapalat" w:cs="Cambria"/>
          <w:i w:val="0"/>
        </w:rPr>
        <w:t>организацией</w:t>
      </w:r>
      <w:r w:rsidRPr="002717BD">
        <w:rPr>
          <w:rFonts w:ascii="GHEA Grapalat" w:hAnsi="GHEA Grapalat"/>
          <w:i w:val="0"/>
        </w:rPr>
        <w:t xml:space="preserve"> </w:t>
      </w:r>
      <w:r w:rsidRPr="002717BD">
        <w:rPr>
          <w:rFonts w:ascii="GHEA Grapalat" w:hAnsi="GHEA Grapalat" w:cs="Cambria"/>
          <w:i w:val="0"/>
        </w:rPr>
        <w:t>или</w:t>
      </w:r>
      <w:r w:rsidRPr="002717BD">
        <w:rPr>
          <w:rFonts w:ascii="GHEA Grapalat" w:hAnsi="GHEA Grapalat"/>
          <w:i w:val="0"/>
        </w:rPr>
        <w:t xml:space="preserve"> </w:t>
      </w:r>
      <w:r w:rsidRPr="002717BD">
        <w:rPr>
          <w:rFonts w:ascii="GHEA Grapalat" w:hAnsi="GHEA Grapalat" w:cs="Cambria"/>
          <w:i w:val="0"/>
        </w:rPr>
        <w:t>лицом</w:t>
      </w:r>
      <w:r w:rsidRPr="002717BD">
        <w:rPr>
          <w:rFonts w:ascii="GHEA Grapalat" w:hAnsi="GHEA Grapalat"/>
          <w:i w:val="0"/>
        </w:rPr>
        <w:t xml:space="preserve"> </w:t>
      </w:r>
      <w:r w:rsidRPr="002717BD">
        <w:rPr>
          <w:rFonts w:ascii="GHEA Grapalat" w:hAnsi="GHEA Grapalat" w:cs="Cambria"/>
          <w:i w:val="0"/>
        </w:rPr>
        <w:t>без</w:t>
      </w:r>
      <w:r w:rsidRPr="002717BD">
        <w:rPr>
          <w:rFonts w:ascii="GHEA Grapalat" w:hAnsi="GHEA Grapalat"/>
          <w:i w:val="0"/>
        </w:rPr>
        <w:t xml:space="preserve"> </w:t>
      </w:r>
      <w:r w:rsidRPr="002717BD">
        <w:rPr>
          <w:rFonts w:ascii="GHEA Grapalat" w:hAnsi="GHEA Grapalat" w:cs="Cambria"/>
          <w:i w:val="0"/>
        </w:rPr>
        <w:t>гражданства</w:t>
      </w:r>
      <w:r w:rsidRPr="002717BD">
        <w:rPr>
          <w:rFonts w:ascii="GHEA Grapalat" w:hAnsi="GHEA Grapalat"/>
          <w:i w:val="0"/>
        </w:rPr>
        <w:t xml:space="preserve">, </w:t>
      </w:r>
      <w:r w:rsidRPr="002717BD">
        <w:rPr>
          <w:rFonts w:ascii="GHEA Grapalat" w:hAnsi="GHEA Grapalat" w:cs="Cambria"/>
          <w:i w:val="0"/>
        </w:rPr>
        <w:t>имеет</w:t>
      </w:r>
      <w:r w:rsidRPr="002717BD">
        <w:rPr>
          <w:rFonts w:ascii="GHEA Grapalat" w:hAnsi="GHEA Grapalat"/>
          <w:i w:val="0"/>
        </w:rPr>
        <w:t xml:space="preserve"> </w:t>
      </w:r>
      <w:r w:rsidRPr="002717BD">
        <w:rPr>
          <w:rFonts w:ascii="GHEA Grapalat" w:hAnsi="GHEA Grapalat" w:cs="Cambria"/>
          <w:i w:val="0"/>
        </w:rPr>
        <w:t>равное</w:t>
      </w:r>
      <w:r w:rsidRPr="002717BD">
        <w:rPr>
          <w:rFonts w:ascii="GHEA Grapalat" w:hAnsi="GHEA Grapalat"/>
          <w:i w:val="0"/>
        </w:rPr>
        <w:t xml:space="preserve"> </w:t>
      </w:r>
      <w:r w:rsidRPr="002717BD">
        <w:rPr>
          <w:rFonts w:ascii="GHEA Grapalat" w:hAnsi="GHEA Grapalat" w:cs="Cambria"/>
          <w:i w:val="0"/>
        </w:rPr>
        <w:t>право</w:t>
      </w:r>
      <w:r w:rsidRPr="002717BD">
        <w:rPr>
          <w:rFonts w:ascii="GHEA Grapalat" w:hAnsi="GHEA Grapalat"/>
          <w:i w:val="0"/>
        </w:rPr>
        <w:t xml:space="preserve"> </w:t>
      </w:r>
      <w:r w:rsidRPr="002717BD">
        <w:rPr>
          <w:rFonts w:ascii="GHEA Grapalat" w:hAnsi="GHEA Grapalat" w:cs="Cambria"/>
          <w:i w:val="0"/>
        </w:rPr>
        <w:t>на</w:t>
      </w:r>
      <w:r w:rsidRPr="002717BD">
        <w:rPr>
          <w:rFonts w:ascii="GHEA Grapalat" w:hAnsi="GHEA Grapalat"/>
          <w:i w:val="0"/>
        </w:rPr>
        <w:t xml:space="preserve"> </w:t>
      </w:r>
      <w:r w:rsidRPr="002717BD">
        <w:rPr>
          <w:rFonts w:ascii="GHEA Grapalat" w:hAnsi="GHEA Grapalat" w:cs="Cambria"/>
          <w:i w:val="0"/>
        </w:rPr>
        <w:t>участие</w:t>
      </w:r>
      <w:r w:rsidRPr="002717BD">
        <w:rPr>
          <w:rFonts w:ascii="GHEA Grapalat" w:hAnsi="GHEA Grapalat"/>
          <w:i w:val="0"/>
        </w:rPr>
        <w:t xml:space="preserve"> </w:t>
      </w:r>
      <w:r w:rsidRPr="002717BD">
        <w:rPr>
          <w:rFonts w:ascii="GHEA Grapalat" w:hAnsi="GHEA Grapalat" w:cs="Cambria"/>
          <w:i w:val="0"/>
        </w:rPr>
        <w:t>в</w:t>
      </w:r>
      <w:r w:rsidRPr="002717BD">
        <w:rPr>
          <w:rFonts w:ascii="Calibri" w:hAnsi="Calibri" w:cs="Calibri"/>
          <w:i w:val="0"/>
          <w:lang w:val="en-US"/>
        </w:rPr>
        <w:t> </w:t>
      </w:r>
      <w:r w:rsidRPr="002717BD">
        <w:rPr>
          <w:rFonts w:ascii="GHEA Grapalat" w:hAnsi="GHEA Grapalat" w:cs="Cambria"/>
          <w:i w:val="0"/>
        </w:rPr>
        <w:t>настоящей</w:t>
      </w:r>
      <w:r w:rsidRPr="002717BD">
        <w:rPr>
          <w:rFonts w:ascii="GHEA Grapalat" w:hAnsi="GHEA Grapalat"/>
          <w:i w:val="0"/>
        </w:rPr>
        <w:t xml:space="preserve"> </w:t>
      </w:r>
      <w:r w:rsidRPr="002717BD">
        <w:rPr>
          <w:rFonts w:ascii="GHEA Grapalat" w:hAnsi="GHEA Grapalat" w:cs="Cambria"/>
          <w:i w:val="0"/>
        </w:rPr>
        <w:t>процедуре</w:t>
      </w:r>
      <w:r w:rsidRPr="002717BD">
        <w:rPr>
          <w:rFonts w:ascii="GHEA Grapalat" w:hAnsi="GHEA Grapalat"/>
          <w:i w:val="0"/>
        </w:rPr>
        <w:t>.</w:t>
      </w:r>
    </w:p>
    <w:p w:rsidR="00EE77CF" w:rsidRPr="002717BD" w:rsidRDefault="00EE77CF" w:rsidP="00EE77CF">
      <w:pPr>
        <w:pStyle w:val="BodyTextIndent"/>
        <w:widowControl w:val="0"/>
        <w:spacing w:after="160" w:line="240" w:lineRule="auto"/>
        <w:ind w:firstLine="567"/>
        <w:contextualSpacing/>
        <w:rPr>
          <w:rFonts w:ascii="GHEA Grapalat" w:hAnsi="GHEA Grapalat"/>
          <w:i w:val="0"/>
        </w:rPr>
      </w:pPr>
      <w:r w:rsidRPr="002717BD">
        <w:rPr>
          <w:rFonts w:ascii="GHEA Grapalat" w:hAnsi="GHEA Grapalat" w:cs="Cambria"/>
          <w:i w:val="0"/>
        </w:rPr>
        <w:t>Условия</w:t>
      </w:r>
      <w:r w:rsidRPr="002717BD">
        <w:rPr>
          <w:rFonts w:ascii="GHEA Grapalat" w:hAnsi="GHEA Grapalat"/>
          <w:i w:val="0"/>
        </w:rPr>
        <w:t xml:space="preserve"> </w:t>
      </w:r>
      <w:r w:rsidRPr="002717BD">
        <w:rPr>
          <w:rFonts w:ascii="GHEA Grapalat" w:hAnsi="GHEA Grapalat" w:cs="Cambria"/>
          <w:i w:val="0"/>
        </w:rPr>
        <w:t>предъявляемые</w:t>
      </w:r>
      <w:r w:rsidRPr="002717BD">
        <w:rPr>
          <w:rFonts w:ascii="GHEA Grapalat" w:hAnsi="GHEA Grapalat"/>
          <w:i w:val="0"/>
        </w:rPr>
        <w:t xml:space="preserve"> </w:t>
      </w:r>
      <w:r w:rsidRPr="002717BD">
        <w:rPr>
          <w:rFonts w:ascii="GHEA Grapalat" w:hAnsi="GHEA Grapalat" w:cs="Cambria"/>
          <w:i w:val="0"/>
        </w:rPr>
        <w:t>к</w:t>
      </w:r>
      <w:r w:rsidRPr="002717BD">
        <w:rPr>
          <w:rFonts w:ascii="GHEA Grapalat" w:hAnsi="GHEA Grapalat"/>
          <w:i w:val="0"/>
        </w:rPr>
        <w:t xml:space="preserve"> </w:t>
      </w:r>
      <w:r w:rsidRPr="002717BD">
        <w:rPr>
          <w:rFonts w:ascii="GHEA Grapalat" w:hAnsi="GHEA Grapalat" w:cs="Cambria"/>
          <w:i w:val="0"/>
        </w:rPr>
        <w:t>лицам</w:t>
      </w:r>
      <w:r w:rsidRPr="002717BD">
        <w:rPr>
          <w:rFonts w:ascii="GHEA Grapalat" w:hAnsi="GHEA Grapalat"/>
          <w:i w:val="0"/>
        </w:rPr>
        <w:t xml:space="preserve">, </w:t>
      </w:r>
      <w:r w:rsidRPr="002717BD">
        <w:rPr>
          <w:rFonts w:ascii="GHEA Grapalat" w:hAnsi="GHEA Grapalat" w:cs="Cambria"/>
          <w:i w:val="0"/>
        </w:rPr>
        <w:t>не</w:t>
      </w:r>
      <w:r w:rsidRPr="002717BD">
        <w:rPr>
          <w:rFonts w:ascii="GHEA Grapalat" w:hAnsi="GHEA Grapalat"/>
          <w:i w:val="0"/>
        </w:rPr>
        <w:t xml:space="preserve"> </w:t>
      </w:r>
      <w:r w:rsidRPr="002717BD">
        <w:rPr>
          <w:rFonts w:ascii="GHEA Grapalat" w:hAnsi="GHEA Grapalat" w:cs="Cambria"/>
          <w:i w:val="0"/>
        </w:rPr>
        <w:t>имеющим</w:t>
      </w:r>
      <w:r w:rsidRPr="002717BD">
        <w:rPr>
          <w:rFonts w:ascii="GHEA Grapalat" w:hAnsi="GHEA Grapalat"/>
          <w:i w:val="0"/>
        </w:rPr>
        <w:t xml:space="preserve"> </w:t>
      </w:r>
      <w:r w:rsidRPr="002717BD">
        <w:rPr>
          <w:rFonts w:ascii="GHEA Grapalat" w:hAnsi="GHEA Grapalat" w:cs="Cambria"/>
          <w:i w:val="0"/>
        </w:rPr>
        <w:t>права</w:t>
      </w:r>
      <w:r w:rsidRPr="002717BD">
        <w:rPr>
          <w:rFonts w:ascii="GHEA Grapalat" w:hAnsi="GHEA Grapalat"/>
          <w:i w:val="0"/>
        </w:rPr>
        <w:t xml:space="preserve"> </w:t>
      </w:r>
      <w:r w:rsidRPr="002717BD">
        <w:rPr>
          <w:rFonts w:ascii="GHEA Grapalat" w:hAnsi="GHEA Grapalat" w:cs="Cambria"/>
          <w:i w:val="0"/>
        </w:rPr>
        <w:t>на</w:t>
      </w:r>
      <w:r w:rsidRPr="002717BD">
        <w:rPr>
          <w:rFonts w:ascii="GHEA Grapalat" w:hAnsi="GHEA Grapalat"/>
          <w:i w:val="0"/>
        </w:rPr>
        <w:t xml:space="preserve"> </w:t>
      </w:r>
      <w:r w:rsidRPr="002717BD">
        <w:rPr>
          <w:rFonts w:ascii="GHEA Grapalat" w:hAnsi="GHEA Grapalat" w:cs="Cambria"/>
          <w:i w:val="0"/>
        </w:rPr>
        <w:t>участие</w:t>
      </w:r>
      <w:r w:rsidRPr="002717BD">
        <w:rPr>
          <w:rFonts w:ascii="GHEA Grapalat" w:hAnsi="GHEA Grapalat"/>
          <w:i w:val="0"/>
        </w:rPr>
        <w:t xml:space="preserve"> </w:t>
      </w:r>
      <w:r w:rsidRPr="002717BD">
        <w:rPr>
          <w:rFonts w:ascii="GHEA Grapalat" w:hAnsi="GHEA Grapalat" w:cs="Cambria"/>
          <w:i w:val="0"/>
        </w:rPr>
        <w:t>в</w:t>
      </w:r>
      <w:r w:rsidRPr="002717BD">
        <w:rPr>
          <w:rFonts w:ascii="GHEA Grapalat" w:hAnsi="GHEA Grapalat"/>
          <w:i w:val="0"/>
        </w:rPr>
        <w:t xml:space="preserve">  </w:t>
      </w:r>
      <w:r w:rsidRPr="002717BD">
        <w:rPr>
          <w:rFonts w:ascii="GHEA Grapalat" w:hAnsi="GHEA Grapalat" w:cs="Cambria"/>
          <w:i w:val="0"/>
        </w:rPr>
        <w:t>данной</w:t>
      </w:r>
      <w:r w:rsidRPr="002717BD">
        <w:rPr>
          <w:rFonts w:ascii="GHEA Grapalat" w:hAnsi="GHEA Grapalat"/>
          <w:i w:val="0"/>
        </w:rPr>
        <w:t xml:space="preserve"> </w:t>
      </w:r>
      <w:r w:rsidRPr="002717BD">
        <w:rPr>
          <w:rFonts w:ascii="GHEA Grapalat" w:hAnsi="GHEA Grapalat" w:cs="Cambria"/>
          <w:i w:val="0"/>
        </w:rPr>
        <w:t>процедуре</w:t>
      </w:r>
      <w:r w:rsidRPr="002717BD">
        <w:rPr>
          <w:rFonts w:ascii="GHEA Grapalat" w:hAnsi="GHEA Grapalat"/>
          <w:i w:val="0"/>
        </w:rPr>
        <w:t xml:space="preserve">, </w:t>
      </w:r>
      <w:r w:rsidRPr="002717BD">
        <w:rPr>
          <w:rFonts w:ascii="GHEA Grapalat" w:hAnsi="GHEA Grapalat" w:cs="Cambria"/>
          <w:i w:val="0"/>
        </w:rPr>
        <w:t>а</w:t>
      </w:r>
      <w:r w:rsidRPr="002717BD">
        <w:rPr>
          <w:rFonts w:ascii="GHEA Grapalat" w:hAnsi="GHEA Grapalat"/>
          <w:i w:val="0"/>
        </w:rPr>
        <w:t xml:space="preserve"> </w:t>
      </w:r>
      <w:r w:rsidRPr="002717BD">
        <w:rPr>
          <w:rFonts w:ascii="GHEA Grapalat" w:hAnsi="GHEA Grapalat" w:cs="Cambria"/>
          <w:i w:val="0"/>
        </w:rPr>
        <w:t>также</w:t>
      </w:r>
      <w:r w:rsidRPr="002717BD">
        <w:rPr>
          <w:rFonts w:ascii="GHEA Grapalat" w:hAnsi="GHEA Grapalat"/>
          <w:i w:val="0"/>
        </w:rPr>
        <w:t xml:space="preserve"> </w:t>
      </w:r>
      <w:r w:rsidRPr="002717BD">
        <w:rPr>
          <w:rFonts w:ascii="GHEA Grapalat" w:hAnsi="GHEA Grapalat" w:cs="Cambria"/>
          <w:i w:val="0"/>
        </w:rPr>
        <w:t>участникам</w:t>
      </w:r>
      <w:r w:rsidRPr="002717BD">
        <w:rPr>
          <w:rFonts w:ascii="GHEA Grapalat" w:hAnsi="GHEA Grapalat"/>
          <w:i w:val="0"/>
        </w:rPr>
        <w:t xml:space="preserve">, </w:t>
      </w:r>
      <w:r w:rsidRPr="002717BD">
        <w:rPr>
          <w:rFonts w:ascii="GHEA Grapalat" w:hAnsi="GHEA Grapalat" w:cs="Cambria"/>
          <w:i w:val="0"/>
        </w:rPr>
        <w:t>установлены</w:t>
      </w:r>
      <w:r w:rsidRPr="002717BD">
        <w:rPr>
          <w:rFonts w:ascii="GHEA Grapalat" w:hAnsi="GHEA Grapalat"/>
          <w:i w:val="0"/>
        </w:rPr>
        <w:t xml:space="preserve"> </w:t>
      </w:r>
      <w:r w:rsidRPr="002717BD">
        <w:rPr>
          <w:rFonts w:ascii="GHEA Grapalat" w:hAnsi="GHEA Grapalat" w:cs="Cambria"/>
          <w:i w:val="0"/>
        </w:rPr>
        <w:t>приглашением</w:t>
      </w:r>
      <w:r w:rsidRPr="002717BD">
        <w:rPr>
          <w:rFonts w:ascii="GHEA Grapalat" w:hAnsi="GHEA Grapalat"/>
          <w:i w:val="0"/>
        </w:rPr>
        <w:t xml:space="preserve"> </w:t>
      </w:r>
      <w:r w:rsidRPr="002717BD">
        <w:rPr>
          <w:rFonts w:ascii="GHEA Grapalat" w:hAnsi="GHEA Grapalat" w:cs="Cambria"/>
          <w:i w:val="0"/>
        </w:rPr>
        <w:t>на</w:t>
      </w:r>
      <w:r w:rsidRPr="002717BD">
        <w:rPr>
          <w:rFonts w:ascii="GHEA Grapalat" w:hAnsi="GHEA Grapalat"/>
          <w:i w:val="0"/>
        </w:rPr>
        <w:t xml:space="preserve"> </w:t>
      </w:r>
      <w:r w:rsidRPr="002717BD">
        <w:rPr>
          <w:rFonts w:ascii="GHEA Grapalat" w:hAnsi="GHEA Grapalat" w:cs="Cambria"/>
          <w:i w:val="0"/>
        </w:rPr>
        <w:t>настоящую</w:t>
      </w:r>
      <w:r w:rsidRPr="002717BD">
        <w:rPr>
          <w:rFonts w:ascii="GHEA Grapalat" w:hAnsi="GHEA Grapalat"/>
          <w:i w:val="0"/>
        </w:rPr>
        <w:t xml:space="preserve"> </w:t>
      </w:r>
      <w:r w:rsidRPr="002717BD">
        <w:rPr>
          <w:rFonts w:ascii="GHEA Grapalat" w:hAnsi="GHEA Grapalat" w:cs="Cambria"/>
          <w:i w:val="0"/>
        </w:rPr>
        <w:t>процедуру</w:t>
      </w:r>
      <w:r w:rsidRPr="002717BD">
        <w:rPr>
          <w:rFonts w:ascii="GHEA Grapalat" w:hAnsi="GHEA Grapalat"/>
          <w:i w:val="0"/>
        </w:rPr>
        <w:t>.</w:t>
      </w:r>
      <w:r w:rsidRPr="002717BD" w:rsidDel="00052084">
        <w:rPr>
          <w:rFonts w:ascii="GHEA Grapalat" w:hAnsi="GHEA Grapalat"/>
          <w:i w:val="0"/>
        </w:rPr>
        <w:t xml:space="preserve"> </w:t>
      </w:r>
    </w:p>
    <w:p w:rsidR="00EE77CF" w:rsidRPr="002717BD" w:rsidRDefault="00EE77CF" w:rsidP="00EE77CF">
      <w:pPr>
        <w:pStyle w:val="BodyTextIndent"/>
        <w:widowControl w:val="0"/>
        <w:spacing w:after="160" w:line="240" w:lineRule="auto"/>
        <w:ind w:firstLine="567"/>
        <w:contextualSpacing/>
        <w:rPr>
          <w:rFonts w:ascii="GHEA Grapalat" w:hAnsi="GHEA Grapalat"/>
          <w:i w:val="0"/>
        </w:rPr>
      </w:pPr>
      <w:r w:rsidRPr="002717BD">
        <w:rPr>
          <w:rFonts w:ascii="GHEA Grapalat" w:hAnsi="GHEA Grapalat" w:cs="Cambria"/>
          <w:i w:val="0"/>
        </w:rPr>
        <w:t>Отобранный</w:t>
      </w:r>
      <w:r w:rsidRPr="002717BD">
        <w:rPr>
          <w:rFonts w:ascii="GHEA Grapalat" w:hAnsi="GHEA Grapalat"/>
          <w:i w:val="0"/>
        </w:rPr>
        <w:t xml:space="preserve"> </w:t>
      </w:r>
      <w:r w:rsidRPr="002717BD">
        <w:rPr>
          <w:rFonts w:ascii="GHEA Grapalat" w:hAnsi="GHEA Grapalat" w:cs="Cambria"/>
          <w:i w:val="0"/>
        </w:rPr>
        <w:t>участник</w:t>
      </w:r>
      <w:r w:rsidRPr="002717BD">
        <w:rPr>
          <w:rFonts w:ascii="GHEA Grapalat" w:hAnsi="GHEA Grapalat"/>
          <w:i w:val="0"/>
        </w:rPr>
        <w:t xml:space="preserve"> </w:t>
      </w:r>
      <w:r w:rsidRPr="002717BD">
        <w:rPr>
          <w:rFonts w:ascii="GHEA Grapalat" w:hAnsi="GHEA Grapalat" w:cs="Cambria"/>
          <w:i w:val="0"/>
        </w:rPr>
        <w:t>определяется</w:t>
      </w:r>
      <w:r w:rsidRPr="002717BD">
        <w:rPr>
          <w:rFonts w:ascii="GHEA Grapalat" w:hAnsi="GHEA Grapalat"/>
          <w:i w:val="0"/>
        </w:rPr>
        <w:t xml:space="preserve"> </w:t>
      </w:r>
      <w:r w:rsidRPr="002717BD">
        <w:rPr>
          <w:rFonts w:ascii="GHEA Grapalat" w:hAnsi="GHEA Grapalat" w:cs="Cambria"/>
          <w:i w:val="0"/>
        </w:rPr>
        <w:t>из</w:t>
      </w:r>
      <w:r w:rsidRPr="002717BD">
        <w:rPr>
          <w:rFonts w:ascii="GHEA Grapalat" w:hAnsi="GHEA Grapalat"/>
          <w:i w:val="0"/>
        </w:rPr>
        <w:t xml:space="preserve"> </w:t>
      </w:r>
      <w:r w:rsidRPr="002717BD">
        <w:rPr>
          <w:rFonts w:ascii="GHEA Grapalat" w:hAnsi="GHEA Grapalat" w:cs="Cambria"/>
          <w:i w:val="0"/>
        </w:rPr>
        <w:t>числа</w:t>
      </w:r>
      <w:r w:rsidRPr="002717BD">
        <w:rPr>
          <w:rFonts w:ascii="GHEA Grapalat" w:hAnsi="GHEA Grapalat"/>
          <w:i w:val="0"/>
        </w:rPr>
        <w:t xml:space="preserve"> </w:t>
      </w:r>
      <w:r w:rsidRPr="002717BD">
        <w:rPr>
          <w:rFonts w:ascii="GHEA Grapalat" w:hAnsi="GHEA Grapalat" w:cs="Cambria"/>
          <w:i w:val="0"/>
        </w:rPr>
        <w:t>участников</w:t>
      </w:r>
      <w:r w:rsidRPr="002717BD">
        <w:rPr>
          <w:rFonts w:ascii="GHEA Grapalat" w:hAnsi="GHEA Grapalat"/>
          <w:i w:val="0"/>
        </w:rPr>
        <w:t xml:space="preserve">, </w:t>
      </w:r>
      <w:r w:rsidRPr="002717BD">
        <w:rPr>
          <w:rFonts w:ascii="GHEA Grapalat" w:hAnsi="GHEA Grapalat" w:cs="Cambria"/>
          <w:i w:val="0"/>
        </w:rPr>
        <w:t>подавших</w:t>
      </w:r>
      <w:r w:rsidRPr="002717BD">
        <w:rPr>
          <w:rFonts w:ascii="GHEA Grapalat" w:hAnsi="GHEA Grapalat"/>
          <w:i w:val="0"/>
        </w:rPr>
        <w:t xml:space="preserve"> </w:t>
      </w:r>
      <w:r w:rsidRPr="002717BD">
        <w:rPr>
          <w:rFonts w:ascii="GHEA Grapalat" w:hAnsi="GHEA Grapalat" w:cs="Cambria"/>
          <w:i w:val="0"/>
        </w:rPr>
        <w:t>заявки</w:t>
      </w:r>
      <w:r w:rsidRPr="002717BD">
        <w:rPr>
          <w:rFonts w:ascii="GHEA Grapalat" w:hAnsi="GHEA Grapalat"/>
          <w:i w:val="0"/>
        </w:rPr>
        <w:t xml:space="preserve">, </w:t>
      </w:r>
      <w:r w:rsidRPr="002717BD">
        <w:rPr>
          <w:rFonts w:ascii="GHEA Grapalat" w:hAnsi="GHEA Grapalat" w:cs="Cambria"/>
          <w:i w:val="0"/>
        </w:rPr>
        <w:t>оцененные</w:t>
      </w:r>
      <w:r w:rsidRPr="002717BD">
        <w:rPr>
          <w:rFonts w:ascii="GHEA Grapalat" w:hAnsi="GHEA Grapalat"/>
          <w:i w:val="0"/>
        </w:rPr>
        <w:t xml:space="preserve"> </w:t>
      </w:r>
      <w:r w:rsidRPr="002717BD">
        <w:rPr>
          <w:rFonts w:ascii="GHEA Grapalat" w:hAnsi="GHEA Grapalat" w:cs="Cambria"/>
          <w:i w:val="0"/>
        </w:rPr>
        <w:t>удовлетворительно</w:t>
      </w:r>
      <w:r w:rsidRPr="002717BD">
        <w:rPr>
          <w:rFonts w:ascii="GHEA Grapalat" w:hAnsi="GHEA Grapalat"/>
          <w:i w:val="0"/>
          <w:lang w:val="hy-AM"/>
        </w:rPr>
        <w:t xml:space="preserve"> </w:t>
      </w:r>
      <w:r w:rsidRPr="002717BD">
        <w:rPr>
          <w:rFonts w:ascii="GHEA Grapalat" w:hAnsi="GHEA Grapalat" w:cs="Cambria"/>
          <w:i w:val="0"/>
        </w:rPr>
        <w:t>по</w:t>
      </w:r>
      <w:r w:rsidRPr="002717BD">
        <w:rPr>
          <w:rFonts w:ascii="GHEA Grapalat" w:hAnsi="GHEA Grapalat"/>
          <w:i w:val="0"/>
        </w:rPr>
        <w:t xml:space="preserve"> </w:t>
      </w:r>
      <w:r w:rsidRPr="002717BD">
        <w:rPr>
          <w:rFonts w:ascii="GHEA Grapalat" w:hAnsi="GHEA Grapalat" w:cs="Cambria"/>
          <w:i w:val="0"/>
        </w:rPr>
        <w:t>неценовым</w:t>
      </w:r>
      <w:r w:rsidRPr="002717BD">
        <w:rPr>
          <w:rFonts w:ascii="GHEA Grapalat" w:hAnsi="GHEA Grapalat"/>
          <w:i w:val="0"/>
        </w:rPr>
        <w:t xml:space="preserve"> </w:t>
      </w:r>
      <w:r w:rsidRPr="002717BD">
        <w:rPr>
          <w:rFonts w:ascii="GHEA Grapalat" w:hAnsi="GHEA Grapalat" w:cs="Cambria"/>
          <w:i w:val="0"/>
        </w:rPr>
        <w:t>условиям</w:t>
      </w:r>
      <w:r w:rsidRPr="002717BD">
        <w:rPr>
          <w:rFonts w:ascii="GHEA Grapalat" w:hAnsi="GHEA Grapalat"/>
          <w:i w:val="0"/>
        </w:rPr>
        <w:t xml:space="preserve">, </w:t>
      </w:r>
      <w:r w:rsidRPr="002717BD">
        <w:rPr>
          <w:rFonts w:ascii="GHEA Grapalat" w:hAnsi="GHEA Grapalat" w:cs="Cambria"/>
          <w:i w:val="0"/>
        </w:rPr>
        <w:t>по</w:t>
      </w:r>
      <w:r w:rsidRPr="002717BD">
        <w:rPr>
          <w:rFonts w:ascii="GHEA Grapalat" w:hAnsi="GHEA Grapalat"/>
          <w:i w:val="0"/>
        </w:rPr>
        <w:t xml:space="preserve"> </w:t>
      </w:r>
      <w:r w:rsidRPr="002717BD">
        <w:rPr>
          <w:rFonts w:ascii="GHEA Grapalat" w:hAnsi="GHEA Grapalat" w:cs="Cambria"/>
          <w:i w:val="0"/>
        </w:rPr>
        <w:t>принципу</w:t>
      </w:r>
      <w:r w:rsidRPr="002717BD">
        <w:rPr>
          <w:rFonts w:ascii="GHEA Grapalat" w:hAnsi="GHEA Grapalat"/>
          <w:i w:val="0"/>
        </w:rPr>
        <w:t xml:space="preserve"> </w:t>
      </w:r>
      <w:r w:rsidRPr="002717BD">
        <w:rPr>
          <w:rFonts w:ascii="GHEA Grapalat" w:hAnsi="GHEA Grapalat" w:cs="Cambria"/>
          <w:i w:val="0"/>
        </w:rPr>
        <w:t>предпочтения</w:t>
      </w:r>
      <w:r w:rsidRPr="002717BD">
        <w:rPr>
          <w:rFonts w:ascii="GHEA Grapalat" w:hAnsi="GHEA Grapalat"/>
          <w:i w:val="0"/>
        </w:rPr>
        <w:t xml:space="preserve">, </w:t>
      </w:r>
      <w:r w:rsidRPr="002717BD">
        <w:rPr>
          <w:rFonts w:ascii="GHEA Grapalat" w:hAnsi="GHEA Grapalat" w:cs="Cambria"/>
          <w:i w:val="0"/>
        </w:rPr>
        <w:t>отдаваемого</w:t>
      </w:r>
      <w:r w:rsidRPr="002717BD">
        <w:rPr>
          <w:rFonts w:ascii="GHEA Grapalat" w:hAnsi="GHEA Grapalat"/>
          <w:i w:val="0"/>
        </w:rPr>
        <w:t xml:space="preserve"> </w:t>
      </w:r>
      <w:r w:rsidRPr="002717BD">
        <w:rPr>
          <w:rFonts w:ascii="GHEA Grapalat" w:hAnsi="GHEA Grapalat" w:cs="Cambria"/>
          <w:i w:val="0"/>
        </w:rPr>
        <w:t>участнику</w:t>
      </w:r>
      <w:r w:rsidRPr="002717BD">
        <w:rPr>
          <w:rFonts w:ascii="GHEA Grapalat" w:hAnsi="GHEA Grapalat"/>
          <w:i w:val="0"/>
        </w:rPr>
        <w:t xml:space="preserve">, </w:t>
      </w:r>
      <w:r w:rsidRPr="002717BD">
        <w:rPr>
          <w:rFonts w:ascii="GHEA Grapalat" w:hAnsi="GHEA Grapalat" w:cs="Cambria"/>
          <w:i w:val="0"/>
        </w:rPr>
        <w:t>представившему</w:t>
      </w:r>
      <w:r w:rsidRPr="002717BD">
        <w:rPr>
          <w:rFonts w:ascii="GHEA Grapalat" w:hAnsi="GHEA Grapalat"/>
          <w:i w:val="0"/>
        </w:rPr>
        <w:t xml:space="preserve"> </w:t>
      </w:r>
      <w:r w:rsidRPr="002717BD">
        <w:rPr>
          <w:rFonts w:ascii="GHEA Grapalat" w:hAnsi="GHEA Grapalat" w:cs="Cambria"/>
          <w:i w:val="0"/>
        </w:rPr>
        <w:t>минимальное</w:t>
      </w:r>
      <w:r w:rsidRPr="002717BD">
        <w:rPr>
          <w:rFonts w:ascii="GHEA Grapalat" w:hAnsi="GHEA Grapalat"/>
          <w:i w:val="0"/>
        </w:rPr>
        <w:t xml:space="preserve"> </w:t>
      </w:r>
      <w:r w:rsidRPr="002717BD">
        <w:rPr>
          <w:rFonts w:ascii="GHEA Grapalat" w:hAnsi="GHEA Grapalat" w:cs="Cambria"/>
          <w:i w:val="0"/>
        </w:rPr>
        <w:t>ценовое</w:t>
      </w:r>
      <w:r w:rsidRPr="002717BD">
        <w:rPr>
          <w:rFonts w:ascii="GHEA Grapalat" w:hAnsi="GHEA Grapalat"/>
          <w:i w:val="0"/>
        </w:rPr>
        <w:t xml:space="preserve"> </w:t>
      </w:r>
      <w:r w:rsidRPr="002717BD">
        <w:rPr>
          <w:rFonts w:ascii="GHEA Grapalat" w:hAnsi="GHEA Grapalat" w:cs="Cambria"/>
          <w:i w:val="0"/>
        </w:rPr>
        <w:t>предложение</w:t>
      </w:r>
      <w:r w:rsidRPr="002717BD">
        <w:rPr>
          <w:rFonts w:ascii="GHEA Grapalat" w:hAnsi="GHEA Grapalat"/>
          <w:i w:val="0"/>
        </w:rPr>
        <w:t>.</w:t>
      </w:r>
    </w:p>
    <w:p w:rsidR="00EE77CF" w:rsidRPr="002717BD" w:rsidRDefault="00EE77CF" w:rsidP="00EE77CF">
      <w:pPr>
        <w:pStyle w:val="BodyTextIndent"/>
        <w:widowControl w:val="0"/>
        <w:spacing w:after="160" w:line="240" w:lineRule="auto"/>
        <w:ind w:firstLine="567"/>
        <w:contextualSpacing/>
        <w:rPr>
          <w:rFonts w:ascii="GHEA Grapalat" w:hAnsi="GHEA Grapalat"/>
          <w:i w:val="0"/>
        </w:rPr>
      </w:pPr>
      <w:r w:rsidRPr="002717BD">
        <w:rPr>
          <w:rFonts w:ascii="GHEA Grapalat" w:hAnsi="GHEA Grapalat" w:cs="Cambria"/>
          <w:i w:val="0"/>
        </w:rPr>
        <w:t>Для</w:t>
      </w:r>
      <w:r w:rsidRPr="002717BD">
        <w:rPr>
          <w:rFonts w:ascii="GHEA Grapalat" w:hAnsi="GHEA Grapalat"/>
          <w:i w:val="0"/>
        </w:rPr>
        <w:t xml:space="preserve"> </w:t>
      </w:r>
      <w:r w:rsidRPr="002717BD">
        <w:rPr>
          <w:rFonts w:ascii="GHEA Grapalat" w:hAnsi="GHEA Grapalat" w:cs="Cambria"/>
          <w:i w:val="0"/>
        </w:rPr>
        <w:t>получения</w:t>
      </w:r>
      <w:r w:rsidRPr="002717BD">
        <w:rPr>
          <w:rFonts w:ascii="GHEA Grapalat" w:hAnsi="GHEA Grapalat"/>
          <w:i w:val="0"/>
        </w:rPr>
        <w:t xml:space="preserve"> </w:t>
      </w:r>
      <w:r w:rsidRPr="002717BD">
        <w:rPr>
          <w:rFonts w:ascii="GHEA Grapalat" w:hAnsi="GHEA Grapalat" w:cs="Cambria"/>
          <w:i w:val="0"/>
        </w:rPr>
        <w:t>приглашения</w:t>
      </w:r>
      <w:r w:rsidRPr="002717BD">
        <w:rPr>
          <w:rFonts w:ascii="GHEA Grapalat" w:hAnsi="GHEA Grapalat"/>
          <w:i w:val="0"/>
        </w:rPr>
        <w:t xml:space="preserve"> </w:t>
      </w:r>
      <w:r w:rsidRPr="002717BD">
        <w:rPr>
          <w:rFonts w:ascii="GHEA Grapalat" w:hAnsi="GHEA Grapalat" w:cs="Cambria"/>
          <w:i w:val="0"/>
        </w:rPr>
        <w:t>на</w:t>
      </w:r>
      <w:r w:rsidRPr="002717BD">
        <w:rPr>
          <w:rFonts w:ascii="GHEA Grapalat" w:hAnsi="GHEA Grapalat"/>
          <w:i w:val="0"/>
        </w:rPr>
        <w:t xml:space="preserve"> </w:t>
      </w:r>
      <w:r w:rsidRPr="002717BD">
        <w:rPr>
          <w:rFonts w:ascii="GHEA Grapalat" w:hAnsi="GHEA Grapalat" w:cs="Cambria"/>
          <w:i w:val="0"/>
        </w:rPr>
        <w:t>процедуру</w:t>
      </w:r>
      <w:r w:rsidRPr="002717BD">
        <w:rPr>
          <w:rFonts w:ascii="GHEA Grapalat" w:hAnsi="GHEA Grapalat"/>
          <w:i w:val="0"/>
        </w:rPr>
        <w:t xml:space="preserve"> </w:t>
      </w:r>
      <w:r w:rsidRPr="002717BD">
        <w:rPr>
          <w:rFonts w:ascii="GHEA Grapalat" w:hAnsi="GHEA Grapalat" w:cs="Cambria"/>
          <w:i w:val="0"/>
        </w:rPr>
        <w:t>в</w:t>
      </w:r>
      <w:r w:rsidRPr="002717BD">
        <w:rPr>
          <w:rFonts w:ascii="GHEA Grapalat" w:hAnsi="GHEA Grapalat"/>
          <w:i w:val="0"/>
        </w:rPr>
        <w:t xml:space="preserve"> </w:t>
      </w:r>
      <w:r w:rsidRPr="002717BD">
        <w:rPr>
          <w:rFonts w:ascii="GHEA Grapalat" w:hAnsi="GHEA Grapalat" w:cs="Cambria"/>
          <w:i w:val="0"/>
        </w:rPr>
        <w:t>бумажной</w:t>
      </w:r>
      <w:r w:rsidRPr="002717BD">
        <w:rPr>
          <w:rFonts w:ascii="GHEA Grapalat" w:hAnsi="GHEA Grapalat"/>
          <w:i w:val="0"/>
        </w:rPr>
        <w:t xml:space="preserve"> </w:t>
      </w:r>
      <w:r w:rsidRPr="002717BD">
        <w:rPr>
          <w:rFonts w:ascii="GHEA Grapalat" w:hAnsi="GHEA Grapalat" w:cs="Cambria"/>
          <w:i w:val="0"/>
        </w:rPr>
        <w:t>форме</w:t>
      </w:r>
      <w:r w:rsidRPr="002717BD">
        <w:rPr>
          <w:rFonts w:ascii="GHEA Grapalat" w:hAnsi="GHEA Grapalat"/>
          <w:i w:val="0"/>
        </w:rPr>
        <w:t xml:space="preserve"> </w:t>
      </w:r>
      <w:r w:rsidRPr="002717BD">
        <w:rPr>
          <w:rFonts w:ascii="GHEA Grapalat" w:hAnsi="GHEA Grapalat" w:cs="Cambria"/>
          <w:i w:val="0"/>
        </w:rPr>
        <w:t>необходимо</w:t>
      </w:r>
      <w:r w:rsidRPr="002717BD">
        <w:rPr>
          <w:rFonts w:ascii="GHEA Grapalat" w:hAnsi="GHEA Grapalat"/>
          <w:i w:val="0"/>
        </w:rPr>
        <w:t xml:space="preserve"> </w:t>
      </w:r>
      <w:r w:rsidRPr="002717BD">
        <w:rPr>
          <w:rFonts w:ascii="GHEA Grapalat" w:hAnsi="GHEA Grapalat" w:cs="Cambria"/>
          <w:i w:val="0"/>
        </w:rPr>
        <w:t>обратиться</w:t>
      </w:r>
      <w:r w:rsidRPr="002717BD">
        <w:rPr>
          <w:rFonts w:ascii="GHEA Grapalat" w:hAnsi="GHEA Grapalat"/>
          <w:i w:val="0"/>
        </w:rPr>
        <w:t xml:space="preserve"> </w:t>
      </w:r>
      <w:r w:rsidRPr="002717BD">
        <w:rPr>
          <w:rFonts w:ascii="GHEA Grapalat" w:hAnsi="GHEA Grapalat" w:cs="Cambria"/>
          <w:i w:val="0"/>
        </w:rPr>
        <w:t>к</w:t>
      </w:r>
      <w:r w:rsidRPr="002717BD">
        <w:rPr>
          <w:rFonts w:ascii="GHEA Grapalat" w:hAnsi="GHEA Grapalat"/>
          <w:i w:val="0"/>
        </w:rPr>
        <w:t xml:space="preserve"> </w:t>
      </w:r>
      <w:r w:rsidRPr="002717BD">
        <w:rPr>
          <w:rFonts w:ascii="GHEA Grapalat" w:hAnsi="GHEA Grapalat" w:cs="Cambria"/>
          <w:i w:val="0"/>
        </w:rPr>
        <w:t>заказчику</w:t>
      </w:r>
      <w:r w:rsidRPr="002717BD">
        <w:rPr>
          <w:rFonts w:ascii="GHEA Grapalat" w:hAnsi="GHEA Grapalat"/>
          <w:i w:val="0"/>
        </w:rPr>
        <w:t xml:space="preserve"> </w:t>
      </w:r>
      <w:r w:rsidRPr="002717BD">
        <w:rPr>
          <w:rFonts w:ascii="GHEA Grapalat" w:hAnsi="GHEA Grapalat" w:cs="Cambria"/>
          <w:i w:val="0"/>
        </w:rPr>
        <w:t>до</w:t>
      </w:r>
      <w:r w:rsidRPr="002717BD">
        <w:rPr>
          <w:rFonts w:ascii="GHEA Grapalat" w:hAnsi="GHEA Grapalat"/>
          <w:i w:val="0"/>
        </w:rPr>
        <w:t xml:space="preserve"> </w:t>
      </w:r>
      <w:r w:rsidR="002717BD" w:rsidRPr="002717BD">
        <w:rPr>
          <w:rFonts w:ascii="GHEA Grapalat" w:hAnsi="GHEA Grapalat"/>
          <w:lang w:val="hy-AM"/>
        </w:rPr>
        <w:t>10.00</w:t>
      </w:r>
      <w:r w:rsidRPr="002717BD">
        <w:rPr>
          <w:rFonts w:ascii="GHEA Grapalat" w:hAnsi="GHEA Grapalat"/>
          <w:vertAlign w:val="superscript"/>
          <w:lang w:val="hy-AM"/>
        </w:rPr>
        <w:t xml:space="preserve">  </w:t>
      </w:r>
      <w:r w:rsidRPr="002717BD">
        <w:rPr>
          <w:rFonts w:ascii="GHEA Grapalat" w:hAnsi="GHEA Grapalat"/>
          <w:i w:val="0"/>
        </w:rPr>
        <w:t xml:space="preserve"> </w:t>
      </w:r>
      <w:r w:rsidRPr="002717BD">
        <w:rPr>
          <w:rFonts w:ascii="GHEA Grapalat" w:hAnsi="GHEA Grapalat" w:cs="Cambria"/>
          <w:i w:val="0"/>
        </w:rPr>
        <w:t>часов</w:t>
      </w:r>
      <w:r w:rsidRPr="002717BD">
        <w:rPr>
          <w:rFonts w:ascii="GHEA Grapalat" w:hAnsi="GHEA Grapalat"/>
          <w:i w:val="0"/>
        </w:rPr>
        <w:t xml:space="preserve"> </w:t>
      </w:r>
      <w:r w:rsidR="002717BD" w:rsidRPr="002717BD">
        <w:rPr>
          <w:rFonts w:ascii="GHEA Grapalat" w:hAnsi="GHEA Grapalat"/>
          <w:i w:val="0"/>
          <w:lang w:val="hy-AM"/>
        </w:rPr>
        <w:t>2</w:t>
      </w:r>
      <w:r w:rsidRPr="002717BD">
        <w:rPr>
          <w:rFonts w:ascii="GHEA Grapalat" w:hAnsi="GHEA Grapalat"/>
          <w:i w:val="0"/>
        </w:rPr>
        <w:t>-</w:t>
      </w:r>
      <w:r w:rsidRPr="002717BD">
        <w:rPr>
          <w:rFonts w:ascii="GHEA Grapalat" w:hAnsi="GHEA Grapalat" w:cs="Cambria"/>
          <w:i w:val="0"/>
        </w:rPr>
        <w:t>го</w:t>
      </w:r>
      <w:r w:rsidRPr="002717BD">
        <w:rPr>
          <w:rFonts w:ascii="GHEA Grapalat" w:hAnsi="GHEA Grapalat"/>
          <w:i w:val="0"/>
        </w:rPr>
        <w:t xml:space="preserve"> </w:t>
      </w:r>
      <w:r w:rsidRPr="002717BD">
        <w:rPr>
          <w:rFonts w:ascii="GHEA Grapalat" w:hAnsi="GHEA Grapalat" w:cs="Cambria"/>
          <w:i w:val="0"/>
        </w:rPr>
        <w:t>дня</w:t>
      </w:r>
      <w:r w:rsidRPr="002717BD">
        <w:rPr>
          <w:rFonts w:ascii="GHEA Grapalat" w:hAnsi="GHEA Grapalat"/>
          <w:i w:val="0"/>
        </w:rPr>
        <w:t xml:space="preserve"> </w:t>
      </w:r>
      <w:r w:rsidRPr="002717BD">
        <w:rPr>
          <w:rFonts w:ascii="GHEA Grapalat" w:hAnsi="GHEA Grapalat" w:cs="Cambria"/>
          <w:i w:val="0"/>
        </w:rPr>
        <w:t>со</w:t>
      </w:r>
      <w:r w:rsidRPr="002717BD">
        <w:rPr>
          <w:rFonts w:ascii="GHEA Grapalat" w:hAnsi="GHEA Grapalat"/>
          <w:i w:val="0"/>
        </w:rPr>
        <w:t xml:space="preserve"> </w:t>
      </w:r>
      <w:r w:rsidRPr="002717BD">
        <w:rPr>
          <w:rFonts w:ascii="GHEA Grapalat" w:hAnsi="GHEA Grapalat" w:cs="Cambria"/>
          <w:i w:val="0"/>
        </w:rPr>
        <w:t>дня</w:t>
      </w:r>
      <w:r w:rsidRPr="002717BD">
        <w:rPr>
          <w:rFonts w:ascii="GHEA Grapalat" w:hAnsi="GHEA Grapalat"/>
          <w:i w:val="0"/>
        </w:rPr>
        <w:t xml:space="preserve"> </w:t>
      </w:r>
      <w:r w:rsidRPr="002717BD">
        <w:rPr>
          <w:rFonts w:ascii="GHEA Grapalat" w:hAnsi="GHEA Grapalat" w:cs="Cambria"/>
          <w:i w:val="0"/>
        </w:rPr>
        <w:t>опубликования</w:t>
      </w:r>
      <w:r w:rsidRPr="002717BD">
        <w:rPr>
          <w:rFonts w:ascii="GHEA Grapalat" w:hAnsi="GHEA Grapalat"/>
          <w:i w:val="0"/>
        </w:rPr>
        <w:t xml:space="preserve"> </w:t>
      </w:r>
      <w:r w:rsidRPr="002717BD">
        <w:rPr>
          <w:rFonts w:ascii="GHEA Grapalat" w:hAnsi="GHEA Grapalat" w:cs="Cambria"/>
          <w:i w:val="0"/>
        </w:rPr>
        <w:t>настоящего</w:t>
      </w:r>
      <w:r w:rsidRPr="002717BD">
        <w:rPr>
          <w:rFonts w:ascii="GHEA Grapalat" w:hAnsi="GHEA Grapalat"/>
          <w:i w:val="0"/>
        </w:rPr>
        <w:t xml:space="preserve"> </w:t>
      </w:r>
      <w:r w:rsidRPr="002717BD">
        <w:rPr>
          <w:rFonts w:ascii="GHEA Grapalat" w:hAnsi="GHEA Grapalat" w:cs="Cambria"/>
          <w:i w:val="0"/>
        </w:rPr>
        <w:t>объявления</w:t>
      </w:r>
      <w:r w:rsidRPr="002717BD">
        <w:rPr>
          <w:rFonts w:ascii="GHEA Grapalat" w:hAnsi="GHEA Grapalat"/>
          <w:i w:val="0"/>
        </w:rPr>
        <w:t xml:space="preserve">. </w:t>
      </w:r>
      <w:r w:rsidRPr="002717BD">
        <w:rPr>
          <w:rFonts w:ascii="GHEA Grapalat" w:hAnsi="GHEA Grapalat" w:cs="Cambria"/>
          <w:i w:val="0"/>
        </w:rPr>
        <w:t>При</w:t>
      </w:r>
      <w:r w:rsidRPr="002717BD">
        <w:rPr>
          <w:rFonts w:ascii="GHEA Grapalat" w:hAnsi="GHEA Grapalat"/>
          <w:i w:val="0"/>
        </w:rPr>
        <w:t xml:space="preserve"> </w:t>
      </w:r>
      <w:r w:rsidRPr="002717BD">
        <w:rPr>
          <w:rFonts w:ascii="GHEA Grapalat" w:hAnsi="GHEA Grapalat" w:cs="Cambria"/>
          <w:i w:val="0"/>
        </w:rPr>
        <w:t>этом</w:t>
      </w:r>
      <w:r w:rsidRPr="002717BD">
        <w:rPr>
          <w:rFonts w:ascii="GHEA Grapalat" w:hAnsi="GHEA Grapalat"/>
          <w:i w:val="0"/>
        </w:rPr>
        <w:t xml:space="preserve"> </w:t>
      </w:r>
      <w:r w:rsidRPr="002717BD">
        <w:rPr>
          <w:rFonts w:ascii="GHEA Grapalat" w:hAnsi="GHEA Grapalat" w:cs="Cambria"/>
          <w:i w:val="0"/>
        </w:rPr>
        <w:t>для</w:t>
      </w:r>
      <w:r w:rsidRPr="002717BD">
        <w:rPr>
          <w:rFonts w:ascii="GHEA Grapalat" w:hAnsi="GHEA Grapalat"/>
          <w:i w:val="0"/>
        </w:rPr>
        <w:t xml:space="preserve"> </w:t>
      </w:r>
      <w:r w:rsidRPr="002717BD">
        <w:rPr>
          <w:rFonts w:ascii="GHEA Grapalat" w:hAnsi="GHEA Grapalat" w:cs="Cambria"/>
          <w:i w:val="0"/>
        </w:rPr>
        <w:t>получения</w:t>
      </w:r>
      <w:r w:rsidRPr="002717BD">
        <w:rPr>
          <w:rFonts w:ascii="GHEA Grapalat" w:hAnsi="GHEA Grapalat"/>
          <w:i w:val="0"/>
        </w:rPr>
        <w:t xml:space="preserve"> </w:t>
      </w:r>
      <w:r w:rsidRPr="002717BD">
        <w:rPr>
          <w:rFonts w:ascii="GHEA Grapalat" w:hAnsi="GHEA Grapalat" w:cs="Cambria"/>
          <w:i w:val="0"/>
        </w:rPr>
        <w:t>приглашения</w:t>
      </w:r>
      <w:r w:rsidRPr="002717BD">
        <w:rPr>
          <w:rFonts w:ascii="GHEA Grapalat" w:hAnsi="GHEA Grapalat"/>
          <w:i w:val="0"/>
        </w:rPr>
        <w:t xml:space="preserve"> </w:t>
      </w:r>
      <w:r w:rsidRPr="002717BD">
        <w:rPr>
          <w:rFonts w:ascii="GHEA Grapalat" w:hAnsi="GHEA Grapalat" w:cs="Cambria"/>
          <w:i w:val="0"/>
        </w:rPr>
        <w:t>в</w:t>
      </w:r>
      <w:r w:rsidRPr="002717BD">
        <w:rPr>
          <w:rFonts w:ascii="GHEA Grapalat" w:hAnsi="GHEA Grapalat"/>
          <w:i w:val="0"/>
        </w:rPr>
        <w:t xml:space="preserve"> </w:t>
      </w:r>
      <w:r w:rsidRPr="002717BD">
        <w:rPr>
          <w:rFonts w:ascii="GHEA Grapalat" w:hAnsi="GHEA Grapalat" w:cs="Cambria"/>
          <w:i w:val="0"/>
        </w:rPr>
        <w:t>бумажной</w:t>
      </w:r>
      <w:r w:rsidRPr="002717BD">
        <w:rPr>
          <w:rFonts w:ascii="GHEA Grapalat" w:hAnsi="GHEA Grapalat"/>
          <w:i w:val="0"/>
        </w:rPr>
        <w:t xml:space="preserve"> </w:t>
      </w:r>
      <w:r w:rsidRPr="002717BD">
        <w:rPr>
          <w:rFonts w:ascii="GHEA Grapalat" w:hAnsi="GHEA Grapalat" w:cs="Cambria"/>
          <w:i w:val="0"/>
        </w:rPr>
        <w:t>форме</w:t>
      </w:r>
      <w:r w:rsidRPr="002717BD">
        <w:rPr>
          <w:rFonts w:ascii="GHEA Grapalat" w:hAnsi="GHEA Grapalat"/>
          <w:i w:val="0"/>
        </w:rPr>
        <w:t xml:space="preserve"> </w:t>
      </w:r>
      <w:r w:rsidRPr="002717BD">
        <w:rPr>
          <w:rFonts w:ascii="GHEA Grapalat" w:hAnsi="GHEA Grapalat" w:cs="Cambria"/>
          <w:i w:val="0"/>
        </w:rPr>
        <w:t>заказчику</w:t>
      </w:r>
      <w:r w:rsidRPr="002717BD">
        <w:rPr>
          <w:rFonts w:ascii="GHEA Grapalat" w:hAnsi="GHEA Grapalat"/>
          <w:i w:val="0"/>
        </w:rPr>
        <w:t xml:space="preserve"> </w:t>
      </w:r>
      <w:r w:rsidRPr="002717BD">
        <w:rPr>
          <w:rFonts w:ascii="GHEA Grapalat" w:hAnsi="GHEA Grapalat" w:cs="Cambria"/>
          <w:i w:val="0"/>
        </w:rPr>
        <w:t>должно</w:t>
      </w:r>
      <w:r w:rsidRPr="002717BD">
        <w:rPr>
          <w:rFonts w:ascii="GHEA Grapalat" w:hAnsi="GHEA Grapalat"/>
          <w:i w:val="0"/>
        </w:rPr>
        <w:t xml:space="preserve"> </w:t>
      </w:r>
      <w:r w:rsidRPr="002717BD">
        <w:rPr>
          <w:rFonts w:ascii="GHEA Grapalat" w:hAnsi="GHEA Grapalat" w:cs="Cambria"/>
          <w:i w:val="0"/>
        </w:rPr>
        <w:t>быть</w:t>
      </w:r>
      <w:r w:rsidRPr="002717BD">
        <w:rPr>
          <w:rFonts w:ascii="GHEA Grapalat" w:hAnsi="GHEA Grapalat"/>
          <w:i w:val="0"/>
        </w:rPr>
        <w:t xml:space="preserve"> </w:t>
      </w:r>
      <w:r w:rsidRPr="002717BD">
        <w:rPr>
          <w:rFonts w:ascii="GHEA Grapalat" w:hAnsi="GHEA Grapalat" w:cs="Cambria"/>
          <w:i w:val="0"/>
        </w:rPr>
        <w:t>представлено</w:t>
      </w:r>
      <w:r w:rsidRPr="002717BD">
        <w:rPr>
          <w:rFonts w:ascii="GHEA Grapalat" w:hAnsi="GHEA Grapalat"/>
          <w:i w:val="0"/>
        </w:rPr>
        <w:t xml:space="preserve"> </w:t>
      </w:r>
      <w:r w:rsidRPr="002717BD">
        <w:rPr>
          <w:rFonts w:ascii="GHEA Grapalat" w:hAnsi="GHEA Grapalat" w:cs="Cambria"/>
          <w:i w:val="0"/>
        </w:rPr>
        <w:t>письменное</w:t>
      </w:r>
      <w:r w:rsidRPr="002717BD">
        <w:rPr>
          <w:rFonts w:ascii="GHEA Grapalat" w:hAnsi="GHEA Grapalat"/>
          <w:i w:val="0"/>
        </w:rPr>
        <w:t xml:space="preserve"> </w:t>
      </w:r>
      <w:r w:rsidRPr="002717BD">
        <w:rPr>
          <w:rFonts w:ascii="GHEA Grapalat" w:hAnsi="GHEA Grapalat" w:cs="Cambria"/>
          <w:i w:val="0"/>
        </w:rPr>
        <w:t>заявление</w:t>
      </w:r>
      <w:r w:rsidRPr="002717BD">
        <w:rPr>
          <w:rFonts w:ascii="GHEA Grapalat" w:hAnsi="GHEA Grapalat"/>
          <w:i w:val="0"/>
        </w:rPr>
        <w:t xml:space="preserve">. </w:t>
      </w:r>
      <w:r w:rsidRPr="002717BD">
        <w:rPr>
          <w:rFonts w:ascii="GHEA Grapalat" w:hAnsi="GHEA Grapalat" w:cs="Cambria"/>
          <w:i w:val="0"/>
        </w:rPr>
        <w:t>Заказчик</w:t>
      </w:r>
      <w:r w:rsidRPr="002717BD">
        <w:rPr>
          <w:rFonts w:ascii="Calibri" w:hAnsi="Calibri" w:cs="Calibri"/>
          <w:lang w:val="en-US"/>
        </w:rPr>
        <w:t> </w:t>
      </w:r>
      <w:r w:rsidRPr="002717BD">
        <w:rPr>
          <w:rFonts w:ascii="GHEA Grapalat" w:hAnsi="GHEA Grapalat" w:cs="Cambria"/>
          <w:i w:val="0"/>
        </w:rPr>
        <w:t>обеспечивает</w:t>
      </w:r>
      <w:r w:rsidRPr="002717BD">
        <w:rPr>
          <w:rFonts w:ascii="GHEA Grapalat" w:hAnsi="GHEA Grapalat"/>
          <w:i w:val="0"/>
        </w:rPr>
        <w:t xml:space="preserve"> </w:t>
      </w:r>
      <w:r w:rsidRPr="002717BD">
        <w:rPr>
          <w:rFonts w:ascii="GHEA Grapalat" w:hAnsi="GHEA Grapalat" w:cs="Cambria"/>
          <w:i w:val="0"/>
        </w:rPr>
        <w:t>бесплатное</w:t>
      </w:r>
      <w:r w:rsidRPr="002717BD">
        <w:rPr>
          <w:rFonts w:ascii="GHEA Grapalat" w:hAnsi="GHEA Grapalat"/>
          <w:i w:val="0"/>
        </w:rPr>
        <w:t xml:space="preserve"> </w:t>
      </w:r>
      <w:r w:rsidRPr="002717BD">
        <w:rPr>
          <w:rFonts w:ascii="GHEA Grapalat" w:hAnsi="GHEA Grapalat" w:cs="Cambria"/>
          <w:i w:val="0"/>
        </w:rPr>
        <w:t>предоставление</w:t>
      </w:r>
      <w:r w:rsidRPr="002717BD">
        <w:rPr>
          <w:rFonts w:ascii="GHEA Grapalat" w:hAnsi="GHEA Grapalat"/>
          <w:i w:val="0"/>
        </w:rPr>
        <w:t xml:space="preserve"> </w:t>
      </w:r>
      <w:r w:rsidRPr="002717BD">
        <w:rPr>
          <w:rFonts w:ascii="GHEA Grapalat" w:hAnsi="GHEA Grapalat" w:cs="Cambria"/>
          <w:i w:val="0"/>
        </w:rPr>
        <w:t>приглашения</w:t>
      </w:r>
      <w:r w:rsidRPr="002717BD">
        <w:rPr>
          <w:rFonts w:ascii="GHEA Grapalat" w:hAnsi="GHEA Grapalat"/>
          <w:i w:val="0"/>
        </w:rPr>
        <w:t xml:space="preserve"> </w:t>
      </w:r>
      <w:r w:rsidRPr="002717BD">
        <w:rPr>
          <w:rFonts w:ascii="GHEA Grapalat" w:hAnsi="GHEA Grapalat" w:cs="Cambria"/>
          <w:i w:val="0"/>
        </w:rPr>
        <w:t>в</w:t>
      </w:r>
      <w:r w:rsidRPr="002717BD">
        <w:rPr>
          <w:rFonts w:ascii="GHEA Grapalat" w:hAnsi="GHEA Grapalat"/>
          <w:i w:val="0"/>
        </w:rPr>
        <w:t xml:space="preserve"> </w:t>
      </w:r>
      <w:r w:rsidRPr="002717BD">
        <w:rPr>
          <w:rFonts w:ascii="GHEA Grapalat" w:hAnsi="GHEA Grapalat" w:cs="Cambria"/>
          <w:i w:val="0"/>
        </w:rPr>
        <w:t>бумажной</w:t>
      </w:r>
      <w:r w:rsidRPr="002717BD">
        <w:rPr>
          <w:rFonts w:ascii="GHEA Grapalat" w:hAnsi="GHEA Grapalat"/>
          <w:i w:val="0"/>
        </w:rPr>
        <w:t xml:space="preserve"> </w:t>
      </w:r>
      <w:r w:rsidRPr="002717BD">
        <w:rPr>
          <w:rFonts w:ascii="GHEA Grapalat" w:hAnsi="GHEA Grapalat" w:cs="Cambria"/>
          <w:i w:val="0"/>
        </w:rPr>
        <w:t>форме</w:t>
      </w:r>
      <w:r w:rsidRPr="002717BD">
        <w:rPr>
          <w:rFonts w:ascii="GHEA Grapalat" w:hAnsi="GHEA Grapalat"/>
          <w:i w:val="0"/>
        </w:rPr>
        <w:t xml:space="preserve">  </w:t>
      </w:r>
      <w:r w:rsidRPr="002717BD">
        <w:rPr>
          <w:rFonts w:ascii="GHEA Grapalat" w:hAnsi="GHEA Grapalat" w:cs="Cambria"/>
          <w:i w:val="0"/>
        </w:rPr>
        <w:t>в</w:t>
      </w:r>
      <w:r w:rsidRPr="002717BD">
        <w:rPr>
          <w:rFonts w:ascii="GHEA Grapalat" w:hAnsi="GHEA Grapalat"/>
          <w:i w:val="0"/>
        </w:rPr>
        <w:t xml:space="preserve"> </w:t>
      </w:r>
      <w:r w:rsidRPr="002717BD">
        <w:rPr>
          <w:rFonts w:ascii="GHEA Grapalat" w:hAnsi="GHEA Grapalat" w:cs="Cambria"/>
          <w:i w:val="0"/>
        </w:rPr>
        <w:t>первый</w:t>
      </w:r>
      <w:r w:rsidRPr="002717BD">
        <w:rPr>
          <w:rFonts w:ascii="GHEA Grapalat" w:hAnsi="GHEA Grapalat"/>
          <w:i w:val="0"/>
        </w:rPr>
        <w:t xml:space="preserve"> </w:t>
      </w:r>
      <w:r w:rsidRPr="002717BD">
        <w:rPr>
          <w:rFonts w:ascii="GHEA Grapalat" w:hAnsi="GHEA Grapalat" w:cs="Cambria"/>
          <w:i w:val="0"/>
        </w:rPr>
        <w:t>рабочий</w:t>
      </w:r>
      <w:r w:rsidRPr="002717BD">
        <w:rPr>
          <w:rFonts w:ascii="GHEA Grapalat" w:hAnsi="GHEA Grapalat"/>
          <w:i w:val="0"/>
        </w:rPr>
        <w:t xml:space="preserve"> </w:t>
      </w:r>
      <w:r w:rsidRPr="002717BD">
        <w:rPr>
          <w:rFonts w:ascii="GHEA Grapalat" w:hAnsi="GHEA Grapalat" w:cs="Cambria"/>
          <w:i w:val="0"/>
        </w:rPr>
        <w:t>день</w:t>
      </w:r>
      <w:r w:rsidRPr="002717BD">
        <w:rPr>
          <w:rFonts w:ascii="GHEA Grapalat" w:hAnsi="GHEA Grapalat"/>
          <w:i w:val="0"/>
        </w:rPr>
        <w:t xml:space="preserve">, </w:t>
      </w:r>
      <w:r w:rsidRPr="002717BD">
        <w:rPr>
          <w:rFonts w:ascii="GHEA Grapalat" w:hAnsi="GHEA Grapalat" w:cs="Cambria"/>
          <w:i w:val="0"/>
        </w:rPr>
        <w:t>следующий</w:t>
      </w:r>
      <w:r w:rsidRPr="002717BD">
        <w:rPr>
          <w:rFonts w:ascii="GHEA Grapalat" w:hAnsi="GHEA Grapalat"/>
          <w:i w:val="0"/>
        </w:rPr>
        <w:t xml:space="preserve"> </w:t>
      </w:r>
      <w:r w:rsidRPr="002717BD">
        <w:rPr>
          <w:rFonts w:ascii="GHEA Grapalat" w:hAnsi="GHEA Grapalat" w:cs="Cambria"/>
          <w:i w:val="0"/>
        </w:rPr>
        <w:t>за</w:t>
      </w:r>
      <w:r w:rsidRPr="002717BD">
        <w:rPr>
          <w:rFonts w:ascii="GHEA Grapalat" w:hAnsi="GHEA Grapalat"/>
          <w:i w:val="0"/>
        </w:rPr>
        <w:t xml:space="preserve"> </w:t>
      </w:r>
      <w:r w:rsidRPr="002717BD">
        <w:rPr>
          <w:rFonts w:ascii="GHEA Grapalat" w:hAnsi="GHEA Grapalat" w:cs="Cambria"/>
          <w:i w:val="0"/>
        </w:rPr>
        <w:t>получением</w:t>
      </w:r>
      <w:r w:rsidRPr="002717BD">
        <w:rPr>
          <w:rFonts w:ascii="GHEA Grapalat" w:hAnsi="GHEA Grapalat"/>
          <w:i w:val="0"/>
        </w:rPr>
        <w:t xml:space="preserve"> </w:t>
      </w:r>
      <w:r w:rsidRPr="002717BD">
        <w:rPr>
          <w:rFonts w:ascii="GHEA Grapalat" w:hAnsi="GHEA Grapalat" w:cs="Cambria"/>
          <w:i w:val="0"/>
        </w:rPr>
        <w:t>такого</w:t>
      </w:r>
      <w:r w:rsidRPr="002717BD">
        <w:rPr>
          <w:rFonts w:ascii="GHEA Grapalat" w:hAnsi="GHEA Grapalat"/>
          <w:i w:val="0"/>
        </w:rPr>
        <w:t xml:space="preserve"> </w:t>
      </w:r>
      <w:r w:rsidRPr="002717BD">
        <w:rPr>
          <w:rFonts w:ascii="GHEA Grapalat" w:hAnsi="GHEA Grapalat" w:cs="Cambria"/>
          <w:i w:val="0"/>
        </w:rPr>
        <w:t>требования</w:t>
      </w:r>
      <w:r w:rsidRPr="002717BD">
        <w:rPr>
          <w:rFonts w:ascii="GHEA Grapalat" w:hAnsi="GHEA Grapalat"/>
          <w:i w:val="0"/>
        </w:rPr>
        <w:t>.</w:t>
      </w:r>
    </w:p>
    <w:p w:rsidR="00EE77CF" w:rsidRPr="002717BD" w:rsidRDefault="00EE77CF" w:rsidP="00EE77CF">
      <w:pPr>
        <w:pStyle w:val="BodyTextIndent"/>
        <w:widowControl w:val="0"/>
        <w:spacing w:after="160" w:line="240" w:lineRule="auto"/>
        <w:ind w:firstLine="567"/>
        <w:contextualSpacing/>
        <w:rPr>
          <w:rFonts w:ascii="GHEA Grapalat" w:hAnsi="GHEA Grapalat"/>
          <w:i w:val="0"/>
          <w:spacing w:val="-6"/>
        </w:rPr>
      </w:pPr>
      <w:r w:rsidRPr="002717BD">
        <w:rPr>
          <w:rFonts w:ascii="GHEA Grapalat" w:hAnsi="GHEA Grapalat" w:cs="Cambria"/>
          <w:i w:val="0"/>
          <w:spacing w:val="-6"/>
        </w:rPr>
        <w:t>При</w:t>
      </w:r>
      <w:r w:rsidRPr="002717BD">
        <w:rPr>
          <w:rFonts w:ascii="GHEA Grapalat" w:hAnsi="GHEA Grapalat"/>
          <w:i w:val="0"/>
          <w:spacing w:val="-6"/>
        </w:rPr>
        <w:t xml:space="preserve"> </w:t>
      </w:r>
      <w:r w:rsidRPr="002717BD">
        <w:rPr>
          <w:rFonts w:ascii="GHEA Grapalat" w:hAnsi="GHEA Grapalat" w:cs="Cambria"/>
          <w:i w:val="0"/>
          <w:spacing w:val="-6"/>
        </w:rPr>
        <w:t>наличии</w:t>
      </w:r>
      <w:r w:rsidRPr="002717BD">
        <w:rPr>
          <w:rFonts w:ascii="GHEA Grapalat" w:hAnsi="GHEA Grapalat"/>
          <w:i w:val="0"/>
          <w:spacing w:val="-6"/>
        </w:rPr>
        <w:t xml:space="preserve"> </w:t>
      </w:r>
      <w:r w:rsidRPr="002717BD">
        <w:rPr>
          <w:rFonts w:ascii="GHEA Grapalat" w:hAnsi="GHEA Grapalat" w:cs="Cambria"/>
          <w:i w:val="0"/>
          <w:spacing w:val="-6"/>
        </w:rPr>
        <w:t>требования</w:t>
      </w:r>
      <w:r w:rsidRPr="002717BD">
        <w:rPr>
          <w:rFonts w:ascii="GHEA Grapalat" w:hAnsi="GHEA Grapalat"/>
          <w:i w:val="0"/>
          <w:spacing w:val="-6"/>
        </w:rPr>
        <w:t xml:space="preserve"> </w:t>
      </w:r>
      <w:r w:rsidRPr="002717BD">
        <w:rPr>
          <w:rFonts w:ascii="GHEA Grapalat" w:hAnsi="GHEA Grapalat" w:cs="Cambria"/>
          <w:i w:val="0"/>
          <w:spacing w:val="-6"/>
        </w:rPr>
        <w:t>о</w:t>
      </w:r>
      <w:r w:rsidRPr="002717BD">
        <w:rPr>
          <w:rFonts w:ascii="GHEA Grapalat" w:hAnsi="GHEA Grapalat"/>
          <w:i w:val="0"/>
          <w:spacing w:val="-6"/>
        </w:rPr>
        <w:t xml:space="preserve"> </w:t>
      </w:r>
      <w:r w:rsidRPr="002717BD">
        <w:rPr>
          <w:rFonts w:ascii="GHEA Grapalat" w:hAnsi="GHEA Grapalat" w:cs="Cambria"/>
          <w:i w:val="0"/>
          <w:spacing w:val="-6"/>
        </w:rPr>
        <w:t>предоставлении</w:t>
      </w:r>
      <w:r w:rsidRPr="002717BD">
        <w:rPr>
          <w:rFonts w:ascii="GHEA Grapalat" w:hAnsi="GHEA Grapalat"/>
          <w:i w:val="0"/>
          <w:spacing w:val="-6"/>
        </w:rPr>
        <w:t xml:space="preserve"> </w:t>
      </w:r>
      <w:r w:rsidRPr="002717BD">
        <w:rPr>
          <w:rFonts w:ascii="GHEA Grapalat" w:hAnsi="GHEA Grapalat" w:cs="Cambria"/>
          <w:i w:val="0"/>
          <w:spacing w:val="-6"/>
        </w:rPr>
        <w:t>приглашения</w:t>
      </w:r>
      <w:r w:rsidRPr="002717BD">
        <w:rPr>
          <w:rFonts w:ascii="GHEA Grapalat" w:hAnsi="GHEA Grapalat"/>
          <w:i w:val="0"/>
          <w:spacing w:val="-6"/>
        </w:rPr>
        <w:t xml:space="preserve"> </w:t>
      </w:r>
      <w:r w:rsidRPr="002717BD">
        <w:rPr>
          <w:rFonts w:ascii="GHEA Grapalat" w:hAnsi="GHEA Grapalat" w:cs="Cambria"/>
          <w:i w:val="0"/>
          <w:spacing w:val="-6"/>
        </w:rPr>
        <w:t>в</w:t>
      </w:r>
      <w:r w:rsidRPr="002717BD">
        <w:rPr>
          <w:rFonts w:ascii="GHEA Grapalat" w:hAnsi="GHEA Grapalat"/>
          <w:i w:val="0"/>
          <w:spacing w:val="-6"/>
        </w:rPr>
        <w:t xml:space="preserve"> </w:t>
      </w:r>
      <w:r w:rsidRPr="002717BD">
        <w:rPr>
          <w:rFonts w:ascii="GHEA Grapalat" w:hAnsi="GHEA Grapalat" w:cs="Cambria"/>
          <w:i w:val="0"/>
          <w:spacing w:val="-6"/>
        </w:rPr>
        <w:t>электронной</w:t>
      </w:r>
      <w:r w:rsidRPr="002717BD">
        <w:rPr>
          <w:rFonts w:ascii="GHEA Grapalat" w:hAnsi="GHEA Grapalat"/>
          <w:i w:val="0"/>
          <w:spacing w:val="-6"/>
        </w:rPr>
        <w:t xml:space="preserve"> </w:t>
      </w:r>
      <w:r w:rsidRPr="002717BD">
        <w:rPr>
          <w:rFonts w:ascii="GHEA Grapalat" w:hAnsi="GHEA Grapalat" w:cs="Cambria"/>
          <w:i w:val="0"/>
          <w:spacing w:val="-6"/>
        </w:rPr>
        <w:t>форме</w:t>
      </w:r>
      <w:r w:rsidRPr="002717BD">
        <w:rPr>
          <w:rFonts w:ascii="GHEA Grapalat" w:hAnsi="GHEA Grapalat"/>
          <w:i w:val="0"/>
          <w:spacing w:val="-6"/>
        </w:rPr>
        <w:t xml:space="preserve"> </w:t>
      </w:r>
      <w:r w:rsidRPr="002717BD">
        <w:rPr>
          <w:rFonts w:ascii="GHEA Grapalat" w:hAnsi="GHEA Grapalat" w:cs="Cambria"/>
          <w:i w:val="0"/>
          <w:spacing w:val="-6"/>
        </w:rPr>
        <w:t>заказчик</w:t>
      </w:r>
      <w:r w:rsidRPr="002717BD">
        <w:rPr>
          <w:rFonts w:ascii="GHEA Grapalat" w:hAnsi="GHEA Grapalat"/>
          <w:i w:val="0"/>
          <w:spacing w:val="-6"/>
        </w:rPr>
        <w:t xml:space="preserve"> </w:t>
      </w:r>
      <w:r w:rsidRPr="002717BD">
        <w:rPr>
          <w:rFonts w:ascii="GHEA Grapalat" w:hAnsi="GHEA Grapalat" w:cs="Cambria"/>
          <w:i w:val="0"/>
          <w:spacing w:val="-6"/>
        </w:rPr>
        <w:t>обеспечивает</w:t>
      </w:r>
      <w:r w:rsidRPr="002717BD">
        <w:rPr>
          <w:rFonts w:ascii="GHEA Grapalat" w:hAnsi="GHEA Grapalat"/>
          <w:i w:val="0"/>
          <w:spacing w:val="-6"/>
        </w:rPr>
        <w:t xml:space="preserve"> </w:t>
      </w:r>
      <w:r w:rsidRPr="002717BD">
        <w:rPr>
          <w:rFonts w:ascii="GHEA Grapalat" w:hAnsi="GHEA Grapalat" w:cs="Cambria"/>
          <w:i w:val="0"/>
          <w:spacing w:val="-6"/>
        </w:rPr>
        <w:t>бесплатное</w:t>
      </w:r>
      <w:r w:rsidRPr="002717BD">
        <w:rPr>
          <w:rFonts w:ascii="GHEA Grapalat" w:hAnsi="GHEA Grapalat"/>
          <w:i w:val="0"/>
          <w:spacing w:val="-6"/>
        </w:rPr>
        <w:t xml:space="preserve"> </w:t>
      </w:r>
      <w:r w:rsidRPr="002717BD">
        <w:rPr>
          <w:rFonts w:ascii="GHEA Grapalat" w:hAnsi="GHEA Grapalat" w:cs="Cambria"/>
          <w:i w:val="0"/>
          <w:spacing w:val="-6"/>
        </w:rPr>
        <w:t>предоставление</w:t>
      </w:r>
      <w:r w:rsidRPr="002717BD">
        <w:rPr>
          <w:rFonts w:ascii="GHEA Grapalat" w:hAnsi="GHEA Grapalat"/>
          <w:i w:val="0"/>
          <w:spacing w:val="-6"/>
        </w:rPr>
        <w:t xml:space="preserve"> </w:t>
      </w:r>
      <w:r w:rsidRPr="002717BD">
        <w:rPr>
          <w:rFonts w:ascii="GHEA Grapalat" w:hAnsi="GHEA Grapalat" w:cs="Cambria"/>
          <w:i w:val="0"/>
          <w:spacing w:val="-6"/>
        </w:rPr>
        <w:t>приглашения</w:t>
      </w:r>
      <w:r w:rsidRPr="002717BD">
        <w:rPr>
          <w:rFonts w:ascii="GHEA Grapalat" w:hAnsi="GHEA Grapalat"/>
          <w:i w:val="0"/>
          <w:spacing w:val="-6"/>
        </w:rPr>
        <w:t xml:space="preserve"> </w:t>
      </w:r>
      <w:r w:rsidRPr="002717BD">
        <w:rPr>
          <w:rFonts w:ascii="GHEA Grapalat" w:hAnsi="GHEA Grapalat" w:cs="Cambria"/>
          <w:i w:val="0"/>
          <w:spacing w:val="-6"/>
        </w:rPr>
        <w:t>в</w:t>
      </w:r>
      <w:r w:rsidRPr="002717BD">
        <w:rPr>
          <w:rFonts w:ascii="Calibri" w:hAnsi="Calibri" w:cs="Calibri"/>
          <w:i w:val="0"/>
          <w:spacing w:val="-6"/>
          <w:lang w:val="en-US"/>
        </w:rPr>
        <w:t> </w:t>
      </w:r>
      <w:r w:rsidRPr="002717BD">
        <w:rPr>
          <w:rFonts w:ascii="GHEA Grapalat" w:hAnsi="GHEA Grapalat" w:cs="Cambria"/>
          <w:i w:val="0"/>
          <w:spacing w:val="-6"/>
        </w:rPr>
        <w:t>электронной</w:t>
      </w:r>
      <w:r w:rsidRPr="002717BD">
        <w:rPr>
          <w:rFonts w:ascii="GHEA Grapalat" w:hAnsi="GHEA Grapalat"/>
          <w:i w:val="0"/>
          <w:spacing w:val="-6"/>
        </w:rPr>
        <w:t xml:space="preserve"> </w:t>
      </w:r>
      <w:r w:rsidRPr="002717BD">
        <w:rPr>
          <w:rFonts w:ascii="GHEA Grapalat" w:hAnsi="GHEA Grapalat" w:cs="Cambria"/>
          <w:i w:val="0"/>
          <w:spacing w:val="-6"/>
        </w:rPr>
        <w:t>форме</w:t>
      </w:r>
      <w:r w:rsidRPr="002717BD">
        <w:rPr>
          <w:rFonts w:ascii="GHEA Grapalat" w:hAnsi="GHEA Grapalat"/>
          <w:i w:val="0"/>
          <w:spacing w:val="-6"/>
        </w:rPr>
        <w:t xml:space="preserve"> </w:t>
      </w:r>
      <w:r w:rsidRPr="002717BD">
        <w:rPr>
          <w:rFonts w:ascii="GHEA Grapalat" w:hAnsi="GHEA Grapalat" w:cs="Cambria"/>
          <w:i w:val="0"/>
          <w:spacing w:val="-6"/>
        </w:rPr>
        <w:t>в</w:t>
      </w:r>
      <w:r w:rsidRPr="002717BD">
        <w:rPr>
          <w:rFonts w:ascii="GHEA Grapalat" w:hAnsi="GHEA Grapalat"/>
          <w:i w:val="0"/>
          <w:spacing w:val="-6"/>
        </w:rPr>
        <w:t xml:space="preserve"> </w:t>
      </w:r>
      <w:r w:rsidRPr="002717BD">
        <w:rPr>
          <w:rFonts w:ascii="GHEA Grapalat" w:hAnsi="GHEA Grapalat" w:cs="Cambria"/>
          <w:i w:val="0"/>
          <w:spacing w:val="-6"/>
        </w:rPr>
        <w:t>течение</w:t>
      </w:r>
      <w:r w:rsidRPr="002717BD">
        <w:rPr>
          <w:rFonts w:ascii="GHEA Grapalat" w:hAnsi="GHEA Grapalat"/>
          <w:i w:val="0"/>
          <w:spacing w:val="-6"/>
        </w:rPr>
        <w:t xml:space="preserve"> </w:t>
      </w:r>
      <w:r w:rsidRPr="002717BD">
        <w:rPr>
          <w:rFonts w:ascii="GHEA Grapalat" w:hAnsi="GHEA Grapalat" w:cs="Cambria"/>
          <w:i w:val="0"/>
          <w:spacing w:val="-6"/>
        </w:rPr>
        <w:t>рабочего</w:t>
      </w:r>
      <w:r w:rsidRPr="002717BD">
        <w:rPr>
          <w:rFonts w:ascii="GHEA Grapalat" w:hAnsi="GHEA Grapalat"/>
          <w:i w:val="0"/>
          <w:spacing w:val="-6"/>
        </w:rPr>
        <w:t xml:space="preserve"> </w:t>
      </w:r>
      <w:r w:rsidRPr="002717BD">
        <w:rPr>
          <w:rFonts w:ascii="GHEA Grapalat" w:hAnsi="GHEA Grapalat" w:cs="Cambria"/>
          <w:i w:val="0"/>
          <w:spacing w:val="-6"/>
        </w:rPr>
        <w:t>дня</w:t>
      </w:r>
      <w:r w:rsidRPr="002717BD">
        <w:rPr>
          <w:rFonts w:ascii="GHEA Grapalat" w:hAnsi="GHEA Grapalat"/>
          <w:i w:val="0"/>
          <w:spacing w:val="-6"/>
        </w:rPr>
        <w:t xml:space="preserve">, </w:t>
      </w:r>
      <w:r w:rsidRPr="002717BD">
        <w:rPr>
          <w:rFonts w:ascii="GHEA Grapalat" w:hAnsi="GHEA Grapalat" w:cs="Cambria"/>
          <w:i w:val="0"/>
          <w:spacing w:val="-6"/>
        </w:rPr>
        <w:t>следующего</w:t>
      </w:r>
      <w:r w:rsidRPr="002717BD">
        <w:rPr>
          <w:rFonts w:ascii="GHEA Grapalat" w:hAnsi="GHEA Grapalat"/>
          <w:i w:val="0"/>
          <w:spacing w:val="-6"/>
        </w:rPr>
        <w:t xml:space="preserve"> </w:t>
      </w:r>
      <w:r w:rsidRPr="002717BD">
        <w:rPr>
          <w:rFonts w:ascii="GHEA Grapalat" w:hAnsi="GHEA Grapalat" w:cs="Cambria"/>
          <w:i w:val="0"/>
          <w:spacing w:val="-6"/>
        </w:rPr>
        <w:t>за</w:t>
      </w:r>
      <w:r w:rsidRPr="002717BD">
        <w:rPr>
          <w:rFonts w:ascii="GHEA Grapalat" w:hAnsi="GHEA Grapalat"/>
          <w:i w:val="0"/>
          <w:spacing w:val="-6"/>
        </w:rPr>
        <w:t xml:space="preserve"> </w:t>
      </w:r>
      <w:r w:rsidRPr="002717BD">
        <w:rPr>
          <w:rFonts w:ascii="GHEA Grapalat" w:hAnsi="GHEA Grapalat" w:cs="Cambria"/>
          <w:i w:val="0"/>
          <w:spacing w:val="-6"/>
        </w:rPr>
        <w:t>днем</w:t>
      </w:r>
      <w:r w:rsidRPr="002717BD">
        <w:rPr>
          <w:rFonts w:ascii="GHEA Grapalat" w:hAnsi="GHEA Grapalat"/>
          <w:i w:val="0"/>
          <w:spacing w:val="-6"/>
        </w:rPr>
        <w:t xml:space="preserve"> </w:t>
      </w:r>
      <w:r w:rsidRPr="002717BD">
        <w:rPr>
          <w:rFonts w:ascii="GHEA Grapalat" w:hAnsi="GHEA Grapalat" w:cs="Cambria"/>
          <w:i w:val="0"/>
          <w:spacing w:val="-6"/>
        </w:rPr>
        <w:t>получения</w:t>
      </w:r>
      <w:r w:rsidRPr="002717BD">
        <w:rPr>
          <w:rFonts w:ascii="GHEA Grapalat" w:hAnsi="GHEA Grapalat"/>
          <w:i w:val="0"/>
          <w:spacing w:val="-6"/>
        </w:rPr>
        <w:t xml:space="preserve"> </w:t>
      </w:r>
      <w:r w:rsidRPr="002717BD">
        <w:rPr>
          <w:rFonts w:ascii="GHEA Grapalat" w:hAnsi="GHEA Grapalat" w:cs="Cambria"/>
          <w:i w:val="0"/>
          <w:spacing w:val="-6"/>
        </w:rPr>
        <w:t>заявления</w:t>
      </w:r>
      <w:r w:rsidRPr="002717BD">
        <w:rPr>
          <w:rFonts w:ascii="GHEA Grapalat" w:hAnsi="GHEA Grapalat"/>
          <w:i w:val="0"/>
          <w:spacing w:val="-6"/>
        </w:rPr>
        <w:t xml:space="preserve">. </w:t>
      </w:r>
    </w:p>
    <w:p w:rsidR="00EE77CF" w:rsidRPr="002717BD" w:rsidRDefault="00EE77CF" w:rsidP="00EE77CF">
      <w:pPr>
        <w:pStyle w:val="BodyTextIndent"/>
        <w:widowControl w:val="0"/>
        <w:spacing w:after="160" w:line="240" w:lineRule="auto"/>
        <w:ind w:firstLine="567"/>
        <w:contextualSpacing/>
        <w:rPr>
          <w:rFonts w:ascii="GHEA Grapalat" w:hAnsi="GHEA Grapalat"/>
          <w:i w:val="0"/>
        </w:rPr>
      </w:pPr>
      <w:r w:rsidRPr="002717BD">
        <w:rPr>
          <w:rFonts w:ascii="GHEA Grapalat" w:hAnsi="GHEA Grapalat" w:cs="Cambria"/>
          <w:i w:val="0"/>
        </w:rPr>
        <w:t>Неполучение</w:t>
      </w:r>
      <w:r w:rsidRPr="002717BD">
        <w:rPr>
          <w:rFonts w:ascii="GHEA Grapalat" w:hAnsi="GHEA Grapalat"/>
          <w:i w:val="0"/>
        </w:rPr>
        <w:t xml:space="preserve"> </w:t>
      </w:r>
      <w:r w:rsidRPr="002717BD">
        <w:rPr>
          <w:rFonts w:ascii="GHEA Grapalat" w:hAnsi="GHEA Grapalat" w:cs="Cambria"/>
          <w:i w:val="0"/>
        </w:rPr>
        <w:t>приглашения</w:t>
      </w:r>
      <w:r w:rsidRPr="002717BD">
        <w:rPr>
          <w:rFonts w:ascii="GHEA Grapalat" w:hAnsi="GHEA Grapalat"/>
          <w:i w:val="0"/>
        </w:rPr>
        <w:t xml:space="preserve"> </w:t>
      </w:r>
      <w:r w:rsidRPr="002717BD">
        <w:rPr>
          <w:rFonts w:ascii="GHEA Grapalat" w:hAnsi="GHEA Grapalat" w:cs="Cambria"/>
          <w:i w:val="0"/>
        </w:rPr>
        <w:t>не</w:t>
      </w:r>
      <w:r w:rsidRPr="002717BD">
        <w:rPr>
          <w:rFonts w:ascii="GHEA Grapalat" w:hAnsi="GHEA Grapalat"/>
          <w:i w:val="0"/>
        </w:rPr>
        <w:t xml:space="preserve"> </w:t>
      </w:r>
      <w:r w:rsidRPr="002717BD">
        <w:rPr>
          <w:rFonts w:ascii="GHEA Grapalat" w:hAnsi="GHEA Grapalat" w:cs="Cambria"/>
          <w:i w:val="0"/>
        </w:rPr>
        <w:t>ограничивает</w:t>
      </w:r>
      <w:r w:rsidRPr="002717BD">
        <w:rPr>
          <w:rFonts w:ascii="GHEA Grapalat" w:hAnsi="GHEA Grapalat"/>
          <w:i w:val="0"/>
        </w:rPr>
        <w:t xml:space="preserve"> </w:t>
      </w:r>
      <w:r w:rsidRPr="002717BD">
        <w:rPr>
          <w:rFonts w:ascii="GHEA Grapalat" w:hAnsi="GHEA Grapalat" w:cs="Cambria"/>
          <w:i w:val="0"/>
        </w:rPr>
        <w:t>права</w:t>
      </w:r>
      <w:r w:rsidRPr="002717BD">
        <w:rPr>
          <w:rFonts w:ascii="GHEA Grapalat" w:hAnsi="GHEA Grapalat"/>
          <w:i w:val="0"/>
        </w:rPr>
        <w:t xml:space="preserve"> </w:t>
      </w:r>
      <w:r w:rsidRPr="002717BD">
        <w:rPr>
          <w:rFonts w:ascii="GHEA Grapalat" w:hAnsi="GHEA Grapalat" w:cs="Cambria"/>
          <w:i w:val="0"/>
        </w:rPr>
        <w:t>участника</w:t>
      </w:r>
      <w:r w:rsidRPr="002717BD">
        <w:rPr>
          <w:rFonts w:ascii="GHEA Grapalat" w:hAnsi="GHEA Grapalat"/>
          <w:i w:val="0"/>
        </w:rPr>
        <w:t xml:space="preserve"> </w:t>
      </w:r>
      <w:r w:rsidRPr="002717BD">
        <w:rPr>
          <w:rFonts w:ascii="GHEA Grapalat" w:hAnsi="GHEA Grapalat" w:cs="Cambria"/>
          <w:i w:val="0"/>
        </w:rPr>
        <w:t>на</w:t>
      </w:r>
      <w:r w:rsidRPr="002717BD">
        <w:rPr>
          <w:rFonts w:ascii="GHEA Grapalat" w:hAnsi="GHEA Grapalat"/>
          <w:i w:val="0"/>
        </w:rPr>
        <w:t xml:space="preserve"> </w:t>
      </w:r>
      <w:r w:rsidRPr="002717BD">
        <w:rPr>
          <w:rFonts w:ascii="GHEA Grapalat" w:hAnsi="GHEA Grapalat" w:cs="Cambria"/>
          <w:i w:val="0"/>
        </w:rPr>
        <w:t>участие</w:t>
      </w:r>
      <w:r w:rsidRPr="002717BD">
        <w:rPr>
          <w:rFonts w:ascii="GHEA Grapalat" w:hAnsi="GHEA Grapalat"/>
          <w:i w:val="0"/>
        </w:rPr>
        <w:t xml:space="preserve"> </w:t>
      </w:r>
      <w:r w:rsidRPr="002717BD">
        <w:rPr>
          <w:rFonts w:ascii="GHEA Grapalat" w:hAnsi="GHEA Grapalat" w:cs="Cambria"/>
          <w:i w:val="0"/>
        </w:rPr>
        <w:t>в</w:t>
      </w:r>
      <w:r w:rsidRPr="002717BD">
        <w:rPr>
          <w:rFonts w:ascii="Calibri" w:hAnsi="Calibri" w:cs="Calibri"/>
          <w:i w:val="0"/>
          <w:lang w:val="en-US"/>
        </w:rPr>
        <w:t> </w:t>
      </w:r>
      <w:r w:rsidRPr="002717BD">
        <w:rPr>
          <w:rFonts w:ascii="GHEA Grapalat" w:hAnsi="GHEA Grapalat" w:cs="Cambria"/>
          <w:i w:val="0"/>
        </w:rPr>
        <w:t>настоящей</w:t>
      </w:r>
      <w:r w:rsidRPr="002717BD">
        <w:rPr>
          <w:rFonts w:ascii="GHEA Grapalat" w:hAnsi="GHEA Grapalat"/>
          <w:i w:val="0"/>
        </w:rPr>
        <w:t xml:space="preserve"> </w:t>
      </w:r>
      <w:r w:rsidRPr="002717BD">
        <w:rPr>
          <w:rFonts w:ascii="GHEA Grapalat" w:hAnsi="GHEA Grapalat" w:cs="Cambria"/>
          <w:i w:val="0"/>
        </w:rPr>
        <w:t>процедуре</w:t>
      </w:r>
      <w:r w:rsidRPr="002717BD">
        <w:rPr>
          <w:rFonts w:ascii="GHEA Grapalat" w:hAnsi="GHEA Grapalat"/>
          <w:i w:val="0"/>
        </w:rPr>
        <w:t>.</w:t>
      </w:r>
    </w:p>
    <w:p w:rsidR="00EE77CF" w:rsidRPr="002717BD" w:rsidRDefault="00EE77CF" w:rsidP="00D833E1">
      <w:pPr>
        <w:pStyle w:val="BodyTextIndent"/>
        <w:widowControl w:val="0"/>
        <w:spacing w:after="160" w:line="240" w:lineRule="auto"/>
        <w:ind w:firstLine="567"/>
        <w:contextualSpacing/>
        <w:rPr>
          <w:rFonts w:ascii="GHEA Grapalat" w:hAnsi="GHEA Grapalat" w:cs="Cambria"/>
          <w:i w:val="0"/>
        </w:rPr>
      </w:pPr>
      <w:r w:rsidRPr="002717BD">
        <w:rPr>
          <w:rFonts w:ascii="GHEA Grapalat" w:hAnsi="GHEA Grapalat" w:cs="Cambria"/>
          <w:i w:val="0"/>
        </w:rPr>
        <w:t xml:space="preserve">Заявки </w:t>
      </w:r>
      <w:r w:rsidR="002F2FCD">
        <w:rPr>
          <w:rFonts w:ascii="GHEA Grapalat" w:hAnsi="GHEA Grapalat" w:cs="Cambria"/>
          <w:i w:val="0"/>
        </w:rPr>
        <w:t>на закупку у одного лица, обусловленного безотлагательностью</w:t>
      </w:r>
      <w:r w:rsidRPr="002717BD">
        <w:rPr>
          <w:rFonts w:ascii="GHEA Grapalat" w:hAnsi="GHEA Grapalat" w:cs="Cambria"/>
          <w:i w:val="0"/>
        </w:rPr>
        <w:t xml:space="preserve"> необходимо подавать по адресу г. Ереван Закян 10, в документарной форме, до </w:t>
      </w:r>
      <w:r w:rsidR="006A35C3" w:rsidRPr="002717BD">
        <w:rPr>
          <w:rFonts w:ascii="GHEA Grapalat" w:hAnsi="GHEA Grapalat"/>
          <w:i w:val="0"/>
          <w:lang w:val="af-ZA"/>
        </w:rPr>
        <w:t>11</w:t>
      </w:r>
      <w:r w:rsidR="006A35C3" w:rsidRPr="002717BD">
        <w:rPr>
          <w:rFonts w:ascii="GHEA Grapalat" w:hAnsi="GHEA Grapalat"/>
          <w:i w:val="0"/>
          <w:vertAlign w:val="superscript"/>
          <w:lang w:val="af-ZA"/>
        </w:rPr>
        <w:t>00</w:t>
      </w:r>
      <w:r w:rsidR="006A35C3" w:rsidRPr="002717BD">
        <w:rPr>
          <w:rFonts w:ascii="GHEA Grapalat" w:hAnsi="GHEA Grapalat"/>
          <w:i w:val="0"/>
          <w:vertAlign w:val="superscript"/>
        </w:rPr>
        <w:t xml:space="preserve">     </w:t>
      </w:r>
      <w:r w:rsidRPr="002717BD">
        <w:rPr>
          <w:rFonts w:ascii="GHEA Grapalat" w:hAnsi="GHEA Grapalat" w:cs="Cambria"/>
          <w:i w:val="0"/>
        </w:rPr>
        <w:t xml:space="preserve">часов </w:t>
      </w:r>
      <w:r w:rsidR="002717BD" w:rsidRPr="002717BD">
        <w:rPr>
          <w:rFonts w:ascii="GHEA Grapalat" w:hAnsi="GHEA Grapalat" w:cs="Cambria"/>
          <w:i w:val="0"/>
          <w:lang w:val="hy-AM"/>
        </w:rPr>
        <w:t>2</w:t>
      </w:r>
      <w:r w:rsidRPr="002717BD">
        <w:rPr>
          <w:rFonts w:ascii="GHEA Grapalat" w:hAnsi="GHEA Grapalat" w:cs="Cambria"/>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E77CF" w:rsidRPr="002717BD" w:rsidRDefault="00EE77CF" w:rsidP="00EE77CF">
      <w:pPr>
        <w:pStyle w:val="BodyTextIndent"/>
        <w:widowControl w:val="0"/>
        <w:spacing w:line="240" w:lineRule="auto"/>
        <w:ind w:firstLine="567"/>
        <w:contextualSpacing/>
        <w:rPr>
          <w:rFonts w:ascii="GHEA Grapalat" w:hAnsi="GHEA Grapalat"/>
          <w:i w:val="0"/>
        </w:rPr>
      </w:pPr>
      <w:r w:rsidRPr="002717BD">
        <w:rPr>
          <w:rFonts w:ascii="GHEA Grapalat" w:hAnsi="GHEA Grapalat" w:cs="Cambria"/>
          <w:i w:val="0"/>
        </w:rPr>
        <w:t>Вскрытие</w:t>
      </w:r>
      <w:r w:rsidRPr="002717BD">
        <w:rPr>
          <w:rFonts w:ascii="GHEA Grapalat" w:hAnsi="GHEA Grapalat"/>
          <w:i w:val="0"/>
        </w:rPr>
        <w:t xml:space="preserve"> </w:t>
      </w:r>
      <w:r w:rsidRPr="002717BD">
        <w:rPr>
          <w:rFonts w:ascii="GHEA Grapalat" w:hAnsi="GHEA Grapalat" w:cs="Cambria"/>
          <w:i w:val="0"/>
        </w:rPr>
        <w:t>заявок</w:t>
      </w:r>
      <w:r w:rsidRPr="002717BD">
        <w:rPr>
          <w:rFonts w:ascii="GHEA Grapalat" w:hAnsi="GHEA Grapalat"/>
          <w:i w:val="0"/>
        </w:rPr>
        <w:t xml:space="preserve"> </w:t>
      </w:r>
      <w:r w:rsidRPr="002717BD">
        <w:rPr>
          <w:rFonts w:ascii="GHEA Grapalat" w:hAnsi="GHEA Grapalat" w:cs="Cambria"/>
          <w:i w:val="0"/>
        </w:rPr>
        <w:t>будет</w:t>
      </w:r>
      <w:r w:rsidRPr="002717BD">
        <w:rPr>
          <w:rFonts w:ascii="GHEA Grapalat" w:hAnsi="GHEA Grapalat"/>
          <w:i w:val="0"/>
        </w:rPr>
        <w:t xml:space="preserve"> </w:t>
      </w:r>
      <w:r w:rsidRPr="002717BD">
        <w:rPr>
          <w:rFonts w:ascii="GHEA Grapalat" w:hAnsi="GHEA Grapalat" w:cs="Cambria"/>
          <w:i w:val="0"/>
        </w:rPr>
        <w:t>проводиться</w:t>
      </w:r>
      <w:r w:rsidRPr="002717BD">
        <w:rPr>
          <w:rFonts w:ascii="GHEA Grapalat" w:hAnsi="GHEA Grapalat"/>
          <w:i w:val="0"/>
        </w:rPr>
        <w:t xml:space="preserve"> </w:t>
      </w:r>
      <w:r w:rsidRPr="002717BD">
        <w:rPr>
          <w:rFonts w:ascii="GHEA Grapalat" w:hAnsi="GHEA Grapalat" w:cs="Cambria"/>
          <w:i w:val="0"/>
        </w:rPr>
        <w:t>по</w:t>
      </w:r>
      <w:r w:rsidRPr="002717BD">
        <w:rPr>
          <w:rFonts w:ascii="GHEA Grapalat" w:hAnsi="GHEA Grapalat"/>
          <w:i w:val="0"/>
        </w:rPr>
        <w:t xml:space="preserve"> </w:t>
      </w:r>
      <w:r w:rsidRPr="002717BD">
        <w:rPr>
          <w:rFonts w:ascii="GHEA Grapalat" w:hAnsi="GHEA Grapalat" w:cs="Cambria"/>
          <w:i w:val="0"/>
        </w:rPr>
        <w:t>адресу</w:t>
      </w:r>
      <w:r w:rsidRPr="002717BD">
        <w:rPr>
          <w:rFonts w:ascii="GHEA Grapalat" w:hAnsi="GHEA Grapalat"/>
          <w:i w:val="0"/>
        </w:rPr>
        <w:t xml:space="preserve"> </w:t>
      </w:r>
      <w:r w:rsidRPr="002717BD">
        <w:rPr>
          <w:rFonts w:ascii="GHEA Grapalat" w:hAnsi="GHEA Grapalat" w:cs="Cambria"/>
          <w:i w:val="0"/>
          <w:lang w:val="hy-AM"/>
        </w:rPr>
        <w:t>ул</w:t>
      </w:r>
      <w:r w:rsidRPr="002717BD">
        <w:rPr>
          <w:rFonts w:ascii="GHEA Grapalat" w:hAnsi="GHEA Grapalat"/>
          <w:i w:val="0"/>
          <w:lang w:val="hy-AM"/>
        </w:rPr>
        <w:t>.</w:t>
      </w:r>
      <w:r w:rsidRPr="002717BD">
        <w:rPr>
          <w:rFonts w:ascii="GHEA Grapalat" w:hAnsi="GHEA Grapalat" w:cs="Cambria"/>
          <w:i w:val="0"/>
          <w:lang w:val="hy-AM"/>
        </w:rPr>
        <w:t>Закяна</w:t>
      </w:r>
      <w:r w:rsidRPr="002717BD">
        <w:rPr>
          <w:rFonts w:ascii="GHEA Grapalat" w:hAnsi="GHEA Grapalat"/>
          <w:i w:val="0"/>
          <w:lang w:val="hy-AM"/>
        </w:rPr>
        <w:t xml:space="preserve"> 10</w:t>
      </w:r>
      <w:r w:rsidRPr="002717BD">
        <w:rPr>
          <w:rFonts w:ascii="GHEA Grapalat" w:hAnsi="GHEA Grapalat"/>
          <w:i w:val="0"/>
        </w:rPr>
        <w:t xml:space="preserve">, </w:t>
      </w:r>
      <w:r w:rsidRPr="002717BD">
        <w:rPr>
          <w:rFonts w:ascii="GHEA Grapalat" w:hAnsi="GHEA Grapalat" w:cs="Cambria"/>
          <w:i w:val="0"/>
        </w:rPr>
        <w:t>в</w:t>
      </w:r>
      <w:r w:rsidRPr="002717BD">
        <w:rPr>
          <w:rFonts w:ascii="GHEA Grapalat" w:hAnsi="GHEA Grapalat"/>
          <w:i w:val="0"/>
        </w:rPr>
        <w:t xml:space="preserve"> </w:t>
      </w:r>
      <w:r w:rsidRPr="002717BD">
        <w:rPr>
          <w:rFonts w:ascii="GHEA Grapalat" w:hAnsi="GHEA Grapalat"/>
          <w:i w:val="0"/>
          <w:lang w:val="af-ZA"/>
        </w:rPr>
        <w:t>11</w:t>
      </w:r>
      <w:r w:rsidRPr="002717BD">
        <w:rPr>
          <w:rFonts w:ascii="GHEA Grapalat" w:hAnsi="GHEA Grapalat"/>
          <w:i w:val="0"/>
          <w:vertAlign w:val="superscript"/>
          <w:lang w:val="af-ZA"/>
        </w:rPr>
        <w:t>00</w:t>
      </w:r>
      <w:r w:rsidRPr="002717BD">
        <w:rPr>
          <w:rFonts w:ascii="GHEA Grapalat" w:hAnsi="GHEA Grapalat"/>
          <w:i w:val="0"/>
          <w:vertAlign w:val="superscript"/>
          <w:lang w:val="hy-AM"/>
        </w:rPr>
        <w:t xml:space="preserve"> </w:t>
      </w:r>
      <w:r w:rsidRPr="002717BD">
        <w:rPr>
          <w:rFonts w:ascii="GHEA Grapalat" w:hAnsi="GHEA Grapalat" w:cs="Cambria"/>
          <w:i w:val="0"/>
        </w:rPr>
        <w:t>часов</w:t>
      </w:r>
      <w:r w:rsidRPr="002717BD">
        <w:rPr>
          <w:rFonts w:ascii="GHEA Grapalat" w:hAnsi="GHEA Grapalat"/>
          <w:i w:val="0"/>
        </w:rPr>
        <w:t xml:space="preserve"> "</w:t>
      </w:r>
      <w:r w:rsidR="00012F97" w:rsidRPr="00012F97">
        <w:rPr>
          <w:rFonts w:ascii="GHEA Grapalat" w:hAnsi="GHEA Grapalat"/>
          <w:i w:val="0"/>
        </w:rPr>
        <w:t>8</w:t>
      </w:r>
      <w:r w:rsidRPr="002717BD">
        <w:rPr>
          <w:rFonts w:ascii="GHEA Grapalat" w:hAnsi="GHEA Grapalat"/>
          <w:i w:val="0"/>
        </w:rPr>
        <w:t>" "</w:t>
      </w:r>
      <w:r w:rsidR="002717BD" w:rsidRPr="002717BD">
        <w:rPr>
          <w:rFonts w:ascii="GHEA Grapalat" w:hAnsi="GHEA Grapalat" w:cs="Cambria"/>
          <w:i w:val="0"/>
          <w:lang w:val="hy-AM"/>
        </w:rPr>
        <w:t>декабря</w:t>
      </w:r>
      <w:r w:rsidRPr="002717BD">
        <w:rPr>
          <w:rFonts w:ascii="GHEA Grapalat" w:hAnsi="GHEA Grapalat"/>
          <w:i w:val="0"/>
        </w:rPr>
        <w:t>" "</w:t>
      </w:r>
      <w:r w:rsidRPr="002717BD">
        <w:rPr>
          <w:rFonts w:ascii="GHEA Grapalat" w:hAnsi="GHEA Grapalat"/>
          <w:i w:val="0"/>
          <w:lang w:val="hy-AM"/>
        </w:rPr>
        <w:t>2021</w:t>
      </w:r>
      <w:r w:rsidRPr="002717BD">
        <w:rPr>
          <w:rFonts w:ascii="GHEA Grapalat" w:hAnsi="GHEA Grapalat"/>
          <w:i w:val="0"/>
        </w:rPr>
        <w:t>"</w:t>
      </w:r>
      <w:r w:rsidRPr="002717BD">
        <w:rPr>
          <w:rFonts w:ascii="GHEA Grapalat" w:hAnsi="GHEA Grapalat"/>
          <w:i w:val="0"/>
          <w:lang w:val="hy-AM"/>
        </w:rPr>
        <w:t xml:space="preserve"> </w:t>
      </w:r>
      <w:r w:rsidRPr="002717BD">
        <w:rPr>
          <w:rFonts w:ascii="GHEA Grapalat" w:hAnsi="GHEA Grapalat" w:cs="Cambria"/>
          <w:i w:val="0"/>
          <w:lang w:val="hy-AM"/>
        </w:rPr>
        <w:t>года</w:t>
      </w:r>
      <w:r w:rsidRPr="002717BD">
        <w:rPr>
          <w:rFonts w:ascii="GHEA Grapalat" w:hAnsi="GHEA Grapalat"/>
          <w:i w:val="0"/>
        </w:rPr>
        <w:t>.</w:t>
      </w:r>
    </w:p>
    <w:p w:rsidR="00EE77CF" w:rsidRPr="002717BD" w:rsidRDefault="00EE77CF" w:rsidP="00EE77CF">
      <w:pPr>
        <w:pStyle w:val="BodyTextIndent"/>
        <w:widowControl w:val="0"/>
        <w:spacing w:after="160" w:line="240" w:lineRule="auto"/>
        <w:ind w:firstLine="567"/>
        <w:contextualSpacing/>
        <w:rPr>
          <w:rFonts w:ascii="GHEA Grapalat" w:hAnsi="GHEA Grapalat"/>
          <w:i w:val="0"/>
        </w:rPr>
      </w:pPr>
      <w:r w:rsidRPr="002717BD">
        <w:rPr>
          <w:rFonts w:ascii="GHEA Grapalat" w:hAnsi="GHEA Grapalat" w:cs="Cambria"/>
          <w:i w:val="0"/>
        </w:rPr>
        <w:lastRenderedPageBreak/>
        <w:t>Жалобы</w:t>
      </w:r>
      <w:r w:rsidRPr="002717BD">
        <w:rPr>
          <w:rFonts w:ascii="GHEA Grapalat" w:hAnsi="GHEA Grapalat"/>
          <w:i w:val="0"/>
        </w:rPr>
        <w:t xml:space="preserve"> </w:t>
      </w:r>
      <w:r w:rsidRPr="002717BD">
        <w:rPr>
          <w:rFonts w:ascii="GHEA Grapalat" w:hAnsi="GHEA Grapalat" w:cs="Cambria"/>
          <w:i w:val="0"/>
        </w:rPr>
        <w:t>относительно</w:t>
      </w:r>
      <w:r w:rsidRPr="002717BD">
        <w:rPr>
          <w:rFonts w:ascii="GHEA Grapalat" w:hAnsi="GHEA Grapalat"/>
          <w:i w:val="0"/>
        </w:rPr>
        <w:t xml:space="preserve"> </w:t>
      </w:r>
      <w:r w:rsidRPr="002717BD">
        <w:rPr>
          <w:rFonts w:ascii="GHEA Grapalat" w:hAnsi="GHEA Grapalat" w:cs="Cambria"/>
          <w:i w:val="0"/>
        </w:rPr>
        <w:t>настоящей</w:t>
      </w:r>
      <w:r w:rsidRPr="002717BD">
        <w:rPr>
          <w:rFonts w:ascii="GHEA Grapalat" w:hAnsi="GHEA Grapalat"/>
          <w:i w:val="0"/>
        </w:rPr>
        <w:t xml:space="preserve"> </w:t>
      </w:r>
      <w:r w:rsidRPr="002717BD">
        <w:rPr>
          <w:rFonts w:ascii="GHEA Grapalat" w:hAnsi="GHEA Grapalat" w:cs="Cambria"/>
          <w:i w:val="0"/>
        </w:rPr>
        <w:t>процедуры</w:t>
      </w:r>
      <w:r w:rsidRPr="002717BD">
        <w:rPr>
          <w:rFonts w:ascii="GHEA Grapalat" w:hAnsi="GHEA Grapalat"/>
          <w:i w:val="0"/>
        </w:rPr>
        <w:t xml:space="preserve"> </w:t>
      </w:r>
      <w:r w:rsidRPr="002717BD">
        <w:rPr>
          <w:rFonts w:ascii="GHEA Grapalat" w:hAnsi="GHEA Grapalat" w:cs="Cambria"/>
          <w:i w:val="0"/>
        </w:rPr>
        <w:t>должны</w:t>
      </w:r>
      <w:r w:rsidRPr="002717BD">
        <w:rPr>
          <w:rFonts w:ascii="GHEA Grapalat" w:hAnsi="GHEA Grapalat"/>
          <w:i w:val="0"/>
        </w:rPr>
        <w:t xml:space="preserve"> </w:t>
      </w:r>
      <w:r w:rsidRPr="002717BD">
        <w:rPr>
          <w:rFonts w:ascii="GHEA Grapalat" w:hAnsi="GHEA Grapalat" w:cs="Cambria"/>
          <w:i w:val="0"/>
        </w:rPr>
        <w:t>быть</w:t>
      </w:r>
      <w:r w:rsidRPr="002717BD">
        <w:rPr>
          <w:rFonts w:ascii="GHEA Grapalat" w:hAnsi="GHEA Grapalat"/>
          <w:i w:val="0"/>
        </w:rPr>
        <w:t xml:space="preserve"> </w:t>
      </w:r>
      <w:r w:rsidRPr="002717BD">
        <w:rPr>
          <w:rFonts w:ascii="GHEA Grapalat" w:hAnsi="GHEA Grapalat" w:cs="Cambria"/>
          <w:i w:val="0"/>
        </w:rPr>
        <w:t>поданы</w:t>
      </w:r>
      <w:r w:rsidRPr="002717BD">
        <w:rPr>
          <w:rFonts w:ascii="GHEA Grapalat" w:hAnsi="GHEA Grapalat"/>
          <w:i w:val="0"/>
        </w:rPr>
        <w:t xml:space="preserve"> </w:t>
      </w:r>
      <w:r w:rsidRPr="002717BD">
        <w:rPr>
          <w:rFonts w:ascii="GHEA Grapalat" w:hAnsi="GHEA Grapalat" w:cs="Cambria"/>
          <w:i w:val="0"/>
        </w:rPr>
        <w:t>лицу</w:t>
      </w:r>
      <w:r w:rsidRPr="002717BD">
        <w:rPr>
          <w:rFonts w:ascii="GHEA Grapalat" w:hAnsi="GHEA Grapalat"/>
          <w:i w:val="0"/>
        </w:rPr>
        <w:t xml:space="preserve">, </w:t>
      </w:r>
      <w:r w:rsidRPr="002717BD">
        <w:rPr>
          <w:rFonts w:ascii="GHEA Grapalat" w:hAnsi="GHEA Grapalat" w:cs="Cambria"/>
          <w:i w:val="0"/>
        </w:rPr>
        <w:t>рассматривающее</w:t>
      </w:r>
      <w:r w:rsidRPr="002717BD">
        <w:rPr>
          <w:rFonts w:ascii="GHEA Grapalat" w:hAnsi="GHEA Grapalat"/>
          <w:i w:val="0"/>
        </w:rPr>
        <w:t xml:space="preserve"> </w:t>
      </w:r>
      <w:r w:rsidRPr="002717BD">
        <w:rPr>
          <w:rFonts w:ascii="GHEA Grapalat" w:hAnsi="GHEA Grapalat" w:cs="Cambria"/>
          <w:i w:val="0"/>
        </w:rPr>
        <w:t>связанные</w:t>
      </w:r>
      <w:r w:rsidRPr="002717BD">
        <w:rPr>
          <w:rFonts w:ascii="GHEA Grapalat" w:hAnsi="GHEA Grapalat"/>
          <w:i w:val="0"/>
        </w:rPr>
        <w:t xml:space="preserve"> </w:t>
      </w:r>
      <w:r w:rsidRPr="002717BD">
        <w:rPr>
          <w:rFonts w:ascii="GHEA Grapalat" w:hAnsi="GHEA Grapalat" w:cs="Cambria"/>
          <w:i w:val="0"/>
        </w:rPr>
        <w:t>с</w:t>
      </w:r>
      <w:r w:rsidRPr="002717BD">
        <w:rPr>
          <w:rFonts w:ascii="GHEA Grapalat" w:hAnsi="GHEA Grapalat"/>
          <w:i w:val="0"/>
        </w:rPr>
        <w:t xml:space="preserve"> </w:t>
      </w:r>
      <w:r w:rsidRPr="002717BD">
        <w:rPr>
          <w:rFonts w:ascii="GHEA Grapalat" w:hAnsi="GHEA Grapalat" w:cs="Cambria"/>
          <w:i w:val="0"/>
        </w:rPr>
        <w:t>закупками</w:t>
      </w:r>
      <w:r w:rsidRPr="002717BD">
        <w:rPr>
          <w:rFonts w:ascii="GHEA Grapalat" w:hAnsi="GHEA Grapalat"/>
          <w:i w:val="0"/>
        </w:rPr>
        <w:t xml:space="preserve"> </w:t>
      </w:r>
      <w:r w:rsidRPr="002717BD">
        <w:rPr>
          <w:rFonts w:ascii="GHEA Grapalat" w:hAnsi="GHEA Grapalat" w:cs="Cambria"/>
          <w:i w:val="0"/>
        </w:rPr>
        <w:t>жалобы</w:t>
      </w:r>
      <w:r w:rsidRPr="002717BD" w:rsidDel="00D746A9">
        <w:rPr>
          <w:rFonts w:ascii="GHEA Grapalat" w:hAnsi="GHEA Grapalat"/>
          <w:i w:val="0"/>
        </w:rPr>
        <w:t xml:space="preserve"> </w:t>
      </w:r>
      <w:r w:rsidRPr="002717BD">
        <w:rPr>
          <w:rFonts w:ascii="GHEA Grapalat" w:hAnsi="GHEA Grapalat" w:cs="Cambria"/>
          <w:i w:val="0"/>
        </w:rPr>
        <w:t>по</w:t>
      </w:r>
      <w:r w:rsidRPr="002717BD">
        <w:rPr>
          <w:rFonts w:ascii="GHEA Grapalat" w:hAnsi="GHEA Grapalat"/>
          <w:i w:val="0"/>
        </w:rPr>
        <w:t xml:space="preserve"> </w:t>
      </w:r>
      <w:r w:rsidRPr="002717BD">
        <w:rPr>
          <w:rFonts w:ascii="GHEA Grapalat" w:hAnsi="GHEA Grapalat" w:cs="Cambria"/>
          <w:i w:val="0"/>
        </w:rPr>
        <w:t>адресу</w:t>
      </w:r>
      <w:r w:rsidRPr="002717BD">
        <w:rPr>
          <w:rFonts w:ascii="GHEA Grapalat" w:hAnsi="GHEA Grapalat"/>
          <w:i w:val="0"/>
        </w:rPr>
        <w:t xml:space="preserve">: </w:t>
      </w:r>
      <w:r w:rsidRPr="002717BD">
        <w:rPr>
          <w:rFonts w:ascii="GHEA Grapalat" w:hAnsi="GHEA Grapalat" w:cs="Cambria"/>
          <w:i w:val="0"/>
        </w:rPr>
        <w:t>ул</w:t>
      </w:r>
      <w:r w:rsidRPr="002717BD">
        <w:rPr>
          <w:rFonts w:ascii="GHEA Grapalat" w:hAnsi="GHEA Grapalat"/>
          <w:i w:val="0"/>
        </w:rPr>
        <w:t xml:space="preserve">. </w:t>
      </w:r>
      <w:r w:rsidRPr="002717BD">
        <w:rPr>
          <w:rFonts w:ascii="GHEA Grapalat" w:hAnsi="GHEA Grapalat" w:cs="Cambria"/>
          <w:i w:val="0"/>
        </w:rPr>
        <w:t>Мелик</w:t>
      </w:r>
      <w:r w:rsidRPr="002717BD">
        <w:rPr>
          <w:rFonts w:ascii="GHEA Grapalat" w:hAnsi="GHEA Grapalat"/>
          <w:i w:val="0"/>
        </w:rPr>
        <w:t>-</w:t>
      </w:r>
      <w:r w:rsidRPr="002717BD">
        <w:rPr>
          <w:rFonts w:ascii="GHEA Grapalat" w:hAnsi="GHEA Grapalat" w:cs="Cambria"/>
          <w:i w:val="0"/>
        </w:rPr>
        <w:t>Адамяна</w:t>
      </w:r>
      <w:r w:rsidRPr="002717BD">
        <w:rPr>
          <w:rFonts w:ascii="GHEA Grapalat" w:hAnsi="GHEA Grapalat"/>
          <w:i w:val="0"/>
        </w:rPr>
        <w:t xml:space="preserve"> 1, </w:t>
      </w:r>
      <w:r w:rsidRPr="002717BD">
        <w:rPr>
          <w:rFonts w:ascii="GHEA Grapalat" w:hAnsi="GHEA Grapalat" w:cs="Cambria"/>
          <w:i w:val="0"/>
        </w:rPr>
        <w:t>Ереван</w:t>
      </w:r>
      <w:r w:rsidRPr="002717BD">
        <w:rPr>
          <w:rFonts w:ascii="GHEA Grapalat" w:hAnsi="GHEA Grapalat"/>
          <w:i w:val="0"/>
        </w:rPr>
        <w:t xml:space="preserve">. </w:t>
      </w:r>
      <w:r w:rsidRPr="002717BD">
        <w:rPr>
          <w:rFonts w:ascii="GHEA Grapalat" w:hAnsi="GHEA Grapalat" w:cs="Cambria"/>
          <w:i w:val="0"/>
        </w:rPr>
        <w:t>Обжалование</w:t>
      </w:r>
      <w:r w:rsidRPr="002717BD">
        <w:rPr>
          <w:rFonts w:ascii="GHEA Grapalat" w:hAnsi="GHEA Grapalat"/>
          <w:i w:val="0"/>
        </w:rPr>
        <w:t xml:space="preserve"> </w:t>
      </w:r>
      <w:r w:rsidRPr="002717BD">
        <w:rPr>
          <w:rFonts w:ascii="GHEA Grapalat" w:hAnsi="GHEA Grapalat" w:cs="Cambria"/>
          <w:i w:val="0"/>
        </w:rPr>
        <w:t>осуществляется</w:t>
      </w:r>
      <w:r w:rsidRPr="002717BD">
        <w:rPr>
          <w:rFonts w:ascii="GHEA Grapalat" w:hAnsi="GHEA Grapalat"/>
          <w:i w:val="0"/>
        </w:rPr>
        <w:t xml:space="preserve"> </w:t>
      </w:r>
      <w:r w:rsidRPr="002717BD">
        <w:rPr>
          <w:rFonts w:ascii="GHEA Grapalat" w:hAnsi="GHEA Grapalat" w:cs="Cambria"/>
          <w:i w:val="0"/>
        </w:rPr>
        <w:t>в</w:t>
      </w:r>
      <w:r w:rsidRPr="002717BD">
        <w:rPr>
          <w:rFonts w:ascii="GHEA Grapalat" w:hAnsi="GHEA Grapalat"/>
          <w:i w:val="0"/>
        </w:rPr>
        <w:t xml:space="preserve"> </w:t>
      </w:r>
      <w:r w:rsidRPr="002717BD">
        <w:rPr>
          <w:rFonts w:ascii="GHEA Grapalat" w:hAnsi="GHEA Grapalat" w:cs="Cambria"/>
          <w:i w:val="0"/>
        </w:rPr>
        <w:t>порядке</w:t>
      </w:r>
      <w:r w:rsidRPr="002717BD">
        <w:rPr>
          <w:rFonts w:ascii="GHEA Grapalat" w:hAnsi="GHEA Grapalat"/>
          <w:i w:val="0"/>
        </w:rPr>
        <w:t xml:space="preserve">, </w:t>
      </w:r>
      <w:r w:rsidRPr="002717BD">
        <w:rPr>
          <w:rFonts w:ascii="GHEA Grapalat" w:hAnsi="GHEA Grapalat" w:cs="Cambria"/>
          <w:i w:val="0"/>
        </w:rPr>
        <w:t>установленном</w:t>
      </w:r>
      <w:r w:rsidRPr="002717BD">
        <w:rPr>
          <w:rFonts w:ascii="GHEA Grapalat" w:hAnsi="GHEA Grapalat"/>
          <w:i w:val="0"/>
        </w:rPr>
        <w:t xml:space="preserve"> </w:t>
      </w:r>
      <w:r w:rsidRPr="002717BD">
        <w:rPr>
          <w:rFonts w:ascii="GHEA Grapalat" w:hAnsi="GHEA Grapalat" w:cs="Cambria"/>
          <w:i w:val="0"/>
        </w:rPr>
        <w:t>приглашением</w:t>
      </w:r>
      <w:r w:rsidRPr="002717BD">
        <w:rPr>
          <w:rFonts w:ascii="GHEA Grapalat" w:hAnsi="GHEA Grapalat"/>
          <w:i w:val="0"/>
        </w:rPr>
        <w:t xml:space="preserve"> </w:t>
      </w:r>
      <w:r w:rsidRPr="002717BD">
        <w:rPr>
          <w:rFonts w:ascii="GHEA Grapalat" w:hAnsi="GHEA Grapalat" w:cs="Cambria"/>
          <w:i w:val="0"/>
        </w:rPr>
        <w:t>на</w:t>
      </w:r>
      <w:r w:rsidRPr="002717BD">
        <w:rPr>
          <w:rFonts w:ascii="Calibri" w:hAnsi="Calibri" w:cs="Calibri"/>
          <w:i w:val="0"/>
          <w:lang w:val="en-US"/>
        </w:rPr>
        <w:t> </w:t>
      </w:r>
      <w:r w:rsidRPr="002717BD">
        <w:rPr>
          <w:rFonts w:ascii="GHEA Grapalat" w:hAnsi="GHEA Grapalat" w:cs="Cambria"/>
          <w:i w:val="0"/>
        </w:rPr>
        <w:t>настоящий</w:t>
      </w:r>
      <w:r w:rsidRPr="002717BD">
        <w:rPr>
          <w:rFonts w:ascii="GHEA Grapalat" w:hAnsi="GHEA Grapalat"/>
          <w:i w:val="0"/>
        </w:rPr>
        <w:t xml:space="preserve"> </w:t>
      </w:r>
      <w:r w:rsidRPr="002717BD">
        <w:rPr>
          <w:rFonts w:ascii="GHEA Grapalat" w:hAnsi="GHEA Grapalat" w:cs="Cambria"/>
          <w:i w:val="0"/>
        </w:rPr>
        <w:t>конкурс</w:t>
      </w:r>
      <w:r w:rsidRPr="002717BD">
        <w:rPr>
          <w:rFonts w:ascii="GHEA Grapalat" w:hAnsi="GHEA Grapalat"/>
          <w:i w:val="0"/>
        </w:rPr>
        <w:t xml:space="preserve">. </w:t>
      </w:r>
      <w:r w:rsidRPr="002717BD">
        <w:rPr>
          <w:rFonts w:ascii="GHEA Grapalat" w:hAnsi="GHEA Grapalat" w:cs="Cambria"/>
          <w:i w:val="0"/>
        </w:rPr>
        <w:t>Для</w:t>
      </w:r>
      <w:r w:rsidRPr="002717BD">
        <w:rPr>
          <w:rFonts w:ascii="GHEA Grapalat" w:hAnsi="GHEA Grapalat"/>
          <w:i w:val="0"/>
        </w:rPr>
        <w:t xml:space="preserve"> </w:t>
      </w:r>
      <w:r w:rsidRPr="002717BD">
        <w:rPr>
          <w:rFonts w:ascii="GHEA Grapalat" w:hAnsi="GHEA Grapalat" w:cs="Cambria"/>
          <w:i w:val="0"/>
        </w:rPr>
        <w:t>подачи</w:t>
      </w:r>
      <w:r w:rsidRPr="002717BD">
        <w:rPr>
          <w:rFonts w:ascii="GHEA Grapalat" w:hAnsi="GHEA Grapalat"/>
          <w:i w:val="0"/>
        </w:rPr>
        <w:t xml:space="preserve"> </w:t>
      </w:r>
      <w:r w:rsidRPr="002717BD">
        <w:rPr>
          <w:rFonts w:ascii="GHEA Grapalat" w:hAnsi="GHEA Grapalat" w:cs="Cambria"/>
          <w:i w:val="0"/>
        </w:rPr>
        <w:t>жалобы</w:t>
      </w:r>
      <w:r w:rsidRPr="002717BD">
        <w:rPr>
          <w:rFonts w:ascii="GHEA Grapalat" w:hAnsi="GHEA Grapalat"/>
          <w:i w:val="0"/>
        </w:rPr>
        <w:t xml:space="preserve"> </w:t>
      </w:r>
      <w:r w:rsidRPr="002717BD">
        <w:rPr>
          <w:rFonts w:ascii="GHEA Grapalat" w:hAnsi="GHEA Grapalat" w:cs="Cambria"/>
          <w:i w:val="0"/>
        </w:rPr>
        <w:t>требуется</w:t>
      </w:r>
      <w:r w:rsidRPr="002717BD">
        <w:rPr>
          <w:rFonts w:ascii="GHEA Grapalat" w:hAnsi="GHEA Grapalat"/>
          <w:i w:val="0"/>
        </w:rPr>
        <w:t xml:space="preserve"> </w:t>
      </w:r>
      <w:r w:rsidRPr="002717BD">
        <w:rPr>
          <w:rFonts w:ascii="GHEA Grapalat" w:hAnsi="GHEA Grapalat" w:cs="Cambria"/>
          <w:i w:val="0"/>
        </w:rPr>
        <w:t>плата</w:t>
      </w:r>
      <w:r w:rsidRPr="002717BD">
        <w:rPr>
          <w:rFonts w:ascii="GHEA Grapalat" w:hAnsi="GHEA Grapalat"/>
          <w:i w:val="0"/>
        </w:rPr>
        <w:t xml:space="preserve"> </w:t>
      </w:r>
      <w:r w:rsidRPr="002717BD">
        <w:rPr>
          <w:rFonts w:ascii="GHEA Grapalat" w:hAnsi="GHEA Grapalat" w:cs="Cambria"/>
          <w:i w:val="0"/>
        </w:rPr>
        <w:t>в</w:t>
      </w:r>
      <w:r w:rsidRPr="002717BD">
        <w:rPr>
          <w:rFonts w:ascii="GHEA Grapalat" w:hAnsi="GHEA Grapalat"/>
          <w:i w:val="0"/>
        </w:rPr>
        <w:t xml:space="preserve"> </w:t>
      </w:r>
      <w:r w:rsidRPr="002717BD">
        <w:rPr>
          <w:rFonts w:ascii="GHEA Grapalat" w:hAnsi="GHEA Grapalat" w:cs="Cambria"/>
          <w:i w:val="0"/>
        </w:rPr>
        <w:t>размере</w:t>
      </w:r>
      <w:r w:rsidRPr="002717BD">
        <w:rPr>
          <w:rFonts w:ascii="GHEA Grapalat" w:hAnsi="GHEA Grapalat"/>
          <w:i w:val="0"/>
        </w:rPr>
        <w:t xml:space="preserve"> 30</w:t>
      </w:r>
      <w:r w:rsidRPr="002717BD">
        <w:rPr>
          <w:rFonts w:ascii="Calibri" w:hAnsi="Calibri" w:cs="Calibri"/>
          <w:i w:val="0"/>
          <w:lang w:val="en-US"/>
        </w:rPr>
        <w:t> </w:t>
      </w:r>
      <w:r w:rsidRPr="002717BD">
        <w:rPr>
          <w:rFonts w:ascii="GHEA Grapalat" w:hAnsi="GHEA Grapalat"/>
          <w:i w:val="0"/>
        </w:rPr>
        <w:t>000</w:t>
      </w:r>
      <w:r w:rsidRPr="002717BD">
        <w:rPr>
          <w:rFonts w:ascii="Calibri" w:hAnsi="Calibri" w:cs="Calibri"/>
          <w:i w:val="0"/>
          <w:lang w:val="en-US"/>
        </w:rPr>
        <w:t> </w:t>
      </w:r>
      <w:r w:rsidRPr="002717BD">
        <w:rPr>
          <w:rFonts w:ascii="GHEA Grapalat" w:hAnsi="GHEA Grapalat"/>
          <w:i w:val="0"/>
        </w:rPr>
        <w:t>(</w:t>
      </w:r>
      <w:r w:rsidRPr="002717BD">
        <w:rPr>
          <w:rFonts w:ascii="GHEA Grapalat" w:hAnsi="GHEA Grapalat" w:cs="Cambria"/>
          <w:i w:val="0"/>
        </w:rPr>
        <w:t>тридцать</w:t>
      </w:r>
      <w:r w:rsidRPr="002717BD">
        <w:rPr>
          <w:rFonts w:ascii="GHEA Grapalat" w:hAnsi="GHEA Grapalat"/>
          <w:i w:val="0"/>
        </w:rPr>
        <w:t xml:space="preserve"> </w:t>
      </w:r>
      <w:r w:rsidRPr="002717BD">
        <w:rPr>
          <w:rFonts w:ascii="GHEA Grapalat" w:hAnsi="GHEA Grapalat" w:cs="Cambria"/>
          <w:i w:val="0"/>
        </w:rPr>
        <w:t>тысяч</w:t>
      </w:r>
      <w:r w:rsidRPr="002717BD">
        <w:rPr>
          <w:rFonts w:ascii="GHEA Grapalat" w:hAnsi="GHEA Grapalat"/>
          <w:i w:val="0"/>
        </w:rPr>
        <w:t xml:space="preserve">) </w:t>
      </w:r>
      <w:r w:rsidRPr="002717BD">
        <w:rPr>
          <w:rFonts w:ascii="GHEA Grapalat" w:hAnsi="GHEA Grapalat" w:cs="Cambria"/>
          <w:i w:val="0"/>
        </w:rPr>
        <w:t>драмов</w:t>
      </w:r>
      <w:r w:rsidRPr="002717BD">
        <w:rPr>
          <w:rFonts w:ascii="GHEA Grapalat" w:hAnsi="GHEA Grapalat"/>
          <w:i w:val="0"/>
        </w:rPr>
        <w:t xml:space="preserve"> </w:t>
      </w:r>
      <w:r w:rsidRPr="002717BD">
        <w:rPr>
          <w:rFonts w:ascii="GHEA Grapalat" w:hAnsi="GHEA Grapalat" w:cs="Cambria"/>
          <w:i w:val="0"/>
        </w:rPr>
        <w:t>РА</w:t>
      </w:r>
      <w:r w:rsidRPr="002717BD">
        <w:rPr>
          <w:rFonts w:ascii="GHEA Grapalat" w:hAnsi="GHEA Grapalat"/>
          <w:i w:val="0"/>
        </w:rPr>
        <w:t xml:space="preserve">, </w:t>
      </w:r>
      <w:r w:rsidRPr="002717BD">
        <w:rPr>
          <w:rFonts w:ascii="GHEA Grapalat" w:hAnsi="GHEA Grapalat" w:cs="Cambria"/>
          <w:i w:val="0"/>
        </w:rPr>
        <w:t>которая</w:t>
      </w:r>
      <w:r w:rsidRPr="002717BD">
        <w:rPr>
          <w:rFonts w:ascii="GHEA Grapalat" w:hAnsi="GHEA Grapalat"/>
          <w:i w:val="0"/>
        </w:rPr>
        <w:t xml:space="preserve"> </w:t>
      </w:r>
      <w:r w:rsidRPr="002717BD">
        <w:rPr>
          <w:rFonts w:ascii="GHEA Grapalat" w:hAnsi="GHEA Grapalat" w:cs="Cambria"/>
          <w:i w:val="0"/>
        </w:rPr>
        <w:t>должна</w:t>
      </w:r>
      <w:r w:rsidRPr="002717BD">
        <w:rPr>
          <w:rFonts w:ascii="GHEA Grapalat" w:hAnsi="GHEA Grapalat"/>
          <w:i w:val="0"/>
        </w:rPr>
        <w:t xml:space="preserve"> </w:t>
      </w:r>
      <w:r w:rsidRPr="002717BD">
        <w:rPr>
          <w:rFonts w:ascii="GHEA Grapalat" w:hAnsi="GHEA Grapalat" w:cs="Cambria"/>
          <w:i w:val="0"/>
        </w:rPr>
        <w:t>быть</w:t>
      </w:r>
      <w:r w:rsidRPr="002717BD">
        <w:rPr>
          <w:rFonts w:ascii="GHEA Grapalat" w:hAnsi="GHEA Grapalat"/>
          <w:i w:val="0"/>
        </w:rPr>
        <w:t xml:space="preserve"> </w:t>
      </w:r>
      <w:r w:rsidRPr="002717BD">
        <w:rPr>
          <w:rFonts w:ascii="GHEA Grapalat" w:hAnsi="GHEA Grapalat" w:cs="Cambria"/>
          <w:i w:val="0"/>
        </w:rPr>
        <w:t>перечислена</w:t>
      </w:r>
      <w:r w:rsidRPr="002717BD">
        <w:rPr>
          <w:rFonts w:ascii="GHEA Grapalat" w:hAnsi="GHEA Grapalat"/>
          <w:i w:val="0"/>
        </w:rPr>
        <w:t xml:space="preserve"> </w:t>
      </w:r>
      <w:r w:rsidRPr="002717BD">
        <w:rPr>
          <w:rFonts w:ascii="GHEA Grapalat" w:hAnsi="GHEA Grapalat" w:cs="Cambria"/>
          <w:i w:val="0"/>
        </w:rPr>
        <w:t>на</w:t>
      </w:r>
      <w:r w:rsidRPr="002717BD">
        <w:rPr>
          <w:rFonts w:ascii="Calibri" w:hAnsi="Calibri" w:cs="Calibri"/>
          <w:i w:val="0"/>
          <w:lang w:val="en-US"/>
        </w:rPr>
        <w:t> </w:t>
      </w:r>
      <w:r w:rsidRPr="002717BD">
        <w:rPr>
          <w:rFonts w:ascii="GHEA Grapalat" w:hAnsi="GHEA Grapalat" w:cs="Cambria"/>
          <w:i w:val="0"/>
        </w:rPr>
        <w:t>казначейский</w:t>
      </w:r>
      <w:r w:rsidRPr="002717BD">
        <w:rPr>
          <w:rFonts w:ascii="GHEA Grapalat" w:hAnsi="GHEA Grapalat"/>
          <w:i w:val="0"/>
        </w:rPr>
        <w:t xml:space="preserve"> </w:t>
      </w:r>
      <w:r w:rsidRPr="002717BD">
        <w:rPr>
          <w:rFonts w:ascii="GHEA Grapalat" w:hAnsi="GHEA Grapalat" w:cs="Cambria"/>
          <w:i w:val="0"/>
        </w:rPr>
        <w:t>счет</w:t>
      </w:r>
      <w:r w:rsidRPr="002717BD">
        <w:rPr>
          <w:rFonts w:ascii="GHEA Grapalat" w:hAnsi="GHEA Grapalat"/>
          <w:i w:val="0"/>
        </w:rPr>
        <w:t xml:space="preserve"> № 900008000482, </w:t>
      </w:r>
      <w:r w:rsidRPr="002717BD">
        <w:rPr>
          <w:rFonts w:ascii="GHEA Grapalat" w:hAnsi="GHEA Grapalat" w:cs="Cambria"/>
          <w:i w:val="0"/>
        </w:rPr>
        <w:t>открытый</w:t>
      </w:r>
      <w:r w:rsidRPr="002717BD">
        <w:rPr>
          <w:rFonts w:ascii="GHEA Grapalat" w:hAnsi="GHEA Grapalat"/>
          <w:i w:val="0"/>
        </w:rPr>
        <w:t xml:space="preserve"> </w:t>
      </w:r>
      <w:r w:rsidRPr="002717BD">
        <w:rPr>
          <w:rFonts w:ascii="GHEA Grapalat" w:hAnsi="GHEA Grapalat" w:cs="Cambria"/>
          <w:i w:val="0"/>
        </w:rPr>
        <w:t>на</w:t>
      </w:r>
      <w:r w:rsidRPr="002717BD">
        <w:rPr>
          <w:rFonts w:ascii="GHEA Grapalat" w:hAnsi="GHEA Grapalat"/>
          <w:i w:val="0"/>
        </w:rPr>
        <w:t xml:space="preserve"> </w:t>
      </w:r>
      <w:r w:rsidRPr="002717BD">
        <w:rPr>
          <w:rFonts w:ascii="GHEA Grapalat" w:hAnsi="GHEA Grapalat" w:cs="Cambria"/>
          <w:i w:val="0"/>
        </w:rPr>
        <w:t>имя</w:t>
      </w:r>
      <w:r w:rsidRPr="002717BD">
        <w:rPr>
          <w:rFonts w:ascii="GHEA Grapalat" w:hAnsi="GHEA Grapalat"/>
          <w:i w:val="0"/>
        </w:rPr>
        <w:t xml:space="preserve"> </w:t>
      </w:r>
      <w:r w:rsidRPr="002717BD">
        <w:rPr>
          <w:rFonts w:ascii="GHEA Grapalat" w:hAnsi="GHEA Grapalat" w:cs="Cambria"/>
          <w:i w:val="0"/>
        </w:rPr>
        <w:t>Министерства</w:t>
      </w:r>
      <w:r w:rsidRPr="002717BD">
        <w:rPr>
          <w:rFonts w:ascii="GHEA Grapalat" w:hAnsi="GHEA Grapalat"/>
          <w:i w:val="0"/>
        </w:rPr>
        <w:t xml:space="preserve"> </w:t>
      </w:r>
      <w:r w:rsidRPr="002717BD">
        <w:rPr>
          <w:rFonts w:ascii="GHEA Grapalat" w:hAnsi="GHEA Grapalat" w:cs="Cambria"/>
          <w:i w:val="0"/>
        </w:rPr>
        <w:t>финансов</w:t>
      </w:r>
      <w:r w:rsidRPr="002717BD">
        <w:rPr>
          <w:rFonts w:ascii="GHEA Grapalat" w:hAnsi="GHEA Grapalat"/>
          <w:i w:val="0"/>
        </w:rPr>
        <w:t xml:space="preserve"> </w:t>
      </w:r>
      <w:r w:rsidRPr="002717BD">
        <w:rPr>
          <w:rFonts w:ascii="GHEA Grapalat" w:hAnsi="GHEA Grapalat" w:cs="Cambria"/>
          <w:i w:val="0"/>
        </w:rPr>
        <w:t>Республики</w:t>
      </w:r>
      <w:r w:rsidRPr="002717BD">
        <w:rPr>
          <w:rFonts w:ascii="GHEA Grapalat" w:hAnsi="GHEA Grapalat"/>
          <w:i w:val="0"/>
        </w:rPr>
        <w:t xml:space="preserve"> </w:t>
      </w:r>
      <w:r w:rsidRPr="002717BD">
        <w:rPr>
          <w:rFonts w:ascii="GHEA Grapalat" w:hAnsi="GHEA Grapalat" w:cs="Cambria"/>
          <w:i w:val="0"/>
        </w:rPr>
        <w:t>Армения</w:t>
      </w:r>
      <w:r w:rsidRPr="002717BD">
        <w:rPr>
          <w:rFonts w:ascii="GHEA Grapalat" w:hAnsi="GHEA Grapalat"/>
          <w:i w:val="0"/>
        </w:rPr>
        <w:t xml:space="preserve">. </w:t>
      </w:r>
    </w:p>
    <w:p w:rsidR="002717BD" w:rsidRPr="002717BD" w:rsidRDefault="00EE77CF" w:rsidP="002717BD">
      <w:pPr>
        <w:pStyle w:val="BodyTextIndent"/>
        <w:widowControl w:val="0"/>
        <w:spacing w:line="240" w:lineRule="auto"/>
        <w:ind w:firstLine="567"/>
        <w:contextualSpacing/>
        <w:rPr>
          <w:rFonts w:ascii="GHEA Grapalat" w:hAnsi="GHEA Grapalat" w:cs="Cambria"/>
          <w:i w:val="0"/>
        </w:rPr>
      </w:pPr>
      <w:r w:rsidRPr="002717BD">
        <w:rPr>
          <w:rFonts w:ascii="GHEA Grapalat" w:hAnsi="GHEA Grapalat" w:cs="Cambria"/>
          <w:i w:val="0"/>
        </w:rPr>
        <w:t>Для получения дополнительной информации, связанной с настоящим</w:t>
      </w:r>
      <w:r w:rsidRPr="002717BD">
        <w:rPr>
          <w:rFonts w:ascii="Calibri" w:hAnsi="Calibri" w:cs="Calibri"/>
          <w:i w:val="0"/>
        </w:rPr>
        <w:t> </w:t>
      </w:r>
      <w:r w:rsidRPr="002717BD">
        <w:rPr>
          <w:rFonts w:ascii="GHEA Grapalat" w:hAnsi="GHEA Grapalat" w:cs="Cambria"/>
          <w:i w:val="0"/>
        </w:rPr>
        <w:t xml:space="preserve">объявлением, можете обратиться к секретарю Оценочной комиссии </w:t>
      </w:r>
      <w:r w:rsidR="006F4E41" w:rsidRPr="002717BD">
        <w:rPr>
          <w:rFonts w:ascii="GHEA Grapalat" w:hAnsi="GHEA Grapalat" w:cs="Cambria"/>
          <w:i w:val="0"/>
        </w:rPr>
        <w:t>Л.Арутюнян</w:t>
      </w:r>
      <w:r w:rsidRPr="002717BD">
        <w:rPr>
          <w:rFonts w:ascii="GHEA Grapalat" w:hAnsi="GHEA Grapalat" w:cs="Cambria"/>
          <w:i w:val="0"/>
        </w:rPr>
        <w:t xml:space="preserve">, телефон 010-54-07-34, электронная почта </w:t>
      </w:r>
      <w:hyperlink r:id="rId8" w:history="1">
        <w:r w:rsidRPr="002717BD">
          <w:rPr>
            <w:rFonts w:ascii="GHEA Grapalat" w:hAnsi="GHEA Grapalat" w:cs="Cambria"/>
            <w:i w:val="0"/>
          </w:rPr>
          <w:t>petguyq.poak@mail.ru</w:t>
        </w:r>
      </w:hyperlink>
    </w:p>
    <w:p w:rsidR="00EE77CF" w:rsidRPr="000250EC" w:rsidRDefault="00EE77CF" w:rsidP="002717BD">
      <w:pPr>
        <w:pStyle w:val="BodyTextIndent"/>
        <w:widowControl w:val="0"/>
        <w:spacing w:line="240" w:lineRule="auto"/>
        <w:ind w:firstLine="567"/>
        <w:contextualSpacing/>
        <w:rPr>
          <w:rFonts w:ascii="GHEA Grapalat" w:hAnsi="GHEA Grapalat"/>
          <w:i w:val="0"/>
          <w:sz w:val="24"/>
          <w:szCs w:val="24"/>
        </w:rPr>
      </w:pPr>
      <w:r w:rsidRPr="000250EC">
        <w:rPr>
          <w:rFonts w:ascii="GHEA Grapalat" w:hAnsi="GHEA Grapalat" w:cs="Cambria"/>
          <w:i w:val="0"/>
          <w:sz w:val="24"/>
          <w:szCs w:val="24"/>
        </w:rPr>
        <w:t>Заказчик</w:t>
      </w:r>
      <w:r w:rsidRPr="000250EC">
        <w:rPr>
          <w:rFonts w:ascii="GHEA Grapalat" w:hAnsi="GHEA Grapalat"/>
          <w:sz w:val="24"/>
          <w:szCs w:val="24"/>
        </w:rPr>
        <w:t xml:space="preserve"> </w:t>
      </w:r>
      <w:r w:rsidRPr="000250EC">
        <w:rPr>
          <w:rFonts w:ascii="GHEA Grapalat" w:hAnsi="GHEA Grapalat" w:cs="Cambria"/>
          <w:sz w:val="24"/>
          <w:szCs w:val="24"/>
          <w:u w:val="single"/>
        </w:rPr>
        <w:t>ГНКО</w:t>
      </w:r>
      <w:r w:rsidRPr="000250EC">
        <w:rPr>
          <w:rFonts w:ascii="GHEA Grapalat" w:hAnsi="GHEA Grapalat"/>
          <w:sz w:val="24"/>
          <w:szCs w:val="24"/>
          <w:u w:val="single"/>
        </w:rPr>
        <w:t xml:space="preserve"> </w:t>
      </w:r>
      <w:r w:rsidRPr="000250EC">
        <w:rPr>
          <w:rFonts w:ascii="GHEA Grapalat" w:hAnsi="GHEA Grapalat" w:cs="Baltica"/>
          <w:sz w:val="24"/>
          <w:szCs w:val="24"/>
          <w:u w:val="single"/>
        </w:rPr>
        <w:t>«</w:t>
      </w:r>
      <w:r w:rsidRPr="000250EC">
        <w:rPr>
          <w:rFonts w:ascii="GHEA Grapalat" w:hAnsi="GHEA Grapalat" w:cs="Cambria"/>
          <w:sz w:val="24"/>
          <w:szCs w:val="24"/>
          <w:u w:val="single"/>
        </w:rPr>
        <w:t>Центр</w:t>
      </w:r>
      <w:r w:rsidRPr="000250EC">
        <w:rPr>
          <w:rFonts w:ascii="GHEA Grapalat" w:hAnsi="GHEA Grapalat"/>
          <w:sz w:val="24"/>
          <w:szCs w:val="24"/>
          <w:u w:val="single"/>
        </w:rPr>
        <w:t xml:space="preserve"> </w:t>
      </w:r>
      <w:r w:rsidRPr="000250EC">
        <w:rPr>
          <w:rFonts w:ascii="GHEA Grapalat" w:hAnsi="GHEA Grapalat" w:cs="Cambria"/>
          <w:sz w:val="24"/>
          <w:szCs w:val="24"/>
          <w:u w:val="single"/>
        </w:rPr>
        <w:t>аукциона</w:t>
      </w:r>
      <w:r w:rsidRPr="000250EC">
        <w:rPr>
          <w:rFonts w:ascii="GHEA Grapalat" w:hAnsi="GHEA Grapalat"/>
          <w:sz w:val="24"/>
          <w:szCs w:val="24"/>
          <w:u w:val="single"/>
        </w:rPr>
        <w:t xml:space="preserve"> </w:t>
      </w:r>
      <w:r w:rsidRPr="000250EC">
        <w:rPr>
          <w:rFonts w:ascii="GHEA Grapalat" w:hAnsi="GHEA Grapalat" w:cs="Cambria"/>
          <w:sz w:val="24"/>
          <w:szCs w:val="24"/>
          <w:u w:val="single"/>
        </w:rPr>
        <w:t>и</w:t>
      </w:r>
      <w:r w:rsidRPr="000250EC">
        <w:rPr>
          <w:rFonts w:ascii="GHEA Grapalat" w:hAnsi="GHEA Grapalat"/>
          <w:sz w:val="24"/>
          <w:szCs w:val="24"/>
          <w:u w:val="single"/>
        </w:rPr>
        <w:t xml:space="preserve"> </w:t>
      </w:r>
      <w:r w:rsidRPr="000250EC">
        <w:rPr>
          <w:rFonts w:ascii="GHEA Grapalat" w:hAnsi="GHEA Grapalat" w:cs="Cambria"/>
          <w:sz w:val="24"/>
          <w:szCs w:val="24"/>
          <w:u w:val="single"/>
        </w:rPr>
        <w:t>оценки</w:t>
      </w:r>
      <w:r w:rsidRPr="000250EC">
        <w:rPr>
          <w:rFonts w:ascii="GHEA Grapalat" w:hAnsi="GHEA Grapalat"/>
          <w:sz w:val="24"/>
          <w:szCs w:val="24"/>
          <w:u w:val="single"/>
        </w:rPr>
        <w:t xml:space="preserve"> </w:t>
      </w:r>
      <w:r w:rsidRPr="000250EC">
        <w:rPr>
          <w:rFonts w:ascii="GHEA Grapalat" w:hAnsi="GHEA Grapalat" w:cs="Cambria"/>
          <w:sz w:val="24"/>
          <w:szCs w:val="24"/>
          <w:u w:val="single"/>
        </w:rPr>
        <w:t>имущества</w:t>
      </w:r>
      <w:r w:rsidRPr="000250EC">
        <w:rPr>
          <w:rFonts w:ascii="GHEA Grapalat" w:hAnsi="GHEA Grapalat" w:cs="Baltica"/>
          <w:sz w:val="24"/>
          <w:szCs w:val="24"/>
          <w:u w:val="single"/>
        </w:rPr>
        <w:t>»</w:t>
      </w:r>
    </w:p>
    <w:p w:rsidR="00EE77CF" w:rsidRDefault="00EE77CF" w:rsidP="00EE77CF">
      <w:pPr>
        <w:pStyle w:val="BodyText"/>
        <w:widowControl w:val="0"/>
        <w:spacing w:after="160"/>
        <w:ind w:firstLine="567"/>
        <w:rPr>
          <w:rFonts w:ascii="GHEA Grapalat" w:hAnsi="GHEA Grapalat"/>
          <w:i/>
          <w:sz w:val="16"/>
          <w:szCs w:val="16"/>
          <w:lang w:val="hy-AM"/>
        </w:rPr>
      </w:pPr>
      <w:r>
        <w:rPr>
          <w:rFonts w:ascii="GHEA Grapalat" w:hAnsi="GHEA Grapalat" w:cs="Cambria"/>
          <w:i/>
          <w:sz w:val="16"/>
          <w:szCs w:val="16"/>
          <w:lang w:val="hy-AM"/>
        </w:rPr>
        <w:t xml:space="preserve">                                        </w:t>
      </w:r>
      <w:r w:rsidRPr="000250EC">
        <w:rPr>
          <w:rFonts w:ascii="GHEA Grapalat" w:hAnsi="GHEA Grapalat" w:cs="Cambria"/>
          <w:i/>
          <w:sz w:val="16"/>
          <w:szCs w:val="16"/>
        </w:rPr>
        <w:t>Наименование</w:t>
      </w:r>
      <w:r w:rsidRPr="000250EC">
        <w:rPr>
          <w:rFonts w:ascii="GHEA Grapalat" w:hAnsi="GHEA Grapalat"/>
          <w:i/>
          <w:sz w:val="16"/>
          <w:szCs w:val="16"/>
          <w:lang w:val="hy-AM"/>
        </w:rPr>
        <w:t xml:space="preserve"> </w:t>
      </w:r>
    </w:p>
    <w:p w:rsidR="00EE77CF" w:rsidRDefault="00EE77CF" w:rsidP="00EE77CF">
      <w:pPr>
        <w:pStyle w:val="BodyText"/>
        <w:widowControl w:val="0"/>
        <w:spacing w:after="160"/>
        <w:ind w:firstLine="567"/>
        <w:jc w:val="right"/>
        <w:rPr>
          <w:rFonts w:ascii="GHEA Grapalat" w:hAnsi="GHEA Grapalat"/>
          <w:i/>
        </w:rPr>
      </w:pPr>
    </w:p>
    <w:p w:rsidR="00EE77CF" w:rsidRDefault="00EE77CF" w:rsidP="00EE77CF">
      <w:pPr>
        <w:pStyle w:val="BodyText"/>
        <w:widowControl w:val="0"/>
        <w:spacing w:after="160"/>
        <w:ind w:firstLine="567"/>
        <w:jc w:val="right"/>
        <w:rPr>
          <w:rFonts w:ascii="GHEA Grapalat" w:hAnsi="GHEA Grapalat"/>
          <w:i/>
        </w:rPr>
      </w:pPr>
    </w:p>
    <w:p w:rsidR="002717BD" w:rsidRDefault="002717BD" w:rsidP="00EE77CF">
      <w:pPr>
        <w:pStyle w:val="BodyText"/>
        <w:widowControl w:val="0"/>
        <w:spacing w:after="160"/>
        <w:ind w:firstLine="567"/>
        <w:jc w:val="right"/>
        <w:rPr>
          <w:rFonts w:ascii="GHEA Grapalat" w:hAnsi="GHEA Grapalat"/>
          <w:i/>
        </w:rPr>
      </w:pPr>
    </w:p>
    <w:p w:rsidR="002717BD" w:rsidRDefault="002717BD" w:rsidP="00EE77CF">
      <w:pPr>
        <w:pStyle w:val="BodyText"/>
        <w:widowControl w:val="0"/>
        <w:spacing w:after="160"/>
        <w:ind w:firstLine="567"/>
        <w:jc w:val="right"/>
        <w:rPr>
          <w:rFonts w:ascii="GHEA Grapalat" w:hAnsi="GHEA Grapalat"/>
          <w:i/>
        </w:rPr>
      </w:pPr>
    </w:p>
    <w:p w:rsidR="002717BD" w:rsidRDefault="002717BD" w:rsidP="00EE77CF">
      <w:pPr>
        <w:pStyle w:val="BodyText"/>
        <w:widowControl w:val="0"/>
        <w:spacing w:after="160"/>
        <w:ind w:firstLine="567"/>
        <w:jc w:val="right"/>
        <w:rPr>
          <w:rFonts w:ascii="GHEA Grapalat" w:hAnsi="GHEA Grapalat"/>
          <w:i/>
        </w:rPr>
      </w:pPr>
    </w:p>
    <w:p w:rsidR="002717BD" w:rsidRDefault="002717BD" w:rsidP="00EE77CF">
      <w:pPr>
        <w:pStyle w:val="BodyText"/>
        <w:widowControl w:val="0"/>
        <w:spacing w:after="160"/>
        <w:ind w:firstLine="567"/>
        <w:jc w:val="right"/>
        <w:rPr>
          <w:rFonts w:ascii="GHEA Grapalat" w:hAnsi="GHEA Grapalat"/>
          <w:i/>
        </w:rPr>
      </w:pPr>
    </w:p>
    <w:p w:rsidR="002717BD" w:rsidRDefault="002717BD" w:rsidP="00EE77CF">
      <w:pPr>
        <w:pStyle w:val="BodyText"/>
        <w:widowControl w:val="0"/>
        <w:spacing w:after="160"/>
        <w:ind w:firstLine="567"/>
        <w:jc w:val="right"/>
        <w:rPr>
          <w:rFonts w:ascii="GHEA Grapalat" w:hAnsi="GHEA Grapalat"/>
          <w:i/>
        </w:rPr>
      </w:pPr>
    </w:p>
    <w:p w:rsidR="002717BD" w:rsidRDefault="002717BD" w:rsidP="00EE77CF">
      <w:pPr>
        <w:pStyle w:val="BodyText"/>
        <w:widowControl w:val="0"/>
        <w:spacing w:after="160"/>
        <w:ind w:firstLine="567"/>
        <w:jc w:val="right"/>
        <w:rPr>
          <w:rFonts w:ascii="GHEA Grapalat" w:hAnsi="GHEA Grapalat"/>
          <w:i/>
        </w:rPr>
      </w:pPr>
    </w:p>
    <w:p w:rsidR="00D12E3B" w:rsidRPr="009044F1" w:rsidRDefault="00D12E3B" w:rsidP="00EE77CF">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2F2FCD" w:rsidRPr="002F2FCD">
        <w:rPr>
          <w:rFonts w:ascii="GHEA Grapalat" w:hAnsi="GHEA Grapalat"/>
        </w:rPr>
        <w:t xml:space="preserve">закупок у одного лица обусловленного безотлагательностью  </w:t>
      </w:r>
      <w:r w:rsidRPr="001B32D9">
        <w:rPr>
          <w:rFonts w:ascii="GHEA Grapalat" w:hAnsi="GHEA Grapalat" w:cs="Sylfaen"/>
          <w:i/>
        </w:rPr>
        <w:br/>
      </w:r>
      <w:r w:rsidRPr="009044F1">
        <w:rPr>
          <w:rFonts w:ascii="GHEA Grapalat" w:hAnsi="GHEA Grapalat"/>
          <w:i/>
        </w:rPr>
        <w:t xml:space="preserve">под кодом </w:t>
      </w:r>
      <w:r w:rsidR="002717BD">
        <w:rPr>
          <w:rFonts w:ascii="GHEA Grapalat" w:hAnsi="GHEA Grapalat"/>
          <w:i/>
        </w:rPr>
        <w:t>GGAK-HMATsDzB-21/10/H</w:t>
      </w:r>
      <w:r w:rsidRPr="001B32D9">
        <w:rPr>
          <w:rFonts w:ascii="GHEA Grapalat" w:hAnsi="GHEA Grapalat" w:cs="Times Armenian"/>
          <w:i/>
        </w:rPr>
        <w:br/>
      </w:r>
      <w:r>
        <w:rPr>
          <w:rFonts w:ascii="GHEA Grapalat" w:hAnsi="GHEA Grapalat"/>
          <w:i/>
        </w:rPr>
        <w:t xml:space="preserve">№ </w:t>
      </w:r>
      <w:r w:rsidR="004820A1">
        <w:rPr>
          <w:rFonts w:ascii="GHEA Grapalat" w:hAnsi="GHEA Grapalat"/>
          <w:i/>
          <w:lang w:val="hy-AM"/>
        </w:rPr>
        <w:t>3</w:t>
      </w:r>
      <w:r w:rsidRPr="009044F1">
        <w:rPr>
          <w:rFonts w:ascii="GHEA Grapalat" w:hAnsi="GHEA Grapalat"/>
          <w:i/>
        </w:rPr>
        <w:t xml:space="preserve"> от </w:t>
      </w:r>
      <w:r w:rsidR="002717BD">
        <w:rPr>
          <w:rFonts w:ascii="GHEA Grapalat" w:hAnsi="GHEA Grapalat"/>
          <w:i/>
          <w:lang w:val="hy-AM"/>
        </w:rPr>
        <w:t>01. 12.</w:t>
      </w:r>
      <w:r w:rsidRPr="009044F1">
        <w:rPr>
          <w:rFonts w:ascii="GHEA Grapalat" w:hAnsi="GHEA Grapalat"/>
          <w:i/>
        </w:rPr>
        <w:t xml:space="preserve"> 20</w:t>
      </w:r>
      <w:r w:rsidR="00EE77CF">
        <w:rPr>
          <w:rFonts w:ascii="GHEA Grapalat" w:hAnsi="GHEA Grapalat"/>
          <w:i/>
          <w:lang w:val="hy-AM"/>
        </w:rPr>
        <w:t>21</w:t>
      </w:r>
      <w:r>
        <w:rPr>
          <w:rFonts w:ascii="GHEA Grapalat" w:hAnsi="GHEA Grapalat"/>
          <w:i/>
        </w:rPr>
        <w:t xml:space="preserve"> </w:t>
      </w:r>
      <w:r w:rsidRPr="009044F1">
        <w:rPr>
          <w:rFonts w:ascii="GHEA Grapalat" w:hAnsi="GHEA Grapalat"/>
          <w:i/>
        </w:rPr>
        <w:t>г.</w:t>
      </w:r>
    </w:p>
    <w:p w:rsidR="00096865" w:rsidRPr="00C50913"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EE77CF" w:rsidP="00B46D58">
      <w:pPr>
        <w:pStyle w:val="BodyText"/>
        <w:widowControl w:val="0"/>
        <w:spacing w:after="160"/>
        <w:ind w:right="-7" w:firstLine="567"/>
        <w:jc w:val="center"/>
        <w:rPr>
          <w:rFonts w:ascii="GHEA Grapalat" w:hAnsi="GHEA Grapalat"/>
        </w:rPr>
      </w:pPr>
      <w:r w:rsidRPr="000250EC">
        <w:rPr>
          <w:rFonts w:ascii="GHEA Grapalat" w:hAnsi="GHEA Grapalat" w:cs="Cambria"/>
        </w:rPr>
        <w:lastRenderedPageBreak/>
        <w:t>ГНКО</w:t>
      </w:r>
      <w:r w:rsidRPr="000250EC">
        <w:rPr>
          <w:rFonts w:ascii="GHEA Grapalat" w:hAnsi="GHEA Grapalat"/>
        </w:rPr>
        <w:t xml:space="preserve"> </w:t>
      </w:r>
      <w:r w:rsidRPr="000250EC">
        <w:rPr>
          <w:rFonts w:ascii="GHEA Grapalat" w:hAnsi="GHEA Grapalat" w:cs="Baltica"/>
        </w:rPr>
        <w:t>«</w:t>
      </w:r>
      <w:r w:rsidRPr="000250EC">
        <w:rPr>
          <w:rFonts w:ascii="GHEA Grapalat" w:hAnsi="GHEA Grapalat" w:cs="Cambria"/>
        </w:rPr>
        <w:t>ЦЕНТР</w:t>
      </w:r>
      <w:r w:rsidRPr="000250EC">
        <w:rPr>
          <w:rFonts w:ascii="GHEA Grapalat" w:hAnsi="GHEA Grapalat"/>
        </w:rPr>
        <w:t xml:space="preserve"> </w:t>
      </w:r>
      <w:r w:rsidRPr="000250EC">
        <w:rPr>
          <w:rFonts w:ascii="GHEA Grapalat" w:hAnsi="GHEA Grapalat" w:cs="Cambria"/>
        </w:rPr>
        <w:t>АУКЦИОНА</w:t>
      </w:r>
      <w:r w:rsidRPr="000250EC">
        <w:rPr>
          <w:rFonts w:ascii="GHEA Grapalat" w:hAnsi="GHEA Grapalat"/>
        </w:rPr>
        <w:t xml:space="preserve"> </w:t>
      </w:r>
      <w:r w:rsidRPr="000250EC">
        <w:rPr>
          <w:rFonts w:ascii="GHEA Grapalat" w:hAnsi="GHEA Grapalat" w:cs="Cambria"/>
        </w:rPr>
        <w:t>И</w:t>
      </w:r>
      <w:r w:rsidRPr="000250EC">
        <w:rPr>
          <w:rFonts w:ascii="GHEA Grapalat" w:hAnsi="GHEA Grapalat"/>
        </w:rPr>
        <w:t xml:space="preserve"> </w:t>
      </w:r>
      <w:r w:rsidRPr="000250EC">
        <w:rPr>
          <w:rFonts w:ascii="GHEA Grapalat" w:hAnsi="GHEA Grapalat" w:cs="Cambria"/>
        </w:rPr>
        <w:t>ОЦЕНКИ</w:t>
      </w:r>
      <w:r w:rsidRPr="000250EC">
        <w:rPr>
          <w:rFonts w:ascii="GHEA Grapalat" w:hAnsi="GHEA Grapalat"/>
        </w:rPr>
        <w:t xml:space="preserve"> </w:t>
      </w:r>
      <w:r w:rsidRPr="000250EC">
        <w:rPr>
          <w:rFonts w:ascii="GHEA Grapalat" w:hAnsi="GHEA Grapalat" w:cs="Cambria"/>
        </w:rPr>
        <w:t>ИМУЩЕСТВА</w:t>
      </w:r>
      <w:r w:rsidRPr="000250EC">
        <w:rPr>
          <w:rFonts w:ascii="GHEA Grapalat" w:hAnsi="GHEA Grapalat" w:cs="Baltica"/>
        </w:rPr>
        <w:t>»</w:t>
      </w:r>
    </w:p>
    <w:p w:rsidR="00096865" w:rsidRPr="003A1EBB" w:rsidRDefault="0009686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EE77CF" w:rsidRDefault="00096865" w:rsidP="00B46D58">
      <w:pPr>
        <w:pStyle w:val="BodyText"/>
        <w:widowControl w:val="0"/>
        <w:spacing w:after="160"/>
        <w:ind w:right="-7" w:firstLine="567"/>
        <w:jc w:val="center"/>
        <w:rPr>
          <w:rFonts w:ascii="GHEA Grapalat" w:hAnsi="GHEA Grapalat"/>
        </w:rPr>
      </w:pPr>
    </w:p>
    <w:p w:rsidR="002717BD" w:rsidRPr="002717BD" w:rsidRDefault="002717BD" w:rsidP="002717BD">
      <w:pPr>
        <w:pStyle w:val="BodyText"/>
        <w:spacing w:after="0"/>
        <w:jc w:val="center"/>
        <w:rPr>
          <w:rFonts w:ascii="GHEA Grapalat" w:hAnsi="GHEA Grapalat"/>
        </w:rPr>
      </w:pPr>
      <w:r w:rsidRPr="002717BD">
        <w:rPr>
          <w:rFonts w:ascii="GHEA Grapalat" w:hAnsi="GHEA Grapalat"/>
        </w:rPr>
        <w:t>НА ЗАКУПКУ У ОДНОГО ЛИЦА, ОБУСЛОВЛЕННОГО БЕЗОТЛАГАТЕЛЬНОСТЬЮ,</w:t>
      </w:r>
    </w:p>
    <w:p w:rsidR="00EE77CF" w:rsidRPr="009044F1" w:rsidRDefault="002717BD" w:rsidP="002717BD">
      <w:pPr>
        <w:pStyle w:val="BodyText"/>
        <w:widowControl w:val="0"/>
        <w:spacing w:after="0"/>
        <w:ind w:right="-7" w:firstLine="567"/>
        <w:jc w:val="center"/>
        <w:rPr>
          <w:rFonts w:ascii="GHEA Grapalat" w:hAnsi="GHEA Grapalat"/>
        </w:rPr>
      </w:pPr>
      <w:r w:rsidRPr="002717BD">
        <w:rPr>
          <w:rFonts w:ascii="GHEA Grapalat" w:hAnsi="GHEA Grapalat"/>
        </w:rPr>
        <w:t xml:space="preserve">ОБЪЯВЛЕННОГО С ЦЕЛЬЮ ПРИОБРЕТЕНИЯ </w:t>
      </w:r>
      <w:r>
        <w:rPr>
          <w:rFonts w:ascii="GHEA Grapalat" w:hAnsi="GHEA Grapalat"/>
          <w:lang w:val="hy-AM"/>
        </w:rPr>
        <w:t xml:space="preserve"> </w:t>
      </w:r>
      <w:r w:rsidR="00DE7918" w:rsidRPr="00DE7918">
        <w:rPr>
          <w:rFonts w:ascii="GHEA Grapalat" w:hAnsi="GHEA Grapalat"/>
          <w:b/>
          <w:spacing w:val="6"/>
        </w:rPr>
        <w:t>«УСЛУГ ПО РЕМОНТИРОВАНИЮ И НАЛАДКЕ СИСТЕМЫ ПРОТИВОПОЖАРНОЙ СИГНАЛИЗАЦИИ»</w:t>
      </w:r>
      <w:r w:rsidR="00DE7918">
        <w:rPr>
          <w:rFonts w:ascii="GHEA Grapalat" w:hAnsi="GHEA Grapalat"/>
          <w:b/>
          <w:spacing w:val="6"/>
          <w:lang w:val="hy-AM"/>
        </w:rPr>
        <w:t xml:space="preserve"> </w:t>
      </w:r>
      <w:r w:rsidR="002B32D6" w:rsidRPr="009044F1">
        <w:rPr>
          <w:rFonts w:ascii="GHEA Grapalat" w:hAnsi="GHEA Grapalat"/>
        </w:rPr>
        <w:t xml:space="preserve">ДЛЯ НУЖД </w:t>
      </w:r>
      <w:r w:rsidR="00EE77CF" w:rsidRPr="000250EC">
        <w:rPr>
          <w:rFonts w:ascii="GHEA Grapalat" w:hAnsi="GHEA Grapalat" w:cs="Cambria"/>
        </w:rPr>
        <w:t>ГНКО</w:t>
      </w:r>
      <w:r w:rsidR="00EE77CF" w:rsidRPr="000250EC">
        <w:rPr>
          <w:rFonts w:ascii="GHEA Grapalat" w:hAnsi="GHEA Grapalat"/>
        </w:rPr>
        <w:t xml:space="preserve"> </w:t>
      </w:r>
      <w:r w:rsidR="00EE77CF" w:rsidRPr="000250EC">
        <w:rPr>
          <w:rFonts w:ascii="GHEA Grapalat" w:hAnsi="GHEA Grapalat" w:cs="Baltica"/>
        </w:rPr>
        <w:t>«</w:t>
      </w:r>
      <w:r w:rsidR="00EE77CF" w:rsidRPr="000250EC">
        <w:rPr>
          <w:rFonts w:ascii="GHEA Grapalat" w:hAnsi="GHEA Grapalat" w:cs="Cambria"/>
        </w:rPr>
        <w:t>ЦЕНТР</w:t>
      </w:r>
      <w:r w:rsidR="00EE77CF" w:rsidRPr="000250EC">
        <w:rPr>
          <w:rFonts w:ascii="GHEA Grapalat" w:hAnsi="GHEA Grapalat"/>
        </w:rPr>
        <w:t xml:space="preserve"> </w:t>
      </w:r>
      <w:r w:rsidR="00EE77CF" w:rsidRPr="000250EC">
        <w:rPr>
          <w:rFonts w:ascii="GHEA Grapalat" w:hAnsi="GHEA Grapalat" w:cs="Cambria"/>
        </w:rPr>
        <w:t>АУКЦИОНА</w:t>
      </w:r>
      <w:r w:rsidR="00EE77CF" w:rsidRPr="000250EC">
        <w:rPr>
          <w:rFonts w:ascii="GHEA Grapalat" w:hAnsi="GHEA Grapalat"/>
        </w:rPr>
        <w:t xml:space="preserve"> </w:t>
      </w:r>
      <w:r w:rsidR="00EE77CF" w:rsidRPr="000250EC">
        <w:rPr>
          <w:rFonts w:ascii="GHEA Grapalat" w:hAnsi="GHEA Grapalat" w:cs="Cambria"/>
        </w:rPr>
        <w:t>И</w:t>
      </w:r>
      <w:r w:rsidR="00EE77CF" w:rsidRPr="000250EC">
        <w:rPr>
          <w:rFonts w:ascii="GHEA Grapalat" w:hAnsi="GHEA Grapalat"/>
        </w:rPr>
        <w:t xml:space="preserve"> </w:t>
      </w:r>
      <w:r w:rsidR="00EE77CF" w:rsidRPr="000250EC">
        <w:rPr>
          <w:rFonts w:ascii="GHEA Grapalat" w:hAnsi="GHEA Grapalat" w:cs="Cambria"/>
        </w:rPr>
        <w:t>ОЦЕНКИ</w:t>
      </w:r>
      <w:r w:rsidR="00EE77CF" w:rsidRPr="000250EC">
        <w:rPr>
          <w:rFonts w:ascii="GHEA Grapalat" w:hAnsi="GHEA Grapalat"/>
        </w:rPr>
        <w:t xml:space="preserve"> </w:t>
      </w:r>
      <w:r w:rsidR="00EE77CF" w:rsidRPr="000250EC">
        <w:rPr>
          <w:rFonts w:ascii="GHEA Grapalat" w:hAnsi="GHEA Grapalat" w:cs="Cambria"/>
        </w:rPr>
        <w:t>ИМУЩЕСТВА</w:t>
      </w:r>
      <w:r w:rsidR="00EE77CF" w:rsidRPr="000250EC">
        <w:rPr>
          <w:rFonts w:ascii="GHEA Grapalat" w:hAnsi="GHEA Grapalat" w:cs="Baltica"/>
        </w:rPr>
        <w:t>»</w:t>
      </w:r>
    </w:p>
    <w:p w:rsidR="00CE0D95" w:rsidRPr="009044F1" w:rsidRDefault="00CE0D95" w:rsidP="00EE77CF">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1A43A4" w:rsidRPr="009044F1" w:rsidRDefault="00096865" w:rsidP="00EE77CF">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EE77CF" w:rsidRDefault="00EE77CF" w:rsidP="00B46D58">
      <w:pPr>
        <w:widowControl w:val="0"/>
        <w:spacing w:after="160"/>
        <w:jc w:val="center"/>
        <w:rPr>
          <w:rFonts w:ascii="GHEA Grapalat" w:hAnsi="GHEA Grapalat"/>
          <w:b/>
        </w:rPr>
      </w:pPr>
    </w:p>
    <w:p w:rsidR="00EE77CF" w:rsidRDefault="00EE77CF" w:rsidP="00B46D58">
      <w:pPr>
        <w:widowControl w:val="0"/>
        <w:spacing w:after="160"/>
        <w:jc w:val="center"/>
        <w:rPr>
          <w:rFonts w:ascii="GHEA Grapalat" w:hAnsi="GHEA Grapalat"/>
          <w:b/>
        </w:rPr>
      </w:pPr>
    </w:p>
    <w:p w:rsidR="00160AE4"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2717BD" w:rsidRPr="002717BD" w:rsidRDefault="00160AE4" w:rsidP="002717BD">
      <w:pPr>
        <w:widowControl w:val="0"/>
        <w:jc w:val="center"/>
        <w:rPr>
          <w:rFonts w:ascii="GHEA Grapalat" w:hAnsi="GHEA Grapalat"/>
          <w:b/>
        </w:rPr>
      </w:pPr>
      <w:r w:rsidRPr="009044F1">
        <w:rPr>
          <w:rFonts w:ascii="GHEA Grapalat" w:hAnsi="GHEA Grapalat"/>
          <w:b/>
        </w:rPr>
        <w:t xml:space="preserve">ПРИГЛАШЕНИЯ НА </w:t>
      </w:r>
      <w:r w:rsidR="002717BD" w:rsidRPr="002717BD">
        <w:rPr>
          <w:rFonts w:ascii="GHEA Grapalat" w:hAnsi="GHEA Grapalat"/>
          <w:b/>
        </w:rPr>
        <w:t>НА ЗАКУПКУ У ОДНОГО ЛИЦА ОБУСЛОВЛЕННОГО БЕЗОТЛАГАТЕЛЬНОСТЬЮ,</w:t>
      </w:r>
      <w:r w:rsidR="002717BD">
        <w:rPr>
          <w:rFonts w:ascii="GHEA Grapalat" w:hAnsi="GHEA Grapalat"/>
          <w:b/>
          <w:lang w:val="hy-AM"/>
        </w:rPr>
        <w:t xml:space="preserve"> </w:t>
      </w:r>
      <w:r w:rsidR="002717BD" w:rsidRPr="002717BD">
        <w:rPr>
          <w:rFonts w:ascii="GHEA Grapalat" w:hAnsi="GHEA Grapalat"/>
          <w:b/>
        </w:rPr>
        <w:t xml:space="preserve">ОБЪЯВЛЕННОГО С ЦЕЛЬЮ ПРИОБРЕТЕНИЯ </w:t>
      </w:r>
      <w:r w:rsidR="002717BD" w:rsidRPr="002717BD">
        <w:rPr>
          <w:rFonts w:ascii="GHEA Grapalat" w:hAnsi="GHEA Grapalat"/>
          <w:b/>
          <w:lang w:val="hy-AM"/>
        </w:rPr>
        <w:t xml:space="preserve"> </w:t>
      </w:r>
      <w:r w:rsidR="00DE7918" w:rsidRPr="00DE7918">
        <w:rPr>
          <w:rFonts w:ascii="GHEA Grapalat" w:hAnsi="GHEA Grapalat"/>
          <w:b/>
          <w:spacing w:val="6"/>
        </w:rPr>
        <w:t>«УСЛУГ ПО РЕМОНТИРОВАНИЮ И НАЛАДКЕ СИСТЕМЫ ПРОТИВОПОЖАРНОЙ СИГНАЛИЗАЦИИ»</w:t>
      </w:r>
      <w:r w:rsidR="002717BD" w:rsidRPr="002717BD">
        <w:rPr>
          <w:rFonts w:ascii="GHEA Grapalat" w:hAnsi="GHEA Grapalat"/>
          <w:b/>
        </w:rPr>
        <w:t xml:space="preserve"> ДЛЯ НУЖД ГНКО «ЦЕНТР АУКЦИОНА И ОЦЕНКИ ИМУЩЕСТВА»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2F2FCD">
        <w:rPr>
          <w:rFonts w:ascii="GHEA Grapalat" w:hAnsi="GHEA Grapalat"/>
          <w:b/>
        </w:rPr>
        <w:t>НА ЗАКУПКУ У ОДНОГО ЛИЦА, ОБУСЛОВЛЕННОГО БЕЗОТЛАГАТЕЛЬНОСТЬЮ</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CA6234" w:rsidRDefault="00E17B7F" w:rsidP="00CA6234">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p>
    <w:p w:rsidR="00CA6234" w:rsidRDefault="00CA6234" w:rsidP="00CA6234">
      <w:pPr>
        <w:rPr>
          <w:rFonts w:ascii="GHEA Grapalat" w:hAnsi="GHEA Grapalat"/>
          <w:spacing w:val="-6"/>
        </w:rPr>
      </w:pPr>
    </w:p>
    <w:p w:rsidR="00096865" w:rsidRPr="006D2DF7" w:rsidRDefault="00E17B7F" w:rsidP="00CA6234">
      <w:pPr>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2717BD" w:rsidRPr="002717BD">
        <w:rPr>
          <w:rFonts w:ascii="GHEA Grapalat" w:hAnsi="GHEA Grapalat"/>
          <w:spacing w:val="-6"/>
        </w:rPr>
        <w:t>на закупку у одного лица, обусловленного безотлагательностью</w:t>
      </w:r>
      <w:r w:rsidR="00096865" w:rsidRPr="006D2DF7">
        <w:rPr>
          <w:rFonts w:ascii="GHEA Grapalat" w:hAnsi="GHEA Grapalat"/>
          <w:spacing w:val="-6"/>
        </w:rPr>
        <w:t xml:space="preserve">, проводимом под кодом </w:t>
      </w:r>
      <w:r w:rsidR="002717BD">
        <w:rPr>
          <w:rFonts w:ascii="GHEA Grapalat" w:hAnsi="GHEA Grapalat"/>
          <w:spacing w:val="-6"/>
        </w:rPr>
        <w:t>GGAK-HMATsDzB-21/10/H</w:t>
      </w:r>
      <w:r w:rsidR="00CA6234">
        <w:rPr>
          <w:rFonts w:ascii="GHEA Grapalat" w:hAnsi="GHEA Grapalat"/>
          <w:spacing w:val="-6"/>
          <w:lang w:val="hy-AM"/>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CA6234" w:rsidRPr="00CA6234">
          <w:rPr>
            <w:rFonts w:ascii="GHEA Grapalat" w:hAnsi="GHEA Grapalat"/>
            <w:sz w:val="24"/>
            <w:szCs w:val="24"/>
          </w:rPr>
          <w:t>petguyq.poak@mail.ru</w:t>
        </w:r>
      </w:hyperlink>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DE7918" w:rsidRDefault="00845AA5" w:rsidP="00B46D58">
      <w:pPr>
        <w:pStyle w:val="Heading3"/>
        <w:keepNext w:val="0"/>
        <w:widowControl w:val="0"/>
        <w:tabs>
          <w:tab w:val="left" w:pos="1134"/>
        </w:tabs>
        <w:spacing w:after="160" w:line="240" w:lineRule="auto"/>
        <w:ind w:firstLine="567"/>
        <w:jc w:val="both"/>
        <w:rPr>
          <w:rFonts w:ascii="GHEA Grapalat" w:hAnsi="GHEA Grapalat"/>
          <w:i w:val="0"/>
          <w:spacing w:val="6"/>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DE7918">
        <w:rPr>
          <w:rFonts w:ascii="GHEA Grapalat" w:hAnsi="GHEA Grapalat"/>
          <w:i w:val="0"/>
          <w:spacing w:val="6"/>
          <w:sz w:val="24"/>
          <w:szCs w:val="24"/>
        </w:rPr>
        <w:t xml:space="preserve">Предметом закупки является приобретение </w:t>
      </w:r>
      <w:r w:rsidR="00122C69" w:rsidRPr="000250EC">
        <w:rPr>
          <w:rFonts w:ascii="GHEA Grapalat" w:hAnsi="GHEA Grapalat"/>
          <w:i w:val="0"/>
          <w:spacing w:val="6"/>
          <w:sz w:val="24"/>
          <w:szCs w:val="24"/>
        </w:rPr>
        <w:t>«</w:t>
      </w:r>
      <w:r w:rsidR="00122C69" w:rsidRPr="007603DF">
        <w:rPr>
          <w:rFonts w:ascii="GHEA Grapalat" w:hAnsi="GHEA Grapalat"/>
          <w:i w:val="0"/>
          <w:spacing w:val="6"/>
          <w:sz w:val="24"/>
          <w:szCs w:val="24"/>
        </w:rPr>
        <w:t>Услуг по р</w:t>
      </w:r>
      <w:r w:rsidR="00122C69" w:rsidRPr="00DE7918">
        <w:rPr>
          <w:rFonts w:ascii="GHEA Grapalat" w:hAnsi="GHEA Grapalat"/>
          <w:i w:val="0"/>
          <w:spacing w:val="6"/>
          <w:sz w:val="24"/>
          <w:szCs w:val="24"/>
        </w:rPr>
        <w:t xml:space="preserve">емонтированию </w:t>
      </w:r>
      <w:r w:rsidR="00DE7918" w:rsidRPr="00DE7918">
        <w:rPr>
          <w:rFonts w:ascii="GHEA Grapalat" w:hAnsi="GHEA Grapalat"/>
          <w:i w:val="0"/>
          <w:spacing w:val="6"/>
          <w:sz w:val="24"/>
          <w:szCs w:val="24"/>
        </w:rPr>
        <w:t>и наладке системы противопожарной сигнализации</w:t>
      </w:r>
      <w:r w:rsidR="00122C69" w:rsidRPr="00DE7918">
        <w:rPr>
          <w:rFonts w:ascii="GHEA Grapalat" w:hAnsi="GHEA Grapalat"/>
          <w:i w:val="0"/>
          <w:spacing w:val="6"/>
          <w:sz w:val="24"/>
          <w:szCs w:val="24"/>
        </w:rPr>
        <w:t>»</w:t>
      </w:r>
      <w:r w:rsidR="00122C69" w:rsidRPr="000250EC">
        <w:rPr>
          <w:rFonts w:ascii="GHEA Grapalat" w:hAnsi="GHEA Grapalat"/>
          <w:i w:val="0"/>
          <w:spacing w:val="6"/>
          <w:sz w:val="24"/>
          <w:szCs w:val="24"/>
        </w:rPr>
        <w:t xml:space="preserve"> </w:t>
      </w:r>
      <w:r w:rsidRPr="00DE7918">
        <w:rPr>
          <w:rFonts w:ascii="GHEA Grapalat" w:hAnsi="GHEA Grapalat"/>
          <w:i w:val="0"/>
          <w:spacing w:val="6"/>
          <w:sz w:val="24"/>
          <w:szCs w:val="24"/>
        </w:rPr>
        <w:t xml:space="preserve">(далее — также </w:t>
      </w:r>
      <w:r w:rsidR="00E968BE" w:rsidRPr="00DE7918">
        <w:rPr>
          <w:rFonts w:ascii="GHEA Grapalat" w:hAnsi="GHEA Grapalat"/>
          <w:i w:val="0"/>
          <w:spacing w:val="6"/>
          <w:sz w:val="24"/>
          <w:szCs w:val="24"/>
        </w:rPr>
        <w:t>услуга</w:t>
      </w:r>
      <w:r w:rsidRPr="00DE7918">
        <w:rPr>
          <w:rFonts w:ascii="GHEA Grapalat" w:hAnsi="GHEA Grapalat"/>
          <w:i w:val="0"/>
          <w:spacing w:val="6"/>
          <w:sz w:val="24"/>
          <w:szCs w:val="24"/>
        </w:rPr>
        <w:t>) для нужд</w:t>
      </w:r>
      <w:r w:rsidR="00CA6234" w:rsidRPr="00DE7918">
        <w:rPr>
          <w:rFonts w:ascii="GHEA Grapalat" w:hAnsi="GHEA Grapalat"/>
          <w:i w:val="0"/>
          <w:spacing w:val="6"/>
          <w:sz w:val="24"/>
          <w:szCs w:val="24"/>
        </w:rPr>
        <w:t xml:space="preserve"> ГНКО «Центр аукциона и оценки имущества, </w:t>
      </w:r>
      <w:r w:rsidRPr="00DE7918">
        <w:rPr>
          <w:rFonts w:ascii="GHEA Grapalat" w:hAnsi="GHEA Grapalat"/>
          <w:i w:val="0"/>
          <w:spacing w:val="6"/>
          <w:sz w:val="24"/>
          <w:szCs w:val="24"/>
        </w:rPr>
        <w:t xml:space="preserve">которые сгруппированы в </w:t>
      </w:r>
      <w:r w:rsidR="00CA6234" w:rsidRPr="00DE7918">
        <w:rPr>
          <w:rFonts w:ascii="GHEA Grapalat" w:hAnsi="GHEA Grapalat"/>
          <w:i w:val="0"/>
          <w:spacing w:val="6"/>
          <w:sz w:val="24"/>
          <w:szCs w:val="24"/>
        </w:rPr>
        <w:t xml:space="preserve"> </w:t>
      </w:r>
      <w:r w:rsidR="006F4E41" w:rsidRPr="00DE7918">
        <w:rPr>
          <w:rFonts w:ascii="GHEA Grapalat" w:hAnsi="GHEA Grapalat"/>
          <w:i w:val="0"/>
          <w:spacing w:val="6"/>
          <w:sz w:val="24"/>
          <w:szCs w:val="24"/>
        </w:rPr>
        <w:t>1</w:t>
      </w:r>
      <w:r w:rsidR="00CA6234" w:rsidRPr="00DE7918">
        <w:rPr>
          <w:rFonts w:ascii="GHEA Grapalat" w:hAnsi="GHEA Grapalat"/>
          <w:i w:val="0"/>
          <w:spacing w:val="6"/>
          <w:sz w:val="24"/>
          <w:szCs w:val="24"/>
        </w:rPr>
        <w:t xml:space="preserve"> </w:t>
      </w:r>
      <w:r w:rsidRPr="00DE7918">
        <w:rPr>
          <w:rFonts w:ascii="GHEA Grapalat" w:hAnsi="GHEA Grapalat"/>
          <w:i w:val="0"/>
          <w:spacing w:val="6"/>
          <w:sz w:val="24"/>
          <w:szCs w:val="24"/>
        </w:rPr>
        <w:t xml:space="preserve">лот </w:t>
      </w:r>
    </w:p>
    <w:tbl>
      <w:tblPr>
        <w:tblW w:w="10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9025"/>
      </w:tblGrid>
      <w:tr w:rsidR="00096865" w:rsidRPr="009044F1" w:rsidTr="00122C69">
        <w:trPr>
          <w:trHeight w:val="672"/>
          <w:jc w:val="center"/>
        </w:trPr>
        <w:tc>
          <w:tcPr>
            <w:tcW w:w="1277"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9025"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F2FCD" w:rsidRPr="009044F1" w:rsidTr="00122C69">
        <w:trPr>
          <w:trHeight w:val="672"/>
          <w:jc w:val="center"/>
        </w:trPr>
        <w:tc>
          <w:tcPr>
            <w:tcW w:w="1277" w:type="dxa"/>
            <w:vAlign w:val="center"/>
          </w:tcPr>
          <w:p w:rsidR="002F2FCD" w:rsidRPr="00122C69" w:rsidRDefault="002F2FCD" w:rsidP="002F2FC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p>
        </w:tc>
        <w:tc>
          <w:tcPr>
            <w:tcW w:w="9025" w:type="dxa"/>
            <w:vAlign w:val="center"/>
          </w:tcPr>
          <w:p w:rsidR="002F2FCD" w:rsidRPr="00957B14" w:rsidRDefault="002F2FCD" w:rsidP="00DE7918">
            <w:pPr>
              <w:pStyle w:val="BodyTextIndent2"/>
              <w:widowControl w:val="0"/>
              <w:spacing w:after="120" w:line="240" w:lineRule="auto"/>
              <w:ind w:firstLine="0"/>
              <w:rPr>
                <w:rFonts w:ascii="GHEA Grapalat" w:hAnsi="GHEA Grapalat"/>
                <w:u w:val="single"/>
                <w:vertAlign w:val="subscript"/>
              </w:rPr>
            </w:pPr>
            <w:r w:rsidRPr="00957B14">
              <w:rPr>
                <w:rFonts w:ascii="GHEA Grapalat" w:hAnsi="GHEA Grapalat"/>
              </w:rPr>
              <w:t xml:space="preserve">Ремонт и </w:t>
            </w:r>
            <w:r w:rsidR="004820A1">
              <w:rPr>
                <w:rFonts w:ascii="GHEA Grapalat" w:hAnsi="GHEA Grapalat"/>
                <w:lang w:val="hy-AM"/>
              </w:rPr>
              <w:t>наладка</w:t>
            </w:r>
            <w:r w:rsidR="00DE7918">
              <w:rPr>
                <w:rFonts w:ascii="GHEA Grapalat" w:hAnsi="GHEA Grapalat"/>
                <w:lang w:val="hy-AM"/>
              </w:rPr>
              <w:t xml:space="preserve"> системы</w:t>
            </w:r>
            <w:r w:rsidR="004820A1">
              <w:rPr>
                <w:rFonts w:ascii="GHEA Grapalat" w:hAnsi="GHEA Grapalat"/>
                <w:lang w:val="hy-AM"/>
              </w:rPr>
              <w:t xml:space="preserve"> </w:t>
            </w:r>
            <w:r w:rsidRPr="00957B14">
              <w:rPr>
                <w:rFonts w:ascii="GHEA Grapalat" w:hAnsi="GHEA Grapalat"/>
              </w:rPr>
              <w:t xml:space="preserve">противопожарной </w:t>
            </w:r>
            <w:r w:rsidR="00DE7918">
              <w:rPr>
                <w:rFonts w:ascii="GHEA Grapalat" w:hAnsi="GHEA Grapalat"/>
              </w:rPr>
              <w:t>сигнализации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A6234">
      <w:pPr>
        <w:widowControl w:val="0"/>
        <w:tabs>
          <w:tab w:val="left" w:pos="1134"/>
        </w:tabs>
        <w:spacing w:after="160"/>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A6234">
      <w:pPr>
        <w:widowControl w:val="0"/>
        <w:tabs>
          <w:tab w:val="left" w:pos="1134"/>
        </w:tabs>
        <w:spacing w:after="160"/>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A6234">
      <w:pPr>
        <w:widowControl w:val="0"/>
        <w:tabs>
          <w:tab w:val="left" w:pos="1134"/>
          <w:tab w:val="left" w:pos="7200"/>
        </w:tabs>
        <w:spacing w:after="160"/>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CA6234">
      <w:pPr>
        <w:widowControl w:val="0"/>
        <w:tabs>
          <w:tab w:val="left" w:pos="1134"/>
        </w:tabs>
        <w:spacing w:after="160"/>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w:t>
      </w:r>
      <w:r w:rsidRPr="009044F1">
        <w:rPr>
          <w:rFonts w:ascii="GHEA Grapalat" w:hAnsi="GHEA Grapalat"/>
        </w:rPr>
        <w:lastRenderedPageBreak/>
        <w:t>порядке снята или по</w:t>
      </w:r>
      <w:r w:rsidR="003240F7">
        <w:rPr>
          <w:rFonts w:ascii="GHEA Grapalat" w:hAnsi="GHEA Grapalat"/>
        </w:rPr>
        <w:t>гашена;</w:t>
      </w:r>
    </w:p>
    <w:p w:rsidR="00753E6E" w:rsidRPr="009044F1" w:rsidRDefault="00753E6E" w:rsidP="00CA6234">
      <w:pPr>
        <w:widowControl w:val="0"/>
        <w:tabs>
          <w:tab w:val="left" w:pos="1134"/>
        </w:tabs>
        <w:spacing w:after="160"/>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CA6234">
      <w:pPr>
        <w:widowControl w:val="0"/>
        <w:tabs>
          <w:tab w:val="left" w:pos="1134"/>
        </w:tabs>
        <w:spacing w:after="160"/>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A6234">
      <w:pPr>
        <w:widowControl w:val="0"/>
        <w:tabs>
          <w:tab w:val="left" w:pos="1134"/>
        </w:tabs>
        <w:spacing w:after="160"/>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A6234">
      <w:pPr>
        <w:widowControl w:val="0"/>
        <w:tabs>
          <w:tab w:val="left" w:pos="1134"/>
        </w:tabs>
        <w:spacing w:after="160"/>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A6234">
      <w:pPr>
        <w:widowControl w:val="0"/>
        <w:tabs>
          <w:tab w:val="left" w:pos="1134"/>
        </w:tabs>
        <w:spacing w:after="160"/>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A6234">
      <w:pPr>
        <w:widowControl w:val="0"/>
        <w:tabs>
          <w:tab w:val="left" w:pos="1134"/>
        </w:tabs>
        <w:spacing w:after="160"/>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A6234">
      <w:pPr>
        <w:pStyle w:val="NormalWeb"/>
        <w:widowControl w:val="0"/>
        <w:tabs>
          <w:tab w:val="left" w:pos="1134"/>
        </w:tabs>
        <w:spacing w:before="0" w:beforeAutospacing="0" w:after="16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w:t>
      </w:r>
      <w:r w:rsidRPr="009044F1">
        <w:rPr>
          <w:rFonts w:ascii="GHEA Grapalat" w:hAnsi="GHEA Grapalat"/>
          <w:color w:val="000000"/>
        </w:rPr>
        <w:lastRenderedPageBreak/>
        <w:t>другим лицом, исполняющим подобные обязанности;</w:t>
      </w:r>
    </w:p>
    <w:p w:rsidR="00D5674E" w:rsidRPr="009044F1" w:rsidRDefault="00D5674E" w:rsidP="00CA6234">
      <w:pPr>
        <w:pStyle w:val="NormalWeb"/>
        <w:widowControl w:val="0"/>
        <w:tabs>
          <w:tab w:val="left" w:pos="1134"/>
        </w:tabs>
        <w:spacing w:before="0" w:beforeAutospacing="0" w:after="16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CA6234">
      <w:pPr>
        <w:widowControl w:val="0"/>
        <w:tabs>
          <w:tab w:val="left" w:pos="1134"/>
        </w:tabs>
        <w:spacing w:after="160"/>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7CC4" w:rsidRPr="009044F1" w:rsidRDefault="00096865" w:rsidP="00CA6234">
      <w:pPr>
        <w:widowControl w:val="0"/>
        <w:tabs>
          <w:tab w:val="left" w:pos="1134"/>
        </w:tabs>
        <w:spacing w:after="160"/>
        <w:ind w:firstLine="567"/>
        <w:contextualSpacing/>
        <w:jc w:val="both"/>
        <w:rPr>
          <w:rFonts w:ascii="GHEA Grapalat" w:hAnsi="GHEA Grapalat" w:cs="Arial Armenian"/>
        </w:rPr>
      </w:pPr>
      <w:r w:rsidRPr="00CA6234">
        <w:rPr>
          <w:rFonts w:ascii="GHEA Grapalat" w:hAnsi="GHEA Grapalat"/>
          <w:b/>
        </w:rPr>
        <w:t>2.4</w:t>
      </w:r>
      <w:r w:rsidR="00D13662" w:rsidRPr="00CA6234">
        <w:rPr>
          <w:rFonts w:ascii="GHEA Grapalat" w:hAnsi="GHEA Grapalat"/>
          <w:b/>
        </w:rPr>
        <w:t>.</w:t>
      </w:r>
      <w:r w:rsidR="00E1385B" w:rsidRPr="00CA6234">
        <w:rPr>
          <w:rFonts w:ascii="GHEA Grapalat" w:hAnsi="GHEA Grapalat"/>
          <w:b/>
        </w:rPr>
        <w:tab/>
      </w:r>
      <w:r w:rsidR="00E661BE" w:rsidRPr="00CA6234">
        <w:rPr>
          <w:rFonts w:ascii="GHEA Grapalat" w:hAnsi="GHEA Grapalat"/>
          <w:b/>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CA6234">
        <w:rPr>
          <w:rFonts w:ascii="GHEA Grapalat" w:hAnsi="GHEA Grapalat"/>
          <w:b/>
        </w:rPr>
        <w:t>в размере 15 процентов</w:t>
      </w:r>
      <w:r w:rsidR="00CA6234">
        <w:rPr>
          <w:rFonts w:ascii="GHEA Grapalat" w:hAnsi="GHEA Grapalat"/>
          <w:vertAlign w:val="superscript"/>
          <w:lang w:val="hy-AM"/>
        </w:rPr>
        <w:t xml:space="preserve"> </w:t>
      </w:r>
      <w:r w:rsidR="00E67CC4" w:rsidRPr="00CC18C4">
        <w:rPr>
          <w:rFonts w:ascii="GHEA Grapalat" w:hAnsi="GHEA Grapalat"/>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CA6234">
      <w:pPr>
        <w:widowControl w:val="0"/>
        <w:tabs>
          <w:tab w:val="left" w:pos="1134"/>
        </w:tabs>
        <w:spacing w:after="160"/>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A6234">
      <w:pPr>
        <w:pStyle w:val="BodyTextIndent2"/>
        <w:widowControl w:val="0"/>
        <w:tabs>
          <w:tab w:val="left" w:pos="1134"/>
        </w:tabs>
        <w:spacing w:after="160"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A6234">
      <w:pPr>
        <w:pStyle w:val="BodyTextIndent2"/>
        <w:widowControl w:val="0"/>
        <w:spacing w:after="160"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A6234">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A6234">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Default="00096865" w:rsidP="0049558C">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49558C" w:rsidRPr="009044F1" w:rsidRDefault="0049558C" w:rsidP="0049558C">
      <w:pPr>
        <w:widowControl w:val="0"/>
        <w:tabs>
          <w:tab w:val="left" w:pos="1134"/>
        </w:tabs>
        <w:autoSpaceDE w:val="0"/>
        <w:autoSpaceDN w:val="0"/>
        <w:adjustRightInd w:val="0"/>
        <w:spacing w:after="160"/>
        <w:ind w:firstLine="567"/>
        <w:jc w:val="both"/>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9558C">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Default="000946A3" w:rsidP="0049558C">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9558C">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w:t>
      </w:r>
      <w:r w:rsidR="002F2FCD">
        <w:rPr>
          <w:rFonts w:ascii="GHEA Grapalat" w:hAnsi="GHEA Grapalat"/>
          <w:sz w:val="24"/>
          <w:szCs w:val="24"/>
        </w:rPr>
        <w:t>на закупку у одного лица, обусловленного безотлагательностью</w:t>
      </w:r>
      <w:r w:rsidRPr="009044F1">
        <w:rPr>
          <w:rFonts w:ascii="GHEA Grapalat" w:hAnsi="GHEA Grapalat"/>
          <w:sz w:val="24"/>
          <w:szCs w:val="24"/>
        </w:rPr>
        <w:t>.</w:t>
      </w:r>
    </w:p>
    <w:p w:rsidR="000371A2" w:rsidRPr="0049558C" w:rsidRDefault="000371A2" w:rsidP="0049558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49558C" w:rsidRPr="0049558C">
        <w:rPr>
          <w:rFonts w:ascii="GHEA Grapalat" w:hAnsi="GHEA Grapalat"/>
          <w:sz w:val="24"/>
          <w:szCs w:val="24"/>
        </w:rPr>
        <w:t>ул.Закияна 10</w:t>
      </w:r>
      <w:r>
        <w:rPr>
          <w:rFonts w:ascii="GHEA Grapalat" w:hAnsi="GHEA Grapalat"/>
          <w:sz w:val="24"/>
          <w:szCs w:val="24"/>
        </w:rPr>
        <w:t>" не позднее, чем "</w:t>
      </w:r>
      <w:r w:rsidR="0049558C" w:rsidRPr="0049558C">
        <w:rPr>
          <w:rFonts w:ascii="GHEA Grapalat" w:hAnsi="GHEA Grapalat"/>
          <w:sz w:val="24"/>
          <w:szCs w:val="24"/>
        </w:rPr>
        <w:t>11.00</w:t>
      </w:r>
      <w:r>
        <w:rPr>
          <w:rFonts w:ascii="GHEA Grapalat" w:hAnsi="GHEA Grapalat"/>
          <w:sz w:val="24"/>
          <w:szCs w:val="24"/>
        </w:rPr>
        <w:t>" часов "</w:t>
      </w:r>
      <w:r w:rsidR="002F2FCD">
        <w:rPr>
          <w:rFonts w:ascii="GHEA Grapalat" w:hAnsi="GHEA Grapalat"/>
          <w:sz w:val="24"/>
          <w:szCs w:val="24"/>
          <w:lang w:val="hy-AM"/>
        </w:rPr>
        <w:t>2</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Default="000371A2" w:rsidP="0049558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0049558C">
        <w:rPr>
          <w:rFonts w:ascii="GHEA Grapalat" w:hAnsi="GHEA Grapalat"/>
          <w:sz w:val="24"/>
          <w:szCs w:val="24"/>
          <w:lang w:val="hy-AM"/>
        </w:rPr>
        <w:t xml:space="preserve"> </w:t>
      </w:r>
      <w:r w:rsidR="002F2FCD">
        <w:rPr>
          <w:rFonts w:ascii="GHEA Grapalat" w:hAnsi="GHEA Grapalat"/>
          <w:sz w:val="24"/>
          <w:szCs w:val="24"/>
          <w:lang w:val="hy-AM"/>
        </w:rPr>
        <w:t>Армине Мирумян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9558C">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9558C">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49558C">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9558C">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9558C">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49558C">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9558C">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9558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49558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49558C">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9558C">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9558C">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9558C">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Pr>
          <w:rFonts w:ascii="GHEA Grapalat" w:hAnsi="GHEA Grapalat" w:cs="Sylfaen"/>
          <w:sz w:val="24"/>
          <w:szCs w:val="24"/>
        </w:rPr>
        <w:lastRenderedPageBreak/>
        <w:t>производятся представившему заявку участнику.</w:t>
      </w:r>
    </w:p>
    <w:p w:rsidR="00721677" w:rsidRPr="00721677" w:rsidRDefault="00721677" w:rsidP="0049558C">
      <w:pPr>
        <w:pStyle w:val="norm"/>
        <w:widowControl w:val="0"/>
        <w:tabs>
          <w:tab w:val="left" w:pos="1134"/>
        </w:tabs>
        <w:spacing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C1D1C" w:rsidRDefault="00C8055A" w:rsidP="0049558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w:t>
      </w:r>
      <w:r w:rsidR="008730A8" w:rsidRPr="00A14685">
        <w:rPr>
          <w:rFonts w:ascii="GHEA Grapalat" w:hAnsi="GHEA Grapalat"/>
          <w:sz w:val="24"/>
          <w:szCs w:val="24"/>
        </w:rPr>
        <w:lastRenderedPageBreak/>
        <w:t xml:space="preserve">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61DF1" w:rsidRDefault="00E61DF1" w:rsidP="00A9098A">
      <w:pPr>
        <w:widowControl w:val="0"/>
        <w:spacing w:after="160"/>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A9098A" w:rsidRPr="00AD29CE">
        <w:rPr>
          <w:rFonts w:ascii="GHEA Grapalat" w:hAnsi="GHEA Grapalat"/>
          <w:sz w:val="24"/>
          <w:szCs w:val="24"/>
        </w:rPr>
        <w:lastRenderedPageBreak/>
        <w:t>"</w:t>
      </w:r>
      <w:r w:rsidR="004149E5">
        <w:rPr>
          <w:rFonts w:ascii="GHEA Grapalat" w:hAnsi="GHEA Grapalat"/>
          <w:sz w:val="24"/>
          <w:szCs w:val="24"/>
          <w:lang w:val="hy-AM"/>
        </w:rPr>
        <w:t>2</w:t>
      </w:r>
      <w:r w:rsidR="00A9098A" w:rsidRPr="00AD29CE">
        <w:rPr>
          <w:rFonts w:ascii="GHEA Grapalat" w:hAnsi="GHEA Grapalat"/>
          <w:sz w:val="24"/>
          <w:szCs w:val="24"/>
        </w:rPr>
        <w:t>"-ый день в "</w:t>
      </w:r>
      <w:r w:rsidR="006A35C3" w:rsidRPr="00C83EA2">
        <w:rPr>
          <w:rFonts w:ascii="GHEA Grapalat" w:hAnsi="GHEA Grapalat"/>
          <w:lang w:val="af-ZA"/>
        </w:rPr>
        <w:t>11</w:t>
      </w:r>
      <w:r w:rsidR="006A35C3" w:rsidRPr="00C83EA2">
        <w:rPr>
          <w:rFonts w:ascii="GHEA Grapalat" w:hAnsi="GHEA Grapalat"/>
          <w:vertAlign w:val="superscript"/>
          <w:lang w:val="af-ZA"/>
        </w:rPr>
        <w:t>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61DF1">
        <w:rPr>
          <w:rFonts w:ascii="GHEA Grapalat" w:hAnsi="GHEA Grapalat"/>
          <w:i w:val="0"/>
          <w:sz w:val="24"/>
          <w:szCs w:val="24"/>
          <w:lang w:val="hy-AM"/>
        </w:rPr>
        <w:t>установленному ЦБ</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w:t>
      </w:r>
      <w:r w:rsidRPr="009044F1">
        <w:rPr>
          <w:rFonts w:ascii="GHEA Grapalat" w:hAnsi="GHEA Grapalat"/>
          <w:sz w:val="24"/>
          <w:szCs w:val="24"/>
        </w:rPr>
        <w:lastRenderedPageBreak/>
        <w:t xml:space="preserve">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6834A0">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w:t>
      </w:r>
      <w:r w:rsidRPr="000811C1">
        <w:rPr>
          <w:rFonts w:ascii="GHEA Grapalat" w:hAnsi="GHEA Grapalat"/>
          <w:sz w:val="24"/>
          <w:szCs w:val="24"/>
        </w:rPr>
        <w:lastRenderedPageBreak/>
        <w:t xml:space="preserve">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предусмотрения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w:t>
      </w:r>
      <w:r w:rsidR="00AD2081" w:rsidRPr="00AD2081">
        <w:rPr>
          <w:rFonts w:ascii="GHEA Grapalat" w:hAnsi="GHEA Grapalat" w:cs="Sylfaen"/>
          <w:sz w:val="24"/>
          <w:szCs w:val="24"/>
        </w:rPr>
        <w:lastRenderedPageBreak/>
        <w:t xml:space="preserve">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 xml:space="preserve">ротокол подписывают присутствующие на заседании </w:t>
      </w:r>
      <w:r w:rsidR="00895E05" w:rsidRPr="00895E05">
        <w:rPr>
          <w:rFonts w:ascii="GHEA Grapalat" w:hAnsi="GHEA Grapalat"/>
          <w:sz w:val="24"/>
          <w:szCs w:val="24"/>
        </w:rPr>
        <w:lastRenderedPageBreak/>
        <w:t>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части 1 статьи 6 закона, после дня подачи заявки, то данная его заявка не подлежит </w:t>
      </w:r>
      <w:r w:rsidR="00A31DCA" w:rsidRPr="00A31DCA">
        <w:rPr>
          <w:rFonts w:ascii="GHEA Grapalat" w:hAnsi="GHEA Grapalat"/>
        </w:rPr>
        <w:lastRenderedPageBreak/>
        <w:t>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61DF1" w:rsidRDefault="00E61DF1" w:rsidP="00B46D58">
      <w:pPr>
        <w:widowControl w:val="0"/>
        <w:tabs>
          <w:tab w:val="left" w:pos="1276"/>
        </w:tabs>
        <w:spacing w:after="160"/>
        <w:ind w:firstLine="567"/>
        <w:jc w:val="both"/>
        <w:rPr>
          <w:rFonts w:ascii="GHEA Grapalat" w:hAnsi="GHEA Grapalat"/>
        </w:rPr>
      </w:pP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w:t>
      </w:r>
      <w:r w:rsidRPr="009044F1">
        <w:rPr>
          <w:rFonts w:ascii="GHEA Grapalat" w:hAnsi="GHEA Grapalat"/>
          <w:sz w:val="24"/>
          <w:szCs w:val="24"/>
        </w:rPr>
        <w:lastRenderedPageBreak/>
        <w:t>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E61DF1">
        <w:rPr>
          <w:rFonts w:ascii="GHEA Grapalat" w:hAnsi="GHEA Grapalat"/>
          <w:sz w:val="24"/>
          <w:szCs w:val="24"/>
          <w:lang w:val="hy-AM"/>
        </w:rPr>
        <w:t>5</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E61DF1" w:rsidRDefault="00E61DF1" w:rsidP="00B46D58">
      <w:pPr>
        <w:widowControl w:val="0"/>
        <w:tabs>
          <w:tab w:val="left" w:pos="1134"/>
        </w:tabs>
        <w:spacing w:after="160"/>
        <w:ind w:firstLine="567"/>
        <w:jc w:val="both"/>
        <w:rPr>
          <w:rFonts w:ascii="GHEA Grapalat" w:hAnsi="GHEA Grapalat"/>
        </w:rPr>
      </w:pP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33E72" w:rsidRDefault="00733E72" w:rsidP="00733E72">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w:t>
      </w:r>
      <w:r w:rsidRPr="009044F1">
        <w:rPr>
          <w:rFonts w:ascii="GHEA Grapalat" w:hAnsi="GHEA Grapalat"/>
        </w:rPr>
        <w:t>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w:t>
      </w:r>
      <w:r>
        <w:rPr>
          <w:rFonts w:ascii="GHEA Grapalat" w:hAnsi="GHEA Grapalat"/>
        </w:rPr>
        <w:lastRenderedPageBreak/>
        <w:t xml:space="preserve">и </w:t>
      </w:r>
      <w:r w:rsidRPr="009044F1">
        <w:rPr>
          <w:rFonts w:ascii="GHEA Grapalat" w:hAnsi="GHEA Grapalat"/>
        </w:rPr>
        <w:t xml:space="preserve"> договора.</w:t>
      </w:r>
    </w:p>
    <w:p w:rsidR="00733E72" w:rsidRDefault="00733E72" w:rsidP="00733E72">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w:t>
      </w:r>
      <w:r w:rsidRPr="00370E40">
        <w:rPr>
          <w:rFonts w:ascii="GHEA Grapalat" w:hAnsi="GHEA Grapalat"/>
        </w:rPr>
        <w:t>ценового предложения отобранного участника. 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w:t>
      </w:r>
      <w:r w:rsidRPr="00864ABA">
        <w:rPr>
          <w:rFonts w:ascii="GHEA Grapalat" w:hAnsi="GHEA Grapalat"/>
        </w:rPr>
        <w:t xml:space="preserve"> . </w:t>
      </w:r>
      <w:r w:rsidRPr="00370E40">
        <w:rPr>
          <w:rFonts w:ascii="GHEA Grapalat" w:hAnsi="GHEA Grapalat"/>
        </w:rPr>
        <w:t xml:space="preserve">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p>
    <w:p w:rsidR="00733E72" w:rsidRPr="00BF3E44" w:rsidRDefault="00733E72" w:rsidP="00733E72">
      <w:pPr>
        <w:widowControl w:val="0"/>
        <w:tabs>
          <w:tab w:val="left" w:pos="1276"/>
        </w:tabs>
        <w:spacing w:after="160"/>
        <w:ind w:firstLine="567"/>
        <w:jc w:val="both"/>
        <w:rPr>
          <w:rFonts w:ascii="GHEA Grapalat" w:hAnsi="GHEA Grapalat" w:cs="Sylfaen"/>
        </w:rPr>
      </w:pP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w:t>
      </w:r>
      <w:r w:rsidRPr="00BF3E44">
        <w:rPr>
          <w:rFonts w:ascii="GHEA Grapalat" w:hAnsi="GHEA Grapalat" w:cs="Sylfaen"/>
        </w:rPr>
        <w:t>тве на имя уполномоченного органа.</w:t>
      </w:r>
    </w:p>
    <w:p w:rsidR="00733E72" w:rsidRDefault="00733E72" w:rsidP="00733E72">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733E72" w:rsidRPr="009044F1" w:rsidRDefault="00733E72" w:rsidP="00733E72">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733E72" w:rsidRDefault="00733E72" w:rsidP="00733E72">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w:t>
      </w:r>
      <w:r w:rsidRPr="00864ABA">
        <w:rPr>
          <w:rFonts w:ascii="GHEA Grapalat" w:hAnsi="GHEA Grapalat"/>
        </w:rPr>
        <w:t xml:space="preserve"> " в одностороннем порядке утвержденного заявления-в виде неустойки (приложение 5.1) или наличных денег”.</w:t>
      </w:r>
    </w:p>
    <w:p w:rsidR="00733E72" w:rsidRPr="00DC30CC" w:rsidRDefault="00733E72" w:rsidP="00733E72">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733E72" w:rsidRDefault="00733E72" w:rsidP="00733E72">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733E72" w:rsidRPr="009044F1" w:rsidRDefault="00733E72" w:rsidP="00733E72">
      <w:pPr>
        <w:widowControl w:val="0"/>
        <w:tabs>
          <w:tab w:val="left" w:pos="1276"/>
        </w:tabs>
        <w:spacing w:after="160"/>
        <w:ind w:firstLine="567"/>
        <w:jc w:val="both"/>
        <w:rPr>
          <w:rFonts w:ascii="GHEA Grapalat" w:hAnsi="GHEA Grapalat"/>
        </w:rPr>
      </w:pPr>
      <w:r w:rsidRPr="009044F1">
        <w:rPr>
          <w:rFonts w:ascii="GHEA Grapalat" w:hAnsi="GHEA Grapalat"/>
        </w:rPr>
        <w:t>10.</w:t>
      </w:r>
      <w:r w:rsidRPr="00C50913">
        <w:rPr>
          <w:rFonts w:ascii="GHEA Grapalat" w:hAnsi="GHEA Grapalat"/>
        </w:rPr>
        <w:t>4</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lastRenderedPageBreak/>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733E72" w:rsidRDefault="00733E72" w:rsidP="002807DD">
      <w:pPr>
        <w:rPr>
          <w:rFonts w:ascii="GHEA Grapalat" w:hAnsi="GHEA Grapalat"/>
          <w:b/>
        </w:rPr>
      </w:pPr>
    </w:p>
    <w:p w:rsidR="00096865" w:rsidRDefault="008D5016" w:rsidP="00733E72">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61D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может быть объявлена полностью или частично несостоявшейся на основании постановления руководителя уполномоченного органа, осуществляющего общее управление, </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 xml:space="preserve">Жалоба </w:t>
      </w:r>
      <w:r w:rsidR="00A677CD">
        <w:rPr>
          <w:rFonts w:ascii="GHEA Grapalat" w:hAnsi="GHEA Grapalat"/>
        </w:rPr>
        <w:lastRenderedPageBreak/>
        <w:t>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w:t>
      </w:r>
      <w:r w:rsidRPr="009044F1">
        <w:rPr>
          <w:rFonts w:ascii="GHEA Grapalat" w:hAnsi="GHEA Grapalat"/>
        </w:rPr>
        <w:lastRenderedPageBreak/>
        <w:t>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E61DF1" w:rsidRDefault="00E61DF1" w:rsidP="00B46D58">
      <w:pPr>
        <w:widowControl w:val="0"/>
        <w:spacing w:after="160"/>
        <w:jc w:val="cente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2F2FCD">
        <w:rPr>
          <w:rFonts w:ascii="GHEA Grapalat" w:hAnsi="GHEA Grapalat"/>
          <w:b/>
        </w:rPr>
        <w:t>НА ЗАКУПКУ У ОДНОГО ЛИЦА, ОБУСЛОВЛЕННОГО БЕЗОТЛАГАТЕЛЬНОСТЬЮ</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E61DF1" w:rsidRDefault="002D5CF0" w:rsidP="00B46D58">
      <w:pPr>
        <w:widowControl w:val="0"/>
        <w:tabs>
          <w:tab w:val="left" w:pos="1134"/>
        </w:tabs>
        <w:spacing w:after="160"/>
        <w:ind w:firstLine="567"/>
        <w:jc w:val="both"/>
        <w:rPr>
          <w:rFonts w:ascii="GHEA Grapalat" w:hAnsi="GHEA Grapalat"/>
          <w:b/>
        </w:rPr>
      </w:pPr>
      <w:r w:rsidRPr="00E61DF1">
        <w:rPr>
          <w:rFonts w:ascii="GHEA Grapalat" w:hAnsi="GHEA Grapalat"/>
          <w:b/>
        </w:rPr>
        <w:t>2.1</w:t>
      </w:r>
      <w:r w:rsidR="005114D0" w:rsidRPr="00E61DF1">
        <w:rPr>
          <w:rFonts w:ascii="GHEA Grapalat" w:hAnsi="GHEA Grapalat"/>
          <w:b/>
        </w:rPr>
        <w:t>.</w:t>
      </w:r>
      <w:r w:rsidR="009873F3" w:rsidRPr="00E61DF1">
        <w:rPr>
          <w:rFonts w:ascii="GHEA Grapalat" w:hAnsi="GHEA Grapalat"/>
          <w:b/>
        </w:rPr>
        <w:tab/>
      </w:r>
      <w:r w:rsidRPr="00E61DF1">
        <w:rPr>
          <w:rFonts w:ascii="GHEA Grapalat" w:hAnsi="GHEA Grapalat"/>
          <w:b/>
        </w:rPr>
        <w:t>заявление</w:t>
      </w:r>
      <w:r w:rsidR="00EB3C28" w:rsidRPr="00E61DF1">
        <w:rPr>
          <w:rFonts w:ascii="GHEA Grapalat" w:hAnsi="GHEA Grapalat"/>
          <w:b/>
        </w:rPr>
        <w:t>--объявлени</w:t>
      </w:r>
      <w:r w:rsidR="00EB3C28" w:rsidRPr="00E61DF1">
        <w:rPr>
          <w:rFonts w:ascii="GHEA Grapalat" w:hAnsi="GHEA Grapalat"/>
          <w:b/>
          <w:lang w:val="en-US"/>
        </w:rPr>
        <w:t>e</w:t>
      </w:r>
      <w:r w:rsidR="00EB3C28" w:rsidRPr="00E61DF1">
        <w:rPr>
          <w:rFonts w:ascii="GHEA Grapalat" w:hAnsi="GHEA Grapalat"/>
          <w:b/>
        </w:rPr>
        <w:t xml:space="preserve"> </w:t>
      </w:r>
      <w:r w:rsidRPr="00E61DF1">
        <w:rPr>
          <w:rFonts w:ascii="GHEA Grapalat" w:hAnsi="GHEA Grapalat"/>
          <w:b/>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B46D58">
      <w:pPr>
        <w:widowControl w:val="0"/>
        <w:tabs>
          <w:tab w:val="left" w:pos="1134"/>
        </w:tabs>
        <w:spacing w:after="160"/>
        <w:ind w:firstLine="567"/>
        <w:jc w:val="both"/>
        <w:rPr>
          <w:rFonts w:ascii="GHEA Grapalat" w:hAnsi="GHEA Grapalat"/>
        </w:rPr>
      </w:pPr>
      <w:r w:rsidRPr="00E61DF1">
        <w:rPr>
          <w:rFonts w:ascii="GHEA Grapalat" w:hAnsi="GHEA Grapalat"/>
          <w:b/>
        </w:rPr>
        <w:t>2.</w:t>
      </w:r>
      <w:r w:rsidR="00F82CB7" w:rsidRPr="00E61DF1">
        <w:rPr>
          <w:rFonts w:ascii="GHEA Grapalat" w:hAnsi="GHEA Grapalat"/>
          <w:b/>
        </w:rPr>
        <w:t>5</w:t>
      </w:r>
      <w:r w:rsidR="004413A5" w:rsidRPr="00E61DF1">
        <w:rPr>
          <w:rFonts w:ascii="GHEA Grapalat" w:hAnsi="GHEA Grapalat"/>
          <w:b/>
        </w:rPr>
        <w:t>.</w:t>
      </w:r>
      <w:r w:rsidR="00367A9A" w:rsidRPr="00E61DF1">
        <w:rPr>
          <w:rFonts w:ascii="GHEA Grapalat" w:hAnsi="GHEA Grapalat"/>
          <w:b/>
        </w:rPr>
        <w:tab/>
      </w:r>
      <w:r w:rsidRPr="00E61DF1">
        <w:rPr>
          <w:rFonts w:ascii="GHEA Grapalat" w:hAnsi="GHEA Grapalat"/>
          <w:b/>
        </w:rPr>
        <w:t>ценовое предложение согласно Приложению №</w:t>
      </w:r>
      <w:r w:rsidR="00385C27" w:rsidRPr="00E61DF1">
        <w:rPr>
          <w:rFonts w:ascii="GHEA Grapalat" w:hAnsi="GHEA Grapalat"/>
          <w:b/>
        </w:rPr>
        <w:t>2</w:t>
      </w:r>
      <w:r w:rsidR="00BC7BF7" w:rsidRPr="00E61DF1">
        <w:rPr>
          <w:rFonts w:ascii="GHEA Grapalat" w:hAnsi="GHEA Grapalat"/>
          <w:b/>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61DF1">
        <w:rPr>
          <w:rFonts w:ascii="GHEA Grapalat" w:hAnsi="GHEA Grapalat"/>
          <w:lang w:val="hy-AM"/>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733E72" w:rsidRDefault="00733E72" w:rsidP="003A4545">
      <w:pPr>
        <w:pStyle w:val="norm"/>
        <w:widowControl w:val="0"/>
        <w:spacing w:line="240" w:lineRule="auto"/>
        <w:ind w:firstLine="284"/>
        <w:jc w:val="right"/>
        <w:rPr>
          <w:rFonts w:ascii="GHEA Grapalat" w:hAnsi="GHEA Grapalat"/>
          <w:b/>
          <w:sz w:val="24"/>
          <w:szCs w:val="24"/>
        </w:rPr>
      </w:pPr>
    </w:p>
    <w:p w:rsidR="00B2572B" w:rsidRPr="00374F4A" w:rsidRDefault="00B2572B" w:rsidP="003A4545">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3A4545">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2F2FCD">
        <w:rPr>
          <w:rFonts w:ascii="GHEA Grapalat" w:hAnsi="GHEA Grapalat"/>
          <w:b/>
          <w:sz w:val="24"/>
          <w:szCs w:val="24"/>
        </w:rPr>
        <w:t>на закупку у одного лица, обусловленного безотлагательностью</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A4545">
        <w:rPr>
          <w:rFonts w:ascii="GHEA Grapalat" w:hAnsi="GHEA Grapalat"/>
        </w:rPr>
        <w:t>"</w:t>
      </w:r>
      <w:r w:rsidR="003A4545">
        <w:rPr>
          <w:rFonts w:ascii="GHEA Grapalat" w:hAnsi="GHEA Grapalat"/>
          <w:lang w:val="hy-AM"/>
        </w:rPr>
        <w:t xml:space="preserve"> </w:t>
      </w:r>
      <w:r w:rsidR="002717BD">
        <w:rPr>
          <w:rFonts w:ascii="GHEA Grapalat" w:hAnsi="GHEA Grapalat"/>
          <w:sz w:val="24"/>
          <w:szCs w:val="24"/>
        </w:rPr>
        <w:t>GGAK-HMATsDzB-21/10/H</w:t>
      </w:r>
      <w:r w:rsidR="003A4545">
        <w:rPr>
          <w:rFonts w:ascii="GHEA Grapalat" w:hAnsi="GHEA Grapalat"/>
          <w:sz w:val="24"/>
          <w:szCs w:val="24"/>
          <w:lang w:val="hy-AM"/>
        </w:rPr>
        <w:t xml:space="preserve"> </w:t>
      </w:r>
      <w:r w:rsidR="003A4545">
        <w:rPr>
          <w:rFonts w:ascii="GHEA Grapalat" w:hAnsi="GHEA Grapalat"/>
        </w:rPr>
        <w:t>"</w:t>
      </w:r>
    </w:p>
    <w:p w:rsidR="00B2572B"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F2FCD">
        <w:rPr>
          <w:rFonts w:ascii="GHEA Grapalat" w:hAnsi="GHEA Grapalat"/>
          <w:color w:val="auto"/>
          <w:sz w:val="24"/>
          <w:szCs w:val="24"/>
          <w:lang w:val="hy-AM"/>
        </w:rPr>
        <w:t>закупок у одного лица, обусловленного безотлагательностью</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A4545" w:rsidRDefault="00374F4A" w:rsidP="003A4545">
      <w:pPr>
        <w:jc w:val="both"/>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A4545">
        <w:rPr>
          <w:rFonts w:ascii="GHEA Grapalat" w:hAnsi="GHEA Grapalat"/>
        </w:rPr>
        <w:t>"</w:t>
      </w:r>
      <w:r w:rsidR="003A4545">
        <w:rPr>
          <w:rFonts w:ascii="GHEA Grapalat" w:hAnsi="GHEA Grapalat"/>
          <w:lang w:val="hy-AM"/>
        </w:rPr>
        <w:t xml:space="preserve"> </w:t>
      </w:r>
      <w:r w:rsidR="002717BD">
        <w:rPr>
          <w:rFonts w:ascii="GHEA Grapalat" w:hAnsi="GHEA Grapalat"/>
        </w:rPr>
        <w:t>GGAK-HMATsDzB-21/10/H</w:t>
      </w:r>
      <w:r w:rsidR="003A4545">
        <w:rPr>
          <w:rFonts w:ascii="GHEA Grapalat" w:hAnsi="GHEA Grapalat"/>
          <w:lang w:val="hy-AM"/>
        </w:rPr>
        <w:t xml:space="preserve"> </w:t>
      </w:r>
      <w:r w:rsidR="003A4545">
        <w:rPr>
          <w:rFonts w:ascii="GHEA Grapalat" w:hAnsi="GHEA Grapalat"/>
        </w:rPr>
        <w:t>"</w:t>
      </w:r>
    </w:p>
    <w:p w:rsidR="00374F4A" w:rsidRPr="00C4157A" w:rsidRDefault="003A4545" w:rsidP="003A4545">
      <w:pPr>
        <w:jc w:val="both"/>
        <w:rPr>
          <w:rFonts w:ascii="GHEA Grapalat" w:hAnsi="GHEA Grapalat"/>
          <w:sz w:val="20"/>
        </w:rPr>
      </w:pPr>
      <w:r>
        <w:rPr>
          <w:rFonts w:ascii="GHEA Grapalat" w:hAnsi="GHEA Grapalat"/>
          <w:lang w:val="hy-AM"/>
        </w:rPr>
        <w:t xml:space="preserve">                 </w:t>
      </w:r>
      <w:r w:rsidR="00374F4A" w:rsidRPr="000C1746">
        <w:rPr>
          <w:rFonts w:ascii="GHEA Grapalat" w:hAnsi="GHEA Grapalat"/>
          <w:sz w:val="16"/>
        </w:rPr>
        <w:t>наименование заказчика</w:t>
      </w:r>
    </w:p>
    <w:p w:rsidR="00374F4A" w:rsidRPr="00DA5EA0" w:rsidRDefault="002F2FCD" w:rsidP="00B46D58">
      <w:pPr>
        <w:spacing w:after="160"/>
        <w:jc w:val="both"/>
        <w:rPr>
          <w:rFonts w:ascii="GHEA Grapalat" w:hAnsi="GHEA Grapalat"/>
        </w:rPr>
      </w:pPr>
      <w:r w:rsidRPr="002F2FCD">
        <w:rPr>
          <w:rFonts w:ascii="GHEA Grapalat" w:hAnsi="GHEA Grapalat"/>
          <w:b/>
        </w:rPr>
        <w:t>закуп</w:t>
      </w:r>
      <w:r>
        <w:rPr>
          <w:rFonts w:ascii="GHEA Grapalat" w:hAnsi="GHEA Grapalat"/>
          <w:b/>
          <w:lang w:val="hy-AM"/>
        </w:rPr>
        <w:t>ок</w:t>
      </w:r>
      <w:r w:rsidRPr="002F2FCD">
        <w:rPr>
          <w:rFonts w:ascii="GHEA Grapalat" w:hAnsi="GHEA Grapalat"/>
          <w:b/>
        </w:rPr>
        <w:t xml:space="preserve"> у одного лица, обусловленного безотлагательностью</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w:t>
      </w:r>
      <w:r w:rsidR="002F2FCD">
        <w:rPr>
          <w:rFonts w:ascii="GHEA Grapalat" w:hAnsi="GHEA Grapalat"/>
          <w:spacing w:val="-4"/>
        </w:rPr>
        <w:t>на закупку</w:t>
      </w:r>
      <w:r w:rsidR="002F2FCD">
        <w:rPr>
          <w:rFonts w:ascii="GHEA Grapalat" w:hAnsi="GHEA Grapalat"/>
        </w:rPr>
        <w:t xml:space="preserve"> у одного лица, обусловленного безотлагательностью</w:t>
      </w:r>
      <w:r>
        <w:rPr>
          <w:rFonts w:ascii="GHEA Grapalat" w:hAnsi="GHEA Grapalat"/>
        </w:rPr>
        <w:t xml:space="preserve"> под кодом </w:t>
      </w:r>
      <w:r w:rsidR="003A4545">
        <w:rPr>
          <w:rFonts w:ascii="GHEA Grapalat" w:hAnsi="GHEA Grapalat"/>
        </w:rPr>
        <w:t>"</w:t>
      </w:r>
      <w:r w:rsidR="003A4545">
        <w:rPr>
          <w:rFonts w:ascii="GHEA Grapalat" w:hAnsi="GHEA Grapalat"/>
          <w:lang w:val="hy-AM"/>
        </w:rPr>
        <w:t xml:space="preserve"> </w:t>
      </w:r>
      <w:r w:rsidR="002717BD">
        <w:rPr>
          <w:rFonts w:ascii="GHEA Grapalat" w:hAnsi="GHEA Grapalat"/>
        </w:rPr>
        <w:t>GGAK-HMATsDzB-21/10/H</w:t>
      </w:r>
      <w:r w:rsidR="003A4545">
        <w:rPr>
          <w:rFonts w:ascii="GHEA Grapalat" w:hAnsi="GHEA Grapalat"/>
          <w:lang w:val="hy-AM"/>
        </w:rPr>
        <w:t xml:space="preserve"> </w:t>
      </w:r>
      <w:r w:rsidR="003A4545">
        <w:rPr>
          <w:rFonts w:ascii="GHEA Grapalat" w:hAnsi="GHEA Grapalat"/>
        </w:rPr>
        <w:t>"</w:t>
      </w:r>
      <w:r w:rsidR="003A4545">
        <w:rPr>
          <w:rFonts w:ascii="GHEA Grapalat" w:hAnsi="GHEA Grapalat"/>
          <w:lang w:val="hy-AM"/>
        </w:rPr>
        <w:t xml:space="preserve"> </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2F2FCD" w:rsidRPr="002F2FCD">
        <w:rPr>
          <w:rFonts w:ascii="GHEA Grapalat" w:hAnsi="GHEA Grapalat"/>
          <w:b/>
        </w:rPr>
        <w:t>закупк</w:t>
      </w:r>
      <w:r w:rsidR="002F2FCD">
        <w:rPr>
          <w:rFonts w:ascii="GHEA Grapalat" w:hAnsi="GHEA Grapalat"/>
          <w:b/>
          <w:lang w:val="hy-AM"/>
        </w:rPr>
        <w:t>е</w:t>
      </w:r>
      <w:r w:rsidR="002F2FCD" w:rsidRPr="002F2FCD">
        <w:rPr>
          <w:rFonts w:ascii="GHEA Grapalat" w:hAnsi="GHEA Grapalat"/>
          <w:b/>
        </w:rPr>
        <w:t xml:space="preserve"> у одного лица, обусловленного безотлагательностью</w:t>
      </w:r>
      <w:r w:rsidR="002F2FCD" w:rsidRPr="002F2FCD">
        <w:rPr>
          <w:rFonts w:ascii="GHEA Grapalat" w:hAnsi="GHEA Grapalat"/>
        </w:rPr>
        <w:t xml:space="preserve"> </w:t>
      </w:r>
      <w:r>
        <w:rPr>
          <w:rFonts w:ascii="GHEA Grapalat" w:hAnsi="GHEA Grapalat"/>
        </w:rPr>
        <w:t xml:space="preserve">под кодом </w:t>
      </w:r>
      <w:r w:rsidR="003A4545">
        <w:rPr>
          <w:rFonts w:ascii="GHEA Grapalat" w:hAnsi="GHEA Grapalat"/>
        </w:rPr>
        <w:t>"</w:t>
      </w:r>
      <w:r w:rsidR="003A4545">
        <w:rPr>
          <w:rFonts w:ascii="GHEA Grapalat" w:hAnsi="GHEA Grapalat"/>
          <w:lang w:val="hy-AM"/>
        </w:rPr>
        <w:t xml:space="preserve"> </w:t>
      </w:r>
      <w:r w:rsidR="002717BD">
        <w:rPr>
          <w:rFonts w:ascii="GHEA Grapalat" w:hAnsi="GHEA Grapalat"/>
        </w:rPr>
        <w:t>GGAK-HMATsDzB-21/10/H</w:t>
      </w:r>
      <w:r w:rsidR="003A4545">
        <w:rPr>
          <w:rFonts w:ascii="GHEA Grapalat" w:hAnsi="GHEA Grapalat"/>
          <w:lang w:val="hy-AM"/>
        </w:rPr>
        <w:t xml:space="preserve"> </w:t>
      </w:r>
      <w:r w:rsidR="003A4545">
        <w:rPr>
          <w:rFonts w:ascii="GHEA Grapalat" w:hAnsi="GHEA Grapalat"/>
        </w:rPr>
        <w:t>"</w:t>
      </w: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r w:rsidR="002F2FCD">
        <w:rPr>
          <w:rFonts w:ascii="GHEA Grapalat" w:hAnsi="GHEA Grapalat"/>
          <w:spacing w:val="-6"/>
        </w:rPr>
        <w:t>на закупку</w:t>
      </w:r>
      <w:r w:rsidR="002F2FCD">
        <w:rPr>
          <w:rFonts w:ascii="GHEA Grapalat" w:hAnsi="GHEA Grapalat"/>
        </w:rPr>
        <w:t xml:space="preserve"> у одного лица, обусловленного безотлагательностью</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2F2FCD" w:rsidRDefault="002F2FCD" w:rsidP="002F2FCD">
      <w:pPr>
        <w:widowControl w:val="0"/>
        <w:spacing w:after="160"/>
        <w:jc w:val="both"/>
        <w:rPr>
          <w:rFonts w:ascii="GHEA Grapalat" w:hAnsi="GHEA Grapalat"/>
        </w:rPr>
      </w:pPr>
      <w:r>
        <w:rPr>
          <w:rFonts w:ascii="GHEA Grapalat" w:hAnsi="GHEA Grapalat"/>
        </w:rPr>
        <w:t>Ниже ------------------------------------------------------</w:t>
      </w:r>
      <w:r w:rsidRPr="00503980">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rsidR="002F2FCD" w:rsidRDefault="002F2FCD" w:rsidP="002F2FCD">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rsidR="002F2FCD" w:rsidDel="007906A2" w:rsidRDefault="002F2FCD" w:rsidP="002F2FCD">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lastRenderedPageBreak/>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6B2B1A">
        <w:rPr>
          <w:rFonts w:ascii="GHEA Grapalat" w:hAnsi="GHEA Grapalat"/>
        </w:rPr>
        <w:t>-------------</w:t>
      </w:r>
      <w:r w:rsidRPr="00503980">
        <w:rPr>
          <w:rStyle w:val="FootnoteReference"/>
          <w:rFonts w:ascii="GHEA Grapalat" w:hAnsi="GHEA Grapalat"/>
          <w:sz w:val="32"/>
          <w:szCs w:val="32"/>
        </w:rPr>
        <w:footnoteReference w:customMarkFollows="1" w:id="2"/>
        <w:t>**</w:t>
      </w:r>
      <w:r>
        <w:rPr>
          <w:rFonts w:ascii="GHEA Grapalat" w:hAnsi="GHEA Grapalat"/>
          <w:sz w:val="32"/>
          <w:szCs w:val="32"/>
        </w:rPr>
        <w:t xml:space="preserve"> .</w:t>
      </w:r>
      <w:r w:rsidRPr="00503980">
        <w:rPr>
          <w:rFonts w:ascii="GHEA Grapalat" w:hAnsi="GHEA Grapalat"/>
          <w:sz w:val="32"/>
          <w:szCs w:val="32"/>
        </w:rPr>
        <w:t xml:space="preserve"> </w:t>
      </w:r>
    </w:p>
    <w:p w:rsidR="002F2FCD" w:rsidRPr="00770B03" w:rsidRDefault="002F2FCD" w:rsidP="002F2FCD">
      <w:pPr>
        <w:tabs>
          <w:tab w:val="left" w:pos="7371"/>
        </w:tabs>
        <w:spacing w:after="160"/>
        <w:ind w:left="3544" w:firstLine="3"/>
        <w:jc w:val="both"/>
        <w:rPr>
          <w:rFonts w:ascii="GHEA Grapalat" w:hAnsi="GHEA Grapalat"/>
          <w:sz w:val="16"/>
        </w:rPr>
      </w:pPr>
    </w:p>
    <w:p w:rsidR="002F2FCD" w:rsidRPr="000C1746" w:rsidRDefault="002F2FCD" w:rsidP="002F2FC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2F2FCD" w:rsidRPr="000C1746" w:rsidRDefault="002F2FCD" w:rsidP="002F2FC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2F2FCD" w:rsidRPr="000C1746" w:rsidRDefault="002F2FCD" w:rsidP="002F2FC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2F2FCD" w:rsidRPr="009044F1" w:rsidRDefault="002F2FCD" w:rsidP="002F2FC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2F2FCD" w:rsidRDefault="002F2FCD" w:rsidP="002F2FCD">
      <w:pPr>
        <w:rPr>
          <w:ins w:id="2" w:author="Inesa Kocharyan" w:date="2021-09-01T14:04:00Z"/>
          <w:rFonts w:ascii="GHEA Grapalat" w:hAnsi="GHEA Grapalat"/>
          <w:b/>
        </w:rPr>
      </w:pPr>
      <w:r>
        <w:rPr>
          <w:rFonts w:ascii="GHEA Grapalat" w:hAnsi="GHEA Grapalat"/>
          <w:b/>
        </w:rPr>
        <w:br w:type="page"/>
      </w:r>
    </w:p>
    <w:p w:rsidR="002F2FCD" w:rsidRDefault="002F2FCD" w:rsidP="002F2FCD">
      <w:pPr>
        <w:jc w:val="right"/>
        <w:rPr>
          <w:rFonts w:ascii="GHEA Grapalat" w:hAnsi="GHEA Grapalat"/>
          <w:b/>
        </w:rPr>
      </w:pPr>
      <w:r>
        <w:rPr>
          <w:rFonts w:ascii="GHEA Grapalat" w:hAnsi="GHEA Grapalat"/>
          <w:b/>
        </w:rPr>
        <w:lastRenderedPageBreak/>
        <w:t xml:space="preserve">Приложение 1.1** </w:t>
      </w:r>
    </w:p>
    <w:p w:rsidR="00E42E5E" w:rsidRPr="00374F4A" w:rsidRDefault="00E42E5E" w:rsidP="00E42E5E">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Pr>
          <w:rFonts w:ascii="GHEA Grapalat" w:hAnsi="GHEA Grapalat"/>
          <w:b/>
          <w:sz w:val="24"/>
          <w:szCs w:val="24"/>
        </w:rPr>
        <w:t>на закупку у одного лица, обусловленного безотлагательностью</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rPr>
        <w:t>"</w:t>
      </w:r>
      <w:r>
        <w:rPr>
          <w:rFonts w:ascii="GHEA Grapalat" w:hAnsi="GHEA Grapalat"/>
          <w:lang w:val="hy-AM"/>
        </w:rPr>
        <w:t xml:space="preserve"> </w:t>
      </w:r>
      <w:r>
        <w:rPr>
          <w:rFonts w:ascii="GHEA Grapalat" w:hAnsi="GHEA Grapalat"/>
          <w:sz w:val="24"/>
          <w:szCs w:val="24"/>
        </w:rPr>
        <w:t>GGAK-HMATsDzB-21/10/H</w:t>
      </w:r>
      <w:r>
        <w:rPr>
          <w:rFonts w:ascii="GHEA Grapalat" w:hAnsi="GHEA Grapalat"/>
          <w:sz w:val="24"/>
          <w:szCs w:val="24"/>
          <w:lang w:val="hy-AM"/>
        </w:rPr>
        <w:t xml:space="preserve"> </w:t>
      </w:r>
      <w:r>
        <w:rPr>
          <w:rFonts w:ascii="GHEA Grapalat" w:hAnsi="GHEA Grapalat"/>
        </w:rPr>
        <w:t>"</w:t>
      </w:r>
    </w:p>
    <w:p w:rsidR="002F2FCD" w:rsidRDefault="002F2FCD" w:rsidP="002F2FCD">
      <w:pPr>
        <w:rPr>
          <w:rFonts w:ascii="GHEA Grapalat" w:hAnsi="GHEA Grapalat"/>
          <w:b/>
        </w:rPr>
      </w:pPr>
    </w:p>
    <w:p w:rsidR="002F2FCD" w:rsidRDefault="002F2FCD" w:rsidP="002F2FCD">
      <w:pPr>
        <w:rPr>
          <w:rFonts w:ascii="GHEA Grapalat" w:hAnsi="GHEA Grapalat"/>
          <w:b/>
        </w:rPr>
      </w:pPr>
    </w:p>
    <w:p w:rsidR="002F2FCD" w:rsidRDefault="002F2FCD" w:rsidP="002F2FCD">
      <w:pPr>
        <w:ind w:left="360" w:hanging="360"/>
        <w:jc w:val="center"/>
        <w:rPr>
          <w:rFonts w:ascii="GHEA Grapalat" w:hAnsi="GHEA Grapalat"/>
          <w:b/>
        </w:rPr>
      </w:pPr>
      <w:r>
        <w:rPr>
          <w:rFonts w:ascii="GHEA Grapalat" w:hAnsi="GHEA Grapalat"/>
          <w:b/>
        </w:rPr>
        <w:t>ФОРМА</w:t>
      </w:r>
    </w:p>
    <w:p w:rsidR="002F2FCD" w:rsidRPr="00C76978" w:rsidRDefault="002F2FCD" w:rsidP="002F2FC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F2FCD" w:rsidRPr="00ED3A13" w:rsidRDefault="002F2FCD" w:rsidP="002F2FCD">
      <w:pPr>
        <w:ind w:left="360" w:hanging="360"/>
        <w:jc w:val="center"/>
        <w:rPr>
          <w:rFonts w:ascii="GHEA Grapalat" w:eastAsia="GHEA Grapalat" w:hAnsi="GHEA Grapalat" w:cs="GHEA Grapalat"/>
          <w:b/>
        </w:rPr>
      </w:pPr>
    </w:p>
    <w:p w:rsidR="002F2FCD" w:rsidRPr="00FD1EE4" w:rsidRDefault="002F2FCD" w:rsidP="002F2FCD">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F2FCD" w:rsidRPr="00FD1EE4"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F2FCD" w:rsidRPr="00FD1EE4" w:rsidRDefault="002F2FCD" w:rsidP="004820A1">
            <w:pPr>
              <w:spacing w:before="240" w:after="240"/>
              <w:ind w:left="993" w:hanging="851"/>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F2FCD" w:rsidRPr="00FD1EE4" w:rsidRDefault="002F2FCD" w:rsidP="004820A1">
            <w:pPr>
              <w:spacing w:before="240" w:after="240"/>
              <w:ind w:left="993" w:hanging="851"/>
              <w:rPr>
                <w:rFonts w:ascii="GHEA Grapalat" w:eastAsia="GHEA Grapalat" w:hAnsi="GHEA Grapalat" w:cs="GHEA Grapalat"/>
              </w:rPr>
            </w:pPr>
          </w:p>
        </w:tc>
      </w:tr>
    </w:tbl>
    <w:p w:rsidR="002F2FCD" w:rsidRPr="00FD1EE4" w:rsidRDefault="002F2FCD" w:rsidP="002F2F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rPr>
          <w:trHeight w:val="1487"/>
        </w:trPr>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FD1EE4" w:rsidRDefault="002F2FCD" w:rsidP="002F2F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FD1EE4" w:rsidRDefault="002F2FCD" w:rsidP="002F2FCD">
      <w:pPr>
        <w:rPr>
          <w:rFonts w:ascii="GHEA Grapalat" w:eastAsia="GHEA Grapalat" w:hAnsi="GHEA Grapalat" w:cs="GHEA Grapalat"/>
        </w:rPr>
      </w:pPr>
    </w:p>
    <w:p w:rsidR="002F2FCD" w:rsidRPr="00FD1EE4" w:rsidRDefault="002F2FCD" w:rsidP="002F2FCD">
      <w:pPr>
        <w:rPr>
          <w:rFonts w:ascii="GHEA Grapalat" w:eastAsia="GHEA Grapalat" w:hAnsi="GHEA Grapalat" w:cs="GHEA Grapalat"/>
        </w:rPr>
      </w:pPr>
      <w:r w:rsidRPr="00FD1EE4">
        <w:rPr>
          <w:rFonts w:ascii="GHEA Grapalat" w:hAnsi="GHEA Grapalat"/>
        </w:rPr>
        <w:br w:type="page"/>
      </w:r>
    </w:p>
    <w:p w:rsidR="002F2FCD" w:rsidRPr="009A52BE" w:rsidRDefault="002F2FCD" w:rsidP="002F2FCD">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F2FCD" w:rsidRPr="004E2F96"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FD1EE4" w:rsidRDefault="002F2FCD" w:rsidP="002F2F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rPr>
          <w:trHeight w:val="1361"/>
        </w:trPr>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574FF7"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F2FCD">
                  <w:rPr>
                    <w:rFonts w:ascii="MS Gothic" w:eastAsia="MS Gothic" w:hAnsi="MS Gothic" w:cs="GHEA Grapalat" w:hint="eastAsia"/>
                  </w:rPr>
                  <w:t>☐</w:t>
                </w:r>
              </w:sdtContent>
            </w:sdt>
            <w:r w:rsidR="002F2FCD" w:rsidRPr="00FD1EE4">
              <w:rPr>
                <w:rFonts w:ascii="GHEA Grapalat" w:eastAsia="GHEA Grapalat" w:hAnsi="GHEA Grapalat" w:cs="GHEA Grapalat"/>
              </w:rPr>
              <w:tab/>
            </w:r>
            <w:r w:rsidR="002F2FCD" w:rsidRPr="0051137D">
              <w:rPr>
                <w:rFonts w:ascii="GHEA Grapalat" w:eastAsia="GHEA Grapalat" w:hAnsi="GHEA Grapalat" w:cs="GHEA Grapalat"/>
              </w:rPr>
              <w:t>Прямое участие</w:t>
            </w:r>
          </w:p>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F2FCD">
                  <w:rPr>
                    <w:rFonts w:ascii="MS Gothic" w:eastAsia="MS Gothic" w:hAnsi="MS Gothic" w:cs="GHEA Grapalat" w:hint="eastAsia"/>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К</w:t>
            </w:r>
            <w:r w:rsidR="002F2FCD" w:rsidRPr="00D812D8">
              <w:rPr>
                <w:rFonts w:ascii="GHEA Grapalat" w:eastAsia="GHEA Grapalat" w:hAnsi="GHEA Grapalat" w:cs="GHEA Grapalat"/>
              </w:rPr>
              <w:t>освенное участие</w:t>
            </w:r>
          </w:p>
        </w:tc>
      </w:tr>
    </w:tbl>
    <w:p w:rsidR="002F2FCD" w:rsidRPr="00FD1EE4" w:rsidRDefault="002F2FCD" w:rsidP="002F2FC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2F2FCD" w:rsidRPr="00CB7DFD" w:rsidRDefault="002F2FCD" w:rsidP="002F2FC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F2FCD" w:rsidRPr="00FD1EE4"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51137D">
              <w:rPr>
                <w:rFonts w:ascii="GHEA Grapalat" w:eastAsia="GHEA Grapalat" w:hAnsi="GHEA Grapalat" w:cs="GHEA Grapalat"/>
              </w:rPr>
              <w:t>Прямое участие</w:t>
            </w:r>
          </w:p>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К</w:t>
            </w:r>
            <w:r w:rsidR="002F2FCD" w:rsidRPr="00D812D8">
              <w:rPr>
                <w:rFonts w:ascii="GHEA Grapalat" w:eastAsia="GHEA Grapalat" w:hAnsi="GHEA Grapalat" w:cs="GHEA Grapalat"/>
              </w:rPr>
              <w:t>освенное участие</w:t>
            </w:r>
          </w:p>
        </w:tc>
      </w:tr>
    </w:tbl>
    <w:p w:rsidR="002F2FCD" w:rsidRPr="00FD1EE4"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F2FCD" w:rsidRPr="00FD1EE4" w:rsidTr="004820A1">
        <w:tc>
          <w:tcPr>
            <w:tcW w:w="2837" w:type="dxa"/>
            <w:shd w:val="clear" w:color="auto" w:fill="D9E2F3"/>
            <w:vAlign w:val="center"/>
          </w:tcPr>
          <w:p w:rsidR="002F2FCD" w:rsidRPr="00B047A2"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51137D">
              <w:rPr>
                <w:rFonts w:ascii="GHEA Grapalat" w:eastAsia="GHEA Grapalat" w:hAnsi="GHEA Grapalat" w:cs="GHEA Grapalat"/>
              </w:rPr>
              <w:t>Прямое участие</w:t>
            </w:r>
          </w:p>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К</w:t>
            </w:r>
            <w:r w:rsidR="002F2FCD" w:rsidRPr="00D812D8">
              <w:rPr>
                <w:rFonts w:ascii="GHEA Grapalat" w:eastAsia="GHEA Grapalat" w:hAnsi="GHEA Grapalat" w:cs="GHEA Grapalat"/>
              </w:rPr>
              <w:t>освенное участие</w:t>
            </w:r>
          </w:p>
        </w:tc>
      </w:tr>
    </w:tbl>
    <w:p w:rsidR="002F2FCD" w:rsidRPr="00FD1EE4" w:rsidRDefault="002F2FCD" w:rsidP="002F2FCD">
      <w:pPr>
        <w:rPr>
          <w:rFonts w:ascii="GHEA Grapalat" w:eastAsia="GHEA Grapalat" w:hAnsi="GHEA Grapalat" w:cs="GHEA Grapalat"/>
          <w:b/>
        </w:rPr>
      </w:pPr>
      <w:r w:rsidRPr="00FD1EE4">
        <w:rPr>
          <w:rFonts w:ascii="GHEA Grapalat" w:hAnsi="GHEA Grapalat"/>
        </w:rPr>
        <w:br w:type="page"/>
      </w:r>
    </w:p>
    <w:p w:rsidR="002F2FCD" w:rsidRPr="00FD1EE4" w:rsidRDefault="002F2FCD" w:rsidP="002F2FC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F2FCD" w:rsidRPr="00FD1EE4" w:rsidRDefault="002F2FCD" w:rsidP="002F2F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6"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FD1EE4" w:rsidRDefault="002F2FCD" w:rsidP="002F2F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F2FCD" w:rsidRPr="00FD1EE4" w:rsidTr="004820A1">
        <w:tc>
          <w:tcPr>
            <w:tcW w:w="297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97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97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97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97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FD1EE4"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F2FCD" w:rsidRPr="00FD1EE4" w:rsidTr="004820A1">
        <w:tc>
          <w:tcPr>
            <w:tcW w:w="2943"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943"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943"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943"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FD1EE4" w:rsidRDefault="002F2FCD" w:rsidP="002F2F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8C665F" w:rsidRDefault="002F2FCD" w:rsidP="002F2F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F2FCD" w:rsidRPr="00FD1EE4" w:rsidTr="004820A1">
        <w:trPr>
          <w:trHeight w:val="924"/>
        </w:trPr>
        <w:tc>
          <w:tcPr>
            <w:tcW w:w="9016" w:type="dxa"/>
            <w:gridSpan w:val="2"/>
            <w:vAlign w:val="center"/>
          </w:tcPr>
          <w:p w:rsidR="002F2FCD" w:rsidRPr="00FD1EE4" w:rsidRDefault="00131F81" w:rsidP="004820A1">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B34CB6">
              <w:rPr>
                <w:rFonts w:ascii="GHEA Grapalat" w:eastAsia="GHEA Grapalat" w:hAnsi="GHEA Grapalat" w:cs="GHEA Grapalat"/>
                <w:lang w:val="hy-AM"/>
              </w:rPr>
              <w:t>а</w:t>
            </w:r>
            <w:r w:rsidR="002F2FCD">
              <w:rPr>
                <w:rFonts w:ascii="GHEA Grapalat" w:eastAsia="GHEA Grapalat" w:hAnsi="GHEA Grapalat" w:cs="GHEA Grapalat"/>
              </w:rPr>
              <w:t>.</w:t>
            </w:r>
            <w:r w:rsidR="002F2FCD" w:rsidRPr="00FD1EE4">
              <w:rPr>
                <w:rFonts w:ascii="GHEA Grapalat" w:eastAsia="GHEA Grapalat" w:hAnsi="GHEA Grapalat" w:cs="GHEA Grapalat"/>
              </w:rPr>
              <w:t xml:space="preserve"> </w:t>
            </w:r>
            <w:r w:rsidR="002F2FCD" w:rsidRPr="00C76DD8">
              <w:rPr>
                <w:rFonts w:ascii="GHEA Grapalat" w:eastAsia="GHEA Grapalat" w:hAnsi="GHEA Grapalat" w:cs="GHEA Grapalat"/>
              </w:rPr>
              <w:t xml:space="preserve">прямо или косвенно владеет 20 и более процентами </w:t>
            </w:r>
            <w:r w:rsidR="002F2FCD" w:rsidRPr="004B3E79">
              <w:rPr>
                <w:rFonts w:ascii="GHEA Grapalat" w:eastAsia="GHEA Grapalat" w:hAnsi="GHEA Grapalat" w:cs="GHEA Grapalat"/>
              </w:rPr>
              <w:t>дающих право голоса долей</w:t>
            </w:r>
            <w:r w:rsidR="002F2FC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F2FCD" w:rsidRPr="00FD1EE4" w:rsidTr="004820A1">
        <w:trPr>
          <w:trHeight w:val="684"/>
        </w:trPr>
        <w:tc>
          <w:tcPr>
            <w:tcW w:w="4508"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rPr>
          <w:trHeight w:val="1282"/>
        </w:trPr>
        <w:tc>
          <w:tcPr>
            <w:tcW w:w="4508"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F2FCD" w:rsidRPr="006B364D" w:rsidRDefault="00131F81" w:rsidP="004820A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Прямое участие</w:t>
            </w:r>
          </w:p>
          <w:p w:rsidR="002F2FCD" w:rsidRPr="00F10CBA" w:rsidRDefault="00131F81" w:rsidP="004820A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Косвенное участие</w:t>
            </w:r>
          </w:p>
        </w:tc>
      </w:tr>
      <w:tr w:rsidR="002F2FCD" w:rsidRPr="00FD1EE4" w:rsidTr="004820A1">
        <w:tc>
          <w:tcPr>
            <w:tcW w:w="9016" w:type="dxa"/>
            <w:gridSpan w:val="2"/>
            <w:vAlign w:val="center"/>
          </w:tcPr>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6F16E4">
              <w:rPr>
                <w:rFonts w:ascii="GHEA Grapalat" w:eastAsia="GHEA Grapalat" w:hAnsi="GHEA Grapalat" w:cs="GHEA Grapalat"/>
                <w:lang w:val="hy-AM"/>
              </w:rPr>
              <w:t>б</w:t>
            </w:r>
            <w:r w:rsidR="002F2FCD" w:rsidRPr="006F16E4">
              <w:rPr>
                <w:rFonts w:eastAsia="Cambria Math"/>
              </w:rPr>
              <w:t>․</w:t>
            </w:r>
            <w:r w:rsidR="002F2FC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F2FCD" w:rsidRPr="00FD1EE4" w:rsidTr="004820A1">
        <w:tc>
          <w:tcPr>
            <w:tcW w:w="9016" w:type="dxa"/>
            <w:gridSpan w:val="2"/>
            <w:vAlign w:val="center"/>
          </w:tcPr>
          <w:p w:rsidR="002F2FCD" w:rsidRPr="00FD1EE4" w:rsidRDefault="00131F81" w:rsidP="004820A1">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801B2D">
              <w:rPr>
                <w:rFonts w:ascii="GHEA Grapalat" w:eastAsia="GHEA Grapalat" w:hAnsi="GHEA Grapalat" w:cs="GHEA Grapalat"/>
                <w:lang w:val="hy-AM"/>
              </w:rPr>
              <w:t>в</w:t>
            </w:r>
            <w:r w:rsidR="002F2FCD">
              <w:rPr>
                <w:rFonts w:ascii="GHEA Grapalat" w:eastAsia="GHEA Grapalat" w:hAnsi="GHEA Grapalat" w:cs="GHEA Grapalat"/>
              </w:rPr>
              <w:t>.</w:t>
            </w:r>
            <w:r w:rsidR="002F2FC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F2FCD" w:rsidRPr="00BA30D4">
              <w:rPr>
                <w:rFonts w:ascii="GHEA Grapalat" w:eastAsia="GHEA Grapalat" w:hAnsi="GHEA Grapalat" w:cs="GHEA Grapalat"/>
                <w:lang w:val="hy-AM"/>
              </w:rPr>
              <w:t>б</w:t>
            </w:r>
            <w:r w:rsidR="002F2FCD" w:rsidRPr="00BA30D4">
              <w:rPr>
                <w:rFonts w:ascii="GHEA Grapalat" w:eastAsia="GHEA Grapalat" w:hAnsi="GHEA Grapalat" w:cs="GHEA Grapalat"/>
              </w:rPr>
              <w:t>"</w:t>
            </w:r>
          </w:p>
        </w:tc>
      </w:tr>
    </w:tbl>
    <w:p w:rsidR="002F2FCD" w:rsidRPr="00A5193B"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F2FCD" w:rsidRPr="00FD1EE4" w:rsidTr="004820A1">
        <w:trPr>
          <w:trHeight w:val="924"/>
        </w:trPr>
        <w:tc>
          <w:tcPr>
            <w:tcW w:w="9016" w:type="dxa"/>
            <w:gridSpan w:val="2"/>
            <w:vAlign w:val="center"/>
          </w:tcPr>
          <w:p w:rsidR="002F2FCD" w:rsidRPr="00FD1EE4" w:rsidRDefault="00131F81" w:rsidP="004820A1">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9C7B43">
              <w:rPr>
                <w:rFonts w:ascii="GHEA Grapalat" w:eastAsia="GHEA Grapalat" w:hAnsi="GHEA Grapalat" w:cs="GHEA Grapalat"/>
                <w:lang w:val="hy-AM"/>
              </w:rPr>
              <w:t>а</w:t>
            </w:r>
            <w:r w:rsidR="002F2FCD" w:rsidRPr="00FD1EE4">
              <w:rPr>
                <w:rFonts w:eastAsia="Cambria Math"/>
              </w:rPr>
              <w:t>․</w:t>
            </w:r>
            <w:r w:rsidR="002F2FCD" w:rsidRPr="00FD1EE4">
              <w:rPr>
                <w:rFonts w:ascii="GHEA Grapalat" w:eastAsia="Cambria Math" w:hAnsi="GHEA Grapalat" w:cs="Cambria Math"/>
              </w:rPr>
              <w:t xml:space="preserve"> </w:t>
            </w:r>
            <w:r w:rsidR="002F2FCD" w:rsidRPr="00BC0F3A">
              <w:rPr>
                <w:rFonts w:ascii="GHEA Grapalat" w:eastAsia="GHEA Grapalat" w:hAnsi="GHEA Grapalat" w:cs="GHEA Grapalat"/>
              </w:rPr>
              <w:t xml:space="preserve">прямо или косвенно владеет 10 и более процентами </w:t>
            </w:r>
            <w:r w:rsidR="002F2FCD" w:rsidRPr="004B3E79">
              <w:rPr>
                <w:rFonts w:ascii="GHEA Grapalat" w:eastAsia="GHEA Grapalat" w:hAnsi="GHEA Grapalat" w:cs="GHEA Grapalat"/>
              </w:rPr>
              <w:t>дающих право голоса долей</w:t>
            </w:r>
            <w:r w:rsidR="002F2FCD" w:rsidRPr="00C76DD8">
              <w:rPr>
                <w:rFonts w:ascii="GHEA Grapalat" w:eastAsia="GHEA Grapalat" w:hAnsi="GHEA Grapalat" w:cs="GHEA Grapalat"/>
              </w:rPr>
              <w:t xml:space="preserve"> (акций, паев) </w:t>
            </w:r>
            <w:r w:rsidR="002F2FC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F2FCD" w:rsidRPr="00FD1EE4" w:rsidTr="004820A1">
        <w:trPr>
          <w:trHeight w:val="684"/>
        </w:trPr>
        <w:tc>
          <w:tcPr>
            <w:tcW w:w="4508"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rPr>
          <w:trHeight w:val="1282"/>
        </w:trPr>
        <w:tc>
          <w:tcPr>
            <w:tcW w:w="4508"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F2FCD" w:rsidRPr="00C843BA" w:rsidRDefault="00131F81" w:rsidP="004820A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Прямое участие</w:t>
            </w:r>
          </w:p>
          <w:p w:rsidR="002F2FCD" w:rsidRPr="00C843BA" w:rsidRDefault="00131F81" w:rsidP="004820A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Косвенное участие</w:t>
            </w:r>
          </w:p>
        </w:tc>
      </w:tr>
      <w:tr w:rsidR="002F2FCD" w:rsidRPr="00FD1EE4" w:rsidTr="004820A1">
        <w:tc>
          <w:tcPr>
            <w:tcW w:w="9016" w:type="dxa"/>
            <w:gridSpan w:val="2"/>
            <w:vAlign w:val="center"/>
          </w:tcPr>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D654B4">
              <w:rPr>
                <w:rFonts w:ascii="GHEA Grapalat" w:eastAsia="GHEA Grapalat" w:hAnsi="GHEA Grapalat" w:cs="GHEA Grapalat"/>
                <w:lang w:val="hy-AM"/>
              </w:rPr>
              <w:t>б</w:t>
            </w:r>
            <w:r w:rsidR="002F2FCD" w:rsidRPr="00D654B4">
              <w:rPr>
                <w:rFonts w:eastAsia="Cambria Math"/>
              </w:rPr>
              <w:t>․</w:t>
            </w:r>
            <w:r w:rsidR="002F2FCD" w:rsidRPr="00D654B4">
              <w:rPr>
                <w:rFonts w:ascii="GHEA Grapalat" w:eastAsia="Cambria Math" w:hAnsi="GHEA Grapalat" w:cs="Cambria Math"/>
              </w:rPr>
              <w:t xml:space="preserve"> </w:t>
            </w:r>
            <w:r w:rsidR="002F2FCD" w:rsidRPr="00D654B4">
              <w:rPr>
                <w:rFonts w:ascii="GHEA Grapalat" w:eastAsia="GHEA Grapalat" w:hAnsi="GHEA Grapalat" w:cs="GHEA Grapalat"/>
              </w:rPr>
              <w:t xml:space="preserve">имеет право назначать или </w:t>
            </w:r>
            <w:r w:rsidR="002F2FCD" w:rsidRPr="00D654B4">
              <w:rPr>
                <w:rFonts w:ascii="GHEA Grapalat" w:eastAsia="GHEA Grapalat" w:hAnsi="GHEA Grapalat" w:cs="GHEA Grapalat"/>
                <w:lang w:eastAsia="hy-AM"/>
              </w:rPr>
              <w:t>освобождать</w:t>
            </w:r>
            <w:r w:rsidR="002F2FCD" w:rsidRPr="00D654B4">
              <w:rPr>
                <w:rFonts w:ascii="GHEA Grapalat" w:eastAsia="GHEA Grapalat" w:hAnsi="GHEA Grapalat" w:cs="GHEA Grapalat"/>
              </w:rPr>
              <w:t xml:space="preserve"> большинство членов органов управления юридического лица</w:t>
            </w:r>
          </w:p>
        </w:tc>
      </w:tr>
      <w:tr w:rsidR="002F2FCD" w:rsidRPr="00FD1EE4" w:rsidTr="004820A1">
        <w:tc>
          <w:tcPr>
            <w:tcW w:w="9016" w:type="dxa"/>
            <w:gridSpan w:val="2"/>
            <w:vAlign w:val="center"/>
          </w:tcPr>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1104ED">
              <w:rPr>
                <w:rFonts w:ascii="GHEA Grapalat" w:eastAsia="GHEA Grapalat" w:hAnsi="GHEA Grapalat" w:cs="GHEA Grapalat"/>
                <w:lang w:val="hy-AM"/>
              </w:rPr>
              <w:t>в</w:t>
            </w:r>
            <w:r w:rsidR="002F2FCD" w:rsidRPr="00FD1EE4">
              <w:rPr>
                <w:rFonts w:eastAsia="Cambria Math"/>
              </w:rPr>
              <w:t>․</w:t>
            </w:r>
            <w:r w:rsidR="002F2FCD" w:rsidRPr="00FD1EE4">
              <w:rPr>
                <w:rFonts w:ascii="GHEA Grapalat" w:eastAsia="Cambria Math" w:hAnsi="GHEA Grapalat" w:cs="Cambria Math"/>
              </w:rPr>
              <w:t xml:space="preserve"> </w:t>
            </w:r>
            <w:r w:rsidR="002F2FC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F2FCD" w:rsidRPr="00FD1EE4" w:rsidTr="004820A1">
        <w:tc>
          <w:tcPr>
            <w:tcW w:w="9016" w:type="dxa"/>
            <w:gridSpan w:val="2"/>
            <w:vAlign w:val="center"/>
          </w:tcPr>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9839CB">
              <w:rPr>
                <w:rFonts w:ascii="GHEA Grapalat" w:eastAsia="GHEA Grapalat" w:hAnsi="GHEA Grapalat" w:cs="GHEA Grapalat"/>
                <w:lang w:val="hy-AM"/>
              </w:rPr>
              <w:t>г</w:t>
            </w:r>
            <w:r w:rsidR="002F2FCD" w:rsidRPr="00FD1EE4">
              <w:rPr>
                <w:rFonts w:eastAsia="Cambria Math"/>
              </w:rPr>
              <w:t>․</w:t>
            </w:r>
            <w:r w:rsidR="002F2FCD" w:rsidRPr="00FD1EE4">
              <w:rPr>
                <w:rFonts w:ascii="GHEA Grapalat" w:eastAsia="Cambria Math" w:hAnsi="GHEA Grapalat" w:cs="Cambria Math"/>
              </w:rPr>
              <w:t xml:space="preserve"> </w:t>
            </w:r>
            <w:r w:rsidR="002F2FCD" w:rsidRPr="00F84F06">
              <w:rPr>
                <w:rFonts w:ascii="GHEA Grapalat" w:eastAsia="GHEA Grapalat" w:hAnsi="GHEA Grapalat" w:cs="GHEA Grapalat"/>
              </w:rPr>
              <w:t xml:space="preserve">осуществляет реальный (фактический) контроль за юридическим лицом </w:t>
            </w:r>
            <w:r w:rsidR="002F2FCD">
              <w:rPr>
                <w:rFonts w:ascii="GHEA Grapalat" w:eastAsia="GHEA Grapalat" w:hAnsi="GHEA Grapalat" w:cs="GHEA Grapalat"/>
              </w:rPr>
              <w:t>иными</w:t>
            </w:r>
            <w:r w:rsidR="002F2FCD" w:rsidRPr="00F84F06">
              <w:rPr>
                <w:rFonts w:ascii="GHEA Grapalat" w:eastAsia="GHEA Grapalat" w:hAnsi="GHEA Grapalat" w:cs="GHEA Grapalat"/>
              </w:rPr>
              <w:t xml:space="preserve"> средствами</w:t>
            </w:r>
          </w:p>
        </w:tc>
      </w:tr>
      <w:tr w:rsidR="002F2FCD" w:rsidRPr="00FD1EE4" w:rsidTr="004820A1">
        <w:tc>
          <w:tcPr>
            <w:tcW w:w="9016" w:type="dxa"/>
            <w:gridSpan w:val="2"/>
            <w:vAlign w:val="center"/>
          </w:tcPr>
          <w:p w:rsidR="002F2FCD" w:rsidRPr="00FD1EE4" w:rsidRDefault="00131F81" w:rsidP="004820A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331D0E">
              <w:rPr>
                <w:rFonts w:ascii="GHEA Grapalat" w:eastAsia="GHEA Grapalat" w:hAnsi="GHEA Grapalat" w:cs="GHEA Grapalat"/>
                <w:lang w:val="hy-AM"/>
              </w:rPr>
              <w:t>д</w:t>
            </w:r>
            <w:r w:rsidR="002F2FCD" w:rsidRPr="00FD1EE4">
              <w:rPr>
                <w:rFonts w:eastAsia="Cambria Math"/>
              </w:rPr>
              <w:t>․</w:t>
            </w:r>
            <w:r w:rsidR="002F2FCD" w:rsidRPr="00FD1EE4">
              <w:rPr>
                <w:rFonts w:ascii="GHEA Grapalat" w:eastAsia="Cambria Math" w:hAnsi="GHEA Grapalat" w:cs="Cambria Math"/>
              </w:rPr>
              <w:t xml:space="preserve"> </w:t>
            </w:r>
            <w:r w:rsidR="002F2FC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F2FCD" w:rsidRPr="00F36505">
              <w:rPr>
                <w:rFonts w:ascii="GHEA Grapalat" w:eastAsia="GHEA Grapalat" w:hAnsi="GHEA Grapalat" w:cs="GHEA Grapalat"/>
              </w:rPr>
              <w:t xml:space="preserve"> "а" - "г"</w:t>
            </w:r>
          </w:p>
        </w:tc>
      </w:tr>
    </w:tbl>
    <w:p w:rsidR="002F2FCD" w:rsidRPr="00FD1EE4" w:rsidRDefault="002F2FCD" w:rsidP="002F2F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2F2FCD" w:rsidRPr="00B23852" w:rsidRDefault="00131F81" w:rsidP="004820A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Отдельно</w:t>
            </w:r>
          </w:p>
          <w:p w:rsidR="002F2FCD" w:rsidRPr="00FD1EE4" w:rsidRDefault="00131F81" w:rsidP="004820A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sidRPr="005558FC">
              <w:rPr>
                <w:rFonts w:ascii="GHEA Grapalat" w:eastAsia="GHEA Grapalat" w:hAnsi="GHEA Grapalat" w:cs="GHEA Grapalat"/>
              </w:rPr>
              <w:t>Совместно с аффилированными лицами</w:t>
            </w: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F2FCD" w:rsidRPr="005600B4" w:rsidRDefault="00131F81" w:rsidP="004820A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Да</w:t>
            </w:r>
          </w:p>
          <w:p w:rsidR="002F2FCD" w:rsidRPr="005600B4" w:rsidRDefault="00131F81" w:rsidP="004820A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F2FCD" w:rsidRPr="00FD1EE4">
                  <w:rPr>
                    <w:rFonts w:ascii="Segoe UI Symbol" w:eastAsia="MS Gothic" w:hAnsi="Segoe UI Symbol" w:cs="Segoe UI Symbol"/>
                  </w:rPr>
                  <w:t>☐</w:t>
                </w:r>
              </w:sdtContent>
            </w:sdt>
            <w:r w:rsidR="002F2FCD" w:rsidRPr="00FD1EE4">
              <w:rPr>
                <w:rFonts w:ascii="GHEA Grapalat" w:eastAsia="GHEA Grapalat" w:hAnsi="GHEA Grapalat" w:cs="GHEA Grapalat"/>
              </w:rPr>
              <w:tab/>
            </w:r>
            <w:r w:rsidR="002F2FCD">
              <w:rPr>
                <w:rFonts w:ascii="GHEA Grapalat" w:eastAsia="GHEA Grapalat" w:hAnsi="GHEA Grapalat" w:cs="GHEA Grapalat"/>
              </w:rPr>
              <w:t>Нет</w:t>
            </w:r>
          </w:p>
        </w:tc>
      </w:tr>
    </w:tbl>
    <w:p w:rsidR="002F2FCD" w:rsidRPr="00FD1EE4"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7"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FD1EE4" w:rsidRDefault="002F2FCD" w:rsidP="002F2FC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F2FCD" w:rsidRPr="00FD1EE4" w:rsidRDefault="002F2FCD" w:rsidP="002F2FC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F2FCD" w:rsidRPr="00FD1EE4"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FD1EE4" w:rsidRDefault="002F2FCD" w:rsidP="002F2FC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F2FCD" w:rsidRPr="00FD1EE4" w:rsidTr="004820A1">
        <w:trPr>
          <w:trHeight w:val="853"/>
        </w:trPr>
        <w:tc>
          <w:tcPr>
            <w:tcW w:w="2835" w:type="dxa"/>
            <w:vMerge w:val="restart"/>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rPr>
          <w:trHeight w:val="850"/>
        </w:trPr>
        <w:tc>
          <w:tcPr>
            <w:tcW w:w="2835" w:type="dxa"/>
            <w:vMerge/>
            <w:shd w:val="clear" w:color="auto" w:fill="D9E2F3"/>
            <w:vAlign w:val="center"/>
          </w:tcPr>
          <w:p w:rsidR="002F2FCD" w:rsidRPr="00FD1EE4" w:rsidRDefault="002F2FCD" w:rsidP="004820A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rPr>
          <w:trHeight w:val="850"/>
        </w:trPr>
        <w:tc>
          <w:tcPr>
            <w:tcW w:w="2835" w:type="dxa"/>
            <w:vMerge/>
            <w:shd w:val="clear" w:color="auto" w:fill="D9E2F3"/>
            <w:vAlign w:val="center"/>
          </w:tcPr>
          <w:p w:rsidR="002F2FCD" w:rsidRPr="00FD1EE4" w:rsidRDefault="002F2FCD" w:rsidP="004820A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rPr>
          <w:trHeight w:val="850"/>
        </w:trPr>
        <w:tc>
          <w:tcPr>
            <w:tcW w:w="2835" w:type="dxa"/>
            <w:vMerge/>
            <w:shd w:val="clear" w:color="auto" w:fill="D9E2F3"/>
            <w:vAlign w:val="center"/>
          </w:tcPr>
          <w:p w:rsidR="002F2FCD" w:rsidRPr="00FD1EE4" w:rsidRDefault="002F2FCD" w:rsidP="004820A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rPr>
          <w:trHeight w:val="850"/>
        </w:trPr>
        <w:tc>
          <w:tcPr>
            <w:tcW w:w="2835" w:type="dxa"/>
            <w:vMerge/>
            <w:shd w:val="clear" w:color="auto" w:fill="D9E2F3"/>
            <w:vAlign w:val="center"/>
          </w:tcPr>
          <w:p w:rsidR="002F2FCD" w:rsidRPr="00FD1EE4" w:rsidRDefault="002F2FCD" w:rsidP="004820A1">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F2FCD" w:rsidRPr="00FD1EE4" w:rsidRDefault="002F2FCD" w:rsidP="004820A1">
            <w:pPr>
              <w:spacing w:before="240" w:after="240"/>
              <w:rPr>
                <w:rFonts w:ascii="GHEA Grapalat" w:eastAsia="GHEA Grapalat" w:hAnsi="GHEA Grapalat" w:cs="GHEA Grapalat"/>
              </w:rPr>
            </w:pPr>
          </w:p>
        </w:tc>
      </w:tr>
    </w:tbl>
    <w:p w:rsidR="002F2FCD" w:rsidRDefault="002F2FCD" w:rsidP="002F2FC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r w:rsidR="002F2FCD" w:rsidRPr="00FD1EE4" w:rsidTr="004820A1">
        <w:tc>
          <w:tcPr>
            <w:tcW w:w="2835" w:type="dxa"/>
            <w:shd w:val="clear" w:color="auto" w:fill="D9E2F3"/>
            <w:vAlign w:val="center"/>
          </w:tcPr>
          <w:p w:rsidR="002F2FCD" w:rsidRPr="00FD1EE4" w:rsidRDefault="002F2FCD" w:rsidP="004820A1">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F2FCD" w:rsidRPr="00FD1EE4" w:rsidRDefault="002F2FCD" w:rsidP="004820A1">
            <w:pPr>
              <w:spacing w:before="240" w:after="240"/>
              <w:rPr>
                <w:rFonts w:ascii="GHEA Grapalat" w:eastAsia="GHEA Grapalat" w:hAnsi="GHEA Grapalat" w:cs="GHEA Grapalat"/>
              </w:rPr>
            </w:pPr>
          </w:p>
        </w:tc>
      </w:tr>
    </w:tbl>
    <w:p w:rsidR="002F2FCD" w:rsidRPr="00FD1EE4" w:rsidRDefault="002F2FCD" w:rsidP="002F2FC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F2FCD" w:rsidRPr="00FD1EE4" w:rsidRDefault="002F2FCD" w:rsidP="002F2FCD">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F2FCD" w:rsidRPr="00FD1EE4" w:rsidTr="004820A1">
        <w:tc>
          <w:tcPr>
            <w:tcW w:w="9016" w:type="dxa"/>
            <w:shd w:val="clear" w:color="auto" w:fill="DBE5F1" w:themeFill="accent1" w:themeFillTint="33"/>
          </w:tcPr>
          <w:p w:rsidR="002F2FCD" w:rsidRPr="00FD1EE4" w:rsidRDefault="002F2FCD" w:rsidP="004820A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F2FCD" w:rsidRPr="00FD1EE4" w:rsidTr="004820A1">
        <w:trPr>
          <w:trHeight w:val="10187"/>
        </w:trPr>
        <w:tc>
          <w:tcPr>
            <w:tcW w:w="9016" w:type="dxa"/>
          </w:tcPr>
          <w:p w:rsidR="002F2FCD" w:rsidRPr="00FD1EE4" w:rsidRDefault="002F2FCD" w:rsidP="004820A1">
            <w:pPr>
              <w:rPr>
                <w:rFonts w:ascii="GHEA Grapalat" w:eastAsia="GHEA Grapalat" w:hAnsi="GHEA Grapalat" w:cs="GHEA Grapalat"/>
                <w:b/>
                <w:color w:val="000000"/>
              </w:rPr>
            </w:pPr>
          </w:p>
        </w:tc>
      </w:tr>
    </w:tbl>
    <w:p w:rsidR="002F2FCD" w:rsidRPr="00FD1EE4" w:rsidRDefault="002F2FCD" w:rsidP="002F2FCD">
      <w:pPr>
        <w:pBdr>
          <w:top w:val="nil"/>
          <w:left w:val="nil"/>
          <w:bottom w:val="nil"/>
          <w:right w:val="nil"/>
          <w:between w:val="nil"/>
        </w:pBdr>
        <w:rPr>
          <w:rFonts w:ascii="GHEA Grapalat" w:eastAsia="GHEA Grapalat" w:hAnsi="GHEA Grapalat" w:cs="GHEA Grapalat"/>
          <w:b/>
          <w:color w:val="000000"/>
        </w:rPr>
      </w:pPr>
    </w:p>
    <w:p w:rsidR="002F2FCD" w:rsidRDefault="002F2FCD" w:rsidP="002F2FCD">
      <w:pPr>
        <w:rPr>
          <w:rFonts w:ascii="GHEA Grapalat" w:hAnsi="GHEA Grapalat"/>
          <w:b/>
        </w:rPr>
      </w:pPr>
    </w:p>
    <w:p w:rsidR="002F2FCD" w:rsidRDefault="002F2FCD" w:rsidP="002F2FCD">
      <w:pPr>
        <w:rPr>
          <w:ins w:id="4" w:author="Inesa Kocharyan" w:date="2021-09-01T11:45:00Z"/>
          <w:rFonts w:ascii="GHEA Grapalat" w:hAnsi="GHEA Grapalat"/>
          <w:b/>
        </w:rPr>
      </w:pPr>
    </w:p>
    <w:p w:rsidR="002F2FCD" w:rsidRDefault="002F2FCD" w:rsidP="002F2FCD">
      <w:pPr>
        <w:rPr>
          <w:rFonts w:ascii="GHEA Grapalat" w:hAnsi="GHEA Grapalat"/>
          <w:b/>
        </w:rPr>
      </w:pPr>
      <w:r>
        <w:rPr>
          <w:rFonts w:ascii="GHEA Grapalat" w:hAnsi="GHEA Grapalat"/>
          <w:b/>
        </w:rPr>
        <w:br w:type="page"/>
      </w:r>
    </w:p>
    <w:p w:rsidR="002F2FCD" w:rsidRPr="000306ED" w:rsidRDefault="002F2FCD" w:rsidP="002F2FC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2F2FCD" w:rsidRPr="000306ED" w:rsidRDefault="002F2FCD" w:rsidP="002F2FCD">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F2FCD" w:rsidRPr="000306ED" w:rsidRDefault="002F2FCD" w:rsidP="002F2FCD">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F2FCD" w:rsidRPr="000306ED" w:rsidRDefault="002F2FCD" w:rsidP="002F2FCD">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F2FCD" w:rsidRPr="000306ED" w:rsidRDefault="002F2FCD" w:rsidP="002F2FCD">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F2FCD" w:rsidRPr="000306ED" w:rsidRDefault="002F2FCD" w:rsidP="002F2FCD">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w:t>
      </w:r>
      <w:r w:rsidRPr="000306ED">
        <w:rPr>
          <w:rFonts w:ascii="GHEA Grapalat" w:hAnsi="GHEA Grapalat"/>
        </w:rPr>
        <w:lastRenderedPageBreak/>
        <w:t>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F2FCD" w:rsidRPr="000306ED" w:rsidRDefault="002F2FCD" w:rsidP="002F2FCD">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F2FCD" w:rsidRPr="000306ED" w:rsidRDefault="002F2FCD" w:rsidP="002F2FCD">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F2FCD" w:rsidRPr="000306ED" w:rsidRDefault="002F2FCD" w:rsidP="002F2FCD">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w:t>
      </w:r>
      <w:r w:rsidRPr="000306ED">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rsidR="002F2FCD" w:rsidRPr="000306ED" w:rsidRDefault="002F2FCD" w:rsidP="002F2FCD">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2F2FCD" w:rsidRPr="000306ED" w:rsidRDefault="002F2FCD" w:rsidP="002F2FCD">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F2FCD" w:rsidRPr="000306ED" w:rsidRDefault="002F2FCD" w:rsidP="002F2FCD">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w:t>
      </w:r>
      <w:r w:rsidRPr="000306ED">
        <w:rPr>
          <w:rFonts w:ascii="GHEA Grapalat" w:hAnsi="GHEA Grapalat"/>
        </w:rPr>
        <w:lastRenderedPageBreak/>
        <w:t>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F2FCD" w:rsidRPr="000306ED" w:rsidRDefault="002F2FCD" w:rsidP="002F2FCD">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2F2FCD" w:rsidRPr="000306ED" w:rsidRDefault="002F2FCD" w:rsidP="002F2FCD">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F2FCD" w:rsidRPr="000306ED" w:rsidRDefault="002F2FCD" w:rsidP="002F2FC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F2FCD" w:rsidRPr="000306ED" w:rsidRDefault="002F2FCD" w:rsidP="002F2FC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2F2FCD" w:rsidRPr="000306ED" w:rsidRDefault="002F2FCD" w:rsidP="002F2FC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F2FCD" w:rsidRPr="000306ED" w:rsidRDefault="002F2FCD" w:rsidP="002F2FC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F2FCD" w:rsidRPr="000306ED" w:rsidRDefault="002F2FCD" w:rsidP="002F2FC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w:t>
      </w:r>
      <w:r w:rsidRPr="000306ED">
        <w:rPr>
          <w:rFonts w:ascii="GHEA Grapalat" w:hAnsi="GHEA Grapalat"/>
        </w:rPr>
        <w:lastRenderedPageBreak/>
        <w:t xml:space="preserve">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F2FCD" w:rsidRPr="000306ED" w:rsidRDefault="002F2FCD" w:rsidP="002F2FC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2F2FCD" w:rsidRPr="000306ED" w:rsidRDefault="002F2FCD" w:rsidP="002F2FC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w:t>
      </w:r>
      <w:r w:rsidRPr="000306ED">
        <w:rPr>
          <w:rFonts w:ascii="GHEA Grapalat" w:hAnsi="GHEA Grapalat"/>
          <w:lang w:val="hy-AM"/>
        </w:rPr>
        <w:lastRenderedPageBreak/>
        <w:t>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2F2FCD" w:rsidRPr="000306ED" w:rsidRDefault="002F2FCD" w:rsidP="002F2FC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F2FCD" w:rsidRPr="000306ED" w:rsidRDefault="002F2FCD" w:rsidP="002F2FC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w:t>
      </w:r>
      <w:r w:rsidRPr="000306ED">
        <w:rPr>
          <w:rFonts w:ascii="GHEA Grapalat" w:hAnsi="GHEA Grapalat"/>
        </w:rPr>
        <w:lastRenderedPageBreak/>
        <w:t>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F2FCD" w:rsidRPr="000306ED" w:rsidRDefault="002F2FCD" w:rsidP="002F2FC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0306ED">
        <w:rPr>
          <w:rFonts w:ascii="GHEA Grapalat" w:hAnsi="GHEA Grapalat"/>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F2FCD" w:rsidRDefault="002F2FCD" w:rsidP="002F2FC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E42E5E" w:rsidRDefault="00E42E5E" w:rsidP="003A4545">
      <w:pPr>
        <w:jc w:val="right"/>
        <w:rPr>
          <w:rFonts w:ascii="GHEA Grapalat" w:hAnsi="GHEA Grapalat"/>
          <w:b/>
        </w:rPr>
      </w:pPr>
    </w:p>
    <w:p w:rsidR="00B2572B" w:rsidRPr="00DC619D" w:rsidRDefault="00B2572B" w:rsidP="003A4545">
      <w:pPr>
        <w:jc w:val="right"/>
        <w:rPr>
          <w:rFonts w:ascii="GHEA Grapalat" w:hAnsi="GHEA Grapalat" w:cs="Arial"/>
          <w:b/>
        </w:rPr>
      </w:pPr>
      <w:r w:rsidRPr="009044F1">
        <w:rPr>
          <w:rFonts w:ascii="GHEA Grapalat" w:hAnsi="GHEA Grapalat"/>
          <w:b/>
        </w:rPr>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2F2FCD">
        <w:rPr>
          <w:rFonts w:ascii="GHEA Grapalat" w:hAnsi="GHEA Grapalat"/>
          <w:b/>
          <w:sz w:val="24"/>
          <w:szCs w:val="24"/>
        </w:rPr>
        <w:t>на закупку у одного лица, обусловленного безотлагательностью</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A4545" w:rsidRPr="003A4545">
        <w:rPr>
          <w:rFonts w:ascii="GHEA Grapalat" w:hAnsi="GHEA Grapalat"/>
          <w:b/>
          <w:sz w:val="24"/>
          <w:szCs w:val="24"/>
        </w:rPr>
        <w:t>"</w:t>
      </w:r>
      <w:r w:rsidR="002717BD">
        <w:rPr>
          <w:rFonts w:ascii="GHEA Grapalat" w:hAnsi="GHEA Grapalat"/>
          <w:b/>
          <w:sz w:val="24"/>
          <w:szCs w:val="24"/>
        </w:rPr>
        <w:t>GGAK-HMATsDzB-21/10/H</w:t>
      </w:r>
      <w:r w:rsidR="003A4545" w:rsidRPr="003A4545">
        <w:rPr>
          <w:rFonts w:ascii="GHEA Grapalat" w:hAnsi="GHEA Grapalat"/>
          <w:b/>
          <w:sz w:val="24"/>
          <w:szCs w:val="24"/>
        </w:rPr>
        <w:t>"</w:t>
      </w:r>
      <w:r w:rsidR="00DC619D">
        <w:rPr>
          <w:rStyle w:val="FootnoteReference"/>
          <w:rFonts w:ascii="GHEA Grapalat" w:hAnsi="GHEA Grapalat"/>
          <w:b/>
          <w:sz w:val="24"/>
          <w:szCs w:val="24"/>
        </w:rPr>
        <w:footnoteReference w:customMarkFollows="1" w:id="3"/>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E42E5E">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2F2FCD">
        <w:rPr>
          <w:rFonts w:ascii="GHEA Grapalat" w:hAnsi="GHEA Grapalat"/>
          <w:spacing w:val="-6"/>
        </w:rPr>
        <w:t>на закупку у одного лица, обусловленного безотлагательностью</w:t>
      </w:r>
      <w:r w:rsidRPr="005744FC">
        <w:rPr>
          <w:rFonts w:ascii="GHEA Grapalat" w:hAnsi="GHEA Grapalat"/>
          <w:spacing w:val="-6"/>
        </w:rPr>
        <w:t xml:space="preserve"> под кодом </w:t>
      </w:r>
      <w:r w:rsidR="003A4545" w:rsidRPr="003A4545">
        <w:rPr>
          <w:rFonts w:ascii="GHEA Grapalat" w:hAnsi="GHEA Grapalat"/>
          <w:spacing w:val="-6"/>
        </w:rPr>
        <w:t>"</w:t>
      </w:r>
      <w:r w:rsidR="002717BD">
        <w:rPr>
          <w:rFonts w:ascii="GHEA Grapalat" w:hAnsi="GHEA Grapalat"/>
          <w:spacing w:val="-6"/>
        </w:rPr>
        <w:t>GGAK-HMATsDzB-21/10/H</w:t>
      </w:r>
      <w:r w:rsidR="003A4545" w:rsidRPr="003A4545">
        <w:rPr>
          <w:rFonts w:ascii="GHEA Grapalat" w:hAnsi="GHEA Grapalat"/>
          <w:spacing w:val="-6"/>
        </w:rPr>
        <w:t>"</w:t>
      </w:r>
      <w:r w:rsidRPr="005744FC">
        <w:rPr>
          <w:rFonts w:ascii="GHEA Grapalat" w:hAnsi="GHEA Grapalat"/>
          <w:spacing w:val="-6"/>
        </w:rPr>
        <w:t>*,</w:t>
      </w:r>
      <w:r w:rsidR="005744FC" w:rsidRPr="009044F1">
        <w:rPr>
          <w:rFonts w:ascii="GHEA Grapalat" w:hAnsi="GHEA Grapalat"/>
        </w:rPr>
        <w:t xml:space="preserve">в </w:t>
      </w:r>
      <w:r w:rsidRPr="009044F1">
        <w:rPr>
          <w:rFonts w:ascii="GHEA Grapalat" w:hAnsi="GHEA Grapalat"/>
        </w:rPr>
        <w:t xml:space="preserve">том числе проект </w:t>
      </w:r>
      <w:r w:rsidRPr="009044F1">
        <w:rPr>
          <w:rFonts w:ascii="GHEA Grapalat" w:hAnsi="GHEA Grapalat"/>
        </w:rPr>
        <w:lastRenderedPageBreak/>
        <w:t>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w:t>
      </w:r>
      <w:r w:rsidRPr="005744FC">
        <w:rPr>
          <w:rFonts w:ascii="GHEA Grapalat" w:hAnsi="GHEA Grapalat"/>
        </w:rPr>
        <w:t>____</w:t>
      </w:r>
      <w:r w:rsidR="00191D27">
        <w:rPr>
          <w:rFonts w:ascii="GHEA Grapalat" w:hAnsi="GHEA Grapalat"/>
        </w:rPr>
        <w:t>___</w:t>
      </w:r>
    </w:p>
    <w:p w:rsidR="005646FC" w:rsidRPr="009044F1" w:rsidRDefault="00E42E5E" w:rsidP="00B46D58">
      <w:pPr>
        <w:widowControl w:val="0"/>
        <w:spacing w:after="160"/>
        <w:ind w:left="6237"/>
        <w:jc w:val="both"/>
        <w:rPr>
          <w:rFonts w:ascii="GHEA Grapalat" w:hAnsi="GHEA Grapalat"/>
          <w:vertAlign w:val="superscript"/>
        </w:rPr>
      </w:pPr>
      <w:r>
        <w:rPr>
          <w:rFonts w:ascii="GHEA Grapalat" w:hAnsi="GHEA Grapalat"/>
          <w:vertAlign w:val="superscript"/>
          <w:lang w:val="hy-AM"/>
        </w:rPr>
        <w:t xml:space="preserve">                                                </w:t>
      </w:r>
      <w:r w:rsidR="005646FC"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w:t>
      </w:r>
      <w:r w:rsidR="002F2FCD">
        <w:rPr>
          <w:rFonts w:ascii="GHEA Grapalat" w:hAnsi="GHEA Grapalat"/>
          <w:b/>
          <w:i/>
        </w:rPr>
        <w:t>на закупку у одного лица, обусловленного безотлагательностью</w:t>
      </w:r>
      <w:r w:rsidRPr="005C48F7">
        <w:rPr>
          <w:rFonts w:ascii="GHEA Grapalat" w:hAnsi="GHEA Grapalat" w:cs="GHEA Grapalat"/>
          <w:b/>
          <w:i/>
        </w:rPr>
        <w:br/>
      </w:r>
      <w:r w:rsidRPr="005C48F7">
        <w:rPr>
          <w:rFonts w:ascii="GHEA Grapalat" w:hAnsi="GHEA Grapalat"/>
          <w:b/>
          <w:i/>
        </w:rPr>
        <w:t xml:space="preserve">под кодом </w:t>
      </w:r>
      <w:r w:rsidR="003A4545" w:rsidRPr="003A4545">
        <w:rPr>
          <w:rFonts w:ascii="GHEA Grapalat" w:hAnsi="GHEA Grapalat"/>
          <w:b/>
          <w:i/>
        </w:rPr>
        <w:t>"</w:t>
      </w:r>
      <w:r w:rsidR="002717BD">
        <w:rPr>
          <w:rFonts w:ascii="GHEA Grapalat" w:hAnsi="GHEA Grapalat"/>
          <w:b/>
          <w:i/>
        </w:rPr>
        <w:t>GGAK-HMATsDzB-21/10/H</w:t>
      </w:r>
      <w:r w:rsidR="003A4545" w:rsidRPr="003A4545">
        <w:rPr>
          <w:rFonts w:ascii="GHEA Grapalat" w:hAnsi="GHEA Grapalat"/>
          <w:b/>
          <w:i/>
        </w:rPr>
        <w:t>"</w:t>
      </w:r>
      <w:r w:rsidR="004B7F14" w:rsidRPr="005C48F7">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A4545">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A4545">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3A4545">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3A4545">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rsidR="003D2FE2" w:rsidRPr="00B138F3" w:rsidRDefault="003D2FE2" w:rsidP="003A4545">
      <w:pPr>
        <w:widowControl w:val="0"/>
        <w:rPr>
          <w:rFonts w:ascii="GHEA Grapalat" w:hAnsi="GHEA Grapalat" w:cs="GHEA Grapalat"/>
          <w:b/>
          <w:sz w:val="22"/>
          <w:szCs w:val="22"/>
        </w:rPr>
      </w:pPr>
    </w:p>
    <w:p w:rsidR="003D2FE2" w:rsidRPr="00B138F3" w:rsidRDefault="003D2FE2" w:rsidP="003A4545">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A4545">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A4545">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A4545">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A4545">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A4545">
      <w:pPr>
        <w:widowControl w:val="0"/>
        <w:ind w:firstLine="709"/>
        <w:jc w:val="both"/>
        <w:rPr>
          <w:rFonts w:ascii="GHEA Grapalat" w:hAnsi="GHEA Grapalat" w:cs="GHEA Grapalat"/>
          <w:sz w:val="22"/>
          <w:szCs w:val="22"/>
        </w:rPr>
      </w:pPr>
    </w:p>
    <w:p w:rsidR="003D2FE2" w:rsidRPr="00B138F3" w:rsidRDefault="003D2FE2" w:rsidP="003A4545">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A4545">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003A4545">
        <w:rPr>
          <w:rFonts w:ascii="GHEA Grapalat" w:hAnsi="GHEA Grapalat"/>
          <w:spacing w:val="-6"/>
          <w:sz w:val="22"/>
          <w:szCs w:val="22"/>
        </w:rPr>
        <w:t>.1.</w:t>
      </w:r>
      <w:r w:rsidRPr="00B138F3">
        <w:rPr>
          <w:rFonts w:ascii="GHEA Grapalat" w:hAnsi="GHEA Grapalat"/>
          <w:spacing w:val="-6"/>
          <w:sz w:val="22"/>
          <w:szCs w:val="22"/>
        </w:rPr>
        <w:t xml:space="preserve">Компания участвует в организованной </w:t>
      </w:r>
      <w:r w:rsidR="003A4545" w:rsidRPr="003A4545">
        <w:rPr>
          <w:rFonts w:ascii="GHEA Grapalat" w:hAnsi="GHEA Grapalat"/>
          <w:spacing w:val="-6"/>
          <w:sz w:val="22"/>
          <w:szCs w:val="22"/>
          <w:u w:val="single"/>
          <w:lang w:val="hy-AM"/>
        </w:rPr>
        <w:t>ГНКО «ЦЕНТР  ОЦЕНКИ И АУКЦИОНА ИМУЩЕСТВА</w:t>
      </w:r>
      <w:r w:rsidRPr="00B138F3">
        <w:rPr>
          <w:rFonts w:ascii="GHEA Grapalat" w:hAnsi="GHEA Grapalat"/>
          <w:spacing w:val="-6"/>
          <w:sz w:val="22"/>
          <w:szCs w:val="22"/>
        </w:rPr>
        <w:t xml:space="preserve">*(далее — Заказчик) </w:t>
      </w:r>
    </w:p>
    <w:p w:rsidR="003D2FE2" w:rsidRPr="00B138F3" w:rsidRDefault="003D2FE2" w:rsidP="003A4545">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A4545">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3A4545" w:rsidRPr="003A4545">
        <w:rPr>
          <w:rFonts w:ascii="GHEA Grapalat" w:hAnsi="GHEA Grapalat"/>
          <w:sz w:val="22"/>
          <w:szCs w:val="22"/>
          <w:u w:val="single"/>
        </w:rPr>
        <w:t>"</w:t>
      </w:r>
      <w:r w:rsidR="002717BD">
        <w:rPr>
          <w:rFonts w:ascii="GHEA Grapalat" w:hAnsi="GHEA Grapalat"/>
          <w:sz w:val="22"/>
          <w:szCs w:val="22"/>
          <w:u w:val="single"/>
        </w:rPr>
        <w:t>GGAK-HMATsDzB-21/10/H</w:t>
      </w:r>
      <w:r w:rsidR="003A4545" w:rsidRPr="003A4545">
        <w:rPr>
          <w:rFonts w:ascii="GHEA Grapalat" w:hAnsi="GHEA Grapalat"/>
          <w:sz w:val="22"/>
          <w:szCs w:val="22"/>
          <w:u w:val="single"/>
        </w:rPr>
        <w:t>"</w:t>
      </w:r>
      <w:r w:rsidRPr="00B138F3">
        <w:rPr>
          <w:rFonts w:ascii="GHEA Grapalat" w:hAnsi="GHEA Grapalat"/>
          <w:sz w:val="22"/>
          <w:szCs w:val="22"/>
        </w:rPr>
        <w:t xml:space="preserve"> *.</w:t>
      </w:r>
    </w:p>
    <w:p w:rsidR="003D2FE2" w:rsidRPr="00B138F3" w:rsidRDefault="003A4545" w:rsidP="003A4545">
      <w:pPr>
        <w:widowControl w:val="0"/>
        <w:jc w:val="both"/>
        <w:rPr>
          <w:rFonts w:ascii="GHEA Grapalat" w:hAnsi="GHEA Grapalat" w:cs="GHEA Grapalat"/>
          <w:sz w:val="22"/>
          <w:szCs w:val="22"/>
        </w:rPr>
      </w:pPr>
      <w:r>
        <w:rPr>
          <w:rFonts w:ascii="GHEA Grapalat" w:hAnsi="GHEA Grapalat"/>
          <w:sz w:val="22"/>
          <w:szCs w:val="22"/>
          <w:vertAlign w:val="superscript"/>
          <w:lang w:val="hy-AM"/>
        </w:rPr>
        <w:t xml:space="preserve">                                                                                                </w:t>
      </w:r>
      <w:r w:rsidR="003D2FE2" w:rsidRPr="00B138F3">
        <w:rPr>
          <w:rFonts w:ascii="GHEA Grapalat" w:hAnsi="GHEA Grapalat"/>
          <w:sz w:val="22"/>
          <w:szCs w:val="22"/>
          <w:vertAlign w:val="superscript"/>
        </w:rPr>
        <w:t>код процедуры</w:t>
      </w:r>
    </w:p>
    <w:p w:rsidR="003D2FE2" w:rsidRPr="00B138F3" w:rsidRDefault="003D2FE2" w:rsidP="003A45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A4545">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A45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A454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A4545">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A4545" w:rsidRDefault="003A4545" w:rsidP="003A4545">
      <w:pPr>
        <w:widowControl w:val="0"/>
        <w:ind w:firstLine="567"/>
        <w:jc w:val="center"/>
        <w:rPr>
          <w:rFonts w:ascii="GHEA Grapalat" w:hAnsi="GHEA Grapalat"/>
          <w:b/>
          <w:sz w:val="22"/>
          <w:szCs w:val="22"/>
        </w:rPr>
      </w:pPr>
    </w:p>
    <w:p w:rsidR="003A4545" w:rsidRPr="00B138F3" w:rsidRDefault="003A4545" w:rsidP="003A4545">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3A4545" w:rsidRPr="00B138F3" w:rsidRDefault="003A4545" w:rsidP="003A4545">
      <w:pPr>
        <w:widowControl w:val="0"/>
        <w:jc w:val="both"/>
        <w:rPr>
          <w:rFonts w:ascii="GHEA Grapalat" w:hAnsi="GHEA Grapalat"/>
        </w:rPr>
      </w:pPr>
      <w:r w:rsidRPr="00B138F3">
        <w:rPr>
          <w:rFonts w:ascii="GHEA Grapalat" w:hAnsi="GHEA Grapalat"/>
        </w:rPr>
        <w:t>_______________________________________</w:t>
      </w:r>
    </w:p>
    <w:p w:rsidR="003A4545" w:rsidRPr="00B138F3" w:rsidRDefault="003A4545" w:rsidP="003A4545">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3A4545" w:rsidRPr="00B138F3" w:rsidRDefault="003A4545" w:rsidP="003A4545">
      <w:pPr>
        <w:widowControl w:val="0"/>
        <w:jc w:val="both"/>
        <w:rPr>
          <w:rFonts w:ascii="GHEA Grapalat" w:hAnsi="GHEA Grapalat"/>
        </w:rPr>
      </w:pPr>
      <w:r w:rsidRPr="00B138F3">
        <w:rPr>
          <w:rFonts w:ascii="GHEA Grapalat" w:hAnsi="GHEA Grapalat"/>
        </w:rPr>
        <w:t>_______________________________________</w:t>
      </w:r>
    </w:p>
    <w:p w:rsidR="003A4545" w:rsidRPr="00B138F3" w:rsidRDefault="003A4545" w:rsidP="003A4545">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3A4545" w:rsidRPr="00B138F3" w:rsidRDefault="003A4545" w:rsidP="003A4545">
      <w:pPr>
        <w:widowControl w:val="0"/>
        <w:jc w:val="both"/>
        <w:rPr>
          <w:rFonts w:ascii="GHEA Grapalat" w:hAnsi="GHEA Grapalat"/>
        </w:rPr>
      </w:pPr>
      <w:r w:rsidRPr="00B138F3">
        <w:rPr>
          <w:rFonts w:ascii="GHEA Grapalat" w:hAnsi="GHEA Grapalat"/>
        </w:rPr>
        <w:t>_______________________________________</w:t>
      </w:r>
    </w:p>
    <w:p w:rsidR="003A4545" w:rsidRPr="00B138F3" w:rsidRDefault="003A4545" w:rsidP="003A4545">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3A4545" w:rsidRPr="00B138F3" w:rsidRDefault="003A4545" w:rsidP="003A4545">
      <w:pPr>
        <w:widowControl w:val="0"/>
        <w:jc w:val="both"/>
        <w:rPr>
          <w:rFonts w:ascii="GHEA Grapalat" w:hAnsi="GHEA Grapalat"/>
        </w:rPr>
      </w:pPr>
      <w:r w:rsidRPr="00B138F3">
        <w:rPr>
          <w:rFonts w:ascii="GHEA Grapalat" w:hAnsi="GHEA Grapalat"/>
        </w:rPr>
        <w:t>_______________________________________</w:t>
      </w:r>
    </w:p>
    <w:p w:rsidR="003A4545" w:rsidRPr="00B138F3" w:rsidRDefault="003A4545" w:rsidP="003A4545">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3A4545" w:rsidRPr="00B138F3" w:rsidRDefault="003A4545" w:rsidP="003A4545">
      <w:pPr>
        <w:widowControl w:val="0"/>
        <w:jc w:val="both"/>
        <w:rPr>
          <w:rFonts w:ascii="GHEA Grapalat" w:hAnsi="GHEA Grapalat"/>
        </w:rPr>
      </w:pPr>
      <w:r w:rsidRPr="00B138F3">
        <w:rPr>
          <w:rFonts w:ascii="GHEA Grapalat" w:hAnsi="GHEA Grapalat"/>
        </w:rPr>
        <w:t>_______________________________________</w:t>
      </w:r>
    </w:p>
    <w:p w:rsidR="003A4545" w:rsidRPr="00B138F3" w:rsidRDefault="003A4545" w:rsidP="003A4545">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3A4545" w:rsidRPr="00B138F3" w:rsidRDefault="003A4545" w:rsidP="003A4545">
      <w:pPr>
        <w:widowControl w:val="0"/>
        <w:jc w:val="both"/>
        <w:rPr>
          <w:rFonts w:ascii="GHEA Grapalat" w:hAnsi="GHEA Grapalat"/>
        </w:rPr>
      </w:pPr>
      <w:r w:rsidRPr="00B138F3">
        <w:rPr>
          <w:rFonts w:ascii="GHEA Grapalat" w:hAnsi="GHEA Grapalat"/>
        </w:rPr>
        <w:t>_______________________________________</w:t>
      </w:r>
    </w:p>
    <w:p w:rsidR="003A4545" w:rsidRPr="006F1605" w:rsidRDefault="003A4545" w:rsidP="003A4545">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3A4545" w:rsidRPr="00B138F3" w:rsidRDefault="003A4545" w:rsidP="003A4545">
      <w:pPr>
        <w:widowControl w:val="0"/>
        <w:spacing w:after="160"/>
        <w:rPr>
          <w:rFonts w:ascii="GHEA Grapalat" w:hAnsi="GHEA Grapalat"/>
        </w:rPr>
      </w:pPr>
      <w:r w:rsidRPr="00B138F3">
        <w:rPr>
          <w:rFonts w:ascii="GHEA Grapalat" w:hAnsi="GHEA Grapalat"/>
        </w:rPr>
        <w:t>День/месяц/год                                                                                    М. П.</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3A4545">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jc w:val="center"/>
              <w:rPr>
                <w:rFonts w:ascii="GHEA Grapalat" w:hAnsi="GHEA Grapalat"/>
                <w:sz w:val="16"/>
                <w:szCs w:val="16"/>
              </w:rPr>
            </w:pPr>
            <w:r w:rsidRPr="009B688B">
              <w:rPr>
                <w:rFonts w:ascii="GHEA Grapalat" w:hAnsi="GHEA Grapalat"/>
                <w:sz w:val="16"/>
                <w:szCs w:val="16"/>
              </w:rPr>
              <w:lastRenderedPageBreak/>
              <w:t>1.</w:t>
            </w:r>
            <w:r w:rsidRPr="009B688B">
              <w:rPr>
                <w:rFonts w:ascii="GHEA Grapalat" w:hAnsi="GHEA Grapalat"/>
                <w:sz w:val="16"/>
                <w:szCs w:val="16"/>
              </w:rPr>
              <w:tab/>
              <w:t>ПЛАТЕЖНОЕ ТРЕБОВАНИЕ *</w:t>
            </w:r>
          </w:p>
        </w:tc>
      </w:tr>
      <w:tr w:rsidR="00E752B6" w:rsidRPr="00B138F3" w:rsidTr="009B688B">
        <w:trPr>
          <w:trHeight w:val="13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w:t>
            </w:r>
            <w:r w:rsidRPr="009B688B">
              <w:rPr>
                <w:rFonts w:ascii="GHEA Grapalat" w:hAnsi="GHEA Grapalat"/>
                <w:sz w:val="16"/>
                <w:szCs w:val="16"/>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3</w:t>
            </w:r>
            <w:r w:rsidRPr="009B688B">
              <w:rPr>
                <w:rFonts w:ascii="GHEA Grapalat" w:hAnsi="GHEA Grapalat"/>
                <w:sz w:val="16"/>
                <w:szCs w:val="16"/>
              </w:rPr>
              <w:tab/>
              <w:t>Дата представления: "___" ___ 20___г.</w:t>
            </w:r>
          </w:p>
        </w:tc>
      </w:tr>
      <w:tr w:rsidR="00E752B6" w:rsidRPr="00B138F3" w:rsidTr="009B688B">
        <w:trPr>
          <w:trHeight w:val="2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4.</w:t>
            </w:r>
            <w:r w:rsidRPr="009B688B">
              <w:rPr>
                <w:rFonts w:ascii="GHEA Grapalat" w:hAnsi="GHEA Grapalat"/>
                <w:sz w:val="16"/>
                <w:szCs w:val="16"/>
              </w:rPr>
              <w:tab/>
              <w:t>Наименование, или имя, фамилия плательщика (Компания:</w:t>
            </w:r>
          </w:p>
        </w:tc>
      </w:tr>
      <w:tr w:rsidR="00E752B6" w:rsidRPr="00B138F3" w:rsidTr="009B688B">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5.</w:t>
            </w:r>
            <w:r w:rsidRPr="009B688B">
              <w:rPr>
                <w:rFonts w:ascii="GHEA Grapalat" w:hAnsi="GHEA Grapalat"/>
                <w:sz w:val="16"/>
                <w:szCs w:val="16"/>
              </w:rPr>
              <w:tab/>
              <w:t>Обслуживающая плательщика Финансовая организация (банк):</w:t>
            </w:r>
          </w:p>
        </w:tc>
      </w:tr>
      <w:tr w:rsidR="00E752B6" w:rsidRPr="00B138F3" w:rsidTr="009B688B">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6.</w:t>
            </w:r>
            <w:r w:rsidRPr="009B688B">
              <w:rPr>
                <w:rFonts w:ascii="GHEA Grapalat" w:hAnsi="GHEA Grapalat"/>
                <w:sz w:val="16"/>
                <w:szCs w:val="16"/>
              </w:rPr>
              <w:tab/>
              <w:t>Номер счета плательщика:</w:t>
            </w:r>
          </w:p>
        </w:tc>
      </w:tr>
      <w:tr w:rsidR="00E752B6" w:rsidRPr="00B138F3" w:rsidTr="009B688B">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7.</w:t>
            </w:r>
            <w:r w:rsidRPr="009B688B">
              <w:rPr>
                <w:rFonts w:ascii="GHEA Grapalat" w:hAnsi="GHEA Grapalat"/>
                <w:sz w:val="16"/>
                <w:szCs w:val="16"/>
              </w:rPr>
              <w:tab/>
              <w:t>УНН плательщика:</w:t>
            </w:r>
          </w:p>
        </w:tc>
      </w:tr>
      <w:tr w:rsidR="00E752B6" w:rsidRPr="00B138F3" w:rsidTr="009B688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8.</w:t>
            </w:r>
            <w:r w:rsidRPr="009B688B">
              <w:rPr>
                <w:rFonts w:ascii="GHEA Grapalat" w:hAnsi="GHEA Grapalat"/>
                <w:sz w:val="16"/>
                <w:szCs w:val="16"/>
              </w:rPr>
              <w:tab/>
              <w:t>НЗОУ плательщика:</w:t>
            </w:r>
          </w:p>
        </w:tc>
      </w:tr>
      <w:tr w:rsidR="009B688B" w:rsidRPr="00B138F3" w:rsidTr="001724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9.</w:t>
            </w:r>
            <w:r>
              <w:rPr>
                <w:rFonts w:ascii="GHEA Grapalat" w:hAnsi="GHEA Grapalat"/>
                <w:sz w:val="16"/>
                <w:szCs w:val="16"/>
              </w:rPr>
              <w:tab/>
              <w:t xml:space="preserve">Наименование или имя, фамилия бенефициара: </w:t>
            </w:r>
            <w:r w:rsidRPr="002455BE">
              <w:rPr>
                <w:rFonts w:ascii="GHEA Grapalat" w:hAnsi="GHEA Grapalat"/>
                <w:sz w:val="16"/>
                <w:szCs w:val="16"/>
              </w:rPr>
              <w:t xml:space="preserve"> ГНКО «ЦЕНТР ОЦЕНКИ НЕДВИЖИМОСТИ И АУКЦИОНА»</w:t>
            </w:r>
          </w:p>
        </w:tc>
      </w:tr>
      <w:tr w:rsidR="009B688B" w:rsidRPr="00B138F3" w:rsidTr="009B688B">
        <w:trPr>
          <w:trHeight w:val="169"/>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10.</w:t>
            </w:r>
            <w:r>
              <w:rPr>
                <w:rFonts w:ascii="GHEA Grapalat" w:hAnsi="GHEA Grapalat"/>
                <w:sz w:val="16"/>
                <w:szCs w:val="16"/>
              </w:rPr>
              <w:tab/>
              <w:t>НЗОУ бенефициара (не заполняется)</w:t>
            </w:r>
          </w:p>
        </w:tc>
      </w:tr>
      <w:tr w:rsidR="009B688B" w:rsidRPr="00B138F3" w:rsidTr="009B688B">
        <w:trPr>
          <w:trHeight w:val="231"/>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11.</w:t>
            </w:r>
            <w:r>
              <w:rPr>
                <w:rFonts w:ascii="GHEA Grapalat" w:hAnsi="GHEA Grapalat"/>
                <w:sz w:val="16"/>
                <w:szCs w:val="16"/>
              </w:rPr>
              <w:tab/>
              <w:t>УНН бенефициара: 02562123</w:t>
            </w:r>
          </w:p>
        </w:tc>
      </w:tr>
      <w:tr w:rsidR="009B688B" w:rsidRPr="00B138F3" w:rsidTr="001724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12.</w:t>
            </w:r>
            <w:r>
              <w:rPr>
                <w:rFonts w:ascii="GHEA Grapalat" w:hAnsi="GHEA Grapalat"/>
                <w:sz w:val="16"/>
                <w:szCs w:val="16"/>
              </w:rPr>
              <w:tab/>
              <w:t>Обслуживающая бенефициара Финансовая организация (банк): Казначейство МФ РА</w:t>
            </w:r>
          </w:p>
        </w:tc>
      </w:tr>
      <w:tr w:rsidR="009B688B" w:rsidRPr="00B138F3" w:rsidTr="009B688B">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13.</w:t>
            </w:r>
            <w:r>
              <w:rPr>
                <w:rFonts w:ascii="GHEA Grapalat" w:hAnsi="GHEA Grapalat"/>
                <w:sz w:val="16"/>
                <w:szCs w:val="16"/>
              </w:rPr>
              <w:tab/>
              <w:t>Номер счета бенефициара (сч.№) 900018002981</w:t>
            </w:r>
          </w:p>
        </w:tc>
      </w:tr>
      <w:tr w:rsidR="00E752B6" w:rsidRPr="00B138F3" w:rsidTr="009B688B">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14.</w:t>
            </w:r>
            <w:r w:rsidRPr="009B688B">
              <w:rPr>
                <w:rFonts w:ascii="GHEA Grapalat" w:hAnsi="GHEA Grapalat"/>
                <w:sz w:val="16"/>
                <w:szCs w:val="16"/>
              </w:rPr>
              <w:tab/>
              <w:t>Сумма (цифрами и прописью):</w:t>
            </w:r>
          </w:p>
        </w:tc>
      </w:tr>
      <w:tr w:rsidR="00E752B6" w:rsidRPr="00B138F3" w:rsidTr="009B688B">
        <w:trPr>
          <w:trHeight w:val="1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15.</w:t>
            </w:r>
            <w:r w:rsidRPr="009B688B">
              <w:rPr>
                <w:rFonts w:ascii="GHEA Grapalat" w:hAnsi="GHEA Grapalat"/>
                <w:sz w:val="16"/>
                <w:szCs w:val="16"/>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B688B">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16.</w:t>
            </w:r>
            <w:r w:rsidRPr="009B688B">
              <w:rPr>
                <w:rFonts w:ascii="GHEA Grapalat" w:hAnsi="GHEA Grapalat"/>
                <w:sz w:val="16"/>
                <w:szCs w:val="16"/>
              </w:rPr>
              <w:tab/>
              <w:t>Валюта (прописью и по коду):</w:t>
            </w:r>
          </w:p>
        </w:tc>
      </w:tr>
      <w:tr w:rsidR="00E752B6" w:rsidRPr="00B138F3" w:rsidTr="009B688B">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17.</w:t>
            </w:r>
            <w:r w:rsidRPr="009B688B">
              <w:rPr>
                <w:rFonts w:ascii="GHEA Grapalat" w:hAnsi="GHEA Grapalat"/>
                <w:sz w:val="16"/>
                <w:szCs w:val="16"/>
              </w:rPr>
              <w:tab/>
              <w:t xml:space="preserve">Цель сделки (уплаты): (для обеспечения </w:t>
            </w:r>
            <w:r w:rsidR="00B664D2" w:rsidRPr="009B688B">
              <w:rPr>
                <w:rFonts w:ascii="GHEA Grapalat" w:hAnsi="GHEA Grapalat"/>
                <w:sz w:val="16"/>
                <w:szCs w:val="16"/>
              </w:rPr>
              <w:t>квалификации</w:t>
            </w:r>
            <w:r w:rsidRPr="009B688B">
              <w:rPr>
                <w:rFonts w:ascii="GHEA Grapalat" w:hAnsi="GHEA Grapalat"/>
                <w:sz w:val="16"/>
                <w:szCs w:val="16"/>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18.</w:t>
            </w:r>
            <w:r w:rsidRPr="009B688B">
              <w:rPr>
                <w:rFonts w:ascii="GHEA Grapalat" w:hAnsi="GHEA Grapalat"/>
                <w:sz w:val="16"/>
                <w:szCs w:val="16"/>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B688B">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19.</w:t>
            </w:r>
            <w:r w:rsidRPr="009B688B">
              <w:rPr>
                <w:rFonts w:ascii="GHEA Grapalat" w:hAnsi="GHEA Grapalat"/>
                <w:sz w:val="16"/>
                <w:szCs w:val="16"/>
              </w:rPr>
              <w:tab/>
              <w:t>Условия оплаты: &lt;акцептованный платеж&gt;</w:t>
            </w:r>
          </w:p>
        </w:tc>
      </w:tr>
      <w:tr w:rsidR="00E752B6" w:rsidRPr="00B138F3" w:rsidTr="009B688B">
        <w:trPr>
          <w:trHeight w:val="2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20.</w:t>
            </w:r>
            <w:r w:rsidRPr="009B688B">
              <w:rPr>
                <w:rFonts w:ascii="GHEA Grapalat" w:hAnsi="GHEA Grapalat"/>
                <w:sz w:val="16"/>
                <w:szCs w:val="16"/>
              </w:rPr>
              <w:tab/>
              <w:t>Количество прилагаемых страниц: --- страниц</w:t>
            </w:r>
          </w:p>
        </w:tc>
      </w:tr>
      <w:tr w:rsidR="00E752B6" w:rsidRPr="00B138F3" w:rsidTr="003A4545">
        <w:trPr>
          <w:trHeight w:val="841"/>
        </w:trPr>
        <w:tc>
          <w:tcPr>
            <w:tcW w:w="5616" w:type="dxa"/>
            <w:tcBorders>
              <w:top w:val="nil"/>
              <w:left w:val="single" w:sz="4" w:space="0" w:color="auto"/>
              <w:bottom w:val="single" w:sz="4" w:space="0" w:color="auto"/>
              <w:right w:val="single" w:sz="4" w:space="0" w:color="auto"/>
            </w:tcBorders>
            <w:noWrap/>
            <w:vAlign w:val="bottom"/>
          </w:tcPr>
          <w:p w:rsidR="00E752B6" w:rsidRPr="009B688B" w:rsidRDefault="00E752B6" w:rsidP="009B688B">
            <w:pPr>
              <w:widowControl w:val="0"/>
              <w:tabs>
                <w:tab w:val="left" w:pos="851"/>
              </w:tabs>
              <w:ind w:left="360"/>
              <w:rPr>
                <w:rFonts w:ascii="GHEA Grapalat" w:hAnsi="GHEA Grapalat"/>
                <w:sz w:val="16"/>
                <w:szCs w:val="16"/>
              </w:rPr>
            </w:pPr>
            <w:r w:rsidRPr="009B688B">
              <w:rPr>
                <w:rFonts w:ascii="GHEA Grapalat" w:hAnsi="GHEA Grapalat"/>
                <w:sz w:val="16"/>
                <w:szCs w:val="16"/>
              </w:rPr>
              <w:t>22.а.</w:t>
            </w:r>
            <w:r w:rsidRPr="009B688B">
              <w:rPr>
                <w:rFonts w:ascii="GHEA Grapalat" w:hAnsi="GHEA Grapalat"/>
                <w:sz w:val="16"/>
                <w:szCs w:val="16"/>
              </w:rPr>
              <w:tab/>
              <w:t>Подписи бенефициара</w:t>
            </w:r>
          </w:p>
          <w:p w:rsidR="00E752B6" w:rsidRPr="009B688B" w:rsidRDefault="00E752B6" w:rsidP="009B688B">
            <w:pPr>
              <w:widowControl w:val="0"/>
              <w:ind w:left="360"/>
              <w:rPr>
                <w:rFonts w:ascii="GHEA Grapalat" w:hAnsi="GHEA Grapalat"/>
                <w:sz w:val="16"/>
                <w:szCs w:val="16"/>
              </w:rPr>
            </w:pPr>
          </w:p>
          <w:p w:rsidR="00E752B6" w:rsidRPr="009B688B" w:rsidRDefault="00E752B6" w:rsidP="009B688B">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E752B6" w:rsidRPr="009B688B" w:rsidRDefault="00E752B6" w:rsidP="009B688B">
            <w:pPr>
              <w:widowControl w:val="0"/>
              <w:ind w:left="360"/>
              <w:rPr>
                <w:rFonts w:ascii="GHEA Grapalat" w:hAnsi="GHEA Grapalat"/>
                <w:sz w:val="16"/>
                <w:szCs w:val="16"/>
              </w:rPr>
            </w:pPr>
          </w:p>
          <w:p w:rsidR="00E752B6" w:rsidRPr="009B688B" w:rsidRDefault="00E752B6" w:rsidP="009B688B">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E752B6" w:rsidRPr="009B688B" w:rsidRDefault="00E752B6" w:rsidP="009B688B">
            <w:pPr>
              <w:widowControl w:val="0"/>
              <w:ind w:left="360"/>
              <w:rPr>
                <w:rFonts w:ascii="GHEA Grapalat" w:hAnsi="GHEA Grapalat"/>
                <w:sz w:val="16"/>
                <w:szCs w:val="16"/>
              </w:rPr>
            </w:pPr>
          </w:p>
          <w:p w:rsidR="00E752B6" w:rsidRPr="009B688B" w:rsidRDefault="00E752B6" w:rsidP="009B688B">
            <w:pPr>
              <w:widowControl w:val="0"/>
              <w:tabs>
                <w:tab w:val="left" w:pos="4545"/>
              </w:tabs>
              <w:ind w:left="360"/>
              <w:rPr>
                <w:rFonts w:ascii="GHEA Grapalat" w:hAnsi="GHEA Grapalat"/>
                <w:sz w:val="16"/>
                <w:szCs w:val="16"/>
              </w:rPr>
            </w:pPr>
            <w:r w:rsidRPr="009B688B">
              <w:rPr>
                <w:rFonts w:ascii="GHEA Grapalat" w:hAnsi="GHEA Grapalat"/>
                <w:sz w:val="16"/>
                <w:szCs w:val="16"/>
              </w:rPr>
              <w:t>22.б.</w:t>
            </w:r>
            <w:r w:rsidRPr="009B688B">
              <w:rPr>
                <w:rFonts w:ascii="GHEA Grapalat" w:hAnsi="GHEA Grapalat"/>
                <w:sz w:val="16"/>
                <w:szCs w:val="16"/>
              </w:rPr>
              <w:tab/>
              <w:t>М. П.</w:t>
            </w:r>
          </w:p>
          <w:p w:rsidR="00E752B6" w:rsidRPr="009B688B" w:rsidRDefault="00E752B6" w:rsidP="009B688B">
            <w:pPr>
              <w:widowControl w:val="0"/>
              <w:ind w:left="360"/>
              <w:rPr>
                <w:rFonts w:ascii="GHEA Grapalat" w:hAnsi="GHEA Grapalat"/>
                <w:sz w:val="16"/>
                <w:szCs w:val="16"/>
              </w:rPr>
            </w:pPr>
          </w:p>
        </w:tc>
        <w:tc>
          <w:tcPr>
            <w:tcW w:w="5364" w:type="dxa"/>
            <w:tcBorders>
              <w:top w:val="nil"/>
              <w:left w:val="nil"/>
              <w:bottom w:val="single" w:sz="4" w:space="0" w:color="auto"/>
              <w:right w:val="single" w:sz="4" w:space="0" w:color="auto"/>
            </w:tcBorders>
            <w:noWrap/>
          </w:tcPr>
          <w:p w:rsidR="00E752B6" w:rsidRPr="009B688B" w:rsidRDefault="00E752B6" w:rsidP="009B688B">
            <w:pPr>
              <w:widowControl w:val="0"/>
              <w:tabs>
                <w:tab w:val="left" w:pos="905"/>
              </w:tabs>
              <w:ind w:left="360"/>
              <w:rPr>
                <w:rFonts w:ascii="GHEA Grapalat" w:hAnsi="GHEA Grapalat"/>
                <w:sz w:val="16"/>
                <w:szCs w:val="16"/>
              </w:rPr>
            </w:pPr>
            <w:r w:rsidRPr="009B688B">
              <w:rPr>
                <w:rFonts w:ascii="GHEA Grapalat" w:hAnsi="GHEA Grapalat"/>
                <w:sz w:val="16"/>
                <w:szCs w:val="16"/>
              </w:rPr>
              <w:t>21.а.</w:t>
            </w:r>
            <w:r w:rsidRPr="009B688B">
              <w:rPr>
                <w:rFonts w:ascii="GHEA Grapalat" w:hAnsi="GHEA Grapalat"/>
                <w:sz w:val="16"/>
                <w:szCs w:val="16"/>
              </w:rPr>
              <w:tab/>
            </w:r>
            <w:r w:rsidRPr="009B688B">
              <w:rPr>
                <w:rFonts w:ascii="Calibri" w:hAnsi="Calibri" w:cs="Calibri"/>
                <w:sz w:val="16"/>
                <w:szCs w:val="16"/>
              </w:rPr>
              <w:t> </w:t>
            </w:r>
            <w:r w:rsidRPr="009B688B">
              <w:rPr>
                <w:rFonts w:ascii="GHEA Grapalat" w:hAnsi="GHEA Grapalat"/>
                <w:sz w:val="16"/>
                <w:szCs w:val="16"/>
              </w:rPr>
              <w:t>Подписи плательщика:</w:t>
            </w:r>
          </w:p>
          <w:p w:rsidR="00E752B6" w:rsidRPr="009B688B" w:rsidRDefault="00E752B6" w:rsidP="009B688B">
            <w:pPr>
              <w:widowControl w:val="0"/>
              <w:ind w:left="360"/>
              <w:rPr>
                <w:rFonts w:ascii="GHEA Grapalat" w:hAnsi="GHEA Grapalat"/>
                <w:sz w:val="16"/>
                <w:szCs w:val="16"/>
              </w:rPr>
            </w:pPr>
          </w:p>
          <w:p w:rsidR="00E752B6" w:rsidRPr="009B688B" w:rsidRDefault="00E752B6" w:rsidP="009B688B">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E752B6" w:rsidRPr="009B688B" w:rsidRDefault="00E752B6" w:rsidP="009B688B">
            <w:pPr>
              <w:widowControl w:val="0"/>
              <w:ind w:left="360"/>
              <w:jc w:val="right"/>
              <w:rPr>
                <w:rFonts w:ascii="GHEA Grapalat" w:hAnsi="GHEA Grapalat"/>
                <w:sz w:val="16"/>
                <w:szCs w:val="16"/>
              </w:rPr>
            </w:pPr>
          </w:p>
          <w:p w:rsidR="00E752B6" w:rsidRPr="009B688B" w:rsidRDefault="00E752B6" w:rsidP="009B688B">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E752B6" w:rsidRPr="009B688B" w:rsidRDefault="00E752B6" w:rsidP="009B688B">
            <w:pPr>
              <w:widowControl w:val="0"/>
              <w:ind w:left="360"/>
              <w:rPr>
                <w:rFonts w:ascii="GHEA Grapalat" w:hAnsi="GHEA Grapalat"/>
                <w:sz w:val="16"/>
                <w:szCs w:val="16"/>
              </w:rPr>
            </w:pPr>
          </w:p>
          <w:p w:rsidR="00E752B6" w:rsidRPr="009B688B" w:rsidRDefault="00E752B6" w:rsidP="009B688B">
            <w:pPr>
              <w:widowControl w:val="0"/>
              <w:tabs>
                <w:tab w:val="left" w:pos="4539"/>
              </w:tabs>
              <w:ind w:left="360"/>
              <w:rPr>
                <w:rFonts w:ascii="GHEA Grapalat" w:hAnsi="GHEA Grapalat"/>
                <w:sz w:val="16"/>
                <w:szCs w:val="16"/>
              </w:rPr>
            </w:pPr>
            <w:r w:rsidRPr="009B688B">
              <w:rPr>
                <w:rFonts w:ascii="GHEA Grapalat" w:hAnsi="GHEA Grapalat"/>
                <w:sz w:val="16"/>
                <w:szCs w:val="16"/>
              </w:rPr>
              <w:t>21.б.</w:t>
            </w:r>
            <w:r w:rsidRPr="009B688B">
              <w:rPr>
                <w:rFonts w:ascii="GHEA Grapalat" w:hAnsi="GHEA Grapalat"/>
                <w:sz w:val="16"/>
                <w:szCs w:val="16"/>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24.а.</w:t>
            </w:r>
            <w:r w:rsidRPr="009B688B">
              <w:rPr>
                <w:rFonts w:ascii="GHEA Grapalat" w:hAnsi="GHEA Grapalat"/>
                <w:sz w:val="16"/>
                <w:szCs w:val="16"/>
              </w:rPr>
              <w:tab/>
              <w:t xml:space="preserve"> Обслуживающая бенефициара финансовая организация </w:t>
            </w:r>
          </w:p>
          <w:p w:rsidR="00E752B6" w:rsidRPr="009B688B" w:rsidRDefault="00E752B6" w:rsidP="009B688B">
            <w:pPr>
              <w:widowControl w:val="0"/>
              <w:tabs>
                <w:tab w:val="left" w:pos="855"/>
              </w:tabs>
              <w:ind w:left="360"/>
              <w:rPr>
                <w:rFonts w:ascii="GHEA Grapalat" w:hAnsi="GHEA Grapalat"/>
                <w:sz w:val="16"/>
                <w:szCs w:val="16"/>
              </w:rPr>
            </w:pPr>
          </w:p>
          <w:p w:rsidR="00E752B6" w:rsidRPr="009B688B" w:rsidRDefault="00E752B6" w:rsidP="009B688B">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rsidR="00E752B6" w:rsidRPr="009B688B" w:rsidRDefault="00E752B6" w:rsidP="009B688B">
            <w:pPr>
              <w:widowControl w:val="0"/>
              <w:tabs>
                <w:tab w:val="left" w:pos="855"/>
              </w:tabs>
              <w:ind w:left="360" w:right="13"/>
              <w:jc w:val="both"/>
              <w:rPr>
                <w:rFonts w:ascii="GHEA Grapalat" w:hAnsi="GHEA Grapalat"/>
                <w:sz w:val="16"/>
                <w:szCs w:val="16"/>
              </w:rPr>
            </w:pPr>
            <w:r w:rsidRPr="009B688B">
              <w:rPr>
                <w:rFonts w:ascii="GHEA Grapalat" w:hAnsi="GHEA Grapalat"/>
                <w:sz w:val="16"/>
                <w:szCs w:val="16"/>
              </w:rPr>
              <w:t>подпись/</w:t>
            </w:r>
          </w:p>
          <w:p w:rsidR="00E752B6" w:rsidRPr="009B688B" w:rsidRDefault="00E752B6" w:rsidP="009B688B">
            <w:pPr>
              <w:widowControl w:val="0"/>
              <w:tabs>
                <w:tab w:val="left" w:pos="855"/>
              </w:tabs>
              <w:ind w:left="360"/>
              <w:rPr>
                <w:rFonts w:ascii="GHEA Grapalat" w:hAnsi="GHEA Grapalat"/>
                <w:sz w:val="16"/>
                <w:szCs w:val="16"/>
              </w:rPr>
            </w:pPr>
          </w:p>
          <w:p w:rsidR="00E752B6" w:rsidRPr="009B688B" w:rsidRDefault="00E752B6" w:rsidP="009B688B">
            <w:pPr>
              <w:widowControl w:val="0"/>
              <w:tabs>
                <w:tab w:val="left" w:pos="855"/>
              </w:tabs>
              <w:ind w:left="360"/>
              <w:rPr>
                <w:rFonts w:ascii="GHEA Grapalat" w:hAnsi="GHEA Grapalat"/>
                <w:sz w:val="16"/>
                <w:szCs w:val="16"/>
              </w:rPr>
            </w:pPr>
          </w:p>
        </w:tc>
        <w:tc>
          <w:tcPr>
            <w:tcW w:w="5364" w:type="dxa"/>
            <w:tcBorders>
              <w:top w:val="single" w:sz="4" w:space="0" w:color="auto"/>
              <w:left w:val="nil"/>
              <w:right w:val="single" w:sz="4" w:space="0" w:color="auto"/>
            </w:tcBorders>
            <w:noWrap/>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23.а.</w:t>
            </w:r>
            <w:r w:rsidRPr="009B688B">
              <w:rPr>
                <w:rFonts w:ascii="GHEA Grapalat" w:hAnsi="GHEA Grapalat"/>
                <w:sz w:val="16"/>
                <w:szCs w:val="16"/>
              </w:rPr>
              <w:tab/>
              <w:t xml:space="preserve"> Обслуживающая плательщика финансовая организация </w:t>
            </w:r>
          </w:p>
          <w:p w:rsidR="00E752B6" w:rsidRPr="009B688B" w:rsidRDefault="00E752B6" w:rsidP="009B688B">
            <w:pPr>
              <w:widowControl w:val="0"/>
              <w:tabs>
                <w:tab w:val="left" w:pos="855"/>
              </w:tabs>
              <w:ind w:left="360"/>
              <w:rPr>
                <w:rFonts w:ascii="GHEA Grapalat" w:hAnsi="GHEA Grapalat"/>
                <w:sz w:val="16"/>
                <w:szCs w:val="16"/>
              </w:rPr>
            </w:pPr>
          </w:p>
          <w:p w:rsidR="00E752B6" w:rsidRPr="009B688B" w:rsidRDefault="00E752B6" w:rsidP="009B688B">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rsidR="00E752B6" w:rsidRPr="009B688B" w:rsidRDefault="00E752B6" w:rsidP="009B688B">
            <w:pPr>
              <w:widowControl w:val="0"/>
              <w:tabs>
                <w:tab w:val="left" w:pos="855"/>
              </w:tabs>
              <w:ind w:left="360" w:right="983"/>
              <w:jc w:val="right"/>
              <w:rPr>
                <w:rFonts w:ascii="GHEA Grapalat" w:hAnsi="GHEA Grapalat"/>
                <w:sz w:val="16"/>
                <w:szCs w:val="16"/>
              </w:rPr>
            </w:pPr>
            <w:r w:rsidRPr="009B688B">
              <w:rPr>
                <w:rFonts w:ascii="GHEA Grapalat" w:hAnsi="GHEA Grapalat"/>
                <w:sz w:val="16"/>
                <w:szCs w:val="16"/>
              </w:rPr>
              <w:t>/подпись/</w:t>
            </w:r>
          </w:p>
          <w:p w:rsidR="00E752B6" w:rsidRPr="009B688B" w:rsidRDefault="00E752B6" w:rsidP="009B688B">
            <w:pPr>
              <w:widowControl w:val="0"/>
              <w:tabs>
                <w:tab w:val="left" w:pos="855"/>
              </w:tabs>
              <w:ind w:left="360"/>
              <w:rPr>
                <w:rFonts w:ascii="GHEA Grapalat" w:hAnsi="GHEA Grapalat"/>
                <w:sz w:val="16"/>
                <w:szCs w:val="16"/>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9B688B" w:rsidRDefault="00E752B6"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24.б.</w:t>
            </w:r>
            <w:r w:rsidRPr="009B688B">
              <w:rPr>
                <w:rFonts w:ascii="GHEA Grapalat" w:hAnsi="GHEA Grapalat"/>
                <w:sz w:val="16"/>
                <w:szCs w:val="16"/>
              </w:rPr>
              <w:tab/>
              <w:t>М. П.</w:t>
            </w:r>
          </w:p>
          <w:p w:rsidR="00E752B6" w:rsidRPr="009B688B" w:rsidRDefault="00E752B6" w:rsidP="009B688B">
            <w:pPr>
              <w:widowControl w:val="0"/>
              <w:tabs>
                <w:tab w:val="left" w:pos="855"/>
              </w:tabs>
              <w:ind w:left="360"/>
              <w:rPr>
                <w:rFonts w:ascii="GHEA Grapalat" w:hAnsi="GHEA Grapalat"/>
                <w:sz w:val="16"/>
                <w:szCs w:val="16"/>
              </w:rPr>
            </w:pPr>
          </w:p>
          <w:p w:rsidR="00E752B6" w:rsidRPr="009B688B" w:rsidRDefault="00E752B6" w:rsidP="009B688B">
            <w:pPr>
              <w:widowControl w:val="0"/>
              <w:tabs>
                <w:tab w:val="left" w:pos="855"/>
              </w:tabs>
              <w:ind w:left="360" w:right="155"/>
              <w:jc w:val="right"/>
              <w:rPr>
                <w:rFonts w:ascii="GHEA Grapalat" w:hAnsi="GHEA Grapalat"/>
                <w:sz w:val="16"/>
                <w:szCs w:val="16"/>
              </w:rPr>
            </w:pPr>
            <w:r w:rsidRPr="009B688B">
              <w:rPr>
                <w:rFonts w:ascii="GHEA Grapalat" w:hAnsi="GHEA Grapalat"/>
                <w:sz w:val="16"/>
                <w:szCs w:val="16"/>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9B688B" w:rsidRDefault="00E752B6" w:rsidP="009B688B">
            <w:pPr>
              <w:widowControl w:val="0"/>
              <w:tabs>
                <w:tab w:val="left" w:pos="855"/>
                <w:tab w:val="left" w:pos="4554"/>
              </w:tabs>
              <w:ind w:left="360"/>
              <w:rPr>
                <w:rFonts w:ascii="GHEA Grapalat" w:hAnsi="GHEA Grapalat"/>
                <w:sz w:val="16"/>
                <w:szCs w:val="16"/>
              </w:rPr>
            </w:pPr>
            <w:r w:rsidRPr="009B688B">
              <w:rPr>
                <w:rFonts w:ascii="GHEA Grapalat" w:hAnsi="GHEA Grapalat"/>
                <w:sz w:val="16"/>
                <w:szCs w:val="16"/>
              </w:rPr>
              <w:t>23.б.</w:t>
            </w:r>
            <w:r w:rsidRPr="009B688B">
              <w:rPr>
                <w:rFonts w:ascii="GHEA Grapalat" w:hAnsi="GHEA Grapalat"/>
                <w:sz w:val="16"/>
                <w:szCs w:val="16"/>
              </w:rPr>
              <w:tab/>
              <w:t>М. П.</w:t>
            </w:r>
          </w:p>
          <w:p w:rsidR="00E752B6" w:rsidRPr="009B688B" w:rsidRDefault="00E752B6" w:rsidP="009B688B">
            <w:pPr>
              <w:widowControl w:val="0"/>
              <w:tabs>
                <w:tab w:val="left" w:pos="855"/>
              </w:tabs>
              <w:ind w:left="360"/>
              <w:rPr>
                <w:rFonts w:ascii="GHEA Grapalat" w:hAnsi="GHEA Grapalat"/>
                <w:sz w:val="16"/>
                <w:szCs w:val="16"/>
              </w:rPr>
            </w:pPr>
          </w:p>
          <w:p w:rsidR="00E752B6" w:rsidRPr="009B688B" w:rsidRDefault="00E752B6" w:rsidP="009B688B">
            <w:pPr>
              <w:widowControl w:val="0"/>
              <w:tabs>
                <w:tab w:val="left" w:pos="855"/>
              </w:tabs>
              <w:ind w:left="360"/>
              <w:jc w:val="right"/>
              <w:rPr>
                <w:rFonts w:ascii="GHEA Grapalat" w:hAnsi="GHEA Grapalat"/>
                <w:sz w:val="16"/>
                <w:szCs w:val="16"/>
              </w:rPr>
            </w:pPr>
            <w:r w:rsidRPr="009B688B">
              <w:rPr>
                <w:rFonts w:ascii="GHEA Grapalat" w:hAnsi="GHEA Grapalat"/>
                <w:sz w:val="16"/>
                <w:szCs w:val="16"/>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lastRenderedPageBreak/>
        <w:br w:type="page"/>
      </w:r>
    </w:p>
    <w:p w:rsidR="00C3421C" w:rsidRPr="009B688B" w:rsidRDefault="00C3421C" w:rsidP="00C3421C">
      <w:pPr>
        <w:widowControl w:val="0"/>
        <w:spacing w:after="160"/>
        <w:ind w:left="567" w:right="565"/>
        <w:jc w:val="center"/>
        <w:rPr>
          <w:rFonts w:ascii="GHEA Grapalat" w:hAnsi="GHEA Grapalat"/>
          <w:b/>
          <w:sz w:val="12"/>
          <w:szCs w:val="12"/>
        </w:rPr>
      </w:pPr>
      <w:r w:rsidRPr="009B688B">
        <w:rPr>
          <w:rFonts w:ascii="GHEA Grapalat" w:hAnsi="GHEA Grapalat"/>
          <w:b/>
          <w:sz w:val="12"/>
          <w:szCs w:val="12"/>
        </w:rPr>
        <w:lastRenderedPageBreak/>
        <w:t xml:space="preserve">Обязательные реквизиты платежного требования </w:t>
      </w:r>
      <w:r w:rsidRPr="009B688B">
        <w:rPr>
          <w:rFonts w:ascii="GHEA Grapalat" w:hAnsi="GHEA Grapalat"/>
          <w:b/>
          <w:sz w:val="12"/>
          <w:szCs w:val="1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B688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П/Н</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Наличие указанного поля/</w:t>
            </w:r>
          </w:p>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 xml:space="preserve">Требование о заполнении реквизита </w:t>
            </w:r>
          </w:p>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Сторона,</w:t>
            </w:r>
          </w:p>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 xml:space="preserve">заполняющая реквизит </w:t>
            </w:r>
          </w:p>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бенефициар или плательщик</w:t>
            </w:r>
          </w:p>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(в связи с процессом закупки)</w:t>
            </w:r>
          </w:p>
        </w:tc>
      </w:tr>
      <w:tr w:rsidR="00B138F3" w:rsidRPr="009B688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b/>
                <w:sz w:val="12"/>
                <w:szCs w:val="12"/>
              </w:rPr>
            </w:pPr>
            <w:r w:rsidRPr="009B688B">
              <w:rPr>
                <w:rFonts w:ascii="GHEA Grapalat" w:hAnsi="GHEA Grapalat"/>
                <w:b/>
                <w:sz w:val="12"/>
                <w:szCs w:val="12"/>
              </w:rPr>
              <w:t>5</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на документе заранее заполнено "Платежное требование"</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both"/>
              <w:rPr>
                <w:rFonts w:ascii="GHEA Grapalat" w:hAnsi="GHEA Grapalat"/>
                <w:sz w:val="12"/>
                <w:szCs w:val="12"/>
              </w:rPr>
            </w:pPr>
            <w:r w:rsidRPr="009B688B">
              <w:rPr>
                <w:rFonts w:ascii="GHEA Grapalat" w:hAnsi="GHEA Grapalat"/>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 при представлении платежного требования в банк плательщика</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3.</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both"/>
              <w:rPr>
                <w:rFonts w:ascii="GHEA Grapalat" w:hAnsi="GHEA Grapalat"/>
                <w:sz w:val="12"/>
                <w:szCs w:val="12"/>
              </w:rPr>
            </w:pPr>
            <w:r w:rsidRPr="009B688B">
              <w:rPr>
                <w:rFonts w:ascii="GHEA Grapalat" w:hAnsi="GHEA Grapalat"/>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бенефициаром в день представления платежного требования в банк плательщика </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4.</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both"/>
              <w:rPr>
                <w:rFonts w:ascii="GHEA Grapalat" w:hAnsi="GHEA Grapalat"/>
                <w:sz w:val="12"/>
                <w:szCs w:val="12"/>
              </w:rPr>
            </w:pPr>
            <w:r w:rsidRPr="009B688B">
              <w:rPr>
                <w:rFonts w:ascii="GHEA Grapalat" w:hAnsi="GHEA Grapalat"/>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5.</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6.</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7.</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8.</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9.</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10.</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 заполняется)</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11.</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12.</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13.</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14.</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плательщиком </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15.</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 заполняется и не применяется)</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16.</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A025B6">
            <w:pPr>
              <w:widowControl w:val="0"/>
              <w:spacing w:after="120"/>
              <w:jc w:val="center"/>
              <w:rPr>
                <w:rFonts w:ascii="GHEA Grapalat" w:hAnsi="GHEA Grapalat"/>
                <w:sz w:val="12"/>
                <w:szCs w:val="12"/>
              </w:rPr>
            </w:pPr>
            <w:r w:rsidRPr="009B688B">
              <w:rPr>
                <w:rFonts w:ascii="GHEA Grapalat" w:hAnsi="GHEA Grapalat"/>
                <w:sz w:val="12"/>
                <w:szCs w:val="12"/>
              </w:rPr>
              <w:t xml:space="preserve">В обязательном порядке заполняются слова "для обеспечения </w:t>
            </w:r>
            <w:r w:rsidR="00A025B6" w:rsidRPr="009B688B">
              <w:rPr>
                <w:rFonts w:ascii="GHEA Grapalat" w:hAnsi="GHEA Grapalat"/>
                <w:sz w:val="12"/>
                <w:szCs w:val="12"/>
              </w:rPr>
              <w:t>квалификации</w:t>
            </w:r>
            <w:r w:rsidRPr="009B688B">
              <w:rPr>
                <w:rFonts w:ascii="GHEA Grapalat" w:hAnsi="GHEA Grapalat"/>
                <w:sz w:val="12"/>
                <w:szCs w:val="12"/>
              </w:rPr>
              <w:t>"</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18.</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Del="0010680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19.</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cs="Sylfaen"/>
                <w:sz w:val="12"/>
                <w:szCs w:val="12"/>
              </w:rPr>
            </w:pPr>
            <w:r w:rsidRPr="009B688B">
              <w:rPr>
                <w:rFonts w:ascii="GHEA Grapalat" w:hAnsi="GHEA Grapalat"/>
                <w:sz w:val="12"/>
                <w:szCs w:val="12"/>
              </w:rPr>
              <w:t xml:space="preserve">обязательно </w:t>
            </w:r>
          </w:p>
          <w:p w:rsidR="00C3421C" w:rsidRPr="009B688B" w:rsidRDefault="00C3421C" w:rsidP="000745BE">
            <w:pPr>
              <w:widowControl w:val="0"/>
              <w:spacing w:after="120"/>
              <w:jc w:val="center"/>
              <w:rPr>
                <w:rFonts w:ascii="GHEA Grapalat" w:hAnsi="GHEA Grapalat" w:cs="Sylfaen"/>
                <w:sz w:val="12"/>
                <w:szCs w:val="12"/>
              </w:rPr>
            </w:pPr>
            <w:r w:rsidRPr="009B688B">
              <w:rPr>
                <w:rFonts w:ascii="GHEA Grapalat" w:hAnsi="GHEA Grapalat"/>
                <w:sz w:val="12"/>
                <w:szCs w:val="12"/>
              </w:rPr>
              <w:t xml:space="preserve">заполняются слова "акцептованный платеж", </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заранее заполняется бенефициаром </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20.</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21.а.</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подписывается плательщиком или </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проставляется электронная подпись плательщика</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21.б.</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при наличии печати, когда плательщик представляет Требование в бумажной форме</w:t>
            </w:r>
          </w:p>
          <w:p w:rsidR="00C3421C" w:rsidRPr="009B688B" w:rsidRDefault="00C3421C" w:rsidP="000745BE">
            <w:pPr>
              <w:widowControl w:val="0"/>
              <w:spacing w:after="12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скрепляется печатью плательщика </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при представлении в бумажной форме</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22.а.</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подписывается бенефициаром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22.б.</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скрепляется печатью бенефициара </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при представлении в банк в бумажной форме</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23.а.</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23.б.</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23.в</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24.а.</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24.б.</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штамп обслуживающей бенефициара финансовой </w:t>
            </w:r>
            <w:r w:rsidRPr="009B688B">
              <w:rPr>
                <w:rFonts w:ascii="GHEA Grapalat" w:hAnsi="GHEA Grapalat"/>
                <w:sz w:val="12"/>
                <w:szCs w:val="12"/>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p>
        </w:tc>
      </w:tr>
      <w:tr w:rsidR="00FF3DE9"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C3421C" w:rsidRPr="009B688B" w:rsidRDefault="00C3421C"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B688B" w:rsidRDefault="00C3421C" w:rsidP="000745BE">
            <w:pPr>
              <w:widowControl w:val="0"/>
              <w:spacing w:after="120"/>
              <w:jc w:val="center"/>
              <w:rPr>
                <w:rFonts w:ascii="GHEA Grapalat" w:hAnsi="GHEA Grapalat"/>
                <w:sz w:val="12"/>
                <w:szCs w:val="12"/>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9B688B" w:rsidP="00B46D58">
      <w:pPr>
        <w:widowControl w:val="0"/>
        <w:spacing w:after="160"/>
        <w:ind w:left="567" w:right="565"/>
        <w:jc w:val="center"/>
        <w:rPr>
          <w:rFonts w:ascii="GHEA Grapalat" w:hAnsi="GHEA Grapalat"/>
          <w:b/>
          <w:lang w:val="hy-AM"/>
        </w:rPr>
      </w:pPr>
      <w:r>
        <w:rPr>
          <w:rFonts w:ascii="GHEA Grapalat" w:hAnsi="GHEA Grapalat"/>
          <w:b/>
          <w:lang w:val="hy-AM"/>
        </w:rPr>
        <w:t>.</w:t>
      </w:r>
    </w:p>
    <w:p w:rsidR="009B688B" w:rsidRDefault="009B688B" w:rsidP="00B46D58">
      <w:pPr>
        <w:widowControl w:val="0"/>
        <w:spacing w:after="160"/>
        <w:ind w:left="567" w:right="565"/>
        <w:jc w:val="center"/>
        <w:rPr>
          <w:rFonts w:ascii="GHEA Grapalat" w:hAnsi="GHEA Grapalat"/>
          <w:b/>
          <w:lang w:val="hy-AM"/>
        </w:rPr>
      </w:pPr>
    </w:p>
    <w:p w:rsidR="009B688B" w:rsidRDefault="009B688B" w:rsidP="00B46D58">
      <w:pPr>
        <w:widowControl w:val="0"/>
        <w:spacing w:after="160"/>
        <w:ind w:left="567" w:right="565"/>
        <w:jc w:val="center"/>
        <w:rPr>
          <w:rFonts w:ascii="GHEA Grapalat" w:hAnsi="GHEA Grapalat"/>
          <w:b/>
          <w:lang w:val="hy-AM"/>
        </w:rPr>
      </w:pPr>
    </w:p>
    <w:p w:rsidR="009B688B" w:rsidRDefault="009B688B" w:rsidP="00B46D58">
      <w:pPr>
        <w:widowControl w:val="0"/>
        <w:spacing w:after="160"/>
        <w:ind w:left="567" w:right="565"/>
        <w:jc w:val="center"/>
        <w:rPr>
          <w:rFonts w:ascii="GHEA Grapalat" w:hAnsi="GHEA Grapalat"/>
          <w:b/>
          <w:lang w:val="hy-AM"/>
        </w:rPr>
      </w:pPr>
    </w:p>
    <w:p w:rsidR="009B688B" w:rsidRDefault="009B688B" w:rsidP="00B46D58">
      <w:pPr>
        <w:widowControl w:val="0"/>
        <w:spacing w:after="160"/>
        <w:ind w:left="567" w:right="565"/>
        <w:jc w:val="center"/>
        <w:rPr>
          <w:rFonts w:ascii="GHEA Grapalat" w:hAnsi="GHEA Grapalat"/>
          <w:b/>
          <w:lang w:val="hy-AM"/>
        </w:rPr>
      </w:pPr>
    </w:p>
    <w:p w:rsidR="009B688B" w:rsidRDefault="009B688B" w:rsidP="00B46D58">
      <w:pPr>
        <w:widowControl w:val="0"/>
        <w:spacing w:after="160"/>
        <w:ind w:left="567" w:right="565"/>
        <w:jc w:val="center"/>
        <w:rPr>
          <w:rFonts w:ascii="GHEA Grapalat" w:hAnsi="GHEA Grapalat"/>
          <w:b/>
          <w:lang w:val="hy-AM"/>
        </w:rPr>
      </w:pPr>
    </w:p>
    <w:p w:rsidR="009B688B" w:rsidRDefault="009B688B" w:rsidP="00B46D58">
      <w:pPr>
        <w:widowControl w:val="0"/>
        <w:spacing w:after="160"/>
        <w:ind w:left="567" w:right="565"/>
        <w:jc w:val="center"/>
        <w:rPr>
          <w:rFonts w:ascii="GHEA Grapalat" w:hAnsi="GHEA Grapalat"/>
          <w:b/>
          <w:lang w:val="hy-AM"/>
        </w:rPr>
      </w:pPr>
    </w:p>
    <w:p w:rsidR="009B688B" w:rsidRDefault="009B688B" w:rsidP="00B46D58">
      <w:pPr>
        <w:widowControl w:val="0"/>
        <w:spacing w:after="160"/>
        <w:ind w:left="567" w:right="565"/>
        <w:jc w:val="center"/>
        <w:rPr>
          <w:rFonts w:ascii="GHEA Grapalat" w:hAnsi="GHEA Grapalat"/>
          <w:b/>
          <w:lang w:val="hy-AM"/>
        </w:rPr>
      </w:pPr>
    </w:p>
    <w:p w:rsidR="009B688B" w:rsidRDefault="009B688B" w:rsidP="00B46D58">
      <w:pPr>
        <w:widowControl w:val="0"/>
        <w:spacing w:after="160"/>
        <w:ind w:left="567" w:right="565"/>
        <w:jc w:val="center"/>
        <w:rPr>
          <w:rFonts w:ascii="GHEA Grapalat" w:hAnsi="GHEA Grapalat"/>
          <w:b/>
          <w:lang w:val="hy-AM"/>
        </w:rPr>
      </w:pPr>
    </w:p>
    <w:p w:rsidR="009B688B" w:rsidRDefault="009B688B" w:rsidP="00B46D58">
      <w:pPr>
        <w:widowControl w:val="0"/>
        <w:spacing w:after="160"/>
        <w:ind w:left="567" w:right="565"/>
        <w:jc w:val="center"/>
        <w:rPr>
          <w:rFonts w:ascii="GHEA Grapalat" w:hAnsi="GHEA Grapalat"/>
          <w:b/>
          <w:lang w:val="hy-AM"/>
        </w:rPr>
      </w:pPr>
    </w:p>
    <w:p w:rsidR="009B688B" w:rsidRDefault="009B688B" w:rsidP="00B46D58">
      <w:pPr>
        <w:widowControl w:val="0"/>
        <w:spacing w:after="160"/>
        <w:ind w:left="567" w:right="565"/>
        <w:jc w:val="center"/>
        <w:rPr>
          <w:rFonts w:ascii="GHEA Grapalat" w:hAnsi="GHEA Grapalat"/>
          <w:b/>
          <w:lang w:val="hy-AM"/>
        </w:rPr>
      </w:pPr>
    </w:p>
    <w:p w:rsidR="009B688B" w:rsidRPr="009B688B" w:rsidRDefault="009B688B" w:rsidP="00B46D58">
      <w:pPr>
        <w:widowControl w:val="0"/>
        <w:spacing w:after="160"/>
        <w:ind w:left="567" w:right="565"/>
        <w:jc w:val="center"/>
        <w:rPr>
          <w:rFonts w:ascii="GHEA Grapalat" w:hAnsi="GHEA Grapalat"/>
          <w:b/>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w:t>
      </w:r>
      <w:r w:rsidR="002F2FCD">
        <w:rPr>
          <w:rFonts w:ascii="GHEA Grapalat" w:hAnsi="GHEA Grapalat"/>
          <w:i/>
        </w:rPr>
        <w:t>на закупку у одного лица, обусловленного безотлагательностью</w:t>
      </w:r>
      <w:r w:rsidRPr="00B138F3">
        <w:rPr>
          <w:rFonts w:ascii="GHEA Grapalat" w:hAnsi="GHEA Grapalat"/>
          <w:i/>
        </w:rPr>
        <w:br/>
        <w:t>под кодом "</w:t>
      </w:r>
      <w:r w:rsidR="009B688B" w:rsidRPr="009B688B">
        <w:rPr>
          <w:rFonts w:ascii="GHEA Grapalat" w:hAnsi="GHEA Grapalat"/>
          <w:sz w:val="22"/>
          <w:szCs w:val="22"/>
          <w:u w:val="single"/>
        </w:rPr>
        <w:t xml:space="preserve"> </w:t>
      </w:r>
      <w:r w:rsidR="002717BD">
        <w:rPr>
          <w:rFonts w:ascii="GHEA Grapalat" w:hAnsi="GHEA Grapalat"/>
          <w:sz w:val="22"/>
          <w:szCs w:val="22"/>
          <w:u w:val="single"/>
        </w:rPr>
        <w:t>GGAK-HMATsDzB-21/10/H</w:t>
      </w:r>
      <w:r w:rsidR="009B688B" w:rsidRPr="000A4ACC">
        <w:rPr>
          <w:rStyle w:val="FootnoteReference"/>
          <w:rFonts w:ascii="GHEA Grapalat" w:hAnsi="GHEA Grapalat"/>
          <w:i/>
          <w:sz w:val="36"/>
          <w:szCs w:val="36"/>
        </w:rPr>
        <w:t xml:space="preserve"> </w:t>
      </w:r>
      <w:r w:rsidRPr="000A4ACC">
        <w:rPr>
          <w:rStyle w:val="FootnoteReference"/>
          <w:rFonts w:ascii="GHEA Grapalat" w:hAnsi="GHEA Grapalat"/>
          <w:i/>
          <w:sz w:val="36"/>
          <w:szCs w:val="36"/>
        </w:rPr>
        <w:footnoteReference w:customMarkFollows="1" w:id="6"/>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191"/>
      </w:tblGrid>
      <w:tr w:rsidR="00FF3DE9" w:rsidRPr="00B138F3" w:rsidTr="009B688B">
        <w:trPr>
          <w:trHeight w:val="356"/>
        </w:trPr>
        <w:tc>
          <w:tcPr>
            <w:tcW w:w="4678"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5191" w:type="dxa"/>
          </w:tcPr>
          <w:p w:rsidR="000A214C" w:rsidRPr="00B138F3" w:rsidRDefault="009B688B" w:rsidP="009B688B">
            <w:pPr>
              <w:widowControl w:val="0"/>
              <w:spacing w:after="160"/>
              <w:ind w:right="-1150"/>
              <w:jc w:val="right"/>
              <w:rPr>
                <w:rFonts w:ascii="GHEA Grapalat" w:hAnsi="GHEA Grapalat" w:cs="GHEA Grapalat"/>
                <w:b/>
              </w:rPr>
            </w:pPr>
            <w:r>
              <w:rPr>
                <w:rFonts w:ascii="GHEA Grapalat" w:hAnsi="GHEA Grapalat"/>
                <w:lang w:val="hy-AM"/>
              </w:rPr>
              <w:t xml:space="preserve">            </w:t>
            </w:r>
            <w:r w:rsidR="000A214C" w:rsidRPr="00B138F3">
              <w:rPr>
                <w:rFonts w:ascii="GHEA Grapalat" w:hAnsi="GHEA Grapalat"/>
              </w:rPr>
              <w:t>"</w:t>
            </w:r>
            <w:r w:rsidR="000A214C" w:rsidRPr="00B138F3">
              <w:rPr>
                <w:rFonts w:ascii="GHEA Grapalat" w:hAnsi="GHEA Grapalat"/>
                <w:lang w:val="en-US"/>
              </w:rPr>
              <w:tab/>
            </w:r>
            <w:r w:rsidR="000A214C" w:rsidRPr="00B138F3">
              <w:rPr>
                <w:rFonts w:ascii="GHEA Grapalat" w:hAnsi="GHEA Grapalat"/>
              </w:rPr>
              <w:t xml:space="preserve">" </w:t>
            </w:r>
            <w:r w:rsidR="000A214C" w:rsidRPr="00B138F3">
              <w:rPr>
                <w:rFonts w:ascii="GHEA Grapalat" w:hAnsi="GHEA Grapalat"/>
                <w:lang w:val="en-US"/>
              </w:rPr>
              <w:tab/>
            </w:r>
            <w:r w:rsidR="000A214C" w:rsidRPr="00B138F3">
              <w:rPr>
                <w:rFonts w:ascii="GHEA Grapalat" w:hAnsi="GHEA Grapalat"/>
              </w:rPr>
              <w:t>20</w:t>
            </w:r>
            <w:r w:rsidR="000A214C" w:rsidRPr="00B138F3">
              <w:rPr>
                <w:rFonts w:ascii="GHEA Grapalat" w:hAnsi="GHEA Grapalat"/>
                <w:lang w:val="en-US"/>
              </w:rPr>
              <w:tab/>
            </w:r>
            <w:r w:rsidR="000A214C" w:rsidRPr="00B138F3">
              <w:rPr>
                <w:rFonts w:ascii="GHEA Grapalat" w:hAnsi="GHEA Grapalat"/>
              </w:rPr>
              <w:t>г.</w:t>
            </w:r>
            <w:r w:rsidR="000A214C" w:rsidRPr="00B138F3">
              <w:rPr>
                <w:rStyle w:val="FootnoteReference"/>
                <w:rFonts w:ascii="GHEA Grapalat" w:hAnsi="GHEA Grapalat"/>
              </w:rPr>
              <w:footnoteReference w:customMarkFollows="1" w:id="7"/>
              <w:t>**</w:t>
            </w:r>
          </w:p>
        </w:tc>
      </w:tr>
    </w:tbl>
    <w:p w:rsidR="000A214C" w:rsidRPr="00B138F3" w:rsidRDefault="000A214C" w:rsidP="009B688B">
      <w:pPr>
        <w:widowControl w:val="0"/>
        <w:rPr>
          <w:rFonts w:ascii="GHEA Grapalat" w:hAnsi="GHEA Grapalat" w:cs="GHEA Grapalat"/>
          <w:b/>
        </w:rPr>
      </w:pPr>
    </w:p>
    <w:p w:rsidR="000A214C" w:rsidRPr="00B138F3" w:rsidRDefault="000A214C" w:rsidP="009B688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9B688B">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9B688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9B688B">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9B688B">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9B688B">
      <w:pPr>
        <w:widowControl w:val="0"/>
        <w:jc w:val="center"/>
        <w:rPr>
          <w:rFonts w:ascii="GHEA Grapalat" w:hAnsi="GHEA Grapalat" w:cs="GHEA Grapalat"/>
          <w:b/>
          <w:bCs/>
        </w:rPr>
      </w:pPr>
      <w:r w:rsidRPr="00B138F3">
        <w:rPr>
          <w:rFonts w:ascii="GHEA Grapalat" w:hAnsi="GHEA Grapalat"/>
          <w:b/>
        </w:rPr>
        <w:t>1. Предмет соглашения</w:t>
      </w:r>
    </w:p>
    <w:p w:rsidR="009B688B" w:rsidRPr="00B138F3" w:rsidRDefault="009B688B" w:rsidP="009B688B">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Pr>
          <w:rFonts w:ascii="GHEA Grapalat" w:hAnsi="GHEA Grapalat"/>
          <w:spacing w:val="-6"/>
          <w:sz w:val="22"/>
          <w:szCs w:val="22"/>
        </w:rPr>
        <w:t>.1.</w:t>
      </w:r>
      <w:r w:rsidRPr="00B138F3">
        <w:rPr>
          <w:rFonts w:ascii="GHEA Grapalat" w:hAnsi="GHEA Grapalat"/>
          <w:spacing w:val="-6"/>
          <w:sz w:val="22"/>
          <w:szCs w:val="22"/>
        </w:rPr>
        <w:t xml:space="preserve">Компания участвует в организованной </w:t>
      </w:r>
      <w:r w:rsidRPr="003A4545">
        <w:rPr>
          <w:rFonts w:ascii="GHEA Grapalat" w:hAnsi="GHEA Grapalat"/>
          <w:spacing w:val="-6"/>
          <w:sz w:val="22"/>
          <w:szCs w:val="22"/>
          <w:u w:val="single"/>
          <w:lang w:val="hy-AM"/>
        </w:rPr>
        <w:t>ГНКО «ЦЕНТР  ОЦЕНКИ И АУКЦИОНА ИМУЩЕСТВА</w:t>
      </w:r>
      <w:r w:rsidRPr="00B138F3">
        <w:rPr>
          <w:rFonts w:ascii="GHEA Grapalat" w:hAnsi="GHEA Grapalat"/>
          <w:spacing w:val="-6"/>
          <w:sz w:val="22"/>
          <w:szCs w:val="22"/>
        </w:rPr>
        <w:t xml:space="preserve">*(далее — Заказчик) </w:t>
      </w:r>
    </w:p>
    <w:p w:rsidR="009B688B" w:rsidRPr="00B138F3" w:rsidRDefault="009B688B" w:rsidP="009B688B">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9B688B" w:rsidRPr="00B138F3" w:rsidRDefault="009B688B" w:rsidP="009B688B">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3A4545">
        <w:rPr>
          <w:rFonts w:ascii="GHEA Grapalat" w:hAnsi="GHEA Grapalat"/>
          <w:sz w:val="22"/>
          <w:szCs w:val="22"/>
          <w:u w:val="single"/>
        </w:rPr>
        <w:t>"</w:t>
      </w:r>
      <w:r w:rsidR="002717BD">
        <w:rPr>
          <w:rFonts w:ascii="GHEA Grapalat" w:hAnsi="GHEA Grapalat"/>
          <w:sz w:val="22"/>
          <w:szCs w:val="22"/>
          <w:u w:val="single"/>
        </w:rPr>
        <w:t>GGAK-HMATsDzB-21/10/H</w:t>
      </w:r>
      <w:r w:rsidRPr="003A4545">
        <w:rPr>
          <w:rFonts w:ascii="GHEA Grapalat" w:hAnsi="GHEA Grapalat"/>
          <w:sz w:val="22"/>
          <w:szCs w:val="22"/>
          <w:u w:val="single"/>
        </w:rPr>
        <w:t>"</w:t>
      </w:r>
      <w:r w:rsidRPr="00B138F3">
        <w:rPr>
          <w:rFonts w:ascii="GHEA Grapalat" w:hAnsi="GHEA Grapalat"/>
          <w:sz w:val="22"/>
          <w:szCs w:val="22"/>
        </w:rPr>
        <w:t xml:space="preserve"> *.</w:t>
      </w:r>
    </w:p>
    <w:p w:rsidR="009B688B" w:rsidRDefault="009B688B" w:rsidP="009B688B">
      <w:pPr>
        <w:widowControl w:val="0"/>
        <w:jc w:val="both"/>
        <w:rPr>
          <w:rFonts w:ascii="GHEA Grapalat" w:hAnsi="GHEA Grapalat"/>
          <w:sz w:val="22"/>
          <w:szCs w:val="22"/>
          <w:vertAlign w:val="superscript"/>
        </w:rPr>
      </w:pPr>
      <w:r>
        <w:rPr>
          <w:rFonts w:ascii="GHEA Grapalat" w:hAnsi="GHEA Grapalat"/>
          <w:sz w:val="22"/>
          <w:szCs w:val="22"/>
          <w:vertAlign w:val="superscript"/>
          <w:lang w:val="hy-AM"/>
        </w:rPr>
        <w:lastRenderedPageBreak/>
        <w:t xml:space="preserve">                                                                                                </w:t>
      </w:r>
      <w:r w:rsidRPr="00B138F3">
        <w:rPr>
          <w:rFonts w:ascii="GHEA Grapalat" w:hAnsi="GHEA Grapalat"/>
          <w:sz w:val="22"/>
          <w:szCs w:val="22"/>
          <w:vertAlign w:val="superscript"/>
        </w:rPr>
        <w:t>код процедуры</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lastRenderedPageBreak/>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9B688B" w:rsidRPr="00B138F3" w:rsidRDefault="009B688B" w:rsidP="009B688B">
      <w:pPr>
        <w:widowControl w:val="0"/>
        <w:jc w:val="center"/>
        <w:rPr>
          <w:rFonts w:ascii="GHEA Grapalat" w:hAnsi="GHEA Grapalat" w:cs="GHEA Grapalat"/>
          <w:b/>
          <w:bCs/>
        </w:rPr>
      </w:pPr>
      <w:r w:rsidRPr="00B138F3">
        <w:rPr>
          <w:rFonts w:ascii="GHEA Grapalat" w:hAnsi="GHEA Grapalat"/>
          <w:b/>
        </w:rPr>
        <w:t>2. Иные условия</w:t>
      </w:r>
    </w:p>
    <w:p w:rsidR="009B688B" w:rsidRPr="005A7DFF" w:rsidRDefault="009B688B" w:rsidP="009B688B">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0E352A">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9B688B" w:rsidRPr="00B138F3"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9B688B" w:rsidRPr="00B138F3" w:rsidDel="00A13215" w:rsidRDefault="009B688B" w:rsidP="009B688B">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B688B" w:rsidRPr="00B138F3" w:rsidRDefault="009B688B" w:rsidP="009B688B">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B688B" w:rsidRPr="00B138F3" w:rsidRDefault="009B688B" w:rsidP="009B688B">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9B688B" w:rsidRPr="00B138F3" w:rsidRDefault="009B688B" w:rsidP="009B688B">
      <w:pPr>
        <w:widowControl w:val="0"/>
        <w:jc w:val="both"/>
        <w:rPr>
          <w:rFonts w:ascii="GHEA Grapalat" w:hAnsi="GHEA Grapalat"/>
        </w:rPr>
      </w:pPr>
      <w:r w:rsidRPr="00B138F3">
        <w:rPr>
          <w:rFonts w:ascii="GHEA Grapalat" w:hAnsi="GHEA Grapalat"/>
        </w:rPr>
        <w:t>_______________________________________</w:t>
      </w:r>
    </w:p>
    <w:p w:rsidR="009B688B" w:rsidRPr="00B138F3" w:rsidRDefault="009B688B" w:rsidP="009B688B">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9B688B" w:rsidRPr="00B138F3" w:rsidRDefault="009B688B" w:rsidP="009B688B">
      <w:pPr>
        <w:widowControl w:val="0"/>
        <w:jc w:val="both"/>
        <w:rPr>
          <w:rFonts w:ascii="GHEA Grapalat" w:hAnsi="GHEA Grapalat"/>
        </w:rPr>
      </w:pPr>
      <w:r w:rsidRPr="00B138F3">
        <w:rPr>
          <w:rFonts w:ascii="GHEA Grapalat" w:hAnsi="GHEA Grapalat"/>
        </w:rPr>
        <w:t>_______________________________________</w:t>
      </w:r>
    </w:p>
    <w:p w:rsidR="009B688B" w:rsidRPr="00B138F3" w:rsidRDefault="009B688B" w:rsidP="009B688B">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9B688B" w:rsidRPr="00B138F3" w:rsidRDefault="009B688B" w:rsidP="009B688B">
      <w:pPr>
        <w:widowControl w:val="0"/>
        <w:jc w:val="both"/>
        <w:rPr>
          <w:rFonts w:ascii="GHEA Grapalat" w:hAnsi="GHEA Grapalat"/>
        </w:rPr>
      </w:pPr>
      <w:r w:rsidRPr="00B138F3">
        <w:rPr>
          <w:rFonts w:ascii="GHEA Grapalat" w:hAnsi="GHEA Grapalat"/>
        </w:rPr>
        <w:t>______________________________________</w:t>
      </w:r>
    </w:p>
    <w:p w:rsidR="009B688B" w:rsidRPr="00B138F3" w:rsidRDefault="009B688B" w:rsidP="009B688B">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9B688B" w:rsidRPr="00B138F3" w:rsidRDefault="009B688B" w:rsidP="009B688B">
      <w:pPr>
        <w:widowControl w:val="0"/>
        <w:jc w:val="both"/>
        <w:rPr>
          <w:rFonts w:ascii="GHEA Grapalat" w:hAnsi="GHEA Grapalat"/>
        </w:rPr>
      </w:pPr>
      <w:r w:rsidRPr="00B138F3">
        <w:rPr>
          <w:rFonts w:ascii="GHEA Grapalat" w:hAnsi="GHEA Grapalat"/>
        </w:rPr>
        <w:t>_______________________________________</w:t>
      </w:r>
    </w:p>
    <w:p w:rsidR="009B688B" w:rsidRPr="00B138F3" w:rsidRDefault="009B688B" w:rsidP="009B688B">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9B688B" w:rsidRPr="00B138F3" w:rsidRDefault="009B688B" w:rsidP="009B688B">
      <w:pPr>
        <w:widowControl w:val="0"/>
        <w:jc w:val="both"/>
        <w:rPr>
          <w:rFonts w:ascii="GHEA Grapalat" w:hAnsi="GHEA Grapalat"/>
        </w:rPr>
      </w:pPr>
      <w:r w:rsidRPr="00B138F3">
        <w:rPr>
          <w:rFonts w:ascii="GHEA Grapalat" w:hAnsi="GHEA Grapalat"/>
        </w:rPr>
        <w:t>_______________________________________</w:t>
      </w:r>
    </w:p>
    <w:p w:rsidR="009B688B" w:rsidRPr="00B138F3" w:rsidRDefault="009B688B" w:rsidP="009B688B">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9B688B" w:rsidRPr="00B138F3" w:rsidRDefault="009B688B" w:rsidP="009B688B">
      <w:pPr>
        <w:widowControl w:val="0"/>
        <w:jc w:val="both"/>
        <w:rPr>
          <w:rFonts w:ascii="GHEA Grapalat" w:hAnsi="GHEA Grapalat"/>
        </w:rPr>
      </w:pPr>
      <w:r w:rsidRPr="00B138F3">
        <w:rPr>
          <w:rFonts w:ascii="GHEA Grapalat" w:hAnsi="GHEA Grapalat"/>
        </w:rPr>
        <w:t>_______________________________________</w:t>
      </w:r>
    </w:p>
    <w:p w:rsidR="009B688B" w:rsidRPr="006F1605" w:rsidRDefault="009B688B" w:rsidP="009B688B">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9B688B" w:rsidRPr="00B138F3" w:rsidRDefault="009B688B" w:rsidP="009B688B">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B688B" w:rsidRPr="009B688B" w:rsidTr="001724AA">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jc w:val="center"/>
              <w:rPr>
                <w:rFonts w:ascii="GHEA Grapalat" w:hAnsi="GHEA Grapalat"/>
                <w:sz w:val="16"/>
                <w:szCs w:val="16"/>
              </w:rPr>
            </w:pPr>
            <w:r w:rsidRPr="009B688B">
              <w:rPr>
                <w:rFonts w:ascii="GHEA Grapalat" w:hAnsi="GHEA Grapalat"/>
                <w:sz w:val="16"/>
                <w:szCs w:val="16"/>
              </w:rPr>
              <w:lastRenderedPageBreak/>
              <w:t>1.</w:t>
            </w:r>
            <w:r w:rsidRPr="009B688B">
              <w:rPr>
                <w:rFonts w:ascii="GHEA Grapalat" w:hAnsi="GHEA Grapalat"/>
                <w:sz w:val="16"/>
                <w:szCs w:val="16"/>
              </w:rPr>
              <w:tab/>
              <w:t>ПЛАТЕЖНОЕ ТРЕБОВАНИЕ *</w:t>
            </w:r>
          </w:p>
        </w:tc>
      </w:tr>
      <w:tr w:rsidR="009B688B" w:rsidRPr="009B688B" w:rsidTr="001724AA">
        <w:trPr>
          <w:trHeight w:val="13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w:t>
            </w:r>
            <w:r w:rsidRPr="009B688B">
              <w:rPr>
                <w:rFonts w:ascii="GHEA Grapalat" w:hAnsi="GHEA Grapalat"/>
                <w:sz w:val="16"/>
                <w:szCs w:val="16"/>
              </w:rPr>
              <w:tab/>
              <w:t xml:space="preserve">Номер </w:t>
            </w:r>
          </w:p>
        </w:tc>
      </w:tr>
      <w:tr w:rsidR="009B688B" w:rsidRPr="009B688B" w:rsidTr="001724A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3</w:t>
            </w:r>
            <w:r w:rsidRPr="009B688B">
              <w:rPr>
                <w:rFonts w:ascii="GHEA Grapalat" w:hAnsi="GHEA Grapalat"/>
                <w:sz w:val="16"/>
                <w:szCs w:val="16"/>
              </w:rPr>
              <w:tab/>
              <w:t>Дата представления: "___" ___ 20___г.</w:t>
            </w:r>
          </w:p>
        </w:tc>
      </w:tr>
      <w:tr w:rsidR="009B688B" w:rsidRPr="009B688B" w:rsidTr="001724AA">
        <w:trPr>
          <w:trHeight w:val="2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4.</w:t>
            </w:r>
            <w:r w:rsidRPr="009B688B">
              <w:rPr>
                <w:rFonts w:ascii="GHEA Grapalat" w:hAnsi="GHEA Grapalat"/>
                <w:sz w:val="16"/>
                <w:szCs w:val="16"/>
              </w:rPr>
              <w:tab/>
              <w:t>Наименование, или имя, фамилия плательщика (Компания:</w:t>
            </w:r>
          </w:p>
        </w:tc>
      </w:tr>
      <w:tr w:rsidR="009B688B" w:rsidRPr="009B688B" w:rsidTr="001724AA">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5.</w:t>
            </w:r>
            <w:r w:rsidRPr="009B688B">
              <w:rPr>
                <w:rFonts w:ascii="GHEA Grapalat" w:hAnsi="GHEA Grapalat"/>
                <w:sz w:val="16"/>
                <w:szCs w:val="16"/>
              </w:rPr>
              <w:tab/>
              <w:t>Обслуживающая плательщика Финансовая организация (банк):</w:t>
            </w:r>
          </w:p>
        </w:tc>
      </w:tr>
      <w:tr w:rsidR="009B688B" w:rsidRPr="009B688B" w:rsidTr="001724AA">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6.</w:t>
            </w:r>
            <w:r w:rsidRPr="009B688B">
              <w:rPr>
                <w:rFonts w:ascii="GHEA Grapalat" w:hAnsi="GHEA Grapalat"/>
                <w:sz w:val="16"/>
                <w:szCs w:val="16"/>
              </w:rPr>
              <w:tab/>
              <w:t>Номер счета плательщика:</w:t>
            </w:r>
          </w:p>
        </w:tc>
      </w:tr>
      <w:tr w:rsidR="009B688B" w:rsidRPr="009B688B" w:rsidTr="001724AA">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7.</w:t>
            </w:r>
            <w:r w:rsidRPr="009B688B">
              <w:rPr>
                <w:rFonts w:ascii="GHEA Grapalat" w:hAnsi="GHEA Grapalat"/>
                <w:sz w:val="16"/>
                <w:szCs w:val="16"/>
              </w:rPr>
              <w:tab/>
              <w:t>УНН плательщика:</w:t>
            </w:r>
          </w:p>
        </w:tc>
      </w:tr>
      <w:tr w:rsidR="009B688B" w:rsidRPr="009B688B" w:rsidTr="001724AA">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8.</w:t>
            </w:r>
            <w:r w:rsidRPr="009B688B">
              <w:rPr>
                <w:rFonts w:ascii="GHEA Grapalat" w:hAnsi="GHEA Grapalat"/>
                <w:sz w:val="16"/>
                <w:szCs w:val="16"/>
              </w:rPr>
              <w:tab/>
              <w:t>НЗОУ плательщика:</w:t>
            </w:r>
          </w:p>
        </w:tc>
      </w:tr>
      <w:tr w:rsidR="009B688B" w:rsidTr="001724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9.</w:t>
            </w:r>
            <w:r>
              <w:rPr>
                <w:rFonts w:ascii="GHEA Grapalat" w:hAnsi="GHEA Grapalat"/>
                <w:sz w:val="16"/>
                <w:szCs w:val="16"/>
              </w:rPr>
              <w:tab/>
              <w:t xml:space="preserve">Наименование или имя, фамилия бенефициара: </w:t>
            </w:r>
            <w:r w:rsidRPr="002455BE">
              <w:rPr>
                <w:rFonts w:ascii="GHEA Grapalat" w:hAnsi="GHEA Grapalat"/>
                <w:sz w:val="16"/>
                <w:szCs w:val="16"/>
              </w:rPr>
              <w:t xml:space="preserve"> ГНКО «ЦЕНТР ОЦЕНКИ НЕДВИЖИМОСТИ И АУКЦИОНА»</w:t>
            </w:r>
          </w:p>
        </w:tc>
      </w:tr>
      <w:tr w:rsidR="009B688B" w:rsidTr="001724AA">
        <w:trPr>
          <w:trHeight w:val="169"/>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10.</w:t>
            </w:r>
            <w:r>
              <w:rPr>
                <w:rFonts w:ascii="GHEA Grapalat" w:hAnsi="GHEA Grapalat"/>
                <w:sz w:val="16"/>
                <w:szCs w:val="16"/>
              </w:rPr>
              <w:tab/>
              <w:t>НЗОУ бенефициара (не заполняется)</w:t>
            </w:r>
          </w:p>
        </w:tc>
      </w:tr>
      <w:tr w:rsidR="009B688B" w:rsidTr="001724AA">
        <w:trPr>
          <w:trHeight w:val="231"/>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11.</w:t>
            </w:r>
            <w:r>
              <w:rPr>
                <w:rFonts w:ascii="GHEA Grapalat" w:hAnsi="GHEA Grapalat"/>
                <w:sz w:val="16"/>
                <w:szCs w:val="16"/>
              </w:rPr>
              <w:tab/>
              <w:t>УНН бенефициара: 02562123</w:t>
            </w:r>
          </w:p>
        </w:tc>
      </w:tr>
      <w:tr w:rsidR="009B688B" w:rsidTr="001724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12.</w:t>
            </w:r>
            <w:r>
              <w:rPr>
                <w:rFonts w:ascii="GHEA Grapalat" w:hAnsi="GHEA Grapalat"/>
                <w:sz w:val="16"/>
                <w:szCs w:val="16"/>
              </w:rPr>
              <w:tab/>
              <w:t>Обслуживающая бенефициара Финансовая организация (банк): Казначейство МФ РА</w:t>
            </w:r>
          </w:p>
        </w:tc>
      </w:tr>
      <w:tr w:rsidR="009B688B" w:rsidTr="001724AA">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rsidR="009B688B" w:rsidRDefault="009B688B" w:rsidP="009B688B">
            <w:pPr>
              <w:widowControl w:val="0"/>
              <w:tabs>
                <w:tab w:val="left" w:pos="855"/>
              </w:tabs>
              <w:ind w:left="360"/>
              <w:rPr>
                <w:rFonts w:ascii="GHEA Grapalat" w:hAnsi="GHEA Grapalat"/>
                <w:sz w:val="16"/>
                <w:szCs w:val="16"/>
              </w:rPr>
            </w:pPr>
            <w:r>
              <w:rPr>
                <w:rFonts w:ascii="GHEA Grapalat" w:hAnsi="GHEA Grapalat"/>
                <w:sz w:val="16"/>
                <w:szCs w:val="16"/>
              </w:rPr>
              <w:t>13.</w:t>
            </w:r>
            <w:r>
              <w:rPr>
                <w:rFonts w:ascii="GHEA Grapalat" w:hAnsi="GHEA Grapalat"/>
                <w:sz w:val="16"/>
                <w:szCs w:val="16"/>
              </w:rPr>
              <w:tab/>
              <w:t>Номер счета бенефициара (сч.№) 900018002981</w:t>
            </w:r>
          </w:p>
        </w:tc>
      </w:tr>
      <w:tr w:rsidR="009B688B" w:rsidRPr="009B688B" w:rsidTr="001724AA">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14.</w:t>
            </w:r>
            <w:r w:rsidRPr="009B688B">
              <w:rPr>
                <w:rFonts w:ascii="GHEA Grapalat" w:hAnsi="GHEA Grapalat"/>
                <w:sz w:val="16"/>
                <w:szCs w:val="16"/>
              </w:rPr>
              <w:tab/>
              <w:t>Сумма (цифрами и прописью):</w:t>
            </w:r>
          </w:p>
        </w:tc>
      </w:tr>
      <w:tr w:rsidR="009B688B" w:rsidRPr="009B688B" w:rsidTr="001724AA">
        <w:trPr>
          <w:trHeight w:val="1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15.</w:t>
            </w:r>
            <w:r w:rsidRPr="009B688B">
              <w:rPr>
                <w:rFonts w:ascii="GHEA Grapalat" w:hAnsi="GHEA Grapalat"/>
                <w:sz w:val="16"/>
                <w:szCs w:val="16"/>
              </w:rPr>
              <w:tab/>
              <w:t>Акцептованная сумма (цифрами и прописью) (предусмотрена для частичного акцепта указанной суммы, который не применяется)</w:t>
            </w:r>
          </w:p>
        </w:tc>
      </w:tr>
      <w:tr w:rsidR="009B688B" w:rsidRPr="009B688B" w:rsidTr="001724AA">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16.</w:t>
            </w:r>
            <w:r w:rsidRPr="009B688B">
              <w:rPr>
                <w:rFonts w:ascii="GHEA Grapalat" w:hAnsi="GHEA Grapalat"/>
                <w:sz w:val="16"/>
                <w:szCs w:val="16"/>
              </w:rPr>
              <w:tab/>
              <w:t>Валюта (прописью и по коду):</w:t>
            </w:r>
          </w:p>
        </w:tc>
      </w:tr>
      <w:tr w:rsidR="009B688B" w:rsidRPr="009B688B" w:rsidTr="001724AA">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17.</w:t>
            </w:r>
            <w:r w:rsidRPr="009B688B">
              <w:rPr>
                <w:rFonts w:ascii="GHEA Grapalat" w:hAnsi="GHEA Grapalat"/>
                <w:sz w:val="16"/>
                <w:szCs w:val="16"/>
              </w:rPr>
              <w:tab/>
              <w:t xml:space="preserve">Цель сделки (уплаты): (для обеспечения </w:t>
            </w:r>
            <w:r>
              <w:rPr>
                <w:rFonts w:ascii="GHEA Grapalat" w:hAnsi="GHEA Grapalat"/>
                <w:sz w:val="16"/>
                <w:szCs w:val="16"/>
                <w:lang w:val="hy-AM"/>
              </w:rPr>
              <w:t>исполнения договора</w:t>
            </w:r>
            <w:r w:rsidRPr="009B688B">
              <w:rPr>
                <w:rFonts w:ascii="GHEA Grapalat" w:hAnsi="GHEA Grapalat"/>
                <w:sz w:val="16"/>
                <w:szCs w:val="16"/>
              </w:rPr>
              <w:t>)</w:t>
            </w:r>
          </w:p>
        </w:tc>
      </w:tr>
      <w:tr w:rsidR="009B688B" w:rsidRPr="009B688B" w:rsidTr="001724AA">
        <w:trPr>
          <w:trHeight w:val="424"/>
        </w:trPr>
        <w:tc>
          <w:tcPr>
            <w:tcW w:w="10980" w:type="dxa"/>
            <w:gridSpan w:val="2"/>
            <w:tcBorders>
              <w:top w:val="single" w:sz="4" w:space="0" w:color="auto"/>
              <w:left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18.</w:t>
            </w:r>
            <w:r w:rsidRPr="009B688B">
              <w:rPr>
                <w:rFonts w:ascii="GHEA Grapalat" w:hAnsi="GHEA Grapalat"/>
                <w:sz w:val="16"/>
                <w:szCs w:val="16"/>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B688B" w:rsidRPr="009B688B" w:rsidTr="001724AA">
        <w:trPr>
          <w:trHeight w:val="2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19.</w:t>
            </w:r>
            <w:r w:rsidRPr="009B688B">
              <w:rPr>
                <w:rFonts w:ascii="GHEA Grapalat" w:hAnsi="GHEA Grapalat"/>
                <w:sz w:val="16"/>
                <w:szCs w:val="16"/>
              </w:rPr>
              <w:tab/>
              <w:t>Условия оплаты: &lt;акцептованный платеж&gt;</w:t>
            </w:r>
          </w:p>
        </w:tc>
      </w:tr>
      <w:tr w:rsidR="009B688B" w:rsidRPr="009B688B" w:rsidTr="001724AA">
        <w:trPr>
          <w:trHeight w:val="2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20.</w:t>
            </w:r>
            <w:r w:rsidRPr="009B688B">
              <w:rPr>
                <w:rFonts w:ascii="GHEA Grapalat" w:hAnsi="GHEA Grapalat"/>
                <w:sz w:val="16"/>
                <w:szCs w:val="16"/>
              </w:rPr>
              <w:tab/>
              <w:t>Количество прилагаемых страниц: --- страниц</w:t>
            </w:r>
          </w:p>
        </w:tc>
      </w:tr>
      <w:tr w:rsidR="009B688B" w:rsidRPr="009B688B" w:rsidTr="001724AA">
        <w:trPr>
          <w:trHeight w:val="841"/>
        </w:trPr>
        <w:tc>
          <w:tcPr>
            <w:tcW w:w="5616" w:type="dxa"/>
            <w:tcBorders>
              <w:top w:val="nil"/>
              <w:left w:val="single" w:sz="4" w:space="0" w:color="auto"/>
              <w:bottom w:val="single" w:sz="4" w:space="0" w:color="auto"/>
              <w:right w:val="single" w:sz="4" w:space="0" w:color="auto"/>
            </w:tcBorders>
            <w:noWrap/>
            <w:vAlign w:val="bottom"/>
          </w:tcPr>
          <w:p w:rsidR="009B688B" w:rsidRPr="009B688B" w:rsidRDefault="009B688B" w:rsidP="009B688B">
            <w:pPr>
              <w:widowControl w:val="0"/>
              <w:tabs>
                <w:tab w:val="left" w:pos="851"/>
              </w:tabs>
              <w:ind w:left="360"/>
              <w:rPr>
                <w:rFonts w:ascii="GHEA Grapalat" w:hAnsi="GHEA Grapalat"/>
                <w:sz w:val="16"/>
                <w:szCs w:val="16"/>
              </w:rPr>
            </w:pPr>
            <w:r w:rsidRPr="009B688B">
              <w:rPr>
                <w:rFonts w:ascii="GHEA Grapalat" w:hAnsi="GHEA Grapalat"/>
                <w:sz w:val="16"/>
                <w:szCs w:val="16"/>
              </w:rPr>
              <w:t>22.а.</w:t>
            </w:r>
            <w:r w:rsidRPr="009B688B">
              <w:rPr>
                <w:rFonts w:ascii="GHEA Grapalat" w:hAnsi="GHEA Grapalat"/>
                <w:sz w:val="16"/>
                <w:szCs w:val="16"/>
              </w:rPr>
              <w:tab/>
              <w:t>Подписи бенефициара</w:t>
            </w:r>
          </w:p>
          <w:p w:rsidR="009B688B" w:rsidRPr="009B688B" w:rsidRDefault="009B688B" w:rsidP="009B688B">
            <w:pPr>
              <w:widowControl w:val="0"/>
              <w:ind w:left="360"/>
              <w:rPr>
                <w:rFonts w:ascii="GHEA Grapalat" w:hAnsi="GHEA Grapalat"/>
                <w:sz w:val="16"/>
                <w:szCs w:val="16"/>
              </w:rPr>
            </w:pPr>
          </w:p>
          <w:p w:rsidR="009B688B" w:rsidRPr="009B688B" w:rsidRDefault="009B688B" w:rsidP="009B688B">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9B688B" w:rsidRPr="009B688B" w:rsidRDefault="009B688B" w:rsidP="009B688B">
            <w:pPr>
              <w:widowControl w:val="0"/>
              <w:ind w:left="360"/>
              <w:rPr>
                <w:rFonts w:ascii="GHEA Grapalat" w:hAnsi="GHEA Grapalat"/>
                <w:sz w:val="16"/>
                <w:szCs w:val="16"/>
              </w:rPr>
            </w:pPr>
          </w:p>
          <w:p w:rsidR="009B688B" w:rsidRPr="009B688B" w:rsidRDefault="009B688B" w:rsidP="009B688B">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9B688B" w:rsidRPr="009B688B" w:rsidRDefault="009B688B" w:rsidP="009B688B">
            <w:pPr>
              <w:widowControl w:val="0"/>
              <w:ind w:left="360"/>
              <w:rPr>
                <w:rFonts w:ascii="GHEA Grapalat" w:hAnsi="GHEA Grapalat"/>
                <w:sz w:val="16"/>
                <w:szCs w:val="16"/>
              </w:rPr>
            </w:pPr>
          </w:p>
          <w:p w:rsidR="009B688B" w:rsidRPr="009B688B" w:rsidRDefault="009B688B" w:rsidP="009B688B">
            <w:pPr>
              <w:widowControl w:val="0"/>
              <w:tabs>
                <w:tab w:val="left" w:pos="4545"/>
              </w:tabs>
              <w:ind w:left="360"/>
              <w:rPr>
                <w:rFonts w:ascii="GHEA Grapalat" w:hAnsi="GHEA Grapalat"/>
                <w:sz w:val="16"/>
                <w:szCs w:val="16"/>
              </w:rPr>
            </w:pPr>
            <w:r w:rsidRPr="009B688B">
              <w:rPr>
                <w:rFonts w:ascii="GHEA Grapalat" w:hAnsi="GHEA Grapalat"/>
                <w:sz w:val="16"/>
                <w:szCs w:val="16"/>
              </w:rPr>
              <w:t>22.б.</w:t>
            </w:r>
            <w:r w:rsidRPr="009B688B">
              <w:rPr>
                <w:rFonts w:ascii="GHEA Grapalat" w:hAnsi="GHEA Grapalat"/>
                <w:sz w:val="16"/>
                <w:szCs w:val="16"/>
              </w:rPr>
              <w:tab/>
              <w:t>М. П.</w:t>
            </w:r>
          </w:p>
          <w:p w:rsidR="009B688B" w:rsidRPr="009B688B" w:rsidRDefault="009B688B" w:rsidP="009B688B">
            <w:pPr>
              <w:widowControl w:val="0"/>
              <w:ind w:left="360"/>
              <w:rPr>
                <w:rFonts w:ascii="GHEA Grapalat" w:hAnsi="GHEA Grapalat"/>
                <w:sz w:val="16"/>
                <w:szCs w:val="16"/>
              </w:rPr>
            </w:pPr>
          </w:p>
        </w:tc>
        <w:tc>
          <w:tcPr>
            <w:tcW w:w="5364" w:type="dxa"/>
            <w:tcBorders>
              <w:top w:val="nil"/>
              <w:left w:val="nil"/>
              <w:bottom w:val="single" w:sz="4" w:space="0" w:color="auto"/>
              <w:right w:val="single" w:sz="4" w:space="0" w:color="auto"/>
            </w:tcBorders>
            <w:noWrap/>
          </w:tcPr>
          <w:p w:rsidR="009B688B" w:rsidRPr="009B688B" w:rsidRDefault="009B688B" w:rsidP="009B688B">
            <w:pPr>
              <w:widowControl w:val="0"/>
              <w:tabs>
                <w:tab w:val="left" w:pos="905"/>
              </w:tabs>
              <w:ind w:left="360"/>
              <w:rPr>
                <w:rFonts w:ascii="GHEA Grapalat" w:hAnsi="GHEA Grapalat"/>
                <w:sz w:val="16"/>
                <w:szCs w:val="16"/>
              </w:rPr>
            </w:pPr>
            <w:r w:rsidRPr="009B688B">
              <w:rPr>
                <w:rFonts w:ascii="GHEA Grapalat" w:hAnsi="GHEA Grapalat"/>
                <w:sz w:val="16"/>
                <w:szCs w:val="16"/>
              </w:rPr>
              <w:t>21.а.</w:t>
            </w:r>
            <w:r w:rsidRPr="009B688B">
              <w:rPr>
                <w:rFonts w:ascii="GHEA Grapalat" w:hAnsi="GHEA Grapalat"/>
                <w:sz w:val="16"/>
                <w:szCs w:val="16"/>
              </w:rPr>
              <w:tab/>
            </w:r>
            <w:r w:rsidRPr="009B688B">
              <w:rPr>
                <w:rFonts w:ascii="Calibri" w:hAnsi="Calibri" w:cs="Calibri"/>
                <w:sz w:val="16"/>
                <w:szCs w:val="16"/>
              </w:rPr>
              <w:t> </w:t>
            </w:r>
            <w:r w:rsidRPr="009B688B">
              <w:rPr>
                <w:rFonts w:ascii="GHEA Grapalat" w:hAnsi="GHEA Grapalat"/>
                <w:sz w:val="16"/>
                <w:szCs w:val="16"/>
              </w:rPr>
              <w:t>Подписи плательщика:</w:t>
            </w:r>
          </w:p>
          <w:p w:rsidR="009B688B" w:rsidRPr="009B688B" w:rsidRDefault="009B688B" w:rsidP="009B688B">
            <w:pPr>
              <w:widowControl w:val="0"/>
              <w:ind w:left="360"/>
              <w:rPr>
                <w:rFonts w:ascii="GHEA Grapalat" w:hAnsi="GHEA Grapalat"/>
                <w:sz w:val="16"/>
                <w:szCs w:val="16"/>
              </w:rPr>
            </w:pPr>
          </w:p>
          <w:p w:rsidR="009B688B" w:rsidRPr="009B688B" w:rsidRDefault="009B688B" w:rsidP="009B688B">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9B688B" w:rsidRPr="009B688B" w:rsidRDefault="009B688B" w:rsidP="009B688B">
            <w:pPr>
              <w:widowControl w:val="0"/>
              <w:ind w:left="360"/>
              <w:jc w:val="right"/>
              <w:rPr>
                <w:rFonts w:ascii="GHEA Grapalat" w:hAnsi="GHEA Grapalat"/>
                <w:sz w:val="16"/>
                <w:szCs w:val="16"/>
              </w:rPr>
            </w:pPr>
          </w:p>
          <w:p w:rsidR="009B688B" w:rsidRPr="009B688B" w:rsidRDefault="009B688B" w:rsidP="009B688B">
            <w:pPr>
              <w:widowControl w:val="0"/>
              <w:ind w:left="360"/>
              <w:jc w:val="right"/>
              <w:rPr>
                <w:rFonts w:ascii="GHEA Grapalat" w:hAnsi="GHEA Grapalat"/>
                <w:sz w:val="16"/>
                <w:szCs w:val="16"/>
              </w:rPr>
            </w:pPr>
            <w:r w:rsidRPr="009B688B">
              <w:rPr>
                <w:rFonts w:ascii="GHEA Grapalat" w:hAnsi="GHEA Grapalat"/>
                <w:sz w:val="16"/>
                <w:szCs w:val="16"/>
              </w:rPr>
              <w:t>/____________________/</w:t>
            </w:r>
          </w:p>
          <w:p w:rsidR="009B688B" w:rsidRPr="009B688B" w:rsidRDefault="009B688B" w:rsidP="009B688B">
            <w:pPr>
              <w:widowControl w:val="0"/>
              <w:ind w:left="360"/>
              <w:rPr>
                <w:rFonts w:ascii="GHEA Grapalat" w:hAnsi="GHEA Grapalat"/>
                <w:sz w:val="16"/>
                <w:szCs w:val="16"/>
              </w:rPr>
            </w:pPr>
          </w:p>
          <w:p w:rsidR="009B688B" w:rsidRPr="009B688B" w:rsidRDefault="009B688B" w:rsidP="009B688B">
            <w:pPr>
              <w:widowControl w:val="0"/>
              <w:tabs>
                <w:tab w:val="left" w:pos="4539"/>
              </w:tabs>
              <w:ind w:left="360"/>
              <w:rPr>
                <w:rFonts w:ascii="GHEA Grapalat" w:hAnsi="GHEA Grapalat"/>
                <w:sz w:val="16"/>
                <w:szCs w:val="16"/>
              </w:rPr>
            </w:pPr>
            <w:r w:rsidRPr="009B688B">
              <w:rPr>
                <w:rFonts w:ascii="GHEA Grapalat" w:hAnsi="GHEA Grapalat"/>
                <w:sz w:val="16"/>
                <w:szCs w:val="16"/>
              </w:rPr>
              <w:t>21.б.</w:t>
            </w:r>
            <w:r w:rsidRPr="009B688B">
              <w:rPr>
                <w:rFonts w:ascii="GHEA Grapalat" w:hAnsi="GHEA Grapalat"/>
                <w:sz w:val="16"/>
                <w:szCs w:val="16"/>
              </w:rPr>
              <w:tab/>
              <w:t>М. П.</w:t>
            </w:r>
          </w:p>
        </w:tc>
      </w:tr>
      <w:tr w:rsidR="009B688B" w:rsidRPr="009B688B" w:rsidTr="001724AA">
        <w:trPr>
          <w:trHeight w:val="2194"/>
        </w:trPr>
        <w:tc>
          <w:tcPr>
            <w:tcW w:w="5616" w:type="dxa"/>
            <w:tcBorders>
              <w:top w:val="single" w:sz="4" w:space="0" w:color="auto"/>
              <w:left w:val="single" w:sz="4" w:space="0" w:color="auto"/>
              <w:right w:val="single" w:sz="4" w:space="0" w:color="auto"/>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24.а.</w:t>
            </w:r>
            <w:r w:rsidRPr="009B688B">
              <w:rPr>
                <w:rFonts w:ascii="GHEA Grapalat" w:hAnsi="GHEA Grapalat"/>
                <w:sz w:val="16"/>
                <w:szCs w:val="16"/>
              </w:rPr>
              <w:tab/>
              <w:t xml:space="preserve"> Обслуживающая бенефициара финансовая организация </w:t>
            </w:r>
          </w:p>
          <w:p w:rsidR="009B688B" w:rsidRPr="009B688B" w:rsidRDefault="009B688B" w:rsidP="009B688B">
            <w:pPr>
              <w:widowControl w:val="0"/>
              <w:tabs>
                <w:tab w:val="left" w:pos="855"/>
              </w:tabs>
              <w:ind w:left="360"/>
              <w:rPr>
                <w:rFonts w:ascii="GHEA Grapalat" w:hAnsi="GHEA Grapalat"/>
                <w:sz w:val="16"/>
                <w:szCs w:val="16"/>
              </w:rPr>
            </w:pPr>
          </w:p>
          <w:p w:rsidR="009B688B" w:rsidRPr="009B688B" w:rsidRDefault="009B688B" w:rsidP="009B688B">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rsidR="009B688B" w:rsidRPr="009B688B" w:rsidRDefault="009B688B" w:rsidP="009B688B">
            <w:pPr>
              <w:widowControl w:val="0"/>
              <w:tabs>
                <w:tab w:val="left" w:pos="855"/>
              </w:tabs>
              <w:ind w:left="360" w:right="13"/>
              <w:jc w:val="both"/>
              <w:rPr>
                <w:rFonts w:ascii="GHEA Grapalat" w:hAnsi="GHEA Grapalat"/>
                <w:sz w:val="16"/>
                <w:szCs w:val="16"/>
              </w:rPr>
            </w:pPr>
            <w:r w:rsidRPr="009B688B">
              <w:rPr>
                <w:rFonts w:ascii="GHEA Grapalat" w:hAnsi="GHEA Grapalat"/>
                <w:sz w:val="16"/>
                <w:szCs w:val="16"/>
              </w:rPr>
              <w:t>подпись/</w:t>
            </w:r>
          </w:p>
          <w:p w:rsidR="009B688B" w:rsidRPr="009B688B" w:rsidRDefault="009B688B" w:rsidP="009B688B">
            <w:pPr>
              <w:widowControl w:val="0"/>
              <w:tabs>
                <w:tab w:val="left" w:pos="855"/>
              </w:tabs>
              <w:ind w:left="360"/>
              <w:rPr>
                <w:rFonts w:ascii="GHEA Grapalat" w:hAnsi="GHEA Grapalat"/>
                <w:sz w:val="16"/>
                <w:szCs w:val="16"/>
              </w:rPr>
            </w:pPr>
          </w:p>
          <w:p w:rsidR="009B688B" w:rsidRPr="009B688B" w:rsidRDefault="009B688B" w:rsidP="009B688B">
            <w:pPr>
              <w:widowControl w:val="0"/>
              <w:tabs>
                <w:tab w:val="left" w:pos="855"/>
              </w:tabs>
              <w:ind w:left="360"/>
              <w:rPr>
                <w:rFonts w:ascii="GHEA Grapalat" w:hAnsi="GHEA Grapalat"/>
                <w:sz w:val="16"/>
                <w:szCs w:val="16"/>
              </w:rPr>
            </w:pPr>
          </w:p>
        </w:tc>
        <w:tc>
          <w:tcPr>
            <w:tcW w:w="5364" w:type="dxa"/>
            <w:tcBorders>
              <w:top w:val="single" w:sz="4" w:space="0" w:color="auto"/>
              <w:left w:val="nil"/>
              <w:right w:val="single" w:sz="4" w:space="0" w:color="auto"/>
            </w:tcBorders>
            <w:noWrap/>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23.а.</w:t>
            </w:r>
            <w:r w:rsidRPr="009B688B">
              <w:rPr>
                <w:rFonts w:ascii="GHEA Grapalat" w:hAnsi="GHEA Grapalat"/>
                <w:sz w:val="16"/>
                <w:szCs w:val="16"/>
              </w:rPr>
              <w:tab/>
              <w:t xml:space="preserve"> Обслуживающая плательщика финансовая организация </w:t>
            </w:r>
          </w:p>
          <w:p w:rsidR="009B688B" w:rsidRPr="009B688B" w:rsidRDefault="009B688B" w:rsidP="009B688B">
            <w:pPr>
              <w:widowControl w:val="0"/>
              <w:tabs>
                <w:tab w:val="left" w:pos="855"/>
              </w:tabs>
              <w:ind w:left="360"/>
              <w:rPr>
                <w:rFonts w:ascii="GHEA Grapalat" w:hAnsi="GHEA Grapalat"/>
                <w:sz w:val="16"/>
                <w:szCs w:val="16"/>
              </w:rPr>
            </w:pPr>
          </w:p>
          <w:p w:rsidR="009B688B" w:rsidRPr="009B688B" w:rsidRDefault="009B688B" w:rsidP="009B688B">
            <w:pPr>
              <w:widowControl w:val="0"/>
              <w:tabs>
                <w:tab w:val="left" w:pos="855"/>
              </w:tabs>
              <w:ind w:left="360"/>
              <w:jc w:val="right"/>
              <w:rPr>
                <w:rFonts w:ascii="GHEA Grapalat" w:hAnsi="GHEA Grapalat"/>
                <w:sz w:val="16"/>
                <w:szCs w:val="16"/>
              </w:rPr>
            </w:pPr>
            <w:r w:rsidRPr="009B688B">
              <w:rPr>
                <w:rFonts w:ascii="GHEA Grapalat" w:hAnsi="GHEA Grapalat"/>
                <w:sz w:val="16"/>
                <w:szCs w:val="16"/>
              </w:rPr>
              <w:t>/____________________/</w:t>
            </w:r>
          </w:p>
          <w:p w:rsidR="009B688B" w:rsidRPr="009B688B" w:rsidRDefault="009B688B" w:rsidP="009B688B">
            <w:pPr>
              <w:widowControl w:val="0"/>
              <w:tabs>
                <w:tab w:val="left" w:pos="855"/>
              </w:tabs>
              <w:ind w:left="360" w:right="983"/>
              <w:jc w:val="right"/>
              <w:rPr>
                <w:rFonts w:ascii="GHEA Grapalat" w:hAnsi="GHEA Grapalat"/>
                <w:sz w:val="16"/>
                <w:szCs w:val="16"/>
              </w:rPr>
            </w:pPr>
            <w:r w:rsidRPr="009B688B">
              <w:rPr>
                <w:rFonts w:ascii="GHEA Grapalat" w:hAnsi="GHEA Grapalat"/>
                <w:sz w:val="16"/>
                <w:szCs w:val="16"/>
              </w:rPr>
              <w:t>/подпись/</w:t>
            </w:r>
          </w:p>
          <w:p w:rsidR="009B688B" w:rsidRPr="009B688B" w:rsidRDefault="009B688B" w:rsidP="009B688B">
            <w:pPr>
              <w:widowControl w:val="0"/>
              <w:tabs>
                <w:tab w:val="left" w:pos="855"/>
              </w:tabs>
              <w:ind w:left="360"/>
              <w:rPr>
                <w:rFonts w:ascii="GHEA Grapalat" w:hAnsi="GHEA Grapalat"/>
                <w:sz w:val="16"/>
                <w:szCs w:val="16"/>
              </w:rPr>
            </w:pPr>
          </w:p>
        </w:tc>
      </w:tr>
      <w:tr w:rsidR="009B688B" w:rsidRPr="009B688B" w:rsidTr="001724AA">
        <w:trPr>
          <w:trHeight w:val="2194"/>
        </w:trPr>
        <w:tc>
          <w:tcPr>
            <w:tcW w:w="5616" w:type="dxa"/>
            <w:tcBorders>
              <w:top w:val="nil"/>
              <w:left w:val="single" w:sz="4" w:space="0" w:color="auto"/>
              <w:bottom w:val="single" w:sz="4" w:space="0" w:color="auto"/>
              <w:right w:val="single" w:sz="4" w:space="0" w:color="auto"/>
            </w:tcBorders>
            <w:noWrap/>
            <w:vAlign w:val="bottom"/>
          </w:tcPr>
          <w:p w:rsidR="009B688B" w:rsidRPr="009B688B" w:rsidRDefault="009B688B" w:rsidP="009B688B">
            <w:pPr>
              <w:widowControl w:val="0"/>
              <w:tabs>
                <w:tab w:val="left" w:pos="855"/>
              </w:tabs>
              <w:ind w:left="360"/>
              <w:rPr>
                <w:rFonts w:ascii="GHEA Grapalat" w:hAnsi="GHEA Grapalat"/>
                <w:sz w:val="16"/>
                <w:szCs w:val="16"/>
              </w:rPr>
            </w:pPr>
            <w:r w:rsidRPr="009B688B">
              <w:rPr>
                <w:rFonts w:ascii="GHEA Grapalat" w:hAnsi="GHEA Grapalat"/>
                <w:sz w:val="16"/>
                <w:szCs w:val="16"/>
              </w:rPr>
              <w:t>24.б.</w:t>
            </w:r>
            <w:r w:rsidRPr="009B688B">
              <w:rPr>
                <w:rFonts w:ascii="GHEA Grapalat" w:hAnsi="GHEA Grapalat"/>
                <w:sz w:val="16"/>
                <w:szCs w:val="16"/>
              </w:rPr>
              <w:tab/>
              <w:t>М. П.</w:t>
            </w:r>
          </w:p>
          <w:p w:rsidR="009B688B" w:rsidRPr="009B688B" w:rsidRDefault="009B688B" w:rsidP="009B688B">
            <w:pPr>
              <w:widowControl w:val="0"/>
              <w:tabs>
                <w:tab w:val="left" w:pos="855"/>
              </w:tabs>
              <w:ind w:left="360"/>
              <w:rPr>
                <w:rFonts w:ascii="GHEA Grapalat" w:hAnsi="GHEA Grapalat"/>
                <w:sz w:val="16"/>
                <w:szCs w:val="16"/>
              </w:rPr>
            </w:pPr>
          </w:p>
          <w:p w:rsidR="009B688B" w:rsidRPr="009B688B" w:rsidRDefault="009B688B" w:rsidP="009B688B">
            <w:pPr>
              <w:widowControl w:val="0"/>
              <w:tabs>
                <w:tab w:val="left" w:pos="855"/>
              </w:tabs>
              <w:ind w:left="360" w:right="155"/>
              <w:jc w:val="right"/>
              <w:rPr>
                <w:rFonts w:ascii="GHEA Grapalat" w:hAnsi="GHEA Grapalat"/>
                <w:sz w:val="16"/>
                <w:szCs w:val="16"/>
              </w:rPr>
            </w:pPr>
            <w:r w:rsidRPr="009B688B">
              <w:rPr>
                <w:rFonts w:ascii="GHEA Grapalat" w:hAnsi="GHEA Grapalat"/>
                <w:sz w:val="16"/>
                <w:szCs w:val="16"/>
              </w:rPr>
              <w:t xml:space="preserve">24.в"___" ___ 20___ г. </w:t>
            </w:r>
          </w:p>
        </w:tc>
        <w:tc>
          <w:tcPr>
            <w:tcW w:w="5364" w:type="dxa"/>
            <w:tcBorders>
              <w:top w:val="nil"/>
              <w:left w:val="nil"/>
              <w:bottom w:val="single" w:sz="4" w:space="0" w:color="auto"/>
              <w:right w:val="single" w:sz="4" w:space="0" w:color="auto"/>
            </w:tcBorders>
            <w:noWrap/>
            <w:vAlign w:val="bottom"/>
          </w:tcPr>
          <w:p w:rsidR="009B688B" w:rsidRPr="009B688B" w:rsidRDefault="009B688B" w:rsidP="009B688B">
            <w:pPr>
              <w:widowControl w:val="0"/>
              <w:tabs>
                <w:tab w:val="left" w:pos="855"/>
                <w:tab w:val="left" w:pos="4554"/>
              </w:tabs>
              <w:ind w:left="360"/>
              <w:rPr>
                <w:rFonts w:ascii="GHEA Grapalat" w:hAnsi="GHEA Grapalat"/>
                <w:sz w:val="16"/>
                <w:szCs w:val="16"/>
              </w:rPr>
            </w:pPr>
            <w:r w:rsidRPr="009B688B">
              <w:rPr>
                <w:rFonts w:ascii="GHEA Grapalat" w:hAnsi="GHEA Grapalat"/>
                <w:sz w:val="16"/>
                <w:szCs w:val="16"/>
              </w:rPr>
              <w:t>23.б.</w:t>
            </w:r>
            <w:r w:rsidRPr="009B688B">
              <w:rPr>
                <w:rFonts w:ascii="GHEA Grapalat" w:hAnsi="GHEA Grapalat"/>
                <w:sz w:val="16"/>
                <w:szCs w:val="16"/>
              </w:rPr>
              <w:tab/>
              <w:t>М. П.</w:t>
            </w:r>
          </w:p>
          <w:p w:rsidR="009B688B" w:rsidRPr="009B688B" w:rsidRDefault="009B688B" w:rsidP="009B688B">
            <w:pPr>
              <w:widowControl w:val="0"/>
              <w:tabs>
                <w:tab w:val="left" w:pos="855"/>
              </w:tabs>
              <w:ind w:left="360"/>
              <w:rPr>
                <w:rFonts w:ascii="GHEA Grapalat" w:hAnsi="GHEA Grapalat"/>
                <w:sz w:val="16"/>
                <w:szCs w:val="16"/>
              </w:rPr>
            </w:pPr>
          </w:p>
          <w:p w:rsidR="009B688B" w:rsidRPr="009B688B" w:rsidRDefault="009B688B" w:rsidP="009B688B">
            <w:pPr>
              <w:widowControl w:val="0"/>
              <w:tabs>
                <w:tab w:val="left" w:pos="855"/>
              </w:tabs>
              <w:ind w:left="360"/>
              <w:jc w:val="right"/>
              <w:rPr>
                <w:rFonts w:ascii="GHEA Grapalat" w:hAnsi="GHEA Grapalat"/>
                <w:sz w:val="16"/>
                <w:szCs w:val="16"/>
              </w:rPr>
            </w:pPr>
            <w:r w:rsidRPr="009B688B">
              <w:rPr>
                <w:rFonts w:ascii="GHEA Grapalat" w:hAnsi="GHEA Grapalat"/>
                <w:sz w:val="16"/>
                <w:szCs w:val="16"/>
              </w:rPr>
              <w:t>23.в Дата исполнения: "___" ___ 20___г.</w:t>
            </w:r>
          </w:p>
        </w:tc>
      </w:tr>
    </w:tbl>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lastRenderedPageBreak/>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9B688B" w:rsidRDefault="00BE2572" w:rsidP="00BE2572">
      <w:pPr>
        <w:widowControl w:val="0"/>
        <w:spacing w:after="160"/>
        <w:ind w:left="567" w:right="565"/>
        <w:jc w:val="center"/>
        <w:rPr>
          <w:rFonts w:ascii="GHEA Grapalat" w:hAnsi="GHEA Grapalat"/>
          <w:b/>
          <w:sz w:val="12"/>
          <w:szCs w:val="12"/>
        </w:rPr>
      </w:pPr>
      <w:r w:rsidRPr="009B688B">
        <w:rPr>
          <w:rFonts w:ascii="GHEA Grapalat" w:hAnsi="GHEA Grapalat"/>
          <w:b/>
          <w:sz w:val="12"/>
          <w:szCs w:val="12"/>
        </w:rPr>
        <w:lastRenderedPageBreak/>
        <w:t xml:space="preserve">Обязательные реквизиты платежного требования </w:t>
      </w:r>
      <w:r w:rsidRPr="009B688B">
        <w:rPr>
          <w:rFonts w:ascii="GHEA Grapalat" w:hAnsi="GHEA Grapalat"/>
          <w:b/>
          <w:sz w:val="12"/>
          <w:szCs w:val="1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B688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П/Н</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Наличие указанного поля/</w:t>
            </w:r>
          </w:p>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 xml:space="preserve">Требование о заполнении реквизита </w:t>
            </w:r>
          </w:p>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Сторона,</w:t>
            </w:r>
          </w:p>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 xml:space="preserve">заполняющая реквизит </w:t>
            </w:r>
          </w:p>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бенефициар или плательщик</w:t>
            </w:r>
          </w:p>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(в связи с процессом закупки)</w:t>
            </w:r>
          </w:p>
        </w:tc>
      </w:tr>
      <w:tr w:rsidR="00B138F3" w:rsidRPr="009B688B"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b/>
                <w:sz w:val="12"/>
                <w:szCs w:val="12"/>
              </w:rPr>
            </w:pPr>
            <w:r w:rsidRPr="009B688B">
              <w:rPr>
                <w:rFonts w:ascii="GHEA Grapalat" w:hAnsi="GHEA Grapalat"/>
                <w:b/>
                <w:sz w:val="12"/>
                <w:szCs w:val="12"/>
              </w:rPr>
              <w:t>5</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на документе заранее заполнено "Платежное требование"</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both"/>
              <w:rPr>
                <w:rFonts w:ascii="GHEA Grapalat" w:hAnsi="GHEA Grapalat"/>
                <w:sz w:val="12"/>
                <w:szCs w:val="12"/>
              </w:rPr>
            </w:pPr>
            <w:r w:rsidRPr="009B688B">
              <w:rPr>
                <w:rFonts w:ascii="GHEA Grapalat" w:hAnsi="GHEA Grapalat"/>
                <w:sz w:val="12"/>
                <w:szCs w:val="1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 при представлении платежного требования в банк плательщика</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3.</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both"/>
              <w:rPr>
                <w:rFonts w:ascii="GHEA Grapalat" w:hAnsi="GHEA Grapalat"/>
                <w:sz w:val="12"/>
                <w:szCs w:val="12"/>
              </w:rPr>
            </w:pPr>
            <w:r w:rsidRPr="009B688B">
              <w:rPr>
                <w:rFonts w:ascii="GHEA Grapalat" w:hAnsi="GHEA Grapalat"/>
                <w:sz w:val="12"/>
                <w:szCs w:val="1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бенефициаром в день представления платежного требования в банк плательщика </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4.</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both"/>
              <w:rPr>
                <w:rFonts w:ascii="GHEA Grapalat" w:hAnsi="GHEA Grapalat"/>
                <w:sz w:val="12"/>
                <w:szCs w:val="12"/>
              </w:rPr>
            </w:pPr>
            <w:r w:rsidRPr="009B688B">
              <w:rPr>
                <w:rFonts w:ascii="GHEA Grapalat" w:hAnsi="GHEA Grapalat"/>
                <w:sz w:val="12"/>
                <w:szCs w:val="1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5.</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6.</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7.</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8.</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9.</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10.</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 заполняется)</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11.</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12.</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13.</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14.</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заполняется плательщиком </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15.</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 заполняется и не применяется)</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16.</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плательщиком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заранее заполняется бенефициаром — по приглашению</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18.</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Del="0010680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19.</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cs="Sylfaen"/>
                <w:sz w:val="12"/>
                <w:szCs w:val="12"/>
              </w:rPr>
            </w:pPr>
            <w:r w:rsidRPr="009B688B">
              <w:rPr>
                <w:rFonts w:ascii="GHEA Grapalat" w:hAnsi="GHEA Grapalat"/>
                <w:sz w:val="12"/>
                <w:szCs w:val="12"/>
              </w:rPr>
              <w:t xml:space="preserve">обязательно </w:t>
            </w:r>
          </w:p>
          <w:p w:rsidR="00BE2572" w:rsidRPr="009B688B" w:rsidRDefault="00BE2572" w:rsidP="000745BE">
            <w:pPr>
              <w:widowControl w:val="0"/>
              <w:spacing w:after="120"/>
              <w:jc w:val="center"/>
              <w:rPr>
                <w:rFonts w:ascii="GHEA Grapalat" w:hAnsi="GHEA Grapalat" w:cs="Sylfaen"/>
                <w:sz w:val="12"/>
                <w:szCs w:val="12"/>
              </w:rPr>
            </w:pPr>
            <w:r w:rsidRPr="009B688B">
              <w:rPr>
                <w:rFonts w:ascii="GHEA Grapalat" w:hAnsi="GHEA Grapalat"/>
                <w:sz w:val="12"/>
                <w:szCs w:val="12"/>
              </w:rPr>
              <w:t xml:space="preserve">заполняются слова "акцептованный платеж", </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заранее заполняется бенефициаром </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20.</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бенефициаром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21.а.</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подписывается плательщиком или </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проставляется электронная подпись плательщика</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21.б.</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при наличии печати, когда плательщик представляет Требование в бумажной форме</w:t>
            </w:r>
          </w:p>
          <w:p w:rsidR="00BE2572" w:rsidRPr="009B688B" w:rsidRDefault="00BE2572" w:rsidP="000745BE">
            <w:pPr>
              <w:widowControl w:val="0"/>
              <w:spacing w:after="120"/>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скрепляется печатью плательщика </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при представлении в бумажной форме</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22.а.</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подписывается бенефициаром</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22.б.</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обязательно: </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скрепляется печатью бенефициара </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при представлении в банк в бумажной форме</w:t>
            </w: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23.а.</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23.б.</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23.в</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24.а.</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p>
        </w:tc>
      </w:tr>
      <w:tr w:rsidR="00B138F3"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24.б.</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 xml:space="preserve">штамп обслуживающей бенефициара финансовой </w:t>
            </w:r>
            <w:r w:rsidRPr="009B688B">
              <w:rPr>
                <w:rFonts w:ascii="GHEA Grapalat" w:hAnsi="GHEA Grapalat"/>
                <w:sz w:val="12"/>
                <w:szCs w:val="12"/>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p>
        </w:tc>
      </w:tr>
      <w:tr w:rsidR="00FF3DE9" w:rsidRPr="009B688B"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необязательно</w:t>
            </w:r>
          </w:p>
          <w:p w:rsidR="00BE2572" w:rsidRPr="009B688B" w:rsidRDefault="00BE2572" w:rsidP="000745BE">
            <w:pPr>
              <w:widowControl w:val="0"/>
              <w:spacing w:after="120"/>
              <w:jc w:val="center"/>
              <w:rPr>
                <w:rFonts w:ascii="GHEA Grapalat" w:hAnsi="GHEA Grapalat"/>
                <w:sz w:val="12"/>
                <w:szCs w:val="12"/>
              </w:rPr>
            </w:pPr>
            <w:r w:rsidRPr="009B688B">
              <w:rPr>
                <w:rFonts w:ascii="GHEA Grapalat" w:hAnsi="GHEA Grapalat"/>
                <w:sz w:val="12"/>
                <w:szCs w:val="1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B688B" w:rsidRDefault="00BE2572" w:rsidP="000745BE">
            <w:pPr>
              <w:widowControl w:val="0"/>
              <w:spacing w:after="120"/>
              <w:jc w:val="center"/>
              <w:rPr>
                <w:rFonts w:ascii="GHEA Grapalat" w:hAnsi="GHEA Grapalat"/>
                <w:sz w:val="12"/>
                <w:szCs w:val="12"/>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31F0B" w:rsidRDefault="00131F0B" w:rsidP="009B688B">
      <w:pPr>
        <w:widowControl w:val="0"/>
        <w:spacing w:after="160"/>
        <w:ind w:firstLine="567"/>
        <w:jc w:val="right"/>
        <w:rPr>
          <w:rFonts w:ascii="GHEA Grapalat" w:hAnsi="GHEA Grapalat"/>
          <w:b/>
        </w:rPr>
      </w:pPr>
      <w:r>
        <w:rPr>
          <w:rFonts w:ascii="GHEA Grapalat" w:hAnsi="GHEA Grapalat"/>
          <w:b/>
        </w:rPr>
        <w:br w:type="page"/>
      </w:r>
    </w:p>
    <w:p w:rsidR="009B688B" w:rsidRPr="009B688B" w:rsidRDefault="009B688B" w:rsidP="009B688B">
      <w:pPr>
        <w:pStyle w:val="norm"/>
        <w:widowControl w:val="0"/>
        <w:spacing w:line="240" w:lineRule="auto"/>
        <w:ind w:firstLine="284"/>
        <w:jc w:val="right"/>
        <w:rPr>
          <w:rFonts w:ascii="GHEA Grapalat" w:hAnsi="GHEA Grapalat" w:cs="Sylfaen"/>
          <w:b/>
          <w:sz w:val="24"/>
          <w:szCs w:val="24"/>
          <w:lang w:val="hy-AM"/>
        </w:rPr>
      </w:pPr>
      <w:r w:rsidRPr="00AD29CE">
        <w:rPr>
          <w:rFonts w:ascii="GHEA Grapalat" w:hAnsi="GHEA Grapalat"/>
          <w:b/>
          <w:sz w:val="24"/>
          <w:szCs w:val="24"/>
        </w:rPr>
        <w:lastRenderedPageBreak/>
        <w:t xml:space="preserve">Приложение № </w:t>
      </w:r>
      <w:r>
        <w:rPr>
          <w:rFonts w:ascii="GHEA Grapalat" w:hAnsi="GHEA Grapalat"/>
          <w:b/>
          <w:sz w:val="24"/>
          <w:szCs w:val="24"/>
          <w:lang w:val="hy-AM"/>
        </w:rPr>
        <w:t>6</w:t>
      </w:r>
    </w:p>
    <w:p w:rsidR="00E42E5E" w:rsidRPr="005C48F7" w:rsidRDefault="00E42E5E" w:rsidP="00E42E5E">
      <w:pPr>
        <w:widowControl w:val="0"/>
        <w:spacing w:after="160"/>
        <w:jc w:val="right"/>
        <w:rPr>
          <w:rFonts w:ascii="GHEA Grapalat" w:hAnsi="GHEA Grapalat" w:cs="GHEA Grapalat"/>
          <w:b/>
          <w:i/>
        </w:rPr>
      </w:pPr>
      <w:r w:rsidRPr="005C48F7">
        <w:rPr>
          <w:rFonts w:ascii="GHEA Grapalat" w:hAnsi="GHEA Grapalat"/>
          <w:b/>
          <w:i/>
        </w:rPr>
        <w:t xml:space="preserve">к Приглашению </w:t>
      </w:r>
      <w:r>
        <w:rPr>
          <w:rFonts w:ascii="GHEA Grapalat" w:hAnsi="GHEA Grapalat"/>
          <w:b/>
          <w:i/>
        </w:rPr>
        <w:t>на закупку у одного лица, обусловленного безотлагательностью</w:t>
      </w:r>
      <w:r w:rsidRPr="005C48F7">
        <w:rPr>
          <w:rFonts w:ascii="GHEA Grapalat" w:hAnsi="GHEA Grapalat" w:cs="GHEA Grapalat"/>
          <w:b/>
          <w:i/>
        </w:rPr>
        <w:br/>
      </w:r>
      <w:r w:rsidRPr="005C48F7">
        <w:rPr>
          <w:rFonts w:ascii="GHEA Grapalat" w:hAnsi="GHEA Grapalat"/>
          <w:b/>
          <w:i/>
        </w:rPr>
        <w:t xml:space="preserve">под кодом </w:t>
      </w:r>
      <w:r w:rsidRPr="003A4545">
        <w:rPr>
          <w:rFonts w:ascii="GHEA Grapalat" w:hAnsi="GHEA Grapalat"/>
          <w:b/>
          <w:i/>
        </w:rPr>
        <w:t>"</w:t>
      </w:r>
      <w:r>
        <w:rPr>
          <w:rFonts w:ascii="GHEA Grapalat" w:hAnsi="GHEA Grapalat"/>
          <w:b/>
          <w:i/>
        </w:rPr>
        <w:t>GGAK-HMATsDzB-21/10/H</w:t>
      </w:r>
      <w:r w:rsidRPr="003A4545">
        <w:rPr>
          <w:rFonts w:ascii="GHEA Grapalat" w:hAnsi="GHEA Grapalat"/>
          <w:b/>
          <w:i/>
        </w:rPr>
        <w:t>"</w:t>
      </w:r>
      <w:r w:rsidRPr="005C48F7">
        <w:rPr>
          <w:rFonts w:ascii="GHEA Grapalat" w:hAnsi="GHEA Grapalat"/>
          <w:b/>
          <w:i/>
        </w:rPr>
        <w:t>*</w:t>
      </w:r>
    </w:p>
    <w:p w:rsidR="009B688B" w:rsidRDefault="009B688B" w:rsidP="009B688B">
      <w:pPr>
        <w:widowControl w:val="0"/>
        <w:spacing w:after="160" w:line="360" w:lineRule="auto"/>
        <w:jc w:val="right"/>
        <w:rPr>
          <w:rFonts w:ascii="GHEA Grapalat" w:hAnsi="GHEA Grapalat"/>
          <w:i/>
        </w:rPr>
      </w:pPr>
    </w:p>
    <w:p w:rsidR="009B688B" w:rsidRPr="002C7A2A" w:rsidRDefault="009B688B" w:rsidP="00733E72">
      <w:pPr>
        <w:widowControl w:val="0"/>
        <w:ind w:left="-450" w:right="-649" w:firstLine="90"/>
        <w:jc w:val="center"/>
        <w:rPr>
          <w:rFonts w:ascii="GHEA Grapalat" w:hAnsi="GHEA Grapalat"/>
          <w:b/>
        </w:rPr>
      </w:pPr>
      <w:r w:rsidRPr="002C7A2A">
        <w:rPr>
          <w:rFonts w:ascii="GHEA Grapalat" w:hAnsi="GHEA Grapalat"/>
          <w:b/>
        </w:rPr>
        <w:t xml:space="preserve">ДОГОВОР ГОСУДАРСТВЕННОЙ ЗАКУПКИ НА ПРЕДОСТАВЛЕНИЕ </w:t>
      </w:r>
    </w:p>
    <w:p w:rsidR="00EE3ED5" w:rsidRDefault="00DE7918" w:rsidP="00733E72">
      <w:pPr>
        <w:widowControl w:val="0"/>
        <w:ind w:left="-450" w:right="-649" w:firstLine="90"/>
        <w:jc w:val="center"/>
        <w:rPr>
          <w:rFonts w:ascii="GHEA Grapalat" w:hAnsi="GHEA Grapalat"/>
          <w:lang w:val="hy-AM"/>
        </w:rPr>
      </w:pPr>
      <w:r w:rsidRPr="00DE7918">
        <w:rPr>
          <w:rFonts w:ascii="GHEA Grapalat" w:hAnsi="GHEA Grapalat"/>
          <w:b/>
          <w:spacing w:val="6"/>
        </w:rPr>
        <w:t>«УСЛУГ ПО РЕМОНТИРОВАНИЮ И НАЛАДКЕ СИСТЕМЫ ПРОТИВОПОЖАРНОЙ СИГНАЛИЗАЦИИ»</w:t>
      </w:r>
      <w:r>
        <w:rPr>
          <w:rFonts w:ascii="GHEA Grapalat" w:hAnsi="GHEA Grapalat"/>
          <w:b/>
          <w:spacing w:val="6"/>
          <w:lang w:val="hy-AM"/>
        </w:rPr>
        <w:t xml:space="preserve"> </w:t>
      </w:r>
      <w:r w:rsidR="009B688B" w:rsidRPr="002C7A2A">
        <w:rPr>
          <w:rFonts w:ascii="GHEA Grapalat" w:hAnsi="GHEA Grapalat"/>
          <w:b/>
        </w:rPr>
        <w:t xml:space="preserve">ДЛЯ НУЖД </w:t>
      </w:r>
      <w:r w:rsidR="00EE3ED5" w:rsidRPr="006714C0">
        <w:rPr>
          <w:rFonts w:ascii="GHEA Grapalat" w:hAnsi="GHEA Grapalat"/>
        </w:rPr>
        <w:t xml:space="preserve">ГНКО </w:t>
      </w:r>
      <w:r w:rsidR="00EE3ED5" w:rsidRPr="006714C0">
        <w:rPr>
          <w:rFonts w:ascii="GHEA Grapalat" w:hAnsi="GHEA Grapalat"/>
          <w:lang w:val="hy-AM"/>
        </w:rPr>
        <w:t>«ЦЕНТР АУКЦИОНА И ОЦЕНКИ ИМУЩЕСТВА»</w:t>
      </w:r>
      <w:r w:rsidR="00EE3ED5">
        <w:rPr>
          <w:rFonts w:ascii="GHEA Grapalat" w:hAnsi="GHEA Grapalat"/>
          <w:lang w:val="hy-AM"/>
        </w:rPr>
        <w:t xml:space="preserve"> </w:t>
      </w:r>
    </w:p>
    <w:p w:rsidR="009B688B" w:rsidRPr="00753540" w:rsidRDefault="009B688B" w:rsidP="00733E72">
      <w:pPr>
        <w:widowControl w:val="0"/>
        <w:ind w:left="-450" w:right="-649" w:firstLine="90"/>
        <w:jc w:val="center"/>
        <w:rPr>
          <w:rFonts w:ascii="GHEA Grapalat" w:hAnsi="GHEA Grapalat"/>
          <w:b/>
        </w:rPr>
      </w:pPr>
      <w:r w:rsidRPr="002C7A2A">
        <w:rPr>
          <w:rFonts w:ascii="GHEA Grapalat" w:hAnsi="GHEA Grapalat"/>
          <w:b/>
        </w:rPr>
        <w:t xml:space="preserve"> </w:t>
      </w:r>
      <w:r w:rsidRPr="00936B04">
        <w:rPr>
          <w:rFonts w:ascii="GHEA Grapalat" w:hAnsi="GHEA Grapalat"/>
          <w:b/>
        </w:rPr>
        <w:t xml:space="preserve">№ </w:t>
      </w:r>
      <w:r w:rsidRPr="00286A65">
        <w:rPr>
          <w:rFonts w:ascii="GHEA Grapalat" w:hAnsi="GHEA Grapalat"/>
          <w:b/>
        </w:rPr>
        <w:t>''GGA</w:t>
      </w:r>
      <w:r>
        <w:rPr>
          <w:rFonts w:ascii="GHEA Grapalat" w:hAnsi="GHEA Grapalat"/>
          <w:b/>
          <w:lang w:val="hy-AM"/>
        </w:rPr>
        <w:t>K</w:t>
      </w:r>
      <w:r w:rsidRPr="00286A65">
        <w:rPr>
          <w:rFonts w:ascii="GHEA Grapalat" w:hAnsi="GHEA Grapalat"/>
          <w:b/>
        </w:rPr>
        <w:t xml:space="preserve">- </w:t>
      </w:r>
      <w:r w:rsidR="00E42E5E">
        <w:rPr>
          <w:rFonts w:ascii="GHEA Grapalat" w:hAnsi="GHEA Grapalat"/>
          <w:b/>
          <w:i/>
        </w:rPr>
        <w:t>HMATsDzB-21/10/H</w:t>
      </w:r>
      <w:r w:rsidRPr="00753540">
        <w:rPr>
          <w:rFonts w:ascii="GHEA Grapalat" w:hAnsi="GHEA Grapalat"/>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9B688B" w:rsidTr="001724AA">
        <w:tc>
          <w:tcPr>
            <w:tcW w:w="4643" w:type="dxa"/>
          </w:tcPr>
          <w:p w:rsidR="009B688B" w:rsidRPr="00D04EA3" w:rsidRDefault="009B688B" w:rsidP="001724AA">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9B688B" w:rsidRPr="00D04EA3" w:rsidRDefault="009B688B" w:rsidP="001724AA">
            <w:pPr>
              <w:widowControl w:val="0"/>
              <w:tabs>
                <w:tab w:val="left" w:pos="1701"/>
                <w:tab w:val="left" w:pos="2552"/>
                <w:tab w:val="left" w:pos="8865"/>
              </w:tabs>
              <w:spacing w:after="160" w:line="360" w:lineRule="auto"/>
              <w:ind w:firstLine="567"/>
              <w:jc w:val="right"/>
              <w:rPr>
                <w:rFonts w:ascii="GHEA Grapalat" w:hAnsi="GHEA Grapalat" w:cs="Sylfaen"/>
                <w:lang w:val="en-US"/>
              </w:rPr>
            </w:pPr>
            <w:r>
              <w:rPr>
                <w:rFonts w:ascii="GHEA Grapalat" w:hAnsi="GHEA Grapalat"/>
                <w:lang w:val="hy-AM"/>
              </w:rPr>
              <w:t xml:space="preserve">              </w:t>
            </w: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9B688B" w:rsidRPr="00AD29CE" w:rsidRDefault="009B688B" w:rsidP="009B688B">
      <w:pPr>
        <w:widowControl w:val="0"/>
        <w:jc w:val="both"/>
        <w:rPr>
          <w:rFonts w:ascii="GHEA Grapalat" w:hAnsi="GHEA Grapalat"/>
          <w:i/>
        </w:rPr>
      </w:pPr>
      <w:r w:rsidRPr="006714C0">
        <w:rPr>
          <w:rFonts w:ascii="GHEA Grapalat" w:hAnsi="GHEA Grapalat"/>
        </w:rPr>
        <w:t xml:space="preserve">ГНКО </w:t>
      </w:r>
      <w:r w:rsidRPr="006714C0">
        <w:rPr>
          <w:rFonts w:ascii="GHEA Grapalat" w:hAnsi="GHEA Grapalat"/>
          <w:lang w:val="hy-AM"/>
        </w:rPr>
        <w:t>«ЦЕНТР АУКЦИОНА И ОЦЕНКИ ИМУЩЕСТВА»</w:t>
      </w:r>
      <w:r w:rsidRPr="006714C0">
        <w:rPr>
          <w:rFonts w:ascii="GHEA Grapalat" w:hAnsi="GHEA Grapalat"/>
        </w:rPr>
        <w:t xml:space="preserve"> </w:t>
      </w:r>
      <w:r w:rsidRPr="007E4AAD">
        <w:rPr>
          <w:rFonts w:ascii="GHEA Grapalat" w:hAnsi="GHEA Grapalat"/>
        </w:rPr>
        <w:t xml:space="preserve">в лице генерального директора А.Абраамяна, действующего на основании устава компании, </w:t>
      </w:r>
      <w:r w:rsidRPr="00D04EA3">
        <w:rPr>
          <w:rFonts w:ascii="GHEA Grapalat" w:hAnsi="GHEA Grapalat"/>
        </w:rPr>
        <w:t>(далее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9B688B" w:rsidRPr="00D04EA3" w:rsidRDefault="009B688B" w:rsidP="009B688B">
      <w:pPr>
        <w:spacing w:line="336" w:lineRule="auto"/>
        <w:jc w:val="center"/>
        <w:rPr>
          <w:rFonts w:ascii="GHEA Grapalat" w:hAnsi="GHEA Grapalat"/>
          <w:b/>
        </w:rPr>
      </w:pPr>
      <w:r w:rsidRPr="00D04EA3">
        <w:rPr>
          <w:rFonts w:ascii="GHEA Grapalat" w:hAnsi="GHEA Grapalat"/>
          <w:b/>
        </w:rPr>
        <w:t>1. ПРЕДМЕТ ДОГОВОРА</w:t>
      </w:r>
    </w:p>
    <w:p w:rsidR="009B688B" w:rsidRPr="00AD29CE" w:rsidRDefault="009B688B" w:rsidP="009B688B">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Заказчик поручает, а Исполнитель принимает обяз</w:t>
      </w:r>
      <w:r>
        <w:rPr>
          <w:rFonts w:ascii="GHEA Grapalat" w:hAnsi="GHEA Grapalat"/>
        </w:rPr>
        <w:t xml:space="preserve">ательство по предоставлению </w:t>
      </w:r>
      <w:r w:rsidR="00DE7918" w:rsidRPr="00DE7918">
        <w:rPr>
          <w:rFonts w:ascii="GHEA Grapalat" w:hAnsi="GHEA Grapalat"/>
          <w:b/>
          <w:spacing w:val="6"/>
        </w:rPr>
        <w:t>«услуг по ремонтированию и наладке системы противопожарной сигнализации»</w:t>
      </w:r>
      <w:r w:rsidR="00DE7918" w:rsidRPr="00B92512">
        <w:rPr>
          <w:rFonts w:ascii="GHEA Grapalat" w:hAnsi="GHEA Grapalat"/>
          <w:spacing w:val="6"/>
        </w:rPr>
        <w:t xml:space="preserve">. </w:t>
      </w:r>
      <w:r w:rsidR="00DE7918"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9B688B" w:rsidRDefault="009B688B" w:rsidP="009B688B">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131F0B" w:rsidRDefault="00131F0B">
      <w:pPr>
        <w:rPr>
          <w:rFonts w:ascii="GHEA Grapalat" w:hAnsi="GHEA Grapalat"/>
          <w:b/>
        </w:rPr>
      </w:pPr>
    </w:p>
    <w:p w:rsidR="003B2F27" w:rsidRPr="00AD29CE" w:rsidRDefault="003B2F27" w:rsidP="00EE3ED5">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EE3ED5">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EE3ED5">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EE3ED5">
      <w:pPr>
        <w:widowControl w:val="0"/>
        <w:tabs>
          <w:tab w:val="left" w:pos="1276"/>
        </w:tabs>
        <w:ind w:firstLine="567"/>
        <w:contextualSpacing/>
        <w:jc w:val="both"/>
        <w:rPr>
          <w:rFonts w:ascii="GHEA Grapalat" w:hAnsi="GHEA Grapalat"/>
        </w:rPr>
      </w:pPr>
      <w:r w:rsidRPr="00AD29CE">
        <w:rPr>
          <w:rFonts w:ascii="GHEA Grapalat" w:hAnsi="GHEA Grapalat"/>
        </w:rPr>
        <w:lastRenderedPageBreak/>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EE3ED5">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EE3ED5">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EE3ED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EE3ED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EE3ED5">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EE3ED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EE3ED5">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EE3ED5">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EE3ED5">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EE3ED5">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EE3ED5">
      <w:pPr>
        <w:widowControl w:val="0"/>
        <w:tabs>
          <w:tab w:val="left" w:pos="1276"/>
        </w:tabs>
        <w:ind w:firstLine="567"/>
        <w:contextualSpacing/>
        <w:jc w:val="both"/>
        <w:rPr>
          <w:rFonts w:ascii="GHEA Grapalat" w:hAnsi="GHEA Grapalat"/>
        </w:rPr>
      </w:pPr>
      <w:r w:rsidRPr="00AD29CE">
        <w:rPr>
          <w:rFonts w:ascii="GHEA Grapalat" w:hAnsi="GHEA Grapalat"/>
        </w:rPr>
        <w:lastRenderedPageBreak/>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EE3ED5" w:rsidRDefault="00EE3ED5" w:rsidP="00EE3ED5">
      <w:pPr>
        <w:widowControl w:val="0"/>
        <w:contextualSpacing/>
        <w:jc w:val="center"/>
        <w:rPr>
          <w:rFonts w:ascii="GHEA Grapalat" w:hAnsi="GHEA Grapalat"/>
          <w:b/>
        </w:rPr>
      </w:pPr>
    </w:p>
    <w:p w:rsidR="003B2F27" w:rsidRPr="00AD29CE" w:rsidRDefault="003B2F27" w:rsidP="00EE3ED5">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EE3ED5">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EE3ED5">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EE3ED5">
        <w:rPr>
          <w:rFonts w:ascii="GHEA Grapalat" w:hAnsi="GHEA Grapalat"/>
          <w:lang w:val="hy-AM"/>
        </w:rPr>
        <w:t>2</w:t>
      </w:r>
      <w:r>
        <w:rPr>
          <w:rFonts w:ascii="GHEA Grapalat" w:hAnsi="GHEA Grapalat"/>
        </w:rPr>
        <w:t xml:space="preserve"> экземпляр акта сдачи-приемки (Приложение № 3). </w:t>
      </w:r>
    </w:p>
    <w:p w:rsidR="00184C37" w:rsidRDefault="00184C37" w:rsidP="00EE3ED5">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EE3ED5">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EE3ED5">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EE3ED5">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E42E5E">
        <w:rPr>
          <w:rFonts w:ascii="GHEA Grapalat" w:hAnsi="GHEA Grapalat"/>
          <w:lang w:val="hy-AM"/>
        </w:rPr>
        <w:t>5</w:t>
      </w:r>
      <w:r w:rsidR="00EE3ED5">
        <w:rPr>
          <w:rFonts w:ascii="GHEA Grapalat" w:hAnsi="GHEA Grapalat"/>
          <w:lang w:val="hy-AM"/>
        </w:rPr>
        <w:t xml:space="preserve"> </w:t>
      </w:r>
      <w:r>
        <w:rPr>
          <w:rFonts w:ascii="GHEA Grapalat" w:hAnsi="GHEA Grapalat"/>
        </w:rPr>
        <w:t>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EE3ED5">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EE3ED5">
      <w:pPr>
        <w:widowControl w:val="0"/>
        <w:contextualSpacing/>
        <w:jc w:val="center"/>
        <w:rPr>
          <w:rFonts w:ascii="GHEA Grapalat" w:hAnsi="GHEA Grapalat"/>
          <w:b/>
        </w:rPr>
      </w:pPr>
    </w:p>
    <w:p w:rsidR="003B2F27" w:rsidRPr="00AD29CE" w:rsidRDefault="003B2F27" w:rsidP="00EE3ED5">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EE3ED5">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w:t>
      </w:r>
      <w:r>
        <w:rPr>
          <w:rFonts w:ascii="GHEA Grapalat" w:hAnsi="GHEA Grapalat"/>
        </w:rPr>
        <w:lastRenderedPageBreak/>
        <w:t>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8"/>
        <w:t>17</w:t>
      </w:r>
      <w:r>
        <w:rPr>
          <w:rFonts w:ascii="GHEA Grapalat" w:hAnsi="GHEA Grapalat"/>
        </w:rPr>
        <w:t>.</w:t>
      </w:r>
    </w:p>
    <w:p w:rsidR="003B2F27" w:rsidRPr="00AD29CE" w:rsidRDefault="003B2F27" w:rsidP="00EE3ED5">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EE3ED5">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EE3ED5"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AD29CE" w:rsidRDefault="003B2F27" w:rsidP="00EE3ED5">
      <w:pPr>
        <w:widowControl w:val="0"/>
        <w:tabs>
          <w:tab w:val="left" w:pos="1134"/>
        </w:tabs>
        <w:ind w:firstLine="567"/>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EE3ED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EE3ED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EE3ED5">
        <w:rPr>
          <w:rFonts w:ascii="GHEA Grapalat" w:hAnsi="GHEA Grapalat"/>
          <w:lang w:val="hy-AM"/>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EE3ED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EE3ED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EE3ED5">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EE3ED5">
      <w:pPr>
        <w:widowControl w:val="0"/>
        <w:ind w:firstLine="720"/>
        <w:contextualSpacing/>
        <w:jc w:val="center"/>
        <w:rPr>
          <w:rFonts w:ascii="GHEA Grapalat" w:hAnsi="GHEA Grapalat" w:cs="Sylfaen"/>
        </w:rPr>
      </w:pPr>
    </w:p>
    <w:p w:rsidR="003B2F27" w:rsidRPr="00AD29CE" w:rsidRDefault="003B2F27" w:rsidP="00EE3ED5">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EE3ED5">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3B2F27" w:rsidP="00EE3ED5">
      <w:pPr>
        <w:contextualSpacing/>
        <w:jc w:val="center"/>
        <w:rPr>
          <w:rFonts w:ascii="GHEA Grapalat" w:hAnsi="GHEA Grapalat" w:cs="Sylfaen"/>
          <w:b/>
        </w:rPr>
      </w:pPr>
      <w:r w:rsidRPr="00AD29CE">
        <w:rPr>
          <w:rFonts w:ascii="GHEA Grapalat" w:hAnsi="GHEA Grapalat"/>
          <w:b/>
        </w:rPr>
        <w:t>7. ИНЫЕ УСЛОВИЯ</w:t>
      </w:r>
    </w:p>
    <w:p w:rsidR="003B2F27" w:rsidRPr="00AD29CE"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EE3ED5">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44C3A">
        <w:rPr>
          <w:rFonts w:ascii="GHEA Grapalat" w:hAnsi="GHEA Grapalat"/>
          <w:spacing w:val="-4"/>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EE3ED5">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EE3ED5">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EE3ED5">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EE3ED5">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9"/>
        <w:t>22</w:t>
      </w:r>
      <w:r w:rsidRPr="00AD29CE">
        <w:rPr>
          <w:rFonts w:ascii="GHEA Grapalat" w:hAnsi="GHEA Grapalat"/>
        </w:rPr>
        <w:t>.</w:t>
      </w:r>
    </w:p>
    <w:p w:rsidR="003B2F27" w:rsidRPr="00AD29CE"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lastRenderedPageBreak/>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0"/>
        <w:t>23</w:t>
      </w:r>
      <w:r w:rsidRPr="00AD29CE">
        <w:rPr>
          <w:rFonts w:ascii="GHEA Grapalat" w:hAnsi="GHEA Grapalat"/>
        </w:rPr>
        <w:t>.</w:t>
      </w:r>
    </w:p>
    <w:p w:rsidR="003B2F27" w:rsidRPr="00AD29CE" w:rsidRDefault="003B2F27" w:rsidP="00EE3ED5">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EE3ED5">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EE3ED5">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EE3ED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w:t>
      </w:r>
      <w:r w:rsidRPr="00AD29CE">
        <w:rPr>
          <w:rFonts w:ascii="GHEA Grapalat" w:hAnsi="GHEA Grapalat"/>
        </w:rPr>
        <w:lastRenderedPageBreak/>
        <w:t xml:space="preserve">предоставления услуги в порядке, установленном законодательством Республики Армения. </w:t>
      </w:r>
    </w:p>
    <w:p w:rsidR="00076092" w:rsidRPr="00076092" w:rsidRDefault="003B2F27" w:rsidP="00EE3ED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EE3ED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EE3ED5">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EE3ED5">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733E72" w:rsidRDefault="00733E72"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AE3710">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AE3710">
            <w:pPr>
              <w:widowControl w:val="0"/>
              <w:jc w:val="center"/>
              <w:rPr>
                <w:rFonts w:ascii="GHEA Grapalat" w:hAnsi="GHEA Grapalat"/>
              </w:rPr>
            </w:pPr>
            <w:r w:rsidRPr="00E40AC8">
              <w:rPr>
                <w:rFonts w:ascii="GHEA Grapalat" w:hAnsi="GHEA Grapalat"/>
              </w:rPr>
              <w:t>___________________________</w:t>
            </w:r>
          </w:p>
          <w:p w:rsidR="003B2F27" w:rsidRPr="00E40AC8" w:rsidRDefault="003B2F27" w:rsidP="00AE3710">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Pr="00E40AC8" w:rsidRDefault="003B2F27" w:rsidP="00AE3710">
            <w:pPr>
              <w:widowControl w:val="0"/>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AE3710">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AE3710">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AE3710">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Pr="00E40AC8" w:rsidRDefault="003B2F27" w:rsidP="00AE3710">
            <w:pPr>
              <w:widowControl w:val="0"/>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D03925" w:rsidRDefault="00D03925" w:rsidP="002C20AE">
      <w:pPr>
        <w:widowControl w:val="0"/>
        <w:jc w:val="right"/>
        <w:rPr>
          <w:rFonts w:ascii="GHEA Grapalat" w:hAnsi="GHEA Grapalat"/>
          <w:i/>
        </w:rPr>
      </w:pPr>
    </w:p>
    <w:p w:rsidR="00D03925" w:rsidRDefault="00D03925" w:rsidP="002C20AE">
      <w:pPr>
        <w:widowControl w:val="0"/>
        <w:jc w:val="right"/>
        <w:rPr>
          <w:rFonts w:ascii="GHEA Grapalat" w:hAnsi="GHEA Grapalat"/>
          <w:i/>
        </w:rPr>
      </w:pPr>
    </w:p>
    <w:p w:rsidR="00D03925" w:rsidRDefault="00D03925" w:rsidP="002C20AE">
      <w:pPr>
        <w:widowControl w:val="0"/>
        <w:jc w:val="right"/>
        <w:rPr>
          <w:rFonts w:ascii="GHEA Grapalat" w:hAnsi="GHEA Grapalat"/>
          <w:i/>
        </w:rPr>
        <w:sectPr w:rsidR="00D03925" w:rsidSect="00EE77CF">
          <w:footerReference w:type="default" r:id="rId11"/>
          <w:footnotePr>
            <w:pos w:val="beneathText"/>
          </w:footnotePr>
          <w:pgSz w:w="11907" w:h="16840" w:code="9"/>
          <w:pgMar w:top="426" w:right="567" w:bottom="1560" w:left="426" w:header="561" w:footer="561" w:gutter="0"/>
          <w:cols w:space="720"/>
          <w:titlePg/>
          <w:docGrid w:linePitch="326"/>
        </w:sectPr>
      </w:pPr>
    </w:p>
    <w:p w:rsidR="003B2F27" w:rsidRPr="00AD29CE" w:rsidRDefault="003B2F27" w:rsidP="002C20AE">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2C20A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rsidR="003B2F27" w:rsidRPr="00AD29CE" w:rsidRDefault="003B2F27" w:rsidP="00DE7918">
      <w:pPr>
        <w:widowControl w:val="0"/>
        <w:jc w:val="right"/>
        <w:rPr>
          <w:rFonts w:ascii="GHEA Grapalat" w:hAnsi="GHEA Grapalat"/>
        </w:rPr>
      </w:pPr>
      <w:r w:rsidRPr="00AD29CE">
        <w:rPr>
          <w:rFonts w:ascii="GHEA Grapalat" w:hAnsi="GHEA Grapalat"/>
        </w:rPr>
        <w:t>драмов РА</w:t>
      </w:r>
    </w:p>
    <w:tbl>
      <w:tblPr>
        <w:tblW w:w="15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985"/>
        <w:gridCol w:w="5691"/>
        <w:gridCol w:w="121"/>
        <w:gridCol w:w="639"/>
        <w:gridCol w:w="856"/>
        <w:gridCol w:w="1245"/>
        <w:gridCol w:w="950"/>
        <w:gridCol w:w="1429"/>
        <w:gridCol w:w="1133"/>
      </w:tblGrid>
      <w:tr w:rsidR="003B2F27" w:rsidRPr="00E40AC8" w:rsidTr="00E42E5E">
        <w:trPr>
          <w:trHeight w:val="414"/>
          <w:jc w:val="center"/>
        </w:trPr>
        <w:tc>
          <w:tcPr>
            <w:tcW w:w="15178"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2C20AE" w:rsidRPr="00E40AC8" w:rsidTr="00E42E5E">
        <w:trPr>
          <w:trHeight w:val="242"/>
          <w:jc w:val="center"/>
        </w:trPr>
        <w:tc>
          <w:tcPr>
            <w:tcW w:w="1129" w:type="dxa"/>
            <w:vMerge w:val="restart"/>
            <w:vAlign w:val="center"/>
          </w:tcPr>
          <w:p w:rsidR="003B2F27" w:rsidRPr="00E40AC8" w:rsidRDefault="003B2F27" w:rsidP="002C20AE">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985" w:type="dxa"/>
            <w:vMerge w:val="restart"/>
            <w:vAlign w:val="center"/>
          </w:tcPr>
          <w:p w:rsidR="003B2F27" w:rsidRPr="00E40AC8" w:rsidRDefault="003B2F27" w:rsidP="002C20AE">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812" w:type="dxa"/>
            <w:gridSpan w:val="2"/>
            <w:vMerge w:val="restart"/>
            <w:vAlign w:val="center"/>
          </w:tcPr>
          <w:p w:rsidR="003B2F27" w:rsidRPr="00E40AC8" w:rsidRDefault="003B2F27" w:rsidP="002C20AE">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495" w:type="dxa"/>
            <w:gridSpan w:val="2"/>
            <w:vMerge w:val="restart"/>
            <w:vAlign w:val="center"/>
          </w:tcPr>
          <w:p w:rsidR="003B2F27" w:rsidRPr="00E40AC8" w:rsidRDefault="003B2F27" w:rsidP="002C20AE">
            <w:pPr>
              <w:widowControl w:val="0"/>
              <w:jc w:val="center"/>
              <w:rPr>
                <w:rFonts w:ascii="GHEA Grapalat" w:hAnsi="GHEA Grapalat"/>
                <w:sz w:val="20"/>
              </w:rPr>
            </w:pPr>
            <w:r w:rsidRPr="00E40AC8">
              <w:rPr>
                <w:rFonts w:ascii="GHEA Grapalat" w:hAnsi="GHEA Grapalat"/>
                <w:sz w:val="20"/>
              </w:rPr>
              <w:t>единица измерения</w:t>
            </w:r>
          </w:p>
        </w:tc>
        <w:tc>
          <w:tcPr>
            <w:tcW w:w="1245" w:type="dxa"/>
            <w:vMerge w:val="restart"/>
            <w:vAlign w:val="center"/>
          </w:tcPr>
          <w:p w:rsidR="003B2F27" w:rsidRPr="00E40AC8" w:rsidRDefault="003B2F27" w:rsidP="002C20AE">
            <w:pPr>
              <w:widowControl w:val="0"/>
              <w:jc w:val="center"/>
              <w:rPr>
                <w:rFonts w:ascii="GHEA Grapalat" w:hAnsi="GHEA Grapalat"/>
                <w:sz w:val="20"/>
              </w:rPr>
            </w:pPr>
            <w:r w:rsidRPr="00E40AC8">
              <w:rPr>
                <w:rFonts w:ascii="GHEA Grapalat" w:hAnsi="GHEA Grapalat"/>
                <w:sz w:val="20"/>
              </w:rPr>
              <w:t>общая цена/драмов РА</w:t>
            </w:r>
          </w:p>
        </w:tc>
        <w:tc>
          <w:tcPr>
            <w:tcW w:w="950" w:type="dxa"/>
            <w:vMerge w:val="restart"/>
            <w:vAlign w:val="center"/>
          </w:tcPr>
          <w:p w:rsidR="003B2F27" w:rsidRPr="00E40AC8" w:rsidRDefault="003B2F27" w:rsidP="002C20AE">
            <w:pPr>
              <w:widowControl w:val="0"/>
              <w:jc w:val="center"/>
              <w:rPr>
                <w:rFonts w:ascii="GHEA Grapalat" w:hAnsi="GHEA Grapalat"/>
                <w:sz w:val="20"/>
              </w:rPr>
            </w:pPr>
            <w:r w:rsidRPr="00E40AC8">
              <w:rPr>
                <w:rFonts w:ascii="GHEA Grapalat" w:hAnsi="GHEA Grapalat"/>
                <w:sz w:val="20"/>
              </w:rPr>
              <w:t>общий объем</w:t>
            </w:r>
          </w:p>
        </w:tc>
        <w:tc>
          <w:tcPr>
            <w:tcW w:w="2562" w:type="dxa"/>
            <w:gridSpan w:val="2"/>
            <w:vAlign w:val="center"/>
          </w:tcPr>
          <w:p w:rsidR="003B2F27" w:rsidRPr="00E40AC8" w:rsidRDefault="003B2F27" w:rsidP="002C20AE">
            <w:pPr>
              <w:widowControl w:val="0"/>
              <w:jc w:val="center"/>
              <w:rPr>
                <w:rFonts w:ascii="GHEA Grapalat" w:hAnsi="GHEA Grapalat"/>
                <w:sz w:val="20"/>
              </w:rPr>
            </w:pPr>
            <w:r w:rsidRPr="00E40AC8">
              <w:rPr>
                <w:rFonts w:ascii="GHEA Grapalat" w:hAnsi="GHEA Grapalat"/>
                <w:sz w:val="20"/>
              </w:rPr>
              <w:t>предоставления</w:t>
            </w:r>
          </w:p>
        </w:tc>
      </w:tr>
      <w:tr w:rsidR="002C20AE" w:rsidRPr="00E40AC8" w:rsidTr="00E42E5E">
        <w:trPr>
          <w:trHeight w:val="491"/>
          <w:jc w:val="center"/>
        </w:trPr>
        <w:tc>
          <w:tcPr>
            <w:tcW w:w="1129" w:type="dxa"/>
            <w:vMerge/>
            <w:vAlign w:val="center"/>
          </w:tcPr>
          <w:p w:rsidR="003B2F27" w:rsidRPr="00E40AC8" w:rsidRDefault="003B2F27" w:rsidP="002C20AE">
            <w:pPr>
              <w:widowControl w:val="0"/>
              <w:jc w:val="center"/>
              <w:rPr>
                <w:rFonts w:ascii="GHEA Grapalat" w:hAnsi="GHEA Grapalat"/>
                <w:sz w:val="20"/>
              </w:rPr>
            </w:pPr>
          </w:p>
        </w:tc>
        <w:tc>
          <w:tcPr>
            <w:tcW w:w="1985" w:type="dxa"/>
            <w:vMerge/>
            <w:vAlign w:val="center"/>
          </w:tcPr>
          <w:p w:rsidR="003B2F27" w:rsidRPr="00E40AC8" w:rsidRDefault="003B2F27" w:rsidP="002C20AE">
            <w:pPr>
              <w:widowControl w:val="0"/>
              <w:jc w:val="center"/>
              <w:rPr>
                <w:rFonts w:ascii="GHEA Grapalat" w:hAnsi="GHEA Grapalat"/>
                <w:sz w:val="20"/>
              </w:rPr>
            </w:pPr>
          </w:p>
        </w:tc>
        <w:tc>
          <w:tcPr>
            <w:tcW w:w="5812" w:type="dxa"/>
            <w:gridSpan w:val="2"/>
            <w:vMerge/>
            <w:vAlign w:val="center"/>
          </w:tcPr>
          <w:p w:rsidR="003B2F27" w:rsidRPr="00E40AC8" w:rsidRDefault="003B2F27" w:rsidP="002C20AE">
            <w:pPr>
              <w:widowControl w:val="0"/>
              <w:jc w:val="center"/>
              <w:rPr>
                <w:rFonts w:ascii="GHEA Grapalat" w:hAnsi="GHEA Grapalat"/>
                <w:sz w:val="20"/>
              </w:rPr>
            </w:pPr>
          </w:p>
        </w:tc>
        <w:tc>
          <w:tcPr>
            <w:tcW w:w="1495" w:type="dxa"/>
            <w:gridSpan w:val="2"/>
            <w:vMerge/>
            <w:vAlign w:val="center"/>
          </w:tcPr>
          <w:p w:rsidR="003B2F27" w:rsidRPr="00E40AC8" w:rsidRDefault="003B2F27" w:rsidP="002C20AE">
            <w:pPr>
              <w:widowControl w:val="0"/>
              <w:jc w:val="center"/>
              <w:rPr>
                <w:rFonts w:ascii="GHEA Grapalat" w:hAnsi="GHEA Grapalat"/>
                <w:sz w:val="20"/>
              </w:rPr>
            </w:pPr>
          </w:p>
        </w:tc>
        <w:tc>
          <w:tcPr>
            <w:tcW w:w="1245" w:type="dxa"/>
            <w:vMerge/>
            <w:vAlign w:val="center"/>
          </w:tcPr>
          <w:p w:rsidR="003B2F27" w:rsidRPr="00E40AC8" w:rsidRDefault="003B2F27" w:rsidP="002C20AE">
            <w:pPr>
              <w:widowControl w:val="0"/>
              <w:jc w:val="center"/>
              <w:rPr>
                <w:rFonts w:ascii="GHEA Grapalat" w:hAnsi="GHEA Grapalat"/>
                <w:sz w:val="20"/>
              </w:rPr>
            </w:pPr>
          </w:p>
        </w:tc>
        <w:tc>
          <w:tcPr>
            <w:tcW w:w="950" w:type="dxa"/>
            <w:vMerge/>
            <w:vAlign w:val="center"/>
          </w:tcPr>
          <w:p w:rsidR="003B2F27" w:rsidRPr="00E40AC8" w:rsidRDefault="003B2F27" w:rsidP="002C20AE">
            <w:pPr>
              <w:widowControl w:val="0"/>
              <w:jc w:val="center"/>
              <w:rPr>
                <w:rFonts w:ascii="GHEA Grapalat" w:hAnsi="GHEA Grapalat"/>
                <w:sz w:val="20"/>
              </w:rPr>
            </w:pPr>
          </w:p>
        </w:tc>
        <w:tc>
          <w:tcPr>
            <w:tcW w:w="1429" w:type="dxa"/>
            <w:vAlign w:val="center"/>
          </w:tcPr>
          <w:p w:rsidR="003B2F27" w:rsidRPr="00E40AC8" w:rsidRDefault="003B2F27" w:rsidP="002C20AE">
            <w:pPr>
              <w:widowControl w:val="0"/>
              <w:jc w:val="center"/>
              <w:rPr>
                <w:rFonts w:ascii="GHEA Grapalat" w:hAnsi="GHEA Grapalat"/>
                <w:sz w:val="20"/>
              </w:rPr>
            </w:pPr>
            <w:r w:rsidRPr="00E40AC8">
              <w:rPr>
                <w:rFonts w:ascii="GHEA Grapalat" w:hAnsi="GHEA Grapalat"/>
                <w:sz w:val="20"/>
              </w:rPr>
              <w:t>адрес</w:t>
            </w:r>
          </w:p>
        </w:tc>
        <w:tc>
          <w:tcPr>
            <w:tcW w:w="1133" w:type="dxa"/>
            <w:vAlign w:val="center"/>
          </w:tcPr>
          <w:p w:rsidR="003B2F27" w:rsidRPr="00E40AC8" w:rsidRDefault="003B2F27" w:rsidP="002C20AE">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E42E5E" w:rsidRPr="00E40AC8" w:rsidTr="00E42E5E">
        <w:trPr>
          <w:trHeight w:val="73"/>
          <w:jc w:val="center"/>
        </w:trPr>
        <w:tc>
          <w:tcPr>
            <w:tcW w:w="1129" w:type="dxa"/>
            <w:vAlign w:val="center"/>
          </w:tcPr>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r>
              <w:rPr>
                <w:rFonts w:ascii="GHEA Grapalat" w:hAnsi="GHEA Grapalat"/>
                <w:sz w:val="18"/>
                <w:szCs w:val="18"/>
                <w:lang w:val="en-US"/>
              </w:rPr>
              <w:t>1</w:t>
            </w: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Default="00E42E5E" w:rsidP="00730D1A">
            <w:pPr>
              <w:jc w:val="center"/>
              <w:rPr>
                <w:rFonts w:ascii="GHEA Grapalat" w:hAnsi="GHEA Grapalat"/>
                <w:sz w:val="18"/>
                <w:szCs w:val="18"/>
                <w:lang w:val="hy-AM"/>
              </w:rPr>
            </w:pPr>
          </w:p>
          <w:p w:rsidR="00E42E5E" w:rsidRPr="00170A16" w:rsidRDefault="00E42E5E" w:rsidP="00730D1A">
            <w:pPr>
              <w:jc w:val="center"/>
              <w:rPr>
                <w:rFonts w:ascii="GHEA Grapalat" w:hAnsi="GHEA Grapalat"/>
                <w:sz w:val="18"/>
                <w:szCs w:val="18"/>
                <w:lang w:val="hy-AM"/>
              </w:rPr>
            </w:pPr>
          </w:p>
        </w:tc>
        <w:tc>
          <w:tcPr>
            <w:tcW w:w="1985" w:type="dxa"/>
            <w:vAlign w:val="center"/>
          </w:tcPr>
          <w:p w:rsidR="00E42E5E" w:rsidRPr="00012030" w:rsidRDefault="00E42E5E" w:rsidP="00DE7918">
            <w:pPr>
              <w:jc w:val="center"/>
              <w:rPr>
                <w:rFonts w:ascii="GHEA Grapalat" w:hAnsi="GHEA Grapalat" w:cs="Calibri"/>
                <w:color w:val="000000"/>
                <w:sz w:val="16"/>
                <w:szCs w:val="16"/>
              </w:rPr>
            </w:pPr>
            <w:r>
              <w:rPr>
                <w:rFonts w:ascii="GHEA Grapalat" w:hAnsi="GHEA Grapalat" w:cs="Calibri"/>
                <w:color w:val="000000"/>
                <w:sz w:val="16"/>
                <w:szCs w:val="16"/>
              </w:rPr>
              <w:t>50411190/</w:t>
            </w:r>
            <w:r w:rsidR="00DE7918">
              <w:rPr>
                <w:rFonts w:ascii="GHEA Grapalat" w:hAnsi="GHEA Grapalat" w:cs="Calibri"/>
                <w:color w:val="000000"/>
                <w:sz w:val="16"/>
                <w:szCs w:val="16"/>
                <w:lang w:val="hy-AM"/>
              </w:rPr>
              <w:t>6</w:t>
            </w:r>
          </w:p>
        </w:tc>
        <w:tc>
          <w:tcPr>
            <w:tcW w:w="5812" w:type="dxa"/>
            <w:gridSpan w:val="2"/>
            <w:vAlign w:val="center"/>
          </w:tcPr>
          <w:p w:rsidR="00DE7918" w:rsidRPr="00DE7918" w:rsidRDefault="00DE7918" w:rsidP="00DE7918">
            <w:pPr>
              <w:rPr>
                <w:rFonts w:ascii="GHEA Grapalat" w:hAnsi="GHEA Grapalat"/>
                <w:spacing w:val="6"/>
                <w:sz w:val="20"/>
                <w:szCs w:val="20"/>
                <w:lang w:val="hy-AM"/>
              </w:rPr>
            </w:pPr>
            <w:r w:rsidRPr="00DE7918">
              <w:rPr>
                <w:rFonts w:ascii="GHEA Grapalat" w:hAnsi="GHEA Grapalat"/>
                <w:spacing w:val="6"/>
                <w:sz w:val="20"/>
                <w:szCs w:val="20"/>
              </w:rPr>
              <w:t xml:space="preserve">Ремонт системы </w:t>
            </w:r>
            <w:r w:rsidRPr="00DE7918">
              <w:rPr>
                <w:rFonts w:ascii="GHEA Grapalat" w:hAnsi="GHEA Grapalat"/>
                <w:spacing w:val="6"/>
                <w:sz w:val="20"/>
                <w:szCs w:val="20"/>
                <w:lang w:val="hy-AM"/>
              </w:rPr>
              <w:t>противо</w:t>
            </w:r>
            <w:r w:rsidRPr="00DE7918">
              <w:rPr>
                <w:rFonts w:ascii="GHEA Grapalat" w:hAnsi="GHEA Grapalat"/>
                <w:spacing w:val="6"/>
                <w:sz w:val="20"/>
                <w:szCs w:val="20"/>
              </w:rPr>
              <w:t xml:space="preserve">пожарной сигнализации, расположенной в </w:t>
            </w:r>
            <w:r w:rsidRPr="00DE7918">
              <w:rPr>
                <w:rFonts w:ascii="GHEA Grapalat" w:hAnsi="GHEA Grapalat"/>
                <w:spacing w:val="6"/>
                <w:sz w:val="20"/>
                <w:szCs w:val="20"/>
                <w:lang w:val="hy-AM"/>
              </w:rPr>
              <w:t xml:space="preserve">здании </w:t>
            </w:r>
            <w:r w:rsidRPr="00DE7918">
              <w:rPr>
                <w:rFonts w:ascii="GHEA Grapalat" w:hAnsi="GHEA Grapalat"/>
                <w:spacing w:val="6"/>
                <w:sz w:val="20"/>
                <w:szCs w:val="20"/>
              </w:rPr>
              <w:t>Налбандяна 28, Ереван, который включает</w:t>
            </w:r>
            <w:r w:rsidRPr="00DE7918">
              <w:rPr>
                <w:rFonts w:ascii="GHEA Grapalat" w:hAnsi="GHEA Grapalat"/>
                <w:spacing w:val="6"/>
                <w:sz w:val="20"/>
                <w:szCs w:val="20"/>
                <w:lang w:val="hy-AM"/>
              </w:rPr>
              <w:t xml:space="preserve"> замену</w:t>
            </w:r>
            <w:r w:rsidRPr="00DE7918">
              <w:rPr>
                <w:rFonts w:ascii="GHEA Grapalat" w:hAnsi="GHEA Grapalat"/>
                <w:spacing w:val="6"/>
                <w:sz w:val="20"/>
                <w:szCs w:val="20"/>
              </w:rPr>
              <w:t xml:space="preserve"> на новые 1</w:t>
            </w:r>
            <w:r w:rsidRPr="00DE7918">
              <w:rPr>
                <w:rFonts w:ascii="GHEA Grapalat" w:hAnsi="GHEA Grapalat"/>
                <w:spacing w:val="6"/>
                <w:sz w:val="20"/>
                <w:szCs w:val="20"/>
                <w:lang w:val="hy-AM"/>
              </w:rPr>
              <w:t>-ого</w:t>
            </w:r>
            <w:r w:rsidRPr="00DE7918">
              <w:rPr>
                <w:rFonts w:ascii="GHEA Grapalat" w:hAnsi="GHEA Grapalat"/>
                <w:spacing w:val="6"/>
                <w:sz w:val="20"/>
                <w:szCs w:val="20"/>
              </w:rPr>
              <w:t xml:space="preserve"> резервн</w:t>
            </w:r>
            <w:r w:rsidRPr="00DE7918">
              <w:rPr>
                <w:rFonts w:ascii="GHEA Grapalat" w:hAnsi="GHEA Grapalat"/>
                <w:spacing w:val="6"/>
                <w:sz w:val="20"/>
                <w:szCs w:val="20"/>
                <w:lang w:val="hy-AM"/>
              </w:rPr>
              <w:t>ого</w:t>
            </w:r>
            <w:r w:rsidRPr="00DE7918">
              <w:rPr>
                <w:rFonts w:ascii="GHEA Grapalat" w:hAnsi="GHEA Grapalat"/>
                <w:spacing w:val="6"/>
                <w:sz w:val="20"/>
                <w:szCs w:val="20"/>
              </w:rPr>
              <w:t xml:space="preserve"> источник</w:t>
            </w:r>
            <w:r w:rsidRPr="00DE7918">
              <w:rPr>
                <w:rFonts w:ascii="GHEA Grapalat" w:hAnsi="GHEA Grapalat"/>
                <w:spacing w:val="6"/>
                <w:sz w:val="20"/>
                <w:szCs w:val="20"/>
                <w:lang w:val="hy-AM"/>
              </w:rPr>
              <w:t>а</w:t>
            </w:r>
            <w:r w:rsidRPr="00DE7918">
              <w:rPr>
                <w:rFonts w:ascii="GHEA Grapalat" w:hAnsi="GHEA Grapalat"/>
                <w:spacing w:val="6"/>
                <w:sz w:val="20"/>
                <w:szCs w:val="20"/>
              </w:rPr>
              <w:t xml:space="preserve"> питания РИП-12, 1</w:t>
            </w:r>
            <w:r w:rsidRPr="00DE7918">
              <w:rPr>
                <w:rFonts w:ascii="GHEA Grapalat" w:hAnsi="GHEA Grapalat"/>
                <w:spacing w:val="6"/>
                <w:sz w:val="20"/>
                <w:szCs w:val="20"/>
                <w:lang w:val="hy-AM"/>
              </w:rPr>
              <w:t>-ой</w:t>
            </w:r>
            <w:r w:rsidRPr="00DE7918">
              <w:rPr>
                <w:rFonts w:ascii="GHEA Grapalat" w:hAnsi="GHEA Grapalat"/>
                <w:spacing w:val="6"/>
                <w:sz w:val="20"/>
                <w:szCs w:val="20"/>
              </w:rPr>
              <w:t xml:space="preserve"> единиц</w:t>
            </w:r>
            <w:r w:rsidRPr="00DE7918">
              <w:rPr>
                <w:rFonts w:ascii="GHEA Grapalat" w:hAnsi="GHEA Grapalat"/>
                <w:spacing w:val="6"/>
                <w:sz w:val="20"/>
                <w:szCs w:val="20"/>
                <w:lang w:val="hy-AM"/>
              </w:rPr>
              <w:t>ы</w:t>
            </w:r>
            <w:r w:rsidRPr="00DE7918">
              <w:rPr>
                <w:rFonts w:ascii="GHEA Grapalat" w:hAnsi="GHEA Grapalat"/>
                <w:spacing w:val="6"/>
                <w:sz w:val="20"/>
                <w:szCs w:val="20"/>
              </w:rPr>
              <w:t xml:space="preserve"> оборудования системы управления огнем «Сигнал 20», 1</w:t>
            </w:r>
            <w:r w:rsidRPr="00DE7918">
              <w:rPr>
                <w:rFonts w:ascii="GHEA Grapalat" w:hAnsi="GHEA Grapalat"/>
                <w:spacing w:val="6"/>
                <w:sz w:val="20"/>
                <w:szCs w:val="20"/>
                <w:lang w:val="hy-AM"/>
              </w:rPr>
              <w:t>-ой</w:t>
            </w:r>
            <w:r w:rsidRPr="00DE7918">
              <w:rPr>
                <w:rFonts w:ascii="GHEA Grapalat" w:hAnsi="GHEA Grapalat"/>
                <w:spacing w:val="6"/>
                <w:sz w:val="20"/>
                <w:szCs w:val="20"/>
              </w:rPr>
              <w:t xml:space="preserve"> единицу кондиционера 12 </w:t>
            </w:r>
            <w:r w:rsidRPr="00DE7918">
              <w:rPr>
                <w:rFonts w:ascii="GHEA Grapalat" w:hAnsi="GHEA Grapalat"/>
                <w:spacing w:val="6"/>
                <w:sz w:val="20"/>
                <w:szCs w:val="20"/>
                <w:lang w:val="en-US"/>
              </w:rPr>
              <w:t>V</w:t>
            </w:r>
            <w:r w:rsidRPr="00DE7918">
              <w:rPr>
                <w:rFonts w:ascii="GHEA Grapalat" w:hAnsi="GHEA Grapalat"/>
                <w:spacing w:val="6"/>
                <w:sz w:val="20"/>
                <w:szCs w:val="20"/>
              </w:rPr>
              <w:t>9, 20 единиц дымовой сигнализации. , 2 шт. световой и звуковой сигнализации, 2</w:t>
            </w:r>
            <w:r w:rsidRPr="00DE7918">
              <w:rPr>
                <w:rFonts w:ascii="GHEA Grapalat" w:hAnsi="GHEA Grapalat"/>
                <w:spacing w:val="6"/>
                <w:sz w:val="20"/>
                <w:szCs w:val="20"/>
                <w:lang w:val="hy-AM"/>
              </w:rPr>
              <w:t>-х</w:t>
            </w:r>
            <w:r w:rsidRPr="00DE7918">
              <w:rPr>
                <w:rFonts w:ascii="GHEA Grapalat" w:hAnsi="GHEA Grapalat"/>
                <w:spacing w:val="6"/>
                <w:sz w:val="20"/>
                <w:szCs w:val="20"/>
              </w:rPr>
              <w:t xml:space="preserve"> ручных пожарных сигнализации, обследование существующих кабельных линий </w:t>
            </w:r>
            <w:r w:rsidRPr="00DE7918">
              <w:rPr>
                <w:rFonts w:ascii="GHEA Grapalat" w:hAnsi="GHEA Grapalat"/>
                <w:spacing w:val="6"/>
                <w:sz w:val="20"/>
                <w:szCs w:val="20"/>
                <w:lang w:val="hy-AM"/>
              </w:rPr>
              <w:t>и</w:t>
            </w:r>
            <w:r w:rsidRPr="00DE7918">
              <w:rPr>
                <w:rFonts w:ascii="GHEA Grapalat" w:hAnsi="GHEA Grapalat"/>
                <w:spacing w:val="6"/>
                <w:sz w:val="20"/>
                <w:szCs w:val="20"/>
              </w:rPr>
              <w:t xml:space="preserve"> восстановление</w:t>
            </w:r>
            <w:r w:rsidRPr="00DE7918">
              <w:rPr>
                <w:rFonts w:ascii="GHEA Grapalat" w:hAnsi="GHEA Grapalat"/>
                <w:spacing w:val="6"/>
                <w:sz w:val="20"/>
                <w:szCs w:val="20"/>
                <w:lang w:val="hy-AM"/>
              </w:rPr>
              <w:t>.</w:t>
            </w:r>
          </w:p>
          <w:p w:rsidR="00DE7918" w:rsidRPr="00DE7918" w:rsidRDefault="00DE7918" w:rsidP="00DE7918">
            <w:pPr>
              <w:rPr>
                <w:rFonts w:ascii="GHEA Grapalat" w:hAnsi="GHEA Grapalat"/>
                <w:spacing w:val="6"/>
                <w:sz w:val="20"/>
                <w:szCs w:val="20"/>
              </w:rPr>
            </w:pPr>
            <w:r w:rsidRPr="00DE7918">
              <w:rPr>
                <w:rFonts w:ascii="GHEA Grapalat" w:hAnsi="GHEA Grapalat"/>
                <w:spacing w:val="6"/>
                <w:sz w:val="20"/>
                <w:szCs w:val="20"/>
              </w:rPr>
              <w:t>Обязательное условие - Наличие лицензии на строительство коммуникаций участника.</w:t>
            </w:r>
          </w:p>
          <w:p w:rsidR="00E42E5E" w:rsidRPr="00DE7918" w:rsidRDefault="00DE7918" w:rsidP="00DE7918">
            <w:pPr>
              <w:rPr>
                <w:rFonts w:ascii="Cambria" w:hAnsi="Cambria" w:cs="Cambria"/>
                <w:sz w:val="20"/>
                <w:szCs w:val="20"/>
                <w:lang w:val="hy-AM"/>
              </w:rPr>
            </w:pPr>
            <w:r w:rsidRPr="00DE7918">
              <w:rPr>
                <w:rFonts w:ascii="GHEA Grapalat" w:hAnsi="GHEA Grapalat"/>
                <w:spacing w:val="6"/>
                <w:sz w:val="20"/>
                <w:szCs w:val="20"/>
              </w:rPr>
              <w:t>Подрядчик обязан обеспечить бесплатное обслуживание системы в течение 1 месяца после ремонта.</w:t>
            </w:r>
          </w:p>
        </w:tc>
        <w:tc>
          <w:tcPr>
            <w:tcW w:w="1495" w:type="dxa"/>
            <w:gridSpan w:val="2"/>
            <w:vAlign w:val="center"/>
          </w:tcPr>
          <w:p w:rsidR="00E42E5E" w:rsidRPr="00227CC5" w:rsidRDefault="00E42E5E" w:rsidP="00730D1A">
            <w:pPr>
              <w:widowControl w:val="0"/>
              <w:jc w:val="center"/>
              <w:rPr>
                <w:rFonts w:ascii="GHEA Grapalat" w:hAnsi="GHEA Grapalat"/>
                <w:i/>
                <w:sz w:val="16"/>
                <w:szCs w:val="16"/>
              </w:rPr>
            </w:pPr>
            <w:r w:rsidRPr="00227CC5">
              <w:rPr>
                <w:rFonts w:ascii="GHEA Grapalat" w:hAnsi="GHEA Grapalat"/>
                <w:i/>
                <w:sz w:val="16"/>
                <w:szCs w:val="16"/>
              </w:rPr>
              <w:t>драм</w:t>
            </w:r>
          </w:p>
        </w:tc>
        <w:tc>
          <w:tcPr>
            <w:tcW w:w="1245" w:type="dxa"/>
            <w:vAlign w:val="center"/>
          </w:tcPr>
          <w:p w:rsidR="00E42E5E" w:rsidRPr="00227CC5" w:rsidRDefault="00E42E5E" w:rsidP="00730D1A">
            <w:pPr>
              <w:widowControl w:val="0"/>
              <w:jc w:val="center"/>
              <w:rPr>
                <w:rFonts w:ascii="GHEA Grapalat" w:hAnsi="GHEA Grapalat"/>
                <w:i/>
                <w:sz w:val="16"/>
                <w:szCs w:val="16"/>
              </w:rPr>
            </w:pPr>
          </w:p>
        </w:tc>
        <w:tc>
          <w:tcPr>
            <w:tcW w:w="950" w:type="dxa"/>
            <w:vAlign w:val="center"/>
          </w:tcPr>
          <w:p w:rsidR="00E42E5E" w:rsidRPr="00227CC5" w:rsidRDefault="00E42E5E" w:rsidP="00730D1A">
            <w:pPr>
              <w:widowControl w:val="0"/>
              <w:jc w:val="center"/>
              <w:rPr>
                <w:rFonts w:ascii="GHEA Grapalat" w:hAnsi="GHEA Grapalat"/>
                <w:i/>
                <w:sz w:val="16"/>
                <w:szCs w:val="16"/>
              </w:rPr>
            </w:pPr>
            <w:r w:rsidRPr="00227CC5">
              <w:rPr>
                <w:rFonts w:ascii="GHEA Grapalat" w:hAnsi="GHEA Grapalat"/>
                <w:i/>
                <w:sz w:val="16"/>
                <w:szCs w:val="16"/>
              </w:rPr>
              <w:t>1</w:t>
            </w:r>
          </w:p>
        </w:tc>
        <w:tc>
          <w:tcPr>
            <w:tcW w:w="1429" w:type="dxa"/>
            <w:vAlign w:val="center"/>
          </w:tcPr>
          <w:p w:rsidR="00E42E5E" w:rsidRPr="00E42E5E" w:rsidRDefault="00E42E5E" w:rsidP="00E42E5E">
            <w:pPr>
              <w:widowControl w:val="0"/>
              <w:jc w:val="center"/>
              <w:rPr>
                <w:rFonts w:ascii="GHEA Grapalat" w:hAnsi="GHEA Grapalat"/>
                <w:i/>
                <w:sz w:val="16"/>
                <w:szCs w:val="16"/>
                <w:lang w:val="hy-AM"/>
              </w:rPr>
            </w:pPr>
            <w:r w:rsidRPr="00E42E5E">
              <w:rPr>
                <w:rFonts w:ascii="GHEA Grapalat" w:hAnsi="GHEA Grapalat"/>
                <w:i/>
                <w:sz w:val="16"/>
                <w:szCs w:val="16"/>
                <w:lang w:val="hy-AM"/>
              </w:rPr>
              <w:t>Г.Ереван, ул. Налбандяна 28</w:t>
            </w:r>
          </w:p>
        </w:tc>
        <w:tc>
          <w:tcPr>
            <w:tcW w:w="1133" w:type="dxa"/>
            <w:vAlign w:val="center"/>
          </w:tcPr>
          <w:p w:rsidR="00E42E5E" w:rsidRPr="00E42E5E" w:rsidRDefault="00E42E5E" w:rsidP="00DE7918">
            <w:pPr>
              <w:widowControl w:val="0"/>
              <w:jc w:val="center"/>
              <w:rPr>
                <w:rFonts w:ascii="GHEA Grapalat" w:hAnsi="GHEA Grapalat"/>
                <w:i/>
                <w:sz w:val="16"/>
                <w:szCs w:val="16"/>
                <w:lang w:val="hy-AM"/>
              </w:rPr>
            </w:pPr>
            <w:r>
              <w:rPr>
                <w:rFonts w:ascii="GHEA Grapalat" w:hAnsi="GHEA Grapalat"/>
                <w:i/>
                <w:sz w:val="16"/>
                <w:szCs w:val="16"/>
                <w:lang w:val="hy-AM"/>
              </w:rPr>
              <w:t>Со дня вступленя в силу договора</w:t>
            </w:r>
            <w:r w:rsidR="00DE7918">
              <w:rPr>
                <w:rFonts w:ascii="GHEA Grapalat" w:hAnsi="GHEA Grapalat"/>
                <w:i/>
                <w:sz w:val="16"/>
                <w:szCs w:val="16"/>
                <w:lang w:val="hy-AM"/>
              </w:rPr>
              <w:t xml:space="preserve"> в течении 10 дней, но не более, чем </w:t>
            </w:r>
            <w:r>
              <w:rPr>
                <w:rFonts w:ascii="GHEA Grapalat" w:hAnsi="GHEA Grapalat"/>
                <w:i/>
                <w:sz w:val="16"/>
                <w:szCs w:val="16"/>
                <w:lang w:val="hy-AM"/>
              </w:rPr>
              <w:t xml:space="preserve"> до </w:t>
            </w:r>
            <w:r w:rsidR="00DE7918">
              <w:rPr>
                <w:rFonts w:ascii="GHEA Grapalat" w:hAnsi="GHEA Grapalat"/>
                <w:i/>
                <w:sz w:val="16"/>
                <w:szCs w:val="16"/>
                <w:lang w:val="hy-AM"/>
              </w:rPr>
              <w:t>18</w:t>
            </w:r>
            <w:r>
              <w:rPr>
                <w:rFonts w:ascii="GHEA Grapalat" w:hAnsi="GHEA Grapalat"/>
                <w:i/>
                <w:sz w:val="16"/>
                <w:szCs w:val="16"/>
                <w:lang w:val="hy-AM"/>
              </w:rPr>
              <w:t>.12.21г</w:t>
            </w:r>
          </w:p>
        </w:tc>
      </w:tr>
      <w:tr w:rsidR="003B2F27" w:rsidRPr="00AD29CE" w:rsidTr="00E42E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133" w:type="dxa"/>
          <w:jc w:val="center"/>
        </w:trPr>
        <w:tc>
          <w:tcPr>
            <w:tcW w:w="8805" w:type="dxa"/>
            <w:gridSpan w:val="3"/>
          </w:tcPr>
          <w:p w:rsidR="00A03934" w:rsidRDefault="003B2F27" w:rsidP="00A03934">
            <w:pPr>
              <w:widowControl w:val="0"/>
              <w:spacing w:after="160" w:line="360" w:lineRule="auto"/>
              <w:jc w:val="center"/>
              <w:rPr>
                <w:rFonts w:ascii="GHEA Grapalat" w:hAnsi="GHEA Grapalat"/>
                <w:b/>
              </w:rPr>
            </w:pPr>
            <w:r w:rsidRPr="00AD29CE">
              <w:rPr>
                <w:rFonts w:ascii="GHEA Grapalat" w:hAnsi="GHEA Grapalat"/>
                <w:b/>
              </w:rPr>
              <w:t>ЗАКАЗЧИК</w:t>
            </w:r>
          </w:p>
          <w:p w:rsidR="003B2F27" w:rsidRPr="002C20AE" w:rsidRDefault="003B2F27" w:rsidP="00A03934">
            <w:pPr>
              <w:widowControl w:val="0"/>
              <w:jc w:val="center"/>
              <w:rPr>
                <w:rFonts w:ascii="GHEA Grapalat" w:hAnsi="GHEA Grapalat"/>
              </w:rPr>
            </w:pPr>
            <w:r w:rsidRPr="002C20AE">
              <w:rPr>
                <w:rFonts w:ascii="GHEA Grapalat" w:hAnsi="GHEA Grapalat"/>
              </w:rPr>
              <w:t>__________________________</w:t>
            </w:r>
          </w:p>
          <w:p w:rsidR="00957B14" w:rsidRDefault="003B2F27" w:rsidP="00957B14">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957B14">
            <w:pPr>
              <w:widowControl w:val="0"/>
              <w:jc w:val="center"/>
              <w:rPr>
                <w:rFonts w:ascii="GHEA Grapalat" w:hAnsi="GHEA Grapalat"/>
              </w:rPr>
            </w:pPr>
            <w:r w:rsidRPr="00AD29CE">
              <w:rPr>
                <w:rFonts w:ascii="GHEA Grapalat" w:hAnsi="GHEA Grapalat"/>
              </w:rPr>
              <w:t>М. П.</w:t>
            </w:r>
          </w:p>
        </w:tc>
        <w:tc>
          <w:tcPr>
            <w:tcW w:w="760" w:type="dxa"/>
            <w:gridSpan w:val="2"/>
          </w:tcPr>
          <w:p w:rsidR="003B2F27" w:rsidRPr="00AD29CE" w:rsidRDefault="003B2F27" w:rsidP="005B7138">
            <w:pPr>
              <w:widowControl w:val="0"/>
              <w:spacing w:after="160" w:line="360" w:lineRule="auto"/>
              <w:jc w:val="center"/>
              <w:rPr>
                <w:rFonts w:ascii="GHEA Grapalat" w:hAnsi="GHEA Grapalat"/>
              </w:rPr>
            </w:pPr>
          </w:p>
        </w:tc>
        <w:tc>
          <w:tcPr>
            <w:tcW w:w="4480" w:type="dxa"/>
            <w:gridSpan w:val="4"/>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A03934">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A03934">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A03934">
            <w:pPr>
              <w:widowControl w:val="0"/>
              <w:jc w:val="center"/>
              <w:rPr>
                <w:rFonts w:ascii="GHEA Grapalat" w:hAnsi="GHEA Grapalat"/>
              </w:rPr>
            </w:pPr>
            <w:r w:rsidRPr="00AD29CE">
              <w:rPr>
                <w:rFonts w:ascii="GHEA Grapalat" w:hAnsi="GHEA Grapalat"/>
              </w:rPr>
              <w:t>М. П.</w:t>
            </w:r>
          </w:p>
        </w:tc>
      </w:tr>
    </w:tbl>
    <w:p w:rsidR="00E84219" w:rsidRDefault="00E84219" w:rsidP="002C20AE">
      <w:pPr>
        <w:widowControl w:val="0"/>
        <w:jc w:val="right"/>
        <w:rPr>
          <w:rFonts w:ascii="GHEA Grapalat" w:hAnsi="GHEA Grapalat"/>
          <w:i/>
        </w:rPr>
        <w:sectPr w:rsidR="00E84219" w:rsidSect="00D03925">
          <w:footnotePr>
            <w:pos w:val="beneathText"/>
          </w:footnotePr>
          <w:pgSz w:w="16840" w:h="11907" w:orient="landscape" w:code="9"/>
          <w:pgMar w:top="425" w:right="425" w:bottom="567" w:left="1559" w:header="561" w:footer="561" w:gutter="0"/>
          <w:cols w:space="720"/>
          <w:titlePg/>
          <w:docGrid w:linePitch="326"/>
        </w:sectPr>
      </w:pPr>
    </w:p>
    <w:p w:rsidR="00730D1A" w:rsidRDefault="00730D1A" w:rsidP="002C20AE">
      <w:pPr>
        <w:widowControl w:val="0"/>
        <w:jc w:val="right"/>
        <w:rPr>
          <w:rFonts w:ascii="GHEA Grapalat" w:hAnsi="GHEA Grapalat"/>
          <w:i/>
        </w:rPr>
      </w:pPr>
    </w:p>
    <w:p w:rsidR="003B2F27" w:rsidRPr="00AD29CE" w:rsidRDefault="003B2F27" w:rsidP="002C20AE">
      <w:pPr>
        <w:widowControl w:val="0"/>
        <w:jc w:val="right"/>
        <w:rPr>
          <w:rFonts w:ascii="GHEA Grapalat" w:hAnsi="GHEA Grapalat"/>
          <w:i/>
        </w:rPr>
      </w:pPr>
      <w:r w:rsidRPr="00AD29CE">
        <w:rPr>
          <w:rFonts w:ascii="GHEA Grapalat" w:hAnsi="GHEA Grapalat"/>
          <w:i/>
        </w:rPr>
        <w:t>Приложение № 2</w:t>
      </w:r>
    </w:p>
    <w:p w:rsidR="003B2F27" w:rsidRPr="00AD29CE" w:rsidRDefault="003B2F27" w:rsidP="002C20A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A03934">
        <w:rPr>
          <w:rFonts w:ascii="GHEA Grapalat" w:hAnsi="GHEA Grapalat"/>
          <w:i/>
        </w:rPr>
        <w:t>21</w:t>
      </w:r>
      <w:r>
        <w:rPr>
          <w:rFonts w:ascii="GHEA Grapalat" w:hAnsi="GHEA Grapalat"/>
          <w:i/>
        </w:rPr>
        <w:t>.</w:t>
      </w:r>
      <w:r>
        <w:rPr>
          <w:rFonts w:ascii="GHEA Grapalat" w:hAnsi="GHEA Grapalat"/>
          <w:i/>
        </w:rPr>
        <w:tab/>
      </w:r>
      <w:r w:rsidRPr="00AD29CE">
        <w:rPr>
          <w:rFonts w:ascii="GHEA Grapalat" w:hAnsi="GHEA Grapalat"/>
          <w:i/>
        </w:rPr>
        <w:t>г.</w:t>
      </w:r>
    </w:p>
    <w:p w:rsidR="00957B14" w:rsidRDefault="00957B14" w:rsidP="003B2F27">
      <w:pPr>
        <w:widowControl w:val="0"/>
        <w:spacing w:after="160" w:line="360" w:lineRule="auto"/>
        <w:jc w:val="center"/>
        <w:rPr>
          <w:rFonts w:ascii="GHEA Grapalat" w:hAnsi="GHEA Grapalat"/>
        </w:rPr>
      </w:pPr>
    </w:p>
    <w:p w:rsidR="00957B14" w:rsidRDefault="003B2F27" w:rsidP="00957B14">
      <w:pPr>
        <w:widowControl w:val="0"/>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13"/>
        <w:t>*</w:t>
      </w:r>
    </w:p>
    <w:p w:rsidR="003B2F27" w:rsidRPr="00AD29CE" w:rsidRDefault="003B2F27" w:rsidP="00957B14">
      <w:pPr>
        <w:widowControl w:val="0"/>
        <w:jc w:val="right"/>
        <w:rPr>
          <w:rFonts w:ascii="GHEA Grapalat" w:hAnsi="GHEA Grapalat"/>
        </w:rPr>
      </w:pPr>
      <w:r w:rsidRPr="00AD29CE">
        <w:rPr>
          <w:rFonts w:ascii="GHEA Grapalat" w:hAnsi="GHEA Grapalat"/>
        </w:rPr>
        <w:t>драмов РА</w:t>
      </w:r>
    </w:p>
    <w:tbl>
      <w:tblPr>
        <w:tblW w:w="11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134"/>
        <w:gridCol w:w="1276"/>
        <w:gridCol w:w="567"/>
        <w:gridCol w:w="595"/>
        <w:gridCol w:w="118"/>
        <w:gridCol w:w="428"/>
        <w:gridCol w:w="332"/>
        <w:gridCol w:w="228"/>
        <w:gridCol w:w="567"/>
        <w:gridCol w:w="567"/>
        <w:gridCol w:w="567"/>
        <w:gridCol w:w="567"/>
        <w:gridCol w:w="708"/>
        <w:gridCol w:w="709"/>
        <w:gridCol w:w="430"/>
        <w:gridCol w:w="279"/>
        <w:gridCol w:w="709"/>
        <w:gridCol w:w="646"/>
        <w:gridCol w:w="13"/>
      </w:tblGrid>
      <w:tr w:rsidR="003B2F27" w:rsidRPr="00F412AC" w:rsidTr="006F4E41">
        <w:trPr>
          <w:trHeight w:val="364"/>
          <w:jc w:val="center"/>
        </w:trPr>
        <w:tc>
          <w:tcPr>
            <w:tcW w:w="11286" w:type="dxa"/>
            <w:gridSpan w:val="20"/>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6F4E41">
        <w:trPr>
          <w:trHeight w:val="1788"/>
          <w:jc w:val="center"/>
        </w:trPr>
        <w:tc>
          <w:tcPr>
            <w:tcW w:w="84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34"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27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030" w:type="dxa"/>
            <w:gridSpan w:val="17"/>
            <w:vAlign w:val="center"/>
          </w:tcPr>
          <w:p w:rsidR="003B2F27" w:rsidRPr="00CA2754" w:rsidRDefault="003B2F27" w:rsidP="00733E72">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733E72" w:rsidRPr="00733E72">
              <w:rPr>
                <w:rFonts w:ascii="GHEA Grapalat" w:hAnsi="GHEA Grapalat"/>
                <w:sz w:val="16"/>
              </w:rPr>
              <w:t>21</w:t>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3B2F27" w:rsidRPr="00F412AC" w:rsidTr="00957B14">
        <w:trPr>
          <w:gridAfter w:val="1"/>
          <w:wAfter w:w="13" w:type="dxa"/>
          <w:trHeight w:val="745"/>
          <w:jc w:val="center"/>
        </w:trPr>
        <w:tc>
          <w:tcPr>
            <w:tcW w:w="846" w:type="dxa"/>
          </w:tcPr>
          <w:p w:rsidR="003B2F27" w:rsidRPr="00F412AC" w:rsidRDefault="003B2F27" w:rsidP="005B7138">
            <w:pPr>
              <w:widowControl w:val="0"/>
              <w:spacing w:after="120"/>
              <w:jc w:val="center"/>
              <w:rPr>
                <w:rFonts w:ascii="GHEA Grapalat" w:hAnsi="GHEA Grapalat"/>
                <w:sz w:val="16"/>
              </w:rPr>
            </w:pPr>
          </w:p>
        </w:tc>
        <w:tc>
          <w:tcPr>
            <w:tcW w:w="1134" w:type="dxa"/>
          </w:tcPr>
          <w:p w:rsidR="003B2F27" w:rsidRPr="00F412AC" w:rsidRDefault="003B2F27" w:rsidP="005B7138">
            <w:pPr>
              <w:widowControl w:val="0"/>
              <w:spacing w:after="120"/>
              <w:jc w:val="center"/>
              <w:rPr>
                <w:rFonts w:ascii="GHEA Grapalat" w:hAnsi="GHEA Grapalat"/>
                <w:sz w:val="16"/>
              </w:rPr>
            </w:pPr>
          </w:p>
        </w:tc>
        <w:tc>
          <w:tcPr>
            <w:tcW w:w="1276" w:type="dxa"/>
          </w:tcPr>
          <w:p w:rsidR="003B2F27" w:rsidRPr="00F412AC" w:rsidRDefault="003B2F27" w:rsidP="005B7138">
            <w:pPr>
              <w:widowControl w:val="0"/>
              <w:spacing w:after="120"/>
              <w:jc w:val="center"/>
              <w:rPr>
                <w:rFonts w:ascii="GHEA Grapalat" w:hAnsi="GHEA Grapalat"/>
                <w:sz w:val="16"/>
              </w:rPr>
            </w:pPr>
          </w:p>
        </w:tc>
        <w:tc>
          <w:tcPr>
            <w:tcW w:w="567"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595"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46" w:type="dxa"/>
            <w:gridSpan w:val="2"/>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0" w:type="dxa"/>
            <w:gridSpan w:val="2"/>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67"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7"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67"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67"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08"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709"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09" w:type="dxa"/>
            <w:gridSpan w:val="2"/>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9"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4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E42E5E" w:rsidRPr="00F412AC" w:rsidTr="00957B14">
        <w:trPr>
          <w:gridAfter w:val="1"/>
          <w:wAfter w:w="13" w:type="dxa"/>
          <w:trHeight w:val="364"/>
          <w:jc w:val="center"/>
        </w:trPr>
        <w:tc>
          <w:tcPr>
            <w:tcW w:w="846" w:type="dxa"/>
          </w:tcPr>
          <w:p w:rsidR="00E42E5E" w:rsidRDefault="00E42E5E" w:rsidP="00E42E5E">
            <w:pPr>
              <w:jc w:val="center"/>
              <w:rPr>
                <w:rFonts w:ascii="GHEA Grapalat" w:hAnsi="GHEA Grapalat"/>
                <w:sz w:val="18"/>
                <w:szCs w:val="18"/>
                <w:lang w:val="en-US"/>
              </w:rPr>
            </w:pPr>
          </w:p>
          <w:p w:rsidR="00E42E5E" w:rsidRPr="00730D1A" w:rsidRDefault="00E42E5E" w:rsidP="00E42E5E">
            <w:pPr>
              <w:jc w:val="center"/>
              <w:rPr>
                <w:rFonts w:ascii="GHEA Grapalat" w:hAnsi="GHEA Grapalat"/>
                <w:sz w:val="18"/>
                <w:szCs w:val="18"/>
                <w:lang w:val="en-US"/>
              </w:rPr>
            </w:pPr>
            <w:r>
              <w:rPr>
                <w:rFonts w:ascii="GHEA Grapalat" w:hAnsi="GHEA Grapalat"/>
                <w:sz w:val="18"/>
                <w:szCs w:val="18"/>
                <w:lang w:val="en-US"/>
              </w:rPr>
              <w:t>1</w:t>
            </w:r>
          </w:p>
        </w:tc>
        <w:tc>
          <w:tcPr>
            <w:tcW w:w="1134" w:type="dxa"/>
            <w:vAlign w:val="center"/>
          </w:tcPr>
          <w:p w:rsidR="00E42E5E" w:rsidRPr="00012030" w:rsidRDefault="00DE7918" w:rsidP="00E42E5E">
            <w:pPr>
              <w:rPr>
                <w:rFonts w:ascii="GHEA Grapalat" w:hAnsi="GHEA Grapalat" w:cs="Calibri"/>
                <w:color w:val="000000"/>
                <w:sz w:val="16"/>
                <w:szCs w:val="16"/>
              </w:rPr>
            </w:pPr>
            <w:r>
              <w:rPr>
                <w:rFonts w:ascii="GHEA Grapalat" w:hAnsi="GHEA Grapalat" w:cs="Calibri"/>
                <w:color w:val="000000"/>
                <w:sz w:val="16"/>
                <w:szCs w:val="16"/>
              </w:rPr>
              <w:t>50411190/6</w:t>
            </w:r>
          </w:p>
          <w:p w:rsidR="00E42E5E" w:rsidRPr="00012030" w:rsidRDefault="00E42E5E" w:rsidP="00E42E5E">
            <w:pPr>
              <w:jc w:val="center"/>
              <w:rPr>
                <w:rFonts w:ascii="GHEA Grapalat" w:hAnsi="GHEA Grapalat" w:cs="Calibri"/>
                <w:color w:val="000000"/>
                <w:sz w:val="16"/>
                <w:szCs w:val="16"/>
              </w:rPr>
            </w:pPr>
          </w:p>
        </w:tc>
        <w:tc>
          <w:tcPr>
            <w:tcW w:w="1276" w:type="dxa"/>
            <w:vAlign w:val="center"/>
          </w:tcPr>
          <w:p w:rsidR="00E42E5E" w:rsidRPr="00E42E5E" w:rsidRDefault="00DE7918" w:rsidP="00E42E5E">
            <w:pPr>
              <w:pStyle w:val="BodyTextIndent2"/>
              <w:widowControl w:val="0"/>
              <w:spacing w:after="120" w:line="240" w:lineRule="auto"/>
              <w:ind w:firstLine="0"/>
              <w:jc w:val="center"/>
              <w:rPr>
                <w:rFonts w:ascii="GHEA Grapalat" w:hAnsi="GHEA Grapalat"/>
                <w:sz w:val="16"/>
                <w:szCs w:val="16"/>
                <w:u w:val="single"/>
                <w:vertAlign w:val="subscript"/>
              </w:rPr>
            </w:pPr>
            <w:r w:rsidRPr="00DE7918">
              <w:rPr>
                <w:rFonts w:ascii="GHEA Grapalat" w:hAnsi="GHEA Grapalat"/>
                <w:b/>
                <w:spacing w:val="6"/>
              </w:rPr>
              <w:t>«услуг</w:t>
            </w:r>
            <w:r>
              <w:rPr>
                <w:rFonts w:ascii="GHEA Grapalat" w:hAnsi="GHEA Grapalat"/>
                <w:b/>
                <w:spacing w:val="6"/>
                <w:lang w:val="hy-AM"/>
              </w:rPr>
              <w:t>и</w:t>
            </w:r>
            <w:r w:rsidRPr="00DE7918">
              <w:rPr>
                <w:rFonts w:ascii="GHEA Grapalat" w:hAnsi="GHEA Grapalat"/>
                <w:b/>
                <w:spacing w:val="6"/>
              </w:rPr>
              <w:t xml:space="preserve"> по ремонтированию и наладке системы противопожарной сигнализации»</w:t>
            </w:r>
            <w:r w:rsidRPr="00B92512">
              <w:rPr>
                <w:rFonts w:ascii="GHEA Grapalat" w:hAnsi="GHEA Grapalat"/>
                <w:spacing w:val="6"/>
              </w:rPr>
              <w:t xml:space="preserve">. </w:t>
            </w:r>
            <w:r w:rsidRPr="00AD29CE">
              <w:rPr>
                <w:rFonts w:ascii="GHEA Grapalat" w:hAnsi="GHEA Grapalat"/>
              </w:rPr>
              <w:t xml:space="preserve"> </w:t>
            </w:r>
          </w:p>
        </w:tc>
        <w:tc>
          <w:tcPr>
            <w:tcW w:w="567" w:type="dxa"/>
            <w:vAlign w:val="center"/>
          </w:tcPr>
          <w:p w:rsidR="00E42E5E" w:rsidRPr="00F412AC" w:rsidRDefault="00E42E5E" w:rsidP="00E42E5E">
            <w:pPr>
              <w:widowControl w:val="0"/>
              <w:spacing w:after="120"/>
              <w:jc w:val="center"/>
              <w:rPr>
                <w:rFonts w:ascii="GHEA Grapalat" w:hAnsi="GHEA Grapalat"/>
                <w:sz w:val="16"/>
              </w:rPr>
            </w:pPr>
            <w:r w:rsidRPr="00F412AC">
              <w:rPr>
                <w:rFonts w:ascii="GHEA Grapalat" w:hAnsi="GHEA Grapalat"/>
                <w:sz w:val="16"/>
              </w:rPr>
              <w:t>... %</w:t>
            </w:r>
          </w:p>
        </w:tc>
        <w:tc>
          <w:tcPr>
            <w:tcW w:w="595" w:type="dxa"/>
            <w:vAlign w:val="center"/>
          </w:tcPr>
          <w:p w:rsidR="00E42E5E" w:rsidRPr="00F412AC" w:rsidRDefault="00E42E5E" w:rsidP="00E42E5E">
            <w:pPr>
              <w:widowControl w:val="0"/>
              <w:spacing w:after="120"/>
              <w:jc w:val="center"/>
              <w:rPr>
                <w:rFonts w:ascii="GHEA Grapalat" w:hAnsi="GHEA Grapalat"/>
                <w:sz w:val="16"/>
              </w:rPr>
            </w:pPr>
            <w:r w:rsidRPr="00F412AC">
              <w:rPr>
                <w:rFonts w:ascii="GHEA Grapalat" w:hAnsi="GHEA Grapalat"/>
                <w:sz w:val="16"/>
              </w:rPr>
              <w:t>... %</w:t>
            </w:r>
          </w:p>
        </w:tc>
        <w:tc>
          <w:tcPr>
            <w:tcW w:w="546" w:type="dxa"/>
            <w:gridSpan w:val="2"/>
            <w:vAlign w:val="center"/>
          </w:tcPr>
          <w:p w:rsidR="00E42E5E" w:rsidRPr="00F412AC" w:rsidRDefault="00E42E5E" w:rsidP="00E42E5E">
            <w:pPr>
              <w:widowControl w:val="0"/>
              <w:spacing w:after="120"/>
              <w:jc w:val="center"/>
              <w:rPr>
                <w:rFonts w:ascii="GHEA Grapalat" w:hAnsi="GHEA Grapalat" w:cs="Arial"/>
                <w:sz w:val="16"/>
              </w:rPr>
            </w:pPr>
            <w:r w:rsidRPr="00F412AC">
              <w:rPr>
                <w:rFonts w:ascii="GHEA Grapalat" w:hAnsi="GHEA Grapalat"/>
                <w:sz w:val="16"/>
              </w:rPr>
              <w:t>... %</w:t>
            </w:r>
          </w:p>
        </w:tc>
        <w:tc>
          <w:tcPr>
            <w:tcW w:w="560" w:type="dxa"/>
            <w:gridSpan w:val="2"/>
            <w:vAlign w:val="center"/>
          </w:tcPr>
          <w:p w:rsidR="00E42E5E" w:rsidRPr="00F412AC" w:rsidRDefault="00E42E5E" w:rsidP="00E42E5E">
            <w:pPr>
              <w:widowControl w:val="0"/>
              <w:spacing w:after="120"/>
              <w:jc w:val="center"/>
              <w:rPr>
                <w:rFonts w:ascii="GHEA Grapalat" w:hAnsi="GHEA Grapalat" w:cs="Arial"/>
                <w:sz w:val="16"/>
              </w:rPr>
            </w:pPr>
            <w:r w:rsidRPr="00F412AC">
              <w:rPr>
                <w:rFonts w:ascii="GHEA Grapalat" w:hAnsi="GHEA Grapalat"/>
                <w:sz w:val="16"/>
              </w:rPr>
              <w:t>... %</w:t>
            </w:r>
          </w:p>
        </w:tc>
        <w:tc>
          <w:tcPr>
            <w:tcW w:w="567" w:type="dxa"/>
            <w:vAlign w:val="center"/>
          </w:tcPr>
          <w:p w:rsidR="00E42E5E" w:rsidRPr="00F412AC" w:rsidRDefault="00E42E5E" w:rsidP="00E42E5E">
            <w:pPr>
              <w:widowControl w:val="0"/>
              <w:spacing w:after="120"/>
              <w:jc w:val="center"/>
              <w:rPr>
                <w:rFonts w:ascii="GHEA Grapalat" w:hAnsi="GHEA Grapalat" w:cs="Arial"/>
                <w:sz w:val="16"/>
              </w:rPr>
            </w:pPr>
            <w:r w:rsidRPr="00F412AC">
              <w:rPr>
                <w:rFonts w:ascii="GHEA Grapalat" w:hAnsi="GHEA Grapalat"/>
                <w:sz w:val="16"/>
              </w:rPr>
              <w:t>... %</w:t>
            </w:r>
          </w:p>
        </w:tc>
        <w:tc>
          <w:tcPr>
            <w:tcW w:w="567" w:type="dxa"/>
            <w:vAlign w:val="center"/>
          </w:tcPr>
          <w:p w:rsidR="00E42E5E" w:rsidRPr="00F412AC" w:rsidRDefault="00E42E5E" w:rsidP="00E42E5E">
            <w:pPr>
              <w:widowControl w:val="0"/>
              <w:spacing w:after="120"/>
              <w:jc w:val="center"/>
              <w:rPr>
                <w:rFonts w:ascii="GHEA Grapalat" w:hAnsi="GHEA Grapalat" w:cs="Arial"/>
                <w:sz w:val="16"/>
              </w:rPr>
            </w:pPr>
            <w:r w:rsidRPr="00F412AC">
              <w:rPr>
                <w:rFonts w:ascii="GHEA Grapalat" w:hAnsi="GHEA Grapalat"/>
                <w:sz w:val="16"/>
              </w:rPr>
              <w:t>... %</w:t>
            </w:r>
          </w:p>
        </w:tc>
        <w:tc>
          <w:tcPr>
            <w:tcW w:w="567" w:type="dxa"/>
            <w:vAlign w:val="center"/>
          </w:tcPr>
          <w:p w:rsidR="00E42E5E" w:rsidRPr="00F412AC" w:rsidRDefault="00E42E5E" w:rsidP="00E42E5E">
            <w:pPr>
              <w:widowControl w:val="0"/>
              <w:spacing w:after="120"/>
              <w:jc w:val="center"/>
              <w:rPr>
                <w:rFonts w:ascii="GHEA Grapalat" w:hAnsi="GHEA Grapalat" w:cs="Arial"/>
                <w:sz w:val="16"/>
              </w:rPr>
            </w:pPr>
            <w:r w:rsidRPr="00F412AC">
              <w:rPr>
                <w:rFonts w:ascii="GHEA Grapalat" w:hAnsi="GHEA Grapalat"/>
                <w:sz w:val="16"/>
              </w:rPr>
              <w:t>... %</w:t>
            </w:r>
          </w:p>
        </w:tc>
        <w:tc>
          <w:tcPr>
            <w:tcW w:w="567" w:type="dxa"/>
            <w:vAlign w:val="center"/>
          </w:tcPr>
          <w:p w:rsidR="00E42E5E" w:rsidRPr="00F412AC" w:rsidRDefault="00E42E5E" w:rsidP="00E42E5E">
            <w:pPr>
              <w:widowControl w:val="0"/>
              <w:spacing w:after="120"/>
              <w:jc w:val="center"/>
              <w:rPr>
                <w:rFonts w:ascii="GHEA Grapalat" w:hAnsi="GHEA Grapalat" w:cs="Arial"/>
                <w:sz w:val="16"/>
              </w:rPr>
            </w:pPr>
            <w:r w:rsidRPr="00F412AC">
              <w:rPr>
                <w:rFonts w:ascii="GHEA Grapalat" w:hAnsi="GHEA Grapalat"/>
                <w:sz w:val="16"/>
              </w:rPr>
              <w:t>... %</w:t>
            </w:r>
          </w:p>
        </w:tc>
        <w:tc>
          <w:tcPr>
            <w:tcW w:w="708" w:type="dxa"/>
            <w:vAlign w:val="center"/>
          </w:tcPr>
          <w:p w:rsidR="00E42E5E" w:rsidRPr="00F412AC" w:rsidRDefault="00E42E5E" w:rsidP="00E42E5E">
            <w:pPr>
              <w:widowControl w:val="0"/>
              <w:spacing w:after="120"/>
              <w:jc w:val="center"/>
              <w:rPr>
                <w:rFonts w:ascii="GHEA Grapalat" w:hAnsi="GHEA Grapalat" w:cs="Arial"/>
                <w:sz w:val="16"/>
              </w:rPr>
            </w:pPr>
            <w:r w:rsidRPr="00F412AC">
              <w:rPr>
                <w:rFonts w:ascii="GHEA Grapalat" w:hAnsi="GHEA Grapalat"/>
                <w:sz w:val="16"/>
              </w:rPr>
              <w:t>... %</w:t>
            </w:r>
          </w:p>
        </w:tc>
        <w:tc>
          <w:tcPr>
            <w:tcW w:w="709" w:type="dxa"/>
            <w:vAlign w:val="center"/>
          </w:tcPr>
          <w:p w:rsidR="00E42E5E" w:rsidRPr="00F412AC" w:rsidRDefault="00E42E5E" w:rsidP="00E42E5E">
            <w:pPr>
              <w:widowControl w:val="0"/>
              <w:spacing w:after="120"/>
              <w:jc w:val="center"/>
              <w:rPr>
                <w:rFonts w:ascii="GHEA Grapalat" w:hAnsi="GHEA Grapalat" w:cs="Arial"/>
                <w:sz w:val="16"/>
              </w:rPr>
            </w:pPr>
            <w:r w:rsidRPr="00F412AC">
              <w:rPr>
                <w:rFonts w:ascii="GHEA Grapalat" w:hAnsi="GHEA Grapalat"/>
                <w:sz w:val="16"/>
              </w:rPr>
              <w:t>... %</w:t>
            </w:r>
          </w:p>
        </w:tc>
        <w:tc>
          <w:tcPr>
            <w:tcW w:w="709" w:type="dxa"/>
            <w:gridSpan w:val="2"/>
            <w:vAlign w:val="center"/>
          </w:tcPr>
          <w:p w:rsidR="00E42E5E" w:rsidRPr="00F412AC" w:rsidRDefault="00E42E5E" w:rsidP="00E42E5E">
            <w:pPr>
              <w:widowControl w:val="0"/>
              <w:spacing w:after="120"/>
              <w:jc w:val="center"/>
              <w:rPr>
                <w:rFonts w:ascii="GHEA Grapalat" w:hAnsi="GHEA Grapalat" w:cs="Arial"/>
                <w:sz w:val="16"/>
              </w:rPr>
            </w:pPr>
            <w:r w:rsidRPr="00F412AC">
              <w:rPr>
                <w:rFonts w:ascii="GHEA Grapalat" w:hAnsi="GHEA Grapalat"/>
                <w:sz w:val="16"/>
              </w:rPr>
              <w:t>... %</w:t>
            </w:r>
          </w:p>
        </w:tc>
        <w:tc>
          <w:tcPr>
            <w:tcW w:w="709" w:type="dxa"/>
            <w:vAlign w:val="center"/>
          </w:tcPr>
          <w:p w:rsidR="00E42E5E" w:rsidRPr="00F412AC" w:rsidRDefault="00E42E5E" w:rsidP="00E42E5E">
            <w:pPr>
              <w:widowControl w:val="0"/>
              <w:spacing w:after="120"/>
              <w:jc w:val="center"/>
              <w:rPr>
                <w:rFonts w:ascii="GHEA Grapalat" w:hAnsi="GHEA Grapalat" w:cs="Arial"/>
                <w:sz w:val="16"/>
              </w:rPr>
            </w:pPr>
            <w:r>
              <w:rPr>
                <w:rFonts w:ascii="GHEA Grapalat" w:hAnsi="GHEA Grapalat"/>
                <w:sz w:val="16"/>
                <w:lang w:val="hy-AM"/>
              </w:rPr>
              <w:t>100</w:t>
            </w:r>
            <w:r w:rsidRPr="00F412AC">
              <w:rPr>
                <w:rFonts w:ascii="GHEA Grapalat" w:hAnsi="GHEA Grapalat"/>
                <w:sz w:val="16"/>
              </w:rPr>
              <w:t xml:space="preserve"> %</w:t>
            </w:r>
          </w:p>
        </w:tc>
        <w:tc>
          <w:tcPr>
            <w:tcW w:w="646" w:type="dxa"/>
            <w:vAlign w:val="center"/>
          </w:tcPr>
          <w:p w:rsidR="00E42E5E" w:rsidRPr="00F412AC" w:rsidRDefault="00E42E5E" w:rsidP="00E42E5E">
            <w:pPr>
              <w:widowControl w:val="0"/>
              <w:spacing w:after="120"/>
              <w:jc w:val="center"/>
              <w:rPr>
                <w:rFonts w:ascii="GHEA Grapalat" w:hAnsi="GHEA Grapalat" w:cs="Arial"/>
                <w:sz w:val="16"/>
              </w:rPr>
            </w:pPr>
            <w:r>
              <w:rPr>
                <w:rFonts w:ascii="GHEA Grapalat" w:hAnsi="GHEA Grapalat"/>
                <w:sz w:val="16"/>
                <w:lang w:val="hy-AM"/>
              </w:rPr>
              <w:t>100</w:t>
            </w:r>
            <w:r w:rsidRPr="00F412AC">
              <w:rPr>
                <w:rFonts w:ascii="GHEA Grapalat" w:hAnsi="GHEA Grapalat"/>
                <w:sz w:val="16"/>
              </w:rPr>
              <w:t xml:space="preserve"> %</w:t>
            </w:r>
          </w:p>
        </w:tc>
      </w:tr>
      <w:tr w:rsidR="003B2F27" w:rsidRPr="00AD29CE" w:rsidTr="00957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1647" w:type="dxa"/>
          <w:jc w:val="center"/>
        </w:trPr>
        <w:tc>
          <w:tcPr>
            <w:tcW w:w="4536" w:type="dxa"/>
            <w:gridSpan w:val="6"/>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gridSpan w:val="2"/>
          </w:tcPr>
          <w:p w:rsidR="003B2F27" w:rsidRPr="00AD29CE" w:rsidRDefault="003B2F27" w:rsidP="005B7138">
            <w:pPr>
              <w:widowControl w:val="0"/>
              <w:spacing w:after="160" w:line="360" w:lineRule="auto"/>
              <w:jc w:val="center"/>
              <w:rPr>
                <w:rFonts w:ascii="GHEA Grapalat" w:hAnsi="GHEA Grapalat"/>
              </w:rPr>
            </w:pPr>
          </w:p>
        </w:tc>
        <w:tc>
          <w:tcPr>
            <w:tcW w:w="4343" w:type="dxa"/>
            <w:gridSpan w:val="8"/>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E84219">
          <w:footnotePr>
            <w:pos w:val="beneathText"/>
          </w:footnotePr>
          <w:pgSz w:w="11907" w:h="16840" w:code="9"/>
          <w:pgMar w:top="425" w:right="567" w:bottom="1559" w:left="425" w:header="561" w:footer="561" w:gutter="0"/>
          <w:cols w:space="720"/>
          <w:titlePg/>
          <w:docGrid w:linePitch="326"/>
        </w:sectPr>
      </w:pPr>
    </w:p>
    <w:p w:rsidR="00730D1A" w:rsidRDefault="00730D1A" w:rsidP="00E40EC6">
      <w:pPr>
        <w:widowControl w:val="0"/>
        <w:autoSpaceDE w:val="0"/>
        <w:autoSpaceDN w:val="0"/>
        <w:adjustRightInd w:val="0"/>
        <w:jc w:val="right"/>
        <w:rPr>
          <w:rFonts w:ascii="GHEA Grapalat" w:hAnsi="GHEA Grapalat"/>
          <w:i/>
          <w:sz w:val="16"/>
          <w:szCs w:val="16"/>
        </w:rPr>
      </w:pPr>
    </w:p>
    <w:p w:rsidR="00730D1A" w:rsidRDefault="00730D1A" w:rsidP="00E40EC6">
      <w:pPr>
        <w:widowControl w:val="0"/>
        <w:autoSpaceDE w:val="0"/>
        <w:autoSpaceDN w:val="0"/>
        <w:adjustRightInd w:val="0"/>
        <w:jc w:val="right"/>
        <w:rPr>
          <w:rFonts w:ascii="GHEA Grapalat" w:hAnsi="GHEA Grapalat"/>
          <w:i/>
          <w:sz w:val="16"/>
          <w:szCs w:val="16"/>
        </w:rPr>
      </w:pPr>
    </w:p>
    <w:p w:rsidR="003B2F27" w:rsidRPr="00730D1A" w:rsidRDefault="003B2F27" w:rsidP="00E40EC6">
      <w:pPr>
        <w:widowControl w:val="0"/>
        <w:autoSpaceDE w:val="0"/>
        <w:autoSpaceDN w:val="0"/>
        <w:adjustRightInd w:val="0"/>
        <w:jc w:val="right"/>
        <w:rPr>
          <w:rFonts w:ascii="GHEA Grapalat" w:hAnsi="GHEA Grapalat" w:cs="TimesArmenianPSMT"/>
          <w:i/>
          <w:sz w:val="16"/>
          <w:szCs w:val="16"/>
        </w:rPr>
      </w:pPr>
      <w:r w:rsidRPr="00730D1A">
        <w:rPr>
          <w:rFonts w:ascii="GHEA Grapalat" w:hAnsi="GHEA Grapalat"/>
          <w:i/>
          <w:sz w:val="16"/>
          <w:szCs w:val="16"/>
        </w:rPr>
        <w:t>Приложение № 3</w:t>
      </w:r>
    </w:p>
    <w:p w:rsidR="003B2F27" w:rsidRPr="00730D1A" w:rsidRDefault="003B2F27" w:rsidP="00E40EC6">
      <w:pPr>
        <w:widowControl w:val="0"/>
        <w:autoSpaceDE w:val="0"/>
        <w:autoSpaceDN w:val="0"/>
        <w:adjustRightInd w:val="0"/>
        <w:jc w:val="right"/>
        <w:rPr>
          <w:rFonts w:ascii="GHEA Grapalat" w:hAnsi="GHEA Grapalat" w:cs="TimesArmenianPSMT"/>
          <w:i/>
          <w:sz w:val="16"/>
          <w:szCs w:val="16"/>
        </w:rPr>
      </w:pPr>
      <w:r w:rsidRPr="00730D1A">
        <w:rPr>
          <w:rFonts w:ascii="GHEA Grapalat" w:hAnsi="GHEA Grapalat"/>
          <w:i/>
          <w:sz w:val="16"/>
          <w:szCs w:val="16"/>
        </w:rPr>
        <w:t xml:space="preserve">к Договору под кодом </w:t>
      </w:r>
      <w:r w:rsidRPr="00730D1A">
        <w:rPr>
          <w:rFonts w:ascii="GHEA Grapalat" w:hAnsi="GHEA Grapalat" w:cs="TimesArmenianPSMT"/>
          <w:i/>
          <w:sz w:val="16"/>
          <w:szCs w:val="16"/>
        </w:rPr>
        <w:br/>
      </w:r>
      <w:r w:rsidRPr="00730D1A">
        <w:rPr>
          <w:rFonts w:ascii="GHEA Grapalat" w:hAnsi="GHEA Grapalat"/>
          <w:i/>
          <w:sz w:val="16"/>
          <w:szCs w:val="16"/>
        </w:rPr>
        <w:t xml:space="preserve"> заключенному "</w:t>
      </w:r>
      <w:r w:rsidRPr="00730D1A">
        <w:rPr>
          <w:rFonts w:ascii="GHEA Grapalat" w:hAnsi="GHEA Grapalat"/>
          <w:i/>
          <w:sz w:val="16"/>
          <w:szCs w:val="16"/>
        </w:rPr>
        <w:tab/>
        <w:t>"</w:t>
      </w:r>
      <w:r w:rsidRPr="00730D1A">
        <w:rPr>
          <w:rFonts w:ascii="GHEA Grapalat" w:hAnsi="GHEA Grapalat"/>
          <w:i/>
          <w:sz w:val="16"/>
          <w:szCs w:val="16"/>
        </w:rPr>
        <w:tab/>
        <w:t>20.</w:t>
      </w:r>
      <w:r w:rsidRPr="00730D1A">
        <w:rPr>
          <w:rFonts w:ascii="GHEA Grapalat" w:hAnsi="GHEA Grapalat"/>
          <w:i/>
          <w:sz w:val="16"/>
          <w:szCs w:val="16"/>
        </w:rPr>
        <w:tab/>
        <w:t>г.</w:t>
      </w:r>
    </w:p>
    <w:p w:rsidR="003B2F27" w:rsidRPr="00730D1A" w:rsidRDefault="003B2F27" w:rsidP="00E40EC6">
      <w:pPr>
        <w:widowControl w:val="0"/>
        <w:autoSpaceDE w:val="0"/>
        <w:autoSpaceDN w:val="0"/>
        <w:adjustRightInd w:val="0"/>
        <w:jc w:val="right"/>
        <w:rPr>
          <w:rFonts w:ascii="GHEA Grapalat" w:hAnsi="GHEA Grapalat" w:cs="TimesArmenianPSMT"/>
          <w:i/>
          <w:sz w:val="16"/>
          <w:szCs w:val="16"/>
        </w:rPr>
      </w:pPr>
    </w:p>
    <w:tbl>
      <w:tblPr>
        <w:tblW w:w="9750" w:type="dxa"/>
        <w:jc w:val="center"/>
        <w:tblCellSpacing w:w="7" w:type="dxa"/>
        <w:tblCellMar>
          <w:left w:w="0" w:type="dxa"/>
          <w:right w:w="0" w:type="dxa"/>
        </w:tblCellMar>
        <w:tblLook w:val="0000" w:firstRow="0" w:lastRow="0" w:firstColumn="0" w:lastColumn="0" w:noHBand="0" w:noVBand="0"/>
      </w:tblPr>
      <w:tblGrid>
        <w:gridCol w:w="4817"/>
        <w:gridCol w:w="14"/>
        <w:gridCol w:w="4919"/>
      </w:tblGrid>
      <w:tr w:rsidR="003B2F27" w:rsidRPr="00730D1A" w:rsidDel="004B29A5" w:rsidTr="005B7138">
        <w:trPr>
          <w:tblCellSpacing w:w="7" w:type="dxa"/>
          <w:jc w:val="center"/>
        </w:trPr>
        <w:tc>
          <w:tcPr>
            <w:tcW w:w="0" w:type="auto"/>
            <w:gridSpan w:val="2"/>
            <w:vAlign w:val="center"/>
          </w:tcPr>
          <w:p w:rsidR="003B2F27" w:rsidRPr="00730D1A" w:rsidDel="004B29A5" w:rsidRDefault="003B2F27" w:rsidP="00E40EC6">
            <w:pPr>
              <w:widowControl w:val="0"/>
              <w:rPr>
                <w:rFonts w:ascii="GHEA Grapalat" w:hAnsi="GHEA Grapalat"/>
                <w:iCs/>
                <w:color w:val="000000"/>
                <w:sz w:val="16"/>
                <w:szCs w:val="16"/>
              </w:rPr>
            </w:pPr>
          </w:p>
        </w:tc>
        <w:tc>
          <w:tcPr>
            <w:tcW w:w="0" w:type="auto"/>
            <w:vAlign w:val="center"/>
          </w:tcPr>
          <w:p w:rsidR="003B2F27" w:rsidRPr="00730D1A" w:rsidDel="004B29A5" w:rsidRDefault="003B2F27" w:rsidP="00E40EC6">
            <w:pPr>
              <w:widowControl w:val="0"/>
              <w:rPr>
                <w:rFonts w:ascii="GHEA Grapalat" w:hAnsi="GHEA Grapalat" w:cs="Arial"/>
                <w:iCs/>
                <w:color w:val="000000"/>
                <w:sz w:val="16"/>
                <w:szCs w:val="16"/>
              </w:rPr>
            </w:pPr>
          </w:p>
        </w:tc>
      </w:tr>
      <w:tr w:rsidR="003B2F27" w:rsidRPr="00730D1A" w:rsidTr="005B7138">
        <w:trPr>
          <w:tblCellSpacing w:w="7" w:type="dxa"/>
          <w:jc w:val="center"/>
        </w:trPr>
        <w:tc>
          <w:tcPr>
            <w:tcW w:w="0" w:type="auto"/>
            <w:vAlign w:val="center"/>
          </w:tcPr>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sz w:val="16"/>
                <w:szCs w:val="16"/>
              </w:rPr>
              <w:t>Сторона договора</w:t>
            </w:r>
            <w:r w:rsidRPr="00730D1A">
              <w:rPr>
                <w:rFonts w:ascii="GHEA Grapalat" w:hAnsi="GHEA Grapalat"/>
                <w:color w:val="000000"/>
                <w:sz w:val="16"/>
                <w:szCs w:val="16"/>
              </w:rPr>
              <w:t xml:space="preserve"> </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_______________________________</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________________________________</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место нахождения _______________</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Р/С_____________________________</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УНН____________________________</w:t>
            </w:r>
          </w:p>
        </w:tc>
        <w:tc>
          <w:tcPr>
            <w:tcW w:w="0" w:type="auto"/>
            <w:gridSpan w:val="2"/>
            <w:vAlign w:val="center"/>
          </w:tcPr>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Заказчик</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________________________________</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_________________________________</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место нахождения ________________</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Р/С_____________________________</w:t>
            </w:r>
          </w:p>
          <w:p w:rsidR="003B2F27" w:rsidRPr="00730D1A" w:rsidRDefault="003B2F27" w:rsidP="00E40EC6">
            <w:pPr>
              <w:widowControl w:val="0"/>
              <w:jc w:val="center"/>
              <w:rPr>
                <w:rFonts w:ascii="GHEA Grapalat" w:hAnsi="GHEA Grapalat"/>
                <w:iCs/>
                <w:color w:val="000000"/>
                <w:sz w:val="16"/>
                <w:szCs w:val="16"/>
              </w:rPr>
            </w:pPr>
            <w:r w:rsidRPr="00730D1A">
              <w:rPr>
                <w:rFonts w:ascii="GHEA Grapalat" w:hAnsi="GHEA Grapalat"/>
                <w:color w:val="000000"/>
                <w:sz w:val="16"/>
                <w:szCs w:val="16"/>
              </w:rPr>
              <w:t>УНН____________________________</w:t>
            </w:r>
          </w:p>
        </w:tc>
      </w:tr>
    </w:tbl>
    <w:p w:rsidR="003B2F27" w:rsidRPr="00730D1A" w:rsidRDefault="003B2F27" w:rsidP="00E40EC6">
      <w:pPr>
        <w:widowControl w:val="0"/>
        <w:spacing w:line="360" w:lineRule="auto"/>
        <w:ind w:firstLine="375"/>
        <w:rPr>
          <w:rFonts w:ascii="GHEA Grapalat" w:hAnsi="GHEA Grapalat"/>
          <w:iCs/>
          <w:color w:val="000000"/>
          <w:sz w:val="16"/>
          <w:szCs w:val="16"/>
        </w:rPr>
      </w:pPr>
    </w:p>
    <w:p w:rsidR="003B2F27" w:rsidRPr="00730D1A" w:rsidRDefault="003B2F27" w:rsidP="00E40EC6">
      <w:pPr>
        <w:widowControl w:val="0"/>
        <w:spacing w:line="360" w:lineRule="auto"/>
        <w:ind w:left="567" w:right="566"/>
        <w:jc w:val="center"/>
        <w:rPr>
          <w:rFonts w:ascii="GHEA Grapalat" w:hAnsi="GHEA Grapalat"/>
          <w:iCs/>
          <w:color w:val="000000"/>
          <w:sz w:val="16"/>
          <w:szCs w:val="16"/>
        </w:rPr>
      </w:pPr>
      <w:r w:rsidRPr="00730D1A">
        <w:rPr>
          <w:rFonts w:ascii="GHEA Grapalat" w:hAnsi="GHEA Grapalat"/>
          <w:b/>
          <w:color w:val="000000"/>
          <w:sz w:val="16"/>
          <w:szCs w:val="16"/>
        </w:rPr>
        <w:t>АКТ №</w:t>
      </w:r>
    </w:p>
    <w:p w:rsidR="003B2F27" w:rsidRPr="00730D1A" w:rsidRDefault="003B2F27" w:rsidP="00E40EC6">
      <w:pPr>
        <w:widowControl w:val="0"/>
        <w:spacing w:line="360" w:lineRule="auto"/>
        <w:ind w:left="567" w:right="566"/>
        <w:jc w:val="center"/>
        <w:rPr>
          <w:rFonts w:ascii="GHEA Grapalat" w:hAnsi="GHEA Grapalat"/>
          <w:b/>
          <w:bCs/>
          <w:iCs/>
          <w:color w:val="000000"/>
          <w:sz w:val="16"/>
          <w:szCs w:val="16"/>
        </w:rPr>
      </w:pPr>
      <w:r w:rsidRPr="00730D1A">
        <w:rPr>
          <w:rFonts w:ascii="GHEA Grapalat" w:hAnsi="GHEA Grapalat"/>
          <w:b/>
          <w:color w:val="000000"/>
          <w:sz w:val="16"/>
          <w:szCs w:val="16"/>
        </w:rPr>
        <w:t xml:space="preserve">СДАЧИ-ПРИЕМКИ РЕЗУЛЬТАТОВ </w:t>
      </w:r>
      <w:r w:rsidRPr="00730D1A">
        <w:rPr>
          <w:rFonts w:ascii="GHEA Grapalat" w:hAnsi="GHEA Grapalat"/>
          <w:b/>
          <w:color w:val="000000"/>
          <w:sz w:val="16"/>
          <w:szCs w:val="16"/>
        </w:rPr>
        <w:br/>
        <w:t>ИСПОЛНЕНИЯ ДОГОВОРА ИЛИ ЕГО ЧАСТИ</w:t>
      </w:r>
    </w:p>
    <w:p w:rsidR="003B2F27" w:rsidRPr="00730D1A" w:rsidRDefault="003B2F27" w:rsidP="00E40EC6">
      <w:pPr>
        <w:pStyle w:val="BodyTextIndent"/>
        <w:widowControl w:val="0"/>
        <w:ind w:firstLine="0"/>
        <w:jc w:val="center"/>
        <w:rPr>
          <w:rFonts w:ascii="GHEA Grapalat" w:hAnsi="GHEA Grapalat"/>
          <w:b/>
          <w:bCs/>
          <w:iCs/>
          <w:sz w:val="16"/>
          <w:szCs w:val="16"/>
        </w:rPr>
      </w:pPr>
    </w:p>
    <w:p w:rsidR="003B2F27" w:rsidRPr="00730D1A" w:rsidRDefault="003B2F27" w:rsidP="00E40EC6">
      <w:pPr>
        <w:pStyle w:val="BodyTextIndent"/>
        <w:widowControl w:val="0"/>
        <w:tabs>
          <w:tab w:val="left" w:pos="1134"/>
          <w:tab w:val="left" w:pos="1985"/>
        </w:tabs>
        <w:ind w:firstLine="540"/>
        <w:rPr>
          <w:rFonts w:ascii="GHEA Grapalat" w:hAnsi="GHEA Grapalat"/>
          <w:iCs/>
          <w:sz w:val="16"/>
          <w:szCs w:val="16"/>
        </w:rPr>
      </w:pPr>
      <w:r w:rsidRPr="00730D1A">
        <w:rPr>
          <w:rFonts w:ascii="GHEA Grapalat" w:hAnsi="GHEA Grapalat"/>
          <w:sz w:val="16"/>
          <w:szCs w:val="16"/>
        </w:rPr>
        <w:t>"</w:t>
      </w:r>
      <w:r w:rsidRPr="00730D1A">
        <w:rPr>
          <w:rFonts w:ascii="GHEA Grapalat" w:hAnsi="GHEA Grapalat"/>
          <w:sz w:val="16"/>
          <w:szCs w:val="16"/>
        </w:rPr>
        <w:tab/>
        <w:t>" "</w:t>
      </w:r>
      <w:r w:rsidRPr="00730D1A">
        <w:rPr>
          <w:rFonts w:ascii="GHEA Grapalat" w:hAnsi="GHEA Grapalat"/>
          <w:sz w:val="16"/>
          <w:szCs w:val="16"/>
        </w:rPr>
        <w:tab/>
        <w:t>" 20.</w:t>
      </w:r>
      <w:r w:rsidRPr="00730D1A">
        <w:rPr>
          <w:rFonts w:ascii="GHEA Grapalat" w:hAnsi="GHEA Grapalat"/>
          <w:sz w:val="16"/>
          <w:szCs w:val="16"/>
        </w:rPr>
        <w:tab/>
        <w:t>г.</w:t>
      </w:r>
    </w:p>
    <w:p w:rsidR="003B2F27" w:rsidRPr="00730D1A" w:rsidRDefault="003B2F27" w:rsidP="00E40EC6">
      <w:pPr>
        <w:pStyle w:val="NormalWeb"/>
        <w:widowControl w:val="0"/>
        <w:spacing w:before="0" w:beforeAutospacing="0" w:after="0" w:afterAutospacing="0" w:line="360" w:lineRule="auto"/>
        <w:rPr>
          <w:rFonts w:ascii="GHEA Grapalat" w:hAnsi="GHEA Grapalat"/>
          <w:color w:val="000000"/>
          <w:sz w:val="16"/>
          <w:szCs w:val="16"/>
        </w:rPr>
      </w:pPr>
      <w:r w:rsidRPr="00730D1A">
        <w:rPr>
          <w:rFonts w:ascii="GHEA Grapalat" w:hAnsi="GHEA Grapalat"/>
          <w:color w:val="000000"/>
          <w:sz w:val="16"/>
          <w:szCs w:val="16"/>
        </w:rPr>
        <w:t>Наименование договора (далее — Договор) __________________________________</w:t>
      </w:r>
    </w:p>
    <w:p w:rsidR="003B2F27" w:rsidRPr="00730D1A" w:rsidRDefault="003B2F27" w:rsidP="00E40EC6">
      <w:pPr>
        <w:pStyle w:val="NormalWeb"/>
        <w:widowControl w:val="0"/>
        <w:tabs>
          <w:tab w:val="left" w:pos="8789"/>
        </w:tabs>
        <w:spacing w:before="0" w:beforeAutospacing="0" w:after="0" w:afterAutospacing="0" w:line="360" w:lineRule="auto"/>
        <w:rPr>
          <w:rFonts w:ascii="GHEA Grapalat" w:hAnsi="GHEA Grapalat"/>
          <w:color w:val="000000"/>
          <w:sz w:val="16"/>
          <w:szCs w:val="16"/>
        </w:rPr>
      </w:pPr>
      <w:r w:rsidRPr="00730D1A">
        <w:rPr>
          <w:rFonts w:ascii="GHEA Grapalat" w:hAnsi="GHEA Grapalat"/>
          <w:color w:val="000000"/>
          <w:sz w:val="16"/>
          <w:szCs w:val="16"/>
        </w:rPr>
        <w:t>Дата заключения Договора "___________" "_________________________" 20.</w:t>
      </w:r>
      <w:r w:rsidRPr="00730D1A">
        <w:rPr>
          <w:rFonts w:ascii="GHEA Grapalat" w:hAnsi="GHEA Grapalat"/>
          <w:color w:val="000000"/>
          <w:sz w:val="16"/>
          <w:szCs w:val="16"/>
        </w:rPr>
        <w:tab/>
        <w:t>г.</w:t>
      </w:r>
    </w:p>
    <w:p w:rsidR="003B2F27" w:rsidRPr="00730D1A" w:rsidRDefault="003B2F27" w:rsidP="00E40EC6">
      <w:pPr>
        <w:pStyle w:val="NormalWeb"/>
        <w:widowControl w:val="0"/>
        <w:spacing w:before="0" w:beforeAutospacing="0" w:after="0" w:afterAutospacing="0" w:line="360" w:lineRule="auto"/>
        <w:rPr>
          <w:rFonts w:ascii="GHEA Grapalat" w:hAnsi="GHEA Grapalat"/>
          <w:color w:val="000000"/>
          <w:sz w:val="16"/>
          <w:szCs w:val="16"/>
        </w:rPr>
      </w:pPr>
      <w:r w:rsidRPr="00730D1A">
        <w:rPr>
          <w:rFonts w:ascii="GHEA Grapalat" w:hAnsi="GHEA Grapalat"/>
          <w:color w:val="000000"/>
          <w:sz w:val="16"/>
          <w:szCs w:val="16"/>
        </w:rPr>
        <w:t>Номер Договора __________________________________________________________</w:t>
      </w:r>
    </w:p>
    <w:p w:rsidR="003B2F27" w:rsidRPr="00730D1A" w:rsidRDefault="003B2F27" w:rsidP="00E40EC6">
      <w:pPr>
        <w:widowControl w:val="0"/>
        <w:tabs>
          <w:tab w:val="left" w:pos="5387"/>
          <w:tab w:val="left" w:pos="6237"/>
        </w:tabs>
        <w:spacing w:line="360" w:lineRule="auto"/>
        <w:jc w:val="both"/>
        <w:rPr>
          <w:rFonts w:ascii="GHEA Grapalat" w:hAnsi="GHEA Grapalat" w:cs="Sylfaen"/>
          <w:iCs/>
          <w:sz w:val="16"/>
          <w:szCs w:val="16"/>
        </w:rPr>
      </w:pPr>
      <w:r w:rsidRPr="00730D1A">
        <w:rPr>
          <w:rFonts w:ascii="GHEA Grapalat" w:hAnsi="GHEA Grapalat"/>
          <w:color w:val="000000"/>
          <w:sz w:val="16"/>
          <w:szCs w:val="16"/>
        </w:rPr>
        <w:t>Заказчик и сторона Договора, принимая за основание относящийся к исполнению договора счет-фактуру N ___ , выписанный "</w:t>
      </w:r>
      <w:r w:rsidRPr="00730D1A">
        <w:rPr>
          <w:rFonts w:ascii="GHEA Grapalat" w:hAnsi="GHEA Grapalat"/>
          <w:color w:val="000000"/>
          <w:sz w:val="16"/>
          <w:szCs w:val="16"/>
        </w:rPr>
        <w:tab/>
        <w:t>" "</w:t>
      </w:r>
      <w:r w:rsidRPr="00730D1A">
        <w:rPr>
          <w:rFonts w:ascii="GHEA Grapalat" w:hAnsi="GHEA Grapalat"/>
          <w:color w:val="000000"/>
          <w:sz w:val="16"/>
          <w:szCs w:val="16"/>
        </w:rPr>
        <w:tab/>
        <w:t>" 20.</w:t>
      </w:r>
      <w:r w:rsidRPr="00730D1A">
        <w:rPr>
          <w:rFonts w:ascii="GHEA Grapalat" w:hAnsi="GHEA Grapalat"/>
          <w:color w:val="000000"/>
          <w:sz w:val="16"/>
          <w:szCs w:val="16"/>
        </w:rPr>
        <w:tab/>
        <w:t>г., составили настоящий акт о следующем:</w:t>
      </w:r>
    </w:p>
    <w:p w:rsidR="003B2F27" w:rsidRPr="00730D1A" w:rsidRDefault="003B2F27" w:rsidP="00E40EC6">
      <w:pPr>
        <w:widowControl w:val="0"/>
        <w:spacing w:line="360" w:lineRule="auto"/>
        <w:jc w:val="both"/>
        <w:rPr>
          <w:rFonts w:ascii="GHEA Grapalat" w:hAnsi="GHEA Grapalat"/>
          <w:iCs/>
          <w:color w:val="000000"/>
          <w:sz w:val="16"/>
          <w:szCs w:val="16"/>
        </w:rPr>
      </w:pPr>
      <w:r w:rsidRPr="00730D1A">
        <w:rPr>
          <w:rFonts w:ascii="GHEA Grapalat" w:hAnsi="GHEA Grapalat"/>
          <w:color w:val="000000"/>
          <w:sz w:val="16"/>
          <w:szCs w:val="16"/>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730D1A" w:rsidTr="005B7138">
        <w:trPr>
          <w:jc w:val="center"/>
        </w:trPr>
        <w:tc>
          <w:tcPr>
            <w:tcW w:w="357" w:type="dxa"/>
            <w:vMerge w:val="restart"/>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w:t>
            </w:r>
          </w:p>
        </w:tc>
        <w:tc>
          <w:tcPr>
            <w:tcW w:w="10348" w:type="dxa"/>
            <w:gridSpan w:val="8"/>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Предоставленные услуги</w:t>
            </w:r>
          </w:p>
        </w:tc>
      </w:tr>
      <w:tr w:rsidR="003B2F27" w:rsidRPr="00730D1A" w:rsidTr="005B7138">
        <w:trPr>
          <w:jc w:val="center"/>
        </w:trPr>
        <w:tc>
          <w:tcPr>
            <w:tcW w:w="357" w:type="dxa"/>
            <w:vMerge/>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73" w:type="dxa"/>
            <w:vMerge w:val="restart"/>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наименование</w:t>
            </w:r>
          </w:p>
        </w:tc>
        <w:tc>
          <w:tcPr>
            <w:tcW w:w="1440" w:type="dxa"/>
            <w:vMerge w:val="restart"/>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краткое изложение технической характеристики</w:t>
            </w:r>
          </w:p>
        </w:tc>
        <w:tc>
          <w:tcPr>
            <w:tcW w:w="2916" w:type="dxa"/>
            <w:gridSpan w:val="2"/>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количественный показатель</w:t>
            </w:r>
          </w:p>
        </w:tc>
        <w:tc>
          <w:tcPr>
            <w:tcW w:w="2976" w:type="dxa"/>
            <w:gridSpan w:val="2"/>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срок исполнения</w:t>
            </w:r>
          </w:p>
        </w:tc>
        <w:tc>
          <w:tcPr>
            <w:tcW w:w="1168" w:type="dxa"/>
            <w:vMerge w:val="restart"/>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сумма, подлежащая уплате (тыс. драмов)</w:t>
            </w:r>
          </w:p>
        </w:tc>
        <w:tc>
          <w:tcPr>
            <w:tcW w:w="675" w:type="dxa"/>
            <w:vMerge w:val="restart"/>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срок оплаты (по графику оплаты)</w:t>
            </w:r>
          </w:p>
        </w:tc>
      </w:tr>
      <w:tr w:rsidR="003B2F27" w:rsidRPr="00730D1A" w:rsidTr="005B7138">
        <w:trPr>
          <w:trHeight w:val="1105"/>
          <w:jc w:val="center"/>
        </w:trPr>
        <w:tc>
          <w:tcPr>
            <w:tcW w:w="357" w:type="dxa"/>
            <w:vMerge/>
            <w:tcBorders>
              <w:bottom w:val="single" w:sz="4" w:space="0" w:color="auto"/>
            </w:tcBorders>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800" w:type="dxa"/>
            <w:tcBorders>
              <w:bottom w:val="single" w:sz="4" w:space="0" w:color="auto"/>
            </w:tcBorders>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фактический</w:t>
            </w:r>
          </w:p>
        </w:tc>
        <w:tc>
          <w:tcPr>
            <w:tcW w:w="1842" w:type="dxa"/>
            <w:tcBorders>
              <w:bottom w:val="single" w:sz="4" w:space="0" w:color="auto"/>
            </w:tcBorders>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r w:rsidRPr="00730D1A">
              <w:rPr>
                <w:rFonts w:ascii="GHEA Grapalat" w:hAnsi="GHEA Grapalat"/>
                <w:sz w:val="16"/>
                <w:szCs w:val="16"/>
              </w:rPr>
              <w:t>фактический</w:t>
            </w:r>
          </w:p>
        </w:tc>
        <w:tc>
          <w:tcPr>
            <w:tcW w:w="1168" w:type="dxa"/>
            <w:vMerge/>
            <w:tcBorders>
              <w:bottom w:val="single" w:sz="4" w:space="0" w:color="auto"/>
            </w:tcBorders>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675" w:type="dxa"/>
            <w:vMerge/>
            <w:tcBorders>
              <w:bottom w:val="single" w:sz="4" w:space="0" w:color="auto"/>
            </w:tcBorders>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r>
      <w:tr w:rsidR="003B2F27" w:rsidRPr="00730D1A" w:rsidTr="005B7138">
        <w:trPr>
          <w:jc w:val="center"/>
        </w:trPr>
        <w:tc>
          <w:tcPr>
            <w:tcW w:w="357" w:type="dxa"/>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73" w:type="dxa"/>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800" w:type="dxa"/>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16" w:type="dxa"/>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842" w:type="dxa"/>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68" w:type="dxa"/>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675" w:type="dxa"/>
            <w:shd w:val="clear" w:color="auto" w:fill="auto"/>
            <w:vAlign w:val="center"/>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r>
      <w:tr w:rsidR="003B2F27" w:rsidRPr="00730D1A" w:rsidTr="005B7138">
        <w:trPr>
          <w:jc w:val="center"/>
        </w:trPr>
        <w:tc>
          <w:tcPr>
            <w:tcW w:w="357" w:type="dxa"/>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73" w:type="dxa"/>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800" w:type="dxa"/>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16" w:type="dxa"/>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842" w:type="dxa"/>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1168" w:type="dxa"/>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c>
          <w:tcPr>
            <w:tcW w:w="675" w:type="dxa"/>
            <w:shd w:val="clear" w:color="auto" w:fill="auto"/>
          </w:tcPr>
          <w:p w:rsidR="003B2F27" w:rsidRPr="00730D1A" w:rsidRDefault="003B2F27" w:rsidP="00E40EC6">
            <w:pPr>
              <w:pStyle w:val="NormalWeb"/>
              <w:widowControl w:val="0"/>
              <w:spacing w:before="0" w:beforeAutospacing="0" w:after="0" w:afterAutospacing="0"/>
              <w:jc w:val="center"/>
              <w:rPr>
                <w:rFonts w:ascii="GHEA Grapalat" w:hAnsi="GHEA Grapalat"/>
                <w:sz w:val="16"/>
                <w:szCs w:val="16"/>
              </w:rPr>
            </w:pPr>
          </w:p>
        </w:tc>
      </w:tr>
    </w:tbl>
    <w:p w:rsidR="003B2F27" w:rsidRPr="00730D1A" w:rsidRDefault="003B2F27" w:rsidP="00E40EC6">
      <w:pPr>
        <w:widowControl w:val="0"/>
        <w:spacing w:line="360" w:lineRule="auto"/>
        <w:ind w:firstLine="375"/>
        <w:jc w:val="both"/>
        <w:rPr>
          <w:rFonts w:ascii="GHEA Grapalat" w:hAnsi="GHEA Grapalat" w:cs="Arial"/>
          <w:iCs/>
          <w:color w:val="000000"/>
          <w:sz w:val="16"/>
          <w:szCs w:val="16"/>
          <w:lang w:val="en-US"/>
        </w:rPr>
      </w:pPr>
    </w:p>
    <w:p w:rsidR="003B2F27" w:rsidRPr="00730D1A" w:rsidRDefault="003B2F27" w:rsidP="00E40EC6">
      <w:pPr>
        <w:widowControl w:val="0"/>
        <w:spacing w:line="360" w:lineRule="auto"/>
        <w:ind w:firstLine="567"/>
        <w:jc w:val="both"/>
        <w:rPr>
          <w:rFonts w:ascii="GHEA Grapalat" w:hAnsi="GHEA Grapalat"/>
          <w:iCs/>
          <w:snapToGrid w:val="0"/>
          <w:color w:val="000000"/>
          <w:sz w:val="16"/>
          <w:szCs w:val="16"/>
        </w:rPr>
      </w:pPr>
      <w:r w:rsidRPr="00730D1A">
        <w:rPr>
          <w:rFonts w:ascii="GHEA Grapalat" w:hAnsi="GHEA Grapalat"/>
          <w:sz w:val="16"/>
          <w:szCs w:val="16"/>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730D1A" w:rsidTr="005B7138">
        <w:trPr>
          <w:trHeight w:val="266"/>
          <w:tblCellSpacing w:w="7" w:type="dxa"/>
          <w:jc w:val="center"/>
        </w:trPr>
        <w:tc>
          <w:tcPr>
            <w:tcW w:w="0" w:type="auto"/>
            <w:vAlign w:val="center"/>
          </w:tcPr>
          <w:p w:rsidR="003B2F27" w:rsidRPr="00730D1A" w:rsidRDefault="003B2F27" w:rsidP="00E40EC6">
            <w:pPr>
              <w:widowControl w:val="0"/>
              <w:spacing w:line="360" w:lineRule="auto"/>
              <w:jc w:val="center"/>
              <w:rPr>
                <w:rFonts w:ascii="GHEA Grapalat" w:hAnsi="GHEA Grapalat"/>
                <w:iCs/>
                <w:color w:val="000000"/>
                <w:sz w:val="16"/>
                <w:szCs w:val="16"/>
              </w:rPr>
            </w:pPr>
            <w:r w:rsidRPr="00730D1A">
              <w:rPr>
                <w:rFonts w:ascii="GHEA Grapalat" w:hAnsi="GHEA Grapalat"/>
                <w:color w:val="000000"/>
                <w:sz w:val="16"/>
                <w:szCs w:val="16"/>
              </w:rPr>
              <w:t xml:space="preserve">Услугу сдал </w:t>
            </w:r>
          </w:p>
        </w:tc>
        <w:tc>
          <w:tcPr>
            <w:tcW w:w="0" w:type="auto"/>
            <w:vAlign w:val="center"/>
          </w:tcPr>
          <w:p w:rsidR="003B2F27" w:rsidRPr="00730D1A" w:rsidRDefault="003B2F27" w:rsidP="00E40EC6">
            <w:pPr>
              <w:widowControl w:val="0"/>
              <w:spacing w:line="360" w:lineRule="auto"/>
              <w:jc w:val="center"/>
              <w:rPr>
                <w:rFonts w:ascii="GHEA Grapalat" w:hAnsi="GHEA Grapalat"/>
                <w:iCs/>
                <w:color w:val="000000"/>
                <w:sz w:val="16"/>
                <w:szCs w:val="16"/>
              </w:rPr>
            </w:pPr>
            <w:r w:rsidRPr="00730D1A">
              <w:rPr>
                <w:rFonts w:ascii="GHEA Grapalat" w:hAnsi="GHEA Grapalat"/>
                <w:color w:val="000000"/>
                <w:sz w:val="16"/>
                <w:szCs w:val="16"/>
              </w:rPr>
              <w:t>Услугу принял</w:t>
            </w:r>
          </w:p>
        </w:tc>
      </w:tr>
      <w:tr w:rsidR="003B2F27" w:rsidRPr="00730D1A" w:rsidTr="005B7138">
        <w:trPr>
          <w:trHeight w:val="473"/>
          <w:tblCellSpacing w:w="7" w:type="dxa"/>
          <w:jc w:val="center"/>
        </w:trPr>
        <w:tc>
          <w:tcPr>
            <w:tcW w:w="0" w:type="auto"/>
            <w:vAlign w:val="center"/>
          </w:tcPr>
          <w:p w:rsidR="003B2F27" w:rsidRPr="00730D1A" w:rsidRDefault="003B2F27" w:rsidP="00E40EC6">
            <w:pPr>
              <w:widowControl w:val="0"/>
              <w:jc w:val="center"/>
              <w:rPr>
                <w:rFonts w:ascii="GHEA Grapalat" w:hAnsi="GHEA Grapalat"/>
                <w:iCs/>
                <w:sz w:val="16"/>
                <w:szCs w:val="16"/>
              </w:rPr>
            </w:pPr>
            <w:r w:rsidRPr="00730D1A">
              <w:rPr>
                <w:rFonts w:ascii="GHEA Grapalat" w:hAnsi="GHEA Grapalat"/>
                <w:sz w:val="16"/>
                <w:szCs w:val="16"/>
              </w:rPr>
              <w:t xml:space="preserve">___________________________ </w:t>
            </w:r>
          </w:p>
          <w:p w:rsidR="003B2F27" w:rsidRPr="00730D1A" w:rsidRDefault="003B2F27" w:rsidP="00E40EC6">
            <w:pPr>
              <w:widowControl w:val="0"/>
              <w:spacing w:line="360" w:lineRule="auto"/>
              <w:jc w:val="center"/>
              <w:rPr>
                <w:rFonts w:ascii="GHEA Grapalat" w:hAnsi="GHEA Grapalat"/>
                <w:iCs/>
                <w:sz w:val="16"/>
                <w:szCs w:val="16"/>
                <w:vertAlign w:val="superscript"/>
              </w:rPr>
            </w:pPr>
            <w:r w:rsidRPr="00730D1A">
              <w:rPr>
                <w:rFonts w:ascii="GHEA Grapalat" w:hAnsi="GHEA Grapalat"/>
                <w:sz w:val="16"/>
                <w:szCs w:val="16"/>
                <w:vertAlign w:val="superscript"/>
              </w:rPr>
              <w:t xml:space="preserve">подпись </w:t>
            </w:r>
          </w:p>
        </w:tc>
        <w:tc>
          <w:tcPr>
            <w:tcW w:w="0" w:type="auto"/>
            <w:vAlign w:val="center"/>
          </w:tcPr>
          <w:p w:rsidR="003B2F27" w:rsidRPr="00730D1A" w:rsidRDefault="003B2F27" w:rsidP="00E40EC6">
            <w:pPr>
              <w:widowControl w:val="0"/>
              <w:jc w:val="center"/>
              <w:rPr>
                <w:rFonts w:ascii="GHEA Grapalat" w:hAnsi="GHEA Grapalat"/>
                <w:iCs/>
                <w:sz w:val="16"/>
                <w:szCs w:val="16"/>
              </w:rPr>
            </w:pPr>
            <w:r w:rsidRPr="00730D1A">
              <w:rPr>
                <w:rFonts w:ascii="GHEA Grapalat" w:hAnsi="GHEA Grapalat"/>
                <w:sz w:val="16"/>
                <w:szCs w:val="16"/>
              </w:rPr>
              <w:t>___________________________</w:t>
            </w:r>
          </w:p>
          <w:p w:rsidR="003B2F27" w:rsidRPr="00730D1A" w:rsidRDefault="003B2F27" w:rsidP="00E40EC6">
            <w:pPr>
              <w:widowControl w:val="0"/>
              <w:spacing w:line="360" w:lineRule="auto"/>
              <w:jc w:val="center"/>
              <w:rPr>
                <w:rFonts w:ascii="GHEA Grapalat" w:hAnsi="GHEA Grapalat"/>
                <w:iCs/>
                <w:sz w:val="16"/>
                <w:szCs w:val="16"/>
                <w:vertAlign w:val="superscript"/>
              </w:rPr>
            </w:pPr>
            <w:r w:rsidRPr="00730D1A">
              <w:rPr>
                <w:rFonts w:ascii="GHEA Grapalat" w:hAnsi="GHEA Grapalat"/>
                <w:sz w:val="16"/>
                <w:szCs w:val="16"/>
                <w:vertAlign w:val="superscript"/>
              </w:rPr>
              <w:t xml:space="preserve">подпись </w:t>
            </w:r>
          </w:p>
        </w:tc>
      </w:tr>
      <w:tr w:rsidR="003B2F27" w:rsidRPr="00730D1A" w:rsidTr="005B7138">
        <w:trPr>
          <w:trHeight w:val="503"/>
          <w:tblCellSpacing w:w="7" w:type="dxa"/>
          <w:jc w:val="center"/>
        </w:trPr>
        <w:tc>
          <w:tcPr>
            <w:tcW w:w="0" w:type="auto"/>
            <w:vAlign w:val="center"/>
          </w:tcPr>
          <w:p w:rsidR="003B2F27" w:rsidRPr="00730D1A" w:rsidRDefault="003B2F27" w:rsidP="00E40EC6">
            <w:pPr>
              <w:widowControl w:val="0"/>
              <w:jc w:val="center"/>
              <w:rPr>
                <w:rFonts w:ascii="GHEA Grapalat" w:hAnsi="GHEA Grapalat"/>
                <w:iCs/>
                <w:sz w:val="16"/>
                <w:szCs w:val="16"/>
              </w:rPr>
            </w:pPr>
            <w:r w:rsidRPr="00730D1A">
              <w:rPr>
                <w:rFonts w:ascii="GHEA Grapalat" w:hAnsi="GHEA Grapalat"/>
                <w:sz w:val="16"/>
                <w:szCs w:val="16"/>
              </w:rPr>
              <w:t xml:space="preserve">___________________________ </w:t>
            </w:r>
          </w:p>
          <w:p w:rsidR="003B2F27" w:rsidRPr="00730D1A" w:rsidRDefault="003B2F27" w:rsidP="00E40EC6">
            <w:pPr>
              <w:widowControl w:val="0"/>
              <w:spacing w:line="360" w:lineRule="auto"/>
              <w:jc w:val="center"/>
              <w:rPr>
                <w:rFonts w:ascii="GHEA Grapalat" w:hAnsi="GHEA Grapalat"/>
                <w:iCs/>
                <w:sz w:val="16"/>
                <w:szCs w:val="16"/>
                <w:vertAlign w:val="superscript"/>
              </w:rPr>
            </w:pPr>
            <w:r w:rsidRPr="00730D1A">
              <w:rPr>
                <w:rFonts w:ascii="GHEA Grapalat" w:hAnsi="GHEA Grapalat"/>
                <w:sz w:val="16"/>
                <w:szCs w:val="16"/>
                <w:vertAlign w:val="superscript"/>
              </w:rPr>
              <w:t>фамилия, имя</w:t>
            </w:r>
          </w:p>
        </w:tc>
        <w:tc>
          <w:tcPr>
            <w:tcW w:w="0" w:type="auto"/>
            <w:vAlign w:val="center"/>
          </w:tcPr>
          <w:p w:rsidR="003B2F27" w:rsidRPr="00730D1A" w:rsidRDefault="003B2F27" w:rsidP="00E40EC6">
            <w:pPr>
              <w:widowControl w:val="0"/>
              <w:jc w:val="center"/>
              <w:rPr>
                <w:rFonts w:ascii="GHEA Grapalat" w:hAnsi="GHEA Grapalat"/>
                <w:iCs/>
                <w:sz w:val="16"/>
                <w:szCs w:val="16"/>
              </w:rPr>
            </w:pPr>
            <w:r w:rsidRPr="00730D1A">
              <w:rPr>
                <w:rFonts w:ascii="GHEA Grapalat" w:hAnsi="GHEA Grapalat"/>
                <w:sz w:val="16"/>
                <w:szCs w:val="16"/>
              </w:rPr>
              <w:t>___________________________</w:t>
            </w:r>
          </w:p>
          <w:p w:rsidR="003B2F27" w:rsidRPr="00730D1A" w:rsidRDefault="003B2F27" w:rsidP="00E40EC6">
            <w:pPr>
              <w:widowControl w:val="0"/>
              <w:spacing w:line="360" w:lineRule="auto"/>
              <w:jc w:val="center"/>
              <w:rPr>
                <w:rFonts w:ascii="GHEA Grapalat" w:hAnsi="GHEA Grapalat"/>
                <w:iCs/>
                <w:sz w:val="16"/>
                <w:szCs w:val="16"/>
                <w:vertAlign w:val="superscript"/>
              </w:rPr>
            </w:pPr>
            <w:r w:rsidRPr="00730D1A">
              <w:rPr>
                <w:rFonts w:ascii="GHEA Grapalat" w:hAnsi="GHEA Grapalat"/>
                <w:sz w:val="16"/>
                <w:szCs w:val="16"/>
                <w:vertAlign w:val="superscript"/>
              </w:rPr>
              <w:t>фамилия, имя</w:t>
            </w:r>
          </w:p>
        </w:tc>
      </w:tr>
      <w:tr w:rsidR="003B2F27" w:rsidRPr="00730D1A" w:rsidTr="005B7138">
        <w:trPr>
          <w:trHeight w:val="281"/>
          <w:tblCellSpacing w:w="7" w:type="dxa"/>
          <w:jc w:val="center"/>
        </w:trPr>
        <w:tc>
          <w:tcPr>
            <w:tcW w:w="0" w:type="auto"/>
            <w:vAlign w:val="center"/>
          </w:tcPr>
          <w:p w:rsidR="003B2F27" w:rsidRPr="00730D1A" w:rsidRDefault="003B2F27" w:rsidP="00E40EC6">
            <w:pPr>
              <w:widowControl w:val="0"/>
              <w:spacing w:line="360" w:lineRule="auto"/>
              <w:jc w:val="center"/>
              <w:rPr>
                <w:rFonts w:ascii="GHEA Grapalat" w:hAnsi="GHEA Grapalat"/>
                <w:iCs/>
                <w:color w:val="000000"/>
                <w:sz w:val="16"/>
                <w:szCs w:val="16"/>
              </w:rPr>
            </w:pPr>
            <w:r w:rsidRPr="00730D1A">
              <w:rPr>
                <w:rFonts w:ascii="GHEA Grapalat" w:hAnsi="GHEA Grapalat"/>
                <w:color w:val="000000"/>
                <w:sz w:val="16"/>
                <w:szCs w:val="16"/>
              </w:rPr>
              <w:t>М. П.</w:t>
            </w:r>
          </w:p>
        </w:tc>
        <w:tc>
          <w:tcPr>
            <w:tcW w:w="0" w:type="auto"/>
            <w:vAlign w:val="center"/>
          </w:tcPr>
          <w:p w:rsidR="003B2F27" w:rsidRPr="00730D1A" w:rsidRDefault="003B2F27" w:rsidP="00E40EC6">
            <w:pPr>
              <w:widowControl w:val="0"/>
              <w:spacing w:line="360" w:lineRule="auto"/>
              <w:jc w:val="center"/>
              <w:rPr>
                <w:rFonts w:ascii="GHEA Grapalat" w:hAnsi="GHEA Grapalat"/>
                <w:iCs/>
                <w:color w:val="000000"/>
                <w:sz w:val="16"/>
                <w:szCs w:val="16"/>
              </w:rPr>
            </w:pPr>
            <w:r w:rsidRPr="00730D1A">
              <w:rPr>
                <w:rFonts w:ascii="GHEA Grapalat" w:hAnsi="GHEA Grapalat"/>
                <w:color w:val="000000"/>
                <w:sz w:val="16"/>
                <w:szCs w:val="16"/>
              </w:rPr>
              <w:t>М. П.</w:t>
            </w:r>
          </w:p>
        </w:tc>
      </w:tr>
    </w:tbl>
    <w:p w:rsidR="003B2F27" w:rsidRPr="00730D1A" w:rsidRDefault="003B2F27" w:rsidP="003B2F27">
      <w:pPr>
        <w:widowControl w:val="0"/>
        <w:autoSpaceDE w:val="0"/>
        <w:autoSpaceDN w:val="0"/>
        <w:adjustRightInd w:val="0"/>
        <w:spacing w:after="160" w:line="360" w:lineRule="auto"/>
        <w:jc w:val="right"/>
        <w:rPr>
          <w:rFonts w:ascii="GHEA Grapalat" w:hAnsi="GHEA Grapalat" w:cs="TimesArmenianPSMT"/>
          <w:sz w:val="16"/>
          <w:szCs w:val="16"/>
        </w:rPr>
      </w:pPr>
    </w:p>
    <w:p w:rsidR="003B2F27" w:rsidRPr="00730D1A" w:rsidRDefault="003B2F27" w:rsidP="003B2F27">
      <w:pPr>
        <w:rPr>
          <w:rFonts w:ascii="GHEA Grapalat" w:hAnsi="GHEA Grapalat"/>
          <w:sz w:val="16"/>
          <w:szCs w:val="16"/>
        </w:rPr>
      </w:pPr>
      <w:r w:rsidRPr="00730D1A">
        <w:rPr>
          <w:rFonts w:ascii="GHEA Grapalat" w:hAnsi="GHEA Grapalat"/>
          <w:sz w:val="16"/>
          <w:szCs w:val="16"/>
        </w:rPr>
        <w:br w:type="page"/>
      </w:r>
    </w:p>
    <w:p w:rsidR="00730D1A" w:rsidRDefault="00730D1A" w:rsidP="003B2F27">
      <w:pPr>
        <w:widowControl w:val="0"/>
        <w:autoSpaceDE w:val="0"/>
        <w:autoSpaceDN w:val="0"/>
        <w:adjustRightInd w:val="0"/>
        <w:spacing w:after="160" w:line="360" w:lineRule="auto"/>
        <w:jc w:val="right"/>
        <w:rPr>
          <w:rFonts w:ascii="GHEA Grapalat" w:hAnsi="GHEA Grapalat"/>
          <w:i/>
          <w:sz w:val="16"/>
          <w:szCs w:val="16"/>
        </w:rPr>
      </w:pPr>
    </w:p>
    <w:p w:rsidR="00730D1A" w:rsidRDefault="00730D1A" w:rsidP="003B2F27">
      <w:pPr>
        <w:widowControl w:val="0"/>
        <w:autoSpaceDE w:val="0"/>
        <w:autoSpaceDN w:val="0"/>
        <w:adjustRightInd w:val="0"/>
        <w:spacing w:after="160" w:line="360" w:lineRule="auto"/>
        <w:jc w:val="right"/>
        <w:rPr>
          <w:rFonts w:ascii="GHEA Grapalat" w:hAnsi="GHEA Grapalat"/>
          <w:i/>
          <w:sz w:val="16"/>
          <w:szCs w:val="16"/>
        </w:rPr>
      </w:pPr>
    </w:p>
    <w:p w:rsidR="00730D1A" w:rsidRDefault="00730D1A" w:rsidP="003B2F27">
      <w:pPr>
        <w:widowControl w:val="0"/>
        <w:autoSpaceDE w:val="0"/>
        <w:autoSpaceDN w:val="0"/>
        <w:adjustRightInd w:val="0"/>
        <w:spacing w:after="160" w:line="360" w:lineRule="auto"/>
        <w:jc w:val="right"/>
        <w:rPr>
          <w:rFonts w:ascii="GHEA Grapalat" w:hAnsi="GHEA Grapalat"/>
          <w:i/>
          <w:sz w:val="16"/>
          <w:szCs w:val="16"/>
        </w:rPr>
      </w:pPr>
    </w:p>
    <w:p w:rsidR="003B2F27" w:rsidRPr="00730D1A" w:rsidRDefault="003B2F27" w:rsidP="003B2F27">
      <w:pPr>
        <w:widowControl w:val="0"/>
        <w:autoSpaceDE w:val="0"/>
        <w:autoSpaceDN w:val="0"/>
        <w:adjustRightInd w:val="0"/>
        <w:spacing w:after="160" w:line="360" w:lineRule="auto"/>
        <w:jc w:val="right"/>
        <w:rPr>
          <w:rFonts w:ascii="GHEA Grapalat" w:hAnsi="GHEA Grapalat" w:cs="TimesArmenianPSMT"/>
          <w:i/>
          <w:sz w:val="16"/>
          <w:szCs w:val="16"/>
        </w:rPr>
      </w:pPr>
      <w:r w:rsidRPr="00730D1A">
        <w:rPr>
          <w:rFonts w:ascii="GHEA Grapalat" w:hAnsi="GHEA Grapalat"/>
          <w:i/>
          <w:sz w:val="16"/>
          <w:szCs w:val="16"/>
        </w:rPr>
        <w:t>Приложение № 3.1</w:t>
      </w:r>
    </w:p>
    <w:p w:rsidR="003B2F27" w:rsidRPr="00730D1A" w:rsidRDefault="003B2F27" w:rsidP="003B2F27">
      <w:pPr>
        <w:widowControl w:val="0"/>
        <w:autoSpaceDE w:val="0"/>
        <w:autoSpaceDN w:val="0"/>
        <w:adjustRightInd w:val="0"/>
        <w:spacing w:after="160" w:line="360" w:lineRule="auto"/>
        <w:jc w:val="right"/>
        <w:rPr>
          <w:rFonts w:ascii="GHEA Grapalat" w:hAnsi="GHEA Grapalat" w:cs="TimesArmenianPSMT"/>
          <w:i/>
          <w:sz w:val="16"/>
          <w:szCs w:val="16"/>
        </w:rPr>
      </w:pPr>
      <w:r w:rsidRPr="00730D1A">
        <w:rPr>
          <w:rFonts w:ascii="GHEA Grapalat" w:hAnsi="GHEA Grapalat"/>
          <w:i/>
          <w:sz w:val="16"/>
          <w:szCs w:val="16"/>
        </w:rPr>
        <w:t xml:space="preserve">к Договору под кодом </w:t>
      </w:r>
      <w:r w:rsidRPr="00730D1A">
        <w:rPr>
          <w:rFonts w:ascii="GHEA Grapalat" w:hAnsi="GHEA Grapalat" w:cs="TimesArmenianPSMT"/>
          <w:i/>
          <w:sz w:val="16"/>
          <w:szCs w:val="16"/>
        </w:rPr>
        <w:br/>
      </w:r>
      <w:r w:rsidRPr="00730D1A">
        <w:rPr>
          <w:rFonts w:ascii="GHEA Grapalat" w:hAnsi="GHEA Grapalat"/>
          <w:i/>
          <w:sz w:val="16"/>
          <w:szCs w:val="16"/>
        </w:rPr>
        <w:t xml:space="preserve"> заключенному "</w:t>
      </w:r>
      <w:r w:rsidRPr="00730D1A">
        <w:rPr>
          <w:rFonts w:ascii="GHEA Grapalat" w:hAnsi="GHEA Grapalat"/>
          <w:i/>
          <w:sz w:val="16"/>
          <w:szCs w:val="16"/>
        </w:rPr>
        <w:tab/>
        <w:t>"</w:t>
      </w:r>
      <w:r w:rsidRPr="00730D1A">
        <w:rPr>
          <w:rFonts w:ascii="GHEA Grapalat" w:hAnsi="GHEA Grapalat"/>
          <w:i/>
          <w:sz w:val="16"/>
          <w:szCs w:val="16"/>
        </w:rPr>
        <w:tab/>
        <w:t>20.</w:t>
      </w:r>
      <w:r w:rsidRPr="00730D1A">
        <w:rPr>
          <w:rFonts w:ascii="GHEA Grapalat" w:hAnsi="GHEA Grapalat"/>
          <w:i/>
          <w:sz w:val="16"/>
          <w:szCs w:val="16"/>
        </w:rPr>
        <w:tab/>
        <w:t>г.</w:t>
      </w:r>
    </w:p>
    <w:p w:rsidR="003B2F27" w:rsidRPr="00730D1A" w:rsidRDefault="003B2F27" w:rsidP="003B2F27">
      <w:pPr>
        <w:widowControl w:val="0"/>
        <w:spacing w:after="160" w:line="360" w:lineRule="auto"/>
        <w:rPr>
          <w:rFonts w:ascii="GHEA Grapalat" w:hAnsi="GHEA Grapalat"/>
          <w:sz w:val="16"/>
          <w:szCs w:val="16"/>
        </w:rPr>
      </w:pPr>
    </w:p>
    <w:p w:rsidR="003B2F27" w:rsidRPr="00730D1A" w:rsidRDefault="003B2F27" w:rsidP="003B2F27">
      <w:pPr>
        <w:widowControl w:val="0"/>
        <w:tabs>
          <w:tab w:val="left" w:pos="2250"/>
        </w:tabs>
        <w:spacing w:after="160" w:line="360" w:lineRule="auto"/>
        <w:jc w:val="center"/>
        <w:rPr>
          <w:rFonts w:ascii="GHEA Grapalat" w:hAnsi="GHEA Grapalat" w:cs="Sylfaen"/>
          <w:bCs/>
          <w:sz w:val="16"/>
          <w:szCs w:val="16"/>
        </w:rPr>
      </w:pPr>
      <w:r w:rsidRPr="00730D1A">
        <w:rPr>
          <w:rFonts w:ascii="GHEA Grapalat" w:hAnsi="GHEA Grapalat"/>
          <w:sz w:val="16"/>
          <w:szCs w:val="16"/>
        </w:rPr>
        <w:t>АКТ № ________</w:t>
      </w:r>
    </w:p>
    <w:p w:rsidR="003B2F27" w:rsidRPr="00730D1A" w:rsidRDefault="003B2F27" w:rsidP="00E40EC6">
      <w:pPr>
        <w:widowControl w:val="0"/>
        <w:tabs>
          <w:tab w:val="left" w:pos="360"/>
          <w:tab w:val="left" w:pos="540"/>
          <w:tab w:val="left" w:pos="2250"/>
        </w:tabs>
        <w:jc w:val="center"/>
        <w:rPr>
          <w:rFonts w:ascii="GHEA Grapalat" w:hAnsi="GHEA Grapalat"/>
          <w:sz w:val="16"/>
          <w:szCs w:val="16"/>
        </w:rPr>
      </w:pPr>
      <w:r w:rsidRPr="00730D1A">
        <w:rPr>
          <w:rFonts w:ascii="GHEA Grapalat" w:hAnsi="GHEA Grapalat"/>
          <w:sz w:val="16"/>
          <w:szCs w:val="16"/>
        </w:rPr>
        <w:t>относительно фиксирования факта сдачи Заказчику результата договора</w:t>
      </w:r>
    </w:p>
    <w:p w:rsidR="003B2F27" w:rsidRPr="00730D1A" w:rsidRDefault="003B2F27" w:rsidP="00E40EC6">
      <w:pPr>
        <w:widowControl w:val="0"/>
        <w:tabs>
          <w:tab w:val="left" w:pos="360"/>
          <w:tab w:val="left" w:pos="540"/>
          <w:tab w:val="left" w:pos="2250"/>
        </w:tabs>
        <w:jc w:val="center"/>
        <w:rPr>
          <w:rFonts w:ascii="GHEA Grapalat" w:hAnsi="GHEA Grapalat" w:cs="Sylfaen"/>
          <w:bCs/>
          <w:sz w:val="16"/>
          <w:szCs w:val="16"/>
        </w:rPr>
      </w:pPr>
    </w:p>
    <w:p w:rsidR="003B2F27" w:rsidRPr="00730D1A" w:rsidRDefault="003B2F27" w:rsidP="00E40EC6">
      <w:pPr>
        <w:widowControl w:val="0"/>
        <w:ind w:firstLine="567"/>
        <w:jc w:val="both"/>
        <w:rPr>
          <w:rFonts w:ascii="GHEA Grapalat" w:hAnsi="GHEA Grapalat"/>
          <w:sz w:val="16"/>
          <w:szCs w:val="16"/>
        </w:rPr>
      </w:pPr>
      <w:r w:rsidRPr="00730D1A">
        <w:rPr>
          <w:rFonts w:ascii="GHEA Grapalat" w:hAnsi="GHEA Grapalat"/>
          <w:sz w:val="16"/>
          <w:szCs w:val="16"/>
        </w:rPr>
        <w:t>Настоящим фиксируется, что в рамках договора закупки № ______________,</w:t>
      </w:r>
    </w:p>
    <w:p w:rsidR="003B2F27" w:rsidRPr="00730D1A" w:rsidRDefault="003B2F27" w:rsidP="00E40EC6">
      <w:pPr>
        <w:widowControl w:val="0"/>
        <w:ind w:left="7371" w:hanging="141"/>
        <w:jc w:val="both"/>
        <w:rPr>
          <w:rFonts w:ascii="GHEA Grapalat" w:hAnsi="GHEA Grapalat"/>
          <w:sz w:val="16"/>
          <w:szCs w:val="16"/>
        </w:rPr>
      </w:pPr>
      <w:r w:rsidRPr="00730D1A">
        <w:rPr>
          <w:rFonts w:ascii="GHEA Grapalat" w:hAnsi="GHEA Grapalat"/>
          <w:sz w:val="16"/>
          <w:szCs w:val="16"/>
        </w:rPr>
        <w:t>номер договора</w:t>
      </w:r>
    </w:p>
    <w:p w:rsidR="003B2F27" w:rsidRPr="00730D1A" w:rsidRDefault="003B2F27" w:rsidP="00E40EC6">
      <w:pPr>
        <w:widowControl w:val="0"/>
        <w:tabs>
          <w:tab w:val="left" w:pos="4480"/>
        </w:tabs>
        <w:jc w:val="both"/>
        <w:rPr>
          <w:rFonts w:ascii="GHEA Grapalat" w:hAnsi="GHEA Grapalat" w:cs="Sylfaen"/>
          <w:sz w:val="16"/>
          <w:szCs w:val="16"/>
        </w:rPr>
      </w:pPr>
      <w:r w:rsidRPr="00730D1A">
        <w:rPr>
          <w:rFonts w:ascii="GHEA Grapalat" w:hAnsi="GHEA Grapalat"/>
          <w:sz w:val="16"/>
          <w:szCs w:val="16"/>
        </w:rPr>
        <w:t>заключенного __________________ 20</w:t>
      </w:r>
      <w:r w:rsidRPr="00730D1A">
        <w:rPr>
          <w:rFonts w:ascii="GHEA Grapalat" w:hAnsi="GHEA Grapalat"/>
          <w:sz w:val="16"/>
          <w:szCs w:val="16"/>
        </w:rPr>
        <w:tab/>
        <w:t>г. между _____________________________</w:t>
      </w:r>
    </w:p>
    <w:p w:rsidR="003B2F27" w:rsidRPr="00730D1A" w:rsidRDefault="003B2F27" w:rsidP="00E40EC6">
      <w:pPr>
        <w:widowControl w:val="0"/>
        <w:tabs>
          <w:tab w:val="left" w:pos="6379"/>
        </w:tabs>
        <w:ind w:left="1701" w:right="-360"/>
        <w:jc w:val="both"/>
        <w:rPr>
          <w:rFonts w:ascii="GHEA Grapalat" w:hAnsi="GHEA Grapalat" w:cs="Sylfaen"/>
          <w:sz w:val="16"/>
          <w:szCs w:val="16"/>
        </w:rPr>
      </w:pPr>
      <w:r w:rsidRPr="00730D1A">
        <w:rPr>
          <w:rFonts w:ascii="GHEA Grapalat" w:hAnsi="GHEA Grapalat"/>
          <w:sz w:val="16"/>
          <w:szCs w:val="16"/>
        </w:rPr>
        <w:t xml:space="preserve">дата заключения договора </w:t>
      </w:r>
      <w:r w:rsidRPr="00730D1A">
        <w:rPr>
          <w:rFonts w:ascii="GHEA Grapalat" w:hAnsi="GHEA Grapalat"/>
          <w:sz w:val="16"/>
          <w:szCs w:val="16"/>
        </w:rPr>
        <w:tab/>
        <w:t>имя Заказчика</w:t>
      </w:r>
    </w:p>
    <w:p w:rsidR="003B2F27" w:rsidRPr="00730D1A" w:rsidRDefault="003B2F27" w:rsidP="00E40EC6">
      <w:pPr>
        <w:widowControl w:val="0"/>
        <w:tabs>
          <w:tab w:val="left" w:pos="360"/>
          <w:tab w:val="left" w:pos="540"/>
        </w:tabs>
        <w:ind w:right="-2"/>
        <w:jc w:val="both"/>
        <w:rPr>
          <w:rFonts w:ascii="GHEA Grapalat" w:hAnsi="GHEA Grapalat"/>
          <w:sz w:val="16"/>
          <w:szCs w:val="16"/>
        </w:rPr>
      </w:pPr>
      <w:r w:rsidRPr="00730D1A">
        <w:rPr>
          <w:rFonts w:ascii="GHEA Grapalat" w:hAnsi="GHEA Grapalat"/>
          <w:sz w:val="16"/>
          <w:szCs w:val="16"/>
        </w:rPr>
        <w:t xml:space="preserve">(далее — Заказчик) и ________________________________ (далее — Исполнитель), </w:t>
      </w:r>
    </w:p>
    <w:p w:rsidR="003B2F27" w:rsidRPr="00730D1A" w:rsidRDefault="003B2F27" w:rsidP="00E40EC6">
      <w:pPr>
        <w:widowControl w:val="0"/>
        <w:ind w:left="3544" w:right="-360"/>
        <w:jc w:val="both"/>
        <w:rPr>
          <w:rFonts w:ascii="GHEA Grapalat" w:hAnsi="GHEA Grapalat"/>
          <w:sz w:val="16"/>
          <w:szCs w:val="16"/>
        </w:rPr>
      </w:pPr>
      <w:r w:rsidRPr="00730D1A">
        <w:rPr>
          <w:rFonts w:ascii="GHEA Grapalat" w:hAnsi="GHEA Grapalat"/>
          <w:sz w:val="16"/>
          <w:szCs w:val="16"/>
        </w:rPr>
        <w:t>имя Исполнителя</w:t>
      </w:r>
    </w:p>
    <w:p w:rsidR="003B2F27" w:rsidRPr="00730D1A" w:rsidRDefault="003B2F27" w:rsidP="00E40EC6">
      <w:pPr>
        <w:widowControl w:val="0"/>
        <w:tabs>
          <w:tab w:val="left" w:pos="360"/>
          <w:tab w:val="left" w:pos="540"/>
        </w:tabs>
        <w:jc w:val="both"/>
        <w:rPr>
          <w:rFonts w:ascii="GHEA Grapalat" w:hAnsi="GHEA Grapalat"/>
          <w:sz w:val="16"/>
          <w:szCs w:val="16"/>
        </w:rPr>
      </w:pPr>
      <w:r w:rsidRPr="00730D1A">
        <w:rPr>
          <w:rFonts w:ascii="GHEA Grapalat" w:hAnsi="GHEA Grapalat"/>
          <w:sz w:val="16"/>
          <w:szCs w:val="16"/>
        </w:rPr>
        <w:t>Исполнитель _______ 20</w:t>
      </w:r>
      <w:r w:rsidRPr="00730D1A">
        <w:rPr>
          <w:rFonts w:ascii="GHEA Grapalat" w:hAnsi="GHEA Grapalat"/>
          <w:sz w:val="16"/>
          <w:szCs w:val="16"/>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730D1A"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730D1A" w:rsidRDefault="003B2F27" w:rsidP="00E40EC6">
            <w:pPr>
              <w:widowControl w:val="0"/>
              <w:jc w:val="center"/>
              <w:rPr>
                <w:rFonts w:ascii="GHEA Grapalat" w:hAnsi="GHEA Grapalat" w:cs="Sylfaen"/>
                <w:bCs/>
                <w:sz w:val="16"/>
                <w:szCs w:val="16"/>
              </w:rPr>
            </w:pPr>
            <w:r w:rsidRPr="00730D1A">
              <w:rPr>
                <w:rFonts w:ascii="GHEA Grapalat" w:hAnsi="GHEA Grapalat"/>
                <w:sz w:val="16"/>
                <w:szCs w:val="16"/>
              </w:rPr>
              <w:t>Услуги</w:t>
            </w:r>
          </w:p>
        </w:tc>
      </w:tr>
      <w:tr w:rsidR="003B2F27" w:rsidRPr="00730D1A"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730D1A" w:rsidRDefault="003B2F27" w:rsidP="00E40EC6">
            <w:pPr>
              <w:widowControl w:val="0"/>
              <w:jc w:val="center"/>
              <w:rPr>
                <w:rFonts w:ascii="GHEA Grapalat" w:hAnsi="GHEA Grapalat"/>
                <w:sz w:val="16"/>
                <w:szCs w:val="16"/>
              </w:rPr>
            </w:pPr>
            <w:r w:rsidRPr="00730D1A">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730D1A" w:rsidRDefault="003B2F27" w:rsidP="00E40EC6">
            <w:pPr>
              <w:widowControl w:val="0"/>
              <w:jc w:val="center"/>
              <w:rPr>
                <w:rFonts w:ascii="GHEA Grapalat" w:hAnsi="GHEA Grapalat"/>
                <w:sz w:val="16"/>
                <w:szCs w:val="16"/>
              </w:rPr>
            </w:pPr>
            <w:r w:rsidRPr="00730D1A">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730D1A" w:rsidRDefault="003B2F27" w:rsidP="00E40EC6">
            <w:pPr>
              <w:widowControl w:val="0"/>
              <w:jc w:val="center"/>
              <w:rPr>
                <w:rFonts w:ascii="GHEA Grapalat" w:hAnsi="GHEA Grapalat"/>
                <w:sz w:val="16"/>
                <w:szCs w:val="16"/>
              </w:rPr>
            </w:pPr>
            <w:r w:rsidRPr="00730D1A">
              <w:rPr>
                <w:rFonts w:ascii="GHEA Grapalat" w:hAnsi="GHEA Grapalat"/>
                <w:sz w:val="16"/>
                <w:szCs w:val="16"/>
              </w:rPr>
              <w:t>объем (фактический)</w:t>
            </w:r>
          </w:p>
        </w:tc>
      </w:tr>
      <w:tr w:rsidR="003B2F27" w:rsidRPr="00730D1A"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730D1A" w:rsidRDefault="003B2F27" w:rsidP="00E40EC6">
            <w:pPr>
              <w:widowControl w:val="0"/>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3B2F27" w:rsidRPr="00730D1A" w:rsidRDefault="003B2F27" w:rsidP="00E40EC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3B2F27" w:rsidRPr="00730D1A" w:rsidRDefault="003B2F27" w:rsidP="00E40EC6">
            <w:pPr>
              <w:widowControl w:val="0"/>
              <w:rPr>
                <w:rFonts w:ascii="GHEA Grapalat" w:hAnsi="GHEA Grapalat" w:cs="Sylfaen"/>
                <w:sz w:val="16"/>
                <w:szCs w:val="16"/>
              </w:rPr>
            </w:pPr>
          </w:p>
        </w:tc>
      </w:tr>
      <w:tr w:rsidR="003B2F27" w:rsidRPr="00730D1A"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730D1A" w:rsidRDefault="003B2F27" w:rsidP="00E40EC6">
            <w:pPr>
              <w:widowControl w:val="0"/>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3B2F27" w:rsidRPr="00730D1A" w:rsidRDefault="003B2F27" w:rsidP="00E40EC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3B2F27" w:rsidRPr="00730D1A" w:rsidRDefault="003B2F27" w:rsidP="00E40EC6">
            <w:pPr>
              <w:widowControl w:val="0"/>
              <w:rPr>
                <w:rFonts w:ascii="GHEA Grapalat" w:hAnsi="GHEA Grapalat" w:cs="Sylfaen"/>
                <w:sz w:val="16"/>
                <w:szCs w:val="16"/>
              </w:rPr>
            </w:pPr>
          </w:p>
        </w:tc>
      </w:tr>
    </w:tbl>
    <w:p w:rsidR="00E40EC6" w:rsidRPr="00730D1A" w:rsidRDefault="003B2F27" w:rsidP="00E40EC6">
      <w:pPr>
        <w:widowControl w:val="0"/>
        <w:ind w:firstLine="567"/>
        <w:jc w:val="both"/>
        <w:rPr>
          <w:rFonts w:ascii="GHEA Grapalat" w:hAnsi="GHEA Grapalat"/>
          <w:sz w:val="16"/>
          <w:szCs w:val="16"/>
        </w:rPr>
      </w:pPr>
      <w:r w:rsidRPr="00730D1A">
        <w:rPr>
          <w:rFonts w:ascii="GHEA Grapalat" w:hAnsi="GHEA Grapalat"/>
          <w:sz w:val="16"/>
          <w:szCs w:val="16"/>
        </w:rPr>
        <w:t>Настоящий акт составлен в 2 экземплярах, каждой из сторон предоставляется по одному экземпляру.</w:t>
      </w:r>
    </w:p>
    <w:p w:rsidR="00E40EC6" w:rsidRPr="00730D1A" w:rsidRDefault="00E40EC6" w:rsidP="00E40EC6">
      <w:pPr>
        <w:widowControl w:val="0"/>
        <w:ind w:firstLine="567"/>
        <w:jc w:val="both"/>
        <w:rPr>
          <w:rFonts w:ascii="GHEA Grapalat" w:hAnsi="GHEA Grapalat"/>
          <w:sz w:val="16"/>
          <w:szCs w:val="16"/>
        </w:rPr>
      </w:pPr>
    </w:p>
    <w:p w:rsidR="003B2F27" w:rsidRPr="00730D1A" w:rsidRDefault="003B2F27" w:rsidP="00E40EC6">
      <w:pPr>
        <w:widowControl w:val="0"/>
        <w:ind w:firstLine="567"/>
        <w:jc w:val="center"/>
        <w:rPr>
          <w:rFonts w:ascii="GHEA Grapalat" w:hAnsi="GHEA Grapalat" w:cs="Sylfaen"/>
          <w:sz w:val="16"/>
          <w:szCs w:val="16"/>
        </w:rPr>
      </w:pPr>
      <w:r w:rsidRPr="00730D1A">
        <w:rPr>
          <w:rFonts w:ascii="GHEA Grapalat" w:hAnsi="GHEA Grapalat"/>
          <w:sz w:val="16"/>
          <w:szCs w:val="16"/>
        </w:rPr>
        <w:t>СТОРОНЫ</w:t>
      </w:r>
    </w:p>
    <w:p w:rsidR="003B2F27" w:rsidRPr="00730D1A" w:rsidRDefault="003B2F27" w:rsidP="00E40EC6">
      <w:pPr>
        <w:widowControl w:val="0"/>
        <w:tabs>
          <w:tab w:val="left" w:pos="360"/>
          <w:tab w:val="left" w:pos="540"/>
        </w:tabs>
        <w:rPr>
          <w:rFonts w:ascii="GHEA Grapalat" w:hAnsi="GHEA Grapalat" w:cs="Sylfaen"/>
          <w:sz w:val="16"/>
          <w:szCs w:val="16"/>
        </w:rPr>
      </w:pPr>
    </w:p>
    <w:tbl>
      <w:tblPr>
        <w:tblW w:w="0" w:type="auto"/>
        <w:tblLook w:val="00A0" w:firstRow="1" w:lastRow="0" w:firstColumn="1" w:lastColumn="0" w:noHBand="0" w:noVBand="0"/>
      </w:tblPr>
      <w:tblGrid>
        <w:gridCol w:w="4785"/>
        <w:gridCol w:w="5223"/>
      </w:tblGrid>
      <w:tr w:rsidR="003B2F27" w:rsidRPr="00730D1A" w:rsidTr="005B7138">
        <w:tc>
          <w:tcPr>
            <w:tcW w:w="4785" w:type="dxa"/>
          </w:tcPr>
          <w:p w:rsidR="003B2F27" w:rsidRPr="00730D1A" w:rsidRDefault="003B2F27" w:rsidP="00E40EC6">
            <w:pPr>
              <w:widowControl w:val="0"/>
              <w:tabs>
                <w:tab w:val="left" w:pos="360"/>
                <w:tab w:val="left" w:pos="540"/>
              </w:tabs>
              <w:jc w:val="center"/>
              <w:rPr>
                <w:rFonts w:ascii="GHEA Grapalat" w:hAnsi="GHEA Grapalat" w:cs="Sylfaen"/>
                <w:b/>
                <w:bCs/>
                <w:sz w:val="16"/>
                <w:szCs w:val="16"/>
              </w:rPr>
            </w:pPr>
            <w:r w:rsidRPr="00730D1A">
              <w:rPr>
                <w:rFonts w:ascii="GHEA Grapalat" w:hAnsi="GHEA Grapalat"/>
                <w:b/>
                <w:sz w:val="16"/>
                <w:szCs w:val="16"/>
              </w:rPr>
              <w:t>Сдал</w:t>
            </w:r>
          </w:p>
        </w:tc>
        <w:tc>
          <w:tcPr>
            <w:tcW w:w="5223" w:type="dxa"/>
          </w:tcPr>
          <w:p w:rsidR="003B2F27" w:rsidRPr="00730D1A" w:rsidRDefault="003B2F27" w:rsidP="00E40EC6">
            <w:pPr>
              <w:widowControl w:val="0"/>
              <w:tabs>
                <w:tab w:val="left" w:pos="360"/>
                <w:tab w:val="left" w:pos="540"/>
              </w:tabs>
              <w:jc w:val="center"/>
              <w:rPr>
                <w:rFonts w:ascii="GHEA Grapalat" w:hAnsi="GHEA Grapalat" w:cs="Sylfaen"/>
                <w:b/>
                <w:bCs/>
                <w:sz w:val="16"/>
                <w:szCs w:val="16"/>
              </w:rPr>
            </w:pPr>
            <w:r w:rsidRPr="00730D1A">
              <w:rPr>
                <w:rFonts w:ascii="GHEA Grapalat" w:hAnsi="GHEA Grapalat"/>
                <w:b/>
                <w:sz w:val="16"/>
                <w:szCs w:val="16"/>
              </w:rPr>
              <w:t xml:space="preserve"> Принял</w:t>
            </w:r>
          </w:p>
        </w:tc>
      </w:tr>
    </w:tbl>
    <w:p w:rsidR="003B2F27" w:rsidRPr="00730D1A" w:rsidRDefault="003B2F27" w:rsidP="00E40EC6">
      <w:pPr>
        <w:widowControl w:val="0"/>
        <w:tabs>
          <w:tab w:val="left" w:pos="360"/>
          <w:tab w:val="left" w:pos="540"/>
        </w:tabs>
        <w:jc w:val="right"/>
        <w:rPr>
          <w:rFonts w:ascii="GHEA Grapalat" w:hAnsi="GHEA Grapalat" w:cs="Sylfaen"/>
          <w:sz w:val="16"/>
          <w:szCs w:val="16"/>
        </w:rPr>
      </w:pPr>
      <w:r w:rsidRPr="00730D1A">
        <w:rPr>
          <w:rFonts w:ascii="GHEA Grapalat" w:hAnsi="GHEA Grapalat"/>
          <w:sz w:val="16"/>
          <w:szCs w:val="16"/>
        </w:rPr>
        <w:t>представитель, спроектировавший заявку:</w:t>
      </w:r>
    </w:p>
    <w:p w:rsidR="003B2F27" w:rsidRPr="00730D1A" w:rsidRDefault="003B2F27" w:rsidP="00E40EC6">
      <w:pPr>
        <w:widowControl w:val="0"/>
        <w:tabs>
          <w:tab w:val="left" w:pos="360"/>
          <w:tab w:val="left" w:pos="540"/>
        </w:tabs>
        <w:rPr>
          <w:rFonts w:ascii="GHEA Grapalat" w:hAnsi="GHEA Grapalat" w:cs="Sylfaen"/>
          <w:sz w:val="16"/>
          <w:szCs w:val="16"/>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730D1A" w:rsidTr="005B7138">
        <w:trPr>
          <w:tblCellSpacing w:w="7" w:type="dxa"/>
          <w:jc w:val="center"/>
        </w:trPr>
        <w:tc>
          <w:tcPr>
            <w:tcW w:w="0" w:type="auto"/>
            <w:vAlign w:val="center"/>
          </w:tcPr>
          <w:p w:rsidR="003B2F27" w:rsidRPr="00730D1A" w:rsidRDefault="003B2F27" w:rsidP="00E40EC6">
            <w:pPr>
              <w:widowControl w:val="0"/>
              <w:jc w:val="center"/>
              <w:rPr>
                <w:rFonts w:ascii="GHEA Grapalat" w:hAnsi="GHEA Grapalat" w:cs="GHEA Grapalat"/>
                <w:color w:val="000000"/>
                <w:sz w:val="16"/>
                <w:szCs w:val="16"/>
              </w:rPr>
            </w:pPr>
            <w:r w:rsidRPr="00730D1A">
              <w:rPr>
                <w:rFonts w:ascii="GHEA Grapalat" w:hAnsi="GHEA Grapalat"/>
                <w:color w:val="000000"/>
                <w:sz w:val="16"/>
                <w:szCs w:val="16"/>
              </w:rPr>
              <w:t xml:space="preserve">___________________________ </w:t>
            </w:r>
          </w:p>
          <w:p w:rsidR="003B2F27" w:rsidRPr="00730D1A" w:rsidRDefault="003B2F27" w:rsidP="00E40EC6">
            <w:pPr>
              <w:widowControl w:val="0"/>
              <w:jc w:val="center"/>
              <w:rPr>
                <w:rFonts w:ascii="GHEA Grapalat" w:hAnsi="GHEA Grapalat" w:cs="GHEA Grapalat"/>
                <w:color w:val="000000"/>
                <w:sz w:val="16"/>
                <w:szCs w:val="16"/>
                <w:vertAlign w:val="superscript"/>
              </w:rPr>
            </w:pPr>
            <w:r w:rsidRPr="00730D1A">
              <w:rPr>
                <w:rFonts w:ascii="GHEA Grapalat" w:hAnsi="GHEA Grapalat"/>
                <w:color w:val="000000"/>
                <w:sz w:val="16"/>
                <w:szCs w:val="16"/>
                <w:vertAlign w:val="superscript"/>
              </w:rPr>
              <w:t>фамилия, имя</w:t>
            </w:r>
          </w:p>
        </w:tc>
        <w:tc>
          <w:tcPr>
            <w:tcW w:w="0" w:type="auto"/>
            <w:vAlign w:val="center"/>
          </w:tcPr>
          <w:p w:rsidR="003B2F27" w:rsidRPr="00730D1A" w:rsidRDefault="003B2F27" w:rsidP="00E40EC6">
            <w:pPr>
              <w:widowControl w:val="0"/>
              <w:jc w:val="center"/>
              <w:rPr>
                <w:rFonts w:ascii="GHEA Grapalat" w:hAnsi="GHEA Grapalat" w:cs="GHEA Grapalat"/>
                <w:color w:val="000000"/>
                <w:sz w:val="16"/>
                <w:szCs w:val="16"/>
              </w:rPr>
            </w:pPr>
            <w:r w:rsidRPr="00730D1A">
              <w:rPr>
                <w:rFonts w:ascii="GHEA Grapalat" w:hAnsi="GHEA Grapalat"/>
                <w:color w:val="000000"/>
                <w:sz w:val="16"/>
                <w:szCs w:val="16"/>
              </w:rPr>
              <w:t>___________________________</w:t>
            </w:r>
          </w:p>
          <w:p w:rsidR="003B2F27" w:rsidRPr="00730D1A" w:rsidRDefault="003B2F27" w:rsidP="00E40EC6">
            <w:pPr>
              <w:widowControl w:val="0"/>
              <w:jc w:val="center"/>
              <w:rPr>
                <w:rFonts w:ascii="GHEA Grapalat" w:hAnsi="GHEA Grapalat" w:cs="GHEA Grapalat"/>
                <w:color w:val="000000"/>
                <w:sz w:val="16"/>
                <w:szCs w:val="16"/>
                <w:vertAlign w:val="superscript"/>
              </w:rPr>
            </w:pPr>
            <w:r w:rsidRPr="00730D1A">
              <w:rPr>
                <w:rFonts w:ascii="GHEA Grapalat" w:hAnsi="GHEA Grapalat"/>
                <w:color w:val="000000"/>
                <w:sz w:val="16"/>
                <w:szCs w:val="16"/>
                <w:vertAlign w:val="superscript"/>
              </w:rPr>
              <w:t>фамилия, имя</w:t>
            </w:r>
          </w:p>
        </w:tc>
      </w:tr>
      <w:tr w:rsidR="003B2F27" w:rsidRPr="00730D1A" w:rsidTr="005B7138">
        <w:trPr>
          <w:tblCellSpacing w:w="7" w:type="dxa"/>
          <w:jc w:val="center"/>
        </w:trPr>
        <w:tc>
          <w:tcPr>
            <w:tcW w:w="0" w:type="auto"/>
            <w:vAlign w:val="center"/>
          </w:tcPr>
          <w:p w:rsidR="003B2F27" w:rsidRPr="00730D1A" w:rsidRDefault="003B2F27" w:rsidP="00E40EC6">
            <w:pPr>
              <w:widowControl w:val="0"/>
              <w:jc w:val="center"/>
              <w:rPr>
                <w:rFonts w:ascii="GHEA Grapalat" w:hAnsi="GHEA Grapalat" w:cs="GHEA Grapalat"/>
                <w:color w:val="000000"/>
                <w:sz w:val="16"/>
                <w:szCs w:val="16"/>
              </w:rPr>
            </w:pPr>
            <w:r w:rsidRPr="00730D1A">
              <w:rPr>
                <w:rFonts w:ascii="GHEA Grapalat" w:hAnsi="GHEA Grapalat"/>
                <w:color w:val="000000"/>
                <w:sz w:val="16"/>
                <w:szCs w:val="16"/>
              </w:rPr>
              <w:t xml:space="preserve">___________________________ </w:t>
            </w:r>
          </w:p>
          <w:p w:rsidR="003B2F27" w:rsidRPr="00730D1A" w:rsidRDefault="003B2F27" w:rsidP="00E40EC6">
            <w:pPr>
              <w:widowControl w:val="0"/>
              <w:jc w:val="center"/>
              <w:rPr>
                <w:rFonts w:ascii="GHEA Grapalat" w:hAnsi="GHEA Grapalat" w:cs="GHEA Grapalat"/>
                <w:color w:val="000000"/>
                <w:sz w:val="16"/>
                <w:szCs w:val="16"/>
                <w:vertAlign w:val="superscript"/>
              </w:rPr>
            </w:pPr>
            <w:r w:rsidRPr="00730D1A">
              <w:rPr>
                <w:rFonts w:ascii="GHEA Grapalat" w:hAnsi="GHEA Grapalat"/>
                <w:color w:val="000000"/>
                <w:sz w:val="16"/>
                <w:szCs w:val="16"/>
                <w:vertAlign w:val="superscript"/>
              </w:rPr>
              <w:t>подпись</w:t>
            </w:r>
          </w:p>
        </w:tc>
        <w:tc>
          <w:tcPr>
            <w:tcW w:w="0" w:type="auto"/>
            <w:vAlign w:val="center"/>
          </w:tcPr>
          <w:p w:rsidR="003B2F27" w:rsidRPr="00730D1A" w:rsidRDefault="003B2F27" w:rsidP="00E40EC6">
            <w:pPr>
              <w:widowControl w:val="0"/>
              <w:jc w:val="center"/>
              <w:rPr>
                <w:rFonts w:ascii="GHEA Grapalat" w:hAnsi="GHEA Grapalat" w:cs="GHEA Grapalat"/>
                <w:color w:val="000000"/>
                <w:sz w:val="16"/>
                <w:szCs w:val="16"/>
              </w:rPr>
            </w:pPr>
            <w:r w:rsidRPr="00730D1A">
              <w:rPr>
                <w:rFonts w:ascii="GHEA Grapalat" w:hAnsi="GHEA Grapalat"/>
                <w:color w:val="000000"/>
                <w:sz w:val="16"/>
                <w:szCs w:val="16"/>
              </w:rPr>
              <w:t>___________________________</w:t>
            </w:r>
          </w:p>
          <w:p w:rsidR="003B2F27" w:rsidRPr="00730D1A" w:rsidRDefault="003B2F27" w:rsidP="00E40EC6">
            <w:pPr>
              <w:widowControl w:val="0"/>
              <w:jc w:val="center"/>
              <w:rPr>
                <w:rFonts w:ascii="GHEA Grapalat" w:hAnsi="GHEA Grapalat" w:cs="GHEA Grapalat"/>
                <w:color w:val="000000"/>
                <w:sz w:val="16"/>
                <w:szCs w:val="16"/>
                <w:vertAlign w:val="superscript"/>
              </w:rPr>
            </w:pPr>
            <w:r w:rsidRPr="00730D1A">
              <w:rPr>
                <w:rFonts w:ascii="GHEA Grapalat" w:hAnsi="GHEA Grapalat"/>
                <w:color w:val="000000"/>
                <w:sz w:val="16"/>
                <w:szCs w:val="16"/>
                <w:vertAlign w:val="superscript"/>
              </w:rPr>
              <w:t>подпись</w:t>
            </w:r>
          </w:p>
        </w:tc>
      </w:tr>
      <w:tr w:rsidR="003B2F27" w:rsidRPr="00730D1A" w:rsidTr="005B7138">
        <w:trPr>
          <w:tblCellSpacing w:w="7" w:type="dxa"/>
          <w:jc w:val="center"/>
        </w:trPr>
        <w:tc>
          <w:tcPr>
            <w:tcW w:w="0" w:type="auto"/>
            <w:vAlign w:val="center"/>
          </w:tcPr>
          <w:p w:rsidR="003B2F27" w:rsidRPr="00730D1A" w:rsidRDefault="003B2F27" w:rsidP="00E40EC6">
            <w:pPr>
              <w:widowControl w:val="0"/>
              <w:rPr>
                <w:rFonts w:ascii="GHEA Grapalat" w:hAnsi="GHEA Grapalat" w:cs="GHEA Grapalat"/>
                <w:color w:val="000000"/>
                <w:sz w:val="16"/>
                <w:szCs w:val="16"/>
              </w:rPr>
            </w:pPr>
            <w:r w:rsidRPr="00730D1A">
              <w:rPr>
                <w:rFonts w:ascii="GHEA Grapalat" w:hAnsi="GHEA Grapalat"/>
                <w:color w:val="000000"/>
                <w:sz w:val="16"/>
                <w:szCs w:val="16"/>
              </w:rPr>
              <w:t xml:space="preserve"> </w:t>
            </w:r>
          </w:p>
        </w:tc>
        <w:tc>
          <w:tcPr>
            <w:tcW w:w="0" w:type="auto"/>
            <w:vAlign w:val="center"/>
          </w:tcPr>
          <w:p w:rsidR="003B2F27" w:rsidRPr="00730D1A" w:rsidRDefault="003B2F27" w:rsidP="00E40EC6">
            <w:pPr>
              <w:widowControl w:val="0"/>
              <w:rPr>
                <w:rFonts w:ascii="GHEA Grapalat" w:hAnsi="GHEA Grapalat" w:cs="GHEA Grapalat"/>
                <w:color w:val="000000"/>
                <w:sz w:val="16"/>
                <w:szCs w:val="16"/>
              </w:rPr>
            </w:pPr>
          </w:p>
        </w:tc>
      </w:tr>
    </w:tbl>
    <w:p w:rsidR="003B2F27" w:rsidRPr="00730D1A" w:rsidRDefault="003B2F27" w:rsidP="003B2F27">
      <w:pPr>
        <w:widowControl w:val="0"/>
        <w:spacing w:after="160" w:line="360" w:lineRule="auto"/>
        <w:ind w:left="-142" w:firstLine="142"/>
        <w:jc w:val="center"/>
        <w:rPr>
          <w:rFonts w:ascii="GHEA Grapalat" w:hAnsi="GHEA Grapalat" w:cs="Sylfaen"/>
          <w:b/>
          <w:sz w:val="16"/>
          <w:szCs w:val="16"/>
        </w:rPr>
      </w:pPr>
    </w:p>
    <w:p w:rsidR="008D352C" w:rsidRPr="00730D1A" w:rsidRDefault="008D352C" w:rsidP="00B46D58">
      <w:pPr>
        <w:widowControl w:val="0"/>
        <w:spacing w:after="160"/>
        <w:ind w:left="-142" w:firstLine="142"/>
        <w:jc w:val="center"/>
        <w:rPr>
          <w:rFonts w:ascii="GHEA Grapalat" w:hAnsi="GHEA Grapalat"/>
          <w:i/>
          <w:sz w:val="16"/>
          <w:szCs w:val="16"/>
          <w:lang w:val="en-US"/>
        </w:rPr>
      </w:pPr>
    </w:p>
    <w:sectPr w:rsidR="008D352C" w:rsidRPr="00730D1A" w:rsidSect="00E84219">
      <w:footnotePr>
        <w:pos w:val="beneathText"/>
      </w:footnotePr>
      <w:pgSz w:w="11907" w:h="16840" w:code="9"/>
      <w:pgMar w:top="425" w:right="567" w:bottom="1559" w:left="425"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F81" w:rsidRDefault="00131F81">
      <w:r>
        <w:separator/>
      </w:r>
    </w:p>
  </w:endnote>
  <w:endnote w:type="continuationSeparator" w:id="0">
    <w:p w:rsidR="00131F81" w:rsidRDefault="0013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icrosoft Sans Serif">
    <w:charset w:val="00"/>
    <w:family w:val="swiss"/>
    <w:pitch w:val="variable"/>
    <w:sig w:usb0="E1002AFF" w:usb1="C0000002" w:usb2="00000008"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charset w:val="00"/>
    <w:family w:val="swiss"/>
    <w:pitch w:val="variable"/>
    <w:sig w:usb0="8000006F" w:usb1="1200FBEF" w:usb2="0004C000" w:usb3="00000000" w:csb0="00000001" w:csb1="00000000"/>
  </w:font>
  <w:font w:name="Cambria Math">
    <w:panose1 w:val="00000000000000000000"/>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009689"/>
      <w:docPartObj>
        <w:docPartGallery w:val="Page Numbers (Bottom of Page)"/>
        <w:docPartUnique/>
      </w:docPartObj>
    </w:sdtPr>
    <w:sdtEndPr>
      <w:rPr>
        <w:rFonts w:ascii="GHEA Grapalat" w:hAnsi="GHEA Grapalat"/>
        <w:sz w:val="24"/>
        <w:szCs w:val="24"/>
      </w:rPr>
    </w:sdtEndPr>
    <w:sdtContent>
      <w:p w:rsidR="004820A1" w:rsidRPr="00305BEC" w:rsidRDefault="004820A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149E5">
          <w:rPr>
            <w:rFonts w:ascii="GHEA Grapalat" w:hAnsi="GHEA Grapalat"/>
            <w:noProof/>
            <w:sz w:val="24"/>
            <w:szCs w:val="24"/>
          </w:rPr>
          <w:t>21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F81" w:rsidRDefault="00131F81">
      <w:r>
        <w:separator/>
      </w:r>
    </w:p>
  </w:footnote>
  <w:footnote w:type="continuationSeparator" w:id="0">
    <w:p w:rsidR="00131F81" w:rsidRDefault="00131F81">
      <w:r>
        <w:continuationSeparator/>
      </w:r>
    </w:p>
  </w:footnote>
  <w:footnote w:id="1">
    <w:p w:rsidR="004820A1" w:rsidRPr="00A31673" w:rsidRDefault="004820A1">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820A1" w:rsidRPr="005D119D" w:rsidRDefault="004820A1" w:rsidP="002F2FCD">
      <w:pPr>
        <w:pStyle w:val="FootnoteText"/>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4820A1" w:rsidRDefault="004820A1" w:rsidP="002F2FCD">
      <w:pPr>
        <w:jc w:val="both"/>
      </w:pPr>
    </w:p>
    <w:p w:rsidR="004820A1" w:rsidRPr="00503980" w:rsidRDefault="004820A1" w:rsidP="002F2FCD">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820A1" w:rsidRPr="00503980" w:rsidRDefault="004820A1" w:rsidP="002F2FCD">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4820A1" w:rsidRPr="00503980" w:rsidRDefault="004820A1" w:rsidP="002F2FCD">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820A1" w:rsidRDefault="004820A1" w:rsidP="002F2FCD">
      <w:pPr>
        <w:pStyle w:val="FootnoteText"/>
        <w:rPr>
          <w:rFonts w:asciiTheme="minorHAnsi" w:hAnsiTheme="minorHAnsi"/>
          <w:lang w:val="af-ZA"/>
        </w:rPr>
      </w:pPr>
    </w:p>
  </w:footnote>
  <w:footnote w:id="3">
    <w:p w:rsidR="004820A1" w:rsidRPr="00DC619D" w:rsidRDefault="004820A1"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rsidR="004820A1" w:rsidRPr="00D3436F" w:rsidRDefault="004820A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820A1" w:rsidRPr="00D3436F" w:rsidRDefault="004820A1">
      <w:pPr>
        <w:pStyle w:val="FootnoteText"/>
        <w:rPr>
          <w:lang w:val="es-ES"/>
        </w:rPr>
      </w:pPr>
    </w:p>
  </w:footnote>
  <w:footnote w:id="5">
    <w:p w:rsidR="004820A1" w:rsidRPr="008842CE" w:rsidRDefault="004820A1" w:rsidP="003D2FE2">
      <w:pPr>
        <w:pStyle w:val="FootnoteText"/>
        <w:jc w:val="both"/>
      </w:pPr>
    </w:p>
  </w:footnote>
  <w:footnote w:id="6">
    <w:p w:rsidR="004820A1" w:rsidRPr="008842CE" w:rsidRDefault="004820A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4820A1" w:rsidRPr="008842CE" w:rsidRDefault="004820A1" w:rsidP="000A214C">
      <w:pPr>
        <w:pStyle w:val="FootnoteText"/>
        <w:jc w:val="both"/>
        <w:rPr>
          <w:rFonts w:ascii="GHEA Grapalat" w:hAnsi="GHEA Grapalat"/>
        </w:rPr>
      </w:pPr>
    </w:p>
  </w:footnote>
  <w:footnote w:id="7">
    <w:p w:rsidR="004820A1" w:rsidRPr="008842CE" w:rsidRDefault="004820A1" w:rsidP="000A214C">
      <w:pPr>
        <w:pStyle w:val="FootnoteText"/>
        <w:jc w:val="both"/>
      </w:pPr>
    </w:p>
  </w:footnote>
  <w:footnote w:id="8">
    <w:p w:rsidR="004820A1" w:rsidRPr="006F5F33" w:rsidRDefault="004820A1"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rsidR="004820A1" w:rsidRPr="006F5F33" w:rsidRDefault="004820A1"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4820A1" w:rsidRPr="006F5F33" w:rsidRDefault="004820A1"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4820A1" w:rsidRPr="00E40AC8" w:rsidRDefault="004820A1"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rsidR="004820A1" w:rsidRPr="002C20AE" w:rsidRDefault="004820A1" w:rsidP="003B2F27">
      <w:pPr>
        <w:pStyle w:val="FootnoteText"/>
        <w:jc w:val="both"/>
        <w:rPr>
          <w:rFonts w:asciiTheme="minorHAnsi" w:hAnsiTheme="minorHAnsi"/>
        </w:rPr>
      </w:pPr>
    </w:p>
  </w:footnote>
  <w:footnote w:id="13">
    <w:p w:rsidR="004820A1" w:rsidRPr="00CA2754" w:rsidRDefault="004820A1"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p>
    <w:p w:rsidR="004820A1" w:rsidRPr="00CA2754" w:rsidRDefault="004820A1" w:rsidP="003B2F27">
      <w:pPr>
        <w:pStyle w:val="FootnoteText"/>
        <w:jc w:val="both"/>
        <w:rPr>
          <w:sz w:val="2"/>
          <w:szCs w:val="2"/>
        </w:rPr>
      </w:pPr>
    </w:p>
  </w:footnote>
  <w:footnote w:id="14">
    <w:p w:rsidR="004820A1" w:rsidRPr="00CA2754" w:rsidRDefault="004820A1"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2F97"/>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C69"/>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1F81"/>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57F86"/>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AA"/>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7BD"/>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0AE"/>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6E0C"/>
    <w:rsid w:val="002E7097"/>
    <w:rsid w:val="002E727E"/>
    <w:rsid w:val="002E7EE1"/>
    <w:rsid w:val="002F0989"/>
    <w:rsid w:val="002F13A8"/>
    <w:rsid w:val="002F1AB3"/>
    <w:rsid w:val="002F1F78"/>
    <w:rsid w:val="002F2045"/>
    <w:rsid w:val="002F2657"/>
    <w:rsid w:val="002F2A55"/>
    <w:rsid w:val="002F2B23"/>
    <w:rsid w:val="002F2FCD"/>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4545"/>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49E5"/>
    <w:rsid w:val="00416F1E"/>
    <w:rsid w:val="0041739A"/>
    <w:rsid w:val="004175B6"/>
    <w:rsid w:val="00417E48"/>
    <w:rsid w:val="00417F33"/>
    <w:rsid w:val="00421AEB"/>
    <w:rsid w:val="00422802"/>
    <w:rsid w:val="00423B3F"/>
    <w:rsid w:val="00427585"/>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0A1"/>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8C"/>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2A9"/>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7CE"/>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439"/>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489A"/>
    <w:rsid w:val="0060526C"/>
    <w:rsid w:val="00606328"/>
    <w:rsid w:val="0060652B"/>
    <w:rsid w:val="00606B84"/>
    <w:rsid w:val="00607120"/>
    <w:rsid w:val="00607407"/>
    <w:rsid w:val="00607F7B"/>
    <w:rsid w:val="00611998"/>
    <w:rsid w:val="00611C2E"/>
    <w:rsid w:val="006132ED"/>
    <w:rsid w:val="006137D5"/>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5C3"/>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3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4E41"/>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0D1A"/>
    <w:rsid w:val="00731BD1"/>
    <w:rsid w:val="00731D26"/>
    <w:rsid w:val="00733E72"/>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3DF"/>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D7B2A"/>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090"/>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6E8E"/>
    <w:rsid w:val="00957B14"/>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400"/>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88B"/>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6B9"/>
    <w:rsid w:val="009F18D0"/>
    <w:rsid w:val="009F1AA7"/>
    <w:rsid w:val="009F1E5F"/>
    <w:rsid w:val="009F1FF7"/>
    <w:rsid w:val="009F2C5D"/>
    <w:rsid w:val="009F30E4"/>
    <w:rsid w:val="009F337A"/>
    <w:rsid w:val="009F4638"/>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934"/>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710"/>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AE8"/>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554"/>
    <w:rsid w:val="00BD572E"/>
    <w:rsid w:val="00BD5F94"/>
    <w:rsid w:val="00BD6BF7"/>
    <w:rsid w:val="00BD72E6"/>
    <w:rsid w:val="00BE01AE"/>
    <w:rsid w:val="00BE1C5E"/>
    <w:rsid w:val="00BE1FC3"/>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1E4"/>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913"/>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6234"/>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925"/>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0810"/>
    <w:rsid w:val="00D21019"/>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3E1"/>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918"/>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0EC6"/>
    <w:rsid w:val="00E41156"/>
    <w:rsid w:val="00E41620"/>
    <w:rsid w:val="00E4239E"/>
    <w:rsid w:val="00E426B9"/>
    <w:rsid w:val="00E42E5E"/>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6722"/>
    <w:rsid w:val="00E57499"/>
    <w:rsid w:val="00E574A0"/>
    <w:rsid w:val="00E6008B"/>
    <w:rsid w:val="00E6044F"/>
    <w:rsid w:val="00E60526"/>
    <w:rsid w:val="00E6131E"/>
    <w:rsid w:val="00E61DF1"/>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19"/>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3ED5"/>
    <w:rsid w:val="00EE4047"/>
    <w:rsid w:val="00EE54E6"/>
    <w:rsid w:val="00EE55F5"/>
    <w:rsid w:val="00EE5855"/>
    <w:rsid w:val="00EE5A09"/>
    <w:rsid w:val="00EE5D9B"/>
    <w:rsid w:val="00EE62ED"/>
    <w:rsid w:val="00EE7019"/>
    <w:rsid w:val="00EE73A8"/>
    <w:rsid w:val="00EE7758"/>
    <w:rsid w:val="00EE77CF"/>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350"/>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656"/>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5394"/>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45F31A3-AEE1-485D-A2CC-99A980E29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EE77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EE77CF"/>
    <w:rPr>
      <w:rFonts w:ascii="Courier New" w:hAnsi="Courier New" w:cs="Courier New"/>
      <w:lang w:val="en-US" w:eastAsia="en-US" w:bidi="ar-SA"/>
    </w:rPr>
  </w:style>
  <w:style w:type="paragraph" w:customStyle="1" w:styleId="TableParagraph">
    <w:name w:val="Table Paragraph"/>
    <w:basedOn w:val="Normal"/>
    <w:uiPriority w:val="1"/>
    <w:qFormat/>
    <w:rsid w:val="00A03934"/>
    <w:pPr>
      <w:widowControl w:val="0"/>
      <w:autoSpaceDE w:val="0"/>
      <w:autoSpaceDN w:val="0"/>
      <w:spacing w:line="222" w:lineRule="exact"/>
      <w:ind w:left="112"/>
    </w:pPr>
    <w:rPr>
      <w:rFonts w:ascii="Microsoft Sans Serif" w:eastAsia="Microsoft Sans Serif" w:hAnsi="Microsoft Sans Serif" w:cs="Microsoft Sans Serif"/>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742266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guyq.poak@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petguyq.poa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7C1F2-789D-44B8-81E2-17E7875D4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18767</Words>
  <Characters>106972</Characters>
  <Application>Microsoft Office Word</Application>
  <DocSecurity>0</DocSecurity>
  <Lines>891</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125489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A-Arakelyan</cp:lastModifiedBy>
  <cp:revision>2</cp:revision>
  <cp:lastPrinted>2018-02-16T07:12:00Z</cp:lastPrinted>
  <dcterms:created xsi:type="dcterms:W3CDTF">2021-12-06T06:08:00Z</dcterms:created>
  <dcterms:modified xsi:type="dcterms:W3CDTF">2021-12-06T06:08:00Z</dcterms:modified>
</cp:coreProperties>
</file>