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E24565" w:rsidRPr="00362336">
        <w:rPr>
          <w:rFonts w:ascii="GHEA Grapalat" w:hAnsi="GHEA Grapalat"/>
          <w:i w:val="0"/>
          <w:color w:val="000000"/>
          <w:lang w:val="en-US"/>
        </w:rPr>
        <w:t>մարտի</w:t>
      </w:r>
      <w:r w:rsidRPr="00362336">
        <w:rPr>
          <w:rFonts w:ascii="GHEA Grapalat" w:hAnsi="GHEA Grapalat"/>
          <w:i w:val="0"/>
          <w:color w:val="000000"/>
          <w:lang w:val="hy-AM"/>
        </w:rPr>
        <w:t xml:space="preserve"> </w:t>
      </w:r>
      <w:r w:rsidR="00227DFC">
        <w:rPr>
          <w:rFonts w:ascii="GHEA Grapalat" w:hAnsi="GHEA Grapalat"/>
          <w:i w:val="0"/>
          <w:color w:val="000000"/>
          <w:lang w:val="af-ZA"/>
        </w:rPr>
        <w:t>15</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27DFC">
        <w:rPr>
          <w:rFonts w:ascii="GHEA Grapalat" w:hAnsi="GHEA Grapalat"/>
          <w:b/>
          <w:i w:val="0"/>
          <w:lang w:val="af-ZA"/>
        </w:rPr>
        <w:t>ԳՀԱՊՁԲ-ՀՎԿԱԿ-2023-11</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185E08" w:rsidRPr="00362336">
        <w:rPr>
          <w:rFonts w:ascii="GHEA Grapalat" w:hAnsi="GHEA Grapalat"/>
          <w:b/>
          <w:i w:val="0"/>
          <w:lang w:val="af-ZA"/>
        </w:rPr>
        <w:t>քիմիական նյութ</w:t>
      </w:r>
      <w:r w:rsidR="00185E08" w:rsidRPr="00E452DA">
        <w:rPr>
          <w:rFonts w:ascii="GHEA Grapalat" w:hAnsi="GHEA Grapalat"/>
          <w:b/>
          <w:i w:val="0"/>
          <w:lang w:val="af-ZA"/>
        </w:rPr>
        <w:t xml:space="preserve">երի </w:t>
      </w:r>
      <w:r w:rsidR="00E452DA" w:rsidRPr="00E452DA">
        <w:rPr>
          <w:rFonts w:ascii="GHEA Grapalat" w:hAnsi="GHEA Grapalat"/>
          <w:b/>
          <w:i w:val="0"/>
          <w:lang w:val="af-ZA"/>
        </w:rPr>
        <w:t xml:space="preserve">և լաբորատոր պարագաների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ք.Երևան,</w:t>
      </w:r>
      <w:r w:rsidRPr="00362336">
        <w:rPr>
          <w:rFonts w:ascii="GHEA Grapalat" w:hAnsi="GHEA Grapalat"/>
          <w:i w:val="0"/>
          <w:lang w:val="af-ZA"/>
        </w:rPr>
        <w:t xml:space="preserve"> </w:t>
      </w:r>
      <w:r w:rsidRPr="00362336">
        <w:rPr>
          <w:rFonts w:ascii="GHEA Grapalat" w:hAnsi="GHEA Grapalat"/>
          <w:b/>
          <w:i w:val="0"/>
          <w:lang w:val="hy-AM"/>
        </w:rPr>
        <w:t xml:space="preserve">Մ.Հերացի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39575B">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11:</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Մ.Հերացի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24565" w:rsidRPr="00362336">
        <w:rPr>
          <w:rFonts w:ascii="GHEA Grapalat" w:hAnsi="GHEA Grapalat"/>
          <w:b/>
          <w:i w:val="0"/>
          <w:color w:val="000000"/>
          <w:lang w:val="en-US"/>
        </w:rPr>
        <w:t>մարտի</w:t>
      </w:r>
      <w:r w:rsidRPr="00362336">
        <w:rPr>
          <w:rFonts w:ascii="GHEA Grapalat" w:hAnsi="GHEA Grapalat"/>
          <w:b/>
          <w:i w:val="0"/>
          <w:color w:val="000000"/>
          <w:lang w:val="hy-AM"/>
        </w:rPr>
        <w:t xml:space="preserve"> </w:t>
      </w:r>
      <w:r w:rsidR="0039575B">
        <w:rPr>
          <w:rFonts w:ascii="GHEA Grapalat" w:hAnsi="GHEA Grapalat"/>
          <w:b/>
          <w:i w:val="0"/>
          <w:color w:val="000000"/>
          <w:lang w:val="af-ZA"/>
        </w:rPr>
        <w:t>23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11:</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w:t>
      </w:r>
      <w:r w:rsidRPr="00F35DE7">
        <w:rPr>
          <w:rFonts w:ascii="Times New Roman" w:hAnsi="Times New Roman"/>
          <w:i w:val="0"/>
          <w:sz w:val="24"/>
          <w:szCs w:val="24"/>
        </w:rPr>
        <w:t xml:space="preserve">the notice is approved by decision of the Price Quotation Commission number 1 of </w:t>
      </w:r>
      <w:r w:rsidR="002E098D" w:rsidRPr="00F35DE7">
        <w:rPr>
          <w:rFonts w:ascii="Times New Roman" w:hAnsi="Times New Roman"/>
          <w:i w:val="0"/>
          <w:sz w:val="24"/>
          <w:szCs w:val="24"/>
          <w:lang w:val="en-GB"/>
        </w:rPr>
        <w:t>March</w:t>
      </w:r>
      <w:r w:rsidRPr="00F35DE7">
        <w:rPr>
          <w:rFonts w:ascii="Times New Roman" w:hAnsi="Times New Roman"/>
          <w:i w:val="0"/>
          <w:sz w:val="24"/>
          <w:szCs w:val="24"/>
          <w:lang w:val="en-GB"/>
        </w:rPr>
        <w:t xml:space="preserve"> </w:t>
      </w:r>
      <w:r w:rsidR="0039575B">
        <w:rPr>
          <w:rFonts w:ascii="Times New Roman" w:hAnsi="Times New Roman"/>
          <w:i w:val="0"/>
          <w:sz w:val="24"/>
          <w:szCs w:val="24"/>
        </w:rPr>
        <w:t>15</w:t>
      </w:r>
      <w:r w:rsidR="0039575B">
        <w:rPr>
          <w:rFonts w:ascii="Times New Roman" w:hAnsi="Times New Roman"/>
          <w:i w:val="0"/>
          <w:sz w:val="24"/>
          <w:szCs w:val="24"/>
          <w:vertAlign w:val="superscript"/>
        </w:rPr>
        <w:t>th</w:t>
      </w:r>
      <w:r w:rsidRPr="00F35DE7">
        <w:rPr>
          <w:rFonts w:ascii="Times New Roman" w:hAnsi="Times New Roman"/>
          <w:i w:val="0"/>
          <w:sz w:val="24"/>
          <w:szCs w:val="24"/>
        </w:rPr>
        <w:t xml:space="preserve"> of 2023 and is</w:t>
      </w:r>
      <w:r w:rsidRPr="00F35DE7">
        <w:rPr>
          <w:rFonts w:ascii="Times New Roman" w:hAnsi="Times New Roman"/>
          <w:i w:val="0"/>
          <w:sz w:val="24"/>
          <w:szCs w:val="24"/>
          <w:lang w:val="en-US"/>
        </w:rPr>
        <w:t> </w:t>
      </w:r>
      <w:r w:rsidRPr="00F35DE7">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39575B">
        <w:rPr>
          <w:rFonts w:ascii="Times New Roman" w:hAnsi="Times New Roman"/>
          <w:b/>
          <w:i w:val="0"/>
          <w:sz w:val="24"/>
          <w:szCs w:val="24"/>
        </w:rPr>
        <w:t>11</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00AA1784">
        <w:rPr>
          <w:rFonts w:ascii="Times New Roman" w:hAnsi="Times New Roman"/>
          <w:b/>
          <w:i w:val="0"/>
          <w:sz w:val="24"/>
          <w:szCs w:val="24"/>
        </w:rPr>
        <w:t xml:space="preserve">&amp; </w:t>
      </w:r>
      <w:r w:rsidR="00AA1784" w:rsidRPr="0070246C">
        <w:rPr>
          <w:rFonts w:ascii="Times New Roman" w:hAnsi="Times New Roman"/>
          <w:b/>
          <w:i w:val="0"/>
          <w:sz w:val="24"/>
          <w:szCs w:val="24"/>
        </w:rPr>
        <w:t>laboratorial devices</w:t>
      </w:r>
      <w:r w:rsidR="00AA1784" w:rsidRPr="009B6DEA">
        <w:rPr>
          <w:rFonts w:ascii="Times New Roman" w:hAnsi="Times New Roman"/>
          <w:b/>
          <w:i w:val="0"/>
          <w:sz w:val="24"/>
          <w:szCs w:val="24"/>
        </w:rPr>
        <w:t xml:space="preserve">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F35DE7"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F35DE7">
        <w:rPr>
          <w:rFonts w:ascii="Times New Roman" w:hAnsi="Times New Roman"/>
          <w:i w:val="0"/>
          <w:sz w:val="24"/>
          <w:szCs w:val="24"/>
        </w:rPr>
        <w:t xml:space="preserve">quotation must be submitted to the following address: 12 M.Heratsi str., Yerevan in hard copy, by </w:t>
      </w:r>
      <w:r w:rsidRPr="00F35DE7">
        <w:rPr>
          <w:rFonts w:ascii="Times New Roman" w:hAnsi="Times New Roman"/>
          <w:i w:val="0"/>
          <w:sz w:val="24"/>
          <w:szCs w:val="24"/>
          <w:lang w:val="en-US"/>
        </w:rPr>
        <w:t>11</w:t>
      </w:r>
      <w:r w:rsidRPr="00F35DE7">
        <w:rPr>
          <w:rFonts w:ascii="Times New Roman" w:hAnsi="Times New Roman"/>
          <w:i w:val="0"/>
          <w:sz w:val="24"/>
          <w:szCs w:val="24"/>
        </w:rPr>
        <w:t xml:space="preserve">:00 o'clock of </w:t>
      </w:r>
      <w:r w:rsidRPr="00F35DE7">
        <w:rPr>
          <w:rFonts w:ascii="Times New Roman" w:hAnsi="Times New Roman"/>
          <w:b/>
          <w:i w:val="0"/>
          <w:sz w:val="24"/>
          <w:szCs w:val="24"/>
        </w:rPr>
        <w:t xml:space="preserve">the </w:t>
      </w:r>
      <w:r w:rsidR="00AA4CF2">
        <w:rPr>
          <w:rFonts w:ascii="Times New Roman" w:hAnsi="Times New Roman"/>
          <w:b/>
          <w:i w:val="0"/>
          <w:sz w:val="24"/>
          <w:szCs w:val="24"/>
        </w:rPr>
        <w:t>8</w:t>
      </w:r>
      <w:r w:rsidRPr="00F35DE7">
        <w:rPr>
          <w:rFonts w:ascii="Times New Roman" w:hAnsi="Times New Roman"/>
          <w:b/>
          <w:i w:val="0"/>
          <w:sz w:val="24"/>
          <w:szCs w:val="24"/>
          <w:u w:val="single"/>
          <w:vertAlign w:val="superscript"/>
        </w:rPr>
        <w:t>th</w:t>
      </w:r>
      <w:r w:rsidRPr="00F35DE7">
        <w:rPr>
          <w:rFonts w:ascii="Times New Roman" w:hAnsi="Times New Roman"/>
          <w:b/>
          <w:i w:val="0"/>
          <w:sz w:val="24"/>
          <w:szCs w:val="24"/>
        </w:rPr>
        <w:t xml:space="preserve"> day from</w:t>
      </w:r>
      <w:r w:rsidRPr="00F35DE7">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F35DE7">
        <w:rPr>
          <w:rFonts w:ascii="Times New Roman" w:hAnsi="Times New Roman"/>
          <w:i w:val="0"/>
          <w:sz w:val="24"/>
          <w:szCs w:val="24"/>
        </w:rPr>
        <w:t>The bid opening will take place at the following address: 12 M.Heratsi str</w:t>
      </w:r>
      <w:r w:rsidRPr="00F35DE7">
        <w:rPr>
          <w:rFonts w:ascii="Times New Roman" w:hAnsi="Times New Roman"/>
          <w:b/>
          <w:i w:val="0"/>
          <w:sz w:val="24"/>
          <w:szCs w:val="24"/>
        </w:rPr>
        <w:t xml:space="preserve">., on the </w:t>
      </w:r>
      <w:r w:rsidR="00AA4CF2">
        <w:rPr>
          <w:rFonts w:ascii="Times New Roman" w:hAnsi="Times New Roman"/>
          <w:b/>
          <w:i w:val="0"/>
          <w:sz w:val="24"/>
          <w:szCs w:val="24"/>
        </w:rPr>
        <w:t>23</w:t>
      </w:r>
      <w:r w:rsidR="001C4C13" w:rsidRPr="00F35DE7">
        <w:rPr>
          <w:rFonts w:ascii="Times New Roman" w:hAnsi="Times New Roman"/>
          <w:b/>
          <w:i w:val="0"/>
          <w:sz w:val="24"/>
          <w:szCs w:val="24"/>
          <w:vertAlign w:val="superscript"/>
        </w:rPr>
        <w:t>th</w:t>
      </w:r>
      <w:r w:rsidRPr="00F35DE7">
        <w:rPr>
          <w:rFonts w:ascii="Times New Roman" w:hAnsi="Times New Roman"/>
          <w:b/>
          <w:i w:val="0"/>
          <w:sz w:val="24"/>
          <w:szCs w:val="24"/>
        </w:rPr>
        <w:t xml:space="preserve"> of </w:t>
      </w:r>
      <w:r w:rsidR="001C4C13" w:rsidRPr="00F35DE7">
        <w:rPr>
          <w:rFonts w:ascii="Times New Roman" w:hAnsi="Times New Roman"/>
          <w:b/>
          <w:i w:val="0"/>
          <w:sz w:val="24"/>
          <w:szCs w:val="24"/>
        </w:rPr>
        <w:t>March</w:t>
      </w:r>
      <w:r w:rsidRPr="00F35DE7">
        <w:rPr>
          <w:rFonts w:ascii="Times New Roman" w:hAnsi="Times New Roman"/>
          <w:b/>
          <w:i w:val="0"/>
          <w:sz w:val="24"/>
          <w:szCs w:val="24"/>
        </w:rPr>
        <w:t xml:space="preserve"> 2023, at</w:t>
      </w:r>
      <w:r w:rsidRPr="00F35DE7">
        <w:rPr>
          <w:rFonts w:ascii="Times New Roman" w:hAnsi="Times New Roman"/>
          <w:i w:val="0"/>
          <w:sz w:val="24"/>
          <w:szCs w:val="24"/>
        </w:rPr>
        <w:t xml:space="preserve"> </w:t>
      </w:r>
      <w:r w:rsidRPr="00F35DE7">
        <w:rPr>
          <w:rFonts w:ascii="Times New Roman" w:hAnsi="Times New Roman"/>
          <w:i w:val="0"/>
          <w:sz w:val="24"/>
          <w:szCs w:val="24"/>
          <w:lang w:val="en-US"/>
        </w:rPr>
        <w:t>11</w:t>
      </w:r>
      <w:r w:rsidRPr="00F35DE7">
        <w:rPr>
          <w:rFonts w:ascii="Times New Roman" w:hAnsi="Times New Roman"/>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FC66E2" w:rsidRDefault="00414D1B" w:rsidP="00414D1B">
      <w:pPr>
        <w:pStyle w:val="BodyText"/>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227DFC">
        <w:rPr>
          <w:rFonts w:ascii="GHEA Grapalat" w:hAnsi="GHEA Grapalat"/>
          <w:b/>
          <w:sz w:val="20"/>
          <w:szCs w:val="20"/>
          <w:lang w:val="af-ZA"/>
        </w:rPr>
        <w:t>ԳՀԱՊՁԲ-ՀՎԿԱԿ-2023-11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proofErr w:type="gramStart"/>
      <w:r w:rsidR="003C0D07" w:rsidRPr="00FC66E2">
        <w:rPr>
          <w:rFonts w:ascii="GHEA Grapalat" w:hAnsi="GHEA Grapalat" w:cs="Times Armenian"/>
          <w:color w:val="000000"/>
          <w:sz w:val="20"/>
          <w:szCs w:val="20"/>
        </w:rPr>
        <w:t>մարտի</w:t>
      </w:r>
      <w:proofErr w:type="gramEnd"/>
      <w:r w:rsidR="003C0D07" w:rsidRPr="00FC66E2">
        <w:rPr>
          <w:rFonts w:ascii="GHEA Grapalat" w:hAnsi="GHEA Grapalat" w:cs="Times Armenian"/>
          <w:color w:val="000000"/>
          <w:sz w:val="20"/>
          <w:szCs w:val="20"/>
          <w:lang w:val="af-ZA"/>
        </w:rPr>
        <w:t xml:space="preserve"> </w:t>
      </w:r>
      <w:r w:rsidR="007B173C">
        <w:rPr>
          <w:rFonts w:ascii="GHEA Grapalat" w:hAnsi="GHEA Grapalat" w:cs="Times Armenian"/>
          <w:color w:val="000000"/>
          <w:sz w:val="20"/>
          <w:szCs w:val="20"/>
          <w:lang w:val="af-ZA"/>
        </w:rPr>
        <w:t>15</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009D0ECB" w:rsidRPr="00EC37E7">
        <w:rPr>
          <w:rFonts w:ascii="GHEA Grapalat" w:hAnsi="GHEA Grapalat"/>
          <w:b/>
          <w:lang w:val="af-ZA"/>
        </w:rPr>
        <w:t xml:space="preserve"> </w:t>
      </w:r>
      <w:r w:rsidR="009D0ECB">
        <w:rPr>
          <w:rFonts w:ascii="GHEA Grapalat" w:hAnsi="GHEA Grapalat"/>
          <w:b/>
        </w:rPr>
        <w:t>ԵՎ</w:t>
      </w:r>
      <w:r w:rsidR="009D0ECB" w:rsidRPr="00EC37E7">
        <w:rPr>
          <w:rFonts w:ascii="GHEA Grapalat" w:hAnsi="GHEA Grapalat"/>
          <w:b/>
          <w:lang w:val="af-ZA"/>
        </w:rPr>
        <w:t xml:space="preserve"> </w:t>
      </w:r>
      <w:r w:rsidR="009D0ECB">
        <w:rPr>
          <w:rFonts w:ascii="GHEA Grapalat" w:hAnsi="GHEA Grapalat"/>
          <w:b/>
        </w:rPr>
        <w:t>ԼԱԲՈՐԱՏՈՐ</w:t>
      </w:r>
      <w:r w:rsidR="009D0ECB" w:rsidRPr="00EC37E7">
        <w:rPr>
          <w:rFonts w:ascii="GHEA Grapalat" w:hAnsi="GHEA Grapalat"/>
          <w:b/>
          <w:lang w:val="af-ZA"/>
        </w:rPr>
        <w:t xml:space="preserve"> </w:t>
      </w:r>
      <w:r w:rsidR="009D0ECB">
        <w:rPr>
          <w:rFonts w:ascii="GHEA Grapalat" w:hAnsi="GHEA Grapalat"/>
          <w:b/>
        </w:rPr>
        <w:t>ՊԱՐԱԳԱՆԵՐԻ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ՔԻՄԻԱԿԱՆ ՆՅՈՒԹԵՐԻ </w:t>
      </w:r>
      <w:r w:rsidR="00EC37E7">
        <w:rPr>
          <w:rFonts w:ascii="GHEA Grapalat" w:hAnsi="GHEA Grapalat" w:cs="Sylfaen"/>
          <w:b/>
          <w:sz w:val="20"/>
          <w:szCs w:val="20"/>
          <w:lang w:val="af-ZA"/>
        </w:rPr>
        <w:t xml:space="preserve">ԵՎ ԼԱԲՈՐԱՏՈՐ ՊԱՐԱԳԱՆԵՐԻ </w:t>
      </w:r>
      <w:r w:rsidRPr="001304AC">
        <w:rPr>
          <w:rFonts w:ascii="GHEA Grapalat" w:hAnsi="GHEA Grapalat" w:cs="Sylfaen"/>
          <w:b/>
          <w:sz w:val="20"/>
          <w:szCs w:val="20"/>
          <w:lang w:val="af-ZA"/>
        </w:rPr>
        <w:t>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227DFC">
        <w:rPr>
          <w:rFonts w:ascii="GHEA Grapalat" w:hAnsi="GHEA Grapalat"/>
          <w:b/>
          <w:sz w:val="20"/>
          <w:szCs w:val="20"/>
          <w:lang w:val="af-ZA"/>
        </w:rPr>
        <w:t>ԳՀԱՊՁԲ-ՀՎԿԱԿ-2023-11</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B3239F" w:rsidRPr="00823554">
        <w:rPr>
          <w:rFonts w:ascii="GHEA Grapalat" w:hAnsi="GHEA Grapalat"/>
          <w:b/>
          <w:i w:val="0"/>
          <w:lang w:val="af-ZA"/>
        </w:rPr>
        <w:t>քիմիական նյութերի</w:t>
      </w:r>
      <w:r w:rsidR="00660CD4">
        <w:rPr>
          <w:rFonts w:ascii="GHEA Grapalat" w:hAnsi="GHEA Grapalat"/>
          <w:b/>
          <w:i w:val="0"/>
          <w:lang w:val="af-ZA"/>
        </w:rPr>
        <w:t xml:space="preserve"> և լաբորատոր պարագաների</w:t>
      </w:r>
      <w:r w:rsidR="00B3239F" w:rsidRPr="00823554">
        <w:rPr>
          <w:rFonts w:ascii="GHEA Grapalat" w:hAnsi="GHEA Grapalat"/>
          <w:b/>
          <w:i w:val="0"/>
          <w:lang w:val="af-ZA"/>
        </w:rPr>
        <w:t xml:space="preserve">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660CD4">
        <w:rPr>
          <w:rFonts w:ascii="GHEA Grapalat" w:hAnsi="GHEA Grapalat"/>
          <w:b/>
          <w:i w:val="0"/>
          <w:lang w:val="af-ZA"/>
        </w:rPr>
        <w:t>22</w:t>
      </w:r>
      <w:r w:rsidR="005951B7" w:rsidRPr="00823554">
        <w:rPr>
          <w:rFonts w:ascii="GHEA Grapalat" w:hAnsi="GHEA Grapalat"/>
          <w:b/>
          <w:i w:val="0"/>
          <w:lang w:val="af-ZA"/>
        </w:rPr>
        <w:t xml:space="preserve"> (</w:t>
      </w:r>
      <w:r w:rsidR="00660CD4">
        <w:rPr>
          <w:rFonts w:ascii="GHEA Grapalat" w:hAnsi="GHEA Grapalat"/>
          <w:b/>
          <w:i w:val="0"/>
          <w:lang w:val="af-ZA"/>
        </w:rPr>
        <w:t>քսաներկու</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74285C" w:rsidRPr="0074285C" w:rsidRDefault="0074285C" w:rsidP="0074285C">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418"/>
        <w:gridCol w:w="8365"/>
      </w:tblGrid>
      <w:tr w:rsidR="006675F2" w:rsidRPr="0074285C" w:rsidTr="00763F78">
        <w:trPr>
          <w:trHeight w:val="480"/>
        </w:trPr>
        <w:tc>
          <w:tcPr>
            <w:tcW w:w="1985" w:type="dxa"/>
            <w:gridSpan w:val="2"/>
            <w:vAlign w:val="center"/>
          </w:tcPr>
          <w:p w:rsidR="006675F2" w:rsidRPr="0074285C" w:rsidRDefault="006675F2" w:rsidP="00D30C7A">
            <w:pPr>
              <w:pStyle w:val="BodyTextIndent2"/>
              <w:spacing w:line="240" w:lineRule="auto"/>
              <w:ind w:firstLine="0"/>
              <w:jc w:val="center"/>
              <w:rPr>
                <w:rFonts w:ascii="GHEA Grapalat" w:hAnsi="GHEA Grapalat"/>
                <w:b/>
                <w:bCs/>
                <w:i/>
                <w:iCs/>
              </w:rPr>
            </w:pPr>
            <w:r w:rsidRPr="0074285C">
              <w:rPr>
                <w:rFonts w:ascii="GHEA Grapalat" w:hAnsi="GHEA Grapalat"/>
                <w:b/>
                <w:bCs/>
                <w:i/>
                <w:iCs/>
              </w:rPr>
              <w:t xml:space="preserve">Չափաբաժինների </w:t>
            </w:r>
          </w:p>
        </w:tc>
        <w:tc>
          <w:tcPr>
            <w:tcW w:w="8365" w:type="dxa"/>
            <w:vMerge w:val="restart"/>
            <w:vAlign w:val="center"/>
          </w:tcPr>
          <w:p w:rsidR="006675F2" w:rsidRPr="0074285C" w:rsidRDefault="006675F2" w:rsidP="00EF3662">
            <w:pPr>
              <w:pStyle w:val="BodyTextIndent2"/>
              <w:spacing w:line="240" w:lineRule="auto"/>
              <w:ind w:firstLine="0"/>
              <w:jc w:val="center"/>
              <w:rPr>
                <w:rFonts w:ascii="GHEA Grapalat" w:hAnsi="GHEA Grapalat"/>
                <w:b/>
                <w:bCs/>
                <w:i/>
                <w:iCs/>
              </w:rPr>
            </w:pPr>
            <w:r w:rsidRPr="0074285C">
              <w:rPr>
                <w:rFonts w:ascii="GHEA Grapalat" w:hAnsi="GHEA Grapalat"/>
                <w:b/>
                <w:bCs/>
                <w:i/>
                <w:iCs/>
              </w:rPr>
              <w:t>Չափաբաժնի անվանումը</w:t>
            </w:r>
          </w:p>
        </w:tc>
      </w:tr>
      <w:tr w:rsidR="006675F2" w:rsidRPr="0074285C" w:rsidTr="00763F78">
        <w:trPr>
          <w:trHeight w:val="292"/>
        </w:trPr>
        <w:tc>
          <w:tcPr>
            <w:tcW w:w="567" w:type="dxa"/>
            <w:vAlign w:val="center"/>
          </w:tcPr>
          <w:p w:rsidR="006675F2" w:rsidRPr="0074285C" w:rsidRDefault="00CE0D69" w:rsidP="006C0E35">
            <w:pPr>
              <w:pStyle w:val="BodyTextIndent2"/>
              <w:spacing w:line="240" w:lineRule="auto"/>
              <w:ind w:firstLine="34"/>
              <w:jc w:val="center"/>
              <w:rPr>
                <w:rFonts w:ascii="GHEA Grapalat" w:hAnsi="GHEA Grapalat"/>
                <w:b/>
                <w:bCs/>
                <w:i/>
                <w:iCs/>
              </w:rPr>
            </w:pPr>
            <w:r w:rsidRPr="0074285C">
              <w:rPr>
                <w:rFonts w:ascii="GHEA Grapalat" w:hAnsi="GHEA Grapalat"/>
                <w:b/>
                <w:bCs/>
                <w:i/>
                <w:iCs/>
              </w:rPr>
              <w:t>№№</w:t>
            </w:r>
          </w:p>
        </w:tc>
        <w:tc>
          <w:tcPr>
            <w:tcW w:w="1418" w:type="dxa"/>
            <w:vAlign w:val="center"/>
          </w:tcPr>
          <w:p w:rsidR="006675F2" w:rsidRPr="0074285C" w:rsidRDefault="00D30C7A" w:rsidP="006C0E35">
            <w:pPr>
              <w:pStyle w:val="BodyTextIndent2"/>
              <w:spacing w:line="240" w:lineRule="auto"/>
              <w:ind w:firstLine="34"/>
              <w:jc w:val="center"/>
              <w:rPr>
                <w:rFonts w:ascii="GHEA Grapalat" w:hAnsi="GHEA Grapalat"/>
                <w:b/>
                <w:bCs/>
                <w:i/>
                <w:iCs/>
              </w:rPr>
            </w:pPr>
            <w:r w:rsidRPr="0074285C">
              <w:rPr>
                <w:rFonts w:ascii="GHEA Grapalat" w:hAnsi="GHEA Grapalat"/>
                <w:b/>
                <w:bCs/>
                <w:i/>
                <w:iCs/>
                <w:lang w:val="hy-AM"/>
              </w:rPr>
              <w:t>գնման</w:t>
            </w:r>
            <w:r w:rsidRPr="0074285C">
              <w:rPr>
                <w:rFonts w:ascii="GHEA Grapalat" w:hAnsi="GHEA Grapalat"/>
                <w:b/>
                <w:bCs/>
                <w:i/>
                <w:iCs/>
                <w:lang w:val="en-US"/>
              </w:rPr>
              <w:t xml:space="preserve"> </w:t>
            </w:r>
            <w:r w:rsidRPr="0074285C">
              <w:rPr>
                <w:rFonts w:ascii="GHEA Grapalat" w:hAnsi="GHEA Grapalat"/>
                <w:b/>
                <w:bCs/>
                <w:i/>
                <w:iCs/>
                <w:lang w:val="hy-AM"/>
              </w:rPr>
              <w:t xml:space="preserve"> գինը</w:t>
            </w:r>
          </w:p>
        </w:tc>
        <w:tc>
          <w:tcPr>
            <w:tcW w:w="8365" w:type="dxa"/>
            <w:vMerge/>
            <w:vAlign w:val="center"/>
          </w:tcPr>
          <w:p w:rsidR="006675F2" w:rsidRPr="0074285C" w:rsidRDefault="006675F2" w:rsidP="00EF3662">
            <w:pPr>
              <w:pStyle w:val="BodyTextIndent2"/>
              <w:spacing w:line="240" w:lineRule="auto"/>
              <w:ind w:firstLine="0"/>
              <w:jc w:val="center"/>
              <w:rPr>
                <w:rFonts w:ascii="GHEA Grapalat" w:hAnsi="GHEA Grapalat"/>
                <w:b/>
                <w:bCs/>
                <w:i/>
                <w:iCs/>
              </w:rPr>
            </w:pP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192</w:t>
            </w:r>
            <w:r w:rsidR="00763F78">
              <w:rPr>
                <w:rFonts w:ascii="GHEA Grapalat" w:hAnsi="GHEA Grapalat" w:cs="Calibri"/>
                <w:sz w:val="20"/>
                <w:szCs w:val="20"/>
              </w:rPr>
              <w:t xml:space="preserve"> </w:t>
            </w:r>
            <w:r w:rsidRPr="0074285C">
              <w:rPr>
                <w:rFonts w:ascii="GHEA Grapalat" w:hAnsi="GHEA Grapalat" w:cs="Calibri"/>
                <w:sz w:val="20"/>
                <w:szCs w:val="20"/>
              </w:rPr>
              <w:t>900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Նատրիումի նիտրատ</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14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Նատրիումի հիդրօքսիդ</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60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Լեյշմանիոզի ախտորոշման իմունաքրոմատոգրաֆիկ թեստ համակարգ</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260</w:t>
            </w:r>
            <w:r w:rsidR="00763F78">
              <w:rPr>
                <w:rFonts w:ascii="GHEA Grapalat" w:hAnsi="GHEA Grapalat" w:cs="Calibri"/>
                <w:sz w:val="20"/>
                <w:szCs w:val="20"/>
              </w:rPr>
              <w:t xml:space="preserve"> </w:t>
            </w:r>
            <w:r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Լյամբլիոզի, ամեոբիազի, կրիպտոսպորիդիոզի ախտորոշման կոմբինացված իմունաքրոմատոգրաֆիկ թեստ համակարգ</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210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Լեյշմանիոզի ախտորոշման ԻՖԱ թեստ համակարգ</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2</w:t>
            </w:r>
            <w:r w:rsidR="00763F78">
              <w:rPr>
                <w:rFonts w:ascii="GHEA Grapalat" w:hAnsi="GHEA Grapalat" w:cs="Calibri"/>
                <w:sz w:val="20"/>
                <w:szCs w:val="20"/>
              </w:rPr>
              <w:t xml:space="preserve">7 </w:t>
            </w:r>
            <w:r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Գլիցերին</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rsidP="00763F78">
            <w:pPr>
              <w:jc w:val="center"/>
              <w:rPr>
                <w:rFonts w:ascii="GHEA Grapalat" w:hAnsi="GHEA Grapalat" w:cs="Calibri"/>
                <w:sz w:val="20"/>
                <w:szCs w:val="20"/>
              </w:rPr>
            </w:pPr>
            <w:r>
              <w:rPr>
                <w:rFonts w:ascii="GHEA Grapalat" w:hAnsi="GHEA Grapalat" w:cs="Calibri"/>
                <w:sz w:val="20"/>
                <w:szCs w:val="20"/>
              </w:rPr>
              <w:t xml:space="preserve">3 </w:t>
            </w:r>
            <w:r w:rsidR="0074285C" w:rsidRPr="0074285C">
              <w:rPr>
                <w:rFonts w:ascii="GHEA Grapalat" w:hAnsi="GHEA Grapalat" w:cs="Calibri"/>
                <w:sz w:val="20"/>
                <w:szCs w:val="20"/>
              </w:rPr>
              <w:t>948</w:t>
            </w:r>
            <w:r>
              <w:rPr>
                <w:rFonts w:ascii="GHEA Grapalat" w:hAnsi="GHEA Grapalat" w:cs="Calibri"/>
                <w:sz w:val="20"/>
                <w:szCs w:val="20"/>
              </w:rPr>
              <w:t xml:space="preserve">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Հելմինթների ձվիկների և նախակենդանիների ախտորոշման համար նախատեսված Paraclin S (կամ համարժեք) թեստ - համակարգ</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322</w:t>
            </w:r>
            <w:r w:rsidR="00763F78">
              <w:rPr>
                <w:rFonts w:ascii="GHEA Grapalat" w:hAnsi="GHEA Grapalat" w:cs="Calibri"/>
                <w:sz w:val="20"/>
                <w:szCs w:val="20"/>
              </w:rPr>
              <w:t xml:space="preserve"> </w:t>
            </w:r>
            <w:r w:rsidRPr="0074285C">
              <w:rPr>
                <w:rFonts w:ascii="GHEA Grapalat" w:hAnsi="GHEA Grapalat" w:cs="Calibri"/>
                <w:sz w:val="20"/>
                <w:szCs w:val="20"/>
              </w:rPr>
              <w:t>200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Էխինակոկոոզի ախտորոշման ԻՖԱ թեստ համակարգ</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672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Իմունոֆերմենտային անալիզի միջոցով Тоxoplasme gondii նկատմամաբ G դասի իմունոգլոբուլինների որակական և քանակական որոշման հավաքածու</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564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Իմունոֆերմենտային անալիզի միջոցով Тоxoplasme gondi նկատմամբ G դասի իմունոգլոբուլինների ավիդության ինդեքսի որոշման հավաքածու</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6</w:t>
            </w:r>
            <w:r w:rsidR="00763F78">
              <w:rPr>
                <w:rFonts w:ascii="GHEA Grapalat" w:hAnsi="GHEA Grapalat" w:cs="Calibri"/>
                <w:sz w:val="20"/>
                <w:szCs w:val="20"/>
              </w:rPr>
              <w:t xml:space="preserve"> </w:t>
            </w:r>
            <w:r w:rsidRPr="0074285C">
              <w:rPr>
                <w:rFonts w:ascii="GHEA Grapalat" w:hAnsi="GHEA Grapalat" w:cs="Calibri"/>
                <w:sz w:val="20"/>
                <w:szCs w:val="20"/>
              </w:rPr>
              <w:t>000</w:t>
            </w:r>
            <w:r w:rsidR="00763F78">
              <w:rPr>
                <w:rFonts w:ascii="GHEA Grapalat" w:hAnsi="GHEA Grapalat" w:cs="Calibri"/>
                <w:sz w:val="20"/>
                <w:szCs w:val="20"/>
              </w:rPr>
              <w:t xml:space="preserve"> </w:t>
            </w:r>
            <w:r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Հելմինթների ձվիկների և նախակենդանիների հայտնաբերման համար COPRO PLUS ultra (կամ համարժեք)</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20</w:t>
            </w:r>
            <w:r w:rsidR="00763F78">
              <w:rPr>
                <w:rFonts w:ascii="GHEA Grapalat" w:hAnsi="GHEA Grapalat" w:cs="Calibri"/>
                <w:sz w:val="20"/>
                <w:szCs w:val="20"/>
              </w:rPr>
              <w:t xml:space="preserve"> </w:t>
            </w:r>
            <w:r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Նատրիումի հիդրոկարբոնատ</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30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Ցինկի 7 ջրային սուլֆատ</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Սեղմող օղակ</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Թիթեղներ նախատեսված լվացուկների համար</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Անալիտիկ տրեկային թաղանթ АТМ 142</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Անալիտիկ տրեկային թաղանթ АТМ 35</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Չափիչ սանդղակով ակնապակի</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9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Ծայրադիրներ ավտոմատ կաթոցիկների` դոզատորների համար` 1000 մկլ, առանց ֆիլտրի</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rsidP="00763F78">
            <w:pPr>
              <w:jc w:val="center"/>
              <w:rPr>
                <w:rFonts w:ascii="GHEA Grapalat" w:hAnsi="GHEA Grapalat" w:cs="Calibri"/>
                <w:sz w:val="20"/>
                <w:szCs w:val="20"/>
              </w:rPr>
            </w:pPr>
            <w:r w:rsidRPr="0074285C">
              <w:rPr>
                <w:rFonts w:ascii="GHEA Grapalat" w:hAnsi="GHEA Grapalat" w:cs="Calibri"/>
                <w:sz w:val="20"/>
                <w:szCs w:val="20"/>
              </w:rPr>
              <w:t>28</w:t>
            </w:r>
            <w:r w:rsidR="00763F78">
              <w:rPr>
                <w:rFonts w:ascii="GHEA Grapalat" w:hAnsi="GHEA Grapalat" w:cs="Calibri"/>
                <w:sz w:val="20"/>
                <w:szCs w:val="20"/>
              </w:rPr>
              <w:t xml:space="preserve"> </w:t>
            </w:r>
            <w:r w:rsidRPr="0074285C">
              <w:rPr>
                <w:rFonts w:ascii="GHEA Grapalat" w:hAnsi="GHEA Grapalat" w:cs="Calibri"/>
                <w:sz w:val="20"/>
                <w:szCs w:val="20"/>
              </w:rPr>
              <w:t>800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Ծայրադիրներ ավտոմատ կաթոցիկների` դոզատորների համար` 200 մկլ, առանց ֆիլտրի</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63F78">
            <w:pPr>
              <w:jc w:val="center"/>
              <w:rPr>
                <w:rFonts w:ascii="GHEA Grapalat" w:hAnsi="GHEA Grapalat" w:cs="Calibri"/>
                <w:sz w:val="20"/>
                <w:szCs w:val="20"/>
              </w:rPr>
            </w:pPr>
            <w:r>
              <w:rPr>
                <w:rFonts w:ascii="GHEA Grapalat" w:hAnsi="GHEA Grapalat" w:cs="Calibri"/>
                <w:sz w:val="20"/>
                <w:szCs w:val="20"/>
              </w:rPr>
              <w:t xml:space="preserve">30 </w:t>
            </w:r>
            <w:r w:rsidR="0074285C" w:rsidRPr="0074285C">
              <w:rPr>
                <w:rFonts w:ascii="GHEA Grapalat" w:hAnsi="GHEA Grapalat" w:cs="Calibri"/>
                <w:sz w:val="20"/>
                <w:szCs w:val="20"/>
              </w:rPr>
              <w:t>000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Բինտ ոչ ստերիլ</w:t>
            </w:r>
          </w:p>
        </w:tc>
      </w:tr>
      <w:tr w:rsidR="0074285C" w:rsidRPr="0074285C" w:rsidTr="00763F78">
        <w:tc>
          <w:tcPr>
            <w:tcW w:w="567" w:type="dxa"/>
            <w:vAlign w:val="center"/>
          </w:tcPr>
          <w:p w:rsidR="0074285C" w:rsidRPr="0074285C" w:rsidRDefault="0074285C" w:rsidP="00F109AC">
            <w:pPr>
              <w:pStyle w:val="BodyTextIndent2"/>
              <w:numPr>
                <w:ilvl w:val="0"/>
                <w:numId w:val="31"/>
              </w:numPr>
              <w:spacing w:line="240" w:lineRule="auto"/>
              <w:ind w:left="34" w:firstLine="0"/>
              <w:jc w:val="center"/>
              <w:rPr>
                <w:rFonts w:ascii="GHEA Grapalat" w:hAnsi="GHEA Grapalat"/>
              </w:rPr>
            </w:pPr>
          </w:p>
        </w:tc>
        <w:tc>
          <w:tcPr>
            <w:tcW w:w="1418" w:type="dxa"/>
            <w:vAlign w:val="center"/>
          </w:tcPr>
          <w:p w:rsidR="0074285C" w:rsidRPr="0074285C" w:rsidRDefault="0074285C">
            <w:pPr>
              <w:jc w:val="center"/>
              <w:rPr>
                <w:rFonts w:ascii="GHEA Grapalat" w:hAnsi="GHEA Grapalat" w:cs="Calibri"/>
                <w:sz w:val="20"/>
                <w:szCs w:val="20"/>
              </w:rPr>
            </w:pPr>
            <w:r w:rsidRPr="0074285C">
              <w:rPr>
                <w:rFonts w:ascii="GHEA Grapalat" w:hAnsi="GHEA Grapalat" w:cs="Calibri"/>
                <w:sz w:val="20"/>
                <w:szCs w:val="20"/>
              </w:rPr>
              <w:t>0</w:t>
            </w:r>
          </w:p>
        </w:tc>
        <w:tc>
          <w:tcPr>
            <w:tcW w:w="8365" w:type="dxa"/>
            <w:vAlign w:val="center"/>
          </w:tcPr>
          <w:p w:rsidR="0074285C" w:rsidRPr="0074285C" w:rsidRDefault="0074285C">
            <w:pPr>
              <w:rPr>
                <w:rFonts w:ascii="GHEA Grapalat" w:hAnsi="GHEA Grapalat" w:cs="Calibri"/>
                <w:sz w:val="20"/>
                <w:szCs w:val="20"/>
              </w:rPr>
            </w:pPr>
            <w:r w:rsidRPr="0074285C">
              <w:rPr>
                <w:rFonts w:ascii="GHEA Grapalat" w:hAnsi="GHEA Grapalat" w:cs="Calibri"/>
                <w:sz w:val="20"/>
                <w:szCs w:val="20"/>
              </w:rPr>
              <w:t>Շպատել (մածկաթիակ) փայտյա</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lastRenderedPageBreak/>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w:t>
      </w:r>
      <w:r w:rsidRPr="001304AC">
        <w:rPr>
          <w:rFonts w:ascii="GHEA Grapalat" w:hAnsi="GHEA Grapalat"/>
          <w:color w:val="000000"/>
          <w:sz w:val="20"/>
          <w:szCs w:val="20"/>
          <w:lang w:val="hy-AM"/>
        </w:rPr>
        <w:lastRenderedPageBreak/>
        <w:t>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B471C">
        <w:fldChar w:fldCharType="begin"/>
      </w:r>
      <w:r w:rsidR="00AB471C" w:rsidRPr="00E352FE">
        <w:rPr>
          <w:lang w:val="hy-AM"/>
        </w:rPr>
        <w:instrText>HYPERLINK "https://ru.wikipedia.org/wiki/Standard_%26_Poor%E2%80%99s" \t "_blank"</w:instrText>
      </w:r>
      <w:r w:rsidR="00AB471C">
        <w:fldChar w:fldCharType="separate"/>
      </w:r>
      <w:r w:rsidRPr="001304AC">
        <w:rPr>
          <w:rFonts w:ascii="GHEA Grapalat" w:hAnsi="GHEA Grapalat"/>
          <w:color w:val="000000"/>
          <w:sz w:val="20"/>
          <w:szCs w:val="20"/>
          <w:lang w:val="hy-AM"/>
        </w:rPr>
        <w:t>Standard &amp; Poor’s</w:t>
      </w:r>
      <w:r w:rsidR="00AB471C">
        <w:fldChar w:fldCharType="end"/>
      </w:r>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lastRenderedPageBreak/>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2411BD" w:rsidRPr="002411BD">
        <w:rPr>
          <w:rFonts w:ascii="GHEA Grapalat" w:hAnsi="GHEA Grapalat" w:cs="Sylfaen"/>
          <w:b/>
          <w:szCs w:val="24"/>
          <w:lang w:val="hy-AM"/>
        </w:rPr>
        <w:t>8</w:t>
      </w:r>
      <w:r w:rsidR="000405FF" w:rsidRPr="001304AC">
        <w:rPr>
          <w:rFonts w:ascii="GHEA Grapalat" w:hAnsi="GHEA Grapalat" w:cs="Sylfaen"/>
          <w:b/>
          <w:szCs w:val="24"/>
          <w:lang w:val="hy-AM"/>
        </w:rPr>
        <w:t>-րդ օրվա ժամը 11:30-ն,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lastRenderedPageBreak/>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2411BD">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11:</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lastRenderedPageBreak/>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w:t>
      </w:r>
      <w:r w:rsidR="009A30B4" w:rsidRPr="001304AC">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lastRenderedPageBreak/>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w:t>
      </w:r>
      <w:r w:rsidR="00D42D0A" w:rsidRPr="001304AC">
        <w:rPr>
          <w:rFonts w:ascii="GHEA Grapalat" w:hAnsi="GHEA Grapalat" w:cs="Sylfaen"/>
          <w:sz w:val="20"/>
          <w:lang w:val="hy-AM"/>
        </w:rPr>
        <w:lastRenderedPageBreak/>
        <w:t>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 xml:space="preserve">ներկայացված </w:t>
      </w:r>
      <w:r w:rsidR="003B269F" w:rsidRPr="001304AC">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lastRenderedPageBreak/>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E352FE"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E352FE"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E352FE"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E352FE"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E352F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E352F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E352F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E352FE"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E352FE"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27DFC">
        <w:rPr>
          <w:rFonts w:ascii="GHEA Grapalat" w:hAnsi="GHEA Grapalat"/>
          <w:b/>
          <w:color w:val="000000"/>
          <w:sz w:val="20"/>
          <w:szCs w:val="20"/>
          <w:lang w:val="hy-AM"/>
        </w:rPr>
        <w:t>ԳՀԱՊՁԲ-ՀՎԿԱԿ-2023-11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E352F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E352F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E352F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E352FE"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E352FE"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227DFC">
        <w:rPr>
          <w:rFonts w:ascii="GHEA Grapalat" w:hAnsi="GHEA Grapalat"/>
          <w:b/>
          <w:color w:val="000000"/>
          <w:lang w:val="hy-AM"/>
        </w:rPr>
        <w:t>ԳՀԱՊՁԲ-ՀՎԿԱԿ-2023-11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10D4">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E352FE" w:rsidTr="001304AC">
        <w:trPr>
          <w:tblCellSpacing w:w="7" w:type="dxa"/>
          <w:jc w:val="center"/>
        </w:trPr>
        <w:tc>
          <w:tcPr>
            <w:tcW w:w="0" w:type="auto"/>
            <w:vAlign w:val="center"/>
          </w:tcPr>
          <w:p w:rsidR="00D12240" w:rsidRPr="001304AC" w:rsidRDefault="00AB471C" w:rsidP="001304AC">
            <w:pPr>
              <w:jc w:val="center"/>
              <w:rPr>
                <w:rFonts w:ascii="GHEA Grapalat" w:hAnsi="GHEA Grapalat"/>
                <w:iCs/>
                <w:color w:val="000000"/>
                <w:sz w:val="21"/>
                <w:szCs w:val="21"/>
                <w:lang w:val="pt-BR"/>
              </w:rPr>
            </w:pPr>
            <w:r w:rsidRPr="00AB471C">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85C" w:rsidRDefault="0074285C">
      <w:r>
        <w:separator/>
      </w:r>
    </w:p>
  </w:endnote>
  <w:endnote w:type="continuationSeparator" w:id="0">
    <w:p w:rsidR="0074285C" w:rsidRDefault="007428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85C" w:rsidRDefault="0074285C">
      <w:r>
        <w:separator/>
      </w:r>
    </w:p>
  </w:footnote>
  <w:footnote w:type="continuationSeparator" w:id="0">
    <w:p w:rsidR="0074285C" w:rsidRDefault="0074285C">
      <w:r>
        <w:continuationSeparator/>
      </w:r>
    </w:p>
  </w:footnote>
  <w:footnote w:id="1">
    <w:p w:rsidR="0074285C" w:rsidRPr="006265F4" w:rsidRDefault="0074285C"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74285C" w:rsidRPr="00AB6289" w:rsidRDefault="0074285C"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74285C" w:rsidRPr="000B7538" w:rsidRDefault="0074285C"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B471C">
        <w:fldChar w:fldCharType="begin"/>
      </w:r>
      <w:r w:rsidR="00AB471C" w:rsidRPr="00E352FE">
        <w:rPr>
          <w:lang w:val="af-ZA"/>
        </w:rPr>
        <w:instrText>HYPERLINK "https://ru.wikipedia.org/wiki/Standard_%26_Poor%E2%80%99s" \t "_blank"</w:instrText>
      </w:r>
      <w:r w:rsidR="00AB471C">
        <w:fldChar w:fldCharType="separate"/>
      </w:r>
      <w:r w:rsidRPr="000B7538">
        <w:rPr>
          <w:rFonts w:ascii="GHEA Grapalat" w:hAnsi="GHEA Grapalat"/>
          <w:i/>
          <w:sz w:val="16"/>
          <w:szCs w:val="16"/>
          <w:lang w:val="hy-AM" w:eastAsia="ru-RU"/>
        </w:rPr>
        <w:t>Standard &amp; Poor’s</w:t>
      </w:r>
      <w:r w:rsidR="00AB471C">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4285C" w:rsidRPr="00880354" w:rsidRDefault="0074285C"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74285C" w:rsidRPr="00D33685" w:rsidRDefault="0074285C"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74285C" w:rsidRPr="00D33685" w:rsidRDefault="0074285C"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74285C" w:rsidRPr="00D33685" w:rsidRDefault="0074285C"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74285C" w:rsidRPr="002B6991" w:rsidRDefault="0074285C"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74285C" w:rsidRPr="00BF58CA" w:rsidRDefault="0074285C" w:rsidP="00D33685">
      <w:pPr>
        <w:pStyle w:val="BodyTextIndent3"/>
        <w:spacing w:line="240" w:lineRule="auto"/>
        <w:ind w:left="142" w:firstLine="0"/>
        <w:rPr>
          <w:rFonts w:ascii="GHEA Grapalat" w:hAnsi="GHEA Grapalat"/>
          <w:i/>
          <w:sz w:val="16"/>
          <w:szCs w:val="16"/>
          <w:lang w:val="hy-AM"/>
        </w:rPr>
      </w:pPr>
    </w:p>
    <w:p w:rsidR="0074285C" w:rsidRPr="00B20703" w:rsidDel="006C3873" w:rsidRDefault="0074285C" w:rsidP="00880AA5">
      <w:pPr>
        <w:jc w:val="both"/>
        <w:rPr>
          <w:del w:id="6" w:author="User" w:date="2019-05-26T09:52:00Z"/>
          <w:rFonts w:ascii="GHEA Grapalat" w:hAnsi="GHEA Grapalat" w:cs="Sylfaen"/>
          <w:sz w:val="20"/>
          <w:lang w:val="hy-AM"/>
        </w:rPr>
      </w:pPr>
    </w:p>
  </w:footnote>
  <w:footnote w:id="5">
    <w:p w:rsidR="0074285C" w:rsidRPr="006265F4" w:rsidRDefault="0074285C"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74285C" w:rsidRPr="006265F4" w:rsidRDefault="0074285C"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4285C" w:rsidRPr="006265F4" w:rsidDel="00856FDE" w:rsidRDefault="0074285C" w:rsidP="008136AE">
      <w:pPr>
        <w:pStyle w:val="FootnoteText"/>
        <w:rPr>
          <w:del w:id="9" w:author="User" w:date="2019-05-26T09:57:00Z"/>
          <w:i/>
          <w:lang w:val="af-ZA"/>
        </w:rPr>
      </w:pPr>
    </w:p>
  </w:footnote>
  <w:footnote w:id="6">
    <w:p w:rsidR="0074285C" w:rsidRPr="00C65A05" w:rsidRDefault="0074285C"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74285C" w:rsidRPr="00C65A05" w:rsidRDefault="0074285C"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74285C" w:rsidRPr="006265F4" w:rsidDel="007942E8" w:rsidRDefault="0074285C"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74285C" w:rsidRPr="006265F4" w:rsidRDefault="0074285C"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4285C" w:rsidRPr="006265F4" w:rsidDel="007942E8" w:rsidRDefault="0074285C"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74285C" w:rsidRPr="006265F4" w:rsidDel="002877FC" w:rsidRDefault="0074285C"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74285C" w:rsidRPr="006265F4" w:rsidDel="002877FC" w:rsidRDefault="0074285C"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74285C" w:rsidRPr="008C7473" w:rsidRDefault="0074285C"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240"/>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27DFC"/>
    <w:rsid w:val="00230B12"/>
    <w:rsid w:val="00230C8F"/>
    <w:rsid w:val="0023354E"/>
    <w:rsid w:val="0023571C"/>
    <w:rsid w:val="00236B75"/>
    <w:rsid w:val="00237957"/>
    <w:rsid w:val="0024027D"/>
    <w:rsid w:val="00240289"/>
    <w:rsid w:val="0024041A"/>
    <w:rsid w:val="002411BD"/>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75B"/>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0CD4"/>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4132"/>
    <w:rsid w:val="007344C5"/>
    <w:rsid w:val="00735365"/>
    <w:rsid w:val="00736A43"/>
    <w:rsid w:val="00737986"/>
    <w:rsid w:val="00737B2F"/>
    <w:rsid w:val="00737D93"/>
    <w:rsid w:val="0074030F"/>
    <w:rsid w:val="00740919"/>
    <w:rsid w:val="0074145B"/>
    <w:rsid w:val="00741823"/>
    <w:rsid w:val="0074285C"/>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3F78"/>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73C"/>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6804"/>
    <w:rsid w:val="007E6E01"/>
    <w:rsid w:val="007E7260"/>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2971"/>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0ECB"/>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784"/>
    <w:rsid w:val="00AA1BBF"/>
    <w:rsid w:val="00AA4CF2"/>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71C"/>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73B2"/>
    <w:rsid w:val="00D104E6"/>
    <w:rsid w:val="00D10B0C"/>
    <w:rsid w:val="00D110D4"/>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52FE"/>
    <w:rsid w:val="00E36717"/>
    <w:rsid w:val="00E36A86"/>
    <w:rsid w:val="00E37C01"/>
    <w:rsid w:val="00E410D5"/>
    <w:rsid w:val="00E41156"/>
    <w:rsid w:val="00E41620"/>
    <w:rsid w:val="00E4239E"/>
    <w:rsid w:val="00E42FEB"/>
    <w:rsid w:val="00E430BF"/>
    <w:rsid w:val="00E43CEB"/>
    <w:rsid w:val="00E449ED"/>
    <w:rsid w:val="00E44D86"/>
    <w:rsid w:val="00E45007"/>
    <w:rsid w:val="00E452DA"/>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6E5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37E7"/>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6B4"/>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65290-E9D4-4FEE-80A2-D5F7E71C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64</Pages>
  <Words>15929</Words>
  <Characters>121386</Characters>
  <Application>Microsoft Office Word</Application>
  <DocSecurity>0</DocSecurity>
  <Lines>1011</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169</cp:revision>
  <cp:lastPrinted>2018-02-16T07:12:00Z</cp:lastPrinted>
  <dcterms:created xsi:type="dcterms:W3CDTF">2022-10-31T10:53:00Z</dcterms:created>
  <dcterms:modified xsi:type="dcterms:W3CDTF">2023-03-15T12:15:00Z</dcterms:modified>
</cp:coreProperties>
</file>