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2D7F62">
        <w:rPr>
          <w:rFonts w:ascii="GHEA Grapalat" w:hAnsi="GHEA Grapalat"/>
          <w:i w:val="0"/>
          <w:sz w:val="24"/>
          <w:szCs w:val="24"/>
        </w:rPr>
        <w:t>10-го февраля 2025</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2D7F62">
        <w:rPr>
          <w:rFonts w:ascii="GHEA Grapalat" w:hAnsi="GHEA Grapalat"/>
          <w:b/>
          <w:i w:val="0"/>
          <w:sz w:val="24"/>
          <w:szCs w:val="24"/>
        </w:rPr>
        <w:t>GHTsDzB-HVKAK-2025-10</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 xml:space="preserve">услуг </w:t>
      </w:r>
      <w:r w:rsidR="00BD3C51">
        <w:rPr>
          <w:rFonts w:ascii="GHEA Grapalat" w:hAnsi="GHEA Grapalat"/>
          <w:b/>
          <w:i w:val="0"/>
          <w:sz w:val="24"/>
          <w:szCs w:val="24"/>
        </w:rPr>
        <w:t>у</w:t>
      </w:r>
      <w:r w:rsidR="00BD3C51" w:rsidRPr="007C10C6">
        <w:rPr>
          <w:rFonts w:ascii="GHEA Grapalat" w:hAnsi="GHEA Grapalat"/>
          <w:b/>
          <w:i w:val="0"/>
          <w:sz w:val="24"/>
          <w:szCs w:val="24"/>
        </w:rPr>
        <w:t>тилизаци</w:t>
      </w:r>
      <w:r w:rsidR="00BD3C51">
        <w:rPr>
          <w:rFonts w:ascii="GHEA Grapalat" w:hAnsi="GHEA Grapalat"/>
          <w:b/>
          <w:i w:val="0"/>
          <w:sz w:val="24"/>
          <w:szCs w:val="24"/>
        </w:rPr>
        <w:t>и</w:t>
      </w:r>
      <w:r w:rsidR="00BD3C51" w:rsidRPr="007C10C6">
        <w:rPr>
          <w:rFonts w:ascii="GHEA Grapalat" w:hAnsi="GHEA Grapalat"/>
          <w:b/>
          <w:i w:val="0"/>
          <w:sz w:val="24"/>
          <w:szCs w:val="24"/>
        </w:rPr>
        <w:t xml:space="preserve"> опасных отходов</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2D7F62">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4137AE">
        <w:rPr>
          <w:rFonts w:ascii="GHEA Grapalat" w:hAnsi="GHEA Grapalat"/>
          <w:b/>
          <w:i w:val="0"/>
          <w:sz w:val="24"/>
          <w:szCs w:val="24"/>
        </w:rPr>
        <w:t>17-го февраля</w:t>
      </w:r>
      <w:r w:rsidR="00CF3958">
        <w:rPr>
          <w:rFonts w:ascii="GHEA Grapalat" w:hAnsi="GHEA Grapalat"/>
          <w:b/>
          <w:i w:val="0"/>
          <w:sz w:val="24"/>
          <w:szCs w:val="24"/>
        </w:rPr>
        <w:t xml:space="preserve"> 202</w:t>
      </w:r>
      <w:r w:rsidR="004137AE">
        <w:rPr>
          <w:rFonts w:ascii="GHEA Grapalat" w:hAnsi="GHEA Grapalat"/>
          <w:b/>
          <w:i w:val="0"/>
          <w:sz w:val="24"/>
          <w:szCs w:val="24"/>
        </w:rPr>
        <w:t>5</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2D7F62">
        <w:rPr>
          <w:rFonts w:ascii="GHEA Grapalat" w:hAnsi="GHEA Grapalat"/>
          <w:sz w:val="22"/>
          <w:szCs w:val="22"/>
        </w:rPr>
        <w:t>GHTsDzB-HVKAK-2025-10</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4137AE">
        <w:rPr>
          <w:rFonts w:ascii="GHEA Grapalat" w:hAnsi="GHEA Grapalat"/>
          <w:sz w:val="22"/>
          <w:szCs w:val="22"/>
        </w:rPr>
        <w:t>10-го февраля 2025</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ПО </w:t>
      </w:r>
      <w:r w:rsidR="001705E4">
        <w:rPr>
          <w:rFonts w:ascii="GHEA Grapalat" w:hAnsi="GHEA Grapalat"/>
          <w:b/>
        </w:rPr>
        <w:t>У</w:t>
      </w:r>
      <w:r w:rsidR="001705E4" w:rsidRPr="007C10C6">
        <w:rPr>
          <w:rFonts w:ascii="GHEA Grapalat" w:hAnsi="GHEA Grapalat"/>
          <w:b/>
        </w:rPr>
        <w:t>ТИЛИЗАЦИ</w:t>
      </w:r>
      <w:r w:rsidR="001705E4">
        <w:rPr>
          <w:rFonts w:ascii="GHEA Grapalat" w:hAnsi="GHEA Grapalat"/>
          <w:b/>
        </w:rPr>
        <w:t>И</w:t>
      </w:r>
      <w:r w:rsidR="001705E4" w:rsidRPr="007C10C6">
        <w:rPr>
          <w:rFonts w:ascii="GHEA Grapalat" w:hAnsi="GHEA Grapalat"/>
          <w:b/>
        </w:rPr>
        <w:t xml:space="preserve"> ОПАСНЫХ ОТХОДОВ</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УСЛУГ ПО </w:t>
      </w:r>
      <w:r w:rsidR="00C752DF" w:rsidRPr="00C752DF">
        <w:rPr>
          <w:rFonts w:ascii="GHEA Grapalat" w:hAnsi="GHEA Grapalat"/>
          <w:b/>
          <w:sz w:val="20"/>
          <w:szCs w:val="20"/>
        </w:rPr>
        <w:t xml:space="preserve">УТИЛИЗАЦИИ ОПАСНЫХ ОТХОДОВ </w:t>
      </w:r>
      <w:r w:rsidRPr="00C752DF">
        <w:rPr>
          <w:rFonts w:ascii="GHEA Grapalat" w:hAnsi="GHEA Grapalat"/>
          <w:b/>
          <w:sz w:val="20"/>
          <w:szCs w:val="20"/>
        </w:rPr>
        <w:t>ДЛЯ СВОИХ</w:t>
      </w:r>
      <w:r w:rsidRPr="00CF3958">
        <w:rPr>
          <w:rFonts w:ascii="GHEA Grapalat" w:hAnsi="GHEA Grapalat"/>
          <w:b/>
          <w:sz w:val="20"/>
          <w:szCs w:val="20"/>
        </w:rPr>
        <w:t xml:space="preserve">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2D7F62">
        <w:rPr>
          <w:rFonts w:ascii="GHEA Grapalat" w:hAnsi="GHEA Grapalat"/>
          <w:b/>
          <w:sz w:val="22"/>
          <w:szCs w:val="22"/>
        </w:rPr>
        <w:t>GHTsDzB-HVKAK-2025-10</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C752DF">
        <w:rPr>
          <w:rFonts w:ascii="GHEA Grapalat" w:hAnsi="GHEA Grapalat"/>
          <w:b/>
          <w:i w:val="0"/>
          <w:sz w:val="24"/>
          <w:szCs w:val="24"/>
        </w:rPr>
        <w:t xml:space="preserve">услуг </w:t>
      </w:r>
      <w:r w:rsidR="00C752DF" w:rsidRPr="008030F8">
        <w:rPr>
          <w:rFonts w:ascii="GHEA Grapalat" w:hAnsi="GHEA Grapalat"/>
          <w:b/>
          <w:i w:val="0"/>
          <w:sz w:val="24"/>
          <w:szCs w:val="24"/>
        </w:rPr>
        <w:t>утилизации опасных отходов</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50DFD">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F50DFD" w:rsidRDefault="00EA4636" w:rsidP="00AA73D2">
            <w:pPr>
              <w:pStyle w:val="23"/>
              <w:spacing w:line="240" w:lineRule="auto"/>
              <w:ind w:firstLine="0"/>
              <w:jc w:val="center"/>
              <w:rPr>
                <w:rFonts w:ascii="GHEA Grapalat" w:hAnsi="GHEA Grapalat"/>
              </w:rPr>
            </w:pPr>
            <w:r>
              <w:rPr>
                <w:rFonts w:ascii="GHEA Grapalat" w:hAnsi="GHEA Grapalat"/>
              </w:rPr>
              <w:t>4,950</w:t>
            </w:r>
            <w:r w:rsidR="00F50DFD">
              <w:rPr>
                <w:rFonts w:ascii="GHEA Grapalat" w:hAnsi="GHEA Grapalat"/>
              </w:rPr>
              <w:t>,000</w:t>
            </w:r>
          </w:p>
        </w:tc>
        <w:tc>
          <w:tcPr>
            <w:tcW w:w="6600" w:type="dxa"/>
            <w:vAlign w:val="center"/>
          </w:tcPr>
          <w:p w:rsidR="00AA73D2" w:rsidRPr="00B10B89" w:rsidRDefault="00F50DFD" w:rsidP="00AA73D2">
            <w:pPr>
              <w:rPr>
                <w:rFonts w:ascii="GHEA Grapalat" w:hAnsi="GHEA Grapalat"/>
                <w:sz w:val="20"/>
                <w:szCs w:val="20"/>
                <w:lang w:val="en-GB"/>
              </w:rPr>
            </w:pPr>
            <w:r w:rsidRPr="00F50DFD">
              <w:rPr>
                <w:rFonts w:ascii="GHEA Grapalat" w:hAnsi="GHEA Grapalat"/>
              </w:rPr>
              <w:t>Утилизация опасных биологических отходов</w:t>
            </w:r>
            <w:r w:rsidR="00B10B89">
              <w:rPr>
                <w:rFonts w:ascii="GHEA Grapalat" w:hAnsi="GHEA Grapalat"/>
                <w:lang w:val="en-GB"/>
              </w:rPr>
              <w:t xml:space="preserve"> 1</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EA4636">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F50DFD">
        <w:rPr>
          <w:rFonts w:ascii="GHEA Grapalat" w:hAnsi="GHEA Grapalat"/>
          <w:sz w:val="24"/>
          <w:szCs w:val="24"/>
        </w:rPr>
        <w:t>ВС</w:t>
      </w:r>
      <w:proofErr w:type="gramEnd"/>
      <w:r w:rsidRPr="00F50DFD">
        <w:rPr>
          <w:rFonts w:ascii="GHEA Grapalat" w:hAnsi="GHEA Grapalat"/>
          <w:sz w:val="24"/>
          <w:szCs w:val="24"/>
        </w:rPr>
        <w:t>= ЦУ/</w:t>
      </w:r>
      <w:proofErr w:type="spellStart"/>
      <w:r w:rsidRPr="00F50DFD">
        <w:rPr>
          <w:rFonts w:ascii="GHEA Grapalat" w:hAnsi="GHEA Grapalat"/>
          <w:sz w:val="24"/>
          <w:szCs w:val="24"/>
        </w:rPr>
        <w:t>С</w:t>
      </w:r>
      <w:r w:rsidR="007861DD" w:rsidRPr="00F50DFD">
        <w:rPr>
          <w:rFonts w:ascii="GHEA Grapalat" w:hAnsi="GHEA Grapalat"/>
          <w:sz w:val="24"/>
          <w:szCs w:val="24"/>
        </w:rPr>
        <w:t>ц</w:t>
      </w:r>
      <w:r w:rsidRPr="00F50DFD">
        <w:rPr>
          <w:rFonts w:ascii="GHEA Grapalat" w:hAnsi="GHEA Grapalat"/>
          <w:sz w:val="24"/>
          <w:szCs w:val="24"/>
        </w:rPr>
        <w:t>xУxК</w:t>
      </w:r>
      <w:proofErr w:type="spellEnd"/>
      <w:r w:rsidR="007861DD" w:rsidRPr="00F50DFD">
        <w:rPr>
          <w:rFonts w:ascii="GHEA Grapalat" w:hAnsi="GHEA Grapalat"/>
          <w:sz w:val="24"/>
          <w:szCs w:val="24"/>
        </w:rPr>
        <w:t>, где:</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r w:rsidRPr="00F50DFD">
        <w:rPr>
          <w:rFonts w:ascii="GHEA Grapalat" w:hAnsi="GHEA Grapalat"/>
          <w:sz w:val="24"/>
          <w:szCs w:val="24"/>
        </w:rPr>
        <w:t>ВС-сумма</w:t>
      </w:r>
      <w:proofErr w:type="spellEnd"/>
      <w:r w:rsidRPr="00F50DFD">
        <w:rPr>
          <w:rFonts w:ascii="GHEA Grapalat" w:hAnsi="GHEA Grapalat"/>
          <w:sz w:val="24"/>
          <w:szCs w:val="24"/>
        </w:rPr>
        <w:t xml:space="preserve">, </w:t>
      </w:r>
      <w:proofErr w:type="gramStart"/>
      <w:r w:rsidRPr="00F50DFD">
        <w:rPr>
          <w:rFonts w:ascii="GHEA Grapalat" w:hAnsi="GHEA Grapalat"/>
          <w:sz w:val="24"/>
          <w:szCs w:val="24"/>
        </w:rPr>
        <w:t>выплачиваемая</w:t>
      </w:r>
      <w:proofErr w:type="gramEnd"/>
      <w:r w:rsidRPr="00F50DFD">
        <w:rPr>
          <w:rFonts w:ascii="GHEA Grapalat" w:hAnsi="GHEA Grapalat"/>
          <w:sz w:val="24"/>
          <w:szCs w:val="24"/>
        </w:rPr>
        <w:t xml:space="preserve"> за оказание отдельных видов услуг, установленных договором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w:t>
      </w:r>
      <w:proofErr w:type="gramStart"/>
      <w:r w:rsidRPr="00F50DFD">
        <w:rPr>
          <w:rFonts w:ascii="GHEA Grapalat" w:hAnsi="GHEA Grapalat"/>
          <w:sz w:val="24"/>
          <w:szCs w:val="24"/>
        </w:rPr>
        <w:t>-и</w:t>
      </w:r>
      <w:proofErr w:type="gramEnd"/>
      <w:r w:rsidRPr="00F50DFD">
        <w:rPr>
          <w:rFonts w:ascii="GHEA Grapalat" w:hAnsi="GHEA Grapalat"/>
          <w:sz w:val="24"/>
          <w:szCs w:val="24"/>
        </w:rPr>
        <w:t xml:space="preserve">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С</w:t>
      </w:r>
      <w:proofErr w:type="gramStart"/>
      <w:r w:rsidRPr="00F50DFD">
        <w:rPr>
          <w:rFonts w:ascii="GHEA Grapalat" w:hAnsi="GHEA Grapalat"/>
          <w:sz w:val="24"/>
          <w:szCs w:val="24"/>
        </w:rPr>
        <w:t>Ц-</w:t>
      </w:r>
      <w:proofErr w:type="gramEnd"/>
      <w:r w:rsidRPr="00F50DFD">
        <w:rPr>
          <w:rFonts w:ascii="GHEA Grapalat" w:hAnsi="GHEA Grapalat"/>
          <w:sz w:val="24"/>
          <w:szCs w:val="24"/>
        </w:rPr>
        <w:t xml:space="preserve"> совокупность максимальных единиц цен, установленных для оказания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sidRPr="00F50DFD">
        <w:rPr>
          <w:rFonts w:ascii="GHEA Grapalat" w:hAnsi="GHEA Grapalat"/>
          <w:sz w:val="24"/>
          <w:szCs w:val="24"/>
        </w:rPr>
        <w:t>У-цена</w:t>
      </w:r>
      <w:proofErr w:type="spellEnd"/>
      <w:proofErr w:type="gramEnd"/>
      <w:r w:rsidRPr="00F50DFD">
        <w:rPr>
          <w:rFonts w:ascii="GHEA Grapalat" w:hAnsi="GHEA Grapalat"/>
          <w:sz w:val="24"/>
          <w:szCs w:val="24"/>
        </w:rPr>
        <w:t xml:space="preserve"> на максимальную единицу предоставленной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EA4636">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D7F62">
        <w:rPr>
          <w:rFonts w:ascii="GHEA Grapalat" w:hAnsi="GHEA Grapalat"/>
          <w:b/>
          <w:sz w:val="22"/>
          <w:szCs w:val="22"/>
        </w:rPr>
        <w:t>GHTsDzB-HVKAK-2025-10</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2D7F62">
        <w:rPr>
          <w:rFonts w:ascii="GHEA Grapalat" w:hAnsi="GHEA Grapalat"/>
          <w:b/>
          <w:sz w:val="22"/>
          <w:szCs w:val="22"/>
        </w:rPr>
        <w:t>GHTsDzB-HVKAK-2025-10</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2D7F62">
        <w:rPr>
          <w:rFonts w:ascii="GHEA Grapalat" w:hAnsi="GHEA Grapalat"/>
          <w:b/>
          <w:sz w:val="22"/>
          <w:szCs w:val="22"/>
        </w:rPr>
        <w:t>GHTsDzB-HVKAK-2025-10</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2D7F62">
        <w:rPr>
          <w:rFonts w:ascii="GHEA Grapalat" w:hAnsi="GHEA Grapalat"/>
          <w:b/>
          <w:sz w:val="22"/>
          <w:szCs w:val="22"/>
        </w:rPr>
        <w:t>GHTsDzB-HVKAK-2025-10</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D7F62">
        <w:rPr>
          <w:rFonts w:ascii="GHEA Grapalat" w:hAnsi="GHEA Grapalat"/>
          <w:b/>
          <w:sz w:val="22"/>
          <w:szCs w:val="22"/>
        </w:rPr>
        <w:t>GHTsDzB-HVKAK-2025-10</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9E14DA"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9E14DA"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9E14DA"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9E14DA"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9E14DA"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9E14DA"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9E14D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9E14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9E14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9E14DA"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9E14D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9E14DA"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9E14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9E14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9E14DA"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9E14DA"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9E14DA"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9E14DA"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9E14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9E14DA"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9E14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9E14DA"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D7F62">
        <w:rPr>
          <w:rFonts w:ascii="GHEA Grapalat" w:hAnsi="GHEA Grapalat"/>
          <w:b/>
          <w:sz w:val="22"/>
          <w:szCs w:val="22"/>
        </w:rPr>
        <w:t>GHTsDzB-HVKAK-2025-10</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2D7F62">
        <w:rPr>
          <w:rFonts w:ascii="GHEA Grapalat" w:hAnsi="GHEA Grapalat"/>
          <w:b/>
          <w:sz w:val="22"/>
          <w:szCs w:val="22"/>
        </w:rPr>
        <w:t>GHTsDzB-HVKAK-2025-10</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2D7F62">
        <w:rPr>
          <w:rFonts w:ascii="GHEA Grapalat" w:hAnsi="GHEA Grapalat"/>
          <w:b/>
          <w:sz w:val="22"/>
          <w:szCs w:val="22"/>
        </w:rPr>
        <w:t>GHTsDzB-HVKAK-2025-10</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2D7F62">
        <w:rPr>
          <w:rFonts w:ascii="GHEA Grapalat" w:hAnsi="GHEA Grapalat"/>
          <w:b/>
          <w:sz w:val="22"/>
          <w:szCs w:val="22"/>
        </w:rPr>
        <w:t>GHTsDzB-HVKAK-2025-10</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2D7F62">
        <w:rPr>
          <w:rFonts w:ascii="GHEA Grapalat" w:hAnsi="GHEA Grapalat"/>
          <w:b/>
          <w:sz w:val="22"/>
          <w:szCs w:val="22"/>
        </w:rPr>
        <w:t>GHTsDzB-HVKAK-2025-10</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2D7F62">
        <w:rPr>
          <w:rFonts w:ascii="GHEA Grapalat" w:hAnsi="GHEA Grapalat"/>
          <w:b/>
          <w:sz w:val="22"/>
          <w:szCs w:val="22"/>
        </w:rPr>
        <w:t>GHTsDzB-HVKAK-2025-10</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95BC9" w:rsidRDefault="00195BC9">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2D7F62">
        <w:rPr>
          <w:rFonts w:ascii="GHEA Grapalat" w:hAnsi="GHEA Grapalat"/>
          <w:b/>
          <w:sz w:val="22"/>
          <w:szCs w:val="22"/>
        </w:rPr>
        <w:t>GHTsDzB-HVKAK-2025-10</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 xml:space="preserve">С. </w:t>
      </w:r>
      <w:proofErr w:type="spellStart"/>
      <w:r w:rsidR="00F50DFD">
        <w:rPr>
          <w:rFonts w:ascii="GHEA Grapalat" w:hAnsi="GHEA Grapalat"/>
        </w:rPr>
        <w:t>Атояна</w:t>
      </w:r>
      <w:proofErr w:type="spellEnd"/>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F50DFD" w:rsidRPr="0049707C">
        <w:rPr>
          <w:rFonts w:ascii="GHEA Grapalat" w:hAnsi="GHEA Grapalat"/>
          <w:b/>
        </w:rPr>
        <w:t>услуг</w:t>
      </w:r>
      <w:r w:rsidR="00F50DFD">
        <w:rPr>
          <w:rFonts w:ascii="GHEA Grapalat" w:hAnsi="GHEA Grapalat"/>
        </w:rPr>
        <w:t xml:space="preserve"> </w:t>
      </w:r>
      <w:r w:rsidR="00F50DFD">
        <w:rPr>
          <w:rFonts w:ascii="GHEA Grapalat" w:hAnsi="GHEA Grapalat"/>
          <w:b/>
        </w:rPr>
        <w:t>у</w:t>
      </w:r>
      <w:r w:rsidR="00F50DFD" w:rsidRPr="00BF40E4">
        <w:rPr>
          <w:rFonts w:ascii="GHEA Grapalat" w:hAnsi="GHEA Grapalat"/>
          <w:b/>
        </w:rPr>
        <w:t>тилизаци</w:t>
      </w:r>
      <w:r w:rsidR="00F50DFD">
        <w:rPr>
          <w:rFonts w:ascii="GHEA Grapalat" w:hAnsi="GHEA Grapalat"/>
          <w:b/>
        </w:rPr>
        <w:t>и</w:t>
      </w:r>
      <w:r w:rsidR="00F50DFD" w:rsidRPr="00BF40E4">
        <w:rPr>
          <w:rFonts w:ascii="GHEA Grapalat" w:hAnsi="GHEA Grapalat"/>
          <w:b/>
        </w:rPr>
        <w:t xml:space="preserve"> опасных биологи</w:t>
      </w:r>
      <w:r w:rsidR="00F50DFD">
        <w:rPr>
          <w:rFonts w:ascii="GHEA Grapalat" w:hAnsi="GHEA Grapalat"/>
          <w:b/>
        </w:rPr>
        <w:t>ч</w:t>
      </w:r>
      <w:r w:rsidR="00F50DFD" w:rsidRPr="00BF40E4">
        <w:rPr>
          <w:rFonts w:ascii="GHEA Grapalat" w:hAnsi="GHEA Grapalat"/>
          <w:b/>
        </w:rPr>
        <w:t>еских отходов</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641CF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BD3C51">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6B04BD" w:rsidRPr="009F3DC7" w:rsidRDefault="006B04BD" w:rsidP="006B04BD">
      <w:pPr>
        <w:widowControl w:val="0"/>
        <w:tabs>
          <w:tab w:val="left" w:pos="9540"/>
        </w:tabs>
        <w:spacing w:after="160" w:line="360" w:lineRule="auto"/>
        <w:ind w:firstLine="567"/>
        <w:jc w:val="center"/>
        <w:rPr>
          <w:rFonts w:ascii="GHEA Grapalat" w:hAnsi="GHEA Grapalat"/>
        </w:rPr>
      </w:pPr>
    </w:p>
    <w:p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6B04BD" w:rsidRDefault="006B04BD" w:rsidP="006B04BD">
      <w:pPr>
        <w:widowControl w:val="0"/>
        <w:spacing w:after="160" w:line="360" w:lineRule="auto"/>
        <w:ind w:firstLine="567"/>
        <w:jc w:val="center"/>
        <w:rPr>
          <w:rFonts w:ascii="GHEA Grapalat" w:hAnsi="GHEA Grapalat"/>
          <w:b/>
          <w:color w:val="FF0000"/>
        </w:rPr>
      </w:pPr>
      <w:r w:rsidRPr="00987E44">
        <w:rPr>
          <w:rFonts w:ascii="GHEA Grapalat" w:hAnsi="GHEA Grapalat"/>
          <w:b/>
          <w:color w:val="FF0000"/>
        </w:rPr>
        <w:t>ПРИЛАГАЕТСЯ ОТДЕЛЬНЫМ ФАЙЛОМ</w:t>
      </w:r>
    </w:p>
    <w:p w:rsidR="006B04BD" w:rsidRDefault="006B04BD" w:rsidP="006B04BD">
      <w:pPr>
        <w:widowControl w:val="0"/>
        <w:spacing w:after="160" w:line="360" w:lineRule="auto"/>
        <w:ind w:firstLine="567"/>
        <w:jc w:val="center"/>
        <w:rPr>
          <w:rFonts w:ascii="GHEA Grapalat" w:hAnsi="GHEA Grapalat"/>
          <w:b/>
          <w:color w:val="FF0000"/>
        </w:rPr>
      </w:pPr>
    </w:p>
    <w:p w:rsidR="006B04BD" w:rsidRPr="00987E44" w:rsidRDefault="006B04BD" w:rsidP="006B04B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6B04BD" w:rsidRPr="009F3DC7" w:rsidTr="002D7F62">
        <w:trPr>
          <w:jc w:val="center"/>
        </w:trPr>
        <w:tc>
          <w:tcPr>
            <w:tcW w:w="4536" w:type="dxa"/>
          </w:tcPr>
          <w:p w:rsidR="006B04BD" w:rsidRPr="009F3DC7" w:rsidRDefault="006B04BD" w:rsidP="002D7F62">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B04BD" w:rsidRPr="00685FDC" w:rsidRDefault="006B04BD" w:rsidP="002D7F62">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6B04BD" w:rsidRPr="009F3DC7" w:rsidRDefault="006B04BD" w:rsidP="002D7F62">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2D7F62">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B04BD" w:rsidRPr="009F3DC7" w:rsidRDefault="006B04BD" w:rsidP="002D7F62">
            <w:pPr>
              <w:widowControl w:val="0"/>
              <w:spacing w:after="160" w:line="360" w:lineRule="auto"/>
              <w:jc w:val="center"/>
              <w:rPr>
                <w:rFonts w:ascii="GHEA Grapalat" w:hAnsi="GHEA Grapalat"/>
              </w:rPr>
            </w:pPr>
          </w:p>
        </w:tc>
        <w:tc>
          <w:tcPr>
            <w:tcW w:w="4343" w:type="dxa"/>
          </w:tcPr>
          <w:p w:rsidR="006B04BD" w:rsidRPr="009F3DC7" w:rsidRDefault="006B04BD" w:rsidP="002D7F6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B04BD" w:rsidRPr="00685FDC" w:rsidRDefault="006B04BD" w:rsidP="002D7F62">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6B04BD" w:rsidRPr="009F3DC7" w:rsidRDefault="006B04BD" w:rsidP="002D7F62">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2D7F62">
            <w:pPr>
              <w:widowControl w:val="0"/>
              <w:spacing w:after="160" w:line="360" w:lineRule="auto"/>
              <w:jc w:val="center"/>
              <w:rPr>
                <w:rFonts w:ascii="GHEA Grapalat" w:hAnsi="GHEA Grapalat"/>
              </w:rPr>
            </w:pPr>
            <w:r w:rsidRPr="009F3DC7">
              <w:rPr>
                <w:rFonts w:ascii="GHEA Grapalat" w:hAnsi="GHEA Grapalat"/>
              </w:rPr>
              <w:t>М. П.</w:t>
            </w:r>
          </w:p>
        </w:tc>
      </w:tr>
    </w:tbl>
    <w:p w:rsidR="006B04BD" w:rsidRPr="009F3DC7" w:rsidRDefault="006B04BD" w:rsidP="006B04BD">
      <w:pPr>
        <w:widowControl w:val="0"/>
        <w:spacing w:after="160" w:line="360" w:lineRule="auto"/>
        <w:ind w:firstLine="567"/>
        <w:rPr>
          <w:rFonts w:ascii="GHEA Grapalat" w:hAnsi="GHEA Grapalat"/>
        </w:rPr>
        <w:sectPr w:rsidR="006B04BD" w:rsidRPr="009F3DC7" w:rsidSect="006B04BD">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7AE" w:rsidRDefault="004137AE">
      <w:r>
        <w:separator/>
      </w:r>
    </w:p>
  </w:endnote>
  <w:endnote w:type="continuationSeparator" w:id="0">
    <w:p w:rsidR="004137AE" w:rsidRDefault="004137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4137AE" w:rsidRPr="003E450C" w:rsidRDefault="004137AE">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A4636">
          <w:rPr>
            <w:rFonts w:ascii="GHEA Grapalat" w:hAnsi="GHEA Grapalat"/>
            <w:noProof/>
            <w:sz w:val="24"/>
            <w:szCs w:val="24"/>
          </w:rPr>
          <w:t>66</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7AE" w:rsidRPr="00305BEC" w:rsidRDefault="004137AE">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7AE" w:rsidRDefault="004137AE">
      <w:r>
        <w:separator/>
      </w:r>
    </w:p>
  </w:footnote>
  <w:footnote w:type="continuationSeparator" w:id="0">
    <w:p w:rsidR="004137AE" w:rsidRDefault="004137AE">
      <w:r>
        <w:continuationSeparator/>
      </w:r>
    </w:p>
  </w:footnote>
  <w:footnote w:id="1">
    <w:p w:rsidR="004137AE" w:rsidRPr="00A31673" w:rsidRDefault="004137AE">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137AE" w:rsidRDefault="004137AE" w:rsidP="006B3E56">
      <w:pPr>
        <w:jc w:val="both"/>
      </w:pPr>
    </w:p>
    <w:p w:rsidR="004137AE" w:rsidRPr="00503980" w:rsidRDefault="004137AE"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137AE" w:rsidRPr="00503980" w:rsidRDefault="004137AE"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4137AE" w:rsidRPr="00503980" w:rsidRDefault="004137AE"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4137AE" w:rsidRDefault="004137AE" w:rsidP="006B3E56">
      <w:pPr>
        <w:pStyle w:val="af2"/>
        <w:rPr>
          <w:rFonts w:asciiTheme="minorHAnsi" w:hAnsiTheme="minorHAnsi"/>
          <w:lang w:val="af-ZA"/>
        </w:rPr>
      </w:pPr>
    </w:p>
  </w:footnote>
  <w:footnote w:id="3">
    <w:p w:rsidR="004137AE" w:rsidRPr="00D3436F" w:rsidRDefault="004137A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137AE" w:rsidRPr="009C4E45" w:rsidRDefault="004137AE">
      <w:pPr>
        <w:pStyle w:val="af2"/>
        <w:rPr>
          <w:rFonts w:ascii="GHEA Grapalat" w:hAnsi="GHEA Grapalat"/>
          <w:color w:val="FF0000"/>
          <w:sz w:val="28"/>
          <w:szCs w:val="28"/>
        </w:rPr>
      </w:pPr>
    </w:p>
  </w:footnote>
  <w:footnote w:id="4">
    <w:p w:rsidR="004137AE" w:rsidRPr="008842CE" w:rsidRDefault="004137AE" w:rsidP="003D2FE2">
      <w:pPr>
        <w:pStyle w:val="af2"/>
        <w:jc w:val="both"/>
      </w:pPr>
    </w:p>
  </w:footnote>
  <w:footnote w:id="5">
    <w:p w:rsidR="004137AE" w:rsidRPr="008842CE" w:rsidRDefault="004137AE" w:rsidP="000A214C">
      <w:pPr>
        <w:pStyle w:val="af2"/>
        <w:jc w:val="both"/>
      </w:pPr>
    </w:p>
  </w:footnote>
  <w:footnote w:id="6">
    <w:p w:rsidR="004137AE" w:rsidRPr="006F5F33" w:rsidRDefault="004137AE"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4137AE" w:rsidRPr="006F5F33" w:rsidRDefault="004137AE"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4137AE" w:rsidRPr="006F5F33" w:rsidRDefault="004137AE"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4137AE" w:rsidRDefault="004137AE" w:rsidP="003B2F27">
      <w:pPr>
        <w:pStyle w:val="af2"/>
        <w:jc w:val="both"/>
        <w:rPr>
          <w:rFonts w:ascii="GHEA Grapalat" w:hAnsi="GHEA Grapalat"/>
          <w:i/>
        </w:rPr>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4137AE" w:rsidRPr="00E40AC8" w:rsidRDefault="004137AE" w:rsidP="003B2F27">
      <w:pPr>
        <w:pStyle w:val="af2"/>
        <w:jc w:val="both"/>
      </w:pPr>
    </w:p>
  </w:footnote>
  <w:footnote w:id="10">
    <w:p w:rsidR="004137AE" w:rsidRPr="00124BE9" w:rsidRDefault="004137AE" w:rsidP="006B04BD">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0481"/>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D7F62"/>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37AE"/>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4DA"/>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636"/>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0034F-FC67-42AD-81F9-14921F65C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2399</TotalTime>
  <Pages>70</Pages>
  <Words>15015</Words>
  <Characters>109325</Characters>
  <Application>Microsoft Office Word</Application>
  <DocSecurity>0</DocSecurity>
  <Lines>911</Lines>
  <Paragraphs>248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124092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1599</cp:revision>
  <cp:lastPrinted>2018-02-16T07:12:00Z</cp:lastPrinted>
  <dcterms:created xsi:type="dcterms:W3CDTF">2019-10-28T07:04:00Z</dcterms:created>
  <dcterms:modified xsi:type="dcterms:W3CDTF">2025-02-10T10:16:00Z</dcterms:modified>
</cp:coreProperties>
</file>