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ОБ </w:t>
      </w:r>
      <w:r w:rsidR="001D7635">
        <w:rPr>
          <w:rFonts w:ascii="GHEA Grapalat" w:hAnsi="GHEA Grapalat"/>
          <w:i w:val="0"/>
          <w:sz w:val="24"/>
          <w:szCs w:val="24"/>
        </w:rPr>
        <w:t>ЗАПРОСЕ КОТИРОВОК</w:t>
      </w:r>
    </w:p>
    <w:p w:rsidR="001D7635" w:rsidRDefault="001D7635" w:rsidP="001D7635">
      <w:pPr>
        <w:pStyle w:val="BodyTextIndent"/>
        <w:widowControl w:val="0"/>
        <w:spacing w:after="160" w:line="240" w:lineRule="auto"/>
        <w:ind w:left="-567" w:firstLine="0"/>
        <w:jc w:val="center"/>
        <w:rPr>
          <w:rFonts w:ascii="GHEA Grapalat" w:hAnsi="GHEA Grapalat"/>
          <w:i w:val="0"/>
          <w:sz w:val="24"/>
          <w:szCs w:val="24"/>
        </w:rPr>
      </w:pPr>
    </w:p>
    <w:p w:rsidR="001D7635" w:rsidRPr="009044F1" w:rsidRDefault="00642EFE" w:rsidP="001D7635">
      <w:pPr>
        <w:pStyle w:val="BodyTextIndent"/>
        <w:widowControl w:val="0"/>
        <w:spacing w:after="160" w:line="240" w:lineRule="auto"/>
        <w:ind w:left="-567"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1D7635" w:rsidRPr="001D7635">
        <w:rPr>
          <w:rFonts w:ascii="GHEA Grapalat" w:hAnsi="GHEA Grapalat"/>
          <w:i w:val="0"/>
          <w:sz w:val="24"/>
          <w:szCs w:val="24"/>
        </w:rPr>
        <w:t>1</w:t>
      </w:r>
      <w:r w:rsidR="009D50A9" w:rsidRPr="009D50A9">
        <w:rPr>
          <w:rFonts w:ascii="GHEA Grapalat" w:hAnsi="GHEA Grapalat"/>
          <w:i w:val="0"/>
          <w:sz w:val="24"/>
          <w:szCs w:val="24"/>
        </w:rPr>
        <w:t>7</w:t>
      </w:r>
      <w:r w:rsidR="001D7635">
        <w:rPr>
          <w:rFonts w:ascii="GHEA Grapalat" w:hAnsi="GHEA Grapalat"/>
          <w:i w:val="0"/>
          <w:sz w:val="24"/>
          <w:szCs w:val="24"/>
        </w:rPr>
        <w:t xml:space="preserve">-го </w:t>
      </w:r>
      <w:r w:rsidR="001D7635" w:rsidRPr="001D7635">
        <w:rPr>
          <w:rFonts w:ascii="GHEA Grapalat" w:hAnsi="GHEA Grapalat"/>
          <w:i w:val="0"/>
          <w:sz w:val="24"/>
          <w:szCs w:val="24"/>
        </w:rPr>
        <w:t>марта</w:t>
      </w:r>
      <w:r w:rsidR="001D7635" w:rsidRPr="009044F1">
        <w:rPr>
          <w:rFonts w:ascii="GHEA Grapalat" w:hAnsi="GHEA Grapalat"/>
          <w:i w:val="0"/>
          <w:sz w:val="24"/>
          <w:szCs w:val="24"/>
        </w:rPr>
        <w:t xml:space="preserve"> 20</w:t>
      </w:r>
      <w:r w:rsidR="001D7635">
        <w:rPr>
          <w:rFonts w:ascii="GHEA Grapalat" w:hAnsi="GHEA Grapalat"/>
          <w:i w:val="0"/>
          <w:sz w:val="24"/>
          <w:szCs w:val="24"/>
        </w:rPr>
        <w:t>2</w:t>
      </w:r>
      <w:r w:rsidR="001D7635" w:rsidRPr="001D7635">
        <w:rPr>
          <w:rFonts w:ascii="GHEA Grapalat" w:hAnsi="GHEA Grapalat"/>
          <w:i w:val="0"/>
          <w:sz w:val="24"/>
          <w:szCs w:val="24"/>
        </w:rPr>
        <w:t>3</w:t>
      </w:r>
      <w:r w:rsidR="001D7635">
        <w:rPr>
          <w:rFonts w:ascii="GHEA Grapalat" w:hAnsi="GHEA Grapalat"/>
          <w:i w:val="0"/>
          <w:sz w:val="24"/>
          <w:szCs w:val="24"/>
        </w:rPr>
        <w:t xml:space="preserve"> </w:t>
      </w:r>
      <w:r w:rsidR="001D7635" w:rsidRPr="009044F1">
        <w:rPr>
          <w:rFonts w:ascii="GHEA Grapalat" w:hAnsi="GHEA Grapalat"/>
          <w:i w:val="0"/>
          <w:sz w:val="24"/>
          <w:szCs w:val="24"/>
        </w:rPr>
        <w:t xml:space="preserve">года </w:t>
      </w:r>
      <w:r w:rsidR="001D7635">
        <w:rPr>
          <w:rFonts w:ascii="GHEA Grapalat" w:hAnsi="GHEA Grapalat"/>
          <w:i w:val="0"/>
          <w:sz w:val="24"/>
          <w:szCs w:val="24"/>
        </w:rPr>
        <w:t>№ 1</w:t>
      </w:r>
      <w:r w:rsidR="001D7635" w:rsidRPr="009044F1">
        <w:rPr>
          <w:rFonts w:ascii="GHEA Grapalat" w:hAnsi="GHEA Grapalat"/>
          <w:i w:val="0"/>
          <w:sz w:val="24"/>
          <w:szCs w:val="24"/>
        </w:rPr>
        <w:t xml:space="preserve"> </w:t>
      </w:r>
    </w:p>
    <w:p w:rsidR="0091042F" w:rsidRPr="009044F1" w:rsidRDefault="0006703E" w:rsidP="001D7635">
      <w:pPr>
        <w:pStyle w:val="BodyTextIndent"/>
        <w:widowControl w:val="0"/>
        <w:spacing w:after="160" w:line="240" w:lineRule="auto"/>
        <w:ind w:left="-567"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D7635">
        <w:rPr>
          <w:rFonts w:ascii="GHEA Grapalat" w:hAnsi="GHEA Grapalat"/>
          <w:b/>
          <w:i w:val="0"/>
          <w:sz w:val="24"/>
          <w:szCs w:val="24"/>
        </w:rPr>
        <w:t>«GHTsDzB-HVKAK-202</w:t>
      </w:r>
      <w:r w:rsidR="001D7635" w:rsidRPr="001D7635">
        <w:rPr>
          <w:rFonts w:ascii="GHEA Grapalat" w:hAnsi="GHEA Grapalat"/>
          <w:b/>
          <w:i w:val="0"/>
          <w:sz w:val="24"/>
          <w:szCs w:val="24"/>
        </w:rPr>
        <w:t>3</w:t>
      </w:r>
      <w:r w:rsidR="001D7635">
        <w:rPr>
          <w:rFonts w:ascii="GHEA Grapalat" w:hAnsi="GHEA Grapalat"/>
          <w:b/>
          <w:i w:val="0"/>
          <w:sz w:val="24"/>
          <w:szCs w:val="24"/>
        </w:rPr>
        <w:t>-</w:t>
      </w:r>
      <w:r w:rsidR="001D7635" w:rsidRPr="001D7635">
        <w:rPr>
          <w:rFonts w:ascii="GHEA Grapalat" w:hAnsi="GHEA Grapalat"/>
          <w:b/>
          <w:i w:val="0"/>
          <w:sz w:val="24"/>
          <w:szCs w:val="24"/>
        </w:rPr>
        <w:t>18</w:t>
      </w:r>
      <w:r w:rsidR="001D7635">
        <w:rPr>
          <w:rFonts w:ascii="GHEA Grapalat" w:hAnsi="GHEA Grapalat"/>
          <w:b/>
          <w:i w:val="0"/>
          <w:sz w:val="24"/>
          <w:szCs w:val="24"/>
        </w:rPr>
        <w:t>»</w:t>
      </w:r>
    </w:p>
    <w:p w:rsidR="001D7635" w:rsidRPr="009044F1" w:rsidRDefault="001D7635" w:rsidP="001D7635">
      <w:pPr>
        <w:pStyle w:val="BodyTextIndent"/>
        <w:widowControl w:val="0"/>
        <w:spacing w:line="240" w:lineRule="auto"/>
        <w:ind w:left="-567"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Pr>
          <w:rFonts w:ascii="GHEA Grapalat" w:hAnsi="GHEA Grapalat"/>
          <w:i w:val="0"/>
          <w:sz w:val="24"/>
          <w:szCs w:val="24"/>
        </w:rPr>
        <w:t>я по адресу</w:t>
      </w:r>
      <w:r w:rsidRPr="00A2539C">
        <w:rPr>
          <w:rFonts w:ascii="GHEA Grapalat" w:hAnsi="GHEA Grapalat"/>
          <w:i w:val="0"/>
          <w:sz w:val="24"/>
          <w:szCs w:val="24"/>
        </w:rPr>
        <w:t xml:space="preserve"> </w:t>
      </w:r>
      <w:r w:rsidRPr="00CF0A85">
        <w:rPr>
          <w:rFonts w:ascii="GHEA Grapalat" w:hAnsi="GHEA Grapalat"/>
          <w:b/>
          <w:i w:val="0"/>
          <w:sz w:val="24"/>
          <w:szCs w:val="24"/>
        </w:rPr>
        <w:t>г.</w:t>
      </w:r>
      <w:r w:rsidRPr="00CF0A85">
        <w:rPr>
          <w:rFonts w:ascii="GHEA Grapalat" w:hAnsi="GHEA Grapalat"/>
          <w:b/>
          <w:i w:val="0"/>
          <w:sz w:val="24"/>
          <w:szCs w:val="24"/>
          <w:lang w:val="hy-AM"/>
        </w:rPr>
        <w:t xml:space="preserve"> </w:t>
      </w:r>
      <w:r w:rsidRPr="00CF0A85">
        <w:rPr>
          <w:rFonts w:ascii="GHEA Grapalat" w:hAnsi="GHEA Grapalat"/>
          <w:b/>
          <w:i w:val="0"/>
          <w:sz w:val="24"/>
          <w:szCs w:val="24"/>
        </w:rPr>
        <w:t>Ереван, ул. М.</w:t>
      </w:r>
      <w:r w:rsidRPr="00CF0A85">
        <w:rPr>
          <w:rFonts w:ascii="GHEA Grapalat" w:hAnsi="GHEA Grapalat"/>
          <w:b/>
          <w:i w:val="0"/>
          <w:sz w:val="24"/>
          <w:szCs w:val="24"/>
          <w:lang w:val="hy-AM"/>
        </w:rPr>
        <w:t xml:space="preserve"> </w:t>
      </w:r>
      <w:r w:rsidRPr="00CF0A85">
        <w:rPr>
          <w:rFonts w:ascii="GHEA Grapalat" w:hAnsi="GHEA Grapalat"/>
          <w:b/>
          <w:i w:val="0"/>
          <w:sz w:val="24"/>
          <w:szCs w:val="24"/>
        </w:rPr>
        <w:t>Гераци, д. 12</w:t>
      </w:r>
      <w:r>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311076" w:rsidRPr="003A1EBB" w:rsidRDefault="00A20B69" w:rsidP="001D7635">
      <w:pPr>
        <w:pStyle w:val="BodyTextIndent"/>
        <w:widowControl w:val="0"/>
        <w:spacing w:line="240" w:lineRule="auto"/>
        <w:ind w:left="-567"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1D7635">
        <w:rPr>
          <w:rFonts w:ascii="GHEA Grapalat" w:hAnsi="GHEA Grapalat"/>
          <w:b/>
          <w:i w:val="0"/>
          <w:sz w:val="24"/>
          <w:szCs w:val="24"/>
        </w:rPr>
        <w:t>предоставление у</w:t>
      </w:r>
      <w:r w:rsidR="001D7635" w:rsidRPr="005E73C5">
        <w:rPr>
          <w:rFonts w:ascii="GHEA Grapalat" w:hAnsi="GHEA Grapalat"/>
          <w:b/>
          <w:i w:val="0"/>
          <w:sz w:val="24"/>
          <w:szCs w:val="24"/>
        </w:rPr>
        <w:t>слуг</w:t>
      </w:r>
      <w:r w:rsidR="001D7635">
        <w:rPr>
          <w:rFonts w:ascii="GHEA Grapalat" w:hAnsi="GHEA Grapalat"/>
          <w:b/>
          <w:i w:val="0"/>
          <w:sz w:val="24"/>
          <w:szCs w:val="24"/>
        </w:rPr>
        <w:t>и</w:t>
      </w:r>
      <w:r w:rsidR="001D7635" w:rsidRPr="005E73C5">
        <w:rPr>
          <w:rFonts w:ascii="GHEA Grapalat" w:hAnsi="GHEA Grapalat"/>
          <w:b/>
          <w:i w:val="0"/>
          <w:sz w:val="24"/>
          <w:szCs w:val="24"/>
        </w:rPr>
        <w:t xml:space="preserve"> оценки рыночной стоимости имущества</w:t>
      </w:r>
      <w:r w:rsidR="00782D60">
        <w:rPr>
          <w:rFonts w:ascii="GHEA Grapalat" w:hAnsi="GHEA Grapalat"/>
          <w:i w:val="0"/>
          <w:sz w:val="24"/>
          <w:szCs w:val="24"/>
        </w:rPr>
        <w:t xml:space="preserve"> (далее — договор).</w:t>
      </w:r>
    </w:p>
    <w:p w:rsidR="00357D48" w:rsidRPr="009044F1" w:rsidRDefault="00A20B69" w:rsidP="001D7635">
      <w:pPr>
        <w:pStyle w:val="BodyTextIndent"/>
        <w:widowControl w:val="0"/>
        <w:spacing w:after="160" w:line="240" w:lineRule="auto"/>
        <w:ind w:left="-567"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D7635">
      <w:pPr>
        <w:pStyle w:val="BodyTextIndent"/>
        <w:widowControl w:val="0"/>
        <w:spacing w:after="160" w:line="240" w:lineRule="auto"/>
        <w:ind w:left="-567"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w:t>
      </w:r>
      <w:r w:rsidR="001D7635">
        <w:rPr>
          <w:rFonts w:ascii="GHEA Grapalat" w:hAnsi="GHEA Grapalat"/>
          <w:i w:val="0"/>
          <w:sz w:val="24"/>
          <w:szCs w:val="24"/>
        </w:rPr>
        <w:t xml:space="preserve">,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D7635">
      <w:pPr>
        <w:pStyle w:val="BodyTextIndent"/>
        <w:widowControl w:val="0"/>
        <w:spacing w:after="160" w:line="240" w:lineRule="auto"/>
        <w:ind w:left="-567"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1D7635">
      <w:pPr>
        <w:pStyle w:val="BodyTextIndent"/>
        <w:widowControl w:val="0"/>
        <w:spacing w:after="160" w:line="240" w:lineRule="auto"/>
        <w:ind w:left="-567"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1D7635" w:rsidP="001D7635">
      <w:pPr>
        <w:pStyle w:val="BodyTextIndent"/>
        <w:widowControl w:val="0"/>
        <w:spacing w:after="160" w:line="240" w:lineRule="auto"/>
        <w:ind w:left="-567" w:firstLine="0"/>
        <w:rPr>
          <w:rFonts w:ascii="GHEA Grapalat" w:hAnsi="GHEA Grapalat"/>
          <w:i w:val="0"/>
          <w:sz w:val="24"/>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pacing w:val="6"/>
          <w:sz w:val="24"/>
          <w:szCs w:val="24"/>
        </w:rPr>
        <w:t xml:space="preserve"> </w:t>
      </w:r>
      <w:r w:rsidRPr="00013D88">
        <w:rPr>
          <w:rFonts w:ascii="GHEA Grapalat" w:hAnsi="GHEA Grapalat"/>
          <w:b/>
          <w:i w:val="0"/>
          <w:sz w:val="24"/>
          <w:szCs w:val="24"/>
        </w:rPr>
        <w:t>г.</w:t>
      </w:r>
      <w:r w:rsidRPr="00013D88">
        <w:rPr>
          <w:rFonts w:ascii="GHEA Grapalat" w:hAnsi="GHEA Grapalat"/>
          <w:b/>
          <w:i w:val="0"/>
          <w:sz w:val="24"/>
          <w:szCs w:val="24"/>
          <w:lang w:val="hy-AM"/>
        </w:rPr>
        <w:t xml:space="preserve"> </w:t>
      </w:r>
      <w:r w:rsidRPr="00013D88">
        <w:rPr>
          <w:rFonts w:ascii="GHEA Grapalat" w:hAnsi="GHEA Grapalat"/>
          <w:b/>
          <w:i w:val="0"/>
          <w:sz w:val="24"/>
          <w:szCs w:val="24"/>
        </w:rPr>
        <w:t>Ереван, ул. М.</w:t>
      </w:r>
      <w:r w:rsidRPr="00013D88">
        <w:rPr>
          <w:rFonts w:ascii="GHEA Grapalat" w:hAnsi="GHEA Grapalat"/>
          <w:b/>
          <w:i w:val="0"/>
          <w:sz w:val="24"/>
          <w:szCs w:val="24"/>
          <w:lang w:val="hy-AM"/>
        </w:rPr>
        <w:t xml:space="preserve"> </w:t>
      </w:r>
      <w:r w:rsidRPr="00013D88">
        <w:rPr>
          <w:rFonts w:ascii="GHEA Grapalat" w:hAnsi="GHEA Grapalat"/>
          <w:b/>
          <w:i w:val="0"/>
          <w:sz w:val="24"/>
          <w:szCs w:val="24"/>
        </w:rPr>
        <w:t>Гераци, д. 12</w:t>
      </w:r>
      <w:r>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7C386F">
        <w:rPr>
          <w:rFonts w:ascii="GHEA Grapalat" w:hAnsi="GHEA Grapalat"/>
          <w:b/>
          <w:i w:val="0"/>
          <w:sz w:val="24"/>
          <w:szCs w:val="24"/>
        </w:rPr>
        <w:t>15:00</w:t>
      </w:r>
      <w:r w:rsidRPr="00013D88">
        <w:rPr>
          <w:rFonts w:ascii="GHEA Grapalat" w:hAnsi="GHEA Grapalat"/>
          <w:b/>
          <w:i w:val="0"/>
          <w:sz w:val="24"/>
          <w:szCs w:val="24"/>
        </w:rPr>
        <w:t xml:space="preserve"> часов 07-го дня</w:t>
      </w:r>
      <w:r w:rsidR="009216D6"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1D7635" w:rsidRDefault="001D7635" w:rsidP="001D7635">
      <w:pPr>
        <w:pStyle w:val="BodyTextIndent"/>
        <w:widowControl w:val="0"/>
        <w:spacing w:line="240" w:lineRule="auto"/>
        <w:ind w:left="-567"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 xml:space="preserve">Гераци, д. 12, </w:t>
      </w:r>
      <w:r w:rsidRPr="00742359">
        <w:rPr>
          <w:rFonts w:ascii="GHEA Grapalat" w:hAnsi="GHEA Grapalat"/>
          <w:b/>
          <w:i w:val="0"/>
          <w:sz w:val="24"/>
          <w:szCs w:val="24"/>
        </w:rPr>
        <w:t xml:space="preserve">в </w:t>
      </w:r>
      <w:bookmarkStart w:id="0" w:name="_GoBack"/>
      <w:r w:rsidR="007C386F">
        <w:rPr>
          <w:rFonts w:ascii="GHEA Grapalat" w:hAnsi="GHEA Grapalat"/>
          <w:b/>
          <w:i w:val="0"/>
          <w:sz w:val="24"/>
          <w:szCs w:val="24"/>
        </w:rPr>
        <w:t>15:00</w:t>
      </w:r>
      <w:bookmarkEnd w:id="0"/>
      <w:r w:rsidRPr="00742359">
        <w:rPr>
          <w:rFonts w:ascii="GHEA Grapalat" w:hAnsi="GHEA Grapalat"/>
          <w:b/>
          <w:i w:val="0"/>
          <w:sz w:val="24"/>
          <w:szCs w:val="24"/>
        </w:rPr>
        <w:t xml:space="preserve"> часов </w:t>
      </w:r>
      <w:r>
        <w:rPr>
          <w:rFonts w:ascii="GHEA Grapalat" w:hAnsi="GHEA Grapalat"/>
          <w:b/>
          <w:i w:val="0"/>
          <w:sz w:val="24"/>
          <w:szCs w:val="24"/>
        </w:rPr>
        <w:t>2</w:t>
      </w:r>
      <w:r w:rsidR="009D50A9">
        <w:rPr>
          <w:rFonts w:ascii="GHEA Grapalat" w:hAnsi="GHEA Grapalat"/>
          <w:b/>
          <w:i w:val="0"/>
          <w:sz w:val="24"/>
          <w:szCs w:val="24"/>
        </w:rPr>
        <w:t>4</w:t>
      </w:r>
      <w:r>
        <w:rPr>
          <w:rFonts w:ascii="GHEA Grapalat" w:hAnsi="GHEA Grapalat"/>
          <w:b/>
          <w:i w:val="0"/>
          <w:sz w:val="24"/>
          <w:szCs w:val="24"/>
        </w:rPr>
        <w:t xml:space="preserve"> </w:t>
      </w:r>
      <w:r w:rsidR="009D50A9" w:rsidRPr="009D50A9">
        <w:rPr>
          <w:rFonts w:ascii="GHEA Grapalat" w:hAnsi="GHEA Grapalat"/>
          <w:b/>
          <w:i w:val="0"/>
          <w:sz w:val="24"/>
          <w:szCs w:val="24"/>
        </w:rPr>
        <w:t>марта</w:t>
      </w:r>
      <w:r>
        <w:rPr>
          <w:rFonts w:ascii="GHEA Grapalat" w:hAnsi="GHEA Grapalat"/>
          <w:b/>
          <w:i w:val="0"/>
          <w:sz w:val="24"/>
          <w:szCs w:val="24"/>
        </w:rPr>
        <w:t xml:space="preserve"> 2023</w:t>
      </w:r>
      <w:r w:rsidRPr="00742359">
        <w:rPr>
          <w:rFonts w:ascii="GHEA Grapalat" w:hAnsi="GHEA Grapalat"/>
          <w:b/>
          <w:i w:val="0"/>
          <w:sz w:val="24"/>
          <w:szCs w:val="24"/>
        </w:rPr>
        <w:t xml:space="preserve"> года.</w:t>
      </w:r>
    </w:p>
    <w:p w:rsidR="00F95DBF" w:rsidRPr="001B32D9" w:rsidRDefault="00F95DBF" w:rsidP="001D7635">
      <w:pPr>
        <w:pStyle w:val="BodyTextIndent"/>
        <w:widowControl w:val="0"/>
        <w:spacing w:after="160" w:line="240" w:lineRule="auto"/>
        <w:ind w:left="-567"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D7635" w:rsidRPr="003A1EBB" w:rsidRDefault="001D7635" w:rsidP="001D7635">
      <w:pPr>
        <w:pStyle w:val="BodyTextIndent"/>
        <w:widowControl w:val="0"/>
        <w:spacing w:line="240" w:lineRule="auto"/>
        <w:ind w:left="-567"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Айкануш Оганнисян</w:t>
      </w:r>
      <w:r>
        <w:rPr>
          <w:rFonts w:ascii="GHEA Grapalat" w:hAnsi="GHEA Grapalat"/>
          <w:i w:val="0"/>
          <w:sz w:val="24"/>
          <w:szCs w:val="24"/>
        </w:rPr>
        <w:t>.</w:t>
      </w:r>
    </w:p>
    <w:p w:rsidR="001D7635" w:rsidRPr="003A1EBB" w:rsidRDefault="001D7635" w:rsidP="001D7635">
      <w:pPr>
        <w:pStyle w:val="BodyTextIndent"/>
        <w:widowControl w:val="0"/>
        <w:spacing w:line="240" w:lineRule="auto"/>
        <w:ind w:left="-567"/>
        <w:contextualSpacing/>
        <w:rPr>
          <w:rFonts w:ascii="GHEA Grapalat" w:hAnsi="GHEA Grapalat"/>
          <w:i w:val="0"/>
          <w:sz w:val="16"/>
          <w:szCs w:val="16"/>
        </w:rPr>
      </w:pPr>
    </w:p>
    <w:p w:rsidR="001D7635" w:rsidRDefault="001D7635" w:rsidP="001D7635">
      <w:pPr>
        <w:pStyle w:val="BodyTextIndent"/>
        <w:spacing w:line="240" w:lineRule="auto"/>
        <w:ind w:left="-567"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hyperlink r:id="rId8" w:history="1">
        <w:r w:rsidRPr="0082439F">
          <w:rPr>
            <w:rStyle w:val="Hyperlink"/>
            <w:rFonts w:ascii="GHEA Grapalat" w:hAnsi="GHEA Grapalat"/>
            <w:b/>
            <w:i w:val="0"/>
            <w:sz w:val="24"/>
            <w:szCs w:val="24"/>
          </w:rPr>
          <w:t>procurement@ncdc.am</w:t>
        </w:r>
      </w:hyperlink>
    </w:p>
    <w:p w:rsidR="00915A97" w:rsidRPr="001D7635" w:rsidRDefault="001D7635" w:rsidP="001D7635">
      <w:pPr>
        <w:pStyle w:val="BodyTextIndent"/>
        <w:spacing w:line="240" w:lineRule="auto"/>
        <w:ind w:left="-567" w:firstLine="0"/>
        <w:rPr>
          <w:rFonts w:ascii="GHEA Grapalat" w:hAnsi="GHEA Grapalat"/>
          <w:b/>
          <w:i w:val="0"/>
          <w:sz w:val="24"/>
          <w:szCs w:val="24"/>
          <w:lang w:val="af-ZA"/>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9044F1" w:rsidRDefault="00D12E3B" w:rsidP="001D7635">
      <w:pPr>
        <w:pStyle w:val="BodyText"/>
        <w:widowControl w:val="0"/>
        <w:spacing w:after="160"/>
        <w:ind w:left="-567" w:firstLine="567"/>
        <w:jc w:val="right"/>
        <w:rPr>
          <w:rFonts w:ascii="GHEA Grapalat" w:hAnsi="GHEA Grapalat" w:cs="Sylfaen"/>
          <w:i/>
        </w:rPr>
      </w:pPr>
      <w:r w:rsidRPr="009044F1">
        <w:rPr>
          <w:rFonts w:ascii="GHEA Grapalat" w:hAnsi="GHEA Grapalat"/>
          <w:i/>
        </w:rPr>
        <w:lastRenderedPageBreak/>
        <w:t>Утверждено</w:t>
      </w:r>
    </w:p>
    <w:p w:rsidR="001D7635" w:rsidRPr="00BB6E4B" w:rsidRDefault="00D12E3B" w:rsidP="001D7635">
      <w:pPr>
        <w:pStyle w:val="BodyText"/>
        <w:widowControl w:val="0"/>
        <w:spacing w:after="0"/>
        <w:ind w:right="-7" w:firstLine="567"/>
        <w:contextualSpacing/>
        <w:jc w:val="right"/>
        <w:rPr>
          <w:rFonts w:ascii="GHEA Grapalat" w:hAnsi="GHEA Grapalat"/>
          <w:sz w:val="22"/>
          <w:szCs w:val="22"/>
          <w:lang w:val="hy-AM"/>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1D7635" w:rsidRPr="00BB6E4B">
        <w:rPr>
          <w:rFonts w:ascii="GHEA Grapalat" w:hAnsi="GHEA Grapalat"/>
          <w:sz w:val="22"/>
          <w:szCs w:val="22"/>
        </w:rPr>
        <w:t xml:space="preserve">под кодом </w:t>
      </w:r>
      <w:r w:rsidR="001D7635">
        <w:rPr>
          <w:rFonts w:ascii="GHEA Grapalat" w:hAnsi="GHEA Grapalat"/>
          <w:b/>
        </w:rPr>
        <w:t>«GHTsDzB-HVKAK-202</w:t>
      </w:r>
      <w:r w:rsidR="001D7635" w:rsidRPr="001D7635">
        <w:rPr>
          <w:rFonts w:ascii="GHEA Grapalat" w:hAnsi="GHEA Grapalat"/>
          <w:b/>
          <w:i/>
        </w:rPr>
        <w:t>3</w:t>
      </w:r>
      <w:r w:rsidR="001D7635">
        <w:rPr>
          <w:rFonts w:ascii="GHEA Grapalat" w:hAnsi="GHEA Grapalat"/>
          <w:b/>
        </w:rPr>
        <w:t>-</w:t>
      </w:r>
      <w:r w:rsidR="001D7635" w:rsidRPr="001D7635">
        <w:rPr>
          <w:rFonts w:ascii="GHEA Grapalat" w:hAnsi="GHEA Grapalat"/>
          <w:b/>
          <w:i/>
        </w:rPr>
        <w:t>18</w:t>
      </w:r>
      <w:r w:rsidR="001D7635">
        <w:rPr>
          <w:rFonts w:ascii="GHEA Grapalat" w:hAnsi="GHEA Grapalat"/>
          <w:b/>
        </w:rPr>
        <w:t>»</w:t>
      </w:r>
      <w:r w:rsidR="001D7635" w:rsidRPr="00BB6E4B">
        <w:rPr>
          <w:rFonts w:ascii="GHEA Grapalat" w:hAnsi="GHEA Grapalat"/>
          <w:sz w:val="22"/>
          <w:szCs w:val="22"/>
        </w:rPr>
        <w:br/>
        <w:t xml:space="preserve">  № </w:t>
      </w:r>
      <w:r w:rsidR="001D7635">
        <w:rPr>
          <w:rFonts w:ascii="GHEA Grapalat" w:hAnsi="GHEA Grapalat"/>
          <w:sz w:val="22"/>
          <w:szCs w:val="22"/>
          <w:lang w:val="hy-AM"/>
        </w:rPr>
        <w:t>1</w:t>
      </w:r>
      <w:r w:rsidR="001D7635" w:rsidRPr="00BB6E4B">
        <w:rPr>
          <w:rFonts w:ascii="GHEA Grapalat" w:hAnsi="GHEA Grapalat"/>
          <w:sz w:val="22"/>
          <w:szCs w:val="22"/>
        </w:rPr>
        <w:t xml:space="preserve"> от </w:t>
      </w:r>
      <w:r w:rsidR="001D7635">
        <w:rPr>
          <w:rFonts w:ascii="GHEA Grapalat" w:hAnsi="GHEA Grapalat"/>
          <w:sz w:val="22"/>
          <w:szCs w:val="22"/>
        </w:rPr>
        <w:t>1</w:t>
      </w:r>
      <w:r w:rsidR="009D50A9" w:rsidRPr="009D50A9">
        <w:rPr>
          <w:rFonts w:ascii="GHEA Grapalat" w:hAnsi="GHEA Grapalat"/>
          <w:sz w:val="22"/>
          <w:szCs w:val="22"/>
        </w:rPr>
        <w:t>7</w:t>
      </w:r>
      <w:r w:rsidR="001D7635">
        <w:rPr>
          <w:rFonts w:ascii="GHEA Grapalat" w:hAnsi="GHEA Grapalat"/>
          <w:sz w:val="22"/>
          <w:szCs w:val="22"/>
        </w:rPr>
        <w:t xml:space="preserve"> </w:t>
      </w:r>
      <w:r w:rsidR="001D7635" w:rsidRPr="001D7635">
        <w:rPr>
          <w:rFonts w:ascii="GHEA Grapalat" w:hAnsi="GHEA Grapalat"/>
          <w:sz w:val="22"/>
          <w:szCs w:val="22"/>
        </w:rPr>
        <w:t>марта</w:t>
      </w:r>
      <w:r w:rsidR="001D7635">
        <w:rPr>
          <w:rFonts w:ascii="GHEA Grapalat" w:hAnsi="GHEA Grapalat"/>
          <w:sz w:val="22"/>
          <w:szCs w:val="22"/>
        </w:rPr>
        <w:t xml:space="preserve"> 2023</w:t>
      </w:r>
      <w:r w:rsidR="001D7635" w:rsidRPr="00BB6E4B">
        <w:rPr>
          <w:rFonts w:ascii="GHEA Grapalat" w:hAnsi="GHEA Grapalat"/>
          <w:sz w:val="22"/>
          <w:szCs w:val="22"/>
        </w:rPr>
        <w:t xml:space="preserve"> г</w:t>
      </w:r>
      <w:r w:rsidR="001D7635" w:rsidRPr="00BB6E4B">
        <w:rPr>
          <w:rFonts w:ascii="GHEA Grapalat" w:hAnsi="GHEA Grapalat"/>
          <w:sz w:val="22"/>
          <w:szCs w:val="22"/>
          <w:lang w:val="hy-AM"/>
        </w:rPr>
        <w:t>.</w:t>
      </w:r>
    </w:p>
    <w:p w:rsidR="00096865" w:rsidRPr="001D7635" w:rsidRDefault="00096865" w:rsidP="001D7635">
      <w:pPr>
        <w:pStyle w:val="BodyText"/>
        <w:widowControl w:val="0"/>
        <w:spacing w:after="160"/>
        <w:ind w:left="-567" w:firstLine="567"/>
        <w:jc w:val="right"/>
        <w:rPr>
          <w:rFonts w:ascii="GHEA Grapalat" w:hAnsi="GHEA Grapalat"/>
          <w:lang w:val="hy-AM"/>
        </w:rPr>
      </w:pPr>
    </w:p>
    <w:p w:rsidR="00096865" w:rsidRPr="003A1EBB" w:rsidRDefault="00096865" w:rsidP="001D7635">
      <w:pPr>
        <w:pStyle w:val="BodyText"/>
        <w:widowControl w:val="0"/>
        <w:spacing w:after="160"/>
        <w:ind w:left="-567" w:right="-7" w:firstLine="567"/>
        <w:jc w:val="center"/>
        <w:rPr>
          <w:rFonts w:ascii="GHEA Grapalat" w:hAnsi="GHEA Grapalat"/>
        </w:rPr>
      </w:pPr>
    </w:p>
    <w:p w:rsidR="000763E5" w:rsidRPr="003A1EBB" w:rsidRDefault="000763E5" w:rsidP="001D7635">
      <w:pPr>
        <w:pStyle w:val="BodyText"/>
        <w:widowControl w:val="0"/>
        <w:spacing w:after="160"/>
        <w:ind w:left="-567" w:right="-7" w:firstLine="567"/>
        <w:jc w:val="center"/>
        <w:rPr>
          <w:rFonts w:ascii="GHEA Grapalat" w:hAnsi="GHEA Grapalat"/>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D12E3B" w:rsidRDefault="00D12E3B" w:rsidP="001D7635">
      <w:pPr>
        <w:pStyle w:val="BodyText"/>
        <w:widowControl w:val="0"/>
        <w:spacing w:after="160"/>
        <w:ind w:left="-567" w:right="-7" w:firstLine="567"/>
        <w:jc w:val="center"/>
        <w:rPr>
          <w:rFonts w:ascii="GHEA Grapalat" w:hAnsi="GHEA Grapalat"/>
          <w:i/>
        </w:rPr>
      </w:pPr>
    </w:p>
    <w:p w:rsidR="001D7635" w:rsidRDefault="001D7635" w:rsidP="001D7635">
      <w:pPr>
        <w:pStyle w:val="BodyText"/>
        <w:widowControl w:val="0"/>
        <w:spacing w:after="160"/>
        <w:ind w:right="-7" w:firstLine="567"/>
        <w:jc w:val="center"/>
        <w:rPr>
          <w:rFonts w:ascii="GHEA Grapalat" w:hAnsi="GHEA Grapalat"/>
          <w:i/>
        </w:rPr>
      </w:pPr>
    </w:p>
    <w:p w:rsidR="001D7635" w:rsidRPr="00E063D7" w:rsidRDefault="001D7635" w:rsidP="001D7635">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E063D7" w:rsidRDefault="001D7635" w:rsidP="001D7635">
      <w:pPr>
        <w:pStyle w:val="BodyText"/>
        <w:widowControl w:val="0"/>
        <w:spacing w:after="160"/>
        <w:ind w:right="-7" w:firstLine="567"/>
        <w:jc w:val="center"/>
        <w:rPr>
          <w:rFonts w:ascii="GHEA Grapalat" w:hAnsi="GHEA Grapalat" w:cs="Sylfaen"/>
          <w:sz w:val="22"/>
          <w:szCs w:val="22"/>
        </w:rPr>
      </w:pPr>
    </w:p>
    <w:p w:rsidR="001D7635" w:rsidRPr="001A6617" w:rsidRDefault="001D7635" w:rsidP="001D7635">
      <w:pPr>
        <w:pStyle w:val="BodyText"/>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A37E73">
        <w:rPr>
          <w:rFonts w:ascii="GHEA Grapalat" w:hAnsi="GHEA Grapalat"/>
          <w:b/>
        </w:rPr>
        <w:t>НА ПРЕДОСТАВЛЕНИЕ</w:t>
      </w:r>
      <w:r w:rsidRPr="00A37E73">
        <w:rPr>
          <w:rFonts w:ascii="GHEA Grapalat" w:hAnsi="GHEA Grapalat"/>
        </w:rPr>
        <w:t xml:space="preserve"> </w:t>
      </w:r>
      <w:r>
        <w:rPr>
          <w:rFonts w:ascii="GHEA Grapalat" w:hAnsi="GHEA Grapalat"/>
          <w:b/>
        </w:rPr>
        <w:t>ПРЕДОСТАВЛЕНИЕ УСЛУГИ ОЦЕНКИ РЫНОЧНОЙ СТОИМОСТИ ИМУЩЕСТВА</w:t>
      </w:r>
      <w:r w:rsidRPr="00CF0A85">
        <w:rPr>
          <w:rFonts w:ascii="GHEA Grapalat" w:hAnsi="GHEA Grapalat"/>
          <w:b/>
        </w:rPr>
        <w:t xml:space="preserve"> </w:t>
      </w:r>
      <w:r w:rsidRPr="00A37E73">
        <w:rPr>
          <w:rFonts w:ascii="GHEA Grapalat" w:hAnsi="GHEA Grapalat"/>
          <w:b/>
        </w:rPr>
        <w:t>ДЛЯ СВОИХ НУЖД</w:t>
      </w:r>
    </w:p>
    <w:p w:rsidR="001D7635" w:rsidRPr="009044F1" w:rsidRDefault="001D7635" w:rsidP="001D7635">
      <w:pPr>
        <w:pStyle w:val="BodyText"/>
        <w:widowControl w:val="0"/>
        <w:spacing w:after="160"/>
        <w:ind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CE0D95" w:rsidRPr="009044F1" w:rsidRDefault="00CE0D95" w:rsidP="001D7635">
      <w:pPr>
        <w:pStyle w:val="BodyText"/>
        <w:widowControl w:val="0"/>
        <w:spacing w:after="160"/>
        <w:ind w:left="-567" w:right="-7" w:firstLine="567"/>
        <w:jc w:val="cente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D7635" w:rsidRDefault="001D7635" w:rsidP="001D7635">
      <w:pPr>
        <w:rPr>
          <w:rFonts w:ascii="GHEA Grapalat" w:hAnsi="GHEA Grapalat"/>
        </w:rPr>
      </w:pPr>
    </w:p>
    <w:p w:rsidR="001A43A4" w:rsidRPr="009044F1" w:rsidRDefault="00096865" w:rsidP="001D763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1D7635">
      <w:pPr>
        <w:widowControl w:val="0"/>
        <w:spacing w:after="160"/>
        <w:ind w:left="-567" w:firstLine="567"/>
        <w:jc w:val="center"/>
        <w:rPr>
          <w:rFonts w:ascii="GHEA Grapalat" w:hAnsi="GHEA Grapalat" w:cs="Sylfaen"/>
          <w:b/>
        </w:rPr>
      </w:pPr>
      <w:r w:rsidRPr="009044F1">
        <w:rPr>
          <w:rFonts w:ascii="GHEA Grapalat" w:hAnsi="GHEA Grapalat"/>
        </w:rPr>
        <w:br w:type="page"/>
      </w:r>
    </w:p>
    <w:p w:rsidR="001D7635" w:rsidRPr="009044F1" w:rsidRDefault="001D7635" w:rsidP="001D7635">
      <w:pPr>
        <w:widowControl w:val="0"/>
        <w:contextualSpacing/>
        <w:jc w:val="center"/>
        <w:rPr>
          <w:rFonts w:ascii="GHEA Grapalat" w:hAnsi="GHEA Grapalat"/>
          <w:b/>
        </w:rPr>
      </w:pPr>
      <w:r w:rsidRPr="009044F1">
        <w:rPr>
          <w:rFonts w:ascii="GHEA Grapalat" w:hAnsi="GHEA Grapalat"/>
          <w:b/>
        </w:rPr>
        <w:lastRenderedPageBreak/>
        <w:t>СОДЕРЖАНИЕ</w:t>
      </w:r>
    </w:p>
    <w:p w:rsidR="001D7635" w:rsidRPr="001A6617" w:rsidRDefault="001D7635" w:rsidP="001D7635">
      <w:pPr>
        <w:pStyle w:val="BodyText"/>
        <w:widowControl w:val="0"/>
        <w:spacing w:after="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w:t>
      </w:r>
      <w:r w:rsidRPr="0094161A">
        <w:rPr>
          <w:rFonts w:ascii="GHEA Grapalat" w:hAnsi="GHEA Grapalat"/>
          <w:b/>
        </w:rPr>
        <w:t xml:space="preserve">ЗАПРОС КОТИРОВОК, ОБЪЯВЛЕННЫЙ С ЦЕЛЬЮ ПРИОБРЕТЕНИЯ </w:t>
      </w:r>
      <w:r w:rsidRPr="00A37E73">
        <w:rPr>
          <w:rFonts w:ascii="GHEA Grapalat" w:hAnsi="GHEA Grapalat"/>
          <w:b/>
        </w:rPr>
        <w:t>НА ПРЕДОСТАВЛЕНИЕ</w:t>
      </w:r>
      <w:r w:rsidRPr="00A37E73">
        <w:rPr>
          <w:rFonts w:ascii="GHEA Grapalat" w:hAnsi="GHEA Grapalat"/>
        </w:rPr>
        <w:t xml:space="preserve"> </w:t>
      </w:r>
      <w:r>
        <w:rPr>
          <w:rFonts w:ascii="GHEA Grapalat" w:hAnsi="GHEA Grapalat"/>
          <w:b/>
        </w:rPr>
        <w:t>ПРЕДОСТАВЛЕНИЕ УСЛУГИ ОЦЕНКИ РЫНОЧНОЙ СТОИМОСТИ ИМУЩЕСТВА</w:t>
      </w:r>
      <w:r w:rsidRPr="00CF0A85">
        <w:rPr>
          <w:rFonts w:ascii="GHEA Grapalat" w:hAnsi="GHEA Grapalat"/>
          <w:b/>
        </w:rPr>
        <w:t xml:space="preserve"> </w:t>
      </w:r>
      <w:r w:rsidRPr="00A37E73">
        <w:rPr>
          <w:rFonts w:ascii="GHEA Grapalat" w:hAnsi="GHEA Grapalat"/>
          <w:b/>
        </w:rPr>
        <w:t>ДЛЯ СВОИХ НУЖД</w:t>
      </w:r>
    </w:p>
    <w:p w:rsidR="00C67E80" w:rsidRPr="009044F1" w:rsidRDefault="00C67E80" w:rsidP="001D7635">
      <w:pPr>
        <w:widowControl w:val="0"/>
        <w:spacing w:after="160"/>
        <w:ind w:left="-567"/>
        <w:jc w:val="center"/>
        <w:rPr>
          <w:rFonts w:ascii="GHEA Grapalat" w:hAnsi="GHEA Grapalat" w:cs="Sylfaen"/>
          <w:b/>
        </w:rPr>
      </w:pPr>
    </w:p>
    <w:p w:rsidR="00096865" w:rsidRPr="008842CE" w:rsidRDefault="00096865" w:rsidP="001D7635">
      <w:pPr>
        <w:widowControl w:val="0"/>
        <w:spacing w:after="160"/>
        <w:ind w:left="-567"/>
        <w:jc w:val="center"/>
        <w:rPr>
          <w:rFonts w:ascii="GHEA Grapalat" w:hAnsi="GHEA Grapalat"/>
          <w:b/>
        </w:rPr>
      </w:pPr>
      <w:r w:rsidRPr="009044F1">
        <w:rPr>
          <w:rFonts w:ascii="GHEA Grapalat" w:hAnsi="GHEA Grapalat"/>
          <w:b/>
        </w:rPr>
        <w:t>ЧАСТЬ I.</w:t>
      </w:r>
    </w:p>
    <w:p w:rsidR="002E069D" w:rsidRPr="008842CE" w:rsidRDefault="002E069D" w:rsidP="001D7635">
      <w:pPr>
        <w:widowControl w:val="0"/>
        <w:spacing w:after="160"/>
        <w:ind w:left="-567"/>
        <w:jc w:val="center"/>
        <w:rPr>
          <w:rFonts w:ascii="GHEA Grapalat" w:hAnsi="GHEA Grapalat"/>
        </w:rPr>
      </w:pP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1D7635">
      <w:pPr>
        <w:widowControl w:val="0"/>
        <w:tabs>
          <w:tab w:val="left" w:pos="1134"/>
        </w:tabs>
        <w:spacing w:after="160"/>
        <w:ind w:left="-567"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D7635">
      <w:pPr>
        <w:widowControl w:val="0"/>
        <w:tabs>
          <w:tab w:val="left" w:pos="1134"/>
        </w:tabs>
        <w:spacing w:after="160"/>
        <w:ind w:left="-567"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D7635">
        <w:rPr>
          <w:rFonts w:ascii="GHEA Grapalat" w:hAnsi="GHEA Grapalat"/>
        </w:rPr>
        <w:t xml:space="preserve">и </w:t>
      </w:r>
      <w:r w:rsidR="00174DAB">
        <w:rPr>
          <w:rFonts w:ascii="GHEA Grapalat" w:hAnsi="GHEA Grapalat"/>
        </w:rPr>
        <w:t xml:space="preserve">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1D7635">
      <w:pPr>
        <w:widowControl w:val="0"/>
        <w:spacing w:after="160"/>
        <w:ind w:left="-567"/>
        <w:jc w:val="center"/>
        <w:rPr>
          <w:rFonts w:ascii="GHEA Grapalat" w:hAnsi="GHEA Grapalat"/>
          <w:b/>
        </w:rPr>
      </w:pPr>
      <w:r>
        <w:rPr>
          <w:rFonts w:ascii="GHEA Grapalat" w:hAnsi="GHEA Grapalat"/>
          <w:b/>
        </w:rPr>
        <w:t xml:space="preserve">ЧАСТЬ II. </w:t>
      </w:r>
    </w:p>
    <w:p w:rsidR="00096865" w:rsidRDefault="00096865" w:rsidP="001D7635">
      <w:pPr>
        <w:widowControl w:val="0"/>
        <w:spacing w:after="160"/>
        <w:ind w:left="-567"/>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1D7635">
      <w:pPr>
        <w:widowControl w:val="0"/>
        <w:spacing w:after="160"/>
        <w:ind w:left="-567"/>
        <w:jc w:val="center"/>
        <w:rPr>
          <w:rFonts w:ascii="GHEA Grapalat" w:hAnsi="GHEA Grapalat"/>
          <w:b/>
        </w:rPr>
      </w:pPr>
    </w:p>
    <w:p w:rsidR="00096865" w:rsidRPr="003A1EBB" w:rsidRDefault="00096865" w:rsidP="001D7635">
      <w:pPr>
        <w:widowControl w:val="0"/>
        <w:tabs>
          <w:tab w:val="left" w:pos="1134"/>
        </w:tabs>
        <w:spacing w:after="160"/>
        <w:ind w:left="-567"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D7635">
      <w:pPr>
        <w:widowControl w:val="0"/>
        <w:tabs>
          <w:tab w:val="left" w:pos="1134"/>
        </w:tabs>
        <w:spacing w:after="160"/>
        <w:ind w:left="-567"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D7635">
      <w:pPr>
        <w:widowControl w:val="0"/>
        <w:tabs>
          <w:tab w:val="left" w:pos="1134"/>
        </w:tabs>
        <w:spacing w:after="160"/>
        <w:ind w:left="-567"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1D7635" w:rsidRPr="006D2DF7" w:rsidRDefault="001D7635" w:rsidP="001D7635">
      <w:pPr>
        <w:widowControl w:val="0"/>
        <w:ind w:hanging="567"/>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Pr="00FA3137">
        <w:rPr>
          <w:rFonts w:ascii="GHEA Grapalat" w:hAnsi="GHEA Grapalat"/>
          <w:b/>
          <w:sz w:val="22"/>
          <w:szCs w:val="22"/>
        </w:rPr>
        <w:t>«</w:t>
      </w:r>
      <w:r>
        <w:rPr>
          <w:rFonts w:ascii="GHEA Grapalat" w:hAnsi="GHEA Grapalat"/>
          <w:b/>
          <w:sz w:val="22"/>
          <w:szCs w:val="22"/>
        </w:rPr>
        <w:t>GHTsDzB-HVKAK-2023-</w:t>
      </w:r>
      <w:r w:rsidRPr="001D7635">
        <w:rPr>
          <w:rFonts w:ascii="GHEA Grapalat" w:hAnsi="GHEA Grapalat"/>
          <w:b/>
          <w:sz w:val="22"/>
          <w:szCs w:val="22"/>
        </w:rPr>
        <w:t>18</w:t>
      </w:r>
      <w:r w:rsidRPr="00FA3137">
        <w:rPr>
          <w:rFonts w:ascii="GHEA Grapalat" w:hAnsi="GHEA Grapalat"/>
          <w:b/>
          <w:sz w:val="22"/>
          <w:szCs w:val="22"/>
        </w:rPr>
        <w:t>»</w:t>
      </w:r>
      <w:r w:rsidRPr="006D2DF7">
        <w:rPr>
          <w:rFonts w:ascii="GHEA Grapalat" w:hAnsi="GHEA Grapalat"/>
          <w:spacing w:val="-6"/>
        </w:rPr>
        <w:t xml:space="preserve"> (далее — процедура).</w:t>
      </w:r>
    </w:p>
    <w:p w:rsidR="001D7635" w:rsidRPr="000B2CFA" w:rsidRDefault="001D7635" w:rsidP="001D7635">
      <w:pPr>
        <w:widowControl w:val="0"/>
        <w:ind w:firstLine="567"/>
        <w:contextualSpacing/>
        <w:jc w:val="both"/>
        <w:rPr>
          <w:rFonts w:ascii="GHEA Grapalat" w:hAnsi="GHEA Grapalat"/>
        </w:rPr>
      </w:pPr>
      <w:r w:rsidRPr="000B2CFA">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w:t>
      </w:r>
      <w:r w:rsidRPr="000B2CFA">
        <w:rPr>
          <w:rFonts w:ascii="GHEA Grapalat" w:hAnsi="GHEA Grapalat"/>
        </w:rPr>
        <w:lastRenderedPageBreak/>
        <w:t>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D7635">
      <w:pPr>
        <w:widowControl w:val="0"/>
        <w:spacing w:after="160"/>
        <w:ind w:left="-567"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D7635">
      <w:pPr>
        <w:widowControl w:val="0"/>
        <w:spacing w:after="160"/>
        <w:ind w:left="-567"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D7635">
        <w:rPr>
          <w:rFonts w:ascii="GHEA Grapalat" w:hAnsi="GHEA Grapalat"/>
          <w:b/>
          <w:sz w:val="24"/>
          <w:szCs w:val="24"/>
        </w:rPr>
        <w:t>procurement@ncdc.am</w:t>
      </w:r>
      <w:r w:rsidRPr="009044F1">
        <w:rPr>
          <w:rFonts w:ascii="GHEA Grapalat" w:hAnsi="GHEA Grapalat"/>
          <w:sz w:val="24"/>
          <w:szCs w:val="24"/>
        </w:rPr>
        <w:t>.</w:t>
      </w:r>
    </w:p>
    <w:p w:rsidR="00096865" w:rsidRPr="009044F1" w:rsidRDefault="00F5653D" w:rsidP="001D7635">
      <w:pPr>
        <w:widowControl w:val="0"/>
        <w:spacing w:after="160"/>
        <w:ind w:left="-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1D7635">
      <w:pPr>
        <w:widowControl w:val="0"/>
        <w:spacing w:after="160"/>
        <w:ind w:left="-567"/>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1D7635" w:rsidRPr="009044F1" w:rsidRDefault="00845AA5" w:rsidP="001D763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1D7635" w:rsidRPr="009044F1">
        <w:rPr>
          <w:rFonts w:ascii="GHEA Grapalat" w:hAnsi="GHEA Grapalat"/>
          <w:i w:val="0"/>
          <w:sz w:val="24"/>
          <w:szCs w:val="24"/>
        </w:rPr>
        <w:t xml:space="preserve">Предметом закупки является приобретение </w:t>
      </w:r>
      <w:r w:rsidR="001D7635">
        <w:rPr>
          <w:rFonts w:ascii="GHEA Grapalat" w:hAnsi="GHEA Grapalat"/>
          <w:b/>
          <w:i w:val="0"/>
          <w:sz w:val="24"/>
          <w:szCs w:val="24"/>
        </w:rPr>
        <w:t xml:space="preserve">предоставление услуги оценки рыночной стоимости имущества </w:t>
      </w:r>
      <w:r w:rsidR="001D7635" w:rsidRPr="009044F1">
        <w:rPr>
          <w:rFonts w:ascii="GHEA Grapalat" w:hAnsi="GHEA Grapalat"/>
          <w:i w:val="0"/>
          <w:sz w:val="24"/>
          <w:szCs w:val="24"/>
        </w:rPr>
        <w:t xml:space="preserve">(далее — также </w:t>
      </w:r>
      <w:r w:rsidR="001D7635">
        <w:rPr>
          <w:rFonts w:ascii="GHEA Grapalat" w:hAnsi="GHEA Grapalat"/>
          <w:i w:val="0"/>
          <w:sz w:val="24"/>
          <w:szCs w:val="24"/>
        </w:rPr>
        <w:t>услуга</w:t>
      </w:r>
      <w:r w:rsidR="001D7635" w:rsidRPr="009044F1">
        <w:rPr>
          <w:rFonts w:ascii="GHEA Grapalat" w:hAnsi="GHEA Grapalat"/>
          <w:i w:val="0"/>
          <w:sz w:val="24"/>
          <w:szCs w:val="24"/>
        </w:rPr>
        <w:t xml:space="preserve">) для нужд </w:t>
      </w:r>
      <w:r w:rsidR="001D7635" w:rsidRPr="00786DD8">
        <w:rPr>
          <w:rFonts w:ascii="GHEA Grapalat" w:hAnsi="GHEA Grapalat"/>
          <w:b/>
          <w:i w:val="0"/>
          <w:sz w:val="24"/>
          <w:szCs w:val="24"/>
        </w:rPr>
        <w:t>ГНО «Национальн</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центр</w:t>
      </w:r>
      <w:r w:rsidR="001D7635">
        <w:rPr>
          <w:rFonts w:ascii="GHEA Grapalat" w:hAnsi="GHEA Grapalat"/>
          <w:b/>
          <w:i w:val="0"/>
          <w:sz w:val="24"/>
          <w:szCs w:val="24"/>
        </w:rPr>
        <w:t>ого</w:t>
      </w:r>
      <w:r w:rsidR="001D7635" w:rsidRPr="00786DD8">
        <w:rPr>
          <w:rFonts w:ascii="GHEA Grapalat" w:hAnsi="GHEA Grapalat"/>
          <w:b/>
          <w:i w:val="0"/>
          <w:sz w:val="24"/>
          <w:szCs w:val="24"/>
        </w:rPr>
        <w:t xml:space="preserve"> по контролю и профилактике заболеваний» МЗ РА</w:t>
      </w:r>
      <w:r w:rsidR="001D7635">
        <w:rPr>
          <w:rFonts w:ascii="GHEA Grapalat" w:hAnsi="GHEA Grapalat"/>
          <w:i w:val="0"/>
          <w:sz w:val="24"/>
          <w:szCs w:val="24"/>
        </w:rPr>
        <w:t xml:space="preserve">, которые сгруппированы в </w:t>
      </w:r>
      <w:r w:rsidR="001D7635" w:rsidRPr="00620DB0">
        <w:rPr>
          <w:rFonts w:ascii="GHEA Grapalat" w:hAnsi="GHEA Grapalat"/>
          <w:i w:val="0"/>
          <w:sz w:val="24"/>
          <w:szCs w:val="24"/>
        </w:rPr>
        <w:t>1</w:t>
      </w:r>
      <w:r w:rsidR="001D7635" w:rsidRPr="001D7635">
        <w:rPr>
          <w:rFonts w:ascii="GHEA Grapalat" w:hAnsi="GHEA Grapalat"/>
          <w:i w:val="0"/>
          <w:sz w:val="24"/>
          <w:szCs w:val="24"/>
        </w:rPr>
        <w:t>1</w:t>
      </w:r>
      <w:r w:rsidR="001D7635" w:rsidRPr="00CF0A85">
        <w:rPr>
          <w:rFonts w:ascii="GHEA Grapalat" w:hAnsi="GHEA Grapalat"/>
          <w:b/>
          <w:i w:val="0"/>
          <w:sz w:val="24"/>
          <w:szCs w:val="24"/>
        </w:rPr>
        <w:t xml:space="preserve"> лотов</w:t>
      </w:r>
      <w:r w:rsidR="001D763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13"/>
        <w:gridCol w:w="6105"/>
      </w:tblGrid>
      <w:tr w:rsidR="00970424" w:rsidRPr="009044F1" w:rsidTr="001D7635">
        <w:trPr>
          <w:jc w:val="center"/>
        </w:trPr>
        <w:tc>
          <w:tcPr>
            <w:tcW w:w="3129" w:type="dxa"/>
            <w:gridSpan w:val="2"/>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105" w:type="dxa"/>
            <w:vMerge w:val="restart"/>
            <w:vAlign w:val="center"/>
          </w:tcPr>
          <w:p w:rsidR="00970424" w:rsidRPr="009044F1" w:rsidRDefault="00970424" w:rsidP="001D7635">
            <w:pPr>
              <w:pStyle w:val="BodyTextIndent2"/>
              <w:widowControl w:val="0"/>
              <w:spacing w:after="120" w:line="240" w:lineRule="auto"/>
              <w:ind w:left="-567"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1D7635">
        <w:trPr>
          <w:jc w:val="center"/>
        </w:trPr>
        <w:tc>
          <w:tcPr>
            <w:tcW w:w="1216" w:type="dxa"/>
            <w:vAlign w:val="center"/>
          </w:tcPr>
          <w:p w:rsidR="00970424" w:rsidRPr="009044F1" w:rsidRDefault="00970424" w:rsidP="001D7635">
            <w:pPr>
              <w:pStyle w:val="BodyTextIndent2"/>
              <w:widowControl w:val="0"/>
              <w:spacing w:after="120" w:line="240" w:lineRule="auto"/>
              <w:ind w:firstLine="0"/>
              <w:rPr>
                <w:rFonts w:ascii="GHEA Grapalat" w:hAnsi="GHEA Grapalat"/>
                <w:sz w:val="24"/>
                <w:szCs w:val="24"/>
              </w:rPr>
            </w:pPr>
            <w:r w:rsidRPr="009044F1">
              <w:rPr>
                <w:rFonts w:ascii="GHEA Grapalat" w:hAnsi="GHEA Grapalat"/>
                <w:b/>
                <w:i/>
                <w:sz w:val="24"/>
                <w:szCs w:val="24"/>
              </w:rPr>
              <w:t>Номера</w:t>
            </w:r>
          </w:p>
        </w:tc>
        <w:tc>
          <w:tcPr>
            <w:tcW w:w="1913" w:type="dxa"/>
            <w:vAlign w:val="center"/>
          </w:tcPr>
          <w:p w:rsidR="00970424" w:rsidRPr="00970424" w:rsidRDefault="00970424" w:rsidP="001D7635">
            <w:pPr>
              <w:pStyle w:val="BodyTextIndent2"/>
              <w:widowControl w:val="0"/>
              <w:spacing w:after="120" w:line="240" w:lineRule="auto"/>
              <w:ind w:firstLine="0"/>
              <w:rPr>
                <w:rFonts w:ascii="GHEA Grapalat" w:hAnsi="GHEA Grapalat"/>
                <w:b/>
                <w:i/>
                <w:sz w:val="24"/>
                <w:szCs w:val="24"/>
              </w:rPr>
            </w:pPr>
            <w:r w:rsidRPr="00970424">
              <w:rPr>
                <w:rFonts w:ascii="GHEA Grapalat" w:hAnsi="GHEA Grapalat"/>
                <w:b/>
                <w:i/>
                <w:sz w:val="24"/>
                <w:szCs w:val="24"/>
              </w:rPr>
              <w:t>Цена закупки</w:t>
            </w:r>
          </w:p>
        </w:tc>
        <w:tc>
          <w:tcPr>
            <w:tcW w:w="6105" w:type="dxa"/>
            <w:vMerge/>
            <w:vAlign w:val="center"/>
          </w:tcPr>
          <w:p w:rsidR="00970424" w:rsidRPr="009044F1" w:rsidRDefault="00970424" w:rsidP="001D7635">
            <w:pPr>
              <w:pStyle w:val="BodyTextIndent2"/>
              <w:widowControl w:val="0"/>
              <w:spacing w:after="120" w:line="240" w:lineRule="auto"/>
              <w:ind w:left="-567" w:firstLine="0"/>
              <w:rPr>
                <w:rFonts w:ascii="GHEA Grapalat" w:hAnsi="GHEA Grapalat"/>
                <w:sz w:val="24"/>
                <w:szCs w:val="24"/>
                <w:u w:val="single"/>
              </w:rPr>
            </w:pPr>
          </w:p>
        </w:tc>
      </w:tr>
      <w:tr w:rsidR="001D7635" w:rsidRPr="009044F1" w:rsidTr="001D7635">
        <w:trPr>
          <w:jc w:val="center"/>
        </w:trPr>
        <w:tc>
          <w:tcPr>
            <w:tcW w:w="1216" w:type="dxa"/>
            <w:vAlign w:val="center"/>
          </w:tcPr>
          <w:p w:rsidR="001D7635" w:rsidRPr="009044F1" w:rsidRDefault="001D7635" w:rsidP="001D763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45,000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Услуга оценки рыночной стоимости имущества 1</w:t>
            </w:r>
          </w:p>
        </w:tc>
      </w:tr>
      <w:tr w:rsidR="001D7635" w:rsidRPr="009044F1" w:rsidTr="001D7635">
        <w:trPr>
          <w:jc w:val="center"/>
        </w:trPr>
        <w:tc>
          <w:tcPr>
            <w:tcW w:w="1216" w:type="dxa"/>
            <w:vAlign w:val="center"/>
          </w:tcPr>
          <w:p w:rsidR="001D7635" w:rsidRPr="009044F1" w:rsidRDefault="001D7635" w:rsidP="001D763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45,000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2</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3</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45,000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3</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4</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80,000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4</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5</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80,000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5</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6</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45,000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6</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7</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80,000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7</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8</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150,000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 xml:space="preserve">Услуга оценки рыночной стоимости имущества </w:t>
            </w:r>
            <w:r>
              <w:rPr>
                <w:rFonts w:ascii="GHEA Grapalat" w:hAnsi="GHEA Grapalat"/>
                <w:sz w:val="24"/>
                <w:szCs w:val="24"/>
              </w:rPr>
              <w:t>8</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9</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80,000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Услуга оценк</w:t>
            </w:r>
            <w:r>
              <w:rPr>
                <w:rFonts w:ascii="GHEA Grapalat" w:hAnsi="GHEA Grapalat"/>
                <w:sz w:val="24"/>
                <w:szCs w:val="24"/>
              </w:rPr>
              <w:t>и рыночной стоимости имущества 9</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10</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80,000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Услуга оценки рыночной стоимости имущества 10</w:t>
            </w:r>
          </w:p>
        </w:tc>
      </w:tr>
      <w:tr w:rsidR="001D7635" w:rsidRPr="009044F1" w:rsidTr="001D7635">
        <w:trPr>
          <w:jc w:val="center"/>
        </w:trPr>
        <w:tc>
          <w:tcPr>
            <w:tcW w:w="1216"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11</w:t>
            </w:r>
          </w:p>
        </w:tc>
        <w:tc>
          <w:tcPr>
            <w:tcW w:w="1913" w:type="dxa"/>
            <w:vAlign w:val="center"/>
          </w:tcPr>
          <w:p w:rsidR="001D7635" w:rsidRPr="001D7635" w:rsidRDefault="001D7635" w:rsidP="001D7635">
            <w:pPr>
              <w:pStyle w:val="BodyTextIndent2"/>
              <w:widowControl w:val="0"/>
              <w:spacing w:after="120" w:line="240" w:lineRule="auto"/>
              <w:ind w:firstLine="0"/>
              <w:jc w:val="center"/>
              <w:rPr>
                <w:rFonts w:ascii="GHEA Grapalat" w:hAnsi="GHEA Grapalat"/>
                <w:sz w:val="24"/>
                <w:szCs w:val="24"/>
              </w:rPr>
            </w:pPr>
            <w:r w:rsidRPr="001D7635">
              <w:rPr>
                <w:rFonts w:ascii="GHEA Grapalat" w:hAnsi="GHEA Grapalat"/>
                <w:sz w:val="24"/>
                <w:szCs w:val="24"/>
              </w:rPr>
              <w:t>70,000</w:t>
            </w:r>
          </w:p>
        </w:tc>
        <w:tc>
          <w:tcPr>
            <w:tcW w:w="6105" w:type="dxa"/>
            <w:vAlign w:val="center"/>
          </w:tcPr>
          <w:p w:rsidR="001D7635" w:rsidRPr="001D7635" w:rsidRDefault="001D7635" w:rsidP="001D7635">
            <w:pPr>
              <w:pStyle w:val="BodyTextIndent2"/>
              <w:widowControl w:val="0"/>
              <w:spacing w:after="120" w:line="240" w:lineRule="auto"/>
              <w:ind w:firstLine="0"/>
              <w:rPr>
                <w:rFonts w:ascii="GHEA Grapalat" w:hAnsi="GHEA Grapalat"/>
                <w:sz w:val="24"/>
                <w:szCs w:val="24"/>
              </w:rPr>
            </w:pPr>
            <w:r w:rsidRPr="001D7635">
              <w:rPr>
                <w:rFonts w:ascii="GHEA Grapalat" w:hAnsi="GHEA Grapalat"/>
                <w:sz w:val="24"/>
                <w:szCs w:val="24"/>
              </w:rPr>
              <w:t>Услуга оценки рыночной стоимости имущества 11</w:t>
            </w:r>
          </w:p>
        </w:tc>
      </w:tr>
    </w:tbl>
    <w:p w:rsidR="00096865" w:rsidRDefault="00816505" w:rsidP="00F377DD">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377DD" w:rsidRPr="00F377DD" w:rsidRDefault="00F377DD" w:rsidP="00F377DD">
      <w:pPr>
        <w:pStyle w:val="BodyTextIndent2"/>
        <w:widowControl w:val="0"/>
        <w:spacing w:after="160" w:line="240" w:lineRule="auto"/>
        <w:ind w:left="-567" w:firstLine="567"/>
        <w:rPr>
          <w:rFonts w:ascii="GHEA Grapalat" w:hAnsi="GHEA Grapalat"/>
          <w:sz w:val="24"/>
          <w:szCs w:val="24"/>
        </w:rPr>
      </w:pPr>
    </w:p>
    <w:p w:rsidR="00096865" w:rsidRPr="009044F1" w:rsidRDefault="00693101" w:rsidP="001D7635">
      <w:pPr>
        <w:widowControl w:val="0"/>
        <w:spacing w:after="160"/>
        <w:ind w:left="-567"/>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D7635">
      <w:pPr>
        <w:widowControl w:val="0"/>
        <w:tabs>
          <w:tab w:val="left" w:pos="1134"/>
        </w:tabs>
        <w:spacing w:after="160"/>
        <w:ind w:left="-567"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7911CB">
        <w:rPr>
          <w:rFonts w:ascii="GHEA Grapalat" w:hAnsi="GHEA Grapalat"/>
        </w:rPr>
        <w:t xml:space="preserve">в отношении которых </w:t>
      </w:r>
      <w:r w:rsidR="00E231AD">
        <w:rPr>
          <w:rFonts w:ascii="GHEA Grapalat" w:hAnsi="GHEA Grapalat"/>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D7635">
      <w:pPr>
        <w:widowControl w:val="0"/>
        <w:tabs>
          <w:tab w:val="left" w:pos="1134"/>
        </w:tabs>
        <w:spacing w:after="160"/>
        <w:ind w:left="-567"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1D7635">
      <w:pPr>
        <w:widowControl w:val="0"/>
        <w:tabs>
          <w:tab w:val="left" w:pos="1134"/>
        </w:tabs>
        <w:ind w:left="-567"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1D7635">
      <w:pPr>
        <w:pStyle w:val="ListParagraph"/>
        <w:widowControl w:val="0"/>
        <w:numPr>
          <w:ilvl w:val="0"/>
          <w:numId w:val="31"/>
        </w:numPr>
        <w:tabs>
          <w:tab w:val="left" w:pos="1134"/>
        </w:tabs>
        <w:ind w:left="-567"/>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1D7635">
      <w:pPr>
        <w:widowControl w:val="0"/>
        <w:tabs>
          <w:tab w:val="left" w:pos="1134"/>
        </w:tabs>
        <w:ind w:left="-567"/>
        <w:contextualSpacing/>
        <w:jc w:val="both"/>
        <w:rPr>
          <w:rFonts w:ascii="GHEA Grapalat" w:hAnsi="GHEA Grapalat" w:cs="Sylfaen"/>
        </w:rPr>
      </w:pPr>
    </w:p>
    <w:p w:rsidR="004004A3" w:rsidRPr="004004A3" w:rsidRDefault="004004A3" w:rsidP="001D7635">
      <w:pPr>
        <w:pStyle w:val="ListParagraph"/>
        <w:widowControl w:val="0"/>
        <w:numPr>
          <w:ilvl w:val="0"/>
          <w:numId w:val="31"/>
        </w:numPr>
        <w:tabs>
          <w:tab w:val="left" w:pos="1134"/>
        </w:tabs>
        <w:ind w:left="-567" w:hanging="284"/>
        <w:contextualSpacing/>
        <w:jc w:val="both"/>
        <w:rPr>
          <w:rFonts w:ascii="GHEA Grapalat" w:hAnsi="GHEA Grapalat" w:cs="Sylfaen"/>
        </w:rPr>
      </w:pPr>
      <w:r w:rsidRPr="004004A3">
        <w:rPr>
          <w:rFonts w:ascii="GHEA Grapalat" w:hAnsi="GHEA Grapalat" w:cs="Sylfaen"/>
        </w:rPr>
        <w:t>в качестве отобранного у</w:t>
      </w:r>
      <w:r w:rsidR="007911CB">
        <w:rPr>
          <w:rFonts w:ascii="GHEA Grapalat" w:hAnsi="GHEA Grapalat" w:cs="Sylfaen"/>
        </w:rPr>
        <w:t xml:space="preserve">частника отказался или лишился </w:t>
      </w:r>
      <w:r w:rsidRPr="004004A3">
        <w:rPr>
          <w:rFonts w:ascii="GHEA Grapalat" w:hAnsi="GHEA Grapalat" w:cs="Sylfaen"/>
        </w:rPr>
        <w:t>права заключения договора.</w:t>
      </w:r>
    </w:p>
    <w:p w:rsidR="00753E6E" w:rsidRPr="009044F1" w:rsidRDefault="00753E6E"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D7635">
      <w:pPr>
        <w:widowControl w:val="0"/>
        <w:tabs>
          <w:tab w:val="left" w:pos="1134"/>
        </w:tabs>
        <w:ind w:left="-567"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1D7635">
      <w:pPr>
        <w:widowControl w:val="0"/>
        <w:tabs>
          <w:tab w:val="left" w:pos="1134"/>
        </w:tabs>
        <w:spacing w:after="160"/>
        <w:ind w:left="-567"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D7635">
      <w:pPr>
        <w:pStyle w:val="NormalWeb"/>
        <w:widowControl w:val="0"/>
        <w:tabs>
          <w:tab w:val="left" w:pos="1134"/>
        </w:tabs>
        <w:spacing w:before="0" w:beforeAutospacing="0" w:after="160" w:afterAutospacing="0"/>
        <w:ind w:left="-567"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D7635">
      <w:pPr>
        <w:pStyle w:val="NormalWeb"/>
        <w:widowControl w:val="0"/>
        <w:tabs>
          <w:tab w:val="left" w:pos="1134"/>
        </w:tabs>
        <w:spacing w:before="0" w:beforeAutospacing="0" w:after="160" w:afterAutospacing="0"/>
        <w:ind w:left="-567"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D7635">
      <w:pPr>
        <w:widowControl w:val="0"/>
        <w:tabs>
          <w:tab w:val="left" w:pos="1134"/>
        </w:tabs>
        <w:spacing w:after="160"/>
        <w:ind w:left="-567"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1D7635">
      <w:pPr>
        <w:widowControl w:val="0"/>
        <w:tabs>
          <w:tab w:val="left" w:pos="1134"/>
        </w:tabs>
        <w:spacing w:after="160"/>
        <w:ind w:left="-567"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D7635">
      <w:pPr>
        <w:pStyle w:val="BodyTextIndent2"/>
        <w:widowControl w:val="0"/>
        <w:spacing w:after="160" w:line="240" w:lineRule="auto"/>
        <w:ind w:left="-567"/>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Default="00FE2CCB" w:rsidP="001D7635">
      <w:pPr>
        <w:pStyle w:val="BodyTextIndent2"/>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1D7635">
      <w:pPr>
        <w:widowControl w:val="0"/>
        <w:spacing w:after="160"/>
        <w:ind w:left="-567"/>
        <w:jc w:val="center"/>
        <w:rPr>
          <w:rFonts w:ascii="GHEA Grapalat" w:hAnsi="GHEA Grapalat"/>
          <w:b/>
        </w:rPr>
      </w:pPr>
    </w:p>
    <w:p w:rsidR="00096865" w:rsidRPr="00BD2C67" w:rsidRDefault="00ED2352" w:rsidP="001D7635">
      <w:pPr>
        <w:widowControl w:val="0"/>
        <w:spacing w:after="160"/>
        <w:ind w:left="-567"/>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635">
      <w:pPr>
        <w:widowControl w:val="0"/>
        <w:autoSpaceDE w:val="0"/>
        <w:autoSpaceDN w:val="0"/>
        <w:adjustRightInd w:val="0"/>
        <w:spacing w:after="160"/>
        <w:ind w:left="-567"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635">
      <w:pPr>
        <w:widowControl w:val="0"/>
        <w:tabs>
          <w:tab w:val="left" w:pos="1134"/>
        </w:tabs>
        <w:autoSpaceDE w:val="0"/>
        <w:autoSpaceDN w:val="0"/>
        <w:adjustRightInd w:val="0"/>
        <w:spacing w:after="160"/>
        <w:ind w:left="-567"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635">
      <w:pPr>
        <w:widowControl w:val="0"/>
        <w:tabs>
          <w:tab w:val="left" w:pos="1134"/>
        </w:tabs>
        <w:autoSpaceDE w:val="0"/>
        <w:autoSpaceDN w:val="0"/>
        <w:adjustRightInd w:val="0"/>
        <w:spacing w:after="160"/>
        <w:ind w:left="-567"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635">
      <w:pPr>
        <w:widowControl w:val="0"/>
        <w:tabs>
          <w:tab w:val="left" w:pos="1134"/>
        </w:tabs>
        <w:autoSpaceDE w:val="0"/>
        <w:autoSpaceDN w:val="0"/>
        <w:adjustRightInd w:val="0"/>
        <w:spacing w:after="160"/>
        <w:ind w:left="-567"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635">
      <w:pPr>
        <w:widowControl w:val="0"/>
        <w:tabs>
          <w:tab w:val="left" w:pos="1134"/>
        </w:tabs>
        <w:autoSpaceDE w:val="0"/>
        <w:autoSpaceDN w:val="0"/>
        <w:adjustRightInd w:val="0"/>
        <w:spacing w:after="160"/>
        <w:ind w:left="-567"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7911CB" w:rsidRDefault="007911CB" w:rsidP="001D7635">
      <w:pPr>
        <w:widowControl w:val="0"/>
        <w:spacing w:after="160"/>
        <w:ind w:left="-567"/>
        <w:jc w:val="center"/>
        <w:rPr>
          <w:rFonts w:ascii="GHEA Grapalat" w:hAnsi="GHEA Grapalat"/>
          <w:b/>
        </w:rPr>
      </w:pPr>
    </w:p>
    <w:p w:rsidR="00096865" w:rsidRPr="00995804" w:rsidRDefault="00955A1E" w:rsidP="001D7635">
      <w:pPr>
        <w:widowControl w:val="0"/>
        <w:spacing w:after="160"/>
        <w:ind w:left="-567"/>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635">
      <w:pPr>
        <w:widowControl w:val="0"/>
        <w:tabs>
          <w:tab w:val="left" w:pos="1134"/>
        </w:tabs>
        <w:spacing w:after="160"/>
        <w:ind w:left="-567"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D7635">
      <w:pPr>
        <w:pStyle w:val="BodyTextIndent2"/>
        <w:widowControl w:val="0"/>
        <w:spacing w:after="160" w:line="240" w:lineRule="auto"/>
        <w:ind w:left="-567"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7911CB" w:rsidRDefault="000371A2" w:rsidP="007911C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7911CB">
        <w:rPr>
          <w:rFonts w:ascii="GHEA Grapalat" w:hAnsi="GHEA Grapalat"/>
          <w:sz w:val="24"/>
          <w:szCs w:val="24"/>
        </w:rPr>
        <w:t>Заявки на процедуру необходимо подать в комиссию по адресу</w:t>
      </w:r>
      <w:r w:rsidR="007911CB" w:rsidRPr="00EA739A">
        <w:rPr>
          <w:rFonts w:ascii="GHEA Grapalat" w:hAnsi="GHEA Grapalat"/>
          <w:b/>
          <w:sz w:val="24"/>
          <w:szCs w:val="24"/>
        </w:rPr>
        <w:t xml:space="preserve"> </w:t>
      </w:r>
      <w:r w:rsidR="007911CB" w:rsidRPr="003D16C5">
        <w:rPr>
          <w:rFonts w:ascii="GHEA Grapalat" w:hAnsi="GHEA Grapalat"/>
          <w:b/>
          <w:sz w:val="24"/>
          <w:szCs w:val="24"/>
        </w:rPr>
        <w:t>г.Ереван</w:t>
      </w:r>
      <w:r w:rsidR="007911CB" w:rsidRPr="00F70804">
        <w:rPr>
          <w:rFonts w:ascii="GHEA Grapalat" w:hAnsi="GHEA Grapalat"/>
          <w:b/>
          <w:sz w:val="24"/>
          <w:szCs w:val="24"/>
        </w:rPr>
        <w:t>,</w:t>
      </w:r>
      <w:r w:rsidR="007911CB" w:rsidRPr="00EA739A">
        <w:rPr>
          <w:rFonts w:ascii="GHEA Grapalat" w:hAnsi="GHEA Grapalat"/>
          <w:b/>
          <w:sz w:val="24"/>
          <w:szCs w:val="24"/>
        </w:rPr>
        <w:t xml:space="preserve"> ул. М. Гераци, 12 </w:t>
      </w:r>
      <w:r w:rsidR="007911CB" w:rsidRPr="00F70804">
        <w:rPr>
          <w:rFonts w:ascii="GHEA Grapalat" w:hAnsi="GHEA Grapalat"/>
          <w:sz w:val="24"/>
          <w:szCs w:val="24"/>
        </w:rPr>
        <w:t>не позднее</w:t>
      </w:r>
      <w:r w:rsidR="007911CB" w:rsidRPr="00EA739A">
        <w:rPr>
          <w:rFonts w:ascii="GHEA Grapalat" w:hAnsi="GHEA Grapalat"/>
          <w:b/>
          <w:sz w:val="24"/>
          <w:szCs w:val="24"/>
        </w:rPr>
        <w:t xml:space="preserve">, </w:t>
      </w:r>
      <w:r w:rsidR="007911CB" w:rsidRPr="00F70804">
        <w:rPr>
          <w:rFonts w:ascii="GHEA Grapalat" w:hAnsi="GHEA Grapalat"/>
          <w:sz w:val="24"/>
          <w:szCs w:val="24"/>
        </w:rPr>
        <w:t>чем в</w:t>
      </w:r>
      <w:r w:rsidR="007911CB" w:rsidRPr="00F70804">
        <w:rPr>
          <w:rFonts w:ascii="GHEA Grapalat" w:hAnsi="GHEA Grapalat"/>
          <w:b/>
          <w:sz w:val="24"/>
          <w:szCs w:val="24"/>
        </w:rPr>
        <w:t xml:space="preserve"> </w:t>
      </w:r>
      <w:r w:rsidR="007C386F">
        <w:rPr>
          <w:rFonts w:ascii="GHEA Grapalat" w:hAnsi="GHEA Grapalat"/>
          <w:b/>
          <w:sz w:val="24"/>
          <w:szCs w:val="24"/>
        </w:rPr>
        <w:t>15:00</w:t>
      </w:r>
      <w:r w:rsidR="007911CB" w:rsidRPr="00F70804">
        <w:rPr>
          <w:rFonts w:ascii="GHEA Grapalat" w:hAnsi="GHEA Grapalat"/>
          <w:b/>
          <w:sz w:val="24"/>
          <w:szCs w:val="24"/>
        </w:rPr>
        <w:t xml:space="preserve"> часов 07-го дня</w:t>
      </w:r>
      <w:r w:rsidR="007911CB">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635">
      <w:pPr>
        <w:pStyle w:val="BodyTextIndent2"/>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911CB">
        <w:rPr>
          <w:rFonts w:ascii="GHEA Grapalat" w:hAnsi="GHEA Grapalat"/>
          <w:b/>
          <w:sz w:val="24"/>
          <w:szCs w:val="24"/>
        </w:rPr>
        <w:t>Айкануш Оганнисян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1D7635">
      <w:pPr>
        <w:pStyle w:val="BodyTextIndent2"/>
        <w:widowControl w:val="0"/>
        <w:tabs>
          <w:tab w:val="left" w:pos="1134"/>
        </w:tabs>
        <w:spacing w:after="160" w:line="240" w:lineRule="auto"/>
        <w:ind w:left="-567" w:firstLine="567"/>
        <w:rPr>
          <w:rFonts w:ascii="GHEA Grapalat" w:hAnsi="GHEA Grapalat"/>
          <w:sz w:val="24"/>
          <w:szCs w:val="24"/>
        </w:rPr>
      </w:pPr>
    </w:p>
    <w:p w:rsidR="00B67CCD" w:rsidRPr="00D3436F" w:rsidRDefault="00B67CCD" w:rsidP="001D7635">
      <w:pPr>
        <w:pStyle w:val="BodyTextIndent2"/>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lastRenderedPageBreak/>
        <w:t>4.3.</w:t>
      </w:r>
      <w:r w:rsidR="007911CB">
        <w:rPr>
          <w:rFonts w:ascii="GHEA Grapalat" w:hAnsi="GHEA Grapalat"/>
          <w:sz w:val="24"/>
          <w:szCs w:val="24"/>
        </w:rPr>
        <w:t xml:space="preserve"> </w:t>
      </w:r>
      <w:r w:rsidRPr="009044F1">
        <w:rPr>
          <w:rFonts w:ascii="GHEA Grapalat" w:hAnsi="GHEA Grapalat"/>
          <w:sz w:val="24"/>
          <w:szCs w:val="24"/>
        </w:rPr>
        <w:t>В заявке участник представляет:</w:t>
      </w:r>
    </w:p>
    <w:p w:rsidR="005F25EF" w:rsidRDefault="005F25EF" w:rsidP="001D7635">
      <w:pPr>
        <w:ind w:left="-567"/>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7911CB">
        <w:rPr>
          <w:rFonts w:ascii="GHEA Grapalat" w:hAnsi="GHEA Grapalat"/>
        </w:rPr>
        <w:t>с деятельности и номер телефона</w:t>
      </w:r>
      <w:r>
        <w:rPr>
          <w:rFonts w:ascii="GHEA Grapalat" w:hAnsi="GHEA Grapalat"/>
        </w:rPr>
        <w:t>, которое включает:</w:t>
      </w:r>
    </w:p>
    <w:p w:rsidR="005F25EF" w:rsidRDefault="005F25EF" w:rsidP="001D7635">
      <w:pPr>
        <w:ind w:left="-567"/>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635">
      <w:pPr>
        <w:ind w:left="-567"/>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635">
      <w:pPr>
        <w:ind w:left="-567"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635">
      <w:pPr>
        <w:ind w:left="-567"/>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635">
      <w:pPr>
        <w:pStyle w:val="norm"/>
        <w:widowControl w:val="0"/>
        <w:tabs>
          <w:tab w:val="left" w:pos="1134"/>
        </w:tabs>
        <w:spacing w:after="160" w:line="240" w:lineRule="auto"/>
        <w:ind w:left="-567"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1"/>
        <w:t>7</w:t>
      </w:r>
    </w:p>
    <w:p w:rsidR="000845F6" w:rsidRPr="009044F1" w:rsidRDefault="00C52EEA"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635">
      <w:pPr>
        <w:ind w:left="-567"/>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635">
      <w:pPr>
        <w:ind w:left="-567"/>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635">
      <w:pPr>
        <w:pStyle w:val="norm"/>
        <w:widowControl w:val="0"/>
        <w:spacing w:after="120" w:line="240" w:lineRule="auto"/>
        <w:ind w:left="-567"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w:t>
      </w:r>
      <w:r>
        <w:rPr>
          <w:rFonts w:ascii="GHEA Grapalat" w:hAnsi="GHEA Grapalat" w:cs="Sylfaen"/>
          <w:sz w:val="24"/>
          <w:szCs w:val="24"/>
        </w:rPr>
        <w:lastRenderedPageBreak/>
        <w:t>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D7635">
      <w:pPr>
        <w:pStyle w:val="norm"/>
        <w:widowControl w:val="0"/>
        <w:tabs>
          <w:tab w:val="left" w:pos="1134"/>
        </w:tabs>
        <w:spacing w:after="160" w:line="240" w:lineRule="auto"/>
        <w:ind w:left="-567" w:firstLine="567"/>
        <w:rPr>
          <w:rFonts w:ascii="GHEA Grapalat" w:hAnsi="GHEA Grapalat" w:cs="Sylfaen"/>
          <w:sz w:val="24"/>
          <w:szCs w:val="24"/>
        </w:rPr>
      </w:pPr>
    </w:p>
    <w:p w:rsidR="00A45946" w:rsidRPr="009044F1" w:rsidRDefault="00333B85" w:rsidP="001D7635">
      <w:pPr>
        <w:widowControl w:val="0"/>
        <w:spacing w:after="160"/>
        <w:ind w:left="-567"/>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D7635">
      <w:pPr>
        <w:widowControl w:val="0"/>
        <w:tabs>
          <w:tab w:val="left" w:pos="1134"/>
        </w:tabs>
        <w:spacing w:after="160"/>
        <w:ind w:left="-567"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D7635">
      <w:pPr>
        <w:pStyle w:val="norm"/>
        <w:widowControl w:val="0"/>
        <w:spacing w:after="160" w:line="240" w:lineRule="auto"/>
        <w:ind w:left="-567"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w:t>
      </w:r>
      <w:r w:rsidR="007911CB">
        <w:rPr>
          <w:rFonts w:ascii="GHEA Grapalat" w:hAnsi="GHEA Grapalat"/>
          <w:sz w:val="24"/>
          <w:szCs w:val="24"/>
        </w:rPr>
        <w:t xml:space="preserve"> случае </w:t>
      </w:r>
      <w:r>
        <w:rPr>
          <w:rFonts w:ascii="GHEA Grapalat" w:hAnsi="GHEA Grapalat"/>
          <w:sz w:val="24"/>
          <w:szCs w:val="24"/>
        </w:rPr>
        <w:t>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1D7635">
      <w:pPr>
        <w:pStyle w:val="norm"/>
        <w:widowControl w:val="0"/>
        <w:spacing w:after="160" w:line="240" w:lineRule="auto"/>
        <w:ind w:left="-567"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D7635">
      <w:pPr>
        <w:pStyle w:val="norm"/>
        <w:widowControl w:val="0"/>
        <w:spacing w:after="160" w:line="240" w:lineRule="auto"/>
        <w:ind w:left="-567"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наименование </w:t>
      </w:r>
      <w:r w:rsidRPr="009044F1">
        <w:rPr>
          <w:rFonts w:ascii="GHEA Grapalat" w:hAnsi="GHEA Grapalat"/>
          <w:sz w:val="24"/>
          <w:szCs w:val="24"/>
        </w:rPr>
        <w:lastRenderedPageBreak/>
        <w:t>предмета закупки заполнено правильно</w:t>
      </w:r>
      <w:r w:rsidR="00565078" w:rsidRPr="00565078">
        <w:rPr>
          <w:rFonts w:ascii="GHEA Grapalat" w:hAnsi="GHEA Grapalat"/>
          <w:sz w:val="24"/>
          <w:szCs w:val="24"/>
        </w:rPr>
        <w:t>;</w:t>
      </w:r>
    </w:p>
    <w:p w:rsidR="00B9778A" w:rsidRPr="00207098" w:rsidRDefault="00B9778A"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1D7635">
      <w:pPr>
        <w:pStyle w:val="norm"/>
        <w:widowControl w:val="0"/>
        <w:tabs>
          <w:tab w:val="left" w:pos="1134"/>
        </w:tabs>
        <w:spacing w:after="160" w:line="240" w:lineRule="auto"/>
        <w:ind w:left="-567"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D7635">
      <w:pPr>
        <w:pStyle w:val="norm"/>
        <w:widowControl w:val="0"/>
        <w:tabs>
          <w:tab w:val="left" w:pos="1134"/>
        </w:tabs>
        <w:spacing w:after="160" w:line="240" w:lineRule="auto"/>
        <w:ind w:left="-567"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1D7635">
      <w:pPr>
        <w:pStyle w:val="norm"/>
        <w:widowControl w:val="0"/>
        <w:tabs>
          <w:tab w:val="left" w:pos="1134"/>
        </w:tabs>
        <w:spacing w:after="160" w:line="240" w:lineRule="auto"/>
        <w:ind w:left="-567" w:firstLine="567"/>
        <w:contextualSpacing/>
        <w:rPr>
          <w:rFonts w:ascii="GHEA Grapalat" w:hAnsi="GHEA Grapalat"/>
          <w:sz w:val="24"/>
          <w:szCs w:val="24"/>
        </w:rPr>
      </w:pPr>
    </w:p>
    <w:p w:rsidR="0048059F" w:rsidRPr="009044F1" w:rsidRDefault="0048059F" w:rsidP="001D7635">
      <w:pPr>
        <w:pStyle w:val="norm"/>
        <w:widowControl w:val="0"/>
        <w:tabs>
          <w:tab w:val="left" w:pos="1134"/>
        </w:tabs>
        <w:spacing w:after="160" w:line="240" w:lineRule="auto"/>
        <w:ind w:left="-567"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D7635">
      <w:pPr>
        <w:pStyle w:val="norm"/>
        <w:widowControl w:val="0"/>
        <w:tabs>
          <w:tab w:val="left" w:pos="1134"/>
        </w:tabs>
        <w:spacing w:after="160" w:line="240" w:lineRule="auto"/>
        <w:ind w:left="-567"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D7635">
      <w:pPr>
        <w:pStyle w:val="BodyTextIndent2"/>
        <w:widowControl w:val="0"/>
        <w:spacing w:after="160" w:line="240" w:lineRule="auto"/>
        <w:ind w:left="-567" w:firstLine="567"/>
        <w:rPr>
          <w:rFonts w:ascii="GHEA Grapalat" w:hAnsi="GHEA Grapalat"/>
          <w:sz w:val="24"/>
          <w:szCs w:val="24"/>
        </w:rPr>
      </w:pPr>
    </w:p>
    <w:p w:rsidR="009D180E" w:rsidRDefault="009D180E" w:rsidP="001D7635">
      <w:pPr>
        <w:widowControl w:val="0"/>
        <w:spacing w:after="160"/>
        <w:ind w:left="-567" w:right="565"/>
        <w:jc w:val="center"/>
        <w:rPr>
          <w:rFonts w:ascii="GHEA Grapalat" w:hAnsi="GHEA Grapalat"/>
          <w:b/>
          <w:lang w:val="hy-AM"/>
        </w:rPr>
      </w:pPr>
    </w:p>
    <w:p w:rsidR="00416546" w:rsidRDefault="00416546" w:rsidP="001D7635">
      <w:pPr>
        <w:widowControl w:val="0"/>
        <w:spacing w:after="160"/>
        <w:ind w:left="-567" w:right="565"/>
        <w:jc w:val="center"/>
        <w:rPr>
          <w:rFonts w:ascii="GHEA Grapalat" w:hAnsi="GHEA Grapalat"/>
          <w:b/>
        </w:rPr>
      </w:pPr>
    </w:p>
    <w:p w:rsidR="00096865" w:rsidRPr="009044F1" w:rsidRDefault="00220C7C" w:rsidP="001D7635">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D7635">
      <w:pPr>
        <w:pStyle w:val="BodyTextIndent"/>
        <w:widowControl w:val="0"/>
        <w:tabs>
          <w:tab w:val="left" w:pos="1134"/>
        </w:tabs>
        <w:spacing w:after="160" w:line="240" w:lineRule="auto"/>
        <w:ind w:left="-567"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7911CB">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rsidR="00A9098A" w:rsidRPr="00AD29CE" w:rsidRDefault="00FD2748" w:rsidP="001D7635">
      <w:pPr>
        <w:pStyle w:val="BodyTextIndent2"/>
        <w:widowControl w:val="0"/>
        <w:tabs>
          <w:tab w:val="left" w:pos="1134"/>
        </w:tabs>
        <w:spacing w:after="160" w:line="240" w:lineRule="auto"/>
        <w:ind w:left="-567"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D7635">
      <w:pPr>
        <w:widowControl w:val="0"/>
        <w:spacing w:after="160"/>
        <w:ind w:left="-567"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w:t>
      </w:r>
      <w:r w:rsidRPr="00AD29CE">
        <w:rPr>
          <w:rFonts w:ascii="GHEA Grapalat" w:hAnsi="GHEA Grapalat"/>
        </w:rPr>
        <w:lastRenderedPageBreak/>
        <w:t xml:space="preserve">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D7635">
      <w:pPr>
        <w:widowControl w:val="0"/>
        <w:tabs>
          <w:tab w:val="left" w:pos="1134"/>
        </w:tabs>
        <w:spacing w:after="160"/>
        <w:ind w:left="-567"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D7635">
      <w:pPr>
        <w:widowControl w:val="0"/>
        <w:spacing w:after="160"/>
        <w:ind w:left="-567"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D7635">
      <w:pPr>
        <w:widowControl w:val="0"/>
        <w:spacing w:after="160"/>
        <w:ind w:left="-567"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911CB" w:rsidRPr="00E063D7">
        <w:rPr>
          <w:rFonts w:ascii="GHEA Grapalat" w:hAnsi="GHEA Grapalat"/>
          <w:b/>
          <w:i w:val="0"/>
          <w:sz w:val="22"/>
          <w:szCs w:val="22"/>
        </w:rPr>
        <w:t>установленному Центральным банком Армении на момент вскрытия заявок</w:t>
      </w:r>
      <w:r w:rsidR="007911CB">
        <w:rPr>
          <w:rFonts w:ascii="GHEA Grapalat" w:hAnsi="GHEA Grapalat"/>
          <w:b/>
          <w:i w:val="0"/>
          <w:sz w:val="22"/>
          <w:szCs w:val="22"/>
        </w:rPr>
        <w:t>.</w:t>
      </w:r>
    </w:p>
    <w:p w:rsidR="009B6D58" w:rsidRPr="00186559" w:rsidRDefault="00FD274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D7635">
      <w:pPr>
        <w:pStyle w:val="norm"/>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1D7635">
      <w:pPr>
        <w:pStyle w:val="norm"/>
        <w:widowControl w:val="0"/>
        <w:tabs>
          <w:tab w:val="left" w:pos="1134"/>
        </w:tabs>
        <w:spacing w:after="160" w:line="240" w:lineRule="auto"/>
        <w:ind w:left="-567"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1D7635">
      <w:pPr>
        <w:pStyle w:val="norm"/>
        <w:widowControl w:val="0"/>
        <w:tabs>
          <w:tab w:val="left" w:pos="1134"/>
        </w:tabs>
        <w:spacing w:after="160" w:line="240" w:lineRule="auto"/>
        <w:ind w:left="-567"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1D7635">
      <w:pPr>
        <w:pStyle w:val="norm"/>
        <w:widowControl w:val="0"/>
        <w:tabs>
          <w:tab w:val="left" w:pos="1134"/>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1D7635">
      <w:pPr>
        <w:pStyle w:val="norm"/>
        <w:widowControl w:val="0"/>
        <w:tabs>
          <w:tab w:val="left" w:pos="1134"/>
        </w:tabs>
        <w:spacing w:after="160" w:line="240" w:lineRule="auto"/>
        <w:ind w:left="-567"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w:t>
      </w:r>
      <w:r w:rsidR="005D7FA6" w:rsidRPr="005D7FA6">
        <w:rPr>
          <w:rFonts w:ascii="GHEA Grapalat" w:hAnsi="GHEA Grapalat"/>
          <w:sz w:val="24"/>
          <w:szCs w:val="24"/>
        </w:rPr>
        <w:lastRenderedPageBreak/>
        <w:t xml:space="preserve">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D7635">
      <w:pPr>
        <w:pStyle w:val="BodyTextIndent2"/>
        <w:widowControl w:val="0"/>
        <w:tabs>
          <w:tab w:val="left" w:pos="1134"/>
        </w:tabs>
        <w:spacing w:after="160" w:line="240" w:lineRule="auto"/>
        <w:ind w:left="-567"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w:t>
      </w:r>
      <w:r w:rsidR="00BD06DB" w:rsidRPr="00AA7DF7">
        <w:rPr>
          <w:rFonts w:ascii="GHEA Grapalat" w:hAnsi="GHEA Grapalat"/>
        </w:rPr>
        <w:lastRenderedPageBreak/>
        <w:t xml:space="preserve">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1D7635">
      <w:pPr>
        <w:widowControl w:val="0"/>
        <w:tabs>
          <w:tab w:val="left" w:pos="1276"/>
        </w:tabs>
        <w:ind w:left="-567"/>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1D7635">
      <w:pPr>
        <w:pStyle w:val="ListParagraph"/>
        <w:widowControl w:val="0"/>
        <w:numPr>
          <w:ilvl w:val="0"/>
          <w:numId w:val="31"/>
        </w:numPr>
        <w:ind w:left="-567"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1D7635">
      <w:pPr>
        <w:widowControl w:val="0"/>
        <w:tabs>
          <w:tab w:val="left" w:pos="1276"/>
        </w:tabs>
        <w:spacing w:after="160"/>
        <w:ind w:left="-567"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1D7635">
      <w:pPr>
        <w:widowControl w:val="0"/>
        <w:tabs>
          <w:tab w:val="left" w:pos="1276"/>
        </w:tabs>
        <w:spacing w:after="160"/>
        <w:ind w:left="-567"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D7635">
      <w:pPr>
        <w:pStyle w:val="norm"/>
        <w:widowControl w:val="0"/>
        <w:tabs>
          <w:tab w:val="left" w:pos="1276"/>
        </w:tabs>
        <w:spacing w:after="160" w:line="240" w:lineRule="auto"/>
        <w:ind w:left="-567"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D7635">
      <w:pPr>
        <w:pStyle w:val="BodyTextIndent2"/>
        <w:widowControl w:val="0"/>
        <w:tabs>
          <w:tab w:val="left" w:pos="1276"/>
        </w:tabs>
        <w:spacing w:after="160" w:line="240" w:lineRule="auto"/>
        <w:ind w:left="-567"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D7635">
      <w:pPr>
        <w:widowControl w:val="0"/>
        <w:tabs>
          <w:tab w:val="left" w:pos="1276"/>
        </w:tabs>
        <w:spacing w:after="160"/>
        <w:ind w:left="-567"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w:t>
      </w:r>
      <w:r w:rsidRPr="00AA5BD2">
        <w:rPr>
          <w:rFonts w:ascii="GHEA Grapalat" w:hAnsi="GHEA Grapalat"/>
        </w:rPr>
        <w:lastRenderedPageBreak/>
        <w:t>приглашении электронный адрес секретаря комиссии.</w:t>
      </w:r>
    </w:p>
    <w:p w:rsidR="00BF457D" w:rsidRPr="00AA5BD2" w:rsidRDefault="00BF457D" w:rsidP="001D7635">
      <w:pPr>
        <w:widowControl w:val="0"/>
        <w:spacing w:after="160"/>
        <w:ind w:left="-567"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7911CB">
        <w:rPr>
          <w:rFonts w:ascii="GHEA Grapalat" w:hAnsi="GHEA Grapalat"/>
          <w:b/>
          <w:sz w:val="24"/>
          <w:szCs w:val="24"/>
        </w:rPr>
        <w:t>Оценка заявок и определение отобранного участника осуществляются по отдельным лотам.</w:t>
      </w:r>
      <w:r w:rsidRPr="009044F1">
        <w:rPr>
          <w:rFonts w:ascii="GHEA Grapalat" w:hAnsi="GHEA Grapalat"/>
          <w:sz w:val="24"/>
          <w:szCs w:val="24"/>
        </w:rPr>
        <w:t xml:space="preserve"> </w:t>
      </w:r>
    </w:p>
    <w:p w:rsidR="00583092" w:rsidRPr="009044F1" w:rsidRDefault="00A150A9" w:rsidP="001D7635">
      <w:pPr>
        <w:widowControl w:val="0"/>
        <w:tabs>
          <w:tab w:val="left" w:pos="1276"/>
        </w:tabs>
        <w:spacing w:after="160"/>
        <w:ind w:left="-567"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D7635">
      <w:pPr>
        <w:pStyle w:val="BodyTextIndent2"/>
        <w:widowControl w:val="0"/>
        <w:tabs>
          <w:tab w:val="left" w:pos="1276"/>
        </w:tabs>
        <w:spacing w:after="160" w:line="240" w:lineRule="auto"/>
        <w:ind w:left="-567"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D7635">
      <w:pPr>
        <w:pStyle w:val="BodyTextIndent2"/>
        <w:widowControl w:val="0"/>
        <w:spacing w:after="160" w:line="240" w:lineRule="auto"/>
        <w:ind w:left="-567"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D7635">
      <w:pPr>
        <w:pStyle w:val="norm"/>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1D7635">
      <w:pPr>
        <w:pStyle w:val="BodyTextIndent2"/>
        <w:widowControl w:val="0"/>
        <w:tabs>
          <w:tab w:val="left" w:pos="1276"/>
        </w:tabs>
        <w:spacing w:after="160" w:line="240" w:lineRule="auto"/>
        <w:ind w:left="-567"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1D7635">
      <w:pPr>
        <w:pStyle w:val="BodyTextIndent2"/>
        <w:widowControl w:val="0"/>
        <w:spacing w:after="160" w:line="240" w:lineRule="auto"/>
        <w:ind w:left="-567"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7911CB" w:rsidRPr="007911CB">
        <w:rPr>
          <w:rFonts w:ascii="GHEA Grapalat" w:hAnsi="GHEA Grapalat"/>
          <w:b/>
          <w:sz w:val="24"/>
          <w:szCs w:val="24"/>
        </w:rPr>
        <w:t>10</w:t>
      </w:r>
      <w:r w:rsidRPr="007911CB">
        <w:rPr>
          <w:rFonts w:ascii="GHEA Grapalat" w:hAnsi="GHEA Grapalat"/>
          <w:b/>
          <w:sz w:val="24"/>
          <w:szCs w:val="24"/>
        </w:rPr>
        <w:t xml:space="preserve"> календарных дней</w:t>
      </w:r>
      <w:r w:rsidRPr="009044F1">
        <w:rPr>
          <w:rFonts w:ascii="GHEA Grapalat" w:hAnsi="GHEA Grapalat"/>
          <w:sz w:val="24"/>
          <w:szCs w:val="24"/>
        </w:rPr>
        <w:t>. Период ожидания</w:t>
      </w:r>
      <w:r>
        <w:rPr>
          <w:rFonts w:ascii="GHEA Grapalat" w:hAnsi="GHEA Grapalat"/>
          <w:sz w:val="24"/>
          <w:szCs w:val="24"/>
        </w:rPr>
        <w:t>:</w:t>
      </w:r>
    </w:p>
    <w:p w:rsidR="00EE5A30" w:rsidRPr="00B6749E" w:rsidRDefault="00EE5A30" w:rsidP="001D7635">
      <w:pPr>
        <w:pStyle w:val="BodyTextIndent2"/>
        <w:widowControl w:val="0"/>
        <w:numPr>
          <w:ilvl w:val="0"/>
          <w:numId w:val="32"/>
        </w:numPr>
        <w:spacing w:after="160" w:line="240" w:lineRule="auto"/>
        <w:ind w:left="-567"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1D7635">
      <w:pPr>
        <w:pStyle w:val="norm"/>
        <w:widowControl w:val="0"/>
        <w:numPr>
          <w:ilvl w:val="0"/>
          <w:numId w:val="32"/>
        </w:numPr>
        <w:spacing w:line="240" w:lineRule="auto"/>
        <w:ind w:left="-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1D7635">
      <w:pPr>
        <w:pStyle w:val="norm"/>
        <w:widowControl w:val="0"/>
        <w:tabs>
          <w:tab w:val="left" w:pos="1276"/>
        </w:tabs>
        <w:spacing w:line="240" w:lineRule="auto"/>
        <w:ind w:left="-567"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w:t>
      </w:r>
      <w:r w:rsidRPr="00747338">
        <w:rPr>
          <w:rFonts w:ascii="GHEA Grapalat" w:hAnsi="GHEA Grapalat"/>
          <w:sz w:val="24"/>
          <w:szCs w:val="24"/>
        </w:rPr>
        <w:lastRenderedPageBreak/>
        <w:t>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1D7635">
      <w:pPr>
        <w:pStyle w:val="BodyTextIndent2"/>
        <w:widowControl w:val="0"/>
        <w:tabs>
          <w:tab w:val="left" w:pos="1276"/>
        </w:tabs>
        <w:spacing w:after="160" w:line="240" w:lineRule="auto"/>
        <w:ind w:left="-567" w:firstLine="567"/>
        <w:contextualSpacing/>
        <w:rPr>
          <w:rFonts w:ascii="GHEA Grapalat" w:hAnsi="GHEA Grapalat" w:cs="Sylfaen"/>
          <w:sz w:val="24"/>
          <w:szCs w:val="24"/>
        </w:rPr>
      </w:pPr>
    </w:p>
    <w:p w:rsidR="000313A6" w:rsidRPr="009044F1" w:rsidRDefault="00AA0AD8" w:rsidP="001D7635">
      <w:pPr>
        <w:widowControl w:val="0"/>
        <w:spacing w:after="160"/>
        <w:ind w:left="-567"/>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1D7635">
      <w:pPr>
        <w:widowControl w:val="0"/>
        <w:tabs>
          <w:tab w:val="left" w:pos="1134"/>
        </w:tabs>
        <w:spacing w:after="160"/>
        <w:ind w:left="-567"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1D7635">
      <w:pPr>
        <w:widowControl w:val="0"/>
        <w:tabs>
          <w:tab w:val="left" w:pos="1134"/>
        </w:tabs>
        <w:spacing w:after="160"/>
        <w:ind w:left="-567"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D7635">
      <w:pPr>
        <w:pStyle w:val="BodyTextIndent"/>
        <w:widowControl w:val="0"/>
        <w:tabs>
          <w:tab w:val="left" w:pos="1134"/>
        </w:tabs>
        <w:spacing w:after="160" w:line="240" w:lineRule="auto"/>
        <w:ind w:left="-567"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1D7635">
      <w:pPr>
        <w:ind w:left="-567"/>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1D7635">
      <w:pPr>
        <w:widowControl w:val="0"/>
        <w:tabs>
          <w:tab w:val="left" w:pos="1276"/>
        </w:tabs>
        <w:spacing w:after="160"/>
        <w:ind w:left="-567"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0B61BF" w:rsidRDefault="00A6609C" w:rsidP="000B61BF">
      <w:pPr>
        <w:widowControl w:val="0"/>
        <w:tabs>
          <w:tab w:val="left" w:pos="1276"/>
        </w:tabs>
        <w:spacing w:after="160"/>
        <w:ind w:left="-567" w:firstLine="567"/>
        <w:jc w:val="both"/>
        <w:rPr>
          <w:rFonts w:ascii="GHEA Grapalat" w:hAnsi="GHEA Grapalat"/>
        </w:rPr>
      </w:pPr>
      <w:r w:rsidRPr="008D2394">
        <w:rPr>
          <w:rFonts w:ascii="GHEA Grapalat" w:hAnsi="GHEA Grapalat"/>
        </w:rPr>
        <w:lastRenderedPageBreak/>
        <w:t xml:space="preserve">10.2 </w:t>
      </w:r>
      <w:r w:rsidR="007911CB" w:rsidRPr="00EC1E2D">
        <w:rPr>
          <w:rFonts w:ascii="GHEA Grapalat" w:hAnsi="GHEA Grapalat"/>
          <w:b/>
        </w:rPr>
        <w:t>Размер обеспечения квалификации равен пятнадцати процентам</w:t>
      </w:r>
      <w:r w:rsidR="007911CB"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w:t>
      </w:r>
      <w:r w:rsidR="000B61BF">
        <w:rPr>
          <w:rFonts w:ascii="GHEA Grapalat" w:hAnsi="GHEA Grapalat"/>
        </w:rPr>
        <w:t>.</w:t>
      </w:r>
    </w:p>
    <w:p w:rsidR="00CD2651" w:rsidRPr="000B61BF" w:rsidRDefault="00CD2651" w:rsidP="000B61BF">
      <w:pPr>
        <w:widowControl w:val="0"/>
        <w:tabs>
          <w:tab w:val="left" w:pos="1276"/>
        </w:tabs>
        <w:spacing w:after="160"/>
        <w:ind w:left="-567" w:firstLine="567"/>
        <w:jc w:val="both"/>
        <w:rPr>
          <w:rFonts w:ascii="GHEA Grapalat" w:hAnsi="GHEA Grapalat"/>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1D7635">
      <w:pPr>
        <w:widowControl w:val="0"/>
        <w:tabs>
          <w:tab w:val="left" w:pos="1276"/>
        </w:tabs>
        <w:spacing w:after="160"/>
        <w:ind w:left="-567"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0B61BF" w:rsidRDefault="00CD2651" w:rsidP="001D7635">
      <w:pPr>
        <w:widowControl w:val="0"/>
        <w:tabs>
          <w:tab w:val="left" w:pos="1276"/>
        </w:tabs>
        <w:spacing w:after="160"/>
        <w:ind w:left="-567"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000B61BF" w:rsidRPr="000B61BF">
        <w:rPr>
          <w:rFonts w:ascii="GHEA Grapalat" w:hAnsi="GHEA Grapalat"/>
        </w:rPr>
        <w:t>.</w:t>
      </w:r>
    </w:p>
    <w:p w:rsidR="00786738" w:rsidRPr="00707948" w:rsidRDefault="00786738" w:rsidP="001D7635">
      <w:pPr>
        <w:widowControl w:val="0"/>
        <w:tabs>
          <w:tab w:val="left" w:pos="1276"/>
        </w:tabs>
        <w:spacing w:after="160"/>
        <w:ind w:left="-567"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0B61BF" w:rsidRDefault="002406D8"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0B61BF" w:rsidRPr="000B61BF" w:rsidRDefault="00030D40" w:rsidP="000B61BF">
      <w:pPr>
        <w:widowControl w:val="0"/>
        <w:tabs>
          <w:tab w:val="left" w:pos="1276"/>
        </w:tabs>
        <w:spacing w:after="160"/>
        <w:ind w:left="-567" w:firstLine="567"/>
        <w:jc w:val="both"/>
        <w:rPr>
          <w:rFonts w:ascii="GHEA Grapalat" w:hAnsi="GHEA Grapalat" w:cs="Sylfaen"/>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000B61BF" w:rsidRPr="00440A2C">
        <w:rPr>
          <w:rFonts w:ascii="GHEA Grapalat" w:hAnsi="GHEA Grapalat"/>
          <w:b/>
        </w:rPr>
        <w:t xml:space="preserve">Размер обеспечения договора составляет 10 процентов </w:t>
      </w:r>
      <w:r w:rsidR="000B61BF" w:rsidRPr="00853D2D">
        <w:rPr>
          <w:rFonts w:ascii="GHEA Grapalat" w:hAnsi="GHEA Grapalat"/>
        </w:rPr>
        <w:t xml:space="preserve">от </w:t>
      </w:r>
      <w:r w:rsidR="000B61BF">
        <w:rPr>
          <w:rFonts w:ascii="GHEA Grapalat" w:hAnsi="GHEA Grapalat"/>
        </w:rPr>
        <w:t>цены закупки</w:t>
      </w:r>
      <w:r w:rsidR="000B61BF" w:rsidRPr="001775FE">
        <w:rPr>
          <w:rFonts w:ascii="GHEA Grapalat" w:hAnsi="GHEA Grapalat"/>
        </w:rPr>
        <w:t xml:space="preserve">. </w:t>
      </w:r>
      <w:r w:rsidR="000B61BF" w:rsidRPr="002C42AD">
        <w:rPr>
          <w:rFonts w:ascii="GHEA Grapalat" w:hAnsi="GHEA Grapalat"/>
        </w:rPr>
        <w:t xml:space="preserve">Если цена закупки </w:t>
      </w:r>
      <w:r w:rsidR="000B61BF">
        <w:rPr>
          <w:rFonts w:ascii="GHEA Grapalat" w:hAnsi="GHEA Grapalat"/>
        </w:rPr>
        <w:t>услуг</w:t>
      </w:r>
      <w:r w:rsidR="000B61BF"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B61BF" w:rsidRPr="00853D2D">
        <w:rPr>
          <w:rFonts w:ascii="GHEA Grapalat" w:hAnsi="GHEA Grapalat"/>
        </w:rPr>
        <w:t xml:space="preserve">. Обеспечение договора представляется </w:t>
      </w:r>
      <w:r w:rsidR="000B61BF" w:rsidRPr="008F7AA4">
        <w:rPr>
          <w:rFonts w:ascii="GHEA Grapalat" w:hAnsi="GHEA Grapalat"/>
          <w:b/>
        </w:rPr>
        <w:t xml:space="preserve">в виде соглашения о неустойке (приложение </w:t>
      </w:r>
      <w:r w:rsidR="000B61BF">
        <w:rPr>
          <w:rFonts w:ascii="GHEA Grapalat" w:hAnsi="GHEA Grapalat"/>
          <w:b/>
        </w:rPr>
        <w:t>5.1</w:t>
      </w:r>
      <w:r w:rsidR="000B61BF" w:rsidRPr="008F7AA4">
        <w:rPr>
          <w:rFonts w:ascii="GHEA Grapalat" w:hAnsi="GHEA Grapalat"/>
          <w:b/>
        </w:rPr>
        <w:t>) или наличных денег</w:t>
      </w:r>
      <w:r w:rsidR="000B61BF">
        <w:rPr>
          <w:rFonts w:ascii="GHEA Grapalat" w:hAnsi="GHEA Grapalat"/>
          <w:b/>
        </w:rPr>
        <w:t>.</w:t>
      </w:r>
    </w:p>
    <w:p w:rsidR="0011249D" w:rsidRDefault="0058395E" w:rsidP="000B61BF">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w:t>
      </w:r>
      <w:r w:rsidR="0011249D" w:rsidRPr="00AA515D">
        <w:rPr>
          <w:rFonts w:ascii="GHEA Grapalat" w:hAnsi="GHEA Grapalat"/>
        </w:rPr>
        <w:lastRenderedPageBreak/>
        <w:t xml:space="preserve">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1D7635">
      <w:pPr>
        <w:widowControl w:val="0"/>
        <w:tabs>
          <w:tab w:val="left" w:pos="1276"/>
        </w:tabs>
        <w:spacing w:after="160"/>
        <w:ind w:left="-567"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1D7635">
      <w:pPr>
        <w:widowControl w:val="0"/>
        <w:tabs>
          <w:tab w:val="left" w:pos="1276"/>
        </w:tabs>
        <w:spacing w:after="160"/>
        <w:ind w:left="-567"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1D7635">
      <w:pPr>
        <w:widowControl w:val="0"/>
        <w:tabs>
          <w:tab w:val="left" w:pos="1276"/>
        </w:tabs>
        <w:spacing w:after="160"/>
        <w:ind w:left="-567"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1D7635">
      <w:pPr>
        <w:widowControl w:val="0"/>
        <w:tabs>
          <w:tab w:val="left" w:pos="1276"/>
        </w:tabs>
        <w:spacing w:after="160"/>
        <w:ind w:left="-567"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0B61BF" w:rsidRDefault="00030D40" w:rsidP="000B61BF">
      <w:pPr>
        <w:widowControl w:val="0"/>
        <w:tabs>
          <w:tab w:val="left" w:pos="1276"/>
        </w:tabs>
        <w:spacing w:after="160"/>
        <w:ind w:left="-567"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0B61BF">
      <w:pPr>
        <w:widowControl w:val="0"/>
        <w:tabs>
          <w:tab w:val="left" w:pos="1276"/>
        </w:tabs>
        <w:spacing w:after="160"/>
        <w:ind w:left="-567" w:firstLine="567"/>
        <w:jc w:val="both"/>
        <w:rPr>
          <w:rFonts w:ascii="GHEA Grapalat" w:hAnsi="GHEA Grapalat"/>
        </w:rPr>
      </w:pP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1D7635">
      <w:pPr>
        <w:ind w:left="-567"/>
        <w:rPr>
          <w:rFonts w:ascii="GHEA Grapalat" w:hAnsi="GHEA Grapalat"/>
          <w:b/>
        </w:rPr>
      </w:pPr>
    </w:p>
    <w:p w:rsidR="00DA751A" w:rsidRDefault="00DA751A" w:rsidP="001D7635">
      <w:pPr>
        <w:ind w:left="-567"/>
        <w:rPr>
          <w:rFonts w:ascii="GHEA Grapalat" w:hAnsi="GHEA Grapalat"/>
          <w:b/>
        </w:rPr>
      </w:pPr>
    </w:p>
    <w:p w:rsidR="00096865" w:rsidRDefault="002807DD" w:rsidP="001D7635">
      <w:pPr>
        <w:ind w:left="-567"/>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D7635">
      <w:pPr>
        <w:ind w:left="-567"/>
        <w:rPr>
          <w:rFonts w:ascii="GHEA Grapalat" w:hAnsi="GHEA Grapalat" w:cs="Arial"/>
          <w:b/>
        </w:rPr>
      </w:pPr>
    </w:p>
    <w:p w:rsidR="00096865" w:rsidRPr="009044F1" w:rsidRDefault="00096865"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B61B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0B61BF" w:rsidRPr="000B61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635">
      <w:pPr>
        <w:widowControl w:val="0"/>
        <w:tabs>
          <w:tab w:val="left" w:pos="1276"/>
        </w:tabs>
        <w:spacing w:after="160"/>
        <w:ind w:left="-567"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1D7635">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D57ABB">
        <w:rPr>
          <w:rFonts w:ascii="GHEA Grapalat" w:hAnsi="GHEA Grapalat"/>
        </w:rPr>
        <w:t>12.2. Отношения, связанные с настоящей процедурой</w:t>
      </w:r>
      <w:r w:rsidR="000B61BF">
        <w:rPr>
          <w:rFonts w:ascii="GHEA Grapalat" w:hAnsi="GHEA Grapalat"/>
        </w:rPr>
        <w:t>, не являются административными</w:t>
      </w:r>
      <w:r w:rsidR="000B61BF" w:rsidRPr="000B61BF">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D7635">
      <w:pPr>
        <w:widowControl w:val="0"/>
        <w:tabs>
          <w:tab w:val="left" w:pos="1276"/>
        </w:tabs>
        <w:ind w:left="-567"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D7635">
      <w:pPr>
        <w:widowControl w:val="0"/>
        <w:ind w:left="-567"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D7635">
      <w:pPr>
        <w:ind w:left="-567"/>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D7635">
      <w:pPr>
        <w:ind w:left="-567"/>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D7635">
      <w:pPr>
        <w:ind w:left="-567"/>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D7635">
      <w:pPr>
        <w:ind w:left="-567"/>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D7635">
      <w:pPr>
        <w:ind w:left="-567"/>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0B61BF" w:rsidP="001D7635">
      <w:pPr>
        <w:ind w:left="-567"/>
        <w:jc w:val="both"/>
        <w:rPr>
          <w:rFonts w:ascii="GHEA Grapalat" w:hAnsi="GHEA Grapalat"/>
        </w:rPr>
      </w:pPr>
      <w:r>
        <w:rPr>
          <w:rFonts w:ascii="GHEA Grapalat" w:hAnsi="GHEA Grapalat"/>
        </w:rPr>
        <w:t>12.19</w:t>
      </w:r>
      <w:r w:rsidR="00167353"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00167353"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sidR="00167353">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0B61BF" w:rsidRPr="000B61BF">
        <w:rPr>
          <w:rFonts w:ascii="GHEA Grapalat" w:hAnsi="GHEA Grapalat"/>
        </w:rPr>
        <w:t xml:space="preserve"> </w:t>
      </w:r>
      <w:r w:rsidRPr="00570BBD">
        <w:rPr>
          <w:rFonts w:ascii="GHEA Grapalat" w:hAnsi="GHEA Grapalat"/>
        </w:rPr>
        <w:t>Уполномоченный орган незамедлительно публикует это решение в бюллетене</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D7635">
      <w:pPr>
        <w:ind w:left="-567"/>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D7635">
      <w:pPr>
        <w:ind w:left="-567"/>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D7635">
      <w:pPr>
        <w:widowControl w:val="0"/>
        <w:spacing w:after="160"/>
        <w:ind w:left="-567"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D7635">
      <w:pPr>
        <w:widowControl w:val="0"/>
        <w:spacing w:after="160"/>
        <w:ind w:left="-567"/>
        <w:jc w:val="both"/>
        <w:rPr>
          <w:rFonts w:ascii="GHEA Grapalat" w:hAnsi="GHEA Grapalat" w:cs="Sylfaen"/>
          <w:b/>
        </w:rPr>
      </w:pPr>
    </w:p>
    <w:p w:rsidR="004373E3" w:rsidRDefault="004373E3" w:rsidP="001D7635">
      <w:pPr>
        <w:ind w:left="-567"/>
        <w:rPr>
          <w:rFonts w:ascii="GHEA Grapalat" w:hAnsi="GHEA Grapalat"/>
          <w:b/>
        </w:rPr>
      </w:pPr>
    </w:p>
    <w:p w:rsidR="00503980" w:rsidRDefault="00503980" w:rsidP="001D7635">
      <w:pPr>
        <w:ind w:left="-567"/>
        <w:rPr>
          <w:rFonts w:ascii="GHEA Grapalat" w:hAnsi="GHEA Grapalat"/>
          <w:b/>
        </w:rPr>
      </w:pPr>
      <w:r>
        <w:rPr>
          <w:rFonts w:ascii="GHEA Grapalat" w:hAnsi="GHEA Grapalat"/>
          <w:b/>
        </w:rPr>
        <w:br w:type="page"/>
      </w:r>
    </w:p>
    <w:p w:rsidR="00096865" w:rsidRPr="00374F4A" w:rsidRDefault="00096865" w:rsidP="001D7635">
      <w:pPr>
        <w:widowControl w:val="0"/>
        <w:spacing w:after="160"/>
        <w:ind w:left="-567"/>
        <w:jc w:val="center"/>
        <w:rPr>
          <w:rFonts w:ascii="GHEA Grapalat" w:hAnsi="GHEA Grapalat"/>
          <w:b/>
        </w:rPr>
      </w:pPr>
      <w:r w:rsidRPr="009044F1">
        <w:rPr>
          <w:rFonts w:ascii="GHEA Grapalat" w:hAnsi="GHEA Grapalat"/>
          <w:b/>
        </w:rPr>
        <w:lastRenderedPageBreak/>
        <w:t>ЧАСТЬ II</w:t>
      </w:r>
    </w:p>
    <w:p w:rsidR="008842CE" w:rsidRPr="00374F4A" w:rsidRDefault="008842CE" w:rsidP="001D7635">
      <w:pPr>
        <w:widowControl w:val="0"/>
        <w:spacing w:after="160"/>
        <w:ind w:left="-567"/>
        <w:jc w:val="center"/>
        <w:rPr>
          <w:rFonts w:ascii="GHEA Grapalat" w:hAnsi="GHEA Grapalat"/>
          <w:b/>
        </w:rPr>
      </w:pPr>
    </w:p>
    <w:p w:rsidR="00096865" w:rsidRPr="009044F1" w:rsidRDefault="00096865" w:rsidP="001D7635">
      <w:pPr>
        <w:pStyle w:val="BodyText"/>
        <w:widowControl w:val="0"/>
        <w:spacing w:after="160"/>
        <w:ind w:left="-567"/>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1D7635">
      <w:pPr>
        <w:widowControl w:val="0"/>
        <w:spacing w:after="160"/>
        <w:ind w:left="-567"/>
        <w:jc w:val="center"/>
        <w:rPr>
          <w:rFonts w:ascii="GHEA Grapalat" w:hAnsi="GHEA Grapalat"/>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1. ОБЩИЕ ПОЛОЖЕНИЯ</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D7635">
      <w:pPr>
        <w:widowControl w:val="0"/>
        <w:tabs>
          <w:tab w:val="left" w:pos="1134"/>
        </w:tabs>
        <w:spacing w:after="160"/>
        <w:ind w:left="-567"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D7635">
      <w:pPr>
        <w:widowControl w:val="0"/>
        <w:spacing w:after="160"/>
        <w:ind w:left="-567"/>
        <w:jc w:val="center"/>
        <w:rPr>
          <w:rFonts w:ascii="GHEA Grapalat" w:hAnsi="GHEA Grapalat"/>
          <w:b/>
        </w:rPr>
      </w:pPr>
    </w:p>
    <w:p w:rsidR="00096865" w:rsidRPr="009044F1" w:rsidRDefault="008D5016" w:rsidP="001D7635">
      <w:pPr>
        <w:widowControl w:val="0"/>
        <w:spacing w:after="160"/>
        <w:ind w:left="-567"/>
        <w:jc w:val="center"/>
        <w:rPr>
          <w:rFonts w:ascii="GHEA Grapalat" w:hAnsi="GHEA Grapalat"/>
          <w:b/>
        </w:rPr>
      </w:pPr>
      <w:r w:rsidRPr="009044F1">
        <w:rPr>
          <w:rFonts w:ascii="GHEA Grapalat" w:hAnsi="GHEA Grapalat"/>
          <w:b/>
        </w:rPr>
        <w:t>2. ЗАЯВКА НА ПРОЦЕДУРУ</w:t>
      </w:r>
    </w:p>
    <w:p w:rsidR="000A0E52" w:rsidRDefault="000A0E52" w:rsidP="001D7635">
      <w:pPr>
        <w:widowControl w:val="0"/>
        <w:spacing w:after="160"/>
        <w:ind w:left="-567"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D7635">
      <w:pPr>
        <w:widowControl w:val="0"/>
        <w:spacing w:after="160"/>
        <w:ind w:left="-567"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на участие в процедуре согласно Приложению №1;</w:t>
      </w:r>
    </w:p>
    <w:p w:rsidR="009D7EFF" w:rsidRPr="00D3436F" w:rsidRDefault="009D7EFF"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1D7635">
      <w:pPr>
        <w:widowControl w:val="0"/>
        <w:tabs>
          <w:tab w:val="left" w:pos="1134"/>
        </w:tabs>
        <w:spacing w:after="160"/>
        <w:ind w:left="-567"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rsidR="00E67BA7" w:rsidRPr="00E267E5" w:rsidRDefault="00096865" w:rsidP="001D7635">
      <w:pPr>
        <w:widowControl w:val="0"/>
        <w:tabs>
          <w:tab w:val="left" w:pos="1134"/>
        </w:tabs>
        <w:spacing w:after="160"/>
        <w:ind w:left="-567" w:firstLine="567"/>
        <w:jc w:val="both"/>
        <w:rPr>
          <w:rFonts w:ascii="GHEA Grapalat" w:hAnsi="GHEA Grapalat"/>
        </w:rPr>
      </w:pPr>
      <w:r w:rsidRPr="009044F1">
        <w:rPr>
          <w:rFonts w:ascii="GHEA Grapalat" w:hAnsi="GHEA Grapalat"/>
        </w:rPr>
        <w:t>2.</w:t>
      </w:r>
      <w:r w:rsidR="000B61BF" w:rsidRPr="009D1F9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(совокупность себестои</w:t>
      </w:r>
      <w:r w:rsidR="000B61BF">
        <w:rPr>
          <w:rFonts w:ascii="GHEA Grapalat" w:hAnsi="GHEA Grapalat"/>
        </w:rPr>
        <w:t xml:space="preserve">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D7635">
      <w:pPr>
        <w:widowControl w:val="0"/>
        <w:spacing w:after="160"/>
        <w:ind w:left="-567"/>
        <w:jc w:val="center"/>
        <w:rPr>
          <w:rFonts w:ascii="GHEA Grapalat" w:hAnsi="GHEA Grapalat"/>
          <w:b/>
        </w:rPr>
      </w:pPr>
    </w:p>
    <w:p w:rsidR="00E24455" w:rsidRDefault="00E24455" w:rsidP="001D7635">
      <w:pPr>
        <w:widowControl w:val="0"/>
        <w:spacing w:after="160"/>
        <w:ind w:left="-567"/>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D7635">
      <w:pPr>
        <w:widowControl w:val="0"/>
        <w:spacing w:after="160"/>
        <w:ind w:left="-567"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D7635">
      <w:pPr>
        <w:widowControl w:val="0"/>
        <w:spacing w:after="160"/>
        <w:ind w:left="-567"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D7635">
      <w:pPr>
        <w:widowControl w:val="0"/>
        <w:tabs>
          <w:tab w:val="left" w:pos="1134"/>
        </w:tabs>
        <w:spacing w:after="160"/>
        <w:ind w:left="-567"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D7635">
      <w:pPr>
        <w:widowControl w:val="0"/>
        <w:tabs>
          <w:tab w:val="left" w:pos="1134"/>
        </w:tabs>
        <w:spacing w:after="160"/>
        <w:ind w:left="-567"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D7635">
      <w:pPr>
        <w:widowControl w:val="0"/>
        <w:tabs>
          <w:tab w:val="left" w:pos="1134"/>
          <w:tab w:val="left" w:pos="6284"/>
        </w:tabs>
        <w:spacing w:after="160"/>
        <w:ind w:left="-567"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D7635">
      <w:pPr>
        <w:widowControl w:val="0"/>
        <w:tabs>
          <w:tab w:val="left" w:pos="1134"/>
        </w:tabs>
        <w:spacing w:after="160"/>
        <w:ind w:left="-567"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D7635">
      <w:pPr>
        <w:widowControl w:val="0"/>
        <w:tabs>
          <w:tab w:val="left" w:pos="1134"/>
        </w:tabs>
        <w:spacing w:after="160"/>
        <w:ind w:left="-567"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1D7635">
      <w:pPr>
        <w:widowControl w:val="0"/>
        <w:tabs>
          <w:tab w:val="left" w:pos="1134"/>
        </w:tabs>
        <w:spacing w:after="160"/>
        <w:ind w:left="-567" w:firstLine="567"/>
        <w:jc w:val="both"/>
        <w:rPr>
          <w:rFonts w:ascii="GHEA Grapalat" w:hAnsi="GHEA Grapalat" w:cs="Sylfaen"/>
        </w:rPr>
      </w:pPr>
    </w:p>
    <w:p w:rsidR="009C1687" w:rsidRDefault="009C1687" w:rsidP="001D7635">
      <w:pPr>
        <w:ind w:left="-567"/>
        <w:rPr>
          <w:rFonts w:ascii="GHEA Grapalat" w:hAnsi="GHEA Grapalat"/>
          <w:b/>
        </w:rPr>
      </w:pPr>
    </w:p>
    <w:p w:rsidR="00107A05" w:rsidRDefault="00107A05" w:rsidP="001D7635">
      <w:pPr>
        <w:ind w:left="-567"/>
        <w:rPr>
          <w:rFonts w:ascii="GHEA Grapalat" w:hAnsi="GHEA Grapalat"/>
          <w:b/>
        </w:rPr>
      </w:pPr>
      <w:r>
        <w:rPr>
          <w:rFonts w:ascii="GHEA Grapalat" w:hAnsi="GHEA Grapalat"/>
          <w:b/>
        </w:rPr>
        <w:br w:type="page"/>
      </w:r>
    </w:p>
    <w:p w:rsidR="00B2572B" w:rsidRPr="00374F4A" w:rsidRDefault="00B2572B" w:rsidP="001D7635">
      <w:pPr>
        <w:pStyle w:val="norm"/>
        <w:widowControl w:val="0"/>
        <w:spacing w:after="160" w:line="240" w:lineRule="auto"/>
        <w:ind w:left="-567"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1D7635">
      <w:pPr>
        <w:pStyle w:val="BodyTextIndent3"/>
        <w:widowControl w:val="0"/>
        <w:spacing w:after="160" w:line="240" w:lineRule="auto"/>
        <w:ind w:left="-567"/>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E7B2E">
        <w:rPr>
          <w:rFonts w:ascii="GHEA Grapalat" w:hAnsi="GHEA Grapalat"/>
          <w:b/>
          <w:sz w:val="24"/>
          <w:szCs w:val="24"/>
        </w:rPr>
        <w:t></w:t>
      </w:r>
      <w:r w:rsidR="000B61BF">
        <w:rPr>
          <w:rFonts w:ascii="GHEA Grapalat" w:hAnsi="GHEA Grapalat"/>
          <w:b/>
          <w:i/>
          <w:sz w:val="24"/>
          <w:szCs w:val="24"/>
        </w:rPr>
        <w:t>GHTsDzB-HVKAK-202</w:t>
      </w:r>
      <w:r w:rsidR="000B61BF" w:rsidRPr="001D7635">
        <w:rPr>
          <w:rFonts w:ascii="GHEA Grapalat" w:hAnsi="GHEA Grapalat"/>
          <w:b/>
          <w:i/>
          <w:sz w:val="24"/>
          <w:szCs w:val="24"/>
        </w:rPr>
        <w:t>3</w:t>
      </w:r>
      <w:r w:rsidR="000B61BF">
        <w:rPr>
          <w:rFonts w:ascii="GHEA Grapalat" w:hAnsi="GHEA Grapalat"/>
          <w:b/>
          <w:i/>
          <w:sz w:val="24"/>
          <w:szCs w:val="24"/>
        </w:rPr>
        <w:t>-</w:t>
      </w:r>
      <w:r w:rsidR="000B61BF" w:rsidRPr="001D7635">
        <w:rPr>
          <w:rFonts w:ascii="GHEA Grapalat" w:hAnsi="GHEA Grapalat"/>
          <w:b/>
          <w:i/>
          <w:sz w:val="24"/>
          <w:szCs w:val="24"/>
        </w:rPr>
        <w:t>18</w:t>
      </w:r>
      <w:r w:rsidR="00CE7B2E">
        <w:rPr>
          <w:rFonts w:ascii="GHEA Grapalat" w:hAnsi="GHEA Grapalat"/>
          <w:b/>
          <w:i/>
          <w:sz w:val="24"/>
          <w:szCs w:val="24"/>
        </w:rPr>
        <w:t></w:t>
      </w:r>
    </w:p>
    <w:p w:rsidR="00B2572B" w:rsidRDefault="00B2572B" w:rsidP="001D7635">
      <w:pPr>
        <w:widowControl w:val="0"/>
        <w:spacing w:after="120"/>
        <w:ind w:left="-567"/>
        <w:jc w:val="center"/>
        <w:rPr>
          <w:rFonts w:ascii="GHEA Grapalat" w:hAnsi="GHEA Grapalat" w:cs="Sylfaen"/>
          <w:b/>
        </w:rPr>
      </w:pPr>
    </w:p>
    <w:p w:rsidR="00D87B1D" w:rsidRPr="00374F4A" w:rsidRDefault="00D87B1D" w:rsidP="001D7635">
      <w:pPr>
        <w:widowControl w:val="0"/>
        <w:spacing w:after="120"/>
        <w:ind w:left="-567"/>
        <w:jc w:val="center"/>
        <w:rPr>
          <w:rFonts w:ascii="GHEA Grapalat" w:hAnsi="GHEA Grapalat" w:cs="Sylfaen"/>
          <w:b/>
        </w:rPr>
      </w:pPr>
    </w:p>
    <w:p w:rsidR="00B2572B" w:rsidRPr="00374F4A" w:rsidRDefault="00B2572B" w:rsidP="001D7635">
      <w:pPr>
        <w:widowControl w:val="0"/>
        <w:spacing w:after="160"/>
        <w:ind w:left="-567"/>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1D7635">
      <w:pPr>
        <w:pStyle w:val="Heading6"/>
        <w:keepNext w:val="0"/>
        <w:widowControl w:val="0"/>
        <w:spacing w:after="160"/>
        <w:ind w:left="-567"/>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D7635">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1D7635">
      <w:pPr>
        <w:widowControl w:val="0"/>
        <w:spacing w:after="120"/>
        <w:ind w:left="-567"/>
        <w:jc w:val="center"/>
        <w:rPr>
          <w:rFonts w:ascii="GHEA Grapalat" w:hAnsi="GHEA Grapalat"/>
        </w:rPr>
      </w:pPr>
    </w:p>
    <w:p w:rsidR="00374F4A" w:rsidRPr="00C4157A" w:rsidRDefault="00374F4A" w:rsidP="001D7635">
      <w:pPr>
        <w:ind w:left="-567"/>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D7635">
      <w:pPr>
        <w:ind w:left="-567"/>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номер лота (лотов)</w:t>
      </w:r>
    </w:p>
    <w:p w:rsidR="00CE7B2E" w:rsidRPr="004D612A" w:rsidRDefault="00CE7B2E" w:rsidP="00CE7B2E">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Pr="00CE7B2E">
        <w:rPr>
          <w:rFonts w:ascii="GHEA Grapalat" w:hAnsi="GHEA Grapalat"/>
          <w:b/>
          <w:sz w:val="22"/>
          <w:szCs w:val="22"/>
        </w:rPr>
        <w:t>GHTsDzB-HVKAK-2023-18</w:t>
      </w:r>
      <w:r w:rsidRPr="00E063D7">
        <w:rPr>
          <w:rFonts w:ascii="GHEA Grapalat" w:hAnsi="GHEA Grapalat"/>
          <w:b/>
          <w:sz w:val="22"/>
          <w:szCs w:val="22"/>
        </w:rPr>
        <w:t>»</w:t>
      </w:r>
      <w:r>
        <w:rPr>
          <w:rFonts w:ascii="GHEA Grapalat" w:hAnsi="GHEA Grapalat"/>
          <w:b/>
          <w:sz w:val="22"/>
          <w:szCs w:val="22"/>
        </w:rPr>
        <w:t xml:space="preserve"> </w:t>
      </w:r>
      <w:r w:rsidRPr="008314CA">
        <w:rPr>
          <w:rFonts w:ascii="GHEA Grapalat" w:hAnsi="GHEA Grapalat"/>
        </w:rPr>
        <w:t>запроса котировок и</w:t>
      </w:r>
      <w:r w:rsidRPr="00DA5EA0">
        <w:rPr>
          <w:rFonts w:ascii="GHEA Grapalat" w:hAnsi="GHEA Grapalat"/>
        </w:rPr>
        <w:t xml:space="preserve"> в соответствии с требованиями приглашения подает заявку.</w:t>
      </w:r>
    </w:p>
    <w:p w:rsidR="00374F4A" w:rsidRPr="002B75BF" w:rsidRDefault="00374F4A" w:rsidP="001D7635">
      <w:pPr>
        <w:ind w:left="-567"/>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D7635">
      <w:pPr>
        <w:spacing w:after="160"/>
        <w:ind w:left="-567"/>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D7635">
      <w:pPr>
        <w:ind w:left="-567"/>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D7635">
      <w:pPr>
        <w:spacing w:after="160"/>
        <w:ind w:left="-567"/>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D7635">
      <w:pPr>
        <w:ind w:left="-567"/>
        <w:jc w:val="both"/>
        <w:rPr>
          <w:rFonts w:ascii="GHEA Grapalat" w:hAnsi="GHEA Grapalat"/>
        </w:rPr>
      </w:pPr>
    </w:p>
    <w:p w:rsidR="000612B9" w:rsidRDefault="004F0CAA" w:rsidP="001D7635">
      <w:pPr>
        <w:ind w:left="-567"/>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D7635">
      <w:pPr>
        <w:spacing w:after="160"/>
        <w:ind w:left="-567"/>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D7635">
      <w:pPr>
        <w:ind w:left="-567"/>
        <w:jc w:val="both"/>
        <w:rPr>
          <w:rFonts w:ascii="GHEA Grapalat" w:hAnsi="GHEA Grapalat"/>
        </w:rPr>
      </w:pPr>
    </w:p>
    <w:p w:rsidR="00374F4A" w:rsidRPr="00B443ED" w:rsidRDefault="00374F4A" w:rsidP="001D7635">
      <w:pPr>
        <w:ind w:left="-567"/>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D7635">
      <w:pPr>
        <w:tabs>
          <w:tab w:val="left" w:pos="7371"/>
        </w:tabs>
        <w:ind w:left="-567"/>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D7635">
      <w:pPr>
        <w:ind w:left="-567"/>
        <w:jc w:val="both"/>
        <w:rPr>
          <w:rFonts w:ascii="GHEA Grapalat" w:hAnsi="GHEA Grapalat"/>
        </w:rPr>
      </w:pPr>
    </w:p>
    <w:p w:rsidR="00374F4A" w:rsidRPr="008E7F24" w:rsidRDefault="00374F4A" w:rsidP="001D7635">
      <w:pPr>
        <w:ind w:left="-567"/>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D7635">
      <w:pPr>
        <w:tabs>
          <w:tab w:val="left" w:pos="6946"/>
        </w:tabs>
        <w:ind w:left="-567"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D7635">
      <w:pPr>
        <w:ind w:left="-567"/>
        <w:jc w:val="both"/>
        <w:rPr>
          <w:rFonts w:ascii="GHEA Grapalat" w:hAnsi="GHEA Grapalat"/>
        </w:rPr>
      </w:pPr>
    </w:p>
    <w:p w:rsidR="009E1181" w:rsidRDefault="00F96993" w:rsidP="001D7635">
      <w:pPr>
        <w:ind w:left="-567"/>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D7635">
      <w:pPr>
        <w:ind w:left="-567"/>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D7635">
      <w:pPr>
        <w:ind w:left="-567"/>
        <w:jc w:val="both"/>
        <w:rPr>
          <w:rFonts w:ascii="GHEA Grapalat" w:hAnsi="GHEA Grapalat"/>
          <w:sz w:val="18"/>
          <w:szCs w:val="18"/>
        </w:rPr>
      </w:pPr>
    </w:p>
    <w:p w:rsidR="00B16483" w:rsidRPr="00B16483" w:rsidRDefault="00B16483" w:rsidP="001D7635">
      <w:pPr>
        <w:ind w:left="-567"/>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D7635">
      <w:pPr>
        <w:tabs>
          <w:tab w:val="left" w:pos="7371"/>
        </w:tabs>
        <w:spacing w:after="160"/>
        <w:ind w:left="-567"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1D7635">
      <w:pPr>
        <w:tabs>
          <w:tab w:val="left" w:pos="7371"/>
        </w:tabs>
        <w:spacing w:after="160"/>
        <w:ind w:left="-567" w:firstLine="3"/>
        <w:jc w:val="both"/>
        <w:rPr>
          <w:rFonts w:ascii="GHEA Grapalat" w:hAnsi="GHEA Grapalat"/>
          <w:sz w:val="16"/>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B0401C" w:rsidRDefault="00B0401C" w:rsidP="001D7635">
      <w:pPr>
        <w:widowControl w:val="0"/>
        <w:ind w:left="-567"/>
        <w:jc w:val="both"/>
        <w:rPr>
          <w:rFonts w:ascii="GHEA Grapalat" w:hAnsi="GHEA Grapalat"/>
        </w:rPr>
      </w:pPr>
    </w:p>
    <w:p w:rsidR="006B3E56" w:rsidRDefault="006B3E56" w:rsidP="001D7635">
      <w:pPr>
        <w:widowControl w:val="0"/>
        <w:ind w:left="-567"/>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D7635">
      <w:pPr>
        <w:widowControl w:val="0"/>
        <w:spacing w:after="120"/>
        <w:ind w:left="-567"/>
        <w:jc w:val="both"/>
        <w:rPr>
          <w:rFonts w:ascii="GHEA Grapalat" w:hAnsi="GHEA Grapalat"/>
          <w:sz w:val="16"/>
        </w:rPr>
      </w:pPr>
      <w:r>
        <w:rPr>
          <w:rFonts w:ascii="GHEA Grapalat" w:hAnsi="GHEA Grapalat"/>
          <w:sz w:val="16"/>
        </w:rPr>
        <w:t>наименование участника</w:t>
      </w:r>
    </w:p>
    <w:p w:rsidR="00D87B1D" w:rsidRDefault="00D87B1D" w:rsidP="001D7635">
      <w:pPr>
        <w:widowControl w:val="0"/>
        <w:spacing w:after="120"/>
        <w:ind w:left="-567"/>
        <w:jc w:val="both"/>
        <w:rPr>
          <w:rFonts w:ascii="GHEA Grapalat" w:hAnsi="GHEA Grapalat"/>
          <w:sz w:val="16"/>
        </w:rPr>
      </w:pPr>
    </w:p>
    <w:p w:rsidR="00833D4F" w:rsidRPr="001E7AA5" w:rsidRDefault="009917C0" w:rsidP="001D7635">
      <w:pPr>
        <w:ind w:left="-567"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1D7635">
      <w:pPr>
        <w:widowControl w:val="0"/>
        <w:spacing w:after="120"/>
        <w:ind w:left="-567"/>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1D7635">
      <w:pPr>
        <w:ind w:left="-567"/>
        <w:rPr>
          <w:rFonts w:ascii="GHEA Grapalat" w:hAnsi="GHEA Grapalat"/>
          <w:i/>
          <w:sz w:val="16"/>
          <w:vertAlign w:val="superscript"/>
          <w:lang w:val="es-ES"/>
        </w:rPr>
      </w:pPr>
    </w:p>
    <w:p w:rsidR="00833D4F" w:rsidRPr="001E7AA5" w:rsidRDefault="00833D4F" w:rsidP="001D7635">
      <w:pPr>
        <w:ind w:left="-567"/>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E7B2E">
        <w:rPr>
          <w:rFonts w:ascii="GHEA Grapalat" w:hAnsi="GHEA Grapalat"/>
          <w:color w:val="000000" w:themeColor="text1"/>
          <w:lang w:val="es-ES"/>
        </w:rPr>
        <w:t></w:t>
      </w:r>
      <w:r w:rsidR="00CE7B2E">
        <w:rPr>
          <w:rFonts w:ascii="GHEA Grapalat" w:hAnsi="GHEA Grapalat"/>
          <w:b/>
          <w:i/>
        </w:rPr>
        <w:t>GHTsDzB-HVKAK-202</w:t>
      </w:r>
      <w:r w:rsidR="00CE7B2E" w:rsidRPr="001D7635">
        <w:rPr>
          <w:rFonts w:ascii="GHEA Grapalat" w:hAnsi="GHEA Grapalat"/>
          <w:b/>
          <w:i/>
        </w:rPr>
        <w:t>3</w:t>
      </w:r>
      <w:r w:rsidR="00CE7B2E">
        <w:rPr>
          <w:rFonts w:ascii="GHEA Grapalat" w:hAnsi="GHEA Grapalat"/>
          <w:b/>
          <w:i/>
        </w:rPr>
        <w:t>-</w:t>
      </w:r>
      <w:r w:rsidR="00CE7B2E" w:rsidRPr="001D7635">
        <w:rPr>
          <w:rFonts w:ascii="GHEA Grapalat" w:hAnsi="GHEA Grapalat"/>
          <w:b/>
          <w:i/>
        </w:rPr>
        <w:t>18</w:t>
      </w:r>
      <w:r w:rsidR="00CE7B2E">
        <w:rPr>
          <w:rFonts w:ascii="GHEA Grapalat" w:hAnsi="GHEA Grapalat"/>
          <w:b/>
          <w:i/>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1D7635">
      <w:pPr>
        <w:tabs>
          <w:tab w:val="left" w:pos="6450"/>
        </w:tabs>
        <w:ind w:left="-567"/>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1D7635">
      <w:pPr>
        <w:widowControl w:val="0"/>
        <w:spacing w:after="160"/>
        <w:ind w:left="-567"/>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1D7635">
      <w:pPr>
        <w:pStyle w:val="ListParagraph"/>
        <w:widowControl w:val="0"/>
        <w:numPr>
          <w:ilvl w:val="0"/>
          <w:numId w:val="33"/>
        </w:numPr>
        <w:tabs>
          <w:tab w:val="left" w:pos="567"/>
        </w:tabs>
        <w:spacing w:after="160"/>
        <w:ind w:left="-567"/>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1D7635">
        <w:rPr>
          <w:rFonts w:ascii="GHEA Grapalat" w:hAnsi="GHEA Grapalat"/>
        </w:rPr>
        <w:t>ЗАПРОСЕ КОТИРОВОК</w:t>
      </w:r>
      <w:r w:rsidR="00305944" w:rsidRPr="006F3CBD">
        <w:rPr>
          <w:rFonts w:ascii="GHEA Grapalat" w:hAnsi="GHEA Grapalat"/>
        </w:rPr>
        <w:t xml:space="preserve">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1D7635">
      <w:pPr>
        <w:pStyle w:val="ListParagraph"/>
        <w:widowControl w:val="0"/>
        <w:numPr>
          <w:ilvl w:val="0"/>
          <w:numId w:val="22"/>
        </w:numPr>
        <w:tabs>
          <w:tab w:val="left" w:pos="567"/>
        </w:tabs>
        <w:spacing w:after="160"/>
        <w:ind w:left="-567"/>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1D7635">
      <w:pPr>
        <w:pStyle w:val="BodyTextIndent"/>
        <w:widowControl w:val="0"/>
        <w:spacing w:line="240" w:lineRule="auto"/>
        <w:ind w:left="-567"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D7635">
      <w:pPr>
        <w:widowControl w:val="0"/>
        <w:tabs>
          <w:tab w:val="left" w:pos="7938"/>
        </w:tabs>
        <w:ind w:left="-567"/>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D7635">
      <w:pPr>
        <w:widowControl w:val="0"/>
        <w:tabs>
          <w:tab w:val="left" w:pos="7938"/>
        </w:tabs>
        <w:spacing w:after="160"/>
        <w:ind w:left="-567"/>
        <w:jc w:val="both"/>
        <w:rPr>
          <w:rFonts w:ascii="GHEA Grapalat" w:hAnsi="GHEA Grapalat" w:cs="Arial"/>
          <w:sz w:val="16"/>
        </w:rPr>
      </w:pPr>
      <w:r>
        <w:rPr>
          <w:rFonts w:ascii="GHEA Grapalat" w:hAnsi="GHEA Grapalat"/>
          <w:sz w:val="16"/>
        </w:rPr>
        <w:t>участника</w:t>
      </w:r>
    </w:p>
    <w:p w:rsidR="006B3E56" w:rsidRDefault="006B3E56" w:rsidP="001D7635">
      <w:pPr>
        <w:widowControl w:val="0"/>
        <w:ind w:left="-567"/>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p>
    <w:p w:rsidR="006B3E56" w:rsidRDefault="006B3E56" w:rsidP="001D7635">
      <w:pPr>
        <w:widowControl w:val="0"/>
        <w:spacing w:after="160"/>
        <w:ind w:left="-567"/>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1D7635">
      <w:pPr>
        <w:widowControl w:val="0"/>
        <w:spacing w:after="160"/>
        <w:ind w:left="-567"/>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1D7635">
      <w:pPr>
        <w:widowControl w:val="0"/>
        <w:spacing w:after="160"/>
        <w:ind w:left="-567"/>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1D7635">
      <w:pPr>
        <w:widowControl w:val="0"/>
        <w:tabs>
          <w:tab w:val="left" w:pos="1134"/>
        </w:tabs>
        <w:spacing w:after="160"/>
        <w:ind w:left="-567"/>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1D7635">
      <w:pPr>
        <w:tabs>
          <w:tab w:val="left" w:pos="7371"/>
        </w:tabs>
        <w:spacing w:after="160"/>
        <w:ind w:left="-567" w:firstLine="3"/>
        <w:jc w:val="both"/>
        <w:rPr>
          <w:rFonts w:ascii="GHEA Grapalat" w:hAnsi="GHEA Grapalat"/>
          <w:sz w:val="16"/>
        </w:rPr>
      </w:pPr>
    </w:p>
    <w:p w:rsidR="00374F4A" w:rsidRPr="000C1746" w:rsidRDefault="00374F4A" w:rsidP="001D7635">
      <w:pPr>
        <w:ind w:left="-567"/>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D7635">
      <w:pPr>
        <w:tabs>
          <w:tab w:val="left" w:pos="7230"/>
        </w:tabs>
        <w:ind w:left="-567"/>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D7635">
      <w:pPr>
        <w:spacing w:after="160"/>
        <w:ind w:left="-567"/>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1D7635">
      <w:pPr>
        <w:widowControl w:val="0"/>
        <w:spacing w:after="160"/>
        <w:ind w:left="-567"/>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1D7635">
      <w:pPr>
        <w:ind w:left="-567"/>
        <w:rPr>
          <w:ins w:id="3" w:author="Inesa Kocharyan" w:date="2021-09-01T14:04:00Z"/>
          <w:rFonts w:ascii="GHEA Grapalat" w:hAnsi="GHEA Grapalat"/>
          <w:b/>
        </w:rPr>
      </w:pPr>
      <w:r>
        <w:rPr>
          <w:rFonts w:ascii="GHEA Grapalat" w:hAnsi="GHEA Grapalat"/>
          <w:b/>
        </w:rPr>
        <w:br w:type="page"/>
      </w:r>
    </w:p>
    <w:p w:rsidR="00652A78" w:rsidRDefault="00652A78" w:rsidP="001D7635">
      <w:pPr>
        <w:ind w:left="-567"/>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1D7635">
      <w:pPr>
        <w:ind w:left="-567"/>
        <w:jc w:val="right"/>
        <w:rPr>
          <w:rFonts w:ascii="GHEA Grapalat" w:hAnsi="GHEA Grapalat"/>
          <w:b/>
        </w:rPr>
      </w:pPr>
      <w:r w:rsidRPr="001439BD">
        <w:rPr>
          <w:rFonts w:ascii="GHEA Grapalat" w:hAnsi="GHEA Grapalat"/>
          <w:b/>
        </w:rPr>
        <w:t>к Приглашению на открытый конкурс</w:t>
      </w:r>
    </w:p>
    <w:p w:rsidR="00652A78" w:rsidRPr="00BD3FDD" w:rsidRDefault="00652A78" w:rsidP="001D7635">
      <w:pPr>
        <w:pStyle w:val="Heading3"/>
        <w:keepNext w:val="0"/>
        <w:widowControl w:val="0"/>
        <w:spacing w:after="160" w:line="240" w:lineRule="auto"/>
        <w:ind w:left="-567"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rsidR="00123294" w:rsidRDefault="00123294" w:rsidP="001D7635">
      <w:pPr>
        <w:ind w:left="-567"/>
        <w:rPr>
          <w:rFonts w:ascii="GHEA Grapalat" w:hAnsi="GHEA Grapalat"/>
          <w:b/>
        </w:rPr>
      </w:pPr>
    </w:p>
    <w:p w:rsidR="00B048B2" w:rsidRDefault="00B048B2" w:rsidP="001D7635">
      <w:pPr>
        <w:ind w:left="-567"/>
        <w:rPr>
          <w:rFonts w:ascii="GHEA Grapalat" w:hAnsi="GHEA Grapalat"/>
          <w:b/>
        </w:rPr>
      </w:pPr>
    </w:p>
    <w:p w:rsidR="00A9306E" w:rsidRDefault="00A9306E" w:rsidP="001D7635">
      <w:pPr>
        <w:ind w:left="-567" w:hanging="360"/>
        <w:jc w:val="center"/>
        <w:rPr>
          <w:rFonts w:ascii="GHEA Grapalat" w:hAnsi="GHEA Grapalat"/>
          <w:b/>
        </w:rPr>
      </w:pPr>
      <w:r>
        <w:rPr>
          <w:rFonts w:ascii="GHEA Grapalat" w:hAnsi="GHEA Grapalat"/>
          <w:b/>
        </w:rPr>
        <w:t>ФОРМА</w:t>
      </w:r>
    </w:p>
    <w:p w:rsidR="00A9306E" w:rsidRPr="00C76978" w:rsidRDefault="00A9306E" w:rsidP="001D7635">
      <w:pPr>
        <w:ind w:left="-567"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1D7635">
      <w:pPr>
        <w:ind w:left="-567" w:hanging="360"/>
        <w:jc w:val="center"/>
        <w:rPr>
          <w:rFonts w:ascii="GHEA Grapalat" w:eastAsia="GHEA Grapalat" w:hAnsi="GHEA Grapalat" w:cs="GHEA Grapalat"/>
          <w:b/>
        </w:rPr>
      </w:pPr>
    </w:p>
    <w:p w:rsidR="00A9306E" w:rsidRPr="00FD1EE4" w:rsidRDefault="00A9306E" w:rsidP="001D7635">
      <w:pPr>
        <w:numPr>
          <w:ilvl w:val="0"/>
          <w:numId w:val="25"/>
        </w:numPr>
        <w:pBdr>
          <w:top w:val="nil"/>
          <w:left w:val="nil"/>
          <w:bottom w:val="nil"/>
          <w:right w:val="nil"/>
          <w:between w:val="nil"/>
        </w:pBdr>
        <w:spacing w:after="160"/>
        <w:ind w:left="-567"/>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hanging="851"/>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ind w:left="-567"/>
        <w:rPr>
          <w:rFonts w:ascii="GHEA Grapalat" w:eastAsia="GHEA Grapalat" w:hAnsi="GHEA Grapalat" w:cs="GHEA Grapalat"/>
        </w:rPr>
      </w:pPr>
    </w:p>
    <w:p w:rsidR="00A9306E" w:rsidRPr="00FD1EE4" w:rsidRDefault="00A9306E" w:rsidP="001D7635">
      <w:pPr>
        <w:ind w:left="-567"/>
        <w:rPr>
          <w:rFonts w:ascii="GHEA Grapalat" w:eastAsia="GHEA Grapalat" w:hAnsi="GHEA Grapalat" w:cs="GHEA Grapalat"/>
        </w:rPr>
      </w:pPr>
      <w:r w:rsidRPr="00FD1EE4">
        <w:rPr>
          <w:rFonts w:ascii="GHEA Grapalat" w:hAnsi="GHEA Grapalat"/>
        </w:rPr>
        <w:br w:type="page"/>
      </w:r>
    </w:p>
    <w:p w:rsidR="00A9306E" w:rsidRPr="009A52BE" w:rsidRDefault="00A9306E" w:rsidP="001D7635">
      <w:pPr>
        <w:numPr>
          <w:ilvl w:val="0"/>
          <w:numId w:val="25"/>
        </w:numPr>
        <w:pBdr>
          <w:top w:val="nil"/>
          <w:left w:val="nil"/>
          <w:bottom w:val="nil"/>
          <w:right w:val="nil"/>
          <w:between w:val="nil"/>
        </w:pBdr>
        <w:spacing w:after="160"/>
        <w:ind w:left="-567"/>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574FF7"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rPr>
      </w:pPr>
      <w:r w:rsidRPr="00FD1EE4">
        <w:rPr>
          <w:rFonts w:ascii="GHEA Grapalat" w:hAnsi="GHEA Grapalat"/>
        </w:rPr>
        <w:br w:type="page"/>
      </w:r>
    </w:p>
    <w:p w:rsidR="00A9306E" w:rsidRPr="00CB7DFD"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1D7635">
      <w:pPr>
        <w:ind w:left="-567"/>
        <w:rPr>
          <w:rFonts w:ascii="GHEA Grapalat" w:eastAsia="GHEA Grapalat" w:hAnsi="GHEA Grapalat" w:cs="GHEA Grapalat"/>
          <w:b/>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8C665F"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7C386F"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7C386F"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7C386F" w:rsidP="001D7635">
            <w:pPr>
              <w:spacing w:before="240" w:after="240"/>
              <w:ind w:left="-567"/>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w:t>
            </w:r>
            <w:r w:rsidR="00A9306E" w:rsidRPr="00BC0F3A">
              <w:rPr>
                <w:rFonts w:ascii="GHEA Grapalat" w:eastAsia="GHEA Grapalat" w:hAnsi="GHEA Grapalat" w:cs="GHEA Grapalat"/>
              </w:rPr>
              <w:lastRenderedPageBreak/>
              <w:t>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7C386F" w:rsidP="001D7635">
            <w:pPr>
              <w:ind w:left="-567"/>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7C386F" w:rsidP="001D7635">
            <w:pPr>
              <w:spacing w:before="240" w:after="240"/>
              <w:ind w:left="-567"/>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1D7635">
      <w:pPr>
        <w:numPr>
          <w:ilvl w:val="0"/>
          <w:numId w:val="25"/>
        </w:numPr>
        <w:pBdr>
          <w:top w:val="nil"/>
          <w:left w:val="nil"/>
          <w:bottom w:val="nil"/>
          <w:right w:val="nil"/>
          <w:between w:val="nil"/>
        </w:pBdr>
        <w:ind w:left="-567"/>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numPr>
          <w:ilvl w:val="1"/>
          <w:numId w:val="25"/>
        </w:numPr>
        <w:pBdr>
          <w:top w:val="nil"/>
          <w:left w:val="nil"/>
          <w:bottom w:val="nil"/>
          <w:right w:val="nil"/>
          <w:between w:val="nil"/>
        </w:pBdr>
        <w:spacing w:before="240" w:after="160"/>
        <w:ind w:left="-567"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1D7635">
            <w:pPr>
              <w:numPr>
                <w:ilvl w:val="2"/>
                <w:numId w:val="25"/>
              </w:numPr>
              <w:pBdr>
                <w:top w:val="nil"/>
                <w:left w:val="nil"/>
                <w:bottom w:val="nil"/>
                <w:right w:val="nil"/>
                <w:between w:val="nil"/>
              </w:pBdr>
              <w:ind w:left="-567" w:firstLine="0"/>
              <w:rPr>
                <w:rFonts w:ascii="GHEA Grapalat" w:eastAsia="GHEA Grapalat" w:hAnsi="GHEA Grapalat" w:cs="GHEA Grapalat"/>
                <w:color w:val="000000"/>
              </w:rPr>
            </w:pPr>
          </w:p>
        </w:tc>
        <w:tc>
          <w:tcPr>
            <w:tcW w:w="6180" w:type="dxa"/>
          </w:tcPr>
          <w:p w:rsidR="00A9306E" w:rsidRPr="00FD1EE4" w:rsidRDefault="00A9306E" w:rsidP="001D7635">
            <w:pPr>
              <w:spacing w:before="240" w:after="240"/>
              <w:ind w:left="-567"/>
              <w:rPr>
                <w:rFonts w:ascii="GHEA Grapalat" w:eastAsia="GHEA Grapalat" w:hAnsi="GHEA Grapalat" w:cs="GHEA Grapalat"/>
              </w:rPr>
            </w:pPr>
          </w:p>
        </w:tc>
      </w:tr>
    </w:tbl>
    <w:p w:rsidR="00A9306E" w:rsidRDefault="00A9306E" w:rsidP="001D7635">
      <w:pPr>
        <w:numPr>
          <w:ilvl w:val="1"/>
          <w:numId w:val="25"/>
        </w:numPr>
        <w:pBdr>
          <w:top w:val="nil"/>
          <w:left w:val="nil"/>
          <w:bottom w:val="nil"/>
          <w:right w:val="nil"/>
          <w:between w:val="nil"/>
        </w:pBdr>
        <w:spacing w:before="240" w:after="160"/>
        <w:ind w:left="-567"/>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1D7635">
            <w:pPr>
              <w:numPr>
                <w:ilvl w:val="2"/>
                <w:numId w:val="25"/>
              </w:numPr>
              <w:pBdr>
                <w:top w:val="nil"/>
                <w:left w:val="nil"/>
                <w:bottom w:val="nil"/>
                <w:right w:val="nil"/>
                <w:between w:val="nil"/>
              </w:pBdr>
              <w:spacing w:after="160"/>
              <w:ind w:left="-567"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1D7635">
            <w:pPr>
              <w:spacing w:before="240" w:after="240"/>
              <w:ind w:left="-567"/>
              <w:rPr>
                <w:rFonts w:ascii="GHEA Grapalat" w:eastAsia="GHEA Grapalat" w:hAnsi="GHEA Grapalat" w:cs="GHEA Grapalat"/>
              </w:rPr>
            </w:pPr>
          </w:p>
        </w:tc>
      </w:tr>
    </w:tbl>
    <w:p w:rsidR="00A9306E" w:rsidRPr="00FD1EE4" w:rsidRDefault="00A9306E" w:rsidP="001D7635">
      <w:pPr>
        <w:pBdr>
          <w:top w:val="nil"/>
          <w:left w:val="nil"/>
          <w:bottom w:val="nil"/>
          <w:right w:val="nil"/>
          <w:between w:val="nil"/>
        </w:pBdr>
        <w:spacing w:before="240"/>
        <w:ind w:left="-567"/>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1D7635">
      <w:pPr>
        <w:pStyle w:val="ListParagraph"/>
        <w:numPr>
          <w:ilvl w:val="0"/>
          <w:numId w:val="25"/>
        </w:numPr>
        <w:pBdr>
          <w:top w:val="nil"/>
          <w:left w:val="nil"/>
          <w:bottom w:val="nil"/>
          <w:right w:val="nil"/>
          <w:between w:val="nil"/>
        </w:pBdr>
        <w:ind w:left="-567"/>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1D7635">
            <w:pPr>
              <w:spacing w:before="240" w:after="160"/>
              <w:ind w:left="-567"/>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1D7635">
            <w:pPr>
              <w:ind w:left="-567"/>
              <w:rPr>
                <w:rFonts w:ascii="GHEA Grapalat" w:eastAsia="GHEA Grapalat" w:hAnsi="GHEA Grapalat" w:cs="GHEA Grapalat"/>
                <w:b/>
                <w:color w:val="000000"/>
              </w:rPr>
            </w:pPr>
          </w:p>
        </w:tc>
      </w:tr>
    </w:tbl>
    <w:p w:rsidR="00A9306E" w:rsidRPr="00FD1EE4" w:rsidRDefault="00A9306E" w:rsidP="001D7635">
      <w:pPr>
        <w:pBdr>
          <w:top w:val="nil"/>
          <w:left w:val="nil"/>
          <w:bottom w:val="nil"/>
          <w:right w:val="nil"/>
          <w:between w:val="nil"/>
        </w:pBdr>
        <w:ind w:left="-567"/>
        <w:rPr>
          <w:rFonts w:ascii="GHEA Grapalat" w:eastAsia="GHEA Grapalat" w:hAnsi="GHEA Grapalat" w:cs="GHEA Grapalat"/>
          <w:b/>
          <w:color w:val="000000"/>
        </w:rPr>
      </w:pPr>
    </w:p>
    <w:p w:rsidR="00A9306E" w:rsidRDefault="00A9306E" w:rsidP="001D7635">
      <w:pPr>
        <w:ind w:left="-567"/>
        <w:rPr>
          <w:rFonts w:ascii="GHEA Grapalat" w:hAnsi="GHEA Grapalat"/>
          <w:b/>
        </w:rPr>
      </w:pPr>
    </w:p>
    <w:p w:rsidR="00A9306E" w:rsidRDefault="00A9306E" w:rsidP="001D7635">
      <w:pPr>
        <w:ind w:left="-567"/>
        <w:rPr>
          <w:ins w:id="5" w:author="Inesa Kocharyan" w:date="2021-09-01T11:45:00Z"/>
          <w:rFonts w:ascii="GHEA Grapalat" w:hAnsi="GHEA Grapalat"/>
          <w:b/>
        </w:rPr>
      </w:pPr>
    </w:p>
    <w:p w:rsidR="00A9306E" w:rsidRDefault="00A9306E" w:rsidP="001D7635">
      <w:pPr>
        <w:ind w:left="-567"/>
        <w:rPr>
          <w:rFonts w:ascii="GHEA Grapalat" w:hAnsi="GHEA Grapalat"/>
          <w:b/>
        </w:rPr>
      </w:pPr>
      <w:r>
        <w:rPr>
          <w:rFonts w:ascii="GHEA Grapalat" w:hAnsi="GHEA Grapalat"/>
          <w:b/>
        </w:rPr>
        <w:br w:type="page"/>
      </w:r>
    </w:p>
    <w:p w:rsidR="00A9306E" w:rsidRPr="000306ED" w:rsidRDefault="00A9306E" w:rsidP="001D7635">
      <w:pPr>
        <w:ind w:left="-567"/>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1D7635">
      <w:pPr>
        <w:pStyle w:val="ListParagraph"/>
        <w:numPr>
          <w:ilvl w:val="0"/>
          <w:numId w:val="27"/>
        </w:numPr>
        <w:spacing w:after="200"/>
        <w:ind w:left="-567"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CE7B2E" w:rsidP="001D7635">
      <w:pPr>
        <w:pStyle w:val="ListParagraph"/>
        <w:numPr>
          <w:ilvl w:val="0"/>
          <w:numId w:val="27"/>
        </w:numPr>
        <w:spacing w:after="200"/>
        <w:ind w:left="-567"/>
        <w:contextualSpacing/>
        <w:jc w:val="both"/>
        <w:rPr>
          <w:rFonts w:ascii="GHEA Grapalat" w:hAnsi="GHEA Grapalat"/>
        </w:rPr>
      </w:pPr>
      <w:r>
        <w:rPr>
          <w:rFonts w:ascii="GHEA Grapalat" w:hAnsi="GHEA Grapalat"/>
        </w:rPr>
        <w:t xml:space="preserve">в подразделе </w:t>
      </w:r>
      <w:r w:rsidR="00A9306E"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1D7635">
      <w:pPr>
        <w:pStyle w:val="ListParagraph"/>
        <w:numPr>
          <w:ilvl w:val="0"/>
          <w:numId w:val="27"/>
        </w:numPr>
        <w:spacing w:after="200"/>
        <w:ind w:left="-567"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1D7635">
      <w:pPr>
        <w:pStyle w:val="ListParagraph"/>
        <w:numPr>
          <w:ilvl w:val="0"/>
          <w:numId w:val="26"/>
        </w:numPr>
        <w:spacing w:after="200"/>
        <w:ind w:left="-567"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1D7635">
      <w:pPr>
        <w:pStyle w:val="ListParagraph"/>
        <w:numPr>
          <w:ilvl w:val="0"/>
          <w:numId w:val="28"/>
        </w:numPr>
        <w:spacing w:after="200"/>
        <w:ind w:left="-567"/>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0306ED">
        <w:rPr>
          <w:rFonts w:ascii="GHEA Grapalat" w:hAnsi="GHEA Grapalat"/>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29"/>
        </w:numPr>
        <w:spacing w:after="200"/>
        <w:ind w:left="-567"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CE7B2E" w:rsidRPr="00CE7B2E">
        <w:rPr>
          <w:rFonts w:ascii="GHEA Grapalat" w:hAnsi="GHEA Grapalat"/>
        </w:rPr>
        <w:t xml:space="preserve"> </w:t>
      </w:r>
      <w:r w:rsidRPr="000306ED">
        <w:rPr>
          <w:rFonts w:ascii="GHEA Grapalat" w:hAnsi="GHEA Grapalat"/>
        </w:rPr>
        <w:t>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ind w:left="-567"/>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1D7635">
      <w:pPr>
        <w:pStyle w:val="ListParagraph"/>
        <w:numPr>
          <w:ilvl w:val="0"/>
          <w:numId w:val="26"/>
        </w:numPr>
        <w:spacing w:after="200"/>
        <w:ind w:left="-567"/>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pStyle w:val="ListParagraph"/>
        <w:numPr>
          <w:ilvl w:val="0"/>
          <w:numId w:val="30"/>
        </w:numPr>
        <w:spacing w:after="200"/>
        <w:ind w:left="-567"/>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1D7635">
      <w:pPr>
        <w:ind w:left="-567"/>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CE7B2E">
        <w:rPr>
          <w:rFonts w:ascii="GHEA Grapalat" w:hAnsi="GHEA Grapalat"/>
        </w:rPr>
        <w:t>анием терроризма" лицо является</w:t>
      </w:r>
      <w:r w:rsidR="00CE7B2E" w:rsidRPr="00CE7B2E">
        <w:rPr>
          <w:rFonts w:ascii="GHEA Grapalat" w:hAnsi="GHEA Grapalat"/>
        </w:rPr>
        <w:t xml:space="preserve"> </w:t>
      </w:r>
      <w:r w:rsidRPr="000306ED">
        <w:rPr>
          <w:rFonts w:ascii="GHEA Grapalat" w:hAnsi="GHEA Grapalat"/>
        </w:rPr>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1D7635">
      <w:pPr>
        <w:ind w:left="-567"/>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1D7635">
      <w:pPr>
        <w:ind w:left="-567"/>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1D7635">
      <w:pPr>
        <w:ind w:left="-567"/>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1D7635">
      <w:pPr>
        <w:ind w:left="-567"/>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1D7635">
      <w:pPr>
        <w:ind w:left="-567"/>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1D7635">
      <w:pPr>
        <w:ind w:left="-567"/>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1D7635">
      <w:pPr>
        <w:ind w:left="-567"/>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1D7635">
      <w:pPr>
        <w:ind w:left="-567"/>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1D7635">
      <w:pPr>
        <w:ind w:left="-567"/>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1D7635">
      <w:pPr>
        <w:ind w:left="-567"/>
        <w:contextualSpacing/>
        <w:jc w:val="both"/>
        <w:rPr>
          <w:rFonts w:ascii="GHEA Grapalat" w:hAnsi="GHEA Grapalat"/>
        </w:rPr>
      </w:pP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1D7635">
      <w:pPr>
        <w:ind w:left="-567"/>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rsidP="001D7635">
      <w:pPr>
        <w:ind w:left="-567"/>
        <w:rPr>
          <w:rFonts w:ascii="GHEA Grapalat" w:hAnsi="GHEA Grapalat"/>
          <w:b/>
        </w:rPr>
      </w:pPr>
      <w:r>
        <w:rPr>
          <w:rFonts w:ascii="GHEA Grapalat" w:hAnsi="GHEA Grapalat"/>
          <w:b/>
        </w:rPr>
        <w:br w:type="page"/>
      </w:r>
    </w:p>
    <w:p w:rsidR="00B2572B" w:rsidRPr="00DC619D" w:rsidRDefault="00B2572B" w:rsidP="001D7635">
      <w:pPr>
        <w:pStyle w:val="BodyTextIndent3"/>
        <w:widowControl w:val="0"/>
        <w:spacing w:after="160" w:line="240" w:lineRule="auto"/>
        <w:ind w:left="-567"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1D7635">
      <w:pPr>
        <w:pStyle w:val="BodyTextIndent3"/>
        <w:widowControl w:val="0"/>
        <w:spacing w:after="160" w:line="240" w:lineRule="auto"/>
        <w:ind w:left="-567"/>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E7B2E">
        <w:rPr>
          <w:rFonts w:ascii="GHEA Grapalat" w:hAnsi="GHEA Grapalat"/>
          <w:b/>
          <w:sz w:val="24"/>
          <w:szCs w:val="24"/>
        </w:rPr>
        <w:t></w:t>
      </w:r>
      <w:r w:rsidR="00CE7B2E">
        <w:rPr>
          <w:rFonts w:ascii="GHEA Grapalat" w:hAnsi="GHEA Grapalat"/>
          <w:b/>
          <w:i/>
          <w:sz w:val="24"/>
          <w:szCs w:val="24"/>
        </w:rPr>
        <w:t>GHTsDzB-HVKAK-202</w:t>
      </w:r>
      <w:r w:rsidR="00CE7B2E" w:rsidRPr="001D7635">
        <w:rPr>
          <w:rFonts w:ascii="GHEA Grapalat" w:hAnsi="GHEA Grapalat"/>
          <w:b/>
          <w:i/>
          <w:sz w:val="24"/>
          <w:szCs w:val="24"/>
        </w:rPr>
        <w:t>3</w:t>
      </w:r>
      <w:r w:rsidR="00CE7B2E">
        <w:rPr>
          <w:rFonts w:ascii="GHEA Grapalat" w:hAnsi="GHEA Grapalat"/>
          <w:b/>
          <w:i/>
          <w:sz w:val="24"/>
          <w:szCs w:val="24"/>
        </w:rPr>
        <w:t>-</w:t>
      </w:r>
      <w:r w:rsidR="00CE7B2E" w:rsidRPr="001D7635">
        <w:rPr>
          <w:rFonts w:ascii="GHEA Grapalat" w:hAnsi="GHEA Grapalat"/>
          <w:b/>
          <w:i/>
          <w:sz w:val="24"/>
          <w:szCs w:val="24"/>
        </w:rPr>
        <w:t>18</w:t>
      </w:r>
      <w:r w:rsidR="00CE7B2E">
        <w:rPr>
          <w:rFonts w:ascii="GHEA Grapalat" w:hAnsi="GHEA Grapalat"/>
          <w:b/>
          <w:i/>
          <w:sz w:val="24"/>
          <w:szCs w:val="24"/>
        </w:rPr>
        <w:t></w:t>
      </w:r>
    </w:p>
    <w:p w:rsidR="00B2572B" w:rsidRPr="009044F1" w:rsidRDefault="00B2572B" w:rsidP="001D7635">
      <w:pPr>
        <w:widowControl w:val="0"/>
        <w:spacing w:after="120"/>
        <w:ind w:left="-567" w:firstLine="567"/>
        <w:jc w:val="center"/>
        <w:rPr>
          <w:rFonts w:ascii="GHEA Grapalat" w:hAnsi="GHEA Grapalat"/>
        </w:rPr>
      </w:pPr>
    </w:p>
    <w:p w:rsidR="00B2572B" w:rsidRPr="009044F1" w:rsidRDefault="00B2572B" w:rsidP="001D7635">
      <w:pPr>
        <w:widowControl w:val="0"/>
        <w:spacing w:after="120"/>
        <w:ind w:left="-567"/>
        <w:jc w:val="center"/>
        <w:rPr>
          <w:rFonts w:ascii="GHEA Grapalat" w:hAnsi="GHEA Grapalat"/>
          <w:b/>
        </w:rPr>
      </w:pPr>
      <w:r w:rsidRPr="009044F1">
        <w:rPr>
          <w:rFonts w:ascii="GHEA Grapalat" w:hAnsi="GHEA Grapalat"/>
          <w:b/>
        </w:rPr>
        <w:t>ЦЕНОВОЕ ПРЕДЛОЖЕНИЕ</w:t>
      </w:r>
    </w:p>
    <w:p w:rsidR="00B2572B" w:rsidRPr="009044F1" w:rsidRDefault="00B2572B" w:rsidP="001D7635">
      <w:pPr>
        <w:widowControl w:val="0"/>
        <w:spacing w:after="120"/>
        <w:ind w:left="-567" w:firstLine="567"/>
        <w:jc w:val="center"/>
        <w:rPr>
          <w:rFonts w:ascii="GHEA Grapalat" w:hAnsi="GHEA Grapalat"/>
        </w:rPr>
      </w:pPr>
    </w:p>
    <w:p w:rsidR="005744FC" w:rsidRPr="000F6C24" w:rsidRDefault="00B2572B" w:rsidP="001D7635">
      <w:pPr>
        <w:widowControl w:val="0"/>
        <w:spacing w:after="160"/>
        <w:ind w:left="-567"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E7B2E">
        <w:rPr>
          <w:rFonts w:ascii="GHEA Grapalat" w:hAnsi="GHEA Grapalat"/>
          <w:b/>
        </w:rPr>
        <w:t></w:t>
      </w:r>
      <w:r w:rsidR="00CE7B2E">
        <w:rPr>
          <w:rFonts w:ascii="GHEA Grapalat" w:hAnsi="GHEA Grapalat"/>
          <w:b/>
          <w:i/>
        </w:rPr>
        <w:t>GHTsDzB-HVKAK-202</w:t>
      </w:r>
      <w:r w:rsidR="00CE7B2E" w:rsidRPr="001D7635">
        <w:rPr>
          <w:rFonts w:ascii="GHEA Grapalat" w:hAnsi="GHEA Grapalat"/>
          <w:b/>
          <w:i/>
        </w:rPr>
        <w:t>3</w:t>
      </w:r>
      <w:r w:rsidR="00CE7B2E">
        <w:rPr>
          <w:rFonts w:ascii="GHEA Grapalat" w:hAnsi="GHEA Grapalat"/>
          <w:b/>
          <w:i/>
        </w:rPr>
        <w:t>-</w:t>
      </w:r>
      <w:r w:rsidR="00CE7B2E" w:rsidRPr="001D7635">
        <w:rPr>
          <w:rFonts w:ascii="GHEA Grapalat" w:hAnsi="GHEA Grapalat"/>
          <w:b/>
          <w:i/>
        </w:rPr>
        <w:t>18</w:t>
      </w:r>
      <w:r w:rsidR="00CE7B2E">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1D7635">
      <w:pPr>
        <w:widowControl w:val="0"/>
        <w:ind w:left="-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D7635">
      <w:pPr>
        <w:widowControl w:val="0"/>
        <w:spacing w:after="160"/>
        <w:ind w:left="-56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D7635">
      <w:pPr>
        <w:widowControl w:val="0"/>
        <w:spacing w:after="160"/>
        <w:ind w:left="-567"/>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D7635">
      <w:pPr>
        <w:widowControl w:val="0"/>
        <w:spacing w:after="160"/>
        <w:ind w:left="-567"/>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1D7635">
            <w:pPr>
              <w:widowControl w:val="0"/>
              <w:ind w:left="-567"/>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1D7635">
            <w:pPr>
              <w:widowControl w:val="0"/>
              <w:ind w:left="-567"/>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1D7635">
            <w:pPr>
              <w:widowControl w:val="0"/>
              <w:ind w:left="-567"/>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1D7635">
            <w:pPr>
              <w:widowControl w:val="0"/>
              <w:ind w:left="-567"/>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1D7635">
            <w:pPr>
              <w:widowControl w:val="0"/>
              <w:ind w:left="-567"/>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1D7635">
            <w:pPr>
              <w:widowControl w:val="0"/>
              <w:ind w:left="-567"/>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1D7635">
            <w:pPr>
              <w:widowControl w:val="0"/>
              <w:ind w:left="-567"/>
              <w:jc w:val="center"/>
              <w:rPr>
                <w:rFonts w:ascii="GHEA Grapalat" w:hAnsi="GHEA Grapalat"/>
                <w:sz w:val="20"/>
                <w:szCs w:val="20"/>
              </w:rPr>
            </w:pPr>
          </w:p>
        </w:tc>
      </w:tr>
    </w:tbl>
    <w:p w:rsidR="00374F4A" w:rsidRPr="00DD2B43" w:rsidRDefault="00374F4A" w:rsidP="001D7635">
      <w:pPr>
        <w:widowControl w:val="0"/>
        <w:tabs>
          <w:tab w:val="left" w:pos="6804"/>
        </w:tabs>
        <w:ind w:left="-567"/>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D7635">
      <w:pPr>
        <w:widowControl w:val="0"/>
        <w:tabs>
          <w:tab w:val="left" w:pos="7513"/>
        </w:tabs>
        <w:spacing w:after="160"/>
        <w:ind w:left="-567"/>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D7635">
      <w:pPr>
        <w:widowControl w:val="0"/>
        <w:spacing w:after="160"/>
        <w:ind w:left="-567"/>
        <w:jc w:val="both"/>
        <w:rPr>
          <w:rFonts w:ascii="GHEA Grapalat" w:hAnsi="GHEA Grapalat"/>
          <w:lang w:val="es-ES"/>
        </w:rPr>
      </w:pPr>
    </w:p>
    <w:p w:rsidR="00B2572B" w:rsidRPr="000F6C24" w:rsidRDefault="00B2572B" w:rsidP="001D7635">
      <w:pPr>
        <w:widowControl w:val="0"/>
        <w:spacing w:after="160"/>
        <w:ind w:left="-567"/>
        <w:jc w:val="right"/>
        <w:rPr>
          <w:rFonts w:ascii="GHEA Grapalat" w:hAnsi="GHEA Grapalat"/>
        </w:rPr>
      </w:pPr>
      <w:r w:rsidRPr="009044F1">
        <w:rPr>
          <w:rFonts w:ascii="GHEA Grapalat" w:hAnsi="GHEA Grapalat"/>
        </w:rPr>
        <w:t>М. П.</w:t>
      </w:r>
    </w:p>
    <w:p w:rsidR="00B217BB" w:rsidRDefault="00B217BB" w:rsidP="001D7635">
      <w:pPr>
        <w:ind w:left="-567"/>
        <w:rPr>
          <w:rFonts w:ascii="GHEA Grapalat" w:hAnsi="GHEA Grapalat"/>
          <w:b/>
        </w:rPr>
      </w:pPr>
      <w:r>
        <w:rPr>
          <w:rFonts w:ascii="GHEA Grapalat" w:hAnsi="GHEA Grapalat"/>
          <w:b/>
        </w:rPr>
        <w:br w:type="page"/>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1D7635">
      <w:pPr>
        <w:widowControl w:val="0"/>
        <w:spacing w:after="160"/>
        <w:ind w:left="-567"/>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CE7B2E">
        <w:rPr>
          <w:rFonts w:ascii="GHEA Grapalat" w:hAnsi="GHEA Grapalat"/>
          <w:b/>
        </w:rPr>
        <w:t></w:t>
      </w:r>
      <w:r w:rsidR="00CE7B2E">
        <w:rPr>
          <w:rFonts w:ascii="GHEA Grapalat" w:hAnsi="GHEA Grapalat"/>
          <w:b/>
          <w:i/>
        </w:rPr>
        <w:t>GHTsDzB-HVKAK-202</w:t>
      </w:r>
      <w:r w:rsidR="00CE7B2E" w:rsidRPr="001D7635">
        <w:rPr>
          <w:rFonts w:ascii="GHEA Grapalat" w:hAnsi="GHEA Grapalat"/>
          <w:b/>
          <w:i/>
        </w:rPr>
        <w:t>3</w:t>
      </w:r>
      <w:r w:rsidR="00CE7B2E">
        <w:rPr>
          <w:rFonts w:ascii="GHEA Grapalat" w:hAnsi="GHEA Grapalat"/>
          <w:b/>
          <w:i/>
        </w:rPr>
        <w:t>-</w:t>
      </w:r>
      <w:r w:rsidR="00CE7B2E" w:rsidRPr="001D7635">
        <w:rPr>
          <w:rFonts w:ascii="GHEA Grapalat" w:hAnsi="GHEA Grapalat"/>
          <w:b/>
          <w:i/>
        </w:rPr>
        <w:t>18</w:t>
      </w:r>
      <w:r w:rsidR="00CE7B2E">
        <w:rPr>
          <w:rFonts w:ascii="GHEA Grapalat" w:hAnsi="GHEA Grapalat"/>
          <w:b/>
          <w:i/>
        </w:rPr>
        <w:t></w:t>
      </w:r>
    </w:p>
    <w:p w:rsidR="003D2FE2" w:rsidRPr="00B138F3" w:rsidRDefault="003D2FE2" w:rsidP="001D7635">
      <w:pPr>
        <w:widowControl w:val="0"/>
        <w:spacing w:after="160"/>
        <w:ind w:left="-567"/>
        <w:jc w:val="center"/>
        <w:rPr>
          <w:rFonts w:ascii="GHEA Grapalat" w:hAnsi="GHEA Grapalat"/>
          <w:b/>
          <w:sz w:val="22"/>
          <w:szCs w:val="22"/>
        </w:rPr>
      </w:pP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D7635">
      <w:pPr>
        <w:widowControl w:val="0"/>
        <w:spacing w:after="160"/>
        <w:ind w:left="-567"/>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D7635">
            <w:pPr>
              <w:widowControl w:val="0"/>
              <w:spacing w:after="160"/>
              <w:ind w:left="-567"/>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D7635">
            <w:pPr>
              <w:widowControl w:val="0"/>
              <w:spacing w:after="160"/>
              <w:ind w:left="-567"/>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1D7635">
      <w:pPr>
        <w:widowControl w:val="0"/>
        <w:spacing w:after="160"/>
        <w:ind w:left="-567"/>
        <w:rPr>
          <w:rFonts w:ascii="GHEA Grapalat" w:hAnsi="GHEA Grapalat" w:cs="GHEA Grapalat"/>
          <w:b/>
          <w:sz w:val="22"/>
          <w:szCs w:val="22"/>
        </w:rPr>
      </w:pPr>
    </w:p>
    <w:p w:rsidR="003D2FE2" w:rsidRPr="00B138F3" w:rsidRDefault="003D2FE2" w:rsidP="001D7635">
      <w:pPr>
        <w:widowControl w:val="0"/>
        <w:ind w:left="-567"/>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D7635">
      <w:pPr>
        <w:widowControl w:val="0"/>
        <w:spacing w:after="160"/>
        <w:ind w:left="-567"/>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D7635">
      <w:pPr>
        <w:widowControl w:val="0"/>
        <w:spacing w:after="160"/>
        <w:ind w:left="-567"/>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D7635">
      <w:pPr>
        <w:widowControl w:val="0"/>
        <w:spacing w:after="160"/>
        <w:ind w:left="-567"/>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D7635">
      <w:pPr>
        <w:widowControl w:val="0"/>
        <w:spacing w:after="160"/>
        <w:ind w:left="-567" w:firstLine="709"/>
        <w:jc w:val="both"/>
        <w:rPr>
          <w:rFonts w:ascii="GHEA Grapalat" w:hAnsi="GHEA Grapalat" w:cs="GHEA Grapalat"/>
          <w:sz w:val="22"/>
          <w:szCs w:val="22"/>
        </w:rPr>
      </w:pP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E7B2E" w:rsidRDefault="003D2FE2" w:rsidP="00CE7B2E">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CE7B2E" w:rsidRPr="00B138F3">
        <w:rPr>
          <w:rFonts w:ascii="GHEA Grapalat" w:hAnsi="GHEA Grapalat"/>
          <w:spacing w:val="-6"/>
          <w:sz w:val="22"/>
          <w:szCs w:val="22"/>
        </w:rPr>
        <w:t xml:space="preserve">Компания участвует в организованной </w:t>
      </w:r>
      <w:r w:rsidR="00CE7B2E" w:rsidRPr="00025337">
        <w:rPr>
          <w:rFonts w:ascii="GHEA Grapalat" w:hAnsi="GHEA Grapalat"/>
          <w:b/>
          <w:sz w:val="22"/>
          <w:szCs w:val="22"/>
        </w:rPr>
        <w:t>ГНО «Национальным центром по контролю и профилактике заболеваний»</w:t>
      </w:r>
      <w:r w:rsidR="00CE7B2E" w:rsidRPr="00025337">
        <w:rPr>
          <w:rFonts w:ascii="GHEA Grapalat" w:hAnsi="GHEA Grapalat"/>
          <w:b/>
          <w:i/>
          <w:sz w:val="22"/>
          <w:szCs w:val="22"/>
        </w:rPr>
        <w:t xml:space="preserve"> </w:t>
      </w:r>
      <w:r w:rsidR="00CE7B2E" w:rsidRPr="00025337">
        <w:rPr>
          <w:rFonts w:ascii="GHEA Grapalat" w:hAnsi="GHEA Grapalat"/>
          <w:b/>
          <w:sz w:val="22"/>
          <w:szCs w:val="22"/>
        </w:rPr>
        <w:t>МЗ РА</w:t>
      </w:r>
      <w:r w:rsidR="00CE7B2E" w:rsidRPr="00B138F3">
        <w:rPr>
          <w:rFonts w:ascii="GHEA Grapalat" w:hAnsi="GHEA Grapalat"/>
          <w:spacing w:val="-6"/>
          <w:sz w:val="22"/>
          <w:szCs w:val="22"/>
        </w:rPr>
        <w:t xml:space="preserve"> (далее — Заказчик) </w:t>
      </w:r>
      <w:r w:rsidR="00CE7B2E" w:rsidRPr="00B138F3">
        <w:rPr>
          <w:rFonts w:ascii="GHEA Grapalat" w:hAnsi="GHEA Grapalat"/>
          <w:sz w:val="22"/>
          <w:szCs w:val="22"/>
        </w:rPr>
        <w:t xml:space="preserve">процедуре закупок под кодом </w:t>
      </w:r>
      <w:r w:rsidR="00CE7B2E" w:rsidRPr="00CE7B2E">
        <w:rPr>
          <w:rFonts w:ascii="GHEA Grapalat" w:hAnsi="GHEA Grapalat"/>
          <w:b/>
          <w:sz w:val="22"/>
          <w:szCs w:val="22"/>
        </w:rPr>
        <w:t>GHTsDzB-HVKAK-2023-18</w:t>
      </w:r>
      <w:r w:rsidR="00CE7B2E">
        <w:rPr>
          <w:rFonts w:ascii="GHEA Grapalat" w:hAnsi="GHEA Grapalat"/>
          <w:b/>
          <w:sz w:val="22"/>
          <w:szCs w:val="22"/>
        </w:rPr>
        <w:t>.</w:t>
      </w:r>
    </w:p>
    <w:p w:rsidR="003D2FE2" w:rsidRPr="00B138F3" w:rsidRDefault="003D2FE2" w:rsidP="00CE7B2E">
      <w:pPr>
        <w:widowControl w:val="0"/>
        <w:tabs>
          <w:tab w:val="left" w:pos="567"/>
        </w:tabs>
        <w:ind w:left="-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D7635">
      <w:pPr>
        <w:widowControl w:val="0"/>
        <w:spacing w:after="160"/>
        <w:ind w:left="-567"/>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1D7635">
      <w:pPr>
        <w:widowControl w:val="0"/>
        <w:tabs>
          <w:tab w:val="left" w:pos="1134"/>
        </w:tabs>
        <w:spacing w:after="160"/>
        <w:ind w:left="-567"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D7635">
      <w:pPr>
        <w:widowControl w:val="0"/>
        <w:tabs>
          <w:tab w:val="left" w:pos="1134"/>
        </w:tabs>
        <w:spacing w:after="160"/>
        <w:ind w:left="-567"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D7635">
      <w:pPr>
        <w:widowControl w:val="0"/>
        <w:spacing w:after="160"/>
        <w:ind w:left="-567"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D7635">
      <w:pPr>
        <w:widowControl w:val="0"/>
        <w:ind w:left="-567"/>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D7635">
      <w:pPr>
        <w:widowControl w:val="0"/>
        <w:spacing w:after="160"/>
        <w:ind w:left="-567"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1D7635">
      <w:pPr>
        <w:widowControl w:val="0"/>
        <w:spacing w:after="160"/>
        <w:ind w:left="-567"/>
        <w:jc w:val="right"/>
        <w:rPr>
          <w:rFonts w:ascii="GHEA Grapalat" w:hAnsi="GHEA Grapalat"/>
          <w:sz w:val="22"/>
          <w:szCs w:val="22"/>
        </w:rPr>
      </w:pPr>
    </w:p>
    <w:p w:rsidR="003D2FE2" w:rsidRPr="00B138F3" w:rsidRDefault="003D2FE2" w:rsidP="001D7635">
      <w:pPr>
        <w:widowControl w:val="0"/>
        <w:spacing w:after="160"/>
        <w:ind w:left="-567"/>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D7635">
      <w:pPr>
        <w:widowControl w:val="0"/>
        <w:spacing w:after="160"/>
        <w:ind w:left="-567"/>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widowControl w:val="0"/>
        <w:spacing w:after="160"/>
        <w:ind w:left="-567"/>
        <w:jc w:val="both"/>
        <w:rPr>
          <w:rFonts w:ascii="GHEA Grapalat" w:hAnsi="GHEA Grapalat"/>
          <w:sz w:val="22"/>
          <w:szCs w:val="22"/>
        </w:rPr>
      </w:pPr>
    </w:p>
    <w:p w:rsidR="003D2FE2" w:rsidRPr="00B138F3" w:rsidRDefault="003D2FE2" w:rsidP="001D7635">
      <w:pPr>
        <w:ind w:left="-567"/>
        <w:rPr>
          <w:sz w:val="22"/>
          <w:szCs w:val="22"/>
        </w:rPr>
      </w:pPr>
    </w:p>
    <w:p w:rsidR="001005B0" w:rsidRPr="00B138F3" w:rsidRDefault="001005B0" w:rsidP="001D7635">
      <w:pPr>
        <w:widowControl w:val="0"/>
        <w:spacing w:after="160"/>
        <w:ind w:left="-567" w:right="565"/>
        <w:jc w:val="both"/>
        <w:rPr>
          <w:rFonts w:ascii="GHEA Grapalat" w:hAnsi="GHEA Grapalat"/>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sz w:val="22"/>
          <w:szCs w:val="22"/>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Default="001005B0"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p w:rsidR="00E752B6" w:rsidRDefault="00E752B6" w:rsidP="001D7635">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CE7B2E">
              <w:rPr>
                <w:rFonts w:ascii="GHEA Grapalat" w:hAnsi="GHEA Grapalat"/>
              </w:rPr>
              <w:t xml:space="preserve"> </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3421C" w:rsidRPr="00B138F3" w:rsidRDefault="00C3421C" w:rsidP="001D7635">
      <w:pPr>
        <w:widowControl w:val="0"/>
        <w:spacing w:after="160"/>
        <w:ind w:left="-567"/>
        <w:jc w:val="center"/>
        <w:rPr>
          <w:rFonts w:ascii="GHEA Grapalat" w:hAnsi="GHEA Grapalat" w:cs="Sylfaen"/>
        </w:rPr>
      </w:pPr>
    </w:p>
    <w:p w:rsidR="00C3421C" w:rsidRPr="00B138F3" w:rsidRDefault="00C3421C"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1D7635">
      <w:pPr>
        <w:ind w:left="-567"/>
        <w:rPr>
          <w:rFonts w:ascii="GHEA Grapalat" w:hAnsi="GHEA Grapalat" w:cs="Sylfaen"/>
        </w:rPr>
      </w:pPr>
      <w:r w:rsidRPr="00B138F3">
        <w:rPr>
          <w:rFonts w:ascii="GHEA Grapalat" w:hAnsi="GHEA Grapalat" w:cs="Sylfaen"/>
        </w:rPr>
        <w:br w:type="page"/>
      </w:r>
    </w:p>
    <w:p w:rsidR="00C3421C" w:rsidRPr="00B138F3" w:rsidRDefault="00C3421C" w:rsidP="001D76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в </w:t>
            </w:r>
            <w:r w:rsidRPr="00B138F3">
              <w:rPr>
                <w:rFonts w:ascii="GHEA Grapalat" w:hAnsi="GHEA Grapalat"/>
                <w:sz w:val="18"/>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D7635">
            <w:pPr>
              <w:widowControl w:val="0"/>
              <w:spacing w:after="120"/>
              <w:ind w:left="-567"/>
              <w:jc w:val="center"/>
              <w:rPr>
                <w:rFonts w:ascii="GHEA Grapalat" w:hAnsi="GHEA Grapalat"/>
                <w:sz w:val="18"/>
                <w:szCs w:val="18"/>
              </w:rPr>
            </w:pPr>
          </w:p>
        </w:tc>
      </w:tr>
    </w:tbl>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1005B0" w:rsidRPr="00B138F3" w:rsidRDefault="001005B0" w:rsidP="001D7635">
      <w:pPr>
        <w:widowControl w:val="0"/>
        <w:spacing w:after="160"/>
        <w:ind w:left="-567" w:right="565"/>
        <w:jc w:val="center"/>
        <w:rPr>
          <w:rFonts w:ascii="GHEA Grapalat" w:hAnsi="GHEA Grapalat"/>
          <w:b/>
        </w:rPr>
      </w:pPr>
    </w:p>
    <w:p w:rsidR="00CE7B2E" w:rsidRDefault="00CE7B2E" w:rsidP="00CE7B2E">
      <w:pPr>
        <w:widowControl w:val="0"/>
        <w:spacing w:after="160"/>
        <w:rPr>
          <w:rFonts w:ascii="GHEA Grapalat" w:hAnsi="GHEA Grapalat"/>
          <w:b/>
        </w:rPr>
      </w:pPr>
    </w:p>
    <w:p w:rsidR="000A214C" w:rsidRPr="00B138F3" w:rsidRDefault="000A214C" w:rsidP="00CE7B2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1D7635">
      <w:pPr>
        <w:widowControl w:val="0"/>
        <w:spacing w:after="160"/>
        <w:ind w:left="-567"/>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E7B2E">
        <w:rPr>
          <w:rFonts w:ascii="GHEA Grapalat" w:hAnsi="GHEA Grapalat"/>
          <w:b/>
        </w:rPr>
        <w:t></w:t>
      </w:r>
      <w:r w:rsidR="00CE7B2E">
        <w:rPr>
          <w:rFonts w:ascii="GHEA Grapalat" w:hAnsi="GHEA Grapalat"/>
          <w:b/>
          <w:i/>
        </w:rPr>
        <w:t>GHTsDzB-HVKAK-202</w:t>
      </w:r>
      <w:r w:rsidR="00CE7B2E" w:rsidRPr="001D7635">
        <w:rPr>
          <w:rFonts w:ascii="GHEA Grapalat" w:hAnsi="GHEA Grapalat"/>
          <w:b/>
          <w:i/>
        </w:rPr>
        <w:t>3</w:t>
      </w:r>
      <w:r w:rsidR="00CE7B2E">
        <w:rPr>
          <w:rFonts w:ascii="GHEA Grapalat" w:hAnsi="GHEA Grapalat"/>
          <w:b/>
          <w:i/>
        </w:rPr>
        <w:t>-</w:t>
      </w:r>
      <w:r w:rsidR="00CE7B2E" w:rsidRPr="001D7635">
        <w:rPr>
          <w:rFonts w:ascii="GHEA Grapalat" w:hAnsi="GHEA Grapalat"/>
          <w:b/>
          <w:i/>
        </w:rPr>
        <w:t>18</w:t>
      </w:r>
      <w:r w:rsidR="00CE7B2E">
        <w:rPr>
          <w:rFonts w:ascii="GHEA Grapalat" w:hAnsi="GHEA Grapalat"/>
          <w:b/>
          <w:i/>
        </w:rPr>
        <w:t></w:t>
      </w:r>
    </w:p>
    <w:p w:rsidR="00AF4211" w:rsidRPr="00B138F3" w:rsidRDefault="00AF4211" w:rsidP="001D7635">
      <w:pPr>
        <w:widowControl w:val="0"/>
        <w:spacing w:after="160"/>
        <w:ind w:left="-567"/>
        <w:jc w:val="center"/>
        <w:rPr>
          <w:rFonts w:ascii="GHEA Grapalat" w:hAnsi="GHEA Grapalat"/>
          <w:b/>
        </w:rPr>
      </w:pP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D7635">
      <w:pPr>
        <w:widowControl w:val="0"/>
        <w:spacing w:after="160"/>
        <w:ind w:left="-567"/>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D7635">
            <w:pPr>
              <w:widowControl w:val="0"/>
              <w:spacing w:after="160"/>
              <w:ind w:left="-567"/>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D7635">
            <w:pPr>
              <w:widowControl w:val="0"/>
              <w:spacing w:after="160"/>
              <w:ind w:left="-567"/>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1D7635">
      <w:pPr>
        <w:widowControl w:val="0"/>
        <w:spacing w:after="160"/>
        <w:ind w:left="-567"/>
        <w:rPr>
          <w:rFonts w:ascii="GHEA Grapalat" w:hAnsi="GHEA Grapalat" w:cs="GHEA Grapalat"/>
          <w:b/>
        </w:rPr>
      </w:pPr>
    </w:p>
    <w:p w:rsidR="000A214C" w:rsidRPr="00B138F3" w:rsidRDefault="000A214C" w:rsidP="001D7635">
      <w:pPr>
        <w:widowControl w:val="0"/>
        <w:ind w:left="-567"/>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D7635">
      <w:pPr>
        <w:widowControl w:val="0"/>
        <w:spacing w:after="160"/>
        <w:ind w:left="-567"/>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D7635">
      <w:pPr>
        <w:widowControl w:val="0"/>
        <w:spacing w:after="160"/>
        <w:ind w:left="-567"/>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1D7635">
      <w:pPr>
        <w:widowControl w:val="0"/>
        <w:tabs>
          <w:tab w:val="left" w:pos="567"/>
        </w:tabs>
        <w:ind w:left="-567"/>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1D7635">
      <w:pPr>
        <w:widowControl w:val="0"/>
        <w:tabs>
          <w:tab w:val="left" w:pos="284"/>
        </w:tabs>
        <w:spacing w:after="160"/>
        <w:ind w:left="-567"/>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1D7635">
      <w:pPr>
        <w:widowControl w:val="0"/>
        <w:ind w:left="-567"/>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1D7635">
      <w:pPr>
        <w:widowControl w:val="0"/>
        <w:spacing w:after="160"/>
        <w:ind w:left="-567"/>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1D7635">
      <w:pPr>
        <w:ind w:left="-567"/>
        <w:rPr>
          <w:rFonts w:ascii="GHEA Grapalat" w:hAnsi="GHEA Grapalat"/>
        </w:rPr>
      </w:pPr>
      <w:r w:rsidRPr="00B138F3">
        <w:rPr>
          <w:rFonts w:ascii="GHEA Grapalat" w:hAnsi="GHEA Grapalat"/>
        </w:rPr>
        <w:br w:type="page"/>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w:t>
      </w:r>
      <w:r w:rsidRPr="00B138F3">
        <w:rPr>
          <w:rFonts w:ascii="GHEA Grapalat" w:hAnsi="GHEA Grapalat"/>
        </w:rPr>
        <w:lastRenderedPageBreak/>
        <w:t>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D7635">
      <w:pPr>
        <w:widowControl w:val="0"/>
        <w:spacing w:after="160"/>
        <w:ind w:left="-567"/>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D7635">
      <w:pPr>
        <w:widowControl w:val="0"/>
        <w:tabs>
          <w:tab w:val="left" w:pos="1134"/>
        </w:tabs>
        <w:spacing w:after="160"/>
        <w:ind w:left="-567"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D7635">
      <w:pPr>
        <w:widowControl w:val="0"/>
        <w:tabs>
          <w:tab w:val="left" w:pos="1134"/>
        </w:tabs>
        <w:spacing w:after="160"/>
        <w:ind w:left="-567"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D7635">
      <w:pPr>
        <w:widowControl w:val="0"/>
        <w:spacing w:after="160"/>
        <w:ind w:left="-567"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B138F3"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D7635">
      <w:pPr>
        <w:widowControl w:val="0"/>
        <w:ind w:left="-567"/>
        <w:jc w:val="both"/>
        <w:rPr>
          <w:rFonts w:ascii="GHEA Grapalat" w:hAnsi="GHEA Grapalat"/>
        </w:rPr>
      </w:pPr>
      <w:r w:rsidRPr="00B138F3">
        <w:rPr>
          <w:rFonts w:ascii="GHEA Grapalat" w:hAnsi="GHEA Grapalat"/>
        </w:rPr>
        <w:t>_______________________________________</w:t>
      </w:r>
    </w:p>
    <w:p w:rsidR="000A214C" w:rsidRPr="006F1605" w:rsidRDefault="000A214C" w:rsidP="001D7635">
      <w:pPr>
        <w:widowControl w:val="0"/>
        <w:spacing w:after="160"/>
        <w:ind w:left="-567"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D7635">
      <w:pPr>
        <w:widowControl w:val="0"/>
        <w:spacing w:after="160"/>
        <w:ind w:left="-567"/>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402"/>
              </w:tabs>
              <w:spacing w:after="160"/>
              <w:ind w:left="-567"/>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3390"/>
              </w:tabs>
              <w:spacing w:after="160"/>
              <w:ind w:left="-567"/>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E7B2E"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11.</w:t>
            </w:r>
            <w:r w:rsidRPr="00B138F3">
              <w:rPr>
                <w:rFonts w:ascii="GHEA Grapalat" w:hAnsi="GHEA Grapalat"/>
              </w:rPr>
              <w:tab/>
              <w:t>УНН бенефициара:</w:t>
            </w:r>
            <w:r w:rsidR="00CE7B2E">
              <w:rPr>
                <w:rFonts w:ascii="GHEA Grapalat" w:hAnsi="GHEA Grapalat"/>
                <w:lang w:val="en-GB"/>
              </w:rPr>
              <w:t xml:space="preserve"> </w:t>
            </w:r>
            <w:r w:rsidR="00CE7B2E" w:rsidRPr="00E063D7">
              <w:rPr>
                <w:rFonts w:ascii="GHEA Grapalat" w:hAnsi="GHEA Grapalat" w:cs="Arial"/>
                <w:b/>
                <w:sz w:val="22"/>
                <w:szCs w:val="22"/>
              </w:rPr>
              <w:t>02625503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E7B2E" w:rsidRPr="00CE7B2E">
              <w:rPr>
                <w:rFonts w:ascii="GHEA Grapalat" w:hAnsi="GHEA Grapalat"/>
              </w:rPr>
              <w:t xml:space="preserve"> </w:t>
            </w:r>
            <w:r w:rsidR="00CE7B2E">
              <w:rPr>
                <w:rFonts w:ascii="GHEA Grapalat" w:hAnsi="GHEA Grapalat"/>
                <w:b/>
                <w:sz w:val="22"/>
                <w:szCs w:val="22"/>
              </w:rPr>
              <w:t xml:space="preserve"> Центральное Казначейство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E7B2E" w:rsidRDefault="00E752B6" w:rsidP="001D7635">
            <w:pPr>
              <w:widowControl w:val="0"/>
              <w:tabs>
                <w:tab w:val="left" w:pos="855"/>
              </w:tabs>
              <w:spacing w:after="160"/>
              <w:ind w:left="-567"/>
              <w:rPr>
                <w:rFonts w:ascii="GHEA Grapalat" w:hAnsi="GHEA Grapalat"/>
                <w:lang w:val="en-GB"/>
              </w:rPr>
            </w:pPr>
            <w:r w:rsidRPr="00B138F3">
              <w:rPr>
                <w:rFonts w:ascii="GHEA Grapalat" w:hAnsi="GHEA Grapalat"/>
              </w:rPr>
              <w:t>13.</w:t>
            </w:r>
            <w:r w:rsidRPr="00B138F3">
              <w:rPr>
                <w:rFonts w:ascii="GHEA Grapalat" w:hAnsi="GHEA Grapalat"/>
              </w:rPr>
              <w:tab/>
              <w:t>Номер счета бенефициара (сч.№)</w:t>
            </w:r>
            <w:r w:rsidR="00CE7B2E">
              <w:rPr>
                <w:rFonts w:ascii="GHEA Grapalat" w:hAnsi="GHEA Grapalat"/>
                <w:lang w:val="en-GB"/>
              </w:rPr>
              <w:t xml:space="preserve"> </w:t>
            </w:r>
            <w:r w:rsidR="00CE7B2E"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D7635">
            <w:pPr>
              <w:widowControl w:val="0"/>
              <w:tabs>
                <w:tab w:val="left" w:pos="855"/>
              </w:tabs>
              <w:spacing w:after="160"/>
              <w:ind w:left="-567"/>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851"/>
              </w:tabs>
              <w:spacing w:after="160"/>
              <w:ind w:left="-567"/>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45"/>
              </w:tabs>
              <w:spacing w:after="160"/>
              <w:ind w:left="-567"/>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D7635">
            <w:pPr>
              <w:widowControl w:val="0"/>
              <w:tabs>
                <w:tab w:val="left" w:pos="905"/>
              </w:tabs>
              <w:spacing w:after="160"/>
              <w:ind w:left="-567"/>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jc w:val="right"/>
              <w:rPr>
                <w:rFonts w:ascii="GHEA Grapalat" w:hAnsi="GHEA Grapalat" w:cs="Tahoma"/>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/____________________/</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tabs>
                <w:tab w:val="left" w:pos="4539"/>
              </w:tabs>
              <w:spacing w:after="160"/>
              <w:ind w:left="-567"/>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spacing w:after="160"/>
              <w:ind w:left="-567"/>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D7635">
            <w:pPr>
              <w:widowControl w:val="0"/>
              <w:spacing w:after="160"/>
              <w:ind w:left="-567"/>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D7635">
            <w:pPr>
              <w:widowControl w:val="0"/>
              <w:spacing w:after="160"/>
              <w:ind w:left="-567"/>
              <w:rPr>
                <w:rFonts w:ascii="GHEA Grapalat" w:hAnsi="GHEA Grapalat" w:cs="Tahoma"/>
              </w:rPr>
            </w:pPr>
          </w:p>
          <w:p w:rsidR="00E752B6" w:rsidRPr="00B138F3" w:rsidRDefault="00E752B6" w:rsidP="001D7635">
            <w:pPr>
              <w:widowControl w:val="0"/>
              <w:ind w:left="-567"/>
              <w:jc w:val="right"/>
              <w:rPr>
                <w:rFonts w:ascii="GHEA Grapalat" w:hAnsi="GHEA Grapalat" w:cs="Tahoma"/>
              </w:rPr>
            </w:pPr>
            <w:r w:rsidRPr="00B138F3">
              <w:rPr>
                <w:rFonts w:ascii="GHEA Grapalat" w:hAnsi="GHEA Grapalat"/>
              </w:rPr>
              <w:t>/____________________/</w:t>
            </w:r>
          </w:p>
          <w:p w:rsidR="00E752B6" w:rsidRPr="00B138F3" w:rsidRDefault="00E752B6" w:rsidP="001D7635">
            <w:pPr>
              <w:widowControl w:val="0"/>
              <w:spacing w:after="160"/>
              <w:ind w:left="-567"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D7635">
            <w:pPr>
              <w:widowControl w:val="0"/>
              <w:spacing w:after="160"/>
              <w:ind w:left="-567"/>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D7635">
            <w:pPr>
              <w:widowControl w:val="0"/>
              <w:tabs>
                <w:tab w:val="left" w:pos="4678"/>
              </w:tabs>
              <w:spacing w:after="160"/>
              <w:ind w:left="-567"/>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cs="Sylfaen"/>
              </w:rPr>
            </w:pPr>
          </w:p>
          <w:p w:rsidR="00E752B6" w:rsidRPr="00B138F3" w:rsidRDefault="00E752B6" w:rsidP="001D7635">
            <w:pPr>
              <w:widowControl w:val="0"/>
              <w:spacing w:after="160"/>
              <w:ind w:left="-567"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D7635">
            <w:pPr>
              <w:widowControl w:val="0"/>
              <w:tabs>
                <w:tab w:val="left" w:pos="4554"/>
              </w:tabs>
              <w:spacing w:after="160"/>
              <w:ind w:left="-567"/>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D7635">
            <w:pPr>
              <w:widowControl w:val="0"/>
              <w:spacing w:after="160"/>
              <w:ind w:left="-567"/>
              <w:rPr>
                <w:rFonts w:ascii="GHEA Grapalat" w:hAnsi="GHEA Grapalat"/>
              </w:rPr>
            </w:pPr>
          </w:p>
          <w:p w:rsidR="00E752B6" w:rsidRPr="00B138F3" w:rsidRDefault="00E752B6" w:rsidP="001D7635">
            <w:pPr>
              <w:widowControl w:val="0"/>
              <w:spacing w:after="160"/>
              <w:ind w:left="-567"/>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D7635">
      <w:pPr>
        <w:widowControl w:val="0"/>
        <w:spacing w:after="160"/>
        <w:ind w:left="-567"/>
        <w:jc w:val="center"/>
        <w:rPr>
          <w:rFonts w:ascii="GHEA Grapalat" w:hAnsi="GHEA Grapalat" w:cs="Sylfaen"/>
        </w:rPr>
      </w:pPr>
    </w:p>
    <w:p w:rsidR="00E752B6" w:rsidRPr="00E752B6" w:rsidRDefault="00E752B6" w:rsidP="001D7635">
      <w:pPr>
        <w:ind w:left="-567"/>
        <w:rPr>
          <w:rFonts w:ascii="GHEA Grapalat" w:hAnsi="GHEA Grapalat" w:cs="Sylfaen"/>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E752B6" w:rsidRDefault="00E752B6" w:rsidP="001D7635">
      <w:pPr>
        <w:ind w:left="-567"/>
        <w:rPr>
          <w:rFonts w:ascii="GHEA Grapalat" w:hAnsi="GHEA Grapalat" w:cs="Sylfaen"/>
          <w:lang w:val="hy-AM"/>
        </w:rPr>
      </w:pPr>
    </w:p>
    <w:p w:rsidR="00BE2572" w:rsidRPr="00B138F3" w:rsidRDefault="00BE2572" w:rsidP="001D7635">
      <w:pPr>
        <w:ind w:left="-567"/>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1D7635">
      <w:pPr>
        <w:ind w:left="-567"/>
        <w:rPr>
          <w:rFonts w:ascii="GHEA Grapalat" w:hAnsi="GHEA Grapalat" w:cs="Sylfaen"/>
        </w:rPr>
      </w:pPr>
      <w:r w:rsidRPr="00B138F3">
        <w:rPr>
          <w:rFonts w:ascii="GHEA Grapalat" w:hAnsi="GHEA Grapalat" w:cs="Sylfaen"/>
        </w:rPr>
        <w:br w:type="page"/>
      </w:r>
    </w:p>
    <w:p w:rsidR="00BE2572" w:rsidRPr="00B138F3" w:rsidRDefault="00BE2572" w:rsidP="001D763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D7635">
            <w:pPr>
              <w:widowControl w:val="0"/>
              <w:spacing w:after="120"/>
              <w:ind w:left="-567"/>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в </w:t>
            </w:r>
            <w:r w:rsidRPr="00B138F3">
              <w:rPr>
                <w:rFonts w:ascii="GHEA Grapalat" w:hAnsi="GHEA Grapalat"/>
                <w:sz w:val="18"/>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D7635">
            <w:pPr>
              <w:widowControl w:val="0"/>
              <w:spacing w:after="120"/>
              <w:ind w:left="-567"/>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D7635">
            <w:pPr>
              <w:widowControl w:val="0"/>
              <w:spacing w:after="120"/>
              <w:ind w:left="-567"/>
              <w:jc w:val="center"/>
              <w:rPr>
                <w:rFonts w:ascii="GHEA Grapalat" w:hAnsi="GHEA Grapalat"/>
                <w:sz w:val="18"/>
                <w:szCs w:val="18"/>
              </w:rPr>
            </w:pPr>
          </w:p>
        </w:tc>
      </w:tr>
    </w:tbl>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BE2572" w:rsidRPr="00B138F3" w:rsidRDefault="00BE2572" w:rsidP="001D7635">
      <w:pPr>
        <w:widowControl w:val="0"/>
        <w:spacing w:after="160"/>
        <w:ind w:left="-567" w:right="565"/>
        <w:jc w:val="center"/>
        <w:rPr>
          <w:rFonts w:ascii="GHEA Grapalat" w:hAnsi="GHEA Grapalat"/>
          <w:b/>
        </w:rPr>
      </w:pPr>
    </w:p>
    <w:p w:rsidR="003B2F27" w:rsidRPr="006F1605" w:rsidRDefault="003B2F27" w:rsidP="001D7635">
      <w:pPr>
        <w:pStyle w:val="norm"/>
        <w:widowControl w:val="0"/>
        <w:spacing w:after="160" w:line="240" w:lineRule="auto"/>
        <w:ind w:left="-567"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D7635">
      <w:pPr>
        <w:pStyle w:val="BodyTextIndent3"/>
        <w:widowControl w:val="0"/>
        <w:spacing w:after="160" w:line="240" w:lineRule="auto"/>
        <w:ind w:left="-567"/>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E7B2E">
        <w:rPr>
          <w:rFonts w:ascii="GHEA Grapalat" w:hAnsi="GHEA Grapalat"/>
          <w:b/>
          <w:i/>
          <w:sz w:val="24"/>
          <w:szCs w:val="24"/>
        </w:rPr>
        <w:t>«GHTsDzB-HVKAK-202</w:t>
      </w:r>
      <w:r w:rsidR="00CE7B2E" w:rsidRPr="001D7635">
        <w:rPr>
          <w:rFonts w:ascii="GHEA Grapalat" w:hAnsi="GHEA Grapalat"/>
          <w:b/>
          <w:i/>
          <w:sz w:val="24"/>
          <w:szCs w:val="24"/>
        </w:rPr>
        <w:t>3</w:t>
      </w:r>
      <w:r w:rsidR="00CE7B2E">
        <w:rPr>
          <w:rFonts w:ascii="GHEA Grapalat" w:hAnsi="GHEA Grapalat"/>
          <w:b/>
          <w:i/>
          <w:sz w:val="24"/>
          <w:szCs w:val="24"/>
        </w:rPr>
        <w:t>-</w:t>
      </w:r>
      <w:r w:rsidR="00CE7B2E" w:rsidRPr="001D7635">
        <w:rPr>
          <w:rFonts w:ascii="GHEA Grapalat" w:hAnsi="GHEA Grapalat"/>
          <w:b/>
          <w:i/>
          <w:sz w:val="24"/>
          <w:szCs w:val="24"/>
        </w:rPr>
        <w:t>18</w:t>
      </w:r>
      <w:r w:rsidR="00CE7B2E">
        <w:rPr>
          <w:rFonts w:ascii="GHEA Grapalat" w:hAnsi="GHEA Grapalat"/>
          <w:b/>
          <w:i/>
          <w:sz w:val="24"/>
          <w:szCs w:val="24"/>
        </w:rPr>
        <w:t>»</w:t>
      </w:r>
    </w:p>
    <w:p w:rsidR="003B2F27" w:rsidRPr="00AD29CE" w:rsidRDefault="003B2F27" w:rsidP="001D7635">
      <w:pPr>
        <w:widowControl w:val="0"/>
        <w:spacing w:after="160"/>
        <w:ind w:left="-567"/>
        <w:jc w:val="right"/>
        <w:rPr>
          <w:rFonts w:ascii="GHEA Grapalat" w:hAnsi="GHEA Grapalat"/>
          <w:i/>
        </w:rPr>
      </w:pPr>
    </w:p>
    <w:p w:rsidR="00CE7B2E" w:rsidRPr="00936B04" w:rsidRDefault="00CE7B2E" w:rsidP="00CE7B2E">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ДЛЯ НУЖД ГОСУДАРСТВА </w:t>
      </w:r>
    </w:p>
    <w:p w:rsidR="003B2F27" w:rsidRDefault="003B2F27" w:rsidP="001D7635">
      <w:pPr>
        <w:widowControl w:val="0"/>
        <w:spacing w:after="160"/>
        <w:ind w:left="-567"/>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D7635">
            <w:pPr>
              <w:widowControl w:val="0"/>
              <w:spacing w:after="16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D7635">
            <w:pPr>
              <w:widowControl w:val="0"/>
              <w:tabs>
                <w:tab w:val="left" w:pos="1701"/>
                <w:tab w:val="left" w:pos="2552"/>
                <w:tab w:val="left" w:pos="8865"/>
              </w:tabs>
              <w:spacing w:after="160"/>
              <w:ind w:left="-567"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D7635">
      <w:pPr>
        <w:widowControl w:val="0"/>
        <w:spacing w:after="160"/>
        <w:ind w:left="-567"/>
        <w:jc w:val="center"/>
        <w:rPr>
          <w:rFonts w:ascii="GHEA Grapalat" w:hAnsi="GHEA Grapalat"/>
          <w:b/>
          <w:u w:val="single"/>
          <w:lang w:val="en-US"/>
        </w:rPr>
      </w:pPr>
    </w:p>
    <w:p w:rsidR="003B2F27" w:rsidRPr="00AD29CE" w:rsidRDefault="00CE7B2E" w:rsidP="001D7635">
      <w:pPr>
        <w:widowControl w:val="0"/>
        <w:spacing w:after="160"/>
        <w:ind w:left="-567"/>
        <w:jc w:val="both"/>
        <w:rPr>
          <w:rFonts w:ascii="GHEA Grapalat" w:hAnsi="GHEA Grapalat"/>
        </w:rPr>
      </w:pPr>
      <w:r w:rsidRPr="00CE7B2E">
        <w:rPr>
          <w:rFonts w:ascii="GHEA Grapalat" w:hAnsi="GHEA Grapalat"/>
          <w:color w:val="0D0D0D" w:themeColor="text1" w:themeTint="F2"/>
        </w:rPr>
        <w:t xml:space="preserve">ГНО </w:t>
      </w:r>
      <w:r w:rsidRPr="00CE7B2E">
        <w:rPr>
          <w:rFonts w:ascii="GHEA Grapalat" w:hAnsi="GHEA Grapalat"/>
          <w:i/>
          <w:color w:val="0D0D0D" w:themeColor="text1" w:themeTint="F2"/>
        </w:rPr>
        <w:t>«</w:t>
      </w:r>
      <w:r w:rsidRPr="00CE7B2E">
        <w:rPr>
          <w:rFonts w:ascii="GHEA Grapalat" w:hAnsi="GHEA Grapalat"/>
          <w:color w:val="0D0D0D" w:themeColor="text1" w:themeTint="F2"/>
        </w:rPr>
        <w:t>Национальный центр по контролю и профилактике заболеваний</w:t>
      </w:r>
      <w:r w:rsidRPr="00CE7B2E">
        <w:rPr>
          <w:rFonts w:ascii="GHEA Grapalat" w:hAnsi="GHEA Grapalat"/>
          <w:i/>
          <w:color w:val="0D0D0D" w:themeColor="text1" w:themeTint="F2"/>
        </w:rPr>
        <w:t>»</w:t>
      </w:r>
      <w:r w:rsidRPr="00CE7B2E">
        <w:rPr>
          <w:rFonts w:ascii="GHEA Grapalat" w:hAnsi="GHEA Grapalat"/>
          <w:color w:val="0D0D0D" w:themeColor="text1" w:themeTint="F2"/>
        </w:rPr>
        <w:t xml:space="preserve"> </w:t>
      </w:r>
      <w:r w:rsidRPr="00CE7B2E">
        <w:rPr>
          <w:rStyle w:val="Emphasis"/>
          <w:rFonts w:ascii="GHEA Grapalat" w:hAnsi="GHEA Grapalat" w:cs="Arial"/>
          <w:bCs/>
          <w:i w:val="0"/>
          <w:color w:val="0D0D0D" w:themeColor="text1" w:themeTint="F2"/>
          <w:shd w:val="clear" w:color="auto" w:fill="FFFFFF"/>
        </w:rPr>
        <w:t>МЗ РА</w:t>
      </w:r>
      <w:r w:rsidRPr="00CE7B2E">
        <w:rPr>
          <w:rFonts w:ascii="GHEA Grapalat" w:hAnsi="GHEA Grapalat"/>
        </w:rPr>
        <w:t>, в лице генерального директора А. Ваняна</w:t>
      </w:r>
      <w:r w:rsidR="003B2F27" w:rsidRPr="00CE7B2E">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1D7635">
      <w:pPr>
        <w:spacing w:after="160"/>
        <w:ind w:left="-567"/>
        <w:jc w:val="center"/>
        <w:rPr>
          <w:rFonts w:ascii="GHEA Grapalat" w:hAnsi="GHEA Grapalat"/>
          <w:b/>
        </w:rPr>
      </w:pPr>
      <w:r w:rsidRPr="00D04EA3">
        <w:rPr>
          <w:rFonts w:ascii="GHEA Grapalat" w:hAnsi="GHEA Grapalat"/>
          <w:b/>
        </w:rPr>
        <w:t>1. ПРЕДМЕТ ДОГОВОРА</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0224C">
        <w:rPr>
          <w:rFonts w:ascii="GHEA Grapalat" w:hAnsi="GHEA Grapalat"/>
          <w:b/>
        </w:rPr>
        <w:t>предоставление услуги оценки рыночной стоимости имущества</w:t>
      </w:r>
      <w:r w:rsidR="0010224C"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Default="003B2F27" w:rsidP="001D7635">
      <w:pPr>
        <w:widowControl w:val="0"/>
        <w:tabs>
          <w:tab w:val="left" w:pos="1134"/>
        </w:tabs>
        <w:spacing w:after="160"/>
        <w:ind w:left="-567"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10224C">
      <w:pPr>
        <w:ind w:left="-567"/>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10224C"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0224C">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lastRenderedPageBreak/>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Pr="0010224C" w:rsidRDefault="003B2F27" w:rsidP="0010224C">
      <w:pPr>
        <w:widowControl w:val="0"/>
        <w:pBdr>
          <w:bottom w:val="single" w:sz="6" w:space="1" w:color="auto"/>
        </w:pBdr>
        <w:tabs>
          <w:tab w:val="left" w:pos="1276"/>
        </w:tabs>
        <w:spacing w:after="160"/>
        <w:ind w:left="-567"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w:t>
      </w:r>
      <w:r w:rsidR="0010224C">
        <w:rPr>
          <w:rFonts w:ascii="GHEA Grapalat" w:hAnsi="GHEA Grapalat"/>
        </w:rPr>
        <w:t xml:space="preserve"> уведомлять об этом Исполнителя</w:t>
      </w:r>
    </w:p>
    <w:p w:rsidR="003B2F27" w:rsidRPr="00780EB7" w:rsidRDefault="003B2F27" w:rsidP="0010224C">
      <w:pPr>
        <w:widowControl w:val="0"/>
        <w:tabs>
          <w:tab w:val="left" w:pos="1276"/>
        </w:tabs>
        <w:spacing w:after="160"/>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1D7635">
      <w:pPr>
        <w:widowControl w:val="0"/>
        <w:tabs>
          <w:tab w:val="left" w:pos="1134"/>
        </w:tabs>
        <w:spacing w:after="160"/>
        <w:ind w:left="-567"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D7635">
      <w:pPr>
        <w:widowControl w:val="0"/>
        <w:tabs>
          <w:tab w:val="left" w:pos="1276"/>
        </w:tabs>
        <w:spacing w:after="160"/>
        <w:ind w:left="-567"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1D7635">
      <w:pPr>
        <w:widowControl w:val="0"/>
        <w:spacing w:after="160"/>
        <w:ind w:left="-567"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1D7635">
      <w:pPr>
        <w:widowControl w:val="0"/>
        <w:spacing w:after="160"/>
        <w:ind w:left="-567"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процентам стоимости </w:t>
      </w:r>
      <w:r w:rsidRPr="00675CA2">
        <w:rPr>
          <w:rFonts w:ascii="GHEA Grapalat" w:hAnsi="GHEA Grapalat"/>
        </w:rPr>
        <w:lastRenderedPageBreak/>
        <w:t>фактически выполненных работ, приведшим к потере</w:t>
      </w:r>
      <w:r w:rsidR="00CF6889">
        <w:rPr>
          <w:rStyle w:val="FootnoteReference"/>
          <w:rFonts w:ascii="GHEA Grapalat" w:hAnsi="GHEA Grapalat"/>
        </w:rPr>
        <w:footnoteReference w:customMarkFollows="1" w:id="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3. ПОРЯДОК СДАЧИ И ПРИЕМКИ УСЛУГИ</w:t>
      </w:r>
    </w:p>
    <w:p w:rsidR="0010224C" w:rsidRDefault="00184C37" w:rsidP="001D7635">
      <w:pPr>
        <w:widowControl w:val="0"/>
        <w:tabs>
          <w:tab w:val="left" w:pos="1134"/>
        </w:tabs>
        <w:spacing w:after="160"/>
        <w:ind w:left="-567" w:firstLine="567"/>
        <w:jc w:val="both"/>
        <w:rPr>
          <w:rFonts w:ascii="GHEA Grapalat" w:hAnsi="GHEA Grapalat"/>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10224C">
        <w:rPr>
          <w:rFonts w:ascii="GHEA Grapalat" w:hAnsi="GHEA Grapalat"/>
        </w:rPr>
        <w:t>.</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D7635">
      <w:pPr>
        <w:widowControl w:val="0"/>
        <w:tabs>
          <w:tab w:val="left" w:pos="1134"/>
        </w:tabs>
        <w:spacing w:after="160"/>
        <w:ind w:left="-567"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D7635">
      <w:pPr>
        <w:widowControl w:val="0"/>
        <w:spacing w:after="160"/>
        <w:ind w:left="-567"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D7635">
      <w:pPr>
        <w:widowControl w:val="0"/>
        <w:spacing w:after="160"/>
        <w:ind w:left="-567"/>
        <w:jc w:val="center"/>
        <w:rPr>
          <w:rFonts w:ascii="GHEA Grapalat" w:hAnsi="GHEA Grapalat"/>
          <w:b/>
        </w:rPr>
      </w:pP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9"/>
        <w:t>18</w:t>
      </w:r>
      <w:r w:rsidRPr="00844C3A">
        <w:rPr>
          <w:rFonts w:ascii="GHEA Grapalat" w:hAnsi="GHEA Grapalat"/>
        </w:rPr>
        <w:t>.</w:t>
      </w:r>
    </w:p>
    <w:p w:rsidR="003B2F27"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9D50A9" w:rsidRPr="009D50A9">
        <w:rPr>
          <w:rFonts w:ascii="GHEA Grapalat" w:hAnsi="GHEA Grapalat"/>
        </w:rPr>
        <w:t>30</w:t>
      </w:r>
      <w:r w:rsidR="00B77033">
        <w:rPr>
          <w:rFonts w:ascii="GHEA Grapalat" w:hAnsi="GHEA Grapalat"/>
        </w:rPr>
        <w:t xml:space="preserve">-ого </w:t>
      </w:r>
      <w:r w:rsidRPr="00AD29CE">
        <w:rPr>
          <w:rFonts w:ascii="GHEA Grapalat" w:hAnsi="GHEA Grapalat"/>
        </w:rPr>
        <w:t xml:space="preserve">декабря данного года. </w:t>
      </w:r>
    </w:p>
    <w:p w:rsidR="009B7BE7" w:rsidRPr="009B7BE7" w:rsidRDefault="009B7BE7" w:rsidP="001D7635">
      <w:pPr>
        <w:widowControl w:val="0"/>
        <w:tabs>
          <w:tab w:val="left" w:pos="1134"/>
        </w:tabs>
        <w:spacing w:after="160"/>
        <w:ind w:left="-567"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1D7635">
      <w:pPr>
        <w:widowControl w:val="0"/>
        <w:spacing w:after="160"/>
        <w:ind w:left="-567"/>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w:t>
      </w:r>
      <w:r w:rsidRPr="00AD29CE">
        <w:rPr>
          <w:rFonts w:ascii="GHEA Grapalat" w:hAnsi="GHEA Grapalat"/>
        </w:rPr>
        <w:lastRenderedPageBreak/>
        <w:t>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1D7635">
      <w:pPr>
        <w:widowControl w:val="0"/>
        <w:spacing w:after="160"/>
        <w:ind w:left="-567" w:firstLine="720"/>
        <w:jc w:val="center"/>
        <w:rPr>
          <w:rFonts w:ascii="GHEA Grapalat" w:hAnsi="GHEA Grapalat" w:cs="Sylfaen"/>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1D7635">
      <w:pPr>
        <w:ind w:left="-567"/>
        <w:jc w:val="center"/>
        <w:rPr>
          <w:rFonts w:ascii="GHEA Grapalat" w:hAnsi="GHEA Grapalat"/>
          <w:b/>
        </w:rPr>
      </w:pPr>
    </w:p>
    <w:p w:rsidR="003B2F27" w:rsidRPr="00E661BE" w:rsidRDefault="003B2F27" w:rsidP="001D7635">
      <w:pPr>
        <w:ind w:left="-567"/>
        <w:jc w:val="center"/>
        <w:rPr>
          <w:rFonts w:ascii="GHEA Grapalat" w:hAnsi="GHEA Grapalat"/>
          <w:b/>
        </w:rPr>
      </w:pPr>
      <w:r w:rsidRPr="00AD29CE">
        <w:rPr>
          <w:rFonts w:ascii="GHEA Grapalat" w:hAnsi="GHEA Grapalat"/>
          <w:b/>
        </w:rPr>
        <w:t>7. ИНЫЕ УСЛОВИЯ</w:t>
      </w:r>
    </w:p>
    <w:p w:rsidR="0043443E" w:rsidRPr="00E661BE" w:rsidRDefault="0043443E" w:rsidP="001D7635">
      <w:pPr>
        <w:ind w:left="-567"/>
        <w:jc w:val="center"/>
        <w:rPr>
          <w:rFonts w:ascii="GHEA Grapalat" w:hAnsi="GHEA Grapalat" w:cs="Sylfaen"/>
          <w:b/>
        </w:rPr>
      </w:pP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D7635">
      <w:pPr>
        <w:widowControl w:val="0"/>
        <w:spacing w:after="160"/>
        <w:ind w:left="-567"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D7635">
      <w:pPr>
        <w:widowControl w:val="0"/>
        <w:tabs>
          <w:tab w:val="left" w:pos="1134"/>
        </w:tabs>
        <w:spacing w:after="160"/>
        <w:ind w:left="-567"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D7635">
      <w:pPr>
        <w:widowControl w:val="0"/>
        <w:tabs>
          <w:tab w:val="left" w:pos="1134"/>
        </w:tabs>
        <w:spacing w:after="160"/>
        <w:ind w:left="-567"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D7635">
      <w:pPr>
        <w:widowControl w:val="0"/>
        <w:tabs>
          <w:tab w:val="left" w:pos="1134"/>
        </w:tabs>
        <w:spacing w:after="160"/>
        <w:ind w:left="-567"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D7635">
      <w:pPr>
        <w:widowControl w:val="0"/>
        <w:tabs>
          <w:tab w:val="left" w:pos="1134"/>
        </w:tabs>
        <w:spacing w:after="160"/>
        <w:ind w:left="-567"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rsidR="003B2F27" w:rsidRPr="00AD29CE" w:rsidRDefault="003B2F27" w:rsidP="001D7635">
      <w:pPr>
        <w:widowControl w:val="0"/>
        <w:tabs>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D7635">
      <w:pPr>
        <w:widowControl w:val="0"/>
        <w:tabs>
          <w:tab w:val="left" w:pos="720"/>
          <w:tab w:val="left" w:pos="1134"/>
        </w:tabs>
        <w:spacing w:after="160"/>
        <w:ind w:left="-567"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D7635">
      <w:pPr>
        <w:widowControl w:val="0"/>
        <w:spacing w:after="160"/>
        <w:ind w:left="-567"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w:t>
      </w:r>
      <w:r w:rsidRPr="00AD29CE">
        <w:rPr>
          <w:rFonts w:ascii="GHEA Grapalat" w:hAnsi="GHEA Grapalat"/>
        </w:rPr>
        <w:lastRenderedPageBreak/>
        <w:t xml:space="preserve">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D7635">
      <w:pPr>
        <w:widowControl w:val="0"/>
        <w:tabs>
          <w:tab w:val="left" w:pos="1276"/>
        </w:tabs>
        <w:spacing w:after="160"/>
        <w:ind w:left="-567"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D7635">
      <w:pPr>
        <w:widowControl w:val="0"/>
        <w:tabs>
          <w:tab w:val="left" w:pos="1276"/>
        </w:tabs>
        <w:spacing w:after="160"/>
        <w:ind w:left="-567"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Pr="00842146">
        <w:rPr>
          <w:rFonts w:ascii="GHEA Grapalat" w:hAnsi="GHEA Grapalat"/>
        </w:rPr>
        <w:lastRenderedPageBreak/>
        <w:t>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4"/>
        <w:t>24</w:t>
      </w:r>
    </w:p>
    <w:p w:rsidR="003B2F27" w:rsidRPr="00AD29CE" w:rsidRDefault="003B2F27" w:rsidP="001D7635">
      <w:pPr>
        <w:widowControl w:val="0"/>
        <w:spacing w:after="160"/>
        <w:ind w:left="-567"/>
        <w:rPr>
          <w:rFonts w:ascii="GHEA Grapalat" w:hAnsi="GHEA Grapalat"/>
        </w:rPr>
      </w:pP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D7635">
            <w:pPr>
              <w:widowControl w:val="0"/>
              <w:ind w:left="-567"/>
              <w:jc w:val="center"/>
              <w:rPr>
                <w:rFonts w:ascii="GHEA Grapalat" w:hAnsi="GHEA Grapalat"/>
              </w:rPr>
            </w:pPr>
            <w:r w:rsidRPr="00E40AC8">
              <w:rPr>
                <w:rFonts w:ascii="GHEA Grapalat" w:hAnsi="GHEA Grapalat"/>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D7635">
            <w:pPr>
              <w:widowControl w:val="0"/>
              <w:spacing w:after="160"/>
              <w:ind w:left="-567"/>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D7635">
            <w:pPr>
              <w:widowControl w:val="0"/>
              <w:spacing w:after="160"/>
              <w:ind w:left="-567"/>
              <w:jc w:val="center"/>
              <w:rPr>
                <w:rFonts w:ascii="GHEA Grapalat" w:hAnsi="GHEA Grapalat"/>
                <w:lang w:val="en-US"/>
              </w:rPr>
            </w:pPr>
          </w:p>
          <w:p w:rsidR="003B2F27" w:rsidRPr="00E40AC8" w:rsidRDefault="003B2F27" w:rsidP="001D7635">
            <w:pPr>
              <w:widowControl w:val="0"/>
              <w:spacing w:after="160"/>
              <w:ind w:left="-567"/>
              <w:jc w:val="center"/>
              <w:rPr>
                <w:rFonts w:ascii="GHEA Grapalat" w:hAnsi="GHEA Grapalat"/>
                <w:lang w:val="en-US"/>
              </w:rPr>
            </w:pPr>
            <w:r w:rsidRPr="00AD29CE">
              <w:rPr>
                <w:rFonts w:ascii="GHEA Grapalat" w:hAnsi="GHEA Grapalat"/>
              </w:rPr>
              <w:t>М. П.</w:t>
            </w:r>
          </w:p>
        </w:tc>
      </w:tr>
    </w:tbl>
    <w:p w:rsidR="003B2F27" w:rsidRPr="00AD29CE" w:rsidRDefault="003B2F27" w:rsidP="001D7635">
      <w:pPr>
        <w:widowControl w:val="0"/>
        <w:spacing w:after="160"/>
        <w:ind w:left="-567" w:firstLine="709"/>
        <w:jc w:val="center"/>
        <w:rPr>
          <w:rFonts w:ascii="GHEA Grapalat" w:hAnsi="GHEA Grapalat"/>
          <w:b/>
        </w:rPr>
      </w:pPr>
    </w:p>
    <w:p w:rsidR="003B2F27" w:rsidRPr="00AD29CE" w:rsidRDefault="003B2F27" w:rsidP="001D7635">
      <w:pPr>
        <w:widowControl w:val="0"/>
        <w:spacing w:after="160"/>
        <w:ind w:left="-567"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jc w:val="center"/>
        <w:rPr>
          <w:rFonts w:ascii="GHEA Grapalat" w:hAnsi="GHEA Grapalat"/>
        </w:rPr>
      </w:pPr>
    </w:p>
    <w:p w:rsidR="003B2F27" w:rsidRPr="00E40AC8" w:rsidRDefault="003B2F27" w:rsidP="001D7635">
      <w:pPr>
        <w:widowControl w:val="0"/>
        <w:spacing w:after="160"/>
        <w:ind w:left="-567"/>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146"/>
        <w:gridCol w:w="1592"/>
        <w:gridCol w:w="1272"/>
        <w:gridCol w:w="1467"/>
        <w:gridCol w:w="891"/>
        <w:gridCol w:w="858"/>
        <w:gridCol w:w="935"/>
      </w:tblGrid>
      <w:tr w:rsidR="003B2F27" w:rsidRPr="00E40AC8" w:rsidTr="005B7138">
        <w:trPr>
          <w:trHeight w:val="422"/>
          <w:jc w:val="center"/>
        </w:trPr>
        <w:tc>
          <w:tcPr>
            <w:tcW w:w="11197" w:type="dxa"/>
            <w:gridSpan w:val="8"/>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Услуги</w:t>
            </w:r>
          </w:p>
        </w:tc>
      </w:tr>
      <w:tr w:rsidR="003B2F27" w:rsidRPr="00E40AC8" w:rsidTr="005B7138">
        <w:trPr>
          <w:trHeight w:val="247"/>
          <w:jc w:val="center"/>
        </w:trPr>
        <w:tc>
          <w:tcPr>
            <w:tcW w:w="203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предоставления</w:t>
            </w:r>
          </w:p>
        </w:tc>
      </w:tr>
      <w:tr w:rsidR="003B2F27" w:rsidRPr="00E40AC8" w:rsidTr="005B7138">
        <w:trPr>
          <w:trHeight w:val="501"/>
          <w:jc w:val="center"/>
        </w:trPr>
        <w:tc>
          <w:tcPr>
            <w:tcW w:w="203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2146"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59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272"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1467"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91" w:type="dxa"/>
            <w:vMerge/>
            <w:vAlign w:val="center"/>
          </w:tcPr>
          <w:p w:rsidR="003B2F27" w:rsidRPr="00E40AC8" w:rsidRDefault="003B2F27" w:rsidP="001D7635">
            <w:pPr>
              <w:widowControl w:val="0"/>
              <w:spacing w:after="120"/>
              <w:ind w:left="-567"/>
              <w:jc w:val="center"/>
              <w:rPr>
                <w:rFonts w:ascii="GHEA Grapalat" w:hAnsi="GHEA Grapalat"/>
                <w:sz w:val="20"/>
              </w:rPr>
            </w:pPr>
          </w:p>
        </w:tc>
        <w:tc>
          <w:tcPr>
            <w:tcW w:w="858" w:type="dxa"/>
            <w:vAlign w:val="center"/>
          </w:tcPr>
          <w:p w:rsidR="003B2F27" w:rsidRPr="00E40AC8" w:rsidRDefault="003B2F27" w:rsidP="001D7635">
            <w:pPr>
              <w:widowControl w:val="0"/>
              <w:spacing w:after="120"/>
              <w:ind w:left="-567"/>
              <w:jc w:val="center"/>
              <w:rPr>
                <w:rFonts w:ascii="GHEA Grapalat" w:hAnsi="GHEA Grapalat"/>
                <w:sz w:val="20"/>
              </w:rPr>
            </w:pPr>
            <w:r w:rsidRPr="00E40AC8">
              <w:rPr>
                <w:rFonts w:ascii="GHEA Grapalat" w:hAnsi="GHEA Grapalat"/>
                <w:sz w:val="20"/>
              </w:rPr>
              <w:t>адрес</w:t>
            </w:r>
          </w:p>
        </w:tc>
        <w:tc>
          <w:tcPr>
            <w:tcW w:w="935" w:type="dxa"/>
            <w:vAlign w:val="center"/>
          </w:tcPr>
          <w:p w:rsidR="003B2F27" w:rsidRPr="00E40AC8" w:rsidRDefault="003B2F27" w:rsidP="001D7635">
            <w:pPr>
              <w:widowControl w:val="0"/>
              <w:spacing w:after="120"/>
              <w:ind w:left="-567"/>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6"/>
              <w:t>**</w:t>
            </w:r>
          </w:p>
        </w:tc>
      </w:tr>
      <w:tr w:rsidR="003B2F27" w:rsidRPr="00E40AC8" w:rsidTr="005B7138">
        <w:trPr>
          <w:trHeight w:val="277"/>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r w:rsidR="003B2F27" w:rsidRPr="00E40AC8" w:rsidTr="005B7138">
        <w:trPr>
          <w:trHeight w:val="439"/>
          <w:jc w:val="center"/>
        </w:trPr>
        <w:tc>
          <w:tcPr>
            <w:tcW w:w="2036" w:type="dxa"/>
          </w:tcPr>
          <w:p w:rsidR="003B2F27" w:rsidRPr="00E40AC8" w:rsidRDefault="003B2F27" w:rsidP="001D7635">
            <w:pPr>
              <w:widowControl w:val="0"/>
              <w:spacing w:after="120"/>
              <w:ind w:left="-567"/>
              <w:jc w:val="center"/>
              <w:rPr>
                <w:rFonts w:ascii="GHEA Grapalat" w:hAnsi="GHEA Grapalat"/>
                <w:sz w:val="20"/>
              </w:rPr>
            </w:pPr>
          </w:p>
        </w:tc>
        <w:tc>
          <w:tcPr>
            <w:tcW w:w="2146" w:type="dxa"/>
          </w:tcPr>
          <w:p w:rsidR="003B2F27" w:rsidRPr="00E40AC8" w:rsidRDefault="003B2F27" w:rsidP="001D7635">
            <w:pPr>
              <w:widowControl w:val="0"/>
              <w:spacing w:after="120"/>
              <w:ind w:left="-567"/>
              <w:jc w:val="center"/>
              <w:rPr>
                <w:rFonts w:ascii="GHEA Grapalat" w:hAnsi="GHEA Grapalat"/>
                <w:sz w:val="20"/>
              </w:rPr>
            </w:pPr>
          </w:p>
        </w:tc>
        <w:tc>
          <w:tcPr>
            <w:tcW w:w="1592" w:type="dxa"/>
          </w:tcPr>
          <w:p w:rsidR="003B2F27" w:rsidRPr="00E40AC8" w:rsidRDefault="003B2F27" w:rsidP="001D7635">
            <w:pPr>
              <w:widowControl w:val="0"/>
              <w:spacing w:after="120"/>
              <w:ind w:left="-567"/>
              <w:jc w:val="center"/>
              <w:rPr>
                <w:rFonts w:ascii="GHEA Grapalat" w:hAnsi="GHEA Grapalat"/>
                <w:sz w:val="20"/>
              </w:rPr>
            </w:pPr>
          </w:p>
        </w:tc>
        <w:tc>
          <w:tcPr>
            <w:tcW w:w="1272" w:type="dxa"/>
          </w:tcPr>
          <w:p w:rsidR="003B2F27" w:rsidRPr="00E40AC8" w:rsidRDefault="003B2F27" w:rsidP="001D7635">
            <w:pPr>
              <w:widowControl w:val="0"/>
              <w:spacing w:after="120"/>
              <w:ind w:left="-567"/>
              <w:jc w:val="center"/>
              <w:rPr>
                <w:rFonts w:ascii="GHEA Grapalat" w:hAnsi="GHEA Grapalat"/>
                <w:sz w:val="20"/>
              </w:rPr>
            </w:pPr>
          </w:p>
        </w:tc>
        <w:tc>
          <w:tcPr>
            <w:tcW w:w="1467" w:type="dxa"/>
          </w:tcPr>
          <w:p w:rsidR="003B2F27" w:rsidRPr="00E40AC8" w:rsidRDefault="003B2F27" w:rsidP="001D7635">
            <w:pPr>
              <w:widowControl w:val="0"/>
              <w:spacing w:after="120"/>
              <w:ind w:left="-567"/>
              <w:jc w:val="center"/>
              <w:rPr>
                <w:rFonts w:ascii="GHEA Grapalat" w:hAnsi="GHEA Grapalat"/>
                <w:sz w:val="20"/>
              </w:rPr>
            </w:pPr>
          </w:p>
        </w:tc>
        <w:tc>
          <w:tcPr>
            <w:tcW w:w="891" w:type="dxa"/>
          </w:tcPr>
          <w:p w:rsidR="003B2F27" w:rsidRPr="00E40AC8" w:rsidRDefault="003B2F27" w:rsidP="001D7635">
            <w:pPr>
              <w:widowControl w:val="0"/>
              <w:spacing w:after="120"/>
              <w:ind w:left="-567"/>
              <w:jc w:val="center"/>
              <w:rPr>
                <w:rFonts w:ascii="GHEA Grapalat" w:hAnsi="GHEA Grapalat"/>
                <w:sz w:val="20"/>
              </w:rPr>
            </w:pPr>
          </w:p>
        </w:tc>
        <w:tc>
          <w:tcPr>
            <w:tcW w:w="858" w:type="dxa"/>
          </w:tcPr>
          <w:p w:rsidR="003B2F27" w:rsidRPr="00E40AC8" w:rsidRDefault="003B2F27" w:rsidP="001D7635">
            <w:pPr>
              <w:widowControl w:val="0"/>
              <w:spacing w:after="120"/>
              <w:ind w:left="-567"/>
              <w:jc w:val="center"/>
              <w:rPr>
                <w:rFonts w:ascii="GHEA Grapalat" w:hAnsi="GHEA Grapalat"/>
                <w:sz w:val="20"/>
              </w:rPr>
            </w:pPr>
          </w:p>
        </w:tc>
        <w:tc>
          <w:tcPr>
            <w:tcW w:w="935" w:type="dxa"/>
          </w:tcPr>
          <w:p w:rsidR="003B2F27" w:rsidRPr="00E40AC8" w:rsidRDefault="003B2F27" w:rsidP="001D7635">
            <w:pPr>
              <w:widowControl w:val="0"/>
              <w:spacing w:after="120"/>
              <w:ind w:left="-567"/>
              <w:jc w:val="center"/>
              <w:rPr>
                <w:rFonts w:ascii="GHEA Grapalat" w:hAnsi="GHEA Grapalat"/>
                <w:sz w:val="20"/>
              </w:rPr>
            </w:pPr>
          </w:p>
        </w:tc>
      </w:tr>
    </w:tbl>
    <w:p w:rsidR="003B2F27" w:rsidRPr="00AD29CE" w:rsidRDefault="003B2F27" w:rsidP="001D7635">
      <w:pPr>
        <w:widowControl w:val="0"/>
        <w:spacing w:after="160"/>
        <w:ind w:left="-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E40AC8" w:rsidRDefault="003B2F27" w:rsidP="001D7635">
            <w:pPr>
              <w:widowControl w:val="0"/>
              <w:ind w:left="-567"/>
              <w:jc w:val="center"/>
              <w:rPr>
                <w:rFonts w:ascii="GHEA Grapalat" w:hAnsi="GHEA Grapalat"/>
                <w:lang w:val="en-US"/>
              </w:rPr>
            </w:pPr>
            <w:r>
              <w:rPr>
                <w:rFonts w:ascii="GHEA Grapalat" w:hAnsi="GHEA Grapalat"/>
                <w:lang w:val="en-US"/>
              </w:rPr>
              <w:t>__________________________</w:t>
            </w:r>
          </w:p>
          <w:p w:rsidR="003B2F27" w:rsidRPr="00E40AC8" w:rsidRDefault="003B2F27" w:rsidP="001D7635">
            <w:pPr>
              <w:widowControl w:val="0"/>
              <w:spacing w:after="160"/>
              <w:ind w:left="-567"/>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br w:type="page"/>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1D7635">
      <w:pPr>
        <w:widowControl w:val="0"/>
        <w:spacing w:after="160"/>
        <w:ind w:left="-567"/>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tabs>
          <w:tab w:val="left" w:pos="9540"/>
        </w:tabs>
        <w:spacing w:after="160"/>
        <w:ind w:left="-567"/>
        <w:jc w:val="center"/>
        <w:rPr>
          <w:rFonts w:ascii="GHEA Grapalat" w:hAnsi="GHEA Grapalat"/>
        </w:rPr>
      </w:pPr>
    </w:p>
    <w:p w:rsidR="003B2F27" w:rsidRPr="00CA2754" w:rsidRDefault="003B2F27" w:rsidP="001D7635">
      <w:pPr>
        <w:widowControl w:val="0"/>
        <w:spacing w:after="160"/>
        <w:ind w:left="-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3B2F27" w:rsidRPr="00AD29CE" w:rsidRDefault="003B2F27" w:rsidP="001D7635">
      <w:pPr>
        <w:widowControl w:val="0"/>
        <w:spacing w:after="160"/>
        <w:ind w:left="-567"/>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1D7635">
            <w:pPr>
              <w:widowControl w:val="0"/>
              <w:spacing w:after="120"/>
              <w:ind w:left="-567"/>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3B2F27" w:rsidRPr="00F412AC" w:rsidTr="005B7138">
        <w:trPr>
          <w:trHeight w:val="742"/>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1D7635">
            <w:pPr>
              <w:widowControl w:val="0"/>
              <w:spacing w:after="120"/>
              <w:ind w:left="-567"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1D7635">
            <w:pPr>
              <w:widowControl w:val="0"/>
              <w:spacing w:after="120"/>
              <w:ind w:left="-567"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1D7635">
            <w:pPr>
              <w:widowControl w:val="0"/>
              <w:spacing w:after="120"/>
              <w:ind w:left="-567"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1D7635">
            <w:pPr>
              <w:widowControl w:val="0"/>
              <w:spacing w:after="120"/>
              <w:ind w:left="-567"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1D7635">
            <w:pPr>
              <w:widowControl w:val="0"/>
              <w:spacing w:after="120"/>
              <w:ind w:left="-567"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1D7635">
            <w:pPr>
              <w:widowControl w:val="0"/>
              <w:spacing w:after="120"/>
              <w:ind w:left="-567"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1D7635">
            <w:pPr>
              <w:widowControl w:val="0"/>
              <w:spacing w:after="120"/>
              <w:ind w:left="-567"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1D7635">
            <w:pPr>
              <w:widowControl w:val="0"/>
              <w:spacing w:after="120"/>
              <w:ind w:left="-567"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1D7635">
            <w:pPr>
              <w:widowControl w:val="0"/>
              <w:spacing w:after="120"/>
              <w:ind w:left="-567"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1D7635">
            <w:pPr>
              <w:widowControl w:val="0"/>
              <w:spacing w:after="120"/>
              <w:ind w:left="-567"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1D7635">
            <w:pPr>
              <w:widowControl w:val="0"/>
              <w:spacing w:after="120"/>
              <w:ind w:left="-567"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1D7635">
            <w:pPr>
              <w:widowControl w:val="0"/>
              <w:spacing w:after="120"/>
              <w:ind w:left="-567"/>
              <w:jc w:val="center"/>
              <w:rPr>
                <w:rFonts w:ascii="GHEA Grapalat" w:hAnsi="GHEA Grapalat"/>
                <w:sz w:val="16"/>
              </w:rPr>
            </w:pPr>
          </w:p>
        </w:tc>
        <w:tc>
          <w:tcPr>
            <w:tcW w:w="1212" w:type="dxa"/>
          </w:tcPr>
          <w:p w:rsidR="003B2F27" w:rsidRPr="00F412AC" w:rsidRDefault="003B2F27" w:rsidP="001D7635">
            <w:pPr>
              <w:widowControl w:val="0"/>
              <w:spacing w:after="120"/>
              <w:ind w:left="-567"/>
              <w:jc w:val="center"/>
              <w:rPr>
                <w:rFonts w:ascii="GHEA Grapalat" w:hAnsi="GHEA Grapalat"/>
                <w:sz w:val="16"/>
              </w:rPr>
            </w:pPr>
          </w:p>
        </w:tc>
        <w:tc>
          <w:tcPr>
            <w:tcW w:w="843" w:type="dxa"/>
          </w:tcPr>
          <w:p w:rsidR="003B2F27" w:rsidRPr="00F412AC" w:rsidRDefault="003B2F27" w:rsidP="001D7635">
            <w:pPr>
              <w:widowControl w:val="0"/>
              <w:spacing w:after="120"/>
              <w:ind w:left="-567"/>
              <w:jc w:val="center"/>
              <w:rPr>
                <w:rFonts w:ascii="GHEA Grapalat" w:hAnsi="GHEA Grapalat"/>
                <w:sz w:val="16"/>
              </w:rPr>
            </w:pPr>
          </w:p>
        </w:tc>
        <w:tc>
          <w:tcPr>
            <w:tcW w:w="682"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1D7635">
            <w:pPr>
              <w:widowControl w:val="0"/>
              <w:spacing w:after="120"/>
              <w:ind w:left="-567"/>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1D7635">
            <w:pPr>
              <w:widowControl w:val="0"/>
              <w:spacing w:after="120"/>
              <w:ind w:left="-567"/>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1D7635">
            <w:pPr>
              <w:widowControl w:val="0"/>
              <w:spacing w:after="120"/>
              <w:ind w:left="-567"/>
              <w:jc w:val="center"/>
              <w:rPr>
                <w:rFonts w:ascii="GHEA Grapalat" w:hAnsi="GHEA Grapalat"/>
                <w:b/>
                <w:sz w:val="16"/>
              </w:rPr>
            </w:pPr>
            <w:r w:rsidRPr="00F412AC">
              <w:rPr>
                <w:rFonts w:ascii="GHEA Grapalat" w:hAnsi="GHEA Grapalat"/>
                <w:sz w:val="16"/>
              </w:rPr>
              <w:t>... %</w:t>
            </w:r>
          </w:p>
        </w:tc>
      </w:tr>
    </w:tbl>
    <w:p w:rsidR="003B2F27" w:rsidRPr="00AD29CE" w:rsidRDefault="003B2F27" w:rsidP="001D7635">
      <w:pPr>
        <w:widowControl w:val="0"/>
        <w:spacing w:after="160"/>
        <w:ind w:left="-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ЗАКАЗЧИК</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c>
          <w:tcPr>
            <w:tcW w:w="760" w:type="dxa"/>
          </w:tcPr>
          <w:p w:rsidR="003B2F27" w:rsidRPr="00AD29CE" w:rsidRDefault="003B2F27" w:rsidP="001D7635">
            <w:pPr>
              <w:widowControl w:val="0"/>
              <w:spacing w:after="160"/>
              <w:ind w:left="-567"/>
              <w:jc w:val="center"/>
              <w:rPr>
                <w:rFonts w:ascii="GHEA Grapalat" w:hAnsi="GHEA Grapalat"/>
              </w:rPr>
            </w:pPr>
          </w:p>
        </w:tc>
        <w:tc>
          <w:tcPr>
            <w:tcW w:w="4343" w:type="dxa"/>
          </w:tcPr>
          <w:p w:rsidR="003B2F27" w:rsidRPr="00AD29CE" w:rsidRDefault="003B2F27" w:rsidP="001D7635">
            <w:pPr>
              <w:widowControl w:val="0"/>
              <w:spacing w:after="160"/>
              <w:ind w:left="-567"/>
              <w:jc w:val="center"/>
              <w:rPr>
                <w:rFonts w:ascii="GHEA Grapalat" w:hAnsi="GHEA Grapalat" w:cs="Sylfaen"/>
                <w:b/>
                <w:bCs/>
              </w:rPr>
            </w:pPr>
            <w:r w:rsidRPr="00AD29CE">
              <w:rPr>
                <w:rFonts w:ascii="GHEA Grapalat" w:hAnsi="GHEA Grapalat"/>
                <w:b/>
              </w:rPr>
              <w:t>ИСПОЛНИТЕЛЬ</w:t>
            </w:r>
          </w:p>
          <w:p w:rsidR="003B2F27" w:rsidRPr="00CA2754" w:rsidRDefault="003B2F27" w:rsidP="001D7635">
            <w:pPr>
              <w:widowControl w:val="0"/>
              <w:ind w:left="-567"/>
              <w:jc w:val="center"/>
              <w:rPr>
                <w:rFonts w:ascii="GHEA Grapalat" w:hAnsi="GHEA Grapalat"/>
                <w:lang w:val="en-US"/>
              </w:rPr>
            </w:pPr>
            <w:r>
              <w:rPr>
                <w:rFonts w:ascii="GHEA Grapalat" w:hAnsi="GHEA Grapalat"/>
                <w:lang w:val="en-US"/>
              </w:rPr>
              <w:t>_________________________</w:t>
            </w:r>
          </w:p>
          <w:p w:rsidR="003B2F27" w:rsidRPr="00CA2754" w:rsidRDefault="003B2F27" w:rsidP="001D7635">
            <w:pPr>
              <w:widowControl w:val="0"/>
              <w:spacing w:after="160"/>
              <w:ind w:left="-567"/>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1D7635">
            <w:pPr>
              <w:widowControl w:val="0"/>
              <w:spacing w:after="160"/>
              <w:ind w:left="-567"/>
              <w:jc w:val="center"/>
              <w:rPr>
                <w:rFonts w:ascii="GHEA Grapalat" w:hAnsi="GHEA Grapalat"/>
              </w:rPr>
            </w:pPr>
            <w:r w:rsidRPr="00AD29CE">
              <w:rPr>
                <w:rFonts w:ascii="GHEA Grapalat" w:hAnsi="GHEA Grapalat"/>
              </w:rPr>
              <w:t>М. П.</w:t>
            </w:r>
          </w:p>
        </w:tc>
      </w:tr>
    </w:tbl>
    <w:p w:rsidR="003B2F27" w:rsidRPr="00AD29CE" w:rsidRDefault="003B2F27" w:rsidP="001D7635">
      <w:pPr>
        <w:widowControl w:val="0"/>
        <w:spacing w:after="160"/>
        <w:ind w:left="-567"/>
        <w:rPr>
          <w:rFonts w:ascii="GHEA Grapalat" w:hAnsi="GHEA Grapalat"/>
        </w:rPr>
        <w:sectPr w:rsidR="003B2F27" w:rsidRPr="00AD29CE" w:rsidSect="001D7635">
          <w:footerReference w:type="default" r:id="rId9"/>
          <w:footnotePr>
            <w:pos w:val="beneathText"/>
          </w:footnotePr>
          <w:pgSz w:w="11907" w:h="16840" w:code="9"/>
          <w:pgMar w:top="1134" w:right="707" w:bottom="1134" w:left="1701" w:header="561" w:footer="561" w:gutter="0"/>
          <w:cols w:space="720"/>
          <w:titlePg/>
          <w:docGrid w:linePitch="326"/>
        </w:sectPr>
      </w:pP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4"/>
        <w:gridCol w:w="14"/>
        <w:gridCol w:w="4932"/>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D7635">
            <w:pPr>
              <w:widowControl w:val="0"/>
              <w:spacing w:after="160"/>
              <w:ind w:left="-567"/>
              <w:rPr>
                <w:rFonts w:ascii="GHEA Grapalat" w:hAnsi="GHEA Grapalat"/>
                <w:iCs/>
                <w:color w:val="000000"/>
              </w:rPr>
            </w:pPr>
          </w:p>
        </w:tc>
        <w:tc>
          <w:tcPr>
            <w:tcW w:w="0" w:type="auto"/>
            <w:vAlign w:val="center"/>
          </w:tcPr>
          <w:p w:rsidR="003B2F27" w:rsidRPr="00AD29CE" w:rsidDel="004B29A5" w:rsidRDefault="003B2F27" w:rsidP="001D7635">
            <w:pPr>
              <w:widowControl w:val="0"/>
              <w:spacing w:after="160"/>
              <w:ind w:left="-567"/>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D7635">
            <w:pPr>
              <w:widowControl w:val="0"/>
              <w:spacing w:after="160"/>
              <w:ind w:left="-567"/>
              <w:jc w:val="center"/>
              <w:rPr>
                <w:rFonts w:ascii="GHEA Grapalat" w:hAnsi="GHEA Grapalat"/>
                <w:iCs/>
                <w:color w:val="000000"/>
              </w:rPr>
            </w:pPr>
            <w:r>
              <w:rPr>
                <w:rFonts w:ascii="GHEA Grapalat" w:hAnsi="GHEA Grapalat"/>
                <w:color w:val="000000"/>
              </w:rPr>
              <w:t>Заказчик</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D7635">
      <w:pPr>
        <w:widowControl w:val="0"/>
        <w:spacing w:after="160"/>
        <w:ind w:left="-567" w:firstLine="375"/>
        <w:rPr>
          <w:rFonts w:ascii="GHEA Grapalat" w:hAnsi="GHEA Grapalat"/>
          <w:iCs/>
          <w:color w:val="000000"/>
        </w:rPr>
      </w:pPr>
    </w:p>
    <w:p w:rsidR="003B2F27" w:rsidRPr="00AD29CE" w:rsidRDefault="003B2F27" w:rsidP="001D7635">
      <w:pPr>
        <w:widowControl w:val="0"/>
        <w:spacing w:after="16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D7635">
      <w:pPr>
        <w:widowControl w:val="0"/>
        <w:spacing w:after="16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D7635">
      <w:pPr>
        <w:pStyle w:val="BodyTextIndent"/>
        <w:widowControl w:val="0"/>
        <w:spacing w:after="160" w:line="240" w:lineRule="auto"/>
        <w:ind w:left="-567" w:firstLine="0"/>
        <w:jc w:val="center"/>
        <w:rPr>
          <w:rFonts w:ascii="GHEA Grapalat" w:hAnsi="GHEA Grapalat"/>
          <w:b/>
          <w:bCs/>
          <w:iCs/>
          <w:sz w:val="24"/>
          <w:szCs w:val="24"/>
        </w:rPr>
      </w:pPr>
    </w:p>
    <w:p w:rsidR="003B2F27" w:rsidRPr="00AD29CE" w:rsidRDefault="003B2F27" w:rsidP="001D7635">
      <w:pPr>
        <w:pStyle w:val="BodyTextIndent"/>
        <w:widowControl w:val="0"/>
        <w:tabs>
          <w:tab w:val="left" w:pos="1134"/>
          <w:tab w:val="left" w:pos="1985"/>
        </w:tabs>
        <w:spacing w:after="160" w:line="240" w:lineRule="auto"/>
        <w:ind w:left="-567"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D7635">
      <w:pPr>
        <w:pStyle w:val="NormalWeb"/>
        <w:widowControl w:val="0"/>
        <w:tabs>
          <w:tab w:val="left" w:pos="8789"/>
        </w:tabs>
        <w:spacing w:before="0" w:beforeAutospacing="0" w:after="160" w:afterAutospacing="0"/>
        <w:ind w:left="-567"/>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D7635">
      <w:pPr>
        <w:pStyle w:val="NormalWeb"/>
        <w:widowControl w:val="0"/>
        <w:spacing w:before="0" w:beforeAutospacing="0" w:after="160" w:afterAutospacing="0"/>
        <w:ind w:left="-567"/>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D7635">
      <w:pPr>
        <w:widowControl w:val="0"/>
        <w:tabs>
          <w:tab w:val="left" w:pos="5387"/>
          <w:tab w:val="left" w:pos="6237"/>
        </w:tabs>
        <w:spacing w:after="160"/>
        <w:ind w:left="-567"/>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D7635">
      <w:pPr>
        <w:widowControl w:val="0"/>
        <w:spacing w:after="160"/>
        <w:ind w:left="-567"/>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vAlign w:val="center"/>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73"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44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00"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16"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842"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34"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1168"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c>
          <w:tcPr>
            <w:tcW w:w="675" w:type="dxa"/>
            <w:shd w:val="clear" w:color="auto" w:fill="auto"/>
          </w:tcPr>
          <w:p w:rsidR="003B2F27" w:rsidRPr="00CA2754" w:rsidRDefault="003B2F27" w:rsidP="001D7635">
            <w:pPr>
              <w:pStyle w:val="NormalWeb"/>
              <w:widowControl w:val="0"/>
              <w:spacing w:before="0" w:beforeAutospacing="0" w:after="120" w:afterAutospacing="0"/>
              <w:ind w:left="-567"/>
              <w:jc w:val="center"/>
              <w:rPr>
                <w:rFonts w:ascii="GHEA Grapalat" w:hAnsi="GHEA Grapalat"/>
                <w:sz w:val="20"/>
              </w:rPr>
            </w:pPr>
          </w:p>
        </w:tc>
      </w:tr>
    </w:tbl>
    <w:p w:rsidR="003B2F27" w:rsidRPr="00CA2754" w:rsidRDefault="003B2F27" w:rsidP="001D7635">
      <w:pPr>
        <w:widowControl w:val="0"/>
        <w:spacing w:after="160"/>
        <w:ind w:left="-567" w:firstLine="375"/>
        <w:jc w:val="both"/>
        <w:rPr>
          <w:rFonts w:ascii="GHEA Grapalat" w:hAnsi="GHEA Grapalat" w:cs="Arial"/>
          <w:iCs/>
          <w:color w:val="000000"/>
          <w:lang w:val="en-US"/>
        </w:rPr>
      </w:pPr>
    </w:p>
    <w:p w:rsidR="003B2F27" w:rsidRPr="00AD29CE" w:rsidRDefault="003B2F27" w:rsidP="001D7635">
      <w:pPr>
        <w:widowControl w:val="0"/>
        <w:spacing w:after="160"/>
        <w:ind w:left="-567" w:firstLine="567"/>
        <w:jc w:val="both"/>
        <w:rPr>
          <w:rFonts w:ascii="GHEA Grapalat" w:hAnsi="GHEA Grapalat"/>
          <w:iCs/>
          <w:snapToGrid w:val="0"/>
          <w:color w:val="000000"/>
        </w:rPr>
      </w:pPr>
      <w:r w:rsidRPr="00AD29CE">
        <w:rPr>
          <w:rFonts w:ascii="GHEA Grapalat" w:hAnsi="GHEA Grapalat"/>
        </w:rPr>
        <w:lastRenderedPageBreak/>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iCs/>
              </w:rPr>
            </w:pPr>
            <w:r w:rsidRPr="00AD29CE">
              <w:rPr>
                <w:rFonts w:ascii="GHEA Grapalat" w:hAnsi="GHEA Grapalat"/>
              </w:rPr>
              <w:t>___________________________</w:t>
            </w:r>
          </w:p>
          <w:p w:rsidR="003B2F27" w:rsidRPr="00CA2754" w:rsidRDefault="003B2F27" w:rsidP="001D7635">
            <w:pPr>
              <w:widowControl w:val="0"/>
              <w:spacing w:after="160"/>
              <w:ind w:left="-567"/>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D7635">
            <w:pPr>
              <w:widowControl w:val="0"/>
              <w:spacing w:after="160"/>
              <w:ind w:left="-567"/>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rPr>
      </w:pPr>
    </w:p>
    <w:p w:rsidR="003B2F27" w:rsidRDefault="003B2F27" w:rsidP="001D7635">
      <w:pPr>
        <w:ind w:left="-567"/>
        <w:rPr>
          <w:rFonts w:ascii="GHEA Grapalat" w:hAnsi="GHEA Grapalat"/>
        </w:rPr>
      </w:pPr>
      <w:r>
        <w:rPr>
          <w:rFonts w:ascii="GHEA Grapalat" w:hAnsi="GHEA Grapalat"/>
        </w:rPr>
        <w:br w:type="page"/>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D7635">
      <w:pPr>
        <w:widowControl w:val="0"/>
        <w:autoSpaceDE w:val="0"/>
        <w:autoSpaceDN w:val="0"/>
        <w:adjustRightInd w:val="0"/>
        <w:spacing w:after="160"/>
        <w:ind w:left="-567"/>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D7635">
      <w:pPr>
        <w:widowControl w:val="0"/>
        <w:spacing w:after="160"/>
        <w:ind w:left="-567"/>
        <w:rPr>
          <w:rFonts w:ascii="GHEA Grapalat" w:hAnsi="GHEA Grapalat"/>
        </w:rPr>
      </w:pPr>
    </w:p>
    <w:p w:rsidR="003B2F27" w:rsidRPr="00565EAA" w:rsidRDefault="003B2F27" w:rsidP="001D7635">
      <w:pPr>
        <w:widowControl w:val="0"/>
        <w:tabs>
          <w:tab w:val="left" w:pos="2250"/>
        </w:tabs>
        <w:spacing w:after="160"/>
        <w:ind w:left="-567"/>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D7635">
      <w:pPr>
        <w:widowControl w:val="0"/>
        <w:tabs>
          <w:tab w:val="left" w:pos="360"/>
          <w:tab w:val="left" w:pos="540"/>
          <w:tab w:val="left" w:pos="2250"/>
        </w:tabs>
        <w:spacing w:after="160"/>
        <w:ind w:left="-567"/>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D7635">
      <w:pPr>
        <w:widowControl w:val="0"/>
        <w:tabs>
          <w:tab w:val="left" w:pos="360"/>
          <w:tab w:val="left" w:pos="540"/>
          <w:tab w:val="left" w:pos="2250"/>
        </w:tabs>
        <w:spacing w:after="160"/>
        <w:ind w:left="-567"/>
        <w:jc w:val="center"/>
        <w:rPr>
          <w:rFonts w:ascii="GHEA Grapalat" w:hAnsi="GHEA Grapalat" w:cs="Sylfaen"/>
          <w:bCs/>
        </w:rPr>
      </w:pPr>
    </w:p>
    <w:p w:rsidR="003B2F27" w:rsidRPr="005A78CD" w:rsidRDefault="003B2F27" w:rsidP="001D7635">
      <w:pPr>
        <w:widowControl w:val="0"/>
        <w:ind w:left="-567"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D7635">
      <w:pPr>
        <w:widowControl w:val="0"/>
        <w:spacing w:after="120"/>
        <w:ind w:left="-567"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D7635">
      <w:pPr>
        <w:widowControl w:val="0"/>
        <w:tabs>
          <w:tab w:val="left" w:pos="4480"/>
        </w:tabs>
        <w:ind w:left="-567"/>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D7635">
      <w:pPr>
        <w:widowControl w:val="0"/>
        <w:tabs>
          <w:tab w:val="left" w:pos="6379"/>
        </w:tabs>
        <w:spacing w:after="120"/>
        <w:ind w:left="-567"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D7635">
      <w:pPr>
        <w:widowControl w:val="0"/>
        <w:tabs>
          <w:tab w:val="left" w:pos="360"/>
          <w:tab w:val="left" w:pos="540"/>
        </w:tabs>
        <w:ind w:left="-567"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D7635">
      <w:pPr>
        <w:widowControl w:val="0"/>
        <w:spacing w:after="120"/>
        <w:ind w:left="-567"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D7635">
      <w:pPr>
        <w:widowControl w:val="0"/>
        <w:tabs>
          <w:tab w:val="left" w:pos="360"/>
          <w:tab w:val="left" w:pos="540"/>
        </w:tabs>
        <w:spacing w:after="160"/>
        <w:ind w:left="-567"/>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D7635">
            <w:pPr>
              <w:widowControl w:val="0"/>
              <w:spacing w:after="120"/>
              <w:ind w:left="-567"/>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D7635">
            <w:pPr>
              <w:widowControl w:val="0"/>
              <w:spacing w:after="120"/>
              <w:ind w:left="-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D7635">
            <w:pPr>
              <w:widowControl w:val="0"/>
              <w:spacing w:after="120"/>
              <w:ind w:left="-567"/>
              <w:rPr>
                <w:rFonts w:ascii="GHEA Grapalat" w:hAnsi="GHEA Grapalat" w:cs="Sylfaen"/>
              </w:rPr>
            </w:pPr>
          </w:p>
        </w:tc>
      </w:tr>
    </w:tbl>
    <w:p w:rsidR="003B2F27" w:rsidRPr="00AD29CE" w:rsidRDefault="003B2F27" w:rsidP="001D7635">
      <w:pPr>
        <w:widowControl w:val="0"/>
        <w:spacing w:after="160"/>
        <w:ind w:left="-567"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1D7635">
      <w:pPr>
        <w:ind w:left="-567"/>
        <w:rPr>
          <w:rFonts w:ascii="GHEA Grapalat" w:hAnsi="GHEA Grapalat" w:cs="Sylfaen"/>
        </w:rPr>
      </w:pPr>
      <w:r>
        <w:rPr>
          <w:rFonts w:ascii="GHEA Grapalat" w:hAnsi="GHEA Grapalat" w:cs="Sylfaen"/>
        </w:rPr>
        <w:br w:type="page"/>
      </w:r>
    </w:p>
    <w:p w:rsidR="003B2F27" w:rsidRPr="00AD29CE" w:rsidRDefault="003B2F27" w:rsidP="001D7635">
      <w:pPr>
        <w:widowControl w:val="0"/>
        <w:spacing w:after="160"/>
        <w:ind w:left="-567"/>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0" w:type="auto"/>
        <w:tblLook w:val="00A0" w:firstRow="1" w:lastRow="0" w:firstColumn="1" w:lastColumn="0" w:noHBand="0" w:noVBand="0"/>
      </w:tblPr>
      <w:tblGrid>
        <w:gridCol w:w="4780"/>
        <w:gridCol w:w="5217"/>
      </w:tblGrid>
      <w:tr w:rsidR="003B2F27" w:rsidRPr="00AD29CE" w:rsidTr="005B7138">
        <w:tc>
          <w:tcPr>
            <w:tcW w:w="4785"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D7635">
            <w:pPr>
              <w:widowControl w:val="0"/>
              <w:tabs>
                <w:tab w:val="left" w:pos="360"/>
                <w:tab w:val="left" w:pos="540"/>
              </w:tabs>
              <w:spacing w:after="160"/>
              <w:ind w:left="-567"/>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D7635">
      <w:pPr>
        <w:widowControl w:val="0"/>
        <w:tabs>
          <w:tab w:val="left" w:pos="360"/>
          <w:tab w:val="left" w:pos="540"/>
        </w:tabs>
        <w:spacing w:after="160"/>
        <w:ind w:left="-567"/>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D7635">
      <w:pPr>
        <w:widowControl w:val="0"/>
        <w:tabs>
          <w:tab w:val="left" w:pos="360"/>
          <w:tab w:val="left" w:pos="540"/>
        </w:tabs>
        <w:spacing w:after="160"/>
        <w:ind w:left="-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D7635">
            <w:pPr>
              <w:widowControl w:val="0"/>
              <w:ind w:left="-567"/>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D7635">
            <w:pPr>
              <w:widowControl w:val="0"/>
              <w:spacing w:after="160"/>
              <w:ind w:left="-567"/>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D7635">
            <w:pPr>
              <w:widowControl w:val="0"/>
              <w:spacing w:after="160"/>
              <w:ind w:left="-567"/>
              <w:rPr>
                <w:rFonts w:ascii="GHEA Grapalat" w:hAnsi="GHEA Grapalat" w:cs="GHEA Grapalat"/>
                <w:color w:val="000000"/>
              </w:rPr>
            </w:pPr>
          </w:p>
        </w:tc>
      </w:tr>
    </w:tbl>
    <w:p w:rsidR="003B2F27" w:rsidRPr="00AD29CE" w:rsidRDefault="003B2F27" w:rsidP="001D7635">
      <w:pPr>
        <w:widowControl w:val="0"/>
        <w:spacing w:after="160"/>
        <w:ind w:left="-567" w:firstLine="142"/>
        <w:jc w:val="center"/>
        <w:rPr>
          <w:rFonts w:ascii="GHEA Grapalat" w:hAnsi="GHEA Grapalat" w:cs="Sylfaen"/>
          <w:b/>
        </w:rPr>
      </w:pPr>
    </w:p>
    <w:p w:rsidR="003B2F27" w:rsidRPr="00AD29CE" w:rsidRDefault="003B2F27" w:rsidP="001D7635">
      <w:pPr>
        <w:pStyle w:val="norm"/>
        <w:widowControl w:val="0"/>
        <w:spacing w:after="160" w:line="240" w:lineRule="auto"/>
        <w:ind w:left="-567" w:firstLine="284"/>
        <w:jc w:val="center"/>
        <w:rPr>
          <w:rFonts w:ascii="GHEA Grapalat" w:hAnsi="GHEA Grapalat"/>
          <w:b/>
          <w:sz w:val="24"/>
          <w:szCs w:val="24"/>
        </w:rPr>
      </w:pPr>
    </w:p>
    <w:p w:rsidR="008D352C" w:rsidRPr="003B2F27" w:rsidRDefault="008D352C" w:rsidP="001D7635">
      <w:pPr>
        <w:widowControl w:val="0"/>
        <w:spacing w:after="160"/>
        <w:ind w:left="-567" w:firstLine="142"/>
        <w:jc w:val="center"/>
        <w:rPr>
          <w:rFonts w:ascii="GHEA Grapalat" w:hAnsi="GHEA Grapalat"/>
          <w:i/>
          <w:lang w:val="en-US"/>
        </w:rPr>
      </w:pPr>
    </w:p>
    <w:sectPr w:rsidR="008D352C" w:rsidRPr="003B2F27" w:rsidSect="001D7635">
      <w:footnotePr>
        <w:pos w:val="beneathText"/>
      </w:footnotePr>
      <w:pgSz w:w="11906" w:h="16838" w:code="9"/>
      <w:pgMar w:top="993" w:right="707"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7DD" w:rsidRDefault="00F377DD">
      <w:r>
        <w:separator/>
      </w:r>
    </w:p>
  </w:endnote>
  <w:endnote w:type="continuationSeparator" w:id="0">
    <w:p w:rsidR="00F377DD" w:rsidRDefault="00F3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789940"/>
      <w:docPartObj>
        <w:docPartGallery w:val="Page Numbers (Bottom of Page)"/>
        <w:docPartUnique/>
      </w:docPartObj>
    </w:sdtPr>
    <w:sdtEndPr>
      <w:rPr>
        <w:rFonts w:ascii="GHEA Grapalat" w:hAnsi="GHEA Grapalat"/>
        <w:sz w:val="24"/>
        <w:szCs w:val="24"/>
      </w:rPr>
    </w:sdtEndPr>
    <w:sdtContent>
      <w:p w:rsidR="00F377DD" w:rsidRPr="00305BEC" w:rsidRDefault="00F377D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C386F">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7DD" w:rsidRDefault="00F377DD">
      <w:r>
        <w:separator/>
      </w:r>
    </w:p>
  </w:footnote>
  <w:footnote w:type="continuationSeparator" w:id="0">
    <w:p w:rsidR="00F377DD" w:rsidRDefault="00F377DD">
      <w:r>
        <w:continuationSeparator/>
      </w:r>
    </w:p>
  </w:footnote>
  <w:footnote w:id="1">
    <w:p w:rsidR="00F377DD" w:rsidRPr="00C24DBE" w:rsidRDefault="00F377DD"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F377DD" w:rsidRPr="005838BB" w:rsidRDefault="00F377DD" w:rsidP="00AF1F59">
      <w:pPr>
        <w:pStyle w:val="FootnoteText"/>
        <w:jc w:val="both"/>
        <w:rPr>
          <w:rFonts w:asciiTheme="minorHAnsi" w:hAnsiTheme="minorHAnsi"/>
        </w:rPr>
      </w:pPr>
    </w:p>
    <w:p w:rsidR="00F377DD" w:rsidRPr="00D3436F" w:rsidRDefault="00F377D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377DD" w:rsidRPr="000811C1" w:rsidRDefault="00F377DD">
      <w:pPr>
        <w:pStyle w:val="FootnoteText"/>
        <w:rPr>
          <w:rFonts w:asciiTheme="minorHAnsi" w:hAnsiTheme="minorHAnsi"/>
        </w:rPr>
      </w:pPr>
    </w:p>
  </w:footnote>
  <w:footnote w:id="2">
    <w:p w:rsidR="00F377DD" w:rsidRPr="00A31673" w:rsidRDefault="00F377D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F377DD" w:rsidRDefault="00F377DD" w:rsidP="006B3E56">
      <w:pPr>
        <w:jc w:val="both"/>
      </w:pPr>
    </w:p>
    <w:p w:rsidR="00F377DD" w:rsidRDefault="00F377D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377DD" w:rsidRPr="00503980" w:rsidRDefault="00F377D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377DD" w:rsidRPr="003905B4" w:rsidRDefault="00F377D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377DD" w:rsidRPr="008D64EE" w:rsidRDefault="00F377DD" w:rsidP="006B3E56">
      <w:pPr>
        <w:pStyle w:val="FootnoteText"/>
        <w:rPr>
          <w:rFonts w:asciiTheme="minorHAnsi" w:hAnsiTheme="minorHAnsi"/>
        </w:rPr>
      </w:pPr>
    </w:p>
  </w:footnote>
  <w:footnote w:id="4">
    <w:p w:rsidR="00F377DD" w:rsidRPr="00D3436F" w:rsidRDefault="00F377D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377DD" w:rsidRPr="00D3436F" w:rsidRDefault="00F377DD">
      <w:pPr>
        <w:pStyle w:val="FootnoteText"/>
        <w:rPr>
          <w:lang w:val="es-ES"/>
        </w:rPr>
      </w:pPr>
    </w:p>
  </w:footnote>
  <w:footnote w:id="5">
    <w:p w:rsidR="00F377DD" w:rsidRPr="008842CE" w:rsidRDefault="00F377DD" w:rsidP="003D2FE2">
      <w:pPr>
        <w:pStyle w:val="FootnoteText"/>
        <w:jc w:val="both"/>
      </w:pPr>
    </w:p>
  </w:footnote>
  <w:footnote w:id="6">
    <w:p w:rsidR="00F377DD" w:rsidRPr="008842CE" w:rsidRDefault="00F377DD" w:rsidP="000A214C">
      <w:pPr>
        <w:pStyle w:val="FootnoteText"/>
        <w:jc w:val="both"/>
      </w:pPr>
    </w:p>
  </w:footnote>
  <w:footnote w:id="7">
    <w:p w:rsidR="00F377DD" w:rsidRPr="002A7C6E" w:rsidRDefault="00F377DD"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F377DD" w:rsidRPr="00D81E0E" w:rsidRDefault="00F377DD"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8">
    <w:p w:rsidR="00F377DD" w:rsidRPr="006F5F33" w:rsidRDefault="00F377DD"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F377DD" w:rsidRPr="006F5F33" w:rsidRDefault="00F377DD"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0">
    <w:p w:rsidR="00F377DD" w:rsidRPr="00892F7F" w:rsidRDefault="00F377DD"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377DD" w:rsidRPr="0013046C" w:rsidRDefault="00F377DD"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F377DD" w:rsidRPr="0013046C" w:rsidRDefault="00F377DD"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F377DD" w:rsidRPr="006F5F33" w:rsidRDefault="00F377DD"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F377DD" w:rsidRPr="0067463A" w:rsidRDefault="00F377DD" w:rsidP="00F377DD">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r w:rsidR="00F377DD" w:rsidRPr="00552B23" w:rsidTr="00F377DD">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1"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c>
          <w:tcPr>
            <w:tcW w:w="2632" w:type="dxa"/>
          </w:tcPr>
          <w:p w:rsidR="00F377DD" w:rsidRPr="00552B23" w:rsidRDefault="00F377DD" w:rsidP="00F377DD">
            <w:pPr>
              <w:pStyle w:val="NormalWeb"/>
              <w:spacing w:before="0" w:beforeAutospacing="0" w:after="0" w:afterAutospacing="0" w:line="360" w:lineRule="auto"/>
              <w:jc w:val="center"/>
              <w:rPr>
                <w:rFonts w:ascii="GHEA Grapalat" w:hAnsi="GHEA Grapalat"/>
                <w:i/>
                <w:sz w:val="16"/>
              </w:rPr>
            </w:pPr>
          </w:p>
        </w:tc>
      </w:tr>
    </w:tbl>
    <w:p w:rsidR="00F377DD" w:rsidRPr="006F5F33" w:rsidRDefault="00F377DD"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F377DD" w:rsidRPr="00576D9C" w:rsidRDefault="00F377DD" w:rsidP="003B2F27">
      <w:pPr>
        <w:pStyle w:val="FootnoteText"/>
        <w:jc w:val="both"/>
        <w:rPr>
          <w:rFonts w:ascii="GHEA Grapalat" w:hAnsi="GHEA Grapalat"/>
          <w:lang w:val="hy-AM"/>
        </w:rPr>
      </w:pPr>
    </w:p>
  </w:footnote>
  <w:footnote w:id="11">
    <w:p w:rsidR="00F377DD" w:rsidRPr="006F5F33" w:rsidRDefault="00F377DD"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F377DD" w:rsidRPr="006F5F33" w:rsidRDefault="00F377DD"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377DD" w:rsidRPr="006F5F33" w:rsidRDefault="00F377DD"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F377DD" w:rsidRPr="006F5F33" w:rsidRDefault="00F377DD"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377DD" w:rsidRPr="009E00B3" w:rsidRDefault="00F377DD"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377DD" w:rsidRPr="00A47171" w:rsidRDefault="00F377DD"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5">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6">
    <w:p w:rsidR="00F377DD" w:rsidRPr="00E40AC8" w:rsidRDefault="00F377DD"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F377DD" w:rsidRPr="00CA2754" w:rsidRDefault="00F377DD"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377DD" w:rsidRPr="00CA2754" w:rsidRDefault="00F377DD" w:rsidP="003B2F27">
      <w:pPr>
        <w:pStyle w:val="FootnoteText"/>
        <w:jc w:val="both"/>
        <w:rPr>
          <w:sz w:val="2"/>
          <w:szCs w:val="2"/>
        </w:rPr>
      </w:pPr>
    </w:p>
  </w:footnote>
  <w:footnote w:id="18">
    <w:p w:rsidR="00F377DD" w:rsidRPr="00CA2754" w:rsidRDefault="00F377DD"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1BF"/>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224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635"/>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1CB"/>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86F"/>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1F91"/>
    <w:rsid w:val="009D2AE5"/>
    <w:rsid w:val="009D352B"/>
    <w:rsid w:val="009D47AF"/>
    <w:rsid w:val="009D48E1"/>
    <w:rsid w:val="009D50A9"/>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033"/>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2E"/>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7DD"/>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AC4ED0-DC95-4F8D-A433-6AF61D34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1D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80E3B-49E7-4020-8F79-5D1DD4FBA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2286</TotalTime>
  <Pages>77</Pages>
  <Words>19085</Words>
  <Characters>108788</Characters>
  <Application>Microsoft Office Word</Application>
  <DocSecurity>0</DocSecurity>
  <Lines>906</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127618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1587</cp:revision>
  <cp:lastPrinted>2018-02-16T07:12:00Z</cp:lastPrinted>
  <dcterms:created xsi:type="dcterms:W3CDTF">2019-10-28T07:04:00Z</dcterms:created>
  <dcterms:modified xsi:type="dcterms:W3CDTF">2023-03-17T08:30:00Z</dcterms:modified>
</cp:coreProperties>
</file>