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1D7635">
      <w:pPr>
        <w:pStyle w:val="BodyTextIndent"/>
        <w:widowControl w:val="0"/>
        <w:spacing w:after="160" w:line="240" w:lineRule="auto"/>
        <w:ind w:left="-567"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1D7635">
      <w:pPr>
        <w:pStyle w:val="BodyTextIndent"/>
        <w:widowControl w:val="0"/>
        <w:spacing w:after="160" w:line="240" w:lineRule="auto"/>
        <w:ind w:left="-567" w:firstLine="0"/>
        <w:jc w:val="center"/>
        <w:rPr>
          <w:rFonts w:ascii="GHEA Grapalat" w:hAnsi="GHEA Grapalat"/>
          <w:i w:val="0"/>
          <w:sz w:val="24"/>
          <w:szCs w:val="24"/>
        </w:rPr>
      </w:pPr>
      <w:r w:rsidRPr="009044F1">
        <w:rPr>
          <w:rFonts w:ascii="GHEA Grapalat" w:hAnsi="GHEA Grapalat"/>
          <w:i w:val="0"/>
          <w:sz w:val="24"/>
          <w:szCs w:val="24"/>
        </w:rPr>
        <w:t xml:space="preserve">ОБ </w:t>
      </w:r>
      <w:r w:rsidR="001D7635">
        <w:rPr>
          <w:rFonts w:ascii="GHEA Grapalat" w:hAnsi="GHEA Grapalat"/>
          <w:i w:val="0"/>
          <w:sz w:val="24"/>
          <w:szCs w:val="24"/>
        </w:rPr>
        <w:t>ЗАПРОСЕ КОТИРОВОК</w:t>
      </w:r>
    </w:p>
    <w:p w:rsidR="001D7635" w:rsidRDefault="001D7635" w:rsidP="001D7635">
      <w:pPr>
        <w:pStyle w:val="BodyTextIndent"/>
        <w:widowControl w:val="0"/>
        <w:spacing w:after="160" w:line="240" w:lineRule="auto"/>
        <w:ind w:left="-567" w:firstLine="0"/>
        <w:jc w:val="center"/>
        <w:rPr>
          <w:rFonts w:ascii="GHEA Grapalat" w:hAnsi="GHEA Grapalat"/>
          <w:i w:val="0"/>
          <w:sz w:val="24"/>
          <w:szCs w:val="24"/>
        </w:rPr>
      </w:pPr>
    </w:p>
    <w:p w:rsidR="001D7635" w:rsidRPr="009044F1" w:rsidRDefault="00642EFE" w:rsidP="001D7635">
      <w:pPr>
        <w:pStyle w:val="BodyTextIndent"/>
        <w:widowControl w:val="0"/>
        <w:spacing w:after="160" w:line="240" w:lineRule="auto"/>
        <w:ind w:left="-567"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1D7635" w:rsidRPr="001D7635">
        <w:rPr>
          <w:rFonts w:ascii="GHEA Grapalat" w:hAnsi="GHEA Grapalat"/>
          <w:i w:val="0"/>
          <w:sz w:val="24"/>
          <w:szCs w:val="24"/>
        </w:rPr>
        <w:t>1</w:t>
      </w:r>
      <w:r w:rsidR="00EF2ABF" w:rsidRPr="00EF2ABF">
        <w:rPr>
          <w:rFonts w:ascii="GHEA Grapalat" w:hAnsi="GHEA Grapalat"/>
          <w:i w:val="0"/>
          <w:sz w:val="24"/>
          <w:szCs w:val="24"/>
        </w:rPr>
        <w:t>7</w:t>
      </w:r>
      <w:r w:rsidR="001D7635">
        <w:rPr>
          <w:rFonts w:ascii="GHEA Grapalat" w:hAnsi="GHEA Grapalat"/>
          <w:i w:val="0"/>
          <w:sz w:val="24"/>
          <w:szCs w:val="24"/>
        </w:rPr>
        <w:t xml:space="preserve">-го </w:t>
      </w:r>
      <w:r w:rsidR="001D7635" w:rsidRPr="001D7635">
        <w:rPr>
          <w:rFonts w:ascii="GHEA Grapalat" w:hAnsi="GHEA Grapalat"/>
          <w:i w:val="0"/>
          <w:sz w:val="24"/>
          <w:szCs w:val="24"/>
        </w:rPr>
        <w:t>а</w:t>
      </w:r>
      <w:r w:rsidR="001D0C60">
        <w:rPr>
          <w:rFonts w:ascii="GHEA Grapalat" w:hAnsi="GHEA Grapalat"/>
          <w:b/>
          <w:i w:val="0"/>
          <w:sz w:val="24"/>
          <w:szCs w:val="24"/>
        </w:rPr>
        <w:t>п</w:t>
      </w:r>
      <w:r w:rsidR="001D7635" w:rsidRPr="001D7635">
        <w:rPr>
          <w:rFonts w:ascii="GHEA Grapalat" w:hAnsi="GHEA Grapalat"/>
          <w:i w:val="0"/>
          <w:sz w:val="24"/>
          <w:szCs w:val="24"/>
        </w:rPr>
        <w:t>р</w:t>
      </w:r>
      <w:r w:rsidR="001D0C60" w:rsidRPr="005E73C5">
        <w:rPr>
          <w:rFonts w:ascii="GHEA Grapalat" w:hAnsi="GHEA Grapalat"/>
          <w:b/>
          <w:i w:val="0"/>
          <w:sz w:val="24"/>
          <w:szCs w:val="24"/>
        </w:rPr>
        <w:t>е</w:t>
      </w:r>
      <w:r w:rsidR="001D0C60">
        <w:rPr>
          <w:rFonts w:ascii="GHEA Grapalat" w:hAnsi="GHEA Grapalat"/>
          <w:b/>
          <w:i w:val="0"/>
          <w:sz w:val="24"/>
          <w:szCs w:val="24"/>
        </w:rPr>
        <w:t>л</w:t>
      </w:r>
      <w:r w:rsidR="001D0C60" w:rsidRPr="007B0562">
        <w:rPr>
          <w:rFonts w:ascii="GHEA Grapalat" w:hAnsi="GHEA Grapalat"/>
          <w:i w:val="0"/>
          <w:sz w:val="24"/>
          <w:szCs w:val="24"/>
        </w:rPr>
        <w:t>я</w:t>
      </w:r>
      <w:r w:rsidR="001D7635" w:rsidRPr="009044F1">
        <w:rPr>
          <w:rFonts w:ascii="GHEA Grapalat" w:hAnsi="GHEA Grapalat"/>
          <w:i w:val="0"/>
          <w:sz w:val="24"/>
          <w:szCs w:val="24"/>
        </w:rPr>
        <w:t xml:space="preserve"> 20</w:t>
      </w:r>
      <w:r w:rsidR="001D7635">
        <w:rPr>
          <w:rFonts w:ascii="GHEA Grapalat" w:hAnsi="GHEA Grapalat"/>
          <w:i w:val="0"/>
          <w:sz w:val="24"/>
          <w:szCs w:val="24"/>
        </w:rPr>
        <w:t>2</w:t>
      </w:r>
      <w:r w:rsidR="001D7635" w:rsidRPr="001D7635">
        <w:rPr>
          <w:rFonts w:ascii="GHEA Grapalat" w:hAnsi="GHEA Grapalat"/>
          <w:i w:val="0"/>
          <w:sz w:val="24"/>
          <w:szCs w:val="24"/>
        </w:rPr>
        <w:t>3</w:t>
      </w:r>
      <w:r w:rsidR="001D7635">
        <w:rPr>
          <w:rFonts w:ascii="GHEA Grapalat" w:hAnsi="GHEA Grapalat"/>
          <w:i w:val="0"/>
          <w:sz w:val="24"/>
          <w:szCs w:val="24"/>
        </w:rPr>
        <w:t xml:space="preserve"> </w:t>
      </w:r>
      <w:r w:rsidR="001D7635" w:rsidRPr="009044F1">
        <w:rPr>
          <w:rFonts w:ascii="GHEA Grapalat" w:hAnsi="GHEA Grapalat"/>
          <w:i w:val="0"/>
          <w:sz w:val="24"/>
          <w:szCs w:val="24"/>
        </w:rPr>
        <w:t xml:space="preserve">года </w:t>
      </w:r>
      <w:r w:rsidR="001D7635">
        <w:rPr>
          <w:rFonts w:ascii="GHEA Grapalat" w:hAnsi="GHEA Grapalat"/>
          <w:i w:val="0"/>
          <w:sz w:val="24"/>
          <w:szCs w:val="24"/>
        </w:rPr>
        <w:t>№ 1</w:t>
      </w:r>
      <w:r w:rsidR="001D7635" w:rsidRPr="009044F1">
        <w:rPr>
          <w:rFonts w:ascii="GHEA Grapalat" w:hAnsi="GHEA Grapalat"/>
          <w:i w:val="0"/>
          <w:sz w:val="24"/>
          <w:szCs w:val="24"/>
        </w:rPr>
        <w:t xml:space="preserve"> </w:t>
      </w:r>
    </w:p>
    <w:p w:rsidR="0091042F" w:rsidRPr="009044F1" w:rsidRDefault="0006703E" w:rsidP="001D7635">
      <w:pPr>
        <w:pStyle w:val="BodyTextIndent"/>
        <w:widowControl w:val="0"/>
        <w:spacing w:after="160" w:line="240" w:lineRule="auto"/>
        <w:ind w:left="-567"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1D7635">
        <w:rPr>
          <w:rFonts w:ascii="GHEA Grapalat" w:hAnsi="GHEA Grapalat"/>
          <w:b/>
          <w:i w:val="0"/>
          <w:sz w:val="24"/>
          <w:szCs w:val="24"/>
        </w:rPr>
        <w:t>«</w:t>
      </w:r>
      <w:r w:rsidR="001D0C60">
        <w:rPr>
          <w:rFonts w:ascii="GHEA Grapalat" w:hAnsi="GHEA Grapalat"/>
          <w:b/>
          <w:i w:val="0"/>
          <w:sz w:val="24"/>
          <w:szCs w:val="24"/>
        </w:rPr>
        <w:t>GHTsDzB-HVKAK-2023-23</w:t>
      </w:r>
      <w:r w:rsidR="001D7635">
        <w:rPr>
          <w:rFonts w:ascii="GHEA Grapalat" w:hAnsi="GHEA Grapalat"/>
          <w:b/>
          <w:i w:val="0"/>
          <w:sz w:val="24"/>
          <w:szCs w:val="24"/>
        </w:rPr>
        <w:t>»</w:t>
      </w:r>
    </w:p>
    <w:p w:rsidR="001D7635" w:rsidRPr="009044F1" w:rsidRDefault="001D7635" w:rsidP="001D7635">
      <w:pPr>
        <w:pStyle w:val="BodyTextIndent"/>
        <w:widowControl w:val="0"/>
        <w:spacing w:line="240" w:lineRule="auto"/>
        <w:ind w:left="-567" w:firstLine="709"/>
        <w:contextualSpacing/>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w:t>
      </w:r>
      <w:r>
        <w:rPr>
          <w:rFonts w:ascii="GHEA Grapalat" w:hAnsi="GHEA Grapalat"/>
          <w:i w:val="0"/>
          <w:sz w:val="24"/>
          <w:szCs w:val="24"/>
        </w:rPr>
        <w:t>я по адресу</w:t>
      </w:r>
      <w:r w:rsidRPr="00A2539C">
        <w:rPr>
          <w:rFonts w:ascii="GHEA Grapalat" w:hAnsi="GHEA Grapalat"/>
          <w:i w:val="0"/>
          <w:sz w:val="24"/>
          <w:szCs w:val="24"/>
        </w:rPr>
        <w:t xml:space="preserve"> </w:t>
      </w:r>
      <w:r w:rsidRPr="00CF0A85">
        <w:rPr>
          <w:rFonts w:ascii="GHEA Grapalat" w:hAnsi="GHEA Grapalat"/>
          <w:b/>
          <w:i w:val="0"/>
          <w:sz w:val="24"/>
          <w:szCs w:val="24"/>
        </w:rPr>
        <w:t>г.</w:t>
      </w:r>
      <w:r w:rsidRPr="00CF0A85">
        <w:rPr>
          <w:rFonts w:ascii="GHEA Grapalat" w:hAnsi="GHEA Grapalat"/>
          <w:b/>
          <w:i w:val="0"/>
          <w:sz w:val="24"/>
          <w:szCs w:val="24"/>
          <w:lang w:val="hy-AM"/>
        </w:rPr>
        <w:t xml:space="preserve"> </w:t>
      </w:r>
      <w:r w:rsidRPr="00CF0A85">
        <w:rPr>
          <w:rFonts w:ascii="GHEA Grapalat" w:hAnsi="GHEA Grapalat"/>
          <w:b/>
          <w:i w:val="0"/>
          <w:sz w:val="24"/>
          <w:szCs w:val="24"/>
        </w:rPr>
        <w:t>Ереван, ул. М.</w:t>
      </w:r>
      <w:r w:rsidRPr="00CF0A85">
        <w:rPr>
          <w:rFonts w:ascii="GHEA Grapalat" w:hAnsi="GHEA Grapalat"/>
          <w:b/>
          <w:i w:val="0"/>
          <w:sz w:val="24"/>
          <w:szCs w:val="24"/>
          <w:lang w:val="hy-AM"/>
        </w:rPr>
        <w:t xml:space="preserve"> </w:t>
      </w:r>
      <w:r w:rsidRPr="00CF0A85">
        <w:rPr>
          <w:rFonts w:ascii="GHEA Grapalat" w:hAnsi="GHEA Grapalat"/>
          <w:b/>
          <w:i w:val="0"/>
          <w:sz w:val="24"/>
          <w:szCs w:val="24"/>
        </w:rPr>
        <w:t>Гераци, д. 12</w:t>
      </w:r>
      <w:r>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 xml:space="preserve">открытый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311076" w:rsidRPr="003A1EBB" w:rsidRDefault="00A20B69" w:rsidP="001D7635">
      <w:pPr>
        <w:pStyle w:val="BodyTextIndent"/>
        <w:widowControl w:val="0"/>
        <w:spacing w:line="240" w:lineRule="auto"/>
        <w:ind w:left="-567"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001D0C60">
        <w:rPr>
          <w:rFonts w:ascii="GHEA Grapalat" w:hAnsi="GHEA Grapalat"/>
          <w:b/>
          <w:i w:val="0"/>
          <w:sz w:val="24"/>
          <w:szCs w:val="24"/>
        </w:rPr>
        <w:t xml:space="preserve"> услуги ОСАГО</w:t>
      </w:r>
      <w:r w:rsidR="00782D60">
        <w:rPr>
          <w:rFonts w:ascii="GHEA Grapalat" w:hAnsi="GHEA Grapalat"/>
          <w:i w:val="0"/>
          <w:sz w:val="24"/>
          <w:szCs w:val="24"/>
        </w:rPr>
        <w:t xml:space="preserve"> (далее — договор).</w:t>
      </w:r>
    </w:p>
    <w:p w:rsidR="00357D48" w:rsidRPr="009044F1" w:rsidRDefault="00A20B69" w:rsidP="001D7635">
      <w:pPr>
        <w:pStyle w:val="BodyTextIndent"/>
        <w:widowControl w:val="0"/>
        <w:spacing w:after="160" w:line="240" w:lineRule="auto"/>
        <w:ind w:left="-567"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1D7635">
      <w:pPr>
        <w:pStyle w:val="BodyTextIndent"/>
        <w:widowControl w:val="0"/>
        <w:spacing w:after="160" w:line="240" w:lineRule="auto"/>
        <w:ind w:left="-567"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лицам</w:t>
      </w:r>
      <w:r w:rsidR="001D7635">
        <w:rPr>
          <w:rFonts w:ascii="GHEA Grapalat" w:hAnsi="GHEA Grapalat"/>
          <w:i w:val="0"/>
          <w:sz w:val="24"/>
          <w:szCs w:val="24"/>
        </w:rPr>
        <w:t xml:space="preserve">, не имеющим права на участие в </w:t>
      </w:r>
      <w:r w:rsidRPr="000811C1">
        <w:rPr>
          <w:rFonts w:ascii="GHEA Grapalat" w:hAnsi="GHEA Grapalat"/>
          <w:i w:val="0"/>
          <w:sz w:val="24"/>
          <w:szCs w:val="24"/>
        </w:rPr>
        <w:t xml:space="preserve">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1D7635">
      <w:pPr>
        <w:pStyle w:val="BodyTextIndent"/>
        <w:widowControl w:val="0"/>
        <w:spacing w:after="160" w:line="240" w:lineRule="auto"/>
        <w:ind w:left="-567"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w:t>
      </w:r>
      <w:bookmarkStart w:id="0" w:name="_GoBack"/>
      <w:bookmarkEnd w:id="0"/>
      <w:r w:rsidRPr="003F762C">
        <w:rPr>
          <w:rFonts w:ascii="GHEA Grapalat" w:hAnsi="GHEA Grapalat"/>
          <w:i w:val="0"/>
          <w:sz w:val="24"/>
          <w:szCs w:val="24"/>
        </w:rPr>
        <w:t xml:space="preserve">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1D7635">
      <w:pPr>
        <w:pStyle w:val="BodyTextIndent"/>
        <w:widowControl w:val="0"/>
        <w:spacing w:after="160" w:line="240" w:lineRule="auto"/>
        <w:ind w:left="-567"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D85563" w:rsidRDefault="001D7635" w:rsidP="001D7635">
      <w:pPr>
        <w:pStyle w:val="BodyTextIndent"/>
        <w:widowControl w:val="0"/>
        <w:spacing w:after="160" w:line="240" w:lineRule="auto"/>
        <w:ind w:left="-567" w:firstLine="0"/>
        <w:rPr>
          <w:rFonts w:ascii="GHEA Grapalat" w:hAnsi="GHEA Grapalat"/>
          <w:i w:val="0"/>
          <w:sz w:val="24"/>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Pr>
          <w:rFonts w:ascii="GHEA Grapalat" w:hAnsi="GHEA Grapalat"/>
          <w:i w:val="0"/>
          <w:spacing w:val="6"/>
          <w:sz w:val="24"/>
          <w:szCs w:val="24"/>
        </w:rPr>
        <w:t xml:space="preserve"> </w:t>
      </w:r>
      <w:r w:rsidRPr="00013D88">
        <w:rPr>
          <w:rFonts w:ascii="GHEA Grapalat" w:hAnsi="GHEA Grapalat"/>
          <w:b/>
          <w:i w:val="0"/>
          <w:sz w:val="24"/>
          <w:szCs w:val="24"/>
        </w:rPr>
        <w:t>г.</w:t>
      </w:r>
      <w:r w:rsidRPr="00013D88">
        <w:rPr>
          <w:rFonts w:ascii="GHEA Grapalat" w:hAnsi="GHEA Grapalat"/>
          <w:b/>
          <w:i w:val="0"/>
          <w:sz w:val="24"/>
          <w:szCs w:val="24"/>
          <w:lang w:val="hy-AM"/>
        </w:rPr>
        <w:t xml:space="preserve"> </w:t>
      </w:r>
      <w:r w:rsidRPr="00013D88">
        <w:rPr>
          <w:rFonts w:ascii="GHEA Grapalat" w:hAnsi="GHEA Grapalat"/>
          <w:b/>
          <w:i w:val="0"/>
          <w:sz w:val="24"/>
          <w:szCs w:val="24"/>
        </w:rPr>
        <w:t>Ереван, ул. М.</w:t>
      </w:r>
      <w:r w:rsidRPr="00013D88">
        <w:rPr>
          <w:rFonts w:ascii="GHEA Grapalat" w:hAnsi="GHEA Grapalat"/>
          <w:b/>
          <w:i w:val="0"/>
          <w:sz w:val="24"/>
          <w:szCs w:val="24"/>
          <w:lang w:val="hy-AM"/>
        </w:rPr>
        <w:t xml:space="preserve"> </w:t>
      </w:r>
      <w:r w:rsidRPr="00013D88">
        <w:rPr>
          <w:rFonts w:ascii="GHEA Grapalat" w:hAnsi="GHEA Grapalat"/>
          <w:b/>
          <w:i w:val="0"/>
          <w:sz w:val="24"/>
          <w:szCs w:val="24"/>
        </w:rPr>
        <w:t>Гераци, д. 12</w:t>
      </w:r>
      <w:r>
        <w:rPr>
          <w:rFonts w:ascii="GHEA Grapalat" w:hAnsi="GHEA Grapalat"/>
          <w:i w:val="0"/>
          <w:sz w:val="24"/>
          <w:szCs w:val="24"/>
        </w:rPr>
        <w:t xml:space="preserve"> </w:t>
      </w:r>
      <w:r w:rsidRPr="00D85563">
        <w:rPr>
          <w:rFonts w:ascii="GHEA Grapalat" w:hAnsi="GHEA Grapalat"/>
          <w:i w:val="0"/>
          <w:sz w:val="24"/>
          <w:szCs w:val="24"/>
        </w:rPr>
        <w:t xml:space="preserve">в документарной форме, до </w:t>
      </w:r>
      <w:r w:rsidR="00A641B9">
        <w:rPr>
          <w:rFonts w:ascii="GHEA Grapalat" w:hAnsi="GHEA Grapalat"/>
          <w:b/>
          <w:i w:val="0"/>
          <w:sz w:val="24"/>
          <w:szCs w:val="24"/>
        </w:rPr>
        <w:t>14:30</w:t>
      </w:r>
      <w:r w:rsidRPr="00013D88">
        <w:rPr>
          <w:rFonts w:ascii="GHEA Grapalat" w:hAnsi="GHEA Grapalat"/>
          <w:b/>
          <w:i w:val="0"/>
          <w:sz w:val="24"/>
          <w:szCs w:val="24"/>
        </w:rPr>
        <w:t xml:space="preserve"> часов 0</w:t>
      </w:r>
      <w:r w:rsidR="00EF2ABF" w:rsidRPr="00EF2ABF">
        <w:rPr>
          <w:rFonts w:ascii="GHEA Grapalat" w:hAnsi="GHEA Grapalat"/>
          <w:b/>
          <w:i w:val="0"/>
          <w:sz w:val="24"/>
          <w:szCs w:val="24"/>
        </w:rPr>
        <w:t>8</w:t>
      </w:r>
      <w:r w:rsidRPr="00013D88">
        <w:rPr>
          <w:rFonts w:ascii="GHEA Grapalat" w:hAnsi="GHEA Grapalat"/>
          <w:b/>
          <w:i w:val="0"/>
          <w:sz w:val="24"/>
          <w:szCs w:val="24"/>
        </w:rPr>
        <w:t>-го дня</w:t>
      </w:r>
      <w:r w:rsidR="009216D6" w:rsidRPr="00D85563">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1D7635" w:rsidRDefault="001D7635" w:rsidP="001D7635">
      <w:pPr>
        <w:pStyle w:val="BodyTextIndent"/>
        <w:widowControl w:val="0"/>
        <w:spacing w:line="240" w:lineRule="auto"/>
        <w:ind w:left="-567"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Pr>
          <w:rFonts w:ascii="GHEA Grapalat" w:hAnsi="GHEA Grapalat"/>
          <w:i w:val="0"/>
          <w:sz w:val="24"/>
          <w:szCs w:val="24"/>
        </w:rPr>
        <w:t>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r>
        <w:rPr>
          <w:rFonts w:ascii="GHEA Grapalat" w:hAnsi="GHEA Grapalat"/>
          <w:i w:val="0"/>
          <w:sz w:val="24"/>
          <w:szCs w:val="24"/>
        </w:rPr>
        <w:t xml:space="preserve">Гераци, д. 12, </w:t>
      </w:r>
      <w:r w:rsidRPr="00742359">
        <w:rPr>
          <w:rFonts w:ascii="GHEA Grapalat" w:hAnsi="GHEA Grapalat"/>
          <w:b/>
          <w:i w:val="0"/>
          <w:sz w:val="24"/>
          <w:szCs w:val="24"/>
        </w:rPr>
        <w:t xml:space="preserve">в </w:t>
      </w:r>
      <w:r w:rsidR="00A641B9">
        <w:rPr>
          <w:rFonts w:ascii="GHEA Grapalat" w:hAnsi="GHEA Grapalat"/>
          <w:b/>
          <w:i w:val="0"/>
          <w:sz w:val="24"/>
          <w:szCs w:val="24"/>
        </w:rPr>
        <w:t>14:30</w:t>
      </w:r>
      <w:r w:rsidRPr="00742359">
        <w:rPr>
          <w:rFonts w:ascii="GHEA Grapalat" w:hAnsi="GHEA Grapalat"/>
          <w:b/>
          <w:i w:val="0"/>
          <w:sz w:val="24"/>
          <w:szCs w:val="24"/>
        </w:rPr>
        <w:t xml:space="preserve"> часов </w:t>
      </w:r>
      <w:r>
        <w:rPr>
          <w:rFonts w:ascii="GHEA Grapalat" w:hAnsi="GHEA Grapalat"/>
          <w:b/>
          <w:i w:val="0"/>
          <w:sz w:val="24"/>
          <w:szCs w:val="24"/>
        </w:rPr>
        <w:t>2</w:t>
      </w:r>
      <w:r w:rsidR="00EF2ABF" w:rsidRPr="00EF2ABF">
        <w:rPr>
          <w:rFonts w:ascii="GHEA Grapalat" w:hAnsi="GHEA Grapalat"/>
          <w:b/>
          <w:i w:val="0"/>
          <w:sz w:val="24"/>
          <w:szCs w:val="24"/>
        </w:rPr>
        <w:t>5</w:t>
      </w:r>
      <w:r>
        <w:rPr>
          <w:rFonts w:ascii="GHEA Grapalat" w:hAnsi="GHEA Grapalat"/>
          <w:b/>
          <w:i w:val="0"/>
          <w:sz w:val="24"/>
          <w:szCs w:val="24"/>
        </w:rPr>
        <w:t xml:space="preserve"> </w:t>
      </w:r>
      <w:r w:rsidR="001D0C60" w:rsidRPr="001D0C60">
        <w:rPr>
          <w:rFonts w:ascii="GHEA Grapalat" w:hAnsi="GHEA Grapalat"/>
          <w:b/>
          <w:i w:val="0"/>
          <w:sz w:val="24"/>
          <w:szCs w:val="24"/>
        </w:rPr>
        <w:t>апреля</w:t>
      </w:r>
      <w:r w:rsidR="001D0C60">
        <w:rPr>
          <w:rFonts w:ascii="GHEA Grapalat" w:hAnsi="GHEA Grapalat"/>
          <w:b/>
          <w:i w:val="0"/>
          <w:sz w:val="24"/>
          <w:szCs w:val="24"/>
        </w:rPr>
        <w:t xml:space="preserve"> </w:t>
      </w:r>
      <w:r>
        <w:rPr>
          <w:rFonts w:ascii="GHEA Grapalat" w:hAnsi="GHEA Grapalat"/>
          <w:b/>
          <w:i w:val="0"/>
          <w:sz w:val="24"/>
          <w:szCs w:val="24"/>
        </w:rPr>
        <w:t>2023</w:t>
      </w:r>
      <w:r w:rsidRPr="00742359">
        <w:rPr>
          <w:rFonts w:ascii="GHEA Grapalat" w:hAnsi="GHEA Grapalat"/>
          <w:b/>
          <w:i w:val="0"/>
          <w:sz w:val="24"/>
          <w:szCs w:val="24"/>
        </w:rPr>
        <w:t xml:space="preserve"> года.</w:t>
      </w:r>
    </w:p>
    <w:p w:rsidR="00F95DBF" w:rsidRPr="001B32D9" w:rsidRDefault="00F95DBF" w:rsidP="001D7635">
      <w:pPr>
        <w:pStyle w:val="BodyTextIndent"/>
        <w:widowControl w:val="0"/>
        <w:spacing w:after="160" w:line="240" w:lineRule="auto"/>
        <w:ind w:left="-567"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1D7635" w:rsidRPr="003A1EBB" w:rsidRDefault="001D7635" w:rsidP="001D7635">
      <w:pPr>
        <w:pStyle w:val="BodyTextIndent"/>
        <w:widowControl w:val="0"/>
        <w:spacing w:line="240" w:lineRule="auto"/>
        <w:ind w:left="-567"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b/>
          <w:i w:val="0"/>
          <w:sz w:val="24"/>
          <w:szCs w:val="24"/>
        </w:rPr>
        <w:t>Айкануш Оганнисян</w:t>
      </w:r>
      <w:r>
        <w:rPr>
          <w:rFonts w:ascii="GHEA Grapalat" w:hAnsi="GHEA Grapalat"/>
          <w:i w:val="0"/>
          <w:sz w:val="24"/>
          <w:szCs w:val="24"/>
        </w:rPr>
        <w:t>.</w:t>
      </w:r>
    </w:p>
    <w:p w:rsidR="001D7635" w:rsidRPr="003A1EBB" w:rsidRDefault="001D7635" w:rsidP="001D7635">
      <w:pPr>
        <w:pStyle w:val="BodyTextIndent"/>
        <w:widowControl w:val="0"/>
        <w:spacing w:line="240" w:lineRule="auto"/>
        <w:ind w:left="-567"/>
        <w:contextualSpacing/>
        <w:rPr>
          <w:rFonts w:ascii="GHEA Grapalat" w:hAnsi="GHEA Grapalat"/>
          <w:i w:val="0"/>
          <w:sz w:val="16"/>
          <w:szCs w:val="16"/>
        </w:rPr>
      </w:pPr>
    </w:p>
    <w:p w:rsidR="001D7635" w:rsidRDefault="001D7635" w:rsidP="001D7635">
      <w:pPr>
        <w:pStyle w:val="BodyTextIndent"/>
        <w:spacing w:line="240" w:lineRule="auto"/>
        <w:ind w:left="-567"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1D7635" w:rsidRDefault="001D7635" w:rsidP="001D7635">
      <w:pPr>
        <w:pStyle w:val="BodyTextIndent"/>
        <w:spacing w:line="240" w:lineRule="auto"/>
        <w:ind w:left="-567"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sidRPr="001D0C60">
        <w:rPr>
          <w:rFonts w:ascii="GHEA Grapalat" w:hAnsi="GHEA Grapalat"/>
          <w:b/>
          <w:i w:val="0"/>
          <w:sz w:val="24"/>
          <w:szCs w:val="24"/>
        </w:rPr>
        <w:t>procurement@ncdc.am</w:t>
      </w:r>
    </w:p>
    <w:p w:rsidR="00915A97" w:rsidRPr="001D7635" w:rsidRDefault="001D7635" w:rsidP="001D7635">
      <w:pPr>
        <w:pStyle w:val="BodyTextIndent"/>
        <w:spacing w:line="240" w:lineRule="auto"/>
        <w:ind w:left="-567" w:firstLine="0"/>
        <w:rPr>
          <w:rFonts w:ascii="GHEA Grapalat" w:hAnsi="GHEA Grapalat"/>
          <w:b/>
          <w:i w:val="0"/>
          <w:sz w:val="24"/>
          <w:szCs w:val="24"/>
          <w:lang w:val="af-ZA"/>
        </w:rPr>
      </w:pPr>
      <w:r>
        <w:rPr>
          <w:rFonts w:ascii="GHEA Grapalat" w:hAnsi="GHEA Grapalat"/>
          <w:b/>
          <w:i w:val="0"/>
          <w:sz w:val="24"/>
          <w:szCs w:val="24"/>
        </w:rPr>
        <w:t>ГНО «Национальный центр по контролю и профилактике заболеваний» МЗ РА</w:t>
      </w:r>
      <w:r>
        <w:rPr>
          <w:rFonts w:ascii="GHEA Grapalat" w:hAnsi="GHEA Grapalat" w:cs="Sylfaen"/>
          <w:b/>
        </w:rPr>
        <w:t xml:space="preserve"> </w:t>
      </w:r>
      <w:r w:rsidR="00915A97">
        <w:rPr>
          <w:rFonts w:ascii="GHEA Grapalat" w:hAnsi="GHEA Grapalat" w:cs="Sylfaen"/>
          <w:b/>
        </w:rPr>
        <w:br w:type="page"/>
      </w:r>
    </w:p>
    <w:p w:rsidR="00D12E3B" w:rsidRPr="009044F1" w:rsidRDefault="00D12E3B" w:rsidP="001D7635">
      <w:pPr>
        <w:pStyle w:val="BodyText"/>
        <w:widowControl w:val="0"/>
        <w:spacing w:after="160"/>
        <w:ind w:left="-567" w:firstLine="567"/>
        <w:jc w:val="right"/>
        <w:rPr>
          <w:rFonts w:ascii="GHEA Grapalat" w:hAnsi="GHEA Grapalat" w:cs="Sylfaen"/>
          <w:i/>
        </w:rPr>
      </w:pPr>
      <w:r w:rsidRPr="009044F1">
        <w:rPr>
          <w:rFonts w:ascii="GHEA Grapalat" w:hAnsi="GHEA Grapalat"/>
          <w:i/>
        </w:rPr>
        <w:lastRenderedPageBreak/>
        <w:t>Утверждено</w:t>
      </w:r>
    </w:p>
    <w:p w:rsidR="001D7635" w:rsidRPr="00BB6E4B" w:rsidRDefault="00D12E3B" w:rsidP="001D7635">
      <w:pPr>
        <w:pStyle w:val="BodyText"/>
        <w:widowControl w:val="0"/>
        <w:spacing w:after="0"/>
        <w:ind w:right="-7" w:firstLine="567"/>
        <w:contextualSpacing/>
        <w:jc w:val="right"/>
        <w:rPr>
          <w:rFonts w:ascii="GHEA Grapalat" w:hAnsi="GHEA Grapalat"/>
          <w:sz w:val="22"/>
          <w:szCs w:val="22"/>
          <w:lang w:val="hy-AM"/>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1D7635" w:rsidRPr="00BB6E4B">
        <w:rPr>
          <w:rFonts w:ascii="GHEA Grapalat" w:hAnsi="GHEA Grapalat"/>
          <w:sz w:val="22"/>
          <w:szCs w:val="22"/>
        </w:rPr>
        <w:t xml:space="preserve">под кодом </w:t>
      </w:r>
      <w:r w:rsidR="001D7635">
        <w:rPr>
          <w:rFonts w:ascii="GHEA Grapalat" w:hAnsi="GHEA Grapalat"/>
          <w:b/>
        </w:rPr>
        <w:t>«</w:t>
      </w:r>
      <w:r w:rsidR="001D0C60">
        <w:rPr>
          <w:rFonts w:ascii="GHEA Grapalat" w:hAnsi="GHEA Grapalat"/>
          <w:b/>
        </w:rPr>
        <w:t>GHTsDzB-HVKAK-2023-23</w:t>
      </w:r>
      <w:r w:rsidR="001D7635">
        <w:rPr>
          <w:rFonts w:ascii="GHEA Grapalat" w:hAnsi="GHEA Grapalat"/>
          <w:b/>
        </w:rPr>
        <w:t>»</w:t>
      </w:r>
      <w:r w:rsidR="001D7635" w:rsidRPr="00BB6E4B">
        <w:rPr>
          <w:rFonts w:ascii="GHEA Grapalat" w:hAnsi="GHEA Grapalat"/>
          <w:sz w:val="22"/>
          <w:szCs w:val="22"/>
        </w:rPr>
        <w:br/>
        <w:t xml:space="preserve">  № </w:t>
      </w:r>
      <w:r w:rsidR="001D7635">
        <w:rPr>
          <w:rFonts w:ascii="GHEA Grapalat" w:hAnsi="GHEA Grapalat"/>
          <w:sz w:val="22"/>
          <w:szCs w:val="22"/>
          <w:lang w:val="hy-AM"/>
        </w:rPr>
        <w:t>1</w:t>
      </w:r>
      <w:r w:rsidR="001D7635" w:rsidRPr="00BB6E4B">
        <w:rPr>
          <w:rFonts w:ascii="GHEA Grapalat" w:hAnsi="GHEA Grapalat"/>
          <w:sz w:val="22"/>
          <w:szCs w:val="22"/>
        </w:rPr>
        <w:t xml:space="preserve"> от </w:t>
      </w:r>
      <w:r w:rsidR="001D7635">
        <w:rPr>
          <w:rFonts w:ascii="GHEA Grapalat" w:hAnsi="GHEA Grapalat"/>
          <w:sz w:val="22"/>
          <w:szCs w:val="22"/>
        </w:rPr>
        <w:t>1</w:t>
      </w:r>
      <w:r w:rsidR="00EF2ABF">
        <w:rPr>
          <w:rFonts w:ascii="GHEA Grapalat" w:hAnsi="GHEA Grapalat"/>
          <w:sz w:val="22"/>
          <w:szCs w:val="22"/>
        </w:rPr>
        <w:t>7</w:t>
      </w:r>
      <w:r w:rsidR="001D7635">
        <w:rPr>
          <w:rFonts w:ascii="GHEA Grapalat" w:hAnsi="GHEA Grapalat"/>
          <w:sz w:val="22"/>
          <w:szCs w:val="22"/>
        </w:rPr>
        <w:t xml:space="preserve"> </w:t>
      </w:r>
      <w:r w:rsidR="007F7243" w:rsidRPr="007F7243">
        <w:rPr>
          <w:rFonts w:ascii="GHEA Grapalat" w:hAnsi="GHEA Grapalat"/>
          <w:sz w:val="22"/>
          <w:szCs w:val="22"/>
        </w:rPr>
        <w:t>апреля</w:t>
      </w:r>
      <w:r w:rsidR="001D7635">
        <w:rPr>
          <w:rFonts w:ascii="GHEA Grapalat" w:hAnsi="GHEA Grapalat"/>
          <w:sz w:val="22"/>
          <w:szCs w:val="22"/>
        </w:rPr>
        <w:t xml:space="preserve"> 2023</w:t>
      </w:r>
      <w:r w:rsidR="001D7635" w:rsidRPr="00BB6E4B">
        <w:rPr>
          <w:rFonts w:ascii="GHEA Grapalat" w:hAnsi="GHEA Grapalat"/>
          <w:sz w:val="22"/>
          <w:szCs w:val="22"/>
        </w:rPr>
        <w:t xml:space="preserve"> г</w:t>
      </w:r>
      <w:r w:rsidR="001D7635" w:rsidRPr="00BB6E4B">
        <w:rPr>
          <w:rFonts w:ascii="GHEA Grapalat" w:hAnsi="GHEA Grapalat"/>
          <w:sz w:val="22"/>
          <w:szCs w:val="22"/>
          <w:lang w:val="hy-AM"/>
        </w:rPr>
        <w:t>.</w:t>
      </w:r>
    </w:p>
    <w:p w:rsidR="00096865" w:rsidRPr="001D7635" w:rsidRDefault="00096865" w:rsidP="001D7635">
      <w:pPr>
        <w:pStyle w:val="BodyText"/>
        <w:widowControl w:val="0"/>
        <w:spacing w:after="160"/>
        <w:ind w:left="-567" w:firstLine="567"/>
        <w:jc w:val="right"/>
        <w:rPr>
          <w:rFonts w:ascii="GHEA Grapalat" w:hAnsi="GHEA Grapalat"/>
          <w:lang w:val="hy-AM"/>
        </w:rPr>
      </w:pPr>
    </w:p>
    <w:p w:rsidR="00096865" w:rsidRPr="003A1EBB" w:rsidRDefault="00096865" w:rsidP="001D7635">
      <w:pPr>
        <w:pStyle w:val="BodyText"/>
        <w:widowControl w:val="0"/>
        <w:spacing w:after="160"/>
        <w:ind w:left="-567" w:right="-7" w:firstLine="567"/>
        <w:jc w:val="center"/>
        <w:rPr>
          <w:rFonts w:ascii="GHEA Grapalat" w:hAnsi="GHEA Grapalat"/>
        </w:rPr>
      </w:pPr>
    </w:p>
    <w:p w:rsidR="000763E5" w:rsidRPr="003A1EBB" w:rsidRDefault="000763E5" w:rsidP="001D7635">
      <w:pPr>
        <w:pStyle w:val="BodyText"/>
        <w:widowControl w:val="0"/>
        <w:spacing w:after="160"/>
        <w:ind w:left="-567" w:right="-7" w:firstLine="567"/>
        <w:jc w:val="center"/>
        <w:rPr>
          <w:rFonts w:ascii="GHEA Grapalat" w:hAnsi="GHEA Grapalat"/>
        </w:rPr>
      </w:pPr>
    </w:p>
    <w:p w:rsidR="00D12E3B" w:rsidRDefault="00D12E3B" w:rsidP="001D7635">
      <w:pPr>
        <w:pStyle w:val="BodyText"/>
        <w:widowControl w:val="0"/>
        <w:spacing w:after="160"/>
        <w:ind w:left="-567" w:right="-7" w:firstLine="567"/>
        <w:jc w:val="center"/>
        <w:rPr>
          <w:rFonts w:ascii="GHEA Grapalat" w:hAnsi="GHEA Grapalat"/>
          <w:i/>
        </w:rPr>
      </w:pPr>
    </w:p>
    <w:p w:rsidR="00D12E3B" w:rsidRDefault="00D12E3B" w:rsidP="001D7635">
      <w:pPr>
        <w:pStyle w:val="BodyText"/>
        <w:widowControl w:val="0"/>
        <w:spacing w:after="160"/>
        <w:ind w:left="-567" w:right="-7" w:firstLine="567"/>
        <w:jc w:val="center"/>
        <w:rPr>
          <w:rFonts w:ascii="GHEA Grapalat" w:hAnsi="GHEA Grapalat"/>
          <w:i/>
        </w:rPr>
      </w:pPr>
    </w:p>
    <w:p w:rsidR="00D12E3B" w:rsidRDefault="00D12E3B" w:rsidP="001D7635">
      <w:pPr>
        <w:pStyle w:val="BodyText"/>
        <w:widowControl w:val="0"/>
        <w:spacing w:after="160"/>
        <w:ind w:left="-567" w:right="-7" w:firstLine="567"/>
        <w:jc w:val="center"/>
        <w:rPr>
          <w:rFonts w:ascii="GHEA Grapalat" w:hAnsi="GHEA Grapalat"/>
          <w:i/>
        </w:rPr>
      </w:pPr>
    </w:p>
    <w:p w:rsidR="00D12E3B" w:rsidRDefault="00D12E3B" w:rsidP="001D7635">
      <w:pPr>
        <w:pStyle w:val="BodyText"/>
        <w:widowControl w:val="0"/>
        <w:spacing w:after="160"/>
        <w:ind w:left="-567" w:right="-7" w:firstLine="567"/>
        <w:jc w:val="center"/>
        <w:rPr>
          <w:rFonts w:ascii="GHEA Grapalat" w:hAnsi="GHEA Grapalat"/>
          <w:i/>
        </w:rPr>
      </w:pPr>
    </w:p>
    <w:p w:rsidR="001D7635" w:rsidRDefault="001D7635" w:rsidP="001D7635">
      <w:pPr>
        <w:pStyle w:val="BodyText"/>
        <w:widowControl w:val="0"/>
        <w:spacing w:after="160"/>
        <w:ind w:right="-7" w:firstLine="567"/>
        <w:jc w:val="center"/>
        <w:rPr>
          <w:rFonts w:ascii="GHEA Grapalat" w:hAnsi="GHEA Grapalat"/>
          <w:i/>
        </w:rPr>
      </w:pPr>
    </w:p>
    <w:p w:rsidR="001D7635" w:rsidRPr="00E063D7" w:rsidRDefault="001D7635" w:rsidP="001D7635">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D7635" w:rsidRPr="00E063D7" w:rsidRDefault="001D7635" w:rsidP="001D7635">
      <w:pPr>
        <w:pStyle w:val="BodyText"/>
        <w:widowControl w:val="0"/>
        <w:spacing w:after="160"/>
        <w:ind w:right="-7" w:firstLine="567"/>
        <w:jc w:val="center"/>
        <w:rPr>
          <w:rFonts w:ascii="GHEA Grapalat" w:hAnsi="GHEA Grapalat"/>
          <w:sz w:val="22"/>
          <w:szCs w:val="22"/>
        </w:rPr>
      </w:pPr>
    </w:p>
    <w:p w:rsidR="001D7635" w:rsidRPr="00E063D7" w:rsidRDefault="001D7635" w:rsidP="001D7635">
      <w:pPr>
        <w:pStyle w:val="BodyText"/>
        <w:widowControl w:val="0"/>
        <w:spacing w:after="160"/>
        <w:ind w:right="-7" w:firstLine="567"/>
        <w:jc w:val="center"/>
        <w:rPr>
          <w:rFonts w:ascii="GHEA Grapalat" w:hAnsi="GHEA Grapalat"/>
          <w:sz w:val="22"/>
          <w:szCs w:val="22"/>
        </w:rPr>
      </w:pPr>
    </w:p>
    <w:p w:rsidR="001D7635" w:rsidRPr="00E063D7" w:rsidRDefault="001D7635" w:rsidP="001D7635">
      <w:pPr>
        <w:pStyle w:val="BodyText"/>
        <w:widowControl w:val="0"/>
        <w:spacing w:after="160"/>
        <w:ind w:right="-7" w:firstLine="567"/>
        <w:jc w:val="center"/>
        <w:rPr>
          <w:rFonts w:ascii="GHEA Grapalat" w:hAnsi="GHEA Grapalat"/>
          <w:sz w:val="22"/>
          <w:szCs w:val="22"/>
        </w:rPr>
      </w:pPr>
    </w:p>
    <w:p w:rsidR="001D7635" w:rsidRPr="00E063D7" w:rsidRDefault="001D7635" w:rsidP="001D7635">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D7635" w:rsidRPr="00E063D7" w:rsidRDefault="001D7635" w:rsidP="001D7635">
      <w:pPr>
        <w:pStyle w:val="BodyText"/>
        <w:widowControl w:val="0"/>
        <w:spacing w:after="160"/>
        <w:ind w:right="-7" w:firstLine="567"/>
        <w:jc w:val="center"/>
        <w:rPr>
          <w:rFonts w:ascii="GHEA Grapalat" w:hAnsi="GHEA Grapalat" w:cs="Sylfaen"/>
          <w:sz w:val="22"/>
          <w:szCs w:val="22"/>
        </w:rPr>
      </w:pPr>
    </w:p>
    <w:p w:rsidR="001D7635" w:rsidRPr="00E063D7" w:rsidRDefault="001D7635" w:rsidP="001D7635">
      <w:pPr>
        <w:pStyle w:val="BodyText"/>
        <w:widowControl w:val="0"/>
        <w:spacing w:after="160"/>
        <w:ind w:right="-7" w:firstLine="567"/>
        <w:jc w:val="center"/>
        <w:rPr>
          <w:rFonts w:ascii="GHEA Grapalat" w:hAnsi="GHEA Grapalat" w:cs="Sylfaen"/>
          <w:sz w:val="22"/>
          <w:szCs w:val="22"/>
        </w:rPr>
      </w:pPr>
    </w:p>
    <w:p w:rsidR="001D7635" w:rsidRPr="001A6617" w:rsidRDefault="001D7635" w:rsidP="001D7635">
      <w:pPr>
        <w:pStyle w:val="BodyText"/>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A37E73">
        <w:rPr>
          <w:rFonts w:ascii="GHEA Grapalat" w:hAnsi="GHEA Grapalat"/>
          <w:b/>
        </w:rPr>
        <w:t>НА ПРЕДОСТАВЛЕНИЕ</w:t>
      </w:r>
      <w:r w:rsidR="001D0C60">
        <w:rPr>
          <w:rFonts w:ascii="GHEA Grapalat" w:hAnsi="GHEA Grapalat"/>
          <w:b/>
        </w:rPr>
        <w:t xml:space="preserve"> УСЛУГИ ОСАГО</w:t>
      </w:r>
      <w:r w:rsidRPr="00CF0A85">
        <w:rPr>
          <w:rFonts w:ascii="GHEA Grapalat" w:hAnsi="GHEA Grapalat"/>
          <w:b/>
        </w:rPr>
        <w:t xml:space="preserve"> </w:t>
      </w:r>
      <w:r w:rsidRPr="00A37E73">
        <w:rPr>
          <w:rFonts w:ascii="GHEA Grapalat" w:hAnsi="GHEA Grapalat"/>
          <w:b/>
        </w:rPr>
        <w:t>ДЛЯ СВОИХ НУЖД</w:t>
      </w:r>
    </w:p>
    <w:p w:rsidR="001D7635" w:rsidRPr="009044F1" w:rsidRDefault="001D7635" w:rsidP="001D7635">
      <w:pPr>
        <w:pStyle w:val="BodyText"/>
        <w:widowControl w:val="0"/>
        <w:spacing w:after="160"/>
        <w:ind w:right="-7" w:firstLine="567"/>
        <w:jc w:val="center"/>
        <w:rPr>
          <w:rFonts w:ascii="GHEA Grapalat" w:hAnsi="GHEA Grapalat"/>
        </w:rPr>
      </w:pPr>
    </w:p>
    <w:p w:rsidR="00CE0D95" w:rsidRPr="009044F1" w:rsidRDefault="00CE0D95" w:rsidP="001D7635">
      <w:pPr>
        <w:pStyle w:val="BodyText"/>
        <w:widowControl w:val="0"/>
        <w:spacing w:after="160"/>
        <w:ind w:left="-567" w:right="-7" w:firstLine="567"/>
        <w:jc w:val="center"/>
        <w:rPr>
          <w:rFonts w:ascii="GHEA Grapalat" w:hAnsi="GHEA Grapalat"/>
        </w:rPr>
      </w:pPr>
    </w:p>
    <w:p w:rsidR="00CE0D95" w:rsidRPr="009044F1" w:rsidRDefault="00CE0D95" w:rsidP="001D7635">
      <w:pPr>
        <w:pStyle w:val="BodyText"/>
        <w:widowControl w:val="0"/>
        <w:spacing w:after="160"/>
        <w:ind w:left="-567" w:right="-7" w:firstLine="567"/>
        <w:jc w:val="center"/>
        <w:rPr>
          <w:rFonts w:ascii="GHEA Grapalat" w:hAnsi="GHEA Grapalat"/>
        </w:rPr>
      </w:pPr>
    </w:p>
    <w:p w:rsidR="001D7635" w:rsidRDefault="001D7635" w:rsidP="001D7635">
      <w:pPr>
        <w:rPr>
          <w:rFonts w:ascii="GHEA Grapalat" w:hAnsi="GHEA Grapalat"/>
        </w:rPr>
      </w:pPr>
    </w:p>
    <w:p w:rsidR="001D7635" w:rsidRDefault="001D7635" w:rsidP="001D7635">
      <w:pPr>
        <w:rPr>
          <w:rFonts w:ascii="GHEA Grapalat" w:hAnsi="GHEA Grapalat"/>
        </w:rPr>
      </w:pPr>
    </w:p>
    <w:p w:rsidR="001D7635" w:rsidRDefault="001D7635" w:rsidP="001D7635">
      <w:pPr>
        <w:rPr>
          <w:rFonts w:ascii="GHEA Grapalat" w:hAnsi="GHEA Grapalat"/>
        </w:rPr>
      </w:pPr>
    </w:p>
    <w:p w:rsidR="001D7635" w:rsidRDefault="001D7635" w:rsidP="001D7635">
      <w:pPr>
        <w:rPr>
          <w:rFonts w:ascii="GHEA Grapalat" w:hAnsi="GHEA Grapalat"/>
        </w:rPr>
      </w:pPr>
    </w:p>
    <w:p w:rsidR="001D7635" w:rsidRDefault="001D7635" w:rsidP="001D7635">
      <w:pPr>
        <w:rPr>
          <w:rFonts w:ascii="GHEA Grapalat" w:hAnsi="GHEA Grapalat"/>
        </w:rPr>
      </w:pPr>
    </w:p>
    <w:p w:rsidR="001A43A4" w:rsidRPr="009044F1" w:rsidRDefault="00096865" w:rsidP="001D7635">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1D7635">
      <w:pPr>
        <w:widowControl w:val="0"/>
        <w:spacing w:after="160"/>
        <w:ind w:left="-567" w:firstLine="567"/>
        <w:jc w:val="center"/>
        <w:rPr>
          <w:rFonts w:ascii="GHEA Grapalat" w:hAnsi="GHEA Grapalat" w:cs="Sylfaen"/>
          <w:b/>
        </w:rPr>
      </w:pPr>
      <w:r w:rsidRPr="009044F1">
        <w:rPr>
          <w:rFonts w:ascii="GHEA Grapalat" w:hAnsi="GHEA Grapalat"/>
        </w:rPr>
        <w:br w:type="page"/>
      </w:r>
    </w:p>
    <w:p w:rsidR="001D7635" w:rsidRPr="009044F1" w:rsidRDefault="001D7635" w:rsidP="001D7635">
      <w:pPr>
        <w:widowControl w:val="0"/>
        <w:contextualSpacing/>
        <w:jc w:val="center"/>
        <w:rPr>
          <w:rFonts w:ascii="GHEA Grapalat" w:hAnsi="GHEA Grapalat"/>
          <w:b/>
        </w:rPr>
      </w:pPr>
      <w:r w:rsidRPr="009044F1">
        <w:rPr>
          <w:rFonts w:ascii="GHEA Grapalat" w:hAnsi="GHEA Grapalat"/>
          <w:b/>
        </w:rPr>
        <w:lastRenderedPageBreak/>
        <w:t>СОДЕРЖАНИЕ</w:t>
      </w:r>
    </w:p>
    <w:p w:rsidR="001D7635" w:rsidRPr="001A6617" w:rsidRDefault="001D7635" w:rsidP="001D7635">
      <w:pPr>
        <w:pStyle w:val="BodyText"/>
        <w:widowControl w:val="0"/>
        <w:spacing w:after="0"/>
        <w:ind w:right="-7"/>
        <w:contextualSpacing/>
        <w:jc w:val="center"/>
        <w:rPr>
          <w:rFonts w:ascii="GHEA Grapalat" w:hAnsi="GHEA Grapalat"/>
          <w:b/>
          <w:i/>
          <w:color w:val="0D0D0D" w:themeColor="text1" w:themeTint="F2"/>
        </w:rPr>
      </w:pPr>
      <w:r w:rsidRPr="009044F1">
        <w:rPr>
          <w:rFonts w:ascii="GHEA Grapalat" w:hAnsi="GHEA Grapalat"/>
          <w:b/>
        </w:rPr>
        <w:t xml:space="preserve">ПРИГЛАШЕНИЯ НА </w:t>
      </w:r>
      <w:r w:rsidRPr="0094161A">
        <w:rPr>
          <w:rFonts w:ascii="GHEA Grapalat" w:hAnsi="GHEA Grapalat"/>
          <w:b/>
        </w:rPr>
        <w:t xml:space="preserve">ЗАПРОС КОТИРОВОК, ОБЪЯВЛЕННЫЙ С ЦЕЛЬЮ ПРИОБРЕТЕНИЯ </w:t>
      </w:r>
      <w:r w:rsidRPr="00A37E73">
        <w:rPr>
          <w:rFonts w:ascii="GHEA Grapalat" w:hAnsi="GHEA Grapalat"/>
          <w:b/>
        </w:rPr>
        <w:t>НА ПРЕДОСТАВЛЕНИЕ</w:t>
      </w:r>
      <w:r w:rsidR="001D0C60">
        <w:rPr>
          <w:rFonts w:ascii="GHEA Grapalat" w:hAnsi="GHEA Grapalat"/>
          <w:b/>
        </w:rPr>
        <w:t xml:space="preserve"> УСЛУГИ ОСАГО</w:t>
      </w:r>
      <w:r w:rsidRPr="00CF0A85">
        <w:rPr>
          <w:rFonts w:ascii="GHEA Grapalat" w:hAnsi="GHEA Grapalat"/>
          <w:b/>
        </w:rPr>
        <w:t xml:space="preserve"> </w:t>
      </w:r>
      <w:r w:rsidRPr="00A37E73">
        <w:rPr>
          <w:rFonts w:ascii="GHEA Grapalat" w:hAnsi="GHEA Grapalat"/>
          <w:b/>
        </w:rPr>
        <w:t>ДЛЯ СВОИХ НУЖД</w:t>
      </w:r>
    </w:p>
    <w:p w:rsidR="00C67E80" w:rsidRPr="009044F1" w:rsidRDefault="00C67E80" w:rsidP="001D7635">
      <w:pPr>
        <w:widowControl w:val="0"/>
        <w:spacing w:after="160"/>
        <w:ind w:left="-567"/>
        <w:jc w:val="center"/>
        <w:rPr>
          <w:rFonts w:ascii="GHEA Grapalat" w:hAnsi="GHEA Grapalat" w:cs="Sylfaen"/>
          <w:b/>
        </w:rPr>
      </w:pPr>
    </w:p>
    <w:p w:rsidR="00096865" w:rsidRPr="008842CE" w:rsidRDefault="00096865" w:rsidP="001D7635">
      <w:pPr>
        <w:widowControl w:val="0"/>
        <w:spacing w:after="160"/>
        <w:ind w:left="-567"/>
        <w:jc w:val="center"/>
        <w:rPr>
          <w:rFonts w:ascii="GHEA Grapalat" w:hAnsi="GHEA Grapalat"/>
          <w:b/>
        </w:rPr>
      </w:pPr>
      <w:r w:rsidRPr="009044F1">
        <w:rPr>
          <w:rFonts w:ascii="GHEA Grapalat" w:hAnsi="GHEA Grapalat"/>
          <w:b/>
        </w:rPr>
        <w:t>ЧАСТЬ I.</w:t>
      </w:r>
    </w:p>
    <w:p w:rsidR="002E069D" w:rsidRPr="008842CE" w:rsidRDefault="002E069D" w:rsidP="001D7635">
      <w:pPr>
        <w:widowControl w:val="0"/>
        <w:spacing w:after="160"/>
        <w:ind w:left="-567"/>
        <w:jc w:val="center"/>
        <w:rPr>
          <w:rFonts w:ascii="GHEA Grapalat" w:hAnsi="GHEA Grapalat"/>
        </w:rPr>
      </w:pPr>
    </w:p>
    <w:p w:rsidR="00096865" w:rsidRPr="009044F1"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D7635">
      <w:pPr>
        <w:widowControl w:val="0"/>
        <w:tabs>
          <w:tab w:val="left" w:pos="1134"/>
        </w:tabs>
        <w:spacing w:after="160"/>
        <w:ind w:left="-567"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D7635">
      <w:pPr>
        <w:widowControl w:val="0"/>
        <w:tabs>
          <w:tab w:val="left" w:pos="1134"/>
        </w:tabs>
        <w:spacing w:after="160"/>
        <w:ind w:left="-567"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D7635">
      <w:pPr>
        <w:widowControl w:val="0"/>
        <w:tabs>
          <w:tab w:val="left" w:pos="1134"/>
        </w:tabs>
        <w:spacing w:after="160"/>
        <w:ind w:left="-567"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1D7635">
      <w:pPr>
        <w:widowControl w:val="0"/>
        <w:tabs>
          <w:tab w:val="left" w:pos="1134"/>
        </w:tabs>
        <w:spacing w:after="160"/>
        <w:ind w:left="-567"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1D7635">
      <w:pPr>
        <w:widowControl w:val="0"/>
        <w:tabs>
          <w:tab w:val="left" w:pos="1134"/>
        </w:tabs>
        <w:spacing w:after="160"/>
        <w:ind w:left="-567"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D7635">
      <w:pPr>
        <w:widowControl w:val="0"/>
        <w:tabs>
          <w:tab w:val="left" w:pos="1134"/>
        </w:tabs>
        <w:spacing w:after="160"/>
        <w:ind w:left="-567"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D7635">
      <w:pPr>
        <w:widowControl w:val="0"/>
        <w:tabs>
          <w:tab w:val="left" w:pos="1134"/>
        </w:tabs>
        <w:spacing w:after="160"/>
        <w:ind w:left="-567"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D7635">
        <w:rPr>
          <w:rFonts w:ascii="GHEA Grapalat" w:hAnsi="GHEA Grapalat"/>
        </w:rPr>
        <w:t xml:space="preserve">и </w:t>
      </w:r>
      <w:r w:rsidR="00174DAB">
        <w:rPr>
          <w:rFonts w:ascii="GHEA Grapalat" w:hAnsi="GHEA Grapalat"/>
        </w:rPr>
        <w:t xml:space="preserve">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1D7635">
      <w:pPr>
        <w:widowControl w:val="0"/>
        <w:spacing w:after="160"/>
        <w:ind w:left="-567"/>
        <w:jc w:val="center"/>
        <w:rPr>
          <w:rFonts w:ascii="GHEA Grapalat" w:hAnsi="GHEA Grapalat"/>
          <w:b/>
        </w:rPr>
      </w:pPr>
      <w:r>
        <w:rPr>
          <w:rFonts w:ascii="GHEA Grapalat" w:hAnsi="GHEA Grapalat"/>
          <w:b/>
        </w:rPr>
        <w:t xml:space="preserve">ЧАСТЬ II. </w:t>
      </w:r>
    </w:p>
    <w:p w:rsidR="00096865" w:rsidRDefault="00096865" w:rsidP="001D7635">
      <w:pPr>
        <w:widowControl w:val="0"/>
        <w:spacing w:after="160"/>
        <w:ind w:left="-567"/>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1D7635">
      <w:pPr>
        <w:widowControl w:val="0"/>
        <w:spacing w:after="160"/>
        <w:ind w:left="-567"/>
        <w:jc w:val="center"/>
        <w:rPr>
          <w:rFonts w:ascii="GHEA Grapalat" w:hAnsi="GHEA Grapalat"/>
          <w:b/>
        </w:rPr>
      </w:pPr>
    </w:p>
    <w:p w:rsidR="00096865" w:rsidRPr="003A1EBB"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D7635">
      <w:pPr>
        <w:widowControl w:val="0"/>
        <w:tabs>
          <w:tab w:val="left" w:pos="1134"/>
        </w:tabs>
        <w:spacing w:after="160"/>
        <w:ind w:left="-567"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1D7635">
      <w:pPr>
        <w:widowControl w:val="0"/>
        <w:tabs>
          <w:tab w:val="left" w:pos="1134"/>
        </w:tabs>
        <w:spacing w:after="160"/>
        <w:ind w:left="-567"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1D7635" w:rsidRPr="006D2DF7" w:rsidRDefault="001D7635" w:rsidP="001D7635">
      <w:pPr>
        <w:widowControl w:val="0"/>
        <w:ind w:hanging="567"/>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w:t>
      </w:r>
      <w:r>
        <w:rPr>
          <w:rFonts w:ascii="GHEA Grapalat" w:hAnsi="GHEA Grapalat"/>
          <w:spacing w:val="-6"/>
        </w:rPr>
        <w:t>ЗАПРОСЕ КОТИРОВОК</w:t>
      </w:r>
      <w:r w:rsidRPr="006D2DF7">
        <w:rPr>
          <w:rFonts w:ascii="GHEA Grapalat" w:hAnsi="GHEA Grapalat"/>
          <w:spacing w:val="-6"/>
        </w:rPr>
        <w:t xml:space="preserve">, проводимом под кодом </w:t>
      </w:r>
      <w:r w:rsidRPr="00FA3137">
        <w:rPr>
          <w:rFonts w:ascii="GHEA Grapalat" w:hAnsi="GHEA Grapalat"/>
          <w:b/>
          <w:sz w:val="22"/>
          <w:szCs w:val="22"/>
        </w:rPr>
        <w:t>«</w:t>
      </w:r>
      <w:r w:rsidR="001D0C60">
        <w:rPr>
          <w:rFonts w:ascii="GHEA Grapalat" w:hAnsi="GHEA Grapalat"/>
          <w:b/>
          <w:sz w:val="22"/>
          <w:szCs w:val="22"/>
        </w:rPr>
        <w:t>GHTsDzB-HVKAK-2023-23</w:t>
      </w:r>
      <w:r w:rsidRPr="00FA3137">
        <w:rPr>
          <w:rFonts w:ascii="GHEA Grapalat" w:hAnsi="GHEA Grapalat"/>
          <w:b/>
          <w:sz w:val="22"/>
          <w:szCs w:val="22"/>
        </w:rPr>
        <w:t>»</w:t>
      </w:r>
      <w:r w:rsidRPr="006D2DF7">
        <w:rPr>
          <w:rFonts w:ascii="GHEA Grapalat" w:hAnsi="GHEA Grapalat"/>
          <w:spacing w:val="-6"/>
        </w:rPr>
        <w:t xml:space="preserve"> (далее — процедура).</w:t>
      </w:r>
    </w:p>
    <w:p w:rsidR="001D7635" w:rsidRPr="000B2CFA" w:rsidRDefault="001D7635" w:rsidP="001D7635">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w:t>
      </w:r>
      <w:r w:rsidRPr="000B2CFA">
        <w:rPr>
          <w:rFonts w:ascii="GHEA Grapalat" w:hAnsi="GHEA Grapalat"/>
        </w:rPr>
        <w:lastRenderedPageBreak/>
        <w:t xml:space="preserve">информировать лиц (далее — участник), намеренных участвовать в объявленной </w:t>
      </w:r>
      <w:r>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1D7635">
      <w:pPr>
        <w:widowControl w:val="0"/>
        <w:spacing w:after="160"/>
        <w:ind w:left="-567"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1D7635">
      <w:pPr>
        <w:widowControl w:val="0"/>
        <w:spacing w:after="160"/>
        <w:ind w:left="-567"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1D7635">
      <w:pPr>
        <w:pStyle w:val="BodyTextIndent2"/>
        <w:widowControl w:val="0"/>
        <w:spacing w:after="160" w:line="240" w:lineRule="auto"/>
        <w:ind w:left="-567"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D7635">
        <w:rPr>
          <w:rFonts w:ascii="GHEA Grapalat" w:hAnsi="GHEA Grapalat"/>
          <w:b/>
          <w:sz w:val="24"/>
          <w:szCs w:val="24"/>
        </w:rPr>
        <w:t>procurement@ncdc.am</w:t>
      </w:r>
      <w:r w:rsidRPr="009044F1">
        <w:rPr>
          <w:rFonts w:ascii="GHEA Grapalat" w:hAnsi="GHEA Grapalat"/>
          <w:sz w:val="24"/>
          <w:szCs w:val="24"/>
        </w:rPr>
        <w:t>.</w:t>
      </w:r>
    </w:p>
    <w:p w:rsidR="00096865" w:rsidRPr="009044F1" w:rsidRDefault="00F5653D" w:rsidP="001D7635">
      <w:pPr>
        <w:widowControl w:val="0"/>
        <w:spacing w:after="160"/>
        <w:ind w:left="-567"/>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1D7635">
      <w:pPr>
        <w:widowControl w:val="0"/>
        <w:spacing w:after="160"/>
        <w:ind w:left="-567"/>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1D7635" w:rsidRPr="009044F1" w:rsidRDefault="00845AA5" w:rsidP="001D763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1D7635" w:rsidRPr="009044F1">
        <w:rPr>
          <w:rFonts w:ascii="GHEA Grapalat" w:hAnsi="GHEA Grapalat"/>
          <w:i w:val="0"/>
          <w:sz w:val="24"/>
          <w:szCs w:val="24"/>
        </w:rPr>
        <w:t>Предметом закупки является приобретение</w:t>
      </w:r>
      <w:r w:rsidR="001D0C60">
        <w:rPr>
          <w:rFonts w:ascii="GHEA Grapalat" w:hAnsi="GHEA Grapalat"/>
          <w:b/>
          <w:i w:val="0"/>
          <w:sz w:val="24"/>
          <w:szCs w:val="24"/>
        </w:rPr>
        <w:t xml:space="preserve"> услуги ОСАГО</w:t>
      </w:r>
      <w:r w:rsidR="001D7635">
        <w:rPr>
          <w:rFonts w:ascii="GHEA Grapalat" w:hAnsi="GHEA Grapalat"/>
          <w:b/>
          <w:i w:val="0"/>
          <w:sz w:val="24"/>
          <w:szCs w:val="24"/>
        </w:rPr>
        <w:t xml:space="preserve"> </w:t>
      </w:r>
      <w:r w:rsidR="001D7635" w:rsidRPr="009044F1">
        <w:rPr>
          <w:rFonts w:ascii="GHEA Grapalat" w:hAnsi="GHEA Grapalat"/>
          <w:i w:val="0"/>
          <w:sz w:val="24"/>
          <w:szCs w:val="24"/>
        </w:rPr>
        <w:t xml:space="preserve">(далее — также </w:t>
      </w:r>
      <w:r w:rsidR="001D7635">
        <w:rPr>
          <w:rFonts w:ascii="GHEA Grapalat" w:hAnsi="GHEA Grapalat"/>
          <w:i w:val="0"/>
          <w:sz w:val="24"/>
          <w:szCs w:val="24"/>
        </w:rPr>
        <w:t>услуга</w:t>
      </w:r>
      <w:r w:rsidR="001D7635" w:rsidRPr="009044F1">
        <w:rPr>
          <w:rFonts w:ascii="GHEA Grapalat" w:hAnsi="GHEA Grapalat"/>
          <w:i w:val="0"/>
          <w:sz w:val="24"/>
          <w:szCs w:val="24"/>
        </w:rPr>
        <w:t xml:space="preserve">) для нужд </w:t>
      </w:r>
      <w:r w:rsidR="001D7635" w:rsidRPr="00786DD8">
        <w:rPr>
          <w:rFonts w:ascii="GHEA Grapalat" w:hAnsi="GHEA Grapalat"/>
          <w:b/>
          <w:i w:val="0"/>
          <w:sz w:val="24"/>
          <w:szCs w:val="24"/>
        </w:rPr>
        <w:t>ГНО «Национальн</w:t>
      </w:r>
      <w:r w:rsidR="001D7635">
        <w:rPr>
          <w:rFonts w:ascii="GHEA Grapalat" w:hAnsi="GHEA Grapalat"/>
          <w:b/>
          <w:i w:val="0"/>
          <w:sz w:val="24"/>
          <w:szCs w:val="24"/>
        </w:rPr>
        <w:t>ого</w:t>
      </w:r>
      <w:r w:rsidR="001D7635" w:rsidRPr="00786DD8">
        <w:rPr>
          <w:rFonts w:ascii="GHEA Grapalat" w:hAnsi="GHEA Grapalat"/>
          <w:b/>
          <w:i w:val="0"/>
          <w:sz w:val="24"/>
          <w:szCs w:val="24"/>
        </w:rPr>
        <w:t xml:space="preserve"> центр</w:t>
      </w:r>
      <w:r w:rsidR="001D7635">
        <w:rPr>
          <w:rFonts w:ascii="GHEA Grapalat" w:hAnsi="GHEA Grapalat"/>
          <w:b/>
          <w:i w:val="0"/>
          <w:sz w:val="24"/>
          <w:szCs w:val="24"/>
        </w:rPr>
        <w:t>ого</w:t>
      </w:r>
      <w:r w:rsidR="001D7635" w:rsidRPr="00786DD8">
        <w:rPr>
          <w:rFonts w:ascii="GHEA Grapalat" w:hAnsi="GHEA Grapalat"/>
          <w:b/>
          <w:i w:val="0"/>
          <w:sz w:val="24"/>
          <w:szCs w:val="24"/>
        </w:rPr>
        <w:t xml:space="preserve"> по контролю и профилактике заболеваний» МЗ РА</w:t>
      </w:r>
      <w:r w:rsidR="001D7635">
        <w:rPr>
          <w:rFonts w:ascii="GHEA Grapalat" w:hAnsi="GHEA Grapalat"/>
          <w:i w:val="0"/>
          <w:sz w:val="24"/>
          <w:szCs w:val="24"/>
        </w:rPr>
        <w:t xml:space="preserve">, которые сгруппированы в </w:t>
      </w:r>
      <w:r w:rsidR="00010E6E" w:rsidRPr="00010E6E">
        <w:rPr>
          <w:rFonts w:ascii="GHEA Grapalat" w:hAnsi="GHEA Grapalat"/>
          <w:b/>
          <w:i w:val="0"/>
          <w:sz w:val="24"/>
          <w:szCs w:val="24"/>
        </w:rPr>
        <w:t>23</w:t>
      </w:r>
      <w:r w:rsidR="001D7635" w:rsidRPr="00010E6E">
        <w:rPr>
          <w:rFonts w:ascii="GHEA Grapalat" w:hAnsi="GHEA Grapalat"/>
          <w:b/>
          <w:i w:val="0"/>
          <w:sz w:val="24"/>
          <w:szCs w:val="24"/>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913"/>
        <w:gridCol w:w="6105"/>
      </w:tblGrid>
      <w:tr w:rsidR="00970424" w:rsidRPr="009044F1" w:rsidTr="001D7635">
        <w:trPr>
          <w:jc w:val="center"/>
        </w:trPr>
        <w:tc>
          <w:tcPr>
            <w:tcW w:w="3129" w:type="dxa"/>
            <w:gridSpan w:val="2"/>
            <w:vAlign w:val="center"/>
          </w:tcPr>
          <w:p w:rsidR="00970424" w:rsidRPr="009044F1" w:rsidRDefault="00970424" w:rsidP="001D7635">
            <w:pPr>
              <w:pStyle w:val="BodyTextIndent2"/>
              <w:widowControl w:val="0"/>
              <w:spacing w:after="120" w:line="240" w:lineRule="auto"/>
              <w:ind w:left="-567"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105" w:type="dxa"/>
            <w:vMerge w:val="restart"/>
            <w:vAlign w:val="center"/>
          </w:tcPr>
          <w:p w:rsidR="00970424" w:rsidRPr="009044F1" w:rsidRDefault="00970424" w:rsidP="001D7635">
            <w:pPr>
              <w:pStyle w:val="BodyTextIndent2"/>
              <w:widowControl w:val="0"/>
              <w:spacing w:after="120" w:line="240" w:lineRule="auto"/>
              <w:ind w:left="-567"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1D7635">
        <w:trPr>
          <w:jc w:val="center"/>
        </w:trPr>
        <w:tc>
          <w:tcPr>
            <w:tcW w:w="1216" w:type="dxa"/>
            <w:vAlign w:val="center"/>
          </w:tcPr>
          <w:p w:rsidR="00970424" w:rsidRPr="009044F1" w:rsidRDefault="00970424" w:rsidP="001D7635">
            <w:pPr>
              <w:pStyle w:val="BodyTextIndent2"/>
              <w:widowControl w:val="0"/>
              <w:spacing w:after="120" w:line="240" w:lineRule="auto"/>
              <w:ind w:firstLine="0"/>
              <w:rPr>
                <w:rFonts w:ascii="GHEA Grapalat" w:hAnsi="GHEA Grapalat"/>
                <w:sz w:val="24"/>
                <w:szCs w:val="24"/>
              </w:rPr>
            </w:pPr>
            <w:r w:rsidRPr="009044F1">
              <w:rPr>
                <w:rFonts w:ascii="GHEA Grapalat" w:hAnsi="GHEA Grapalat"/>
                <w:b/>
                <w:i/>
                <w:sz w:val="24"/>
                <w:szCs w:val="24"/>
              </w:rPr>
              <w:t>Номера</w:t>
            </w:r>
          </w:p>
        </w:tc>
        <w:tc>
          <w:tcPr>
            <w:tcW w:w="1913" w:type="dxa"/>
            <w:vAlign w:val="center"/>
          </w:tcPr>
          <w:p w:rsidR="00970424" w:rsidRPr="00970424" w:rsidRDefault="00970424" w:rsidP="001D7635">
            <w:pPr>
              <w:pStyle w:val="BodyTextIndent2"/>
              <w:widowControl w:val="0"/>
              <w:spacing w:after="120" w:line="240" w:lineRule="auto"/>
              <w:ind w:firstLine="0"/>
              <w:rPr>
                <w:rFonts w:ascii="GHEA Grapalat" w:hAnsi="GHEA Grapalat"/>
                <w:b/>
                <w:i/>
                <w:sz w:val="24"/>
                <w:szCs w:val="24"/>
              </w:rPr>
            </w:pPr>
            <w:r w:rsidRPr="00970424">
              <w:rPr>
                <w:rFonts w:ascii="GHEA Grapalat" w:hAnsi="GHEA Grapalat"/>
                <w:b/>
                <w:i/>
                <w:sz w:val="24"/>
                <w:szCs w:val="24"/>
              </w:rPr>
              <w:t>Цена закупки</w:t>
            </w:r>
          </w:p>
        </w:tc>
        <w:tc>
          <w:tcPr>
            <w:tcW w:w="6105" w:type="dxa"/>
            <w:vMerge/>
            <w:vAlign w:val="center"/>
          </w:tcPr>
          <w:p w:rsidR="00970424" w:rsidRPr="009044F1" w:rsidRDefault="00970424" w:rsidP="001D7635">
            <w:pPr>
              <w:pStyle w:val="BodyTextIndent2"/>
              <w:widowControl w:val="0"/>
              <w:spacing w:after="120" w:line="240" w:lineRule="auto"/>
              <w:ind w:left="-567" w:firstLine="0"/>
              <w:rPr>
                <w:rFonts w:ascii="GHEA Grapalat" w:hAnsi="GHEA Grapalat"/>
                <w:sz w:val="24"/>
                <w:szCs w:val="24"/>
                <w:u w:val="single"/>
              </w:rPr>
            </w:pPr>
          </w:p>
        </w:tc>
      </w:tr>
      <w:tr w:rsidR="00035DEA" w:rsidRPr="009044F1" w:rsidTr="001D7635">
        <w:trPr>
          <w:jc w:val="center"/>
        </w:trPr>
        <w:tc>
          <w:tcPr>
            <w:tcW w:w="1216" w:type="dxa"/>
            <w:vAlign w:val="center"/>
          </w:tcPr>
          <w:p w:rsidR="00035DEA" w:rsidRPr="009044F1" w:rsidRDefault="00035DEA" w:rsidP="00035DE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vAlign w:val="center"/>
          </w:tcPr>
          <w:p w:rsidR="00035DEA" w:rsidRPr="00010E6E" w:rsidRDefault="00035DEA" w:rsidP="00035DEA">
            <w:pPr>
              <w:pStyle w:val="BodyTextIndent2"/>
              <w:widowControl w:val="0"/>
              <w:spacing w:after="120" w:line="240" w:lineRule="auto"/>
              <w:ind w:firstLine="0"/>
              <w:rPr>
                <w:rFonts w:ascii="GHEA Grapalat" w:hAnsi="GHEA Grapalat"/>
                <w:sz w:val="24"/>
                <w:szCs w:val="24"/>
              </w:rPr>
            </w:pPr>
            <w:r w:rsidRPr="00010E6E">
              <w:rPr>
                <w:rFonts w:ascii="GHEA Grapalat" w:hAnsi="GHEA Grapalat"/>
                <w:sz w:val="24"/>
                <w:szCs w:val="24"/>
              </w:rPr>
              <w:t>Услуги автострахования 1</w:t>
            </w:r>
          </w:p>
        </w:tc>
      </w:tr>
      <w:tr w:rsidR="00035DEA" w:rsidRPr="009044F1" w:rsidTr="007E6649">
        <w:trPr>
          <w:jc w:val="center"/>
        </w:trPr>
        <w:tc>
          <w:tcPr>
            <w:tcW w:w="1216" w:type="dxa"/>
            <w:vAlign w:val="center"/>
          </w:tcPr>
          <w:p w:rsidR="00035DEA" w:rsidRPr="009044F1" w:rsidRDefault="00035DEA" w:rsidP="00035DE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39,000</w:t>
            </w:r>
          </w:p>
        </w:tc>
        <w:tc>
          <w:tcPr>
            <w:tcW w:w="6105" w:type="dxa"/>
          </w:tcPr>
          <w:p w:rsidR="00035DEA" w:rsidRPr="00010E6E" w:rsidRDefault="00035DEA" w:rsidP="00035DEA">
            <w:r w:rsidRPr="00010E6E">
              <w:rPr>
                <w:rFonts w:ascii="GHEA Grapalat" w:hAnsi="GHEA Grapalat"/>
              </w:rPr>
              <w:t>Услуги автострахования 2</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3</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35,000</w:t>
            </w:r>
          </w:p>
        </w:tc>
        <w:tc>
          <w:tcPr>
            <w:tcW w:w="6105" w:type="dxa"/>
          </w:tcPr>
          <w:p w:rsidR="00035DEA" w:rsidRPr="00010E6E" w:rsidRDefault="00035DEA" w:rsidP="00035DEA">
            <w:pPr>
              <w:rPr>
                <w:lang w:val="en-GB"/>
              </w:rPr>
            </w:pPr>
            <w:r w:rsidRPr="00010E6E">
              <w:rPr>
                <w:rFonts w:ascii="GHEA Grapalat" w:hAnsi="GHEA Grapalat"/>
              </w:rPr>
              <w:t xml:space="preserve">Услуги автострахования </w:t>
            </w:r>
            <w:r w:rsidRPr="00010E6E">
              <w:rPr>
                <w:rFonts w:ascii="GHEA Grapalat" w:hAnsi="GHEA Grapalat"/>
                <w:lang w:val="en-GB"/>
              </w:rPr>
              <w:t>3</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4</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39,000</w:t>
            </w:r>
          </w:p>
        </w:tc>
        <w:tc>
          <w:tcPr>
            <w:tcW w:w="6105" w:type="dxa"/>
          </w:tcPr>
          <w:p w:rsidR="00035DEA" w:rsidRPr="00010E6E" w:rsidRDefault="00035DEA" w:rsidP="00035DEA">
            <w:pPr>
              <w:rPr>
                <w:lang w:val="en-GB"/>
              </w:rPr>
            </w:pPr>
            <w:r w:rsidRPr="00010E6E">
              <w:rPr>
                <w:rFonts w:ascii="GHEA Grapalat" w:hAnsi="GHEA Grapalat"/>
              </w:rPr>
              <w:t xml:space="preserve">Услуги автострахования </w:t>
            </w:r>
            <w:r w:rsidRPr="00010E6E">
              <w:rPr>
                <w:rFonts w:ascii="GHEA Grapalat" w:hAnsi="GHEA Grapalat"/>
                <w:lang w:val="en-GB"/>
              </w:rPr>
              <w:t>4</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5</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tcPr>
          <w:p w:rsidR="00035DEA" w:rsidRPr="00010E6E" w:rsidRDefault="00035DEA" w:rsidP="00035DEA">
            <w:r w:rsidRPr="00010E6E">
              <w:rPr>
                <w:rFonts w:ascii="GHEA Grapalat" w:hAnsi="GHEA Grapalat"/>
              </w:rPr>
              <w:t>Услуги автострахования 5</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6</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tcPr>
          <w:p w:rsidR="00035DEA" w:rsidRPr="00010E6E" w:rsidRDefault="00035DEA" w:rsidP="00035DEA">
            <w:r w:rsidRPr="00010E6E">
              <w:rPr>
                <w:rFonts w:ascii="GHEA Grapalat" w:hAnsi="GHEA Grapalat"/>
              </w:rPr>
              <w:t>Услуги автострахования 6</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7</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90,000</w:t>
            </w:r>
          </w:p>
        </w:tc>
        <w:tc>
          <w:tcPr>
            <w:tcW w:w="6105" w:type="dxa"/>
          </w:tcPr>
          <w:p w:rsidR="00035DEA" w:rsidRPr="00010E6E" w:rsidRDefault="00035DEA" w:rsidP="00035DEA">
            <w:r w:rsidRPr="00010E6E">
              <w:rPr>
                <w:rFonts w:ascii="GHEA Grapalat" w:hAnsi="GHEA Grapalat"/>
              </w:rPr>
              <w:t>Услуги автострахования 7</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8</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35,000</w:t>
            </w:r>
          </w:p>
        </w:tc>
        <w:tc>
          <w:tcPr>
            <w:tcW w:w="6105" w:type="dxa"/>
          </w:tcPr>
          <w:p w:rsidR="00035DEA" w:rsidRPr="00010E6E" w:rsidRDefault="00035DEA" w:rsidP="00035DEA">
            <w:r w:rsidRPr="00010E6E">
              <w:rPr>
                <w:rFonts w:ascii="GHEA Grapalat" w:hAnsi="GHEA Grapalat"/>
              </w:rPr>
              <w:t>Услуги автострахования 8</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9</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tcPr>
          <w:p w:rsidR="00035DEA" w:rsidRPr="00010E6E" w:rsidRDefault="00035DEA" w:rsidP="00035DEA">
            <w:r w:rsidRPr="00010E6E">
              <w:rPr>
                <w:rFonts w:ascii="GHEA Grapalat" w:hAnsi="GHEA Grapalat"/>
              </w:rPr>
              <w:t>Услуги автострахования 9</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10</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Pr="00010E6E">
              <w:rPr>
                <w:rFonts w:ascii="GHEA Grapalat" w:hAnsi="GHEA Grapalat"/>
                <w:lang w:val="en-GB"/>
              </w:rPr>
              <w:t>0</w:t>
            </w:r>
          </w:p>
        </w:tc>
      </w:tr>
      <w:tr w:rsidR="00035DEA" w:rsidRPr="009044F1" w:rsidTr="007E6649">
        <w:trPr>
          <w:jc w:val="center"/>
        </w:trPr>
        <w:tc>
          <w:tcPr>
            <w:tcW w:w="1216" w:type="dxa"/>
            <w:vAlign w:val="center"/>
          </w:tcPr>
          <w:p w:rsidR="00035DEA" w:rsidRPr="001D7635" w:rsidRDefault="00035DEA" w:rsidP="00035DEA">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11</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62,000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Pr="00010E6E">
              <w:rPr>
                <w:rFonts w:ascii="GHEA Grapalat" w:hAnsi="GHEA Grapalat"/>
                <w:lang w:val="en-GB"/>
              </w:rPr>
              <w:t>1</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12</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62,000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Pr="00010E6E">
              <w:rPr>
                <w:rFonts w:ascii="GHEA Grapalat" w:hAnsi="GHEA Grapalat"/>
                <w:lang w:val="en-GB"/>
              </w:rPr>
              <w:t>2</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13</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39,000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Pr="00010E6E">
              <w:rPr>
                <w:rFonts w:ascii="GHEA Grapalat" w:hAnsi="GHEA Grapalat"/>
                <w:lang w:val="en-GB"/>
              </w:rPr>
              <w:t>3</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14</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186,000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Pr="00010E6E">
              <w:rPr>
                <w:rFonts w:ascii="GHEA Grapalat" w:hAnsi="GHEA Grapalat"/>
                <w:lang w:val="en-GB"/>
              </w:rPr>
              <w:t>4</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15</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31,000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Pr="00010E6E">
              <w:rPr>
                <w:rFonts w:ascii="GHEA Grapalat" w:hAnsi="GHEA Grapalat"/>
                <w:lang w:val="en-GB"/>
              </w:rPr>
              <w:t>5</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16</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31,000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Pr="00010E6E">
              <w:rPr>
                <w:rFonts w:ascii="GHEA Grapalat" w:hAnsi="GHEA Grapalat"/>
                <w:lang w:val="en-GB"/>
              </w:rPr>
              <w:t>6</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17</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60,000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Pr="00010E6E">
              <w:rPr>
                <w:rFonts w:ascii="GHEA Grapalat" w:hAnsi="GHEA Grapalat"/>
                <w:lang w:val="en-GB"/>
              </w:rPr>
              <w:t>7</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18</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60,000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Pr="00010E6E">
              <w:rPr>
                <w:rFonts w:ascii="GHEA Grapalat" w:hAnsi="GHEA Grapalat"/>
                <w:lang w:val="en-GB"/>
              </w:rPr>
              <w:t>8</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19</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tcPr>
          <w:p w:rsidR="00035DEA" w:rsidRPr="00010E6E" w:rsidRDefault="00035DEA" w:rsidP="00035DEA">
            <w:pPr>
              <w:rPr>
                <w:lang w:val="en-GB"/>
              </w:rPr>
            </w:pPr>
            <w:r w:rsidRPr="00010E6E">
              <w:rPr>
                <w:rFonts w:ascii="GHEA Grapalat" w:hAnsi="GHEA Grapalat"/>
              </w:rPr>
              <w:t>Услуги автострахования 1</w:t>
            </w:r>
            <w:r w:rsidRPr="00010E6E">
              <w:rPr>
                <w:rFonts w:ascii="GHEA Grapalat" w:hAnsi="GHEA Grapalat"/>
                <w:lang w:val="en-GB"/>
              </w:rPr>
              <w:t>9</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20</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30,000</w:t>
            </w:r>
          </w:p>
        </w:tc>
        <w:tc>
          <w:tcPr>
            <w:tcW w:w="6105" w:type="dxa"/>
          </w:tcPr>
          <w:p w:rsidR="00035DEA" w:rsidRPr="00010E6E" w:rsidRDefault="00035DEA" w:rsidP="00035DEA">
            <w:r w:rsidRPr="00010E6E">
              <w:rPr>
                <w:rFonts w:ascii="GHEA Grapalat" w:hAnsi="GHEA Grapalat"/>
              </w:rPr>
              <w:t>Услуги автострахования 20</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21</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155,000</w:t>
            </w:r>
          </w:p>
        </w:tc>
        <w:tc>
          <w:tcPr>
            <w:tcW w:w="6105" w:type="dxa"/>
          </w:tcPr>
          <w:p w:rsidR="00035DEA" w:rsidRPr="00010E6E" w:rsidRDefault="00035DEA" w:rsidP="00035DEA">
            <w:r w:rsidRPr="00010E6E">
              <w:rPr>
                <w:rFonts w:ascii="GHEA Grapalat" w:hAnsi="GHEA Grapalat"/>
              </w:rPr>
              <w:t xml:space="preserve">Услуги автострахования </w:t>
            </w:r>
            <w:r w:rsidRPr="00010E6E">
              <w:rPr>
                <w:rFonts w:ascii="GHEA Grapalat" w:hAnsi="GHEA Grapalat"/>
                <w:lang w:val="en-GB"/>
              </w:rPr>
              <w:t>2</w:t>
            </w:r>
            <w:r w:rsidRPr="00010E6E">
              <w:rPr>
                <w:rFonts w:ascii="GHEA Grapalat" w:hAnsi="GHEA Grapalat"/>
              </w:rPr>
              <w:t>1</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22</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120,000</w:t>
            </w:r>
          </w:p>
        </w:tc>
        <w:tc>
          <w:tcPr>
            <w:tcW w:w="6105" w:type="dxa"/>
          </w:tcPr>
          <w:p w:rsidR="00035DEA" w:rsidRPr="00010E6E" w:rsidRDefault="00035DEA" w:rsidP="00035DEA">
            <w:r w:rsidRPr="00010E6E">
              <w:rPr>
                <w:rFonts w:ascii="GHEA Grapalat" w:hAnsi="GHEA Grapalat"/>
              </w:rPr>
              <w:t>Услуги автострахования 22</w:t>
            </w:r>
          </w:p>
        </w:tc>
      </w:tr>
      <w:tr w:rsidR="00035DEA" w:rsidRPr="009044F1" w:rsidTr="007E6649">
        <w:trPr>
          <w:jc w:val="center"/>
        </w:trPr>
        <w:tc>
          <w:tcPr>
            <w:tcW w:w="1216" w:type="dxa"/>
            <w:vAlign w:val="center"/>
          </w:tcPr>
          <w:p w:rsidR="00035DEA" w:rsidRPr="00010E6E" w:rsidRDefault="00035DEA" w:rsidP="00035DEA">
            <w:pPr>
              <w:pStyle w:val="BodyTextIndent2"/>
              <w:widowControl w:val="0"/>
              <w:spacing w:after="120" w:line="240" w:lineRule="auto"/>
              <w:ind w:firstLine="0"/>
              <w:jc w:val="center"/>
              <w:rPr>
                <w:rFonts w:ascii="GHEA Grapalat" w:hAnsi="GHEA Grapalat"/>
                <w:sz w:val="24"/>
                <w:szCs w:val="24"/>
              </w:rPr>
            </w:pPr>
            <w:r w:rsidRPr="00010E6E">
              <w:rPr>
                <w:rFonts w:ascii="GHEA Grapalat" w:hAnsi="GHEA Grapalat"/>
                <w:sz w:val="24"/>
                <w:szCs w:val="24"/>
              </w:rPr>
              <w:t>23</w:t>
            </w:r>
          </w:p>
        </w:tc>
        <w:tc>
          <w:tcPr>
            <w:tcW w:w="1913" w:type="dxa"/>
            <w:vAlign w:val="center"/>
          </w:tcPr>
          <w:p w:rsidR="00035DEA" w:rsidRPr="00035DEA" w:rsidRDefault="00035DEA" w:rsidP="00035DEA">
            <w:pPr>
              <w:jc w:val="center"/>
              <w:rPr>
                <w:rFonts w:ascii="GHEA Grapalat" w:hAnsi="GHEA Grapalat"/>
              </w:rPr>
            </w:pPr>
            <w:r w:rsidRPr="00035DEA">
              <w:rPr>
                <w:rFonts w:ascii="GHEA Grapalat" w:hAnsi="GHEA Grapalat"/>
              </w:rPr>
              <w:t>589,000</w:t>
            </w:r>
          </w:p>
        </w:tc>
        <w:tc>
          <w:tcPr>
            <w:tcW w:w="6105" w:type="dxa"/>
          </w:tcPr>
          <w:p w:rsidR="00035DEA" w:rsidRPr="00010E6E" w:rsidRDefault="00035DEA" w:rsidP="00035DEA">
            <w:r w:rsidRPr="00010E6E">
              <w:rPr>
                <w:rFonts w:ascii="GHEA Grapalat" w:hAnsi="GHEA Grapalat"/>
              </w:rPr>
              <w:t>Услуги автострахования 23</w:t>
            </w:r>
          </w:p>
        </w:tc>
      </w:tr>
    </w:tbl>
    <w:p w:rsidR="00096865" w:rsidRDefault="00816505" w:rsidP="00F377DD">
      <w:pPr>
        <w:pStyle w:val="BodyTextIndent2"/>
        <w:widowControl w:val="0"/>
        <w:spacing w:after="160" w:line="240" w:lineRule="auto"/>
        <w:ind w:left="-567"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w:t>
      </w:r>
      <w:r w:rsidRPr="009044F1">
        <w:rPr>
          <w:rFonts w:ascii="GHEA Grapalat" w:hAnsi="GHEA Grapalat"/>
          <w:sz w:val="24"/>
          <w:szCs w:val="24"/>
        </w:rPr>
        <w:lastRenderedPageBreak/>
        <w:t xml:space="preserve">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F377DD" w:rsidRPr="00F377DD" w:rsidRDefault="00F377DD" w:rsidP="00F377DD">
      <w:pPr>
        <w:pStyle w:val="BodyTextIndent2"/>
        <w:widowControl w:val="0"/>
        <w:spacing w:after="160" w:line="240" w:lineRule="auto"/>
        <w:ind w:left="-567" w:firstLine="567"/>
        <w:rPr>
          <w:rFonts w:ascii="GHEA Grapalat" w:hAnsi="GHEA Grapalat"/>
          <w:sz w:val="24"/>
          <w:szCs w:val="24"/>
        </w:rPr>
      </w:pPr>
    </w:p>
    <w:p w:rsidR="00096865" w:rsidRPr="009044F1" w:rsidRDefault="00693101" w:rsidP="001D7635">
      <w:pPr>
        <w:widowControl w:val="0"/>
        <w:spacing w:after="160"/>
        <w:ind w:left="-567"/>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1D7635">
      <w:pPr>
        <w:widowControl w:val="0"/>
        <w:tabs>
          <w:tab w:val="left" w:pos="1134"/>
        </w:tabs>
        <w:spacing w:after="160"/>
        <w:ind w:left="-567"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7911CB">
        <w:rPr>
          <w:rFonts w:ascii="GHEA Grapalat" w:hAnsi="GHEA Grapalat"/>
        </w:rPr>
        <w:t xml:space="preserve">в отношении которых </w:t>
      </w:r>
      <w:r w:rsidR="00E231AD">
        <w:rPr>
          <w:rFonts w:ascii="GHEA Grapalat" w:hAnsi="GHEA Grapalat"/>
        </w:rPr>
        <w:t>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1D7635">
      <w:pPr>
        <w:widowControl w:val="0"/>
        <w:tabs>
          <w:tab w:val="left" w:pos="1134"/>
        </w:tabs>
        <w:spacing w:after="160"/>
        <w:ind w:left="-567"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1D7635">
      <w:pPr>
        <w:widowControl w:val="0"/>
        <w:tabs>
          <w:tab w:val="left" w:pos="1134"/>
        </w:tabs>
        <w:ind w:left="-567"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1D7635">
      <w:pPr>
        <w:pStyle w:val="ListParagraph"/>
        <w:widowControl w:val="0"/>
        <w:numPr>
          <w:ilvl w:val="0"/>
          <w:numId w:val="31"/>
        </w:numPr>
        <w:tabs>
          <w:tab w:val="left" w:pos="1134"/>
        </w:tabs>
        <w:ind w:left="-567"/>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1D7635">
      <w:pPr>
        <w:widowControl w:val="0"/>
        <w:tabs>
          <w:tab w:val="left" w:pos="1134"/>
        </w:tabs>
        <w:ind w:left="-567"/>
        <w:contextualSpacing/>
        <w:jc w:val="both"/>
        <w:rPr>
          <w:rFonts w:ascii="GHEA Grapalat" w:hAnsi="GHEA Grapalat" w:cs="Sylfaen"/>
        </w:rPr>
      </w:pPr>
    </w:p>
    <w:p w:rsidR="004004A3" w:rsidRPr="004004A3" w:rsidRDefault="004004A3" w:rsidP="001D7635">
      <w:pPr>
        <w:pStyle w:val="ListParagraph"/>
        <w:widowControl w:val="0"/>
        <w:numPr>
          <w:ilvl w:val="0"/>
          <w:numId w:val="31"/>
        </w:numPr>
        <w:tabs>
          <w:tab w:val="left" w:pos="1134"/>
        </w:tabs>
        <w:ind w:left="-567" w:hanging="284"/>
        <w:contextualSpacing/>
        <w:jc w:val="both"/>
        <w:rPr>
          <w:rFonts w:ascii="GHEA Grapalat" w:hAnsi="GHEA Grapalat" w:cs="Sylfaen"/>
        </w:rPr>
      </w:pPr>
      <w:r w:rsidRPr="004004A3">
        <w:rPr>
          <w:rFonts w:ascii="GHEA Grapalat" w:hAnsi="GHEA Grapalat" w:cs="Sylfaen"/>
        </w:rPr>
        <w:t>в качестве отобранного у</w:t>
      </w:r>
      <w:r w:rsidR="007911CB">
        <w:rPr>
          <w:rFonts w:ascii="GHEA Grapalat" w:hAnsi="GHEA Grapalat" w:cs="Sylfaen"/>
        </w:rPr>
        <w:t xml:space="preserve">частника отказался или лишился </w:t>
      </w:r>
      <w:r w:rsidRPr="004004A3">
        <w:rPr>
          <w:rFonts w:ascii="GHEA Grapalat" w:hAnsi="GHEA Grapalat" w:cs="Sylfaen"/>
        </w:rPr>
        <w:t>права заключения договора.</w:t>
      </w:r>
    </w:p>
    <w:p w:rsidR="00753E6E" w:rsidRPr="009044F1" w:rsidRDefault="00753E6E"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w:t>
      </w:r>
      <w:r w:rsidRPr="009044F1">
        <w:rPr>
          <w:rFonts w:ascii="GHEA Grapalat" w:hAnsi="GHEA Grapalat"/>
        </w:rPr>
        <w:lastRenderedPageBreak/>
        <w:t>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D7635">
      <w:pPr>
        <w:widowControl w:val="0"/>
        <w:tabs>
          <w:tab w:val="left" w:pos="1134"/>
        </w:tabs>
        <w:ind w:left="-567"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1D7635">
      <w:pPr>
        <w:widowControl w:val="0"/>
        <w:tabs>
          <w:tab w:val="left" w:pos="1134"/>
        </w:tabs>
        <w:spacing w:after="160"/>
        <w:ind w:left="-567"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1D7635">
      <w:pPr>
        <w:pStyle w:val="NormalWeb"/>
        <w:widowControl w:val="0"/>
        <w:tabs>
          <w:tab w:val="left" w:pos="1134"/>
        </w:tabs>
        <w:spacing w:before="0" w:beforeAutospacing="0" w:after="160" w:afterAutospacing="0"/>
        <w:ind w:left="-567"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1D7635">
      <w:pPr>
        <w:widowControl w:val="0"/>
        <w:tabs>
          <w:tab w:val="left" w:pos="1134"/>
        </w:tabs>
        <w:spacing w:after="160"/>
        <w:ind w:left="-567"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1D7635">
      <w:pPr>
        <w:widowControl w:val="0"/>
        <w:tabs>
          <w:tab w:val="left" w:pos="1134"/>
        </w:tabs>
        <w:spacing w:after="160"/>
        <w:ind w:left="-567"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1D7635">
      <w:pPr>
        <w:pStyle w:val="BodyTextIndent2"/>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1D7635">
      <w:pPr>
        <w:pStyle w:val="BodyTextIndent2"/>
        <w:widowControl w:val="0"/>
        <w:spacing w:after="160" w:line="240" w:lineRule="auto"/>
        <w:ind w:left="-567"/>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1D7635">
      <w:pPr>
        <w:pStyle w:val="BodyTextIndent2"/>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Default="00FE2CCB" w:rsidP="001D7635">
      <w:pPr>
        <w:pStyle w:val="BodyTextIndent2"/>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1D7635">
      <w:pPr>
        <w:widowControl w:val="0"/>
        <w:spacing w:after="160"/>
        <w:ind w:left="-567"/>
        <w:jc w:val="center"/>
        <w:rPr>
          <w:rFonts w:ascii="GHEA Grapalat" w:hAnsi="GHEA Grapalat"/>
          <w:b/>
        </w:rPr>
      </w:pPr>
    </w:p>
    <w:p w:rsidR="00096865" w:rsidRPr="00BD2C67" w:rsidRDefault="00ED2352" w:rsidP="001D7635">
      <w:pPr>
        <w:widowControl w:val="0"/>
        <w:spacing w:after="160"/>
        <w:ind w:left="-567"/>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lastRenderedPageBreak/>
        <w:t xml:space="preserve">И ПОРЯДОК ВНЕСЕНИЯ ИЗМЕНЕНИЯ В ПРИГЛАШЕНИЕ </w:t>
      </w:r>
    </w:p>
    <w:p w:rsidR="00096865" w:rsidRPr="009044F1"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635">
      <w:pPr>
        <w:widowControl w:val="0"/>
        <w:autoSpaceDE w:val="0"/>
        <w:autoSpaceDN w:val="0"/>
        <w:adjustRightInd w:val="0"/>
        <w:spacing w:after="160"/>
        <w:ind w:left="-567"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635">
      <w:pPr>
        <w:widowControl w:val="0"/>
        <w:tabs>
          <w:tab w:val="left" w:pos="1134"/>
        </w:tabs>
        <w:autoSpaceDE w:val="0"/>
        <w:autoSpaceDN w:val="0"/>
        <w:adjustRightInd w:val="0"/>
        <w:spacing w:after="160"/>
        <w:ind w:left="-567"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635">
      <w:pPr>
        <w:widowControl w:val="0"/>
        <w:tabs>
          <w:tab w:val="left" w:pos="1134"/>
        </w:tabs>
        <w:autoSpaceDE w:val="0"/>
        <w:autoSpaceDN w:val="0"/>
        <w:adjustRightInd w:val="0"/>
        <w:spacing w:after="160"/>
        <w:ind w:left="-567"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635">
      <w:pPr>
        <w:widowControl w:val="0"/>
        <w:tabs>
          <w:tab w:val="left" w:pos="1134"/>
        </w:tabs>
        <w:autoSpaceDE w:val="0"/>
        <w:autoSpaceDN w:val="0"/>
        <w:adjustRightInd w:val="0"/>
        <w:spacing w:after="160"/>
        <w:ind w:left="-567"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635">
      <w:pPr>
        <w:widowControl w:val="0"/>
        <w:tabs>
          <w:tab w:val="left" w:pos="1134"/>
        </w:tabs>
        <w:autoSpaceDE w:val="0"/>
        <w:autoSpaceDN w:val="0"/>
        <w:adjustRightInd w:val="0"/>
        <w:spacing w:after="160"/>
        <w:ind w:left="-567"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7911CB" w:rsidRDefault="007911CB" w:rsidP="001D7635">
      <w:pPr>
        <w:widowControl w:val="0"/>
        <w:spacing w:after="160"/>
        <w:ind w:left="-567"/>
        <w:jc w:val="center"/>
        <w:rPr>
          <w:rFonts w:ascii="GHEA Grapalat" w:hAnsi="GHEA Grapalat"/>
          <w:b/>
        </w:rPr>
      </w:pPr>
    </w:p>
    <w:p w:rsidR="00096865" w:rsidRPr="00995804" w:rsidRDefault="00955A1E" w:rsidP="001D7635">
      <w:pPr>
        <w:widowControl w:val="0"/>
        <w:spacing w:after="160"/>
        <w:ind w:left="-567"/>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635">
      <w:pPr>
        <w:widowControl w:val="0"/>
        <w:tabs>
          <w:tab w:val="left" w:pos="1134"/>
        </w:tabs>
        <w:spacing w:after="160"/>
        <w:ind w:left="-567"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1D7635">
      <w:pPr>
        <w:pStyle w:val="BodyTextIndent2"/>
        <w:widowControl w:val="0"/>
        <w:spacing w:after="160" w:line="240" w:lineRule="auto"/>
        <w:ind w:left="-567"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1D7635">
      <w:pPr>
        <w:pStyle w:val="BodyTextIndent2"/>
        <w:widowControl w:val="0"/>
        <w:spacing w:after="160" w:line="240" w:lineRule="auto"/>
        <w:ind w:left="-567"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096865" w:rsidRPr="005114D0" w:rsidRDefault="000946A3" w:rsidP="001D7635">
      <w:pPr>
        <w:pStyle w:val="BodyTextIndent2"/>
        <w:widowControl w:val="0"/>
        <w:spacing w:after="160" w:line="240" w:lineRule="auto"/>
        <w:ind w:left="-567"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7911CB" w:rsidRDefault="000371A2" w:rsidP="007911CB">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7911CB">
        <w:rPr>
          <w:rFonts w:ascii="GHEA Grapalat" w:hAnsi="GHEA Grapalat"/>
          <w:sz w:val="24"/>
          <w:szCs w:val="24"/>
        </w:rPr>
        <w:t>Заявки на процедуру необходимо подать в комиссию по адресу</w:t>
      </w:r>
      <w:r w:rsidR="007911CB" w:rsidRPr="00EA739A">
        <w:rPr>
          <w:rFonts w:ascii="GHEA Grapalat" w:hAnsi="GHEA Grapalat"/>
          <w:b/>
          <w:sz w:val="24"/>
          <w:szCs w:val="24"/>
        </w:rPr>
        <w:t xml:space="preserve"> </w:t>
      </w:r>
      <w:r w:rsidR="007911CB" w:rsidRPr="003D16C5">
        <w:rPr>
          <w:rFonts w:ascii="GHEA Grapalat" w:hAnsi="GHEA Grapalat"/>
          <w:b/>
          <w:sz w:val="24"/>
          <w:szCs w:val="24"/>
        </w:rPr>
        <w:t>г.Ереван</w:t>
      </w:r>
      <w:r w:rsidR="007911CB" w:rsidRPr="00F70804">
        <w:rPr>
          <w:rFonts w:ascii="GHEA Grapalat" w:hAnsi="GHEA Grapalat"/>
          <w:b/>
          <w:sz w:val="24"/>
          <w:szCs w:val="24"/>
        </w:rPr>
        <w:t>,</w:t>
      </w:r>
      <w:r w:rsidR="007911CB" w:rsidRPr="00EA739A">
        <w:rPr>
          <w:rFonts w:ascii="GHEA Grapalat" w:hAnsi="GHEA Grapalat"/>
          <w:b/>
          <w:sz w:val="24"/>
          <w:szCs w:val="24"/>
        </w:rPr>
        <w:t xml:space="preserve"> ул. М. Гераци, 12 </w:t>
      </w:r>
      <w:r w:rsidR="007911CB" w:rsidRPr="00F70804">
        <w:rPr>
          <w:rFonts w:ascii="GHEA Grapalat" w:hAnsi="GHEA Grapalat"/>
          <w:sz w:val="24"/>
          <w:szCs w:val="24"/>
        </w:rPr>
        <w:t>не позднее</w:t>
      </w:r>
      <w:r w:rsidR="007911CB" w:rsidRPr="00EA739A">
        <w:rPr>
          <w:rFonts w:ascii="GHEA Grapalat" w:hAnsi="GHEA Grapalat"/>
          <w:b/>
          <w:sz w:val="24"/>
          <w:szCs w:val="24"/>
        </w:rPr>
        <w:t xml:space="preserve">, </w:t>
      </w:r>
      <w:r w:rsidR="007911CB" w:rsidRPr="00F70804">
        <w:rPr>
          <w:rFonts w:ascii="GHEA Grapalat" w:hAnsi="GHEA Grapalat"/>
          <w:sz w:val="24"/>
          <w:szCs w:val="24"/>
        </w:rPr>
        <w:t>чем в</w:t>
      </w:r>
      <w:r w:rsidR="007911CB" w:rsidRPr="00F70804">
        <w:rPr>
          <w:rFonts w:ascii="GHEA Grapalat" w:hAnsi="GHEA Grapalat"/>
          <w:b/>
          <w:sz w:val="24"/>
          <w:szCs w:val="24"/>
        </w:rPr>
        <w:t xml:space="preserve"> </w:t>
      </w:r>
      <w:r w:rsidR="00A641B9">
        <w:rPr>
          <w:rFonts w:ascii="GHEA Grapalat" w:hAnsi="GHEA Grapalat"/>
          <w:b/>
          <w:sz w:val="24"/>
          <w:szCs w:val="24"/>
        </w:rPr>
        <w:t>14:30</w:t>
      </w:r>
      <w:r w:rsidR="007911CB" w:rsidRPr="00F70804">
        <w:rPr>
          <w:rFonts w:ascii="GHEA Grapalat" w:hAnsi="GHEA Grapalat"/>
          <w:b/>
          <w:sz w:val="24"/>
          <w:szCs w:val="24"/>
        </w:rPr>
        <w:t xml:space="preserve"> часов 0</w:t>
      </w:r>
      <w:r w:rsidR="00EF2ABF" w:rsidRPr="00EF2ABF">
        <w:rPr>
          <w:rFonts w:ascii="GHEA Grapalat" w:hAnsi="GHEA Grapalat"/>
          <w:b/>
          <w:sz w:val="24"/>
          <w:szCs w:val="24"/>
        </w:rPr>
        <w:t>8</w:t>
      </w:r>
      <w:r w:rsidR="007911CB" w:rsidRPr="00F70804">
        <w:rPr>
          <w:rFonts w:ascii="GHEA Grapalat" w:hAnsi="GHEA Grapalat"/>
          <w:b/>
          <w:sz w:val="24"/>
          <w:szCs w:val="24"/>
        </w:rPr>
        <w:t>-го дня</w:t>
      </w:r>
      <w:r w:rsidR="007911CB">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635">
      <w:pPr>
        <w:pStyle w:val="BodyTextIndent2"/>
        <w:widowControl w:val="0"/>
        <w:tabs>
          <w:tab w:val="left" w:pos="1134"/>
        </w:tabs>
        <w:spacing w:after="160" w:line="240" w:lineRule="auto"/>
        <w:ind w:left="-567"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7911CB">
        <w:rPr>
          <w:rFonts w:ascii="GHEA Grapalat" w:hAnsi="GHEA Grapalat"/>
          <w:b/>
          <w:sz w:val="24"/>
          <w:szCs w:val="24"/>
        </w:rPr>
        <w:t>Айкануш Оганнисян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1D7635">
      <w:pPr>
        <w:pStyle w:val="BodyTextIndent2"/>
        <w:widowControl w:val="0"/>
        <w:tabs>
          <w:tab w:val="left" w:pos="1134"/>
        </w:tabs>
        <w:spacing w:after="160" w:line="240" w:lineRule="auto"/>
        <w:ind w:left="-567" w:firstLine="567"/>
        <w:rPr>
          <w:rFonts w:ascii="GHEA Grapalat" w:hAnsi="GHEA Grapalat"/>
          <w:sz w:val="24"/>
          <w:szCs w:val="24"/>
        </w:rPr>
      </w:pPr>
    </w:p>
    <w:p w:rsidR="00B67CCD" w:rsidRPr="00D3436F" w:rsidRDefault="00B67CCD" w:rsidP="001D7635">
      <w:pPr>
        <w:pStyle w:val="BodyTextIndent2"/>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4.3.</w:t>
      </w:r>
      <w:r w:rsidR="007911CB">
        <w:rPr>
          <w:rFonts w:ascii="GHEA Grapalat" w:hAnsi="GHEA Grapalat"/>
          <w:sz w:val="24"/>
          <w:szCs w:val="24"/>
        </w:rPr>
        <w:t xml:space="preserve"> </w:t>
      </w:r>
      <w:r w:rsidRPr="009044F1">
        <w:rPr>
          <w:rFonts w:ascii="GHEA Grapalat" w:hAnsi="GHEA Grapalat"/>
          <w:sz w:val="24"/>
          <w:szCs w:val="24"/>
        </w:rPr>
        <w:t>В заявке участник представляет:</w:t>
      </w:r>
    </w:p>
    <w:p w:rsidR="005F25EF" w:rsidRDefault="005F25EF" w:rsidP="001D7635">
      <w:pPr>
        <w:ind w:left="-567"/>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7911CB">
        <w:rPr>
          <w:rFonts w:ascii="GHEA Grapalat" w:hAnsi="GHEA Grapalat"/>
        </w:rPr>
        <w:t>с деятельности и номер телефона</w:t>
      </w:r>
      <w:r>
        <w:rPr>
          <w:rFonts w:ascii="GHEA Grapalat" w:hAnsi="GHEA Grapalat"/>
        </w:rPr>
        <w:t>, которое включает:</w:t>
      </w:r>
    </w:p>
    <w:p w:rsidR="005F25EF" w:rsidRDefault="005F25EF" w:rsidP="001D7635">
      <w:pPr>
        <w:ind w:left="-567"/>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635">
      <w:pPr>
        <w:ind w:left="-567"/>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635">
      <w:pPr>
        <w:ind w:left="-567"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635">
      <w:pPr>
        <w:ind w:left="-567"/>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635">
      <w:pPr>
        <w:pStyle w:val="norm"/>
        <w:widowControl w:val="0"/>
        <w:tabs>
          <w:tab w:val="left" w:pos="1134"/>
        </w:tabs>
        <w:spacing w:after="160" w:line="240" w:lineRule="auto"/>
        <w:ind w:left="-567"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1D7635">
      <w:pPr>
        <w:pStyle w:val="norm"/>
        <w:widowControl w:val="0"/>
        <w:tabs>
          <w:tab w:val="left" w:pos="1134"/>
        </w:tabs>
        <w:spacing w:after="160" w:line="240" w:lineRule="auto"/>
        <w:ind w:left="-567"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1D7635">
      <w:pPr>
        <w:widowControl w:val="0"/>
        <w:tabs>
          <w:tab w:val="left" w:pos="1134"/>
        </w:tabs>
        <w:spacing w:after="160"/>
        <w:ind w:left="-567"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1"/>
        <w:t>7</w:t>
      </w:r>
    </w:p>
    <w:p w:rsidR="000845F6" w:rsidRPr="009044F1" w:rsidRDefault="00C52EEA" w:rsidP="001D7635">
      <w:pPr>
        <w:pStyle w:val="norm"/>
        <w:widowControl w:val="0"/>
        <w:tabs>
          <w:tab w:val="left" w:pos="1134"/>
        </w:tabs>
        <w:spacing w:after="160" w:line="240" w:lineRule="auto"/>
        <w:ind w:left="-567" w:firstLine="567"/>
        <w:rPr>
          <w:rFonts w:ascii="GHEA Grapalat" w:hAnsi="GHEA Grapalat" w:cs="Sylfaen"/>
          <w:sz w:val="24"/>
          <w:szCs w:val="24"/>
        </w:rPr>
      </w:pPr>
      <w:r>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1D7635">
      <w:pPr>
        <w:pStyle w:val="norm"/>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635">
      <w:pPr>
        <w:ind w:left="-567"/>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635">
      <w:pPr>
        <w:ind w:left="-567"/>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635">
      <w:pPr>
        <w:pStyle w:val="norm"/>
        <w:widowControl w:val="0"/>
        <w:spacing w:after="120" w:line="240" w:lineRule="auto"/>
        <w:ind w:left="-567"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1D7635">
      <w:pPr>
        <w:pStyle w:val="norm"/>
        <w:widowControl w:val="0"/>
        <w:tabs>
          <w:tab w:val="left" w:pos="1134"/>
        </w:tabs>
        <w:spacing w:after="160" w:line="240" w:lineRule="auto"/>
        <w:ind w:left="-567" w:firstLine="567"/>
        <w:rPr>
          <w:rFonts w:ascii="GHEA Grapalat" w:hAnsi="GHEA Grapalat" w:cs="Sylfaen"/>
          <w:sz w:val="24"/>
          <w:szCs w:val="24"/>
        </w:rPr>
      </w:pPr>
    </w:p>
    <w:p w:rsidR="00A45946" w:rsidRPr="009044F1" w:rsidRDefault="00333B85" w:rsidP="001D7635">
      <w:pPr>
        <w:widowControl w:val="0"/>
        <w:spacing w:after="160"/>
        <w:ind w:left="-567"/>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D7635">
      <w:pPr>
        <w:widowControl w:val="0"/>
        <w:tabs>
          <w:tab w:val="left" w:pos="1134"/>
        </w:tabs>
        <w:spacing w:after="160"/>
        <w:ind w:left="-567"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1D7635">
      <w:pPr>
        <w:pStyle w:val="norm"/>
        <w:widowControl w:val="0"/>
        <w:spacing w:after="160" w:line="240" w:lineRule="auto"/>
        <w:ind w:left="-567"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w:t>
      </w:r>
      <w:r w:rsidR="007911CB">
        <w:rPr>
          <w:rFonts w:ascii="GHEA Grapalat" w:hAnsi="GHEA Grapalat"/>
          <w:sz w:val="24"/>
          <w:szCs w:val="24"/>
        </w:rPr>
        <w:t xml:space="preserve"> случае </w:t>
      </w:r>
      <w:r>
        <w:rPr>
          <w:rFonts w:ascii="GHEA Grapalat" w:hAnsi="GHEA Grapalat"/>
          <w:sz w:val="24"/>
          <w:szCs w:val="24"/>
        </w:rPr>
        <w:t>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lastRenderedPageBreak/>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1D7635">
      <w:pPr>
        <w:pStyle w:val="norm"/>
        <w:widowControl w:val="0"/>
        <w:spacing w:after="160" w:line="240" w:lineRule="auto"/>
        <w:ind w:left="-567"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D7635">
      <w:pPr>
        <w:pStyle w:val="norm"/>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D7635">
      <w:pPr>
        <w:pStyle w:val="norm"/>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1D7635">
      <w:pPr>
        <w:pStyle w:val="norm"/>
        <w:widowControl w:val="0"/>
        <w:tabs>
          <w:tab w:val="left" w:pos="1134"/>
        </w:tabs>
        <w:spacing w:after="160" w:line="240" w:lineRule="auto"/>
        <w:ind w:left="-567"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D7635">
      <w:pPr>
        <w:pStyle w:val="norm"/>
        <w:widowControl w:val="0"/>
        <w:tabs>
          <w:tab w:val="left" w:pos="1134"/>
        </w:tabs>
        <w:spacing w:after="160" w:line="240" w:lineRule="auto"/>
        <w:ind w:left="-567"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1D7635">
      <w:pPr>
        <w:pStyle w:val="norm"/>
        <w:widowControl w:val="0"/>
        <w:tabs>
          <w:tab w:val="left" w:pos="1134"/>
        </w:tabs>
        <w:spacing w:after="160" w:line="240" w:lineRule="auto"/>
        <w:ind w:left="-567" w:firstLine="567"/>
        <w:contextualSpacing/>
        <w:rPr>
          <w:rFonts w:ascii="GHEA Grapalat" w:hAnsi="GHEA Grapalat"/>
          <w:sz w:val="24"/>
          <w:szCs w:val="24"/>
        </w:rPr>
      </w:pPr>
    </w:p>
    <w:p w:rsidR="0048059F" w:rsidRPr="009044F1" w:rsidRDefault="0048059F" w:rsidP="001D7635">
      <w:pPr>
        <w:pStyle w:val="norm"/>
        <w:widowControl w:val="0"/>
        <w:tabs>
          <w:tab w:val="left" w:pos="1134"/>
        </w:tabs>
        <w:spacing w:after="160" w:line="240" w:lineRule="auto"/>
        <w:ind w:left="-567"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1D7635">
      <w:pPr>
        <w:pStyle w:val="norm"/>
        <w:widowControl w:val="0"/>
        <w:tabs>
          <w:tab w:val="left" w:pos="1134"/>
        </w:tabs>
        <w:spacing w:after="160" w:line="240" w:lineRule="auto"/>
        <w:ind w:left="-567"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D7635">
      <w:pPr>
        <w:pStyle w:val="norm"/>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1D7635">
      <w:pPr>
        <w:pStyle w:val="BodyTextIndent2"/>
        <w:widowControl w:val="0"/>
        <w:spacing w:after="160" w:line="240" w:lineRule="auto"/>
        <w:ind w:left="-567" w:firstLine="567"/>
        <w:rPr>
          <w:rFonts w:ascii="GHEA Grapalat" w:hAnsi="GHEA Grapalat"/>
          <w:sz w:val="24"/>
          <w:szCs w:val="24"/>
        </w:rPr>
      </w:pPr>
    </w:p>
    <w:p w:rsidR="009D180E" w:rsidRDefault="009D180E" w:rsidP="001D7635">
      <w:pPr>
        <w:widowControl w:val="0"/>
        <w:spacing w:after="160"/>
        <w:ind w:left="-567" w:right="565"/>
        <w:jc w:val="center"/>
        <w:rPr>
          <w:rFonts w:ascii="GHEA Grapalat" w:hAnsi="GHEA Grapalat"/>
          <w:b/>
          <w:lang w:val="hy-AM"/>
        </w:rPr>
      </w:pPr>
    </w:p>
    <w:p w:rsidR="00416546" w:rsidRDefault="00416546" w:rsidP="001D7635">
      <w:pPr>
        <w:widowControl w:val="0"/>
        <w:spacing w:after="160"/>
        <w:ind w:left="-567" w:right="565"/>
        <w:jc w:val="center"/>
        <w:rPr>
          <w:rFonts w:ascii="GHEA Grapalat" w:hAnsi="GHEA Grapalat"/>
          <w:b/>
        </w:rPr>
      </w:pPr>
    </w:p>
    <w:p w:rsidR="00096865" w:rsidRPr="009044F1" w:rsidRDefault="00220C7C" w:rsidP="001D7635">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1D7635">
      <w:pPr>
        <w:pStyle w:val="BodyTextIndent"/>
        <w:widowControl w:val="0"/>
        <w:tabs>
          <w:tab w:val="left" w:pos="1134"/>
        </w:tabs>
        <w:spacing w:after="160" w:line="240" w:lineRule="auto"/>
        <w:ind w:left="-567"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1D7635">
      <w:pPr>
        <w:pStyle w:val="BodyTextIndent"/>
        <w:widowControl w:val="0"/>
        <w:tabs>
          <w:tab w:val="left" w:pos="1134"/>
        </w:tabs>
        <w:spacing w:after="160" w:line="240" w:lineRule="auto"/>
        <w:ind w:left="-567"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7911CB">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rsidR="00A9098A" w:rsidRPr="00AD29CE" w:rsidRDefault="00FD2748" w:rsidP="001D7635">
      <w:pPr>
        <w:pStyle w:val="BodyTextIndent2"/>
        <w:widowControl w:val="0"/>
        <w:tabs>
          <w:tab w:val="left" w:pos="1134"/>
        </w:tabs>
        <w:spacing w:after="160" w:line="240" w:lineRule="auto"/>
        <w:ind w:left="-567"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D7635">
      <w:pPr>
        <w:widowControl w:val="0"/>
        <w:spacing w:after="160"/>
        <w:ind w:left="-567"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D7635">
      <w:pPr>
        <w:widowControl w:val="0"/>
        <w:spacing w:after="160"/>
        <w:ind w:left="-567"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1D7635">
      <w:pPr>
        <w:widowControl w:val="0"/>
        <w:tabs>
          <w:tab w:val="left" w:pos="1134"/>
        </w:tabs>
        <w:spacing w:after="160"/>
        <w:ind w:left="-567"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D7635">
      <w:pPr>
        <w:widowControl w:val="0"/>
        <w:tabs>
          <w:tab w:val="left" w:pos="1134"/>
        </w:tabs>
        <w:spacing w:after="160"/>
        <w:ind w:left="-567"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1D7635">
      <w:pPr>
        <w:widowControl w:val="0"/>
        <w:tabs>
          <w:tab w:val="left" w:pos="1134"/>
        </w:tabs>
        <w:spacing w:after="160"/>
        <w:ind w:left="-567"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D7635">
      <w:pPr>
        <w:widowControl w:val="0"/>
        <w:tabs>
          <w:tab w:val="left" w:pos="1134"/>
        </w:tabs>
        <w:spacing w:after="160"/>
        <w:ind w:left="-567"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D7635">
      <w:pPr>
        <w:widowControl w:val="0"/>
        <w:spacing w:after="160"/>
        <w:ind w:left="-567"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D7635">
      <w:pPr>
        <w:widowControl w:val="0"/>
        <w:spacing w:after="160"/>
        <w:ind w:left="-567"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1D7635">
      <w:pPr>
        <w:pStyle w:val="BodyTextIndent2"/>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w:t>
      </w:r>
      <w:r w:rsidRPr="009044F1">
        <w:rPr>
          <w:rFonts w:ascii="GHEA Grapalat" w:hAnsi="GHEA Grapalat"/>
          <w:sz w:val="24"/>
          <w:szCs w:val="24"/>
        </w:rPr>
        <w:lastRenderedPageBreak/>
        <w:t xml:space="preserve">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D7635">
      <w:pPr>
        <w:pStyle w:val="BodyTextIndent"/>
        <w:widowControl w:val="0"/>
        <w:tabs>
          <w:tab w:val="left" w:pos="1134"/>
        </w:tabs>
        <w:spacing w:after="160" w:line="240" w:lineRule="auto"/>
        <w:ind w:left="-567"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911CB" w:rsidRPr="00E063D7">
        <w:rPr>
          <w:rFonts w:ascii="GHEA Grapalat" w:hAnsi="GHEA Grapalat"/>
          <w:b/>
          <w:i w:val="0"/>
          <w:sz w:val="22"/>
          <w:szCs w:val="22"/>
        </w:rPr>
        <w:t>установленному Центральным банком Армении на момент вскрытия заявок</w:t>
      </w:r>
      <w:r w:rsidR="007911CB">
        <w:rPr>
          <w:rFonts w:ascii="GHEA Grapalat" w:hAnsi="GHEA Grapalat"/>
          <w:b/>
          <w:i w:val="0"/>
          <w:sz w:val="22"/>
          <w:szCs w:val="22"/>
        </w:rPr>
        <w:t>.</w:t>
      </w:r>
    </w:p>
    <w:p w:rsidR="009B6D58" w:rsidRPr="00186559" w:rsidRDefault="00FD274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9044F1">
        <w:rPr>
          <w:rFonts w:ascii="GHEA Grapalat" w:hAnsi="GHEA Grapalat"/>
          <w:sz w:val="24"/>
          <w:szCs w:val="24"/>
        </w:rPr>
        <w:t>)</w:t>
      </w:r>
      <w:r w:rsidR="007F7243" w:rsidRPr="007F7243">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1D7635">
      <w:pPr>
        <w:pStyle w:val="norm"/>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расторгается, если дополнительные финансовые средства не предусмотрены в течение шестидесяти </w:t>
      </w:r>
      <w:r w:rsidRPr="002F249D">
        <w:rPr>
          <w:rFonts w:ascii="GHEA Grapalat" w:hAnsi="GHEA Grapalat"/>
          <w:sz w:val="24"/>
          <w:szCs w:val="24"/>
        </w:rPr>
        <w:lastRenderedPageBreak/>
        <w:t>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1D7635">
      <w:pPr>
        <w:pStyle w:val="norm"/>
        <w:widowControl w:val="0"/>
        <w:tabs>
          <w:tab w:val="left" w:pos="1134"/>
        </w:tabs>
        <w:spacing w:after="160" w:line="240" w:lineRule="auto"/>
        <w:ind w:left="-567"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1D7635">
      <w:pPr>
        <w:pStyle w:val="norm"/>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F7243">
        <w:rPr>
          <w:rFonts w:ascii="GHEA Grapalat" w:hAnsi="GHEA Grapalat"/>
        </w:rPr>
        <w:t xml:space="preserve"> </w:t>
      </w:r>
      <w:r w:rsidRPr="009044F1">
        <w:rPr>
          <w:rFonts w:ascii="GHEA Grapalat" w:hAnsi="GHEA Grapalat"/>
          <w:sz w:val="24"/>
          <w:szCs w:val="24"/>
        </w:rPr>
        <w:t>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1D7635">
      <w:pPr>
        <w:pStyle w:val="norm"/>
        <w:widowControl w:val="0"/>
        <w:tabs>
          <w:tab w:val="left" w:pos="1134"/>
        </w:tabs>
        <w:spacing w:after="160" w:line="240" w:lineRule="auto"/>
        <w:ind w:left="-567"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D7635">
      <w:pPr>
        <w:pStyle w:val="norm"/>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w:t>
      </w:r>
      <w:r w:rsidR="007F7243" w:rsidRPr="007F7243">
        <w:rPr>
          <w:rFonts w:ascii="GHEA Grapalat" w:hAnsi="GHEA Grapalat"/>
          <w:sz w:val="24"/>
          <w:szCs w:val="24"/>
        </w:rPr>
        <w:t xml:space="preserve"> </w:t>
      </w:r>
      <w:r w:rsidR="00E46770" w:rsidRPr="00B6749E">
        <w:rPr>
          <w:rFonts w:ascii="GHEA Grapalat" w:hAnsi="GHEA Grapalat"/>
          <w:sz w:val="24"/>
          <w:szCs w:val="24"/>
        </w:rPr>
        <w:t>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1D7635">
      <w:pPr>
        <w:pStyle w:val="BodyTextIndent2"/>
        <w:widowControl w:val="0"/>
        <w:tabs>
          <w:tab w:val="left" w:pos="1276"/>
        </w:tabs>
        <w:spacing w:after="160" w:line="240" w:lineRule="auto"/>
        <w:ind w:left="-567"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D7635">
      <w:pPr>
        <w:pStyle w:val="BodyTextIndent2"/>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7F7243">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D7635">
      <w:pPr>
        <w:pStyle w:val="BodyTextIndent2"/>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D7635">
      <w:pPr>
        <w:widowControl w:val="0"/>
        <w:tabs>
          <w:tab w:val="left" w:pos="1276"/>
        </w:tabs>
        <w:spacing w:after="160"/>
        <w:ind w:left="-567"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7F7243">
        <w:rPr>
          <w:rFonts w:ascii="GHEA Grapalat" w:hAnsi="GHEA Grapalat"/>
        </w:rPr>
        <w:t>на</w:t>
      </w:r>
      <w:r w:rsidR="007F7243" w:rsidRPr="007F7243">
        <w:rPr>
          <w:rFonts w:ascii="GHEA Grapalat" w:hAnsi="GHEA Grapalat"/>
        </w:rPr>
        <w:t xml:space="preserve"> </w:t>
      </w:r>
      <w:r w:rsidR="007F7243">
        <w:rPr>
          <w:rFonts w:ascii="GHEA Grapalat" w:hAnsi="GHEA Grapalat"/>
        </w:rPr>
        <w:t xml:space="preserve">десятый </w:t>
      </w:r>
      <w:r w:rsidR="00BD06DB">
        <w:rPr>
          <w:rFonts w:ascii="GHEA Grapalat" w:hAnsi="GHEA Grapalat"/>
        </w:rPr>
        <w:t>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1D7635">
      <w:pPr>
        <w:widowControl w:val="0"/>
        <w:tabs>
          <w:tab w:val="left" w:pos="1276"/>
        </w:tabs>
        <w:ind w:left="-567"/>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1D7635">
      <w:pPr>
        <w:pStyle w:val="ListParagraph"/>
        <w:widowControl w:val="0"/>
        <w:numPr>
          <w:ilvl w:val="0"/>
          <w:numId w:val="31"/>
        </w:numPr>
        <w:ind w:left="-567"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1D7635">
      <w:pPr>
        <w:pStyle w:val="ListParagraph"/>
        <w:widowControl w:val="0"/>
        <w:numPr>
          <w:ilvl w:val="0"/>
          <w:numId w:val="31"/>
        </w:numPr>
        <w:ind w:left="-567"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1D7635">
      <w:pPr>
        <w:widowControl w:val="0"/>
        <w:tabs>
          <w:tab w:val="left" w:pos="1276"/>
        </w:tabs>
        <w:spacing w:after="160"/>
        <w:ind w:left="-567"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lastRenderedPageBreak/>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1D7635">
      <w:pPr>
        <w:widowControl w:val="0"/>
        <w:tabs>
          <w:tab w:val="left" w:pos="1276"/>
        </w:tabs>
        <w:spacing w:after="160"/>
        <w:ind w:left="-567"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Pr="007F7243" w:rsidRDefault="00E64D24" w:rsidP="007F7243">
      <w:pPr>
        <w:pStyle w:val="norm"/>
        <w:widowControl w:val="0"/>
        <w:tabs>
          <w:tab w:val="left" w:pos="1276"/>
        </w:tabs>
        <w:spacing w:after="160" w:line="240" w:lineRule="auto"/>
        <w:ind w:left="-567" w:firstLine="567"/>
        <w:rPr>
          <w:rFonts w:ascii="GHEA Grapalat" w:hAnsi="GHEA Grapalat"/>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7F7243" w:rsidRPr="007F7243">
        <w:rPr>
          <w:rFonts w:ascii="GHEA Grapalat" w:hAnsi="GHEA Grapalat"/>
          <w:sz w:val="24"/>
          <w:szCs w:val="24"/>
        </w:rPr>
        <w:t xml:space="preserve"> </w:t>
      </w:r>
      <w:r w:rsidR="00A74478" w:rsidRPr="00A74478">
        <w:rPr>
          <w:rFonts w:ascii="GHEA Grapalat" w:hAnsi="GHEA Grapalat"/>
          <w:sz w:val="24"/>
          <w:szCs w:val="24"/>
        </w:rPr>
        <w:t xml:space="preserve">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D7635">
      <w:pPr>
        <w:pStyle w:val="BodyTextIndent2"/>
        <w:widowControl w:val="0"/>
        <w:tabs>
          <w:tab w:val="left" w:pos="1276"/>
        </w:tabs>
        <w:spacing w:after="160" w:line="240" w:lineRule="auto"/>
        <w:ind w:left="-567"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D7635">
      <w:pPr>
        <w:widowControl w:val="0"/>
        <w:tabs>
          <w:tab w:val="left" w:pos="1276"/>
        </w:tabs>
        <w:spacing w:after="160"/>
        <w:ind w:left="-567"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1D7635">
      <w:pPr>
        <w:widowControl w:val="0"/>
        <w:spacing w:after="160"/>
        <w:ind w:left="-567"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7911CB">
        <w:rPr>
          <w:rFonts w:ascii="GHEA Grapalat" w:hAnsi="GHEA Grapalat"/>
          <w:b/>
          <w:sz w:val="24"/>
          <w:szCs w:val="24"/>
        </w:rPr>
        <w:t>Оценка заявок и определение отобранного участника осуществляются по отдельным лотам.</w:t>
      </w:r>
      <w:r w:rsidRPr="009044F1">
        <w:rPr>
          <w:rFonts w:ascii="GHEA Grapalat" w:hAnsi="GHEA Grapalat"/>
          <w:sz w:val="24"/>
          <w:szCs w:val="24"/>
        </w:rPr>
        <w:t xml:space="preserve"> </w:t>
      </w:r>
    </w:p>
    <w:p w:rsidR="00583092" w:rsidRPr="009044F1" w:rsidRDefault="00A150A9" w:rsidP="001D7635">
      <w:pPr>
        <w:widowControl w:val="0"/>
        <w:tabs>
          <w:tab w:val="left" w:pos="1276"/>
        </w:tabs>
        <w:spacing w:after="160"/>
        <w:ind w:left="-567"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D7635">
      <w:pPr>
        <w:pStyle w:val="BodyTextIndent2"/>
        <w:widowControl w:val="0"/>
        <w:tabs>
          <w:tab w:val="left" w:pos="1276"/>
        </w:tabs>
        <w:spacing w:after="160" w:line="240" w:lineRule="auto"/>
        <w:ind w:left="-567"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D7635">
      <w:pPr>
        <w:pStyle w:val="BodyTextIndent2"/>
        <w:widowControl w:val="0"/>
        <w:spacing w:after="160" w:line="240" w:lineRule="auto"/>
        <w:ind w:left="-567"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D7635">
      <w:pPr>
        <w:pStyle w:val="norm"/>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pacing w:val="-6"/>
          <w:sz w:val="24"/>
          <w:szCs w:val="24"/>
        </w:rPr>
        <w:lastRenderedPageBreak/>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1D7635">
      <w:pPr>
        <w:pStyle w:val="BodyTextIndent2"/>
        <w:widowControl w:val="0"/>
        <w:spacing w:after="160" w:line="240" w:lineRule="auto"/>
        <w:ind w:left="-567"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7911CB" w:rsidRPr="007911CB">
        <w:rPr>
          <w:rFonts w:ascii="GHEA Grapalat" w:hAnsi="GHEA Grapalat"/>
          <w:b/>
          <w:sz w:val="24"/>
          <w:szCs w:val="24"/>
        </w:rPr>
        <w:t>10</w:t>
      </w:r>
      <w:r w:rsidRPr="007911CB">
        <w:rPr>
          <w:rFonts w:ascii="GHEA Grapalat" w:hAnsi="GHEA Grapalat"/>
          <w:b/>
          <w:sz w:val="24"/>
          <w:szCs w:val="24"/>
        </w:rPr>
        <w:t xml:space="preserve"> календарных дней</w:t>
      </w:r>
      <w:r w:rsidRPr="009044F1">
        <w:rPr>
          <w:rFonts w:ascii="GHEA Grapalat" w:hAnsi="GHEA Grapalat"/>
          <w:sz w:val="24"/>
          <w:szCs w:val="24"/>
        </w:rPr>
        <w:t>. Период ожидания</w:t>
      </w:r>
      <w:r>
        <w:rPr>
          <w:rFonts w:ascii="GHEA Grapalat" w:hAnsi="GHEA Grapalat"/>
          <w:sz w:val="24"/>
          <w:szCs w:val="24"/>
        </w:rPr>
        <w:t>:</w:t>
      </w:r>
    </w:p>
    <w:p w:rsidR="00EE5A30" w:rsidRPr="00B6749E" w:rsidRDefault="00EE5A30" w:rsidP="001D7635">
      <w:pPr>
        <w:pStyle w:val="BodyTextIndent2"/>
        <w:widowControl w:val="0"/>
        <w:numPr>
          <w:ilvl w:val="0"/>
          <w:numId w:val="32"/>
        </w:numPr>
        <w:spacing w:after="160" w:line="240" w:lineRule="auto"/>
        <w:ind w:left="-567"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1D7635">
      <w:pPr>
        <w:pStyle w:val="norm"/>
        <w:widowControl w:val="0"/>
        <w:numPr>
          <w:ilvl w:val="0"/>
          <w:numId w:val="32"/>
        </w:numPr>
        <w:spacing w:line="240" w:lineRule="auto"/>
        <w:ind w:left="-567"/>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1D7635">
      <w:pPr>
        <w:pStyle w:val="norm"/>
        <w:widowControl w:val="0"/>
        <w:tabs>
          <w:tab w:val="left" w:pos="1276"/>
        </w:tabs>
        <w:spacing w:line="240" w:lineRule="auto"/>
        <w:ind w:left="-567"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1D7635">
      <w:pPr>
        <w:pStyle w:val="BodyTextIndent2"/>
        <w:widowControl w:val="0"/>
        <w:tabs>
          <w:tab w:val="left" w:pos="1276"/>
        </w:tabs>
        <w:spacing w:after="160" w:line="240" w:lineRule="auto"/>
        <w:ind w:left="-567" w:firstLine="567"/>
        <w:contextualSpacing/>
        <w:rPr>
          <w:rFonts w:ascii="GHEA Grapalat" w:hAnsi="GHEA Grapalat" w:cs="Sylfaen"/>
          <w:sz w:val="24"/>
          <w:szCs w:val="24"/>
        </w:rPr>
      </w:pPr>
    </w:p>
    <w:p w:rsidR="000313A6" w:rsidRPr="009044F1" w:rsidRDefault="00AA0AD8" w:rsidP="001D7635">
      <w:pPr>
        <w:widowControl w:val="0"/>
        <w:spacing w:after="160"/>
        <w:ind w:left="-567"/>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1D7635">
      <w:pPr>
        <w:widowControl w:val="0"/>
        <w:tabs>
          <w:tab w:val="left" w:pos="1134"/>
        </w:tabs>
        <w:spacing w:after="160"/>
        <w:ind w:left="-567"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1D7635">
      <w:pPr>
        <w:widowControl w:val="0"/>
        <w:tabs>
          <w:tab w:val="left" w:pos="1134"/>
        </w:tabs>
        <w:spacing w:after="160"/>
        <w:ind w:left="-567" w:firstLine="567"/>
        <w:jc w:val="both"/>
        <w:rPr>
          <w:rFonts w:ascii="GHEA Grapalat" w:hAnsi="GHEA Grapalat" w:cs="Sylfaen"/>
        </w:rPr>
      </w:pPr>
      <w:r w:rsidRPr="00681C1F">
        <w:rPr>
          <w:rFonts w:ascii="GHEA Grapalat" w:hAnsi="GHEA Grapalat"/>
          <w:color w:val="000000" w:themeColor="text1"/>
        </w:rPr>
        <w:lastRenderedPageBreak/>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1D7635">
      <w:pPr>
        <w:pStyle w:val="BodyTextIndent"/>
        <w:widowControl w:val="0"/>
        <w:tabs>
          <w:tab w:val="left" w:pos="1134"/>
        </w:tabs>
        <w:spacing w:after="160" w:line="240" w:lineRule="auto"/>
        <w:ind w:left="-567"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1D7635">
      <w:pPr>
        <w:ind w:left="-567"/>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1D7635">
      <w:pPr>
        <w:widowControl w:val="0"/>
        <w:tabs>
          <w:tab w:val="left" w:pos="1276"/>
        </w:tabs>
        <w:spacing w:after="160"/>
        <w:ind w:left="-567"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0B61BF" w:rsidRDefault="00A6609C" w:rsidP="000B61BF">
      <w:pPr>
        <w:widowControl w:val="0"/>
        <w:tabs>
          <w:tab w:val="left" w:pos="1276"/>
        </w:tabs>
        <w:spacing w:after="160"/>
        <w:ind w:left="-567" w:firstLine="567"/>
        <w:jc w:val="both"/>
        <w:rPr>
          <w:rFonts w:ascii="GHEA Grapalat" w:hAnsi="GHEA Grapalat"/>
        </w:rPr>
      </w:pPr>
      <w:r w:rsidRPr="008D2394">
        <w:rPr>
          <w:rFonts w:ascii="GHEA Grapalat" w:hAnsi="GHEA Grapalat"/>
        </w:rPr>
        <w:t xml:space="preserve">10.2 </w:t>
      </w:r>
      <w:r w:rsidR="007911CB" w:rsidRPr="00EC1E2D">
        <w:rPr>
          <w:rFonts w:ascii="GHEA Grapalat" w:hAnsi="GHEA Grapalat"/>
          <w:b/>
        </w:rPr>
        <w:t>Размер обеспечения квалификации равен пятнадцати процентам</w:t>
      </w:r>
      <w:r w:rsidR="007911CB"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7F7243">
        <w:rPr>
          <w:rFonts w:ascii="GHEA Grapalat" w:hAnsi="GHEA Grapalat"/>
        </w:rPr>
        <w:t>Причем</w:t>
      </w:r>
      <w:r w:rsidR="00C77407" w:rsidRPr="008D2394">
        <w:rPr>
          <w:rFonts w:ascii="GHEA Grapalat" w:hAnsi="GHEA Grapalat"/>
        </w:rPr>
        <w:t xml:space="preserve"> обеспечение </w:t>
      </w:r>
      <w:r w:rsidR="001647D2" w:rsidRPr="008D2394">
        <w:rPr>
          <w:rFonts w:ascii="GHEA Grapalat" w:hAnsi="GHEA Grapalat"/>
        </w:rPr>
        <w:t>должно б</w:t>
      </w:r>
      <w:r w:rsidR="007F7243">
        <w:rPr>
          <w:rFonts w:ascii="GHEA Grapalat" w:hAnsi="GHEA Grapalat"/>
        </w:rPr>
        <w:t xml:space="preserve">ыть действительным как минимум </w:t>
      </w:r>
      <w:r w:rsidR="001647D2" w:rsidRPr="008D2394">
        <w:rPr>
          <w:rFonts w:ascii="GHEA Grapalat" w:hAnsi="GHEA Grapalat"/>
        </w:rPr>
        <w:t xml:space="preserve">включительно до </w:t>
      </w:r>
      <w:r w:rsidR="00777665">
        <w:rPr>
          <w:rFonts w:ascii="GHEA Grapalat" w:hAnsi="GHEA Grapalat"/>
        </w:rPr>
        <w:t>20</w:t>
      </w:r>
      <w:r w:rsidR="0057550D" w:rsidRPr="008D2394">
        <w:rPr>
          <w:rFonts w:ascii="GHEA Grapalat" w:hAnsi="GHEA Grapalat"/>
        </w:rPr>
        <w:t>-го</w:t>
      </w:r>
      <w:r w:rsidR="000B61BF">
        <w:rPr>
          <w:rFonts w:ascii="GHEA Grapalat" w:hAnsi="GHEA Grapalat"/>
        </w:rPr>
        <w:t>.</w:t>
      </w:r>
    </w:p>
    <w:p w:rsidR="00CD2651" w:rsidRPr="000B61BF" w:rsidRDefault="00CD2651" w:rsidP="000B61BF">
      <w:pPr>
        <w:widowControl w:val="0"/>
        <w:tabs>
          <w:tab w:val="left" w:pos="1276"/>
        </w:tabs>
        <w:spacing w:after="160"/>
        <w:ind w:left="-567" w:firstLine="567"/>
        <w:jc w:val="both"/>
        <w:rPr>
          <w:rFonts w:ascii="GHEA Grapalat" w:hAnsi="GHEA Grapalat"/>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1D7635">
      <w:pPr>
        <w:widowControl w:val="0"/>
        <w:tabs>
          <w:tab w:val="left" w:pos="1276"/>
        </w:tabs>
        <w:spacing w:after="160"/>
        <w:ind w:left="-567"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w:t>
      </w:r>
      <w:r w:rsidR="007F7243">
        <w:rPr>
          <w:rFonts w:ascii="GHEA Grapalat" w:hAnsi="GHEA Grapalat" w:cs="Sylfaen"/>
        </w:rPr>
        <w:t xml:space="preserve">лицу в течение пяти рабочих </w:t>
      </w:r>
      <w:r w:rsidRPr="002E6E0C">
        <w:rPr>
          <w:rFonts w:ascii="GHEA Grapalat" w:hAnsi="GHEA Grapalat" w:cs="Sylfaen"/>
        </w:rPr>
        <w:t>дней следующих со дня полного принятия заказчиком результата выполнения договора.</w:t>
      </w:r>
    </w:p>
    <w:p w:rsidR="000B61BF" w:rsidRDefault="00CD2651" w:rsidP="001D7635">
      <w:pPr>
        <w:widowControl w:val="0"/>
        <w:tabs>
          <w:tab w:val="left" w:pos="1276"/>
        </w:tabs>
        <w:spacing w:after="160"/>
        <w:ind w:left="-567"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000B61BF" w:rsidRPr="000B61BF">
        <w:rPr>
          <w:rFonts w:ascii="GHEA Grapalat" w:hAnsi="GHEA Grapalat"/>
        </w:rPr>
        <w:t>.</w:t>
      </w:r>
    </w:p>
    <w:p w:rsidR="00786738" w:rsidRPr="00707948" w:rsidRDefault="00786738" w:rsidP="001D7635">
      <w:pPr>
        <w:widowControl w:val="0"/>
        <w:tabs>
          <w:tab w:val="left" w:pos="1276"/>
        </w:tabs>
        <w:spacing w:after="160"/>
        <w:ind w:left="-567"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0B61BF" w:rsidRDefault="002406D8" w:rsidP="000B61BF">
      <w:pPr>
        <w:widowControl w:val="0"/>
        <w:tabs>
          <w:tab w:val="left" w:pos="1276"/>
        </w:tabs>
        <w:spacing w:after="160"/>
        <w:ind w:left="-567"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0B61BF" w:rsidRPr="000B61BF" w:rsidRDefault="00030D40" w:rsidP="000B61BF">
      <w:pPr>
        <w:widowControl w:val="0"/>
        <w:tabs>
          <w:tab w:val="left" w:pos="1276"/>
        </w:tabs>
        <w:spacing w:after="160"/>
        <w:ind w:left="-567" w:firstLine="567"/>
        <w:jc w:val="both"/>
        <w:rPr>
          <w:rFonts w:ascii="GHEA Grapalat" w:hAnsi="GHEA Grapalat" w:cs="Sylfaen"/>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000B61BF" w:rsidRPr="00440A2C">
        <w:rPr>
          <w:rFonts w:ascii="GHEA Grapalat" w:hAnsi="GHEA Grapalat"/>
          <w:b/>
        </w:rPr>
        <w:t xml:space="preserve">Размер обеспечения договора составляет 10 процентов </w:t>
      </w:r>
      <w:r w:rsidR="000B61BF" w:rsidRPr="00853D2D">
        <w:rPr>
          <w:rFonts w:ascii="GHEA Grapalat" w:hAnsi="GHEA Grapalat"/>
        </w:rPr>
        <w:t xml:space="preserve">от </w:t>
      </w:r>
      <w:r w:rsidR="000B61BF">
        <w:rPr>
          <w:rFonts w:ascii="GHEA Grapalat" w:hAnsi="GHEA Grapalat"/>
        </w:rPr>
        <w:t>цены закупки</w:t>
      </w:r>
      <w:r w:rsidR="000B61BF" w:rsidRPr="001775FE">
        <w:rPr>
          <w:rFonts w:ascii="GHEA Grapalat" w:hAnsi="GHEA Grapalat"/>
        </w:rPr>
        <w:t xml:space="preserve">. </w:t>
      </w:r>
      <w:r w:rsidR="000B61BF" w:rsidRPr="002C42AD">
        <w:rPr>
          <w:rFonts w:ascii="GHEA Grapalat" w:hAnsi="GHEA Grapalat"/>
        </w:rPr>
        <w:t xml:space="preserve">Если цена закупки </w:t>
      </w:r>
      <w:r w:rsidR="000B61BF">
        <w:rPr>
          <w:rFonts w:ascii="GHEA Grapalat" w:hAnsi="GHEA Grapalat"/>
        </w:rPr>
        <w:t>услуг</w:t>
      </w:r>
      <w:r w:rsidR="000B61BF"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B61BF" w:rsidRPr="00853D2D">
        <w:rPr>
          <w:rFonts w:ascii="GHEA Grapalat" w:hAnsi="GHEA Grapalat"/>
        </w:rPr>
        <w:t xml:space="preserve">. Обеспечение договора представляется </w:t>
      </w:r>
      <w:r w:rsidR="000B61BF" w:rsidRPr="008F7AA4">
        <w:rPr>
          <w:rFonts w:ascii="GHEA Grapalat" w:hAnsi="GHEA Grapalat"/>
          <w:b/>
        </w:rPr>
        <w:t xml:space="preserve">в виде соглашения о неустойке (приложение </w:t>
      </w:r>
      <w:r w:rsidR="000B61BF">
        <w:rPr>
          <w:rFonts w:ascii="GHEA Grapalat" w:hAnsi="GHEA Grapalat"/>
          <w:b/>
        </w:rPr>
        <w:t>5.1</w:t>
      </w:r>
      <w:r w:rsidR="000B61BF" w:rsidRPr="008F7AA4">
        <w:rPr>
          <w:rFonts w:ascii="GHEA Grapalat" w:hAnsi="GHEA Grapalat"/>
          <w:b/>
        </w:rPr>
        <w:t>) или наличных денег</w:t>
      </w:r>
      <w:r w:rsidR="000B61BF">
        <w:rPr>
          <w:rFonts w:ascii="GHEA Grapalat" w:hAnsi="GHEA Grapalat"/>
          <w:b/>
        </w:rPr>
        <w:t>.</w:t>
      </w:r>
    </w:p>
    <w:p w:rsidR="0011249D" w:rsidRDefault="0058395E" w:rsidP="000B61BF">
      <w:pPr>
        <w:widowControl w:val="0"/>
        <w:tabs>
          <w:tab w:val="left" w:pos="1276"/>
        </w:tabs>
        <w:ind w:firstLine="709"/>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1D7635">
      <w:pPr>
        <w:widowControl w:val="0"/>
        <w:tabs>
          <w:tab w:val="left" w:pos="1276"/>
        </w:tabs>
        <w:spacing w:after="160"/>
        <w:ind w:left="-567"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1D7635">
      <w:pPr>
        <w:widowControl w:val="0"/>
        <w:tabs>
          <w:tab w:val="left" w:pos="1276"/>
        </w:tabs>
        <w:spacing w:after="160"/>
        <w:ind w:left="-567"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1D7635">
      <w:pPr>
        <w:widowControl w:val="0"/>
        <w:tabs>
          <w:tab w:val="left" w:pos="1276"/>
        </w:tabs>
        <w:spacing w:after="160"/>
        <w:ind w:left="-567"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1D7635">
      <w:pPr>
        <w:widowControl w:val="0"/>
        <w:tabs>
          <w:tab w:val="left" w:pos="1276"/>
        </w:tabs>
        <w:spacing w:after="160"/>
        <w:ind w:left="-567"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0B61BF" w:rsidRDefault="00030D40" w:rsidP="000B61BF">
      <w:pPr>
        <w:widowControl w:val="0"/>
        <w:tabs>
          <w:tab w:val="left" w:pos="1276"/>
        </w:tabs>
        <w:spacing w:after="160"/>
        <w:ind w:left="-567"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7F7243">
        <w:rPr>
          <w:rFonts w:ascii="GHEA Grapalat" w:hAnsi="GHEA Grapalat"/>
        </w:rPr>
        <w:t>заключенный բ</w:t>
      </w:r>
      <w:r w:rsidR="00125AA6" w:rsidRPr="009044F1">
        <w:rPr>
          <w:rFonts w:ascii="GHEA Grapalat" w:hAnsi="GHEA Grapalat"/>
        </w:rPr>
        <w:t>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0B61BF">
      <w:pPr>
        <w:widowControl w:val="0"/>
        <w:tabs>
          <w:tab w:val="left" w:pos="1276"/>
        </w:tabs>
        <w:spacing w:after="160"/>
        <w:ind w:left="-567" w:firstLine="567"/>
        <w:jc w:val="both"/>
        <w:rPr>
          <w:rFonts w:ascii="GHEA Grapalat" w:hAnsi="GHEA Grapalat"/>
        </w:rPr>
      </w:pPr>
      <w:r w:rsidRPr="0074650E">
        <w:rPr>
          <w:rFonts w:ascii="GHEA Grapalat" w:hAnsi="GHEA Grapalat"/>
        </w:rPr>
        <w:t>10.7 Руководитель заказчика представляет требование</w:t>
      </w:r>
      <w:r w:rsidR="007F7243">
        <w:rPr>
          <w:rFonts w:ascii="GHEA Grapalat" w:hAnsi="GHEA Grapalat"/>
        </w:rPr>
        <w:t xml:space="preserve"> о выплате обеспечения договора</w:t>
      </w:r>
      <w:r w:rsidR="007F7243" w:rsidRPr="007F7243">
        <w:rPr>
          <w:rFonts w:ascii="GHEA Grapalat" w:hAnsi="GHEA Grapalat"/>
        </w:rPr>
        <w:t xml:space="preserve"> </w:t>
      </w:r>
      <w:r w:rsidRPr="0074650E">
        <w:rPr>
          <w:rFonts w:ascii="GHEA Grapalat" w:hAnsi="GHEA Grapalat"/>
        </w:rPr>
        <w:t>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1D7635">
      <w:pPr>
        <w:ind w:left="-567"/>
        <w:rPr>
          <w:rFonts w:ascii="GHEA Grapalat" w:hAnsi="GHEA Grapalat"/>
          <w:b/>
        </w:rPr>
      </w:pPr>
    </w:p>
    <w:p w:rsidR="00DA751A" w:rsidRDefault="00DA751A" w:rsidP="001D7635">
      <w:pPr>
        <w:ind w:left="-567"/>
        <w:rPr>
          <w:rFonts w:ascii="GHEA Grapalat" w:hAnsi="GHEA Grapalat"/>
          <w:b/>
        </w:rPr>
      </w:pPr>
    </w:p>
    <w:p w:rsidR="00096865" w:rsidRDefault="002807DD" w:rsidP="001D7635">
      <w:pPr>
        <w:ind w:left="-567"/>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1D7635">
      <w:pPr>
        <w:ind w:left="-567"/>
        <w:rPr>
          <w:rFonts w:ascii="GHEA Grapalat" w:hAnsi="GHEA Grapalat" w:cs="Arial"/>
          <w:b/>
        </w:rPr>
      </w:pPr>
    </w:p>
    <w:p w:rsidR="00096865" w:rsidRPr="009044F1" w:rsidRDefault="00096865" w:rsidP="001D7635">
      <w:pPr>
        <w:widowControl w:val="0"/>
        <w:tabs>
          <w:tab w:val="left" w:pos="1276"/>
        </w:tabs>
        <w:spacing w:after="160"/>
        <w:ind w:left="-567"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B61BF"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000B61BF" w:rsidRPr="000B61BF">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9044F1" w:rsidRDefault="0009686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D7635">
      <w:pPr>
        <w:widowControl w:val="0"/>
        <w:tabs>
          <w:tab w:val="left" w:pos="1276"/>
        </w:tabs>
        <w:spacing w:after="160"/>
        <w:ind w:left="-567"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1D7635">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D7635">
      <w:pPr>
        <w:widowControl w:val="0"/>
        <w:tabs>
          <w:tab w:val="left" w:pos="1276"/>
        </w:tabs>
        <w:ind w:left="-567"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r>
        <w:rPr>
          <w:rFonts w:ascii="GHEA Grapalat" w:hAnsi="GHEA Grapalat"/>
        </w:rPr>
        <w:t>.</w:t>
      </w:r>
    </w:p>
    <w:p w:rsidR="00167353" w:rsidRDefault="00167353" w:rsidP="001D7635">
      <w:pPr>
        <w:widowControl w:val="0"/>
        <w:tabs>
          <w:tab w:val="left" w:pos="1276"/>
        </w:tabs>
        <w:ind w:left="-567"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D7635">
      <w:pPr>
        <w:widowControl w:val="0"/>
        <w:tabs>
          <w:tab w:val="left" w:pos="1276"/>
        </w:tabs>
        <w:ind w:left="-567" w:firstLine="567"/>
        <w:jc w:val="both"/>
        <w:rPr>
          <w:rFonts w:ascii="GHEA Grapalat" w:hAnsi="GHEA Grapalat"/>
        </w:rPr>
      </w:pPr>
      <w:r w:rsidRPr="00D57ABB">
        <w:rPr>
          <w:rFonts w:ascii="GHEA Grapalat" w:hAnsi="GHEA Grapalat"/>
        </w:rPr>
        <w:t>12.2. Отношения, связанные с настоящей процедурой</w:t>
      </w:r>
      <w:r w:rsidR="000B61BF">
        <w:rPr>
          <w:rFonts w:ascii="GHEA Grapalat" w:hAnsi="GHEA Grapalat"/>
        </w:rPr>
        <w:t>, не являются административными</w:t>
      </w:r>
      <w:r w:rsidR="000B61BF" w:rsidRPr="000B61BF">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D7635">
      <w:pPr>
        <w:widowControl w:val="0"/>
        <w:tabs>
          <w:tab w:val="left" w:pos="1276"/>
        </w:tabs>
        <w:ind w:left="-567" w:firstLine="567"/>
        <w:jc w:val="both"/>
        <w:rPr>
          <w:rFonts w:ascii="GHEA Grapalat" w:hAnsi="GHEA Grapalat"/>
        </w:rPr>
      </w:pPr>
      <w:r w:rsidRPr="00420747">
        <w:rPr>
          <w:rFonts w:ascii="GHEA Grapalat" w:hAnsi="GHEA Grapalat"/>
        </w:rPr>
        <w:lastRenderedPageBreak/>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D7635">
      <w:pPr>
        <w:widowControl w:val="0"/>
        <w:ind w:left="-567"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D7635">
      <w:pPr>
        <w:ind w:left="-567"/>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D7635">
      <w:pPr>
        <w:ind w:left="-567"/>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D7635">
      <w:pPr>
        <w:ind w:left="-567"/>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D7635">
      <w:pPr>
        <w:ind w:left="-567"/>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D7635">
      <w:pPr>
        <w:ind w:left="-567"/>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D7635">
      <w:pPr>
        <w:ind w:left="-567"/>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0B61BF" w:rsidP="001D7635">
      <w:pPr>
        <w:ind w:left="-567"/>
        <w:jc w:val="both"/>
        <w:rPr>
          <w:rFonts w:ascii="GHEA Grapalat" w:hAnsi="GHEA Grapalat"/>
        </w:rPr>
      </w:pPr>
      <w:r>
        <w:rPr>
          <w:rFonts w:ascii="GHEA Grapalat" w:hAnsi="GHEA Grapalat"/>
        </w:rPr>
        <w:t>12.19</w:t>
      </w:r>
      <w:r w:rsidR="00167353" w:rsidRPr="00570BBD">
        <w:rPr>
          <w:rFonts w:ascii="GHEA Grapalat" w:hAnsi="GHEA Grapalat"/>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sidR="00167353">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w:t>
      </w:r>
      <w:r w:rsidR="000B61BF" w:rsidRPr="000B61BF">
        <w:rPr>
          <w:rFonts w:ascii="GHEA Grapalat" w:hAnsi="GHEA Grapalat"/>
        </w:rPr>
        <w:t xml:space="preserve"> </w:t>
      </w:r>
      <w:r w:rsidRPr="00570BBD">
        <w:rPr>
          <w:rFonts w:ascii="GHEA Grapalat" w:hAnsi="GHEA Grapalat"/>
        </w:rPr>
        <w:t>Уполномоченный орган незамедлительно публикует это решение в бюллетене</w:t>
      </w:r>
      <w:r>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D7635">
      <w:pPr>
        <w:widowControl w:val="0"/>
        <w:spacing w:after="160"/>
        <w:ind w:left="-567"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D7635">
      <w:pPr>
        <w:widowControl w:val="0"/>
        <w:spacing w:after="160"/>
        <w:ind w:left="-567"/>
        <w:jc w:val="both"/>
        <w:rPr>
          <w:rFonts w:ascii="GHEA Grapalat" w:hAnsi="GHEA Grapalat" w:cs="Sylfaen"/>
          <w:b/>
        </w:rPr>
      </w:pPr>
    </w:p>
    <w:p w:rsidR="004373E3" w:rsidRDefault="004373E3" w:rsidP="001D7635">
      <w:pPr>
        <w:ind w:left="-567"/>
        <w:rPr>
          <w:rFonts w:ascii="GHEA Grapalat" w:hAnsi="GHEA Grapalat"/>
          <w:b/>
        </w:rPr>
      </w:pPr>
    </w:p>
    <w:p w:rsidR="00503980" w:rsidRDefault="00503980" w:rsidP="001D7635">
      <w:pPr>
        <w:ind w:left="-567"/>
        <w:rPr>
          <w:rFonts w:ascii="GHEA Grapalat" w:hAnsi="GHEA Grapalat"/>
          <w:b/>
        </w:rPr>
      </w:pPr>
      <w:r>
        <w:rPr>
          <w:rFonts w:ascii="GHEA Grapalat" w:hAnsi="GHEA Grapalat"/>
          <w:b/>
        </w:rPr>
        <w:br w:type="page"/>
      </w:r>
    </w:p>
    <w:p w:rsidR="00096865" w:rsidRPr="00374F4A" w:rsidRDefault="00096865" w:rsidP="001D7635">
      <w:pPr>
        <w:widowControl w:val="0"/>
        <w:spacing w:after="160"/>
        <w:ind w:left="-567"/>
        <w:jc w:val="center"/>
        <w:rPr>
          <w:rFonts w:ascii="GHEA Grapalat" w:hAnsi="GHEA Grapalat"/>
          <w:b/>
        </w:rPr>
      </w:pPr>
      <w:r w:rsidRPr="009044F1">
        <w:rPr>
          <w:rFonts w:ascii="GHEA Grapalat" w:hAnsi="GHEA Grapalat"/>
          <w:b/>
        </w:rPr>
        <w:lastRenderedPageBreak/>
        <w:t>ЧАСТЬ II</w:t>
      </w:r>
    </w:p>
    <w:p w:rsidR="008842CE" w:rsidRPr="00374F4A" w:rsidRDefault="008842CE" w:rsidP="001D7635">
      <w:pPr>
        <w:widowControl w:val="0"/>
        <w:spacing w:after="160"/>
        <w:ind w:left="-567"/>
        <w:jc w:val="center"/>
        <w:rPr>
          <w:rFonts w:ascii="GHEA Grapalat" w:hAnsi="GHEA Grapalat"/>
          <w:b/>
        </w:rPr>
      </w:pPr>
    </w:p>
    <w:p w:rsidR="00096865" w:rsidRPr="009044F1" w:rsidRDefault="00096865" w:rsidP="001D7635">
      <w:pPr>
        <w:pStyle w:val="BodyText"/>
        <w:widowControl w:val="0"/>
        <w:spacing w:after="160"/>
        <w:ind w:left="-567"/>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1D7635">
      <w:pPr>
        <w:widowControl w:val="0"/>
        <w:spacing w:after="160"/>
        <w:ind w:left="-567"/>
        <w:jc w:val="center"/>
        <w:rPr>
          <w:rFonts w:ascii="GHEA Grapalat" w:hAnsi="GHEA Grapalat"/>
        </w:rPr>
      </w:pPr>
    </w:p>
    <w:p w:rsidR="00096865" w:rsidRPr="009044F1" w:rsidRDefault="008D5016" w:rsidP="001D7635">
      <w:pPr>
        <w:widowControl w:val="0"/>
        <w:spacing w:after="160"/>
        <w:ind w:left="-567"/>
        <w:jc w:val="center"/>
        <w:rPr>
          <w:rFonts w:ascii="GHEA Grapalat" w:hAnsi="GHEA Grapalat"/>
          <w:b/>
        </w:rPr>
      </w:pPr>
      <w:r w:rsidRPr="009044F1">
        <w:rPr>
          <w:rFonts w:ascii="GHEA Grapalat" w:hAnsi="GHEA Grapalat"/>
          <w:b/>
        </w:rPr>
        <w:t>1. ОБЩИЕ ПОЛОЖЕНИЯ</w:t>
      </w:r>
    </w:p>
    <w:p w:rsidR="00096865" w:rsidRPr="009044F1" w:rsidRDefault="0009686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1D7635">
      <w:pPr>
        <w:widowControl w:val="0"/>
        <w:spacing w:after="160"/>
        <w:ind w:left="-567"/>
        <w:jc w:val="center"/>
        <w:rPr>
          <w:rFonts w:ascii="GHEA Grapalat" w:hAnsi="GHEA Grapalat"/>
          <w:b/>
        </w:rPr>
      </w:pPr>
    </w:p>
    <w:p w:rsidR="00096865" w:rsidRPr="009044F1" w:rsidRDefault="008D5016" w:rsidP="001D7635">
      <w:pPr>
        <w:widowControl w:val="0"/>
        <w:spacing w:after="160"/>
        <w:ind w:left="-567"/>
        <w:jc w:val="center"/>
        <w:rPr>
          <w:rFonts w:ascii="GHEA Grapalat" w:hAnsi="GHEA Grapalat"/>
          <w:b/>
        </w:rPr>
      </w:pPr>
      <w:r w:rsidRPr="009044F1">
        <w:rPr>
          <w:rFonts w:ascii="GHEA Grapalat" w:hAnsi="GHEA Grapalat"/>
          <w:b/>
        </w:rPr>
        <w:t>2. ЗАЯВКА НА ПРОЦЕДУРУ</w:t>
      </w:r>
    </w:p>
    <w:p w:rsidR="000A0E52" w:rsidRDefault="000A0E52" w:rsidP="001D7635">
      <w:pPr>
        <w:widowControl w:val="0"/>
        <w:spacing w:after="160"/>
        <w:ind w:left="-567"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1D7635">
      <w:pPr>
        <w:widowControl w:val="0"/>
        <w:spacing w:after="160"/>
        <w:ind w:left="-567"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1D7635">
      <w:pPr>
        <w:widowControl w:val="0"/>
        <w:tabs>
          <w:tab w:val="left" w:pos="1134"/>
        </w:tabs>
        <w:spacing w:after="160"/>
        <w:ind w:left="-567"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на участие в процедуре согласно Приложению №1;</w:t>
      </w:r>
    </w:p>
    <w:p w:rsidR="009D7EFF" w:rsidRPr="00D3436F" w:rsidRDefault="009D7EFF" w:rsidP="001D7635">
      <w:pPr>
        <w:widowControl w:val="0"/>
        <w:tabs>
          <w:tab w:val="left" w:pos="1134"/>
        </w:tabs>
        <w:spacing w:after="160"/>
        <w:ind w:left="-567"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1D7635">
      <w:pPr>
        <w:widowControl w:val="0"/>
        <w:tabs>
          <w:tab w:val="left" w:pos="1134"/>
        </w:tabs>
        <w:spacing w:after="160"/>
        <w:ind w:left="-567"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2"/>
        <w:t>14</w:t>
      </w:r>
    </w:p>
    <w:p w:rsidR="00E67BA7" w:rsidRPr="00E267E5"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2.</w:t>
      </w:r>
      <w:r w:rsidR="000B61BF" w:rsidRPr="009D1F9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(совокупность себестои</w:t>
      </w:r>
      <w:r w:rsidR="000B61BF">
        <w:rPr>
          <w:rFonts w:ascii="GHEA Grapalat" w:hAnsi="GHEA Grapalat"/>
        </w:rPr>
        <w:t xml:space="preserve">мости и прогнозируемой прибыли)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1D7635">
      <w:pPr>
        <w:widowControl w:val="0"/>
        <w:spacing w:after="160"/>
        <w:ind w:left="-567"/>
        <w:jc w:val="center"/>
        <w:rPr>
          <w:rFonts w:ascii="GHEA Grapalat" w:hAnsi="GHEA Grapalat"/>
          <w:b/>
        </w:rPr>
      </w:pPr>
    </w:p>
    <w:p w:rsidR="00E24455" w:rsidRDefault="00E24455" w:rsidP="001D7635">
      <w:pPr>
        <w:widowControl w:val="0"/>
        <w:spacing w:after="160"/>
        <w:ind w:left="-567"/>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D7635">
      <w:pPr>
        <w:widowControl w:val="0"/>
        <w:tabs>
          <w:tab w:val="left" w:pos="1134"/>
        </w:tabs>
        <w:spacing w:after="160"/>
        <w:ind w:left="-567"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D7635">
      <w:pPr>
        <w:widowControl w:val="0"/>
        <w:spacing w:after="160"/>
        <w:ind w:left="-567"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D7635">
      <w:pPr>
        <w:widowControl w:val="0"/>
        <w:spacing w:after="160"/>
        <w:ind w:left="-567"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D7635">
      <w:pPr>
        <w:widowControl w:val="0"/>
        <w:tabs>
          <w:tab w:val="left" w:pos="1134"/>
        </w:tabs>
        <w:spacing w:after="160"/>
        <w:ind w:left="-567"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D7635">
      <w:pPr>
        <w:widowControl w:val="0"/>
        <w:tabs>
          <w:tab w:val="left" w:pos="1134"/>
        </w:tabs>
        <w:spacing w:after="160"/>
        <w:ind w:left="-567"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D7635">
      <w:pPr>
        <w:widowControl w:val="0"/>
        <w:tabs>
          <w:tab w:val="left" w:pos="1134"/>
          <w:tab w:val="left" w:pos="6284"/>
        </w:tabs>
        <w:spacing w:after="160"/>
        <w:ind w:left="-567"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D7635">
      <w:pPr>
        <w:widowControl w:val="0"/>
        <w:tabs>
          <w:tab w:val="left" w:pos="1134"/>
        </w:tabs>
        <w:spacing w:after="160"/>
        <w:ind w:left="-567"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D7635">
      <w:pPr>
        <w:widowControl w:val="0"/>
        <w:tabs>
          <w:tab w:val="left" w:pos="1134"/>
        </w:tabs>
        <w:spacing w:after="160"/>
        <w:ind w:left="-567"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D7635">
      <w:pPr>
        <w:widowControl w:val="0"/>
        <w:tabs>
          <w:tab w:val="left" w:pos="1134"/>
        </w:tabs>
        <w:spacing w:after="160"/>
        <w:ind w:left="-567"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1D7635">
      <w:pPr>
        <w:widowControl w:val="0"/>
        <w:tabs>
          <w:tab w:val="left" w:pos="1134"/>
        </w:tabs>
        <w:spacing w:after="160"/>
        <w:ind w:left="-567" w:firstLine="567"/>
        <w:jc w:val="both"/>
        <w:rPr>
          <w:rFonts w:ascii="GHEA Grapalat" w:hAnsi="GHEA Grapalat" w:cs="Sylfaen"/>
        </w:rPr>
      </w:pPr>
    </w:p>
    <w:p w:rsidR="009C1687" w:rsidRDefault="009C1687" w:rsidP="001D7635">
      <w:pPr>
        <w:ind w:left="-567"/>
        <w:rPr>
          <w:rFonts w:ascii="GHEA Grapalat" w:hAnsi="GHEA Grapalat"/>
          <w:b/>
        </w:rPr>
      </w:pPr>
    </w:p>
    <w:p w:rsidR="00107A05" w:rsidRDefault="00107A05" w:rsidP="001D7635">
      <w:pPr>
        <w:ind w:left="-567"/>
        <w:rPr>
          <w:rFonts w:ascii="GHEA Grapalat" w:hAnsi="GHEA Grapalat"/>
          <w:b/>
        </w:rPr>
      </w:pPr>
      <w:r>
        <w:rPr>
          <w:rFonts w:ascii="GHEA Grapalat" w:hAnsi="GHEA Grapalat"/>
          <w:b/>
        </w:rPr>
        <w:br w:type="page"/>
      </w:r>
    </w:p>
    <w:p w:rsidR="00B2572B" w:rsidRPr="00374F4A" w:rsidRDefault="00B2572B" w:rsidP="001D7635">
      <w:pPr>
        <w:pStyle w:val="norm"/>
        <w:widowControl w:val="0"/>
        <w:spacing w:after="160" w:line="240" w:lineRule="auto"/>
        <w:ind w:left="-567"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1D7635">
      <w:pPr>
        <w:pStyle w:val="BodyTextIndent3"/>
        <w:widowControl w:val="0"/>
        <w:spacing w:after="160" w:line="240" w:lineRule="auto"/>
        <w:ind w:left="-567"/>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E7B2E">
        <w:rPr>
          <w:rFonts w:ascii="GHEA Grapalat" w:hAnsi="GHEA Grapalat"/>
          <w:b/>
          <w:sz w:val="24"/>
          <w:szCs w:val="24"/>
        </w:rPr>
        <w:t></w:t>
      </w:r>
      <w:r w:rsidR="001D0C60">
        <w:rPr>
          <w:rFonts w:ascii="GHEA Grapalat" w:hAnsi="GHEA Grapalat"/>
          <w:b/>
          <w:i/>
          <w:sz w:val="24"/>
          <w:szCs w:val="24"/>
        </w:rPr>
        <w:t>GHTsDzB-HVKAK-2023-23</w:t>
      </w:r>
      <w:r w:rsidR="00CE7B2E">
        <w:rPr>
          <w:rFonts w:ascii="GHEA Grapalat" w:hAnsi="GHEA Grapalat"/>
          <w:b/>
          <w:i/>
          <w:sz w:val="24"/>
          <w:szCs w:val="24"/>
        </w:rPr>
        <w:t></w:t>
      </w:r>
    </w:p>
    <w:p w:rsidR="00B2572B" w:rsidRDefault="00B2572B" w:rsidP="001D7635">
      <w:pPr>
        <w:widowControl w:val="0"/>
        <w:spacing w:after="120"/>
        <w:ind w:left="-567"/>
        <w:jc w:val="center"/>
        <w:rPr>
          <w:rFonts w:ascii="GHEA Grapalat" w:hAnsi="GHEA Grapalat" w:cs="Sylfaen"/>
          <w:b/>
        </w:rPr>
      </w:pPr>
    </w:p>
    <w:p w:rsidR="00D87B1D" w:rsidRPr="00374F4A" w:rsidRDefault="00D87B1D" w:rsidP="001D7635">
      <w:pPr>
        <w:widowControl w:val="0"/>
        <w:spacing w:after="120"/>
        <w:ind w:left="-567"/>
        <w:jc w:val="center"/>
        <w:rPr>
          <w:rFonts w:ascii="GHEA Grapalat" w:hAnsi="GHEA Grapalat" w:cs="Sylfaen"/>
          <w:b/>
        </w:rPr>
      </w:pPr>
    </w:p>
    <w:p w:rsidR="00B2572B" w:rsidRPr="00374F4A" w:rsidRDefault="00B2572B" w:rsidP="001D7635">
      <w:pPr>
        <w:widowControl w:val="0"/>
        <w:spacing w:after="160"/>
        <w:ind w:left="-567"/>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1D7635">
      <w:pPr>
        <w:pStyle w:val="Heading6"/>
        <w:keepNext w:val="0"/>
        <w:widowControl w:val="0"/>
        <w:spacing w:after="160"/>
        <w:ind w:left="-567"/>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1D7635">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1D7635">
      <w:pPr>
        <w:widowControl w:val="0"/>
        <w:spacing w:after="120"/>
        <w:ind w:left="-567"/>
        <w:jc w:val="center"/>
        <w:rPr>
          <w:rFonts w:ascii="GHEA Grapalat" w:hAnsi="GHEA Grapalat"/>
        </w:rPr>
      </w:pPr>
    </w:p>
    <w:p w:rsidR="00374F4A" w:rsidRPr="00C4157A" w:rsidRDefault="00374F4A" w:rsidP="001D7635">
      <w:pPr>
        <w:ind w:left="-567"/>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1D7635">
      <w:pPr>
        <w:spacing w:after="160"/>
        <w:ind w:left="-567"/>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1D7635">
      <w:pPr>
        <w:ind w:left="-567"/>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1D7635">
      <w:pPr>
        <w:spacing w:after="160"/>
        <w:ind w:left="-567"/>
        <w:jc w:val="both"/>
        <w:rPr>
          <w:rFonts w:ascii="GHEA Grapalat" w:hAnsi="GHEA Grapalat" w:cs="Sylfaen"/>
          <w:sz w:val="16"/>
        </w:rPr>
      </w:pPr>
      <w:r w:rsidRPr="000C1746">
        <w:rPr>
          <w:rFonts w:ascii="GHEA Grapalat" w:hAnsi="GHEA Grapalat"/>
          <w:sz w:val="16"/>
        </w:rPr>
        <w:t>номер лота (лотов)</w:t>
      </w:r>
    </w:p>
    <w:p w:rsidR="00CE7B2E" w:rsidRPr="004D612A" w:rsidRDefault="00CE7B2E" w:rsidP="00CE7B2E">
      <w:pPr>
        <w:jc w:val="both"/>
        <w:rPr>
          <w:rFonts w:ascii="GHEA Grapalat" w:hAnsi="GHEA Grapalat"/>
          <w:sz w:val="20"/>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1D0C60">
        <w:rPr>
          <w:rFonts w:ascii="GHEA Grapalat" w:hAnsi="GHEA Grapalat"/>
          <w:b/>
          <w:sz w:val="22"/>
          <w:szCs w:val="22"/>
        </w:rPr>
        <w:t>GHTsDzB-HVKAK-2023-23</w:t>
      </w:r>
      <w:r w:rsidRPr="00E063D7">
        <w:rPr>
          <w:rFonts w:ascii="GHEA Grapalat" w:hAnsi="GHEA Grapalat"/>
          <w:b/>
          <w:sz w:val="22"/>
          <w:szCs w:val="22"/>
        </w:rPr>
        <w:t>»</w:t>
      </w:r>
      <w:r>
        <w:rPr>
          <w:rFonts w:ascii="GHEA Grapalat" w:hAnsi="GHEA Grapalat"/>
          <w:b/>
          <w:sz w:val="22"/>
          <w:szCs w:val="22"/>
        </w:rPr>
        <w:t xml:space="preserve"> </w:t>
      </w:r>
      <w:r w:rsidRPr="008314CA">
        <w:rPr>
          <w:rFonts w:ascii="GHEA Grapalat" w:hAnsi="GHEA Grapalat"/>
        </w:rPr>
        <w:t>запроса котировок и</w:t>
      </w:r>
      <w:r w:rsidRPr="00DA5EA0">
        <w:rPr>
          <w:rFonts w:ascii="GHEA Grapalat" w:hAnsi="GHEA Grapalat"/>
        </w:rPr>
        <w:t xml:space="preserve"> в соответствии с требованиями приглашения подает заявку.</w:t>
      </w:r>
    </w:p>
    <w:p w:rsidR="00374F4A" w:rsidRPr="002B75BF" w:rsidRDefault="00374F4A" w:rsidP="001D7635">
      <w:pPr>
        <w:ind w:left="-567"/>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1D7635">
      <w:pPr>
        <w:spacing w:after="160"/>
        <w:ind w:left="-567"/>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1D7635">
      <w:pPr>
        <w:ind w:left="-567"/>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1D7635">
      <w:pPr>
        <w:spacing w:after="160"/>
        <w:ind w:left="-567"/>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1D7635">
      <w:pPr>
        <w:ind w:left="-567"/>
        <w:jc w:val="both"/>
        <w:rPr>
          <w:rFonts w:ascii="GHEA Grapalat" w:hAnsi="GHEA Grapalat"/>
        </w:rPr>
      </w:pPr>
    </w:p>
    <w:p w:rsidR="000612B9" w:rsidRDefault="004F0CAA" w:rsidP="001D7635">
      <w:pPr>
        <w:ind w:left="-567"/>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1D7635">
      <w:pPr>
        <w:spacing w:after="160"/>
        <w:ind w:left="-567"/>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1D7635">
      <w:pPr>
        <w:ind w:left="-567"/>
        <w:jc w:val="both"/>
        <w:rPr>
          <w:rFonts w:ascii="GHEA Grapalat" w:hAnsi="GHEA Grapalat"/>
        </w:rPr>
      </w:pPr>
    </w:p>
    <w:p w:rsidR="00374F4A" w:rsidRPr="00B443ED" w:rsidRDefault="00374F4A" w:rsidP="001D7635">
      <w:pPr>
        <w:ind w:left="-567"/>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1D7635">
      <w:pPr>
        <w:tabs>
          <w:tab w:val="left" w:pos="7371"/>
        </w:tabs>
        <w:ind w:left="-567"/>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1D7635">
      <w:pPr>
        <w:ind w:left="-567"/>
        <w:jc w:val="both"/>
        <w:rPr>
          <w:rFonts w:ascii="GHEA Grapalat" w:hAnsi="GHEA Grapalat"/>
        </w:rPr>
      </w:pPr>
    </w:p>
    <w:p w:rsidR="00374F4A" w:rsidRPr="008E7F24" w:rsidRDefault="00374F4A" w:rsidP="001D7635">
      <w:pPr>
        <w:ind w:left="-567"/>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1D7635">
      <w:pPr>
        <w:tabs>
          <w:tab w:val="left" w:pos="6946"/>
        </w:tabs>
        <w:ind w:left="-567"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1D7635">
      <w:pPr>
        <w:ind w:left="-567"/>
        <w:jc w:val="both"/>
        <w:rPr>
          <w:rFonts w:ascii="GHEA Grapalat" w:hAnsi="GHEA Grapalat"/>
        </w:rPr>
      </w:pPr>
    </w:p>
    <w:p w:rsidR="009E1181" w:rsidRDefault="00F96993" w:rsidP="001D7635">
      <w:pPr>
        <w:ind w:left="-567"/>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1D7635">
      <w:pPr>
        <w:ind w:left="-567"/>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1D7635">
      <w:pPr>
        <w:ind w:left="-567"/>
        <w:jc w:val="both"/>
        <w:rPr>
          <w:rFonts w:ascii="GHEA Grapalat" w:hAnsi="GHEA Grapalat"/>
          <w:sz w:val="18"/>
          <w:szCs w:val="18"/>
        </w:rPr>
      </w:pPr>
    </w:p>
    <w:p w:rsidR="00B16483" w:rsidRPr="00B16483" w:rsidRDefault="00B16483" w:rsidP="001D7635">
      <w:pPr>
        <w:ind w:left="-567"/>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1D7635">
      <w:pPr>
        <w:tabs>
          <w:tab w:val="left" w:pos="7371"/>
        </w:tabs>
        <w:spacing w:after="160"/>
        <w:ind w:left="-567"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1D7635">
      <w:pPr>
        <w:tabs>
          <w:tab w:val="left" w:pos="7371"/>
        </w:tabs>
        <w:spacing w:after="160"/>
        <w:ind w:left="-567" w:firstLine="3"/>
        <w:jc w:val="both"/>
        <w:rPr>
          <w:rFonts w:ascii="GHEA Grapalat" w:hAnsi="GHEA Grapalat"/>
          <w:sz w:val="16"/>
        </w:rPr>
      </w:pPr>
    </w:p>
    <w:p w:rsidR="00B0401C" w:rsidRDefault="00B0401C" w:rsidP="001D7635">
      <w:pPr>
        <w:widowControl w:val="0"/>
        <w:ind w:left="-567"/>
        <w:jc w:val="both"/>
        <w:rPr>
          <w:rFonts w:ascii="GHEA Grapalat" w:hAnsi="GHEA Grapalat"/>
        </w:rPr>
      </w:pPr>
    </w:p>
    <w:p w:rsidR="00B0401C" w:rsidRDefault="00B0401C" w:rsidP="001D7635">
      <w:pPr>
        <w:widowControl w:val="0"/>
        <w:ind w:left="-567"/>
        <w:jc w:val="both"/>
        <w:rPr>
          <w:rFonts w:ascii="GHEA Grapalat" w:hAnsi="GHEA Grapalat"/>
        </w:rPr>
      </w:pPr>
    </w:p>
    <w:p w:rsidR="00B0401C" w:rsidRDefault="00B0401C" w:rsidP="001D7635">
      <w:pPr>
        <w:widowControl w:val="0"/>
        <w:ind w:left="-567"/>
        <w:jc w:val="both"/>
        <w:rPr>
          <w:rFonts w:ascii="GHEA Grapalat" w:hAnsi="GHEA Grapalat"/>
        </w:rPr>
      </w:pPr>
    </w:p>
    <w:p w:rsidR="00B0401C" w:rsidRDefault="00B0401C" w:rsidP="001D7635">
      <w:pPr>
        <w:widowControl w:val="0"/>
        <w:ind w:left="-567"/>
        <w:jc w:val="both"/>
        <w:rPr>
          <w:rFonts w:ascii="GHEA Grapalat" w:hAnsi="GHEA Grapalat"/>
        </w:rPr>
      </w:pPr>
    </w:p>
    <w:p w:rsidR="006B3E56" w:rsidRDefault="006B3E56" w:rsidP="001D7635">
      <w:pPr>
        <w:widowControl w:val="0"/>
        <w:ind w:left="-567"/>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1D7635">
      <w:pPr>
        <w:widowControl w:val="0"/>
        <w:spacing w:after="120"/>
        <w:ind w:left="-567"/>
        <w:jc w:val="both"/>
        <w:rPr>
          <w:rFonts w:ascii="GHEA Grapalat" w:hAnsi="GHEA Grapalat"/>
          <w:sz w:val="16"/>
        </w:rPr>
      </w:pPr>
      <w:r>
        <w:rPr>
          <w:rFonts w:ascii="GHEA Grapalat" w:hAnsi="GHEA Grapalat"/>
          <w:sz w:val="16"/>
        </w:rPr>
        <w:t>наименование участника</w:t>
      </w:r>
    </w:p>
    <w:p w:rsidR="00D87B1D" w:rsidRDefault="00D87B1D" w:rsidP="001D7635">
      <w:pPr>
        <w:widowControl w:val="0"/>
        <w:spacing w:after="120"/>
        <w:ind w:left="-567"/>
        <w:jc w:val="both"/>
        <w:rPr>
          <w:rFonts w:ascii="GHEA Grapalat" w:hAnsi="GHEA Grapalat"/>
          <w:sz w:val="16"/>
        </w:rPr>
      </w:pPr>
    </w:p>
    <w:p w:rsidR="00833D4F" w:rsidRPr="001E7AA5" w:rsidRDefault="009917C0" w:rsidP="001D7635">
      <w:pPr>
        <w:ind w:left="-567"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1D7635">
      <w:pPr>
        <w:widowControl w:val="0"/>
        <w:spacing w:after="120"/>
        <w:ind w:left="-567"/>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1D7635">
      <w:pPr>
        <w:ind w:left="-567"/>
        <w:rPr>
          <w:rFonts w:ascii="GHEA Grapalat" w:hAnsi="GHEA Grapalat"/>
          <w:i/>
          <w:sz w:val="16"/>
          <w:vertAlign w:val="superscript"/>
          <w:lang w:val="es-ES"/>
        </w:rPr>
      </w:pPr>
    </w:p>
    <w:p w:rsidR="00833D4F" w:rsidRPr="001E7AA5" w:rsidRDefault="00833D4F" w:rsidP="001D7635">
      <w:pPr>
        <w:ind w:left="-567"/>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E7B2E">
        <w:rPr>
          <w:rFonts w:ascii="GHEA Grapalat" w:hAnsi="GHEA Grapalat"/>
          <w:color w:val="000000" w:themeColor="text1"/>
          <w:lang w:val="es-ES"/>
        </w:rPr>
        <w:t></w:t>
      </w:r>
      <w:r w:rsidR="001D0C60">
        <w:rPr>
          <w:rFonts w:ascii="GHEA Grapalat" w:hAnsi="GHEA Grapalat"/>
          <w:b/>
          <w:i/>
        </w:rPr>
        <w:t>GHTsDzB-HVKAK-2023-23</w:t>
      </w:r>
      <w:r w:rsidR="00CE7B2E">
        <w:rPr>
          <w:rFonts w:ascii="GHEA Grapalat" w:hAnsi="GHEA Grapalat"/>
          <w:b/>
          <w:i/>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1D7635">
      <w:pPr>
        <w:tabs>
          <w:tab w:val="left" w:pos="6450"/>
        </w:tabs>
        <w:ind w:left="-567"/>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1D7635">
      <w:pPr>
        <w:widowControl w:val="0"/>
        <w:spacing w:after="160"/>
        <w:ind w:left="-567"/>
        <w:jc w:val="both"/>
        <w:rPr>
          <w:rFonts w:ascii="GHEA Grapalat" w:hAnsi="GHEA Grapalat" w:cs="Arial"/>
        </w:rPr>
      </w:pPr>
      <w:r w:rsidRPr="006F3CBD">
        <w:rPr>
          <w:rFonts w:ascii="GHEA Grapalat" w:hAnsi="GHEA Grapalat"/>
          <w:color w:val="000000" w:themeColor="text1"/>
        </w:rPr>
        <w:t>обязуется в случае признания отобранным участником в порядке и ср</w:t>
      </w:r>
      <w:r w:rsidR="007F7243">
        <w:rPr>
          <w:rFonts w:ascii="GHEA Grapalat" w:hAnsi="GHEA Grapalat"/>
          <w:color w:val="000000" w:themeColor="text1"/>
        </w:rPr>
        <w:t>оки, установленные приглашением</w:t>
      </w:r>
      <w:r w:rsidRPr="006F3CBD">
        <w:rPr>
          <w:rFonts w:ascii="GHEA Grapalat" w:hAnsi="GHEA Grapalat"/>
          <w:color w:val="000000" w:themeColor="text1"/>
        </w:rPr>
        <w:t xml:space="preserve"> представить обеспечение квалификаци </w:t>
      </w:r>
      <w:r w:rsidR="00EF3DB6">
        <w:rPr>
          <w:rFonts w:ascii="GHEA Grapalat" w:hAnsi="GHEA Grapalat"/>
          <w:color w:val="000000" w:themeColor="text1"/>
        </w:rPr>
        <w:t>,</w:t>
      </w:r>
    </w:p>
    <w:p w:rsidR="006B3E56" w:rsidRPr="006F3CBD" w:rsidRDefault="006F3CBD" w:rsidP="001D7635">
      <w:pPr>
        <w:pStyle w:val="ListParagraph"/>
        <w:widowControl w:val="0"/>
        <w:numPr>
          <w:ilvl w:val="0"/>
          <w:numId w:val="33"/>
        </w:numPr>
        <w:tabs>
          <w:tab w:val="left" w:pos="567"/>
        </w:tabs>
        <w:spacing w:after="160"/>
        <w:ind w:left="-567"/>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1D7635">
        <w:rPr>
          <w:rFonts w:ascii="GHEA Grapalat" w:hAnsi="GHEA Grapalat"/>
        </w:rPr>
        <w:t>ЗАПРОСЕ КОТИРОВОК</w:t>
      </w:r>
      <w:r w:rsidR="00305944" w:rsidRPr="006F3CBD">
        <w:rPr>
          <w:rFonts w:ascii="GHEA Grapalat" w:hAnsi="GHEA Grapalat"/>
        </w:rPr>
        <w:t xml:space="preserve"> </w:t>
      </w:r>
      <w:r w:rsidR="006B3E56" w:rsidRPr="006F3CBD">
        <w:rPr>
          <w:rFonts w:ascii="GHEA Grapalat" w:hAnsi="GHEA Grapalat"/>
        </w:rPr>
        <w:t>под кодом "--- BM</w:t>
      </w:r>
      <w:r w:rsidR="003E6EFE" w:rsidRPr="006F3CBD">
        <w:rPr>
          <w:rFonts w:ascii="GHEA Grapalat" w:hAnsi="GHEA Grapalat"/>
        </w:rPr>
        <w:t>TsDzB</w:t>
      </w:r>
      <w:r w:rsidR="006B3E56" w:rsidRPr="006F3CBD">
        <w:rPr>
          <w:rFonts w:ascii="GHEA Grapalat" w:hAnsi="GHEA Grapalat"/>
        </w:rPr>
        <w:t xml:space="preserve"> ---/---"*</w:t>
      </w:r>
    </w:p>
    <w:p w:rsidR="006B3E56" w:rsidRDefault="006B3E56" w:rsidP="001D7635">
      <w:pPr>
        <w:pStyle w:val="ListParagraph"/>
        <w:widowControl w:val="0"/>
        <w:numPr>
          <w:ilvl w:val="0"/>
          <w:numId w:val="22"/>
        </w:numPr>
        <w:tabs>
          <w:tab w:val="left" w:pos="567"/>
        </w:tabs>
        <w:spacing w:after="160"/>
        <w:ind w:left="-567"/>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1D7635">
      <w:pPr>
        <w:pStyle w:val="ListParagraph"/>
        <w:widowControl w:val="0"/>
        <w:numPr>
          <w:ilvl w:val="0"/>
          <w:numId w:val="22"/>
        </w:numPr>
        <w:tabs>
          <w:tab w:val="left" w:pos="567"/>
        </w:tabs>
        <w:spacing w:after="160"/>
        <w:ind w:left="-567"/>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1D7635">
      <w:pPr>
        <w:pStyle w:val="BodyTextIndent"/>
        <w:widowControl w:val="0"/>
        <w:spacing w:line="240" w:lineRule="auto"/>
        <w:ind w:left="-567"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1D7635">
      <w:pPr>
        <w:widowControl w:val="0"/>
        <w:tabs>
          <w:tab w:val="left" w:pos="7938"/>
        </w:tabs>
        <w:ind w:left="-567"/>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1D7635">
      <w:pPr>
        <w:widowControl w:val="0"/>
        <w:tabs>
          <w:tab w:val="left" w:pos="7938"/>
        </w:tabs>
        <w:spacing w:after="160"/>
        <w:ind w:left="-567"/>
        <w:jc w:val="both"/>
        <w:rPr>
          <w:rFonts w:ascii="GHEA Grapalat" w:hAnsi="GHEA Grapalat" w:cs="Arial"/>
          <w:sz w:val="16"/>
        </w:rPr>
      </w:pPr>
      <w:r>
        <w:rPr>
          <w:rFonts w:ascii="GHEA Grapalat" w:hAnsi="GHEA Grapalat"/>
          <w:sz w:val="16"/>
        </w:rPr>
        <w:t>участника</w:t>
      </w:r>
    </w:p>
    <w:p w:rsidR="006B3E56" w:rsidRDefault="006B3E56" w:rsidP="001D7635">
      <w:pPr>
        <w:widowControl w:val="0"/>
        <w:ind w:left="-567"/>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1D7635">
      <w:pPr>
        <w:widowControl w:val="0"/>
        <w:spacing w:after="160"/>
        <w:ind w:left="-567"/>
        <w:jc w:val="both"/>
        <w:rPr>
          <w:rFonts w:ascii="GHEA Grapalat" w:hAnsi="GHEA Grapalat"/>
        </w:rPr>
      </w:pPr>
      <w:r>
        <w:rPr>
          <w:rFonts w:ascii="GHEA Grapalat" w:hAnsi="GHEA Grapalat"/>
          <w:vertAlign w:val="superscript"/>
        </w:rPr>
        <w:t>наименование участника</w:t>
      </w:r>
    </w:p>
    <w:p w:rsidR="006B3E56" w:rsidRDefault="006B3E56" w:rsidP="001D7635">
      <w:pPr>
        <w:widowControl w:val="0"/>
        <w:spacing w:after="160"/>
        <w:ind w:left="-567"/>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1D7635">
      <w:pPr>
        <w:widowControl w:val="0"/>
        <w:spacing w:after="160"/>
        <w:ind w:left="-567"/>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1D7635">
      <w:pPr>
        <w:widowControl w:val="0"/>
        <w:spacing w:after="160"/>
        <w:ind w:left="-567"/>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1D7635">
      <w:pPr>
        <w:widowControl w:val="0"/>
        <w:tabs>
          <w:tab w:val="left" w:pos="1134"/>
        </w:tabs>
        <w:spacing w:after="160"/>
        <w:ind w:left="-567"/>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3"/>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1D7635">
      <w:pPr>
        <w:tabs>
          <w:tab w:val="left" w:pos="7371"/>
        </w:tabs>
        <w:spacing w:after="160"/>
        <w:ind w:left="-567" w:firstLine="3"/>
        <w:jc w:val="both"/>
        <w:rPr>
          <w:rFonts w:ascii="GHEA Grapalat" w:hAnsi="GHEA Grapalat"/>
          <w:sz w:val="16"/>
        </w:rPr>
      </w:pPr>
    </w:p>
    <w:p w:rsidR="00374F4A" w:rsidRPr="000C1746" w:rsidRDefault="00374F4A" w:rsidP="001D7635">
      <w:pPr>
        <w:ind w:left="-567"/>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1D7635">
      <w:pPr>
        <w:tabs>
          <w:tab w:val="left" w:pos="7230"/>
        </w:tabs>
        <w:ind w:left="-567"/>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1D7635">
      <w:pPr>
        <w:spacing w:after="160"/>
        <w:ind w:left="-567"/>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1D7635">
      <w:pPr>
        <w:widowControl w:val="0"/>
        <w:spacing w:after="160"/>
        <w:ind w:left="-567"/>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1D7635">
      <w:pPr>
        <w:ind w:left="-567"/>
        <w:rPr>
          <w:ins w:id="3" w:author="Inesa Kocharyan" w:date="2021-09-01T14:04:00Z"/>
          <w:rFonts w:ascii="GHEA Grapalat" w:hAnsi="GHEA Grapalat"/>
          <w:b/>
        </w:rPr>
      </w:pPr>
      <w:r>
        <w:rPr>
          <w:rFonts w:ascii="GHEA Grapalat" w:hAnsi="GHEA Grapalat"/>
          <w:b/>
        </w:rPr>
        <w:br w:type="page"/>
      </w:r>
    </w:p>
    <w:p w:rsidR="00652A78" w:rsidRDefault="00652A78" w:rsidP="001D7635">
      <w:pPr>
        <w:ind w:left="-567"/>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652A78" w:rsidRPr="00FA6464" w:rsidRDefault="00652A78" w:rsidP="001D7635">
      <w:pPr>
        <w:ind w:left="-567"/>
        <w:jc w:val="right"/>
        <w:rPr>
          <w:rFonts w:ascii="GHEA Grapalat" w:hAnsi="GHEA Grapalat"/>
          <w:b/>
        </w:rPr>
      </w:pPr>
      <w:r w:rsidRPr="001439BD">
        <w:rPr>
          <w:rFonts w:ascii="GHEA Grapalat" w:hAnsi="GHEA Grapalat"/>
          <w:b/>
        </w:rPr>
        <w:t>к Приглашению на открытый конкурс</w:t>
      </w:r>
    </w:p>
    <w:p w:rsidR="00652A78" w:rsidRPr="00BD3FDD" w:rsidRDefault="00652A78" w:rsidP="001D7635">
      <w:pPr>
        <w:pStyle w:val="Heading3"/>
        <w:keepNext w:val="0"/>
        <w:widowControl w:val="0"/>
        <w:spacing w:after="160" w:line="240" w:lineRule="auto"/>
        <w:ind w:left="-567" w:firstLine="567"/>
        <w:jc w:val="right"/>
        <w:rPr>
          <w:rFonts w:ascii="GHEA Grapalat" w:hAnsi="GHEA Grapalat"/>
          <w:b/>
          <w:i w:val="0"/>
          <w:sz w:val="24"/>
          <w:szCs w:val="24"/>
        </w:rPr>
      </w:pPr>
      <w:r w:rsidRPr="00BD3FDD">
        <w:rPr>
          <w:rFonts w:ascii="GHEA Grapalat" w:hAnsi="GHEA Grapalat"/>
          <w:b/>
          <w:i w:val="0"/>
          <w:sz w:val="24"/>
          <w:szCs w:val="24"/>
        </w:rPr>
        <w:t>под кодом "--- BMTsDzB ---/---"</w:t>
      </w:r>
    </w:p>
    <w:p w:rsidR="00123294" w:rsidRDefault="00123294" w:rsidP="001D7635">
      <w:pPr>
        <w:ind w:left="-567"/>
        <w:rPr>
          <w:rFonts w:ascii="GHEA Grapalat" w:hAnsi="GHEA Grapalat"/>
          <w:b/>
        </w:rPr>
      </w:pPr>
    </w:p>
    <w:p w:rsidR="00B048B2" w:rsidRDefault="00B048B2" w:rsidP="001D7635">
      <w:pPr>
        <w:ind w:left="-567"/>
        <w:rPr>
          <w:rFonts w:ascii="GHEA Grapalat" w:hAnsi="GHEA Grapalat"/>
          <w:b/>
        </w:rPr>
      </w:pPr>
    </w:p>
    <w:p w:rsidR="00A9306E" w:rsidRDefault="00A9306E" w:rsidP="001D7635">
      <w:pPr>
        <w:ind w:left="-567" w:hanging="360"/>
        <w:jc w:val="center"/>
        <w:rPr>
          <w:rFonts w:ascii="GHEA Grapalat" w:hAnsi="GHEA Grapalat"/>
          <w:b/>
        </w:rPr>
      </w:pPr>
      <w:r>
        <w:rPr>
          <w:rFonts w:ascii="GHEA Grapalat" w:hAnsi="GHEA Grapalat"/>
          <w:b/>
        </w:rPr>
        <w:t>ФОРМА</w:t>
      </w:r>
    </w:p>
    <w:p w:rsidR="00A9306E" w:rsidRPr="00C76978" w:rsidRDefault="00A9306E" w:rsidP="001D7635">
      <w:pPr>
        <w:ind w:left="-567"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007F7243">
        <w:rPr>
          <w:rFonts w:ascii="GHEA Grapalat" w:hAnsi="GHEA Grapalat"/>
          <w:b/>
        </w:rPr>
        <w:t xml:space="preserve"> РЕАЛЬНЫХ </w:t>
      </w:r>
      <w:r w:rsidRPr="005E58C3">
        <w:rPr>
          <w:rFonts w:ascii="GHEA Grapalat" w:hAnsi="GHEA Grapalat"/>
          <w:b/>
        </w:rPr>
        <w:t>БЕНЕФИЦИАР</w:t>
      </w:r>
      <w:r>
        <w:rPr>
          <w:rFonts w:ascii="GHEA Grapalat" w:hAnsi="GHEA Grapalat"/>
          <w:b/>
        </w:rPr>
        <w:t>АХ</w:t>
      </w:r>
    </w:p>
    <w:p w:rsidR="00A9306E" w:rsidRPr="00ED3A13" w:rsidRDefault="00A9306E" w:rsidP="001D7635">
      <w:pPr>
        <w:ind w:left="-567" w:hanging="360"/>
        <w:jc w:val="center"/>
        <w:rPr>
          <w:rFonts w:ascii="GHEA Grapalat" w:eastAsia="GHEA Grapalat" w:hAnsi="GHEA Grapalat" w:cs="GHEA Grapalat"/>
          <w:b/>
        </w:rPr>
      </w:pPr>
    </w:p>
    <w:p w:rsidR="00A9306E" w:rsidRPr="00FD1EE4" w:rsidRDefault="00A9306E" w:rsidP="001D7635">
      <w:pPr>
        <w:numPr>
          <w:ilvl w:val="0"/>
          <w:numId w:val="25"/>
        </w:numPr>
        <w:pBdr>
          <w:top w:val="nil"/>
          <w:left w:val="nil"/>
          <w:bottom w:val="nil"/>
          <w:right w:val="nil"/>
          <w:between w:val="nil"/>
        </w:pBdr>
        <w:spacing w:after="160"/>
        <w:ind w:left="-567"/>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1D7635">
            <w:pPr>
              <w:spacing w:before="240" w:after="240"/>
              <w:ind w:left="-567"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1D7635">
            <w:pPr>
              <w:spacing w:before="240" w:after="240"/>
              <w:ind w:left="-567" w:hanging="851"/>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ind w:left="-567"/>
        <w:rPr>
          <w:rFonts w:ascii="GHEA Grapalat" w:eastAsia="GHEA Grapalat" w:hAnsi="GHEA Grapalat" w:cs="GHEA Grapalat"/>
        </w:rPr>
      </w:pPr>
    </w:p>
    <w:p w:rsidR="00A9306E" w:rsidRPr="00FD1EE4" w:rsidRDefault="00A9306E" w:rsidP="001D7635">
      <w:pPr>
        <w:ind w:left="-567"/>
        <w:rPr>
          <w:rFonts w:ascii="GHEA Grapalat" w:eastAsia="GHEA Grapalat" w:hAnsi="GHEA Grapalat" w:cs="GHEA Grapalat"/>
        </w:rPr>
      </w:pPr>
      <w:r w:rsidRPr="00FD1EE4">
        <w:rPr>
          <w:rFonts w:ascii="GHEA Grapalat" w:hAnsi="GHEA Grapalat"/>
        </w:rPr>
        <w:br w:type="page"/>
      </w:r>
    </w:p>
    <w:p w:rsidR="00A9306E" w:rsidRPr="009A52BE" w:rsidRDefault="007F7243" w:rsidP="001D7635">
      <w:pPr>
        <w:numPr>
          <w:ilvl w:val="0"/>
          <w:numId w:val="25"/>
        </w:numPr>
        <w:pBdr>
          <w:top w:val="nil"/>
          <w:left w:val="nil"/>
          <w:bottom w:val="nil"/>
          <w:right w:val="nil"/>
          <w:between w:val="nil"/>
        </w:pBdr>
        <w:spacing w:after="160"/>
        <w:ind w:left="-567"/>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листинга </w:t>
      </w:r>
      <w:r w:rsidR="00A9306E">
        <w:rPr>
          <w:rFonts w:ascii="GHEA Grapalat" w:eastAsia="GHEA Grapalat" w:hAnsi="GHEA Grapalat" w:cs="GHEA Grapalat"/>
          <w:b/>
          <w:color w:val="000000"/>
        </w:rPr>
        <w:t>акций</w:t>
      </w:r>
    </w:p>
    <w:p w:rsidR="00A9306E" w:rsidRPr="004E2F96"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574FF7"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1D7635">
      <w:pPr>
        <w:pBdr>
          <w:top w:val="nil"/>
          <w:left w:val="nil"/>
          <w:bottom w:val="nil"/>
          <w:right w:val="nil"/>
          <w:between w:val="nil"/>
        </w:pBdr>
        <w:spacing w:before="240"/>
        <w:ind w:left="-567"/>
        <w:rPr>
          <w:rFonts w:ascii="GHEA Grapalat" w:eastAsia="GHEA Grapalat" w:hAnsi="GHEA Grapalat" w:cs="GHEA Grapalat"/>
        </w:rPr>
      </w:pPr>
      <w:r w:rsidRPr="00FD1EE4">
        <w:rPr>
          <w:rFonts w:ascii="GHEA Grapalat" w:hAnsi="GHEA Grapalat"/>
        </w:rPr>
        <w:br w:type="page"/>
      </w:r>
    </w:p>
    <w:p w:rsidR="00A9306E" w:rsidRPr="00CB7DFD" w:rsidRDefault="00A9306E" w:rsidP="001D7635">
      <w:pPr>
        <w:numPr>
          <w:ilvl w:val="0"/>
          <w:numId w:val="25"/>
        </w:numPr>
        <w:pBdr>
          <w:top w:val="nil"/>
          <w:left w:val="nil"/>
          <w:bottom w:val="nil"/>
          <w:right w:val="nil"/>
          <w:between w:val="nil"/>
        </w:pBdr>
        <w:ind w:left="-567"/>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1D7635">
      <w:pPr>
        <w:ind w:left="-567"/>
        <w:rPr>
          <w:rFonts w:ascii="GHEA Grapalat" w:eastAsia="GHEA Grapalat" w:hAnsi="GHEA Grapalat" w:cs="GHEA Grapalat"/>
          <w:b/>
        </w:rPr>
      </w:pPr>
      <w:r w:rsidRPr="00FD1EE4">
        <w:rPr>
          <w:rFonts w:ascii="GHEA Grapalat" w:hAnsi="GHEA Grapalat"/>
        </w:rPr>
        <w:br w:type="page"/>
      </w:r>
    </w:p>
    <w:p w:rsidR="00A9306E" w:rsidRPr="00FD1EE4" w:rsidRDefault="00A9306E" w:rsidP="001D7635">
      <w:pPr>
        <w:numPr>
          <w:ilvl w:val="0"/>
          <w:numId w:val="25"/>
        </w:numPr>
        <w:pBdr>
          <w:top w:val="nil"/>
          <w:left w:val="nil"/>
          <w:bottom w:val="nil"/>
          <w:right w:val="nil"/>
          <w:between w:val="nil"/>
        </w:pBdr>
        <w:ind w:left="-567"/>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8C665F"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A641B9" w:rsidP="001D7635">
            <w:pPr>
              <w:spacing w:before="240" w:after="240"/>
              <w:ind w:left="-567"/>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A641B9" w:rsidP="001D7635">
            <w:pPr>
              <w:spacing w:before="240" w:after="240"/>
              <w:ind w:left="-567"/>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A641B9" w:rsidP="001D7635">
            <w:pPr>
              <w:spacing w:before="240" w:after="240"/>
              <w:ind w:left="-567"/>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w:t>
            </w:r>
            <w:r w:rsidR="00A9306E" w:rsidRPr="00BC0F3A">
              <w:rPr>
                <w:rFonts w:ascii="GHEA Grapalat" w:eastAsia="GHEA Grapalat" w:hAnsi="GHEA Grapalat" w:cs="GHEA Grapalat"/>
              </w:rPr>
              <w:lastRenderedPageBreak/>
              <w:t>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A641B9" w:rsidP="001D7635">
            <w:pPr>
              <w:ind w:left="-567"/>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A641B9"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pBdr>
          <w:top w:val="nil"/>
          <w:left w:val="nil"/>
          <w:bottom w:val="nil"/>
          <w:right w:val="nil"/>
          <w:between w:val="nil"/>
        </w:pBdr>
        <w:ind w:left="-567"/>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1D7635">
      <w:pPr>
        <w:numPr>
          <w:ilvl w:val="0"/>
          <w:numId w:val="25"/>
        </w:numPr>
        <w:pBdr>
          <w:top w:val="nil"/>
          <w:left w:val="nil"/>
          <w:bottom w:val="nil"/>
          <w:right w:val="nil"/>
          <w:between w:val="nil"/>
        </w:pBdr>
        <w:ind w:left="-567"/>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bl>
    <w:p w:rsidR="00A9306E"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pBdr>
          <w:top w:val="nil"/>
          <w:left w:val="nil"/>
          <w:bottom w:val="nil"/>
          <w:right w:val="nil"/>
          <w:between w:val="nil"/>
        </w:pBdr>
        <w:spacing w:before="240"/>
        <w:ind w:left="-567"/>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1D7635">
      <w:pPr>
        <w:pStyle w:val="ListParagraph"/>
        <w:numPr>
          <w:ilvl w:val="0"/>
          <w:numId w:val="25"/>
        </w:numPr>
        <w:pBdr>
          <w:top w:val="nil"/>
          <w:left w:val="nil"/>
          <w:bottom w:val="nil"/>
          <w:right w:val="nil"/>
          <w:between w:val="nil"/>
        </w:pBdr>
        <w:ind w:left="-567"/>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1D7635">
            <w:pPr>
              <w:spacing w:before="240" w:after="160"/>
              <w:ind w:left="-567"/>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1D7635">
            <w:pPr>
              <w:ind w:left="-567"/>
              <w:rPr>
                <w:rFonts w:ascii="GHEA Grapalat" w:eastAsia="GHEA Grapalat" w:hAnsi="GHEA Grapalat" w:cs="GHEA Grapalat"/>
                <w:b/>
                <w:color w:val="000000"/>
              </w:rPr>
            </w:pPr>
          </w:p>
        </w:tc>
      </w:tr>
    </w:tbl>
    <w:p w:rsidR="00A9306E" w:rsidRPr="00FD1EE4" w:rsidRDefault="00A9306E" w:rsidP="001D7635">
      <w:pPr>
        <w:pBdr>
          <w:top w:val="nil"/>
          <w:left w:val="nil"/>
          <w:bottom w:val="nil"/>
          <w:right w:val="nil"/>
          <w:between w:val="nil"/>
        </w:pBdr>
        <w:ind w:left="-567"/>
        <w:rPr>
          <w:rFonts w:ascii="GHEA Grapalat" w:eastAsia="GHEA Grapalat" w:hAnsi="GHEA Grapalat" w:cs="GHEA Grapalat"/>
          <w:b/>
          <w:color w:val="000000"/>
        </w:rPr>
      </w:pPr>
    </w:p>
    <w:p w:rsidR="00A9306E" w:rsidRDefault="00A9306E" w:rsidP="001D7635">
      <w:pPr>
        <w:ind w:left="-567"/>
        <w:rPr>
          <w:rFonts w:ascii="GHEA Grapalat" w:hAnsi="GHEA Grapalat"/>
          <w:b/>
        </w:rPr>
      </w:pPr>
    </w:p>
    <w:p w:rsidR="00A9306E" w:rsidRDefault="00A9306E" w:rsidP="001D7635">
      <w:pPr>
        <w:ind w:left="-567"/>
        <w:rPr>
          <w:ins w:id="5" w:author="Inesa Kocharyan" w:date="2021-09-01T11:45:00Z"/>
          <w:rFonts w:ascii="GHEA Grapalat" w:hAnsi="GHEA Grapalat"/>
          <w:b/>
        </w:rPr>
      </w:pPr>
    </w:p>
    <w:p w:rsidR="00A9306E" w:rsidRDefault="00A9306E" w:rsidP="001D7635">
      <w:pPr>
        <w:ind w:left="-567"/>
        <w:rPr>
          <w:rFonts w:ascii="GHEA Grapalat" w:hAnsi="GHEA Grapalat"/>
          <w:b/>
        </w:rPr>
      </w:pPr>
      <w:r>
        <w:rPr>
          <w:rFonts w:ascii="GHEA Grapalat" w:hAnsi="GHEA Grapalat"/>
          <w:b/>
        </w:rPr>
        <w:br w:type="page"/>
      </w:r>
    </w:p>
    <w:p w:rsidR="00A9306E" w:rsidRPr="000306ED" w:rsidRDefault="00A9306E" w:rsidP="001D7635">
      <w:pPr>
        <w:ind w:left="-567"/>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1D7635">
      <w:pPr>
        <w:pStyle w:val="ListParagraph"/>
        <w:numPr>
          <w:ilvl w:val="0"/>
          <w:numId w:val="26"/>
        </w:numPr>
        <w:spacing w:after="200"/>
        <w:ind w:left="-567"/>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1D7635">
      <w:pPr>
        <w:pStyle w:val="ListParagraph"/>
        <w:numPr>
          <w:ilvl w:val="0"/>
          <w:numId w:val="27"/>
        </w:numPr>
        <w:spacing w:after="200"/>
        <w:ind w:left="-567"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CE7B2E" w:rsidP="001D7635">
      <w:pPr>
        <w:pStyle w:val="ListParagraph"/>
        <w:numPr>
          <w:ilvl w:val="0"/>
          <w:numId w:val="27"/>
        </w:numPr>
        <w:spacing w:after="200"/>
        <w:ind w:left="-567"/>
        <w:contextualSpacing/>
        <w:jc w:val="both"/>
        <w:rPr>
          <w:rFonts w:ascii="GHEA Grapalat" w:hAnsi="GHEA Grapalat"/>
        </w:rPr>
      </w:pPr>
      <w:r>
        <w:rPr>
          <w:rFonts w:ascii="GHEA Grapalat" w:hAnsi="GHEA Grapalat"/>
        </w:rPr>
        <w:t xml:space="preserve">в подразделе </w:t>
      </w:r>
      <w:r w:rsidR="00A9306E"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1D7635">
      <w:pPr>
        <w:pStyle w:val="ListParagraph"/>
        <w:numPr>
          <w:ilvl w:val="0"/>
          <w:numId w:val="27"/>
        </w:numPr>
        <w:spacing w:after="200"/>
        <w:ind w:left="-567"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1D7635">
      <w:pPr>
        <w:pStyle w:val="ListParagraph"/>
        <w:numPr>
          <w:ilvl w:val="0"/>
          <w:numId w:val="26"/>
        </w:numPr>
        <w:spacing w:after="200"/>
        <w:ind w:left="-567"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1D7635">
      <w:pPr>
        <w:pStyle w:val="ListParagraph"/>
        <w:numPr>
          <w:ilvl w:val="0"/>
          <w:numId w:val="28"/>
        </w:numPr>
        <w:spacing w:after="200"/>
        <w:ind w:left="-567"/>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1D7635">
      <w:pPr>
        <w:pStyle w:val="ListParagraph"/>
        <w:numPr>
          <w:ilvl w:val="0"/>
          <w:numId w:val="28"/>
        </w:numPr>
        <w:spacing w:after="200"/>
        <w:ind w:left="-567"/>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1D7635">
      <w:pPr>
        <w:pStyle w:val="ListParagraph"/>
        <w:numPr>
          <w:ilvl w:val="0"/>
          <w:numId w:val="28"/>
        </w:numPr>
        <w:spacing w:after="200"/>
        <w:ind w:left="-567"/>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1D7635">
      <w:pPr>
        <w:pStyle w:val="ListParagraph"/>
        <w:numPr>
          <w:ilvl w:val="0"/>
          <w:numId w:val="26"/>
        </w:numPr>
        <w:spacing w:after="200"/>
        <w:ind w:left="-567"/>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w:t>
      </w:r>
      <w:r w:rsidRPr="000306ED">
        <w:rPr>
          <w:rFonts w:ascii="GHEA Grapalat" w:hAnsi="GHEA Grapalat"/>
        </w:rPr>
        <w:lastRenderedPageBreak/>
        <w:t>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1D7635">
      <w:pPr>
        <w:pStyle w:val="ListParagraph"/>
        <w:numPr>
          <w:ilvl w:val="0"/>
          <w:numId w:val="29"/>
        </w:numPr>
        <w:spacing w:after="200"/>
        <w:ind w:left="-567"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w:t>
      </w:r>
      <w:r w:rsidR="00CE7B2E" w:rsidRPr="00CE7B2E">
        <w:rPr>
          <w:rFonts w:ascii="GHEA Grapalat" w:hAnsi="GHEA Grapalat"/>
        </w:rPr>
        <w:t xml:space="preserve"> </w:t>
      </w:r>
      <w:r w:rsidRPr="000306ED">
        <w:rPr>
          <w:rFonts w:ascii="GHEA Grapalat" w:hAnsi="GHEA Grapalat"/>
        </w:rPr>
        <w:t>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1D7635">
      <w:pPr>
        <w:ind w:left="-567"/>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1D7635">
      <w:pPr>
        <w:pStyle w:val="ListParagraph"/>
        <w:numPr>
          <w:ilvl w:val="0"/>
          <w:numId w:val="26"/>
        </w:numPr>
        <w:spacing w:after="200"/>
        <w:ind w:left="-567"/>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1D7635">
      <w:pPr>
        <w:pStyle w:val="ListParagraph"/>
        <w:numPr>
          <w:ilvl w:val="0"/>
          <w:numId w:val="30"/>
        </w:numPr>
        <w:spacing w:after="200"/>
        <w:ind w:left="-567"/>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1D7635">
      <w:pPr>
        <w:ind w:left="-567"/>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1D7635">
      <w:pPr>
        <w:ind w:left="-567"/>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1D7635">
      <w:pPr>
        <w:ind w:left="-567"/>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w:t>
      </w:r>
      <w:r w:rsidR="00CE7B2E">
        <w:rPr>
          <w:rFonts w:ascii="GHEA Grapalat" w:hAnsi="GHEA Grapalat"/>
        </w:rPr>
        <w:t>анием терроризма" лицо является</w:t>
      </w:r>
      <w:r w:rsidR="00CE7B2E" w:rsidRPr="00CE7B2E">
        <w:rPr>
          <w:rFonts w:ascii="GHEA Grapalat" w:hAnsi="GHEA Grapalat"/>
        </w:rPr>
        <w:t xml:space="preserve"> </w:t>
      </w:r>
      <w:r w:rsidRPr="000306ED">
        <w:rPr>
          <w:rFonts w:ascii="GHEA Grapalat" w:hAnsi="GHEA Grapalat"/>
        </w:rPr>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1D7635">
      <w:pPr>
        <w:ind w:left="-567"/>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1D7635">
      <w:pPr>
        <w:ind w:left="-567"/>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1D7635">
      <w:pPr>
        <w:ind w:left="-567"/>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1D7635">
      <w:pPr>
        <w:ind w:left="-567"/>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1D7635">
      <w:pPr>
        <w:ind w:left="-567"/>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1D7635">
      <w:pPr>
        <w:ind w:left="-567"/>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1D7635">
      <w:pPr>
        <w:ind w:left="-567"/>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1D7635">
      <w:pPr>
        <w:ind w:left="-567"/>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1D7635">
      <w:pPr>
        <w:ind w:left="-567"/>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1D7635">
      <w:pPr>
        <w:ind w:left="-567"/>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1D7635">
      <w:pPr>
        <w:ind w:left="-567"/>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1D7635">
      <w:pPr>
        <w:ind w:left="-567"/>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1D7635">
      <w:pPr>
        <w:ind w:left="-567"/>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1D7635">
      <w:pPr>
        <w:ind w:left="-567"/>
        <w:contextualSpacing/>
        <w:jc w:val="both"/>
        <w:rPr>
          <w:rFonts w:ascii="GHEA Grapalat" w:hAnsi="GHEA Grapalat"/>
        </w:rPr>
      </w:pPr>
    </w:p>
    <w:p w:rsidR="00A9306E" w:rsidRPr="000306ED" w:rsidRDefault="00A9306E" w:rsidP="001D7635">
      <w:pPr>
        <w:ind w:left="-567"/>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1D7635">
      <w:pPr>
        <w:ind w:left="-567"/>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rsidP="001D7635">
      <w:pPr>
        <w:ind w:left="-567"/>
        <w:rPr>
          <w:rFonts w:ascii="GHEA Grapalat" w:hAnsi="GHEA Grapalat"/>
          <w:b/>
        </w:rPr>
      </w:pPr>
      <w:r>
        <w:rPr>
          <w:rFonts w:ascii="GHEA Grapalat" w:hAnsi="GHEA Grapalat"/>
          <w:b/>
        </w:rPr>
        <w:br w:type="page"/>
      </w:r>
    </w:p>
    <w:p w:rsidR="00B2572B" w:rsidRPr="00DC619D" w:rsidRDefault="00B2572B" w:rsidP="001D7635">
      <w:pPr>
        <w:pStyle w:val="BodyTextIndent3"/>
        <w:widowControl w:val="0"/>
        <w:spacing w:after="160" w:line="240" w:lineRule="auto"/>
        <w:ind w:left="-567"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1D7635">
      <w:pPr>
        <w:pStyle w:val="BodyTextIndent3"/>
        <w:widowControl w:val="0"/>
        <w:spacing w:after="160" w:line="240" w:lineRule="auto"/>
        <w:ind w:left="-567"/>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E7B2E">
        <w:rPr>
          <w:rFonts w:ascii="GHEA Grapalat" w:hAnsi="GHEA Grapalat"/>
          <w:b/>
          <w:sz w:val="24"/>
          <w:szCs w:val="24"/>
        </w:rPr>
        <w:t></w:t>
      </w:r>
      <w:r w:rsidR="001D0C60">
        <w:rPr>
          <w:rFonts w:ascii="GHEA Grapalat" w:hAnsi="GHEA Grapalat"/>
          <w:b/>
          <w:i/>
          <w:sz w:val="24"/>
          <w:szCs w:val="24"/>
        </w:rPr>
        <w:t>GHTsDzB-HVKAK-2023-23</w:t>
      </w:r>
      <w:r w:rsidR="00CE7B2E">
        <w:rPr>
          <w:rFonts w:ascii="GHEA Grapalat" w:hAnsi="GHEA Grapalat"/>
          <w:b/>
          <w:i/>
          <w:sz w:val="24"/>
          <w:szCs w:val="24"/>
        </w:rPr>
        <w:t></w:t>
      </w:r>
    </w:p>
    <w:p w:rsidR="00B2572B" w:rsidRPr="009044F1" w:rsidRDefault="00B2572B" w:rsidP="001D7635">
      <w:pPr>
        <w:widowControl w:val="0"/>
        <w:spacing w:after="120"/>
        <w:ind w:left="-567" w:firstLine="567"/>
        <w:jc w:val="center"/>
        <w:rPr>
          <w:rFonts w:ascii="GHEA Grapalat" w:hAnsi="GHEA Grapalat"/>
        </w:rPr>
      </w:pPr>
    </w:p>
    <w:p w:rsidR="00B2572B" w:rsidRPr="009044F1" w:rsidRDefault="00B2572B" w:rsidP="001D7635">
      <w:pPr>
        <w:widowControl w:val="0"/>
        <w:spacing w:after="120"/>
        <w:ind w:left="-567"/>
        <w:jc w:val="center"/>
        <w:rPr>
          <w:rFonts w:ascii="GHEA Grapalat" w:hAnsi="GHEA Grapalat"/>
          <w:b/>
        </w:rPr>
      </w:pPr>
      <w:r w:rsidRPr="009044F1">
        <w:rPr>
          <w:rFonts w:ascii="GHEA Grapalat" w:hAnsi="GHEA Grapalat"/>
          <w:b/>
        </w:rPr>
        <w:t>ЦЕНОВОЕ ПРЕДЛОЖЕНИЕ</w:t>
      </w:r>
    </w:p>
    <w:p w:rsidR="00B2572B" w:rsidRPr="009044F1" w:rsidRDefault="00B2572B" w:rsidP="001D7635">
      <w:pPr>
        <w:widowControl w:val="0"/>
        <w:spacing w:after="120"/>
        <w:ind w:left="-567" w:firstLine="567"/>
        <w:jc w:val="center"/>
        <w:rPr>
          <w:rFonts w:ascii="GHEA Grapalat" w:hAnsi="GHEA Grapalat"/>
        </w:rPr>
      </w:pPr>
    </w:p>
    <w:p w:rsidR="005744FC" w:rsidRPr="000F6C24" w:rsidRDefault="00B2572B" w:rsidP="001D7635">
      <w:pPr>
        <w:widowControl w:val="0"/>
        <w:spacing w:after="160"/>
        <w:ind w:left="-567"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CE7B2E">
        <w:rPr>
          <w:rFonts w:ascii="GHEA Grapalat" w:hAnsi="GHEA Grapalat"/>
          <w:b/>
        </w:rPr>
        <w:t></w:t>
      </w:r>
      <w:r w:rsidR="001D0C60">
        <w:rPr>
          <w:rFonts w:ascii="GHEA Grapalat" w:hAnsi="GHEA Grapalat"/>
          <w:b/>
          <w:i/>
        </w:rPr>
        <w:t>GHTsDzB-HVKAK-2023-23</w:t>
      </w:r>
      <w:r w:rsidR="00CE7B2E">
        <w:rPr>
          <w:rFonts w:ascii="GHEA Grapalat" w:hAnsi="GHEA Grapalat"/>
          <w:b/>
          <w:i/>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1D7635">
      <w:pPr>
        <w:widowControl w:val="0"/>
        <w:ind w:left="-567"/>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1D7635">
      <w:pPr>
        <w:widowControl w:val="0"/>
        <w:spacing w:after="160"/>
        <w:ind w:left="-56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1D7635">
      <w:pPr>
        <w:widowControl w:val="0"/>
        <w:spacing w:after="160"/>
        <w:ind w:left="-567"/>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1D7635">
      <w:pPr>
        <w:widowControl w:val="0"/>
        <w:spacing w:after="160"/>
        <w:ind w:left="-567"/>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1D7635">
            <w:pPr>
              <w:widowControl w:val="0"/>
              <w:ind w:left="-567"/>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1D7635">
            <w:pPr>
              <w:widowControl w:val="0"/>
              <w:ind w:left="-567"/>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1D7635">
            <w:pPr>
              <w:widowControl w:val="0"/>
              <w:ind w:left="-567"/>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1D7635">
            <w:pPr>
              <w:widowControl w:val="0"/>
              <w:ind w:left="-567"/>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1D7635">
            <w:pPr>
              <w:widowControl w:val="0"/>
              <w:ind w:left="-567"/>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1D7635">
            <w:pPr>
              <w:widowControl w:val="0"/>
              <w:ind w:left="-567"/>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1D7635">
            <w:pPr>
              <w:widowControl w:val="0"/>
              <w:ind w:left="-567"/>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1D7635">
            <w:pPr>
              <w:widowControl w:val="0"/>
              <w:ind w:left="-567"/>
              <w:jc w:val="center"/>
              <w:rPr>
                <w:rFonts w:ascii="GHEA Grapalat" w:hAnsi="GHEA Grapalat"/>
                <w:sz w:val="20"/>
                <w:szCs w:val="20"/>
              </w:rPr>
            </w:pPr>
          </w:p>
        </w:tc>
      </w:tr>
    </w:tbl>
    <w:p w:rsidR="00374F4A" w:rsidRPr="00DD2B43" w:rsidRDefault="00374F4A" w:rsidP="001D7635">
      <w:pPr>
        <w:widowControl w:val="0"/>
        <w:tabs>
          <w:tab w:val="left" w:pos="6804"/>
        </w:tabs>
        <w:ind w:left="-567"/>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1D7635">
      <w:pPr>
        <w:widowControl w:val="0"/>
        <w:tabs>
          <w:tab w:val="left" w:pos="7513"/>
        </w:tabs>
        <w:spacing w:after="160"/>
        <w:ind w:left="-567"/>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1D7635">
      <w:pPr>
        <w:widowControl w:val="0"/>
        <w:spacing w:after="160"/>
        <w:ind w:left="-567"/>
        <w:jc w:val="both"/>
        <w:rPr>
          <w:rFonts w:ascii="GHEA Grapalat" w:hAnsi="GHEA Grapalat"/>
          <w:lang w:val="es-ES"/>
        </w:rPr>
      </w:pPr>
    </w:p>
    <w:p w:rsidR="00B2572B" w:rsidRPr="000F6C24" w:rsidRDefault="00B2572B" w:rsidP="001D7635">
      <w:pPr>
        <w:widowControl w:val="0"/>
        <w:spacing w:after="160"/>
        <w:ind w:left="-567"/>
        <w:jc w:val="right"/>
        <w:rPr>
          <w:rFonts w:ascii="GHEA Grapalat" w:hAnsi="GHEA Grapalat"/>
        </w:rPr>
      </w:pPr>
      <w:r w:rsidRPr="009044F1">
        <w:rPr>
          <w:rFonts w:ascii="GHEA Grapalat" w:hAnsi="GHEA Grapalat"/>
        </w:rPr>
        <w:t>М. П.</w:t>
      </w:r>
    </w:p>
    <w:p w:rsidR="00B217BB" w:rsidRDefault="00B217BB" w:rsidP="001D7635">
      <w:pPr>
        <w:ind w:left="-567"/>
        <w:rPr>
          <w:rFonts w:ascii="GHEA Grapalat" w:hAnsi="GHEA Grapalat"/>
          <w:b/>
        </w:rPr>
      </w:pPr>
      <w:r>
        <w:rPr>
          <w:rFonts w:ascii="GHEA Grapalat" w:hAnsi="GHEA Grapalat"/>
          <w:b/>
        </w:rPr>
        <w:br w:type="page"/>
      </w:r>
    </w:p>
    <w:p w:rsidR="00673870" w:rsidRPr="005C48F7" w:rsidRDefault="00673870" w:rsidP="001D7635">
      <w:pPr>
        <w:widowControl w:val="0"/>
        <w:spacing w:after="160"/>
        <w:ind w:left="-567"/>
        <w:jc w:val="right"/>
        <w:rPr>
          <w:rFonts w:ascii="GHEA Grapalat" w:hAnsi="GHEA Grapalat" w:cs="GHEA Grapalat"/>
          <w:b/>
          <w:i/>
        </w:rPr>
      </w:pPr>
      <w:r w:rsidRPr="005C48F7">
        <w:rPr>
          <w:rFonts w:ascii="GHEA Grapalat" w:hAnsi="GHEA Grapalat"/>
          <w:b/>
          <w:i/>
        </w:rPr>
        <w:lastRenderedPageBreak/>
        <w:t>Приложение № 4.2</w:t>
      </w:r>
    </w:p>
    <w:p w:rsidR="00673870" w:rsidRPr="005C48F7" w:rsidRDefault="00673870" w:rsidP="001D7635">
      <w:pPr>
        <w:widowControl w:val="0"/>
        <w:spacing w:after="160"/>
        <w:ind w:left="-567"/>
        <w:jc w:val="right"/>
        <w:rPr>
          <w:rFonts w:ascii="GHEA Grapalat" w:hAnsi="GHEA Grapalat" w:cs="GHEA Grapalat"/>
          <w:b/>
          <w:i/>
        </w:rPr>
      </w:pPr>
      <w:r w:rsidRPr="005C48F7">
        <w:rPr>
          <w:rFonts w:ascii="GHEA Grapalat" w:hAnsi="GHEA Grapalat"/>
          <w:b/>
          <w:i/>
        </w:rPr>
        <w:t>к Приглашению на открытый конкурс</w:t>
      </w:r>
      <w:r w:rsidRPr="005C48F7">
        <w:rPr>
          <w:rFonts w:ascii="GHEA Grapalat" w:hAnsi="GHEA Grapalat" w:cs="GHEA Grapalat"/>
          <w:b/>
          <w:i/>
        </w:rPr>
        <w:br/>
      </w:r>
      <w:r w:rsidRPr="005C48F7">
        <w:rPr>
          <w:rFonts w:ascii="GHEA Grapalat" w:hAnsi="GHEA Grapalat"/>
          <w:b/>
          <w:i/>
        </w:rPr>
        <w:t xml:space="preserve">под кодом </w:t>
      </w:r>
      <w:r w:rsidR="00CE7B2E">
        <w:rPr>
          <w:rFonts w:ascii="GHEA Grapalat" w:hAnsi="GHEA Grapalat"/>
          <w:b/>
        </w:rPr>
        <w:t></w:t>
      </w:r>
      <w:r w:rsidR="001D0C60">
        <w:rPr>
          <w:rFonts w:ascii="GHEA Grapalat" w:hAnsi="GHEA Grapalat"/>
          <w:b/>
          <w:i/>
        </w:rPr>
        <w:t>GHTsDzB-HVKAK-2023-23</w:t>
      </w:r>
      <w:r w:rsidR="00CE7B2E">
        <w:rPr>
          <w:rFonts w:ascii="GHEA Grapalat" w:hAnsi="GHEA Grapalat"/>
          <w:b/>
          <w:i/>
        </w:rPr>
        <w:t></w:t>
      </w:r>
    </w:p>
    <w:p w:rsidR="003D2FE2" w:rsidRPr="00B138F3" w:rsidRDefault="003D2FE2" w:rsidP="001D7635">
      <w:pPr>
        <w:widowControl w:val="0"/>
        <w:spacing w:after="160"/>
        <w:ind w:left="-567"/>
        <w:jc w:val="center"/>
        <w:rPr>
          <w:rFonts w:ascii="GHEA Grapalat" w:hAnsi="GHEA Grapalat"/>
          <w:b/>
          <w:sz w:val="22"/>
          <w:szCs w:val="22"/>
        </w:rPr>
      </w:pPr>
    </w:p>
    <w:p w:rsidR="003D2FE2" w:rsidRPr="00B138F3" w:rsidRDefault="003D2FE2" w:rsidP="001D7635">
      <w:pPr>
        <w:widowControl w:val="0"/>
        <w:spacing w:after="160"/>
        <w:ind w:left="-567"/>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1D7635">
      <w:pPr>
        <w:widowControl w:val="0"/>
        <w:spacing w:after="160"/>
        <w:ind w:left="-567"/>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1D7635">
            <w:pPr>
              <w:widowControl w:val="0"/>
              <w:spacing w:after="160"/>
              <w:ind w:left="-567"/>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1D7635">
            <w:pPr>
              <w:widowControl w:val="0"/>
              <w:spacing w:after="160"/>
              <w:ind w:left="-567"/>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5"/>
              <w:t>**</w:t>
            </w:r>
          </w:p>
        </w:tc>
      </w:tr>
    </w:tbl>
    <w:p w:rsidR="003D2FE2" w:rsidRPr="00B138F3" w:rsidRDefault="003D2FE2" w:rsidP="001D7635">
      <w:pPr>
        <w:widowControl w:val="0"/>
        <w:spacing w:after="160"/>
        <w:ind w:left="-567"/>
        <w:rPr>
          <w:rFonts w:ascii="GHEA Grapalat" w:hAnsi="GHEA Grapalat" w:cs="GHEA Grapalat"/>
          <w:b/>
          <w:sz w:val="22"/>
          <w:szCs w:val="22"/>
        </w:rPr>
      </w:pPr>
    </w:p>
    <w:p w:rsidR="003D2FE2" w:rsidRPr="00B138F3" w:rsidRDefault="003D2FE2" w:rsidP="001D7635">
      <w:pPr>
        <w:widowControl w:val="0"/>
        <w:ind w:left="-567"/>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1D7635">
      <w:pPr>
        <w:widowControl w:val="0"/>
        <w:spacing w:after="160"/>
        <w:ind w:left="-567"/>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1D7635">
      <w:pPr>
        <w:widowControl w:val="0"/>
        <w:ind w:left="-567"/>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1D7635">
      <w:pPr>
        <w:widowControl w:val="0"/>
        <w:spacing w:after="160"/>
        <w:ind w:left="-567"/>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1D7635">
      <w:pPr>
        <w:widowControl w:val="0"/>
        <w:spacing w:after="160"/>
        <w:ind w:left="-567"/>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1D7635">
      <w:pPr>
        <w:widowControl w:val="0"/>
        <w:spacing w:after="160"/>
        <w:ind w:left="-567" w:firstLine="709"/>
        <w:jc w:val="both"/>
        <w:rPr>
          <w:rFonts w:ascii="GHEA Grapalat" w:hAnsi="GHEA Grapalat" w:cs="GHEA Grapalat"/>
          <w:sz w:val="22"/>
          <w:szCs w:val="22"/>
        </w:rPr>
      </w:pPr>
    </w:p>
    <w:p w:rsidR="003D2FE2" w:rsidRPr="00B138F3" w:rsidRDefault="003D2FE2" w:rsidP="001D7635">
      <w:pPr>
        <w:widowControl w:val="0"/>
        <w:spacing w:after="160"/>
        <w:ind w:left="-567"/>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E7B2E" w:rsidRDefault="003D2FE2" w:rsidP="00CE7B2E">
      <w:pPr>
        <w:widowControl w:val="0"/>
        <w:tabs>
          <w:tab w:val="left" w:pos="567"/>
        </w:tabs>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CE7B2E" w:rsidRPr="00B138F3">
        <w:rPr>
          <w:rFonts w:ascii="GHEA Grapalat" w:hAnsi="GHEA Grapalat"/>
          <w:spacing w:val="-6"/>
          <w:sz w:val="22"/>
          <w:szCs w:val="22"/>
        </w:rPr>
        <w:t xml:space="preserve">Компания участвует в организованной </w:t>
      </w:r>
      <w:r w:rsidR="00CE7B2E" w:rsidRPr="00025337">
        <w:rPr>
          <w:rFonts w:ascii="GHEA Grapalat" w:hAnsi="GHEA Grapalat"/>
          <w:b/>
          <w:sz w:val="22"/>
          <w:szCs w:val="22"/>
        </w:rPr>
        <w:t>ГНО «Национальным центром по контролю и профилактике заболеваний»</w:t>
      </w:r>
      <w:r w:rsidR="00CE7B2E" w:rsidRPr="00025337">
        <w:rPr>
          <w:rFonts w:ascii="GHEA Grapalat" w:hAnsi="GHEA Grapalat"/>
          <w:b/>
          <w:i/>
          <w:sz w:val="22"/>
          <w:szCs w:val="22"/>
        </w:rPr>
        <w:t xml:space="preserve"> </w:t>
      </w:r>
      <w:r w:rsidR="00CE7B2E" w:rsidRPr="00025337">
        <w:rPr>
          <w:rFonts w:ascii="GHEA Grapalat" w:hAnsi="GHEA Grapalat"/>
          <w:b/>
          <w:sz w:val="22"/>
          <w:szCs w:val="22"/>
        </w:rPr>
        <w:t>МЗ РА</w:t>
      </w:r>
      <w:r w:rsidR="00CE7B2E" w:rsidRPr="00B138F3">
        <w:rPr>
          <w:rFonts w:ascii="GHEA Grapalat" w:hAnsi="GHEA Grapalat"/>
          <w:spacing w:val="-6"/>
          <w:sz w:val="22"/>
          <w:szCs w:val="22"/>
        </w:rPr>
        <w:t xml:space="preserve"> (далее — Заказчик) </w:t>
      </w:r>
      <w:r w:rsidR="00CE7B2E" w:rsidRPr="00B138F3">
        <w:rPr>
          <w:rFonts w:ascii="GHEA Grapalat" w:hAnsi="GHEA Grapalat"/>
          <w:sz w:val="22"/>
          <w:szCs w:val="22"/>
        </w:rPr>
        <w:t xml:space="preserve">процедуре закупок под кодом </w:t>
      </w:r>
      <w:r w:rsidR="00CE7B2E" w:rsidRPr="00CE7B2E">
        <w:rPr>
          <w:rFonts w:ascii="GHEA Grapalat" w:hAnsi="GHEA Grapalat"/>
          <w:b/>
          <w:sz w:val="22"/>
          <w:szCs w:val="22"/>
        </w:rPr>
        <w:t></w:t>
      </w:r>
      <w:r w:rsidR="001D0C60">
        <w:rPr>
          <w:rFonts w:ascii="GHEA Grapalat" w:hAnsi="GHEA Grapalat"/>
          <w:b/>
          <w:sz w:val="22"/>
          <w:szCs w:val="22"/>
        </w:rPr>
        <w:t>GHTsDzB-HVKAK-2023-23</w:t>
      </w:r>
      <w:r w:rsidR="00CE7B2E" w:rsidRPr="00CE7B2E">
        <w:rPr>
          <w:rFonts w:ascii="GHEA Grapalat" w:hAnsi="GHEA Grapalat"/>
          <w:b/>
          <w:sz w:val="22"/>
          <w:szCs w:val="22"/>
        </w:rPr>
        <w:t></w:t>
      </w:r>
      <w:r w:rsidR="00CE7B2E">
        <w:rPr>
          <w:rFonts w:ascii="GHEA Grapalat" w:hAnsi="GHEA Grapalat"/>
          <w:b/>
          <w:sz w:val="22"/>
          <w:szCs w:val="22"/>
        </w:rPr>
        <w:t>.</w:t>
      </w:r>
    </w:p>
    <w:p w:rsidR="003D2FE2" w:rsidRPr="00B138F3" w:rsidRDefault="003D2FE2" w:rsidP="00CE7B2E">
      <w:pPr>
        <w:widowControl w:val="0"/>
        <w:tabs>
          <w:tab w:val="left" w:pos="567"/>
        </w:tabs>
        <w:ind w:left="-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1D7635">
      <w:pPr>
        <w:widowControl w:val="0"/>
        <w:spacing w:after="160"/>
        <w:ind w:left="-567"/>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1D7635">
      <w:pPr>
        <w:widowControl w:val="0"/>
        <w:tabs>
          <w:tab w:val="left" w:pos="1134"/>
        </w:tabs>
        <w:spacing w:after="160"/>
        <w:ind w:left="-567"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1D7635">
      <w:pPr>
        <w:widowControl w:val="0"/>
        <w:tabs>
          <w:tab w:val="left" w:pos="1134"/>
        </w:tabs>
        <w:spacing w:after="160"/>
        <w:ind w:left="-567"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1D7635">
      <w:pPr>
        <w:widowControl w:val="0"/>
        <w:spacing w:after="160"/>
        <w:ind w:left="-567"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1D7635">
      <w:pPr>
        <w:widowControl w:val="0"/>
        <w:ind w:left="-567"/>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D7635">
      <w:pPr>
        <w:widowControl w:val="0"/>
        <w:spacing w:after="160"/>
        <w:ind w:left="-567"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1D7635">
      <w:pPr>
        <w:widowControl w:val="0"/>
        <w:ind w:left="-567"/>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D7635">
      <w:pPr>
        <w:widowControl w:val="0"/>
        <w:spacing w:after="160"/>
        <w:ind w:left="-567"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1D7635">
      <w:pPr>
        <w:widowControl w:val="0"/>
        <w:ind w:left="-567"/>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D7635">
      <w:pPr>
        <w:widowControl w:val="0"/>
        <w:spacing w:after="160"/>
        <w:ind w:left="-567"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3D2FE2" w:rsidRPr="00B138F3" w:rsidRDefault="003D2FE2" w:rsidP="001D7635">
      <w:pPr>
        <w:widowControl w:val="0"/>
        <w:spacing w:after="160"/>
        <w:ind w:left="-567"/>
        <w:jc w:val="right"/>
        <w:rPr>
          <w:rFonts w:ascii="GHEA Grapalat" w:hAnsi="GHEA Grapalat"/>
          <w:sz w:val="22"/>
          <w:szCs w:val="22"/>
        </w:rPr>
      </w:pPr>
    </w:p>
    <w:p w:rsidR="003D2FE2" w:rsidRPr="00B138F3" w:rsidRDefault="003D2FE2" w:rsidP="001D7635">
      <w:pPr>
        <w:widowControl w:val="0"/>
        <w:spacing w:after="160"/>
        <w:ind w:left="-567"/>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1D7635">
      <w:pPr>
        <w:widowControl w:val="0"/>
        <w:spacing w:after="160"/>
        <w:ind w:left="-567"/>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1D7635">
      <w:pPr>
        <w:widowControl w:val="0"/>
        <w:spacing w:after="160"/>
        <w:ind w:left="-567"/>
        <w:jc w:val="both"/>
        <w:rPr>
          <w:rFonts w:ascii="GHEA Grapalat" w:hAnsi="GHEA Grapalat"/>
          <w:sz w:val="22"/>
          <w:szCs w:val="22"/>
        </w:rPr>
      </w:pPr>
    </w:p>
    <w:p w:rsidR="003D2FE2" w:rsidRPr="00B138F3" w:rsidRDefault="003D2FE2" w:rsidP="001D7635">
      <w:pPr>
        <w:widowControl w:val="0"/>
        <w:spacing w:after="160"/>
        <w:ind w:left="-567"/>
        <w:jc w:val="both"/>
        <w:rPr>
          <w:rFonts w:ascii="GHEA Grapalat" w:hAnsi="GHEA Grapalat"/>
          <w:sz w:val="22"/>
          <w:szCs w:val="22"/>
        </w:rPr>
      </w:pPr>
    </w:p>
    <w:p w:rsidR="003D2FE2" w:rsidRPr="00B138F3" w:rsidRDefault="003D2FE2" w:rsidP="001D7635">
      <w:pPr>
        <w:ind w:left="-567"/>
        <w:rPr>
          <w:sz w:val="22"/>
          <w:szCs w:val="22"/>
        </w:rPr>
      </w:pPr>
    </w:p>
    <w:p w:rsidR="001005B0" w:rsidRPr="00B138F3" w:rsidRDefault="001005B0" w:rsidP="001D7635">
      <w:pPr>
        <w:widowControl w:val="0"/>
        <w:spacing w:after="160"/>
        <w:ind w:left="-567" w:right="565"/>
        <w:jc w:val="both"/>
        <w:rPr>
          <w:rFonts w:ascii="GHEA Grapalat" w:hAnsi="GHEA Grapalat"/>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Default="001005B0" w:rsidP="001D7635">
      <w:pPr>
        <w:widowControl w:val="0"/>
        <w:spacing w:after="160"/>
        <w:ind w:left="-567" w:right="565"/>
        <w:jc w:val="center"/>
        <w:rPr>
          <w:rFonts w:ascii="GHEA Grapalat" w:hAnsi="GHEA Grapalat"/>
          <w:b/>
          <w:lang w:val="hy-AM"/>
        </w:rPr>
      </w:pPr>
    </w:p>
    <w:p w:rsidR="00E752B6" w:rsidRDefault="00E752B6" w:rsidP="001D7635">
      <w:pPr>
        <w:widowControl w:val="0"/>
        <w:spacing w:after="160"/>
        <w:ind w:left="-567" w:right="565"/>
        <w:jc w:val="center"/>
        <w:rPr>
          <w:rFonts w:ascii="GHEA Grapalat" w:hAnsi="GHEA Grapalat"/>
          <w:b/>
          <w:lang w:val="hy-AM"/>
        </w:rPr>
      </w:pPr>
    </w:p>
    <w:p w:rsidR="00E752B6" w:rsidRDefault="00E752B6" w:rsidP="001D7635">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3402"/>
              </w:tabs>
              <w:spacing w:after="160"/>
              <w:ind w:left="-567"/>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3390"/>
              </w:tabs>
              <w:spacing w:after="160"/>
              <w:ind w:left="-567"/>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E7B2E" w:rsidRPr="00CE7B2E">
              <w:rPr>
                <w:rFonts w:ascii="GHEA Grapalat" w:hAnsi="GHEA Grapalat"/>
              </w:rPr>
              <w:t xml:space="preserve"> </w:t>
            </w:r>
            <w:r w:rsidR="00CE7B2E"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lang w:val="en-GB"/>
              </w:rPr>
            </w:pPr>
            <w:r w:rsidRPr="00B138F3">
              <w:rPr>
                <w:rFonts w:ascii="GHEA Grapalat" w:hAnsi="GHEA Grapalat"/>
              </w:rPr>
              <w:t>11.</w:t>
            </w:r>
            <w:r w:rsidRPr="00B138F3">
              <w:rPr>
                <w:rFonts w:ascii="GHEA Grapalat" w:hAnsi="GHEA Grapalat"/>
              </w:rPr>
              <w:tab/>
              <w:t>УНН бенефициара:</w:t>
            </w:r>
            <w:r w:rsidR="00CE7B2E">
              <w:rPr>
                <w:rFonts w:ascii="GHEA Grapalat" w:hAnsi="GHEA Grapalat"/>
                <w:lang w:val="en-GB"/>
              </w:rPr>
              <w:t xml:space="preserve"> </w:t>
            </w:r>
            <w:r w:rsidR="00CE7B2E" w:rsidRPr="00E063D7">
              <w:rPr>
                <w:rFonts w:ascii="GHEA Grapalat" w:hAnsi="GHEA Grapalat" w:cs="Arial"/>
                <w:b/>
                <w:sz w:val="22"/>
                <w:szCs w:val="22"/>
              </w:rPr>
              <w:t>02625503</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E7B2E" w:rsidRPr="00CE7B2E">
              <w:rPr>
                <w:rFonts w:ascii="GHEA Grapalat" w:hAnsi="GHEA Grapalat"/>
              </w:rPr>
              <w:t xml:space="preserve"> </w:t>
            </w:r>
            <w:r w:rsidR="00CE7B2E">
              <w:rPr>
                <w:rFonts w:ascii="GHEA Grapalat" w:hAnsi="GHEA Grapalat"/>
                <w:b/>
                <w:sz w:val="22"/>
                <w:szCs w:val="22"/>
              </w:rPr>
              <w:t xml:space="preserve"> Центральное Казначейство</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lang w:val="en-GB"/>
              </w:rPr>
            </w:pPr>
            <w:r w:rsidRPr="00B138F3">
              <w:rPr>
                <w:rFonts w:ascii="GHEA Grapalat" w:hAnsi="GHEA Grapalat"/>
              </w:rPr>
              <w:t>13.</w:t>
            </w:r>
            <w:r w:rsidRPr="00B138F3">
              <w:rPr>
                <w:rFonts w:ascii="GHEA Grapalat" w:hAnsi="GHEA Grapalat"/>
              </w:rPr>
              <w:tab/>
              <w:t>Номер счета бенефициара (сч.№)</w:t>
            </w:r>
            <w:r w:rsidR="00CE7B2E">
              <w:rPr>
                <w:rFonts w:ascii="GHEA Grapalat" w:hAnsi="GHEA Grapalat"/>
                <w:lang w:val="en-GB"/>
              </w:rPr>
              <w:t xml:space="preserve"> </w:t>
            </w:r>
            <w:r w:rsidR="00CE7B2E"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D7635">
            <w:pPr>
              <w:widowControl w:val="0"/>
              <w:tabs>
                <w:tab w:val="left" w:pos="851"/>
              </w:tabs>
              <w:spacing w:after="160"/>
              <w:ind w:left="-567"/>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tabs>
                <w:tab w:val="left" w:pos="4545"/>
              </w:tabs>
              <w:spacing w:after="160"/>
              <w:ind w:left="-567"/>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D7635">
            <w:pPr>
              <w:widowControl w:val="0"/>
              <w:tabs>
                <w:tab w:val="left" w:pos="905"/>
              </w:tabs>
              <w:spacing w:after="160"/>
              <w:ind w:left="-567"/>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jc w:val="right"/>
              <w:rPr>
                <w:rFonts w:ascii="GHEA Grapalat" w:hAnsi="GHEA Grapalat" w:cs="Tahoma"/>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tabs>
                <w:tab w:val="left" w:pos="4539"/>
              </w:tabs>
              <w:spacing w:after="160"/>
              <w:ind w:left="-567"/>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D7635">
            <w:pPr>
              <w:widowControl w:val="0"/>
              <w:spacing w:after="160"/>
              <w:ind w:left="-567"/>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D7635">
            <w:pPr>
              <w:widowControl w:val="0"/>
              <w:spacing w:after="160"/>
              <w:ind w:left="-567"/>
              <w:rPr>
                <w:rFonts w:ascii="GHEA Grapalat" w:hAnsi="GHEA Grapalat"/>
              </w:rPr>
            </w:pPr>
          </w:p>
          <w:p w:rsidR="00E752B6" w:rsidRPr="00B138F3" w:rsidRDefault="00E752B6" w:rsidP="001D7635">
            <w:pPr>
              <w:widowControl w:val="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D7635">
            <w:pPr>
              <w:widowControl w:val="0"/>
              <w:spacing w:after="160"/>
              <w:ind w:left="-567"/>
              <w:rPr>
                <w:rFonts w:ascii="GHEA Grapalat" w:hAnsi="GHEA Grapalat" w:cs="Tahoma"/>
              </w:rPr>
            </w:pPr>
          </w:p>
          <w:p w:rsidR="00E752B6" w:rsidRPr="00B138F3" w:rsidRDefault="00E752B6" w:rsidP="001D7635">
            <w:pPr>
              <w:widowControl w:val="0"/>
              <w:spacing w:after="160"/>
              <w:ind w:left="-567"/>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D7635">
            <w:pPr>
              <w:widowControl w:val="0"/>
              <w:spacing w:after="160"/>
              <w:ind w:left="-567"/>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D7635">
            <w:pPr>
              <w:widowControl w:val="0"/>
              <w:spacing w:after="160"/>
              <w:ind w:left="-567"/>
              <w:rPr>
                <w:rFonts w:ascii="GHEA Grapalat" w:hAnsi="GHEA Grapalat" w:cs="Tahoma"/>
              </w:rPr>
            </w:pPr>
          </w:p>
          <w:p w:rsidR="00E752B6" w:rsidRPr="00B138F3" w:rsidRDefault="00E752B6" w:rsidP="001D7635">
            <w:pPr>
              <w:widowControl w:val="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D7635">
            <w:pPr>
              <w:widowControl w:val="0"/>
              <w:spacing w:after="160"/>
              <w:ind w:left="-567"/>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D7635">
            <w:pPr>
              <w:widowControl w:val="0"/>
              <w:tabs>
                <w:tab w:val="left" w:pos="4678"/>
              </w:tabs>
              <w:spacing w:after="160"/>
              <w:ind w:left="-567"/>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D7635">
            <w:pPr>
              <w:widowControl w:val="0"/>
              <w:tabs>
                <w:tab w:val="left" w:pos="4554"/>
              </w:tabs>
              <w:spacing w:after="160"/>
              <w:ind w:left="-567"/>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D7635">
      <w:pPr>
        <w:widowControl w:val="0"/>
        <w:spacing w:after="160"/>
        <w:ind w:left="-567"/>
        <w:jc w:val="center"/>
        <w:rPr>
          <w:rFonts w:ascii="GHEA Grapalat" w:hAnsi="GHEA Grapalat" w:cs="Sylfaen"/>
        </w:rPr>
      </w:pPr>
    </w:p>
    <w:p w:rsidR="00E752B6" w:rsidRPr="00E752B6" w:rsidRDefault="00E752B6"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C3421C" w:rsidRPr="00B138F3" w:rsidRDefault="00C3421C" w:rsidP="001D7635">
      <w:pPr>
        <w:widowControl w:val="0"/>
        <w:spacing w:after="160"/>
        <w:ind w:left="-567"/>
        <w:jc w:val="center"/>
        <w:rPr>
          <w:rFonts w:ascii="GHEA Grapalat" w:hAnsi="GHEA Grapalat" w:cs="Sylfaen"/>
        </w:rPr>
      </w:pPr>
    </w:p>
    <w:p w:rsidR="00C3421C" w:rsidRPr="00B138F3" w:rsidRDefault="00C3421C" w:rsidP="001D7635">
      <w:pPr>
        <w:ind w:left="-567"/>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1D7635">
      <w:pPr>
        <w:ind w:left="-567"/>
        <w:rPr>
          <w:rFonts w:ascii="GHEA Grapalat" w:hAnsi="GHEA Grapalat" w:cs="Sylfaen"/>
        </w:rPr>
      </w:pPr>
      <w:r w:rsidRPr="00B138F3">
        <w:rPr>
          <w:rFonts w:ascii="GHEA Grapalat" w:hAnsi="GHEA Grapalat" w:cs="Sylfaen"/>
        </w:rPr>
        <w:br w:type="page"/>
      </w:r>
    </w:p>
    <w:p w:rsidR="00C3421C" w:rsidRPr="00B138F3" w:rsidRDefault="00C3421C" w:rsidP="001D7635">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1D7635">
            <w:pPr>
              <w:widowControl w:val="0"/>
              <w:spacing w:after="120"/>
              <w:ind w:left="-567"/>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1D7635">
            <w:pPr>
              <w:widowControl w:val="0"/>
              <w:spacing w:after="120"/>
              <w:ind w:left="-567"/>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организацию в </w:t>
            </w:r>
            <w:r w:rsidRPr="00B138F3">
              <w:rPr>
                <w:rFonts w:ascii="GHEA Grapalat" w:hAnsi="GHEA Grapalat"/>
                <w:sz w:val="18"/>
                <w:szCs w:val="18"/>
              </w:rPr>
              <w:lastRenderedPageBreak/>
              <w:t>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bl>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CE7B2E" w:rsidRDefault="00CE7B2E" w:rsidP="00CE7B2E">
      <w:pPr>
        <w:widowControl w:val="0"/>
        <w:spacing w:after="160"/>
        <w:rPr>
          <w:rFonts w:ascii="GHEA Grapalat" w:hAnsi="GHEA Grapalat"/>
          <w:b/>
        </w:rPr>
      </w:pPr>
    </w:p>
    <w:p w:rsidR="000A214C" w:rsidRPr="00B138F3" w:rsidRDefault="000A214C" w:rsidP="00CE7B2E">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1D7635">
      <w:pPr>
        <w:widowControl w:val="0"/>
        <w:spacing w:after="160"/>
        <w:ind w:left="-567"/>
        <w:jc w:val="right"/>
        <w:rPr>
          <w:rFonts w:ascii="GHEA Grapalat" w:hAnsi="GHEA Grapalat" w:cs="GHEA Grapalat"/>
          <w:i/>
          <w:sz w:val="36"/>
          <w:szCs w:val="36"/>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CE7B2E">
        <w:rPr>
          <w:rFonts w:ascii="GHEA Grapalat" w:hAnsi="GHEA Grapalat"/>
          <w:b/>
        </w:rPr>
        <w:t></w:t>
      </w:r>
      <w:r w:rsidR="001D0C60">
        <w:rPr>
          <w:rFonts w:ascii="GHEA Grapalat" w:hAnsi="GHEA Grapalat"/>
          <w:b/>
          <w:i/>
        </w:rPr>
        <w:t>GHTsDzB-HVKAK-2023-23</w:t>
      </w:r>
      <w:r w:rsidR="00CE7B2E">
        <w:rPr>
          <w:rFonts w:ascii="GHEA Grapalat" w:hAnsi="GHEA Grapalat"/>
          <w:b/>
          <w:i/>
        </w:rPr>
        <w:t></w:t>
      </w:r>
    </w:p>
    <w:p w:rsidR="00AF4211" w:rsidRPr="00B138F3" w:rsidRDefault="00AF4211" w:rsidP="001D7635">
      <w:pPr>
        <w:widowControl w:val="0"/>
        <w:spacing w:after="160"/>
        <w:ind w:left="-567"/>
        <w:jc w:val="center"/>
        <w:rPr>
          <w:rFonts w:ascii="GHEA Grapalat" w:hAnsi="GHEA Grapalat"/>
          <w:b/>
        </w:rPr>
      </w:pPr>
    </w:p>
    <w:p w:rsidR="000A214C" w:rsidRPr="00B138F3" w:rsidRDefault="000A214C" w:rsidP="001D7635">
      <w:pPr>
        <w:widowControl w:val="0"/>
        <w:spacing w:after="160"/>
        <w:ind w:left="-567"/>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1D7635">
      <w:pPr>
        <w:widowControl w:val="0"/>
        <w:spacing w:after="160"/>
        <w:ind w:left="-567"/>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1D7635">
            <w:pPr>
              <w:widowControl w:val="0"/>
              <w:spacing w:after="160"/>
              <w:ind w:left="-567"/>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1D7635">
            <w:pPr>
              <w:widowControl w:val="0"/>
              <w:spacing w:after="160"/>
              <w:ind w:left="-567"/>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rsidR="000A214C" w:rsidRPr="00B138F3" w:rsidRDefault="000A214C" w:rsidP="001D7635">
      <w:pPr>
        <w:widowControl w:val="0"/>
        <w:spacing w:after="160"/>
        <w:ind w:left="-567"/>
        <w:rPr>
          <w:rFonts w:ascii="GHEA Grapalat" w:hAnsi="GHEA Grapalat" w:cs="GHEA Grapalat"/>
          <w:b/>
        </w:rPr>
      </w:pPr>
    </w:p>
    <w:p w:rsidR="000A214C" w:rsidRPr="00B138F3" w:rsidRDefault="000A214C" w:rsidP="001D7635">
      <w:pPr>
        <w:widowControl w:val="0"/>
        <w:ind w:left="-567"/>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1D7635">
      <w:pPr>
        <w:widowControl w:val="0"/>
        <w:spacing w:after="160"/>
        <w:ind w:left="-567"/>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1D7635">
      <w:pPr>
        <w:widowControl w:val="0"/>
        <w:ind w:left="-567"/>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1D7635">
      <w:pPr>
        <w:widowControl w:val="0"/>
        <w:spacing w:after="160"/>
        <w:ind w:left="-567"/>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1D7635">
      <w:pPr>
        <w:widowControl w:val="0"/>
        <w:spacing w:after="160"/>
        <w:ind w:left="-567"/>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1D7635">
      <w:pPr>
        <w:widowControl w:val="0"/>
        <w:spacing w:after="160"/>
        <w:ind w:left="-567"/>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1D7635">
      <w:pPr>
        <w:widowControl w:val="0"/>
        <w:tabs>
          <w:tab w:val="left" w:pos="567"/>
        </w:tabs>
        <w:ind w:left="-567"/>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1D7635">
      <w:pPr>
        <w:widowControl w:val="0"/>
        <w:tabs>
          <w:tab w:val="left" w:pos="284"/>
        </w:tabs>
        <w:spacing w:after="160"/>
        <w:ind w:left="-567"/>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1D7635">
      <w:pPr>
        <w:widowControl w:val="0"/>
        <w:ind w:left="-567"/>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1D7635">
      <w:pPr>
        <w:widowControl w:val="0"/>
        <w:spacing w:after="160"/>
        <w:ind w:left="-567"/>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1D7635">
      <w:pPr>
        <w:ind w:left="-567"/>
        <w:rPr>
          <w:rFonts w:ascii="GHEA Grapalat" w:hAnsi="GHEA Grapalat"/>
        </w:rPr>
      </w:pPr>
      <w:r w:rsidRPr="00B138F3">
        <w:rPr>
          <w:rFonts w:ascii="GHEA Grapalat" w:hAnsi="GHEA Grapalat"/>
        </w:rPr>
        <w:br w:type="page"/>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 xml:space="preserve">Банк </w:t>
      </w:r>
      <w:r w:rsidRPr="00B138F3">
        <w:rPr>
          <w:rFonts w:ascii="GHEA Grapalat" w:hAnsi="GHEA Grapalat"/>
        </w:rPr>
        <w:lastRenderedPageBreak/>
        <w:t>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1D7635">
      <w:pPr>
        <w:widowControl w:val="0"/>
        <w:spacing w:after="160"/>
        <w:ind w:left="-567"/>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1D7635">
      <w:pPr>
        <w:widowControl w:val="0"/>
        <w:tabs>
          <w:tab w:val="left" w:pos="1134"/>
        </w:tabs>
        <w:spacing w:after="160"/>
        <w:ind w:left="-567"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1D7635">
      <w:pPr>
        <w:widowControl w:val="0"/>
        <w:tabs>
          <w:tab w:val="left" w:pos="1134"/>
        </w:tabs>
        <w:spacing w:after="160"/>
        <w:ind w:left="-567"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1D7635">
      <w:pPr>
        <w:widowControl w:val="0"/>
        <w:spacing w:after="160"/>
        <w:ind w:left="-567"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6F1605"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1D7635">
      <w:pPr>
        <w:widowControl w:val="0"/>
        <w:spacing w:after="160"/>
        <w:ind w:left="-567"/>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1D7635">
      <w:pPr>
        <w:widowControl w:val="0"/>
        <w:spacing w:after="160"/>
        <w:ind w:left="-567"/>
        <w:jc w:val="center"/>
        <w:rPr>
          <w:rFonts w:ascii="GHEA Grapalat" w:hAnsi="GHEA Grapalat" w:cs="Sylfaen"/>
        </w:rPr>
      </w:pPr>
    </w:p>
    <w:p w:rsidR="00E752B6" w:rsidRPr="00E752B6" w:rsidRDefault="00E752B6" w:rsidP="001D7635">
      <w:pPr>
        <w:ind w:left="-567"/>
        <w:rPr>
          <w:rFonts w:ascii="GHEA Grapalat" w:hAnsi="GHEA Grapalat" w:cs="Sylfaen"/>
        </w:rPr>
      </w:pPr>
    </w:p>
    <w:p w:rsidR="00E752B6" w:rsidRDefault="00E752B6" w:rsidP="001D7635">
      <w:pPr>
        <w:ind w:left="-567"/>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3402"/>
              </w:tabs>
              <w:spacing w:after="160"/>
              <w:ind w:left="-567"/>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3390"/>
              </w:tabs>
              <w:spacing w:after="160"/>
              <w:ind w:left="-567"/>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E7B2E"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lang w:val="en-GB"/>
              </w:rPr>
            </w:pPr>
            <w:r w:rsidRPr="00B138F3">
              <w:rPr>
                <w:rFonts w:ascii="GHEA Grapalat" w:hAnsi="GHEA Grapalat"/>
              </w:rPr>
              <w:t>11.</w:t>
            </w:r>
            <w:r w:rsidRPr="00B138F3">
              <w:rPr>
                <w:rFonts w:ascii="GHEA Grapalat" w:hAnsi="GHEA Grapalat"/>
              </w:rPr>
              <w:tab/>
              <w:t>УНН бенефициара:</w:t>
            </w:r>
            <w:r w:rsidR="00CE7B2E">
              <w:rPr>
                <w:rFonts w:ascii="GHEA Grapalat" w:hAnsi="GHEA Grapalat"/>
                <w:lang w:val="en-GB"/>
              </w:rPr>
              <w:t xml:space="preserve"> </w:t>
            </w:r>
            <w:r w:rsidR="00CE7B2E" w:rsidRPr="00E063D7">
              <w:rPr>
                <w:rFonts w:ascii="GHEA Grapalat" w:hAnsi="GHEA Grapalat" w:cs="Arial"/>
                <w:b/>
                <w:sz w:val="22"/>
                <w:szCs w:val="22"/>
              </w:rPr>
              <w:t>02625503</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E7B2E" w:rsidRPr="00CE7B2E">
              <w:rPr>
                <w:rFonts w:ascii="GHEA Grapalat" w:hAnsi="GHEA Grapalat"/>
              </w:rPr>
              <w:t xml:space="preserve"> </w:t>
            </w:r>
            <w:r w:rsidR="00CE7B2E">
              <w:rPr>
                <w:rFonts w:ascii="GHEA Grapalat" w:hAnsi="GHEA Grapalat"/>
                <w:b/>
                <w:sz w:val="22"/>
                <w:szCs w:val="22"/>
              </w:rPr>
              <w:t xml:space="preserve"> Центральное Казначейство</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lang w:val="en-GB"/>
              </w:rPr>
            </w:pPr>
            <w:r w:rsidRPr="00B138F3">
              <w:rPr>
                <w:rFonts w:ascii="GHEA Grapalat" w:hAnsi="GHEA Grapalat"/>
              </w:rPr>
              <w:t>13.</w:t>
            </w:r>
            <w:r w:rsidRPr="00B138F3">
              <w:rPr>
                <w:rFonts w:ascii="GHEA Grapalat" w:hAnsi="GHEA Grapalat"/>
              </w:rPr>
              <w:tab/>
              <w:t>Номер счета бенефициара (сч.№)</w:t>
            </w:r>
            <w:r w:rsidR="00CE7B2E">
              <w:rPr>
                <w:rFonts w:ascii="GHEA Grapalat" w:hAnsi="GHEA Grapalat"/>
                <w:lang w:val="en-GB"/>
              </w:rPr>
              <w:t xml:space="preserve"> </w:t>
            </w:r>
            <w:r w:rsidR="00CE7B2E"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D7635">
            <w:pPr>
              <w:widowControl w:val="0"/>
              <w:tabs>
                <w:tab w:val="left" w:pos="851"/>
              </w:tabs>
              <w:spacing w:after="160"/>
              <w:ind w:left="-567"/>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tabs>
                <w:tab w:val="left" w:pos="4545"/>
              </w:tabs>
              <w:spacing w:after="160"/>
              <w:ind w:left="-567"/>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D7635">
            <w:pPr>
              <w:widowControl w:val="0"/>
              <w:tabs>
                <w:tab w:val="left" w:pos="905"/>
              </w:tabs>
              <w:spacing w:after="160"/>
              <w:ind w:left="-567"/>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jc w:val="right"/>
              <w:rPr>
                <w:rFonts w:ascii="GHEA Grapalat" w:hAnsi="GHEA Grapalat" w:cs="Tahoma"/>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tabs>
                <w:tab w:val="left" w:pos="4539"/>
              </w:tabs>
              <w:spacing w:after="160"/>
              <w:ind w:left="-567"/>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D7635">
            <w:pPr>
              <w:widowControl w:val="0"/>
              <w:spacing w:after="160"/>
              <w:ind w:left="-567"/>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D7635">
            <w:pPr>
              <w:widowControl w:val="0"/>
              <w:spacing w:after="160"/>
              <w:ind w:left="-567"/>
              <w:rPr>
                <w:rFonts w:ascii="GHEA Grapalat" w:hAnsi="GHEA Grapalat"/>
              </w:rPr>
            </w:pPr>
          </w:p>
          <w:p w:rsidR="00E752B6" w:rsidRPr="00B138F3" w:rsidRDefault="00E752B6" w:rsidP="001D7635">
            <w:pPr>
              <w:widowControl w:val="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D7635">
            <w:pPr>
              <w:widowControl w:val="0"/>
              <w:spacing w:after="160"/>
              <w:ind w:left="-567"/>
              <w:rPr>
                <w:rFonts w:ascii="GHEA Grapalat" w:hAnsi="GHEA Grapalat" w:cs="Tahoma"/>
              </w:rPr>
            </w:pPr>
          </w:p>
          <w:p w:rsidR="00E752B6" w:rsidRPr="00B138F3" w:rsidRDefault="00E752B6" w:rsidP="001D7635">
            <w:pPr>
              <w:widowControl w:val="0"/>
              <w:spacing w:after="160"/>
              <w:ind w:left="-567"/>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D7635">
            <w:pPr>
              <w:widowControl w:val="0"/>
              <w:spacing w:after="160"/>
              <w:ind w:left="-567"/>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D7635">
            <w:pPr>
              <w:widowControl w:val="0"/>
              <w:spacing w:after="160"/>
              <w:ind w:left="-567"/>
              <w:rPr>
                <w:rFonts w:ascii="GHEA Grapalat" w:hAnsi="GHEA Grapalat" w:cs="Tahoma"/>
              </w:rPr>
            </w:pPr>
          </w:p>
          <w:p w:rsidR="00E752B6" w:rsidRPr="00B138F3" w:rsidRDefault="00E752B6" w:rsidP="001D7635">
            <w:pPr>
              <w:widowControl w:val="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D7635">
            <w:pPr>
              <w:widowControl w:val="0"/>
              <w:spacing w:after="160"/>
              <w:ind w:left="-567"/>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D7635">
            <w:pPr>
              <w:widowControl w:val="0"/>
              <w:tabs>
                <w:tab w:val="left" w:pos="4678"/>
              </w:tabs>
              <w:spacing w:after="160"/>
              <w:ind w:left="-567"/>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D7635">
            <w:pPr>
              <w:widowControl w:val="0"/>
              <w:tabs>
                <w:tab w:val="left" w:pos="4554"/>
              </w:tabs>
              <w:spacing w:after="160"/>
              <w:ind w:left="-567"/>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D7635">
      <w:pPr>
        <w:widowControl w:val="0"/>
        <w:spacing w:after="160"/>
        <w:ind w:left="-567"/>
        <w:jc w:val="center"/>
        <w:rPr>
          <w:rFonts w:ascii="GHEA Grapalat" w:hAnsi="GHEA Grapalat" w:cs="Sylfaen"/>
        </w:rPr>
      </w:pPr>
    </w:p>
    <w:p w:rsidR="00E752B6" w:rsidRPr="00E752B6" w:rsidRDefault="00E752B6" w:rsidP="001D7635">
      <w:pPr>
        <w:ind w:left="-567"/>
        <w:rPr>
          <w:rFonts w:ascii="GHEA Grapalat" w:hAnsi="GHEA Grapalat" w:cs="Sylfaen"/>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BE2572" w:rsidRPr="00B138F3" w:rsidRDefault="00BE2572" w:rsidP="001D7635">
      <w:pPr>
        <w:ind w:left="-567"/>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1D7635">
      <w:pPr>
        <w:ind w:left="-567"/>
        <w:rPr>
          <w:rFonts w:ascii="GHEA Grapalat" w:hAnsi="GHEA Grapalat" w:cs="Sylfaen"/>
        </w:rPr>
      </w:pPr>
      <w:r w:rsidRPr="00B138F3">
        <w:rPr>
          <w:rFonts w:ascii="GHEA Grapalat" w:hAnsi="GHEA Grapalat" w:cs="Sylfaen"/>
        </w:rPr>
        <w:br w:type="page"/>
      </w:r>
    </w:p>
    <w:p w:rsidR="00BE2572" w:rsidRPr="00B138F3" w:rsidRDefault="00BE2572" w:rsidP="001D7635">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1D7635">
            <w:pPr>
              <w:widowControl w:val="0"/>
              <w:spacing w:after="120"/>
              <w:ind w:left="-567"/>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1D7635">
            <w:pPr>
              <w:widowControl w:val="0"/>
              <w:spacing w:after="120"/>
              <w:ind w:left="-567"/>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организацию в </w:t>
            </w:r>
            <w:r w:rsidRPr="00B138F3">
              <w:rPr>
                <w:rFonts w:ascii="GHEA Grapalat" w:hAnsi="GHEA Grapalat"/>
                <w:sz w:val="18"/>
                <w:szCs w:val="18"/>
              </w:rPr>
              <w:lastRenderedPageBreak/>
              <w:t>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bl>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3B2F27" w:rsidRPr="006F1605" w:rsidRDefault="003B2F27" w:rsidP="001D7635">
      <w:pPr>
        <w:pStyle w:val="norm"/>
        <w:widowControl w:val="0"/>
        <w:spacing w:after="160" w:line="240" w:lineRule="auto"/>
        <w:ind w:left="-567"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1D7635">
      <w:pPr>
        <w:pStyle w:val="BodyTextIndent3"/>
        <w:widowControl w:val="0"/>
        <w:spacing w:after="160" w:line="240" w:lineRule="auto"/>
        <w:ind w:left="-567"/>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E7B2E">
        <w:rPr>
          <w:rFonts w:ascii="GHEA Grapalat" w:hAnsi="GHEA Grapalat"/>
          <w:b/>
          <w:i/>
          <w:sz w:val="24"/>
          <w:szCs w:val="24"/>
        </w:rPr>
        <w:t>«</w:t>
      </w:r>
      <w:r w:rsidR="001D0C60">
        <w:rPr>
          <w:rFonts w:ascii="GHEA Grapalat" w:hAnsi="GHEA Grapalat"/>
          <w:b/>
          <w:i/>
          <w:sz w:val="24"/>
          <w:szCs w:val="24"/>
        </w:rPr>
        <w:t>GHTsDzB-HVKAK-2023-23</w:t>
      </w:r>
      <w:r w:rsidR="00CE7B2E">
        <w:rPr>
          <w:rFonts w:ascii="GHEA Grapalat" w:hAnsi="GHEA Grapalat"/>
          <w:b/>
          <w:i/>
          <w:sz w:val="24"/>
          <w:szCs w:val="24"/>
        </w:rPr>
        <w:t>»</w:t>
      </w:r>
    </w:p>
    <w:p w:rsidR="003B2F27" w:rsidRPr="00AD29CE" w:rsidRDefault="003B2F27" w:rsidP="001D7635">
      <w:pPr>
        <w:widowControl w:val="0"/>
        <w:spacing w:after="160"/>
        <w:ind w:left="-567"/>
        <w:jc w:val="right"/>
        <w:rPr>
          <w:rFonts w:ascii="GHEA Grapalat" w:hAnsi="GHEA Grapalat"/>
          <w:i/>
        </w:rPr>
      </w:pPr>
    </w:p>
    <w:p w:rsidR="00CE7B2E" w:rsidRPr="00936B04" w:rsidRDefault="00CE7B2E" w:rsidP="00CE7B2E">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ДЛЯ НУЖД ГОСУДАРСТВА </w:t>
      </w:r>
    </w:p>
    <w:p w:rsidR="003B2F27" w:rsidRDefault="003B2F27" w:rsidP="001D7635">
      <w:pPr>
        <w:widowControl w:val="0"/>
        <w:spacing w:after="160"/>
        <w:ind w:left="-567"/>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1D7635">
            <w:pPr>
              <w:widowControl w:val="0"/>
              <w:spacing w:after="16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1D7635">
            <w:pPr>
              <w:widowControl w:val="0"/>
              <w:tabs>
                <w:tab w:val="left" w:pos="1701"/>
                <w:tab w:val="left" w:pos="2552"/>
                <w:tab w:val="left" w:pos="8865"/>
              </w:tabs>
              <w:spacing w:after="160"/>
              <w:ind w:left="-567"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1D7635">
      <w:pPr>
        <w:widowControl w:val="0"/>
        <w:spacing w:after="160"/>
        <w:ind w:left="-567"/>
        <w:jc w:val="center"/>
        <w:rPr>
          <w:rFonts w:ascii="GHEA Grapalat" w:hAnsi="GHEA Grapalat"/>
          <w:b/>
          <w:u w:val="single"/>
          <w:lang w:val="en-US"/>
        </w:rPr>
      </w:pPr>
    </w:p>
    <w:p w:rsidR="003B2F27" w:rsidRPr="00AD29CE" w:rsidRDefault="00CE7B2E" w:rsidP="001D7635">
      <w:pPr>
        <w:widowControl w:val="0"/>
        <w:spacing w:after="160"/>
        <w:ind w:left="-567"/>
        <w:jc w:val="both"/>
        <w:rPr>
          <w:rFonts w:ascii="GHEA Grapalat" w:hAnsi="GHEA Grapalat"/>
        </w:rPr>
      </w:pPr>
      <w:r w:rsidRPr="00CE7B2E">
        <w:rPr>
          <w:rFonts w:ascii="GHEA Grapalat" w:hAnsi="GHEA Grapalat"/>
          <w:color w:val="0D0D0D" w:themeColor="text1" w:themeTint="F2"/>
        </w:rPr>
        <w:t xml:space="preserve">ГНО </w:t>
      </w:r>
      <w:r w:rsidRPr="00CE7B2E">
        <w:rPr>
          <w:rFonts w:ascii="GHEA Grapalat" w:hAnsi="GHEA Grapalat"/>
          <w:i/>
          <w:color w:val="0D0D0D" w:themeColor="text1" w:themeTint="F2"/>
        </w:rPr>
        <w:t>«</w:t>
      </w:r>
      <w:r w:rsidRPr="00CE7B2E">
        <w:rPr>
          <w:rFonts w:ascii="GHEA Grapalat" w:hAnsi="GHEA Grapalat"/>
          <w:color w:val="0D0D0D" w:themeColor="text1" w:themeTint="F2"/>
        </w:rPr>
        <w:t>Национальный центр по контролю и профилактике заболеваний</w:t>
      </w:r>
      <w:r w:rsidRPr="00CE7B2E">
        <w:rPr>
          <w:rFonts w:ascii="GHEA Grapalat" w:hAnsi="GHEA Grapalat"/>
          <w:i/>
          <w:color w:val="0D0D0D" w:themeColor="text1" w:themeTint="F2"/>
        </w:rPr>
        <w:t>»</w:t>
      </w:r>
      <w:r w:rsidRPr="00CE7B2E">
        <w:rPr>
          <w:rFonts w:ascii="GHEA Grapalat" w:hAnsi="GHEA Grapalat"/>
          <w:color w:val="0D0D0D" w:themeColor="text1" w:themeTint="F2"/>
        </w:rPr>
        <w:t xml:space="preserve"> </w:t>
      </w:r>
      <w:r w:rsidRPr="00CE7B2E">
        <w:rPr>
          <w:rStyle w:val="Emphasis"/>
          <w:rFonts w:ascii="GHEA Grapalat" w:hAnsi="GHEA Grapalat" w:cs="Arial"/>
          <w:bCs/>
          <w:i w:val="0"/>
          <w:color w:val="0D0D0D" w:themeColor="text1" w:themeTint="F2"/>
          <w:shd w:val="clear" w:color="auto" w:fill="FFFFFF"/>
        </w:rPr>
        <w:t>МЗ РА</w:t>
      </w:r>
      <w:r w:rsidRPr="00CE7B2E">
        <w:rPr>
          <w:rFonts w:ascii="GHEA Grapalat" w:hAnsi="GHEA Grapalat"/>
        </w:rPr>
        <w:t>, в лице генерального директора А. Ваняна</w:t>
      </w:r>
      <w:r w:rsidR="003B2F27" w:rsidRPr="00CE7B2E">
        <w:rPr>
          <w:rFonts w:ascii="GHEA Grapalat" w:hAnsi="GHEA Grapalat"/>
        </w:rPr>
        <w:t xml:space="preserve">, </w:t>
      </w:r>
      <w:r w:rsidR="003B2F27" w:rsidRPr="00D04EA3">
        <w:rPr>
          <w:rFonts w:ascii="GHEA Grapalat" w:hAnsi="GHEA Grapalat"/>
        </w:rPr>
        <w:t xml:space="preserve">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1D7635">
      <w:pPr>
        <w:spacing w:after="160"/>
        <w:ind w:left="-567"/>
        <w:jc w:val="center"/>
        <w:rPr>
          <w:rFonts w:ascii="GHEA Grapalat" w:hAnsi="GHEA Grapalat"/>
          <w:b/>
        </w:rPr>
      </w:pPr>
      <w:r w:rsidRPr="00D04EA3">
        <w:rPr>
          <w:rFonts w:ascii="GHEA Grapalat" w:hAnsi="GHEA Grapalat"/>
          <w:b/>
        </w:rPr>
        <w:t>1. ПРЕДМЕТ ДОГОВОРА</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Заказчик поручает, а Исполнитель принимает обязательство по предоставлению</w:t>
      </w:r>
      <w:r w:rsidR="001D0C60">
        <w:rPr>
          <w:rFonts w:ascii="GHEA Grapalat" w:hAnsi="GHEA Grapalat"/>
          <w:b/>
        </w:rPr>
        <w:t xml:space="preserve"> услуги ОСАГО</w:t>
      </w:r>
      <w:r w:rsidR="0010224C"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Default="003B2F27" w:rsidP="001D7635">
      <w:pPr>
        <w:widowControl w:val="0"/>
        <w:tabs>
          <w:tab w:val="left" w:pos="1134"/>
        </w:tabs>
        <w:spacing w:after="160"/>
        <w:ind w:left="-567" w:firstLine="567"/>
        <w:jc w:val="both"/>
        <w:rPr>
          <w:rFonts w:ascii="GHEA Grapalat" w:hAnsi="GHEA Grapalat"/>
          <w:vertAlign w:val="superscrip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10224C">
      <w:pPr>
        <w:ind w:left="-567"/>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1D7635">
      <w:pPr>
        <w:widowControl w:val="0"/>
        <w:tabs>
          <w:tab w:val="left" w:pos="1276"/>
        </w:tabs>
        <w:spacing w:after="160"/>
        <w:ind w:left="-567"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10224C" w:rsidRDefault="003B2F27" w:rsidP="0010224C">
      <w:pPr>
        <w:widowControl w:val="0"/>
        <w:tabs>
          <w:tab w:val="left" w:pos="1134"/>
        </w:tabs>
        <w:spacing w:after="160"/>
        <w:ind w:left="-567"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10224C">
      <w:pPr>
        <w:widowControl w:val="0"/>
        <w:tabs>
          <w:tab w:val="left" w:pos="1134"/>
        </w:tabs>
        <w:spacing w:after="160"/>
        <w:ind w:left="-567"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 xml:space="preserve">В одностороннем порядке расторгать договор, если Исполнитель </w:t>
      </w:r>
      <w:r w:rsidRPr="00AD29CE">
        <w:rPr>
          <w:rFonts w:ascii="GHEA Grapalat" w:hAnsi="GHEA Grapalat"/>
        </w:rPr>
        <w:lastRenderedPageBreak/>
        <w:t>существенным образом нарушил договор. Нарушение договора Исполнителем считается существенным, если:</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1D7635">
      <w:pPr>
        <w:widowControl w:val="0"/>
        <w:tabs>
          <w:tab w:val="left" w:pos="1134"/>
        </w:tabs>
        <w:spacing w:after="160"/>
        <w:ind w:left="-567"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Pr="0010224C" w:rsidRDefault="003B2F27" w:rsidP="0010224C">
      <w:pPr>
        <w:widowControl w:val="0"/>
        <w:pBdr>
          <w:bottom w:val="single" w:sz="6" w:space="1" w:color="auto"/>
        </w:pBdr>
        <w:tabs>
          <w:tab w:val="left" w:pos="1276"/>
        </w:tabs>
        <w:spacing w:after="160"/>
        <w:ind w:left="-567"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w:t>
      </w:r>
      <w:r w:rsidR="0010224C">
        <w:rPr>
          <w:rFonts w:ascii="GHEA Grapalat" w:hAnsi="GHEA Grapalat"/>
        </w:rPr>
        <w:t xml:space="preserve"> уведомлять об этом Исполнителя</w:t>
      </w:r>
    </w:p>
    <w:p w:rsidR="003B2F27" w:rsidRPr="00780EB7" w:rsidRDefault="003B2F27" w:rsidP="0010224C">
      <w:pPr>
        <w:widowControl w:val="0"/>
        <w:tabs>
          <w:tab w:val="left" w:pos="1276"/>
        </w:tabs>
        <w:spacing w:after="160"/>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1D7635">
      <w:pPr>
        <w:widowControl w:val="0"/>
        <w:tabs>
          <w:tab w:val="left" w:pos="1134"/>
        </w:tabs>
        <w:spacing w:after="160"/>
        <w:ind w:left="-567"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1D7635">
      <w:pPr>
        <w:widowControl w:val="0"/>
        <w:tabs>
          <w:tab w:val="left" w:pos="1276"/>
        </w:tabs>
        <w:spacing w:after="160"/>
        <w:ind w:left="-567"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1D7635">
      <w:pPr>
        <w:widowControl w:val="0"/>
        <w:tabs>
          <w:tab w:val="left" w:pos="1134"/>
        </w:tabs>
        <w:spacing w:after="160"/>
        <w:ind w:left="-567"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1D7635">
      <w:pPr>
        <w:widowControl w:val="0"/>
        <w:tabs>
          <w:tab w:val="left" w:pos="1276"/>
        </w:tabs>
        <w:spacing w:after="160"/>
        <w:ind w:left="-567"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1D7635">
      <w:pPr>
        <w:widowControl w:val="0"/>
        <w:tabs>
          <w:tab w:val="left" w:pos="1276"/>
        </w:tabs>
        <w:spacing w:after="160"/>
        <w:ind w:left="-567"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1D7635">
      <w:pPr>
        <w:widowControl w:val="0"/>
        <w:spacing w:after="160"/>
        <w:ind w:left="-567"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1D7635">
      <w:pPr>
        <w:widowControl w:val="0"/>
        <w:spacing w:after="160"/>
        <w:ind w:left="-567"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1D7635">
      <w:pPr>
        <w:widowControl w:val="0"/>
        <w:spacing w:after="160"/>
        <w:ind w:left="-567"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 xml:space="preserve">выполнению дополнительных работ, а размер штрафа равен пятидесяти процентам стоимости </w:t>
      </w:r>
      <w:r w:rsidRPr="00675CA2">
        <w:rPr>
          <w:rFonts w:ascii="GHEA Grapalat" w:hAnsi="GHEA Grapalat"/>
        </w:rPr>
        <w:lastRenderedPageBreak/>
        <w:t>фактически выполненных работ, приведшим к потере</w:t>
      </w:r>
      <w:r w:rsidR="00CF6889">
        <w:rPr>
          <w:rStyle w:val="FootnoteReference"/>
          <w:rFonts w:ascii="GHEA Grapalat" w:hAnsi="GHEA Grapalat"/>
        </w:rPr>
        <w:footnoteReference w:customMarkFollows="1" w:id="7"/>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3B2F27" w:rsidRPr="00AD29CE" w:rsidRDefault="003B2F27" w:rsidP="001D7635">
      <w:pPr>
        <w:widowControl w:val="0"/>
        <w:spacing w:after="160"/>
        <w:ind w:left="-567"/>
        <w:jc w:val="center"/>
        <w:rPr>
          <w:rFonts w:ascii="GHEA Grapalat" w:hAnsi="GHEA Grapalat" w:cs="Sylfaen"/>
          <w:b/>
        </w:rPr>
      </w:pPr>
      <w:r w:rsidRPr="00AD29CE">
        <w:rPr>
          <w:rFonts w:ascii="GHEA Grapalat" w:hAnsi="GHEA Grapalat"/>
          <w:b/>
        </w:rPr>
        <w:t>3. ПОРЯДОК СДАЧИ И ПРИЕМКИ УСЛУГИ</w:t>
      </w:r>
    </w:p>
    <w:p w:rsidR="0010224C" w:rsidRDefault="00184C37" w:rsidP="001D7635">
      <w:pPr>
        <w:widowControl w:val="0"/>
        <w:tabs>
          <w:tab w:val="left" w:pos="1134"/>
        </w:tabs>
        <w:spacing w:after="160"/>
        <w:ind w:left="-567" w:firstLine="567"/>
        <w:jc w:val="both"/>
        <w:rPr>
          <w:rFonts w:ascii="GHEA Grapalat" w:hAnsi="GHEA Grapalat"/>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10224C">
        <w:rPr>
          <w:rFonts w:ascii="GHEA Grapalat" w:hAnsi="GHEA Grapalat"/>
        </w:rPr>
        <w:t>.</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D7635">
      <w:pPr>
        <w:widowControl w:val="0"/>
        <w:spacing w:after="160"/>
        <w:ind w:left="-567"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1D7635">
      <w:pPr>
        <w:widowControl w:val="0"/>
        <w:spacing w:after="160"/>
        <w:ind w:left="-567"/>
        <w:jc w:val="center"/>
        <w:rPr>
          <w:rFonts w:ascii="GHEA Grapalat" w:hAnsi="GHEA Grapalat"/>
          <w:b/>
        </w:rPr>
      </w:pPr>
    </w:p>
    <w:p w:rsidR="003B2F27" w:rsidRPr="00AD29CE" w:rsidRDefault="003B2F27" w:rsidP="001D7635">
      <w:pPr>
        <w:widowControl w:val="0"/>
        <w:spacing w:after="160"/>
        <w:ind w:left="-567"/>
        <w:jc w:val="center"/>
        <w:rPr>
          <w:rFonts w:ascii="GHEA Grapalat" w:hAnsi="GHEA Grapalat" w:cs="Sylfaen"/>
          <w:b/>
        </w:rPr>
      </w:pPr>
      <w:r w:rsidRPr="00AD29CE">
        <w:rPr>
          <w:rFonts w:ascii="GHEA Grapalat" w:hAnsi="GHEA Grapalat"/>
          <w:b/>
        </w:rPr>
        <w:lastRenderedPageBreak/>
        <w:t>4. ЦЕНА ДОГОВОРА</w:t>
      </w:r>
    </w:p>
    <w:p w:rsidR="003B2F27"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8"/>
        <w:t>17</w:t>
      </w:r>
      <w:r>
        <w:rPr>
          <w:rFonts w:ascii="GHEA Grapalat" w:hAnsi="GHEA Grapalat"/>
        </w:rPr>
        <w:t>.</w:t>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4985"/>
        <w:gridCol w:w="3260"/>
      </w:tblGrid>
      <w:tr w:rsidR="004A6442" w:rsidRPr="00681B70" w:rsidTr="00501BDC">
        <w:trPr>
          <w:trHeight w:val="604"/>
        </w:trPr>
        <w:tc>
          <w:tcPr>
            <w:tcW w:w="1110" w:type="dxa"/>
            <w:noWrap/>
            <w:vAlign w:val="center"/>
            <w:hideMark/>
          </w:tcPr>
          <w:p w:rsidR="004A6442" w:rsidRPr="004A6442" w:rsidRDefault="004A6442" w:rsidP="00501BDC">
            <w:pPr>
              <w:pStyle w:val="BodyTextIndent2"/>
              <w:ind w:firstLine="0"/>
              <w:jc w:val="center"/>
              <w:rPr>
                <w:rFonts w:ascii="GHEA Grapalat" w:hAnsi="GHEA Grapalat"/>
                <w:lang w:val="en-GB"/>
              </w:rPr>
            </w:pPr>
            <w:r>
              <w:rPr>
                <w:rFonts w:ascii="GHEA Grapalat" w:hAnsi="GHEA Grapalat"/>
                <w:lang w:val="hy-AM"/>
              </w:rPr>
              <w:t>№</w:t>
            </w:r>
          </w:p>
        </w:tc>
        <w:tc>
          <w:tcPr>
            <w:tcW w:w="4985" w:type="dxa"/>
            <w:vAlign w:val="center"/>
            <w:hideMark/>
          </w:tcPr>
          <w:p w:rsidR="004A6442" w:rsidRPr="00681B70" w:rsidRDefault="004A6442" w:rsidP="00501BDC">
            <w:pPr>
              <w:pStyle w:val="BodyTextIndent2"/>
              <w:ind w:firstLine="0"/>
              <w:jc w:val="center"/>
              <w:rPr>
                <w:rFonts w:ascii="GHEA Grapalat" w:hAnsi="GHEA Grapalat"/>
                <w:lang w:val="hy-AM"/>
              </w:rPr>
            </w:pPr>
            <w:r w:rsidRPr="004A6442">
              <w:rPr>
                <w:rFonts w:ascii="GHEA Grapalat" w:hAnsi="GHEA Grapalat"/>
                <w:lang w:val="hy-AM"/>
              </w:rPr>
              <w:t>Наименование лота</w:t>
            </w:r>
          </w:p>
        </w:tc>
        <w:tc>
          <w:tcPr>
            <w:tcW w:w="3260" w:type="dxa"/>
            <w:hideMark/>
          </w:tcPr>
          <w:p w:rsidR="004A6442" w:rsidRPr="00681B70" w:rsidRDefault="004A6442" w:rsidP="00501BDC">
            <w:pPr>
              <w:jc w:val="center"/>
              <w:rPr>
                <w:rFonts w:ascii="GHEA Grapalat" w:hAnsi="GHEA Grapalat"/>
                <w:bCs/>
                <w:color w:val="000000"/>
                <w:sz w:val="20"/>
                <w:szCs w:val="20"/>
                <w:lang w:val="hy-AM"/>
              </w:rPr>
            </w:pPr>
            <w:r w:rsidRPr="004A6442">
              <w:rPr>
                <w:rFonts w:ascii="GHEA Grapalat" w:hAnsi="GHEA Grapalat"/>
                <w:bCs/>
                <w:color w:val="000000"/>
                <w:sz w:val="20"/>
                <w:szCs w:val="20"/>
                <w:lang w:val="hy-AM"/>
              </w:rPr>
              <w:t>Предполагаемая максимальная сумма</w:t>
            </w:r>
          </w:p>
        </w:tc>
      </w:tr>
      <w:tr w:rsidR="004A6442" w:rsidRPr="007D619F" w:rsidTr="003132CB">
        <w:trPr>
          <w:trHeight w:hRule="exact" w:val="451"/>
        </w:trPr>
        <w:tc>
          <w:tcPr>
            <w:tcW w:w="1110" w:type="dxa"/>
            <w:noWrap/>
            <w:vAlign w:val="center"/>
            <w:hideMark/>
          </w:tcPr>
          <w:p w:rsidR="004A6442" w:rsidRPr="00681B70" w:rsidRDefault="004A6442" w:rsidP="004A6442">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tcPr>
          <w:p w:rsidR="004A6442" w:rsidRPr="00010E6E" w:rsidRDefault="004A6442" w:rsidP="004A6442">
            <w:pPr>
              <w:pStyle w:val="BodyTextIndent2"/>
              <w:widowControl w:val="0"/>
              <w:spacing w:after="120" w:line="240" w:lineRule="auto"/>
              <w:ind w:firstLine="0"/>
              <w:rPr>
                <w:rFonts w:ascii="GHEA Grapalat" w:hAnsi="GHEA Grapalat"/>
                <w:sz w:val="24"/>
                <w:szCs w:val="24"/>
              </w:rPr>
            </w:pPr>
            <w:r w:rsidRPr="00010E6E">
              <w:rPr>
                <w:rFonts w:ascii="GHEA Grapalat" w:hAnsi="GHEA Grapalat"/>
                <w:sz w:val="24"/>
                <w:szCs w:val="24"/>
              </w:rPr>
              <w:t>Услуги автострахования 1</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9"/>
        </w:trPr>
        <w:tc>
          <w:tcPr>
            <w:tcW w:w="1110" w:type="dxa"/>
            <w:vAlign w:val="center"/>
            <w:hideMark/>
          </w:tcPr>
          <w:p w:rsidR="004A6442" w:rsidRPr="00681B70" w:rsidRDefault="004A6442" w:rsidP="004A6442">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985" w:type="dxa"/>
          </w:tcPr>
          <w:p w:rsidR="004A6442" w:rsidRPr="00010E6E" w:rsidRDefault="004A6442" w:rsidP="004A6442">
            <w:r w:rsidRPr="00010E6E">
              <w:rPr>
                <w:rFonts w:ascii="GHEA Grapalat" w:hAnsi="GHEA Grapalat"/>
              </w:rPr>
              <w:t>Услуги автострахования 2</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39,000</w:t>
            </w:r>
          </w:p>
        </w:tc>
      </w:tr>
      <w:tr w:rsidR="004A6442" w:rsidRPr="007D619F" w:rsidTr="003132CB">
        <w:trPr>
          <w:trHeight w:hRule="exact" w:val="407"/>
        </w:trPr>
        <w:tc>
          <w:tcPr>
            <w:tcW w:w="1110" w:type="dxa"/>
            <w:vAlign w:val="center"/>
            <w:hideMark/>
          </w:tcPr>
          <w:p w:rsidR="004A6442" w:rsidRPr="00163862" w:rsidRDefault="004A6442" w:rsidP="004A6442">
            <w:pPr>
              <w:jc w:val="center"/>
              <w:rPr>
                <w:rFonts w:ascii="GHEA Grapalat" w:hAnsi="GHEA Grapalat"/>
                <w:color w:val="000000"/>
                <w:sz w:val="20"/>
                <w:szCs w:val="20"/>
                <w:lang w:val="hy-AM"/>
              </w:rPr>
            </w:pPr>
            <w:r>
              <w:rPr>
                <w:rFonts w:ascii="GHEA Grapalat" w:hAnsi="GHEA Grapalat"/>
                <w:color w:val="000000"/>
                <w:sz w:val="20"/>
                <w:szCs w:val="20"/>
                <w:lang w:val="hy-AM"/>
              </w:rPr>
              <w:t>3</w:t>
            </w:r>
          </w:p>
        </w:tc>
        <w:tc>
          <w:tcPr>
            <w:tcW w:w="4985" w:type="dxa"/>
          </w:tcPr>
          <w:p w:rsidR="004A6442" w:rsidRPr="00010E6E" w:rsidRDefault="004A6442" w:rsidP="004A6442">
            <w:pPr>
              <w:rPr>
                <w:lang w:val="en-GB"/>
              </w:rPr>
            </w:pPr>
            <w:r w:rsidRPr="00010E6E">
              <w:rPr>
                <w:rFonts w:ascii="GHEA Grapalat" w:hAnsi="GHEA Grapalat"/>
              </w:rPr>
              <w:t xml:space="preserve">Услуги автострахования </w:t>
            </w:r>
            <w:r w:rsidRPr="00010E6E">
              <w:rPr>
                <w:rFonts w:ascii="GHEA Grapalat" w:hAnsi="GHEA Grapalat"/>
                <w:lang w:val="en-GB"/>
              </w:rPr>
              <w:t>3</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35,000</w:t>
            </w:r>
          </w:p>
        </w:tc>
      </w:tr>
      <w:tr w:rsidR="004A6442" w:rsidRPr="007D619F" w:rsidTr="003132CB">
        <w:trPr>
          <w:trHeight w:hRule="exact" w:val="428"/>
        </w:trPr>
        <w:tc>
          <w:tcPr>
            <w:tcW w:w="1110" w:type="dxa"/>
            <w:vAlign w:val="center"/>
            <w:hideMark/>
          </w:tcPr>
          <w:p w:rsidR="004A6442" w:rsidRPr="00163862" w:rsidRDefault="004A6442" w:rsidP="004A6442">
            <w:pPr>
              <w:jc w:val="center"/>
              <w:rPr>
                <w:rFonts w:ascii="GHEA Grapalat" w:hAnsi="GHEA Grapalat"/>
                <w:color w:val="000000"/>
                <w:sz w:val="20"/>
                <w:szCs w:val="20"/>
                <w:lang w:val="hy-AM"/>
              </w:rPr>
            </w:pPr>
            <w:r>
              <w:rPr>
                <w:rFonts w:ascii="GHEA Grapalat" w:hAnsi="GHEA Grapalat"/>
                <w:color w:val="000000"/>
                <w:sz w:val="20"/>
                <w:szCs w:val="20"/>
                <w:lang w:val="hy-AM"/>
              </w:rPr>
              <w:t>4</w:t>
            </w:r>
          </w:p>
        </w:tc>
        <w:tc>
          <w:tcPr>
            <w:tcW w:w="4985" w:type="dxa"/>
          </w:tcPr>
          <w:p w:rsidR="004A6442" w:rsidRPr="00010E6E" w:rsidRDefault="004A6442" w:rsidP="004A6442">
            <w:pPr>
              <w:rPr>
                <w:lang w:val="en-GB"/>
              </w:rPr>
            </w:pPr>
            <w:r w:rsidRPr="00010E6E">
              <w:rPr>
                <w:rFonts w:ascii="GHEA Grapalat" w:hAnsi="GHEA Grapalat"/>
              </w:rPr>
              <w:t xml:space="preserve">Услуги автострахования </w:t>
            </w:r>
            <w:r w:rsidRPr="00010E6E">
              <w:rPr>
                <w:rFonts w:ascii="GHEA Grapalat" w:hAnsi="GHEA Grapalat"/>
                <w:lang w:val="en-GB"/>
              </w:rPr>
              <w:t>4</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39,000</w:t>
            </w:r>
          </w:p>
        </w:tc>
      </w:tr>
      <w:tr w:rsidR="004A6442" w:rsidRPr="007D619F" w:rsidTr="003132CB">
        <w:trPr>
          <w:trHeight w:hRule="exact" w:val="433"/>
        </w:trPr>
        <w:tc>
          <w:tcPr>
            <w:tcW w:w="1110" w:type="dxa"/>
            <w:vAlign w:val="center"/>
            <w:hideMark/>
          </w:tcPr>
          <w:p w:rsidR="004A6442" w:rsidRPr="00163862" w:rsidRDefault="004A6442" w:rsidP="004A6442">
            <w:pPr>
              <w:jc w:val="center"/>
              <w:rPr>
                <w:rFonts w:ascii="GHEA Grapalat" w:hAnsi="GHEA Grapalat"/>
                <w:color w:val="000000"/>
                <w:sz w:val="20"/>
                <w:szCs w:val="20"/>
                <w:lang w:val="hy-AM"/>
              </w:rPr>
            </w:pPr>
            <w:r>
              <w:rPr>
                <w:rFonts w:ascii="GHEA Grapalat" w:hAnsi="GHEA Grapalat"/>
                <w:color w:val="000000"/>
                <w:sz w:val="20"/>
                <w:szCs w:val="20"/>
                <w:lang w:val="hy-AM"/>
              </w:rPr>
              <w:t>5</w:t>
            </w:r>
          </w:p>
        </w:tc>
        <w:tc>
          <w:tcPr>
            <w:tcW w:w="4985" w:type="dxa"/>
          </w:tcPr>
          <w:p w:rsidR="004A6442" w:rsidRPr="00010E6E" w:rsidRDefault="004A6442" w:rsidP="004A6442">
            <w:r w:rsidRPr="00010E6E">
              <w:rPr>
                <w:rFonts w:ascii="GHEA Grapalat" w:hAnsi="GHEA Grapalat"/>
              </w:rPr>
              <w:t>Услуги автострахования 5</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5"/>
        </w:trPr>
        <w:tc>
          <w:tcPr>
            <w:tcW w:w="1110" w:type="dxa"/>
            <w:vAlign w:val="center"/>
            <w:hideMark/>
          </w:tcPr>
          <w:p w:rsidR="004A6442" w:rsidRPr="00163862" w:rsidRDefault="004A6442" w:rsidP="004A6442">
            <w:pPr>
              <w:jc w:val="center"/>
              <w:rPr>
                <w:rFonts w:ascii="GHEA Grapalat" w:hAnsi="GHEA Grapalat"/>
                <w:color w:val="000000"/>
                <w:sz w:val="20"/>
                <w:szCs w:val="20"/>
                <w:lang w:val="hy-AM"/>
              </w:rPr>
            </w:pPr>
            <w:r>
              <w:rPr>
                <w:rFonts w:ascii="GHEA Grapalat" w:hAnsi="GHEA Grapalat"/>
                <w:color w:val="000000"/>
                <w:sz w:val="20"/>
                <w:szCs w:val="20"/>
                <w:lang w:val="hy-AM"/>
              </w:rPr>
              <w:t>6</w:t>
            </w:r>
          </w:p>
        </w:tc>
        <w:tc>
          <w:tcPr>
            <w:tcW w:w="4985" w:type="dxa"/>
          </w:tcPr>
          <w:p w:rsidR="004A6442" w:rsidRPr="00010E6E" w:rsidRDefault="004A6442" w:rsidP="004A6442">
            <w:r w:rsidRPr="00010E6E">
              <w:rPr>
                <w:rFonts w:ascii="GHEA Grapalat" w:hAnsi="GHEA Grapalat"/>
              </w:rPr>
              <w:t>Услуги автострахования 6</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31"/>
        </w:trPr>
        <w:tc>
          <w:tcPr>
            <w:tcW w:w="1110" w:type="dxa"/>
            <w:vAlign w:val="center"/>
            <w:hideMark/>
          </w:tcPr>
          <w:p w:rsidR="004A6442" w:rsidRPr="00163862" w:rsidRDefault="004A6442" w:rsidP="004A6442">
            <w:pPr>
              <w:jc w:val="center"/>
              <w:rPr>
                <w:rFonts w:ascii="GHEA Grapalat" w:hAnsi="GHEA Grapalat"/>
                <w:color w:val="000000"/>
                <w:sz w:val="20"/>
                <w:szCs w:val="20"/>
                <w:lang w:val="hy-AM"/>
              </w:rPr>
            </w:pPr>
            <w:r>
              <w:rPr>
                <w:rFonts w:ascii="GHEA Grapalat" w:hAnsi="GHEA Grapalat"/>
                <w:color w:val="000000"/>
                <w:sz w:val="20"/>
                <w:szCs w:val="20"/>
                <w:lang w:val="hy-AM"/>
              </w:rPr>
              <w:t>7</w:t>
            </w:r>
          </w:p>
        </w:tc>
        <w:tc>
          <w:tcPr>
            <w:tcW w:w="4985" w:type="dxa"/>
          </w:tcPr>
          <w:p w:rsidR="004A6442" w:rsidRPr="00010E6E" w:rsidRDefault="004A6442" w:rsidP="004A6442">
            <w:r w:rsidRPr="00010E6E">
              <w:rPr>
                <w:rFonts w:ascii="GHEA Grapalat" w:hAnsi="GHEA Grapalat"/>
              </w:rPr>
              <w:t>Услуги автострахования 7</w:t>
            </w:r>
          </w:p>
        </w:tc>
        <w:tc>
          <w:tcPr>
            <w:tcW w:w="3260" w:type="dxa"/>
            <w:vAlign w:val="center"/>
            <w:hideMark/>
          </w:tcPr>
          <w:p w:rsidR="004A6442" w:rsidRPr="007D619F"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4"/>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8</w:t>
            </w:r>
          </w:p>
        </w:tc>
        <w:tc>
          <w:tcPr>
            <w:tcW w:w="4985" w:type="dxa"/>
          </w:tcPr>
          <w:p w:rsidR="004A6442" w:rsidRPr="00010E6E" w:rsidRDefault="004A6442" w:rsidP="004A6442">
            <w:r w:rsidRPr="00010E6E">
              <w:rPr>
                <w:rFonts w:ascii="GHEA Grapalat" w:hAnsi="GHEA Grapalat"/>
              </w:rPr>
              <w:t>Услуги автострахования 8</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35,000</w:t>
            </w:r>
          </w:p>
        </w:tc>
      </w:tr>
      <w:tr w:rsidR="004A6442" w:rsidRPr="007D619F" w:rsidTr="003132CB">
        <w:trPr>
          <w:trHeight w:hRule="exact" w:val="430"/>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9</w:t>
            </w:r>
          </w:p>
        </w:tc>
        <w:tc>
          <w:tcPr>
            <w:tcW w:w="4985" w:type="dxa"/>
          </w:tcPr>
          <w:p w:rsidR="004A6442" w:rsidRPr="00010E6E" w:rsidRDefault="004A6442" w:rsidP="004A6442">
            <w:r w:rsidRPr="00010E6E">
              <w:rPr>
                <w:rFonts w:ascii="GHEA Grapalat" w:hAnsi="GHEA Grapalat"/>
              </w:rPr>
              <w:t>Услуги автострахования 9</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1"/>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10</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Pr="00010E6E">
              <w:rPr>
                <w:rFonts w:ascii="GHEA Grapalat" w:hAnsi="GHEA Grapalat"/>
                <w:lang w:val="en-GB"/>
              </w:rPr>
              <w:t>0</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7"/>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11</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Pr="00010E6E">
              <w:rPr>
                <w:rFonts w:ascii="GHEA Grapalat" w:hAnsi="GHEA Grapalat"/>
                <w:lang w:val="en-GB"/>
              </w:rPr>
              <w:t>1</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r w:rsidR="004A6442" w:rsidRPr="007D619F" w:rsidTr="003132CB">
        <w:trPr>
          <w:trHeight w:hRule="exact" w:val="419"/>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12</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Pr="00010E6E">
              <w:rPr>
                <w:rFonts w:ascii="GHEA Grapalat" w:hAnsi="GHEA Grapalat"/>
                <w:lang w:val="en-GB"/>
              </w:rPr>
              <w:t>2</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r w:rsidR="004A6442" w:rsidRPr="007D619F" w:rsidTr="003132CB">
        <w:trPr>
          <w:trHeight w:hRule="exact" w:val="426"/>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13</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Pr="00010E6E">
              <w:rPr>
                <w:rFonts w:ascii="GHEA Grapalat" w:hAnsi="GHEA Grapalat"/>
                <w:lang w:val="en-GB"/>
              </w:rPr>
              <w:t>3</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39,000</w:t>
            </w:r>
          </w:p>
        </w:tc>
      </w:tr>
      <w:tr w:rsidR="004A6442" w:rsidRPr="007D619F" w:rsidTr="003132CB">
        <w:trPr>
          <w:trHeight w:hRule="exact" w:val="431"/>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14</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Pr="00010E6E">
              <w:rPr>
                <w:rFonts w:ascii="GHEA Grapalat" w:hAnsi="GHEA Grapalat"/>
                <w:lang w:val="en-GB"/>
              </w:rPr>
              <w:t>4</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r w:rsidR="004A6442" w:rsidRPr="007D619F" w:rsidTr="003132CB">
        <w:trPr>
          <w:trHeight w:hRule="exact" w:val="409"/>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15</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Pr="00010E6E">
              <w:rPr>
                <w:rFonts w:ascii="GHEA Grapalat" w:hAnsi="GHEA Grapalat"/>
                <w:lang w:val="en-GB"/>
              </w:rPr>
              <w:t>5</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r w:rsidR="004A6442" w:rsidRPr="007D619F" w:rsidTr="003132CB">
        <w:trPr>
          <w:trHeight w:hRule="exact" w:val="430"/>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16</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Pr="00010E6E">
              <w:rPr>
                <w:rFonts w:ascii="GHEA Grapalat" w:hAnsi="GHEA Grapalat"/>
                <w:lang w:val="en-GB"/>
              </w:rPr>
              <w:t>6</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r w:rsidR="004A6442" w:rsidRPr="007D619F" w:rsidTr="003132CB">
        <w:trPr>
          <w:trHeight w:hRule="exact" w:val="422"/>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17</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Pr="00010E6E">
              <w:rPr>
                <w:rFonts w:ascii="GHEA Grapalat" w:hAnsi="GHEA Grapalat"/>
                <w:lang w:val="en-GB"/>
              </w:rPr>
              <w:t>7</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7"/>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18</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Pr="00010E6E">
              <w:rPr>
                <w:rFonts w:ascii="GHEA Grapalat" w:hAnsi="GHEA Grapalat"/>
                <w:lang w:val="en-GB"/>
              </w:rPr>
              <w:t>8</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33"/>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19</w:t>
            </w:r>
          </w:p>
        </w:tc>
        <w:tc>
          <w:tcPr>
            <w:tcW w:w="4985" w:type="dxa"/>
          </w:tcPr>
          <w:p w:rsidR="004A6442" w:rsidRPr="00010E6E" w:rsidRDefault="004A6442" w:rsidP="004A6442">
            <w:pPr>
              <w:rPr>
                <w:lang w:val="en-GB"/>
              </w:rPr>
            </w:pPr>
            <w:r w:rsidRPr="00010E6E">
              <w:rPr>
                <w:rFonts w:ascii="GHEA Grapalat" w:hAnsi="GHEA Grapalat"/>
              </w:rPr>
              <w:t>Услуги автострахования 1</w:t>
            </w:r>
            <w:r w:rsidRPr="00010E6E">
              <w:rPr>
                <w:rFonts w:ascii="GHEA Grapalat" w:hAnsi="GHEA Grapalat"/>
                <w:lang w:val="en-GB"/>
              </w:rPr>
              <w:t>9</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5"/>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20</w:t>
            </w:r>
          </w:p>
        </w:tc>
        <w:tc>
          <w:tcPr>
            <w:tcW w:w="4985" w:type="dxa"/>
          </w:tcPr>
          <w:p w:rsidR="004A6442" w:rsidRPr="00010E6E" w:rsidRDefault="004A6442" w:rsidP="004A6442">
            <w:r w:rsidRPr="00010E6E">
              <w:rPr>
                <w:rFonts w:ascii="GHEA Grapalat" w:hAnsi="GHEA Grapalat"/>
              </w:rPr>
              <w:t>Услуги автострахования 20</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32"/>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21</w:t>
            </w:r>
          </w:p>
        </w:tc>
        <w:tc>
          <w:tcPr>
            <w:tcW w:w="4985" w:type="dxa"/>
          </w:tcPr>
          <w:p w:rsidR="004A6442" w:rsidRPr="00010E6E" w:rsidRDefault="004A6442" w:rsidP="004A6442">
            <w:r w:rsidRPr="00010E6E">
              <w:rPr>
                <w:rFonts w:ascii="GHEA Grapalat" w:hAnsi="GHEA Grapalat"/>
              </w:rPr>
              <w:t xml:space="preserve">Услуги автострахования </w:t>
            </w:r>
            <w:r w:rsidRPr="00010E6E">
              <w:rPr>
                <w:rFonts w:ascii="GHEA Grapalat" w:hAnsi="GHEA Grapalat"/>
                <w:lang w:val="en-GB"/>
              </w:rPr>
              <w:t>2</w:t>
            </w:r>
            <w:r w:rsidRPr="00010E6E">
              <w:rPr>
                <w:rFonts w:ascii="GHEA Grapalat" w:hAnsi="GHEA Grapalat"/>
              </w:rPr>
              <w:t>1</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r w:rsidR="004A6442" w:rsidRPr="007D619F" w:rsidTr="003132CB">
        <w:trPr>
          <w:trHeight w:hRule="exact" w:val="423"/>
        </w:trPr>
        <w:tc>
          <w:tcPr>
            <w:tcW w:w="1110" w:type="dxa"/>
            <w:vAlign w:val="center"/>
          </w:tcPr>
          <w:p w:rsidR="004A6442" w:rsidRPr="00FB27CE"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22</w:t>
            </w:r>
          </w:p>
        </w:tc>
        <w:tc>
          <w:tcPr>
            <w:tcW w:w="4985" w:type="dxa"/>
          </w:tcPr>
          <w:p w:rsidR="004A6442" w:rsidRPr="00010E6E" w:rsidRDefault="004A6442" w:rsidP="004A6442">
            <w:r w:rsidRPr="00010E6E">
              <w:rPr>
                <w:rFonts w:ascii="GHEA Grapalat" w:hAnsi="GHEA Grapalat"/>
              </w:rPr>
              <w:t>Услуги автострахования 22</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30,000</w:t>
            </w:r>
          </w:p>
        </w:tc>
      </w:tr>
      <w:tr w:rsidR="004A6442" w:rsidRPr="007D619F" w:rsidTr="003132CB">
        <w:trPr>
          <w:trHeight w:hRule="exact" w:val="429"/>
        </w:trPr>
        <w:tc>
          <w:tcPr>
            <w:tcW w:w="1110" w:type="dxa"/>
            <w:vAlign w:val="center"/>
          </w:tcPr>
          <w:p w:rsidR="004A6442" w:rsidRDefault="004A6442" w:rsidP="004A6442">
            <w:pPr>
              <w:jc w:val="center"/>
              <w:rPr>
                <w:rFonts w:ascii="GHEA Grapalat" w:hAnsi="GHEA Grapalat"/>
                <w:color w:val="000000"/>
                <w:sz w:val="20"/>
                <w:szCs w:val="20"/>
                <w:lang w:val="en-GB"/>
              </w:rPr>
            </w:pPr>
            <w:r>
              <w:rPr>
                <w:rFonts w:ascii="GHEA Grapalat" w:hAnsi="GHEA Grapalat"/>
                <w:color w:val="000000"/>
                <w:sz w:val="20"/>
                <w:szCs w:val="20"/>
                <w:lang w:val="en-GB"/>
              </w:rPr>
              <w:t>23</w:t>
            </w:r>
          </w:p>
        </w:tc>
        <w:tc>
          <w:tcPr>
            <w:tcW w:w="4985" w:type="dxa"/>
          </w:tcPr>
          <w:p w:rsidR="004A6442" w:rsidRPr="00010E6E" w:rsidRDefault="004A6442" w:rsidP="004A6442">
            <w:r w:rsidRPr="00010E6E">
              <w:rPr>
                <w:rFonts w:ascii="GHEA Grapalat" w:hAnsi="GHEA Grapalat"/>
              </w:rPr>
              <w:t>Услуги автострахования 23</w:t>
            </w:r>
          </w:p>
        </w:tc>
        <w:tc>
          <w:tcPr>
            <w:tcW w:w="3260" w:type="dxa"/>
            <w:vAlign w:val="center"/>
          </w:tcPr>
          <w:p w:rsidR="004A6442" w:rsidRDefault="004A6442" w:rsidP="004A6442">
            <w:pPr>
              <w:jc w:val="center"/>
              <w:rPr>
                <w:rFonts w:ascii="GHEA Grapalat" w:hAnsi="GHEA Grapalat"/>
                <w:color w:val="000000"/>
                <w:sz w:val="20"/>
                <w:szCs w:val="20"/>
              </w:rPr>
            </w:pPr>
            <w:r w:rsidRPr="006C35DC">
              <w:rPr>
                <w:rFonts w:ascii="GHEA Grapalat" w:hAnsi="GHEA Grapalat"/>
              </w:rPr>
              <w:t>31,000</w:t>
            </w:r>
          </w:p>
        </w:tc>
      </w:tr>
    </w:tbl>
    <w:p w:rsidR="004A6442" w:rsidRPr="00D04EA3" w:rsidRDefault="004A6442" w:rsidP="001D7635">
      <w:pPr>
        <w:widowControl w:val="0"/>
        <w:tabs>
          <w:tab w:val="left" w:pos="1134"/>
        </w:tabs>
        <w:spacing w:after="160"/>
        <w:ind w:left="-567" w:firstLine="567"/>
        <w:jc w:val="both"/>
        <w:rPr>
          <w:rFonts w:ascii="GHEA Grapalat" w:hAnsi="GHEA Grapalat" w:cs="Sylfaen"/>
        </w:rPr>
      </w:pPr>
    </w:p>
    <w:p w:rsidR="003B2F27" w:rsidRPr="00AD29CE" w:rsidRDefault="003B2F27" w:rsidP="001D7635">
      <w:pPr>
        <w:widowControl w:val="0"/>
        <w:spacing w:after="160"/>
        <w:ind w:left="-567"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1D7635">
      <w:pPr>
        <w:widowControl w:val="0"/>
        <w:spacing w:after="160"/>
        <w:ind w:left="-567" w:firstLine="567"/>
        <w:jc w:val="both"/>
        <w:rPr>
          <w:rFonts w:ascii="GHEA Grapalat" w:hAnsi="GHEA Grapalat" w:cs="Sylfaen"/>
        </w:rPr>
      </w:pPr>
      <w:r w:rsidRPr="00AD29CE">
        <w:rPr>
          <w:rFonts w:ascii="GHEA Grapalat" w:hAnsi="GHEA Grapalat"/>
        </w:rPr>
        <w:t xml:space="preserve">Цена предоставления услуги стабильна, и Исполнитель не вправе требовать </w:t>
      </w:r>
      <w:r w:rsidRPr="00AD29CE">
        <w:rPr>
          <w:rFonts w:ascii="GHEA Grapalat" w:hAnsi="GHEA Grapalat"/>
        </w:rPr>
        <w:lastRenderedPageBreak/>
        <w:t>увеличения, а Заказчик — снижения этой цены.</w:t>
      </w:r>
    </w:p>
    <w:p w:rsidR="003B2F27" w:rsidRPr="00844C3A"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9"/>
        <w:t>18</w:t>
      </w:r>
      <w:r w:rsidRPr="00844C3A">
        <w:rPr>
          <w:rFonts w:ascii="GHEA Grapalat" w:hAnsi="GHEA Grapalat"/>
        </w:rPr>
        <w:t>.</w:t>
      </w:r>
    </w:p>
    <w:p w:rsidR="003B2F27"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9D50A9" w:rsidRPr="009D50A9">
        <w:rPr>
          <w:rFonts w:ascii="GHEA Grapalat" w:hAnsi="GHEA Grapalat"/>
        </w:rPr>
        <w:t>30</w:t>
      </w:r>
      <w:r w:rsidR="00B77033">
        <w:rPr>
          <w:rFonts w:ascii="GHEA Grapalat" w:hAnsi="GHEA Grapalat"/>
        </w:rPr>
        <w:t xml:space="preserve">-ого </w:t>
      </w:r>
      <w:r w:rsidRPr="00AD29CE">
        <w:rPr>
          <w:rFonts w:ascii="GHEA Grapalat" w:hAnsi="GHEA Grapalat"/>
        </w:rPr>
        <w:t xml:space="preserve">декабря данного года. </w:t>
      </w:r>
    </w:p>
    <w:p w:rsidR="009B7BE7" w:rsidRPr="009B7BE7" w:rsidRDefault="009B7BE7" w:rsidP="001D7635">
      <w:pPr>
        <w:widowControl w:val="0"/>
        <w:tabs>
          <w:tab w:val="left" w:pos="1134"/>
        </w:tabs>
        <w:spacing w:after="160"/>
        <w:ind w:left="-567"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AD29CE" w:rsidRDefault="003B2F27" w:rsidP="001D7635">
      <w:pPr>
        <w:widowControl w:val="0"/>
        <w:spacing w:after="160"/>
        <w:ind w:left="-567"/>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0"/>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w:t>
      </w:r>
      <w:r w:rsidRPr="006E41D4">
        <w:rPr>
          <w:rFonts w:ascii="GHEA Grapalat" w:hAnsi="GHEA Grapalat"/>
        </w:rPr>
        <w:lastRenderedPageBreak/>
        <w:t xml:space="preserve">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1D7635">
      <w:pPr>
        <w:widowControl w:val="0"/>
        <w:spacing w:after="160"/>
        <w:ind w:left="-567" w:firstLine="720"/>
        <w:jc w:val="center"/>
        <w:rPr>
          <w:rFonts w:ascii="GHEA Grapalat" w:hAnsi="GHEA Grapalat" w:cs="Sylfaen"/>
        </w:rPr>
      </w:pPr>
    </w:p>
    <w:p w:rsidR="003B2F27" w:rsidRPr="00AD29CE" w:rsidRDefault="003B2F27" w:rsidP="001D7635">
      <w:pPr>
        <w:widowControl w:val="0"/>
        <w:spacing w:after="160"/>
        <w:ind w:left="-567"/>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1D7635">
      <w:pPr>
        <w:widowControl w:val="0"/>
        <w:spacing w:after="160"/>
        <w:ind w:left="-567"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w:t>
      </w:r>
      <w:r w:rsidRPr="00AD29CE">
        <w:rPr>
          <w:rFonts w:ascii="GHEA Grapalat" w:hAnsi="GHEA Grapalat"/>
        </w:rPr>
        <w:lastRenderedPageBreak/>
        <w:t>об этом другую сторону.</w:t>
      </w:r>
    </w:p>
    <w:p w:rsidR="0043443E" w:rsidRPr="00E661BE" w:rsidRDefault="0043443E" w:rsidP="001D7635">
      <w:pPr>
        <w:ind w:left="-567"/>
        <w:jc w:val="center"/>
        <w:rPr>
          <w:rFonts w:ascii="GHEA Grapalat" w:hAnsi="GHEA Grapalat"/>
          <w:b/>
        </w:rPr>
      </w:pPr>
    </w:p>
    <w:p w:rsidR="003B2F27" w:rsidRPr="00E661BE" w:rsidRDefault="003B2F27" w:rsidP="001D7635">
      <w:pPr>
        <w:ind w:left="-567"/>
        <w:jc w:val="center"/>
        <w:rPr>
          <w:rFonts w:ascii="GHEA Grapalat" w:hAnsi="GHEA Grapalat"/>
          <w:b/>
        </w:rPr>
      </w:pPr>
      <w:r w:rsidRPr="00AD29CE">
        <w:rPr>
          <w:rFonts w:ascii="GHEA Grapalat" w:hAnsi="GHEA Grapalat"/>
          <w:b/>
        </w:rPr>
        <w:t>7. ИНЫЕ УСЛОВИЯ</w:t>
      </w:r>
    </w:p>
    <w:p w:rsidR="0043443E" w:rsidRPr="00E661BE" w:rsidRDefault="0043443E" w:rsidP="001D7635">
      <w:pPr>
        <w:ind w:left="-567"/>
        <w:jc w:val="center"/>
        <w:rPr>
          <w:rFonts w:ascii="GHEA Grapalat" w:hAnsi="GHEA Grapalat" w:cs="Sylfaen"/>
          <w:b/>
        </w:rPr>
      </w:pP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1D7635">
      <w:pPr>
        <w:widowControl w:val="0"/>
        <w:spacing w:after="160"/>
        <w:ind w:left="-567"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1"/>
        <w:t>21</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1D7635">
      <w:pPr>
        <w:widowControl w:val="0"/>
        <w:tabs>
          <w:tab w:val="left" w:pos="1134"/>
        </w:tabs>
        <w:spacing w:after="160"/>
        <w:ind w:left="-567"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1D7635">
      <w:pPr>
        <w:widowControl w:val="0"/>
        <w:tabs>
          <w:tab w:val="left" w:pos="1134"/>
        </w:tabs>
        <w:spacing w:after="160"/>
        <w:ind w:left="-567"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1D7635">
      <w:pPr>
        <w:widowControl w:val="0"/>
        <w:tabs>
          <w:tab w:val="left" w:pos="1134"/>
        </w:tabs>
        <w:spacing w:after="160"/>
        <w:ind w:left="-567"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1D7635">
      <w:pPr>
        <w:widowControl w:val="0"/>
        <w:tabs>
          <w:tab w:val="left" w:pos="1134"/>
        </w:tabs>
        <w:spacing w:after="160"/>
        <w:ind w:left="-567"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2"/>
        <w:t>22</w:t>
      </w:r>
      <w:r w:rsidRPr="00AD29CE">
        <w:rPr>
          <w:rFonts w:ascii="GHEA Grapalat" w:hAnsi="GHEA Grapalat"/>
        </w:rPr>
        <w:t>.</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3"/>
        <w:t>23</w:t>
      </w:r>
      <w:r w:rsidRPr="00AD29CE">
        <w:rPr>
          <w:rFonts w:ascii="GHEA Grapalat" w:hAnsi="GHEA Grapalat"/>
        </w:rPr>
        <w:t>.</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1D7635">
      <w:pPr>
        <w:widowControl w:val="0"/>
        <w:tabs>
          <w:tab w:val="left" w:pos="720"/>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1D7635">
      <w:pPr>
        <w:widowControl w:val="0"/>
        <w:spacing w:after="160"/>
        <w:ind w:left="-567"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1D7635">
      <w:pPr>
        <w:widowControl w:val="0"/>
        <w:tabs>
          <w:tab w:val="left" w:pos="1276"/>
        </w:tabs>
        <w:spacing w:after="160"/>
        <w:ind w:left="-567"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FootnoteReference"/>
          <w:rFonts w:ascii="GHEA Grapalat" w:hAnsi="GHEA Grapalat"/>
        </w:rPr>
        <w:footnoteReference w:customMarkFollows="1" w:id="14"/>
        <w:t>24</w:t>
      </w:r>
    </w:p>
    <w:p w:rsidR="003B2F27" w:rsidRPr="00AD29CE" w:rsidRDefault="003B2F27" w:rsidP="001D7635">
      <w:pPr>
        <w:widowControl w:val="0"/>
        <w:spacing w:after="160"/>
        <w:ind w:left="-567"/>
        <w:rPr>
          <w:rFonts w:ascii="GHEA Grapalat" w:hAnsi="GHEA Grapalat"/>
        </w:rPr>
      </w:pPr>
    </w:p>
    <w:p w:rsidR="003B2F27" w:rsidRPr="00AD29CE" w:rsidRDefault="003B2F27" w:rsidP="001D7635">
      <w:pPr>
        <w:widowControl w:val="0"/>
        <w:spacing w:after="160"/>
        <w:ind w:left="-567"/>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1D7635">
            <w:pPr>
              <w:widowControl w:val="0"/>
              <w:spacing w:after="160"/>
              <w:ind w:left="-567"/>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1D7635">
            <w:pPr>
              <w:widowControl w:val="0"/>
              <w:ind w:left="-567"/>
              <w:jc w:val="center"/>
              <w:rPr>
                <w:rFonts w:ascii="GHEA Grapalat" w:hAnsi="GHEA Grapalat"/>
              </w:rPr>
            </w:pPr>
            <w:r w:rsidRPr="00E40AC8">
              <w:rPr>
                <w:rFonts w:ascii="GHEA Grapalat" w:hAnsi="GHEA Grapalat"/>
              </w:rPr>
              <w:t>____________________________</w:t>
            </w:r>
          </w:p>
          <w:p w:rsidR="003B2F27" w:rsidRPr="00E40AC8" w:rsidRDefault="003B2F27" w:rsidP="001D7635">
            <w:pPr>
              <w:widowControl w:val="0"/>
              <w:spacing w:after="160"/>
              <w:ind w:left="-567"/>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D7635">
            <w:pPr>
              <w:widowControl w:val="0"/>
              <w:spacing w:after="160"/>
              <w:ind w:left="-567"/>
              <w:jc w:val="center"/>
              <w:rPr>
                <w:rFonts w:ascii="GHEA Grapalat" w:hAnsi="GHEA Grapalat"/>
                <w:lang w:val="en-US"/>
              </w:rPr>
            </w:pPr>
          </w:p>
          <w:p w:rsidR="003B2F27" w:rsidRPr="00E40AC8" w:rsidRDefault="003B2F27" w:rsidP="001D7635">
            <w:pPr>
              <w:widowControl w:val="0"/>
              <w:spacing w:after="160"/>
              <w:ind w:left="-567"/>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1D7635">
            <w:pPr>
              <w:widowControl w:val="0"/>
              <w:spacing w:after="160"/>
              <w:ind w:left="-567"/>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1D7635">
            <w:pPr>
              <w:widowControl w:val="0"/>
              <w:ind w:left="-567"/>
              <w:jc w:val="center"/>
              <w:rPr>
                <w:rFonts w:ascii="GHEA Grapalat" w:hAnsi="GHEA Grapalat"/>
                <w:lang w:val="en-US"/>
              </w:rPr>
            </w:pPr>
            <w:r>
              <w:rPr>
                <w:rFonts w:ascii="GHEA Grapalat" w:hAnsi="GHEA Grapalat"/>
                <w:lang w:val="en-US"/>
              </w:rPr>
              <w:t>____________________________</w:t>
            </w:r>
          </w:p>
          <w:p w:rsidR="003B2F27" w:rsidRPr="00E40AC8" w:rsidRDefault="003B2F27" w:rsidP="001D7635">
            <w:pPr>
              <w:widowControl w:val="0"/>
              <w:spacing w:after="160"/>
              <w:ind w:left="-567"/>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D7635">
            <w:pPr>
              <w:widowControl w:val="0"/>
              <w:spacing w:after="160"/>
              <w:ind w:left="-567"/>
              <w:jc w:val="center"/>
              <w:rPr>
                <w:rFonts w:ascii="GHEA Grapalat" w:hAnsi="GHEA Grapalat"/>
                <w:lang w:val="en-US"/>
              </w:rPr>
            </w:pPr>
          </w:p>
          <w:p w:rsidR="003B2F27" w:rsidRPr="00E40AC8" w:rsidRDefault="003B2F27" w:rsidP="001D7635">
            <w:pPr>
              <w:widowControl w:val="0"/>
              <w:spacing w:after="160"/>
              <w:ind w:left="-567"/>
              <w:jc w:val="center"/>
              <w:rPr>
                <w:rFonts w:ascii="GHEA Grapalat" w:hAnsi="GHEA Grapalat"/>
                <w:lang w:val="en-US"/>
              </w:rPr>
            </w:pPr>
            <w:r w:rsidRPr="00AD29CE">
              <w:rPr>
                <w:rFonts w:ascii="GHEA Grapalat" w:hAnsi="GHEA Grapalat"/>
              </w:rPr>
              <w:t>М. П.</w:t>
            </w:r>
          </w:p>
        </w:tc>
      </w:tr>
    </w:tbl>
    <w:p w:rsidR="003B2F27" w:rsidRPr="00AD29CE" w:rsidRDefault="003B2F27" w:rsidP="001D7635">
      <w:pPr>
        <w:widowControl w:val="0"/>
        <w:spacing w:after="160"/>
        <w:ind w:left="-567" w:firstLine="709"/>
        <w:jc w:val="center"/>
        <w:rPr>
          <w:rFonts w:ascii="GHEA Grapalat" w:hAnsi="GHEA Grapalat"/>
          <w:b/>
        </w:rPr>
      </w:pPr>
    </w:p>
    <w:p w:rsidR="003B2F27" w:rsidRPr="00AD29CE" w:rsidRDefault="003B2F27" w:rsidP="001D7635">
      <w:pPr>
        <w:widowControl w:val="0"/>
        <w:spacing w:after="160"/>
        <w:ind w:left="-567"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rPr>
      </w:pPr>
    </w:p>
    <w:p w:rsidR="003B2F27" w:rsidRDefault="003B2F27" w:rsidP="001D7635">
      <w:pPr>
        <w:ind w:left="-567"/>
        <w:rPr>
          <w:rFonts w:ascii="GHEA Grapalat" w:hAnsi="GHEA Grapalat"/>
        </w:rPr>
      </w:pPr>
      <w:r>
        <w:rPr>
          <w:rFonts w:ascii="GHEA Grapalat" w:hAnsi="GHEA Grapalat"/>
        </w:rPr>
        <w:br w:type="page"/>
      </w:r>
    </w:p>
    <w:p w:rsidR="003B2F27" w:rsidRPr="00AD29CE" w:rsidRDefault="003B2F27" w:rsidP="001D7635">
      <w:pPr>
        <w:widowControl w:val="0"/>
        <w:spacing w:after="160"/>
        <w:ind w:left="-567"/>
        <w:jc w:val="right"/>
        <w:rPr>
          <w:rFonts w:ascii="GHEA Grapalat" w:hAnsi="GHEA Grapalat"/>
          <w:i/>
        </w:rPr>
      </w:pPr>
      <w:r w:rsidRPr="00AD29CE">
        <w:rPr>
          <w:rFonts w:ascii="GHEA Grapalat" w:hAnsi="GHEA Grapalat"/>
          <w:i/>
        </w:rPr>
        <w:t>Приложение № 1</w:t>
      </w:r>
    </w:p>
    <w:p w:rsidR="003B2F27" w:rsidRPr="00AD29CE" w:rsidRDefault="003B2F27" w:rsidP="001D7635">
      <w:pPr>
        <w:widowControl w:val="0"/>
        <w:spacing w:after="160"/>
        <w:ind w:left="-567"/>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D7635">
      <w:pPr>
        <w:widowControl w:val="0"/>
        <w:spacing w:after="160"/>
        <w:ind w:left="-567"/>
        <w:jc w:val="center"/>
        <w:rPr>
          <w:rFonts w:ascii="GHEA Grapalat" w:hAnsi="GHEA Grapalat"/>
        </w:rPr>
      </w:pPr>
    </w:p>
    <w:p w:rsidR="003B2F27" w:rsidRPr="00E40AC8" w:rsidRDefault="003B2F27" w:rsidP="001D7635">
      <w:pPr>
        <w:widowControl w:val="0"/>
        <w:spacing w:after="160"/>
        <w:ind w:left="-567"/>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5"/>
        <w:t>*</w:t>
      </w:r>
    </w:p>
    <w:p w:rsidR="003B2F27" w:rsidRPr="00AD29CE" w:rsidRDefault="003B2F27" w:rsidP="001D7635">
      <w:pPr>
        <w:widowControl w:val="0"/>
        <w:spacing w:after="160"/>
        <w:ind w:left="-567"/>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2146"/>
        <w:gridCol w:w="1592"/>
        <w:gridCol w:w="1272"/>
        <w:gridCol w:w="1467"/>
        <w:gridCol w:w="891"/>
        <w:gridCol w:w="858"/>
        <w:gridCol w:w="935"/>
      </w:tblGrid>
      <w:tr w:rsidR="003B2F27" w:rsidRPr="00E40AC8" w:rsidTr="005B7138">
        <w:trPr>
          <w:trHeight w:val="422"/>
          <w:jc w:val="center"/>
        </w:trPr>
        <w:tc>
          <w:tcPr>
            <w:tcW w:w="11197" w:type="dxa"/>
            <w:gridSpan w:val="8"/>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Услуги</w:t>
            </w:r>
          </w:p>
        </w:tc>
      </w:tr>
      <w:tr w:rsidR="003B2F27" w:rsidRPr="00E40AC8" w:rsidTr="005B7138">
        <w:trPr>
          <w:trHeight w:val="247"/>
          <w:jc w:val="center"/>
        </w:trPr>
        <w:tc>
          <w:tcPr>
            <w:tcW w:w="2036"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6"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2"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техническая характеристика</w:t>
            </w:r>
          </w:p>
        </w:tc>
        <w:tc>
          <w:tcPr>
            <w:tcW w:w="1272"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единица измерения</w:t>
            </w:r>
          </w:p>
        </w:tc>
        <w:tc>
          <w:tcPr>
            <w:tcW w:w="1467"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общая цена/драмов РА</w:t>
            </w:r>
          </w:p>
        </w:tc>
        <w:tc>
          <w:tcPr>
            <w:tcW w:w="891"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общий объем</w:t>
            </w:r>
          </w:p>
        </w:tc>
        <w:tc>
          <w:tcPr>
            <w:tcW w:w="1793" w:type="dxa"/>
            <w:gridSpan w:val="2"/>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предоставления</w:t>
            </w:r>
          </w:p>
        </w:tc>
      </w:tr>
      <w:tr w:rsidR="003B2F27" w:rsidRPr="00E40AC8" w:rsidTr="005B7138">
        <w:trPr>
          <w:trHeight w:val="501"/>
          <w:jc w:val="center"/>
        </w:trPr>
        <w:tc>
          <w:tcPr>
            <w:tcW w:w="2036"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2146"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1592"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1272"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1467"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891"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858" w:type="dxa"/>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адрес</w:t>
            </w:r>
          </w:p>
        </w:tc>
        <w:tc>
          <w:tcPr>
            <w:tcW w:w="935" w:type="dxa"/>
            <w:vAlign w:val="center"/>
          </w:tcPr>
          <w:p w:rsidR="003B2F27" w:rsidRPr="00E40AC8" w:rsidRDefault="003B2F27" w:rsidP="001D7635">
            <w:pPr>
              <w:widowControl w:val="0"/>
              <w:spacing w:after="120"/>
              <w:ind w:left="-567"/>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6"/>
              <w:t>**</w:t>
            </w:r>
          </w:p>
        </w:tc>
      </w:tr>
      <w:tr w:rsidR="003B2F27" w:rsidRPr="00E40AC8" w:rsidTr="005B7138">
        <w:trPr>
          <w:trHeight w:val="277"/>
          <w:jc w:val="center"/>
        </w:trPr>
        <w:tc>
          <w:tcPr>
            <w:tcW w:w="2036" w:type="dxa"/>
          </w:tcPr>
          <w:p w:rsidR="003B2F27" w:rsidRPr="00E40AC8" w:rsidRDefault="003B2F27" w:rsidP="001D7635">
            <w:pPr>
              <w:widowControl w:val="0"/>
              <w:spacing w:after="120"/>
              <w:ind w:left="-567"/>
              <w:jc w:val="center"/>
              <w:rPr>
                <w:rFonts w:ascii="GHEA Grapalat" w:hAnsi="GHEA Grapalat"/>
                <w:sz w:val="20"/>
              </w:rPr>
            </w:pPr>
          </w:p>
        </w:tc>
        <w:tc>
          <w:tcPr>
            <w:tcW w:w="2146" w:type="dxa"/>
          </w:tcPr>
          <w:p w:rsidR="003B2F27" w:rsidRPr="00E40AC8" w:rsidRDefault="003B2F27" w:rsidP="001D7635">
            <w:pPr>
              <w:widowControl w:val="0"/>
              <w:spacing w:after="120"/>
              <w:ind w:left="-567"/>
              <w:jc w:val="center"/>
              <w:rPr>
                <w:rFonts w:ascii="GHEA Grapalat" w:hAnsi="GHEA Grapalat"/>
                <w:sz w:val="20"/>
              </w:rPr>
            </w:pPr>
          </w:p>
        </w:tc>
        <w:tc>
          <w:tcPr>
            <w:tcW w:w="1592" w:type="dxa"/>
          </w:tcPr>
          <w:p w:rsidR="003B2F27" w:rsidRPr="00E40AC8" w:rsidRDefault="003B2F27" w:rsidP="001D7635">
            <w:pPr>
              <w:widowControl w:val="0"/>
              <w:spacing w:after="120"/>
              <w:ind w:left="-567"/>
              <w:jc w:val="center"/>
              <w:rPr>
                <w:rFonts w:ascii="GHEA Grapalat" w:hAnsi="GHEA Grapalat"/>
                <w:sz w:val="20"/>
              </w:rPr>
            </w:pPr>
          </w:p>
        </w:tc>
        <w:tc>
          <w:tcPr>
            <w:tcW w:w="1272" w:type="dxa"/>
          </w:tcPr>
          <w:p w:rsidR="003B2F27" w:rsidRPr="00E40AC8" w:rsidRDefault="003B2F27" w:rsidP="001D7635">
            <w:pPr>
              <w:widowControl w:val="0"/>
              <w:spacing w:after="120"/>
              <w:ind w:left="-567"/>
              <w:jc w:val="center"/>
              <w:rPr>
                <w:rFonts w:ascii="GHEA Grapalat" w:hAnsi="GHEA Grapalat"/>
                <w:sz w:val="20"/>
              </w:rPr>
            </w:pPr>
          </w:p>
        </w:tc>
        <w:tc>
          <w:tcPr>
            <w:tcW w:w="1467" w:type="dxa"/>
          </w:tcPr>
          <w:p w:rsidR="003B2F27" w:rsidRPr="00E40AC8" w:rsidRDefault="003B2F27" w:rsidP="001D7635">
            <w:pPr>
              <w:widowControl w:val="0"/>
              <w:spacing w:after="120"/>
              <w:ind w:left="-567"/>
              <w:jc w:val="center"/>
              <w:rPr>
                <w:rFonts w:ascii="GHEA Grapalat" w:hAnsi="GHEA Grapalat"/>
                <w:sz w:val="20"/>
              </w:rPr>
            </w:pPr>
          </w:p>
        </w:tc>
        <w:tc>
          <w:tcPr>
            <w:tcW w:w="891" w:type="dxa"/>
          </w:tcPr>
          <w:p w:rsidR="003B2F27" w:rsidRPr="00E40AC8" w:rsidRDefault="003B2F27" w:rsidP="001D7635">
            <w:pPr>
              <w:widowControl w:val="0"/>
              <w:spacing w:after="120"/>
              <w:ind w:left="-567"/>
              <w:jc w:val="center"/>
              <w:rPr>
                <w:rFonts w:ascii="GHEA Grapalat" w:hAnsi="GHEA Grapalat"/>
                <w:sz w:val="20"/>
              </w:rPr>
            </w:pPr>
          </w:p>
        </w:tc>
        <w:tc>
          <w:tcPr>
            <w:tcW w:w="858" w:type="dxa"/>
          </w:tcPr>
          <w:p w:rsidR="003B2F27" w:rsidRPr="00E40AC8" w:rsidRDefault="003B2F27" w:rsidP="001D7635">
            <w:pPr>
              <w:widowControl w:val="0"/>
              <w:spacing w:after="120"/>
              <w:ind w:left="-567"/>
              <w:jc w:val="center"/>
              <w:rPr>
                <w:rFonts w:ascii="GHEA Grapalat" w:hAnsi="GHEA Grapalat"/>
                <w:sz w:val="20"/>
              </w:rPr>
            </w:pPr>
          </w:p>
        </w:tc>
        <w:tc>
          <w:tcPr>
            <w:tcW w:w="935" w:type="dxa"/>
          </w:tcPr>
          <w:p w:rsidR="003B2F27" w:rsidRPr="00E40AC8" w:rsidRDefault="003B2F27" w:rsidP="001D7635">
            <w:pPr>
              <w:widowControl w:val="0"/>
              <w:spacing w:after="120"/>
              <w:ind w:left="-567"/>
              <w:jc w:val="center"/>
              <w:rPr>
                <w:rFonts w:ascii="GHEA Grapalat" w:hAnsi="GHEA Grapalat"/>
                <w:sz w:val="20"/>
              </w:rPr>
            </w:pPr>
          </w:p>
        </w:tc>
      </w:tr>
      <w:tr w:rsidR="003B2F27" w:rsidRPr="00E40AC8" w:rsidTr="005B7138">
        <w:trPr>
          <w:trHeight w:val="439"/>
          <w:jc w:val="center"/>
        </w:trPr>
        <w:tc>
          <w:tcPr>
            <w:tcW w:w="2036" w:type="dxa"/>
          </w:tcPr>
          <w:p w:rsidR="003B2F27" w:rsidRPr="00E40AC8" w:rsidRDefault="003B2F27" w:rsidP="001D7635">
            <w:pPr>
              <w:widowControl w:val="0"/>
              <w:spacing w:after="120"/>
              <w:ind w:left="-567"/>
              <w:jc w:val="center"/>
              <w:rPr>
                <w:rFonts w:ascii="GHEA Grapalat" w:hAnsi="GHEA Grapalat"/>
                <w:sz w:val="20"/>
              </w:rPr>
            </w:pPr>
          </w:p>
        </w:tc>
        <w:tc>
          <w:tcPr>
            <w:tcW w:w="2146" w:type="dxa"/>
          </w:tcPr>
          <w:p w:rsidR="003B2F27" w:rsidRPr="00E40AC8" w:rsidRDefault="003B2F27" w:rsidP="001D7635">
            <w:pPr>
              <w:widowControl w:val="0"/>
              <w:spacing w:after="120"/>
              <w:ind w:left="-567"/>
              <w:jc w:val="center"/>
              <w:rPr>
                <w:rFonts w:ascii="GHEA Grapalat" w:hAnsi="GHEA Grapalat"/>
                <w:sz w:val="20"/>
              </w:rPr>
            </w:pPr>
          </w:p>
        </w:tc>
        <w:tc>
          <w:tcPr>
            <w:tcW w:w="1592" w:type="dxa"/>
          </w:tcPr>
          <w:p w:rsidR="003B2F27" w:rsidRPr="00E40AC8" w:rsidRDefault="003B2F27" w:rsidP="001D7635">
            <w:pPr>
              <w:widowControl w:val="0"/>
              <w:spacing w:after="120"/>
              <w:ind w:left="-567"/>
              <w:jc w:val="center"/>
              <w:rPr>
                <w:rFonts w:ascii="GHEA Grapalat" w:hAnsi="GHEA Grapalat"/>
                <w:sz w:val="20"/>
              </w:rPr>
            </w:pPr>
          </w:p>
        </w:tc>
        <w:tc>
          <w:tcPr>
            <w:tcW w:w="1272" w:type="dxa"/>
          </w:tcPr>
          <w:p w:rsidR="003B2F27" w:rsidRPr="00E40AC8" w:rsidRDefault="003B2F27" w:rsidP="001D7635">
            <w:pPr>
              <w:widowControl w:val="0"/>
              <w:spacing w:after="120"/>
              <w:ind w:left="-567"/>
              <w:jc w:val="center"/>
              <w:rPr>
                <w:rFonts w:ascii="GHEA Grapalat" w:hAnsi="GHEA Grapalat"/>
                <w:sz w:val="20"/>
              </w:rPr>
            </w:pPr>
          </w:p>
        </w:tc>
        <w:tc>
          <w:tcPr>
            <w:tcW w:w="1467" w:type="dxa"/>
          </w:tcPr>
          <w:p w:rsidR="003B2F27" w:rsidRPr="00E40AC8" w:rsidRDefault="003B2F27" w:rsidP="001D7635">
            <w:pPr>
              <w:widowControl w:val="0"/>
              <w:spacing w:after="120"/>
              <w:ind w:left="-567"/>
              <w:jc w:val="center"/>
              <w:rPr>
                <w:rFonts w:ascii="GHEA Grapalat" w:hAnsi="GHEA Grapalat"/>
                <w:sz w:val="20"/>
              </w:rPr>
            </w:pPr>
          </w:p>
        </w:tc>
        <w:tc>
          <w:tcPr>
            <w:tcW w:w="891" w:type="dxa"/>
          </w:tcPr>
          <w:p w:rsidR="003B2F27" w:rsidRPr="00E40AC8" w:rsidRDefault="003B2F27" w:rsidP="001D7635">
            <w:pPr>
              <w:widowControl w:val="0"/>
              <w:spacing w:after="120"/>
              <w:ind w:left="-567"/>
              <w:jc w:val="center"/>
              <w:rPr>
                <w:rFonts w:ascii="GHEA Grapalat" w:hAnsi="GHEA Grapalat"/>
                <w:sz w:val="20"/>
              </w:rPr>
            </w:pPr>
          </w:p>
        </w:tc>
        <w:tc>
          <w:tcPr>
            <w:tcW w:w="858" w:type="dxa"/>
          </w:tcPr>
          <w:p w:rsidR="003B2F27" w:rsidRPr="00E40AC8" w:rsidRDefault="003B2F27" w:rsidP="001D7635">
            <w:pPr>
              <w:widowControl w:val="0"/>
              <w:spacing w:after="120"/>
              <w:ind w:left="-567"/>
              <w:jc w:val="center"/>
              <w:rPr>
                <w:rFonts w:ascii="GHEA Grapalat" w:hAnsi="GHEA Grapalat"/>
                <w:sz w:val="20"/>
              </w:rPr>
            </w:pPr>
          </w:p>
        </w:tc>
        <w:tc>
          <w:tcPr>
            <w:tcW w:w="935" w:type="dxa"/>
          </w:tcPr>
          <w:p w:rsidR="003B2F27" w:rsidRPr="00E40AC8" w:rsidRDefault="003B2F27" w:rsidP="001D7635">
            <w:pPr>
              <w:widowControl w:val="0"/>
              <w:spacing w:after="120"/>
              <w:ind w:left="-567"/>
              <w:jc w:val="center"/>
              <w:rPr>
                <w:rFonts w:ascii="GHEA Grapalat" w:hAnsi="GHEA Grapalat"/>
                <w:sz w:val="20"/>
              </w:rPr>
            </w:pPr>
          </w:p>
        </w:tc>
      </w:tr>
    </w:tbl>
    <w:p w:rsidR="003B2F27" w:rsidRPr="00AD29CE" w:rsidRDefault="003B2F27" w:rsidP="001D7635">
      <w:pPr>
        <w:widowControl w:val="0"/>
        <w:spacing w:after="160"/>
        <w:ind w:left="-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1D7635">
            <w:pPr>
              <w:widowControl w:val="0"/>
              <w:spacing w:after="160"/>
              <w:ind w:left="-567"/>
              <w:jc w:val="center"/>
              <w:rPr>
                <w:rFonts w:ascii="GHEA Grapalat" w:hAnsi="GHEA Grapalat" w:cs="Sylfaen"/>
                <w:b/>
                <w:bCs/>
              </w:rPr>
            </w:pPr>
            <w:r w:rsidRPr="00AD29CE">
              <w:rPr>
                <w:rFonts w:ascii="GHEA Grapalat" w:hAnsi="GHEA Grapalat"/>
                <w:b/>
              </w:rPr>
              <w:t>ЗАКАЗЧИК</w:t>
            </w:r>
          </w:p>
          <w:p w:rsidR="003B2F27" w:rsidRPr="00E40AC8" w:rsidRDefault="003B2F27" w:rsidP="001D7635">
            <w:pPr>
              <w:widowControl w:val="0"/>
              <w:ind w:left="-567"/>
              <w:jc w:val="center"/>
              <w:rPr>
                <w:rFonts w:ascii="GHEA Grapalat" w:hAnsi="GHEA Grapalat"/>
                <w:lang w:val="en-US"/>
              </w:rPr>
            </w:pPr>
            <w:r>
              <w:rPr>
                <w:rFonts w:ascii="GHEA Grapalat" w:hAnsi="GHEA Grapalat"/>
                <w:lang w:val="en-US"/>
              </w:rPr>
              <w:t>___________________________</w:t>
            </w:r>
          </w:p>
          <w:p w:rsidR="003B2F27" w:rsidRPr="00E40AC8" w:rsidRDefault="003B2F27" w:rsidP="001D7635">
            <w:pPr>
              <w:widowControl w:val="0"/>
              <w:spacing w:after="160"/>
              <w:ind w:left="-567"/>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t>М. П.</w:t>
            </w:r>
          </w:p>
        </w:tc>
        <w:tc>
          <w:tcPr>
            <w:tcW w:w="760" w:type="dxa"/>
          </w:tcPr>
          <w:p w:rsidR="003B2F27" w:rsidRPr="00AD29CE" w:rsidRDefault="003B2F27" w:rsidP="001D7635">
            <w:pPr>
              <w:widowControl w:val="0"/>
              <w:spacing w:after="160"/>
              <w:ind w:left="-567"/>
              <w:jc w:val="center"/>
              <w:rPr>
                <w:rFonts w:ascii="GHEA Grapalat" w:hAnsi="GHEA Grapalat"/>
              </w:rPr>
            </w:pPr>
          </w:p>
        </w:tc>
        <w:tc>
          <w:tcPr>
            <w:tcW w:w="4343" w:type="dxa"/>
          </w:tcPr>
          <w:p w:rsidR="003B2F27" w:rsidRPr="00AD29CE" w:rsidRDefault="003B2F27" w:rsidP="001D7635">
            <w:pPr>
              <w:widowControl w:val="0"/>
              <w:spacing w:after="160"/>
              <w:ind w:left="-567"/>
              <w:jc w:val="center"/>
              <w:rPr>
                <w:rFonts w:ascii="GHEA Grapalat" w:hAnsi="GHEA Grapalat" w:cs="Sylfaen"/>
                <w:b/>
                <w:bCs/>
              </w:rPr>
            </w:pPr>
            <w:r w:rsidRPr="00AD29CE">
              <w:rPr>
                <w:rFonts w:ascii="GHEA Grapalat" w:hAnsi="GHEA Grapalat"/>
                <w:b/>
              </w:rPr>
              <w:t>ИСПОЛНИТЕЛЬ</w:t>
            </w:r>
          </w:p>
          <w:p w:rsidR="003B2F27" w:rsidRPr="00E40AC8" w:rsidRDefault="003B2F27" w:rsidP="001D7635">
            <w:pPr>
              <w:widowControl w:val="0"/>
              <w:ind w:left="-567"/>
              <w:jc w:val="center"/>
              <w:rPr>
                <w:rFonts w:ascii="GHEA Grapalat" w:hAnsi="GHEA Grapalat"/>
                <w:lang w:val="en-US"/>
              </w:rPr>
            </w:pPr>
            <w:r>
              <w:rPr>
                <w:rFonts w:ascii="GHEA Grapalat" w:hAnsi="GHEA Grapalat"/>
                <w:lang w:val="en-US"/>
              </w:rPr>
              <w:t>__________________________</w:t>
            </w:r>
          </w:p>
          <w:p w:rsidR="003B2F27" w:rsidRPr="00E40AC8" w:rsidRDefault="003B2F27" w:rsidP="001D7635">
            <w:pPr>
              <w:widowControl w:val="0"/>
              <w:spacing w:after="160"/>
              <w:ind w:left="-567"/>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t>М. П.</w:t>
            </w:r>
          </w:p>
        </w:tc>
      </w:tr>
    </w:tbl>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br w:type="page"/>
      </w:r>
    </w:p>
    <w:p w:rsidR="003B2F27" w:rsidRPr="00AD29CE" w:rsidRDefault="003B2F27" w:rsidP="001D7635">
      <w:pPr>
        <w:widowControl w:val="0"/>
        <w:spacing w:after="160"/>
        <w:ind w:left="-567"/>
        <w:jc w:val="right"/>
        <w:rPr>
          <w:rFonts w:ascii="GHEA Grapalat" w:hAnsi="GHEA Grapalat"/>
          <w:i/>
        </w:rPr>
      </w:pPr>
      <w:r w:rsidRPr="00AD29CE">
        <w:rPr>
          <w:rFonts w:ascii="GHEA Grapalat" w:hAnsi="GHEA Grapalat"/>
          <w:i/>
        </w:rPr>
        <w:t>Приложение № 2</w:t>
      </w:r>
    </w:p>
    <w:p w:rsidR="003B2F27" w:rsidRPr="00AD29CE" w:rsidRDefault="003B2F27" w:rsidP="001D7635">
      <w:pPr>
        <w:widowControl w:val="0"/>
        <w:spacing w:after="160"/>
        <w:ind w:left="-567"/>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D7635">
      <w:pPr>
        <w:widowControl w:val="0"/>
        <w:tabs>
          <w:tab w:val="left" w:pos="9540"/>
        </w:tabs>
        <w:spacing w:after="160"/>
        <w:ind w:left="-567"/>
        <w:jc w:val="center"/>
        <w:rPr>
          <w:rFonts w:ascii="GHEA Grapalat" w:hAnsi="GHEA Grapalat"/>
        </w:rPr>
      </w:pPr>
    </w:p>
    <w:p w:rsidR="003B2F27" w:rsidRPr="00CA2754" w:rsidRDefault="003B2F27" w:rsidP="001D7635">
      <w:pPr>
        <w:widowControl w:val="0"/>
        <w:spacing w:after="160"/>
        <w:ind w:left="-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7"/>
        <w:t>*</w:t>
      </w:r>
    </w:p>
    <w:p w:rsidR="003B2F27" w:rsidRPr="00AD29CE" w:rsidRDefault="003B2F27" w:rsidP="001D7635">
      <w:pPr>
        <w:widowControl w:val="0"/>
        <w:spacing w:after="160"/>
        <w:ind w:left="-567"/>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1D7635">
            <w:pPr>
              <w:widowControl w:val="0"/>
              <w:spacing w:after="120"/>
              <w:ind w:left="-567"/>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8"/>
              <w:t>**</w:t>
            </w:r>
          </w:p>
        </w:tc>
      </w:tr>
      <w:tr w:rsidR="003B2F27" w:rsidRPr="00F412AC" w:rsidTr="005B7138">
        <w:trPr>
          <w:trHeight w:val="742"/>
          <w:jc w:val="center"/>
        </w:trPr>
        <w:tc>
          <w:tcPr>
            <w:tcW w:w="1006" w:type="dxa"/>
          </w:tcPr>
          <w:p w:rsidR="003B2F27" w:rsidRPr="00F412AC" w:rsidRDefault="003B2F27" w:rsidP="001D7635">
            <w:pPr>
              <w:widowControl w:val="0"/>
              <w:spacing w:after="120"/>
              <w:ind w:left="-567"/>
              <w:jc w:val="center"/>
              <w:rPr>
                <w:rFonts w:ascii="GHEA Grapalat" w:hAnsi="GHEA Grapalat"/>
                <w:sz w:val="16"/>
              </w:rPr>
            </w:pPr>
          </w:p>
        </w:tc>
        <w:tc>
          <w:tcPr>
            <w:tcW w:w="1212" w:type="dxa"/>
          </w:tcPr>
          <w:p w:rsidR="003B2F27" w:rsidRPr="00F412AC" w:rsidRDefault="003B2F27" w:rsidP="001D7635">
            <w:pPr>
              <w:widowControl w:val="0"/>
              <w:spacing w:after="120"/>
              <w:ind w:left="-567"/>
              <w:jc w:val="center"/>
              <w:rPr>
                <w:rFonts w:ascii="GHEA Grapalat" w:hAnsi="GHEA Grapalat"/>
                <w:sz w:val="16"/>
              </w:rPr>
            </w:pPr>
          </w:p>
        </w:tc>
        <w:tc>
          <w:tcPr>
            <w:tcW w:w="843" w:type="dxa"/>
          </w:tcPr>
          <w:p w:rsidR="003B2F27" w:rsidRPr="00F412AC" w:rsidRDefault="003B2F27" w:rsidP="001D7635">
            <w:pPr>
              <w:widowControl w:val="0"/>
              <w:spacing w:after="120"/>
              <w:ind w:left="-567"/>
              <w:jc w:val="center"/>
              <w:rPr>
                <w:rFonts w:ascii="GHEA Grapalat" w:hAnsi="GHEA Grapalat"/>
                <w:sz w:val="16"/>
              </w:rPr>
            </w:pPr>
          </w:p>
        </w:tc>
        <w:tc>
          <w:tcPr>
            <w:tcW w:w="682" w:type="dxa"/>
            <w:vAlign w:val="center"/>
          </w:tcPr>
          <w:p w:rsidR="003B2F27" w:rsidRPr="00F412AC" w:rsidRDefault="003B2F27" w:rsidP="001D7635">
            <w:pPr>
              <w:widowControl w:val="0"/>
              <w:spacing w:after="120"/>
              <w:ind w:left="-567"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1D7635">
            <w:pPr>
              <w:widowControl w:val="0"/>
              <w:spacing w:after="120"/>
              <w:ind w:left="-567"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1D7635">
            <w:pPr>
              <w:widowControl w:val="0"/>
              <w:spacing w:after="120"/>
              <w:ind w:left="-567"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1D7635">
            <w:pPr>
              <w:widowControl w:val="0"/>
              <w:spacing w:after="120"/>
              <w:ind w:left="-567"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1D7635">
            <w:pPr>
              <w:widowControl w:val="0"/>
              <w:spacing w:after="120"/>
              <w:ind w:left="-567"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1D7635">
            <w:pPr>
              <w:widowControl w:val="0"/>
              <w:spacing w:after="120"/>
              <w:ind w:left="-567"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1D7635">
            <w:pPr>
              <w:widowControl w:val="0"/>
              <w:spacing w:after="120"/>
              <w:ind w:left="-567"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1D7635">
            <w:pPr>
              <w:widowControl w:val="0"/>
              <w:spacing w:after="120"/>
              <w:ind w:left="-567"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1D7635">
            <w:pPr>
              <w:widowControl w:val="0"/>
              <w:spacing w:after="120"/>
              <w:ind w:left="-567"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1D7635">
            <w:pPr>
              <w:widowControl w:val="0"/>
              <w:spacing w:after="120"/>
              <w:ind w:left="-567"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1D7635">
            <w:pPr>
              <w:widowControl w:val="0"/>
              <w:spacing w:after="120"/>
              <w:ind w:left="-567"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1D7635">
            <w:pPr>
              <w:widowControl w:val="0"/>
              <w:spacing w:after="120"/>
              <w:ind w:left="-567"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1D7635">
            <w:pPr>
              <w:widowControl w:val="0"/>
              <w:spacing w:after="120"/>
              <w:ind w:left="-567"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1D7635">
            <w:pPr>
              <w:widowControl w:val="0"/>
              <w:spacing w:after="120"/>
              <w:ind w:left="-567"/>
              <w:jc w:val="center"/>
              <w:rPr>
                <w:rFonts w:ascii="GHEA Grapalat" w:hAnsi="GHEA Grapalat"/>
                <w:sz w:val="16"/>
              </w:rPr>
            </w:pPr>
          </w:p>
        </w:tc>
        <w:tc>
          <w:tcPr>
            <w:tcW w:w="1212" w:type="dxa"/>
          </w:tcPr>
          <w:p w:rsidR="003B2F27" w:rsidRPr="00F412AC" w:rsidRDefault="003B2F27" w:rsidP="001D7635">
            <w:pPr>
              <w:widowControl w:val="0"/>
              <w:spacing w:after="120"/>
              <w:ind w:left="-567"/>
              <w:jc w:val="center"/>
              <w:rPr>
                <w:rFonts w:ascii="GHEA Grapalat" w:hAnsi="GHEA Grapalat"/>
                <w:sz w:val="16"/>
              </w:rPr>
            </w:pPr>
          </w:p>
        </w:tc>
        <w:tc>
          <w:tcPr>
            <w:tcW w:w="843" w:type="dxa"/>
          </w:tcPr>
          <w:p w:rsidR="003B2F27" w:rsidRPr="00F412AC" w:rsidRDefault="003B2F27" w:rsidP="001D7635">
            <w:pPr>
              <w:widowControl w:val="0"/>
              <w:spacing w:after="120"/>
              <w:ind w:left="-567"/>
              <w:jc w:val="center"/>
              <w:rPr>
                <w:rFonts w:ascii="GHEA Grapalat" w:hAnsi="GHEA Grapalat"/>
                <w:sz w:val="16"/>
              </w:rPr>
            </w:pPr>
          </w:p>
        </w:tc>
        <w:tc>
          <w:tcPr>
            <w:tcW w:w="682"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1D7635">
            <w:pPr>
              <w:widowControl w:val="0"/>
              <w:spacing w:after="120"/>
              <w:ind w:left="-567"/>
              <w:jc w:val="center"/>
              <w:rPr>
                <w:rFonts w:ascii="GHEA Grapalat" w:hAnsi="GHEA Grapalat"/>
                <w:b/>
                <w:sz w:val="16"/>
              </w:rPr>
            </w:pPr>
            <w:r w:rsidRPr="00F412AC">
              <w:rPr>
                <w:rFonts w:ascii="GHEA Grapalat" w:hAnsi="GHEA Grapalat"/>
                <w:sz w:val="16"/>
              </w:rPr>
              <w:t>... %</w:t>
            </w:r>
          </w:p>
        </w:tc>
      </w:tr>
    </w:tbl>
    <w:p w:rsidR="003B2F27" w:rsidRPr="00AD29CE" w:rsidRDefault="003B2F27" w:rsidP="001D7635">
      <w:pPr>
        <w:widowControl w:val="0"/>
        <w:spacing w:after="160"/>
        <w:ind w:left="-567"/>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1D7635">
            <w:pPr>
              <w:widowControl w:val="0"/>
              <w:spacing w:after="160"/>
              <w:ind w:left="-567"/>
              <w:jc w:val="center"/>
              <w:rPr>
                <w:rFonts w:ascii="GHEA Grapalat" w:hAnsi="GHEA Grapalat" w:cs="Sylfaen"/>
                <w:b/>
                <w:bCs/>
              </w:rPr>
            </w:pPr>
            <w:r w:rsidRPr="00AD29CE">
              <w:rPr>
                <w:rFonts w:ascii="GHEA Grapalat" w:hAnsi="GHEA Grapalat"/>
                <w:b/>
              </w:rPr>
              <w:t>ЗАКАЗЧИК</w:t>
            </w:r>
          </w:p>
          <w:p w:rsidR="003B2F27" w:rsidRPr="00CA2754" w:rsidRDefault="003B2F27" w:rsidP="001D7635">
            <w:pPr>
              <w:widowControl w:val="0"/>
              <w:ind w:left="-567"/>
              <w:jc w:val="center"/>
              <w:rPr>
                <w:rFonts w:ascii="GHEA Grapalat" w:hAnsi="GHEA Grapalat"/>
                <w:lang w:val="en-US"/>
              </w:rPr>
            </w:pPr>
            <w:r>
              <w:rPr>
                <w:rFonts w:ascii="GHEA Grapalat" w:hAnsi="GHEA Grapalat"/>
                <w:lang w:val="en-US"/>
              </w:rPr>
              <w:t>_________________________</w:t>
            </w:r>
          </w:p>
          <w:p w:rsidR="003B2F27" w:rsidRPr="00CA2754" w:rsidRDefault="003B2F27" w:rsidP="001D7635">
            <w:pPr>
              <w:widowControl w:val="0"/>
              <w:spacing w:after="160"/>
              <w:ind w:left="-567"/>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t>М. П.</w:t>
            </w:r>
          </w:p>
        </w:tc>
        <w:tc>
          <w:tcPr>
            <w:tcW w:w="760" w:type="dxa"/>
          </w:tcPr>
          <w:p w:rsidR="003B2F27" w:rsidRPr="00AD29CE" w:rsidRDefault="003B2F27" w:rsidP="001D7635">
            <w:pPr>
              <w:widowControl w:val="0"/>
              <w:spacing w:after="160"/>
              <w:ind w:left="-567"/>
              <w:jc w:val="center"/>
              <w:rPr>
                <w:rFonts w:ascii="GHEA Grapalat" w:hAnsi="GHEA Grapalat"/>
              </w:rPr>
            </w:pPr>
          </w:p>
        </w:tc>
        <w:tc>
          <w:tcPr>
            <w:tcW w:w="4343" w:type="dxa"/>
          </w:tcPr>
          <w:p w:rsidR="003B2F27" w:rsidRPr="00AD29CE" w:rsidRDefault="003B2F27" w:rsidP="001D7635">
            <w:pPr>
              <w:widowControl w:val="0"/>
              <w:spacing w:after="160"/>
              <w:ind w:left="-567"/>
              <w:jc w:val="center"/>
              <w:rPr>
                <w:rFonts w:ascii="GHEA Grapalat" w:hAnsi="GHEA Grapalat" w:cs="Sylfaen"/>
                <w:b/>
                <w:bCs/>
              </w:rPr>
            </w:pPr>
            <w:r w:rsidRPr="00AD29CE">
              <w:rPr>
                <w:rFonts w:ascii="GHEA Grapalat" w:hAnsi="GHEA Grapalat"/>
                <w:b/>
              </w:rPr>
              <w:t>ИСПОЛНИТЕЛЬ</w:t>
            </w:r>
          </w:p>
          <w:p w:rsidR="003B2F27" w:rsidRPr="00CA2754" w:rsidRDefault="003B2F27" w:rsidP="001D7635">
            <w:pPr>
              <w:widowControl w:val="0"/>
              <w:ind w:left="-567"/>
              <w:jc w:val="center"/>
              <w:rPr>
                <w:rFonts w:ascii="GHEA Grapalat" w:hAnsi="GHEA Grapalat"/>
                <w:lang w:val="en-US"/>
              </w:rPr>
            </w:pPr>
            <w:r>
              <w:rPr>
                <w:rFonts w:ascii="GHEA Grapalat" w:hAnsi="GHEA Grapalat"/>
                <w:lang w:val="en-US"/>
              </w:rPr>
              <w:t>_________________________</w:t>
            </w:r>
          </w:p>
          <w:p w:rsidR="003B2F27" w:rsidRPr="00CA2754" w:rsidRDefault="003B2F27" w:rsidP="001D7635">
            <w:pPr>
              <w:widowControl w:val="0"/>
              <w:spacing w:after="160"/>
              <w:ind w:left="-567"/>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t>М. П.</w:t>
            </w:r>
          </w:p>
        </w:tc>
      </w:tr>
    </w:tbl>
    <w:p w:rsidR="003B2F27" w:rsidRPr="00AD29CE" w:rsidRDefault="003B2F27" w:rsidP="001D7635">
      <w:pPr>
        <w:widowControl w:val="0"/>
        <w:spacing w:after="160"/>
        <w:ind w:left="-567"/>
        <w:rPr>
          <w:rFonts w:ascii="GHEA Grapalat" w:hAnsi="GHEA Grapalat"/>
        </w:rPr>
        <w:sectPr w:rsidR="003B2F27" w:rsidRPr="00AD29CE" w:rsidSect="001D7635">
          <w:footerReference w:type="default" r:id="rId8"/>
          <w:footnotePr>
            <w:pos w:val="beneathText"/>
          </w:footnotePr>
          <w:pgSz w:w="11907" w:h="16840" w:code="9"/>
          <w:pgMar w:top="1134" w:right="707" w:bottom="1134" w:left="1701" w:header="561" w:footer="561" w:gutter="0"/>
          <w:cols w:space="720"/>
          <w:titlePg/>
          <w:docGrid w:linePitch="326"/>
        </w:sectPr>
      </w:pP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04"/>
        <w:gridCol w:w="14"/>
        <w:gridCol w:w="4932"/>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D7635">
            <w:pPr>
              <w:widowControl w:val="0"/>
              <w:spacing w:after="160"/>
              <w:ind w:left="-567"/>
              <w:rPr>
                <w:rFonts w:ascii="GHEA Grapalat" w:hAnsi="GHEA Grapalat"/>
                <w:iCs/>
                <w:color w:val="000000"/>
              </w:rPr>
            </w:pPr>
          </w:p>
        </w:tc>
        <w:tc>
          <w:tcPr>
            <w:tcW w:w="0" w:type="auto"/>
            <w:vAlign w:val="center"/>
          </w:tcPr>
          <w:p w:rsidR="003B2F27" w:rsidRPr="00AD29CE" w:rsidDel="004B29A5" w:rsidRDefault="003B2F27" w:rsidP="001D7635">
            <w:pPr>
              <w:widowControl w:val="0"/>
              <w:spacing w:after="160"/>
              <w:ind w:left="-567"/>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D7635">
            <w:pPr>
              <w:widowControl w:val="0"/>
              <w:spacing w:after="160"/>
              <w:ind w:left="-567"/>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D7635">
            <w:pPr>
              <w:widowControl w:val="0"/>
              <w:spacing w:after="160"/>
              <w:ind w:left="-567"/>
              <w:jc w:val="center"/>
              <w:rPr>
                <w:rFonts w:ascii="GHEA Grapalat" w:hAnsi="GHEA Grapalat"/>
                <w:iCs/>
                <w:color w:val="000000"/>
              </w:rPr>
            </w:pPr>
            <w:r>
              <w:rPr>
                <w:rFonts w:ascii="GHEA Grapalat" w:hAnsi="GHEA Grapalat"/>
                <w:color w:val="000000"/>
              </w:rPr>
              <w:t>Заказчик</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D7635">
      <w:pPr>
        <w:widowControl w:val="0"/>
        <w:spacing w:after="160"/>
        <w:ind w:left="-567" w:firstLine="375"/>
        <w:rPr>
          <w:rFonts w:ascii="GHEA Grapalat" w:hAnsi="GHEA Grapalat"/>
          <w:iCs/>
          <w:color w:val="000000"/>
        </w:rPr>
      </w:pPr>
    </w:p>
    <w:p w:rsidR="003B2F27" w:rsidRPr="00AD29CE" w:rsidRDefault="003B2F27" w:rsidP="001D7635">
      <w:pPr>
        <w:widowControl w:val="0"/>
        <w:spacing w:after="160"/>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D7635">
      <w:pPr>
        <w:widowControl w:val="0"/>
        <w:spacing w:after="16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D7635">
      <w:pPr>
        <w:pStyle w:val="BodyTextIndent"/>
        <w:widowControl w:val="0"/>
        <w:spacing w:after="160" w:line="240" w:lineRule="auto"/>
        <w:ind w:left="-567" w:firstLine="0"/>
        <w:jc w:val="center"/>
        <w:rPr>
          <w:rFonts w:ascii="GHEA Grapalat" w:hAnsi="GHEA Grapalat"/>
          <w:b/>
          <w:bCs/>
          <w:iCs/>
          <w:sz w:val="24"/>
          <w:szCs w:val="24"/>
        </w:rPr>
      </w:pPr>
    </w:p>
    <w:p w:rsidR="003B2F27" w:rsidRPr="00AD29CE" w:rsidRDefault="003B2F27" w:rsidP="001D7635">
      <w:pPr>
        <w:pStyle w:val="BodyTextIndent"/>
        <w:widowControl w:val="0"/>
        <w:tabs>
          <w:tab w:val="left" w:pos="1134"/>
          <w:tab w:val="left" w:pos="1985"/>
        </w:tabs>
        <w:spacing w:after="160" w:line="240" w:lineRule="auto"/>
        <w:ind w:left="-567"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D7635">
      <w:pPr>
        <w:pStyle w:val="NormalWeb"/>
        <w:widowControl w:val="0"/>
        <w:spacing w:before="0" w:beforeAutospacing="0" w:after="160" w:afterAutospacing="0"/>
        <w:ind w:left="-567"/>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D7635">
      <w:pPr>
        <w:pStyle w:val="NormalWeb"/>
        <w:widowControl w:val="0"/>
        <w:tabs>
          <w:tab w:val="left" w:pos="8789"/>
        </w:tabs>
        <w:spacing w:before="0" w:beforeAutospacing="0" w:after="160" w:afterAutospacing="0"/>
        <w:ind w:left="-567"/>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D7635">
      <w:pPr>
        <w:pStyle w:val="NormalWeb"/>
        <w:widowControl w:val="0"/>
        <w:spacing w:before="0" w:beforeAutospacing="0" w:after="160" w:afterAutospacing="0"/>
        <w:ind w:left="-567"/>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D7635">
      <w:pPr>
        <w:widowControl w:val="0"/>
        <w:tabs>
          <w:tab w:val="left" w:pos="5387"/>
          <w:tab w:val="left" w:pos="6237"/>
        </w:tabs>
        <w:spacing w:after="160"/>
        <w:ind w:left="-567"/>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D7635">
      <w:pPr>
        <w:widowControl w:val="0"/>
        <w:spacing w:after="160"/>
        <w:ind w:left="-567"/>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73"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73"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440"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00"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16"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42"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34"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68"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675"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73"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440"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00"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16"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42"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34"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68"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675"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r>
    </w:tbl>
    <w:p w:rsidR="003B2F27" w:rsidRPr="00CA2754" w:rsidRDefault="003B2F27" w:rsidP="001D7635">
      <w:pPr>
        <w:widowControl w:val="0"/>
        <w:spacing w:after="160"/>
        <w:ind w:left="-567" w:firstLine="375"/>
        <w:jc w:val="both"/>
        <w:rPr>
          <w:rFonts w:ascii="GHEA Grapalat" w:hAnsi="GHEA Grapalat" w:cs="Arial"/>
          <w:iCs/>
          <w:color w:val="000000"/>
          <w:lang w:val="en-US"/>
        </w:rPr>
      </w:pPr>
    </w:p>
    <w:p w:rsidR="003B2F27" w:rsidRPr="00AD29CE" w:rsidRDefault="003B2F27" w:rsidP="001D7635">
      <w:pPr>
        <w:widowControl w:val="0"/>
        <w:spacing w:after="160"/>
        <w:ind w:left="-567"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D7635">
            <w:pPr>
              <w:widowControl w:val="0"/>
              <w:ind w:left="-567"/>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D7635">
            <w:pPr>
              <w:widowControl w:val="0"/>
              <w:spacing w:after="160"/>
              <w:ind w:left="-567"/>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D7635">
            <w:pPr>
              <w:widowControl w:val="0"/>
              <w:ind w:left="-567"/>
              <w:jc w:val="center"/>
              <w:rPr>
                <w:rFonts w:ascii="GHEA Grapalat" w:hAnsi="GHEA Grapalat"/>
                <w:iCs/>
              </w:rPr>
            </w:pPr>
            <w:r w:rsidRPr="00AD29CE">
              <w:rPr>
                <w:rFonts w:ascii="GHEA Grapalat" w:hAnsi="GHEA Grapalat"/>
              </w:rPr>
              <w:t>___________________________</w:t>
            </w:r>
          </w:p>
          <w:p w:rsidR="003B2F27" w:rsidRPr="00CA2754" w:rsidRDefault="003B2F27" w:rsidP="001D7635">
            <w:pPr>
              <w:widowControl w:val="0"/>
              <w:spacing w:after="160"/>
              <w:ind w:left="-567"/>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D7635">
            <w:pPr>
              <w:widowControl w:val="0"/>
              <w:ind w:left="-567"/>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D7635">
            <w:pPr>
              <w:widowControl w:val="0"/>
              <w:spacing w:after="160"/>
              <w:ind w:left="-567"/>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D7635">
            <w:pPr>
              <w:widowControl w:val="0"/>
              <w:ind w:left="-567"/>
              <w:jc w:val="center"/>
              <w:rPr>
                <w:rFonts w:ascii="GHEA Grapalat" w:hAnsi="GHEA Grapalat"/>
                <w:iCs/>
              </w:rPr>
            </w:pPr>
            <w:r w:rsidRPr="00AD29CE">
              <w:rPr>
                <w:rFonts w:ascii="GHEA Grapalat" w:hAnsi="GHEA Grapalat"/>
              </w:rPr>
              <w:t>___________________________</w:t>
            </w:r>
          </w:p>
          <w:p w:rsidR="003B2F27" w:rsidRPr="00CA2754" w:rsidRDefault="003B2F27" w:rsidP="001D7635">
            <w:pPr>
              <w:widowControl w:val="0"/>
              <w:spacing w:after="160"/>
              <w:ind w:left="-567"/>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rPr>
      </w:pPr>
    </w:p>
    <w:p w:rsidR="003B2F27" w:rsidRDefault="003B2F27" w:rsidP="001D7635">
      <w:pPr>
        <w:ind w:left="-567"/>
        <w:rPr>
          <w:rFonts w:ascii="GHEA Grapalat" w:hAnsi="GHEA Grapalat"/>
        </w:rPr>
      </w:pPr>
      <w:r>
        <w:rPr>
          <w:rFonts w:ascii="GHEA Grapalat" w:hAnsi="GHEA Grapalat"/>
        </w:rPr>
        <w:br w:type="page"/>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D7635">
      <w:pPr>
        <w:widowControl w:val="0"/>
        <w:spacing w:after="160"/>
        <w:ind w:left="-567"/>
        <w:rPr>
          <w:rFonts w:ascii="GHEA Grapalat" w:hAnsi="GHEA Grapalat"/>
        </w:rPr>
      </w:pPr>
    </w:p>
    <w:p w:rsidR="003B2F27" w:rsidRPr="00565EAA" w:rsidRDefault="003B2F27" w:rsidP="001D7635">
      <w:pPr>
        <w:widowControl w:val="0"/>
        <w:tabs>
          <w:tab w:val="left" w:pos="2250"/>
        </w:tabs>
        <w:spacing w:after="160"/>
        <w:ind w:left="-567"/>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D7635">
      <w:pPr>
        <w:widowControl w:val="0"/>
        <w:tabs>
          <w:tab w:val="left" w:pos="360"/>
          <w:tab w:val="left" w:pos="540"/>
          <w:tab w:val="left" w:pos="2250"/>
        </w:tabs>
        <w:spacing w:after="160"/>
        <w:ind w:left="-567"/>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D7635">
      <w:pPr>
        <w:widowControl w:val="0"/>
        <w:tabs>
          <w:tab w:val="left" w:pos="360"/>
          <w:tab w:val="left" w:pos="540"/>
          <w:tab w:val="left" w:pos="2250"/>
        </w:tabs>
        <w:spacing w:after="160"/>
        <w:ind w:left="-567"/>
        <w:jc w:val="center"/>
        <w:rPr>
          <w:rFonts w:ascii="GHEA Grapalat" w:hAnsi="GHEA Grapalat" w:cs="Sylfaen"/>
          <w:bCs/>
        </w:rPr>
      </w:pPr>
    </w:p>
    <w:p w:rsidR="003B2F27" w:rsidRPr="005A78CD" w:rsidRDefault="003B2F27" w:rsidP="001D7635">
      <w:pPr>
        <w:widowControl w:val="0"/>
        <w:ind w:left="-567"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D7635">
      <w:pPr>
        <w:widowControl w:val="0"/>
        <w:spacing w:after="120"/>
        <w:ind w:left="-567"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D7635">
      <w:pPr>
        <w:widowControl w:val="0"/>
        <w:tabs>
          <w:tab w:val="left" w:pos="4480"/>
        </w:tabs>
        <w:ind w:left="-567"/>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D7635">
      <w:pPr>
        <w:widowControl w:val="0"/>
        <w:tabs>
          <w:tab w:val="left" w:pos="6379"/>
        </w:tabs>
        <w:spacing w:after="120"/>
        <w:ind w:left="-567"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D7635">
      <w:pPr>
        <w:widowControl w:val="0"/>
        <w:tabs>
          <w:tab w:val="left" w:pos="360"/>
          <w:tab w:val="left" w:pos="540"/>
        </w:tabs>
        <w:ind w:left="-567"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D7635">
      <w:pPr>
        <w:widowControl w:val="0"/>
        <w:spacing w:after="120"/>
        <w:ind w:left="-567"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D7635">
      <w:pPr>
        <w:widowControl w:val="0"/>
        <w:tabs>
          <w:tab w:val="left" w:pos="360"/>
          <w:tab w:val="left" w:pos="540"/>
        </w:tabs>
        <w:spacing w:after="160"/>
        <w:ind w:left="-567"/>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D7635">
            <w:pPr>
              <w:widowControl w:val="0"/>
              <w:spacing w:after="120"/>
              <w:ind w:left="-567"/>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D7635">
            <w:pPr>
              <w:widowControl w:val="0"/>
              <w:spacing w:after="120"/>
              <w:ind w:left="-567"/>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D7635">
            <w:pPr>
              <w:widowControl w:val="0"/>
              <w:spacing w:after="120"/>
              <w:ind w:left="-567"/>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D7635">
            <w:pPr>
              <w:widowControl w:val="0"/>
              <w:spacing w:after="120"/>
              <w:ind w:left="-567"/>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D7635">
            <w:pPr>
              <w:widowControl w:val="0"/>
              <w:spacing w:after="120"/>
              <w:ind w:left="-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D7635">
            <w:pPr>
              <w:widowControl w:val="0"/>
              <w:spacing w:after="120"/>
              <w:ind w:left="-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D7635">
            <w:pPr>
              <w:widowControl w:val="0"/>
              <w:spacing w:after="120"/>
              <w:ind w:left="-567"/>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D7635">
            <w:pPr>
              <w:widowControl w:val="0"/>
              <w:spacing w:after="120"/>
              <w:ind w:left="-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D7635">
            <w:pPr>
              <w:widowControl w:val="0"/>
              <w:spacing w:after="120"/>
              <w:ind w:left="-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D7635">
            <w:pPr>
              <w:widowControl w:val="0"/>
              <w:spacing w:after="120"/>
              <w:ind w:left="-567"/>
              <w:rPr>
                <w:rFonts w:ascii="GHEA Grapalat" w:hAnsi="GHEA Grapalat" w:cs="Sylfaen"/>
              </w:rPr>
            </w:pPr>
          </w:p>
        </w:tc>
      </w:tr>
    </w:tbl>
    <w:p w:rsidR="003B2F27" w:rsidRPr="00AD29CE" w:rsidRDefault="003B2F27" w:rsidP="001D7635">
      <w:pPr>
        <w:widowControl w:val="0"/>
        <w:spacing w:after="160"/>
        <w:ind w:left="-567"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1D7635">
      <w:pPr>
        <w:ind w:left="-567"/>
        <w:rPr>
          <w:rFonts w:ascii="GHEA Grapalat" w:hAnsi="GHEA Grapalat" w:cs="Sylfaen"/>
        </w:rPr>
      </w:pPr>
      <w:r>
        <w:rPr>
          <w:rFonts w:ascii="GHEA Grapalat" w:hAnsi="GHEA Grapalat" w:cs="Sylfaen"/>
        </w:rPr>
        <w:br w:type="page"/>
      </w:r>
    </w:p>
    <w:p w:rsidR="003B2F27" w:rsidRPr="00AD29CE" w:rsidRDefault="003B2F27" w:rsidP="001D7635">
      <w:pPr>
        <w:widowControl w:val="0"/>
        <w:spacing w:after="160"/>
        <w:ind w:left="-567"/>
        <w:jc w:val="center"/>
        <w:rPr>
          <w:rFonts w:ascii="GHEA Grapalat" w:hAnsi="GHEA Grapalat" w:cs="Sylfaen"/>
        </w:rPr>
      </w:pPr>
      <w:r w:rsidRPr="00AD29CE">
        <w:rPr>
          <w:rFonts w:ascii="GHEA Grapalat" w:hAnsi="GHEA Grapalat"/>
        </w:rPr>
        <w:t>СТОРОНЫ</w:t>
      </w:r>
    </w:p>
    <w:p w:rsidR="003B2F27" w:rsidRPr="00AD29CE" w:rsidRDefault="003B2F27" w:rsidP="001D7635">
      <w:pPr>
        <w:widowControl w:val="0"/>
        <w:tabs>
          <w:tab w:val="left" w:pos="360"/>
          <w:tab w:val="left" w:pos="540"/>
        </w:tabs>
        <w:spacing w:after="160"/>
        <w:ind w:left="-567"/>
        <w:rPr>
          <w:rFonts w:ascii="GHEA Grapalat" w:hAnsi="GHEA Grapalat" w:cs="Sylfaen"/>
        </w:rPr>
      </w:pPr>
    </w:p>
    <w:tbl>
      <w:tblPr>
        <w:tblW w:w="0" w:type="auto"/>
        <w:tblLook w:val="00A0" w:firstRow="1" w:lastRow="0" w:firstColumn="1" w:lastColumn="0" w:noHBand="0" w:noVBand="0"/>
      </w:tblPr>
      <w:tblGrid>
        <w:gridCol w:w="4780"/>
        <w:gridCol w:w="5217"/>
      </w:tblGrid>
      <w:tr w:rsidR="003B2F27" w:rsidRPr="00AD29CE" w:rsidTr="005B7138">
        <w:tc>
          <w:tcPr>
            <w:tcW w:w="4785" w:type="dxa"/>
          </w:tcPr>
          <w:p w:rsidR="003B2F27" w:rsidRPr="00AD29CE" w:rsidRDefault="003B2F27" w:rsidP="001D7635">
            <w:pPr>
              <w:widowControl w:val="0"/>
              <w:tabs>
                <w:tab w:val="left" w:pos="360"/>
                <w:tab w:val="left" w:pos="540"/>
              </w:tabs>
              <w:spacing w:after="160"/>
              <w:ind w:left="-567"/>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D7635">
            <w:pPr>
              <w:widowControl w:val="0"/>
              <w:tabs>
                <w:tab w:val="left" w:pos="360"/>
                <w:tab w:val="left" w:pos="540"/>
              </w:tabs>
              <w:spacing w:after="160"/>
              <w:ind w:left="-567"/>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D7635">
      <w:pPr>
        <w:widowControl w:val="0"/>
        <w:tabs>
          <w:tab w:val="left" w:pos="360"/>
          <w:tab w:val="left" w:pos="540"/>
        </w:tabs>
        <w:spacing w:after="160"/>
        <w:ind w:left="-567"/>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D7635">
      <w:pPr>
        <w:widowControl w:val="0"/>
        <w:tabs>
          <w:tab w:val="left" w:pos="360"/>
          <w:tab w:val="left" w:pos="540"/>
        </w:tabs>
        <w:spacing w:after="160"/>
        <w:ind w:left="-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D7635">
            <w:pPr>
              <w:widowControl w:val="0"/>
              <w:ind w:left="-567"/>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D7635">
            <w:pPr>
              <w:widowControl w:val="0"/>
              <w:spacing w:after="160"/>
              <w:ind w:left="-567"/>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D7635">
            <w:pPr>
              <w:widowControl w:val="0"/>
              <w:ind w:left="-567"/>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D7635">
            <w:pPr>
              <w:widowControl w:val="0"/>
              <w:spacing w:after="160"/>
              <w:ind w:left="-567"/>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D7635">
            <w:pPr>
              <w:widowControl w:val="0"/>
              <w:ind w:left="-567"/>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D7635">
            <w:pPr>
              <w:widowControl w:val="0"/>
              <w:spacing w:after="160"/>
              <w:ind w:left="-567"/>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D7635">
            <w:pPr>
              <w:widowControl w:val="0"/>
              <w:ind w:left="-567"/>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D7635">
            <w:pPr>
              <w:widowControl w:val="0"/>
              <w:spacing w:after="160"/>
              <w:ind w:left="-567"/>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D7635">
            <w:pPr>
              <w:widowControl w:val="0"/>
              <w:spacing w:after="160"/>
              <w:ind w:left="-567"/>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D7635">
            <w:pPr>
              <w:widowControl w:val="0"/>
              <w:spacing w:after="160"/>
              <w:ind w:left="-567"/>
              <w:rPr>
                <w:rFonts w:ascii="GHEA Grapalat" w:hAnsi="GHEA Grapalat" w:cs="GHEA Grapalat"/>
                <w:color w:val="000000"/>
              </w:rPr>
            </w:pPr>
          </w:p>
        </w:tc>
      </w:tr>
    </w:tbl>
    <w:p w:rsidR="003B2F27" w:rsidRPr="00AD29CE" w:rsidRDefault="003B2F27" w:rsidP="001D7635">
      <w:pPr>
        <w:widowControl w:val="0"/>
        <w:spacing w:after="160"/>
        <w:ind w:left="-567" w:firstLine="142"/>
        <w:jc w:val="center"/>
        <w:rPr>
          <w:rFonts w:ascii="GHEA Grapalat" w:hAnsi="GHEA Grapalat" w:cs="Sylfaen"/>
          <w:b/>
        </w:rPr>
      </w:pPr>
    </w:p>
    <w:p w:rsidR="003B2F27" w:rsidRPr="00AD29CE" w:rsidRDefault="003B2F27" w:rsidP="001D7635">
      <w:pPr>
        <w:pStyle w:val="norm"/>
        <w:widowControl w:val="0"/>
        <w:spacing w:after="160" w:line="240" w:lineRule="auto"/>
        <w:ind w:left="-567" w:firstLine="284"/>
        <w:jc w:val="center"/>
        <w:rPr>
          <w:rFonts w:ascii="GHEA Grapalat" w:hAnsi="GHEA Grapalat"/>
          <w:b/>
          <w:sz w:val="24"/>
          <w:szCs w:val="24"/>
        </w:rPr>
      </w:pPr>
    </w:p>
    <w:p w:rsidR="008D352C" w:rsidRPr="003B2F27" w:rsidRDefault="008D352C" w:rsidP="001D7635">
      <w:pPr>
        <w:widowControl w:val="0"/>
        <w:spacing w:after="160"/>
        <w:ind w:left="-567" w:firstLine="142"/>
        <w:jc w:val="center"/>
        <w:rPr>
          <w:rFonts w:ascii="GHEA Grapalat" w:hAnsi="GHEA Grapalat"/>
          <w:i/>
          <w:lang w:val="en-US"/>
        </w:rPr>
      </w:pPr>
    </w:p>
    <w:sectPr w:rsidR="008D352C" w:rsidRPr="003B2F27" w:rsidSect="001D7635">
      <w:footnotePr>
        <w:pos w:val="beneathText"/>
      </w:footnotePr>
      <w:pgSz w:w="11906" w:h="16838" w:code="9"/>
      <w:pgMar w:top="993" w:right="707"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7DD" w:rsidRDefault="00F377DD">
      <w:r>
        <w:separator/>
      </w:r>
    </w:p>
  </w:endnote>
  <w:endnote w:type="continuationSeparator" w:id="0">
    <w:p w:rsidR="00F377DD" w:rsidRDefault="00F37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789940"/>
      <w:docPartObj>
        <w:docPartGallery w:val="Page Numbers (Bottom of Page)"/>
        <w:docPartUnique/>
      </w:docPartObj>
    </w:sdtPr>
    <w:sdtEndPr>
      <w:rPr>
        <w:rFonts w:ascii="GHEA Grapalat" w:hAnsi="GHEA Grapalat"/>
        <w:sz w:val="24"/>
        <w:szCs w:val="24"/>
      </w:rPr>
    </w:sdtEndPr>
    <w:sdtContent>
      <w:p w:rsidR="00F377DD" w:rsidRPr="00305BEC" w:rsidRDefault="00F377DD">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641B9">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7DD" w:rsidRDefault="00F377DD">
      <w:r>
        <w:separator/>
      </w:r>
    </w:p>
  </w:footnote>
  <w:footnote w:type="continuationSeparator" w:id="0">
    <w:p w:rsidR="00F377DD" w:rsidRDefault="00F377DD">
      <w:r>
        <w:continuationSeparator/>
      </w:r>
    </w:p>
  </w:footnote>
  <w:footnote w:id="1">
    <w:p w:rsidR="00F377DD" w:rsidRPr="00C24DBE" w:rsidRDefault="00F377DD"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F377DD" w:rsidRPr="005838BB" w:rsidRDefault="00F377DD" w:rsidP="00AF1F59">
      <w:pPr>
        <w:pStyle w:val="FootnoteText"/>
        <w:jc w:val="both"/>
        <w:rPr>
          <w:rFonts w:asciiTheme="minorHAnsi" w:hAnsiTheme="minorHAnsi"/>
        </w:rPr>
      </w:pPr>
    </w:p>
    <w:p w:rsidR="00F377DD" w:rsidRPr="00D3436F" w:rsidRDefault="00F377DD"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F377DD" w:rsidRPr="000811C1" w:rsidRDefault="00F377DD">
      <w:pPr>
        <w:pStyle w:val="FootnoteText"/>
        <w:rPr>
          <w:rFonts w:asciiTheme="minorHAnsi" w:hAnsiTheme="minorHAnsi"/>
        </w:rPr>
      </w:pPr>
    </w:p>
  </w:footnote>
  <w:footnote w:id="2">
    <w:p w:rsidR="00F377DD" w:rsidRPr="00A31673" w:rsidRDefault="00F377DD">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F377DD" w:rsidRDefault="00F377DD" w:rsidP="006B3E56">
      <w:pPr>
        <w:jc w:val="both"/>
      </w:pPr>
    </w:p>
    <w:p w:rsidR="00F377DD" w:rsidRDefault="00F377DD"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sidR="007F7243" w:rsidRPr="007F7243">
        <w:rPr>
          <w:rFonts w:ascii="GHEA Grapalat" w:hAnsi="GHEA Grapalat"/>
          <w:i/>
          <w:sz w:val="20"/>
          <w:szCs w:val="20"/>
        </w:rPr>
        <w:t xml:space="preserve"> </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F377DD" w:rsidRPr="00503980" w:rsidRDefault="00F377DD"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F377DD" w:rsidRPr="003905B4" w:rsidRDefault="00F377DD"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F377DD" w:rsidRPr="008D64EE" w:rsidRDefault="00F377DD" w:rsidP="006B3E56">
      <w:pPr>
        <w:pStyle w:val="FootnoteText"/>
        <w:rPr>
          <w:rFonts w:asciiTheme="minorHAnsi" w:hAnsiTheme="minorHAnsi"/>
        </w:rPr>
      </w:pPr>
    </w:p>
  </w:footnote>
  <w:footnote w:id="4">
    <w:p w:rsidR="00F377DD" w:rsidRPr="00D3436F" w:rsidRDefault="00F377D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F377DD" w:rsidRPr="00D3436F" w:rsidRDefault="00F377DD">
      <w:pPr>
        <w:pStyle w:val="FootnoteText"/>
        <w:rPr>
          <w:lang w:val="es-ES"/>
        </w:rPr>
      </w:pPr>
    </w:p>
  </w:footnote>
  <w:footnote w:id="5">
    <w:p w:rsidR="00F377DD" w:rsidRPr="008842CE" w:rsidRDefault="00F377DD" w:rsidP="003D2FE2">
      <w:pPr>
        <w:pStyle w:val="FootnoteText"/>
        <w:jc w:val="both"/>
      </w:pPr>
    </w:p>
  </w:footnote>
  <w:footnote w:id="6">
    <w:p w:rsidR="00F377DD" w:rsidRPr="008842CE" w:rsidRDefault="00F377DD" w:rsidP="000A214C">
      <w:pPr>
        <w:pStyle w:val="FootnoteText"/>
        <w:jc w:val="both"/>
      </w:pPr>
    </w:p>
  </w:footnote>
  <w:footnote w:id="7">
    <w:p w:rsidR="00F377DD" w:rsidRPr="002A7C6E" w:rsidRDefault="00F377DD"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F377DD" w:rsidRPr="00D81E0E" w:rsidRDefault="00F377DD"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8">
    <w:p w:rsidR="00F377DD" w:rsidRPr="006F5F33" w:rsidRDefault="00F377DD"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rsidR="00F377DD" w:rsidRPr="006F5F33" w:rsidRDefault="00F377DD"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0">
    <w:p w:rsidR="00F377DD" w:rsidRPr="00892F7F" w:rsidRDefault="00F377DD"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F377DD" w:rsidRPr="0013046C" w:rsidRDefault="00F377DD"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F377DD" w:rsidRPr="0013046C" w:rsidRDefault="00F377DD"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F377DD" w:rsidRPr="006F5F33" w:rsidRDefault="00F377DD"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F377DD" w:rsidRPr="0067463A" w:rsidRDefault="00F377DD" w:rsidP="00F377DD">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F377DD" w:rsidRPr="0067463A" w:rsidRDefault="00F377DD" w:rsidP="00F377DD">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2"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r>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2"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r>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2"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r>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2"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r>
    </w:tbl>
    <w:p w:rsidR="00F377DD" w:rsidRPr="006F5F33" w:rsidRDefault="00F377DD"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F377DD" w:rsidRPr="00576D9C" w:rsidRDefault="00F377DD" w:rsidP="003B2F27">
      <w:pPr>
        <w:pStyle w:val="FootnoteText"/>
        <w:jc w:val="both"/>
        <w:rPr>
          <w:rFonts w:ascii="GHEA Grapalat" w:hAnsi="GHEA Grapalat"/>
          <w:lang w:val="hy-AM"/>
        </w:rPr>
      </w:pPr>
    </w:p>
  </w:footnote>
  <w:footnote w:id="11">
    <w:p w:rsidR="00F377DD" w:rsidRPr="006F5F33" w:rsidRDefault="00F377DD"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F377DD" w:rsidRPr="006F5F33" w:rsidRDefault="00F377DD"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F377DD" w:rsidRPr="006F5F33" w:rsidRDefault="00F377DD"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rsidR="00F377DD" w:rsidRPr="006F5F33" w:rsidRDefault="00F377DD"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F377DD" w:rsidRPr="009E00B3" w:rsidRDefault="00F377DD"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F377DD" w:rsidRPr="00A47171" w:rsidRDefault="00F377DD"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15">
    <w:p w:rsidR="00F377DD" w:rsidRPr="00E40AC8" w:rsidRDefault="00F377DD"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6">
    <w:p w:rsidR="00F377DD" w:rsidRPr="00E40AC8" w:rsidRDefault="00F377DD"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7">
    <w:p w:rsidR="00F377DD" w:rsidRPr="00CA2754" w:rsidRDefault="00F377DD"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F377DD" w:rsidRPr="00CA2754" w:rsidRDefault="00F377DD" w:rsidP="003B2F27">
      <w:pPr>
        <w:pStyle w:val="FootnoteText"/>
        <w:jc w:val="both"/>
        <w:rPr>
          <w:sz w:val="2"/>
          <w:szCs w:val="2"/>
        </w:rPr>
      </w:pPr>
    </w:p>
  </w:footnote>
  <w:footnote w:id="18">
    <w:p w:rsidR="00F377DD" w:rsidRPr="00CA2754" w:rsidRDefault="00F377DD"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6E"/>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5DEA"/>
    <w:rsid w:val="000371A2"/>
    <w:rsid w:val="0003773F"/>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1BF"/>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224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C60"/>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635"/>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32CB"/>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442"/>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9C4"/>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1CB"/>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86F"/>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243"/>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6D9"/>
    <w:rsid w:val="009C5A1D"/>
    <w:rsid w:val="009C5D65"/>
    <w:rsid w:val="009C6103"/>
    <w:rsid w:val="009C7913"/>
    <w:rsid w:val="009D158E"/>
    <w:rsid w:val="009D180E"/>
    <w:rsid w:val="009D1F49"/>
    <w:rsid w:val="009D1F91"/>
    <w:rsid w:val="009D2AE5"/>
    <w:rsid w:val="009D352B"/>
    <w:rsid w:val="009D47AF"/>
    <w:rsid w:val="009D48E1"/>
    <w:rsid w:val="009D50A9"/>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1B9"/>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033"/>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2E"/>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ABF"/>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7DD"/>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EAC4ED0-DC95-4F8D-A433-6AF61D34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1D7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F8C18-4A22-4746-AEE6-AB0E3DD5B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2305</TotalTime>
  <Pages>69</Pages>
  <Words>19210</Words>
  <Characters>109501</Characters>
  <Application>Microsoft Office Word</Application>
  <DocSecurity>0</DocSecurity>
  <Lines>912</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128455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1597</cp:revision>
  <cp:lastPrinted>2018-02-16T07:12:00Z</cp:lastPrinted>
  <dcterms:created xsi:type="dcterms:W3CDTF">2019-10-28T07:04:00Z</dcterms:created>
  <dcterms:modified xsi:type="dcterms:W3CDTF">2023-04-17T06:01:00Z</dcterms:modified>
</cp:coreProperties>
</file>