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32FDA">
        <w:rPr>
          <w:rFonts w:ascii="GHEA Grapalat" w:hAnsi="GHEA Grapalat"/>
          <w:i w:val="0"/>
          <w:sz w:val="24"/>
          <w:szCs w:val="24"/>
          <w:lang w:val="hy-AM"/>
        </w:rPr>
        <w:t xml:space="preserve">СРОЧНОМ </w:t>
      </w:r>
      <w:r w:rsidRPr="009044F1">
        <w:rPr>
          <w:rFonts w:ascii="GHEA Grapalat" w:hAnsi="GHEA Grapalat"/>
          <w:i w:val="0"/>
          <w:sz w:val="24"/>
          <w:szCs w:val="24"/>
        </w:rPr>
        <w:t>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178B2">
        <w:rPr>
          <w:rFonts w:ascii="GHEA Grapalat" w:hAnsi="GHEA Grapalat"/>
          <w:i w:val="0"/>
          <w:sz w:val="24"/>
          <w:szCs w:val="24"/>
        </w:rPr>
        <w:t>1</w:t>
      </w:r>
      <w:r w:rsidR="00C178B2" w:rsidRPr="00C178B2">
        <w:rPr>
          <w:rFonts w:ascii="GHEA Grapalat" w:hAnsi="GHEA Grapalat"/>
          <w:i w:val="0"/>
          <w:sz w:val="24"/>
          <w:szCs w:val="24"/>
        </w:rPr>
        <w:t>8</w:t>
      </w:r>
      <w:r w:rsidRPr="009044F1">
        <w:rPr>
          <w:rFonts w:ascii="GHEA Grapalat" w:hAnsi="GHEA Grapalat"/>
          <w:i w:val="0"/>
          <w:sz w:val="24"/>
          <w:szCs w:val="24"/>
        </w:rPr>
        <w:t>" "</w:t>
      </w:r>
      <w:r w:rsidR="00DC212B">
        <w:rPr>
          <w:rFonts w:ascii="GHEA Grapalat" w:hAnsi="GHEA Grapalat"/>
          <w:i w:val="0"/>
          <w:sz w:val="24"/>
          <w:szCs w:val="24"/>
          <w:lang w:val="hy-AM"/>
        </w:rPr>
        <w:t>0</w:t>
      </w:r>
      <w:r w:rsidR="00DC212B" w:rsidRPr="00DC212B">
        <w:rPr>
          <w:rFonts w:ascii="GHEA Grapalat" w:hAnsi="GHEA Grapalat"/>
          <w:i w:val="0"/>
          <w:sz w:val="24"/>
          <w:szCs w:val="24"/>
        </w:rPr>
        <w:t>4</w:t>
      </w:r>
      <w:r w:rsidRPr="009044F1">
        <w:rPr>
          <w:rFonts w:ascii="GHEA Grapalat" w:hAnsi="GHEA Grapalat"/>
          <w:i w:val="0"/>
          <w:sz w:val="24"/>
          <w:szCs w:val="24"/>
        </w:rPr>
        <w:t>" 20</w:t>
      </w:r>
      <w:r w:rsidR="00B14556" w:rsidRPr="00B1455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C178B2" w:rsidRPr="00C178B2">
        <w:rPr>
          <w:rFonts w:ascii="GHEA Grapalat" w:hAnsi="GHEA Grapalat"/>
          <w:i w:val="0"/>
          <w:sz w:val="24"/>
          <w:szCs w:val="24"/>
        </w:rPr>
        <w:t>2</w:t>
      </w:r>
      <w:r w:rsidRPr="009044F1">
        <w:rPr>
          <w:rFonts w:ascii="GHEA Grapalat" w:hAnsi="GHEA Grapalat"/>
          <w:i w:val="0"/>
          <w:sz w:val="24"/>
          <w:szCs w:val="24"/>
        </w:rPr>
        <w:t xml:space="preserve">" </w:t>
      </w:r>
    </w:p>
    <w:p w:rsidR="00416218" w:rsidRPr="00416218" w:rsidRDefault="00416218" w:rsidP="00B46D58">
      <w:pPr>
        <w:pStyle w:val="a3"/>
        <w:widowControl w:val="0"/>
        <w:spacing w:after="160" w:line="240" w:lineRule="auto"/>
        <w:ind w:firstLine="0"/>
        <w:jc w:val="center"/>
        <w:rPr>
          <w:rFonts w:ascii="GHEA Grapalat" w:hAnsi="GHEA Grapalat"/>
          <w:b/>
          <w:i w:val="0"/>
          <w:sz w:val="24"/>
          <w:szCs w:val="24"/>
        </w:rPr>
      </w:pPr>
      <w:r w:rsidRPr="00416218">
        <w:rPr>
          <w:rFonts w:ascii="GHEA Grapalat" w:hAnsi="GHEA Grapalat"/>
          <w:b/>
          <w:i w:val="0"/>
          <w:sz w:val="24"/>
          <w:szCs w:val="24"/>
        </w:rPr>
        <w:t>Процедура закупки организована на основании части 6 статьи 15 Закона</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F685E">
        <w:rPr>
          <w:rFonts w:ascii="GHEA Grapalat" w:hAnsi="GHEA Grapalat"/>
          <w:i w:val="0"/>
          <w:sz w:val="24"/>
          <w:szCs w:val="24"/>
        </w:rPr>
        <w:t>«ShМАН-SC-HBMAShDzB-22/03»</w:t>
      </w:r>
    </w:p>
    <w:p w:rsidR="0091042F" w:rsidRPr="009044F1" w:rsidRDefault="0091042F" w:rsidP="00B46D58">
      <w:pPr>
        <w:pStyle w:val="a3"/>
        <w:widowControl w:val="0"/>
        <w:spacing w:after="160" w:line="240" w:lineRule="auto"/>
        <w:rPr>
          <w:rFonts w:ascii="GHEA Grapalat" w:hAnsi="GHEA Grapalat"/>
          <w:i w:val="0"/>
          <w:sz w:val="24"/>
          <w:szCs w:val="24"/>
        </w:rPr>
      </w:pPr>
    </w:p>
    <w:p w:rsidR="00A5548A" w:rsidRPr="00BE5CF7" w:rsidRDefault="00A5548A" w:rsidP="00BE5CF7">
      <w:pPr>
        <w:pStyle w:val="a3"/>
        <w:widowControl w:val="0"/>
        <w:spacing w:line="240" w:lineRule="auto"/>
        <w:ind w:firstLine="709"/>
        <w:rPr>
          <w:rFonts w:ascii="Sylfaen" w:hAnsi="Sylfaen"/>
          <w:i w:val="0"/>
          <w:sz w:val="24"/>
          <w:szCs w:val="24"/>
        </w:rPr>
      </w:pPr>
      <w:r w:rsidRPr="006453DD">
        <w:rPr>
          <w:rFonts w:ascii="Sylfaen" w:hAnsi="Sylfaen"/>
          <w:i w:val="0"/>
          <w:sz w:val="24"/>
          <w:szCs w:val="24"/>
        </w:rPr>
        <w:t xml:space="preserve">Заказчик </w:t>
      </w:r>
      <w:r w:rsidRPr="006453DD">
        <w:rPr>
          <w:rFonts w:ascii="Sylfaen" w:hAnsi="Sylfaen"/>
          <w:i w:val="0"/>
          <w:sz w:val="24"/>
          <w:szCs w:val="24"/>
          <w:lang w:val="hy-AM"/>
        </w:rPr>
        <w:t>Ахурянский муниципалитет</w:t>
      </w:r>
      <w:r w:rsidRPr="006453DD">
        <w:rPr>
          <w:rFonts w:ascii="Sylfaen" w:hAnsi="Sylfaen"/>
          <w:i w:val="0"/>
          <w:sz w:val="24"/>
          <w:szCs w:val="24"/>
        </w:rPr>
        <w:t xml:space="preserve">, находящийся по адресу: находящийся по адресу Ширакский марз, Р.А. Ахурян, Гюмрийское шоссе 42 объявляет </w:t>
      </w:r>
      <w:r w:rsidR="00601DFE">
        <w:rPr>
          <w:rFonts w:ascii="Sylfaen" w:hAnsi="Sylfaen"/>
          <w:i w:val="0"/>
          <w:sz w:val="24"/>
          <w:szCs w:val="24"/>
        </w:rPr>
        <w:t>срочный открытый конкурс</w:t>
      </w:r>
      <w:r w:rsidRPr="006453DD">
        <w:rPr>
          <w:rFonts w:ascii="Sylfaen" w:hAnsi="Sylfaen"/>
          <w:i w:val="0"/>
          <w:sz w:val="24"/>
          <w:szCs w:val="24"/>
        </w:rPr>
        <w:t xml:space="preserve">, который проводится </w:t>
      </w:r>
      <w:r w:rsidR="009F685E" w:rsidRPr="00FB4B89">
        <w:rPr>
          <w:rFonts w:ascii="Sylfaen" w:hAnsi="Sylfaen"/>
          <w:i w:val="0"/>
          <w:sz w:val="24"/>
          <w:szCs w:val="24"/>
          <w:highlight w:val="yellow"/>
        </w:rPr>
        <w:t>в два этапа. Этап I в 2022 г. և Этап II в 2023</w:t>
      </w:r>
      <w:r w:rsidR="009F685E" w:rsidRPr="009F685E">
        <w:rPr>
          <w:rFonts w:ascii="Sylfaen" w:hAnsi="Sylfaen"/>
          <w:i w:val="0"/>
          <w:sz w:val="24"/>
          <w:szCs w:val="24"/>
        </w:rPr>
        <w:t xml:space="preserve"> г.</w:t>
      </w:r>
      <w:r w:rsidRPr="006453DD">
        <w:rPr>
          <w:rFonts w:ascii="Sylfaen" w:hAnsi="Sylfaen"/>
          <w:i w:val="0"/>
          <w:sz w:val="24"/>
          <w:szCs w:val="24"/>
          <w:lang w:val="hy-AM"/>
        </w:rPr>
        <w:t>.</w:t>
      </w:r>
    </w:p>
    <w:p w:rsidR="00A5548A" w:rsidRPr="008418A6" w:rsidRDefault="00A5548A" w:rsidP="008418A6">
      <w:pPr>
        <w:pStyle w:val="a3"/>
        <w:widowControl w:val="0"/>
        <w:spacing w:line="240" w:lineRule="auto"/>
        <w:ind w:firstLine="0"/>
        <w:rPr>
          <w:rFonts w:ascii="Sylfaen" w:hAnsi="Sylfaen"/>
          <w:b/>
          <w:i w:val="0"/>
          <w:spacing w:val="6"/>
          <w:sz w:val="24"/>
          <w:szCs w:val="24"/>
        </w:rPr>
      </w:pPr>
      <w:r w:rsidRPr="006453DD">
        <w:rPr>
          <w:rFonts w:ascii="Sylfaen" w:hAnsi="Sylfaen"/>
          <w:i w:val="0"/>
          <w:sz w:val="24"/>
          <w:szCs w:val="24"/>
        </w:rPr>
        <w:t>Участнику, отобранному по итогам настоящей процедуры, в</w:t>
      </w:r>
      <w:r w:rsidRPr="006453DD">
        <w:rPr>
          <w:rFonts w:ascii="Sylfaen" w:hAnsi="Sylfaen" w:cs="Courier New"/>
          <w:i w:val="0"/>
          <w:sz w:val="24"/>
          <w:szCs w:val="24"/>
          <w:lang w:val="en-US"/>
        </w:rPr>
        <w:t> </w:t>
      </w:r>
      <w:r w:rsidRPr="006453DD">
        <w:rPr>
          <w:rFonts w:ascii="Sylfaen" w:hAnsi="Sylfaen"/>
          <w:i w:val="0"/>
          <w:spacing w:val="6"/>
          <w:sz w:val="24"/>
          <w:szCs w:val="24"/>
        </w:rPr>
        <w:t>установленном</w:t>
      </w:r>
      <w:r w:rsidRPr="006453DD">
        <w:rPr>
          <w:rFonts w:ascii="Sylfaen" w:hAnsi="Sylfaen" w:cs="Courier New"/>
          <w:i w:val="0"/>
          <w:spacing w:val="6"/>
          <w:sz w:val="24"/>
          <w:szCs w:val="24"/>
          <w:lang w:val="en-US"/>
        </w:rPr>
        <w:t> </w:t>
      </w:r>
      <w:r w:rsidRPr="006453DD">
        <w:rPr>
          <w:rFonts w:ascii="Sylfaen" w:hAnsi="Sylfaen"/>
          <w:i w:val="0"/>
          <w:spacing w:val="6"/>
          <w:sz w:val="24"/>
          <w:szCs w:val="24"/>
        </w:rPr>
        <w:t xml:space="preserve">порядке будет предложено заключить договор на поставку </w:t>
      </w:r>
      <w:r w:rsidR="00C1018F">
        <w:rPr>
          <w:rFonts w:ascii="Sylfaen" w:hAnsi="Sylfaen" w:cs="Courier New"/>
          <w:b/>
          <w:i w:val="0"/>
          <w:color w:val="202124"/>
          <w:lang w:bidi="ar-SA"/>
        </w:rPr>
        <w:t>Строительство детского сада в поселке Карнут, община Ахурян, Ширакская область, РА</w:t>
      </w:r>
    </w:p>
    <w:p w:rsidR="00A5548A" w:rsidRPr="006453DD" w:rsidRDefault="00A5548A" w:rsidP="00BE5CF7">
      <w:pPr>
        <w:pStyle w:val="a3"/>
        <w:widowControl w:val="0"/>
        <w:spacing w:line="240" w:lineRule="auto"/>
        <w:ind w:firstLine="0"/>
        <w:rPr>
          <w:rFonts w:ascii="Sylfaen" w:hAnsi="Sylfaen"/>
          <w:i w:val="0"/>
          <w:sz w:val="24"/>
          <w:szCs w:val="24"/>
        </w:rPr>
      </w:pPr>
      <w:r w:rsidRPr="006453DD">
        <w:rPr>
          <w:rFonts w:ascii="Sylfaen" w:hAnsi="Sylfaen"/>
          <w:i w:val="0"/>
          <w:sz w:val="24"/>
          <w:szCs w:val="24"/>
        </w:rPr>
        <w:t xml:space="preserve"> (далее — договор).</w:t>
      </w:r>
    </w:p>
    <w:p w:rsidR="00A5548A" w:rsidRPr="006453DD" w:rsidRDefault="00A5548A" w:rsidP="00A5548A">
      <w:pPr>
        <w:pStyle w:val="a3"/>
        <w:widowControl w:val="0"/>
        <w:spacing w:after="160" w:line="240" w:lineRule="auto"/>
        <w:ind w:firstLine="567"/>
        <w:rPr>
          <w:rFonts w:ascii="Sylfaen" w:hAnsi="Sylfaen"/>
          <w:i w:val="0"/>
          <w:sz w:val="24"/>
          <w:szCs w:val="24"/>
        </w:rPr>
      </w:pPr>
      <w:r w:rsidRPr="006453DD">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453DD">
        <w:rPr>
          <w:rFonts w:ascii="Sylfaen" w:hAnsi="Sylfaen" w:cs="Courier New"/>
          <w:i w:val="0"/>
          <w:sz w:val="24"/>
          <w:szCs w:val="24"/>
          <w:lang w:val="en-US"/>
        </w:rPr>
        <w:t> </w:t>
      </w:r>
      <w:r w:rsidRPr="006453DD">
        <w:rPr>
          <w:rFonts w:ascii="Sylfaen" w:hAnsi="Sylfaen"/>
          <w:i w:val="0"/>
          <w:sz w:val="24"/>
          <w:szCs w:val="24"/>
        </w:rPr>
        <w:t>настоящей процедуре.</w:t>
      </w:r>
    </w:p>
    <w:p w:rsidR="00A5548A" w:rsidRPr="006453DD" w:rsidRDefault="00A5548A" w:rsidP="00A5548A">
      <w:pPr>
        <w:pStyle w:val="a3"/>
        <w:widowControl w:val="0"/>
        <w:spacing w:after="160" w:line="240" w:lineRule="auto"/>
        <w:ind w:firstLine="567"/>
        <w:rPr>
          <w:rFonts w:ascii="Sylfaen" w:hAnsi="Sylfaen"/>
          <w:i w:val="0"/>
          <w:sz w:val="24"/>
          <w:szCs w:val="24"/>
        </w:rPr>
      </w:pPr>
      <w:r w:rsidRPr="006453DD">
        <w:rPr>
          <w:rFonts w:ascii="Sylfaen" w:hAnsi="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6453DD" w:rsidDel="00052084">
        <w:rPr>
          <w:rFonts w:ascii="Sylfaen" w:hAnsi="Sylfaen"/>
          <w:i w:val="0"/>
          <w:sz w:val="24"/>
          <w:szCs w:val="24"/>
        </w:rPr>
        <w:t xml:space="preserve"> </w:t>
      </w:r>
      <w:r w:rsidRPr="006453DD">
        <w:rPr>
          <w:rFonts w:ascii="Sylfaen" w:hAnsi="Sylfaen"/>
          <w:i w:val="0"/>
          <w:sz w:val="24"/>
          <w:szCs w:val="24"/>
        </w:rPr>
        <w:t>Отобранный участник определяется из числа участников, подавших заявки, оцененные удовлетворительно</w:t>
      </w:r>
      <w:r w:rsidRPr="006453DD">
        <w:rPr>
          <w:rFonts w:ascii="Sylfaen" w:hAnsi="Sylfaen"/>
          <w:i w:val="0"/>
          <w:sz w:val="24"/>
          <w:szCs w:val="24"/>
          <w:lang w:val="hy-AM"/>
        </w:rPr>
        <w:t xml:space="preserve"> </w:t>
      </w:r>
      <w:r w:rsidRPr="006453DD">
        <w:rPr>
          <w:rFonts w:ascii="Sylfaen" w:hAnsi="Sylfaen"/>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A5548A" w:rsidRPr="006453DD" w:rsidRDefault="00A5548A" w:rsidP="00335918">
      <w:pPr>
        <w:pStyle w:val="a3"/>
        <w:widowControl w:val="0"/>
        <w:spacing w:line="240" w:lineRule="auto"/>
        <w:ind w:firstLine="567"/>
        <w:rPr>
          <w:rFonts w:ascii="Sylfaen" w:hAnsi="Sylfaen"/>
          <w:i w:val="0"/>
          <w:sz w:val="24"/>
          <w:szCs w:val="24"/>
        </w:rPr>
      </w:pPr>
      <w:r w:rsidRPr="006453DD">
        <w:rPr>
          <w:rFonts w:ascii="Sylfaen" w:hAnsi="Sylfaen"/>
          <w:i w:val="0"/>
          <w:sz w:val="24"/>
          <w:szCs w:val="24"/>
        </w:rPr>
        <w:t>Для получения приглашения на процедуру в бумажной форме необходим</w:t>
      </w:r>
      <w:r w:rsidR="00EE5AB3">
        <w:rPr>
          <w:rFonts w:ascii="Sylfaen" w:hAnsi="Sylfaen"/>
          <w:i w:val="0"/>
          <w:sz w:val="24"/>
          <w:szCs w:val="24"/>
        </w:rPr>
        <w:t>о обратиться к заказчику до 14:3</w:t>
      </w:r>
      <w:r w:rsidRPr="006453DD">
        <w:rPr>
          <w:rFonts w:ascii="Sylfaen" w:hAnsi="Sylfaen"/>
          <w:i w:val="0"/>
          <w:sz w:val="24"/>
          <w:szCs w:val="24"/>
        </w:rPr>
        <w:t xml:space="preserve">0 часов </w:t>
      </w:r>
      <w:r w:rsidR="003209F6">
        <w:rPr>
          <w:rFonts w:ascii="Sylfaen" w:hAnsi="Sylfaen"/>
          <w:i w:val="0"/>
          <w:sz w:val="24"/>
          <w:szCs w:val="24"/>
        </w:rPr>
        <w:t>16</w:t>
      </w:r>
      <w:r w:rsidRPr="006453DD">
        <w:rPr>
          <w:rFonts w:ascii="Sylfaen" w:hAnsi="Sylfaen"/>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453DD">
        <w:rPr>
          <w:rFonts w:ascii="Sylfaen" w:hAnsi="Sylfaen"/>
          <w:lang w:val="en-US"/>
        </w:rPr>
        <w:t> </w:t>
      </w:r>
      <w:r w:rsidRPr="006453DD">
        <w:rPr>
          <w:rFonts w:ascii="Sylfaen" w:hAnsi="Sylfaen"/>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A5548A" w:rsidRPr="006453DD" w:rsidRDefault="00A5548A" w:rsidP="00335918">
      <w:pPr>
        <w:pStyle w:val="a3"/>
        <w:widowControl w:val="0"/>
        <w:spacing w:line="240" w:lineRule="auto"/>
        <w:ind w:firstLine="567"/>
        <w:rPr>
          <w:rFonts w:ascii="Sylfaen" w:hAnsi="Sylfaen"/>
          <w:i w:val="0"/>
          <w:spacing w:val="-6"/>
          <w:sz w:val="24"/>
          <w:szCs w:val="24"/>
        </w:rPr>
      </w:pPr>
      <w:r w:rsidRPr="006453DD">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453DD">
        <w:rPr>
          <w:rFonts w:ascii="Sylfaen" w:hAnsi="Sylfaen" w:cs="Courier New"/>
          <w:i w:val="0"/>
          <w:spacing w:val="-6"/>
          <w:sz w:val="24"/>
          <w:szCs w:val="24"/>
          <w:lang w:val="en-US"/>
        </w:rPr>
        <w:t> </w:t>
      </w:r>
      <w:r w:rsidRPr="006453DD">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5548A" w:rsidRPr="006453DD" w:rsidRDefault="00A5548A" w:rsidP="00335918">
      <w:pPr>
        <w:pStyle w:val="a3"/>
        <w:widowControl w:val="0"/>
        <w:spacing w:line="240" w:lineRule="auto"/>
        <w:ind w:firstLine="567"/>
        <w:rPr>
          <w:rFonts w:ascii="Sylfaen" w:hAnsi="Sylfaen"/>
          <w:i w:val="0"/>
          <w:sz w:val="24"/>
          <w:szCs w:val="24"/>
        </w:rPr>
      </w:pPr>
      <w:r w:rsidRPr="006453DD">
        <w:rPr>
          <w:rFonts w:ascii="Sylfaen" w:hAnsi="Sylfaen"/>
          <w:i w:val="0"/>
          <w:sz w:val="24"/>
          <w:szCs w:val="24"/>
        </w:rPr>
        <w:t>Неполучение приглашения не ограничивает права участника на участие в</w:t>
      </w:r>
      <w:r w:rsidRPr="006453DD">
        <w:rPr>
          <w:rFonts w:ascii="Sylfaen" w:hAnsi="Sylfaen" w:cs="Courier New"/>
          <w:i w:val="0"/>
          <w:sz w:val="24"/>
          <w:szCs w:val="24"/>
          <w:lang w:val="en-US"/>
        </w:rPr>
        <w:t> </w:t>
      </w:r>
      <w:r w:rsidRPr="006453DD">
        <w:rPr>
          <w:rFonts w:ascii="Sylfaen" w:hAnsi="Sylfaen"/>
          <w:i w:val="0"/>
          <w:sz w:val="24"/>
          <w:szCs w:val="24"/>
        </w:rPr>
        <w:t>настоящей процедуре.</w:t>
      </w:r>
    </w:p>
    <w:p w:rsidR="00A5548A" w:rsidRPr="002451D0" w:rsidRDefault="00A5548A" w:rsidP="003B08A6">
      <w:pPr>
        <w:pStyle w:val="a3"/>
        <w:widowControl w:val="0"/>
        <w:spacing w:after="160" w:line="240" w:lineRule="auto"/>
        <w:ind w:firstLine="567"/>
        <w:rPr>
          <w:rFonts w:ascii="Sylfaen" w:hAnsi="Sylfaen"/>
          <w:i w:val="0"/>
          <w:spacing w:val="6"/>
          <w:sz w:val="24"/>
          <w:szCs w:val="24"/>
        </w:rPr>
      </w:pPr>
      <w:r w:rsidRPr="002451D0">
        <w:rPr>
          <w:rFonts w:ascii="Sylfaen" w:hAnsi="Sylfaen"/>
          <w:i w:val="0"/>
          <w:sz w:val="24"/>
          <w:szCs w:val="24"/>
        </w:rPr>
        <w:t>Заявки на настоящую процедуру необходимо подавать по адресу</w:t>
      </w:r>
      <w:r w:rsidRPr="002451D0">
        <w:rPr>
          <w:rFonts w:ascii="Sylfaen" w:hAnsi="Sylfaen"/>
          <w:i w:val="0"/>
          <w:spacing w:val="6"/>
          <w:sz w:val="24"/>
          <w:szCs w:val="24"/>
        </w:rPr>
        <w:t xml:space="preserve"> </w:t>
      </w:r>
      <w:r w:rsidRPr="002451D0">
        <w:rPr>
          <w:rFonts w:ascii="Sylfaen" w:hAnsi="Sylfaen"/>
          <w:i w:val="0"/>
          <w:sz w:val="24"/>
          <w:szCs w:val="24"/>
        </w:rPr>
        <w:t xml:space="preserve">Ширакский марз, Р.А. </w:t>
      </w:r>
      <w:r w:rsidRPr="002451D0">
        <w:rPr>
          <w:rFonts w:ascii="Sylfaen" w:hAnsi="Sylfaen"/>
          <w:i w:val="0"/>
          <w:sz w:val="24"/>
          <w:szCs w:val="24"/>
        </w:rPr>
        <w:lastRenderedPageBreak/>
        <w:t>Ахурян, Гюмрийское шоссе 42,</w:t>
      </w:r>
    </w:p>
    <w:p w:rsidR="00A5548A" w:rsidRPr="002451D0" w:rsidRDefault="00A5548A" w:rsidP="003B08A6">
      <w:pPr>
        <w:pStyle w:val="a3"/>
        <w:widowControl w:val="0"/>
        <w:spacing w:line="240" w:lineRule="auto"/>
        <w:ind w:firstLine="0"/>
        <w:rPr>
          <w:rFonts w:ascii="Sylfaen" w:hAnsi="Sylfaen"/>
          <w:i w:val="0"/>
          <w:sz w:val="24"/>
          <w:szCs w:val="24"/>
          <w:lang w:val="hy-AM"/>
        </w:rPr>
      </w:pPr>
      <w:r w:rsidRPr="002451D0">
        <w:rPr>
          <w:rFonts w:ascii="Sylfaen" w:hAnsi="Sylfaen"/>
          <w:i w:val="0"/>
          <w:sz w:val="24"/>
          <w:szCs w:val="24"/>
        </w:rPr>
        <w:t xml:space="preserve">в документарной форме, до </w:t>
      </w:r>
      <w:r w:rsidR="00DB63A6" w:rsidRPr="002451D0">
        <w:rPr>
          <w:rFonts w:ascii="Sylfaen" w:hAnsi="Sylfaen"/>
          <w:i w:val="0"/>
          <w:sz w:val="24"/>
          <w:szCs w:val="24"/>
        </w:rPr>
        <w:t>14:3</w:t>
      </w:r>
      <w:r w:rsidRPr="002451D0">
        <w:rPr>
          <w:rFonts w:ascii="Sylfaen" w:hAnsi="Sylfaen"/>
          <w:i w:val="0"/>
          <w:sz w:val="24"/>
          <w:szCs w:val="24"/>
        </w:rPr>
        <w:t xml:space="preserve">0 часов </w:t>
      </w:r>
      <w:r w:rsidR="003209F6">
        <w:rPr>
          <w:rFonts w:ascii="Sylfaen" w:hAnsi="Sylfaen"/>
          <w:i w:val="0"/>
          <w:sz w:val="24"/>
          <w:szCs w:val="24"/>
        </w:rPr>
        <w:t>16</w:t>
      </w:r>
      <w:r w:rsidRPr="002451D0">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5548A" w:rsidRPr="006453DD" w:rsidRDefault="00A5548A" w:rsidP="003B08A6">
      <w:pPr>
        <w:pStyle w:val="a3"/>
        <w:widowControl w:val="0"/>
        <w:spacing w:line="240" w:lineRule="auto"/>
        <w:ind w:firstLine="567"/>
        <w:rPr>
          <w:rFonts w:ascii="Sylfaen" w:hAnsi="Sylfaen"/>
          <w:i w:val="0"/>
          <w:sz w:val="24"/>
          <w:szCs w:val="24"/>
        </w:rPr>
      </w:pPr>
      <w:r w:rsidRPr="006453DD">
        <w:rPr>
          <w:rFonts w:ascii="Sylfaen" w:hAnsi="Sylfaen"/>
          <w:i w:val="0"/>
          <w:sz w:val="24"/>
          <w:szCs w:val="24"/>
        </w:rPr>
        <w:t xml:space="preserve">Вскрытие заявок будет проводиться по адресу Ширакский марз, Р.А. Ахурян, Гюмрийское шоссе 42, в </w:t>
      </w:r>
      <w:r w:rsidR="00DB63A6">
        <w:rPr>
          <w:rFonts w:ascii="Sylfaen" w:hAnsi="Sylfaen"/>
          <w:i w:val="0"/>
          <w:sz w:val="24"/>
          <w:szCs w:val="24"/>
        </w:rPr>
        <w:t>14:3</w:t>
      </w:r>
      <w:r w:rsidRPr="006453DD">
        <w:rPr>
          <w:rFonts w:ascii="Sylfaen" w:hAnsi="Sylfaen"/>
          <w:i w:val="0"/>
          <w:sz w:val="24"/>
          <w:szCs w:val="24"/>
        </w:rPr>
        <w:t>0 часов "</w:t>
      </w:r>
      <w:r w:rsidR="003209F6">
        <w:rPr>
          <w:rFonts w:ascii="Sylfaen" w:hAnsi="Sylfaen"/>
          <w:i w:val="0"/>
          <w:sz w:val="24"/>
          <w:szCs w:val="24"/>
        </w:rPr>
        <w:t>04</w:t>
      </w:r>
      <w:r w:rsidRPr="006453DD">
        <w:rPr>
          <w:rFonts w:ascii="Sylfaen" w:hAnsi="Sylfaen"/>
          <w:i w:val="0"/>
          <w:sz w:val="24"/>
          <w:szCs w:val="24"/>
        </w:rPr>
        <w:t>" "</w:t>
      </w:r>
      <w:r w:rsidR="003209F6">
        <w:rPr>
          <w:rFonts w:ascii="Sylfaen" w:hAnsi="Sylfaen"/>
          <w:i w:val="0"/>
          <w:sz w:val="24"/>
          <w:szCs w:val="24"/>
        </w:rPr>
        <w:t>05</w:t>
      </w:r>
      <w:r w:rsidRPr="006453DD">
        <w:rPr>
          <w:rFonts w:ascii="Sylfaen" w:hAnsi="Sylfaen"/>
          <w:i w:val="0"/>
          <w:sz w:val="24"/>
          <w:szCs w:val="24"/>
        </w:rPr>
        <w:t>" "</w:t>
      </w:r>
      <w:r w:rsidR="00B7296D">
        <w:rPr>
          <w:rFonts w:ascii="Sylfaen" w:hAnsi="Sylfaen"/>
          <w:i w:val="0"/>
          <w:sz w:val="24"/>
          <w:szCs w:val="24"/>
        </w:rPr>
        <w:t>2022</w:t>
      </w:r>
      <w:r w:rsidRPr="006453DD">
        <w:rPr>
          <w:rFonts w:ascii="Sylfaen" w:hAnsi="Sylfaen"/>
          <w:i w:val="0"/>
          <w:sz w:val="24"/>
          <w:szCs w:val="24"/>
        </w:rPr>
        <w:t>".</w:t>
      </w:r>
    </w:p>
    <w:p w:rsidR="00A5548A" w:rsidRPr="006453DD" w:rsidRDefault="00A5548A" w:rsidP="003B08A6">
      <w:pPr>
        <w:pStyle w:val="a3"/>
        <w:widowControl w:val="0"/>
        <w:spacing w:after="160" w:line="240" w:lineRule="auto"/>
        <w:ind w:firstLine="567"/>
        <w:rPr>
          <w:rFonts w:ascii="Sylfaen" w:hAnsi="Sylfaen"/>
          <w:i w:val="0"/>
          <w:sz w:val="24"/>
          <w:szCs w:val="24"/>
        </w:rPr>
      </w:pPr>
      <w:r w:rsidRPr="006453DD">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w:t>
      </w:r>
      <w:r w:rsidRPr="006453DD" w:rsidDel="00D746A9">
        <w:rPr>
          <w:rFonts w:ascii="Sylfaen" w:hAnsi="Sylfaen"/>
          <w:i w:val="0"/>
          <w:sz w:val="24"/>
          <w:szCs w:val="24"/>
        </w:rPr>
        <w:t xml:space="preserve"> </w:t>
      </w:r>
      <w:r w:rsidRPr="006453DD">
        <w:rPr>
          <w:rFonts w:ascii="Sylfaen" w:hAnsi="Sylfaen"/>
          <w:i w:val="0"/>
          <w:sz w:val="24"/>
          <w:szCs w:val="24"/>
        </w:rPr>
        <w:t>по адресу: ул. Мелик-Адамяна 1, Ереван. Обжалование осуществляется в порядке, установленном приглашением на</w:t>
      </w:r>
      <w:r w:rsidRPr="006453DD">
        <w:rPr>
          <w:rFonts w:ascii="Sylfaen" w:hAnsi="Sylfaen" w:cs="Courier New"/>
          <w:i w:val="0"/>
          <w:sz w:val="24"/>
          <w:szCs w:val="24"/>
          <w:lang w:val="en-US"/>
        </w:rPr>
        <w:t> </w:t>
      </w:r>
      <w:r w:rsidRPr="006453DD">
        <w:rPr>
          <w:rFonts w:ascii="Sylfaen" w:hAnsi="Sylfaen"/>
          <w:i w:val="0"/>
          <w:sz w:val="24"/>
          <w:szCs w:val="24"/>
        </w:rPr>
        <w:t>настоящий конкурс. Для подачи жалобы требуется плата в размере 30</w:t>
      </w:r>
      <w:r w:rsidRPr="006453DD">
        <w:rPr>
          <w:rFonts w:ascii="Sylfaen" w:hAnsi="Sylfaen" w:cs="Courier New"/>
          <w:i w:val="0"/>
          <w:sz w:val="24"/>
          <w:szCs w:val="24"/>
          <w:lang w:val="en-US"/>
        </w:rPr>
        <w:t> </w:t>
      </w:r>
      <w:r w:rsidRPr="006453DD">
        <w:rPr>
          <w:rFonts w:ascii="Sylfaen" w:hAnsi="Sylfaen"/>
          <w:i w:val="0"/>
          <w:sz w:val="24"/>
          <w:szCs w:val="24"/>
        </w:rPr>
        <w:t>000</w:t>
      </w:r>
      <w:r w:rsidRPr="006453DD">
        <w:rPr>
          <w:rFonts w:ascii="Sylfaen" w:hAnsi="Sylfaen" w:cs="Courier New"/>
          <w:i w:val="0"/>
          <w:sz w:val="24"/>
          <w:szCs w:val="24"/>
          <w:lang w:val="en-US"/>
        </w:rPr>
        <w:t> </w:t>
      </w:r>
      <w:r w:rsidRPr="006453DD">
        <w:rPr>
          <w:rFonts w:ascii="Sylfaen" w:hAnsi="Sylfaen"/>
          <w:i w:val="0"/>
          <w:sz w:val="24"/>
          <w:szCs w:val="24"/>
        </w:rPr>
        <w:t>(тридцать тысяч) драмов РА, которая должна быть перечислена на</w:t>
      </w:r>
      <w:r w:rsidRPr="006453DD">
        <w:rPr>
          <w:rFonts w:ascii="Sylfaen" w:hAnsi="Sylfaen" w:cs="Courier New"/>
          <w:i w:val="0"/>
          <w:sz w:val="24"/>
          <w:szCs w:val="24"/>
          <w:lang w:val="en-US"/>
        </w:rPr>
        <w:t> </w:t>
      </w:r>
      <w:r w:rsidRPr="006453DD">
        <w:rPr>
          <w:rFonts w:ascii="Sylfaen" w:hAnsi="Sylfaen"/>
          <w:i w:val="0"/>
          <w:sz w:val="24"/>
          <w:szCs w:val="24"/>
        </w:rPr>
        <w:t>казначейский счет № 900008000482, открытый на имя Министерства финансов Республики Армения.</w:t>
      </w:r>
    </w:p>
    <w:p w:rsidR="00A5548A" w:rsidRPr="006453DD" w:rsidRDefault="00A5548A" w:rsidP="003B08A6">
      <w:pPr>
        <w:rPr>
          <w:rFonts w:ascii="Sylfaen" w:hAnsi="Sylfaen"/>
          <w:i/>
        </w:rPr>
      </w:pPr>
      <w:r w:rsidRPr="006453DD">
        <w:rPr>
          <w:rFonts w:ascii="Sylfaen" w:hAnsi="Sylfaen"/>
        </w:rPr>
        <w:t>Для получения дополнительной информации, связанной с настоящим</w:t>
      </w:r>
      <w:r w:rsidRPr="006453DD">
        <w:rPr>
          <w:rFonts w:ascii="Sylfaen" w:hAnsi="Sylfaen" w:cs="Courier New"/>
          <w:lang w:val="en-US"/>
        </w:rPr>
        <w:t> </w:t>
      </w:r>
      <w:r w:rsidRPr="006453DD">
        <w:rPr>
          <w:rFonts w:ascii="Sylfaen" w:hAnsi="Sylfaen"/>
        </w:rPr>
        <w:t xml:space="preserve">объявлением, можете обратиться к секретарю Оценочной комиссии </w:t>
      </w:r>
    </w:p>
    <w:p w:rsidR="00A5548A" w:rsidRPr="006453DD" w:rsidRDefault="00A5548A" w:rsidP="003B08A6">
      <w:pPr>
        <w:pStyle w:val="a3"/>
        <w:widowControl w:val="0"/>
        <w:spacing w:line="240" w:lineRule="auto"/>
        <w:ind w:firstLine="0"/>
        <w:rPr>
          <w:rFonts w:ascii="Sylfaen" w:hAnsi="Sylfaen"/>
          <w:i w:val="0"/>
          <w:sz w:val="24"/>
          <w:szCs w:val="24"/>
          <w:lang w:val="hy-AM"/>
        </w:rPr>
      </w:pPr>
      <w:r w:rsidRPr="006453DD">
        <w:rPr>
          <w:rFonts w:ascii="Sylfaen" w:hAnsi="Sylfaen"/>
          <w:i w:val="0"/>
          <w:sz w:val="24"/>
          <w:szCs w:val="24"/>
          <w:lang w:val="hy-AM"/>
        </w:rPr>
        <w:t>Анаит Яврумян</w:t>
      </w:r>
    </w:p>
    <w:p w:rsidR="00A5548A" w:rsidRPr="006453DD" w:rsidRDefault="00A5548A" w:rsidP="00A5548A">
      <w:pPr>
        <w:pStyle w:val="a3"/>
        <w:widowControl w:val="0"/>
        <w:spacing w:after="160" w:line="240" w:lineRule="auto"/>
        <w:ind w:left="1701" w:firstLine="0"/>
        <w:rPr>
          <w:rFonts w:ascii="Sylfaen" w:hAnsi="Sylfaen"/>
          <w:i w:val="0"/>
          <w:sz w:val="24"/>
          <w:szCs w:val="24"/>
          <w:u w:val="single"/>
          <w:lang w:val="hy-AM"/>
        </w:rPr>
      </w:pPr>
      <w:r w:rsidRPr="006453DD">
        <w:rPr>
          <w:rFonts w:ascii="Sylfaen" w:hAnsi="Sylfaen"/>
          <w:i w:val="0"/>
          <w:sz w:val="24"/>
          <w:szCs w:val="24"/>
        </w:rPr>
        <w:t>Телефон</w:t>
      </w:r>
      <w:r w:rsidRPr="006453DD">
        <w:rPr>
          <w:rFonts w:ascii="Sylfaen" w:hAnsi="Sylfaen"/>
          <w:i w:val="0"/>
          <w:sz w:val="24"/>
          <w:szCs w:val="24"/>
          <w:lang w:val="hy-AM"/>
        </w:rPr>
        <w:t xml:space="preserve"> </w:t>
      </w:r>
      <w:r w:rsidR="004D2FE0">
        <w:rPr>
          <w:rFonts w:ascii="Sylfaen" w:hAnsi="Sylfaen"/>
          <w:i w:val="0"/>
          <w:sz w:val="24"/>
          <w:szCs w:val="24"/>
          <w:lang w:val="hy-AM"/>
        </w:rPr>
        <w:t>094754603</w:t>
      </w:r>
    </w:p>
    <w:p w:rsidR="00A5548A" w:rsidRPr="006453DD" w:rsidRDefault="00A5548A" w:rsidP="00A5548A">
      <w:pPr>
        <w:pStyle w:val="a3"/>
        <w:widowControl w:val="0"/>
        <w:spacing w:after="160" w:line="240" w:lineRule="auto"/>
        <w:ind w:left="1701" w:firstLine="0"/>
        <w:rPr>
          <w:rFonts w:ascii="Sylfaen" w:hAnsi="Sylfaen"/>
          <w:i w:val="0"/>
          <w:sz w:val="24"/>
          <w:szCs w:val="24"/>
          <w:u w:val="single"/>
        </w:rPr>
      </w:pPr>
      <w:r w:rsidRPr="006453DD">
        <w:rPr>
          <w:rFonts w:ascii="Sylfaen" w:hAnsi="Sylfaen"/>
          <w:i w:val="0"/>
          <w:sz w:val="24"/>
          <w:szCs w:val="24"/>
        </w:rPr>
        <w:t xml:space="preserve">Электронная почта </w:t>
      </w:r>
      <w:r w:rsidRPr="006453DD">
        <w:rPr>
          <w:rFonts w:ascii="Sylfaen" w:hAnsi="Sylfaen"/>
          <w:i w:val="0"/>
          <w:sz w:val="24"/>
          <w:szCs w:val="24"/>
          <w:lang w:val="en-US"/>
        </w:rPr>
        <w:t>anahit</w:t>
      </w:r>
      <w:r w:rsidRPr="006453DD">
        <w:rPr>
          <w:rFonts w:ascii="Sylfaen" w:hAnsi="Sylfaen"/>
          <w:i w:val="0"/>
          <w:sz w:val="24"/>
          <w:szCs w:val="24"/>
        </w:rPr>
        <w:t>.</w:t>
      </w:r>
      <w:r w:rsidRPr="006453DD">
        <w:rPr>
          <w:rFonts w:ascii="Sylfaen" w:hAnsi="Sylfaen"/>
          <w:i w:val="0"/>
          <w:sz w:val="24"/>
          <w:szCs w:val="24"/>
          <w:lang w:val="en-US"/>
        </w:rPr>
        <w:t>yavrumyan</w:t>
      </w:r>
      <w:r w:rsidRPr="006453DD">
        <w:rPr>
          <w:rFonts w:ascii="Sylfaen" w:hAnsi="Sylfaen"/>
          <w:i w:val="0"/>
          <w:sz w:val="24"/>
          <w:szCs w:val="24"/>
        </w:rPr>
        <w:t>@</w:t>
      </w:r>
      <w:r w:rsidRPr="006453DD">
        <w:rPr>
          <w:rFonts w:ascii="Sylfaen" w:hAnsi="Sylfaen"/>
          <w:i w:val="0"/>
          <w:sz w:val="24"/>
          <w:szCs w:val="24"/>
          <w:lang w:val="en-US"/>
        </w:rPr>
        <w:t>mail</w:t>
      </w:r>
      <w:r w:rsidRPr="006453DD">
        <w:rPr>
          <w:rFonts w:ascii="Sylfaen" w:hAnsi="Sylfaen"/>
          <w:i w:val="0"/>
          <w:sz w:val="24"/>
          <w:szCs w:val="24"/>
        </w:rPr>
        <w:t>.</w:t>
      </w:r>
      <w:r w:rsidRPr="006453DD">
        <w:rPr>
          <w:rFonts w:ascii="Sylfaen" w:hAnsi="Sylfaen"/>
          <w:i w:val="0"/>
          <w:sz w:val="24"/>
          <w:szCs w:val="24"/>
          <w:lang w:val="en-US"/>
        </w:rPr>
        <w:t>ru</w:t>
      </w:r>
    </w:p>
    <w:p w:rsidR="00A5548A" w:rsidRPr="006453DD" w:rsidRDefault="00A5548A" w:rsidP="00A5548A">
      <w:pPr>
        <w:pStyle w:val="a3"/>
        <w:widowControl w:val="0"/>
        <w:spacing w:line="240" w:lineRule="auto"/>
        <w:ind w:left="1701" w:firstLine="0"/>
        <w:jc w:val="left"/>
        <w:rPr>
          <w:rFonts w:ascii="Sylfaen" w:hAnsi="Sylfaen"/>
          <w:i w:val="0"/>
          <w:sz w:val="24"/>
          <w:szCs w:val="24"/>
          <w:u w:val="single"/>
          <w:lang w:val="hy-AM"/>
        </w:rPr>
      </w:pPr>
      <w:r w:rsidRPr="006453DD">
        <w:rPr>
          <w:rFonts w:ascii="Sylfaen" w:hAnsi="Sylfaen"/>
          <w:i w:val="0"/>
          <w:sz w:val="24"/>
          <w:szCs w:val="24"/>
        </w:rPr>
        <w:t xml:space="preserve">Заказчик </w:t>
      </w:r>
      <w:r w:rsidRPr="006453DD">
        <w:rPr>
          <w:rFonts w:ascii="Sylfaen" w:hAnsi="Sylfaen"/>
          <w:i w:val="0"/>
          <w:sz w:val="24"/>
          <w:szCs w:val="24"/>
          <w:lang w:val="hy-AM"/>
        </w:rPr>
        <w:t>Ахурянский муниципалитет</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D152C9" w:rsidRPr="009044F1" w:rsidRDefault="00D152C9" w:rsidP="00D152C9">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52C9" w:rsidRPr="009044F1" w:rsidRDefault="00D152C9" w:rsidP="00D152C9">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205958">
        <w:rPr>
          <w:rFonts w:ascii="GHEA Grapalat" w:hAnsi="GHEA Grapalat"/>
          <w:i/>
        </w:rPr>
        <w:t xml:space="preserve">ShМАН-SC-HBMAShDzB-22/03 </w:t>
      </w:r>
      <w:r w:rsidRPr="001B32D9">
        <w:rPr>
          <w:rFonts w:ascii="GHEA Grapalat" w:hAnsi="GHEA Grapalat" w:cs="Times Armenian"/>
          <w:i/>
        </w:rPr>
        <w:br/>
      </w:r>
      <w:r>
        <w:rPr>
          <w:rFonts w:ascii="GHEA Grapalat" w:hAnsi="GHEA Grapalat"/>
          <w:i/>
        </w:rPr>
        <w:t xml:space="preserve">№ </w:t>
      </w:r>
      <w:r w:rsidR="00014B97">
        <w:rPr>
          <w:rFonts w:ascii="GHEA Grapalat" w:hAnsi="GHEA Grapalat"/>
          <w:i/>
          <w:lang w:val="hy-AM"/>
        </w:rPr>
        <w:t>2</w:t>
      </w:r>
      <w:r>
        <w:rPr>
          <w:rFonts w:ascii="GHEA Grapalat" w:hAnsi="GHEA Grapalat"/>
          <w:i/>
          <w:lang w:val="hy-AM"/>
        </w:rPr>
        <w:t xml:space="preserve"> </w:t>
      </w:r>
      <w:r w:rsidRPr="009044F1">
        <w:rPr>
          <w:rFonts w:ascii="GHEA Grapalat" w:hAnsi="GHEA Grapalat"/>
          <w:i/>
        </w:rPr>
        <w:t xml:space="preserve"> от </w:t>
      </w:r>
      <w:r w:rsidR="00014B97">
        <w:rPr>
          <w:rFonts w:ascii="GHEA Grapalat" w:hAnsi="GHEA Grapalat"/>
          <w:i/>
          <w:lang w:val="hy-AM"/>
        </w:rPr>
        <w:t>18</w:t>
      </w:r>
      <w:r w:rsidR="00B2241C">
        <w:rPr>
          <w:rFonts w:ascii="GHEA Grapalat" w:hAnsi="GHEA Grapalat"/>
          <w:i/>
          <w:lang w:val="hy-AM"/>
        </w:rPr>
        <w:t>.04</w:t>
      </w:r>
      <w:r>
        <w:rPr>
          <w:rFonts w:ascii="GHEA Grapalat" w:hAnsi="GHEA Grapalat"/>
          <w:i/>
          <w:lang w:val="hy-AM"/>
        </w:rPr>
        <w:t>.</w:t>
      </w:r>
      <w:r w:rsidRPr="009044F1">
        <w:rPr>
          <w:rFonts w:ascii="GHEA Grapalat" w:hAnsi="GHEA Grapalat"/>
          <w:i/>
        </w:rPr>
        <w:t xml:space="preserve"> 20</w:t>
      </w:r>
      <w:r w:rsidR="00622642">
        <w:rPr>
          <w:rFonts w:ascii="GHEA Grapalat" w:hAnsi="GHEA Grapalat"/>
          <w:i/>
          <w:lang w:val="hy-AM"/>
        </w:rPr>
        <w:t>22</w:t>
      </w:r>
      <w:r>
        <w:rPr>
          <w:rFonts w:ascii="GHEA Grapalat" w:hAnsi="GHEA Grapalat"/>
          <w:i/>
        </w:rPr>
        <w:t xml:space="preserve"> </w:t>
      </w:r>
      <w:r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814E59" w:rsidRPr="003A1EBB" w:rsidRDefault="00814E59" w:rsidP="00814E59">
      <w:pPr>
        <w:pStyle w:val="aa"/>
        <w:widowControl w:val="0"/>
        <w:spacing w:after="160"/>
        <w:ind w:right="-7" w:firstLine="567"/>
        <w:jc w:val="center"/>
        <w:rPr>
          <w:rFonts w:ascii="GHEA Grapalat" w:hAnsi="GHEA Grapalat"/>
        </w:rPr>
      </w:pPr>
    </w:p>
    <w:p w:rsidR="00814E59" w:rsidRPr="009044F1" w:rsidRDefault="00814E59" w:rsidP="00814E59">
      <w:pPr>
        <w:pStyle w:val="aa"/>
        <w:widowControl w:val="0"/>
        <w:spacing w:after="160"/>
        <w:ind w:right="-7" w:firstLine="567"/>
        <w:jc w:val="center"/>
        <w:rPr>
          <w:rFonts w:ascii="GHEA Grapalat" w:hAnsi="GHEA Grapalat"/>
        </w:rPr>
      </w:pPr>
      <w:r w:rsidRPr="009044F1">
        <w:rPr>
          <w:rFonts w:ascii="GHEA Grapalat" w:hAnsi="GHEA Grapalat"/>
          <w:i/>
        </w:rPr>
        <w:t>"</w:t>
      </w:r>
      <w:r>
        <w:rPr>
          <w:rFonts w:ascii="GHEA Grapalat" w:hAnsi="GHEA Grapalat"/>
          <w:i/>
          <w:lang w:val="hy-AM"/>
        </w:rPr>
        <w:t>Ахурянский муниципалитет</w:t>
      </w:r>
      <w:r w:rsidRPr="009044F1">
        <w:rPr>
          <w:rFonts w:ascii="GHEA Grapalat" w:hAnsi="GHEA Grapalat"/>
          <w:i/>
        </w:rPr>
        <w:t>"</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205958" w:rsidRPr="008418A6" w:rsidRDefault="009860EF" w:rsidP="00205958">
      <w:pPr>
        <w:pStyle w:val="a3"/>
        <w:widowControl w:val="0"/>
        <w:spacing w:line="240" w:lineRule="auto"/>
        <w:ind w:firstLine="0"/>
        <w:jc w:val="center"/>
        <w:rPr>
          <w:rFonts w:ascii="Sylfaen" w:hAnsi="Sylfaen"/>
          <w:b/>
          <w:i w:val="0"/>
          <w:spacing w:val="6"/>
          <w:sz w:val="24"/>
          <w:szCs w:val="24"/>
        </w:rPr>
      </w:pPr>
      <w:r w:rsidRPr="009044F1">
        <w:rPr>
          <w:rFonts w:ascii="GHEA Grapalat" w:hAnsi="GHEA Grapalat"/>
        </w:rPr>
        <w:t xml:space="preserve">НА </w:t>
      </w:r>
      <w:r w:rsidR="00532FDA">
        <w:rPr>
          <w:rFonts w:ascii="GHEA Grapalat" w:hAnsi="GHEA Grapalat"/>
        </w:rPr>
        <w:t>СРОЧНЫЙ ОТКРЫТЫЙ КОНКУРС</w:t>
      </w:r>
      <w:r w:rsidRPr="009044F1">
        <w:rPr>
          <w:rFonts w:ascii="GHEA Grapalat" w:hAnsi="GHEA Grapalat"/>
        </w:rPr>
        <w:t>, ОБЪЯВЛЕННЫЙ С ЦЕЛЬЮ ПРИОБРЕТЕНИЯ</w:t>
      </w:r>
      <w:r w:rsidR="00E80B88">
        <w:rPr>
          <w:rFonts w:ascii="GHEA Grapalat" w:hAnsi="GHEA Grapalat"/>
          <w:lang w:val="hy-AM"/>
        </w:rPr>
        <w:t xml:space="preserve"> </w:t>
      </w:r>
      <w:r w:rsidR="00205958" w:rsidRPr="009044F1">
        <w:rPr>
          <w:rFonts w:ascii="GHEA Grapalat" w:hAnsi="GHEA Grapalat"/>
        </w:rPr>
        <w:t>"</w:t>
      </w:r>
      <w:r w:rsidR="00205958" w:rsidRPr="005736A5">
        <w:rPr>
          <w:rFonts w:ascii="Sylfaen" w:hAnsi="Sylfaen" w:cs="Courier New"/>
          <w:color w:val="202124"/>
          <w:lang w:bidi="ar-SA"/>
        </w:rPr>
        <w:t xml:space="preserve"> </w:t>
      </w:r>
      <w:r w:rsidR="00205958">
        <w:rPr>
          <w:rFonts w:ascii="Sylfaen" w:hAnsi="Sylfaen" w:cs="Courier New"/>
          <w:b/>
          <w:i w:val="0"/>
          <w:color w:val="202124"/>
          <w:lang w:bidi="ar-SA"/>
        </w:rPr>
        <w:t>СТРОИТЕЛЬСТВО ДЕТСКОГО САДА В ПОСЕЛКЕ КАРНУТ, ОБЩИНА АХУРЯН, ШИРАКСКАЯ ОБЛАСТЬ, РА</w:t>
      </w:r>
    </w:p>
    <w:p w:rsidR="009860EF" w:rsidRPr="009044F1" w:rsidRDefault="00BE505E" w:rsidP="0020595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9044F1">
        <w:rPr>
          <w:rFonts w:ascii="GHEA Grapalat" w:hAnsi="GHEA Grapalat"/>
        </w:rPr>
        <w:t>"</w:t>
      </w:r>
      <w:r w:rsidR="009860EF" w:rsidRPr="009044F1">
        <w:rPr>
          <w:rFonts w:ascii="GHEA Grapalat" w:hAnsi="GHEA Grapalat"/>
        </w:rPr>
        <w:t xml:space="preserve">ДЛЯ НУЖД </w:t>
      </w:r>
      <w:r w:rsidR="009860EF" w:rsidRPr="005736A5">
        <w:rPr>
          <w:rFonts w:ascii="GHEA Grapalat" w:hAnsi="GHEA Grapalat"/>
        </w:rPr>
        <w:t>"</w:t>
      </w:r>
      <w:r w:rsidR="009860EF" w:rsidRPr="005736A5">
        <w:rPr>
          <w:rFonts w:ascii="GHEA Grapalat" w:hAnsi="GHEA Grapalat"/>
          <w:lang w:val="hy-AM"/>
        </w:rPr>
        <w:t xml:space="preserve"> АХУРЯНСКИЙ МУНИЦИПАЛИТЕТ</w:t>
      </w:r>
      <w:r w:rsidR="009860EF" w:rsidRPr="009044F1">
        <w:rPr>
          <w:rFonts w:ascii="GHEA Grapalat" w:hAnsi="GHEA Grapalat"/>
        </w:rPr>
        <w:t xml:space="preserve"> "</w:t>
      </w:r>
    </w:p>
    <w:p w:rsidR="00CE0D95" w:rsidRPr="009044F1" w:rsidRDefault="00CE0D95" w:rsidP="002059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84E13" w:rsidRPr="00205958" w:rsidRDefault="00205958" w:rsidP="00205958">
      <w:pPr>
        <w:pStyle w:val="a3"/>
        <w:widowControl w:val="0"/>
        <w:spacing w:line="240" w:lineRule="auto"/>
        <w:ind w:firstLine="0"/>
        <w:jc w:val="center"/>
        <w:rPr>
          <w:rFonts w:ascii="Sylfaen" w:hAnsi="Sylfaen"/>
          <w:b/>
          <w:i w:val="0"/>
          <w:spacing w:val="6"/>
          <w:sz w:val="22"/>
          <w:szCs w:val="22"/>
        </w:rPr>
      </w:pPr>
      <w:r w:rsidRPr="00205958">
        <w:rPr>
          <w:rFonts w:ascii="Sylfaen" w:hAnsi="Sylfaen" w:cs="Courier New"/>
          <w:b/>
          <w:i w:val="0"/>
          <w:color w:val="202124"/>
          <w:sz w:val="22"/>
          <w:szCs w:val="22"/>
          <w:lang w:bidi="ar-SA"/>
        </w:rPr>
        <w:t xml:space="preserve">СТРОИТЕЛЬСТВО ДЕТСКОГО САДА В ПОСЕЛКЕ КАРНУТ, ОБЩИНА АХУРЯН, ШИРАКСКАЯ ОБЛАСТЬ, РА  </w:t>
      </w:r>
      <w:r w:rsidR="00184E13" w:rsidRPr="00205958">
        <w:rPr>
          <w:rFonts w:ascii="GHEA Grapalat" w:hAnsi="GHEA Grapalat"/>
          <w:b/>
          <w:i w:val="0"/>
        </w:rPr>
        <w:t>ДЛЯ НУЖД "</w:t>
      </w:r>
      <w:r w:rsidR="00184E13" w:rsidRPr="00205958">
        <w:rPr>
          <w:rFonts w:ascii="GHEA Grapalat" w:hAnsi="GHEA Grapalat"/>
          <w:b/>
          <w:i w:val="0"/>
          <w:lang w:val="hy-AM"/>
        </w:rPr>
        <w:t xml:space="preserve"> АХУРЯНСКИЙ МУНИЦИПАЛИТЕТ</w:t>
      </w:r>
      <w:r w:rsidR="00184E13" w:rsidRPr="00205958">
        <w:rPr>
          <w:rFonts w:ascii="GHEA Grapalat" w:hAnsi="GHEA Grapalat"/>
          <w:b/>
          <w:i w:val="0"/>
        </w:rPr>
        <w:t xml:space="preserve"> "</w:t>
      </w:r>
    </w:p>
    <w:p w:rsidR="00184E13" w:rsidRPr="00205958" w:rsidRDefault="00184E13" w:rsidP="00205958">
      <w:pPr>
        <w:widowControl w:val="0"/>
        <w:spacing w:after="160"/>
        <w:jc w:val="center"/>
        <w:rPr>
          <w:rFonts w:ascii="GHEA Grapalat" w:hAnsi="GHEA Grapalat"/>
        </w:rPr>
      </w:pPr>
      <w:r w:rsidRPr="00205958">
        <w:rPr>
          <w:rFonts w:ascii="GHEA Grapalat" w:hAnsi="GHEA Grapalat"/>
          <w:b/>
        </w:rPr>
        <w:t xml:space="preserve">ПРИГЛАШЕНИЯ НА </w:t>
      </w:r>
      <w:r w:rsidR="00532FDA" w:rsidRPr="00205958">
        <w:rPr>
          <w:rFonts w:ascii="GHEA Grapalat" w:hAnsi="GHEA Grapalat"/>
          <w:b/>
        </w:rPr>
        <w:t>СРОЧНЫЙ ОТКРЫТЫЙ КОНКУРС</w:t>
      </w:r>
      <w:r w:rsidRPr="00205958">
        <w:rPr>
          <w:rFonts w:ascii="GHEA Grapalat" w:hAnsi="GHEA Grapalat"/>
          <w:b/>
        </w:rPr>
        <w:t xml:space="preserve">, </w:t>
      </w:r>
      <w:r w:rsidRPr="00205958">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32FDA">
        <w:rPr>
          <w:rFonts w:ascii="GHEA Grapalat" w:hAnsi="GHEA Grapalat"/>
          <w:b/>
        </w:rPr>
        <w:t>СРОЧНЫЙ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F685E">
        <w:rPr>
          <w:rFonts w:ascii="GHEA Grapalat" w:hAnsi="GHEA Grapalat"/>
        </w:rPr>
        <w:t>«ShМАН-SC-HBMAShDzB-22/03»</w:t>
      </w:r>
      <w:r w:rsidR="009274E6"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777A4" w:rsidRPr="009044F1" w:rsidRDefault="00A81DD5" w:rsidP="006777A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777A4" w:rsidRPr="00171FAC">
        <w:rPr>
          <w:rFonts w:ascii="GHEA Grapalat" w:hAnsi="GHEA Grapalat"/>
          <w:sz w:val="28"/>
          <w:szCs w:val="28"/>
        </w:rPr>
        <w:t>«</w:t>
      </w:r>
      <w:r w:rsidR="006777A4" w:rsidRPr="00171FAC">
        <w:rPr>
          <w:rFonts w:ascii="GHEA Grapalat" w:hAnsi="GHEA Grapalat"/>
          <w:sz w:val="28"/>
          <w:szCs w:val="28"/>
          <w:vertAlign w:val="subscript"/>
          <w:lang w:val="hy-AM"/>
        </w:rPr>
        <w:t>anahit.yavrumyan@mail.ru</w:t>
      </w:r>
      <w:r w:rsidR="006777A4" w:rsidRPr="00171FAC">
        <w:rPr>
          <w:rFonts w:ascii="GHEA Grapalat" w:hAnsi="GHEA Grapalat"/>
          <w:sz w:val="28"/>
          <w:szCs w:val="28"/>
        </w:rPr>
        <w:t>»</w:t>
      </w:r>
      <w:r w:rsidR="006777A4" w:rsidRPr="009044F1">
        <w:rPr>
          <w:rFonts w:ascii="GHEA Grapalat" w:hAnsi="GHEA Grapalat"/>
          <w:sz w:val="24"/>
          <w:szCs w:val="24"/>
        </w:rPr>
        <w:t>.</w:t>
      </w:r>
    </w:p>
    <w:p w:rsidR="00096865" w:rsidRPr="00203971" w:rsidRDefault="00F5653D" w:rsidP="00E14441">
      <w:pPr>
        <w:pStyle w:val="23"/>
        <w:widowControl w:val="0"/>
        <w:spacing w:after="160" w:line="240" w:lineRule="auto"/>
        <w:jc w:val="center"/>
        <w:rPr>
          <w:rFonts w:ascii="GHEA Grapalat" w:hAnsi="GHEA Grapalat"/>
          <w:b/>
        </w:rPr>
      </w:pPr>
      <w:r w:rsidRPr="009044F1">
        <w:rPr>
          <w:rFonts w:ascii="GHEA Grapalat" w:hAnsi="GHEA Grapalat"/>
        </w:rPr>
        <w:br w:type="page"/>
      </w:r>
      <w:r w:rsidRPr="00203971">
        <w:rPr>
          <w:rFonts w:ascii="GHEA Grapalat" w:hAnsi="GHEA Grapalat"/>
          <w:b/>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920DDF" w:rsidRPr="00E14441" w:rsidRDefault="00920DDF" w:rsidP="00E14441">
      <w:pPr>
        <w:pStyle w:val="a3"/>
        <w:widowControl w:val="0"/>
        <w:spacing w:line="240" w:lineRule="auto"/>
        <w:ind w:firstLine="0"/>
        <w:rPr>
          <w:rFonts w:ascii="Sylfaen" w:hAnsi="Sylfaen"/>
          <w:b/>
          <w:i w:val="0"/>
          <w:spacing w:val="6"/>
          <w:sz w:val="24"/>
          <w:szCs w:val="24"/>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r w:rsidR="00252E92" w:rsidRPr="009044F1">
        <w:rPr>
          <w:rFonts w:ascii="GHEA Grapalat" w:hAnsi="GHEA Grapalat"/>
        </w:rPr>
        <w:t>"</w:t>
      </w:r>
      <w:r w:rsidR="00E14441" w:rsidRPr="00E14441">
        <w:rPr>
          <w:rFonts w:ascii="Sylfaen" w:hAnsi="Sylfaen" w:cs="Courier New"/>
          <w:b/>
          <w:i w:val="0"/>
          <w:color w:val="202124"/>
          <w:lang w:bidi="ar-SA"/>
        </w:rPr>
        <w:t xml:space="preserve"> </w:t>
      </w:r>
      <w:r w:rsidR="00E14441">
        <w:rPr>
          <w:rFonts w:ascii="Sylfaen" w:hAnsi="Sylfaen" w:cs="Courier New"/>
          <w:b/>
          <w:i w:val="0"/>
          <w:color w:val="202124"/>
          <w:lang w:bidi="ar-SA"/>
        </w:rPr>
        <w:t>Строительство детского сада в поселке Карнут, община Ахурян, Ширакская область, РА</w:t>
      </w:r>
      <w:r w:rsidR="00E14441" w:rsidRPr="00E14441">
        <w:rPr>
          <w:rFonts w:ascii="Sylfaen" w:hAnsi="Sylfaen" w:cs="Courier New"/>
          <w:b/>
          <w:i w:val="0"/>
          <w:color w:val="202124"/>
          <w:lang w:bidi="ar-SA"/>
        </w:rPr>
        <w:t xml:space="preserve"> </w:t>
      </w:r>
      <w:r w:rsidRPr="009044F1">
        <w:rPr>
          <w:rFonts w:ascii="GHEA Grapalat" w:hAnsi="GHEA Grapalat"/>
        </w:rPr>
        <w:t xml:space="preserve">(далее — также </w:t>
      </w:r>
      <w:r>
        <w:rPr>
          <w:rFonts w:ascii="GHEA Grapalat" w:hAnsi="GHEA Grapalat"/>
        </w:rPr>
        <w:t>работа</w:t>
      </w:r>
      <w:r w:rsidRPr="009044F1">
        <w:rPr>
          <w:rFonts w:ascii="GHEA Grapalat" w:hAnsi="GHEA Grapalat"/>
        </w:rPr>
        <w:t>) для нужд "</w:t>
      </w:r>
      <w:r w:rsidR="00577BFF" w:rsidRPr="00577BFF">
        <w:rPr>
          <w:rFonts w:ascii="GHEA Grapalat" w:hAnsi="GHEA Grapalat"/>
        </w:rPr>
        <w:t>Ахурянский муниципалитет</w:t>
      </w:r>
      <w:r w:rsidRPr="009044F1">
        <w:rPr>
          <w:rFonts w:ascii="GHEA Grapalat" w:hAnsi="GHEA Grapalat"/>
        </w:rPr>
        <w:t>", которые сгруппированы в лоты "</w:t>
      </w:r>
      <w:r>
        <w:rPr>
          <w:rFonts w:ascii="GHEA Grapalat" w:hAnsi="GHEA Grapalat"/>
          <w:lang w:val="hy-AM"/>
        </w:rPr>
        <w:t>1</w:t>
      </w:r>
      <w:r w:rsidRPr="009044F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920DDF" w:rsidRPr="009044F1" w:rsidTr="003B08A6">
        <w:trPr>
          <w:jc w:val="center"/>
        </w:trPr>
        <w:tc>
          <w:tcPr>
            <w:tcW w:w="1530" w:type="dxa"/>
            <w:vAlign w:val="center"/>
          </w:tcPr>
          <w:p w:rsidR="00920DDF" w:rsidRPr="009044F1" w:rsidRDefault="00920DDF" w:rsidP="003B08A6">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920DDF" w:rsidRPr="009044F1" w:rsidRDefault="00920DDF" w:rsidP="003B08A6">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20DDF" w:rsidRPr="009044F1" w:rsidTr="003B08A6">
        <w:trPr>
          <w:jc w:val="center"/>
        </w:trPr>
        <w:tc>
          <w:tcPr>
            <w:tcW w:w="1530" w:type="dxa"/>
            <w:vAlign w:val="center"/>
          </w:tcPr>
          <w:p w:rsidR="00920DDF" w:rsidRPr="009044F1" w:rsidRDefault="00920DDF" w:rsidP="003B08A6">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920DDF" w:rsidRPr="00E14441" w:rsidRDefault="00E14441" w:rsidP="00E14441">
            <w:pPr>
              <w:pStyle w:val="a3"/>
              <w:widowControl w:val="0"/>
              <w:spacing w:line="240" w:lineRule="auto"/>
              <w:ind w:firstLine="0"/>
              <w:rPr>
                <w:rFonts w:ascii="Sylfaen" w:hAnsi="Sylfaen"/>
                <w:b/>
                <w:i w:val="0"/>
                <w:spacing w:val="6"/>
                <w:sz w:val="24"/>
                <w:szCs w:val="24"/>
              </w:rPr>
            </w:pPr>
            <w:r>
              <w:rPr>
                <w:rFonts w:ascii="Sylfaen" w:hAnsi="Sylfaen" w:cs="Courier New"/>
                <w:b/>
                <w:i w:val="0"/>
                <w:color w:val="202124"/>
                <w:lang w:bidi="ar-SA"/>
              </w:rPr>
              <w:t>Строительство детского сада в поселке Карнут, община Ахурян, Ширакская область, РА</w:t>
            </w:r>
          </w:p>
        </w:tc>
      </w:tr>
    </w:tbl>
    <w:p w:rsidR="00096865" w:rsidRPr="00A55EEB" w:rsidRDefault="00920DDF" w:rsidP="00A55EEB">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w:t>
      </w:r>
      <w:r w:rsidRPr="00574057">
        <w:rPr>
          <w:rFonts w:ascii="GHEA Grapalat" w:hAnsi="GHEA Grapalat"/>
        </w:rPr>
        <w:lastRenderedPageBreak/>
        <w:t>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w:t>
      </w:r>
      <w:r w:rsidRPr="009044F1">
        <w:rPr>
          <w:rFonts w:ascii="GHEA Grapalat" w:hAnsi="GHEA Grapalat"/>
          <w:color w:val="000000"/>
        </w:rPr>
        <w:lastRenderedPageBreak/>
        <w:t>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FA5118" w:rsidRPr="009044F1" w:rsidRDefault="00096865" w:rsidP="00FA5118">
      <w:pPr>
        <w:widowControl w:val="0"/>
        <w:tabs>
          <w:tab w:val="left" w:pos="1134"/>
        </w:tabs>
        <w:spacing w:after="160"/>
        <w:ind w:firstLine="567"/>
        <w:jc w:val="both"/>
        <w:rPr>
          <w:rFonts w:ascii="GHEA Grapalat" w:hAnsi="GHEA Grapalat" w:cs="Arial Armenian"/>
        </w:rPr>
      </w:pPr>
      <w:r w:rsidRPr="008C6669">
        <w:rPr>
          <w:rFonts w:ascii="GHEA Grapalat" w:hAnsi="GHEA Grapalat"/>
        </w:rPr>
        <w:t>2</w:t>
      </w:r>
      <w:r w:rsidR="00FA5118" w:rsidRPr="008C6669">
        <w:rPr>
          <w:rFonts w:ascii="GHEA Grapalat" w:hAnsi="GHEA Grapalat"/>
        </w:rPr>
        <w:t>2.4.</w:t>
      </w:r>
      <w:r w:rsidR="00FA5118" w:rsidRPr="008C6669">
        <w:rPr>
          <w:rFonts w:ascii="GHEA Grapalat" w:hAnsi="GHEA Grapalat"/>
        </w:rPr>
        <w:tab/>
      </w:r>
      <w:r w:rsidR="00FA5118" w:rsidRPr="000B3FB6">
        <w:rPr>
          <w:rFonts w:ascii="GHEA Grapalat" w:hAnsi="GHEA Grapalat"/>
          <w:b/>
        </w:rPr>
        <w:t xml:space="preserve">Участник, в случае признания отобранным участником, в сроки и порядке, установленными статьей 35 Закона, представляет обеспечение квалификации в размере </w:t>
      </w:r>
      <w:r w:rsidR="00FA5118" w:rsidRPr="000B3FB6">
        <w:rPr>
          <w:rFonts w:ascii="GHEA Grapalat" w:hAnsi="GHEA Grapalat"/>
          <w:b/>
          <w:lang w:val="hy-AM"/>
        </w:rPr>
        <w:t>30</w:t>
      </w:r>
      <w:r w:rsidR="00FA5118" w:rsidRPr="000B3FB6">
        <w:rPr>
          <w:rFonts w:ascii="GHEA Grapalat" w:hAnsi="GHEA Grapalat"/>
          <w:b/>
        </w:rPr>
        <w:t xml:space="preserve"> процентов</w:t>
      </w:r>
      <w:r w:rsidR="00FA5118" w:rsidRPr="000B3FB6">
        <w:rPr>
          <w:rFonts w:ascii="GHEA Grapalat" w:hAnsi="GHEA Grapalat"/>
          <w:b/>
          <w:vertAlign w:val="superscript"/>
        </w:rPr>
        <w:t>5</w:t>
      </w:r>
      <w:r w:rsidR="00FA5118" w:rsidRPr="008C6669">
        <w:rPr>
          <w:rFonts w:ascii="GHEA Grapalat" w:hAnsi="GHEA Grapalat"/>
          <w:vertAlign w:val="superscript"/>
        </w:rPr>
        <w:t>,1</w:t>
      </w:r>
      <w:r w:rsidR="00FA5118"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FA5118">
      <w:pPr>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rPr>
        <w:t xml:space="preserve"> субподряда</w:t>
      </w:r>
      <w:r w:rsidRPr="009044F1">
        <w:rPr>
          <w:rFonts w:ascii="GHEA Grapalat" w:hAnsi="GHEA Grapalat"/>
        </w:rPr>
        <w:t xml:space="preserve">. Стороной </w:t>
      </w:r>
      <w:r w:rsidR="00CE23B1" w:rsidRPr="009044F1">
        <w:rPr>
          <w:rFonts w:ascii="GHEA Grapalat" w:hAnsi="GHEA Grapalat"/>
        </w:rPr>
        <w:t>договора</w:t>
      </w:r>
      <w:r w:rsidR="00CE23B1">
        <w:rPr>
          <w:rFonts w:ascii="GHEA Grapalat" w:hAnsi="GHEA Grapalat"/>
        </w:rPr>
        <w:t xml:space="preserve"> субподряда</w:t>
      </w:r>
      <w:r w:rsidRPr="009044F1">
        <w:rPr>
          <w:rFonts w:ascii="GHEA Grapalat" w:hAnsi="GHEA Grapalat"/>
        </w:rPr>
        <w:t xml:space="preserve">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3522FA" w:rsidRDefault="00C366B6" w:rsidP="003522FA">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635A0">
        <w:rPr>
          <w:rFonts w:ascii="GHEA Grapalat" w:hAnsi="GHEA Grapalat"/>
          <w:sz w:val="24"/>
          <w:szCs w:val="24"/>
        </w:rPr>
        <w:t>срочный открытый конкурс</w:t>
      </w:r>
      <w:r w:rsidRPr="009044F1">
        <w:rPr>
          <w:rFonts w:ascii="GHEA Grapalat" w:hAnsi="GHEA Grapalat"/>
          <w:sz w:val="24"/>
          <w:szCs w:val="24"/>
        </w:rPr>
        <w:t>.</w:t>
      </w:r>
    </w:p>
    <w:p w:rsidR="00BA4929" w:rsidRDefault="004B51F0" w:rsidP="004B51F0">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Pr="00211FCB">
        <w:rPr>
          <w:rFonts w:ascii="Sylfaen" w:hAnsi="Sylfaen"/>
          <w:i/>
          <w:sz w:val="24"/>
          <w:szCs w:val="24"/>
        </w:rPr>
        <w:t xml:space="preserve"> </w:t>
      </w:r>
      <w:r w:rsidRPr="00211FCB">
        <w:rPr>
          <w:rFonts w:ascii="Sylfaen" w:hAnsi="Sylfaen"/>
          <w:sz w:val="24"/>
          <w:szCs w:val="24"/>
        </w:rPr>
        <w:t xml:space="preserve">Ширакский марз, Р.А. Ахурян, Гюмрийское шоссе 42 </w:t>
      </w:r>
      <w:r w:rsidRPr="00211FCB">
        <w:rPr>
          <w:rFonts w:ascii="GHEA Grapalat" w:hAnsi="GHEA Grapalat"/>
          <w:sz w:val="24"/>
          <w:szCs w:val="24"/>
        </w:rPr>
        <w:t>"</w:t>
      </w:r>
      <w:r>
        <w:rPr>
          <w:rFonts w:ascii="GHEA Grapalat" w:hAnsi="GHEA Grapalat"/>
          <w:sz w:val="24"/>
          <w:szCs w:val="24"/>
        </w:rPr>
        <w:t xml:space="preserve"> не позднее, чем "</w:t>
      </w:r>
      <w:r>
        <w:rPr>
          <w:rFonts w:ascii="GHEA Grapalat" w:hAnsi="GHEA Grapalat"/>
          <w:sz w:val="24"/>
          <w:szCs w:val="24"/>
          <w:lang w:val="hy-AM"/>
        </w:rPr>
        <w:t>14:3</w:t>
      </w:r>
      <w:r w:rsidRPr="00077CE2">
        <w:rPr>
          <w:rFonts w:ascii="GHEA Grapalat" w:hAnsi="GHEA Grapalat"/>
          <w:sz w:val="24"/>
          <w:szCs w:val="24"/>
          <w:lang w:val="hy-AM"/>
        </w:rPr>
        <w:t>0</w:t>
      </w:r>
      <w:r>
        <w:rPr>
          <w:rFonts w:ascii="GHEA Grapalat" w:hAnsi="GHEA Grapalat"/>
          <w:sz w:val="24"/>
          <w:szCs w:val="24"/>
        </w:rPr>
        <w:t>" часов "</w:t>
      </w:r>
      <w:r w:rsidR="00227959">
        <w:rPr>
          <w:rFonts w:ascii="GHEA Grapalat" w:hAnsi="GHEA Grapalat"/>
          <w:sz w:val="24"/>
          <w:szCs w:val="24"/>
          <w:lang w:val="hy-AM"/>
        </w:rPr>
        <w:t>1</w:t>
      </w:r>
      <w:r w:rsidR="00227959" w:rsidRPr="00227959">
        <w:rPr>
          <w:rFonts w:ascii="GHEA Grapalat" w:hAnsi="GHEA Grapalat"/>
          <w:sz w:val="24"/>
          <w:szCs w:val="24"/>
        </w:rPr>
        <w:t>6</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239B5" w:rsidRPr="002E4BC5" w:rsidRDefault="00BA4929" w:rsidP="00EB24C0">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4B51F0" w:rsidRPr="008063DA">
        <w:rPr>
          <w:rFonts w:ascii="GHEA Grapalat" w:hAnsi="GHEA Grapalat"/>
          <w:sz w:val="22"/>
          <w:szCs w:val="22"/>
          <w:lang w:val="hy-AM"/>
        </w:rPr>
        <w:t>Анаит</w:t>
      </w:r>
      <w:r w:rsidR="004B51F0">
        <w:rPr>
          <w:rFonts w:ascii="GHEA Grapalat" w:hAnsi="GHEA Grapalat"/>
          <w:sz w:val="22"/>
          <w:szCs w:val="22"/>
          <w:vertAlign w:val="subscript"/>
          <w:lang w:val="hy-AM"/>
        </w:rPr>
        <w:t xml:space="preserve"> </w:t>
      </w:r>
      <w:r w:rsidR="004B51F0">
        <w:rPr>
          <w:rFonts w:ascii="GHEA Grapalat" w:hAnsi="GHEA Grapalat"/>
          <w:lang w:val="hy-AM"/>
        </w:rPr>
        <w:t>Яврумян</w:t>
      </w:r>
      <w:r w:rsidR="004B51F0">
        <w:rPr>
          <w:rFonts w:ascii="GHEA Grapalat" w:hAnsi="GHEA Grapalat"/>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lastRenderedPageBreak/>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21677" w:rsidRDefault="00721677" w:rsidP="00687C16">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2E4BC5" w:rsidRDefault="00333B85" w:rsidP="00687C16">
      <w:pP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w:t>
      </w:r>
      <w:r w:rsidRPr="009044F1">
        <w:rPr>
          <w:rFonts w:ascii="GHEA Grapalat" w:hAnsi="GHEA Grapalat"/>
          <w:sz w:val="24"/>
          <w:szCs w:val="24"/>
        </w:rPr>
        <w:lastRenderedPageBreak/>
        <w:t>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015314" w:rsidRDefault="00220C7C" w:rsidP="00015314">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502EB" w:rsidRPr="00B51F5D" w:rsidRDefault="00A502EB" w:rsidP="00A502EB">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F3DC7">
        <w:rPr>
          <w:rFonts w:ascii="GHEA Grapalat" w:hAnsi="GHEA Grapalat"/>
          <w:sz w:val="24"/>
          <w:szCs w:val="24"/>
        </w:rPr>
        <w:t xml:space="preserve">Вскрытие заявок произойдет </w:t>
      </w:r>
      <w:r w:rsidRPr="002B605C">
        <w:rPr>
          <w:rFonts w:ascii="GHEA Grapalat" w:hAnsi="GHEA Grapalat"/>
          <w:sz w:val="24"/>
          <w:szCs w:val="24"/>
        </w:rPr>
        <w:t xml:space="preserve">на заседании комиссии по вскрытию заявок </w:t>
      </w:r>
      <w:r w:rsidRPr="009F3DC7">
        <w:rPr>
          <w:rFonts w:ascii="GHEA Grapalat" w:hAnsi="GHEA Grapalat"/>
          <w:sz w:val="24"/>
          <w:szCs w:val="24"/>
        </w:rPr>
        <w:t xml:space="preserve">на </w:t>
      </w:r>
      <w:r w:rsidRPr="000F1DEC">
        <w:rPr>
          <w:rFonts w:ascii="GHEA Grapalat" w:hAnsi="GHEA Grapalat"/>
          <w:b/>
          <w:sz w:val="24"/>
          <w:szCs w:val="24"/>
        </w:rPr>
        <w:t>"</w:t>
      </w:r>
      <w:r w:rsidR="00AF4829">
        <w:rPr>
          <w:rFonts w:ascii="GHEA Grapalat" w:hAnsi="GHEA Grapalat"/>
          <w:b/>
          <w:sz w:val="24"/>
          <w:szCs w:val="24"/>
          <w:lang w:val="hy-AM"/>
        </w:rPr>
        <w:t>16</w:t>
      </w:r>
      <w:r w:rsidRPr="000F1DEC">
        <w:rPr>
          <w:rFonts w:ascii="GHEA Grapalat" w:hAnsi="GHEA Grapalat"/>
          <w:b/>
          <w:sz w:val="24"/>
          <w:szCs w:val="24"/>
        </w:rPr>
        <w:t>"-ый день в "</w:t>
      </w:r>
      <w:r w:rsidR="005631DC">
        <w:rPr>
          <w:rFonts w:ascii="GHEA Grapalat" w:hAnsi="GHEA Grapalat"/>
          <w:b/>
          <w:sz w:val="24"/>
          <w:szCs w:val="24"/>
          <w:lang w:val="hy-AM"/>
        </w:rPr>
        <w:t>14:3</w:t>
      </w:r>
      <w:r w:rsidRPr="000F1DEC">
        <w:rPr>
          <w:rFonts w:ascii="GHEA Grapalat" w:hAnsi="GHEA Grapalat"/>
          <w:b/>
          <w:sz w:val="24"/>
          <w:szCs w:val="24"/>
          <w:lang w:val="hy-AM"/>
        </w:rPr>
        <w:t>0</w:t>
      </w:r>
      <w:r w:rsidRPr="000F1DEC">
        <w:rPr>
          <w:rFonts w:ascii="GHEA Grapalat" w:hAnsi="GHEA Grapalat"/>
          <w:b/>
          <w:sz w:val="24"/>
          <w:szCs w:val="24"/>
        </w:rPr>
        <w:t>"</w:t>
      </w:r>
      <w:r>
        <w:rPr>
          <w:rFonts w:ascii="GHEA Grapalat" w:hAnsi="GHEA Grapalat"/>
          <w:sz w:val="24"/>
          <w:szCs w:val="24"/>
        </w:rPr>
        <w:t xml:space="preserve"> со дня опубликования </w:t>
      </w:r>
      <w:r w:rsidRPr="00C765E3">
        <w:rPr>
          <w:rFonts w:ascii="GHEA Grapalat" w:hAnsi="GHEA Grapalat"/>
          <w:sz w:val="24"/>
          <w:szCs w:val="24"/>
        </w:rPr>
        <w:t>в бюллетене</w:t>
      </w:r>
      <w:r>
        <w:rPr>
          <w:rFonts w:ascii="GHEA Grapalat" w:hAnsi="GHEA Grapalat"/>
          <w:sz w:val="24"/>
          <w:szCs w:val="24"/>
        </w:rPr>
        <w:t xml:space="preserve"> </w:t>
      </w:r>
      <w:r w:rsidRPr="009F3DC7">
        <w:rPr>
          <w:rFonts w:ascii="GHEA Grapalat" w:hAnsi="GHEA Grapalat"/>
          <w:sz w:val="24"/>
          <w:szCs w:val="24"/>
        </w:rPr>
        <w:t>объявления и приг</w:t>
      </w:r>
      <w:r>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w:t>
      </w:r>
      <w:r>
        <w:rPr>
          <w:rFonts w:ascii="GHEA Grapalat" w:hAnsi="GHEA Grapalat"/>
        </w:rPr>
        <w:lastRenderedPageBreak/>
        <w:t>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954846" w:rsidRPr="0001747D" w:rsidRDefault="00954846" w:rsidP="00954846">
      <w:pPr>
        <w:pStyle w:val="a3"/>
        <w:widowControl w:val="0"/>
        <w:tabs>
          <w:tab w:val="left" w:pos="1134"/>
        </w:tabs>
        <w:spacing w:after="160" w:line="240" w:lineRule="auto"/>
        <w:ind w:firstLine="567"/>
        <w:rPr>
          <w:rFonts w:ascii="Sylfaen" w:hAnsi="Sylfaen"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4E361C">
        <w:rPr>
          <w:rFonts w:ascii="GHEA Grapalat" w:hAnsi="GHEA Grapalat"/>
          <w:i w:val="0"/>
          <w:sz w:val="24"/>
          <w:szCs w:val="24"/>
        </w:rPr>
        <w:t>установленному Центральным банком на дату открытия заявок</w:t>
      </w:r>
      <w:r>
        <w:rPr>
          <w:rFonts w:ascii="GHEA Grapalat" w:hAnsi="GHEA Grapalat"/>
          <w:i w:val="0"/>
          <w:sz w:val="24"/>
          <w:szCs w:val="24"/>
        </w:rPr>
        <w:t xml:space="preserve"> </w:t>
      </w:r>
      <w:r w:rsidRPr="0001747D">
        <w:rPr>
          <w:rStyle w:val="af6"/>
          <w:rFonts w:ascii="Sylfaen" w:hAnsi="Sylfaen"/>
          <w:i w:val="0"/>
          <w:sz w:val="24"/>
          <w:szCs w:val="24"/>
        </w:rPr>
        <w:footnoteReference w:customMarkFollows="1" w:id="5"/>
        <w:t>10</w:t>
      </w:r>
      <w:r w:rsidRPr="0001747D">
        <w:rPr>
          <w:rFonts w:ascii="Sylfaen" w:hAnsi="Sylfaen"/>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w:t>
      </w:r>
      <w:r w:rsidRPr="009044F1">
        <w:rPr>
          <w:rFonts w:ascii="GHEA Grapalat" w:hAnsi="GHEA Grapalat"/>
          <w:sz w:val="24"/>
          <w:szCs w:val="24"/>
        </w:rPr>
        <w:lastRenderedPageBreak/>
        <w:t>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w:t>
      </w:r>
      <w:r w:rsidRPr="00D67FDE">
        <w:rPr>
          <w:rFonts w:ascii="GHEA Grapalat" w:hAnsi="GHEA Grapalat"/>
          <w:sz w:val="24"/>
          <w:szCs w:val="24"/>
        </w:rPr>
        <w:lastRenderedPageBreak/>
        <w:t>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9044F1">
        <w:rPr>
          <w:rFonts w:ascii="GHEA Grapalat" w:hAnsi="GHEA Grapalat"/>
          <w:sz w:val="24"/>
          <w:szCs w:val="24"/>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w:t>
      </w:r>
      <w:r w:rsidRPr="009044F1">
        <w:rPr>
          <w:rFonts w:ascii="GHEA Grapalat" w:hAnsi="GHEA Grapalat"/>
        </w:rPr>
        <w:lastRenderedPageBreak/>
        <w:t>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 xml:space="preserve">Размер обеспечения квалификации равен </w:t>
      </w:r>
      <w:r w:rsidR="00DE19F9" w:rsidRPr="00DE19F9">
        <w:rPr>
          <w:rFonts w:ascii="GHEA Grapalat" w:hAnsi="GHEA Grapalat"/>
        </w:rPr>
        <w:t>30</w:t>
      </w:r>
      <w:r w:rsidR="008A3CE7" w:rsidRPr="003B6812">
        <w:rPr>
          <w:rFonts w:ascii="GHEA Grapalat" w:hAnsi="GHEA Grapalat"/>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Причем  обеспечение должно быть действительны</w:t>
      </w:r>
      <w:r w:rsidR="00A90AB9">
        <w:rPr>
          <w:rFonts w:ascii="GHEA Grapalat" w:hAnsi="GHEA Grapalat"/>
        </w:rPr>
        <w:t>м как минимум включительно до 90</w:t>
      </w:r>
      <w:r w:rsidR="008A3CE7" w:rsidRPr="003B6812">
        <w:rPr>
          <w:rFonts w:ascii="GHEA Grapalat" w:hAnsi="GHEA Grapalat"/>
        </w:rPr>
        <w:t>-го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 или</w:t>
      </w:r>
      <w:r w:rsidR="00512362" w:rsidRPr="00D50B30">
        <w:rPr>
          <w:rFonts w:ascii="GHEA Grapalat" w:hAnsi="GHEA Grapalat" w:cs="Sylfaen"/>
        </w:rPr>
        <w:t>.</w:t>
      </w:r>
      <w:r w:rsidR="00B71FA8" w:rsidRPr="00D50B30">
        <w:rPr>
          <w:rStyle w:val="af6"/>
          <w:rFonts w:ascii="GHEA Grapalat" w:hAnsi="GHEA Grapalat"/>
        </w:rPr>
        <w:footnoteReference w:customMarkFollows="1" w:id="6"/>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9566B2" w:rsidRPr="000D07A9">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Pr="009044F1" w:rsidRDefault="003E194D" w:rsidP="000B346D">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w:t>
      </w:r>
      <w:r w:rsidRPr="009044F1">
        <w:rPr>
          <w:rFonts w:ascii="GHEA Grapalat" w:hAnsi="GHEA Grapalat"/>
        </w:rPr>
        <w:lastRenderedPageBreak/>
        <w:t>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w:t>
      </w:r>
      <w:r w:rsidRPr="009044F1">
        <w:rPr>
          <w:rFonts w:ascii="GHEA Grapalat" w:hAnsi="GHEA Grapalat"/>
        </w:rPr>
        <w:lastRenderedPageBreak/>
        <w:t xml:space="preserve">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w:t>
      </w:r>
      <w:r w:rsidRPr="009044F1">
        <w:rPr>
          <w:rFonts w:ascii="GHEA Grapalat" w:hAnsi="GHEA Grapalat"/>
        </w:rPr>
        <w:lastRenderedPageBreak/>
        <w:t xml:space="preserve">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AC6703" w:rsidRDefault="00AC6703"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CA1859" w:rsidRDefault="00CA1859" w:rsidP="0099052C">
      <w:pPr>
        <w:jc w:val="center"/>
        <w:rPr>
          <w:rFonts w:ascii="GHEA Grapalat" w:hAnsi="GHEA Grapalat"/>
          <w:b/>
        </w:rPr>
      </w:pPr>
    </w:p>
    <w:p w:rsidR="00096865" w:rsidRPr="00374F4A" w:rsidRDefault="00096865" w:rsidP="0099052C">
      <w:pPr>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32FDA">
        <w:rPr>
          <w:rFonts w:ascii="GHEA Grapalat" w:hAnsi="GHEA Grapalat"/>
          <w:b/>
        </w:rPr>
        <w:t>СРОЧНЫЙ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xml:space="preserve">-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w:t>
      </w:r>
      <w:r w:rsidRPr="00FF3E38">
        <w:rPr>
          <w:rFonts w:ascii="GHEA Grapalat" w:hAnsi="GHEA Grapalat"/>
          <w:sz w:val="24"/>
          <w:szCs w:val="24"/>
        </w:rPr>
        <w:lastRenderedPageBreak/>
        <w:t>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9"/>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34BD1">
        <w:rPr>
          <w:rFonts w:ascii="GHEA Grapalat" w:hAnsi="GHEA Grapalat"/>
          <w:lang w:val="hy-AM"/>
        </w:rPr>
        <w:t>один</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CB5790" w:rsidRDefault="00CB5790" w:rsidP="00B46D58">
      <w:pPr>
        <w:pStyle w:val="norm"/>
        <w:widowControl w:val="0"/>
        <w:spacing w:after="160" w:line="240" w:lineRule="auto"/>
        <w:ind w:firstLine="284"/>
        <w:jc w:val="right"/>
        <w:rPr>
          <w:rFonts w:ascii="GHEA Grapalat" w:hAnsi="GHEA Grapalat"/>
          <w:b/>
          <w:sz w:val="24"/>
          <w:szCs w:val="24"/>
        </w:rPr>
      </w:pPr>
    </w:p>
    <w:p w:rsidR="00B90442" w:rsidRDefault="00B90442" w:rsidP="00B46D58">
      <w:pPr>
        <w:pStyle w:val="norm"/>
        <w:widowControl w:val="0"/>
        <w:spacing w:after="160" w:line="240" w:lineRule="auto"/>
        <w:ind w:firstLine="284"/>
        <w:jc w:val="right"/>
        <w:rPr>
          <w:rFonts w:ascii="GHEA Grapalat" w:hAnsi="GHEA Grapalat"/>
          <w:b/>
          <w:sz w:val="24"/>
          <w:szCs w:val="24"/>
        </w:rPr>
      </w:pPr>
    </w:p>
    <w:p w:rsidR="00B90442" w:rsidRDefault="00B90442" w:rsidP="00B46D58">
      <w:pPr>
        <w:pStyle w:val="norm"/>
        <w:widowControl w:val="0"/>
        <w:spacing w:after="160" w:line="240" w:lineRule="auto"/>
        <w:ind w:firstLine="284"/>
        <w:jc w:val="right"/>
        <w:rPr>
          <w:rFonts w:ascii="GHEA Grapalat" w:hAnsi="GHEA Grapalat"/>
          <w:b/>
          <w:sz w:val="24"/>
          <w:szCs w:val="24"/>
        </w:rPr>
      </w:pPr>
    </w:p>
    <w:p w:rsidR="00B90442" w:rsidRDefault="00B90442"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32FDA">
        <w:rPr>
          <w:rFonts w:ascii="GHEA Grapalat" w:hAnsi="GHEA Grapalat"/>
          <w:b/>
          <w:sz w:val="24"/>
          <w:szCs w:val="24"/>
        </w:rPr>
        <w:t>СРОЧНЫЙ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F685E">
        <w:rPr>
          <w:rFonts w:ascii="GHEA Grapalat" w:hAnsi="GHEA Grapalat"/>
          <w:sz w:val="24"/>
          <w:szCs w:val="24"/>
        </w:rPr>
        <w:t>«ShМАН-SC-HBMAShDzB-22/03»</w:t>
      </w:r>
      <w:r w:rsidR="006B3394">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13E0F">
        <w:rPr>
          <w:rFonts w:ascii="GHEA Grapalat" w:hAnsi="GHEA Grapalat"/>
          <w:sz w:val="24"/>
          <w:szCs w:val="24"/>
        </w:rPr>
        <w:t>срочн</w:t>
      </w:r>
      <w:r w:rsidR="00813E0F">
        <w:rPr>
          <w:rFonts w:ascii="GHEA Grapalat" w:hAnsi="GHEA Grapalat"/>
          <w:sz w:val="24"/>
          <w:szCs w:val="24"/>
          <w:lang w:val="hy-AM"/>
        </w:rPr>
        <w:t xml:space="preserve">ом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561817">
        <w:rPr>
          <w:rFonts w:ascii="GHEA Grapalat" w:hAnsi="GHEA Grapalat"/>
        </w:rPr>
        <w:t>AShDzB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32FDA">
        <w:rPr>
          <w:rFonts w:ascii="GHEA Grapalat" w:hAnsi="GHEA Grapalat"/>
        </w:rPr>
        <w:t>СРОЧНЫЙ ОТКРЫТЫЙ КОНКУРС</w:t>
      </w:r>
      <w:r>
        <w:rPr>
          <w:rFonts w:ascii="GHEA Grapalat" w:hAnsi="GHEA Grapalat"/>
        </w:rPr>
        <w:t xml:space="preserve"> под кодом </w:t>
      </w:r>
      <w:r w:rsidR="009F685E">
        <w:rPr>
          <w:rFonts w:ascii="GHEA Grapalat" w:hAnsi="GHEA Grapalat"/>
        </w:rPr>
        <w:t>«ShМАН-SC-HBMAShDzB-22/03»</w:t>
      </w:r>
      <w:r w:rsidR="006453DD">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F685E">
        <w:rPr>
          <w:rFonts w:ascii="GHEA Grapalat" w:hAnsi="GHEA Grapalat"/>
        </w:rPr>
        <w:t>«ShМАН-SC-HBMAShDzB-22/03»</w:t>
      </w:r>
      <w:r w:rsidR="006453DD">
        <w:rPr>
          <w:rFonts w:ascii="GHEA Grapalat" w:hAnsi="GHEA Grapalat"/>
        </w:rPr>
        <w:t>*</w:t>
      </w:r>
    </w:p>
    <w:p w:rsidR="006B3E56" w:rsidRPr="00A52A06" w:rsidRDefault="006B3E56" w:rsidP="007B508D">
      <w:pPr>
        <w:pStyle w:val="aff3"/>
        <w:widowControl w:val="0"/>
        <w:numPr>
          <w:ilvl w:val="0"/>
          <w:numId w:val="22"/>
        </w:numPr>
        <w:tabs>
          <w:tab w:val="left" w:pos="567"/>
        </w:tabs>
        <w:spacing w:after="160"/>
        <w:jc w:val="both"/>
        <w:rPr>
          <w:rFonts w:ascii="GHEA Grapalat" w:hAnsi="GHEA Grapalat"/>
          <w:spacing w:val="-6"/>
        </w:rPr>
      </w:pPr>
      <w:r w:rsidRPr="00A52A06">
        <w:rPr>
          <w:rFonts w:ascii="GHEA Grapalat" w:hAnsi="GHEA Grapalat"/>
        </w:rPr>
        <w:t>не допускал и (или) не допустит злоупотребления доминирующим положением и антиконкурентного соглашения,</w:t>
      </w:r>
      <w:r w:rsidRPr="00A52A06">
        <w:rPr>
          <w:rFonts w:ascii="GHEA Grapalat" w:hAnsi="GHEA Grapalat"/>
          <w:spacing w:val="-6"/>
        </w:rPr>
        <w:t xml:space="preserve">отсутствует случай установленного приглашением на </w:t>
      </w:r>
      <w:r w:rsidR="0065373B" w:rsidRPr="00A52A06">
        <w:rPr>
          <w:rFonts w:ascii="GHEA Grapalat" w:hAnsi="GHEA Grapalat"/>
        </w:rPr>
        <w:t xml:space="preserve">срочный открытый конкурс </w:t>
      </w:r>
      <w:r w:rsidRPr="00A52A06">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0"/>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1"/>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6B3E56" w:rsidRPr="00770B03" w:rsidRDefault="006B3E56" w:rsidP="00FF2A9C">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FF2A9C">
      <w:pPr>
        <w:widowControl w:val="0"/>
        <w:spacing w:after="160"/>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220899" w:rsidRDefault="00220899" w:rsidP="00F72C2C">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532FDA">
        <w:rPr>
          <w:rFonts w:ascii="GHEA Grapalat" w:hAnsi="GHEA Grapalat"/>
          <w:b/>
        </w:rPr>
        <w:t>СРОЧНЫЙ ОТКРЫТЫЙ КОНКУРС</w:t>
      </w:r>
    </w:p>
    <w:p w:rsidR="00220899" w:rsidRPr="00E02C29"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9F685E">
        <w:rPr>
          <w:rFonts w:ascii="GHEA Grapalat" w:hAnsi="GHEA Grapalat"/>
          <w:sz w:val="24"/>
          <w:szCs w:val="24"/>
        </w:rPr>
        <w:t>«ShМАН-SC-HBMAShDzB-22/03»</w:t>
      </w:r>
      <w:r w:rsidR="00FF2A9C">
        <w:rPr>
          <w:rFonts w:ascii="GHEA Grapalat" w:hAnsi="GHEA Grapalat"/>
          <w:sz w:val="24"/>
          <w:szCs w:val="24"/>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E44DBF">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8C53B9">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AD31E8">
      <w:pP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61C95"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561C95"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61C95"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220899" w:rsidRPr="00C843BA"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561C95"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561C95"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561C9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FD1EE4" w:rsidRDefault="00F22042" w:rsidP="00220899">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lang w:val="en-US"/>
        </w:rPr>
        <w:t>6.</w:t>
      </w:r>
      <w:r w:rsidR="00220899"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w:t>
      </w:r>
      <w:r w:rsidRPr="00092E73">
        <w:rPr>
          <w:rFonts w:ascii="GHEA Grapalat" w:hAnsi="GHEA Grapalat"/>
        </w:rPr>
        <w:lastRenderedPageBreak/>
        <w:t>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w:t>
      </w:r>
      <w:r w:rsidRPr="00092E73">
        <w:rPr>
          <w:rFonts w:ascii="GHEA Grapalat" w:hAnsi="GHEA Grapalat"/>
        </w:rPr>
        <w:lastRenderedPageBreak/>
        <w:t>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w:t>
      </w:r>
      <w:r w:rsidRPr="00092E73">
        <w:rPr>
          <w:rFonts w:ascii="GHEA Grapalat" w:hAnsi="GHEA Grapalat"/>
        </w:rPr>
        <w:lastRenderedPageBreak/>
        <w:t>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w:t>
      </w:r>
      <w:r w:rsidRPr="00092E73">
        <w:rPr>
          <w:rFonts w:ascii="GHEA Grapalat" w:hAnsi="GHEA Grapalat"/>
          <w:lang w:val="hy-AM"/>
        </w:rPr>
        <w:lastRenderedPageBreak/>
        <w:t>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lastRenderedPageBreak/>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lastRenderedPageBreak/>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32FDA">
        <w:rPr>
          <w:rFonts w:ascii="GHEA Grapalat" w:hAnsi="GHEA Grapalat"/>
          <w:b/>
          <w:sz w:val="24"/>
          <w:szCs w:val="24"/>
        </w:rPr>
        <w:t>СРОЧНЫЙ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9F685E">
        <w:rPr>
          <w:rFonts w:ascii="GHEA Grapalat" w:hAnsi="GHEA Grapalat"/>
          <w:b/>
          <w:sz w:val="24"/>
          <w:szCs w:val="24"/>
        </w:rPr>
        <w:t>«ShМАН-SC-HBMAShDzB-22/03»</w:t>
      </w:r>
      <w:r w:rsidR="006453DD">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278BE">
        <w:rPr>
          <w:rFonts w:ascii="GHEA Grapalat" w:hAnsi="GHEA Grapalat"/>
          <w:spacing w:val="-6"/>
        </w:rPr>
        <w:t>срочном открытый конкурс</w:t>
      </w:r>
      <w:r w:rsidR="00B278BE" w:rsidRPr="005744FC">
        <w:rPr>
          <w:rFonts w:ascii="GHEA Grapalat" w:hAnsi="GHEA Grapalat"/>
          <w:spacing w:val="-6"/>
        </w:rPr>
        <w:t xml:space="preserve"> </w:t>
      </w:r>
      <w:r w:rsidRPr="005744FC">
        <w:rPr>
          <w:rFonts w:ascii="GHEA Grapalat" w:hAnsi="GHEA Grapalat"/>
          <w:spacing w:val="-6"/>
        </w:rPr>
        <w:t xml:space="preserve">под кодом </w:t>
      </w:r>
      <w:r w:rsidR="009F685E">
        <w:rPr>
          <w:rFonts w:ascii="GHEA Grapalat" w:hAnsi="GHEA Grapalat"/>
          <w:spacing w:val="-6"/>
        </w:rPr>
        <w:t>«ShМАН-SC-HBMAShDzB-22/03»</w:t>
      </w:r>
      <w:r w:rsidR="006453D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532FDA">
        <w:rPr>
          <w:rFonts w:ascii="GHEA Grapalat" w:hAnsi="GHEA Grapalat"/>
          <w:b/>
        </w:rPr>
        <w:t>СРОЧНЫЙ ОТКРЫТЫЙ КОНКУРС</w:t>
      </w:r>
      <w:r w:rsidRPr="00B138F3">
        <w:rPr>
          <w:rFonts w:ascii="GHEA Grapalat" w:hAnsi="GHEA Grapalat" w:cs="Arial"/>
          <w:b/>
        </w:rPr>
        <w:br/>
      </w:r>
      <w:r w:rsidRPr="00B138F3">
        <w:rPr>
          <w:rFonts w:ascii="GHEA Grapalat" w:hAnsi="GHEA Grapalat"/>
          <w:b/>
        </w:rPr>
        <w:t xml:space="preserve">под кодом </w:t>
      </w:r>
      <w:r w:rsidR="009F685E">
        <w:rPr>
          <w:rFonts w:ascii="GHEA Grapalat" w:hAnsi="GHEA Grapalat"/>
          <w:b/>
        </w:rPr>
        <w:t>«ShМАН-SC-HBMAShDzB-22/03»</w:t>
      </w:r>
      <w:r w:rsidR="006453DD">
        <w:rPr>
          <w:rFonts w:ascii="GHEA Grapalat" w:hAnsi="GHEA Grapalat"/>
          <w:b/>
        </w:rPr>
        <w:t>*</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r w:rsidR="00E004B7" w:rsidRPr="00B21A31">
        <w:rPr>
          <w:rFonts w:ascii="GHEA Grapalat" w:eastAsiaTheme="minorHAnsi" w:hAnsi="GHEA Grapalat" w:cstheme="minorBidi"/>
          <w:sz w:val="18"/>
          <w:szCs w:val="18"/>
        </w:rPr>
        <w:t>или страховой организации</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w:t>
      </w:r>
      <w:r w:rsidR="00EC7D24" w:rsidRPr="00EC7D24">
        <w:rPr>
          <w:rFonts w:ascii="Sylfaen" w:hAnsi="Sylfaen" w:cs="Arial"/>
          <w:b/>
          <w:sz w:val="22"/>
          <w:szCs w:val="22"/>
        </w:rPr>
        <w:t>900215302598</w:t>
      </w:r>
      <w:r w:rsidRPr="00EC7D24">
        <w:rPr>
          <w:rFonts w:ascii="GHEA Grapalat" w:eastAsiaTheme="minorHAnsi" w:hAnsi="GHEA Grapalat" w:cstheme="minorBidi"/>
          <w:b/>
        </w:rPr>
        <w:t xml:space="preserve"> </w:t>
      </w:r>
      <w:r w:rsidRPr="00B138F3">
        <w:rPr>
          <w:rFonts w:ascii="GHEA Grapalat" w:eastAsiaTheme="minorHAnsi" w:hAnsi="GHEA Grapalat" w:cstheme="minorBidi"/>
        </w:rPr>
        <w:t>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Default="007723F7" w:rsidP="003D2FE2">
      <w:pPr>
        <w:widowControl w:val="0"/>
        <w:spacing w:after="160"/>
        <w:jc w:val="right"/>
        <w:rPr>
          <w:rFonts w:ascii="GHEA Grapalat" w:hAnsi="GHEA Grapalat"/>
          <w:i/>
          <w:sz w:val="22"/>
          <w:szCs w:val="22"/>
        </w:rPr>
      </w:pPr>
    </w:p>
    <w:p w:rsidR="00F03C72" w:rsidRDefault="00F03C72" w:rsidP="003D2FE2">
      <w:pPr>
        <w:widowControl w:val="0"/>
        <w:spacing w:after="160"/>
        <w:jc w:val="right"/>
        <w:rPr>
          <w:rFonts w:ascii="GHEA Grapalat" w:hAnsi="GHEA Grapalat"/>
          <w:i/>
          <w:sz w:val="22"/>
          <w:szCs w:val="22"/>
        </w:rPr>
      </w:pPr>
    </w:p>
    <w:p w:rsidR="00F03C72" w:rsidRDefault="00F03C72" w:rsidP="003D2FE2">
      <w:pPr>
        <w:widowControl w:val="0"/>
        <w:spacing w:after="160"/>
        <w:jc w:val="right"/>
        <w:rPr>
          <w:rFonts w:ascii="GHEA Grapalat" w:hAnsi="GHEA Grapalat"/>
          <w:i/>
          <w:sz w:val="22"/>
          <w:szCs w:val="22"/>
        </w:rPr>
      </w:pPr>
    </w:p>
    <w:p w:rsidR="00F03C72" w:rsidRDefault="00F03C72" w:rsidP="003D2FE2">
      <w:pPr>
        <w:widowControl w:val="0"/>
        <w:spacing w:after="160"/>
        <w:jc w:val="right"/>
        <w:rPr>
          <w:rFonts w:ascii="GHEA Grapalat" w:hAnsi="GHEA Grapalat"/>
          <w:i/>
          <w:sz w:val="22"/>
          <w:szCs w:val="22"/>
        </w:rPr>
      </w:pPr>
    </w:p>
    <w:p w:rsidR="00F03C72" w:rsidRDefault="00F03C72" w:rsidP="003D2FE2">
      <w:pPr>
        <w:widowControl w:val="0"/>
        <w:spacing w:after="160"/>
        <w:jc w:val="right"/>
        <w:rPr>
          <w:rFonts w:ascii="GHEA Grapalat" w:hAnsi="GHEA Grapalat"/>
          <w:i/>
          <w:sz w:val="22"/>
          <w:szCs w:val="22"/>
        </w:rPr>
      </w:pPr>
    </w:p>
    <w:p w:rsidR="00F03C72" w:rsidRPr="005F2C25" w:rsidRDefault="00F03C72" w:rsidP="003D2FE2">
      <w:pPr>
        <w:widowControl w:val="0"/>
        <w:spacing w:after="160"/>
        <w:jc w:val="right"/>
        <w:rPr>
          <w:rFonts w:ascii="GHEA Grapalat" w:hAnsi="GHEA Grapalat"/>
          <w:i/>
          <w:sz w:val="22"/>
          <w:szCs w:val="22"/>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532FDA">
        <w:rPr>
          <w:rFonts w:ascii="GHEA Grapalat" w:hAnsi="GHEA Grapalat"/>
          <w:i/>
          <w:sz w:val="22"/>
          <w:szCs w:val="22"/>
        </w:rPr>
        <w:t>СРОЧНЫЙ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9F685E">
        <w:rPr>
          <w:rFonts w:ascii="GHEA Grapalat" w:hAnsi="GHEA Grapalat"/>
          <w:i/>
          <w:sz w:val="22"/>
          <w:szCs w:val="22"/>
        </w:rPr>
        <w:t>«ShМАН-SC-HBMAShDzB-22/03»</w:t>
      </w:r>
      <w:r w:rsidR="006453DD">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35105E" w:rsidRDefault="003D2FE2" w:rsidP="00B932B8">
            <w:pPr>
              <w:widowControl w:val="0"/>
              <w:spacing w:after="160"/>
              <w:rPr>
                <w:rFonts w:ascii="GHEA Grapalat" w:hAnsi="GHEA Grapalat" w:cs="GHEA Grapalat"/>
                <w:b/>
                <w:sz w:val="22"/>
                <w:szCs w:val="22"/>
              </w:rPr>
            </w:pP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w:t>
      </w:r>
      <w:r w:rsidR="003E70F4">
        <w:rPr>
          <w:rFonts w:ascii="GHEA Grapalat" w:hAnsi="GHEA Grapalat"/>
          <w:spacing w:val="-6"/>
          <w:sz w:val="22"/>
          <w:szCs w:val="22"/>
          <w:lang w:val="hy-AM"/>
        </w:rPr>
        <w:t xml:space="preserve"> «Ахурянский муниципалитет»</w:t>
      </w:r>
      <w:r w:rsidR="003E70F4">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E70F4" w:rsidRPr="000E2227">
        <w:rPr>
          <w:rFonts w:ascii="GHEA Grapalat" w:hAnsi="GHEA Grapalat"/>
          <w:sz w:val="22"/>
          <w:szCs w:val="22"/>
        </w:rPr>
        <w:t>«ShМАН-SC-HBMAShDzB-22/03»</w:t>
      </w:r>
      <w:r w:rsidRPr="000E2227">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w:t>
      </w:r>
      <w:r w:rsidRPr="00B138F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FC3AC5" w:rsidRDefault="002849A6" w:rsidP="00FC3AC5">
      <w:pPr>
        <w:widowControl w:val="0"/>
        <w:spacing w:after="160"/>
        <w:jc w:val="both"/>
        <w:rPr>
          <w:rFonts w:ascii="GHEA Grapalat" w:hAnsi="GHEA Grapalat"/>
          <w:b/>
        </w:rPr>
      </w:pPr>
      <w:r w:rsidRPr="00B138F3">
        <w:rPr>
          <w:rFonts w:ascii="GHEA Grapalat" w:hAnsi="GHEA Grapalat"/>
          <w:sz w:val="22"/>
          <w:szCs w:val="22"/>
        </w:rPr>
        <w:t>День/месяц/год</w:t>
      </w: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26A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6AA6" w:rsidRPr="004064B5" w:rsidRDefault="00C26AA6" w:rsidP="00C26AA6">
            <w:pPr>
              <w:widowControl w:val="0"/>
              <w:tabs>
                <w:tab w:val="left" w:pos="322"/>
              </w:tabs>
              <w:spacing w:after="120"/>
              <w:rPr>
                <w:rFonts w:ascii="Sylfaen" w:hAnsi="Sylfaen" w:cs="Arial"/>
                <w:sz w:val="22"/>
                <w:szCs w:val="22"/>
              </w:rPr>
            </w:pPr>
            <w:r w:rsidRPr="004064B5">
              <w:rPr>
                <w:rFonts w:ascii="Sylfaen" w:hAnsi="Sylfaen"/>
                <w:sz w:val="22"/>
                <w:szCs w:val="22"/>
              </w:rPr>
              <w:t xml:space="preserve">      9.</w:t>
            </w:r>
            <w:r w:rsidRPr="004064B5">
              <w:rPr>
                <w:rFonts w:ascii="Sylfaen" w:hAnsi="Sylfaen"/>
                <w:sz w:val="22"/>
                <w:szCs w:val="22"/>
              </w:rPr>
              <w:tab/>
              <w:t>Наименование или имя, фамилия бенефициара:</w:t>
            </w:r>
            <w:r w:rsidRPr="004064B5">
              <w:rPr>
                <w:rFonts w:ascii="Sylfaen" w:hAnsi="Sylfaen"/>
                <w:i/>
                <w:sz w:val="22"/>
                <w:szCs w:val="22"/>
              </w:rPr>
              <w:t xml:space="preserve"> Ахурянский  Муниципалитет</w:t>
            </w:r>
          </w:p>
        </w:tc>
      </w:tr>
      <w:tr w:rsidR="00C26A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6AA6" w:rsidRPr="004064B5" w:rsidRDefault="00C26AA6" w:rsidP="00C26AA6">
            <w:pPr>
              <w:widowControl w:val="0"/>
              <w:tabs>
                <w:tab w:val="left" w:pos="322"/>
              </w:tabs>
              <w:spacing w:after="120"/>
              <w:rPr>
                <w:rFonts w:ascii="Sylfaen" w:hAnsi="Sylfaen" w:cs="Sylfaen"/>
                <w:sz w:val="22"/>
                <w:szCs w:val="22"/>
              </w:rPr>
            </w:pPr>
            <w:r w:rsidRPr="004064B5">
              <w:rPr>
                <w:rFonts w:ascii="Sylfaen" w:hAnsi="Sylfaen"/>
                <w:sz w:val="22"/>
                <w:szCs w:val="22"/>
              </w:rPr>
              <w:t xml:space="preserve">      10.</w:t>
            </w:r>
            <w:r w:rsidRPr="004064B5">
              <w:rPr>
                <w:rFonts w:ascii="Sylfaen" w:hAnsi="Sylfaen"/>
                <w:sz w:val="22"/>
                <w:szCs w:val="22"/>
                <w:lang w:val="en-US"/>
              </w:rPr>
              <w:tab/>
            </w:r>
            <w:r w:rsidRPr="004064B5">
              <w:rPr>
                <w:rFonts w:ascii="Sylfaen" w:hAnsi="Sylfaen"/>
                <w:sz w:val="22"/>
                <w:szCs w:val="22"/>
              </w:rPr>
              <w:t>НЗОУ бенефициара (не заполняется)</w:t>
            </w:r>
          </w:p>
        </w:tc>
      </w:tr>
      <w:tr w:rsidR="00C26A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6AA6" w:rsidRPr="004064B5" w:rsidRDefault="00C26AA6" w:rsidP="00C26AA6">
            <w:pPr>
              <w:widowControl w:val="0"/>
              <w:tabs>
                <w:tab w:val="left" w:pos="322"/>
              </w:tabs>
              <w:spacing w:after="120"/>
              <w:rPr>
                <w:rFonts w:ascii="Sylfaen" w:hAnsi="Sylfaen" w:cs="Arial"/>
                <w:sz w:val="22"/>
                <w:szCs w:val="22"/>
              </w:rPr>
            </w:pPr>
            <w:r w:rsidRPr="004064B5">
              <w:rPr>
                <w:rFonts w:ascii="Sylfaen" w:hAnsi="Sylfaen"/>
                <w:sz w:val="22"/>
                <w:szCs w:val="22"/>
                <w:lang w:val="en-US"/>
              </w:rPr>
              <w:t xml:space="preserve">      </w:t>
            </w:r>
            <w:r w:rsidRPr="004064B5">
              <w:rPr>
                <w:rFonts w:ascii="Sylfaen" w:hAnsi="Sylfaen"/>
                <w:sz w:val="22"/>
                <w:szCs w:val="22"/>
              </w:rPr>
              <w:t>11.</w:t>
            </w:r>
            <w:r w:rsidRPr="004064B5">
              <w:rPr>
                <w:rFonts w:ascii="Sylfaen" w:hAnsi="Sylfaen"/>
                <w:sz w:val="22"/>
                <w:szCs w:val="22"/>
              </w:rPr>
              <w:tab/>
              <w:t>УНН бенефициара:</w:t>
            </w:r>
            <w:r w:rsidRPr="004064B5">
              <w:rPr>
                <w:rFonts w:ascii="Sylfaen" w:hAnsi="Sylfaen" w:cs="Arial"/>
                <w:sz w:val="22"/>
                <w:szCs w:val="22"/>
              </w:rPr>
              <w:t xml:space="preserve"> 05545973</w:t>
            </w:r>
          </w:p>
        </w:tc>
      </w:tr>
      <w:tr w:rsidR="00C26A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6AA6" w:rsidRPr="004064B5" w:rsidRDefault="00C26AA6" w:rsidP="00C26AA6">
            <w:pPr>
              <w:widowControl w:val="0"/>
              <w:tabs>
                <w:tab w:val="left" w:pos="322"/>
              </w:tabs>
              <w:spacing w:after="120"/>
              <w:rPr>
                <w:rFonts w:ascii="Sylfaen" w:hAnsi="Sylfaen" w:cs="Arial"/>
                <w:sz w:val="22"/>
                <w:szCs w:val="22"/>
              </w:rPr>
            </w:pPr>
            <w:r w:rsidRPr="004064B5">
              <w:rPr>
                <w:rFonts w:ascii="Sylfaen" w:hAnsi="Sylfaen"/>
                <w:sz w:val="22"/>
                <w:szCs w:val="22"/>
              </w:rPr>
              <w:t xml:space="preserve">      12.</w:t>
            </w:r>
            <w:r w:rsidRPr="004064B5">
              <w:rPr>
                <w:rFonts w:ascii="Sylfaen" w:hAnsi="Sylfaen"/>
                <w:sz w:val="22"/>
                <w:szCs w:val="22"/>
              </w:rPr>
              <w:tab/>
              <w:t xml:space="preserve">Обслуживающая бенефициара Финансовая организация (банк): </w:t>
            </w:r>
            <w:r w:rsidRPr="004064B5">
              <w:rPr>
                <w:rFonts w:ascii="Sylfaen" w:hAnsi="Sylfaen"/>
              </w:rPr>
              <w:t xml:space="preserve"> </w:t>
            </w:r>
            <w:r w:rsidRPr="004064B5">
              <w:rPr>
                <w:rFonts w:ascii="Sylfaen" w:hAnsi="Sylfaen"/>
                <w:sz w:val="22"/>
                <w:szCs w:val="22"/>
              </w:rPr>
              <w:t>Оперативный департамент Министерства финансов РА</w:t>
            </w:r>
          </w:p>
        </w:tc>
      </w:tr>
      <w:tr w:rsidR="00C26A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6AA6" w:rsidRPr="004064B5" w:rsidRDefault="00C26AA6" w:rsidP="00C26AA6">
            <w:pPr>
              <w:widowControl w:val="0"/>
              <w:tabs>
                <w:tab w:val="left" w:pos="322"/>
              </w:tabs>
              <w:spacing w:after="120"/>
              <w:rPr>
                <w:rFonts w:ascii="Sylfaen" w:hAnsi="Sylfaen" w:cs="Arial"/>
                <w:sz w:val="22"/>
                <w:szCs w:val="22"/>
              </w:rPr>
            </w:pPr>
            <w:r w:rsidRPr="004064B5">
              <w:rPr>
                <w:rFonts w:ascii="Sylfaen" w:hAnsi="Sylfaen"/>
                <w:sz w:val="22"/>
                <w:szCs w:val="22"/>
              </w:rPr>
              <w:t xml:space="preserve">      13.</w:t>
            </w:r>
            <w:r w:rsidRPr="004064B5">
              <w:rPr>
                <w:rFonts w:ascii="Sylfaen" w:hAnsi="Sylfaen"/>
                <w:sz w:val="22"/>
                <w:szCs w:val="22"/>
                <w:lang w:val="en-US"/>
              </w:rPr>
              <w:tab/>
            </w:r>
            <w:r w:rsidRPr="004064B5">
              <w:rPr>
                <w:rFonts w:ascii="Sylfaen" w:hAnsi="Sylfaen"/>
                <w:sz w:val="22"/>
                <w:szCs w:val="22"/>
              </w:rPr>
              <w:t>Номер счета бенефициара (сч.№)</w:t>
            </w:r>
            <w:r w:rsidRPr="004064B5">
              <w:rPr>
                <w:rFonts w:ascii="Sylfaen" w:hAnsi="Sylfaen" w:cs="Arial"/>
                <w:sz w:val="22"/>
                <w:szCs w:val="22"/>
              </w:rPr>
              <w:t xml:space="preserve"> 900215302598</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32FDA">
        <w:rPr>
          <w:rFonts w:ascii="GHEA Grapalat" w:hAnsi="GHEA Grapalat"/>
          <w:b/>
          <w:sz w:val="24"/>
          <w:szCs w:val="24"/>
        </w:rPr>
        <w:t>СРОЧНЫЙ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9F685E">
        <w:rPr>
          <w:rFonts w:ascii="GHEA Grapalat" w:hAnsi="GHEA Grapalat"/>
          <w:b/>
          <w:sz w:val="24"/>
          <w:szCs w:val="24"/>
        </w:rPr>
        <w:t>«ShМАН-SC-HBMAShDzB-22/03»</w:t>
      </w:r>
      <w:r w:rsidR="006453DD">
        <w:rPr>
          <w:rFonts w:ascii="GHEA Grapalat" w:hAnsi="GHEA Grapalat"/>
          <w:b/>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1400AE">
        <w:rPr>
          <w:rFonts w:ascii="GHEA Grapalat" w:eastAsiaTheme="minorHAnsi" w:hAnsi="GHEA Grapalat" w:cstheme="minorBidi"/>
        </w:rPr>
        <w:t xml:space="preserve"> </w:t>
      </w:r>
      <w:r w:rsidR="001400AE" w:rsidRPr="001400AE">
        <w:rPr>
          <w:rFonts w:ascii="Sylfaen" w:hAnsi="Sylfaen" w:cs="Arial"/>
          <w:b/>
          <w:sz w:val="22"/>
          <w:szCs w:val="22"/>
        </w:rPr>
        <w:t>900215302598</w:t>
      </w:r>
      <w:r w:rsidR="005B3A59" w:rsidRPr="001400AE">
        <w:rPr>
          <w:rFonts w:ascii="GHEA Grapalat" w:eastAsiaTheme="minorHAnsi" w:hAnsi="GHEA Grapalat" w:cstheme="minorBidi"/>
          <w:b/>
        </w:rPr>
        <w:t xml:space="preserve"> </w:t>
      </w:r>
      <w:r w:rsidR="005B3A59" w:rsidRPr="00B138F3">
        <w:rPr>
          <w:rFonts w:ascii="GHEA Grapalat" w:eastAsiaTheme="minorHAnsi" w:hAnsi="GHEA Grapalat" w:cstheme="minorBidi"/>
        </w:rPr>
        <w:t>бенефициара.</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C27D93" w:rsidRDefault="00C27D93" w:rsidP="000A214C">
      <w:pPr>
        <w:widowControl w:val="0"/>
        <w:spacing w:after="160"/>
        <w:jc w:val="right"/>
        <w:rPr>
          <w:rFonts w:ascii="GHEA Grapalat" w:hAnsi="GHEA Grapalat"/>
          <w:i/>
        </w:rPr>
      </w:pPr>
    </w:p>
    <w:p w:rsidR="00C27D93" w:rsidRDefault="00C27D93" w:rsidP="000A214C">
      <w:pPr>
        <w:widowControl w:val="0"/>
        <w:spacing w:after="160"/>
        <w:jc w:val="right"/>
        <w:rPr>
          <w:rFonts w:ascii="GHEA Grapalat" w:hAnsi="GHEA Grapalat"/>
          <w:i/>
        </w:rPr>
      </w:pPr>
    </w:p>
    <w:p w:rsidR="00C27D93" w:rsidRDefault="00C27D93" w:rsidP="000A214C">
      <w:pPr>
        <w:widowControl w:val="0"/>
        <w:spacing w:after="160"/>
        <w:jc w:val="right"/>
        <w:rPr>
          <w:rFonts w:ascii="GHEA Grapalat" w:hAnsi="GHEA Grapalat"/>
          <w:i/>
        </w:rPr>
      </w:pPr>
    </w:p>
    <w:p w:rsidR="00C27D93" w:rsidRDefault="00C27D93" w:rsidP="000A214C">
      <w:pPr>
        <w:widowControl w:val="0"/>
        <w:spacing w:after="160"/>
        <w:jc w:val="right"/>
        <w:rPr>
          <w:rFonts w:ascii="GHEA Grapalat" w:hAnsi="GHEA Grapalat"/>
          <w:i/>
        </w:rPr>
      </w:pPr>
    </w:p>
    <w:p w:rsidR="00F0505F" w:rsidRDefault="00F0505F"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532FDA">
        <w:rPr>
          <w:rFonts w:ascii="GHEA Grapalat" w:hAnsi="GHEA Grapalat"/>
          <w:i/>
        </w:rPr>
        <w:t>СРОЧНЫЙ ОТКРЫТЫЙ КОНКУРС</w:t>
      </w:r>
      <w:r w:rsidRPr="00B138F3">
        <w:rPr>
          <w:rFonts w:ascii="GHEA Grapalat" w:hAnsi="GHEA Grapalat"/>
          <w:i/>
        </w:rPr>
        <w:br/>
        <w:t xml:space="preserve">под кодом </w:t>
      </w:r>
      <w:r w:rsidR="009F685E">
        <w:rPr>
          <w:rFonts w:ascii="GHEA Grapalat" w:hAnsi="GHEA Grapalat"/>
          <w:i/>
        </w:rPr>
        <w:t>«ShМАН-SC-HBMAShDzB-22/03»</w:t>
      </w:r>
      <w:r w:rsidR="006453DD">
        <w:rPr>
          <w:rFonts w:ascii="GHEA Grapalat" w:hAnsi="GHEA Grapalat"/>
          <w:i/>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D359B">
        <w:rPr>
          <w:rFonts w:ascii="GHEA Grapalat" w:hAnsi="GHEA Grapalat"/>
          <w:spacing w:val="-6"/>
          <w:lang w:val="hy-AM"/>
        </w:rPr>
        <w:t>Ахурянский</w:t>
      </w:r>
      <w:r w:rsidR="00FA67B2">
        <w:rPr>
          <w:rFonts w:ascii="GHEA Grapalat" w:hAnsi="GHEA Grapalat"/>
          <w:spacing w:val="-6"/>
          <w:lang w:val="hy-AM"/>
        </w:rPr>
        <w:t xml:space="preserve"> муниципалтиет</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9D359B">
        <w:rPr>
          <w:rFonts w:ascii="GHEA Grapalat" w:hAnsi="GHEA Grapalat"/>
          <w:i/>
        </w:rPr>
        <w:t>«ShМАН-SC-HBMAShDzB-22/03»</w:t>
      </w:r>
      <w:r w:rsidRPr="00B138F3">
        <w:rPr>
          <w:rFonts w:ascii="GHEA Grapalat" w:hAnsi="GHEA Grapalat"/>
        </w:rPr>
        <w:t xml:space="preserve">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27D9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D93" w:rsidRPr="004064B5" w:rsidRDefault="00C27D93" w:rsidP="00C27D93">
            <w:pPr>
              <w:widowControl w:val="0"/>
              <w:tabs>
                <w:tab w:val="left" w:pos="322"/>
              </w:tabs>
              <w:spacing w:after="120"/>
              <w:rPr>
                <w:rFonts w:ascii="Sylfaen" w:hAnsi="Sylfaen" w:cs="Arial"/>
                <w:sz w:val="22"/>
                <w:szCs w:val="22"/>
              </w:rPr>
            </w:pPr>
            <w:r w:rsidRPr="004064B5">
              <w:rPr>
                <w:rFonts w:ascii="Sylfaen" w:hAnsi="Sylfaen"/>
                <w:sz w:val="22"/>
                <w:szCs w:val="22"/>
              </w:rPr>
              <w:t xml:space="preserve">      9.</w:t>
            </w:r>
            <w:r w:rsidRPr="004064B5">
              <w:rPr>
                <w:rFonts w:ascii="Sylfaen" w:hAnsi="Sylfaen"/>
                <w:sz w:val="22"/>
                <w:szCs w:val="22"/>
              </w:rPr>
              <w:tab/>
              <w:t>Наименование или имя, фамилия бенефициара:</w:t>
            </w:r>
            <w:r w:rsidRPr="004064B5">
              <w:rPr>
                <w:rFonts w:ascii="Sylfaen" w:hAnsi="Sylfaen"/>
                <w:i/>
                <w:sz w:val="22"/>
                <w:szCs w:val="22"/>
              </w:rPr>
              <w:t xml:space="preserve"> Ахурянский  Муниципалитет</w:t>
            </w:r>
          </w:p>
        </w:tc>
      </w:tr>
      <w:tr w:rsidR="00C27D9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D93" w:rsidRPr="004064B5" w:rsidRDefault="00C27D93" w:rsidP="00C27D93">
            <w:pPr>
              <w:widowControl w:val="0"/>
              <w:tabs>
                <w:tab w:val="left" w:pos="322"/>
              </w:tabs>
              <w:spacing w:after="120"/>
              <w:rPr>
                <w:rFonts w:ascii="Sylfaen" w:hAnsi="Sylfaen" w:cs="Sylfaen"/>
                <w:sz w:val="22"/>
                <w:szCs w:val="22"/>
              </w:rPr>
            </w:pPr>
            <w:r w:rsidRPr="004064B5">
              <w:rPr>
                <w:rFonts w:ascii="Sylfaen" w:hAnsi="Sylfaen"/>
                <w:sz w:val="22"/>
                <w:szCs w:val="22"/>
              </w:rPr>
              <w:t xml:space="preserve">      10.</w:t>
            </w:r>
            <w:r w:rsidRPr="004064B5">
              <w:rPr>
                <w:rFonts w:ascii="Sylfaen" w:hAnsi="Sylfaen"/>
                <w:sz w:val="22"/>
                <w:szCs w:val="22"/>
                <w:lang w:val="en-US"/>
              </w:rPr>
              <w:tab/>
            </w:r>
            <w:r w:rsidRPr="004064B5">
              <w:rPr>
                <w:rFonts w:ascii="Sylfaen" w:hAnsi="Sylfaen"/>
                <w:sz w:val="22"/>
                <w:szCs w:val="22"/>
              </w:rPr>
              <w:t>НЗОУ бенефициара (не заполняется)</w:t>
            </w:r>
          </w:p>
        </w:tc>
      </w:tr>
      <w:tr w:rsidR="00C27D9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D93" w:rsidRPr="004064B5" w:rsidRDefault="00C27D93" w:rsidP="00C27D93">
            <w:pPr>
              <w:widowControl w:val="0"/>
              <w:tabs>
                <w:tab w:val="left" w:pos="322"/>
              </w:tabs>
              <w:spacing w:after="120"/>
              <w:rPr>
                <w:rFonts w:ascii="Sylfaen" w:hAnsi="Sylfaen" w:cs="Arial"/>
                <w:sz w:val="22"/>
                <w:szCs w:val="22"/>
              </w:rPr>
            </w:pPr>
            <w:r w:rsidRPr="004064B5">
              <w:rPr>
                <w:rFonts w:ascii="Sylfaen" w:hAnsi="Sylfaen"/>
                <w:sz w:val="22"/>
                <w:szCs w:val="22"/>
                <w:lang w:val="en-US"/>
              </w:rPr>
              <w:t xml:space="preserve">      </w:t>
            </w:r>
            <w:r w:rsidRPr="004064B5">
              <w:rPr>
                <w:rFonts w:ascii="Sylfaen" w:hAnsi="Sylfaen"/>
                <w:sz w:val="22"/>
                <w:szCs w:val="22"/>
              </w:rPr>
              <w:t>11.</w:t>
            </w:r>
            <w:r w:rsidRPr="004064B5">
              <w:rPr>
                <w:rFonts w:ascii="Sylfaen" w:hAnsi="Sylfaen"/>
                <w:sz w:val="22"/>
                <w:szCs w:val="22"/>
              </w:rPr>
              <w:tab/>
              <w:t>УНН бенефициара:</w:t>
            </w:r>
            <w:r w:rsidRPr="004064B5">
              <w:rPr>
                <w:rFonts w:ascii="Sylfaen" w:hAnsi="Sylfaen" w:cs="Arial"/>
                <w:sz w:val="22"/>
                <w:szCs w:val="22"/>
              </w:rPr>
              <w:t xml:space="preserve"> 05545973</w:t>
            </w:r>
          </w:p>
        </w:tc>
      </w:tr>
      <w:tr w:rsidR="00C27D9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D93" w:rsidRPr="004064B5" w:rsidRDefault="00C27D93" w:rsidP="00C27D93">
            <w:pPr>
              <w:widowControl w:val="0"/>
              <w:tabs>
                <w:tab w:val="left" w:pos="322"/>
              </w:tabs>
              <w:spacing w:after="120"/>
              <w:rPr>
                <w:rFonts w:ascii="Sylfaen" w:hAnsi="Sylfaen" w:cs="Arial"/>
                <w:sz w:val="22"/>
                <w:szCs w:val="22"/>
              </w:rPr>
            </w:pPr>
            <w:r w:rsidRPr="004064B5">
              <w:rPr>
                <w:rFonts w:ascii="Sylfaen" w:hAnsi="Sylfaen"/>
                <w:sz w:val="22"/>
                <w:szCs w:val="22"/>
              </w:rPr>
              <w:t xml:space="preserve">      12.</w:t>
            </w:r>
            <w:r w:rsidRPr="004064B5">
              <w:rPr>
                <w:rFonts w:ascii="Sylfaen" w:hAnsi="Sylfaen"/>
                <w:sz w:val="22"/>
                <w:szCs w:val="22"/>
              </w:rPr>
              <w:tab/>
              <w:t xml:space="preserve">Обслуживающая бенефициара Финансовая организация (банк): </w:t>
            </w:r>
            <w:r w:rsidRPr="004064B5">
              <w:rPr>
                <w:rFonts w:ascii="Sylfaen" w:hAnsi="Sylfaen"/>
              </w:rPr>
              <w:t xml:space="preserve"> </w:t>
            </w:r>
            <w:r w:rsidRPr="004064B5">
              <w:rPr>
                <w:rFonts w:ascii="Sylfaen" w:hAnsi="Sylfaen"/>
                <w:sz w:val="22"/>
                <w:szCs w:val="22"/>
              </w:rPr>
              <w:t>Оперативный департамент Министерства финансов РА</w:t>
            </w:r>
          </w:p>
        </w:tc>
      </w:tr>
      <w:tr w:rsidR="00C27D9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D93" w:rsidRPr="004064B5" w:rsidRDefault="00C27D93" w:rsidP="00C27D93">
            <w:pPr>
              <w:widowControl w:val="0"/>
              <w:tabs>
                <w:tab w:val="left" w:pos="322"/>
              </w:tabs>
              <w:spacing w:after="120"/>
              <w:rPr>
                <w:rFonts w:ascii="Sylfaen" w:hAnsi="Sylfaen" w:cs="Arial"/>
                <w:sz w:val="22"/>
                <w:szCs w:val="22"/>
              </w:rPr>
            </w:pPr>
            <w:r w:rsidRPr="004064B5">
              <w:rPr>
                <w:rFonts w:ascii="Sylfaen" w:hAnsi="Sylfaen"/>
                <w:sz w:val="22"/>
                <w:szCs w:val="22"/>
              </w:rPr>
              <w:t xml:space="preserve">      13.</w:t>
            </w:r>
            <w:r w:rsidRPr="004064B5">
              <w:rPr>
                <w:rFonts w:ascii="Sylfaen" w:hAnsi="Sylfaen"/>
                <w:sz w:val="22"/>
                <w:szCs w:val="22"/>
                <w:lang w:val="en-US"/>
              </w:rPr>
              <w:tab/>
            </w:r>
            <w:r w:rsidRPr="004064B5">
              <w:rPr>
                <w:rFonts w:ascii="Sylfaen" w:hAnsi="Sylfaen"/>
                <w:sz w:val="22"/>
                <w:szCs w:val="22"/>
              </w:rPr>
              <w:t>Номер счета бенефициара (сч.№)</w:t>
            </w:r>
            <w:r w:rsidRPr="004064B5">
              <w:rPr>
                <w:rFonts w:ascii="Sylfaen" w:hAnsi="Sylfaen" w:cs="Arial"/>
                <w:sz w:val="22"/>
                <w:szCs w:val="22"/>
              </w:rPr>
              <w:t xml:space="preserve"> 900215302598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5"/>
        <w:t>25</w:t>
      </w:r>
    </w:p>
    <w:p w:rsidR="00F24F4F" w:rsidRPr="00B138F3" w:rsidRDefault="00BB28C8" w:rsidP="00F24F4F">
      <w:pPr>
        <w:pStyle w:val="31"/>
        <w:widowControl w:val="0"/>
        <w:spacing w:after="160"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532FDA">
        <w:rPr>
          <w:rFonts w:ascii="GHEA Grapalat" w:hAnsi="GHEA Grapalat"/>
          <w:b/>
          <w:sz w:val="24"/>
          <w:szCs w:val="24"/>
        </w:rPr>
        <w:t>СРОЧНЫЙ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C1018F">
        <w:rPr>
          <w:rFonts w:ascii="GHEA Grapalat" w:hAnsi="GHEA Grapalat"/>
          <w:b/>
          <w:sz w:val="24"/>
          <w:szCs w:val="24"/>
        </w:rPr>
        <w:t>«ShМАН-SC-НBMAShDzB-22/03»*</w:t>
      </w:r>
    </w:p>
    <w:p w:rsidR="00BB28C8" w:rsidRPr="009F3DC7" w:rsidRDefault="00BB28C8" w:rsidP="00BB28C8">
      <w:pPr>
        <w:pStyle w:val="31"/>
        <w:widowControl w:val="0"/>
        <w:spacing w:after="160"/>
        <w:jc w:val="right"/>
        <w:rPr>
          <w:rFonts w:ascii="GHEA Grapalat" w:hAnsi="GHEA Grapalat" w:cs="Sylfaen"/>
          <w:b/>
          <w:sz w:val="24"/>
          <w:szCs w:val="24"/>
        </w:rPr>
      </w:pP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CF1753" w:rsidRDefault="00F24F4F"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НА ВЫПОЛНЕНИЕ </w:t>
      </w:r>
      <w:r w:rsidR="00115E6B" w:rsidRPr="00345253">
        <w:rPr>
          <w:rFonts w:ascii="GHEA Grapalat" w:hAnsi="GHEA Grapalat"/>
          <w:b/>
        </w:rPr>
        <w:t>"</w:t>
      </w:r>
      <w:r w:rsidR="00115E6B" w:rsidRPr="00345253">
        <w:rPr>
          <w:rFonts w:ascii="Sylfaen" w:hAnsi="Sylfaen" w:cs="Courier New"/>
          <w:b/>
          <w:color w:val="202124"/>
          <w:lang w:bidi="ar-SA"/>
        </w:rPr>
        <w:t xml:space="preserve"> </w:t>
      </w:r>
      <w:r w:rsidR="00C1018F">
        <w:rPr>
          <w:rFonts w:ascii="Sylfaen" w:hAnsi="Sylfaen" w:cs="Courier New"/>
          <w:b/>
          <w:color w:val="202124"/>
          <w:lang w:bidi="ar-SA"/>
        </w:rPr>
        <w:t>СТРОИТЕЛЬСТВО ДЕТСКОГО САДА В ПОСЕЛКЕ КАРНУТ, ОБЩИНА АХУРЯН, ШИРАКСКАЯ ОБЛАСТЬ, РА</w:t>
      </w:r>
      <w:r w:rsidR="00115E6B">
        <w:rPr>
          <w:rFonts w:ascii="Sylfaen" w:hAnsi="Sylfaen" w:cs="Courier New"/>
          <w:b/>
          <w:color w:val="202124"/>
          <w:lang w:val="hy-AM" w:bidi="ar-SA"/>
        </w:rPr>
        <w:t xml:space="preserve"> </w:t>
      </w:r>
      <w:r w:rsidRPr="009F3DC7">
        <w:rPr>
          <w:rFonts w:ascii="GHEA Grapalat" w:hAnsi="GHEA Grapalat"/>
          <w:b/>
        </w:rPr>
        <w:t xml:space="preserve">ДЛЯ НУЖД </w:t>
      </w:r>
      <w:r>
        <w:rPr>
          <w:rFonts w:ascii="GHEA Grapalat" w:hAnsi="GHEA Grapalat"/>
          <w:b/>
          <w:lang w:val="hy-AM"/>
        </w:rPr>
        <w:t>АХУРЯНСКОГО МУНИЦИПАЛИТЕТА</w:t>
      </w:r>
      <w:r>
        <w:rPr>
          <w:rFonts w:ascii="GHEA Grapalat" w:hAnsi="GHEA Grapalat"/>
          <w:b/>
        </w:rPr>
        <w:t xml:space="preserve"> </w:t>
      </w:r>
    </w:p>
    <w:p w:rsidR="00BB28C8" w:rsidRPr="00F24F4F" w:rsidRDefault="00BB28C8" w:rsidP="00BB28C8">
      <w:pPr>
        <w:widowControl w:val="0"/>
        <w:spacing w:after="160" w:line="360" w:lineRule="auto"/>
        <w:ind w:firstLine="567"/>
        <w:jc w:val="center"/>
        <w:rPr>
          <w:rFonts w:ascii="GHEA Grapalat" w:hAnsi="GHEA Grapalat"/>
          <w:b/>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464BA8">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00464BA8" w:rsidRPr="00B12000">
        <w:rPr>
          <w:rStyle w:val="y2iqfc"/>
          <w:rFonts w:ascii="Sylfaen" w:hAnsi="Sylfaen"/>
          <w:b/>
          <w:color w:val="202124"/>
        </w:rPr>
        <w:t>Субсидированные программы развития экономической и социальной инфраструктуры общин Республики Армения</w:t>
      </w:r>
      <w:r w:rsidR="00464BA8" w:rsidRPr="009F3DC7">
        <w:rPr>
          <w:rFonts w:ascii="GHEA Grapalat" w:hAnsi="GHEA Grapalat"/>
        </w:rPr>
        <w:t xml:space="preserve"> </w:t>
      </w:r>
      <w:r w:rsidR="00FE3FF6">
        <w:rPr>
          <w:rFonts w:ascii="GHEA Grapalat" w:hAnsi="GHEA Grapalat"/>
          <w:lang w:val="hy-AM"/>
        </w:rPr>
        <w:t>«</w:t>
      </w:r>
      <w:r w:rsidR="00FE3FF6">
        <w:rPr>
          <w:rFonts w:ascii="Sylfaen" w:hAnsi="Sylfaen" w:cs="Courier New"/>
          <w:b/>
          <w:color w:val="202124"/>
          <w:lang w:bidi="ar-SA"/>
        </w:rPr>
        <w:t xml:space="preserve">строительство детского сада в поселке карнут, община ахурян, ширакская область, </w:t>
      </w:r>
      <w:r w:rsidR="00FE3FF6">
        <w:rPr>
          <w:rFonts w:ascii="Sylfaen" w:hAnsi="Sylfaen" w:cs="Courier New"/>
          <w:b/>
          <w:color w:val="202124"/>
          <w:lang w:val="hy-AM" w:bidi="ar-SA"/>
        </w:rPr>
        <w:t xml:space="preserve">РА </w:t>
      </w:r>
      <w:r w:rsidRPr="009F3DC7">
        <w:rPr>
          <w:rFonts w:ascii="GHEA Grapalat" w:hAnsi="GHEA Grapalat"/>
        </w:rPr>
        <w:t>работы (далее — работа), а Заказчик обязуется принимать выполненную работу и платить за нее.</w:t>
      </w:r>
    </w:p>
    <w:p w:rsidR="00A2237C" w:rsidRPr="00BA46B3" w:rsidRDefault="00A2237C" w:rsidP="00A2237C">
      <w:pPr>
        <w:widowControl w:val="0"/>
        <w:tabs>
          <w:tab w:val="left" w:pos="1134"/>
        </w:tabs>
        <w:spacing w:after="160" w:line="360" w:lineRule="auto"/>
        <w:ind w:firstLine="567"/>
        <w:jc w:val="both"/>
        <w:rPr>
          <w:rFonts w:ascii="GHEA Grapalat" w:hAnsi="GHEA Grapalat"/>
          <w:b/>
        </w:rPr>
      </w:pPr>
      <w:r w:rsidRPr="00BA46B3">
        <w:rPr>
          <w:rFonts w:ascii="GHEA Grapalat" w:hAnsi="GHEA Grapalat"/>
          <w:b/>
        </w:rPr>
        <w:t>1.2.</w:t>
      </w:r>
      <w:r w:rsidRPr="00BA46B3">
        <w:rPr>
          <w:rFonts w:ascii="GHEA Grapalat" w:hAnsi="GHEA Grapalat"/>
          <w:b/>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ведомостью-</w:t>
      </w:r>
      <w:r w:rsidRPr="00BA46B3">
        <w:rPr>
          <w:rFonts w:ascii="Courier New" w:hAnsi="Courier New" w:cs="Courier New"/>
          <w:b/>
        </w:rPr>
        <w:t> </w:t>
      </w:r>
      <w:r w:rsidRPr="00BA46B3">
        <w:rPr>
          <w:rFonts w:ascii="GHEA Grapalat" w:hAnsi="GHEA Grapalat"/>
          <w:b/>
        </w:rPr>
        <w:t>сметой работы.</w:t>
      </w:r>
    </w:p>
    <w:p w:rsidR="00A2237C" w:rsidRPr="00984DEA" w:rsidRDefault="00A2237C" w:rsidP="00A2237C">
      <w:pPr>
        <w:pStyle w:val="HTML"/>
        <w:shd w:val="clear" w:color="auto" w:fill="F8F9FA"/>
        <w:rPr>
          <w:rStyle w:val="y2iqfc"/>
          <w:rFonts w:ascii="Sylfaen" w:hAnsi="Sylfaen"/>
          <w:b/>
          <w:color w:val="202124"/>
          <w:sz w:val="24"/>
          <w:szCs w:val="24"/>
        </w:rPr>
      </w:pPr>
      <w:r w:rsidRPr="00984DEA">
        <w:rPr>
          <w:rFonts w:ascii="Sylfaen" w:hAnsi="Sylfaen"/>
          <w:b/>
        </w:rPr>
        <w:lastRenderedPageBreak/>
        <w:t xml:space="preserve">          1.3.</w:t>
      </w:r>
      <w:r w:rsidRPr="00984DEA">
        <w:rPr>
          <w:rStyle w:val="70"/>
          <w:rFonts w:ascii="Sylfaen" w:hAnsi="Sylfaen"/>
          <w:b w:val="0"/>
          <w:color w:val="202124"/>
          <w:sz w:val="42"/>
          <w:szCs w:val="42"/>
        </w:rPr>
        <w:t xml:space="preserve"> </w:t>
      </w:r>
      <w:r w:rsidRPr="00984DEA">
        <w:rPr>
          <w:rStyle w:val="y2iqfc"/>
          <w:rFonts w:ascii="Sylfaen" w:hAnsi="Sylfaen"/>
          <w:b/>
          <w:color w:val="202124"/>
          <w:sz w:val="24"/>
          <w:szCs w:val="24"/>
        </w:rPr>
        <w:t xml:space="preserve">Предусмотренные договором работы начинаются после вступления </w:t>
      </w:r>
      <w:r w:rsidR="005B75B2">
        <w:rPr>
          <w:rStyle w:val="y2iqfc"/>
          <w:rFonts w:ascii="Sylfaen" w:hAnsi="Sylfaen"/>
          <w:b/>
          <w:color w:val="202124"/>
          <w:sz w:val="24"/>
          <w:szCs w:val="24"/>
          <w:lang w:val="hy-AM"/>
        </w:rPr>
        <w:t>соглошении</w:t>
      </w:r>
      <w:r w:rsidRPr="00984DEA">
        <w:rPr>
          <w:rStyle w:val="y2iqfc"/>
          <w:rFonts w:ascii="Sylfaen" w:hAnsi="Sylfaen"/>
          <w:b/>
          <w:color w:val="202124"/>
          <w:sz w:val="24"/>
          <w:szCs w:val="24"/>
        </w:rPr>
        <w:t xml:space="preserve"> в силу և Срок исполнения определен в Приложении № 2.</w:t>
      </w:r>
    </w:p>
    <w:p w:rsidR="00BB28C8" w:rsidRPr="00CF405B" w:rsidRDefault="00A2237C" w:rsidP="00CF405B">
      <w:pPr>
        <w:widowControl w:val="0"/>
        <w:tabs>
          <w:tab w:val="left" w:pos="1134"/>
        </w:tabs>
        <w:spacing w:after="160" w:line="360" w:lineRule="auto"/>
        <w:ind w:firstLine="567"/>
        <w:jc w:val="both"/>
        <w:rPr>
          <w:rFonts w:ascii="Sylfaen" w:hAnsi="Sylfaen"/>
          <w:b/>
        </w:rPr>
      </w:pPr>
      <w:r w:rsidRPr="00984DEA">
        <w:rPr>
          <w:rFonts w:ascii="Sylfaen" w:hAnsi="Sylfaen"/>
          <w:b/>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C0072B" w:rsidRDefault="00BB28C8" w:rsidP="00C0072B">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 xml:space="preserve">Подрядчик нарушил разумные сроки безвозмездного устранения недостатков </w:t>
      </w:r>
      <w:r w:rsidRPr="009F3DC7">
        <w:rPr>
          <w:rFonts w:ascii="GHEA Grapalat" w:hAnsi="GHEA Grapalat"/>
        </w:rPr>
        <w:lastRenderedPageBreak/>
        <w:t>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AC2BF9">
      <w:pPr>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w:t>
      </w:r>
      <w:r w:rsidRPr="009F3DC7">
        <w:rPr>
          <w:rFonts w:ascii="GHEA Grapalat" w:hAnsi="GHEA Grapalat"/>
        </w:rPr>
        <w:lastRenderedPageBreak/>
        <w:t>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BB0264" w:rsidRPr="00BB0264">
        <w:rPr>
          <w:rFonts w:ascii="GHEA Grapalat" w:hAnsi="GHEA Grapalat"/>
        </w:rPr>
        <w:t>1095</w:t>
      </w:r>
      <w:r w:rsidRPr="009F3DC7">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w:t>
      </w:r>
      <w:r w:rsidRPr="009F3DC7">
        <w:rPr>
          <w:rFonts w:ascii="GHEA Grapalat" w:hAnsi="GHEA Grapalat"/>
        </w:rPr>
        <w:lastRenderedPageBreak/>
        <w:t>устранять эти недостатки</w:t>
      </w:r>
      <w:r w:rsidR="00C86F9C">
        <w:rPr>
          <w:rStyle w:val="af6"/>
          <w:rFonts w:ascii="GHEA Grapalat" w:hAnsi="GHEA Grapalat"/>
        </w:rPr>
        <w:footnoteReference w:customMarkFollows="1" w:id="16"/>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17"/>
        <w:t>27</w:t>
      </w:r>
      <w:r w:rsidRPr="0010519D">
        <w:rPr>
          <w:rFonts w:ascii="GHEA Grapalat" w:hAnsi="GHEA Grapalat"/>
        </w:rPr>
        <w:t>.</w:t>
      </w:r>
      <w:r w:rsidRPr="009F3DC7">
        <w:rPr>
          <w:rFonts w:ascii="GHEA Grapalat" w:hAnsi="GHEA Grapalat"/>
        </w:rPr>
        <w:t xml:space="preserve"> </w:t>
      </w:r>
    </w:p>
    <w:p w:rsidR="00BB28C8" w:rsidRPr="00A0303A" w:rsidRDefault="00BB28C8" w:rsidP="00A0303A">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975863">
        <w:rPr>
          <w:rFonts w:ascii="GHEA Grapalat" w:hAnsi="GHEA Grapalat"/>
          <w:lang w:val="hy-AM"/>
        </w:rPr>
        <w:t>2</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11288A">
        <w:rPr>
          <w:rFonts w:ascii="GHEA Grapalat" w:hAnsi="GHEA Grapalat"/>
          <w:lang w:val="hy-AM"/>
        </w:rPr>
        <w:t>5</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w:t>
      </w:r>
      <w:r>
        <w:rPr>
          <w:rFonts w:ascii="GHEA Grapalat" w:hAnsi="GHEA Grapalat"/>
        </w:rPr>
        <w:lastRenderedPageBreak/>
        <w:t xml:space="preserve">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w:t>
      </w:r>
      <w:r>
        <w:rPr>
          <w:rFonts w:ascii="GHEA Grapalat" w:hAnsi="GHEA Grapalat"/>
          <w:sz w:val="24"/>
          <w:szCs w:val="24"/>
        </w:rPr>
        <w:lastRenderedPageBreak/>
        <w:t>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FE5627" w:rsidRPr="00CE473F" w:rsidRDefault="00FE5627" w:rsidP="00FE5627">
      <w:pPr>
        <w:pStyle w:val="HTML"/>
        <w:shd w:val="clear" w:color="auto" w:fill="F8F9FA"/>
        <w:rPr>
          <w:rFonts w:ascii="Sylfaen" w:hAnsi="Sylfaen"/>
          <w:color w:val="202124"/>
          <w:sz w:val="22"/>
          <w:szCs w:val="22"/>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драмов РА, из которых (_______________) драмов РА составляют НДС. Цена включает все осу</w:t>
      </w:r>
      <w:r>
        <w:rPr>
          <w:rFonts w:ascii="GHEA Grapalat" w:hAnsi="GHEA Grapalat"/>
        </w:rPr>
        <w:t>ществляемые Подрядчиком расходы.</w:t>
      </w:r>
      <w:r w:rsidRPr="00CE473F">
        <w:rPr>
          <w:rStyle w:val="70"/>
          <w:rFonts w:ascii="inherit" w:hAnsi="inherit"/>
          <w:color w:val="202124"/>
          <w:sz w:val="42"/>
          <w:szCs w:val="42"/>
        </w:rPr>
        <w:t xml:space="preserve"> </w:t>
      </w:r>
      <w:r w:rsidR="004B2311">
        <w:rPr>
          <w:rStyle w:val="y2iqfc"/>
          <w:rFonts w:ascii="Sylfaen" w:hAnsi="Sylfaen"/>
          <w:color w:val="202124"/>
          <w:sz w:val="22"/>
          <w:szCs w:val="22"/>
          <w:highlight w:val="yellow"/>
        </w:rPr>
        <w:t>60</w:t>
      </w:r>
      <w:r w:rsidRPr="00CE473F">
        <w:rPr>
          <w:rStyle w:val="y2iqfc"/>
          <w:rFonts w:ascii="Sylfaen" w:hAnsi="Sylfaen"/>
          <w:color w:val="202124"/>
          <w:sz w:val="22"/>
          <w:szCs w:val="22"/>
          <w:highlight w:val="yellow"/>
        </w:rPr>
        <w:t xml:space="preserve">% стоимости контракта субсидируется Правительством Республики Армения, которая будет предоставлена </w:t>
      </w:r>
      <w:r w:rsidRPr="00CE473F">
        <w:rPr>
          <w:rStyle w:val="y2iqfc"/>
          <w:rFonts w:ascii="Times New Roman" w:hAnsi="Times New Roman" w:cs="Times New Roman"/>
          <w:color w:val="202124"/>
          <w:sz w:val="22"/>
          <w:szCs w:val="22"/>
          <w:highlight w:val="yellow"/>
        </w:rPr>
        <w:t>​​</w:t>
      </w:r>
      <w:r w:rsidRPr="00CE473F">
        <w:rPr>
          <w:rStyle w:val="y2iqfc"/>
          <w:rFonts w:ascii="Sylfaen" w:hAnsi="Sylfaen" w:cs="Sylfaen"/>
          <w:color w:val="202124"/>
          <w:sz w:val="22"/>
          <w:szCs w:val="22"/>
          <w:highlight w:val="yellow"/>
        </w:rPr>
        <w:t>после</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подписания</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итогового</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акта</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в</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соответствии</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с</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условиями</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процедуры</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предоставления</w:t>
      </w:r>
      <w:r w:rsidRPr="00CE473F">
        <w:rPr>
          <w:rStyle w:val="y2iqfc"/>
          <w:rFonts w:ascii="Sylfaen" w:hAnsi="Sylfaen"/>
          <w:color w:val="202124"/>
          <w:sz w:val="22"/>
          <w:szCs w:val="22"/>
          <w:highlight w:val="yellow"/>
        </w:rPr>
        <w:t xml:space="preserve"> </w:t>
      </w:r>
      <w:r w:rsidRPr="00CE473F">
        <w:rPr>
          <w:rStyle w:val="y2iqfc"/>
          <w:rFonts w:ascii="Sylfaen" w:hAnsi="Sylfaen" w:cs="Sylfaen"/>
          <w:color w:val="202124"/>
          <w:sz w:val="22"/>
          <w:szCs w:val="22"/>
          <w:highlight w:val="yellow"/>
        </w:rPr>
        <w:t>субс</w:t>
      </w:r>
      <w:r w:rsidRPr="00CE473F">
        <w:rPr>
          <w:rStyle w:val="y2iqfc"/>
          <w:rFonts w:ascii="Sylfaen" w:hAnsi="Sylfaen"/>
          <w:color w:val="202124"/>
          <w:sz w:val="22"/>
          <w:szCs w:val="22"/>
          <w:highlight w:val="yellow"/>
        </w:rPr>
        <w:t>идий.</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0669E7" w:rsidRPr="009F3DC7" w:rsidRDefault="000669E7" w:rsidP="000669E7">
      <w:pPr>
        <w:widowControl w:val="0"/>
        <w:tabs>
          <w:tab w:val="num" w:pos="1134"/>
        </w:tabs>
        <w:spacing w:after="160" w:line="360" w:lineRule="auto"/>
        <w:ind w:firstLine="567"/>
        <w:jc w:val="both"/>
        <w:rPr>
          <w:rFonts w:ascii="GHEA Grapalat" w:hAnsi="GHEA Grapalat"/>
        </w:rPr>
      </w:pPr>
      <w:r w:rsidRPr="009F3DC7">
        <w:rPr>
          <w:rFonts w:ascii="GHEA Grapalat" w:hAnsi="GHEA Grapalat"/>
        </w:rPr>
        <w:t>увеличения, а Заказчик — снижения этой цены.</w:t>
      </w:r>
    </w:p>
    <w:p w:rsidR="000669E7" w:rsidRDefault="000669E7" w:rsidP="000669E7">
      <w:pPr>
        <w:widowControl w:val="0"/>
        <w:tabs>
          <w:tab w:val="left" w:pos="1134"/>
        </w:tabs>
        <w:spacing w:after="160"/>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Pr>
          <w:rFonts w:ascii="GHEA Grapalat" w:hAnsi="GHEA Grapalat"/>
        </w:rPr>
        <w:t>течение месяцев</w:t>
      </w:r>
      <w:r w:rsidRPr="009F3DC7">
        <w:rPr>
          <w:rFonts w:ascii="GHEA Grapalat" w:hAnsi="GHEA Grapalat"/>
        </w:rPr>
        <w:t>, предусмотренны</w:t>
      </w:r>
      <w:r>
        <w:rPr>
          <w:rFonts w:ascii="GHEA Grapalat" w:hAnsi="GHEA Grapalat"/>
        </w:rPr>
        <w:t>х</w:t>
      </w:r>
      <w:r w:rsidRPr="009F3DC7">
        <w:rPr>
          <w:rFonts w:ascii="GHEA Grapalat" w:hAnsi="GHEA Grapalat"/>
        </w:rPr>
        <w:t xml:space="preserve"> графиком оплаты договора (Приложение № 2), но не позднее чем до </w:t>
      </w:r>
      <w:r>
        <w:rPr>
          <w:rFonts w:ascii="GHEA Grapalat" w:hAnsi="GHEA Grapalat"/>
        </w:rPr>
        <w:t xml:space="preserve">----ого </w:t>
      </w:r>
      <w:r w:rsidRPr="009F3DC7">
        <w:rPr>
          <w:rFonts w:ascii="GHEA Grapalat" w:hAnsi="GHEA Grapalat"/>
        </w:rPr>
        <w:t xml:space="preserve"> декабря данного года. </w:t>
      </w:r>
    </w:p>
    <w:p w:rsidR="000669E7" w:rsidRPr="001762F4" w:rsidRDefault="000669E7" w:rsidP="000669E7">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BB28C8" w:rsidRPr="009F3DC7" w:rsidRDefault="00BB28C8" w:rsidP="00B93BF8">
      <w:pP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w:t>
      </w:r>
      <w:r w:rsidRPr="009F3DC7">
        <w:rPr>
          <w:rFonts w:ascii="GHEA Grapalat" w:hAnsi="GHEA Grapalat"/>
        </w:rPr>
        <w:lastRenderedPageBreak/>
        <w:t>пять десятых) процента от суммы, установленной в пункте 5.1 договора</w:t>
      </w:r>
      <w:r w:rsidR="00835B3E">
        <w:rPr>
          <w:rStyle w:val="af6"/>
          <w:rFonts w:ascii="GHEA Grapalat" w:hAnsi="GHEA Grapalat"/>
        </w:rPr>
        <w:footnoteReference w:customMarkFollows="1" w:id="18"/>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124BE9" w:rsidRDefault="00BB28C8" w:rsidP="00E732E3">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 xml:space="preserve">Договор вступает в силу с момента его подписания сторонами и действует до </w:t>
      </w:r>
      <w:r w:rsidRPr="009F3DC7">
        <w:rPr>
          <w:rFonts w:ascii="GHEA Grapalat" w:hAnsi="GHEA Grapalat"/>
        </w:rPr>
        <w:lastRenderedPageBreak/>
        <w:t>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19"/>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w:t>
      </w:r>
      <w:r w:rsidRPr="009F3DC7">
        <w:rPr>
          <w:rFonts w:ascii="GHEA Grapalat" w:hAnsi="GHEA Grapalat"/>
        </w:rPr>
        <w:lastRenderedPageBreak/>
        <w:t>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005381" w:rsidRDefault="00BB28C8" w:rsidP="00BB28C8">
      <w:pPr>
        <w:widowControl w:val="0"/>
        <w:tabs>
          <w:tab w:val="left" w:pos="1276"/>
        </w:tabs>
        <w:spacing w:after="160" w:line="353" w:lineRule="auto"/>
        <w:ind w:firstLine="567"/>
        <w:jc w:val="both"/>
        <w:rPr>
          <w:rFonts w:ascii="GHEA Grapalat" w:hAnsi="GHEA Grapalat"/>
          <w:b/>
        </w:rPr>
      </w:pPr>
      <w:r w:rsidRPr="00005381">
        <w:rPr>
          <w:rFonts w:ascii="GHEA Grapalat" w:hAnsi="GHEA Grapalat"/>
          <w:b/>
        </w:rPr>
        <w:t>8.15.</w:t>
      </w:r>
      <w:r w:rsidRPr="00005381">
        <w:rPr>
          <w:rFonts w:ascii="GHEA Grapalat" w:hAnsi="GHEA Grapalat"/>
          <w:b/>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w:t>
      </w:r>
      <w:r w:rsidRPr="00005381">
        <w:rPr>
          <w:rFonts w:ascii="GHEA Grapalat" w:hAnsi="GHEA Grapalat"/>
          <w:b/>
        </w:rPr>
        <w:lastRenderedPageBreak/>
        <w:t xml:space="preserve">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sidRPr="00005381">
        <w:rPr>
          <w:rFonts w:ascii="GHEA Grapalat" w:hAnsi="GHEA Grapalat"/>
          <w:b/>
        </w:rPr>
        <w:t xml:space="preserve">двадцатипятикратный </w:t>
      </w:r>
      <w:r w:rsidRPr="00005381">
        <w:rPr>
          <w:rFonts w:ascii="GHEA Grapalat" w:hAnsi="GHEA Grapalat"/>
          <w:b/>
        </w:rPr>
        <w:t>кратный размер базовой единицы закупок, то Заказчиком будет заключенo соглашение в случае, если представленн</w:t>
      </w:r>
      <w:r w:rsidR="00F005EE" w:rsidRPr="00005381">
        <w:rPr>
          <w:rFonts w:ascii="GHEA Grapalat" w:hAnsi="GHEA Grapalat"/>
          <w:b/>
        </w:rPr>
        <w:t>ые</w:t>
      </w:r>
      <w:r w:rsidRPr="00005381">
        <w:rPr>
          <w:rFonts w:ascii="GHEA Grapalat" w:hAnsi="GHEA Grapalat"/>
          <w:b/>
        </w:rPr>
        <w:t xml:space="preserve"> Подрядчиком в виде неустойки обеспечени</w:t>
      </w:r>
      <w:r w:rsidR="00F005EE" w:rsidRPr="00005381">
        <w:rPr>
          <w:rFonts w:ascii="GHEA Grapalat" w:hAnsi="GHEA Grapalat"/>
          <w:b/>
        </w:rPr>
        <w:t>я</w:t>
      </w:r>
      <w:r w:rsidRPr="00005381">
        <w:rPr>
          <w:rFonts w:ascii="GHEA Grapalat" w:hAnsi="GHEA Grapalat"/>
          <w:b/>
        </w:rPr>
        <w:t xml:space="preserve"> </w:t>
      </w:r>
      <w:r w:rsidR="00F005EE" w:rsidRPr="00005381">
        <w:rPr>
          <w:rFonts w:ascii="GHEA Grapalat" w:hAnsi="GHEA Grapalat"/>
          <w:b/>
        </w:rPr>
        <w:t xml:space="preserve">квалификации и </w:t>
      </w:r>
      <w:r w:rsidRPr="00005381">
        <w:rPr>
          <w:rFonts w:ascii="GHEA Grapalat" w:hAnsi="GHEA Grapalat"/>
          <w:b/>
        </w:rPr>
        <w:t>договора в размере предусмотренных финансовых средств заменя</w:t>
      </w:r>
      <w:r w:rsidR="00C3050C" w:rsidRPr="00005381">
        <w:rPr>
          <w:rFonts w:ascii="GHEA Grapalat" w:hAnsi="GHEA Grapalat"/>
          <w:b/>
        </w:rPr>
        <w:t>ю</w:t>
      </w:r>
      <w:r w:rsidRPr="00005381">
        <w:rPr>
          <w:rFonts w:ascii="GHEA Grapalat" w:hAnsi="GHEA Grapalat"/>
          <w:b/>
        </w:rPr>
        <w:t>тся б гарантией или наличными деньгами, с учетом требований абзаца "б" подпункта 1</w:t>
      </w:r>
      <w:r w:rsidR="00F005EE" w:rsidRPr="00005381">
        <w:rPr>
          <w:rFonts w:ascii="GHEA Grapalat" w:hAnsi="GHEA Grapalat"/>
          <w:b/>
        </w:rPr>
        <w:t>7</w:t>
      </w:r>
      <w:r w:rsidRPr="00005381">
        <w:rPr>
          <w:rFonts w:ascii="GHEA Grapalat" w:hAnsi="GHEA Grapalat"/>
          <w:b/>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005381">
        <w:rPr>
          <w:rFonts w:ascii="GHEA Grapalat" w:hAnsi="GHEA Grapalat"/>
          <w:b/>
        </w:rPr>
        <w:t>й квалификации и</w:t>
      </w:r>
      <w:r w:rsidRPr="00005381">
        <w:rPr>
          <w:rFonts w:ascii="GHEA Grapalat" w:hAnsi="GHEA Grapalat"/>
          <w:b/>
        </w:rPr>
        <w:t xml:space="preserve"> договора представленн</w:t>
      </w:r>
      <w:r w:rsidR="00DD559B" w:rsidRPr="00005381">
        <w:rPr>
          <w:rFonts w:ascii="GHEA Grapalat" w:hAnsi="GHEA Grapalat"/>
          <w:b/>
        </w:rPr>
        <w:t>ых</w:t>
      </w:r>
      <w:r w:rsidRPr="00005381">
        <w:rPr>
          <w:rFonts w:ascii="GHEA Grapalat" w:hAnsi="GHEA Grapalat"/>
          <w:b/>
        </w:rPr>
        <w:t xml:space="preserve"> в виде неустойки, также представляет Заказчику нов</w:t>
      </w:r>
      <w:r w:rsidR="003937C5" w:rsidRPr="00005381">
        <w:rPr>
          <w:rFonts w:ascii="GHEA Grapalat" w:hAnsi="GHEA Grapalat"/>
          <w:b/>
        </w:rPr>
        <w:t>ые</w:t>
      </w:r>
      <w:r w:rsidRPr="00005381">
        <w:rPr>
          <w:rFonts w:ascii="GHEA Grapalat" w:hAnsi="GHEA Grapalat"/>
          <w:b/>
        </w:rPr>
        <w:t xml:space="preserve"> обеспечени</w:t>
      </w:r>
      <w:r w:rsidR="003937C5" w:rsidRPr="00005381">
        <w:rPr>
          <w:rFonts w:ascii="GHEA Grapalat" w:hAnsi="GHEA Grapalat"/>
          <w:b/>
        </w:rPr>
        <w:t xml:space="preserve">я </w:t>
      </w:r>
      <w:r w:rsidRPr="00005381">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005381">
        <w:rPr>
          <w:rStyle w:val="af6"/>
          <w:rFonts w:ascii="GHEA Grapalat" w:hAnsi="GHEA Grapalat"/>
          <w:b/>
        </w:rPr>
        <w:footnoteReference w:customMarkFollows="1" w:id="2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EB70D9" w:rsidRPr="009F3DC7" w:rsidRDefault="00EB70D9" w:rsidP="00EB70D9">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EB70D9" w:rsidRPr="009F3DC7" w:rsidRDefault="00EB70D9" w:rsidP="00EB70D9">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0A359E" w:rsidRPr="00EB70D9" w:rsidRDefault="000A359E" w:rsidP="00BB28C8">
      <w:pPr>
        <w:widowControl w:val="0"/>
        <w:spacing w:after="160" w:line="360" w:lineRule="auto"/>
        <w:ind w:firstLine="567"/>
        <w:jc w:val="center"/>
        <w:rPr>
          <w:rFonts w:ascii="Sylfaen" w:hAnsi="Sylfaen"/>
        </w:rPr>
      </w:pPr>
    </w:p>
    <w:p w:rsidR="00EC302F" w:rsidRDefault="00EC302F" w:rsidP="00EC302F">
      <w:pPr>
        <w:widowControl w:val="0"/>
        <w:spacing w:after="160" w:line="360" w:lineRule="auto"/>
        <w:ind w:firstLine="567"/>
        <w:jc w:val="center"/>
        <w:rPr>
          <w:rFonts w:ascii="GHEA Grapalat" w:hAnsi="GHEA Grapalat"/>
          <w:b/>
        </w:rPr>
      </w:pPr>
      <w:r w:rsidRPr="008B56A4">
        <w:rPr>
          <w:rFonts w:ascii="GHEA Grapalat" w:hAnsi="GHEA Grapalat"/>
          <w:b/>
          <w:sz w:val="28"/>
          <w:szCs w:val="28"/>
        </w:rPr>
        <w:t>Объемная ведомость-смета</w:t>
      </w:r>
      <w:r w:rsidRPr="009F3DC7">
        <w:rPr>
          <w:rFonts w:ascii="GHEA Grapalat" w:hAnsi="GHEA Grapalat"/>
          <w:b/>
        </w:rPr>
        <w:t>*</w:t>
      </w:r>
    </w:p>
    <w:p w:rsidR="00EC302F" w:rsidRPr="009F3DC7" w:rsidRDefault="00EC302F" w:rsidP="00EC302F">
      <w:pPr>
        <w:widowControl w:val="0"/>
        <w:spacing w:after="160" w:line="360" w:lineRule="auto"/>
        <w:ind w:firstLine="567"/>
        <w:jc w:val="center"/>
        <w:rPr>
          <w:rFonts w:ascii="GHEA Grapalat" w:hAnsi="GHEA Grapalat" w:cs="Arial"/>
          <w:b/>
        </w:rPr>
      </w:pPr>
      <w:r w:rsidRPr="008205A4">
        <w:rPr>
          <w:rFonts w:ascii="GHEA Grapalat" w:hAnsi="GHEA Grapalat" w:cs="Arial"/>
          <w:b/>
        </w:rPr>
        <w:t>Строительство детского сада в поселке Карнут, община Ахурян, Ширакская область, РА</w:t>
      </w:r>
    </w:p>
    <w:tbl>
      <w:tblPr>
        <w:tblW w:w="9732"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3535"/>
        <w:gridCol w:w="767"/>
        <w:gridCol w:w="15"/>
        <w:gridCol w:w="1010"/>
        <w:gridCol w:w="15"/>
        <w:gridCol w:w="92"/>
        <w:gridCol w:w="805"/>
        <w:gridCol w:w="15"/>
        <w:gridCol w:w="1048"/>
        <w:gridCol w:w="1947"/>
      </w:tblGrid>
      <w:tr w:rsidR="00EC302F" w:rsidRPr="00E540D1" w:rsidTr="007B508D">
        <w:trPr>
          <w:trHeight w:val="420"/>
        </w:trPr>
        <w:tc>
          <w:tcPr>
            <w:tcW w:w="483" w:type="dxa"/>
            <w:shd w:val="clear" w:color="auto" w:fill="auto"/>
            <w:vAlign w:val="center"/>
            <w:hideMark/>
          </w:tcPr>
          <w:p w:rsidR="00EC302F" w:rsidRPr="00E540D1" w:rsidRDefault="00EC302F" w:rsidP="007B508D">
            <w:pPr>
              <w:jc w:val="center"/>
              <w:rPr>
                <w:rFonts w:ascii="Arial Armenian" w:hAnsi="Arial Armenian" w:cs="Arial"/>
                <w:b/>
                <w:bCs/>
                <w:sz w:val="16"/>
                <w:szCs w:val="16"/>
              </w:rPr>
            </w:pPr>
            <w:r w:rsidRPr="00E540D1">
              <w:rPr>
                <w:rFonts w:ascii="Calibri" w:hAnsi="Calibri" w:cs="Calibri"/>
                <w:b/>
                <w:bCs/>
                <w:sz w:val="16"/>
                <w:szCs w:val="16"/>
              </w:rPr>
              <w:t>П</w:t>
            </w:r>
            <w:r w:rsidRPr="00E540D1">
              <w:rPr>
                <w:rFonts w:ascii="Arial Armenian" w:hAnsi="Arial Armenian" w:cs="Arial"/>
                <w:b/>
                <w:bCs/>
                <w:sz w:val="16"/>
                <w:szCs w:val="16"/>
              </w:rPr>
              <w:t>/</w:t>
            </w:r>
            <w:r w:rsidRPr="00E540D1">
              <w:rPr>
                <w:rFonts w:ascii="Calibri" w:hAnsi="Calibri" w:cs="Calibri"/>
                <w:b/>
                <w:bCs/>
                <w:sz w:val="16"/>
                <w:szCs w:val="16"/>
              </w:rPr>
              <w:t>Н</w:t>
            </w:r>
          </w:p>
        </w:tc>
        <w:tc>
          <w:tcPr>
            <w:tcW w:w="3535" w:type="dxa"/>
            <w:shd w:val="clear" w:color="auto" w:fill="auto"/>
            <w:vAlign w:val="center"/>
            <w:hideMark/>
          </w:tcPr>
          <w:p w:rsidR="00EC302F" w:rsidRPr="00E540D1" w:rsidRDefault="00EC302F" w:rsidP="007B508D">
            <w:pPr>
              <w:jc w:val="center"/>
              <w:rPr>
                <w:rFonts w:ascii="Arial Armenian" w:hAnsi="Arial Armenian" w:cs="Arial"/>
                <w:b/>
                <w:bCs/>
                <w:sz w:val="16"/>
                <w:szCs w:val="16"/>
              </w:rPr>
            </w:pPr>
            <w:r w:rsidRPr="00E540D1">
              <w:rPr>
                <w:rFonts w:ascii="Calibri" w:hAnsi="Calibri" w:cs="Calibri"/>
                <w:b/>
                <w:bCs/>
                <w:sz w:val="16"/>
                <w:szCs w:val="16"/>
              </w:rPr>
              <w:t>Наименование</w:t>
            </w:r>
            <w:r w:rsidRPr="00E540D1">
              <w:rPr>
                <w:rFonts w:ascii="Arial Armenian" w:hAnsi="Arial Armenian" w:cs="Arial"/>
                <w:b/>
                <w:bCs/>
                <w:sz w:val="16"/>
                <w:szCs w:val="16"/>
              </w:rPr>
              <w:t xml:space="preserve"> </w:t>
            </w:r>
            <w:r w:rsidRPr="00E540D1">
              <w:rPr>
                <w:rFonts w:ascii="Calibri" w:hAnsi="Calibri" w:cs="Calibri"/>
                <w:b/>
                <w:bCs/>
                <w:sz w:val="16"/>
                <w:szCs w:val="16"/>
              </w:rPr>
              <w:t>работ</w:t>
            </w:r>
            <w:r w:rsidRPr="00E540D1">
              <w:rPr>
                <w:rFonts w:ascii="Arial Armenian" w:hAnsi="Arial Armenian" w:cs="Arial"/>
                <w:b/>
                <w:bCs/>
                <w:sz w:val="16"/>
                <w:szCs w:val="16"/>
              </w:rPr>
              <w:t xml:space="preserve"> </w:t>
            </w:r>
            <w:r w:rsidRPr="00E540D1">
              <w:rPr>
                <w:rFonts w:ascii="Calibri" w:hAnsi="Calibri" w:cs="Calibri"/>
                <w:b/>
                <w:bCs/>
                <w:sz w:val="16"/>
                <w:szCs w:val="16"/>
              </w:rPr>
              <w:t>и</w:t>
            </w:r>
            <w:r w:rsidRPr="00E540D1">
              <w:rPr>
                <w:rFonts w:ascii="Arial Armenian" w:hAnsi="Arial Armenian" w:cs="Arial"/>
                <w:b/>
                <w:bCs/>
                <w:sz w:val="16"/>
                <w:szCs w:val="16"/>
              </w:rPr>
              <w:t xml:space="preserve"> </w:t>
            </w:r>
            <w:r w:rsidRPr="00E540D1">
              <w:rPr>
                <w:rFonts w:ascii="Calibri" w:hAnsi="Calibri" w:cs="Calibri"/>
                <w:b/>
                <w:bCs/>
                <w:sz w:val="16"/>
                <w:szCs w:val="16"/>
              </w:rPr>
              <w:t>затрат</w:t>
            </w:r>
          </w:p>
        </w:tc>
        <w:tc>
          <w:tcPr>
            <w:tcW w:w="767" w:type="dxa"/>
            <w:shd w:val="clear" w:color="auto" w:fill="auto"/>
            <w:vAlign w:val="center"/>
            <w:hideMark/>
          </w:tcPr>
          <w:p w:rsidR="00EC302F" w:rsidRPr="00E540D1" w:rsidRDefault="00EC302F" w:rsidP="007B508D">
            <w:pPr>
              <w:jc w:val="center"/>
              <w:rPr>
                <w:rFonts w:ascii="Arial Armenian" w:hAnsi="Arial Armenian" w:cs="Arial"/>
                <w:b/>
                <w:bCs/>
                <w:sz w:val="16"/>
                <w:szCs w:val="16"/>
              </w:rPr>
            </w:pPr>
          </w:p>
          <w:p w:rsidR="00EC302F" w:rsidRPr="00E540D1" w:rsidRDefault="00EC302F" w:rsidP="007B508D">
            <w:pPr>
              <w:jc w:val="center"/>
              <w:rPr>
                <w:rFonts w:ascii="Arial Armenian" w:hAnsi="Arial Armenian" w:cs="Arial"/>
                <w:b/>
                <w:bCs/>
                <w:sz w:val="16"/>
                <w:szCs w:val="16"/>
              </w:rPr>
            </w:pPr>
          </w:p>
          <w:p w:rsidR="00EC302F" w:rsidRPr="00E540D1" w:rsidRDefault="00EC302F" w:rsidP="007B508D">
            <w:pPr>
              <w:jc w:val="center"/>
              <w:rPr>
                <w:rFonts w:ascii="Arial Armenian" w:hAnsi="Arial Armenian" w:cs="Arial"/>
                <w:b/>
                <w:bCs/>
                <w:sz w:val="16"/>
                <w:szCs w:val="16"/>
              </w:rPr>
            </w:pPr>
            <w:r w:rsidRPr="00E540D1">
              <w:rPr>
                <w:rFonts w:ascii="Calibri" w:hAnsi="Calibri" w:cs="Calibri"/>
                <w:b/>
                <w:bCs/>
                <w:sz w:val="16"/>
                <w:szCs w:val="16"/>
              </w:rPr>
              <w:t>Ед</w:t>
            </w:r>
            <w:r w:rsidRPr="00E540D1">
              <w:rPr>
                <w:rFonts w:ascii="Arial Armenian" w:hAnsi="Arial Armenian" w:cs="Arial"/>
                <w:b/>
                <w:bCs/>
                <w:sz w:val="16"/>
                <w:szCs w:val="16"/>
              </w:rPr>
              <w:t>/</w:t>
            </w:r>
            <w:r w:rsidRPr="00E540D1">
              <w:rPr>
                <w:rFonts w:ascii="Calibri" w:hAnsi="Calibri" w:cs="Calibri"/>
                <w:b/>
                <w:bCs/>
                <w:sz w:val="16"/>
                <w:szCs w:val="16"/>
              </w:rPr>
              <w:t>изм</w:t>
            </w:r>
          </w:p>
        </w:tc>
        <w:tc>
          <w:tcPr>
            <w:tcW w:w="1025" w:type="dxa"/>
            <w:gridSpan w:val="2"/>
            <w:shd w:val="clear" w:color="auto" w:fill="auto"/>
            <w:vAlign w:val="center"/>
            <w:hideMark/>
          </w:tcPr>
          <w:p w:rsidR="00EC302F" w:rsidRPr="00E540D1" w:rsidRDefault="00EC302F" w:rsidP="007B508D">
            <w:pPr>
              <w:jc w:val="center"/>
              <w:rPr>
                <w:rFonts w:ascii="Arial Armenian" w:hAnsi="Arial Armenian" w:cs="Arial"/>
                <w:b/>
                <w:bCs/>
                <w:sz w:val="16"/>
                <w:szCs w:val="16"/>
              </w:rPr>
            </w:pPr>
            <w:r w:rsidRPr="00E540D1">
              <w:rPr>
                <w:rFonts w:ascii="Calibri" w:hAnsi="Calibri" w:cs="Calibri"/>
                <w:b/>
                <w:bCs/>
                <w:sz w:val="16"/>
                <w:szCs w:val="16"/>
              </w:rPr>
              <w:t>Количвство</w:t>
            </w:r>
          </w:p>
        </w:tc>
        <w:tc>
          <w:tcPr>
            <w:tcW w:w="912" w:type="dxa"/>
            <w:gridSpan w:val="3"/>
            <w:shd w:val="clear" w:color="auto" w:fill="auto"/>
            <w:vAlign w:val="center"/>
            <w:hideMark/>
          </w:tcPr>
          <w:p w:rsidR="00EC302F" w:rsidRPr="00E540D1" w:rsidRDefault="00EC302F" w:rsidP="007B508D">
            <w:pPr>
              <w:jc w:val="center"/>
              <w:rPr>
                <w:rFonts w:ascii="Arial Armenian" w:hAnsi="Arial Armenian" w:cs="Arial"/>
                <w:b/>
                <w:bCs/>
                <w:sz w:val="16"/>
                <w:szCs w:val="16"/>
                <w:lang w:val="hy-AM"/>
              </w:rPr>
            </w:pPr>
            <w:r w:rsidRPr="00E540D1">
              <w:rPr>
                <w:rFonts w:ascii="Calibri" w:hAnsi="Calibri" w:cs="Calibri"/>
                <w:b/>
                <w:bCs/>
                <w:sz w:val="16"/>
                <w:szCs w:val="16"/>
                <w:lang w:val="hy-AM"/>
              </w:rPr>
              <w:t>Сумма</w:t>
            </w:r>
            <w:r w:rsidRPr="00E540D1">
              <w:rPr>
                <w:rFonts w:ascii="Arial Armenian" w:hAnsi="Arial Armenian" w:cs="Arial"/>
                <w:b/>
                <w:bCs/>
                <w:sz w:val="16"/>
                <w:szCs w:val="16"/>
                <w:lang w:val="hy-AM"/>
              </w:rPr>
              <w:t xml:space="preserve"> </w:t>
            </w:r>
            <w:r w:rsidRPr="00E540D1">
              <w:rPr>
                <w:rFonts w:ascii="Calibri" w:hAnsi="Calibri" w:cs="Calibri"/>
                <w:b/>
                <w:bCs/>
                <w:sz w:val="16"/>
                <w:szCs w:val="16"/>
                <w:lang w:val="hy-AM"/>
              </w:rPr>
              <w:t>единица</w:t>
            </w:r>
          </w:p>
        </w:tc>
        <w:tc>
          <w:tcPr>
            <w:tcW w:w="1063" w:type="dxa"/>
            <w:gridSpan w:val="2"/>
            <w:shd w:val="clear" w:color="auto" w:fill="auto"/>
            <w:vAlign w:val="center"/>
            <w:hideMark/>
          </w:tcPr>
          <w:p w:rsidR="00EC302F" w:rsidRPr="00E540D1" w:rsidRDefault="00EC302F" w:rsidP="007B508D">
            <w:pPr>
              <w:jc w:val="center"/>
              <w:rPr>
                <w:rFonts w:ascii="Arial Armenian" w:hAnsi="Arial Armenian" w:cs="Arial"/>
                <w:b/>
                <w:bCs/>
                <w:sz w:val="16"/>
                <w:szCs w:val="16"/>
              </w:rPr>
            </w:pPr>
            <w:r w:rsidRPr="00E540D1">
              <w:rPr>
                <w:rFonts w:ascii="Calibri" w:hAnsi="Calibri" w:cs="Calibri"/>
                <w:b/>
                <w:bCs/>
                <w:sz w:val="20"/>
                <w:szCs w:val="20"/>
                <w:lang w:val="hy-AM" w:bidi="ar-SA"/>
              </w:rPr>
              <w:t>Общая</w:t>
            </w:r>
            <w:r w:rsidRPr="00E540D1">
              <w:rPr>
                <w:rFonts w:ascii="Arial Armenian" w:hAnsi="Arial Armenian" w:cs="Arial"/>
                <w:b/>
                <w:bCs/>
                <w:sz w:val="20"/>
                <w:szCs w:val="20"/>
                <w:lang w:val="hy-AM" w:bidi="ar-SA"/>
              </w:rPr>
              <w:t xml:space="preserve"> </w:t>
            </w:r>
            <w:r w:rsidRPr="00E540D1">
              <w:rPr>
                <w:rFonts w:ascii="Calibri" w:hAnsi="Calibri" w:cs="Calibri"/>
                <w:b/>
                <w:bCs/>
                <w:sz w:val="20"/>
                <w:szCs w:val="20"/>
                <w:lang w:val="hy-AM" w:bidi="ar-SA"/>
              </w:rPr>
              <w:t>сумма</w:t>
            </w:r>
          </w:p>
        </w:tc>
        <w:tc>
          <w:tcPr>
            <w:tcW w:w="1947" w:type="dxa"/>
            <w:shd w:val="clear" w:color="auto" w:fill="auto"/>
            <w:vAlign w:val="center"/>
            <w:hideMark/>
          </w:tcPr>
          <w:p w:rsidR="00EC302F" w:rsidRPr="00E540D1" w:rsidRDefault="00EC302F" w:rsidP="007B508D">
            <w:pPr>
              <w:jc w:val="center"/>
              <w:rPr>
                <w:rFonts w:ascii="Arial Armenian" w:hAnsi="Arial Armenian" w:cs="Arial"/>
                <w:b/>
                <w:bCs/>
                <w:sz w:val="20"/>
                <w:szCs w:val="20"/>
                <w:lang w:val="hy-AM" w:bidi="ar-SA"/>
              </w:rPr>
            </w:pPr>
            <w:r w:rsidRPr="00E540D1">
              <w:rPr>
                <w:rFonts w:ascii="Calibri" w:hAnsi="Calibri" w:cs="Calibri"/>
                <w:b/>
                <w:bCs/>
                <w:sz w:val="20"/>
                <w:szCs w:val="20"/>
                <w:lang w:val="hy-AM" w:bidi="ar-SA"/>
              </w:rPr>
              <w:t>Общая</w:t>
            </w:r>
            <w:r w:rsidRPr="00E540D1">
              <w:rPr>
                <w:rFonts w:ascii="Arial Armenian" w:hAnsi="Arial Armenian" w:cs="Arial"/>
                <w:b/>
                <w:bCs/>
                <w:sz w:val="20"/>
                <w:szCs w:val="20"/>
                <w:lang w:val="hy-AM" w:bidi="ar-SA"/>
              </w:rPr>
              <w:t xml:space="preserve"> </w:t>
            </w:r>
            <w:r w:rsidRPr="00E540D1">
              <w:rPr>
                <w:rFonts w:ascii="Calibri" w:hAnsi="Calibri" w:cs="Calibri"/>
                <w:b/>
                <w:bCs/>
                <w:sz w:val="20"/>
                <w:szCs w:val="20"/>
                <w:lang w:val="hy-AM" w:bidi="ar-SA"/>
              </w:rPr>
              <w:t>сумма</w:t>
            </w:r>
            <w:r w:rsidRPr="00E540D1">
              <w:rPr>
                <w:rFonts w:ascii="Arial Armenian" w:hAnsi="Arial Armenian" w:cs="Arial"/>
                <w:b/>
                <w:bCs/>
                <w:sz w:val="20"/>
                <w:szCs w:val="20"/>
                <w:lang w:val="hy-AM" w:bidi="ar-SA"/>
              </w:rPr>
              <w:t>/</w:t>
            </w:r>
            <w:r w:rsidRPr="00E540D1">
              <w:rPr>
                <w:rFonts w:ascii="Calibri" w:hAnsi="Calibri" w:cs="Calibri"/>
                <w:b/>
                <w:bCs/>
                <w:sz w:val="20"/>
                <w:szCs w:val="20"/>
                <w:lang w:val="hy-AM" w:bidi="ar-SA"/>
              </w:rPr>
              <w:t>процент</w:t>
            </w:r>
            <w:r w:rsidRPr="00E540D1">
              <w:rPr>
                <w:rFonts w:ascii="Arial Armenian" w:hAnsi="Arial Armenian" w:cs="Arial"/>
                <w:b/>
                <w:bCs/>
                <w:sz w:val="20"/>
                <w:szCs w:val="20"/>
                <w:lang w:val="hy-AM" w:bidi="ar-SA"/>
              </w:rPr>
              <w:t>/</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76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1025" w:type="dxa"/>
            <w:gridSpan w:val="2"/>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1063" w:type="dxa"/>
            <w:gridSpan w:val="2"/>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lang w:val="hy-AM"/>
              </w:rPr>
              <w:t>6</w:t>
            </w:r>
            <w:r w:rsidRPr="00E540D1">
              <w:rPr>
                <w:rFonts w:ascii="Arial Armenian" w:hAnsi="Arial Armenian" w:cs="Arial"/>
                <w:sz w:val="20"/>
                <w:szCs w:val="20"/>
              </w:rPr>
              <w:t> </w:t>
            </w:r>
          </w:p>
        </w:tc>
        <w:tc>
          <w:tcPr>
            <w:tcW w:w="1947" w:type="dxa"/>
            <w:shd w:val="clear" w:color="auto" w:fill="auto"/>
            <w:hideMark/>
          </w:tcPr>
          <w:p w:rsidR="00EC302F" w:rsidRPr="00E540D1" w:rsidRDefault="00EC302F" w:rsidP="007B508D">
            <w:pPr>
              <w:jc w:val="center"/>
              <w:rPr>
                <w:rFonts w:ascii="Arial Armenian" w:hAnsi="Arial Armenian" w:cs="Arial"/>
                <w:sz w:val="20"/>
                <w:szCs w:val="20"/>
                <w:lang w:val="hy-AM"/>
              </w:rPr>
            </w:pPr>
            <w:r w:rsidRPr="00E540D1">
              <w:rPr>
                <w:rFonts w:ascii="Arial Armenian" w:hAnsi="Arial Armenian" w:cs="Arial"/>
                <w:sz w:val="20"/>
                <w:szCs w:val="20"/>
                <w:lang w:val="hy-AM"/>
              </w:rPr>
              <w:t>7</w:t>
            </w:r>
          </w:p>
        </w:tc>
      </w:tr>
      <w:tr w:rsidR="00EC302F" w:rsidRPr="00E540D1" w:rsidTr="007B508D">
        <w:trPr>
          <w:trHeight w:val="232"/>
        </w:trPr>
        <w:tc>
          <w:tcPr>
            <w:tcW w:w="9732" w:type="dxa"/>
            <w:gridSpan w:val="11"/>
            <w:shd w:val="clear" w:color="auto" w:fill="FF0000"/>
          </w:tcPr>
          <w:p w:rsidR="00EC302F" w:rsidRPr="00E540D1" w:rsidRDefault="00EC302F" w:rsidP="007B508D">
            <w:pPr>
              <w:jc w:val="center"/>
              <w:rPr>
                <w:rFonts w:ascii="Arial Armenian" w:hAnsi="Arial Armenian" w:cs="Arial"/>
                <w:b/>
                <w:sz w:val="28"/>
                <w:szCs w:val="28"/>
                <w:lang w:val="hy-AM"/>
              </w:rPr>
            </w:pPr>
            <w:r w:rsidRPr="00E540D1">
              <w:rPr>
                <w:rFonts w:ascii="Calibri" w:hAnsi="Calibri" w:cs="Calibri"/>
                <w:b/>
                <w:sz w:val="28"/>
                <w:szCs w:val="28"/>
                <w:lang w:val="hy-AM"/>
              </w:rPr>
              <w:t>Часть</w:t>
            </w:r>
            <w:r w:rsidRPr="00E540D1">
              <w:rPr>
                <w:rFonts w:ascii="Arial Armenian" w:hAnsi="Arial Armenian" w:cs="Arial"/>
                <w:b/>
                <w:sz w:val="28"/>
                <w:szCs w:val="28"/>
                <w:lang w:val="hy-AM"/>
              </w:rPr>
              <w:t xml:space="preserve">  I / </w:t>
            </w:r>
            <w:r w:rsidRPr="00E540D1">
              <w:rPr>
                <w:rFonts w:ascii="Calibri" w:hAnsi="Calibri" w:cs="Calibri"/>
                <w:b/>
                <w:sz w:val="28"/>
                <w:szCs w:val="28"/>
                <w:lang w:val="hy-AM"/>
              </w:rPr>
              <w:t>Часть</w:t>
            </w:r>
            <w:r w:rsidRPr="00E540D1">
              <w:rPr>
                <w:rFonts w:ascii="Arial Armenian" w:hAnsi="Arial Armenian" w:cs="Arial"/>
                <w:b/>
                <w:sz w:val="28"/>
                <w:szCs w:val="28"/>
                <w:lang w:val="hy-AM"/>
              </w:rPr>
              <w:t xml:space="preserve"> 2022 </w:t>
            </w:r>
            <w:r w:rsidRPr="00E540D1">
              <w:rPr>
                <w:rFonts w:ascii="Calibri" w:hAnsi="Calibri" w:cs="Calibri"/>
                <w:b/>
                <w:sz w:val="28"/>
                <w:szCs w:val="28"/>
                <w:lang w:val="hy-AM"/>
              </w:rPr>
              <w:t>г</w:t>
            </w:r>
            <w:r w:rsidRPr="00E540D1">
              <w:rPr>
                <w:rFonts w:ascii="Arial Armenian" w:hAnsi="Arial Armenian" w:cs="Arial"/>
                <w:b/>
                <w:sz w:val="28"/>
                <w:szCs w:val="28"/>
                <w:lang w:val="hy-AM"/>
              </w:rPr>
              <w:t>. /</w:t>
            </w:r>
          </w:p>
        </w:tc>
      </w:tr>
      <w:tr w:rsidR="00EC302F" w:rsidRPr="00E540D1" w:rsidTr="007B508D">
        <w:trPr>
          <w:trHeight w:val="294"/>
        </w:trPr>
        <w:tc>
          <w:tcPr>
            <w:tcW w:w="9732" w:type="dxa"/>
            <w:gridSpan w:val="11"/>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 </w:t>
            </w:r>
            <w:r w:rsidRPr="00C84FA2">
              <w:rPr>
                <w:rFonts w:ascii="Arial" w:hAnsi="Arial" w:cs="Arial"/>
                <w:b/>
                <w:bCs/>
                <w:sz w:val="20"/>
                <w:szCs w:val="20"/>
              </w:rPr>
              <w:t>Совместные строительные работы</w:t>
            </w:r>
          </w:p>
        </w:tc>
      </w:tr>
      <w:tr w:rsidR="00EC302F" w:rsidRPr="00E540D1" w:rsidTr="007B508D">
        <w:trPr>
          <w:trHeight w:val="26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4317" w:type="dxa"/>
            <w:gridSpan w:val="3"/>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2"/>
                <w:szCs w:val="22"/>
                <w:lang w:bidi="ar-SA"/>
              </w:rPr>
              <w:t xml:space="preserve">1. </w:t>
            </w:r>
            <w:r w:rsidRPr="00E540D1">
              <w:rPr>
                <w:rFonts w:ascii="Calibri" w:hAnsi="Calibri" w:cs="Calibri"/>
                <w:b/>
                <w:bCs/>
                <w:sz w:val="22"/>
                <w:szCs w:val="22"/>
                <w:lang w:bidi="ar-SA"/>
              </w:rPr>
              <w:t>Земляные</w:t>
            </w:r>
            <w:r w:rsidRPr="00E540D1">
              <w:rPr>
                <w:rFonts w:ascii="Arial Armenian" w:hAnsi="Arial Armenian" w:cs="Arial"/>
                <w:b/>
                <w:bCs/>
                <w:sz w:val="22"/>
                <w:szCs w:val="22"/>
                <w:lang w:bidi="ar-SA"/>
              </w:rPr>
              <w:t xml:space="preserve"> </w:t>
            </w:r>
            <w:r w:rsidRPr="00E540D1">
              <w:rPr>
                <w:rFonts w:ascii="Calibri" w:hAnsi="Calibri" w:cs="Calibri"/>
                <w:b/>
                <w:bCs/>
                <w:sz w:val="22"/>
                <w:szCs w:val="22"/>
                <w:lang w:bidi="ar-SA"/>
              </w:rPr>
              <w:t>работы</w:t>
            </w:r>
          </w:p>
        </w:tc>
        <w:tc>
          <w:tcPr>
            <w:tcW w:w="4932" w:type="dxa"/>
            <w:gridSpan w:val="7"/>
            <w:shd w:val="clear" w:color="auto" w:fill="auto"/>
          </w:tcPr>
          <w:p w:rsidR="00EC302F" w:rsidRPr="00E540D1" w:rsidRDefault="00EC302F" w:rsidP="007B508D">
            <w:pPr>
              <w:jc w:val="center"/>
              <w:rPr>
                <w:rFonts w:ascii="Arial Armenian" w:hAnsi="Arial Armenian" w:cs="Arial"/>
                <w:b/>
                <w:bCs/>
                <w:sz w:val="20"/>
                <w:szCs w:val="20"/>
              </w:rPr>
            </w:pPr>
          </w:p>
        </w:tc>
      </w:tr>
      <w:tr w:rsidR="00EC302F" w:rsidRPr="00E540D1" w:rsidTr="007B508D">
        <w:trPr>
          <w:trHeight w:val="510"/>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1</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Разработка</w:t>
            </w:r>
            <w:r w:rsidRPr="00E540D1">
              <w:rPr>
                <w:rFonts w:ascii="Arial Armenian" w:hAnsi="Arial Armenian" w:cs="Arial"/>
                <w:sz w:val="20"/>
                <w:szCs w:val="20"/>
              </w:rPr>
              <w:t xml:space="preserve"> </w:t>
            </w:r>
            <w:r w:rsidRPr="00E540D1">
              <w:rPr>
                <w:rFonts w:ascii="Calibri" w:hAnsi="Calibri" w:cs="Calibri"/>
                <w:sz w:val="20"/>
                <w:szCs w:val="20"/>
              </w:rPr>
              <w:t>засыпного</w:t>
            </w:r>
            <w:r w:rsidRPr="00E540D1">
              <w:rPr>
                <w:rFonts w:ascii="Arial Armenian" w:hAnsi="Arial Armenian" w:cs="Arial"/>
                <w:sz w:val="20"/>
                <w:szCs w:val="20"/>
              </w:rPr>
              <w:t xml:space="preserve"> </w:t>
            </w:r>
            <w:r w:rsidRPr="00E540D1">
              <w:rPr>
                <w:rFonts w:ascii="Calibri" w:hAnsi="Calibri" w:cs="Calibri"/>
                <w:sz w:val="20"/>
                <w:szCs w:val="20"/>
              </w:rPr>
              <w:t>грунта</w:t>
            </w:r>
            <w:r w:rsidRPr="00E540D1">
              <w:rPr>
                <w:rFonts w:ascii="Arial Armenian" w:hAnsi="Arial Armenian" w:cs="Arial"/>
                <w:sz w:val="20"/>
                <w:szCs w:val="20"/>
              </w:rPr>
              <w:t xml:space="preserve"> </w:t>
            </w:r>
            <w:r w:rsidRPr="00E540D1">
              <w:rPr>
                <w:rFonts w:ascii="Calibri" w:hAnsi="Calibri" w:cs="Calibri"/>
                <w:sz w:val="20"/>
                <w:szCs w:val="20"/>
              </w:rPr>
              <w:t>экскаватором</w:t>
            </w:r>
            <w:r w:rsidRPr="00E540D1">
              <w:rPr>
                <w:rFonts w:ascii="Arial Armenian" w:hAnsi="Arial Armenian" w:cs="Arial"/>
                <w:sz w:val="20"/>
                <w:szCs w:val="20"/>
              </w:rPr>
              <w:t xml:space="preserve"> </w:t>
            </w:r>
            <w:r w:rsidRPr="00E540D1">
              <w:rPr>
                <w:rFonts w:ascii="Calibri" w:hAnsi="Calibri" w:cs="Calibri"/>
                <w:sz w:val="20"/>
                <w:szCs w:val="20"/>
              </w:rPr>
              <w:t>с</w:t>
            </w:r>
            <w:r w:rsidRPr="00E540D1">
              <w:rPr>
                <w:rFonts w:ascii="Arial Armenian" w:hAnsi="Arial Armenian" w:cs="Arial"/>
                <w:sz w:val="20"/>
                <w:szCs w:val="20"/>
              </w:rPr>
              <w:t xml:space="preserve"> </w:t>
            </w:r>
            <w:r w:rsidRPr="00E540D1">
              <w:rPr>
                <w:rFonts w:ascii="Calibri" w:hAnsi="Calibri" w:cs="Calibri"/>
                <w:sz w:val="20"/>
                <w:szCs w:val="20"/>
              </w:rPr>
              <w:t>погрузкой</w:t>
            </w:r>
            <w:r w:rsidRPr="00E540D1">
              <w:rPr>
                <w:rFonts w:ascii="Arial Armenian" w:hAnsi="Arial Armenian" w:cs="Arial"/>
                <w:sz w:val="20"/>
                <w:szCs w:val="20"/>
              </w:rPr>
              <w:t xml:space="preserve"> </w:t>
            </w:r>
            <w:r w:rsidRPr="00E540D1">
              <w:rPr>
                <w:rFonts w:ascii="Calibri" w:hAnsi="Calibri" w:cs="Calibri"/>
                <w:sz w:val="20"/>
                <w:szCs w:val="20"/>
              </w:rPr>
              <w:t>на</w:t>
            </w:r>
            <w:r w:rsidRPr="00E540D1">
              <w:rPr>
                <w:rFonts w:ascii="Arial Armenian" w:hAnsi="Arial Armenian" w:cs="Arial"/>
                <w:sz w:val="20"/>
                <w:szCs w:val="20"/>
              </w:rPr>
              <w:t xml:space="preserve"> </w:t>
            </w:r>
            <w:r w:rsidRPr="00E540D1">
              <w:rPr>
                <w:rFonts w:ascii="Calibri" w:hAnsi="Calibri" w:cs="Calibri"/>
                <w:sz w:val="20"/>
                <w:szCs w:val="20"/>
              </w:rPr>
              <w:t>а</w:t>
            </w:r>
            <w:r w:rsidRPr="00E540D1">
              <w:rPr>
                <w:rFonts w:ascii="Arial Armenian" w:hAnsi="Arial Armenian" w:cs="Arial"/>
                <w:sz w:val="20"/>
                <w:szCs w:val="20"/>
              </w:rPr>
              <w:t>/</w:t>
            </w:r>
            <w:r w:rsidRPr="00E540D1">
              <w:rPr>
                <w:rFonts w:ascii="Calibri" w:hAnsi="Calibri" w:cs="Calibri"/>
                <w:sz w:val="20"/>
                <w:szCs w:val="20"/>
              </w:rPr>
              <w:t>самосвал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954,0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2</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Разработка</w:t>
            </w:r>
            <w:r w:rsidRPr="00E540D1">
              <w:rPr>
                <w:rFonts w:ascii="Arial Armenian" w:hAnsi="Arial Armenian" w:cs="Arial"/>
                <w:sz w:val="20"/>
                <w:szCs w:val="20"/>
              </w:rPr>
              <w:t xml:space="preserve">  </w:t>
            </w:r>
            <w:r w:rsidRPr="00E540D1">
              <w:rPr>
                <w:rFonts w:ascii="Calibri" w:hAnsi="Calibri" w:cs="Calibri"/>
                <w:sz w:val="20"/>
                <w:szCs w:val="20"/>
              </w:rPr>
              <w:t>глоноземного</w:t>
            </w:r>
            <w:r w:rsidRPr="00E540D1">
              <w:rPr>
                <w:rFonts w:ascii="Arial Armenian" w:hAnsi="Arial Armenian" w:cs="Arial"/>
                <w:sz w:val="20"/>
                <w:szCs w:val="20"/>
              </w:rPr>
              <w:t xml:space="preserve"> </w:t>
            </w:r>
            <w:r w:rsidRPr="00E540D1">
              <w:rPr>
                <w:rFonts w:ascii="Calibri" w:hAnsi="Calibri" w:cs="Calibri"/>
                <w:sz w:val="20"/>
                <w:szCs w:val="20"/>
              </w:rPr>
              <w:t>грунта</w:t>
            </w:r>
            <w:r w:rsidRPr="00E540D1">
              <w:rPr>
                <w:rFonts w:ascii="Arial Armenian" w:hAnsi="Arial Armenian" w:cs="Arial"/>
                <w:sz w:val="20"/>
                <w:szCs w:val="20"/>
              </w:rPr>
              <w:t xml:space="preserve"> </w:t>
            </w:r>
            <w:r w:rsidRPr="00E540D1">
              <w:rPr>
                <w:rFonts w:ascii="Calibri" w:hAnsi="Calibri" w:cs="Calibri"/>
                <w:sz w:val="20"/>
                <w:szCs w:val="20"/>
              </w:rPr>
              <w:t>с</w:t>
            </w:r>
            <w:r w:rsidRPr="00E540D1">
              <w:rPr>
                <w:rFonts w:ascii="Arial Armenian" w:hAnsi="Arial Armenian" w:cs="Arial"/>
                <w:sz w:val="20"/>
                <w:szCs w:val="20"/>
              </w:rPr>
              <w:t xml:space="preserve"> </w:t>
            </w:r>
            <w:r w:rsidRPr="00E540D1">
              <w:rPr>
                <w:rFonts w:ascii="Calibri" w:hAnsi="Calibri" w:cs="Calibri"/>
                <w:sz w:val="20"/>
                <w:szCs w:val="20"/>
              </w:rPr>
              <w:t>содержанием</w:t>
            </w:r>
            <w:r w:rsidRPr="00E540D1">
              <w:rPr>
                <w:rFonts w:ascii="Arial Armenian" w:hAnsi="Arial Armenian" w:cs="Arial"/>
                <w:sz w:val="20"/>
                <w:szCs w:val="20"/>
              </w:rPr>
              <w:t xml:space="preserve"> </w:t>
            </w:r>
            <w:r w:rsidRPr="00E540D1">
              <w:rPr>
                <w:rFonts w:ascii="Calibri" w:hAnsi="Calibri" w:cs="Calibri"/>
                <w:sz w:val="20"/>
                <w:szCs w:val="20"/>
              </w:rPr>
              <w:t>щебня</w:t>
            </w:r>
            <w:r w:rsidRPr="00E540D1">
              <w:rPr>
                <w:rFonts w:ascii="Arial Armenian" w:hAnsi="Arial Armenian" w:cs="Arial"/>
                <w:sz w:val="20"/>
                <w:szCs w:val="20"/>
              </w:rPr>
              <w:t xml:space="preserve"> </w:t>
            </w:r>
            <w:r w:rsidRPr="00E540D1">
              <w:rPr>
                <w:rFonts w:ascii="Calibri" w:hAnsi="Calibri" w:cs="Calibri"/>
                <w:sz w:val="20"/>
                <w:szCs w:val="20"/>
              </w:rPr>
              <w:t>экскаватором</w:t>
            </w:r>
            <w:r w:rsidRPr="00E540D1">
              <w:rPr>
                <w:rFonts w:ascii="Arial Armenian" w:hAnsi="Arial Armenian" w:cs="Arial"/>
                <w:sz w:val="20"/>
                <w:szCs w:val="20"/>
              </w:rPr>
              <w:t xml:space="preserve"> </w:t>
            </w:r>
            <w:r w:rsidRPr="00E540D1">
              <w:rPr>
                <w:rFonts w:ascii="Calibri" w:hAnsi="Calibri" w:cs="Calibri"/>
                <w:sz w:val="20"/>
                <w:szCs w:val="20"/>
              </w:rPr>
              <w:t>с</w:t>
            </w:r>
            <w:r w:rsidRPr="00E540D1">
              <w:rPr>
                <w:rFonts w:ascii="Arial Armenian" w:hAnsi="Arial Armenian" w:cs="Arial"/>
                <w:sz w:val="20"/>
                <w:szCs w:val="20"/>
              </w:rPr>
              <w:t xml:space="preserve"> </w:t>
            </w:r>
            <w:r w:rsidRPr="00E540D1">
              <w:rPr>
                <w:rFonts w:ascii="Calibri" w:hAnsi="Calibri" w:cs="Calibri"/>
                <w:sz w:val="20"/>
                <w:szCs w:val="20"/>
              </w:rPr>
              <w:t>погрузкой</w:t>
            </w:r>
            <w:r w:rsidRPr="00E540D1">
              <w:rPr>
                <w:rFonts w:ascii="Arial Armenian" w:hAnsi="Arial Armenian" w:cs="Arial"/>
                <w:sz w:val="20"/>
                <w:szCs w:val="20"/>
              </w:rPr>
              <w:t xml:space="preserve"> </w:t>
            </w:r>
            <w:r w:rsidRPr="00E540D1">
              <w:rPr>
                <w:rFonts w:ascii="Calibri" w:hAnsi="Calibri" w:cs="Calibri"/>
                <w:sz w:val="20"/>
                <w:szCs w:val="20"/>
              </w:rPr>
              <w:t>на</w:t>
            </w:r>
            <w:r w:rsidRPr="00E540D1">
              <w:rPr>
                <w:rFonts w:ascii="Arial Armenian" w:hAnsi="Arial Armenian" w:cs="Arial"/>
                <w:sz w:val="20"/>
                <w:szCs w:val="20"/>
              </w:rPr>
              <w:t xml:space="preserve"> </w:t>
            </w:r>
            <w:r w:rsidRPr="00E540D1">
              <w:rPr>
                <w:rFonts w:ascii="Calibri" w:hAnsi="Calibri" w:cs="Calibri"/>
                <w:sz w:val="20"/>
                <w:szCs w:val="20"/>
              </w:rPr>
              <w:t>а</w:t>
            </w:r>
            <w:r w:rsidRPr="00E540D1">
              <w:rPr>
                <w:rFonts w:ascii="Arial Armenian" w:hAnsi="Arial Armenian" w:cs="Arial"/>
                <w:sz w:val="20"/>
                <w:szCs w:val="20"/>
              </w:rPr>
              <w:t>/</w:t>
            </w:r>
            <w:r w:rsidRPr="00E540D1">
              <w:rPr>
                <w:rFonts w:ascii="Calibri" w:hAnsi="Calibri" w:cs="Calibri"/>
                <w:sz w:val="20"/>
                <w:szCs w:val="20"/>
              </w:rPr>
              <w:t>самосвал</w:t>
            </w:r>
            <w:r w:rsidRPr="00E540D1">
              <w:rPr>
                <w:rFonts w:ascii="Arial Armenian" w:hAnsi="Arial Armenian" w:cs="Arial"/>
                <w:sz w:val="20"/>
                <w:szCs w:val="20"/>
              </w:rPr>
              <w:t xml:space="preserve">  </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3</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То</w:t>
            </w:r>
            <w:r w:rsidRPr="00E540D1">
              <w:rPr>
                <w:rFonts w:ascii="Arial Armenian" w:hAnsi="Arial Armenian" w:cs="Arial"/>
                <w:sz w:val="20"/>
                <w:szCs w:val="20"/>
              </w:rPr>
              <w:t xml:space="preserve"> </w:t>
            </w:r>
            <w:r w:rsidRPr="00E540D1">
              <w:rPr>
                <w:rFonts w:ascii="Calibri" w:hAnsi="Calibri" w:cs="Calibri"/>
                <w:sz w:val="20"/>
                <w:szCs w:val="20"/>
              </w:rPr>
              <w:t>же</w:t>
            </w:r>
            <w:r w:rsidRPr="00E540D1">
              <w:rPr>
                <w:rFonts w:ascii="Arial Armenian" w:hAnsi="Arial Armenian" w:cs="Arial"/>
                <w:sz w:val="20"/>
                <w:szCs w:val="20"/>
              </w:rPr>
              <w:t xml:space="preserve"> </w:t>
            </w:r>
            <w:r w:rsidRPr="00E540D1">
              <w:rPr>
                <w:rFonts w:ascii="Calibri" w:hAnsi="Calibri" w:cs="Calibri"/>
                <w:sz w:val="20"/>
                <w:szCs w:val="20"/>
              </w:rPr>
              <w:t>самое</w:t>
            </w:r>
            <w:r w:rsidRPr="00E540D1">
              <w:rPr>
                <w:rFonts w:ascii="Arial Armenian" w:hAnsi="Arial Armenian" w:cs="Arial"/>
                <w:sz w:val="20"/>
                <w:szCs w:val="20"/>
              </w:rPr>
              <w:t xml:space="preserve">, </w:t>
            </w:r>
            <w:r w:rsidRPr="00E540D1">
              <w:rPr>
                <w:rFonts w:ascii="Calibri" w:hAnsi="Calibri" w:cs="Calibri"/>
                <w:sz w:val="20"/>
                <w:szCs w:val="20"/>
              </w:rPr>
              <w:t>боковая</w:t>
            </w:r>
            <w:r w:rsidRPr="00E540D1">
              <w:rPr>
                <w:rFonts w:ascii="Arial Armenian" w:hAnsi="Arial Armenian" w:cs="Arial"/>
                <w:sz w:val="20"/>
                <w:szCs w:val="20"/>
              </w:rPr>
              <w:t xml:space="preserve"> </w:t>
            </w:r>
            <w:r w:rsidRPr="00E540D1">
              <w:rPr>
                <w:rFonts w:ascii="Calibri" w:hAnsi="Calibri" w:cs="Calibri"/>
                <w:sz w:val="20"/>
                <w:szCs w:val="20"/>
              </w:rPr>
              <w:t>засыпка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4</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Окончательная</w:t>
            </w:r>
            <w:r w:rsidRPr="00E540D1">
              <w:rPr>
                <w:rFonts w:ascii="Arial Armenian" w:hAnsi="Arial Armenian" w:cs="Arial"/>
                <w:sz w:val="20"/>
                <w:szCs w:val="20"/>
              </w:rPr>
              <w:t xml:space="preserve"> </w:t>
            </w:r>
            <w:r w:rsidRPr="00E540D1">
              <w:rPr>
                <w:rFonts w:ascii="Calibri" w:hAnsi="Calibri" w:cs="Calibri"/>
                <w:sz w:val="20"/>
                <w:szCs w:val="20"/>
              </w:rPr>
              <w:t>разработка</w:t>
            </w:r>
            <w:r w:rsidRPr="00E540D1">
              <w:rPr>
                <w:rFonts w:ascii="Arial Armenian" w:hAnsi="Arial Armenian" w:cs="Arial"/>
                <w:sz w:val="20"/>
                <w:szCs w:val="20"/>
              </w:rPr>
              <w:t xml:space="preserve"> </w:t>
            </w:r>
            <w:r w:rsidRPr="00E540D1">
              <w:rPr>
                <w:rFonts w:ascii="Calibri" w:hAnsi="Calibri" w:cs="Calibri"/>
                <w:sz w:val="20"/>
                <w:szCs w:val="20"/>
              </w:rPr>
              <w:t>грунта</w:t>
            </w:r>
            <w:r w:rsidRPr="00E540D1">
              <w:rPr>
                <w:rFonts w:ascii="Arial Armenian" w:hAnsi="Arial Armenian" w:cs="Arial"/>
                <w:sz w:val="20"/>
                <w:szCs w:val="20"/>
              </w:rPr>
              <w:t xml:space="preserve"> </w:t>
            </w:r>
            <w:r w:rsidRPr="00E540D1">
              <w:rPr>
                <w:rFonts w:ascii="Calibri" w:hAnsi="Calibri" w:cs="Calibri"/>
                <w:sz w:val="20"/>
                <w:szCs w:val="20"/>
              </w:rPr>
              <w:t>вручную</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5</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Перевозка</w:t>
            </w:r>
            <w:r w:rsidRPr="00E540D1">
              <w:rPr>
                <w:rFonts w:ascii="Arial Armenian" w:hAnsi="Arial Armenian" w:cs="Arial"/>
                <w:sz w:val="20"/>
                <w:szCs w:val="20"/>
              </w:rPr>
              <w:t xml:space="preserve"> </w:t>
            </w:r>
            <w:r w:rsidRPr="00E540D1">
              <w:rPr>
                <w:rFonts w:ascii="Calibri" w:hAnsi="Calibri" w:cs="Calibri"/>
                <w:sz w:val="20"/>
                <w:szCs w:val="20"/>
              </w:rPr>
              <w:t>погруженного</w:t>
            </w:r>
            <w:r w:rsidRPr="00E540D1">
              <w:rPr>
                <w:rFonts w:ascii="Arial Armenian" w:hAnsi="Arial Armenian" w:cs="Arial"/>
                <w:sz w:val="20"/>
                <w:szCs w:val="20"/>
              </w:rPr>
              <w:t xml:space="preserve"> </w:t>
            </w:r>
            <w:r w:rsidRPr="00E540D1">
              <w:rPr>
                <w:rFonts w:ascii="Calibri" w:hAnsi="Calibri" w:cs="Calibri"/>
                <w:sz w:val="20"/>
                <w:szCs w:val="20"/>
              </w:rPr>
              <w:t>гунта</w:t>
            </w:r>
            <w:r w:rsidRPr="00E540D1">
              <w:rPr>
                <w:rFonts w:ascii="Arial Armenian" w:hAnsi="Arial Armenian" w:cs="Arial"/>
                <w:sz w:val="20"/>
                <w:szCs w:val="20"/>
              </w:rPr>
              <w:t xml:space="preserve"> </w:t>
            </w:r>
            <w:r w:rsidRPr="00E540D1">
              <w:rPr>
                <w:rFonts w:ascii="Calibri" w:hAnsi="Calibri" w:cs="Calibri"/>
                <w:sz w:val="20"/>
                <w:szCs w:val="20"/>
              </w:rPr>
              <w:t>навалом</w:t>
            </w:r>
            <w:r w:rsidRPr="00E540D1">
              <w:rPr>
                <w:rFonts w:ascii="Arial Armenian" w:hAnsi="Arial Armenian" w:cs="Arial"/>
                <w:sz w:val="20"/>
                <w:szCs w:val="20"/>
              </w:rPr>
              <w:t xml:space="preserve"> 1 </w:t>
            </w:r>
            <w:r w:rsidRPr="00E540D1">
              <w:rPr>
                <w:rFonts w:ascii="Calibri" w:hAnsi="Calibri" w:cs="Calibri"/>
                <w:sz w:val="20"/>
                <w:szCs w:val="20"/>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2820,0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6</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Обратная</w:t>
            </w:r>
            <w:r w:rsidRPr="00E540D1">
              <w:rPr>
                <w:rFonts w:ascii="Arial Armenian" w:hAnsi="Arial Armenian" w:cs="Arial"/>
                <w:sz w:val="20"/>
                <w:szCs w:val="20"/>
              </w:rPr>
              <w:t xml:space="preserve"> </w:t>
            </w:r>
            <w:r w:rsidRPr="00E540D1">
              <w:rPr>
                <w:rFonts w:ascii="Calibri" w:hAnsi="Calibri" w:cs="Calibri"/>
                <w:sz w:val="20"/>
                <w:szCs w:val="20"/>
              </w:rPr>
              <w:t>засыпка</w:t>
            </w:r>
            <w:r w:rsidRPr="00E540D1">
              <w:rPr>
                <w:rFonts w:ascii="Arial Armenian" w:hAnsi="Arial Armenian" w:cs="Arial"/>
                <w:sz w:val="20"/>
                <w:szCs w:val="20"/>
              </w:rPr>
              <w:t xml:space="preserve"> </w:t>
            </w:r>
            <w:r w:rsidRPr="00E540D1">
              <w:rPr>
                <w:rFonts w:ascii="Calibri" w:hAnsi="Calibri" w:cs="Calibri"/>
                <w:sz w:val="20"/>
                <w:szCs w:val="20"/>
              </w:rPr>
              <w:t>грунта</w:t>
            </w:r>
            <w:r w:rsidRPr="00E540D1">
              <w:rPr>
                <w:rFonts w:ascii="Arial Armenian" w:hAnsi="Arial Armenian" w:cs="Arial"/>
                <w:sz w:val="20"/>
                <w:szCs w:val="20"/>
              </w:rPr>
              <w:t xml:space="preserve"> </w:t>
            </w:r>
            <w:r w:rsidRPr="00E540D1">
              <w:rPr>
                <w:rFonts w:ascii="Calibri" w:hAnsi="Calibri" w:cs="Calibri"/>
                <w:sz w:val="20"/>
                <w:szCs w:val="20"/>
              </w:rPr>
              <w:t>в</w:t>
            </w:r>
            <w:r w:rsidRPr="00E540D1">
              <w:rPr>
                <w:rFonts w:ascii="Arial Armenian" w:hAnsi="Arial Armenian" w:cs="Arial"/>
                <w:sz w:val="20"/>
                <w:szCs w:val="20"/>
              </w:rPr>
              <w:t xml:space="preserve"> </w:t>
            </w:r>
            <w:r w:rsidRPr="00E540D1">
              <w:rPr>
                <w:rFonts w:ascii="Calibri" w:hAnsi="Calibri" w:cs="Calibri"/>
                <w:sz w:val="20"/>
                <w:szCs w:val="20"/>
              </w:rPr>
              <w:t>боковых</w:t>
            </w:r>
            <w:r w:rsidRPr="00E540D1">
              <w:rPr>
                <w:rFonts w:ascii="Arial Armenian" w:hAnsi="Arial Armenian" w:cs="Arial"/>
                <w:sz w:val="20"/>
                <w:szCs w:val="20"/>
              </w:rPr>
              <w:t xml:space="preserve"> </w:t>
            </w:r>
            <w:r w:rsidRPr="00E540D1">
              <w:rPr>
                <w:rFonts w:ascii="Calibri" w:hAnsi="Calibri" w:cs="Calibri"/>
                <w:sz w:val="20"/>
                <w:szCs w:val="20"/>
              </w:rPr>
              <w:t>участках</w:t>
            </w:r>
            <w:r w:rsidRPr="00E540D1">
              <w:rPr>
                <w:rFonts w:ascii="Arial Armenian" w:hAnsi="Arial Armenian" w:cs="Arial"/>
                <w:sz w:val="20"/>
                <w:szCs w:val="20"/>
              </w:rPr>
              <w:t xml:space="preserve">, </w:t>
            </w:r>
            <w:r w:rsidRPr="00E540D1">
              <w:rPr>
                <w:rFonts w:ascii="Calibri" w:hAnsi="Calibri" w:cs="Calibri"/>
                <w:sz w:val="20"/>
                <w:szCs w:val="20"/>
              </w:rPr>
              <w:t>с</w:t>
            </w:r>
            <w:r w:rsidRPr="00E540D1">
              <w:rPr>
                <w:rFonts w:ascii="Arial Armenian" w:hAnsi="Arial Armenian" w:cs="Arial"/>
                <w:sz w:val="20"/>
                <w:szCs w:val="20"/>
              </w:rPr>
              <w:t xml:space="preserve"> </w:t>
            </w:r>
            <w:r w:rsidRPr="00E540D1">
              <w:rPr>
                <w:rFonts w:ascii="Calibri" w:hAnsi="Calibri" w:cs="Calibri"/>
                <w:sz w:val="20"/>
                <w:szCs w:val="20"/>
              </w:rPr>
              <w:t>послойной</w:t>
            </w:r>
            <w:r w:rsidRPr="00E540D1">
              <w:rPr>
                <w:rFonts w:ascii="Arial Armenian" w:hAnsi="Arial Armenian" w:cs="Arial"/>
                <w:sz w:val="20"/>
                <w:szCs w:val="20"/>
              </w:rPr>
              <w:t xml:space="preserve"> </w:t>
            </w:r>
            <w:r w:rsidRPr="00E540D1">
              <w:rPr>
                <w:rFonts w:ascii="Calibri" w:hAnsi="Calibri" w:cs="Calibri"/>
                <w:sz w:val="20"/>
                <w:szCs w:val="20"/>
              </w:rPr>
              <w:t>трамбовкой</w:t>
            </w:r>
            <w:r w:rsidRPr="00E540D1">
              <w:rPr>
                <w:rFonts w:ascii="Arial Armenian" w:hAnsi="Arial Armenian" w:cs="Arial"/>
                <w:sz w:val="20"/>
                <w:szCs w:val="20"/>
              </w:rPr>
              <w:t xml:space="preserve"> </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1,92</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2. </w:t>
            </w:r>
            <w:r w:rsidRPr="005F4AF8">
              <w:rPr>
                <w:rFonts w:ascii="Sylfaen" w:hAnsi="Sylfaen" w:cs="Calibri"/>
                <w:b/>
                <w:bCs/>
                <w:lang w:bidi="ar-SA"/>
              </w:rPr>
              <w:t>Фундаменты</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1</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Грунтовка</w:t>
            </w:r>
            <w:r w:rsidRPr="00E540D1">
              <w:rPr>
                <w:rFonts w:ascii="Arial Armenian" w:hAnsi="Arial Armenian" w:cs="Arial"/>
                <w:sz w:val="20"/>
                <w:szCs w:val="20"/>
              </w:rPr>
              <w:t xml:space="preserve"> </w:t>
            </w:r>
            <w:r w:rsidRPr="00E540D1">
              <w:rPr>
                <w:rFonts w:ascii="Calibri" w:hAnsi="Calibri" w:cs="Calibri"/>
                <w:sz w:val="20"/>
                <w:szCs w:val="20"/>
              </w:rPr>
              <w:t>под</w:t>
            </w:r>
            <w:r w:rsidRPr="00E540D1">
              <w:rPr>
                <w:rFonts w:ascii="Arial Armenian" w:hAnsi="Arial Armenian" w:cs="Arial"/>
                <w:sz w:val="20"/>
                <w:szCs w:val="20"/>
              </w:rPr>
              <w:t xml:space="preserve"> </w:t>
            </w:r>
            <w:r w:rsidRPr="00E540D1">
              <w:rPr>
                <w:rFonts w:ascii="Calibri" w:hAnsi="Calibri" w:cs="Calibri"/>
                <w:sz w:val="20"/>
                <w:szCs w:val="20"/>
              </w:rPr>
              <w:t>фундамент</w:t>
            </w:r>
            <w:r w:rsidRPr="00E540D1">
              <w:rPr>
                <w:rFonts w:ascii="Arial Armenian" w:hAnsi="Arial Armenian" w:cs="Arial"/>
                <w:sz w:val="20"/>
                <w:szCs w:val="20"/>
              </w:rPr>
              <w:t xml:space="preserve"> </w:t>
            </w:r>
            <w:r w:rsidRPr="00E540D1">
              <w:rPr>
                <w:rFonts w:ascii="Calibri" w:hAnsi="Calibri" w:cs="Calibri"/>
                <w:sz w:val="20"/>
                <w:szCs w:val="20"/>
              </w:rPr>
              <w:t>из</w:t>
            </w:r>
            <w:r w:rsidRPr="00E540D1">
              <w:rPr>
                <w:rFonts w:ascii="Arial Armenian" w:hAnsi="Arial Armenian" w:cs="Arial"/>
                <w:sz w:val="20"/>
                <w:szCs w:val="20"/>
              </w:rPr>
              <w:t xml:space="preserve"> </w:t>
            </w:r>
            <w:r w:rsidRPr="00E540D1">
              <w:rPr>
                <w:rFonts w:ascii="Calibri" w:hAnsi="Calibri" w:cs="Calibri"/>
                <w:sz w:val="20"/>
                <w:szCs w:val="20"/>
              </w:rPr>
              <w:t>бетона</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B7.5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18,5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2</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Ботово</w:t>
            </w:r>
            <w:r w:rsidRPr="00E540D1">
              <w:rPr>
                <w:rFonts w:ascii="Arial Armenian" w:hAnsi="Arial Armenian" w:cs="Arial"/>
                <w:sz w:val="20"/>
                <w:szCs w:val="20"/>
              </w:rPr>
              <w:t xml:space="preserve"> </w:t>
            </w:r>
            <w:r w:rsidRPr="00E540D1">
              <w:rPr>
                <w:rFonts w:ascii="Calibri" w:hAnsi="Calibri" w:cs="Calibri"/>
                <w:sz w:val="20"/>
                <w:szCs w:val="20"/>
              </w:rPr>
              <w:t>каменно</w:t>
            </w:r>
            <w:r w:rsidRPr="00E540D1">
              <w:rPr>
                <w:rFonts w:ascii="Arial Armenian" w:hAnsi="Arial Armenian" w:cs="Arial"/>
                <w:sz w:val="20"/>
                <w:szCs w:val="20"/>
              </w:rPr>
              <w:t>-</w:t>
            </w:r>
            <w:r w:rsidRPr="00E540D1">
              <w:rPr>
                <w:rFonts w:ascii="Calibri" w:hAnsi="Calibri" w:cs="Calibri"/>
                <w:sz w:val="20"/>
                <w:szCs w:val="20"/>
              </w:rPr>
              <w:t>бетонная</w:t>
            </w:r>
            <w:r w:rsidRPr="00E540D1">
              <w:rPr>
                <w:rFonts w:ascii="Arial Armenian" w:hAnsi="Arial Armenian" w:cs="Arial"/>
                <w:sz w:val="20"/>
                <w:szCs w:val="20"/>
              </w:rPr>
              <w:t xml:space="preserve"> </w:t>
            </w:r>
            <w:r w:rsidRPr="00E540D1">
              <w:rPr>
                <w:rFonts w:ascii="Calibri" w:hAnsi="Calibri" w:cs="Calibri"/>
                <w:sz w:val="20"/>
                <w:szCs w:val="20"/>
              </w:rPr>
              <w:t>грунтовка</w:t>
            </w:r>
            <w:r w:rsidRPr="00E540D1">
              <w:rPr>
                <w:rFonts w:ascii="Arial Armenian" w:hAnsi="Arial Armenian" w:cs="Arial"/>
                <w:sz w:val="20"/>
                <w:szCs w:val="20"/>
              </w:rPr>
              <w:t xml:space="preserve"> </w:t>
            </w:r>
            <w:r w:rsidRPr="00E540D1">
              <w:rPr>
                <w:rFonts w:ascii="Calibri" w:hAnsi="Calibri" w:cs="Calibri"/>
                <w:sz w:val="20"/>
                <w:szCs w:val="20"/>
              </w:rPr>
              <w:t>из</w:t>
            </w:r>
            <w:r w:rsidRPr="00E540D1">
              <w:rPr>
                <w:rFonts w:ascii="Arial Armenian" w:hAnsi="Arial Armenian" w:cs="Arial"/>
                <w:sz w:val="20"/>
                <w:szCs w:val="20"/>
              </w:rPr>
              <w:t xml:space="preserve"> </w:t>
            </w:r>
            <w:r w:rsidRPr="00E540D1">
              <w:rPr>
                <w:rFonts w:ascii="Calibri" w:hAnsi="Calibri" w:cs="Calibri"/>
                <w:sz w:val="20"/>
                <w:szCs w:val="20"/>
              </w:rPr>
              <w:t>бетона</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B7.5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3</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Монолитные</w:t>
            </w:r>
            <w:r w:rsidRPr="00E540D1">
              <w:rPr>
                <w:rFonts w:ascii="Arial Armenian" w:hAnsi="Arial Armenian" w:cs="Arial"/>
                <w:sz w:val="20"/>
                <w:szCs w:val="20"/>
              </w:rPr>
              <w:t xml:space="preserve"> </w:t>
            </w:r>
            <w:r w:rsidRPr="00E540D1">
              <w:rPr>
                <w:rFonts w:ascii="Calibri" w:hAnsi="Calibri" w:cs="Calibri"/>
                <w:sz w:val="20"/>
                <w:szCs w:val="20"/>
              </w:rPr>
              <w:t>ж</w:t>
            </w:r>
            <w:r w:rsidRPr="00E540D1">
              <w:rPr>
                <w:rFonts w:ascii="Arial Armenian" w:hAnsi="Arial Armenian" w:cs="Arial"/>
                <w:sz w:val="20"/>
                <w:szCs w:val="20"/>
              </w:rPr>
              <w:t>/</w:t>
            </w:r>
            <w:r w:rsidRPr="00E540D1">
              <w:rPr>
                <w:rFonts w:ascii="Calibri" w:hAnsi="Calibri" w:cs="Calibri"/>
                <w:sz w:val="20"/>
                <w:szCs w:val="20"/>
              </w:rPr>
              <w:t>б</w:t>
            </w:r>
            <w:r w:rsidRPr="00E540D1">
              <w:rPr>
                <w:rFonts w:ascii="Arial Armenian" w:hAnsi="Arial Armenian" w:cs="Arial"/>
                <w:sz w:val="20"/>
                <w:szCs w:val="20"/>
              </w:rPr>
              <w:t xml:space="preserve"> </w:t>
            </w:r>
            <w:r w:rsidRPr="00E540D1">
              <w:rPr>
                <w:rFonts w:ascii="Calibri" w:hAnsi="Calibri" w:cs="Calibri"/>
                <w:sz w:val="20"/>
                <w:szCs w:val="20"/>
              </w:rPr>
              <w:t>ленточные</w:t>
            </w:r>
            <w:r w:rsidRPr="00E540D1">
              <w:rPr>
                <w:rFonts w:ascii="Arial Armenian" w:hAnsi="Arial Armenian" w:cs="Arial"/>
                <w:sz w:val="20"/>
                <w:szCs w:val="20"/>
              </w:rPr>
              <w:t xml:space="preserve"> </w:t>
            </w:r>
            <w:r w:rsidRPr="00E540D1">
              <w:rPr>
                <w:rFonts w:ascii="Calibri" w:hAnsi="Calibri" w:cs="Calibri"/>
                <w:sz w:val="20"/>
                <w:szCs w:val="20"/>
              </w:rPr>
              <w:t>фундаменты</w:t>
            </w:r>
            <w:r w:rsidRPr="00E540D1">
              <w:rPr>
                <w:rFonts w:ascii="Arial Armenian" w:hAnsi="Arial Armenian" w:cs="Arial"/>
                <w:sz w:val="20"/>
                <w:szCs w:val="20"/>
              </w:rPr>
              <w:t xml:space="preserve"> </w:t>
            </w:r>
            <w:r w:rsidRPr="00E540D1">
              <w:rPr>
                <w:rFonts w:ascii="Calibri" w:hAnsi="Calibri" w:cs="Calibri"/>
                <w:sz w:val="20"/>
                <w:szCs w:val="20"/>
              </w:rPr>
              <w:t>из</w:t>
            </w:r>
            <w:r w:rsidRPr="00E540D1">
              <w:rPr>
                <w:rFonts w:ascii="Arial Armenian" w:hAnsi="Arial Armenian" w:cs="Arial"/>
                <w:sz w:val="20"/>
                <w:szCs w:val="20"/>
              </w:rPr>
              <w:t xml:space="preserve"> </w:t>
            </w:r>
            <w:r w:rsidRPr="00E540D1">
              <w:rPr>
                <w:rFonts w:ascii="Calibri" w:hAnsi="Calibri" w:cs="Calibri"/>
                <w:sz w:val="20"/>
                <w:szCs w:val="20"/>
              </w:rPr>
              <w:t>бетона</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B25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4</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Арматура</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AcI (</w:t>
            </w:r>
            <w:r w:rsidRPr="00E540D1">
              <w:rPr>
                <w:rFonts w:ascii="Arial" w:hAnsi="Arial" w:cs="Arial"/>
                <w:sz w:val="20"/>
                <w:szCs w:val="20"/>
              </w:rPr>
              <w:t>Փ</w:t>
            </w:r>
            <w:r w:rsidRPr="00E540D1">
              <w:rPr>
                <w:rFonts w:ascii="Arial Armenian" w:hAnsi="Arial Armenian" w:cs="Arial"/>
                <w:sz w:val="20"/>
                <w:szCs w:val="20"/>
              </w:rPr>
              <w:t>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2,813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5</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Арматура</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A500C (</w:t>
            </w:r>
            <w:r w:rsidRPr="00E540D1">
              <w:rPr>
                <w:rFonts w:ascii="Arial" w:hAnsi="Arial" w:cs="Arial"/>
                <w:sz w:val="20"/>
                <w:szCs w:val="20"/>
              </w:rPr>
              <w:t>Փ</w:t>
            </w:r>
            <w:r w:rsidRPr="00E540D1">
              <w:rPr>
                <w:rFonts w:ascii="Arial Armenian" w:hAnsi="Arial Armenian" w:cs="Arial"/>
                <w:sz w:val="20"/>
                <w:szCs w:val="20"/>
              </w:rPr>
              <w:t>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6</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Арматура</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A500C (</w:t>
            </w:r>
            <w:r w:rsidRPr="00E540D1">
              <w:rPr>
                <w:rFonts w:ascii="Arial" w:hAnsi="Arial" w:cs="Arial"/>
                <w:sz w:val="20"/>
                <w:szCs w:val="20"/>
              </w:rPr>
              <w:t>Փ</w:t>
            </w:r>
            <w:r w:rsidRPr="00E540D1">
              <w:rPr>
                <w:rFonts w:ascii="Arial Armenian" w:hAnsi="Arial Armenian" w:cs="Arial"/>
                <w:sz w:val="20"/>
                <w:szCs w:val="20"/>
              </w:rPr>
              <w:t>18)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4,83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60"/>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7</w:t>
            </w:r>
          </w:p>
        </w:tc>
        <w:tc>
          <w:tcPr>
            <w:tcW w:w="3535" w:type="dxa"/>
            <w:shd w:val="clear" w:color="auto" w:fill="auto"/>
            <w:hideMark/>
          </w:tcPr>
          <w:p w:rsidR="00EC302F" w:rsidRPr="00E540D1" w:rsidRDefault="00EC302F" w:rsidP="007B508D">
            <w:pPr>
              <w:rPr>
                <w:rFonts w:ascii="Arial Armenian" w:hAnsi="Arial Armenian" w:cs="Arial"/>
                <w:sz w:val="20"/>
                <w:szCs w:val="20"/>
                <w:lang w:val="hy-AM"/>
              </w:rPr>
            </w:pPr>
            <w:r w:rsidRPr="00E540D1">
              <w:rPr>
                <w:rFonts w:ascii="Calibri" w:hAnsi="Calibri" w:cs="Calibri"/>
                <w:sz w:val="20"/>
                <w:szCs w:val="20"/>
                <w:lang w:val="hy-AM"/>
              </w:rPr>
              <w:t>Расширение</w:t>
            </w:r>
            <w:r w:rsidRPr="00E540D1">
              <w:rPr>
                <w:rFonts w:ascii="Arial Armenian" w:hAnsi="Arial Armenian" w:cs="Arial"/>
                <w:sz w:val="20"/>
                <w:szCs w:val="20"/>
                <w:lang w:val="hy-AM"/>
              </w:rPr>
              <w:t xml:space="preserve"> </w:t>
            </w:r>
            <w:r w:rsidRPr="00E540D1">
              <w:rPr>
                <w:rFonts w:ascii="Calibri" w:hAnsi="Calibri" w:cs="Calibri"/>
                <w:sz w:val="20"/>
                <w:szCs w:val="20"/>
                <w:lang w:val="hy-AM"/>
              </w:rPr>
              <w:t>ленточных</w:t>
            </w:r>
            <w:r w:rsidRPr="00E540D1">
              <w:rPr>
                <w:rFonts w:ascii="Arial Armenian" w:hAnsi="Arial Armenian" w:cs="Arial"/>
                <w:sz w:val="20"/>
                <w:szCs w:val="20"/>
                <w:lang w:val="hy-AM"/>
              </w:rPr>
              <w:t xml:space="preserve"> </w:t>
            </w:r>
            <w:r w:rsidRPr="00E540D1">
              <w:rPr>
                <w:rFonts w:ascii="Calibri" w:hAnsi="Calibri" w:cs="Calibri"/>
                <w:sz w:val="20"/>
                <w:szCs w:val="20"/>
                <w:lang w:val="hy-AM"/>
              </w:rPr>
              <w:t>фундаментов</w:t>
            </w:r>
            <w:r w:rsidRPr="00E540D1">
              <w:rPr>
                <w:rFonts w:ascii="Arial Armenian" w:hAnsi="Arial Armenian" w:cs="Arial"/>
                <w:sz w:val="20"/>
                <w:szCs w:val="20"/>
                <w:lang w:val="hy-AM"/>
              </w:rPr>
              <w:t xml:space="preserve"> </w:t>
            </w:r>
            <w:r w:rsidRPr="00E540D1">
              <w:rPr>
                <w:rFonts w:ascii="Calibri" w:hAnsi="Calibri" w:cs="Calibri"/>
                <w:sz w:val="20"/>
                <w:szCs w:val="20"/>
                <w:lang w:val="hy-AM"/>
              </w:rPr>
              <w:t>под</w:t>
            </w:r>
            <w:r w:rsidRPr="00E540D1">
              <w:rPr>
                <w:rFonts w:ascii="Arial Armenian" w:hAnsi="Arial Armenian" w:cs="Arial"/>
                <w:sz w:val="20"/>
                <w:szCs w:val="20"/>
                <w:lang w:val="hy-AM"/>
              </w:rPr>
              <w:t xml:space="preserve"> </w:t>
            </w:r>
            <w:r w:rsidRPr="00E540D1">
              <w:rPr>
                <w:rFonts w:ascii="Calibri" w:hAnsi="Calibri" w:cs="Calibri"/>
                <w:sz w:val="20"/>
                <w:szCs w:val="20"/>
                <w:lang w:val="hy-AM"/>
              </w:rPr>
              <w:t>колонны</w:t>
            </w:r>
            <w:r w:rsidRPr="00E540D1">
              <w:rPr>
                <w:rFonts w:ascii="Arial Armenian" w:hAnsi="Arial Armenian" w:cs="Arial"/>
                <w:sz w:val="20"/>
                <w:szCs w:val="20"/>
                <w:lang w:val="hy-AM"/>
              </w:rPr>
              <w:t xml:space="preserve"> </w:t>
            </w:r>
            <w:r w:rsidRPr="00E540D1">
              <w:rPr>
                <w:rFonts w:ascii="Calibri" w:hAnsi="Calibri" w:cs="Calibri"/>
                <w:sz w:val="20"/>
                <w:szCs w:val="20"/>
                <w:lang w:val="hy-AM"/>
              </w:rPr>
              <w:t>из</w:t>
            </w:r>
            <w:r w:rsidRPr="00E540D1">
              <w:rPr>
                <w:rFonts w:ascii="Arial Armenian" w:hAnsi="Arial Armenian" w:cs="Arial"/>
                <w:sz w:val="20"/>
                <w:szCs w:val="20"/>
                <w:lang w:val="hy-AM"/>
              </w:rPr>
              <w:t xml:space="preserve"> </w:t>
            </w:r>
            <w:r w:rsidRPr="00E540D1">
              <w:rPr>
                <w:rFonts w:ascii="Calibri" w:hAnsi="Calibri" w:cs="Calibri"/>
                <w:sz w:val="20"/>
                <w:szCs w:val="20"/>
                <w:lang w:val="hy-AM"/>
              </w:rPr>
              <w:t>бетона</w:t>
            </w:r>
            <w:r w:rsidRPr="00E540D1">
              <w:rPr>
                <w:rFonts w:ascii="Arial Armenian" w:hAnsi="Arial Armenian" w:cs="Arial"/>
                <w:sz w:val="20"/>
                <w:szCs w:val="20"/>
                <w:lang w:val="hy-AM"/>
              </w:rPr>
              <w:t xml:space="preserve"> </w:t>
            </w:r>
            <w:r w:rsidRPr="00E540D1">
              <w:rPr>
                <w:rFonts w:ascii="Calibri" w:hAnsi="Calibri" w:cs="Calibri"/>
                <w:sz w:val="20"/>
                <w:szCs w:val="20"/>
                <w:lang w:val="hy-AM"/>
              </w:rPr>
              <w:t>классаВ</w:t>
            </w:r>
            <w:r w:rsidRPr="00E540D1">
              <w:rPr>
                <w:rFonts w:ascii="Arial Armenian" w:hAnsi="Arial Armenian" w:cs="Arial"/>
                <w:sz w:val="20"/>
                <w:szCs w:val="20"/>
                <w:lang w:val="hy-AM"/>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t>8</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Армирование</w:t>
            </w:r>
            <w:r w:rsidRPr="00E540D1">
              <w:rPr>
                <w:rFonts w:ascii="Arial Armenian" w:hAnsi="Arial Armenian" w:cs="Arial"/>
                <w:sz w:val="20"/>
                <w:szCs w:val="20"/>
              </w:rPr>
              <w:t xml:space="preserve">  </w:t>
            </w:r>
            <w:r w:rsidRPr="00E540D1">
              <w:rPr>
                <w:rFonts w:ascii="Calibri" w:hAnsi="Calibri" w:cs="Calibri"/>
                <w:sz w:val="20"/>
                <w:szCs w:val="20"/>
              </w:rPr>
              <w:t>арматурной</w:t>
            </w:r>
            <w:r w:rsidRPr="00E540D1">
              <w:rPr>
                <w:rFonts w:ascii="Arial Armenian" w:hAnsi="Arial Armenian" w:cs="Arial"/>
                <w:sz w:val="20"/>
                <w:szCs w:val="20"/>
              </w:rPr>
              <w:t xml:space="preserve"> </w:t>
            </w:r>
            <w:r w:rsidRPr="00E540D1">
              <w:rPr>
                <w:rFonts w:ascii="Calibri" w:hAnsi="Calibri" w:cs="Calibri"/>
                <w:sz w:val="20"/>
                <w:szCs w:val="20"/>
              </w:rPr>
              <w:t>сеткой</w:t>
            </w:r>
            <w:r w:rsidRPr="00E540D1">
              <w:rPr>
                <w:rFonts w:ascii="Arial Armenian" w:hAnsi="Arial Armenian" w:cs="Arial"/>
                <w:sz w:val="20"/>
                <w:szCs w:val="20"/>
              </w:rPr>
              <w:t xml:space="preserve"> </w:t>
            </w:r>
            <w:r w:rsidRPr="00E540D1">
              <w:rPr>
                <w:rFonts w:ascii="Calibri" w:hAnsi="Calibri" w:cs="Calibri"/>
                <w:sz w:val="20"/>
                <w:szCs w:val="20"/>
              </w:rPr>
              <w:t>ячейками</w:t>
            </w:r>
            <w:r w:rsidRPr="00E540D1">
              <w:rPr>
                <w:rFonts w:ascii="Arial Armenian" w:hAnsi="Arial Armenian" w:cs="Arial"/>
                <w:sz w:val="20"/>
                <w:szCs w:val="20"/>
              </w:rPr>
              <w:t xml:space="preserve"> 200</w:t>
            </w:r>
            <w:r w:rsidRPr="00E540D1">
              <w:rPr>
                <w:rFonts w:ascii="Calibri" w:hAnsi="Calibri" w:cs="Calibri"/>
                <w:sz w:val="20"/>
                <w:szCs w:val="20"/>
              </w:rPr>
              <w:t>х</w:t>
            </w:r>
            <w:r w:rsidRPr="00E540D1">
              <w:rPr>
                <w:rFonts w:ascii="Arial Armenian" w:hAnsi="Arial Armenian" w:cs="Arial"/>
                <w:sz w:val="20"/>
                <w:szCs w:val="20"/>
              </w:rPr>
              <w:t xml:space="preserve">200 </w:t>
            </w:r>
            <w:r w:rsidRPr="00E540D1">
              <w:rPr>
                <w:rFonts w:ascii="Calibri" w:hAnsi="Calibri" w:cs="Calibri"/>
                <w:sz w:val="20"/>
                <w:szCs w:val="20"/>
              </w:rPr>
              <w:t>мм</w:t>
            </w:r>
            <w:r w:rsidRPr="00E540D1">
              <w:rPr>
                <w:rFonts w:ascii="Arial Armenian" w:hAnsi="Arial Armenian" w:cs="Arial"/>
                <w:sz w:val="20"/>
                <w:szCs w:val="20"/>
              </w:rPr>
              <w:t xml:space="preserve"> </w:t>
            </w:r>
            <w:r w:rsidRPr="00E540D1">
              <w:rPr>
                <w:rFonts w:ascii="Calibri" w:hAnsi="Calibri" w:cs="Calibri"/>
                <w:sz w:val="20"/>
                <w:szCs w:val="20"/>
              </w:rPr>
              <w:t>из</w:t>
            </w:r>
            <w:r w:rsidRPr="00E540D1">
              <w:rPr>
                <w:rFonts w:ascii="Arial Armenian" w:hAnsi="Arial Armenian" w:cs="Arial"/>
                <w:sz w:val="20"/>
                <w:szCs w:val="20"/>
              </w:rPr>
              <w:t xml:space="preserve"> </w:t>
            </w:r>
            <w:r w:rsidRPr="00E540D1">
              <w:rPr>
                <w:rFonts w:ascii="Calibri" w:hAnsi="Calibri" w:cs="Calibri"/>
                <w:sz w:val="20"/>
                <w:szCs w:val="20"/>
              </w:rPr>
              <w:t>арматуры</w:t>
            </w:r>
            <w:r w:rsidRPr="00E540D1">
              <w:rPr>
                <w:rFonts w:ascii="Arial Armenian" w:hAnsi="Arial Armenian" w:cs="Arial"/>
                <w:sz w:val="20"/>
                <w:szCs w:val="20"/>
              </w:rPr>
              <w:t xml:space="preserve"> </w:t>
            </w:r>
            <w:r w:rsidRPr="00E540D1">
              <w:rPr>
                <w:rFonts w:ascii="Calibri" w:hAnsi="Calibri" w:cs="Calibri"/>
                <w:sz w:val="20"/>
                <w:szCs w:val="20"/>
              </w:rPr>
              <w:t>класса</w:t>
            </w:r>
            <w:r w:rsidRPr="00E540D1">
              <w:rPr>
                <w:rFonts w:ascii="Arial Armenian" w:hAnsi="Arial Armenian" w:cs="Arial"/>
                <w:sz w:val="20"/>
                <w:szCs w:val="20"/>
              </w:rPr>
              <w:t xml:space="preserve"> </w:t>
            </w:r>
            <w:r w:rsidRPr="00E540D1">
              <w:rPr>
                <w:rFonts w:ascii="Arial" w:hAnsi="Arial" w:cs="Arial"/>
                <w:sz w:val="20"/>
                <w:szCs w:val="20"/>
              </w:rPr>
              <w:t>Փ</w:t>
            </w:r>
            <w:r w:rsidRPr="00E540D1">
              <w:rPr>
                <w:rFonts w:ascii="Arial Armenian" w:hAnsi="Arial Armenian" w:cs="Arial"/>
                <w:sz w:val="20"/>
                <w:szCs w:val="20"/>
              </w:rPr>
              <w:t>16A500C</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0,644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vAlign w:val="center"/>
            <w:hideMark/>
          </w:tcPr>
          <w:p w:rsidR="00EC302F" w:rsidRPr="00E540D1" w:rsidRDefault="00EC302F" w:rsidP="007B508D">
            <w:pPr>
              <w:jc w:val="center"/>
              <w:rPr>
                <w:rFonts w:ascii="Arial Armenian" w:hAnsi="Arial Armenian" w:cs="Arial"/>
                <w:lang w:val="hy-AM" w:bidi="ar-SA"/>
              </w:rPr>
            </w:pPr>
            <w:r w:rsidRPr="00E540D1">
              <w:rPr>
                <w:rFonts w:ascii="Arial Armenian" w:hAnsi="Arial Armenian" w:cs="Arial"/>
                <w:lang w:val="hy-AM" w:bidi="ar-SA"/>
              </w:rPr>
              <w:t>9</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Горизонтальная</w:t>
            </w:r>
            <w:r w:rsidRPr="00E540D1">
              <w:rPr>
                <w:rFonts w:ascii="Arial Armenian" w:hAnsi="Arial Armenian" w:cs="Arial"/>
                <w:sz w:val="20"/>
                <w:szCs w:val="20"/>
              </w:rPr>
              <w:t xml:space="preserve"> </w:t>
            </w:r>
            <w:r w:rsidRPr="00E540D1">
              <w:rPr>
                <w:rFonts w:ascii="Calibri" w:hAnsi="Calibri" w:cs="Calibri"/>
                <w:sz w:val="20"/>
                <w:szCs w:val="20"/>
              </w:rPr>
              <w:t>гидроизоляция</w:t>
            </w:r>
            <w:r w:rsidRPr="00E540D1">
              <w:rPr>
                <w:rFonts w:ascii="Arial Armenian" w:hAnsi="Arial Armenian" w:cs="Arial"/>
                <w:sz w:val="20"/>
                <w:szCs w:val="20"/>
              </w:rPr>
              <w:t xml:space="preserve"> </w:t>
            </w:r>
            <w:r w:rsidRPr="00E540D1">
              <w:rPr>
                <w:rFonts w:ascii="Calibri" w:hAnsi="Calibri" w:cs="Calibri"/>
                <w:sz w:val="20"/>
                <w:szCs w:val="20"/>
              </w:rPr>
              <w:t>смесью</w:t>
            </w:r>
            <w:r w:rsidRPr="00E540D1">
              <w:rPr>
                <w:rFonts w:ascii="Arial Armenian" w:hAnsi="Arial Armenian" w:cs="Arial"/>
                <w:sz w:val="20"/>
                <w:szCs w:val="20"/>
              </w:rPr>
              <w:t xml:space="preserve"> </w:t>
            </w:r>
            <w:r w:rsidRPr="00E540D1">
              <w:rPr>
                <w:rFonts w:ascii="Calibri" w:hAnsi="Calibri" w:cs="Calibri"/>
                <w:sz w:val="20"/>
                <w:szCs w:val="20"/>
              </w:rPr>
              <w:t>жидкого</w:t>
            </w:r>
            <w:r w:rsidRPr="00E540D1">
              <w:rPr>
                <w:rFonts w:ascii="Arial Armenian" w:hAnsi="Arial Armenian" w:cs="Arial"/>
                <w:sz w:val="20"/>
                <w:szCs w:val="20"/>
              </w:rPr>
              <w:t xml:space="preserve"> </w:t>
            </w:r>
            <w:r w:rsidRPr="00E540D1">
              <w:rPr>
                <w:rFonts w:ascii="Calibri" w:hAnsi="Calibri" w:cs="Calibri"/>
                <w:sz w:val="20"/>
                <w:szCs w:val="20"/>
              </w:rPr>
              <w:t>стекла</w:t>
            </w:r>
            <w:r w:rsidRPr="00E540D1">
              <w:rPr>
                <w:rFonts w:ascii="Arial Armenian" w:hAnsi="Arial Armenian" w:cs="Arial"/>
                <w:sz w:val="20"/>
                <w:szCs w:val="20"/>
              </w:rPr>
              <w:t xml:space="preserve"> </w:t>
            </w:r>
            <w:r w:rsidRPr="00E540D1">
              <w:rPr>
                <w:rFonts w:ascii="Calibri" w:hAnsi="Calibri" w:cs="Calibri"/>
                <w:sz w:val="20"/>
                <w:szCs w:val="20"/>
              </w:rPr>
              <w:t>и</w:t>
            </w:r>
            <w:r w:rsidRPr="00E540D1">
              <w:rPr>
                <w:rFonts w:ascii="Arial Armenian" w:hAnsi="Arial Armenian" w:cs="Arial"/>
                <w:sz w:val="20"/>
                <w:szCs w:val="20"/>
              </w:rPr>
              <w:t xml:space="preserve"> </w:t>
            </w:r>
            <w:r w:rsidRPr="00E540D1">
              <w:rPr>
                <w:rFonts w:ascii="Calibri" w:hAnsi="Calibri" w:cs="Calibri"/>
                <w:sz w:val="20"/>
                <w:szCs w:val="20"/>
              </w:rPr>
              <w:t>цементно</w:t>
            </w:r>
            <w:r w:rsidRPr="00E540D1">
              <w:rPr>
                <w:rFonts w:ascii="Arial Armenian" w:hAnsi="Arial Armenian" w:cs="Arial"/>
                <w:sz w:val="20"/>
                <w:szCs w:val="20"/>
              </w:rPr>
              <w:t>-</w:t>
            </w:r>
            <w:r w:rsidRPr="00E540D1">
              <w:rPr>
                <w:rFonts w:ascii="Calibri" w:hAnsi="Calibri" w:cs="Calibri"/>
                <w:sz w:val="20"/>
                <w:szCs w:val="20"/>
              </w:rPr>
              <w:t>песчаного</w:t>
            </w:r>
            <w:r w:rsidRPr="00E540D1">
              <w:rPr>
                <w:rFonts w:ascii="Arial Armenian" w:hAnsi="Arial Armenian" w:cs="Arial"/>
                <w:sz w:val="20"/>
                <w:szCs w:val="20"/>
              </w:rPr>
              <w:t xml:space="preserve"> </w:t>
            </w:r>
            <w:r w:rsidRPr="00E540D1">
              <w:rPr>
                <w:rFonts w:ascii="Calibri" w:hAnsi="Calibri" w:cs="Calibri"/>
                <w:sz w:val="20"/>
                <w:szCs w:val="20"/>
              </w:rPr>
              <w:t>раствора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vAlign w:val="center"/>
            <w:hideMark/>
          </w:tcPr>
          <w:p w:rsidR="00EC302F" w:rsidRPr="00E540D1" w:rsidRDefault="00EC302F" w:rsidP="007B508D">
            <w:pPr>
              <w:jc w:val="center"/>
              <w:rPr>
                <w:rFonts w:ascii="Arial Armenian" w:hAnsi="Arial Armenian" w:cs="Arial"/>
                <w:i/>
                <w:iCs/>
                <w:lang w:val="hy-AM" w:bidi="ar-SA"/>
              </w:rPr>
            </w:pPr>
            <w:r w:rsidRPr="00E540D1">
              <w:rPr>
                <w:rFonts w:ascii="Arial Armenian" w:hAnsi="Arial Armenian" w:cs="Arial"/>
                <w:i/>
                <w:iCs/>
                <w:lang w:val="hy-AM" w:bidi="ar-SA"/>
              </w:rPr>
              <w:lastRenderedPageBreak/>
              <w:t>10</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Мастичная</w:t>
            </w:r>
            <w:r w:rsidRPr="00E540D1">
              <w:rPr>
                <w:rFonts w:ascii="Arial Armenian" w:hAnsi="Arial Armenian" w:cs="Arial"/>
                <w:sz w:val="20"/>
                <w:szCs w:val="20"/>
              </w:rPr>
              <w:t xml:space="preserve"> </w:t>
            </w:r>
            <w:r w:rsidRPr="00E540D1">
              <w:rPr>
                <w:rFonts w:ascii="Calibri" w:hAnsi="Calibri" w:cs="Calibri"/>
                <w:sz w:val="20"/>
                <w:szCs w:val="20"/>
              </w:rPr>
              <w:t>водоизоляция</w:t>
            </w:r>
            <w:r w:rsidRPr="00E540D1">
              <w:rPr>
                <w:rFonts w:ascii="Arial Armenian" w:hAnsi="Arial Armenian" w:cs="Arial"/>
                <w:sz w:val="20"/>
                <w:szCs w:val="20"/>
              </w:rPr>
              <w:t xml:space="preserve"> </w:t>
            </w:r>
            <w:r w:rsidRPr="00E540D1">
              <w:rPr>
                <w:rFonts w:ascii="Calibri" w:hAnsi="Calibri" w:cs="Calibri"/>
                <w:sz w:val="20"/>
                <w:szCs w:val="20"/>
              </w:rPr>
              <w:t>фундаментов</w:t>
            </w:r>
            <w:r w:rsidRPr="00E540D1">
              <w:rPr>
                <w:rFonts w:ascii="Arial Armenian" w:hAnsi="Arial Armenian" w:cs="Arial"/>
                <w:sz w:val="20"/>
                <w:szCs w:val="20"/>
              </w:rPr>
              <w:t xml:space="preserve"> </w:t>
            </w:r>
            <w:r w:rsidRPr="00E540D1">
              <w:rPr>
                <w:rFonts w:ascii="Calibri" w:hAnsi="Calibri" w:cs="Calibri"/>
                <w:sz w:val="20"/>
                <w:szCs w:val="20"/>
              </w:rPr>
              <w:t>и</w:t>
            </w:r>
            <w:r w:rsidRPr="00E540D1">
              <w:rPr>
                <w:rFonts w:ascii="Arial Armenian" w:hAnsi="Arial Armenian" w:cs="Arial"/>
                <w:sz w:val="20"/>
                <w:szCs w:val="20"/>
              </w:rPr>
              <w:t xml:space="preserve"> </w:t>
            </w:r>
            <w:r w:rsidRPr="00E540D1">
              <w:rPr>
                <w:rFonts w:ascii="Calibri" w:hAnsi="Calibri" w:cs="Calibri"/>
                <w:sz w:val="20"/>
                <w:szCs w:val="20"/>
              </w:rPr>
              <w:t>падвальных</w:t>
            </w:r>
            <w:r w:rsidRPr="00E540D1">
              <w:rPr>
                <w:rFonts w:ascii="Arial Armenian" w:hAnsi="Arial Armenian" w:cs="Arial"/>
                <w:sz w:val="20"/>
                <w:szCs w:val="20"/>
              </w:rPr>
              <w:t xml:space="preserve"> </w:t>
            </w:r>
            <w:r w:rsidRPr="00E540D1">
              <w:rPr>
                <w:rFonts w:ascii="Calibri" w:hAnsi="Calibri" w:cs="Calibri"/>
                <w:sz w:val="20"/>
                <w:szCs w:val="20"/>
              </w:rPr>
              <w:t>стен</w:t>
            </w:r>
            <w:r w:rsidRPr="00E540D1">
              <w:rPr>
                <w:rFonts w:ascii="Arial Armenian" w:hAnsi="Arial Armenian" w:cs="Arial"/>
                <w:sz w:val="20"/>
                <w:szCs w:val="20"/>
              </w:rPr>
              <w:t xml:space="preserve"> </w:t>
            </w:r>
            <w:r w:rsidRPr="00E540D1">
              <w:rPr>
                <w:rFonts w:ascii="Calibri" w:hAnsi="Calibri" w:cs="Calibri"/>
                <w:sz w:val="20"/>
                <w:szCs w:val="20"/>
              </w:rPr>
              <w:t>двумя</w:t>
            </w:r>
            <w:r w:rsidRPr="00E540D1">
              <w:rPr>
                <w:rFonts w:ascii="Arial Armenian" w:hAnsi="Arial Armenian" w:cs="Arial"/>
                <w:sz w:val="20"/>
                <w:szCs w:val="20"/>
              </w:rPr>
              <w:t xml:space="preserve"> </w:t>
            </w:r>
            <w:r w:rsidRPr="00E540D1">
              <w:rPr>
                <w:rFonts w:ascii="Calibri" w:hAnsi="Calibri" w:cs="Calibri"/>
                <w:sz w:val="20"/>
                <w:szCs w:val="20"/>
              </w:rPr>
              <w:t>слоями</w:t>
            </w:r>
            <w:r w:rsidRPr="00E540D1">
              <w:rPr>
                <w:rFonts w:ascii="Arial Armenian" w:hAnsi="Arial Armenian" w:cs="Arial"/>
                <w:sz w:val="20"/>
                <w:szCs w:val="20"/>
              </w:rPr>
              <w:t xml:space="preserve"> </w:t>
            </w:r>
            <w:r w:rsidRPr="00E540D1">
              <w:rPr>
                <w:rFonts w:ascii="Calibri" w:hAnsi="Calibri" w:cs="Calibri"/>
                <w:sz w:val="20"/>
                <w:szCs w:val="20"/>
              </w:rPr>
              <w:t>горячего</w:t>
            </w:r>
            <w:r w:rsidRPr="00E540D1">
              <w:rPr>
                <w:rFonts w:ascii="Arial Armenian" w:hAnsi="Arial Armenian" w:cs="Arial"/>
                <w:sz w:val="20"/>
                <w:szCs w:val="20"/>
              </w:rPr>
              <w:t xml:space="preserve"> </w:t>
            </w:r>
            <w:r w:rsidRPr="00E540D1">
              <w:rPr>
                <w:rFonts w:ascii="Calibri" w:hAnsi="Calibri" w:cs="Calibri"/>
                <w:sz w:val="20"/>
                <w:szCs w:val="20"/>
              </w:rPr>
              <w:t>битума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Calibri" w:hAnsi="Calibri" w:cs="Calibri"/>
                <w:sz w:val="20"/>
                <w:szCs w:val="20"/>
              </w:rPr>
              <w:t>м</w:t>
            </w:r>
            <w:r w:rsidRPr="00E540D1">
              <w:rPr>
                <w:rFonts w:ascii="Arial Armenian" w:hAnsi="Arial Armenian" w:cs="Arial"/>
                <w:sz w:val="20"/>
                <w:szCs w:val="20"/>
                <w:vertAlign w:val="superscript"/>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474,5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5,68 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9249" w:type="dxa"/>
            <w:gridSpan w:val="10"/>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3. </w:t>
            </w:r>
            <w:r w:rsidRPr="00495DC7">
              <w:rPr>
                <w:rFonts w:ascii="Sylfaen" w:hAnsi="Sylfaen" w:cs="Calibri"/>
                <w:b/>
                <w:bCs/>
                <w:lang w:bidi="ar-SA"/>
              </w:rPr>
              <w:t>Монолитные ж/б рамки (колонны, балки, задвижки)</w:t>
            </w:r>
          </w:p>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Монолитные</w:t>
            </w:r>
            <w:r w:rsidRPr="00E540D1">
              <w:rPr>
                <w:rFonts w:ascii="Arial Armenian" w:hAnsi="Arial Armenian" w:cs="Arial"/>
              </w:rPr>
              <w:t xml:space="preserve"> </w:t>
            </w:r>
            <w:r w:rsidRPr="00E540D1">
              <w:rPr>
                <w:rFonts w:ascii="Calibri" w:hAnsi="Calibri" w:cs="Calibri"/>
              </w:rPr>
              <w:t>колонны</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 xml:space="preserve">400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26,5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տ</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1,343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 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տ</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3,509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(P28)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տ</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2,592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листовая</w:t>
            </w:r>
            <w:r w:rsidRPr="00E540D1">
              <w:rPr>
                <w:rFonts w:ascii="Arial Armenian" w:hAnsi="Arial Armenian" w:cs="Arial"/>
              </w:rPr>
              <w:t xml:space="preserve"> </w:t>
            </w:r>
            <w:r w:rsidRPr="00E540D1">
              <w:rPr>
                <w:rFonts w:ascii="Calibri" w:hAnsi="Calibri" w:cs="Calibri"/>
              </w:rPr>
              <w:t>сталь</w:t>
            </w:r>
            <w:r w:rsidRPr="00E540D1">
              <w:rPr>
                <w:rFonts w:ascii="Arial Armenian" w:hAnsi="Arial Armenian" w:cs="Arial"/>
              </w:rPr>
              <w:t xml:space="preserve"> 100x100 </w:t>
            </w:r>
            <w:r w:rsidRPr="00E540D1">
              <w:rPr>
                <w:rFonts w:ascii="Calibri" w:hAnsi="Calibri" w:cs="Calibri"/>
              </w:rPr>
              <w:t>мм</w:t>
            </w:r>
            <w:r w:rsidRPr="00E540D1">
              <w:rPr>
                <w:rFonts w:ascii="Arial Armenian" w:hAnsi="Arial Armenian" w:cs="Arial"/>
              </w:rPr>
              <w:t xml:space="preserve"> (216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տ</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1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Монолитные</w:t>
            </w:r>
            <w:r w:rsidRPr="00E540D1">
              <w:rPr>
                <w:rFonts w:ascii="Arial Armenian" w:hAnsi="Arial Armenian" w:cs="Arial"/>
              </w:rPr>
              <w:t xml:space="preserve"> </w:t>
            </w:r>
            <w:r w:rsidRPr="00E540D1">
              <w:rPr>
                <w:rFonts w:ascii="Calibri" w:hAnsi="Calibri" w:cs="Calibri"/>
              </w:rPr>
              <w:t>э</w:t>
            </w:r>
            <w:r w:rsidRPr="00E540D1">
              <w:rPr>
                <w:rFonts w:ascii="Arial Armenian" w:hAnsi="Arial Armenian" w:cs="Arial"/>
              </w:rPr>
              <w:t>/</w:t>
            </w:r>
            <w:r w:rsidRPr="00E540D1">
              <w:rPr>
                <w:rFonts w:ascii="Calibri" w:hAnsi="Calibri" w:cs="Calibri"/>
              </w:rPr>
              <w:t>б</w:t>
            </w:r>
            <w:r w:rsidRPr="00E540D1">
              <w:rPr>
                <w:rFonts w:ascii="Arial Armenian" w:hAnsi="Arial Armenian" w:cs="Arial"/>
              </w:rPr>
              <w:t xml:space="preserve"> </w:t>
            </w:r>
            <w:r w:rsidRPr="00E540D1">
              <w:rPr>
                <w:rFonts w:ascii="Calibri" w:hAnsi="Calibri" w:cs="Calibri"/>
              </w:rPr>
              <w:t>угловые</w:t>
            </w:r>
            <w:r w:rsidRPr="00E540D1">
              <w:rPr>
                <w:rFonts w:ascii="Arial Armenian" w:hAnsi="Arial Armenian" w:cs="Arial"/>
              </w:rPr>
              <w:t xml:space="preserve"> </w:t>
            </w:r>
            <w:r w:rsidRPr="00E540D1">
              <w:rPr>
                <w:rFonts w:ascii="Calibri" w:hAnsi="Calibri" w:cs="Calibri"/>
              </w:rPr>
              <w:t>колонны</w:t>
            </w:r>
            <w:r w:rsidRPr="00E540D1">
              <w:rPr>
                <w:rFonts w:ascii="Arial Armenian" w:hAnsi="Arial Armenian" w:cs="Arial"/>
              </w:rPr>
              <w:t xml:space="preserve"> </w:t>
            </w:r>
            <w:r w:rsidRPr="00E540D1">
              <w:rPr>
                <w:rFonts w:ascii="Calibri" w:hAnsi="Calibri" w:cs="Calibri"/>
              </w:rPr>
              <w:t>входной</w:t>
            </w:r>
            <w:r w:rsidRPr="00E540D1">
              <w:rPr>
                <w:rFonts w:ascii="Arial Armenian" w:hAnsi="Arial Armenian" w:cs="Arial"/>
              </w:rPr>
              <w:t xml:space="preserve"> </w:t>
            </w:r>
            <w:r w:rsidRPr="00E540D1">
              <w:rPr>
                <w:rFonts w:ascii="Calibri" w:hAnsi="Calibri" w:cs="Calibri"/>
              </w:rPr>
              <w:t>секции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(P6)</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0,026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0,144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Монолитные</w:t>
            </w:r>
            <w:r w:rsidRPr="00E540D1">
              <w:rPr>
                <w:rFonts w:ascii="Arial Armenian" w:hAnsi="Arial Armenian" w:cs="Arial"/>
              </w:rPr>
              <w:t xml:space="preserve"> </w:t>
            </w:r>
            <w:r w:rsidRPr="00E540D1">
              <w:rPr>
                <w:rFonts w:ascii="Calibri" w:hAnsi="Calibri" w:cs="Calibri"/>
              </w:rPr>
              <w:t>ж</w:t>
            </w:r>
            <w:r w:rsidRPr="00E540D1">
              <w:rPr>
                <w:rFonts w:ascii="Arial Armenian" w:hAnsi="Arial Armenian" w:cs="Arial"/>
              </w:rPr>
              <w:t>/</w:t>
            </w:r>
            <w:r w:rsidRPr="00E540D1">
              <w:rPr>
                <w:rFonts w:ascii="Calibri" w:hAnsi="Calibri" w:cs="Calibri"/>
              </w:rPr>
              <w:t>б</w:t>
            </w:r>
            <w:r w:rsidRPr="00E540D1">
              <w:rPr>
                <w:rFonts w:ascii="Arial Armenian" w:hAnsi="Arial Armenian" w:cs="Arial"/>
              </w:rPr>
              <w:t xml:space="preserve"> </w:t>
            </w:r>
            <w:r w:rsidRPr="00E540D1">
              <w:rPr>
                <w:rFonts w:ascii="Calibri" w:hAnsi="Calibri" w:cs="Calibri"/>
              </w:rPr>
              <w:t>велосипеды</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520(</w:t>
            </w:r>
            <w:r w:rsidRPr="00E540D1">
              <w:rPr>
                <w:rFonts w:ascii="Calibri" w:hAnsi="Calibri" w:cs="Calibri"/>
              </w:rPr>
              <w:t>Н</w:t>
            </w:r>
            <w:r w:rsidRPr="00E540D1">
              <w:rPr>
                <w:rFonts w:ascii="Arial Armenian" w:hAnsi="Arial Armenian" w:cs="Arial"/>
              </w:rPr>
              <w:t>)</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2,029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0,438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2,148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(P20)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2,025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(P22)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0,371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16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листовая</w:t>
            </w:r>
            <w:r w:rsidRPr="00E540D1">
              <w:rPr>
                <w:rFonts w:ascii="Arial Armenian" w:hAnsi="Arial Armenian" w:cs="Arial"/>
              </w:rPr>
              <w:t xml:space="preserve"> </w:t>
            </w:r>
            <w:r w:rsidRPr="00E540D1">
              <w:rPr>
                <w:rFonts w:ascii="Calibri" w:hAnsi="Calibri" w:cs="Calibri"/>
              </w:rPr>
              <w:t>сталь</w:t>
            </w:r>
            <w:r w:rsidRPr="00E540D1">
              <w:rPr>
                <w:rFonts w:ascii="Arial Armenian" w:hAnsi="Arial Armenian" w:cs="Arial"/>
              </w:rPr>
              <w:t xml:space="preserve"> 100x100 </w:t>
            </w:r>
            <w:r w:rsidRPr="00E540D1">
              <w:rPr>
                <w:rFonts w:ascii="Calibri" w:hAnsi="Calibri" w:cs="Calibri"/>
              </w:rPr>
              <w:t>мм</w:t>
            </w:r>
            <w:r w:rsidRPr="00E540D1">
              <w:rPr>
                <w:rFonts w:ascii="Arial Armenian" w:hAnsi="Arial Armenian" w:cs="Arial"/>
              </w:rPr>
              <w:t xml:space="preserve"> (216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0,272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6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Цельнолитые</w:t>
            </w:r>
            <w:r w:rsidRPr="00E540D1">
              <w:rPr>
                <w:rFonts w:ascii="Arial Armenian" w:hAnsi="Arial Armenian" w:cs="Arial"/>
              </w:rPr>
              <w:t xml:space="preserve"> </w:t>
            </w:r>
            <w:r w:rsidRPr="00E540D1">
              <w:rPr>
                <w:rFonts w:ascii="Calibri" w:hAnsi="Calibri" w:cs="Calibri"/>
              </w:rPr>
              <w:t>э</w:t>
            </w:r>
            <w:r w:rsidRPr="00E540D1">
              <w:rPr>
                <w:rFonts w:ascii="Arial Armenian" w:hAnsi="Arial Armenian" w:cs="Arial"/>
              </w:rPr>
              <w:t>/</w:t>
            </w:r>
            <w:r w:rsidRPr="00E540D1">
              <w:rPr>
                <w:rFonts w:ascii="Calibri" w:hAnsi="Calibri" w:cs="Calibri"/>
              </w:rPr>
              <w:t>б</w:t>
            </w:r>
            <w:r w:rsidRPr="00E540D1">
              <w:rPr>
                <w:rFonts w:ascii="Arial Armenian" w:hAnsi="Arial Armenian" w:cs="Arial"/>
              </w:rPr>
              <w:t xml:space="preserve"> </w:t>
            </w:r>
            <w:r w:rsidRPr="00E540D1">
              <w:rPr>
                <w:rFonts w:ascii="Calibri" w:hAnsi="Calibri" w:cs="Calibri"/>
              </w:rPr>
              <w:t>примитивы</w:t>
            </w:r>
            <w:r w:rsidRPr="00E540D1">
              <w:rPr>
                <w:rFonts w:ascii="Arial Armenian" w:hAnsi="Arial Armenian" w:cs="Arial"/>
              </w:rPr>
              <w:t xml:space="preserve"> </w:t>
            </w:r>
            <w:r w:rsidRPr="00E540D1">
              <w:rPr>
                <w:rFonts w:ascii="Calibri" w:hAnsi="Calibri" w:cs="Calibri"/>
              </w:rPr>
              <w:t>НМ</w:t>
            </w:r>
            <w:r w:rsidRPr="00E540D1">
              <w:rPr>
                <w:rFonts w:ascii="Arial Armenian" w:hAnsi="Arial Armenian" w:cs="Arial"/>
              </w:rPr>
              <w:t xml:space="preserve">-1 </w:t>
            </w:r>
            <w:r w:rsidRPr="00E540D1">
              <w:rPr>
                <w:rFonts w:ascii="Arial Armenian" w:hAnsi="Arial Armenian" w:cs="Arial Armenian"/>
              </w:rPr>
              <w:t>÷</w:t>
            </w:r>
            <w:r w:rsidRPr="00E540D1">
              <w:rPr>
                <w:rFonts w:ascii="Arial Armenian" w:hAnsi="Arial Armenian" w:cs="Arial"/>
              </w:rPr>
              <w:t xml:space="preserve"> </w:t>
            </w:r>
            <w:r w:rsidRPr="00E540D1">
              <w:rPr>
                <w:rFonts w:ascii="Calibri" w:hAnsi="Calibri" w:cs="Calibri"/>
              </w:rPr>
              <w:t>НМ</w:t>
            </w:r>
            <w:r w:rsidRPr="00E540D1">
              <w:rPr>
                <w:rFonts w:ascii="Arial Armenian" w:hAnsi="Arial Armenian" w:cs="Arial"/>
              </w:rPr>
              <w:t xml:space="preserve">-4 (24 </w:t>
            </w:r>
            <w:r w:rsidRPr="00E540D1">
              <w:rPr>
                <w:rFonts w:ascii="Calibri" w:hAnsi="Calibri" w:cs="Calibri"/>
              </w:rPr>
              <w:t>шт</w:t>
            </w:r>
            <w:r w:rsidRPr="00E540D1">
              <w:rPr>
                <w:rFonts w:ascii="Arial Armenian" w:hAnsi="Arial Armenian" w:cs="Arial"/>
              </w:rPr>
              <w:t>) 400</w:t>
            </w:r>
            <w:r w:rsidRPr="00E540D1">
              <w:rPr>
                <w:rFonts w:ascii="Calibri" w:hAnsi="Calibri" w:cs="Calibri"/>
              </w:rPr>
              <w:t>х</w:t>
            </w:r>
            <w:r w:rsidRPr="00E540D1">
              <w:rPr>
                <w:rFonts w:ascii="Arial Armenian" w:hAnsi="Arial Armenian" w:cs="Arial"/>
              </w:rPr>
              <w:t>520(</w:t>
            </w:r>
            <w:r w:rsidRPr="00E540D1">
              <w:rPr>
                <w:rFonts w:ascii="Calibri" w:hAnsi="Calibri" w:cs="Calibri"/>
              </w:rPr>
              <w:t>Н</w:t>
            </w:r>
            <w:r w:rsidRPr="00E540D1">
              <w:rPr>
                <w:rFonts w:ascii="Arial Armenian" w:hAnsi="Arial Armenian" w:cs="Arial"/>
              </w:rPr>
              <w:t xml:space="preserve">)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Бетон</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26,1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2,032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3,312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(P20)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0,468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(P22)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0,511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16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листовая</w:t>
            </w:r>
            <w:r w:rsidRPr="00E540D1">
              <w:rPr>
                <w:rFonts w:ascii="Arial Armenian" w:hAnsi="Arial Armenian" w:cs="Arial"/>
              </w:rPr>
              <w:t xml:space="preserve"> </w:t>
            </w:r>
            <w:r w:rsidRPr="00E540D1">
              <w:rPr>
                <w:rFonts w:ascii="Calibri" w:hAnsi="Calibri" w:cs="Calibri"/>
              </w:rPr>
              <w:t>сталь</w:t>
            </w:r>
            <w:r w:rsidRPr="00E540D1">
              <w:rPr>
                <w:rFonts w:ascii="Arial Armenian" w:hAnsi="Arial Armenian" w:cs="Arial"/>
              </w:rPr>
              <w:t xml:space="preserve"> 100x100 </w:t>
            </w:r>
            <w:r w:rsidRPr="00E540D1">
              <w:rPr>
                <w:rFonts w:ascii="Calibri" w:hAnsi="Calibri" w:cs="Calibri"/>
              </w:rPr>
              <w:t>мм</w:t>
            </w:r>
            <w:r w:rsidRPr="00E540D1">
              <w:rPr>
                <w:rFonts w:ascii="Arial Armenian" w:hAnsi="Arial Armenian" w:cs="Arial"/>
              </w:rPr>
              <w:t xml:space="preserve"> (288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0,362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10,31 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4. </w:t>
            </w:r>
            <w:r w:rsidRPr="001630E7">
              <w:rPr>
                <w:rFonts w:ascii="Sylfaen" w:hAnsi="Sylfaen" w:cs="Calibri"/>
                <w:b/>
                <w:lang w:bidi="ar-SA"/>
              </w:rPr>
              <w:t>Монолитные ж/б стены</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76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Цоколь</w:t>
            </w:r>
            <w:r w:rsidRPr="00E540D1">
              <w:rPr>
                <w:rFonts w:ascii="Arial Armenian" w:hAnsi="Arial Armenian" w:cs="Arial"/>
              </w:rPr>
              <w:t xml:space="preserve"> </w:t>
            </w:r>
            <w:r w:rsidRPr="00E540D1">
              <w:rPr>
                <w:rFonts w:ascii="Calibri" w:hAnsi="Calibri" w:cs="Calibri"/>
              </w:rPr>
              <w:t>монолитный</w:t>
            </w:r>
            <w:r w:rsidRPr="00E540D1">
              <w:rPr>
                <w:rFonts w:ascii="Arial Armenian" w:hAnsi="Arial Armenian" w:cs="Arial"/>
              </w:rPr>
              <w:t xml:space="preserve"> </w:t>
            </w:r>
            <w:r w:rsidRPr="00E540D1">
              <w:rPr>
                <w:rFonts w:ascii="Calibri" w:hAnsi="Calibri" w:cs="Calibri"/>
              </w:rPr>
              <w:t>ж</w:t>
            </w:r>
            <w:r w:rsidRPr="00E540D1">
              <w:rPr>
                <w:rFonts w:ascii="Arial Armenian" w:hAnsi="Arial Armenian" w:cs="Arial"/>
              </w:rPr>
              <w:t>/</w:t>
            </w:r>
            <w:r w:rsidRPr="00E540D1">
              <w:rPr>
                <w:rFonts w:ascii="Calibri" w:hAnsi="Calibri" w:cs="Calibri"/>
              </w:rPr>
              <w:t>б</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=350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бетон</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99,0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0,213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3,492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4,776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3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Киви</w:t>
            </w:r>
            <w:r w:rsidRPr="00E540D1">
              <w:rPr>
                <w:rFonts w:ascii="Arial Armenian" w:hAnsi="Arial Armenian" w:cs="Arial"/>
              </w:rPr>
              <w:t xml:space="preserve"> </w:t>
            </w:r>
            <w:r w:rsidRPr="00E540D1">
              <w:rPr>
                <w:rFonts w:ascii="Calibri" w:hAnsi="Calibri" w:cs="Calibri"/>
              </w:rPr>
              <w:t>монолитные</w:t>
            </w:r>
            <w:r w:rsidRPr="00E540D1">
              <w:rPr>
                <w:rFonts w:ascii="Arial Armenian" w:hAnsi="Arial Armenian" w:cs="Arial"/>
              </w:rPr>
              <w:t xml:space="preserve"> </w:t>
            </w:r>
            <w:r w:rsidRPr="00E540D1">
              <w:rPr>
                <w:rFonts w:ascii="Calibri" w:hAnsi="Calibri" w:cs="Calibri"/>
              </w:rPr>
              <w:t>стены</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=250 </w:t>
            </w:r>
            <w:r w:rsidRPr="00E540D1">
              <w:rPr>
                <w:rFonts w:ascii="Calibri" w:hAnsi="Calibri" w:cs="Calibri"/>
              </w:rPr>
              <w:t>мм</w:t>
            </w:r>
            <w:r w:rsidRPr="00E540D1">
              <w:rPr>
                <w:rFonts w:ascii="Arial Armenian" w:hAnsi="Arial Armenian" w:cs="Arial"/>
              </w:rPr>
              <w:t xml:space="preserve">, H=0,68 </w:t>
            </w:r>
            <w:r w:rsidRPr="00E540D1">
              <w:rPr>
                <w:rFonts w:ascii="Calibri" w:hAnsi="Calibri" w:cs="Calibri"/>
              </w:rPr>
              <w:t>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20 (132,4 </w:t>
            </w:r>
            <w:r w:rsidRPr="00E540D1">
              <w:rPr>
                <w:rFonts w:ascii="Calibri" w:hAnsi="Calibri" w:cs="Calibri"/>
              </w:rPr>
              <w:t>шр</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22,5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(P6)</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0,375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0,353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1,367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4`</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7,27 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5. </w:t>
            </w:r>
            <w:r w:rsidRPr="00EB228D">
              <w:rPr>
                <w:rFonts w:ascii="Sylfaen" w:hAnsi="Sylfaen" w:cs="Calibri"/>
                <w:b/>
                <w:lang w:bidi="ar-SA"/>
              </w:rPr>
              <w:t>Монолитные ж/б плиты перекрытия (отметка -0.08м и +3.22м)</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Сплошные</w:t>
            </w:r>
            <w:r w:rsidRPr="00E540D1">
              <w:rPr>
                <w:rFonts w:ascii="Arial Armenian" w:hAnsi="Arial Armenian" w:cs="Arial"/>
              </w:rPr>
              <w:t xml:space="preserve"> </w:t>
            </w:r>
            <w:r w:rsidRPr="00E540D1">
              <w:rPr>
                <w:rFonts w:ascii="Calibri" w:hAnsi="Calibri" w:cs="Calibri"/>
              </w:rPr>
              <w:t>э</w:t>
            </w:r>
            <w:r w:rsidRPr="00E540D1">
              <w:rPr>
                <w:rFonts w:ascii="Arial Armenian" w:hAnsi="Arial Armenian" w:cs="Arial"/>
              </w:rPr>
              <w:t>/</w:t>
            </w:r>
            <w:r w:rsidRPr="00E540D1">
              <w:rPr>
                <w:rFonts w:ascii="Calibri" w:hAnsi="Calibri" w:cs="Calibri"/>
              </w:rPr>
              <w:t>б</w:t>
            </w:r>
            <w:r w:rsidRPr="00E540D1">
              <w:rPr>
                <w:rFonts w:ascii="Arial Armenian" w:hAnsi="Arial Armenian" w:cs="Arial"/>
              </w:rPr>
              <w:t xml:space="preserve"> </w:t>
            </w:r>
            <w:r w:rsidRPr="00E540D1">
              <w:rPr>
                <w:rFonts w:ascii="Calibri" w:hAnsi="Calibri" w:cs="Calibri"/>
              </w:rPr>
              <w:t>кровельные</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=180</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Бетон</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5,717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8,153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(P20)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0,373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5`</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8,60 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6. </w:t>
            </w:r>
            <w:r w:rsidRPr="00F03D8D">
              <w:rPr>
                <w:rFonts w:ascii="Arial" w:hAnsi="Arial" w:cs="Arial"/>
                <w:b/>
                <w:bCs/>
                <w:sz w:val="20"/>
                <w:szCs w:val="20"/>
              </w:rPr>
              <w:t>Наружные стены</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82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наружных</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200</w:t>
            </w:r>
            <w:r w:rsidRPr="00E540D1">
              <w:rPr>
                <w:rFonts w:ascii="Calibri" w:hAnsi="Calibri" w:cs="Calibri"/>
              </w:rPr>
              <w:t>х</w:t>
            </w:r>
            <w:r w:rsidRPr="00E540D1">
              <w:rPr>
                <w:rFonts w:ascii="Arial Armenian" w:hAnsi="Arial Armenian" w:cs="Arial"/>
              </w:rPr>
              <w:t>200</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легких</w:t>
            </w:r>
            <w:r w:rsidRPr="00E540D1">
              <w:rPr>
                <w:rFonts w:ascii="Arial Armenian" w:hAnsi="Arial Armenian" w:cs="Arial"/>
              </w:rPr>
              <w:t xml:space="preserve"> </w:t>
            </w:r>
            <w:r w:rsidRPr="00E540D1">
              <w:rPr>
                <w:rFonts w:ascii="Calibri" w:hAnsi="Calibri" w:cs="Calibri"/>
              </w:rPr>
              <w:t>бетонных</w:t>
            </w:r>
            <w:r w:rsidRPr="00E540D1">
              <w:rPr>
                <w:rFonts w:ascii="Arial Armenian" w:hAnsi="Arial Armenian" w:cs="Arial"/>
              </w:rPr>
              <w:t xml:space="preserve"> </w:t>
            </w:r>
            <w:r w:rsidRPr="00E540D1">
              <w:rPr>
                <w:rFonts w:ascii="Calibri" w:hAnsi="Calibri" w:cs="Calibri"/>
              </w:rPr>
              <w:t>блоков</w:t>
            </w:r>
            <w:r w:rsidRPr="00E540D1">
              <w:rPr>
                <w:rFonts w:ascii="Arial Armenian" w:hAnsi="Arial Armenian" w:cs="Arial"/>
              </w:rPr>
              <w:t xml:space="preserve"> (290</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Растяжимая</w:t>
            </w:r>
            <w:r w:rsidRPr="00E540D1">
              <w:rPr>
                <w:rFonts w:ascii="Arial Armenian" w:hAnsi="Arial Armenian" w:cs="Arial"/>
              </w:rPr>
              <w:t xml:space="preserve"> </w:t>
            </w:r>
            <w:r w:rsidRPr="00E540D1">
              <w:rPr>
                <w:rFonts w:ascii="Calibri" w:hAnsi="Calibri" w:cs="Calibri"/>
              </w:rPr>
              <w:t>арматура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0,492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0,228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0,264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Гравийно</w:t>
            </w:r>
            <w:r w:rsidRPr="00E540D1">
              <w:rPr>
                <w:rFonts w:ascii="Arial Armenian" w:hAnsi="Arial Armenian" w:cs="Arial"/>
              </w:rPr>
              <w:t>-</w:t>
            </w: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раствор</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скважинах</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Герметичные</w:t>
            </w:r>
            <w:r w:rsidRPr="00E540D1">
              <w:rPr>
                <w:rFonts w:ascii="Arial Armenian" w:hAnsi="Arial Armenian" w:cs="Arial"/>
              </w:rPr>
              <w:t xml:space="preserve"> </w:t>
            </w:r>
            <w:r w:rsidRPr="00E540D1">
              <w:rPr>
                <w:rFonts w:ascii="Calibri" w:hAnsi="Calibri" w:cs="Calibri"/>
              </w:rPr>
              <w:t>эластичные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пенопласта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6`</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1,10 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7. </w:t>
            </w:r>
            <w:r w:rsidRPr="00A0677F">
              <w:rPr>
                <w:rFonts w:ascii="Arial" w:hAnsi="Arial" w:cs="Arial"/>
                <w:b/>
                <w:bCs/>
                <w:sz w:val="20"/>
                <w:szCs w:val="20"/>
              </w:rPr>
              <w:t>Внутренние перегородки</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73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Перегородки</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200</w:t>
            </w:r>
            <w:r w:rsidRPr="00E540D1">
              <w:rPr>
                <w:rFonts w:ascii="Calibri" w:hAnsi="Calibri" w:cs="Calibri"/>
              </w:rPr>
              <w:t>х</w:t>
            </w:r>
            <w:r w:rsidRPr="00E540D1">
              <w:rPr>
                <w:rFonts w:ascii="Arial Armenian" w:hAnsi="Arial Armenian" w:cs="Arial"/>
              </w:rPr>
              <w:t xml:space="preserve">150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легких</w:t>
            </w:r>
            <w:r w:rsidRPr="00E540D1">
              <w:rPr>
                <w:rFonts w:ascii="Arial Armenian" w:hAnsi="Arial Armenian" w:cs="Arial"/>
              </w:rPr>
              <w:t xml:space="preserve"> </w:t>
            </w:r>
            <w:r w:rsidRPr="00E540D1">
              <w:rPr>
                <w:rFonts w:ascii="Calibri" w:hAnsi="Calibri" w:cs="Calibri"/>
              </w:rPr>
              <w:t>бетонных</w:t>
            </w:r>
            <w:r w:rsidRPr="00E540D1">
              <w:rPr>
                <w:rFonts w:ascii="Arial Armenian" w:hAnsi="Arial Armenian" w:cs="Arial"/>
              </w:rPr>
              <w:t xml:space="preserve"> </w:t>
            </w:r>
            <w:r w:rsidRPr="00E540D1">
              <w:rPr>
                <w:rFonts w:ascii="Calibri" w:hAnsi="Calibri" w:cs="Calibri"/>
              </w:rPr>
              <w:t>блоков</w:t>
            </w:r>
            <w:r w:rsidRPr="00E540D1">
              <w:rPr>
                <w:rFonts w:ascii="Arial Armenian" w:hAnsi="Arial Armenian" w:cs="Arial"/>
              </w:rPr>
              <w:t xml:space="preserve"> (37,2</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5,58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Растяжимая</w:t>
            </w:r>
            <w:r w:rsidRPr="00E540D1">
              <w:rPr>
                <w:rFonts w:ascii="Arial Armenian" w:hAnsi="Arial Armenian" w:cs="Arial"/>
              </w:rPr>
              <w:t xml:space="preserve"> </w:t>
            </w:r>
            <w:r w:rsidRPr="00E540D1">
              <w:rPr>
                <w:rFonts w:ascii="Calibri" w:hAnsi="Calibri" w:cs="Calibri"/>
              </w:rPr>
              <w:t>арматура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0,051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0,024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0,027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Гравийно</w:t>
            </w:r>
            <w:r w:rsidRPr="00E540D1">
              <w:rPr>
                <w:rFonts w:ascii="Arial Armenian" w:hAnsi="Arial Armenian" w:cs="Arial"/>
              </w:rPr>
              <w:t>-</w:t>
            </w: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раствор</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армированных</w:t>
            </w:r>
            <w:r w:rsidRPr="00E540D1">
              <w:rPr>
                <w:rFonts w:ascii="Arial Armenian" w:hAnsi="Arial Armenian" w:cs="Arial"/>
              </w:rPr>
              <w:t xml:space="preserve"> </w:t>
            </w:r>
            <w:r w:rsidRPr="00E540D1">
              <w:rPr>
                <w:rFonts w:ascii="Calibri" w:hAnsi="Calibri" w:cs="Calibri"/>
              </w:rPr>
              <w:t>ямах</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Герметичные</w:t>
            </w:r>
            <w:r w:rsidRPr="00E540D1">
              <w:rPr>
                <w:rFonts w:ascii="Arial Armenian" w:hAnsi="Arial Armenian" w:cs="Arial"/>
              </w:rPr>
              <w:t xml:space="preserve"> </w:t>
            </w:r>
            <w:r w:rsidRPr="00E540D1">
              <w:rPr>
                <w:rFonts w:ascii="Calibri" w:hAnsi="Calibri" w:cs="Calibri"/>
              </w:rPr>
              <w:t>эластичные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пенопласта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3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Перегородка</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200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легких</w:t>
            </w:r>
            <w:r w:rsidRPr="00E540D1">
              <w:rPr>
                <w:rFonts w:ascii="Arial Armenian" w:hAnsi="Arial Armenian" w:cs="Arial"/>
              </w:rPr>
              <w:t xml:space="preserve"> </w:t>
            </w:r>
            <w:r w:rsidRPr="00E540D1">
              <w:rPr>
                <w:rFonts w:ascii="Calibri" w:hAnsi="Calibri" w:cs="Calibri"/>
              </w:rPr>
              <w:t>бетонных</w:t>
            </w:r>
            <w:r w:rsidRPr="00E540D1">
              <w:rPr>
                <w:rFonts w:ascii="Arial Armenian" w:hAnsi="Arial Armenian" w:cs="Arial"/>
              </w:rPr>
              <w:t xml:space="preserve"> </w:t>
            </w:r>
            <w:r w:rsidRPr="00E540D1">
              <w:rPr>
                <w:rFonts w:ascii="Calibri" w:hAnsi="Calibri" w:cs="Calibri"/>
              </w:rPr>
              <w:t>блоков</w:t>
            </w:r>
            <w:r w:rsidRPr="00E540D1">
              <w:rPr>
                <w:rFonts w:ascii="Arial Armenian" w:hAnsi="Arial Armenian" w:cs="Arial"/>
              </w:rPr>
              <w:t xml:space="preserve"> (122</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Растяжимая</w:t>
            </w:r>
            <w:r w:rsidRPr="00E540D1">
              <w:rPr>
                <w:rFonts w:ascii="Arial Armenian" w:hAnsi="Arial Armenian" w:cs="Arial"/>
              </w:rPr>
              <w:t xml:space="preserve"> </w:t>
            </w:r>
            <w:r w:rsidRPr="00E540D1">
              <w:rPr>
                <w:rFonts w:ascii="Calibri" w:hAnsi="Calibri" w:cs="Calibri"/>
              </w:rPr>
              <w:t>арматура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0,167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0,077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Гравийно</w:t>
            </w:r>
            <w:r w:rsidRPr="00E540D1">
              <w:rPr>
                <w:rFonts w:ascii="Arial Armenian" w:hAnsi="Arial Armenian" w:cs="Arial"/>
              </w:rPr>
              <w:t>-</w:t>
            </w: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раствор</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армированных</w:t>
            </w:r>
            <w:r w:rsidRPr="00E540D1">
              <w:rPr>
                <w:rFonts w:ascii="Arial Armenian" w:hAnsi="Arial Armenian" w:cs="Arial"/>
              </w:rPr>
              <w:t xml:space="preserve"> </w:t>
            </w:r>
            <w:r w:rsidRPr="00E540D1">
              <w:rPr>
                <w:rFonts w:ascii="Calibri" w:hAnsi="Calibri" w:cs="Calibri"/>
              </w:rPr>
              <w:t>ямах</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Герметичные</w:t>
            </w:r>
            <w:r w:rsidRPr="00E540D1">
              <w:rPr>
                <w:rFonts w:ascii="Arial Armenian" w:hAnsi="Arial Armenian" w:cs="Arial"/>
              </w:rPr>
              <w:t xml:space="preserve"> </w:t>
            </w:r>
            <w:r w:rsidRPr="00E540D1">
              <w:rPr>
                <w:rFonts w:ascii="Calibri" w:hAnsi="Calibri" w:cs="Calibri"/>
              </w:rPr>
              <w:t>эластичные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пенопласта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3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Перегородки</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200</w:t>
            </w:r>
            <w:r w:rsidRPr="00E540D1">
              <w:rPr>
                <w:rFonts w:ascii="Calibri" w:hAnsi="Calibri" w:cs="Calibri"/>
              </w:rPr>
              <w:t>х</w:t>
            </w:r>
            <w:r w:rsidRPr="00E540D1">
              <w:rPr>
                <w:rFonts w:ascii="Arial Armenian" w:hAnsi="Arial Armenian" w:cs="Arial"/>
              </w:rPr>
              <w:t xml:space="preserve">100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легких</w:t>
            </w:r>
            <w:r w:rsidRPr="00E540D1">
              <w:rPr>
                <w:rFonts w:ascii="Arial Armenian" w:hAnsi="Arial Armenian" w:cs="Arial"/>
              </w:rPr>
              <w:t xml:space="preserve"> </w:t>
            </w:r>
            <w:r w:rsidRPr="00E540D1">
              <w:rPr>
                <w:rFonts w:ascii="Calibri" w:hAnsi="Calibri" w:cs="Calibri"/>
              </w:rPr>
              <w:t>бетонных</w:t>
            </w:r>
            <w:r w:rsidRPr="00E540D1">
              <w:rPr>
                <w:rFonts w:ascii="Arial Armenian" w:hAnsi="Arial Armenian" w:cs="Arial"/>
              </w:rPr>
              <w:t xml:space="preserve"> </w:t>
            </w:r>
            <w:r w:rsidRPr="00E540D1">
              <w:rPr>
                <w:rFonts w:ascii="Calibri" w:hAnsi="Calibri" w:cs="Calibri"/>
              </w:rPr>
              <w:t>блоков</w:t>
            </w:r>
            <w:r w:rsidRPr="00E540D1">
              <w:rPr>
                <w:rFonts w:ascii="Arial Armenian" w:hAnsi="Arial Armenian" w:cs="Arial"/>
              </w:rPr>
              <w:t xml:space="preserve"> (235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23,5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Растяжимая</w:t>
            </w:r>
            <w:r w:rsidRPr="00E540D1">
              <w:rPr>
                <w:rFonts w:ascii="Arial Armenian" w:hAnsi="Arial Armenian" w:cs="Arial"/>
              </w:rPr>
              <w:t xml:space="preserve"> </w:t>
            </w:r>
            <w:r w:rsidRPr="00E540D1">
              <w:rPr>
                <w:rFonts w:ascii="Calibri" w:hAnsi="Calibri" w:cs="Calibri"/>
              </w:rPr>
              <w:t>арматура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0,148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0,172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Гравийно</w:t>
            </w:r>
            <w:r w:rsidRPr="00E540D1">
              <w:rPr>
                <w:rFonts w:ascii="Arial Armenian" w:hAnsi="Arial Armenian" w:cs="Arial"/>
              </w:rPr>
              <w:t>-</w:t>
            </w: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раствор</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армированных</w:t>
            </w:r>
            <w:r w:rsidRPr="00E540D1">
              <w:rPr>
                <w:rFonts w:ascii="Arial Armenian" w:hAnsi="Arial Armenian" w:cs="Arial"/>
              </w:rPr>
              <w:t xml:space="preserve"> </w:t>
            </w:r>
            <w:r w:rsidRPr="00E540D1">
              <w:rPr>
                <w:rFonts w:ascii="Calibri" w:hAnsi="Calibri" w:cs="Calibri"/>
              </w:rPr>
              <w:t>ямах</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Герметичные</w:t>
            </w:r>
            <w:r w:rsidRPr="00E540D1">
              <w:rPr>
                <w:rFonts w:ascii="Arial Armenian" w:hAnsi="Arial Armenian" w:cs="Arial"/>
              </w:rPr>
              <w:t xml:space="preserve"> </w:t>
            </w:r>
            <w:r w:rsidRPr="00E540D1">
              <w:rPr>
                <w:rFonts w:ascii="Calibri" w:hAnsi="Calibri" w:cs="Calibri"/>
              </w:rPr>
              <w:t>эластичные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пенопласта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6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Монолитные</w:t>
            </w:r>
            <w:r w:rsidRPr="00E540D1">
              <w:rPr>
                <w:rFonts w:ascii="Arial Armenian" w:hAnsi="Arial Armenian" w:cs="Arial"/>
              </w:rPr>
              <w:t xml:space="preserve"> </w:t>
            </w:r>
            <w:r w:rsidRPr="00E540D1">
              <w:rPr>
                <w:rFonts w:ascii="Calibri" w:hAnsi="Calibri" w:cs="Calibri"/>
              </w:rPr>
              <w:t>заборы</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перегородках</w:t>
            </w:r>
            <w:r w:rsidRPr="00E540D1">
              <w:rPr>
                <w:rFonts w:ascii="Arial Armenian" w:hAnsi="Arial Armenian" w:cs="Arial"/>
              </w:rPr>
              <w:t xml:space="preserve"> 10 </w:t>
            </w:r>
            <w:r w:rsidRPr="00E540D1">
              <w:rPr>
                <w:rFonts w:ascii="Calibri" w:hAnsi="Calibri" w:cs="Calibri"/>
              </w:rPr>
              <w:t>см</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20 </w:t>
            </w:r>
            <w:r w:rsidRPr="00E540D1">
              <w:rPr>
                <w:rFonts w:ascii="Calibri" w:hAnsi="Calibri" w:cs="Calibri"/>
              </w:rPr>
              <w:t>см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(P6)</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0,027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0,061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7`</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1,14</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8. </w:t>
            </w:r>
            <w:r w:rsidRPr="00A0677F">
              <w:rPr>
                <w:rFonts w:ascii="Arial" w:hAnsi="Arial" w:cs="Arial"/>
                <w:b/>
                <w:bCs/>
                <w:sz w:val="20"/>
                <w:szCs w:val="20"/>
              </w:rPr>
              <w:t>Внутренние перегородки (</w:t>
            </w:r>
            <w:r w:rsidRPr="00D8465F">
              <w:rPr>
                <w:rFonts w:ascii="Arial" w:hAnsi="Arial" w:cs="Arial"/>
                <w:b/>
                <w:bCs/>
                <w:sz w:val="20"/>
                <w:szCs w:val="20"/>
              </w:rPr>
              <w:t>Подвальный этаж</w:t>
            </w:r>
            <w:r w:rsidRPr="00A0677F">
              <w:rPr>
                <w:rFonts w:ascii="Arial" w:hAnsi="Arial" w:cs="Arial"/>
                <w:b/>
                <w:bCs/>
                <w:sz w:val="20"/>
                <w:szCs w:val="20"/>
              </w:rPr>
              <w:t>)</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73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Перегородка</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200</w:t>
            </w:r>
            <w:r w:rsidRPr="00E540D1">
              <w:rPr>
                <w:rFonts w:ascii="Calibri" w:hAnsi="Calibri" w:cs="Calibri"/>
              </w:rPr>
              <w:t>х</w:t>
            </w:r>
            <w:r w:rsidRPr="00E540D1">
              <w:rPr>
                <w:rFonts w:ascii="Arial Armenian" w:hAnsi="Arial Armenian" w:cs="Arial"/>
              </w:rPr>
              <w:t>200</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легких</w:t>
            </w:r>
            <w:r w:rsidRPr="00E540D1">
              <w:rPr>
                <w:rFonts w:ascii="Arial Armenian" w:hAnsi="Arial Armenian" w:cs="Arial"/>
              </w:rPr>
              <w:t xml:space="preserve"> </w:t>
            </w:r>
            <w:r w:rsidRPr="00E540D1">
              <w:rPr>
                <w:rFonts w:ascii="Calibri" w:hAnsi="Calibri" w:cs="Calibri"/>
              </w:rPr>
              <w:t>бетонных</w:t>
            </w:r>
            <w:r w:rsidRPr="00E540D1">
              <w:rPr>
                <w:rFonts w:ascii="Arial Armenian" w:hAnsi="Arial Armenian" w:cs="Arial"/>
              </w:rPr>
              <w:t xml:space="preserve"> </w:t>
            </w:r>
            <w:r w:rsidRPr="00E540D1">
              <w:rPr>
                <w:rFonts w:ascii="Calibri" w:hAnsi="Calibri" w:cs="Calibri"/>
              </w:rPr>
              <w:t>блоков</w:t>
            </w:r>
            <w:r w:rsidRPr="00E540D1">
              <w:rPr>
                <w:rFonts w:ascii="Arial Armenian" w:hAnsi="Arial Armenian" w:cs="Arial"/>
              </w:rPr>
              <w:t xml:space="preserve"> (32</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Растяжимая</w:t>
            </w:r>
            <w:r w:rsidRPr="00E540D1">
              <w:rPr>
                <w:rFonts w:ascii="Arial Armenian" w:hAnsi="Arial Armenian" w:cs="Arial"/>
              </w:rPr>
              <w:t xml:space="preserve"> </w:t>
            </w:r>
            <w:r w:rsidRPr="00E540D1">
              <w:rPr>
                <w:rFonts w:ascii="Calibri" w:hAnsi="Calibri" w:cs="Calibri"/>
              </w:rPr>
              <w:t>арматура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0,049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0,023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0,026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Гравийно</w:t>
            </w:r>
            <w:r w:rsidRPr="00E540D1">
              <w:rPr>
                <w:rFonts w:ascii="Arial Armenian" w:hAnsi="Arial Armenian" w:cs="Arial"/>
              </w:rPr>
              <w:t>-</w:t>
            </w: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раствор</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скважинах</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0,84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Герметичные</w:t>
            </w:r>
            <w:r w:rsidRPr="00E540D1">
              <w:rPr>
                <w:rFonts w:ascii="Arial Armenian" w:hAnsi="Arial Armenian" w:cs="Arial"/>
              </w:rPr>
              <w:t xml:space="preserve"> </w:t>
            </w:r>
            <w:r w:rsidRPr="00E540D1">
              <w:rPr>
                <w:rFonts w:ascii="Calibri" w:hAnsi="Calibri" w:cs="Calibri"/>
              </w:rPr>
              <w:t>эластичные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пенопласта</w:t>
            </w:r>
          </w:p>
        </w:tc>
        <w:tc>
          <w:tcPr>
            <w:tcW w:w="767" w:type="dxa"/>
            <w:shd w:val="clear" w:color="auto" w:fill="auto"/>
            <w:vAlign w:val="bottom"/>
            <w:hideMark/>
          </w:tcPr>
          <w:p w:rsidR="00EC302F" w:rsidRPr="00E540D1" w:rsidRDefault="00EC302F" w:rsidP="007B508D">
            <w:pPr>
              <w:rPr>
                <w:rFonts w:ascii="Arial Armenian" w:hAnsi="Arial Armenian" w:cs="Arial"/>
                <w:sz w:val="20"/>
                <w:szCs w:val="20"/>
              </w:rPr>
            </w:pP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3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Перегородки</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200</w:t>
            </w:r>
            <w:r w:rsidRPr="00E540D1">
              <w:rPr>
                <w:rFonts w:ascii="Calibri" w:hAnsi="Calibri" w:cs="Calibri"/>
              </w:rPr>
              <w:t>х</w:t>
            </w:r>
            <w:r w:rsidRPr="00E540D1">
              <w:rPr>
                <w:rFonts w:ascii="Arial Armenian" w:hAnsi="Arial Armenian" w:cs="Arial"/>
              </w:rPr>
              <w:t xml:space="preserve">100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легкобетонных</w:t>
            </w:r>
            <w:r w:rsidRPr="00E540D1">
              <w:rPr>
                <w:rFonts w:ascii="Arial Armenian" w:hAnsi="Arial Armenian" w:cs="Arial"/>
              </w:rPr>
              <w:t xml:space="preserve"> </w:t>
            </w:r>
            <w:r w:rsidRPr="00E540D1">
              <w:rPr>
                <w:rFonts w:ascii="Calibri" w:hAnsi="Calibri" w:cs="Calibri"/>
              </w:rPr>
              <w:t>блоков</w:t>
            </w:r>
            <w:r w:rsidRPr="00E540D1">
              <w:rPr>
                <w:rFonts w:ascii="Arial Armenian" w:hAnsi="Arial Armenian" w:cs="Arial"/>
              </w:rPr>
              <w:t xml:space="preserve"> (75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Растяжимая</w:t>
            </w:r>
            <w:r w:rsidRPr="00E540D1">
              <w:rPr>
                <w:rFonts w:ascii="Arial Armenian" w:hAnsi="Arial Armenian" w:cs="Arial"/>
              </w:rPr>
              <w:t xml:space="preserve"> </w:t>
            </w:r>
            <w:r w:rsidRPr="00E540D1">
              <w:rPr>
                <w:rFonts w:ascii="Calibri" w:hAnsi="Calibri" w:cs="Calibri"/>
              </w:rPr>
              <w:t>арматура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0,106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AcI (P8)</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0,049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Арматура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A500C (P10)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0,057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Гравийно</w:t>
            </w:r>
            <w:r w:rsidRPr="00E540D1">
              <w:rPr>
                <w:rFonts w:ascii="Arial Armenian" w:hAnsi="Arial Armenian" w:cs="Arial"/>
              </w:rPr>
              <w:t>-</w:t>
            </w: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раствор</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скважинах</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Герметичные</w:t>
            </w:r>
            <w:r w:rsidRPr="00E540D1">
              <w:rPr>
                <w:rFonts w:ascii="Arial Armenian" w:hAnsi="Arial Armenian" w:cs="Arial"/>
              </w:rPr>
              <w:t xml:space="preserve"> </w:t>
            </w:r>
            <w:r w:rsidRPr="00E540D1">
              <w:rPr>
                <w:rFonts w:ascii="Calibri" w:hAnsi="Calibri" w:cs="Calibri"/>
              </w:rPr>
              <w:t>эластичные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пенопласта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8`</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0,28</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9. </w:t>
            </w:r>
            <w:r w:rsidRPr="002D04D5">
              <w:rPr>
                <w:rFonts w:ascii="Arial" w:hAnsi="Arial" w:cs="Arial"/>
                <w:b/>
                <w:bCs/>
                <w:sz w:val="20"/>
                <w:szCs w:val="20"/>
              </w:rPr>
              <w:t>Крыша</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Пароизоляция</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1 </w:t>
            </w:r>
            <w:r w:rsidRPr="00E540D1">
              <w:rPr>
                <w:rFonts w:ascii="Calibri" w:hAnsi="Calibri" w:cs="Calibri"/>
              </w:rPr>
              <w:t>слоем</w:t>
            </w:r>
            <w:r w:rsidRPr="00E540D1">
              <w:rPr>
                <w:rFonts w:ascii="Arial Armenian" w:hAnsi="Arial Armenian" w:cs="Arial"/>
              </w:rPr>
              <w:t xml:space="preserve"> </w:t>
            </w:r>
            <w:r w:rsidRPr="00E540D1">
              <w:rPr>
                <w:rFonts w:ascii="Calibri" w:hAnsi="Calibri" w:cs="Calibri"/>
              </w:rPr>
              <w:t>клеевой</w:t>
            </w:r>
            <w:r w:rsidRPr="00E540D1">
              <w:rPr>
                <w:rFonts w:ascii="Arial Armenian" w:hAnsi="Arial Armenian" w:cs="Arial"/>
              </w:rPr>
              <w:t xml:space="preserve"> </w:t>
            </w:r>
            <w:r w:rsidRPr="00E540D1">
              <w:rPr>
                <w:rFonts w:ascii="Calibri" w:hAnsi="Calibri" w:cs="Calibri"/>
              </w:rPr>
              <w:t>изогум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456,0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Теплоизоляция</w:t>
            </w:r>
            <w:r w:rsidRPr="00E540D1">
              <w:rPr>
                <w:rFonts w:ascii="Arial Armenian" w:hAnsi="Arial Armenian" w:cs="Arial"/>
              </w:rPr>
              <w:t xml:space="preserve"> </w:t>
            </w:r>
            <w:r w:rsidRPr="00E540D1">
              <w:rPr>
                <w:rFonts w:ascii="Calibri" w:hAnsi="Calibri" w:cs="Calibri"/>
              </w:rPr>
              <w:t>со</w:t>
            </w:r>
            <w:r w:rsidRPr="00E540D1">
              <w:rPr>
                <w:rFonts w:ascii="Arial Armenian" w:hAnsi="Arial Armenian" w:cs="Arial"/>
              </w:rPr>
              <w:t xml:space="preserve"> </w:t>
            </w:r>
            <w:r w:rsidRPr="00E540D1">
              <w:rPr>
                <w:rFonts w:ascii="Calibri" w:hAnsi="Calibri" w:cs="Calibri"/>
              </w:rPr>
              <w:t>шлаковым</w:t>
            </w:r>
            <w:r w:rsidRPr="00E540D1">
              <w:rPr>
                <w:rFonts w:ascii="Arial Armenian" w:hAnsi="Arial Armenian" w:cs="Arial"/>
              </w:rPr>
              <w:t xml:space="preserve"> </w:t>
            </w:r>
            <w:r w:rsidRPr="00E540D1">
              <w:rPr>
                <w:rFonts w:ascii="Calibri" w:hAnsi="Calibri" w:cs="Calibri"/>
              </w:rPr>
              <w:t>слоем</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 = 160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68,4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422"/>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Н</w:t>
            </w:r>
            <w:r w:rsidRPr="00E540D1">
              <w:rPr>
                <w:rFonts w:ascii="Arial Armenian" w:hAnsi="Arial Armenian" w:cs="Arial"/>
              </w:rPr>
              <w:t xml:space="preserve">=20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плоскослойного</w:t>
            </w:r>
            <w:r w:rsidRPr="00E540D1">
              <w:rPr>
                <w:rFonts w:ascii="Arial Armenian" w:hAnsi="Arial Armenian" w:cs="Arial"/>
              </w:rPr>
              <w:t xml:space="preserve"> </w:t>
            </w:r>
            <w:r w:rsidRPr="00E540D1">
              <w:rPr>
                <w:rFonts w:ascii="Calibri" w:hAnsi="Calibri" w:cs="Calibri"/>
              </w:rPr>
              <w:t>цементно</w:t>
            </w:r>
            <w:r w:rsidRPr="00E540D1">
              <w:rPr>
                <w:rFonts w:ascii="Arial Armenian" w:hAnsi="Arial Armenian" w:cs="Arial"/>
              </w:rPr>
              <w:t>-</w:t>
            </w:r>
            <w:r w:rsidRPr="00E540D1">
              <w:rPr>
                <w:rFonts w:ascii="Calibri" w:hAnsi="Calibri" w:cs="Calibri"/>
              </w:rPr>
              <w:t>песчаного</w:t>
            </w:r>
            <w:r w:rsidRPr="00E540D1">
              <w:rPr>
                <w:rFonts w:ascii="Arial Armenian" w:hAnsi="Arial Armenian" w:cs="Arial"/>
              </w:rPr>
              <w:t xml:space="preserve"> </w:t>
            </w:r>
            <w:r w:rsidRPr="00E540D1">
              <w:rPr>
                <w:rFonts w:ascii="Calibri" w:hAnsi="Calibri" w:cs="Calibri"/>
              </w:rPr>
              <w:t>раствора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456,0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33"/>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Подкладки</w:t>
            </w:r>
            <w:r w:rsidRPr="00E540D1">
              <w:rPr>
                <w:rFonts w:ascii="Arial Armenian" w:hAnsi="Arial Armenian" w:cs="Arial"/>
              </w:rPr>
              <w:t xml:space="preserve"> 300</w:t>
            </w:r>
            <w:r w:rsidRPr="00E540D1">
              <w:rPr>
                <w:rFonts w:ascii="Calibri" w:hAnsi="Calibri" w:cs="Calibri"/>
              </w:rPr>
              <w:t>х</w:t>
            </w:r>
            <w:r w:rsidRPr="00E540D1">
              <w:rPr>
                <w:rFonts w:ascii="Arial Armenian" w:hAnsi="Arial Armenian" w:cs="Arial"/>
              </w:rPr>
              <w:t>300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бетон</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15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крепления</w:t>
            </w:r>
            <w:r w:rsidRPr="00E540D1">
              <w:rPr>
                <w:rFonts w:ascii="Arial Armenian" w:hAnsi="Arial Armenian" w:cs="Arial"/>
              </w:rPr>
              <w:t xml:space="preserve"> </w:t>
            </w:r>
            <w:r w:rsidRPr="00E540D1">
              <w:rPr>
                <w:rFonts w:ascii="Calibri" w:hAnsi="Calibri" w:cs="Calibri"/>
              </w:rPr>
              <w:t>кладки</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63"/>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деревянных</w:t>
            </w:r>
            <w:r w:rsidRPr="00E540D1">
              <w:rPr>
                <w:rFonts w:ascii="Arial Armenian" w:hAnsi="Arial Armenian" w:cs="Arial"/>
              </w:rPr>
              <w:t xml:space="preserve"> </w:t>
            </w:r>
            <w:r w:rsidRPr="00E540D1">
              <w:rPr>
                <w:rFonts w:ascii="Calibri" w:hAnsi="Calibri" w:cs="Calibri"/>
              </w:rPr>
              <w:t>несущих</w:t>
            </w:r>
            <w:r w:rsidRPr="00E540D1">
              <w:rPr>
                <w:rFonts w:ascii="Arial Armenian" w:hAnsi="Arial Armenian" w:cs="Arial"/>
              </w:rPr>
              <w:t xml:space="preserve"> </w:t>
            </w:r>
            <w:r w:rsidRPr="00E540D1">
              <w:rPr>
                <w:rFonts w:ascii="Calibri" w:hAnsi="Calibri" w:cs="Calibri"/>
              </w:rPr>
              <w:t>конструкций</w:t>
            </w:r>
            <w:r w:rsidRPr="00E540D1">
              <w:rPr>
                <w:rFonts w:ascii="Arial Armenian" w:hAnsi="Arial Armenian" w:cs="Arial"/>
              </w:rPr>
              <w:t xml:space="preserve">, </w:t>
            </w:r>
            <w:r w:rsidRPr="00E540D1">
              <w:rPr>
                <w:rFonts w:ascii="Calibri" w:hAnsi="Calibri" w:cs="Calibri"/>
              </w:rPr>
              <w:t>обработанных</w:t>
            </w:r>
            <w:r w:rsidRPr="00E540D1">
              <w:rPr>
                <w:rFonts w:ascii="Arial Armenian" w:hAnsi="Arial Armenian" w:cs="Arial"/>
              </w:rPr>
              <w:t xml:space="preserve"> </w:t>
            </w:r>
            <w:r w:rsidRPr="00E540D1">
              <w:rPr>
                <w:rFonts w:ascii="Calibri" w:hAnsi="Calibri" w:cs="Calibri"/>
              </w:rPr>
              <w:t>антисептическим</w:t>
            </w:r>
            <w:r w:rsidRPr="00E540D1">
              <w:rPr>
                <w:rFonts w:ascii="Arial Armenian" w:hAnsi="Arial Armenian" w:cs="Arial"/>
              </w:rPr>
              <w:t xml:space="preserve"> </w:t>
            </w:r>
            <w:r w:rsidRPr="00E540D1">
              <w:rPr>
                <w:rFonts w:ascii="Calibri" w:hAnsi="Calibri" w:cs="Calibri"/>
              </w:rPr>
              <w:t>материалом</w:t>
            </w:r>
            <w:r w:rsidRPr="00E540D1">
              <w:rPr>
                <w:rFonts w:ascii="Arial Armenian" w:hAnsi="Arial Armenian" w:cs="Arial"/>
              </w:rPr>
              <w:t xml:space="preserve"> (2 </w:t>
            </w:r>
            <w:r w:rsidRPr="00E540D1">
              <w:rPr>
                <w:rFonts w:ascii="Calibri" w:hAnsi="Calibri" w:cs="Calibri"/>
              </w:rPr>
              <w:t>слоя</w:t>
            </w:r>
            <w:r w:rsidRPr="00E540D1">
              <w:rPr>
                <w:rFonts w:ascii="Arial Armenian" w:hAnsi="Arial Armenian" w:cs="Arial"/>
              </w:rPr>
              <w:t xml:space="preserve"> </w:t>
            </w:r>
            <w:r w:rsidRPr="00E540D1">
              <w:rPr>
                <w:rFonts w:ascii="Calibri" w:hAnsi="Calibri" w:cs="Calibri"/>
              </w:rPr>
              <w:t>гидроизоляции</w:t>
            </w:r>
            <w:r w:rsidRPr="00E540D1">
              <w:rPr>
                <w:rFonts w:ascii="Arial Armenian" w:hAnsi="Arial Armenian" w:cs="Arial"/>
              </w:rPr>
              <w:t xml:space="preserve">: 64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13,68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Анкеры</w:t>
            </w:r>
            <w:r w:rsidRPr="00E540D1">
              <w:rPr>
                <w:rFonts w:ascii="Arial Armenian" w:hAnsi="Arial Armenian" w:cs="Arial"/>
              </w:rPr>
              <w:t xml:space="preserve">, </w:t>
            </w:r>
            <w:r w:rsidRPr="00E540D1">
              <w:rPr>
                <w:rFonts w:ascii="Calibri" w:hAnsi="Calibri" w:cs="Calibri"/>
              </w:rPr>
              <w:t>замки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крепежа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А</w:t>
            </w:r>
            <w:r w:rsidRPr="00E540D1">
              <w:rPr>
                <w:rFonts w:ascii="Arial Armenian" w:hAnsi="Arial Armenian" w:cs="Arial"/>
              </w:rPr>
              <w:t>500</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12)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0,112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4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Изготовлен</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деревянных</w:t>
            </w:r>
            <w:r w:rsidRPr="00E540D1">
              <w:rPr>
                <w:rFonts w:ascii="Arial Armenian" w:hAnsi="Arial Armenian" w:cs="Arial"/>
              </w:rPr>
              <w:t xml:space="preserve"> </w:t>
            </w:r>
            <w:r w:rsidRPr="00E540D1">
              <w:rPr>
                <w:rFonts w:ascii="Calibri" w:hAnsi="Calibri" w:cs="Calibri"/>
              </w:rPr>
              <w:t>брусков</w:t>
            </w:r>
            <w:r w:rsidRPr="00E540D1">
              <w:rPr>
                <w:rFonts w:ascii="Arial Armenian" w:hAnsi="Arial Armenian" w:cs="Arial"/>
              </w:rPr>
              <w:t xml:space="preserve"> 50</w:t>
            </w:r>
            <w:r w:rsidRPr="00E540D1">
              <w:rPr>
                <w:rFonts w:ascii="Calibri" w:hAnsi="Calibri" w:cs="Calibri"/>
              </w:rPr>
              <w:t>х</w:t>
            </w:r>
            <w:r w:rsidRPr="00E540D1">
              <w:rPr>
                <w:rFonts w:ascii="Arial Armenian" w:hAnsi="Arial Armenian" w:cs="Arial"/>
              </w:rPr>
              <w:t xml:space="preserve">50 </w:t>
            </w:r>
            <w:r w:rsidRPr="00E540D1">
              <w:rPr>
                <w:rFonts w:ascii="Calibri" w:hAnsi="Calibri" w:cs="Calibri"/>
              </w:rPr>
              <w:t>мм</w:t>
            </w:r>
            <w:r w:rsidRPr="00E540D1">
              <w:rPr>
                <w:rFonts w:ascii="Arial Armenian" w:hAnsi="Arial Armenian" w:cs="Arial"/>
              </w:rPr>
              <w:t xml:space="preserve"> (3,57 </w:t>
            </w:r>
            <w:r w:rsidRPr="00E540D1">
              <w:rPr>
                <w:rFonts w:ascii="Calibri" w:hAnsi="Calibri" w:cs="Calibri"/>
              </w:rPr>
              <w:t>м</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565,7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3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Настил</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досок</w:t>
            </w:r>
            <w:r w:rsidRPr="00E540D1">
              <w:rPr>
                <w:rFonts w:ascii="Arial Armenian" w:hAnsi="Arial Armenian" w:cs="Arial"/>
              </w:rPr>
              <w:t xml:space="preserve"> 50</w:t>
            </w:r>
            <w:r w:rsidRPr="00E540D1">
              <w:rPr>
                <w:rFonts w:ascii="Calibri" w:hAnsi="Calibri" w:cs="Calibri"/>
              </w:rPr>
              <w:t>х</w:t>
            </w:r>
            <w:r w:rsidRPr="00E540D1">
              <w:rPr>
                <w:rFonts w:ascii="Arial Armenian" w:hAnsi="Arial Armenian" w:cs="Arial"/>
              </w:rPr>
              <w:t xml:space="preserve">150 </w:t>
            </w:r>
            <w:r w:rsidRPr="00E540D1">
              <w:rPr>
                <w:rFonts w:ascii="Calibri" w:hAnsi="Calibri" w:cs="Calibri"/>
              </w:rPr>
              <w:t>мм</w:t>
            </w:r>
            <w:r w:rsidRPr="00E540D1">
              <w:rPr>
                <w:rFonts w:ascii="Arial Armenian" w:hAnsi="Arial Armenian" w:cs="Arial"/>
              </w:rPr>
              <w:t xml:space="preserve"> (5,715 </w:t>
            </w:r>
            <w:r w:rsidRPr="00E540D1">
              <w:rPr>
                <w:rFonts w:ascii="Calibri" w:hAnsi="Calibri" w:cs="Calibri"/>
              </w:rPr>
              <w:t>м</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114,3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кровли</w:t>
            </w:r>
            <w:r w:rsidRPr="00E540D1">
              <w:rPr>
                <w:rFonts w:ascii="Arial Armenian" w:hAnsi="Arial Armenian" w:cs="Arial"/>
              </w:rPr>
              <w:t xml:space="preserve"> </w:t>
            </w:r>
            <w:r w:rsidRPr="00E540D1">
              <w:rPr>
                <w:rFonts w:ascii="Calibri" w:hAnsi="Calibri" w:cs="Calibri"/>
              </w:rPr>
              <w:t>порошковой</w:t>
            </w:r>
            <w:r w:rsidRPr="00E540D1">
              <w:rPr>
                <w:rFonts w:ascii="Arial Armenian" w:hAnsi="Arial Armenian" w:cs="Arial"/>
              </w:rPr>
              <w:t xml:space="preserve"> </w:t>
            </w:r>
            <w:r w:rsidRPr="00E540D1">
              <w:rPr>
                <w:rFonts w:ascii="Calibri" w:hAnsi="Calibri" w:cs="Calibri"/>
              </w:rPr>
              <w:t>оцинкованной</w:t>
            </w:r>
            <w:r w:rsidRPr="00E540D1">
              <w:rPr>
                <w:rFonts w:ascii="Arial Armenian" w:hAnsi="Arial Armenian" w:cs="Arial"/>
              </w:rPr>
              <w:t xml:space="preserve"> </w:t>
            </w:r>
            <w:r w:rsidRPr="00E540D1">
              <w:rPr>
                <w:rFonts w:ascii="Calibri" w:hAnsi="Calibri" w:cs="Calibri"/>
              </w:rPr>
              <w:t>краской</w:t>
            </w:r>
            <w:r w:rsidRPr="00E540D1">
              <w:rPr>
                <w:rFonts w:ascii="Arial Armenian" w:hAnsi="Arial Armenian" w:cs="Arial"/>
              </w:rPr>
              <w:t xml:space="preserve"> </w:t>
            </w:r>
            <w:r w:rsidRPr="00E540D1">
              <w:rPr>
                <w:rFonts w:ascii="Calibri" w:hAnsi="Calibri" w:cs="Calibri"/>
              </w:rPr>
              <w:t>КП</w:t>
            </w:r>
            <w:r w:rsidRPr="00E540D1">
              <w:rPr>
                <w:rFonts w:ascii="Arial Armenian" w:hAnsi="Arial Armenian" w:cs="Arial"/>
              </w:rPr>
              <w:t>-21-0,5</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6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Крышки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оцинкованного</w:t>
            </w:r>
            <w:r w:rsidRPr="00E540D1">
              <w:rPr>
                <w:rFonts w:ascii="Arial Armenian" w:hAnsi="Arial Armenian" w:cs="Arial"/>
              </w:rPr>
              <w:t xml:space="preserve"> </w:t>
            </w:r>
            <w:r w:rsidRPr="00E540D1">
              <w:rPr>
                <w:rFonts w:ascii="Calibri" w:hAnsi="Calibri" w:cs="Calibri"/>
              </w:rPr>
              <w:t>плоского</w:t>
            </w:r>
            <w:r w:rsidRPr="00E540D1">
              <w:rPr>
                <w:rFonts w:ascii="Arial Armenian" w:hAnsi="Arial Armenian" w:cs="Arial"/>
              </w:rPr>
              <w:t xml:space="preserve"> </w:t>
            </w:r>
            <w:r w:rsidRPr="00E540D1">
              <w:rPr>
                <w:rFonts w:ascii="Calibri" w:hAnsi="Calibri" w:cs="Calibri"/>
              </w:rPr>
              <w:t>листа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порошковым</w:t>
            </w:r>
            <w:r w:rsidRPr="00E540D1">
              <w:rPr>
                <w:rFonts w:ascii="Arial Armenian" w:hAnsi="Arial Armenian" w:cs="Arial"/>
              </w:rPr>
              <w:t xml:space="preserve"> </w:t>
            </w:r>
            <w:r w:rsidRPr="00E540D1">
              <w:rPr>
                <w:rFonts w:ascii="Calibri" w:hAnsi="Calibri" w:cs="Calibri"/>
              </w:rPr>
              <w:t>покрытием</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0,5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желоба</w:t>
            </w:r>
            <w:r w:rsidRPr="00E540D1">
              <w:rPr>
                <w:rFonts w:ascii="Arial Armenian" w:hAnsi="Arial Armenian" w:cs="Arial"/>
              </w:rPr>
              <w:t xml:space="preserve">: 136 </w:t>
            </w:r>
            <w:r w:rsidRPr="00E540D1">
              <w:rPr>
                <w:rFonts w:ascii="Calibri" w:hAnsi="Calibri" w:cs="Calibri"/>
              </w:rPr>
              <w:t>рядов</w:t>
            </w:r>
            <w:r w:rsidRPr="00E540D1">
              <w:rPr>
                <w:rFonts w:ascii="Arial Armenian" w:hAnsi="Arial Armenian" w:cs="Arial"/>
              </w:rPr>
              <w:t xml:space="preserve">, </w:t>
            </w:r>
            <w:r w:rsidRPr="00E540D1">
              <w:rPr>
                <w:rFonts w:ascii="Calibri" w:hAnsi="Calibri" w:cs="Calibri"/>
              </w:rPr>
              <w:t>козырьки</w:t>
            </w:r>
            <w:r w:rsidRPr="00E540D1">
              <w:rPr>
                <w:rFonts w:ascii="Arial Armenian" w:hAnsi="Arial Armenian" w:cs="Arial"/>
              </w:rPr>
              <w:t xml:space="preserve">: 40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166,0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104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Подготовка</w:t>
            </w:r>
            <w:r w:rsidRPr="00E540D1">
              <w:rPr>
                <w:rFonts w:ascii="Arial Armenian" w:hAnsi="Arial Armenian" w:cs="Arial"/>
              </w:rPr>
              <w:t xml:space="preserve"> </w:t>
            </w:r>
            <w:r w:rsidRPr="00E540D1">
              <w:rPr>
                <w:rFonts w:ascii="Calibri" w:hAnsi="Calibri" w:cs="Calibri"/>
              </w:rPr>
              <w:t>рамы</w:t>
            </w:r>
            <w:r w:rsidRPr="00E540D1">
              <w:rPr>
                <w:rFonts w:ascii="Arial Armenian" w:hAnsi="Arial Armenian" w:cs="Arial"/>
              </w:rPr>
              <w:t xml:space="preserve"> </w:t>
            </w:r>
            <w:r w:rsidRPr="00E540D1">
              <w:rPr>
                <w:rFonts w:ascii="Calibri" w:hAnsi="Calibri" w:cs="Calibri"/>
              </w:rPr>
              <w:t>мансардного</w:t>
            </w:r>
            <w:r w:rsidRPr="00E540D1">
              <w:rPr>
                <w:rFonts w:ascii="Arial Armenian" w:hAnsi="Arial Armenian" w:cs="Arial"/>
              </w:rPr>
              <w:t xml:space="preserve"> </w:t>
            </w:r>
            <w:r w:rsidRPr="00E540D1">
              <w:rPr>
                <w:rFonts w:ascii="Calibri" w:hAnsi="Calibri" w:cs="Calibri"/>
              </w:rPr>
              <w:t>окна</w:t>
            </w:r>
            <w:r w:rsidRPr="00E540D1">
              <w:rPr>
                <w:rFonts w:ascii="Arial Armenian" w:hAnsi="Arial Armenian" w:cs="Arial"/>
              </w:rPr>
              <w:t xml:space="preserve">, </w:t>
            </w:r>
            <w:r w:rsidRPr="00E540D1">
              <w:rPr>
                <w:rFonts w:ascii="Calibri" w:hAnsi="Calibri" w:cs="Calibri"/>
              </w:rPr>
              <w:t>включая</w:t>
            </w:r>
            <w:r w:rsidRPr="00E540D1">
              <w:rPr>
                <w:rFonts w:ascii="Arial Armenian" w:hAnsi="Arial Armenian" w:cs="Arial"/>
              </w:rPr>
              <w:t xml:space="preserve"> </w:t>
            </w:r>
            <w:r w:rsidRPr="00E540D1">
              <w:rPr>
                <w:rFonts w:ascii="Calibri" w:hAnsi="Calibri" w:cs="Calibri"/>
              </w:rPr>
              <w:t>ставни</w:t>
            </w:r>
            <w:r w:rsidRPr="00E540D1">
              <w:rPr>
                <w:rFonts w:ascii="Arial Armenian" w:hAnsi="Arial Armenian" w:cs="Arial"/>
              </w:rPr>
              <w:t xml:space="preserve"> (1000x1000x3200) </w:t>
            </w:r>
            <w:r w:rsidRPr="00E540D1">
              <w:rPr>
                <w:rFonts w:ascii="Calibri" w:hAnsi="Calibri" w:cs="Calibri"/>
              </w:rPr>
              <w:t>мм</w:t>
            </w:r>
            <w:r w:rsidRPr="00E540D1">
              <w:rPr>
                <w:rFonts w:ascii="Arial Armenian" w:hAnsi="Arial Armenian" w:cs="Arial"/>
              </w:rPr>
              <w:t xml:space="preserve"> (5 </w:t>
            </w:r>
            <w:r w:rsidRPr="00E540D1">
              <w:rPr>
                <w:rFonts w:ascii="Calibri" w:hAnsi="Calibri" w:cs="Calibri"/>
              </w:rPr>
              <w:t>шт</w:t>
            </w:r>
            <w:r w:rsidRPr="00E540D1">
              <w:rPr>
                <w:rFonts w:ascii="Arial Armenian" w:hAnsi="Arial Armenian" w:cs="Arial"/>
              </w:rPr>
              <w:t xml:space="preserve">.: 1,25 </w:t>
            </w:r>
            <w:r w:rsidRPr="00E540D1">
              <w:rPr>
                <w:rFonts w:ascii="Calibri" w:hAnsi="Calibri" w:cs="Calibri"/>
              </w:rPr>
              <w:t>м</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0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мансардного</w:t>
            </w:r>
            <w:r w:rsidRPr="00E540D1">
              <w:rPr>
                <w:rFonts w:ascii="Arial Armenian" w:hAnsi="Arial Armenian" w:cs="Arial"/>
              </w:rPr>
              <w:t xml:space="preserve"> </w:t>
            </w:r>
            <w:r w:rsidRPr="00E540D1">
              <w:rPr>
                <w:rFonts w:ascii="Calibri" w:hAnsi="Calibri" w:cs="Calibri"/>
              </w:rPr>
              <w:t>окна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оцинкованного</w:t>
            </w:r>
            <w:r w:rsidRPr="00E540D1">
              <w:rPr>
                <w:rFonts w:ascii="Arial Armenian" w:hAnsi="Arial Armenian" w:cs="Arial"/>
              </w:rPr>
              <w:t xml:space="preserve"> </w:t>
            </w:r>
            <w:r w:rsidRPr="00E540D1">
              <w:rPr>
                <w:rFonts w:ascii="Calibri" w:hAnsi="Calibri" w:cs="Calibri"/>
              </w:rPr>
              <w:t>плоского</w:t>
            </w:r>
            <w:r w:rsidRPr="00E540D1">
              <w:rPr>
                <w:rFonts w:ascii="Arial Armenian" w:hAnsi="Arial Armenian" w:cs="Arial"/>
              </w:rPr>
              <w:t xml:space="preserve"> </w:t>
            </w:r>
            <w:r w:rsidRPr="00E540D1">
              <w:rPr>
                <w:rFonts w:ascii="Calibri" w:hAnsi="Calibri" w:cs="Calibri"/>
              </w:rPr>
              <w:t>листа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порошковым</w:t>
            </w:r>
            <w:r w:rsidRPr="00E540D1">
              <w:rPr>
                <w:rFonts w:ascii="Arial Armenian" w:hAnsi="Arial Armenian" w:cs="Arial"/>
              </w:rPr>
              <w:t xml:space="preserve"> </w:t>
            </w:r>
            <w:r w:rsidRPr="00E540D1">
              <w:rPr>
                <w:rFonts w:ascii="Calibri" w:hAnsi="Calibri" w:cs="Calibri"/>
              </w:rPr>
              <w:t>покрытием</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0,5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33,0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самое</w:t>
            </w:r>
            <w:r w:rsidRPr="00E540D1">
              <w:rPr>
                <w:rFonts w:ascii="Arial Armenian" w:hAnsi="Arial Armenian" w:cs="Arial"/>
              </w:rPr>
              <w:t xml:space="preserve"> </w:t>
            </w:r>
            <w:r w:rsidRPr="00E540D1">
              <w:rPr>
                <w:rFonts w:ascii="Calibri" w:hAnsi="Calibri" w:cs="Calibri"/>
              </w:rPr>
              <w:t>касается</w:t>
            </w:r>
            <w:r w:rsidRPr="00E540D1">
              <w:rPr>
                <w:rFonts w:ascii="Arial Armenian" w:hAnsi="Arial Armenian" w:cs="Arial"/>
              </w:rPr>
              <w:t xml:space="preserve"> </w:t>
            </w:r>
            <w:r w:rsidRPr="00E540D1">
              <w:rPr>
                <w:rFonts w:ascii="Calibri" w:hAnsi="Calibri" w:cs="Calibri"/>
              </w:rPr>
              <w:t>мансардных</w:t>
            </w:r>
            <w:r w:rsidRPr="00E540D1">
              <w:rPr>
                <w:rFonts w:ascii="Arial Armenian" w:hAnsi="Arial Armenian" w:cs="Arial"/>
              </w:rPr>
              <w:t xml:space="preserve"> </w:t>
            </w:r>
            <w:r w:rsidRPr="00E540D1">
              <w:rPr>
                <w:rFonts w:ascii="Calibri" w:hAnsi="Calibri" w:cs="Calibri"/>
              </w:rPr>
              <w:t>окон</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18,4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Масляная</w:t>
            </w:r>
            <w:r w:rsidRPr="00E540D1">
              <w:rPr>
                <w:rFonts w:ascii="Arial Armenian" w:hAnsi="Arial Armenian" w:cs="Arial"/>
              </w:rPr>
              <w:t xml:space="preserve"> </w:t>
            </w:r>
            <w:r w:rsidRPr="00E540D1">
              <w:rPr>
                <w:rFonts w:ascii="Calibri" w:hAnsi="Calibri" w:cs="Calibri"/>
              </w:rPr>
              <w:t>роспись</w:t>
            </w:r>
            <w:r w:rsidRPr="00E540D1">
              <w:rPr>
                <w:rFonts w:ascii="Arial Armenian" w:hAnsi="Arial Armenian" w:cs="Arial"/>
              </w:rPr>
              <w:t xml:space="preserve"> </w:t>
            </w:r>
            <w:r w:rsidRPr="00E540D1">
              <w:rPr>
                <w:rFonts w:ascii="Calibri" w:hAnsi="Calibri" w:cs="Calibri"/>
              </w:rPr>
              <w:t>оконных</w:t>
            </w:r>
            <w:r w:rsidRPr="00E540D1">
              <w:rPr>
                <w:rFonts w:ascii="Arial Armenian" w:hAnsi="Arial Armenian" w:cs="Arial"/>
              </w:rPr>
              <w:t xml:space="preserve"> </w:t>
            </w:r>
            <w:r w:rsidRPr="00E540D1">
              <w:rPr>
                <w:rFonts w:ascii="Calibri" w:hAnsi="Calibri" w:cs="Calibri"/>
              </w:rPr>
              <w:t>стекол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Деревянные</w:t>
            </w:r>
            <w:r w:rsidRPr="00E540D1">
              <w:rPr>
                <w:rFonts w:ascii="Arial Armenian" w:hAnsi="Arial Armenian" w:cs="Arial"/>
              </w:rPr>
              <w:t xml:space="preserve"> </w:t>
            </w:r>
            <w:r w:rsidRPr="00E540D1">
              <w:rPr>
                <w:rFonts w:ascii="Calibri" w:hAnsi="Calibri" w:cs="Calibri"/>
              </w:rPr>
              <w:t>лестницы</w:t>
            </w:r>
            <w:r w:rsidRPr="00E540D1">
              <w:rPr>
                <w:rFonts w:ascii="Arial Armenian" w:hAnsi="Arial Armenian" w:cs="Arial"/>
              </w:rPr>
              <w:t xml:space="preserve"> (5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21"/>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дверного</w:t>
            </w:r>
            <w:r w:rsidRPr="00E540D1">
              <w:rPr>
                <w:rFonts w:ascii="Arial Armenian" w:hAnsi="Arial Armenian" w:cs="Arial"/>
              </w:rPr>
              <w:t xml:space="preserve"> </w:t>
            </w:r>
            <w:r w:rsidRPr="00E540D1">
              <w:rPr>
                <w:rFonts w:ascii="Calibri" w:hAnsi="Calibri" w:cs="Calibri"/>
              </w:rPr>
              <w:t>проема</w:t>
            </w:r>
            <w:r w:rsidRPr="00E540D1">
              <w:rPr>
                <w:rFonts w:ascii="Arial Armenian" w:hAnsi="Arial Armenian" w:cs="Arial"/>
              </w:rPr>
              <w:t xml:space="preserve"> (</w:t>
            </w:r>
            <w:r w:rsidRPr="00E540D1">
              <w:rPr>
                <w:rFonts w:ascii="Calibri" w:hAnsi="Calibri" w:cs="Calibri"/>
              </w:rPr>
              <w:t>дерево</w:t>
            </w:r>
            <w:r w:rsidRPr="00E540D1">
              <w:rPr>
                <w:rFonts w:ascii="Arial Armenian" w:hAnsi="Arial Armenian" w:cs="Arial"/>
              </w:rPr>
              <w:t xml:space="preserve">: 0,026 </w:t>
            </w:r>
            <w:r w:rsidRPr="00E540D1">
              <w:rPr>
                <w:rFonts w:ascii="Calibri" w:hAnsi="Calibri" w:cs="Calibri"/>
              </w:rPr>
              <w:t>м</w:t>
            </w:r>
            <w:r w:rsidRPr="00E540D1">
              <w:rPr>
                <w:rFonts w:ascii="Arial Armenian" w:hAnsi="Arial Armenian" w:cs="Arial"/>
              </w:rPr>
              <w:t xml:space="preserve">3, </w:t>
            </w:r>
            <w:r w:rsidRPr="00E540D1">
              <w:rPr>
                <w:rFonts w:ascii="Calibri" w:hAnsi="Calibri" w:cs="Calibri"/>
              </w:rPr>
              <w:t>уголок</w:t>
            </w:r>
            <w:r w:rsidRPr="00E540D1">
              <w:rPr>
                <w:rFonts w:ascii="Arial Armenian" w:hAnsi="Arial Armenian" w:cs="Arial"/>
              </w:rPr>
              <w:t xml:space="preserve"> 63</w:t>
            </w:r>
            <w:r w:rsidRPr="00E540D1">
              <w:rPr>
                <w:rFonts w:ascii="Calibri" w:hAnsi="Calibri" w:cs="Calibri"/>
              </w:rPr>
              <w:t>х</w:t>
            </w:r>
            <w:r w:rsidRPr="00E540D1">
              <w:rPr>
                <w:rFonts w:ascii="Arial Armenian" w:hAnsi="Arial Armenian" w:cs="Arial"/>
              </w:rPr>
              <w:t xml:space="preserve">5 </w:t>
            </w:r>
            <w:r w:rsidRPr="00E540D1">
              <w:rPr>
                <w:rFonts w:ascii="Calibri" w:hAnsi="Calibri" w:cs="Calibri"/>
              </w:rPr>
              <w:t>мм</w:t>
            </w:r>
            <w:r w:rsidRPr="00E540D1">
              <w:rPr>
                <w:rFonts w:ascii="Arial Armenian" w:hAnsi="Arial Armenian" w:cs="Arial"/>
              </w:rPr>
              <w:t xml:space="preserve">: 3,36 </w:t>
            </w:r>
            <w:r w:rsidRPr="00E540D1">
              <w:rPr>
                <w:rFonts w:ascii="Calibri" w:hAnsi="Calibri" w:cs="Calibri"/>
              </w:rPr>
              <w:t>линии</w:t>
            </w:r>
            <w:r w:rsidRPr="00E540D1">
              <w:rPr>
                <w:rFonts w:ascii="Arial Armenian" w:hAnsi="Arial Armenian" w:cs="Arial"/>
              </w:rPr>
              <w:t xml:space="preserve">, </w:t>
            </w:r>
            <w:r w:rsidRPr="00E540D1">
              <w:rPr>
                <w:rFonts w:ascii="Calibri" w:hAnsi="Calibri" w:cs="Calibri"/>
              </w:rPr>
              <w:t>плоский</w:t>
            </w:r>
            <w:r w:rsidRPr="00E540D1">
              <w:rPr>
                <w:rFonts w:ascii="Arial Armenian" w:hAnsi="Arial Armenian" w:cs="Arial"/>
              </w:rPr>
              <w:t xml:space="preserve"> </w:t>
            </w:r>
            <w:r w:rsidRPr="00E540D1">
              <w:rPr>
                <w:rFonts w:ascii="Calibri" w:hAnsi="Calibri" w:cs="Calibri"/>
              </w:rPr>
              <w:t>лист</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лакокрасочным</w:t>
            </w:r>
            <w:r w:rsidRPr="00E540D1">
              <w:rPr>
                <w:rFonts w:ascii="Arial Armenian" w:hAnsi="Arial Armenian" w:cs="Arial"/>
              </w:rPr>
              <w:t xml:space="preserve"> </w:t>
            </w:r>
            <w:r w:rsidRPr="00E540D1">
              <w:rPr>
                <w:rFonts w:ascii="Calibri" w:hAnsi="Calibri" w:cs="Calibri"/>
              </w:rPr>
              <w:t>покрытием</w:t>
            </w:r>
            <w:r w:rsidRPr="00E540D1">
              <w:rPr>
                <w:rFonts w:ascii="Arial Armenian" w:hAnsi="Arial Armenian" w:cs="Arial"/>
              </w:rPr>
              <w:t xml:space="preserve">: 1 </w:t>
            </w:r>
            <w:r w:rsidRPr="00E540D1">
              <w:rPr>
                <w:rFonts w:ascii="Calibri" w:hAnsi="Calibri" w:cs="Calibri"/>
              </w:rPr>
              <w:t>м</w:t>
            </w:r>
            <w:r w:rsidRPr="00E540D1">
              <w:rPr>
                <w:rFonts w:ascii="Arial Armenian" w:hAnsi="Arial Armenian" w:cs="Arial"/>
              </w:rPr>
              <w:t xml:space="preserve">2) (1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0,71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Масляная</w:t>
            </w:r>
            <w:r w:rsidRPr="00E540D1">
              <w:rPr>
                <w:rFonts w:ascii="Arial Armenian" w:hAnsi="Arial Armenian" w:cs="Arial"/>
              </w:rPr>
              <w:t xml:space="preserve"> </w:t>
            </w:r>
            <w:r w:rsidRPr="00E540D1">
              <w:rPr>
                <w:rFonts w:ascii="Calibri" w:hAnsi="Calibri" w:cs="Calibri"/>
              </w:rPr>
              <w:t>роспись</w:t>
            </w:r>
            <w:r w:rsidRPr="00E540D1">
              <w:rPr>
                <w:rFonts w:ascii="Arial Armenian" w:hAnsi="Arial Armenian" w:cs="Arial"/>
              </w:rPr>
              <w:t xml:space="preserve"> </w:t>
            </w:r>
            <w:r w:rsidRPr="00E540D1">
              <w:rPr>
                <w:rFonts w:ascii="Calibri" w:hAnsi="Calibri" w:cs="Calibri"/>
              </w:rPr>
              <w:t>дверных</w:t>
            </w:r>
            <w:r w:rsidRPr="00E540D1">
              <w:rPr>
                <w:rFonts w:ascii="Arial Armenian" w:hAnsi="Arial Armenian" w:cs="Arial"/>
              </w:rPr>
              <w:t xml:space="preserve"> </w:t>
            </w:r>
            <w:r w:rsidRPr="00E540D1">
              <w:rPr>
                <w:rFonts w:ascii="Calibri" w:hAnsi="Calibri" w:cs="Calibri"/>
              </w:rPr>
              <w:t>элементов</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металлического</w:t>
            </w:r>
            <w:r w:rsidRPr="00E540D1">
              <w:rPr>
                <w:rFonts w:ascii="Arial Armenian" w:hAnsi="Arial Armenian" w:cs="Arial"/>
              </w:rPr>
              <w:t xml:space="preserve"> </w:t>
            </w:r>
            <w:r w:rsidRPr="00E540D1">
              <w:rPr>
                <w:rFonts w:ascii="Calibri" w:hAnsi="Calibri" w:cs="Calibri"/>
              </w:rPr>
              <w:t>огнеупора</w:t>
            </w:r>
            <w:r w:rsidRPr="00E540D1">
              <w:rPr>
                <w:rFonts w:ascii="Arial Armenian" w:hAnsi="Arial Armenian" w:cs="Arial"/>
              </w:rPr>
              <w:t xml:space="preserve"> (</w:t>
            </w:r>
            <w:r w:rsidRPr="00E540D1">
              <w:rPr>
                <w:rFonts w:ascii="Calibri" w:hAnsi="Calibri" w:cs="Calibri"/>
              </w:rPr>
              <w:t>уголок</w:t>
            </w:r>
            <w:r w:rsidRPr="00E540D1">
              <w:rPr>
                <w:rFonts w:ascii="Arial Armenian" w:hAnsi="Arial Armenian" w:cs="Arial"/>
              </w:rPr>
              <w:t xml:space="preserve"> 63</w:t>
            </w:r>
            <w:r w:rsidRPr="00E540D1">
              <w:rPr>
                <w:rFonts w:ascii="Calibri" w:hAnsi="Calibri" w:cs="Calibri"/>
              </w:rPr>
              <w:t>х</w:t>
            </w:r>
            <w:r w:rsidRPr="00E540D1">
              <w:rPr>
                <w:rFonts w:ascii="Arial Armenian" w:hAnsi="Arial Armenian" w:cs="Arial"/>
              </w:rPr>
              <w:t xml:space="preserve">5 </w:t>
            </w:r>
            <w:r w:rsidRPr="00E540D1">
              <w:rPr>
                <w:rFonts w:ascii="Calibri" w:hAnsi="Calibri" w:cs="Calibri"/>
              </w:rPr>
              <w:t>мм</w:t>
            </w:r>
            <w:r w:rsidRPr="00E540D1">
              <w:rPr>
                <w:rFonts w:ascii="Arial Armenian" w:hAnsi="Arial Armenian" w:cs="Arial"/>
              </w:rPr>
              <w:t xml:space="preserve"> - 7,6 </w:t>
            </w:r>
            <w:r w:rsidRPr="00E540D1">
              <w:rPr>
                <w:rFonts w:ascii="Calibri" w:hAnsi="Calibri" w:cs="Calibri"/>
              </w:rPr>
              <w:t>ряда</w:t>
            </w:r>
            <w:r w:rsidRPr="00E540D1">
              <w:rPr>
                <w:rFonts w:ascii="Arial Armenian" w:hAnsi="Arial Armenian" w:cs="Arial"/>
              </w:rPr>
              <w:t xml:space="preserve">, </w:t>
            </w:r>
            <w:r w:rsidRPr="00E540D1">
              <w:rPr>
                <w:rFonts w:ascii="Calibri" w:hAnsi="Calibri" w:cs="Calibri"/>
              </w:rPr>
              <w:t>труба</w:t>
            </w:r>
            <w:r w:rsidRPr="00E540D1">
              <w:rPr>
                <w:rFonts w:ascii="Arial Armenian" w:hAnsi="Arial Armenian" w:cs="Arial"/>
              </w:rPr>
              <w:t xml:space="preserve"> </w:t>
            </w:r>
            <w:r w:rsidRPr="00E540D1">
              <w:rPr>
                <w:rFonts w:ascii="Calibri" w:hAnsi="Calibri" w:cs="Calibri"/>
              </w:rPr>
              <w:t>П</w:t>
            </w:r>
            <w:r w:rsidRPr="00E540D1">
              <w:rPr>
                <w:rFonts w:ascii="Arial Armenian" w:hAnsi="Arial Armenian" w:cs="Arial"/>
              </w:rPr>
              <w:t xml:space="preserve"> 16 </w:t>
            </w:r>
            <w:r w:rsidRPr="00E540D1">
              <w:rPr>
                <w:rFonts w:ascii="Calibri" w:hAnsi="Calibri" w:cs="Calibri"/>
              </w:rPr>
              <w:t>мм</w:t>
            </w:r>
            <w:r w:rsidRPr="00E540D1">
              <w:rPr>
                <w:rFonts w:ascii="Arial Armenian" w:hAnsi="Arial Armenian" w:cs="Arial"/>
              </w:rPr>
              <w:t xml:space="preserve"> - 5,4 </w:t>
            </w:r>
            <w:r w:rsidRPr="00E540D1">
              <w:rPr>
                <w:rFonts w:ascii="Calibri" w:hAnsi="Calibri" w:cs="Calibri"/>
              </w:rPr>
              <w:t>ряда</w:t>
            </w:r>
            <w:r w:rsidRPr="00E540D1">
              <w:rPr>
                <w:rFonts w:ascii="Arial Armenian" w:hAnsi="Arial Armenian" w:cs="Arial"/>
              </w:rPr>
              <w:t xml:space="preserve">) (1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0,051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элементов</w:t>
            </w:r>
            <w:r w:rsidRPr="00E540D1">
              <w:rPr>
                <w:rFonts w:ascii="Arial Armenian" w:hAnsi="Arial Armenian" w:cs="Arial"/>
              </w:rPr>
              <w:t xml:space="preserve"> </w:t>
            </w:r>
            <w:r w:rsidRPr="00E540D1">
              <w:rPr>
                <w:rFonts w:ascii="Calibri" w:hAnsi="Calibri" w:cs="Calibri"/>
              </w:rPr>
              <w:t>антикоррозийной</w:t>
            </w:r>
            <w:r w:rsidRPr="00E540D1">
              <w:rPr>
                <w:rFonts w:ascii="Arial Armenian" w:hAnsi="Arial Armenian" w:cs="Arial"/>
              </w:rPr>
              <w:t xml:space="preserve"> </w:t>
            </w:r>
            <w:r w:rsidRPr="00E540D1">
              <w:rPr>
                <w:rFonts w:ascii="Calibri" w:hAnsi="Calibri" w:cs="Calibri"/>
              </w:rPr>
              <w:t>краской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4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водосточных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оцинкованной</w:t>
            </w:r>
            <w:r w:rsidRPr="00E540D1">
              <w:rPr>
                <w:rFonts w:ascii="Arial Armenian" w:hAnsi="Arial Armenian" w:cs="Arial"/>
              </w:rPr>
              <w:t xml:space="preserve"> </w:t>
            </w:r>
            <w:r w:rsidRPr="00E540D1">
              <w:rPr>
                <w:rFonts w:ascii="Calibri" w:hAnsi="Calibri" w:cs="Calibri"/>
              </w:rPr>
              <w:t>порошковой</w:t>
            </w:r>
            <w:r w:rsidRPr="00E540D1">
              <w:rPr>
                <w:rFonts w:ascii="Arial Armenian" w:hAnsi="Arial Armenian" w:cs="Arial"/>
              </w:rPr>
              <w:t xml:space="preserve"> </w:t>
            </w:r>
            <w:r w:rsidRPr="00E540D1">
              <w:rPr>
                <w:rFonts w:ascii="Calibri" w:hAnsi="Calibri" w:cs="Calibri"/>
              </w:rPr>
              <w:t>покраски</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 120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=3,75 </w:t>
            </w:r>
            <w:r w:rsidRPr="00E540D1">
              <w:rPr>
                <w:rFonts w:ascii="Calibri" w:hAnsi="Calibri" w:cs="Calibri"/>
              </w:rPr>
              <w:t>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կ</w:t>
            </w:r>
            <w:r w:rsidRPr="00E540D1">
              <w:rPr>
                <w:rFonts w:ascii="Arial Armenian" w:hAnsi="Arial Armenian" w:cs="Arial"/>
                <w:sz w:val="20"/>
                <w:szCs w:val="20"/>
              </w:rPr>
              <w:t>-</w:t>
            </w: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Огнезащита</w:t>
            </w:r>
            <w:r w:rsidRPr="00E540D1">
              <w:rPr>
                <w:rFonts w:ascii="Arial Armenian" w:hAnsi="Arial Armenian" w:cs="Arial"/>
              </w:rPr>
              <w:t xml:space="preserve"> </w:t>
            </w:r>
            <w:r w:rsidRPr="00E540D1">
              <w:rPr>
                <w:rFonts w:ascii="Calibri" w:hAnsi="Calibri" w:cs="Calibri"/>
              </w:rPr>
              <w:t>деревянных</w:t>
            </w:r>
            <w:r w:rsidRPr="00E540D1">
              <w:rPr>
                <w:rFonts w:ascii="Arial Armenian" w:hAnsi="Arial Armenian" w:cs="Arial"/>
              </w:rPr>
              <w:t xml:space="preserve"> </w:t>
            </w:r>
            <w:r w:rsidRPr="00E540D1">
              <w:rPr>
                <w:rFonts w:ascii="Calibri" w:hAnsi="Calibri" w:cs="Calibri"/>
              </w:rPr>
              <w:t>несущих</w:t>
            </w:r>
            <w:r w:rsidRPr="00E540D1">
              <w:rPr>
                <w:rFonts w:ascii="Arial Armenian" w:hAnsi="Arial Armenian" w:cs="Arial"/>
              </w:rPr>
              <w:t xml:space="preserve"> </w:t>
            </w:r>
            <w:r w:rsidRPr="00E540D1">
              <w:rPr>
                <w:rFonts w:ascii="Calibri" w:hAnsi="Calibri" w:cs="Calibri"/>
              </w:rPr>
              <w:t>конструкций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13,68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2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Деревообработка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обработка</w:t>
            </w:r>
            <w:r w:rsidRPr="00E540D1">
              <w:rPr>
                <w:rFonts w:ascii="Arial Armenian" w:hAnsi="Arial Armenian" w:cs="Arial"/>
              </w:rPr>
              <w:t xml:space="preserve"> </w:t>
            </w:r>
            <w:r w:rsidRPr="00E540D1">
              <w:rPr>
                <w:rFonts w:ascii="Calibri" w:hAnsi="Calibri" w:cs="Calibri"/>
              </w:rPr>
              <w:t>настила</w:t>
            </w:r>
            <w:r w:rsidRPr="00E540D1">
              <w:rPr>
                <w:rFonts w:ascii="Arial Armenian" w:hAnsi="Arial Armenian" w:cs="Arial"/>
              </w:rPr>
              <w:t xml:space="preserve"> </w:t>
            </w:r>
            <w:r w:rsidRPr="00E540D1">
              <w:rPr>
                <w:rFonts w:ascii="Calibri" w:hAnsi="Calibri" w:cs="Calibri"/>
              </w:rPr>
              <w:t>огнезащитными</w:t>
            </w:r>
            <w:r w:rsidRPr="00E540D1">
              <w:rPr>
                <w:rFonts w:ascii="Arial Armenian" w:hAnsi="Arial Armenian" w:cs="Arial"/>
              </w:rPr>
              <w:t xml:space="preserve"> </w:t>
            </w:r>
            <w:r w:rsidRPr="00E540D1">
              <w:rPr>
                <w:rFonts w:ascii="Calibri" w:hAnsi="Calibri" w:cs="Calibri"/>
              </w:rPr>
              <w:t>антисептическими</w:t>
            </w:r>
            <w:r w:rsidRPr="00E540D1">
              <w:rPr>
                <w:rFonts w:ascii="Arial Armenian" w:hAnsi="Arial Armenian" w:cs="Arial"/>
              </w:rPr>
              <w:t xml:space="preserve"> </w:t>
            </w:r>
            <w:r w:rsidRPr="00E540D1">
              <w:rPr>
                <w:rFonts w:ascii="Calibri" w:hAnsi="Calibri" w:cs="Calibri"/>
              </w:rPr>
              <w:t>материалами</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680,0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43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Снежные</w:t>
            </w:r>
            <w:r w:rsidRPr="00E540D1">
              <w:rPr>
                <w:rFonts w:ascii="Arial Armenian" w:hAnsi="Arial Armenian" w:cs="Arial"/>
              </w:rPr>
              <w:t xml:space="preserve"> </w:t>
            </w:r>
            <w:r w:rsidRPr="00E540D1">
              <w:rPr>
                <w:rFonts w:ascii="Calibri" w:hAnsi="Calibri" w:cs="Calibri"/>
              </w:rPr>
              <w:t>барьеры</w:t>
            </w:r>
            <w:r w:rsidRPr="00E540D1">
              <w:rPr>
                <w:rFonts w:ascii="Arial Armenian" w:hAnsi="Arial Armenian" w:cs="Arial"/>
              </w:rPr>
              <w:t xml:space="preserve"> </w:t>
            </w:r>
            <w:r w:rsidRPr="00E540D1">
              <w:rPr>
                <w:rFonts w:ascii="Calibri" w:hAnsi="Calibri" w:cs="Calibri"/>
              </w:rPr>
              <w:t>оцинкованные</w:t>
            </w:r>
            <w:r w:rsidRPr="00E540D1">
              <w:rPr>
                <w:rFonts w:ascii="Arial Armenian" w:hAnsi="Arial Armenian" w:cs="Arial"/>
              </w:rPr>
              <w:t xml:space="preserve">, </w:t>
            </w:r>
            <w:r w:rsidRPr="00E540D1">
              <w:rPr>
                <w:rFonts w:ascii="Calibri" w:hAnsi="Calibri" w:cs="Calibri"/>
              </w:rPr>
              <w:t>окрашенные</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803EDC" w:rsidRDefault="00EC302F" w:rsidP="007B508D">
            <w:pPr>
              <w:rPr>
                <w:rFonts w:asciiTheme="minorHAnsi" w:hAnsiTheme="minorHAnsi" w:cs="Arial"/>
                <w:b/>
                <w:bCs/>
                <w:sz w:val="20"/>
                <w:szCs w:val="20"/>
                <w:lang w:val="hy-AM"/>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9`</w:t>
            </w:r>
            <w:r>
              <w:rPr>
                <w:rFonts w:asciiTheme="minorHAnsi" w:hAnsiTheme="minorHAnsi" w:cs="Arial"/>
                <w:b/>
                <w:bCs/>
                <w:sz w:val="20"/>
                <w:szCs w:val="20"/>
                <w:lang w:val="hy-AM"/>
              </w:rPr>
              <w:t xml:space="preserve">  </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9,01 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803EDC" w:rsidRDefault="00EC302F" w:rsidP="007B508D">
            <w:pPr>
              <w:jc w:val="center"/>
              <w:rPr>
                <w:rFonts w:ascii="Arial Armenian" w:hAnsi="Arial Armenian" w:cs="Arial"/>
                <w:sz w:val="20"/>
                <w:szCs w:val="20"/>
                <w:lang w:val="hy-AM"/>
              </w:rPr>
            </w:pPr>
            <w:r w:rsidRPr="00E540D1">
              <w:rPr>
                <w:rFonts w:ascii="Arial Armenian" w:hAnsi="Arial Armenian" w:cs="Arial"/>
                <w:b/>
                <w:bCs/>
                <w:sz w:val="20"/>
                <w:szCs w:val="20"/>
              </w:rPr>
              <w:t xml:space="preserve">10. </w:t>
            </w:r>
            <w:r w:rsidRPr="004A0E6A">
              <w:rPr>
                <w:rFonts w:ascii="Calibri" w:hAnsi="Calibri" w:cs="Calibri"/>
                <w:b/>
                <w:bCs/>
                <w:sz w:val="20"/>
                <w:szCs w:val="20"/>
              </w:rPr>
              <w:t>пол</w:t>
            </w:r>
            <w:r>
              <w:rPr>
                <w:rFonts w:ascii="Calibri" w:hAnsi="Calibri" w:cs="Calibri"/>
                <w:b/>
                <w:bCs/>
                <w:sz w:val="20"/>
                <w:szCs w:val="20"/>
                <w:lang w:val="en-US"/>
              </w:rPr>
              <w:t xml:space="preserve"> </w:t>
            </w:r>
            <w:r>
              <w:rPr>
                <w:rFonts w:ascii="Arial" w:hAnsi="Arial" w:cs="Arial"/>
                <w:b/>
                <w:bCs/>
                <w:sz w:val="20"/>
                <w:szCs w:val="20"/>
                <w:lang w:val="hy-AM"/>
              </w:rPr>
              <w:t>п</w:t>
            </w:r>
            <w:r w:rsidRPr="00D8465F">
              <w:rPr>
                <w:rFonts w:ascii="Arial" w:hAnsi="Arial" w:cs="Arial"/>
                <w:b/>
                <w:bCs/>
                <w:sz w:val="20"/>
                <w:szCs w:val="20"/>
              </w:rPr>
              <w:t>одвальный этаж</w:t>
            </w:r>
            <w:r>
              <w:rPr>
                <w:rFonts w:ascii="Arial" w:hAnsi="Arial" w:cs="Arial"/>
                <w:b/>
                <w:bCs/>
                <w:sz w:val="20"/>
                <w:szCs w:val="20"/>
                <w:lang w:val="hy-AM"/>
              </w:rPr>
              <w:t>а</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Уплотненный</w:t>
            </w:r>
            <w:r w:rsidRPr="00E540D1">
              <w:rPr>
                <w:rFonts w:ascii="Arial Armenian" w:hAnsi="Arial Armenian" w:cs="Arial"/>
              </w:rPr>
              <w:t xml:space="preserve"> </w:t>
            </w:r>
            <w:r w:rsidRPr="00E540D1">
              <w:rPr>
                <w:rFonts w:ascii="Calibri" w:hAnsi="Calibri" w:cs="Calibri"/>
              </w:rPr>
              <w:t>гравий</w:t>
            </w:r>
            <w:r w:rsidRPr="00E540D1">
              <w:rPr>
                <w:rFonts w:ascii="Arial Armenian" w:hAnsi="Arial Armenian" w:cs="Arial"/>
              </w:rPr>
              <w:t xml:space="preserve"> </w:t>
            </w:r>
            <w:r w:rsidRPr="00E540D1">
              <w:rPr>
                <w:rFonts w:ascii="Calibri" w:hAnsi="Calibri" w:cs="Calibri"/>
              </w:rPr>
              <w:t>грунт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429,5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10 </w:t>
            </w:r>
            <w:r w:rsidRPr="00E540D1">
              <w:rPr>
                <w:rFonts w:ascii="Calibri" w:hAnsi="Calibri" w:cs="Calibri"/>
              </w:rPr>
              <w:t>Н</w:t>
            </w:r>
            <w:r w:rsidRPr="00E540D1">
              <w:rPr>
                <w:rFonts w:ascii="Arial Armenian" w:hAnsi="Arial Armenian" w:cs="Arial"/>
              </w:rPr>
              <w:t xml:space="preserve"> = 12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51,54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бетонного</w:t>
            </w:r>
            <w:r w:rsidRPr="00E540D1">
              <w:rPr>
                <w:rFonts w:ascii="Arial Armenian" w:hAnsi="Arial Armenian" w:cs="Arial"/>
              </w:rPr>
              <w:t xml:space="preserve"> </w:t>
            </w:r>
            <w:r w:rsidRPr="00E540D1">
              <w:rPr>
                <w:rFonts w:ascii="Calibri" w:hAnsi="Calibri" w:cs="Calibri"/>
              </w:rPr>
              <w:t>слоя</w:t>
            </w:r>
            <w:r w:rsidRPr="00E540D1">
              <w:rPr>
                <w:rFonts w:ascii="Arial Armenian" w:hAnsi="Arial Armenian" w:cs="Arial"/>
              </w:rPr>
              <w:t xml:space="preserve"> </w:t>
            </w:r>
            <w:r w:rsidRPr="00E540D1">
              <w:rPr>
                <w:rFonts w:ascii="Calibri" w:hAnsi="Calibri" w:cs="Calibri"/>
              </w:rPr>
              <w:t>арматурной</w:t>
            </w:r>
            <w:r w:rsidRPr="00E540D1">
              <w:rPr>
                <w:rFonts w:ascii="Arial Armenian" w:hAnsi="Arial Armenian" w:cs="Arial"/>
              </w:rPr>
              <w:t xml:space="preserve"> </w:t>
            </w:r>
            <w:r w:rsidRPr="00E540D1">
              <w:rPr>
                <w:rFonts w:ascii="Calibri" w:hAnsi="Calibri" w:cs="Calibri"/>
              </w:rPr>
              <w:t>сеткой</w:t>
            </w:r>
            <w:r w:rsidRPr="00E540D1">
              <w:rPr>
                <w:rFonts w:ascii="Arial Armenian" w:hAnsi="Arial Armenian" w:cs="Arial"/>
              </w:rPr>
              <w:t xml:space="preserve"> 4</w:t>
            </w:r>
            <w:r w:rsidRPr="00E540D1">
              <w:rPr>
                <w:rFonts w:ascii="Calibri" w:hAnsi="Calibri" w:cs="Calibri"/>
              </w:rPr>
              <w:t>БпИ</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(1 </w:t>
            </w:r>
            <w:r w:rsidRPr="00E540D1">
              <w:rPr>
                <w:rFonts w:ascii="Calibri" w:hAnsi="Calibri" w:cs="Calibri"/>
              </w:rPr>
              <w:t>м</w:t>
            </w:r>
            <w:r w:rsidRPr="00E540D1">
              <w:rPr>
                <w:rFonts w:ascii="Arial Armenian" w:hAnsi="Arial Armenian" w:cs="Arial"/>
              </w:rPr>
              <w:t xml:space="preserve">2 - 0,8 </w:t>
            </w:r>
            <w:r w:rsidRPr="00E540D1">
              <w:rPr>
                <w:rFonts w:ascii="Calibri" w:hAnsi="Calibri" w:cs="Calibri"/>
              </w:rPr>
              <w:t>кг</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0,344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Сварная</w:t>
            </w:r>
            <w:r w:rsidRPr="00E540D1">
              <w:rPr>
                <w:rFonts w:ascii="Arial Armenian" w:hAnsi="Arial Armenian" w:cs="Arial"/>
              </w:rPr>
              <w:t xml:space="preserve"> </w:t>
            </w:r>
            <w:r w:rsidRPr="00E540D1">
              <w:rPr>
                <w:rFonts w:ascii="Calibri" w:hAnsi="Calibri" w:cs="Calibri"/>
              </w:rPr>
              <w:t>ячеистая</w:t>
            </w:r>
            <w:r w:rsidRPr="00E540D1">
              <w:rPr>
                <w:rFonts w:ascii="Arial Armenian" w:hAnsi="Arial Armenian" w:cs="Arial"/>
              </w:rPr>
              <w:t xml:space="preserve"> </w:t>
            </w:r>
            <w:r w:rsidRPr="00E540D1">
              <w:rPr>
                <w:rFonts w:ascii="Calibri" w:hAnsi="Calibri" w:cs="Calibri"/>
              </w:rPr>
              <w:t>сетка</w:t>
            </w:r>
            <w:r w:rsidRPr="00E540D1">
              <w:rPr>
                <w:rFonts w:ascii="Arial Armenian" w:hAnsi="Arial Armenian" w:cs="Arial"/>
              </w:rPr>
              <w:t xml:space="preserve"> </w:t>
            </w:r>
            <w:r w:rsidRPr="00E540D1">
              <w:rPr>
                <w:rFonts w:ascii="Calibri" w:hAnsi="Calibri" w:cs="Calibri"/>
              </w:rPr>
              <w:t>стальная</w:t>
            </w:r>
            <w:r w:rsidRPr="00E540D1">
              <w:rPr>
                <w:rFonts w:ascii="Arial Armenian" w:hAnsi="Arial Armenian" w:cs="Arial"/>
              </w:rPr>
              <w:t xml:space="preserve"> </w:t>
            </w:r>
            <w:r w:rsidRPr="00E540D1">
              <w:rPr>
                <w:rFonts w:ascii="Calibri" w:hAnsi="Calibri" w:cs="Calibri"/>
              </w:rPr>
              <w:t>БП</w:t>
            </w:r>
            <w:r w:rsidRPr="00E540D1">
              <w:rPr>
                <w:rFonts w:ascii="Arial Armenian" w:hAnsi="Arial Armenian" w:cs="Arial"/>
              </w:rPr>
              <w:t xml:space="preserve"> </w:t>
            </w:r>
            <w:r w:rsidRPr="00E540D1">
              <w:rPr>
                <w:rFonts w:ascii="Calibri" w:hAnsi="Calibri" w:cs="Calibri"/>
              </w:rPr>
              <w:t>П</w:t>
            </w:r>
            <w:r w:rsidRPr="00E540D1">
              <w:rPr>
                <w:rFonts w:ascii="Arial Armenian" w:hAnsi="Arial Armenian" w:cs="Arial"/>
              </w:rPr>
              <w:t xml:space="preserve"> 4</w:t>
            </w:r>
            <w:r w:rsidRPr="00E540D1">
              <w:rPr>
                <w:rFonts w:ascii="Calibri" w:hAnsi="Calibri" w:cs="Calibri"/>
              </w:rPr>
              <w:t>мм</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200</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стоимость</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429,5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Крем</w:t>
            </w:r>
            <w:r w:rsidRPr="00E540D1">
              <w:rPr>
                <w:rFonts w:ascii="Arial Armenian" w:hAnsi="Arial Armenian" w:cs="Arial"/>
              </w:rPr>
              <w:t>-</w:t>
            </w:r>
            <w:r w:rsidRPr="00E540D1">
              <w:rPr>
                <w:rFonts w:ascii="Calibri" w:hAnsi="Calibri" w:cs="Calibri"/>
              </w:rPr>
              <w:t>битумная</w:t>
            </w:r>
            <w:r w:rsidRPr="00E540D1">
              <w:rPr>
                <w:rFonts w:ascii="Arial Armenian" w:hAnsi="Arial Armenian" w:cs="Arial"/>
              </w:rPr>
              <w:t xml:space="preserve"> </w:t>
            </w:r>
            <w:r w:rsidRPr="00E540D1">
              <w:rPr>
                <w:rFonts w:ascii="Calibri" w:hAnsi="Calibri" w:cs="Calibri"/>
              </w:rPr>
              <w:t>гидроизоляция</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429,5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Цементно</w:t>
            </w:r>
            <w:r w:rsidRPr="00E540D1">
              <w:rPr>
                <w:rFonts w:ascii="Arial Armenian" w:hAnsi="Arial Armenian" w:cs="Arial"/>
              </w:rPr>
              <w:t>-</w:t>
            </w:r>
            <w:r w:rsidRPr="00E540D1">
              <w:rPr>
                <w:rFonts w:ascii="Calibri" w:hAnsi="Calibri" w:cs="Calibri"/>
              </w:rPr>
              <w:t>песчаный</w:t>
            </w:r>
            <w:r w:rsidRPr="00E540D1">
              <w:rPr>
                <w:rFonts w:ascii="Arial Armenian" w:hAnsi="Arial Armenian" w:cs="Arial"/>
              </w:rPr>
              <w:t xml:space="preserve"> </w:t>
            </w: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=40 </w:t>
            </w:r>
            <w:r w:rsidRPr="00E540D1">
              <w:rPr>
                <w:rFonts w:ascii="Calibri" w:hAnsi="Calibri" w:cs="Calibri"/>
              </w:rPr>
              <w:lastRenderedPageBreak/>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lastRenderedPageBreak/>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429,5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7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Полы</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прессованной</w:t>
            </w:r>
            <w:r w:rsidRPr="00E540D1">
              <w:rPr>
                <w:rFonts w:ascii="Arial Armenian" w:hAnsi="Arial Armenian" w:cs="Arial"/>
              </w:rPr>
              <w:t xml:space="preserve"> </w:t>
            </w:r>
            <w:r w:rsidRPr="00E540D1">
              <w:rPr>
                <w:rFonts w:ascii="Calibri" w:hAnsi="Calibri" w:cs="Calibri"/>
              </w:rPr>
              <w:t>гранитной</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w:t>
            </w:r>
            <w:r w:rsidRPr="00E540D1">
              <w:rPr>
                <w:rFonts w:ascii="Calibri" w:hAnsi="Calibri" w:cs="Calibri"/>
              </w:rPr>
              <w:t>клей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367,0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Прессы</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гранитных</w:t>
            </w:r>
            <w:r w:rsidRPr="00E540D1">
              <w:rPr>
                <w:rFonts w:ascii="Arial Armenian" w:hAnsi="Arial Armenian" w:cs="Arial"/>
              </w:rPr>
              <w:t xml:space="preserve"> </w:t>
            </w:r>
            <w:r w:rsidRPr="00E540D1">
              <w:rPr>
                <w:rFonts w:ascii="Calibri" w:hAnsi="Calibri" w:cs="Calibri"/>
              </w:rPr>
              <w:t>плит</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=90 </w:t>
            </w:r>
            <w:r w:rsidRPr="00E540D1">
              <w:rPr>
                <w:rFonts w:ascii="Calibri" w:hAnsi="Calibri" w:cs="Calibri"/>
              </w:rPr>
              <w:t>мм</w:t>
            </w:r>
            <w:r w:rsidRPr="00E540D1">
              <w:rPr>
                <w:rFonts w:ascii="Arial Armenian" w:hAnsi="Arial Armenian" w:cs="Arial"/>
              </w:rPr>
              <w:t xml:space="preserve"> (134 </w:t>
            </w:r>
            <w:r w:rsidRPr="00E540D1">
              <w:rPr>
                <w:rFonts w:ascii="Calibri" w:hAnsi="Calibri" w:cs="Calibri"/>
              </w:rPr>
              <w:t>линии</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3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Пол</w:t>
            </w:r>
            <w:r w:rsidRPr="00E540D1">
              <w:rPr>
                <w:rFonts w:ascii="Arial Armenian" w:hAnsi="Arial Armenian" w:cs="Arial"/>
              </w:rPr>
              <w:t xml:space="preserve"> </w:t>
            </w:r>
            <w:r w:rsidRPr="00E540D1">
              <w:rPr>
                <w:rFonts w:ascii="Calibri" w:hAnsi="Calibri" w:cs="Calibri"/>
              </w:rPr>
              <w:t>керамической</w:t>
            </w:r>
            <w:r w:rsidRPr="00E540D1">
              <w:rPr>
                <w:rFonts w:ascii="Arial Armenian" w:hAnsi="Arial Armenian" w:cs="Arial"/>
              </w:rPr>
              <w:t xml:space="preserve"> </w:t>
            </w:r>
            <w:r w:rsidRPr="00E540D1">
              <w:rPr>
                <w:rFonts w:ascii="Calibri" w:hAnsi="Calibri" w:cs="Calibri"/>
              </w:rPr>
              <w:t>плиткой</w:t>
            </w:r>
            <w:r w:rsidRPr="00E540D1">
              <w:rPr>
                <w:rFonts w:ascii="Arial Armenian" w:hAnsi="Arial Armenian" w:cs="Arial"/>
              </w:rPr>
              <w:t xml:space="preserve">, </w:t>
            </w:r>
            <w:r w:rsidRPr="00E540D1">
              <w:rPr>
                <w:rFonts w:ascii="Calibri" w:hAnsi="Calibri" w:cs="Calibri"/>
              </w:rPr>
              <w:t>клей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62,5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10`</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3,59 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11. </w:t>
            </w:r>
            <w:r>
              <w:rPr>
                <w:rFonts w:ascii="Calibri" w:hAnsi="Calibri" w:cs="Calibri"/>
                <w:b/>
                <w:bCs/>
                <w:sz w:val="20"/>
                <w:szCs w:val="20"/>
                <w:lang w:val="hy-AM"/>
              </w:rPr>
              <w:t xml:space="preserve">пол </w:t>
            </w:r>
            <w:r w:rsidRPr="00C63DED">
              <w:rPr>
                <w:rFonts w:ascii="Arial" w:hAnsi="Arial" w:cs="Arial"/>
                <w:b/>
                <w:bCs/>
                <w:sz w:val="20"/>
                <w:szCs w:val="20"/>
              </w:rPr>
              <w:t>первого этажа</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Крем</w:t>
            </w:r>
            <w:r w:rsidRPr="00E540D1">
              <w:rPr>
                <w:rFonts w:ascii="Arial Armenian" w:hAnsi="Arial Armenian" w:cs="Arial"/>
              </w:rPr>
              <w:t>-</w:t>
            </w:r>
            <w:r w:rsidRPr="00E540D1">
              <w:rPr>
                <w:rFonts w:ascii="Calibri" w:hAnsi="Calibri" w:cs="Calibri"/>
              </w:rPr>
              <w:t>битумная</w:t>
            </w:r>
            <w:r w:rsidRPr="00E540D1">
              <w:rPr>
                <w:rFonts w:ascii="Arial Armenian" w:hAnsi="Arial Armenian" w:cs="Arial"/>
              </w:rPr>
              <w:t xml:space="preserve"> </w:t>
            </w:r>
            <w:r w:rsidRPr="00E540D1">
              <w:rPr>
                <w:rFonts w:ascii="Calibri" w:hAnsi="Calibri" w:cs="Calibri"/>
              </w:rPr>
              <w:t>гидроизоляция</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51,56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Цементно</w:t>
            </w:r>
            <w:r w:rsidRPr="00E540D1">
              <w:rPr>
                <w:rFonts w:ascii="Arial Armenian" w:hAnsi="Arial Armenian" w:cs="Arial"/>
              </w:rPr>
              <w:t>-</w:t>
            </w:r>
            <w:r w:rsidRPr="00E540D1">
              <w:rPr>
                <w:rFonts w:ascii="Calibri" w:hAnsi="Calibri" w:cs="Calibri"/>
              </w:rPr>
              <w:t>песчаный</w:t>
            </w:r>
            <w:r w:rsidRPr="00E540D1">
              <w:rPr>
                <w:rFonts w:ascii="Arial Armenian" w:hAnsi="Arial Armenian" w:cs="Arial"/>
              </w:rPr>
              <w:t xml:space="preserve"> </w:t>
            </w: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421,26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Полы</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прессованной</w:t>
            </w:r>
            <w:r w:rsidRPr="00E540D1">
              <w:rPr>
                <w:rFonts w:ascii="Arial Armenian" w:hAnsi="Arial Armenian" w:cs="Arial"/>
              </w:rPr>
              <w:t xml:space="preserve"> </w:t>
            </w:r>
            <w:r w:rsidRPr="00E540D1">
              <w:rPr>
                <w:rFonts w:ascii="Calibri" w:hAnsi="Calibri" w:cs="Calibri"/>
              </w:rPr>
              <w:t>гранитной</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w:t>
            </w:r>
            <w:r w:rsidRPr="00E540D1">
              <w:rPr>
                <w:rFonts w:ascii="Calibri" w:hAnsi="Calibri" w:cs="Calibri"/>
              </w:rPr>
              <w:t>клей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80,2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Прессы</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гранитных</w:t>
            </w:r>
            <w:r w:rsidRPr="00E540D1">
              <w:rPr>
                <w:rFonts w:ascii="Arial Armenian" w:hAnsi="Arial Armenian" w:cs="Arial"/>
              </w:rPr>
              <w:t xml:space="preserve"> </w:t>
            </w:r>
            <w:r w:rsidRPr="00E540D1">
              <w:rPr>
                <w:rFonts w:ascii="Calibri" w:hAnsi="Calibri" w:cs="Calibri"/>
              </w:rPr>
              <w:t>плит</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=90 </w:t>
            </w:r>
            <w:r w:rsidRPr="00E540D1">
              <w:rPr>
                <w:rFonts w:ascii="Calibri" w:hAnsi="Calibri" w:cs="Calibri"/>
              </w:rPr>
              <w:t>мм</w:t>
            </w:r>
            <w:r w:rsidRPr="00E540D1">
              <w:rPr>
                <w:rFonts w:ascii="Arial Armenian" w:hAnsi="Arial Armenian" w:cs="Arial"/>
              </w:rPr>
              <w:t xml:space="preserve"> (106,1 </w:t>
            </w:r>
            <w:r w:rsidRPr="00E540D1">
              <w:rPr>
                <w:rFonts w:ascii="Calibri" w:hAnsi="Calibri" w:cs="Calibri"/>
              </w:rPr>
              <w:t>рядов</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9,55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Пол</w:t>
            </w:r>
            <w:r w:rsidRPr="00E540D1">
              <w:rPr>
                <w:rFonts w:ascii="Arial Armenian" w:hAnsi="Arial Armenian" w:cs="Arial"/>
              </w:rPr>
              <w:t xml:space="preserve"> </w:t>
            </w:r>
            <w:r w:rsidRPr="00E540D1">
              <w:rPr>
                <w:rFonts w:ascii="Calibri" w:hAnsi="Calibri" w:cs="Calibri"/>
              </w:rPr>
              <w:t>керамической</w:t>
            </w:r>
            <w:r w:rsidRPr="00E540D1">
              <w:rPr>
                <w:rFonts w:ascii="Arial Armenian" w:hAnsi="Arial Armenian" w:cs="Arial"/>
              </w:rPr>
              <w:t xml:space="preserve"> </w:t>
            </w:r>
            <w:r w:rsidRPr="00E540D1">
              <w:rPr>
                <w:rFonts w:ascii="Calibri" w:hAnsi="Calibri" w:cs="Calibri"/>
              </w:rPr>
              <w:t>плиткой</w:t>
            </w:r>
            <w:r w:rsidRPr="00E540D1">
              <w:rPr>
                <w:rFonts w:ascii="Arial Armenian" w:hAnsi="Arial Armenian" w:cs="Arial"/>
              </w:rPr>
              <w:t xml:space="preserve">, </w:t>
            </w:r>
            <w:r w:rsidRPr="00E540D1">
              <w:rPr>
                <w:rFonts w:ascii="Calibri" w:hAnsi="Calibri" w:cs="Calibri"/>
              </w:rPr>
              <w:t>клей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51,56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Ламинированный</w:t>
            </w:r>
            <w:r w:rsidRPr="00E540D1">
              <w:rPr>
                <w:rFonts w:ascii="Arial Armenian" w:hAnsi="Arial Armenian" w:cs="Arial"/>
              </w:rPr>
              <w:t xml:space="preserve"> </w:t>
            </w:r>
            <w:r w:rsidRPr="00E540D1">
              <w:rPr>
                <w:rFonts w:ascii="Calibri" w:hAnsi="Calibri" w:cs="Calibri"/>
              </w:rPr>
              <w:t>пол</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ламинатом</w:t>
            </w:r>
            <w:r w:rsidRPr="00E540D1">
              <w:rPr>
                <w:rFonts w:ascii="Arial Armenian" w:hAnsi="Arial Armenian" w:cs="Arial"/>
              </w:rPr>
              <w:t xml:space="preserve"> (183 </w:t>
            </w:r>
            <w:r w:rsidRPr="00E540D1">
              <w:rPr>
                <w:rFonts w:ascii="Calibri" w:hAnsi="Calibri" w:cs="Calibri"/>
              </w:rPr>
              <w:t>ряда</w:t>
            </w:r>
            <w:r w:rsidRPr="00E540D1">
              <w:rPr>
                <w:rFonts w:ascii="Arial Armenian" w:hAnsi="Arial Armenian" w:cs="Arial"/>
              </w:rPr>
              <w:t xml:space="preserve">), </w:t>
            </w:r>
            <w:r w:rsidRPr="00E540D1">
              <w:rPr>
                <w:rFonts w:ascii="Calibri" w:hAnsi="Calibri" w:cs="Calibri"/>
              </w:rPr>
              <w:t>включая</w:t>
            </w:r>
            <w:r w:rsidRPr="00E540D1">
              <w:rPr>
                <w:rFonts w:ascii="Arial Armenian" w:hAnsi="Arial Armenian" w:cs="Arial"/>
              </w:rPr>
              <w:t xml:space="preserve"> </w:t>
            </w:r>
            <w:r w:rsidRPr="00E540D1">
              <w:rPr>
                <w:rFonts w:ascii="Calibri" w:hAnsi="Calibri" w:cs="Calibri"/>
              </w:rPr>
              <w:t>пароизоляцию</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289,5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11`</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1,74 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12. </w:t>
            </w:r>
            <w:r w:rsidRPr="00776687">
              <w:rPr>
                <w:rFonts w:ascii="Arial" w:hAnsi="Arial" w:cs="Arial"/>
                <w:b/>
                <w:bCs/>
                <w:sz w:val="20"/>
                <w:szCs w:val="20"/>
              </w:rPr>
              <w:t>Окна (33 шт.)</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64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Металлопластиковые</w:t>
            </w:r>
            <w:r w:rsidRPr="00E540D1">
              <w:rPr>
                <w:rFonts w:ascii="Arial Armenian" w:hAnsi="Arial Armenian" w:cs="Arial"/>
              </w:rPr>
              <w:t xml:space="preserve"> </w:t>
            </w:r>
            <w:r w:rsidRPr="00E540D1">
              <w:rPr>
                <w:rFonts w:ascii="Calibri" w:hAnsi="Calibri" w:cs="Calibri"/>
              </w:rPr>
              <w:t>окна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4-</w:t>
            </w:r>
            <w:r w:rsidRPr="00E540D1">
              <w:rPr>
                <w:rFonts w:ascii="Calibri" w:hAnsi="Calibri" w:cs="Calibri"/>
              </w:rPr>
              <w:t>х</w:t>
            </w:r>
            <w:r w:rsidRPr="00E540D1">
              <w:rPr>
                <w:rFonts w:ascii="Arial Armenian" w:hAnsi="Arial Armenian" w:cs="Arial"/>
              </w:rPr>
              <w:t xml:space="preserve"> </w:t>
            </w:r>
            <w:r w:rsidRPr="00E540D1">
              <w:rPr>
                <w:rFonts w:ascii="Calibri" w:hAnsi="Calibri" w:cs="Calibri"/>
              </w:rPr>
              <w:t>камерным</w:t>
            </w:r>
            <w:r w:rsidRPr="00E540D1">
              <w:rPr>
                <w:rFonts w:ascii="Arial Armenian" w:hAnsi="Arial Armenian" w:cs="Arial"/>
              </w:rPr>
              <w:t xml:space="preserve"> </w:t>
            </w:r>
            <w:r w:rsidRPr="00E540D1">
              <w:rPr>
                <w:rFonts w:ascii="Calibri" w:hAnsi="Calibri" w:cs="Calibri"/>
              </w:rPr>
              <w:t>профилем</w:t>
            </w:r>
            <w:r w:rsidRPr="00E540D1">
              <w:rPr>
                <w:rFonts w:ascii="Arial Armenian" w:hAnsi="Arial Armenian" w:cs="Arial"/>
              </w:rPr>
              <w:t xml:space="preserve">, </w:t>
            </w:r>
            <w:r w:rsidRPr="00E540D1">
              <w:rPr>
                <w:rFonts w:ascii="Calibri" w:hAnsi="Calibri" w:cs="Calibri"/>
              </w:rPr>
              <w:t>стеклянный</w:t>
            </w:r>
            <w:r w:rsidRPr="00E540D1">
              <w:rPr>
                <w:rFonts w:ascii="Arial Armenian" w:hAnsi="Arial Armenian" w:cs="Arial"/>
              </w:rPr>
              <w:t xml:space="preserve"> </w:t>
            </w:r>
            <w:r w:rsidRPr="00E540D1">
              <w:rPr>
                <w:rFonts w:ascii="Calibri" w:hAnsi="Calibri" w:cs="Calibri"/>
              </w:rPr>
              <w:t>проем</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т</w:t>
            </w:r>
            <w:r w:rsidRPr="00E540D1">
              <w:rPr>
                <w:rFonts w:ascii="Arial Armenian" w:hAnsi="Arial Armenian" w:cs="Arial"/>
              </w:rPr>
              <w:t>.</w:t>
            </w:r>
            <w:r w:rsidRPr="00E540D1">
              <w:rPr>
                <w:rFonts w:ascii="Calibri" w:hAnsi="Calibri" w:cs="Calibri"/>
              </w:rPr>
              <w:t>ч</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не</w:t>
            </w:r>
            <w:r w:rsidRPr="00E540D1">
              <w:rPr>
                <w:rFonts w:ascii="Arial Armenian" w:hAnsi="Arial Armenian" w:cs="Arial"/>
              </w:rPr>
              <w:t xml:space="preserve"> </w:t>
            </w:r>
            <w:r w:rsidRPr="00E540D1">
              <w:rPr>
                <w:rFonts w:ascii="Calibri" w:hAnsi="Calibri" w:cs="Calibri"/>
              </w:rPr>
              <w:t>открывается</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53,79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пластиковых</w:t>
            </w:r>
            <w:r w:rsidRPr="00E540D1">
              <w:rPr>
                <w:rFonts w:ascii="Arial Armenian" w:hAnsi="Arial Armenian" w:cs="Arial"/>
              </w:rPr>
              <w:t xml:space="preserve"> </w:t>
            </w:r>
            <w:r w:rsidRPr="00E540D1">
              <w:rPr>
                <w:rFonts w:ascii="Calibri" w:hAnsi="Calibri" w:cs="Calibri"/>
              </w:rPr>
              <w:t>подоконников</w:t>
            </w:r>
            <w:r w:rsidRPr="00E540D1">
              <w:rPr>
                <w:rFonts w:ascii="Arial Armenian" w:hAnsi="Arial Armenian" w:cs="Arial"/>
              </w:rPr>
              <w:t xml:space="preserve"> </w:t>
            </w:r>
            <w:r w:rsidRPr="00E540D1">
              <w:rPr>
                <w:rFonts w:ascii="Calibri" w:hAnsi="Calibri" w:cs="Calibri"/>
              </w:rPr>
              <w:t>шириной</w:t>
            </w:r>
            <w:r w:rsidRPr="00E540D1">
              <w:rPr>
                <w:rFonts w:ascii="Arial Armenian" w:hAnsi="Arial Armenian" w:cs="Arial"/>
              </w:rPr>
              <w:t xml:space="preserve"> 30 </w:t>
            </w:r>
            <w:r w:rsidRPr="00E540D1">
              <w:rPr>
                <w:rFonts w:ascii="Calibri" w:hAnsi="Calibri" w:cs="Calibri"/>
              </w:rPr>
              <w:t>см</w:t>
            </w:r>
            <w:r w:rsidRPr="00E540D1">
              <w:rPr>
                <w:rFonts w:ascii="Arial Armenian" w:hAnsi="Arial Armenian" w:cs="Arial"/>
              </w:rPr>
              <w:t xml:space="preserve"> (L=0,9 </w:t>
            </w:r>
            <w:r w:rsidRPr="00E540D1">
              <w:rPr>
                <w:rFonts w:ascii="Calibri" w:hAnsi="Calibri" w:cs="Calibri"/>
              </w:rPr>
              <w:t>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8,91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пластиковых</w:t>
            </w:r>
            <w:r w:rsidRPr="00E540D1">
              <w:rPr>
                <w:rFonts w:ascii="Arial Armenian" w:hAnsi="Arial Armenian" w:cs="Arial"/>
              </w:rPr>
              <w:t xml:space="preserve"> </w:t>
            </w:r>
            <w:r w:rsidRPr="00E540D1">
              <w:rPr>
                <w:rFonts w:ascii="Calibri" w:hAnsi="Calibri" w:cs="Calibri"/>
              </w:rPr>
              <w:t>подоконников</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29,7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12`</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0,77 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13. </w:t>
            </w:r>
            <w:r w:rsidRPr="00387C96">
              <w:rPr>
                <w:rFonts w:ascii="Arial" w:hAnsi="Arial" w:cs="Arial"/>
                <w:b/>
                <w:bCs/>
                <w:sz w:val="20"/>
                <w:szCs w:val="20"/>
              </w:rPr>
              <w:t>Наружные металлические двери (6 шт.)</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дверей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14,27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Входная</w:t>
            </w:r>
            <w:r w:rsidRPr="00E540D1">
              <w:rPr>
                <w:rFonts w:ascii="Arial Armenian" w:hAnsi="Arial Armenian" w:cs="Arial"/>
              </w:rPr>
              <w:t xml:space="preserve"> </w:t>
            </w:r>
            <w:r w:rsidRPr="00E540D1">
              <w:rPr>
                <w:rFonts w:ascii="Calibri" w:hAnsi="Calibri" w:cs="Calibri"/>
              </w:rPr>
              <w:t>дверь</w:t>
            </w:r>
            <w:r w:rsidRPr="00E540D1">
              <w:rPr>
                <w:rFonts w:ascii="Arial Armenian" w:hAnsi="Arial Armenian" w:cs="Arial"/>
              </w:rPr>
              <w:t xml:space="preserve"> </w:t>
            </w:r>
            <w:r w:rsidRPr="00E540D1">
              <w:rPr>
                <w:rFonts w:ascii="Calibri" w:hAnsi="Calibri" w:cs="Calibri"/>
              </w:rPr>
              <w:t>остекленная</w:t>
            </w:r>
            <w:r w:rsidRPr="00E540D1">
              <w:rPr>
                <w:rFonts w:ascii="Arial Armenian" w:hAnsi="Arial Armenian" w:cs="Arial"/>
              </w:rPr>
              <w:t xml:space="preserve">, </w:t>
            </w:r>
            <w:r w:rsidRPr="00E540D1">
              <w:rPr>
                <w:rFonts w:ascii="Calibri" w:hAnsi="Calibri" w:cs="Calibri"/>
              </w:rPr>
              <w:t>теплоизолированная</w:t>
            </w:r>
            <w:r w:rsidRPr="00E540D1">
              <w:rPr>
                <w:rFonts w:ascii="Arial Armenian" w:hAnsi="Arial Armenian" w:cs="Arial"/>
              </w:rPr>
              <w:t xml:space="preserve"> </w:t>
            </w:r>
            <w:r w:rsidRPr="00E540D1">
              <w:rPr>
                <w:rFonts w:ascii="Calibri" w:hAnsi="Calibri" w:cs="Calibri"/>
              </w:rPr>
              <w:t>стоит</w:t>
            </w:r>
            <w:r w:rsidRPr="00E540D1">
              <w:rPr>
                <w:rFonts w:ascii="Arial Armenian" w:hAnsi="Arial Armenian" w:cs="Arial"/>
              </w:rPr>
              <w:t xml:space="preserve"> 1,6</w:t>
            </w:r>
            <w:r w:rsidRPr="00E540D1">
              <w:rPr>
                <w:rFonts w:ascii="Calibri" w:hAnsi="Calibri" w:cs="Calibri"/>
              </w:rPr>
              <w:t>х</w:t>
            </w:r>
            <w:r w:rsidRPr="00E540D1">
              <w:rPr>
                <w:rFonts w:ascii="Arial Armenian" w:hAnsi="Arial Armenian" w:cs="Arial"/>
              </w:rPr>
              <w:t>2,7(</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м</w:t>
            </w:r>
            <w:r w:rsidRPr="00E540D1">
              <w:rPr>
                <w:rFonts w:ascii="Arial Armenian" w:hAnsi="Arial Armenian" w:cs="Arial"/>
              </w:rPr>
              <w:t xml:space="preserve"> (1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0,9</w:t>
            </w:r>
            <w:r w:rsidRPr="00E540D1">
              <w:rPr>
                <w:rFonts w:ascii="Calibri" w:hAnsi="Calibri" w:cs="Calibri"/>
              </w:rPr>
              <w:t>х</w:t>
            </w:r>
            <w:r w:rsidRPr="00E540D1">
              <w:rPr>
                <w:rFonts w:ascii="Arial Armenian" w:hAnsi="Arial Armenian" w:cs="Arial"/>
              </w:rPr>
              <w:t>2,4(</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м</w:t>
            </w:r>
            <w:r w:rsidRPr="00E540D1">
              <w:rPr>
                <w:rFonts w:ascii="Arial Armenian" w:hAnsi="Arial Armenian" w:cs="Arial"/>
              </w:rPr>
              <w:t xml:space="preserve"> (3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0,9</w:t>
            </w:r>
            <w:r w:rsidRPr="00E540D1">
              <w:rPr>
                <w:rFonts w:ascii="Calibri" w:hAnsi="Calibri" w:cs="Calibri"/>
              </w:rPr>
              <w:t>х</w:t>
            </w:r>
            <w:r w:rsidRPr="00E540D1">
              <w:rPr>
                <w:rFonts w:ascii="Arial Armenian" w:hAnsi="Arial Armenian" w:cs="Arial"/>
              </w:rPr>
              <w:t>2,1(</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м</w:t>
            </w:r>
            <w:r w:rsidRPr="00E540D1">
              <w:rPr>
                <w:rFonts w:ascii="Arial Armenian" w:hAnsi="Arial Armenian" w:cs="Arial"/>
              </w:rPr>
              <w:t xml:space="preserve"> (2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3,67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9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Двухслойная</w:t>
            </w:r>
            <w:r w:rsidRPr="00E540D1">
              <w:rPr>
                <w:rFonts w:ascii="Arial Armenian" w:hAnsi="Arial Armenian" w:cs="Arial"/>
              </w:rPr>
              <w:t xml:space="preserve"> </w:t>
            </w: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дверей</w:t>
            </w:r>
            <w:r w:rsidRPr="00E540D1">
              <w:rPr>
                <w:rFonts w:ascii="Arial Armenian" w:hAnsi="Arial Armenian" w:cs="Arial"/>
              </w:rPr>
              <w:t xml:space="preserve"> </w:t>
            </w:r>
            <w:r w:rsidRPr="00E540D1">
              <w:rPr>
                <w:rFonts w:ascii="Calibri" w:hAnsi="Calibri" w:cs="Calibri"/>
              </w:rPr>
              <w:t>маслом</w:t>
            </w:r>
            <w:r w:rsidRPr="00E540D1">
              <w:rPr>
                <w:rFonts w:ascii="Arial Armenian" w:hAnsi="Arial Armenian" w:cs="Arial"/>
              </w:rPr>
              <w:t xml:space="preserve">, </w:t>
            </w:r>
            <w:r w:rsidRPr="00E540D1">
              <w:rPr>
                <w:rFonts w:ascii="Calibri" w:hAnsi="Calibri" w:cs="Calibri"/>
              </w:rPr>
              <w:t>предварительная</w:t>
            </w:r>
            <w:r w:rsidRPr="00E540D1">
              <w:rPr>
                <w:rFonts w:ascii="Arial Armenian" w:hAnsi="Arial Armenian" w:cs="Arial"/>
              </w:rPr>
              <w:t xml:space="preserve"> </w:t>
            </w:r>
            <w:r w:rsidRPr="00E540D1">
              <w:rPr>
                <w:rFonts w:ascii="Calibri" w:hAnsi="Calibri" w:cs="Calibri"/>
              </w:rPr>
              <w:t>покраска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Металлические</w:t>
            </w:r>
            <w:r w:rsidRPr="00E540D1">
              <w:rPr>
                <w:rFonts w:ascii="Arial Armenian" w:hAnsi="Arial Armenian" w:cs="Arial"/>
              </w:rPr>
              <w:t xml:space="preserve"> </w:t>
            </w:r>
            <w:r w:rsidRPr="00E540D1">
              <w:rPr>
                <w:rFonts w:ascii="Calibri" w:hAnsi="Calibri" w:cs="Calibri"/>
              </w:rPr>
              <w:t>дверные</w:t>
            </w:r>
            <w:r w:rsidRPr="00E540D1">
              <w:rPr>
                <w:rFonts w:ascii="Arial Armenian" w:hAnsi="Arial Armenian" w:cs="Arial"/>
              </w:rPr>
              <w:t xml:space="preserve"> </w:t>
            </w:r>
            <w:r w:rsidRPr="00E540D1">
              <w:rPr>
                <w:rFonts w:ascii="Calibri" w:hAnsi="Calibri" w:cs="Calibri"/>
              </w:rPr>
              <w:t>замки</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կ</w:t>
            </w:r>
            <w:r w:rsidRPr="00E540D1">
              <w:rPr>
                <w:rFonts w:ascii="Arial Armenian" w:hAnsi="Arial Armenian" w:cs="Arial"/>
                <w:sz w:val="20"/>
                <w:szCs w:val="20"/>
              </w:rPr>
              <w:t>-</w:t>
            </w: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13`</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0,66</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14. </w:t>
            </w:r>
            <w:r w:rsidRPr="00DE081D">
              <w:rPr>
                <w:rFonts w:ascii="Arial" w:hAnsi="Arial" w:cs="Arial"/>
                <w:b/>
                <w:bCs/>
                <w:sz w:val="20"/>
                <w:szCs w:val="20"/>
              </w:rPr>
              <w:t>Алюминиевые межкомнатные двери (33 шт.)</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Алюминиевые</w:t>
            </w:r>
            <w:r w:rsidRPr="00E540D1">
              <w:rPr>
                <w:rFonts w:ascii="Arial Armenian" w:hAnsi="Arial Armenian" w:cs="Arial"/>
                <w:sz w:val="20"/>
                <w:szCs w:val="20"/>
              </w:rPr>
              <w:t xml:space="preserve"> </w:t>
            </w:r>
            <w:r w:rsidRPr="00E540D1">
              <w:rPr>
                <w:rFonts w:ascii="Calibri" w:hAnsi="Calibri" w:cs="Calibri"/>
                <w:sz w:val="20"/>
                <w:szCs w:val="20"/>
              </w:rPr>
              <w:t>межкомнатные</w:t>
            </w:r>
            <w:r w:rsidRPr="00E540D1">
              <w:rPr>
                <w:rFonts w:ascii="Arial Armenian" w:hAnsi="Arial Armenian" w:cs="Arial"/>
                <w:sz w:val="20"/>
                <w:szCs w:val="20"/>
              </w:rPr>
              <w:t xml:space="preserve"> </w:t>
            </w:r>
            <w:r w:rsidRPr="00E540D1">
              <w:rPr>
                <w:rFonts w:ascii="Calibri" w:hAnsi="Calibri" w:cs="Calibri"/>
                <w:sz w:val="20"/>
                <w:szCs w:val="20"/>
              </w:rPr>
              <w:t>ниппельные</w:t>
            </w:r>
            <w:r w:rsidRPr="00E540D1">
              <w:rPr>
                <w:rFonts w:ascii="Arial Armenian" w:hAnsi="Arial Armenian" w:cs="Arial"/>
                <w:sz w:val="20"/>
                <w:szCs w:val="20"/>
              </w:rPr>
              <w:t xml:space="preserve"> </w:t>
            </w:r>
            <w:r w:rsidRPr="00E540D1">
              <w:rPr>
                <w:rFonts w:ascii="Calibri" w:hAnsi="Calibri" w:cs="Calibri"/>
                <w:sz w:val="20"/>
                <w:szCs w:val="20"/>
              </w:rPr>
              <w:t>двери</w:t>
            </w:r>
            <w:r w:rsidRPr="00E540D1">
              <w:rPr>
                <w:rFonts w:ascii="Arial Armenian" w:hAnsi="Arial Armenian" w:cs="Arial"/>
                <w:sz w:val="20"/>
                <w:szCs w:val="20"/>
              </w:rPr>
              <w:t xml:space="preserve">, </w:t>
            </w:r>
            <w:r w:rsidRPr="00E540D1">
              <w:rPr>
                <w:rFonts w:ascii="Calibri" w:hAnsi="Calibri" w:cs="Calibri"/>
                <w:sz w:val="20"/>
                <w:szCs w:val="20"/>
              </w:rPr>
              <w:t>включая</w:t>
            </w:r>
            <w:r w:rsidRPr="00E540D1">
              <w:rPr>
                <w:rFonts w:ascii="Arial Armenian" w:hAnsi="Arial Armenian" w:cs="Arial"/>
                <w:sz w:val="20"/>
                <w:szCs w:val="20"/>
              </w:rPr>
              <w:t xml:space="preserve"> </w:t>
            </w:r>
            <w:r w:rsidRPr="00E540D1">
              <w:rPr>
                <w:rFonts w:ascii="Calibri" w:hAnsi="Calibri" w:cs="Calibri"/>
                <w:sz w:val="20"/>
                <w:szCs w:val="20"/>
              </w:rPr>
              <w:t>бытовую</w:t>
            </w:r>
            <w:r w:rsidRPr="00E540D1">
              <w:rPr>
                <w:rFonts w:ascii="Arial Armenian" w:hAnsi="Arial Armenian" w:cs="Arial"/>
                <w:sz w:val="20"/>
                <w:szCs w:val="20"/>
              </w:rPr>
              <w:t xml:space="preserve"> </w:t>
            </w:r>
            <w:r w:rsidRPr="00E540D1">
              <w:rPr>
                <w:rFonts w:ascii="Calibri" w:hAnsi="Calibri" w:cs="Calibri"/>
                <w:sz w:val="20"/>
                <w:szCs w:val="20"/>
              </w:rPr>
              <w:lastRenderedPageBreak/>
              <w:t>технику</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lastRenderedPageBreak/>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47,13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lastRenderedPageBreak/>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14`</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1,48 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15. </w:t>
            </w:r>
            <w:r w:rsidRPr="00635930">
              <w:rPr>
                <w:rFonts w:ascii="Arial" w:hAnsi="Arial" w:cs="Arial"/>
                <w:b/>
                <w:bCs/>
                <w:sz w:val="20"/>
                <w:szCs w:val="20"/>
              </w:rPr>
              <w:t>Межкомнатные двери с деревянной рамой, МДФ</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83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межкомнатных</w:t>
            </w:r>
            <w:r w:rsidRPr="00E540D1">
              <w:rPr>
                <w:rFonts w:ascii="Arial Armenian" w:hAnsi="Arial Armenian" w:cs="Arial"/>
              </w:rPr>
              <w:t xml:space="preserve"> </w:t>
            </w:r>
            <w:r w:rsidRPr="00E540D1">
              <w:rPr>
                <w:rFonts w:ascii="Calibri" w:hAnsi="Calibri" w:cs="Calibri"/>
              </w:rPr>
              <w:t>дверей</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перегородки</w:t>
            </w:r>
            <w:r w:rsidRPr="00E540D1">
              <w:rPr>
                <w:rFonts w:ascii="Arial Armenian" w:hAnsi="Arial Armenian" w:cs="Arial"/>
              </w:rPr>
              <w:t xml:space="preserve"> </w:t>
            </w:r>
            <w:r w:rsidRPr="00E540D1">
              <w:rPr>
                <w:rFonts w:ascii="Calibri" w:hAnsi="Calibri" w:cs="Calibri"/>
              </w:rPr>
              <w:t>до</w:t>
            </w:r>
            <w:r w:rsidRPr="00E540D1">
              <w:rPr>
                <w:rFonts w:ascii="Arial Armenian" w:hAnsi="Arial Armenian" w:cs="Arial"/>
              </w:rPr>
              <w:t xml:space="preserve"> 3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46,41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дверей</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облицовкой</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МДФ</w:t>
            </w:r>
            <w:r w:rsidRPr="00E540D1">
              <w:rPr>
                <w:rFonts w:ascii="Arial Armenian" w:hAnsi="Arial Armenian" w:cs="Arial"/>
              </w:rPr>
              <w:t xml:space="preserve"> </w:t>
            </w:r>
            <w:r w:rsidRPr="00E540D1">
              <w:rPr>
                <w:rFonts w:ascii="Calibri" w:hAnsi="Calibri" w:cs="Calibri"/>
              </w:rPr>
              <w:t>НД</w:t>
            </w:r>
            <w:r w:rsidRPr="00E540D1">
              <w:rPr>
                <w:rFonts w:ascii="Arial Armenian" w:hAnsi="Arial Armenian" w:cs="Arial"/>
              </w:rPr>
              <w:t xml:space="preserve"> 0,8</w:t>
            </w:r>
            <w:r w:rsidRPr="00E540D1">
              <w:rPr>
                <w:rFonts w:ascii="Calibri" w:hAnsi="Calibri" w:cs="Calibri"/>
              </w:rPr>
              <w:t>х</w:t>
            </w:r>
            <w:r w:rsidRPr="00E540D1">
              <w:rPr>
                <w:rFonts w:ascii="Arial Armenian" w:hAnsi="Arial Armenian" w:cs="Arial"/>
              </w:rPr>
              <w:t xml:space="preserve">2,1 </w:t>
            </w:r>
            <w:r w:rsidRPr="00E540D1">
              <w:rPr>
                <w:rFonts w:ascii="Calibri" w:hAnsi="Calibri" w:cs="Calibri"/>
              </w:rPr>
              <w:t>м</w:t>
            </w:r>
            <w:r w:rsidRPr="00E540D1">
              <w:rPr>
                <w:rFonts w:ascii="Arial Armenian" w:hAnsi="Arial Armenian" w:cs="Arial"/>
              </w:rPr>
              <w:t xml:space="preserve"> (15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24,45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остекленных</w:t>
            </w:r>
            <w:r w:rsidRPr="00E540D1">
              <w:rPr>
                <w:rFonts w:ascii="Arial Armenian" w:hAnsi="Arial Armenian" w:cs="Arial"/>
              </w:rPr>
              <w:t xml:space="preserve"> </w:t>
            </w:r>
            <w:r w:rsidRPr="00E540D1">
              <w:rPr>
                <w:rFonts w:ascii="Calibri" w:hAnsi="Calibri" w:cs="Calibri"/>
              </w:rPr>
              <w:t>дверей</w:t>
            </w:r>
            <w:r w:rsidRPr="00E540D1">
              <w:rPr>
                <w:rFonts w:ascii="Arial Armenian" w:hAnsi="Arial Armenian" w:cs="Arial"/>
              </w:rPr>
              <w:t xml:space="preserve"> </w:t>
            </w:r>
            <w:r w:rsidRPr="00E540D1">
              <w:rPr>
                <w:rFonts w:ascii="Calibri" w:hAnsi="Calibri" w:cs="Calibri"/>
              </w:rPr>
              <w:t>МДФ</w:t>
            </w:r>
            <w:r w:rsidRPr="00E540D1">
              <w:rPr>
                <w:rFonts w:ascii="Arial Armenian" w:hAnsi="Arial Armenian" w:cs="Arial"/>
              </w:rPr>
              <w:t xml:space="preserve"> </w:t>
            </w:r>
            <w:r w:rsidRPr="00E540D1">
              <w:rPr>
                <w:rFonts w:ascii="Calibri" w:hAnsi="Calibri" w:cs="Calibri"/>
              </w:rPr>
              <w:t>НД</w:t>
            </w:r>
            <w:r w:rsidRPr="00E540D1">
              <w:rPr>
                <w:rFonts w:ascii="Arial Armenian" w:hAnsi="Arial Armenian" w:cs="Arial"/>
              </w:rPr>
              <w:t xml:space="preserve"> 0,9</w:t>
            </w:r>
            <w:r w:rsidRPr="00E540D1">
              <w:rPr>
                <w:rFonts w:ascii="Calibri" w:hAnsi="Calibri" w:cs="Calibri"/>
              </w:rPr>
              <w:t>х</w:t>
            </w:r>
            <w:r w:rsidRPr="00E540D1">
              <w:rPr>
                <w:rFonts w:ascii="Arial Armenian" w:hAnsi="Arial Armenian" w:cs="Arial"/>
              </w:rPr>
              <w:t xml:space="preserve">2,4 </w:t>
            </w:r>
            <w:r w:rsidRPr="00E540D1">
              <w:rPr>
                <w:rFonts w:ascii="Calibri" w:hAnsi="Calibri" w:cs="Calibri"/>
              </w:rPr>
              <w:t>м</w:t>
            </w:r>
            <w:r w:rsidRPr="00E540D1">
              <w:rPr>
                <w:rFonts w:ascii="Arial Armenian" w:hAnsi="Arial Armenian" w:cs="Arial"/>
              </w:rPr>
              <w:t xml:space="preserve"> (9 </w:t>
            </w:r>
            <w:r w:rsidRPr="00E540D1">
              <w:rPr>
                <w:rFonts w:ascii="Calibri" w:hAnsi="Calibri" w:cs="Calibri"/>
              </w:rPr>
              <w:t>шт</w:t>
            </w:r>
            <w:r w:rsidRPr="00E540D1">
              <w:rPr>
                <w:rFonts w:ascii="Arial Armenian" w:hAnsi="Arial Armenian" w:cs="Arial"/>
              </w:rPr>
              <w:t xml:space="preserve">.), </w:t>
            </w:r>
            <w:r w:rsidRPr="00E540D1">
              <w:rPr>
                <w:rFonts w:ascii="Calibri" w:hAnsi="Calibri" w:cs="Calibri"/>
              </w:rPr>
              <w:t>НД</w:t>
            </w:r>
            <w:r w:rsidRPr="00E540D1">
              <w:rPr>
                <w:rFonts w:ascii="Arial Armenian" w:hAnsi="Arial Armenian" w:cs="Arial"/>
              </w:rPr>
              <w:t xml:space="preserve"> 0,8</w:t>
            </w:r>
            <w:r w:rsidRPr="00E540D1">
              <w:rPr>
                <w:rFonts w:ascii="Calibri" w:hAnsi="Calibri" w:cs="Calibri"/>
              </w:rPr>
              <w:t>х</w:t>
            </w:r>
            <w:r w:rsidRPr="00E540D1">
              <w:rPr>
                <w:rFonts w:ascii="Arial Armenian" w:hAnsi="Arial Armenian" w:cs="Arial"/>
              </w:rPr>
              <w:t xml:space="preserve">2,1 </w:t>
            </w:r>
            <w:r w:rsidRPr="00E540D1">
              <w:rPr>
                <w:rFonts w:ascii="Calibri" w:hAnsi="Calibri" w:cs="Calibri"/>
              </w:rPr>
              <w:t>м</w:t>
            </w:r>
            <w:r w:rsidRPr="00E540D1">
              <w:rPr>
                <w:rFonts w:ascii="Arial Armenian" w:hAnsi="Arial Armenian" w:cs="Arial"/>
              </w:rPr>
              <w:t xml:space="preserve"> (3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21,96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Дверные</w:t>
            </w:r>
            <w:r w:rsidRPr="00E540D1">
              <w:rPr>
                <w:rFonts w:ascii="Arial Armenian" w:hAnsi="Arial Armenian" w:cs="Arial"/>
              </w:rPr>
              <w:t xml:space="preserve"> </w:t>
            </w:r>
            <w:r w:rsidRPr="00E540D1">
              <w:rPr>
                <w:rFonts w:ascii="Calibri" w:hAnsi="Calibri" w:cs="Calibri"/>
              </w:rPr>
              <w:t>ручки</w:t>
            </w:r>
            <w:r w:rsidRPr="00E540D1">
              <w:rPr>
                <w:rFonts w:ascii="Arial Armenian" w:hAnsi="Arial Armenian" w:cs="Arial"/>
              </w:rPr>
              <w:t xml:space="preserve">, </w:t>
            </w:r>
            <w:r w:rsidRPr="00E540D1">
              <w:rPr>
                <w:rFonts w:ascii="Calibri" w:hAnsi="Calibri" w:cs="Calibri"/>
              </w:rPr>
              <w:t>замки</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sidRPr="00E540D1">
              <w:rPr>
                <w:rFonts w:ascii="Arial" w:hAnsi="Arial" w:cs="Arial"/>
                <w:sz w:val="20"/>
                <w:szCs w:val="20"/>
              </w:rPr>
              <w:t>կ</w:t>
            </w:r>
            <w:r w:rsidRPr="00E540D1">
              <w:rPr>
                <w:rFonts w:ascii="Arial Armenian" w:hAnsi="Arial Armenian" w:cs="Arial"/>
                <w:sz w:val="20"/>
                <w:szCs w:val="20"/>
              </w:rPr>
              <w:t>-</w:t>
            </w: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15`</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1,02 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b/>
                <w:bCs/>
                <w:sz w:val="20"/>
                <w:szCs w:val="20"/>
              </w:rPr>
              <w:t xml:space="preserve">16. </w:t>
            </w:r>
            <w:r w:rsidRPr="00650710">
              <w:rPr>
                <w:rFonts w:ascii="Arial" w:hAnsi="Arial" w:cs="Arial"/>
                <w:b/>
                <w:bCs/>
                <w:sz w:val="20"/>
                <w:szCs w:val="20"/>
              </w:rPr>
              <w:t>Подвальная лестница (2 шт.)</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Выемка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экскаватором</w:t>
            </w:r>
            <w:r w:rsidRPr="00E540D1">
              <w:rPr>
                <w:rFonts w:ascii="Arial Armenian" w:hAnsi="Arial Armenian" w:cs="Arial"/>
              </w:rPr>
              <w:t xml:space="preserve"> (0,65 </w:t>
            </w:r>
            <w:r w:rsidRPr="00E540D1">
              <w:rPr>
                <w:rFonts w:ascii="Calibri" w:hAnsi="Calibri" w:cs="Calibri"/>
              </w:rPr>
              <w:t>м</w:t>
            </w:r>
            <w:r w:rsidRPr="00E540D1">
              <w:rPr>
                <w:rFonts w:ascii="Arial Armenian" w:hAnsi="Arial Armenian" w:cs="Arial"/>
              </w:rPr>
              <w:t xml:space="preserve"> 3 </w:t>
            </w:r>
            <w:r w:rsidRPr="00E540D1">
              <w:rPr>
                <w:rFonts w:ascii="Calibri" w:hAnsi="Calibri" w:cs="Calibri"/>
              </w:rPr>
              <w:t>ш</w:t>
            </w:r>
            <w:r w:rsidRPr="00E540D1">
              <w:rPr>
                <w:rFonts w:ascii="Arial Armenian" w:hAnsi="Arial Armenian" w:cs="Arial"/>
              </w:rPr>
              <w:t>/</w:t>
            </w:r>
            <w:r w:rsidRPr="00E540D1">
              <w:rPr>
                <w:rFonts w:ascii="Calibri" w:hAnsi="Calibri" w:cs="Calibri"/>
              </w:rPr>
              <w:t>т</w:t>
            </w:r>
            <w:r w:rsidRPr="00E540D1">
              <w:rPr>
                <w:rFonts w:ascii="Arial Armenian" w:hAnsi="Arial Armenian" w:cs="Arial"/>
              </w:rPr>
              <w:t xml:space="preserve">), </w:t>
            </w:r>
            <w:r w:rsidRPr="00E540D1">
              <w:rPr>
                <w:rFonts w:ascii="Calibri" w:hAnsi="Calibri" w:cs="Calibri"/>
              </w:rPr>
              <w:t>со</w:t>
            </w:r>
            <w:r w:rsidRPr="00E540D1">
              <w:rPr>
                <w:rFonts w:ascii="Arial Armenian" w:hAnsi="Arial Armenian" w:cs="Arial"/>
              </w:rPr>
              <w:t xml:space="preserve"> </w:t>
            </w:r>
            <w:r w:rsidRPr="00E540D1">
              <w:rPr>
                <w:rFonts w:ascii="Calibri" w:hAnsi="Calibri" w:cs="Calibri"/>
              </w:rPr>
              <w:t>стороны</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Отделка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своими</w:t>
            </w:r>
            <w:r w:rsidRPr="00E540D1">
              <w:rPr>
                <w:rFonts w:ascii="Arial Armenian" w:hAnsi="Arial Armenian" w:cs="Arial"/>
              </w:rPr>
              <w:t xml:space="preserve"> </w:t>
            </w:r>
            <w:r w:rsidRPr="00E540D1">
              <w:rPr>
                <w:rFonts w:ascii="Calibri" w:hAnsi="Calibri" w:cs="Calibri"/>
              </w:rPr>
              <w:t>руками</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боковых</w:t>
            </w:r>
            <w:r w:rsidRPr="00E540D1">
              <w:rPr>
                <w:rFonts w:ascii="Arial Armenian" w:hAnsi="Arial Armenian" w:cs="Arial"/>
              </w:rPr>
              <w:t xml:space="preserve"> </w:t>
            </w:r>
            <w:r w:rsidRPr="00E540D1">
              <w:rPr>
                <w:rFonts w:ascii="Calibri" w:hAnsi="Calibri" w:cs="Calibri"/>
              </w:rPr>
              <w:t>частях</w:t>
            </w:r>
            <w:r w:rsidRPr="00E540D1">
              <w:rPr>
                <w:rFonts w:ascii="Arial Armenian" w:hAnsi="Arial Armenian" w:cs="Arial"/>
              </w:rPr>
              <w:t xml:space="preserve"> </w:t>
            </w:r>
            <w:r w:rsidRPr="00E540D1">
              <w:rPr>
                <w:rFonts w:ascii="Calibri" w:hAnsi="Calibri" w:cs="Calibri"/>
              </w:rPr>
              <w:t>капитальных</w:t>
            </w:r>
            <w:r w:rsidRPr="00E540D1">
              <w:rPr>
                <w:rFonts w:ascii="Arial Armenian" w:hAnsi="Arial Armenian" w:cs="Arial"/>
              </w:rPr>
              <w:t xml:space="preserve"> </w:t>
            </w:r>
            <w:r w:rsidRPr="00E540D1">
              <w:rPr>
                <w:rFonts w:ascii="Calibri" w:hAnsi="Calibri" w:cs="Calibri"/>
              </w:rPr>
              <w:t>стен</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Избыточная</w:t>
            </w:r>
            <w:r w:rsidRPr="00E540D1">
              <w:rPr>
                <w:rFonts w:ascii="Arial Armenian" w:hAnsi="Arial Armenian" w:cs="Arial"/>
              </w:rPr>
              <w:t xml:space="preserve"> </w:t>
            </w:r>
            <w:r w:rsidRPr="00E540D1">
              <w:rPr>
                <w:rFonts w:ascii="Calibri" w:hAnsi="Calibri" w:cs="Calibri"/>
              </w:rPr>
              <w:t>нагрузка</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грунт</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самосвал</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транспортировка</w:t>
            </w:r>
            <w:r w:rsidRPr="00E540D1">
              <w:rPr>
                <w:rFonts w:ascii="Arial Armenian" w:hAnsi="Arial Armenian" w:cs="Arial"/>
              </w:rPr>
              <w:t xml:space="preserve"> 1 </w:t>
            </w:r>
            <w:r w:rsidRPr="00E540D1">
              <w:rPr>
                <w:rFonts w:ascii="Calibri" w:hAnsi="Calibri" w:cs="Calibri"/>
              </w:rPr>
              <w:t>км</w:t>
            </w:r>
            <w:r w:rsidRPr="00E540D1">
              <w:rPr>
                <w:rFonts w:ascii="Arial Armenian" w:hAnsi="Arial Armenian" w:cs="Arial"/>
              </w:rPr>
              <w:t xml:space="preserve"> (23,4 </w:t>
            </w:r>
            <w:r w:rsidRPr="00E540D1">
              <w:rPr>
                <w:rFonts w:ascii="Calibri" w:hAnsi="Calibri" w:cs="Calibri"/>
              </w:rPr>
              <w:t>м</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Гидроизоляция</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Calibri" w:hAnsi="Calibri" w:cs="Calibri"/>
              </w:rPr>
              <w:t>двухслойным</w:t>
            </w:r>
            <w:r w:rsidRPr="00E540D1">
              <w:rPr>
                <w:rFonts w:ascii="Arial Armenian" w:hAnsi="Arial Armenian" w:cs="Arial"/>
              </w:rPr>
              <w:t xml:space="preserve"> </w:t>
            </w:r>
            <w:r w:rsidRPr="00E540D1">
              <w:rPr>
                <w:rFonts w:ascii="Calibri" w:hAnsi="Calibri" w:cs="Calibri"/>
              </w:rPr>
              <w:t>горячим</w:t>
            </w:r>
            <w:r w:rsidRPr="00E540D1">
              <w:rPr>
                <w:rFonts w:ascii="Arial Armenian" w:hAnsi="Arial Armenian" w:cs="Arial"/>
              </w:rPr>
              <w:t xml:space="preserve"> </w:t>
            </w:r>
            <w:r w:rsidRPr="00E540D1">
              <w:rPr>
                <w:rFonts w:ascii="Calibri" w:hAnsi="Calibri" w:cs="Calibri"/>
              </w:rPr>
              <w:t>битумом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37,2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3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Железобетонные</w:t>
            </w:r>
            <w:r w:rsidRPr="00E540D1">
              <w:rPr>
                <w:rFonts w:ascii="Arial Armenian" w:hAnsi="Arial Armenian" w:cs="Arial"/>
              </w:rPr>
              <w:t xml:space="preserve"> </w:t>
            </w:r>
            <w:r w:rsidRPr="00E540D1">
              <w:rPr>
                <w:rFonts w:ascii="Calibri" w:hAnsi="Calibri" w:cs="Calibri"/>
              </w:rPr>
              <w:t>подпорные</w:t>
            </w:r>
            <w:r w:rsidRPr="00E540D1">
              <w:rPr>
                <w:rFonts w:ascii="Arial Armenian" w:hAnsi="Arial Armenian" w:cs="Arial"/>
              </w:rPr>
              <w:t xml:space="preserve"> </w:t>
            </w:r>
            <w:r w:rsidRPr="00E540D1">
              <w:rPr>
                <w:rFonts w:ascii="Calibri" w:hAnsi="Calibri" w:cs="Calibri"/>
              </w:rPr>
              <w:t>стенки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17,2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Лестница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площадка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B15 H = 120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ячейкой</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армирующей</w:t>
            </w:r>
            <w:r w:rsidRPr="00E540D1">
              <w:rPr>
                <w:rFonts w:ascii="Arial Armenian" w:hAnsi="Arial Armenian" w:cs="Arial"/>
              </w:rPr>
              <w:t xml:space="preserve"> </w:t>
            </w:r>
            <w:r w:rsidRPr="00E540D1">
              <w:rPr>
                <w:rFonts w:ascii="Calibri" w:hAnsi="Calibri" w:cs="Calibri"/>
              </w:rPr>
              <w:t>сеткой</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8 </w:t>
            </w:r>
            <w:r w:rsidRPr="00E540D1">
              <w:rPr>
                <w:rFonts w:ascii="Calibri" w:hAnsi="Calibri" w:cs="Calibri"/>
              </w:rPr>
              <w:t>А</w:t>
            </w:r>
            <w:r w:rsidRPr="00E540D1">
              <w:rPr>
                <w:rFonts w:ascii="Arial Armenian" w:hAnsi="Arial Armenian" w:cs="Arial"/>
              </w:rPr>
              <w:t>500</w:t>
            </w:r>
            <w:r w:rsidRPr="00E540D1">
              <w:rPr>
                <w:rFonts w:ascii="Calibri" w:hAnsi="Calibri" w:cs="Calibri"/>
              </w:rPr>
              <w:t>С</w:t>
            </w:r>
            <w:r w:rsidRPr="00E540D1">
              <w:rPr>
                <w:rFonts w:ascii="Arial Armenian" w:hAnsi="Arial Armenian" w:cs="Arial"/>
              </w:rPr>
              <w:t xml:space="preserve"> (16,8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8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горизонтальных</w:t>
            </w:r>
            <w:r w:rsidRPr="00E540D1">
              <w:rPr>
                <w:rFonts w:ascii="Arial Armenian" w:hAnsi="Arial Armenian" w:cs="Arial"/>
              </w:rPr>
              <w:t xml:space="preserve"> </w:t>
            </w:r>
            <w:r w:rsidRPr="00E540D1">
              <w:rPr>
                <w:rFonts w:ascii="Calibri" w:hAnsi="Calibri" w:cs="Calibri"/>
              </w:rPr>
              <w:t>поверхностей</w:t>
            </w:r>
            <w:r w:rsidRPr="00E540D1">
              <w:rPr>
                <w:rFonts w:ascii="Arial Armenian" w:hAnsi="Arial Armenian" w:cs="Arial"/>
              </w:rPr>
              <w:t xml:space="preserve"> </w:t>
            </w:r>
            <w:r w:rsidRPr="00E540D1">
              <w:rPr>
                <w:rFonts w:ascii="Calibri" w:hAnsi="Calibri" w:cs="Calibri"/>
              </w:rPr>
              <w:t>лестниц</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лестниц</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Обшивка</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анкерных</w:t>
            </w:r>
            <w:r w:rsidRPr="00E540D1">
              <w:rPr>
                <w:rFonts w:ascii="Arial Armenian" w:hAnsi="Arial Armenian" w:cs="Arial"/>
              </w:rPr>
              <w:t xml:space="preserve"> </w:t>
            </w:r>
            <w:r w:rsidRPr="00E540D1">
              <w:rPr>
                <w:rFonts w:ascii="Calibri" w:hAnsi="Calibri" w:cs="Calibri"/>
              </w:rPr>
              <w:t>участков</w:t>
            </w:r>
            <w:r w:rsidRPr="00E540D1">
              <w:rPr>
                <w:rFonts w:ascii="Arial Armenian" w:hAnsi="Arial Armenian" w:cs="Arial"/>
              </w:rPr>
              <w:t xml:space="preserve"> </w:t>
            </w:r>
            <w:r w:rsidRPr="00E540D1">
              <w:rPr>
                <w:rFonts w:ascii="Calibri" w:hAnsi="Calibri" w:cs="Calibri"/>
              </w:rPr>
              <w:t>лестниц</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30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изголовья</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базальта</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50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полированные</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B = 620 </w:t>
            </w:r>
            <w:r w:rsidRPr="00E540D1">
              <w:rPr>
                <w:rFonts w:ascii="Calibri" w:hAnsi="Calibri" w:cs="Calibri"/>
              </w:rPr>
              <w:t>мм</w:t>
            </w:r>
            <w:r w:rsidRPr="00E540D1">
              <w:rPr>
                <w:rFonts w:ascii="Arial Armenian" w:hAnsi="Arial Armenian" w:cs="Arial"/>
              </w:rPr>
              <w:t xml:space="preserve">, L = 14 </w:t>
            </w:r>
            <w:r w:rsidRPr="00E540D1">
              <w:rPr>
                <w:rFonts w:ascii="Calibri" w:hAnsi="Calibri" w:cs="Calibri"/>
              </w:rPr>
              <w:t>рядов</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8,68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стоек</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труб</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0,416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трубы</w:t>
            </w:r>
            <w:r w:rsidRPr="00E540D1">
              <w:rPr>
                <w:rFonts w:ascii="Arial Armenian" w:hAnsi="Arial Armenian" w:cs="Arial"/>
              </w:rPr>
              <w:t xml:space="preserve"> 80</w:t>
            </w:r>
            <w:r w:rsidRPr="00E540D1">
              <w:rPr>
                <w:rFonts w:ascii="Calibri" w:hAnsi="Calibri" w:cs="Calibri"/>
              </w:rPr>
              <w:t>х</w:t>
            </w:r>
            <w:r w:rsidRPr="00E540D1">
              <w:rPr>
                <w:rFonts w:ascii="Arial Armenian" w:hAnsi="Arial Armenian" w:cs="Arial"/>
              </w:rPr>
              <w:t>80</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43,6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труб</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трубы</w:t>
            </w:r>
            <w:r w:rsidRPr="00E540D1">
              <w:rPr>
                <w:rFonts w:ascii="Arial Armenian" w:hAnsi="Arial Armenian" w:cs="Arial"/>
              </w:rPr>
              <w:t xml:space="preserve"> 40</w:t>
            </w:r>
            <w:r w:rsidRPr="00E540D1">
              <w:rPr>
                <w:rFonts w:ascii="Calibri" w:hAnsi="Calibri" w:cs="Calibri"/>
              </w:rPr>
              <w:t>х</w:t>
            </w:r>
            <w:r w:rsidRPr="00E540D1">
              <w:rPr>
                <w:rFonts w:ascii="Arial Armenian" w:hAnsi="Arial Armenian" w:cs="Arial"/>
              </w:rPr>
              <w:t>30</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43,4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427"/>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Металлический</w:t>
            </w:r>
            <w:r w:rsidRPr="00E540D1">
              <w:rPr>
                <w:rFonts w:ascii="Arial Armenian" w:hAnsi="Arial Armenian" w:cs="Arial"/>
              </w:rPr>
              <w:t xml:space="preserve"> </w:t>
            </w:r>
            <w:r w:rsidRPr="00E540D1">
              <w:rPr>
                <w:rFonts w:ascii="Calibri" w:hAnsi="Calibri" w:cs="Calibri"/>
              </w:rPr>
              <w:t>угловой</w:t>
            </w:r>
            <w:r w:rsidRPr="00E540D1">
              <w:rPr>
                <w:rFonts w:ascii="Arial Armenian" w:hAnsi="Arial Armenian" w:cs="Arial"/>
              </w:rPr>
              <w:t xml:space="preserve"> </w:t>
            </w:r>
            <w:r w:rsidRPr="00E540D1">
              <w:rPr>
                <w:rFonts w:ascii="Calibri" w:hAnsi="Calibri" w:cs="Calibri"/>
              </w:rPr>
              <w:t>вставной</w:t>
            </w:r>
            <w:r w:rsidRPr="00E540D1">
              <w:rPr>
                <w:rFonts w:ascii="Arial Armenian" w:hAnsi="Arial Armenian" w:cs="Arial"/>
              </w:rPr>
              <w:t xml:space="preserve"> </w:t>
            </w:r>
            <w:r w:rsidRPr="00E540D1">
              <w:rPr>
                <w:rFonts w:ascii="Calibri" w:hAnsi="Calibri" w:cs="Calibri"/>
              </w:rPr>
              <w:t>элемент</w:t>
            </w:r>
            <w:r w:rsidRPr="00E540D1">
              <w:rPr>
                <w:rFonts w:ascii="Arial Armenian" w:hAnsi="Arial Armenian" w:cs="Arial"/>
              </w:rPr>
              <w:t xml:space="preserve"> 63</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r w:rsidRPr="00E540D1">
              <w:rPr>
                <w:rFonts w:ascii="Arial Armenian" w:hAnsi="Arial Armenian" w:cs="Arial"/>
              </w:rPr>
              <w:t xml:space="preserve"> (13 </w:t>
            </w:r>
            <w:r w:rsidRPr="00E540D1">
              <w:rPr>
                <w:rFonts w:ascii="Calibri" w:hAnsi="Calibri" w:cs="Calibri"/>
              </w:rPr>
              <w:t>рядов</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0,051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Крышка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профилированного</w:t>
            </w:r>
            <w:r w:rsidRPr="00E540D1">
              <w:rPr>
                <w:rFonts w:ascii="Arial Armenian" w:hAnsi="Arial Armenian" w:cs="Arial"/>
              </w:rPr>
              <w:t xml:space="preserve"> </w:t>
            </w:r>
            <w:r w:rsidRPr="00E540D1">
              <w:rPr>
                <w:rFonts w:ascii="Calibri" w:hAnsi="Calibri" w:cs="Calibri"/>
              </w:rPr>
              <w:t>оцинкованного</w:t>
            </w:r>
            <w:r w:rsidRPr="00E540D1">
              <w:rPr>
                <w:rFonts w:ascii="Arial Armenian" w:hAnsi="Arial Armenian" w:cs="Arial"/>
              </w:rPr>
              <w:t xml:space="preserve"> </w:t>
            </w:r>
            <w:r w:rsidRPr="00E540D1">
              <w:rPr>
                <w:rFonts w:ascii="Calibri" w:hAnsi="Calibri" w:cs="Calibri"/>
              </w:rPr>
              <w:t>окрашенного</w:t>
            </w:r>
            <w:r w:rsidRPr="00E540D1">
              <w:rPr>
                <w:rFonts w:ascii="Arial Armenian" w:hAnsi="Arial Armenian" w:cs="Arial"/>
              </w:rPr>
              <w:t xml:space="preserve"> </w:t>
            </w:r>
            <w:r w:rsidRPr="00E540D1">
              <w:rPr>
                <w:rFonts w:ascii="Calibri" w:hAnsi="Calibri" w:cs="Calibri"/>
              </w:rPr>
              <w:t>листа</w:t>
            </w:r>
            <w:r w:rsidRPr="00E540D1">
              <w:rPr>
                <w:rFonts w:ascii="Arial Armenian" w:hAnsi="Arial Armenian" w:cs="Arial"/>
              </w:rPr>
              <w:t xml:space="preserve"> </w:t>
            </w:r>
            <w:r w:rsidRPr="00E540D1">
              <w:rPr>
                <w:rFonts w:ascii="Calibri" w:hAnsi="Calibri" w:cs="Calibri"/>
              </w:rPr>
              <w:t>КП</w:t>
            </w:r>
            <w:r w:rsidRPr="00E540D1">
              <w:rPr>
                <w:rFonts w:ascii="Arial Armenian" w:hAnsi="Arial Armenian" w:cs="Arial"/>
              </w:rPr>
              <w:t>-21-05.</w:t>
            </w:r>
            <w:r w:rsidRPr="00E540D1">
              <w:rPr>
                <w:rFonts w:ascii="Calibri" w:hAnsi="Calibri" w:cs="Calibri"/>
              </w:rPr>
              <w:t>ммм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30,74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Передний</w:t>
            </w:r>
            <w:r w:rsidRPr="00E540D1">
              <w:rPr>
                <w:rFonts w:ascii="Arial Armenian" w:hAnsi="Arial Armenian" w:cs="Arial"/>
              </w:rPr>
              <w:t xml:space="preserve"> </w:t>
            </w:r>
            <w:r w:rsidRPr="00E540D1">
              <w:rPr>
                <w:rFonts w:ascii="Calibri" w:hAnsi="Calibri" w:cs="Calibri"/>
              </w:rPr>
              <w:t>фартук</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0,5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оцинкованный</w:t>
            </w:r>
            <w:r w:rsidRPr="00E540D1">
              <w:rPr>
                <w:rFonts w:ascii="Arial Armenian" w:hAnsi="Arial Armenian" w:cs="Arial"/>
              </w:rPr>
              <w:t xml:space="preserve"> </w:t>
            </w:r>
            <w:r w:rsidRPr="00E540D1">
              <w:rPr>
                <w:rFonts w:ascii="Calibri" w:hAnsi="Calibri" w:cs="Calibri"/>
              </w:rPr>
              <w:t>окрашенный</w:t>
            </w:r>
            <w:r w:rsidRPr="00E540D1">
              <w:rPr>
                <w:rFonts w:ascii="Arial Armenian" w:hAnsi="Arial Armenian" w:cs="Arial"/>
              </w:rPr>
              <w:t xml:space="preserve"> </w:t>
            </w:r>
            <w:r w:rsidRPr="00E540D1">
              <w:rPr>
                <w:rFonts w:ascii="Calibri" w:hAnsi="Calibri" w:cs="Calibri"/>
              </w:rPr>
              <w:t>плоский</w:t>
            </w:r>
            <w:r w:rsidRPr="00E540D1">
              <w:rPr>
                <w:rFonts w:ascii="Arial Armenian" w:hAnsi="Arial Armenian" w:cs="Arial"/>
              </w:rPr>
              <w:t xml:space="preserve"> </w:t>
            </w:r>
            <w:r w:rsidRPr="00E540D1">
              <w:rPr>
                <w:rFonts w:ascii="Calibri" w:hAnsi="Calibri" w:cs="Calibri"/>
              </w:rPr>
              <w:t>лист</w:t>
            </w:r>
            <w:r w:rsidRPr="00E540D1">
              <w:rPr>
                <w:rFonts w:ascii="Arial Armenian" w:hAnsi="Arial Armenian" w:cs="Arial"/>
              </w:rPr>
              <w:t xml:space="preserve"> (8,6 + 2,76)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11,36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6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металлической</w:t>
            </w:r>
            <w:r w:rsidRPr="00E540D1">
              <w:rPr>
                <w:rFonts w:ascii="Arial Armenian" w:hAnsi="Arial Armenian" w:cs="Arial"/>
              </w:rPr>
              <w:t xml:space="preserve"> </w:t>
            </w:r>
            <w:r w:rsidRPr="00E540D1">
              <w:rPr>
                <w:rFonts w:ascii="Calibri" w:hAnsi="Calibri" w:cs="Calibri"/>
              </w:rPr>
              <w:t>рейки</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простым</w:t>
            </w:r>
            <w:r w:rsidRPr="00E540D1">
              <w:rPr>
                <w:rFonts w:ascii="Arial Armenian" w:hAnsi="Arial Armenian" w:cs="Arial"/>
              </w:rPr>
              <w:t xml:space="preserve"> </w:t>
            </w:r>
            <w:r w:rsidRPr="00E540D1">
              <w:rPr>
                <w:rFonts w:ascii="Calibri" w:hAnsi="Calibri" w:cs="Calibri"/>
              </w:rPr>
              <w:t>разрезом</w:t>
            </w:r>
            <w:r w:rsidRPr="00E540D1">
              <w:rPr>
                <w:rFonts w:ascii="Arial Armenian" w:hAnsi="Arial Armenian" w:cs="Arial"/>
              </w:rPr>
              <w:t xml:space="preserve"> (1 </w:t>
            </w:r>
            <w:r w:rsidRPr="00E540D1">
              <w:rPr>
                <w:rFonts w:ascii="Calibri" w:hAnsi="Calibri" w:cs="Calibri"/>
              </w:rPr>
              <w:t>линия</w:t>
            </w:r>
            <w:r w:rsidRPr="00E540D1">
              <w:rPr>
                <w:rFonts w:ascii="Arial Armenian" w:hAnsi="Arial Armenian" w:cs="Arial"/>
              </w:rPr>
              <w:t xml:space="preserve"> - 18 </w:t>
            </w:r>
            <w:r w:rsidRPr="00E540D1">
              <w:rPr>
                <w:rFonts w:ascii="Calibri" w:hAnsi="Calibri" w:cs="Calibri"/>
              </w:rPr>
              <w:t>кг</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1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элементов</w:t>
            </w:r>
            <w:r w:rsidRPr="00E540D1">
              <w:rPr>
                <w:rFonts w:ascii="Arial Armenian" w:hAnsi="Arial Armenian" w:cs="Arial"/>
              </w:rPr>
              <w:t xml:space="preserve"> </w:t>
            </w:r>
            <w:r w:rsidRPr="00E540D1">
              <w:rPr>
                <w:rFonts w:ascii="Calibri" w:hAnsi="Calibri" w:cs="Calibri"/>
              </w:rPr>
              <w:t>антикоррозийной</w:t>
            </w:r>
            <w:r w:rsidRPr="00E540D1">
              <w:rPr>
                <w:rFonts w:ascii="Arial Armenian" w:hAnsi="Arial Armenian" w:cs="Arial"/>
              </w:rPr>
              <w:t xml:space="preserve"> </w:t>
            </w:r>
            <w:r w:rsidRPr="00E540D1">
              <w:rPr>
                <w:rFonts w:ascii="Calibri" w:hAnsi="Calibri" w:cs="Calibri"/>
              </w:rPr>
              <w:t>краской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16`</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2,31</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5B3907" w:rsidRDefault="00EC302F" w:rsidP="007B508D">
            <w:pPr>
              <w:jc w:val="center"/>
              <w:rPr>
                <w:rFonts w:ascii="Arial Armenian" w:hAnsi="Arial Armenian" w:cs="Arial"/>
                <w:sz w:val="20"/>
                <w:szCs w:val="20"/>
                <w:lang w:val="en-US"/>
              </w:rPr>
            </w:pPr>
            <w:r w:rsidRPr="00E540D1">
              <w:rPr>
                <w:rFonts w:ascii="Arial Armenian" w:hAnsi="Arial Armenian" w:cs="Arial"/>
                <w:b/>
                <w:bCs/>
                <w:sz w:val="20"/>
                <w:szCs w:val="20"/>
              </w:rPr>
              <w:t xml:space="preserve">17. </w:t>
            </w:r>
            <w:r>
              <w:rPr>
                <w:rFonts w:ascii="Arial" w:hAnsi="Arial" w:cs="Arial"/>
                <w:b/>
                <w:bCs/>
                <w:sz w:val="20"/>
                <w:szCs w:val="20"/>
                <w:lang w:val="hy-AM"/>
              </w:rPr>
              <w:t>ступень</w:t>
            </w:r>
            <w:r w:rsidRPr="00740980">
              <w:rPr>
                <w:rFonts w:ascii="Arial" w:hAnsi="Arial" w:cs="Arial"/>
                <w:b/>
                <w:bCs/>
                <w:sz w:val="20"/>
                <w:szCs w:val="20"/>
              </w:rPr>
              <w:t xml:space="preserve"> главного входа</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Вскрытие</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насыпном</w:t>
            </w:r>
            <w:r w:rsidRPr="00E540D1">
              <w:rPr>
                <w:rFonts w:ascii="Arial Armenian" w:hAnsi="Arial Armenian" w:cs="Arial"/>
              </w:rPr>
              <w:t xml:space="preserve"> </w:t>
            </w:r>
            <w:r w:rsidRPr="00E540D1">
              <w:rPr>
                <w:rFonts w:ascii="Calibri" w:hAnsi="Calibri" w:cs="Calibri"/>
              </w:rPr>
              <w:t>грунте</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Подпитка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ручным</w:t>
            </w:r>
            <w:r w:rsidRPr="00E540D1">
              <w:rPr>
                <w:rFonts w:ascii="Arial Armenian" w:hAnsi="Arial Armenian" w:cs="Arial"/>
              </w:rPr>
              <w:t xml:space="preserve"> </w:t>
            </w:r>
            <w:r w:rsidRPr="00E540D1">
              <w:rPr>
                <w:rFonts w:ascii="Calibri" w:hAnsi="Calibri" w:cs="Calibri"/>
              </w:rPr>
              <w:t>послойным</w:t>
            </w:r>
            <w:r w:rsidRPr="00E540D1">
              <w:rPr>
                <w:rFonts w:ascii="Arial Armenian" w:hAnsi="Arial Armenian" w:cs="Arial"/>
              </w:rPr>
              <w:t xml:space="preserve"> </w:t>
            </w:r>
            <w:r w:rsidRPr="00E540D1">
              <w:rPr>
                <w:rFonts w:ascii="Calibri" w:hAnsi="Calibri" w:cs="Calibri"/>
              </w:rPr>
              <w:t>уплотнением</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полив</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Излишки</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а</w:t>
            </w:r>
            <w:r w:rsidRPr="00E540D1">
              <w:rPr>
                <w:rFonts w:ascii="Arial Armenian" w:hAnsi="Arial Armenian" w:cs="Arial"/>
              </w:rPr>
              <w:t>/</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отвал</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транспорт</w:t>
            </w:r>
            <w:r w:rsidRPr="00E540D1">
              <w:rPr>
                <w:rFonts w:ascii="Arial Armenian" w:hAnsi="Arial Armenian" w:cs="Arial"/>
              </w:rPr>
              <w:t xml:space="preserve"> 1 </w:t>
            </w:r>
            <w:r w:rsidRPr="00E540D1">
              <w:rPr>
                <w:rFonts w:ascii="Calibri" w:hAnsi="Calibri" w:cs="Calibri"/>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3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Железобетонные</w:t>
            </w:r>
            <w:r w:rsidRPr="00E540D1">
              <w:rPr>
                <w:rFonts w:ascii="Arial Armenian" w:hAnsi="Arial Armenian" w:cs="Arial"/>
              </w:rPr>
              <w:t xml:space="preserve"> </w:t>
            </w:r>
            <w:r w:rsidRPr="00E540D1">
              <w:rPr>
                <w:rFonts w:ascii="Calibri" w:hAnsi="Calibri" w:cs="Calibri"/>
              </w:rPr>
              <w:t>боковые</w:t>
            </w:r>
            <w:r w:rsidRPr="00E540D1">
              <w:rPr>
                <w:rFonts w:ascii="Arial Armenian" w:hAnsi="Arial Armenian" w:cs="Arial"/>
              </w:rPr>
              <w:t xml:space="preserve"> </w:t>
            </w:r>
            <w:r w:rsidRPr="00E540D1">
              <w:rPr>
                <w:rFonts w:ascii="Calibri" w:hAnsi="Calibri" w:cs="Calibri"/>
              </w:rPr>
              <w:t>стенки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Лестница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площадка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B15 H = 120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ячейкой</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армирующей</w:t>
            </w:r>
            <w:r w:rsidRPr="00E540D1">
              <w:rPr>
                <w:rFonts w:ascii="Arial Armenian" w:hAnsi="Arial Armenian" w:cs="Arial"/>
              </w:rPr>
              <w:t xml:space="preserve"> </w:t>
            </w:r>
            <w:r w:rsidRPr="00E540D1">
              <w:rPr>
                <w:rFonts w:ascii="Calibri" w:hAnsi="Calibri" w:cs="Calibri"/>
              </w:rPr>
              <w:t>сеткой</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8 </w:t>
            </w:r>
            <w:r w:rsidRPr="00E540D1">
              <w:rPr>
                <w:rFonts w:ascii="Calibri" w:hAnsi="Calibri" w:cs="Calibri"/>
              </w:rPr>
              <w:t>А</w:t>
            </w:r>
            <w:r w:rsidRPr="00E540D1">
              <w:rPr>
                <w:rFonts w:ascii="Arial Armenian" w:hAnsi="Arial Armenian" w:cs="Arial"/>
              </w:rPr>
              <w:t>500</w:t>
            </w:r>
            <w:r w:rsidRPr="00E540D1">
              <w:rPr>
                <w:rFonts w:ascii="Calibri" w:hAnsi="Calibri" w:cs="Calibri"/>
              </w:rPr>
              <w:t>С</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Горизонтальные</w:t>
            </w:r>
            <w:r w:rsidRPr="00E540D1">
              <w:rPr>
                <w:rFonts w:ascii="Arial Armenian" w:hAnsi="Arial Armenian" w:cs="Arial"/>
              </w:rPr>
              <w:t xml:space="preserve"> </w:t>
            </w:r>
            <w:r w:rsidRPr="00E540D1">
              <w:rPr>
                <w:rFonts w:ascii="Calibri" w:hAnsi="Calibri" w:cs="Calibri"/>
              </w:rPr>
              <w:t>участки</w:t>
            </w:r>
            <w:r w:rsidRPr="00E540D1">
              <w:rPr>
                <w:rFonts w:ascii="Arial Armenian" w:hAnsi="Arial Armenian" w:cs="Arial"/>
              </w:rPr>
              <w:t xml:space="preserve"> </w:t>
            </w:r>
            <w:r w:rsidRPr="00E540D1">
              <w:rPr>
                <w:rFonts w:ascii="Calibri" w:hAnsi="Calibri" w:cs="Calibri"/>
              </w:rPr>
              <w:t>лестницы</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площадки</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15,2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7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тротуаров</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анкерные</w:t>
            </w:r>
            <w:r w:rsidRPr="00E540D1">
              <w:rPr>
                <w:rFonts w:ascii="Arial Armenian" w:hAnsi="Arial Armenian" w:cs="Arial"/>
              </w:rPr>
              <w:t xml:space="preserve"> </w:t>
            </w:r>
            <w:r w:rsidRPr="00E540D1">
              <w:rPr>
                <w:rFonts w:ascii="Calibri" w:hAnsi="Calibri" w:cs="Calibri"/>
              </w:rPr>
              <w:t>участки</w:t>
            </w:r>
            <w:r w:rsidRPr="00E540D1">
              <w:rPr>
                <w:rFonts w:ascii="Arial Armenian" w:hAnsi="Arial Armenian" w:cs="Arial"/>
              </w:rPr>
              <w:t xml:space="preserve"> </w:t>
            </w:r>
            <w:r w:rsidRPr="00E540D1">
              <w:rPr>
                <w:rFonts w:ascii="Calibri" w:hAnsi="Calibri" w:cs="Calibri"/>
              </w:rPr>
              <w:t>лестниц</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30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4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Базальт</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w:t>
            </w:r>
            <w:r w:rsidRPr="00E540D1">
              <w:rPr>
                <w:rFonts w:ascii="Calibri" w:hAnsi="Calibri" w:cs="Calibri"/>
              </w:rPr>
              <w:t>изголовье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полированной</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70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17`</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0,65</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Pr>
                <w:rFonts w:asciiTheme="minorHAnsi" w:hAnsiTheme="minorHAnsi" w:cs="Arial"/>
                <w:b/>
                <w:bCs/>
                <w:sz w:val="20"/>
                <w:szCs w:val="20"/>
                <w:lang w:val="hy-AM"/>
              </w:rPr>
              <w:t xml:space="preserve">         </w:t>
            </w:r>
            <w:r w:rsidRPr="00E540D1">
              <w:rPr>
                <w:rFonts w:ascii="Arial Armenian" w:hAnsi="Arial Armenian" w:cs="Arial"/>
                <w:b/>
                <w:bCs/>
                <w:sz w:val="20"/>
                <w:szCs w:val="20"/>
              </w:rPr>
              <w:t xml:space="preserve">18. </w:t>
            </w:r>
            <w:r>
              <w:rPr>
                <w:rFonts w:ascii="Arial" w:hAnsi="Arial" w:cs="Arial"/>
                <w:b/>
                <w:bCs/>
                <w:sz w:val="20"/>
                <w:szCs w:val="20"/>
                <w:lang w:val="hy-AM"/>
              </w:rPr>
              <w:t>ступени главного входа</w:t>
            </w:r>
            <w:r w:rsidRPr="00E540D1">
              <w:rPr>
                <w:rFonts w:ascii="Arial Armenian" w:hAnsi="Arial Armenian" w:cs="Arial"/>
                <w:b/>
                <w:bCs/>
                <w:sz w:val="20"/>
                <w:szCs w:val="20"/>
              </w:rPr>
              <w:t xml:space="preserve"> (</w:t>
            </w:r>
            <w:r w:rsidRPr="00E540D1">
              <w:rPr>
                <w:rFonts w:ascii="Arial" w:hAnsi="Arial" w:cs="Arial"/>
                <w:b/>
                <w:bCs/>
                <w:sz w:val="20"/>
                <w:szCs w:val="20"/>
              </w:rPr>
              <w:t>՞</w:t>
            </w:r>
            <w:r>
              <w:rPr>
                <w:rFonts w:ascii="Arial" w:hAnsi="Arial" w:cs="Arial"/>
                <w:b/>
                <w:bCs/>
                <w:sz w:val="20"/>
                <w:szCs w:val="20"/>
                <w:lang w:val="hy-AM"/>
              </w:rPr>
              <w:t>Г</w:t>
            </w:r>
            <w:r w:rsidRPr="00E540D1">
              <w:rPr>
                <w:rFonts w:ascii="Arial Armenian" w:hAnsi="Arial Armenian" w:cs="Arial"/>
                <w:b/>
                <w:bCs/>
                <w:sz w:val="20"/>
                <w:szCs w:val="20"/>
              </w:rPr>
              <w:t>-</w:t>
            </w:r>
            <w:r>
              <w:rPr>
                <w:rFonts w:ascii="Arial" w:hAnsi="Arial" w:cs="Arial"/>
                <w:b/>
                <w:bCs/>
                <w:sz w:val="20"/>
                <w:szCs w:val="20"/>
                <w:lang w:val="hy-AM"/>
              </w:rPr>
              <w:t>Д</w:t>
            </w:r>
            <w:r w:rsidRPr="00E540D1">
              <w:rPr>
                <w:rFonts w:ascii="Arial" w:hAnsi="Arial" w:cs="Arial"/>
                <w:b/>
                <w:bCs/>
                <w:sz w:val="20"/>
                <w:szCs w:val="20"/>
              </w:rPr>
              <w:t>՞</w:t>
            </w:r>
            <w:r w:rsidRPr="00E540D1">
              <w:rPr>
                <w:rFonts w:ascii="Arial Armenian" w:hAnsi="Arial Armenian" w:cs="Arial"/>
                <w:b/>
                <w:bCs/>
                <w:sz w:val="20"/>
                <w:szCs w:val="20"/>
              </w:rPr>
              <w:t xml:space="preserve"> </w:t>
            </w:r>
            <w:r>
              <w:rPr>
                <w:rFonts w:ascii="Arial" w:hAnsi="Arial" w:cs="Arial"/>
                <w:b/>
                <w:bCs/>
                <w:sz w:val="20"/>
                <w:szCs w:val="20"/>
              </w:rPr>
              <w:t>и</w:t>
            </w:r>
            <w:r w:rsidRPr="00E540D1">
              <w:rPr>
                <w:rFonts w:ascii="Arial Armenian" w:hAnsi="Arial Armenian" w:cs="Arial"/>
                <w:b/>
                <w:bCs/>
                <w:sz w:val="20"/>
                <w:szCs w:val="20"/>
              </w:rPr>
              <w:t xml:space="preserve"> </w:t>
            </w:r>
            <w:r w:rsidRPr="00E540D1">
              <w:rPr>
                <w:rFonts w:ascii="Arial" w:hAnsi="Arial" w:cs="Arial"/>
                <w:b/>
                <w:bCs/>
                <w:sz w:val="20"/>
                <w:szCs w:val="20"/>
              </w:rPr>
              <w:t>՞</w:t>
            </w:r>
            <w:r>
              <w:rPr>
                <w:rFonts w:ascii="Arial" w:hAnsi="Arial" w:cs="Arial"/>
                <w:b/>
                <w:bCs/>
                <w:sz w:val="20"/>
                <w:szCs w:val="20"/>
                <w:lang w:val="hy-AM"/>
              </w:rPr>
              <w:t>Д</w:t>
            </w:r>
            <w:r w:rsidRPr="00E540D1">
              <w:rPr>
                <w:rFonts w:ascii="Arial Armenian" w:hAnsi="Arial Armenian" w:cs="Arial"/>
                <w:b/>
                <w:bCs/>
                <w:sz w:val="20"/>
                <w:szCs w:val="20"/>
              </w:rPr>
              <w:t>-</w:t>
            </w:r>
            <w:r>
              <w:rPr>
                <w:rFonts w:ascii="Arial" w:hAnsi="Arial" w:cs="Arial"/>
                <w:b/>
                <w:bCs/>
                <w:sz w:val="20"/>
                <w:szCs w:val="20"/>
                <w:lang w:val="hy-AM"/>
              </w:rPr>
              <w:t>Г</w:t>
            </w:r>
            <w:r w:rsidRPr="00E540D1">
              <w:rPr>
                <w:rFonts w:ascii="Arial" w:hAnsi="Arial" w:cs="Arial"/>
                <w:b/>
                <w:bCs/>
                <w:sz w:val="20"/>
                <w:szCs w:val="20"/>
              </w:rPr>
              <w:t>՞</w:t>
            </w:r>
            <w:r w:rsidRPr="00E540D1">
              <w:rPr>
                <w:rFonts w:ascii="Arial Armenian" w:hAnsi="Arial Armenian" w:cs="Arial"/>
                <w:b/>
                <w:bCs/>
                <w:sz w:val="20"/>
                <w:szCs w:val="20"/>
              </w:rPr>
              <w:t>)</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Вскрытие</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насыпном</w:t>
            </w:r>
            <w:r w:rsidRPr="00E540D1">
              <w:rPr>
                <w:rFonts w:ascii="Arial Armenian" w:hAnsi="Arial Armenian" w:cs="Arial"/>
              </w:rPr>
              <w:t xml:space="preserve"> </w:t>
            </w:r>
            <w:r w:rsidRPr="00E540D1">
              <w:rPr>
                <w:rFonts w:ascii="Calibri" w:hAnsi="Calibri" w:cs="Calibri"/>
              </w:rPr>
              <w:t>грунте</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Подпитка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ручным</w:t>
            </w:r>
            <w:r w:rsidRPr="00E540D1">
              <w:rPr>
                <w:rFonts w:ascii="Arial Armenian" w:hAnsi="Arial Armenian" w:cs="Arial"/>
              </w:rPr>
              <w:t xml:space="preserve"> </w:t>
            </w:r>
            <w:r w:rsidRPr="00E540D1">
              <w:rPr>
                <w:rFonts w:ascii="Calibri" w:hAnsi="Calibri" w:cs="Calibri"/>
              </w:rPr>
              <w:t>послойным</w:t>
            </w:r>
            <w:r w:rsidRPr="00E540D1">
              <w:rPr>
                <w:rFonts w:ascii="Arial Armenian" w:hAnsi="Arial Armenian" w:cs="Arial"/>
              </w:rPr>
              <w:t xml:space="preserve"> </w:t>
            </w:r>
            <w:r w:rsidRPr="00E540D1">
              <w:rPr>
                <w:rFonts w:ascii="Calibri" w:hAnsi="Calibri" w:cs="Calibri"/>
              </w:rPr>
              <w:t>уплотнением</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полив</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Излишки</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а</w:t>
            </w:r>
            <w:r w:rsidRPr="00E540D1">
              <w:rPr>
                <w:rFonts w:ascii="Arial Armenian" w:hAnsi="Arial Armenian" w:cs="Arial"/>
              </w:rPr>
              <w:t>/</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отвал</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транспорт</w:t>
            </w:r>
            <w:r w:rsidRPr="00E540D1">
              <w:rPr>
                <w:rFonts w:ascii="Arial Armenian" w:hAnsi="Arial Armenian" w:cs="Arial"/>
              </w:rPr>
              <w:t xml:space="preserve"> 1 </w:t>
            </w:r>
            <w:r w:rsidRPr="00E540D1">
              <w:rPr>
                <w:rFonts w:ascii="Calibri" w:hAnsi="Calibri" w:cs="Calibri"/>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3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Железобетонные</w:t>
            </w:r>
            <w:r w:rsidRPr="00E540D1">
              <w:rPr>
                <w:rFonts w:ascii="Arial Armenian" w:hAnsi="Arial Armenian" w:cs="Arial"/>
              </w:rPr>
              <w:t xml:space="preserve"> </w:t>
            </w:r>
            <w:r w:rsidRPr="00E540D1">
              <w:rPr>
                <w:rFonts w:ascii="Calibri" w:hAnsi="Calibri" w:cs="Calibri"/>
              </w:rPr>
              <w:t>боковые</w:t>
            </w:r>
            <w:r w:rsidRPr="00E540D1">
              <w:rPr>
                <w:rFonts w:ascii="Arial Armenian" w:hAnsi="Arial Armenian" w:cs="Arial"/>
              </w:rPr>
              <w:t xml:space="preserve"> </w:t>
            </w:r>
            <w:r w:rsidRPr="00E540D1">
              <w:rPr>
                <w:rFonts w:ascii="Calibri" w:hAnsi="Calibri" w:cs="Calibri"/>
              </w:rPr>
              <w:t>стенки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Лестница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площадка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B15 H = 120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ячейкой</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армирующей</w:t>
            </w:r>
            <w:r w:rsidRPr="00E540D1">
              <w:rPr>
                <w:rFonts w:ascii="Arial Armenian" w:hAnsi="Arial Armenian" w:cs="Arial"/>
              </w:rPr>
              <w:t xml:space="preserve"> </w:t>
            </w:r>
            <w:r w:rsidRPr="00E540D1">
              <w:rPr>
                <w:rFonts w:ascii="Calibri" w:hAnsi="Calibri" w:cs="Calibri"/>
              </w:rPr>
              <w:t>сеткой</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8 </w:t>
            </w:r>
            <w:r w:rsidRPr="00E540D1">
              <w:rPr>
                <w:rFonts w:ascii="Calibri" w:hAnsi="Calibri" w:cs="Calibri"/>
              </w:rPr>
              <w:t>А</w:t>
            </w:r>
            <w:r w:rsidRPr="00E540D1">
              <w:rPr>
                <w:rFonts w:ascii="Arial Armenian" w:hAnsi="Arial Armenian" w:cs="Arial"/>
              </w:rPr>
              <w:t>500</w:t>
            </w:r>
            <w:r w:rsidRPr="00E540D1">
              <w:rPr>
                <w:rFonts w:ascii="Calibri" w:hAnsi="Calibri" w:cs="Calibri"/>
              </w:rPr>
              <w:t>С</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0,037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1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Горизонтальные</w:t>
            </w:r>
            <w:r w:rsidRPr="00E540D1">
              <w:rPr>
                <w:rFonts w:ascii="Arial Armenian" w:hAnsi="Arial Armenian" w:cs="Arial"/>
              </w:rPr>
              <w:t xml:space="preserve"> </w:t>
            </w:r>
            <w:r w:rsidRPr="00E540D1">
              <w:rPr>
                <w:rFonts w:ascii="Calibri" w:hAnsi="Calibri" w:cs="Calibri"/>
              </w:rPr>
              <w:t>участки</w:t>
            </w:r>
            <w:r w:rsidRPr="00E540D1">
              <w:rPr>
                <w:rFonts w:ascii="Arial Armenian" w:hAnsi="Arial Armenian" w:cs="Arial"/>
              </w:rPr>
              <w:t xml:space="preserve"> </w:t>
            </w:r>
            <w:r w:rsidRPr="00E540D1">
              <w:rPr>
                <w:rFonts w:ascii="Calibri" w:hAnsi="Calibri" w:cs="Calibri"/>
              </w:rPr>
              <w:t>лестницы</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площадки</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1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тротуаров</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анкерные</w:t>
            </w:r>
            <w:r w:rsidRPr="00E540D1">
              <w:rPr>
                <w:rFonts w:ascii="Arial Armenian" w:hAnsi="Arial Armenian" w:cs="Arial"/>
              </w:rPr>
              <w:t xml:space="preserve"> </w:t>
            </w:r>
            <w:r w:rsidRPr="00E540D1">
              <w:rPr>
                <w:rFonts w:ascii="Calibri" w:hAnsi="Calibri" w:cs="Calibri"/>
              </w:rPr>
              <w:t>участки</w:t>
            </w:r>
            <w:r w:rsidRPr="00E540D1">
              <w:rPr>
                <w:rFonts w:ascii="Arial Armenian" w:hAnsi="Arial Armenian" w:cs="Arial"/>
              </w:rPr>
              <w:t xml:space="preserve"> </w:t>
            </w:r>
            <w:r w:rsidRPr="00E540D1">
              <w:rPr>
                <w:rFonts w:ascii="Calibri" w:hAnsi="Calibri" w:cs="Calibri"/>
              </w:rPr>
              <w:t>лестниц</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30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1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Базальт</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w:t>
            </w:r>
            <w:r w:rsidRPr="00E540D1">
              <w:rPr>
                <w:rFonts w:ascii="Calibri" w:hAnsi="Calibri" w:cs="Calibri"/>
              </w:rPr>
              <w:t>изголовье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полированной</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70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8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Бурение</w:t>
            </w:r>
            <w:r w:rsidRPr="00E540D1">
              <w:rPr>
                <w:rFonts w:ascii="Arial Armenian" w:hAnsi="Arial Armenian" w:cs="Arial"/>
              </w:rPr>
              <w:t xml:space="preserve"> </w:t>
            </w:r>
            <w:r w:rsidRPr="00E540D1">
              <w:rPr>
                <w:rFonts w:ascii="Calibri" w:hAnsi="Calibri" w:cs="Calibri"/>
              </w:rPr>
              <w:t>отверстий</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стенах</w:t>
            </w:r>
            <w:r w:rsidRPr="00E540D1">
              <w:rPr>
                <w:rFonts w:ascii="Arial Armenian" w:hAnsi="Arial Armenian" w:cs="Arial"/>
              </w:rPr>
              <w:t xml:space="preserve">, </w:t>
            </w: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анкеров</w:t>
            </w:r>
            <w:r w:rsidRPr="00E540D1">
              <w:rPr>
                <w:rFonts w:ascii="Arial Armenian" w:hAnsi="Arial Armenian" w:cs="Arial"/>
              </w:rPr>
              <w:t xml:space="preserve"> 14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давлением</w:t>
            </w:r>
            <w:r w:rsidRPr="00E540D1">
              <w:rPr>
                <w:rFonts w:ascii="Arial Armenian" w:hAnsi="Arial Armenian" w:cs="Arial"/>
              </w:rPr>
              <w:t xml:space="preserve"> </w:t>
            </w:r>
            <w:r w:rsidRPr="00E540D1">
              <w:rPr>
                <w:rFonts w:ascii="Calibri" w:hAnsi="Calibri" w:cs="Calibri"/>
              </w:rPr>
              <w:t>полимерцементного</w:t>
            </w:r>
            <w:r w:rsidRPr="00E540D1">
              <w:rPr>
                <w:rFonts w:ascii="Arial Armenian" w:hAnsi="Arial Armenian" w:cs="Arial"/>
              </w:rPr>
              <w:t xml:space="preserve"> </w:t>
            </w:r>
            <w:r w:rsidRPr="00E540D1">
              <w:rPr>
                <w:rFonts w:ascii="Calibri" w:hAnsi="Calibri" w:cs="Calibri"/>
              </w:rPr>
              <w:t>раствора</w:t>
            </w:r>
            <w:r w:rsidRPr="00E540D1">
              <w:rPr>
                <w:rFonts w:ascii="Arial Armenian" w:hAnsi="Arial Armenian" w:cs="Arial"/>
              </w:rPr>
              <w:t xml:space="preserve"> L=40 </w:t>
            </w:r>
            <w:r w:rsidRPr="00E540D1">
              <w:rPr>
                <w:rFonts w:ascii="Calibri" w:hAnsi="Calibri" w:cs="Calibri"/>
              </w:rPr>
              <w:t>см</w:t>
            </w:r>
            <w:r w:rsidRPr="00E540D1">
              <w:rPr>
                <w:rFonts w:ascii="Arial Armenian" w:hAnsi="Arial Armenian" w:cs="Arial"/>
              </w:rPr>
              <w:t xml:space="preserve"> (6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975FAD" w:rsidRDefault="00EC302F" w:rsidP="007B508D">
            <w:pPr>
              <w:jc w:val="center"/>
              <w:rPr>
                <w:rFonts w:ascii="Arial Armenian" w:hAnsi="Arial Armenian" w:cs="Arial"/>
                <w:sz w:val="20"/>
                <w:szCs w:val="20"/>
                <w:lang w:val="hy-AM"/>
              </w:rPr>
            </w:pPr>
            <w:r>
              <w:rPr>
                <w:rFonts w:ascii="Arial" w:hAnsi="Arial" w:cs="Arial"/>
                <w:sz w:val="20"/>
                <w:szCs w:val="20"/>
                <w:lang w:val="hy-AM"/>
              </w:rPr>
              <w:t>кг</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4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Изготовление</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w:t>
            </w: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каркаса</w:t>
            </w:r>
            <w:r w:rsidRPr="00E540D1">
              <w:rPr>
                <w:rFonts w:ascii="Arial Armenian" w:hAnsi="Arial Armenian" w:cs="Arial"/>
              </w:rPr>
              <w:t xml:space="preserve"> </w:t>
            </w:r>
            <w:r w:rsidRPr="00E540D1">
              <w:rPr>
                <w:rFonts w:ascii="Calibri" w:hAnsi="Calibri" w:cs="Calibri"/>
              </w:rPr>
              <w:t>навеса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труба</w:t>
            </w:r>
            <w:r w:rsidRPr="00E540D1">
              <w:rPr>
                <w:rFonts w:ascii="Arial Armenian" w:hAnsi="Arial Armenian" w:cs="Arial"/>
              </w:rPr>
              <w:t xml:space="preserve"> 30</w:t>
            </w:r>
            <w:r w:rsidRPr="00E540D1">
              <w:rPr>
                <w:rFonts w:ascii="Calibri" w:hAnsi="Calibri" w:cs="Calibri"/>
              </w:rPr>
              <w:t>х</w:t>
            </w:r>
            <w:r w:rsidRPr="00E540D1">
              <w:rPr>
                <w:rFonts w:ascii="Arial Armenian" w:hAnsi="Arial Armenian" w:cs="Arial"/>
              </w:rPr>
              <w:t>20</w:t>
            </w:r>
            <w:r w:rsidRPr="00E540D1">
              <w:rPr>
                <w:rFonts w:ascii="Calibri" w:hAnsi="Calibri" w:cs="Calibri"/>
              </w:rPr>
              <w:t>х</w:t>
            </w:r>
            <w:r w:rsidRPr="00E540D1">
              <w:rPr>
                <w:rFonts w:ascii="Arial Armenian" w:hAnsi="Arial Armenian" w:cs="Arial"/>
              </w:rPr>
              <w:t xml:space="preserve">3 </w:t>
            </w:r>
            <w:r w:rsidRPr="00E540D1">
              <w:rPr>
                <w:rFonts w:ascii="Calibri" w:hAnsi="Calibri" w:cs="Calibri"/>
              </w:rPr>
              <w:t>мм</w:t>
            </w:r>
            <w:r w:rsidRPr="00E540D1">
              <w:rPr>
                <w:rFonts w:ascii="Arial Armenian" w:hAnsi="Arial Armenian" w:cs="Arial"/>
              </w:rPr>
              <w:t xml:space="preserve">: 68,2 </w:t>
            </w:r>
            <w:r w:rsidRPr="00E540D1">
              <w:rPr>
                <w:rFonts w:ascii="Calibri" w:hAnsi="Calibri" w:cs="Calibri"/>
              </w:rPr>
              <w:t>линии</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0,133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Фартук</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0,5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оцинкованный</w:t>
            </w:r>
            <w:r w:rsidRPr="00E540D1">
              <w:rPr>
                <w:rFonts w:ascii="Arial Armenian" w:hAnsi="Arial Armenian" w:cs="Arial"/>
              </w:rPr>
              <w:t xml:space="preserve"> </w:t>
            </w:r>
            <w:r w:rsidRPr="00E540D1">
              <w:rPr>
                <w:rFonts w:ascii="Calibri" w:hAnsi="Calibri" w:cs="Calibri"/>
              </w:rPr>
              <w:t>окрашенный</w:t>
            </w:r>
            <w:r w:rsidRPr="00E540D1">
              <w:rPr>
                <w:rFonts w:ascii="Arial Armenian" w:hAnsi="Arial Armenian" w:cs="Arial"/>
              </w:rPr>
              <w:t xml:space="preserve"> </w:t>
            </w:r>
            <w:r w:rsidRPr="00E540D1">
              <w:rPr>
                <w:rFonts w:ascii="Calibri" w:hAnsi="Calibri" w:cs="Calibri"/>
              </w:rPr>
              <w:t>плоский</w:t>
            </w:r>
            <w:r w:rsidRPr="00E540D1">
              <w:rPr>
                <w:rFonts w:ascii="Arial Armenian" w:hAnsi="Arial Armenian" w:cs="Arial"/>
              </w:rPr>
              <w:t xml:space="preserve"> </w:t>
            </w:r>
            <w:r w:rsidRPr="00E540D1">
              <w:rPr>
                <w:rFonts w:ascii="Calibri" w:hAnsi="Calibri" w:cs="Calibri"/>
              </w:rPr>
              <w:t>лист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Двухслойная</w:t>
            </w:r>
            <w:r w:rsidRPr="00E540D1">
              <w:rPr>
                <w:rFonts w:ascii="Arial Armenian" w:hAnsi="Arial Armenian" w:cs="Arial"/>
              </w:rPr>
              <w:t xml:space="preserve"> </w:t>
            </w: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металлического</w:t>
            </w:r>
            <w:r w:rsidRPr="00E540D1">
              <w:rPr>
                <w:rFonts w:ascii="Arial Armenian" w:hAnsi="Arial Armenian" w:cs="Arial"/>
              </w:rPr>
              <w:t xml:space="preserve"> </w:t>
            </w:r>
            <w:r w:rsidRPr="00E540D1">
              <w:rPr>
                <w:rFonts w:ascii="Calibri" w:hAnsi="Calibri" w:cs="Calibri"/>
              </w:rPr>
              <w:t>каркаса</w:t>
            </w:r>
            <w:r w:rsidRPr="00E540D1">
              <w:rPr>
                <w:rFonts w:ascii="Arial Armenian" w:hAnsi="Arial Armenian" w:cs="Arial"/>
              </w:rPr>
              <w:t xml:space="preserve"> </w:t>
            </w:r>
            <w:r w:rsidRPr="00E540D1">
              <w:rPr>
                <w:rFonts w:ascii="Calibri" w:hAnsi="Calibri" w:cs="Calibri"/>
              </w:rPr>
              <w:t>антикоррозийной</w:t>
            </w:r>
            <w:r w:rsidRPr="00E540D1">
              <w:rPr>
                <w:rFonts w:ascii="Arial Armenian" w:hAnsi="Arial Armenian" w:cs="Arial"/>
              </w:rPr>
              <w:t xml:space="preserve"> </w:t>
            </w:r>
            <w:r w:rsidRPr="00E540D1">
              <w:rPr>
                <w:rFonts w:ascii="Calibri" w:hAnsi="Calibri" w:cs="Calibri"/>
              </w:rPr>
              <w:t>краской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9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фонаря</w:t>
            </w:r>
            <w:r w:rsidRPr="00E540D1">
              <w:rPr>
                <w:rFonts w:ascii="Arial Armenian" w:hAnsi="Arial Armenian" w:cs="Arial"/>
              </w:rPr>
              <w:t xml:space="preserve"> </w:t>
            </w:r>
            <w:r w:rsidRPr="00E540D1">
              <w:rPr>
                <w:rFonts w:ascii="Calibri" w:hAnsi="Calibri" w:cs="Calibri"/>
              </w:rPr>
              <w:t>темно</w:t>
            </w:r>
            <w:r w:rsidRPr="00E540D1">
              <w:rPr>
                <w:rFonts w:ascii="Arial Armenian" w:hAnsi="Arial Armenian" w:cs="Arial"/>
              </w:rPr>
              <w:t>-</w:t>
            </w:r>
            <w:r w:rsidRPr="00E540D1">
              <w:rPr>
                <w:rFonts w:ascii="Calibri" w:hAnsi="Calibri" w:cs="Calibri"/>
              </w:rPr>
              <w:t>коричневым</w:t>
            </w:r>
            <w:r w:rsidRPr="00E540D1">
              <w:rPr>
                <w:rFonts w:ascii="Arial Armenian" w:hAnsi="Arial Armenian" w:cs="Arial"/>
              </w:rPr>
              <w:t xml:space="preserve"> </w:t>
            </w:r>
            <w:r w:rsidRPr="00E540D1">
              <w:rPr>
                <w:rFonts w:ascii="Calibri" w:hAnsi="Calibri" w:cs="Calibri"/>
              </w:rPr>
              <w:t>бикарбонатом</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12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6,74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0066784D">
              <w:rPr>
                <w:rFonts w:ascii="Arial Armenian" w:hAnsi="Arial Armenian" w:cs="Arial"/>
                <w:b/>
                <w:bCs/>
                <w:sz w:val="20"/>
                <w:szCs w:val="20"/>
              </w:rPr>
              <w:t>18</w:t>
            </w:r>
            <w:r w:rsidRPr="00E540D1">
              <w:rPr>
                <w:rFonts w:ascii="Arial Armenian" w:hAnsi="Arial Armenian" w:cs="Arial"/>
                <w:b/>
                <w:bCs/>
                <w:sz w:val="20"/>
                <w:szCs w:val="20"/>
              </w:rPr>
              <w:t>`</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0,54 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66784D" w:rsidP="007B508D">
            <w:pPr>
              <w:jc w:val="center"/>
              <w:rPr>
                <w:rFonts w:ascii="Arial Armenian" w:hAnsi="Arial Armenian" w:cs="Arial"/>
                <w:sz w:val="20"/>
                <w:szCs w:val="20"/>
              </w:rPr>
            </w:pPr>
            <w:r>
              <w:rPr>
                <w:rFonts w:ascii="Arial Armenian" w:hAnsi="Arial Armenian" w:cs="Arial"/>
                <w:b/>
                <w:bCs/>
                <w:sz w:val="20"/>
                <w:szCs w:val="20"/>
              </w:rPr>
              <w:t>19</w:t>
            </w:r>
            <w:r w:rsidR="00EC302F" w:rsidRPr="00E540D1">
              <w:rPr>
                <w:rFonts w:ascii="Arial Armenian" w:hAnsi="Arial Armenian" w:cs="Arial"/>
                <w:b/>
                <w:bCs/>
                <w:sz w:val="20"/>
                <w:szCs w:val="20"/>
              </w:rPr>
              <w:t xml:space="preserve">. </w:t>
            </w:r>
            <w:r w:rsidR="00EC302F">
              <w:rPr>
                <w:rFonts w:ascii="Calibri" w:hAnsi="Calibri" w:cs="Calibri"/>
                <w:b/>
                <w:bCs/>
                <w:sz w:val="20"/>
                <w:szCs w:val="20"/>
                <w:lang w:val="hy-AM"/>
              </w:rPr>
              <w:t xml:space="preserve">ступень </w:t>
            </w:r>
            <w:r w:rsidR="00EC302F">
              <w:rPr>
                <w:rFonts w:ascii="Arial" w:hAnsi="Arial" w:cs="Arial"/>
                <w:b/>
                <w:bCs/>
                <w:sz w:val="20"/>
                <w:szCs w:val="20"/>
              </w:rPr>
              <w:t>вторичного</w:t>
            </w:r>
            <w:r w:rsidR="00EC302F" w:rsidRPr="00937719">
              <w:rPr>
                <w:rFonts w:ascii="Arial" w:hAnsi="Arial" w:cs="Arial"/>
                <w:b/>
                <w:bCs/>
                <w:sz w:val="20"/>
                <w:szCs w:val="20"/>
              </w:rPr>
              <w:t xml:space="preserve"> вход</w:t>
            </w:r>
            <w:r w:rsidR="00EC302F">
              <w:rPr>
                <w:rFonts w:ascii="Arial" w:hAnsi="Arial" w:cs="Arial"/>
                <w:b/>
                <w:bCs/>
                <w:sz w:val="20"/>
                <w:szCs w:val="20"/>
                <w:lang w:val="hy-AM"/>
              </w:rPr>
              <w:t>а</w:t>
            </w:r>
            <w:r w:rsidR="00EC302F" w:rsidRPr="00937719">
              <w:rPr>
                <w:rFonts w:ascii="Arial" w:hAnsi="Arial" w:cs="Arial"/>
                <w:b/>
                <w:bCs/>
                <w:sz w:val="20"/>
                <w:szCs w:val="20"/>
              </w:rPr>
              <w:t xml:space="preserve"> </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Вскрытие</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насыпном</w:t>
            </w:r>
            <w:r w:rsidRPr="00E540D1">
              <w:rPr>
                <w:rFonts w:ascii="Arial Armenian" w:hAnsi="Arial Armenian" w:cs="Arial"/>
              </w:rPr>
              <w:t xml:space="preserve"> </w:t>
            </w:r>
            <w:r w:rsidRPr="00E540D1">
              <w:rPr>
                <w:rFonts w:ascii="Calibri" w:hAnsi="Calibri" w:cs="Calibri"/>
              </w:rPr>
              <w:t>грунте</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Подпитка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ручным</w:t>
            </w:r>
            <w:r w:rsidRPr="00E540D1">
              <w:rPr>
                <w:rFonts w:ascii="Arial Armenian" w:hAnsi="Arial Armenian" w:cs="Arial"/>
              </w:rPr>
              <w:t xml:space="preserve"> </w:t>
            </w:r>
            <w:r w:rsidRPr="00E540D1">
              <w:rPr>
                <w:rFonts w:ascii="Calibri" w:hAnsi="Calibri" w:cs="Calibri"/>
              </w:rPr>
              <w:t>послойным</w:t>
            </w:r>
            <w:r w:rsidRPr="00E540D1">
              <w:rPr>
                <w:rFonts w:ascii="Arial Armenian" w:hAnsi="Arial Armenian" w:cs="Arial"/>
              </w:rPr>
              <w:t xml:space="preserve"> </w:t>
            </w:r>
            <w:r w:rsidRPr="00E540D1">
              <w:rPr>
                <w:rFonts w:ascii="Calibri" w:hAnsi="Calibri" w:cs="Calibri"/>
              </w:rPr>
              <w:t>уплотнением</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полив</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0,97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Излишки</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а</w:t>
            </w:r>
            <w:r w:rsidRPr="00E540D1">
              <w:rPr>
                <w:rFonts w:ascii="Arial Armenian" w:hAnsi="Arial Armenian" w:cs="Arial"/>
              </w:rPr>
              <w:t>/</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отвал</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транспорт</w:t>
            </w:r>
            <w:r w:rsidRPr="00E540D1">
              <w:rPr>
                <w:rFonts w:ascii="Arial Armenian" w:hAnsi="Arial Armenian" w:cs="Arial"/>
              </w:rPr>
              <w:t xml:space="preserve"> 1 </w:t>
            </w:r>
            <w:r w:rsidRPr="00E540D1">
              <w:rPr>
                <w:rFonts w:ascii="Calibri" w:hAnsi="Calibri" w:cs="Calibri"/>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Железобетонные</w:t>
            </w:r>
            <w:r w:rsidRPr="00E540D1">
              <w:rPr>
                <w:rFonts w:ascii="Arial Armenian" w:hAnsi="Arial Armenian" w:cs="Arial"/>
              </w:rPr>
              <w:t xml:space="preserve"> </w:t>
            </w:r>
            <w:r w:rsidRPr="00E540D1">
              <w:rPr>
                <w:rFonts w:ascii="Calibri" w:hAnsi="Calibri" w:cs="Calibri"/>
              </w:rPr>
              <w:t>боковые</w:t>
            </w:r>
            <w:r w:rsidRPr="00E540D1">
              <w:rPr>
                <w:rFonts w:ascii="Arial Armenian" w:hAnsi="Arial Armenian" w:cs="Arial"/>
              </w:rPr>
              <w:t xml:space="preserve"> </w:t>
            </w:r>
            <w:r w:rsidRPr="00E540D1">
              <w:rPr>
                <w:rFonts w:ascii="Calibri" w:hAnsi="Calibri" w:cs="Calibri"/>
              </w:rPr>
              <w:t>стенки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Лестница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площадка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B15 H = 120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Армирование</w:t>
            </w:r>
            <w:r w:rsidRPr="00E540D1">
              <w:rPr>
                <w:rFonts w:ascii="Arial Armenian" w:hAnsi="Arial Armenian" w:cs="Arial"/>
              </w:rPr>
              <w:t xml:space="preserve"> </w:t>
            </w:r>
            <w:r w:rsidRPr="00E540D1">
              <w:rPr>
                <w:rFonts w:ascii="Calibri" w:hAnsi="Calibri" w:cs="Calibri"/>
              </w:rPr>
              <w:t>ячейкой</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армирующей</w:t>
            </w:r>
            <w:r w:rsidRPr="00E540D1">
              <w:rPr>
                <w:rFonts w:ascii="Arial Armenian" w:hAnsi="Arial Armenian" w:cs="Arial"/>
              </w:rPr>
              <w:t xml:space="preserve"> </w:t>
            </w:r>
            <w:r w:rsidRPr="00E540D1">
              <w:rPr>
                <w:rFonts w:ascii="Calibri" w:hAnsi="Calibri" w:cs="Calibri"/>
              </w:rPr>
              <w:t>сеткой</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8 </w:t>
            </w:r>
            <w:r w:rsidRPr="00E540D1">
              <w:rPr>
                <w:rFonts w:ascii="Calibri" w:hAnsi="Calibri" w:cs="Calibri"/>
              </w:rPr>
              <w:t>А</w:t>
            </w:r>
            <w:r w:rsidRPr="00E540D1">
              <w:rPr>
                <w:rFonts w:ascii="Arial Armenian" w:hAnsi="Arial Armenian" w:cs="Arial"/>
              </w:rPr>
              <w:t>500</w:t>
            </w:r>
            <w:r w:rsidRPr="00E540D1">
              <w:rPr>
                <w:rFonts w:ascii="Calibri" w:hAnsi="Calibri" w:cs="Calibri"/>
              </w:rPr>
              <w:t>С</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0,018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Горизонтальные</w:t>
            </w:r>
            <w:r w:rsidRPr="00E540D1">
              <w:rPr>
                <w:rFonts w:ascii="Arial Armenian" w:hAnsi="Arial Armenian" w:cs="Arial"/>
              </w:rPr>
              <w:t xml:space="preserve"> </w:t>
            </w:r>
            <w:r w:rsidRPr="00E540D1">
              <w:rPr>
                <w:rFonts w:ascii="Calibri" w:hAnsi="Calibri" w:cs="Calibri"/>
              </w:rPr>
              <w:t>участки</w:t>
            </w:r>
            <w:r w:rsidRPr="00E540D1">
              <w:rPr>
                <w:rFonts w:ascii="Arial Armenian" w:hAnsi="Arial Armenian" w:cs="Arial"/>
              </w:rPr>
              <w:t xml:space="preserve"> </w:t>
            </w:r>
            <w:r w:rsidRPr="00E540D1">
              <w:rPr>
                <w:rFonts w:ascii="Calibri" w:hAnsi="Calibri" w:cs="Calibri"/>
              </w:rPr>
              <w:t>лестницы</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площадки</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1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тротуаров</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анкерные</w:t>
            </w:r>
            <w:r w:rsidRPr="00E540D1">
              <w:rPr>
                <w:rFonts w:ascii="Arial Armenian" w:hAnsi="Arial Armenian" w:cs="Arial"/>
              </w:rPr>
              <w:t xml:space="preserve"> </w:t>
            </w:r>
            <w:r w:rsidRPr="00E540D1">
              <w:rPr>
                <w:rFonts w:ascii="Calibri" w:hAnsi="Calibri" w:cs="Calibri"/>
              </w:rPr>
              <w:t>участки</w:t>
            </w:r>
            <w:r w:rsidRPr="00E540D1">
              <w:rPr>
                <w:rFonts w:ascii="Arial Armenian" w:hAnsi="Arial Armenian" w:cs="Arial"/>
              </w:rPr>
              <w:t xml:space="preserve"> </w:t>
            </w:r>
            <w:r w:rsidRPr="00E540D1">
              <w:rPr>
                <w:rFonts w:ascii="Calibri" w:hAnsi="Calibri" w:cs="Calibri"/>
              </w:rPr>
              <w:t>лестниц</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полированными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30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6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Базальт</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w:t>
            </w:r>
            <w:r w:rsidRPr="00E540D1">
              <w:rPr>
                <w:rFonts w:ascii="Calibri" w:hAnsi="Calibri" w:cs="Calibri"/>
              </w:rPr>
              <w:t>изголовье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полированной</w:t>
            </w:r>
            <w:r w:rsidRPr="00E540D1">
              <w:rPr>
                <w:rFonts w:ascii="Arial Armenian" w:hAnsi="Arial Armenian" w:cs="Arial"/>
              </w:rPr>
              <w:t xml:space="preserve"> </w:t>
            </w:r>
            <w:r w:rsidRPr="00E540D1">
              <w:rPr>
                <w:rFonts w:ascii="Calibri" w:hAnsi="Calibri" w:cs="Calibri"/>
              </w:rPr>
              <w:t>плиты</w:t>
            </w:r>
            <w:r w:rsidRPr="00E540D1">
              <w:rPr>
                <w:rFonts w:ascii="Arial Armenian" w:hAnsi="Arial Armenian" w:cs="Arial"/>
              </w:rPr>
              <w:t xml:space="preserve"> 70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8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Изготовление</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w:t>
            </w: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каркаса</w:t>
            </w:r>
            <w:r w:rsidRPr="00E540D1">
              <w:rPr>
                <w:rFonts w:ascii="Arial Armenian" w:hAnsi="Arial Armenian" w:cs="Arial"/>
              </w:rPr>
              <w:t xml:space="preserve"> </w:t>
            </w:r>
            <w:r w:rsidRPr="00E540D1">
              <w:rPr>
                <w:rFonts w:ascii="Calibri" w:hAnsi="Calibri" w:cs="Calibri"/>
              </w:rPr>
              <w:t>навеса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металлических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труба</w:t>
            </w:r>
            <w:r w:rsidRPr="00E540D1">
              <w:rPr>
                <w:rFonts w:ascii="Arial Armenian" w:hAnsi="Arial Armenian" w:cs="Arial"/>
              </w:rPr>
              <w:t>: 40</w:t>
            </w:r>
            <w:r w:rsidRPr="00E540D1">
              <w:rPr>
                <w:rFonts w:ascii="Calibri" w:hAnsi="Calibri" w:cs="Calibri"/>
              </w:rPr>
              <w:t>х</w:t>
            </w:r>
            <w:r w:rsidRPr="00E540D1">
              <w:rPr>
                <w:rFonts w:ascii="Arial Armenian" w:hAnsi="Arial Armenian" w:cs="Arial"/>
              </w:rPr>
              <w:t>30</w:t>
            </w:r>
            <w:r w:rsidRPr="00E540D1">
              <w:rPr>
                <w:rFonts w:ascii="Calibri" w:hAnsi="Calibri" w:cs="Calibri"/>
              </w:rPr>
              <w:t>х</w:t>
            </w:r>
            <w:r w:rsidRPr="00E540D1">
              <w:rPr>
                <w:rFonts w:ascii="Arial Armenian" w:hAnsi="Arial Armenian" w:cs="Arial"/>
              </w:rPr>
              <w:t xml:space="preserve">3 </w:t>
            </w:r>
            <w:r w:rsidRPr="00E540D1">
              <w:rPr>
                <w:rFonts w:ascii="Calibri" w:hAnsi="Calibri" w:cs="Calibri"/>
              </w:rPr>
              <w:t>мм</w:t>
            </w:r>
            <w:r w:rsidRPr="00E540D1">
              <w:rPr>
                <w:rFonts w:ascii="Arial Armenian" w:hAnsi="Arial Armenian" w:cs="Arial"/>
              </w:rPr>
              <w:t xml:space="preserve">: 30,3 </w:t>
            </w:r>
            <w:r w:rsidRPr="00E540D1">
              <w:rPr>
                <w:rFonts w:ascii="Calibri" w:hAnsi="Calibri" w:cs="Calibri"/>
              </w:rPr>
              <w:t>ряда</w:t>
            </w:r>
            <w:r w:rsidRPr="00E540D1">
              <w:rPr>
                <w:rFonts w:ascii="Arial Armenian" w:hAnsi="Arial Armenian" w:cs="Arial"/>
              </w:rPr>
              <w:t>, 80</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r w:rsidRPr="00E540D1">
              <w:rPr>
                <w:rFonts w:ascii="Arial Armenian" w:hAnsi="Arial Armenian" w:cs="Arial"/>
              </w:rPr>
              <w:t xml:space="preserve">: 5,4 </w:t>
            </w:r>
            <w:r w:rsidRPr="00E540D1">
              <w:rPr>
                <w:rFonts w:ascii="Calibri" w:hAnsi="Calibri" w:cs="Calibri"/>
              </w:rPr>
              <w:t>ряда</w:t>
            </w:r>
            <w:r w:rsidRPr="00E540D1">
              <w:rPr>
                <w:rFonts w:ascii="Arial Armenian" w:hAnsi="Arial Armenian" w:cs="Arial"/>
              </w:rPr>
              <w:t>, 30</w:t>
            </w:r>
            <w:r w:rsidRPr="00E540D1">
              <w:rPr>
                <w:rFonts w:ascii="Calibri" w:hAnsi="Calibri" w:cs="Calibri"/>
              </w:rPr>
              <w:t>х</w:t>
            </w:r>
            <w:r w:rsidRPr="00E540D1">
              <w:rPr>
                <w:rFonts w:ascii="Arial Armenian" w:hAnsi="Arial Armenian" w:cs="Arial"/>
              </w:rPr>
              <w:t>20</w:t>
            </w:r>
            <w:r w:rsidRPr="00E540D1">
              <w:rPr>
                <w:rFonts w:ascii="Calibri" w:hAnsi="Calibri" w:cs="Calibri"/>
              </w:rPr>
              <w:t>х</w:t>
            </w:r>
            <w:r w:rsidRPr="00E540D1">
              <w:rPr>
                <w:rFonts w:ascii="Arial Armenian" w:hAnsi="Arial Armenian" w:cs="Arial"/>
              </w:rPr>
              <w:t xml:space="preserve">3 </w:t>
            </w:r>
            <w:r w:rsidRPr="00E540D1">
              <w:rPr>
                <w:rFonts w:ascii="Calibri" w:hAnsi="Calibri" w:cs="Calibri"/>
              </w:rPr>
              <w:t>мм</w:t>
            </w:r>
            <w:r w:rsidRPr="00E540D1">
              <w:rPr>
                <w:rFonts w:ascii="Arial Armenian" w:hAnsi="Arial Armenian" w:cs="Arial"/>
              </w:rPr>
              <w:t xml:space="preserve">: 8,6 </w:t>
            </w:r>
            <w:r w:rsidRPr="00E540D1">
              <w:rPr>
                <w:rFonts w:ascii="Calibri" w:hAnsi="Calibri" w:cs="Calibri"/>
              </w:rPr>
              <w:t>ряда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0,125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Фартук</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верхний</w:t>
            </w:r>
            <w:r w:rsidRPr="00E540D1">
              <w:rPr>
                <w:rFonts w:ascii="Arial Armenian" w:hAnsi="Arial Armenian" w:cs="Arial"/>
              </w:rPr>
              <w:t xml:space="preserve"> </w:t>
            </w:r>
            <w:r w:rsidRPr="00E540D1">
              <w:rPr>
                <w:rFonts w:ascii="Calibri" w:hAnsi="Calibri" w:cs="Calibri"/>
              </w:rPr>
              <w:t>лист</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0,5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оцинкованный</w:t>
            </w:r>
            <w:r w:rsidRPr="00E540D1">
              <w:rPr>
                <w:rFonts w:ascii="Arial Armenian" w:hAnsi="Arial Armenian" w:cs="Arial"/>
              </w:rPr>
              <w:t xml:space="preserve"> </w:t>
            </w:r>
            <w:r w:rsidRPr="00E540D1">
              <w:rPr>
                <w:rFonts w:ascii="Calibri" w:hAnsi="Calibri" w:cs="Calibri"/>
              </w:rPr>
              <w:t>окрашенный</w:t>
            </w:r>
            <w:r w:rsidRPr="00E540D1">
              <w:rPr>
                <w:rFonts w:ascii="Arial Armenian" w:hAnsi="Arial Armenian" w:cs="Arial"/>
              </w:rPr>
              <w:t xml:space="preserve"> </w:t>
            </w:r>
            <w:r w:rsidRPr="00E540D1">
              <w:rPr>
                <w:rFonts w:ascii="Calibri" w:hAnsi="Calibri" w:cs="Calibri"/>
              </w:rPr>
              <w:t>плоский</w:t>
            </w:r>
            <w:r w:rsidRPr="00E540D1">
              <w:rPr>
                <w:rFonts w:ascii="Arial Armenian" w:hAnsi="Arial Armenian" w:cs="Arial"/>
              </w:rPr>
              <w:t xml:space="preserve"> </w:t>
            </w:r>
            <w:r w:rsidRPr="00E540D1">
              <w:rPr>
                <w:rFonts w:ascii="Calibri" w:hAnsi="Calibri" w:cs="Calibri"/>
              </w:rPr>
              <w:t>лист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1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тента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профилированного</w:t>
            </w:r>
            <w:r w:rsidRPr="00E540D1">
              <w:rPr>
                <w:rFonts w:ascii="Arial Armenian" w:hAnsi="Arial Armenian" w:cs="Arial"/>
              </w:rPr>
              <w:t xml:space="preserve"> </w:t>
            </w:r>
            <w:r w:rsidRPr="00E540D1">
              <w:rPr>
                <w:rFonts w:ascii="Calibri" w:hAnsi="Calibri" w:cs="Calibri"/>
              </w:rPr>
              <w:t>оцинкованного</w:t>
            </w:r>
            <w:r w:rsidRPr="00E540D1">
              <w:rPr>
                <w:rFonts w:ascii="Arial Armenian" w:hAnsi="Arial Armenian" w:cs="Arial"/>
              </w:rPr>
              <w:t xml:space="preserve"> </w:t>
            </w:r>
            <w:r w:rsidRPr="00E540D1">
              <w:rPr>
                <w:rFonts w:ascii="Calibri" w:hAnsi="Calibri" w:cs="Calibri"/>
              </w:rPr>
              <w:t>окрашенного</w:t>
            </w:r>
            <w:r w:rsidRPr="00E540D1">
              <w:rPr>
                <w:rFonts w:ascii="Arial Armenian" w:hAnsi="Arial Armenian" w:cs="Arial"/>
              </w:rPr>
              <w:t xml:space="preserve"> </w:t>
            </w:r>
            <w:r w:rsidRPr="00E540D1">
              <w:rPr>
                <w:rFonts w:ascii="Calibri" w:hAnsi="Calibri" w:cs="Calibri"/>
              </w:rPr>
              <w:t>листа</w:t>
            </w:r>
            <w:r w:rsidRPr="00E540D1">
              <w:rPr>
                <w:rFonts w:ascii="Arial Armenian" w:hAnsi="Arial Armenian" w:cs="Arial"/>
              </w:rPr>
              <w:t xml:space="preserve"> </w:t>
            </w:r>
            <w:r w:rsidRPr="00E540D1">
              <w:rPr>
                <w:rFonts w:ascii="Calibri" w:hAnsi="Calibri" w:cs="Calibri"/>
              </w:rPr>
              <w:t>КП</w:t>
            </w:r>
            <w:r w:rsidRPr="00E540D1">
              <w:rPr>
                <w:rFonts w:ascii="Arial Armenian" w:hAnsi="Arial Armenian" w:cs="Arial"/>
              </w:rPr>
              <w:t>-21-0,5</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5,12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Двухслойная</w:t>
            </w:r>
            <w:r w:rsidRPr="00E540D1">
              <w:rPr>
                <w:rFonts w:ascii="Arial Armenian" w:hAnsi="Arial Armenian" w:cs="Arial"/>
              </w:rPr>
              <w:t xml:space="preserve"> </w:t>
            </w: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металлического</w:t>
            </w:r>
            <w:r w:rsidRPr="00E540D1">
              <w:rPr>
                <w:rFonts w:ascii="Arial Armenian" w:hAnsi="Arial Armenian" w:cs="Arial"/>
              </w:rPr>
              <w:t xml:space="preserve"> </w:t>
            </w:r>
            <w:r w:rsidRPr="00E540D1">
              <w:rPr>
                <w:rFonts w:ascii="Calibri" w:hAnsi="Calibri" w:cs="Calibri"/>
              </w:rPr>
              <w:t>каркаса</w:t>
            </w:r>
            <w:r w:rsidRPr="00E540D1">
              <w:rPr>
                <w:rFonts w:ascii="Arial Armenian" w:hAnsi="Arial Armenian" w:cs="Arial"/>
              </w:rPr>
              <w:t xml:space="preserve"> </w:t>
            </w:r>
            <w:r w:rsidRPr="00E540D1">
              <w:rPr>
                <w:rFonts w:ascii="Calibri" w:hAnsi="Calibri" w:cs="Calibri"/>
              </w:rPr>
              <w:t>антикоррозийной</w:t>
            </w:r>
            <w:r w:rsidRPr="00E540D1">
              <w:rPr>
                <w:rFonts w:ascii="Arial Armenian" w:hAnsi="Arial Armenian" w:cs="Arial"/>
              </w:rPr>
              <w:t xml:space="preserve"> </w:t>
            </w:r>
            <w:r w:rsidRPr="00E540D1">
              <w:rPr>
                <w:rFonts w:ascii="Calibri" w:hAnsi="Calibri" w:cs="Calibri"/>
              </w:rPr>
              <w:t>краской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00123BE2">
              <w:rPr>
                <w:rFonts w:ascii="Arial Armenian" w:hAnsi="Arial Armenian" w:cs="Arial"/>
                <w:b/>
                <w:bCs/>
                <w:sz w:val="20"/>
                <w:szCs w:val="20"/>
              </w:rPr>
              <w:t>19</w:t>
            </w:r>
            <w:r w:rsidRPr="00E540D1">
              <w:rPr>
                <w:rFonts w:ascii="Arial Armenian" w:hAnsi="Arial Armenian" w:cs="Arial"/>
                <w:b/>
                <w:bCs/>
                <w:sz w:val="20"/>
                <w:szCs w:val="20"/>
              </w:rPr>
              <w:t>`</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0,30 </w:t>
            </w:r>
          </w:p>
        </w:tc>
      </w:tr>
      <w:tr w:rsidR="00EC302F" w:rsidRPr="00E540D1" w:rsidTr="007B508D">
        <w:trPr>
          <w:trHeight w:val="255"/>
        </w:trPr>
        <w:tc>
          <w:tcPr>
            <w:tcW w:w="9732" w:type="dxa"/>
            <w:gridSpan w:val="11"/>
            <w:shd w:val="clear" w:color="auto" w:fill="FF0000"/>
          </w:tcPr>
          <w:p w:rsidR="00EC302F" w:rsidRPr="00E540D1" w:rsidRDefault="00EC302F" w:rsidP="007B508D">
            <w:pPr>
              <w:jc w:val="center"/>
              <w:rPr>
                <w:rFonts w:ascii="Arial Armenian" w:hAnsi="Arial Armenian" w:cs="Arial"/>
                <w:b/>
                <w:color w:val="000000" w:themeColor="text1"/>
                <w:sz w:val="28"/>
                <w:szCs w:val="28"/>
                <w:highlight w:val="red"/>
                <w:lang w:val="hy-AM"/>
              </w:rPr>
            </w:pPr>
            <w:r w:rsidRPr="00E540D1">
              <w:rPr>
                <w:rFonts w:ascii="Arial" w:hAnsi="Arial" w:cs="Arial"/>
                <w:b/>
                <w:color w:val="FF0000"/>
                <w:sz w:val="28"/>
                <w:szCs w:val="28"/>
                <w:highlight w:val="red"/>
                <w:lang w:val="hy-AM"/>
              </w:rPr>
              <w:t>Ի</w:t>
            </w:r>
            <w:r w:rsidRPr="00E540D1">
              <w:rPr>
                <w:rFonts w:ascii="Arial Armenian" w:hAnsi="Arial Armenian" w:cs="Arial"/>
                <w:b/>
                <w:color w:val="000000" w:themeColor="text1"/>
                <w:sz w:val="28"/>
                <w:szCs w:val="28"/>
                <w:highlight w:val="red"/>
              </w:rPr>
              <w:t xml:space="preserve">II </w:t>
            </w:r>
            <w:r w:rsidR="001D3EE0">
              <w:rPr>
                <w:rFonts w:ascii="Arial" w:hAnsi="Arial" w:cs="Arial"/>
                <w:b/>
                <w:color w:val="000000" w:themeColor="text1"/>
                <w:sz w:val="28"/>
                <w:szCs w:val="28"/>
                <w:highlight w:val="red"/>
                <w:lang w:val="hy-AM"/>
              </w:rPr>
              <w:t>этап</w:t>
            </w:r>
            <w:r w:rsidRPr="00E540D1">
              <w:rPr>
                <w:rFonts w:ascii="Arial Armenian" w:hAnsi="Arial Armenian" w:cs="Arial"/>
                <w:b/>
                <w:color w:val="000000" w:themeColor="text1"/>
                <w:sz w:val="28"/>
                <w:szCs w:val="28"/>
                <w:highlight w:val="red"/>
                <w:lang w:val="hy-AM"/>
              </w:rPr>
              <w:t xml:space="preserve">   /2023</w:t>
            </w:r>
            <w:r w:rsidRPr="00E540D1">
              <w:rPr>
                <w:rFonts w:ascii="Arial" w:hAnsi="Arial" w:cs="Arial"/>
                <w:b/>
                <w:color w:val="000000" w:themeColor="text1"/>
                <w:sz w:val="28"/>
                <w:szCs w:val="28"/>
                <w:highlight w:val="red"/>
                <w:lang w:val="hy-AM"/>
              </w:rPr>
              <w:t>թվական</w:t>
            </w:r>
            <w:r w:rsidRPr="00E540D1">
              <w:rPr>
                <w:rFonts w:ascii="Arial Armenian" w:hAnsi="Arial Armenian" w:cs="Arial"/>
                <w:b/>
                <w:color w:val="000000" w:themeColor="text1"/>
                <w:sz w:val="28"/>
                <w:szCs w:val="28"/>
                <w:highlight w:val="red"/>
                <w:lang w:val="hy-AM"/>
              </w:rPr>
              <w:t>/</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sz w:val="20"/>
                <w:szCs w:val="20"/>
              </w:rPr>
            </w:pPr>
            <w:r>
              <w:rPr>
                <w:rFonts w:asciiTheme="minorHAnsi" w:hAnsiTheme="minorHAnsi" w:cs="Arial"/>
                <w:b/>
                <w:bCs/>
                <w:sz w:val="20"/>
                <w:szCs w:val="20"/>
                <w:lang w:val="hy-AM"/>
              </w:rPr>
              <w:t xml:space="preserve">                 </w:t>
            </w:r>
            <w:r w:rsidR="00123BE2">
              <w:rPr>
                <w:rFonts w:ascii="Arial Armenian" w:hAnsi="Arial Armenian" w:cs="Arial"/>
                <w:b/>
                <w:bCs/>
                <w:sz w:val="20"/>
                <w:szCs w:val="20"/>
              </w:rPr>
              <w:t>20</w:t>
            </w:r>
            <w:r w:rsidRPr="00E540D1">
              <w:rPr>
                <w:rFonts w:ascii="Arial Armenian" w:hAnsi="Arial Armenian" w:cs="Arial"/>
                <w:b/>
                <w:bCs/>
                <w:sz w:val="20"/>
                <w:szCs w:val="20"/>
              </w:rPr>
              <w:t xml:space="preserve">. </w:t>
            </w:r>
            <w:r w:rsidRPr="00D24E1B">
              <w:rPr>
                <w:rFonts w:ascii="Arial" w:hAnsi="Arial" w:cs="Arial"/>
                <w:b/>
                <w:bCs/>
                <w:sz w:val="20"/>
                <w:szCs w:val="20"/>
              </w:rPr>
              <w:t>Внутренни</w:t>
            </w:r>
            <w:r>
              <w:rPr>
                <w:rFonts w:ascii="Arial" w:hAnsi="Arial" w:cs="Arial"/>
                <w:b/>
                <w:bCs/>
                <w:sz w:val="20"/>
                <w:szCs w:val="20"/>
                <w:lang w:val="hy-AM"/>
              </w:rPr>
              <w:t>е</w:t>
            </w:r>
            <w:r w:rsidRPr="00E540D1">
              <w:rPr>
                <w:rFonts w:ascii="Arial Armenian" w:hAnsi="Arial Armenian" w:cs="Arial"/>
                <w:b/>
                <w:bCs/>
                <w:sz w:val="20"/>
                <w:szCs w:val="20"/>
              </w:rPr>
              <w:t xml:space="preserve"> </w:t>
            </w:r>
            <w:r w:rsidRPr="00D24E1B">
              <w:rPr>
                <w:rFonts w:ascii="Arial" w:hAnsi="Arial" w:cs="Arial"/>
                <w:b/>
                <w:bCs/>
                <w:sz w:val="20"/>
                <w:szCs w:val="20"/>
              </w:rPr>
              <w:t>отделочные работы</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790"/>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Улучшенная</w:t>
            </w:r>
            <w:r w:rsidRPr="00E540D1">
              <w:rPr>
                <w:rFonts w:ascii="Arial Armenian" w:hAnsi="Arial Armenian" w:cs="Arial"/>
              </w:rPr>
              <w:t xml:space="preserve"> </w:t>
            </w:r>
            <w:r w:rsidRPr="00E540D1">
              <w:rPr>
                <w:rFonts w:ascii="Calibri" w:hAnsi="Calibri" w:cs="Calibri"/>
              </w:rPr>
              <w:t>штукатурка</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Calibri" w:hAnsi="Calibri" w:cs="Calibri"/>
              </w:rPr>
              <w:t>гипсовым</w:t>
            </w:r>
            <w:r w:rsidRPr="00E540D1">
              <w:rPr>
                <w:rFonts w:ascii="Arial Armenian" w:hAnsi="Arial Armenian" w:cs="Arial"/>
              </w:rPr>
              <w:t xml:space="preserve"> </w:t>
            </w:r>
            <w:r w:rsidRPr="00E540D1">
              <w:rPr>
                <w:rFonts w:ascii="Calibri" w:hAnsi="Calibri" w:cs="Calibri"/>
              </w:rPr>
              <w:t>раствором</w:t>
            </w:r>
            <w:r w:rsidRPr="00E540D1">
              <w:rPr>
                <w:rFonts w:ascii="Arial Armenian" w:hAnsi="Arial Armenian" w:cs="Arial"/>
              </w:rPr>
              <w:t xml:space="preserve"> (858,3+331,0)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1189,3</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90"/>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Улучшенная</w:t>
            </w:r>
            <w:r w:rsidRPr="00E540D1">
              <w:rPr>
                <w:rFonts w:ascii="Arial Armenian" w:hAnsi="Arial Armenian" w:cs="Arial"/>
              </w:rPr>
              <w:t xml:space="preserve"> </w:t>
            </w:r>
            <w:r w:rsidRPr="00E540D1">
              <w:rPr>
                <w:rFonts w:ascii="Calibri" w:hAnsi="Calibri" w:cs="Calibri"/>
              </w:rPr>
              <w:t>наклонная</w:t>
            </w:r>
            <w:r w:rsidRPr="00E540D1">
              <w:rPr>
                <w:rFonts w:ascii="Arial Armenian" w:hAnsi="Arial Armenian" w:cs="Arial"/>
              </w:rPr>
              <w:t xml:space="preserve"> </w:t>
            </w:r>
            <w:r w:rsidRPr="00E540D1">
              <w:rPr>
                <w:rFonts w:ascii="Calibri" w:hAnsi="Calibri" w:cs="Calibri"/>
              </w:rPr>
              <w:t>штукатурка</w:t>
            </w:r>
            <w:r w:rsidRPr="00E540D1">
              <w:rPr>
                <w:rFonts w:ascii="Arial Armenian" w:hAnsi="Arial Armenian" w:cs="Arial"/>
              </w:rPr>
              <w:t xml:space="preserve"> </w:t>
            </w:r>
            <w:r w:rsidRPr="00E540D1">
              <w:rPr>
                <w:rFonts w:ascii="Calibri" w:hAnsi="Calibri" w:cs="Calibri"/>
              </w:rPr>
              <w:t>гипсовым</w:t>
            </w:r>
            <w:r w:rsidRPr="00E540D1">
              <w:rPr>
                <w:rFonts w:ascii="Arial Armenian" w:hAnsi="Arial Armenian" w:cs="Arial"/>
              </w:rPr>
              <w:t xml:space="preserve"> </w:t>
            </w:r>
            <w:r w:rsidRPr="00E540D1">
              <w:rPr>
                <w:rFonts w:ascii="Calibri" w:hAnsi="Calibri" w:cs="Calibri"/>
              </w:rPr>
              <w:t>раствором</w:t>
            </w:r>
            <w:r w:rsidRPr="00E540D1">
              <w:rPr>
                <w:rFonts w:ascii="Arial Armenian" w:hAnsi="Arial Armenian" w:cs="Arial"/>
              </w:rPr>
              <w:t xml:space="preserve"> (40,3+8,4)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48,7</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63"/>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Улучшенная</w:t>
            </w:r>
            <w:r w:rsidRPr="00E540D1">
              <w:rPr>
                <w:rFonts w:ascii="Arial Armenian" w:hAnsi="Arial Armenian" w:cs="Arial"/>
              </w:rPr>
              <w:t xml:space="preserve"> </w:t>
            </w:r>
            <w:r w:rsidRPr="00E540D1">
              <w:rPr>
                <w:rFonts w:ascii="Calibri" w:hAnsi="Calibri" w:cs="Calibri"/>
              </w:rPr>
              <w:t>штукатурка</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Calibri" w:hAnsi="Calibri" w:cs="Calibri"/>
              </w:rPr>
              <w:t>цементно</w:t>
            </w:r>
            <w:r w:rsidRPr="00E540D1">
              <w:rPr>
                <w:rFonts w:ascii="Arial Armenian" w:hAnsi="Arial Armenian" w:cs="Arial"/>
              </w:rPr>
              <w:t>-</w:t>
            </w:r>
            <w:r w:rsidRPr="00E540D1">
              <w:rPr>
                <w:rFonts w:ascii="Calibri" w:hAnsi="Calibri" w:cs="Calibri"/>
              </w:rPr>
              <w:t>песчаным</w:t>
            </w:r>
            <w:r w:rsidRPr="00E540D1">
              <w:rPr>
                <w:rFonts w:ascii="Arial Armenian" w:hAnsi="Arial Armenian" w:cs="Arial"/>
              </w:rPr>
              <w:t xml:space="preserve"> </w:t>
            </w:r>
            <w:r w:rsidRPr="00E540D1">
              <w:rPr>
                <w:rFonts w:ascii="Calibri" w:hAnsi="Calibri" w:cs="Calibri"/>
              </w:rPr>
              <w:t>раствором</w:t>
            </w:r>
            <w:r w:rsidRPr="00E540D1">
              <w:rPr>
                <w:rFonts w:ascii="Arial Armenian" w:hAnsi="Arial Armenian" w:cs="Arial"/>
              </w:rPr>
              <w:t xml:space="preserve"> (170,09+174,0)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344,9</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1194"/>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4</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Улучшенная</w:t>
            </w:r>
            <w:r w:rsidRPr="00E540D1">
              <w:rPr>
                <w:rFonts w:ascii="Arial Armenian" w:hAnsi="Arial Armenian" w:cs="Arial"/>
              </w:rPr>
              <w:t xml:space="preserve"> </w:t>
            </w:r>
            <w:r w:rsidRPr="00E540D1">
              <w:rPr>
                <w:rFonts w:ascii="Calibri" w:hAnsi="Calibri" w:cs="Calibri"/>
              </w:rPr>
              <w:t>откосная</w:t>
            </w:r>
            <w:r w:rsidRPr="00E540D1">
              <w:rPr>
                <w:rFonts w:ascii="Arial Armenian" w:hAnsi="Arial Armenian" w:cs="Arial"/>
              </w:rPr>
              <w:t xml:space="preserve"> </w:t>
            </w:r>
            <w:r w:rsidRPr="00E540D1">
              <w:rPr>
                <w:rFonts w:ascii="Calibri" w:hAnsi="Calibri" w:cs="Calibri"/>
              </w:rPr>
              <w:t>штукатурка</w:t>
            </w:r>
            <w:r w:rsidRPr="00E540D1">
              <w:rPr>
                <w:rFonts w:ascii="Arial Armenian" w:hAnsi="Arial Armenian" w:cs="Arial"/>
              </w:rPr>
              <w:t xml:space="preserve"> </w:t>
            </w:r>
            <w:r w:rsidRPr="00E540D1">
              <w:rPr>
                <w:rFonts w:ascii="Calibri" w:hAnsi="Calibri" w:cs="Calibri"/>
              </w:rPr>
              <w:t>цементно</w:t>
            </w:r>
            <w:r w:rsidRPr="00E540D1">
              <w:rPr>
                <w:rFonts w:ascii="Arial Armenian" w:hAnsi="Arial Armenian" w:cs="Arial"/>
              </w:rPr>
              <w:t>-</w:t>
            </w:r>
            <w:r w:rsidRPr="00E540D1">
              <w:rPr>
                <w:rFonts w:ascii="Calibri" w:hAnsi="Calibri" w:cs="Calibri"/>
              </w:rPr>
              <w:t>песчаным</w:t>
            </w:r>
            <w:r w:rsidRPr="00E540D1">
              <w:rPr>
                <w:rFonts w:ascii="Arial Armenian" w:hAnsi="Arial Armenian" w:cs="Arial"/>
              </w:rPr>
              <w:t xml:space="preserve"> </w:t>
            </w:r>
            <w:r w:rsidRPr="00E540D1">
              <w:rPr>
                <w:rFonts w:ascii="Calibri" w:hAnsi="Calibri" w:cs="Calibri"/>
              </w:rPr>
              <w:t>раствором</w:t>
            </w:r>
            <w:r w:rsidRPr="00E540D1">
              <w:rPr>
                <w:rFonts w:ascii="Arial Armenian" w:hAnsi="Arial Armenian" w:cs="Arial"/>
              </w:rPr>
              <w:t xml:space="preserve"> (7,0+7,2)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rPr>
                <w:rFonts w:ascii="Arial Armenian" w:hAnsi="Arial Armenian" w:cs="Arial"/>
                <w:sz w:val="20"/>
                <w:szCs w:val="20"/>
              </w:rPr>
            </w:pPr>
            <w:r>
              <w:rPr>
                <w:rFonts w:ascii="Arial" w:hAnsi="Arial" w:cs="Arial"/>
                <w:sz w:val="20"/>
                <w:szCs w:val="20"/>
                <w:lang w:val="hy-AM"/>
              </w:rPr>
              <w:t xml:space="preserve">  </w:t>
            </w: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14,2</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Качественная</w:t>
            </w:r>
            <w:r w:rsidRPr="00E540D1">
              <w:rPr>
                <w:rFonts w:ascii="Arial Armenian" w:hAnsi="Arial Armenian" w:cs="Arial"/>
              </w:rPr>
              <w:t xml:space="preserve"> </w:t>
            </w: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откосов</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Calibri" w:hAnsi="Calibri" w:cs="Calibri"/>
              </w:rPr>
              <w:t>водоэмульсионной</w:t>
            </w:r>
            <w:r w:rsidRPr="00E540D1">
              <w:rPr>
                <w:rFonts w:ascii="Arial Armenian" w:hAnsi="Arial Armenian" w:cs="Arial"/>
              </w:rPr>
              <w:t xml:space="preserve"> </w:t>
            </w:r>
            <w:r w:rsidRPr="00E540D1">
              <w:rPr>
                <w:rFonts w:ascii="Calibri" w:hAnsi="Calibri" w:cs="Calibri"/>
              </w:rPr>
              <w:t>краской</w:t>
            </w:r>
            <w:r w:rsidRPr="00E540D1">
              <w:rPr>
                <w:rFonts w:ascii="Arial Armenian" w:hAnsi="Arial Armenian" w:cs="Arial"/>
              </w:rPr>
              <w:t xml:space="preserve"> (898,6 + 339,4)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1238,0</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0"/>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Обшивка</w:t>
            </w:r>
            <w:r w:rsidRPr="00E540D1">
              <w:rPr>
                <w:rFonts w:ascii="Arial Armenian" w:hAnsi="Arial Armenian" w:cs="Arial"/>
              </w:rPr>
              <w:t xml:space="preserve"> </w:t>
            </w:r>
            <w:r w:rsidRPr="00E540D1">
              <w:rPr>
                <w:rFonts w:ascii="Calibri" w:hAnsi="Calibri" w:cs="Calibri"/>
              </w:rPr>
              <w:t>стен</w:t>
            </w:r>
            <w:r w:rsidRPr="00E540D1">
              <w:rPr>
                <w:rFonts w:ascii="Arial Armenian" w:hAnsi="Arial Armenian" w:cs="Arial"/>
              </w:rPr>
              <w:t xml:space="preserve"> </w:t>
            </w:r>
            <w:r w:rsidRPr="00E540D1">
              <w:rPr>
                <w:rFonts w:ascii="Calibri" w:hAnsi="Calibri" w:cs="Calibri"/>
              </w:rPr>
              <w:t>фанерой</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 = 2,8 </w:t>
            </w:r>
            <w:r w:rsidRPr="00E540D1">
              <w:rPr>
                <w:rFonts w:ascii="Calibri" w:hAnsi="Calibri" w:cs="Calibri"/>
              </w:rPr>
              <w:t>м</w:t>
            </w:r>
            <w:r w:rsidRPr="00E540D1">
              <w:rPr>
                <w:rFonts w:ascii="Arial Armenian" w:hAnsi="Arial Armenian" w:cs="Arial"/>
              </w:rPr>
              <w:t xml:space="preserve"> (171,5 + 174,0)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345,5</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Обшивка</w:t>
            </w:r>
            <w:r w:rsidRPr="00E540D1">
              <w:rPr>
                <w:rFonts w:ascii="Arial Armenian" w:hAnsi="Arial Armenian" w:cs="Arial"/>
              </w:rPr>
              <w:t xml:space="preserve"> </w:t>
            </w:r>
            <w:r w:rsidRPr="00E540D1">
              <w:rPr>
                <w:rFonts w:ascii="Calibri" w:hAnsi="Calibri" w:cs="Calibri"/>
              </w:rPr>
              <w:t>откосов</w:t>
            </w:r>
            <w:r w:rsidRPr="00E540D1">
              <w:rPr>
                <w:rFonts w:ascii="Arial Armenian" w:hAnsi="Arial Armenian" w:cs="Arial"/>
              </w:rPr>
              <w:t xml:space="preserve"> </w:t>
            </w:r>
            <w:r w:rsidRPr="00E540D1">
              <w:rPr>
                <w:rFonts w:ascii="Calibri" w:hAnsi="Calibri" w:cs="Calibri"/>
              </w:rPr>
              <w:t>фанерой</w:t>
            </w:r>
            <w:r w:rsidRPr="00E540D1">
              <w:rPr>
                <w:rFonts w:ascii="Arial Armenian" w:hAnsi="Arial Armenian" w:cs="Arial"/>
              </w:rPr>
              <w:t xml:space="preserve"> (5,2+7,2)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12,4</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85"/>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Улучшенная</w:t>
            </w:r>
            <w:r w:rsidRPr="00E540D1">
              <w:rPr>
                <w:rFonts w:ascii="Arial Armenian" w:hAnsi="Arial Armenian" w:cs="Arial"/>
              </w:rPr>
              <w:t xml:space="preserve"> </w:t>
            </w:r>
            <w:r w:rsidRPr="00E540D1">
              <w:rPr>
                <w:rFonts w:ascii="Calibri" w:hAnsi="Calibri" w:cs="Calibri"/>
              </w:rPr>
              <w:t>штукатурка</w:t>
            </w:r>
            <w:r w:rsidRPr="00E540D1">
              <w:rPr>
                <w:rFonts w:ascii="Arial Armenian" w:hAnsi="Arial Armenian" w:cs="Arial"/>
              </w:rPr>
              <w:t xml:space="preserve"> </w:t>
            </w:r>
            <w:r w:rsidRPr="00E540D1">
              <w:rPr>
                <w:rFonts w:ascii="Calibri" w:hAnsi="Calibri" w:cs="Calibri"/>
              </w:rPr>
              <w:t>потолков</w:t>
            </w:r>
            <w:r w:rsidRPr="00E540D1">
              <w:rPr>
                <w:rFonts w:ascii="Arial Armenian" w:hAnsi="Arial Armenian" w:cs="Arial"/>
              </w:rPr>
              <w:t xml:space="preserve"> </w:t>
            </w:r>
            <w:r w:rsidRPr="00E540D1">
              <w:rPr>
                <w:rFonts w:ascii="Calibri" w:hAnsi="Calibri" w:cs="Calibri"/>
              </w:rPr>
              <w:t>гипсовым</w:t>
            </w:r>
            <w:r w:rsidRPr="00E540D1">
              <w:rPr>
                <w:rFonts w:ascii="Arial Armenian" w:hAnsi="Arial Armenian" w:cs="Arial"/>
              </w:rPr>
              <w:t xml:space="preserve"> </w:t>
            </w:r>
            <w:r w:rsidRPr="00E540D1">
              <w:rPr>
                <w:rFonts w:ascii="Calibri" w:hAnsi="Calibri" w:cs="Calibri"/>
              </w:rPr>
              <w:t>раствором</w:t>
            </w:r>
            <w:r w:rsidRPr="00E540D1">
              <w:rPr>
                <w:rFonts w:ascii="Arial Armenian" w:hAnsi="Arial Armenian" w:cs="Arial"/>
              </w:rPr>
              <w:t xml:space="preserve"> (421,23+429,0)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850,23</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55"/>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Подвесной</w:t>
            </w:r>
            <w:r w:rsidRPr="00E540D1">
              <w:rPr>
                <w:rFonts w:ascii="Arial Armenian" w:hAnsi="Arial Armenian" w:cs="Arial"/>
              </w:rPr>
              <w:t xml:space="preserve"> </w:t>
            </w:r>
            <w:r w:rsidRPr="00E540D1">
              <w:rPr>
                <w:rFonts w:ascii="Calibri" w:hAnsi="Calibri" w:cs="Calibri"/>
              </w:rPr>
              <w:t>потолок</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ламината</w:t>
            </w:r>
            <w:r w:rsidRPr="00E540D1">
              <w:rPr>
                <w:rFonts w:ascii="Arial Armenian" w:hAnsi="Arial Armenian" w:cs="Arial"/>
              </w:rPr>
              <w:t xml:space="preserve">, </w:t>
            </w:r>
            <w:r w:rsidRPr="00E540D1">
              <w:rPr>
                <w:rFonts w:ascii="Calibri" w:hAnsi="Calibri" w:cs="Calibri"/>
              </w:rPr>
              <w:t>включая</w:t>
            </w:r>
            <w:r w:rsidRPr="00E540D1">
              <w:rPr>
                <w:rFonts w:ascii="Arial Armenian" w:hAnsi="Arial Armenian" w:cs="Arial"/>
              </w:rPr>
              <w:t xml:space="preserve"> </w:t>
            </w:r>
            <w:r w:rsidRPr="00E540D1">
              <w:rPr>
                <w:rFonts w:ascii="Calibri" w:hAnsi="Calibri" w:cs="Calibri"/>
              </w:rPr>
              <w:t>каркас</w:t>
            </w:r>
            <w:r w:rsidRPr="00E540D1">
              <w:rPr>
                <w:rFonts w:ascii="Arial Armenian" w:hAnsi="Arial Armenian" w:cs="Arial"/>
              </w:rPr>
              <w:t xml:space="preserve"> (59,93 + 62,0)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121,73</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tcPr>
          <w:p w:rsidR="00EC302F" w:rsidRPr="00E540D1" w:rsidRDefault="00EC302F" w:rsidP="007B508D">
            <w:pPr>
              <w:rPr>
                <w:rFonts w:ascii="Arial Armenian" w:hAnsi="Arial Armenian" w:cs="Arial"/>
              </w:rPr>
            </w:pPr>
            <w:r w:rsidRPr="00E540D1">
              <w:rPr>
                <w:rFonts w:ascii="Calibri" w:hAnsi="Calibri" w:cs="Calibri"/>
              </w:rPr>
              <w:t>Качественная</w:t>
            </w:r>
            <w:r w:rsidRPr="00E540D1">
              <w:rPr>
                <w:rFonts w:ascii="Arial Armenian" w:hAnsi="Arial Armenian" w:cs="Arial"/>
              </w:rPr>
              <w:t xml:space="preserve"> </w:t>
            </w: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потолков</w:t>
            </w:r>
            <w:r w:rsidRPr="00E540D1">
              <w:rPr>
                <w:rFonts w:ascii="Arial Armenian" w:hAnsi="Arial Armenian" w:cs="Arial"/>
              </w:rPr>
              <w:t xml:space="preserve"> </w:t>
            </w:r>
            <w:r w:rsidRPr="00E540D1">
              <w:rPr>
                <w:rFonts w:ascii="Calibri" w:hAnsi="Calibri" w:cs="Calibri"/>
              </w:rPr>
              <w:t>водоэмульсионной</w:t>
            </w:r>
            <w:r w:rsidRPr="00E540D1">
              <w:rPr>
                <w:rFonts w:ascii="Arial Armenian" w:hAnsi="Arial Armenian" w:cs="Arial"/>
              </w:rPr>
              <w:t xml:space="preserve"> </w:t>
            </w:r>
            <w:r w:rsidRPr="00E540D1">
              <w:rPr>
                <w:rFonts w:ascii="Calibri" w:hAnsi="Calibri" w:cs="Calibri"/>
              </w:rPr>
              <w:t>краской</w:t>
            </w:r>
            <w:r w:rsidRPr="00E540D1">
              <w:rPr>
                <w:rFonts w:ascii="Arial Armenian" w:hAnsi="Arial Armenian" w:cs="Arial"/>
              </w:rPr>
              <w:t xml:space="preserve"> (361,5 + 367,0)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728,5</w:t>
            </w:r>
          </w:p>
        </w:tc>
        <w:tc>
          <w:tcPr>
            <w:tcW w:w="912"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tcPr>
          <w:p w:rsidR="00EC302F" w:rsidRPr="00E540D1" w:rsidRDefault="00EC302F" w:rsidP="007B508D">
            <w:pPr>
              <w:jc w:val="center"/>
              <w:rPr>
                <w:rFonts w:ascii="Arial Armenian" w:hAnsi="Arial Armenian" w:cs="Arial"/>
                <w:sz w:val="20"/>
                <w:szCs w:val="20"/>
              </w:rPr>
            </w:pPr>
          </w:p>
        </w:tc>
        <w:tc>
          <w:tcPr>
            <w:tcW w:w="3535" w:type="dxa"/>
            <w:shd w:val="clear" w:color="auto" w:fill="auto"/>
          </w:tcPr>
          <w:p w:rsidR="00EC302F" w:rsidRPr="00E540D1" w:rsidRDefault="00EC302F" w:rsidP="007B508D">
            <w:pPr>
              <w:rPr>
                <w:rFonts w:ascii="Arial Armenian" w:hAnsi="Arial Armenian" w:cs="Arial"/>
                <w:sz w:val="20"/>
                <w:szCs w:val="20"/>
              </w:rPr>
            </w:pPr>
            <w:r>
              <w:rPr>
                <w:rFonts w:ascii="Calibri" w:hAnsi="Calibri" w:cs="Calibri"/>
                <w:sz w:val="20"/>
                <w:szCs w:val="20"/>
              </w:rPr>
              <w:t>ОБЩАЯ</w:t>
            </w:r>
            <w:r>
              <w:rPr>
                <w:rFonts w:ascii="Arial Armenian" w:hAnsi="Arial Armenian" w:cs="Arial"/>
                <w:sz w:val="20"/>
                <w:szCs w:val="20"/>
              </w:rPr>
              <w:t xml:space="preserve"> </w:t>
            </w:r>
            <w:r>
              <w:rPr>
                <w:rFonts w:ascii="Calibri" w:hAnsi="Calibri" w:cs="Calibri"/>
                <w:sz w:val="20"/>
                <w:szCs w:val="20"/>
              </w:rPr>
              <w:t>СУММА</w:t>
            </w:r>
            <w:r w:rsidR="00820A9D">
              <w:rPr>
                <w:rFonts w:ascii="Arial Armenian" w:hAnsi="Arial Armenian" w:cs="Arial"/>
                <w:sz w:val="20"/>
                <w:szCs w:val="20"/>
              </w:rPr>
              <w:t>20</w:t>
            </w:r>
            <w:r w:rsidRPr="00E540D1">
              <w:rPr>
                <w:rFonts w:ascii="Arial Armenian" w:hAnsi="Arial Armenian" w:cs="Arial"/>
                <w:sz w:val="20"/>
                <w:szCs w:val="20"/>
              </w:rPr>
              <w:t>ª</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912"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6.85</w:t>
            </w:r>
          </w:p>
        </w:tc>
      </w:tr>
      <w:tr w:rsidR="00EC302F" w:rsidRPr="00E540D1" w:rsidTr="007B508D">
        <w:trPr>
          <w:trHeight w:val="300"/>
        </w:trPr>
        <w:tc>
          <w:tcPr>
            <w:tcW w:w="483" w:type="dxa"/>
            <w:shd w:val="clear" w:color="auto" w:fill="auto"/>
          </w:tcPr>
          <w:p w:rsidR="00EC302F" w:rsidRPr="00E540D1" w:rsidRDefault="00EC302F" w:rsidP="007B508D">
            <w:pPr>
              <w:jc w:val="center"/>
              <w:rPr>
                <w:rFonts w:ascii="Arial Armenian" w:hAnsi="Arial Armenian" w:cs="Arial"/>
                <w:sz w:val="20"/>
                <w:szCs w:val="20"/>
              </w:rPr>
            </w:pPr>
          </w:p>
        </w:tc>
        <w:tc>
          <w:tcPr>
            <w:tcW w:w="7302" w:type="dxa"/>
            <w:gridSpan w:val="9"/>
            <w:shd w:val="clear" w:color="auto" w:fill="auto"/>
          </w:tcPr>
          <w:p w:rsidR="00EC302F" w:rsidRPr="00E540D1" w:rsidRDefault="00820A9D" w:rsidP="007B508D">
            <w:pPr>
              <w:jc w:val="center"/>
              <w:rPr>
                <w:rFonts w:ascii="Arial Armenian" w:hAnsi="Arial Armenian" w:cs="Arial"/>
                <w:sz w:val="20"/>
                <w:szCs w:val="20"/>
              </w:rPr>
            </w:pPr>
            <w:r>
              <w:rPr>
                <w:rFonts w:ascii="Arial Armenian" w:hAnsi="Arial Armenian" w:cs="Arial"/>
                <w:b/>
                <w:bCs/>
                <w:sz w:val="20"/>
                <w:szCs w:val="20"/>
              </w:rPr>
              <w:t>21</w:t>
            </w:r>
            <w:r w:rsidR="00EC302F" w:rsidRPr="00E540D1">
              <w:rPr>
                <w:rFonts w:ascii="Arial Armenian" w:hAnsi="Arial Armenian" w:cs="Arial"/>
                <w:b/>
                <w:bCs/>
                <w:sz w:val="20"/>
                <w:szCs w:val="20"/>
              </w:rPr>
              <w:t xml:space="preserve">. </w:t>
            </w:r>
            <w:r w:rsidR="00EC302F" w:rsidRPr="003E23D8">
              <w:rPr>
                <w:rFonts w:ascii="Arial" w:hAnsi="Arial" w:cs="Arial"/>
                <w:b/>
                <w:bCs/>
                <w:sz w:val="20"/>
                <w:szCs w:val="20"/>
                <w:lang w:val="hy-AM"/>
              </w:rPr>
              <w:t>Наружные отделочные работы</w:t>
            </w:r>
          </w:p>
        </w:tc>
        <w:tc>
          <w:tcPr>
            <w:tcW w:w="1947" w:type="dxa"/>
            <w:shd w:val="clear" w:color="auto" w:fill="auto"/>
            <w:noWrap/>
            <w:vAlign w:val="bottom"/>
          </w:tcPr>
          <w:p w:rsidR="00EC302F" w:rsidRPr="00E540D1" w:rsidRDefault="00EC302F" w:rsidP="007B508D">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tcPr>
          <w:p w:rsidR="00FF3F35" w:rsidRPr="00E45FBA" w:rsidRDefault="00FF3F35" w:rsidP="00FF3F35">
            <w:r w:rsidRPr="00E45FBA">
              <w:t>Прокладка бетонная класса В15 под цоколь</w:t>
            </w:r>
          </w:p>
        </w:tc>
        <w:tc>
          <w:tcPr>
            <w:tcW w:w="767" w:type="dxa"/>
            <w:shd w:val="clear" w:color="auto" w:fill="auto"/>
            <w:vAlign w:val="bottom"/>
          </w:tcPr>
          <w:p w:rsidR="00FF3F35" w:rsidRPr="00177D8B" w:rsidRDefault="00177D8B" w:rsidP="00FF3F35">
            <w:pPr>
              <w:jc w:val="center"/>
              <w:rPr>
                <w:rFonts w:ascii="Arial Armenian" w:hAnsi="Arial Armenian" w:cs="Arial"/>
                <w:sz w:val="20"/>
                <w:szCs w:val="20"/>
                <w:lang w:val="en-US"/>
              </w:rPr>
            </w:pPr>
            <w:r>
              <w:rPr>
                <w:rFonts w:ascii="Arial" w:hAnsi="Arial" w:cs="Arial"/>
                <w:sz w:val="20"/>
                <w:szCs w:val="20"/>
              </w:rPr>
              <w:t>М3</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4,5</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tcPr>
          <w:p w:rsidR="00FF3F35" w:rsidRPr="00E45FBA" w:rsidRDefault="00FF3F35" w:rsidP="00FF3F35">
            <w:r w:rsidRPr="00E45FBA">
              <w:t>Облицовка базальтовыми полированными камнями в цоколе</w:t>
            </w:r>
          </w:p>
        </w:tc>
        <w:tc>
          <w:tcPr>
            <w:tcW w:w="767" w:type="dxa"/>
            <w:shd w:val="clear" w:color="auto" w:fill="auto"/>
            <w:vAlign w:val="bottom"/>
          </w:tcPr>
          <w:p w:rsidR="00FF3F35" w:rsidRPr="00177D8B" w:rsidRDefault="00177D8B" w:rsidP="00FF3F35">
            <w:pPr>
              <w:jc w:val="center"/>
              <w:rPr>
                <w:rFonts w:ascii="Arial Armenian" w:hAnsi="Arial Armenian" w:cs="Arial"/>
                <w:sz w:val="20"/>
                <w:szCs w:val="20"/>
                <w:lang w:val="en-US"/>
              </w:rPr>
            </w:pPr>
            <w:r>
              <w:rPr>
                <w:rFonts w:ascii="Arial" w:hAnsi="Arial" w:cs="Arial"/>
                <w:sz w:val="20"/>
                <w:szCs w:val="20"/>
              </w:rPr>
              <w:t>М2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53,7</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tcPr>
          <w:p w:rsidR="00FF3F35" w:rsidRPr="00E45FBA" w:rsidRDefault="00FF3F35" w:rsidP="00FF3F35">
            <w:r w:rsidRPr="00E45FBA">
              <w:t>Утепление наружных стен минеральной ватой Н=100мм (двухслойная плотность), армирование</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348,0</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tcPr>
          <w:p w:rsidR="00FF3F35" w:rsidRPr="00E45FBA" w:rsidRDefault="00FF3F35" w:rsidP="00FF3F35">
            <w:r w:rsidRPr="00E45FBA">
              <w:t xml:space="preserve">Наружная облицовка стен полированным фельзитом с плиткой светло-белого цвета </w:t>
            </w:r>
            <w:r w:rsidR="00B81EAC" w:rsidRPr="00E540D1">
              <w:rPr>
                <w:rFonts w:ascii="Symbol" w:hAnsi="Symbol" w:cs="Arial"/>
              </w:rPr>
              <w:t></w:t>
            </w:r>
            <w:r w:rsidRPr="00E45FBA">
              <w:t>= 40 мм, включая очки шириной 100 мм, с армированием</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288,0</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tcPr>
          <w:p w:rsidR="00FF3F35" w:rsidRPr="00E45FBA" w:rsidRDefault="00FF3F35" w:rsidP="00FF3F35">
            <w:r w:rsidRPr="00E45FBA">
              <w:t xml:space="preserve">То же с туфовыми полированными плитами </w:t>
            </w:r>
            <w:r w:rsidR="00B81EAC" w:rsidRPr="00E540D1">
              <w:rPr>
                <w:rFonts w:ascii="Symbol" w:hAnsi="Symbol" w:cs="Arial"/>
              </w:rPr>
              <w:t></w:t>
            </w:r>
            <w:r w:rsidRPr="00E45FBA">
              <w:t xml:space="preserve"> = 40 мм</w:t>
            </w:r>
          </w:p>
        </w:tc>
        <w:tc>
          <w:tcPr>
            <w:tcW w:w="767" w:type="dxa"/>
            <w:shd w:val="clear" w:color="auto" w:fill="auto"/>
            <w:vAlign w:val="bottom"/>
          </w:tcPr>
          <w:p w:rsidR="00FF3F35" w:rsidRPr="00177D8B" w:rsidRDefault="00177D8B" w:rsidP="00FF3F35">
            <w:pPr>
              <w:jc w:val="center"/>
              <w:rPr>
                <w:rFonts w:ascii="Arial Armenian" w:hAnsi="Arial Armenian" w:cs="Arial"/>
                <w:sz w:val="20"/>
                <w:szCs w:val="20"/>
                <w:lang w:val="en-US"/>
              </w:rPr>
            </w:pPr>
            <w:r>
              <w:rPr>
                <w:rFonts w:ascii="Arial" w:hAnsi="Arial" w:cs="Arial"/>
                <w:sz w:val="20"/>
                <w:szCs w:val="20"/>
              </w:rPr>
              <w:t>М</w:t>
            </w:r>
            <w:r>
              <w:rPr>
                <w:rFonts w:ascii="Arial" w:hAnsi="Arial" w:cs="Arial"/>
                <w:sz w:val="20"/>
                <w:szCs w:val="20"/>
                <w:lang w:val="en-US"/>
              </w:rPr>
              <w:t>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86,5</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tcPr>
          <w:p w:rsidR="00FF3F35" w:rsidRPr="00E45FBA" w:rsidRDefault="00FF3F35" w:rsidP="00FF3F35">
            <w:r w:rsidRPr="00E45FBA">
              <w:t>Мелкограненый туф с 2 срезанными углами, шириной 300 мм</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114,8</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tcPr>
          <w:p w:rsidR="00FF3F35" w:rsidRPr="00E45FBA" w:rsidRDefault="00FF3F35" w:rsidP="00FF3F35">
            <w:r w:rsidRPr="00E45FBA">
              <w:t>Мелко отшлифованный карниз из туфа 3 секции, ширина 370 мм (секция главного входа)</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8,5</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tcPr>
          <w:p w:rsidR="00FF3F35" w:rsidRPr="00E45FBA" w:rsidRDefault="00FF3F35" w:rsidP="00FF3F35">
            <w:r w:rsidRPr="00E45FBA">
              <w:t xml:space="preserve">Монтаж наружных подоконников из базальтовых полированных плит </w:t>
            </w:r>
            <w:r w:rsidR="00B81EAC" w:rsidRPr="00E540D1">
              <w:rPr>
                <w:rFonts w:ascii="Symbol" w:hAnsi="Symbol" w:cs="Arial"/>
              </w:rPr>
              <w:t></w:t>
            </w:r>
            <w:bookmarkStart w:id="4" w:name="_GoBack"/>
            <w:bookmarkEnd w:id="4"/>
            <w:r w:rsidRPr="00E45FBA">
              <w:t>=40мм, В=150мм (29,7 стр.)</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4,5</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lastRenderedPageBreak/>
              <w:t>9</w:t>
            </w:r>
          </w:p>
        </w:tc>
        <w:tc>
          <w:tcPr>
            <w:tcW w:w="3535" w:type="dxa"/>
            <w:shd w:val="clear" w:color="auto" w:fill="auto"/>
          </w:tcPr>
          <w:p w:rsidR="00FF3F35" w:rsidRPr="00E45FBA" w:rsidRDefault="00FF3F35" w:rsidP="00FF3F35">
            <w:r w:rsidRPr="00E45FBA">
              <w:t>Монтаж настила և Демонтаж наружной облицовки</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48,0</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FF3F35" w:rsidRPr="00E540D1" w:rsidTr="007B508D">
        <w:trPr>
          <w:trHeight w:val="300"/>
        </w:trPr>
        <w:tc>
          <w:tcPr>
            <w:tcW w:w="483" w:type="dxa"/>
            <w:shd w:val="clear" w:color="auto" w:fill="auto"/>
          </w:tcPr>
          <w:p w:rsidR="00FF3F35" w:rsidRPr="00E540D1" w:rsidRDefault="00FF3F35" w:rsidP="00FF3F35">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tcPr>
          <w:p w:rsidR="00FF3F35" w:rsidRDefault="00FF3F35" w:rsidP="00FF3F35">
            <w:r w:rsidRPr="00E45FBA">
              <w:t>Тот же перенос 9 раз (без материальных затрат)</w:t>
            </w:r>
          </w:p>
        </w:tc>
        <w:tc>
          <w:tcPr>
            <w:tcW w:w="767" w:type="dxa"/>
            <w:shd w:val="clear" w:color="auto" w:fill="auto"/>
            <w:vAlign w:val="bottom"/>
          </w:tcPr>
          <w:p w:rsidR="00FF3F35" w:rsidRPr="00E540D1" w:rsidRDefault="00FF3F35" w:rsidP="00FF3F35">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tcPr>
          <w:p w:rsidR="00FF3F35" w:rsidRDefault="00FF3F35" w:rsidP="00FF3F35">
            <w:pPr>
              <w:jc w:val="right"/>
              <w:rPr>
                <w:rFonts w:ascii="Arial LatArm" w:hAnsi="Arial LatArm" w:cs="Arial"/>
                <w:sz w:val="20"/>
                <w:szCs w:val="20"/>
              </w:rPr>
            </w:pPr>
            <w:r>
              <w:rPr>
                <w:rFonts w:ascii="Arial LatArm" w:hAnsi="Arial LatArm" w:cs="Arial"/>
                <w:sz w:val="20"/>
                <w:szCs w:val="20"/>
              </w:rPr>
              <w:t>48,0</w:t>
            </w:r>
          </w:p>
        </w:tc>
        <w:tc>
          <w:tcPr>
            <w:tcW w:w="912" w:type="dxa"/>
            <w:gridSpan w:val="3"/>
            <w:shd w:val="clear" w:color="auto" w:fill="auto"/>
            <w:vAlign w:val="bottom"/>
          </w:tcPr>
          <w:p w:rsidR="00FF3F35" w:rsidRPr="00E540D1" w:rsidRDefault="00FF3F35" w:rsidP="00FF3F35">
            <w:pPr>
              <w:jc w:val="right"/>
              <w:rPr>
                <w:rFonts w:ascii="Arial Armenian" w:hAnsi="Arial Armenian" w:cs="Arial"/>
                <w:sz w:val="20"/>
                <w:szCs w:val="20"/>
              </w:rPr>
            </w:pPr>
          </w:p>
        </w:tc>
        <w:tc>
          <w:tcPr>
            <w:tcW w:w="1063" w:type="dxa"/>
            <w:gridSpan w:val="2"/>
            <w:shd w:val="clear" w:color="auto" w:fill="auto"/>
            <w:vAlign w:val="bottom"/>
          </w:tcPr>
          <w:p w:rsidR="00FF3F35" w:rsidRPr="00E540D1" w:rsidRDefault="00FF3F35" w:rsidP="00FF3F35">
            <w:pPr>
              <w:jc w:val="right"/>
              <w:rPr>
                <w:rFonts w:ascii="Arial Armenian" w:hAnsi="Arial Armenian" w:cs="Arial"/>
                <w:sz w:val="20"/>
                <w:szCs w:val="20"/>
              </w:rPr>
            </w:pPr>
          </w:p>
        </w:tc>
        <w:tc>
          <w:tcPr>
            <w:tcW w:w="1947" w:type="dxa"/>
            <w:shd w:val="clear" w:color="auto" w:fill="auto"/>
            <w:noWrap/>
            <w:vAlign w:val="bottom"/>
          </w:tcPr>
          <w:p w:rsidR="00FF3F35" w:rsidRPr="00E540D1" w:rsidRDefault="00FF3F35" w:rsidP="00FF3F35">
            <w:pPr>
              <w:jc w:val="right"/>
              <w:rPr>
                <w:rFonts w:ascii="Arial Armenian" w:hAnsi="Arial Armenian" w:cs="Arial"/>
                <w:sz w:val="20"/>
                <w:szCs w:val="20"/>
              </w:rPr>
            </w:pPr>
          </w:p>
        </w:tc>
      </w:tr>
      <w:tr w:rsidR="00EC302F" w:rsidRPr="00E540D1" w:rsidTr="007B508D">
        <w:trPr>
          <w:trHeight w:val="300"/>
        </w:trPr>
        <w:tc>
          <w:tcPr>
            <w:tcW w:w="483" w:type="dxa"/>
            <w:shd w:val="clear" w:color="auto" w:fill="auto"/>
          </w:tcPr>
          <w:p w:rsidR="00EC302F" w:rsidRPr="00E540D1" w:rsidRDefault="00EC302F" w:rsidP="007B508D">
            <w:pPr>
              <w:jc w:val="center"/>
              <w:rPr>
                <w:rFonts w:ascii="Arial Armenian" w:hAnsi="Arial Armenian" w:cs="Arial"/>
                <w:sz w:val="20"/>
                <w:szCs w:val="20"/>
              </w:rPr>
            </w:pPr>
          </w:p>
        </w:tc>
        <w:tc>
          <w:tcPr>
            <w:tcW w:w="3535" w:type="dxa"/>
            <w:shd w:val="clear" w:color="auto" w:fill="auto"/>
          </w:tcPr>
          <w:p w:rsidR="00EC302F" w:rsidRPr="00E540D1" w:rsidRDefault="00EC302F" w:rsidP="007B508D">
            <w:pPr>
              <w:rPr>
                <w:rFonts w:ascii="Arial Armenian" w:hAnsi="Arial Armenian" w:cs="Arial"/>
                <w:sz w:val="20"/>
                <w:szCs w:val="20"/>
              </w:rPr>
            </w:pPr>
            <w:r>
              <w:rPr>
                <w:rFonts w:ascii="Calibri" w:hAnsi="Calibri" w:cs="Calibri"/>
                <w:sz w:val="20"/>
                <w:szCs w:val="20"/>
              </w:rPr>
              <w:t>ОБЩАЯ</w:t>
            </w:r>
            <w:r>
              <w:rPr>
                <w:rFonts w:ascii="Arial Armenian" w:hAnsi="Arial Armenian" w:cs="Arial"/>
                <w:sz w:val="20"/>
                <w:szCs w:val="20"/>
              </w:rPr>
              <w:t xml:space="preserve"> </w:t>
            </w:r>
            <w:r>
              <w:rPr>
                <w:rFonts w:ascii="Calibri" w:hAnsi="Calibri" w:cs="Calibri"/>
                <w:sz w:val="20"/>
                <w:szCs w:val="20"/>
              </w:rPr>
              <w:t>СУММА</w:t>
            </w:r>
            <w:r w:rsidR="00820A9D">
              <w:rPr>
                <w:rFonts w:ascii="Arial Armenian" w:hAnsi="Arial Armenian" w:cs="Arial"/>
                <w:sz w:val="20"/>
                <w:szCs w:val="20"/>
              </w:rPr>
              <w:t>21</w:t>
            </w:r>
            <w:r w:rsidRPr="00E540D1">
              <w:rPr>
                <w:rFonts w:ascii="Arial Armenian" w:hAnsi="Arial Armenian" w:cs="Arial"/>
                <w:sz w:val="20"/>
                <w:szCs w:val="20"/>
              </w:rPr>
              <w:t>ª</w:t>
            </w:r>
          </w:p>
        </w:tc>
        <w:tc>
          <w:tcPr>
            <w:tcW w:w="767" w:type="dxa"/>
            <w:shd w:val="clear" w:color="auto" w:fill="auto"/>
            <w:vAlign w:val="bottom"/>
          </w:tcPr>
          <w:p w:rsidR="00EC302F" w:rsidRPr="00E540D1" w:rsidRDefault="00EC302F" w:rsidP="007B508D">
            <w:pPr>
              <w:jc w:val="center"/>
              <w:rPr>
                <w:rFonts w:ascii="Arial Armenian" w:hAnsi="Arial Armenian" w:cs="Arial"/>
                <w:sz w:val="20"/>
                <w:szCs w:val="20"/>
              </w:rPr>
            </w:pPr>
          </w:p>
        </w:tc>
        <w:tc>
          <w:tcPr>
            <w:tcW w:w="1025"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912" w:type="dxa"/>
            <w:gridSpan w:val="3"/>
            <w:shd w:val="clear" w:color="auto" w:fill="auto"/>
            <w:vAlign w:val="bottom"/>
          </w:tcPr>
          <w:p w:rsidR="00EC302F" w:rsidRPr="00E540D1" w:rsidRDefault="00EC302F" w:rsidP="007B508D">
            <w:pPr>
              <w:jc w:val="right"/>
              <w:rPr>
                <w:rFonts w:ascii="Arial Armenian" w:hAnsi="Arial Armenian" w:cs="Arial"/>
                <w:sz w:val="20"/>
                <w:szCs w:val="20"/>
              </w:rPr>
            </w:pP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tcPr>
          <w:p w:rsidR="00EC302F" w:rsidRPr="00E540D1" w:rsidRDefault="00EC302F" w:rsidP="007B508D">
            <w:pPr>
              <w:jc w:val="right"/>
              <w:rPr>
                <w:rFonts w:ascii="Arial Armenian" w:hAnsi="Arial Armenian" w:cs="Arial"/>
                <w:b/>
                <w:sz w:val="20"/>
                <w:szCs w:val="20"/>
                <w:lang w:val="hy-AM"/>
              </w:rPr>
            </w:pPr>
            <w:r w:rsidRPr="00E540D1">
              <w:rPr>
                <w:rFonts w:ascii="Arial Armenian" w:hAnsi="Arial Armenian" w:cs="Arial"/>
                <w:b/>
                <w:sz w:val="20"/>
                <w:szCs w:val="20"/>
                <w:lang w:val="hy-AM"/>
              </w:rPr>
              <w:t>7.58</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6C1442" w:rsidRDefault="00820A9D" w:rsidP="007B508D">
            <w:pPr>
              <w:jc w:val="center"/>
              <w:rPr>
                <w:rFonts w:ascii="Arial Armenian" w:hAnsi="Arial Armenian" w:cs="Arial"/>
                <w:b/>
                <w:bCs/>
                <w:sz w:val="20"/>
                <w:szCs w:val="20"/>
                <w:lang w:val="hy-AM"/>
              </w:rPr>
            </w:pPr>
            <w:r>
              <w:rPr>
                <w:rFonts w:ascii="Arial Armenian" w:hAnsi="Arial Armenian" w:cs="Arial"/>
                <w:b/>
                <w:bCs/>
                <w:sz w:val="20"/>
                <w:szCs w:val="20"/>
              </w:rPr>
              <w:t>22</w:t>
            </w:r>
            <w:r w:rsidR="00EC302F" w:rsidRPr="00E540D1">
              <w:rPr>
                <w:rFonts w:ascii="Arial Armenian" w:hAnsi="Arial Armenian" w:cs="Arial"/>
                <w:b/>
                <w:bCs/>
                <w:sz w:val="20"/>
                <w:szCs w:val="20"/>
              </w:rPr>
              <w:t xml:space="preserve">. </w:t>
            </w:r>
            <w:r w:rsidR="00EC302F">
              <w:rPr>
                <w:rFonts w:ascii="Arial" w:hAnsi="Arial" w:cs="Arial"/>
                <w:b/>
                <w:bCs/>
                <w:sz w:val="20"/>
                <w:szCs w:val="20"/>
                <w:lang w:val="hy-AM"/>
              </w:rPr>
              <w:t>отмоска</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Расслоение</w:t>
            </w:r>
            <w:r w:rsidRPr="00E540D1">
              <w:rPr>
                <w:rFonts w:ascii="Arial Armenian" w:hAnsi="Arial Armenian" w:cs="Arial"/>
              </w:rPr>
              <w:t xml:space="preserve"> </w:t>
            </w:r>
            <w:r w:rsidRPr="00E540D1">
              <w:rPr>
                <w:rFonts w:ascii="Calibri" w:hAnsi="Calibri" w:cs="Calibri"/>
              </w:rPr>
              <w:t>почвенного</w:t>
            </w:r>
            <w:r w:rsidRPr="00E540D1">
              <w:rPr>
                <w:rFonts w:ascii="Arial Armenian" w:hAnsi="Arial Armenian" w:cs="Arial"/>
              </w:rPr>
              <w:t xml:space="preserve"> </w:t>
            </w:r>
            <w:r w:rsidRPr="00E540D1">
              <w:rPr>
                <w:rFonts w:ascii="Calibri" w:hAnsi="Calibri" w:cs="Calibri"/>
              </w:rPr>
              <w:t>слоя</w:t>
            </w:r>
            <w:r w:rsidRPr="00E540D1">
              <w:rPr>
                <w:rFonts w:ascii="Arial Armenian" w:hAnsi="Arial Armenian" w:cs="Arial"/>
              </w:rPr>
              <w:t xml:space="preserve"> </w:t>
            </w:r>
            <w:r w:rsidRPr="00E540D1">
              <w:rPr>
                <w:rFonts w:ascii="Calibri" w:hAnsi="Calibri" w:cs="Calibri"/>
              </w:rPr>
              <w:t>поливом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7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гравия</w:t>
            </w:r>
            <w:r w:rsidRPr="00E540D1">
              <w:rPr>
                <w:rFonts w:ascii="Arial Armenian" w:hAnsi="Arial Armenian" w:cs="Arial"/>
              </w:rPr>
              <w:t xml:space="preserve"> H = 12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26,0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22,5 </w:t>
            </w:r>
            <w:r w:rsidRPr="00E540D1">
              <w:rPr>
                <w:rFonts w:ascii="Calibri" w:hAnsi="Calibri" w:cs="Calibri"/>
              </w:rPr>
              <w:t>Н</w:t>
            </w:r>
            <w:r w:rsidRPr="00E540D1">
              <w:rPr>
                <w:rFonts w:ascii="Arial Armenian" w:hAnsi="Arial Armenian" w:cs="Arial"/>
              </w:rPr>
              <w:t xml:space="preserve"> = 15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Резиновые</w:t>
            </w:r>
            <w:r w:rsidRPr="00E540D1">
              <w:rPr>
                <w:rFonts w:ascii="Arial Armenian" w:hAnsi="Arial Armenian" w:cs="Arial"/>
              </w:rPr>
              <w:t xml:space="preserve"> </w:t>
            </w:r>
            <w:r w:rsidRPr="00E540D1">
              <w:rPr>
                <w:rFonts w:ascii="Calibri" w:hAnsi="Calibri" w:cs="Calibri"/>
              </w:rPr>
              <w:t>вставки</w:t>
            </w:r>
            <w:r w:rsidRPr="00E540D1">
              <w:rPr>
                <w:rFonts w:ascii="Arial Armenian" w:hAnsi="Arial Armenian" w:cs="Arial"/>
              </w:rPr>
              <w:t xml:space="preserve"> (</w:t>
            </w:r>
            <w:r w:rsidRPr="00E540D1">
              <w:rPr>
                <w:rFonts w:ascii="Calibri" w:hAnsi="Calibri" w:cs="Calibri"/>
              </w:rPr>
              <w:t>швы</w:t>
            </w:r>
            <w:r w:rsidRPr="00E540D1">
              <w:rPr>
                <w:rFonts w:ascii="Arial Armenian" w:hAnsi="Arial Armenian" w:cs="Arial"/>
              </w:rPr>
              <w:t xml:space="preserve">) </w:t>
            </w:r>
            <w:r w:rsidRPr="00E540D1">
              <w:rPr>
                <w:rFonts w:ascii="Calibri" w:hAnsi="Calibri" w:cs="Calibri"/>
              </w:rPr>
              <w:t>толщиной</w:t>
            </w:r>
            <w:r w:rsidRPr="00E540D1">
              <w:rPr>
                <w:rFonts w:ascii="Arial Armenian" w:hAnsi="Arial Armenian" w:cs="Arial"/>
              </w:rPr>
              <w:t xml:space="preserve"> 11,5-3</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шаг</w:t>
            </w:r>
            <w:r w:rsidRPr="00E540D1">
              <w:rPr>
                <w:rFonts w:ascii="Arial Armenian" w:hAnsi="Arial Armenian" w:cs="Arial"/>
              </w:rPr>
              <w:t xml:space="preserve"> 3</w:t>
            </w:r>
            <w:r w:rsidRPr="00E540D1">
              <w:rPr>
                <w:rFonts w:ascii="Calibri" w:hAnsi="Calibri" w:cs="Calibri"/>
              </w:rPr>
              <w:t>м</w:t>
            </w:r>
            <w:r w:rsidRPr="00E540D1">
              <w:rPr>
                <w:rFonts w:ascii="Arial Armenian" w:hAnsi="Arial Armenian" w:cs="Arial"/>
              </w:rPr>
              <w:t xml:space="preserve"> (1</w:t>
            </w:r>
            <w:r w:rsidRPr="00E540D1">
              <w:rPr>
                <w:rFonts w:ascii="Calibri" w:hAnsi="Calibri" w:cs="Calibri"/>
              </w:rPr>
              <w:t>м</w:t>
            </w:r>
            <w:r w:rsidRPr="00E540D1">
              <w:rPr>
                <w:rFonts w:ascii="Arial Armenian" w:hAnsi="Arial Armenian" w:cs="Arial"/>
              </w:rPr>
              <w:t>2 - 0,3</w:t>
            </w:r>
            <w:r w:rsidRPr="00E540D1">
              <w:rPr>
                <w:rFonts w:ascii="Calibri" w:hAnsi="Calibri" w:cs="Calibri"/>
              </w:rPr>
              <w:t>кг</w:t>
            </w:r>
            <w:r w:rsidRPr="00E540D1">
              <w:rPr>
                <w:rFonts w:ascii="Arial Armenian" w:hAnsi="Arial Armenian" w:cs="Arial"/>
              </w:rPr>
              <w:t>)</w:t>
            </w:r>
          </w:p>
        </w:tc>
        <w:tc>
          <w:tcPr>
            <w:tcW w:w="767" w:type="dxa"/>
            <w:shd w:val="clear" w:color="auto" w:fill="auto"/>
            <w:vAlign w:val="bottom"/>
            <w:hideMark/>
          </w:tcPr>
          <w:p w:rsidR="00EC302F" w:rsidRPr="00032952" w:rsidRDefault="00EC302F" w:rsidP="007B508D">
            <w:pPr>
              <w:jc w:val="center"/>
              <w:rPr>
                <w:rFonts w:ascii="Arial Armenian" w:hAnsi="Arial Armenian" w:cs="Arial"/>
                <w:sz w:val="20"/>
                <w:szCs w:val="20"/>
                <w:lang w:val="hy-AM"/>
              </w:rPr>
            </w:pPr>
            <w:r>
              <w:rPr>
                <w:rFonts w:ascii="Arial" w:hAnsi="Arial" w:cs="Arial"/>
                <w:sz w:val="20"/>
                <w:szCs w:val="20"/>
                <w:lang w:val="hy-AM"/>
              </w:rPr>
              <w:t>кг</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43,2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1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базальтовых</w:t>
            </w:r>
            <w:r w:rsidRPr="00E540D1">
              <w:rPr>
                <w:rFonts w:ascii="Arial Armenian" w:hAnsi="Arial Armenian" w:cs="Arial"/>
              </w:rPr>
              <w:t xml:space="preserve"> </w:t>
            </w:r>
            <w:r w:rsidRPr="00E540D1">
              <w:rPr>
                <w:rFonts w:ascii="Calibri" w:hAnsi="Calibri" w:cs="Calibri"/>
              </w:rPr>
              <w:t>бордюров</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бетонное</w:t>
            </w:r>
            <w:r w:rsidRPr="00E540D1">
              <w:rPr>
                <w:rFonts w:ascii="Arial Armenian" w:hAnsi="Arial Armenian" w:cs="Arial"/>
              </w:rPr>
              <w:t xml:space="preserve"> </w:t>
            </w:r>
            <w:r w:rsidRPr="00E540D1">
              <w:rPr>
                <w:rFonts w:ascii="Calibri" w:hAnsi="Calibri" w:cs="Calibri"/>
              </w:rPr>
              <w:t>основание</w:t>
            </w:r>
            <w:r w:rsidRPr="00E540D1">
              <w:rPr>
                <w:rFonts w:ascii="Arial Armenian" w:hAnsi="Arial Armenian" w:cs="Arial"/>
              </w:rPr>
              <w:t xml:space="preserve"> 150</w:t>
            </w:r>
            <w:r w:rsidRPr="00E540D1">
              <w:rPr>
                <w:rFonts w:ascii="Calibri" w:hAnsi="Calibri" w:cs="Calibri"/>
              </w:rPr>
              <w:t>х</w:t>
            </w:r>
            <w:r w:rsidRPr="00E540D1">
              <w:rPr>
                <w:rFonts w:ascii="Arial Armenian" w:hAnsi="Arial Armenian" w:cs="Arial"/>
              </w:rPr>
              <w:t xml:space="preserve">300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(1 </w:t>
            </w:r>
            <w:r w:rsidRPr="00E540D1">
              <w:rPr>
                <w:rFonts w:ascii="Calibri" w:hAnsi="Calibri" w:cs="Calibri"/>
              </w:rPr>
              <w:t>ряд</w:t>
            </w:r>
            <w:r w:rsidRPr="00E540D1">
              <w:rPr>
                <w:rFonts w:ascii="Arial Armenian" w:hAnsi="Arial Armenian" w:cs="Arial"/>
              </w:rPr>
              <w:t xml:space="preserve">: 0,06 </w:t>
            </w:r>
            <w:r w:rsidRPr="00E540D1">
              <w:rPr>
                <w:rFonts w:ascii="Calibri" w:hAnsi="Calibri" w:cs="Calibri"/>
              </w:rPr>
              <w:t>м</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171,0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23`</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1,78 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2. </w:t>
            </w:r>
            <w:r w:rsidRPr="00C073A6">
              <w:rPr>
                <w:rFonts w:ascii="Arial" w:hAnsi="Arial" w:cs="Arial"/>
                <w:b/>
                <w:bCs/>
                <w:sz w:val="20"/>
                <w:szCs w:val="20"/>
              </w:rPr>
              <w:t>Внутренняя водопроводная сеть</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Объемный</w:t>
            </w:r>
            <w:r w:rsidRPr="00E540D1">
              <w:rPr>
                <w:rFonts w:ascii="Arial Armenian" w:hAnsi="Arial Armenian" w:cs="Arial"/>
              </w:rPr>
              <w:t xml:space="preserve"> </w:t>
            </w:r>
            <w:r w:rsidRPr="00E540D1">
              <w:rPr>
                <w:rFonts w:ascii="Calibri" w:hAnsi="Calibri" w:cs="Calibri"/>
              </w:rPr>
              <w:t>электронагреватель</w:t>
            </w:r>
            <w:r w:rsidRPr="00E540D1">
              <w:rPr>
                <w:rFonts w:ascii="Arial Armenian" w:hAnsi="Arial Armenian" w:cs="Arial"/>
              </w:rPr>
              <w:t xml:space="preserve"> V=80</w:t>
            </w:r>
            <w:r w:rsidRPr="00E540D1">
              <w:rPr>
                <w:rFonts w:ascii="Calibri" w:hAnsi="Calibri" w:cs="Calibri"/>
              </w:rPr>
              <w:t>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V = 100 </w:t>
            </w:r>
            <w:r w:rsidRPr="00E540D1">
              <w:rPr>
                <w:rFonts w:ascii="Calibri" w:hAnsi="Calibri" w:cs="Calibri"/>
              </w:rPr>
              <w:t>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V = 150 </w:t>
            </w:r>
            <w:r w:rsidRPr="00E540D1">
              <w:rPr>
                <w:rFonts w:ascii="Calibri" w:hAnsi="Calibri" w:cs="Calibri"/>
              </w:rPr>
              <w:t>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полипропиленовых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методом</w:t>
            </w:r>
            <w:r w:rsidRPr="00E540D1">
              <w:rPr>
                <w:rFonts w:ascii="Arial Armenian" w:hAnsi="Arial Armenian" w:cs="Arial"/>
              </w:rPr>
              <w:t xml:space="preserve"> </w:t>
            </w:r>
            <w:r w:rsidRPr="00E540D1">
              <w:rPr>
                <w:rFonts w:ascii="Calibri" w:hAnsi="Calibri" w:cs="Calibri"/>
              </w:rPr>
              <w:t>испытаний</w:t>
            </w:r>
            <w:r w:rsidRPr="00E540D1">
              <w:rPr>
                <w:rFonts w:ascii="Arial Armenian" w:hAnsi="Arial Armenian" w:cs="Arial"/>
              </w:rPr>
              <w:t xml:space="preserve">, </w:t>
            </w:r>
            <w:r w:rsidRPr="00E540D1">
              <w:rPr>
                <w:rFonts w:ascii="Calibri" w:hAnsi="Calibri" w:cs="Calibri"/>
              </w:rPr>
              <w:t>дезинфекции</w:t>
            </w:r>
            <w:r w:rsidRPr="00E540D1">
              <w:rPr>
                <w:rFonts w:ascii="Arial Armenian" w:hAnsi="Arial Armenian" w:cs="Arial"/>
              </w:rPr>
              <w:t xml:space="preserve">, </w:t>
            </w:r>
            <w:r w:rsidRPr="00E540D1">
              <w:rPr>
                <w:rFonts w:ascii="Calibri" w:hAnsi="Calibri" w:cs="Calibri"/>
              </w:rPr>
              <w:t>ППР</w:t>
            </w:r>
            <w:r w:rsidRPr="00E540D1">
              <w:rPr>
                <w:rFonts w:ascii="Arial Armenian" w:hAnsi="Arial Armenian" w:cs="Arial"/>
              </w:rPr>
              <w:t xml:space="preserve"> PN10 P50 (50</w:t>
            </w:r>
            <w:r w:rsidRPr="00E540D1">
              <w:rPr>
                <w:rFonts w:ascii="Calibri" w:hAnsi="Calibri" w:cs="Calibri"/>
              </w:rPr>
              <w:t>х</w:t>
            </w:r>
            <w:r w:rsidRPr="00E540D1">
              <w:rPr>
                <w:rFonts w:ascii="Arial Armenian" w:hAnsi="Arial Armenian" w:cs="Arial"/>
              </w:rPr>
              <w:t xml:space="preserve">4,6 </w:t>
            </w:r>
            <w:r w:rsidRPr="00E540D1">
              <w:rPr>
                <w:rFonts w:ascii="Calibri" w:hAnsi="Calibri" w:cs="Calibri"/>
              </w:rPr>
              <w:t>мм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6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что</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P40 (40x3,7 </w:t>
            </w:r>
            <w:r w:rsidRPr="00E540D1">
              <w:rPr>
                <w:rFonts w:ascii="Calibri" w:hAnsi="Calibri" w:cs="Calibri"/>
              </w:rPr>
              <w:t>мм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что</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P32 (32x3 </w:t>
            </w:r>
            <w:r w:rsidRPr="00E540D1">
              <w:rPr>
                <w:rFonts w:ascii="Calibri" w:hAnsi="Calibri" w:cs="Calibri"/>
              </w:rPr>
              <w:t>мм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4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что</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P25 (25x2,3 </w:t>
            </w:r>
            <w:r w:rsidRPr="00E540D1">
              <w:rPr>
                <w:rFonts w:ascii="Calibri" w:hAnsi="Calibri" w:cs="Calibri"/>
              </w:rPr>
              <w:t>мм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что</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P25 (25x2,3 </w:t>
            </w:r>
            <w:r w:rsidRPr="00E540D1">
              <w:rPr>
                <w:rFonts w:ascii="Calibri" w:hAnsi="Calibri" w:cs="Calibri"/>
              </w:rPr>
              <w:t>мм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Клапан</w:t>
            </w:r>
            <w:r w:rsidRPr="00E540D1">
              <w:rPr>
                <w:rFonts w:ascii="Arial Armenian" w:hAnsi="Arial Armenian" w:cs="Arial"/>
              </w:rPr>
              <w:t xml:space="preserve"> dy40:</w:t>
            </w:r>
          </w:p>
        </w:tc>
        <w:tc>
          <w:tcPr>
            <w:tcW w:w="767" w:type="dxa"/>
            <w:shd w:val="clear" w:color="auto" w:fill="auto"/>
            <w:hideMark/>
          </w:tcPr>
          <w:p w:rsidR="00EC302F" w:rsidRDefault="00EC302F" w:rsidP="007B508D">
            <w:r w:rsidRPr="003D6BCD">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самое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dy32</w:t>
            </w:r>
          </w:p>
        </w:tc>
        <w:tc>
          <w:tcPr>
            <w:tcW w:w="767" w:type="dxa"/>
            <w:shd w:val="clear" w:color="auto" w:fill="auto"/>
            <w:hideMark/>
          </w:tcPr>
          <w:p w:rsidR="00EC302F" w:rsidRDefault="00EC302F" w:rsidP="007B508D">
            <w:r w:rsidRPr="003D6BCD">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самое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dy25</w:t>
            </w:r>
          </w:p>
        </w:tc>
        <w:tc>
          <w:tcPr>
            <w:tcW w:w="767" w:type="dxa"/>
            <w:shd w:val="clear" w:color="auto" w:fill="auto"/>
            <w:hideMark/>
          </w:tcPr>
          <w:p w:rsidR="00EC302F" w:rsidRDefault="00EC302F" w:rsidP="007B508D">
            <w:r w:rsidRPr="003D6BCD">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самое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dy20</w:t>
            </w:r>
          </w:p>
        </w:tc>
        <w:tc>
          <w:tcPr>
            <w:tcW w:w="767" w:type="dxa"/>
            <w:shd w:val="clear" w:color="auto" w:fill="auto"/>
            <w:hideMark/>
          </w:tcPr>
          <w:p w:rsidR="00EC302F" w:rsidRDefault="00EC302F" w:rsidP="007B508D">
            <w:r w:rsidRPr="003D6BCD">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dy15</w:t>
            </w:r>
          </w:p>
        </w:tc>
        <w:tc>
          <w:tcPr>
            <w:tcW w:w="767" w:type="dxa"/>
            <w:shd w:val="clear" w:color="auto" w:fill="auto"/>
            <w:hideMark/>
          </w:tcPr>
          <w:p w:rsidR="00EC302F" w:rsidRDefault="00EC302F" w:rsidP="007B508D">
            <w:r w:rsidRPr="003D6BCD">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Замок</w:t>
            </w:r>
            <w:r w:rsidRPr="00E540D1">
              <w:rPr>
                <w:rFonts w:ascii="Arial Armenian" w:hAnsi="Arial Armenian" w:cs="Arial"/>
              </w:rPr>
              <w:t xml:space="preserve"> </w:t>
            </w:r>
            <w:r w:rsidRPr="00E540D1">
              <w:rPr>
                <w:rFonts w:ascii="Calibri" w:hAnsi="Calibri" w:cs="Calibri"/>
              </w:rPr>
              <w:t>угловой</w:t>
            </w:r>
            <w:r w:rsidRPr="00E540D1">
              <w:rPr>
                <w:rFonts w:ascii="Arial Armenian" w:hAnsi="Arial Armenian" w:cs="Arial"/>
              </w:rPr>
              <w:t xml:space="preserve"> dy15</w:t>
            </w:r>
          </w:p>
        </w:tc>
        <w:tc>
          <w:tcPr>
            <w:tcW w:w="767" w:type="dxa"/>
            <w:shd w:val="clear" w:color="auto" w:fill="auto"/>
            <w:hideMark/>
          </w:tcPr>
          <w:p w:rsidR="00EC302F" w:rsidRDefault="00EC302F" w:rsidP="007B508D">
            <w:r w:rsidRPr="003D6BCD">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Смеситель</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раковины</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Смеситель</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раковины</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Кухонный</w:t>
            </w:r>
            <w:r w:rsidRPr="00E540D1">
              <w:rPr>
                <w:rFonts w:ascii="Arial Armenian" w:hAnsi="Arial Armenian" w:cs="Arial"/>
              </w:rPr>
              <w:t xml:space="preserve"> </w:t>
            </w:r>
            <w:r w:rsidRPr="00E540D1">
              <w:rPr>
                <w:rFonts w:ascii="Calibri" w:hAnsi="Calibri" w:cs="Calibri"/>
              </w:rPr>
              <w:t>водопроводный</w:t>
            </w:r>
            <w:r w:rsidRPr="00E540D1">
              <w:rPr>
                <w:rFonts w:ascii="Arial Armenian" w:hAnsi="Arial Armenian" w:cs="Arial"/>
              </w:rPr>
              <w:t xml:space="preserve"> </w:t>
            </w:r>
            <w:r w:rsidRPr="00E540D1">
              <w:rPr>
                <w:rFonts w:ascii="Calibri" w:hAnsi="Calibri" w:cs="Calibri"/>
              </w:rPr>
              <w:t>кран</w:t>
            </w:r>
            <w:r w:rsidRPr="00E540D1">
              <w:rPr>
                <w:rFonts w:ascii="Arial Armenian" w:hAnsi="Arial Armenian" w:cs="Arial"/>
              </w:rPr>
              <w:t>-</w:t>
            </w:r>
            <w:r w:rsidRPr="00E540D1">
              <w:rPr>
                <w:rFonts w:ascii="Calibri" w:hAnsi="Calibri" w:cs="Calibri"/>
              </w:rPr>
              <w:t>смеситель</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Шланг</w:t>
            </w:r>
            <w:r w:rsidRPr="00E540D1">
              <w:rPr>
                <w:rFonts w:ascii="Arial Armenian" w:hAnsi="Arial Armenian" w:cs="Arial"/>
              </w:rPr>
              <w:t xml:space="preserve"> </w:t>
            </w:r>
            <w:r w:rsidRPr="00E540D1">
              <w:rPr>
                <w:rFonts w:ascii="Calibri" w:hAnsi="Calibri" w:cs="Calibri"/>
              </w:rPr>
              <w:t>Ш</w:t>
            </w:r>
            <w:r w:rsidRPr="00E540D1">
              <w:rPr>
                <w:rFonts w:ascii="Arial Armenian" w:hAnsi="Arial Armenian" w:cs="Arial"/>
              </w:rPr>
              <w:t xml:space="preserve"> 15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Д</w:t>
            </w:r>
            <w:r w:rsidRPr="00E540D1">
              <w:rPr>
                <w:rFonts w:ascii="Arial Armenian" w:hAnsi="Arial Armenian" w:cs="Arial"/>
              </w:rPr>
              <w:t xml:space="preserve"> = 500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Полипропиленовые</w:t>
            </w:r>
            <w:r w:rsidRPr="00E540D1">
              <w:rPr>
                <w:rFonts w:ascii="Arial Armenian" w:hAnsi="Arial Armenian" w:cs="Arial"/>
              </w:rPr>
              <w:t xml:space="preserve"> </w:t>
            </w:r>
            <w:r w:rsidRPr="00E540D1">
              <w:rPr>
                <w:rFonts w:ascii="Calibri" w:hAnsi="Calibri" w:cs="Calibri"/>
              </w:rPr>
              <w:t>фитинги</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40, </w:t>
            </w:r>
            <w:r w:rsidRPr="00E540D1">
              <w:rPr>
                <w:rFonts w:ascii="Calibri" w:hAnsi="Calibri" w:cs="Calibri"/>
              </w:rPr>
              <w:t>Р</w:t>
            </w:r>
            <w:r w:rsidRPr="00E540D1">
              <w:rPr>
                <w:rFonts w:ascii="Arial Armenian" w:hAnsi="Arial Armenian" w:cs="Arial"/>
              </w:rPr>
              <w:t>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П</w:t>
            </w:r>
            <w:r w:rsidRPr="00E540D1">
              <w:rPr>
                <w:rFonts w:ascii="Arial Armenian" w:hAnsi="Arial Armenian" w:cs="Arial"/>
              </w:rPr>
              <w:t xml:space="preserve">25, </w:t>
            </w:r>
            <w:r w:rsidRPr="00E540D1">
              <w:rPr>
                <w:rFonts w:ascii="Calibri" w:hAnsi="Calibri" w:cs="Calibri"/>
              </w:rPr>
              <w:t>П</w:t>
            </w:r>
            <w:r w:rsidRPr="00E540D1">
              <w:rPr>
                <w:rFonts w:ascii="Arial Armenian" w:hAnsi="Arial Armenian" w:cs="Arial"/>
              </w:rPr>
              <w:t>32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Q20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22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Утепление</w:t>
            </w:r>
            <w:r w:rsidRPr="00E540D1">
              <w:rPr>
                <w:rFonts w:ascii="Arial Armenian" w:hAnsi="Arial Armenian" w:cs="Arial"/>
              </w:rPr>
              <w:t xml:space="preserve"> </w:t>
            </w:r>
            <w:r w:rsidRPr="00E540D1">
              <w:rPr>
                <w:rFonts w:ascii="Calibri" w:hAnsi="Calibri" w:cs="Calibri"/>
              </w:rPr>
              <w:t>полипропиленовых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слое</w:t>
            </w:r>
            <w:r w:rsidRPr="00E540D1">
              <w:rPr>
                <w:rFonts w:ascii="Arial Armenian" w:hAnsi="Arial Armenian" w:cs="Arial"/>
              </w:rPr>
              <w:t xml:space="preserve"> </w:t>
            </w:r>
            <w:r w:rsidRPr="00E540D1">
              <w:rPr>
                <w:rFonts w:ascii="Calibri" w:hAnsi="Calibri" w:cs="Calibri"/>
              </w:rPr>
              <w:t>пола</w:t>
            </w:r>
            <w:r w:rsidRPr="00E540D1">
              <w:rPr>
                <w:rFonts w:ascii="Arial Armenian" w:hAnsi="Arial Armenian" w:cs="Arial"/>
              </w:rPr>
              <w:t xml:space="preserve"> </w:t>
            </w:r>
            <w:r w:rsidRPr="00E540D1">
              <w:rPr>
                <w:rFonts w:ascii="Calibri" w:hAnsi="Calibri" w:cs="Calibri"/>
              </w:rPr>
              <w:t>трубами</w:t>
            </w:r>
            <w:r w:rsidRPr="00E540D1">
              <w:rPr>
                <w:rFonts w:ascii="Arial Armenian" w:hAnsi="Arial Armenian" w:cs="Arial"/>
              </w:rPr>
              <w:t xml:space="preserve"> </w:t>
            </w:r>
            <w:r w:rsidRPr="00E540D1">
              <w:rPr>
                <w:rFonts w:ascii="Calibri" w:hAnsi="Calibri" w:cs="Calibri"/>
              </w:rPr>
              <w:t>ТЕРМАФЛЕКС</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Q40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Q32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Q20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0,88 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3. </w:t>
            </w:r>
            <w:r w:rsidRPr="00DD64EA">
              <w:rPr>
                <w:rFonts w:ascii="Arial" w:hAnsi="Arial" w:cs="Arial"/>
                <w:b/>
                <w:bCs/>
                <w:sz w:val="20"/>
                <w:szCs w:val="20"/>
              </w:rPr>
              <w:t>Внутренняя канализационная сеть</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полихлорвиниловых</w:t>
            </w:r>
            <w:r w:rsidRPr="00E540D1">
              <w:rPr>
                <w:rFonts w:ascii="Arial Armenian" w:hAnsi="Arial Armenian" w:cs="Arial"/>
              </w:rPr>
              <w:t xml:space="preserve"> </w:t>
            </w:r>
            <w:r w:rsidRPr="00E540D1">
              <w:rPr>
                <w:rFonts w:ascii="Calibri" w:hAnsi="Calibri" w:cs="Calibri"/>
              </w:rPr>
              <w:t>канализационных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100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керамической</w:t>
            </w:r>
            <w:r w:rsidRPr="00E540D1">
              <w:rPr>
                <w:rFonts w:ascii="Arial Armenian" w:hAnsi="Arial Armenian" w:cs="Arial"/>
              </w:rPr>
              <w:t xml:space="preserve"> </w:t>
            </w:r>
            <w:r w:rsidRPr="00E540D1">
              <w:rPr>
                <w:rFonts w:ascii="Calibri" w:hAnsi="Calibri" w:cs="Calibri"/>
              </w:rPr>
              <w:t>мойки</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сифоном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унитаза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керамической</w:t>
            </w:r>
            <w:r w:rsidRPr="00E540D1">
              <w:rPr>
                <w:rFonts w:ascii="Arial Armenian" w:hAnsi="Arial Armenian" w:cs="Arial"/>
              </w:rPr>
              <w:t xml:space="preserve"> </w:t>
            </w:r>
            <w:r w:rsidRPr="00E540D1">
              <w:rPr>
                <w:rFonts w:ascii="Calibri" w:hAnsi="Calibri" w:cs="Calibri"/>
              </w:rPr>
              <w:t>раковины</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сифоном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детского</w:t>
            </w:r>
            <w:r w:rsidRPr="00E540D1">
              <w:rPr>
                <w:rFonts w:ascii="Arial Armenian" w:hAnsi="Arial Armenian" w:cs="Arial"/>
              </w:rPr>
              <w:t xml:space="preserve"> </w:t>
            </w:r>
            <w:r w:rsidRPr="00E540D1">
              <w:rPr>
                <w:rFonts w:ascii="Calibri" w:hAnsi="Calibri" w:cs="Calibri"/>
              </w:rPr>
              <w:t>туалета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7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двойной</w:t>
            </w:r>
            <w:r w:rsidRPr="00E540D1">
              <w:rPr>
                <w:rFonts w:ascii="Arial Armenian" w:hAnsi="Arial Armenian" w:cs="Arial"/>
              </w:rPr>
              <w:t xml:space="preserve"> </w:t>
            </w:r>
            <w:r w:rsidRPr="00E540D1">
              <w:rPr>
                <w:rFonts w:ascii="Calibri" w:hAnsi="Calibri" w:cs="Calibri"/>
              </w:rPr>
              <w:t>кухни</w:t>
            </w:r>
            <w:r w:rsidRPr="00E540D1">
              <w:rPr>
                <w:rFonts w:ascii="Arial Armenian" w:hAnsi="Arial Armenian" w:cs="Arial"/>
              </w:rPr>
              <w:t xml:space="preserve"> </w:t>
            </w:r>
            <w:r w:rsidRPr="00E540D1">
              <w:rPr>
                <w:rFonts w:ascii="Calibri" w:hAnsi="Calibri" w:cs="Calibri"/>
              </w:rPr>
              <w:t>со</w:t>
            </w:r>
            <w:r w:rsidRPr="00E540D1">
              <w:rPr>
                <w:rFonts w:ascii="Arial Armenian" w:hAnsi="Arial Armenian" w:cs="Arial"/>
              </w:rPr>
              <w:t xml:space="preserve"> </w:t>
            </w:r>
            <w:r w:rsidRPr="00E540D1">
              <w:rPr>
                <w:rFonts w:ascii="Calibri" w:hAnsi="Calibri" w:cs="Calibri"/>
              </w:rPr>
              <w:t>шкафом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411"/>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керамического</w:t>
            </w:r>
            <w:r w:rsidRPr="00E540D1">
              <w:rPr>
                <w:rFonts w:ascii="Arial Armenian" w:hAnsi="Arial Armenian" w:cs="Arial"/>
              </w:rPr>
              <w:t xml:space="preserve"> </w:t>
            </w:r>
            <w:r w:rsidRPr="00E540D1">
              <w:rPr>
                <w:rFonts w:ascii="Calibri" w:hAnsi="Calibri" w:cs="Calibri"/>
              </w:rPr>
              <w:t>писсуара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сифоном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Поток</w:t>
            </w:r>
            <w:r w:rsidRPr="00E540D1">
              <w:rPr>
                <w:rFonts w:ascii="Arial Armenian" w:hAnsi="Arial Armenian" w:cs="Arial"/>
              </w:rPr>
              <w:t xml:space="preserve"> Q50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Фасонные</w:t>
            </w:r>
            <w:r w:rsidRPr="00E540D1">
              <w:rPr>
                <w:rFonts w:ascii="Arial Armenian" w:hAnsi="Arial Armenian" w:cs="Arial"/>
              </w:rPr>
              <w:t xml:space="preserve"> </w:t>
            </w:r>
            <w:r w:rsidRPr="00E540D1">
              <w:rPr>
                <w:rFonts w:ascii="Calibri" w:hAnsi="Calibri" w:cs="Calibri"/>
              </w:rPr>
              <w:t>детали</w:t>
            </w:r>
            <w:r w:rsidRPr="00E540D1">
              <w:rPr>
                <w:rFonts w:ascii="Arial Armenian" w:hAnsi="Arial Armenian" w:cs="Arial"/>
              </w:rPr>
              <w:t xml:space="preserve"> Q110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Очиститель</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100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Q50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Очиститель</w:t>
            </w:r>
            <w:r w:rsidRPr="00E540D1">
              <w:rPr>
                <w:rFonts w:ascii="Arial Armenian" w:hAnsi="Arial Armenian" w:cs="Arial"/>
              </w:rPr>
              <w:t xml:space="preserve"> </w:t>
            </w:r>
            <w:r w:rsidRPr="00E540D1">
              <w:rPr>
                <w:rFonts w:ascii="Calibri" w:hAnsi="Calibri" w:cs="Calibri"/>
              </w:rPr>
              <w:t>чеков</w:t>
            </w:r>
            <w:r w:rsidRPr="00E540D1">
              <w:rPr>
                <w:rFonts w:ascii="Arial Armenian" w:hAnsi="Arial Armenian" w:cs="Arial"/>
              </w:rPr>
              <w:t xml:space="preserve"> P100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Канализационный</w:t>
            </w:r>
            <w:r w:rsidRPr="00E540D1">
              <w:rPr>
                <w:rFonts w:ascii="Arial Armenian" w:hAnsi="Arial Armenian" w:cs="Arial"/>
              </w:rPr>
              <w:t xml:space="preserve"> </w:t>
            </w:r>
            <w:r w:rsidRPr="00E540D1">
              <w:rPr>
                <w:rFonts w:ascii="Calibri" w:hAnsi="Calibri" w:cs="Calibri"/>
              </w:rPr>
              <w:t>обратный</w:t>
            </w:r>
            <w:r w:rsidRPr="00E540D1">
              <w:rPr>
                <w:rFonts w:ascii="Arial Armenian" w:hAnsi="Arial Armenian" w:cs="Arial"/>
              </w:rPr>
              <w:t xml:space="preserve"> </w:t>
            </w:r>
            <w:r w:rsidRPr="00E540D1">
              <w:rPr>
                <w:rFonts w:ascii="Calibri" w:hAnsi="Calibri" w:cs="Calibri"/>
              </w:rPr>
              <w:t>клапан</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110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1,06</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7302" w:type="dxa"/>
            <w:gridSpan w:val="9"/>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4. </w:t>
            </w:r>
            <w:r>
              <w:rPr>
                <w:rFonts w:ascii="Arial" w:hAnsi="Arial" w:cs="Arial"/>
                <w:b/>
                <w:bCs/>
                <w:sz w:val="20"/>
                <w:szCs w:val="20"/>
              </w:rPr>
              <w:t xml:space="preserve">Электрооборудование и </w:t>
            </w:r>
            <w:r w:rsidRPr="00B21EDD">
              <w:rPr>
                <w:rFonts w:ascii="Arial" w:hAnsi="Arial" w:cs="Arial"/>
                <w:b/>
                <w:bCs/>
                <w:sz w:val="20"/>
                <w:szCs w:val="20"/>
              </w:rPr>
              <w:t xml:space="preserve"> Электрическое освещение</w:t>
            </w:r>
          </w:p>
        </w:tc>
        <w:tc>
          <w:tcPr>
            <w:tcW w:w="1947" w:type="dxa"/>
            <w:shd w:val="clear" w:color="auto" w:fill="auto"/>
          </w:tcPr>
          <w:p w:rsidR="00EC302F" w:rsidRPr="00E540D1" w:rsidRDefault="00EC302F" w:rsidP="007B508D">
            <w:pPr>
              <w:jc w:val="center"/>
              <w:rPr>
                <w:rFonts w:ascii="Arial Armenian" w:hAnsi="Arial Armenian" w:cs="Arial"/>
                <w:b/>
                <w:bCs/>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Металлический</w:t>
            </w:r>
            <w:r w:rsidRPr="00E540D1">
              <w:rPr>
                <w:rFonts w:ascii="Arial Armenian" w:hAnsi="Arial Armenian" w:cs="Arial"/>
              </w:rPr>
              <w:t xml:space="preserve"> </w:t>
            </w:r>
            <w:r w:rsidRPr="00E540D1">
              <w:rPr>
                <w:rFonts w:ascii="Calibri" w:hAnsi="Calibri" w:cs="Calibri"/>
              </w:rPr>
              <w:t>герметичный</w:t>
            </w:r>
            <w:r w:rsidRPr="00E540D1">
              <w:rPr>
                <w:rFonts w:ascii="Arial Armenian" w:hAnsi="Arial Armenian" w:cs="Arial"/>
              </w:rPr>
              <w:t xml:space="preserve"> </w:t>
            </w:r>
            <w:r w:rsidRPr="00E540D1">
              <w:rPr>
                <w:rFonts w:ascii="Calibri" w:hAnsi="Calibri" w:cs="Calibri"/>
              </w:rPr>
              <w:t>подвесной</w:t>
            </w:r>
            <w:r w:rsidRPr="00E540D1">
              <w:rPr>
                <w:rFonts w:ascii="Arial Armenian" w:hAnsi="Arial Armenian" w:cs="Arial"/>
              </w:rPr>
              <w:t xml:space="preserve"> </w:t>
            </w:r>
            <w:r w:rsidRPr="00E540D1">
              <w:rPr>
                <w:rFonts w:ascii="Calibri" w:hAnsi="Calibri" w:cs="Calibri"/>
              </w:rPr>
              <w:t>электрощит</w:t>
            </w:r>
            <w:r w:rsidRPr="00E540D1">
              <w:rPr>
                <w:rFonts w:ascii="Arial Armenian" w:hAnsi="Arial Armenian" w:cs="Arial"/>
              </w:rPr>
              <w:t xml:space="preserve"> 430</w:t>
            </w:r>
            <w:r w:rsidRPr="00E540D1">
              <w:rPr>
                <w:rFonts w:ascii="Calibri" w:hAnsi="Calibri" w:cs="Calibri"/>
              </w:rPr>
              <w:t>х</w:t>
            </w:r>
            <w:r w:rsidRPr="00E540D1">
              <w:rPr>
                <w:rFonts w:ascii="Arial Armenian" w:hAnsi="Arial Armenian" w:cs="Arial"/>
              </w:rPr>
              <w:t>600</w:t>
            </w:r>
            <w:r w:rsidRPr="00E540D1">
              <w:rPr>
                <w:rFonts w:ascii="Calibri" w:hAnsi="Calibri" w:cs="Calibri"/>
              </w:rPr>
              <w:t>х</w:t>
            </w:r>
            <w:r w:rsidRPr="00E540D1">
              <w:rPr>
                <w:rFonts w:ascii="Arial Armenian" w:hAnsi="Arial Armenian" w:cs="Arial"/>
              </w:rPr>
              <w:t xml:space="preserve">155 </w:t>
            </w:r>
            <w:r w:rsidRPr="00E540D1">
              <w:rPr>
                <w:rFonts w:ascii="Calibri" w:hAnsi="Calibri" w:cs="Calibri"/>
              </w:rPr>
              <w:t>мм</w:t>
            </w:r>
            <w:r w:rsidRPr="00E540D1">
              <w:rPr>
                <w:rFonts w:ascii="Arial Armenian" w:hAnsi="Arial Armenian" w:cs="Arial"/>
              </w:rPr>
              <w:t xml:space="preserve"> (IP65) (ABB)</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Выключатель</w:t>
            </w:r>
            <w:r w:rsidRPr="00E540D1">
              <w:rPr>
                <w:rFonts w:ascii="Arial Armenian" w:hAnsi="Arial Armenian" w:cs="Arial"/>
              </w:rPr>
              <w:t xml:space="preserve"> </w:t>
            </w:r>
            <w:r w:rsidRPr="00E540D1">
              <w:rPr>
                <w:rFonts w:ascii="Calibri" w:hAnsi="Calibri" w:cs="Calibri"/>
              </w:rPr>
              <w:t>трехфазный</w:t>
            </w:r>
            <w:r w:rsidRPr="00E540D1">
              <w:rPr>
                <w:rFonts w:ascii="Arial Armenian" w:hAnsi="Arial Armenian" w:cs="Arial"/>
              </w:rPr>
              <w:t xml:space="preserve">, </w:t>
            </w:r>
            <w:r w:rsidRPr="00E540D1">
              <w:rPr>
                <w:rFonts w:ascii="Calibri" w:hAnsi="Calibri" w:cs="Calibri"/>
              </w:rPr>
              <w:t>модульный</w:t>
            </w:r>
            <w:r w:rsidRPr="00E540D1">
              <w:rPr>
                <w:rFonts w:ascii="Arial Armenian" w:hAnsi="Arial Armenian" w:cs="Arial"/>
              </w:rPr>
              <w:t xml:space="preserve">, 125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трехфазный</w:t>
            </w:r>
            <w:r w:rsidRPr="00E540D1">
              <w:rPr>
                <w:rFonts w:ascii="Arial Armenian" w:hAnsi="Arial Armenian" w:cs="Arial"/>
              </w:rPr>
              <w:t xml:space="preserve">, 40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однофазный</w:t>
            </w:r>
            <w:r w:rsidRPr="00E540D1">
              <w:rPr>
                <w:rFonts w:ascii="Arial Armenian" w:hAnsi="Arial Armenian" w:cs="Arial"/>
              </w:rPr>
              <w:t xml:space="preserve">, 40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однофазный</w:t>
            </w:r>
            <w:r w:rsidRPr="00E540D1">
              <w:rPr>
                <w:rFonts w:ascii="Arial Armenian" w:hAnsi="Arial Armenian" w:cs="Arial"/>
              </w:rPr>
              <w:t xml:space="preserve">, 25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однофазный</w:t>
            </w:r>
            <w:r w:rsidRPr="00E540D1">
              <w:rPr>
                <w:rFonts w:ascii="Arial Armenian" w:hAnsi="Arial Armenian" w:cs="Arial"/>
              </w:rPr>
              <w:t xml:space="preserve">, 16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Однофазный</w:t>
            </w:r>
            <w:r w:rsidRPr="00E540D1">
              <w:rPr>
                <w:rFonts w:ascii="Arial Armenian" w:hAnsi="Arial Armenian" w:cs="Arial"/>
              </w:rPr>
              <w:t xml:space="preserve"> </w:t>
            </w:r>
            <w:r w:rsidRPr="00E540D1">
              <w:rPr>
                <w:rFonts w:ascii="Calibri" w:hAnsi="Calibri" w:cs="Calibri"/>
              </w:rPr>
              <w:t>автоматический</w:t>
            </w:r>
            <w:r w:rsidRPr="00E540D1">
              <w:rPr>
                <w:rFonts w:ascii="Arial Armenian" w:hAnsi="Arial Armenian" w:cs="Arial"/>
              </w:rPr>
              <w:t xml:space="preserve"> </w:t>
            </w:r>
            <w:r w:rsidRPr="00E540D1">
              <w:rPr>
                <w:rFonts w:ascii="Calibri" w:hAnsi="Calibri" w:cs="Calibri"/>
              </w:rPr>
              <w:t>выключатель</w:t>
            </w:r>
            <w:r w:rsidRPr="00E540D1">
              <w:rPr>
                <w:rFonts w:ascii="Arial Armenian" w:hAnsi="Arial Armenian" w:cs="Arial"/>
              </w:rPr>
              <w:t xml:space="preserve">, 25 </w:t>
            </w:r>
            <w:r w:rsidRPr="00E540D1">
              <w:rPr>
                <w:rFonts w:ascii="Calibri" w:hAnsi="Calibri" w:cs="Calibri"/>
              </w:rPr>
              <w:t>А</w:t>
            </w:r>
            <w:r w:rsidRPr="00E540D1">
              <w:rPr>
                <w:rFonts w:ascii="Arial Armenian" w:hAnsi="Arial Armenian" w:cs="Arial"/>
              </w:rPr>
              <w:t xml:space="preserve">, </w:t>
            </w:r>
            <w:r w:rsidRPr="009C00C6">
              <w:rPr>
                <w:rFonts w:ascii="Symbol" w:hAnsi="Symbol" w:cs="Arial"/>
                <w:sz w:val="20"/>
                <w:szCs w:val="20"/>
              </w:rPr>
              <w:t></w:t>
            </w:r>
            <w:r w:rsidRPr="009C00C6">
              <w:rPr>
                <w:rFonts w:ascii="Arial LatArm" w:hAnsi="Arial LatArm" w:cs="Arial"/>
                <w:sz w:val="20"/>
                <w:szCs w:val="20"/>
              </w:rPr>
              <w:t>Y</w:t>
            </w:r>
            <w:r w:rsidRPr="00E540D1">
              <w:rPr>
                <w:rFonts w:ascii="Arial Armenian" w:hAnsi="Arial Armenian" w:cs="Arial"/>
              </w:rPr>
              <w:t xml:space="preserve"> = 30 </w:t>
            </w:r>
            <w:r w:rsidRPr="00E540D1">
              <w:rPr>
                <w:rFonts w:ascii="Calibri" w:hAnsi="Calibri" w:cs="Calibri"/>
              </w:rPr>
              <w:t>мА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Трехфазная</w:t>
            </w:r>
            <w:r w:rsidRPr="00E540D1">
              <w:rPr>
                <w:rFonts w:ascii="Arial Armenian" w:hAnsi="Arial Armenian" w:cs="Arial"/>
              </w:rPr>
              <w:t xml:space="preserve"> </w:t>
            </w:r>
            <w:r w:rsidRPr="00E540D1">
              <w:rPr>
                <w:rFonts w:ascii="Calibri" w:hAnsi="Calibri" w:cs="Calibri"/>
              </w:rPr>
              <w:t>розетка</w:t>
            </w:r>
            <w:r w:rsidRPr="00E540D1">
              <w:rPr>
                <w:rFonts w:ascii="Arial Armenian" w:hAnsi="Arial Armenian" w:cs="Arial"/>
              </w:rPr>
              <w:t xml:space="preserve"> + </w:t>
            </w:r>
            <w:r w:rsidRPr="00E540D1">
              <w:rPr>
                <w:rFonts w:ascii="Calibri" w:hAnsi="Calibri" w:cs="Calibri"/>
              </w:rPr>
              <w:t>заземляющий</w:t>
            </w:r>
            <w:r w:rsidRPr="00E540D1">
              <w:rPr>
                <w:rFonts w:ascii="Arial Armenian" w:hAnsi="Arial Armenian" w:cs="Arial"/>
              </w:rPr>
              <w:t xml:space="preserve"> </w:t>
            </w:r>
            <w:r w:rsidRPr="00E540D1">
              <w:rPr>
                <w:rFonts w:ascii="Calibri" w:hAnsi="Calibri" w:cs="Calibri"/>
              </w:rPr>
              <w:t>контакт</w:t>
            </w:r>
            <w:r w:rsidRPr="00E540D1">
              <w:rPr>
                <w:rFonts w:ascii="Arial Armenian" w:hAnsi="Arial Armenian" w:cs="Arial"/>
              </w:rPr>
              <w:t xml:space="preserve"> </w:t>
            </w:r>
            <w:r w:rsidRPr="00E540D1">
              <w:rPr>
                <w:rFonts w:ascii="Arial" w:hAnsi="Arial" w:cs="Arial"/>
              </w:rPr>
              <w:t>ժ</w:t>
            </w:r>
            <w:r w:rsidRPr="00E540D1">
              <w:rPr>
                <w:rFonts w:ascii="Arial Armenian" w:hAnsi="Arial Armenian" w:cs="Arial"/>
              </w:rPr>
              <w:t xml:space="preserve"> </w:t>
            </w:r>
            <w:r w:rsidRPr="00E540D1">
              <w:rPr>
                <w:rFonts w:ascii="Calibri" w:hAnsi="Calibri" w:cs="Calibri"/>
              </w:rPr>
              <w:t>двойная</w:t>
            </w:r>
            <w:r w:rsidRPr="00E540D1">
              <w:rPr>
                <w:rFonts w:ascii="Arial Armenian" w:hAnsi="Arial Armenian" w:cs="Arial"/>
              </w:rPr>
              <w:t xml:space="preserve"> 3P + N + PE, 32</w:t>
            </w:r>
            <w:r w:rsidRPr="00E540D1">
              <w:rPr>
                <w:rFonts w:ascii="Calibri" w:hAnsi="Calibri" w:cs="Calibri"/>
              </w:rPr>
              <w:t>А</w:t>
            </w:r>
            <w:r w:rsidRPr="00E540D1">
              <w:rPr>
                <w:rFonts w:ascii="Arial Armenian" w:hAnsi="Arial Armenian" w:cs="Arial"/>
              </w:rPr>
              <w:t xml:space="preserve"> (IP54)</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Однофазная</w:t>
            </w:r>
            <w:r w:rsidRPr="00E540D1">
              <w:rPr>
                <w:rFonts w:ascii="Arial Armenian" w:hAnsi="Arial Armenian" w:cs="Arial"/>
              </w:rPr>
              <w:t xml:space="preserve"> </w:t>
            </w:r>
            <w:r w:rsidRPr="00E540D1">
              <w:rPr>
                <w:rFonts w:ascii="Calibri" w:hAnsi="Calibri" w:cs="Calibri"/>
              </w:rPr>
              <w:t>электрическая</w:t>
            </w:r>
            <w:r w:rsidRPr="00E540D1">
              <w:rPr>
                <w:rFonts w:ascii="Arial Armenian" w:hAnsi="Arial Armenian" w:cs="Arial"/>
              </w:rPr>
              <w:t xml:space="preserve"> </w:t>
            </w:r>
            <w:r w:rsidRPr="00E540D1">
              <w:rPr>
                <w:rFonts w:ascii="Calibri" w:hAnsi="Calibri" w:cs="Calibri"/>
              </w:rPr>
              <w:t>розетка</w:t>
            </w:r>
            <w:r w:rsidRPr="00E540D1">
              <w:rPr>
                <w:rFonts w:ascii="Arial Armenian" w:hAnsi="Arial Armenian" w:cs="Arial"/>
              </w:rPr>
              <w:t xml:space="preserve"> + </w:t>
            </w:r>
            <w:r w:rsidRPr="00E540D1">
              <w:rPr>
                <w:rFonts w:ascii="Calibri" w:hAnsi="Calibri" w:cs="Calibri"/>
              </w:rPr>
              <w:t>заземляющий</w:t>
            </w:r>
            <w:r w:rsidRPr="00E540D1">
              <w:rPr>
                <w:rFonts w:ascii="Arial Armenian" w:hAnsi="Arial Armenian" w:cs="Arial"/>
              </w:rPr>
              <w:t xml:space="preserve"> </w:t>
            </w:r>
            <w:r w:rsidRPr="00E540D1">
              <w:rPr>
                <w:rFonts w:ascii="Calibri" w:hAnsi="Calibri" w:cs="Calibri"/>
              </w:rPr>
              <w:t>контакт</w:t>
            </w:r>
            <w:r w:rsidRPr="00E540D1">
              <w:rPr>
                <w:rFonts w:ascii="Arial Armenian" w:hAnsi="Arial Armenian" w:cs="Arial"/>
              </w:rPr>
              <w:t xml:space="preserve"> </w:t>
            </w:r>
            <w:r w:rsidRPr="00E540D1">
              <w:rPr>
                <w:rFonts w:ascii="Calibri" w:hAnsi="Calibri" w:cs="Calibri"/>
              </w:rPr>
              <w:t>герметичный</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стене</w:t>
            </w:r>
            <w:r w:rsidRPr="00E540D1">
              <w:rPr>
                <w:rFonts w:ascii="Arial Armenian" w:hAnsi="Arial Armenian" w:cs="Arial"/>
              </w:rPr>
              <w:t xml:space="preserve">, 16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4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Выключатель</w:t>
            </w:r>
            <w:r w:rsidRPr="00E540D1">
              <w:rPr>
                <w:rFonts w:ascii="Arial Armenian" w:hAnsi="Arial Armenian" w:cs="Arial"/>
              </w:rPr>
              <w:t xml:space="preserve"> </w:t>
            </w:r>
            <w:r w:rsidRPr="00E540D1">
              <w:rPr>
                <w:rFonts w:ascii="Calibri" w:hAnsi="Calibri" w:cs="Calibri"/>
              </w:rPr>
              <w:t>электрического</w:t>
            </w:r>
            <w:r w:rsidRPr="00E540D1">
              <w:rPr>
                <w:rFonts w:ascii="Arial Armenian" w:hAnsi="Arial Armenian" w:cs="Arial"/>
              </w:rPr>
              <w:t xml:space="preserve"> </w:t>
            </w:r>
            <w:r w:rsidRPr="00E540D1">
              <w:rPr>
                <w:rFonts w:ascii="Calibri" w:hAnsi="Calibri" w:cs="Calibri"/>
              </w:rPr>
              <w:t>света</w:t>
            </w:r>
            <w:r w:rsidRPr="00E540D1">
              <w:rPr>
                <w:rFonts w:ascii="Arial Armenian" w:hAnsi="Arial Armenian" w:cs="Arial"/>
              </w:rPr>
              <w:t xml:space="preserve"> </w:t>
            </w:r>
            <w:r w:rsidRPr="00E540D1">
              <w:rPr>
                <w:rFonts w:ascii="Calibri" w:hAnsi="Calibri" w:cs="Calibri"/>
              </w:rPr>
              <w:t>герметичный</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стене</w:t>
            </w:r>
            <w:r w:rsidRPr="00E540D1">
              <w:rPr>
                <w:rFonts w:ascii="Arial Armenian" w:hAnsi="Arial Armenian" w:cs="Arial"/>
              </w:rPr>
              <w:t xml:space="preserve">, 10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4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Выключатель</w:t>
            </w:r>
            <w:r w:rsidRPr="00E540D1">
              <w:rPr>
                <w:rFonts w:ascii="Arial Armenian" w:hAnsi="Arial Armenian" w:cs="Arial"/>
              </w:rPr>
              <w:t xml:space="preserve"> </w:t>
            </w:r>
            <w:r w:rsidRPr="00E540D1">
              <w:rPr>
                <w:rFonts w:ascii="Calibri" w:hAnsi="Calibri" w:cs="Calibri"/>
              </w:rPr>
              <w:t>электрического</w:t>
            </w:r>
            <w:r w:rsidRPr="00E540D1">
              <w:rPr>
                <w:rFonts w:ascii="Arial Armenian" w:hAnsi="Arial Armenian" w:cs="Arial"/>
              </w:rPr>
              <w:t xml:space="preserve"> </w:t>
            </w:r>
            <w:r w:rsidRPr="00E540D1">
              <w:rPr>
                <w:rFonts w:ascii="Calibri" w:hAnsi="Calibri" w:cs="Calibri"/>
              </w:rPr>
              <w:t>света</w:t>
            </w:r>
            <w:r w:rsidRPr="00E540D1">
              <w:rPr>
                <w:rFonts w:ascii="Arial Armenian" w:hAnsi="Arial Armenian" w:cs="Arial"/>
              </w:rPr>
              <w:t xml:space="preserve"> </w:t>
            </w:r>
            <w:r w:rsidRPr="00E540D1">
              <w:rPr>
                <w:rFonts w:ascii="Calibri" w:hAnsi="Calibri" w:cs="Calibri"/>
              </w:rPr>
              <w:t>герметичный</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стене</w:t>
            </w:r>
            <w:r w:rsidRPr="00E540D1">
              <w:rPr>
                <w:rFonts w:ascii="Arial Armenian" w:hAnsi="Arial Armenian" w:cs="Arial"/>
              </w:rPr>
              <w:t xml:space="preserve">, 10 </w:t>
            </w:r>
            <w:r w:rsidRPr="00E540D1">
              <w:rPr>
                <w:rFonts w:ascii="Calibri" w:hAnsi="Calibri" w:cs="Calibri"/>
              </w:rPr>
              <w:t>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Коробка</w:t>
            </w:r>
            <w:r w:rsidRPr="00E540D1">
              <w:rPr>
                <w:rFonts w:ascii="Arial Armenian" w:hAnsi="Arial Armenian" w:cs="Arial"/>
              </w:rPr>
              <w:t xml:space="preserve"> </w:t>
            </w:r>
            <w:r w:rsidRPr="00E540D1">
              <w:rPr>
                <w:rFonts w:ascii="Calibri" w:hAnsi="Calibri" w:cs="Calibri"/>
              </w:rPr>
              <w:t>ответвительная</w:t>
            </w:r>
            <w:r w:rsidRPr="00E540D1">
              <w:rPr>
                <w:rFonts w:ascii="Arial Armenian" w:hAnsi="Arial Armenian" w:cs="Arial"/>
              </w:rPr>
              <w:t xml:space="preserve"> </w:t>
            </w:r>
            <w:r w:rsidRPr="00E540D1">
              <w:rPr>
                <w:rFonts w:ascii="Calibri" w:hAnsi="Calibri" w:cs="Calibri"/>
              </w:rPr>
              <w:t>пластиковая</w:t>
            </w:r>
            <w:r w:rsidRPr="00E540D1">
              <w:rPr>
                <w:rFonts w:ascii="Arial Armenian" w:hAnsi="Arial Armenian" w:cs="Arial"/>
              </w:rPr>
              <w:t xml:space="preserve"> 50</w:t>
            </w:r>
            <w:r w:rsidRPr="00E540D1">
              <w:rPr>
                <w:rFonts w:ascii="Calibri" w:hAnsi="Calibri" w:cs="Calibri"/>
              </w:rPr>
              <w:t>х</w:t>
            </w:r>
            <w:r w:rsidRPr="00E540D1">
              <w:rPr>
                <w:rFonts w:ascii="Arial Armenian" w:hAnsi="Arial Armenian" w:cs="Arial"/>
              </w:rPr>
              <w:t>50</w:t>
            </w:r>
            <w:r w:rsidRPr="00E540D1">
              <w:rPr>
                <w:rFonts w:ascii="Calibri" w:hAnsi="Calibri" w:cs="Calibri"/>
              </w:rPr>
              <w:t>х</w:t>
            </w:r>
            <w:r w:rsidRPr="00E540D1">
              <w:rPr>
                <w:rFonts w:ascii="Arial Armenian" w:hAnsi="Arial Armenian" w:cs="Arial"/>
              </w:rPr>
              <w:t xml:space="preserve">30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Потолочный</w:t>
            </w:r>
            <w:r w:rsidRPr="00E540D1">
              <w:rPr>
                <w:rFonts w:ascii="Arial Armenian" w:hAnsi="Arial Armenian" w:cs="Arial"/>
              </w:rPr>
              <w:t xml:space="preserve"> </w:t>
            </w:r>
            <w:r w:rsidRPr="00E540D1">
              <w:rPr>
                <w:rFonts w:ascii="Calibri" w:hAnsi="Calibri" w:cs="Calibri"/>
              </w:rPr>
              <w:t>светильник</w:t>
            </w:r>
            <w:r w:rsidRPr="00E540D1">
              <w:rPr>
                <w:rFonts w:ascii="Arial Armenian" w:hAnsi="Arial Armenian" w:cs="Arial"/>
              </w:rPr>
              <w:t xml:space="preserve"> LED 595x595 </w:t>
            </w:r>
            <w:r w:rsidRPr="00E540D1">
              <w:rPr>
                <w:rFonts w:ascii="Calibri" w:hAnsi="Calibri" w:cs="Calibri"/>
              </w:rPr>
              <w:t>мм</w:t>
            </w:r>
            <w:r w:rsidRPr="00E540D1">
              <w:rPr>
                <w:rFonts w:ascii="Arial Armenian" w:hAnsi="Arial Armenian" w:cs="Arial"/>
              </w:rPr>
              <w:t>, 36</w:t>
            </w:r>
            <w:r w:rsidRPr="00E540D1">
              <w:rPr>
                <w:rFonts w:ascii="Calibri" w:hAnsi="Calibri" w:cs="Calibri"/>
              </w:rPr>
              <w:t>Вт</w:t>
            </w:r>
            <w:r w:rsidRPr="00E540D1">
              <w:rPr>
                <w:rFonts w:ascii="Arial Armenian" w:hAnsi="Arial Armenian" w:cs="Arial"/>
              </w:rPr>
              <w:t xml:space="preserve"> (IP54)</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Потолочный</w:t>
            </w:r>
            <w:r w:rsidRPr="00E540D1">
              <w:rPr>
                <w:rFonts w:ascii="Arial Armenian" w:hAnsi="Arial Armenian" w:cs="Arial"/>
              </w:rPr>
              <w:t xml:space="preserve"> </w:t>
            </w:r>
            <w:r w:rsidRPr="00E540D1">
              <w:rPr>
                <w:rFonts w:ascii="Calibri" w:hAnsi="Calibri" w:cs="Calibri"/>
              </w:rPr>
              <w:t>светильник</w:t>
            </w:r>
            <w:r w:rsidRPr="00E540D1">
              <w:rPr>
                <w:rFonts w:ascii="Arial Armenian" w:hAnsi="Arial Armenian" w:cs="Arial"/>
              </w:rPr>
              <w:t xml:space="preserve"> LED, 595x595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аккумулятором</w:t>
            </w:r>
            <w:r w:rsidRPr="00E540D1">
              <w:rPr>
                <w:rFonts w:ascii="Arial Armenian" w:hAnsi="Arial Armenian" w:cs="Arial"/>
              </w:rPr>
              <w:t xml:space="preserve"> 36 </w:t>
            </w:r>
            <w:r w:rsidRPr="00E540D1">
              <w:rPr>
                <w:rFonts w:ascii="Calibri" w:hAnsi="Calibri" w:cs="Calibri"/>
              </w:rPr>
              <w:t>Вт</w:t>
            </w:r>
            <w:r w:rsidRPr="00E540D1">
              <w:rPr>
                <w:rFonts w:ascii="Arial Armenian" w:hAnsi="Arial Armenian" w:cs="Arial"/>
              </w:rPr>
              <w:t xml:space="preserve"> (IP54)</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Потолочно</w:t>
            </w:r>
            <w:r w:rsidRPr="00E540D1">
              <w:rPr>
                <w:rFonts w:ascii="Arial Armenian" w:hAnsi="Arial Armenian" w:cs="Arial"/>
              </w:rPr>
              <w:t>-</w:t>
            </w:r>
            <w:r w:rsidRPr="00E540D1">
              <w:rPr>
                <w:rFonts w:ascii="Calibri" w:hAnsi="Calibri" w:cs="Calibri"/>
              </w:rPr>
              <w:t>стенный</w:t>
            </w:r>
            <w:r w:rsidRPr="00E540D1">
              <w:rPr>
                <w:rFonts w:ascii="Arial Armenian" w:hAnsi="Arial Armenian" w:cs="Arial"/>
              </w:rPr>
              <w:t xml:space="preserve"> </w:t>
            </w:r>
            <w:r w:rsidRPr="00E540D1">
              <w:rPr>
                <w:rFonts w:ascii="Calibri" w:hAnsi="Calibri" w:cs="Calibri"/>
              </w:rPr>
              <w:t>светодиодный</w:t>
            </w:r>
            <w:r w:rsidRPr="00E540D1">
              <w:rPr>
                <w:rFonts w:ascii="Arial Armenian" w:hAnsi="Arial Armenian" w:cs="Arial"/>
              </w:rPr>
              <w:t xml:space="preserve"> </w:t>
            </w:r>
            <w:r w:rsidRPr="00E540D1">
              <w:rPr>
                <w:rFonts w:ascii="Calibri" w:hAnsi="Calibri" w:cs="Calibri"/>
              </w:rPr>
              <w:t>светильник</w:t>
            </w:r>
            <w:r w:rsidRPr="00E540D1">
              <w:rPr>
                <w:rFonts w:ascii="Arial Armenian" w:hAnsi="Arial Armenian" w:cs="Arial"/>
              </w:rPr>
              <w:t xml:space="preserve">, </w:t>
            </w:r>
            <w:r w:rsidRPr="00E540D1">
              <w:rPr>
                <w:rFonts w:ascii="Calibri" w:hAnsi="Calibri" w:cs="Calibri"/>
              </w:rPr>
              <w:t>Ш</w:t>
            </w:r>
            <w:r w:rsidRPr="00E540D1">
              <w:rPr>
                <w:rFonts w:ascii="Arial Armenian" w:hAnsi="Arial Armenian" w:cs="Arial"/>
              </w:rPr>
              <w:t xml:space="preserve"> 325 </w:t>
            </w:r>
            <w:r w:rsidRPr="00E540D1">
              <w:rPr>
                <w:rFonts w:ascii="Calibri" w:hAnsi="Calibri" w:cs="Calibri"/>
              </w:rPr>
              <w:t>мм</w:t>
            </w:r>
            <w:r w:rsidRPr="00E540D1">
              <w:rPr>
                <w:rFonts w:ascii="Arial Armenian" w:hAnsi="Arial Armenian" w:cs="Arial"/>
              </w:rPr>
              <w:t xml:space="preserve">, 18 </w:t>
            </w:r>
            <w:r w:rsidRPr="00E540D1">
              <w:rPr>
                <w:rFonts w:ascii="Calibri" w:hAnsi="Calibri" w:cs="Calibri"/>
              </w:rPr>
              <w:t>Вт</w:t>
            </w:r>
            <w:r w:rsidRPr="00E540D1">
              <w:rPr>
                <w:rFonts w:ascii="Arial Armenian" w:hAnsi="Arial Armenian" w:cs="Arial"/>
              </w:rPr>
              <w:t xml:space="preserve"> (IP54)</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самое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батареей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Потолочно</w:t>
            </w:r>
            <w:r w:rsidRPr="00E540D1">
              <w:rPr>
                <w:rFonts w:ascii="Arial Armenian" w:hAnsi="Arial Armenian" w:cs="Arial"/>
              </w:rPr>
              <w:t>-</w:t>
            </w:r>
            <w:r w:rsidRPr="00E540D1">
              <w:rPr>
                <w:rFonts w:ascii="Calibri" w:hAnsi="Calibri" w:cs="Calibri"/>
              </w:rPr>
              <w:t>настенный</w:t>
            </w:r>
            <w:r w:rsidRPr="00E540D1">
              <w:rPr>
                <w:rFonts w:ascii="Arial Armenian" w:hAnsi="Arial Armenian" w:cs="Arial"/>
              </w:rPr>
              <w:t xml:space="preserve"> </w:t>
            </w:r>
            <w:r w:rsidRPr="00E540D1">
              <w:rPr>
                <w:rFonts w:ascii="Calibri" w:hAnsi="Calibri" w:cs="Calibri"/>
              </w:rPr>
              <w:t>светильник</w:t>
            </w:r>
            <w:r w:rsidRPr="00E540D1">
              <w:rPr>
                <w:rFonts w:ascii="Arial Armenian" w:hAnsi="Arial Armenian" w:cs="Arial"/>
              </w:rPr>
              <w:t xml:space="preserve"> LED, </w:t>
            </w:r>
            <w:r w:rsidRPr="00E540D1">
              <w:rPr>
                <w:rFonts w:ascii="Calibri" w:hAnsi="Calibri" w:cs="Calibri"/>
              </w:rPr>
              <w:t>Вт</w:t>
            </w:r>
            <w:r w:rsidRPr="00E540D1">
              <w:rPr>
                <w:rFonts w:ascii="Arial Armenian" w:hAnsi="Arial Armenian" w:cs="Arial"/>
              </w:rPr>
              <w:t xml:space="preserve"> 150</w:t>
            </w:r>
            <w:r w:rsidRPr="00E540D1">
              <w:rPr>
                <w:rFonts w:ascii="Calibri" w:hAnsi="Calibri" w:cs="Calibri"/>
              </w:rPr>
              <w:t>мм</w:t>
            </w:r>
            <w:r w:rsidRPr="00E540D1">
              <w:rPr>
                <w:rFonts w:ascii="Arial Armenian" w:hAnsi="Arial Armenian" w:cs="Arial"/>
              </w:rPr>
              <w:t>, 12</w:t>
            </w:r>
            <w:r w:rsidRPr="00E540D1">
              <w:rPr>
                <w:rFonts w:ascii="Calibri" w:hAnsi="Calibri" w:cs="Calibri"/>
              </w:rPr>
              <w:t>Вт</w:t>
            </w:r>
            <w:r w:rsidRPr="00E540D1">
              <w:rPr>
                <w:rFonts w:ascii="Arial Armenian" w:hAnsi="Arial Armenian" w:cs="Arial"/>
              </w:rPr>
              <w:t xml:space="preserve"> (IP54)</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Аварийный</w:t>
            </w:r>
            <w:r w:rsidRPr="00E540D1">
              <w:rPr>
                <w:rFonts w:ascii="Arial Armenian" w:hAnsi="Arial Armenian" w:cs="Arial"/>
              </w:rPr>
              <w:t xml:space="preserve"> </w:t>
            </w:r>
            <w:r w:rsidRPr="00E540D1">
              <w:rPr>
                <w:rFonts w:ascii="Calibri" w:hAnsi="Calibri" w:cs="Calibri"/>
              </w:rPr>
              <w:t>светодиод</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аккумулятором</w:t>
            </w:r>
            <w:r w:rsidRPr="00E540D1">
              <w:rPr>
                <w:rFonts w:ascii="Arial Armenian" w:hAnsi="Arial Armenian" w:cs="Arial"/>
              </w:rPr>
              <w:t>, "</w:t>
            </w:r>
            <w:r w:rsidRPr="00E540D1">
              <w:rPr>
                <w:rFonts w:ascii="Calibri" w:hAnsi="Calibri" w:cs="Calibri"/>
              </w:rPr>
              <w:t>Выход</w:t>
            </w:r>
            <w:r w:rsidRPr="00E540D1">
              <w:rPr>
                <w:rFonts w:ascii="Arial Armenian" w:hAnsi="Arial Armenian" w:cs="Arial"/>
              </w:rPr>
              <w:t>", 3</w:t>
            </w:r>
            <w:r w:rsidRPr="00E540D1">
              <w:rPr>
                <w:rFonts w:ascii="Calibri" w:hAnsi="Calibri" w:cs="Calibri"/>
              </w:rPr>
              <w:t>Вт</w:t>
            </w:r>
            <w:r w:rsidRPr="00E540D1">
              <w:rPr>
                <w:rFonts w:ascii="Arial Armenian" w:hAnsi="Arial Armenian" w:cs="Arial"/>
              </w:rPr>
              <w:t xml:space="preserve"> (IP54)</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Электрический</w:t>
            </w:r>
            <w:r w:rsidRPr="00E540D1">
              <w:rPr>
                <w:rFonts w:ascii="Arial Armenian" w:hAnsi="Arial Armenian" w:cs="Arial"/>
              </w:rPr>
              <w:t xml:space="preserve"> </w:t>
            </w:r>
            <w:r w:rsidRPr="00E540D1">
              <w:rPr>
                <w:rFonts w:ascii="Calibri" w:hAnsi="Calibri" w:cs="Calibri"/>
              </w:rPr>
              <w:t>настенный</w:t>
            </w:r>
            <w:r w:rsidRPr="00E540D1">
              <w:rPr>
                <w:rFonts w:ascii="Arial Armenian" w:hAnsi="Arial Armenian" w:cs="Arial"/>
              </w:rPr>
              <w:t xml:space="preserve"> </w:t>
            </w:r>
            <w:r w:rsidRPr="00E540D1">
              <w:rPr>
                <w:rFonts w:ascii="Calibri" w:hAnsi="Calibri" w:cs="Calibri"/>
              </w:rPr>
              <w:t>обогреватель</w:t>
            </w:r>
            <w:r w:rsidRPr="00E540D1">
              <w:rPr>
                <w:rFonts w:ascii="Arial Armenian" w:hAnsi="Arial Armenian" w:cs="Arial"/>
              </w:rPr>
              <w:t>-</w:t>
            </w:r>
            <w:r w:rsidRPr="00E540D1">
              <w:rPr>
                <w:rFonts w:ascii="Calibri" w:hAnsi="Calibri" w:cs="Calibri"/>
              </w:rPr>
              <w:t>преобразователь</w:t>
            </w:r>
            <w:r w:rsidRPr="00E540D1">
              <w:rPr>
                <w:rFonts w:ascii="Arial Armenian" w:hAnsi="Arial Armenian" w:cs="Arial"/>
              </w:rPr>
              <w:t xml:space="preserve"> Bollu BEC/EVU-2500HC 2,5</w:t>
            </w:r>
            <w:r w:rsidRPr="00E540D1">
              <w:rPr>
                <w:rFonts w:ascii="Calibri" w:hAnsi="Calibri" w:cs="Calibri"/>
              </w:rPr>
              <w:t>кВт</w:t>
            </w:r>
            <w:r w:rsidRPr="00E540D1">
              <w:rPr>
                <w:rFonts w:ascii="Arial Armenian" w:hAnsi="Arial Armenian" w:cs="Arial"/>
              </w:rPr>
              <w:t xml:space="preserve"> (</w:t>
            </w:r>
            <w:r w:rsidRPr="00E540D1">
              <w:rPr>
                <w:rFonts w:ascii="Calibri" w:hAnsi="Calibri" w:cs="Calibri"/>
              </w:rPr>
              <w:t>площадь</w:t>
            </w:r>
            <w:r w:rsidRPr="00E540D1">
              <w:rPr>
                <w:rFonts w:ascii="Arial Armenian" w:hAnsi="Arial Armenian" w:cs="Arial"/>
              </w:rPr>
              <w:t xml:space="preserve"> 30</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Настенный</w:t>
            </w:r>
            <w:r w:rsidRPr="00E540D1">
              <w:rPr>
                <w:rFonts w:ascii="Arial Armenian" w:hAnsi="Arial Armenian" w:cs="Arial"/>
              </w:rPr>
              <w:t xml:space="preserve"> </w:t>
            </w:r>
            <w:r w:rsidRPr="00E540D1">
              <w:rPr>
                <w:rFonts w:ascii="Calibri" w:hAnsi="Calibri" w:cs="Calibri"/>
              </w:rPr>
              <w:t>преобразователь</w:t>
            </w:r>
            <w:r w:rsidRPr="00E540D1">
              <w:rPr>
                <w:rFonts w:ascii="Arial Armenian" w:hAnsi="Arial Armenian" w:cs="Arial"/>
              </w:rPr>
              <w:t xml:space="preserve"> Noiret Spot E-5, 2000Plus 2</w:t>
            </w:r>
            <w:r w:rsidRPr="00E540D1">
              <w:rPr>
                <w:rFonts w:ascii="Calibri" w:hAnsi="Calibri" w:cs="Calibri"/>
              </w:rPr>
              <w:t>кВт</w:t>
            </w:r>
            <w:r w:rsidRPr="00E540D1">
              <w:rPr>
                <w:rFonts w:ascii="Arial Armenian" w:hAnsi="Arial Armenian" w:cs="Arial"/>
              </w:rPr>
              <w:t xml:space="preserve"> (</w:t>
            </w:r>
            <w:r w:rsidRPr="00E540D1">
              <w:rPr>
                <w:rFonts w:ascii="Calibri" w:hAnsi="Calibri" w:cs="Calibri"/>
              </w:rPr>
              <w:t>площадь</w:t>
            </w:r>
            <w:r w:rsidRPr="00E540D1">
              <w:rPr>
                <w:rFonts w:ascii="Arial Armenian" w:hAnsi="Arial Armenian" w:cs="Arial"/>
              </w:rPr>
              <w:t xml:space="preserve"> 25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Настенный</w:t>
            </w:r>
            <w:r w:rsidRPr="00E540D1">
              <w:rPr>
                <w:rFonts w:ascii="Arial Armenian" w:hAnsi="Arial Armenian" w:cs="Arial"/>
              </w:rPr>
              <w:t xml:space="preserve"> </w:t>
            </w:r>
            <w:r w:rsidRPr="00E540D1">
              <w:rPr>
                <w:rFonts w:ascii="Calibri" w:hAnsi="Calibri" w:cs="Calibri"/>
              </w:rPr>
              <w:t>преобразователь</w:t>
            </w:r>
            <w:r w:rsidRPr="00E540D1">
              <w:rPr>
                <w:rFonts w:ascii="Arial Armenian" w:hAnsi="Arial Armenian" w:cs="Arial"/>
              </w:rPr>
              <w:t xml:space="preserve"> Noiret Spot E-5 </w:t>
            </w:r>
            <w:r w:rsidRPr="00E540D1">
              <w:rPr>
                <w:rFonts w:ascii="Calibri" w:hAnsi="Calibri" w:cs="Calibri"/>
              </w:rPr>
              <w:t>типа</w:t>
            </w:r>
            <w:r w:rsidRPr="00E540D1">
              <w:rPr>
                <w:rFonts w:ascii="Arial Armenian" w:hAnsi="Arial Armenian" w:cs="Arial"/>
              </w:rPr>
              <w:t xml:space="preserve"> 1500Plus 1,5</w:t>
            </w:r>
            <w:r w:rsidRPr="00E540D1">
              <w:rPr>
                <w:rFonts w:ascii="Calibri" w:hAnsi="Calibri" w:cs="Calibri"/>
              </w:rPr>
              <w:t>кВт</w:t>
            </w:r>
            <w:r w:rsidRPr="00E540D1">
              <w:rPr>
                <w:rFonts w:ascii="Arial Armenian" w:hAnsi="Arial Armenian" w:cs="Arial"/>
              </w:rPr>
              <w:t xml:space="preserve"> (</w:t>
            </w:r>
            <w:r w:rsidRPr="00E540D1">
              <w:rPr>
                <w:rFonts w:ascii="Calibri" w:hAnsi="Calibri" w:cs="Calibri"/>
              </w:rPr>
              <w:t>площадь</w:t>
            </w:r>
            <w:r w:rsidRPr="00E540D1">
              <w:rPr>
                <w:rFonts w:ascii="Arial Armenian" w:hAnsi="Arial Armenian" w:cs="Arial"/>
              </w:rPr>
              <w:t xml:space="preserve"> 20</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Электрический</w:t>
            </w:r>
            <w:r w:rsidRPr="00E540D1">
              <w:rPr>
                <w:rFonts w:ascii="Arial Armenian" w:hAnsi="Arial Armenian" w:cs="Arial"/>
              </w:rPr>
              <w:t xml:space="preserve"> </w:t>
            </w:r>
            <w:r w:rsidRPr="00E540D1">
              <w:rPr>
                <w:rFonts w:ascii="Calibri" w:hAnsi="Calibri" w:cs="Calibri"/>
              </w:rPr>
              <w:t>настенный</w:t>
            </w:r>
            <w:r w:rsidRPr="00E540D1">
              <w:rPr>
                <w:rFonts w:ascii="Arial Armenian" w:hAnsi="Arial Armenian" w:cs="Arial"/>
              </w:rPr>
              <w:t xml:space="preserve"> </w:t>
            </w:r>
            <w:r w:rsidRPr="00E540D1">
              <w:rPr>
                <w:rFonts w:ascii="Calibri" w:hAnsi="Calibri" w:cs="Calibri"/>
              </w:rPr>
              <w:t>обогреватель</w:t>
            </w:r>
            <w:r w:rsidRPr="00E540D1">
              <w:rPr>
                <w:rFonts w:ascii="Arial Armenian" w:hAnsi="Arial Armenian" w:cs="Arial"/>
              </w:rPr>
              <w:t>-</w:t>
            </w:r>
            <w:r w:rsidRPr="00E540D1">
              <w:rPr>
                <w:rFonts w:ascii="Calibri" w:hAnsi="Calibri" w:cs="Calibri"/>
              </w:rPr>
              <w:t>преобразователь</w:t>
            </w:r>
            <w:r w:rsidRPr="00E540D1">
              <w:rPr>
                <w:rFonts w:ascii="Arial Armenian" w:hAnsi="Arial Armenian" w:cs="Arial"/>
              </w:rPr>
              <w:t xml:space="preserve"> Bollu BEC/EVU-1000HC 1</w:t>
            </w:r>
            <w:r w:rsidRPr="00E540D1">
              <w:rPr>
                <w:rFonts w:ascii="Calibri" w:hAnsi="Calibri" w:cs="Calibri"/>
              </w:rPr>
              <w:t>кВт</w:t>
            </w:r>
            <w:r w:rsidRPr="00E540D1">
              <w:rPr>
                <w:rFonts w:ascii="Arial Armenian" w:hAnsi="Arial Armenian" w:cs="Arial"/>
              </w:rPr>
              <w:t xml:space="preserve"> (</w:t>
            </w:r>
            <w:r w:rsidRPr="00E540D1">
              <w:rPr>
                <w:rFonts w:ascii="Calibri" w:hAnsi="Calibri" w:cs="Calibri"/>
              </w:rPr>
              <w:t>площадь</w:t>
            </w:r>
            <w:r w:rsidRPr="00E540D1">
              <w:rPr>
                <w:rFonts w:ascii="Arial Armenian" w:hAnsi="Arial Armenian" w:cs="Arial"/>
              </w:rPr>
              <w:t xml:space="preserve"> 10</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Электрический</w:t>
            </w:r>
            <w:r w:rsidRPr="00E540D1">
              <w:rPr>
                <w:rFonts w:ascii="Arial Armenian" w:hAnsi="Arial Armenian" w:cs="Arial"/>
              </w:rPr>
              <w:t xml:space="preserve"> </w:t>
            </w:r>
            <w:r w:rsidRPr="00E540D1">
              <w:rPr>
                <w:rFonts w:ascii="Calibri" w:hAnsi="Calibri" w:cs="Calibri"/>
              </w:rPr>
              <w:t>настенный</w:t>
            </w:r>
            <w:r w:rsidRPr="00E540D1">
              <w:rPr>
                <w:rFonts w:ascii="Arial Armenian" w:hAnsi="Arial Armenian" w:cs="Arial"/>
              </w:rPr>
              <w:t xml:space="preserve"> </w:t>
            </w:r>
            <w:r w:rsidRPr="00E540D1">
              <w:rPr>
                <w:rFonts w:ascii="Calibri" w:hAnsi="Calibri" w:cs="Calibri"/>
              </w:rPr>
              <w:t>преобразователь</w:t>
            </w:r>
            <w:r w:rsidRPr="00E540D1">
              <w:rPr>
                <w:rFonts w:ascii="Arial Armenian" w:hAnsi="Arial Armenian" w:cs="Arial"/>
              </w:rPr>
              <w:t xml:space="preserve"> </w:t>
            </w:r>
            <w:r w:rsidRPr="00E540D1">
              <w:rPr>
                <w:rFonts w:ascii="Calibri" w:hAnsi="Calibri" w:cs="Calibri"/>
              </w:rPr>
              <w:t>типа</w:t>
            </w:r>
            <w:r w:rsidRPr="00E540D1">
              <w:rPr>
                <w:rFonts w:ascii="Arial Armenian" w:hAnsi="Arial Armenian" w:cs="Arial"/>
              </w:rPr>
              <w:t xml:space="preserve"> Bollu BEC/EVU-500HC 0,5</w:t>
            </w:r>
            <w:r w:rsidRPr="00E540D1">
              <w:rPr>
                <w:rFonts w:ascii="Calibri" w:hAnsi="Calibri" w:cs="Calibri"/>
              </w:rPr>
              <w:t>кВт</w:t>
            </w:r>
            <w:r w:rsidRPr="00E540D1">
              <w:rPr>
                <w:rFonts w:ascii="Arial Armenian" w:hAnsi="Arial Armenian" w:cs="Arial"/>
              </w:rPr>
              <w:t xml:space="preserve"> (</w:t>
            </w:r>
            <w:r w:rsidRPr="00E540D1">
              <w:rPr>
                <w:rFonts w:ascii="Calibri" w:hAnsi="Calibri" w:cs="Calibri"/>
              </w:rPr>
              <w:t>площадь</w:t>
            </w:r>
            <w:r w:rsidRPr="00E540D1">
              <w:rPr>
                <w:rFonts w:ascii="Arial Armenian" w:hAnsi="Arial Armenian" w:cs="Arial"/>
              </w:rPr>
              <w:t xml:space="preserve"> 8</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Электроплита</w:t>
            </w:r>
            <w:r w:rsidRPr="00E540D1">
              <w:rPr>
                <w:rFonts w:ascii="Arial Armenian" w:hAnsi="Arial Armenian" w:cs="Arial"/>
              </w:rPr>
              <w:t xml:space="preserve"> 4-</w:t>
            </w:r>
            <w:r w:rsidRPr="00E540D1">
              <w:rPr>
                <w:rFonts w:ascii="Calibri" w:hAnsi="Calibri" w:cs="Calibri"/>
              </w:rPr>
              <w:t>х</w:t>
            </w:r>
            <w:r w:rsidRPr="00E540D1">
              <w:rPr>
                <w:rFonts w:ascii="Arial Armenian" w:hAnsi="Arial Armenian" w:cs="Arial"/>
              </w:rPr>
              <w:t xml:space="preserve"> </w:t>
            </w:r>
            <w:r w:rsidRPr="00E540D1">
              <w:rPr>
                <w:rFonts w:ascii="Calibri" w:hAnsi="Calibri" w:cs="Calibri"/>
              </w:rPr>
              <w:t>конфорочная</w:t>
            </w:r>
            <w:r w:rsidRPr="00E540D1">
              <w:rPr>
                <w:rFonts w:ascii="Arial Armenian" w:hAnsi="Arial Armenian" w:cs="Arial"/>
              </w:rPr>
              <w:t xml:space="preserve"> 16</w:t>
            </w:r>
            <w:r w:rsidRPr="00E540D1">
              <w:rPr>
                <w:rFonts w:ascii="Calibri" w:hAnsi="Calibri" w:cs="Calibri"/>
              </w:rPr>
              <w:t>кВт</w:t>
            </w:r>
            <w:r w:rsidRPr="00E540D1">
              <w:rPr>
                <w:rFonts w:ascii="Arial Armenian" w:hAnsi="Arial Armenian" w:cs="Arial"/>
              </w:rPr>
              <w:t xml:space="preserve"> (</w:t>
            </w:r>
            <w:r w:rsidRPr="00E540D1">
              <w:rPr>
                <w:rFonts w:ascii="Calibri" w:hAnsi="Calibri" w:cs="Calibri"/>
              </w:rPr>
              <w:t>ЭПШ</w:t>
            </w:r>
            <w:r w:rsidRPr="00E540D1">
              <w:rPr>
                <w:rFonts w:ascii="Arial Armenian" w:hAnsi="Arial Armenian" w:cs="Arial"/>
              </w:rPr>
              <w:t>4 9-4-18</w:t>
            </w:r>
            <w:r w:rsidRPr="00E540D1">
              <w:rPr>
                <w:rFonts w:ascii="Calibri" w:hAnsi="Calibri" w:cs="Calibri"/>
              </w:rPr>
              <w:t>Э</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Канальный</w:t>
            </w:r>
            <w:r w:rsidRPr="00E540D1">
              <w:rPr>
                <w:rFonts w:ascii="Arial Armenian" w:hAnsi="Arial Armenian" w:cs="Arial"/>
              </w:rPr>
              <w:t xml:space="preserve"> </w:t>
            </w:r>
            <w:r w:rsidRPr="00E540D1">
              <w:rPr>
                <w:rFonts w:ascii="Calibri" w:hAnsi="Calibri" w:cs="Calibri"/>
              </w:rPr>
              <w:t>выходной</w:t>
            </w:r>
            <w:r w:rsidRPr="00E540D1">
              <w:rPr>
                <w:rFonts w:ascii="Arial Armenian" w:hAnsi="Arial Armenian" w:cs="Arial"/>
              </w:rPr>
              <w:t xml:space="preserve"> </w:t>
            </w:r>
            <w:r w:rsidRPr="00E540D1">
              <w:rPr>
                <w:rFonts w:ascii="Calibri" w:hAnsi="Calibri" w:cs="Calibri"/>
              </w:rPr>
              <w:lastRenderedPageBreak/>
              <w:t>электровентилятор</w:t>
            </w:r>
            <w:r w:rsidRPr="00E540D1">
              <w:rPr>
                <w:rFonts w:ascii="Arial Armenian" w:hAnsi="Arial Armenian" w:cs="Arial"/>
              </w:rPr>
              <w:t xml:space="preserve"> 150 </w:t>
            </w:r>
            <w:r w:rsidRPr="00E540D1">
              <w:rPr>
                <w:rFonts w:ascii="Calibri" w:hAnsi="Calibri" w:cs="Calibri"/>
              </w:rPr>
              <w:t>Вт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lastRenderedPageBreak/>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26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самое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20 </w:t>
            </w:r>
            <w:r w:rsidRPr="00E540D1">
              <w:rPr>
                <w:rFonts w:ascii="Calibri" w:hAnsi="Calibri" w:cs="Calibri"/>
              </w:rPr>
              <w:t>Вт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Кабель</w:t>
            </w:r>
            <w:r w:rsidRPr="00E540D1">
              <w:rPr>
                <w:rFonts w:ascii="Arial Armenian" w:hAnsi="Arial Armenian" w:cs="Arial"/>
              </w:rPr>
              <w:t xml:space="preserve"> </w:t>
            </w:r>
            <w:r w:rsidRPr="00E540D1">
              <w:rPr>
                <w:rFonts w:ascii="Calibri" w:hAnsi="Calibri" w:cs="Calibri"/>
              </w:rPr>
              <w:t>силовой</w:t>
            </w:r>
            <w:r w:rsidRPr="00E540D1">
              <w:rPr>
                <w:rFonts w:ascii="Arial Armenian" w:hAnsi="Arial Armenian" w:cs="Arial"/>
              </w:rPr>
              <w:t xml:space="preserve"> </w:t>
            </w:r>
            <w:r w:rsidRPr="00E540D1">
              <w:rPr>
                <w:rFonts w:ascii="Calibri" w:hAnsi="Calibri" w:cs="Calibri"/>
              </w:rPr>
              <w:t>ВВГнг</w:t>
            </w:r>
            <w:r w:rsidRPr="00E540D1">
              <w:rPr>
                <w:rFonts w:ascii="Arial Armenian" w:hAnsi="Arial Armenian" w:cs="Arial"/>
              </w:rPr>
              <w:t>-0,66 4</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ВВГнг</w:t>
            </w:r>
            <w:r w:rsidRPr="00E540D1">
              <w:rPr>
                <w:rFonts w:ascii="Arial Armenian" w:hAnsi="Arial Armenian" w:cs="Arial"/>
              </w:rPr>
              <w:t>-0,66 3</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ВВГнг</w:t>
            </w:r>
            <w:r w:rsidRPr="00E540D1">
              <w:rPr>
                <w:rFonts w:ascii="Arial Armenian" w:hAnsi="Arial Armenian" w:cs="Arial"/>
              </w:rPr>
              <w:t>-0,66 3</w:t>
            </w:r>
            <w:r w:rsidRPr="00E540D1">
              <w:rPr>
                <w:rFonts w:ascii="Calibri" w:hAnsi="Calibri" w:cs="Calibri"/>
              </w:rPr>
              <w:t>х</w:t>
            </w:r>
            <w:r w:rsidRPr="00E540D1">
              <w:rPr>
                <w:rFonts w:ascii="Arial Armenian" w:hAnsi="Arial Armenian" w:cs="Arial"/>
              </w:rPr>
              <w:t xml:space="preserve">2,5 </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900,0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ВВГнг</w:t>
            </w:r>
            <w:r w:rsidRPr="00E540D1">
              <w:rPr>
                <w:rFonts w:ascii="Arial Armenian" w:hAnsi="Arial Armenian" w:cs="Arial"/>
              </w:rPr>
              <w:t>-0,66 3</w:t>
            </w:r>
            <w:r w:rsidRPr="00E540D1">
              <w:rPr>
                <w:rFonts w:ascii="Calibri" w:hAnsi="Calibri" w:cs="Calibri"/>
              </w:rPr>
              <w:t>х</w:t>
            </w:r>
            <w:r w:rsidRPr="00E540D1">
              <w:rPr>
                <w:rFonts w:ascii="Arial Armenian" w:hAnsi="Arial Armenian" w:cs="Arial"/>
              </w:rPr>
              <w:t xml:space="preserve">1,5 </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1100,0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Труба</w:t>
            </w:r>
            <w:r w:rsidRPr="00E540D1">
              <w:rPr>
                <w:rFonts w:ascii="Arial Armenian" w:hAnsi="Arial Armenian" w:cs="Arial"/>
              </w:rPr>
              <w:t xml:space="preserve"> </w:t>
            </w:r>
            <w:r w:rsidRPr="00E540D1">
              <w:rPr>
                <w:rFonts w:ascii="Calibri" w:hAnsi="Calibri" w:cs="Calibri"/>
              </w:rPr>
              <w:t>гофрированная</w:t>
            </w:r>
            <w:r w:rsidRPr="00E540D1">
              <w:rPr>
                <w:rFonts w:ascii="Arial Armenian" w:hAnsi="Arial Armenian" w:cs="Arial"/>
              </w:rPr>
              <w:t xml:space="preserve"> </w:t>
            </w:r>
            <w:r w:rsidRPr="00E540D1">
              <w:rPr>
                <w:rFonts w:ascii="Calibri" w:hAnsi="Calibri" w:cs="Calibri"/>
              </w:rPr>
              <w:t>пластиковая</w:t>
            </w:r>
            <w:r w:rsidRPr="00E540D1">
              <w:rPr>
                <w:rFonts w:ascii="Arial Armenian" w:hAnsi="Arial Armenian" w:cs="Arial"/>
              </w:rPr>
              <w:t xml:space="preserve"> </w:t>
            </w:r>
            <w:r w:rsidRPr="00E540D1">
              <w:rPr>
                <w:rFonts w:ascii="Calibri" w:hAnsi="Calibri" w:cs="Calibri"/>
              </w:rPr>
              <w:t>П</w:t>
            </w:r>
            <w:r w:rsidRPr="00E540D1">
              <w:rPr>
                <w:rFonts w:ascii="Arial Armenian" w:hAnsi="Arial Armenian" w:cs="Arial"/>
              </w:rPr>
              <w:t xml:space="preserve"> 18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Заземлители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стального</w:t>
            </w:r>
            <w:r w:rsidRPr="00E540D1">
              <w:rPr>
                <w:rFonts w:ascii="Arial Armenian" w:hAnsi="Arial Armenian" w:cs="Arial"/>
              </w:rPr>
              <w:t xml:space="preserve"> </w:t>
            </w:r>
            <w:r w:rsidRPr="00E540D1">
              <w:rPr>
                <w:rFonts w:ascii="Calibri" w:hAnsi="Calibri" w:cs="Calibri"/>
              </w:rPr>
              <w:t>уголка</w:t>
            </w:r>
            <w:r w:rsidRPr="00E540D1">
              <w:rPr>
                <w:rFonts w:ascii="Arial Armenian" w:hAnsi="Arial Armenian" w:cs="Arial"/>
              </w:rPr>
              <w:t xml:space="preserve"> 50</w:t>
            </w:r>
            <w:r w:rsidRPr="00E540D1">
              <w:rPr>
                <w:rFonts w:ascii="Calibri" w:hAnsi="Calibri" w:cs="Calibri"/>
              </w:rPr>
              <w:t>х</w:t>
            </w:r>
            <w:r w:rsidRPr="00E540D1">
              <w:rPr>
                <w:rFonts w:ascii="Arial Armenian" w:hAnsi="Arial Armenian" w:cs="Arial"/>
              </w:rPr>
              <w:t>50</w:t>
            </w:r>
            <w:r w:rsidRPr="00E540D1">
              <w:rPr>
                <w:rFonts w:ascii="Calibri" w:hAnsi="Calibri" w:cs="Calibri"/>
              </w:rPr>
              <w:t>х</w:t>
            </w:r>
            <w:r w:rsidRPr="00E540D1">
              <w:rPr>
                <w:rFonts w:ascii="Arial Armenian" w:hAnsi="Arial Armenian" w:cs="Arial"/>
              </w:rPr>
              <w:t xml:space="preserve">5 </w:t>
            </w:r>
            <w:r w:rsidRPr="00E540D1">
              <w:rPr>
                <w:rFonts w:ascii="Calibri" w:hAnsi="Calibri" w:cs="Calibri"/>
              </w:rPr>
              <w:t>мм</w:t>
            </w:r>
            <w:r w:rsidRPr="00E540D1">
              <w:rPr>
                <w:rFonts w:ascii="Arial Armenian" w:hAnsi="Arial Armenian" w:cs="Arial"/>
              </w:rPr>
              <w:t xml:space="preserve">, L=2,5 </w:t>
            </w:r>
            <w:r w:rsidRPr="00E540D1">
              <w:rPr>
                <w:rFonts w:ascii="Calibri" w:hAnsi="Calibri" w:cs="Calibri"/>
              </w:rPr>
              <w:t>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Заземляющий</w:t>
            </w:r>
            <w:r w:rsidRPr="00E540D1">
              <w:rPr>
                <w:rFonts w:ascii="Arial Armenian" w:hAnsi="Arial Armenian" w:cs="Arial"/>
              </w:rPr>
              <w:t xml:space="preserve"> </w:t>
            </w:r>
            <w:r w:rsidRPr="00E540D1">
              <w:rPr>
                <w:rFonts w:ascii="Calibri" w:hAnsi="Calibri" w:cs="Calibri"/>
              </w:rPr>
              <w:t>стальной</w:t>
            </w:r>
            <w:r w:rsidRPr="00E540D1">
              <w:rPr>
                <w:rFonts w:ascii="Arial Armenian" w:hAnsi="Arial Armenian" w:cs="Arial"/>
              </w:rPr>
              <w:t xml:space="preserve"> </w:t>
            </w:r>
            <w:r w:rsidRPr="00E540D1">
              <w:rPr>
                <w:rFonts w:ascii="Calibri" w:hAnsi="Calibri" w:cs="Calibri"/>
              </w:rPr>
              <w:t>слой</w:t>
            </w:r>
            <w:r w:rsidRPr="00E540D1">
              <w:rPr>
                <w:rFonts w:ascii="Arial Armenian" w:hAnsi="Arial Armenian" w:cs="Arial"/>
              </w:rPr>
              <w:t xml:space="preserve"> 40</w:t>
            </w:r>
            <w:r w:rsidRPr="00E540D1">
              <w:rPr>
                <w:rFonts w:ascii="Calibri" w:hAnsi="Calibri" w:cs="Calibri"/>
              </w:rPr>
              <w:t>х</w:t>
            </w:r>
            <w:r w:rsidRPr="00E540D1">
              <w:rPr>
                <w:rFonts w:ascii="Arial Armenian" w:hAnsi="Arial Armenian" w:cs="Arial"/>
              </w:rPr>
              <w:t xml:space="preserve">4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Ручная</w:t>
            </w:r>
            <w:r w:rsidRPr="00E540D1">
              <w:rPr>
                <w:rFonts w:ascii="Arial Armenian" w:hAnsi="Arial Armenian" w:cs="Arial"/>
              </w:rPr>
              <w:t xml:space="preserve"> </w:t>
            </w:r>
            <w:r w:rsidRPr="00E540D1">
              <w:rPr>
                <w:rFonts w:ascii="Calibri" w:hAnsi="Calibri" w:cs="Calibri"/>
              </w:rPr>
              <w:t>прокладка</w:t>
            </w:r>
            <w:r w:rsidRPr="00E540D1">
              <w:rPr>
                <w:rFonts w:ascii="Arial Armenian" w:hAnsi="Arial Armenian" w:cs="Arial"/>
              </w:rPr>
              <w:t xml:space="preserve"> </w:t>
            </w:r>
            <w:r w:rsidRPr="00E540D1">
              <w:rPr>
                <w:rFonts w:ascii="Calibri" w:hAnsi="Calibri" w:cs="Calibri"/>
              </w:rPr>
              <w:t>траншей</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грунте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III (L = 28 </w:t>
            </w:r>
            <w:r w:rsidRPr="00E540D1">
              <w:rPr>
                <w:rFonts w:ascii="Calibri" w:hAnsi="Calibri" w:cs="Calibri"/>
              </w:rPr>
              <w:t>рядов</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Траншейная</w:t>
            </w:r>
            <w:r w:rsidRPr="00E540D1">
              <w:rPr>
                <w:rFonts w:ascii="Arial Armenian" w:hAnsi="Arial Armenian" w:cs="Arial"/>
              </w:rPr>
              <w:t xml:space="preserve"> </w:t>
            </w:r>
            <w:r w:rsidRPr="00E540D1">
              <w:rPr>
                <w:rFonts w:ascii="Calibri" w:hAnsi="Calibri" w:cs="Calibri"/>
              </w:rPr>
              <w:t>ловушка</w:t>
            </w:r>
            <w:r w:rsidRPr="00E540D1">
              <w:rPr>
                <w:rFonts w:ascii="Arial Armenian" w:hAnsi="Arial Armenian" w:cs="Arial"/>
              </w:rPr>
              <w:t xml:space="preserve"> </w:t>
            </w:r>
            <w:r w:rsidRPr="00E540D1">
              <w:rPr>
                <w:rFonts w:ascii="Calibri" w:hAnsi="Calibri" w:cs="Calibri"/>
              </w:rPr>
              <w:t>своими</w:t>
            </w:r>
            <w:r w:rsidRPr="00E540D1">
              <w:rPr>
                <w:rFonts w:ascii="Arial Armenian" w:hAnsi="Arial Armenian" w:cs="Arial"/>
              </w:rPr>
              <w:t xml:space="preserve"> </w:t>
            </w:r>
            <w:r w:rsidRPr="00E540D1">
              <w:rPr>
                <w:rFonts w:ascii="Calibri" w:hAnsi="Calibri" w:cs="Calibri"/>
              </w:rPr>
              <w:t>руками</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Подъем</w:t>
            </w:r>
            <w:r w:rsidRPr="00E540D1">
              <w:rPr>
                <w:rFonts w:ascii="Arial Armenian" w:hAnsi="Arial Armenian" w:cs="Arial"/>
              </w:rPr>
              <w:t xml:space="preserve"> </w:t>
            </w:r>
            <w:r w:rsidRPr="00E540D1">
              <w:rPr>
                <w:rFonts w:ascii="Calibri" w:hAnsi="Calibri" w:cs="Calibri"/>
              </w:rPr>
              <w:t>лишнего</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самосвале</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транспортировка</w:t>
            </w:r>
            <w:r w:rsidRPr="00E540D1">
              <w:rPr>
                <w:rFonts w:ascii="Arial Armenian" w:hAnsi="Arial Armenian" w:cs="Arial"/>
              </w:rPr>
              <w:t xml:space="preserve"> 1 </w:t>
            </w:r>
            <w:r w:rsidRPr="00E540D1">
              <w:rPr>
                <w:rFonts w:ascii="Calibri" w:hAnsi="Calibri" w:cs="Calibri"/>
              </w:rPr>
              <w:t>км</w:t>
            </w:r>
            <w:r w:rsidRPr="00E540D1">
              <w:rPr>
                <w:rFonts w:ascii="Arial Armenian" w:hAnsi="Arial Armenian" w:cs="Arial"/>
              </w:rPr>
              <w:t xml:space="preserve"> (1 </w:t>
            </w:r>
            <w:r w:rsidRPr="00E540D1">
              <w:rPr>
                <w:rFonts w:ascii="Calibri" w:hAnsi="Calibri" w:cs="Calibri"/>
              </w:rPr>
              <w:t>м</w:t>
            </w:r>
            <w:r w:rsidRPr="00E540D1">
              <w:rPr>
                <w:rFonts w:ascii="Arial Armenian" w:hAnsi="Arial Armenian" w:cs="Arial"/>
              </w:rPr>
              <w:t xml:space="preserve"> 3 )</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4`</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5,09</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5. </w:t>
            </w:r>
            <w:r w:rsidRPr="009A3DE1">
              <w:rPr>
                <w:rFonts w:ascii="Arial" w:hAnsi="Arial" w:cs="Arial"/>
                <w:b/>
                <w:bCs/>
                <w:sz w:val="20"/>
                <w:szCs w:val="20"/>
              </w:rPr>
              <w:t>Пожарная система</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Прибор</w:t>
            </w:r>
            <w:r w:rsidRPr="00E540D1">
              <w:rPr>
                <w:rFonts w:ascii="Arial Armenian" w:hAnsi="Arial Armenian" w:cs="Arial"/>
              </w:rPr>
              <w:t xml:space="preserve"> </w:t>
            </w:r>
            <w:r w:rsidRPr="00E540D1">
              <w:rPr>
                <w:rFonts w:ascii="Calibri" w:hAnsi="Calibri" w:cs="Calibri"/>
              </w:rPr>
              <w:t>охранно</w:t>
            </w:r>
            <w:r w:rsidRPr="00E540D1">
              <w:rPr>
                <w:rFonts w:ascii="Arial Armenian" w:hAnsi="Arial Armenian" w:cs="Arial"/>
              </w:rPr>
              <w:t>-</w:t>
            </w:r>
            <w:r w:rsidRPr="00E540D1">
              <w:rPr>
                <w:rFonts w:ascii="Calibri" w:hAnsi="Calibri" w:cs="Calibri"/>
              </w:rPr>
              <w:t>пожарного</w:t>
            </w:r>
            <w:r w:rsidRPr="00E540D1">
              <w:rPr>
                <w:rFonts w:ascii="Arial Armenian" w:hAnsi="Arial Armenian" w:cs="Arial"/>
              </w:rPr>
              <w:t xml:space="preserve"> </w:t>
            </w:r>
            <w:r w:rsidRPr="00E540D1">
              <w:rPr>
                <w:rFonts w:ascii="Calibri" w:hAnsi="Calibri" w:cs="Calibri"/>
              </w:rPr>
              <w:t>управления</w:t>
            </w:r>
            <w:r w:rsidRPr="00E540D1">
              <w:rPr>
                <w:rFonts w:ascii="Arial Armenian" w:hAnsi="Arial Armenian" w:cs="Arial"/>
              </w:rPr>
              <w:t xml:space="preserve"> (</w:t>
            </w:r>
            <w:r w:rsidRPr="00E540D1">
              <w:rPr>
                <w:rFonts w:ascii="Calibri" w:hAnsi="Calibri" w:cs="Calibri"/>
              </w:rPr>
              <w:t>адресный</w:t>
            </w:r>
            <w:r w:rsidRPr="00E540D1">
              <w:rPr>
                <w:rFonts w:ascii="Arial Armenian" w:hAnsi="Arial Armenian" w:cs="Arial"/>
              </w:rPr>
              <w:t>) ''</w:t>
            </w:r>
            <w:r w:rsidRPr="00E540D1">
              <w:rPr>
                <w:rFonts w:ascii="Calibri" w:hAnsi="Calibri" w:cs="Calibri"/>
              </w:rPr>
              <w:t>РЗ</w:t>
            </w:r>
            <w:r w:rsidRPr="00E540D1">
              <w:rPr>
                <w:rFonts w:ascii="Arial Armenian" w:hAnsi="Arial Armenian" w:cs="Arial"/>
              </w:rPr>
              <w:t>-</w:t>
            </w:r>
            <w:r w:rsidRPr="00E540D1">
              <w:rPr>
                <w:rFonts w:ascii="Calibri" w:hAnsi="Calibri" w:cs="Calibri"/>
              </w:rPr>
              <w:t>Рубеж</w:t>
            </w:r>
            <w:r w:rsidRPr="00E540D1">
              <w:rPr>
                <w:rFonts w:ascii="Arial Armenian" w:hAnsi="Arial Armenian" w:cs="Arial"/>
              </w:rPr>
              <w:t>-20</w:t>
            </w:r>
            <w:r w:rsidRPr="00E540D1">
              <w:rPr>
                <w:rFonts w:ascii="Calibri" w:hAnsi="Calibri" w:cs="Calibri"/>
              </w:rPr>
              <w:t>П</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Релейный</w:t>
            </w:r>
            <w:r w:rsidRPr="00E540D1">
              <w:rPr>
                <w:rFonts w:ascii="Arial Armenian" w:hAnsi="Arial Armenian" w:cs="Arial"/>
              </w:rPr>
              <w:t xml:space="preserve"> </w:t>
            </w:r>
            <w:r w:rsidRPr="00E540D1">
              <w:rPr>
                <w:rFonts w:ascii="Calibri" w:hAnsi="Calibri" w:cs="Calibri"/>
              </w:rPr>
              <w:t>модуль</w:t>
            </w:r>
            <w:r w:rsidRPr="00E540D1">
              <w:rPr>
                <w:rFonts w:ascii="Arial Armenian" w:hAnsi="Arial Armenian" w:cs="Arial"/>
              </w:rPr>
              <w:t xml:space="preserve"> "</w:t>
            </w:r>
            <w:r w:rsidRPr="00E540D1">
              <w:rPr>
                <w:rFonts w:ascii="Calibri" w:hAnsi="Calibri" w:cs="Calibri"/>
              </w:rPr>
              <w:t>РМ</w:t>
            </w:r>
            <w:r w:rsidRPr="00E540D1">
              <w:rPr>
                <w:rFonts w:ascii="Arial Armenian" w:hAnsi="Arial Armenian" w:cs="Arial"/>
              </w:rPr>
              <w:t>-4</w:t>
            </w:r>
            <w:r w:rsidRPr="00E540D1">
              <w:rPr>
                <w:rFonts w:ascii="Calibri" w:hAnsi="Calibri" w:cs="Calibri"/>
              </w:rPr>
              <w:t>К</w:t>
            </w:r>
            <w:r w:rsidRPr="00E540D1">
              <w:rPr>
                <w:rFonts w:ascii="Arial Armenian" w:hAnsi="Arial Armenian" w:cs="Arial"/>
              </w:rPr>
              <w:t xml:space="preserve"> </w:t>
            </w:r>
            <w:r w:rsidRPr="00E540D1">
              <w:rPr>
                <w:rFonts w:ascii="Calibri" w:hAnsi="Calibri" w:cs="Calibri"/>
              </w:rPr>
              <w:t>прот</w:t>
            </w:r>
            <w:r w:rsidRPr="00E540D1">
              <w:rPr>
                <w:rFonts w:ascii="Arial Armenian" w:hAnsi="Arial Armenian" w:cs="Arial"/>
              </w:rPr>
              <w:t>.</w:t>
            </w:r>
            <w:r w:rsidRPr="00E540D1">
              <w:rPr>
                <w:rFonts w:ascii="Calibri" w:hAnsi="Calibri" w:cs="Calibri"/>
              </w:rPr>
              <w:t>Р</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3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Индикация</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блок</w:t>
            </w:r>
            <w:r w:rsidRPr="00E540D1">
              <w:rPr>
                <w:rFonts w:ascii="Arial Armenian" w:hAnsi="Arial Armenian" w:cs="Arial"/>
              </w:rPr>
              <w:t xml:space="preserve"> </w:t>
            </w:r>
            <w:r w:rsidRPr="00E540D1">
              <w:rPr>
                <w:rFonts w:ascii="Calibri" w:hAnsi="Calibri" w:cs="Calibri"/>
              </w:rPr>
              <w:t>управления</w:t>
            </w:r>
            <w:r w:rsidRPr="00E540D1">
              <w:rPr>
                <w:rFonts w:ascii="Arial Armenian" w:hAnsi="Arial Armenian" w:cs="Arial"/>
              </w:rPr>
              <w:t xml:space="preserve"> "</w:t>
            </w:r>
            <w:r w:rsidRPr="00E540D1">
              <w:rPr>
                <w:rFonts w:ascii="Calibri" w:hAnsi="Calibri" w:cs="Calibri"/>
              </w:rPr>
              <w:t>РЗ</w:t>
            </w:r>
            <w:r w:rsidRPr="00E540D1">
              <w:rPr>
                <w:rFonts w:ascii="Arial Armenian" w:hAnsi="Arial Armenian" w:cs="Arial"/>
              </w:rPr>
              <w:t>-</w:t>
            </w:r>
            <w:r w:rsidRPr="00E540D1">
              <w:rPr>
                <w:rFonts w:ascii="Calibri" w:hAnsi="Calibri" w:cs="Calibri"/>
              </w:rPr>
              <w:t>Рубеж</w:t>
            </w:r>
            <w:r w:rsidRPr="00E540D1">
              <w:rPr>
                <w:rFonts w:ascii="Arial Armenian" w:hAnsi="Arial Armenian" w:cs="Arial"/>
              </w:rPr>
              <w:t>-</w:t>
            </w:r>
            <w:r w:rsidRPr="00E540D1">
              <w:rPr>
                <w:rFonts w:ascii="Calibri" w:hAnsi="Calibri" w:cs="Calibri"/>
              </w:rPr>
              <w:t>БИУ</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Дымово</w:t>
            </w:r>
            <w:r w:rsidRPr="00E540D1">
              <w:rPr>
                <w:rFonts w:ascii="Arial Armenian" w:hAnsi="Arial Armenian" w:cs="Arial"/>
              </w:rPr>
              <w:t>-</w:t>
            </w:r>
            <w:r w:rsidRPr="00E540D1">
              <w:rPr>
                <w:rFonts w:ascii="Calibri" w:hAnsi="Calibri" w:cs="Calibri"/>
              </w:rPr>
              <w:t>пожарный</w:t>
            </w:r>
            <w:r w:rsidRPr="00E540D1">
              <w:rPr>
                <w:rFonts w:ascii="Arial Armenian" w:hAnsi="Arial Armenian" w:cs="Arial"/>
              </w:rPr>
              <w:t xml:space="preserve"> </w:t>
            </w:r>
            <w:r w:rsidRPr="00E540D1">
              <w:rPr>
                <w:rFonts w:ascii="Calibri" w:hAnsi="Calibri" w:cs="Calibri"/>
              </w:rPr>
              <w:t>адресно</w:t>
            </w:r>
            <w:r w:rsidRPr="00E540D1">
              <w:rPr>
                <w:rFonts w:ascii="Arial Armenian" w:hAnsi="Arial Armenian" w:cs="Arial"/>
              </w:rPr>
              <w:t>-</w:t>
            </w:r>
            <w:r w:rsidRPr="00E540D1">
              <w:rPr>
                <w:rFonts w:ascii="Calibri" w:hAnsi="Calibri" w:cs="Calibri"/>
              </w:rPr>
              <w:t>аналоговый</w:t>
            </w:r>
            <w:r w:rsidRPr="00E540D1">
              <w:rPr>
                <w:rFonts w:ascii="Arial Armenian" w:hAnsi="Arial Armenian" w:cs="Arial"/>
              </w:rPr>
              <w:t xml:space="preserve"> </w:t>
            </w:r>
            <w:r w:rsidRPr="00E540D1">
              <w:rPr>
                <w:rFonts w:ascii="Calibri" w:hAnsi="Calibri" w:cs="Calibri"/>
              </w:rPr>
              <w:t>оптико</w:t>
            </w:r>
            <w:r w:rsidRPr="00E540D1">
              <w:rPr>
                <w:rFonts w:ascii="Arial Armenian" w:hAnsi="Arial Armenian" w:cs="Arial"/>
              </w:rPr>
              <w:t>-</w:t>
            </w:r>
            <w:r w:rsidRPr="00E540D1">
              <w:rPr>
                <w:rFonts w:ascii="Calibri" w:hAnsi="Calibri" w:cs="Calibri"/>
              </w:rPr>
              <w:t>электронный</w:t>
            </w:r>
            <w:r w:rsidRPr="00E540D1">
              <w:rPr>
                <w:rFonts w:ascii="Arial Armenian" w:hAnsi="Arial Armenian" w:cs="Arial"/>
              </w:rPr>
              <w:t xml:space="preserve"> </w:t>
            </w:r>
            <w:r w:rsidRPr="00E540D1">
              <w:rPr>
                <w:rFonts w:ascii="Calibri" w:hAnsi="Calibri" w:cs="Calibri"/>
              </w:rPr>
              <w:t>пожарный</w:t>
            </w:r>
            <w:r w:rsidRPr="00E540D1">
              <w:rPr>
                <w:rFonts w:ascii="Arial Armenian" w:hAnsi="Arial Armenian" w:cs="Arial"/>
              </w:rPr>
              <w:t xml:space="preserve"> </w:t>
            </w:r>
            <w:r w:rsidRPr="00E540D1">
              <w:rPr>
                <w:rFonts w:ascii="Calibri" w:hAnsi="Calibri" w:cs="Calibri"/>
              </w:rPr>
              <w:t>вызов</w:t>
            </w:r>
            <w:r w:rsidRPr="00E540D1">
              <w:rPr>
                <w:rFonts w:ascii="Arial Armenian" w:hAnsi="Arial Armenian" w:cs="Arial"/>
              </w:rPr>
              <w:t xml:space="preserve"> "</w:t>
            </w:r>
            <w:r w:rsidRPr="00E540D1">
              <w:rPr>
                <w:rFonts w:ascii="Calibri" w:hAnsi="Calibri" w:cs="Calibri"/>
              </w:rPr>
              <w:t>ИП</w:t>
            </w:r>
            <w:r w:rsidRPr="00E540D1">
              <w:rPr>
                <w:rFonts w:ascii="Arial Armenian" w:hAnsi="Arial Armenian" w:cs="Arial"/>
              </w:rPr>
              <w:t xml:space="preserve"> 212-64 </w:t>
            </w:r>
            <w:r w:rsidRPr="00E540D1">
              <w:rPr>
                <w:rFonts w:ascii="Calibri" w:hAnsi="Calibri" w:cs="Calibri"/>
              </w:rPr>
              <w:t>прот</w:t>
            </w:r>
            <w:r w:rsidRPr="00E540D1">
              <w:rPr>
                <w:rFonts w:ascii="Arial Armenian" w:hAnsi="Arial Armenian" w:cs="Arial"/>
              </w:rPr>
              <w:t>.</w:t>
            </w:r>
            <w:r w:rsidRPr="00E540D1">
              <w:rPr>
                <w:rFonts w:ascii="Calibri" w:hAnsi="Calibri" w:cs="Calibri"/>
              </w:rPr>
              <w:t>Р</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Пожарный</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ручным</w:t>
            </w:r>
            <w:r w:rsidRPr="00E540D1">
              <w:rPr>
                <w:rFonts w:ascii="Arial Armenian" w:hAnsi="Arial Armenian" w:cs="Arial"/>
              </w:rPr>
              <w:t xml:space="preserve"> </w:t>
            </w:r>
            <w:r w:rsidRPr="00E540D1">
              <w:rPr>
                <w:rFonts w:ascii="Calibri" w:hAnsi="Calibri" w:cs="Calibri"/>
              </w:rPr>
              <w:t>управлением</w:t>
            </w:r>
            <w:r w:rsidRPr="00E540D1">
              <w:rPr>
                <w:rFonts w:ascii="Arial Armenian" w:hAnsi="Arial Armenian" w:cs="Arial"/>
              </w:rPr>
              <w:t xml:space="preserve">, </w:t>
            </w:r>
            <w:r w:rsidRPr="00E540D1">
              <w:rPr>
                <w:rFonts w:ascii="Calibri" w:hAnsi="Calibri" w:cs="Calibri"/>
              </w:rPr>
              <w:t>адресный</w:t>
            </w:r>
            <w:r w:rsidRPr="00E540D1">
              <w:rPr>
                <w:rFonts w:ascii="Arial Armenian" w:hAnsi="Arial Armenian" w:cs="Arial"/>
              </w:rPr>
              <w:t xml:space="preserve"> </w:t>
            </w:r>
            <w:r w:rsidRPr="00E540D1">
              <w:rPr>
                <w:rFonts w:ascii="Calibri" w:hAnsi="Calibri" w:cs="Calibri"/>
              </w:rPr>
              <w:t>электроконтактный</w:t>
            </w:r>
            <w:r w:rsidRPr="00E540D1">
              <w:rPr>
                <w:rFonts w:ascii="Arial Armenian" w:hAnsi="Arial Armenian" w:cs="Arial"/>
              </w:rPr>
              <w:t xml:space="preserve"> </w:t>
            </w:r>
            <w:r w:rsidRPr="00E540D1">
              <w:rPr>
                <w:rFonts w:ascii="Calibri" w:hAnsi="Calibri" w:cs="Calibri"/>
              </w:rPr>
              <w:t>вызов</w:t>
            </w:r>
            <w:r w:rsidRPr="00E540D1">
              <w:rPr>
                <w:rFonts w:ascii="Arial Armenian" w:hAnsi="Arial Armenian" w:cs="Arial"/>
              </w:rPr>
              <w:t xml:space="preserve"> "</w:t>
            </w:r>
            <w:r w:rsidRPr="00E540D1">
              <w:rPr>
                <w:rFonts w:ascii="Calibri" w:hAnsi="Calibri" w:cs="Calibri"/>
              </w:rPr>
              <w:t>ИПР</w:t>
            </w:r>
            <w:r w:rsidRPr="00E540D1">
              <w:rPr>
                <w:rFonts w:ascii="Arial Armenian" w:hAnsi="Arial Armenian" w:cs="Arial"/>
              </w:rPr>
              <w:t xml:space="preserve"> 513-11 </w:t>
            </w:r>
            <w:r w:rsidRPr="00E540D1">
              <w:rPr>
                <w:rFonts w:ascii="Calibri" w:hAnsi="Calibri" w:cs="Calibri"/>
              </w:rPr>
              <w:t>прот</w:t>
            </w:r>
            <w:r w:rsidRPr="00E540D1">
              <w:rPr>
                <w:rFonts w:ascii="Arial Armenian" w:hAnsi="Arial Armenian" w:cs="Arial"/>
              </w:rPr>
              <w:t>.</w:t>
            </w:r>
            <w:r w:rsidRPr="00E540D1">
              <w:rPr>
                <w:rFonts w:ascii="Calibri" w:hAnsi="Calibri" w:cs="Calibri"/>
              </w:rPr>
              <w:t>Р</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Оповещатель</w:t>
            </w:r>
            <w:r w:rsidRPr="00E540D1">
              <w:rPr>
                <w:rFonts w:ascii="Arial Armenian" w:hAnsi="Arial Armenian" w:cs="Arial"/>
              </w:rPr>
              <w:t xml:space="preserve"> </w:t>
            </w:r>
            <w:r w:rsidRPr="00E540D1">
              <w:rPr>
                <w:rFonts w:ascii="Calibri" w:hAnsi="Calibri" w:cs="Calibri"/>
              </w:rPr>
              <w:t>звуковой</w:t>
            </w:r>
            <w:r w:rsidRPr="00E540D1">
              <w:rPr>
                <w:rFonts w:ascii="Arial Armenian" w:hAnsi="Arial Armenian" w:cs="Arial"/>
              </w:rPr>
              <w:t xml:space="preserve">, </w:t>
            </w:r>
            <w:r w:rsidRPr="00E540D1">
              <w:rPr>
                <w:rFonts w:ascii="Calibri" w:hAnsi="Calibri" w:cs="Calibri"/>
              </w:rPr>
              <w:t>охранно</w:t>
            </w:r>
            <w:r w:rsidRPr="00E540D1">
              <w:rPr>
                <w:rFonts w:ascii="Arial Armenian" w:hAnsi="Arial Armenian" w:cs="Arial"/>
              </w:rPr>
              <w:t>-</w:t>
            </w:r>
            <w:r w:rsidRPr="00E540D1">
              <w:rPr>
                <w:rFonts w:ascii="Calibri" w:hAnsi="Calibri" w:cs="Calibri"/>
              </w:rPr>
              <w:t>пожарный</w:t>
            </w:r>
            <w:r w:rsidRPr="00E540D1">
              <w:rPr>
                <w:rFonts w:ascii="Arial Armenian" w:hAnsi="Arial Armenian" w:cs="Arial"/>
              </w:rPr>
              <w:t xml:space="preserve"> "</w:t>
            </w:r>
            <w:r w:rsidRPr="00E540D1">
              <w:rPr>
                <w:rFonts w:ascii="Calibri" w:hAnsi="Calibri" w:cs="Calibri"/>
              </w:rPr>
              <w:t>ОПОП</w:t>
            </w:r>
            <w:r w:rsidRPr="00E540D1">
              <w:rPr>
                <w:rFonts w:ascii="Arial Armenian" w:hAnsi="Arial Armenian" w:cs="Arial"/>
              </w:rPr>
              <w:t xml:space="preserve"> 2-35, 12</w:t>
            </w:r>
            <w:r w:rsidRPr="00E540D1">
              <w:rPr>
                <w:rFonts w:ascii="Calibri" w:hAnsi="Calibri" w:cs="Calibri"/>
              </w:rPr>
              <w:t>В</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Источник</w:t>
            </w:r>
            <w:r w:rsidRPr="00E540D1">
              <w:rPr>
                <w:rFonts w:ascii="Arial Armenian" w:hAnsi="Arial Armenian" w:cs="Arial"/>
              </w:rPr>
              <w:t xml:space="preserve"> </w:t>
            </w:r>
            <w:r w:rsidRPr="00E540D1">
              <w:rPr>
                <w:rFonts w:ascii="Calibri" w:hAnsi="Calibri" w:cs="Calibri"/>
              </w:rPr>
              <w:t>бесперебойного</w:t>
            </w:r>
            <w:r w:rsidRPr="00E540D1">
              <w:rPr>
                <w:rFonts w:ascii="Arial Armenian" w:hAnsi="Arial Armenian" w:cs="Arial"/>
              </w:rPr>
              <w:t xml:space="preserve"> </w:t>
            </w:r>
            <w:r w:rsidRPr="00E540D1">
              <w:rPr>
                <w:rFonts w:ascii="Calibri" w:hAnsi="Calibri" w:cs="Calibri"/>
              </w:rPr>
              <w:t>питания</w:t>
            </w:r>
            <w:r w:rsidRPr="00E540D1">
              <w:rPr>
                <w:rFonts w:ascii="Arial Armenian" w:hAnsi="Arial Armenian" w:cs="Arial"/>
              </w:rPr>
              <w:t xml:space="preserve"> "</w:t>
            </w:r>
            <w:r w:rsidRPr="00E540D1">
              <w:rPr>
                <w:rFonts w:ascii="Calibri" w:hAnsi="Calibri" w:cs="Calibri"/>
              </w:rPr>
              <w:t>ИВЭПР</w:t>
            </w:r>
            <w:r w:rsidRPr="00E540D1">
              <w:rPr>
                <w:rFonts w:ascii="Arial Armenian" w:hAnsi="Arial Armenian" w:cs="Arial"/>
              </w:rPr>
              <w:t xml:space="preserve"> 12/5-</w:t>
            </w:r>
            <w:r w:rsidRPr="00E540D1">
              <w:rPr>
                <w:rFonts w:ascii="Calibri" w:hAnsi="Calibri" w:cs="Calibri"/>
              </w:rPr>
              <w:t>Р</w:t>
            </w:r>
            <w:r w:rsidRPr="00E540D1">
              <w:rPr>
                <w:rFonts w:ascii="Arial Armenian" w:hAnsi="Arial Armenian" w:cs="Arial"/>
              </w:rPr>
              <w:t>3</w:t>
            </w:r>
            <w:r w:rsidRPr="00E540D1">
              <w:rPr>
                <w:rFonts w:ascii="Calibri" w:hAnsi="Calibri" w:cs="Calibri"/>
              </w:rPr>
              <w:t>исп</w:t>
            </w:r>
            <w:r w:rsidRPr="00E540D1">
              <w:rPr>
                <w:rFonts w:ascii="Arial Armenian" w:hAnsi="Arial Armenian" w:cs="Arial"/>
              </w:rPr>
              <w:t>.2</w:t>
            </w:r>
            <w:r w:rsidRPr="00E540D1">
              <w:rPr>
                <w:rFonts w:ascii="Calibri" w:hAnsi="Calibri" w:cs="Calibri"/>
              </w:rPr>
              <w:t>х</w:t>
            </w:r>
            <w:r w:rsidRPr="00E540D1">
              <w:rPr>
                <w:rFonts w:ascii="Arial Armenian" w:hAnsi="Arial Armenian" w:cs="Arial"/>
              </w:rPr>
              <w:t>12</w:t>
            </w:r>
            <w:r w:rsidRPr="00E540D1">
              <w:rPr>
                <w:rFonts w:ascii="Calibri" w:hAnsi="Calibri" w:cs="Calibri"/>
              </w:rPr>
              <w:t>БР</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Тепловой</w:t>
            </w:r>
            <w:r w:rsidRPr="00E540D1">
              <w:rPr>
                <w:rFonts w:ascii="Arial Armenian" w:hAnsi="Arial Armenian" w:cs="Arial"/>
              </w:rPr>
              <w:t xml:space="preserve">, </w:t>
            </w:r>
            <w:r w:rsidRPr="00E540D1">
              <w:rPr>
                <w:rFonts w:ascii="Calibri" w:hAnsi="Calibri" w:cs="Calibri"/>
              </w:rPr>
              <w:t>пожарный</w:t>
            </w:r>
            <w:r w:rsidRPr="00E540D1">
              <w:rPr>
                <w:rFonts w:ascii="Arial Armenian" w:hAnsi="Arial Armenian" w:cs="Arial"/>
              </w:rPr>
              <w:t xml:space="preserve">, </w:t>
            </w:r>
            <w:r w:rsidRPr="00E540D1">
              <w:rPr>
                <w:rFonts w:ascii="Calibri" w:hAnsi="Calibri" w:cs="Calibri"/>
              </w:rPr>
              <w:t>адресно</w:t>
            </w:r>
            <w:r w:rsidRPr="00E540D1">
              <w:rPr>
                <w:rFonts w:ascii="Arial Armenian" w:hAnsi="Arial Armenian" w:cs="Arial"/>
              </w:rPr>
              <w:t>-</w:t>
            </w:r>
            <w:r w:rsidRPr="00E540D1">
              <w:rPr>
                <w:rFonts w:ascii="Calibri" w:hAnsi="Calibri" w:cs="Calibri"/>
              </w:rPr>
              <w:t>аналоговый</w:t>
            </w:r>
            <w:r w:rsidRPr="00E540D1">
              <w:rPr>
                <w:rFonts w:ascii="Arial Armenian" w:hAnsi="Arial Armenian" w:cs="Arial"/>
              </w:rPr>
              <w:t xml:space="preserve"> </w:t>
            </w:r>
            <w:r w:rsidRPr="00E540D1">
              <w:rPr>
                <w:rFonts w:ascii="Calibri" w:hAnsi="Calibri" w:cs="Calibri"/>
              </w:rPr>
              <w:t>пожарный</w:t>
            </w:r>
            <w:r w:rsidRPr="00E540D1">
              <w:rPr>
                <w:rFonts w:ascii="Arial Armenian" w:hAnsi="Arial Armenian" w:cs="Arial"/>
              </w:rPr>
              <w:t xml:space="preserve"> </w:t>
            </w:r>
            <w:r w:rsidRPr="00E540D1">
              <w:rPr>
                <w:rFonts w:ascii="Calibri" w:hAnsi="Calibri" w:cs="Calibri"/>
              </w:rPr>
              <w:t>вызов</w:t>
            </w:r>
            <w:r w:rsidRPr="00E540D1">
              <w:rPr>
                <w:rFonts w:ascii="Arial Armenian" w:hAnsi="Arial Armenian" w:cs="Arial"/>
              </w:rPr>
              <w:t xml:space="preserve"> "</w:t>
            </w:r>
            <w:r w:rsidRPr="00E540D1">
              <w:rPr>
                <w:rFonts w:ascii="Calibri" w:hAnsi="Calibri" w:cs="Calibri"/>
              </w:rPr>
              <w:t>ИП</w:t>
            </w:r>
            <w:r w:rsidRPr="00E540D1">
              <w:rPr>
                <w:rFonts w:ascii="Arial Armenian" w:hAnsi="Arial Armenian" w:cs="Arial"/>
              </w:rPr>
              <w:t xml:space="preserve"> 101-29-</w:t>
            </w:r>
            <w:r w:rsidRPr="00E540D1">
              <w:rPr>
                <w:rFonts w:ascii="Calibri" w:hAnsi="Calibri" w:cs="Calibri"/>
              </w:rPr>
              <w:t>ПР</w:t>
            </w:r>
            <w:r w:rsidRPr="00E540D1">
              <w:rPr>
                <w:rFonts w:ascii="Arial Armenian" w:hAnsi="Arial Armenian" w:cs="Arial"/>
              </w:rPr>
              <w:t xml:space="preserve"> </w:t>
            </w:r>
            <w:r w:rsidRPr="00E540D1">
              <w:rPr>
                <w:rFonts w:ascii="Calibri" w:hAnsi="Calibri" w:cs="Calibri"/>
              </w:rPr>
              <w:t>прот</w:t>
            </w:r>
            <w:r w:rsidRPr="00E540D1">
              <w:rPr>
                <w:rFonts w:ascii="Arial Armenian" w:hAnsi="Arial Armenian" w:cs="Arial"/>
              </w:rPr>
              <w:t>.</w:t>
            </w:r>
            <w:r w:rsidRPr="00E540D1">
              <w:rPr>
                <w:rFonts w:ascii="Calibri" w:hAnsi="Calibri" w:cs="Calibri"/>
              </w:rPr>
              <w:t>Р</w:t>
            </w:r>
            <w:r w:rsidRPr="00E540D1">
              <w:rPr>
                <w:rFonts w:ascii="Arial Armenian" w:hAnsi="Arial Armenian" w:cs="Arial"/>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Адрес</w:t>
            </w:r>
            <w:r w:rsidRPr="00E540D1">
              <w:rPr>
                <w:rFonts w:ascii="Arial Armenian" w:hAnsi="Arial Armenian" w:cs="Arial"/>
              </w:rPr>
              <w:t xml:space="preserve"> </w:t>
            </w:r>
            <w:r w:rsidRPr="00E540D1">
              <w:rPr>
                <w:rFonts w:ascii="Calibri" w:hAnsi="Calibri" w:cs="Calibri"/>
              </w:rPr>
              <w:t>связи</w:t>
            </w:r>
            <w:r w:rsidRPr="00E540D1">
              <w:rPr>
                <w:rFonts w:ascii="Arial Armenian" w:hAnsi="Arial Armenian" w:cs="Arial"/>
              </w:rPr>
              <w:t xml:space="preserve"> </w:t>
            </w:r>
            <w:r w:rsidRPr="00E540D1">
              <w:rPr>
                <w:rFonts w:ascii="Calibri" w:hAnsi="Calibri" w:cs="Calibri"/>
              </w:rPr>
              <w:t>Кабель</w:t>
            </w:r>
            <w:r w:rsidRPr="00E540D1">
              <w:rPr>
                <w:rFonts w:ascii="Arial Armenian" w:hAnsi="Arial Armenian" w:cs="Arial"/>
              </w:rPr>
              <w:t xml:space="preserve"> </w:t>
            </w:r>
            <w:r w:rsidRPr="00E540D1">
              <w:rPr>
                <w:rFonts w:ascii="Calibri" w:hAnsi="Calibri" w:cs="Calibri"/>
              </w:rPr>
              <w:t>линии</w:t>
            </w:r>
            <w:r w:rsidRPr="00E540D1">
              <w:rPr>
                <w:rFonts w:ascii="Arial Armenian" w:hAnsi="Arial Armenian" w:cs="Arial"/>
              </w:rPr>
              <w:t xml:space="preserve"> </w:t>
            </w:r>
            <w:r w:rsidRPr="00E540D1">
              <w:rPr>
                <w:rFonts w:ascii="Calibri" w:hAnsi="Calibri" w:cs="Calibri"/>
              </w:rPr>
              <w:t>ДПС</w:t>
            </w:r>
            <w:r w:rsidRPr="00E540D1">
              <w:rPr>
                <w:rFonts w:ascii="Arial Armenian" w:hAnsi="Arial Armenian" w:cs="Arial"/>
              </w:rPr>
              <w:t xml:space="preserve"> </w:t>
            </w:r>
            <w:r w:rsidRPr="00E540D1">
              <w:rPr>
                <w:rFonts w:ascii="Calibri" w:hAnsi="Calibri" w:cs="Calibri"/>
              </w:rPr>
              <w:t>КПССнг</w:t>
            </w:r>
            <w:r w:rsidRPr="00E540D1">
              <w:rPr>
                <w:rFonts w:ascii="Arial Armenian" w:hAnsi="Arial Armenian" w:cs="Arial"/>
              </w:rPr>
              <w:t>(</w:t>
            </w:r>
            <w:r w:rsidRPr="00E540D1">
              <w:rPr>
                <w:rFonts w:ascii="Calibri" w:hAnsi="Calibri" w:cs="Calibri"/>
              </w:rPr>
              <w:t>А</w:t>
            </w:r>
            <w:r w:rsidRPr="00E540D1">
              <w:rPr>
                <w:rFonts w:ascii="Arial Armenian" w:hAnsi="Arial Armenian" w:cs="Arial"/>
              </w:rPr>
              <w:t xml:space="preserve">)-FRLS 1x2x0,5 </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Кабель</w:t>
            </w:r>
            <w:r w:rsidRPr="00E540D1">
              <w:rPr>
                <w:rFonts w:ascii="Arial Armenian" w:hAnsi="Arial Armenian" w:cs="Arial"/>
              </w:rPr>
              <w:t xml:space="preserve"> </w:t>
            </w:r>
            <w:r w:rsidRPr="00E540D1">
              <w:rPr>
                <w:rFonts w:ascii="Calibri" w:hAnsi="Calibri" w:cs="Calibri"/>
              </w:rPr>
              <w:t>линии</w:t>
            </w:r>
            <w:r w:rsidRPr="00E540D1">
              <w:rPr>
                <w:rFonts w:ascii="Arial Armenian" w:hAnsi="Arial Armenian" w:cs="Arial"/>
              </w:rPr>
              <w:t xml:space="preserve"> </w:t>
            </w:r>
            <w:r w:rsidRPr="00E540D1">
              <w:rPr>
                <w:rFonts w:ascii="Calibri" w:hAnsi="Calibri" w:cs="Calibri"/>
              </w:rPr>
              <w:t>звуковой</w:t>
            </w:r>
            <w:r w:rsidRPr="00E540D1">
              <w:rPr>
                <w:rFonts w:ascii="Arial Armenian" w:hAnsi="Arial Armenian" w:cs="Arial"/>
              </w:rPr>
              <w:t xml:space="preserve"> </w:t>
            </w:r>
            <w:r w:rsidRPr="00E540D1">
              <w:rPr>
                <w:rFonts w:ascii="Calibri" w:hAnsi="Calibri" w:cs="Calibri"/>
              </w:rPr>
              <w:t>сигнализации</w:t>
            </w:r>
            <w:r w:rsidRPr="00E540D1">
              <w:rPr>
                <w:rFonts w:ascii="Arial Armenian" w:hAnsi="Arial Armenian" w:cs="Arial"/>
              </w:rPr>
              <w:t xml:space="preserve"> </w:t>
            </w:r>
            <w:r w:rsidRPr="00E540D1">
              <w:rPr>
                <w:rFonts w:ascii="Calibri" w:hAnsi="Calibri" w:cs="Calibri"/>
              </w:rPr>
              <w:t>КПССнг</w:t>
            </w:r>
            <w:r w:rsidRPr="00E540D1">
              <w:rPr>
                <w:rFonts w:ascii="Arial Armenian" w:hAnsi="Arial Armenian" w:cs="Arial"/>
              </w:rPr>
              <w:t>(</w:t>
            </w:r>
            <w:r w:rsidRPr="00E540D1">
              <w:rPr>
                <w:rFonts w:ascii="Calibri" w:hAnsi="Calibri" w:cs="Calibri"/>
              </w:rPr>
              <w:t>А</w:t>
            </w:r>
            <w:r w:rsidRPr="00E540D1">
              <w:rPr>
                <w:rFonts w:ascii="Arial Armenian" w:hAnsi="Arial Armenian" w:cs="Arial"/>
              </w:rPr>
              <w:t>)-FRLS 1x2x0,5</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Кабель</w:t>
            </w:r>
            <w:r w:rsidRPr="00E540D1">
              <w:rPr>
                <w:rFonts w:ascii="Arial Armenian" w:hAnsi="Arial Armenian" w:cs="Arial"/>
              </w:rPr>
              <w:t xml:space="preserve"> </w:t>
            </w:r>
            <w:r w:rsidRPr="00E540D1">
              <w:rPr>
                <w:rFonts w:ascii="Calibri" w:hAnsi="Calibri" w:cs="Calibri"/>
              </w:rPr>
              <w:t>силовой</w:t>
            </w:r>
            <w:r w:rsidRPr="00E540D1">
              <w:rPr>
                <w:rFonts w:ascii="Arial Armenian" w:hAnsi="Arial Armenian" w:cs="Arial"/>
              </w:rPr>
              <w:t xml:space="preserve"> 12</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КПССнг</w:t>
            </w:r>
            <w:r w:rsidRPr="00E540D1">
              <w:rPr>
                <w:rFonts w:ascii="Arial Armenian" w:hAnsi="Arial Armenian" w:cs="Arial"/>
              </w:rPr>
              <w:t>(</w:t>
            </w:r>
            <w:r w:rsidRPr="00E540D1">
              <w:rPr>
                <w:rFonts w:ascii="Calibri" w:hAnsi="Calibri" w:cs="Calibri"/>
              </w:rPr>
              <w:t>А</w:t>
            </w:r>
            <w:r w:rsidRPr="00E540D1">
              <w:rPr>
                <w:rFonts w:ascii="Arial Armenian" w:hAnsi="Arial Armenian" w:cs="Arial"/>
              </w:rPr>
              <w:t>)-FRLS 1</w:t>
            </w:r>
            <w:r w:rsidRPr="00E540D1">
              <w:rPr>
                <w:rFonts w:ascii="Calibri" w:hAnsi="Calibri" w:cs="Calibri"/>
              </w:rPr>
              <w:t>х</w:t>
            </w:r>
            <w:r w:rsidRPr="00E540D1">
              <w:rPr>
                <w:rFonts w:ascii="Arial Armenian" w:hAnsi="Arial Armenian" w:cs="Arial"/>
              </w:rPr>
              <w:t>2</w:t>
            </w:r>
            <w:r w:rsidRPr="00E540D1">
              <w:rPr>
                <w:rFonts w:ascii="Calibri" w:hAnsi="Calibri" w:cs="Calibri"/>
              </w:rPr>
              <w:t>х</w:t>
            </w:r>
            <w:r w:rsidRPr="00E540D1">
              <w:rPr>
                <w:rFonts w:ascii="Arial Armenian" w:hAnsi="Arial Armenian" w:cs="Arial"/>
              </w:rPr>
              <w:t>1,5</w:t>
            </w:r>
            <w:r w:rsidRPr="00E540D1">
              <w:rPr>
                <w:rFonts w:ascii="Calibri" w:hAnsi="Calibri" w:cs="Calibri"/>
              </w:rPr>
              <w:t>мм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5`</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0,64 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6. </w:t>
            </w:r>
            <w:r w:rsidRPr="00725F1B">
              <w:rPr>
                <w:rFonts w:ascii="Arial" w:hAnsi="Arial" w:cs="Arial"/>
                <w:b/>
                <w:bCs/>
                <w:sz w:val="20"/>
                <w:szCs w:val="20"/>
              </w:rPr>
              <w:t>Недвижимость և оборудование</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Холодильник</w:t>
            </w:r>
            <w:r w:rsidRPr="00E540D1">
              <w:rPr>
                <w:rFonts w:ascii="Arial Armenian" w:hAnsi="Arial Armenian" w:cs="Arial"/>
              </w:rPr>
              <w:t xml:space="preserve"> V = 0,2 </w:t>
            </w:r>
            <w:r w:rsidRPr="00E540D1">
              <w:rPr>
                <w:rFonts w:ascii="Calibri" w:hAnsi="Calibri" w:cs="Calibri"/>
              </w:rPr>
              <w:t>м</w:t>
            </w:r>
            <w:r w:rsidRPr="00E540D1">
              <w:rPr>
                <w:rFonts w:ascii="Arial Armenian" w:hAnsi="Arial Armenian" w:cs="Arial"/>
              </w:rPr>
              <w:t xml:space="preserve">3, N = 0,25 </w:t>
            </w:r>
            <w:r w:rsidRPr="00E540D1">
              <w:rPr>
                <w:rFonts w:ascii="Calibri" w:hAnsi="Calibri" w:cs="Calibri"/>
              </w:rPr>
              <w:t>кВт</w:t>
            </w:r>
            <w:r w:rsidRPr="00E540D1">
              <w:rPr>
                <w:rFonts w:ascii="Arial Armenian" w:hAnsi="Arial Armenian" w:cs="Arial"/>
              </w:rPr>
              <w:t>-1F</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Жиросжигатель</w:t>
            </w:r>
            <w:r w:rsidRPr="00E540D1">
              <w:rPr>
                <w:rFonts w:ascii="Arial Armenian" w:hAnsi="Arial Armenian" w:cs="Arial"/>
              </w:rPr>
              <w:t xml:space="preserve"> 1,5 </w:t>
            </w:r>
            <w:r w:rsidRPr="00E540D1">
              <w:rPr>
                <w:rFonts w:ascii="Calibri" w:hAnsi="Calibri" w:cs="Calibri"/>
              </w:rPr>
              <w:t>л</w:t>
            </w:r>
            <w:r w:rsidRPr="00E540D1">
              <w:rPr>
                <w:rFonts w:ascii="Arial Armenian" w:hAnsi="Arial Armenian" w:cs="Arial"/>
              </w:rPr>
              <w:t xml:space="preserve">, 1300 </w:t>
            </w:r>
            <w:r w:rsidRPr="00E540D1">
              <w:rPr>
                <w:rFonts w:ascii="Calibri" w:hAnsi="Calibri" w:cs="Calibri"/>
              </w:rPr>
              <w:t>Вт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Электронагреватель</w:t>
            </w:r>
            <w:r w:rsidRPr="00E540D1">
              <w:rPr>
                <w:rFonts w:ascii="Arial Armenian" w:hAnsi="Arial Armenian" w:cs="Arial"/>
              </w:rPr>
              <w:t xml:space="preserve"> 37 </w:t>
            </w:r>
            <w:r w:rsidRPr="00E540D1">
              <w:rPr>
                <w:rFonts w:ascii="Calibri" w:hAnsi="Calibri" w:cs="Calibri"/>
              </w:rPr>
              <w:t>л</w:t>
            </w:r>
            <w:r w:rsidRPr="00E540D1">
              <w:rPr>
                <w:rFonts w:ascii="Arial Armenian" w:hAnsi="Arial Armenian" w:cs="Arial"/>
              </w:rPr>
              <w:t xml:space="preserve">, 1600 </w:t>
            </w:r>
            <w:r w:rsidRPr="00E540D1">
              <w:rPr>
                <w:rFonts w:ascii="Calibri" w:hAnsi="Calibri" w:cs="Calibri"/>
              </w:rPr>
              <w:t>Вт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Длина</w:t>
            </w:r>
            <w:r w:rsidRPr="00E540D1">
              <w:rPr>
                <w:rFonts w:ascii="Arial Armenian" w:hAnsi="Arial Armenian" w:cs="Arial"/>
              </w:rPr>
              <w:t xml:space="preserve"> </w:t>
            </w:r>
            <w:r w:rsidRPr="00E540D1">
              <w:rPr>
                <w:rFonts w:ascii="Calibri" w:hAnsi="Calibri" w:cs="Calibri"/>
              </w:rPr>
              <w:t>кузова</w:t>
            </w:r>
            <w:r w:rsidRPr="00E540D1">
              <w:rPr>
                <w:rFonts w:ascii="Arial Armenian" w:hAnsi="Arial Armenian" w:cs="Arial"/>
              </w:rPr>
              <w:t xml:space="preserve"> = 2 </w:t>
            </w:r>
            <w:r w:rsidRPr="00E540D1">
              <w:rPr>
                <w:rFonts w:ascii="Calibri" w:hAnsi="Calibri" w:cs="Calibri"/>
              </w:rPr>
              <w:t>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Подвесные</w:t>
            </w:r>
            <w:r w:rsidRPr="00E540D1">
              <w:rPr>
                <w:rFonts w:ascii="Arial Armenian" w:hAnsi="Arial Armenian" w:cs="Arial"/>
              </w:rPr>
              <w:t xml:space="preserve"> </w:t>
            </w:r>
            <w:r w:rsidRPr="00E540D1">
              <w:rPr>
                <w:rFonts w:ascii="Calibri" w:hAnsi="Calibri" w:cs="Calibri"/>
              </w:rPr>
              <w:t>полки</w:t>
            </w:r>
            <w:r w:rsidRPr="00E540D1">
              <w:rPr>
                <w:rFonts w:ascii="Arial Armenian" w:hAnsi="Arial Armenian" w:cs="Arial"/>
              </w:rPr>
              <w:t xml:space="preserve"> 300</w:t>
            </w:r>
            <w:r w:rsidRPr="00E540D1">
              <w:rPr>
                <w:rFonts w:ascii="Calibri" w:hAnsi="Calibri" w:cs="Calibri"/>
              </w:rPr>
              <w:t>х</w:t>
            </w:r>
            <w:r w:rsidRPr="00E540D1">
              <w:rPr>
                <w:rFonts w:ascii="Arial Armenian" w:hAnsi="Arial Armenian" w:cs="Arial"/>
              </w:rPr>
              <w:t>450</w:t>
            </w:r>
            <w:r w:rsidRPr="00E540D1">
              <w:rPr>
                <w:rFonts w:ascii="Calibri" w:hAnsi="Calibri" w:cs="Calibri"/>
              </w:rPr>
              <w:t>х</w:t>
            </w:r>
            <w:r w:rsidRPr="00E540D1">
              <w:rPr>
                <w:rFonts w:ascii="Arial Armenian" w:hAnsi="Arial Armenian" w:cs="Arial"/>
              </w:rPr>
              <w:t>1000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Кухонные</w:t>
            </w:r>
            <w:r w:rsidRPr="00E540D1">
              <w:rPr>
                <w:rFonts w:ascii="Arial Armenian" w:hAnsi="Arial Armenian" w:cs="Arial"/>
              </w:rPr>
              <w:t xml:space="preserve"> </w:t>
            </w:r>
            <w:r w:rsidRPr="00E540D1">
              <w:rPr>
                <w:rFonts w:ascii="Calibri" w:hAnsi="Calibri" w:cs="Calibri"/>
              </w:rPr>
              <w:t>полки</w:t>
            </w:r>
            <w:r w:rsidRPr="00E540D1">
              <w:rPr>
                <w:rFonts w:ascii="Arial Armenian" w:hAnsi="Arial Armenian" w:cs="Arial"/>
              </w:rPr>
              <w:t xml:space="preserve"> 600</w:t>
            </w:r>
            <w:r w:rsidRPr="00E540D1">
              <w:rPr>
                <w:rFonts w:ascii="Calibri" w:hAnsi="Calibri" w:cs="Calibri"/>
              </w:rPr>
              <w:t>х</w:t>
            </w:r>
            <w:r w:rsidRPr="00E540D1">
              <w:rPr>
                <w:rFonts w:ascii="Arial Armenian" w:hAnsi="Arial Armenian" w:cs="Arial"/>
              </w:rPr>
              <w:t>600</w:t>
            </w:r>
            <w:r w:rsidRPr="00E540D1">
              <w:rPr>
                <w:rFonts w:ascii="Calibri" w:hAnsi="Calibri" w:cs="Calibri"/>
              </w:rPr>
              <w:t>х</w:t>
            </w:r>
            <w:r w:rsidRPr="00E540D1">
              <w:rPr>
                <w:rFonts w:ascii="Arial Armenian" w:hAnsi="Arial Armenian" w:cs="Arial"/>
              </w:rPr>
              <w:t>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Вес</w:t>
            </w:r>
            <w:r w:rsidRPr="00E540D1">
              <w:rPr>
                <w:rFonts w:ascii="Arial Armenian" w:hAnsi="Arial Armenian" w:cs="Arial"/>
              </w:rPr>
              <w:t xml:space="preserve"> </w:t>
            </w:r>
            <w:r w:rsidRPr="00E540D1">
              <w:rPr>
                <w:rFonts w:ascii="Calibri" w:hAnsi="Calibri" w:cs="Calibri"/>
              </w:rPr>
              <w:t>стола</w:t>
            </w:r>
            <w:r w:rsidRPr="00E540D1">
              <w:rPr>
                <w:rFonts w:ascii="Arial Armenian" w:hAnsi="Arial Armenian" w:cs="Arial"/>
              </w:rPr>
              <w:t xml:space="preserve"> 10 </w:t>
            </w:r>
            <w:r w:rsidRPr="00E540D1">
              <w:rPr>
                <w:rFonts w:ascii="Calibri" w:hAnsi="Calibri" w:cs="Calibri"/>
              </w:rPr>
              <w:t>кг</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Шкаф</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кухонных</w:t>
            </w:r>
            <w:r w:rsidRPr="00E540D1">
              <w:rPr>
                <w:rFonts w:ascii="Arial Armenian" w:hAnsi="Arial Armenian" w:cs="Arial"/>
              </w:rPr>
              <w:t xml:space="preserve"> </w:t>
            </w:r>
            <w:r w:rsidRPr="00E540D1">
              <w:rPr>
                <w:rFonts w:ascii="Calibri" w:hAnsi="Calibri" w:cs="Calibri"/>
              </w:rPr>
              <w:t>принадлежностей</w:t>
            </w:r>
            <w:r w:rsidRPr="00E540D1">
              <w:rPr>
                <w:rFonts w:ascii="Arial Armenian" w:hAnsi="Arial Armenian" w:cs="Arial"/>
              </w:rPr>
              <w:t xml:space="preserve"> 600</w:t>
            </w:r>
            <w:r w:rsidRPr="00E540D1">
              <w:rPr>
                <w:rFonts w:ascii="Calibri" w:hAnsi="Calibri" w:cs="Calibri"/>
              </w:rPr>
              <w:t>х</w:t>
            </w:r>
            <w:r w:rsidRPr="00E540D1">
              <w:rPr>
                <w:rFonts w:ascii="Arial Armenian" w:hAnsi="Arial Armenian" w:cs="Arial"/>
              </w:rPr>
              <w:t>450</w:t>
            </w:r>
            <w:r w:rsidRPr="00E540D1">
              <w:rPr>
                <w:rFonts w:ascii="Calibri" w:hAnsi="Calibri" w:cs="Calibri"/>
              </w:rPr>
              <w:t>х</w:t>
            </w:r>
            <w:r w:rsidRPr="00E540D1">
              <w:rPr>
                <w:rFonts w:ascii="Arial Armenian" w:hAnsi="Arial Armenian" w:cs="Arial"/>
              </w:rPr>
              <w:t>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Посуда</w:t>
            </w:r>
            <w:r w:rsidRPr="00E540D1">
              <w:rPr>
                <w:rFonts w:ascii="Arial Armenian" w:hAnsi="Arial Armenian" w:cs="Arial"/>
              </w:rPr>
              <w:t xml:space="preserve"> </w:t>
            </w:r>
            <w:r w:rsidRPr="00E540D1">
              <w:rPr>
                <w:rFonts w:ascii="Calibri" w:hAnsi="Calibri" w:cs="Calibri"/>
              </w:rPr>
              <w:t>шкафная</w:t>
            </w:r>
            <w:r w:rsidRPr="00E540D1">
              <w:rPr>
                <w:rFonts w:ascii="Arial Armenian" w:hAnsi="Arial Armenian" w:cs="Arial"/>
              </w:rPr>
              <w:t xml:space="preserve"> 2000</w:t>
            </w:r>
            <w:r w:rsidRPr="00E540D1">
              <w:rPr>
                <w:rFonts w:ascii="Calibri" w:hAnsi="Calibri" w:cs="Calibri"/>
              </w:rPr>
              <w:t>х</w:t>
            </w:r>
            <w:r w:rsidRPr="00E540D1">
              <w:rPr>
                <w:rFonts w:ascii="Arial Armenian" w:hAnsi="Arial Armenian" w:cs="Arial"/>
              </w:rPr>
              <w:t>800</w:t>
            </w:r>
            <w:r w:rsidRPr="00E540D1">
              <w:rPr>
                <w:rFonts w:ascii="Calibri" w:hAnsi="Calibri" w:cs="Calibri"/>
              </w:rPr>
              <w:t>х</w:t>
            </w:r>
            <w:r w:rsidRPr="00E540D1">
              <w:rPr>
                <w:rFonts w:ascii="Arial Armenian" w:hAnsi="Arial Armenian" w:cs="Arial"/>
              </w:rPr>
              <w:t>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Лотки</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еды</w:t>
            </w:r>
            <w:r w:rsidRPr="00E540D1">
              <w:rPr>
                <w:rFonts w:ascii="Arial Armenian" w:hAnsi="Arial Armenian" w:cs="Arial"/>
              </w:rPr>
              <w:t xml:space="preserve"> 2000</w:t>
            </w:r>
            <w:r w:rsidRPr="00E540D1">
              <w:rPr>
                <w:rFonts w:ascii="Calibri" w:hAnsi="Calibri" w:cs="Calibri"/>
              </w:rPr>
              <w:t>х</w:t>
            </w:r>
            <w:r w:rsidRPr="00E540D1">
              <w:rPr>
                <w:rFonts w:ascii="Arial Armenian" w:hAnsi="Arial Armenian" w:cs="Arial"/>
              </w:rPr>
              <w:t>800</w:t>
            </w:r>
            <w:r w:rsidRPr="00E540D1">
              <w:rPr>
                <w:rFonts w:ascii="Calibri" w:hAnsi="Calibri" w:cs="Calibri"/>
              </w:rPr>
              <w:t>х</w:t>
            </w:r>
            <w:r w:rsidRPr="00E540D1">
              <w:rPr>
                <w:rFonts w:ascii="Arial Armenian" w:hAnsi="Arial Armenian" w:cs="Arial"/>
              </w:rPr>
              <w:t>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Стеллажи</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посуды</w:t>
            </w:r>
            <w:r w:rsidRPr="00E540D1">
              <w:rPr>
                <w:rFonts w:ascii="Arial Armenian" w:hAnsi="Arial Armenian" w:cs="Arial"/>
              </w:rPr>
              <w:t xml:space="preserve"> 2000</w:t>
            </w:r>
            <w:r w:rsidRPr="00E540D1">
              <w:rPr>
                <w:rFonts w:ascii="Calibri" w:hAnsi="Calibri" w:cs="Calibri"/>
              </w:rPr>
              <w:t>х</w:t>
            </w:r>
            <w:r w:rsidRPr="00E540D1">
              <w:rPr>
                <w:rFonts w:ascii="Arial Armenian" w:hAnsi="Arial Armenian" w:cs="Arial"/>
              </w:rPr>
              <w:t>800</w:t>
            </w:r>
            <w:r w:rsidRPr="00E540D1">
              <w:rPr>
                <w:rFonts w:ascii="Calibri" w:hAnsi="Calibri" w:cs="Calibri"/>
              </w:rPr>
              <w:t>х</w:t>
            </w:r>
            <w:r w:rsidRPr="00E540D1">
              <w:rPr>
                <w:rFonts w:ascii="Arial Armenian" w:hAnsi="Arial Armenian" w:cs="Arial"/>
              </w:rPr>
              <w:t>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Обеденный</w:t>
            </w:r>
            <w:r w:rsidRPr="00E540D1">
              <w:rPr>
                <w:rFonts w:ascii="Arial Armenian" w:hAnsi="Arial Armenian" w:cs="Arial"/>
              </w:rPr>
              <w:t xml:space="preserve"> </w:t>
            </w:r>
            <w:r w:rsidRPr="00E540D1">
              <w:rPr>
                <w:rFonts w:ascii="Calibri" w:hAnsi="Calibri" w:cs="Calibri"/>
              </w:rPr>
              <w:t>стол</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4 </w:t>
            </w:r>
            <w:r w:rsidRPr="00E540D1">
              <w:rPr>
                <w:rFonts w:ascii="Calibri" w:hAnsi="Calibri" w:cs="Calibri"/>
              </w:rPr>
              <w:t>стульями</w:t>
            </w:r>
            <w:r w:rsidRPr="00E540D1">
              <w:rPr>
                <w:rFonts w:ascii="Arial Armenian" w:hAnsi="Arial Armenian" w:cs="Arial"/>
              </w:rPr>
              <w:t xml:space="preserve"> 800</w:t>
            </w:r>
            <w:r w:rsidRPr="00E540D1">
              <w:rPr>
                <w:rFonts w:ascii="Calibri" w:hAnsi="Calibri" w:cs="Calibri"/>
              </w:rPr>
              <w:t>х</w:t>
            </w:r>
            <w:r w:rsidRPr="00E540D1">
              <w:rPr>
                <w:rFonts w:ascii="Arial Armenian" w:hAnsi="Arial Armenian" w:cs="Arial"/>
              </w:rPr>
              <w:t>800</w:t>
            </w:r>
            <w:r w:rsidRPr="00E540D1">
              <w:rPr>
                <w:rFonts w:ascii="Calibri" w:hAnsi="Calibri" w:cs="Calibri"/>
              </w:rPr>
              <w:t>х</w:t>
            </w:r>
            <w:r w:rsidRPr="00E540D1">
              <w:rPr>
                <w:rFonts w:ascii="Arial Armenian" w:hAnsi="Arial Armenian" w:cs="Arial"/>
              </w:rPr>
              <w:t>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Стол</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2 </w:t>
            </w:r>
            <w:r w:rsidRPr="00E540D1">
              <w:rPr>
                <w:rFonts w:ascii="Calibri" w:hAnsi="Calibri" w:cs="Calibri"/>
              </w:rPr>
              <w:t>стульями</w:t>
            </w:r>
            <w:r w:rsidRPr="00E540D1">
              <w:rPr>
                <w:rFonts w:ascii="Arial Armenian" w:hAnsi="Arial Armenian" w:cs="Arial"/>
              </w:rPr>
              <w:t xml:space="preserve"> 1100</w:t>
            </w:r>
            <w:r w:rsidRPr="00E540D1">
              <w:rPr>
                <w:rFonts w:ascii="Calibri" w:hAnsi="Calibri" w:cs="Calibri"/>
              </w:rPr>
              <w:t>х</w:t>
            </w:r>
            <w:r w:rsidRPr="00E540D1">
              <w:rPr>
                <w:rFonts w:ascii="Arial Armenian" w:hAnsi="Arial Armenian" w:cs="Arial"/>
              </w:rPr>
              <w:t>600</w:t>
            </w:r>
            <w:r w:rsidRPr="00E540D1">
              <w:rPr>
                <w:rFonts w:ascii="Calibri" w:hAnsi="Calibri" w:cs="Calibri"/>
              </w:rPr>
              <w:t>х</w:t>
            </w:r>
            <w:r w:rsidRPr="00E540D1">
              <w:rPr>
                <w:rFonts w:ascii="Arial Armenian" w:hAnsi="Arial Armenian" w:cs="Arial"/>
              </w:rPr>
              <w:t>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Таблица</w:t>
            </w:r>
            <w:r w:rsidRPr="00E540D1">
              <w:rPr>
                <w:rFonts w:ascii="Arial Armenian" w:hAnsi="Arial Armenian" w:cs="Arial"/>
              </w:rPr>
              <w:t xml:space="preserve"> 1100</w:t>
            </w:r>
            <w:r w:rsidRPr="00E540D1">
              <w:rPr>
                <w:rFonts w:ascii="Calibri" w:hAnsi="Calibri" w:cs="Calibri"/>
              </w:rPr>
              <w:t>х</w:t>
            </w:r>
            <w:r w:rsidRPr="00E540D1">
              <w:rPr>
                <w:rFonts w:ascii="Arial Armenian" w:hAnsi="Arial Armenian" w:cs="Arial"/>
              </w:rPr>
              <w:t>600</w:t>
            </w:r>
            <w:r w:rsidRPr="00E540D1">
              <w:rPr>
                <w:rFonts w:ascii="Calibri" w:hAnsi="Calibri" w:cs="Calibri"/>
              </w:rPr>
              <w:t>х</w:t>
            </w:r>
            <w:r w:rsidRPr="00E540D1">
              <w:rPr>
                <w:rFonts w:ascii="Arial Armenian" w:hAnsi="Arial Armenian" w:cs="Arial"/>
              </w:rPr>
              <w:t>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Посуда</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посуды</w:t>
            </w:r>
            <w:r w:rsidRPr="00E540D1">
              <w:rPr>
                <w:rFonts w:ascii="Arial Armenian" w:hAnsi="Arial Armenian" w:cs="Arial"/>
              </w:rPr>
              <w:t xml:space="preserve"> 1800</w:t>
            </w:r>
            <w:r w:rsidRPr="00E540D1">
              <w:rPr>
                <w:rFonts w:ascii="Calibri" w:hAnsi="Calibri" w:cs="Calibri"/>
              </w:rPr>
              <w:t>х</w:t>
            </w:r>
            <w:r w:rsidRPr="00E540D1">
              <w:rPr>
                <w:rFonts w:ascii="Arial Armenian" w:hAnsi="Arial Armenian" w:cs="Arial"/>
              </w:rPr>
              <w:t>600</w:t>
            </w:r>
            <w:r w:rsidRPr="00E540D1">
              <w:rPr>
                <w:rFonts w:ascii="Calibri" w:hAnsi="Calibri" w:cs="Calibri"/>
              </w:rPr>
              <w:t>х</w:t>
            </w:r>
            <w:r w:rsidRPr="00E540D1">
              <w:rPr>
                <w:rFonts w:ascii="Arial Armenian" w:hAnsi="Arial Armenian" w:cs="Arial"/>
              </w:rPr>
              <w:t>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Шкаф</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одежды</w:t>
            </w:r>
            <w:r w:rsidRPr="00E540D1">
              <w:rPr>
                <w:rFonts w:ascii="Arial Armenian" w:hAnsi="Arial Armenian" w:cs="Arial"/>
              </w:rPr>
              <w:t xml:space="preserve"> 350</w:t>
            </w:r>
            <w:r w:rsidRPr="00E540D1">
              <w:rPr>
                <w:rFonts w:ascii="Calibri" w:hAnsi="Calibri" w:cs="Calibri"/>
              </w:rPr>
              <w:t>х</w:t>
            </w:r>
            <w:r w:rsidRPr="00E540D1">
              <w:rPr>
                <w:rFonts w:ascii="Arial Armenian" w:hAnsi="Arial Armenian" w:cs="Arial"/>
              </w:rPr>
              <w:t>400</w:t>
            </w:r>
            <w:r w:rsidRPr="00E540D1">
              <w:rPr>
                <w:rFonts w:ascii="Calibri" w:hAnsi="Calibri" w:cs="Calibri"/>
              </w:rPr>
              <w:t>х</w:t>
            </w:r>
            <w:r w:rsidRPr="00E540D1">
              <w:rPr>
                <w:rFonts w:ascii="Arial Armenian" w:hAnsi="Arial Armenian" w:cs="Arial"/>
              </w:rPr>
              <w:t>1500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Скамейка</w:t>
            </w:r>
            <w:r w:rsidRPr="00E540D1">
              <w:rPr>
                <w:rFonts w:ascii="Arial Armenian" w:hAnsi="Arial Armenian" w:cs="Arial"/>
              </w:rPr>
              <w:t xml:space="preserve"> 350</w:t>
            </w:r>
            <w:r w:rsidRPr="00E540D1">
              <w:rPr>
                <w:rFonts w:ascii="Calibri" w:hAnsi="Calibri" w:cs="Calibri"/>
              </w:rPr>
              <w:t>х</w:t>
            </w:r>
            <w:r w:rsidRPr="00E540D1">
              <w:rPr>
                <w:rFonts w:ascii="Arial Armenian" w:hAnsi="Arial Armenian" w:cs="Arial"/>
              </w:rPr>
              <w:t>1200</w:t>
            </w:r>
            <w:r w:rsidRPr="00E540D1">
              <w:rPr>
                <w:rFonts w:ascii="Calibri" w:hAnsi="Calibri" w:cs="Calibri"/>
              </w:rPr>
              <w:t>х</w:t>
            </w:r>
            <w:r w:rsidRPr="00E540D1">
              <w:rPr>
                <w:rFonts w:ascii="Arial Armenian" w:hAnsi="Arial Armenian" w:cs="Arial"/>
              </w:rPr>
              <w:t>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Рабочий</w:t>
            </w:r>
            <w:r w:rsidRPr="00E540D1">
              <w:rPr>
                <w:rFonts w:ascii="Arial Armenian" w:hAnsi="Arial Armenian" w:cs="Arial"/>
              </w:rPr>
              <w:t xml:space="preserve"> </w:t>
            </w:r>
            <w:r w:rsidRPr="00E540D1">
              <w:rPr>
                <w:rFonts w:ascii="Calibri" w:hAnsi="Calibri" w:cs="Calibri"/>
              </w:rPr>
              <w:t>стол</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3 </w:t>
            </w:r>
            <w:r w:rsidRPr="00E540D1">
              <w:rPr>
                <w:rFonts w:ascii="Calibri" w:hAnsi="Calibri" w:cs="Calibri"/>
              </w:rPr>
              <w:t>стульями</w:t>
            </w:r>
            <w:r w:rsidRPr="00E540D1">
              <w:rPr>
                <w:rFonts w:ascii="Arial Armenian" w:hAnsi="Arial Armenian" w:cs="Arial"/>
              </w:rPr>
              <w:t xml:space="preserve"> 800x1200x2000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Шкаф</w:t>
            </w:r>
            <w:r w:rsidRPr="00E540D1">
              <w:rPr>
                <w:rFonts w:ascii="Arial Armenian" w:hAnsi="Arial Armenian" w:cs="Arial"/>
              </w:rPr>
              <w:t xml:space="preserve"> 400</w:t>
            </w:r>
            <w:r w:rsidRPr="00E540D1">
              <w:rPr>
                <w:rFonts w:ascii="Calibri" w:hAnsi="Calibri" w:cs="Calibri"/>
              </w:rPr>
              <w:t>х</w:t>
            </w:r>
            <w:r w:rsidRPr="00E540D1">
              <w:rPr>
                <w:rFonts w:ascii="Arial Armenian" w:hAnsi="Arial Armenian" w:cs="Arial"/>
              </w:rPr>
              <w:t>1200</w:t>
            </w:r>
            <w:r w:rsidRPr="00E540D1">
              <w:rPr>
                <w:rFonts w:ascii="Calibri" w:hAnsi="Calibri" w:cs="Calibri"/>
              </w:rPr>
              <w:t>х</w:t>
            </w:r>
            <w:r w:rsidRPr="00E540D1">
              <w:rPr>
                <w:rFonts w:ascii="Arial Armenian" w:hAnsi="Arial Armenian" w:cs="Arial"/>
              </w:rPr>
              <w:t>2000: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Стол</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1 </w:t>
            </w:r>
            <w:r w:rsidRPr="00E540D1">
              <w:rPr>
                <w:rFonts w:ascii="Calibri" w:hAnsi="Calibri" w:cs="Calibri"/>
              </w:rPr>
              <w:t>стулом</w:t>
            </w:r>
            <w:r w:rsidRPr="00E540D1">
              <w:rPr>
                <w:rFonts w:ascii="Arial Armenian" w:hAnsi="Arial Armenian" w:cs="Arial"/>
              </w:rPr>
              <w:t xml:space="preserve"> 600x1100x800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Кровать</w:t>
            </w:r>
            <w:r w:rsidRPr="00E540D1">
              <w:rPr>
                <w:rFonts w:ascii="Arial Armenian" w:hAnsi="Arial Armenian" w:cs="Arial"/>
              </w:rPr>
              <w:t xml:space="preserve"> 700</w:t>
            </w:r>
            <w:r w:rsidRPr="00E540D1">
              <w:rPr>
                <w:rFonts w:ascii="Calibri" w:hAnsi="Calibri" w:cs="Calibri"/>
              </w:rPr>
              <w:t>х</w:t>
            </w:r>
            <w:r w:rsidRPr="00E540D1">
              <w:rPr>
                <w:rFonts w:ascii="Arial Armenian" w:hAnsi="Arial Armenian" w:cs="Arial"/>
              </w:rPr>
              <w:t>1600</w:t>
            </w:r>
            <w:r w:rsidRPr="00E540D1">
              <w:rPr>
                <w:rFonts w:ascii="Calibri" w:hAnsi="Calibri" w:cs="Calibri"/>
              </w:rPr>
              <w:t>х</w:t>
            </w:r>
            <w:r w:rsidRPr="00E540D1">
              <w:rPr>
                <w:rFonts w:ascii="Arial Armenian" w:hAnsi="Arial Armenian" w:cs="Arial"/>
              </w:rPr>
              <w:t>450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Стойка</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электрощита</w:t>
            </w:r>
            <w:r w:rsidRPr="00E540D1">
              <w:rPr>
                <w:rFonts w:ascii="Arial Armenian" w:hAnsi="Arial Armenian" w:cs="Arial"/>
              </w:rPr>
              <w:t xml:space="preserve"> 600</w:t>
            </w:r>
            <w:r w:rsidRPr="00E540D1">
              <w:rPr>
                <w:rFonts w:ascii="Calibri" w:hAnsi="Calibri" w:cs="Calibri"/>
              </w:rPr>
              <w:t>х</w:t>
            </w:r>
            <w:r w:rsidRPr="00E540D1">
              <w:rPr>
                <w:rFonts w:ascii="Arial Armenian" w:hAnsi="Arial Armenian" w:cs="Arial"/>
              </w:rPr>
              <w:t>1800</w:t>
            </w:r>
            <w:r w:rsidRPr="00E540D1">
              <w:rPr>
                <w:rFonts w:ascii="Calibri" w:hAnsi="Calibri" w:cs="Calibri"/>
              </w:rPr>
              <w:t>х</w:t>
            </w:r>
            <w:r w:rsidRPr="00E540D1">
              <w:rPr>
                <w:rFonts w:ascii="Arial Armenian" w:hAnsi="Arial Armenian" w:cs="Arial"/>
              </w:rPr>
              <w:t>800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6`</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3,7</w:t>
            </w:r>
            <w:r w:rsidRPr="00E540D1">
              <w:rPr>
                <w:rFonts w:ascii="Arial Armenian" w:hAnsi="Arial Armenian" w:cs="Arial"/>
                <w:b/>
                <w:bCs/>
                <w:sz w:val="20"/>
                <w:szCs w:val="20"/>
                <w:lang w:val="hy-AM"/>
              </w:rPr>
              <w:t>6</w:t>
            </w:r>
            <w:r w:rsidRPr="00E540D1">
              <w:rPr>
                <w:rFonts w:ascii="Arial Armenian" w:hAnsi="Arial Armenian" w:cs="Arial"/>
                <w:b/>
                <w:bCs/>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7. </w:t>
            </w:r>
            <w:r w:rsidRPr="00725F1B">
              <w:rPr>
                <w:rFonts w:ascii="Arial" w:hAnsi="Arial" w:cs="Arial"/>
                <w:b/>
                <w:bCs/>
                <w:sz w:val="20"/>
                <w:szCs w:val="20"/>
              </w:rPr>
              <w:t>Наружная сеть водоснабжения</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Снос</w:t>
            </w:r>
            <w:r w:rsidRPr="00E540D1">
              <w:rPr>
                <w:rFonts w:ascii="Arial Armenian" w:hAnsi="Arial Armenian" w:cs="Arial"/>
              </w:rPr>
              <w:t xml:space="preserve"> </w:t>
            </w:r>
            <w:r w:rsidRPr="00E540D1">
              <w:rPr>
                <w:rFonts w:ascii="Calibri" w:hAnsi="Calibri" w:cs="Calibri"/>
              </w:rPr>
              <w:t>асфальта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Проходка</w:t>
            </w:r>
            <w:r w:rsidRPr="00E540D1">
              <w:rPr>
                <w:rFonts w:ascii="Arial Armenian" w:hAnsi="Arial Armenian" w:cs="Arial"/>
              </w:rPr>
              <w:t xml:space="preserve"> </w:t>
            </w:r>
            <w:r w:rsidRPr="00E540D1">
              <w:rPr>
                <w:rFonts w:ascii="Calibri" w:hAnsi="Calibri" w:cs="Calibri"/>
              </w:rPr>
              <w:t>траншей</w:t>
            </w:r>
            <w:r w:rsidRPr="00E540D1">
              <w:rPr>
                <w:rFonts w:ascii="Arial Armenian" w:hAnsi="Arial Armenian" w:cs="Arial"/>
              </w:rPr>
              <w:t xml:space="preserve"> III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извлекаемого</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(0,5 </w:t>
            </w:r>
            <w:r w:rsidRPr="00E540D1">
              <w:rPr>
                <w:rFonts w:ascii="Calibri" w:hAnsi="Calibri" w:cs="Calibri"/>
              </w:rPr>
              <w:t>м</w:t>
            </w:r>
            <w:r w:rsidRPr="00E540D1">
              <w:rPr>
                <w:rFonts w:ascii="Arial Armenian" w:hAnsi="Arial Armenian" w:cs="Arial"/>
              </w:rPr>
              <w:t xml:space="preserve"> 3 </w:t>
            </w:r>
            <w:r w:rsidRPr="00E540D1">
              <w:rPr>
                <w:rFonts w:ascii="Calibri" w:hAnsi="Calibri" w:cs="Calibri"/>
              </w:rPr>
              <w:t>ш</w:t>
            </w:r>
            <w:r w:rsidRPr="00E540D1">
              <w:rPr>
                <w:rFonts w:ascii="Arial Armenian" w:hAnsi="Arial Armenian" w:cs="Arial"/>
              </w:rPr>
              <w:t>/</w:t>
            </w:r>
            <w:r w:rsidRPr="00E540D1">
              <w:rPr>
                <w:rFonts w:ascii="Calibri" w:hAnsi="Calibri" w:cs="Calibri"/>
              </w:rPr>
              <w:t>т</w:t>
            </w:r>
            <w:r w:rsidRPr="00E540D1">
              <w:rPr>
                <w:rFonts w:ascii="Arial Armenian" w:hAnsi="Arial Armenian" w:cs="Arial"/>
              </w:rPr>
              <w:t xml:space="preserve">), </w:t>
            </w:r>
            <w:r w:rsidRPr="00E540D1">
              <w:rPr>
                <w:rFonts w:ascii="Calibri" w:hAnsi="Calibri" w:cs="Calibri"/>
              </w:rPr>
              <w:t>со</w:t>
            </w:r>
            <w:r w:rsidRPr="00E540D1">
              <w:rPr>
                <w:rFonts w:ascii="Arial Armenian" w:hAnsi="Arial Armenian" w:cs="Arial"/>
              </w:rPr>
              <w:t xml:space="preserve"> </w:t>
            </w:r>
            <w:r w:rsidRPr="00E540D1">
              <w:rPr>
                <w:rFonts w:ascii="Calibri" w:hAnsi="Calibri" w:cs="Calibri"/>
              </w:rPr>
              <w:t>стороны</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рукой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песка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защитный</w:t>
            </w:r>
            <w:r w:rsidRPr="00E540D1">
              <w:rPr>
                <w:rFonts w:ascii="Arial Armenian" w:hAnsi="Arial Armenian" w:cs="Arial"/>
              </w:rPr>
              <w:t xml:space="preserve"> </w:t>
            </w:r>
            <w:r w:rsidRPr="00E540D1">
              <w:rPr>
                <w:rFonts w:ascii="Calibri" w:hAnsi="Calibri" w:cs="Calibri"/>
              </w:rPr>
              <w:t>слой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полиэтиленовых</w:t>
            </w:r>
            <w:r w:rsidRPr="00E540D1">
              <w:rPr>
                <w:rFonts w:ascii="Arial Armenian" w:hAnsi="Arial Armenian" w:cs="Arial"/>
              </w:rPr>
              <w:t xml:space="preserve"> </w:t>
            </w:r>
            <w:r w:rsidRPr="00E540D1">
              <w:rPr>
                <w:rFonts w:ascii="Calibri" w:hAnsi="Calibri" w:cs="Calibri"/>
              </w:rPr>
              <w:t>напорных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ПЭПН</w:t>
            </w:r>
            <w:r w:rsidRPr="00E540D1">
              <w:rPr>
                <w:rFonts w:ascii="Arial Armenian" w:hAnsi="Arial Armenian" w:cs="Arial"/>
              </w:rPr>
              <w:t>10</w:t>
            </w:r>
            <w:r w:rsidRPr="00E540D1">
              <w:rPr>
                <w:rFonts w:ascii="Calibri" w:hAnsi="Calibri" w:cs="Calibri"/>
              </w:rPr>
              <w:t>Р</w:t>
            </w:r>
            <w:r w:rsidRPr="00E540D1">
              <w:rPr>
                <w:rFonts w:ascii="Arial Armenian" w:hAnsi="Arial Armenian" w:cs="Arial"/>
              </w:rPr>
              <w:t>50 (50</w:t>
            </w:r>
            <w:r w:rsidRPr="00E540D1">
              <w:rPr>
                <w:rFonts w:ascii="Calibri" w:hAnsi="Calibri" w:cs="Calibri"/>
              </w:rPr>
              <w:t>х</w:t>
            </w:r>
            <w:r w:rsidRPr="00E540D1">
              <w:rPr>
                <w:rFonts w:ascii="Arial Armenian" w:hAnsi="Arial Armenian" w:cs="Arial"/>
              </w:rPr>
              <w:t xml:space="preserve">3)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методом</w:t>
            </w:r>
            <w:r w:rsidRPr="00E540D1">
              <w:rPr>
                <w:rFonts w:ascii="Arial Armenian" w:hAnsi="Arial Armenian" w:cs="Arial"/>
              </w:rPr>
              <w:t xml:space="preserve"> </w:t>
            </w:r>
            <w:r w:rsidRPr="00E540D1">
              <w:rPr>
                <w:rFonts w:ascii="Calibri" w:hAnsi="Calibri" w:cs="Calibri"/>
              </w:rPr>
              <w:t>испытаний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пожарного</w:t>
            </w:r>
            <w:r w:rsidRPr="00E540D1">
              <w:rPr>
                <w:rFonts w:ascii="Arial Armenian" w:hAnsi="Arial Armenian" w:cs="Arial"/>
              </w:rPr>
              <w:t xml:space="preserve"> </w:t>
            </w:r>
            <w:r w:rsidRPr="00E540D1">
              <w:rPr>
                <w:rFonts w:ascii="Calibri" w:hAnsi="Calibri" w:cs="Calibri"/>
              </w:rPr>
              <w:t>гидранта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опорой</w:t>
            </w:r>
            <w:r w:rsidRPr="00E540D1">
              <w:rPr>
                <w:rFonts w:ascii="Arial Armenian" w:hAnsi="Arial Armenian" w:cs="Arial"/>
              </w:rPr>
              <w:t xml:space="preserve"> dy100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Клапан</w:t>
            </w:r>
            <w:r w:rsidRPr="00E540D1">
              <w:rPr>
                <w:rFonts w:ascii="Arial Armenian" w:hAnsi="Arial Armenian" w:cs="Arial"/>
              </w:rPr>
              <w:t xml:space="preserve"> dy40: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Счетчик</w:t>
            </w:r>
            <w:r w:rsidRPr="00E540D1">
              <w:rPr>
                <w:rFonts w:ascii="Arial Armenian" w:hAnsi="Arial Armenian" w:cs="Arial"/>
              </w:rPr>
              <w:t xml:space="preserve"> </w:t>
            </w:r>
            <w:r w:rsidRPr="00E540D1">
              <w:rPr>
                <w:rFonts w:ascii="Calibri" w:hAnsi="Calibri" w:cs="Calibri"/>
              </w:rPr>
              <w:t>воды</w:t>
            </w:r>
            <w:r w:rsidRPr="00E540D1">
              <w:rPr>
                <w:rFonts w:ascii="Arial Armenian" w:hAnsi="Arial Armenian" w:cs="Arial"/>
              </w:rPr>
              <w:t xml:space="preserve"> dy40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Фильтр</w:t>
            </w:r>
            <w:r w:rsidRPr="00E540D1">
              <w:rPr>
                <w:rFonts w:ascii="Arial Armenian" w:hAnsi="Arial Armenian" w:cs="Arial"/>
              </w:rPr>
              <w:t xml:space="preserve"> dy40</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0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Подушка</w:t>
            </w:r>
            <w:r w:rsidRPr="00E540D1">
              <w:rPr>
                <w:rFonts w:ascii="Arial Armenian" w:hAnsi="Arial Armenian" w:cs="Arial"/>
              </w:rPr>
              <w:t xml:space="preserve"> </w:t>
            </w:r>
            <w:r w:rsidRPr="00E540D1">
              <w:rPr>
                <w:rFonts w:ascii="Calibri" w:hAnsi="Calibri" w:cs="Calibri"/>
              </w:rPr>
              <w:t>бетонная</w:t>
            </w:r>
            <w:r w:rsidRPr="00E540D1">
              <w:rPr>
                <w:rFonts w:ascii="Arial Armenian" w:hAnsi="Arial Armenian" w:cs="Arial"/>
              </w:rPr>
              <w:t xml:space="preserve"> 200</w:t>
            </w:r>
            <w:r w:rsidRPr="00E540D1">
              <w:rPr>
                <w:rFonts w:ascii="Calibri" w:hAnsi="Calibri" w:cs="Calibri"/>
              </w:rPr>
              <w:t>х</w:t>
            </w:r>
            <w:r w:rsidRPr="00E540D1">
              <w:rPr>
                <w:rFonts w:ascii="Arial Armenian" w:hAnsi="Arial Armenian" w:cs="Arial"/>
              </w:rPr>
              <w:t>300</w:t>
            </w:r>
            <w:r w:rsidRPr="00E540D1">
              <w:rPr>
                <w:rFonts w:ascii="Calibri" w:hAnsi="Calibri" w:cs="Calibri"/>
              </w:rPr>
              <w:t>х</w:t>
            </w:r>
            <w:r w:rsidRPr="00E540D1">
              <w:rPr>
                <w:rFonts w:ascii="Arial Armenian" w:hAnsi="Arial Armenian" w:cs="Arial"/>
              </w:rPr>
              <w:t xml:space="preserve">200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кл</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(1 </w:t>
            </w:r>
            <w:r w:rsidRPr="00E540D1">
              <w:rPr>
                <w:rFonts w:ascii="Calibri" w:hAnsi="Calibri" w:cs="Calibri"/>
              </w:rPr>
              <w:t>шт</w:t>
            </w:r>
            <w:r w:rsidRPr="00E540D1">
              <w:rPr>
                <w:rFonts w:ascii="Arial Armenian" w:hAnsi="Arial Armenian" w:cs="Arial"/>
              </w:rPr>
              <w:t>) (</w:t>
            </w:r>
            <w:r w:rsidRPr="00E540D1">
              <w:rPr>
                <w:rFonts w:ascii="Calibri" w:hAnsi="Calibri" w:cs="Calibri"/>
              </w:rPr>
              <w:t>гидрантная</w:t>
            </w:r>
            <w:r w:rsidRPr="00E540D1">
              <w:rPr>
                <w:rFonts w:ascii="Arial Armenian" w:hAnsi="Arial Armenian" w:cs="Arial"/>
              </w:rPr>
              <w:t xml:space="preserve"> </w:t>
            </w:r>
            <w:r w:rsidRPr="00E540D1">
              <w:rPr>
                <w:rFonts w:ascii="Calibri" w:hAnsi="Calibri" w:cs="Calibri"/>
              </w:rPr>
              <w:t>опора</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0,012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Плита</w:t>
            </w:r>
            <w:r w:rsidRPr="00E540D1">
              <w:rPr>
                <w:rFonts w:ascii="Arial Armenian" w:hAnsi="Arial Armenian" w:cs="Arial"/>
              </w:rPr>
              <w:t xml:space="preserve"> </w:t>
            </w:r>
            <w:r w:rsidRPr="00E540D1">
              <w:rPr>
                <w:rFonts w:ascii="Calibri" w:hAnsi="Calibri" w:cs="Calibri"/>
              </w:rPr>
              <w:t>перекрытия</w:t>
            </w:r>
            <w:r w:rsidRPr="00E540D1">
              <w:rPr>
                <w:rFonts w:ascii="Arial Armenian" w:hAnsi="Arial Armenian" w:cs="Arial"/>
              </w:rPr>
              <w:t xml:space="preserve"> </w:t>
            </w:r>
            <w:r w:rsidRPr="00E540D1">
              <w:rPr>
                <w:rFonts w:ascii="Calibri" w:hAnsi="Calibri" w:cs="Calibri"/>
              </w:rPr>
              <w:t>люка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20 (2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0,08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Стенки</w:t>
            </w:r>
            <w:r w:rsidRPr="00E540D1">
              <w:rPr>
                <w:rFonts w:ascii="Arial Armenian" w:hAnsi="Arial Armenian" w:cs="Arial"/>
              </w:rPr>
              <w:t xml:space="preserve"> </w:t>
            </w:r>
            <w:r w:rsidRPr="00E540D1">
              <w:rPr>
                <w:rFonts w:ascii="Calibri" w:hAnsi="Calibri" w:cs="Calibri"/>
              </w:rPr>
              <w:t>люка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сборных</w:t>
            </w:r>
            <w:r w:rsidRPr="00E540D1">
              <w:rPr>
                <w:rFonts w:ascii="Arial Armenian" w:hAnsi="Arial Armenian" w:cs="Arial"/>
              </w:rPr>
              <w:t xml:space="preserve"> </w:t>
            </w:r>
            <w:r w:rsidRPr="00E540D1">
              <w:rPr>
                <w:rFonts w:ascii="Calibri" w:hAnsi="Calibri" w:cs="Calibri"/>
              </w:rPr>
              <w:t>элементов</w:t>
            </w:r>
            <w:r w:rsidRPr="00E540D1">
              <w:rPr>
                <w:rFonts w:ascii="Arial Armenian" w:hAnsi="Arial Armenian" w:cs="Arial"/>
              </w:rPr>
              <w:t xml:space="preserve"> </w:t>
            </w:r>
            <w:r w:rsidRPr="00E540D1">
              <w:rPr>
                <w:rFonts w:ascii="Calibri" w:hAnsi="Calibri" w:cs="Calibri"/>
              </w:rPr>
              <w:t>люка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кровля</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1250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=1,7 </w:t>
            </w:r>
            <w:r w:rsidRPr="00E540D1">
              <w:rPr>
                <w:rFonts w:ascii="Calibri" w:hAnsi="Calibri" w:cs="Calibri"/>
              </w:rPr>
              <w:t>м</w:t>
            </w:r>
            <w:r w:rsidRPr="00E540D1">
              <w:rPr>
                <w:rFonts w:ascii="Arial Armenian" w:hAnsi="Arial Armenian" w:cs="Arial"/>
              </w:rPr>
              <w:t xml:space="preserve">) (2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Вход</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люк</w:t>
            </w:r>
            <w:r w:rsidRPr="00E540D1">
              <w:rPr>
                <w:rFonts w:ascii="Arial Armenian" w:hAnsi="Arial Armenian" w:cs="Arial"/>
              </w:rPr>
              <w:t xml:space="preserve"> P 700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7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Металлические</w:t>
            </w:r>
            <w:r w:rsidRPr="00E540D1">
              <w:rPr>
                <w:rFonts w:ascii="Arial Armenian" w:hAnsi="Arial Armenian" w:cs="Arial"/>
              </w:rPr>
              <w:t xml:space="preserve"> </w:t>
            </w:r>
            <w:r w:rsidRPr="00E540D1">
              <w:rPr>
                <w:rFonts w:ascii="Calibri" w:hAnsi="Calibri" w:cs="Calibri"/>
              </w:rPr>
              <w:t>элементы</w:t>
            </w:r>
            <w:r w:rsidRPr="00E540D1">
              <w:rPr>
                <w:rFonts w:ascii="Arial Armenian" w:hAnsi="Arial Armenian" w:cs="Arial"/>
              </w:rPr>
              <w:t xml:space="preserve"> </w:t>
            </w:r>
            <w:r w:rsidRPr="00E540D1">
              <w:rPr>
                <w:rFonts w:ascii="Calibri" w:hAnsi="Calibri" w:cs="Calibri"/>
              </w:rPr>
              <w:t>люка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кг</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Подключение</w:t>
            </w:r>
            <w:r w:rsidRPr="00E540D1">
              <w:rPr>
                <w:rFonts w:ascii="Arial Armenian" w:hAnsi="Arial Armenian" w:cs="Arial"/>
              </w:rPr>
              <w:t xml:space="preserve"> </w:t>
            </w:r>
            <w:r w:rsidRPr="00E540D1">
              <w:rPr>
                <w:rFonts w:ascii="Calibri" w:hAnsi="Calibri" w:cs="Calibri"/>
              </w:rPr>
              <w:t>к</w:t>
            </w:r>
            <w:r w:rsidRPr="00E540D1">
              <w:rPr>
                <w:rFonts w:ascii="Arial Armenian" w:hAnsi="Arial Armenian" w:cs="Arial"/>
              </w:rPr>
              <w:t xml:space="preserve"> </w:t>
            </w:r>
            <w:r w:rsidRPr="00E540D1">
              <w:rPr>
                <w:rFonts w:ascii="Calibri" w:hAnsi="Calibri" w:cs="Calibri"/>
              </w:rPr>
              <w:t>действующей</w:t>
            </w:r>
            <w:r w:rsidRPr="00E540D1">
              <w:rPr>
                <w:rFonts w:ascii="Arial Armenian" w:hAnsi="Arial Armenian" w:cs="Arial"/>
              </w:rPr>
              <w:t xml:space="preserve"> </w:t>
            </w:r>
            <w:r w:rsidRPr="00E540D1">
              <w:rPr>
                <w:rFonts w:ascii="Calibri" w:hAnsi="Calibri" w:cs="Calibri"/>
              </w:rPr>
              <w:t>сети</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50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r w:rsidRPr="00E540D1">
              <w:rPr>
                <w:rFonts w:ascii="Arial" w:hAnsi="Arial" w:cs="Arial"/>
                <w:sz w:val="20"/>
                <w:szCs w:val="20"/>
              </w:rPr>
              <w:t>եղ</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Труба</w:t>
            </w:r>
            <w:r w:rsidRPr="00E540D1">
              <w:rPr>
                <w:rFonts w:ascii="Arial Armenian" w:hAnsi="Arial Armenian" w:cs="Arial"/>
              </w:rPr>
              <w:t>-</w:t>
            </w:r>
            <w:r w:rsidRPr="00E540D1">
              <w:rPr>
                <w:rFonts w:ascii="Calibri" w:hAnsi="Calibri" w:cs="Calibri"/>
              </w:rPr>
              <w:t>кожух</w:t>
            </w:r>
            <w:r w:rsidRPr="00E540D1">
              <w:rPr>
                <w:rFonts w:ascii="Arial Armenian" w:hAnsi="Arial Armenian" w:cs="Arial"/>
              </w:rPr>
              <w:t xml:space="preserve"> </w:t>
            </w:r>
            <w:r w:rsidRPr="00E540D1">
              <w:rPr>
                <w:rFonts w:ascii="Calibri" w:hAnsi="Calibri" w:cs="Calibri"/>
              </w:rPr>
              <w:t>стальная</w:t>
            </w:r>
            <w:r w:rsidRPr="00E540D1">
              <w:rPr>
                <w:rFonts w:ascii="Arial Armenian" w:hAnsi="Arial Armenian" w:cs="Arial"/>
              </w:rPr>
              <w:t xml:space="preserve"> </w:t>
            </w:r>
            <w:r w:rsidRPr="00E540D1">
              <w:rPr>
                <w:rFonts w:ascii="Calibri" w:hAnsi="Calibri" w:cs="Calibri"/>
              </w:rPr>
              <w:t>П</w:t>
            </w:r>
            <w:r w:rsidRPr="00E540D1">
              <w:rPr>
                <w:rFonts w:ascii="Arial Armenian" w:hAnsi="Arial Armenian" w:cs="Arial"/>
              </w:rPr>
              <w:t xml:space="preserve"> 159</w:t>
            </w:r>
            <w:r w:rsidRPr="00E540D1">
              <w:rPr>
                <w:rFonts w:ascii="Calibri" w:hAnsi="Calibri" w:cs="Calibri"/>
              </w:rPr>
              <w:t>х</w:t>
            </w:r>
            <w:r w:rsidRPr="00E540D1">
              <w:rPr>
                <w:rFonts w:ascii="Arial Armenian" w:hAnsi="Arial Armenian" w:cs="Arial"/>
              </w:rPr>
              <w:t xml:space="preserve">4,5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антикоррозионной</w:t>
            </w:r>
            <w:r w:rsidRPr="00E540D1">
              <w:rPr>
                <w:rFonts w:ascii="Arial Armenian" w:hAnsi="Arial Armenian" w:cs="Arial"/>
              </w:rPr>
              <w:t xml:space="preserve"> </w:t>
            </w:r>
            <w:r w:rsidRPr="00E540D1">
              <w:rPr>
                <w:rFonts w:ascii="Calibri" w:hAnsi="Calibri" w:cs="Calibri"/>
              </w:rPr>
              <w:t>изоляцией</w:t>
            </w:r>
            <w:r w:rsidRPr="00E540D1">
              <w:rPr>
                <w:rFonts w:ascii="Arial Armenian" w:hAnsi="Arial Armenian" w:cs="Arial"/>
              </w:rPr>
              <w:t xml:space="preserve"> (1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Механизм</w:t>
            </w:r>
            <w:r w:rsidRPr="00E540D1">
              <w:rPr>
                <w:rFonts w:ascii="Arial Armenian" w:hAnsi="Arial Armenian" w:cs="Arial"/>
              </w:rPr>
              <w:t xml:space="preserve"> </w:t>
            </w:r>
            <w:r w:rsidRPr="00E540D1">
              <w:rPr>
                <w:rFonts w:ascii="Calibri" w:hAnsi="Calibri" w:cs="Calibri"/>
              </w:rPr>
              <w:t>засыпки</w:t>
            </w:r>
            <w:r w:rsidRPr="00E540D1">
              <w:rPr>
                <w:rFonts w:ascii="Arial Armenian" w:hAnsi="Arial Armenian" w:cs="Arial"/>
              </w:rPr>
              <w:t xml:space="preserve"> </w:t>
            </w:r>
            <w:r w:rsidRPr="00E540D1">
              <w:rPr>
                <w:rFonts w:ascii="Calibri" w:hAnsi="Calibri" w:cs="Calibri"/>
              </w:rPr>
              <w:t>траншей</w:t>
            </w:r>
            <w:r w:rsidRPr="00E540D1">
              <w:rPr>
                <w:rFonts w:ascii="Arial Armenian" w:hAnsi="Arial Armenian" w:cs="Arial"/>
              </w:rPr>
              <w:t xml:space="preserve">, </w:t>
            </w:r>
            <w:r w:rsidRPr="00E540D1">
              <w:rPr>
                <w:rFonts w:ascii="Calibri" w:hAnsi="Calibri" w:cs="Calibri"/>
              </w:rPr>
              <w:t>засыпка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22,0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Избыточная</w:t>
            </w:r>
            <w:r w:rsidRPr="00E540D1">
              <w:rPr>
                <w:rFonts w:ascii="Arial Armenian" w:hAnsi="Arial Armenian" w:cs="Arial"/>
              </w:rPr>
              <w:t xml:space="preserve"> </w:t>
            </w:r>
            <w:r w:rsidRPr="00E540D1">
              <w:rPr>
                <w:rFonts w:ascii="Calibri" w:hAnsi="Calibri" w:cs="Calibri"/>
              </w:rPr>
              <w:t>нагрузка</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грунт</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w:t>
            </w:r>
            <w:r w:rsidRPr="00E540D1">
              <w:rPr>
                <w:rFonts w:ascii="Calibri" w:hAnsi="Calibri" w:cs="Calibri"/>
              </w:rPr>
              <w:t>отвал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Транспорт</w:t>
            </w:r>
            <w:r w:rsidRPr="00E540D1">
              <w:rPr>
                <w:rFonts w:ascii="Arial Armenian" w:hAnsi="Arial Armenian" w:cs="Arial"/>
              </w:rPr>
              <w:t xml:space="preserve"> 1 </w:t>
            </w:r>
            <w:r w:rsidRPr="00E540D1">
              <w:rPr>
                <w:rFonts w:ascii="Calibri" w:hAnsi="Calibri" w:cs="Calibri"/>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7`</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0,48 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8. </w:t>
            </w:r>
            <w:r w:rsidRPr="00725F1B">
              <w:rPr>
                <w:rFonts w:ascii="Arial" w:hAnsi="Arial" w:cs="Arial"/>
                <w:b/>
                <w:bCs/>
                <w:sz w:val="20"/>
                <w:szCs w:val="20"/>
              </w:rPr>
              <w:t>Наружная канализационная сеть</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Разработка</w:t>
            </w:r>
            <w:r w:rsidRPr="00E540D1">
              <w:rPr>
                <w:rFonts w:ascii="Arial Armenian" w:hAnsi="Arial Armenian" w:cs="Arial"/>
              </w:rPr>
              <w:t xml:space="preserve"> </w:t>
            </w:r>
            <w:r w:rsidRPr="00E540D1">
              <w:rPr>
                <w:rFonts w:ascii="Calibri" w:hAnsi="Calibri" w:cs="Calibri"/>
              </w:rPr>
              <w:t>котлованов</w:t>
            </w:r>
            <w:r w:rsidRPr="00E540D1">
              <w:rPr>
                <w:rFonts w:ascii="Arial Armenian" w:hAnsi="Arial Armenian" w:cs="Arial"/>
              </w:rPr>
              <w:t xml:space="preserve"> </w:t>
            </w:r>
            <w:r w:rsidRPr="00E540D1">
              <w:rPr>
                <w:rFonts w:ascii="Arial" w:hAnsi="Arial" w:cs="Arial"/>
              </w:rPr>
              <w:t>ուղ</w:t>
            </w:r>
            <w:r w:rsidRPr="00E540D1">
              <w:rPr>
                <w:rFonts w:ascii="Arial Armenian" w:hAnsi="Arial Armenian" w:cs="Arial"/>
              </w:rPr>
              <w:t xml:space="preserve"> </w:t>
            </w:r>
            <w:r w:rsidRPr="00E540D1">
              <w:rPr>
                <w:rFonts w:ascii="Calibri" w:hAnsi="Calibri" w:cs="Calibri"/>
              </w:rPr>
              <w:t>траншей</w:t>
            </w:r>
            <w:r w:rsidRPr="00E540D1">
              <w:rPr>
                <w:rFonts w:ascii="Arial Armenian" w:hAnsi="Arial Armenian" w:cs="Arial"/>
              </w:rPr>
              <w:t xml:space="preserve"> III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w:t>
            </w:r>
            <w:r w:rsidRPr="00E540D1">
              <w:rPr>
                <w:rFonts w:ascii="Calibri" w:hAnsi="Calibri" w:cs="Calibri"/>
              </w:rPr>
              <w:t>экскаватором</w:t>
            </w:r>
            <w:r w:rsidRPr="00E540D1">
              <w:rPr>
                <w:rFonts w:ascii="Arial Armenian" w:hAnsi="Arial Armenian" w:cs="Arial"/>
              </w:rPr>
              <w:t xml:space="preserve"> (0,5 </w:t>
            </w:r>
            <w:r w:rsidRPr="00E540D1">
              <w:rPr>
                <w:rFonts w:ascii="Calibri" w:hAnsi="Calibri" w:cs="Calibri"/>
              </w:rPr>
              <w:t>м</w:t>
            </w:r>
            <w:r w:rsidRPr="00E540D1">
              <w:rPr>
                <w:rFonts w:ascii="Arial Armenian" w:hAnsi="Arial Armenian" w:cs="Arial"/>
              </w:rPr>
              <w:t xml:space="preserve"> 3 </w:t>
            </w:r>
            <w:r w:rsidRPr="00E540D1">
              <w:rPr>
                <w:rFonts w:ascii="Calibri" w:hAnsi="Calibri" w:cs="Calibri"/>
              </w:rPr>
              <w:t>ш</w:t>
            </w:r>
            <w:r w:rsidRPr="00E540D1">
              <w:rPr>
                <w:rFonts w:ascii="Arial Armenian" w:hAnsi="Arial Armenian" w:cs="Arial"/>
              </w:rPr>
              <w:t>/</w:t>
            </w:r>
            <w:r w:rsidRPr="00E540D1">
              <w:rPr>
                <w:rFonts w:ascii="Calibri" w:hAnsi="Calibri" w:cs="Calibri"/>
              </w:rPr>
              <w:t>т</w:t>
            </w:r>
            <w:r w:rsidRPr="00E540D1">
              <w:rPr>
                <w:rFonts w:ascii="Arial Armenian" w:hAnsi="Arial Armenian" w:cs="Arial"/>
              </w:rPr>
              <w:t xml:space="preserve">), </w:t>
            </w:r>
            <w:r w:rsidRPr="00E540D1">
              <w:rPr>
                <w:rFonts w:ascii="Calibri" w:hAnsi="Calibri" w:cs="Calibri"/>
              </w:rPr>
              <w:t>со</w:t>
            </w:r>
            <w:r w:rsidRPr="00E540D1">
              <w:rPr>
                <w:rFonts w:ascii="Arial Armenian" w:hAnsi="Arial Armenian" w:cs="Arial"/>
              </w:rPr>
              <w:t xml:space="preserve"> </w:t>
            </w:r>
            <w:r w:rsidRPr="00E540D1">
              <w:rPr>
                <w:rFonts w:ascii="Calibri" w:hAnsi="Calibri" w:cs="Calibri"/>
              </w:rPr>
              <w:t>стороны</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рукой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песка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защитный</w:t>
            </w:r>
            <w:r w:rsidRPr="00E540D1">
              <w:rPr>
                <w:rFonts w:ascii="Arial Armenian" w:hAnsi="Arial Armenian" w:cs="Arial"/>
              </w:rPr>
              <w:t xml:space="preserve"> </w:t>
            </w:r>
            <w:r w:rsidRPr="00E540D1">
              <w:rPr>
                <w:rFonts w:ascii="Calibri" w:hAnsi="Calibri" w:cs="Calibri"/>
              </w:rPr>
              <w:t>слой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36,0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0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полиэтиленовых</w:t>
            </w:r>
            <w:r w:rsidRPr="00E540D1">
              <w:rPr>
                <w:rFonts w:ascii="Arial Armenian" w:hAnsi="Arial Armenian" w:cs="Arial"/>
              </w:rPr>
              <w:t xml:space="preserve"> </w:t>
            </w:r>
            <w:r w:rsidRPr="00E540D1">
              <w:rPr>
                <w:rFonts w:ascii="Calibri" w:hAnsi="Calibri" w:cs="Calibri"/>
              </w:rPr>
              <w:t>гофрированных</w:t>
            </w:r>
            <w:r w:rsidRPr="00E540D1">
              <w:rPr>
                <w:rFonts w:ascii="Arial Armenian" w:hAnsi="Arial Armenian" w:cs="Arial"/>
              </w:rPr>
              <w:t xml:space="preserve"> </w:t>
            </w:r>
            <w:r w:rsidRPr="00E540D1">
              <w:rPr>
                <w:rFonts w:ascii="Calibri" w:hAnsi="Calibri" w:cs="Calibri"/>
              </w:rPr>
              <w:t>канализационных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160, </w:t>
            </w:r>
            <w:r w:rsidRPr="00E540D1">
              <w:rPr>
                <w:rFonts w:ascii="Calibri" w:hAnsi="Calibri" w:cs="Calibri"/>
              </w:rPr>
              <w:t>методом</w:t>
            </w:r>
            <w:r w:rsidRPr="00E540D1">
              <w:rPr>
                <w:rFonts w:ascii="Arial Armenian" w:hAnsi="Arial Armenian" w:cs="Arial"/>
              </w:rPr>
              <w:t xml:space="preserve"> </w:t>
            </w:r>
            <w:r w:rsidRPr="00E540D1">
              <w:rPr>
                <w:rFonts w:ascii="Calibri" w:hAnsi="Calibri" w:cs="Calibri"/>
              </w:rPr>
              <w:t>испытаний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101,0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Монтаж</w:t>
            </w:r>
            <w:r w:rsidRPr="00E540D1">
              <w:rPr>
                <w:rFonts w:ascii="Arial Armenian" w:hAnsi="Arial Armenian" w:cs="Arial"/>
              </w:rPr>
              <w:t xml:space="preserve"> </w:t>
            </w:r>
            <w:r w:rsidRPr="00E540D1">
              <w:rPr>
                <w:rFonts w:ascii="Calibri" w:hAnsi="Calibri" w:cs="Calibri"/>
              </w:rPr>
              <w:t>полихлорвиниловых</w:t>
            </w:r>
            <w:r w:rsidRPr="00E540D1">
              <w:rPr>
                <w:rFonts w:ascii="Arial Armenian" w:hAnsi="Arial Armenian" w:cs="Arial"/>
              </w:rPr>
              <w:t xml:space="preserve"> </w:t>
            </w:r>
            <w:r w:rsidRPr="00E540D1">
              <w:rPr>
                <w:rFonts w:ascii="Calibri" w:hAnsi="Calibri" w:cs="Calibri"/>
              </w:rPr>
              <w:t>канализационных</w:t>
            </w:r>
            <w:r w:rsidRPr="00E540D1">
              <w:rPr>
                <w:rFonts w:ascii="Arial Armenian" w:hAnsi="Arial Armenian" w:cs="Arial"/>
              </w:rPr>
              <w:t xml:space="preserve"> </w:t>
            </w:r>
            <w:r w:rsidRPr="00E540D1">
              <w:rPr>
                <w:rFonts w:ascii="Calibri" w:hAnsi="Calibri" w:cs="Calibri"/>
              </w:rPr>
              <w:t>труб</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 110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испытан</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4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Канализационные</w:t>
            </w:r>
            <w:r w:rsidRPr="00E540D1">
              <w:rPr>
                <w:rFonts w:ascii="Arial Armenian" w:hAnsi="Arial Armenian" w:cs="Arial"/>
              </w:rPr>
              <w:t xml:space="preserve"> </w:t>
            </w:r>
            <w:r w:rsidRPr="00E540D1">
              <w:rPr>
                <w:rFonts w:ascii="Calibri" w:hAnsi="Calibri" w:cs="Calibri"/>
              </w:rPr>
              <w:t>люки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сборных</w:t>
            </w:r>
            <w:r w:rsidRPr="00E540D1">
              <w:rPr>
                <w:rFonts w:ascii="Arial Armenian" w:hAnsi="Arial Armenian" w:cs="Arial"/>
              </w:rPr>
              <w:t xml:space="preserve"> </w:t>
            </w:r>
            <w:r w:rsidRPr="00E540D1">
              <w:rPr>
                <w:rFonts w:ascii="Calibri" w:hAnsi="Calibri" w:cs="Calibri"/>
              </w:rPr>
              <w:t>элементов</w:t>
            </w:r>
            <w:r w:rsidRPr="00E540D1">
              <w:rPr>
                <w:rFonts w:ascii="Arial Armenian" w:hAnsi="Arial Armenian" w:cs="Arial"/>
              </w:rPr>
              <w:t xml:space="preserve"> (</w:t>
            </w:r>
            <w:r w:rsidRPr="00E540D1">
              <w:rPr>
                <w:rFonts w:ascii="Calibri" w:hAnsi="Calibri" w:cs="Calibri"/>
              </w:rPr>
              <w:t>пол</w:t>
            </w:r>
            <w:r w:rsidRPr="00E540D1">
              <w:rPr>
                <w:rFonts w:ascii="Arial Armenian" w:hAnsi="Arial Armenian" w:cs="Arial"/>
              </w:rPr>
              <w:t xml:space="preserve">, </w:t>
            </w:r>
            <w:r w:rsidRPr="00E540D1">
              <w:rPr>
                <w:rFonts w:ascii="Calibri" w:hAnsi="Calibri" w:cs="Calibri"/>
              </w:rPr>
              <w:lastRenderedPageBreak/>
              <w:t>стены</w:t>
            </w:r>
            <w:r w:rsidRPr="00E540D1">
              <w:rPr>
                <w:rFonts w:ascii="Arial Armenian" w:hAnsi="Arial Armenian" w:cs="Arial"/>
              </w:rPr>
              <w:t xml:space="preserve">, </w:t>
            </w:r>
            <w:r w:rsidRPr="00E540D1">
              <w:rPr>
                <w:rFonts w:ascii="Calibri" w:hAnsi="Calibri" w:cs="Calibri"/>
              </w:rPr>
              <w:t>крыша</w:t>
            </w:r>
            <w:r w:rsidRPr="00E540D1">
              <w:rPr>
                <w:rFonts w:ascii="Arial Armenian" w:hAnsi="Arial Armenian" w:cs="Arial"/>
              </w:rPr>
              <w:t xml:space="preserve">) </w:t>
            </w:r>
            <w:r w:rsidRPr="00E540D1">
              <w:rPr>
                <w:rFonts w:ascii="Calibri" w:hAnsi="Calibri" w:cs="Calibri"/>
              </w:rPr>
              <w:t>Ш</w:t>
            </w:r>
            <w:r w:rsidRPr="00E540D1">
              <w:rPr>
                <w:rFonts w:ascii="Arial Armenian" w:hAnsi="Arial Armenian" w:cs="Arial"/>
              </w:rPr>
              <w:t xml:space="preserve"> 1000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 2 </w:t>
            </w:r>
            <w:r w:rsidRPr="00E540D1">
              <w:rPr>
                <w:rFonts w:ascii="Calibri" w:hAnsi="Calibri" w:cs="Calibri"/>
              </w:rPr>
              <w:t>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lastRenderedPageBreak/>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11,9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Канализационные</w:t>
            </w:r>
            <w:r w:rsidRPr="00E540D1">
              <w:rPr>
                <w:rFonts w:ascii="Arial Armenian" w:hAnsi="Arial Armenian" w:cs="Arial"/>
              </w:rPr>
              <w:t xml:space="preserve"> </w:t>
            </w:r>
            <w:r w:rsidRPr="00E540D1">
              <w:rPr>
                <w:rFonts w:ascii="Calibri" w:hAnsi="Calibri" w:cs="Calibri"/>
              </w:rPr>
              <w:t>люки</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8</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полимерного</w:t>
            </w:r>
            <w:r w:rsidRPr="00E540D1">
              <w:rPr>
                <w:rFonts w:ascii="Arial Armenian" w:hAnsi="Arial Armenian" w:cs="Arial"/>
              </w:rPr>
              <w:t xml:space="preserve"> </w:t>
            </w:r>
            <w:r w:rsidRPr="00E540D1">
              <w:rPr>
                <w:rFonts w:ascii="Calibri" w:hAnsi="Calibri" w:cs="Calibri"/>
              </w:rPr>
              <w:t>песка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9</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Металлические</w:t>
            </w:r>
            <w:r w:rsidRPr="00E540D1">
              <w:rPr>
                <w:rFonts w:ascii="Arial Armenian" w:hAnsi="Arial Armenian" w:cs="Arial"/>
              </w:rPr>
              <w:t xml:space="preserve"> </w:t>
            </w:r>
            <w:r w:rsidRPr="00E540D1">
              <w:rPr>
                <w:rFonts w:ascii="Calibri" w:hAnsi="Calibri" w:cs="Calibri"/>
              </w:rPr>
              <w:t>элементы</w:t>
            </w:r>
            <w:r w:rsidRPr="00E540D1">
              <w:rPr>
                <w:rFonts w:ascii="Arial Armenian" w:hAnsi="Arial Armenian" w:cs="Arial"/>
              </w:rPr>
              <w:t xml:space="preserve"> </w:t>
            </w:r>
            <w:r w:rsidRPr="00E540D1">
              <w:rPr>
                <w:rFonts w:ascii="Calibri" w:hAnsi="Calibri" w:cs="Calibri"/>
              </w:rPr>
              <w:t>люка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кг</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300,0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7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10</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Плита</w:t>
            </w:r>
            <w:r w:rsidRPr="00E540D1">
              <w:rPr>
                <w:rFonts w:ascii="Arial Armenian" w:hAnsi="Arial Armenian" w:cs="Arial"/>
              </w:rPr>
              <w:t xml:space="preserve"> </w:t>
            </w:r>
            <w:r w:rsidRPr="00E540D1">
              <w:rPr>
                <w:rFonts w:ascii="Calibri" w:hAnsi="Calibri" w:cs="Calibri"/>
              </w:rPr>
              <w:t>перекрытия</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=10 </w:t>
            </w:r>
            <w:r w:rsidRPr="00E540D1">
              <w:rPr>
                <w:rFonts w:ascii="Calibri" w:hAnsi="Calibri" w:cs="Calibri"/>
              </w:rPr>
              <w:t>см</w:t>
            </w:r>
            <w:r w:rsidRPr="00E540D1">
              <w:rPr>
                <w:rFonts w:ascii="Arial Armenian" w:hAnsi="Arial Armenian" w:cs="Arial"/>
              </w:rPr>
              <w:t>, 2,5</w:t>
            </w:r>
            <w:r w:rsidRPr="00E540D1">
              <w:rPr>
                <w:rFonts w:ascii="Calibri" w:hAnsi="Calibri" w:cs="Calibri"/>
              </w:rPr>
              <w:t>х</w:t>
            </w:r>
            <w:r w:rsidRPr="00E540D1">
              <w:rPr>
                <w:rFonts w:ascii="Arial Armenian" w:hAnsi="Arial Armenian" w:cs="Arial"/>
              </w:rPr>
              <w:t xml:space="preserve">2 </w:t>
            </w:r>
            <w:r w:rsidRPr="00E540D1">
              <w:rPr>
                <w:rFonts w:ascii="Calibri" w:hAnsi="Calibri" w:cs="Calibri"/>
              </w:rPr>
              <w:t>м</w:t>
            </w:r>
            <w:r w:rsidRPr="00E540D1">
              <w:rPr>
                <w:rFonts w:ascii="Arial Armenian" w:hAnsi="Arial Armenian" w:cs="Arial"/>
              </w:rPr>
              <w:t xml:space="preserve"> </w:t>
            </w:r>
            <w:r w:rsidRPr="00E540D1">
              <w:rPr>
                <w:rFonts w:ascii="Calibri" w:hAnsi="Calibri" w:cs="Calibri"/>
              </w:rPr>
              <w:t>бетон</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w:t>
            </w:r>
            <w:r w:rsidRPr="00E540D1">
              <w:rPr>
                <w:rFonts w:ascii="Calibri" w:hAnsi="Calibri" w:cs="Calibri"/>
              </w:rPr>
              <w:t>под</w:t>
            </w:r>
            <w:r w:rsidRPr="00E540D1">
              <w:rPr>
                <w:rFonts w:ascii="Arial Armenian" w:hAnsi="Arial Armenian" w:cs="Arial"/>
              </w:rPr>
              <w:t xml:space="preserve"> </w:t>
            </w:r>
            <w:r w:rsidRPr="00E540D1">
              <w:rPr>
                <w:rFonts w:ascii="Calibri" w:hAnsi="Calibri" w:cs="Calibri"/>
              </w:rPr>
              <w:t>очистной</w:t>
            </w:r>
            <w:r w:rsidRPr="00E540D1">
              <w:rPr>
                <w:rFonts w:ascii="Arial Armenian" w:hAnsi="Arial Armenian" w:cs="Arial"/>
              </w:rPr>
              <w:t xml:space="preserve"> </w:t>
            </w:r>
            <w:r w:rsidRPr="00E540D1">
              <w:rPr>
                <w:rFonts w:ascii="Calibri" w:hAnsi="Calibri" w:cs="Calibri"/>
              </w:rPr>
              <w:t>станцией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0,55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локальной</w:t>
            </w:r>
            <w:r w:rsidRPr="00E540D1">
              <w:rPr>
                <w:rFonts w:ascii="Arial Armenian" w:hAnsi="Arial Armenian" w:cs="Arial"/>
              </w:rPr>
              <w:t xml:space="preserve"> </w:t>
            </w:r>
            <w:r w:rsidRPr="00E540D1">
              <w:rPr>
                <w:rFonts w:ascii="Calibri" w:hAnsi="Calibri" w:cs="Calibri"/>
              </w:rPr>
              <w:t>биоремедиационной</w:t>
            </w:r>
            <w:r w:rsidRPr="00E540D1">
              <w:rPr>
                <w:rFonts w:ascii="Arial Armenian" w:hAnsi="Arial Armenian" w:cs="Arial"/>
              </w:rPr>
              <w:t xml:space="preserve"> </w:t>
            </w:r>
            <w:r w:rsidRPr="00E540D1">
              <w:rPr>
                <w:rFonts w:ascii="Calibri" w:hAnsi="Calibri" w:cs="Calibri"/>
              </w:rPr>
              <w:t>установки</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локальной</w:t>
            </w:r>
            <w:r w:rsidRPr="00E540D1">
              <w:rPr>
                <w:rFonts w:ascii="Arial Armenian" w:hAnsi="Arial Armenian" w:cs="Arial"/>
              </w:rPr>
              <w:t xml:space="preserve"> </w:t>
            </w:r>
            <w:r w:rsidRPr="00E540D1">
              <w:rPr>
                <w:rFonts w:ascii="Calibri" w:hAnsi="Calibri" w:cs="Calibri"/>
              </w:rPr>
              <w:t>биоочистки</w:t>
            </w:r>
            <w:r w:rsidRPr="00E540D1">
              <w:rPr>
                <w:rFonts w:ascii="Arial Armenian" w:hAnsi="Arial Armenian" w:cs="Arial"/>
              </w:rPr>
              <w:t xml:space="preserve"> 2,3</w:t>
            </w:r>
            <w:r w:rsidRPr="00E540D1">
              <w:rPr>
                <w:rFonts w:ascii="Calibri" w:hAnsi="Calibri" w:cs="Calibri"/>
              </w:rPr>
              <w:t>х</w:t>
            </w:r>
            <w:r w:rsidRPr="00E540D1">
              <w:rPr>
                <w:rFonts w:ascii="Arial Armenian" w:hAnsi="Arial Armenian" w:cs="Arial"/>
              </w:rPr>
              <w:t>2,0</w:t>
            </w:r>
            <w:r w:rsidRPr="00E540D1">
              <w:rPr>
                <w:rFonts w:ascii="Calibri" w:hAnsi="Calibri" w:cs="Calibri"/>
              </w:rPr>
              <w:t>х</w:t>
            </w:r>
            <w:r w:rsidRPr="00E540D1">
              <w:rPr>
                <w:rFonts w:ascii="Arial Armenian" w:hAnsi="Arial Armenian" w:cs="Arial"/>
              </w:rPr>
              <w:t>2,0(</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штука</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Механизм</w:t>
            </w:r>
            <w:r w:rsidRPr="00E540D1">
              <w:rPr>
                <w:rFonts w:ascii="Arial Armenian" w:hAnsi="Arial Armenian" w:cs="Arial"/>
              </w:rPr>
              <w:t xml:space="preserve"> </w:t>
            </w:r>
            <w:r w:rsidRPr="00E540D1">
              <w:rPr>
                <w:rFonts w:ascii="Calibri" w:hAnsi="Calibri" w:cs="Calibri"/>
              </w:rPr>
              <w:t>засыпки</w:t>
            </w:r>
            <w:r w:rsidRPr="00E540D1">
              <w:rPr>
                <w:rFonts w:ascii="Arial Armenian" w:hAnsi="Arial Armenian" w:cs="Arial"/>
              </w:rPr>
              <w:t xml:space="preserve"> </w:t>
            </w:r>
            <w:r w:rsidRPr="00E540D1">
              <w:rPr>
                <w:rFonts w:ascii="Calibri" w:hAnsi="Calibri" w:cs="Calibri"/>
              </w:rPr>
              <w:t>траншей</w:t>
            </w:r>
            <w:r w:rsidRPr="00E540D1">
              <w:rPr>
                <w:rFonts w:ascii="Arial Armenian" w:hAnsi="Arial Armenian" w:cs="Arial"/>
              </w:rPr>
              <w:t xml:space="preserve">, </w:t>
            </w:r>
            <w:r w:rsidRPr="00E540D1">
              <w:rPr>
                <w:rFonts w:ascii="Calibri" w:hAnsi="Calibri" w:cs="Calibri"/>
              </w:rPr>
              <w:t>засыпка</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167,0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Избыточная</w:t>
            </w:r>
            <w:r w:rsidRPr="00E540D1">
              <w:rPr>
                <w:rFonts w:ascii="Arial Armenian" w:hAnsi="Arial Armenian" w:cs="Arial"/>
              </w:rPr>
              <w:t xml:space="preserve"> </w:t>
            </w:r>
            <w:r w:rsidRPr="00E540D1">
              <w:rPr>
                <w:rFonts w:ascii="Calibri" w:hAnsi="Calibri" w:cs="Calibri"/>
              </w:rPr>
              <w:t>нагрузка</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грунт</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w:t>
            </w:r>
            <w:r w:rsidRPr="00E540D1">
              <w:rPr>
                <w:rFonts w:ascii="Calibri" w:hAnsi="Calibri" w:cs="Calibri"/>
              </w:rPr>
              <w:t>отвал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53,0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Транспорт</w:t>
            </w:r>
            <w:r w:rsidRPr="00E540D1">
              <w:rPr>
                <w:rFonts w:ascii="Arial Armenian" w:hAnsi="Arial Armenian" w:cs="Arial"/>
              </w:rPr>
              <w:t xml:space="preserve"> 1 </w:t>
            </w:r>
            <w:r w:rsidRPr="00E540D1">
              <w:rPr>
                <w:rFonts w:ascii="Calibri" w:hAnsi="Calibri" w:cs="Calibri"/>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95,4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8`</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3,06</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342" w:type="dxa"/>
            <w:gridSpan w:val="5"/>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9. </w:t>
            </w:r>
            <w:r w:rsidRPr="00E540D1">
              <w:rPr>
                <w:rFonts w:ascii="Arial" w:hAnsi="Arial" w:cs="Arial"/>
                <w:b/>
                <w:bCs/>
                <w:sz w:val="20"/>
                <w:szCs w:val="20"/>
              </w:rPr>
              <w:t>Բարեկարգու</w:t>
            </w:r>
            <w:r>
              <w:rPr>
                <w:rFonts w:ascii="Arial" w:hAnsi="Arial" w:cs="Arial"/>
                <w:b/>
                <w:bCs/>
                <w:sz w:val="20"/>
                <w:szCs w:val="20"/>
              </w:rPr>
              <w:t>м</w:t>
            </w:r>
          </w:p>
        </w:tc>
        <w:tc>
          <w:tcPr>
            <w:tcW w:w="912" w:type="dxa"/>
            <w:gridSpan w:val="3"/>
            <w:shd w:val="clear" w:color="auto" w:fill="auto"/>
            <w:hideMark/>
          </w:tcPr>
          <w:p w:rsidR="00EC302F" w:rsidRPr="00E540D1" w:rsidRDefault="00EC302F" w:rsidP="007B508D">
            <w:pPr>
              <w:rPr>
                <w:rFonts w:ascii="Arial Armenian" w:hAnsi="Arial Armenian" w:cs="Arial"/>
                <w:b/>
                <w:bCs/>
                <w:sz w:val="20"/>
                <w:szCs w:val="20"/>
              </w:rPr>
            </w:pPr>
            <w:r w:rsidRPr="00E540D1">
              <w:rPr>
                <w:rFonts w:ascii="Arial Armenian" w:hAnsi="Arial Armenian" w:cs="Arial"/>
                <w:b/>
                <w:bCs/>
                <w:sz w:val="20"/>
                <w:szCs w:val="20"/>
              </w:rPr>
              <w:t> </w:t>
            </w:r>
          </w:p>
        </w:tc>
        <w:tc>
          <w:tcPr>
            <w:tcW w:w="1048" w:type="dxa"/>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1. </w:t>
            </w:r>
            <w:r w:rsidRPr="005D4E65">
              <w:rPr>
                <w:rFonts w:ascii="Arial" w:hAnsi="Arial" w:cs="Arial"/>
                <w:b/>
                <w:bCs/>
                <w:sz w:val="20"/>
                <w:szCs w:val="20"/>
              </w:rPr>
              <w:t>Выравнивание территории</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sz w:val="20"/>
                <w:szCs w:val="20"/>
              </w:rPr>
            </w:pPr>
            <w:r w:rsidRPr="00E540D1">
              <w:rPr>
                <w:rFonts w:ascii="Calibri" w:hAnsi="Calibri" w:cs="Calibri"/>
                <w:sz w:val="20"/>
                <w:szCs w:val="20"/>
              </w:rPr>
              <w:t>Выравнивание</w:t>
            </w:r>
            <w:r w:rsidRPr="00E540D1">
              <w:rPr>
                <w:rFonts w:ascii="Arial Armenian" w:hAnsi="Arial Armenian" w:cs="Arial"/>
                <w:sz w:val="20"/>
                <w:szCs w:val="20"/>
              </w:rPr>
              <w:t xml:space="preserve"> </w:t>
            </w:r>
            <w:r w:rsidRPr="00E540D1">
              <w:rPr>
                <w:rFonts w:ascii="Calibri" w:hAnsi="Calibri" w:cs="Calibri"/>
                <w:sz w:val="20"/>
                <w:szCs w:val="20"/>
              </w:rPr>
              <w:t>участка</w:t>
            </w:r>
            <w:r w:rsidRPr="00E540D1">
              <w:rPr>
                <w:rFonts w:ascii="Arial Armenian" w:hAnsi="Arial Armenian" w:cs="Arial"/>
                <w:sz w:val="20"/>
                <w:szCs w:val="20"/>
              </w:rPr>
              <w:t xml:space="preserve"> </w:t>
            </w:r>
            <w:r w:rsidRPr="00E540D1">
              <w:rPr>
                <w:rFonts w:ascii="Calibri" w:hAnsi="Calibri" w:cs="Calibri"/>
                <w:sz w:val="20"/>
                <w:szCs w:val="20"/>
              </w:rPr>
              <w:t>по</w:t>
            </w:r>
            <w:r w:rsidRPr="00E540D1">
              <w:rPr>
                <w:rFonts w:ascii="Arial Armenian" w:hAnsi="Arial Armenian" w:cs="Arial"/>
                <w:sz w:val="20"/>
                <w:szCs w:val="20"/>
              </w:rPr>
              <w:t xml:space="preserve"> </w:t>
            </w:r>
            <w:r w:rsidRPr="00E540D1">
              <w:rPr>
                <w:rFonts w:ascii="Calibri" w:hAnsi="Calibri" w:cs="Calibri"/>
                <w:sz w:val="20"/>
                <w:szCs w:val="20"/>
              </w:rPr>
              <w:t>рельефу</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1250,0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1`</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0,01</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2. </w:t>
            </w:r>
            <w:r>
              <w:rPr>
                <w:rFonts w:ascii="Arial" w:hAnsi="Arial" w:cs="Arial"/>
                <w:b/>
                <w:bCs/>
                <w:sz w:val="20"/>
                <w:szCs w:val="20"/>
              </w:rPr>
              <w:t>Детская площадка (тип I</w:t>
            </w:r>
            <w:r w:rsidRPr="005D4E65">
              <w:rPr>
                <w:rFonts w:ascii="Arial" w:hAnsi="Arial" w:cs="Arial"/>
                <w:b/>
                <w:bCs/>
                <w:sz w:val="20"/>
                <w:szCs w:val="20"/>
              </w:rPr>
              <w:t>)</w:t>
            </w:r>
          </w:p>
        </w:tc>
        <w:tc>
          <w:tcPr>
            <w:tcW w:w="1868"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Основание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гравия</w:t>
            </w:r>
            <w:r w:rsidRPr="00E540D1">
              <w:rPr>
                <w:rFonts w:ascii="Arial Armenian" w:hAnsi="Arial Armenian" w:cs="Arial"/>
              </w:rPr>
              <w:t xml:space="preserve"> H = 16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Раздача</w:t>
            </w:r>
            <w:r w:rsidRPr="00E540D1">
              <w:rPr>
                <w:rFonts w:ascii="Arial Armenian" w:hAnsi="Arial Armenian" w:cs="Arial"/>
              </w:rPr>
              <w:t xml:space="preserve"> </w:t>
            </w:r>
            <w:r w:rsidRPr="00E540D1">
              <w:rPr>
                <w:rFonts w:ascii="Calibri" w:hAnsi="Calibri" w:cs="Calibri"/>
              </w:rPr>
              <w:t>битума</w:t>
            </w:r>
            <w:r w:rsidRPr="00E540D1">
              <w:rPr>
                <w:rFonts w:ascii="Arial Armenian" w:hAnsi="Arial Armenian" w:cs="Arial"/>
              </w:rPr>
              <w:t xml:space="preserve"> (4,12 </w:t>
            </w:r>
            <w:r w:rsidRPr="00E540D1">
              <w:rPr>
                <w:rFonts w:ascii="Calibri" w:hAnsi="Calibri" w:cs="Calibri"/>
              </w:rPr>
              <w:t>т</w:t>
            </w:r>
            <w:r w:rsidRPr="00E540D1">
              <w:rPr>
                <w:rFonts w:ascii="Arial Armenian" w:hAnsi="Arial Armenian" w:cs="Arial"/>
              </w:rPr>
              <w:t xml:space="preserve">/1000 </w:t>
            </w:r>
            <w:r w:rsidRPr="00E540D1">
              <w:rPr>
                <w:rFonts w:ascii="Calibri" w:hAnsi="Calibri" w:cs="Calibri"/>
              </w:rPr>
              <w:t>м</w:t>
            </w:r>
            <w:r w:rsidRPr="00E540D1">
              <w:rPr>
                <w:rFonts w:ascii="Arial Armenian" w:hAnsi="Arial Armenian" w:cs="Arial"/>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2,55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Покрытие</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гранулированного</w:t>
            </w:r>
            <w:r w:rsidRPr="00E540D1">
              <w:rPr>
                <w:rFonts w:ascii="Arial Armenian" w:hAnsi="Arial Armenian" w:cs="Arial"/>
              </w:rPr>
              <w:t xml:space="preserve"> </w:t>
            </w:r>
            <w:r w:rsidRPr="00E540D1">
              <w:rPr>
                <w:rFonts w:ascii="Calibri" w:hAnsi="Calibri" w:cs="Calibri"/>
              </w:rPr>
              <w:t>асфальтобетона</w:t>
            </w:r>
            <w:r w:rsidRPr="00E540D1">
              <w:rPr>
                <w:rFonts w:ascii="Arial Armenian" w:hAnsi="Arial Armenian" w:cs="Arial"/>
              </w:rPr>
              <w:t xml:space="preserve"> H = 4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620,0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базальтовых</w:t>
            </w:r>
            <w:r w:rsidRPr="00E540D1">
              <w:rPr>
                <w:rFonts w:ascii="Arial Armenian" w:hAnsi="Arial Armenian" w:cs="Arial"/>
              </w:rPr>
              <w:t xml:space="preserve"> </w:t>
            </w:r>
            <w:r w:rsidRPr="00E540D1">
              <w:rPr>
                <w:rFonts w:ascii="Calibri" w:hAnsi="Calibri" w:cs="Calibri"/>
              </w:rPr>
              <w:t>бордюров</w:t>
            </w:r>
            <w:r w:rsidRPr="00E540D1">
              <w:rPr>
                <w:rFonts w:ascii="Arial Armenian" w:hAnsi="Arial Armenian" w:cs="Arial"/>
              </w:rPr>
              <w:t xml:space="preserve"> 30</w:t>
            </w:r>
            <w:r w:rsidRPr="00E540D1">
              <w:rPr>
                <w:rFonts w:ascii="Calibri" w:hAnsi="Calibri" w:cs="Calibri"/>
              </w:rPr>
              <w:t>х</w:t>
            </w:r>
            <w:r w:rsidRPr="00E540D1">
              <w:rPr>
                <w:rFonts w:ascii="Arial Armenian" w:hAnsi="Arial Armenian" w:cs="Arial"/>
              </w:rPr>
              <w:t xml:space="preserve">15 </w:t>
            </w:r>
            <w:r w:rsidRPr="00E540D1">
              <w:rPr>
                <w:rFonts w:ascii="Calibri" w:hAnsi="Calibri" w:cs="Calibri"/>
              </w:rPr>
              <w:t>см</w:t>
            </w:r>
            <w:r w:rsidRPr="00E540D1">
              <w:rPr>
                <w:rFonts w:ascii="Arial Armenian" w:hAnsi="Arial Armenian" w:cs="Arial"/>
              </w:rPr>
              <w:t xml:space="preserve">, </w:t>
            </w:r>
            <w:r w:rsidRPr="00E540D1">
              <w:rPr>
                <w:rFonts w:ascii="Calibri" w:hAnsi="Calibri" w:cs="Calibri"/>
              </w:rPr>
              <w:t>бетонное</w:t>
            </w:r>
            <w:r w:rsidRPr="00E540D1">
              <w:rPr>
                <w:rFonts w:ascii="Arial Armenian" w:hAnsi="Arial Armenian" w:cs="Arial"/>
              </w:rPr>
              <w:t xml:space="preserve"> </w:t>
            </w:r>
            <w:r w:rsidRPr="00E540D1">
              <w:rPr>
                <w:rFonts w:ascii="Calibri" w:hAnsi="Calibri" w:cs="Calibri"/>
              </w:rPr>
              <w:t>основание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(1 </w:t>
            </w:r>
            <w:r w:rsidRPr="00E540D1">
              <w:rPr>
                <w:rFonts w:ascii="Calibri" w:hAnsi="Calibri" w:cs="Calibri"/>
              </w:rPr>
              <w:t>м</w:t>
            </w:r>
            <w:r w:rsidRPr="00E540D1">
              <w:rPr>
                <w:rFonts w:ascii="Arial Armenian" w:hAnsi="Arial Armenian" w:cs="Arial"/>
              </w:rPr>
              <w:t xml:space="preserve"> - 0,055 </w:t>
            </w:r>
            <w:r w:rsidRPr="00E540D1">
              <w:rPr>
                <w:rFonts w:ascii="Calibri" w:hAnsi="Calibri" w:cs="Calibri"/>
              </w:rPr>
              <w:t>м</w:t>
            </w:r>
            <w:r w:rsidRPr="00E540D1">
              <w:rPr>
                <w:rFonts w:ascii="Arial Armenian" w:hAnsi="Arial Armenian" w:cs="Arial"/>
              </w:rPr>
              <w:t xml:space="preserve"> 3 )</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240,0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2`</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3,89 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3. </w:t>
            </w:r>
            <w:r>
              <w:rPr>
                <w:rFonts w:ascii="Arial" w:hAnsi="Arial" w:cs="Arial"/>
                <w:b/>
                <w:bCs/>
                <w:sz w:val="20"/>
                <w:szCs w:val="20"/>
              </w:rPr>
              <w:t>Пассаж (тип II</w:t>
            </w:r>
            <w:r w:rsidRPr="00F8751D">
              <w:rPr>
                <w:rFonts w:ascii="Arial" w:hAnsi="Arial" w:cs="Arial"/>
                <w:b/>
                <w:bCs/>
                <w:sz w:val="20"/>
                <w:szCs w:val="20"/>
              </w:rPr>
              <w:t>)</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Кладка</w:t>
            </w:r>
            <w:r w:rsidRPr="00E540D1">
              <w:rPr>
                <w:rFonts w:ascii="Arial Armenian" w:hAnsi="Arial Armenian" w:cs="Arial"/>
              </w:rPr>
              <w:t xml:space="preserve"> </w:t>
            </w:r>
            <w:r w:rsidRPr="00E540D1">
              <w:rPr>
                <w:rFonts w:ascii="Calibri" w:hAnsi="Calibri" w:cs="Calibri"/>
              </w:rPr>
              <w:t>красного</w:t>
            </w:r>
            <w:r w:rsidRPr="00E540D1">
              <w:rPr>
                <w:rFonts w:ascii="Arial Armenian" w:hAnsi="Arial Armenian" w:cs="Arial"/>
              </w:rPr>
              <w:t xml:space="preserve"> </w:t>
            </w:r>
            <w:r w:rsidRPr="00E540D1">
              <w:rPr>
                <w:rFonts w:ascii="Calibri" w:hAnsi="Calibri" w:cs="Calibri"/>
              </w:rPr>
              <w:t>шлака</w:t>
            </w:r>
            <w:r w:rsidRPr="00E540D1">
              <w:rPr>
                <w:rFonts w:ascii="Arial Armenian" w:hAnsi="Arial Armenian" w:cs="Arial"/>
              </w:rPr>
              <w:t xml:space="preserve"> </w:t>
            </w:r>
            <w:r w:rsidRPr="00E540D1">
              <w:rPr>
                <w:rFonts w:ascii="Calibri" w:hAnsi="Calibri" w:cs="Calibri"/>
              </w:rPr>
              <w:t>слоем</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 = 12 </w:t>
            </w:r>
            <w:r w:rsidRPr="00E540D1">
              <w:rPr>
                <w:rFonts w:ascii="Calibri" w:hAnsi="Calibri" w:cs="Calibri"/>
              </w:rPr>
              <w:t>см</w:t>
            </w:r>
            <w:r w:rsidRPr="00E540D1">
              <w:rPr>
                <w:rFonts w:ascii="Arial Armenian" w:hAnsi="Arial Armenian" w:cs="Arial"/>
              </w:rPr>
              <w:t xml:space="preserve">, </w:t>
            </w:r>
            <w:r w:rsidRPr="00E540D1">
              <w:rPr>
                <w:rFonts w:ascii="Calibri" w:hAnsi="Calibri" w:cs="Calibri"/>
              </w:rPr>
              <w:t>фракция</w:t>
            </w:r>
            <w:r w:rsidRPr="00E540D1">
              <w:rPr>
                <w:rFonts w:ascii="Arial Armenian" w:hAnsi="Arial Armenian" w:cs="Arial"/>
              </w:rPr>
              <w:t xml:space="preserve"> 30 </w:t>
            </w:r>
            <w:r w:rsidRPr="00E540D1">
              <w:rPr>
                <w:rFonts w:ascii="Arial Armenian" w:hAnsi="Arial Armenian" w:cs="Arial Armenian"/>
              </w:rPr>
              <w:t>÷</w:t>
            </w:r>
            <w:r w:rsidRPr="00E540D1">
              <w:rPr>
                <w:rFonts w:ascii="Arial Armenian" w:hAnsi="Arial Armenian" w:cs="Arial"/>
              </w:rPr>
              <w:t xml:space="preserve"> 80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0,96</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То</w:t>
            </w:r>
            <w:r w:rsidRPr="00E540D1">
              <w:rPr>
                <w:rFonts w:ascii="Arial Armenian" w:hAnsi="Arial Armenian" w:cs="Arial"/>
              </w:rPr>
              <w:t xml:space="preserve"> </w:t>
            </w:r>
            <w:r w:rsidRPr="00E540D1">
              <w:rPr>
                <w:rFonts w:ascii="Calibri" w:hAnsi="Calibri" w:cs="Calibri"/>
              </w:rPr>
              <w:t>же</w:t>
            </w:r>
            <w:r w:rsidRPr="00E540D1">
              <w:rPr>
                <w:rFonts w:ascii="Arial Armenian" w:hAnsi="Arial Armenian" w:cs="Arial"/>
              </w:rPr>
              <w:t xml:space="preserve">, H = 10 </w:t>
            </w:r>
            <w:r w:rsidRPr="00E540D1">
              <w:rPr>
                <w:rFonts w:ascii="Calibri" w:hAnsi="Calibri" w:cs="Calibri"/>
              </w:rPr>
              <w:t>см</w:t>
            </w:r>
            <w:r w:rsidRPr="00E540D1">
              <w:rPr>
                <w:rFonts w:ascii="Arial Armenian" w:hAnsi="Arial Armenian" w:cs="Arial"/>
              </w:rPr>
              <w:t xml:space="preserve">, </w:t>
            </w:r>
            <w:r w:rsidRPr="00E540D1">
              <w:rPr>
                <w:rFonts w:ascii="Calibri" w:hAnsi="Calibri" w:cs="Calibri"/>
              </w:rPr>
              <w:t>дробь</w:t>
            </w:r>
            <w:r w:rsidRPr="00E540D1">
              <w:rPr>
                <w:rFonts w:ascii="Arial Armenian" w:hAnsi="Arial Armenian" w:cs="Arial"/>
              </w:rPr>
              <w:t xml:space="preserve"> 3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0,8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9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базальтовых</w:t>
            </w:r>
            <w:r w:rsidRPr="00E540D1">
              <w:rPr>
                <w:rFonts w:ascii="Arial Armenian" w:hAnsi="Arial Armenian" w:cs="Arial"/>
              </w:rPr>
              <w:t xml:space="preserve"> </w:t>
            </w:r>
            <w:r w:rsidRPr="00E540D1">
              <w:rPr>
                <w:rFonts w:ascii="Calibri" w:hAnsi="Calibri" w:cs="Calibri"/>
              </w:rPr>
              <w:t>бордюров</w:t>
            </w:r>
            <w:r w:rsidRPr="00E540D1">
              <w:rPr>
                <w:rFonts w:ascii="Arial Armenian" w:hAnsi="Arial Armenian" w:cs="Arial"/>
              </w:rPr>
              <w:t xml:space="preserve"> 30</w:t>
            </w:r>
            <w:r w:rsidRPr="00E540D1">
              <w:rPr>
                <w:rFonts w:ascii="Calibri" w:hAnsi="Calibri" w:cs="Calibri"/>
              </w:rPr>
              <w:t>х</w:t>
            </w:r>
            <w:r w:rsidRPr="00E540D1">
              <w:rPr>
                <w:rFonts w:ascii="Arial Armenian" w:hAnsi="Arial Armenian" w:cs="Arial"/>
              </w:rPr>
              <w:t xml:space="preserve">15 </w:t>
            </w:r>
            <w:r w:rsidRPr="00E540D1">
              <w:rPr>
                <w:rFonts w:ascii="Calibri" w:hAnsi="Calibri" w:cs="Calibri"/>
              </w:rPr>
              <w:t>см</w:t>
            </w:r>
            <w:r w:rsidRPr="00E540D1">
              <w:rPr>
                <w:rFonts w:ascii="Arial Armenian" w:hAnsi="Arial Armenian" w:cs="Arial"/>
              </w:rPr>
              <w:t xml:space="preserve">, </w:t>
            </w:r>
            <w:r w:rsidRPr="00E540D1">
              <w:rPr>
                <w:rFonts w:ascii="Calibri" w:hAnsi="Calibri" w:cs="Calibri"/>
              </w:rPr>
              <w:t>бетонное</w:t>
            </w:r>
            <w:r w:rsidRPr="00E540D1">
              <w:rPr>
                <w:rFonts w:ascii="Arial Armenian" w:hAnsi="Arial Armenian" w:cs="Arial"/>
              </w:rPr>
              <w:t xml:space="preserve"> </w:t>
            </w:r>
            <w:r w:rsidRPr="00E540D1">
              <w:rPr>
                <w:rFonts w:ascii="Calibri" w:hAnsi="Calibri" w:cs="Calibri"/>
              </w:rPr>
              <w:t>основание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(1 </w:t>
            </w:r>
            <w:r w:rsidRPr="00E540D1">
              <w:rPr>
                <w:rFonts w:ascii="Calibri" w:hAnsi="Calibri" w:cs="Calibri"/>
              </w:rPr>
              <w:t>м</w:t>
            </w:r>
            <w:r w:rsidRPr="00E540D1">
              <w:rPr>
                <w:rFonts w:ascii="Arial Armenian" w:hAnsi="Arial Armenian" w:cs="Arial"/>
              </w:rPr>
              <w:t xml:space="preserve"> - 0,055 </w:t>
            </w:r>
            <w:r w:rsidRPr="00E540D1">
              <w:rPr>
                <w:rFonts w:ascii="Calibri" w:hAnsi="Calibri" w:cs="Calibri"/>
              </w:rPr>
              <w:t>м</w:t>
            </w:r>
            <w:r w:rsidRPr="00E540D1">
              <w:rPr>
                <w:rFonts w:ascii="Arial Armenian" w:hAnsi="Arial Armenian" w:cs="Arial"/>
              </w:rPr>
              <w:t xml:space="preserve"> 3 )</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37,0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3`</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0,23 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4. </w:t>
            </w:r>
            <w:r w:rsidRPr="00200BDE">
              <w:rPr>
                <w:rFonts w:ascii="Arial" w:hAnsi="Arial" w:cs="Arial"/>
                <w:b/>
                <w:bCs/>
                <w:sz w:val="20"/>
                <w:szCs w:val="20"/>
              </w:rPr>
              <w:t>площадка</w:t>
            </w:r>
            <w:r>
              <w:rPr>
                <w:rFonts w:ascii="Arial" w:hAnsi="Arial" w:cs="Arial"/>
                <w:b/>
                <w:bCs/>
                <w:sz w:val="20"/>
                <w:szCs w:val="20"/>
                <w:lang w:val="hy-AM"/>
              </w:rPr>
              <w:t xml:space="preserve"> для игры</w:t>
            </w:r>
            <w:r w:rsidRPr="00E540D1">
              <w:rPr>
                <w:rFonts w:ascii="Arial Armenian" w:hAnsi="Arial Armenian" w:cs="Arial"/>
                <w:b/>
                <w:bCs/>
                <w:sz w:val="20"/>
                <w:szCs w:val="20"/>
              </w:rPr>
              <w:t xml:space="preserve"> (</w:t>
            </w:r>
            <w:r w:rsidRPr="00E540D1">
              <w:rPr>
                <w:rFonts w:ascii="Arial" w:hAnsi="Arial" w:cs="Arial"/>
                <w:b/>
                <w:bCs/>
                <w:sz w:val="20"/>
                <w:szCs w:val="20"/>
              </w:rPr>
              <w:t>՞</w:t>
            </w:r>
            <w:r w:rsidRPr="00E540D1">
              <w:rPr>
                <w:rFonts w:ascii="Arial Armenian" w:hAnsi="Arial Armenian" w:cs="Arial"/>
                <w:b/>
                <w:bCs/>
                <w:sz w:val="20"/>
                <w:szCs w:val="20"/>
              </w:rPr>
              <w:t>III</w:t>
            </w:r>
            <w:r w:rsidRPr="00E540D1">
              <w:rPr>
                <w:rFonts w:ascii="Arial" w:hAnsi="Arial" w:cs="Arial"/>
                <w:b/>
                <w:bCs/>
                <w:sz w:val="20"/>
                <w:szCs w:val="20"/>
              </w:rPr>
              <w:t>՞</w:t>
            </w:r>
            <w:r w:rsidRPr="00E540D1">
              <w:rPr>
                <w:rFonts w:ascii="Arial Armenian" w:hAnsi="Arial Armenian" w:cs="Arial"/>
                <w:b/>
                <w:bCs/>
                <w:sz w:val="20"/>
                <w:szCs w:val="20"/>
              </w:rPr>
              <w:t xml:space="preserve"> </w:t>
            </w:r>
            <w:r>
              <w:rPr>
                <w:rFonts w:ascii="Arial" w:hAnsi="Arial" w:cs="Arial"/>
                <w:b/>
                <w:bCs/>
                <w:sz w:val="20"/>
                <w:szCs w:val="20"/>
              </w:rPr>
              <w:t>т</w:t>
            </w:r>
            <w:r w:rsidRPr="00E540D1">
              <w:rPr>
                <w:rFonts w:ascii="Arial" w:hAnsi="Arial" w:cs="Arial"/>
                <w:b/>
                <w:bCs/>
                <w:sz w:val="20"/>
                <w:szCs w:val="20"/>
              </w:rPr>
              <w:t>իպ</w:t>
            </w:r>
            <w:r w:rsidRPr="00E540D1">
              <w:rPr>
                <w:rFonts w:ascii="Arial Armenian" w:hAnsi="Arial Armenian" w:cs="Arial"/>
                <w:b/>
                <w:bCs/>
                <w:sz w:val="20"/>
                <w:szCs w:val="20"/>
              </w:rPr>
              <w:t>)</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Почвопокровное</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послойным</w:t>
            </w:r>
            <w:r w:rsidRPr="00E540D1">
              <w:rPr>
                <w:rFonts w:ascii="Arial Armenian" w:hAnsi="Arial Armenian" w:cs="Arial"/>
              </w:rPr>
              <w:t xml:space="preserve"> </w:t>
            </w:r>
            <w:r w:rsidRPr="00E540D1">
              <w:rPr>
                <w:rFonts w:ascii="Calibri" w:hAnsi="Calibri" w:cs="Calibri"/>
              </w:rPr>
              <w:t>поливом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27,0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Предварительный</w:t>
            </w:r>
            <w:r w:rsidRPr="00E540D1">
              <w:rPr>
                <w:rFonts w:ascii="Arial Armenian" w:hAnsi="Arial Armenian" w:cs="Arial"/>
              </w:rPr>
              <w:t xml:space="preserve"> </w:t>
            </w: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lastRenderedPageBreak/>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w:t>
            </w:r>
            <w:r w:rsidRPr="00E540D1">
              <w:rPr>
                <w:rFonts w:ascii="Calibri" w:hAnsi="Calibri" w:cs="Calibri"/>
              </w:rPr>
              <w:t>Н</w:t>
            </w:r>
            <w:r w:rsidRPr="00E540D1">
              <w:rPr>
                <w:rFonts w:ascii="Arial Armenian" w:hAnsi="Arial Armenian" w:cs="Arial"/>
              </w:rPr>
              <w:t xml:space="preserve"> = 12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lastRenderedPageBreak/>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3,24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Мощение</w:t>
            </w:r>
            <w:r w:rsidRPr="00E540D1">
              <w:rPr>
                <w:rFonts w:ascii="Arial Armenian" w:hAnsi="Arial Armenian" w:cs="Arial"/>
              </w:rPr>
              <w:t xml:space="preserve"> </w:t>
            </w:r>
            <w:r w:rsidRPr="00E540D1">
              <w:rPr>
                <w:rFonts w:ascii="Calibri" w:hAnsi="Calibri" w:cs="Calibri"/>
              </w:rPr>
              <w:t>детской</w:t>
            </w:r>
            <w:r w:rsidRPr="00E540D1">
              <w:rPr>
                <w:rFonts w:ascii="Arial Armenian" w:hAnsi="Arial Armenian" w:cs="Arial"/>
              </w:rPr>
              <w:t xml:space="preserve"> </w:t>
            </w:r>
            <w:r w:rsidRPr="00E540D1">
              <w:rPr>
                <w:rFonts w:ascii="Calibri" w:hAnsi="Calibri" w:cs="Calibri"/>
              </w:rPr>
              <w:t>площадки</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40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слоем</w:t>
            </w:r>
            <w:r w:rsidRPr="00E540D1">
              <w:rPr>
                <w:rFonts w:ascii="Arial Armenian" w:hAnsi="Arial Armenian" w:cs="Arial"/>
              </w:rPr>
              <w:t xml:space="preserve"> </w:t>
            </w:r>
            <w:r w:rsidRPr="00E540D1">
              <w:rPr>
                <w:rFonts w:ascii="Calibri" w:hAnsi="Calibri" w:cs="Calibri"/>
              </w:rPr>
              <w:t>раствора</w:t>
            </w:r>
            <w:r w:rsidRPr="00E540D1">
              <w:rPr>
                <w:rFonts w:ascii="Arial Armenian" w:hAnsi="Arial Armenian" w:cs="Arial"/>
              </w:rPr>
              <w:t xml:space="preserve"> 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27,0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61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базальтовых</w:t>
            </w:r>
            <w:r w:rsidRPr="00E540D1">
              <w:rPr>
                <w:rFonts w:ascii="Arial Armenian" w:hAnsi="Arial Armenian" w:cs="Arial"/>
              </w:rPr>
              <w:t xml:space="preserve"> </w:t>
            </w:r>
            <w:r w:rsidRPr="00E540D1">
              <w:rPr>
                <w:rFonts w:ascii="Calibri" w:hAnsi="Calibri" w:cs="Calibri"/>
              </w:rPr>
              <w:t>бордюров</w:t>
            </w:r>
            <w:r w:rsidRPr="00E540D1">
              <w:rPr>
                <w:rFonts w:ascii="Arial Armenian" w:hAnsi="Arial Armenian" w:cs="Arial"/>
              </w:rPr>
              <w:t xml:space="preserve"> 30</w:t>
            </w:r>
            <w:r w:rsidRPr="00E540D1">
              <w:rPr>
                <w:rFonts w:ascii="Calibri" w:hAnsi="Calibri" w:cs="Calibri"/>
              </w:rPr>
              <w:t>х</w:t>
            </w:r>
            <w:r w:rsidRPr="00E540D1">
              <w:rPr>
                <w:rFonts w:ascii="Arial Armenian" w:hAnsi="Arial Armenian" w:cs="Arial"/>
              </w:rPr>
              <w:t xml:space="preserve">15 </w:t>
            </w:r>
            <w:r w:rsidRPr="00E540D1">
              <w:rPr>
                <w:rFonts w:ascii="Calibri" w:hAnsi="Calibri" w:cs="Calibri"/>
              </w:rPr>
              <w:t>см</w:t>
            </w:r>
            <w:r w:rsidRPr="00E540D1">
              <w:rPr>
                <w:rFonts w:ascii="Arial Armenian" w:hAnsi="Arial Armenian" w:cs="Arial"/>
              </w:rPr>
              <w:t xml:space="preserve">, </w:t>
            </w:r>
            <w:r w:rsidRPr="00E540D1">
              <w:rPr>
                <w:rFonts w:ascii="Calibri" w:hAnsi="Calibri" w:cs="Calibri"/>
              </w:rPr>
              <w:t>бетонное</w:t>
            </w:r>
            <w:r w:rsidRPr="00E540D1">
              <w:rPr>
                <w:rFonts w:ascii="Arial Armenian" w:hAnsi="Arial Armenian" w:cs="Arial"/>
              </w:rPr>
              <w:t xml:space="preserve"> </w:t>
            </w:r>
            <w:r w:rsidRPr="00E540D1">
              <w:rPr>
                <w:rFonts w:ascii="Calibri" w:hAnsi="Calibri" w:cs="Calibri"/>
              </w:rPr>
              <w:t>основание</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(1 </w:t>
            </w:r>
            <w:r w:rsidRPr="00E540D1">
              <w:rPr>
                <w:rFonts w:ascii="Calibri" w:hAnsi="Calibri" w:cs="Calibri"/>
              </w:rPr>
              <w:t>м</w:t>
            </w:r>
            <w:r w:rsidRPr="00E540D1">
              <w:rPr>
                <w:rFonts w:ascii="Arial Armenian" w:hAnsi="Arial Armenian" w:cs="Arial"/>
              </w:rPr>
              <w:t xml:space="preserve"> - 0,054 </w:t>
            </w:r>
            <w:r w:rsidRPr="00E540D1">
              <w:rPr>
                <w:rFonts w:ascii="Calibri" w:hAnsi="Calibri" w:cs="Calibri"/>
              </w:rPr>
              <w:t>м</w:t>
            </w:r>
            <w:r w:rsidRPr="00E540D1">
              <w:rPr>
                <w:rFonts w:ascii="Arial Armenian" w:hAnsi="Arial Armenian" w:cs="Arial"/>
              </w:rPr>
              <w:t xml:space="preserve"> 3 )</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4`</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0,74 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5. </w:t>
            </w:r>
            <w:r w:rsidRPr="00200BDE">
              <w:rPr>
                <w:rFonts w:ascii="Arial" w:hAnsi="Arial" w:cs="Arial"/>
                <w:b/>
                <w:bCs/>
                <w:sz w:val="20"/>
                <w:szCs w:val="20"/>
              </w:rPr>
              <w:t>Детская площадка</w:t>
            </w:r>
            <w:r w:rsidRPr="00E540D1">
              <w:rPr>
                <w:rFonts w:ascii="Arial Armenian" w:hAnsi="Arial Armenian" w:cs="Arial"/>
                <w:b/>
                <w:bCs/>
                <w:sz w:val="20"/>
                <w:szCs w:val="20"/>
              </w:rPr>
              <w:t xml:space="preserve"> (</w:t>
            </w:r>
            <w:r w:rsidRPr="00E540D1">
              <w:rPr>
                <w:rFonts w:ascii="Arial" w:hAnsi="Arial" w:cs="Arial"/>
                <w:b/>
                <w:bCs/>
                <w:sz w:val="20"/>
                <w:szCs w:val="20"/>
              </w:rPr>
              <w:t>՞</w:t>
            </w:r>
            <w:r w:rsidRPr="00E540D1">
              <w:rPr>
                <w:rFonts w:ascii="Arial Armenian" w:hAnsi="Arial Armenian" w:cs="Arial"/>
                <w:b/>
                <w:bCs/>
                <w:sz w:val="20"/>
                <w:szCs w:val="20"/>
              </w:rPr>
              <w:t>IV</w:t>
            </w:r>
            <w:r w:rsidRPr="00E540D1">
              <w:rPr>
                <w:rFonts w:ascii="Arial" w:hAnsi="Arial" w:cs="Arial"/>
                <w:b/>
                <w:bCs/>
                <w:sz w:val="20"/>
                <w:szCs w:val="20"/>
              </w:rPr>
              <w:t>՞</w:t>
            </w:r>
            <w:r w:rsidRPr="00E540D1">
              <w:rPr>
                <w:rFonts w:ascii="Arial Armenian" w:hAnsi="Arial Armenian" w:cs="Arial"/>
                <w:b/>
                <w:bCs/>
                <w:sz w:val="20"/>
                <w:szCs w:val="20"/>
              </w:rPr>
              <w:t xml:space="preserve"> </w:t>
            </w:r>
            <w:r>
              <w:rPr>
                <w:rFonts w:ascii="Arial" w:hAnsi="Arial" w:cs="Arial"/>
                <w:b/>
                <w:bCs/>
                <w:sz w:val="20"/>
                <w:szCs w:val="20"/>
              </w:rPr>
              <w:t>т</w:t>
            </w:r>
            <w:r w:rsidRPr="00E540D1">
              <w:rPr>
                <w:rFonts w:ascii="Arial" w:hAnsi="Arial" w:cs="Arial"/>
                <w:b/>
                <w:bCs/>
                <w:sz w:val="20"/>
                <w:szCs w:val="20"/>
              </w:rPr>
              <w:t>իպ</w:t>
            </w:r>
            <w:r w:rsidRPr="00E540D1">
              <w:rPr>
                <w:rFonts w:ascii="Arial Armenian" w:hAnsi="Arial Armenian" w:cs="Arial"/>
                <w:b/>
                <w:bCs/>
                <w:sz w:val="20"/>
                <w:szCs w:val="20"/>
              </w:rPr>
              <w:t>)</w:t>
            </w:r>
          </w:p>
        </w:tc>
        <w:tc>
          <w:tcPr>
            <w:tcW w:w="1868" w:type="dxa"/>
            <w:gridSpan w:val="3"/>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Грабли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районе</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Крышка</w:t>
            </w:r>
            <w:r w:rsidRPr="00E540D1">
              <w:rPr>
                <w:rFonts w:ascii="Arial Armenian" w:hAnsi="Arial Armenian" w:cs="Arial"/>
              </w:rPr>
              <w:t xml:space="preserve"> </w:t>
            </w:r>
            <w:r w:rsidRPr="00E540D1">
              <w:rPr>
                <w:rFonts w:ascii="Calibri" w:hAnsi="Calibri" w:cs="Calibri"/>
              </w:rPr>
              <w:t>просеянной</w:t>
            </w:r>
            <w:r w:rsidRPr="00E540D1">
              <w:rPr>
                <w:rFonts w:ascii="Arial Armenian" w:hAnsi="Arial Armenian" w:cs="Arial"/>
              </w:rPr>
              <w:t xml:space="preserve"> </w:t>
            </w:r>
            <w:r w:rsidRPr="00E540D1">
              <w:rPr>
                <w:rFonts w:ascii="Calibri" w:hAnsi="Calibri" w:cs="Calibri"/>
              </w:rPr>
              <w:t>платформы</w:t>
            </w:r>
            <w:r w:rsidRPr="00E540D1">
              <w:rPr>
                <w:rFonts w:ascii="Arial Armenian" w:hAnsi="Arial Armenian" w:cs="Arial"/>
              </w:rPr>
              <w:t xml:space="preserve"> H = 7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5`</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0,01 </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6. </w:t>
            </w:r>
            <w:r w:rsidRPr="00DF4BDB">
              <w:rPr>
                <w:rFonts w:ascii="Arial" w:hAnsi="Arial" w:cs="Arial"/>
                <w:b/>
                <w:bCs/>
                <w:sz w:val="20"/>
                <w:szCs w:val="20"/>
              </w:rPr>
              <w:t>Зеленый пояс (лужайки)</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Обработка</w:t>
            </w:r>
            <w:r w:rsidRPr="00E540D1">
              <w:rPr>
                <w:rFonts w:ascii="Arial Armenian" w:hAnsi="Arial Armenian" w:cs="Arial"/>
              </w:rPr>
              <w:t xml:space="preserve"> </w:t>
            </w:r>
            <w:r w:rsidRPr="00E540D1">
              <w:rPr>
                <w:rFonts w:ascii="Calibri" w:hAnsi="Calibri" w:cs="Calibri"/>
              </w:rPr>
              <w:t>почвы</w:t>
            </w:r>
            <w:r w:rsidRPr="00E540D1">
              <w:rPr>
                <w:rFonts w:ascii="Arial Armenian" w:hAnsi="Arial Armenian" w:cs="Arial"/>
              </w:rPr>
              <w:t xml:space="preserve"> </w:t>
            </w:r>
            <w:r w:rsidRPr="00E540D1">
              <w:rPr>
                <w:rFonts w:ascii="Calibri" w:hAnsi="Calibri" w:cs="Calibri"/>
              </w:rPr>
              <w:t>экскаватором</w:t>
            </w:r>
            <w:r w:rsidRPr="00E540D1">
              <w:rPr>
                <w:rFonts w:ascii="Arial Armenian" w:hAnsi="Arial Armenian" w:cs="Arial"/>
              </w:rPr>
              <w:t xml:space="preserve">, </w:t>
            </w:r>
            <w:r w:rsidRPr="00E540D1">
              <w:rPr>
                <w:rFonts w:ascii="Calibri" w:hAnsi="Calibri" w:cs="Calibri"/>
              </w:rPr>
              <w:t>погрузка</w:t>
            </w:r>
            <w:r w:rsidRPr="00E540D1">
              <w:rPr>
                <w:rFonts w:ascii="Arial Armenian" w:hAnsi="Arial Armenian" w:cs="Arial"/>
              </w:rPr>
              <w:t xml:space="preserve"> </w:t>
            </w:r>
            <w:r w:rsidRPr="00E540D1">
              <w:rPr>
                <w:rFonts w:ascii="Calibri" w:hAnsi="Calibri" w:cs="Calibri"/>
              </w:rPr>
              <w:t>на</w:t>
            </w:r>
            <w:r w:rsidRPr="00E540D1">
              <w:rPr>
                <w:rFonts w:ascii="Arial Armenian" w:hAnsi="Arial Armenian" w:cs="Arial"/>
              </w:rPr>
              <w:t xml:space="preserve"> </w:t>
            </w:r>
            <w:r w:rsidRPr="00E540D1">
              <w:rPr>
                <w:rFonts w:ascii="Calibri" w:hAnsi="Calibri" w:cs="Calibri"/>
              </w:rPr>
              <w:t>а</w:t>
            </w:r>
            <w:r w:rsidRPr="00E540D1">
              <w:rPr>
                <w:rFonts w:ascii="Arial Armenian" w:hAnsi="Arial Armenian" w:cs="Arial"/>
              </w:rPr>
              <w:t>/</w:t>
            </w:r>
            <w:r w:rsidRPr="00E540D1">
              <w:rPr>
                <w:rFonts w:ascii="Calibri" w:hAnsi="Calibri" w:cs="Calibri"/>
              </w:rPr>
              <w:t>отвал</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133,5</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Перевозка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расстояния</w:t>
            </w:r>
            <w:r w:rsidRPr="00E540D1">
              <w:rPr>
                <w:rFonts w:ascii="Arial Armenian" w:hAnsi="Arial Armenian" w:cs="Arial"/>
              </w:rPr>
              <w:t xml:space="preserve"> 1 </w:t>
            </w:r>
            <w:r w:rsidRPr="00E540D1">
              <w:rPr>
                <w:rFonts w:ascii="Calibri" w:hAnsi="Calibri" w:cs="Calibri"/>
              </w:rPr>
              <w:t>км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174,0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8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Внесение</w:t>
            </w:r>
            <w:r w:rsidRPr="00E540D1">
              <w:rPr>
                <w:rFonts w:ascii="Arial Armenian" w:hAnsi="Arial Armenian" w:cs="Arial"/>
              </w:rPr>
              <w:t xml:space="preserve"> </w:t>
            </w:r>
            <w:r w:rsidRPr="00E540D1">
              <w:rPr>
                <w:rFonts w:ascii="Calibri" w:hAnsi="Calibri" w:cs="Calibri"/>
              </w:rPr>
              <w:t>перегноя</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газоны</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Н</w:t>
            </w:r>
            <w:r w:rsidRPr="00E540D1">
              <w:rPr>
                <w:rFonts w:ascii="Arial Armenian" w:hAnsi="Arial Armenian" w:cs="Arial"/>
              </w:rPr>
              <w:t xml:space="preserve">=15 </w:t>
            </w:r>
            <w:r w:rsidRPr="00E540D1">
              <w:rPr>
                <w:rFonts w:ascii="Calibri" w:hAnsi="Calibri" w:cs="Calibri"/>
              </w:rPr>
              <w:t>см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890,0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6`</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lang w:val="hy-AM"/>
              </w:rPr>
            </w:pPr>
            <w:r w:rsidRPr="00E540D1">
              <w:rPr>
                <w:rFonts w:ascii="Arial Armenian" w:hAnsi="Arial Armenian" w:cs="Arial"/>
                <w:b/>
                <w:bCs/>
                <w:sz w:val="20"/>
                <w:szCs w:val="20"/>
              </w:rPr>
              <w:t>0,3</w:t>
            </w:r>
            <w:r w:rsidRPr="00E540D1">
              <w:rPr>
                <w:rFonts w:ascii="Arial Armenian" w:hAnsi="Arial Armenian" w:cs="Arial"/>
                <w:b/>
                <w:bCs/>
                <w:sz w:val="20"/>
                <w:szCs w:val="20"/>
                <w:lang w:val="hy-AM"/>
              </w:rPr>
              <w:t>2</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7. </w:t>
            </w:r>
            <w:r w:rsidRPr="009A44A7">
              <w:rPr>
                <w:rFonts w:ascii="Arial" w:hAnsi="Arial" w:cs="Arial"/>
                <w:b/>
                <w:bCs/>
                <w:sz w:val="20"/>
                <w:szCs w:val="20"/>
              </w:rPr>
              <w:t>Лестница</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Лестница</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15, </w:t>
            </w:r>
            <w:r w:rsidRPr="00E540D1">
              <w:rPr>
                <w:rFonts w:ascii="Calibri" w:hAnsi="Calibri" w:cs="Calibri"/>
              </w:rPr>
              <w:t>Н</w:t>
            </w:r>
            <w:r w:rsidRPr="00E540D1">
              <w:rPr>
                <w:rFonts w:ascii="Arial Armenian" w:hAnsi="Arial Armenian" w:cs="Arial"/>
              </w:rPr>
              <w:t xml:space="preserve">=12 </w:t>
            </w:r>
            <w:r w:rsidRPr="00E540D1">
              <w:rPr>
                <w:rFonts w:ascii="Calibri" w:hAnsi="Calibri" w:cs="Calibri"/>
              </w:rPr>
              <w:t>см</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1,77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2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Облицовка</w:t>
            </w:r>
            <w:r w:rsidRPr="00E540D1">
              <w:rPr>
                <w:rFonts w:ascii="Arial Armenian" w:hAnsi="Arial Armenian" w:cs="Arial"/>
              </w:rPr>
              <w:t xml:space="preserve"> </w:t>
            </w:r>
            <w:r w:rsidRPr="00E540D1">
              <w:rPr>
                <w:rFonts w:ascii="Calibri" w:hAnsi="Calibri" w:cs="Calibri"/>
              </w:rPr>
              <w:t>базальтовыми</w:t>
            </w:r>
            <w:r w:rsidRPr="00E540D1">
              <w:rPr>
                <w:rFonts w:ascii="Arial Armenian" w:hAnsi="Arial Armenian" w:cs="Arial"/>
              </w:rPr>
              <w:t xml:space="preserve"> </w:t>
            </w:r>
            <w:r w:rsidRPr="00E540D1">
              <w:rPr>
                <w:rFonts w:ascii="Calibri" w:hAnsi="Calibri" w:cs="Calibri"/>
              </w:rPr>
              <w:t>плитами</w:t>
            </w:r>
            <w:r w:rsidRPr="00E540D1">
              <w:rPr>
                <w:rFonts w:ascii="Arial Armenian" w:hAnsi="Arial Armenian" w:cs="Arial"/>
              </w:rPr>
              <w:t xml:space="preserve"> </w:t>
            </w:r>
            <w:r w:rsidRPr="00E540D1">
              <w:rPr>
                <w:rFonts w:ascii="Symbol" w:hAnsi="Symbol" w:cs="Arial"/>
              </w:rPr>
              <w:t></w:t>
            </w:r>
            <w:r w:rsidRPr="00E540D1">
              <w:rPr>
                <w:rFonts w:ascii="Arial Armenian" w:hAnsi="Arial Armenian" w:cs="Arial"/>
              </w:rPr>
              <w:t xml:space="preserve"> = 40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слой</w:t>
            </w:r>
            <w:r w:rsidRPr="00E540D1">
              <w:rPr>
                <w:rFonts w:ascii="Arial Armenian" w:hAnsi="Arial Armenian" w:cs="Arial"/>
              </w:rPr>
              <w:t xml:space="preserve"> </w:t>
            </w:r>
            <w:r w:rsidRPr="00E540D1">
              <w:rPr>
                <w:rFonts w:ascii="Calibri" w:hAnsi="Calibri" w:cs="Calibri"/>
              </w:rPr>
              <w:t>раствора</w:t>
            </w:r>
            <w:r w:rsidRPr="00E540D1">
              <w:rPr>
                <w:rFonts w:ascii="Arial Armenian" w:hAnsi="Arial Armenian" w:cs="Arial"/>
              </w:rPr>
              <w:t xml:space="preserve"> 40 </w:t>
            </w:r>
            <w:r w:rsidRPr="00E540D1">
              <w:rPr>
                <w:rFonts w:ascii="Calibri" w:hAnsi="Calibri" w:cs="Calibri"/>
              </w:rPr>
              <w:t>мм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14,8</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Труба</w:t>
            </w:r>
            <w:r w:rsidRPr="00E540D1">
              <w:rPr>
                <w:rFonts w:ascii="Arial Armenian" w:hAnsi="Arial Armenian" w:cs="Arial"/>
              </w:rPr>
              <w:t xml:space="preserve"> </w:t>
            </w:r>
            <w:r w:rsidRPr="00E540D1">
              <w:rPr>
                <w:rFonts w:ascii="Calibri" w:hAnsi="Calibri" w:cs="Calibri"/>
              </w:rPr>
              <w:t>металлическая</w:t>
            </w:r>
            <w:r w:rsidRPr="00E540D1">
              <w:rPr>
                <w:rFonts w:ascii="Arial Armenian" w:hAnsi="Arial Armenian" w:cs="Arial"/>
              </w:rPr>
              <w:t xml:space="preserve"> </w:t>
            </w:r>
            <w:r w:rsidRPr="00E540D1">
              <w:rPr>
                <w:rFonts w:ascii="Calibri" w:hAnsi="Calibri" w:cs="Calibri"/>
              </w:rPr>
              <w:t>Р</w:t>
            </w:r>
            <w:r w:rsidRPr="00E540D1">
              <w:rPr>
                <w:rFonts w:ascii="Arial Armenian" w:hAnsi="Arial Armenian" w:cs="Arial"/>
              </w:rPr>
              <w:t xml:space="preserve"> 100 </w:t>
            </w:r>
            <w:r w:rsidRPr="00E540D1">
              <w:rPr>
                <w:rFonts w:ascii="Calibri" w:hAnsi="Calibri" w:cs="Calibri"/>
              </w:rPr>
              <w:t>мм</w:t>
            </w:r>
            <w:r w:rsidRPr="00E540D1">
              <w:rPr>
                <w:rFonts w:ascii="Arial Armenian" w:hAnsi="Arial Armenian" w:cs="Arial"/>
              </w:rPr>
              <w:t xml:space="preserve"> </w:t>
            </w:r>
            <w:r w:rsidRPr="00E540D1">
              <w:rPr>
                <w:rFonts w:ascii="Calibri" w:hAnsi="Calibri" w:cs="Calibri"/>
              </w:rPr>
              <w:t>к</w:t>
            </w:r>
            <w:r w:rsidRPr="00E540D1">
              <w:rPr>
                <w:rFonts w:ascii="Arial Armenian" w:hAnsi="Arial Armenian" w:cs="Arial"/>
              </w:rPr>
              <w:t xml:space="preserve"> </w:t>
            </w:r>
            <w:r w:rsidRPr="00E540D1">
              <w:rPr>
                <w:rFonts w:ascii="Calibri" w:hAnsi="Calibri" w:cs="Calibri"/>
              </w:rPr>
              <w:t>газонам</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шагом</w:t>
            </w:r>
            <w:r w:rsidRPr="00E540D1">
              <w:rPr>
                <w:rFonts w:ascii="Arial Armenian" w:hAnsi="Arial Armenian" w:cs="Arial"/>
              </w:rPr>
              <w:t xml:space="preserve"> 3 </w:t>
            </w:r>
            <w:r w:rsidRPr="00E540D1">
              <w:rPr>
                <w:rFonts w:ascii="Calibri" w:hAnsi="Calibri" w:cs="Calibri"/>
              </w:rPr>
              <w:t>м</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17,0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sidRPr="00E540D1">
              <w:rPr>
                <w:rFonts w:ascii="Arial Armenian" w:hAnsi="Arial Armenian" w:cs="Arial"/>
                <w:b/>
                <w:bCs/>
                <w:sz w:val="20"/>
                <w:szCs w:val="20"/>
              </w:rPr>
              <w:t>7`</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b/>
                <w:bCs/>
                <w:sz w:val="20"/>
                <w:szCs w:val="20"/>
              </w:rPr>
            </w:pP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0,21</w:t>
            </w: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c>
          <w:tcPr>
            <w:tcW w:w="5434" w:type="dxa"/>
            <w:gridSpan w:val="6"/>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xml:space="preserve">8. </w:t>
            </w:r>
            <w:r w:rsidRPr="000169F1">
              <w:rPr>
                <w:rFonts w:ascii="Arial" w:hAnsi="Arial" w:cs="Arial"/>
                <w:b/>
                <w:bCs/>
                <w:sz w:val="20"/>
                <w:szCs w:val="20"/>
              </w:rPr>
              <w:t>Металлический забор</w:t>
            </w:r>
          </w:p>
        </w:tc>
        <w:tc>
          <w:tcPr>
            <w:tcW w:w="1868" w:type="dxa"/>
            <w:gridSpan w:val="3"/>
            <w:shd w:val="clear" w:color="auto" w:fill="auto"/>
          </w:tcPr>
          <w:p w:rsidR="00EC302F" w:rsidRPr="00E540D1" w:rsidRDefault="00EC302F" w:rsidP="007B508D">
            <w:pPr>
              <w:jc w:val="center"/>
              <w:rPr>
                <w:rFonts w:ascii="Arial Armenian" w:hAnsi="Arial Armenian" w:cs="Arial"/>
                <w:sz w:val="20"/>
                <w:szCs w:val="20"/>
              </w:rPr>
            </w:pPr>
          </w:p>
        </w:tc>
        <w:tc>
          <w:tcPr>
            <w:tcW w:w="1947"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 </w:t>
            </w: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1</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Перекопка</w:t>
            </w:r>
            <w:r w:rsidRPr="00E540D1">
              <w:rPr>
                <w:rFonts w:ascii="Arial Armenian" w:hAnsi="Arial Armenian" w:cs="Arial"/>
              </w:rPr>
              <w:t xml:space="preserve"> </w:t>
            </w:r>
            <w:r w:rsidRPr="00E540D1">
              <w:rPr>
                <w:rFonts w:ascii="Calibri" w:hAnsi="Calibri" w:cs="Calibri"/>
              </w:rPr>
              <w:t>грунта</w:t>
            </w:r>
            <w:r w:rsidRPr="00E540D1">
              <w:rPr>
                <w:rFonts w:ascii="Arial Armenian" w:hAnsi="Arial Armenian" w:cs="Arial"/>
              </w:rPr>
              <w:t xml:space="preserve"> III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вручную</w:t>
            </w:r>
            <w:r w:rsidRPr="00E540D1">
              <w:rPr>
                <w:rFonts w:ascii="Arial Armenian" w:hAnsi="Arial Armenian" w:cs="Arial"/>
              </w:rPr>
              <w:t xml:space="preserve"> </w:t>
            </w:r>
            <w:r w:rsidRPr="00E540D1">
              <w:rPr>
                <w:rFonts w:ascii="Calibri" w:hAnsi="Calibri" w:cs="Calibri"/>
              </w:rPr>
              <w:t>для</w:t>
            </w:r>
            <w:r w:rsidRPr="00E540D1">
              <w:rPr>
                <w:rFonts w:ascii="Arial Armenian" w:hAnsi="Arial Armenian" w:cs="Arial"/>
              </w:rPr>
              <w:t xml:space="preserve"> </w:t>
            </w:r>
            <w:r w:rsidRPr="00E540D1">
              <w:rPr>
                <w:rFonts w:ascii="Calibri" w:hAnsi="Calibri" w:cs="Calibri"/>
              </w:rPr>
              <w:t>стенда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выводные</w:t>
            </w:r>
            <w:r w:rsidRPr="00E540D1">
              <w:rPr>
                <w:rFonts w:ascii="Arial Armenian" w:hAnsi="Arial Armenian" w:cs="Arial"/>
              </w:rPr>
              <w:t xml:space="preserve"> </w:t>
            </w:r>
            <w:r w:rsidRPr="00E540D1">
              <w:rPr>
                <w:rFonts w:ascii="Calibri" w:hAnsi="Calibri" w:cs="Calibri"/>
              </w:rPr>
              <w:t>базы</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Calibri" w:hAnsi="Calibri" w:cs="Calibri"/>
                <w:sz w:val="20"/>
                <w:szCs w:val="20"/>
              </w:rPr>
              <w:t>М</w:t>
            </w:r>
            <w:r>
              <w:rPr>
                <w:rFonts w:ascii="Arial Armenian" w:hAnsi="Arial Armenian" w:cs="Arial"/>
                <w:sz w:val="20"/>
                <w:szCs w:val="20"/>
              </w:rPr>
              <w:t>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18,7</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2</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Стенды</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10,4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3</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Бетонный</w:t>
            </w:r>
            <w:r w:rsidRPr="00E540D1">
              <w:rPr>
                <w:rFonts w:ascii="Arial Armenian" w:hAnsi="Arial Armenian" w:cs="Arial"/>
              </w:rPr>
              <w:t xml:space="preserve"> </w:t>
            </w:r>
            <w:r w:rsidRPr="00E540D1">
              <w:rPr>
                <w:rFonts w:ascii="Calibri" w:hAnsi="Calibri" w:cs="Calibri"/>
              </w:rPr>
              <w:t>фундамент</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газобетона</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бетоном</w:t>
            </w:r>
            <w:r w:rsidRPr="00E540D1">
              <w:rPr>
                <w:rFonts w:ascii="Arial Armenian" w:hAnsi="Arial Armenian" w:cs="Arial"/>
              </w:rPr>
              <w:t xml:space="preserve"> </w:t>
            </w:r>
            <w:r w:rsidRPr="00E540D1">
              <w:rPr>
                <w:rFonts w:ascii="Calibri" w:hAnsi="Calibri" w:cs="Calibri"/>
              </w:rPr>
              <w:t>класса</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12,5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17,94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09"/>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4</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Бетон</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бетона</w:t>
            </w:r>
            <w:r w:rsidRPr="00E540D1">
              <w:rPr>
                <w:rFonts w:ascii="Arial Armenian" w:hAnsi="Arial Armenian" w:cs="Arial"/>
              </w:rPr>
              <w:t xml:space="preserve"> </w:t>
            </w:r>
            <w:r w:rsidRPr="00E540D1">
              <w:rPr>
                <w:rFonts w:ascii="Calibri" w:hAnsi="Calibri" w:cs="Calibri"/>
              </w:rPr>
              <w:t>марки</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15</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м3</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7,02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963"/>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5</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Забор</w:t>
            </w:r>
            <w:r w:rsidRPr="00E540D1">
              <w:rPr>
                <w:rFonts w:ascii="Arial Armenian" w:hAnsi="Arial Armenian" w:cs="Arial"/>
              </w:rPr>
              <w:t xml:space="preserve"> </w:t>
            </w:r>
            <w:r w:rsidRPr="00E540D1">
              <w:rPr>
                <w:rFonts w:ascii="Calibri" w:hAnsi="Calibri" w:cs="Calibri"/>
              </w:rPr>
              <w:t>из</w:t>
            </w:r>
            <w:r w:rsidRPr="00E540D1">
              <w:rPr>
                <w:rFonts w:ascii="Arial Armenian" w:hAnsi="Arial Armenian" w:cs="Arial"/>
              </w:rPr>
              <w:t xml:space="preserve"> </w:t>
            </w:r>
            <w:r w:rsidRPr="00E540D1">
              <w:rPr>
                <w:rFonts w:ascii="Calibri" w:hAnsi="Calibri" w:cs="Calibri"/>
              </w:rPr>
              <w:t>проволочной</w:t>
            </w:r>
            <w:r w:rsidRPr="00E540D1">
              <w:rPr>
                <w:rFonts w:ascii="Arial Armenian" w:hAnsi="Arial Armenian" w:cs="Arial"/>
              </w:rPr>
              <w:t xml:space="preserve"> </w:t>
            </w:r>
            <w:r w:rsidRPr="00E540D1">
              <w:rPr>
                <w:rFonts w:ascii="Calibri" w:hAnsi="Calibri" w:cs="Calibri"/>
              </w:rPr>
              <w:t>сетки</w:t>
            </w:r>
            <w:r w:rsidRPr="00E540D1">
              <w:rPr>
                <w:rFonts w:ascii="Arial Armenian" w:hAnsi="Arial Armenian" w:cs="Arial"/>
              </w:rPr>
              <w:t xml:space="preserve">, </w:t>
            </w:r>
            <w:r w:rsidRPr="00E540D1">
              <w:rPr>
                <w:rFonts w:ascii="Calibri" w:hAnsi="Calibri" w:cs="Calibri"/>
              </w:rPr>
              <w:t>ворота</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дверь</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установка</w:t>
            </w:r>
            <w:r w:rsidRPr="00E540D1">
              <w:rPr>
                <w:rFonts w:ascii="Arial Armenian" w:hAnsi="Arial Armenian" w:cs="Arial"/>
              </w:rPr>
              <w:t xml:space="preserve"> </w:t>
            </w:r>
            <w:r w:rsidRPr="00E540D1">
              <w:rPr>
                <w:rFonts w:ascii="Arial" w:hAnsi="Arial" w:cs="Arial"/>
              </w:rPr>
              <w:t>յալ</w:t>
            </w:r>
            <w:r w:rsidRPr="00E540D1">
              <w:rPr>
                <w:rFonts w:ascii="Arial Armenian" w:hAnsi="Arial Armenian" w:cs="Arial"/>
              </w:rPr>
              <w:t xml:space="preserve"> </w:t>
            </w:r>
            <w:r w:rsidRPr="00E540D1">
              <w:rPr>
                <w:rFonts w:ascii="Calibri" w:hAnsi="Calibri" w:cs="Calibri"/>
              </w:rPr>
              <w:t>установка</w:t>
            </w:r>
            <w:r w:rsidRPr="00E540D1">
              <w:rPr>
                <w:rFonts w:ascii="Arial Armenian" w:hAnsi="Arial Armenian" w:cs="Arial"/>
              </w:rPr>
              <w:t xml:space="preserve">, </w:t>
            </w:r>
            <w:r w:rsidRPr="00E540D1">
              <w:rPr>
                <w:rFonts w:ascii="Calibri" w:hAnsi="Calibri" w:cs="Calibri"/>
              </w:rPr>
              <w:t>включая</w:t>
            </w:r>
            <w:r w:rsidRPr="00E540D1">
              <w:rPr>
                <w:rFonts w:ascii="Arial Armenian" w:hAnsi="Arial Armenian" w:cs="Arial"/>
              </w:rPr>
              <w:t xml:space="preserve"> </w:t>
            </w:r>
            <w:r w:rsidRPr="00E540D1">
              <w:rPr>
                <w:rFonts w:ascii="Calibri" w:hAnsi="Calibri" w:cs="Calibri"/>
              </w:rPr>
              <w:t>стойки</w:t>
            </w:r>
            <w:r w:rsidRPr="00E540D1">
              <w:rPr>
                <w:rFonts w:ascii="Arial Armenian" w:hAnsi="Arial Armenian" w:cs="Arial"/>
              </w:rPr>
              <w:t xml:space="preserve"> (9.449 + 0.18 + 0.085) </w:t>
            </w:r>
            <w:r w:rsidRPr="00E540D1">
              <w:rPr>
                <w:rFonts w:ascii="Calibri" w:hAnsi="Calibri" w:cs="Calibri"/>
              </w:rPr>
              <w:t>т</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9,714</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510"/>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t>6</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Дверь</w:t>
            </w:r>
            <w:r w:rsidRPr="00E540D1">
              <w:rPr>
                <w:rFonts w:ascii="Arial Armenian" w:hAnsi="Arial Armenian" w:cs="Arial"/>
              </w:rPr>
              <w:t xml:space="preserve">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дверная</w:t>
            </w:r>
            <w:r w:rsidRPr="00E540D1">
              <w:rPr>
                <w:rFonts w:ascii="Arial Armenian" w:hAnsi="Arial Armenian" w:cs="Arial"/>
              </w:rPr>
              <w:t xml:space="preserve"> </w:t>
            </w:r>
            <w:r w:rsidRPr="00E540D1">
              <w:rPr>
                <w:rFonts w:ascii="Calibri" w:hAnsi="Calibri" w:cs="Calibri"/>
              </w:rPr>
              <w:t>фурнитура</w:t>
            </w:r>
            <w:r w:rsidRPr="00E540D1">
              <w:rPr>
                <w:rFonts w:ascii="Arial Armenian" w:hAnsi="Arial Armenian" w:cs="Arial"/>
              </w:rPr>
              <w:t xml:space="preserve"> (</w:t>
            </w:r>
            <w:r w:rsidRPr="00E540D1">
              <w:rPr>
                <w:rFonts w:ascii="Calibri" w:hAnsi="Calibri" w:cs="Calibri"/>
              </w:rPr>
              <w:t>ручка</w:t>
            </w:r>
            <w:r w:rsidRPr="00E540D1">
              <w:rPr>
                <w:rFonts w:ascii="Arial Armenian" w:hAnsi="Arial Armenian" w:cs="Arial"/>
              </w:rPr>
              <w:t xml:space="preserve">: 4 </w:t>
            </w:r>
            <w:r w:rsidRPr="00E540D1">
              <w:rPr>
                <w:rFonts w:ascii="Calibri" w:hAnsi="Calibri" w:cs="Calibri"/>
              </w:rPr>
              <w:t>шт</w:t>
            </w:r>
            <w:r w:rsidRPr="00E540D1">
              <w:rPr>
                <w:rFonts w:ascii="Arial Armenian" w:hAnsi="Arial Armenian" w:cs="Arial"/>
              </w:rPr>
              <w:t xml:space="preserve">., </w:t>
            </w:r>
            <w:r w:rsidRPr="00E540D1">
              <w:rPr>
                <w:rFonts w:ascii="Calibri" w:hAnsi="Calibri" w:cs="Calibri"/>
              </w:rPr>
              <w:t>замок</w:t>
            </w:r>
            <w:r w:rsidRPr="00E540D1">
              <w:rPr>
                <w:rFonts w:ascii="Arial Armenian" w:hAnsi="Arial Armenian" w:cs="Arial"/>
              </w:rPr>
              <w:t xml:space="preserve">: 2 </w:t>
            </w:r>
            <w:r w:rsidRPr="00E540D1">
              <w:rPr>
                <w:rFonts w:ascii="Calibri" w:hAnsi="Calibri" w:cs="Calibri"/>
              </w:rPr>
              <w:t>шт</w:t>
            </w:r>
            <w:r w:rsidRPr="00E540D1">
              <w:rPr>
                <w:rFonts w:ascii="Arial Armenian" w:hAnsi="Arial Armenian" w:cs="Arial"/>
              </w:rPr>
              <w:t xml:space="preserve">., </w:t>
            </w:r>
            <w:r w:rsidRPr="00E540D1">
              <w:rPr>
                <w:rFonts w:ascii="Calibri" w:hAnsi="Calibri" w:cs="Calibri"/>
              </w:rPr>
              <w:t>петля</w:t>
            </w:r>
            <w:r w:rsidRPr="00E540D1">
              <w:rPr>
                <w:rFonts w:ascii="Arial Armenian" w:hAnsi="Arial Armenian" w:cs="Arial"/>
              </w:rPr>
              <w:t xml:space="preserve">: 6 </w:t>
            </w:r>
            <w:r w:rsidRPr="00E540D1">
              <w:rPr>
                <w:rFonts w:ascii="Calibri" w:hAnsi="Calibri" w:cs="Calibri"/>
              </w:rPr>
              <w:t>шт</w:t>
            </w:r>
            <w:r w:rsidRPr="00E540D1">
              <w:rPr>
                <w:rFonts w:ascii="Arial Armenian" w:hAnsi="Arial Armenian" w:cs="Arial"/>
              </w:rPr>
              <w:t>.)</w:t>
            </w:r>
          </w:p>
        </w:tc>
        <w:tc>
          <w:tcPr>
            <w:tcW w:w="767" w:type="dxa"/>
            <w:shd w:val="clear" w:color="auto" w:fill="auto"/>
            <w:vAlign w:val="bottom"/>
            <w:hideMark/>
          </w:tcPr>
          <w:p w:rsidR="00EC302F" w:rsidRPr="00E540D1" w:rsidRDefault="00EC302F" w:rsidP="007B508D">
            <w:pPr>
              <w:rPr>
                <w:rFonts w:ascii="Arial Armenian" w:hAnsi="Arial Armenian" w:cs="Arial"/>
                <w:sz w:val="20"/>
                <w:szCs w:val="20"/>
              </w:rPr>
            </w:pPr>
            <w:r>
              <w:rPr>
                <w:rFonts w:ascii="Arial" w:hAnsi="Arial" w:cs="Arial"/>
                <w:sz w:val="20"/>
                <w:szCs w:val="20"/>
                <w:lang w:val="hy-AM"/>
              </w:rPr>
              <w:t>к</w:t>
            </w:r>
            <w:r w:rsidRPr="00E540D1">
              <w:rPr>
                <w:rFonts w:ascii="Arial Armenian" w:hAnsi="Arial Armenian" w:cs="Arial"/>
                <w:sz w:val="20"/>
                <w:szCs w:val="20"/>
              </w:rPr>
              <w:t>-</w:t>
            </w:r>
            <w:r>
              <w:rPr>
                <w:rFonts w:ascii="Arial" w:hAnsi="Arial" w:cs="Arial"/>
                <w:sz w:val="20"/>
                <w:szCs w:val="20"/>
              </w:rPr>
              <w:t>т</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2</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704"/>
        </w:trPr>
        <w:tc>
          <w:tcPr>
            <w:tcW w:w="483" w:type="dxa"/>
            <w:shd w:val="clear" w:color="auto" w:fill="auto"/>
            <w:hideMark/>
          </w:tcPr>
          <w:p w:rsidR="00EC302F" w:rsidRPr="00E540D1" w:rsidRDefault="00EC302F" w:rsidP="007B508D">
            <w:pPr>
              <w:jc w:val="center"/>
              <w:rPr>
                <w:rFonts w:ascii="Arial Armenian" w:hAnsi="Arial Armenian" w:cs="Arial"/>
                <w:sz w:val="20"/>
                <w:szCs w:val="20"/>
              </w:rPr>
            </w:pPr>
            <w:r w:rsidRPr="00E540D1">
              <w:rPr>
                <w:rFonts w:ascii="Arial Armenian" w:hAnsi="Arial Armenian" w:cs="Arial"/>
                <w:sz w:val="20"/>
                <w:szCs w:val="20"/>
              </w:rPr>
              <w:lastRenderedPageBreak/>
              <w:t>7</w:t>
            </w:r>
          </w:p>
        </w:tc>
        <w:tc>
          <w:tcPr>
            <w:tcW w:w="3535" w:type="dxa"/>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Двухслойная</w:t>
            </w:r>
            <w:r w:rsidRPr="00E540D1">
              <w:rPr>
                <w:rFonts w:ascii="Arial Armenian" w:hAnsi="Arial Armenian" w:cs="Arial"/>
              </w:rPr>
              <w:t xml:space="preserve"> </w:t>
            </w:r>
            <w:r w:rsidRPr="00E540D1">
              <w:rPr>
                <w:rFonts w:ascii="Calibri" w:hAnsi="Calibri" w:cs="Calibri"/>
              </w:rPr>
              <w:t>покраска</w:t>
            </w:r>
            <w:r w:rsidRPr="00E540D1">
              <w:rPr>
                <w:rFonts w:ascii="Arial Armenian" w:hAnsi="Arial Armenian" w:cs="Arial"/>
              </w:rPr>
              <w:t xml:space="preserve"> </w:t>
            </w:r>
            <w:r w:rsidRPr="00E540D1">
              <w:rPr>
                <w:rFonts w:ascii="Calibri" w:hAnsi="Calibri" w:cs="Calibri"/>
              </w:rPr>
              <w:t>маслом</w:t>
            </w:r>
            <w:r w:rsidRPr="00E540D1">
              <w:rPr>
                <w:rFonts w:ascii="Arial Armenian" w:hAnsi="Arial Armenian" w:cs="Arial"/>
              </w:rPr>
              <w:t xml:space="preserve"> </w:t>
            </w:r>
            <w:r w:rsidRPr="00E540D1">
              <w:rPr>
                <w:rFonts w:ascii="Calibri" w:hAnsi="Calibri" w:cs="Calibri"/>
              </w:rPr>
              <w:t>забора</w:t>
            </w:r>
            <w:r w:rsidRPr="00E540D1">
              <w:rPr>
                <w:rFonts w:ascii="Arial Armenian" w:hAnsi="Arial Armenian" w:cs="Arial"/>
              </w:rPr>
              <w:t xml:space="preserve">, </w:t>
            </w:r>
            <w:r w:rsidRPr="00E540D1">
              <w:rPr>
                <w:rFonts w:ascii="Calibri" w:hAnsi="Calibri" w:cs="Calibri"/>
              </w:rPr>
              <w:t>ворот</w:t>
            </w:r>
            <w:r w:rsidRPr="00E540D1">
              <w:rPr>
                <w:rFonts w:ascii="Arial Armenian" w:hAnsi="Arial Armenian" w:cs="Arial"/>
              </w:rPr>
              <w:t xml:space="preserve"> </w:t>
            </w:r>
            <w:r w:rsidRPr="00E540D1">
              <w:rPr>
                <w:rFonts w:ascii="Calibri" w:hAnsi="Calibri" w:cs="Calibri"/>
              </w:rPr>
              <w:t>и</w:t>
            </w:r>
            <w:r w:rsidRPr="00E540D1">
              <w:rPr>
                <w:rFonts w:ascii="Arial Armenian" w:hAnsi="Arial Armenian" w:cs="Arial"/>
              </w:rPr>
              <w:t xml:space="preserve"> </w:t>
            </w:r>
            <w:r w:rsidRPr="00E540D1">
              <w:rPr>
                <w:rFonts w:ascii="Calibri" w:hAnsi="Calibri" w:cs="Calibri"/>
              </w:rPr>
              <w:t>дверных</w:t>
            </w:r>
            <w:r w:rsidRPr="00E540D1">
              <w:rPr>
                <w:rFonts w:ascii="Arial Armenian" w:hAnsi="Arial Armenian" w:cs="Arial"/>
              </w:rPr>
              <w:t xml:space="preserve"> </w:t>
            </w:r>
            <w:r w:rsidRPr="00E540D1">
              <w:rPr>
                <w:rFonts w:ascii="Calibri" w:hAnsi="Calibri" w:cs="Calibri"/>
              </w:rPr>
              <w:t>элементов</w:t>
            </w:r>
            <w:r w:rsidRPr="00E540D1">
              <w:rPr>
                <w:rFonts w:ascii="Arial Armenian" w:hAnsi="Arial Armenian" w:cs="Arial"/>
              </w:rPr>
              <w:t xml:space="preserve"> </w:t>
            </w:r>
            <w:r w:rsidRPr="00E540D1">
              <w:rPr>
                <w:rFonts w:ascii="Calibri" w:hAnsi="Calibri" w:cs="Calibri"/>
              </w:rPr>
              <w:t>с</w:t>
            </w:r>
            <w:r w:rsidRPr="00E540D1">
              <w:rPr>
                <w:rFonts w:ascii="Arial Armenian" w:hAnsi="Arial Armenian" w:cs="Arial"/>
              </w:rPr>
              <w:t xml:space="preserve"> </w:t>
            </w:r>
            <w:r w:rsidRPr="00E540D1">
              <w:rPr>
                <w:rFonts w:ascii="Calibri" w:hAnsi="Calibri" w:cs="Calibri"/>
              </w:rPr>
              <w:t>предварительной</w:t>
            </w:r>
            <w:r w:rsidRPr="00E540D1">
              <w:rPr>
                <w:rFonts w:ascii="Arial Armenian" w:hAnsi="Arial Armenian" w:cs="Arial"/>
              </w:rPr>
              <w:t xml:space="preserve"> </w:t>
            </w:r>
            <w:r w:rsidRPr="00E540D1">
              <w:rPr>
                <w:rFonts w:ascii="Calibri" w:hAnsi="Calibri" w:cs="Calibri"/>
              </w:rPr>
              <w:t>покраской</w:t>
            </w:r>
          </w:p>
        </w:tc>
        <w:tc>
          <w:tcPr>
            <w:tcW w:w="767" w:type="dxa"/>
            <w:shd w:val="clear" w:color="auto" w:fill="auto"/>
            <w:vAlign w:val="bottom"/>
            <w:hideMark/>
          </w:tcPr>
          <w:p w:rsidR="00EC302F" w:rsidRPr="00E540D1" w:rsidRDefault="00EC302F" w:rsidP="007B508D">
            <w:pPr>
              <w:jc w:val="center"/>
              <w:rPr>
                <w:rFonts w:ascii="Arial Armenian" w:hAnsi="Arial Armenian" w:cs="Arial"/>
                <w:sz w:val="20"/>
                <w:szCs w:val="20"/>
              </w:rPr>
            </w:pPr>
            <w:r>
              <w:rPr>
                <w:rFonts w:ascii="Arial" w:hAnsi="Arial" w:cs="Arial"/>
                <w:sz w:val="20"/>
                <w:szCs w:val="20"/>
              </w:rPr>
              <w:t>м2</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320,0</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sz w:val="20"/>
                <w:szCs w:val="20"/>
              </w:rPr>
            </w:pPr>
            <w:r w:rsidRPr="00E540D1">
              <w:rPr>
                <w:rFonts w:ascii="Arial Armenian" w:hAnsi="Arial Armenian" w:cs="Arial"/>
                <w:sz w:val="20"/>
                <w:szCs w:val="20"/>
              </w:rPr>
              <w:t> </w:t>
            </w:r>
          </w:p>
        </w:tc>
        <w:tc>
          <w:tcPr>
            <w:tcW w:w="1063" w:type="dxa"/>
            <w:gridSpan w:val="2"/>
            <w:shd w:val="clear" w:color="auto" w:fill="auto"/>
            <w:vAlign w:val="bottom"/>
          </w:tcPr>
          <w:p w:rsidR="00EC302F" w:rsidRPr="00E540D1" w:rsidRDefault="00EC302F" w:rsidP="007B508D">
            <w:pPr>
              <w:jc w:val="right"/>
              <w:rPr>
                <w:rFonts w:ascii="Arial Armenian" w:hAnsi="Arial Armenian" w:cs="Arial"/>
                <w:sz w:val="20"/>
                <w:szCs w:val="20"/>
              </w:rPr>
            </w:pPr>
          </w:p>
        </w:tc>
        <w:tc>
          <w:tcPr>
            <w:tcW w:w="1947" w:type="dxa"/>
            <w:shd w:val="clear" w:color="auto" w:fill="auto"/>
            <w:noWrap/>
            <w:vAlign w:val="bottom"/>
            <w:hideMark/>
          </w:tcPr>
          <w:p w:rsidR="00EC302F" w:rsidRPr="00E540D1" w:rsidRDefault="00EC302F" w:rsidP="007B508D">
            <w:pPr>
              <w:jc w:val="right"/>
              <w:rPr>
                <w:rFonts w:ascii="Arial Armenian" w:hAnsi="Arial Armenian" w:cs="Arial"/>
                <w:sz w:val="20"/>
                <w:szCs w:val="20"/>
              </w:rPr>
            </w:pPr>
          </w:p>
        </w:tc>
      </w:tr>
      <w:tr w:rsidR="00EC302F" w:rsidRPr="00E540D1" w:rsidTr="007B508D">
        <w:trPr>
          <w:trHeight w:val="255"/>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3535" w:type="dxa"/>
            <w:shd w:val="clear" w:color="auto" w:fill="auto"/>
            <w:hideMark/>
          </w:tcPr>
          <w:p w:rsidR="00EC302F" w:rsidRPr="00E540D1" w:rsidRDefault="00EC302F" w:rsidP="007B508D">
            <w:pPr>
              <w:rPr>
                <w:rFonts w:ascii="Arial Armenian" w:hAnsi="Arial Armenian" w:cs="Arial"/>
                <w:b/>
                <w:bCs/>
                <w:sz w:val="20"/>
                <w:szCs w:val="20"/>
              </w:rPr>
            </w:pPr>
            <w:r>
              <w:rPr>
                <w:rFonts w:ascii="Calibri" w:hAnsi="Calibri" w:cs="Calibri"/>
                <w:b/>
                <w:bCs/>
                <w:sz w:val="20"/>
                <w:szCs w:val="20"/>
              </w:rPr>
              <w:t>ОБЩАЯ</w:t>
            </w:r>
            <w:r>
              <w:rPr>
                <w:rFonts w:ascii="Arial Armenian" w:hAnsi="Arial Armenian" w:cs="Arial"/>
                <w:b/>
                <w:bCs/>
                <w:sz w:val="20"/>
                <w:szCs w:val="20"/>
              </w:rPr>
              <w:t xml:space="preserve"> </w:t>
            </w:r>
            <w:r>
              <w:rPr>
                <w:rFonts w:ascii="Calibri" w:hAnsi="Calibri" w:cs="Calibri"/>
                <w:b/>
                <w:bCs/>
                <w:sz w:val="20"/>
                <w:szCs w:val="20"/>
              </w:rPr>
              <w:t>СУММА</w:t>
            </w:r>
            <w:r>
              <w:rPr>
                <w:rFonts w:ascii="Calibri" w:hAnsi="Calibri" w:cs="Calibri"/>
                <w:b/>
                <w:bCs/>
                <w:sz w:val="20"/>
                <w:szCs w:val="20"/>
                <w:lang w:val="hy-AM"/>
              </w:rPr>
              <w:t xml:space="preserve"> </w:t>
            </w:r>
            <w:r w:rsidRPr="00E540D1">
              <w:rPr>
                <w:rFonts w:ascii="Arial Armenian" w:hAnsi="Arial Armenian" w:cs="Arial"/>
                <w:b/>
                <w:bCs/>
                <w:sz w:val="20"/>
                <w:szCs w:val="20"/>
              </w:rPr>
              <w:t>8`</w:t>
            </w:r>
          </w:p>
        </w:tc>
        <w:tc>
          <w:tcPr>
            <w:tcW w:w="767" w:type="dxa"/>
            <w:shd w:val="clear" w:color="auto" w:fill="auto"/>
            <w:vAlign w:val="bottom"/>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1025"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912" w:type="dxa"/>
            <w:gridSpan w:val="3"/>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063" w:type="dxa"/>
            <w:gridSpan w:val="2"/>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 </w:t>
            </w:r>
          </w:p>
        </w:tc>
        <w:tc>
          <w:tcPr>
            <w:tcW w:w="1947" w:type="dxa"/>
            <w:shd w:val="clear" w:color="auto" w:fill="auto"/>
            <w:vAlign w:val="bottom"/>
            <w:hideMark/>
          </w:tcPr>
          <w:p w:rsidR="00EC302F" w:rsidRPr="00E540D1" w:rsidRDefault="00EC302F" w:rsidP="007B508D">
            <w:pPr>
              <w:jc w:val="right"/>
              <w:rPr>
                <w:rFonts w:ascii="Arial Armenian" w:hAnsi="Arial Armenian" w:cs="Arial"/>
                <w:b/>
                <w:bCs/>
                <w:sz w:val="20"/>
                <w:szCs w:val="20"/>
              </w:rPr>
            </w:pPr>
            <w:r w:rsidRPr="00E540D1">
              <w:rPr>
                <w:rFonts w:ascii="Arial Armenian" w:hAnsi="Arial Armenian" w:cs="Arial"/>
                <w:b/>
                <w:bCs/>
                <w:sz w:val="20"/>
                <w:szCs w:val="20"/>
              </w:rPr>
              <w:t>5,04</w:t>
            </w:r>
          </w:p>
        </w:tc>
      </w:tr>
      <w:tr w:rsidR="00EC302F" w:rsidRPr="00E540D1" w:rsidTr="007B508D">
        <w:trPr>
          <w:trHeight w:val="255"/>
        </w:trPr>
        <w:tc>
          <w:tcPr>
            <w:tcW w:w="483" w:type="dxa"/>
            <w:shd w:val="clear" w:color="auto" w:fill="auto"/>
          </w:tcPr>
          <w:p w:rsidR="00EC302F" w:rsidRPr="00E540D1" w:rsidRDefault="00EC302F" w:rsidP="007B508D">
            <w:pPr>
              <w:jc w:val="center"/>
              <w:rPr>
                <w:rFonts w:ascii="Arial Armenian" w:hAnsi="Arial Armenian" w:cs="Arial"/>
                <w:b/>
                <w:bCs/>
                <w:sz w:val="20"/>
                <w:szCs w:val="20"/>
              </w:rPr>
            </w:pPr>
          </w:p>
        </w:tc>
        <w:tc>
          <w:tcPr>
            <w:tcW w:w="7302" w:type="dxa"/>
            <w:gridSpan w:val="9"/>
            <w:shd w:val="clear" w:color="auto" w:fill="auto"/>
          </w:tcPr>
          <w:p w:rsidR="00EC302F" w:rsidRPr="00E540D1" w:rsidRDefault="00EC302F" w:rsidP="007B508D">
            <w:pPr>
              <w:rPr>
                <w:rFonts w:ascii="Arial Armenian" w:hAnsi="Arial Armenian" w:cs="Arial"/>
              </w:rPr>
            </w:pPr>
            <w:r w:rsidRPr="00E540D1">
              <w:rPr>
                <w:rFonts w:ascii="Calibri" w:hAnsi="Calibri" w:cs="Calibri"/>
              </w:rPr>
              <w:t>Итого</w:t>
            </w:r>
            <w:r w:rsidRPr="00E540D1">
              <w:rPr>
                <w:rFonts w:ascii="Arial Armenian" w:hAnsi="Arial Armenian" w:cs="Arial"/>
              </w:rPr>
              <w:t xml:space="preserve">  (</w:t>
            </w:r>
            <w:r w:rsidRPr="00E540D1">
              <w:rPr>
                <w:rFonts w:ascii="Calibri" w:hAnsi="Calibri" w:cs="Calibri"/>
              </w:rPr>
              <w:t>тыс</w:t>
            </w:r>
            <w:r w:rsidRPr="00E540D1">
              <w:rPr>
                <w:rFonts w:ascii="Arial Armenian" w:hAnsi="Arial Armenian" w:cs="Arial"/>
              </w:rPr>
              <w:t xml:space="preserve"> </w:t>
            </w:r>
            <w:r w:rsidRPr="00E540D1">
              <w:rPr>
                <w:rFonts w:ascii="Calibri" w:hAnsi="Calibri" w:cs="Calibri"/>
              </w:rPr>
              <w:t>драм</w:t>
            </w:r>
            <w:r w:rsidRPr="00E540D1">
              <w:rPr>
                <w:rFonts w:ascii="Arial Armenian" w:hAnsi="Arial Armenian" w:cs="Arial"/>
              </w:rPr>
              <w:t>) 100%</w:t>
            </w:r>
          </w:p>
        </w:tc>
        <w:tc>
          <w:tcPr>
            <w:tcW w:w="1947" w:type="dxa"/>
            <w:shd w:val="clear" w:color="auto" w:fill="auto"/>
            <w:vAlign w:val="bottom"/>
          </w:tcPr>
          <w:p w:rsidR="00EC302F" w:rsidRPr="00E540D1" w:rsidRDefault="00EC302F" w:rsidP="007B508D">
            <w:pPr>
              <w:ind w:firstLine="567"/>
              <w:jc w:val="right"/>
              <w:rPr>
                <w:rFonts w:ascii="Arial Armenian" w:hAnsi="Arial Armenian" w:cs="Arial"/>
                <w:i/>
                <w:lang w:val="pt-BR"/>
              </w:rPr>
            </w:pPr>
            <w:r w:rsidRPr="00E540D1">
              <w:rPr>
                <w:rFonts w:ascii="Arial Armenian" w:hAnsi="Arial Armenian" w:cs="Arial"/>
                <w:b/>
                <w:bCs/>
                <w:sz w:val="20"/>
                <w:szCs w:val="20"/>
              </w:rPr>
              <w:t>100%</w:t>
            </w:r>
          </w:p>
        </w:tc>
      </w:tr>
      <w:tr w:rsidR="00EC302F" w:rsidRPr="00E540D1" w:rsidTr="007B508D">
        <w:trPr>
          <w:trHeight w:val="461"/>
        </w:trPr>
        <w:tc>
          <w:tcPr>
            <w:tcW w:w="483" w:type="dxa"/>
            <w:shd w:val="clear" w:color="auto" w:fill="auto"/>
            <w:hideMark/>
          </w:tcPr>
          <w:p w:rsidR="00EC302F" w:rsidRPr="00E540D1" w:rsidRDefault="00EC302F" w:rsidP="007B508D">
            <w:pPr>
              <w:jc w:val="center"/>
              <w:rPr>
                <w:rFonts w:ascii="Arial Armenian" w:hAnsi="Arial Armenian" w:cs="Arial"/>
                <w:b/>
                <w:bCs/>
                <w:sz w:val="20"/>
                <w:szCs w:val="20"/>
              </w:rPr>
            </w:pPr>
            <w:r w:rsidRPr="00E540D1">
              <w:rPr>
                <w:rFonts w:ascii="Arial Armenian" w:hAnsi="Arial Armenian" w:cs="Arial"/>
                <w:b/>
                <w:bCs/>
                <w:sz w:val="20"/>
                <w:szCs w:val="20"/>
              </w:rPr>
              <w:t> </w:t>
            </w:r>
          </w:p>
        </w:tc>
        <w:tc>
          <w:tcPr>
            <w:tcW w:w="7302" w:type="dxa"/>
            <w:gridSpan w:val="9"/>
            <w:shd w:val="clear" w:color="auto" w:fill="auto"/>
            <w:hideMark/>
          </w:tcPr>
          <w:p w:rsidR="00EC302F" w:rsidRPr="00E540D1" w:rsidRDefault="00EC302F" w:rsidP="007B508D">
            <w:pPr>
              <w:rPr>
                <w:rFonts w:ascii="Arial Armenian" w:hAnsi="Arial Armenian" w:cs="Arial"/>
              </w:rPr>
            </w:pP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стоимость</w:t>
            </w:r>
            <w:r w:rsidRPr="00E540D1">
              <w:rPr>
                <w:rFonts w:ascii="Arial Armenian" w:hAnsi="Arial Armenian" w:cs="Arial"/>
              </w:rPr>
              <w:t xml:space="preserve"> </w:t>
            </w:r>
            <w:r w:rsidRPr="00E540D1">
              <w:rPr>
                <w:rFonts w:ascii="Calibri" w:hAnsi="Calibri" w:cs="Calibri"/>
              </w:rPr>
              <w:t>включены</w:t>
            </w:r>
            <w:r w:rsidRPr="00E540D1">
              <w:rPr>
                <w:rFonts w:ascii="Arial Armenian" w:hAnsi="Arial Armenian" w:cs="Arial"/>
              </w:rPr>
              <w:t xml:space="preserve"> </w:t>
            </w:r>
            <w:r w:rsidRPr="00E540D1">
              <w:rPr>
                <w:rFonts w:ascii="Calibri" w:hAnsi="Calibri" w:cs="Calibri"/>
              </w:rPr>
              <w:t>все</w:t>
            </w:r>
            <w:r w:rsidRPr="00E540D1">
              <w:rPr>
                <w:rFonts w:ascii="Arial Armenian" w:hAnsi="Arial Armenian" w:cs="Arial"/>
              </w:rPr>
              <w:t xml:space="preserve"> </w:t>
            </w:r>
            <w:r w:rsidRPr="00E540D1">
              <w:rPr>
                <w:rFonts w:ascii="Calibri" w:hAnsi="Calibri" w:cs="Calibri"/>
              </w:rPr>
              <w:t>расходы</w:t>
            </w:r>
            <w:r w:rsidRPr="00E540D1">
              <w:rPr>
                <w:rFonts w:ascii="Arial Armenian" w:hAnsi="Arial Armenian" w:cs="Arial"/>
              </w:rPr>
              <w:t xml:space="preserve">, </w:t>
            </w:r>
            <w:r w:rsidRPr="00E540D1">
              <w:rPr>
                <w:rFonts w:ascii="Calibri" w:hAnsi="Calibri" w:cs="Calibri"/>
              </w:rPr>
              <w:t>в</w:t>
            </w:r>
            <w:r w:rsidRPr="00E540D1">
              <w:rPr>
                <w:rFonts w:ascii="Arial Armenian" w:hAnsi="Arial Armenian" w:cs="Arial"/>
              </w:rPr>
              <w:t xml:space="preserve"> </w:t>
            </w:r>
            <w:r w:rsidRPr="00E540D1">
              <w:rPr>
                <w:rFonts w:ascii="Calibri" w:hAnsi="Calibri" w:cs="Calibri"/>
              </w:rPr>
              <w:t>том</w:t>
            </w:r>
            <w:r w:rsidRPr="00E540D1">
              <w:rPr>
                <w:rFonts w:ascii="Arial Armenian" w:hAnsi="Arial Armenian" w:cs="Arial"/>
              </w:rPr>
              <w:t xml:space="preserve"> </w:t>
            </w:r>
            <w:r w:rsidRPr="00E540D1">
              <w:rPr>
                <w:rFonts w:ascii="Calibri" w:hAnsi="Calibri" w:cs="Calibri"/>
              </w:rPr>
              <w:t>числе</w:t>
            </w:r>
            <w:r w:rsidRPr="00E540D1">
              <w:rPr>
                <w:rFonts w:ascii="Arial Armenian" w:hAnsi="Arial Armenian" w:cs="Arial"/>
              </w:rPr>
              <w:t xml:space="preserve"> "</w:t>
            </w:r>
            <w:r w:rsidRPr="00E540D1">
              <w:rPr>
                <w:rFonts w:ascii="Calibri" w:hAnsi="Calibri" w:cs="Calibri"/>
              </w:rPr>
              <w:t>Прибыль</w:t>
            </w:r>
            <w:r w:rsidRPr="00E540D1">
              <w:rPr>
                <w:rFonts w:ascii="Arial Armenian" w:hAnsi="Arial Armenian" w:cs="Arial"/>
              </w:rPr>
              <w:t xml:space="preserve">" - 11% </w:t>
            </w:r>
            <w:r w:rsidRPr="00E540D1">
              <w:rPr>
                <w:rFonts w:ascii="Arial" w:hAnsi="Arial" w:cs="Arial"/>
              </w:rPr>
              <w:t>և</w:t>
            </w:r>
            <w:r w:rsidRPr="00E540D1">
              <w:rPr>
                <w:rFonts w:ascii="Arial Armenian" w:hAnsi="Arial Armenian" w:cs="Arial"/>
              </w:rPr>
              <w:t xml:space="preserve"> </w:t>
            </w:r>
            <w:r w:rsidRPr="00E540D1">
              <w:rPr>
                <w:rFonts w:ascii="Calibri" w:hAnsi="Calibri" w:cs="Calibri"/>
              </w:rPr>
              <w:t>НДС</w:t>
            </w:r>
            <w:r w:rsidRPr="00E540D1">
              <w:rPr>
                <w:rFonts w:ascii="Arial Armenian" w:hAnsi="Arial Armenian" w:cs="Arial"/>
              </w:rPr>
              <w:t xml:space="preserve"> - 20%</w:t>
            </w:r>
          </w:p>
        </w:tc>
        <w:tc>
          <w:tcPr>
            <w:tcW w:w="1947" w:type="dxa"/>
            <w:shd w:val="clear" w:color="auto" w:fill="auto"/>
            <w:vAlign w:val="bottom"/>
          </w:tcPr>
          <w:p w:rsidR="00EC302F" w:rsidRDefault="00EC302F" w:rsidP="007B508D">
            <w:pPr>
              <w:rPr>
                <w:rFonts w:asciiTheme="minorHAnsi" w:hAnsiTheme="minorHAnsi" w:cs="Arial"/>
                <w:b/>
                <w:bCs/>
                <w:sz w:val="22"/>
                <w:szCs w:val="22"/>
                <w:lang w:val="hy-AM"/>
              </w:rPr>
            </w:pPr>
            <w:r w:rsidRPr="00E540D1">
              <w:rPr>
                <w:rFonts w:ascii="Arial Armenian" w:hAnsi="Arial Armenian" w:cs="Arial"/>
                <w:b/>
                <w:bCs/>
                <w:sz w:val="22"/>
                <w:szCs w:val="22"/>
                <w:lang w:val="hy-AM"/>
              </w:rPr>
              <w:t xml:space="preserve"> </w:t>
            </w:r>
            <w:r w:rsidRPr="00E540D1">
              <w:rPr>
                <w:rFonts w:ascii="Arial Armenian" w:hAnsi="Arial Armenian" w:cs="Arial"/>
                <w:b/>
                <w:bCs/>
                <w:sz w:val="22"/>
                <w:szCs w:val="22"/>
              </w:rPr>
              <w:t xml:space="preserve">          </w:t>
            </w:r>
            <w:r w:rsidRPr="00E540D1">
              <w:rPr>
                <w:rFonts w:ascii="Arial Armenian" w:hAnsi="Arial Armenian" w:cs="Arial"/>
                <w:b/>
                <w:bCs/>
                <w:sz w:val="22"/>
                <w:szCs w:val="22"/>
                <w:lang w:val="hy-AM"/>
              </w:rPr>
              <w:t xml:space="preserve"> </w:t>
            </w:r>
            <w:r>
              <w:rPr>
                <w:rFonts w:asciiTheme="minorHAnsi" w:hAnsiTheme="minorHAnsi" w:cs="Arial"/>
                <w:b/>
                <w:bCs/>
                <w:sz w:val="22"/>
                <w:szCs w:val="22"/>
                <w:lang w:val="hy-AM"/>
              </w:rPr>
              <w:t xml:space="preserve">            </w:t>
            </w:r>
          </w:p>
          <w:p w:rsidR="00EC302F" w:rsidRPr="00E540D1" w:rsidRDefault="00EC302F" w:rsidP="007B508D">
            <w:pPr>
              <w:rPr>
                <w:rFonts w:ascii="Arial Armenian" w:hAnsi="Arial Armenian" w:cs="Arial"/>
                <w:b/>
                <w:bCs/>
                <w:sz w:val="22"/>
                <w:szCs w:val="22"/>
              </w:rPr>
            </w:pPr>
            <w:r>
              <w:rPr>
                <w:rFonts w:asciiTheme="minorHAnsi" w:hAnsiTheme="minorHAnsi" w:cs="Arial"/>
                <w:b/>
                <w:bCs/>
                <w:sz w:val="22"/>
                <w:szCs w:val="22"/>
                <w:lang w:val="hy-AM"/>
              </w:rPr>
              <w:t xml:space="preserve">             </w:t>
            </w:r>
            <w:r w:rsidRPr="00E540D1">
              <w:rPr>
                <w:rFonts w:ascii="Arial Armenian" w:hAnsi="Arial Armenian" w:cs="Arial"/>
                <w:b/>
                <w:bCs/>
                <w:sz w:val="22"/>
                <w:szCs w:val="22"/>
              </w:rPr>
              <w:t>265952.14</w:t>
            </w:r>
          </w:p>
        </w:tc>
      </w:tr>
    </w:tbl>
    <w:p w:rsidR="00EC302F" w:rsidRDefault="00EC302F" w:rsidP="00EC302F">
      <w:pPr>
        <w:widowControl w:val="0"/>
        <w:spacing w:after="160" w:line="360" w:lineRule="auto"/>
        <w:ind w:firstLine="567"/>
        <w:jc w:val="center"/>
        <w:rPr>
          <w:rFonts w:ascii="Sylfaen" w:hAnsi="Sylfaen"/>
          <w:lang w:val="hy-AM"/>
        </w:rPr>
      </w:pPr>
    </w:p>
    <w:p w:rsidR="000A359E" w:rsidRDefault="004A1770" w:rsidP="004A1770">
      <w:pPr>
        <w:widowControl w:val="0"/>
        <w:tabs>
          <w:tab w:val="left" w:pos="8910"/>
        </w:tabs>
        <w:spacing w:after="160" w:line="360" w:lineRule="auto"/>
        <w:ind w:firstLine="567"/>
        <w:rPr>
          <w:rFonts w:ascii="Sylfaen" w:hAnsi="Sylfaen"/>
          <w:lang w:val="hy-AM"/>
        </w:rPr>
      </w:pPr>
      <w:r>
        <w:rPr>
          <w:rFonts w:ascii="Sylfaen" w:hAnsi="Sylfaen"/>
          <w:lang w:val="hy-AM"/>
        </w:rPr>
        <w:tab/>
      </w:r>
    </w:p>
    <w:p w:rsidR="000A359E" w:rsidRDefault="000A359E" w:rsidP="00BB28C8">
      <w:pPr>
        <w:widowControl w:val="0"/>
        <w:spacing w:after="160" w:line="360" w:lineRule="auto"/>
        <w:ind w:firstLine="567"/>
        <w:jc w:val="center"/>
        <w:rPr>
          <w:rFonts w:ascii="Sylfaen" w:hAnsi="Sylfaen"/>
          <w:lang w:val="hy-AM"/>
        </w:rPr>
      </w:pPr>
    </w:p>
    <w:p w:rsidR="0059753F" w:rsidRPr="004B50B6" w:rsidRDefault="0059753F" w:rsidP="0059753F">
      <w:pPr>
        <w:pStyle w:val="HTML"/>
        <w:shd w:val="clear" w:color="auto" w:fill="F8F9FA"/>
        <w:rPr>
          <w:rStyle w:val="y2iqfc"/>
          <w:rFonts w:ascii="Sylfaen" w:hAnsi="Sylfaen"/>
          <w:b/>
          <w:color w:val="202124"/>
          <w:sz w:val="22"/>
          <w:szCs w:val="22"/>
          <w:u w:val="single"/>
        </w:rPr>
      </w:pPr>
      <w:r w:rsidRPr="004B50B6">
        <w:rPr>
          <w:rStyle w:val="y2iqfc"/>
          <w:rFonts w:ascii="Sylfaen" w:hAnsi="Sylfaen"/>
          <w:b/>
          <w:color w:val="202124"/>
          <w:sz w:val="22"/>
          <w:szCs w:val="22"/>
          <w:lang w:val="hy-AM"/>
        </w:rPr>
        <w:t xml:space="preserve">                </w:t>
      </w:r>
      <w:r>
        <w:rPr>
          <w:rStyle w:val="y2iqfc"/>
          <w:rFonts w:ascii="Sylfaen" w:hAnsi="Sylfaen"/>
          <w:b/>
          <w:color w:val="202124"/>
          <w:sz w:val="22"/>
          <w:szCs w:val="22"/>
          <w:lang w:val="hy-AM"/>
        </w:rPr>
        <w:t xml:space="preserve">                              </w:t>
      </w:r>
      <w:r w:rsidRPr="004B50B6">
        <w:rPr>
          <w:rStyle w:val="y2iqfc"/>
          <w:rFonts w:ascii="Sylfaen" w:hAnsi="Sylfaen"/>
          <w:b/>
          <w:color w:val="202124"/>
          <w:sz w:val="22"/>
          <w:szCs w:val="22"/>
          <w:u w:val="single"/>
        </w:rPr>
        <w:t>ТЕХНИЧЕСКОЕ ЗАДАНИЕ</w:t>
      </w:r>
    </w:p>
    <w:p w:rsidR="003936D7" w:rsidRPr="003936D7" w:rsidRDefault="003936D7" w:rsidP="003936D7">
      <w:pPr>
        <w:widowControl w:val="0"/>
        <w:spacing w:after="160"/>
        <w:rPr>
          <w:rStyle w:val="y2iqfc"/>
          <w:rFonts w:ascii="Sylfaen" w:hAnsi="Sylfaen" w:cs="Courier New"/>
          <w:b/>
          <w:color w:val="202124"/>
          <w:sz w:val="22"/>
          <w:szCs w:val="22"/>
          <w:lang w:bidi="ar-SA"/>
        </w:rPr>
      </w:pPr>
      <w:r w:rsidRPr="003936D7">
        <w:rPr>
          <w:rStyle w:val="y2iqfc"/>
          <w:rFonts w:ascii="Sylfaen" w:hAnsi="Sylfaen" w:cs="Courier New"/>
          <w:b/>
          <w:color w:val="202124"/>
          <w:sz w:val="22"/>
          <w:szCs w:val="22"/>
          <w:lang w:bidi="ar-SA"/>
        </w:rPr>
        <w:t>1. Выполнить работы в соответствии со строительными нормами, правилами и техническими условиями,</w:t>
      </w:r>
    </w:p>
    <w:p w:rsidR="003936D7" w:rsidRPr="003936D7" w:rsidRDefault="003936D7" w:rsidP="003936D7">
      <w:pPr>
        <w:widowControl w:val="0"/>
        <w:spacing w:after="160"/>
        <w:rPr>
          <w:rStyle w:val="y2iqfc"/>
          <w:rFonts w:ascii="Sylfaen" w:hAnsi="Sylfaen" w:cs="Courier New"/>
          <w:b/>
          <w:color w:val="202124"/>
          <w:sz w:val="22"/>
          <w:szCs w:val="22"/>
          <w:lang w:bidi="ar-SA"/>
        </w:rPr>
      </w:pPr>
      <w:r w:rsidRPr="003936D7">
        <w:rPr>
          <w:rStyle w:val="y2iqfc"/>
          <w:rFonts w:ascii="Sylfaen" w:hAnsi="Sylfaen" w:cs="Courier New"/>
          <w:b/>
          <w:color w:val="202124"/>
          <w:sz w:val="22"/>
          <w:szCs w:val="22"/>
          <w:lang w:bidi="ar-SA"/>
        </w:rPr>
        <w:t>2. Обеспечить наличие документов, удостоверяющих качество строительных материалов, используемых при строительстве (технические паспорта и др.) և их соответствие стандартам, техническим и другим нормативным требованиям.</w:t>
      </w:r>
    </w:p>
    <w:p w:rsidR="003936D7" w:rsidRPr="003936D7" w:rsidRDefault="003936D7" w:rsidP="003936D7">
      <w:pPr>
        <w:widowControl w:val="0"/>
        <w:spacing w:after="160"/>
        <w:rPr>
          <w:rStyle w:val="y2iqfc"/>
          <w:rFonts w:ascii="Sylfaen" w:hAnsi="Sylfaen" w:cs="Courier New"/>
          <w:b/>
          <w:color w:val="202124"/>
          <w:sz w:val="22"/>
          <w:szCs w:val="22"/>
          <w:lang w:bidi="ar-SA"/>
        </w:rPr>
      </w:pPr>
      <w:r w:rsidRPr="003936D7">
        <w:rPr>
          <w:rStyle w:val="y2iqfc"/>
          <w:rFonts w:ascii="Sylfaen" w:hAnsi="Sylfaen" w:cs="Courier New"/>
          <w:b/>
          <w:color w:val="202124"/>
          <w:sz w:val="22"/>
          <w:szCs w:val="22"/>
          <w:lang w:bidi="ar-SA"/>
        </w:rPr>
        <w:t>3. Составить акты выполненных работ в установленном порядке, провести все необходимые лабораторные исследования с участием заинтересованных организаций, составив их акты.</w:t>
      </w:r>
    </w:p>
    <w:p w:rsidR="003936D7" w:rsidRPr="003936D7" w:rsidRDefault="003936D7" w:rsidP="003936D7">
      <w:pPr>
        <w:widowControl w:val="0"/>
        <w:spacing w:after="160"/>
        <w:rPr>
          <w:rStyle w:val="y2iqfc"/>
          <w:rFonts w:ascii="Sylfaen" w:hAnsi="Sylfaen" w:cs="Courier New"/>
          <w:b/>
          <w:color w:val="202124"/>
          <w:sz w:val="22"/>
          <w:szCs w:val="22"/>
          <w:lang w:bidi="ar-SA"/>
        </w:rPr>
      </w:pPr>
      <w:r w:rsidRPr="003936D7">
        <w:rPr>
          <w:rStyle w:val="y2iqfc"/>
          <w:rFonts w:ascii="Sylfaen" w:hAnsi="Sylfaen" w:cs="Courier New"/>
          <w:b/>
          <w:color w:val="202124"/>
          <w:sz w:val="22"/>
          <w:szCs w:val="22"/>
          <w:lang w:bidi="ar-SA"/>
        </w:rPr>
        <w:t>4. Подрядчик обязан строго соблюдать график работ.</w:t>
      </w:r>
    </w:p>
    <w:p w:rsidR="003936D7" w:rsidRPr="003936D7" w:rsidRDefault="003936D7" w:rsidP="003936D7">
      <w:pPr>
        <w:widowControl w:val="0"/>
        <w:spacing w:after="160" w:line="360" w:lineRule="auto"/>
        <w:rPr>
          <w:rStyle w:val="y2iqfc"/>
          <w:rFonts w:ascii="Sylfaen" w:hAnsi="Sylfaen" w:cs="Courier New"/>
          <w:b/>
          <w:color w:val="202124"/>
          <w:sz w:val="22"/>
          <w:szCs w:val="22"/>
          <w:lang w:bidi="ar-SA"/>
        </w:rPr>
      </w:pPr>
    </w:p>
    <w:p w:rsidR="0059753F" w:rsidRDefault="003936D7" w:rsidP="003936D7">
      <w:pPr>
        <w:widowControl w:val="0"/>
        <w:spacing w:after="160" w:line="360" w:lineRule="auto"/>
        <w:rPr>
          <w:rFonts w:ascii="GHEA Grapalat" w:hAnsi="GHEA Grapalat"/>
          <w:i/>
        </w:rPr>
      </w:pPr>
      <w:r w:rsidRPr="00703F20">
        <w:rPr>
          <w:rStyle w:val="y2iqfc"/>
          <w:rFonts w:ascii="Sylfaen" w:hAnsi="Sylfaen" w:cs="Courier New"/>
          <w:b/>
          <w:color w:val="202124"/>
          <w:sz w:val="22"/>
          <w:szCs w:val="22"/>
          <w:highlight w:val="yellow"/>
          <w:lang w:bidi="ar-SA"/>
        </w:rPr>
        <w:t>Прикрепил /с файлом word/ приводим минимальные требования к работе</w:t>
      </w:r>
    </w:p>
    <w:p w:rsidR="0059753F" w:rsidRPr="00C73AC1" w:rsidRDefault="0059753F" w:rsidP="0059753F">
      <w:pPr>
        <w:pStyle w:val="HTML"/>
        <w:shd w:val="clear" w:color="auto" w:fill="F8F9FA"/>
        <w:spacing w:line="540" w:lineRule="atLeast"/>
        <w:rPr>
          <w:rFonts w:ascii="Sylfaen" w:hAnsi="Sylfaen"/>
          <w:color w:val="202124"/>
          <w:sz w:val="22"/>
          <w:szCs w:val="22"/>
        </w:rPr>
      </w:pPr>
      <w:r w:rsidRPr="009F3DC7">
        <w:rPr>
          <w:rFonts w:ascii="GHEA Grapalat" w:hAnsi="GHEA Grapalat"/>
        </w:rPr>
        <w:t>* Подрядчик выполняет работы по адресу</w:t>
      </w:r>
      <w:r w:rsidRPr="00517562">
        <w:rPr>
          <w:rFonts w:ascii="GHEA Grapalat" w:hAnsi="GHEA Grapalat"/>
        </w:rPr>
        <w:t xml:space="preserve"> </w:t>
      </w:r>
      <w:r w:rsidRPr="0017009D">
        <w:rPr>
          <w:rStyle w:val="70"/>
          <w:rFonts w:ascii="inherit" w:hAnsi="inherit"/>
          <w:color w:val="202124"/>
          <w:sz w:val="42"/>
          <w:szCs w:val="42"/>
        </w:rPr>
        <w:t xml:space="preserve"> </w:t>
      </w:r>
      <w:r w:rsidRPr="00C73AC1">
        <w:rPr>
          <w:rStyle w:val="y2iqfc"/>
          <w:rFonts w:ascii="Sylfaen" w:hAnsi="Sylfaen"/>
          <w:color w:val="202124"/>
          <w:sz w:val="22"/>
          <w:szCs w:val="22"/>
        </w:rPr>
        <w:t xml:space="preserve">Поселок </w:t>
      </w:r>
      <w:r w:rsidR="003936D7" w:rsidRPr="003936D7">
        <w:rPr>
          <w:rStyle w:val="y2iqfc"/>
          <w:rFonts w:ascii="Sylfaen" w:hAnsi="Sylfaen"/>
          <w:color w:val="202124"/>
          <w:sz w:val="22"/>
          <w:szCs w:val="22"/>
        </w:rPr>
        <w:t>Карнут</w:t>
      </w:r>
      <w:r w:rsidRPr="00C73AC1">
        <w:rPr>
          <w:rStyle w:val="y2iqfc"/>
          <w:rFonts w:ascii="Sylfaen" w:hAnsi="Sylfaen"/>
          <w:color w:val="202124"/>
          <w:sz w:val="22"/>
          <w:szCs w:val="22"/>
        </w:rPr>
        <w:t xml:space="preserve"> Ахурянской общины</w:t>
      </w:r>
    </w:p>
    <w:p w:rsidR="0059753F" w:rsidRPr="009F3DC7" w:rsidRDefault="0059753F" w:rsidP="0059753F">
      <w:pPr>
        <w:widowControl w:val="0"/>
        <w:spacing w:after="160" w:line="360" w:lineRule="auto"/>
        <w:ind w:firstLine="567"/>
        <w:rPr>
          <w:rFonts w:ascii="GHEA Grapalat" w:hAnsi="GHEA Grapalat"/>
          <w:i/>
        </w:rPr>
      </w:pPr>
      <w:r w:rsidRPr="009F3DC7">
        <w:rPr>
          <w:rFonts w:ascii="GHEA Grapalat" w:hAnsi="GHEA Grapalat"/>
        </w:rPr>
        <w:t>.</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Pr="009F3DC7" w:rsidRDefault="00BB28C8" w:rsidP="00703F20">
      <w:pPr>
        <w:jc w:val="right"/>
        <w:rPr>
          <w:rFonts w:ascii="GHEA Grapalat" w:hAnsi="GHEA Grapalat" w:cs="Arial"/>
          <w:i/>
        </w:rPr>
      </w:pPr>
      <w:r>
        <w:rPr>
          <w:rFonts w:ascii="GHEA Grapalat" w:hAnsi="GHEA Grapalat"/>
          <w:i/>
        </w:rPr>
        <w:br w:type="page"/>
      </w: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4B3C9E" w:rsidRPr="009F3DC7" w:rsidRDefault="00BB28C8" w:rsidP="004B3C9E">
      <w:pPr>
        <w:widowControl w:val="0"/>
        <w:spacing w:after="160" w:line="360" w:lineRule="auto"/>
        <w:ind w:firstLine="567"/>
        <w:jc w:val="center"/>
        <w:rPr>
          <w:rFonts w:ascii="GHEA Grapalat" w:hAnsi="GHEA Grapalat" w:cs="Arial"/>
          <w:b/>
        </w:rPr>
      </w:pPr>
      <w:r w:rsidRPr="009F3DC7">
        <w:rPr>
          <w:rFonts w:ascii="GHEA Grapalat" w:hAnsi="GHEA Grapalat"/>
          <w:b/>
        </w:rPr>
        <w:t>ВЫПОЛНЕНИЯ РАБОТ</w:t>
      </w:r>
      <w:r w:rsidRPr="009F3DC7">
        <w:rPr>
          <w:rFonts w:ascii="GHEA Grapalat" w:hAnsi="GHEA Grapalat"/>
        </w:rPr>
        <w:t xml:space="preserve"> </w:t>
      </w:r>
      <w:r w:rsidR="000027FC" w:rsidRPr="009F3DC7">
        <w:rPr>
          <w:rFonts w:ascii="GHEA Grapalat" w:hAnsi="GHEA Grapalat"/>
        </w:rPr>
        <w:t>"</w:t>
      </w:r>
      <w:r w:rsidR="004B3C9E" w:rsidRPr="004B3C9E">
        <w:rPr>
          <w:rFonts w:ascii="GHEA Grapalat" w:hAnsi="GHEA Grapalat" w:cs="Arial"/>
          <w:b/>
        </w:rPr>
        <w:t xml:space="preserve"> </w:t>
      </w:r>
      <w:r w:rsidR="004B3C9E" w:rsidRPr="008205A4">
        <w:rPr>
          <w:rFonts w:ascii="GHEA Grapalat" w:hAnsi="GHEA Grapalat" w:cs="Arial"/>
          <w:b/>
        </w:rPr>
        <w:t>Строительство детского сада в поселке Карнут, община Ахурян, Ширакская область, РА</w:t>
      </w:r>
    </w:p>
    <w:p w:rsidR="00BB28C8" w:rsidRPr="009F3DC7" w:rsidRDefault="00BB28C8" w:rsidP="004B3C9E">
      <w:pPr>
        <w:jc w:val="center"/>
        <w:rPr>
          <w:rFonts w:ascii="GHEA Grapalat" w:hAnsi="GHEA Grapalat"/>
          <w:b/>
        </w:rPr>
      </w:pPr>
      <w:r w:rsidRPr="009F3DC7">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543"/>
        <w:gridCol w:w="2268"/>
        <w:gridCol w:w="1985"/>
      </w:tblGrid>
      <w:tr w:rsidR="00BB28C8" w:rsidRPr="009F3DC7" w:rsidTr="008D22B1">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543"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253"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3"/>
              <w:t>**</w:t>
            </w:r>
          </w:p>
        </w:tc>
      </w:tr>
      <w:tr w:rsidR="00BB28C8" w:rsidRPr="009F3DC7" w:rsidTr="008D22B1">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3543" w:type="dxa"/>
            <w:vMerge/>
          </w:tcPr>
          <w:p w:rsidR="00BB28C8" w:rsidRPr="00517562" w:rsidRDefault="00BB28C8" w:rsidP="003D2146">
            <w:pPr>
              <w:widowControl w:val="0"/>
              <w:spacing w:after="120"/>
              <w:rPr>
                <w:rFonts w:ascii="GHEA Grapalat" w:hAnsi="GHEA Grapalat"/>
                <w:sz w:val="20"/>
                <w:szCs w:val="20"/>
              </w:rPr>
            </w:pPr>
          </w:p>
        </w:tc>
        <w:tc>
          <w:tcPr>
            <w:tcW w:w="2268"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5"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300C8" w:rsidRPr="009F3DC7" w:rsidTr="008D22B1">
        <w:trPr>
          <w:trHeight w:val="586"/>
          <w:jc w:val="center"/>
        </w:trPr>
        <w:tc>
          <w:tcPr>
            <w:tcW w:w="816" w:type="dxa"/>
            <w:vAlign w:val="center"/>
          </w:tcPr>
          <w:p w:rsidR="00B300C8" w:rsidRDefault="00B300C8" w:rsidP="00B300C8">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3543" w:type="dxa"/>
          </w:tcPr>
          <w:p w:rsidR="00B300C8" w:rsidRPr="001B636C" w:rsidRDefault="00B300C8" w:rsidP="00B300C8">
            <w:r w:rsidRPr="001B636C">
              <w:t>Лабораторные тесты</w:t>
            </w:r>
          </w:p>
        </w:tc>
        <w:tc>
          <w:tcPr>
            <w:tcW w:w="2268" w:type="dxa"/>
          </w:tcPr>
          <w:p w:rsidR="00B300C8" w:rsidRDefault="00B300C8" w:rsidP="00B300C8">
            <w:r w:rsidRPr="00587717">
              <w:t>После подписания соглашения</w:t>
            </w:r>
          </w:p>
        </w:tc>
        <w:tc>
          <w:tcPr>
            <w:tcW w:w="1985" w:type="dxa"/>
          </w:tcPr>
          <w:p w:rsidR="00B300C8" w:rsidRPr="00183C91" w:rsidRDefault="00265AF8" w:rsidP="00B300C8">
            <w:r>
              <w:rPr>
                <w:lang w:val="en-US"/>
              </w:rPr>
              <w:t>300</w:t>
            </w:r>
            <w:r w:rsidR="00B300C8" w:rsidRPr="00183C91">
              <w:t xml:space="preserve"> дней</w:t>
            </w:r>
          </w:p>
        </w:tc>
      </w:tr>
      <w:tr w:rsidR="007B508D" w:rsidRPr="009F3DC7" w:rsidTr="007B508D">
        <w:trPr>
          <w:trHeight w:val="586"/>
          <w:jc w:val="center"/>
        </w:trPr>
        <w:tc>
          <w:tcPr>
            <w:tcW w:w="816" w:type="dxa"/>
            <w:vAlign w:val="center"/>
          </w:tcPr>
          <w:p w:rsidR="007B508D" w:rsidRDefault="007B508D" w:rsidP="007B508D">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3543" w:type="dxa"/>
            <w:vAlign w:val="center"/>
          </w:tcPr>
          <w:p w:rsidR="007B508D" w:rsidRPr="00744CC3" w:rsidRDefault="007B508D" w:rsidP="007B508D">
            <w:pPr>
              <w:rPr>
                <w:rFonts w:asciiTheme="minorHAnsi" w:hAnsiTheme="minorHAnsi" w:cs="Calibri"/>
                <w:color w:val="000000"/>
                <w:sz w:val="22"/>
                <w:szCs w:val="22"/>
              </w:rPr>
            </w:pPr>
            <w:r w:rsidRPr="007B508D">
              <w:rPr>
                <w:rFonts w:ascii="Calibri" w:hAnsi="Calibri" w:cs="Calibri"/>
                <w:sz w:val="20"/>
                <w:szCs w:val="20"/>
              </w:rPr>
              <w:t>подготовительный</w:t>
            </w:r>
            <w:r w:rsidRPr="007B508D">
              <w:rPr>
                <w:rFonts w:ascii="Arial Armenian" w:hAnsi="Arial Armenian"/>
                <w:sz w:val="20"/>
                <w:szCs w:val="20"/>
              </w:rPr>
              <w:t xml:space="preserve"> </w:t>
            </w:r>
            <w:r w:rsidRPr="007B508D">
              <w:rPr>
                <w:rFonts w:ascii="Calibri" w:hAnsi="Calibri" w:cs="Calibri"/>
                <w:sz w:val="20"/>
                <w:szCs w:val="20"/>
              </w:rPr>
              <w:t>этап</w:t>
            </w:r>
            <w:r w:rsidRPr="007B508D">
              <w:rPr>
                <w:rFonts w:ascii="Arial Armenian" w:hAnsi="Arial Armenian"/>
                <w:sz w:val="20"/>
                <w:szCs w:val="20"/>
                <w:highlight w:val="red"/>
              </w:rPr>
              <w:t xml:space="preserve"> </w:t>
            </w:r>
            <w:r w:rsidRPr="00292BA5">
              <w:rPr>
                <w:rFonts w:ascii="Arial Armenian" w:hAnsi="Arial Armenian"/>
                <w:b/>
                <w:sz w:val="20"/>
                <w:szCs w:val="20"/>
                <w:highlight w:val="red"/>
              </w:rPr>
              <w:t>/</w:t>
            </w:r>
            <w:r w:rsidRPr="00292BA5">
              <w:rPr>
                <w:rFonts w:asciiTheme="minorHAnsi" w:hAnsiTheme="minorHAnsi"/>
                <w:b/>
                <w:sz w:val="20"/>
                <w:szCs w:val="20"/>
                <w:highlight w:val="red"/>
              </w:rPr>
              <w:t xml:space="preserve">I </w:t>
            </w:r>
            <w:r w:rsidR="001D3EE0">
              <w:rPr>
                <w:rFonts w:asciiTheme="minorHAnsi" w:hAnsiTheme="minorHAnsi"/>
                <w:b/>
                <w:sz w:val="20"/>
                <w:szCs w:val="20"/>
                <w:highlight w:val="red"/>
              </w:rPr>
              <w:t>этап</w:t>
            </w:r>
            <w:r w:rsidRPr="00292BA5">
              <w:rPr>
                <w:rFonts w:asciiTheme="minorHAnsi" w:hAnsiTheme="minorHAnsi"/>
                <w:b/>
                <w:sz w:val="20"/>
                <w:szCs w:val="20"/>
                <w:highlight w:val="red"/>
              </w:rPr>
              <w:t>/</w:t>
            </w:r>
          </w:p>
        </w:tc>
        <w:tc>
          <w:tcPr>
            <w:tcW w:w="2268" w:type="dxa"/>
          </w:tcPr>
          <w:p w:rsidR="007B508D" w:rsidRDefault="007B508D" w:rsidP="007B508D">
            <w:r w:rsidRPr="00587717">
              <w:t>После подписания соглашения</w:t>
            </w:r>
          </w:p>
        </w:tc>
        <w:tc>
          <w:tcPr>
            <w:tcW w:w="1985" w:type="dxa"/>
          </w:tcPr>
          <w:p w:rsidR="007B508D" w:rsidRPr="00183C91" w:rsidRDefault="00265AF8" w:rsidP="007B508D">
            <w:r>
              <w:t>10</w:t>
            </w:r>
            <w:r w:rsidR="007B508D" w:rsidRPr="00183C91">
              <w:t xml:space="preserve"> дней</w:t>
            </w:r>
          </w:p>
        </w:tc>
      </w:tr>
      <w:tr w:rsidR="007B508D" w:rsidRPr="009F3DC7" w:rsidTr="007B508D">
        <w:trPr>
          <w:trHeight w:val="586"/>
          <w:jc w:val="center"/>
        </w:trPr>
        <w:tc>
          <w:tcPr>
            <w:tcW w:w="816" w:type="dxa"/>
            <w:vAlign w:val="center"/>
          </w:tcPr>
          <w:p w:rsidR="007B508D" w:rsidRDefault="007B508D" w:rsidP="007B508D">
            <w:pPr>
              <w:jc w:val="center"/>
              <w:rPr>
                <w:rFonts w:ascii="GHEA Grapalat" w:hAnsi="GHEA Grapalat" w:cs="Calibri"/>
                <w:color w:val="000000"/>
                <w:sz w:val="22"/>
                <w:szCs w:val="22"/>
              </w:rPr>
            </w:pPr>
            <w:r>
              <w:rPr>
                <w:rFonts w:ascii="GHEA Grapalat" w:hAnsi="GHEA Grapalat" w:cs="Calibri"/>
                <w:color w:val="000000"/>
                <w:sz w:val="22"/>
                <w:szCs w:val="22"/>
              </w:rPr>
              <w:t>2</w:t>
            </w:r>
          </w:p>
        </w:tc>
        <w:tc>
          <w:tcPr>
            <w:tcW w:w="3543" w:type="dxa"/>
            <w:vAlign w:val="center"/>
          </w:tcPr>
          <w:p w:rsidR="007B508D" w:rsidRDefault="007B508D" w:rsidP="007B508D">
            <w:pPr>
              <w:rPr>
                <w:rFonts w:ascii="GHEA Grapalat" w:hAnsi="GHEA Grapalat" w:cs="Calibri"/>
                <w:color w:val="000000"/>
                <w:sz w:val="22"/>
                <w:szCs w:val="22"/>
              </w:rPr>
            </w:pPr>
            <w:r w:rsidRPr="007B508D">
              <w:rPr>
                <w:rFonts w:ascii="Calibri" w:hAnsi="Calibri" w:cs="Calibri"/>
                <w:sz w:val="20"/>
                <w:szCs w:val="20"/>
              </w:rPr>
              <w:t>подземные</w:t>
            </w:r>
            <w:r w:rsidRPr="007B508D">
              <w:rPr>
                <w:rFonts w:ascii="Arial Armenian" w:hAnsi="Arial Armenian"/>
                <w:sz w:val="20"/>
                <w:szCs w:val="20"/>
              </w:rPr>
              <w:t xml:space="preserve"> </w:t>
            </w:r>
            <w:r w:rsidRPr="007B508D">
              <w:rPr>
                <w:rFonts w:ascii="Calibri" w:hAnsi="Calibri" w:cs="Calibri"/>
                <w:sz w:val="20"/>
                <w:szCs w:val="20"/>
              </w:rPr>
              <w:t>работы</w:t>
            </w:r>
            <w:r w:rsidRPr="00292BA5">
              <w:rPr>
                <w:rFonts w:ascii="Arial Armenian" w:hAnsi="Arial Armenian"/>
                <w:b/>
                <w:sz w:val="20"/>
                <w:szCs w:val="20"/>
                <w:highlight w:val="red"/>
              </w:rPr>
              <w:t>/</w:t>
            </w:r>
            <w:r w:rsidRPr="00292BA5">
              <w:rPr>
                <w:rFonts w:asciiTheme="minorHAnsi" w:hAnsiTheme="minorHAnsi"/>
                <w:b/>
                <w:sz w:val="20"/>
                <w:szCs w:val="20"/>
                <w:highlight w:val="red"/>
              </w:rPr>
              <w:t xml:space="preserve">I </w:t>
            </w:r>
            <w:r w:rsidR="001D3EE0">
              <w:rPr>
                <w:rFonts w:asciiTheme="minorHAnsi" w:hAnsiTheme="minorHAnsi"/>
                <w:b/>
                <w:sz w:val="20"/>
                <w:szCs w:val="20"/>
                <w:highlight w:val="red"/>
              </w:rPr>
              <w:t>этап</w:t>
            </w:r>
            <w:r w:rsidRPr="00292BA5">
              <w:rPr>
                <w:rFonts w:asciiTheme="minorHAnsi" w:hAnsiTheme="minorHAnsi"/>
                <w:b/>
                <w:sz w:val="20"/>
                <w:szCs w:val="20"/>
                <w:highlight w:val="red"/>
              </w:rPr>
              <w:t>/</w:t>
            </w:r>
            <w:r w:rsidRPr="00221CE2">
              <w:rPr>
                <w:rFonts w:ascii="Arial Armenian" w:hAnsi="Arial Armenian"/>
                <w:sz w:val="20"/>
                <w:szCs w:val="20"/>
              </w:rPr>
              <w:t xml:space="preserve">                </w:t>
            </w:r>
          </w:p>
        </w:tc>
        <w:tc>
          <w:tcPr>
            <w:tcW w:w="2268" w:type="dxa"/>
          </w:tcPr>
          <w:p w:rsidR="007B508D" w:rsidRDefault="007B508D" w:rsidP="007B508D">
            <w:r w:rsidRPr="00587717">
              <w:t>После подписания соглашения</w:t>
            </w:r>
          </w:p>
        </w:tc>
        <w:tc>
          <w:tcPr>
            <w:tcW w:w="1985" w:type="dxa"/>
          </w:tcPr>
          <w:p w:rsidR="007B508D" w:rsidRPr="00183C91" w:rsidRDefault="00265AF8" w:rsidP="007B508D">
            <w:r>
              <w:t>40</w:t>
            </w:r>
            <w:r w:rsidR="007B508D" w:rsidRPr="00183C91">
              <w:t xml:space="preserve"> дней</w:t>
            </w:r>
          </w:p>
        </w:tc>
      </w:tr>
      <w:tr w:rsidR="007B508D" w:rsidRPr="009F3DC7" w:rsidTr="007B508D">
        <w:trPr>
          <w:trHeight w:val="586"/>
          <w:jc w:val="center"/>
        </w:trPr>
        <w:tc>
          <w:tcPr>
            <w:tcW w:w="816" w:type="dxa"/>
            <w:vAlign w:val="center"/>
          </w:tcPr>
          <w:p w:rsidR="007B508D" w:rsidRDefault="007B508D" w:rsidP="007B508D">
            <w:pPr>
              <w:jc w:val="center"/>
              <w:rPr>
                <w:rFonts w:ascii="GHEA Grapalat" w:hAnsi="GHEA Grapalat" w:cs="Calibri"/>
                <w:color w:val="000000"/>
                <w:sz w:val="22"/>
                <w:szCs w:val="22"/>
              </w:rPr>
            </w:pPr>
            <w:r>
              <w:rPr>
                <w:rFonts w:ascii="GHEA Grapalat" w:hAnsi="GHEA Grapalat" w:cs="Calibri"/>
                <w:color w:val="000000"/>
                <w:sz w:val="22"/>
                <w:szCs w:val="22"/>
              </w:rPr>
              <w:t>3</w:t>
            </w:r>
          </w:p>
        </w:tc>
        <w:tc>
          <w:tcPr>
            <w:tcW w:w="3543" w:type="dxa"/>
            <w:vAlign w:val="center"/>
          </w:tcPr>
          <w:p w:rsidR="007B508D" w:rsidRDefault="007B508D" w:rsidP="007B508D">
            <w:pPr>
              <w:rPr>
                <w:rFonts w:ascii="GHEA Grapalat" w:hAnsi="GHEA Grapalat" w:cs="Calibri"/>
                <w:color w:val="000000"/>
                <w:sz w:val="22"/>
                <w:szCs w:val="22"/>
              </w:rPr>
            </w:pPr>
            <w:r w:rsidRPr="007B508D">
              <w:rPr>
                <w:rFonts w:ascii="Calibri" w:hAnsi="Calibri" w:cs="Calibri"/>
                <w:sz w:val="20"/>
                <w:szCs w:val="20"/>
              </w:rPr>
              <w:t>поверхностные</w:t>
            </w:r>
            <w:r w:rsidRPr="007B508D">
              <w:rPr>
                <w:rFonts w:ascii="Arial Armenian" w:hAnsi="Arial Armenian"/>
                <w:sz w:val="20"/>
                <w:szCs w:val="20"/>
              </w:rPr>
              <w:t xml:space="preserve"> </w:t>
            </w:r>
            <w:r w:rsidRPr="007B508D">
              <w:rPr>
                <w:rFonts w:ascii="Calibri" w:hAnsi="Calibri" w:cs="Calibri"/>
                <w:sz w:val="20"/>
                <w:szCs w:val="20"/>
              </w:rPr>
              <w:t>работы</w:t>
            </w:r>
            <w:r>
              <w:rPr>
                <w:rFonts w:ascii="Calibri" w:hAnsi="Calibri" w:cs="Calibri"/>
                <w:sz w:val="20"/>
                <w:szCs w:val="20"/>
                <w:lang w:val="en-US"/>
              </w:rPr>
              <w:t xml:space="preserve"> </w:t>
            </w:r>
            <w:r w:rsidRPr="00292BA5">
              <w:rPr>
                <w:rFonts w:ascii="Arial Armenian" w:hAnsi="Arial Armenian"/>
                <w:b/>
                <w:sz w:val="20"/>
                <w:szCs w:val="20"/>
                <w:highlight w:val="red"/>
              </w:rPr>
              <w:t>/</w:t>
            </w:r>
            <w:r w:rsidRPr="00292BA5">
              <w:rPr>
                <w:rFonts w:asciiTheme="minorHAnsi" w:hAnsiTheme="minorHAnsi"/>
                <w:b/>
                <w:sz w:val="20"/>
                <w:szCs w:val="20"/>
                <w:highlight w:val="red"/>
              </w:rPr>
              <w:t xml:space="preserve">I </w:t>
            </w:r>
            <w:r w:rsidR="001D3EE0">
              <w:rPr>
                <w:rFonts w:asciiTheme="minorHAnsi" w:hAnsiTheme="minorHAnsi"/>
                <w:b/>
                <w:sz w:val="20"/>
                <w:szCs w:val="20"/>
                <w:highlight w:val="red"/>
              </w:rPr>
              <w:t>этап</w:t>
            </w:r>
            <w:r w:rsidRPr="00292BA5">
              <w:rPr>
                <w:rFonts w:asciiTheme="minorHAnsi" w:hAnsiTheme="minorHAnsi"/>
                <w:b/>
                <w:sz w:val="20"/>
                <w:szCs w:val="20"/>
                <w:highlight w:val="red"/>
              </w:rPr>
              <w:t>/</w:t>
            </w:r>
            <w:r w:rsidRPr="00221CE2">
              <w:rPr>
                <w:rFonts w:ascii="Arial Armenian" w:hAnsi="Arial Armenian"/>
                <w:sz w:val="20"/>
                <w:szCs w:val="20"/>
              </w:rPr>
              <w:t xml:space="preserve">      </w:t>
            </w:r>
          </w:p>
        </w:tc>
        <w:tc>
          <w:tcPr>
            <w:tcW w:w="2268" w:type="dxa"/>
          </w:tcPr>
          <w:p w:rsidR="007B508D" w:rsidRDefault="007B508D" w:rsidP="007B508D">
            <w:r w:rsidRPr="00587717">
              <w:t>После подписания соглашения</w:t>
            </w:r>
          </w:p>
        </w:tc>
        <w:tc>
          <w:tcPr>
            <w:tcW w:w="1985" w:type="dxa"/>
          </w:tcPr>
          <w:p w:rsidR="007B508D" w:rsidRPr="00183C91" w:rsidRDefault="00265AF8" w:rsidP="007B508D">
            <w:r>
              <w:t>150</w:t>
            </w:r>
            <w:r w:rsidR="007B508D" w:rsidRPr="00183C91">
              <w:t xml:space="preserve"> дней</w:t>
            </w:r>
          </w:p>
        </w:tc>
      </w:tr>
      <w:tr w:rsidR="007B508D" w:rsidRPr="009F3DC7" w:rsidTr="007B508D">
        <w:trPr>
          <w:trHeight w:val="586"/>
          <w:jc w:val="center"/>
        </w:trPr>
        <w:tc>
          <w:tcPr>
            <w:tcW w:w="816" w:type="dxa"/>
            <w:vAlign w:val="center"/>
          </w:tcPr>
          <w:p w:rsidR="007B508D" w:rsidRDefault="007B508D" w:rsidP="007B508D">
            <w:pPr>
              <w:jc w:val="center"/>
              <w:rPr>
                <w:rFonts w:ascii="GHEA Grapalat" w:hAnsi="GHEA Grapalat" w:cs="Calibri"/>
                <w:color w:val="000000"/>
                <w:sz w:val="22"/>
                <w:szCs w:val="22"/>
              </w:rPr>
            </w:pPr>
            <w:r>
              <w:rPr>
                <w:rFonts w:ascii="GHEA Grapalat" w:hAnsi="GHEA Grapalat" w:cs="Calibri"/>
                <w:color w:val="000000"/>
                <w:sz w:val="22"/>
                <w:szCs w:val="22"/>
              </w:rPr>
              <w:t>4</w:t>
            </w:r>
          </w:p>
        </w:tc>
        <w:tc>
          <w:tcPr>
            <w:tcW w:w="3543" w:type="dxa"/>
            <w:vAlign w:val="center"/>
          </w:tcPr>
          <w:p w:rsidR="007B508D" w:rsidRPr="00292BA5" w:rsidRDefault="001D3EE0" w:rsidP="001D3EE0">
            <w:pPr>
              <w:rPr>
                <w:rFonts w:asciiTheme="minorHAnsi" w:hAnsiTheme="minorHAnsi" w:cs="Calibri"/>
                <w:b/>
                <w:color w:val="000000"/>
                <w:sz w:val="22"/>
                <w:szCs w:val="22"/>
                <w:lang w:val="hy-AM"/>
              </w:rPr>
            </w:pPr>
            <w:r w:rsidRPr="001D3EE0">
              <w:rPr>
                <w:rFonts w:asciiTheme="minorHAnsi" w:hAnsiTheme="minorHAnsi"/>
                <w:sz w:val="20"/>
                <w:szCs w:val="20"/>
              </w:rPr>
              <w:t>Этап</w:t>
            </w:r>
            <w:r w:rsidR="007B508D">
              <w:rPr>
                <w:rFonts w:ascii="Arial Armenian" w:hAnsi="Arial Armenian"/>
                <w:sz w:val="20"/>
                <w:szCs w:val="20"/>
              </w:rPr>
              <w:t xml:space="preserve"> </w:t>
            </w:r>
            <w:r>
              <w:rPr>
                <w:rFonts w:asciiTheme="minorHAnsi" w:hAnsiTheme="minorHAnsi"/>
                <w:sz w:val="20"/>
                <w:szCs w:val="20"/>
                <w:lang w:val="hy-AM"/>
              </w:rPr>
              <w:t>косметическ</w:t>
            </w:r>
            <w:r w:rsidRPr="001D3EE0">
              <w:rPr>
                <w:rFonts w:asciiTheme="minorHAnsi" w:hAnsiTheme="minorHAnsi"/>
                <w:sz w:val="20"/>
                <w:szCs w:val="20"/>
              </w:rPr>
              <w:t>ие</w:t>
            </w:r>
            <w:r w:rsidR="007B508D">
              <w:rPr>
                <w:rFonts w:asciiTheme="minorHAnsi" w:hAnsiTheme="minorHAnsi"/>
                <w:sz w:val="20"/>
                <w:szCs w:val="20"/>
                <w:lang w:val="hy-AM"/>
              </w:rPr>
              <w:t xml:space="preserve"> и завершенние работы  </w:t>
            </w:r>
            <w:r w:rsidR="007B508D" w:rsidRPr="00292BA5">
              <w:rPr>
                <w:rFonts w:asciiTheme="minorHAnsi" w:hAnsiTheme="minorHAnsi"/>
                <w:b/>
                <w:sz w:val="20"/>
                <w:szCs w:val="20"/>
                <w:highlight w:val="red"/>
                <w:lang w:val="hy-AM"/>
              </w:rPr>
              <w:t xml:space="preserve">/II </w:t>
            </w:r>
            <w:r>
              <w:rPr>
                <w:rFonts w:asciiTheme="minorHAnsi" w:hAnsiTheme="minorHAnsi"/>
                <w:b/>
                <w:sz w:val="20"/>
                <w:szCs w:val="20"/>
                <w:highlight w:val="red"/>
                <w:lang w:val="hy-AM"/>
              </w:rPr>
              <w:t>этап</w:t>
            </w:r>
            <w:r w:rsidR="007B508D" w:rsidRPr="00292BA5">
              <w:rPr>
                <w:rFonts w:asciiTheme="minorHAnsi" w:hAnsiTheme="minorHAnsi"/>
                <w:b/>
                <w:sz w:val="20"/>
                <w:szCs w:val="20"/>
                <w:highlight w:val="red"/>
                <w:lang w:val="hy-AM"/>
              </w:rPr>
              <w:t>/</w:t>
            </w:r>
          </w:p>
        </w:tc>
        <w:tc>
          <w:tcPr>
            <w:tcW w:w="2268" w:type="dxa"/>
          </w:tcPr>
          <w:p w:rsidR="007B508D" w:rsidRDefault="007B508D" w:rsidP="007B508D">
            <w:r w:rsidRPr="00587717">
              <w:t>После подписания соглашения</w:t>
            </w:r>
          </w:p>
        </w:tc>
        <w:tc>
          <w:tcPr>
            <w:tcW w:w="1985" w:type="dxa"/>
          </w:tcPr>
          <w:p w:rsidR="007B508D" w:rsidRPr="00183C91" w:rsidRDefault="00265AF8" w:rsidP="007B508D">
            <w:r>
              <w:t>10</w:t>
            </w:r>
            <w:r w:rsidR="007B508D" w:rsidRPr="00183C91">
              <w:t>0 дней</w:t>
            </w:r>
          </w:p>
        </w:tc>
      </w:tr>
      <w:tr w:rsidR="00BB28C8" w:rsidRPr="009F3DC7" w:rsidTr="008D22B1">
        <w:trPr>
          <w:cantSplit/>
          <w:trHeight w:val="586"/>
          <w:jc w:val="center"/>
        </w:trPr>
        <w:tc>
          <w:tcPr>
            <w:tcW w:w="4359"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268" w:type="dxa"/>
            <w:vAlign w:val="center"/>
          </w:tcPr>
          <w:p w:rsidR="00BB28C8" w:rsidRPr="00517562" w:rsidRDefault="00B300C8" w:rsidP="003D2146">
            <w:pPr>
              <w:widowControl w:val="0"/>
              <w:spacing w:after="120"/>
              <w:jc w:val="center"/>
              <w:rPr>
                <w:rFonts w:ascii="GHEA Grapalat" w:hAnsi="GHEA Grapalat"/>
                <w:b/>
                <w:sz w:val="20"/>
                <w:szCs w:val="20"/>
              </w:rPr>
            </w:pPr>
            <w:r w:rsidRPr="00587717">
              <w:t>После подписания соглашения</w:t>
            </w:r>
          </w:p>
        </w:tc>
        <w:tc>
          <w:tcPr>
            <w:tcW w:w="1985" w:type="dxa"/>
            <w:vAlign w:val="center"/>
          </w:tcPr>
          <w:p w:rsidR="00BB28C8" w:rsidRPr="00517562" w:rsidRDefault="00EF2CF5" w:rsidP="00EF2CF5">
            <w:pPr>
              <w:widowControl w:val="0"/>
              <w:spacing w:after="120"/>
              <w:ind w:firstLine="178"/>
              <w:jc w:val="center"/>
              <w:rPr>
                <w:rFonts w:ascii="GHEA Grapalat" w:hAnsi="GHEA Grapalat"/>
                <w:b/>
                <w:sz w:val="20"/>
                <w:szCs w:val="20"/>
              </w:rPr>
            </w:pPr>
            <w:r w:rsidRPr="00EF2CF5">
              <w:rPr>
                <w:rFonts w:ascii="GHEA Grapalat" w:hAnsi="GHEA Grapalat"/>
                <w:b/>
                <w:sz w:val="20"/>
                <w:szCs w:val="20"/>
              </w:rPr>
              <w:t>Итого: 300 дней, срок завершения работ I этапа 200 дней, но не позднее 10 декабря 2022 г.</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sidRPr="001D3EE0">
              <w:rPr>
                <w:rFonts w:ascii="GHEA Grapalat" w:hAnsi="GHEA Grapalat"/>
              </w:rPr>
              <w:t>_</w:t>
            </w: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25"/>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DE19F9">
          <w:footerReference w:type="default" r:id="rId11"/>
          <w:footnotePr>
            <w:pos w:val="beneathText"/>
          </w:footnotePr>
          <w:type w:val="nextColumn"/>
          <w:pgSz w:w="11907" w:h="16840" w:code="9"/>
          <w:pgMar w:top="993" w:right="850" w:bottom="1418" w:left="851"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C95" w:rsidRDefault="00561C95">
      <w:r>
        <w:separator/>
      </w:r>
    </w:p>
  </w:endnote>
  <w:endnote w:type="continuationSeparator" w:id="0">
    <w:p w:rsidR="00561C95" w:rsidRDefault="00561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832954"/>
      <w:docPartObj>
        <w:docPartGallery w:val="Page Numbers (Bottom of Page)"/>
        <w:docPartUnique/>
      </w:docPartObj>
    </w:sdtPr>
    <w:sdtEndPr>
      <w:rPr>
        <w:rFonts w:ascii="GHEA Grapalat" w:hAnsi="GHEA Grapalat"/>
        <w:sz w:val="24"/>
        <w:szCs w:val="24"/>
      </w:rPr>
    </w:sdtEndPr>
    <w:sdtContent>
      <w:p w:rsidR="007B508D" w:rsidRPr="003E450C" w:rsidRDefault="007B508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81EAC">
          <w:rPr>
            <w:rFonts w:ascii="GHEA Grapalat" w:hAnsi="GHEA Grapalat"/>
            <w:noProof/>
            <w:sz w:val="24"/>
            <w:szCs w:val="24"/>
          </w:rPr>
          <w:t>89</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C95" w:rsidRDefault="00561C95">
      <w:r>
        <w:separator/>
      </w:r>
    </w:p>
  </w:footnote>
  <w:footnote w:type="continuationSeparator" w:id="0">
    <w:p w:rsidR="00561C95" w:rsidRDefault="00561C95">
      <w:r>
        <w:continuationSeparator/>
      </w:r>
    </w:p>
  </w:footnote>
  <w:footnote w:id="1">
    <w:p w:rsidR="007B508D" w:rsidRPr="00793343" w:rsidRDefault="007B508D"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7B508D" w:rsidRPr="005C6670" w:rsidRDefault="007B508D" w:rsidP="007662A7">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7B508D" w:rsidRPr="005C6670" w:rsidRDefault="007B508D" w:rsidP="00FC69A8">
      <w:pPr>
        <w:pStyle w:val="af2"/>
        <w:jc w:val="both"/>
        <w:rPr>
          <w:rFonts w:asciiTheme="minorHAnsi" w:hAnsiTheme="minorHAnsi"/>
        </w:rPr>
      </w:pPr>
    </w:p>
    <w:p w:rsidR="007B508D" w:rsidRPr="00CD6B60" w:rsidRDefault="007B508D"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B508D" w:rsidRPr="00CD6B60" w:rsidRDefault="007B508D"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B508D" w:rsidRPr="002E4BC5" w:rsidRDefault="007B508D"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B508D" w:rsidRPr="003F2273" w:rsidRDefault="007B508D"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7B508D" w:rsidRDefault="007B508D"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7B508D" w:rsidRPr="00831D6D" w:rsidRDefault="007B508D"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B508D" w:rsidRPr="00831D6D" w:rsidRDefault="007B508D"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4">
    <w:p w:rsidR="007B508D" w:rsidRPr="00810F23" w:rsidRDefault="007B508D">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7B508D" w:rsidRPr="00FE2AA4" w:rsidRDefault="007B508D" w:rsidP="0095484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rsidR="007B508D" w:rsidRPr="00D44813" w:rsidRDefault="007B508D" w:rsidP="00C457A7">
      <w:pPr>
        <w:pStyle w:val="af2"/>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7B508D" w:rsidRPr="00D44813" w:rsidRDefault="007B508D"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7B508D" w:rsidRPr="00D44813" w:rsidRDefault="007B508D" w:rsidP="00C457A7">
      <w:pPr>
        <w:pStyle w:val="af2"/>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7B508D" w:rsidRPr="00D44813" w:rsidRDefault="007B508D" w:rsidP="00C457A7">
      <w:pPr>
        <w:pStyle w:val="af2"/>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7B508D" w:rsidRDefault="007B508D" w:rsidP="00C67FAB">
      <w:pPr>
        <w:pStyle w:val="af2"/>
        <w:jc w:val="both"/>
        <w:rPr>
          <w:rFonts w:asciiTheme="minorHAnsi" w:hAnsiTheme="minorHAnsi"/>
        </w:rPr>
      </w:pPr>
    </w:p>
    <w:p w:rsidR="007B508D" w:rsidRPr="005C22AE" w:rsidRDefault="007B508D" w:rsidP="00C67FAB">
      <w:pPr>
        <w:pStyle w:val="af2"/>
        <w:jc w:val="both"/>
        <w:rPr>
          <w:ins w:id="0" w:author="Vardan" w:date="2020-06-03T18:23:00Z"/>
          <w:rFonts w:ascii="GHEA Grapalat" w:hAnsi="GHEA Grapalat"/>
          <w:i/>
        </w:rPr>
      </w:pPr>
      <w:r w:rsidRPr="005C22AE">
        <w:rPr>
          <w:rStyle w:val="af6"/>
        </w:rPr>
        <w:t>12</w:t>
      </w:r>
      <w:r w:rsidRPr="005C22AE">
        <w:rPr>
          <w:rFonts w:ascii="GHEA Grapalat" w:hAnsi="GHEA Grapalat"/>
          <w:i/>
        </w:rPr>
        <w:t xml:space="preserve"> Если:</w:t>
      </w:r>
    </w:p>
    <w:p w:rsidR="007B508D" w:rsidRPr="005C22AE" w:rsidRDefault="007B508D" w:rsidP="008F43E8">
      <w:pPr>
        <w:pStyle w:val="af2"/>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7B508D" w:rsidRPr="0092041F" w:rsidRDefault="007B508D"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7B508D" w:rsidRPr="008F43E8" w:rsidRDefault="007B508D" w:rsidP="00C67FAB">
      <w:pPr>
        <w:pStyle w:val="af2"/>
        <w:jc w:val="both"/>
        <w:rPr>
          <w:rFonts w:ascii="GHEA Grapalat" w:hAnsi="GHEA Grapalat"/>
          <w:i/>
        </w:rPr>
      </w:pPr>
    </w:p>
  </w:footnote>
  <w:footnote w:id="7">
    <w:p w:rsidR="007B508D" w:rsidRPr="008E4439" w:rsidRDefault="007B508D"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7B508D" w:rsidRPr="000811C1" w:rsidRDefault="007B508D" w:rsidP="0027573B">
      <w:pPr>
        <w:pStyle w:val="af2"/>
        <w:rPr>
          <w:rFonts w:ascii="Sylfaen" w:hAnsi="Sylfaen"/>
          <w:sz w:val="18"/>
          <w:szCs w:val="18"/>
        </w:rPr>
      </w:pPr>
    </w:p>
  </w:footnote>
  <w:footnote w:id="8">
    <w:p w:rsidR="007B508D" w:rsidRPr="00A31673" w:rsidRDefault="007B50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7B508D" w:rsidRPr="00810F23" w:rsidRDefault="007B508D"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7B508D" w:rsidRPr="005F2C25" w:rsidRDefault="007B508D">
      <w:pPr>
        <w:pStyle w:val="af2"/>
        <w:rPr>
          <w:rFonts w:ascii="Times New Roman" w:hAnsi="Times New Roman"/>
        </w:rPr>
      </w:pPr>
    </w:p>
  </w:footnote>
  <w:footnote w:id="10">
    <w:p w:rsidR="007B508D" w:rsidRDefault="007B508D" w:rsidP="006B3E56">
      <w:pPr>
        <w:jc w:val="both"/>
      </w:pPr>
    </w:p>
    <w:p w:rsidR="007B508D" w:rsidRPr="00FC561F" w:rsidRDefault="007B508D" w:rsidP="00D15F26">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7B508D" w:rsidRPr="00FC561F" w:rsidRDefault="007B508D" w:rsidP="006B3E56">
      <w:pPr>
        <w:jc w:val="both"/>
        <w:rPr>
          <w:rFonts w:ascii="GHEA Grapalat" w:hAnsi="GHEA Grapalat"/>
          <w:i/>
          <w:sz w:val="20"/>
          <w:szCs w:val="20"/>
        </w:rPr>
      </w:pPr>
    </w:p>
    <w:p w:rsidR="007B508D" w:rsidRPr="007D41A3" w:rsidRDefault="007B508D"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B508D" w:rsidRPr="007D41A3" w:rsidRDefault="007B508D"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7B508D" w:rsidRPr="007D41A3" w:rsidRDefault="007B508D"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B508D" w:rsidRPr="00FF2A9C" w:rsidRDefault="007B508D" w:rsidP="00FF2A9C">
      <w:pPr>
        <w:jc w:val="both"/>
        <w:rPr>
          <w:rFonts w:ascii="GHEA Grapalat" w:hAnsi="GHEA Grapalat"/>
          <w:i/>
          <w:sz w:val="20"/>
          <w:szCs w:val="20"/>
          <w:lang w:val="af-ZA"/>
        </w:rPr>
      </w:pPr>
      <w:r w:rsidRPr="001849D9">
        <w:rPr>
          <w:rFonts w:ascii="GHEA Grapalat" w:hAnsi="GHEA Grapalat"/>
          <w:i/>
          <w:sz w:val="20"/>
          <w:szCs w:val="20"/>
        </w:rPr>
        <w:t xml:space="preserve"> </w:t>
      </w:r>
    </w:p>
  </w:footnote>
  <w:footnote w:id="11">
    <w:p w:rsidR="007B508D" w:rsidRPr="00990559" w:rsidRDefault="007B508D">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2">
    <w:p w:rsidR="007B508D" w:rsidRPr="00D3436F" w:rsidRDefault="007B508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7B508D" w:rsidRPr="00D3436F" w:rsidRDefault="007B508D">
      <w:pPr>
        <w:pStyle w:val="af2"/>
        <w:rPr>
          <w:lang w:val="es-ES"/>
        </w:rPr>
      </w:pPr>
    </w:p>
  </w:footnote>
  <w:footnote w:id="13">
    <w:p w:rsidR="007B508D" w:rsidRPr="008842CE" w:rsidRDefault="007B508D" w:rsidP="003D2FE2">
      <w:pPr>
        <w:pStyle w:val="af2"/>
        <w:jc w:val="both"/>
      </w:pPr>
    </w:p>
  </w:footnote>
  <w:footnote w:id="14">
    <w:p w:rsidR="007B508D" w:rsidRPr="008842CE" w:rsidRDefault="007B508D" w:rsidP="000A214C">
      <w:pPr>
        <w:pStyle w:val="af2"/>
        <w:jc w:val="both"/>
      </w:pPr>
    </w:p>
  </w:footnote>
  <w:footnote w:id="15">
    <w:p w:rsidR="007B508D" w:rsidRPr="00124BE9" w:rsidRDefault="007B508D"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7B508D" w:rsidRPr="00124BE9" w:rsidRDefault="007B508D" w:rsidP="00BB28C8">
      <w:pPr>
        <w:pStyle w:val="af2"/>
        <w:widowControl w:val="0"/>
        <w:jc w:val="both"/>
        <w:rPr>
          <w:rFonts w:ascii="GHEA Grapalat" w:hAnsi="GHEA Grapalat"/>
          <w:lang w:val="hy-AM"/>
        </w:rPr>
      </w:pPr>
    </w:p>
  </w:footnote>
  <w:footnote w:id="16">
    <w:p w:rsidR="007B508D" w:rsidRPr="00124BE9" w:rsidRDefault="007B508D"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7">
    <w:p w:rsidR="007B508D" w:rsidRPr="00124BE9" w:rsidRDefault="007B508D"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7B508D" w:rsidRPr="00124BE9" w:rsidRDefault="007B508D" w:rsidP="00BB28C8">
      <w:pPr>
        <w:pStyle w:val="af2"/>
        <w:widowControl w:val="0"/>
        <w:jc w:val="both"/>
        <w:rPr>
          <w:rFonts w:ascii="GHEA Grapalat" w:hAnsi="GHEA Grapalat"/>
          <w:lang w:val="hy-AM"/>
        </w:rPr>
      </w:pPr>
    </w:p>
  </w:footnote>
  <w:footnote w:id="18">
    <w:p w:rsidR="007B508D" w:rsidRPr="00124BE9" w:rsidRDefault="007B508D" w:rsidP="00E32341">
      <w:pPr>
        <w:pStyle w:val="af2"/>
        <w:widowControl w:val="0"/>
        <w:jc w:val="both"/>
        <w:rPr>
          <w:rFonts w:ascii="GHEA Grapalat" w:hAnsi="GHEA Grapalat"/>
          <w:lang w:val="hy-AM"/>
        </w:rPr>
      </w:pPr>
      <w:r w:rsidRPr="00124BE9">
        <w:rPr>
          <w:rFonts w:ascii="GHEA Grapalat" w:hAnsi="GHEA Grapalat"/>
          <w:i/>
        </w:rPr>
        <w:t>предоплаты, то настоящий пункт исключается из проекта.</w:t>
      </w:r>
    </w:p>
    <w:p w:rsidR="007B508D" w:rsidRPr="00AC7DC5" w:rsidRDefault="007B508D" w:rsidP="00E32341">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7B508D" w:rsidRPr="00552088" w:rsidRDefault="007B508D" w:rsidP="00E32341">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B508D" w:rsidRPr="004078D0" w:rsidRDefault="007B508D" w:rsidP="00E32341">
      <w:pPr>
        <w:pStyle w:val="af2"/>
        <w:widowControl w:val="0"/>
        <w:jc w:val="both"/>
        <w:rPr>
          <w:rFonts w:ascii="GHEA Grapalat" w:hAnsi="GHEA Grapalat"/>
          <w:sz w:val="2"/>
          <w:szCs w:val="2"/>
          <w:lang w:val="hy-AM"/>
        </w:rPr>
      </w:pPr>
    </w:p>
    <w:p w:rsidR="007B508D" w:rsidRPr="004078D0" w:rsidRDefault="007B508D" w:rsidP="00E32341">
      <w:pPr>
        <w:pStyle w:val="af2"/>
        <w:widowControl w:val="0"/>
        <w:jc w:val="both"/>
        <w:rPr>
          <w:rFonts w:ascii="GHEA Grapalat" w:hAnsi="GHEA Grapalat"/>
          <w:sz w:val="2"/>
          <w:szCs w:val="2"/>
          <w:lang w:val="hy-AM"/>
        </w:rPr>
      </w:pPr>
    </w:p>
    <w:p w:rsidR="007B508D" w:rsidRPr="00552088" w:rsidRDefault="007B508D"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B508D" w:rsidRPr="004078D0" w:rsidRDefault="007B508D" w:rsidP="00BB28C8">
      <w:pPr>
        <w:pStyle w:val="af2"/>
        <w:widowControl w:val="0"/>
        <w:jc w:val="both"/>
        <w:rPr>
          <w:rFonts w:ascii="GHEA Grapalat" w:hAnsi="GHEA Grapalat"/>
          <w:sz w:val="2"/>
          <w:szCs w:val="2"/>
          <w:lang w:val="hy-AM"/>
        </w:rPr>
      </w:pPr>
    </w:p>
    <w:p w:rsidR="007B508D" w:rsidRPr="004078D0" w:rsidRDefault="007B508D" w:rsidP="00BB28C8">
      <w:pPr>
        <w:pStyle w:val="af2"/>
        <w:widowControl w:val="0"/>
        <w:jc w:val="both"/>
        <w:rPr>
          <w:rFonts w:ascii="GHEA Grapalat" w:hAnsi="GHEA Grapalat"/>
          <w:sz w:val="2"/>
          <w:szCs w:val="2"/>
          <w:lang w:val="hy-AM"/>
        </w:rPr>
      </w:pPr>
    </w:p>
  </w:footnote>
  <w:footnote w:id="19">
    <w:p w:rsidR="007B508D" w:rsidRPr="00124BE9" w:rsidRDefault="007B508D"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7B508D" w:rsidRPr="00124BE9" w:rsidRDefault="007B508D"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rsidR="007B508D" w:rsidRPr="00124BE9" w:rsidRDefault="007B508D"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B508D" w:rsidRPr="001C4E24" w:rsidRDefault="007B508D" w:rsidP="00BB28C8">
      <w:pPr>
        <w:pStyle w:val="af2"/>
        <w:rPr>
          <w:lang w:val="hy-AM"/>
        </w:rPr>
      </w:pPr>
    </w:p>
  </w:footnote>
  <w:footnote w:id="22">
    <w:p w:rsidR="007B508D" w:rsidRPr="00124BE9" w:rsidRDefault="007B508D"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7B508D" w:rsidRPr="00124BE9" w:rsidRDefault="007B508D"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7B508D" w:rsidRPr="00124BE9" w:rsidRDefault="007B508D"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4">
    <w:p w:rsidR="007B508D" w:rsidRPr="003F1E84" w:rsidRDefault="007B508D" w:rsidP="00BB28C8">
      <w:pPr>
        <w:pStyle w:val="af2"/>
        <w:widowControl w:val="0"/>
        <w:jc w:val="both"/>
        <w:rPr>
          <w:b/>
        </w:rPr>
      </w:pPr>
      <w:r w:rsidRPr="003F1E84">
        <w:rPr>
          <w:rStyle w:val="af6"/>
          <w:b/>
        </w:rPr>
        <w:t>*</w:t>
      </w:r>
      <w:r w:rsidRPr="003F1E84">
        <w:rPr>
          <w:b/>
        </w:rPr>
        <w:t xml:space="preserve"> </w:t>
      </w:r>
      <w:r w:rsidRPr="003F1E84">
        <w:rPr>
          <w:rFonts w:ascii="GHEA Grapalat" w:hAnsi="GHEA Grapalat"/>
          <w:b/>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7B508D" w:rsidRPr="003F1E84" w:rsidRDefault="007B508D" w:rsidP="00BB28C8">
      <w:pPr>
        <w:pStyle w:val="af2"/>
        <w:widowControl w:val="0"/>
        <w:jc w:val="both"/>
        <w:rPr>
          <w:b/>
        </w:rPr>
      </w:pPr>
      <w:r w:rsidRPr="003F1E84">
        <w:rPr>
          <w:rStyle w:val="af6"/>
          <w:b/>
        </w:rPr>
        <w:t>**</w:t>
      </w:r>
      <w:r w:rsidRPr="003F1E84">
        <w:rPr>
          <w:b/>
        </w:rPr>
        <w:t xml:space="preserve"> </w:t>
      </w:r>
      <w:r w:rsidRPr="003F1E84">
        <w:rPr>
          <w:rFonts w:ascii="GHEA Grapalat" w:hAnsi="GHEA Grapalat"/>
          <w:b/>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4"/>
  </w:num>
  <w:num w:numId="3">
    <w:abstractNumId w:val="27"/>
  </w:num>
  <w:num w:numId="4">
    <w:abstractNumId w:val="22"/>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8"/>
  </w:num>
  <w:num w:numId="11">
    <w:abstractNumId w:val="12"/>
  </w:num>
  <w:num w:numId="12">
    <w:abstractNumId w:val="37"/>
  </w:num>
  <w:num w:numId="13">
    <w:abstractNumId w:val="34"/>
  </w:num>
  <w:num w:numId="14">
    <w:abstractNumId w:val="17"/>
  </w:num>
  <w:num w:numId="15">
    <w:abstractNumId w:val="35"/>
  </w:num>
  <w:num w:numId="16">
    <w:abstractNumId w:val="21"/>
  </w:num>
  <w:num w:numId="17">
    <w:abstractNumId w:val="9"/>
  </w:num>
  <w:num w:numId="18">
    <w:abstractNumId w:val="1"/>
  </w:num>
  <w:num w:numId="19">
    <w:abstractNumId w:val="23"/>
  </w:num>
  <w:num w:numId="20">
    <w:abstractNumId w:val="23"/>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1"/>
  </w:num>
  <w:num w:numId="24">
    <w:abstractNumId w:val="26"/>
  </w:num>
  <w:num w:numId="25">
    <w:abstractNumId w:val="28"/>
  </w:num>
  <w:num w:numId="26">
    <w:abstractNumId w:val="20"/>
  </w:num>
  <w:num w:numId="27">
    <w:abstractNumId w:val="10"/>
  </w:num>
  <w:num w:numId="28">
    <w:abstractNumId w:val="15"/>
  </w:num>
  <w:num w:numId="29">
    <w:abstractNumId w:val="5"/>
  </w:num>
  <w:num w:numId="30">
    <w:abstractNumId w:val="4"/>
  </w:num>
  <w:num w:numId="31">
    <w:abstractNumId w:val="0"/>
  </w:num>
  <w:num w:numId="32">
    <w:abstractNumId w:val="13"/>
  </w:num>
  <w:num w:numId="33">
    <w:abstractNumId w:val="33"/>
  </w:num>
  <w:num w:numId="34">
    <w:abstractNumId w:val="3"/>
  </w:num>
  <w:num w:numId="35">
    <w:abstractNumId w:val="7"/>
  </w:num>
  <w:num w:numId="36">
    <w:abstractNumId w:val="6"/>
  </w:num>
  <w:num w:numId="37">
    <w:abstractNumId w:val="38"/>
  </w:num>
  <w:num w:numId="38">
    <w:abstractNumId w:val="36"/>
  </w:num>
  <w:num w:numId="39">
    <w:abstractNumId w:val="31"/>
  </w:num>
  <w:num w:numId="40">
    <w:abstractNumId w:val="2"/>
  </w:num>
  <w:num w:numId="41">
    <w:abstractNumId w:val="19"/>
  </w:num>
  <w:num w:numId="42">
    <w:abstractNumId w:val="24"/>
  </w:num>
  <w:num w:numId="43">
    <w:abstractNumId w:val="16"/>
  </w:num>
  <w:num w:numId="44">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7FC"/>
    <w:rsid w:val="00002C23"/>
    <w:rsid w:val="000031E3"/>
    <w:rsid w:val="000033BC"/>
    <w:rsid w:val="00003DF0"/>
    <w:rsid w:val="00004E3B"/>
    <w:rsid w:val="00005381"/>
    <w:rsid w:val="000058CF"/>
    <w:rsid w:val="00005D30"/>
    <w:rsid w:val="0000622A"/>
    <w:rsid w:val="00006A31"/>
    <w:rsid w:val="000076A1"/>
    <w:rsid w:val="0000776B"/>
    <w:rsid w:val="00010ECA"/>
    <w:rsid w:val="000116BD"/>
    <w:rsid w:val="00011CB9"/>
    <w:rsid w:val="0001204D"/>
    <w:rsid w:val="00012347"/>
    <w:rsid w:val="00012E2C"/>
    <w:rsid w:val="00013093"/>
    <w:rsid w:val="000132F3"/>
    <w:rsid w:val="00013C24"/>
    <w:rsid w:val="00014B97"/>
    <w:rsid w:val="00015314"/>
    <w:rsid w:val="00016653"/>
    <w:rsid w:val="00016BE9"/>
    <w:rsid w:val="00016DFB"/>
    <w:rsid w:val="00017484"/>
    <w:rsid w:val="000209D3"/>
    <w:rsid w:val="00020B2E"/>
    <w:rsid w:val="00020C83"/>
    <w:rsid w:val="00020E36"/>
    <w:rsid w:val="00021C2E"/>
    <w:rsid w:val="00023384"/>
    <w:rsid w:val="000238FE"/>
    <w:rsid w:val="000239B5"/>
    <w:rsid w:val="00023B6C"/>
    <w:rsid w:val="00023F8F"/>
    <w:rsid w:val="000246E6"/>
    <w:rsid w:val="00025353"/>
    <w:rsid w:val="00025A85"/>
    <w:rsid w:val="00026351"/>
    <w:rsid w:val="00026426"/>
    <w:rsid w:val="0002685A"/>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4907"/>
    <w:rsid w:val="0004626C"/>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69E7"/>
    <w:rsid w:val="0006703E"/>
    <w:rsid w:val="00070205"/>
    <w:rsid w:val="000702A0"/>
    <w:rsid w:val="000704B9"/>
    <w:rsid w:val="00070DBB"/>
    <w:rsid w:val="00071119"/>
    <w:rsid w:val="00071450"/>
    <w:rsid w:val="00071C65"/>
    <w:rsid w:val="00071D1C"/>
    <w:rsid w:val="00071E86"/>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3B3A"/>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3B89"/>
    <w:rsid w:val="000A4322"/>
    <w:rsid w:val="000A4FC5"/>
    <w:rsid w:val="000A5316"/>
    <w:rsid w:val="000A5B16"/>
    <w:rsid w:val="000A6B75"/>
    <w:rsid w:val="000A72AD"/>
    <w:rsid w:val="000A7528"/>
    <w:rsid w:val="000A7854"/>
    <w:rsid w:val="000B033F"/>
    <w:rsid w:val="000B0B17"/>
    <w:rsid w:val="000B1833"/>
    <w:rsid w:val="000B259E"/>
    <w:rsid w:val="000B269D"/>
    <w:rsid w:val="000B2CFA"/>
    <w:rsid w:val="000B33B2"/>
    <w:rsid w:val="000B346D"/>
    <w:rsid w:val="000B3864"/>
    <w:rsid w:val="000B518C"/>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1CD"/>
    <w:rsid w:val="000D34C8"/>
    <w:rsid w:val="000D3B6D"/>
    <w:rsid w:val="000D4471"/>
    <w:rsid w:val="000D48B6"/>
    <w:rsid w:val="000D5766"/>
    <w:rsid w:val="000D590A"/>
    <w:rsid w:val="000D6018"/>
    <w:rsid w:val="000D6A89"/>
    <w:rsid w:val="000D6C21"/>
    <w:rsid w:val="000D701E"/>
    <w:rsid w:val="000D77C1"/>
    <w:rsid w:val="000E1C31"/>
    <w:rsid w:val="000E21F2"/>
    <w:rsid w:val="000E2227"/>
    <w:rsid w:val="000E2427"/>
    <w:rsid w:val="000E267C"/>
    <w:rsid w:val="000E308B"/>
    <w:rsid w:val="000E3D1E"/>
    <w:rsid w:val="000E3F9A"/>
    <w:rsid w:val="000E4039"/>
    <w:rsid w:val="000E426E"/>
    <w:rsid w:val="000E4C35"/>
    <w:rsid w:val="000E5A91"/>
    <w:rsid w:val="000E5C19"/>
    <w:rsid w:val="000E624C"/>
    <w:rsid w:val="000E707B"/>
    <w:rsid w:val="000E71D1"/>
    <w:rsid w:val="000E7612"/>
    <w:rsid w:val="000E79BD"/>
    <w:rsid w:val="000F0FE7"/>
    <w:rsid w:val="000F109E"/>
    <w:rsid w:val="000F22F4"/>
    <w:rsid w:val="000F2653"/>
    <w:rsid w:val="000F31EB"/>
    <w:rsid w:val="000F332D"/>
    <w:rsid w:val="000F338E"/>
    <w:rsid w:val="000F3939"/>
    <w:rsid w:val="000F3B31"/>
    <w:rsid w:val="000F3D76"/>
    <w:rsid w:val="000F48E1"/>
    <w:rsid w:val="000F494F"/>
    <w:rsid w:val="000F4B86"/>
    <w:rsid w:val="000F4D7B"/>
    <w:rsid w:val="000F5032"/>
    <w:rsid w:val="000F5900"/>
    <w:rsid w:val="000F60F8"/>
    <w:rsid w:val="000F6C24"/>
    <w:rsid w:val="000F7026"/>
    <w:rsid w:val="000F7AE0"/>
    <w:rsid w:val="0010050E"/>
    <w:rsid w:val="001005B0"/>
    <w:rsid w:val="0010097E"/>
    <w:rsid w:val="00100C10"/>
    <w:rsid w:val="0010132C"/>
    <w:rsid w:val="001017E8"/>
    <w:rsid w:val="00101C9A"/>
    <w:rsid w:val="00101F06"/>
    <w:rsid w:val="0010213D"/>
    <w:rsid w:val="00102A49"/>
    <w:rsid w:val="0010323D"/>
    <w:rsid w:val="00103763"/>
    <w:rsid w:val="00104071"/>
    <w:rsid w:val="00104861"/>
    <w:rsid w:val="00104D49"/>
    <w:rsid w:val="0010508D"/>
    <w:rsid w:val="0010519D"/>
    <w:rsid w:val="00106365"/>
    <w:rsid w:val="00106D44"/>
    <w:rsid w:val="00106DEE"/>
    <w:rsid w:val="00110534"/>
    <w:rsid w:val="00110D13"/>
    <w:rsid w:val="00111FFB"/>
    <w:rsid w:val="00112889"/>
    <w:rsid w:val="0011288A"/>
    <w:rsid w:val="0011340E"/>
    <w:rsid w:val="00113584"/>
    <w:rsid w:val="00113BE5"/>
    <w:rsid w:val="00113F0D"/>
    <w:rsid w:val="0011423D"/>
    <w:rsid w:val="001151FB"/>
    <w:rsid w:val="00115905"/>
    <w:rsid w:val="001159FA"/>
    <w:rsid w:val="00115E6B"/>
    <w:rsid w:val="0011605E"/>
    <w:rsid w:val="0011611E"/>
    <w:rsid w:val="00117020"/>
    <w:rsid w:val="00117833"/>
    <w:rsid w:val="00117964"/>
    <w:rsid w:val="00117DAA"/>
    <w:rsid w:val="00122FC9"/>
    <w:rsid w:val="00123294"/>
    <w:rsid w:val="001235E7"/>
    <w:rsid w:val="00123BE2"/>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0AE"/>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92A"/>
    <w:rsid w:val="00172BC4"/>
    <w:rsid w:val="001732FB"/>
    <w:rsid w:val="001735C2"/>
    <w:rsid w:val="0017429F"/>
    <w:rsid w:val="00174304"/>
    <w:rsid w:val="00174DAB"/>
    <w:rsid w:val="00174FE1"/>
    <w:rsid w:val="00175F8F"/>
    <w:rsid w:val="00175FDC"/>
    <w:rsid w:val="001763F5"/>
    <w:rsid w:val="00176A38"/>
    <w:rsid w:val="00176A92"/>
    <w:rsid w:val="00177A5C"/>
    <w:rsid w:val="00177D71"/>
    <w:rsid w:val="00177D8B"/>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E13"/>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23DE"/>
    <w:rsid w:val="001C3D83"/>
    <w:rsid w:val="001C3F6C"/>
    <w:rsid w:val="001C6688"/>
    <w:rsid w:val="001C76F7"/>
    <w:rsid w:val="001C7EB3"/>
    <w:rsid w:val="001D0249"/>
    <w:rsid w:val="001D029B"/>
    <w:rsid w:val="001D0644"/>
    <w:rsid w:val="001D129F"/>
    <w:rsid w:val="001D1A03"/>
    <w:rsid w:val="001D1D00"/>
    <w:rsid w:val="001D2058"/>
    <w:rsid w:val="001D209D"/>
    <w:rsid w:val="001D2D62"/>
    <w:rsid w:val="001D3EE0"/>
    <w:rsid w:val="001D509C"/>
    <w:rsid w:val="001D5785"/>
    <w:rsid w:val="001D5C13"/>
    <w:rsid w:val="001D5EBF"/>
    <w:rsid w:val="001D5FF7"/>
    <w:rsid w:val="001D6531"/>
    <w:rsid w:val="001D7228"/>
    <w:rsid w:val="001D74FA"/>
    <w:rsid w:val="001D78C5"/>
    <w:rsid w:val="001E0216"/>
    <w:rsid w:val="001E06D6"/>
    <w:rsid w:val="001E0BC2"/>
    <w:rsid w:val="001E102E"/>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6F41"/>
    <w:rsid w:val="001F760C"/>
    <w:rsid w:val="001F7821"/>
    <w:rsid w:val="001F7877"/>
    <w:rsid w:val="002004DB"/>
    <w:rsid w:val="002017CB"/>
    <w:rsid w:val="00201DA0"/>
    <w:rsid w:val="00201F2E"/>
    <w:rsid w:val="00202F4D"/>
    <w:rsid w:val="002032CE"/>
    <w:rsid w:val="0020390F"/>
    <w:rsid w:val="00203917"/>
    <w:rsid w:val="00203971"/>
    <w:rsid w:val="00204426"/>
    <w:rsid w:val="002046BF"/>
    <w:rsid w:val="00204B03"/>
    <w:rsid w:val="00204E53"/>
    <w:rsid w:val="00204EEA"/>
    <w:rsid w:val="00205689"/>
    <w:rsid w:val="00205958"/>
    <w:rsid w:val="002069C9"/>
    <w:rsid w:val="00206AF8"/>
    <w:rsid w:val="0020701A"/>
    <w:rsid w:val="00207490"/>
    <w:rsid w:val="00207FF5"/>
    <w:rsid w:val="002100B3"/>
    <w:rsid w:val="002101F2"/>
    <w:rsid w:val="00210F0C"/>
    <w:rsid w:val="00211425"/>
    <w:rsid w:val="002137E6"/>
    <w:rsid w:val="00213830"/>
    <w:rsid w:val="00213EB8"/>
    <w:rsid w:val="00214025"/>
    <w:rsid w:val="00214462"/>
    <w:rsid w:val="002148D2"/>
    <w:rsid w:val="00216143"/>
    <w:rsid w:val="002166CE"/>
    <w:rsid w:val="00217344"/>
    <w:rsid w:val="002176B7"/>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959"/>
    <w:rsid w:val="00227C9F"/>
    <w:rsid w:val="00230460"/>
    <w:rsid w:val="00230B12"/>
    <w:rsid w:val="00230C8F"/>
    <w:rsid w:val="00230D36"/>
    <w:rsid w:val="00232C09"/>
    <w:rsid w:val="00232FE2"/>
    <w:rsid w:val="00233004"/>
    <w:rsid w:val="00233B5F"/>
    <w:rsid w:val="00233BB7"/>
    <w:rsid w:val="00234C9A"/>
    <w:rsid w:val="00235549"/>
    <w:rsid w:val="0023571C"/>
    <w:rsid w:val="00235D56"/>
    <w:rsid w:val="00235DAA"/>
    <w:rsid w:val="002362D5"/>
    <w:rsid w:val="00236B75"/>
    <w:rsid w:val="002370BC"/>
    <w:rsid w:val="0024027D"/>
    <w:rsid w:val="00240289"/>
    <w:rsid w:val="002406D8"/>
    <w:rsid w:val="002408DB"/>
    <w:rsid w:val="0024186B"/>
    <w:rsid w:val="00241C72"/>
    <w:rsid w:val="00241F05"/>
    <w:rsid w:val="0024205E"/>
    <w:rsid w:val="00243E78"/>
    <w:rsid w:val="00244B38"/>
    <w:rsid w:val="002451D0"/>
    <w:rsid w:val="00246C8C"/>
    <w:rsid w:val="00247451"/>
    <w:rsid w:val="0025145E"/>
    <w:rsid w:val="00251CF9"/>
    <w:rsid w:val="00252C9C"/>
    <w:rsid w:val="00252E92"/>
    <w:rsid w:val="002542AE"/>
    <w:rsid w:val="00254A36"/>
    <w:rsid w:val="00254EA2"/>
    <w:rsid w:val="002554A3"/>
    <w:rsid w:val="002559B9"/>
    <w:rsid w:val="0025693E"/>
    <w:rsid w:val="00256E4D"/>
    <w:rsid w:val="00257773"/>
    <w:rsid w:val="00257ED8"/>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AF8"/>
    <w:rsid w:val="00265D18"/>
    <w:rsid w:val="002661BE"/>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69B"/>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396"/>
    <w:rsid w:val="00295C11"/>
    <w:rsid w:val="00297B83"/>
    <w:rsid w:val="002A058F"/>
    <w:rsid w:val="002A0700"/>
    <w:rsid w:val="002A0C06"/>
    <w:rsid w:val="002A0F45"/>
    <w:rsid w:val="002A10B2"/>
    <w:rsid w:val="002A1FAC"/>
    <w:rsid w:val="002A3407"/>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7A5"/>
    <w:rsid w:val="002D6A4F"/>
    <w:rsid w:val="002D7D70"/>
    <w:rsid w:val="002E069D"/>
    <w:rsid w:val="002E0768"/>
    <w:rsid w:val="002E0877"/>
    <w:rsid w:val="002E0E6E"/>
    <w:rsid w:val="002E2C90"/>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E1C"/>
    <w:rsid w:val="00307F3C"/>
    <w:rsid w:val="00310046"/>
    <w:rsid w:val="003101E4"/>
    <w:rsid w:val="00310A82"/>
    <w:rsid w:val="00310B6E"/>
    <w:rsid w:val="00310ED2"/>
    <w:rsid w:val="00311076"/>
    <w:rsid w:val="00311C27"/>
    <w:rsid w:val="00313403"/>
    <w:rsid w:val="00313DF3"/>
    <w:rsid w:val="003141B6"/>
    <w:rsid w:val="00314A80"/>
    <w:rsid w:val="00314E49"/>
    <w:rsid w:val="00316381"/>
    <w:rsid w:val="003163A5"/>
    <w:rsid w:val="003165BC"/>
    <w:rsid w:val="003169A4"/>
    <w:rsid w:val="00317394"/>
    <w:rsid w:val="00317BD2"/>
    <w:rsid w:val="003203EF"/>
    <w:rsid w:val="0032067F"/>
    <w:rsid w:val="0032071C"/>
    <w:rsid w:val="003209F6"/>
    <w:rsid w:val="00321A56"/>
    <w:rsid w:val="00321B20"/>
    <w:rsid w:val="003230C9"/>
    <w:rsid w:val="003240F7"/>
    <w:rsid w:val="00325043"/>
    <w:rsid w:val="00325546"/>
    <w:rsid w:val="003259C5"/>
    <w:rsid w:val="00325CC0"/>
    <w:rsid w:val="00326507"/>
    <w:rsid w:val="003267C8"/>
    <w:rsid w:val="003270A4"/>
    <w:rsid w:val="00327436"/>
    <w:rsid w:val="00327E8D"/>
    <w:rsid w:val="00331472"/>
    <w:rsid w:val="0033253D"/>
    <w:rsid w:val="003325FD"/>
    <w:rsid w:val="00333314"/>
    <w:rsid w:val="00333B85"/>
    <w:rsid w:val="00334564"/>
    <w:rsid w:val="003347CE"/>
    <w:rsid w:val="00335639"/>
    <w:rsid w:val="0033571F"/>
    <w:rsid w:val="0033591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5C8"/>
    <w:rsid w:val="00346842"/>
    <w:rsid w:val="003468B8"/>
    <w:rsid w:val="00347499"/>
    <w:rsid w:val="003475E1"/>
    <w:rsid w:val="0034777A"/>
    <w:rsid w:val="003500D1"/>
    <w:rsid w:val="00350210"/>
    <w:rsid w:val="0035105E"/>
    <w:rsid w:val="003522FA"/>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79E"/>
    <w:rsid w:val="00363E98"/>
    <w:rsid w:val="003642DD"/>
    <w:rsid w:val="00364E7A"/>
    <w:rsid w:val="003650C5"/>
    <w:rsid w:val="0036520F"/>
    <w:rsid w:val="003653B7"/>
    <w:rsid w:val="00366C4E"/>
    <w:rsid w:val="00367717"/>
    <w:rsid w:val="00367A9A"/>
    <w:rsid w:val="00367F26"/>
    <w:rsid w:val="00370ECD"/>
    <w:rsid w:val="0037177E"/>
    <w:rsid w:val="003717D2"/>
    <w:rsid w:val="003722A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F6F"/>
    <w:rsid w:val="0038400D"/>
    <w:rsid w:val="0038438D"/>
    <w:rsid w:val="0038517B"/>
    <w:rsid w:val="00385C27"/>
    <w:rsid w:val="00386E4B"/>
    <w:rsid w:val="003871DA"/>
    <w:rsid w:val="00391276"/>
    <w:rsid w:val="0039134D"/>
    <w:rsid w:val="00391E56"/>
    <w:rsid w:val="00391F90"/>
    <w:rsid w:val="00392525"/>
    <w:rsid w:val="0039338D"/>
    <w:rsid w:val="003936D7"/>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8DD"/>
    <w:rsid w:val="003A5049"/>
    <w:rsid w:val="003A51A6"/>
    <w:rsid w:val="003A5533"/>
    <w:rsid w:val="003A62A4"/>
    <w:rsid w:val="003A638A"/>
    <w:rsid w:val="003A645E"/>
    <w:rsid w:val="003A6791"/>
    <w:rsid w:val="003A692D"/>
    <w:rsid w:val="003A734A"/>
    <w:rsid w:val="003B075E"/>
    <w:rsid w:val="003B08A6"/>
    <w:rsid w:val="003B0D6E"/>
    <w:rsid w:val="003B1FC0"/>
    <w:rsid w:val="003B3302"/>
    <w:rsid w:val="003B3A13"/>
    <w:rsid w:val="003B3E74"/>
    <w:rsid w:val="003B487D"/>
    <w:rsid w:val="003B4A74"/>
    <w:rsid w:val="003B585C"/>
    <w:rsid w:val="003B5CF3"/>
    <w:rsid w:val="003B60D5"/>
    <w:rsid w:val="003B6153"/>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5FC3"/>
    <w:rsid w:val="003C61D5"/>
    <w:rsid w:val="003C664F"/>
    <w:rsid w:val="003C670C"/>
    <w:rsid w:val="003C6A92"/>
    <w:rsid w:val="003C6F3A"/>
    <w:rsid w:val="003C7160"/>
    <w:rsid w:val="003D0075"/>
    <w:rsid w:val="003D0E3C"/>
    <w:rsid w:val="003D1153"/>
    <w:rsid w:val="003D14E9"/>
    <w:rsid w:val="003D1CF4"/>
    <w:rsid w:val="003D2146"/>
    <w:rsid w:val="003D2E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4E2"/>
    <w:rsid w:val="003E2931"/>
    <w:rsid w:val="003E3996"/>
    <w:rsid w:val="003E3B26"/>
    <w:rsid w:val="003E3FD0"/>
    <w:rsid w:val="003E40A7"/>
    <w:rsid w:val="003E4184"/>
    <w:rsid w:val="003E5D5B"/>
    <w:rsid w:val="003E6971"/>
    <w:rsid w:val="003E6FA4"/>
    <w:rsid w:val="003E70F4"/>
    <w:rsid w:val="003E7802"/>
    <w:rsid w:val="003F1E84"/>
    <w:rsid w:val="003F1EEA"/>
    <w:rsid w:val="003F208A"/>
    <w:rsid w:val="003F2273"/>
    <w:rsid w:val="003F22D5"/>
    <w:rsid w:val="003F264A"/>
    <w:rsid w:val="003F28E4"/>
    <w:rsid w:val="003F300B"/>
    <w:rsid w:val="003F4583"/>
    <w:rsid w:val="003F4C5E"/>
    <w:rsid w:val="003F66A5"/>
    <w:rsid w:val="003F6CF8"/>
    <w:rsid w:val="003F762C"/>
    <w:rsid w:val="003F7B41"/>
    <w:rsid w:val="003F7F2F"/>
    <w:rsid w:val="00400312"/>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383"/>
    <w:rsid w:val="0040761D"/>
    <w:rsid w:val="0041023E"/>
    <w:rsid w:val="004106FE"/>
    <w:rsid w:val="004110AC"/>
    <w:rsid w:val="004116A0"/>
    <w:rsid w:val="00411D9D"/>
    <w:rsid w:val="00412165"/>
    <w:rsid w:val="00413390"/>
    <w:rsid w:val="00413595"/>
    <w:rsid w:val="00416218"/>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74B"/>
    <w:rsid w:val="00437CDB"/>
    <w:rsid w:val="00440390"/>
    <w:rsid w:val="004403A7"/>
    <w:rsid w:val="004409B1"/>
    <w:rsid w:val="00441011"/>
    <w:rsid w:val="004411C1"/>
    <w:rsid w:val="004413A5"/>
    <w:rsid w:val="00441CC1"/>
    <w:rsid w:val="00442ED9"/>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71B"/>
    <w:rsid w:val="00450C30"/>
    <w:rsid w:val="004521BB"/>
    <w:rsid w:val="00452896"/>
    <w:rsid w:val="00454D73"/>
    <w:rsid w:val="0045525D"/>
    <w:rsid w:val="004553CA"/>
    <w:rsid w:val="0045669A"/>
    <w:rsid w:val="00456B02"/>
    <w:rsid w:val="00457745"/>
    <w:rsid w:val="00460CA5"/>
    <w:rsid w:val="0046186C"/>
    <w:rsid w:val="0046188C"/>
    <w:rsid w:val="0046194F"/>
    <w:rsid w:val="00461ABD"/>
    <w:rsid w:val="004623A3"/>
    <w:rsid w:val="00462448"/>
    <w:rsid w:val="00462E00"/>
    <w:rsid w:val="00463606"/>
    <w:rsid w:val="004636DA"/>
    <w:rsid w:val="00463B0B"/>
    <w:rsid w:val="0046481A"/>
    <w:rsid w:val="00464BA8"/>
    <w:rsid w:val="00464D3A"/>
    <w:rsid w:val="00464DA7"/>
    <w:rsid w:val="0046522E"/>
    <w:rsid w:val="0046586E"/>
    <w:rsid w:val="00466714"/>
    <w:rsid w:val="00466F7A"/>
    <w:rsid w:val="004672FC"/>
    <w:rsid w:val="004678B4"/>
    <w:rsid w:val="00467B47"/>
    <w:rsid w:val="00467E75"/>
    <w:rsid w:val="0047117B"/>
    <w:rsid w:val="0047153D"/>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0B30"/>
    <w:rsid w:val="004929E4"/>
    <w:rsid w:val="0049374F"/>
    <w:rsid w:val="00493AF9"/>
    <w:rsid w:val="00493C6A"/>
    <w:rsid w:val="00493CC7"/>
    <w:rsid w:val="0049623A"/>
    <w:rsid w:val="0049655D"/>
    <w:rsid w:val="0049697A"/>
    <w:rsid w:val="004974D8"/>
    <w:rsid w:val="004A0302"/>
    <w:rsid w:val="004A0321"/>
    <w:rsid w:val="004A1734"/>
    <w:rsid w:val="004A1770"/>
    <w:rsid w:val="004A1C5D"/>
    <w:rsid w:val="004A3051"/>
    <w:rsid w:val="004A329D"/>
    <w:rsid w:val="004A3859"/>
    <w:rsid w:val="004A51CE"/>
    <w:rsid w:val="004A6204"/>
    <w:rsid w:val="004A712A"/>
    <w:rsid w:val="004A7722"/>
    <w:rsid w:val="004A798D"/>
    <w:rsid w:val="004B1ADC"/>
    <w:rsid w:val="004B2311"/>
    <w:rsid w:val="004B2363"/>
    <w:rsid w:val="004B2714"/>
    <w:rsid w:val="004B28E1"/>
    <w:rsid w:val="004B2F56"/>
    <w:rsid w:val="004B383E"/>
    <w:rsid w:val="004B3C9E"/>
    <w:rsid w:val="004B4580"/>
    <w:rsid w:val="004B4A95"/>
    <w:rsid w:val="004B4B72"/>
    <w:rsid w:val="004B51F0"/>
    <w:rsid w:val="004B5371"/>
    <w:rsid w:val="004B5522"/>
    <w:rsid w:val="004B5C46"/>
    <w:rsid w:val="004B60F5"/>
    <w:rsid w:val="004B61C2"/>
    <w:rsid w:val="004B6770"/>
    <w:rsid w:val="004B6A49"/>
    <w:rsid w:val="004B6D52"/>
    <w:rsid w:val="004B7B69"/>
    <w:rsid w:val="004C005C"/>
    <w:rsid w:val="004C0128"/>
    <w:rsid w:val="004C17D2"/>
    <w:rsid w:val="004C1D9B"/>
    <w:rsid w:val="004C217A"/>
    <w:rsid w:val="004C3803"/>
    <w:rsid w:val="004C5C21"/>
    <w:rsid w:val="004C5CF3"/>
    <w:rsid w:val="004C6162"/>
    <w:rsid w:val="004C72AA"/>
    <w:rsid w:val="004C7741"/>
    <w:rsid w:val="004C78E7"/>
    <w:rsid w:val="004D0281"/>
    <w:rsid w:val="004D0AE2"/>
    <w:rsid w:val="004D0EA7"/>
    <w:rsid w:val="004D134A"/>
    <w:rsid w:val="004D1C32"/>
    <w:rsid w:val="004D1E87"/>
    <w:rsid w:val="004D2727"/>
    <w:rsid w:val="004D28BA"/>
    <w:rsid w:val="004D2B0B"/>
    <w:rsid w:val="004D2B4B"/>
    <w:rsid w:val="004D2FE0"/>
    <w:rsid w:val="004D3598"/>
    <w:rsid w:val="004D5671"/>
    <w:rsid w:val="004D5FF6"/>
    <w:rsid w:val="004D6073"/>
    <w:rsid w:val="004D64A9"/>
    <w:rsid w:val="004D7784"/>
    <w:rsid w:val="004D77AD"/>
    <w:rsid w:val="004E037F"/>
    <w:rsid w:val="004E0B7B"/>
    <w:rsid w:val="004E12BF"/>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6C5"/>
    <w:rsid w:val="00512AA8"/>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2FDA"/>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1C95"/>
    <w:rsid w:val="00562EB1"/>
    <w:rsid w:val="005631DC"/>
    <w:rsid w:val="0056331A"/>
    <w:rsid w:val="00563671"/>
    <w:rsid w:val="005639B0"/>
    <w:rsid w:val="005646FC"/>
    <w:rsid w:val="005661B3"/>
    <w:rsid w:val="0056625A"/>
    <w:rsid w:val="005668AB"/>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77BFF"/>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BEC"/>
    <w:rsid w:val="00593E76"/>
    <w:rsid w:val="00594C31"/>
    <w:rsid w:val="00594FEE"/>
    <w:rsid w:val="00595177"/>
    <w:rsid w:val="005953F4"/>
    <w:rsid w:val="005960B4"/>
    <w:rsid w:val="0059636E"/>
    <w:rsid w:val="00596658"/>
    <w:rsid w:val="0059697A"/>
    <w:rsid w:val="00596EE4"/>
    <w:rsid w:val="0059753F"/>
    <w:rsid w:val="005A1236"/>
    <w:rsid w:val="005A17BE"/>
    <w:rsid w:val="005A2E95"/>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B75B2"/>
    <w:rsid w:val="005C0666"/>
    <w:rsid w:val="005C0D39"/>
    <w:rsid w:val="005C1BF7"/>
    <w:rsid w:val="005C1C00"/>
    <w:rsid w:val="005C1C99"/>
    <w:rsid w:val="005C20A6"/>
    <w:rsid w:val="005C22AE"/>
    <w:rsid w:val="005C3733"/>
    <w:rsid w:val="005C4C12"/>
    <w:rsid w:val="005C4EC8"/>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1E6"/>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1DFE"/>
    <w:rsid w:val="0060526C"/>
    <w:rsid w:val="0060591F"/>
    <w:rsid w:val="00605E16"/>
    <w:rsid w:val="00605F9B"/>
    <w:rsid w:val="00606328"/>
    <w:rsid w:val="0060652B"/>
    <w:rsid w:val="00606B84"/>
    <w:rsid w:val="00607120"/>
    <w:rsid w:val="00607F7B"/>
    <w:rsid w:val="006105DA"/>
    <w:rsid w:val="00611998"/>
    <w:rsid w:val="00611AC4"/>
    <w:rsid w:val="00611BAA"/>
    <w:rsid w:val="006132ED"/>
    <w:rsid w:val="00614934"/>
    <w:rsid w:val="0061522D"/>
    <w:rsid w:val="006154C5"/>
    <w:rsid w:val="00615570"/>
    <w:rsid w:val="00615B35"/>
    <w:rsid w:val="0061684A"/>
    <w:rsid w:val="00617764"/>
    <w:rsid w:val="00617A6E"/>
    <w:rsid w:val="00621255"/>
    <w:rsid w:val="00621D3B"/>
    <w:rsid w:val="006220CA"/>
    <w:rsid w:val="00622642"/>
    <w:rsid w:val="006228C2"/>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27C"/>
    <w:rsid w:val="006365A9"/>
    <w:rsid w:val="00636A8E"/>
    <w:rsid w:val="006371D0"/>
    <w:rsid w:val="00637856"/>
    <w:rsid w:val="00637DAB"/>
    <w:rsid w:val="006417C7"/>
    <w:rsid w:val="00642172"/>
    <w:rsid w:val="006422E0"/>
    <w:rsid w:val="00642EFE"/>
    <w:rsid w:val="0064473D"/>
    <w:rsid w:val="00644850"/>
    <w:rsid w:val="00644CE2"/>
    <w:rsid w:val="006453DD"/>
    <w:rsid w:val="00645866"/>
    <w:rsid w:val="00650073"/>
    <w:rsid w:val="00650458"/>
    <w:rsid w:val="006505D2"/>
    <w:rsid w:val="0065124D"/>
    <w:rsid w:val="00651408"/>
    <w:rsid w:val="006519EF"/>
    <w:rsid w:val="00651E02"/>
    <w:rsid w:val="00651FF1"/>
    <w:rsid w:val="006521E5"/>
    <w:rsid w:val="0065373B"/>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84D"/>
    <w:rsid w:val="00667A56"/>
    <w:rsid w:val="00667C83"/>
    <w:rsid w:val="0067066B"/>
    <w:rsid w:val="0067102D"/>
    <w:rsid w:val="00671A82"/>
    <w:rsid w:val="00672E18"/>
    <w:rsid w:val="0067389F"/>
    <w:rsid w:val="00673BD3"/>
    <w:rsid w:val="00673D0A"/>
    <w:rsid w:val="00674E7A"/>
    <w:rsid w:val="00675297"/>
    <w:rsid w:val="00675740"/>
    <w:rsid w:val="0067579A"/>
    <w:rsid w:val="00676178"/>
    <w:rsid w:val="00677658"/>
    <w:rsid w:val="006777A4"/>
    <w:rsid w:val="00681F45"/>
    <w:rsid w:val="00682E8D"/>
    <w:rsid w:val="00682F00"/>
    <w:rsid w:val="0068321D"/>
    <w:rsid w:val="00685962"/>
    <w:rsid w:val="00685A30"/>
    <w:rsid w:val="00685C48"/>
    <w:rsid w:val="00687302"/>
    <w:rsid w:val="00687381"/>
    <w:rsid w:val="00687C16"/>
    <w:rsid w:val="00687E34"/>
    <w:rsid w:val="006903B6"/>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87"/>
    <w:rsid w:val="006A3DED"/>
    <w:rsid w:val="006A475C"/>
    <w:rsid w:val="006A4AFC"/>
    <w:rsid w:val="006A5026"/>
    <w:rsid w:val="006A584F"/>
    <w:rsid w:val="006A6D19"/>
    <w:rsid w:val="006A6E86"/>
    <w:rsid w:val="006A7C27"/>
    <w:rsid w:val="006B0116"/>
    <w:rsid w:val="006B0566"/>
    <w:rsid w:val="006B2F02"/>
    <w:rsid w:val="006B30BA"/>
    <w:rsid w:val="006B3394"/>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6FB"/>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A01"/>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3F20"/>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2A9B"/>
    <w:rsid w:val="00723462"/>
    <w:rsid w:val="00723E02"/>
    <w:rsid w:val="007248D6"/>
    <w:rsid w:val="007248F1"/>
    <w:rsid w:val="0072587C"/>
    <w:rsid w:val="00725ED3"/>
    <w:rsid w:val="00727466"/>
    <w:rsid w:val="00730989"/>
    <w:rsid w:val="00731BD1"/>
    <w:rsid w:val="00731D26"/>
    <w:rsid w:val="00735365"/>
    <w:rsid w:val="00736959"/>
    <w:rsid w:val="007369A2"/>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01"/>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24E2"/>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3C47"/>
    <w:rsid w:val="0078462E"/>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08D"/>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1A3"/>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AF1"/>
    <w:rsid w:val="00802C55"/>
    <w:rsid w:val="00803069"/>
    <w:rsid w:val="008030B6"/>
    <w:rsid w:val="00803ED8"/>
    <w:rsid w:val="008040A9"/>
    <w:rsid w:val="0080437A"/>
    <w:rsid w:val="008055DB"/>
    <w:rsid w:val="00806111"/>
    <w:rsid w:val="00806EF0"/>
    <w:rsid w:val="00807146"/>
    <w:rsid w:val="00807178"/>
    <w:rsid w:val="0080777B"/>
    <w:rsid w:val="00807F1E"/>
    <w:rsid w:val="00807F3B"/>
    <w:rsid w:val="008105B4"/>
    <w:rsid w:val="008106C0"/>
    <w:rsid w:val="00810F23"/>
    <w:rsid w:val="008111A5"/>
    <w:rsid w:val="00811D16"/>
    <w:rsid w:val="00813E0F"/>
    <w:rsid w:val="00813F3D"/>
    <w:rsid w:val="00814DBD"/>
    <w:rsid w:val="00814E59"/>
    <w:rsid w:val="0081568C"/>
    <w:rsid w:val="00816505"/>
    <w:rsid w:val="0081738C"/>
    <w:rsid w:val="00820257"/>
    <w:rsid w:val="00820721"/>
    <w:rsid w:val="00820A9D"/>
    <w:rsid w:val="0082102B"/>
    <w:rsid w:val="0082114C"/>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BC9"/>
    <w:rsid w:val="00840C7D"/>
    <w:rsid w:val="00840FE0"/>
    <w:rsid w:val="0084142E"/>
    <w:rsid w:val="008418A6"/>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343"/>
    <w:rsid w:val="00857BF8"/>
    <w:rsid w:val="0086004A"/>
    <w:rsid w:val="008601B2"/>
    <w:rsid w:val="008602B6"/>
    <w:rsid w:val="0086059D"/>
    <w:rsid w:val="00860B3B"/>
    <w:rsid w:val="008617BA"/>
    <w:rsid w:val="00861BEB"/>
    <w:rsid w:val="00861EC8"/>
    <w:rsid w:val="00862230"/>
    <w:rsid w:val="008626E5"/>
    <w:rsid w:val="008628CD"/>
    <w:rsid w:val="00863197"/>
    <w:rsid w:val="008635A0"/>
    <w:rsid w:val="00863E4D"/>
    <w:rsid w:val="00865E9B"/>
    <w:rsid w:val="00867FC3"/>
    <w:rsid w:val="008700E3"/>
    <w:rsid w:val="008702CB"/>
    <w:rsid w:val="0087175D"/>
    <w:rsid w:val="00871E55"/>
    <w:rsid w:val="0087222B"/>
    <w:rsid w:val="008730A8"/>
    <w:rsid w:val="00873162"/>
    <w:rsid w:val="0087341E"/>
    <w:rsid w:val="0087360C"/>
    <w:rsid w:val="00873A3C"/>
    <w:rsid w:val="00873D2B"/>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1CD8"/>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206"/>
    <w:rsid w:val="00895D9F"/>
    <w:rsid w:val="00895E05"/>
    <w:rsid w:val="00895E2E"/>
    <w:rsid w:val="00896212"/>
    <w:rsid w:val="0089622B"/>
    <w:rsid w:val="00896485"/>
    <w:rsid w:val="00896AAF"/>
    <w:rsid w:val="008974A5"/>
    <w:rsid w:val="008979EB"/>
    <w:rsid w:val="00897EBC"/>
    <w:rsid w:val="008A0AF2"/>
    <w:rsid w:val="008A120F"/>
    <w:rsid w:val="008A1A57"/>
    <w:rsid w:val="008A1E8D"/>
    <w:rsid w:val="008A24FA"/>
    <w:rsid w:val="008A3366"/>
    <w:rsid w:val="008A345D"/>
    <w:rsid w:val="008A3A35"/>
    <w:rsid w:val="008A3C60"/>
    <w:rsid w:val="008A3CE7"/>
    <w:rsid w:val="008A4A17"/>
    <w:rsid w:val="008A4DA3"/>
    <w:rsid w:val="008A5CEA"/>
    <w:rsid w:val="008A70A4"/>
    <w:rsid w:val="008A7905"/>
    <w:rsid w:val="008B0198"/>
    <w:rsid w:val="008B0507"/>
    <w:rsid w:val="008B0973"/>
    <w:rsid w:val="008B102D"/>
    <w:rsid w:val="008B1233"/>
    <w:rsid w:val="008B12AF"/>
    <w:rsid w:val="008B1605"/>
    <w:rsid w:val="008B1F31"/>
    <w:rsid w:val="008B2F9A"/>
    <w:rsid w:val="008B4DB1"/>
    <w:rsid w:val="008B4FDA"/>
    <w:rsid w:val="008B56A4"/>
    <w:rsid w:val="008B73CD"/>
    <w:rsid w:val="008B7BE2"/>
    <w:rsid w:val="008C0A71"/>
    <w:rsid w:val="008C0D09"/>
    <w:rsid w:val="008C0EEA"/>
    <w:rsid w:val="008C16C2"/>
    <w:rsid w:val="008C17DA"/>
    <w:rsid w:val="008C208B"/>
    <w:rsid w:val="008C343E"/>
    <w:rsid w:val="008C3509"/>
    <w:rsid w:val="008C353D"/>
    <w:rsid w:val="008C417C"/>
    <w:rsid w:val="008C53B9"/>
    <w:rsid w:val="008C5F2A"/>
    <w:rsid w:val="008C5FC1"/>
    <w:rsid w:val="008C6669"/>
    <w:rsid w:val="008C6800"/>
    <w:rsid w:val="008C6886"/>
    <w:rsid w:val="008C6A78"/>
    <w:rsid w:val="008C750C"/>
    <w:rsid w:val="008D0121"/>
    <w:rsid w:val="008D0A48"/>
    <w:rsid w:val="008D0BCF"/>
    <w:rsid w:val="008D0FB6"/>
    <w:rsid w:val="008D22B1"/>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4E22"/>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CC2"/>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0DDF"/>
    <w:rsid w:val="00921F3B"/>
    <w:rsid w:val="009229DF"/>
    <w:rsid w:val="009230C2"/>
    <w:rsid w:val="00923711"/>
    <w:rsid w:val="00924434"/>
    <w:rsid w:val="009255B0"/>
    <w:rsid w:val="00926875"/>
    <w:rsid w:val="0092717E"/>
    <w:rsid w:val="009274E6"/>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98A"/>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46"/>
    <w:rsid w:val="009548D2"/>
    <w:rsid w:val="00954C8E"/>
    <w:rsid w:val="00955135"/>
    <w:rsid w:val="00955A1E"/>
    <w:rsid w:val="00955E87"/>
    <w:rsid w:val="009566B2"/>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64"/>
    <w:rsid w:val="009732B6"/>
    <w:rsid w:val="00973601"/>
    <w:rsid w:val="0097362A"/>
    <w:rsid w:val="00973BAB"/>
    <w:rsid w:val="00973FB1"/>
    <w:rsid w:val="00974A60"/>
    <w:rsid w:val="00975863"/>
    <w:rsid w:val="009771B9"/>
    <w:rsid w:val="009775DB"/>
    <w:rsid w:val="00981214"/>
    <w:rsid w:val="009813C4"/>
    <w:rsid w:val="00981540"/>
    <w:rsid w:val="0098244A"/>
    <w:rsid w:val="00983AF5"/>
    <w:rsid w:val="00984456"/>
    <w:rsid w:val="00984BDB"/>
    <w:rsid w:val="00984DE5"/>
    <w:rsid w:val="00985291"/>
    <w:rsid w:val="00985A25"/>
    <w:rsid w:val="009860EF"/>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320A"/>
    <w:rsid w:val="009A5190"/>
    <w:rsid w:val="009A606A"/>
    <w:rsid w:val="009A6999"/>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0C56"/>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359B"/>
    <w:rsid w:val="009D47AF"/>
    <w:rsid w:val="009D68F3"/>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685E"/>
    <w:rsid w:val="009F7683"/>
    <w:rsid w:val="009F7BD5"/>
    <w:rsid w:val="009F7C54"/>
    <w:rsid w:val="009F7D78"/>
    <w:rsid w:val="00A00A1F"/>
    <w:rsid w:val="00A00BCA"/>
    <w:rsid w:val="00A00E74"/>
    <w:rsid w:val="00A01157"/>
    <w:rsid w:val="00A0285A"/>
    <w:rsid w:val="00A02942"/>
    <w:rsid w:val="00A02BF9"/>
    <w:rsid w:val="00A0303A"/>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37C"/>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2EB"/>
    <w:rsid w:val="00A5050E"/>
    <w:rsid w:val="00A50C53"/>
    <w:rsid w:val="00A510FA"/>
    <w:rsid w:val="00A51D7C"/>
    <w:rsid w:val="00A52061"/>
    <w:rsid w:val="00A524AC"/>
    <w:rsid w:val="00A52985"/>
    <w:rsid w:val="00A52A06"/>
    <w:rsid w:val="00A530B3"/>
    <w:rsid w:val="00A5512C"/>
    <w:rsid w:val="00A5548A"/>
    <w:rsid w:val="00A55E59"/>
    <w:rsid w:val="00A55EEB"/>
    <w:rsid w:val="00A55FEE"/>
    <w:rsid w:val="00A56536"/>
    <w:rsid w:val="00A572D8"/>
    <w:rsid w:val="00A607BB"/>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70A"/>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0C56"/>
    <w:rsid w:val="00A8134C"/>
    <w:rsid w:val="00A81620"/>
    <w:rsid w:val="00A81DD5"/>
    <w:rsid w:val="00A82156"/>
    <w:rsid w:val="00A8328A"/>
    <w:rsid w:val="00A86287"/>
    <w:rsid w:val="00A90AB9"/>
    <w:rsid w:val="00A90B9C"/>
    <w:rsid w:val="00A90E28"/>
    <w:rsid w:val="00A90FCD"/>
    <w:rsid w:val="00A9203E"/>
    <w:rsid w:val="00A921FF"/>
    <w:rsid w:val="00A93710"/>
    <w:rsid w:val="00A9488E"/>
    <w:rsid w:val="00A949E2"/>
    <w:rsid w:val="00A94D48"/>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459"/>
    <w:rsid w:val="00AA5B57"/>
    <w:rsid w:val="00AA632C"/>
    <w:rsid w:val="00AA6506"/>
    <w:rsid w:val="00AA697C"/>
    <w:rsid w:val="00AA6F53"/>
    <w:rsid w:val="00AA7117"/>
    <w:rsid w:val="00AA75FA"/>
    <w:rsid w:val="00AA7805"/>
    <w:rsid w:val="00AB0304"/>
    <w:rsid w:val="00AB14F4"/>
    <w:rsid w:val="00AB16AE"/>
    <w:rsid w:val="00AB173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2BF9"/>
    <w:rsid w:val="00AC30D5"/>
    <w:rsid w:val="00AC3B57"/>
    <w:rsid w:val="00AC3F2F"/>
    <w:rsid w:val="00AC4EAF"/>
    <w:rsid w:val="00AC5807"/>
    <w:rsid w:val="00AC6523"/>
    <w:rsid w:val="00AC6703"/>
    <w:rsid w:val="00AC6F53"/>
    <w:rsid w:val="00AC743C"/>
    <w:rsid w:val="00AC7A2E"/>
    <w:rsid w:val="00AD0591"/>
    <w:rsid w:val="00AD0BEB"/>
    <w:rsid w:val="00AD1066"/>
    <w:rsid w:val="00AD136A"/>
    <w:rsid w:val="00AD1BFE"/>
    <w:rsid w:val="00AD2081"/>
    <w:rsid w:val="00AD305B"/>
    <w:rsid w:val="00AD31E8"/>
    <w:rsid w:val="00AD34C9"/>
    <w:rsid w:val="00AD522C"/>
    <w:rsid w:val="00AD5D68"/>
    <w:rsid w:val="00AD6738"/>
    <w:rsid w:val="00AD7B20"/>
    <w:rsid w:val="00AE00B8"/>
    <w:rsid w:val="00AE0514"/>
    <w:rsid w:val="00AE1606"/>
    <w:rsid w:val="00AE224E"/>
    <w:rsid w:val="00AE26C8"/>
    <w:rsid w:val="00AE31E7"/>
    <w:rsid w:val="00AE323C"/>
    <w:rsid w:val="00AE3715"/>
    <w:rsid w:val="00AE3822"/>
    <w:rsid w:val="00AE3B58"/>
    <w:rsid w:val="00AE4008"/>
    <w:rsid w:val="00AE43E4"/>
    <w:rsid w:val="00AE52DD"/>
    <w:rsid w:val="00AE56B3"/>
    <w:rsid w:val="00AE679C"/>
    <w:rsid w:val="00AE6FB0"/>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829"/>
    <w:rsid w:val="00AF4E1A"/>
    <w:rsid w:val="00AF564E"/>
    <w:rsid w:val="00AF582B"/>
    <w:rsid w:val="00AF591C"/>
    <w:rsid w:val="00AF5B0F"/>
    <w:rsid w:val="00AF5CA3"/>
    <w:rsid w:val="00AF7BE8"/>
    <w:rsid w:val="00B00003"/>
    <w:rsid w:val="00B00EA2"/>
    <w:rsid w:val="00B011DF"/>
    <w:rsid w:val="00B01495"/>
    <w:rsid w:val="00B01568"/>
    <w:rsid w:val="00B01A7C"/>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3A0C"/>
    <w:rsid w:val="00B14473"/>
    <w:rsid w:val="00B14486"/>
    <w:rsid w:val="00B14556"/>
    <w:rsid w:val="00B14E56"/>
    <w:rsid w:val="00B1537B"/>
    <w:rsid w:val="00B16483"/>
    <w:rsid w:val="00B16E83"/>
    <w:rsid w:val="00B1718B"/>
    <w:rsid w:val="00B176AF"/>
    <w:rsid w:val="00B17EB1"/>
    <w:rsid w:val="00B2066D"/>
    <w:rsid w:val="00B20FD7"/>
    <w:rsid w:val="00B21689"/>
    <w:rsid w:val="00B217A5"/>
    <w:rsid w:val="00B217BB"/>
    <w:rsid w:val="00B21A31"/>
    <w:rsid w:val="00B21E55"/>
    <w:rsid w:val="00B21F34"/>
    <w:rsid w:val="00B2241C"/>
    <w:rsid w:val="00B225D5"/>
    <w:rsid w:val="00B2277F"/>
    <w:rsid w:val="00B2283B"/>
    <w:rsid w:val="00B24E0E"/>
    <w:rsid w:val="00B25447"/>
    <w:rsid w:val="00B2561E"/>
    <w:rsid w:val="00B2572B"/>
    <w:rsid w:val="00B25FC4"/>
    <w:rsid w:val="00B2681D"/>
    <w:rsid w:val="00B2752E"/>
    <w:rsid w:val="00B278BE"/>
    <w:rsid w:val="00B27FD9"/>
    <w:rsid w:val="00B300C8"/>
    <w:rsid w:val="00B30456"/>
    <w:rsid w:val="00B304E3"/>
    <w:rsid w:val="00B30994"/>
    <w:rsid w:val="00B32124"/>
    <w:rsid w:val="00B32C46"/>
    <w:rsid w:val="00B32D39"/>
    <w:rsid w:val="00B333DF"/>
    <w:rsid w:val="00B34DC5"/>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189"/>
    <w:rsid w:val="00B4489A"/>
    <w:rsid w:val="00B44997"/>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296D"/>
    <w:rsid w:val="00B73AB8"/>
    <w:rsid w:val="00B73CEE"/>
    <w:rsid w:val="00B73DE0"/>
    <w:rsid w:val="00B744F6"/>
    <w:rsid w:val="00B74B63"/>
    <w:rsid w:val="00B74BB0"/>
    <w:rsid w:val="00B75687"/>
    <w:rsid w:val="00B80C17"/>
    <w:rsid w:val="00B81AD3"/>
    <w:rsid w:val="00B81EAC"/>
    <w:rsid w:val="00B853BF"/>
    <w:rsid w:val="00B8636F"/>
    <w:rsid w:val="00B86BCB"/>
    <w:rsid w:val="00B86C5F"/>
    <w:rsid w:val="00B90442"/>
    <w:rsid w:val="00B90C0A"/>
    <w:rsid w:val="00B90C52"/>
    <w:rsid w:val="00B9100A"/>
    <w:rsid w:val="00B925B0"/>
    <w:rsid w:val="00B92CA7"/>
    <w:rsid w:val="00B92CCA"/>
    <w:rsid w:val="00B932B8"/>
    <w:rsid w:val="00B93BE1"/>
    <w:rsid w:val="00B93BF8"/>
    <w:rsid w:val="00B941B2"/>
    <w:rsid w:val="00B941D0"/>
    <w:rsid w:val="00B95C25"/>
    <w:rsid w:val="00B95FE0"/>
    <w:rsid w:val="00B96B73"/>
    <w:rsid w:val="00B975FA"/>
    <w:rsid w:val="00B9778A"/>
    <w:rsid w:val="00B9796D"/>
    <w:rsid w:val="00BA1665"/>
    <w:rsid w:val="00BA17C2"/>
    <w:rsid w:val="00BA1C04"/>
    <w:rsid w:val="00BA20A5"/>
    <w:rsid w:val="00BA2853"/>
    <w:rsid w:val="00BA3554"/>
    <w:rsid w:val="00BA4929"/>
    <w:rsid w:val="00BA632C"/>
    <w:rsid w:val="00BA6E63"/>
    <w:rsid w:val="00BA6FB2"/>
    <w:rsid w:val="00BA7128"/>
    <w:rsid w:val="00BA7984"/>
    <w:rsid w:val="00BA7C2B"/>
    <w:rsid w:val="00BB0264"/>
    <w:rsid w:val="00BB1961"/>
    <w:rsid w:val="00BB1C9B"/>
    <w:rsid w:val="00BB28C8"/>
    <w:rsid w:val="00BB311C"/>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4DC9"/>
    <w:rsid w:val="00BD50E7"/>
    <w:rsid w:val="00BD5550"/>
    <w:rsid w:val="00BD572E"/>
    <w:rsid w:val="00BD5E4C"/>
    <w:rsid w:val="00BD5F94"/>
    <w:rsid w:val="00BD6BF7"/>
    <w:rsid w:val="00BD6E80"/>
    <w:rsid w:val="00BD6EF7"/>
    <w:rsid w:val="00BD72E6"/>
    <w:rsid w:val="00BE01AE"/>
    <w:rsid w:val="00BE1C5E"/>
    <w:rsid w:val="00BE2236"/>
    <w:rsid w:val="00BE2335"/>
    <w:rsid w:val="00BE2572"/>
    <w:rsid w:val="00BE2D71"/>
    <w:rsid w:val="00BE40B1"/>
    <w:rsid w:val="00BE439E"/>
    <w:rsid w:val="00BE45B6"/>
    <w:rsid w:val="00BE505E"/>
    <w:rsid w:val="00BE5381"/>
    <w:rsid w:val="00BE54A9"/>
    <w:rsid w:val="00BE5525"/>
    <w:rsid w:val="00BE557F"/>
    <w:rsid w:val="00BE5CF7"/>
    <w:rsid w:val="00BE6363"/>
    <w:rsid w:val="00BE6D35"/>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72B"/>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18F"/>
    <w:rsid w:val="00C1026C"/>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178B2"/>
    <w:rsid w:val="00C207A1"/>
    <w:rsid w:val="00C213AC"/>
    <w:rsid w:val="00C2151D"/>
    <w:rsid w:val="00C22421"/>
    <w:rsid w:val="00C231A0"/>
    <w:rsid w:val="00C232E0"/>
    <w:rsid w:val="00C232FF"/>
    <w:rsid w:val="00C23B1B"/>
    <w:rsid w:val="00C23D48"/>
    <w:rsid w:val="00C23F1D"/>
    <w:rsid w:val="00C24256"/>
    <w:rsid w:val="00C24846"/>
    <w:rsid w:val="00C24CA6"/>
    <w:rsid w:val="00C26AA6"/>
    <w:rsid w:val="00C26B4D"/>
    <w:rsid w:val="00C26CF7"/>
    <w:rsid w:val="00C26E92"/>
    <w:rsid w:val="00C27A88"/>
    <w:rsid w:val="00C27BA4"/>
    <w:rsid w:val="00C27D93"/>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1D"/>
    <w:rsid w:val="00C364E8"/>
    <w:rsid w:val="00C366B6"/>
    <w:rsid w:val="00C37724"/>
    <w:rsid w:val="00C3797F"/>
    <w:rsid w:val="00C37AE7"/>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3F10"/>
    <w:rsid w:val="00C752FC"/>
    <w:rsid w:val="00C7786E"/>
    <w:rsid w:val="00C8055A"/>
    <w:rsid w:val="00C806B2"/>
    <w:rsid w:val="00C807D9"/>
    <w:rsid w:val="00C80B25"/>
    <w:rsid w:val="00C81187"/>
    <w:rsid w:val="00C813A9"/>
    <w:rsid w:val="00C816CA"/>
    <w:rsid w:val="00C819E8"/>
    <w:rsid w:val="00C81FE2"/>
    <w:rsid w:val="00C82BD2"/>
    <w:rsid w:val="00C83D77"/>
    <w:rsid w:val="00C83D8F"/>
    <w:rsid w:val="00C84419"/>
    <w:rsid w:val="00C8509E"/>
    <w:rsid w:val="00C85E52"/>
    <w:rsid w:val="00C85FFA"/>
    <w:rsid w:val="00C861E9"/>
    <w:rsid w:val="00C864DC"/>
    <w:rsid w:val="00C86AB3"/>
    <w:rsid w:val="00C86F9C"/>
    <w:rsid w:val="00C87E1D"/>
    <w:rsid w:val="00C90796"/>
    <w:rsid w:val="00C9153B"/>
    <w:rsid w:val="00C91F69"/>
    <w:rsid w:val="00C94323"/>
    <w:rsid w:val="00C94785"/>
    <w:rsid w:val="00C970BB"/>
    <w:rsid w:val="00C978AF"/>
    <w:rsid w:val="00CA0015"/>
    <w:rsid w:val="00CA0A33"/>
    <w:rsid w:val="00CA11F2"/>
    <w:rsid w:val="00CA169D"/>
    <w:rsid w:val="00CA1747"/>
    <w:rsid w:val="00CA1827"/>
    <w:rsid w:val="00CA1859"/>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9F8"/>
    <w:rsid w:val="00CB1A0F"/>
    <w:rsid w:val="00CB35B7"/>
    <w:rsid w:val="00CB3CB1"/>
    <w:rsid w:val="00CB41AB"/>
    <w:rsid w:val="00CB4B5C"/>
    <w:rsid w:val="00CB4C1E"/>
    <w:rsid w:val="00CB5290"/>
    <w:rsid w:val="00CB57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4B7"/>
    <w:rsid w:val="00CE4D1D"/>
    <w:rsid w:val="00CE56FD"/>
    <w:rsid w:val="00CE5E70"/>
    <w:rsid w:val="00CE62D4"/>
    <w:rsid w:val="00CE7B83"/>
    <w:rsid w:val="00CE7BF1"/>
    <w:rsid w:val="00CF0D0D"/>
    <w:rsid w:val="00CF15DB"/>
    <w:rsid w:val="00CF1653"/>
    <w:rsid w:val="00CF1742"/>
    <w:rsid w:val="00CF1753"/>
    <w:rsid w:val="00CF2304"/>
    <w:rsid w:val="00CF2692"/>
    <w:rsid w:val="00CF34D0"/>
    <w:rsid w:val="00CF34DE"/>
    <w:rsid w:val="00CF3B1A"/>
    <w:rsid w:val="00CF3C20"/>
    <w:rsid w:val="00CF405B"/>
    <w:rsid w:val="00CF7A4E"/>
    <w:rsid w:val="00D00401"/>
    <w:rsid w:val="00D0068C"/>
    <w:rsid w:val="00D008B5"/>
    <w:rsid w:val="00D00A61"/>
    <w:rsid w:val="00D00BED"/>
    <w:rsid w:val="00D00DA3"/>
    <w:rsid w:val="00D00FFD"/>
    <w:rsid w:val="00D01B3C"/>
    <w:rsid w:val="00D0215D"/>
    <w:rsid w:val="00D02861"/>
    <w:rsid w:val="00D03331"/>
    <w:rsid w:val="00D03E7C"/>
    <w:rsid w:val="00D043C1"/>
    <w:rsid w:val="00D043FA"/>
    <w:rsid w:val="00D04575"/>
    <w:rsid w:val="00D048EE"/>
    <w:rsid w:val="00D04B17"/>
    <w:rsid w:val="00D04BAA"/>
    <w:rsid w:val="00D05A4D"/>
    <w:rsid w:val="00D0675E"/>
    <w:rsid w:val="00D0677B"/>
    <w:rsid w:val="00D06AAC"/>
    <w:rsid w:val="00D07367"/>
    <w:rsid w:val="00D10298"/>
    <w:rsid w:val="00D104E6"/>
    <w:rsid w:val="00D11611"/>
    <w:rsid w:val="00D130EE"/>
    <w:rsid w:val="00D132BC"/>
    <w:rsid w:val="00D13662"/>
    <w:rsid w:val="00D13E20"/>
    <w:rsid w:val="00D14FAA"/>
    <w:rsid w:val="00D150B0"/>
    <w:rsid w:val="00D15272"/>
    <w:rsid w:val="00D152C9"/>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9DB"/>
    <w:rsid w:val="00D26FCF"/>
    <w:rsid w:val="00D27019"/>
    <w:rsid w:val="00D273E6"/>
    <w:rsid w:val="00D27476"/>
    <w:rsid w:val="00D27B1C"/>
    <w:rsid w:val="00D27C21"/>
    <w:rsid w:val="00D30487"/>
    <w:rsid w:val="00D30F7E"/>
    <w:rsid w:val="00D31759"/>
    <w:rsid w:val="00D31A00"/>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5901"/>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6B13"/>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6F1B"/>
    <w:rsid w:val="00D873FE"/>
    <w:rsid w:val="00D875CB"/>
    <w:rsid w:val="00D877C5"/>
    <w:rsid w:val="00D90106"/>
    <w:rsid w:val="00D90640"/>
    <w:rsid w:val="00D91C7E"/>
    <w:rsid w:val="00D927EB"/>
    <w:rsid w:val="00D95AA6"/>
    <w:rsid w:val="00D95F89"/>
    <w:rsid w:val="00D964A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776"/>
    <w:rsid w:val="00DB4CC7"/>
    <w:rsid w:val="00DB6244"/>
    <w:rsid w:val="00DB63A6"/>
    <w:rsid w:val="00DB64C8"/>
    <w:rsid w:val="00DB6629"/>
    <w:rsid w:val="00DB6D02"/>
    <w:rsid w:val="00DB7289"/>
    <w:rsid w:val="00DC0D74"/>
    <w:rsid w:val="00DC14CE"/>
    <w:rsid w:val="00DC1B3F"/>
    <w:rsid w:val="00DC1D04"/>
    <w:rsid w:val="00DC212B"/>
    <w:rsid w:val="00DC2360"/>
    <w:rsid w:val="00DC30CC"/>
    <w:rsid w:val="00DC375D"/>
    <w:rsid w:val="00DC3D74"/>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9F9"/>
    <w:rsid w:val="00DE1D22"/>
    <w:rsid w:val="00DE26E4"/>
    <w:rsid w:val="00DE2D9B"/>
    <w:rsid w:val="00DE3538"/>
    <w:rsid w:val="00DE3C28"/>
    <w:rsid w:val="00DE3F97"/>
    <w:rsid w:val="00DE4E15"/>
    <w:rsid w:val="00DE54C9"/>
    <w:rsid w:val="00DE57B9"/>
    <w:rsid w:val="00DE5B89"/>
    <w:rsid w:val="00DE65EA"/>
    <w:rsid w:val="00DE6DBE"/>
    <w:rsid w:val="00DE7706"/>
    <w:rsid w:val="00DE7753"/>
    <w:rsid w:val="00DE7F8F"/>
    <w:rsid w:val="00DF09E7"/>
    <w:rsid w:val="00DF0BD2"/>
    <w:rsid w:val="00DF11C4"/>
    <w:rsid w:val="00DF1625"/>
    <w:rsid w:val="00DF19A1"/>
    <w:rsid w:val="00DF2F68"/>
    <w:rsid w:val="00DF3688"/>
    <w:rsid w:val="00DF44E3"/>
    <w:rsid w:val="00DF5182"/>
    <w:rsid w:val="00DF67A3"/>
    <w:rsid w:val="00DF6FB2"/>
    <w:rsid w:val="00DF749E"/>
    <w:rsid w:val="00E004B7"/>
    <w:rsid w:val="00E00AD1"/>
    <w:rsid w:val="00E01503"/>
    <w:rsid w:val="00E020C1"/>
    <w:rsid w:val="00E02449"/>
    <w:rsid w:val="00E02C29"/>
    <w:rsid w:val="00E02F60"/>
    <w:rsid w:val="00E040F0"/>
    <w:rsid w:val="00E0418D"/>
    <w:rsid w:val="00E042BC"/>
    <w:rsid w:val="00E04589"/>
    <w:rsid w:val="00E0459B"/>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441"/>
    <w:rsid w:val="00E14672"/>
    <w:rsid w:val="00E15EC9"/>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341"/>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4DBF"/>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0AA"/>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2E3"/>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B88"/>
    <w:rsid w:val="00E81D2D"/>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BBC"/>
    <w:rsid w:val="00E94D7F"/>
    <w:rsid w:val="00E95645"/>
    <w:rsid w:val="00E95CE6"/>
    <w:rsid w:val="00E95E47"/>
    <w:rsid w:val="00E969ED"/>
    <w:rsid w:val="00E96B46"/>
    <w:rsid w:val="00E9746B"/>
    <w:rsid w:val="00E97926"/>
    <w:rsid w:val="00EA059F"/>
    <w:rsid w:val="00EA06E9"/>
    <w:rsid w:val="00EA0AEE"/>
    <w:rsid w:val="00EA0D10"/>
    <w:rsid w:val="00EA140F"/>
    <w:rsid w:val="00EA150B"/>
    <w:rsid w:val="00EA1765"/>
    <w:rsid w:val="00EA31E0"/>
    <w:rsid w:val="00EA3E33"/>
    <w:rsid w:val="00EA3FD0"/>
    <w:rsid w:val="00EA40DF"/>
    <w:rsid w:val="00EA4891"/>
    <w:rsid w:val="00EA58C8"/>
    <w:rsid w:val="00EA5961"/>
    <w:rsid w:val="00EA625E"/>
    <w:rsid w:val="00EA6DF8"/>
    <w:rsid w:val="00EA7170"/>
    <w:rsid w:val="00EA7394"/>
    <w:rsid w:val="00EA7474"/>
    <w:rsid w:val="00EA7CA6"/>
    <w:rsid w:val="00EA7FA5"/>
    <w:rsid w:val="00EB0B3D"/>
    <w:rsid w:val="00EB2387"/>
    <w:rsid w:val="00EB24C0"/>
    <w:rsid w:val="00EB2A85"/>
    <w:rsid w:val="00EB2AE8"/>
    <w:rsid w:val="00EB37A2"/>
    <w:rsid w:val="00EB395D"/>
    <w:rsid w:val="00EB3BFA"/>
    <w:rsid w:val="00EB3C28"/>
    <w:rsid w:val="00EB417D"/>
    <w:rsid w:val="00EB42B2"/>
    <w:rsid w:val="00EB487B"/>
    <w:rsid w:val="00EB5576"/>
    <w:rsid w:val="00EB5989"/>
    <w:rsid w:val="00EB5F02"/>
    <w:rsid w:val="00EB602D"/>
    <w:rsid w:val="00EB6064"/>
    <w:rsid w:val="00EB6314"/>
    <w:rsid w:val="00EB6684"/>
    <w:rsid w:val="00EB67F6"/>
    <w:rsid w:val="00EB6B32"/>
    <w:rsid w:val="00EB6E54"/>
    <w:rsid w:val="00EB70D9"/>
    <w:rsid w:val="00EB713D"/>
    <w:rsid w:val="00EB797D"/>
    <w:rsid w:val="00EC00EF"/>
    <w:rsid w:val="00EC09B0"/>
    <w:rsid w:val="00EC165E"/>
    <w:rsid w:val="00EC1CE3"/>
    <w:rsid w:val="00EC1F84"/>
    <w:rsid w:val="00EC22F7"/>
    <w:rsid w:val="00EC2345"/>
    <w:rsid w:val="00EC2CDE"/>
    <w:rsid w:val="00EC302F"/>
    <w:rsid w:val="00EC362B"/>
    <w:rsid w:val="00EC400D"/>
    <w:rsid w:val="00EC4580"/>
    <w:rsid w:val="00EC5C41"/>
    <w:rsid w:val="00EC6C0A"/>
    <w:rsid w:val="00EC7004"/>
    <w:rsid w:val="00EC7188"/>
    <w:rsid w:val="00EC759E"/>
    <w:rsid w:val="00EC7897"/>
    <w:rsid w:val="00EC7D24"/>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4B95"/>
    <w:rsid w:val="00EE55F5"/>
    <w:rsid w:val="00EE5855"/>
    <w:rsid w:val="00EE5A09"/>
    <w:rsid w:val="00EE5AB3"/>
    <w:rsid w:val="00EE6232"/>
    <w:rsid w:val="00EE62ED"/>
    <w:rsid w:val="00EE674C"/>
    <w:rsid w:val="00EE7019"/>
    <w:rsid w:val="00EE73A8"/>
    <w:rsid w:val="00EE752A"/>
    <w:rsid w:val="00EE7758"/>
    <w:rsid w:val="00EE78C9"/>
    <w:rsid w:val="00EE7A99"/>
    <w:rsid w:val="00EF11FF"/>
    <w:rsid w:val="00EF143B"/>
    <w:rsid w:val="00EF24C7"/>
    <w:rsid w:val="00EF25F5"/>
    <w:rsid w:val="00EF273B"/>
    <w:rsid w:val="00EF2954"/>
    <w:rsid w:val="00EF2B43"/>
    <w:rsid w:val="00EF2CF5"/>
    <w:rsid w:val="00EF352E"/>
    <w:rsid w:val="00EF3662"/>
    <w:rsid w:val="00EF4569"/>
    <w:rsid w:val="00EF52E4"/>
    <w:rsid w:val="00EF548A"/>
    <w:rsid w:val="00EF5BF0"/>
    <w:rsid w:val="00EF6526"/>
    <w:rsid w:val="00EF7868"/>
    <w:rsid w:val="00F00565"/>
    <w:rsid w:val="00F005EE"/>
    <w:rsid w:val="00F00C96"/>
    <w:rsid w:val="00F01D1E"/>
    <w:rsid w:val="00F0379D"/>
    <w:rsid w:val="00F03C72"/>
    <w:rsid w:val="00F04430"/>
    <w:rsid w:val="00F04532"/>
    <w:rsid w:val="00F04AA1"/>
    <w:rsid w:val="00F04FC3"/>
    <w:rsid w:val="00F0505F"/>
    <w:rsid w:val="00F06127"/>
    <w:rsid w:val="00F06F30"/>
    <w:rsid w:val="00F0759D"/>
    <w:rsid w:val="00F102AB"/>
    <w:rsid w:val="00F105C9"/>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2042"/>
    <w:rsid w:val="00F23100"/>
    <w:rsid w:val="00F23A51"/>
    <w:rsid w:val="00F23CD8"/>
    <w:rsid w:val="00F242D7"/>
    <w:rsid w:val="00F24327"/>
    <w:rsid w:val="00F24A51"/>
    <w:rsid w:val="00F24C2B"/>
    <w:rsid w:val="00F24E9E"/>
    <w:rsid w:val="00F24F4F"/>
    <w:rsid w:val="00F25410"/>
    <w:rsid w:val="00F25B39"/>
    <w:rsid w:val="00F26162"/>
    <w:rsid w:val="00F263B3"/>
    <w:rsid w:val="00F26A4C"/>
    <w:rsid w:val="00F26B08"/>
    <w:rsid w:val="00F274C5"/>
    <w:rsid w:val="00F27A50"/>
    <w:rsid w:val="00F27DB4"/>
    <w:rsid w:val="00F331AD"/>
    <w:rsid w:val="00F332DF"/>
    <w:rsid w:val="00F339E3"/>
    <w:rsid w:val="00F34417"/>
    <w:rsid w:val="00F34BD1"/>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0986"/>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51D"/>
    <w:rsid w:val="00F62714"/>
    <w:rsid w:val="00F63223"/>
    <w:rsid w:val="00F63464"/>
    <w:rsid w:val="00F63BBB"/>
    <w:rsid w:val="00F64849"/>
    <w:rsid w:val="00F64BF8"/>
    <w:rsid w:val="00F64DF9"/>
    <w:rsid w:val="00F65659"/>
    <w:rsid w:val="00F658E7"/>
    <w:rsid w:val="00F65E20"/>
    <w:rsid w:val="00F667B5"/>
    <w:rsid w:val="00F6681F"/>
    <w:rsid w:val="00F676CB"/>
    <w:rsid w:val="00F67946"/>
    <w:rsid w:val="00F67B4A"/>
    <w:rsid w:val="00F67CD4"/>
    <w:rsid w:val="00F70E55"/>
    <w:rsid w:val="00F7173E"/>
    <w:rsid w:val="00F71F29"/>
    <w:rsid w:val="00F72026"/>
    <w:rsid w:val="00F72C2C"/>
    <w:rsid w:val="00F7342A"/>
    <w:rsid w:val="00F73CAB"/>
    <w:rsid w:val="00F73D7F"/>
    <w:rsid w:val="00F743B3"/>
    <w:rsid w:val="00F7451F"/>
    <w:rsid w:val="00F7467F"/>
    <w:rsid w:val="00F74984"/>
    <w:rsid w:val="00F7541A"/>
    <w:rsid w:val="00F7609B"/>
    <w:rsid w:val="00F760B1"/>
    <w:rsid w:val="00F76367"/>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013"/>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4A"/>
    <w:rsid w:val="00FA37C3"/>
    <w:rsid w:val="00FA3D8E"/>
    <w:rsid w:val="00FA409E"/>
    <w:rsid w:val="00FA4725"/>
    <w:rsid w:val="00FA4F9D"/>
    <w:rsid w:val="00FA5118"/>
    <w:rsid w:val="00FA5CBD"/>
    <w:rsid w:val="00FA67B2"/>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4B89"/>
    <w:rsid w:val="00FB4F53"/>
    <w:rsid w:val="00FB58A2"/>
    <w:rsid w:val="00FB72F4"/>
    <w:rsid w:val="00FB7899"/>
    <w:rsid w:val="00FB78E7"/>
    <w:rsid w:val="00FB796B"/>
    <w:rsid w:val="00FC016A"/>
    <w:rsid w:val="00FC096C"/>
    <w:rsid w:val="00FC0FDC"/>
    <w:rsid w:val="00FC22F4"/>
    <w:rsid w:val="00FC283C"/>
    <w:rsid w:val="00FC2FB3"/>
    <w:rsid w:val="00FC3AC5"/>
    <w:rsid w:val="00FC4412"/>
    <w:rsid w:val="00FC4B16"/>
    <w:rsid w:val="00FC561F"/>
    <w:rsid w:val="00FC5E65"/>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3FF6"/>
    <w:rsid w:val="00FE4164"/>
    <w:rsid w:val="00FE4232"/>
    <w:rsid w:val="00FE449E"/>
    <w:rsid w:val="00FE4780"/>
    <w:rsid w:val="00FE54DC"/>
    <w:rsid w:val="00FE5627"/>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A9C"/>
    <w:rsid w:val="00FF2E56"/>
    <w:rsid w:val="00FF3050"/>
    <w:rsid w:val="00FF331F"/>
    <w:rsid w:val="00FF3D6A"/>
    <w:rsid w:val="00FF3DE9"/>
    <w:rsid w:val="00FF3E38"/>
    <w:rsid w:val="00FF3E3D"/>
    <w:rsid w:val="00FF3F2A"/>
    <w:rsid w:val="00FF3F35"/>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E91777"/>
  <w15:docId w15:val="{7F0927C2-9880-4F1D-9F40-D028E636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A22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2237C"/>
    <w:rPr>
      <w:rFonts w:ascii="Courier New" w:hAnsi="Courier New" w:cs="Courier New"/>
      <w:lang w:bidi="ar-SA"/>
    </w:rPr>
  </w:style>
  <w:style w:type="character" w:customStyle="1" w:styleId="y2iqfc">
    <w:name w:val="y2iqfc"/>
    <w:basedOn w:val="a0"/>
    <w:rsid w:val="00A2237C"/>
  </w:style>
  <w:style w:type="character" w:customStyle="1" w:styleId="aff8">
    <w:name w:val="Название Знак"/>
    <w:rsid w:val="00EC302F"/>
    <w:rPr>
      <w:rFonts w:ascii="Arial Armenian" w:hAnsi="Arial Armenian"/>
      <w:sz w:val="24"/>
      <w:lang w:val="en-US" w:eastAsia="en-US" w:bidi="ar-SA"/>
    </w:rPr>
  </w:style>
  <w:style w:type="paragraph" w:customStyle="1" w:styleId="110">
    <w:name w:val="Указатель 11"/>
    <w:basedOn w:val="a"/>
    <w:rsid w:val="00EC302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EC302F"/>
    <w:pPr>
      <w:suppressAutoHyphens/>
      <w:spacing w:line="100" w:lineRule="atLeast"/>
    </w:pPr>
    <w:rPr>
      <w:kern w:val="1"/>
      <w:sz w:val="20"/>
      <w:szCs w:val="20"/>
      <w:lang w:val="en-AU" w:eastAsia="ar-SA" w:bidi="ar-SA"/>
    </w:rPr>
  </w:style>
  <w:style w:type="character" w:customStyle="1" w:styleId="UnresolvedMention">
    <w:name w:val="Unresolved Mention"/>
    <w:uiPriority w:val="99"/>
    <w:semiHidden/>
    <w:unhideWhenUsed/>
    <w:rsid w:val="00EC302F"/>
    <w:rPr>
      <w:color w:val="605E5C"/>
      <w:shd w:val="clear" w:color="auto" w:fill="E1DFDD"/>
    </w:rPr>
  </w:style>
  <w:style w:type="paragraph" w:customStyle="1" w:styleId="msonormal0">
    <w:name w:val="msonormal"/>
    <w:basedOn w:val="a"/>
    <w:rsid w:val="00EC302F"/>
    <w:pPr>
      <w:spacing w:before="100" w:beforeAutospacing="1" w:after="100" w:afterAutospacing="1"/>
    </w:pPr>
    <w:rPr>
      <w:lang w:bidi="ar-SA"/>
    </w:rPr>
  </w:style>
  <w:style w:type="paragraph" w:customStyle="1" w:styleId="font14">
    <w:name w:val="font14"/>
    <w:basedOn w:val="a"/>
    <w:rsid w:val="00EC302F"/>
    <w:pPr>
      <w:spacing w:before="100" w:beforeAutospacing="1" w:after="100" w:afterAutospacing="1"/>
    </w:pPr>
    <w:rPr>
      <w:rFonts w:ascii="Sylfaen" w:hAnsi="Sylfaen"/>
      <w:i/>
      <w:iCs/>
      <w:sz w:val="22"/>
      <w:szCs w:val="22"/>
      <w:lang w:bidi="ar-SA"/>
    </w:rPr>
  </w:style>
  <w:style w:type="paragraph" w:customStyle="1" w:styleId="font15">
    <w:name w:val="font15"/>
    <w:basedOn w:val="a"/>
    <w:rsid w:val="00EC302F"/>
    <w:pPr>
      <w:spacing w:before="100" w:beforeAutospacing="1" w:after="100" w:afterAutospacing="1"/>
    </w:pPr>
    <w:rPr>
      <w:rFonts w:ascii="Sylfaen" w:hAnsi="Sylfaen"/>
      <w:i/>
      <w:iCs/>
      <w:lang w:bidi="ar-SA"/>
    </w:rPr>
  </w:style>
  <w:style w:type="paragraph" w:customStyle="1" w:styleId="font16">
    <w:name w:val="font16"/>
    <w:basedOn w:val="a"/>
    <w:rsid w:val="00EC302F"/>
    <w:pPr>
      <w:spacing w:before="100" w:beforeAutospacing="1" w:after="100" w:afterAutospacing="1"/>
    </w:pPr>
    <w:rPr>
      <w:rFonts w:ascii="Times Armenian" w:hAnsi="Times Armenian"/>
      <w:i/>
      <w:iCs/>
      <w:lang w:bidi="ar-SA"/>
    </w:rPr>
  </w:style>
  <w:style w:type="paragraph" w:customStyle="1" w:styleId="font17">
    <w:name w:val="font17"/>
    <w:basedOn w:val="a"/>
    <w:rsid w:val="00EC302F"/>
    <w:pPr>
      <w:spacing w:before="100" w:beforeAutospacing="1" w:after="100" w:afterAutospacing="1"/>
    </w:pPr>
    <w:rPr>
      <w:rFonts w:ascii="Times Armenian" w:hAnsi="Times Armenian"/>
      <w:i/>
      <w:iCs/>
      <w:lang w:bidi="ar-SA"/>
    </w:rPr>
  </w:style>
  <w:style w:type="paragraph" w:customStyle="1" w:styleId="font18">
    <w:name w:val="font18"/>
    <w:basedOn w:val="a"/>
    <w:rsid w:val="00EC302F"/>
    <w:pPr>
      <w:spacing w:before="100" w:beforeAutospacing="1" w:after="100" w:afterAutospacing="1"/>
    </w:pPr>
    <w:rPr>
      <w:rFonts w:ascii="Times Armenian" w:hAnsi="Times Armenian"/>
      <w:i/>
      <w:iCs/>
      <w:lang w:bidi="ar-SA"/>
    </w:rPr>
  </w:style>
  <w:style w:type="paragraph" w:customStyle="1" w:styleId="font19">
    <w:name w:val="font19"/>
    <w:basedOn w:val="a"/>
    <w:rsid w:val="00EC302F"/>
    <w:pPr>
      <w:spacing w:before="100" w:beforeAutospacing="1" w:after="100" w:afterAutospacing="1"/>
    </w:pPr>
    <w:rPr>
      <w:rFonts w:ascii="Sylfaen" w:hAnsi="Sylfaen"/>
      <w:i/>
      <w:iCs/>
      <w:lang w:bidi="ar-SA"/>
    </w:rPr>
  </w:style>
  <w:style w:type="paragraph" w:customStyle="1" w:styleId="font20">
    <w:name w:val="font20"/>
    <w:basedOn w:val="a"/>
    <w:rsid w:val="00EC302F"/>
    <w:pPr>
      <w:spacing w:before="100" w:beforeAutospacing="1" w:after="100" w:afterAutospacing="1"/>
    </w:pPr>
    <w:rPr>
      <w:rFonts w:ascii="Sylfaen" w:hAnsi="Sylfaen"/>
      <w:i/>
      <w:iCs/>
      <w:sz w:val="22"/>
      <w:szCs w:val="22"/>
      <w:lang w:bidi="ar-SA"/>
    </w:rPr>
  </w:style>
  <w:style w:type="paragraph" w:customStyle="1" w:styleId="font21">
    <w:name w:val="font21"/>
    <w:basedOn w:val="a"/>
    <w:rsid w:val="00EC302F"/>
    <w:pPr>
      <w:spacing w:before="100" w:beforeAutospacing="1" w:after="100" w:afterAutospacing="1"/>
    </w:pPr>
    <w:rPr>
      <w:rFonts w:ascii="Sylfaen" w:hAnsi="Sylfaen"/>
      <w:i/>
      <w:iCs/>
      <w:sz w:val="22"/>
      <w:szCs w:val="22"/>
      <w:lang w:bidi="ar-SA"/>
    </w:rPr>
  </w:style>
  <w:style w:type="paragraph" w:customStyle="1" w:styleId="font22">
    <w:name w:val="font22"/>
    <w:basedOn w:val="a"/>
    <w:rsid w:val="00EC302F"/>
    <w:pPr>
      <w:spacing w:before="100" w:beforeAutospacing="1" w:after="100" w:afterAutospacing="1"/>
    </w:pPr>
    <w:rPr>
      <w:rFonts w:ascii="Arial Armenian" w:hAnsi="Arial Armenian"/>
      <w:i/>
      <w:iCs/>
      <w:color w:val="000000"/>
      <w:lang w:bidi="ar-SA"/>
    </w:rPr>
  </w:style>
  <w:style w:type="paragraph" w:customStyle="1" w:styleId="font23">
    <w:name w:val="font23"/>
    <w:basedOn w:val="a"/>
    <w:rsid w:val="00EC302F"/>
    <w:pPr>
      <w:spacing w:before="100" w:beforeAutospacing="1" w:after="100" w:afterAutospacing="1"/>
    </w:pPr>
    <w:rPr>
      <w:rFonts w:ascii="Arial Armenian" w:hAnsi="Arial Armenian"/>
      <w:i/>
      <w:iCs/>
      <w:color w:val="000000"/>
      <w:lang w:bidi="ar-SA"/>
    </w:rPr>
  </w:style>
  <w:style w:type="paragraph" w:customStyle="1" w:styleId="font24">
    <w:name w:val="font24"/>
    <w:basedOn w:val="a"/>
    <w:rsid w:val="00EC302F"/>
    <w:pPr>
      <w:spacing w:before="100" w:beforeAutospacing="1" w:after="100" w:afterAutospacing="1"/>
    </w:pPr>
    <w:rPr>
      <w:rFonts w:ascii="Times Armenian" w:hAnsi="Times Armenian"/>
      <w:i/>
      <w:iCs/>
      <w:color w:val="000000"/>
      <w:lang w:bidi="ar-SA"/>
    </w:rPr>
  </w:style>
  <w:style w:type="paragraph" w:customStyle="1" w:styleId="font25">
    <w:name w:val="font25"/>
    <w:basedOn w:val="a"/>
    <w:rsid w:val="00EC302F"/>
    <w:pPr>
      <w:spacing w:before="100" w:beforeAutospacing="1" w:after="100" w:afterAutospacing="1"/>
    </w:pPr>
    <w:rPr>
      <w:rFonts w:ascii="Times Armenian" w:hAnsi="Times Armenian"/>
      <w:sz w:val="22"/>
      <w:szCs w:val="22"/>
      <w:lang w:bidi="ar-SA"/>
    </w:rPr>
  </w:style>
  <w:style w:type="paragraph" w:customStyle="1" w:styleId="font26">
    <w:name w:val="font26"/>
    <w:basedOn w:val="a"/>
    <w:rsid w:val="00EC302F"/>
    <w:pPr>
      <w:spacing w:before="100" w:beforeAutospacing="1" w:after="100" w:afterAutospacing="1"/>
    </w:pPr>
    <w:rPr>
      <w:rFonts w:ascii="Sylfaen" w:hAnsi="Sylfaen"/>
      <w:sz w:val="22"/>
      <w:szCs w:val="22"/>
      <w:lang w:bidi="ar-SA"/>
    </w:rPr>
  </w:style>
  <w:style w:type="paragraph" w:customStyle="1" w:styleId="font27">
    <w:name w:val="font27"/>
    <w:basedOn w:val="a"/>
    <w:rsid w:val="00EC302F"/>
    <w:pPr>
      <w:spacing w:before="100" w:beforeAutospacing="1" w:after="100" w:afterAutospacing="1"/>
    </w:pPr>
    <w:rPr>
      <w:rFonts w:ascii="Times Armenian" w:hAnsi="Times Armenian"/>
      <w:sz w:val="22"/>
      <w:szCs w:val="22"/>
      <w:lang w:bidi="ar-SA"/>
    </w:rPr>
  </w:style>
  <w:style w:type="paragraph" w:customStyle="1" w:styleId="font28">
    <w:name w:val="font28"/>
    <w:basedOn w:val="a"/>
    <w:rsid w:val="00EC302F"/>
    <w:pPr>
      <w:spacing w:before="100" w:beforeAutospacing="1" w:after="100" w:afterAutospacing="1"/>
    </w:pPr>
    <w:rPr>
      <w:rFonts w:ascii="Symbol" w:hAnsi="Symbol"/>
      <w:sz w:val="22"/>
      <w:szCs w:val="22"/>
      <w:lang w:bidi="ar-SA"/>
    </w:rPr>
  </w:style>
  <w:style w:type="paragraph" w:customStyle="1" w:styleId="font29">
    <w:name w:val="font29"/>
    <w:basedOn w:val="a"/>
    <w:rsid w:val="00EC302F"/>
    <w:pPr>
      <w:spacing w:before="100" w:beforeAutospacing="1" w:after="100" w:afterAutospacing="1"/>
    </w:pPr>
    <w:rPr>
      <w:rFonts w:ascii="Times Armenian" w:hAnsi="Times Armenian"/>
      <w:b/>
      <w:bCs/>
      <w:i/>
      <w:iCs/>
      <w:sz w:val="22"/>
      <w:szCs w:val="22"/>
      <w:lang w:bidi="ar-SA"/>
    </w:rPr>
  </w:style>
  <w:style w:type="paragraph" w:customStyle="1" w:styleId="font30">
    <w:name w:val="font30"/>
    <w:basedOn w:val="a"/>
    <w:rsid w:val="00EC302F"/>
    <w:pPr>
      <w:spacing w:before="100" w:beforeAutospacing="1" w:after="100" w:afterAutospacing="1"/>
    </w:pPr>
    <w:rPr>
      <w:rFonts w:ascii="Times Armenian" w:hAnsi="Times Armenian"/>
      <w:b/>
      <w:bCs/>
      <w:i/>
      <w:iCs/>
      <w:sz w:val="22"/>
      <w:szCs w:val="22"/>
      <w:lang w:bidi="ar-SA"/>
    </w:rPr>
  </w:style>
  <w:style w:type="paragraph" w:customStyle="1" w:styleId="font31">
    <w:name w:val="font31"/>
    <w:basedOn w:val="a"/>
    <w:rsid w:val="00EC302F"/>
    <w:pPr>
      <w:spacing w:before="100" w:beforeAutospacing="1" w:after="100" w:afterAutospacing="1"/>
    </w:pPr>
    <w:rPr>
      <w:rFonts w:ascii="Sylfaen" w:hAnsi="Sylfaen"/>
      <w:lang w:bidi="ar-SA"/>
    </w:rPr>
  </w:style>
  <w:style w:type="paragraph" w:customStyle="1" w:styleId="xl76">
    <w:name w:val="xl76"/>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77">
    <w:name w:val="xl77"/>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78">
    <w:name w:val="xl78"/>
    <w:basedOn w:val="a"/>
    <w:rsid w:val="00EC302F"/>
    <w:pPr>
      <w:pBdr>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79">
    <w:name w:val="xl79"/>
    <w:basedOn w:val="a"/>
    <w:rsid w:val="00EC302F"/>
    <w:pPr>
      <w:pBdr>
        <w:left w:val="single" w:sz="4" w:space="0" w:color="auto"/>
        <w:right w:val="single" w:sz="4" w:space="0" w:color="auto"/>
      </w:pBdr>
      <w:spacing w:before="100" w:beforeAutospacing="1" w:after="100" w:afterAutospacing="1"/>
      <w:jc w:val="center"/>
      <w:textAlignment w:val="center"/>
    </w:pPr>
    <w:rPr>
      <w:rFonts w:ascii="Sylfaen" w:hAnsi="Sylfaen"/>
      <w:b/>
      <w:bCs/>
      <w:lang w:bidi="ar-SA"/>
    </w:rPr>
  </w:style>
  <w:style w:type="paragraph" w:customStyle="1" w:styleId="xl80">
    <w:name w:val="xl80"/>
    <w:basedOn w:val="a"/>
    <w:rsid w:val="00EC302F"/>
    <w:pPr>
      <w:pBdr>
        <w:left w:val="single" w:sz="4" w:space="0" w:color="auto"/>
        <w:right w:val="single" w:sz="4" w:space="0" w:color="auto"/>
      </w:pBdr>
      <w:spacing w:before="100" w:beforeAutospacing="1" w:after="100" w:afterAutospacing="1"/>
      <w:jc w:val="center"/>
      <w:textAlignment w:val="center"/>
    </w:pPr>
    <w:rPr>
      <w:rFonts w:ascii="Calibri" w:hAnsi="Calibri" w:cs="Calibri"/>
      <w:b/>
      <w:bCs/>
      <w:lang w:bidi="ar-SA"/>
    </w:rPr>
  </w:style>
  <w:style w:type="paragraph" w:customStyle="1" w:styleId="xl81">
    <w:name w:val="xl81"/>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82">
    <w:name w:val="xl82"/>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bidi="ar-SA"/>
    </w:rPr>
  </w:style>
  <w:style w:type="paragraph" w:customStyle="1" w:styleId="xl83">
    <w:name w:val="xl83"/>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lang w:bidi="ar-SA"/>
    </w:rPr>
  </w:style>
  <w:style w:type="paragraph" w:customStyle="1" w:styleId="xl84">
    <w:name w:val="xl84"/>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bidi="ar-SA"/>
    </w:rPr>
  </w:style>
  <w:style w:type="paragraph" w:customStyle="1" w:styleId="xl85">
    <w:name w:val="xl85"/>
    <w:basedOn w:val="a"/>
    <w:rsid w:val="00EC302F"/>
    <w:pPr>
      <w:spacing w:before="100" w:beforeAutospacing="1" w:after="100" w:afterAutospacing="1"/>
    </w:pPr>
    <w:rPr>
      <w:rFonts w:ascii="Times Armenian" w:hAnsi="Times Armenian"/>
      <w:lang w:bidi="ar-SA"/>
    </w:rPr>
  </w:style>
  <w:style w:type="paragraph" w:customStyle="1" w:styleId="xl86">
    <w:name w:val="xl86"/>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87">
    <w:name w:val="xl87"/>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lang w:bidi="ar-SA"/>
    </w:rPr>
  </w:style>
  <w:style w:type="paragraph" w:customStyle="1" w:styleId="xl88">
    <w:name w:val="xl88"/>
    <w:basedOn w:val="a"/>
    <w:rsid w:val="00EC30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bidi="ar-SA"/>
    </w:rPr>
  </w:style>
  <w:style w:type="paragraph" w:customStyle="1" w:styleId="xl89">
    <w:name w:val="xl89"/>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90">
    <w:name w:val="xl90"/>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lang w:bidi="ar-SA"/>
    </w:rPr>
  </w:style>
  <w:style w:type="paragraph" w:customStyle="1" w:styleId="xl91">
    <w:name w:val="xl91"/>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pPr>
    <w:rPr>
      <w:lang w:bidi="ar-SA"/>
    </w:rPr>
  </w:style>
  <w:style w:type="paragraph" w:customStyle="1" w:styleId="xl92">
    <w:name w:val="xl92"/>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93">
    <w:name w:val="xl93"/>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94">
    <w:name w:val="xl94"/>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95">
    <w:name w:val="xl95"/>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96">
    <w:name w:val="xl96"/>
    <w:basedOn w:val="a"/>
    <w:rsid w:val="00EC30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bidi="ar-SA"/>
    </w:rPr>
  </w:style>
  <w:style w:type="paragraph" w:customStyle="1" w:styleId="xl97">
    <w:name w:val="xl97"/>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lang w:bidi="ar-SA"/>
    </w:rPr>
  </w:style>
  <w:style w:type="paragraph" w:customStyle="1" w:styleId="xl98">
    <w:name w:val="xl98"/>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99">
    <w:name w:val="xl99"/>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00">
    <w:name w:val="xl100"/>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i/>
      <w:iCs/>
      <w:lang w:bidi="ar-SA"/>
    </w:rPr>
  </w:style>
  <w:style w:type="paragraph" w:customStyle="1" w:styleId="xl101">
    <w:name w:val="xl101"/>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lang w:bidi="ar-SA"/>
    </w:rPr>
  </w:style>
  <w:style w:type="paragraph" w:customStyle="1" w:styleId="xl102">
    <w:name w:val="xl102"/>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lang w:bidi="ar-SA"/>
    </w:rPr>
  </w:style>
  <w:style w:type="paragraph" w:customStyle="1" w:styleId="xl103">
    <w:name w:val="xl103"/>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lang w:bidi="ar-SA"/>
    </w:rPr>
  </w:style>
  <w:style w:type="paragraph" w:customStyle="1" w:styleId="xl104">
    <w:name w:val="xl104"/>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i/>
      <w:iCs/>
      <w:lang w:bidi="ar-SA"/>
    </w:rPr>
  </w:style>
  <w:style w:type="paragraph" w:customStyle="1" w:styleId="xl105">
    <w:name w:val="xl105"/>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06">
    <w:name w:val="xl106"/>
    <w:basedOn w:val="a"/>
    <w:rsid w:val="00EC302F"/>
    <w:pPr>
      <w:pBdr>
        <w:left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07">
    <w:name w:val="xl107"/>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lang w:bidi="ar-SA"/>
    </w:rPr>
  </w:style>
  <w:style w:type="paragraph" w:customStyle="1" w:styleId="xl108">
    <w:name w:val="xl108"/>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lang w:bidi="ar-SA"/>
    </w:rPr>
  </w:style>
  <w:style w:type="paragraph" w:customStyle="1" w:styleId="xl109">
    <w:name w:val="xl109"/>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10">
    <w:name w:val="xl110"/>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11">
    <w:name w:val="xl111"/>
    <w:basedOn w:val="a"/>
    <w:rsid w:val="00EC302F"/>
    <w:pPr>
      <w:pBdr>
        <w:left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bidi="ar-SA"/>
    </w:rPr>
  </w:style>
  <w:style w:type="paragraph" w:customStyle="1" w:styleId="xl112">
    <w:name w:val="xl112"/>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color w:val="FF0000"/>
      <w:lang w:bidi="ar-SA"/>
    </w:rPr>
  </w:style>
  <w:style w:type="paragraph" w:customStyle="1" w:styleId="xl113">
    <w:name w:val="xl113"/>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14">
    <w:name w:val="xl114"/>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15">
    <w:name w:val="xl115"/>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lang w:bidi="ar-SA"/>
    </w:rPr>
  </w:style>
  <w:style w:type="paragraph" w:customStyle="1" w:styleId="xl116">
    <w:name w:val="xl116"/>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17">
    <w:name w:val="xl117"/>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FF0000"/>
      <w:sz w:val="20"/>
      <w:szCs w:val="20"/>
      <w:lang w:bidi="ar-SA"/>
    </w:rPr>
  </w:style>
  <w:style w:type="paragraph" w:customStyle="1" w:styleId="xl118">
    <w:name w:val="xl118"/>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9">
    <w:name w:val="xl119"/>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120">
    <w:name w:val="xl120"/>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1">
    <w:name w:val="xl121"/>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22">
    <w:name w:val="xl122"/>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3">
    <w:name w:val="xl123"/>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24">
    <w:name w:val="xl124"/>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25">
    <w:name w:val="xl125"/>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26">
    <w:name w:val="xl126"/>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27">
    <w:name w:val="xl127"/>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8">
    <w:name w:val="xl128"/>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9">
    <w:name w:val="xl129"/>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0">
    <w:name w:val="xl130"/>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31">
    <w:name w:val="xl131"/>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32">
    <w:name w:val="xl132"/>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33">
    <w:name w:val="xl133"/>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4">
    <w:name w:val="xl134"/>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35">
    <w:name w:val="xl135"/>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6">
    <w:name w:val="xl136"/>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7">
    <w:name w:val="xl137"/>
    <w:basedOn w:val="a"/>
    <w:rsid w:val="00EC302F"/>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8">
    <w:name w:val="xl138"/>
    <w:basedOn w:val="a"/>
    <w:rsid w:val="00EC302F"/>
    <w:pPr>
      <w:pBdr>
        <w:left w:val="double" w:sz="6"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lang w:bidi="ar-SA"/>
    </w:rPr>
  </w:style>
  <w:style w:type="paragraph" w:customStyle="1" w:styleId="xl139">
    <w:name w:val="xl139"/>
    <w:basedOn w:val="a"/>
    <w:rsid w:val="00EC302F"/>
    <w:pPr>
      <w:pBdr>
        <w:top w:val="double" w:sz="6" w:space="0" w:color="auto"/>
        <w:left w:val="double" w:sz="6" w:space="0" w:color="auto"/>
        <w:right w:val="double" w:sz="6" w:space="0" w:color="auto"/>
      </w:pBdr>
      <w:spacing w:before="100" w:beforeAutospacing="1" w:after="100" w:afterAutospacing="1"/>
      <w:jc w:val="center"/>
      <w:textAlignment w:val="center"/>
    </w:pPr>
    <w:rPr>
      <w:rFonts w:ascii="Times Armenian" w:hAnsi="Times Armenian"/>
      <w:lang w:bidi="ar-SA"/>
    </w:rPr>
  </w:style>
  <w:style w:type="paragraph" w:customStyle="1" w:styleId="xl140">
    <w:name w:val="xl140"/>
    <w:basedOn w:val="a"/>
    <w:rsid w:val="00EC30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bidi="ar-SA"/>
    </w:rPr>
  </w:style>
  <w:style w:type="paragraph" w:customStyle="1" w:styleId="xl141">
    <w:name w:val="xl141"/>
    <w:basedOn w:val="a"/>
    <w:rsid w:val="00EC302F"/>
    <w:pPr>
      <w:spacing w:before="100" w:beforeAutospacing="1" w:after="100" w:afterAutospacing="1"/>
      <w:jc w:val="center"/>
      <w:textAlignment w:val="center"/>
    </w:pPr>
    <w:rPr>
      <w:rFonts w:ascii="Calibri" w:hAnsi="Calibri" w:cs="Calibri"/>
      <w:lang w:bidi="ar-SA"/>
    </w:rPr>
  </w:style>
  <w:style w:type="paragraph" w:customStyle="1" w:styleId="xl142">
    <w:name w:val="xl142"/>
    <w:basedOn w:val="a"/>
    <w:rsid w:val="00EC30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bidi="ar-SA"/>
    </w:rPr>
  </w:style>
  <w:style w:type="paragraph" w:customStyle="1" w:styleId="xl143">
    <w:name w:val="xl143"/>
    <w:basedOn w:val="a"/>
    <w:rsid w:val="00EC30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bidi="ar-SA"/>
    </w:rPr>
  </w:style>
  <w:style w:type="paragraph" w:customStyle="1" w:styleId="xl144">
    <w:name w:val="xl144"/>
    <w:basedOn w:val="a"/>
    <w:rsid w:val="00EC302F"/>
    <w:pPr>
      <w:pBdr>
        <w:top w:val="single" w:sz="8" w:space="0" w:color="auto"/>
        <w:left w:val="single" w:sz="8" w:space="0" w:color="auto"/>
        <w:bottom w:val="single" w:sz="8" w:space="0" w:color="auto"/>
        <w:right w:val="single" w:sz="8" w:space="0" w:color="auto"/>
      </w:pBdr>
      <w:spacing w:before="100" w:beforeAutospacing="1" w:after="100" w:afterAutospacing="1"/>
    </w:pPr>
    <w:rPr>
      <w:b/>
      <w:bCs/>
      <w:lang w:bidi="ar-SA"/>
    </w:rPr>
  </w:style>
  <w:style w:type="paragraph" w:customStyle="1" w:styleId="xl145">
    <w:name w:val="xl145"/>
    <w:basedOn w:val="a"/>
    <w:rsid w:val="00EC30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FF0000"/>
      <w:lang w:bidi="ar-SA"/>
    </w:rPr>
  </w:style>
  <w:style w:type="paragraph" w:customStyle="1" w:styleId="xl146">
    <w:name w:val="xl146"/>
    <w:basedOn w:val="a"/>
    <w:rsid w:val="00EC302F"/>
    <w:pPr>
      <w:spacing w:before="100" w:beforeAutospacing="1" w:after="100" w:afterAutospacing="1"/>
      <w:jc w:val="center"/>
    </w:pPr>
    <w:rPr>
      <w:rFonts w:ascii="Times Armenian" w:hAnsi="Times Armenian"/>
      <w:b/>
      <w:bCs/>
      <w:lang w:bidi="ar-SA"/>
    </w:rPr>
  </w:style>
  <w:style w:type="paragraph" w:customStyle="1" w:styleId="xl147">
    <w:name w:val="xl147"/>
    <w:basedOn w:val="a"/>
    <w:rsid w:val="00EC302F"/>
    <w:pPr>
      <w:pBdr>
        <w:top w:val="double" w:sz="6" w:space="0" w:color="auto"/>
        <w:left w:val="double" w:sz="6" w:space="0" w:color="auto"/>
        <w:right w:val="double" w:sz="6" w:space="0" w:color="auto"/>
      </w:pBdr>
      <w:spacing w:before="100" w:beforeAutospacing="1" w:after="100" w:afterAutospacing="1"/>
      <w:jc w:val="center"/>
      <w:textAlignment w:val="center"/>
    </w:pPr>
    <w:rPr>
      <w:sz w:val="20"/>
      <w:szCs w:val="20"/>
      <w:lang w:bidi="ar-SA"/>
    </w:rPr>
  </w:style>
  <w:style w:type="paragraph" w:customStyle="1" w:styleId="xl148">
    <w:name w:val="xl148"/>
    <w:basedOn w:val="a"/>
    <w:rsid w:val="00EC302F"/>
    <w:pPr>
      <w:pBdr>
        <w:left w:val="double" w:sz="6" w:space="0" w:color="auto"/>
        <w:bottom w:val="double" w:sz="6" w:space="0" w:color="auto"/>
        <w:right w:val="double" w:sz="6" w:space="0" w:color="auto"/>
      </w:pBdr>
      <w:spacing w:before="100" w:beforeAutospacing="1" w:after="100" w:afterAutospacing="1"/>
      <w:jc w:val="center"/>
      <w:textAlignment w:val="center"/>
    </w:pPr>
    <w:rPr>
      <w:sz w:val="20"/>
      <w:szCs w:val="20"/>
      <w:lang w:bidi="ar-SA"/>
    </w:rPr>
  </w:style>
  <w:style w:type="paragraph" w:customStyle="1" w:styleId="xl149">
    <w:name w:val="xl149"/>
    <w:basedOn w:val="a"/>
    <w:rsid w:val="00EC302F"/>
    <w:pPr>
      <w:spacing w:before="100" w:beforeAutospacing="1" w:after="100" w:afterAutospacing="1"/>
      <w:jc w:val="center"/>
    </w:pPr>
    <w:rPr>
      <w:rFonts w:ascii="Times Armenian" w:hAnsi="Times Armenian"/>
      <w:b/>
      <w:bCs/>
      <w:lang w:bidi="ar-SA"/>
    </w:rPr>
  </w:style>
  <w:style w:type="paragraph" w:customStyle="1" w:styleId="xl150">
    <w:name w:val="xl150"/>
    <w:basedOn w:val="a"/>
    <w:rsid w:val="00EC302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20"/>
      <w:szCs w:val="20"/>
      <w:lang w:bidi="ar-SA"/>
    </w:rPr>
  </w:style>
  <w:style w:type="paragraph" w:customStyle="1" w:styleId="xl151">
    <w:name w:val="xl151"/>
    <w:basedOn w:val="a"/>
    <w:rsid w:val="00EC302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2294757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89A5-CA25-4312-B847-C42743EBE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2426</TotalTime>
  <Pages>103</Pages>
  <Words>26007</Words>
  <Characters>148241</Characters>
  <Application>Microsoft Office Word</Application>
  <DocSecurity>0</DocSecurity>
  <Lines>1235</Lines>
  <Paragraphs>347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173901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1555</cp:revision>
  <cp:lastPrinted>2018-02-16T07:12:00Z</cp:lastPrinted>
  <dcterms:created xsi:type="dcterms:W3CDTF">2019-10-28T07:04:00Z</dcterms:created>
  <dcterms:modified xsi:type="dcterms:W3CDTF">2022-04-18T10:37:00Z</dcterms:modified>
</cp:coreProperties>
</file>