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DF10" w14:textId="77777777" w:rsidR="00153CED" w:rsidRDefault="00153CED" w:rsidP="00B80C21">
      <w:pPr>
        <w:pStyle w:val="af6"/>
        <w:spacing w:line="240" w:lineRule="auto"/>
        <w:jc w:val="center"/>
        <w:rPr>
          <w:rFonts w:ascii="GHEA Grapalat" w:hAnsi="GHEA Grapalat"/>
          <w:i w:val="0"/>
          <w:lang w:val="hy-AM"/>
        </w:rPr>
      </w:pPr>
    </w:p>
    <w:p w14:paraId="58177141" w14:textId="77777777" w:rsidR="00153CED" w:rsidRPr="004F71AE" w:rsidRDefault="00153CED" w:rsidP="00B80C21">
      <w:pPr>
        <w:pStyle w:val="af6"/>
        <w:spacing w:line="240" w:lineRule="auto"/>
        <w:jc w:val="center"/>
        <w:rPr>
          <w:rFonts w:ascii="GHEA Grapalat" w:hAnsi="GHEA Grapalat"/>
          <w:i w:val="0"/>
          <w:lang w:val="hy-AM"/>
        </w:rPr>
      </w:pPr>
    </w:p>
    <w:p w14:paraId="1660C1FA" w14:textId="77777777"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ՀԱՅՏԱՐԱՐՈՒԹՅՈՒՆ</w:t>
      </w:r>
    </w:p>
    <w:p w14:paraId="18FE54DC" w14:textId="239BC450" w:rsidR="007B2389" w:rsidRPr="004F71AE" w:rsidRDefault="007402FE" w:rsidP="007B2389">
      <w:pPr>
        <w:pStyle w:val="af6"/>
        <w:spacing w:line="240" w:lineRule="auto"/>
        <w:jc w:val="center"/>
        <w:rPr>
          <w:rFonts w:ascii="GHEA Grapalat" w:hAnsi="GHEA Grapalat"/>
          <w:i w:val="0"/>
          <w:lang w:val="af-ZA"/>
        </w:rPr>
      </w:pPr>
      <w:r>
        <w:rPr>
          <w:rFonts w:ascii="GHEA Grapalat" w:hAnsi="GHEA Grapalat"/>
          <w:i w:val="0"/>
          <w:lang w:val="af-ZA"/>
        </w:rPr>
        <w:t>ԳՆԱՆՇՄԱՆ ՀԱՐՑՈՒՄ</w:t>
      </w:r>
      <w:r w:rsidR="007B2389" w:rsidRPr="004F71AE">
        <w:rPr>
          <w:rFonts w:ascii="GHEA Grapalat" w:hAnsi="GHEA Grapalat"/>
          <w:i w:val="0"/>
          <w:lang w:val="af-ZA"/>
        </w:rPr>
        <w:t xml:space="preserve"> ՄԱՍԻՆ*</w:t>
      </w:r>
    </w:p>
    <w:p w14:paraId="700A48DF" w14:textId="77777777"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Հայտարարության սույն տեքստը հաստատված է գնահատող հանձնաժողովի</w:t>
      </w:r>
    </w:p>
    <w:p w14:paraId="559A81C1" w14:textId="71057A3B" w:rsidR="007B2389" w:rsidRPr="004F71AE" w:rsidRDefault="00296EA1" w:rsidP="007B2389">
      <w:pPr>
        <w:pStyle w:val="af6"/>
        <w:spacing w:line="240" w:lineRule="auto"/>
        <w:jc w:val="center"/>
        <w:rPr>
          <w:rFonts w:ascii="GHEA Grapalat" w:hAnsi="GHEA Grapalat"/>
          <w:i w:val="0"/>
          <w:lang w:val="af-ZA"/>
        </w:rPr>
      </w:pPr>
      <w:r>
        <w:rPr>
          <w:rFonts w:ascii="GHEA Grapalat" w:hAnsi="GHEA Grapalat"/>
          <w:b/>
          <w:i w:val="0"/>
          <w:color w:val="FF0000"/>
          <w:lang w:val="af-ZA"/>
        </w:rPr>
        <w:t>«16» «12»</w:t>
      </w:r>
      <w:r w:rsidR="007402FE">
        <w:rPr>
          <w:rFonts w:ascii="GHEA Grapalat" w:hAnsi="GHEA Grapalat"/>
          <w:b/>
          <w:i w:val="0"/>
          <w:color w:val="FF0000"/>
          <w:lang w:val="af-ZA"/>
        </w:rPr>
        <w:t xml:space="preserve"> 2025</w:t>
      </w:r>
      <w:r w:rsidR="007B2389" w:rsidRPr="004F71AE">
        <w:rPr>
          <w:rFonts w:ascii="GHEA Grapalat" w:hAnsi="GHEA Grapalat"/>
          <w:b/>
          <w:i w:val="0"/>
          <w:lang w:val="af-ZA"/>
        </w:rPr>
        <w:t>թ.</w:t>
      </w:r>
      <w:r w:rsidR="007B2389" w:rsidRPr="004F71AE">
        <w:rPr>
          <w:rFonts w:ascii="GHEA Grapalat" w:hAnsi="GHEA Grapalat"/>
          <w:i w:val="0"/>
          <w:lang w:val="af-ZA"/>
        </w:rPr>
        <w:t xml:space="preserve"> «N 1» որոշմամբ</w:t>
      </w:r>
    </w:p>
    <w:p w14:paraId="2370B4F0" w14:textId="6DADC33A"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 xml:space="preserve">Ընթացակարգի ծածկագիրը`  </w:t>
      </w:r>
      <w:r w:rsidR="00931CB8">
        <w:rPr>
          <w:rFonts w:ascii="GHEA Grapalat" w:hAnsi="GHEA Grapalat"/>
          <w:b/>
          <w:i w:val="0"/>
          <w:lang w:val="af-ZA"/>
        </w:rPr>
        <w:t>ՀՀԱՄ-</w:t>
      </w:r>
      <w:r w:rsidR="00562019">
        <w:rPr>
          <w:rFonts w:ascii="GHEA Grapalat" w:hAnsi="GHEA Grapalat"/>
          <w:b/>
          <w:i w:val="0"/>
          <w:lang w:val="af-ZA"/>
        </w:rPr>
        <w:t>ԱՆՏԱՌՈՒՏ</w:t>
      </w:r>
      <w:r w:rsidR="00931CB8">
        <w:rPr>
          <w:rFonts w:ascii="GHEA Grapalat" w:hAnsi="GHEA Grapalat"/>
          <w:b/>
          <w:i w:val="0"/>
          <w:lang w:val="af-ZA"/>
        </w:rPr>
        <w:t>-ՄԴ-ԳՀԱՇՁԲ -</w:t>
      </w:r>
      <w:r w:rsidR="00296EA1">
        <w:rPr>
          <w:rFonts w:ascii="GHEA Grapalat" w:hAnsi="GHEA Grapalat"/>
          <w:b/>
          <w:i w:val="0"/>
          <w:lang w:val="af-ZA"/>
        </w:rPr>
        <w:t>25/02</w:t>
      </w:r>
    </w:p>
    <w:p w14:paraId="35DA1D46" w14:textId="77777777" w:rsidR="007B2389" w:rsidRPr="004F71AE" w:rsidRDefault="007B2389" w:rsidP="007B2389">
      <w:pPr>
        <w:pStyle w:val="af6"/>
        <w:spacing w:line="240" w:lineRule="auto"/>
        <w:rPr>
          <w:rFonts w:ascii="GHEA Grapalat" w:hAnsi="GHEA Grapalat"/>
          <w:i w:val="0"/>
          <w:lang w:val="af-ZA"/>
        </w:rPr>
      </w:pPr>
    </w:p>
    <w:p w14:paraId="0BA1E837" w14:textId="57F5D62A" w:rsidR="007B2389" w:rsidRPr="004F71AE"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Պատվիրատուն` </w:t>
      </w:r>
      <w:r w:rsidRPr="004F71AE">
        <w:rPr>
          <w:rFonts w:ascii="GHEA Grapalat" w:hAnsi="GHEA Grapalat"/>
          <w:b/>
          <w:i w:val="0"/>
          <w:lang w:val="af-ZA"/>
        </w:rPr>
        <w:t xml:space="preserve">ՀՀ Արագածոտնի մարզի </w:t>
      </w:r>
      <w:r w:rsidR="00117E14">
        <w:rPr>
          <w:rFonts w:ascii="GHEA Grapalat" w:hAnsi="GHEA Grapalat"/>
          <w:b/>
          <w:i w:val="0"/>
          <w:lang w:val="af-ZA"/>
        </w:rPr>
        <w:t>Անտառուտի միջնակարգ դպրոց</w:t>
      </w:r>
      <w:r w:rsidRPr="004F71AE">
        <w:rPr>
          <w:rFonts w:ascii="GHEA Grapalat" w:hAnsi="GHEA Grapalat"/>
          <w:b/>
          <w:i w:val="0"/>
          <w:lang w:val="af-ZA"/>
        </w:rPr>
        <w:t xml:space="preserve"> ՊՈԱԿ</w:t>
      </w:r>
      <w:r w:rsidRPr="004F71AE">
        <w:rPr>
          <w:rFonts w:ascii="GHEA Grapalat" w:hAnsi="GHEA Grapalat"/>
          <w:b/>
          <w:i w:val="0"/>
          <w:lang w:val="hy-AM"/>
        </w:rPr>
        <w:t>-</w:t>
      </w:r>
      <w:r w:rsidRPr="004F71AE">
        <w:rPr>
          <w:rFonts w:ascii="GHEA Grapalat" w:hAnsi="GHEA Grapalat"/>
          <w:b/>
          <w:i w:val="0"/>
          <w:lang w:val="af-ZA"/>
        </w:rPr>
        <w:t xml:space="preserve">ը, </w:t>
      </w:r>
      <w:r w:rsidRPr="004F71AE">
        <w:rPr>
          <w:rFonts w:ascii="GHEA Grapalat" w:hAnsi="GHEA Grapalat"/>
          <w:i w:val="0"/>
          <w:lang w:val="af-ZA"/>
        </w:rPr>
        <w:t>որը գտնվում է</w:t>
      </w:r>
      <w:r w:rsidRPr="004F71AE">
        <w:rPr>
          <w:rFonts w:ascii="GHEA Grapalat" w:hAnsi="GHEA Grapalat"/>
          <w:b/>
          <w:i w:val="0"/>
          <w:lang w:val="af-ZA"/>
        </w:rPr>
        <w:t xml:space="preserve"> Արագածոտնի մարզ</w:t>
      </w:r>
      <w:r w:rsidR="004C12AE" w:rsidRPr="004F71AE">
        <w:rPr>
          <w:rFonts w:ascii="GHEA Grapalat" w:hAnsi="GHEA Grapalat"/>
          <w:b/>
          <w:i w:val="0"/>
          <w:lang w:val="af-ZA"/>
        </w:rPr>
        <w:t>,</w:t>
      </w:r>
      <w:r w:rsidRPr="004F71AE">
        <w:rPr>
          <w:rFonts w:ascii="GHEA Grapalat" w:hAnsi="GHEA Grapalat"/>
          <w:b/>
          <w:i w:val="0"/>
          <w:lang w:val="af-ZA"/>
        </w:rPr>
        <w:t xml:space="preserve"> </w:t>
      </w:r>
      <w:r w:rsidR="00541149"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w:t>
      </w:r>
      <w:r w:rsidR="00117E14">
        <w:rPr>
          <w:rFonts w:ascii="GHEA Grapalat" w:hAnsi="GHEA Grapalat"/>
          <w:b/>
          <w:i w:val="0"/>
          <w:lang w:val="af-ZA"/>
        </w:rPr>
        <w:t>գ</w:t>
      </w:r>
      <w:r w:rsidR="00117E14">
        <w:rPr>
          <w:rFonts w:ascii="Microsoft JhengHei" w:eastAsia="Microsoft JhengHei" w:hAnsi="Microsoft JhengHei" w:cs="Microsoft JhengHei" w:hint="eastAsia"/>
          <w:b/>
          <w:i w:val="0"/>
          <w:lang w:val="af-ZA"/>
        </w:rPr>
        <w:t>․</w:t>
      </w:r>
      <w:r w:rsidR="00117E14">
        <w:rPr>
          <w:rFonts w:ascii="GHEA Grapalat" w:hAnsi="GHEA Grapalat"/>
          <w:b/>
          <w:i w:val="0"/>
          <w:lang w:val="af-ZA"/>
        </w:rPr>
        <w:t xml:space="preserve"> </w:t>
      </w:r>
      <w:r w:rsidR="00117E14">
        <w:rPr>
          <w:rFonts w:ascii="GHEA Grapalat" w:hAnsi="GHEA Grapalat" w:cs="GHEA Grapalat"/>
          <w:b/>
          <w:i w:val="0"/>
          <w:lang w:val="af-ZA"/>
        </w:rPr>
        <w:t>Անտառուտ</w:t>
      </w:r>
      <w:r w:rsidR="00BD7387">
        <w:rPr>
          <w:rFonts w:ascii="GHEA Grapalat" w:hAnsi="GHEA Grapalat"/>
          <w:b/>
          <w:i w:val="0"/>
          <w:lang w:val="af-ZA"/>
        </w:rPr>
        <w:t xml:space="preserve"> </w:t>
      </w:r>
      <w:r w:rsidR="004C12AE" w:rsidRPr="004F71AE">
        <w:rPr>
          <w:rFonts w:ascii="GHEA Grapalat" w:hAnsi="GHEA Grapalat"/>
          <w:b/>
          <w:i w:val="0"/>
          <w:lang w:val="af-ZA"/>
        </w:rPr>
        <w:t>հասցեում</w:t>
      </w:r>
      <w:r w:rsidRPr="004F71AE">
        <w:rPr>
          <w:rFonts w:ascii="GHEA Grapalat" w:hAnsi="GHEA Grapalat"/>
          <w:i w:val="0"/>
          <w:lang w:val="af-ZA"/>
        </w:rPr>
        <w:t>,</w:t>
      </w:r>
      <w:r w:rsidR="004F6846">
        <w:rPr>
          <w:rFonts w:ascii="GHEA Grapalat" w:hAnsi="GHEA Grapalat"/>
          <w:i w:val="0"/>
          <w:lang w:val="hy-AM"/>
        </w:rPr>
        <w:t xml:space="preserve"> </w:t>
      </w:r>
      <w:r w:rsidRPr="004F71AE">
        <w:rPr>
          <w:rFonts w:ascii="GHEA Grapalat" w:hAnsi="GHEA Grapalat"/>
          <w:i w:val="0"/>
          <w:lang w:val="af-ZA"/>
        </w:rPr>
        <w:t xml:space="preserve">հայտարարում է </w:t>
      </w:r>
      <w:proofErr w:type="spellStart"/>
      <w:r w:rsidR="007402FE">
        <w:rPr>
          <w:rFonts w:ascii="GHEA Grapalat" w:hAnsi="GHEA Grapalat" w:cs="Sylfaen"/>
          <w:sz w:val="22"/>
          <w:szCs w:val="22"/>
        </w:rPr>
        <w:t>գնանշման</w:t>
      </w:r>
      <w:proofErr w:type="spellEnd"/>
      <w:r w:rsidR="007402FE" w:rsidRPr="007402FE">
        <w:rPr>
          <w:rFonts w:ascii="GHEA Grapalat" w:hAnsi="GHEA Grapalat" w:cs="Sylfaen"/>
          <w:sz w:val="22"/>
          <w:szCs w:val="22"/>
          <w:lang w:val="af-ZA"/>
        </w:rPr>
        <w:t xml:space="preserve"> </w:t>
      </w:r>
      <w:proofErr w:type="spellStart"/>
      <w:r w:rsidR="007402FE">
        <w:rPr>
          <w:rFonts w:ascii="GHEA Grapalat" w:hAnsi="GHEA Grapalat" w:cs="Sylfaen"/>
          <w:sz w:val="22"/>
          <w:szCs w:val="22"/>
        </w:rPr>
        <w:t>հարցում</w:t>
      </w:r>
      <w:proofErr w:type="spellEnd"/>
      <w:r w:rsidRPr="004F71AE">
        <w:rPr>
          <w:rFonts w:ascii="GHEA Grapalat" w:hAnsi="GHEA Grapalat"/>
          <w:i w:val="0"/>
          <w:lang w:val="af-ZA"/>
        </w:rPr>
        <w:t>, որն իրականացվում է մեկ փուլով:</w:t>
      </w:r>
    </w:p>
    <w:p w14:paraId="5D563B07" w14:textId="2AACC81C" w:rsidR="007B2389" w:rsidRPr="004F71AE"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r>
      <w:bookmarkStart w:id="0" w:name="_Hlk23167417"/>
      <w:r w:rsidRPr="004F71AE">
        <w:rPr>
          <w:rFonts w:ascii="GHEA Grapalat" w:hAnsi="GHEA Grapalat"/>
          <w:i w:val="0"/>
          <w:lang w:val="af-ZA"/>
        </w:rPr>
        <w:t>Սույն ընթացակարգի</w:t>
      </w:r>
      <w:bookmarkEnd w:id="0"/>
      <w:r w:rsidRPr="004F71AE">
        <w:rPr>
          <w:rFonts w:ascii="GHEA Grapalat" w:hAnsi="GHEA Grapalat"/>
          <w:i w:val="0"/>
          <w:lang w:val="af-ZA"/>
        </w:rPr>
        <w:t xml:space="preserve"> արդյունքում </w:t>
      </w:r>
      <w:r w:rsidRPr="004F71AE">
        <w:rPr>
          <w:rFonts w:ascii="GHEA Grapalat" w:hAnsi="GHEA Grapalat"/>
          <w:i w:val="0"/>
          <w:lang w:val="hy-AM"/>
        </w:rPr>
        <w:t>ընտրված</w:t>
      </w:r>
      <w:r w:rsidRPr="004F71AE">
        <w:rPr>
          <w:rFonts w:ascii="GHEA Grapalat" w:hAnsi="GHEA Grapalat"/>
          <w:i w:val="0"/>
          <w:lang w:val="af-ZA"/>
        </w:rPr>
        <w:t xml:space="preserve"> մասնակցին սահմանված կարգով կառաջարկվի կնքել «</w:t>
      </w:r>
      <w:r w:rsidRPr="004F71AE">
        <w:rPr>
          <w:rFonts w:ascii="GHEA Grapalat" w:hAnsi="GHEA Grapalat"/>
          <w:b/>
          <w:i w:val="0"/>
          <w:lang w:val="af-ZA"/>
        </w:rPr>
        <w:t xml:space="preserve">ՀՀ Արագածոտնի մարզի </w:t>
      </w:r>
      <w:r w:rsidR="00117E14">
        <w:rPr>
          <w:rFonts w:ascii="GHEA Grapalat" w:hAnsi="GHEA Grapalat"/>
          <w:b/>
          <w:i w:val="0"/>
          <w:lang w:val="af-ZA"/>
        </w:rPr>
        <w:t>Անտառուտի միջնակարգ դպրոց</w:t>
      </w:r>
      <w:r w:rsidRPr="004F71AE">
        <w:rPr>
          <w:rFonts w:ascii="GHEA Grapalat" w:hAnsi="GHEA Grapalat"/>
          <w:b/>
          <w:i w:val="0"/>
          <w:lang w:val="af-ZA"/>
        </w:rPr>
        <w:t xml:space="preserve"> ՊՈԱԿի </w:t>
      </w:r>
      <w:r w:rsidR="00296EA1">
        <w:rPr>
          <w:rFonts w:ascii="GHEA Grapalat" w:hAnsi="GHEA Grapalat"/>
          <w:b/>
          <w:i w:val="0"/>
          <w:color w:val="FF0000"/>
          <w:lang w:val="af-ZA"/>
        </w:rPr>
        <w:t>Միջանցքների պատուհանների փոխարինման</w:t>
      </w:r>
      <w:r w:rsidRPr="004F71AE">
        <w:rPr>
          <w:rFonts w:ascii="GHEA Grapalat" w:hAnsi="GHEA Grapalat"/>
          <w:b/>
          <w:i w:val="0"/>
          <w:lang w:val="af-ZA"/>
        </w:rPr>
        <w:t xml:space="preserve">» աշխատանքների </w:t>
      </w:r>
      <w:r w:rsidRPr="004F71AE">
        <w:rPr>
          <w:rFonts w:ascii="GHEA Grapalat" w:hAnsi="GHEA Grapalat"/>
          <w:i w:val="0"/>
          <w:lang w:val="af-ZA"/>
        </w:rPr>
        <w:t xml:space="preserve">կատարման պայմանագիր (այսուհետ` պայմանագիր)։ </w:t>
      </w:r>
    </w:p>
    <w:p w14:paraId="50236C76" w14:textId="77777777" w:rsidR="007B2389" w:rsidRPr="00520BC6"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A04BA70" w14:textId="77777777" w:rsidR="007B2389" w:rsidRPr="004F71AE" w:rsidRDefault="007B2389" w:rsidP="007B2389">
      <w:pPr>
        <w:ind w:firstLine="720"/>
        <w:jc w:val="both"/>
        <w:rPr>
          <w:rFonts w:ascii="GHEA Grapalat" w:hAnsi="GHEA Grapalat"/>
          <w:sz w:val="20"/>
          <w:szCs w:val="20"/>
          <w:lang w:val="af-ZA"/>
        </w:rPr>
      </w:pPr>
      <w:r w:rsidRPr="004F71A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2715725" w14:textId="77777777"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7128F50A" w14:textId="77777777"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B4D6F3A" w14:textId="77777777"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74B0E1CD" w14:textId="615A04C6"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ընթացակարգին մասնակցության հայտերն անհրաժեշտ է ներկայացնել </w:t>
      </w:r>
      <w:r w:rsidR="006F2665"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w:t>
      </w:r>
      <w:r w:rsidR="00117E14">
        <w:rPr>
          <w:rFonts w:ascii="GHEA Grapalat" w:hAnsi="GHEA Grapalat"/>
          <w:b/>
          <w:i w:val="0"/>
          <w:lang w:val="af-ZA"/>
        </w:rPr>
        <w:t>գ</w:t>
      </w:r>
      <w:r w:rsidR="00117E14">
        <w:rPr>
          <w:rFonts w:ascii="Microsoft JhengHei" w:eastAsia="Microsoft JhengHei" w:hAnsi="Microsoft JhengHei" w:cs="Microsoft JhengHei" w:hint="eastAsia"/>
          <w:b/>
          <w:i w:val="0"/>
          <w:lang w:val="af-ZA"/>
        </w:rPr>
        <w:t>․</w:t>
      </w:r>
      <w:r w:rsidR="00117E14">
        <w:rPr>
          <w:rFonts w:ascii="GHEA Grapalat" w:hAnsi="GHEA Grapalat"/>
          <w:b/>
          <w:i w:val="0"/>
          <w:lang w:val="af-ZA"/>
        </w:rPr>
        <w:t xml:space="preserve"> </w:t>
      </w:r>
      <w:r w:rsidR="00117E14">
        <w:rPr>
          <w:rFonts w:ascii="GHEA Grapalat" w:hAnsi="GHEA Grapalat" w:cs="GHEA Grapalat"/>
          <w:b/>
          <w:i w:val="0"/>
          <w:lang w:val="af-ZA"/>
        </w:rPr>
        <w:t>Անտառուտ</w:t>
      </w:r>
      <w:r w:rsidRPr="004F71AE">
        <w:rPr>
          <w:rFonts w:ascii="GHEA Grapalat" w:hAnsi="GHEA Grapalat"/>
          <w:b/>
          <w:i w:val="0"/>
          <w:lang w:val="af-ZA"/>
        </w:rPr>
        <w:t xml:space="preserve">, </w:t>
      </w:r>
      <w:r w:rsidR="00117E14">
        <w:rPr>
          <w:rFonts w:ascii="GHEA Grapalat" w:hAnsi="GHEA Grapalat"/>
          <w:b/>
          <w:i w:val="0"/>
          <w:lang w:val="af-ZA"/>
        </w:rPr>
        <w:t>Անտառուտի միջնակարգ դպրոց</w:t>
      </w:r>
      <w:r w:rsidRPr="004F71AE">
        <w:rPr>
          <w:rFonts w:ascii="GHEA Grapalat" w:hAnsi="GHEA Grapalat"/>
          <w:b/>
          <w:i w:val="0"/>
          <w:lang w:val="af-ZA"/>
        </w:rPr>
        <w:t xml:space="preserve"> ՊՈԱԿ </w:t>
      </w:r>
      <w:r w:rsidRPr="004F71AE">
        <w:rPr>
          <w:rFonts w:ascii="GHEA Grapalat" w:hAnsi="GHEA Grapalat"/>
          <w:i w:val="0"/>
          <w:lang w:val="af-ZA"/>
        </w:rPr>
        <w:t xml:space="preserve">հասցեով, փաստաթղթային ձևով մինչև սույն հայտարարության հրապարակման օրվանից հաշված </w:t>
      </w:r>
      <w:r w:rsidR="00AC2DE0">
        <w:rPr>
          <w:rFonts w:ascii="GHEA Grapalat" w:hAnsi="GHEA Grapalat"/>
          <w:b/>
          <w:i w:val="0"/>
          <w:lang w:val="af-ZA"/>
        </w:rPr>
        <w:t>7-րդ օրը</w:t>
      </w:r>
      <w:r w:rsidRPr="004F71AE">
        <w:rPr>
          <w:rFonts w:ascii="GHEA Grapalat" w:hAnsi="GHEA Grapalat"/>
          <w:b/>
          <w:i w:val="0"/>
          <w:lang w:val="af-ZA"/>
        </w:rPr>
        <w:t xml:space="preserve"> ժամը </w:t>
      </w:r>
      <w:r w:rsidR="00117E14">
        <w:rPr>
          <w:rFonts w:ascii="GHEA Grapalat" w:hAnsi="GHEA Grapalat"/>
          <w:b/>
          <w:i w:val="0"/>
          <w:lang w:val="af-ZA"/>
        </w:rPr>
        <w:t>11։00</w:t>
      </w:r>
      <w:r w:rsidRPr="004F71AE">
        <w:rPr>
          <w:rFonts w:ascii="GHEA Grapalat" w:hAnsi="GHEA Grapalat"/>
          <w:i w:val="0"/>
          <w:lang w:val="af-ZA"/>
        </w:rPr>
        <w:t xml:space="preserve">-ը: Հայտերը, հայերենից բացի, կարող են ներկայացվել նաև անգլերեն կամ ռուսերեն: </w:t>
      </w:r>
    </w:p>
    <w:p w14:paraId="40D37E97" w14:textId="219DB50D" w:rsidR="00343787"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Հայտերի բացումը տեղի կունենա </w:t>
      </w:r>
      <w:r w:rsidR="006F2665" w:rsidRPr="004F71AE">
        <w:rPr>
          <w:rFonts w:ascii="GHEA Grapalat" w:hAnsi="GHEA Grapalat"/>
          <w:b/>
          <w:i w:val="0"/>
          <w:lang w:val="af-ZA"/>
        </w:rPr>
        <w:t xml:space="preserve">Արագածոտնի մարզի </w:t>
      </w:r>
      <w:r w:rsidR="00117E14">
        <w:rPr>
          <w:rFonts w:ascii="GHEA Grapalat" w:hAnsi="GHEA Grapalat"/>
          <w:b/>
          <w:i w:val="0"/>
          <w:lang w:val="af-ZA"/>
        </w:rPr>
        <w:t>Անտառուտի միջնակարգ դպրոց</w:t>
      </w:r>
      <w:r w:rsidRPr="004F71AE">
        <w:rPr>
          <w:rFonts w:ascii="GHEA Grapalat" w:hAnsi="GHEA Grapalat"/>
          <w:b/>
          <w:i w:val="0"/>
          <w:lang w:val="af-ZA"/>
        </w:rPr>
        <w:t xml:space="preserve"> ՊՈԱԿ, </w:t>
      </w:r>
      <w:r w:rsidR="00541149" w:rsidRPr="004F71AE">
        <w:rPr>
          <w:rFonts w:ascii="GHEA Grapalat" w:hAnsi="GHEA Grapalat"/>
          <w:b/>
          <w:i w:val="0"/>
          <w:lang w:val="af-ZA"/>
        </w:rPr>
        <w:t xml:space="preserve">ՀՀ Արագածոտնի մարզ </w:t>
      </w:r>
      <w:r w:rsidR="000A0259">
        <w:rPr>
          <w:rFonts w:ascii="GHEA Grapalat" w:hAnsi="GHEA Grapalat"/>
          <w:b/>
          <w:i w:val="0"/>
          <w:lang w:val="af-ZA"/>
        </w:rPr>
        <w:t xml:space="preserve"> </w:t>
      </w:r>
      <w:r w:rsidR="00117E14">
        <w:rPr>
          <w:rFonts w:ascii="GHEA Grapalat" w:hAnsi="GHEA Grapalat"/>
          <w:b/>
          <w:i w:val="0"/>
          <w:lang w:val="af-ZA"/>
        </w:rPr>
        <w:t>գ</w:t>
      </w:r>
      <w:r w:rsidR="00117E14">
        <w:rPr>
          <w:rFonts w:ascii="Microsoft JhengHei" w:eastAsia="Microsoft JhengHei" w:hAnsi="Microsoft JhengHei" w:cs="Microsoft JhengHei" w:hint="eastAsia"/>
          <w:b/>
          <w:i w:val="0"/>
          <w:lang w:val="af-ZA"/>
        </w:rPr>
        <w:t>․</w:t>
      </w:r>
      <w:r w:rsidR="00117E14">
        <w:rPr>
          <w:rFonts w:ascii="GHEA Grapalat" w:hAnsi="GHEA Grapalat"/>
          <w:b/>
          <w:i w:val="0"/>
          <w:lang w:val="af-ZA"/>
        </w:rPr>
        <w:t xml:space="preserve"> </w:t>
      </w:r>
      <w:r w:rsidR="00117E14">
        <w:rPr>
          <w:rFonts w:ascii="GHEA Grapalat" w:hAnsi="GHEA Grapalat" w:cs="GHEA Grapalat"/>
          <w:b/>
          <w:i w:val="0"/>
          <w:lang w:val="af-ZA"/>
        </w:rPr>
        <w:t>Անտառուտ</w:t>
      </w:r>
      <w:r w:rsidR="00BD7387">
        <w:rPr>
          <w:rFonts w:ascii="GHEA Grapalat" w:hAnsi="GHEA Grapalat"/>
          <w:b/>
          <w:i w:val="0"/>
          <w:lang w:val="af-ZA"/>
        </w:rPr>
        <w:t xml:space="preserve"> </w:t>
      </w:r>
      <w:r w:rsidRPr="004F71AE">
        <w:rPr>
          <w:rFonts w:ascii="GHEA Grapalat" w:hAnsi="GHEA Grapalat"/>
          <w:b/>
          <w:i w:val="0"/>
          <w:lang w:val="af-ZA"/>
        </w:rPr>
        <w:t>հասցեում,</w:t>
      </w:r>
      <w:r w:rsidRPr="004F71AE">
        <w:rPr>
          <w:rFonts w:ascii="GHEA Grapalat" w:hAnsi="GHEA Grapalat"/>
          <w:i w:val="0"/>
          <w:lang w:val="af-ZA"/>
        </w:rPr>
        <w:t xml:space="preserve">  </w:t>
      </w:r>
      <w:r w:rsidR="00117E14">
        <w:rPr>
          <w:rFonts w:ascii="GHEA Grapalat" w:hAnsi="GHEA Grapalat"/>
          <w:b/>
          <w:i w:val="0"/>
          <w:color w:val="FF0000"/>
          <w:lang w:val="af-ZA"/>
        </w:rPr>
        <w:t>«</w:t>
      </w:r>
      <w:r w:rsidR="00296EA1">
        <w:rPr>
          <w:rFonts w:ascii="GHEA Grapalat" w:hAnsi="GHEA Grapalat"/>
          <w:b/>
          <w:i w:val="0"/>
          <w:color w:val="FF0000"/>
          <w:lang w:val="af-ZA"/>
        </w:rPr>
        <w:t>23» «12»</w:t>
      </w:r>
      <w:r w:rsidR="00AC2DE0">
        <w:rPr>
          <w:rFonts w:ascii="GHEA Grapalat" w:hAnsi="GHEA Grapalat"/>
          <w:b/>
          <w:i w:val="0"/>
          <w:color w:val="FF0000"/>
          <w:lang w:val="af-ZA"/>
        </w:rPr>
        <w:t xml:space="preserve"> 2025</w:t>
      </w:r>
      <w:r w:rsidRPr="004F71AE">
        <w:rPr>
          <w:rFonts w:ascii="GHEA Grapalat" w:hAnsi="GHEA Grapalat"/>
          <w:b/>
          <w:i w:val="0"/>
          <w:lang w:val="af-ZA"/>
        </w:rPr>
        <w:t xml:space="preserve"> </w:t>
      </w:r>
      <w:r w:rsidRPr="004F71AE">
        <w:rPr>
          <w:rFonts w:ascii="GHEA Grapalat" w:hAnsi="GHEA Grapalat"/>
          <w:i w:val="0"/>
          <w:lang w:val="af-ZA"/>
        </w:rPr>
        <w:t xml:space="preserve">-ին ժամը  </w:t>
      </w:r>
      <w:r w:rsidR="00117E14">
        <w:rPr>
          <w:rFonts w:ascii="GHEA Grapalat" w:hAnsi="GHEA Grapalat"/>
          <w:b/>
          <w:i w:val="0"/>
          <w:u w:val="single"/>
          <w:lang w:val="af-ZA"/>
        </w:rPr>
        <w:t>11։00</w:t>
      </w:r>
      <w:r w:rsidRPr="004F71AE">
        <w:rPr>
          <w:rFonts w:ascii="GHEA Grapalat" w:hAnsi="GHEA Grapalat"/>
          <w:i w:val="0"/>
          <w:lang w:val="af-ZA"/>
        </w:rPr>
        <w:t xml:space="preserve">-ին։  </w:t>
      </w:r>
    </w:p>
    <w:p w14:paraId="4CDACBE4" w14:textId="77777777" w:rsidR="001D1CC4" w:rsidRPr="004F71AE" w:rsidRDefault="001D1CC4" w:rsidP="00AC2DE0">
      <w:pPr>
        <w:pStyle w:val="af6"/>
        <w:spacing w:line="240" w:lineRule="auto"/>
        <w:ind w:firstLine="0"/>
        <w:rPr>
          <w:rFonts w:ascii="GHEA Grapalat" w:hAnsi="GHEA Grapalat"/>
          <w:i w:val="0"/>
          <w:lang w:val="af-ZA"/>
        </w:rPr>
      </w:pPr>
    </w:p>
    <w:p w14:paraId="00CCB942" w14:textId="77777777" w:rsidR="00A73646" w:rsidRPr="004F71AE" w:rsidRDefault="00A73646" w:rsidP="00A73646">
      <w:pPr>
        <w:ind w:firstLine="720"/>
        <w:jc w:val="both"/>
        <w:rPr>
          <w:rFonts w:ascii="GHEA Grapalat" w:hAnsi="GHEA Grapalat"/>
          <w:sz w:val="20"/>
          <w:szCs w:val="20"/>
          <w:lang w:val="hy-AM"/>
        </w:rPr>
      </w:pPr>
      <w:r w:rsidRPr="004F71AE">
        <w:rPr>
          <w:rFonts w:ascii="GHEA Grapalat" w:hAnsi="GHEA Grapalat"/>
          <w:sz w:val="20"/>
          <w:szCs w:val="20"/>
          <w:lang w:val="af-ZA"/>
        </w:rPr>
        <w:t>Սույն ընթացակարգի վերաբերյալ բողոք</w:t>
      </w:r>
      <w:r w:rsidRPr="004F71AE">
        <w:rPr>
          <w:rFonts w:ascii="GHEA Grapalat" w:hAnsi="GHEA Grapalat"/>
          <w:sz w:val="20"/>
          <w:szCs w:val="20"/>
          <w:lang w:val="hy-AM"/>
        </w:rPr>
        <w:t xml:space="preserve">արկումն իրականացվում է </w:t>
      </w:r>
      <w:r w:rsidRPr="004F71AE">
        <w:rPr>
          <w:rFonts w:ascii="GHEA Grapalat" w:hAnsi="GHEA Grapalat"/>
          <w:sz w:val="16"/>
          <w:szCs w:val="16"/>
          <w:lang w:val="af-ZA"/>
        </w:rPr>
        <w:t xml:space="preserve"> </w:t>
      </w:r>
      <w:r w:rsidRPr="004F71AE">
        <w:rPr>
          <w:rFonts w:ascii="GHEA Grapalat" w:hAnsi="GHEA Grapalat"/>
          <w:sz w:val="20"/>
          <w:szCs w:val="20"/>
          <w:lang w:val="af-ZA"/>
        </w:rPr>
        <w:t>«</w:t>
      </w:r>
      <w:r w:rsidRPr="004F71AE">
        <w:rPr>
          <w:rFonts w:ascii="GHEA Grapalat" w:hAnsi="GHEA Grapalat"/>
          <w:sz w:val="20"/>
          <w:szCs w:val="20"/>
          <w:lang w:val="hy-AM"/>
        </w:rPr>
        <w:t>Գնումների</w:t>
      </w:r>
      <w:r w:rsidRPr="004F71AE">
        <w:rPr>
          <w:rFonts w:ascii="GHEA Grapalat" w:hAnsi="GHEA Grapalat"/>
          <w:sz w:val="20"/>
          <w:szCs w:val="20"/>
          <w:lang w:val="af-ZA"/>
        </w:rPr>
        <w:t xml:space="preserve"> </w:t>
      </w:r>
      <w:r w:rsidRPr="004F71AE">
        <w:rPr>
          <w:rFonts w:ascii="GHEA Grapalat" w:hAnsi="GHEA Grapalat"/>
          <w:sz w:val="20"/>
          <w:szCs w:val="20"/>
          <w:lang w:val="hy-AM"/>
        </w:rPr>
        <w:t>մասին</w:t>
      </w:r>
      <w:r w:rsidRPr="004F71AE">
        <w:rPr>
          <w:rFonts w:ascii="GHEA Grapalat" w:hAnsi="GHEA Grapalat"/>
          <w:sz w:val="20"/>
          <w:szCs w:val="20"/>
          <w:lang w:val="af-ZA"/>
        </w:rPr>
        <w:t>»</w:t>
      </w:r>
      <w:r w:rsidRPr="004F71AE">
        <w:rPr>
          <w:rFonts w:ascii="GHEA Grapalat" w:hAnsi="GHEA Grapalat"/>
          <w:sz w:val="20"/>
          <w:szCs w:val="20"/>
          <w:lang w:val="hy-AM"/>
        </w:rPr>
        <w:t xml:space="preserve"> ՀՀ</w:t>
      </w:r>
      <w:r w:rsidRPr="004F71AE">
        <w:rPr>
          <w:rFonts w:ascii="GHEA Grapalat" w:hAnsi="GHEA Grapalat"/>
          <w:sz w:val="20"/>
          <w:szCs w:val="20"/>
          <w:lang w:val="af-ZA"/>
        </w:rPr>
        <w:t xml:space="preserve"> </w:t>
      </w:r>
      <w:r w:rsidRPr="004F71AE">
        <w:rPr>
          <w:rFonts w:ascii="GHEA Grapalat" w:hAnsi="GHEA Grapalat"/>
          <w:sz w:val="20"/>
          <w:szCs w:val="20"/>
          <w:lang w:val="hy-AM"/>
        </w:rPr>
        <w:t>օրենքով</w:t>
      </w:r>
      <w:r w:rsidRPr="004F71AE">
        <w:rPr>
          <w:rFonts w:ascii="GHEA Grapalat" w:hAnsi="GHEA Grapalat"/>
          <w:sz w:val="20"/>
          <w:szCs w:val="20"/>
          <w:lang w:val="af-ZA"/>
        </w:rPr>
        <w:t xml:space="preserve"> </w:t>
      </w:r>
      <w:r w:rsidRPr="004F71AE">
        <w:rPr>
          <w:rFonts w:ascii="GHEA Grapalat" w:hAnsi="GHEA Grapalat"/>
          <w:sz w:val="20"/>
          <w:szCs w:val="20"/>
          <w:lang w:val="hy-AM"/>
        </w:rPr>
        <w:t>և</w:t>
      </w:r>
      <w:r w:rsidRPr="004F71AE">
        <w:rPr>
          <w:rFonts w:ascii="GHEA Grapalat" w:hAnsi="GHEA Grapalat"/>
          <w:sz w:val="20"/>
          <w:szCs w:val="20"/>
          <w:lang w:val="af-ZA"/>
        </w:rPr>
        <w:t xml:space="preserve"> </w:t>
      </w:r>
      <w:r w:rsidRPr="004F71AE">
        <w:rPr>
          <w:rFonts w:ascii="GHEA Grapalat" w:hAnsi="GHEA Grapalat"/>
          <w:sz w:val="20"/>
          <w:szCs w:val="20"/>
          <w:lang w:val="hy-AM"/>
        </w:rPr>
        <w:t>ՀՀ քաղաքացիական դատավարության օրենսգրքով սահմանված կարգով։</w:t>
      </w:r>
    </w:p>
    <w:p w14:paraId="48EBBAC5" w14:textId="77777777"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6F7927" w:rsidRPr="004F71AE">
        <w:rPr>
          <w:rFonts w:ascii="GHEA Grapalat" w:hAnsi="GHEA Grapalat"/>
          <w:b/>
          <w:i w:val="0"/>
          <w:lang w:val="hy-AM"/>
        </w:rPr>
        <w:t>Վ</w:t>
      </w:r>
      <w:r w:rsidR="006F7927" w:rsidRPr="004F71AE">
        <w:rPr>
          <w:rFonts w:ascii="Cambria Math" w:hAnsi="Cambria Math" w:cs="Cambria Math"/>
          <w:b/>
          <w:i w:val="0"/>
          <w:lang w:val="hy-AM"/>
        </w:rPr>
        <w:t>․</w:t>
      </w:r>
      <w:r w:rsidR="006F7927" w:rsidRPr="004F71AE">
        <w:rPr>
          <w:rFonts w:ascii="GHEA Grapalat" w:hAnsi="GHEA Grapalat"/>
          <w:b/>
          <w:i w:val="0"/>
          <w:lang w:val="hy-AM"/>
        </w:rPr>
        <w:t xml:space="preserve"> </w:t>
      </w:r>
      <w:r w:rsidR="006F7927" w:rsidRPr="004F71AE">
        <w:rPr>
          <w:rFonts w:ascii="GHEA Grapalat" w:hAnsi="GHEA Grapalat" w:cs="GHEA Grapalat"/>
          <w:b/>
          <w:i w:val="0"/>
          <w:lang w:val="hy-AM"/>
        </w:rPr>
        <w:t>Գալստյան</w:t>
      </w:r>
      <w:r w:rsidRPr="004F71AE">
        <w:rPr>
          <w:rFonts w:ascii="GHEA Grapalat" w:hAnsi="GHEA Grapalat"/>
          <w:i w:val="0"/>
          <w:lang w:val="af-ZA"/>
        </w:rPr>
        <w:t>-ին</w:t>
      </w:r>
    </w:p>
    <w:p w14:paraId="1668EE56" w14:textId="77777777" w:rsidR="007B2389" w:rsidRPr="004F71AE" w:rsidRDefault="007B2389" w:rsidP="007B2389">
      <w:pPr>
        <w:pStyle w:val="af6"/>
        <w:spacing w:line="240" w:lineRule="auto"/>
        <w:rPr>
          <w:rFonts w:ascii="GHEA Grapalat" w:hAnsi="GHEA Grapalat"/>
          <w:i w:val="0"/>
          <w:lang w:val="af-ZA"/>
        </w:rPr>
      </w:pPr>
    </w:p>
    <w:p w14:paraId="528C2538" w14:textId="77777777" w:rsidR="007B2389" w:rsidRPr="004F71AE" w:rsidRDefault="007B2389" w:rsidP="007B2389">
      <w:pPr>
        <w:pStyle w:val="af6"/>
        <w:spacing w:line="240" w:lineRule="auto"/>
        <w:rPr>
          <w:rFonts w:ascii="GHEA Grapalat" w:hAnsi="GHEA Grapalat"/>
          <w:i w:val="0"/>
          <w:lang w:val="af-ZA"/>
        </w:rPr>
      </w:pPr>
    </w:p>
    <w:p w14:paraId="657CB639" w14:textId="22DCEE48" w:rsidR="007B2389" w:rsidRPr="004F71AE" w:rsidRDefault="007B2389" w:rsidP="007B2389">
      <w:pPr>
        <w:pStyle w:val="af6"/>
        <w:spacing w:line="240" w:lineRule="auto"/>
        <w:jc w:val="left"/>
        <w:rPr>
          <w:rFonts w:ascii="GHEA Grapalat" w:hAnsi="GHEA Grapalat"/>
          <w:b/>
          <w:i w:val="0"/>
          <w:u w:val="single"/>
          <w:lang w:val="af-ZA"/>
        </w:rPr>
      </w:pPr>
      <w:r w:rsidRPr="004F71AE">
        <w:rPr>
          <w:rFonts w:ascii="GHEA Grapalat" w:hAnsi="GHEA Grapalat"/>
          <w:i w:val="0"/>
          <w:lang w:val="af-ZA"/>
        </w:rPr>
        <w:t xml:space="preserve">Հեռախոս՝ </w:t>
      </w:r>
      <w:r w:rsidR="00AE606A">
        <w:rPr>
          <w:rFonts w:ascii="GHEA Grapalat" w:hAnsi="GHEA Grapalat"/>
          <w:b/>
          <w:i w:val="0"/>
          <w:u w:val="single"/>
          <w:lang w:val="af-ZA"/>
        </w:rPr>
        <w:t xml:space="preserve"> </w:t>
      </w:r>
      <w:r w:rsidR="004D777B">
        <w:rPr>
          <w:rFonts w:ascii="GHEA Grapalat" w:hAnsi="GHEA Grapalat"/>
          <w:b/>
          <w:i w:val="0"/>
          <w:u w:val="single"/>
          <w:lang w:val="af-ZA"/>
        </w:rPr>
        <w:t xml:space="preserve"> </w:t>
      </w:r>
      <w:r w:rsidR="007822FF">
        <w:rPr>
          <w:rFonts w:ascii="GHEA Grapalat" w:hAnsi="GHEA Grapalat"/>
          <w:b/>
          <w:i w:val="0"/>
          <w:u w:val="single"/>
          <w:lang w:val="af-ZA"/>
        </w:rPr>
        <w:t xml:space="preserve"> </w:t>
      </w:r>
      <w:r w:rsidR="00562019">
        <w:rPr>
          <w:rFonts w:ascii="GHEA Grapalat" w:hAnsi="GHEA Grapalat"/>
          <w:b/>
          <w:i w:val="0"/>
          <w:u w:val="single"/>
          <w:lang w:val="af-ZA"/>
        </w:rPr>
        <w:t xml:space="preserve"> 093 44-55-65</w:t>
      </w:r>
      <w:r w:rsidRPr="004F71AE">
        <w:rPr>
          <w:rFonts w:ascii="GHEA Grapalat" w:hAnsi="GHEA Grapalat"/>
          <w:b/>
          <w:i w:val="0"/>
          <w:u w:val="single"/>
          <w:lang w:val="af-ZA"/>
        </w:rPr>
        <w:tab/>
      </w:r>
    </w:p>
    <w:p w14:paraId="7C67A396" w14:textId="7ABD1D3B" w:rsidR="007B2389" w:rsidRPr="004F71AE" w:rsidRDefault="007B2389" w:rsidP="007B2389">
      <w:pPr>
        <w:pStyle w:val="af6"/>
        <w:spacing w:line="240" w:lineRule="auto"/>
        <w:rPr>
          <w:rFonts w:ascii="GHEA Grapalat" w:hAnsi="GHEA Grapalat"/>
          <w:b/>
          <w:i w:val="0"/>
          <w:u w:val="single"/>
          <w:lang w:val="af-ZA"/>
        </w:rPr>
      </w:pPr>
      <w:r w:rsidRPr="004F71AE">
        <w:rPr>
          <w:rFonts w:ascii="GHEA Grapalat" w:hAnsi="GHEA Grapalat"/>
          <w:i w:val="0"/>
          <w:lang w:val="af-ZA"/>
        </w:rPr>
        <w:t xml:space="preserve">Էլ. Փոստ՝ </w:t>
      </w:r>
      <w:r w:rsidR="00562019">
        <w:rPr>
          <w:rFonts w:ascii="GHEA Grapalat" w:hAnsi="GHEA Grapalat"/>
          <w:b/>
          <w:i w:val="0"/>
          <w:u w:val="single"/>
          <w:lang w:val="af-ZA"/>
        </w:rPr>
        <w:t>antarut@schools.am</w:t>
      </w:r>
    </w:p>
    <w:p w14:paraId="2EFBAD80" w14:textId="3FCFBE4D" w:rsidR="007B2389" w:rsidRPr="004F71AE" w:rsidRDefault="007B2389" w:rsidP="007B2389">
      <w:pPr>
        <w:pStyle w:val="31"/>
        <w:spacing w:after="240" w:line="240" w:lineRule="auto"/>
        <w:ind w:firstLine="709"/>
        <w:rPr>
          <w:rFonts w:ascii="GHEA Grapalat" w:hAnsi="GHEA Grapalat" w:cs="Sylfaen"/>
          <w:b/>
          <w:lang w:val="af-ZA"/>
        </w:rPr>
      </w:pPr>
      <w:r w:rsidRPr="004F71AE">
        <w:rPr>
          <w:rFonts w:ascii="GHEA Grapalat" w:hAnsi="GHEA Grapalat"/>
          <w:lang w:val="af-ZA"/>
        </w:rPr>
        <w:t>Պատվիրատու՝</w:t>
      </w:r>
      <w:r w:rsidRPr="004F71AE">
        <w:rPr>
          <w:rFonts w:ascii="GHEA Grapalat" w:hAnsi="GHEA Grapalat"/>
          <w:b/>
          <w:u w:val="single"/>
          <w:lang w:val="af-ZA"/>
        </w:rPr>
        <w:t xml:space="preserve"> </w:t>
      </w:r>
      <w:r w:rsidR="00117E14">
        <w:rPr>
          <w:rFonts w:ascii="GHEA Grapalat" w:hAnsi="GHEA Grapalat"/>
          <w:b/>
          <w:u w:val="single"/>
          <w:lang w:val="af-ZA"/>
        </w:rPr>
        <w:t>Անտառուտի միջնակարգ դպրոց</w:t>
      </w:r>
      <w:r w:rsidRPr="004F71AE">
        <w:rPr>
          <w:rFonts w:ascii="GHEA Grapalat" w:hAnsi="GHEA Grapalat"/>
          <w:b/>
          <w:u w:val="single"/>
          <w:lang w:val="af-ZA"/>
        </w:rPr>
        <w:t xml:space="preserve"> ՊՈԱԿ</w:t>
      </w:r>
    </w:p>
    <w:p w14:paraId="083BD2A8" w14:textId="77777777" w:rsidR="0065318A" w:rsidRPr="004F71AE" w:rsidRDefault="00BD7387" w:rsidP="00BD7387">
      <w:pPr>
        <w:widowControl w:val="0"/>
        <w:tabs>
          <w:tab w:val="left" w:pos="4740"/>
        </w:tabs>
        <w:spacing w:after="160"/>
        <w:rPr>
          <w:rFonts w:ascii="GHEA Grapalat" w:hAnsi="GHEA Grapalat"/>
          <w:sz w:val="20"/>
          <w:szCs w:val="20"/>
          <w:lang w:val="hy-AM"/>
        </w:rPr>
      </w:pPr>
      <w:r>
        <w:rPr>
          <w:rFonts w:ascii="GHEA Grapalat" w:hAnsi="GHEA Grapalat"/>
          <w:sz w:val="20"/>
          <w:szCs w:val="20"/>
          <w:lang w:val="hy-AM"/>
        </w:rPr>
        <w:tab/>
      </w:r>
    </w:p>
    <w:p w14:paraId="132CFEFD" w14:textId="77777777" w:rsidR="00AC2DE0" w:rsidRDefault="00AC2DE0" w:rsidP="007B2389">
      <w:pPr>
        <w:widowControl w:val="0"/>
        <w:spacing w:after="160"/>
        <w:jc w:val="center"/>
        <w:rPr>
          <w:rFonts w:ascii="GHEA Grapalat" w:hAnsi="GHEA Grapalat"/>
          <w:sz w:val="20"/>
          <w:szCs w:val="20"/>
          <w:lang w:val="hy-AM"/>
        </w:rPr>
      </w:pPr>
    </w:p>
    <w:p w14:paraId="474FE284" w14:textId="77777777" w:rsidR="00AC2DE0" w:rsidRDefault="00AC2DE0" w:rsidP="007B2389">
      <w:pPr>
        <w:widowControl w:val="0"/>
        <w:spacing w:after="160"/>
        <w:jc w:val="center"/>
        <w:rPr>
          <w:rFonts w:ascii="GHEA Grapalat" w:hAnsi="GHEA Grapalat"/>
          <w:sz w:val="20"/>
          <w:szCs w:val="20"/>
          <w:lang w:val="hy-AM"/>
        </w:rPr>
      </w:pPr>
    </w:p>
    <w:p w14:paraId="11CFEF7C" w14:textId="77777777" w:rsidR="00520BC6" w:rsidRDefault="00520BC6" w:rsidP="007B2389">
      <w:pPr>
        <w:widowControl w:val="0"/>
        <w:spacing w:after="160"/>
        <w:jc w:val="center"/>
        <w:rPr>
          <w:rFonts w:ascii="GHEA Grapalat" w:hAnsi="GHEA Grapalat"/>
          <w:sz w:val="20"/>
          <w:szCs w:val="20"/>
          <w:lang w:val="hy-AM"/>
        </w:rPr>
      </w:pPr>
    </w:p>
    <w:p w14:paraId="6B0913AB" w14:textId="77777777" w:rsidR="00520BC6" w:rsidRDefault="00520BC6" w:rsidP="007B2389">
      <w:pPr>
        <w:widowControl w:val="0"/>
        <w:spacing w:after="160"/>
        <w:jc w:val="center"/>
        <w:rPr>
          <w:rFonts w:ascii="GHEA Grapalat" w:hAnsi="GHEA Grapalat"/>
          <w:sz w:val="20"/>
          <w:szCs w:val="20"/>
          <w:lang w:val="hy-AM"/>
        </w:rPr>
      </w:pPr>
    </w:p>
    <w:p w14:paraId="1BB267CD" w14:textId="77777777" w:rsidR="00520BC6" w:rsidRDefault="00520BC6" w:rsidP="007B2389">
      <w:pPr>
        <w:widowControl w:val="0"/>
        <w:spacing w:after="160"/>
        <w:jc w:val="center"/>
        <w:rPr>
          <w:rFonts w:ascii="GHEA Grapalat" w:hAnsi="GHEA Grapalat"/>
          <w:sz w:val="20"/>
          <w:szCs w:val="20"/>
          <w:lang w:val="hy-AM"/>
        </w:rPr>
      </w:pPr>
    </w:p>
    <w:p w14:paraId="3CEAF7F0" w14:textId="77777777" w:rsidR="00520BC6" w:rsidRDefault="00520BC6" w:rsidP="007B2389">
      <w:pPr>
        <w:widowControl w:val="0"/>
        <w:spacing w:after="160"/>
        <w:jc w:val="center"/>
        <w:rPr>
          <w:rFonts w:ascii="GHEA Grapalat" w:hAnsi="GHEA Grapalat"/>
          <w:sz w:val="20"/>
          <w:szCs w:val="20"/>
          <w:lang w:val="hy-AM"/>
        </w:rPr>
      </w:pPr>
    </w:p>
    <w:p w14:paraId="4F22ABAC" w14:textId="77777777" w:rsidR="00520BC6" w:rsidRDefault="00520BC6" w:rsidP="007B2389">
      <w:pPr>
        <w:widowControl w:val="0"/>
        <w:spacing w:after="160"/>
        <w:jc w:val="center"/>
        <w:rPr>
          <w:rFonts w:ascii="GHEA Grapalat" w:hAnsi="GHEA Grapalat"/>
          <w:sz w:val="20"/>
          <w:szCs w:val="20"/>
          <w:lang w:val="hy-AM"/>
        </w:rPr>
      </w:pPr>
    </w:p>
    <w:p w14:paraId="062A245E" w14:textId="77777777" w:rsidR="00520BC6" w:rsidRDefault="00520BC6" w:rsidP="007B2389">
      <w:pPr>
        <w:widowControl w:val="0"/>
        <w:spacing w:after="160"/>
        <w:jc w:val="center"/>
        <w:rPr>
          <w:rFonts w:ascii="GHEA Grapalat" w:hAnsi="GHEA Grapalat"/>
          <w:sz w:val="20"/>
          <w:szCs w:val="20"/>
          <w:lang w:val="hy-AM"/>
        </w:rPr>
      </w:pPr>
    </w:p>
    <w:p w14:paraId="3D85817D" w14:textId="77777777" w:rsidR="00520BC6" w:rsidRDefault="00520BC6" w:rsidP="007B2389">
      <w:pPr>
        <w:widowControl w:val="0"/>
        <w:spacing w:after="160"/>
        <w:jc w:val="center"/>
        <w:rPr>
          <w:rFonts w:ascii="GHEA Grapalat" w:hAnsi="GHEA Grapalat"/>
          <w:sz w:val="20"/>
          <w:szCs w:val="20"/>
          <w:lang w:val="hy-AM"/>
        </w:rPr>
      </w:pPr>
    </w:p>
    <w:p w14:paraId="6E8F0B00" w14:textId="77777777" w:rsidR="00A04B60" w:rsidRPr="004F71AE" w:rsidRDefault="00A04B60" w:rsidP="00B80C21">
      <w:pPr>
        <w:pStyle w:val="afd"/>
        <w:spacing w:after="0"/>
        <w:ind w:firstLine="567"/>
        <w:jc w:val="right"/>
        <w:rPr>
          <w:rFonts w:ascii="GHEA Grapalat" w:hAnsi="GHEA Grapalat" w:cs="Sylfaen"/>
          <w:sz w:val="20"/>
          <w:szCs w:val="20"/>
          <w:lang w:val="hy-AM"/>
        </w:rPr>
      </w:pPr>
    </w:p>
    <w:p w14:paraId="00A5E14F" w14:textId="77777777" w:rsidR="00B80C21" w:rsidRPr="004F71AE" w:rsidRDefault="00B80C21" w:rsidP="00B80C21">
      <w:pPr>
        <w:pStyle w:val="afd"/>
        <w:spacing w:after="0"/>
        <w:ind w:firstLine="567"/>
        <w:jc w:val="right"/>
        <w:rPr>
          <w:rFonts w:ascii="GHEA Grapalat" w:hAnsi="GHEA Grapalat" w:cs="Sylfaen"/>
          <w:sz w:val="20"/>
          <w:szCs w:val="20"/>
          <w:lang w:val="af-ZA"/>
        </w:rPr>
      </w:pPr>
      <w:r w:rsidRPr="004F71AE">
        <w:rPr>
          <w:rFonts w:ascii="GHEA Grapalat" w:hAnsi="GHEA Grapalat" w:cs="Sylfaen"/>
          <w:sz w:val="20"/>
          <w:szCs w:val="20"/>
          <w:lang w:val="hy-AM"/>
        </w:rPr>
        <w:t>Հաստատված</w:t>
      </w:r>
      <w:r w:rsidR="00356C38" w:rsidRPr="004F71AE">
        <w:rPr>
          <w:rFonts w:ascii="GHEA Grapalat" w:hAnsi="GHEA Grapalat" w:cs="Sylfaen"/>
          <w:sz w:val="20"/>
          <w:szCs w:val="20"/>
          <w:lang w:val="hy-AM"/>
        </w:rPr>
        <w:t xml:space="preserve"> </w:t>
      </w:r>
      <w:r w:rsidRPr="004F71AE">
        <w:rPr>
          <w:rFonts w:ascii="GHEA Grapalat" w:hAnsi="GHEA Grapalat" w:cs="Sylfaen"/>
          <w:sz w:val="20"/>
          <w:szCs w:val="20"/>
          <w:lang w:val="hy-AM"/>
        </w:rPr>
        <w:t>է</w:t>
      </w:r>
    </w:p>
    <w:p w14:paraId="76C15329" w14:textId="09458990" w:rsidR="00B80C21" w:rsidRPr="004F71AE" w:rsidRDefault="00931CB8" w:rsidP="00B80C21">
      <w:pPr>
        <w:pStyle w:val="afd"/>
        <w:spacing w:after="0"/>
        <w:ind w:firstLine="567"/>
        <w:jc w:val="right"/>
        <w:rPr>
          <w:rFonts w:ascii="GHEA Grapalat" w:hAnsi="GHEA Grapalat" w:cs="Sylfaen"/>
          <w:sz w:val="20"/>
          <w:szCs w:val="20"/>
          <w:lang w:val="af-ZA"/>
        </w:rPr>
      </w:pPr>
      <w:r>
        <w:rPr>
          <w:rFonts w:ascii="GHEA Grapalat" w:hAnsi="GHEA Grapalat"/>
          <w:b/>
          <w:sz w:val="20"/>
          <w:szCs w:val="20"/>
          <w:lang w:val="af-ZA"/>
        </w:rPr>
        <w:t>ՀՀԱՄ-</w:t>
      </w:r>
      <w:r w:rsidR="00562019">
        <w:rPr>
          <w:rFonts w:ascii="GHEA Grapalat" w:hAnsi="GHEA Grapalat"/>
          <w:b/>
          <w:sz w:val="20"/>
          <w:szCs w:val="20"/>
          <w:lang w:val="af-ZA"/>
        </w:rPr>
        <w:t>ԱՆՏԱՌՈՒՏ</w:t>
      </w:r>
      <w:r>
        <w:rPr>
          <w:rFonts w:ascii="GHEA Grapalat" w:hAnsi="GHEA Grapalat"/>
          <w:b/>
          <w:sz w:val="20"/>
          <w:szCs w:val="20"/>
          <w:lang w:val="af-ZA"/>
        </w:rPr>
        <w:t>-ՄԴ-ԳՀԱՇՁԲ -</w:t>
      </w:r>
      <w:r w:rsidR="00296EA1">
        <w:rPr>
          <w:rFonts w:ascii="GHEA Grapalat" w:hAnsi="GHEA Grapalat"/>
          <w:b/>
          <w:sz w:val="20"/>
          <w:szCs w:val="20"/>
          <w:lang w:val="af-ZA"/>
        </w:rPr>
        <w:t>25/02</w:t>
      </w:r>
      <w:r w:rsidR="00B80C21" w:rsidRPr="004F71AE">
        <w:rPr>
          <w:rFonts w:ascii="GHEA Grapalat" w:hAnsi="GHEA Grapalat" w:cs="Sylfaen"/>
          <w:sz w:val="20"/>
          <w:szCs w:val="20"/>
          <w:lang w:val="hy-AM"/>
        </w:rPr>
        <w:t>ծածկա</w:t>
      </w:r>
      <w:r w:rsidR="00B80C21" w:rsidRPr="004F71AE">
        <w:rPr>
          <w:rFonts w:ascii="GHEA Grapalat" w:hAnsi="GHEA Grapalat" w:cs="Times Armenian"/>
          <w:sz w:val="20"/>
          <w:szCs w:val="20"/>
          <w:lang w:val="hy-AM"/>
        </w:rPr>
        <w:t>գ</w:t>
      </w:r>
      <w:r w:rsidR="00B80C21" w:rsidRPr="004F71AE">
        <w:rPr>
          <w:rFonts w:ascii="GHEA Grapalat" w:hAnsi="GHEA Grapalat" w:cs="Sylfaen"/>
          <w:sz w:val="20"/>
          <w:szCs w:val="20"/>
          <w:lang w:val="hy-AM"/>
        </w:rPr>
        <w:t>րով</w:t>
      </w:r>
    </w:p>
    <w:p w14:paraId="71A04653" w14:textId="2856FB01" w:rsidR="00B80C21" w:rsidRPr="004F71AE" w:rsidRDefault="007402FE" w:rsidP="00B80C21">
      <w:pPr>
        <w:pStyle w:val="afd"/>
        <w:spacing w:after="0"/>
        <w:ind w:firstLine="567"/>
        <w:jc w:val="right"/>
        <w:rPr>
          <w:rFonts w:ascii="GHEA Grapalat" w:hAnsi="GHEA Grapalat" w:cs="Times Armenian"/>
          <w:sz w:val="20"/>
          <w:szCs w:val="20"/>
          <w:lang w:val="af-ZA"/>
        </w:rPr>
      </w:pPr>
      <w:r>
        <w:rPr>
          <w:rFonts w:ascii="GHEA Grapalat" w:hAnsi="GHEA Grapalat" w:cs="Sylfaen"/>
          <w:sz w:val="20"/>
          <w:szCs w:val="20"/>
          <w:lang w:val="hy-AM"/>
        </w:rPr>
        <w:t>Գնանշման հարցում</w:t>
      </w:r>
      <w:r w:rsidR="00B80C21" w:rsidRPr="004F71AE">
        <w:rPr>
          <w:rFonts w:ascii="GHEA Grapalat" w:hAnsi="GHEA Grapalat" w:cs="Times Armenian"/>
          <w:sz w:val="20"/>
          <w:szCs w:val="20"/>
          <w:lang w:val="af-ZA"/>
        </w:rPr>
        <w:t xml:space="preserve"> գնահատող </w:t>
      </w:r>
      <w:r w:rsidR="00B80C21" w:rsidRPr="00A04A2F">
        <w:rPr>
          <w:rFonts w:ascii="GHEA Grapalat" w:hAnsi="GHEA Grapalat" w:cs="Sylfaen"/>
          <w:sz w:val="20"/>
          <w:szCs w:val="20"/>
          <w:lang w:val="hy-AM"/>
        </w:rPr>
        <w:t>հանձնաժողովի</w:t>
      </w:r>
    </w:p>
    <w:p w14:paraId="2CB6E241" w14:textId="7DCD6A6D" w:rsidR="00B80C21" w:rsidRPr="004F71AE" w:rsidRDefault="00B80C21" w:rsidP="00B80C21">
      <w:pPr>
        <w:pStyle w:val="afd"/>
        <w:spacing w:after="0"/>
        <w:ind w:firstLine="567"/>
        <w:jc w:val="right"/>
        <w:rPr>
          <w:rFonts w:ascii="GHEA Grapalat" w:hAnsi="GHEA Grapalat"/>
          <w:sz w:val="20"/>
          <w:szCs w:val="20"/>
          <w:lang w:val="af-ZA"/>
        </w:rPr>
      </w:pPr>
      <w:r w:rsidRPr="004F71AE">
        <w:rPr>
          <w:rFonts w:ascii="GHEA Grapalat" w:hAnsi="GHEA Grapalat" w:cs="Sylfaen"/>
          <w:b/>
          <w:sz w:val="20"/>
          <w:szCs w:val="20"/>
          <w:lang w:val="af-ZA"/>
        </w:rPr>
        <w:t xml:space="preserve"> </w:t>
      </w:r>
      <w:r w:rsidR="00296EA1">
        <w:rPr>
          <w:rFonts w:ascii="GHEA Grapalat" w:hAnsi="GHEA Grapalat"/>
          <w:b/>
          <w:lang w:val="af-ZA"/>
        </w:rPr>
        <w:t>«16» «12»</w:t>
      </w:r>
      <w:r w:rsidR="007402FE">
        <w:rPr>
          <w:rFonts w:ascii="GHEA Grapalat" w:hAnsi="GHEA Grapalat"/>
          <w:b/>
          <w:lang w:val="af-ZA"/>
        </w:rPr>
        <w:t xml:space="preserve"> 2025</w:t>
      </w:r>
      <w:r w:rsidR="006634BB" w:rsidRPr="004F71AE">
        <w:rPr>
          <w:rFonts w:ascii="GHEA Grapalat" w:hAnsi="GHEA Grapalat"/>
          <w:b/>
          <w:lang w:val="af-ZA"/>
        </w:rPr>
        <w:t xml:space="preserve"> </w:t>
      </w:r>
      <w:r w:rsidR="006634BB" w:rsidRPr="004F71AE">
        <w:rPr>
          <w:rFonts w:ascii="GHEA Grapalat" w:hAnsi="GHEA Grapalat"/>
          <w:b/>
        </w:rPr>
        <w:t>թ</w:t>
      </w:r>
      <w:r w:rsidR="006634BB" w:rsidRPr="004F71AE">
        <w:rPr>
          <w:rFonts w:ascii="GHEA Grapalat" w:hAnsi="GHEA Grapalat"/>
          <w:b/>
          <w:lang w:val="af-ZA"/>
        </w:rPr>
        <w:t xml:space="preserve">. </w:t>
      </w:r>
      <w:r w:rsidRPr="004F71AE">
        <w:rPr>
          <w:rFonts w:ascii="GHEA Grapalat" w:hAnsi="GHEA Grapalat" w:cs="Times Armenian"/>
          <w:b/>
          <w:sz w:val="20"/>
          <w:szCs w:val="20"/>
          <w:lang w:val="af-ZA"/>
        </w:rPr>
        <w:t>–ի</w:t>
      </w:r>
      <w:r w:rsidR="006634BB" w:rsidRPr="004F71AE">
        <w:rPr>
          <w:rFonts w:ascii="GHEA Grapalat" w:hAnsi="GHEA Grapalat" w:cs="Times Armenian"/>
          <w:b/>
          <w:sz w:val="20"/>
          <w:szCs w:val="20"/>
          <w:lang w:val="af-ZA"/>
        </w:rPr>
        <w:t xml:space="preserve"> </w:t>
      </w:r>
      <w:r w:rsidRPr="004F71AE">
        <w:rPr>
          <w:rFonts w:ascii="GHEA Grapalat" w:hAnsi="GHEA Grapalat" w:cs="Times Armenian"/>
          <w:b/>
          <w:sz w:val="20"/>
          <w:szCs w:val="20"/>
          <w:lang w:val="af-ZA"/>
        </w:rPr>
        <w:t xml:space="preserve">N </w:t>
      </w:r>
      <w:r w:rsidRPr="004F71AE">
        <w:rPr>
          <w:rFonts w:ascii="GHEA Grapalat" w:hAnsi="GHEA Grapalat" w:cs="Times Armenian"/>
          <w:b/>
          <w:sz w:val="20"/>
          <w:szCs w:val="20"/>
          <w:u w:val="single"/>
          <w:lang w:val="hy-AM"/>
        </w:rPr>
        <w:t>1</w:t>
      </w:r>
      <w:r w:rsidR="006634BB" w:rsidRPr="004F71AE">
        <w:rPr>
          <w:rFonts w:ascii="GHEA Grapalat" w:hAnsi="GHEA Grapalat" w:cs="Times Armenian"/>
          <w:b/>
          <w:sz w:val="20"/>
          <w:szCs w:val="20"/>
          <w:lang w:val="af-ZA"/>
        </w:rPr>
        <w:t xml:space="preserve"> </w:t>
      </w:r>
      <w:proofErr w:type="spellStart"/>
      <w:r w:rsidRPr="004F71AE">
        <w:rPr>
          <w:rFonts w:ascii="GHEA Grapalat" w:hAnsi="GHEA Grapalat" w:cs="Sylfaen"/>
          <w:sz w:val="20"/>
          <w:szCs w:val="20"/>
        </w:rPr>
        <w:t>որոշմամբ</w:t>
      </w:r>
      <w:proofErr w:type="spellEnd"/>
    </w:p>
    <w:p w14:paraId="7F129414" w14:textId="77777777" w:rsidR="00B80C21" w:rsidRPr="004F71AE" w:rsidRDefault="00B80C21" w:rsidP="00B80C21">
      <w:pPr>
        <w:pStyle w:val="afd"/>
        <w:ind w:right="-7" w:firstLine="567"/>
        <w:jc w:val="center"/>
        <w:rPr>
          <w:rFonts w:ascii="GHEA Grapalat" w:hAnsi="GHEA Grapalat"/>
          <w:lang w:val="af-ZA"/>
        </w:rPr>
      </w:pPr>
    </w:p>
    <w:p w14:paraId="06C7B383" w14:textId="77777777" w:rsidR="00B80C21" w:rsidRPr="004F71AE" w:rsidRDefault="00B80C21" w:rsidP="00B80C21">
      <w:pPr>
        <w:pStyle w:val="afd"/>
        <w:ind w:right="-7" w:firstLine="567"/>
        <w:jc w:val="center"/>
        <w:rPr>
          <w:rFonts w:ascii="GHEA Grapalat" w:hAnsi="GHEA Grapalat"/>
          <w:lang w:val="af-ZA"/>
        </w:rPr>
      </w:pPr>
    </w:p>
    <w:p w14:paraId="363E5FF6" w14:textId="77777777" w:rsidR="00B80C21" w:rsidRPr="004F71AE" w:rsidRDefault="00B80C21" w:rsidP="00B80C21">
      <w:pPr>
        <w:pStyle w:val="afd"/>
        <w:ind w:right="-7" w:firstLine="567"/>
        <w:jc w:val="center"/>
        <w:rPr>
          <w:rFonts w:ascii="GHEA Grapalat" w:hAnsi="GHEA Grapalat"/>
          <w:lang w:val="af-ZA"/>
        </w:rPr>
      </w:pPr>
    </w:p>
    <w:p w14:paraId="11F44320" w14:textId="77777777" w:rsidR="00B80C21" w:rsidRPr="004F71AE" w:rsidRDefault="00B80C21" w:rsidP="00B80C21">
      <w:pPr>
        <w:pStyle w:val="afd"/>
        <w:ind w:right="-7" w:firstLine="567"/>
        <w:jc w:val="center"/>
        <w:rPr>
          <w:rFonts w:ascii="GHEA Grapalat" w:hAnsi="GHEA Grapalat"/>
          <w:lang w:val="af-ZA"/>
        </w:rPr>
      </w:pPr>
    </w:p>
    <w:p w14:paraId="62BFE589" w14:textId="77777777" w:rsidR="00B80C21" w:rsidRPr="004F71AE" w:rsidRDefault="00B80C21" w:rsidP="00B80C21">
      <w:pPr>
        <w:pStyle w:val="afd"/>
        <w:ind w:right="-7" w:firstLine="567"/>
        <w:jc w:val="center"/>
        <w:rPr>
          <w:rFonts w:ascii="GHEA Grapalat" w:hAnsi="GHEA Grapalat"/>
          <w:lang w:val="af-ZA"/>
        </w:rPr>
      </w:pPr>
    </w:p>
    <w:p w14:paraId="76D59A79" w14:textId="4C27CD3A" w:rsidR="00B80C21" w:rsidRPr="004F71AE" w:rsidRDefault="004008C8" w:rsidP="00B80C21">
      <w:pPr>
        <w:spacing w:after="120"/>
        <w:ind w:right="-7" w:firstLine="567"/>
        <w:jc w:val="center"/>
        <w:rPr>
          <w:rFonts w:ascii="GHEA Grapalat" w:hAnsi="GHEA Grapalat"/>
          <w:b/>
          <w:lang w:val="af-ZA"/>
        </w:rPr>
      </w:pPr>
      <w:r w:rsidRPr="004F71AE">
        <w:rPr>
          <w:rFonts w:ascii="GHEA Grapalat" w:hAnsi="GHEA Grapalat"/>
          <w:b/>
          <w:sz w:val="20"/>
          <w:szCs w:val="20"/>
          <w:lang w:val="af-ZA"/>
        </w:rPr>
        <w:t>«</w:t>
      </w:r>
      <w:r w:rsidR="00117E14">
        <w:rPr>
          <w:rFonts w:ascii="GHEA Grapalat" w:hAnsi="GHEA Grapalat"/>
          <w:b/>
          <w:sz w:val="20"/>
          <w:szCs w:val="20"/>
          <w:lang w:val="af-ZA"/>
        </w:rPr>
        <w:t>Անտառուտի միջնակարգ դպրոց</w:t>
      </w:r>
      <w:r w:rsidR="00356C38" w:rsidRPr="004F71AE">
        <w:rPr>
          <w:rFonts w:ascii="GHEA Grapalat" w:hAnsi="GHEA Grapalat" w:cs="Sylfaen"/>
          <w:b/>
          <w:lang w:val="af-ZA"/>
        </w:rPr>
        <w:t>»</w:t>
      </w:r>
      <w:r w:rsidR="009C05A3" w:rsidRPr="004F71AE">
        <w:rPr>
          <w:rFonts w:ascii="GHEA Grapalat" w:hAnsi="GHEA Grapalat"/>
          <w:b/>
          <w:sz w:val="20"/>
          <w:szCs w:val="20"/>
          <w:lang w:val="af-ZA"/>
        </w:rPr>
        <w:t xml:space="preserve"> ՊՈԱԿ</w:t>
      </w:r>
    </w:p>
    <w:p w14:paraId="7B940EC3" w14:textId="77777777" w:rsidR="00B80C21" w:rsidRPr="004F71AE" w:rsidRDefault="00B80C21" w:rsidP="00B80C21">
      <w:pPr>
        <w:tabs>
          <w:tab w:val="left" w:pos="5968"/>
        </w:tabs>
        <w:spacing w:after="120"/>
        <w:ind w:right="-7" w:firstLine="567"/>
        <w:rPr>
          <w:rFonts w:ascii="GHEA Grapalat" w:hAnsi="GHEA Grapalat"/>
          <w:lang w:val="af-ZA"/>
        </w:rPr>
      </w:pPr>
      <w:r w:rsidRPr="004F71AE">
        <w:rPr>
          <w:rFonts w:ascii="GHEA Grapalat" w:hAnsi="GHEA Grapalat"/>
          <w:lang w:val="af-ZA"/>
        </w:rPr>
        <w:tab/>
      </w:r>
    </w:p>
    <w:p w14:paraId="7A0743F3" w14:textId="77777777" w:rsidR="00B80C21" w:rsidRPr="004F71AE" w:rsidRDefault="00B80C21" w:rsidP="00B80C21">
      <w:pPr>
        <w:spacing w:after="120"/>
        <w:ind w:right="-7" w:firstLine="567"/>
        <w:jc w:val="center"/>
        <w:rPr>
          <w:rFonts w:ascii="GHEA Grapalat" w:hAnsi="GHEA Grapalat"/>
          <w:lang w:val="af-ZA"/>
        </w:rPr>
      </w:pPr>
    </w:p>
    <w:p w14:paraId="03C6BDE3" w14:textId="77777777" w:rsidR="00B80C21" w:rsidRPr="004F71AE" w:rsidRDefault="00B80C21" w:rsidP="00B80C21">
      <w:pPr>
        <w:spacing w:after="120"/>
        <w:ind w:right="-7" w:firstLine="567"/>
        <w:jc w:val="center"/>
        <w:rPr>
          <w:rFonts w:ascii="GHEA Grapalat" w:hAnsi="GHEA Grapalat"/>
          <w:lang w:val="af-ZA"/>
        </w:rPr>
      </w:pPr>
    </w:p>
    <w:p w14:paraId="7A6F63A2" w14:textId="77777777" w:rsidR="00B80C21" w:rsidRPr="004F71AE" w:rsidRDefault="00B80C21" w:rsidP="00B80C21">
      <w:pPr>
        <w:spacing w:after="120"/>
        <w:ind w:right="-7" w:firstLine="567"/>
        <w:jc w:val="center"/>
        <w:rPr>
          <w:rFonts w:ascii="GHEA Grapalat" w:hAnsi="GHEA Grapalat"/>
          <w:lang w:val="af-ZA"/>
        </w:rPr>
      </w:pPr>
    </w:p>
    <w:p w14:paraId="1E4E4A92" w14:textId="77777777" w:rsidR="00B80C21" w:rsidRPr="004F71AE" w:rsidRDefault="00B80C21" w:rsidP="00B80C21">
      <w:pPr>
        <w:spacing w:after="120"/>
        <w:ind w:right="-7" w:firstLine="567"/>
        <w:jc w:val="center"/>
        <w:rPr>
          <w:rFonts w:ascii="GHEA Grapalat" w:hAnsi="GHEA Grapalat"/>
          <w:lang w:val="af-ZA"/>
        </w:rPr>
      </w:pPr>
    </w:p>
    <w:p w14:paraId="3C8F7B50" w14:textId="77777777" w:rsidR="00B80C21" w:rsidRPr="004F71AE" w:rsidRDefault="00B80C21" w:rsidP="00B80C21">
      <w:pPr>
        <w:spacing w:after="120"/>
        <w:ind w:right="-7" w:firstLine="567"/>
        <w:jc w:val="center"/>
        <w:rPr>
          <w:rFonts w:ascii="GHEA Grapalat" w:hAnsi="GHEA Grapalat" w:cs="Sylfaen"/>
          <w:lang w:val="af-ZA"/>
        </w:rPr>
      </w:pPr>
      <w:r w:rsidRPr="004F71AE">
        <w:rPr>
          <w:rFonts w:ascii="GHEA Grapalat" w:hAnsi="GHEA Grapalat" w:cs="Sylfaen"/>
        </w:rPr>
        <w:t>ՀՐԱՎԵՐ</w:t>
      </w:r>
    </w:p>
    <w:p w14:paraId="677A6F59" w14:textId="77777777" w:rsidR="00B80C21" w:rsidRPr="004F71AE" w:rsidRDefault="00B80C21" w:rsidP="00B80C21">
      <w:pPr>
        <w:spacing w:after="120"/>
        <w:ind w:right="-7" w:firstLine="567"/>
        <w:jc w:val="center"/>
        <w:rPr>
          <w:rFonts w:ascii="GHEA Grapalat" w:hAnsi="GHEA Grapalat" w:cs="Sylfaen"/>
          <w:lang w:val="af-ZA"/>
        </w:rPr>
      </w:pPr>
    </w:p>
    <w:p w14:paraId="5F0E8784" w14:textId="77777777" w:rsidR="00B80C21" w:rsidRPr="004F71AE" w:rsidRDefault="00B80C21" w:rsidP="00B80C21">
      <w:pPr>
        <w:spacing w:after="120"/>
        <w:ind w:right="-7" w:firstLine="567"/>
        <w:jc w:val="center"/>
        <w:rPr>
          <w:rFonts w:ascii="GHEA Grapalat" w:hAnsi="GHEA Grapalat" w:cs="Sylfaen"/>
          <w:sz w:val="22"/>
          <w:szCs w:val="22"/>
          <w:lang w:val="af-ZA"/>
        </w:rPr>
      </w:pPr>
    </w:p>
    <w:p w14:paraId="4B71B928" w14:textId="3E5DEB09" w:rsidR="00B80C21" w:rsidRPr="004F71AE" w:rsidRDefault="00117E14" w:rsidP="00B80C21">
      <w:pPr>
        <w:pStyle w:val="afd"/>
        <w:ind w:right="-7"/>
        <w:jc w:val="center"/>
        <w:rPr>
          <w:rFonts w:ascii="GHEA Grapalat" w:hAnsi="GHEA Grapalat"/>
          <w:sz w:val="22"/>
          <w:szCs w:val="22"/>
          <w:lang w:val="af-ZA"/>
        </w:rPr>
      </w:pPr>
      <w:r>
        <w:rPr>
          <w:rFonts w:ascii="GHEA Grapalat" w:hAnsi="GHEA Grapalat"/>
          <w:b/>
          <w:sz w:val="22"/>
          <w:szCs w:val="22"/>
          <w:lang w:val="af-ZA"/>
        </w:rPr>
        <w:t>ԱՆՏԱՌՈՒՏԻ ՄԻՋՆԱԿԱՐԳ ԴՊՐՈՑ</w:t>
      </w:r>
      <w:r w:rsidR="00C22211" w:rsidRPr="004F71AE">
        <w:rPr>
          <w:rFonts w:ascii="GHEA Grapalat" w:hAnsi="GHEA Grapalat"/>
          <w:b/>
          <w:sz w:val="22"/>
          <w:szCs w:val="22"/>
          <w:lang w:val="af-ZA"/>
        </w:rPr>
        <w:t xml:space="preserve"> ՊՈԱԿ</w:t>
      </w:r>
      <w:r w:rsidR="00C22211" w:rsidRPr="004F71AE">
        <w:rPr>
          <w:rFonts w:ascii="GHEA Grapalat" w:hAnsi="GHEA Grapalat" w:cs="Sylfaen"/>
          <w:b/>
          <w:sz w:val="22"/>
          <w:szCs w:val="22"/>
        </w:rPr>
        <w:t>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ԿԱՐԻՔՆԵՐԻ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ՀԱՄԱՐ</w:t>
      </w:r>
      <w:r w:rsidR="00C22211" w:rsidRPr="004F71AE">
        <w:rPr>
          <w:rFonts w:ascii="GHEA Grapalat" w:hAnsi="GHEA Grapalat" w:cs="Times Armenian"/>
          <w:b/>
          <w:sz w:val="22"/>
          <w:szCs w:val="22"/>
          <w:lang w:val="af-ZA"/>
        </w:rPr>
        <w:t xml:space="preserve">` </w:t>
      </w:r>
      <w:r w:rsidR="00296EA1">
        <w:rPr>
          <w:rFonts w:ascii="GHEA Grapalat" w:hAnsi="GHEA Grapalat"/>
          <w:b/>
          <w:sz w:val="22"/>
          <w:szCs w:val="22"/>
          <w:lang w:val="af-ZA"/>
        </w:rPr>
        <w:t>Միջանցքների պատուհանների փոխարինման</w:t>
      </w:r>
      <w:r w:rsidR="00C22211" w:rsidRPr="004F71AE">
        <w:rPr>
          <w:rFonts w:ascii="GHEA Grapalat" w:hAnsi="GHEA Grapalat"/>
          <w:b/>
          <w:sz w:val="22"/>
          <w:szCs w:val="22"/>
          <w:lang w:val="af-ZA"/>
        </w:rPr>
        <w:t xml:space="preserve">» </w:t>
      </w:r>
      <w:r w:rsidR="00C22211" w:rsidRPr="004F71AE">
        <w:rPr>
          <w:rFonts w:ascii="GHEA Grapalat" w:hAnsi="GHEA Grapalat"/>
          <w:b/>
          <w:sz w:val="22"/>
          <w:szCs w:val="22"/>
          <w:lang w:val="hy-AM"/>
        </w:rPr>
        <w:t>ԱՇԽԱՏԱՆՔՆԵՐԻ</w:t>
      </w:r>
      <w:r w:rsidR="00C22211" w:rsidRPr="004F71AE">
        <w:rPr>
          <w:rFonts w:ascii="GHEA Grapalat" w:hAnsi="GHEA Grapalat"/>
          <w:b/>
          <w:sz w:val="22"/>
          <w:szCs w:val="22"/>
          <w:lang w:val="af-ZA"/>
        </w:rPr>
        <w:t xml:space="preserve"> </w:t>
      </w:r>
      <w:r w:rsidR="00C22211" w:rsidRPr="004F71AE">
        <w:rPr>
          <w:rFonts w:ascii="GHEA Grapalat" w:hAnsi="GHEA Grapalat" w:cs="Sylfaen"/>
          <w:sz w:val="22"/>
          <w:szCs w:val="22"/>
        </w:rPr>
        <w:t>ՁԵՌՔԲԵՐՄԱՆ</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ՆՊԱՏԱԿՈՎ</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ՀԱՅՏԱՐԱՐՎԱԾ</w:t>
      </w:r>
      <w:r w:rsidR="00C22211" w:rsidRPr="004F71AE">
        <w:rPr>
          <w:rFonts w:ascii="GHEA Grapalat" w:hAnsi="GHEA Grapalat" w:cs="Sylfaen"/>
          <w:sz w:val="22"/>
          <w:szCs w:val="22"/>
          <w:lang w:val="af-ZA"/>
        </w:rPr>
        <w:t xml:space="preserve"> </w:t>
      </w:r>
      <w:proofErr w:type="spellStart"/>
      <w:r w:rsidR="007402FE">
        <w:rPr>
          <w:rFonts w:ascii="GHEA Grapalat" w:hAnsi="GHEA Grapalat" w:cs="Sylfaen"/>
          <w:sz w:val="22"/>
          <w:szCs w:val="22"/>
        </w:rPr>
        <w:t>գնանշման</w:t>
      </w:r>
      <w:proofErr w:type="spellEnd"/>
      <w:r w:rsidR="007402FE" w:rsidRPr="007402FE">
        <w:rPr>
          <w:rFonts w:ascii="GHEA Grapalat" w:hAnsi="GHEA Grapalat" w:cs="Sylfaen"/>
          <w:sz w:val="22"/>
          <w:szCs w:val="22"/>
          <w:lang w:val="af-ZA"/>
        </w:rPr>
        <w:t xml:space="preserve"> </w:t>
      </w:r>
      <w:proofErr w:type="spellStart"/>
      <w:r w:rsidR="007402FE">
        <w:rPr>
          <w:rFonts w:ascii="GHEA Grapalat" w:hAnsi="GHEA Grapalat" w:cs="Sylfaen"/>
          <w:sz w:val="22"/>
          <w:szCs w:val="22"/>
        </w:rPr>
        <w:t>հարցում</w:t>
      </w:r>
      <w:proofErr w:type="spellEnd"/>
    </w:p>
    <w:p w14:paraId="64D90414" w14:textId="77777777" w:rsidR="00B80C21" w:rsidRPr="004F71AE" w:rsidRDefault="00B80C21" w:rsidP="00B80C21">
      <w:pPr>
        <w:pStyle w:val="afd"/>
        <w:ind w:right="-7"/>
        <w:jc w:val="center"/>
        <w:rPr>
          <w:rFonts w:ascii="GHEA Grapalat" w:hAnsi="GHEA Grapalat"/>
          <w:szCs w:val="22"/>
          <w:lang w:val="af-ZA"/>
        </w:rPr>
      </w:pPr>
    </w:p>
    <w:p w14:paraId="747E5738" w14:textId="77777777" w:rsidR="00B80C21" w:rsidRPr="004F71AE" w:rsidRDefault="00B80C21" w:rsidP="00B80C21">
      <w:pPr>
        <w:pStyle w:val="afd"/>
        <w:ind w:right="-7" w:firstLine="567"/>
        <w:jc w:val="center"/>
        <w:rPr>
          <w:rFonts w:ascii="GHEA Grapalat" w:hAnsi="GHEA Grapalat"/>
          <w:lang w:val="af-ZA"/>
        </w:rPr>
      </w:pPr>
    </w:p>
    <w:p w14:paraId="2DE4E506" w14:textId="77777777" w:rsidR="00B80C21" w:rsidRPr="004F71AE" w:rsidRDefault="00B80C21" w:rsidP="00B80C21">
      <w:pPr>
        <w:pStyle w:val="afd"/>
        <w:ind w:right="-7" w:firstLine="567"/>
        <w:jc w:val="center"/>
        <w:rPr>
          <w:rFonts w:ascii="GHEA Grapalat" w:hAnsi="GHEA Grapalat"/>
          <w:lang w:val="af-ZA"/>
        </w:rPr>
      </w:pPr>
    </w:p>
    <w:p w14:paraId="4132DD63" w14:textId="77777777" w:rsidR="00B80C21" w:rsidRPr="004F71AE" w:rsidRDefault="00B80C21" w:rsidP="00B80C21">
      <w:pPr>
        <w:pStyle w:val="afd"/>
        <w:ind w:right="-7" w:firstLine="567"/>
        <w:jc w:val="center"/>
        <w:rPr>
          <w:rFonts w:ascii="GHEA Grapalat" w:hAnsi="GHEA Grapalat"/>
          <w:lang w:val="af-ZA"/>
        </w:rPr>
      </w:pPr>
    </w:p>
    <w:p w14:paraId="5764005F" w14:textId="77777777" w:rsidR="00B80C21" w:rsidRPr="004F71AE" w:rsidRDefault="00B80C21" w:rsidP="00B80C21">
      <w:pPr>
        <w:pStyle w:val="afd"/>
        <w:ind w:right="-7" w:firstLine="567"/>
        <w:jc w:val="center"/>
        <w:rPr>
          <w:rFonts w:ascii="GHEA Grapalat" w:hAnsi="GHEA Grapalat"/>
          <w:lang w:val="af-ZA"/>
        </w:rPr>
      </w:pPr>
    </w:p>
    <w:p w14:paraId="326F1B72" w14:textId="77777777" w:rsidR="00B80C21" w:rsidRPr="004F71AE" w:rsidRDefault="00B80C21" w:rsidP="00B80C21">
      <w:pPr>
        <w:pStyle w:val="afd"/>
        <w:ind w:right="-7" w:firstLine="567"/>
        <w:jc w:val="center"/>
        <w:rPr>
          <w:rFonts w:ascii="GHEA Grapalat" w:hAnsi="GHEA Grapalat"/>
          <w:lang w:val="af-ZA"/>
        </w:rPr>
      </w:pPr>
    </w:p>
    <w:p w14:paraId="6B7CC392" w14:textId="77777777" w:rsidR="00B80C21" w:rsidRPr="004F71AE" w:rsidRDefault="00B80C21" w:rsidP="00B80C21">
      <w:pPr>
        <w:pStyle w:val="afd"/>
        <w:ind w:right="-7" w:firstLine="567"/>
        <w:jc w:val="center"/>
        <w:rPr>
          <w:rFonts w:ascii="GHEA Grapalat" w:hAnsi="GHEA Grapalat"/>
          <w:lang w:val="af-ZA"/>
        </w:rPr>
      </w:pPr>
    </w:p>
    <w:p w14:paraId="2C67AC1B" w14:textId="77777777" w:rsidR="00B80C21" w:rsidRPr="004F71AE" w:rsidRDefault="00B80C21" w:rsidP="00B80C21">
      <w:pPr>
        <w:pStyle w:val="afd"/>
        <w:ind w:right="-7" w:firstLine="567"/>
        <w:jc w:val="center"/>
        <w:rPr>
          <w:rFonts w:ascii="GHEA Grapalat" w:hAnsi="GHEA Grapalat"/>
          <w:lang w:val="af-ZA"/>
        </w:rPr>
      </w:pPr>
    </w:p>
    <w:p w14:paraId="20424939" w14:textId="77777777" w:rsidR="00B80C21" w:rsidRPr="004F71AE" w:rsidRDefault="00B80C21" w:rsidP="00B80C21">
      <w:pPr>
        <w:pStyle w:val="afd"/>
        <w:ind w:right="-7" w:firstLine="567"/>
        <w:jc w:val="center"/>
        <w:rPr>
          <w:rFonts w:ascii="GHEA Grapalat" w:hAnsi="GHEA Grapalat"/>
          <w:lang w:val="af-ZA"/>
        </w:rPr>
      </w:pPr>
    </w:p>
    <w:p w14:paraId="29FFD923" w14:textId="77777777" w:rsidR="00B80C21" w:rsidRPr="004F71AE" w:rsidRDefault="00B80C21" w:rsidP="00B80C21">
      <w:pPr>
        <w:pStyle w:val="afd"/>
        <w:ind w:right="-7" w:firstLine="567"/>
        <w:jc w:val="center"/>
        <w:rPr>
          <w:rFonts w:ascii="GHEA Grapalat" w:hAnsi="GHEA Grapalat"/>
          <w:lang w:val="af-ZA"/>
        </w:rPr>
      </w:pPr>
    </w:p>
    <w:p w14:paraId="5739EDDA" w14:textId="77777777" w:rsidR="00B80C21" w:rsidRPr="004F71AE" w:rsidRDefault="005D0B03" w:rsidP="005D0B03">
      <w:pPr>
        <w:ind w:firstLine="567"/>
        <w:jc w:val="both"/>
        <w:rPr>
          <w:rFonts w:ascii="GHEA Grapalat" w:hAnsi="GHEA Grapalat"/>
          <w:b/>
          <w:sz w:val="20"/>
          <w:szCs w:val="22"/>
          <w:lang w:val="af-ZA"/>
        </w:rPr>
      </w:pPr>
      <w:proofErr w:type="spellStart"/>
      <w:r w:rsidRPr="004F71AE">
        <w:rPr>
          <w:rFonts w:ascii="GHEA Grapalat" w:hAnsi="GHEA Grapalat" w:cs="Sylfaen"/>
          <w:b/>
          <w:sz w:val="22"/>
          <w:szCs w:val="22"/>
        </w:rPr>
        <w:t>Հարգելի</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մասնակից</w:t>
      </w:r>
      <w:proofErr w:type="spellEnd"/>
      <w:r w:rsidRPr="004F71AE">
        <w:rPr>
          <w:rFonts w:ascii="GHEA Grapalat" w:hAnsi="GHEA Grapalat" w:cs="Sylfaen"/>
          <w:b/>
          <w:sz w:val="22"/>
          <w:szCs w:val="22"/>
          <w:lang w:val="af-ZA"/>
        </w:rPr>
        <w:t xml:space="preserve"> </w:t>
      </w:r>
      <w:proofErr w:type="spellStart"/>
      <w:r w:rsidRPr="004F71AE">
        <w:rPr>
          <w:rFonts w:ascii="GHEA Grapalat" w:hAnsi="GHEA Grapalat" w:cs="Sylfaen"/>
          <w:b/>
          <w:sz w:val="22"/>
          <w:szCs w:val="22"/>
        </w:rPr>
        <w:t>նախքան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հայտ</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կազմելը</w:t>
      </w:r>
      <w:proofErr w:type="spellEnd"/>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և</w:t>
      </w:r>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ներկայացնելը</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խնդրում</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ենք</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մանրամասնորեն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ուսումնասիրել</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սույն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հրավերը</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քանի</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որ</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հրավերին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չհամապատասխանող</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հայտերը</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ենթակա</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են</w:t>
      </w:r>
      <w:proofErr w:type="spellEnd"/>
      <w:r w:rsidRPr="004F71AE">
        <w:rPr>
          <w:rFonts w:ascii="GHEA Grapalat" w:hAnsi="GHEA Grapalat" w:cs="Times Armenian"/>
          <w:b/>
          <w:sz w:val="22"/>
          <w:szCs w:val="22"/>
          <w:lang w:val="af-ZA"/>
        </w:rPr>
        <w:t xml:space="preserve"> </w:t>
      </w:r>
      <w:proofErr w:type="spellStart"/>
      <w:r w:rsidRPr="004F71AE">
        <w:rPr>
          <w:rFonts w:ascii="GHEA Grapalat" w:hAnsi="GHEA Grapalat" w:cs="Sylfaen"/>
          <w:b/>
          <w:sz w:val="22"/>
          <w:szCs w:val="22"/>
        </w:rPr>
        <w:t>մերժման</w:t>
      </w:r>
      <w:proofErr w:type="spellEnd"/>
      <w:r w:rsidRPr="004F71AE">
        <w:rPr>
          <w:rFonts w:ascii="GHEA Grapalat" w:hAnsi="GHEA Grapalat" w:cs="Sylfaen"/>
          <w:b/>
          <w:sz w:val="22"/>
          <w:szCs w:val="22"/>
          <w:lang w:val="af-ZA"/>
        </w:rPr>
        <w:t>:</w:t>
      </w:r>
    </w:p>
    <w:p w14:paraId="6466B1BD" w14:textId="77777777" w:rsidR="00B80C21" w:rsidRPr="004F71AE" w:rsidRDefault="00B80C21" w:rsidP="00B80C21">
      <w:pPr>
        <w:ind w:firstLine="567"/>
        <w:jc w:val="center"/>
        <w:rPr>
          <w:rFonts w:ascii="GHEA Grapalat" w:hAnsi="GHEA Grapalat" w:cs="Sylfaen"/>
          <w:b/>
          <w:sz w:val="22"/>
          <w:szCs w:val="22"/>
          <w:lang w:val="af-ZA"/>
        </w:rPr>
      </w:pPr>
    </w:p>
    <w:p w14:paraId="52BD8EEE" w14:textId="77777777" w:rsidR="005D0B03" w:rsidRPr="004F71AE" w:rsidRDefault="005D0B03" w:rsidP="00B80C21">
      <w:pPr>
        <w:ind w:firstLine="567"/>
        <w:jc w:val="center"/>
        <w:rPr>
          <w:rFonts w:ascii="GHEA Grapalat" w:hAnsi="GHEA Grapalat" w:cs="Sylfaen"/>
          <w:b/>
          <w:sz w:val="20"/>
          <w:szCs w:val="20"/>
          <w:lang w:val="af-ZA"/>
        </w:rPr>
      </w:pPr>
    </w:p>
    <w:p w14:paraId="4D21102F" w14:textId="77777777" w:rsidR="00461ED0" w:rsidRPr="004F71AE" w:rsidRDefault="00461ED0" w:rsidP="00B80C21">
      <w:pPr>
        <w:ind w:firstLine="567"/>
        <w:jc w:val="center"/>
        <w:rPr>
          <w:rFonts w:ascii="GHEA Grapalat" w:hAnsi="GHEA Grapalat" w:cs="Sylfaen"/>
          <w:b/>
          <w:sz w:val="20"/>
          <w:szCs w:val="20"/>
          <w:lang w:val="af-ZA"/>
        </w:rPr>
      </w:pPr>
    </w:p>
    <w:p w14:paraId="0876BF1B" w14:textId="77777777" w:rsidR="00461ED0" w:rsidRPr="004F71AE" w:rsidRDefault="00461ED0" w:rsidP="00B80C21">
      <w:pPr>
        <w:ind w:firstLine="567"/>
        <w:jc w:val="center"/>
        <w:rPr>
          <w:rFonts w:ascii="GHEA Grapalat" w:hAnsi="GHEA Grapalat" w:cs="Sylfaen"/>
          <w:b/>
          <w:sz w:val="20"/>
          <w:szCs w:val="20"/>
          <w:lang w:val="af-ZA"/>
        </w:rPr>
      </w:pPr>
    </w:p>
    <w:p w14:paraId="4E8E3517" w14:textId="77777777" w:rsidR="005D0B03" w:rsidRDefault="005D0B03" w:rsidP="00B80C21">
      <w:pPr>
        <w:ind w:firstLine="567"/>
        <w:jc w:val="center"/>
        <w:rPr>
          <w:rFonts w:ascii="GHEA Grapalat" w:hAnsi="GHEA Grapalat" w:cs="Sylfaen"/>
          <w:b/>
          <w:sz w:val="20"/>
          <w:szCs w:val="20"/>
          <w:lang w:val="af-ZA"/>
        </w:rPr>
      </w:pPr>
    </w:p>
    <w:p w14:paraId="40979BBB" w14:textId="77777777" w:rsidR="00D549AE" w:rsidRDefault="00D549AE" w:rsidP="00B80C21">
      <w:pPr>
        <w:ind w:firstLine="567"/>
        <w:jc w:val="center"/>
        <w:rPr>
          <w:rFonts w:ascii="GHEA Grapalat" w:hAnsi="GHEA Grapalat" w:cs="Sylfaen"/>
          <w:b/>
          <w:sz w:val="20"/>
          <w:szCs w:val="20"/>
          <w:lang w:val="af-ZA"/>
        </w:rPr>
      </w:pPr>
    </w:p>
    <w:p w14:paraId="133E2FC0" w14:textId="77777777" w:rsidR="00D549AE" w:rsidRPr="004F71AE" w:rsidRDefault="00D549AE" w:rsidP="00B80C21">
      <w:pPr>
        <w:ind w:firstLine="567"/>
        <w:jc w:val="center"/>
        <w:rPr>
          <w:rFonts w:ascii="GHEA Grapalat" w:hAnsi="GHEA Grapalat" w:cs="Sylfaen"/>
          <w:b/>
          <w:sz w:val="20"/>
          <w:szCs w:val="20"/>
          <w:lang w:val="af-ZA"/>
        </w:rPr>
      </w:pPr>
    </w:p>
    <w:p w14:paraId="53BA91EB" w14:textId="77777777" w:rsidR="005D0B03" w:rsidRPr="004F71AE" w:rsidRDefault="005D0B03" w:rsidP="00B80C21">
      <w:pPr>
        <w:ind w:firstLine="567"/>
        <w:jc w:val="center"/>
        <w:rPr>
          <w:rFonts w:ascii="GHEA Grapalat" w:hAnsi="GHEA Grapalat" w:cs="Sylfaen"/>
          <w:b/>
          <w:sz w:val="20"/>
          <w:szCs w:val="20"/>
          <w:lang w:val="af-ZA"/>
        </w:rPr>
      </w:pPr>
    </w:p>
    <w:p w14:paraId="377CD4EA" w14:textId="77777777" w:rsidR="00B80C21" w:rsidRPr="004F71AE" w:rsidRDefault="00B80C21" w:rsidP="00B80C21">
      <w:pPr>
        <w:ind w:firstLine="567"/>
        <w:jc w:val="center"/>
        <w:rPr>
          <w:rFonts w:ascii="GHEA Grapalat" w:hAnsi="GHEA Grapalat" w:cs="Sylfaen"/>
          <w:b/>
          <w:sz w:val="20"/>
          <w:szCs w:val="20"/>
          <w:lang w:val="af-ZA"/>
        </w:rPr>
      </w:pPr>
      <w:proofErr w:type="spellStart"/>
      <w:r w:rsidRPr="004F71AE">
        <w:rPr>
          <w:rFonts w:ascii="GHEA Grapalat" w:hAnsi="GHEA Grapalat" w:cs="Sylfaen"/>
          <w:b/>
          <w:sz w:val="20"/>
          <w:szCs w:val="20"/>
        </w:rPr>
        <w:t>ԲՈՎԱՆԴԱԿՈւԹՅՈւՆ</w:t>
      </w:r>
      <w:proofErr w:type="spellEnd"/>
    </w:p>
    <w:p w14:paraId="4B00E81A" w14:textId="77777777" w:rsidR="00B80C21" w:rsidRPr="004F71AE" w:rsidRDefault="00B80C21" w:rsidP="00B80C21">
      <w:pPr>
        <w:ind w:firstLine="567"/>
        <w:jc w:val="center"/>
        <w:rPr>
          <w:rFonts w:ascii="GHEA Grapalat" w:hAnsi="GHEA Grapalat"/>
          <w:b/>
          <w:sz w:val="20"/>
          <w:szCs w:val="20"/>
          <w:lang w:val="af-ZA"/>
        </w:rPr>
      </w:pPr>
    </w:p>
    <w:p w14:paraId="7CD51824" w14:textId="2AE611ED" w:rsidR="00B80C21" w:rsidRPr="004F71AE" w:rsidRDefault="00117E14" w:rsidP="00B80C21">
      <w:pPr>
        <w:ind w:firstLine="567"/>
        <w:jc w:val="center"/>
        <w:rPr>
          <w:rFonts w:ascii="GHEA Grapalat" w:hAnsi="GHEA Grapalat"/>
          <w:sz w:val="20"/>
          <w:lang w:val="af-ZA"/>
        </w:rPr>
      </w:pPr>
      <w:r>
        <w:rPr>
          <w:rFonts w:ascii="GHEA Grapalat" w:hAnsi="GHEA Grapalat"/>
          <w:b/>
          <w:sz w:val="22"/>
          <w:szCs w:val="22"/>
          <w:lang w:val="af-ZA"/>
        </w:rPr>
        <w:t>ԱՆՏԱՌՈՒՏԻ ՄԻՋՆԱԿԱՐԳ ԴՊՐՈՑ</w:t>
      </w:r>
      <w:r w:rsidR="00604DE0" w:rsidRPr="004F71AE">
        <w:rPr>
          <w:rFonts w:ascii="GHEA Grapalat" w:hAnsi="GHEA Grapalat"/>
          <w:b/>
          <w:sz w:val="22"/>
          <w:szCs w:val="22"/>
          <w:lang w:val="af-ZA"/>
        </w:rPr>
        <w:t xml:space="preserve"> </w:t>
      </w:r>
      <w:r w:rsidR="00C1060D" w:rsidRPr="004F71AE">
        <w:rPr>
          <w:rFonts w:ascii="GHEA Grapalat" w:hAnsi="GHEA Grapalat"/>
          <w:b/>
          <w:sz w:val="22"/>
          <w:szCs w:val="22"/>
          <w:lang w:val="af-ZA"/>
        </w:rPr>
        <w:t>ՊՈԱԿ</w:t>
      </w:r>
      <w:r w:rsidR="00C1060D" w:rsidRPr="004F71AE">
        <w:rPr>
          <w:rFonts w:ascii="GHEA Grapalat" w:hAnsi="GHEA Grapalat" w:cs="Sylfaen"/>
          <w:b/>
          <w:sz w:val="22"/>
          <w:szCs w:val="22"/>
        </w:rPr>
        <w:t>Ի</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ԿԱՐԻՔՆԵՐԻՀԱՄԱՐ</w:t>
      </w:r>
      <w:r w:rsidR="00C1060D" w:rsidRPr="004F71AE">
        <w:rPr>
          <w:rFonts w:ascii="GHEA Grapalat" w:hAnsi="GHEA Grapalat" w:cs="Times Armenian"/>
          <w:b/>
          <w:sz w:val="22"/>
          <w:szCs w:val="22"/>
          <w:lang w:val="af-ZA"/>
        </w:rPr>
        <w:t xml:space="preserve">` </w:t>
      </w:r>
      <w:r w:rsidR="00C1060D" w:rsidRPr="004F71AE">
        <w:rPr>
          <w:rFonts w:ascii="GHEA Grapalat" w:hAnsi="GHEA Grapalat" w:cs="Sylfaen"/>
          <w:b/>
          <w:sz w:val="22"/>
          <w:szCs w:val="22"/>
          <w:lang w:val="af-ZA"/>
        </w:rPr>
        <w:t>«</w:t>
      </w:r>
      <w:r w:rsidR="00C1060D" w:rsidRPr="004F71AE">
        <w:rPr>
          <w:rFonts w:ascii="GHEA Grapalat" w:hAnsi="GHEA Grapalat"/>
          <w:b/>
          <w:sz w:val="22"/>
          <w:szCs w:val="22"/>
          <w:lang w:val="af-ZA"/>
        </w:rPr>
        <w:t xml:space="preserve"> ՀՀ ԱՐԱԳԱԾՈՏՆԻ ՄԱՐԶԻ </w:t>
      </w:r>
      <w:r>
        <w:rPr>
          <w:rFonts w:ascii="GHEA Grapalat" w:hAnsi="GHEA Grapalat"/>
          <w:b/>
          <w:sz w:val="22"/>
          <w:szCs w:val="22"/>
          <w:lang w:val="af-ZA"/>
        </w:rPr>
        <w:t>ԱՆՏԱՌՈՒՏԻ ՄԻՋՆԱԿԱՐԳ ԴՊՐՈՑ</w:t>
      </w:r>
      <w:r w:rsidR="00105634" w:rsidRPr="004F71AE">
        <w:rPr>
          <w:rFonts w:ascii="GHEA Grapalat" w:hAnsi="GHEA Grapalat"/>
          <w:b/>
          <w:sz w:val="22"/>
          <w:szCs w:val="22"/>
          <w:lang w:val="af-ZA"/>
        </w:rPr>
        <w:t xml:space="preserve"> ՊՈԱԿԻ </w:t>
      </w:r>
      <w:r w:rsidR="00296EA1">
        <w:rPr>
          <w:rFonts w:ascii="GHEA Grapalat" w:hAnsi="GHEA Grapalat"/>
          <w:b/>
          <w:sz w:val="22"/>
          <w:szCs w:val="22"/>
          <w:lang w:val="af-ZA"/>
        </w:rPr>
        <w:t>Միջանցքների պատուհանների փոխարինման</w:t>
      </w:r>
      <w:r w:rsidR="00105634" w:rsidRPr="004F71AE">
        <w:rPr>
          <w:rFonts w:ascii="GHEA Grapalat" w:hAnsi="GHEA Grapalat"/>
          <w:b/>
          <w:sz w:val="22"/>
          <w:szCs w:val="22"/>
          <w:lang w:val="af-ZA"/>
        </w:rPr>
        <w:t>»</w:t>
      </w:r>
      <w:r w:rsidR="00105634" w:rsidRPr="004F71AE">
        <w:rPr>
          <w:rFonts w:ascii="GHEA Grapalat" w:hAnsi="GHEA Grapalat"/>
          <w:b/>
          <w:sz w:val="22"/>
          <w:szCs w:val="22"/>
          <w:lang w:val="hy-AM"/>
        </w:rPr>
        <w:t xml:space="preserve"> ԱՇԽԱՏԱՆՔՆԵՐԻ</w:t>
      </w:r>
      <w:r w:rsidR="00105634" w:rsidRPr="004F71AE">
        <w:rPr>
          <w:rFonts w:ascii="GHEA Grapalat" w:hAnsi="GHEA Grapalat"/>
          <w:b/>
          <w:sz w:val="22"/>
          <w:szCs w:val="22"/>
          <w:lang w:val="af-ZA"/>
        </w:rPr>
        <w:t xml:space="preserve"> </w:t>
      </w:r>
      <w:r w:rsidR="00C1060D" w:rsidRPr="004F71AE">
        <w:rPr>
          <w:rFonts w:ascii="GHEA Grapalat" w:hAnsi="GHEA Grapalat" w:cs="Sylfaen"/>
          <w:b/>
          <w:sz w:val="22"/>
          <w:szCs w:val="22"/>
        </w:rPr>
        <w:t>ՁԵՌՔԲԵՐՄԱՆ</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ՆՊԱՏԱԿՈՎ</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ՀԱՅՏԱՐԱՐՎԱԾ</w:t>
      </w:r>
      <w:r w:rsidR="00C1060D" w:rsidRPr="004F71AE">
        <w:rPr>
          <w:rFonts w:ascii="GHEA Grapalat" w:hAnsi="GHEA Grapalat" w:cs="Sylfaen"/>
          <w:b/>
          <w:sz w:val="22"/>
          <w:szCs w:val="22"/>
          <w:lang w:val="af-ZA"/>
        </w:rPr>
        <w:t xml:space="preserve"> </w:t>
      </w:r>
      <w:r w:rsidR="007402FE">
        <w:rPr>
          <w:rFonts w:ascii="GHEA Grapalat" w:hAnsi="GHEA Grapalat"/>
          <w:b/>
          <w:sz w:val="20"/>
          <w:lang w:val="af-ZA"/>
        </w:rPr>
        <w:t>ԳՆԱՆՇՄԱՆ ՀԱՐՑՈՒՄ</w:t>
      </w:r>
      <w:r w:rsidR="00604DE0" w:rsidRPr="004F71AE">
        <w:rPr>
          <w:rFonts w:ascii="GHEA Grapalat" w:hAnsi="GHEA Grapalat"/>
          <w:b/>
          <w:sz w:val="20"/>
          <w:lang w:val="af-ZA"/>
        </w:rPr>
        <w:t xml:space="preserve"> ՀՐԱՎԵՐԻ</w:t>
      </w:r>
    </w:p>
    <w:p w14:paraId="160C1019" w14:textId="77777777" w:rsidR="00B80C21" w:rsidRPr="004F71AE" w:rsidRDefault="00B80C21" w:rsidP="00B80C21">
      <w:pPr>
        <w:ind w:firstLine="567"/>
        <w:jc w:val="center"/>
        <w:rPr>
          <w:rFonts w:ascii="GHEA Grapalat" w:hAnsi="GHEA Grapalat" w:cs="Sylfaen"/>
          <w:b/>
          <w:sz w:val="20"/>
          <w:szCs w:val="22"/>
          <w:lang w:val="af-ZA"/>
        </w:rPr>
      </w:pPr>
    </w:p>
    <w:p w14:paraId="67D23BAA" w14:textId="77777777" w:rsidR="00B80C21" w:rsidRPr="004F71AE" w:rsidRDefault="00B80C21" w:rsidP="00B80C21">
      <w:pPr>
        <w:ind w:firstLine="567"/>
        <w:jc w:val="center"/>
        <w:rPr>
          <w:rFonts w:ascii="GHEA Grapalat" w:hAnsi="GHEA Grapalat" w:cs="Sylfaen"/>
          <w:b/>
          <w:sz w:val="20"/>
          <w:szCs w:val="22"/>
          <w:lang w:val="af-ZA"/>
        </w:rPr>
      </w:pPr>
    </w:p>
    <w:p w14:paraId="0747C586" w14:textId="77777777" w:rsidR="00B80C21" w:rsidRPr="004F71AE" w:rsidRDefault="00B80C21" w:rsidP="00B80C21">
      <w:pPr>
        <w:ind w:firstLine="567"/>
        <w:jc w:val="center"/>
        <w:rPr>
          <w:rFonts w:ascii="GHEA Grapalat" w:hAnsi="GHEA Grapalat"/>
          <w:sz w:val="20"/>
          <w:lang w:val="af-ZA"/>
        </w:rPr>
      </w:pPr>
      <w:proofErr w:type="gramStart"/>
      <w:r w:rsidRPr="004F71AE">
        <w:rPr>
          <w:rFonts w:ascii="GHEA Grapalat" w:hAnsi="GHEA Grapalat" w:cs="Sylfaen"/>
          <w:b/>
          <w:sz w:val="20"/>
          <w:szCs w:val="22"/>
        </w:rPr>
        <w:t>ՄԱՍ</w:t>
      </w:r>
      <w:r w:rsidRPr="004F71AE">
        <w:rPr>
          <w:rFonts w:ascii="GHEA Grapalat" w:hAnsi="GHEA Grapalat" w:cs="Times Armenian"/>
          <w:b/>
          <w:sz w:val="20"/>
          <w:szCs w:val="22"/>
          <w:lang w:val="af-ZA"/>
        </w:rPr>
        <w:t xml:space="preserve">  I.</w:t>
      </w:r>
      <w:proofErr w:type="gramEnd"/>
    </w:p>
    <w:p w14:paraId="67715435" w14:textId="77777777" w:rsidR="00B80C21" w:rsidRPr="004F71AE" w:rsidRDefault="00B80C21" w:rsidP="00B80C21">
      <w:pPr>
        <w:ind w:firstLine="567"/>
        <w:jc w:val="both"/>
        <w:rPr>
          <w:rFonts w:ascii="GHEA Grapalat" w:hAnsi="GHEA Grapalat"/>
          <w:sz w:val="20"/>
          <w:lang w:val="af-ZA"/>
        </w:rPr>
      </w:pPr>
    </w:p>
    <w:p w14:paraId="01B86DBE"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  </w:t>
      </w:r>
      <w:proofErr w:type="spellStart"/>
      <w:r w:rsidRPr="004F71AE">
        <w:rPr>
          <w:rFonts w:ascii="GHEA Grapalat" w:hAnsi="GHEA Grapalat" w:cs="Sylfaen"/>
          <w:sz w:val="20"/>
        </w:rPr>
        <w:t>Գնման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առարկայի</w:t>
      </w:r>
      <w:proofErr w:type="spellEnd"/>
      <w:r w:rsidRPr="004F71AE">
        <w:rPr>
          <w:rFonts w:ascii="GHEA Grapalat" w:hAnsi="GHEA Grapalat"/>
          <w:sz w:val="20"/>
          <w:lang w:val="af-ZA"/>
        </w:rPr>
        <w:t xml:space="preserve"> </w:t>
      </w:r>
      <w:proofErr w:type="spellStart"/>
      <w:r w:rsidRPr="004F71AE">
        <w:rPr>
          <w:rFonts w:ascii="GHEA Grapalat" w:hAnsi="GHEA Grapalat" w:cs="Sylfaen"/>
          <w:sz w:val="20"/>
        </w:rPr>
        <w:t>բնութա</w:t>
      </w:r>
      <w:r w:rsidRPr="004F71AE">
        <w:rPr>
          <w:rFonts w:ascii="GHEA Grapalat" w:hAnsi="GHEA Grapalat" w:cs="Times Armenian"/>
          <w:sz w:val="20"/>
        </w:rPr>
        <w:t>գ</w:t>
      </w:r>
      <w:r w:rsidRPr="004F71AE">
        <w:rPr>
          <w:rFonts w:ascii="GHEA Grapalat" w:hAnsi="GHEA Grapalat" w:cs="Sylfaen"/>
          <w:sz w:val="20"/>
        </w:rPr>
        <w:t>իրը</w:t>
      </w:r>
      <w:proofErr w:type="spellEnd"/>
      <w:r w:rsidRPr="004F71AE">
        <w:rPr>
          <w:rFonts w:ascii="GHEA Grapalat" w:hAnsi="GHEA Grapalat" w:cs="Times Armenian"/>
          <w:sz w:val="20"/>
          <w:lang w:val="af-ZA"/>
        </w:rPr>
        <w:tab/>
        <w:t xml:space="preserve"> </w:t>
      </w:r>
    </w:p>
    <w:p w14:paraId="1B56C880"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2. </w:t>
      </w:r>
      <w:proofErr w:type="spellStart"/>
      <w:r w:rsidRPr="004F71AE">
        <w:rPr>
          <w:rFonts w:ascii="GHEA Grapalat" w:hAnsi="GHEA Grapalat" w:cs="Sylfaen"/>
          <w:sz w:val="20"/>
        </w:rPr>
        <w:t>Մասնակցի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մասնակցության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իրավունքի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պահանջները</w:t>
      </w:r>
      <w:proofErr w:type="spellEnd"/>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proofErr w:type="spellStart"/>
      <w:r w:rsidRPr="004F71AE">
        <w:rPr>
          <w:rFonts w:ascii="GHEA Grapalat" w:hAnsi="GHEA Grapalat" w:cs="Sylfaen"/>
          <w:sz w:val="20"/>
        </w:rPr>
        <w:t>դրանց</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գնահատման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կարգը</w:t>
      </w:r>
      <w:proofErr w:type="spellEnd"/>
      <w:r w:rsidRPr="004F71AE">
        <w:rPr>
          <w:rFonts w:ascii="GHEA Grapalat" w:hAnsi="GHEA Grapalat" w:cs="Times Armenian"/>
          <w:sz w:val="20"/>
          <w:lang w:val="af-ZA"/>
        </w:rPr>
        <w:t xml:space="preserve">, ընտրված մասնակից ճանաչվելու դեպքում </w:t>
      </w:r>
      <w:proofErr w:type="spellStart"/>
      <w:r w:rsidRPr="004F71AE">
        <w:rPr>
          <w:rFonts w:ascii="GHEA Grapalat" w:hAnsi="GHEA Grapalat" w:cs="Sylfaen"/>
          <w:sz w:val="20"/>
        </w:rPr>
        <w:t>որակավորման</w:t>
      </w:r>
      <w:proofErr w:type="spellEnd"/>
      <w:r w:rsidRPr="004F71AE">
        <w:rPr>
          <w:rFonts w:ascii="GHEA Grapalat" w:hAnsi="GHEA Grapalat" w:cs="Times Armenian"/>
          <w:sz w:val="20"/>
          <w:lang w:val="af-ZA"/>
        </w:rPr>
        <w:t xml:space="preserve"> ապահովում ներկայացնելու պայմանները </w:t>
      </w:r>
    </w:p>
    <w:p w14:paraId="6B568C00"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3. </w:t>
      </w:r>
      <w:proofErr w:type="spellStart"/>
      <w:r w:rsidRPr="004F71AE">
        <w:rPr>
          <w:rFonts w:ascii="GHEA Grapalat" w:hAnsi="GHEA Grapalat" w:cs="Sylfaen"/>
          <w:sz w:val="20"/>
        </w:rPr>
        <w:t>Հրավերի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պարզաբանումը</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հրավերում</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փոփոխություն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կատարելու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ab/>
      </w:r>
    </w:p>
    <w:p w14:paraId="7245C100" w14:textId="77777777"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 xml:space="preserve">4. </w:t>
      </w:r>
      <w:proofErr w:type="spellStart"/>
      <w:r w:rsidRPr="004F71AE">
        <w:rPr>
          <w:rFonts w:ascii="GHEA Grapalat" w:hAnsi="GHEA Grapalat" w:cs="Sylfaen"/>
          <w:sz w:val="20"/>
        </w:rPr>
        <w:t>Հայտը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ներկայացնելու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p>
    <w:p w14:paraId="790A1781"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5.</w:t>
      </w:r>
      <w:r w:rsidRPr="004F71AE">
        <w:rPr>
          <w:rFonts w:ascii="GHEA Grapalat" w:hAnsi="GHEA Grapalat"/>
          <w:sz w:val="20"/>
          <w:lang w:val="af-ZA"/>
        </w:rPr>
        <w:tab/>
      </w:r>
      <w:proofErr w:type="spellStart"/>
      <w:r w:rsidRPr="004F71AE">
        <w:rPr>
          <w:rFonts w:ascii="GHEA Grapalat" w:hAnsi="GHEA Grapalat" w:cs="Sylfaen"/>
          <w:sz w:val="20"/>
        </w:rPr>
        <w:t>Հայտի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նային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առաջարկը</w:t>
      </w:r>
      <w:proofErr w:type="spellEnd"/>
      <w:r w:rsidRPr="004F71AE">
        <w:rPr>
          <w:rFonts w:ascii="GHEA Grapalat" w:hAnsi="GHEA Grapalat" w:cs="Times Armenian"/>
          <w:sz w:val="20"/>
          <w:lang w:val="af-ZA"/>
        </w:rPr>
        <w:tab/>
        <w:t xml:space="preserve"> </w:t>
      </w:r>
    </w:p>
    <w:p w14:paraId="1334AF78" w14:textId="77777777" w:rsidR="005D0B03" w:rsidRPr="004F71AE" w:rsidRDefault="005D0B03" w:rsidP="00360A9C">
      <w:pPr>
        <w:ind w:firstLine="284"/>
        <w:jc w:val="both"/>
        <w:rPr>
          <w:rFonts w:ascii="GHEA Grapalat" w:hAnsi="GHEA Grapalat"/>
          <w:sz w:val="20"/>
          <w:lang w:val="af-ZA"/>
        </w:rPr>
      </w:pPr>
      <w:r w:rsidRPr="004F71AE">
        <w:rPr>
          <w:rFonts w:ascii="GHEA Grapalat" w:hAnsi="GHEA Grapalat"/>
          <w:sz w:val="20"/>
          <w:lang w:val="af-ZA"/>
        </w:rPr>
        <w:t xml:space="preserve">6. </w:t>
      </w:r>
      <w:proofErr w:type="spellStart"/>
      <w:r w:rsidRPr="004F71AE">
        <w:rPr>
          <w:rFonts w:ascii="GHEA Grapalat" w:hAnsi="GHEA Grapalat" w:cs="Sylfaen"/>
          <w:sz w:val="20"/>
        </w:rPr>
        <w:t>Հայտի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ործողության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ժամկետը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հայտերում</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փոփոխություն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կատարելու</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դրանք</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վերցնելու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 xml:space="preserve"> </w:t>
      </w:r>
    </w:p>
    <w:p w14:paraId="673C4EF5" w14:textId="77777777"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8. Հ</w:t>
      </w:r>
      <w:proofErr w:type="spellStart"/>
      <w:r w:rsidRPr="004F71AE">
        <w:rPr>
          <w:rFonts w:ascii="GHEA Grapalat" w:hAnsi="GHEA Grapalat" w:cs="Sylfaen"/>
          <w:sz w:val="20"/>
        </w:rPr>
        <w:t>այտերի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բացումը</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գնահատումը</w:t>
      </w:r>
      <w:proofErr w:type="spellEnd"/>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proofErr w:type="spellStart"/>
      <w:r w:rsidRPr="004F71AE">
        <w:rPr>
          <w:rFonts w:ascii="GHEA Grapalat" w:hAnsi="GHEA Grapalat" w:cs="Sylfaen"/>
          <w:sz w:val="20"/>
        </w:rPr>
        <w:t>արդյունքների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ամփոփումը</w:t>
      </w:r>
      <w:proofErr w:type="spellEnd"/>
      <w:r w:rsidRPr="004F71AE">
        <w:rPr>
          <w:rFonts w:ascii="GHEA Grapalat" w:hAnsi="GHEA Grapalat" w:cs="Sylfaen"/>
          <w:sz w:val="20"/>
          <w:lang w:val="af-ZA"/>
        </w:rPr>
        <w:tab/>
      </w:r>
    </w:p>
    <w:p w14:paraId="0FADE7F8"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9. </w:t>
      </w:r>
      <w:proofErr w:type="spellStart"/>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կնքումը</w:t>
      </w:r>
      <w:proofErr w:type="spellEnd"/>
      <w:r w:rsidRPr="004F71AE">
        <w:rPr>
          <w:rFonts w:ascii="GHEA Grapalat" w:hAnsi="GHEA Grapalat" w:cs="Times Armenian"/>
          <w:sz w:val="20"/>
          <w:lang w:val="af-ZA"/>
        </w:rPr>
        <w:tab/>
      </w:r>
    </w:p>
    <w:p w14:paraId="1DA8DC34"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10. Որակավորման և </w:t>
      </w:r>
      <w:proofErr w:type="spellStart"/>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ապահովումները</w:t>
      </w:r>
      <w:proofErr w:type="spellEnd"/>
      <w:r w:rsidRPr="004F71AE">
        <w:rPr>
          <w:rFonts w:ascii="GHEA Grapalat" w:hAnsi="GHEA Grapalat" w:cs="Times Armenian"/>
          <w:sz w:val="20"/>
          <w:lang w:val="af-ZA"/>
        </w:rPr>
        <w:tab/>
        <w:t xml:space="preserve"> </w:t>
      </w:r>
    </w:p>
    <w:p w14:paraId="721478D3"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11.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չկայացած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հայտարարելը</w:t>
      </w:r>
      <w:proofErr w:type="spellEnd"/>
      <w:r w:rsidRPr="004F71AE">
        <w:rPr>
          <w:rFonts w:ascii="GHEA Grapalat" w:hAnsi="GHEA Grapalat" w:cs="Times Armenian"/>
          <w:sz w:val="20"/>
          <w:lang w:val="af-ZA"/>
        </w:rPr>
        <w:tab/>
        <w:t xml:space="preserve"> </w:t>
      </w:r>
    </w:p>
    <w:p w14:paraId="166C30DD" w14:textId="77777777"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12. </w:t>
      </w:r>
      <w:proofErr w:type="spellStart"/>
      <w:r w:rsidRPr="004F71AE">
        <w:rPr>
          <w:rFonts w:ascii="GHEA Grapalat" w:hAnsi="GHEA Grapalat" w:cs="Sylfaen"/>
          <w:sz w:val="20"/>
        </w:rPr>
        <w:t>Գնման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ործընթացի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կապված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ործողությունները</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կամ</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ընդունված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որոշումները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բողոքարկելու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մասնակցի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իրավունքը</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roofErr w:type="spellEnd"/>
      <w:r w:rsidRPr="004F71AE">
        <w:rPr>
          <w:rFonts w:ascii="GHEA Grapalat" w:hAnsi="GHEA Grapalat" w:cs="Times Armenian"/>
          <w:sz w:val="20"/>
          <w:lang w:val="af-ZA"/>
        </w:rPr>
        <w:tab/>
      </w:r>
    </w:p>
    <w:p w14:paraId="4F9B4BA7" w14:textId="77777777" w:rsidR="00B80C21" w:rsidRPr="004F71AE" w:rsidRDefault="00B80C21" w:rsidP="00B80C21">
      <w:pPr>
        <w:ind w:firstLine="567"/>
        <w:jc w:val="both"/>
        <w:rPr>
          <w:rFonts w:ascii="GHEA Grapalat" w:hAnsi="GHEA Grapalat"/>
          <w:sz w:val="20"/>
          <w:lang w:val="af-ZA"/>
        </w:rPr>
      </w:pPr>
    </w:p>
    <w:p w14:paraId="13B21672" w14:textId="77777777" w:rsidR="00B80C21" w:rsidRPr="004F71AE" w:rsidRDefault="00B80C21" w:rsidP="00B80C21">
      <w:pPr>
        <w:ind w:firstLine="567"/>
        <w:jc w:val="both"/>
        <w:rPr>
          <w:rFonts w:ascii="GHEA Grapalat" w:hAnsi="GHEA Grapalat"/>
          <w:sz w:val="20"/>
          <w:lang w:val="af-ZA"/>
        </w:rPr>
      </w:pPr>
    </w:p>
    <w:p w14:paraId="3213BF8C" w14:textId="674D3CBD" w:rsidR="00B80C21" w:rsidRPr="004F71AE" w:rsidRDefault="00B80C21" w:rsidP="00B80C21">
      <w:pPr>
        <w:ind w:firstLine="567"/>
        <w:jc w:val="center"/>
        <w:rPr>
          <w:rFonts w:ascii="GHEA Grapalat" w:hAnsi="GHEA Grapalat"/>
          <w:b/>
          <w:sz w:val="20"/>
          <w:lang w:val="af-ZA"/>
        </w:rPr>
      </w:pPr>
      <w:proofErr w:type="gramStart"/>
      <w:r w:rsidRPr="004F71AE">
        <w:rPr>
          <w:rFonts w:ascii="GHEA Grapalat" w:hAnsi="GHEA Grapalat" w:cs="Sylfaen"/>
          <w:b/>
          <w:sz w:val="20"/>
        </w:rPr>
        <w:t>ՄԱՍ</w:t>
      </w:r>
      <w:r w:rsidRPr="004F71AE">
        <w:rPr>
          <w:rFonts w:ascii="GHEA Grapalat" w:hAnsi="GHEA Grapalat" w:cs="Times Armenian"/>
          <w:b/>
          <w:sz w:val="20"/>
          <w:lang w:val="af-ZA"/>
        </w:rPr>
        <w:t xml:space="preserve">  II.</w:t>
      </w:r>
      <w:proofErr w:type="gramEnd"/>
      <w:r w:rsidRPr="004F71AE">
        <w:rPr>
          <w:rFonts w:ascii="GHEA Grapalat" w:hAnsi="GHEA Grapalat" w:cs="Times Armenian"/>
          <w:b/>
          <w:sz w:val="20"/>
          <w:lang w:val="af-ZA"/>
        </w:rPr>
        <w:t xml:space="preserve">  </w:t>
      </w:r>
      <w:r w:rsidR="007402FE">
        <w:rPr>
          <w:rFonts w:ascii="GHEA Grapalat" w:hAnsi="GHEA Grapalat" w:cs="Sylfaen"/>
          <w:b/>
          <w:sz w:val="22"/>
          <w:szCs w:val="22"/>
        </w:rPr>
        <w:t>ԳՆԱՆՇՄԱՆ</w:t>
      </w:r>
      <w:r w:rsidR="007402FE" w:rsidRPr="00520BC6">
        <w:rPr>
          <w:rFonts w:ascii="GHEA Grapalat" w:hAnsi="GHEA Grapalat" w:cs="Sylfaen"/>
          <w:b/>
          <w:sz w:val="22"/>
          <w:szCs w:val="22"/>
          <w:lang w:val="af-ZA"/>
        </w:rPr>
        <w:t xml:space="preserve"> </w:t>
      </w:r>
      <w:r w:rsidR="007402FE">
        <w:rPr>
          <w:rFonts w:ascii="GHEA Grapalat" w:hAnsi="GHEA Grapalat" w:cs="Sylfaen"/>
          <w:b/>
          <w:sz w:val="22"/>
          <w:szCs w:val="22"/>
        </w:rPr>
        <w:t>ՀԱՐՑՈՒՄ</w:t>
      </w:r>
      <w:r w:rsidR="001C6F13" w:rsidRPr="001C6F13">
        <w:rPr>
          <w:rFonts w:ascii="GHEA Grapalat" w:hAnsi="GHEA Grapalat" w:cs="Sylfaen"/>
          <w:b/>
          <w:sz w:val="20"/>
          <w:lang w:val="af-ZA"/>
        </w:rPr>
        <w:t xml:space="preserve"> </w:t>
      </w:r>
      <w:r w:rsidR="001C6F13" w:rsidRPr="001C6F13">
        <w:rPr>
          <w:rFonts w:ascii="GHEA Grapalat" w:hAnsi="GHEA Grapalat" w:cs="Sylfaen"/>
          <w:b/>
          <w:sz w:val="20"/>
        </w:rPr>
        <w:t>ՀԱՅՏԸ</w:t>
      </w:r>
      <w:r w:rsidR="001C6F13">
        <w:rPr>
          <w:rFonts w:ascii="GHEA Grapalat" w:hAnsi="GHEA Grapalat" w:cs="Sylfaen"/>
          <w:b/>
          <w:sz w:val="20"/>
          <w:lang w:val="hy-AM"/>
        </w:rPr>
        <w:t xml:space="preserve"> </w:t>
      </w:r>
      <w:r w:rsidRPr="004F71AE">
        <w:rPr>
          <w:rFonts w:ascii="GHEA Grapalat" w:hAnsi="GHEA Grapalat" w:cs="Sylfaen"/>
          <w:b/>
          <w:sz w:val="20"/>
        </w:rPr>
        <w:t>ՊԱՏՐԱՍՏԵԼՈՒ</w:t>
      </w:r>
      <w:r w:rsidR="001C6F13">
        <w:rPr>
          <w:rFonts w:ascii="GHEA Grapalat" w:hAnsi="GHEA Grapalat" w:cs="Sylfaen"/>
          <w:b/>
          <w:sz w:val="20"/>
          <w:lang w:val="hy-AM"/>
        </w:rPr>
        <w:t xml:space="preserve"> </w:t>
      </w:r>
      <w:r w:rsidRPr="004F71AE">
        <w:rPr>
          <w:rFonts w:ascii="GHEA Grapalat" w:hAnsi="GHEA Grapalat" w:cs="Sylfaen"/>
          <w:b/>
          <w:sz w:val="20"/>
        </w:rPr>
        <w:t>ՀՐԱՀԱՆԳ</w:t>
      </w:r>
    </w:p>
    <w:p w14:paraId="3AA8372D" w14:textId="77777777" w:rsidR="00B80C21" w:rsidRPr="004F71AE" w:rsidRDefault="00B80C21" w:rsidP="00B80C21">
      <w:pPr>
        <w:ind w:firstLine="567"/>
        <w:jc w:val="both"/>
        <w:rPr>
          <w:rFonts w:ascii="GHEA Grapalat" w:hAnsi="GHEA Grapalat"/>
          <w:sz w:val="20"/>
          <w:lang w:val="af-ZA"/>
        </w:rPr>
      </w:pPr>
    </w:p>
    <w:p w14:paraId="6259809A" w14:textId="77777777"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1.</w:t>
      </w:r>
      <w:r w:rsidRPr="004F71AE">
        <w:rPr>
          <w:rFonts w:ascii="GHEA Grapalat" w:hAnsi="GHEA Grapalat"/>
          <w:sz w:val="20"/>
          <w:lang w:val="af-ZA"/>
        </w:rPr>
        <w:tab/>
      </w:r>
      <w:proofErr w:type="spellStart"/>
      <w:r w:rsidRPr="004F71AE">
        <w:rPr>
          <w:rFonts w:ascii="GHEA Grapalat" w:hAnsi="GHEA Grapalat" w:cs="Sylfaen"/>
          <w:sz w:val="20"/>
        </w:rPr>
        <w:t>Ընդհանուրդ</w:t>
      </w:r>
      <w:proofErr w:type="spellEnd"/>
      <w:r w:rsidR="005D0B03" w:rsidRPr="004F71AE">
        <w:rPr>
          <w:rFonts w:ascii="GHEA Grapalat" w:hAnsi="GHEA Grapalat" w:cs="Sylfaen"/>
          <w:sz w:val="20"/>
          <w:lang w:val="af-ZA"/>
        </w:rPr>
        <w:t xml:space="preserve"> </w:t>
      </w:r>
      <w:proofErr w:type="spellStart"/>
      <w:r w:rsidRPr="004F71AE">
        <w:rPr>
          <w:rFonts w:ascii="GHEA Grapalat" w:hAnsi="GHEA Grapalat" w:cs="Sylfaen"/>
          <w:sz w:val="20"/>
        </w:rPr>
        <w:t>րույթներ</w:t>
      </w:r>
      <w:proofErr w:type="spellEnd"/>
      <w:r w:rsidRPr="004F71AE">
        <w:rPr>
          <w:rFonts w:ascii="GHEA Grapalat" w:hAnsi="GHEA Grapalat" w:cs="Times Armenian"/>
          <w:sz w:val="20"/>
          <w:lang w:val="af-ZA"/>
        </w:rPr>
        <w:tab/>
      </w:r>
    </w:p>
    <w:p w14:paraId="1EA78A2F" w14:textId="77777777"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2.</w:t>
      </w:r>
      <w:r w:rsidRPr="004F71AE">
        <w:rPr>
          <w:rFonts w:ascii="GHEA Grapalat" w:hAnsi="GHEA Grapalat"/>
          <w:sz w:val="20"/>
          <w:lang w:val="af-ZA"/>
        </w:rPr>
        <w:tab/>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005D0B03" w:rsidRPr="004F71AE">
        <w:rPr>
          <w:rFonts w:ascii="GHEA Grapalat" w:hAnsi="GHEA Grapalat" w:cs="Sylfaen"/>
          <w:sz w:val="20"/>
          <w:lang w:val="af-ZA"/>
        </w:rPr>
        <w:t xml:space="preserve"> </w:t>
      </w:r>
      <w:proofErr w:type="spellStart"/>
      <w:r w:rsidRPr="004F71AE">
        <w:rPr>
          <w:rFonts w:ascii="GHEA Grapalat" w:hAnsi="GHEA Grapalat" w:cs="Sylfaen"/>
          <w:sz w:val="20"/>
        </w:rPr>
        <w:t>հայտը</w:t>
      </w:r>
      <w:proofErr w:type="spellEnd"/>
      <w:r w:rsidRPr="004F71AE">
        <w:rPr>
          <w:rFonts w:ascii="GHEA Grapalat" w:hAnsi="GHEA Grapalat" w:cs="Times Armenian"/>
          <w:sz w:val="20"/>
          <w:lang w:val="af-ZA"/>
        </w:rPr>
        <w:tab/>
      </w:r>
    </w:p>
    <w:p w14:paraId="1C6CF8AE" w14:textId="77777777"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sz w:val="20"/>
          <w:lang w:val="af-ZA"/>
        </w:rPr>
        <w:t>3.</w:t>
      </w:r>
      <w:r w:rsidRPr="004F71AE">
        <w:rPr>
          <w:rFonts w:ascii="GHEA Grapalat" w:hAnsi="GHEA Grapalat"/>
          <w:sz w:val="20"/>
          <w:lang w:val="af-ZA"/>
        </w:rPr>
        <w:tab/>
      </w:r>
      <w:proofErr w:type="spellStart"/>
      <w:r w:rsidRPr="004F71AE">
        <w:rPr>
          <w:rFonts w:ascii="GHEA Grapalat" w:hAnsi="GHEA Grapalat" w:cs="Sylfaen"/>
          <w:sz w:val="20"/>
        </w:rPr>
        <w:t>Հավելվածներ</w:t>
      </w:r>
      <w:proofErr w:type="spellEnd"/>
      <w:r w:rsidRPr="004F71AE">
        <w:rPr>
          <w:rFonts w:ascii="GHEA Grapalat" w:hAnsi="GHEA Grapalat" w:cs="Times Armenian"/>
          <w:sz w:val="20"/>
          <w:lang w:val="af-ZA"/>
        </w:rPr>
        <w:t xml:space="preserve"> 1-7</w:t>
      </w:r>
      <w:r w:rsidRPr="004F71AE">
        <w:rPr>
          <w:rFonts w:ascii="GHEA Grapalat" w:hAnsi="GHEA Grapalat" w:cs="Times Armenian"/>
          <w:sz w:val="20"/>
          <w:lang w:val="af-ZA"/>
        </w:rPr>
        <w:tab/>
      </w:r>
    </w:p>
    <w:p w14:paraId="1B8CE941" w14:textId="77777777" w:rsidR="00B80C21" w:rsidRPr="004F71AE" w:rsidRDefault="00B80C21" w:rsidP="00B80C21">
      <w:pPr>
        <w:ind w:firstLine="1134"/>
        <w:jc w:val="both"/>
        <w:rPr>
          <w:rFonts w:ascii="GHEA Grapalat" w:hAnsi="GHEA Grapalat" w:cs="Times Armenian"/>
          <w:sz w:val="20"/>
          <w:lang w:val="af-ZA"/>
        </w:rPr>
      </w:pPr>
    </w:p>
    <w:p w14:paraId="07DD2561" w14:textId="77777777" w:rsidR="00B80C21" w:rsidRPr="004F71AE" w:rsidRDefault="00B80C21" w:rsidP="00B80C21">
      <w:pPr>
        <w:ind w:firstLine="1134"/>
        <w:jc w:val="both"/>
        <w:rPr>
          <w:rFonts w:ascii="GHEA Grapalat" w:hAnsi="GHEA Grapalat" w:cs="Times Armenian"/>
          <w:sz w:val="20"/>
          <w:lang w:val="af-ZA"/>
        </w:rPr>
      </w:pPr>
    </w:p>
    <w:p w14:paraId="49EFA7A5" w14:textId="77777777" w:rsidR="00B80C21" w:rsidRPr="004F71AE" w:rsidRDefault="00B80C21" w:rsidP="00B80C21">
      <w:pPr>
        <w:ind w:firstLine="1134"/>
        <w:jc w:val="both"/>
        <w:rPr>
          <w:rFonts w:ascii="GHEA Grapalat" w:hAnsi="GHEA Grapalat" w:cs="Times Armenian"/>
          <w:sz w:val="20"/>
          <w:lang w:val="af-ZA"/>
        </w:rPr>
      </w:pPr>
    </w:p>
    <w:p w14:paraId="09FF41A2" w14:textId="77777777" w:rsidR="00B80C21" w:rsidRPr="004F71AE" w:rsidRDefault="00B80C21" w:rsidP="00B80C21">
      <w:pPr>
        <w:ind w:firstLine="1134"/>
        <w:jc w:val="both"/>
        <w:rPr>
          <w:rFonts w:ascii="GHEA Grapalat" w:hAnsi="GHEA Grapalat" w:cs="Times Armenian"/>
          <w:sz w:val="20"/>
          <w:lang w:val="af-ZA"/>
        </w:rPr>
      </w:pPr>
    </w:p>
    <w:p w14:paraId="20858B6A" w14:textId="77777777" w:rsidR="00B80C21" w:rsidRPr="004F71AE" w:rsidRDefault="00B80C21" w:rsidP="00B80C21">
      <w:pPr>
        <w:ind w:firstLine="1134"/>
        <w:jc w:val="both"/>
        <w:rPr>
          <w:rFonts w:ascii="GHEA Grapalat" w:hAnsi="GHEA Grapalat" w:cs="Times Armenian"/>
          <w:sz w:val="20"/>
          <w:lang w:val="af-ZA"/>
        </w:rPr>
      </w:pPr>
    </w:p>
    <w:p w14:paraId="3E4237C0" w14:textId="77777777"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cs="Times Armenian"/>
          <w:sz w:val="20"/>
          <w:lang w:val="af-ZA"/>
        </w:rPr>
        <w:br w:type="page"/>
      </w:r>
      <w:r w:rsidRPr="004F71AE">
        <w:rPr>
          <w:rFonts w:ascii="GHEA Grapalat" w:hAnsi="GHEA Grapalat" w:cs="Times Armenian"/>
          <w:sz w:val="20"/>
          <w:lang w:val="af-ZA"/>
        </w:rPr>
        <w:lastRenderedPageBreak/>
        <w:tab/>
      </w:r>
    </w:p>
    <w:p w14:paraId="0D619D37" w14:textId="62B289DF" w:rsidR="00B80C21" w:rsidRPr="004F71AE" w:rsidRDefault="005D0B03" w:rsidP="00B80C21">
      <w:pPr>
        <w:jc w:val="both"/>
        <w:rPr>
          <w:rFonts w:ascii="GHEA Grapalat" w:hAnsi="GHEA Grapalat"/>
          <w:sz w:val="20"/>
          <w:lang w:val="af-ZA"/>
        </w:rPr>
      </w:pPr>
      <w:proofErr w:type="spellStart"/>
      <w:r w:rsidRPr="004F71AE">
        <w:rPr>
          <w:rFonts w:ascii="GHEA Grapalat" w:hAnsi="GHEA Grapalat" w:cs="Sylfaen"/>
          <w:sz w:val="20"/>
        </w:rPr>
        <w:t>Սույն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հրավերը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տրամադրվում</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Sylfaen"/>
          <w:sz w:val="20"/>
        </w:rPr>
        <w:t>ի</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լրումն</w:t>
      </w:r>
      <w:proofErr w:type="spellEnd"/>
      <w:r w:rsidRPr="004F71AE">
        <w:rPr>
          <w:rFonts w:ascii="GHEA Grapalat" w:hAnsi="GHEA Grapalat" w:cs="Sylfaen"/>
          <w:sz w:val="20"/>
          <w:lang w:val="af-ZA"/>
        </w:rPr>
        <w:t xml:space="preserve"> </w:t>
      </w:r>
      <w:r w:rsidR="00931CB8">
        <w:rPr>
          <w:rFonts w:ascii="GHEA Grapalat" w:hAnsi="GHEA Grapalat"/>
          <w:b/>
          <w:sz w:val="20"/>
          <w:szCs w:val="20"/>
          <w:lang w:val="af-ZA"/>
        </w:rPr>
        <w:t>ՀՀԱՄ-</w:t>
      </w:r>
      <w:r w:rsidR="00562019">
        <w:rPr>
          <w:rFonts w:ascii="GHEA Grapalat" w:hAnsi="GHEA Grapalat"/>
          <w:b/>
          <w:sz w:val="20"/>
          <w:szCs w:val="20"/>
          <w:lang w:val="af-ZA"/>
        </w:rPr>
        <w:t>ԱՆՏԱՌՈՒՏ</w:t>
      </w:r>
      <w:r w:rsidR="00931CB8">
        <w:rPr>
          <w:rFonts w:ascii="GHEA Grapalat" w:hAnsi="GHEA Grapalat"/>
          <w:b/>
          <w:sz w:val="20"/>
          <w:szCs w:val="20"/>
          <w:lang w:val="af-ZA"/>
        </w:rPr>
        <w:t>-ՄԴ-ԳՀԱՇՁԲ -</w:t>
      </w:r>
      <w:r w:rsidR="00296EA1">
        <w:rPr>
          <w:rFonts w:ascii="GHEA Grapalat" w:hAnsi="GHEA Grapalat"/>
          <w:b/>
          <w:sz w:val="20"/>
          <w:szCs w:val="20"/>
          <w:lang w:val="af-ZA"/>
        </w:rPr>
        <w:t>25/02</w:t>
      </w:r>
      <w:r w:rsidR="00BD4C5F" w:rsidRPr="004F71AE">
        <w:rPr>
          <w:rFonts w:ascii="GHEA Grapalat" w:hAnsi="GHEA Grapalat"/>
          <w:b/>
          <w:sz w:val="20"/>
          <w:szCs w:val="20"/>
          <w:lang w:val="af-ZA"/>
        </w:rPr>
        <w:t xml:space="preserve"> </w:t>
      </w:r>
      <w:proofErr w:type="spellStart"/>
      <w:r w:rsidR="00B80C21" w:rsidRPr="004F71AE">
        <w:rPr>
          <w:rFonts w:ascii="GHEA Grapalat" w:hAnsi="GHEA Grapalat" w:cs="Sylfaen"/>
          <w:sz w:val="20"/>
        </w:rPr>
        <w:t>ծածկա</w:t>
      </w:r>
      <w:r w:rsidR="00B80C21" w:rsidRPr="004F71AE">
        <w:rPr>
          <w:rFonts w:ascii="GHEA Grapalat" w:hAnsi="GHEA Grapalat" w:cs="Times Armenian"/>
          <w:sz w:val="20"/>
        </w:rPr>
        <w:t>գ</w:t>
      </w:r>
      <w:r w:rsidR="00B80C21" w:rsidRPr="004F71AE">
        <w:rPr>
          <w:rFonts w:ascii="GHEA Grapalat" w:hAnsi="GHEA Grapalat" w:cs="Sylfaen"/>
          <w:sz w:val="20"/>
        </w:rPr>
        <w:t>րովանցկացվող</w:t>
      </w:r>
      <w:proofErr w:type="spellEnd"/>
      <w:r w:rsidR="001C6F13">
        <w:rPr>
          <w:rFonts w:ascii="GHEA Grapalat" w:hAnsi="GHEA Grapalat" w:cs="Sylfaen"/>
          <w:sz w:val="20"/>
          <w:lang w:val="hy-AM"/>
        </w:rPr>
        <w:t xml:space="preserve"> </w:t>
      </w:r>
      <w:proofErr w:type="spellStart"/>
      <w:r w:rsidR="007402FE">
        <w:rPr>
          <w:rFonts w:ascii="GHEA Grapalat" w:hAnsi="GHEA Grapalat" w:cs="Sylfaen"/>
          <w:sz w:val="22"/>
          <w:szCs w:val="22"/>
        </w:rPr>
        <w:t>գնանշման</w:t>
      </w:r>
      <w:proofErr w:type="spellEnd"/>
      <w:r w:rsidR="007402FE" w:rsidRPr="007402FE">
        <w:rPr>
          <w:rFonts w:ascii="GHEA Grapalat" w:hAnsi="GHEA Grapalat" w:cs="Sylfaen"/>
          <w:sz w:val="22"/>
          <w:szCs w:val="22"/>
          <w:lang w:val="af-ZA"/>
        </w:rPr>
        <w:t xml:space="preserve"> </w:t>
      </w:r>
      <w:proofErr w:type="spellStart"/>
      <w:proofErr w:type="gramStart"/>
      <w:r w:rsidR="007402FE">
        <w:rPr>
          <w:rFonts w:ascii="GHEA Grapalat" w:hAnsi="GHEA Grapalat" w:cs="Sylfaen"/>
          <w:sz w:val="22"/>
          <w:szCs w:val="22"/>
        </w:rPr>
        <w:t>հարցում</w:t>
      </w:r>
      <w:proofErr w:type="spellEnd"/>
      <w:r w:rsidR="001C6F13" w:rsidRPr="001C6F13">
        <w:rPr>
          <w:rFonts w:ascii="GHEA Grapalat" w:hAnsi="GHEA Grapalat" w:cs="Sylfaen"/>
          <w:sz w:val="20"/>
          <w:lang w:val="af-ZA"/>
        </w:rPr>
        <w:t xml:space="preserve"> </w:t>
      </w:r>
      <w:r w:rsidR="00B80C21" w:rsidRPr="004F71AE">
        <w:rPr>
          <w:rFonts w:ascii="GHEA Grapalat" w:hAnsi="GHEA Grapalat" w:cs="Times Armenian"/>
          <w:sz w:val="20"/>
          <w:lang w:val="af-ZA"/>
        </w:rPr>
        <w:t xml:space="preserve"> (</w:t>
      </w:r>
      <w:proofErr w:type="spellStart"/>
      <w:proofErr w:type="gramEnd"/>
      <w:r w:rsidR="00B80C21" w:rsidRPr="004F71AE">
        <w:rPr>
          <w:rFonts w:ascii="GHEA Grapalat" w:hAnsi="GHEA Grapalat" w:cs="Sylfaen"/>
          <w:sz w:val="20"/>
        </w:rPr>
        <w:t>այսուհետև</w:t>
      </w:r>
      <w:proofErr w:type="spellEnd"/>
      <w:r w:rsidR="00B80C21" w:rsidRPr="004F71AE">
        <w:rPr>
          <w:rFonts w:ascii="GHEA Grapalat" w:hAnsi="GHEA Grapalat" w:cs="Times Armenian"/>
          <w:sz w:val="20"/>
          <w:lang w:val="af-ZA"/>
        </w:rPr>
        <w:t xml:space="preserve">` </w:t>
      </w:r>
      <w:proofErr w:type="spellStart"/>
      <w:r w:rsidR="00B80C21" w:rsidRPr="004F71AE">
        <w:rPr>
          <w:rFonts w:ascii="GHEA Grapalat" w:hAnsi="GHEA Grapalat" w:cs="Sylfaen"/>
          <w:sz w:val="20"/>
        </w:rPr>
        <w:t>ընթացակար</w:t>
      </w:r>
      <w:r w:rsidR="00B80C21" w:rsidRPr="004F71AE">
        <w:rPr>
          <w:rFonts w:ascii="GHEA Grapalat" w:hAnsi="GHEA Grapalat" w:cs="Times Armenian"/>
          <w:sz w:val="20"/>
        </w:rPr>
        <w:t>գ</w:t>
      </w:r>
      <w:proofErr w:type="spellEnd"/>
      <w:r w:rsidR="00B80C21" w:rsidRPr="004F71AE">
        <w:rPr>
          <w:rFonts w:ascii="GHEA Grapalat" w:hAnsi="GHEA Grapalat" w:cs="Times Armenian"/>
          <w:sz w:val="20"/>
          <w:lang w:val="af-ZA"/>
        </w:rPr>
        <w:t xml:space="preserve">) </w:t>
      </w:r>
      <w:proofErr w:type="spellStart"/>
      <w:r w:rsidR="00B80C21" w:rsidRPr="004F71AE">
        <w:rPr>
          <w:rFonts w:ascii="GHEA Grapalat" w:hAnsi="GHEA Grapalat" w:cs="Sylfaen"/>
          <w:sz w:val="20"/>
        </w:rPr>
        <w:t>հայտարարության</w:t>
      </w:r>
      <w:proofErr w:type="spellEnd"/>
      <w:r w:rsidR="00B80C21" w:rsidRPr="004F71AE">
        <w:rPr>
          <w:rFonts w:ascii="GHEA Grapalat" w:hAnsi="GHEA Grapalat" w:cs="Times Armenian"/>
          <w:sz w:val="20"/>
          <w:lang w:val="af-ZA"/>
        </w:rPr>
        <w:t>։</w:t>
      </w:r>
    </w:p>
    <w:p w14:paraId="74D8FFFF" w14:textId="77777777" w:rsidR="005D0B03" w:rsidRPr="004F71AE" w:rsidRDefault="005D0B03" w:rsidP="005D0B03">
      <w:pPr>
        <w:jc w:val="both"/>
        <w:rPr>
          <w:rFonts w:ascii="GHEA Grapalat" w:hAnsi="GHEA Grapalat"/>
          <w:sz w:val="20"/>
          <w:lang w:val="af-ZA"/>
        </w:rPr>
      </w:pPr>
      <w:proofErr w:type="spellStart"/>
      <w:r w:rsidRPr="004F71AE">
        <w:rPr>
          <w:rFonts w:ascii="GHEA Grapalat" w:hAnsi="GHEA Grapalat" w:cs="Sylfaen"/>
          <w:sz w:val="20"/>
        </w:rPr>
        <w:t>ծածկա</w:t>
      </w:r>
      <w:r w:rsidRPr="004F71AE">
        <w:rPr>
          <w:rFonts w:ascii="GHEA Grapalat" w:hAnsi="GHEA Grapalat" w:cs="Times Armenian"/>
          <w:sz w:val="20"/>
        </w:rPr>
        <w:t>գ</w:t>
      </w:r>
      <w:r w:rsidRPr="004F71AE">
        <w:rPr>
          <w:rFonts w:ascii="GHEA Grapalat" w:hAnsi="GHEA Grapalat" w:cs="Sylfaen"/>
          <w:sz w:val="20"/>
        </w:rPr>
        <w:t>րով</w:t>
      </w:r>
      <w:proofErr w:type="spellEnd"/>
      <w:r w:rsidRPr="004F71AE">
        <w:rPr>
          <w:rFonts w:ascii="GHEA Grapalat" w:hAnsi="GHEA Grapalat"/>
          <w:sz w:val="20"/>
          <w:lang w:val="af-ZA"/>
        </w:rPr>
        <w:t xml:space="preserve"> </w:t>
      </w:r>
      <w:proofErr w:type="spellStart"/>
      <w:r w:rsidRPr="004F71AE">
        <w:rPr>
          <w:rFonts w:ascii="GHEA Grapalat" w:hAnsi="GHEA Grapalat" w:cs="Sylfaen"/>
          <w:sz w:val="20"/>
        </w:rPr>
        <w:t>անցկացվող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բաց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մրցույթ</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այսուհետև</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հայտարարության</w:t>
      </w:r>
      <w:proofErr w:type="spellEnd"/>
      <w:r w:rsidRPr="004F71AE">
        <w:rPr>
          <w:rFonts w:ascii="GHEA Grapalat" w:hAnsi="GHEA Grapalat" w:cs="Times Armenian"/>
          <w:sz w:val="20"/>
          <w:lang w:val="af-ZA"/>
        </w:rPr>
        <w:t>։</w:t>
      </w:r>
    </w:p>
    <w:p w14:paraId="43E1E29B" w14:textId="1FCE9AD5" w:rsidR="005D0B03" w:rsidRPr="004F71AE" w:rsidRDefault="005D0B03" w:rsidP="005D0B03">
      <w:pPr>
        <w:ind w:firstLine="567"/>
        <w:jc w:val="both"/>
        <w:rPr>
          <w:rFonts w:ascii="GHEA Grapalat" w:hAnsi="GHEA Grapalat"/>
          <w:sz w:val="20"/>
          <w:lang w:val="af-ZA"/>
        </w:rPr>
      </w:pPr>
      <w:proofErr w:type="spellStart"/>
      <w:r w:rsidRPr="004F71AE">
        <w:rPr>
          <w:rFonts w:ascii="GHEA Grapalat" w:hAnsi="GHEA Grapalat" w:cs="Sylfaen"/>
          <w:sz w:val="20"/>
        </w:rPr>
        <w:t>Սույն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հրավերը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կազմվել</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նումների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մասին</w:t>
      </w:r>
      <w:proofErr w:type="spellEnd"/>
      <w:r w:rsidRPr="004F71AE">
        <w:rPr>
          <w:rFonts w:ascii="GHEA Grapalat" w:hAnsi="GHEA Grapalat" w:cs="Sylfae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օրենսդրության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այդ</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թվում</w:t>
      </w:r>
      <w:proofErr w:type="spellEnd"/>
      <w:r w:rsidRPr="004F71AE">
        <w:rPr>
          <w:rFonts w:ascii="GHEA Grapalat" w:hAnsi="GHEA Grapalat" w:cs="Times Armenian"/>
          <w:sz w:val="20"/>
          <w:lang w:val="af-ZA"/>
        </w:rPr>
        <w:t>`</w:t>
      </w:r>
      <w:r w:rsidRPr="004F71AE">
        <w:rPr>
          <w:rFonts w:ascii="GHEA Grapalat" w:hAnsi="GHEA Grapalat"/>
          <w:sz w:val="20"/>
          <w:lang w:val="af-ZA"/>
        </w:rPr>
        <w:t xml:space="preserve"> «</w:t>
      </w:r>
      <w:proofErr w:type="spellStart"/>
      <w:r w:rsidRPr="004F71AE">
        <w:rPr>
          <w:rFonts w:ascii="GHEA Grapalat" w:hAnsi="GHEA Grapalat" w:cs="Sylfaen"/>
          <w:sz w:val="20"/>
        </w:rPr>
        <w:t>Գնումների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մասին</w:t>
      </w:r>
      <w:proofErr w:type="spellEnd"/>
      <w:r w:rsidRPr="004F71AE">
        <w:rPr>
          <w:rFonts w:ascii="GHEA Grapalat" w:hAnsi="GHEA Grapalat"/>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օրենքի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Օրենք</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կառավարության</w:t>
      </w:r>
      <w:proofErr w:type="spellEnd"/>
      <w:r w:rsidRPr="004F71AE">
        <w:rPr>
          <w:rFonts w:ascii="GHEA Grapalat" w:hAnsi="GHEA Grapalat" w:cs="Times Armenian"/>
          <w:sz w:val="20"/>
          <w:lang w:val="af-ZA"/>
        </w:rPr>
        <w:t xml:space="preserve"> 2017</w:t>
      </w:r>
      <w:r w:rsidRPr="004F71AE">
        <w:rPr>
          <w:rFonts w:ascii="GHEA Grapalat" w:hAnsi="GHEA Grapalat" w:cs="Sylfaen"/>
          <w:sz w:val="20"/>
        </w:rPr>
        <w:t>թ</w:t>
      </w:r>
      <w:r w:rsidRPr="004F71AE">
        <w:rPr>
          <w:rFonts w:ascii="GHEA Grapalat" w:hAnsi="GHEA Grapalat" w:cs="Times Armenian"/>
          <w:sz w:val="20"/>
          <w:lang w:val="af-ZA"/>
        </w:rPr>
        <w:t>. մայիսի 4-ի N 526-</w:t>
      </w:r>
      <w:r w:rsidRPr="004F71AE">
        <w:rPr>
          <w:rFonts w:ascii="GHEA Grapalat" w:hAnsi="GHEA Grapalat" w:cs="Sylfaen"/>
          <w:sz w:val="20"/>
        </w:rPr>
        <w:t>Ն</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որոշմամբ</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հաստատված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Գնումների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ործընթացի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կազմակերպման</w:t>
      </w:r>
      <w:proofErr w:type="spellEnd"/>
      <w:r w:rsidRPr="004F71AE">
        <w:rPr>
          <w:rFonts w:ascii="GHEA Grapalat" w:hAnsi="GHEA Grapalat"/>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w:t>
      </w:r>
      <w:r w:rsidRPr="004F71AE">
        <w:rPr>
          <w:rFonts w:ascii="GHEA Grapalat" w:hAnsi="GHEA Grapalat" w:cs="Times Armenian"/>
          <w:sz w:val="20"/>
        </w:rPr>
        <w:t>գ</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այլ</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իրավական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ակտերի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պահանջներին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համապատասխան</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նպատակ</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ունի</w:t>
      </w:r>
      <w:proofErr w:type="spellEnd"/>
      <w:r w:rsidRPr="004F71AE">
        <w:rPr>
          <w:rFonts w:ascii="GHEA Grapalat" w:hAnsi="GHEA Grapalat" w:cs="Sylfaen"/>
          <w:sz w:val="20"/>
          <w:lang w:val="af-ZA"/>
        </w:rPr>
        <w:t xml:space="preserve"> </w:t>
      </w:r>
      <w:r w:rsidR="00B80C21" w:rsidRPr="004F71AE">
        <w:rPr>
          <w:rFonts w:ascii="GHEA Grapalat" w:hAnsi="GHEA Grapalat"/>
          <w:sz w:val="20"/>
          <w:lang w:val="af-ZA"/>
        </w:rPr>
        <w:t>«</w:t>
      </w:r>
      <w:r w:rsidR="00117E14">
        <w:rPr>
          <w:rFonts w:ascii="GHEA Grapalat" w:hAnsi="GHEA Grapalat"/>
          <w:b/>
          <w:sz w:val="20"/>
          <w:szCs w:val="20"/>
          <w:lang w:val="af-ZA"/>
        </w:rPr>
        <w:t>Անտառուտի միջնակարգ դպրոց</w:t>
      </w:r>
      <w:r w:rsidR="009C05A3" w:rsidRPr="004F71AE">
        <w:rPr>
          <w:rFonts w:ascii="GHEA Grapalat" w:hAnsi="GHEA Grapalat"/>
          <w:b/>
          <w:sz w:val="20"/>
          <w:szCs w:val="20"/>
          <w:lang w:val="af-ZA"/>
        </w:rPr>
        <w:t xml:space="preserve"> ՊՈԱԿ</w:t>
      </w:r>
      <w:r w:rsidR="00B80C21" w:rsidRPr="004F71AE">
        <w:rPr>
          <w:rFonts w:ascii="GHEA Grapalat" w:hAnsi="GHEA Grapalat"/>
          <w:sz w:val="20"/>
          <w:lang w:val="af-ZA"/>
        </w:rPr>
        <w:t>»-</w:t>
      </w:r>
      <w:r w:rsidR="00B80C21" w:rsidRPr="004F71AE">
        <w:rPr>
          <w:rFonts w:ascii="GHEA Grapalat" w:hAnsi="GHEA Grapalat"/>
          <w:sz w:val="20"/>
        </w:rPr>
        <w:t>ի</w:t>
      </w:r>
      <w:r w:rsidRPr="004F71AE">
        <w:rPr>
          <w:rFonts w:ascii="GHEA Grapalat" w:hAnsi="GHEA Grapalat"/>
          <w:sz w:val="20"/>
          <w:lang w:val="af-ZA"/>
        </w:rPr>
        <w:t xml:space="preserve"> </w:t>
      </w:r>
      <w:r w:rsidRPr="004F71AE">
        <w:rPr>
          <w:rFonts w:ascii="GHEA Grapalat" w:hAnsi="GHEA Grapalat" w:cs="Times Armenian"/>
          <w:sz w:val="20"/>
          <w:lang w:val="af-ZA"/>
        </w:rPr>
        <w:t>(</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պատվիրատու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կողմից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հայտարարված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մասնակցելու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մտադրություն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ունեցող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անձանց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այսուհետ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մասնակից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տեղեկացնելու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պայմանների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Times Armenian"/>
          <w:sz w:val="20"/>
        </w:rPr>
        <w:t>գ</w:t>
      </w:r>
      <w:r w:rsidRPr="004F71AE">
        <w:rPr>
          <w:rFonts w:ascii="GHEA Grapalat" w:hAnsi="GHEA Grapalat" w:cs="Sylfaen"/>
          <w:sz w:val="20"/>
        </w:rPr>
        <w:t>նման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առարկայի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անցկացման</w:t>
      </w:r>
      <w:proofErr w:type="spellEnd"/>
      <w:r w:rsidRPr="004F71AE">
        <w:rPr>
          <w:rFonts w:ascii="GHEA Grapalat" w:hAnsi="GHEA Grapalat" w:cs="Times Armenian"/>
          <w:sz w:val="20"/>
          <w:lang w:val="af-ZA"/>
        </w:rPr>
        <w:t xml:space="preserve">, </w:t>
      </w:r>
      <w:r w:rsidRPr="004F71AE">
        <w:rPr>
          <w:rFonts w:ascii="GHEA Grapalat" w:hAnsi="GHEA Grapalat" w:cs="Sylfaen"/>
          <w:sz w:val="20"/>
          <w:lang w:val="hy-AM"/>
        </w:rPr>
        <w:t>ընտրված մասնակցին</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որոշելու</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նրա</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իր</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կնքելու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մասին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ինչպես</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նաև</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օժանդակելու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հայտը</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պատրաստելիս</w:t>
      </w:r>
      <w:proofErr w:type="spellEnd"/>
      <w:r w:rsidRPr="004F71AE">
        <w:rPr>
          <w:rFonts w:ascii="GHEA Grapalat" w:hAnsi="GHEA Grapalat" w:cs="Times Armenian"/>
          <w:sz w:val="20"/>
          <w:lang w:val="af-ZA"/>
        </w:rPr>
        <w:t>։</w:t>
      </w:r>
    </w:p>
    <w:p w14:paraId="4BBF2FA5" w14:textId="77777777" w:rsidR="005D0B03" w:rsidRPr="004F71AE" w:rsidRDefault="005D0B03" w:rsidP="005D0B03">
      <w:pPr>
        <w:ind w:firstLine="567"/>
        <w:jc w:val="both"/>
        <w:rPr>
          <w:rFonts w:ascii="GHEA Grapalat" w:hAnsi="GHEA Grapalat"/>
          <w:sz w:val="20"/>
          <w:lang w:val="af-ZA"/>
        </w:rPr>
      </w:pPr>
      <w:proofErr w:type="spellStart"/>
      <w:r w:rsidRPr="004F71AE">
        <w:rPr>
          <w:rFonts w:ascii="GHEA Grapalat" w:hAnsi="GHEA Grapalat" w:cs="Sylfaen"/>
          <w:sz w:val="20"/>
        </w:rPr>
        <w:t>Հայտեր</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կարող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են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ներկայացնել</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բոլոր</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անձիք</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անկախ</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նրանց</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օտարերկրյա</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ֆիզիկական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անձ</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կազմակերպություն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քաղաքացիություն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չունեցող</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անձ</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լինելու</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հան</w:t>
      </w:r>
      <w:r w:rsidRPr="004F71AE">
        <w:rPr>
          <w:rFonts w:ascii="GHEA Grapalat" w:hAnsi="GHEA Grapalat" w:cs="Times Armenian"/>
          <w:sz w:val="20"/>
        </w:rPr>
        <w:t>գ</w:t>
      </w:r>
      <w:r w:rsidRPr="004F71AE">
        <w:rPr>
          <w:rFonts w:ascii="GHEA Grapalat" w:hAnsi="GHEA Grapalat" w:cs="Sylfaen"/>
          <w:sz w:val="20"/>
        </w:rPr>
        <w:t>ամանքից</w:t>
      </w:r>
      <w:proofErr w:type="spellEnd"/>
      <w:r w:rsidRPr="004F71AE">
        <w:rPr>
          <w:rFonts w:ascii="GHEA Grapalat" w:hAnsi="GHEA Grapalat" w:cs="Times Armenian"/>
          <w:sz w:val="20"/>
          <w:lang w:val="af-ZA"/>
        </w:rPr>
        <w:t>։</w:t>
      </w:r>
    </w:p>
    <w:p w14:paraId="0093B6E5" w14:textId="77777777" w:rsidR="005D0B03" w:rsidRPr="004F71AE" w:rsidRDefault="005D0B03" w:rsidP="005D0B03">
      <w:pPr>
        <w:ind w:firstLine="567"/>
        <w:jc w:val="both"/>
        <w:rPr>
          <w:rFonts w:ascii="GHEA Grapalat" w:hAnsi="GHEA Grapalat" w:cs="Sylfaen"/>
          <w:sz w:val="20"/>
          <w:lang w:val="af-ZA"/>
        </w:rPr>
      </w:pPr>
      <w:proofErr w:type="spellStart"/>
      <w:r w:rsidRPr="004F71AE">
        <w:rPr>
          <w:rFonts w:ascii="GHEA Grapalat" w:hAnsi="GHEA Grapalat" w:cs="Sylfaen"/>
          <w:sz w:val="20"/>
        </w:rPr>
        <w:t>Սույն</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կապված</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հարաբերությունների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նկատմամբ</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կիրառվում</w:t>
      </w:r>
      <w:proofErr w:type="spellEnd"/>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Հայաստանի</w:t>
      </w:r>
      <w:proofErr w:type="spellEnd"/>
      <w:r w:rsidRPr="004F71AE">
        <w:rPr>
          <w:rFonts w:ascii="GHEA Grapalat" w:hAnsi="GHEA Grapalat" w:cs="Times Armenian"/>
          <w:sz w:val="20"/>
          <w:lang w:val="af-ZA"/>
        </w:rPr>
        <w:t xml:space="preserve"> </w:t>
      </w:r>
      <w:proofErr w:type="spellStart"/>
      <w:r w:rsidRPr="004F71AE">
        <w:rPr>
          <w:rFonts w:ascii="GHEA Grapalat" w:hAnsi="GHEA Grapalat" w:cs="Sylfaen"/>
          <w:sz w:val="20"/>
        </w:rPr>
        <w:t>Հանրապետության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իրավունքը</w:t>
      </w:r>
      <w:proofErr w:type="spellEnd"/>
      <w:r w:rsidRPr="004F71AE">
        <w:rPr>
          <w:rFonts w:ascii="GHEA Grapalat" w:hAnsi="GHEA Grapalat" w:cs="Sylfaen"/>
          <w:sz w:val="20"/>
        </w:rPr>
        <w:t>։</w:t>
      </w:r>
      <w:r w:rsidRPr="004F71AE">
        <w:rPr>
          <w:rFonts w:ascii="GHEA Grapalat" w:hAnsi="GHEA Grapalat" w:cs="Sylfaen"/>
          <w:sz w:val="20"/>
          <w:lang w:val="af-ZA"/>
        </w:rPr>
        <w:t xml:space="preserve"> </w:t>
      </w:r>
      <w:proofErr w:type="spellStart"/>
      <w:r w:rsidRPr="004F71AE">
        <w:rPr>
          <w:rFonts w:ascii="GHEA Grapalat" w:hAnsi="GHEA Grapalat" w:cs="Sylfaen"/>
          <w:sz w:val="20"/>
        </w:rPr>
        <w:t>Սույն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ընթացակարգի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հետ</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կապված</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վեճերը</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ենթակա</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են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քննության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Հայաստանի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Հանրապետության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դատարաններում</w:t>
      </w:r>
      <w:proofErr w:type="spellEnd"/>
      <w:r w:rsidRPr="004F71AE">
        <w:rPr>
          <w:rFonts w:ascii="GHEA Grapalat" w:hAnsi="GHEA Grapalat" w:cs="Sylfaen"/>
          <w:sz w:val="20"/>
        </w:rPr>
        <w:t>։</w:t>
      </w:r>
      <w:r w:rsidRPr="004F71AE">
        <w:rPr>
          <w:rFonts w:ascii="GHEA Grapalat" w:hAnsi="GHEA Grapalat" w:cs="Sylfaen"/>
          <w:sz w:val="20"/>
          <w:lang w:val="af-ZA"/>
        </w:rPr>
        <w:t xml:space="preserve"> </w:t>
      </w:r>
    </w:p>
    <w:p w14:paraId="3DDC1C86" w14:textId="57203CCC" w:rsidR="00B80C21" w:rsidRPr="004F71AE" w:rsidRDefault="005D0B03" w:rsidP="005D0B03">
      <w:pPr>
        <w:ind w:firstLine="567"/>
        <w:jc w:val="both"/>
        <w:rPr>
          <w:rFonts w:ascii="GHEA Grapalat" w:hAnsi="GHEA Grapalat" w:cs="Sylfaen"/>
          <w:sz w:val="20"/>
          <w:lang w:val="af-ZA"/>
        </w:rPr>
      </w:pPr>
      <w:proofErr w:type="spellStart"/>
      <w:r w:rsidRPr="004F71AE">
        <w:rPr>
          <w:rFonts w:ascii="GHEA Grapalat" w:hAnsi="GHEA Grapalat" w:cs="Sylfaen"/>
          <w:sz w:val="20"/>
        </w:rPr>
        <w:t>Գնահատող</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հանձնաժողովի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քարտուղարի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էլեկտրոնային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փոստի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rPr>
        <w:t>հասցեն</w:t>
      </w:r>
      <w:proofErr w:type="spellEnd"/>
      <w:r w:rsidRPr="004F71AE">
        <w:rPr>
          <w:rFonts w:ascii="GHEA Grapalat" w:hAnsi="GHEA Grapalat" w:cs="Sylfaen"/>
          <w:sz w:val="20"/>
          <w:lang w:val="af-ZA"/>
        </w:rPr>
        <w:t xml:space="preserve"> </w:t>
      </w:r>
      <w:r w:rsidRPr="004F71AE">
        <w:rPr>
          <w:rFonts w:ascii="GHEA Grapalat" w:hAnsi="GHEA Grapalat" w:cs="Sylfaen"/>
          <w:sz w:val="20"/>
        </w:rPr>
        <w:t>է</w:t>
      </w:r>
      <w:r w:rsidRPr="004F71AE">
        <w:rPr>
          <w:rFonts w:ascii="GHEA Grapalat" w:hAnsi="GHEA Grapalat" w:cs="Sylfaen"/>
          <w:sz w:val="20"/>
          <w:lang w:val="af-ZA"/>
        </w:rPr>
        <w:t>`</w:t>
      </w:r>
      <w:r w:rsidR="00B80C21" w:rsidRPr="004F71AE">
        <w:rPr>
          <w:rFonts w:ascii="GHEA Grapalat" w:hAnsi="GHEA Grapalat" w:cs="Sylfaen"/>
          <w:sz w:val="20"/>
          <w:lang w:val="af-ZA"/>
        </w:rPr>
        <w:t xml:space="preserve"> </w:t>
      </w:r>
      <w:r w:rsidR="00B80C21" w:rsidRPr="004F71AE">
        <w:rPr>
          <w:rFonts w:ascii="GHEA Grapalat" w:hAnsi="GHEA Grapalat" w:cs="Sylfaen"/>
          <w:b/>
          <w:sz w:val="20"/>
          <w:lang w:val="af-ZA"/>
        </w:rPr>
        <w:t>«</w:t>
      </w:r>
      <w:r w:rsidR="00562019">
        <w:rPr>
          <w:rFonts w:ascii="GHEA Grapalat" w:hAnsi="GHEA Grapalat" w:cs="Sylfaen"/>
          <w:b/>
          <w:sz w:val="20"/>
          <w:lang w:val="af-ZA"/>
        </w:rPr>
        <w:t>Antarut@schools.am</w:t>
      </w:r>
      <w:r w:rsidR="00B80C21" w:rsidRPr="004F71AE">
        <w:rPr>
          <w:rFonts w:ascii="GHEA Grapalat" w:hAnsi="GHEA Grapalat" w:cs="Sylfaen"/>
          <w:b/>
          <w:sz w:val="20"/>
          <w:lang w:val="af-ZA"/>
        </w:rPr>
        <w:t>»</w:t>
      </w:r>
      <w:r w:rsidRPr="004F71AE">
        <w:rPr>
          <w:rFonts w:ascii="GHEA Grapalat" w:hAnsi="GHEA Grapalat" w:cs="Sylfaen"/>
          <w:b/>
          <w:sz w:val="20"/>
          <w:lang w:val="af-ZA"/>
        </w:rPr>
        <w:t>:</w:t>
      </w:r>
    </w:p>
    <w:p w14:paraId="403F1666" w14:textId="77777777" w:rsidR="00B80C21" w:rsidRPr="004F71AE" w:rsidRDefault="00B80C21" w:rsidP="00B80C21">
      <w:pPr>
        <w:jc w:val="center"/>
        <w:rPr>
          <w:rFonts w:ascii="GHEA Grapalat" w:hAnsi="GHEA Grapalat"/>
          <w:szCs w:val="22"/>
          <w:lang w:val="af-ZA"/>
        </w:rPr>
      </w:pPr>
      <w:r w:rsidRPr="004F71AE">
        <w:rPr>
          <w:rFonts w:ascii="GHEA Grapalat" w:hAnsi="GHEA Grapalat"/>
          <w:sz w:val="16"/>
          <w:szCs w:val="16"/>
          <w:lang w:val="af-ZA"/>
        </w:rPr>
        <w:br w:type="page"/>
      </w:r>
      <w:proofErr w:type="gramStart"/>
      <w:r w:rsidRPr="004F71AE">
        <w:rPr>
          <w:rFonts w:ascii="GHEA Grapalat" w:hAnsi="GHEA Grapalat" w:cs="Sylfaen"/>
          <w:szCs w:val="22"/>
        </w:rPr>
        <w:lastRenderedPageBreak/>
        <w:t>ՄԱՍ</w:t>
      </w:r>
      <w:r w:rsidRPr="004F71AE">
        <w:rPr>
          <w:rFonts w:ascii="GHEA Grapalat" w:hAnsi="GHEA Grapalat" w:cs="Times Armenian"/>
          <w:szCs w:val="22"/>
          <w:lang w:val="af-ZA"/>
        </w:rPr>
        <w:t xml:space="preserve">  I</w:t>
      </w:r>
      <w:proofErr w:type="gramEnd"/>
    </w:p>
    <w:p w14:paraId="4F4B2491" w14:textId="77777777" w:rsidR="00B80C21" w:rsidRPr="004F71AE" w:rsidRDefault="00B80C21" w:rsidP="00B80C21">
      <w:pPr>
        <w:pStyle w:val="3"/>
        <w:ind w:firstLine="567"/>
        <w:rPr>
          <w:rFonts w:ascii="GHEA Grapalat" w:hAnsi="GHEA Grapalat"/>
          <w:color w:val="auto"/>
          <w:szCs w:val="22"/>
          <w:lang w:val="af-ZA"/>
        </w:rPr>
      </w:pPr>
    </w:p>
    <w:p w14:paraId="10C69C88" w14:textId="77777777" w:rsidR="00B80C21" w:rsidRPr="004F71AE" w:rsidRDefault="00B80C21" w:rsidP="00B80C21">
      <w:pPr>
        <w:numPr>
          <w:ilvl w:val="0"/>
          <w:numId w:val="3"/>
        </w:numPr>
        <w:jc w:val="center"/>
        <w:rPr>
          <w:rFonts w:ascii="GHEA Grapalat" w:hAnsi="GHEA Grapalat" w:cs="Sylfaen"/>
          <w:b/>
          <w:sz w:val="20"/>
        </w:rPr>
      </w:pPr>
      <w:r w:rsidRPr="004F71AE">
        <w:rPr>
          <w:rFonts w:ascii="GHEA Grapalat" w:hAnsi="GHEA Grapalat" w:cs="Sylfaen"/>
          <w:b/>
          <w:sz w:val="20"/>
        </w:rPr>
        <w:t>ԳՆՄԱՆ  ԱՌԱՐԿԱՅԻ  ԲՆՈՒԹԱԳԻՐԸ</w:t>
      </w:r>
    </w:p>
    <w:p w14:paraId="2E6FB652" w14:textId="77777777" w:rsidR="00B80C21" w:rsidRPr="004F71AE" w:rsidRDefault="00B80C21" w:rsidP="00B80C21">
      <w:pPr>
        <w:ind w:left="360"/>
        <w:jc w:val="center"/>
        <w:rPr>
          <w:rFonts w:ascii="GHEA Grapalat" w:hAnsi="GHEA Grapalat" w:cs="Sylfaen"/>
          <w:b/>
          <w:sz w:val="20"/>
        </w:rPr>
      </w:pPr>
    </w:p>
    <w:p w14:paraId="0EB22203" w14:textId="61848D93" w:rsidR="00B80C21" w:rsidRPr="004F71AE" w:rsidRDefault="00B80C21" w:rsidP="00B80C21">
      <w:pPr>
        <w:pStyle w:val="3"/>
        <w:ind w:firstLine="567"/>
        <w:jc w:val="both"/>
        <w:rPr>
          <w:rFonts w:ascii="GHEA Grapalat" w:hAnsi="GHEA Grapalat" w:cs="Times Armenian"/>
          <w:color w:val="auto"/>
          <w:sz w:val="22"/>
          <w:lang w:val="hy-AM"/>
        </w:rPr>
      </w:pPr>
      <w:r w:rsidRPr="004F71AE">
        <w:rPr>
          <w:rFonts w:ascii="GHEA Grapalat" w:hAnsi="GHEA Grapalat" w:cs="Sylfaen"/>
          <w:color w:val="auto"/>
          <w:sz w:val="22"/>
        </w:rPr>
        <w:t xml:space="preserve">1.1 </w:t>
      </w:r>
      <w:proofErr w:type="spellStart"/>
      <w:r w:rsidRPr="004F71AE">
        <w:rPr>
          <w:rFonts w:ascii="GHEA Grapalat" w:hAnsi="GHEA Grapalat" w:cs="Sylfaen"/>
          <w:color w:val="auto"/>
          <w:sz w:val="22"/>
        </w:rPr>
        <w:t>Գնման</w:t>
      </w:r>
      <w:proofErr w:type="spellEnd"/>
      <w:r w:rsidR="009D7C7C"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առարկա</w:t>
      </w:r>
      <w:proofErr w:type="spellEnd"/>
      <w:r w:rsidRPr="004F71AE">
        <w:rPr>
          <w:rFonts w:ascii="GHEA Grapalat" w:hAnsi="GHEA Grapalat" w:cs="Sylfaen"/>
          <w:color w:val="auto"/>
          <w:sz w:val="22"/>
        </w:rPr>
        <w:t xml:space="preserve"> է </w:t>
      </w:r>
      <w:proofErr w:type="spellStart"/>
      <w:proofErr w:type="gramStart"/>
      <w:r w:rsidRPr="004F71AE">
        <w:rPr>
          <w:rFonts w:ascii="GHEA Grapalat" w:hAnsi="GHEA Grapalat" w:cs="Sylfaen"/>
          <w:color w:val="auto"/>
          <w:sz w:val="22"/>
        </w:rPr>
        <w:t>հանդիսանում</w:t>
      </w:r>
      <w:proofErr w:type="spellEnd"/>
      <w:r w:rsidRPr="004F71AE">
        <w:rPr>
          <w:rFonts w:ascii="GHEA Grapalat" w:hAnsi="GHEA Grapalat" w:cs="Sylfaen"/>
          <w:color w:val="auto"/>
          <w:sz w:val="22"/>
        </w:rPr>
        <w:t xml:space="preserve">  </w:t>
      </w:r>
      <w:r w:rsidRPr="004F71AE">
        <w:rPr>
          <w:rFonts w:ascii="GHEA Grapalat" w:hAnsi="GHEA Grapalat" w:cs="Sylfaen"/>
          <w:b/>
          <w:color w:val="auto"/>
          <w:sz w:val="22"/>
        </w:rPr>
        <w:t>ՀՀ</w:t>
      </w:r>
      <w:proofErr w:type="gramEnd"/>
      <w:r w:rsidRPr="004F71AE">
        <w:rPr>
          <w:rFonts w:ascii="GHEA Grapalat" w:hAnsi="GHEA Grapalat" w:cs="Sylfaen"/>
          <w:b/>
          <w:color w:val="auto"/>
          <w:sz w:val="22"/>
        </w:rPr>
        <w:t xml:space="preserve"> </w:t>
      </w:r>
      <w:proofErr w:type="spellStart"/>
      <w:r w:rsidRPr="004F71AE">
        <w:rPr>
          <w:rFonts w:ascii="GHEA Grapalat" w:hAnsi="GHEA Grapalat" w:cs="Sylfaen"/>
          <w:b/>
          <w:color w:val="auto"/>
          <w:sz w:val="22"/>
        </w:rPr>
        <w:t>Արագածոտնի</w:t>
      </w:r>
      <w:proofErr w:type="spellEnd"/>
      <w:r w:rsidRPr="004F71AE">
        <w:rPr>
          <w:rFonts w:ascii="GHEA Grapalat" w:hAnsi="GHEA Grapalat" w:cs="Sylfaen"/>
          <w:b/>
          <w:color w:val="auto"/>
          <w:sz w:val="22"/>
        </w:rPr>
        <w:t xml:space="preserve"> </w:t>
      </w:r>
      <w:proofErr w:type="spellStart"/>
      <w:r w:rsidRPr="004F71AE">
        <w:rPr>
          <w:rFonts w:ascii="GHEA Grapalat" w:hAnsi="GHEA Grapalat" w:cs="Sylfaen"/>
          <w:b/>
          <w:color w:val="auto"/>
          <w:sz w:val="22"/>
        </w:rPr>
        <w:t>մարզի</w:t>
      </w:r>
      <w:proofErr w:type="spellEnd"/>
      <w:r w:rsidRPr="004F71AE">
        <w:rPr>
          <w:rFonts w:ascii="GHEA Grapalat" w:hAnsi="GHEA Grapalat" w:cs="Sylfaen"/>
          <w:b/>
          <w:color w:val="auto"/>
          <w:sz w:val="22"/>
        </w:rPr>
        <w:t xml:space="preserve"> </w:t>
      </w:r>
      <w:proofErr w:type="spellStart"/>
      <w:r w:rsidR="00117E14">
        <w:rPr>
          <w:rFonts w:ascii="GHEA Grapalat" w:hAnsi="GHEA Grapalat" w:cs="Sylfaen"/>
          <w:b/>
          <w:color w:val="auto"/>
          <w:sz w:val="22"/>
        </w:rPr>
        <w:t>Անտառուտի</w:t>
      </w:r>
      <w:proofErr w:type="spellEnd"/>
      <w:r w:rsidR="00117E14">
        <w:rPr>
          <w:rFonts w:ascii="GHEA Grapalat" w:hAnsi="GHEA Grapalat" w:cs="Sylfaen"/>
          <w:b/>
          <w:color w:val="auto"/>
          <w:sz w:val="22"/>
        </w:rPr>
        <w:t xml:space="preserve"> </w:t>
      </w:r>
      <w:proofErr w:type="spellStart"/>
      <w:r w:rsidR="00117E14">
        <w:rPr>
          <w:rFonts w:ascii="GHEA Grapalat" w:hAnsi="GHEA Grapalat" w:cs="Sylfaen"/>
          <w:b/>
          <w:color w:val="auto"/>
          <w:sz w:val="22"/>
        </w:rPr>
        <w:t>միջնակարգ</w:t>
      </w:r>
      <w:proofErr w:type="spellEnd"/>
      <w:r w:rsidR="00117E14">
        <w:rPr>
          <w:rFonts w:ascii="GHEA Grapalat" w:hAnsi="GHEA Grapalat" w:cs="Sylfaen"/>
          <w:b/>
          <w:color w:val="auto"/>
          <w:sz w:val="22"/>
        </w:rPr>
        <w:t xml:space="preserve"> </w:t>
      </w:r>
      <w:proofErr w:type="spellStart"/>
      <w:r w:rsidR="00117E14">
        <w:rPr>
          <w:rFonts w:ascii="GHEA Grapalat" w:hAnsi="GHEA Grapalat" w:cs="Sylfaen"/>
          <w:b/>
          <w:color w:val="auto"/>
          <w:sz w:val="22"/>
        </w:rPr>
        <w:t>դպրոց</w:t>
      </w:r>
      <w:proofErr w:type="spellEnd"/>
      <w:r w:rsidR="009C05A3" w:rsidRPr="004F71AE">
        <w:rPr>
          <w:rFonts w:ascii="GHEA Grapalat" w:hAnsi="GHEA Grapalat" w:cs="Sylfaen"/>
          <w:b/>
          <w:color w:val="auto"/>
          <w:sz w:val="22"/>
        </w:rPr>
        <w:t xml:space="preserve"> </w:t>
      </w:r>
      <w:proofErr w:type="spellStart"/>
      <w:r w:rsidR="009C05A3" w:rsidRPr="004F71AE">
        <w:rPr>
          <w:rFonts w:ascii="GHEA Grapalat" w:hAnsi="GHEA Grapalat" w:cs="Sylfaen"/>
          <w:b/>
          <w:color w:val="auto"/>
          <w:sz w:val="22"/>
        </w:rPr>
        <w:t>ՊՈԱԿ</w:t>
      </w:r>
      <w:r w:rsidRPr="004F71AE">
        <w:rPr>
          <w:rFonts w:ascii="GHEA Grapalat" w:hAnsi="GHEA Grapalat" w:cs="Sylfaen"/>
          <w:b/>
          <w:color w:val="auto"/>
          <w:sz w:val="22"/>
        </w:rPr>
        <w:t>ի</w:t>
      </w:r>
      <w:proofErr w:type="spellEnd"/>
      <w:r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կարիքների</w:t>
      </w:r>
      <w:proofErr w:type="spellEnd"/>
      <w:r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համար</w:t>
      </w:r>
      <w:proofErr w:type="spellEnd"/>
      <w:r w:rsidRPr="004F71AE">
        <w:rPr>
          <w:rFonts w:ascii="GHEA Grapalat" w:hAnsi="GHEA Grapalat" w:cs="Sylfaen"/>
          <w:color w:val="auto"/>
          <w:sz w:val="22"/>
        </w:rPr>
        <w:t xml:space="preserve">` </w:t>
      </w:r>
      <w:r w:rsidRPr="004F71AE">
        <w:rPr>
          <w:rFonts w:ascii="GHEA Grapalat" w:hAnsi="GHEA Grapalat" w:cs="Sylfaen"/>
          <w:b/>
          <w:color w:val="auto"/>
          <w:sz w:val="22"/>
        </w:rPr>
        <w:t xml:space="preserve">«ՀՀ </w:t>
      </w:r>
      <w:proofErr w:type="spellStart"/>
      <w:r w:rsidRPr="004F71AE">
        <w:rPr>
          <w:rFonts w:ascii="GHEA Grapalat" w:hAnsi="GHEA Grapalat" w:cs="Sylfaen"/>
          <w:b/>
          <w:color w:val="auto"/>
          <w:sz w:val="22"/>
        </w:rPr>
        <w:t>Արագածոտնի</w:t>
      </w:r>
      <w:proofErr w:type="spellEnd"/>
      <w:r w:rsidRPr="004F71AE">
        <w:rPr>
          <w:rFonts w:ascii="GHEA Grapalat" w:hAnsi="GHEA Grapalat" w:cs="Sylfaen"/>
          <w:b/>
          <w:color w:val="auto"/>
          <w:sz w:val="22"/>
        </w:rPr>
        <w:t xml:space="preserve"> </w:t>
      </w:r>
      <w:proofErr w:type="spellStart"/>
      <w:r w:rsidRPr="004F71AE">
        <w:rPr>
          <w:rFonts w:ascii="GHEA Grapalat" w:hAnsi="GHEA Grapalat" w:cs="Sylfaen"/>
          <w:b/>
          <w:color w:val="auto"/>
          <w:sz w:val="22"/>
        </w:rPr>
        <w:t>մարզի</w:t>
      </w:r>
      <w:proofErr w:type="spellEnd"/>
      <w:r w:rsidRPr="004F71AE">
        <w:rPr>
          <w:rFonts w:ascii="GHEA Grapalat" w:hAnsi="GHEA Grapalat" w:cs="Sylfaen"/>
          <w:b/>
          <w:color w:val="auto"/>
          <w:sz w:val="22"/>
        </w:rPr>
        <w:t xml:space="preserve"> </w:t>
      </w:r>
      <w:proofErr w:type="spellStart"/>
      <w:r w:rsidR="00117E14">
        <w:rPr>
          <w:rFonts w:ascii="GHEA Grapalat" w:hAnsi="GHEA Grapalat" w:cs="Sylfaen"/>
          <w:b/>
          <w:color w:val="auto"/>
          <w:sz w:val="22"/>
        </w:rPr>
        <w:t>Անտառուտի</w:t>
      </w:r>
      <w:proofErr w:type="spellEnd"/>
      <w:r w:rsidR="00117E14">
        <w:rPr>
          <w:rFonts w:ascii="GHEA Grapalat" w:hAnsi="GHEA Grapalat" w:cs="Sylfaen"/>
          <w:b/>
          <w:color w:val="auto"/>
          <w:sz w:val="22"/>
        </w:rPr>
        <w:t xml:space="preserve"> </w:t>
      </w:r>
      <w:proofErr w:type="spellStart"/>
      <w:r w:rsidR="00117E14">
        <w:rPr>
          <w:rFonts w:ascii="GHEA Grapalat" w:hAnsi="GHEA Grapalat" w:cs="Sylfaen"/>
          <w:b/>
          <w:color w:val="auto"/>
          <w:sz w:val="22"/>
        </w:rPr>
        <w:t>միջնակարգ</w:t>
      </w:r>
      <w:proofErr w:type="spellEnd"/>
      <w:r w:rsidR="00117E14">
        <w:rPr>
          <w:rFonts w:ascii="GHEA Grapalat" w:hAnsi="GHEA Grapalat" w:cs="Sylfaen"/>
          <w:b/>
          <w:color w:val="auto"/>
          <w:sz w:val="22"/>
        </w:rPr>
        <w:t xml:space="preserve"> </w:t>
      </w:r>
      <w:proofErr w:type="spellStart"/>
      <w:r w:rsidR="00117E14">
        <w:rPr>
          <w:rFonts w:ascii="GHEA Grapalat" w:hAnsi="GHEA Grapalat" w:cs="Sylfaen"/>
          <w:b/>
          <w:color w:val="auto"/>
          <w:sz w:val="22"/>
        </w:rPr>
        <w:t>դպրոց</w:t>
      </w:r>
      <w:proofErr w:type="spellEnd"/>
      <w:r w:rsidR="009C05A3" w:rsidRPr="004F71AE">
        <w:rPr>
          <w:rFonts w:ascii="GHEA Grapalat" w:hAnsi="GHEA Grapalat" w:cs="Sylfaen"/>
          <w:b/>
          <w:color w:val="auto"/>
          <w:sz w:val="22"/>
        </w:rPr>
        <w:t xml:space="preserve"> </w:t>
      </w:r>
      <w:proofErr w:type="spellStart"/>
      <w:r w:rsidR="009C05A3" w:rsidRPr="004F71AE">
        <w:rPr>
          <w:rFonts w:ascii="GHEA Grapalat" w:hAnsi="GHEA Grapalat" w:cs="Sylfaen"/>
          <w:b/>
          <w:color w:val="auto"/>
          <w:sz w:val="22"/>
        </w:rPr>
        <w:t>ՊՈԱԿ</w:t>
      </w:r>
      <w:r w:rsidRPr="004F71AE">
        <w:rPr>
          <w:rFonts w:ascii="GHEA Grapalat" w:hAnsi="GHEA Grapalat" w:cs="Sylfaen"/>
          <w:b/>
          <w:color w:val="auto"/>
          <w:sz w:val="22"/>
        </w:rPr>
        <w:t>ի</w:t>
      </w:r>
      <w:proofErr w:type="spellEnd"/>
      <w:r w:rsidRPr="004F71AE">
        <w:rPr>
          <w:rFonts w:ascii="GHEA Grapalat" w:hAnsi="GHEA Grapalat" w:cs="Sylfaen"/>
          <w:b/>
          <w:color w:val="auto"/>
          <w:sz w:val="22"/>
        </w:rPr>
        <w:t xml:space="preserve"> </w:t>
      </w:r>
      <w:proofErr w:type="spellStart"/>
      <w:r w:rsidR="00296EA1">
        <w:rPr>
          <w:rFonts w:ascii="GHEA Grapalat" w:hAnsi="GHEA Grapalat" w:cs="Sylfaen"/>
          <w:b/>
          <w:color w:val="auto"/>
          <w:sz w:val="22"/>
        </w:rPr>
        <w:t>Միջանցքների</w:t>
      </w:r>
      <w:proofErr w:type="spellEnd"/>
      <w:r w:rsidR="00296EA1">
        <w:rPr>
          <w:rFonts w:ascii="GHEA Grapalat" w:hAnsi="GHEA Grapalat" w:cs="Sylfaen"/>
          <w:b/>
          <w:color w:val="auto"/>
          <w:sz w:val="22"/>
        </w:rPr>
        <w:t xml:space="preserve"> </w:t>
      </w:r>
      <w:proofErr w:type="spellStart"/>
      <w:r w:rsidR="00296EA1">
        <w:rPr>
          <w:rFonts w:ascii="GHEA Grapalat" w:hAnsi="GHEA Grapalat" w:cs="Sylfaen"/>
          <w:b/>
          <w:color w:val="auto"/>
          <w:sz w:val="22"/>
        </w:rPr>
        <w:t>պատուհանների</w:t>
      </w:r>
      <w:proofErr w:type="spellEnd"/>
      <w:r w:rsidR="00296EA1">
        <w:rPr>
          <w:rFonts w:ascii="GHEA Grapalat" w:hAnsi="GHEA Grapalat" w:cs="Sylfaen"/>
          <w:b/>
          <w:color w:val="auto"/>
          <w:sz w:val="22"/>
        </w:rPr>
        <w:t xml:space="preserve"> </w:t>
      </w:r>
      <w:proofErr w:type="spellStart"/>
      <w:r w:rsidR="00296EA1">
        <w:rPr>
          <w:rFonts w:ascii="GHEA Grapalat" w:hAnsi="GHEA Grapalat" w:cs="Sylfaen"/>
          <w:b/>
          <w:color w:val="auto"/>
          <w:sz w:val="22"/>
        </w:rPr>
        <w:t>փոխարինման</w:t>
      </w:r>
      <w:proofErr w:type="spellEnd"/>
      <w:r w:rsidRPr="004F71AE">
        <w:rPr>
          <w:rFonts w:ascii="GHEA Grapalat" w:hAnsi="GHEA Grapalat" w:cs="Sylfaen"/>
          <w:b/>
          <w:color w:val="auto"/>
          <w:sz w:val="22"/>
          <w:lang w:val="hy-AM"/>
        </w:rPr>
        <w:t xml:space="preserve"> </w:t>
      </w:r>
      <w:r w:rsidR="005E6593" w:rsidRPr="004F71AE">
        <w:rPr>
          <w:rFonts w:ascii="GHEA Grapalat" w:hAnsi="GHEA Grapalat" w:cs="Sylfaen"/>
          <w:b/>
          <w:color w:val="auto"/>
          <w:sz w:val="22"/>
          <w:lang w:val="hy-AM"/>
        </w:rPr>
        <w:t>աշխատանքներ</w:t>
      </w:r>
      <w:r w:rsidRPr="004F71AE">
        <w:rPr>
          <w:rFonts w:ascii="GHEA Grapalat" w:hAnsi="GHEA Grapalat" w:cs="Sylfaen"/>
          <w:b/>
          <w:color w:val="auto"/>
          <w:sz w:val="22"/>
          <w:lang w:val="hy-AM"/>
        </w:rPr>
        <w:t>ի</w:t>
      </w:r>
      <w:r w:rsidRPr="004F71AE">
        <w:rPr>
          <w:rFonts w:ascii="GHEA Grapalat" w:hAnsi="GHEA Grapalat" w:cs="Sylfaen"/>
          <w:color w:val="auto"/>
          <w:sz w:val="22"/>
        </w:rPr>
        <w:t xml:space="preserve"> </w:t>
      </w:r>
      <w:proofErr w:type="spellStart"/>
      <w:r w:rsidRPr="004F71AE">
        <w:rPr>
          <w:rFonts w:ascii="GHEA Grapalat" w:hAnsi="GHEA Grapalat" w:cs="Sylfaen"/>
          <w:color w:val="auto"/>
          <w:sz w:val="22"/>
        </w:rPr>
        <w:t>ձեռքբերումը</w:t>
      </w:r>
      <w:proofErr w:type="spellEnd"/>
      <w:r w:rsidRPr="004F71AE">
        <w:rPr>
          <w:rFonts w:ascii="GHEA Grapalat" w:hAnsi="GHEA Grapalat"/>
          <w:color w:val="auto"/>
          <w:sz w:val="22"/>
        </w:rPr>
        <w:t xml:space="preserve"> (</w:t>
      </w:r>
      <w:proofErr w:type="spellStart"/>
      <w:r w:rsidRPr="004F71AE">
        <w:rPr>
          <w:rFonts w:ascii="GHEA Grapalat" w:hAnsi="GHEA Grapalat"/>
          <w:color w:val="auto"/>
          <w:sz w:val="22"/>
        </w:rPr>
        <w:t>այսուհետ</w:t>
      </w:r>
      <w:proofErr w:type="spellEnd"/>
      <w:r w:rsidRPr="004F71AE">
        <w:rPr>
          <w:rFonts w:ascii="GHEA Grapalat" w:hAnsi="GHEA Grapalat"/>
          <w:color w:val="auto"/>
          <w:sz w:val="22"/>
        </w:rPr>
        <w:t xml:space="preserve">` </w:t>
      </w:r>
      <w:proofErr w:type="spellStart"/>
      <w:r w:rsidRPr="004F71AE">
        <w:rPr>
          <w:rFonts w:ascii="GHEA Grapalat" w:hAnsi="GHEA Grapalat"/>
          <w:color w:val="auto"/>
          <w:sz w:val="22"/>
        </w:rPr>
        <w:t>նաև</w:t>
      </w:r>
      <w:proofErr w:type="spellEnd"/>
      <w:r w:rsidRPr="004F71AE">
        <w:rPr>
          <w:rFonts w:ascii="GHEA Grapalat" w:hAnsi="GHEA Grapalat"/>
          <w:color w:val="auto"/>
          <w:sz w:val="22"/>
        </w:rPr>
        <w:t xml:space="preserve"> </w:t>
      </w:r>
      <w:proofErr w:type="spellStart"/>
      <w:r w:rsidRPr="004F71AE">
        <w:rPr>
          <w:rFonts w:ascii="GHEA Grapalat" w:hAnsi="GHEA Grapalat"/>
          <w:color w:val="auto"/>
          <w:sz w:val="22"/>
        </w:rPr>
        <w:t>աշխատանք</w:t>
      </w:r>
      <w:proofErr w:type="spellEnd"/>
      <w:r w:rsidRPr="004F71AE">
        <w:rPr>
          <w:rFonts w:ascii="GHEA Grapalat" w:hAnsi="GHEA Grapalat"/>
          <w:color w:val="auto"/>
          <w:sz w:val="22"/>
        </w:rPr>
        <w:t>)</w:t>
      </w:r>
      <w:r w:rsidRPr="004F71AE">
        <w:rPr>
          <w:rFonts w:ascii="GHEA Grapalat" w:hAnsi="GHEA Grapalat"/>
          <w:color w:val="auto"/>
          <w:sz w:val="22"/>
          <w:lang w:val="af-ZA"/>
        </w:rPr>
        <w:t xml:space="preserve">, </w:t>
      </w:r>
      <w:proofErr w:type="spellStart"/>
      <w:r w:rsidRPr="004F71AE">
        <w:rPr>
          <w:rFonts w:ascii="GHEA Grapalat" w:hAnsi="GHEA Grapalat"/>
          <w:color w:val="auto"/>
          <w:sz w:val="22"/>
        </w:rPr>
        <w:t>որոնք</w:t>
      </w:r>
      <w:proofErr w:type="spellEnd"/>
      <w:r w:rsidR="005D0B03" w:rsidRPr="004F71AE">
        <w:rPr>
          <w:rFonts w:ascii="GHEA Grapalat" w:hAnsi="GHEA Grapalat"/>
          <w:color w:val="auto"/>
          <w:sz w:val="22"/>
        </w:rPr>
        <w:t xml:space="preserve"> </w:t>
      </w:r>
      <w:proofErr w:type="spellStart"/>
      <w:r w:rsidRPr="004F71AE">
        <w:rPr>
          <w:rFonts w:ascii="GHEA Grapalat" w:hAnsi="GHEA Grapalat"/>
          <w:color w:val="auto"/>
          <w:sz w:val="22"/>
        </w:rPr>
        <w:t>խմբավորված</w:t>
      </w:r>
      <w:proofErr w:type="spellEnd"/>
      <w:r w:rsidR="0053011D" w:rsidRPr="004F71AE">
        <w:rPr>
          <w:rFonts w:ascii="GHEA Grapalat" w:hAnsi="GHEA Grapalat"/>
          <w:color w:val="auto"/>
          <w:sz w:val="22"/>
        </w:rPr>
        <w:t xml:space="preserve"> </w:t>
      </w:r>
      <w:proofErr w:type="spellStart"/>
      <w:proofErr w:type="gramStart"/>
      <w:r w:rsidRPr="004F71AE">
        <w:rPr>
          <w:rFonts w:ascii="GHEA Grapalat" w:hAnsi="GHEA Grapalat"/>
          <w:color w:val="auto"/>
          <w:sz w:val="22"/>
        </w:rPr>
        <w:t>են</w:t>
      </w:r>
      <w:proofErr w:type="spellEnd"/>
      <w:r w:rsidRPr="004F71AE">
        <w:rPr>
          <w:rFonts w:ascii="GHEA Grapalat" w:hAnsi="GHEA Grapalat"/>
          <w:color w:val="auto"/>
          <w:sz w:val="22"/>
          <w:lang w:val="af-ZA"/>
        </w:rPr>
        <w:t xml:space="preserve"> </w:t>
      </w:r>
      <w:r w:rsidR="005645E5" w:rsidRPr="004F71AE">
        <w:rPr>
          <w:rFonts w:ascii="GHEA Grapalat" w:hAnsi="GHEA Grapalat"/>
          <w:color w:val="auto"/>
          <w:sz w:val="22"/>
          <w:lang w:val="af-ZA"/>
        </w:rPr>
        <w:t xml:space="preserve"> </w:t>
      </w:r>
      <w:r w:rsidR="006F4582" w:rsidRPr="004F71AE">
        <w:rPr>
          <w:rFonts w:ascii="GHEA Grapalat" w:hAnsi="GHEA Grapalat"/>
          <w:color w:val="FF0000"/>
          <w:sz w:val="22"/>
        </w:rPr>
        <w:t>1</w:t>
      </w:r>
      <w:proofErr w:type="gramEnd"/>
      <w:r w:rsidR="005645E5" w:rsidRPr="004F71AE">
        <w:rPr>
          <w:rFonts w:ascii="GHEA Grapalat" w:hAnsi="GHEA Grapalat"/>
          <w:color w:val="auto"/>
          <w:sz w:val="22"/>
          <w:lang w:val="af-ZA"/>
        </w:rPr>
        <w:t xml:space="preserve"> </w:t>
      </w:r>
      <w:r w:rsidRPr="004F71AE">
        <w:rPr>
          <w:rFonts w:ascii="GHEA Grapalat" w:hAnsi="GHEA Grapalat"/>
          <w:color w:val="auto"/>
          <w:sz w:val="22"/>
          <w:lang w:val="af-ZA"/>
        </w:rPr>
        <w:t>«</w:t>
      </w:r>
      <w:proofErr w:type="spellStart"/>
      <w:r w:rsidR="006F4582" w:rsidRPr="004F71AE">
        <w:rPr>
          <w:rFonts w:ascii="GHEA Grapalat" w:hAnsi="GHEA Grapalat"/>
          <w:b/>
          <w:color w:val="FF0000"/>
          <w:sz w:val="22"/>
        </w:rPr>
        <w:t>մեկ</w:t>
      </w:r>
      <w:proofErr w:type="spellEnd"/>
      <w:r w:rsidRPr="004F71AE">
        <w:rPr>
          <w:rFonts w:ascii="GHEA Grapalat" w:hAnsi="GHEA Grapalat"/>
          <w:color w:val="auto"/>
          <w:sz w:val="22"/>
          <w:lang w:val="af-ZA"/>
        </w:rPr>
        <w:t xml:space="preserve">» </w:t>
      </w:r>
      <w:proofErr w:type="spellStart"/>
      <w:r w:rsidRPr="004F71AE">
        <w:rPr>
          <w:rFonts w:ascii="GHEA Grapalat" w:hAnsi="GHEA Grapalat" w:cs="Sylfaen"/>
          <w:color w:val="auto"/>
          <w:sz w:val="22"/>
        </w:rPr>
        <w:t>չափաբաժիներում</w:t>
      </w:r>
      <w:proofErr w:type="spellEnd"/>
      <w:r w:rsidRPr="004F71AE">
        <w:rPr>
          <w:rFonts w:ascii="GHEA Grapalat" w:hAnsi="GHEA Grapalat" w:cs="Times Armenian"/>
          <w:color w:val="auto"/>
          <w:sz w:val="22"/>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082274" w:rsidRPr="004F71AE" w14:paraId="16D5162E" w14:textId="77777777" w:rsidTr="005D6396">
        <w:tc>
          <w:tcPr>
            <w:tcW w:w="3544" w:type="dxa"/>
            <w:gridSpan w:val="2"/>
            <w:tcBorders>
              <w:top w:val="single" w:sz="4" w:space="0" w:color="auto"/>
              <w:left w:val="single" w:sz="4" w:space="0" w:color="auto"/>
              <w:bottom w:val="single" w:sz="4" w:space="0" w:color="auto"/>
              <w:right w:val="single" w:sz="4" w:space="0" w:color="auto"/>
            </w:tcBorders>
            <w:vAlign w:val="center"/>
          </w:tcPr>
          <w:p w14:paraId="62CF85BC" w14:textId="77777777" w:rsidR="00082274" w:rsidRPr="004F71AE" w:rsidRDefault="00082274" w:rsidP="001C26F0">
            <w:pPr>
              <w:pStyle w:val="25"/>
              <w:spacing w:line="240" w:lineRule="auto"/>
              <w:ind w:firstLine="0"/>
              <w:jc w:val="center"/>
              <w:rPr>
                <w:rFonts w:ascii="GHEA Grapalat" w:hAnsi="GHEA Grapalat"/>
                <w:b/>
                <w:bCs/>
                <w:iCs/>
                <w:sz w:val="14"/>
                <w:szCs w:val="14"/>
              </w:rPr>
            </w:pPr>
            <w:r w:rsidRPr="004F71AE">
              <w:rPr>
                <w:rFonts w:ascii="GHEA Grapalat" w:hAnsi="GHEA Grapalat"/>
                <w:b/>
                <w:bCs/>
                <w:iCs/>
                <w:sz w:val="14"/>
                <w:szCs w:val="14"/>
              </w:rPr>
              <w:t xml:space="preserve">Չափաբաժինների </w:t>
            </w:r>
          </w:p>
        </w:tc>
        <w:tc>
          <w:tcPr>
            <w:tcW w:w="6806" w:type="dxa"/>
            <w:tcBorders>
              <w:top w:val="single" w:sz="4" w:space="0" w:color="auto"/>
              <w:left w:val="single" w:sz="4" w:space="0" w:color="auto"/>
              <w:bottom w:val="single" w:sz="4" w:space="0" w:color="auto"/>
              <w:right w:val="single" w:sz="4" w:space="0" w:color="auto"/>
            </w:tcBorders>
            <w:vAlign w:val="center"/>
          </w:tcPr>
          <w:p w14:paraId="4E4A636C" w14:textId="77777777" w:rsidR="00082274" w:rsidRPr="004F71AE" w:rsidRDefault="00082274" w:rsidP="001C26F0">
            <w:pPr>
              <w:pStyle w:val="25"/>
              <w:spacing w:line="240" w:lineRule="auto"/>
              <w:ind w:firstLine="0"/>
              <w:jc w:val="center"/>
              <w:rPr>
                <w:rFonts w:ascii="GHEA Grapalat" w:hAnsi="GHEA Grapalat"/>
                <w:b/>
                <w:bCs/>
                <w:iCs/>
              </w:rPr>
            </w:pPr>
            <w:r w:rsidRPr="004F71AE">
              <w:rPr>
                <w:rFonts w:ascii="GHEA Grapalat" w:hAnsi="GHEA Grapalat"/>
                <w:b/>
                <w:bCs/>
                <w:iCs/>
              </w:rPr>
              <w:t>Չափաբաժնի անվանումը</w:t>
            </w:r>
          </w:p>
        </w:tc>
      </w:tr>
      <w:tr w:rsidR="00082274" w:rsidRPr="004F71AE" w14:paraId="6E793110" w14:textId="77777777" w:rsidTr="001C26F0">
        <w:trPr>
          <w:trHeight w:val="306"/>
        </w:trPr>
        <w:tc>
          <w:tcPr>
            <w:tcW w:w="1843" w:type="dxa"/>
            <w:vAlign w:val="center"/>
          </w:tcPr>
          <w:p w14:paraId="07C0A46D" w14:textId="77777777"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rPr>
              <w:t>համարները</w:t>
            </w:r>
          </w:p>
        </w:tc>
        <w:tc>
          <w:tcPr>
            <w:tcW w:w="1701" w:type="dxa"/>
            <w:vAlign w:val="center"/>
          </w:tcPr>
          <w:p w14:paraId="0470A88B" w14:textId="77777777"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lang w:val="hy-AM"/>
              </w:rPr>
              <w:t>գնման</w:t>
            </w:r>
            <w:r w:rsidRPr="004F71AE">
              <w:rPr>
                <w:rFonts w:ascii="GHEA Grapalat" w:hAnsi="GHEA Grapalat"/>
                <w:b/>
                <w:bCs/>
                <w:iCs/>
                <w:sz w:val="14"/>
                <w:szCs w:val="14"/>
                <w:lang w:val="en-US"/>
              </w:rPr>
              <w:t xml:space="preserve"> </w:t>
            </w:r>
            <w:r w:rsidRPr="004F71AE">
              <w:rPr>
                <w:rFonts w:ascii="GHEA Grapalat" w:hAnsi="GHEA Grapalat"/>
                <w:b/>
                <w:bCs/>
                <w:iCs/>
                <w:sz w:val="14"/>
                <w:szCs w:val="14"/>
                <w:lang w:val="hy-AM"/>
              </w:rPr>
              <w:t xml:space="preserve"> գինը</w:t>
            </w:r>
          </w:p>
        </w:tc>
        <w:tc>
          <w:tcPr>
            <w:tcW w:w="6806" w:type="dxa"/>
            <w:vAlign w:val="center"/>
          </w:tcPr>
          <w:p w14:paraId="70FE7FC9" w14:textId="77777777" w:rsidR="00082274" w:rsidRPr="004F71AE" w:rsidRDefault="00082274" w:rsidP="001C26F0">
            <w:pPr>
              <w:pStyle w:val="25"/>
              <w:spacing w:line="240" w:lineRule="auto"/>
              <w:ind w:firstLine="0"/>
              <w:jc w:val="center"/>
              <w:rPr>
                <w:rFonts w:ascii="GHEA Grapalat" w:hAnsi="GHEA Grapalat"/>
                <w:b/>
                <w:bCs/>
                <w:iCs/>
              </w:rPr>
            </w:pPr>
          </w:p>
        </w:tc>
      </w:tr>
      <w:tr w:rsidR="00082274" w:rsidRPr="00296EA1" w14:paraId="5D96B12D" w14:textId="77777777" w:rsidTr="001C26F0">
        <w:tc>
          <w:tcPr>
            <w:tcW w:w="1843" w:type="dxa"/>
            <w:vAlign w:val="center"/>
          </w:tcPr>
          <w:p w14:paraId="3A5C1425" w14:textId="77777777" w:rsidR="00082274" w:rsidRPr="004F71AE" w:rsidRDefault="00082274" w:rsidP="001C26F0">
            <w:pPr>
              <w:pStyle w:val="25"/>
              <w:spacing w:line="240" w:lineRule="auto"/>
              <w:ind w:firstLine="0"/>
              <w:jc w:val="center"/>
              <w:rPr>
                <w:rFonts w:ascii="GHEA Grapalat" w:hAnsi="GHEA Grapalat"/>
                <w:sz w:val="16"/>
              </w:rPr>
            </w:pPr>
            <w:r w:rsidRPr="004F71AE">
              <w:rPr>
                <w:rFonts w:ascii="GHEA Grapalat" w:hAnsi="GHEA Grapalat"/>
                <w:sz w:val="16"/>
              </w:rPr>
              <w:t>1</w:t>
            </w:r>
          </w:p>
        </w:tc>
        <w:tc>
          <w:tcPr>
            <w:tcW w:w="1701" w:type="dxa"/>
            <w:vAlign w:val="center"/>
          </w:tcPr>
          <w:p w14:paraId="797DA77B" w14:textId="5A320233" w:rsidR="00082274" w:rsidRPr="004F71AE" w:rsidRDefault="00296EA1" w:rsidP="005702E5">
            <w:pPr>
              <w:jc w:val="center"/>
              <w:rPr>
                <w:rFonts w:ascii="Sylfaen" w:hAnsi="Sylfaen" w:cs="Arial"/>
                <w:b/>
                <w:bCs/>
                <w:sz w:val="18"/>
                <w:szCs w:val="18"/>
                <w:lang w:val="ru-RU"/>
              </w:rPr>
            </w:pPr>
            <w:r>
              <w:rPr>
                <w:rFonts w:ascii="Sylfaen" w:hAnsi="Sylfaen" w:cs="Arial"/>
                <w:b/>
                <w:bCs/>
                <w:color w:val="FF0000"/>
                <w:szCs w:val="18"/>
              </w:rPr>
              <w:t>4.678.061</w:t>
            </w:r>
          </w:p>
        </w:tc>
        <w:tc>
          <w:tcPr>
            <w:tcW w:w="6806" w:type="dxa"/>
            <w:vAlign w:val="center"/>
          </w:tcPr>
          <w:p w14:paraId="648F03EE" w14:textId="45BADE08" w:rsidR="00082274" w:rsidRPr="004F71AE" w:rsidRDefault="00082274" w:rsidP="001C26F0">
            <w:pPr>
              <w:jc w:val="both"/>
              <w:rPr>
                <w:rFonts w:ascii="GHEA Grapalat" w:hAnsi="GHEA Grapalat"/>
                <w:sz w:val="20"/>
                <w:szCs w:val="20"/>
                <w:u w:val="single"/>
                <w:vertAlign w:val="subscript"/>
                <w:lang w:val="af-ZA"/>
              </w:rPr>
            </w:pPr>
            <w:r w:rsidRPr="004F71AE">
              <w:rPr>
                <w:rFonts w:ascii="GHEA Grapalat" w:hAnsi="GHEA Grapalat" w:cs="Sylfaen"/>
                <w:b/>
                <w:sz w:val="22"/>
                <w:lang w:val="hy-AM"/>
              </w:rPr>
              <w:t>ՀՀ</w:t>
            </w:r>
            <w:r w:rsidRPr="004F71AE">
              <w:rPr>
                <w:rFonts w:ascii="GHEA Grapalat" w:hAnsi="GHEA Grapalat" w:cs="Sylfaen"/>
                <w:b/>
                <w:sz w:val="22"/>
                <w:lang w:val="af-ZA"/>
              </w:rPr>
              <w:t xml:space="preserve"> </w:t>
            </w:r>
            <w:r w:rsidRPr="004F71AE">
              <w:rPr>
                <w:rFonts w:ascii="GHEA Grapalat" w:hAnsi="GHEA Grapalat" w:cs="Sylfaen"/>
                <w:b/>
                <w:sz w:val="22"/>
                <w:lang w:val="hy-AM"/>
              </w:rPr>
              <w:t>Արագածոտնի</w:t>
            </w:r>
            <w:r w:rsidRPr="004F71AE">
              <w:rPr>
                <w:rFonts w:ascii="GHEA Grapalat" w:hAnsi="GHEA Grapalat" w:cs="Sylfaen"/>
                <w:b/>
                <w:sz w:val="22"/>
                <w:lang w:val="af-ZA"/>
              </w:rPr>
              <w:t xml:space="preserve"> </w:t>
            </w:r>
            <w:r w:rsidRPr="004F71AE">
              <w:rPr>
                <w:rFonts w:ascii="GHEA Grapalat" w:hAnsi="GHEA Grapalat" w:cs="Sylfaen"/>
                <w:b/>
                <w:sz w:val="22"/>
                <w:lang w:val="hy-AM"/>
              </w:rPr>
              <w:t>մարզի</w:t>
            </w:r>
            <w:r w:rsidRPr="004F71AE">
              <w:rPr>
                <w:rFonts w:ascii="GHEA Grapalat" w:hAnsi="GHEA Grapalat" w:cs="Sylfaen"/>
                <w:b/>
                <w:sz w:val="22"/>
                <w:lang w:val="af-ZA"/>
              </w:rPr>
              <w:t xml:space="preserve"> </w:t>
            </w:r>
            <w:r w:rsidR="00117E14">
              <w:rPr>
                <w:rFonts w:ascii="GHEA Grapalat" w:hAnsi="GHEA Grapalat" w:cs="Sylfaen"/>
                <w:b/>
                <w:sz w:val="22"/>
                <w:lang w:val="hy-AM"/>
              </w:rPr>
              <w:t>Անտառուտի միջնակարգ դպրոց</w:t>
            </w:r>
            <w:r w:rsidRPr="004F71AE">
              <w:rPr>
                <w:rFonts w:ascii="GHEA Grapalat" w:hAnsi="GHEA Grapalat" w:cs="Sylfaen"/>
                <w:b/>
                <w:sz w:val="22"/>
                <w:lang w:val="af-ZA"/>
              </w:rPr>
              <w:t xml:space="preserve"> </w:t>
            </w:r>
            <w:r w:rsidRPr="004F71AE">
              <w:rPr>
                <w:rFonts w:ascii="GHEA Grapalat" w:hAnsi="GHEA Grapalat" w:cs="Sylfaen"/>
                <w:b/>
                <w:sz w:val="22"/>
                <w:lang w:val="hy-AM"/>
              </w:rPr>
              <w:t>ՊՈԱԿի</w:t>
            </w:r>
            <w:r w:rsidRPr="004F71AE">
              <w:rPr>
                <w:rFonts w:ascii="GHEA Grapalat" w:hAnsi="GHEA Grapalat" w:cs="Sylfaen"/>
                <w:b/>
                <w:sz w:val="22"/>
                <w:lang w:val="af-ZA"/>
              </w:rPr>
              <w:t xml:space="preserve"> </w:t>
            </w:r>
            <w:r w:rsidR="00296EA1">
              <w:rPr>
                <w:rFonts w:ascii="GHEA Grapalat" w:hAnsi="GHEA Grapalat" w:cs="Sylfaen"/>
                <w:b/>
                <w:sz w:val="22"/>
                <w:lang w:val="af-ZA"/>
              </w:rPr>
              <w:t>Միջանցքների պատուհանների փոխարինման</w:t>
            </w:r>
            <w:r w:rsidRPr="004F71AE">
              <w:rPr>
                <w:rFonts w:ascii="GHEA Grapalat" w:hAnsi="GHEA Grapalat" w:cs="Sylfaen"/>
                <w:b/>
                <w:sz w:val="22"/>
                <w:lang w:val="hy-AM"/>
              </w:rPr>
              <w:t xml:space="preserve"> աշխատանքներ</w:t>
            </w:r>
          </w:p>
        </w:tc>
      </w:tr>
    </w:tbl>
    <w:p w14:paraId="791804E1" w14:textId="77777777" w:rsidR="00B80C21" w:rsidRPr="004F71AE" w:rsidRDefault="00B80C21" w:rsidP="00B80C21">
      <w:pPr>
        <w:ind w:firstLine="567"/>
        <w:rPr>
          <w:rFonts w:ascii="GHEA Grapalat" w:hAnsi="GHEA Grapalat" w:cs="Sylfaen"/>
          <w:sz w:val="20"/>
          <w:lang w:val="af-ZA"/>
        </w:rPr>
      </w:pPr>
    </w:p>
    <w:p w14:paraId="6AEDF4C6" w14:textId="77777777" w:rsidR="00371B3E" w:rsidRDefault="00371B3E" w:rsidP="00371B3E">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proofErr w:type="gramStart"/>
      <w:r>
        <w:rPr>
          <w:rFonts w:ascii="GHEA Grapalat" w:hAnsi="GHEA Grapalat" w:cs="Sylfaen"/>
          <w:b/>
          <w:sz w:val="20"/>
        </w:rPr>
        <w:t>ՉԱՓԱՆԻՇՆԵՐԸ</w:t>
      </w:r>
      <w:r>
        <w:rPr>
          <w:rFonts w:ascii="GHEA Grapalat" w:hAnsi="GHEA Grapalat"/>
          <w:b/>
          <w:sz w:val="20"/>
          <w:lang w:val="es-ES"/>
        </w:rPr>
        <w:t xml:space="preserve">  ԵՎ</w:t>
      </w:r>
      <w:proofErr w:type="gramEnd"/>
      <w:r>
        <w:rPr>
          <w:rFonts w:ascii="GHEA Grapalat" w:hAnsi="GHEA Grapalat"/>
          <w:b/>
          <w:sz w:val="20"/>
          <w:lang w:val="es-ES"/>
        </w:rPr>
        <w:t xml:space="preserve">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45D44006" w14:textId="77777777" w:rsidR="00371B3E" w:rsidRDefault="00371B3E" w:rsidP="00371B3E">
      <w:pPr>
        <w:ind w:firstLine="567"/>
        <w:jc w:val="both"/>
        <w:rPr>
          <w:rFonts w:ascii="GHEA Grapalat" w:hAnsi="GHEA Grapalat"/>
          <w:szCs w:val="22"/>
          <w:lang w:val="es-ES"/>
        </w:rPr>
      </w:pPr>
    </w:p>
    <w:p w14:paraId="7AA8F5D3" w14:textId="77777777" w:rsidR="00371B3E" w:rsidRDefault="00371B3E" w:rsidP="00371B3E">
      <w:pPr>
        <w:ind w:firstLine="567"/>
        <w:jc w:val="both"/>
        <w:rPr>
          <w:rFonts w:ascii="GHEA Grapalat" w:hAnsi="GHEA Grapalat" w:cs="Arial Armenian"/>
          <w:sz w:val="20"/>
          <w:lang w:val="es-ES"/>
        </w:rPr>
      </w:pPr>
      <w:r>
        <w:rPr>
          <w:rFonts w:ascii="GHEA Grapalat" w:hAnsi="GHEA Grapalat" w:cs="Arial Armenian"/>
          <w:sz w:val="20"/>
          <w:lang w:val="es-ES"/>
        </w:rPr>
        <w:t xml:space="preserve">2.1 </w:t>
      </w:r>
      <w:proofErr w:type="spellStart"/>
      <w:r>
        <w:rPr>
          <w:rFonts w:ascii="GHEA Grapalat" w:hAnsi="GHEA Grapalat" w:cs="Sylfaen"/>
          <w:sz w:val="20"/>
          <w:lang w:val="ru-RU"/>
        </w:rPr>
        <w:t>Սույն</w:t>
      </w:r>
      <w:proofErr w:type="spellEnd"/>
      <w:r>
        <w:rPr>
          <w:rFonts w:ascii="GHEA Grapalat" w:hAnsi="GHEA Grapalat" w:cs="Arial Armenian"/>
          <w:sz w:val="20"/>
          <w:lang w:val="es-ES"/>
        </w:rPr>
        <w:t xml:space="preserve">  ընթացակարգին </w:t>
      </w:r>
      <w:proofErr w:type="spellStart"/>
      <w:r>
        <w:rPr>
          <w:rFonts w:ascii="GHEA Grapalat" w:hAnsi="GHEA Grapalat" w:cs="Sylfaen"/>
          <w:sz w:val="20"/>
          <w:lang w:val="ru-RU"/>
        </w:rPr>
        <w:t>մասնակցելու</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իրավունք</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չունեն</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անձինք</w:t>
      </w:r>
      <w:proofErr w:type="spellEnd"/>
      <w:r>
        <w:rPr>
          <w:rFonts w:ascii="GHEA Grapalat" w:hAnsi="GHEA Grapalat" w:cs="Sylfaen"/>
          <w:sz w:val="20"/>
          <w:lang w:val="es-ES"/>
        </w:rPr>
        <w:t>.</w:t>
      </w:r>
    </w:p>
    <w:p w14:paraId="3EEBA314" w14:textId="77777777" w:rsidR="00371B3E" w:rsidRDefault="00371B3E" w:rsidP="00371B3E">
      <w:pPr>
        <w:ind w:firstLine="720"/>
        <w:jc w:val="both"/>
        <w:rPr>
          <w:rFonts w:ascii="GHEA Grapalat" w:hAnsi="GHEA Grapalat"/>
          <w:sz w:val="20"/>
          <w:szCs w:val="20"/>
          <w:lang w:val="es-ES"/>
        </w:rPr>
      </w:pPr>
      <w:r>
        <w:rPr>
          <w:rFonts w:ascii="GHEA Grapalat" w:hAnsi="GHEA Grapalat"/>
          <w:sz w:val="20"/>
          <w:szCs w:val="20"/>
          <w:lang w:val="es-ES"/>
        </w:rPr>
        <w:t xml:space="preserve">1)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ճանաչվել</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սնանկ</w:t>
      </w:r>
      <w:proofErr w:type="spellEnd"/>
      <w:r>
        <w:rPr>
          <w:rFonts w:ascii="GHEA Grapalat" w:hAnsi="GHEA Grapalat"/>
          <w:sz w:val="20"/>
          <w:szCs w:val="20"/>
          <w:lang w:val="es-ES"/>
        </w:rPr>
        <w:t xml:space="preserve">. </w:t>
      </w:r>
    </w:p>
    <w:p w14:paraId="70DC00D1" w14:textId="77777777" w:rsidR="00371B3E" w:rsidRDefault="00371B3E" w:rsidP="00371B3E">
      <w:pPr>
        <w:ind w:firstLine="720"/>
        <w:jc w:val="both"/>
        <w:rPr>
          <w:rFonts w:ascii="GHEA Grapalat" w:hAnsi="GHEA Grapalat"/>
          <w:sz w:val="20"/>
          <w:szCs w:val="20"/>
          <w:lang w:val="es-ES"/>
        </w:rPr>
      </w:pPr>
      <w:r>
        <w:rPr>
          <w:rFonts w:ascii="GHEA Grapalat" w:hAnsi="GHEA Grapalat"/>
          <w:sz w:val="20"/>
          <w:szCs w:val="20"/>
          <w:lang w:val="es-ES"/>
        </w:rPr>
        <w:t xml:space="preserve">3)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ներկայացուցիչը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sz w:val="20"/>
          <w:szCs w:val="20"/>
          <w:lang w:val="es-ES"/>
        </w:rPr>
        <w:t xml:space="preserve"> </w:t>
      </w:r>
      <w:r>
        <w:rPr>
          <w:rFonts w:ascii="GHEA Grapalat" w:hAnsi="GHEA Grapalat"/>
          <w:sz w:val="20"/>
          <w:szCs w:val="20"/>
          <w:lang w:val="hy-AM"/>
        </w:rPr>
        <w:t>հինգ</w:t>
      </w:r>
      <w:proofErr w:type="spellStart"/>
      <w:r>
        <w:rPr>
          <w:rFonts w:ascii="GHEA Grapalat" w:hAnsi="GHEA Grapalat" w:cs="Sylfaen"/>
          <w:sz w:val="20"/>
          <w:szCs w:val="20"/>
        </w:rPr>
        <w:t>տարիների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դատապարտված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եղել</w:t>
      </w:r>
      <w:proofErr w:type="spellEnd"/>
      <w:r>
        <w:rPr>
          <w:rFonts w:ascii="GHEA Grapalat" w:hAnsi="GHEA Grapalat"/>
          <w:sz w:val="20"/>
          <w:szCs w:val="20"/>
          <w:lang w:val="es-ES"/>
        </w:rPr>
        <w:t xml:space="preserve"> </w:t>
      </w:r>
      <w:proofErr w:type="spellStart"/>
      <w:r>
        <w:rPr>
          <w:rFonts w:ascii="GHEA Grapalat" w:hAnsi="GHEA Grapalat"/>
          <w:sz w:val="20"/>
          <w:szCs w:val="20"/>
        </w:rPr>
        <w:t>ահաբեկչության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ֆինանսավորման</w:t>
      </w:r>
      <w:proofErr w:type="spellEnd"/>
      <w:r>
        <w:rPr>
          <w:rFonts w:ascii="GHEA Grapalat" w:hAnsi="GHEA Grapalat"/>
          <w:sz w:val="20"/>
          <w:szCs w:val="20"/>
          <w:lang w:val="es-ES"/>
        </w:rPr>
        <w:t xml:space="preserve">, </w:t>
      </w:r>
      <w:proofErr w:type="spellStart"/>
      <w:r>
        <w:rPr>
          <w:rFonts w:ascii="GHEA Grapalat" w:hAnsi="GHEA Grapalat"/>
          <w:sz w:val="20"/>
          <w:szCs w:val="20"/>
        </w:rPr>
        <w:t>երեխայի</w:t>
      </w:r>
      <w:proofErr w:type="spellEnd"/>
      <w:r>
        <w:rPr>
          <w:rFonts w:ascii="GHEA Grapalat" w:hAnsi="GHEA Grapalat"/>
          <w:sz w:val="20"/>
          <w:szCs w:val="20"/>
          <w:lang w:val="es-ES"/>
        </w:rPr>
        <w:t xml:space="preserve"> </w:t>
      </w:r>
      <w:proofErr w:type="spellStart"/>
      <w:r>
        <w:rPr>
          <w:rFonts w:ascii="GHEA Grapalat" w:hAnsi="GHEA Grapalat"/>
          <w:sz w:val="20"/>
          <w:szCs w:val="20"/>
        </w:rPr>
        <w:t>շահագործման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մարդկային</w:t>
      </w:r>
      <w:proofErr w:type="spellEnd"/>
      <w:r>
        <w:rPr>
          <w:rFonts w:ascii="GHEA Grapalat" w:hAnsi="GHEA Grapalat"/>
          <w:sz w:val="20"/>
          <w:szCs w:val="20"/>
          <w:lang w:val="es-ES"/>
        </w:rPr>
        <w:t xml:space="preserve"> </w:t>
      </w:r>
      <w:proofErr w:type="spellStart"/>
      <w:r>
        <w:rPr>
          <w:rFonts w:ascii="GHEA Grapalat" w:hAnsi="GHEA Grapalat"/>
          <w:sz w:val="20"/>
          <w:szCs w:val="20"/>
        </w:rPr>
        <w:t>թրաֆիքինգ</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ներառող</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հանցավոր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համագործակցություն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ստեղծելու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կաշառք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w:t>
      </w:r>
      <w:proofErr w:type="spellEnd"/>
      <w:r>
        <w:rPr>
          <w:rFonts w:ascii="GHEA Grapalat" w:hAnsi="GHEA Grapalat"/>
          <w:sz w:val="20"/>
          <w:szCs w:val="20"/>
          <w:lang w:val="es-ES"/>
        </w:rPr>
        <w:t xml:space="preserve"> </w:t>
      </w:r>
      <w:proofErr w:type="spellStart"/>
      <w:r>
        <w:rPr>
          <w:rFonts w:ascii="GHEA Grapalat" w:hAnsi="GHEA Grapalat"/>
          <w:sz w:val="20"/>
          <w:szCs w:val="20"/>
        </w:rPr>
        <w:t>տալու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գործունեության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դեմ</w:t>
      </w:r>
      <w:proofErr w:type="spellEnd"/>
      <w:r>
        <w:rPr>
          <w:rFonts w:ascii="GHEA Grapalat" w:hAnsi="GHEA Grapalat"/>
          <w:sz w:val="20"/>
          <w:szCs w:val="20"/>
          <w:lang w:val="es-ES"/>
        </w:rPr>
        <w:t xml:space="preserve"> </w:t>
      </w:r>
      <w:proofErr w:type="spellStart"/>
      <w:r>
        <w:rPr>
          <w:rFonts w:ascii="GHEA Grapalat" w:hAnsi="GHEA Grapalat"/>
          <w:sz w:val="20"/>
          <w:szCs w:val="20"/>
        </w:rPr>
        <w:t>ուղղված</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երբ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դատվածությունը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մարված</w:t>
      </w:r>
      <w:proofErr w:type="spellEnd"/>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431847DD" w14:textId="77777777" w:rsidR="00371B3E" w:rsidRDefault="00371B3E" w:rsidP="00371B3E">
      <w:pPr>
        <w:ind w:firstLine="720"/>
        <w:jc w:val="both"/>
        <w:rPr>
          <w:rFonts w:ascii="GHEA Grapalat" w:hAnsi="GHEA Grapalat"/>
          <w:sz w:val="20"/>
          <w:szCs w:val="20"/>
          <w:lang w:val="es-ES"/>
        </w:rPr>
      </w:pPr>
      <w:r>
        <w:rPr>
          <w:rFonts w:ascii="GHEA Grapalat" w:hAnsi="GHEA Grapalat" w:cs="Sylfaen"/>
          <w:sz w:val="20"/>
          <w:szCs w:val="20"/>
          <w:lang w:val="es-ES"/>
        </w:rPr>
        <w:t xml:space="preserve">4) </w:t>
      </w:r>
      <w:proofErr w:type="spellStart"/>
      <w:r>
        <w:rPr>
          <w:rFonts w:ascii="GHEA Grapalat" w:hAnsi="GHEA Grapalat" w:cs="Sylfaen"/>
          <w:sz w:val="20"/>
          <w:szCs w:val="20"/>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վերաբերյալ</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ոլորտում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հակամրցակցային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գերիշխող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դիրքի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չարաշահման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անբարեխիղճ</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մրցակցության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պատասխանատվություն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վարչական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ակտը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երեք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տարվա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դարձել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անբողոքարկելի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իսկ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բողոքարկված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լինելու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թողնվել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անփոփոխ</w:t>
      </w:r>
      <w:proofErr w:type="spellEnd"/>
      <w:r>
        <w:rPr>
          <w:rFonts w:ascii="Cambria Math" w:hAnsi="Cambria Math" w:cs="Cambria Math"/>
          <w:sz w:val="20"/>
          <w:szCs w:val="20"/>
          <w:lang w:val="es-ES"/>
        </w:rPr>
        <w:t>․</w:t>
      </w:r>
      <w:r>
        <w:rPr>
          <w:rFonts w:ascii="GHEA Grapalat" w:hAnsi="GHEA Grapalat"/>
          <w:sz w:val="20"/>
          <w:szCs w:val="20"/>
          <w:lang w:val="es-ES"/>
        </w:rPr>
        <w:t xml:space="preserve">  </w:t>
      </w:r>
    </w:p>
    <w:p w14:paraId="1589BF88" w14:textId="77777777" w:rsidR="00371B3E" w:rsidRDefault="00371B3E" w:rsidP="00371B3E">
      <w:pPr>
        <w:ind w:firstLine="720"/>
        <w:jc w:val="both"/>
        <w:rPr>
          <w:rFonts w:ascii="GHEA Grapalat" w:hAnsi="GHEA Grapalat"/>
          <w:sz w:val="20"/>
          <w:szCs w:val="20"/>
          <w:lang w:val="es-ES"/>
        </w:rPr>
      </w:pPr>
      <w:r>
        <w:rPr>
          <w:rFonts w:ascii="GHEA Grapalat" w:hAnsi="GHEA Grapalat" w:cs="Sylfaen"/>
          <w:sz w:val="20"/>
          <w:szCs w:val="20"/>
          <w:lang w:val="es-ES"/>
        </w:rPr>
        <w:t xml:space="preserve">5)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Եվրասիական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տնտեսական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միությանն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անդամակցող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երկրների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օրենսդրության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հրապարակված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
    <w:p w14:paraId="60857A81" w14:textId="77777777" w:rsidR="00371B3E" w:rsidRDefault="00371B3E" w:rsidP="00371B3E">
      <w:pPr>
        <w:ind w:firstLine="567"/>
        <w:jc w:val="both"/>
        <w:rPr>
          <w:rFonts w:ascii="GHEA Grapalat" w:hAnsi="GHEA Grapalat"/>
          <w:sz w:val="20"/>
          <w:szCs w:val="20"/>
          <w:lang w:val="es-ES"/>
        </w:rPr>
      </w:pPr>
      <w:r>
        <w:rPr>
          <w:rFonts w:ascii="GHEA Grapalat" w:hAnsi="GHEA Grapalat"/>
          <w:sz w:val="20"/>
          <w:szCs w:val="20"/>
          <w:lang w:val="es-ES"/>
        </w:rPr>
        <w:t xml:space="preserve">   6)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sz w:val="20"/>
          <w:szCs w:val="20"/>
          <w:lang w:val="es-ES"/>
        </w:rPr>
        <w:t>:</w:t>
      </w:r>
    </w:p>
    <w:p w14:paraId="7BB9863E" w14:textId="77777777" w:rsidR="00371B3E" w:rsidRDefault="00371B3E" w:rsidP="00371B3E">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1760017F" w14:textId="77777777" w:rsidR="00371B3E" w:rsidRDefault="00371B3E" w:rsidP="00371B3E">
      <w:pPr>
        <w:shd w:val="clear" w:color="auto" w:fill="FFFFFF"/>
        <w:ind w:firstLine="375"/>
        <w:jc w:val="both"/>
        <w:rPr>
          <w:rFonts w:ascii="GHEA Grapalat" w:hAnsi="GHEA Grapalat" w:cs="Arial"/>
          <w:sz w:val="20"/>
          <w:lang w:val="es-ES"/>
        </w:rPr>
      </w:pPr>
      <w:r>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9261A1C" w14:textId="77777777" w:rsidR="00371B3E" w:rsidRDefault="00371B3E" w:rsidP="00371B3E">
      <w:pPr>
        <w:pStyle w:val="aff5"/>
        <w:numPr>
          <w:ilvl w:val="0"/>
          <w:numId w:val="39"/>
        </w:numPr>
        <w:shd w:val="clear" w:color="auto" w:fill="FFFFFF"/>
        <w:spacing w:before="0" w:beforeAutospacing="0" w:after="0" w:afterAutospacing="0"/>
        <w:ind w:left="0" w:firstLine="720"/>
        <w:jc w:val="both"/>
        <w:rPr>
          <w:rFonts w:ascii="GHEA Grapalat" w:hAnsi="GHEA Grapalat" w:cs="Arial"/>
          <w:sz w:val="20"/>
          <w:lang w:val="es-ES"/>
        </w:rPr>
      </w:pPr>
      <w:r>
        <w:rPr>
          <w:rFonts w:ascii="GHEA Grapalat" w:hAnsi="GHEA Grapalat" w:cs="Arial"/>
          <w:sz w:val="20"/>
          <w:lang w:val="es-E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5C48E1F" w14:textId="77777777" w:rsidR="00371B3E" w:rsidRDefault="00371B3E" w:rsidP="00371B3E">
      <w:pPr>
        <w:pStyle w:val="aff5"/>
        <w:numPr>
          <w:ilvl w:val="0"/>
          <w:numId w:val="39"/>
        </w:numPr>
        <w:shd w:val="clear" w:color="auto" w:fill="FFFFFF"/>
        <w:spacing w:before="0" w:beforeAutospacing="0" w:after="0" w:afterAutospacing="0"/>
        <w:ind w:left="0" w:firstLine="720"/>
        <w:jc w:val="both"/>
        <w:rPr>
          <w:rFonts w:ascii="GHEA Grapalat" w:hAnsi="GHEA Grapalat" w:cs="Arial"/>
          <w:sz w:val="20"/>
          <w:lang w:val="es-ES" w:eastAsia="ru-RU"/>
        </w:rPr>
      </w:pPr>
      <w:r>
        <w:rPr>
          <w:rFonts w:ascii="GHEA Grapalat" w:hAnsi="GHEA Grapalat" w:cs="Arial"/>
          <w:sz w:val="20"/>
          <w:lang w:val="es-ES"/>
        </w:rPr>
        <w:t>որպես ընտրված մասնակից հրաժարվել կամ զրկվել է պայմանագիր կնքելու իրավունքից:</w:t>
      </w:r>
    </w:p>
    <w:p w14:paraId="008D0EF6" w14:textId="77777777" w:rsidR="00371B3E" w:rsidRDefault="00371B3E" w:rsidP="00371B3E">
      <w:pPr>
        <w:ind w:firstLine="567"/>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proofErr w:type="spellStart"/>
      <w:r>
        <w:rPr>
          <w:rFonts w:ascii="GHEA Grapalat" w:hAnsi="GHEA Grapalat" w:cs="Sylfaen"/>
          <w:sz w:val="20"/>
        </w:rPr>
        <w:t>Բացի</w:t>
      </w:r>
      <w:proofErr w:type="spellEnd"/>
      <w:r>
        <w:rPr>
          <w:rFonts w:ascii="GHEA Grapalat" w:hAnsi="GHEA Grapalat" w:cs="Sylfaen"/>
          <w:sz w:val="20"/>
          <w:lang w:val="es-ES"/>
        </w:rPr>
        <w:t xml:space="preserve"> </w:t>
      </w:r>
      <w:proofErr w:type="spellStart"/>
      <w:r>
        <w:rPr>
          <w:rFonts w:ascii="GHEA Grapalat" w:hAnsi="GHEA Grapalat" w:cs="Sylfaen"/>
          <w:sz w:val="20"/>
        </w:rPr>
        <w:t>սույն</w:t>
      </w:r>
      <w:proofErr w:type="spellEnd"/>
      <w:r>
        <w:rPr>
          <w:rFonts w:ascii="GHEA Grapalat" w:hAnsi="GHEA Grapalat" w:cs="Sylfaen"/>
          <w:sz w:val="20"/>
          <w:lang w:val="es-ES"/>
        </w:rPr>
        <w:t xml:space="preserve"> </w:t>
      </w:r>
      <w:proofErr w:type="spellStart"/>
      <w:r>
        <w:rPr>
          <w:rFonts w:ascii="GHEA Grapalat" w:hAnsi="GHEA Grapalat" w:cs="Sylfaen"/>
          <w:sz w:val="20"/>
        </w:rPr>
        <w:t>կետով</w:t>
      </w:r>
      <w:proofErr w:type="spellEnd"/>
      <w:r>
        <w:rPr>
          <w:rFonts w:ascii="GHEA Grapalat" w:hAnsi="GHEA Grapalat" w:cs="Sylfaen"/>
          <w:sz w:val="20"/>
          <w:lang w:val="es-ES"/>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rPr>
        <w:t>հայտարարությունից</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rPr>
        <w:t>համար</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այդ</w:t>
      </w:r>
      <w:proofErr w:type="spellEnd"/>
      <w:r>
        <w:rPr>
          <w:rFonts w:ascii="GHEA Grapalat" w:hAnsi="GHEA Grapalat" w:cs="Sylfaen"/>
          <w:sz w:val="20"/>
          <w:lang w:val="es-ES"/>
        </w:rPr>
        <w:t xml:space="preserve"> </w:t>
      </w:r>
      <w:proofErr w:type="spellStart"/>
      <w:r>
        <w:rPr>
          <w:rFonts w:ascii="GHEA Grapalat" w:hAnsi="GHEA Grapalat" w:cs="Sylfaen"/>
          <w:sz w:val="20"/>
        </w:rPr>
        <w:t>թվում</w:t>
      </w:r>
      <w:proofErr w:type="spellEnd"/>
      <w:r>
        <w:rPr>
          <w:rFonts w:ascii="GHEA Grapalat" w:hAnsi="GHEA Grapalat" w:cs="Sylfaen"/>
          <w:sz w:val="20"/>
          <w:lang w:val="es-ES"/>
        </w:rPr>
        <w:t xml:space="preserve"> </w:t>
      </w:r>
      <w:proofErr w:type="spellStart"/>
      <w:r>
        <w:rPr>
          <w:rFonts w:ascii="GHEA Grapalat" w:hAnsi="GHEA Grapalat" w:cs="Sylfaen"/>
          <w:sz w:val="20"/>
        </w:rPr>
        <w:t>ընտրված</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այլ</w:t>
      </w:r>
      <w:proofErr w:type="spellEnd"/>
      <w:r>
        <w:rPr>
          <w:rFonts w:ascii="GHEA Grapalat" w:hAnsi="GHEA Grapalat" w:cs="Sylfaen"/>
          <w:sz w:val="20"/>
          <w:lang w:val="es-ES"/>
        </w:rPr>
        <w:t xml:space="preserve"> </w:t>
      </w:r>
      <w:proofErr w:type="spellStart"/>
      <w:r>
        <w:rPr>
          <w:rFonts w:ascii="GHEA Grapalat" w:hAnsi="GHEA Grapalat" w:cs="Sylfaen"/>
          <w:sz w:val="20"/>
        </w:rPr>
        <w:t>փաստաթղթեր</w:t>
      </w:r>
      <w:proofErr w:type="spellEnd"/>
      <w:r>
        <w:rPr>
          <w:rFonts w:ascii="GHEA Grapalat" w:hAnsi="GHEA Grapalat" w:cs="Sylfaen"/>
          <w:sz w:val="20"/>
          <w:lang w:val="es-ES"/>
        </w:rPr>
        <w:t xml:space="preserve"> </w:t>
      </w:r>
      <w:proofErr w:type="spellStart"/>
      <w:r>
        <w:rPr>
          <w:rFonts w:ascii="GHEA Grapalat" w:hAnsi="GHEA Grapalat" w:cs="Sylfaen"/>
          <w:sz w:val="20"/>
        </w:rPr>
        <w:t>կամ</w:t>
      </w:r>
      <w:proofErr w:type="spellEnd"/>
      <w:r>
        <w:rPr>
          <w:rFonts w:ascii="GHEA Grapalat" w:hAnsi="GHEA Grapalat" w:cs="Sylfaen"/>
          <w:sz w:val="20"/>
          <w:lang w:val="es-ES"/>
        </w:rPr>
        <w:t xml:space="preserve"> </w:t>
      </w:r>
      <w:proofErr w:type="spellStart"/>
      <w:r>
        <w:rPr>
          <w:rFonts w:ascii="GHEA Grapalat" w:hAnsi="GHEA Grapalat" w:cs="Sylfaen"/>
          <w:sz w:val="20"/>
        </w:rPr>
        <w:t>հիմնավորումներ</w:t>
      </w:r>
      <w:proofErr w:type="spellEnd"/>
      <w:r>
        <w:rPr>
          <w:rFonts w:ascii="GHEA Grapalat" w:hAnsi="GHEA Grapalat" w:cs="Sylfaen"/>
          <w:sz w:val="20"/>
          <w:lang w:val="es-ES"/>
        </w:rPr>
        <w:t xml:space="preserve"> </w:t>
      </w:r>
      <w:proofErr w:type="spellStart"/>
      <w:r>
        <w:rPr>
          <w:rFonts w:ascii="GHEA Grapalat" w:hAnsi="GHEA Grapalat" w:cs="Sylfaen"/>
          <w:sz w:val="20"/>
        </w:rPr>
        <w:t>չեն</w:t>
      </w:r>
      <w:proofErr w:type="spellEnd"/>
      <w:r>
        <w:rPr>
          <w:rFonts w:ascii="GHEA Grapalat" w:hAnsi="GHEA Grapalat" w:cs="Sylfaen"/>
          <w:sz w:val="20"/>
          <w:lang w:val="es-ES"/>
        </w:rPr>
        <w:t xml:space="preserve"> </w:t>
      </w:r>
      <w:proofErr w:type="spellStart"/>
      <w:r>
        <w:rPr>
          <w:rFonts w:ascii="GHEA Grapalat" w:hAnsi="GHEA Grapalat" w:cs="Sylfaen"/>
          <w:sz w:val="20"/>
        </w:rPr>
        <w:t>կարող</w:t>
      </w:r>
      <w:proofErr w:type="spellEnd"/>
      <w:r>
        <w:rPr>
          <w:rFonts w:ascii="GHEA Grapalat" w:hAnsi="GHEA Grapalat" w:cs="Sylfaen"/>
          <w:sz w:val="20"/>
          <w:lang w:val="es-ES"/>
        </w:rPr>
        <w:t xml:space="preserve"> </w:t>
      </w:r>
      <w:proofErr w:type="spellStart"/>
      <w:r>
        <w:rPr>
          <w:rFonts w:ascii="GHEA Grapalat" w:hAnsi="GHEA Grapalat" w:cs="Sylfaen"/>
          <w:sz w:val="20"/>
        </w:rPr>
        <w:t>պահանջվել</w:t>
      </w:r>
      <w:proofErr w:type="spellEnd"/>
      <w:r>
        <w:rPr>
          <w:rFonts w:ascii="GHEA Grapalat" w:hAnsi="GHEA Grapalat" w:cs="Sylfaen"/>
          <w:sz w:val="20"/>
          <w:lang w:val="es-ES"/>
        </w:rPr>
        <w:t>:</w:t>
      </w:r>
      <w:r>
        <w:rPr>
          <w:rFonts w:ascii="GHEA Grapalat" w:hAnsi="GHEA Grapalat" w:cs="Tahoma"/>
          <w:sz w:val="20"/>
          <w:lang w:val="hy-AM"/>
        </w:rPr>
        <w:t xml:space="preserve"> </w:t>
      </w:r>
      <w:proofErr w:type="spellStart"/>
      <w:r>
        <w:rPr>
          <w:rFonts w:ascii="GHEA Grapalat" w:hAnsi="GHEA Grapalat" w:cs="Tahoma"/>
          <w:sz w:val="20"/>
        </w:rPr>
        <w:t>Մասնակցի</w:t>
      </w:r>
      <w:proofErr w:type="spellEnd"/>
      <w:r>
        <w:rPr>
          <w:rFonts w:ascii="GHEA Grapalat" w:hAnsi="GHEA Grapalat" w:cs="Tahoma"/>
          <w:sz w:val="20"/>
          <w:lang w:val="es-ES"/>
        </w:rPr>
        <w:t xml:space="preserve"> </w:t>
      </w:r>
      <w:proofErr w:type="spellStart"/>
      <w:r>
        <w:rPr>
          <w:rFonts w:ascii="GHEA Grapalat" w:hAnsi="GHEA Grapalat" w:cs="Tahoma"/>
          <w:sz w:val="20"/>
        </w:rPr>
        <w:t>հայտարարության</w:t>
      </w:r>
      <w:proofErr w:type="spellEnd"/>
      <w:r>
        <w:rPr>
          <w:rFonts w:ascii="GHEA Grapalat" w:hAnsi="GHEA Grapalat" w:cs="Tahoma"/>
          <w:sz w:val="20"/>
          <w:lang w:val="es-ES"/>
        </w:rPr>
        <w:t xml:space="preserve"> </w:t>
      </w:r>
      <w:proofErr w:type="spellStart"/>
      <w:r>
        <w:rPr>
          <w:rFonts w:ascii="GHEA Grapalat" w:hAnsi="GHEA Grapalat" w:cs="Tahoma"/>
          <w:sz w:val="20"/>
        </w:rPr>
        <w:t>իսկությունը</w:t>
      </w:r>
      <w:proofErr w:type="spellEnd"/>
      <w:r>
        <w:rPr>
          <w:rFonts w:ascii="GHEA Grapalat" w:hAnsi="GHEA Grapalat" w:cs="Tahoma"/>
          <w:sz w:val="20"/>
          <w:lang w:val="es-ES"/>
        </w:rPr>
        <w:t xml:space="preserve"> </w:t>
      </w:r>
      <w:proofErr w:type="spellStart"/>
      <w:r>
        <w:rPr>
          <w:rFonts w:ascii="GHEA Grapalat" w:hAnsi="GHEA Grapalat" w:cs="Tahoma"/>
          <w:sz w:val="20"/>
        </w:rPr>
        <w:t>գնահատող</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հանձնաժողովը</w:t>
      </w:r>
      <w:proofErr w:type="spellEnd"/>
      <w:r>
        <w:rPr>
          <w:rFonts w:ascii="GHEA Grapalat" w:hAnsi="GHEA Grapalat" w:cs="Tahoma"/>
          <w:sz w:val="20"/>
          <w:lang w:val="es-ES"/>
        </w:rPr>
        <w:t xml:space="preserve"> (</w:t>
      </w:r>
      <w:proofErr w:type="spellStart"/>
      <w:r>
        <w:rPr>
          <w:rFonts w:ascii="GHEA Grapalat" w:hAnsi="GHEA Grapalat" w:cs="Tahoma"/>
          <w:sz w:val="20"/>
        </w:rPr>
        <w:t>այսուհետ</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w:t>
      </w:r>
      <w:proofErr w:type="spellEnd"/>
      <w:r>
        <w:rPr>
          <w:rFonts w:ascii="GHEA Grapalat" w:hAnsi="GHEA Grapalat" w:cs="Tahoma"/>
          <w:sz w:val="20"/>
          <w:lang w:val="es-ES"/>
        </w:rPr>
        <w:t xml:space="preserve">) </w:t>
      </w:r>
      <w:proofErr w:type="spellStart"/>
      <w:r>
        <w:rPr>
          <w:rFonts w:ascii="GHEA Grapalat" w:hAnsi="GHEA Grapalat" w:cs="Tahoma"/>
          <w:sz w:val="20"/>
        </w:rPr>
        <w:t>գնահատում</w:t>
      </w:r>
      <w:proofErr w:type="spellEnd"/>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proofErr w:type="spellStart"/>
      <w:r>
        <w:rPr>
          <w:rFonts w:ascii="GHEA Grapalat" w:hAnsi="GHEA Grapalat" w:cs="Tahoma"/>
          <w:sz w:val="20"/>
        </w:rPr>
        <w:t>սույն</w:t>
      </w:r>
      <w:proofErr w:type="spellEnd"/>
      <w:r>
        <w:rPr>
          <w:rFonts w:ascii="GHEA Grapalat" w:hAnsi="GHEA Grapalat" w:cs="Tahoma"/>
          <w:sz w:val="20"/>
          <w:lang w:val="es-ES"/>
        </w:rPr>
        <w:t xml:space="preserve"> </w:t>
      </w:r>
      <w:proofErr w:type="spellStart"/>
      <w:r>
        <w:rPr>
          <w:rFonts w:ascii="GHEA Grapalat" w:hAnsi="GHEA Grapalat" w:cs="Tahoma"/>
          <w:sz w:val="20"/>
        </w:rPr>
        <w:t>հրավերով</w:t>
      </w:r>
      <w:proofErr w:type="spellEnd"/>
      <w:r>
        <w:rPr>
          <w:rFonts w:ascii="GHEA Grapalat" w:hAnsi="GHEA Grapalat" w:cs="Tahoma"/>
          <w:sz w:val="20"/>
          <w:lang w:val="es-ES"/>
        </w:rPr>
        <w:t xml:space="preserve"> </w:t>
      </w:r>
      <w:proofErr w:type="spellStart"/>
      <w:r>
        <w:rPr>
          <w:rFonts w:ascii="GHEA Grapalat" w:hAnsi="GHEA Grapalat" w:cs="Tahoma"/>
          <w:sz w:val="20"/>
        </w:rPr>
        <w:t>սահմանված</w:t>
      </w:r>
      <w:proofErr w:type="spellEnd"/>
      <w:r>
        <w:rPr>
          <w:rFonts w:ascii="GHEA Grapalat" w:hAnsi="GHEA Grapalat" w:cs="Tahoma"/>
          <w:sz w:val="20"/>
          <w:lang w:val="es-ES"/>
        </w:rPr>
        <w:t xml:space="preserve"> </w:t>
      </w:r>
      <w:proofErr w:type="spellStart"/>
      <w:r>
        <w:rPr>
          <w:rFonts w:ascii="GHEA Grapalat" w:hAnsi="GHEA Grapalat" w:cs="Tahoma"/>
          <w:sz w:val="20"/>
        </w:rPr>
        <w:t>պայմաններով</w:t>
      </w:r>
      <w:proofErr w:type="spellEnd"/>
      <w:r>
        <w:rPr>
          <w:rFonts w:ascii="GHEA Grapalat" w:hAnsi="GHEA Grapalat" w:cs="Tahoma"/>
          <w:sz w:val="20"/>
          <w:lang w:val="es-ES"/>
        </w:rPr>
        <w:t>:</w:t>
      </w:r>
    </w:p>
    <w:p w14:paraId="3E83A2B9" w14:textId="77777777" w:rsidR="00371B3E" w:rsidRDefault="00371B3E" w:rsidP="00371B3E">
      <w:pPr>
        <w:ind w:firstLine="720"/>
        <w:jc w:val="both"/>
        <w:rPr>
          <w:rFonts w:ascii="GHEA Grapalat" w:hAnsi="GHEA Grapalat"/>
          <w:color w:val="000000"/>
          <w:lang w:val="es-ES"/>
        </w:rPr>
      </w:pPr>
      <w:r>
        <w:rPr>
          <w:rFonts w:ascii="GHEA Grapalat" w:hAnsi="GHEA Grapalat" w:cs="Tahoma"/>
          <w:sz w:val="20"/>
          <w:szCs w:val="20"/>
          <w:lang w:val="es-ES"/>
        </w:rPr>
        <w:t xml:space="preserve">2.3 </w:t>
      </w:r>
      <w:proofErr w:type="spellStart"/>
      <w:r>
        <w:rPr>
          <w:rFonts w:ascii="GHEA Grapalat" w:hAnsi="GHEA Grapalat" w:cs="Sylfaen"/>
          <w:sz w:val="20"/>
          <w:szCs w:val="20"/>
        </w:rPr>
        <w:t>Մասնակիցի</w:t>
      </w:r>
      <w:proofErr w:type="spellEnd"/>
      <w:r>
        <w:rPr>
          <w:rFonts w:ascii="GHEA Grapalat" w:hAnsi="GHEA Grapalat" w:cs="Sylfaen"/>
          <w:sz w:val="20"/>
          <w:szCs w:val="20"/>
        </w:rPr>
        <w:t>՝</w:t>
      </w:r>
      <w:r>
        <w:rPr>
          <w:rFonts w:ascii="GHEA Grapalat" w:hAnsi="GHEA Grapalat" w:cs="Sylfaen"/>
          <w:sz w:val="20"/>
          <w:szCs w:val="20"/>
          <w:lang w:val="es-ES"/>
        </w:rPr>
        <w:t xml:space="preserve"> </w:t>
      </w:r>
      <w:r>
        <w:rPr>
          <w:rFonts w:ascii="GHEA Grapalat" w:hAnsi="GHEA Grapalat" w:cs="Sylfaen"/>
          <w:sz w:val="20"/>
          <w:szCs w:val="20"/>
          <w:lang w:val="hy-AM"/>
        </w:rPr>
        <w:t>Օ</w:t>
      </w:r>
      <w:proofErr w:type="spellStart"/>
      <w:r>
        <w:rPr>
          <w:rFonts w:ascii="GHEA Grapalat" w:hAnsi="GHEA Grapalat" w:cs="Sylfaen"/>
          <w:sz w:val="20"/>
          <w:szCs w:val="20"/>
        </w:rPr>
        <w:t>րենքի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հոդվածի</w:t>
      </w:r>
      <w:proofErr w:type="spellEnd"/>
      <w:r>
        <w:rPr>
          <w:rFonts w:ascii="GHEA Grapalat" w:hAnsi="GHEA Grapalat" w:cs="Sylfaen"/>
          <w:sz w:val="20"/>
          <w:szCs w:val="20"/>
          <w:lang w:val="es-ES"/>
        </w:rPr>
        <w:t xml:space="preserve"> 1-</w:t>
      </w:r>
      <w:proofErr w:type="spellStart"/>
      <w:r>
        <w:rPr>
          <w:rFonts w:ascii="GHEA Grapalat" w:hAnsi="GHEA Grapalat" w:cs="Sylfaen"/>
          <w:sz w:val="20"/>
          <w:szCs w:val="20"/>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նախատեսված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ներառվելը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գտնվելու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ժամանակահատվածում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ինքնաբերաբար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հանգեցնում</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վերջինիս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փոխկապակցված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իրավունքի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սահմանափակման</w:t>
      </w:r>
      <w:proofErr w:type="spellEnd"/>
      <w:r>
        <w:rPr>
          <w:rFonts w:ascii="GHEA Grapalat" w:hAnsi="GHEA Grapalat" w:cs="Sylfaen"/>
          <w:sz w:val="20"/>
          <w:szCs w:val="20"/>
          <w:lang w:val="es-ES"/>
        </w:rPr>
        <w:t>:</w:t>
      </w:r>
      <w:r>
        <w:rPr>
          <w:rFonts w:ascii="GHEA Grapalat" w:hAnsi="GHEA Grapalat"/>
          <w:color w:val="000000"/>
          <w:lang w:val="es-ES"/>
        </w:rPr>
        <w:t xml:space="preserve"> </w:t>
      </w:r>
    </w:p>
    <w:p w14:paraId="5B066541" w14:textId="77777777" w:rsidR="00371B3E" w:rsidRDefault="00371B3E" w:rsidP="00371B3E">
      <w:pPr>
        <w:ind w:firstLine="720"/>
        <w:jc w:val="both"/>
        <w:rPr>
          <w:rFonts w:ascii="GHEA Grapalat" w:hAnsi="GHEA Grapalat"/>
          <w:sz w:val="20"/>
          <w:szCs w:val="20"/>
          <w:lang w:val="es-ES"/>
        </w:rPr>
      </w:pP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փոխկապակցված</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միևնույն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հիմնադրված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ավելի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քան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հիսուն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տոկոս</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միևնույն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պատկանող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բաժնեմաս</w:t>
      </w:r>
      <w:proofErr w:type="spellEnd"/>
      <w:r>
        <w:rPr>
          <w:rFonts w:ascii="GHEA Grapalat" w:hAnsi="GHEA Grapalat"/>
          <w:sz w:val="20"/>
          <w:szCs w:val="20"/>
          <w:lang w:val="es-ES"/>
        </w:rPr>
        <w:t xml:space="preserve"> (</w:t>
      </w:r>
      <w:proofErr w:type="spellStart"/>
      <w:r>
        <w:rPr>
          <w:rFonts w:ascii="GHEA Grapalat" w:hAnsi="GHEA Grapalat"/>
          <w:sz w:val="20"/>
          <w:szCs w:val="20"/>
        </w:rPr>
        <w:t>փայաբաժին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lastRenderedPageBreak/>
        <w:t>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կազմակերպությունների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միաժամանակյա</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ընթացակարգին</w:t>
      </w:r>
      <w:proofErr w:type="spellEnd"/>
      <w:r>
        <w:rPr>
          <w:rFonts w:ascii="GHEA Grapalat" w:hAnsi="GHEA Grapalat"/>
          <w:sz w:val="20"/>
          <w:szCs w:val="20"/>
          <w:lang w:val="hy-AM"/>
        </w:rPr>
        <w:t xml:space="preserve"> </w:t>
      </w:r>
      <w:r>
        <w:rPr>
          <w:rFonts w:ascii="GHEA Grapalat" w:hAnsi="GHEA Grapalat" w:cs="Sylfaen"/>
          <w:sz w:val="20"/>
          <w:szCs w:val="20"/>
          <w:lang w:val="es-ES"/>
        </w:rPr>
        <w:t>(</w:t>
      </w:r>
      <w:proofErr w:type="spellStart"/>
      <w:r>
        <w:rPr>
          <w:rFonts w:ascii="GHEA Grapalat" w:hAnsi="GHEA Grapalat" w:cs="Sylfaen"/>
          <w:sz w:val="20"/>
          <w:szCs w:val="20"/>
        </w:rPr>
        <w:t>միևնույն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չափաբաժնին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պետության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համայնքների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հիմնադրված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կազմակերպությունների</w:t>
      </w:r>
      <w:proofErr w:type="spellEnd"/>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rPr>
        <w:t>համատեղ</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ործունեության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proofErr w:type="spellEnd"/>
      <w:r>
        <w:rPr>
          <w:rFonts w:ascii="GHEA Grapalat" w:hAnsi="GHEA Grapalat" w:cs="Sylfaen"/>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կոնսորցիումով</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ործընթացին</w:t>
      </w:r>
      <w:proofErr w:type="spellEnd"/>
      <w:r>
        <w:rPr>
          <w:rFonts w:ascii="GHEA Grapalat" w:hAnsi="GHEA Grapalat" w:cs="Sylfaen"/>
          <w:sz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cs="Sylfaen"/>
          <w:sz w:val="20"/>
          <w:szCs w:val="20"/>
          <w:lang w:val="es-ES"/>
        </w:rPr>
        <w:t>:</w:t>
      </w:r>
    </w:p>
    <w:p w14:paraId="1F674FF3" w14:textId="77777777" w:rsidR="00371B3E" w:rsidRDefault="00371B3E" w:rsidP="00371B3E">
      <w:pPr>
        <w:pStyle w:val="aff5"/>
        <w:ind w:firstLine="708"/>
        <w:jc w:val="both"/>
        <w:rPr>
          <w:rFonts w:ascii="GHEA Grapalat" w:hAnsi="GHEA Grapalat"/>
          <w:sz w:val="20"/>
          <w:szCs w:val="20"/>
          <w:lang w:val="hy-AM"/>
        </w:rPr>
      </w:pPr>
      <w:proofErr w:type="spellStart"/>
      <w:r>
        <w:rPr>
          <w:rFonts w:ascii="GHEA Grapalat" w:hAnsi="GHEA Grapalat"/>
          <w:sz w:val="20"/>
          <w:szCs w:val="20"/>
        </w:rPr>
        <w:t>Կարգի</w:t>
      </w:r>
      <w:proofErr w:type="spellEnd"/>
      <w:r>
        <w:rPr>
          <w:rFonts w:ascii="GHEA Grapalat" w:hAnsi="GHEA Grapalat"/>
          <w:sz w:val="20"/>
          <w:szCs w:val="20"/>
          <w:lang w:val="es-ES"/>
        </w:rPr>
        <w:t xml:space="preserve"> 119-</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կետի</w:t>
      </w:r>
      <w:proofErr w:type="spellEnd"/>
      <w:r>
        <w:rPr>
          <w:rFonts w:ascii="GHEA Grapalat" w:hAnsi="GHEA Grapalat"/>
          <w:sz w:val="20"/>
          <w:szCs w:val="20"/>
          <w:lang w:val="es-ES"/>
        </w:rPr>
        <w:t xml:space="preserve"> </w:t>
      </w:r>
      <w:r>
        <w:rPr>
          <w:rFonts w:ascii="GHEA Grapalat" w:hAnsi="GHEA Grapalat"/>
          <w:sz w:val="20"/>
          <w:szCs w:val="20"/>
          <w:lang w:val="hy-AM"/>
        </w:rPr>
        <w:t>իմաստով`</w:t>
      </w:r>
    </w:p>
    <w:p w14:paraId="5972CEE1"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477710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5379A2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1121424E"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3F95B0A"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0266B05"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CE4773B"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14:paraId="13BEF92A" w14:textId="77777777" w:rsidR="00371B3E" w:rsidRDefault="00371B3E" w:rsidP="00371B3E">
      <w:pPr>
        <w:pStyle w:val="aff5"/>
        <w:ind w:firstLine="269"/>
        <w:jc w:val="both"/>
        <w:rPr>
          <w:rFonts w:ascii="GHEA Grapalat" w:hAnsi="GHEA Grapalat"/>
          <w:color w:val="000000"/>
          <w:sz w:val="20"/>
          <w:szCs w:val="20"/>
          <w:lang w:val="hy-AM"/>
        </w:rPr>
      </w:pPr>
      <w:r>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06974EF" w14:textId="77777777" w:rsidR="00371B3E" w:rsidRDefault="00371B3E" w:rsidP="00371B3E">
      <w:pPr>
        <w:pStyle w:val="aff5"/>
        <w:ind w:firstLine="269"/>
        <w:jc w:val="both"/>
        <w:rPr>
          <w:rFonts w:ascii="GHEA Grapalat" w:hAnsi="GHEA Grapalat"/>
          <w:color w:val="000000"/>
          <w:sz w:val="20"/>
          <w:szCs w:val="20"/>
          <w:lang w:val="hy-AM"/>
        </w:rPr>
      </w:pPr>
      <w:r>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8B7C2E7" w14:textId="77777777" w:rsidR="00371B3E" w:rsidRDefault="00371B3E" w:rsidP="00371B3E">
      <w:pPr>
        <w:pStyle w:val="aff5"/>
        <w:ind w:firstLine="708"/>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CBCD5BD" w14:textId="77777777" w:rsidR="00371B3E" w:rsidRDefault="00371B3E" w:rsidP="00371B3E">
      <w:pPr>
        <w:pStyle w:val="aff5"/>
        <w:ind w:firstLine="708"/>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3606184" w14:textId="77777777" w:rsidR="00371B3E" w:rsidRDefault="00371B3E" w:rsidP="00371B3E">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երեխաները,թոռները, քրոջ կամ եղբոր ամուսինն ու երեխաները:</w:t>
      </w:r>
    </w:p>
    <w:p w14:paraId="6389E516" w14:textId="77777777" w:rsidR="00371B3E" w:rsidRDefault="00371B3E" w:rsidP="00371B3E">
      <w:pPr>
        <w:ind w:firstLine="567"/>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w:t>
      </w:r>
      <w:r>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3C26588E" w14:textId="77777777" w:rsidR="00371B3E" w:rsidRDefault="00371B3E" w:rsidP="00371B3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ենթակապալի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Ենթակապալի </w:t>
      </w:r>
      <w:proofErr w:type="spellStart"/>
      <w:r>
        <w:rPr>
          <w:rFonts w:ascii="GHEA Grapalat" w:hAnsi="GHEA Grapalat" w:cs="Sylfaen"/>
          <w:sz w:val="20"/>
          <w:szCs w:val="24"/>
          <w:lang w:eastAsia="en-US"/>
        </w:rPr>
        <w:t>պայմանագրի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կողմ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չի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կարող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հանդիսանալ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ընթացակարգին</w:t>
      </w:r>
      <w:proofErr w:type="spellEnd"/>
      <w:r>
        <w:rPr>
          <w:rFonts w:ascii="GHEA Grapalat" w:hAnsi="GHEA Grapalat" w:cs="Sylfaen"/>
          <w:sz w:val="20"/>
          <w:szCs w:val="24"/>
          <w:lang w:val="af-ZA" w:eastAsia="en-US"/>
        </w:rPr>
        <w:t xml:space="preserve"> </w:t>
      </w:r>
      <w:r>
        <w:rPr>
          <w:rFonts w:ascii="GHEA Grapalat" w:hAnsi="GHEA Grapalat" w:cs="Sylfaen"/>
          <w:sz w:val="20"/>
          <w:lang w:val="af-ZA"/>
        </w:rPr>
        <w:t>(</w:t>
      </w:r>
      <w:proofErr w:type="spellStart"/>
      <w:r>
        <w:rPr>
          <w:rFonts w:ascii="GHEA Grapalat" w:hAnsi="GHEA Grapalat" w:cs="Sylfaen"/>
          <w:sz w:val="20"/>
        </w:rPr>
        <w:t>միևնույն</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չափաբաժնին</w:t>
      </w:r>
      <w:proofErr w:type="spellEnd"/>
      <w:r>
        <w:rPr>
          <w:rFonts w:ascii="GHEA Grapalat" w:hAnsi="GHEA Grapalat" w:cs="Sylfaen"/>
          <w:sz w:val="20"/>
          <w:lang w:val="af-ZA"/>
        </w:rPr>
        <w:t xml:space="preserve">) </w:t>
      </w:r>
      <w:proofErr w:type="spellStart"/>
      <w:r>
        <w:rPr>
          <w:rFonts w:ascii="GHEA Grapalat" w:hAnsi="GHEA Grapalat" w:cs="Sylfaen"/>
          <w:sz w:val="20"/>
          <w:szCs w:val="24"/>
          <w:lang w:eastAsia="en-US"/>
        </w:rPr>
        <w:t>մասնակցելու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նպատակով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հայտ</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մասնակիցը</w:t>
      </w:r>
      <w:proofErr w:type="spellEnd"/>
      <w:r>
        <w:rPr>
          <w:rFonts w:ascii="GHEA Grapalat" w:hAnsi="GHEA Grapalat" w:cs="Sylfaen"/>
          <w:sz w:val="20"/>
          <w:szCs w:val="24"/>
          <w:lang w:val="af-ZA" w:eastAsia="en-US"/>
        </w:rPr>
        <w:t xml:space="preserve">: </w:t>
      </w:r>
    </w:p>
    <w:p w14:paraId="26201814" w14:textId="77777777" w:rsidR="00371B3E" w:rsidRDefault="00371B3E" w:rsidP="00371B3E">
      <w:pPr>
        <w:pStyle w:val="aff5"/>
        <w:ind w:firstLine="540"/>
        <w:jc w:val="both"/>
        <w:rPr>
          <w:rFonts w:ascii="GHEA Grapalat" w:hAnsi="GHEA Grapalat" w:cs="Sylfaen"/>
          <w:sz w:val="20"/>
          <w:lang w:val="af-ZA"/>
        </w:rPr>
      </w:pPr>
      <w:r>
        <w:rPr>
          <w:rFonts w:ascii="GHEA Grapalat" w:hAnsi="GHEA Grapalat" w:cs="Sylfaen"/>
          <w:sz w:val="20"/>
          <w:lang w:val="af-ZA"/>
        </w:rPr>
        <w:lastRenderedPageBreak/>
        <w:t xml:space="preserve"> 2</w:t>
      </w:r>
      <w:r>
        <w:rPr>
          <w:rFonts w:ascii="GHEA Grapalat" w:hAnsi="GHEA Grapalat" w:cs="Sylfaen"/>
          <w:sz w:val="20"/>
          <w:lang w:val="hy-AM"/>
        </w:rPr>
        <w:t>.</w:t>
      </w:r>
      <w:r>
        <w:rPr>
          <w:rFonts w:ascii="GHEA Grapalat" w:hAnsi="GHEA Grapalat" w:cs="Sylfaen"/>
          <w:sz w:val="20"/>
          <w:lang w:val="af-ZA"/>
        </w:rPr>
        <w:t xml:space="preserve">6 </w:t>
      </w:r>
      <w:proofErr w:type="spellStart"/>
      <w:r>
        <w:rPr>
          <w:rFonts w:ascii="GHEA Grapalat" w:hAnsi="GHEA Grapalat" w:cs="Sylfaen"/>
          <w:sz w:val="20"/>
          <w:lang w:val="ru-RU"/>
        </w:rPr>
        <w:t>Մասնակիցները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գործունեության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կարգով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կոնսորցիումով</w:t>
      </w:r>
      <w:proofErr w:type="spellEnd"/>
      <w:r>
        <w:rPr>
          <w:rFonts w:ascii="GHEA Grapalat" w:hAnsi="GHEA Grapalat" w:cs="Sylfaen"/>
          <w:sz w:val="20"/>
          <w:lang w:val="af-ZA"/>
        </w:rPr>
        <w:t>)</w:t>
      </w:r>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w:t>
      </w:r>
    </w:p>
    <w:p w14:paraId="38487E99" w14:textId="77777777" w:rsidR="00371B3E" w:rsidRDefault="00371B3E" w:rsidP="00371B3E">
      <w:pPr>
        <w:pStyle w:val="aff5"/>
        <w:ind w:firstLine="540"/>
        <w:jc w:val="both"/>
        <w:rPr>
          <w:rFonts w:ascii="GHEA Grapalat" w:hAnsi="GHEA Grapalat" w:cs="Sylfaen"/>
          <w:sz w:val="20"/>
          <w:lang w:val="af-ZA"/>
        </w:rPr>
      </w:pPr>
      <w:r>
        <w:rPr>
          <w:rFonts w:ascii="GHEA Grapalat" w:hAnsi="GHEA Grapalat" w:cs="Sylfaen"/>
          <w:sz w:val="20"/>
          <w:lang w:val="af-ZA"/>
        </w:rPr>
        <w:t xml:space="preserve">1)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գործունեության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որևէ</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ընթացակարգին</w:t>
      </w:r>
      <w:proofErr w:type="spellEnd"/>
      <w:r>
        <w:rPr>
          <w:rFonts w:ascii="GHEA Grapalat" w:hAnsi="GHEA Grapalat" w:cs="Sylfaen"/>
          <w:sz w:val="20"/>
          <w:lang w:val="af-ZA"/>
        </w:rPr>
        <w:t xml:space="preserve"> </w:t>
      </w:r>
      <w:r>
        <w:rPr>
          <w:rFonts w:ascii="GHEA Grapalat" w:hAnsi="GHEA Grapalat" w:cs="Sylfaen"/>
          <w:sz w:val="20"/>
          <w:szCs w:val="20"/>
          <w:lang w:val="af-ZA"/>
        </w:rPr>
        <w:t>(</w:t>
      </w:r>
      <w:proofErr w:type="spellStart"/>
      <w:r>
        <w:rPr>
          <w:rFonts w:ascii="GHEA Grapalat" w:hAnsi="GHEA Grapalat" w:cs="Sylfaen"/>
          <w:sz w:val="20"/>
          <w:szCs w:val="20"/>
        </w:rPr>
        <w:t>միևնույն</w:t>
      </w:r>
      <w:proofErr w:type="spellEnd"/>
      <w:r w:rsidRPr="00371B3E">
        <w:rPr>
          <w:rFonts w:ascii="GHEA Grapalat" w:hAnsi="GHEA Grapalat" w:cs="Sylfaen"/>
          <w:sz w:val="20"/>
          <w:szCs w:val="20"/>
          <w:lang w:val="af-ZA"/>
        </w:rPr>
        <w:t xml:space="preserve"> </w:t>
      </w:r>
      <w:proofErr w:type="spellStart"/>
      <w:r>
        <w:rPr>
          <w:rFonts w:ascii="GHEA Grapalat" w:hAnsi="GHEA Grapalat" w:cs="Sylfaen"/>
          <w:sz w:val="20"/>
          <w:szCs w:val="20"/>
        </w:rPr>
        <w:t>չափաբաժնին</w:t>
      </w:r>
      <w:proofErr w:type="spellEnd"/>
      <w:r>
        <w:rPr>
          <w:rFonts w:ascii="GHEA Grapalat" w:hAnsi="GHEA Grapalat" w:cs="Sylfaen"/>
          <w:sz w:val="20"/>
          <w:szCs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առանձին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պարբերության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չպահպանման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բացման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նիստում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մերժվում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ինչպես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գործունեության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կարգով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այնպես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առանձին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հայտերը</w:t>
      </w:r>
      <w:proofErr w:type="spellEnd"/>
      <w:r>
        <w:rPr>
          <w:rFonts w:ascii="GHEA Grapalat" w:hAnsi="GHEA Grapalat" w:cs="Sylfaen"/>
          <w:sz w:val="20"/>
          <w:lang w:val="af-ZA"/>
        </w:rPr>
        <w:t>.</w:t>
      </w:r>
    </w:p>
    <w:p w14:paraId="502D8A6C" w14:textId="77777777" w:rsidR="00371B3E" w:rsidRDefault="00371B3E" w:rsidP="00371B3E">
      <w:pPr>
        <w:pStyle w:val="aff5"/>
        <w:ind w:firstLine="567"/>
        <w:jc w:val="both"/>
        <w:rPr>
          <w:rFonts w:ascii="GHEA Grapalat" w:hAnsi="GHEA Grapalat" w:cs="Sylfaen"/>
          <w:sz w:val="20"/>
          <w:lang w:val="hy-AM"/>
        </w:rPr>
      </w:pPr>
      <w:r>
        <w:rPr>
          <w:rFonts w:ascii="GHEA Grapalat" w:hAnsi="GHEA Grapalat" w:cs="Sylfaen"/>
          <w:sz w:val="20"/>
          <w:lang w:val="af-ZA"/>
        </w:rPr>
        <w:t>2) Մ</w:t>
      </w:r>
      <w:proofErr w:type="spellStart"/>
      <w:r>
        <w:rPr>
          <w:rFonts w:ascii="GHEA Grapalat" w:hAnsi="GHEA Grapalat" w:cs="Sylfaen"/>
          <w:sz w:val="20"/>
          <w:lang w:val="ru-RU"/>
        </w:rPr>
        <w:t>ասնակիցները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համատեղ</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համապարտ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պատասխանատվություն</w:t>
      </w:r>
      <w:proofErr w:type="spellEnd"/>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lang w:val="af-ZA"/>
        </w:rPr>
        <w:t>Ընդ որում,</w:t>
      </w:r>
      <w:r>
        <w:rPr>
          <w:rFonts w:ascii="GHEA Grapalat" w:hAnsi="GHEA Grapalat" w:cs="Sylfaen"/>
          <w:sz w:val="20"/>
          <w:lang w:val="hy-AM"/>
        </w:rPr>
        <w:t xml:space="preserve"> </w:t>
      </w:r>
      <w:proofErr w:type="spellStart"/>
      <w:r>
        <w:rPr>
          <w:rFonts w:ascii="GHEA Grapalat" w:hAnsi="GHEA Grapalat" w:cs="Sylfaen"/>
          <w:sz w:val="20"/>
          <w:lang w:val="ru-RU"/>
        </w:rPr>
        <w:t>կոնսորցիումի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անդամի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կոնսորցիումից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դուրս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կոնսորցիումի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հետ</w:t>
      </w:r>
      <w:proofErr w:type="spellEnd"/>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միակողմանիորեն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լուծվում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կոնսորցիումի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անդամների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նկատմամբ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կիրառվում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պատասխանատվության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միջոցները</w:t>
      </w:r>
      <w:proofErr w:type="spellEnd"/>
      <w:r>
        <w:rPr>
          <w:rFonts w:ascii="GHEA Grapalat" w:hAnsi="GHEA Grapalat" w:cs="Sylfaen"/>
          <w:sz w:val="20"/>
          <w:lang w:val="hy-AM"/>
        </w:rPr>
        <w:t>:</w:t>
      </w:r>
    </w:p>
    <w:p w14:paraId="7E243F13" w14:textId="77777777" w:rsidR="00371B3E" w:rsidRDefault="00371B3E" w:rsidP="00371B3E">
      <w:pPr>
        <w:ind w:firstLine="567"/>
        <w:jc w:val="both"/>
        <w:rPr>
          <w:rFonts w:ascii="GHEA Grapalat" w:hAnsi="GHEA Grapalat"/>
          <w:b/>
          <w:sz w:val="20"/>
          <w:lang w:val="af-ZA"/>
        </w:rPr>
      </w:pPr>
    </w:p>
    <w:p w14:paraId="4F94C70B" w14:textId="77777777" w:rsidR="00371B3E" w:rsidRDefault="00371B3E" w:rsidP="00371B3E">
      <w:pPr>
        <w:ind w:firstLine="567"/>
        <w:jc w:val="both"/>
        <w:rPr>
          <w:rFonts w:ascii="GHEA Grapalat" w:hAnsi="GHEA Grapalat"/>
          <w:b/>
          <w:sz w:val="20"/>
          <w:lang w:val="af-ZA"/>
        </w:rPr>
      </w:pPr>
    </w:p>
    <w:p w14:paraId="19A4D6AD" w14:textId="77777777" w:rsidR="00371B3E" w:rsidRDefault="00371B3E" w:rsidP="00371B3E">
      <w:pPr>
        <w:ind w:firstLine="567"/>
        <w:jc w:val="both"/>
        <w:rPr>
          <w:rFonts w:ascii="GHEA Grapalat" w:hAnsi="GHEA Grapalat"/>
          <w:b/>
          <w:sz w:val="20"/>
          <w:lang w:val="af-ZA"/>
        </w:rPr>
      </w:pPr>
    </w:p>
    <w:p w14:paraId="63CC70FB" w14:textId="77777777" w:rsidR="00371B3E" w:rsidRDefault="00371B3E" w:rsidP="00371B3E">
      <w:pPr>
        <w:ind w:firstLine="567"/>
        <w:jc w:val="both"/>
        <w:rPr>
          <w:rFonts w:ascii="GHEA Grapalat" w:hAnsi="GHEA Grapalat"/>
          <w:b/>
          <w:sz w:val="20"/>
          <w:lang w:val="af-ZA"/>
        </w:rPr>
      </w:pPr>
    </w:p>
    <w:p w14:paraId="3517279F" w14:textId="77777777" w:rsidR="00371B3E" w:rsidRDefault="00371B3E" w:rsidP="00371B3E">
      <w:pPr>
        <w:ind w:firstLine="567"/>
        <w:jc w:val="both"/>
        <w:rPr>
          <w:rFonts w:ascii="GHEA Grapalat" w:hAnsi="GHEA Grapalat"/>
          <w:b/>
          <w:sz w:val="20"/>
          <w:lang w:val="af-ZA"/>
        </w:rPr>
      </w:pPr>
    </w:p>
    <w:p w14:paraId="5457E1D1" w14:textId="77777777" w:rsidR="00371B3E" w:rsidRDefault="00371B3E" w:rsidP="00371B3E">
      <w:pPr>
        <w:jc w:val="center"/>
        <w:rPr>
          <w:rFonts w:ascii="GHEA Grapalat" w:hAnsi="GHEA Grapalat" w:cs="Arial"/>
          <w:b/>
          <w:sz w:val="20"/>
          <w:lang w:val="af-ZA"/>
        </w:rPr>
      </w:pPr>
      <w:r>
        <w:rPr>
          <w:rFonts w:ascii="GHEA Grapalat" w:hAnsi="GHEA Grapalat"/>
          <w:b/>
          <w:sz w:val="20"/>
          <w:lang w:val="af-ZA"/>
        </w:rPr>
        <w:t xml:space="preserve">3.  </w:t>
      </w:r>
      <w:proofErr w:type="gramStart"/>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proofErr w:type="gramEnd"/>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14:paraId="4A7EEDB6" w14:textId="77777777" w:rsidR="00371B3E" w:rsidRDefault="00371B3E" w:rsidP="00371B3E">
      <w:pPr>
        <w:jc w:val="center"/>
        <w:rPr>
          <w:rFonts w:ascii="GHEA Grapalat" w:hAnsi="GHEA Grapalat"/>
          <w:b/>
          <w:sz w:val="20"/>
          <w:lang w:val="af-ZA"/>
        </w:rPr>
      </w:pPr>
    </w:p>
    <w:p w14:paraId="02723058" w14:textId="77777777" w:rsidR="00371B3E" w:rsidRDefault="00371B3E" w:rsidP="00371B3E">
      <w:pPr>
        <w:ind w:firstLine="567"/>
        <w:jc w:val="both"/>
        <w:rPr>
          <w:rFonts w:ascii="GHEA Grapalat" w:hAnsi="GHEA Grapalat"/>
          <w:sz w:val="20"/>
          <w:lang w:val="af-ZA"/>
        </w:rPr>
      </w:pPr>
      <w:r>
        <w:rPr>
          <w:rFonts w:ascii="GHEA Grapalat" w:hAnsi="GHEA Grapalat"/>
          <w:sz w:val="20"/>
          <w:lang w:val="af-ZA"/>
        </w:rPr>
        <w:t xml:space="preserve">3.1 </w:t>
      </w:r>
      <w:proofErr w:type="spellStart"/>
      <w:r>
        <w:rPr>
          <w:rFonts w:ascii="GHEA Grapalat" w:hAnsi="GHEA Grapalat" w:cs="Sylfaen"/>
          <w:sz w:val="20"/>
        </w:rPr>
        <w:t>Օրենքի</w:t>
      </w:r>
      <w:proofErr w:type="spellEnd"/>
      <w:r>
        <w:rPr>
          <w:rFonts w:ascii="GHEA Grapalat" w:hAnsi="GHEA Grapalat" w:cs="Arial"/>
          <w:sz w:val="20"/>
          <w:lang w:val="af-ZA"/>
        </w:rPr>
        <w:t xml:space="preserve"> 29-</w:t>
      </w:r>
      <w:proofErr w:type="spellStart"/>
      <w:r>
        <w:rPr>
          <w:rFonts w:ascii="GHEA Grapalat" w:hAnsi="GHEA Grapalat" w:cs="Sylfaen"/>
          <w:sz w:val="20"/>
        </w:rPr>
        <w:t>րդ</w:t>
      </w:r>
      <w:proofErr w:type="spellEnd"/>
      <w:r>
        <w:rPr>
          <w:rFonts w:ascii="GHEA Grapalat" w:hAnsi="GHEA Grapalat" w:cs="Arial"/>
          <w:sz w:val="20"/>
          <w:lang w:val="af-ZA"/>
        </w:rPr>
        <w:t xml:space="preserve"> </w:t>
      </w:r>
      <w:proofErr w:type="spellStart"/>
      <w:r>
        <w:rPr>
          <w:rFonts w:ascii="GHEA Grapalat" w:hAnsi="GHEA Grapalat" w:cs="Sylfaen"/>
          <w:sz w:val="20"/>
        </w:rPr>
        <w:t>հոդվածի</w:t>
      </w:r>
      <w:proofErr w:type="spellEnd"/>
      <w:r>
        <w:rPr>
          <w:rFonts w:ascii="GHEA Grapalat" w:hAnsi="GHEA Grapalat" w:cs="Arial"/>
          <w:sz w:val="20"/>
          <w:lang w:val="af-ZA"/>
        </w:rPr>
        <w:t xml:space="preserve"> </w:t>
      </w:r>
      <w:proofErr w:type="spellStart"/>
      <w:r>
        <w:rPr>
          <w:rFonts w:ascii="GHEA Grapalat" w:hAnsi="GHEA Grapalat" w:cs="Sylfaen"/>
          <w:sz w:val="20"/>
        </w:rPr>
        <w:t>համաձայն</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Arial"/>
          <w:sz w:val="20"/>
          <w:lang w:val="af-ZA"/>
        </w:rPr>
        <w:t xml:space="preserve"> </w:t>
      </w:r>
      <w:proofErr w:type="spellStart"/>
      <w:r>
        <w:rPr>
          <w:rFonts w:ascii="GHEA Grapalat" w:hAnsi="GHEA Grapalat" w:cs="Sylfaen"/>
          <w:sz w:val="20"/>
        </w:rPr>
        <w:t>պահանջել</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p>
    <w:p w14:paraId="71B54F8C" w14:textId="77777777" w:rsidR="00371B3E" w:rsidRDefault="00371B3E" w:rsidP="00371B3E">
      <w:pPr>
        <w:autoSpaceDE w:val="0"/>
        <w:autoSpaceDN w:val="0"/>
        <w:adjustRightInd w:val="0"/>
        <w:ind w:firstLine="567"/>
        <w:jc w:val="both"/>
        <w:rPr>
          <w:rFonts w:ascii="GHEA Grapalat" w:hAnsi="GHEA Grapalat"/>
          <w:sz w:val="20"/>
          <w:lang w:val="af-ZA"/>
        </w:rPr>
      </w:pPr>
      <w:proofErr w:type="spellStart"/>
      <w:r>
        <w:rPr>
          <w:rFonts w:ascii="GHEA Grapalat" w:hAnsi="GHEA Grapalat" w:cs="Sylfaen"/>
          <w:sz w:val="20"/>
        </w:rPr>
        <w:t>Մասնակիցն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հայտերի</w:t>
      </w:r>
      <w:proofErr w:type="spellEnd"/>
      <w:r>
        <w:rPr>
          <w:rFonts w:ascii="GHEA Grapalat" w:hAnsi="GHEA Grapalat" w:cs="Arial"/>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Arial"/>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Arial"/>
          <w:sz w:val="20"/>
          <w:lang w:val="af-ZA"/>
        </w:rPr>
        <w:t xml:space="preserve"> </w:t>
      </w:r>
      <w:proofErr w:type="spellStart"/>
      <w:r>
        <w:rPr>
          <w:rFonts w:ascii="GHEA Grapalat" w:hAnsi="GHEA Grapalat" w:cs="Sylfaen"/>
          <w:sz w:val="20"/>
        </w:rPr>
        <w:t>լրանալուց</w:t>
      </w:r>
      <w:proofErr w:type="spellEnd"/>
      <w:r>
        <w:rPr>
          <w:rFonts w:ascii="GHEA Grapalat" w:hAnsi="GHEA Grapalat" w:cs="Arial"/>
          <w:sz w:val="20"/>
          <w:lang w:val="af-ZA"/>
        </w:rPr>
        <w:t xml:space="preserve"> </w:t>
      </w:r>
      <w:proofErr w:type="spellStart"/>
      <w:r>
        <w:rPr>
          <w:rFonts w:ascii="GHEA Grapalat" w:hAnsi="GHEA Grapalat" w:cs="Sylfaen"/>
          <w:sz w:val="20"/>
        </w:rPr>
        <w:t>առնվազն</w:t>
      </w:r>
      <w:proofErr w:type="spellEnd"/>
      <w:r>
        <w:rPr>
          <w:rFonts w:ascii="GHEA Grapalat" w:hAnsi="GHEA Grapalat" w:cs="Arial"/>
          <w:sz w:val="20"/>
          <w:lang w:val="af-ZA"/>
        </w:rPr>
        <w:t xml:space="preserve"> </w:t>
      </w:r>
      <w:proofErr w:type="spellStart"/>
      <w:r>
        <w:rPr>
          <w:rFonts w:ascii="GHEA Grapalat" w:hAnsi="GHEA Grapalat" w:cs="Sylfaen"/>
          <w:sz w:val="20"/>
        </w:rPr>
        <w:t>հինգ</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w:t>
      </w:r>
      <w:proofErr w:type="spellEnd"/>
      <w:r>
        <w:rPr>
          <w:rFonts w:ascii="GHEA Grapalat" w:hAnsi="GHEA Grapalat" w:cs="Sylfaen"/>
          <w:sz w:val="20"/>
          <w:lang w:val="af-ZA"/>
        </w:rPr>
        <w:t xml:space="preserve"> </w:t>
      </w:r>
      <w:proofErr w:type="spellStart"/>
      <w:r>
        <w:rPr>
          <w:rFonts w:ascii="GHEA Grapalat" w:hAnsi="GHEA Grapalat" w:cs="Sylfaen"/>
          <w:sz w:val="20"/>
        </w:rPr>
        <w:t>առաջ</w:t>
      </w:r>
      <w:proofErr w:type="spellEnd"/>
      <w:r>
        <w:rPr>
          <w:rFonts w:ascii="GHEA Grapalat" w:hAnsi="GHEA Grapalat" w:cs="Arial"/>
          <w:sz w:val="20"/>
          <w:lang w:val="af-ZA"/>
        </w:rPr>
        <w:t xml:space="preserve"> գրավոր </w:t>
      </w:r>
      <w:proofErr w:type="spellStart"/>
      <w:r>
        <w:rPr>
          <w:rFonts w:ascii="GHEA Grapalat" w:hAnsi="GHEA Grapalat" w:cs="Sylfaen"/>
          <w:sz w:val="20"/>
        </w:rPr>
        <w:t>հանձնաժողովից</w:t>
      </w:r>
      <w:proofErr w:type="spellEnd"/>
      <w:r>
        <w:rPr>
          <w:rFonts w:ascii="GHEA Grapalat" w:hAnsi="GHEA Grapalat" w:cs="Sylfaen"/>
          <w:sz w:val="20"/>
          <w:lang w:val="af-ZA"/>
        </w:rPr>
        <w:t xml:space="preserve"> </w:t>
      </w:r>
      <w:proofErr w:type="spellStart"/>
      <w:r>
        <w:rPr>
          <w:rFonts w:ascii="GHEA Grapalat" w:hAnsi="GHEA Grapalat" w:cs="Sylfaen"/>
          <w:sz w:val="20"/>
        </w:rPr>
        <w:t>պահանջելու</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r>
        <w:rPr>
          <w:rFonts w:ascii="GHEA Grapalat" w:hAnsi="GHEA Grapalat"/>
          <w:sz w:val="20"/>
          <w:lang w:val="af-ZA"/>
        </w:rPr>
        <w:t xml:space="preserve"> </w:t>
      </w:r>
      <w:proofErr w:type="spellStart"/>
      <w:r>
        <w:rPr>
          <w:rFonts w:ascii="GHEA Grapalat" w:hAnsi="GHEA Grapalat"/>
          <w:sz w:val="20"/>
        </w:rPr>
        <w:t>Հանձնաժողովը</w:t>
      </w:r>
      <w:proofErr w:type="spellEnd"/>
      <w:r>
        <w:rPr>
          <w:rFonts w:ascii="GHEA Grapalat" w:hAnsi="GHEA Grapalat"/>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ասնակցին</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Sylfaen"/>
          <w:sz w:val="20"/>
        </w:rPr>
        <w:t>տրամադրում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ստանալու</w:t>
      </w:r>
      <w:proofErr w:type="spellEnd"/>
      <w:r>
        <w:rPr>
          <w:rFonts w:ascii="GHEA Grapalat" w:hAnsi="GHEA Grapalat" w:cs="Arial"/>
          <w:sz w:val="20"/>
          <w:lang w:val="af-ZA"/>
        </w:rPr>
        <w:t xml:space="preserve"> </w:t>
      </w:r>
      <w:proofErr w:type="spellStart"/>
      <w:r>
        <w:rPr>
          <w:rFonts w:ascii="GHEA Grapalat" w:hAnsi="GHEA Grapalat" w:cs="Sylfaen"/>
          <w:sz w:val="20"/>
        </w:rPr>
        <w:t>օրվան</w:t>
      </w:r>
      <w:proofErr w:type="spellEnd"/>
      <w:r>
        <w:rPr>
          <w:rFonts w:ascii="GHEA Grapalat" w:hAnsi="GHEA Grapalat" w:cs="Arial"/>
          <w:sz w:val="20"/>
          <w:lang w:val="af-ZA"/>
        </w:rPr>
        <w:t xml:space="preserve"> </w:t>
      </w:r>
      <w:proofErr w:type="spellStart"/>
      <w:r>
        <w:rPr>
          <w:rFonts w:ascii="GHEA Grapalat" w:hAnsi="GHEA Grapalat" w:cs="Sylfaen"/>
          <w:sz w:val="20"/>
        </w:rPr>
        <w:t>հաջորդող</w:t>
      </w:r>
      <w:proofErr w:type="spellEnd"/>
      <w:r>
        <w:rPr>
          <w:rFonts w:ascii="GHEA Grapalat" w:hAnsi="GHEA Grapalat" w:cs="Arial"/>
          <w:sz w:val="20"/>
          <w:lang w:val="af-ZA"/>
        </w:rPr>
        <w:t xml:space="preserve"> </w:t>
      </w:r>
      <w:proofErr w:type="spellStart"/>
      <w:r>
        <w:rPr>
          <w:rFonts w:ascii="GHEA Grapalat" w:hAnsi="GHEA Grapalat" w:cs="Sylfaen"/>
          <w:sz w:val="20"/>
        </w:rPr>
        <w:t>երկու</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օրվա</w:t>
      </w:r>
      <w:proofErr w:type="spellEnd"/>
      <w:r>
        <w:rPr>
          <w:rFonts w:ascii="GHEA Grapalat" w:hAnsi="GHEA Grapalat" w:cs="Arial"/>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hy-AM"/>
        </w:rPr>
        <w:t>:</w:t>
      </w:r>
      <w:r>
        <w:rPr>
          <w:rStyle w:val="aff6"/>
          <w:rFonts w:ascii="GHEA Grapalat" w:eastAsiaTheme="majorEastAsia" w:hAnsi="GHEA Grapalat" w:cs="Sylfaen"/>
          <w:sz w:val="20"/>
        </w:rPr>
        <w:footnoteReference w:id="1"/>
      </w:r>
    </w:p>
    <w:p w14:paraId="53B994D0" w14:textId="77777777" w:rsidR="00371B3E" w:rsidRDefault="00371B3E" w:rsidP="00371B3E">
      <w:pPr>
        <w:ind w:firstLine="567"/>
        <w:jc w:val="both"/>
        <w:rPr>
          <w:rFonts w:ascii="GHEA Grapalat" w:hAnsi="GHEA Grapalat"/>
          <w:sz w:val="20"/>
          <w:szCs w:val="20"/>
          <w:lang w:val="af-ZA"/>
        </w:rPr>
      </w:pPr>
      <w:r>
        <w:rPr>
          <w:rFonts w:ascii="GHEA Grapalat" w:hAnsi="GHEA Grapalat"/>
          <w:sz w:val="20"/>
          <w:lang w:val="af-ZA"/>
        </w:rPr>
        <w:t xml:space="preserve">3.2 </w:t>
      </w:r>
      <w:proofErr w:type="spellStart"/>
      <w:r>
        <w:rPr>
          <w:rFonts w:ascii="GHEA Grapalat" w:hAnsi="GHEA Grapalat" w:cs="Sylfaen"/>
          <w:sz w:val="20"/>
        </w:rPr>
        <w:t>Հարցման</w:t>
      </w:r>
      <w:proofErr w:type="spellEnd"/>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Arial"/>
          <w:sz w:val="20"/>
          <w:lang w:val="af-ZA"/>
        </w:rPr>
        <w:t xml:space="preserve"> </w:t>
      </w:r>
      <w:proofErr w:type="spellStart"/>
      <w:r>
        <w:rPr>
          <w:rFonts w:ascii="GHEA Grapalat" w:hAnsi="GHEA Grapalat" w:cs="Sylfaen"/>
          <w:sz w:val="20"/>
        </w:rPr>
        <w:t>բովանդակության</w:t>
      </w:r>
      <w:proofErr w:type="spellEnd"/>
      <w:r>
        <w:rPr>
          <w:rFonts w:ascii="GHEA Grapalat" w:hAnsi="GHEA Grapalat" w:cs="Arial"/>
          <w:sz w:val="20"/>
          <w:lang w:val="af-ZA"/>
        </w:rPr>
        <w:t xml:space="preserve"> </w:t>
      </w:r>
      <w:proofErr w:type="spellStart"/>
      <w:r>
        <w:rPr>
          <w:rFonts w:ascii="GHEA Grapalat" w:hAnsi="GHEA Grapalat" w:cs="Sylfaen"/>
          <w:sz w:val="20"/>
        </w:rPr>
        <w:t>մասին</w:t>
      </w:r>
      <w:proofErr w:type="spellEnd"/>
      <w:r>
        <w:rPr>
          <w:rFonts w:ascii="GHEA Grapalat" w:hAnsi="GHEA Grapalat" w:cs="Arial"/>
          <w:sz w:val="20"/>
          <w:lang w:val="af-ZA"/>
        </w:rPr>
        <w:t xml:space="preserve"> </w:t>
      </w:r>
      <w:proofErr w:type="spellStart"/>
      <w:r>
        <w:rPr>
          <w:rFonts w:ascii="GHEA Grapalat" w:hAnsi="GHEA Grapalat" w:cs="Sylfaen"/>
          <w:sz w:val="20"/>
        </w:rPr>
        <w:t>հայտարարությունը</w:t>
      </w:r>
      <w:proofErr w:type="spellEnd"/>
      <w:r>
        <w:rPr>
          <w:rFonts w:ascii="GHEA Grapalat" w:hAnsi="GHEA Grapalat" w:cs="Arial"/>
          <w:sz w:val="20"/>
          <w:lang w:val="af-ZA"/>
        </w:rPr>
        <w:t xml:space="preserve"> </w:t>
      </w:r>
      <w:proofErr w:type="spellStart"/>
      <w:r>
        <w:rPr>
          <w:rFonts w:ascii="GHEA Grapalat" w:hAnsi="GHEA Grapalat" w:cs="Arial"/>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Arial"/>
          <w:sz w:val="20"/>
        </w:rPr>
        <w:t>տրամադրելու</w:t>
      </w:r>
      <w:proofErr w:type="spellEnd"/>
      <w:r>
        <w:rPr>
          <w:rFonts w:ascii="GHEA Grapalat" w:hAnsi="GHEA Grapalat" w:cs="Arial"/>
          <w:sz w:val="20"/>
          <w:lang w:val="af-ZA"/>
        </w:rPr>
        <w:t xml:space="preserve"> </w:t>
      </w:r>
      <w:proofErr w:type="spellStart"/>
      <w:r>
        <w:rPr>
          <w:rFonts w:ascii="GHEA Grapalat" w:hAnsi="GHEA Grapalat" w:cs="Arial"/>
          <w:sz w:val="20"/>
        </w:rPr>
        <w:t>օրը</w:t>
      </w:r>
      <w:proofErr w:type="spellEnd"/>
      <w:r>
        <w:rPr>
          <w:rFonts w:ascii="GHEA Grapalat" w:hAnsi="GHEA Grapalat" w:cs="Arial"/>
          <w:sz w:val="20"/>
          <w:lang w:val="af-ZA"/>
        </w:rPr>
        <w:t xml:space="preserve"> </w:t>
      </w:r>
      <w:proofErr w:type="spellStart"/>
      <w:r>
        <w:rPr>
          <w:rFonts w:ascii="GHEA Grapalat" w:hAnsi="GHEA Grapalat" w:cs="Sylfaen"/>
          <w:sz w:val="20"/>
        </w:rPr>
        <w:t>հրապարակվում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proofErr w:type="spellStart"/>
      <w:r>
        <w:rPr>
          <w:rFonts w:ascii="GHEA Grapalat" w:hAnsi="GHEA Grapalat" w:cs="Sylfaen"/>
          <w:sz w:val="20"/>
          <w:lang w:val="ru-RU"/>
        </w:rPr>
        <w:t>հասցեով</w:t>
      </w:r>
      <w:proofErr w:type="spellEnd"/>
      <w:r>
        <w:rPr>
          <w:rFonts w:ascii="GHEA Grapalat" w:hAnsi="GHEA Grapalat" w:cs="Sylfaen"/>
          <w:sz w:val="20"/>
          <w:lang w:val="af-ZA"/>
        </w:rPr>
        <w:t xml:space="preserve"> </w:t>
      </w:r>
      <w:proofErr w:type="spellStart"/>
      <w:r>
        <w:rPr>
          <w:rFonts w:ascii="GHEA Grapalat" w:hAnsi="GHEA Grapalat" w:cs="Sylfaen"/>
          <w:sz w:val="20"/>
        </w:rPr>
        <w:t>գործող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տեղեկագր</w:t>
      </w:r>
      <w:proofErr w:type="spellEnd"/>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lang w:val="ru-RU"/>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տեղեկագիր</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բաժնի</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Հրավերների</w:t>
      </w:r>
      <w:proofErr w:type="spellEnd"/>
      <w:r>
        <w:rPr>
          <w:rFonts w:ascii="GHEA Grapalat" w:hAnsi="GHEA Grapalat" w:cs="Sylfaen"/>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ենթաբաբաժնում</w:t>
      </w:r>
      <w:proofErr w:type="spellEnd"/>
      <w:r>
        <w:rPr>
          <w:rFonts w:ascii="GHEA Grapalat" w:hAnsi="GHEA Grapalat" w:cs="Sylfaen"/>
          <w:sz w:val="20"/>
          <w:lang w:val="af-ZA"/>
        </w:rPr>
        <w:t xml:space="preserve">` </w:t>
      </w:r>
      <w:proofErr w:type="spellStart"/>
      <w:r>
        <w:rPr>
          <w:rFonts w:ascii="GHEA Grapalat" w:hAnsi="GHEA Grapalat" w:cs="Sylfaen"/>
          <w:sz w:val="20"/>
        </w:rPr>
        <w:t>առանց</w:t>
      </w:r>
      <w:proofErr w:type="spellEnd"/>
      <w:r>
        <w:rPr>
          <w:rFonts w:ascii="GHEA Grapalat" w:hAnsi="GHEA Grapalat" w:cs="Arial"/>
          <w:sz w:val="20"/>
          <w:lang w:val="af-ZA"/>
        </w:rPr>
        <w:t xml:space="preserve"> </w:t>
      </w:r>
      <w:proofErr w:type="spellStart"/>
      <w:r>
        <w:rPr>
          <w:rFonts w:ascii="GHEA Grapalat" w:hAnsi="GHEA Grapalat" w:cs="Sylfaen"/>
          <w:sz w:val="20"/>
        </w:rPr>
        <w:t>նշելու</w:t>
      </w:r>
      <w:proofErr w:type="spellEnd"/>
      <w:r>
        <w:rPr>
          <w:rFonts w:ascii="GHEA Grapalat" w:hAnsi="GHEA Grapalat" w:cs="Arial"/>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w:t>
      </w:r>
      <w:proofErr w:type="spellEnd"/>
      <w:r>
        <w:rPr>
          <w:rFonts w:ascii="GHEA Grapalat" w:hAnsi="GHEA Grapalat" w:cs="Arial"/>
          <w:sz w:val="20"/>
          <w:lang w:val="af-ZA"/>
        </w:rPr>
        <w:t xml:space="preserve"> </w:t>
      </w:r>
      <w:proofErr w:type="spellStart"/>
      <w:r>
        <w:rPr>
          <w:rFonts w:ascii="GHEA Grapalat" w:hAnsi="GHEA Grapalat" w:cs="Sylfaen"/>
          <w:sz w:val="20"/>
        </w:rPr>
        <w:t>տվյալները</w:t>
      </w:r>
      <w:proofErr w:type="spellEnd"/>
      <w:r>
        <w:rPr>
          <w:rFonts w:ascii="GHEA Grapalat" w:hAnsi="GHEA Grapalat" w:cs="Tahoma"/>
          <w:sz w:val="20"/>
        </w:rPr>
        <w:t>։</w:t>
      </w:r>
      <w:r>
        <w:rPr>
          <w:rFonts w:ascii="GHEA Grapalat" w:hAnsi="GHEA Grapalat" w:cs="Tahoma"/>
          <w:sz w:val="20"/>
          <w:lang w:val="af-ZA"/>
        </w:rPr>
        <w:t xml:space="preserve"> </w:t>
      </w:r>
    </w:p>
    <w:p w14:paraId="118ED026" w14:textId="77777777" w:rsidR="00371B3E" w:rsidRDefault="00371B3E" w:rsidP="00371B3E">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proofErr w:type="spellStart"/>
      <w:r>
        <w:rPr>
          <w:rFonts w:ascii="GHEA Grapalat" w:hAnsi="GHEA Grapalat" w:cs="Sylfaen"/>
          <w:sz w:val="20"/>
          <w:lang w:val="ru-RU"/>
        </w:rPr>
        <w:t>Պարզաբանում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չի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տրամադրվում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եթե</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կատարվել</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Arial Unicode"/>
          <w:sz w:val="20"/>
          <w:lang w:val="af-ZA"/>
        </w:rPr>
        <w:t xml:space="preserve"> </w:t>
      </w:r>
      <w:proofErr w:type="spellStart"/>
      <w:r>
        <w:rPr>
          <w:rFonts w:ascii="GHEA Grapalat" w:hAnsi="GHEA Grapalat" w:cs="Sylfaen"/>
          <w:sz w:val="20"/>
        </w:rPr>
        <w:t>բաժն</w:t>
      </w:r>
      <w:r>
        <w:rPr>
          <w:rFonts w:ascii="GHEA Grapalat" w:hAnsi="GHEA Grapalat" w:cs="Sylfaen"/>
          <w:sz w:val="20"/>
          <w:lang w:val="ru-RU"/>
        </w:rPr>
        <w:t>ով</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ժամկետի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խախտմամբ</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ինչպես</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նաև</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եթե</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դուրս</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Arial Unicode"/>
          <w:sz w:val="20"/>
        </w:rPr>
        <w:t>սույն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բովանդակության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շրջանակից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վերջինիս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առաջարկվելիք</w:t>
      </w:r>
      <w:proofErr w:type="spellEnd"/>
      <w:r>
        <w:rPr>
          <w:rFonts w:ascii="GHEA Grapalat" w:hAnsi="GHEA Grapalat" w:cs="Sylfaen"/>
          <w:sz w:val="20"/>
          <w:lang w:val="af-ZA"/>
        </w:rPr>
        <w:t xml:space="preserve"> սարքերի և սարքավորումների </w:t>
      </w:r>
      <w:proofErr w:type="spellStart"/>
      <w:r>
        <w:rPr>
          <w:rFonts w:ascii="GHEA Grapalat" w:hAnsi="GHEA Grapalat" w:cs="Sylfaen"/>
          <w:sz w:val="20"/>
          <w:lang w:val="ru-RU"/>
        </w:rPr>
        <w:t>տեխնիկական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բնութագրերի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տեխնիկական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բնութագրերին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համարժեքության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w:t>
      </w:r>
      <w:proofErr w:type="spellEnd"/>
      <w:r>
        <w:rPr>
          <w:rFonts w:ascii="GHEA Grapalat" w:hAnsi="GHEA Grapalat" w:cs="Sylfaen"/>
          <w:sz w:val="20"/>
          <w:lang w:val="af-ZA"/>
        </w:rPr>
        <w:softHyphen/>
      </w:r>
      <w:proofErr w:type="spellStart"/>
      <w:r>
        <w:rPr>
          <w:rFonts w:ascii="GHEA Grapalat" w:hAnsi="GHEA Grapalat" w:cs="Sylfaen"/>
          <w:sz w:val="20"/>
          <w:lang w:val="ru-RU"/>
        </w:rPr>
        <w:t>պատասխանությանը</w:t>
      </w:r>
      <w:proofErr w:type="spellEnd"/>
      <w:r>
        <w:rPr>
          <w:rFonts w:ascii="GHEA Grapalat" w:hAnsi="GHEA Grapalat" w:cs="Tahoma"/>
          <w:sz w:val="20"/>
        </w:rPr>
        <w:t>։</w:t>
      </w:r>
      <w:r>
        <w:rPr>
          <w:rFonts w:ascii="GHEA Grapalat" w:hAnsi="GHEA Grapalat" w:cs="Arial Unicode"/>
          <w:sz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գրավոր</w:t>
      </w:r>
      <w:proofErr w:type="spellEnd"/>
      <w:r>
        <w:rPr>
          <w:rFonts w:ascii="GHEA Grapalat" w:hAnsi="GHEA Grapalat"/>
          <w:sz w:val="20"/>
          <w:szCs w:val="20"/>
          <w:lang w:val="af-ZA"/>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պարզաբանում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չտրամադրելու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հիմքերի</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հարցումը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երկու</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օրացուցային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af-ZA"/>
        </w:rPr>
        <w:t>:</w:t>
      </w:r>
    </w:p>
    <w:p w14:paraId="2ED3FA74" w14:textId="77777777" w:rsidR="00371B3E" w:rsidRDefault="00371B3E" w:rsidP="00371B3E">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proofErr w:type="spellStart"/>
      <w:r>
        <w:rPr>
          <w:rFonts w:ascii="GHEA Grapalat" w:hAnsi="GHEA Grapalat" w:cs="Sylfaen"/>
          <w:sz w:val="20"/>
          <w:lang w:val="ru-RU"/>
        </w:rPr>
        <w:t>Հայտերի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ներկայացման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վերջնաժամկետը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լրանալուց</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առնվազն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հինգ</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առաջ</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հրավերում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կատարվել</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փոփոխություններ</w:t>
      </w:r>
      <w:proofErr w:type="spellEnd"/>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proofErr w:type="spellStart"/>
      <w:r>
        <w:rPr>
          <w:rFonts w:ascii="GHEA Grapalat" w:hAnsi="GHEA Grapalat" w:cs="Sylfaen"/>
          <w:sz w:val="20"/>
          <w:lang w:val="ru-RU"/>
        </w:rPr>
        <w:t>ոփոխություն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կատարելու</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երեք</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փոփոխություն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կատարելու</w:t>
      </w:r>
      <w:proofErr w:type="spellEnd"/>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proofErr w:type="spellStart"/>
      <w:r>
        <w:rPr>
          <w:rFonts w:ascii="GHEA Grapalat" w:hAnsi="GHEA Grapalat" w:cs="Sylfaen"/>
          <w:sz w:val="20"/>
          <w:lang w:val="ru-RU"/>
        </w:rPr>
        <w:t>դրանք</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տրամադրելու</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պայմանների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մասին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հայտարարություն</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Sylfaen"/>
          <w:sz w:val="20"/>
          <w:lang w:val="ru-RU"/>
        </w:rPr>
        <w:t>հրապարակվում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տեղեկագրում</w:t>
      </w:r>
      <w:proofErr w:type="spellEnd"/>
      <w:r>
        <w:rPr>
          <w:rFonts w:ascii="GHEA Grapalat" w:hAnsi="GHEA Grapalat" w:cs="Tahoma"/>
          <w:sz w:val="20"/>
        </w:rPr>
        <w:t>։</w:t>
      </w:r>
      <w:r>
        <w:rPr>
          <w:rFonts w:ascii="GHEA Grapalat" w:hAnsi="GHEA Grapalat" w:cs="Arial Unicode"/>
          <w:sz w:val="20"/>
          <w:lang w:val="af-ZA"/>
        </w:rPr>
        <w:t xml:space="preserve"> </w:t>
      </w:r>
    </w:p>
    <w:p w14:paraId="153BF3E8" w14:textId="77777777" w:rsidR="00371B3E" w:rsidRDefault="00371B3E" w:rsidP="00371B3E">
      <w:pPr>
        <w:autoSpaceDE w:val="0"/>
        <w:autoSpaceDN w:val="0"/>
        <w:adjustRightInd w:val="0"/>
        <w:ind w:firstLine="567"/>
        <w:jc w:val="both"/>
        <w:rPr>
          <w:rFonts w:ascii="GHEA Grapalat" w:hAnsi="GHEA Grapalat" w:cs="Sylfaen"/>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w:t>
      </w:r>
      <w:r>
        <w:rPr>
          <w:rFonts w:ascii="GHEA Grapalat" w:hAnsi="GHEA Grapalat" w:cs="Sylfaen"/>
          <w:sz w:val="20"/>
          <w:lang w:val="hy-AM"/>
        </w:rPr>
        <w:lastRenderedPageBreak/>
        <w:t>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3808D4DD" w14:textId="77777777" w:rsidR="00371B3E" w:rsidRDefault="00371B3E" w:rsidP="00371B3E">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 </w:t>
      </w: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aff6"/>
          <w:rFonts w:ascii="GHEA Grapalat" w:eastAsiaTheme="majorEastAsia" w:hAnsi="GHEA Grapalat" w:cs="Sylfaen"/>
          <w:sz w:val="20"/>
          <w:lang w:val="hy-AM"/>
        </w:rPr>
        <w:footnoteReference w:id="2"/>
      </w:r>
    </w:p>
    <w:p w14:paraId="0D37B706" w14:textId="77777777" w:rsidR="00332B2B" w:rsidRDefault="00332B2B" w:rsidP="00F00220">
      <w:pPr>
        <w:jc w:val="center"/>
        <w:rPr>
          <w:rFonts w:ascii="GHEA Grapalat" w:hAnsi="GHEA Grapalat"/>
          <w:b/>
          <w:sz w:val="20"/>
          <w:lang w:val="hy-AM"/>
        </w:rPr>
      </w:pPr>
    </w:p>
    <w:p w14:paraId="2D7529C9" w14:textId="77777777" w:rsidR="005D0B03" w:rsidRPr="004F71AE" w:rsidRDefault="005D0B03" w:rsidP="00F00220">
      <w:pPr>
        <w:jc w:val="center"/>
        <w:rPr>
          <w:rFonts w:ascii="GHEA Grapalat" w:hAnsi="GHEA Grapalat" w:cs="Arial"/>
          <w:b/>
          <w:sz w:val="20"/>
          <w:lang w:val="hy-AM"/>
        </w:rPr>
      </w:pPr>
      <w:r w:rsidRPr="004F71AE">
        <w:rPr>
          <w:rFonts w:ascii="GHEA Grapalat" w:hAnsi="GHEA Grapalat"/>
          <w:b/>
          <w:sz w:val="20"/>
          <w:lang w:val="hy-AM"/>
        </w:rPr>
        <w:t xml:space="preserve">4.  </w:t>
      </w:r>
      <w:r w:rsidRPr="004F71AE">
        <w:rPr>
          <w:rFonts w:ascii="GHEA Grapalat" w:hAnsi="GHEA Grapalat" w:cs="Sylfaen"/>
          <w:b/>
          <w:sz w:val="20"/>
          <w:lang w:val="hy-AM"/>
        </w:rPr>
        <w:t>ՀԱՅՏԸ</w:t>
      </w:r>
      <w:r w:rsidRPr="004F71AE">
        <w:rPr>
          <w:rFonts w:ascii="GHEA Grapalat" w:hAnsi="GHEA Grapalat" w:cs="Arial"/>
          <w:b/>
          <w:sz w:val="20"/>
          <w:lang w:val="hy-AM"/>
        </w:rPr>
        <w:t xml:space="preserve"> </w:t>
      </w:r>
      <w:r w:rsidRPr="004F71AE">
        <w:rPr>
          <w:rFonts w:ascii="GHEA Grapalat" w:hAnsi="GHEA Grapalat" w:cs="Sylfaen"/>
          <w:b/>
          <w:sz w:val="20"/>
          <w:lang w:val="hy-AM"/>
        </w:rPr>
        <w:t>ՆԵՐԿԱՅԱՑՆԵԼՈՒ</w:t>
      </w:r>
      <w:r w:rsidRPr="004F71AE">
        <w:rPr>
          <w:rFonts w:ascii="GHEA Grapalat" w:hAnsi="GHEA Grapalat" w:cs="Arial"/>
          <w:b/>
          <w:sz w:val="20"/>
          <w:lang w:val="hy-AM"/>
        </w:rPr>
        <w:t xml:space="preserve"> </w:t>
      </w:r>
      <w:r w:rsidRPr="004F71AE">
        <w:rPr>
          <w:rFonts w:ascii="GHEA Grapalat" w:hAnsi="GHEA Grapalat" w:cs="Sylfaen"/>
          <w:b/>
          <w:sz w:val="20"/>
          <w:lang w:val="hy-AM"/>
        </w:rPr>
        <w:t>ԿԱՐԳԸ</w:t>
      </w:r>
      <w:r w:rsidRPr="004F71AE">
        <w:rPr>
          <w:rFonts w:ascii="GHEA Grapalat" w:hAnsi="GHEA Grapalat"/>
          <w:b/>
          <w:sz w:val="20"/>
          <w:lang w:val="hy-AM"/>
        </w:rPr>
        <w:t xml:space="preserve"> </w:t>
      </w:r>
    </w:p>
    <w:p w14:paraId="02D0DE3D" w14:textId="77777777" w:rsidR="005D0B03" w:rsidRPr="004F71AE" w:rsidRDefault="005D0B03" w:rsidP="005D0B03">
      <w:pPr>
        <w:ind w:firstLine="567"/>
        <w:jc w:val="both"/>
        <w:rPr>
          <w:rFonts w:ascii="GHEA Grapalat" w:hAnsi="GHEA Grapalat"/>
          <w:sz w:val="20"/>
          <w:lang w:val="hy-AM"/>
        </w:rPr>
      </w:pPr>
      <w:r w:rsidRPr="004F71AE">
        <w:rPr>
          <w:rFonts w:ascii="GHEA Grapalat" w:hAnsi="GHEA Grapalat"/>
          <w:sz w:val="20"/>
          <w:lang w:val="hy-AM"/>
        </w:rPr>
        <w:t>4</w:t>
      </w:r>
      <w:r w:rsidRPr="004F71AE">
        <w:rPr>
          <w:rFonts w:ascii="GHEA Grapalat" w:hAnsi="GHEA Grapalat" w:cs="Sylfaen"/>
          <w:sz w:val="20"/>
          <w:lang w:val="hy-AM"/>
        </w:rPr>
        <w:t>.1 Սույն ընթացակարգին մասնակցելու համար մասնակիցը հանձնաժողովին ներկայացնում է հայտ</w:t>
      </w:r>
      <w:r w:rsidRPr="004F71AE">
        <w:rPr>
          <w:rFonts w:ascii="GHEA Grapalat" w:hAnsi="GHEA Grapalat" w:cs="Tahoma"/>
          <w:sz w:val="20"/>
          <w:lang w:val="hy-AM"/>
        </w:rPr>
        <w:t>։</w:t>
      </w:r>
      <w:r w:rsidRPr="004F71AE">
        <w:rPr>
          <w:rFonts w:ascii="GHEA Grapalat" w:hAnsi="GHEA Grapalat"/>
          <w:sz w:val="20"/>
          <w:lang w:val="hy-AM"/>
        </w:rPr>
        <w:t xml:space="preserve"> </w:t>
      </w:r>
      <w:r w:rsidRPr="004F71AE">
        <w:rPr>
          <w:rFonts w:ascii="GHEA Grapalat" w:hAnsi="GHEA Grapalat" w:cs="Sylfaen"/>
          <w:sz w:val="20"/>
          <w:lang w:val="hy-AM"/>
        </w:rPr>
        <w:t>Հայտը սույն հրավերի հիման վրա մասնակցի կողմից ներկայացվող առաջարկն է:</w:t>
      </w:r>
    </w:p>
    <w:p w14:paraId="21EA71F3" w14:textId="77777777"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rPr>
        <w:t>Մասնակիցը</w:t>
      </w:r>
      <w:r w:rsidRPr="004F71AE">
        <w:rPr>
          <w:rFonts w:ascii="GHEA Grapalat" w:hAnsi="GHEA Grapalat"/>
          <w:lang w:val="hy-AM"/>
        </w:rPr>
        <w:t xml:space="preserve"> </w:t>
      </w:r>
      <w:r w:rsidRPr="004F71AE">
        <w:rPr>
          <w:rFonts w:ascii="GHEA Grapalat" w:hAnsi="GHEA Grapalat" w:cs="Sylfaen"/>
        </w:rPr>
        <w:t>կարող</w:t>
      </w:r>
      <w:r w:rsidRPr="004F71AE">
        <w:rPr>
          <w:rFonts w:ascii="GHEA Grapalat" w:hAnsi="GHEA Grapalat"/>
          <w:lang w:val="hy-AM"/>
        </w:rPr>
        <w:t xml:space="preserve"> </w:t>
      </w:r>
      <w:r w:rsidRPr="004F71AE">
        <w:rPr>
          <w:rFonts w:ascii="GHEA Grapalat" w:hAnsi="GHEA Grapalat" w:cs="Sylfaen"/>
        </w:rPr>
        <w:t>է</w:t>
      </w:r>
      <w:r w:rsidRPr="004F71AE">
        <w:rPr>
          <w:rFonts w:ascii="GHEA Grapalat" w:hAnsi="GHEA Grapalat"/>
          <w:lang w:val="hy-AM"/>
        </w:rPr>
        <w:t xml:space="preserve"> </w:t>
      </w:r>
      <w:r w:rsidRPr="004F71AE">
        <w:rPr>
          <w:rFonts w:ascii="GHEA Grapalat" w:hAnsi="GHEA Grapalat" w:cs="Sylfaen"/>
        </w:rPr>
        <w:t>հայտ</w:t>
      </w:r>
      <w:r w:rsidRPr="004F71AE">
        <w:rPr>
          <w:rFonts w:ascii="GHEA Grapalat" w:hAnsi="GHEA Grapalat"/>
          <w:lang w:val="hy-AM"/>
        </w:rPr>
        <w:t xml:space="preserve"> </w:t>
      </w:r>
      <w:r w:rsidRPr="004F71AE">
        <w:rPr>
          <w:rFonts w:ascii="GHEA Grapalat" w:hAnsi="GHEA Grapalat" w:cs="Sylfaen"/>
        </w:rPr>
        <w:t>ներկայացնել</w:t>
      </w:r>
      <w:r w:rsidRPr="004F71AE">
        <w:rPr>
          <w:rFonts w:ascii="GHEA Grapalat" w:hAnsi="GHEA Grapalat"/>
          <w:lang w:val="hy-AM"/>
        </w:rPr>
        <w:t xml:space="preserve"> </w:t>
      </w:r>
      <w:r w:rsidRPr="004F71AE">
        <w:rPr>
          <w:rFonts w:ascii="GHEA Grapalat" w:hAnsi="GHEA Grapalat" w:cs="Sylfaen"/>
        </w:rPr>
        <w:t>ինչպես</w:t>
      </w:r>
      <w:r w:rsidRPr="004F71AE">
        <w:rPr>
          <w:rFonts w:ascii="GHEA Grapalat" w:hAnsi="GHEA Grapalat"/>
          <w:lang w:val="hy-AM"/>
        </w:rPr>
        <w:t xml:space="preserve"> </w:t>
      </w:r>
      <w:r w:rsidRPr="004F71AE">
        <w:rPr>
          <w:rFonts w:ascii="GHEA Grapalat" w:hAnsi="GHEA Grapalat" w:cs="Sylfaen"/>
        </w:rPr>
        <w:t>յուրաքանչյուր</w:t>
      </w:r>
      <w:r w:rsidRPr="004F71AE">
        <w:rPr>
          <w:rFonts w:ascii="GHEA Grapalat" w:hAnsi="GHEA Grapalat"/>
          <w:lang w:val="hy-AM"/>
        </w:rPr>
        <w:t xml:space="preserve"> </w:t>
      </w:r>
      <w:r w:rsidRPr="004F71AE">
        <w:rPr>
          <w:rFonts w:ascii="GHEA Grapalat" w:hAnsi="GHEA Grapalat" w:cs="Sylfaen"/>
        </w:rPr>
        <w:t>չափաբաժնի</w:t>
      </w:r>
      <w:r w:rsidRPr="004F71AE">
        <w:rPr>
          <w:rFonts w:ascii="GHEA Grapalat" w:hAnsi="GHEA Grapalat"/>
          <w:lang w:val="hy-AM"/>
        </w:rPr>
        <w:t xml:space="preserve">, </w:t>
      </w:r>
      <w:r w:rsidRPr="004F71AE">
        <w:rPr>
          <w:rFonts w:ascii="GHEA Grapalat" w:hAnsi="GHEA Grapalat" w:cs="Sylfaen"/>
        </w:rPr>
        <w:t>այնպես</w:t>
      </w:r>
      <w:r w:rsidRPr="004F71AE">
        <w:rPr>
          <w:rFonts w:ascii="GHEA Grapalat" w:hAnsi="GHEA Grapalat"/>
          <w:lang w:val="hy-AM"/>
        </w:rPr>
        <w:t xml:space="preserve"> </w:t>
      </w:r>
      <w:r w:rsidRPr="004F71AE">
        <w:rPr>
          <w:rFonts w:ascii="GHEA Grapalat" w:hAnsi="GHEA Grapalat" w:cs="Sylfaen"/>
        </w:rPr>
        <w:t>էլ</w:t>
      </w:r>
      <w:r w:rsidRPr="004F71AE">
        <w:rPr>
          <w:rFonts w:ascii="GHEA Grapalat" w:hAnsi="GHEA Grapalat"/>
          <w:lang w:val="hy-AM"/>
        </w:rPr>
        <w:t xml:space="preserve"> </w:t>
      </w:r>
      <w:r w:rsidRPr="004F71AE">
        <w:rPr>
          <w:rFonts w:ascii="GHEA Grapalat" w:hAnsi="GHEA Grapalat" w:cs="Sylfaen"/>
        </w:rPr>
        <w:t>մի</w:t>
      </w:r>
      <w:r w:rsidRPr="004F71AE">
        <w:rPr>
          <w:rFonts w:ascii="GHEA Grapalat" w:hAnsi="GHEA Grapalat"/>
          <w:lang w:val="hy-AM"/>
        </w:rPr>
        <w:t xml:space="preserve"> </w:t>
      </w:r>
      <w:r w:rsidRPr="004F71AE">
        <w:rPr>
          <w:rFonts w:ascii="GHEA Grapalat" w:hAnsi="GHEA Grapalat" w:cs="Sylfaen"/>
        </w:rPr>
        <w:t>քանի</w:t>
      </w:r>
      <w:r w:rsidRPr="004F71AE">
        <w:rPr>
          <w:rFonts w:ascii="GHEA Grapalat" w:hAnsi="GHEA Grapalat"/>
          <w:lang w:val="hy-AM"/>
        </w:rPr>
        <w:t xml:space="preserve"> </w:t>
      </w:r>
      <w:r w:rsidRPr="004F71AE">
        <w:rPr>
          <w:rFonts w:ascii="GHEA Grapalat" w:hAnsi="GHEA Grapalat" w:cs="Sylfaen"/>
        </w:rPr>
        <w:t>կամ</w:t>
      </w:r>
      <w:r w:rsidRPr="004F71AE">
        <w:rPr>
          <w:rFonts w:ascii="GHEA Grapalat" w:hAnsi="GHEA Grapalat"/>
          <w:lang w:val="hy-AM"/>
        </w:rPr>
        <w:t xml:space="preserve"> </w:t>
      </w:r>
      <w:r w:rsidRPr="004F71AE">
        <w:rPr>
          <w:rFonts w:ascii="GHEA Grapalat" w:hAnsi="GHEA Grapalat" w:cs="Sylfaen"/>
        </w:rPr>
        <w:t>բոլոր</w:t>
      </w:r>
      <w:r w:rsidRPr="004F71AE">
        <w:rPr>
          <w:rFonts w:ascii="GHEA Grapalat" w:hAnsi="GHEA Grapalat"/>
          <w:lang w:val="hy-AM"/>
        </w:rPr>
        <w:t xml:space="preserve"> </w:t>
      </w:r>
      <w:r w:rsidRPr="004F71AE">
        <w:rPr>
          <w:rFonts w:ascii="GHEA Grapalat" w:hAnsi="GHEA Grapalat" w:cs="Sylfaen"/>
        </w:rPr>
        <w:t>չափաբաժինների</w:t>
      </w:r>
      <w:r w:rsidRPr="004F71AE">
        <w:rPr>
          <w:rFonts w:ascii="GHEA Grapalat" w:hAnsi="GHEA Grapalat"/>
          <w:lang w:val="hy-AM"/>
        </w:rPr>
        <w:t xml:space="preserve"> </w:t>
      </w:r>
      <w:r w:rsidRPr="004F71AE">
        <w:rPr>
          <w:rFonts w:ascii="GHEA Grapalat" w:hAnsi="GHEA Grapalat" w:cs="Sylfaen"/>
        </w:rPr>
        <w:t>համար</w:t>
      </w:r>
      <w:r w:rsidRPr="004F71AE">
        <w:rPr>
          <w:rFonts w:ascii="GHEA Grapalat" w:hAnsi="GHEA Grapalat" w:cs="Sylfaen"/>
          <w:szCs w:val="24"/>
          <w:lang w:val="hy-AM"/>
        </w:rPr>
        <w:t xml:space="preserve">։  </w:t>
      </w:r>
    </w:p>
    <w:p w14:paraId="3A223C11" w14:textId="77777777"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Հայտը ներկայացվում է մինչև դրա համար սույն հրավերով սահմանված ժամկետի ավարտը։</w:t>
      </w:r>
    </w:p>
    <w:p w14:paraId="4E6718EA" w14:textId="6E989B0A"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Հայտի պատրաստման կարգը նկարագրված է սույն հրավերի 2-րդ մասում` </w:t>
      </w:r>
      <w:r w:rsidR="007402FE">
        <w:rPr>
          <w:rFonts w:ascii="GHEA Grapalat" w:hAnsi="GHEA Grapalat" w:cs="Sylfaen"/>
          <w:szCs w:val="24"/>
          <w:lang w:val="hy-AM"/>
        </w:rPr>
        <w:t>գնանշման հարցում</w:t>
      </w:r>
      <w:r w:rsidRPr="004F71AE">
        <w:rPr>
          <w:rFonts w:ascii="GHEA Grapalat" w:hAnsi="GHEA Grapalat" w:cs="Sylfaen"/>
          <w:szCs w:val="24"/>
          <w:lang w:val="hy-AM"/>
        </w:rPr>
        <w:t xml:space="preserve"> մրցույթի հայտերը պատրաստելու հրահանգում։</w:t>
      </w:r>
    </w:p>
    <w:p w14:paraId="6433A072" w14:textId="71BCB309"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4.2  Ընթացակարգի հայտերն անհրաժեշտ է ներկայացնել </w:t>
      </w:r>
      <w:r w:rsidRPr="004F71AE">
        <w:rPr>
          <w:rFonts w:ascii="GHEA Grapalat" w:hAnsi="GHEA Grapalat" w:cs="Sylfaen"/>
        </w:rPr>
        <w:t>հանձնաժողովին</w:t>
      </w:r>
      <w:r w:rsidRPr="004F71AE">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C2DE0">
        <w:rPr>
          <w:rFonts w:ascii="GHEA Grapalat" w:hAnsi="GHEA Grapalat" w:cs="Sylfaen"/>
          <w:b/>
          <w:color w:val="FF0000"/>
          <w:szCs w:val="24"/>
          <w:highlight w:val="yellow"/>
          <w:lang w:val="hy-AM"/>
        </w:rPr>
        <w:t>7-րդ օրը</w:t>
      </w:r>
      <w:r w:rsidR="00E43D23" w:rsidRPr="00E43D23">
        <w:rPr>
          <w:rFonts w:ascii="GHEA Grapalat" w:hAnsi="GHEA Grapalat" w:cs="Sylfaen"/>
          <w:b/>
          <w:color w:val="FF0000"/>
          <w:szCs w:val="24"/>
          <w:highlight w:val="yellow"/>
          <w:lang w:val="hy-AM"/>
        </w:rPr>
        <w:t xml:space="preserve"> ժամը </w:t>
      </w:r>
      <w:r w:rsidR="00117E14">
        <w:rPr>
          <w:rFonts w:ascii="GHEA Grapalat" w:hAnsi="GHEA Grapalat" w:cs="Sylfaen"/>
          <w:b/>
          <w:color w:val="FF0000"/>
          <w:szCs w:val="24"/>
          <w:highlight w:val="yellow"/>
          <w:lang w:val="hy-AM"/>
        </w:rPr>
        <w:t>11։00</w:t>
      </w:r>
      <w:r w:rsidR="00E43D23" w:rsidRPr="00105634">
        <w:rPr>
          <w:rFonts w:ascii="GHEA Grapalat" w:hAnsi="GHEA Grapalat" w:cs="Sylfaen"/>
          <w:b/>
          <w:szCs w:val="24"/>
          <w:lang w:val="hy-AM"/>
        </w:rPr>
        <w:t>-</w:t>
      </w:r>
      <w:r w:rsidRPr="004F71AE">
        <w:rPr>
          <w:rFonts w:ascii="GHEA Grapalat" w:hAnsi="GHEA Grapalat" w:cs="Sylfaen"/>
          <w:b/>
          <w:szCs w:val="24"/>
          <w:lang w:val="hy-AM"/>
        </w:rPr>
        <w:t>ն, «</w:t>
      </w:r>
      <w:r w:rsidRPr="004F71AE">
        <w:rPr>
          <w:rFonts w:ascii="GHEA Grapalat" w:hAnsi="GHEA Grapalat"/>
          <w:b/>
        </w:rPr>
        <w:t>Արագածոտնի մարզ</w:t>
      </w:r>
      <w:r w:rsidR="00541149" w:rsidRPr="004F71AE">
        <w:rPr>
          <w:rFonts w:ascii="GHEA Grapalat" w:hAnsi="GHEA Grapalat"/>
          <w:b/>
          <w:lang w:val="hy-AM"/>
        </w:rPr>
        <w:t>ի</w:t>
      </w:r>
      <w:r w:rsidRPr="004F71AE">
        <w:rPr>
          <w:rFonts w:ascii="GHEA Grapalat" w:hAnsi="GHEA Grapalat"/>
          <w:b/>
        </w:rPr>
        <w:t xml:space="preserve"> </w:t>
      </w:r>
      <w:r w:rsidR="00117E14">
        <w:rPr>
          <w:rFonts w:ascii="GHEA Grapalat" w:hAnsi="GHEA Grapalat"/>
          <w:b/>
        </w:rPr>
        <w:t>Անտառուտի միջնակարգ դպրոց</w:t>
      </w:r>
      <w:r w:rsidR="009C05A3" w:rsidRPr="004F71AE">
        <w:rPr>
          <w:rFonts w:ascii="GHEA Grapalat" w:hAnsi="GHEA Grapalat"/>
          <w:b/>
        </w:rPr>
        <w:t xml:space="preserve"> ՊՈԱԿ</w:t>
      </w:r>
      <w:r w:rsidR="000F71E3" w:rsidRPr="004F71AE">
        <w:rPr>
          <w:rFonts w:ascii="GHEA Grapalat" w:hAnsi="GHEA Grapalat"/>
          <w:b/>
        </w:rPr>
        <w:t xml:space="preserve"> </w:t>
      </w:r>
      <w:r w:rsidRPr="004F71AE">
        <w:rPr>
          <w:rFonts w:ascii="GHEA Grapalat" w:hAnsi="GHEA Grapalat" w:cs="Sylfaen"/>
          <w:szCs w:val="24"/>
          <w:lang w:val="hy-AM"/>
        </w:rPr>
        <w:t>հասցեով:</w:t>
      </w:r>
    </w:p>
    <w:p w14:paraId="2B9F34A5" w14:textId="77777777"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Ընթացակարգի հայտերը ստանում և հայտերի գրանցամատյանում գրանցում է հանձնաժողովի քարտուղար «</w:t>
      </w:r>
      <w:r w:rsidR="006F7927" w:rsidRPr="004F71AE">
        <w:rPr>
          <w:rFonts w:ascii="GHEA Grapalat" w:hAnsi="GHEA Grapalat"/>
          <w:b/>
          <w:color w:val="FF0000"/>
          <w:lang w:val="hy-AM"/>
        </w:rPr>
        <w:t>Վ</w:t>
      </w:r>
      <w:r w:rsidR="006F7927" w:rsidRPr="004F71AE">
        <w:rPr>
          <w:rFonts w:ascii="Cambria Math" w:hAnsi="Cambria Math" w:cs="Cambria Math"/>
          <w:b/>
          <w:color w:val="FF0000"/>
          <w:lang w:val="hy-AM"/>
        </w:rPr>
        <w:t>․</w:t>
      </w:r>
      <w:r w:rsidR="006F7927" w:rsidRPr="004F71AE">
        <w:rPr>
          <w:rFonts w:ascii="GHEA Grapalat" w:hAnsi="GHEA Grapalat"/>
          <w:b/>
          <w:color w:val="FF0000"/>
          <w:lang w:val="hy-AM"/>
        </w:rPr>
        <w:t xml:space="preserve"> </w:t>
      </w:r>
      <w:r w:rsidR="006F7927" w:rsidRPr="004F71AE">
        <w:rPr>
          <w:rFonts w:ascii="GHEA Grapalat" w:hAnsi="GHEA Grapalat" w:cs="GHEA Grapalat"/>
          <w:b/>
          <w:color w:val="FF0000"/>
          <w:lang w:val="hy-AM"/>
        </w:rPr>
        <w:t>Գալստյան</w:t>
      </w:r>
      <w:r w:rsidRPr="004F71AE">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B361C1"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14:paraId="1DB9EB5A" w14:textId="77777777" w:rsidR="00343ADE" w:rsidRPr="00E6597C" w:rsidRDefault="00343ADE" w:rsidP="00343ADE">
      <w:pPr>
        <w:pStyle w:val="25"/>
        <w:spacing w:line="240" w:lineRule="auto"/>
        <w:ind w:firstLine="567"/>
        <w:rPr>
          <w:rFonts w:ascii="GHEA Grapalat" w:hAnsi="GHEA Grapalat" w:cs="Sylfaen"/>
          <w:szCs w:val="24"/>
          <w:lang w:val="hy-AM"/>
        </w:rPr>
      </w:pPr>
      <w:bookmarkStart w:id="1"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0086A50E"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4876B6E5" w14:textId="77777777" w:rsidR="00343ADE" w:rsidRPr="00E6597C" w:rsidRDefault="00343ADE" w:rsidP="00343ADE">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14:paraId="0D533A80" w14:textId="77777777"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4CF7EE22" w14:textId="77777777" w:rsidR="00343ADE" w:rsidRPr="00807F3D" w:rsidRDefault="00343ADE" w:rsidP="00343ADE">
      <w:pPr>
        <w:pStyle w:val="25"/>
        <w:spacing w:line="240" w:lineRule="auto"/>
        <w:ind w:firstLine="567"/>
        <w:rPr>
          <w:rFonts w:ascii="GHEA Grapalat" w:hAnsi="GHEA Grapalat" w:cs="Sylfaen"/>
          <w:szCs w:val="24"/>
          <w:lang w:val="hy-AM"/>
        </w:rPr>
      </w:pPr>
      <w:bookmarkStart w:id="2" w:name="_Hlk9261892"/>
      <w:bookmarkEnd w:id="1"/>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E775994" w14:textId="77777777" w:rsidR="00343ADE" w:rsidRPr="00807F3D" w:rsidRDefault="00343ADE" w:rsidP="00343ADE">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aff6"/>
          <w:rFonts w:ascii="Cambria Math" w:hAnsi="Cambria Math" w:cs="Sylfaen"/>
          <w:sz w:val="20"/>
          <w:lang w:val="hy-AM"/>
        </w:rPr>
        <w:footnoteReference w:id="3"/>
      </w:r>
    </w:p>
    <w:bookmarkEnd w:id="2"/>
    <w:p w14:paraId="23B46AB1" w14:textId="77777777" w:rsidR="00343ADE" w:rsidRPr="00807F3D" w:rsidRDefault="00343ADE" w:rsidP="00343ADE">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14:paraId="5B6DDFAA" w14:textId="77777777" w:rsidR="00343ADE" w:rsidRPr="00E6597C" w:rsidRDefault="00343ADE" w:rsidP="00343ADE">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3) հայտի ապահովում կանխիկ փողի կամ բանկային երաշխիքի ձևով:</w:t>
      </w:r>
      <w:r>
        <w:rPr>
          <w:rStyle w:val="aff6"/>
          <w:rFonts w:ascii="GHEA Grapalat" w:hAnsi="GHEA Grapalat" w:cs="Sylfaen"/>
          <w:sz w:val="20"/>
          <w:lang w:val="hy-AM"/>
        </w:rPr>
        <w:footnoteReference w:id="4"/>
      </w:r>
    </w:p>
    <w:p w14:paraId="57EB0A47"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lastRenderedPageBreak/>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Pr>
          <w:rFonts w:ascii="GHEA Grapalat" w:hAnsi="GHEA Grapalat" w:cs="Sylfaen"/>
          <w:sz w:val="20"/>
          <w:szCs w:val="24"/>
          <w:vertAlign w:val="superscript"/>
          <w:lang w:val="hy-AM" w:eastAsia="en-US"/>
        </w:rPr>
        <w:t>8</w:t>
      </w:r>
    </w:p>
    <w:p w14:paraId="6EF63B6E"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752CB8A"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3E577295" w14:textId="77777777" w:rsidR="00BF1743" w:rsidRDefault="00BF1743" w:rsidP="00BF1743">
      <w:pPr>
        <w:pStyle w:val="norm"/>
        <w:spacing w:line="240" w:lineRule="auto"/>
        <w:rPr>
          <w:rFonts w:ascii="GHEA Grapalat" w:hAnsi="GHEA Grapalat" w:cs="Sylfaen"/>
          <w:sz w:val="20"/>
          <w:szCs w:val="24"/>
          <w:lang w:val="hy-AM" w:eastAsia="en-US"/>
        </w:rPr>
      </w:pPr>
      <w:bookmarkStart w:id="3"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BD384F0" w14:textId="77777777" w:rsidR="00BF1743" w:rsidRDefault="00BF1743" w:rsidP="00BF1743">
      <w:pPr>
        <w:pStyle w:val="norm"/>
        <w:numPr>
          <w:ilvl w:val="0"/>
          <w:numId w:val="40"/>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C9FB79D" w14:textId="77777777" w:rsidR="00BF1743" w:rsidRDefault="00BF1743" w:rsidP="00BF1743">
      <w:pPr>
        <w:pStyle w:val="norm"/>
        <w:numPr>
          <w:ilvl w:val="0"/>
          <w:numId w:val="40"/>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5653E65D" w14:textId="77777777" w:rsidR="00BF1743" w:rsidRDefault="00BF1743" w:rsidP="00BF1743">
      <w:pPr>
        <w:pStyle w:val="norm"/>
        <w:spacing w:line="240" w:lineRule="auto"/>
        <w:rPr>
          <w:rFonts w:ascii="GHEA Grapalat" w:hAnsi="GHEA Grapalat" w:cs="Sylfaen"/>
          <w:sz w:val="20"/>
          <w:szCs w:val="24"/>
          <w:lang w:val="hy-AM" w:eastAsia="en-US"/>
        </w:rPr>
      </w:pPr>
    </w:p>
    <w:p w14:paraId="6BB95FF0" w14:textId="77777777" w:rsidR="00BF1743" w:rsidRDefault="00BF1743" w:rsidP="00BF1743">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41A27871" w14:textId="77777777" w:rsidR="00BF1743" w:rsidRDefault="00BF1743" w:rsidP="00BF1743">
      <w:pPr>
        <w:jc w:val="center"/>
        <w:rPr>
          <w:rFonts w:ascii="GHEA Grapalat" w:hAnsi="GHEA Grapalat" w:cs="Arial"/>
          <w:b/>
          <w:sz w:val="20"/>
          <w:lang w:val="es-ES"/>
        </w:rPr>
      </w:pPr>
    </w:p>
    <w:p w14:paraId="10F36371" w14:textId="77777777" w:rsidR="00BF1743" w:rsidRDefault="00BF1743" w:rsidP="00BF1743">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14:paraId="643A981A" w14:textId="77777777" w:rsidR="00BF1743" w:rsidRDefault="00BF1743" w:rsidP="00BF1743">
      <w:pPr>
        <w:pStyle w:val="norm"/>
        <w:spacing w:line="240" w:lineRule="auto"/>
        <w:ind w:firstLine="567"/>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proofErr w:type="spellStart"/>
      <w:r>
        <w:rPr>
          <w:rFonts w:ascii="GHEA Grapalat" w:hAnsi="GHEA Grapalat" w:cs="Sylfaen"/>
          <w:sz w:val="20"/>
          <w:lang w:val="ru-RU"/>
        </w:rPr>
        <w:t>ներկայաց</w:t>
      </w:r>
      <w:r>
        <w:rPr>
          <w:rFonts w:ascii="GHEA Grapalat" w:hAnsi="GHEA Grapalat" w:cs="Sylfaen"/>
          <w:sz w:val="20"/>
        </w:rPr>
        <w:t>վող</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գնային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առաջարկում</w:t>
      </w:r>
      <w:proofErr w:type="spellEnd"/>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
    <w:p w14:paraId="36EA042C"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ա</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proofErr w:type="spellStart"/>
      <w:r>
        <w:rPr>
          <w:rFonts w:ascii="GHEA Grapalat" w:hAnsi="GHEA Grapalat" w:cs="Sylfaen"/>
          <w:sz w:val="20"/>
          <w:szCs w:val="24"/>
          <w:lang w:eastAsia="en-US"/>
        </w:rPr>
        <w:t>ու</w:t>
      </w:r>
      <w:proofErr w:type="spellEnd"/>
      <w:r>
        <w:rPr>
          <w:rFonts w:ascii="GHEA Grapalat" w:hAnsi="GHEA Grapalat" w:cs="Sylfaen"/>
          <w:sz w:val="20"/>
          <w:szCs w:val="24"/>
          <w:lang w:val="hy-AM" w:eastAsia="en-US"/>
        </w:rPr>
        <w:t xml:space="preserve"> համեմատումն իրականացվում </w:t>
      </w:r>
      <w:proofErr w:type="spellStart"/>
      <w:r>
        <w:rPr>
          <w:rFonts w:ascii="GHEA Grapalat" w:hAnsi="GHEA Grapalat" w:cs="Sylfaen"/>
          <w:sz w:val="20"/>
          <w:szCs w:val="24"/>
          <w:lang w:eastAsia="en-US"/>
        </w:rPr>
        <w:t>են</w:t>
      </w:r>
      <w:proofErr w:type="spellEnd"/>
      <w:r>
        <w:rPr>
          <w:rFonts w:ascii="GHEA Grapalat" w:hAnsi="GHEA Grapalat" w:cs="Sylfaen"/>
          <w:sz w:val="20"/>
          <w:szCs w:val="24"/>
          <w:lang w:val="hy-AM" w:eastAsia="en-US"/>
        </w:rPr>
        <w:t xml:space="preserve"> առանց սույն կետում նշված հարկի գումարի հաշվարկման,</w:t>
      </w:r>
    </w:p>
    <w:p w14:paraId="4AAEE6F2"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2DEBF63"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ՄԳ-ն ընտրված մասնակցի առաջարկած գինն է.</w:t>
      </w:r>
    </w:p>
    <w:p w14:paraId="2660FAE7"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718643C3" w14:textId="77777777" w:rsidR="00BF1743" w:rsidRDefault="00BF1743" w:rsidP="00BF174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46E2737F" w14:textId="77777777" w:rsidR="00BF1743" w:rsidRDefault="00BF1743" w:rsidP="00BF1743">
      <w:pPr>
        <w:pStyle w:val="norm"/>
        <w:spacing w:line="240" w:lineRule="auto"/>
        <w:ind w:firstLine="567"/>
        <w:rPr>
          <w:rFonts w:ascii="GHEA Grapalat" w:hAnsi="GHEA Grapalat" w:cs="Sylfaen"/>
          <w:sz w:val="20"/>
          <w:szCs w:val="24"/>
          <w:vertAlign w:val="superscript"/>
          <w:lang w:val="es-ES" w:eastAsia="en-US"/>
        </w:rPr>
      </w:pPr>
      <w:r>
        <w:rPr>
          <w:rFonts w:ascii="GHEA Grapalat" w:hAnsi="GHEA Grapalat" w:cs="Sylfaen"/>
          <w:sz w:val="20"/>
          <w:szCs w:val="24"/>
          <w:lang w:val="hy-AM" w:eastAsia="en-US"/>
        </w:rPr>
        <w:t>ՎԳ –ն ծավալաթերթ-նախահաշվով սահմանված աշխատանքների դիմաց վճարվող գումարն է:</w:t>
      </w:r>
      <w:r>
        <w:rPr>
          <w:rFonts w:ascii="GHEA Grapalat" w:hAnsi="GHEA Grapalat" w:cs="Sylfaen"/>
          <w:sz w:val="20"/>
          <w:szCs w:val="24"/>
          <w:vertAlign w:val="superscript"/>
          <w:lang w:val="hy-AM" w:eastAsia="en-US"/>
        </w:rPr>
        <w:t>8</w:t>
      </w:r>
    </w:p>
    <w:p w14:paraId="78759916"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 հայտը ենթակա չէ մերժման, եթե`</w:t>
      </w:r>
    </w:p>
    <w:p w14:paraId="527EEBE9"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A2D1A7D"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F5E2D3C"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AFA525B" w14:textId="77777777" w:rsidR="00BF1743" w:rsidRDefault="00BF1743" w:rsidP="00BF1743">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03634B1" w14:textId="77777777" w:rsidR="00BF1743" w:rsidRDefault="00BF1743" w:rsidP="00BF1743">
      <w:pPr>
        <w:tabs>
          <w:tab w:val="left" w:pos="0"/>
        </w:tabs>
        <w:ind w:firstLine="360"/>
        <w:jc w:val="both"/>
        <w:rPr>
          <w:rFonts w:ascii="GHEA Grapalat" w:hAnsi="GHEA Grapalat" w:cs="Sylfaen"/>
          <w:sz w:val="20"/>
          <w:lang w:val="hy-AM"/>
        </w:rPr>
      </w:pPr>
      <w:r>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A9036A8" w14:textId="77777777" w:rsidR="00BF1743" w:rsidRDefault="00BF1743" w:rsidP="00BF1743">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798D8207" w14:textId="77777777" w:rsidR="00BF1743" w:rsidRDefault="00BF1743" w:rsidP="00BF1743">
      <w:pPr>
        <w:pStyle w:val="norm"/>
        <w:spacing w:line="240" w:lineRule="auto"/>
        <w:ind w:firstLine="567"/>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Pr>
          <w:rFonts w:ascii="GHEA Grapalat" w:hAnsi="GHEA Grapalat"/>
          <w:sz w:val="20"/>
          <w:lang w:val="hy-AM"/>
        </w:rPr>
        <w:t>առանց Հայաստանի Հանրա</w:t>
      </w:r>
      <w:r>
        <w:rPr>
          <w:rFonts w:ascii="GHEA Grapalat" w:hAnsi="GHEA Grapalat"/>
          <w:sz w:val="20"/>
          <w:lang w:val="hy-AM"/>
        </w:rPr>
        <w:softHyphen/>
        <w:t>պետության պետական բյուջե վճարվելիք ավելացված արժեքի հարկի գումարի հաշվարկման</w:t>
      </w:r>
      <w:r>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44C22CD2" w14:textId="77777777" w:rsidR="00BF1743" w:rsidRDefault="00BF1743" w:rsidP="00BF1743">
      <w:pPr>
        <w:pStyle w:val="25"/>
        <w:spacing w:line="240" w:lineRule="auto"/>
        <w:ind w:firstLine="567"/>
        <w:rPr>
          <w:rFonts w:ascii="GHEA Grapalat" w:hAnsi="GHEA Grapalat"/>
          <w:lang w:val="es-ES"/>
        </w:rPr>
      </w:pPr>
    </w:p>
    <w:p w14:paraId="683E4BE1" w14:textId="77777777" w:rsidR="00BF1743" w:rsidRDefault="00BF1743" w:rsidP="00BF1743">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38F1DD8A" w14:textId="77777777" w:rsidR="00BF1743" w:rsidRDefault="00BF1743" w:rsidP="00BF1743">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31CCD911" w14:textId="77777777" w:rsidR="00BF1743" w:rsidRDefault="00BF1743" w:rsidP="00BF1743">
      <w:pPr>
        <w:pStyle w:val="af6"/>
        <w:spacing w:line="240" w:lineRule="auto"/>
        <w:ind w:firstLine="567"/>
        <w:rPr>
          <w:rFonts w:ascii="GHEA Grapalat" w:hAnsi="GHEA Grapalat"/>
          <w:b/>
          <w:lang w:val="af-ZA"/>
        </w:rPr>
      </w:pPr>
    </w:p>
    <w:p w14:paraId="1AB0242A" w14:textId="77777777" w:rsidR="00BF1743" w:rsidRDefault="00BF1743" w:rsidP="00BF1743">
      <w:pPr>
        <w:pStyle w:val="af6"/>
        <w:spacing w:line="240" w:lineRule="auto"/>
        <w:ind w:firstLine="567"/>
        <w:rPr>
          <w:rFonts w:ascii="GHEA Grapalat" w:hAnsi="GHEA Grapalat" w:cs="Sylfaen"/>
          <w:i w:val="0"/>
          <w:szCs w:val="24"/>
          <w:lang w:val="af-ZA"/>
        </w:rPr>
      </w:pPr>
      <w:r>
        <w:rPr>
          <w:rFonts w:ascii="GHEA Grapalat" w:hAnsi="GHEA Grapalat"/>
          <w:i w:val="0"/>
          <w:lang w:val="af-ZA"/>
        </w:rPr>
        <w:t>6.1</w:t>
      </w:r>
      <w:r>
        <w:rPr>
          <w:rFonts w:ascii="GHEA Grapalat" w:hAnsi="GHEA Grapalat"/>
          <w:lang w:val="af-ZA"/>
        </w:rPr>
        <w:t xml:space="preserve"> </w:t>
      </w:r>
      <w:proofErr w:type="spellStart"/>
      <w:r>
        <w:rPr>
          <w:rFonts w:ascii="GHEA Grapalat" w:hAnsi="GHEA Grapalat" w:cs="Sylfaen"/>
          <w:i w:val="0"/>
          <w:szCs w:val="24"/>
          <w:lang w:val="ru-RU"/>
        </w:rPr>
        <w:t>Օրենքի</w:t>
      </w:r>
      <w:proofErr w:type="spellEnd"/>
      <w:r>
        <w:rPr>
          <w:rFonts w:ascii="GHEA Grapalat" w:hAnsi="GHEA Grapalat" w:cs="Sylfaen"/>
          <w:i w:val="0"/>
          <w:szCs w:val="24"/>
          <w:lang w:val="af-ZA"/>
        </w:rPr>
        <w:t xml:space="preserve"> 31-</w:t>
      </w:r>
      <w:proofErr w:type="spellStart"/>
      <w:r>
        <w:rPr>
          <w:rFonts w:ascii="GHEA Grapalat" w:hAnsi="GHEA Grapalat" w:cs="Sylfaen"/>
          <w:i w:val="0"/>
          <w:szCs w:val="24"/>
          <w:lang w:val="ru-RU"/>
        </w:rPr>
        <w:t>րդ</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հոդվածի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համաձայն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վավեր</w:t>
      </w:r>
      <w:proofErr w:type="spellEnd"/>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proofErr w:type="spellStart"/>
      <w:r>
        <w:rPr>
          <w:rFonts w:ascii="GHEA Grapalat" w:hAnsi="GHEA Grapalat" w:cs="Sylfaen"/>
          <w:i w:val="0"/>
          <w:szCs w:val="24"/>
          <w:lang w:val="ru-RU"/>
        </w:rPr>
        <w:t>մինչև</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Օրենքին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համապատասխան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պայմանագրի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կնքումը</w:t>
      </w:r>
      <w:proofErr w:type="spellEnd"/>
      <w:r>
        <w:rPr>
          <w:rFonts w:ascii="GHEA Grapalat" w:hAnsi="GHEA Grapalat" w:cs="Sylfaen"/>
          <w:i w:val="0"/>
          <w:szCs w:val="24"/>
          <w:lang w:val="af-ZA"/>
        </w:rPr>
        <w:t xml:space="preserve">, </w:t>
      </w:r>
      <w:r>
        <w:rPr>
          <w:rFonts w:ascii="GHEA Grapalat" w:hAnsi="GHEA Grapalat" w:cs="Sylfaen"/>
          <w:i w:val="0"/>
          <w:szCs w:val="24"/>
          <w:lang w:val="en-US"/>
        </w:rPr>
        <w:t>մ</w:t>
      </w:r>
      <w:proofErr w:type="spellStart"/>
      <w:r>
        <w:rPr>
          <w:rFonts w:ascii="GHEA Grapalat" w:hAnsi="GHEA Grapalat" w:cs="Sylfaen"/>
          <w:i w:val="0"/>
          <w:szCs w:val="24"/>
          <w:lang w:val="ru-RU"/>
        </w:rPr>
        <w:t>ասնակցի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կողմից</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հետ</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վերցնելը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մերժումը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կամ</w:t>
      </w:r>
      <w:proofErr w:type="spellEnd"/>
      <w:r>
        <w:rPr>
          <w:rFonts w:ascii="GHEA Grapalat" w:hAnsi="GHEA Grapalat" w:cs="Sylfaen"/>
          <w:i w:val="0"/>
          <w:szCs w:val="24"/>
          <w:lang w:val="af-ZA"/>
        </w:rPr>
        <w:t xml:space="preserve"> սույն </w:t>
      </w:r>
      <w:proofErr w:type="spellStart"/>
      <w:r>
        <w:rPr>
          <w:rFonts w:ascii="GHEA Grapalat" w:hAnsi="GHEA Grapalat" w:cs="Sylfaen"/>
          <w:i w:val="0"/>
          <w:szCs w:val="24"/>
          <w:lang w:val="ru-RU"/>
        </w:rPr>
        <w:t>ընթացակարգը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չկայացած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հայտարարվելը</w:t>
      </w:r>
      <w:proofErr w:type="spellEnd"/>
      <w:r>
        <w:rPr>
          <w:rFonts w:ascii="GHEA Grapalat" w:hAnsi="GHEA Grapalat" w:cs="Sylfaen"/>
          <w:i w:val="0"/>
          <w:szCs w:val="24"/>
          <w:lang w:val="ru-RU"/>
        </w:rPr>
        <w:t>։</w:t>
      </w:r>
    </w:p>
    <w:p w14:paraId="72682191" w14:textId="77777777" w:rsidR="00BF1743" w:rsidRDefault="00BF1743" w:rsidP="00BF1743">
      <w:pPr>
        <w:pStyle w:val="af6"/>
        <w:spacing w:line="240" w:lineRule="auto"/>
        <w:ind w:firstLine="567"/>
        <w:rPr>
          <w:rFonts w:ascii="GHEA Grapalat" w:hAnsi="GHEA Grapalat" w:cs="Sylfaen"/>
          <w:i w:val="0"/>
          <w:szCs w:val="24"/>
          <w:lang w:val="af-ZA"/>
        </w:rPr>
      </w:pPr>
      <w:r>
        <w:rPr>
          <w:rFonts w:ascii="GHEA Grapalat" w:hAnsi="GHEA Grapalat" w:cs="Sylfaen"/>
          <w:i w:val="0"/>
          <w:szCs w:val="24"/>
          <w:lang w:val="af-ZA"/>
        </w:rPr>
        <w:t xml:space="preserve">6.2  </w:t>
      </w:r>
      <w:proofErr w:type="spellStart"/>
      <w:r>
        <w:rPr>
          <w:rFonts w:ascii="GHEA Grapalat" w:hAnsi="GHEA Grapalat" w:cs="Sylfaen"/>
          <w:i w:val="0"/>
          <w:szCs w:val="24"/>
          <w:lang w:val="ru-RU"/>
        </w:rPr>
        <w:t>Օրենքի</w:t>
      </w:r>
      <w:proofErr w:type="spellEnd"/>
      <w:r>
        <w:rPr>
          <w:rFonts w:ascii="GHEA Grapalat" w:hAnsi="GHEA Grapalat" w:cs="Sylfaen"/>
          <w:i w:val="0"/>
          <w:szCs w:val="24"/>
          <w:lang w:val="af-ZA"/>
        </w:rPr>
        <w:t xml:space="preserve"> 31-</w:t>
      </w:r>
      <w:proofErr w:type="spellStart"/>
      <w:r>
        <w:rPr>
          <w:rFonts w:ascii="GHEA Grapalat" w:hAnsi="GHEA Grapalat" w:cs="Sylfaen"/>
          <w:i w:val="0"/>
          <w:szCs w:val="24"/>
          <w:lang w:val="ru-RU"/>
        </w:rPr>
        <w:t>րդ</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հոդվածի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համաձայն</w:t>
      </w:r>
      <w:proofErr w:type="spellEnd"/>
      <w:r>
        <w:rPr>
          <w:rFonts w:ascii="GHEA Grapalat" w:hAnsi="GHEA Grapalat" w:cs="Sylfaen"/>
          <w:i w:val="0"/>
          <w:szCs w:val="24"/>
          <w:lang w:val="af-ZA"/>
        </w:rPr>
        <w:t xml:space="preserve">` </w:t>
      </w:r>
      <w:r>
        <w:rPr>
          <w:rFonts w:ascii="GHEA Grapalat" w:hAnsi="GHEA Grapalat" w:cs="Sylfaen"/>
          <w:i w:val="0"/>
          <w:szCs w:val="24"/>
          <w:lang w:val="en-US"/>
        </w:rPr>
        <w:t>մ</w:t>
      </w:r>
      <w:proofErr w:type="spellStart"/>
      <w:r>
        <w:rPr>
          <w:rFonts w:ascii="GHEA Grapalat" w:hAnsi="GHEA Grapalat" w:cs="Sylfaen"/>
          <w:i w:val="0"/>
          <w:szCs w:val="24"/>
          <w:lang w:val="ru-RU"/>
        </w:rPr>
        <w:t>ասնակիցը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մինչև</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սույն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հրավերի</w:t>
      </w:r>
      <w:proofErr w:type="spellEnd"/>
      <w:r>
        <w:rPr>
          <w:rFonts w:ascii="GHEA Grapalat" w:hAnsi="GHEA Grapalat" w:cs="Sylfaen"/>
          <w:i w:val="0"/>
          <w:szCs w:val="24"/>
          <w:lang w:val="af-ZA"/>
        </w:rPr>
        <w:t xml:space="preserve"> 1-ին մասի 4.2 </w:t>
      </w:r>
      <w:proofErr w:type="spellStart"/>
      <w:r>
        <w:rPr>
          <w:rFonts w:ascii="GHEA Grapalat" w:hAnsi="GHEA Grapalat" w:cs="Sylfaen"/>
          <w:i w:val="0"/>
          <w:szCs w:val="24"/>
          <w:lang w:val="ru-RU"/>
        </w:rPr>
        <w:t>կետում</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նշված</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հայտերի</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ներկայացման</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վերջնաժամկետը</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կարող</w:t>
      </w:r>
      <w:proofErr w:type="spellEnd"/>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proofErr w:type="spellStart"/>
      <w:r>
        <w:rPr>
          <w:rFonts w:ascii="GHEA Grapalat" w:hAnsi="GHEA Grapalat" w:cs="Sylfaen"/>
          <w:i w:val="0"/>
          <w:szCs w:val="24"/>
          <w:lang w:val="ru-RU"/>
        </w:rPr>
        <w:t>փոփոխել</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կամ</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հետ</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վերցնել</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իր</w:t>
      </w:r>
      <w:proofErr w:type="spellEnd"/>
      <w:r>
        <w:rPr>
          <w:rFonts w:ascii="GHEA Grapalat" w:hAnsi="GHEA Grapalat" w:cs="Sylfaen"/>
          <w:i w:val="0"/>
          <w:szCs w:val="24"/>
          <w:lang w:val="af-ZA"/>
        </w:rPr>
        <w:t xml:space="preserve"> </w:t>
      </w:r>
      <w:proofErr w:type="spellStart"/>
      <w:r>
        <w:rPr>
          <w:rFonts w:ascii="GHEA Grapalat" w:hAnsi="GHEA Grapalat" w:cs="Sylfaen"/>
          <w:i w:val="0"/>
          <w:szCs w:val="24"/>
          <w:lang w:val="ru-RU"/>
        </w:rPr>
        <w:t>հայտը</w:t>
      </w:r>
      <w:proofErr w:type="spellEnd"/>
      <w:r>
        <w:rPr>
          <w:rFonts w:ascii="GHEA Grapalat" w:hAnsi="GHEA Grapalat" w:cs="Sylfaen"/>
          <w:i w:val="0"/>
          <w:szCs w:val="24"/>
          <w:lang w:val="ru-RU"/>
        </w:rPr>
        <w:t>։</w:t>
      </w:r>
    </w:p>
    <w:p w14:paraId="06D24E6F" w14:textId="77777777" w:rsidR="00C92CE6" w:rsidRDefault="00C92CE6" w:rsidP="00CF3D64">
      <w:pPr>
        <w:ind w:firstLine="567"/>
        <w:jc w:val="center"/>
        <w:rPr>
          <w:rFonts w:ascii="GHEA Grapalat" w:hAnsi="GHEA Grapalat"/>
          <w:b/>
          <w:sz w:val="20"/>
          <w:lang w:val="af-ZA"/>
        </w:rPr>
      </w:pPr>
    </w:p>
    <w:p w14:paraId="4D17B8FD" w14:textId="77777777" w:rsidR="00CF3D64" w:rsidRPr="004F71AE" w:rsidRDefault="00CF3D64" w:rsidP="00CF3D64">
      <w:pPr>
        <w:ind w:firstLine="567"/>
        <w:jc w:val="center"/>
        <w:rPr>
          <w:rFonts w:ascii="GHEA Grapalat" w:hAnsi="GHEA Grapalat"/>
          <w:b/>
          <w:sz w:val="20"/>
          <w:lang w:val="hy-AM"/>
        </w:rPr>
      </w:pPr>
      <w:r w:rsidRPr="004F71AE">
        <w:rPr>
          <w:rFonts w:ascii="GHEA Grapalat" w:hAnsi="GHEA Grapalat"/>
          <w:b/>
          <w:sz w:val="20"/>
          <w:lang w:val="af-ZA"/>
        </w:rPr>
        <w:t>8.  ՀԱՅՏԵՐԻ ԲԱՑՈՒՄԸ</w:t>
      </w:r>
      <w:r w:rsidRPr="004F71AE">
        <w:rPr>
          <w:rFonts w:ascii="GHEA Grapalat" w:hAnsi="GHEA Grapalat"/>
          <w:b/>
          <w:sz w:val="20"/>
          <w:lang w:val="hy-AM"/>
        </w:rPr>
        <w:t xml:space="preserve">, </w:t>
      </w:r>
      <w:r w:rsidRPr="004F71AE">
        <w:rPr>
          <w:rFonts w:ascii="GHEA Grapalat" w:hAnsi="GHEA Grapalat"/>
          <w:b/>
          <w:sz w:val="20"/>
          <w:lang w:val="af-ZA"/>
        </w:rPr>
        <w:t xml:space="preserve">ԳՆԱՀԱՏՈՒՄԸ  ԵՎ  </w:t>
      </w:r>
    </w:p>
    <w:p w14:paraId="22209263" w14:textId="77777777" w:rsidR="00CF3D64" w:rsidRPr="004F71AE" w:rsidRDefault="00CF3D64" w:rsidP="00CF3D64">
      <w:pPr>
        <w:ind w:firstLine="567"/>
        <w:jc w:val="center"/>
        <w:rPr>
          <w:rFonts w:ascii="GHEA Grapalat" w:hAnsi="GHEA Grapalat"/>
          <w:b/>
          <w:sz w:val="20"/>
          <w:lang w:val="af-ZA"/>
        </w:rPr>
      </w:pPr>
      <w:r w:rsidRPr="004F71AE">
        <w:rPr>
          <w:rFonts w:ascii="GHEA Grapalat" w:hAnsi="GHEA Grapalat"/>
          <w:b/>
          <w:sz w:val="20"/>
          <w:lang w:val="af-ZA"/>
        </w:rPr>
        <w:t xml:space="preserve">ԱՐԴՅՈՒՆՔՆԵՐԻ ԱՄՓՈՓՈՒՄԸ </w:t>
      </w:r>
    </w:p>
    <w:p w14:paraId="569C9696" w14:textId="3A3F9AB0" w:rsidR="00CF3D64" w:rsidRPr="004F71AE" w:rsidRDefault="00CF3D64" w:rsidP="00CF3D64">
      <w:pPr>
        <w:pStyle w:val="25"/>
        <w:spacing w:line="240" w:lineRule="auto"/>
        <w:ind w:firstLine="567"/>
        <w:rPr>
          <w:rFonts w:ascii="GHEA Grapalat" w:hAnsi="GHEA Grapalat" w:cs="Tahoma"/>
        </w:rPr>
      </w:pPr>
      <w:r w:rsidRPr="004F71AE">
        <w:rPr>
          <w:rFonts w:ascii="GHEA Grapalat" w:hAnsi="GHEA Grapalat"/>
        </w:rPr>
        <w:t xml:space="preserve">8.1 </w:t>
      </w:r>
      <w:r w:rsidRPr="004F71AE">
        <w:rPr>
          <w:rFonts w:ascii="GHEA Grapalat" w:hAnsi="GHEA Grapalat" w:cs="Sylfaen"/>
          <w:lang w:val="hy-AM"/>
        </w:rPr>
        <w:t>Հայտերի</w:t>
      </w:r>
      <w:r w:rsidRPr="004F71AE">
        <w:rPr>
          <w:rFonts w:ascii="GHEA Grapalat" w:hAnsi="GHEA Grapalat" w:cs="Sylfaen"/>
        </w:rPr>
        <w:t xml:space="preserve"> </w:t>
      </w:r>
      <w:r w:rsidRPr="004F71AE">
        <w:rPr>
          <w:rFonts w:ascii="GHEA Grapalat" w:hAnsi="GHEA Grapalat" w:cs="Sylfaen"/>
          <w:lang w:val="hy-AM"/>
        </w:rPr>
        <w:t>բացումը</w:t>
      </w:r>
      <w:r w:rsidRPr="004F71AE">
        <w:rPr>
          <w:rFonts w:ascii="GHEA Grapalat" w:hAnsi="GHEA Grapalat" w:cs="Sylfaen"/>
        </w:rPr>
        <w:t xml:space="preserve"> </w:t>
      </w:r>
      <w:r w:rsidRPr="004F71AE">
        <w:rPr>
          <w:rFonts w:ascii="GHEA Grapalat" w:hAnsi="GHEA Grapalat" w:cs="Sylfaen"/>
          <w:lang w:val="hy-AM"/>
        </w:rPr>
        <w:t>կկատարվի</w:t>
      </w:r>
      <w:r w:rsidRPr="004F71AE">
        <w:rPr>
          <w:rFonts w:ascii="GHEA Grapalat" w:hAnsi="GHEA Grapalat" w:cs="Sylfaen"/>
        </w:rPr>
        <w:t xml:space="preserve"> հանձնաժողովի հայտերի բացման նիստում</w:t>
      </w:r>
      <w:r w:rsidRPr="004F71AE" w:rsidDel="00D63E9A">
        <w:rPr>
          <w:rFonts w:ascii="GHEA Grapalat" w:hAnsi="GHEA Grapalat" w:cs="Sylfaen"/>
          <w:szCs w:val="24"/>
        </w:rPr>
        <w:t xml:space="preserve"> </w:t>
      </w:r>
      <w:r w:rsidRPr="004F71AE">
        <w:rPr>
          <w:rFonts w:ascii="GHEA Grapalat" w:hAnsi="GHEA Grapalat" w:cs="Sylfaen"/>
          <w:szCs w:val="24"/>
        </w:rPr>
        <w:t xml:space="preserve">`  </w:t>
      </w:r>
      <w:r w:rsidRPr="004F71AE">
        <w:rPr>
          <w:rFonts w:ascii="GHEA Grapalat" w:hAnsi="GHEA Grapalat" w:cs="Sylfaen"/>
          <w:szCs w:val="24"/>
          <w:lang w:val="hy-AM"/>
        </w:rPr>
        <w:t>սույն</w:t>
      </w:r>
      <w:r w:rsidRPr="004F71AE">
        <w:rPr>
          <w:rFonts w:ascii="GHEA Grapalat" w:hAnsi="GHEA Grapalat" w:cs="Sylfaen"/>
          <w:szCs w:val="24"/>
        </w:rPr>
        <w:t xml:space="preserve"> </w:t>
      </w:r>
      <w:r w:rsidRPr="004F71AE">
        <w:rPr>
          <w:rFonts w:ascii="GHEA Grapalat" w:hAnsi="GHEA Grapalat" w:cs="Sylfaen"/>
          <w:szCs w:val="24"/>
          <w:lang w:val="hy-AM"/>
        </w:rPr>
        <w:t>ընթացակարգի</w:t>
      </w:r>
      <w:r w:rsidRPr="004F71AE">
        <w:rPr>
          <w:rFonts w:ascii="GHEA Grapalat" w:hAnsi="GHEA Grapalat" w:cs="Sylfaen"/>
          <w:szCs w:val="24"/>
        </w:rPr>
        <w:t xml:space="preserve"> </w:t>
      </w:r>
      <w:r w:rsidRPr="004F71AE">
        <w:rPr>
          <w:rFonts w:ascii="GHEA Grapalat" w:hAnsi="GHEA Grapalat" w:cs="Sylfaen"/>
          <w:szCs w:val="24"/>
          <w:lang w:val="hy-AM"/>
        </w:rPr>
        <w:t>հայտարարությունը</w:t>
      </w:r>
      <w:r w:rsidRPr="004F71AE">
        <w:rPr>
          <w:rFonts w:ascii="GHEA Grapalat" w:hAnsi="GHEA Grapalat" w:cs="Sylfaen"/>
          <w:szCs w:val="24"/>
        </w:rPr>
        <w:t xml:space="preserve"> </w:t>
      </w:r>
      <w:r w:rsidRPr="004F71AE">
        <w:rPr>
          <w:rFonts w:ascii="GHEA Grapalat" w:hAnsi="GHEA Grapalat" w:cs="Sylfaen"/>
          <w:szCs w:val="24"/>
          <w:lang w:val="hy-AM"/>
        </w:rPr>
        <w:t>և</w:t>
      </w:r>
      <w:r w:rsidRPr="004F71AE">
        <w:rPr>
          <w:rFonts w:ascii="GHEA Grapalat" w:hAnsi="GHEA Grapalat" w:cs="Sylfaen"/>
          <w:szCs w:val="24"/>
        </w:rPr>
        <w:t xml:space="preserve"> </w:t>
      </w:r>
      <w:r w:rsidRPr="004F71AE">
        <w:rPr>
          <w:rFonts w:ascii="GHEA Grapalat" w:hAnsi="GHEA Grapalat" w:cs="Sylfaen"/>
          <w:szCs w:val="24"/>
          <w:lang w:val="hy-AM"/>
        </w:rPr>
        <w:t>հրավերը</w:t>
      </w:r>
      <w:r w:rsidRPr="004F71AE">
        <w:rPr>
          <w:rFonts w:ascii="GHEA Grapalat" w:hAnsi="GHEA Grapalat" w:cs="Sylfaen"/>
          <w:szCs w:val="24"/>
        </w:rPr>
        <w:t xml:space="preserve"> տեղեկագրում </w:t>
      </w:r>
      <w:r w:rsidRPr="004F71AE">
        <w:rPr>
          <w:rFonts w:ascii="GHEA Grapalat" w:hAnsi="GHEA Grapalat" w:cs="Sylfaen"/>
          <w:szCs w:val="24"/>
          <w:lang w:val="hy-AM"/>
        </w:rPr>
        <w:t>հրապարակվելու</w:t>
      </w:r>
      <w:r w:rsidRPr="004F71AE">
        <w:rPr>
          <w:rFonts w:ascii="GHEA Grapalat" w:hAnsi="GHEA Grapalat" w:cs="Sylfaen"/>
          <w:szCs w:val="24"/>
        </w:rPr>
        <w:t xml:space="preserve"> </w:t>
      </w:r>
      <w:r w:rsidRPr="004F71AE">
        <w:rPr>
          <w:rFonts w:ascii="GHEA Grapalat" w:hAnsi="GHEA Grapalat" w:cs="Sylfaen"/>
          <w:szCs w:val="24"/>
          <w:lang w:val="hy-AM"/>
        </w:rPr>
        <w:t>օրվանից</w:t>
      </w:r>
      <w:r w:rsidRPr="004F71AE">
        <w:rPr>
          <w:rFonts w:ascii="GHEA Grapalat" w:hAnsi="GHEA Grapalat" w:cs="Sylfaen"/>
          <w:szCs w:val="24"/>
        </w:rPr>
        <w:t xml:space="preserve"> </w:t>
      </w:r>
      <w:r w:rsidRPr="004F71AE">
        <w:rPr>
          <w:rFonts w:ascii="GHEA Grapalat" w:hAnsi="GHEA Grapalat" w:cs="Sylfaen"/>
          <w:szCs w:val="24"/>
          <w:lang w:val="hy-AM"/>
        </w:rPr>
        <w:t>հաշված</w:t>
      </w:r>
      <w:r w:rsidRPr="004F71AE">
        <w:rPr>
          <w:rFonts w:ascii="GHEA Grapalat" w:hAnsi="GHEA Grapalat" w:cs="Sylfaen"/>
          <w:szCs w:val="24"/>
        </w:rPr>
        <w:t xml:space="preserve"> </w:t>
      </w:r>
      <w:r w:rsidR="00AC2DE0">
        <w:rPr>
          <w:rFonts w:ascii="GHEA Grapalat" w:hAnsi="GHEA Grapalat" w:cs="Sylfaen"/>
          <w:color w:val="FF0000"/>
          <w:szCs w:val="24"/>
          <w:highlight w:val="yellow"/>
        </w:rPr>
        <w:t>7-րդ օրը</w:t>
      </w:r>
      <w:r w:rsidR="00E43D23" w:rsidRPr="00B06D33">
        <w:rPr>
          <w:rFonts w:ascii="GHEA Grapalat" w:hAnsi="GHEA Grapalat" w:cs="Sylfaen"/>
          <w:color w:val="FF0000"/>
          <w:szCs w:val="24"/>
          <w:highlight w:val="yellow"/>
        </w:rPr>
        <w:t xml:space="preserve"> ժամը </w:t>
      </w:r>
      <w:r w:rsidR="00117E14">
        <w:rPr>
          <w:rFonts w:ascii="GHEA Grapalat" w:hAnsi="GHEA Grapalat" w:cs="Sylfaen"/>
          <w:color w:val="FF0000"/>
          <w:szCs w:val="24"/>
          <w:highlight w:val="yellow"/>
        </w:rPr>
        <w:t>11։00</w:t>
      </w:r>
      <w:r w:rsidRPr="00B06D33">
        <w:rPr>
          <w:rFonts w:ascii="GHEA Grapalat" w:hAnsi="GHEA Grapalat" w:cs="Sylfaen"/>
          <w:szCs w:val="24"/>
          <w:highlight w:val="yellow"/>
          <w:lang w:val="hy-AM"/>
        </w:rPr>
        <w:t>-</w:t>
      </w:r>
      <w:r w:rsidRPr="004F71AE">
        <w:rPr>
          <w:rFonts w:ascii="GHEA Grapalat" w:hAnsi="GHEA Grapalat" w:cs="Sylfaen"/>
          <w:szCs w:val="24"/>
          <w:lang w:val="hy-AM"/>
        </w:rPr>
        <w:t>ին։</w:t>
      </w:r>
      <w:r w:rsidRPr="004F71AE">
        <w:rPr>
          <w:rFonts w:ascii="GHEA Grapalat" w:hAnsi="GHEA Grapalat" w:cs="Sylfaen"/>
          <w:szCs w:val="24"/>
        </w:rPr>
        <w:t xml:space="preserve"> </w:t>
      </w:r>
    </w:p>
    <w:p w14:paraId="5049E24A" w14:textId="77777777" w:rsidR="0056138C" w:rsidRPr="00E6597C" w:rsidRDefault="0056138C" w:rsidP="0056138C">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5736A7">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5736A7">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5736A7">
        <w:rPr>
          <w:rFonts w:ascii="GHEA Grapalat" w:hAnsi="GHEA Grapalat" w:cs="Sylfaen"/>
          <w:sz w:val="20"/>
          <w:lang w:val="hy-AM"/>
        </w:rPr>
        <w:t>սույն</w:t>
      </w:r>
      <w:r w:rsidRPr="00E6597C">
        <w:rPr>
          <w:rFonts w:ascii="GHEA Grapalat" w:hAnsi="GHEA Grapalat" w:cs="Sylfaen"/>
          <w:sz w:val="20"/>
          <w:lang w:val="af-ZA"/>
        </w:rPr>
        <w:t xml:space="preserve"> </w:t>
      </w:r>
      <w:r w:rsidRPr="005736A7">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5736A7">
        <w:rPr>
          <w:rFonts w:ascii="GHEA Grapalat" w:hAnsi="GHEA Grapalat" w:cs="Sylfaen"/>
          <w:sz w:val="20"/>
          <w:lang w:val="hy-AM"/>
        </w:rPr>
        <w:t>շրջանակում</w:t>
      </w:r>
      <w:r w:rsidRPr="00E6597C">
        <w:rPr>
          <w:rFonts w:ascii="GHEA Grapalat" w:hAnsi="GHEA Grapalat" w:cs="Sylfaen"/>
          <w:sz w:val="20"/>
          <w:lang w:val="af-ZA"/>
        </w:rPr>
        <w:t xml:space="preserve"> </w:t>
      </w:r>
      <w:r w:rsidRPr="005736A7">
        <w:rPr>
          <w:rFonts w:ascii="GHEA Grapalat" w:hAnsi="GHEA Grapalat" w:cs="Sylfaen"/>
          <w:sz w:val="20"/>
          <w:lang w:val="hy-AM"/>
        </w:rPr>
        <w:t>գնվելիք</w:t>
      </w:r>
      <w:r w:rsidRPr="00E6597C">
        <w:rPr>
          <w:rFonts w:ascii="GHEA Grapalat" w:hAnsi="GHEA Grapalat" w:cs="Sylfaen"/>
          <w:sz w:val="20"/>
          <w:lang w:val="af-ZA"/>
        </w:rPr>
        <w:t xml:space="preserve"> </w:t>
      </w:r>
      <w:r w:rsidRPr="005736A7">
        <w:rPr>
          <w:rFonts w:ascii="GHEA Grapalat" w:hAnsi="GHEA Grapalat" w:cs="Sylfaen"/>
          <w:sz w:val="20"/>
          <w:lang w:val="hy-AM"/>
        </w:rPr>
        <w:t>աշխատանքների</w:t>
      </w:r>
      <w:r>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5736A7">
        <w:rPr>
          <w:rFonts w:ascii="GHEA Grapalat" w:hAnsi="GHEA Grapalat" w:cs="Sylfaen"/>
          <w:sz w:val="20"/>
          <w:lang w:val="hy-AM"/>
        </w:rPr>
        <w:t>ինչպես</w:t>
      </w:r>
      <w:r w:rsidRPr="00E6597C">
        <w:rPr>
          <w:rFonts w:ascii="GHEA Grapalat" w:hAnsi="GHEA Grapalat" w:cs="Sylfaen"/>
          <w:sz w:val="20"/>
          <w:lang w:val="af-ZA"/>
        </w:rPr>
        <w:t xml:space="preserve"> </w:t>
      </w:r>
      <w:r w:rsidRPr="005736A7">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3D7B1D01" w14:textId="77777777" w:rsidR="0056138C" w:rsidRPr="00E6597C" w:rsidRDefault="0056138C" w:rsidP="0056138C">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148D53" w14:textId="77777777"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2A7E7A74" w14:textId="77777777"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12C6AB0" w14:textId="77777777" w:rsidR="0056138C" w:rsidRPr="00E6597C" w:rsidRDefault="0056138C" w:rsidP="0056138C">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3005C4C5" w14:textId="77777777"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14:paraId="685A8372" w14:textId="77777777" w:rsidR="0056138C" w:rsidRPr="00E6597C" w:rsidRDefault="0056138C" w:rsidP="0056138C">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գնահատումն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իրականացվում</w:t>
      </w:r>
      <w:proofErr w:type="spellEnd"/>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proofErr w:type="spellStart"/>
      <w:r w:rsidRPr="00E6597C">
        <w:rPr>
          <w:rFonts w:ascii="GHEA Grapalat" w:hAnsi="GHEA Grapalat" w:cs="Sylfaen"/>
          <w:sz w:val="20"/>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լրանալու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օրվանից</w:t>
      </w:r>
      <w:proofErr w:type="spellEnd"/>
      <w:r w:rsidRPr="00E6597C">
        <w:rPr>
          <w:rFonts w:ascii="GHEA Grapalat" w:hAnsi="GHEA Grapalat" w:cs="Sylfaen"/>
          <w:sz w:val="20"/>
          <w:lang w:val="af-ZA"/>
        </w:rPr>
        <w:t xml:space="preserve"> </w:t>
      </w:r>
      <w:proofErr w:type="spellStart"/>
      <w:proofErr w:type="gramStart"/>
      <w:r w:rsidRPr="00E6597C">
        <w:rPr>
          <w:rFonts w:ascii="GHEA Grapalat" w:hAnsi="GHEA Grapalat" w:cs="Sylfaen"/>
          <w:sz w:val="20"/>
        </w:rPr>
        <w:t>հաշված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տաս</w:t>
      </w:r>
      <w:proofErr w:type="spellEnd"/>
      <w:r>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Pr="00E6597C">
        <w:rPr>
          <w:rFonts w:ascii="GHEA Grapalat" w:hAnsi="GHEA Grapalat" w:cs="Sylfaen"/>
          <w:sz w:val="20"/>
          <w:lang w:val="af-ZA"/>
        </w:rPr>
        <w:t xml:space="preserve"> </w:t>
      </w:r>
      <w:r>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աշխատանքային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ընթացքում</w:t>
      </w:r>
      <w:proofErr w:type="spellEnd"/>
      <w:r w:rsidRPr="00E6597C">
        <w:rPr>
          <w:rFonts w:ascii="GHEA Grapalat" w:hAnsi="GHEA Grapalat" w:cs="Sylfaen"/>
          <w:sz w:val="20"/>
          <w:lang w:val="af-ZA"/>
        </w:rPr>
        <w:t xml:space="preserve">: </w:t>
      </w:r>
    </w:p>
    <w:p w14:paraId="737189FF" w14:textId="77777777" w:rsidR="0056138C" w:rsidRPr="00E6597C" w:rsidRDefault="0056138C" w:rsidP="0056138C">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Ընդ</w:t>
      </w:r>
      <w:proofErr w:type="spellEnd"/>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E6597C">
        <w:rPr>
          <w:rFonts w:ascii="GHEA Grapalat" w:hAnsi="GHEA Grapalat" w:cs="Sylfaen"/>
          <w:sz w:val="20"/>
        </w:rPr>
        <w:t>որոնցում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բացակայում</w:t>
      </w:r>
      <w:proofErr w:type="spellEnd"/>
      <w:r w:rsidRPr="00E6597C">
        <w:rPr>
          <w:rFonts w:ascii="GHEA Grapalat" w:hAnsi="GHEA Grapalat" w:cs="Sylfaen"/>
          <w:sz w:val="20"/>
          <w:lang w:val="af-ZA"/>
        </w:rPr>
        <w:t xml:space="preserve"> </w:t>
      </w:r>
      <w:r>
        <w:rPr>
          <w:rFonts w:ascii="GHEA Grapalat" w:hAnsi="GHEA Grapalat" w:cs="Sylfaen"/>
          <w:sz w:val="20"/>
          <w:lang w:val="hy-AM"/>
        </w:rPr>
        <w:t>են</w:t>
      </w:r>
      <w:r w:rsidRPr="00E6597C">
        <w:rPr>
          <w:rFonts w:ascii="GHEA Grapalat" w:hAnsi="GHEA Grapalat" w:cs="Sylfaen"/>
          <w:sz w:val="20"/>
          <w:lang w:val="af-ZA"/>
        </w:rPr>
        <w:t xml:space="preserve"> </w:t>
      </w:r>
      <w:proofErr w:type="spellStart"/>
      <w:r w:rsidRPr="00E6597C">
        <w:rPr>
          <w:rFonts w:ascii="GHEA Grapalat" w:hAnsi="GHEA Grapalat" w:cs="Sylfaen"/>
          <w:sz w:val="20"/>
        </w:rPr>
        <w:t>գնային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առաջարկները</w:t>
      </w:r>
      <w:proofErr w:type="spellEnd"/>
      <w:r w:rsidRPr="00E6597C">
        <w:rPr>
          <w:rFonts w:ascii="GHEA Grapalat" w:hAnsi="GHEA Grapalat" w:cs="Sylfaen"/>
          <w:sz w:val="20"/>
          <w:lang w:val="af-ZA"/>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Sylfaen"/>
          <w:sz w:val="20"/>
          <w:lang w:val="af-ZA"/>
        </w:rPr>
        <w:t xml:space="preserve"> դրանք </w:t>
      </w:r>
      <w:proofErr w:type="spellStart"/>
      <w:r w:rsidRPr="00E6597C">
        <w:rPr>
          <w:rFonts w:ascii="GHEA Grapalat" w:hAnsi="GHEA Grapalat" w:cs="Sylfaen"/>
          <w:sz w:val="20"/>
        </w:rPr>
        <w:t>ներկայացված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անհամապատասխան</w:t>
      </w:r>
      <w:proofErr w:type="spellEnd"/>
      <w:r w:rsidRPr="00E6597C">
        <w:rPr>
          <w:rFonts w:ascii="GHEA Grapalat" w:hAnsi="GHEA Grapalat" w:cs="Sylfaen"/>
          <w:sz w:val="20"/>
          <w:lang w:val="af-ZA"/>
        </w:rPr>
        <w:t>:</w:t>
      </w:r>
    </w:p>
    <w:p w14:paraId="65C7F6D1" w14:textId="77777777" w:rsidR="0056138C" w:rsidRPr="00E6597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մասնակիցը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որոշվում</w:t>
      </w:r>
      <w:proofErr w:type="spellEnd"/>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բավարար</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գնահատված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հայտեր</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ներկայացրած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մասնակիցների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թվից</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նվազագույն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գնային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առաջարկ</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ներկայացրած</w:t>
      </w:r>
      <w:proofErr w:type="spellEnd"/>
      <w:r w:rsidRPr="00E6597C">
        <w:rPr>
          <w:rFonts w:ascii="GHEA Grapalat" w:hAnsi="GHEA Grapalat" w:cs="Sylfaen"/>
          <w:szCs w:val="24"/>
        </w:rPr>
        <w:t xml:space="preserve"> </w:t>
      </w:r>
      <w:r w:rsidRPr="00E6597C">
        <w:rPr>
          <w:rFonts w:ascii="GHEA Grapalat" w:hAnsi="GHEA Grapalat" w:cs="Sylfaen"/>
          <w:szCs w:val="24"/>
          <w:lang w:val="en-US"/>
        </w:rPr>
        <w:t>մ</w:t>
      </w:r>
      <w:proofErr w:type="spellStart"/>
      <w:r w:rsidRPr="00E6597C">
        <w:rPr>
          <w:rFonts w:ascii="GHEA Grapalat" w:hAnsi="GHEA Grapalat" w:cs="Sylfaen"/>
          <w:szCs w:val="24"/>
          <w:lang w:val="ru-RU"/>
        </w:rPr>
        <w:t>ասնակցին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նախապատվություն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տալու</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սկզբունքով</w:t>
      </w:r>
      <w:proofErr w:type="spellEnd"/>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Ընդ</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որում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հանձնաժողովի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կողմից</w:t>
      </w:r>
      <w:proofErr w:type="spellEnd"/>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Pr>
          <w:rFonts w:ascii="GHEA Grapalat" w:hAnsi="GHEA Grapalat" w:cs="Sylfaen"/>
          <w:szCs w:val="24"/>
          <w:lang w:val="hy-AM"/>
        </w:rPr>
        <w:t>այդպիսին չճանաչված</w:t>
      </w:r>
      <w:r w:rsidRPr="00015CC3" w:rsidDel="006F3F15">
        <w:rPr>
          <w:rFonts w:ascii="GHEA Grapalat" w:hAnsi="GHEA Grapalat" w:cs="Sylfaen"/>
          <w:szCs w:val="24"/>
        </w:rPr>
        <w:t xml:space="preserve"> </w:t>
      </w:r>
      <w:proofErr w:type="spellStart"/>
      <w:r w:rsidRPr="00E6597C">
        <w:rPr>
          <w:rFonts w:ascii="GHEA Grapalat" w:hAnsi="GHEA Grapalat" w:cs="Sylfaen"/>
          <w:szCs w:val="24"/>
          <w:lang w:val="ru-RU"/>
        </w:rPr>
        <w:t>մասնակիցներին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որոշելիս</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գնային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առաջարկների</w:t>
      </w:r>
      <w:proofErr w:type="spellEnd"/>
      <w:r w:rsidRPr="00E6597C">
        <w:rPr>
          <w:rFonts w:ascii="GHEA Grapalat" w:hAnsi="GHEA Grapalat" w:cs="Sylfaen"/>
          <w:szCs w:val="24"/>
        </w:rPr>
        <w:t xml:space="preserve"> գնահատումը և </w:t>
      </w:r>
      <w:proofErr w:type="spellStart"/>
      <w:r w:rsidRPr="00E6597C">
        <w:rPr>
          <w:rFonts w:ascii="GHEA Grapalat" w:hAnsi="GHEA Grapalat" w:cs="Sylfaen"/>
          <w:szCs w:val="24"/>
          <w:lang w:val="ru-RU"/>
        </w:rPr>
        <w:t>համեմատումն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իրականացվում</w:t>
      </w:r>
      <w:proofErr w:type="spellEnd"/>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առանց</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հրավերի</w:t>
      </w:r>
      <w:proofErr w:type="spellEnd"/>
      <w:r w:rsidRPr="00E6597C">
        <w:rPr>
          <w:rFonts w:ascii="GHEA Grapalat" w:hAnsi="GHEA Grapalat" w:cs="Sylfaen"/>
          <w:szCs w:val="24"/>
        </w:rPr>
        <w:t xml:space="preserve"> 1-ին </w:t>
      </w:r>
      <w:proofErr w:type="spellStart"/>
      <w:r w:rsidRPr="00E6597C">
        <w:rPr>
          <w:rFonts w:ascii="GHEA Grapalat" w:hAnsi="GHEA Grapalat" w:cs="Sylfaen"/>
          <w:szCs w:val="24"/>
          <w:lang w:val="ru-RU"/>
        </w:rPr>
        <w:t>մասի</w:t>
      </w:r>
      <w:proofErr w:type="spellEnd"/>
      <w:r w:rsidRPr="00E6597C">
        <w:rPr>
          <w:rFonts w:ascii="GHEA Grapalat" w:hAnsi="GHEA Grapalat" w:cs="Sylfaen"/>
          <w:szCs w:val="24"/>
        </w:rPr>
        <w:t xml:space="preserve"> 5.2-րդ </w:t>
      </w:r>
      <w:proofErr w:type="spellStart"/>
      <w:r w:rsidRPr="00E6597C">
        <w:rPr>
          <w:rFonts w:ascii="GHEA Grapalat" w:hAnsi="GHEA Grapalat" w:cs="Sylfaen"/>
          <w:szCs w:val="24"/>
          <w:lang w:val="ru-RU"/>
        </w:rPr>
        <w:t>կետում</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նշված</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հարկի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գումարի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հաշվարկման</w:t>
      </w:r>
      <w:proofErr w:type="spellEnd"/>
      <w:r w:rsidRPr="00E6597C">
        <w:rPr>
          <w:rFonts w:ascii="GHEA Grapalat" w:hAnsi="GHEA Grapalat" w:cs="Sylfaen"/>
          <w:lang w:val="hy-AM"/>
        </w:rPr>
        <w:t>:</w:t>
      </w:r>
    </w:p>
    <w:p w14:paraId="4354A171" w14:textId="77777777" w:rsidR="00C33D69" w:rsidRPr="004F71AE" w:rsidRDefault="008A6781" w:rsidP="00A74A6F">
      <w:pPr>
        <w:pStyle w:val="af6"/>
        <w:spacing w:line="240" w:lineRule="auto"/>
        <w:ind w:firstLine="567"/>
        <w:rPr>
          <w:rFonts w:ascii="GHEA Grapalat" w:hAnsi="GHEA Grapalat" w:cs="Sylfaen"/>
          <w:i w:val="0"/>
          <w:szCs w:val="24"/>
          <w:lang w:val="af-ZA"/>
        </w:rPr>
      </w:pPr>
      <w:r w:rsidRPr="004F71AE">
        <w:rPr>
          <w:rFonts w:ascii="GHEA Grapalat" w:hAnsi="GHEA Grapalat" w:cs="Sylfaen"/>
          <w:i w:val="0"/>
          <w:szCs w:val="24"/>
          <w:lang w:val="af-ZA"/>
        </w:rPr>
        <w:t xml:space="preserve">8.4 </w:t>
      </w:r>
      <w:r w:rsidRPr="004F71AE">
        <w:rPr>
          <w:rFonts w:ascii="GHEA Grapalat" w:hAnsi="GHEA Grapalat" w:cs="Sylfaen"/>
          <w:i w:val="0"/>
          <w:szCs w:val="24"/>
          <w:lang w:val="hy-AM"/>
        </w:rPr>
        <w:t>Եթե</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հայտում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անհամապատասխանություն</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տեղ</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գտել</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թվերով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գումարների</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միջև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ապա</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հիմք</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ընդունվում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գումարը։</w:t>
      </w:r>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Եթե</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առաջարկվող</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գները</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ներկայացված</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են</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երկու</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կամ</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ավելի</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արժույթներով</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ապա</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դրանք</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համեմատվում</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են</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Հայաստանի</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Հանրապետության</w:t>
      </w:r>
      <w:proofErr w:type="spellEnd"/>
      <w:r w:rsidRPr="004F71AE">
        <w:rPr>
          <w:rFonts w:ascii="GHEA Grapalat" w:hAnsi="GHEA Grapalat" w:cs="Sylfaen"/>
          <w:i w:val="0"/>
          <w:szCs w:val="24"/>
          <w:lang w:val="af-ZA"/>
        </w:rPr>
        <w:t xml:space="preserve"> </w:t>
      </w:r>
      <w:proofErr w:type="spellStart"/>
      <w:r w:rsidRPr="004F71AE">
        <w:rPr>
          <w:rFonts w:ascii="GHEA Grapalat" w:hAnsi="GHEA Grapalat" w:cs="Sylfaen"/>
          <w:i w:val="0"/>
          <w:szCs w:val="24"/>
          <w:lang w:val="ru-RU"/>
        </w:rPr>
        <w:t>դրամով</w:t>
      </w:r>
      <w:proofErr w:type="spellEnd"/>
      <w:r w:rsidRPr="004F71AE">
        <w:rPr>
          <w:rFonts w:ascii="GHEA Grapalat" w:hAnsi="GHEA Grapalat" w:cs="Sylfaen"/>
          <w:i w:val="0"/>
          <w:szCs w:val="24"/>
          <w:lang w:val="af-ZA"/>
        </w:rPr>
        <w:t>`</w:t>
      </w:r>
      <w:r w:rsidR="00C33D69" w:rsidRPr="004F71AE">
        <w:rPr>
          <w:rFonts w:ascii="GHEA Grapalat" w:hAnsi="GHEA Grapalat" w:cs="Sylfaen"/>
          <w:i w:val="0"/>
          <w:szCs w:val="24"/>
          <w:lang w:val="af-ZA"/>
        </w:rPr>
        <w:t xml:space="preserve"> </w:t>
      </w:r>
      <w:r w:rsidR="00732B01" w:rsidRPr="004F71AE">
        <w:rPr>
          <w:rFonts w:ascii="GHEA Grapalat" w:hAnsi="GHEA Grapalat" w:cs="Sylfaen"/>
          <w:b/>
          <w:i w:val="0"/>
          <w:color w:val="FF0000"/>
          <w:szCs w:val="24"/>
          <w:lang w:val="hy-AM"/>
        </w:rPr>
        <w:t xml:space="preserve">հայտերի բացման օրվա դրությամբ ՀՀ կենտրոնական բանկի սահմանած </w:t>
      </w:r>
      <w:proofErr w:type="spellStart"/>
      <w:r w:rsidR="00732B01" w:rsidRPr="004F71AE">
        <w:rPr>
          <w:rFonts w:ascii="GHEA Grapalat" w:hAnsi="GHEA Grapalat" w:cs="Sylfaen"/>
          <w:b/>
          <w:i w:val="0"/>
          <w:color w:val="FF0000"/>
          <w:szCs w:val="24"/>
          <w:lang w:val="ru-RU"/>
        </w:rPr>
        <w:t>փոխարժեքով</w:t>
      </w:r>
      <w:proofErr w:type="spellEnd"/>
      <w:r w:rsidR="00C33D69" w:rsidRPr="004F71AE">
        <w:rPr>
          <w:rFonts w:ascii="GHEA Grapalat" w:hAnsi="GHEA Grapalat" w:cs="Sylfaen"/>
          <w:i w:val="0"/>
          <w:szCs w:val="24"/>
          <w:lang w:val="af-ZA"/>
        </w:rPr>
        <w:t xml:space="preserve"> </w:t>
      </w:r>
      <w:r w:rsidR="00C33D69" w:rsidRPr="004F71AE">
        <w:rPr>
          <w:rFonts w:ascii="GHEA Grapalat" w:hAnsi="GHEA Grapalat" w:cs="Sylfaen"/>
          <w:i w:val="0"/>
          <w:szCs w:val="24"/>
          <w:vertAlign w:val="superscript"/>
          <w:lang w:val="af-ZA"/>
        </w:rPr>
        <w:t>10</w:t>
      </w:r>
      <w:r w:rsidR="00C33D69" w:rsidRPr="004F71AE">
        <w:rPr>
          <w:rStyle w:val="aff6"/>
          <w:rFonts w:ascii="GHEA Grapalat" w:hAnsi="GHEA Grapalat" w:cs="Sylfaen"/>
          <w:i w:val="0"/>
          <w:color w:val="FFFFFF"/>
          <w:szCs w:val="24"/>
          <w:lang w:val="af-ZA"/>
        </w:rPr>
        <w:footnoteReference w:id="5"/>
      </w:r>
      <w:r w:rsidR="00C33D69" w:rsidRPr="004F71AE">
        <w:rPr>
          <w:rFonts w:ascii="GHEA Grapalat" w:hAnsi="GHEA Grapalat" w:cs="Sylfaen"/>
          <w:i w:val="0"/>
          <w:szCs w:val="24"/>
          <w:lang w:val="af-ZA"/>
        </w:rPr>
        <w:t xml:space="preserve"> </w:t>
      </w:r>
      <w:proofErr w:type="spellStart"/>
      <w:r w:rsidR="00C33D69" w:rsidRPr="004F71AE">
        <w:rPr>
          <w:rFonts w:ascii="GHEA Grapalat" w:hAnsi="GHEA Grapalat" w:cs="Sylfaen"/>
          <w:i w:val="0"/>
          <w:szCs w:val="24"/>
          <w:lang w:val="ru-RU"/>
        </w:rPr>
        <w:t>փոխարժեքով</w:t>
      </w:r>
      <w:proofErr w:type="spellEnd"/>
      <w:r w:rsidR="00C33D69" w:rsidRPr="004F71AE">
        <w:rPr>
          <w:rFonts w:ascii="GHEA Grapalat" w:hAnsi="GHEA Grapalat" w:cs="Sylfaen"/>
          <w:i w:val="0"/>
          <w:szCs w:val="24"/>
          <w:lang w:val="ru-RU"/>
        </w:rPr>
        <w:t>։</w:t>
      </w:r>
      <w:r w:rsidR="00C33D69" w:rsidRPr="004F71AE">
        <w:rPr>
          <w:rFonts w:ascii="GHEA Grapalat" w:hAnsi="GHEA Grapalat" w:cs="Sylfaen"/>
          <w:i w:val="0"/>
          <w:szCs w:val="24"/>
          <w:lang w:val="af-ZA"/>
        </w:rPr>
        <w:t xml:space="preserve"> </w:t>
      </w:r>
    </w:p>
    <w:p w14:paraId="14EF4349"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lastRenderedPageBreak/>
        <w:t>8.</w:t>
      </w:r>
      <w:r>
        <w:rPr>
          <w:rFonts w:ascii="GHEA Grapalat" w:hAnsi="GHEA Grapalat"/>
          <w:sz w:val="20"/>
          <w:lang w:val="hy-AM" w:eastAsia="x-none"/>
        </w:rPr>
        <w:t>5</w:t>
      </w:r>
      <w:r>
        <w:rPr>
          <w:rFonts w:ascii="GHEA Grapalat" w:hAnsi="GHEA Grapalat"/>
          <w:sz w:val="20"/>
          <w:lang w:val="af-ZA" w:eastAsia="x-none"/>
        </w:rPr>
        <w:t xml:space="preserve"> Հ</w:t>
      </w:r>
      <w:proofErr w:type="spellStart"/>
      <w:r>
        <w:rPr>
          <w:rFonts w:ascii="GHEA Grapalat" w:hAnsi="GHEA Grapalat" w:cs="Sylfaen"/>
          <w:sz w:val="20"/>
          <w:szCs w:val="24"/>
          <w:lang w:val="ru-RU" w:eastAsia="en-US"/>
        </w:rPr>
        <w:t>անձնաժողովը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պահանջների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նկատմամբ</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բավարար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գնահատված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հայտեր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մ</w:t>
      </w:r>
      <w:proofErr w:type="spellStart"/>
      <w:r>
        <w:rPr>
          <w:rFonts w:ascii="GHEA Grapalat" w:hAnsi="GHEA Grapalat" w:cs="Sylfaen"/>
          <w:sz w:val="20"/>
          <w:szCs w:val="24"/>
          <w:lang w:val="ru-RU" w:eastAsia="en-US"/>
        </w:rPr>
        <w:t>ասնակիցներից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որոշում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հայտարարում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մասնակիցներին</w:t>
      </w:r>
      <w:proofErr w:type="spellEnd"/>
      <w:r>
        <w:rPr>
          <w:rFonts w:ascii="GHEA Grapalat" w:hAnsi="GHEA Grapalat" w:cs="Sylfaen"/>
          <w:sz w:val="20"/>
          <w:szCs w:val="24"/>
          <w:lang w:val="af-ZA" w:eastAsia="en-US"/>
        </w:rPr>
        <w:t xml:space="preserve">: Շինարարական ծրագրերի գնման դեպքում </w:t>
      </w:r>
      <w:proofErr w:type="spellStart"/>
      <w:r>
        <w:rPr>
          <w:rFonts w:ascii="GHEA Grapalat" w:hAnsi="GHEA Grapalat" w:cs="Sylfaen"/>
          <w:sz w:val="20"/>
          <w:szCs w:val="24"/>
          <w:lang w:val="ru-RU" w:eastAsia="en-US"/>
        </w:rPr>
        <w:t>հանձնաժողովը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գնահատում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նաև</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ներկայացված</w:t>
      </w:r>
      <w:proofErr w:type="spellEnd"/>
      <w:r>
        <w:rPr>
          <w:rFonts w:ascii="GHEA Grapalat" w:hAnsi="GHEA Grapalat" w:cs="Sylfaen"/>
          <w:sz w:val="20"/>
          <w:szCs w:val="24"/>
          <w:lang w:val="af-ZA" w:eastAsia="en-US"/>
        </w:rPr>
        <w:t xml:space="preserve"> սարքերի և սարքավորումների տեխնիկական բնութագրերի </w:t>
      </w:r>
      <w:proofErr w:type="spellStart"/>
      <w:r>
        <w:rPr>
          <w:rFonts w:ascii="GHEA Grapalat" w:hAnsi="GHEA Grapalat" w:cs="Sylfaen"/>
          <w:sz w:val="20"/>
          <w:szCs w:val="24"/>
          <w:lang w:val="ru-RU" w:eastAsia="en-US"/>
        </w:rPr>
        <w:t>համապատասխանությունը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պահանջներին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նվազագույն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հավասարության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դեպքում</w:t>
      </w:r>
      <w:proofErr w:type="spellEnd"/>
      <w:r>
        <w:rPr>
          <w:rFonts w:ascii="GHEA Grapalat" w:hAnsi="GHEA Grapalat" w:cs="Sylfaen"/>
          <w:sz w:val="20"/>
          <w:szCs w:val="24"/>
          <w:lang w:val="af-ZA" w:eastAsia="en-US"/>
        </w:rPr>
        <w:t xml:space="preserve"> </w:t>
      </w:r>
    </w:p>
    <w:p w14:paraId="39F50017"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 այդպիսին չճանաչված մասնակիցներին որոշելու նպատակով հանձնաժողովի նիստում հավասար գներ ներկայացրած մասնակիցների հետ վարվում են միաժամանակյա բանակցություններ, եթե նիստին ներկա են այդ մասնակիցները</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համապատասխան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լիազորություն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ունեցող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ներկայացուցիչները</w:t>
      </w:r>
      <w:proofErr w:type="spellEnd"/>
      <w:r>
        <w:rPr>
          <w:rFonts w:ascii="GHEA Grapalat" w:hAnsi="GHEA Grapalat" w:cs="Sylfaen"/>
          <w:sz w:val="20"/>
          <w:szCs w:val="24"/>
          <w:lang w:val="af-ZA" w:eastAsia="en-US"/>
        </w:rPr>
        <w:t>),</w:t>
      </w:r>
    </w:p>
    <w:p w14:paraId="07115185"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հակառակ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դեպքում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նիստը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կասեցվում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մեկ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աշխատանքային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օրվա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ընթացքում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քարտուղարը</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մասնակիցներին</w:t>
      </w:r>
      <w:proofErr w:type="spellEnd"/>
      <w:r>
        <w:rPr>
          <w:rFonts w:ascii="GHEA Grapalat" w:hAnsi="GHEA Grapalat" w:cs="Sylfaen"/>
          <w:sz w:val="20"/>
          <w:szCs w:val="24"/>
          <w:lang w:val="af-ZA" w:eastAsia="en-US"/>
        </w:rPr>
        <w:t xml:space="preserve"> էլեկտրոնային </w:t>
      </w:r>
      <w:proofErr w:type="spellStart"/>
      <w:r>
        <w:rPr>
          <w:rFonts w:ascii="GHEA Grapalat" w:hAnsi="GHEA Grapalat" w:cs="Sylfaen"/>
          <w:sz w:val="20"/>
          <w:szCs w:val="24"/>
          <w:lang w:eastAsia="en-US"/>
        </w:rPr>
        <w:t>եղանակով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միաժամանակ</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ծանուցում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նվազեցման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շուրջ</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միաժամանակյա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վարման</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proofErr w:type="spellStart"/>
      <w:r>
        <w:rPr>
          <w:rFonts w:ascii="GHEA Grapalat" w:hAnsi="GHEA Grapalat" w:cs="Sylfaen"/>
          <w:sz w:val="20"/>
          <w:szCs w:val="24"/>
          <w:lang w:val="ru-RU" w:eastAsia="en-US"/>
        </w:rPr>
        <w:t>օրվա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ժամի</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վայրի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մասին</w:t>
      </w:r>
      <w:proofErr w:type="spellEnd"/>
      <w:r>
        <w:rPr>
          <w:rFonts w:ascii="GHEA Grapalat" w:hAnsi="GHEA Grapalat" w:cs="Sylfaen"/>
          <w:sz w:val="20"/>
          <w:szCs w:val="24"/>
          <w:lang w:val="af-ZA" w:eastAsia="en-US"/>
        </w:rPr>
        <w:t>,</w:t>
      </w:r>
    </w:p>
    <w:p w14:paraId="3E7102A7" w14:textId="77777777" w:rsidR="00AE366F" w:rsidRDefault="00AE366F" w:rsidP="00AE366F">
      <w:pPr>
        <w:pStyle w:val="norm"/>
        <w:spacing w:line="240" w:lineRule="auto"/>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վարվում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են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ոչ</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շուտ</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ծանուցումն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ուղարկվելու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օրվան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հաջորդող</w:t>
      </w:r>
      <w:proofErr w:type="spellEnd"/>
      <w:r>
        <w:rPr>
          <w:rFonts w:ascii="GHEA Grapalat" w:hAnsi="GHEA Grapalat" w:cs="Sylfaen"/>
          <w:sz w:val="20"/>
          <w:szCs w:val="24"/>
          <w:lang w:val="af-ZA" w:eastAsia="en-US"/>
        </w:rPr>
        <w:t xml:space="preserve"> </w:t>
      </w:r>
      <w:proofErr w:type="spellStart"/>
      <w:proofErr w:type="gramStart"/>
      <w:r>
        <w:rPr>
          <w:rFonts w:ascii="GHEA Grapalat" w:hAnsi="GHEA Grapalat" w:cs="Sylfaen"/>
          <w:sz w:val="20"/>
          <w:szCs w:val="24"/>
          <w:lang w:val="ru-RU" w:eastAsia="en-US"/>
        </w:rPr>
        <w:t>օրվանից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երկրորդ</w:t>
      </w:r>
      <w:proofErr w:type="spellEnd"/>
      <w:proofErr w:type="gramEnd"/>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աշխատանքային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օրը</w:t>
      </w:r>
      <w:proofErr w:type="spellEnd"/>
      <w:r>
        <w:rPr>
          <w:rFonts w:ascii="GHEA Grapalat" w:hAnsi="GHEA Grapalat" w:cs="Sylfaen"/>
          <w:sz w:val="20"/>
          <w:szCs w:val="24"/>
          <w:lang w:val="af-ZA" w:eastAsia="en-US"/>
        </w:rPr>
        <w:t xml:space="preserve">, </w:t>
      </w:r>
    </w:p>
    <w:p w14:paraId="107FA85F"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յուրաքանչյուր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մասնակցի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տվյալ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պահին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ներկայացրած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հրապարակվում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մյուս</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մասնակցի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համար</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մինչև</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բանակցությունների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համար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նախատեսված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վերջնաժամկետի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ավարտը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մասնակիցը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կարող</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վերանայել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իր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գնային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առաջարկը</w:t>
      </w:r>
      <w:proofErr w:type="spellEnd"/>
      <w:r>
        <w:rPr>
          <w:rFonts w:ascii="GHEA Grapalat" w:hAnsi="GHEA Grapalat" w:cs="Sylfaen"/>
          <w:sz w:val="20"/>
          <w:szCs w:val="24"/>
          <w:lang w:val="af-ZA" w:eastAsia="en-US"/>
        </w:rPr>
        <w:t>,</w:t>
      </w:r>
    </w:p>
    <w:p w14:paraId="0C6B06FA" w14:textId="77777777" w:rsidR="00AE366F" w:rsidRDefault="00AE366F" w:rsidP="00AE366F">
      <w:pPr>
        <w:pStyle w:val="aff5"/>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00F75CB9"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CACC5A7"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Սույն կետի չկիրառման դեպքում ընթացակարգը Օրենքի 37-րդ հոդվածի 1-ին մասի 1-ին կետի հիման վրա հայտարարվում է չկայացած:</w:t>
      </w:r>
    </w:p>
    <w:p w14:paraId="7B276418" w14:textId="77777777" w:rsidR="00AE366F" w:rsidRDefault="00AE366F" w:rsidP="00AE366F">
      <w:pPr>
        <w:ind w:firstLine="708"/>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3137DC8D" w14:textId="77777777" w:rsidR="00AE366F" w:rsidRDefault="00AE366F" w:rsidP="00AE366F">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8</w:t>
      </w:r>
      <w:r>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4" w:name="_Hlk9262487"/>
      <w:r>
        <w:rPr>
          <w:rFonts w:ascii="GHEA Grapalat" w:hAnsi="GHEA Grapalat" w:cs="Sylfaen"/>
          <w:sz w:val="20"/>
          <w:szCs w:val="24"/>
          <w:lang w:val="hy-AM" w:eastAsia="en-US"/>
        </w:rPr>
        <w:t xml:space="preserve"> </w:t>
      </w:r>
      <w:bookmarkEnd w:id="4"/>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4714D7C7" w14:textId="77777777" w:rsidR="00AE366F" w:rsidRDefault="00AE366F" w:rsidP="00AE366F">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5A6BCDF" w14:textId="77777777" w:rsidR="00AE366F" w:rsidRDefault="00AE366F" w:rsidP="00AE366F">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8.</w:t>
      </w:r>
      <w:r>
        <w:rPr>
          <w:rFonts w:ascii="GHEA Grapalat" w:hAnsi="GHEA Grapalat" w:cs="Sylfaen"/>
          <w:sz w:val="20"/>
          <w:szCs w:val="24"/>
          <w:lang w:val="hy-AM" w:eastAsia="en-US"/>
        </w:rPr>
        <w:t>9</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w:t>
      </w:r>
      <w:r>
        <w:rPr>
          <w:rFonts w:ascii="GHEA Grapalat" w:hAnsi="GHEA Grapalat" w:cs="Sylfaen"/>
          <w:sz w:val="20"/>
          <w:szCs w:val="24"/>
          <w:lang w:val="hy-AM" w:eastAsia="en-US"/>
        </w:rPr>
        <w:t>8</w:t>
      </w:r>
      <w:r>
        <w:rPr>
          <w:rFonts w:ascii="GHEA Grapalat" w:hAnsi="GHEA Grapalat" w:cs="Sylfaen"/>
          <w:sz w:val="20"/>
          <w:szCs w:val="24"/>
          <w:lang w:val="af-ZA" w:eastAsia="en-US"/>
        </w:rPr>
        <w:t>-</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68A866BD"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af-ZA"/>
        </w:rPr>
        <w:t>8.</w:t>
      </w:r>
      <w:r>
        <w:rPr>
          <w:rFonts w:ascii="GHEA Grapalat" w:hAnsi="GHEA Grapalat" w:cs="Sylfaen"/>
          <w:sz w:val="20"/>
          <w:lang w:val="hy-AM"/>
        </w:rPr>
        <w:t>10 Հանձնաժողովի անդամը կամ քարտուղարը չի կարող մասնակցել հանձնաժողովի աշխատանքներին</w:t>
      </w:r>
      <w:r>
        <w:rPr>
          <w:rFonts w:ascii="GHEA Grapalat" w:hAnsi="GHEA Grapalat" w:cs="Sylfaen"/>
          <w:sz w:val="20"/>
          <w:lang w:val="af-ZA"/>
        </w:rPr>
        <w:t xml:space="preserve">, </w:t>
      </w:r>
      <w:r>
        <w:rPr>
          <w:rFonts w:ascii="GHEA Grapalat" w:hAnsi="GHEA Grapalat" w:cs="Sylfaen"/>
          <w:sz w:val="20"/>
          <w:lang w:val="hy-AM"/>
        </w:rPr>
        <w:t>եթե հանձնաժողովի գործունեության ընթացքումպարզվում է</w:t>
      </w:r>
      <w:r>
        <w:rPr>
          <w:rFonts w:ascii="GHEA Grapalat" w:hAnsi="GHEA Grapalat" w:cs="Sylfaen"/>
          <w:sz w:val="20"/>
          <w:lang w:val="af-ZA"/>
        </w:rPr>
        <w:t xml:space="preserve">, </w:t>
      </w:r>
      <w:r>
        <w:rPr>
          <w:rFonts w:ascii="GHEA Grapalat" w:hAnsi="GHEA Grapalat" w:cs="Sylfaen"/>
          <w:sz w:val="20"/>
          <w:lang w:val="hy-AM"/>
        </w:rPr>
        <w:t>որ վերջիններիս կողմից հիմնադրված կամ բաժնեմաս</w:t>
      </w:r>
      <w:r>
        <w:rPr>
          <w:rFonts w:ascii="GHEA Grapalat" w:hAnsi="GHEA Grapalat" w:cs="Sylfaen"/>
          <w:sz w:val="20"/>
          <w:lang w:val="af-ZA"/>
        </w:rPr>
        <w:t xml:space="preserve"> (</w:t>
      </w:r>
      <w:r>
        <w:rPr>
          <w:rFonts w:ascii="GHEA Grapalat" w:hAnsi="GHEA Grapalat" w:cs="Sylfaen"/>
          <w:sz w:val="20"/>
          <w:lang w:val="hy-AM"/>
        </w:rPr>
        <w:t>փայաբաժին</w:t>
      </w:r>
      <w:r>
        <w:rPr>
          <w:rFonts w:ascii="GHEA Grapalat" w:hAnsi="GHEA Grapalat" w:cs="Sylfaen"/>
          <w:sz w:val="20"/>
          <w:lang w:val="af-ZA"/>
        </w:rPr>
        <w:t xml:space="preserve">) </w:t>
      </w:r>
      <w:r>
        <w:rPr>
          <w:rFonts w:ascii="GHEA Grapalat" w:hAnsi="GHEA Grapalat" w:cs="Sylfaen"/>
          <w:sz w:val="20"/>
          <w:lang w:val="hy-AM"/>
        </w:rPr>
        <w:t>ունեցող կազմակերպությունը</w:t>
      </w:r>
      <w:r>
        <w:rPr>
          <w:rFonts w:ascii="GHEA Grapalat" w:hAnsi="GHEA Grapalat" w:cs="Sylfaen"/>
          <w:sz w:val="20"/>
          <w:lang w:val="af-ZA"/>
        </w:rPr>
        <w:t xml:space="preserve">, </w:t>
      </w:r>
      <w:r>
        <w:rPr>
          <w:rFonts w:ascii="GHEA Grapalat" w:hAnsi="GHEA Grapalat" w:cs="Sylfaen"/>
          <w:sz w:val="20"/>
          <w:lang w:val="hy-AM"/>
        </w:rPr>
        <w:t xml:space="preserve">կամ իրենց մերձավոր ազգակցությամբ կամ </w:t>
      </w:r>
      <w:r>
        <w:rPr>
          <w:rFonts w:ascii="GHEA Grapalat" w:hAnsi="GHEA Grapalat" w:cs="Sylfaen"/>
          <w:sz w:val="20"/>
          <w:lang w:val="hy-AM"/>
        </w:rPr>
        <w:lastRenderedPageBreak/>
        <w:t>խնամիությամբ կապված անձը</w:t>
      </w:r>
      <w:r>
        <w:rPr>
          <w:rFonts w:ascii="GHEA Grapalat" w:hAnsi="GHEA Grapalat" w:cs="Sylfaen"/>
          <w:sz w:val="20"/>
          <w:lang w:val="af-ZA"/>
        </w:rPr>
        <w:t xml:space="preserve"> (</w:t>
      </w:r>
      <w:r>
        <w:rPr>
          <w:rFonts w:ascii="GHEA Grapalat" w:hAnsi="GHEA Grapalat" w:cs="Sylfaen"/>
          <w:sz w:val="20"/>
          <w:lang w:val="hy-AM"/>
        </w:rPr>
        <w:t>ծնող</w:t>
      </w:r>
      <w:r>
        <w:rPr>
          <w:rFonts w:ascii="GHEA Grapalat" w:hAnsi="GHEA Grapalat" w:cs="Sylfaen"/>
          <w:sz w:val="20"/>
          <w:lang w:val="af-ZA"/>
        </w:rPr>
        <w:t xml:space="preserve">, </w:t>
      </w:r>
      <w:r>
        <w:rPr>
          <w:rFonts w:ascii="GHEA Grapalat" w:hAnsi="GHEA Grapalat" w:cs="Sylfaen"/>
          <w:sz w:val="20"/>
          <w:lang w:val="hy-AM"/>
        </w:rPr>
        <w:t>ամուսին</w:t>
      </w:r>
      <w:r>
        <w:rPr>
          <w:rFonts w:ascii="GHEA Grapalat" w:hAnsi="GHEA Grapalat" w:cs="Sylfaen"/>
          <w:sz w:val="20"/>
          <w:lang w:val="af-ZA"/>
        </w:rPr>
        <w:t xml:space="preserve">, </w:t>
      </w:r>
      <w:r>
        <w:rPr>
          <w:rFonts w:ascii="GHEA Grapalat" w:hAnsi="GHEA Grapalat" w:cs="Sylfaen"/>
          <w:sz w:val="20"/>
          <w:lang w:val="hy-AM"/>
        </w:rPr>
        <w:t>երեխա</w:t>
      </w:r>
      <w:r>
        <w:rPr>
          <w:rFonts w:ascii="GHEA Grapalat" w:hAnsi="GHEA Grapalat" w:cs="Sylfaen"/>
          <w:sz w:val="20"/>
          <w:lang w:val="af-ZA"/>
        </w:rPr>
        <w:t xml:space="preserve">, </w:t>
      </w:r>
      <w:r>
        <w:rPr>
          <w:rFonts w:ascii="GHEA Grapalat" w:hAnsi="GHEA Grapalat" w:cs="Sylfaen"/>
          <w:sz w:val="20"/>
          <w:lang w:val="hy-AM"/>
        </w:rPr>
        <w:t>եղբայր</w:t>
      </w:r>
      <w:r>
        <w:rPr>
          <w:rFonts w:ascii="GHEA Grapalat" w:hAnsi="GHEA Grapalat" w:cs="Sylfaen"/>
          <w:sz w:val="20"/>
          <w:lang w:val="af-ZA"/>
        </w:rPr>
        <w:t xml:space="preserve">, </w:t>
      </w:r>
      <w:r>
        <w:rPr>
          <w:rFonts w:ascii="GHEA Grapalat" w:hAnsi="GHEA Grapalat" w:cs="Sylfaen"/>
          <w:sz w:val="20"/>
          <w:lang w:val="hy-AM"/>
        </w:rPr>
        <w:t>քույր</w:t>
      </w:r>
      <w:r>
        <w:rPr>
          <w:rFonts w:ascii="GHEA Grapalat" w:hAnsi="GHEA Grapalat" w:cs="Sylfaen"/>
          <w:sz w:val="20"/>
          <w:lang w:val="af-ZA"/>
        </w:rPr>
        <w:t>,</w:t>
      </w:r>
      <w:r>
        <w:rPr>
          <w:rFonts w:ascii="GHEA Grapalat" w:hAnsi="GHEA Grapalat" w:cs="Sylfaen"/>
          <w:sz w:val="20"/>
          <w:lang w:val="hy-AM"/>
        </w:rPr>
        <w:t>տատ, պապ, թոռ, ինչպես նաև ամուսնու ծնող</w:t>
      </w:r>
      <w:r>
        <w:rPr>
          <w:rFonts w:ascii="GHEA Grapalat" w:hAnsi="GHEA Grapalat" w:cs="Sylfaen"/>
          <w:sz w:val="20"/>
          <w:lang w:val="af-ZA"/>
        </w:rPr>
        <w:t xml:space="preserve">, </w:t>
      </w:r>
      <w:r>
        <w:rPr>
          <w:rFonts w:ascii="GHEA Grapalat" w:hAnsi="GHEA Grapalat" w:cs="Sylfaen"/>
          <w:sz w:val="20"/>
          <w:lang w:val="hy-AM"/>
        </w:rPr>
        <w:t>երեխա</w:t>
      </w:r>
      <w:r>
        <w:rPr>
          <w:rFonts w:ascii="GHEA Grapalat" w:hAnsi="GHEA Grapalat" w:cs="Sylfaen"/>
          <w:sz w:val="20"/>
          <w:lang w:val="af-ZA"/>
        </w:rPr>
        <w:t xml:space="preserve">, </w:t>
      </w:r>
      <w:r>
        <w:rPr>
          <w:rFonts w:ascii="GHEA Grapalat" w:hAnsi="GHEA Grapalat" w:cs="Sylfaen"/>
          <w:sz w:val="20"/>
          <w:lang w:val="hy-AM"/>
        </w:rPr>
        <w:t>եղբայր, քույր, տատ, պապ, թոռ</w:t>
      </w:r>
      <w:r>
        <w:rPr>
          <w:rFonts w:ascii="GHEA Grapalat" w:hAnsi="GHEA Grapalat" w:cs="Sylfaen"/>
          <w:sz w:val="20"/>
          <w:lang w:val="af-ZA"/>
        </w:rPr>
        <w:t xml:space="preserve">) </w:t>
      </w:r>
      <w:r>
        <w:rPr>
          <w:rFonts w:ascii="GHEA Grapalat" w:hAnsi="GHEA Grapalat" w:cs="Sylfaen"/>
          <w:sz w:val="20"/>
          <w:lang w:val="hy-AM"/>
        </w:rPr>
        <w:t>կամ այդ անձի կողմից հիմնադրված կամ բաժնեմաս</w:t>
      </w:r>
      <w:r>
        <w:rPr>
          <w:rFonts w:ascii="GHEA Grapalat" w:hAnsi="GHEA Grapalat" w:cs="Sylfaen"/>
          <w:sz w:val="20"/>
          <w:lang w:val="af-ZA"/>
        </w:rPr>
        <w:t xml:space="preserve"> (</w:t>
      </w:r>
      <w:r>
        <w:rPr>
          <w:rFonts w:ascii="GHEA Grapalat" w:hAnsi="GHEA Grapalat" w:cs="Sylfaen"/>
          <w:sz w:val="20"/>
          <w:lang w:val="hy-AM"/>
        </w:rPr>
        <w:t>փայաբաժին</w:t>
      </w:r>
      <w:r>
        <w:rPr>
          <w:rFonts w:ascii="GHEA Grapalat" w:hAnsi="GHEA Grapalat" w:cs="Sylfaen"/>
          <w:sz w:val="20"/>
          <w:lang w:val="af-ZA"/>
        </w:rPr>
        <w:t xml:space="preserve">) </w:t>
      </w:r>
      <w:r>
        <w:rPr>
          <w:rFonts w:ascii="GHEA Grapalat" w:hAnsi="GHEA Grapalat" w:cs="Sylfaen"/>
          <w:sz w:val="20"/>
          <w:lang w:val="hy-AM"/>
        </w:rPr>
        <w:t>ունեցող կազմակերպությունը սույն ընթացակարգին մասնակցելու համար ներկայացրել է հայտ</w:t>
      </w:r>
      <w:r>
        <w:rPr>
          <w:rFonts w:ascii="GHEA Grapalat" w:hAnsi="GHEA Grapalat" w:cs="Sylfaen"/>
          <w:sz w:val="20"/>
          <w:lang w:val="af-ZA"/>
        </w:rPr>
        <w:t>:</w:t>
      </w:r>
      <w:r>
        <w:rPr>
          <w:rFonts w:ascii="GHEA Grapalat" w:hAnsi="GHEA Grapalat" w:cs="Sylfaen"/>
          <w:sz w:val="20"/>
          <w:lang w:val="hy-AM"/>
        </w:rPr>
        <w:t xml:space="preserve"> Եթե առկա է սույն կետով նախատեսված պայմանը</w:t>
      </w:r>
      <w:r>
        <w:rPr>
          <w:rFonts w:ascii="GHEA Grapalat" w:hAnsi="GHEA Grapalat" w:cs="Sylfaen"/>
          <w:sz w:val="20"/>
          <w:lang w:val="af-ZA"/>
        </w:rPr>
        <w:t xml:space="preserve">, </w:t>
      </w:r>
      <w:r>
        <w:rPr>
          <w:rFonts w:ascii="GHEA Grapalat" w:hAnsi="GHEA Grapalat" w:cs="Sylfaen"/>
          <w:sz w:val="20"/>
          <w:lang w:val="hy-AM"/>
        </w:rPr>
        <w:t>ապա  սույն ընթացակարգի առնչությամբ շահերի բախում ունեցող հանձնաժողովի անդամը կամ քարտուղարը անհապաղ ինքնաբացարկ է հայտնում սույնընթացակարգից</w:t>
      </w:r>
      <w:r>
        <w:rPr>
          <w:rFonts w:ascii="GHEA Grapalat" w:hAnsi="GHEA Grapalat" w:cs="Sylfaen"/>
          <w:sz w:val="20"/>
          <w:lang w:val="af-ZA"/>
        </w:rPr>
        <w:t xml:space="preserve">: </w:t>
      </w:r>
    </w:p>
    <w:p w14:paraId="1F7A558D" w14:textId="77777777" w:rsidR="00AE366F" w:rsidRDefault="00AE366F" w:rsidP="00AE366F">
      <w:pPr>
        <w:pStyle w:val="aff5"/>
        <w:ind w:firstLine="567"/>
        <w:jc w:val="both"/>
        <w:rPr>
          <w:rFonts w:ascii="GHEA Grapalat" w:hAnsi="GHEA Grapalat" w:cs="Sylfaen"/>
          <w:sz w:val="20"/>
          <w:lang w:val="hy-AM"/>
        </w:rPr>
      </w:pPr>
    </w:p>
    <w:p w14:paraId="3330C37C"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hy-AM"/>
        </w:rPr>
        <w:t xml:space="preserve">8.11 </w:t>
      </w:r>
      <w:r>
        <w:rPr>
          <w:rFonts w:ascii="GHEA Grapalat" w:hAnsi="GHEA Grapalat" w:cs="Sylfaen"/>
          <w:sz w:val="20"/>
          <w:lang w:val="es-ES"/>
        </w:rPr>
        <w:t>Հայտերը բացվելուց և գնահատվելուց հետո հետո կազմվում է արձանագրություն`</w:t>
      </w:r>
      <w:r>
        <w:rPr>
          <w:rFonts w:ascii="GHEA Grapalat" w:hAnsi="GHEA Grapalat" w:cs="Sylfaen"/>
          <w:sz w:val="20"/>
          <w:szCs w:val="20"/>
          <w:lang w:val="af-ZA"/>
        </w:rPr>
        <w:t xml:space="preserve"> գնումների մասին ՀՀ օրենսդրությամբ սահմանված կարգով</w:t>
      </w:r>
      <w:r>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 w:val="20"/>
          <w:lang w:val="hy-AM"/>
        </w:rPr>
        <w:t>Արձանագրությունն ստորագրում են հանձնաժողովի նիստին ներկա անդամները։</w:t>
      </w:r>
    </w:p>
    <w:p w14:paraId="70C84DE7" w14:textId="77777777" w:rsidR="00AE366F" w:rsidRDefault="00AE366F" w:rsidP="00AE366F">
      <w:pPr>
        <w:pStyle w:val="aff5"/>
        <w:ind w:firstLine="567"/>
        <w:jc w:val="both"/>
        <w:rPr>
          <w:rFonts w:ascii="GHEA Grapalat" w:hAnsi="GHEA Grapalat" w:cs="Sylfaen"/>
          <w:sz w:val="20"/>
          <w:lang w:val="hy-AM"/>
        </w:rPr>
      </w:pPr>
      <w:r>
        <w:rPr>
          <w:rFonts w:ascii="GHEA Grapalat" w:hAnsi="GHEA Grapalat" w:cs="Sylfaen"/>
          <w:sz w:val="20"/>
          <w:lang w:val="hy-AM"/>
        </w:rPr>
        <w:t xml:space="preserve">8.12 </w:t>
      </w:r>
      <w:r>
        <w:rPr>
          <w:rFonts w:ascii="GHEA Grapalat" w:hAnsi="GHEA Grapalat" w:cs="Sylfaen"/>
          <w:sz w:val="20"/>
          <w:lang w:val="af-ZA"/>
        </w:rPr>
        <w:t>Հանձնաժողովի քարտուղարը հայտերի բացման</w:t>
      </w:r>
      <w:r>
        <w:rPr>
          <w:rFonts w:ascii="GHEA Grapalat" w:hAnsi="GHEA Grapalat" w:cs="Sylfaen"/>
          <w:sz w:val="20"/>
          <w:lang w:val="hy-AM"/>
        </w:rPr>
        <w:t xml:space="preserve"> և գնահատման</w:t>
      </w:r>
      <w:r>
        <w:rPr>
          <w:rFonts w:ascii="GHEA Grapalat" w:hAnsi="GHEA Grapalat" w:cs="Sylfaen"/>
          <w:sz w:val="20"/>
          <w:lang w:val="af-ZA"/>
        </w:rPr>
        <w:t xml:space="preserve"> նիստի ավարտից հետո ոչ ուշ քան</w:t>
      </w:r>
      <w:r>
        <w:rPr>
          <w:rFonts w:ascii="GHEA Grapalat" w:hAnsi="GHEA Grapalat" w:cs="Arial"/>
          <w:spacing w:val="-8"/>
          <w:lang w:val="af-ZA"/>
        </w:rPr>
        <w:t xml:space="preserve"> </w:t>
      </w:r>
      <w:r>
        <w:rPr>
          <w:rFonts w:ascii="GHEA Grapalat" w:hAnsi="GHEA Grapalat" w:cs="Sylfaen"/>
          <w:sz w:val="20"/>
          <w:lang w:val="af-ZA"/>
        </w:rPr>
        <w:t xml:space="preserve"> հաջորդող աշխատանքային օրը` </w:t>
      </w:r>
    </w:p>
    <w:p w14:paraId="4F61794C" w14:textId="77777777" w:rsidR="00AE366F" w:rsidRDefault="00AE366F" w:rsidP="00AE366F">
      <w:pPr>
        <w:pStyle w:val="aff5"/>
        <w:ind w:firstLine="567"/>
        <w:jc w:val="both"/>
        <w:rPr>
          <w:rFonts w:ascii="GHEA Grapalat" w:hAnsi="GHEA Grapalat" w:cs="Sylfaen"/>
          <w:sz w:val="20"/>
          <w:szCs w:val="20"/>
          <w:lang w:val="hy-AM"/>
        </w:rPr>
      </w:pPr>
      <w:r>
        <w:rPr>
          <w:rFonts w:ascii="GHEA Grapalat" w:hAnsi="GHEA Grapalat" w:cs="Sylfaen"/>
          <w:sz w:val="20"/>
          <w:szCs w:val="20"/>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977457A"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 xml:space="preserve">2) իր և գնահատող հանձնաժողովի` հայտերի բացման </w:t>
      </w:r>
      <w:r>
        <w:rPr>
          <w:rFonts w:ascii="GHEA Grapalat" w:hAnsi="GHEA Grapalat" w:cs="Sylfaen"/>
          <w:sz w:val="20"/>
          <w:lang w:val="hy-AM"/>
        </w:rPr>
        <w:t xml:space="preserve">և գնահատման </w:t>
      </w:r>
      <w:r>
        <w:rPr>
          <w:rFonts w:ascii="GHEA Grapalat" w:hAnsi="GHEA Grapalat" w:cs="Sylfaen"/>
          <w:sz w:val="20"/>
          <w:lang w:val="af-ZA"/>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FB1569A" w14:textId="77777777" w:rsidR="00AE366F" w:rsidRDefault="00AE366F" w:rsidP="00AE366F">
      <w:pPr>
        <w:shd w:val="clear" w:color="auto" w:fill="FFFFFF"/>
        <w:ind w:firstLine="375"/>
        <w:jc w:val="both"/>
        <w:rPr>
          <w:rFonts w:ascii="GHEA Grapalat" w:hAnsi="GHEA Grapalat" w:cs="Sylfaen"/>
          <w:sz w:val="20"/>
          <w:lang w:val="hy-AM"/>
        </w:rPr>
      </w:pPr>
      <w:r>
        <w:rPr>
          <w:rFonts w:ascii="GHEA Grapalat" w:hAnsi="GHEA Grapalat" w:cs="Sylfaen"/>
          <w:sz w:val="20"/>
          <w:lang w:val="af-ZA"/>
        </w:rPr>
        <w:t>8.1</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հիմքերն</w:t>
      </w:r>
      <w:proofErr w:type="spellEnd"/>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գալու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պատճառաբանված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գործընթացին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իրավունք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չունեցող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ցուցակում</w:t>
      </w:r>
      <w:proofErr w:type="spellEnd"/>
      <w:r>
        <w:rPr>
          <w:rFonts w:ascii="GHEA Grapalat" w:hAnsi="GHEA Grapalat" w:cs="Sylfaen"/>
          <w:sz w:val="20"/>
          <w:lang w:val="hy-AM"/>
        </w:rPr>
        <w:t>: Պատվիրատուի ղեկավարի պատճառաբանված որոշումը լիազորված մարմինը հրապարակում է տեղեկագրում:</w:t>
      </w:r>
    </w:p>
    <w:p w14:paraId="71542064" w14:textId="77777777" w:rsidR="00AE366F" w:rsidRDefault="00AE366F" w:rsidP="00AE366F">
      <w:pPr>
        <w:shd w:val="clear" w:color="auto" w:fill="FFFFFF"/>
        <w:ind w:firstLine="375"/>
        <w:jc w:val="both"/>
        <w:rPr>
          <w:rFonts w:ascii="GHEA Grapalat" w:hAnsi="GHEA Grapalat" w:cs="Sylfaen"/>
          <w:sz w:val="20"/>
          <w:lang w:val="hy-AM"/>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Calibri" w:hAnsi="Calibri" w:cs="Calibri"/>
          <w:sz w:val="20"/>
          <w:lang w:val="af-ZA"/>
        </w:rPr>
        <w:t>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կետում</w:t>
      </w:r>
      <w:r>
        <w:rPr>
          <w:rFonts w:ascii="GHEA Grapalat" w:hAnsi="GHEA Grapalat" w:cs="Sylfaen"/>
          <w:sz w:val="20"/>
          <w:lang w:val="af-ZA"/>
        </w:rPr>
        <w:t xml:space="preserve"> </w:t>
      </w:r>
      <w:r>
        <w:rPr>
          <w:rFonts w:ascii="GHEA Grapalat" w:hAnsi="GHEA Grapalat" w:cs="Sylfaen"/>
          <w:sz w:val="20"/>
          <w:lang w:val="hy-AM"/>
        </w:rPr>
        <w:t>նշված</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ղեկավարը</w:t>
      </w:r>
      <w:r>
        <w:rPr>
          <w:rFonts w:ascii="GHEA Grapalat" w:hAnsi="GHEA Grapalat" w:cs="Sylfaen"/>
          <w:sz w:val="20"/>
          <w:lang w:val="af-ZA"/>
        </w:rPr>
        <w:t xml:space="preserve"> </w:t>
      </w:r>
      <w:r>
        <w:rPr>
          <w:rFonts w:ascii="GHEA Grapalat" w:hAnsi="GHEA Grapalat" w:cs="Sylfaen"/>
          <w:sz w:val="20"/>
          <w:lang w:val="hy-AM"/>
        </w:rPr>
        <w:t>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հայտարարվելու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կնքված</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հայտարարությունը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միակողմանի</w:t>
      </w:r>
      <w:r>
        <w:rPr>
          <w:rFonts w:ascii="GHEA Grapalat" w:hAnsi="GHEA Grapalat" w:cs="Sylfaen"/>
          <w:sz w:val="20"/>
          <w:lang w:val="af-ZA"/>
        </w:rPr>
        <w:t xml:space="preserve"> </w:t>
      </w:r>
      <w:r>
        <w:rPr>
          <w:rFonts w:ascii="GHEA Grapalat" w:hAnsi="GHEA Grapalat" w:cs="Sylfaen"/>
          <w:sz w:val="20"/>
          <w:lang w:val="hy-AM"/>
        </w:rPr>
        <w:t>լուծելու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 xml:space="preserve">հայտարարությունը </w:t>
      </w:r>
      <w:r>
        <w:rPr>
          <w:rFonts w:ascii="GHEA Grapalat" w:hAnsi="GHEA Grapalat" w:cs="Sylfaen"/>
          <w:sz w:val="20"/>
          <w:lang w:val="af-ZA"/>
        </w:rPr>
        <w:t>(</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տասներորդ օրը</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կայացվելուն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այն</w:t>
      </w:r>
      <w:r>
        <w:rPr>
          <w:rFonts w:ascii="GHEA Grapalat" w:hAnsi="GHEA Grapalat" w:cs="Sylfaen"/>
          <w:sz w:val="20"/>
          <w:lang w:val="af-ZA"/>
        </w:rPr>
        <w:t xml:space="preserve"> գրավոր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մարմնին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մարմինը</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ներառում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գնումների</w:t>
      </w:r>
      <w:r>
        <w:rPr>
          <w:rFonts w:ascii="GHEA Grapalat" w:hAnsi="GHEA Grapalat" w:cs="Sylfaen"/>
          <w:sz w:val="20"/>
          <w:lang w:val="af-ZA"/>
        </w:rPr>
        <w:t xml:space="preserve"> </w:t>
      </w:r>
      <w:r>
        <w:rPr>
          <w:rFonts w:ascii="GHEA Grapalat" w:hAnsi="GHEA Grapalat" w:cs="Sylfaen"/>
          <w:sz w:val="20"/>
          <w:lang w:val="hy-AM"/>
        </w:rPr>
        <w:t>գործընթացին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չունեցող</w:t>
      </w:r>
      <w:r>
        <w:rPr>
          <w:rFonts w:ascii="GHEA Grapalat" w:hAnsi="GHEA Grapalat" w:cs="Sylfaen"/>
          <w:sz w:val="20"/>
          <w:lang w:val="af-ZA"/>
        </w:rPr>
        <w:t xml:space="preserve"> </w:t>
      </w:r>
      <w:r>
        <w:rPr>
          <w:rFonts w:ascii="GHEA Grapalat" w:hAnsi="GHEA Grapalat" w:cs="Sylfaen"/>
          <w:sz w:val="20"/>
          <w:lang w:val="hy-AM"/>
        </w:rPr>
        <w:t>մասնակիցների</w:t>
      </w:r>
      <w:r>
        <w:rPr>
          <w:rFonts w:ascii="GHEA Grapalat" w:hAnsi="GHEA Grapalat" w:cs="Sylfaen"/>
          <w:sz w:val="20"/>
          <w:lang w:val="af-ZA"/>
        </w:rPr>
        <w:t xml:space="preserve"> </w:t>
      </w:r>
      <w:r>
        <w:rPr>
          <w:rFonts w:ascii="GHEA Grapalat" w:hAnsi="GHEA Grapalat" w:cs="Sylfaen"/>
          <w:sz w:val="20"/>
          <w:lang w:val="hy-AM"/>
        </w:rPr>
        <w:t>ցուցակում</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իսկ</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դրությամբ</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բողոքարկման</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հարուցված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չավարտված</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գործի</w:t>
      </w:r>
      <w:r>
        <w:rPr>
          <w:rFonts w:ascii="GHEA Grapalat" w:hAnsi="GHEA Grapalat" w:cs="Sylfaen"/>
          <w:sz w:val="20"/>
          <w:lang w:val="af-ZA"/>
        </w:rPr>
        <w:t xml:space="preserve"> </w:t>
      </w:r>
      <w:r>
        <w:rPr>
          <w:rFonts w:ascii="GHEA Grapalat" w:hAnsi="GHEA Grapalat" w:cs="Sylfaen"/>
          <w:sz w:val="20"/>
          <w:lang w:val="hy-AM"/>
        </w:rPr>
        <w:t>առկայության</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տվյալ</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գործով</w:t>
      </w:r>
      <w:r>
        <w:rPr>
          <w:rFonts w:ascii="GHEA Grapalat" w:hAnsi="GHEA Grapalat" w:cs="Sylfaen"/>
          <w:sz w:val="20"/>
          <w:lang w:val="af-ZA"/>
        </w:rPr>
        <w:t xml:space="preserve"> </w:t>
      </w:r>
      <w:r>
        <w:rPr>
          <w:rFonts w:ascii="GHEA Grapalat" w:hAnsi="GHEA Grapalat" w:cs="Sylfaen"/>
          <w:sz w:val="20"/>
          <w:lang w:val="hy-AM"/>
        </w:rPr>
        <w:t>եզրափակիչ</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ակտն</w:t>
      </w:r>
      <w:r>
        <w:rPr>
          <w:rFonts w:ascii="GHEA Grapalat" w:hAnsi="GHEA Grapalat" w:cs="Sylfaen"/>
          <w:sz w:val="20"/>
          <w:lang w:val="af-ZA"/>
        </w:rPr>
        <w:t xml:space="preserve"> </w:t>
      </w:r>
      <w:r>
        <w:rPr>
          <w:rFonts w:ascii="GHEA Grapalat" w:hAnsi="GHEA Grapalat" w:cs="Sylfaen"/>
          <w:sz w:val="20"/>
          <w:lang w:val="hy-AM"/>
        </w:rPr>
        <w:t>ուժի</w:t>
      </w:r>
      <w:r>
        <w:rPr>
          <w:rFonts w:ascii="GHEA Grapalat" w:hAnsi="GHEA Grapalat" w:cs="Sylfaen"/>
          <w:sz w:val="20"/>
          <w:lang w:val="af-ZA"/>
        </w:rPr>
        <w:t xml:space="preserve"> </w:t>
      </w:r>
      <w:r>
        <w:rPr>
          <w:rFonts w:ascii="GHEA Grapalat" w:hAnsi="GHEA Grapalat" w:cs="Sylfaen"/>
          <w:sz w:val="20"/>
          <w:lang w:val="hy-AM"/>
        </w:rPr>
        <w:t>մեջ</w:t>
      </w:r>
      <w:r>
        <w:rPr>
          <w:rFonts w:ascii="GHEA Grapalat" w:hAnsi="GHEA Grapalat" w:cs="Sylfaen"/>
          <w:sz w:val="20"/>
          <w:lang w:val="af-ZA"/>
        </w:rPr>
        <w:t xml:space="preserve"> </w:t>
      </w:r>
      <w:r>
        <w:rPr>
          <w:rFonts w:ascii="GHEA Grapalat" w:hAnsi="GHEA Grapalat" w:cs="Sylfaen"/>
          <w:sz w:val="20"/>
          <w:lang w:val="hy-AM"/>
        </w:rPr>
        <w:t>մտնելու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քննության</w:t>
      </w:r>
      <w:r>
        <w:rPr>
          <w:rFonts w:ascii="GHEA Grapalat" w:hAnsi="GHEA Grapalat" w:cs="Sylfaen"/>
          <w:sz w:val="20"/>
          <w:lang w:val="af-ZA"/>
        </w:rPr>
        <w:t xml:space="preserve"> </w:t>
      </w:r>
      <w:r>
        <w:rPr>
          <w:rFonts w:ascii="GHEA Grapalat" w:hAnsi="GHEA Grapalat" w:cs="Sylfaen"/>
          <w:sz w:val="20"/>
          <w:lang w:val="hy-AM"/>
        </w:rPr>
        <w:t>արդյունքով</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կատարման</w:t>
      </w:r>
      <w:r>
        <w:rPr>
          <w:rFonts w:ascii="GHEA Grapalat" w:hAnsi="GHEA Grapalat" w:cs="Sylfaen"/>
          <w:sz w:val="20"/>
          <w:lang w:val="af-ZA"/>
        </w:rPr>
        <w:t xml:space="preserve"> </w:t>
      </w:r>
      <w:r>
        <w:rPr>
          <w:rFonts w:ascii="GHEA Grapalat" w:hAnsi="GHEA Grapalat" w:cs="Sylfaen"/>
          <w:sz w:val="20"/>
          <w:lang w:val="hy-AM"/>
        </w:rPr>
        <w:t>հնարավորությունը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վերացել:</w:t>
      </w:r>
    </w:p>
    <w:p w14:paraId="436BA359" w14:textId="77777777" w:rsidR="00AE366F" w:rsidRDefault="00AE366F" w:rsidP="00AE366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13667376" w14:textId="77777777" w:rsidR="00AE366F" w:rsidRDefault="00AE366F" w:rsidP="00AE366F">
      <w:pPr>
        <w:pStyle w:val="aff5"/>
        <w:numPr>
          <w:ilvl w:val="0"/>
          <w:numId w:val="40"/>
        </w:numPr>
        <w:shd w:val="clear" w:color="auto" w:fill="FFFFFF"/>
        <w:spacing w:before="0" w:beforeAutospacing="0" w:after="0" w:afterAutospacing="0"/>
        <w:ind w:left="0" w:firstLine="426"/>
        <w:jc w:val="both"/>
        <w:rPr>
          <w:rFonts w:ascii="GHEA Grapalat" w:hAnsi="GHEA Grapalat" w:cs="Sylfaen"/>
          <w:sz w:val="20"/>
          <w:lang w:val="af-ZA"/>
        </w:rPr>
      </w:pPr>
      <w:r>
        <w:rPr>
          <w:rFonts w:ascii="GHEA Grapalat" w:hAnsi="GHEA Grapalat" w:cs="Sylfaen"/>
          <w:sz w:val="20"/>
          <w:lang w:val="af-ZA"/>
        </w:rPr>
        <w:t xml:space="preserve">սույն կետով նախատեսված՝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w:t>
      </w:r>
      <w:r>
        <w:rPr>
          <w:rFonts w:ascii="GHEA Grapalat" w:hAnsi="GHEA Grapalat" w:cs="Sylfaen"/>
          <w:sz w:val="20"/>
        </w:rPr>
        <w:t>նին</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որոշումը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ներկայացվելու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օրվա</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կամ</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պայմանագիրը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կնքած</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անձը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վճարել</w:t>
      </w:r>
      <w:proofErr w:type="spellEnd"/>
      <w:r w:rsidRPr="00AE366F">
        <w:rPr>
          <w:rFonts w:ascii="GHEA Grapalat" w:hAnsi="GHEA Grapalat" w:cs="Sylfaen"/>
          <w:sz w:val="20"/>
          <w:lang w:val="af-ZA"/>
        </w:rPr>
        <w:t xml:space="preserve"> </w:t>
      </w:r>
      <w:r>
        <w:rPr>
          <w:rFonts w:ascii="GHEA Grapalat" w:hAnsi="GHEA Grapalat" w:cs="Sylfaen"/>
          <w:sz w:val="20"/>
        </w:rPr>
        <w:t>է</w:t>
      </w:r>
      <w:r w:rsidRPr="00AE366F">
        <w:rPr>
          <w:rFonts w:ascii="GHEA Grapalat" w:hAnsi="GHEA Grapalat" w:cs="Sylfaen"/>
          <w:sz w:val="20"/>
          <w:lang w:val="af-ZA"/>
        </w:rPr>
        <w:t xml:space="preserve"> </w:t>
      </w:r>
      <w:r>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C683F72" w14:textId="77777777" w:rsidR="00AE366F" w:rsidRDefault="00AE366F" w:rsidP="00AE366F">
      <w:pPr>
        <w:pStyle w:val="aff5"/>
        <w:numPr>
          <w:ilvl w:val="0"/>
          <w:numId w:val="40"/>
        </w:numPr>
        <w:shd w:val="clear" w:color="auto" w:fill="FFFFFF"/>
        <w:spacing w:before="0" w:beforeAutospacing="0" w:after="0" w:afterAutospacing="0"/>
        <w:ind w:left="0" w:firstLine="375"/>
        <w:jc w:val="both"/>
        <w:rPr>
          <w:rFonts w:ascii="GHEA Grapalat" w:hAnsi="GHEA Grapalat" w:cs="Sylfaen"/>
          <w:sz w:val="20"/>
          <w:lang w:val="af-ZA"/>
        </w:rPr>
      </w:pPr>
      <w:r>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w:t>
      </w:r>
      <w:r>
        <w:rPr>
          <w:rFonts w:ascii="GHEA Grapalat" w:hAnsi="GHEA Grapalat" w:cs="Sylfaen"/>
          <w:sz w:val="20"/>
        </w:rPr>
        <w:t>նին</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որոշումը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ներկայացվելու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լրանալուց</w:t>
      </w:r>
      <w:proofErr w:type="spellEnd"/>
      <w:r>
        <w:rPr>
          <w:rFonts w:ascii="GHEA Grapalat" w:hAnsi="GHEA Grapalat" w:cs="Sylfaen"/>
          <w:sz w:val="20"/>
          <w:lang w:val="af-ZA"/>
        </w:rPr>
        <w:t xml:space="preserve"> </w:t>
      </w:r>
      <w:proofErr w:type="spellStart"/>
      <w:r>
        <w:rPr>
          <w:rFonts w:ascii="GHEA Grapalat" w:hAnsi="GHEA Grapalat" w:cs="Sylfaen"/>
          <w:sz w:val="20"/>
        </w:rPr>
        <w:t>հետո</w:t>
      </w:r>
      <w:proofErr w:type="spellEnd"/>
      <w:r>
        <w:rPr>
          <w:rFonts w:ascii="GHEA Grapalat" w:hAnsi="GHEA Grapalat" w:cs="Sylfaen"/>
          <w:sz w:val="20"/>
          <w:lang w:val="af-ZA"/>
        </w:rPr>
        <w:t xml:space="preserve">, </w:t>
      </w:r>
      <w:proofErr w:type="spellStart"/>
      <w:r>
        <w:rPr>
          <w:rFonts w:ascii="GHEA Grapalat" w:hAnsi="GHEA Grapalat" w:cs="Sylfaen"/>
          <w:sz w:val="20"/>
        </w:rPr>
        <w:t>բայց</w:t>
      </w:r>
      <w:proofErr w:type="spellEnd"/>
      <w:r>
        <w:rPr>
          <w:rFonts w:ascii="GHEA Grapalat" w:hAnsi="GHEA Grapalat" w:cs="Sylfaen"/>
          <w:sz w:val="20"/>
          <w:lang w:val="af-ZA"/>
        </w:rPr>
        <w:t xml:space="preserve"> </w:t>
      </w:r>
      <w:proofErr w:type="spellStart"/>
      <w:r>
        <w:rPr>
          <w:rFonts w:ascii="GHEA Grapalat" w:hAnsi="GHEA Grapalat" w:cs="Sylfaen"/>
          <w:sz w:val="20"/>
        </w:rPr>
        <w:t>ոչ</w:t>
      </w:r>
      <w:proofErr w:type="spellEnd"/>
      <w:r>
        <w:rPr>
          <w:rFonts w:ascii="GHEA Grapalat" w:hAnsi="GHEA Grapalat" w:cs="Sylfaen"/>
          <w:sz w:val="20"/>
          <w:lang w:val="af-ZA"/>
        </w:rPr>
        <w:t xml:space="preserve"> </w:t>
      </w:r>
      <w:proofErr w:type="spellStart"/>
      <w:r>
        <w:rPr>
          <w:rFonts w:ascii="GHEA Grapalat" w:hAnsi="GHEA Grapalat" w:cs="Sylfaen"/>
          <w:sz w:val="20"/>
        </w:rPr>
        <w:t>ուշ</w:t>
      </w:r>
      <w:proofErr w:type="spellEnd"/>
      <w:r>
        <w:rPr>
          <w:rFonts w:ascii="GHEA Grapalat" w:hAnsi="GHEA Grapalat" w:cs="Sylfaen"/>
          <w:sz w:val="20"/>
          <w:lang w:val="af-ZA"/>
        </w:rPr>
        <w:t xml:space="preserve">, </w:t>
      </w:r>
      <w:proofErr w:type="spellStart"/>
      <w:r>
        <w:rPr>
          <w:rFonts w:ascii="GHEA Grapalat" w:hAnsi="GHEA Grapalat" w:cs="Sylfaen"/>
          <w:sz w:val="20"/>
        </w:rPr>
        <w:t>քան</w:t>
      </w:r>
      <w:proofErr w:type="spellEnd"/>
      <w:r>
        <w:rPr>
          <w:rFonts w:ascii="GHEA Grapalat" w:hAnsi="GHEA Grapalat" w:cs="Sylfaen"/>
          <w:sz w:val="20"/>
          <w:lang w:val="af-ZA"/>
        </w:rPr>
        <w:t xml:space="preserve"> </w:t>
      </w:r>
      <w:r>
        <w:rPr>
          <w:rFonts w:ascii="GHEA Grapalat" w:hAnsi="GHEA Grapalat" w:cs="Sylfaen"/>
          <w:sz w:val="20"/>
          <w:lang w:val="hy-AM"/>
        </w:rPr>
        <w:t xml:space="preserve"> </w:t>
      </w:r>
      <w:proofErr w:type="spellStart"/>
      <w:r>
        <w:rPr>
          <w:rFonts w:ascii="GHEA Grapalat" w:hAnsi="GHEA Grapalat" w:cs="Sylfaen"/>
          <w:sz w:val="20"/>
        </w:rPr>
        <w:t>լիազորված</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մարմնի</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ցուցակում</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ներառելու</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համար</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քառասունօրյա</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ժամկետը</w:t>
      </w:r>
      <w:proofErr w:type="spellEnd"/>
      <w:r w:rsidRPr="00AE366F">
        <w:rPr>
          <w:rFonts w:ascii="GHEA Grapalat" w:hAnsi="GHEA Grapalat" w:cs="Sylfaen"/>
          <w:sz w:val="20"/>
          <w:lang w:val="af-ZA"/>
        </w:rPr>
        <w:t xml:space="preserve"> </w:t>
      </w:r>
      <w:proofErr w:type="spellStart"/>
      <w:r>
        <w:rPr>
          <w:rFonts w:ascii="GHEA Grapalat" w:hAnsi="GHEA Grapalat" w:cs="Sylfaen"/>
          <w:sz w:val="20"/>
        </w:rPr>
        <w:t>լրանալը</w:t>
      </w:r>
      <w:proofErr w:type="spellEnd"/>
      <w:r>
        <w:rPr>
          <w:rFonts w:ascii="GHEA Grapalat" w:hAnsi="GHEA Grapalat" w:cs="Sylfaen"/>
          <w:sz w:val="20"/>
          <w:lang w:val="hy-AM"/>
        </w:rPr>
        <w:t xml:space="preserve"> , </w:t>
      </w:r>
      <w:r>
        <w:rPr>
          <w:rFonts w:ascii="GHEA Grapalat" w:hAnsi="GHEA Grapalat" w:cs="Sylfaen"/>
          <w:sz w:val="20"/>
          <w:lang w:val="af-ZA"/>
        </w:rPr>
        <w:t xml:space="preserve">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քառասուներորդ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բողոքարկման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հարուցված</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չավարտված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առկայության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ոչ</w:t>
      </w:r>
      <w:proofErr w:type="spellEnd"/>
      <w:r>
        <w:rPr>
          <w:rFonts w:ascii="GHEA Grapalat" w:hAnsi="GHEA Grapalat" w:cs="Sylfaen"/>
          <w:sz w:val="20"/>
          <w:lang w:val="af-ZA"/>
        </w:rPr>
        <w:t xml:space="preserve"> </w:t>
      </w:r>
      <w:proofErr w:type="spellStart"/>
      <w:r>
        <w:rPr>
          <w:rFonts w:ascii="GHEA Grapalat" w:hAnsi="GHEA Grapalat" w:cs="Sylfaen"/>
          <w:sz w:val="20"/>
        </w:rPr>
        <w:t>ուշ</w:t>
      </w:r>
      <w:proofErr w:type="spellEnd"/>
      <w:r>
        <w:rPr>
          <w:rFonts w:ascii="GHEA Grapalat" w:hAnsi="GHEA Grapalat" w:cs="Sylfaen"/>
          <w:sz w:val="20"/>
          <w:lang w:val="af-ZA"/>
        </w:rPr>
        <w:t xml:space="preserve">, </w:t>
      </w:r>
      <w:proofErr w:type="spellStart"/>
      <w:r>
        <w:rPr>
          <w:rFonts w:ascii="GHEA Grapalat" w:hAnsi="GHEA Grapalat" w:cs="Sylfaen"/>
          <w:sz w:val="20"/>
        </w:rPr>
        <w:t>քան</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տվյալ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եզրափակիչ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ակտն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ուժի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մեջ</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մտնելը</w:t>
      </w:r>
      <w:proofErr w:type="spellEnd"/>
      <w:r w:rsidRPr="00AE366F">
        <w:rPr>
          <w:rFonts w:ascii="GHEA Grapalat" w:hAnsi="GHEA Grapalat" w:cs="Sylfaen"/>
          <w:sz w:val="20"/>
          <w:lang w:val="af-ZA"/>
        </w:rPr>
        <w:t xml:space="preserve"> </w:t>
      </w:r>
      <w:r>
        <w:rPr>
          <w:rFonts w:ascii="GHEA Grapalat" w:hAnsi="GHEA Grapalat" w:cs="Sylfaen"/>
          <w:sz w:val="20"/>
          <w:lang w:val="af-ZA"/>
        </w:rPr>
        <w:t xml:space="preserve">, </w:t>
      </w:r>
      <w:proofErr w:type="spellStart"/>
      <w:r>
        <w:rPr>
          <w:rFonts w:ascii="GHEA Grapalat" w:hAnsi="GHEA Grapalat" w:cs="Sylfaen"/>
          <w:sz w:val="20"/>
        </w:rPr>
        <w:t>ապա</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պատվիրատուն</w:t>
      </w:r>
      <w:proofErr w:type="spellEnd"/>
      <w:r>
        <w:rPr>
          <w:rFonts w:ascii="GHEA Grapalat" w:hAnsi="GHEA Grapalat" w:cs="Sylfaen"/>
          <w:sz w:val="20"/>
          <w:lang w:val="af-ZA"/>
        </w:rPr>
        <w:t xml:space="preserve"> </w:t>
      </w:r>
      <w:proofErr w:type="spellStart"/>
      <w:r>
        <w:rPr>
          <w:rFonts w:ascii="GHEA Grapalat" w:hAnsi="GHEA Grapalat" w:cs="Sylfaen"/>
          <w:sz w:val="20"/>
        </w:rPr>
        <w:t>դրա</w:t>
      </w:r>
      <w:proofErr w:type="spellEnd"/>
      <w:r>
        <w:rPr>
          <w:rFonts w:ascii="GHEA Grapalat" w:hAnsi="GHEA Grapalat" w:cs="Sylfae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proofErr w:type="spellStart"/>
      <w:r>
        <w:rPr>
          <w:rFonts w:ascii="GHEA Grapalat" w:hAnsi="GHEA Grapalat" w:cs="Sylfaen"/>
          <w:sz w:val="20"/>
        </w:rPr>
        <w:t>գրավոր</w:t>
      </w:r>
      <w:proofErr w:type="spellEnd"/>
      <w:r>
        <w:rPr>
          <w:rFonts w:ascii="GHEA Grapalat" w:hAnsi="GHEA Grapalat" w:cs="Sylfaen"/>
          <w:sz w:val="20"/>
          <w:lang w:val="af-ZA"/>
        </w:rPr>
        <w:t xml:space="preserve"> </w:t>
      </w:r>
      <w:proofErr w:type="spellStart"/>
      <w:r>
        <w:rPr>
          <w:rFonts w:ascii="GHEA Grapalat" w:hAnsi="GHEA Grapalat" w:cs="Sylfaen"/>
          <w:sz w:val="20"/>
        </w:rPr>
        <w:t>տեղեկացնում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rPr>
        <w:t>մարմին</w:t>
      </w:r>
      <w:proofErr w:type="spellEnd"/>
      <w:r>
        <w:rPr>
          <w:rFonts w:ascii="GHEA Grapalat" w:hAnsi="GHEA Grapalat" w:cs="Sylfaen"/>
          <w:sz w:val="20"/>
          <w:lang w:val="af-ZA"/>
        </w:rPr>
        <w:t xml:space="preserve">, </w:t>
      </w:r>
      <w:proofErr w:type="spellStart"/>
      <w:r>
        <w:rPr>
          <w:rFonts w:ascii="GHEA Grapalat" w:hAnsi="GHEA Grapalat" w:cs="Sylfaen"/>
          <w:sz w:val="20"/>
        </w:rPr>
        <w:t>որի</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ներառվում</w:t>
      </w:r>
      <w:proofErr w:type="spellEnd"/>
      <w:r>
        <w:rPr>
          <w:rFonts w:ascii="GHEA Grapalat" w:hAnsi="GHEA Grapalat" w:cs="Sylfaen"/>
          <w:sz w:val="20"/>
          <w:lang w:val="af-ZA"/>
        </w:rPr>
        <w:t xml:space="preserve"> </w:t>
      </w:r>
      <w:proofErr w:type="spellStart"/>
      <w:r>
        <w:rPr>
          <w:rFonts w:ascii="GHEA Grapalat" w:hAnsi="GHEA Grapalat" w:cs="Sylfaen"/>
          <w:sz w:val="20"/>
        </w:rPr>
        <w:t>ցուցակում</w:t>
      </w:r>
      <w:proofErr w:type="spellEnd"/>
      <w:r>
        <w:rPr>
          <w:rFonts w:ascii="GHEA Grapalat" w:hAnsi="GHEA Grapalat" w:cs="Sylfaen"/>
          <w:sz w:val="20"/>
          <w:lang w:val="af-ZA"/>
        </w:rPr>
        <w:t>:</w:t>
      </w:r>
    </w:p>
    <w:p w14:paraId="2656E07E" w14:textId="77777777" w:rsidR="00AE366F" w:rsidRDefault="00AE366F" w:rsidP="00AE366F">
      <w:pPr>
        <w:ind w:firstLine="375"/>
        <w:jc w:val="both"/>
        <w:rPr>
          <w:rFonts w:ascii="GHEA Grapalat" w:hAnsi="GHEA Grapalat" w:cs="Sylfaen"/>
          <w:sz w:val="20"/>
          <w:lang w:val="af-ZA"/>
        </w:rPr>
      </w:pPr>
      <w:r>
        <w:rPr>
          <w:rFonts w:ascii="GHEA Grapalat" w:hAnsi="GHEA Grapalat" w:cs="Sylfaen"/>
          <w:sz w:val="20"/>
          <w:lang w:val="af-ZA"/>
        </w:rPr>
        <w:lastRenderedPageBreak/>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Pr>
          <w:rFonts w:ascii="GHEA Grapalat" w:hAnsi="GHEA Grapalat" w:cs="Sylfaen"/>
          <w:sz w:val="20"/>
        </w:rPr>
        <w:t>արդյունքում</w:t>
      </w:r>
      <w:proofErr w:type="spellEnd"/>
      <w:r>
        <w:rPr>
          <w:rFonts w:ascii="GHEA Grapalat" w:hAnsi="GHEA Grapalat" w:cs="Sylfaen"/>
          <w:sz w:val="20"/>
          <w:lang w:val="af-ZA"/>
        </w:rPr>
        <w:t xml:space="preserve"> </w:t>
      </w:r>
      <w:proofErr w:type="spellStart"/>
      <w:r>
        <w:rPr>
          <w:rFonts w:ascii="GHEA Grapalat" w:hAnsi="GHEA Grapalat" w:cs="Sylfaen"/>
          <w:sz w:val="20"/>
        </w:rPr>
        <w:t>համաձայնագիր</w:t>
      </w:r>
      <w:proofErr w:type="spellEnd"/>
      <w:r>
        <w:rPr>
          <w:rFonts w:ascii="GHEA Grapalat" w:hAnsi="GHEA Grapalat" w:cs="Sylfaen"/>
          <w:sz w:val="20"/>
          <w:lang w:val="af-ZA"/>
        </w:rPr>
        <w:t xml:space="preserve"> </w:t>
      </w:r>
      <w:proofErr w:type="spellStart"/>
      <w:r>
        <w:rPr>
          <w:rFonts w:ascii="GHEA Grapalat" w:hAnsi="GHEA Grapalat" w:cs="Sylfaen"/>
          <w:sz w:val="20"/>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rPr>
        <w:t>կնքած</w:t>
      </w:r>
      <w:proofErr w:type="spellEnd"/>
      <w:r>
        <w:rPr>
          <w:rFonts w:ascii="GHEA Grapalat" w:hAnsi="GHEA Grapalat" w:cs="Sylfaen"/>
          <w:sz w:val="20"/>
          <w:lang w:val="af-ZA"/>
        </w:rPr>
        <w:t xml:space="preserve"> </w:t>
      </w:r>
      <w:proofErr w:type="spellStart"/>
      <w:r>
        <w:rPr>
          <w:rFonts w:ascii="GHEA Grapalat" w:hAnsi="GHEA Grapalat" w:cs="Sylfaen"/>
          <w:sz w:val="20"/>
        </w:rPr>
        <w:t>անձը</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ժամկետում</w:t>
      </w:r>
      <w:proofErr w:type="spellEnd"/>
      <w:r>
        <w:rPr>
          <w:rFonts w:ascii="GHEA Grapalat" w:hAnsi="GHEA Grapalat" w:cs="Sylfaen"/>
          <w:sz w:val="20"/>
          <w:lang w:val="af-ZA"/>
        </w:rPr>
        <w:t xml:space="preserve"> </w:t>
      </w:r>
      <w:proofErr w:type="spellStart"/>
      <w:r>
        <w:rPr>
          <w:rFonts w:ascii="GHEA Grapalat" w:hAnsi="GHEA Grapalat" w:cs="Sylfaen"/>
          <w:sz w:val="20"/>
        </w:rPr>
        <w:t>միակողմանի</w:t>
      </w:r>
      <w:proofErr w:type="spellEnd"/>
      <w:r>
        <w:rPr>
          <w:rFonts w:ascii="GHEA Grapalat" w:hAnsi="GHEA Grapalat" w:cs="Sylfaen"/>
          <w:sz w:val="20"/>
          <w:lang w:val="af-ZA"/>
        </w:rPr>
        <w:t xml:space="preserve"> </w:t>
      </w:r>
      <w:proofErr w:type="spellStart"/>
      <w:r>
        <w:rPr>
          <w:rFonts w:ascii="GHEA Grapalat" w:hAnsi="GHEA Grapalat" w:cs="Sylfaen"/>
          <w:sz w:val="20"/>
        </w:rPr>
        <w:t>հաստատված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proofErr w:type="spellStart"/>
      <w:r>
        <w:rPr>
          <w:rFonts w:ascii="GHEA Grapalat" w:hAnsi="GHEA Grapalat" w:cs="Sylfaen"/>
          <w:sz w:val="20"/>
        </w:rPr>
        <w:t>տուժանք</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փոխարինում</w:t>
      </w:r>
      <w:proofErr w:type="spellEnd"/>
      <w:r>
        <w:rPr>
          <w:rFonts w:ascii="GHEA Grapalat" w:hAnsi="GHEA Grapalat" w:cs="Sylfaen"/>
          <w:sz w:val="20"/>
          <w:lang w:val="af-ZA"/>
        </w:rPr>
        <w:t xml:space="preserve"> </w:t>
      </w:r>
      <w:proofErr w:type="spellStart"/>
      <w:r>
        <w:rPr>
          <w:rFonts w:ascii="GHEA Grapalat" w:hAnsi="GHEA Grapalat" w:cs="Sylfaen"/>
          <w:sz w:val="20"/>
        </w:rPr>
        <w:t>բանկային</w:t>
      </w:r>
      <w:proofErr w:type="spellEnd"/>
      <w:r>
        <w:rPr>
          <w:rFonts w:ascii="GHEA Grapalat" w:hAnsi="GHEA Grapalat" w:cs="Sylfaen"/>
          <w:sz w:val="20"/>
          <w:lang w:val="af-ZA"/>
        </w:rPr>
        <w:t xml:space="preserve"> </w:t>
      </w:r>
      <w:proofErr w:type="spellStart"/>
      <w:r>
        <w:rPr>
          <w:rFonts w:ascii="GHEA Grapalat" w:hAnsi="GHEA Grapalat" w:cs="Sylfaen"/>
          <w:sz w:val="20"/>
        </w:rPr>
        <w:t>երաշխիք</w:t>
      </w:r>
      <w:proofErr w:type="spellEnd"/>
      <w:r>
        <w:rPr>
          <w:rFonts w:ascii="GHEA Grapalat" w:hAnsi="GHEA Grapalat" w:cs="Sylfaen"/>
          <w:sz w:val="20"/>
          <w:lang w:val="hy-AM"/>
        </w:rPr>
        <w:t>ո</w:t>
      </w:r>
      <w:r>
        <w:rPr>
          <w:rFonts w:ascii="GHEA Grapalat" w:hAnsi="GHEA Grapalat" w:cs="Sylfaen"/>
          <w:sz w:val="20"/>
        </w:rPr>
        <w:t>վ</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փողով</w:t>
      </w:r>
      <w:proofErr w:type="spellEnd"/>
      <w:r>
        <w:rPr>
          <w:rFonts w:ascii="GHEA Grapalat" w:hAnsi="GHEA Grapalat" w:cs="Sylfaen"/>
          <w:sz w:val="20"/>
          <w:lang w:val="af-ZA"/>
        </w:rPr>
        <w:t xml:space="preserve">, </w:t>
      </w:r>
      <w:proofErr w:type="spellStart"/>
      <w:r>
        <w:rPr>
          <w:rFonts w:ascii="GHEA Grapalat" w:hAnsi="GHEA Grapalat" w:cs="Sylfaen"/>
          <w:sz w:val="20"/>
        </w:rPr>
        <w:t>ապա</w:t>
      </w:r>
      <w:proofErr w:type="spellEnd"/>
      <w:r>
        <w:rPr>
          <w:rFonts w:ascii="GHEA Grapalat" w:hAnsi="GHEA Grapalat" w:cs="Sylfaen"/>
          <w:sz w:val="20"/>
          <w:lang w:val="af-ZA"/>
        </w:rPr>
        <w:t xml:space="preserve"> </w:t>
      </w:r>
      <w:proofErr w:type="spellStart"/>
      <w:r>
        <w:rPr>
          <w:rFonts w:ascii="GHEA Grapalat" w:hAnsi="GHEA Grapalat" w:cs="Sylfaen"/>
          <w:sz w:val="20"/>
        </w:rPr>
        <w:t>այդ</w:t>
      </w:r>
      <w:proofErr w:type="spellEnd"/>
      <w:r>
        <w:rPr>
          <w:rFonts w:ascii="GHEA Grapalat" w:hAnsi="GHEA Grapalat" w:cs="Sylfaen"/>
          <w:sz w:val="20"/>
          <w:lang w:val="af-ZA"/>
        </w:rPr>
        <w:t xml:space="preserve"> </w:t>
      </w:r>
      <w:proofErr w:type="spellStart"/>
      <w:r>
        <w:rPr>
          <w:rFonts w:ascii="GHEA Grapalat" w:hAnsi="GHEA Grapalat" w:cs="Sylfaen"/>
          <w:sz w:val="20"/>
        </w:rPr>
        <w:t>հանգամանքը</w:t>
      </w:r>
      <w:proofErr w:type="spellEnd"/>
      <w:r>
        <w:rPr>
          <w:rFonts w:ascii="GHEA Grapalat" w:hAnsi="GHEA Grapalat" w:cs="Sylfaen"/>
          <w:sz w:val="20"/>
          <w:lang w:val="af-ZA"/>
        </w:rPr>
        <w:t xml:space="preserve"> </w:t>
      </w:r>
      <w:proofErr w:type="spellStart"/>
      <w:r>
        <w:rPr>
          <w:rFonts w:ascii="GHEA Grapalat" w:hAnsi="GHEA Grapalat" w:cs="Sylfaen"/>
          <w:sz w:val="20"/>
        </w:rPr>
        <w:t>համարվում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որպես</w:t>
      </w:r>
      <w:proofErr w:type="spellEnd"/>
      <w:r>
        <w:rPr>
          <w:rFonts w:ascii="GHEA Grapalat" w:hAnsi="GHEA Grapalat" w:cs="Sylfaen"/>
          <w:sz w:val="20"/>
          <w:lang w:val="af-ZA"/>
        </w:rPr>
        <w:t xml:space="preserve"> </w:t>
      </w: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գործընթացի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rPr>
        <w:t>ստանձնված</w:t>
      </w:r>
      <w:proofErr w:type="spellEnd"/>
      <w:r>
        <w:rPr>
          <w:rFonts w:ascii="GHEA Grapalat" w:hAnsi="GHEA Grapalat" w:cs="Sylfaen"/>
          <w:sz w:val="20"/>
          <w:lang w:val="af-ZA"/>
        </w:rPr>
        <w:t xml:space="preserve"> </w:t>
      </w:r>
      <w:proofErr w:type="spellStart"/>
      <w:r>
        <w:rPr>
          <w:rFonts w:ascii="GHEA Grapalat" w:hAnsi="GHEA Grapalat" w:cs="Sylfaen"/>
          <w:sz w:val="20"/>
        </w:rPr>
        <w:t>պարտավորության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խախտում</w:t>
      </w:r>
      <w:proofErr w:type="spellEnd"/>
      <w:r>
        <w:rPr>
          <w:rFonts w:ascii="GHEA Grapalat" w:hAnsi="GHEA Grapalat" w:cs="Sylfaen"/>
          <w:sz w:val="20"/>
          <w:lang w:val="af-ZA"/>
        </w:rPr>
        <w:t xml:space="preserve">: </w:t>
      </w:r>
    </w:p>
    <w:p w14:paraId="6DEF00B6" w14:textId="77777777" w:rsidR="00AE366F" w:rsidRDefault="00AE366F" w:rsidP="00AE366F">
      <w:pPr>
        <w:ind w:firstLine="375"/>
        <w:jc w:val="both"/>
        <w:rPr>
          <w:rFonts w:ascii="GHEA Grapalat" w:hAnsi="GHEA Grapalat" w:cs="Sylfaen"/>
          <w:sz w:val="20"/>
          <w:lang w:val="af-ZA"/>
        </w:rPr>
      </w:pPr>
    </w:p>
    <w:p w14:paraId="04FB3624" w14:textId="77777777" w:rsidR="00AE366F" w:rsidRDefault="00AE366F" w:rsidP="00AE366F">
      <w:pPr>
        <w:ind w:firstLine="375"/>
        <w:jc w:val="both"/>
        <w:rPr>
          <w:rFonts w:ascii="GHEA Grapalat" w:hAnsi="GHEA Grapalat"/>
          <w:sz w:val="20"/>
          <w:szCs w:val="20"/>
          <w:lang w:val="af-ZA"/>
        </w:rPr>
      </w:pPr>
      <w:r>
        <w:rPr>
          <w:rFonts w:ascii="GHEA Grapalat" w:hAnsi="GHEA Grapalat"/>
          <w:color w:val="000000"/>
          <w:sz w:val="20"/>
          <w:szCs w:val="20"/>
          <w:lang w:val="af-ZA"/>
        </w:rPr>
        <w:t xml:space="preserve">      8.1</w:t>
      </w:r>
      <w:r>
        <w:rPr>
          <w:rFonts w:ascii="GHEA Grapalat" w:hAnsi="GHEA Grapalat"/>
          <w:color w:val="000000"/>
          <w:sz w:val="20"/>
          <w:szCs w:val="20"/>
          <w:lang w:val="hy-AM"/>
        </w:rPr>
        <w:t>4</w:t>
      </w:r>
      <w:r>
        <w:rPr>
          <w:rFonts w:ascii="GHEA Grapalat" w:hAnsi="GHEA Grapalat"/>
          <w:color w:val="000000"/>
          <w:sz w:val="20"/>
          <w:szCs w:val="20"/>
          <w:lang w:val="af-ZA"/>
        </w:rPr>
        <w:t xml:space="preserve"> </w:t>
      </w:r>
      <w:r>
        <w:rPr>
          <w:rFonts w:ascii="GHEA Grapalat" w:hAnsi="GHEA Grapalat"/>
          <w:color w:val="000000"/>
          <w:sz w:val="20"/>
          <w:szCs w:val="20"/>
        </w:rPr>
        <w:t>Ե</w:t>
      </w:r>
      <w:r>
        <w:rPr>
          <w:rFonts w:ascii="GHEA Grapalat" w:hAnsi="GHEA Grapalat"/>
          <w:color w:val="000000"/>
          <w:sz w:val="20"/>
          <w:szCs w:val="20"/>
          <w:lang w:val="hy-AM"/>
        </w:rPr>
        <w:t>թե մասնակից</w:t>
      </w:r>
      <w:r>
        <w:rPr>
          <w:rFonts w:ascii="GHEA Grapalat" w:hAnsi="GHEA Grapalat"/>
          <w:color w:val="000000"/>
          <w:sz w:val="20"/>
          <w:szCs w:val="20"/>
        </w:rPr>
        <w:t>ն</w:t>
      </w:r>
      <w:r>
        <w:rPr>
          <w:rFonts w:ascii="GHEA Grapalat" w:hAnsi="GHEA Grapalat"/>
          <w:color w:val="000000"/>
          <w:sz w:val="20"/>
          <w:szCs w:val="20"/>
          <w:lang w:val="hy-AM"/>
        </w:rPr>
        <w:t xml:space="preserve"> </w:t>
      </w:r>
      <w:r>
        <w:rPr>
          <w:rFonts w:ascii="GHEA Grapalat" w:hAnsi="GHEA Grapalat"/>
          <w:color w:val="000000"/>
          <w:sz w:val="20"/>
          <w:szCs w:val="20"/>
        </w:rPr>
        <w:t>Օ</w:t>
      </w:r>
      <w:r>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3458A579" w14:textId="77777777" w:rsidR="00AE366F" w:rsidRDefault="00AE366F" w:rsidP="00AE366F">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8.1</w:t>
      </w:r>
      <w:r>
        <w:rPr>
          <w:rFonts w:ascii="GHEA Grapalat" w:hAnsi="GHEA Grapalat" w:cs="Sylfaen"/>
          <w:sz w:val="20"/>
          <w:szCs w:val="24"/>
          <w:lang w:val="hy-AM" w:eastAsia="en-US"/>
        </w:rPr>
        <w:t>5</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հրավերի</w:t>
      </w:r>
      <w:proofErr w:type="spellEnd"/>
      <w:r>
        <w:rPr>
          <w:rFonts w:ascii="GHEA Grapalat" w:hAnsi="GHEA Grapalat" w:cs="Sylfaen"/>
          <w:sz w:val="20"/>
          <w:szCs w:val="24"/>
          <w:lang w:val="af-ZA" w:eastAsia="en-US"/>
        </w:rPr>
        <w:t xml:space="preserve"> 1-</w:t>
      </w:r>
      <w:proofErr w:type="spellStart"/>
      <w:r>
        <w:rPr>
          <w:rFonts w:ascii="GHEA Grapalat" w:hAnsi="GHEA Grapalat" w:cs="Sylfaen"/>
          <w:sz w:val="20"/>
          <w:szCs w:val="24"/>
          <w:lang w:val="ru-RU" w:eastAsia="en-US"/>
        </w:rPr>
        <w:t>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մասի</w:t>
      </w:r>
      <w:proofErr w:type="spellEnd"/>
      <w:r>
        <w:rPr>
          <w:rFonts w:ascii="GHEA Grapalat" w:hAnsi="GHEA Grapalat" w:cs="Sylfaen"/>
          <w:sz w:val="20"/>
          <w:szCs w:val="24"/>
          <w:lang w:val="af-ZA" w:eastAsia="en-US"/>
        </w:rPr>
        <w:t xml:space="preserve"> 8.8 </w:t>
      </w:r>
      <w:proofErr w:type="spellStart"/>
      <w:r>
        <w:rPr>
          <w:rFonts w:ascii="GHEA Grapalat" w:hAnsi="GHEA Grapalat" w:cs="Sylfaen"/>
          <w:sz w:val="20"/>
          <w:szCs w:val="24"/>
          <w:lang w:val="ru-RU" w:eastAsia="en-US"/>
        </w:rPr>
        <w:t>կետում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նշված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փաստաթղթերը</w:t>
      </w:r>
      <w:proofErr w:type="spellEnd"/>
      <w:r>
        <w:rPr>
          <w:rFonts w:ascii="GHEA Grapalat" w:hAnsi="GHEA Grapalat" w:cs="Sylfaen"/>
          <w:sz w:val="20"/>
          <w:szCs w:val="24"/>
          <w:lang w:val="af-ZA" w:eastAsia="en-US"/>
        </w:rPr>
        <w:t xml:space="preserve"> մասնակիցը </w:t>
      </w:r>
      <w:proofErr w:type="spellStart"/>
      <w:r>
        <w:rPr>
          <w:rFonts w:ascii="GHEA Grapalat" w:hAnsi="GHEA Grapalat" w:cs="Sylfaen"/>
          <w:sz w:val="20"/>
          <w:szCs w:val="24"/>
          <w:lang w:eastAsia="en-US"/>
        </w:rPr>
        <w:t>սահմանված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ժամկետում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հանձնա</w:t>
      </w:r>
      <w:proofErr w:type="spellEnd"/>
      <w:r>
        <w:rPr>
          <w:rFonts w:ascii="GHEA Grapalat" w:hAnsi="GHEA Grapalat" w:cs="Sylfaen"/>
          <w:sz w:val="20"/>
          <w:szCs w:val="24"/>
          <w:lang w:val="af-ZA" w:eastAsia="en-US"/>
        </w:rPr>
        <w:softHyphen/>
      </w:r>
      <w:proofErr w:type="spellStart"/>
      <w:r>
        <w:rPr>
          <w:rFonts w:ascii="GHEA Grapalat" w:hAnsi="GHEA Grapalat" w:cs="Sylfaen"/>
          <w:sz w:val="20"/>
          <w:szCs w:val="24"/>
          <w:lang w:val="ru-RU" w:eastAsia="en-US"/>
        </w:rPr>
        <w:t>ժողովի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ներկայաց</w:t>
      </w:r>
      <w:proofErr w:type="spellEnd"/>
      <w:r>
        <w:rPr>
          <w:rFonts w:ascii="GHEA Grapalat" w:hAnsi="GHEA Grapalat" w:cs="Sylfaen"/>
          <w:sz w:val="20"/>
          <w:szCs w:val="24"/>
          <w:lang w:eastAsia="en-US"/>
        </w:rPr>
        <w:t>ն</w:t>
      </w:r>
      <w:proofErr w:type="spellStart"/>
      <w:r>
        <w:rPr>
          <w:rFonts w:ascii="GHEA Grapalat" w:hAnsi="GHEA Grapalat" w:cs="Sylfaen"/>
          <w:sz w:val="20"/>
          <w:szCs w:val="24"/>
          <w:lang w:val="ru-RU" w:eastAsia="en-US"/>
        </w:rPr>
        <w:t>ում</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հրավերով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նախատեսված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Քարտուղարը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պարտավոր</w:t>
      </w:r>
      <w:proofErr w:type="spellEnd"/>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փաստաթղթերն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ստանալու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օրը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հաստատել</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դրանց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ստանալու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հանգամանքը</w:t>
      </w:r>
      <w:proofErr w:type="spellEnd"/>
      <w:r>
        <w:rPr>
          <w:rFonts w:ascii="GHEA Grapalat" w:hAnsi="GHEA Grapalat" w:cs="Sylfaen"/>
          <w:sz w:val="20"/>
          <w:szCs w:val="24"/>
          <w:lang w:val="ru-RU" w:eastAsia="en-US"/>
        </w:rPr>
        <w:t>՝</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սույն</w:t>
      </w:r>
      <w:proofErr w:type="spellEnd"/>
      <w:r>
        <w:rPr>
          <w:rFonts w:ascii="GHEA Grapalat" w:hAnsi="GHEA Grapalat" w:cs="Sylfaen"/>
          <w:sz w:val="20"/>
          <w:szCs w:val="24"/>
          <w:lang w:val="hy-AM" w:eastAsia="en-US"/>
        </w:rPr>
        <w:t xml:space="preserve"> </w:t>
      </w:r>
      <w:proofErr w:type="spellStart"/>
      <w:r>
        <w:rPr>
          <w:rFonts w:ascii="GHEA Grapalat" w:hAnsi="GHEA Grapalat" w:cs="Sylfaen"/>
          <w:sz w:val="20"/>
          <w:szCs w:val="24"/>
          <w:lang w:val="ru-RU" w:eastAsia="en-US"/>
        </w:rPr>
        <w:t>հրավերում</w:t>
      </w:r>
      <w:proofErr w:type="spellEnd"/>
      <w:r>
        <w:rPr>
          <w:rFonts w:ascii="GHEA Grapalat" w:hAnsi="GHEA Grapalat" w:cs="Sylfaen"/>
          <w:sz w:val="20"/>
          <w:szCs w:val="24"/>
          <w:lang w:val="hy-AM" w:eastAsia="en-US"/>
        </w:rPr>
        <w:t xml:space="preserve"> </w:t>
      </w:r>
      <w:proofErr w:type="spellStart"/>
      <w:r>
        <w:rPr>
          <w:rFonts w:ascii="GHEA Grapalat" w:hAnsi="GHEA Grapalat" w:cs="Sylfaen"/>
          <w:sz w:val="20"/>
          <w:szCs w:val="24"/>
          <w:lang w:val="ru-RU" w:eastAsia="en-US"/>
        </w:rPr>
        <w:t>նշված</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իր</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փոստից</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մասնակցի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էլեկտրոնային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փոստին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հավաստում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ուղարկելու</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val="ru-RU" w:eastAsia="en-US"/>
        </w:rPr>
        <w:t>միջոցով</w:t>
      </w:r>
      <w:proofErr w:type="spellEnd"/>
      <w:r>
        <w:rPr>
          <w:rFonts w:ascii="GHEA Grapalat" w:hAnsi="GHEA Grapalat" w:cs="Sylfaen"/>
          <w:sz w:val="20"/>
          <w:szCs w:val="24"/>
          <w:lang w:val="af-ZA" w:eastAsia="en-US"/>
        </w:rPr>
        <w:t>:</w:t>
      </w:r>
    </w:p>
    <w:p w14:paraId="47D0D4BE"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8.1</w:t>
      </w:r>
      <w:r>
        <w:rPr>
          <w:rFonts w:ascii="GHEA Grapalat" w:hAnsi="GHEA Grapalat" w:cs="Sylfaen"/>
          <w:sz w:val="20"/>
          <w:lang w:val="hy-AM"/>
        </w:rPr>
        <w:t xml:space="preserve">6 </w:t>
      </w:r>
      <w:proofErr w:type="spellStart"/>
      <w:r>
        <w:rPr>
          <w:rFonts w:ascii="GHEA Grapalat" w:hAnsi="GHEA Grapalat" w:cs="Sylfaen"/>
          <w:sz w:val="20"/>
          <w:lang w:val="ru-RU"/>
        </w:rPr>
        <w:t>Մասնակիցները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նրանց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ներկայացուցիչները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w:t>
      </w:r>
      <w:proofErr w:type="spellEnd"/>
      <w:r>
        <w:rPr>
          <w:rFonts w:ascii="GHEA Grapalat" w:hAnsi="GHEA Grapalat" w:cs="Sylfaen"/>
          <w:sz w:val="20"/>
          <w:lang w:val="af-ZA"/>
        </w:rPr>
        <w:t xml:space="preserve"> լինել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նիստերին</w:t>
      </w:r>
      <w:proofErr w:type="spellEnd"/>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Մասնակիցները</w:t>
      </w:r>
      <w:proofErr w:type="spellEnd"/>
      <w:r>
        <w:rPr>
          <w:rFonts w:ascii="GHEA Grapalat" w:hAnsi="GHEA Grapalat" w:cs="Sylfaen"/>
          <w:sz w:val="20"/>
          <w:lang w:val="af-ZA"/>
        </w:rPr>
        <w:t xml:space="preserve"> կամ </w:t>
      </w:r>
      <w:proofErr w:type="spellStart"/>
      <w:r>
        <w:rPr>
          <w:rFonts w:ascii="GHEA Grapalat" w:hAnsi="GHEA Grapalat" w:cs="Sylfaen"/>
          <w:sz w:val="20"/>
          <w:lang w:val="ru-RU"/>
        </w:rPr>
        <w:t>նրանց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ներկայացուցիչները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նիստերի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արձանագրությունների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պատճենները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տրամադրվում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ru-RU"/>
        </w:rPr>
        <w:t>։</w:t>
      </w:r>
    </w:p>
    <w:p w14:paraId="317E694C" w14:textId="77777777" w:rsidR="00AE366F" w:rsidRDefault="00AE366F" w:rsidP="00AE366F">
      <w:pPr>
        <w:ind w:firstLine="567"/>
        <w:jc w:val="both"/>
        <w:rPr>
          <w:rFonts w:ascii="GHEA Grapalat" w:hAnsi="GHEA Grapalat" w:cs="Sylfaen"/>
          <w:sz w:val="20"/>
          <w:lang w:val="af-ZA"/>
        </w:rPr>
      </w:pPr>
      <w:r>
        <w:rPr>
          <w:rFonts w:ascii="GHEA Grapalat" w:hAnsi="GHEA Grapalat" w:cs="Sylfaen"/>
          <w:sz w:val="20"/>
          <w:lang w:val="af-ZA"/>
        </w:rPr>
        <w:t>8.1</w:t>
      </w:r>
      <w:r>
        <w:rPr>
          <w:rFonts w:ascii="GHEA Grapalat" w:hAnsi="GHEA Grapalat" w:cs="Sylfaen"/>
          <w:sz w:val="20"/>
          <w:lang w:val="hy-AM"/>
        </w:rPr>
        <w:t>7</w:t>
      </w:r>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ծանուցումներն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ուղարկվում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հայտում նշված էլեկտրոնային փոստին ուղարկելու միջոցով,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փոստից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քարտուղարի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փոստին</w:t>
      </w:r>
      <w:proofErr w:type="spellEnd"/>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14:paraId="599A4E24" w14:textId="77777777" w:rsidR="00AE366F" w:rsidRDefault="00AE366F" w:rsidP="00AE366F">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FB4AA80" w14:textId="77777777" w:rsidR="00AE366F" w:rsidRDefault="00AE366F" w:rsidP="00AE366F">
      <w:pPr>
        <w:pStyle w:val="aff5"/>
        <w:ind w:firstLine="567"/>
        <w:jc w:val="both"/>
        <w:rPr>
          <w:rFonts w:ascii="GHEA Grapalat" w:hAnsi="GHEA Grapalat"/>
          <w:sz w:val="20"/>
          <w:szCs w:val="20"/>
          <w:lang w:val="hy-AM"/>
        </w:rPr>
      </w:pPr>
      <w:r>
        <w:rPr>
          <w:rFonts w:ascii="GHEA Grapalat" w:hAnsi="GHEA Grapalat"/>
          <w:sz w:val="20"/>
          <w:szCs w:val="20"/>
          <w:lang w:val="af-ZA"/>
        </w:rPr>
        <w:t>8</w:t>
      </w:r>
      <w:r>
        <w:rPr>
          <w:rFonts w:ascii="GHEA Grapalat" w:hAnsi="GHEA Grapalat"/>
          <w:sz w:val="20"/>
          <w:szCs w:val="20"/>
          <w:lang w:val="hy-AM"/>
        </w:rPr>
        <w:t>.</w:t>
      </w:r>
      <w:r>
        <w:rPr>
          <w:rFonts w:ascii="GHEA Grapalat" w:hAnsi="GHEA Grapalat"/>
          <w:sz w:val="20"/>
          <w:szCs w:val="20"/>
          <w:lang w:val="af-ZA"/>
        </w:rPr>
        <w:t>1</w:t>
      </w:r>
      <w:r>
        <w:rPr>
          <w:rFonts w:ascii="GHEA Grapalat" w:hAnsi="GHEA Grapalat"/>
          <w:sz w:val="20"/>
          <w:szCs w:val="20"/>
          <w:lang w:val="hy-AM"/>
        </w:rPr>
        <w:t>8</w:t>
      </w:r>
      <w:r>
        <w:rPr>
          <w:rFonts w:ascii="GHEA Grapalat" w:hAnsi="GHEA Grapalat" w:cs="Sylfaen"/>
          <w:sz w:val="20"/>
          <w:szCs w:val="20"/>
          <w:lang w:val="hy-AM"/>
        </w:rPr>
        <w:t xml:space="preserve"> </w:t>
      </w:r>
      <w:r>
        <w:rPr>
          <w:rFonts w:ascii="GHEA Grapalat" w:hAnsi="GHEA Grapalat" w:cs="Sylfaen"/>
          <w:sz w:val="20"/>
          <w:szCs w:val="20"/>
          <w:lang w:val="af-ZA"/>
        </w:rPr>
        <w:t>Հայտերի</w:t>
      </w:r>
      <w:r>
        <w:rPr>
          <w:rFonts w:ascii="GHEA Grapalat" w:hAnsi="GHEA Grapalat" w:cs="Arial"/>
          <w:sz w:val="20"/>
          <w:szCs w:val="20"/>
          <w:lang w:val="af-ZA"/>
        </w:rPr>
        <w:t xml:space="preserve"> </w:t>
      </w:r>
      <w:r>
        <w:rPr>
          <w:rFonts w:ascii="GHEA Grapalat" w:hAnsi="GHEA Grapalat" w:cs="Sylfaen"/>
          <w:sz w:val="20"/>
          <w:szCs w:val="20"/>
          <w:lang w:val="af-ZA"/>
        </w:rPr>
        <w:t>գնահատումը</w:t>
      </w:r>
      <w:r>
        <w:rPr>
          <w:rFonts w:ascii="GHEA Grapalat" w:hAnsi="GHEA Grapalat" w:cs="Arial"/>
          <w:sz w:val="20"/>
          <w:szCs w:val="20"/>
          <w:lang w:val="af-ZA"/>
        </w:rPr>
        <w:t xml:space="preserve"> </w:t>
      </w:r>
      <w:r>
        <w:rPr>
          <w:rFonts w:ascii="GHEA Grapalat" w:hAnsi="GHEA Grapalat" w:cs="Sylfaen"/>
          <w:sz w:val="20"/>
          <w:szCs w:val="20"/>
          <w:lang w:val="af-ZA"/>
        </w:rPr>
        <w:t>և</w:t>
      </w:r>
      <w:r>
        <w:rPr>
          <w:rFonts w:ascii="GHEA Grapalat" w:hAnsi="GHEA Grapalat" w:cs="Arial"/>
          <w:sz w:val="20"/>
          <w:szCs w:val="20"/>
          <w:lang w:val="af-ZA"/>
        </w:rPr>
        <w:t xml:space="preserve"> </w:t>
      </w:r>
      <w:r>
        <w:rPr>
          <w:rFonts w:ascii="GHEA Grapalat" w:hAnsi="GHEA Grapalat" w:cs="Sylfaen"/>
          <w:sz w:val="20"/>
          <w:szCs w:val="20"/>
          <w:lang w:val="af-ZA"/>
        </w:rPr>
        <w:t>ընտրված մասնակցի որոշումն</w:t>
      </w:r>
      <w:r>
        <w:rPr>
          <w:rFonts w:ascii="GHEA Grapalat" w:hAnsi="GHEA Grapalat" w:cs="Arial"/>
          <w:sz w:val="20"/>
          <w:szCs w:val="20"/>
          <w:lang w:val="af-ZA"/>
        </w:rPr>
        <w:t xml:space="preserve"> </w:t>
      </w:r>
      <w:r>
        <w:rPr>
          <w:rFonts w:ascii="GHEA Grapalat" w:hAnsi="GHEA Grapalat" w:cs="Sylfaen"/>
          <w:sz w:val="20"/>
          <w:szCs w:val="20"/>
          <w:lang w:val="af-ZA"/>
        </w:rPr>
        <w:t>իրականացվում</w:t>
      </w:r>
      <w:r>
        <w:rPr>
          <w:rFonts w:ascii="GHEA Grapalat" w:hAnsi="GHEA Grapalat" w:cs="Arial"/>
          <w:sz w:val="20"/>
          <w:szCs w:val="20"/>
          <w:lang w:val="af-ZA"/>
        </w:rPr>
        <w:t xml:space="preserve"> </w:t>
      </w:r>
      <w:r>
        <w:rPr>
          <w:rFonts w:ascii="GHEA Grapalat" w:hAnsi="GHEA Grapalat" w:cs="Sylfaen"/>
          <w:sz w:val="20"/>
          <w:szCs w:val="20"/>
          <w:lang w:val="af-ZA"/>
        </w:rPr>
        <w:t>է</w:t>
      </w:r>
      <w:r>
        <w:rPr>
          <w:rFonts w:ascii="GHEA Grapalat" w:hAnsi="GHEA Grapalat" w:cs="Arial"/>
          <w:sz w:val="20"/>
          <w:szCs w:val="20"/>
          <w:lang w:val="af-ZA"/>
        </w:rPr>
        <w:t xml:space="preserve"> </w:t>
      </w:r>
      <w:r>
        <w:rPr>
          <w:rFonts w:ascii="GHEA Grapalat" w:hAnsi="GHEA Grapalat" w:cs="Sylfaen"/>
          <w:sz w:val="20"/>
          <w:szCs w:val="20"/>
          <w:lang w:val="af-ZA"/>
        </w:rPr>
        <w:t>ըստ</w:t>
      </w:r>
      <w:r>
        <w:rPr>
          <w:rFonts w:ascii="GHEA Grapalat" w:hAnsi="GHEA Grapalat" w:cs="Arial"/>
          <w:sz w:val="20"/>
          <w:szCs w:val="20"/>
          <w:lang w:val="af-ZA"/>
        </w:rPr>
        <w:t xml:space="preserve"> </w:t>
      </w:r>
      <w:r>
        <w:rPr>
          <w:rFonts w:ascii="GHEA Grapalat" w:hAnsi="GHEA Grapalat" w:cs="Sylfaen"/>
          <w:sz w:val="20"/>
          <w:szCs w:val="20"/>
          <w:lang w:val="af-ZA"/>
        </w:rPr>
        <w:t>առանձին</w:t>
      </w:r>
      <w:r>
        <w:rPr>
          <w:rFonts w:ascii="GHEA Grapalat" w:hAnsi="GHEA Grapalat" w:cs="Arial"/>
          <w:sz w:val="20"/>
          <w:szCs w:val="20"/>
          <w:lang w:val="af-ZA"/>
        </w:rPr>
        <w:t xml:space="preserve"> </w:t>
      </w:r>
      <w:r>
        <w:rPr>
          <w:rFonts w:ascii="GHEA Grapalat" w:hAnsi="GHEA Grapalat" w:cs="Sylfaen"/>
          <w:sz w:val="20"/>
          <w:szCs w:val="20"/>
          <w:lang w:val="af-ZA"/>
        </w:rPr>
        <w:t>չափաբաժինների</w:t>
      </w:r>
      <w:r>
        <w:rPr>
          <w:rFonts w:ascii="GHEA Grapalat" w:hAnsi="GHEA Grapalat" w:cs="Sylfaen"/>
          <w:sz w:val="20"/>
          <w:szCs w:val="20"/>
          <w:vertAlign w:val="superscript"/>
          <w:lang w:val="hy-AM"/>
        </w:rPr>
        <w:t>:</w:t>
      </w:r>
      <w:r>
        <w:rPr>
          <w:rStyle w:val="aff6"/>
          <w:rFonts w:ascii="GHEA Grapalat" w:hAnsi="GHEA Grapalat" w:cs="Sylfaen"/>
          <w:sz w:val="20"/>
          <w:szCs w:val="20"/>
          <w:lang w:val="hy-AM"/>
        </w:rPr>
        <w:footnoteReference w:id="6"/>
      </w:r>
    </w:p>
    <w:p w14:paraId="20FDA7CD" w14:textId="77777777" w:rsidR="00AE366F" w:rsidRDefault="00AE366F" w:rsidP="00AE366F">
      <w:pPr>
        <w:ind w:firstLine="567"/>
        <w:jc w:val="both"/>
        <w:rPr>
          <w:rFonts w:ascii="GHEA Grapalat" w:hAnsi="GHEA Grapalat"/>
          <w:sz w:val="20"/>
          <w:szCs w:val="20"/>
          <w:lang w:val="af-ZA" w:eastAsia="x-none"/>
        </w:rPr>
      </w:pPr>
      <w:r>
        <w:rPr>
          <w:rFonts w:ascii="GHEA Grapalat" w:hAnsi="GHEA Grapalat"/>
          <w:sz w:val="20"/>
          <w:szCs w:val="20"/>
          <w:lang w:val="af-ZA" w:eastAsia="x-none"/>
        </w:rPr>
        <w:t>8.1</w:t>
      </w:r>
      <w:r>
        <w:rPr>
          <w:rFonts w:ascii="GHEA Grapalat" w:hAnsi="GHEA Grapalat"/>
          <w:sz w:val="20"/>
          <w:szCs w:val="20"/>
          <w:lang w:val="hy-AM" w:eastAsia="x-none"/>
        </w:rPr>
        <w:t>9</w:t>
      </w:r>
      <w:r>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14:paraId="3E1B18E6"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w:t>
      </w:r>
      <w:r>
        <w:rPr>
          <w:rFonts w:ascii="GHEA Grapalat" w:hAnsi="GHEA Grapalat" w:cs="Sylfaen"/>
          <w:sz w:val="20"/>
          <w:lang w:val="hy-AM"/>
        </w:rPr>
        <w:t xml:space="preserve">.20 </w:t>
      </w:r>
      <w:proofErr w:type="spellStart"/>
      <w:r>
        <w:rPr>
          <w:rFonts w:ascii="GHEA Grapalat" w:hAnsi="GHEA Grapalat" w:cs="Sylfaen"/>
          <w:sz w:val="20"/>
          <w:lang w:val="ru-RU"/>
        </w:rPr>
        <w:t>Մասնակից</w:t>
      </w:r>
      <w:proofErr w:type="spellEnd"/>
      <w:r>
        <w:rPr>
          <w:rFonts w:ascii="GHEA Grapalat" w:hAnsi="GHEA Grapalat" w:cs="Sylfaen"/>
          <w:sz w:val="20"/>
        </w:rPr>
        <w:t>ն</w:t>
      </w:r>
      <w:r w:rsidRPr="00AE366F">
        <w:rPr>
          <w:rFonts w:ascii="GHEA Grapalat" w:hAnsi="GHEA Grapalat" w:cs="Sylfaen"/>
          <w:sz w:val="20"/>
          <w:lang w:val="af-ZA"/>
        </w:rPr>
        <w:t xml:space="preserve"> </w:t>
      </w:r>
      <w:proofErr w:type="spellStart"/>
      <w:r>
        <w:rPr>
          <w:rFonts w:ascii="GHEA Grapalat" w:hAnsi="GHEA Grapalat" w:cs="Sylfaen"/>
          <w:sz w:val="20"/>
          <w:lang w:val="ru-RU"/>
        </w:rPr>
        <w:t>իրեն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հիմնավորման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լրացուցիչ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փաստաթղթեր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տեղեկություններ</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նյութեր</w:t>
      </w:r>
      <w:proofErr w:type="spellEnd"/>
      <w:r>
        <w:rPr>
          <w:rFonts w:ascii="GHEA Grapalat" w:hAnsi="GHEA Grapalat" w:cs="Sylfaen"/>
          <w:sz w:val="20"/>
          <w:lang w:val="ru-RU"/>
        </w:rPr>
        <w:t>։</w:t>
      </w:r>
    </w:p>
    <w:p w14:paraId="3096F697"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rPr>
        <w:t>Հ</w:t>
      </w:r>
      <w:proofErr w:type="spellStart"/>
      <w:r>
        <w:rPr>
          <w:rFonts w:ascii="GHEA Grapalat" w:hAnsi="GHEA Grapalat" w:cs="Sylfaen"/>
          <w:sz w:val="20"/>
          <w:lang w:val="ru-RU"/>
        </w:rPr>
        <w:t>անձնաժողովը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ստուգել</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իսկությունը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օգտագործելով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պաշտոնական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աղբյուրներից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իրավասու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եզրակացությունը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հարցում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ուղարկվելու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պետական</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տեղական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ինքնակառավարման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հարցումն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երկու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տրամադրում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եզրակացություն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իսկության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ստուգման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արդյունքում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որակվում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իրականությանը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չհամապա</w:t>
      </w:r>
      <w:proofErr w:type="spellEnd"/>
      <w:r>
        <w:rPr>
          <w:rFonts w:ascii="GHEA Grapalat" w:hAnsi="GHEA Grapalat" w:cs="Sylfaen"/>
          <w:sz w:val="20"/>
          <w:lang w:val="af-ZA"/>
        </w:rPr>
        <w:softHyphen/>
      </w:r>
      <w:proofErr w:type="spellStart"/>
      <w:r>
        <w:rPr>
          <w:rFonts w:ascii="GHEA Grapalat" w:hAnsi="GHEA Grapalat" w:cs="Sylfaen"/>
          <w:sz w:val="20"/>
          <w:lang w:val="ru-RU"/>
        </w:rPr>
        <w:t>տասխանող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ապա</w:t>
      </w:r>
      <w:proofErr w:type="spellEnd"/>
      <w:r>
        <w:rPr>
          <w:rFonts w:ascii="GHEA Grapalat" w:hAnsi="GHEA Grapalat" w:cs="Sylfaen"/>
          <w:sz w:val="20"/>
          <w:lang w:val="af-ZA"/>
        </w:rPr>
        <w:t xml:space="preserve"> տվյալ մասնակցի հայտը մերժվում է:</w:t>
      </w:r>
    </w:p>
    <w:p w14:paraId="2A7EB9D3"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1 Սույն հրավերի</w:t>
      </w:r>
      <w:r>
        <w:rPr>
          <w:rFonts w:ascii="GHEA Grapalat" w:hAnsi="GHEA Grapalat" w:cs="Sylfaen"/>
          <w:sz w:val="20"/>
          <w:lang w:val="af-ZA"/>
        </w:rPr>
        <w:t xml:space="preserve"> 1-</w:t>
      </w:r>
      <w:r>
        <w:rPr>
          <w:rFonts w:ascii="GHEA Grapalat" w:hAnsi="GHEA Grapalat" w:cs="Sylfaen"/>
          <w:sz w:val="20"/>
          <w:lang w:val="hy-AM"/>
        </w:rPr>
        <w:t xml:space="preserve">ին մասի </w:t>
      </w:r>
      <w:r>
        <w:rPr>
          <w:rFonts w:ascii="GHEA Grapalat" w:hAnsi="GHEA Grapalat" w:cs="Sylfaen"/>
          <w:sz w:val="20"/>
          <w:lang w:val="af-ZA"/>
        </w:rPr>
        <w:t xml:space="preserve">8.19 </w:t>
      </w:r>
      <w:r>
        <w:rPr>
          <w:rFonts w:ascii="GHEA Grapalat" w:hAnsi="GHEA Grapalat" w:cs="Sylfaen"/>
          <w:sz w:val="20"/>
          <w:lang w:val="hy-AM"/>
        </w:rPr>
        <w:t xml:space="preserve">կետի կիրառման նպատակով </w:t>
      </w:r>
      <w:r>
        <w:rPr>
          <w:rFonts w:ascii="GHEA Grapalat" w:hAnsi="GHEA Grapalat" w:cs="Sylfaen"/>
          <w:sz w:val="20"/>
          <w:lang w:val="af-ZA"/>
        </w:rPr>
        <w:t xml:space="preserve">կարող է </w:t>
      </w:r>
      <w:r>
        <w:rPr>
          <w:rFonts w:ascii="GHEA Grapalat" w:hAnsi="GHEA Grapalat" w:cs="Sylfaen"/>
          <w:sz w:val="20"/>
          <w:lang w:val="hy-AM"/>
        </w:rPr>
        <w:t>հրավիրվել հանձնաժողովի արտահերթ նիստ։</w:t>
      </w:r>
    </w:p>
    <w:p w14:paraId="5AABAB9E" w14:textId="77777777" w:rsidR="00AE366F" w:rsidRDefault="00AE366F" w:rsidP="00AE366F">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8.</w:t>
      </w:r>
      <w:r>
        <w:rPr>
          <w:rFonts w:ascii="GHEA Grapalat" w:hAnsi="GHEA Grapalat"/>
          <w:spacing w:val="-6"/>
          <w:sz w:val="20"/>
          <w:lang w:val="af-ZA"/>
        </w:rPr>
        <w:t>2</w:t>
      </w:r>
      <w:r>
        <w:rPr>
          <w:rFonts w:ascii="GHEA Grapalat" w:hAnsi="GHEA Grapalat"/>
          <w:spacing w:val="-6"/>
          <w:sz w:val="20"/>
          <w:lang w:val="hy-AM"/>
        </w:rPr>
        <w:t>2</w:t>
      </w:r>
      <w:r>
        <w:rPr>
          <w:rFonts w:ascii="GHEA Grapalat" w:hAnsi="GHEA Grapalat"/>
          <w:spacing w:val="-6"/>
          <w:sz w:val="20"/>
          <w:lang w:val="af-ZA"/>
        </w:rPr>
        <w:t xml:space="preserve">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6E3AFAF" w14:textId="77777777" w:rsidR="00AE366F" w:rsidRDefault="00AE366F" w:rsidP="00AE366F">
      <w:pPr>
        <w:pStyle w:val="aff5"/>
        <w:ind w:firstLine="567"/>
        <w:jc w:val="both"/>
        <w:rPr>
          <w:rFonts w:ascii="GHEA Grapalat" w:hAnsi="GHEA Grapalat" w:cs="Sylfaen"/>
          <w:sz w:val="20"/>
          <w:lang w:val="af-ZA"/>
        </w:rPr>
      </w:pPr>
      <w:r>
        <w:rPr>
          <w:rFonts w:ascii="GHEA Grapalat" w:hAnsi="GHEA Grapalat" w:cs="Sylfaen"/>
          <w:sz w:val="20"/>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 w:val="20"/>
          <w:lang w:val="af-ZA"/>
        </w:rPr>
        <w:t>պ</w:t>
      </w:r>
      <w:r>
        <w:rPr>
          <w:rFonts w:ascii="GHEA Grapalat" w:hAnsi="GHEA Grapalat" w:cs="Sylfaen"/>
          <w:sz w:val="20"/>
          <w:lang w:val="hy-AM"/>
        </w:rPr>
        <w:t>ատվիրատուի կողմից պայմանագիրը կնքելու իրավասության առաջացման օրվա միջև ընկած ժամանակահատվածն է։</w:t>
      </w:r>
    </w:p>
    <w:p w14:paraId="4902D1E9" w14:textId="77777777" w:rsidR="00666DD6" w:rsidRPr="004F71AE" w:rsidRDefault="00666DD6" w:rsidP="00666DD6">
      <w:pPr>
        <w:pStyle w:val="25"/>
        <w:spacing w:line="240" w:lineRule="auto"/>
        <w:ind w:firstLine="567"/>
        <w:rPr>
          <w:rFonts w:ascii="GHEA Grapalat" w:hAnsi="GHEA Grapalat" w:cs="Sylfaen"/>
          <w:lang w:val="hy-AM"/>
        </w:rPr>
      </w:pP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սույն</w:t>
      </w:r>
      <w:r w:rsidRPr="004F71AE">
        <w:rPr>
          <w:rFonts w:ascii="GHEA Grapalat" w:hAnsi="GHEA Grapalat" w:cs="Arial"/>
          <w:lang w:val="es-ES"/>
        </w:rPr>
        <w:t xml:space="preserve"> </w:t>
      </w:r>
      <w:r w:rsidRPr="004F71AE">
        <w:rPr>
          <w:rFonts w:ascii="GHEA Grapalat" w:hAnsi="GHEA Grapalat" w:cs="Sylfaen"/>
          <w:lang w:val="es-ES"/>
        </w:rPr>
        <w:t>ընթացակարգի</w:t>
      </w:r>
      <w:r w:rsidRPr="004F71AE">
        <w:rPr>
          <w:rFonts w:ascii="GHEA Grapalat" w:hAnsi="GHEA Grapalat" w:cs="Arial"/>
          <w:lang w:val="es-ES"/>
        </w:rPr>
        <w:t xml:space="preserve"> </w:t>
      </w:r>
      <w:r w:rsidRPr="004F71AE">
        <w:rPr>
          <w:rFonts w:ascii="GHEA Grapalat" w:hAnsi="GHEA Grapalat" w:cs="Sylfaen"/>
          <w:lang w:val="es-ES"/>
        </w:rPr>
        <w:t xml:space="preserve">դեպքում </w:t>
      </w:r>
      <w:r w:rsidRPr="0056138C">
        <w:rPr>
          <w:rFonts w:ascii="GHEA Grapalat" w:hAnsi="GHEA Grapalat" w:cs="Sylfaen"/>
          <w:highlight w:val="yellow"/>
          <w:lang w:val="es-ES"/>
        </w:rPr>
        <w:t>«</w:t>
      </w:r>
      <w:r w:rsidR="0056138C" w:rsidRPr="0056138C">
        <w:rPr>
          <w:rFonts w:ascii="GHEA Grapalat" w:hAnsi="GHEA Grapalat" w:cs="Sylfaen"/>
          <w:highlight w:val="yellow"/>
          <w:lang w:val="es-ES"/>
        </w:rPr>
        <w:t>10</w:t>
      </w:r>
      <w:r w:rsidRPr="0056138C">
        <w:rPr>
          <w:rFonts w:ascii="GHEA Grapalat" w:hAnsi="GHEA Grapalat" w:cs="Sylfaen"/>
          <w:highlight w:val="yellow"/>
          <w:lang w:val="es-ES"/>
        </w:rPr>
        <w:t>» օրացուցային</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օր</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է</w:t>
      </w:r>
      <w:r w:rsidRPr="0056138C">
        <w:rPr>
          <w:rFonts w:ascii="GHEA Grapalat" w:hAnsi="GHEA Grapalat" w:cs="Tahoma"/>
          <w:highlight w:val="yellow"/>
          <w:lang w:val="es-ES"/>
        </w:rPr>
        <w:t>։</w:t>
      </w:r>
      <w:r w:rsidRPr="004F71AE">
        <w:rPr>
          <w:rFonts w:ascii="GHEA Grapalat" w:hAnsi="GHEA Grapalat"/>
          <w:lang w:val="es-ES"/>
        </w:rPr>
        <w:t xml:space="preserve"> </w:t>
      </w: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կիրառելի</w:t>
      </w:r>
      <w:r w:rsidRPr="004F71AE">
        <w:rPr>
          <w:rFonts w:ascii="GHEA Grapalat" w:hAnsi="GHEA Grapalat" w:cs="Sylfaen"/>
          <w:lang w:val="hy-AM"/>
        </w:rPr>
        <w:t>.</w:t>
      </w:r>
    </w:p>
    <w:p w14:paraId="0C3BC651" w14:textId="77777777" w:rsidR="00666DD6" w:rsidRPr="004F71AE" w:rsidRDefault="00666DD6" w:rsidP="00666DD6">
      <w:pPr>
        <w:ind w:firstLine="567"/>
        <w:jc w:val="both"/>
        <w:rPr>
          <w:rFonts w:ascii="GHEA Grapalat" w:hAnsi="GHEA Grapalat" w:cs="Arial"/>
          <w:sz w:val="20"/>
          <w:szCs w:val="20"/>
          <w:lang w:val="hy-AM"/>
        </w:rPr>
      </w:pPr>
      <w:r w:rsidRPr="004F71AE">
        <w:rPr>
          <w:rFonts w:ascii="GHEA Grapalat" w:hAnsi="GHEA Grapalat" w:cs="Sylfaen"/>
          <w:sz w:val="20"/>
          <w:szCs w:val="20"/>
          <w:lang w:val="hy-AM"/>
        </w:rPr>
        <w:t>-</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չէ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եթե</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միայն</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մեկ</w:t>
      </w:r>
      <w:r w:rsidRPr="004F71AE">
        <w:rPr>
          <w:rFonts w:ascii="GHEA Grapalat" w:hAnsi="GHEA Grapalat" w:cs="Arial"/>
          <w:sz w:val="20"/>
          <w:szCs w:val="20"/>
          <w:lang w:val="es-ES"/>
        </w:rPr>
        <w:t xml:space="preserve"> մ</w:t>
      </w:r>
      <w:r w:rsidRPr="004F71AE">
        <w:rPr>
          <w:rFonts w:ascii="GHEA Grapalat" w:hAnsi="GHEA Grapalat" w:cs="Sylfaen"/>
          <w:sz w:val="20"/>
          <w:szCs w:val="20"/>
          <w:lang w:val="es-ES"/>
        </w:rPr>
        <w:t>ասնակից է հայտ ներկայացրել</w:t>
      </w:r>
      <w:r w:rsidRPr="004F71AE">
        <w:rPr>
          <w:rFonts w:ascii="GHEA Grapalat" w:hAnsi="GHEA Grapalat"/>
          <w:sz w:val="20"/>
          <w:szCs w:val="20"/>
          <w:lang w:val="es-ES"/>
        </w:rPr>
        <w:t xml:space="preserve">, </w:t>
      </w:r>
      <w:r w:rsidRPr="004F71AE">
        <w:rPr>
          <w:rFonts w:ascii="GHEA Grapalat" w:hAnsi="GHEA Grapalat" w:cs="Sylfaen"/>
          <w:sz w:val="20"/>
          <w:szCs w:val="20"/>
          <w:lang w:val="es-ES"/>
        </w:rPr>
        <w:t>որի</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հետ</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կնքվում</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պայմանագիր</w:t>
      </w:r>
      <w:r w:rsidRPr="004F71AE">
        <w:rPr>
          <w:rFonts w:ascii="GHEA Grapalat" w:hAnsi="GHEA Grapalat" w:cs="Arial"/>
          <w:sz w:val="20"/>
          <w:szCs w:val="20"/>
          <w:lang w:val="hy-AM"/>
        </w:rPr>
        <w:t>,</w:t>
      </w:r>
    </w:p>
    <w:p w14:paraId="6C33CFC4" w14:textId="77777777" w:rsidR="00666DD6" w:rsidRPr="004F71AE" w:rsidRDefault="00666DD6" w:rsidP="00666DD6">
      <w:pPr>
        <w:ind w:firstLine="567"/>
        <w:jc w:val="both"/>
        <w:rPr>
          <w:rFonts w:ascii="GHEA Grapalat" w:hAnsi="GHEA Grapalat" w:cs="Sylfaen"/>
          <w:sz w:val="20"/>
          <w:szCs w:val="20"/>
          <w:lang w:val="es-ES"/>
        </w:rPr>
      </w:pPr>
      <w:r w:rsidRPr="004F71AE">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AB670D7" w14:textId="77777777" w:rsidR="00666DD6" w:rsidRPr="004F71AE" w:rsidRDefault="00666DD6" w:rsidP="00666DD6">
      <w:pPr>
        <w:ind w:firstLine="567"/>
        <w:jc w:val="both"/>
        <w:rPr>
          <w:rFonts w:ascii="GHEA Grapalat" w:hAnsi="GHEA Grapalat" w:cs="Sylfaen"/>
          <w:sz w:val="20"/>
          <w:lang w:val="es-ES"/>
        </w:rPr>
      </w:pPr>
      <w:r w:rsidRPr="004F71AE">
        <w:rPr>
          <w:rFonts w:ascii="GHEA Grapalat" w:hAnsi="GHEA Grapalat" w:cs="Sylfaen"/>
          <w:sz w:val="20"/>
          <w:lang w:val="hy-AM"/>
        </w:rPr>
        <w:t>Պատվիրատուն</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պայմանագիրը</w:t>
      </w:r>
      <w:r w:rsidRPr="004F71AE">
        <w:rPr>
          <w:rFonts w:ascii="GHEA Grapalat" w:hAnsi="GHEA Grapalat" w:cs="Sylfaen"/>
          <w:sz w:val="20"/>
          <w:lang w:val="es-ES"/>
        </w:rPr>
        <w:t xml:space="preserve"> </w:t>
      </w:r>
      <w:r w:rsidRPr="004F71AE">
        <w:rPr>
          <w:rFonts w:ascii="GHEA Grapalat" w:hAnsi="GHEA Grapalat" w:cs="Sylfaen"/>
          <w:sz w:val="20"/>
          <w:lang w:val="hy-AM"/>
        </w:rPr>
        <w:t>կնքում</w:t>
      </w:r>
      <w:r w:rsidRPr="004F71AE">
        <w:rPr>
          <w:rFonts w:ascii="GHEA Grapalat" w:hAnsi="GHEA Grapalat" w:cs="Sylfaen"/>
          <w:sz w:val="20"/>
          <w:lang w:val="es-ES"/>
        </w:rPr>
        <w:t xml:space="preserve"> </w:t>
      </w:r>
      <w:r w:rsidRPr="004F71AE">
        <w:rPr>
          <w:rFonts w:ascii="GHEA Grapalat" w:hAnsi="GHEA Grapalat" w:cs="Sylfaen"/>
          <w:sz w:val="20"/>
          <w:lang w:val="hy-AM"/>
        </w:rPr>
        <w:t>է</w:t>
      </w:r>
      <w:r w:rsidRPr="004F71AE">
        <w:rPr>
          <w:rFonts w:ascii="GHEA Grapalat" w:hAnsi="GHEA Grapalat" w:cs="Sylfaen"/>
          <w:sz w:val="20"/>
          <w:lang w:val="es-ES"/>
        </w:rPr>
        <w:t xml:space="preserve">, </w:t>
      </w:r>
      <w:r w:rsidRPr="004F71AE">
        <w:rPr>
          <w:rFonts w:ascii="GHEA Grapalat" w:hAnsi="GHEA Grapalat" w:cs="Sylfaen"/>
          <w:sz w:val="20"/>
          <w:lang w:val="hy-AM"/>
        </w:rPr>
        <w:t>եթե</w:t>
      </w:r>
      <w:r w:rsidRPr="004F71AE">
        <w:rPr>
          <w:rFonts w:ascii="GHEA Grapalat" w:hAnsi="GHEA Grapalat" w:cs="Sylfaen"/>
          <w:sz w:val="20"/>
          <w:lang w:val="es-ES"/>
        </w:rPr>
        <w:t xml:space="preserve"> </w:t>
      </w:r>
      <w:r w:rsidRPr="004F71AE">
        <w:rPr>
          <w:rFonts w:ascii="GHEA Grapalat" w:hAnsi="GHEA Grapalat" w:cs="Sylfaen"/>
          <w:sz w:val="20"/>
          <w:lang w:val="hy-AM"/>
        </w:rPr>
        <w:t>սույն</w:t>
      </w:r>
      <w:r w:rsidRPr="004F71AE">
        <w:rPr>
          <w:rFonts w:ascii="GHEA Grapalat" w:hAnsi="GHEA Grapalat" w:cs="Sylfaen"/>
          <w:sz w:val="20"/>
          <w:lang w:val="es-ES"/>
        </w:rPr>
        <w:t xml:space="preserve"> </w:t>
      </w:r>
      <w:r w:rsidRPr="004F71AE">
        <w:rPr>
          <w:rFonts w:ascii="GHEA Grapalat" w:hAnsi="GHEA Grapalat" w:cs="Sylfaen"/>
          <w:sz w:val="20"/>
          <w:lang w:val="hy-AM"/>
        </w:rPr>
        <w:t>կետով</w:t>
      </w:r>
      <w:r w:rsidRPr="004F71AE">
        <w:rPr>
          <w:rFonts w:ascii="GHEA Grapalat" w:hAnsi="GHEA Grapalat" w:cs="Sylfaen"/>
          <w:sz w:val="20"/>
          <w:lang w:val="es-ES"/>
        </w:rPr>
        <w:t xml:space="preserve"> </w:t>
      </w:r>
      <w:r w:rsidRPr="004F71AE">
        <w:rPr>
          <w:rFonts w:ascii="GHEA Grapalat" w:hAnsi="GHEA Grapalat" w:cs="Sylfaen"/>
          <w:sz w:val="20"/>
          <w:lang w:val="hy-AM"/>
        </w:rPr>
        <w:t>նախատեսված</w:t>
      </w:r>
      <w:r w:rsidRPr="004F71AE">
        <w:rPr>
          <w:rFonts w:ascii="GHEA Grapalat" w:hAnsi="GHEA Grapalat" w:cs="Sylfaen"/>
          <w:sz w:val="20"/>
          <w:lang w:val="es-ES"/>
        </w:rPr>
        <w:t xml:space="preserve"> </w:t>
      </w:r>
      <w:r w:rsidRPr="004F71AE">
        <w:rPr>
          <w:rFonts w:ascii="GHEA Grapalat" w:hAnsi="GHEA Grapalat" w:cs="Sylfaen"/>
          <w:sz w:val="20"/>
          <w:lang w:val="hy-AM"/>
        </w:rPr>
        <w:t>անգործության</w:t>
      </w:r>
      <w:r w:rsidRPr="004F71AE">
        <w:rPr>
          <w:rFonts w:ascii="GHEA Grapalat" w:hAnsi="GHEA Grapalat" w:cs="Sylfaen"/>
          <w:sz w:val="20"/>
          <w:lang w:val="es-ES"/>
        </w:rPr>
        <w:t xml:space="preserve"> </w:t>
      </w:r>
      <w:r w:rsidRPr="004F71AE">
        <w:rPr>
          <w:rFonts w:ascii="GHEA Grapalat" w:hAnsi="GHEA Grapalat" w:cs="Sylfaen"/>
          <w:sz w:val="20"/>
          <w:lang w:val="hy-AM"/>
        </w:rPr>
        <w:t>ժամկետում</w:t>
      </w:r>
      <w:r w:rsidRPr="004F71AE">
        <w:rPr>
          <w:rFonts w:ascii="GHEA Grapalat" w:hAnsi="GHEA Grapalat" w:cs="Sylfaen"/>
          <w:sz w:val="20"/>
          <w:lang w:val="es-ES"/>
        </w:rPr>
        <w:t xml:space="preserve"> </w:t>
      </w:r>
      <w:r w:rsidRPr="004F71AE">
        <w:rPr>
          <w:rFonts w:ascii="GHEA Grapalat" w:hAnsi="GHEA Grapalat" w:cs="Sylfaen"/>
          <w:sz w:val="20"/>
          <w:lang w:val="hy-AM"/>
        </w:rPr>
        <w:t>որևէ</w:t>
      </w:r>
      <w:r w:rsidRPr="004F71AE">
        <w:rPr>
          <w:rFonts w:ascii="GHEA Grapalat" w:hAnsi="GHEA Grapalat" w:cs="Sylfaen"/>
          <w:sz w:val="20"/>
          <w:lang w:val="es-ES"/>
        </w:rPr>
        <w:t xml:space="preserve"> մ</w:t>
      </w:r>
      <w:r w:rsidRPr="004F71AE">
        <w:rPr>
          <w:rFonts w:ascii="GHEA Grapalat" w:hAnsi="GHEA Grapalat" w:cs="Sylfaen"/>
          <w:sz w:val="20"/>
          <w:lang w:val="hy-AM"/>
        </w:rPr>
        <w:t>ասնակից</w:t>
      </w:r>
      <w:r w:rsidRPr="004F71AE">
        <w:rPr>
          <w:rFonts w:ascii="GHEA Grapalat" w:hAnsi="GHEA Grapalat" w:cs="Sylfaen"/>
          <w:sz w:val="20"/>
          <w:lang w:val="es-ES"/>
        </w:rPr>
        <w:t xml:space="preserve"> </w:t>
      </w:r>
      <w:r w:rsidRPr="004F71AE">
        <w:rPr>
          <w:rFonts w:ascii="GHEA Grapalat" w:hAnsi="GHEA Grapalat" w:cs="Sylfaen"/>
          <w:sz w:val="20"/>
          <w:lang w:val="hy-AM"/>
        </w:rPr>
        <w:t>չի</w:t>
      </w:r>
      <w:r w:rsidRPr="004F71AE">
        <w:rPr>
          <w:rFonts w:ascii="GHEA Grapalat" w:hAnsi="GHEA Grapalat" w:cs="Sylfaen"/>
          <w:sz w:val="20"/>
          <w:lang w:val="es-ES"/>
        </w:rPr>
        <w:t xml:space="preserve"> </w:t>
      </w:r>
      <w:r w:rsidRPr="004F71AE">
        <w:rPr>
          <w:rFonts w:ascii="GHEA Grapalat" w:hAnsi="GHEA Grapalat" w:cs="Sylfaen"/>
          <w:sz w:val="20"/>
          <w:lang w:val="hy-AM"/>
        </w:rPr>
        <w:t>բողոքարկում</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w:t>
      </w:r>
      <w:r w:rsidRPr="004F71AE">
        <w:rPr>
          <w:rFonts w:ascii="GHEA Grapalat" w:hAnsi="GHEA Grapalat" w:cs="Sylfaen"/>
          <w:sz w:val="20"/>
          <w:lang w:val="es-ES"/>
        </w:rPr>
        <w:t xml:space="preserve"> </w:t>
      </w:r>
      <w:r w:rsidRPr="004F71AE">
        <w:rPr>
          <w:rFonts w:ascii="GHEA Grapalat" w:hAnsi="GHEA Grapalat" w:cs="Sylfaen"/>
          <w:sz w:val="20"/>
          <w:lang w:val="hy-AM"/>
        </w:rPr>
        <w:t>կնքելու</w:t>
      </w:r>
      <w:r w:rsidRPr="004F71AE">
        <w:rPr>
          <w:rFonts w:ascii="GHEA Grapalat" w:hAnsi="GHEA Grapalat" w:cs="Sylfaen"/>
          <w:sz w:val="20"/>
          <w:lang w:val="es-ES"/>
        </w:rPr>
        <w:t xml:space="preserve"> </w:t>
      </w:r>
      <w:r w:rsidRPr="004F71AE">
        <w:rPr>
          <w:rFonts w:ascii="GHEA Grapalat" w:hAnsi="GHEA Grapalat" w:cs="Sylfaen"/>
          <w:sz w:val="20"/>
          <w:lang w:val="hy-AM"/>
        </w:rPr>
        <w:t>մասին</w:t>
      </w:r>
      <w:r w:rsidRPr="004F71AE">
        <w:rPr>
          <w:rFonts w:ascii="GHEA Grapalat" w:hAnsi="GHEA Grapalat" w:cs="Sylfaen"/>
          <w:sz w:val="20"/>
          <w:lang w:val="es-ES"/>
        </w:rPr>
        <w:t xml:space="preserve"> </w:t>
      </w:r>
      <w:r w:rsidRPr="004F71AE">
        <w:rPr>
          <w:rFonts w:ascii="GHEA Grapalat" w:hAnsi="GHEA Grapalat" w:cs="Sylfaen"/>
          <w:sz w:val="20"/>
          <w:lang w:val="hy-AM"/>
        </w:rPr>
        <w:t>որոշումը։</w:t>
      </w:r>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Մինչև</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անգործության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ժամկետը</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լրանալը</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կամ</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առանց</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պայմանագիր</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կնքելու</w:t>
      </w:r>
      <w:proofErr w:type="spellEnd"/>
      <w:r w:rsidRPr="004F71AE">
        <w:rPr>
          <w:rFonts w:ascii="GHEA Grapalat" w:hAnsi="GHEA Grapalat" w:cs="Sylfaen"/>
          <w:sz w:val="20"/>
          <w:lang w:val="es-ES"/>
        </w:rPr>
        <w:t xml:space="preserve"> </w:t>
      </w:r>
      <w:r w:rsidRPr="004F71AE">
        <w:rPr>
          <w:rFonts w:ascii="GHEA Grapalat" w:hAnsi="GHEA Grapalat" w:cs="Sylfaen"/>
          <w:sz w:val="20"/>
          <w:lang w:val="hy-AM"/>
        </w:rPr>
        <w:t xml:space="preserve"> կամ գնման ընթացակարգը չկայացած հայտարարելու </w:t>
      </w:r>
      <w:proofErr w:type="spellStart"/>
      <w:r w:rsidRPr="004F71AE">
        <w:rPr>
          <w:rFonts w:ascii="GHEA Grapalat" w:hAnsi="GHEA Grapalat" w:cs="Sylfaen"/>
          <w:sz w:val="20"/>
          <w:lang w:val="ru-RU"/>
        </w:rPr>
        <w:t>մասին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հայտարարության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հրապարակման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կնք</w:t>
      </w:r>
      <w:proofErr w:type="spellEnd"/>
      <w:r w:rsidRPr="004F71AE">
        <w:rPr>
          <w:rFonts w:ascii="GHEA Grapalat" w:hAnsi="GHEA Grapalat" w:cs="Sylfaen"/>
          <w:sz w:val="20"/>
        </w:rPr>
        <w:t>վ</w:t>
      </w:r>
      <w:proofErr w:type="spellStart"/>
      <w:r w:rsidRPr="004F71AE">
        <w:rPr>
          <w:rFonts w:ascii="GHEA Grapalat" w:hAnsi="GHEA Grapalat" w:cs="Sylfaen"/>
          <w:sz w:val="20"/>
          <w:lang w:val="ru-RU"/>
        </w:rPr>
        <w:t>ած</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պայմանագիրն</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առ</w:t>
      </w:r>
      <w:proofErr w:type="spellEnd"/>
      <w:r w:rsidRPr="004F71AE">
        <w:rPr>
          <w:rFonts w:ascii="GHEA Grapalat" w:hAnsi="GHEA Grapalat" w:cs="Sylfaen"/>
          <w:sz w:val="20"/>
          <w:lang w:val="es-ES"/>
        </w:rPr>
        <w:t xml:space="preserve"> </w:t>
      </w:r>
      <w:proofErr w:type="spellStart"/>
      <w:r w:rsidRPr="004F71AE">
        <w:rPr>
          <w:rFonts w:ascii="GHEA Grapalat" w:hAnsi="GHEA Grapalat" w:cs="Sylfaen"/>
          <w:sz w:val="20"/>
          <w:lang w:val="ru-RU"/>
        </w:rPr>
        <w:t>ոչինչ</w:t>
      </w:r>
      <w:proofErr w:type="spellEnd"/>
      <w:r w:rsidRPr="004F71AE">
        <w:rPr>
          <w:rFonts w:ascii="GHEA Grapalat" w:hAnsi="GHEA Grapalat" w:cs="Sylfaen"/>
          <w:sz w:val="20"/>
          <w:lang w:val="es-ES"/>
        </w:rPr>
        <w:t xml:space="preserve"> </w:t>
      </w:r>
      <w:r w:rsidRPr="004F71AE">
        <w:rPr>
          <w:rFonts w:ascii="GHEA Grapalat" w:hAnsi="GHEA Grapalat" w:cs="Sylfaen"/>
          <w:sz w:val="20"/>
          <w:lang w:val="ru-RU"/>
        </w:rPr>
        <w:t>է։</w:t>
      </w:r>
    </w:p>
    <w:p w14:paraId="6413AB77" w14:textId="77777777" w:rsidR="00666DD6" w:rsidRPr="004F71AE" w:rsidRDefault="00666DD6" w:rsidP="00666DD6">
      <w:pPr>
        <w:ind w:firstLine="567"/>
        <w:jc w:val="center"/>
        <w:rPr>
          <w:rFonts w:ascii="GHEA Grapalat" w:hAnsi="GHEA Grapalat"/>
          <w:b/>
          <w:sz w:val="20"/>
          <w:lang w:val="es-ES"/>
        </w:rPr>
      </w:pPr>
    </w:p>
    <w:p w14:paraId="0F408275" w14:textId="77777777" w:rsidR="007C222D" w:rsidRDefault="007C222D" w:rsidP="007C222D">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38D9795A" w14:textId="77777777" w:rsidR="007C222D" w:rsidRDefault="007C222D" w:rsidP="007C222D">
      <w:pPr>
        <w:jc w:val="center"/>
        <w:rPr>
          <w:rFonts w:ascii="GHEA Grapalat" w:hAnsi="GHEA Grapalat"/>
          <w:b/>
          <w:iCs/>
          <w:sz w:val="20"/>
          <w:lang w:val="af-ZA"/>
        </w:rPr>
      </w:pPr>
    </w:p>
    <w:p w14:paraId="0A114A0A" w14:textId="77777777" w:rsidR="007C222D" w:rsidRDefault="007C222D" w:rsidP="007C222D">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փաստաթուղթ</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կազմելու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միջոցով</w:t>
      </w:r>
      <w:proofErr w:type="spellEnd"/>
      <w:r>
        <w:rPr>
          <w:rFonts w:ascii="GHEA Grapalat" w:hAnsi="GHEA Grapalat" w:cs="Sylfaen"/>
          <w:sz w:val="20"/>
          <w:lang w:val="ru-RU"/>
        </w:rPr>
        <w:t>։</w:t>
      </w:r>
    </w:p>
    <w:p w14:paraId="54521B07"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9.2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lang w:val="ru-RU"/>
        </w:rPr>
        <w:t>կետով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չոր</w:t>
      </w:r>
      <w:proofErr w:type="spellEnd"/>
      <w:r>
        <w:rPr>
          <w:rFonts w:ascii="GHEA Grapalat" w:hAnsi="GHEA Grapalat" w:cs="Sylfaen"/>
          <w:sz w:val="20"/>
          <w:lang w:val="hy-AM"/>
        </w:rPr>
        <w:t>րորդ</w:t>
      </w:r>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ծանուցում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ներկայացնելով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նախագիծը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կնքվել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շուտ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lang w:val="ru-RU"/>
        </w:rPr>
        <w:t>կետով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օրը</w:t>
      </w:r>
      <w:proofErr w:type="spellEnd"/>
      <w:r>
        <w:rPr>
          <w:rFonts w:ascii="GHEA Grapalat" w:hAnsi="GHEA Grapalat" w:cs="Sylfaen"/>
          <w:sz w:val="20"/>
          <w:lang w:val="af-ZA"/>
        </w:rPr>
        <w:t>:</w:t>
      </w:r>
    </w:p>
    <w:p w14:paraId="6CE3BAA0"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կնքվելիք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նախագիծը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քարտուղարը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տրամադրում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եղանակով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շինարարական աշխատանքների գնման դեպքում  </w:t>
      </w:r>
      <w:proofErr w:type="spellStart"/>
      <w:r>
        <w:rPr>
          <w:rFonts w:ascii="GHEA Grapalat" w:hAnsi="GHEA Grapalat" w:cs="Sylfaen"/>
          <w:sz w:val="20"/>
          <w:lang w:val="ru-RU"/>
        </w:rPr>
        <w:t>պայմանագրում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սարքերը և սարքավորումները: </w:t>
      </w:r>
    </w:p>
    <w:p w14:paraId="777B7938" w14:textId="77777777" w:rsidR="007C222D" w:rsidRDefault="007C222D" w:rsidP="007C222D">
      <w:pPr>
        <w:ind w:firstLine="567"/>
        <w:jc w:val="both"/>
        <w:rPr>
          <w:rFonts w:ascii="GHEA Grapalat" w:hAnsi="GHEA Grapalat" w:cs="Sylfaen"/>
          <w:sz w:val="20"/>
          <w:lang w:val="hy-AM"/>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 xml:space="preserve">հետո </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որակավորման և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ապահովումները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56E6452A"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հաստատմանը</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ուղեկցող</w:t>
      </w:r>
      <w:r>
        <w:rPr>
          <w:rFonts w:ascii="GHEA Grapalat" w:hAnsi="GHEA Grapalat" w:cs="Sylfaen"/>
          <w:sz w:val="20"/>
          <w:lang w:val="af-ZA"/>
        </w:rPr>
        <w:t xml:space="preserve"> </w:t>
      </w:r>
      <w:r>
        <w:rPr>
          <w:rFonts w:ascii="GHEA Grapalat" w:hAnsi="GHEA Grapalat" w:cs="Sylfaen"/>
          <w:sz w:val="20"/>
          <w:lang w:val="hy-AM"/>
        </w:rPr>
        <w:t>գրությամբ</w:t>
      </w:r>
      <w:r>
        <w:rPr>
          <w:rFonts w:ascii="GHEA Grapalat" w:hAnsi="GHEA Grapalat" w:cs="Sylfaen"/>
          <w:sz w:val="20"/>
          <w:lang w:val="af-ZA"/>
        </w:rPr>
        <w:t xml:space="preserve">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մասնակցին:</w:t>
      </w:r>
    </w:p>
    <w:p w14:paraId="5AF844C8" w14:textId="77777777" w:rsidR="007C222D" w:rsidRDefault="007C222D" w:rsidP="007C222D">
      <w:pPr>
        <w:pStyle w:val="af6"/>
        <w:spacing w:line="240" w:lineRule="auto"/>
        <w:ind w:firstLine="567"/>
        <w:rPr>
          <w:rFonts w:ascii="GHEA Grapalat" w:hAnsi="GHEA Grapalat" w:cs="Sylfaen"/>
          <w:szCs w:val="24"/>
          <w:lang w:val="af-ZA"/>
        </w:rPr>
      </w:pPr>
      <w:r>
        <w:rPr>
          <w:rFonts w:ascii="GHEA Grapalat" w:hAnsi="GHEA Grapalat" w:cs="Sylfaen"/>
          <w:szCs w:val="24"/>
          <w:lang w:val="af-ZA"/>
        </w:rPr>
        <w:t xml:space="preserve">9.5 </w:t>
      </w:r>
      <w:proofErr w:type="spellStart"/>
      <w:r>
        <w:rPr>
          <w:rFonts w:ascii="GHEA Grapalat" w:hAnsi="GHEA Grapalat" w:cs="Sylfaen"/>
          <w:szCs w:val="24"/>
          <w:lang w:val="ru-RU"/>
        </w:rPr>
        <w:t>Մինչև</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սույն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հրավերի</w:t>
      </w:r>
      <w:proofErr w:type="spellEnd"/>
      <w:r>
        <w:rPr>
          <w:rFonts w:ascii="GHEA Grapalat" w:hAnsi="GHEA Grapalat" w:cs="Sylfaen"/>
          <w:szCs w:val="24"/>
          <w:lang w:val="af-ZA"/>
        </w:rPr>
        <w:t xml:space="preserve"> 1-ին մասի 9</w:t>
      </w:r>
      <w:r>
        <w:rPr>
          <w:rFonts w:ascii="GHEA Grapalat" w:hAnsi="GHEA Grapalat" w:cs="Sylfaen"/>
          <w:szCs w:val="24"/>
          <w:lang w:val="hy-AM"/>
        </w:rPr>
        <w:t>.</w:t>
      </w:r>
      <w:r>
        <w:rPr>
          <w:rFonts w:ascii="GHEA Grapalat" w:hAnsi="GHEA Grapalat" w:cs="Sylfaen"/>
          <w:szCs w:val="24"/>
          <w:lang w:val="af-ZA"/>
        </w:rPr>
        <w:t xml:space="preserve">4 </w:t>
      </w:r>
      <w:proofErr w:type="spellStart"/>
      <w:r>
        <w:rPr>
          <w:rFonts w:ascii="GHEA Grapalat" w:hAnsi="GHEA Grapalat" w:cs="Sylfaen"/>
          <w:szCs w:val="24"/>
          <w:lang w:val="ru-RU"/>
        </w:rPr>
        <w:t>կետով</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նախատեսված</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ժամկետի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ավարտը</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կողմերի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համաձայնությամբ</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են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պայմանագրի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նախագծում</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կատարվել</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փոփոխություններ</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սակայն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դրանք</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չեն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կարող</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հանգեցնել</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գնման</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առարկայի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բնութագրերի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փոփոխմանը</w:t>
      </w:r>
      <w:proofErr w:type="spellEnd"/>
      <w:r>
        <w:rPr>
          <w:rFonts w:ascii="GHEA Grapalat" w:hAnsi="GHEA Grapalat" w:cs="Sylfaen"/>
          <w:szCs w:val="24"/>
          <w:lang w:val="af-ZA"/>
        </w:rPr>
        <w:t xml:space="preserve">, </w:t>
      </w:r>
      <w:r>
        <w:rPr>
          <w:rFonts w:ascii="GHEA Grapalat" w:hAnsi="GHEA Grapalat" w:cs="Sylfaen"/>
          <w:szCs w:val="24"/>
          <w:lang w:val="hy-AM"/>
        </w:rPr>
        <w:t>կանխավճարի չափի կամ</w:t>
      </w:r>
      <w:r>
        <w:rPr>
          <w:rFonts w:ascii="GHEA Grapalat" w:hAnsi="GHEA Grapalat" w:cs="Sylfaen"/>
          <w:szCs w:val="24"/>
          <w:lang w:val="af-ZA"/>
        </w:rPr>
        <w:t xml:space="preserve"> </w:t>
      </w:r>
      <w:proofErr w:type="spellStart"/>
      <w:r>
        <w:rPr>
          <w:rFonts w:ascii="GHEA Grapalat" w:hAnsi="GHEA Grapalat" w:cs="Sylfaen"/>
          <w:szCs w:val="24"/>
          <w:lang w:val="ru-RU"/>
        </w:rPr>
        <w:t>ընտրված</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մասնակցի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առաջարկած</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գնի</w:t>
      </w:r>
      <w:proofErr w:type="spellEnd"/>
      <w:r>
        <w:rPr>
          <w:rFonts w:ascii="GHEA Grapalat" w:hAnsi="GHEA Grapalat" w:cs="Sylfaen"/>
          <w:szCs w:val="24"/>
          <w:lang w:val="af-ZA"/>
        </w:rPr>
        <w:t xml:space="preserve"> </w:t>
      </w:r>
      <w:proofErr w:type="spellStart"/>
      <w:r>
        <w:rPr>
          <w:rFonts w:ascii="GHEA Grapalat" w:hAnsi="GHEA Grapalat" w:cs="Sylfaen"/>
          <w:szCs w:val="24"/>
          <w:lang w:val="ru-RU"/>
        </w:rPr>
        <w:t>ավելացմանը</w:t>
      </w:r>
      <w:proofErr w:type="spellEnd"/>
      <w:r>
        <w:rPr>
          <w:rFonts w:ascii="GHEA Grapalat" w:hAnsi="GHEA Grapalat" w:cs="Sylfaen"/>
          <w:szCs w:val="24"/>
          <w:lang w:val="ru-RU"/>
        </w:rPr>
        <w:t>։</w:t>
      </w:r>
      <w:r>
        <w:rPr>
          <w:rFonts w:ascii="GHEA Mariam" w:hAnsi="GHEA Mariam"/>
          <w:i w:val="0"/>
          <w:spacing w:val="-8"/>
          <w:lang w:val="af-ZA"/>
        </w:rPr>
        <w:t xml:space="preserve"> </w:t>
      </w:r>
    </w:p>
    <w:p w14:paraId="01739569" w14:textId="77777777" w:rsidR="007C222D" w:rsidRDefault="007C222D" w:rsidP="007C222D">
      <w:pPr>
        <w:jc w:val="center"/>
        <w:rPr>
          <w:rFonts w:ascii="GHEA Grapalat" w:hAnsi="GHEA Grapalat"/>
          <w:b/>
          <w:iCs/>
          <w:sz w:val="20"/>
          <w:lang w:val="af-ZA"/>
        </w:rPr>
      </w:pPr>
    </w:p>
    <w:p w14:paraId="4A378E13" w14:textId="77777777" w:rsidR="007C222D" w:rsidRDefault="007C222D" w:rsidP="007C222D">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505239D5" w14:textId="77777777" w:rsidR="007C222D" w:rsidRDefault="007C222D" w:rsidP="007C222D">
      <w:pPr>
        <w:jc w:val="center"/>
        <w:rPr>
          <w:rFonts w:ascii="GHEA Grapalat" w:hAnsi="GHEA Grapalat"/>
          <w:b/>
          <w:iCs/>
          <w:sz w:val="20"/>
          <w:lang w:val="af-ZA"/>
        </w:rPr>
      </w:pPr>
    </w:p>
    <w:p w14:paraId="7D8177E4" w14:textId="77777777" w:rsidR="007C222D" w:rsidRDefault="007C222D" w:rsidP="007C222D">
      <w:pPr>
        <w:ind w:firstLine="567"/>
        <w:jc w:val="both"/>
        <w:rPr>
          <w:rFonts w:ascii="GHEA Grapalat" w:hAnsi="GHEA Grapalat" w:cs="Sylfaen"/>
          <w:sz w:val="20"/>
          <w:vertAlign w:val="superscript"/>
          <w:lang w:val="hy-AM"/>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proofErr w:type="spellStart"/>
      <w:r>
        <w:rPr>
          <w:rFonts w:ascii="GHEA Grapalat" w:hAnsi="GHEA Grapalat" w:cs="Sylfaen"/>
          <w:sz w:val="20"/>
          <w:lang w:val="ru-RU"/>
        </w:rPr>
        <w:t>այմանագրի</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ապահովում</w:t>
      </w:r>
      <w:proofErr w:type="spellEnd"/>
      <w:r>
        <w:rPr>
          <w:rFonts w:ascii="GHEA Grapalat" w:hAnsi="GHEA Grapalat" w:cs="Sylfaen"/>
          <w:sz w:val="20"/>
          <w:lang w:val="hy-AM"/>
        </w:rPr>
        <w:t>ները</w:t>
      </w:r>
      <w:r>
        <w:rPr>
          <w:rFonts w:ascii="GHEA Grapalat" w:hAnsi="GHEA Grapalat" w:cs="Sylfaen"/>
          <w:sz w:val="20"/>
          <w:lang w:val="af-ZA"/>
        </w:rPr>
        <w:t xml:space="preserve"> </w:t>
      </w:r>
      <w:proofErr w:type="spellStart"/>
      <w:r>
        <w:rPr>
          <w:rFonts w:ascii="GHEA Grapalat" w:hAnsi="GHEA Grapalat" w:cs="Sylfaen"/>
          <w:sz w:val="20"/>
          <w:lang w:val="ru-RU"/>
        </w:rPr>
        <w:t>ներկայացնելու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օրվանից</w:t>
      </w:r>
      <w:proofErr w:type="spellEnd"/>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պարտավոր</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ապահովում</w:t>
      </w:r>
      <w:proofErr w:type="spellEnd"/>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lastRenderedPageBreak/>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aff6"/>
          <w:rFonts w:ascii="GHEA Grapalat" w:hAnsi="GHEA Grapalat" w:cs="Sylfaen"/>
          <w:sz w:val="20"/>
          <w:lang w:val="hy-AM"/>
        </w:rPr>
        <w:footnoteReference w:id="7"/>
      </w:r>
    </w:p>
    <w:p w14:paraId="6AE16C06" w14:textId="77777777" w:rsidR="007C222D" w:rsidRDefault="007C222D" w:rsidP="007C222D">
      <w:pPr>
        <w:ind w:firstLine="567"/>
        <w:jc w:val="both"/>
        <w:rPr>
          <w:rFonts w:ascii="GHEA Grapalat" w:hAnsi="GHEA Grapalat" w:cs="Arial"/>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 xml:space="preserve">սույն ընթացակարգի շրջանակում գնվելիք աշխատանքների գնման գնի 15 տոկոսին:  Եթե աշխատանքների գնման գինը պակաս է կնքվելիք պայմանագրի գնից, ապա որակավորման ապահովման չափը հաշվարկվում է պայմանագրի գնի նկատմամբ։ </w:t>
      </w:r>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4</w:t>
      </w:r>
      <w:r>
        <w:rPr>
          <w:rFonts w:ascii="Cambria Math" w:hAnsi="Cambria Math" w:cs="Cambria Math"/>
          <w:sz w:val="20"/>
          <w:lang w:val="af-ZA"/>
        </w:rPr>
        <w:t>․</w:t>
      </w:r>
      <w:r>
        <w:rPr>
          <w:rFonts w:ascii="GHEA Grapalat" w:hAnsi="GHEA Grapalat" w:cs="Sylfaen"/>
          <w:sz w:val="20"/>
          <w:lang w:val="af-ZA"/>
        </w:rPr>
        <w:t xml:space="preserve">2)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փողի</w:t>
      </w:r>
      <w:proofErr w:type="spellEnd"/>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բանկերի</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տրամադրված</w:t>
      </w:r>
      <w:proofErr w:type="spellEnd"/>
      <w:r>
        <w:rPr>
          <w:rFonts w:ascii="GHEA Grapalat" w:hAnsi="GHEA Grapalat" w:cs="Sylfaen"/>
          <w:sz w:val="20"/>
          <w:lang w:val="af-ZA"/>
        </w:rPr>
        <w:t xml:space="preserve"> </w:t>
      </w:r>
      <w:proofErr w:type="spellStart"/>
      <w:r>
        <w:rPr>
          <w:rFonts w:ascii="GHEA Grapalat" w:hAnsi="GHEA Grapalat" w:cs="Sylfaen"/>
          <w:sz w:val="20"/>
        </w:rPr>
        <w:t>երաշխիքների</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lang w:val="af-ZA"/>
        </w:rPr>
        <w:t xml:space="preserve"> :Ընդ որում ապահովումը</w:t>
      </w:r>
      <w:r>
        <w:rPr>
          <w:rFonts w:ascii="GHEA Grapalat" w:hAnsi="GHEA Grapalat"/>
          <w:color w:val="000000"/>
          <w:shd w:val="clear" w:color="auto" w:fill="FFFFFF"/>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proofErr w:type="spellStart"/>
      <w:r>
        <w:rPr>
          <w:rFonts w:ascii="GHEA Grapalat" w:hAnsi="GHEA Grapalat" w:cs="Sylfaen"/>
          <w:sz w:val="20"/>
        </w:rPr>
        <w:t>առնվազն</w:t>
      </w:r>
      <w:proofErr w:type="spellEnd"/>
      <w:r>
        <w:rPr>
          <w:rFonts w:ascii="GHEA Grapalat" w:hAnsi="GHEA Grapalat" w:cs="Sylfaen"/>
          <w:sz w:val="20"/>
          <w:lang w:val="af-ZA"/>
        </w:rPr>
        <w:t xml:space="preserve"> </w:t>
      </w:r>
      <w:proofErr w:type="spellStart"/>
      <w:r>
        <w:rPr>
          <w:rFonts w:ascii="GHEA Grapalat" w:hAnsi="GHEA Grapalat" w:cs="Sylfaen"/>
          <w:sz w:val="20"/>
        </w:rPr>
        <w:t>մինչև</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կատարման</w:t>
      </w:r>
      <w:proofErr w:type="spellEnd"/>
      <w:r>
        <w:rPr>
          <w:rFonts w:ascii="GHEA Grapalat" w:hAnsi="GHEA Grapalat" w:cs="Sylfaen"/>
          <w:sz w:val="20"/>
          <w:lang w:val="af-ZA"/>
        </w:rPr>
        <w:t xml:space="preserve"> </w:t>
      </w:r>
      <w:proofErr w:type="spellStart"/>
      <w:r>
        <w:rPr>
          <w:rFonts w:ascii="GHEA Grapalat" w:hAnsi="GHEA Grapalat" w:cs="Sylfaen"/>
          <w:sz w:val="20"/>
        </w:rPr>
        <w:t>արդյունքը</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ամբողջական</w:t>
      </w:r>
      <w:proofErr w:type="spellEnd"/>
      <w:r>
        <w:rPr>
          <w:rFonts w:ascii="GHEA Grapalat" w:hAnsi="GHEA Grapalat" w:cs="Sylfaen"/>
          <w:sz w:val="20"/>
          <w:lang w:val="af-ZA"/>
        </w:rPr>
        <w:t xml:space="preserve"> </w:t>
      </w:r>
      <w:proofErr w:type="spellStart"/>
      <w:r>
        <w:rPr>
          <w:rFonts w:ascii="GHEA Grapalat" w:hAnsi="GHEA Grapalat" w:cs="Sylfaen"/>
          <w:sz w:val="20"/>
        </w:rPr>
        <w:t>ընդունվելու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r>
        <w:rPr>
          <w:rFonts w:ascii="GHEA Grapalat" w:hAnsi="GHEA Grapalat" w:cs="Sylfaen"/>
          <w:sz w:val="20"/>
          <w:lang w:val="hy-AM"/>
        </w:rPr>
        <w:t>2</w:t>
      </w:r>
      <w:r>
        <w:rPr>
          <w:rFonts w:ascii="GHEA Grapalat" w:hAnsi="GHEA Grapalat" w:cs="Sylfaen"/>
          <w:sz w:val="20"/>
          <w:lang w:val="af-ZA"/>
        </w:rPr>
        <w:t>0-</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Arial"/>
          <w:sz w:val="20"/>
        </w:rPr>
        <w:t>ներառյալ</w:t>
      </w:r>
      <w:proofErr w:type="spellEnd"/>
      <w:r>
        <w:rPr>
          <w:rFonts w:ascii="GHEA Grapalat" w:hAnsi="GHEA Grapalat" w:cs="Arial"/>
          <w:sz w:val="20"/>
          <w:lang w:val="af-ZA"/>
        </w:rPr>
        <w:t>:</w:t>
      </w:r>
      <w:r>
        <w:rPr>
          <w:rStyle w:val="aff6"/>
          <w:rFonts w:ascii="GHEA Grapalat" w:hAnsi="GHEA Grapalat" w:cs="Arial"/>
          <w:sz w:val="20"/>
          <w:lang w:val="af-ZA"/>
        </w:rPr>
        <w:footnoteReference w:id="8"/>
      </w:r>
      <w:r>
        <w:rPr>
          <w:rStyle w:val="aff6"/>
          <w:rFonts w:ascii="GHEA Grapalat" w:hAnsi="GHEA Grapalat" w:cs="Arial"/>
          <w:sz w:val="20"/>
          <w:lang w:val="af-ZA"/>
        </w:rPr>
        <w:t xml:space="preserve"> </w:t>
      </w:r>
    </w:p>
    <w:p w14:paraId="64FA084E" w14:textId="77777777" w:rsidR="007C222D" w:rsidRDefault="007C222D" w:rsidP="007C222D">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71D885A"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304D3BC"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 </w:t>
      </w:r>
    </w:p>
    <w:p w14:paraId="1B3BDAD8" w14:textId="77777777" w:rsidR="007C222D" w:rsidRDefault="007C222D" w:rsidP="007C222D">
      <w:pPr>
        <w:ind w:firstLine="567"/>
        <w:jc w:val="both"/>
        <w:rPr>
          <w:rFonts w:ascii="GHEA Grapalat" w:hAnsi="GHEA Grapalat" w:cs="Arial"/>
          <w:color w:val="FFFFFF"/>
          <w:sz w:val="20"/>
          <w:lang w:val="hy-AM"/>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r>
        <w:rPr>
          <w:rStyle w:val="aff6"/>
          <w:rFonts w:ascii="GHEA Grapalat" w:hAnsi="GHEA Grapalat" w:cs="Arial"/>
          <w:sz w:val="20"/>
          <w:lang w:val="hy-AM"/>
        </w:rPr>
        <w:footnoteReference w:id="9"/>
      </w:r>
    </w:p>
    <w:p w14:paraId="62475A92" w14:textId="77777777" w:rsidR="007C222D" w:rsidRDefault="007C222D" w:rsidP="007C222D">
      <w:pPr>
        <w:pStyle w:val="aff5"/>
        <w:shd w:val="clear" w:color="auto" w:fill="FFFFFF"/>
        <w:ind w:firstLine="375"/>
        <w:jc w:val="both"/>
        <w:rPr>
          <w:rFonts w:ascii="GHEA Grapalat" w:hAnsi="GHEA Grapalat" w:cs="Arial"/>
          <w:sz w:val="20"/>
          <w:lang w:val="hy-AM"/>
        </w:rPr>
      </w:pPr>
      <w:r>
        <w:rPr>
          <w:rFonts w:ascii="GHEA Grapalat" w:hAnsi="GHEA Grapalat" w:cs="Arial"/>
          <w:sz w:val="20"/>
          <w:lang w:val="hy-AM"/>
        </w:rPr>
        <w:lastRenderedPageBreak/>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66A8587" w14:textId="77777777" w:rsidR="007C222D" w:rsidRDefault="007C222D" w:rsidP="007C222D">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F917ADD" w14:textId="77777777" w:rsidR="007C222D" w:rsidRDefault="007C222D" w:rsidP="007C222D">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aff6"/>
          <w:rFonts w:ascii="GHEA Grapalat" w:hAnsi="GHEA Grapalat" w:cs="Sylfaen"/>
          <w:sz w:val="20"/>
          <w:lang w:val="hy-AM"/>
        </w:rPr>
        <w:footnoteReference w:id="10"/>
      </w:r>
    </w:p>
    <w:p w14:paraId="2B233C90"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01D736B5" w14:textId="77777777" w:rsidR="007C222D" w:rsidRDefault="007C222D" w:rsidP="007C222D">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85A81CA" w14:textId="77777777" w:rsidR="007C222D" w:rsidRDefault="007C222D" w:rsidP="007C222D">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331F988" w14:textId="77777777" w:rsidR="007C222D" w:rsidRDefault="007C222D" w:rsidP="007C222D">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2F3E840A" w14:textId="77777777" w:rsidR="007C222D" w:rsidRDefault="007C222D" w:rsidP="007C222D">
      <w:pPr>
        <w:ind w:firstLine="567"/>
        <w:jc w:val="both"/>
        <w:rPr>
          <w:rFonts w:ascii="GHEA Grapalat" w:hAnsi="GHEA Grapalat" w:cs="Sylfaen"/>
          <w:i/>
          <w:sz w:val="20"/>
          <w:lang w:val="af-ZA"/>
        </w:rPr>
      </w:pP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 (հավելված՝ 5</w:t>
      </w:r>
      <w:r>
        <w:rPr>
          <w:rFonts w:ascii="Cambria Math" w:hAnsi="Cambria Math" w:cs="Cambria Math"/>
          <w:sz w:val="20"/>
          <w:lang w:val="hy-AM"/>
        </w:rPr>
        <w:t>․</w:t>
      </w:r>
      <w:r>
        <w:rPr>
          <w:rFonts w:ascii="GHEA Grapalat" w:hAnsi="GHEA Grapalat" w:cs="Sylfaen"/>
          <w:sz w:val="20"/>
          <w:lang w:val="hy-AM"/>
        </w:rPr>
        <w:t>2):</w:t>
      </w:r>
      <w:r>
        <w:rPr>
          <w:rFonts w:ascii="GHEA Grapalat" w:hAnsi="GHEA Grapalat" w:cs="Sylfaen"/>
          <w:i/>
          <w:sz w:val="20"/>
          <w:lang w:val="af-ZA"/>
        </w:rPr>
        <w:t xml:space="preserve"> </w:t>
      </w:r>
    </w:p>
    <w:p w14:paraId="0C5C3EDE"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9E47CDA" w14:textId="77777777" w:rsidR="007C222D" w:rsidRDefault="007C222D" w:rsidP="007C222D">
      <w:pPr>
        <w:pStyle w:val="aff5"/>
        <w:shd w:val="clear" w:color="auto" w:fill="FFFFFF"/>
        <w:ind w:firstLine="375"/>
        <w:jc w:val="both"/>
        <w:rPr>
          <w:rFonts w:ascii="GHEA Grapalat" w:hAnsi="GHEA Grapalat" w:cs="Sylfaen"/>
          <w:sz w:val="20"/>
          <w:lang w:val="af-ZA"/>
        </w:rPr>
      </w:pPr>
      <w:r>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w:t>
      </w:r>
      <w:r>
        <w:rPr>
          <w:rFonts w:ascii="GHEA Grapalat" w:hAnsi="GHEA Grapalat" w:cs="Sylfaen"/>
          <w:sz w:val="20"/>
          <w:lang w:val="af-ZA"/>
        </w:rPr>
        <w:lastRenderedPageBreak/>
        <w:t xml:space="preserve">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D96857E"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728C2BDB"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փաստաթղթի պատճենը.</w:t>
      </w:r>
    </w:p>
    <w:p w14:paraId="067B5EC8" w14:textId="77777777" w:rsidR="007C222D" w:rsidRDefault="007C222D" w:rsidP="007C222D">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45EFD9A0" w14:textId="77777777" w:rsidR="007C222D" w:rsidRDefault="007C222D" w:rsidP="007C222D">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D7CA718" w14:textId="77777777" w:rsidR="007C222D" w:rsidRDefault="007C222D" w:rsidP="007C222D">
      <w:pPr>
        <w:pStyle w:val="aff5"/>
        <w:shd w:val="clear" w:color="auto" w:fill="FFFFFF"/>
        <w:ind w:firstLine="375"/>
        <w:jc w:val="both"/>
        <w:rPr>
          <w:rFonts w:ascii="GHEA Grapalat" w:hAnsi="GHEA Grapalat" w:cs="Sylfaen"/>
          <w:sz w:val="20"/>
          <w:lang w:val="hy-AM"/>
        </w:rPr>
      </w:pPr>
    </w:p>
    <w:p w14:paraId="522300A2" w14:textId="77777777" w:rsidR="007C222D" w:rsidRDefault="007C222D" w:rsidP="007C222D">
      <w:pPr>
        <w:pStyle w:val="aff5"/>
        <w:shd w:val="clear" w:color="auto" w:fill="FFFFFF"/>
        <w:ind w:firstLine="375"/>
        <w:jc w:val="both"/>
        <w:rPr>
          <w:rFonts w:ascii="GHEA Grapalat" w:hAnsi="GHEA Grapalat" w:cs="Sylfaen"/>
          <w:sz w:val="20"/>
          <w:lang w:val="af-ZA"/>
        </w:rPr>
      </w:pPr>
    </w:p>
    <w:p w14:paraId="23DC3A8B" w14:textId="77777777" w:rsidR="007C222D" w:rsidRDefault="007C222D" w:rsidP="007C222D">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52BEAB5B" w14:textId="77777777" w:rsidR="007C222D" w:rsidRDefault="007C222D" w:rsidP="007C222D">
      <w:pPr>
        <w:jc w:val="center"/>
        <w:rPr>
          <w:rFonts w:ascii="GHEA Grapalat" w:hAnsi="GHEA Grapalat"/>
          <w:b/>
          <w:sz w:val="20"/>
          <w:lang w:val="af-ZA"/>
        </w:rPr>
      </w:pPr>
    </w:p>
    <w:p w14:paraId="77C0991F" w14:textId="77777777" w:rsidR="007C222D" w:rsidRDefault="007C222D" w:rsidP="007C222D">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հանձնաժողովը</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w:t>
      </w:r>
    </w:p>
    <w:p w14:paraId="32BF3D03"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1) </w:t>
      </w:r>
      <w:proofErr w:type="spellStart"/>
      <w:r>
        <w:rPr>
          <w:rFonts w:ascii="GHEA Grapalat" w:hAnsi="GHEA Grapalat" w:cs="Sylfaen"/>
          <w:sz w:val="20"/>
          <w:lang w:val="ru-RU"/>
        </w:rPr>
        <w:t>հայտերից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պայմաններին</w:t>
      </w:r>
      <w:proofErr w:type="spellEnd"/>
      <w:r>
        <w:rPr>
          <w:rFonts w:ascii="GHEA Grapalat" w:hAnsi="GHEA Grapalat" w:cs="Sylfaen"/>
          <w:sz w:val="20"/>
          <w:lang w:val="af-ZA"/>
        </w:rPr>
        <w:t>.</w:t>
      </w:r>
    </w:p>
    <w:p w14:paraId="6D947494" w14:textId="77777777" w:rsidR="007C222D" w:rsidRDefault="007C222D" w:rsidP="007C222D">
      <w:pPr>
        <w:ind w:firstLine="567"/>
        <w:jc w:val="both"/>
        <w:rPr>
          <w:rFonts w:ascii="GHEA Grapalat" w:hAnsi="GHEA Grapalat" w:cs="Sylfaen"/>
          <w:color w:val="FFFFFF"/>
          <w:sz w:val="20"/>
          <w:lang w:val="hy-AM"/>
        </w:rPr>
      </w:pPr>
      <w:r>
        <w:rPr>
          <w:rFonts w:ascii="GHEA Grapalat" w:hAnsi="GHEA Grapalat" w:cs="Sylfaen"/>
          <w:sz w:val="20"/>
          <w:lang w:val="af-ZA"/>
        </w:rPr>
        <w:t xml:space="preserve">2) </w:t>
      </w:r>
      <w:proofErr w:type="spellStart"/>
      <w:r>
        <w:rPr>
          <w:rFonts w:ascii="GHEA Grapalat" w:hAnsi="GHEA Grapalat" w:cs="Sylfaen"/>
          <w:sz w:val="20"/>
          <w:lang w:val="ru-RU"/>
        </w:rPr>
        <w:t>դադարում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գոյություն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ունենալ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պահանջը</w:t>
      </w:r>
      <w:proofErr w:type="spellEnd"/>
      <w:r>
        <w:rPr>
          <w:rFonts w:ascii="GHEA Grapalat" w:hAnsi="GHEA Grapalat" w:cs="Sylfaen"/>
          <w:sz w:val="20"/>
          <w:lang w:val="hy-AM"/>
        </w:rPr>
        <w:t>: Ընդ որում պ</w:t>
      </w:r>
      <w:proofErr w:type="spellStart"/>
      <w:r>
        <w:rPr>
          <w:rFonts w:ascii="GHEA Grapalat" w:hAnsi="GHEA Grapalat" w:cs="Sylfaen"/>
          <w:sz w:val="20"/>
          <w:lang w:val="ru-RU"/>
        </w:rPr>
        <w:t>ետության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համայնքների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կարիքների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կազմակերպված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ամբողջությամբ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համապատասխանաբար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Հայաստանի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Հանրապետության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կառավարության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համայնքի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ավագանու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ընդհանուր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կառավարումն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իրականացնող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ղեկավարի</w:t>
      </w:r>
      <w:proofErr w:type="spellEnd"/>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հիմնադրամների</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հոգաբարձուների</w:t>
      </w:r>
      <w:proofErr w:type="spellEnd"/>
      <w:r>
        <w:rPr>
          <w:rFonts w:ascii="GHEA Grapalat" w:hAnsi="GHEA Grapalat" w:cs="Sylfaen"/>
          <w:sz w:val="20"/>
          <w:lang w:val="af-ZA"/>
        </w:rPr>
        <w:t xml:space="preserve"> </w:t>
      </w:r>
      <w:proofErr w:type="spellStart"/>
      <w:r>
        <w:rPr>
          <w:rFonts w:ascii="GHEA Grapalat" w:hAnsi="GHEA Grapalat" w:cs="Sylfaen"/>
          <w:sz w:val="20"/>
        </w:rPr>
        <w:t>խորհրդի</w:t>
      </w:r>
      <w:proofErr w:type="spellEnd"/>
      <w:r>
        <w:rPr>
          <w:rFonts w:ascii="GHEA Grapalat" w:hAnsi="GHEA Grapalat" w:cs="Sylfaen"/>
          <w:sz w:val="20"/>
          <w:lang w:val="af-ZA"/>
        </w:rPr>
        <w:t xml:space="preserve"> </w:t>
      </w:r>
      <w:proofErr w:type="spellStart"/>
      <w:r>
        <w:rPr>
          <w:rFonts w:ascii="GHEA Grapalat" w:hAnsi="GHEA Grapalat" w:cs="Sylfaen"/>
          <w:sz w:val="20"/>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w:t>
      </w:r>
      <w:r>
        <w:rPr>
          <w:rStyle w:val="aff6"/>
          <w:rFonts w:ascii="GHEA Grapalat" w:hAnsi="GHEA Grapalat" w:cs="Sylfaen"/>
          <w:sz w:val="20"/>
          <w:lang w:val="af-ZA"/>
        </w:rPr>
        <w:footnoteReference w:id="11"/>
      </w:r>
    </w:p>
    <w:p w14:paraId="73493F75"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5C1468B5"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 xml:space="preserve">4)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ru-RU"/>
        </w:rPr>
        <w:t>։</w:t>
      </w:r>
    </w:p>
    <w:p w14:paraId="1601D5AD" w14:textId="77777777" w:rsidR="007C222D" w:rsidRDefault="007C222D" w:rsidP="007C222D">
      <w:pPr>
        <w:ind w:firstLine="567"/>
        <w:jc w:val="both"/>
        <w:rPr>
          <w:rFonts w:ascii="GHEA Grapalat" w:hAnsi="GHEA Grapalat" w:cs="Sylfaen"/>
          <w:sz w:val="20"/>
          <w:lang w:val="af-ZA"/>
        </w:rPr>
      </w:pPr>
      <w:r>
        <w:rPr>
          <w:rFonts w:ascii="GHEA Grapalat" w:hAnsi="GHEA Grapalat" w:cs="Sylfaen"/>
          <w:sz w:val="20"/>
          <w:lang w:val="af-ZA"/>
        </w:rPr>
        <w:t>11.2 Գ</w:t>
      </w:r>
      <w:proofErr w:type="spellStart"/>
      <w:r>
        <w:rPr>
          <w:rFonts w:ascii="GHEA Grapalat" w:hAnsi="GHEA Grapalat" w:cs="Sylfaen"/>
          <w:sz w:val="20"/>
          <w:lang w:val="ru-RU"/>
        </w:rPr>
        <w:t>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rPr>
        <w:t>ն</w:t>
      </w:r>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պ</w:t>
      </w:r>
      <w:proofErr w:type="spellStart"/>
      <w:r>
        <w:rPr>
          <w:rFonts w:ascii="GHEA Grapalat" w:hAnsi="GHEA Grapalat" w:cs="Sylfaen"/>
          <w:sz w:val="20"/>
          <w:lang w:val="ru-RU"/>
        </w:rPr>
        <w:t>ատվիրատուն</w:t>
      </w:r>
      <w:proofErr w:type="spellEnd"/>
      <w:r>
        <w:rPr>
          <w:rFonts w:ascii="GHEA Grapalat" w:hAnsi="GHEA Grapalat" w:cs="Sylfaen"/>
          <w:sz w:val="20"/>
          <w:lang w:val="af-ZA"/>
        </w:rPr>
        <w:t xml:space="preserve"> տեղեկագրում հրապարակում է </w:t>
      </w:r>
      <w:proofErr w:type="spellStart"/>
      <w:r>
        <w:rPr>
          <w:rFonts w:ascii="GHEA Grapalat" w:hAnsi="GHEA Grapalat" w:cs="Sylfaen"/>
          <w:sz w:val="20"/>
          <w:lang w:val="ru-RU"/>
        </w:rPr>
        <w:t>հայտարարություն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հիմնավորումը</w:t>
      </w:r>
      <w:proofErr w:type="spellEnd"/>
      <w:r>
        <w:rPr>
          <w:rFonts w:ascii="GHEA Grapalat" w:hAnsi="GHEA Grapalat" w:cs="Sylfaen"/>
          <w:sz w:val="20"/>
          <w:lang w:val="ru-RU"/>
        </w:rPr>
        <w:t>։</w:t>
      </w:r>
      <w:r>
        <w:rPr>
          <w:rFonts w:ascii="GHEA Grapalat" w:hAnsi="GHEA Grapalat" w:cs="Sylfaen"/>
          <w:sz w:val="20"/>
          <w:lang w:val="af-ZA"/>
        </w:rPr>
        <w:t xml:space="preserve"> </w:t>
      </w:r>
    </w:p>
    <w:p w14:paraId="5F6F133B" w14:textId="77777777" w:rsidR="007C222D" w:rsidRDefault="007C222D" w:rsidP="007C222D">
      <w:pPr>
        <w:ind w:firstLine="567"/>
        <w:jc w:val="both"/>
        <w:rPr>
          <w:rFonts w:ascii="GHEA Grapalat" w:hAnsi="GHEA Grapalat" w:cs="Sylfaen"/>
          <w:sz w:val="20"/>
          <w:lang w:val="af-ZA"/>
        </w:rPr>
      </w:pPr>
    </w:p>
    <w:p w14:paraId="43419FEA" w14:textId="77777777" w:rsidR="007C222D" w:rsidRDefault="007C222D" w:rsidP="007C222D">
      <w:pPr>
        <w:pStyle w:val="af6"/>
        <w:spacing w:line="240" w:lineRule="auto"/>
        <w:rPr>
          <w:rFonts w:ascii="GHEA Grapalat" w:hAnsi="GHEA Grapalat"/>
          <w:sz w:val="18"/>
          <w:szCs w:val="18"/>
          <w:u w:val="single"/>
          <w:lang w:val="af-ZA"/>
        </w:rPr>
      </w:pPr>
    </w:p>
    <w:p w14:paraId="47A0B9E9" w14:textId="77777777" w:rsidR="007C222D" w:rsidRDefault="007C222D" w:rsidP="007C222D">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7C08FAAE" w14:textId="77777777" w:rsidR="007C222D" w:rsidRDefault="007C222D" w:rsidP="007C222D">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7F85D9A5" w14:textId="77777777" w:rsidR="007C222D" w:rsidRDefault="007C222D" w:rsidP="007C222D">
      <w:pPr>
        <w:jc w:val="center"/>
        <w:rPr>
          <w:rFonts w:ascii="GHEA Grapalat" w:hAnsi="GHEA Grapalat"/>
          <w:b/>
          <w:sz w:val="20"/>
          <w:lang w:val="af-ZA"/>
        </w:rPr>
      </w:pPr>
      <w:r>
        <w:rPr>
          <w:rFonts w:ascii="GHEA Grapalat" w:hAnsi="GHEA Grapalat"/>
          <w:b/>
          <w:sz w:val="20"/>
          <w:lang w:val="af-ZA"/>
        </w:rPr>
        <w:t>ԻՐԱՎՈՒՆՔԸ ԵՎ ԿԱՐԳԸ</w:t>
      </w:r>
    </w:p>
    <w:p w14:paraId="4CFB99A2" w14:textId="77777777" w:rsidR="007C222D" w:rsidRDefault="007C222D" w:rsidP="007C222D">
      <w:pPr>
        <w:jc w:val="center"/>
        <w:rPr>
          <w:rFonts w:ascii="GHEA Grapalat" w:hAnsi="GHEA Grapalat"/>
          <w:b/>
          <w:sz w:val="20"/>
          <w:lang w:val="af-ZA"/>
        </w:rPr>
      </w:pPr>
    </w:p>
    <w:p w14:paraId="6B41BE15" w14:textId="77777777" w:rsidR="007C222D" w:rsidRDefault="007C222D" w:rsidP="007C222D">
      <w:pPr>
        <w:ind w:firstLine="567"/>
        <w:jc w:val="center"/>
        <w:rPr>
          <w:rFonts w:ascii="GHEA Grapalat" w:hAnsi="GHEA Grapalat" w:cs="Sylfaen"/>
          <w:b/>
          <w:szCs w:val="22"/>
          <w:lang w:val="es-ES"/>
        </w:rPr>
      </w:pPr>
    </w:p>
    <w:p w14:paraId="54260A7D" w14:textId="77777777" w:rsidR="007C222D" w:rsidRDefault="007C222D" w:rsidP="007C222D">
      <w:pPr>
        <w:ind w:firstLine="567"/>
        <w:jc w:val="center"/>
        <w:rPr>
          <w:rFonts w:ascii="GHEA Grapalat" w:hAnsi="GHEA Grapalat" w:cs="Sylfaen"/>
          <w:b/>
          <w:szCs w:val="22"/>
          <w:lang w:val="es-ES"/>
        </w:rPr>
      </w:pPr>
    </w:p>
    <w:p w14:paraId="526D35C0"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 </w:t>
      </w:r>
      <w:proofErr w:type="spellStart"/>
      <w:r>
        <w:rPr>
          <w:rFonts w:ascii="GHEA Grapalat" w:hAnsi="GHEA Grapalat"/>
          <w:sz w:val="20"/>
          <w:szCs w:val="20"/>
        </w:rPr>
        <w:t>Յուրաքանչյուր</w:t>
      </w:r>
      <w:proofErr w:type="spellEnd"/>
      <w:r>
        <w:rPr>
          <w:rFonts w:ascii="GHEA Grapalat" w:hAnsi="GHEA Grapalat"/>
          <w:sz w:val="20"/>
          <w:szCs w:val="20"/>
          <w:lang w:val="es-ES"/>
        </w:rPr>
        <w:t xml:space="preserve"> </w:t>
      </w:r>
      <w:proofErr w:type="spellStart"/>
      <w:r>
        <w:rPr>
          <w:rFonts w:ascii="GHEA Grapalat" w:hAnsi="GHEA Grapalat"/>
          <w:sz w:val="20"/>
          <w:szCs w:val="20"/>
        </w:rPr>
        <w:t>շահագրգիռ</w:t>
      </w:r>
      <w:proofErr w:type="spellEnd"/>
      <w:r>
        <w:rPr>
          <w:rFonts w:ascii="GHEA Grapalat" w:hAnsi="GHEA Grapalat"/>
          <w:sz w:val="20"/>
          <w:szCs w:val="20"/>
          <w:lang w:val="es-ES"/>
        </w:rPr>
        <w:t xml:space="preserve"> </w:t>
      </w:r>
      <w:proofErr w:type="spellStart"/>
      <w:r>
        <w:rPr>
          <w:rFonts w:ascii="GHEA Grapalat" w:hAnsi="GHEA Grapalat"/>
          <w:sz w:val="20"/>
          <w:szCs w:val="20"/>
        </w:rPr>
        <w:t>անձ</w:t>
      </w:r>
      <w:proofErr w:type="spellEnd"/>
      <w:r>
        <w:rPr>
          <w:rFonts w:ascii="GHEA Grapalat" w:hAnsi="GHEA Grapalat"/>
          <w:sz w:val="20"/>
          <w:szCs w:val="20"/>
          <w:lang w:val="es-ES"/>
        </w:rPr>
        <w:t xml:space="preserve"> </w:t>
      </w:r>
      <w:proofErr w:type="spellStart"/>
      <w:r>
        <w:rPr>
          <w:rFonts w:ascii="GHEA Grapalat" w:hAnsi="GHEA Grapalat"/>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sz w:val="20"/>
          <w:szCs w:val="20"/>
        </w:rPr>
        <w:t>ունի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անգործությունը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քաղաքացիական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այսուհետ</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Օրենսգիրք</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w:t>
      </w:r>
    </w:p>
    <w:p w14:paraId="42B3E682" w14:textId="77777777" w:rsidR="007C222D" w:rsidRDefault="007C222D" w:rsidP="007C222D">
      <w:pPr>
        <w:pStyle w:val="aff5"/>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Յուրաքանչյուր</w:t>
      </w:r>
      <w:proofErr w:type="spellEnd"/>
      <w:r>
        <w:rPr>
          <w:rFonts w:ascii="GHEA Grapalat" w:hAnsi="GHEA Grapalat"/>
          <w:sz w:val="20"/>
          <w:szCs w:val="20"/>
          <w:lang w:val="es-ES"/>
        </w:rPr>
        <w:t xml:space="preserve"> </w:t>
      </w:r>
      <w:proofErr w:type="spellStart"/>
      <w:r>
        <w:rPr>
          <w:rFonts w:ascii="GHEA Grapalat" w:hAnsi="GHEA Grapalat"/>
          <w:sz w:val="20"/>
          <w:szCs w:val="20"/>
        </w:rPr>
        <w:t>ոք</w:t>
      </w:r>
      <w:proofErr w:type="spellEnd"/>
      <w:r>
        <w:rPr>
          <w:rFonts w:ascii="GHEA Grapalat" w:hAnsi="GHEA Grapalat"/>
          <w:sz w:val="20"/>
          <w:szCs w:val="20"/>
          <w:lang w:val="es-ES"/>
        </w:rPr>
        <w:t xml:space="preserve"> </w:t>
      </w:r>
      <w:proofErr w:type="spellStart"/>
      <w:r>
        <w:rPr>
          <w:rFonts w:ascii="GHEA Grapalat" w:hAnsi="GHEA Grapalat"/>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sz w:val="20"/>
          <w:szCs w:val="20"/>
        </w:rPr>
        <w:t>ունի</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հայտերի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վերջնաժամկետը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առարկայի</w:t>
      </w:r>
      <w:proofErr w:type="spellEnd"/>
      <w:r>
        <w:rPr>
          <w:rFonts w:ascii="GHEA Grapalat" w:hAnsi="GHEA Grapalat"/>
          <w:sz w:val="20"/>
          <w:szCs w:val="20"/>
          <w:lang w:val="es-ES"/>
        </w:rPr>
        <w:t xml:space="preserve"> </w:t>
      </w:r>
      <w:proofErr w:type="spellStart"/>
      <w:r>
        <w:rPr>
          <w:rFonts w:ascii="GHEA Grapalat" w:hAnsi="GHEA Grapalat"/>
          <w:sz w:val="20"/>
          <w:szCs w:val="20"/>
        </w:rPr>
        <w:t>բնութագրերը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w:t>
      </w:r>
    </w:p>
    <w:p w14:paraId="0A9EE850"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2.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վարչական</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չեն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դրանք</w:t>
      </w:r>
      <w:proofErr w:type="spellEnd"/>
      <w:r>
        <w:rPr>
          <w:rFonts w:ascii="GHEA Grapalat" w:hAnsi="GHEA Grapalat"/>
          <w:sz w:val="20"/>
          <w:szCs w:val="20"/>
          <w:lang w:val="es-ES"/>
        </w:rPr>
        <w:t xml:space="preserve"> </w:t>
      </w:r>
      <w:proofErr w:type="spellStart"/>
      <w:r>
        <w:rPr>
          <w:rFonts w:ascii="GHEA Grapalat" w:hAnsi="GHEA Grapalat"/>
          <w:sz w:val="20"/>
          <w:szCs w:val="20"/>
        </w:rPr>
        <w:t>կարգավորվում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հարաբերությունները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կարգավորող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օրենսդրությամբ</w:t>
      </w:r>
      <w:proofErr w:type="spellEnd"/>
      <w:r>
        <w:rPr>
          <w:rFonts w:ascii="GHEA Grapalat" w:hAnsi="GHEA Grapalat"/>
          <w:sz w:val="20"/>
          <w:szCs w:val="20"/>
          <w:lang w:val="es-ES"/>
        </w:rPr>
        <w:t>:</w:t>
      </w:r>
    </w:p>
    <w:p w14:paraId="0D430BCC"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12</w:t>
      </w:r>
      <w:r>
        <w:rPr>
          <w:rFonts w:ascii="Cambria Math" w:hAnsi="Cambria Math" w:cs="Cambria Math"/>
          <w:sz w:val="20"/>
          <w:szCs w:val="20"/>
          <w:lang w:val="es-ES"/>
        </w:rPr>
        <w:t>․</w:t>
      </w:r>
      <w:r>
        <w:rPr>
          <w:rFonts w:ascii="GHEA Grapalat" w:hAnsi="GHEA Grapalat"/>
          <w:sz w:val="20"/>
          <w:szCs w:val="20"/>
          <w:lang w:val="es-ES"/>
        </w:rPr>
        <w:t xml:space="preserve">3.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կատարած</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հետևանքով</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պատճառված</w:t>
      </w:r>
      <w:proofErr w:type="spellEnd"/>
      <w:r>
        <w:rPr>
          <w:rFonts w:ascii="GHEA Grapalat" w:hAnsi="GHEA Grapalat"/>
          <w:sz w:val="20"/>
          <w:szCs w:val="20"/>
          <w:lang w:val="es-ES"/>
        </w:rPr>
        <w:t xml:space="preserve"> </w:t>
      </w:r>
      <w:proofErr w:type="spellStart"/>
      <w:r>
        <w:rPr>
          <w:rFonts w:ascii="GHEA Grapalat" w:hAnsi="GHEA Grapalat"/>
          <w:sz w:val="20"/>
          <w:szCs w:val="20"/>
        </w:rPr>
        <w:t>վնասները</w:t>
      </w:r>
      <w:proofErr w:type="spellEnd"/>
      <w:r>
        <w:rPr>
          <w:rFonts w:ascii="GHEA Grapalat" w:hAnsi="GHEA Grapalat"/>
          <w:sz w:val="20"/>
          <w:szCs w:val="20"/>
          <w:lang w:val="es-ES"/>
        </w:rPr>
        <w:t xml:space="preserve"> </w:t>
      </w:r>
      <w:proofErr w:type="spellStart"/>
      <w:r>
        <w:rPr>
          <w:rFonts w:ascii="GHEA Grapalat" w:hAnsi="GHEA Grapalat"/>
          <w:sz w:val="20"/>
          <w:szCs w:val="20"/>
        </w:rPr>
        <w:t>հատուցվում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Հայաստանի</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քաղաքացիական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w:t>
      </w:r>
    </w:p>
    <w:p w14:paraId="60285691"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4.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հայցային</w:t>
      </w:r>
      <w:proofErr w:type="spellEnd"/>
      <w:r>
        <w:rPr>
          <w:rFonts w:ascii="GHEA Grapalat" w:hAnsi="GHEA Grapalat"/>
          <w:sz w:val="20"/>
          <w:szCs w:val="20"/>
          <w:lang w:val="es-ES"/>
        </w:rPr>
        <w:t xml:space="preserve"> </w:t>
      </w:r>
      <w:proofErr w:type="spellStart"/>
      <w:r>
        <w:rPr>
          <w:rFonts w:ascii="GHEA Grapalat" w:hAnsi="GHEA Grapalat"/>
          <w:sz w:val="20"/>
          <w:szCs w:val="20"/>
        </w:rPr>
        <w:t>վաղեմության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rPr>
        <w:t>միակողմանի</w:t>
      </w:r>
      <w:proofErr w:type="spellEnd"/>
      <w:r>
        <w:rPr>
          <w:rFonts w:ascii="GHEA Grapalat" w:hAnsi="GHEA Grapalat"/>
          <w:sz w:val="20"/>
          <w:szCs w:val="20"/>
          <w:lang w:val="es-ES"/>
        </w:rPr>
        <w:t xml:space="preserve"> </w:t>
      </w:r>
      <w:proofErr w:type="spellStart"/>
      <w:r>
        <w:rPr>
          <w:rFonts w:ascii="GHEA Grapalat" w:hAnsi="GHEA Grapalat"/>
          <w:sz w:val="20"/>
          <w:szCs w:val="20"/>
        </w:rPr>
        <w:t>լուծելու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հայցային</w:t>
      </w:r>
      <w:proofErr w:type="spellEnd"/>
      <w:r>
        <w:rPr>
          <w:rFonts w:ascii="GHEA Grapalat" w:hAnsi="GHEA Grapalat"/>
          <w:sz w:val="20"/>
          <w:szCs w:val="20"/>
          <w:lang w:val="es-ES"/>
        </w:rPr>
        <w:t xml:space="preserve"> </w:t>
      </w:r>
      <w:proofErr w:type="spellStart"/>
      <w:r>
        <w:rPr>
          <w:rFonts w:ascii="GHEA Grapalat" w:hAnsi="GHEA Grapalat"/>
          <w:sz w:val="20"/>
          <w:szCs w:val="20"/>
        </w:rPr>
        <w:t>վաղեմության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երեսուն</w:t>
      </w:r>
      <w:proofErr w:type="spellEnd"/>
      <w:r>
        <w:rPr>
          <w:rFonts w:ascii="GHEA Grapalat" w:hAnsi="GHEA Grapalat"/>
          <w:sz w:val="20"/>
          <w:szCs w:val="20"/>
          <w:lang w:val="es-ES"/>
        </w:rPr>
        <w:t xml:space="preserve"> </w:t>
      </w:r>
      <w:proofErr w:type="spellStart"/>
      <w:r>
        <w:rPr>
          <w:rFonts w:ascii="GHEA Grapalat" w:hAnsi="GHEA Grapalat"/>
          <w:sz w:val="20"/>
          <w:szCs w:val="20"/>
        </w:rPr>
        <w:t>օրացուցային</w:t>
      </w:r>
      <w:proofErr w:type="spellEnd"/>
      <w:r>
        <w:rPr>
          <w:rFonts w:ascii="GHEA Grapalat" w:hAnsi="GHEA Grapalat"/>
          <w:sz w:val="20"/>
          <w:szCs w:val="20"/>
          <w:lang w:val="es-ES"/>
        </w:rPr>
        <w:t xml:space="preserve"> </w:t>
      </w:r>
      <w:proofErr w:type="spellStart"/>
      <w:r>
        <w:rPr>
          <w:rFonts w:ascii="GHEA Grapalat" w:hAnsi="GHEA Grapalat"/>
          <w:sz w:val="20"/>
          <w:szCs w:val="20"/>
        </w:rPr>
        <w:t>օր</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w:t>
      </w:r>
    </w:p>
    <w:p w14:paraId="068DE121" w14:textId="77777777" w:rsidR="007C222D" w:rsidRDefault="007C222D" w:rsidP="007C222D">
      <w:pPr>
        <w:pStyle w:val="aff5"/>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5</w:t>
      </w:r>
      <w:r>
        <w:rPr>
          <w:rFonts w:ascii="Cambria Math" w:hAnsi="Cambria Math" w:cs="Cambria Math"/>
          <w:sz w:val="20"/>
          <w:szCs w:val="20"/>
          <w:lang w:val="es-ES"/>
        </w:rPr>
        <w:t>․</w:t>
      </w:r>
      <w:proofErr w:type="spellStart"/>
      <w:r>
        <w:rPr>
          <w:rFonts w:ascii="GHEA Grapalat" w:hAnsi="GHEA Grapalat" w:cs="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ընթացակարգի</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վեճերը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լուծվում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Երևան</w:t>
      </w:r>
      <w:proofErr w:type="spellEnd"/>
      <w:r>
        <w:rPr>
          <w:rFonts w:ascii="GHEA Grapalat" w:hAnsi="GHEA Grapalat"/>
          <w:sz w:val="20"/>
          <w:szCs w:val="20"/>
          <w:lang w:val="es-ES"/>
        </w:rPr>
        <w:t xml:space="preserve"> </w:t>
      </w:r>
      <w:proofErr w:type="spellStart"/>
      <w:r>
        <w:rPr>
          <w:rFonts w:ascii="GHEA Grapalat" w:hAnsi="GHEA Grapalat"/>
          <w:sz w:val="20"/>
          <w:szCs w:val="20"/>
        </w:rPr>
        <w:t>քաղաքի</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ընդհանուր</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իրավասության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երեսուն</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պատճառաբանված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երկարաձգվել</w:t>
      </w:r>
      <w:proofErr w:type="spellEnd"/>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անգամ</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տասն</w:t>
      </w:r>
      <w:proofErr w:type="spellEnd"/>
      <w:r>
        <w:rPr>
          <w:rFonts w:ascii="GHEA Grapalat" w:hAnsi="GHEA Grapalat"/>
          <w:sz w:val="20"/>
          <w:szCs w:val="20"/>
          <w:lang w:val="es-ES"/>
        </w:rPr>
        <w:t xml:space="preserve"> </w:t>
      </w:r>
      <w:proofErr w:type="spellStart"/>
      <w:r>
        <w:rPr>
          <w:rFonts w:ascii="GHEA Grapalat" w:hAnsi="GHEA Grapalat"/>
          <w:sz w:val="20"/>
          <w:szCs w:val="20"/>
        </w:rPr>
        <w:t>օրացուցային</w:t>
      </w:r>
      <w:proofErr w:type="spellEnd"/>
      <w:r>
        <w:rPr>
          <w:rFonts w:ascii="GHEA Grapalat" w:hAnsi="GHEA Grapalat"/>
          <w:sz w:val="20"/>
          <w:szCs w:val="20"/>
          <w:lang w:val="es-ES"/>
        </w:rPr>
        <w:t xml:space="preserve"> </w:t>
      </w:r>
      <w:proofErr w:type="spellStart"/>
      <w:r>
        <w:rPr>
          <w:rFonts w:ascii="GHEA Grapalat" w:hAnsi="GHEA Grapalat"/>
          <w:sz w:val="20"/>
          <w:szCs w:val="20"/>
        </w:rPr>
        <w:t>օրով</w:t>
      </w:r>
      <w:proofErr w:type="spellEnd"/>
      <w:r>
        <w:rPr>
          <w:rFonts w:ascii="GHEA Grapalat" w:hAnsi="GHEA Grapalat"/>
          <w:sz w:val="20"/>
          <w:szCs w:val="20"/>
          <w:lang w:val="es-ES"/>
        </w:rPr>
        <w:t>:</w:t>
      </w:r>
    </w:p>
    <w:p w14:paraId="0C026A69"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լուծում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ներկայացվելուց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53B8F331"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միաժամանակ</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պատասխանողից</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բոլոր</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w:t>
      </w:r>
    </w:p>
    <w:p w14:paraId="79568FB7"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08D4556C" w14:textId="77777777" w:rsidR="007C222D" w:rsidRDefault="007C222D" w:rsidP="007C222D">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 xml:space="preserve"> </w:t>
      </w:r>
      <w:proofErr w:type="spellStart"/>
      <w:r>
        <w:rPr>
          <w:rFonts w:ascii="GHEA Grapalat" w:hAnsi="GHEA Grapalat"/>
          <w:sz w:val="20"/>
          <w:szCs w:val="20"/>
        </w:rPr>
        <w:t>չկատարվելու</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դրանում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առկա</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հայցվորի</w:t>
      </w:r>
      <w:proofErr w:type="spellEnd"/>
      <w:r>
        <w:rPr>
          <w:rFonts w:ascii="GHEA Grapalat" w:hAnsi="GHEA Grapalat"/>
          <w:sz w:val="20"/>
          <w:szCs w:val="20"/>
          <w:lang w:val="es-ES"/>
        </w:rPr>
        <w:t xml:space="preserve"> </w:t>
      </w:r>
      <w:proofErr w:type="spellStart"/>
      <w:r>
        <w:rPr>
          <w:rFonts w:ascii="GHEA Grapalat" w:hAnsi="GHEA Grapalat"/>
          <w:sz w:val="20"/>
          <w:szCs w:val="20"/>
        </w:rPr>
        <w:t>վկայակոչած</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փաստերը</w:t>
      </w:r>
      <w:proofErr w:type="spellEnd"/>
      <w:r>
        <w:rPr>
          <w:rFonts w:ascii="GHEA Grapalat" w:hAnsi="GHEA Grapalat"/>
          <w:sz w:val="20"/>
          <w:szCs w:val="20"/>
          <w:lang w:val="es-ES"/>
        </w:rPr>
        <w:t xml:space="preserve">,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հաստատված</w:t>
      </w:r>
      <w:proofErr w:type="spellEnd"/>
      <w:r>
        <w:rPr>
          <w:rFonts w:ascii="GHEA Grapalat" w:hAnsi="GHEA Grapalat"/>
          <w:sz w:val="20"/>
          <w:szCs w:val="20"/>
          <w:lang w:val="es-ES"/>
        </w:rPr>
        <w:t>:</w:t>
      </w:r>
    </w:p>
    <w:p w14:paraId="54DDC01D"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վերաբերող</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միացնում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w:t>
      </w:r>
    </w:p>
    <w:p w14:paraId="5A1FF4FF"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նշելով</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1706BA06"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81B346B" w14:textId="77777777" w:rsidR="007C222D" w:rsidRDefault="007C222D" w:rsidP="007C222D">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անձինք</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նրանց</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ներկայացուցիչները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նիստի</w:t>
      </w:r>
      <w:proofErr w:type="spellEnd"/>
      <w:r>
        <w:rPr>
          <w:rFonts w:ascii="GHEA Grapalat" w:hAnsi="GHEA Grapalat"/>
          <w:sz w:val="20"/>
          <w:szCs w:val="20"/>
          <w:lang w:val="es-ES"/>
        </w:rPr>
        <w:t xml:space="preserve"> </w:t>
      </w:r>
      <w:proofErr w:type="spellStart"/>
      <w:r>
        <w:rPr>
          <w:rFonts w:ascii="GHEA Grapalat" w:hAnsi="GHEA Grapalat"/>
          <w:sz w:val="20"/>
          <w:szCs w:val="20"/>
        </w:rPr>
        <w:t>ժամանակի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վայրի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առանձին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հաղորդակցության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միջոցով</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ծանուցագրերը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փաստաթղթեր</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Օրենսգրքի</w:t>
      </w:r>
      <w:proofErr w:type="spellEnd"/>
      <w:r>
        <w:rPr>
          <w:rFonts w:ascii="GHEA Grapalat" w:hAnsi="GHEA Grapalat"/>
          <w:sz w:val="20"/>
          <w:szCs w:val="20"/>
          <w:lang w:val="es-ES"/>
        </w:rPr>
        <w:t xml:space="preserve"> 97-</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հայցադիմումում</w:t>
      </w:r>
      <w:proofErr w:type="spellEnd"/>
      <w:r>
        <w:rPr>
          <w:rFonts w:ascii="GHEA Grapalat" w:hAnsi="GHEA Grapalat"/>
          <w:sz w:val="20"/>
          <w:szCs w:val="20"/>
          <w:lang w:val="es-ES"/>
        </w:rPr>
        <w:t xml:space="preserve"> </w:t>
      </w:r>
      <w:proofErr w:type="spellStart"/>
      <w:r>
        <w:rPr>
          <w:rFonts w:ascii="GHEA Grapalat" w:hAnsi="GHEA Grapalat"/>
          <w:sz w:val="20"/>
          <w:szCs w:val="20"/>
        </w:rPr>
        <w:t>նշված</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եղանակով</w:t>
      </w:r>
      <w:proofErr w:type="spellEnd"/>
      <w:r>
        <w:rPr>
          <w:rFonts w:ascii="GHEA Grapalat" w:hAnsi="GHEA Grapalat"/>
          <w:sz w:val="20"/>
          <w:szCs w:val="20"/>
          <w:lang w:val="es-ES"/>
        </w:rPr>
        <w:t>:</w:t>
      </w:r>
    </w:p>
    <w:p w14:paraId="46B6EE9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վճիռները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նախաձեռնությամբ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եկել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եզրահանգման</w:t>
      </w:r>
      <w:proofErr w:type="spellEnd"/>
      <w:r>
        <w:rPr>
          <w:rFonts w:ascii="GHEA Grapalat" w:hAnsi="GHEA Grapalat"/>
          <w:sz w:val="20"/>
          <w:szCs w:val="20"/>
          <w:lang w:val="es-ES"/>
        </w:rPr>
        <w:t xml:space="preserve">, </w:t>
      </w:r>
      <w:proofErr w:type="spellStart"/>
      <w:r>
        <w:rPr>
          <w:rFonts w:ascii="GHEA Grapalat" w:hAnsi="GHEA Grapalat"/>
          <w:sz w:val="20"/>
          <w:szCs w:val="20"/>
        </w:rPr>
        <w:t>որ</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քննել</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w:t>
      </w:r>
    </w:p>
    <w:p w14:paraId="72EB410F"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ժամկետի</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լրանալը</w:t>
      </w:r>
      <w:proofErr w:type="spellEnd"/>
      <w:r>
        <w:rPr>
          <w:rFonts w:ascii="GHEA Grapalat" w:hAnsi="GHEA Grapalat"/>
          <w:sz w:val="20"/>
          <w:szCs w:val="20"/>
          <w:lang w:val="es-ES"/>
        </w:rPr>
        <w:t>:</w:t>
      </w:r>
    </w:p>
    <w:p w14:paraId="462BDD7A"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1BDC631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լուծվել</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w:t>
      </w:r>
    </w:p>
    <w:p w14:paraId="70D16388"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հիմքում</w:t>
      </w:r>
      <w:proofErr w:type="spellEnd"/>
      <w:r>
        <w:rPr>
          <w:rFonts w:ascii="GHEA Grapalat" w:hAnsi="GHEA Grapalat"/>
          <w:sz w:val="20"/>
          <w:szCs w:val="20"/>
          <w:lang w:val="es-ES"/>
        </w:rPr>
        <w:t xml:space="preserve"> </w:t>
      </w:r>
      <w:proofErr w:type="spellStart"/>
      <w:r>
        <w:rPr>
          <w:rFonts w:ascii="GHEA Grapalat" w:hAnsi="GHEA Grapalat"/>
          <w:sz w:val="20"/>
          <w:szCs w:val="20"/>
        </w:rPr>
        <w:t>ընկած</w:t>
      </w:r>
      <w:proofErr w:type="spellEnd"/>
      <w:r>
        <w:rPr>
          <w:rFonts w:ascii="GHEA Grapalat" w:hAnsi="GHEA Grapalat"/>
          <w:sz w:val="20"/>
          <w:szCs w:val="20"/>
          <w:lang w:val="es-ES"/>
        </w:rPr>
        <w:t xml:space="preserve"> </w:t>
      </w:r>
      <w:proofErr w:type="spellStart"/>
      <w:r>
        <w:rPr>
          <w:rFonts w:ascii="GHEA Grapalat" w:hAnsi="GHEA Grapalat"/>
          <w:sz w:val="20"/>
          <w:szCs w:val="20"/>
        </w:rPr>
        <w:t>հանգամանքների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կարգը</w:t>
      </w:r>
      <w:proofErr w:type="spellEnd"/>
      <w:r>
        <w:rPr>
          <w:rFonts w:ascii="GHEA Grapalat" w:hAnsi="GHEA Grapalat"/>
          <w:sz w:val="20"/>
          <w:szCs w:val="20"/>
          <w:lang w:val="es-ES"/>
        </w:rPr>
        <w:t xml:space="preserve"> </w:t>
      </w:r>
      <w:proofErr w:type="spellStart"/>
      <w:r>
        <w:rPr>
          <w:rFonts w:ascii="GHEA Grapalat" w:hAnsi="GHEA Grapalat"/>
          <w:sz w:val="20"/>
          <w:szCs w:val="20"/>
        </w:rPr>
        <w:t>պահպանված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լինելու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պարտականությունը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կրում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w:t>
      </w:r>
    </w:p>
    <w:p w14:paraId="2BE448E0"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իրավաչափությունը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միայն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ապացույցի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անհնարինությունը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իրենից</w:t>
      </w:r>
      <w:proofErr w:type="spellEnd"/>
      <w:r>
        <w:rPr>
          <w:rFonts w:ascii="GHEA Grapalat" w:hAnsi="GHEA Grapalat"/>
          <w:sz w:val="20"/>
          <w:szCs w:val="20"/>
          <w:lang w:val="es-ES"/>
        </w:rPr>
        <w:t xml:space="preserve"> </w:t>
      </w:r>
      <w:proofErr w:type="spellStart"/>
      <w:r>
        <w:rPr>
          <w:rFonts w:ascii="GHEA Grapalat" w:hAnsi="GHEA Grapalat"/>
          <w:sz w:val="20"/>
          <w:szCs w:val="20"/>
        </w:rPr>
        <w:t>անկախ</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պատճառներով</w:t>
      </w:r>
      <w:proofErr w:type="spellEnd"/>
      <w:r>
        <w:rPr>
          <w:rFonts w:ascii="GHEA Grapalat" w:hAnsi="GHEA Grapalat"/>
          <w:sz w:val="20"/>
          <w:szCs w:val="20"/>
          <w:lang w:val="es-ES"/>
        </w:rPr>
        <w:t>:</w:t>
      </w:r>
    </w:p>
    <w:p w14:paraId="6FCC8593"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19 .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բողոքարկումն</w:t>
      </w:r>
      <w:proofErr w:type="spellEnd"/>
      <w:r>
        <w:rPr>
          <w:rFonts w:ascii="GHEA Grapalat" w:hAnsi="GHEA Grapalat"/>
          <w:sz w:val="20"/>
          <w:szCs w:val="20"/>
          <w:lang w:val="es-ES"/>
        </w:rPr>
        <w:t xml:space="preserve"> </w:t>
      </w:r>
      <w:proofErr w:type="spellStart"/>
      <w:r>
        <w:rPr>
          <w:rFonts w:ascii="GHEA Grapalat" w:hAnsi="GHEA Grapalat"/>
          <w:sz w:val="20"/>
          <w:szCs w:val="20"/>
        </w:rPr>
        <w:t>ինքնաբերաբար</w:t>
      </w:r>
      <w:proofErr w:type="spellEnd"/>
      <w:r>
        <w:rPr>
          <w:rFonts w:ascii="GHEA Grapalat" w:hAnsi="GHEA Grapalat"/>
          <w:sz w:val="20"/>
          <w:szCs w:val="20"/>
          <w:lang w:val="es-ES"/>
        </w:rPr>
        <w:t xml:space="preserve"> </w:t>
      </w:r>
      <w:proofErr w:type="spellStart"/>
      <w:r>
        <w:rPr>
          <w:rFonts w:ascii="GHEA Grapalat" w:hAnsi="GHEA Grapalat"/>
          <w:sz w:val="20"/>
          <w:szCs w:val="20"/>
        </w:rPr>
        <w:lastRenderedPageBreak/>
        <w:t>կասեցնում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cs="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վեճի</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արդյունքներով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կայացրած</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proofErr w:type="spellStart"/>
      <w:r>
        <w:rPr>
          <w:rFonts w:ascii="GHEA Grapalat" w:hAnsi="GHEA Grapalat"/>
          <w:sz w:val="20"/>
          <w:szCs w:val="20"/>
        </w:rPr>
        <w:t>մտնելու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142D4E31"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հանրային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պաշտպանության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ազգային</w:t>
      </w:r>
      <w:proofErr w:type="spellEnd"/>
      <w:r>
        <w:rPr>
          <w:rFonts w:ascii="GHEA Grapalat" w:hAnsi="GHEA Grapalat"/>
          <w:sz w:val="20"/>
          <w:szCs w:val="20"/>
          <w:lang w:val="es-ES"/>
        </w:rPr>
        <w:t xml:space="preserve"> </w:t>
      </w:r>
      <w:proofErr w:type="spellStart"/>
      <w:r>
        <w:rPr>
          <w:rFonts w:ascii="GHEA Grapalat" w:hAnsi="GHEA Grapalat"/>
          <w:sz w:val="20"/>
          <w:szCs w:val="20"/>
        </w:rPr>
        <w:t>անվտանգության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շահերից</w:t>
      </w:r>
      <w:proofErr w:type="spellEnd"/>
      <w:r>
        <w:rPr>
          <w:rFonts w:ascii="GHEA Grapalat" w:hAnsi="GHEA Grapalat"/>
          <w:sz w:val="20"/>
          <w:szCs w:val="20"/>
          <w:lang w:val="es-ES"/>
        </w:rPr>
        <w:t xml:space="preserve"> </w:t>
      </w:r>
      <w:proofErr w:type="spellStart"/>
      <w:r>
        <w:rPr>
          <w:rFonts w:ascii="GHEA Grapalat" w:hAnsi="GHEA Grapalat"/>
          <w:sz w:val="20"/>
          <w:szCs w:val="20"/>
        </w:rPr>
        <w:t>ելնելով</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շարունակել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ղեկավարի</w:t>
      </w:r>
      <w:proofErr w:type="spellEnd"/>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վերացնելու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w:t>
      </w:r>
      <w:proofErr w:type="spellEnd"/>
      <w:r>
        <w:rPr>
          <w:rFonts w:ascii="GHEA Grapalat" w:hAnsi="GHEA Grapalat"/>
          <w:sz w:val="20"/>
          <w:szCs w:val="20"/>
          <w:lang w:val="es-ES"/>
        </w:rPr>
        <w:t xml:space="preserve"> </w:t>
      </w:r>
      <w:proofErr w:type="spellStart"/>
      <w:r>
        <w:rPr>
          <w:rFonts w:ascii="GHEA Grapalat" w:hAnsi="GHEA Grapalat"/>
          <w:sz w:val="20"/>
          <w:szCs w:val="20"/>
        </w:rPr>
        <w:t>այդ</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291D75F5" w14:textId="77777777" w:rsidR="007C222D" w:rsidRDefault="007C222D" w:rsidP="007C222D">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մտնում</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պահից</w:t>
      </w:r>
      <w:proofErr w:type="spellEnd"/>
      <w:r>
        <w:rPr>
          <w:rFonts w:ascii="GHEA Grapalat" w:hAnsi="GHEA Grapalat"/>
          <w:sz w:val="20"/>
          <w:szCs w:val="20"/>
          <w:lang w:val="es-ES"/>
        </w:rPr>
        <w:t>:</w:t>
      </w:r>
    </w:p>
    <w:p w14:paraId="6A430EC5"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299A8272" w14:textId="77777777" w:rsidR="007C222D" w:rsidRDefault="007C222D" w:rsidP="007C222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cs="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գանձվող</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տուրքերի</w:t>
      </w:r>
      <w:proofErr w:type="spellEnd"/>
      <w:r>
        <w:rPr>
          <w:rFonts w:ascii="GHEA Grapalat" w:hAnsi="GHEA Grapalat"/>
          <w:sz w:val="20"/>
          <w:szCs w:val="20"/>
          <w:lang w:val="es-ES"/>
        </w:rPr>
        <w:t xml:space="preserve"> </w:t>
      </w:r>
      <w:proofErr w:type="spellStart"/>
      <w:r>
        <w:rPr>
          <w:rFonts w:ascii="GHEA Grapalat" w:hAnsi="GHEA Grapalat"/>
          <w:sz w:val="20"/>
          <w:szCs w:val="20"/>
        </w:rPr>
        <w:t>դրույքաչափերը</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rPr>
        <w:t>։</w:t>
      </w:r>
    </w:p>
    <w:p w14:paraId="27D4B9DA" w14:textId="197B3EE5" w:rsidR="00B80C21" w:rsidRPr="004F71AE" w:rsidRDefault="007C222D" w:rsidP="007C222D">
      <w:pPr>
        <w:jc w:val="center"/>
        <w:rPr>
          <w:rFonts w:ascii="GHEA Grapalat" w:hAnsi="GHEA Grapalat"/>
          <w:b/>
          <w:szCs w:val="22"/>
          <w:lang w:val="af-ZA"/>
        </w:rPr>
      </w:pPr>
      <w:r>
        <w:rPr>
          <w:rFonts w:ascii="GHEA Grapalat" w:hAnsi="GHEA Grapalat" w:cs="Sylfaen"/>
          <w:b/>
          <w:szCs w:val="22"/>
          <w:lang w:val="es-ES"/>
        </w:rPr>
        <w:br w:type="page"/>
      </w:r>
      <w:r w:rsidRPr="004F71AE">
        <w:rPr>
          <w:rFonts w:ascii="GHEA Grapalat" w:hAnsi="GHEA Grapalat" w:cs="Sylfaen"/>
          <w:b/>
          <w:szCs w:val="22"/>
          <w:lang w:val="es-ES"/>
        </w:rPr>
        <w:lastRenderedPageBreak/>
        <w:t xml:space="preserve"> </w:t>
      </w:r>
      <w:r w:rsidR="00B80C21" w:rsidRPr="004F71AE">
        <w:rPr>
          <w:rFonts w:ascii="GHEA Grapalat" w:hAnsi="GHEA Grapalat" w:cs="Sylfaen"/>
          <w:b/>
          <w:szCs w:val="22"/>
          <w:lang w:val="es-ES"/>
        </w:rPr>
        <w:t>ՄԱՍ</w:t>
      </w:r>
      <w:r w:rsidR="00B80C21" w:rsidRPr="004F71AE">
        <w:rPr>
          <w:rFonts w:ascii="GHEA Grapalat" w:hAnsi="GHEA Grapalat"/>
          <w:b/>
          <w:szCs w:val="22"/>
          <w:lang w:val="af-ZA"/>
        </w:rPr>
        <w:t xml:space="preserve">  II</w:t>
      </w:r>
    </w:p>
    <w:p w14:paraId="26EAABBA" w14:textId="77777777" w:rsidR="00B80C21" w:rsidRPr="004F71AE" w:rsidRDefault="00B80C21" w:rsidP="00B80C21">
      <w:pPr>
        <w:pStyle w:val="afd"/>
        <w:spacing w:after="0"/>
        <w:ind w:right="-7"/>
        <w:jc w:val="center"/>
        <w:rPr>
          <w:rFonts w:ascii="GHEA Grapalat" w:hAnsi="GHEA Grapalat"/>
          <w:b/>
          <w:szCs w:val="22"/>
          <w:lang w:val="af-ZA"/>
        </w:rPr>
      </w:pPr>
      <w:r w:rsidRPr="004F71AE">
        <w:rPr>
          <w:rFonts w:ascii="GHEA Grapalat" w:hAnsi="GHEA Grapalat" w:cs="Sylfaen"/>
          <w:b/>
          <w:szCs w:val="22"/>
          <w:lang w:val="es-ES"/>
        </w:rPr>
        <w:t>ՀՐԱՀԱՆԳ</w:t>
      </w:r>
    </w:p>
    <w:p w14:paraId="13CAB5A5" w14:textId="394FB327" w:rsidR="00B80C21" w:rsidRPr="004F71AE" w:rsidRDefault="007402FE" w:rsidP="00B80C21">
      <w:pPr>
        <w:pStyle w:val="afd"/>
        <w:spacing w:after="0"/>
        <w:ind w:right="-7"/>
        <w:jc w:val="center"/>
        <w:rPr>
          <w:rFonts w:ascii="GHEA Grapalat" w:hAnsi="GHEA Grapalat"/>
          <w:b/>
          <w:szCs w:val="22"/>
          <w:lang w:val="af-ZA"/>
        </w:rPr>
      </w:pPr>
      <w:r>
        <w:rPr>
          <w:rFonts w:ascii="GHEA Grapalat" w:hAnsi="GHEA Grapalat" w:cs="Sylfaen"/>
          <w:b/>
          <w:szCs w:val="22"/>
          <w:lang w:val="hy-AM"/>
        </w:rPr>
        <w:t>ԳՆԱՆՇՄԱՆ ՀԱՐՑՈՒՄ</w:t>
      </w:r>
      <w:r w:rsidR="005B3F48"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ՄՐՑՈՒՅԹԻ</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ՀԱՅՏԸ</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ՊԱՏՐԱՍՏԵԼՈՒ</w:t>
      </w:r>
    </w:p>
    <w:p w14:paraId="62A741D2" w14:textId="77777777" w:rsidR="00B80C21" w:rsidRPr="004F71AE" w:rsidRDefault="00B80C21" w:rsidP="00B80C21">
      <w:pPr>
        <w:ind w:firstLine="567"/>
        <w:jc w:val="center"/>
        <w:rPr>
          <w:rFonts w:ascii="GHEA Grapalat" w:hAnsi="GHEA Grapalat"/>
          <w:sz w:val="12"/>
          <w:szCs w:val="22"/>
          <w:lang w:val="af-ZA"/>
        </w:rPr>
      </w:pPr>
    </w:p>
    <w:p w14:paraId="45950F0C" w14:textId="77777777"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026F1F92"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szCs w:val="22"/>
          <w:lang w:val="af-ZA"/>
        </w:rPr>
        <w:t xml:space="preserve"> </w:t>
      </w: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Pr="00E6597C">
        <w:rPr>
          <w:rFonts w:ascii="GHEA Grapalat" w:hAnsi="GHEA Grapalat" w:cs="Sylfaen"/>
          <w:sz w:val="20"/>
          <w:lang w:val="ru-RU"/>
        </w:rPr>
        <w:t>։</w:t>
      </w:r>
    </w:p>
    <w:p w14:paraId="7C1AE034"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Pr="00E6597C">
        <w:rPr>
          <w:rFonts w:ascii="GHEA Grapalat" w:hAnsi="GHEA Grapalat" w:cs="Sylfaen"/>
          <w:sz w:val="20"/>
          <w:lang w:val="ru-RU"/>
        </w:rPr>
        <w:t>։</w:t>
      </w:r>
    </w:p>
    <w:p w14:paraId="2E1825A0" w14:textId="77777777"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հայերենից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անգլերեն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ռուսերեն</w:t>
      </w:r>
      <w:proofErr w:type="spellEnd"/>
      <w:r w:rsidRPr="00E6597C">
        <w:rPr>
          <w:rFonts w:ascii="GHEA Grapalat" w:hAnsi="GHEA Grapalat" w:cs="Sylfaen"/>
          <w:sz w:val="20"/>
          <w:lang w:val="ru-RU"/>
        </w:rPr>
        <w:t>։</w:t>
      </w:r>
      <w:r w:rsidRPr="00E6597C">
        <w:rPr>
          <w:rFonts w:ascii="GHEA Grapalat" w:hAnsi="GHEA Grapalat" w:cs="Sylfaen"/>
          <w:sz w:val="20"/>
          <w:lang w:val="af-ZA"/>
        </w:rPr>
        <w:t xml:space="preserve"> </w:t>
      </w:r>
    </w:p>
    <w:p w14:paraId="6F6849E8" w14:textId="77777777" w:rsidR="0056138C" w:rsidRPr="00E6597C" w:rsidRDefault="0056138C" w:rsidP="003D77C0">
      <w:pPr>
        <w:ind w:left="-142" w:firstLine="284"/>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0EE840DF" w14:textId="77777777" w:rsidR="0056138C" w:rsidRPr="00E6597C" w:rsidRDefault="0056138C" w:rsidP="003D77C0">
      <w:pPr>
        <w:ind w:left="-142" w:firstLine="284"/>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7F0D5A96" w14:textId="77777777" w:rsidR="0056138C" w:rsidRPr="00E6597C" w:rsidRDefault="0056138C" w:rsidP="003D77C0">
      <w:pPr>
        <w:ind w:left="-142" w:firstLine="284"/>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3E5939CF" w14:textId="77777777" w:rsidR="0056138C" w:rsidRPr="00E6597C" w:rsidRDefault="0056138C" w:rsidP="003D77C0">
      <w:pPr>
        <w:ind w:left="-142" w:firstLine="284"/>
        <w:jc w:val="both"/>
        <w:rPr>
          <w:rFonts w:ascii="GHEA Grapalat" w:hAnsi="GHEA Grapalat" w:cs="Sylfaen"/>
          <w:sz w:val="20"/>
          <w:lang w:val="es-ES"/>
        </w:rPr>
      </w:pPr>
      <w:r w:rsidRPr="00E6597C">
        <w:rPr>
          <w:rFonts w:ascii="GHEA Grapalat" w:hAnsi="GHEA Grapalat" w:cs="Sylfaen"/>
          <w:sz w:val="20"/>
          <w:lang w:val="es-ES"/>
        </w:rPr>
        <w:t xml:space="preserve">2.1 </w:t>
      </w:r>
      <w:proofErr w:type="spellStart"/>
      <w:r w:rsidRPr="00E6597C">
        <w:rPr>
          <w:rFonts w:ascii="GHEA Grapalat" w:hAnsi="GHEA Grapalat" w:cs="Sylfaen"/>
          <w:sz w:val="20"/>
          <w:lang w:val="ru-RU"/>
        </w:rPr>
        <w:t>ընթացակարգին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դիմում</w:t>
      </w:r>
      <w:proofErr w:type="spellEnd"/>
      <w:r w:rsidRPr="00E6597C">
        <w:rPr>
          <w:rFonts w:ascii="GHEA Grapalat" w:hAnsi="GHEA Grapalat" w:cs="Sylfaen"/>
          <w:sz w:val="20"/>
          <w:lang w:val="es-ES"/>
        </w:rPr>
        <w:t>-</w:t>
      </w:r>
      <w:proofErr w:type="spellStart"/>
      <w:r w:rsidRPr="00E6597C">
        <w:rPr>
          <w:rFonts w:ascii="GHEA Grapalat" w:hAnsi="GHEA Grapalat" w:cs="Sylfaen"/>
          <w:sz w:val="20"/>
        </w:rPr>
        <w:t>հայտարարություն</w:t>
      </w:r>
      <w:proofErr w:type="spellEnd"/>
      <w:r w:rsidRPr="00E6597C">
        <w:rPr>
          <w:rFonts w:ascii="GHEA Grapalat" w:hAnsi="GHEA Grapalat" w:cs="Sylfaen"/>
          <w:sz w:val="20"/>
          <w:lang w:val="af-ZA"/>
        </w:rPr>
        <w:t>` համաձայն հ</w:t>
      </w:r>
      <w:proofErr w:type="spellStart"/>
      <w:r w:rsidRPr="00E6597C">
        <w:rPr>
          <w:rFonts w:ascii="GHEA Grapalat" w:hAnsi="GHEA Grapalat" w:cs="Sylfaen"/>
          <w:sz w:val="20"/>
          <w:lang w:val="ru-RU"/>
        </w:rPr>
        <w:t>ավելված</w:t>
      </w:r>
      <w:proofErr w:type="spellEnd"/>
      <w:r w:rsidRPr="00E6597C">
        <w:rPr>
          <w:rFonts w:ascii="GHEA Grapalat" w:hAnsi="GHEA Grapalat" w:cs="Sylfaen"/>
          <w:sz w:val="20"/>
          <w:lang w:val="af-ZA"/>
        </w:rPr>
        <w:t xml:space="preserve"> N 1-ի</w:t>
      </w:r>
      <w:r w:rsidRPr="00E6597C">
        <w:rPr>
          <w:rFonts w:ascii="GHEA Grapalat" w:hAnsi="GHEA Grapalat" w:cs="Sylfaen"/>
          <w:sz w:val="20"/>
          <w:lang w:val="es-ES"/>
        </w:rPr>
        <w:t>.</w:t>
      </w:r>
    </w:p>
    <w:p w14:paraId="000B83DC" w14:textId="77777777" w:rsidR="0056138C" w:rsidRPr="00E6597C" w:rsidRDefault="0056138C" w:rsidP="003D77C0">
      <w:pPr>
        <w:pStyle w:val="norm"/>
        <w:spacing w:line="276" w:lineRule="auto"/>
        <w:ind w:left="-142" w:firstLine="284"/>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պատճենը</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դրա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անձի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տվյալները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իրականացվելու</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գործակալության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միջոցով</w:t>
      </w:r>
      <w:proofErr w:type="spellEnd"/>
      <w:r w:rsidRPr="00E6597C">
        <w:rPr>
          <w:rFonts w:ascii="GHEA Grapalat" w:hAnsi="GHEA Grapalat" w:cs="Sylfaen"/>
          <w:sz w:val="20"/>
          <w:szCs w:val="24"/>
          <w:lang w:val="af-ZA" w:eastAsia="en-US"/>
        </w:rPr>
        <w:t>.</w:t>
      </w:r>
    </w:p>
    <w:p w14:paraId="54CE313D" w14:textId="77777777" w:rsidR="0056138C" w:rsidRPr="000E08D1" w:rsidRDefault="0056138C" w:rsidP="003D77C0">
      <w:pPr>
        <w:pStyle w:val="norm"/>
        <w:spacing w:line="240" w:lineRule="auto"/>
        <w:ind w:left="-142" w:firstLine="284"/>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Pr>
          <w:rStyle w:val="aff6"/>
          <w:rFonts w:ascii="GHEA Grapalat" w:hAnsi="GHEA Grapalat" w:cs="Sylfaen"/>
          <w:sz w:val="20"/>
          <w:szCs w:val="24"/>
          <w:lang w:val="af-ZA" w:eastAsia="en-US"/>
        </w:rPr>
        <w:footnoteReference w:id="12"/>
      </w:r>
    </w:p>
    <w:p w14:paraId="0543D259" w14:textId="77777777" w:rsidR="0056138C" w:rsidRPr="000E08D1" w:rsidRDefault="0056138C" w:rsidP="003D77C0">
      <w:pPr>
        <w:ind w:left="-142" w:firstLine="284"/>
        <w:jc w:val="both"/>
        <w:rPr>
          <w:rFonts w:ascii="GHEA Grapalat" w:hAnsi="GHEA Grapalat"/>
          <w:sz w:val="20"/>
          <w:vertAlign w:val="superscript"/>
          <w:lang w:val="hy-AM"/>
        </w:rPr>
      </w:pPr>
      <w:r w:rsidRPr="00FF3C84">
        <w:rPr>
          <w:rFonts w:ascii="GHEA Grapalat" w:hAnsi="GHEA Grapalat" w:cs="Sylfaen"/>
          <w:sz w:val="20"/>
          <w:lang w:val="af-ZA"/>
        </w:rPr>
        <w:t>2.</w:t>
      </w:r>
      <w:r w:rsidRPr="000E08D1">
        <w:rPr>
          <w:rFonts w:ascii="GHEA Grapalat" w:hAnsi="GHEA Grapalat" w:cs="Sylfaen"/>
          <w:sz w:val="20"/>
          <w:lang w:val="af-ZA"/>
        </w:rPr>
        <w:t xml:space="preserve">4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 որը ներկայացվում է կանխիկ փողի կամ բանկային երաշխիքի ձևով</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3)</w:t>
      </w:r>
      <w:r w:rsidRPr="000E08D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բնօրինակը</w:t>
      </w:r>
      <w:r w:rsidRPr="000E08D1">
        <w:rPr>
          <w:rFonts w:ascii="GHEA Grapalat" w:hAnsi="GHEA Grapalat" w:cs="Sylfaen"/>
          <w:sz w:val="20"/>
          <w:lang w:val="af-ZA"/>
        </w:rPr>
        <w:t>:</w:t>
      </w:r>
      <w:r w:rsidRPr="000E08D1">
        <w:rPr>
          <w:rStyle w:val="aff6"/>
          <w:rFonts w:ascii="GHEA Grapalat" w:hAnsi="GHEA Grapalat" w:cs="Sylfaen"/>
          <w:sz w:val="20"/>
          <w:lang w:val="af-ZA"/>
        </w:rPr>
        <w:footnoteReference w:id="13"/>
      </w:r>
      <w:r w:rsidRPr="000E08D1" w:rsidDel="00B26608">
        <w:rPr>
          <w:rFonts w:ascii="GHEA Grapalat" w:hAnsi="GHEA Grapalat" w:cs="Sylfaen"/>
          <w:sz w:val="20"/>
          <w:lang w:val="hy-AM"/>
        </w:rPr>
        <w:t xml:space="preserve"> </w:t>
      </w:r>
    </w:p>
    <w:p w14:paraId="15E951A3" w14:textId="77777777" w:rsidR="0056138C" w:rsidRPr="000E08D1" w:rsidRDefault="0056138C" w:rsidP="003D77C0">
      <w:pPr>
        <w:ind w:left="-142" w:firstLine="284"/>
        <w:jc w:val="both"/>
        <w:rPr>
          <w:rFonts w:ascii="GHEA Grapalat" w:hAnsi="GHEA Grapalat" w:cs="Sylfaen"/>
          <w:sz w:val="20"/>
          <w:lang w:val="af-ZA"/>
        </w:rPr>
      </w:pPr>
      <w:r w:rsidRPr="000E08D1">
        <w:rPr>
          <w:rFonts w:ascii="GHEA Grapalat" w:hAnsi="GHEA Grapalat" w:cs="Sylfaen"/>
          <w:sz w:val="20"/>
          <w:lang w:val="af-ZA"/>
        </w:rPr>
        <w:t xml:space="preserve">2.5 </w:t>
      </w:r>
      <w:r w:rsidRPr="000E08D1">
        <w:rPr>
          <w:rFonts w:ascii="GHEA Grapalat" w:hAnsi="GHEA Grapalat" w:cs="Sylfaen"/>
          <w:sz w:val="20"/>
          <w:lang w:val="hy-AM"/>
        </w:rPr>
        <w:t>գնային</w:t>
      </w:r>
      <w:r w:rsidRPr="000E08D1">
        <w:rPr>
          <w:rFonts w:ascii="GHEA Grapalat" w:hAnsi="GHEA Grapalat" w:cs="Sylfaen"/>
          <w:sz w:val="20"/>
          <w:lang w:val="af-ZA"/>
        </w:rPr>
        <w:t xml:space="preserve"> </w:t>
      </w:r>
      <w:r w:rsidRPr="000E08D1">
        <w:rPr>
          <w:rFonts w:ascii="GHEA Grapalat" w:hAnsi="GHEA Grapalat" w:cs="Sylfaen"/>
          <w:sz w:val="20"/>
          <w:lang w:val="hy-AM"/>
        </w:rPr>
        <w:t>առաջարկ</w:t>
      </w:r>
      <w:r w:rsidRPr="000E08D1">
        <w:rPr>
          <w:rFonts w:ascii="GHEA Grapalat" w:hAnsi="GHEA Grapalat" w:cs="Sylfaen"/>
          <w:sz w:val="20"/>
          <w:lang w:val="af-ZA"/>
        </w:rPr>
        <w:t xml:space="preserve">` </w:t>
      </w:r>
      <w:r w:rsidRPr="000E08D1">
        <w:rPr>
          <w:rFonts w:ascii="GHEA Grapalat" w:hAnsi="GHEA Grapalat" w:cs="Sylfaen"/>
          <w:sz w:val="20"/>
          <w:lang w:val="hy-AM"/>
        </w:rPr>
        <w:t>համաձայն</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2-</w:t>
      </w:r>
      <w:r w:rsidRPr="000E08D1">
        <w:rPr>
          <w:rFonts w:ascii="GHEA Grapalat" w:hAnsi="GHEA Grapalat" w:cs="Sylfaen"/>
          <w:sz w:val="20"/>
          <w:lang w:val="hy-AM"/>
        </w:rPr>
        <w:t>ի</w:t>
      </w:r>
      <w:r w:rsidRPr="000E08D1">
        <w:rPr>
          <w:rFonts w:ascii="GHEA Grapalat" w:hAnsi="GHEA Grapalat" w:cs="Sylfaen"/>
          <w:sz w:val="20"/>
          <w:lang w:val="af-ZA"/>
        </w:rPr>
        <w:t xml:space="preserve">: Գնային առաջարկը </w:t>
      </w:r>
      <w:r w:rsidRPr="000E08D1">
        <w:rPr>
          <w:rFonts w:ascii="GHEA Grapalat" w:hAnsi="GHEA Grapalat" w:cs="Sylfaen"/>
          <w:sz w:val="20"/>
          <w:lang w:val="hy-AM"/>
        </w:rPr>
        <w:t>ներկայացվում</w:t>
      </w:r>
      <w:r w:rsidRPr="000E08D1">
        <w:rPr>
          <w:rFonts w:ascii="GHEA Grapalat" w:hAnsi="GHEA Grapalat" w:cs="Sylfaen"/>
          <w:sz w:val="20"/>
          <w:lang w:val="af-ZA"/>
        </w:rPr>
        <w:t xml:space="preserve"> </w:t>
      </w:r>
      <w:r w:rsidRPr="000E08D1">
        <w:rPr>
          <w:rFonts w:ascii="GHEA Grapalat" w:hAnsi="GHEA Grapalat" w:cs="Sylfaen"/>
          <w:sz w:val="20"/>
          <w:lang w:val="hy-AM"/>
        </w:rPr>
        <w:t>է</w:t>
      </w:r>
      <w:r w:rsidRPr="000E08D1">
        <w:rPr>
          <w:rFonts w:ascii="GHEA Grapalat" w:hAnsi="GHEA Grapalat" w:cs="Sylfaen"/>
          <w:sz w:val="20"/>
          <w:lang w:val="af-ZA"/>
        </w:rPr>
        <w:t xml:space="preserve"> </w:t>
      </w:r>
      <w:r w:rsidRPr="000E08D1">
        <w:rPr>
          <w:rFonts w:ascii="GHEA Grapalat" w:hAnsi="GHEA Grapalat" w:cs="Sylfaen"/>
          <w:sz w:val="20"/>
          <w:szCs w:val="20"/>
          <w:lang w:val="hy-AM"/>
        </w:rPr>
        <w:t xml:space="preserve">արժեք, </w:t>
      </w:r>
      <w:r w:rsidRPr="000E08D1">
        <w:rPr>
          <w:rFonts w:ascii="GHEA Grapalat" w:hAnsi="GHEA Grapalat" w:cs="Sylfaen"/>
          <w:sz w:val="20"/>
          <w:lang w:val="af-ZA"/>
        </w:rPr>
        <w:t xml:space="preserve">(ինքնարժեքի և կանխատեսվող շահույթի հանրագումարը) </w:t>
      </w:r>
      <w:r w:rsidRPr="000E08D1">
        <w:rPr>
          <w:rFonts w:ascii="GHEA Grapalat" w:hAnsi="GHEA Grapalat" w:cs="Sylfaen"/>
          <w:sz w:val="20"/>
          <w:lang w:val="hy-AM"/>
        </w:rPr>
        <w:t>և</w:t>
      </w:r>
      <w:r w:rsidRPr="000E08D1">
        <w:rPr>
          <w:rFonts w:ascii="GHEA Grapalat" w:hAnsi="GHEA Grapalat" w:cs="Sylfaen"/>
          <w:sz w:val="20"/>
          <w:lang w:val="af-ZA"/>
        </w:rPr>
        <w:t xml:space="preserve"> </w:t>
      </w:r>
      <w:r w:rsidRPr="000E08D1">
        <w:rPr>
          <w:rFonts w:ascii="GHEA Grapalat" w:hAnsi="GHEA Grapalat" w:cs="Sylfaen"/>
          <w:sz w:val="20"/>
          <w:lang w:val="hy-AM"/>
        </w:rPr>
        <w:t>ավելացված</w:t>
      </w:r>
      <w:r w:rsidRPr="000E08D1">
        <w:rPr>
          <w:rFonts w:ascii="GHEA Grapalat" w:hAnsi="GHEA Grapalat" w:cs="Sylfaen"/>
          <w:sz w:val="20"/>
          <w:lang w:val="af-ZA"/>
        </w:rPr>
        <w:t xml:space="preserve"> </w:t>
      </w:r>
      <w:r w:rsidRPr="000E08D1">
        <w:rPr>
          <w:rFonts w:ascii="GHEA Grapalat" w:hAnsi="GHEA Grapalat" w:cs="Sylfaen"/>
          <w:sz w:val="20"/>
          <w:lang w:val="hy-AM"/>
        </w:rPr>
        <w:t>արժեքի</w:t>
      </w:r>
      <w:r w:rsidRPr="000E08D1">
        <w:rPr>
          <w:rFonts w:ascii="GHEA Grapalat" w:hAnsi="GHEA Grapalat" w:cs="Sylfaen"/>
          <w:sz w:val="20"/>
          <w:lang w:val="af-ZA"/>
        </w:rPr>
        <w:t xml:space="preserve"> </w:t>
      </w:r>
      <w:r w:rsidRPr="000E08D1">
        <w:rPr>
          <w:rFonts w:ascii="GHEA Grapalat" w:hAnsi="GHEA Grapalat" w:cs="Sylfaen"/>
          <w:sz w:val="20"/>
          <w:lang w:val="hy-AM"/>
        </w:rPr>
        <w:t>հարկ</w:t>
      </w:r>
      <w:r w:rsidRPr="000E08D1" w:rsidDel="001A1F55">
        <w:rPr>
          <w:rFonts w:ascii="GHEA Grapalat" w:hAnsi="GHEA Grapalat" w:cs="Sylfaen"/>
          <w:sz w:val="20"/>
          <w:lang w:val="af-ZA"/>
        </w:rPr>
        <w:t xml:space="preserve"> </w:t>
      </w:r>
      <w:r w:rsidRPr="000E08D1">
        <w:rPr>
          <w:rFonts w:ascii="GHEA Grapalat" w:hAnsi="GHEA Grapalat" w:cs="Sylfaen"/>
          <w:sz w:val="20"/>
          <w:lang w:val="hy-AM"/>
        </w:rPr>
        <w:t>ընդհանրական</w:t>
      </w:r>
      <w:r w:rsidRPr="000E08D1">
        <w:rPr>
          <w:rFonts w:ascii="GHEA Grapalat" w:hAnsi="GHEA Grapalat" w:cs="Sylfaen"/>
          <w:sz w:val="20"/>
          <w:lang w:val="af-ZA"/>
        </w:rPr>
        <w:t xml:space="preserve"> </w:t>
      </w:r>
      <w:r w:rsidRPr="000E08D1">
        <w:rPr>
          <w:rFonts w:ascii="GHEA Grapalat" w:hAnsi="GHEA Grapalat" w:cs="Sylfaen"/>
          <w:sz w:val="20"/>
          <w:lang w:val="hy-AM"/>
        </w:rPr>
        <w:t>բաղադրիչներից</w:t>
      </w:r>
      <w:r w:rsidRPr="000E08D1">
        <w:rPr>
          <w:rFonts w:ascii="GHEA Grapalat" w:hAnsi="GHEA Grapalat" w:cs="Sylfaen"/>
          <w:sz w:val="20"/>
          <w:lang w:val="af-ZA"/>
        </w:rPr>
        <w:t xml:space="preserve"> </w:t>
      </w:r>
      <w:r w:rsidRPr="000E08D1">
        <w:rPr>
          <w:rFonts w:ascii="GHEA Grapalat" w:hAnsi="GHEA Grapalat" w:cs="Sylfaen"/>
          <w:sz w:val="20"/>
          <w:lang w:val="hy-AM"/>
        </w:rPr>
        <w:t>բաղկացած</w:t>
      </w:r>
      <w:r w:rsidRPr="000E08D1">
        <w:rPr>
          <w:rFonts w:ascii="GHEA Grapalat" w:hAnsi="GHEA Grapalat" w:cs="Sylfaen"/>
          <w:sz w:val="20"/>
          <w:lang w:val="af-ZA"/>
        </w:rPr>
        <w:t xml:space="preserve"> </w:t>
      </w:r>
      <w:r w:rsidRPr="000E08D1">
        <w:rPr>
          <w:rFonts w:ascii="GHEA Grapalat" w:hAnsi="GHEA Grapalat" w:cs="Sylfaen"/>
          <w:sz w:val="20"/>
          <w:lang w:val="hy-AM"/>
        </w:rPr>
        <w:t>հաշվարկի</w:t>
      </w:r>
      <w:r w:rsidRPr="000E08D1">
        <w:rPr>
          <w:rFonts w:ascii="GHEA Grapalat" w:hAnsi="GHEA Grapalat" w:cs="Sylfaen"/>
          <w:sz w:val="20"/>
          <w:lang w:val="af-ZA"/>
        </w:rPr>
        <w:t xml:space="preserve"> </w:t>
      </w:r>
      <w:r w:rsidRPr="000E08D1">
        <w:rPr>
          <w:rFonts w:ascii="GHEA Grapalat" w:hAnsi="GHEA Grapalat" w:cs="Sylfaen"/>
          <w:sz w:val="20"/>
          <w:lang w:val="hy-AM"/>
        </w:rPr>
        <w:t>ձևով։</w:t>
      </w:r>
      <w:r w:rsidRPr="000E08D1">
        <w:rPr>
          <w:rFonts w:ascii="GHEA Grapalat" w:hAnsi="GHEA Grapalat" w:cs="Sylfaen"/>
          <w:sz w:val="20"/>
          <w:lang w:val="af-ZA"/>
        </w:rPr>
        <w:t xml:space="preserve"> </w:t>
      </w:r>
      <w:r w:rsidRPr="000E08D1">
        <w:rPr>
          <w:rFonts w:ascii="GHEA Grapalat" w:hAnsi="GHEA Grapalat" w:cs="Sylfaen"/>
          <w:sz w:val="20"/>
        </w:rPr>
        <w:t>Ա</w:t>
      </w:r>
      <w:r w:rsidRPr="000E08D1">
        <w:rPr>
          <w:rFonts w:ascii="GHEA Grapalat" w:hAnsi="GHEA Grapalat" w:cs="Sylfaen"/>
          <w:sz w:val="20"/>
          <w:lang w:val="hy-AM"/>
        </w:rPr>
        <w:t>րժեքի</w:t>
      </w:r>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բաղադրիչների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հաշվարկ</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բացվածք</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կամ</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այլ</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մանրամասներ</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չեն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պահանջվում</w:t>
      </w:r>
      <w:proofErr w:type="spellEnd"/>
      <w:r w:rsidRPr="000E08D1">
        <w:rPr>
          <w:rFonts w:ascii="GHEA Grapalat" w:hAnsi="GHEA Grapalat" w:cs="Sylfaen"/>
          <w:sz w:val="20"/>
          <w:lang w:val="af-ZA"/>
        </w:rPr>
        <w:t xml:space="preserve"> </w:t>
      </w:r>
      <w:r w:rsidRPr="000E08D1">
        <w:rPr>
          <w:rFonts w:ascii="GHEA Grapalat" w:hAnsi="GHEA Grapalat" w:cs="Sylfaen"/>
          <w:sz w:val="20"/>
          <w:lang w:val="ru-RU"/>
        </w:rPr>
        <w:t>և</w:t>
      </w:r>
      <w:r w:rsidRPr="000E08D1">
        <w:rPr>
          <w:rFonts w:ascii="GHEA Grapalat" w:hAnsi="GHEA Grapalat" w:cs="Sylfaen"/>
          <w:sz w:val="20"/>
          <w:lang w:val="af-ZA"/>
        </w:rPr>
        <w:t xml:space="preserve"> </w:t>
      </w:r>
      <w:proofErr w:type="spellStart"/>
      <w:r w:rsidRPr="000E08D1">
        <w:rPr>
          <w:rFonts w:ascii="GHEA Grapalat" w:hAnsi="GHEA Grapalat" w:cs="Sylfaen"/>
          <w:sz w:val="20"/>
          <w:lang w:val="ru-RU"/>
        </w:rPr>
        <w:t>ներկայացվում</w:t>
      </w:r>
      <w:proofErr w:type="spellEnd"/>
      <w:r w:rsidRPr="000E08D1">
        <w:rPr>
          <w:rFonts w:ascii="GHEA Grapalat" w:hAnsi="GHEA Grapalat" w:cs="Sylfaen"/>
          <w:sz w:val="20"/>
          <w:lang w:val="af-ZA"/>
        </w:rPr>
        <w:t>.</w:t>
      </w:r>
    </w:p>
    <w:p w14:paraId="32EDA19F" w14:textId="77777777" w:rsidR="0056138C" w:rsidRPr="009F5C16" w:rsidDel="00C20953" w:rsidRDefault="0056138C" w:rsidP="003D77C0">
      <w:pPr>
        <w:pStyle w:val="norm"/>
        <w:spacing w:line="240" w:lineRule="auto"/>
        <w:ind w:left="-142" w:firstLine="284"/>
        <w:rPr>
          <w:del w:id="5"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proofErr w:type="spellStart"/>
      <w:r w:rsidRPr="000E08D1">
        <w:rPr>
          <w:rFonts w:ascii="GHEA Grapalat" w:hAnsi="GHEA Grapalat" w:cs="Sylfaen"/>
          <w:sz w:val="20"/>
          <w:szCs w:val="24"/>
          <w:lang w:eastAsia="en-US"/>
        </w:rPr>
        <w:t>շինարարական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աշխատանքների</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գնման</w:t>
      </w:r>
      <w:proofErr w:type="spellEnd"/>
      <w:r w:rsidRPr="000E08D1">
        <w:rPr>
          <w:rFonts w:ascii="GHEA Grapalat" w:hAnsi="GHEA Grapalat" w:cs="Sylfaen"/>
          <w:sz w:val="20"/>
          <w:szCs w:val="24"/>
          <w:lang w:val="af-ZA" w:eastAsia="en-US"/>
        </w:rPr>
        <w:t xml:space="preserve"> </w:t>
      </w:r>
      <w:proofErr w:type="spellStart"/>
      <w:r w:rsidRPr="000E08D1">
        <w:rPr>
          <w:rFonts w:ascii="GHEA Grapalat" w:hAnsi="GHEA Grapalat" w:cs="Sylfaen"/>
          <w:sz w:val="20"/>
          <w:szCs w:val="24"/>
          <w:lang w:eastAsia="en-US"/>
        </w:rPr>
        <w:t>դեպքում</w:t>
      </w:r>
      <w:proofErr w:type="spellEnd"/>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իր</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կողմից</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հաստատված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հավաստում</w:t>
      </w:r>
      <w:proofErr w:type="spellEnd"/>
      <w:r w:rsidRPr="005C4D07">
        <w:rPr>
          <w:rFonts w:ascii="GHEA Grapalat" w:hAnsi="GHEA Grapalat" w:cs="Sylfaen"/>
          <w:sz w:val="20"/>
          <w:szCs w:val="24"/>
          <w:lang w:eastAsia="en-US"/>
        </w:rPr>
        <w:t>՝</w:t>
      </w:r>
      <w:r w:rsidRPr="005C4D07">
        <w:rPr>
          <w:rFonts w:ascii="GHEA Grapalat" w:hAnsi="GHEA Grapalat" w:cs="Sylfaen"/>
          <w:sz w:val="20"/>
          <w:szCs w:val="24"/>
          <w:lang w:val="af-ZA" w:eastAsia="en-US"/>
        </w:rPr>
        <w:t xml:space="preserve"> </w:t>
      </w:r>
      <w:r w:rsidRPr="006E3999">
        <w:rPr>
          <w:rFonts w:ascii="GHEA Grapalat" w:hAnsi="GHEA Grapalat" w:cs="Sylfaen"/>
          <w:sz w:val="20"/>
          <w:lang w:val="af-ZA"/>
        </w:rPr>
        <w:t>համաձայն հ</w:t>
      </w:r>
      <w:proofErr w:type="spellStart"/>
      <w:r w:rsidRPr="006E3999">
        <w:rPr>
          <w:rFonts w:ascii="GHEA Grapalat" w:hAnsi="GHEA Grapalat" w:cs="Sylfaen"/>
          <w:sz w:val="20"/>
          <w:lang w:val="ru-RU"/>
        </w:rPr>
        <w:t>ավելված</w:t>
      </w:r>
      <w:proofErr w:type="spellEnd"/>
      <w:r w:rsidRPr="006E3999">
        <w:rPr>
          <w:rFonts w:ascii="GHEA Grapalat" w:hAnsi="GHEA Grapalat" w:cs="Sylfaen"/>
          <w:sz w:val="20"/>
          <w:lang w:val="af-ZA"/>
        </w:rPr>
        <w:t xml:space="preserve"> N 1</w:t>
      </w:r>
      <w:r w:rsidRPr="006E3999">
        <w:rPr>
          <w:rFonts w:ascii="GHEA Grapalat" w:hAnsi="GHEA Grapalat" w:cs="Sylfaen"/>
          <w:sz w:val="20"/>
          <w:lang w:val="hy-AM"/>
        </w:rPr>
        <w:t>.1</w:t>
      </w:r>
      <w:r w:rsidRPr="006E3999">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սույն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հրավերին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կցված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նախագծային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փաստաթղթերով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որը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հանդիսանում</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կնքվելիք</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պայմանագրի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անբաժանելի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մասը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սահմանված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տեխնիկական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բնութագրերին</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երաշխիքային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սպասարկման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պայմաններին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համապատասխանող</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նյութերի</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կամ</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սարքերի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ու</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սարքավորումների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տեղադրման</w:t>
      </w:r>
      <w:proofErr w:type="spellEnd"/>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պարտավորության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մասին</w:t>
      </w:r>
      <w:proofErr w:type="spellEnd"/>
      <w:r w:rsidRPr="005C4D07">
        <w:rPr>
          <w:rFonts w:ascii="GHEA Grapalat" w:hAnsi="GHEA Grapalat" w:cs="Sylfaen"/>
          <w:sz w:val="20"/>
          <w:szCs w:val="24"/>
          <w:lang w:eastAsia="en-US"/>
        </w:rPr>
        <w:t>՝</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մինչև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տեղադրումը</w:t>
      </w:r>
      <w:proofErr w:type="spellEnd"/>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proofErr w:type="spellStart"/>
      <w:r w:rsidRPr="005C4D07">
        <w:rPr>
          <w:rFonts w:ascii="GHEA Grapalat" w:hAnsi="GHEA Grapalat" w:cs="Sylfaen"/>
          <w:sz w:val="20"/>
          <w:szCs w:val="24"/>
          <w:lang w:eastAsia="en-US"/>
        </w:rPr>
        <w:t>դրանց</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տեխնիկական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բնութագրերը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ապրանքային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նշանները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ֆիրմային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անվանումները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մակնիշները</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երաշխիքային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ժամկետները</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նախապես</w:t>
      </w:r>
      <w:proofErr w:type="spellEnd"/>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proofErr w:type="spellStart"/>
      <w:r w:rsidRPr="005C4D07">
        <w:rPr>
          <w:rFonts w:ascii="GHEA Grapalat" w:hAnsi="GHEA Grapalat" w:cs="Sylfaen"/>
          <w:sz w:val="20"/>
          <w:szCs w:val="24"/>
          <w:lang w:eastAsia="en-US"/>
        </w:rPr>
        <w:t>համաձայնեցնելով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պատվիրատուի</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հետ</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Սույն</w:t>
      </w:r>
      <w:proofErr w:type="spellEnd"/>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proofErr w:type="spellStart"/>
      <w:r w:rsidRPr="005C4D07">
        <w:rPr>
          <w:rFonts w:ascii="GHEA Grapalat" w:hAnsi="GHEA Grapalat" w:cs="Sylfaen"/>
          <w:sz w:val="20"/>
          <w:szCs w:val="24"/>
          <w:lang w:eastAsia="en-US"/>
        </w:rPr>
        <w:t>նախատեսված</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հավաստումն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առանձին</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հավելվածով</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հաստատվում</w:t>
      </w:r>
      <w:proofErr w:type="spellEnd"/>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նաև</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կնքվելիք</w:t>
      </w:r>
      <w:proofErr w:type="spellEnd"/>
      <w:r w:rsidRPr="005C4D07">
        <w:rPr>
          <w:rFonts w:ascii="GHEA Grapalat" w:hAnsi="GHEA Grapalat" w:cs="Sylfaen"/>
          <w:sz w:val="20"/>
          <w:szCs w:val="24"/>
          <w:lang w:val="af-ZA" w:eastAsia="en-US"/>
        </w:rPr>
        <w:t xml:space="preserve"> </w:t>
      </w:r>
      <w:proofErr w:type="spellStart"/>
      <w:r w:rsidRPr="005C4D07">
        <w:rPr>
          <w:rFonts w:ascii="GHEA Grapalat" w:hAnsi="GHEA Grapalat" w:cs="Sylfaen"/>
          <w:sz w:val="20"/>
          <w:szCs w:val="24"/>
          <w:lang w:eastAsia="en-US"/>
        </w:rPr>
        <w:t>պայմանագրով</w:t>
      </w:r>
      <w:proofErr w:type="spellEnd"/>
      <w:r>
        <w:rPr>
          <w:rFonts w:ascii="GHEA Grapalat" w:hAnsi="GHEA Grapalat" w:cs="Sylfaen"/>
          <w:sz w:val="20"/>
          <w:szCs w:val="24"/>
          <w:lang w:val="hy-AM" w:eastAsia="en-US"/>
        </w:rPr>
        <w:t>:</w:t>
      </w:r>
      <w:r w:rsidRPr="000E08D1">
        <w:rPr>
          <w:rStyle w:val="aff6"/>
          <w:rFonts w:ascii="GHEA Grapalat" w:hAnsi="GHEA Grapalat" w:cs="Sylfaen"/>
          <w:sz w:val="20"/>
          <w:szCs w:val="24"/>
          <w:lang w:val="af-ZA" w:eastAsia="en-US"/>
        </w:rPr>
        <w:footnoteReference w:id="14"/>
      </w:r>
    </w:p>
    <w:p w14:paraId="615E2E92" w14:textId="77777777" w:rsidR="0056138C" w:rsidRPr="000E08D1" w:rsidRDefault="0056138C" w:rsidP="0056138C">
      <w:pPr>
        <w:ind w:firstLine="567"/>
        <w:jc w:val="both"/>
        <w:rPr>
          <w:rFonts w:ascii="GHEA Grapalat" w:hAnsi="GHEA Grapalat"/>
          <w:sz w:val="20"/>
          <w:lang w:val="af-ZA"/>
        </w:rPr>
      </w:pPr>
    </w:p>
    <w:p w14:paraId="752D80C3" w14:textId="77777777" w:rsidR="00732B01" w:rsidRPr="004F71AE" w:rsidRDefault="00732B01" w:rsidP="00027F83">
      <w:pPr>
        <w:ind w:left="-284" w:firstLine="426"/>
        <w:jc w:val="center"/>
        <w:rPr>
          <w:rFonts w:ascii="GHEA Grapalat" w:hAnsi="GHEA Grapalat" w:cs="Sylfaen"/>
          <w:b/>
          <w:sz w:val="20"/>
          <w:lang w:val="af-ZA"/>
        </w:rPr>
      </w:pPr>
      <w:r w:rsidRPr="004F71AE">
        <w:rPr>
          <w:rFonts w:ascii="GHEA Grapalat" w:hAnsi="GHEA Grapalat"/>
          <w:b/>
          <w:sz w:val="20"/>
          <w:lang w:val="af-ZA"/>
        </w:rPr>
        <w:t xml:space="preserve">3. </w:t>
      </w:r>
      <w:r w:rsidRPr="004F71AE">
        <w:rPr>
          <w:rFonts w:ascii="GHEA Grapalat" w:hAnsi="GHEA Grapalat" w:cs="Sylfaen"/>
          <w:b/>
          <w:sz w:val="20"/>
          <w:lang w:val="es-ES"/>
        </w:rPr>
        <w:t>ՀԱՅՏԸ</w:t>
      </w:r>
      <w:r w:rsidRPr="004F71AE">
        <w:rPr>
          <w:rFonts w:ascii="GHEA Grapalat" w:hAnsi="GHEA Grapalat" w:cs="Arial"/>
          <w:b/>
          <w:sz w:val="20"/>
          <w:lang w:val="af-ZA"/>
        </w:rPr>
        <w:t xml:space="preserve">  </w:t>
      </w:r>
      <w:r w:rsidRPr="004F71AE">
        <w:rPr>
          <w:rFonts w:ascii="GHEA Grapalat" w:hAnsi="GHEA Grapalat" w:cs="Sylfaen"/>
          <w:b/>
          <w:sz w:val="20"/>
          <w:lang w:val="es-ES"/>
        </w:rPr>
        <w:t>ՊԱՏՐԱՍՏԵԼՈՒ</w:t>
      </w:r>
      <w:r w:rsidRPr="004F71AE">
        <w:rPr>
          <w:rFonts w:ascii="GHEA Grapalat" w:hAnsi="GHEA Grapalat" w:cs="Arial"/>
          <w:b/>
          <w:sz w:val="20"/>
          <w:lang w:val="af-ZA"/>
        </w:rPr>
        <w:t xml:space="preserve">  </w:t>
      </w:r>
      <w:r w:rsidRPr="004F71AE">
        <w:rPr>
          <w:rFonts w:ascii="GHEA Grapalat" w:hAnsi="GHEA Grapalat" w:cs="Sylfaen"/>
          <w:b/>
          <w:sz w:val="20"/>
          <w:lang w:val="es-ES"/>
        </w:rPr>
        <w:t>ԿԱՐԳԸ</w:t>
      </w:r>
    </w:p>
    <w:p w14:paraId="6DB19DFE" w14:textId="77777777"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sz w:val="20"/>
          <w:szCs w:val="20"/>
          <w:lang w:val="af-ZA"/>
        </w:rPr>
        <w:t xml:space="preserve">3.1 </w:t>
      </w:r>
      <w:proofErr w:type="spellStart"/>
      <w:r w:rsidRPr="004F71AE">
        <w:rPr>
          <w:rFonts w:ascii="GHEA Grapalat" w:hAnsi="GHEA Grapalat" w:cs="Sylfaen"/>
          <w:sz w:val="20"/>
          <w:szCs w:val="20"/>
          <w:lang w:val="ru-RU"/>
        </w:rPr>
        <w:t>Մասնակիցը</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հայտը</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ներկայացնում</w:t>
      </w:r>
      <w:proofErr w:type="spellEnd"/>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է</w:t>
      </w:r>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սույն</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հրավերով</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սահմանված</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lang w:val="ru-RU"/>
        </w:rPr>
        <w:t>կարգով</w:t>
      </w:r>
      <w:proofErr w:type="spellEnd"/>
      <w:r w:rsidRPr="004F71AE">
        <w:rPr>
          <w:rFonts w:ascii="GHEA Grapalat" w:hAnsi="GHEA Grapalat" w:cs="Sylfaen"/>
          <w:sz w:val="20"/>
          <w:szCs w:val="20"/>
          <w:lang w:val="ru-RU"/>
        </w:rPr>
        <w:t>։</w:t>
      </w:r>
      <w:r w:rsidRPr="004F71AE">
        <w:rPr>
          <w:rFonts w:ascii="GHEA Grapalat" w:hAnsi="GHEA Grapalat" w:cs="Sylfaen"/>
          <w:sz w:val="20"/>
          <w:szCs w:val="20"/>
          <w:lang w:val="af-ZA"/>
        </w:rPr>
        <w:t xml:space="preserve"> </w:t>
      </w:r>
    </w:p>
    <w:p w14:paraId="5206FB81" w14:textId="77777777" w:rsidR="00732B01" w:rsidRPr="004F71AE" w:rsidRDefault="00732B01" w:rsidP="00027F83">
      <w:pPr>
        <w:ind w:left="-284" w:firstLine="426"/>
        <w:jc w:val="both"/>
        <w:rPr>
          <w:rFonts w:ascii="GHEA Grapalat" w:hAnsi="GHEA Grapalat" w:cs="Sylfaen"/>
          <w:sz w:val="20"/>
          <w:lang w:val="af-ZA"/>
        </w:rPr>
      </w:pPr>
      <w:proofErr w:type="spellStart"/>
      <w:r w:rsidRPr="004F71AE">
        <w:rPr>
          <w:rFonts w:ascii="GHEA Grapalat" w:hAnsi="GHEA Grapalat"/>
          <w:sz w:val="20"/>
          <w:szCs w:val="20"/>
        </w:rPr>
        <w:t>Մ</w:t>
      </w:r>
      <w:r w:rsidRPr="004F71AE">
        <w:rPr>
          <w:rFonts w:ascii="GHEA Grapalat" w:hAnsi="GHEA Grapalat" w:cs="Sylfaen"/>
          <w:sz w:val="20"/>
          <w:szCs w:val="20"/>
        </w:rPr>
        <w:t>ասնակցի</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առաջարկները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դրանց</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վերաբերող</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փաստաթղթերը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դրվում</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են</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ծրարի</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մեջ</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որը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սոսնձում</w:t>
      </w:r>
      <w:proofErr w:type="spellEnd"/>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այն</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ներկայացնողը</w:t>
      </w:r>
      <w:proofErr w:type="spellEnd"/>
      <w:r w:rsidRPr="004F71AE">
        <w:rPr>
          <w:rFonts w:ascii="GHEA Grapalat" w:hAnsi="GHEA Grapalat"/>
          <w:color w:val="FF0000"/>
          <w:sz w:val="20"/>
          <w:szCs w:val="20"/>
          <w:lang w:val="af-ZA"/>
        </w:rPr>
        <w:t xml:space="preserve">: </w:t>
      </w:r>
      <w:proofErr w:type="spellStart"/>
      <w:r w:rsidRPr="004F71AE">
        <w:rPr>
          <w:rFonts w:ascii="GHEA Grapalat" w:hAnsi="GHEA Grapalat" w:cs="Sylfaen"/>
          <w:b/>
          <w:color w:val="FF0000"/>
          <w:sz w:val="20"/>
          <w:szCs w:val="20"/>
          <w:highlight w:val="yellow"/>
        </w:rPr>
        <w:t>Ծրարում</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ներառված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փաստաթղթերը</w:t>
      </w:r>
      <w:proofErr w:type="spellEnd"/>
      <w:r w:rsidRPr="004F71AE">
        <w:rPr>
          <w:rFonts w:ascii="GHEA Grapalat" w:hAnsi="GHEA Grapalat" w:cs="Sylfaen"/>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կազմվում</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են</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բնօրինակից</w:t>
      </w:r>
      <w:proofErr w:type="spellEnd"/>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lang w:val="af-ZA"/>
        </w:rPr>
        <w:t>/</w:t>
      </w:r>
      <w:r w:rsidRPr="004F71AE">
        <w:rPr>
          <w:rFonts w:ascii="GHEA Grapalat" w:hAnsi="GHEA Grapalat" w:cs="Sylfaen"/>
          <w:b/>
          <w:color w:val="FF0000"/>
          <w:sz w:val="20"/>
          <w:szCs w:val="20"/>
          <w:highlight w:val="yellow"/>
          <w:lang w:val="es-ES"/>
        </w:rPr>
        <w:t>բացառությամբ</w:t>
      </w:r>
      <w:r w:rsidRPr="004F71AE">
        <w:rPr>
          <w:rFonts w:ascii="GHEA Grapalat" w:hAnsi="GHEA Grapalat" w:cs="Sylfaen"/>
          <w:b/>
          <w:color w:val="FF0000"/>
          <w:sz w:val="20"/>
          <w:szCs w:val="20"/>
          <w:highlight w:val="yellow"/>
          <w:lang w:val="af-ZA"/>
        </w:rPr>
        <w:t xml:space="preserve"> 3-</w:t>
      </w:r>
      <w:r w:rsidRPr="004F71AE">
        <w:rPr>
          <w:rFonts w:ascii="GHEA Grapalat" w:hAnsi="GHEA Grapalat" w:cs="Sylfaen"/>
          <w:b/>
          <w:color w:val="FF0000"/>
          <w:sz w:val="20"/>
          <w:szCs w:val="20"/>
          <w:highlight w:val="yellow"/>
          <w:lang w:val="es-ES"/>
        </w:rPr>
        <w:t>րդ</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տրամադրված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կամ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հաստատված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փաստաթղթերի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որոնց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դեպքում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ներկայացվում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է</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դրանց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բնօրինակից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պատճենահանված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տարբերակը</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2 (</w:t>
      </w:r>
      <w:proofErr w:type="spellStart"/>
      <w:r w:rsidRPr="004F71AE">
        <w:rPr>
          <w:rFonts w:ascii="GHEA Grapalat" w:hAnsi="GHEA Grapalat"/>
          <w:b/>
          <w:color w:val="FF0000"/>
          <w:sz w:val="20"/>
          <w:szCs w:val="20"/>
          <w:highlight w:val="yellow"/>
        </w:rPr>
        <w:t>երկու</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b/>
          <w:color w:val="FF0000"/>
          <w:sz w:val="20"/>
          <w:szCs w:val="20"/>
          <w:highlight w:val="yellow"/>
        </w:rPr>
        <w:t>օրինակ</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պատճեններից</w:t>
      </w:r>
      <w:proofErr w:type="spellEnd"/>
      <w:r w:rsidRPr="004F71AE">
        <w:rPr>
          <w:rFonts w:ascii="GHEA Grapalat" w:hAnsi="GHEA Grapalat"/>
          <w:b/>
          <w:color w:val="FF0000"/>
          <w:sz w:val="20"/>
          <w:szCs w:val="20"/>
          <w:highlight w:val="yellow"/>
          <w:lang w:val="af-ZA"/>
        </w:rPr>
        <w:t>:</w:t>
      </w:r>
      <w:r w:rsidRPr="004F71AE">
        <w:rPr>
          <w:rFonts w:ascii="GHEA Grapalat" w:hAnsi="GHEA Grapalat"/>
          <w:sz w:val="20"/>
          <w:szCs w:val="20"/>
          <w:lang w:val="af-ZA"/>
        </w:rPr>
        <w:t xml:space="preserve"> </w:t>
      </w:r>
      <w:proofErr w:type="spellStart"/>
      <w:r w:rsidRPr="000104E2">
        <w:rPr>
          <w:rFonts w:ascii="GHEA Grapalat" w:hAnsi="GHEA Grapalat" w:cs="Sylfaen"/>
          <w:b/>
          <w:color w:val="FF0000"/>
          <w:sz w:val="20"/>
          <w:szCs w:val="20"/>
          <w:highlight w:val="yellow"/>
        </w:rPr>
        <w:t>Փաստաթղթերի</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փաթեթների</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վրա</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համապատասխանաբար</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գրվում</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են</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բնօրինակ</w:t>
      </w:r>
      <w:proofErr w:type="spellEnd"/>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և</w:t>
      </w:r>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պատճեն</w:t>
      </w:r>
      <w:proofErr w:type="spellEnd"/>
      <w:r w:rsidRPr="009C356F">
        <w:rPr>
          <w:rFonts w:ascii="GHEA Grapalat" w:hAnsi="GHEA Grapalat" w:cs="Sylfaen"/>
          <w:b/>
          <w:color w:val="FF0000"/>
          <w:sz w:val="20"/>
          <w:szCs w:val="20"/>
          <w:highlight w:val="yellow"/>
          <w:lang w:val="af-ZA"/>
        </w:rPr>
        <w:t xml:space="preserve">» </w:t>
      </w:r>
      <w:proofErr w:type="spellStart"/>
      <w:r w:rsidRPr="000104E2">
        <w:rPr>
          <w:rFonts w:ascii="GHEA Grapalat" w:hAnsi="GHEA Grapalat" w:cs="Sylfaen"/>
          <w:b/>
          <w:color w:val="FF0000"/>
          <w:sz w:val="20"/>
          <w:szCs w:val="20"/>
          <w:highlight w:val="yellow"/>
        </w:rPr>
        <w:t>բառերը</w:t>
      </w:r>
      <w:proofErr w:type="spellEnd"/>
      <w:r w:rsidRPr="009C356F">
        <w:rPr>
          <w:rFonts w:ascii="GHEA Grapalat" w:hAnsi="GHEA Grapalat" w:cs="Sylfaen"/>
          <w:b/>
          <w:color w:val="FF0000"/>
          <w:sz w:val="20"/>
          <w:szCs w:val="20"/>
          <w:highlight w:val="yellow"/>
          <w:lang w:val="af-ZA"/>
        </w:rPr>
        <w:t>:</w:t>
      </w:r>
      <w:r w:rsidRPr="004F71AE">
        <w:rPr>
          <w:rFonts w:ascii="GHEA Grapalat" w:hAnsi="GHEA Grapalat"/>
          <w:sz w:val="20"/>
          <w:szCs w:val="20"/>
          <w:lang w:val="af-ZA"/>
        </w:rPr>
        <w:t xml:space="preserve"> </w:t>
      </w:r>
      <w:proofErr w:type="spellStart"/>
      <w:r w:rsidRPr="004F71AE">
        <w:rPr>
          <w:rFonts w:ascii="GHEA Grapalat" w:hAnsi="GHEA Grapalat" w:cs="Sylfaen"/>
          <w:sz w:val="20"/>
          <w:lang w:val="ru-RU"/>
        </w:rPr>
        <w:t>Հայտում</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ներառվող</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բնօրինակ</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փաստաթղթերի</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փոխարեն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կարող</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են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ներկայացվել</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դրանց</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նոտարական</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կարգով</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վավերացված</w:t>
      </w:r>
      <w:proofErr w:type="spellEnd"/>
      <w:r w:rsidRPr="004F71AE">
        <w:rPr>
          <w:rFonts w:ascii="GHEA Grapalat" w:hAnsi="GHEA Grapalat" w:cs="Sylfaen"/>
          <w:sz w:val="20"/>
          <w:lang w:val="af-ZA"/>
        </w:rPr>
        <w:t xml:space="preserve"> </w:t>
      </w:r>
      <w:proofErr w:type="spellStart"/>
      <w:r w:rsidRPr="004F71AE">
        <w:rPr>
          <w:rFonts w:ascii="GHEA Grapalat" w:hAnsi="GHEA Grapalat" w:cs="Sylfaen"/>
          <w:sz w:val="20"/>
          <w:lang w:val="ru-RU"/>
        </w:rPr>
        <w:t>օրինակները</w:t>
      </w:r>
      <w:proofErr w:type="spellEnd"/>
      <w:r w:rsidRPr="004F71AE">
        <w:rPr>
          <w:rFonts w:ascii="GHEA Grapalat" w:hAnsi="GHEA Grapalat" w:cs="Sylfaen"/>
          <w:sz w:val="20"/>
          <w:lang w:val="ru-RU"/>
        </w:rPr>
        <w:t>։</w:t>
      </w:r>
    </w:p>
    <w:p w14:paraId="70EB62CB" w14:textId="77777777" w:rsidR="00732B01" w:rsidRPr="004F71AE" w:rsidRDefault="00732B01" w:rsidP="00027F83">
      <w:pPr>
        <w:ind w:left="-284" w:firstLine="426"/>
        <w:jc w:val="both"/>
        <w:rPr>
          <w:rFonts w:ascii="GHEA Grapalat" w:hAnsi="GHEA Grapalat"/>
          <w:sz w:val="20"/>
          <w:szCs w:val="20"/>
          <w:lang w:val="af-ZA"/>
        </w:rPr>
      </w:pPr>
      <w:proofErr w:type="spellStart"/>
      <w:r w:rsidRPr="004F71AE">
        <w:rPr>
          <w:rFonts w:ascii="GHEA Grapalat" w:hAnsi="GHEA Grapalat" w:cs="Sylfaen"/>
          <w:b/>
          <w:color w:val="FF0000"/>
          <w:sz w:val="20"/>
          <w:szCs w:val="20"/>
          <w:highlight w:val="yellow"/>
        </w:rPr>
        <w:t>Ծրարը</w:t>
      </w:r>
      <w:proofErr w:type="spellEnd"/>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b/>
          <w:color w:val="FF0000"/>
          <w:sz w:val="20"/>
          <w:szCs w:val="20"/>
          <w:highlight w:val="yellow"/>
        </w:rPr>
        <w:t>սույն</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հրավերով</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նախատեսված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b/>
          <w:color w:val="FF0000"/>
          <w:sz w:val="20"/>
          <w:szCs w:val="20"/>
          <w:highlight w:val="yellow"/>
        </w:rPr>
        <w:t>մ</w:t>
      </w:r>
      <w:r w:rsidRPr="004F71AE">
        <w:rPr>
          <w:rFonts w:ascii="GHEA Grapalat" w:hAnsi="GHEA Grapalat" w:cs="Sylfaen"/>
          <w:b/>
          <w:color w:val="FF0000"/>
          <w:sz w:val="20"/>
          <w:szCs w:val="20"/>
          <w:highlight w:val="yellow"/>
        </w:rPr>
        <w:t>ասնակցի</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կազմած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փաստաթղթերն</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ստորագրում</w:t>
      </w:r>
      <w:proofErr w:type="spellEnd"/>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է</w:t>
      </w:r>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դրանք</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ներկայացնող</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անձը</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կամ</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վերջինիս</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լիազորված</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անձը</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այսուհետ</w:t>
      </w:r>
      <w:proofErr w:type="spellEnd"/>
      <w:r w:rsidRPr="004F71AE">
        <w:rPr>
          <w:rFonts w:ascii="GHEA Grapalat" w:hAnsi="GHEA Grapalat"/>
          <w:b/>
          <w:color w:val="FF0000"/>
          <w:sz w:val="20"/>
          <w:szCs w:val="20"/>
          <w:highlight w:val="yellow"/>
          <w:lang w:val="af-ZA"/>
        </w:rPr>
        <w:t xml:space="preserve">` </w:t>
      </w:r>
      <w:proofErr w:type="spellStart"/>
      <w:r w:rsidRPr="004F71AE">
        <w:rPr>
          <w:rFonts w:ascii="GHEA Grapalat" w:hAnsi="GHEA Grapalat" w:cs="Sylfaen"/>
          <w:b/>
          <w:color w:val="FF0000"/>
          <w:sz w:val="20"/>
          <w:szCs w:val="20"/>
          <w:highlight w:val="yellow"/>
        </w:rPr>
        <w:t>գործակալ</w:t>
      </w:r>
      <w:proofErr w:type="spellEnd"/>
      <w:r w:rsidRPr="004F71AE">
        <w:rPr>
          <w:rFonts w:ascii="GHEA Grapalat" w:hAnsi="GHEA Grapalat"/>
          <w:b/>
          <w:color w:val="FF0000"/>
          <w:sz w:val="20"/>
          <w:szCs w:val="20"/>
          <w:highlight w:val="yellow"/>
          <w:lang w:val="af-ZA"/>
        </w:rPr>
        <w:t>)</w:t>
      </w:r>
      <w:r w:rsidRPr="004F71AE">
        <w:rPr>
          <w:rFonts w:ascii="GHEA Grapalat" w:hAnsi="GHEA Grapalat"/>
          <w:sz w:val="20"/>
          <w:szCs w:val="20"/>
          <w:highlight w:val="yellow"/>
          <w:lang w:val="af-ZA"/>
        </w:rPr>
        <w:t>:</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Եթե</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հայտը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ներկայացնում</w:t>
      </w:r>
      <w:proofErr w:type="spellEnd"/>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գործակալը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ապա</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հայտով</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ներկայացվում</w:t>
      </w:r>
      <w:proofErr w:type="spellEnd"/>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վերջինիս</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այդ</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լիազորությունը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վերապահված</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լինելու</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մասին</w:t>
      </w:r>
      <w:proofErr w:type="spellEnd"/>
      <w:r w:rsidRPr="004F71AE">
        <w:rPr>
          <w:rFonts w:ascii="GHEA Grapalat" w:hAnsi="GHEA Grapalat" w:cs="Sylfaen"/>
          <w:sz w:val="20"/>
          <w:szCs w:val="20"/>
          <w:lang w:val="af-ZA"/>
        </w:rPr>
        <w:t xml:space="preserve"> </w:t>
      </w:r>
      <w:proofErr w:type="spellStart"/>
      <w:r w:rsidRPr="004F71AE">
        <w:rPr>
          <w:rFonts w:ascii="GHEA Grapalat" w:hAnsi="GHEA Grapalat" w:cs="Sylfaen"/>
          <w:sz w:val="20"/>
          <w:szCs w:val="20"/>
        </w:rPr>
        <w:t>փաստաթուղթ</w:t>
      </w:r>
      <w:proofErr w:type="spellEnd"/>
      <w:r w:rsidRPr="004F71AE">
        <w:rPr>
          <w:rFonts w:ascii="GHEA Grapalat" w:hAnsi="GHEA Grapalat" w:cs="Sylfaen"/>
          <w:sz w:val="20"/>
          <w:szCs w:val="20"/>
          <w:lang w:val="af-ZA"/>
        </w:rPr>
        <w:t>:</w:t>
      </w:r>
    </w:p>
    <w:p w14:paraId="113A0B46" w14:textId="77777777" w:rsidR="00732B01" w:rsidRPr="004F71AE" w:rsidRDefault="00732B01" w:rsidP="00027F83">
      <w:pPr>
        <w:ind w:left="-284" w:firstLine="426"/>
        <w:jc w:val="both"/>
        <w:rPr>
          <w:rFonts w:ascii="GHEA Grapalat" w:hAnsi="GHEA Grapalat"/>
          <w:sz w:val="20"/>
          <w:szCs w:val="20"/>
          <w:lang w:val="af-ZA"/>
        </w:rPr>
      </w:pPr>
      <w:r w:rsidRPr="004F71AE">
        <w:rPr>
          <w:rFonts w:ascii="GHEA Grapalat" w:hAnsi="GHEA Grapalat"/>
          <w:sz w:val="20"/>
          <w:szCs w:val="20"/>
          <w:lang w:val="af-ZA"/>
        </w:rPr>
        <w:t xml:space="preserve">3.2 </w:t>
      </w:r>
      <w:proofErr w:type="spellStart"/>
      <w:r w:rsidRPr="004F71AE">
        <w:rPr>
          <w:rFonts w:ascii="GHEA Grapalat" w:hAnsi="GHEA Grapalat" w:cs="Sylfaen"/>
          <w:sz w:val="20"/>
          <w:szCs w:val="20"/>
        </w:rPr>
        <w:t>Սույն</w:t>
      </w:r>
      <w:proofErr w:type="spellEnd"/>
      <w:r w:rsidRPr="004F71AE">
        <w:rPr>
          <w:rFonts w:ascii="GHEA Grapalat" w:hAnsi="GHEA Grapalat"/>
          <w:sz w:val="20"/>
          <w:szCs w:val="20"/>
          <w:lang w:val="af-ZA"/>
        </w:rPr>
        <w:t xml:space="preserve"> </w:t>
      </w:r>
      <w:proofErr w:type="spellStart"/>
      <w:r w:rsidRPr="004F71AE">
        <w:rPr>
          <w:rFonts w:ascii="GHEA Grapalat" w:hAnsi="GHEA Grapalat"/>
          <w:sz w:val="20"/>
          <w:szCs w:val="20"/>
        </w:rPr>
        <w:t>հրահանգի</w:t>
      </w:r>
      <w:proofErr w:type="spellEnd"/>
      <w:r w:rsidRPr="004F71AE">
        <w:rPr>
          <w:rFonts w:ascii="GHEA Grapalat" w:hAnsi="GHEA Grapalat"/>
          <w:sz w:val="20"/>
          <w:szCs w:val="20"/>
          <w:lang w:val="af-ZA"/>
        </w:rPr>
        <w:t xml:space="preserve"> 3.1 </w:t>
      </w:r>
      <w:proofErr w:type="spellStart"/>
      <w:r w:rsidRPr="004F71AE">
        <w:rPr>
          <w:rFonts w:ascii="GHEA Grapalat" w:hAnsi="GHEA Grapalat"/>
          <w:sz w:val="20"/>
          <w:szCs w:val="20"/>
        </w:rPr>
        <w:t>կետում</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նշված</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ծրարի</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վրա</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հայտը</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կազմելու</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լեզվով</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նշվում</w:t>
      </w:r>
      <w:proofErr w:type="spellEnd"/>
      <w:r w:rsidRPr="004F71AE">
        <w:rPr>
          <w:rFonts w:ascii="GHEA Grapalat" w:hAnsi="GHEA Grapalat"/>
          <w:sz w:val="20"/>
          <w:szCs w:val="20"/>
          <w:lang w:val="af-ZA"/>
        </w:rPr>
        <w:t xml:space="preserve"> </w:t>
      </w:r>
      <w:proofErr w:type="spellStart"/>
      <w:r w:rsidRPr="004F71AE">
        <w:rPr>
          <w:rFonts w:ascii="GHEA Grapalat" w:hAnsi="GHEA Grapalat" w:cs="Sylfaen"/>
          <w:sz w:val="20"/>
          <w:szCs w:val="20"/>
        </w:rPr>
        <w:t>են</w:t>
      </w:r>
      <w:proofErr w:type="spellEnd"/>
      <w:r w:rsidRPr="004F71AE">
        <w:rPr>
          <w:rFonts w:ascii="GHEA Grapalat" w:hAnsi="GHEA Grapalat"/>
          <w:sz w:val="20"/>
          <w:szCs w:val="20"/>
          <w:lang w:val="af-ZA"/>
        </w:rPr>
        <w:t xml:space="preserve">` </w:t>
      </w:r>
    </w:p>
    <w:p w14:paraId="7ACF23EA"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sz w:val="20"/>
          <w:szCs w:val="20"/>
          <w:lang w:val="af-ZA"/>
        </w:rPr>
        <w:t>1</w:t>
      </w:r>
      <w:r w:rsidRPr="004F71AE">
        <w:rPr>
          <w:rFonts w:ascii="GHEA Grapalat" w:hAnsi="GHEA Grapalat"/>
          <w:b/>
          <w:sz w:val="20"/>
          <w:szCs w:val="20"/>
          <w:u w:val="single"/>
          <w:lang w:val="af-ZA"/>
        </w:rPr>
        <w:t xml:space="preserve">) </w:t>
      </w:r>
      <w:proofErr w:type="spellStart"/>
      <w:r w:rsidRPr="004F71AE">
        <w:rPr>
          <w:rFonts w:ascii="GHEA Grapalat" w:hAnsi="GHEA Grapalat"/>
          <w:b/>
          <w:sz w:val="20"/>
          <w:szCs w:val="20"/>
          <w:u w:val="single"/>
        </w:rPr>
        <w:t>պ</w:t>
      </w:r>
      <w:r w:rsidRPr="004F71AE">
        <w:rPr>
          <w:rFonts w:ascii="GHEA Grapalat" w:hAnsi="GHEA Grapalat" w:cs="Sylfaen"/>
          <w:b/>
          <w:sz w:val="20"/>
          <w:szCs w:val="20"/>
          <w:u w:val="single"/>
        </w:rPr>
        <w:t>ատվիրատուի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անվանումը</w:t>
      </w:r>
      <w:proofErr w:type="spellEnd"/>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հայտի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ներկայացման</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վայրը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հասցեն</w:t>
      </w:r>
      <w:proofErr w:type="spellEnd"/>
      <w:r w:rsidRPr="004F71AE">
        <w:rPr>
          <w:rFonts w:ascii="GHEA Grapalat" w:hAnsi="GHEA Grapalat"/>
          <w:b/>
          <w:sz w:val="20"/>
          <w:szCs w:val="20"/>
          <w:u w:val="single"/>
          <w:lang w:val="af-ZA"/>
        </w:rPr>
        <w:t>).</w:t>
      </w:r>
    </w:p>
    <w:p w14:paraId="77A1BDA4"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2) </w:t>
      </w:r>
      <w:proofErr w:type="spellStart"/>
      <w:r w:rsidRPr="004F71AE">
        <w:rPr>
          <w:rFonts w:ascii="GHEA Grapalat" w:hAnsi="GHEA Grapalat"/>
          <w:b/>
          <w:sz w:val="20"/>
          <w:szCs w:val="20"/>
          <w:u w:val="single"/>
        </w:rPr>
        <w:t>ընթացակարգի</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ծածկագիրը</w:t>
      </w:r>
      <w:proofErr w:type="spellEnd"/>
      <w:r w:rsidRPr="004F71AE">
        <w:rPr>
          <w:rFonts w:ascii="GHEA Grapalat" w:hAnsi="GHEA Grapalat"/>
          <w:b/>
          <w:sz w:val="20"/>
          <w:szCs w:val="20"/>
          <w:u w:val="single"/>
          <w:lang w:val="af-ZA"/>
        </w:rPr>
        <w:t>.</w:t>
      </w:r>
    </w:p>
    <w:p w14:paraId="12F543AD"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3) «</w:t>
      </w:r>
      <w:proofErr w:type="spellStart"/>
      <w:r w:rsidRPr="004F71AE">
        <w:rPr>
          <w:rFonts w:ascii="GHEA Grapalat" w:hAnsi="GHEA Grapalat" w:cs="Sylfaen"/>
          <w:b/>
          <w:sz w:val="20"/>
          <w:szCs w:val="20"/>
          <w:u w:val="single"/>
        </w:rPr>
        <w:t>չբացել</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մինչև</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հայտերի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բացման</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նիստը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բառերը</w:t>
      </w:r>
      <w:proofErr w:type="spellEnd"/>
      <w:r w:rsidRPr="004F71AE">
        <w:rPr>
          <w:rFonts w:ascii="GHEA Grapalat" w:hAnsi="GHEA Grapalat"/>
          <w:b/>
          <w:sz w:val="20"/>
          <w:szCs w:val="20"/>
          <w:u w:val="single"/>
          <w:lang w:val="af-ZA"/>
        </w:rPr>
        <w:t>.</w:t>
      </w:r>
    </w:p>
    <w:p w14:paraId="66320A81" w14:textId="77777777"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4) </w:t>
      </w:r>
      <w:proofErr w:type="spellStart"/>
      <w:r w:rsidRPr="004F71AE">
        <w:rPr>
          <w:rFonts w:ascii="GHEA Grapalat" w:hAnsi="GHEA Grapalat"/>
          <w:b/>
          <w:sz w:val="20"/>
          <w:szCs w:val="20"/>
          <w:u w:val="single"/>
        </w:rPr>
        <w:t>մ</w:t>
      </w:r>
      <w:r w:rsidRPr="004F71AE">
        <w:rPr>
          <w:rFonts w:ascii="GHEA Grapalat" w:hAnsi="GHEA Grapalat" w:cs="Sylfaen"/>
          <w:b/>
          <w:sz w:val="20"/>
          <w:szCs w:val="20"/>
          <w:u w:val="single"/>
        </w:rPr>
        <w:t>ասնակցի</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անվանումը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անունը</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գտնվելու</w:t>
      </w:r>
      <w:proofErr w:type="spellEnd"/>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վայրը</w:t>
      </w:r>
      <w:proofErr w:type="spellEnd"/>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proofErr w:type="spellStart"/>
      <w:r w:rsidRPr="004F71AE">
        <w:rPr>
          <w:rFonts w:ascii="GHEA Grapalat" w:hAnsi="GHEA Grapalat" w:cs="Sylfaen"/>
          <w:b/>
          <w:sz w:val="20"/>
          <w:szCs w:val="20"/>
          <w:u w:val="single"/>
        </w:rPr>
        <w:t>հեռախոսահամարը</w:t>
      </w:r>
      <w:proofErr w:type="spellEnd"/>
      <w:r w:rsidRPr="004F71AE">
        <w:rPr>
          <w:rFonts w:ascii="GHEA Grapalat" w:hAnsi="GHEA Grapalat"/>
          <w:b/>
          <w:sz w:val="20"/>
          <w:szCs w:val="20"/>
          <w:u w:val="single"/>
          <w:lang w:val="af-ZA"/>
        </w:rPr>
        <w:t>:</w:t>
      </w:r>
    </w:p>
    <w:p w14:paraId="28C9DBB8" w14:textId="77777777"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cs="Sylfaen"/>
          <w:b/>
          <w:sz w:val="20"/>
          <w:szCs w:val="20"/>
          <w:u w:val="single"/>
          <w:lang w:val="af-ZA"/>
        </w:rPr>
        <w:t xml:space="preserve">3.3 </w:t>
      </w:r>
      <w:proofErr w:type="spellStart"/>
      <w:r w:rsidRPr="004F71AE">
        <w:rPr>
          <w:rFonts w:ascii="GHEA Grapalat" w:hAnsi="GHEA Grapalat" w:cs="Sylfaen"/>
          <w:b/>
          <w:sz w:val="20"/>
          <w:szCs w:val="20"/>
          <w:u w:val="single"/>
        </w:rPr>
        <w:t>Սույն</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հրահանգի</w:t>
      </w:r>
      <w:proofErr w:type="spellEnd"/>
      <w:r w:rsidRPr="004F71AE">
        <w:rPr>
          <w:rFonts w:ascii="GHEA Grapalat" w:hAnsi="GHEA Grapalat" w:cs="Sylfaen"/>
          <w:b/>
          <w:sz w:val="20"/>
          <w:szCs w:val="20"/>
          <w:u w:val="single"/>
          <w:lang w:val="af-ZA"/>
        </w:rPr>
        <w:t xml:space="preserve"> 3.1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3.2 </w:t>
      </w:r>
      <w:proofErr w:type="spellStart"/>
      <w:r w:rsidRPr="004F71AE">
        <w:rPr>
          <w:rFonts w:ascii="GHEA Grapalat" w:hAnsi="GHEA Grapalat" w:cs="Sylfaen"/>
          <w:b/>
          <w:sz w:val="20"/>
          <w:szCs w:val="20"/>
          <w:u w:val="single"/>
        </w:rPr>
        <w:t>կետերի</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պահանջներին</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չհամապատասխանող</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հայտերը</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հանձնաժողովը</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հայտերի</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բացման</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նիստում</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մերժում</w:t>
      </w:r>
      <w:proofErr w:type="spellEnd"/>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է</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նույնությամբ</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վերադարձնում</w:t>
      </w:r>
      <w:proofErr w:type="spellEnd"/>
      <w:r w:rsidRPr="004F71AE">
        <w:rPr>
          <w:rFonts w:ascii="GHEA Grapalat" w:hAnsi="GHEA Grapalat" w:cs="Sylfaen"/>
          <w:b/>
          <w:sz w:val="20"/>
          <w:szCs w:val="20"/>
          <w:u w:val="single"/>
          <w:lang w:val="af-ZA"/>
        </w:rPr>
        <w:t xml:space="preserve"> </w:t>
      </w:r>
      <w:proofErr w:type="spellStart"/>
      <w:r w:rsidRPr="004F71AE">
        <w:rPr>
          <w:rFonts w:ascii="GHEA Grapalat" w:hAnsi="GHEA Grapalat" w:cs="Sylfaen"/>
          <w:b/>
          <w:sz w:val="20"/>
          <w:szCs w:val="20"/>
          <w:u w:val="single"/>
        </w:rPr>
        <w:t>ներկայացնողին</w:t>
      </w:r>
      <w:proofErr w:type="spellEnd"/>
      <w:r w:rsidRPr="004F71AE">
        <w:rPr>
          <w:rFonts w:ascii="GHEA Grapalat" w:hAnsi="GHEA Grapalat" w:cs="Sylfaen"/>
          <w:sz w:val="20"/>
          <w:szCs w:val="20"/>
          <w:lang w:val="af-ZA"/>
        </w:rPr>
        <w:t>:</w:t>
      </w:r>
    </w:p>
    <w:p w14:paraId="62FEE80D" w14:textId="77777777" w:rsidR="00784CE3" w:rsidRPr="004F71AE" w:rsidRDefault="00784CE3" w:rsidP="00B80C21">
      <w:pPr>
        <w:pStyle w:val="norm"/>
        <w:spacing w:line="240" w:lineRule="auto"/>
        <w:ind w:firstLine="284"/>
        <w:jc w:val="right"/>
        <w:rPr>
          <w:rFonts w:ascii="GHEA Grapalat" w:hAnsi="GHEA Grapalat" w:cs="Sylfaen"/>
          <w:b/>
          <w:sz w:val="20"/>
          <w:lang w:val="es-ES"/>
        </w:rPr>
      </w:pPr>
    </w:p>
    <w:p w14:paraId="68191C21" w14:textId="77777777" w:rsidR="00B80C21" w:rsidRPr="004F71AE" w:rsidRDefault="00B80C21" w:rsidP="00B80C21">
      <w:pPr>
        <w:pStyle w:val="norm"/>
        <w:spacing w:line="240" w:lineRule="auto"/>
        <w:ind w:firstLine="284"/>
        <w:jc w:val="right"/>
        <w:rPr>
          <w:rFonts w:ascii="GHEA Grapalat" w:hAnsi="GHEA Grapalat" w:cs="Arial"/>
          <w:b/>
          <w:sz w:val="20"/>
          <w:lang w:val="af-ZA"/>
        </w:rPr>
      </w:pPr>
      <w:r w:rsidRPr="004F71AE">
        <w:rPr>
          <w:rFonts w:ascii="GHEA Grapalat" w:hAnsi="GHEA Grapalat" w:cs="Sylfaen"/>
          <w:b/>
          <w:sz w:val="20"/>
          <w:lang w:val="es-ES"/>
        </w:rPr>
        <w:t>Հավելված</w:t>
      </w:r>
      <w:r w:rsidRPr="004F71AE">
        <w:rPr>
          <w:rFonts w:ascii="GHEA Grapalat" w:hAnsi="GHEA Grapalat" w:cs="Arial"/>
          <w:b/>
          <w:sz w:val="20"/>
          <w:lang w:val="af-ZA"/>
        </w:rPr>
        <w:t xml:space="preserve">  N 1</w:t>
      </w:r>
    </w:p>
    <w:p w14:paraId="2658FCED" w14:textId="5F7A89F1" w:rsidR="00B80C21" w:rsidRPr="004F71AE" w:rsidRDefault="00931CB8" w:rsidP="00B80C21">
      <w:pPr>
        <w:pStyle w:val="31"/>
        <w:spacing w:line="240" w:lineRule="auto"/>
        <w:jc w:val="right"/>
        <w:rPr>
          <w:rFonts w:ascii="GHEA Grapalat" w:hAnsi="GHEA Grapalat" w:cs="Arial"/>
          <w:b/>
          <w:lang w:val="af-ZA"/>
        </w:rPr>
      </w:pPr>
      <w:r>
        <w:rPr>
          <w:rFonts w:ascii="GHEA Grapalat" w:hAnsi="GHEA Grapalat"/>
          <w:b/>
          <w:lang w:val="af-ZA"/>
        </w:rPr>
        <w:t>ՀՀԱՄ-</w:t>
      </w:r>
      <w:r w:rsidR="00562019">
        <w:rPr>
          <w:rFonts w:ascii="GHEA Grapalat" w:hAnsi="GHEA Grapalat"/>
          <w:b/>
          <w:lang w:val="af-ZA"/>
        </w:rPr>
        <w:t>ԱՆՏԱՌՈՒՏ</w:t>
      </w:r>
      <w:r>
        <w:rPr>
          <w:rFonts w:ascii="GHEA Grapalat" w:hAnsi="GHEA Grapalat"/>
          <w:b/>
          <w:lang w:val="af-ZA"/>
        </w:rPr>
        <w:t>-ՄԴ-ԳՀԱՇՁԲ -</w:t>
      </w:r>
      <w:r w:rsidR="00296EA1">
        <w:rPr>
          <w:rFonts w:ascii="GHEA Grapalat" w:hAnsi="GHEA Grapalat"/>
          <w:b/>
          <w:lang w:val="af-ZA"/>
        </w:rPr>
        <w:t>25/02</w:t>
      </w:r>
      <w:r w:rsidR="0030128F" w:rsidRPr="004F71AE">
        <w:rPr>
          <w:rFonts w:ascii="GHEA Grapalat" w:hAnsi="GHEA Grapalat"/>
          <w:b/>
          <w:lang w:val="af-ZA"/>
        </w:rPr>
        <w:t xml:space="preserve"> </w:t>
      </w:r>
      <w:r w:rsidR="00B80C21" w:rsidRPr="004F71AE">
        <w:rPr>
          <w:rFonts w:ascii="GHEA Grapalat" w:hAnsi="GHEA Grapalat" w:cs="Sylfaen"/>
          <w:b/>
          <w:lang w:val="es-ES"/>
        </w:rPr>
        <w:t>ծածկագրով</w:t>
      </w:r>
    </w:p>
    <w:p w14:paraId="3EEBC8E5" w14:textId="175AFD4E" w:rsidR="00B80C21" w:rsidRPr="004F71AE" w:rsidRDefault="007402FE" w:rsidP="00B80C21">
      <w:pPr>
        <w:pStyle w:val="31"/>
        <w:spacing w:line="240" w:lineRule="auto"/>
        <w:jc w:val="right"/>
        <w:rPr>
          <w:rFonts w:ascii="GHEA Grapalat" w:hAnsi="GHEA Grapalat" w:cs="Arial"/>
          <w:b/>
          <w:lang w:val="af-ZA"/>
        </w:rPr>
      </w:pPr>
      <w:r>
        <w:rPr>
          <w:rFonts w:ascii="GHEA Grapalat" w:hAnsi="GHEA Grapalat" w:cs="Sylfaen"/>
          <w:b/>
          <w:lang w:val="es-ES"/>
        </w:rPr>
        <w:t>Գնանշման հարցում</w:t>
      </w:r>
      <w:r w:rsidR="00343787" w:rsidRPr="004F71AE">
        <w:rPr>
          <w:rFonts w:ascii="GHEA Grapalat" w:hAnsi="GHEA Grapalat" w:cs="Sylfaen"/>
          <w:b/>
          <w:lang w:val="hy-AM"/>
        </w:rPr>
        <w:t xml:space="preserve"> </w:t>
      </w:r>
      <w:r w:rsidR="00B80C21" w:rsidRPr="004F71AE">
        <w:rPr>
          <w:rFonts w:ascii="GHEA Grapalat" w:hAnsi="GHEA Grapalat" w:cs="Sylfaen"/>
          <w:b/>
          <w:lang w:val="es-ES"/>
        </w:rPr>
        <w:t>հրավերի</w:t>
      </w:r>
    </w:p>
    <w:p w14:paraId="7686C6E4" w14:textId="77777777" w:rsidR="00E55B81" w:rsidRPr="004F71AE" w:rsidRDefault="00B80C21" w:rsidP="00E55B81">
      <w:pPr>
        <w:jc w:val="center"/>
        <w:rPr>
          <w:rFonts w:ascii="GHEA Grapalat" w:hAnsi="GHEA Grapalat" w:cs="Sylfaen"/>
          <w:b/>
          <w:lang w:val="af-ZA"/>
        </w:rPr>
      </w:pPr>
      <w:r w:rsidRPr="004F71AE">
        <w:rPr>
          <w:rFonts w:ascii="GHEA Grapalat" w:hAnsi="GHEA Grapalat" w:cs="Sylfaen"/>
          <w:b/>
          <w:lang w:val="es-ES"/>
        </w:rPr>
        <w:t>ԴԻՄՈՒՄ</w:t>
      </w:r>
      <w:r w:rsidR="00752E4E" w:rsidRPr="004F71AE">
        <w:rPr>
          <w:rFonts w:ascii="GHEA Grapalat" w:hAnsi="GHEA Grapalat" w:cs="Sylfaen"/>
          <w:b/>
          <w:lang w:val="af-ZA"/>
        </w:rPr>
        <w:t xml:space="preserve"> </w:t>
      </w:r>
      <w:r w:rsidRPr="004F71AE">
        <w:rPr>
          <w:rFonts w:ascii="GHEA Grapalat" w:hAnsi="GHEA Grapalat" w:cs="Sylfaen"/>
          <w:b/>
          <w:lang w:val="es-ES"/>
        </w:rPr>
        <w:t>ՀԱՅՏԱՐԱՐՈՒԹՅՈՒՆ</w:t>
      </w:r>
      <w:r w:rsidRPr="004F71AE">
        <w:rPr>
          <w:rFonts w:ascii="GHEA Grapalat" w:hAnsi="GHEA Grapalat" w:cs="Sylfaen"/>
          <w:b/>
          <w:lang w:val="af-ZA"/>
        </w:rPr>
        <w:t>*</w:t>
      </w:r>
    </w:p>
    <w:p w14:paraId="2B890088" w14:textId="56C2E6F1" w:rsidR="00B80C21" w:rsidRPr="004F71AE" w:rsidRDefault="007402FE" w:rsidP="00E55B81">
      <w:pPr>
        <w:jc w:val="center"/>
        <w:rPr>
          <w:rFonts w:ascii="GHEA Grapalat" w:hAnsi="GHEA Grapalat" w:cs="Arial"/>
          <w:lang w:val="af-ZA"/>
        </w:rPr>
      </w:pPr>
      <w:r>
        <w:rPr>
          <w:rFonts w:ascii="GHEA Grapalat" w:hAnsi="GHEA Grapalat" w:cs="Sylfaen"/>
          <w:lang w:val="es-ES"/>
        </w:rPr>
        <w:t>Գնանշման հարցում</w:t>
      </w:r>
      <w:r w:rsidR="005B3F48">
        <w:rPr>
          <w:rFonts w:ascii="GHEA Grapalat" w:hAnsi="GHEA Grapalat" w:cs="Sylfaen"/>
          <w:lang w:val="hy-AM"/>
        </w:rPr>
        <w:t>ի</w:t>
      </w:r>
      <w:r w:rsidR="00B80C21" w:rsidRPr="004F71AE">
        <w:rPr>
          <w:rFonts w:ascii="GHEA Grapalat" w:hAnsi="GHEA Grapalat" w:cs="Sylfaen"/>
          <w:lang w:val="es-ES"/>
        </w:rPr>
        <w:t>ն</w:t>
      </w:r>
      <w:r w:rsidR="00752E4E" w:rsidRPr="004F71AE">
        <w:rPr>
          <w:rFonts w:ascii="GHEA Grapalat" w:hAnsi="GHEA Grapalat" w:cs="Sylfaen"/>
          <w:lang w:val="af-ZA"/>
        </w:rPr>
        <w:t xml:space="preserve"> </w:t>
      </w:r>
      <w:r w:rsidR="00B80C21" w:rsidRPr="004F71AE">
        <w:rPr>
          <w:rFonts w:ascii="GHEA Grapalat" w:hAnsi="GHEA Grapalat" w:cs="Sylfaen"/>
          <w:lang w:val="es-ES"/>
        </w:rPr>
        <w:t>մասնակցելու</w:t>
      </w:r>
    </w:p>
    <w:p w14:paraId="41E623DE" w14:textId="77777777" w:rsidR="00E55B81" w:rsidRPr="004F71AE" w:rsidRDefault="00E55B81" w:rsidP="00B80C21">
      <w:pPr>
        <w:jc w:val="both"/>
        <w:rPr>
          <w:rFonts w:ascii="GHEA Grapalat" w:hAnsi="GHEA Grapalat"/>
          <w:sz w:val="12"/>
          <w:szCs w:val="22"/>
          <w:u w:val="single"/>
          <w:lang w:val="af-ZA"/>
        </w:rPr>
      </w:pPr>
    </w:p>
    <w:p w14:paraId="34FAD9E9" w14:textId="77777777" w:rsidR="00B80C21" w:rsidRPr="004F71AE" w:rsidRDefault="00B80C21" w:rsidP="00E55B81">
      <w:pPr>
        <w:jc w:val="both"/>
        <w:rPr>
          <w:rFonts w:ascii="GHEA Grapalat" w:hAnsi="GHEA Grapalat" w:cs="Arial"/>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00E55B81" w:rsidRPr="004F71AE">
        <w:rPr>
          <w:rFonts w:ascii="GHEA Grapalat" w:hAnsi="GHEA Grapalat"/>
          <w:sz w:val="22"/>
          <w:szCs w:val="22"/>
          <w:u w:val="single"/>
          <w:lang w:val="af-ZA"/>
        </w:rPr>
        <w:t xml:space="preserve"> </w:t>
      </w:r>
      <w:r w:rsidR="00E55B81" w:rsidRPr="004F71AE">
        <w:rPr>
          <w:rFonts w:ascii="GHEA Grapalat" w:hAnsi="GHEA Grapalat" w:cs="Sylfaen"/>
          <w:sz w:val="20"/>
          <w:szCs w:val="20"/>
          <w:lang w:val="es-ES"/>
        </w:rPr>
        <w:t>հ</w:t>
      </w:r>
      <w:r w:rsidRPr="004F71AE">
        <w:rPr>
          <w:rFonts w:ascii="GHEA Grapalat" w:hAnsi="GHEA Grapalat" w:cs="Sylfaen"/>
          <w:sz w:val="20"/>
          <w:szCs w:val="20"/>
          <w:lang w:val="es-ES"/>
        </w:rPr>
        <w:t>այտնում</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ցանկություն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ունի</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մասնակցել</w:t>
      </w:r>
    </w:p>
    <w:p w14:paraId="16868674" w14:textId="77777777" w:rsidR="00E55B81" w:rsidRPr="004F71AE" w:rsidRDefault="00B80C21" w:rsidP="00E55B81">
      <w:pPr>
        <w:jc w:val="both"/>
        <w:rPr>
          <w:rFonts w:ascii="GHEA Grapalat" w:hAnsi="GHEA Grapalat"/>
          <w:sz w:val="22"/>
          <w:szCs w:val="22"/>
          <w:vertAlign w:val="superscript"/>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14:paraId="41E0DC91" w14:textId="6696923D" w:rsidR="00B80C21" w:rsidRPr="004F71AE" w:rsidRDefault="00B80C21" w:rsidP="00E55B81">
      <w:pPr>
        <w:jc w:val="both"/>
        <w:rPr>
          <w:rFonts w:ascii="GHEA Grapalat" w:hAnsi="GHEA Grapalat"/>
          <w:sz w:val="22"/>
          <w:szCs w:val="22"/>
          <w:vertAlign w:val="superscript"/>
          <w:lang w:val="af-ZA"/>
        </w:rPr>
      </w:pPr>
      <w:r w:rsidRPr="004F71AE">
        <w:rPr>
          <w:rFonts w:ascii="GHEA Grapalat" w:hAnsi="GHEA Grapalat"/>
          <w:b/>
          <w:sz w:val="22"/>
          <w:szCs w:val="22"/>
          <w:lang w:val="es-ES"/>
        </w:rPr>
        <w:t>ՀՀ</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Արագածոտնի</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մարզի</w:t>
      </w:r>
      <w:r w:rsidR="00E55B81" w:rsidRPr="004F71AE">
        <w:rPr>
          <w:rFonts w:ascii="GHEA Grapalat" w:hAnsi="GHEA Grapalat"/>
          <w:b/>
          <w:sz w:val="22"/>
          <w:szCs w:val="22"/>
          <w:lang w:val="af-ZA"/>
        </w:rPr>
        <w:t xml:space="preserve"> </w:t>
      </w:r>
      <w:r w:rsidR="00117E14">
        <w:rPr>
          <w:rFonts w:ascii="GHEA Grapalat" w:hAnsi="GHEA Grapalat"/>
          <w:b/>
          <w:sz w:val="22"/>
          <w:szCs w:val="22"/>
          <w:lang w:val="af-ZA"/>
        </w:rPr>
        <w:t>Անտառուտի միջնակարգ դպրոց</w:t>
      </w:r>
      <w:r w:rsidR="009C05A3" w:rsidRPr="004F71AE">
        <w:rPr>
          <w:rFonts w:ascii="GHEA Grapalat" w:hAnsi="GHEA Grapalat"/>
          <w:b/>
          <w:sz w:val="22"/>
          <w:szCs w:val="22"/>
          <w:lang w:val="af-ZA"/>
        </w:rPr>
        <w:t xml:space="preserve"> ՊՈԱԿ</w:t>
      </w:r>
      <w:r w:rsidRPr="004F71AE">
        <w:rPr>
          <w:rFonts w:ascii="GHEA Grapalat" w:hAnsi="GHEA Grapalat"/>
          <w:b/>
          <w:sz w:val="22"/>
          <w:szCs w:val="22"/>
          <w:lang w:val="es-ES"/>
        </w:rPr>
        <w:t>ի</w:t>
      </w:r>
      <w:r w:rsidR="009F4727" w:rsidRPr="004F71AE">
        <w:rPr>
          <w:rFonts w:ascii="GHEA Grapalat" w:hAnsi="GHEA Grapalat"/>
          <w:b/>
          <w:sz w:val="22"/>
          <w:szCs w:val="22"/>
          <w:lang w:val="af-ZA"/>
        </w:rPr>
        <w:t xml:space="preserve"> </w:t>
      </w:r>
      <w:r w:rsidRPr="004F71AE">
        <w:rPr>
          <w:rFonts w:ascii="GHEA Grapalat" w:hAnsi="GHEA Grapalat" w:cs="Sylfaen"/>
          <w:sz w:val="20"/>
          <w:szCs w:val="20"/>
          <w:lang w:val="es-ES"/>
        </w:rPr>
        <w:t>կողմից</w:t>
      </w:r>
      <w:r w:rsidR="00752E4E" w:rsidRPr="004F71AE">
        <w:rPr>
          <w:rFonts w:ascii="GHEA Grapalat" w:hAnsi="GHEA Grapalat" w:cs="Sylfaen"/>
          <w:sz w:val="20"/>
          <w:szCs w:val="20"/>
          <w:lang w:val="af-ZA"/>
        </w:rPr>
        <w:t xml:space="preserve"> </w:t>
      </w:r>
      <w:r w:rsidR="00931CB8">
        <w:rPr>
          <w:rFonts w:ascii="GHEA Grapalat" w:hAnsi="GHEA Grapalat"/>
          <w:b/>
          <w:sz w:val="20"/>
          <w:szCs w:val="20"/>
          <w:lang w:val="af-ZA"/>
        </w:rPr>
        <w:t>ՀՀԱՄ-</w:t>
      </w:r>
      <w:r w:rsidR="00562019">
        <w:rPr>
          <w:rFonts w:ascii="GHEA Grapalat" w:hAnsi="GHEA Grapalat"/>
          <w:b/>
          <w:sz w:val="20"/>
          <w:szCs w:val="20"/>
          <w:lang w:val="af-ZA"/>
        </w:rPr>
        <w:t>ԱՆՏԱՌՈՒՏ</w:t>
      </w:r>
      <w:r w:rsidR="00931CB8">
        <w:rPr>
          <w:rFonts w:ascii="GHEA Grapalat" w:hAnsi="GHEA Grapalat"/>
          <w:b/>
          <w:sz w:val="20"/>
          <w:szCs w:val="20"/>
          <w:lang w:val="af-ZA"/>
        </w:rPr>
        <w:t>-ՄԴ-ԳՀԱՇՁԲ -</w:t>
      </w:r>
      <w:r w:rsidR="00296EA1">
        <w:rPr>
          <w:rFonts w:ascii="GHEA Grapalat" w:hAnsi="GHEA Grapalat"/>
          <w:b/>
          <w:sz w:val="20"/>
          <w:szCs w:val="20"/>
          <w:lang w:val="af-ZA"/>
        </w:rPr>
        <w:t>25/02</w:t>
      </w:r>
      <w:r w:rsidR="00752E4E" w:rsidRPr="004F71AE">
        <w:rPr>
          <w:rFonts w:ascii="GHEA Grapalat" w:hAnsi="GHEA Grapalat"/>
          <w:b/>
          <w:sz w:val="20"/>
          <w:szCs w:val="20"/>
          <w:lang w:val="af-ZA"/>
        </w:rPr>
        <w:t xml:space="preserve"> </w:t>
      </w:r>
      <w:r w:rsidRPr="004F71AE">
        <w:rPr>
          <w:rFonts w:ascii="GHEA Grapalat" w:hAnsi="GHEA Grapalat" w:cs="Sylfaen"/>
          <w:sz w:val="20"/>
          <w:szCs w:val="20"/>
          <w:lang w:val="es-ES"/>
        </w:rPr>
        <w:t>ծածկագրով</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հայտարարված</w:t>
      </w:r>
      <w:r w:rsidR="00752E4E" w:rsidRPr="004F71AE">
        <w:rPr>
          <w:rFonts w:ascii="GHEA Grapalat" w:hAnsi="GHEA Grapalat" w:cs="Sylfaen"/>
          <w:sz w:val="20"/>
          <w:szCs w:val="20"/>
          <w:lang w:val="af-ZA"/>
        </w:rPr>
        <w:t xml:space="preserve"> </w:t>
      </w:r>
      <w:r w:rsidR="007402FE">
        <w:rPr>
          <w:rFonts w:ascii="GHEA Grapalat" w:hAnsi="GHEA Grapalat" w:cs="Sylfaen"/>
          <w:sz w:val="20"/>
          <w:szCs w:val="20"/>
          <w:lang w:val="es-ES"/>
        </w:rPr>
        <w:t>գնանշման հարցում</w:t>
      </w:r>
      <w:r w:rsidR="00E55B81" w:rsidRPr="004F71AE">
        <w:rPr>
          <w:rFonts w:ascii="GHEA Grapalat" w:hAnsi="GHEA Grapalat" w:cs="Sylfaen"/>
          <w:sz w:val="20"/>
          <w:szCs w:val="20"/>
          <w:lang w:val="af-ZA"/>
        </w:rPr>
        <w:t xml:space="preserve"> </w:t>
      </w:r>
      <w:r w:rsidRPr="004F71AE">
        <w:rPr>
          <w:rFonts w:ascii="GHEA Grapalat" w:hAnsi="GHEA Grapalat"/>
          <w:u w:val="single"/>
          <w:lang w:val="af-ZA"/>
        </w:rPr>
        <w:tab/>
      </w:r>
      <w:r w:rsidRPr="004F71AE">
        <w:rPr>
          <w:rFonts w:ascii="GHEA Grapalat" w:hAnsi="GHEA Grapalat"/>
          <w:u w:val="single"/>
          <w:lang w:val="af-ZA"/>
        </w:rPr>
        <w:tab/>
      </w:r>
      <w:r w:rsidR="00E55B81" w:rsidRPr="004F71AE">
        <w:rPr>
          <w:rFonts w:ascii="GHEA Grapalat" w:hAnsi="GHEA Grapalat"/>
          <w:lang w:val="af-ZA"/>
        </w:rPr>
        <w:t xml:space="preserve"> </w:t>
      </w:r>
      <w:r w:rsidRPr="004F71AE">
        <w:rPr>
          <w:rFonts w:ascii="GHEA Grapalat" w:hAnsi="GHEA Grapalat" w:cs="Sylfaen"/>
          <w:sz w:val="20"/>
          <w:szCs w:val="20"/>
          <w:lang w:val="es-ES"/>
        </w:rPr>
        <w:t>չափաբաժնին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չափաբաժիններին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հրավերի</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պահանջներին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համապատասխան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ներկայացնում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w:t>
      </w:r>
      <w:r w:rsidRPr="004F71AE">
        <w:rPr>
          <w:rFonts w:ascii="GHEA Grapalat" w:hAnsi="GHEA Grapalat" w:cs="Sylfaen"/>
          <w:sz w:val="20"/>
          <w:szCs w:val="20"/>
          <w:lang w:val="af-ZA"/>
        </w:rPr>
        <w:t>:</w:t>
      </w:r>
    </w:p>
    <w:p w14:paraId="6A7A8B01"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Pr="004F71AE">
        <w:rPr>
          <w:rFonts w:ascii="GHEA Grapalat" w:hAnsi="GHEA Grapalat"/>
          <w:lang w:val="af-ZA"/>
        </w:rPr>
        <w:t>-</w:t>
      </w:r>
      <w:r w:rsidRPr="004F71AE">
        <w:rPr>
          <w:rFonts w:ascii="GHEA Grapalat" w:hAnsi="GHEA Grapalat" w:cs="Sylfaen"/>
          <w:sz w:val="20"/>
          <w:szCs w:val="20"/>
          <w:lang w:val="es-ES"/>
        </w:rPr>
        <w:t>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հավաստում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հանդիսանում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p>
    <w:p w14:paraId="7A338784"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14:paraId="25E2D136"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lang w:val="es-ES"/>
        </w:rPr>
        <w:t>ռեզիդենտ</w:t>
      </w:r>
      <w:r w:rsidRPr="004F71AE">
        <w:rPr>
          <w:rFonts w:ascii="GHEA Grapalat" w:hAnsi="GHEA Grapalat" w:cs="Sylfaen"/>
          <w:sz w:val="20"/>
          <w:szCs w:val="20"/>
          <w:lang w:val="af-ZA"/>
        </w:rPr>
        <w:t xml:space="preserve">:  </w:t>
      </w:r>
    </w:p>
    <w:p w14:paraId="0980BAA5" w14:textId="77777777" w:rsidR="00B80C21" w:rsidRPr="004F71AE" w:rsidRDefault="00B80C21" w:rsidP="00E55B81">
      <w:pPr>
        <w:jc w:val="both"/>
        <w:rPr>
          <w:rFonts w:ascii="GHEA Grapalat" w:hAnsi="GHEA Grapalat" w:cs="Arial"/>
          <w:vertAlign w:val="superscript"/>
          <w:lang w:val="af-ZA"/>
        </w:rPr>
      </w:pPr>
      <w:r w:rsidRPr="004F71AE">
        <w:rPr>
          <w:rFonts w:ascii="GHEA Grapalat" w:hAnsi="GHEA Grapalat" w:cs="Arial"/>
          <w:vertAlign w:val="superscript"/>
          <w:lang w:val="es-ES"/>
        </w:rPr>
        <w:t>երկրի</w:t>
      </w:r>
      <w:r w:rsidR="00E55B81"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անվանումը</w:t>
      </w:r>
    </w:p>
    <w:p w14:paraId="2A84FDFF" w14:textId="77777777" w:rsidR="00B80C21" w:rsidRPr="004F71AE" w:rsidRDefault="008D7A99" w:rsidP="00E55B81">
      <w:pPr>
        <w:jc w:val="both"/>
        <w:rPr>
          <w:rFonts w:ascii="GHEA Grapalat" w:hAnsi="GHEA Grapalat" w:cs="Sylfaen"/>
          <w:sz w:val="20"/>
          <w:szCs w:val="20"/>
          <w:lang w:val="af-ZA"/>
        </w:rPr>
      </w:pPr>
      <w:r w:rsidRPr="004F71AE">
        <w:rPr>
          <w:rFonts w:ascii="GHEA Grapalat" w:hAnsi="GHEA Grapalat"/>
          <w:sz w:val="20"/>
          <w:szCs w:val="20"/>
          <w:lang w:val="af-ZA"/>
        </w:rPr>
        <w:t>___________________________</w:t>
      </w:r>
      <w:r w:rsidR="00B80C21" w:rsidRPr="004F71AE">
        <w:rPr>
          <w:rFonts w:ascii="GHEA Grapalat" w:hAnsi="GHEA Grapalat"/>
          <w:sz w:val="20"/>
          <w:szCs w:val="20"/>
          <w:lang w:val="af-ZA"/>
        </w:rPr>
        <w:t>-</w:t>
      </w:r>
      <w:r w:rsidR="00B80C21" w:rsidRPr="004F71AE">
        <w:rPr>
          <w:rFonts w:ascii="GHEA Grapalat" w:hAnsi="GHEA Grapalat" w:cs="Sylfaen"/>
          <w:sz w:val="20"/>
          <w:szCs w:val="20"/>
          <w:lang w:val="es-ES"/>
        </w:rPr>
        <w:t>ի՝</w:t>
      </w:r>
    </w:p>
    <w:p w14:paraId="4B10E000" w14:textId="77777777"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անվանումը</w:t>
      </w:r>
    </w:p>
    <w:p w14:paraId="616E3AF6" w14:textId="77777777" w:rsidR="00B80C21" w:rsidRPr="004F71AE" w:rsidRDefault="00B80C21" w:rsidP="00E55B81">
      <w:pPr>
        <w:numPr>
          <w:ilvl w:val="0"/>
          <w:numId w:val="18"/>
        </w:numPr>
        <w:rPr>
          <w:rFonts w:ascii="GHEA Grapalat" w:hAnsi="GHEA Grapalat" w:cs="Arial"/>
          <w:szCs w:val="22"/>
          <w:u w:val="single"/>
          <w:lang w:val="af-ZA"/>
        </w:rPr>
      </w:pPr>
      <w:r w:rsidRPr="004F71AE">
        <w:rPr>
          <w:rFonts w:ascii="GHEA Grapalat" w:hAnsi="GHEA Grapalat" w:cs="Arial"/>
          <w:b/>
          <w:sz w:val="20"/>
          <w:szCs w:val="20"/>
          <w:lang w:val="es-ES"/>
        </w:rPr>
        <w:t>հարկ</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վճարողի</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հաշվառման</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համարն</w:t>
      </w:r>
      <w:r w:rsidRPr="004F71AE">
        <w:rPr>
          <w:rFonts w:ascii="GHEA Grapalat" w:hAnsi="GHEA Grapalat" w:cs="Arial"/>
          <w:b/>
          <w:sz w:val="20"/>
          <w:szCs w:val="20"/>
          <w:lang w:val="af-ZA"/>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af-ZA"/>
        </w:rPr>
        <w:t>`</w:t>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t>.</w:t>
      </w:r>
    </w:p>
    <w:p w14:paraId="5CD8DCD6" w14:textId="77777777" w:rsidR="00B80C21" w:rsidRPr="004F71AE" w:rsidRDefault="00B80C21" w:rsidP="00E55B81">
      <w:pPr>
        <w:jc w:val="both"/>
        <w:rPr>
          <w:rFonts w:ascii="GHEA Grapalat" w:hAnsi="GHEA Grapalat" w:cs="Arial"/>
          <w:vertAlign w:val="superscript"/>
          <w:lang w:val="es-ES"/>
        </w:rPr>
      </w:pPr>
      <w:r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հարկի վճարողի հաշվառման համարը</w:t>
      </w:r>
    </w:p>
    <w:p w14:paraId="069CE60C" w14:textId="77777777" w:rsidR="00B80C21" w:rsidRPr="004F71AE" w:rsidRDefault="00B80C21" w:rsidP="00E55B81">
      <w:pPr>
        <w:numPr>
          <w:ilvl w:val="0"/>
          <w:numId w:val="18"/>
        </w:numPr>
        <w:jc w:val="both"/>
        <w:rPr>
          <w:rFonts w:ascii="GHEA Grapalat" w:hAnsi="GHEA Grapalat"/>
          <w:sz w:val="22"/>
          <w:szCs w:val="22"/>
          <w:u w:val="single"/>
          <w:lang w:val="es-ES"/>
        </w:rPr>
      </w:pPr>
      <w:r w:rsidRPr="004F71AE">
        <w:rPr>
          <w:rFonts w:ascii="GHEA Grapalat" w:hAnsi="GHEA Grapalat" w:cs="Sylfaen"/>
          <w:b/>
          <w:sz w:val="20"/>
          <w:szCs w:val="20"/>
          <w:lang w:val="es-ES"/>
        </w:rPr>
        <w:t>էլեկտրոնային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փոստի</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հասցեն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es-ES"/>
        </w:rPr>
        <w:t>`</w:t>
      </w:r>
      <w:r w:rsidR="00E55B81" w:rsidRPr="004F71AE">
        <w:rPr>
          <w:rFonts w:ascii="GHEA Grapalat" w:hAnsi="GHEA Grapalat" w:cs="Arial"/>
          <w:b/>
          <w:sz w:val="20"/>
          <w:szCs w:val="20"/>
          <w:lang w:val="es-ES"/>
        </w:rPr>
        <w:t xml:space="preserve"> </w:t>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t>.</w:t>
      </w:r>
    </w:p>
    <w:p w14:paraId="4C3207D7" w14:textId="77777777" w:rsidR="00B80C21" w:rsidRPr="004F71AE" w:rsidRDefault="00B80C21" w:rsidP="00E55B81">
      <w:pPr>
        <w:jc w:val="both"/>
        <w:rPr>
          <w:rFonts w:ascii="GHEA Grapalat" w:hAnsi="GHEA Grapalat"/>
          <w:sz w:val="10"/>
          <w:szCs w:val="10"/>
          <w:lang w:val="es-ES"/>
        </w:rPr>
      </w:pPr>
      <w:r w:rsidRPr="004F71AE">
        <w:rPr>
          <w:rFonts w:ascii="GHEA Grapalat" w:hAnsi="GHEA Grapalat" w:cs="Arial"/>
          <w:vertAlign w:val="superscript"/>
          <w:lang w:val="es-ES"/>
        </w:rPr>
        <w:t xml:space="preserve">                                                                                        էլեկտրոնային փոստի հասցեն</w:t>
      </w:r>
    </w:p>
    <w:p w14:paraId="3663A6C3" w14:textId="77777777"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գործունեության հասցեն է՝</w:t>
      </w:r>
      <w:r w:rsidRPr="004F71AE">
        <w:rPr>
          <w:rFonts w:ascii="GHEA Grapalat" w:hAnsi="GHEA Grapalat"/>
          <w:sz w:val="20"/>
          <w:szCs w:val="20"/>
          <w:lang w:val="hy-AM"/>
        </w:rPr>
        <w:t xml:space="preserve"> -------------------------------------------------</w:t>
      </w:r>
      <w:r w:rsidRPr="004F71AE">
        <w:rPr>
          <w:rFonts w:ascii="GHEA Grapalat" w:hAnsi="GHEA Grapalat"/>
          <w:sz w:val="20"/>
          <w:szCs w:val="20"/>
        </w:rPr>
        <w:t>.</w:t>
      </w:r>
    </w:p>
    <w:p w14:paraId="280150A5" w14:textId="77777777"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գործունեության հասցեն</w:t>
      </w:r>
    </w:p>
    <w:p w14:paraId="557FA08F" w14:textId="77777777"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հեռախոսահամարն է՝</w:t>
      </w:r>
      <w:r w:rsidRPr="004F71AE">
        <w:rPr>
          <w:rFonts w:ascii="GHEA Grapalat" w:hAnsi="GHEA Grapalat"/>
          <w:sz w:val="20"/>
          <w:szCs w:val="20"/>
          <w:lang w:val="hy-AM"/>
        </w:rPr>
        <w:t xml:space="preserve"> -------------------------------------------------:</w:t>
      </w:r>
    </w:p>
    <w:p w14:paraId="1C3F66E4" w14:textId="77777777"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հեռախոսի համարը</w:t>
      </w:r>
    </w:p>
    <w:p w14:paraId="475B039B" w14:textId="77777777" w:rsidR="00B80C21" w:rsidRPr="004F71AE" w:rsidRDefault="00B80C21" w:rsidP="00E55B81">
      <w:pPr>
        <w:ind w:firstLine="709"/>
        <w:jc w:val="both"/>
        <w:rPr>
          <w:rFonts w:ascii="GHEA Grapalat" w:hAnsi="GHEA Grapalat"/>
          <w:sz w:val="20"/>
          <w:lang w:val="hy-AM"/>
        </w:rPr>
      </w:pPr>
      <w:r w:rsidRPr="004F71AE">
        <w:rPr>
          <w:rFonts w:ascii="GHEA Grapalat" w:hAnsi="GHEA Grapalat" w:cs="Arial"/>
          <w:sz w:val="20"/>
          <w:szCs w:val="20"/>
          <w:lang w:val="hy-AM"/>
        </w:rPr>
        <w:t>Սույնով</w:t>
      </w:r>
      <w:r w:rsidR="00E55B81" w:rsidRPr="004F71AE">
        <w:rPr>
          <w:rFonts w:ascii="GHEA Grapalat" w:hAnsi="GHEA Grapalat" w:cs="Arial"/>
          <w:sz w:val="20"/>
          <w:szCs w:val="20"/>
          <w:lang w:val="hy-AM"/>
        </w:rPr>
        <w:t xml:space="preserve"> __________________________</w:t>
      </w:r>
      <w:r w:rsidRPr="004F71AE">
        <w:rPr>
          <w:rFonts w:ascii="GHEA Grapalat" w:hAnsi="GHEA Grapalat"/>
          <w:lang w:val="hy-AM"/>
        </w:rPr>
        <w:t>-</w:t>
      </w:r>
      <w:r w:rsidRPr="004F71AE">
        <w:rPr>
          <w:rFonts w:ascii="GHEA Grapalat" w:hAnsi="GHEA Grapalat" w:cs="Arial"/>
          <w:sz w:val="20"/>
          <w:szCs w:val="20"/>
          <w:lang w:val="hy-AM"/>
        </w:rPr>
        <w:t>ն հայտարարում և հավաստում է, որ՝</w:t>
      </w:r>
    </w:p>
    <w:p w14:paraId="09A635CB" w14:textId="77777777" w:rsidR="00B80C21" w:rsidRPr="004F71AE" w:rsidRDefault="00E55B81" w:rsidP="00E55B81">
      <w:pPr>
        <w:jc w:val="both"/>
        <w:rPr>
          <w:rFonts w:ascii="GHEA Grapalat" w:hAnsi="GHEA Grapalat"/>
          <w:sz w:val="16"/>
          <w:vertAlign w:val="superscript"/>
          <w:lang w:val="hy-AM"/>
        </w:rPr>
      </w:pPr>
      <w:r w:rsidRPr="004F71AE">
        <w:rPr>
          <w:rFonts w:ascii="GHEA Grapalat" w:hAnsi="GHEA Grapalat"/>
          <w:sz w:val="20"/>
          <w:lang w:val="hy-AM"/>
        </w:rPr>
        <w:t xml:space="preserve">                                 </w:t>
      </w:r>
      <w:r w:rsidR="00B80C21" w:rsidRPr="004F71AE">
        <w:rPr>
          <w:rFonts w:ascii="GHEA Grapalat" w:hAnsi="GHEA Grapalat" w:cs="Sylfaen"/>
          <w:vertAlign w:val="superscript"/>
          <w:lang w:val="hy-AM"/>
        </w:rPr>
        <w:t>մասնակցի անվանում</w:t>
      </w:r>
    </w:p>
    <w:p w14:paraId="486A501D" w14:textId="5CE59576" w:rsidR="00B80C21" w:rsidRPr="004F71AE" w:rsidRDefault="00B80C21" w:rsidP="00E55B81">
      <w:pPr>
        <w:ind w:firstLine="708"/>
        <w:jc w:val="both"/>
        <w:rPr>
          <w:rFonts w:ascii="GHEA Grapalat" w:hAnsi="GHEA Grapalat" w:cs="Sylfaen"/>
          <w:sz w:val="20"/>
          <w:lang w:val="hy-AM"/>
        </w:rPr>
      </w:pPr>
      <w:r w:rsidRPr="004F71AE">
        <w:rPr>
          <w:rFonts w:ascii="GHEA Grapalat" w:hAnsi="GHEA Grapalat" w:cs="Arial"/>
          <w:sz w:val="20"/>
          <w:szCs w:val="20"/>
          <w:lang w:val="hy-AM"/>
        </w:rPr>
        <w:t xml:space="preserve">1) բավարարում է </w:t>
      </w:r>
      <w:r w:rsidR="00931CB8">
        <w:rPr>
          <w:rFonts w:ascii="GHEA Grapalat" w:hAnsi="GHEA Grapalat"/>
          <w:b/>
          <w:sz w:val="20"/>
          <w:szCs w:val="20"/>
          <w:lang w:val="af-ZA"/>
        </w:rPr>
        <w:t>ՀՀԱՄ-</w:t>
      </w:r>
      <w:r w:rsidR="00562019">
        <w:rPr>
          <w:rFonts w:ascii="GHEA Grapalat" w:hAnsi="GHEA Grapalat"/>
          <w:b/>
          <w:sz w:val="20"/>
          <w:szCs w:val="20"/>
          <w:lang w:val="af-ZA"/>
        </w:rPr>
        <w:t>ԱՆՏԱՌՈՒՏ</w:t>
      </w:r>
      <w:r w:rsidR="00931CB8">
        <w:rPr>
          <w:rFonts w:ascii="GHEA Grapalat" w:hAnsi="GHEA Grapalat"/>
          <w:b/>
          <w:sz w:val="20"/>
          <w:szCs w:val="20"/>
          <w:lang w:val="af-ZA"/>
        </w:rPr>
        <w:t>-ՄԴ-ԳՀԱՇՁԲ -</w:t>
      </w:r>
      <w:r w:rsidR="00296EA1">
        <w:rPr>
          <w:rFonts w:ascii="GHEA Grapalat" w:hAnsi="GHEA Grapalat"/>
          <w:b/>
          <w:sz w:val="20"/>
          <w:szCs w:val="20"/>
          <w:lang w:val="af-ZA"/>
        </w:rPr>
        <w:t>25/02</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 xml:space="preserve"> հրավերով սահմանված մասնակցության իրավունքի պահանջներին  և </w:t>
      </w:r>
      <w:r w:rsidRPr="004F71A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p>
    <w:p w14:paraId="3190382F" w14:textId="172E1C61" w:rsidR="00B80C21" w:rsidRPr="004F71AE" w:rsidRDefault="00B80C21" w:rsidP="005B1A74">
      <w:pPr>
        <w:ind w:firstLine="708"/>
        <w:jc w:val="both"/>
        <w:rPr>
          <w:rFonts w:ascii="GHEA Grapalat" w:hAnsi="GHEA Grapalat" w:cs="Arial"/>
          <w:sz w:val="22"/>
          <w:szCs w:val="22"/>
          <w:lang w:val="hy-AM"/>
        </w:rPr>
      </w:pPr>
      <w:r w:rsidRPr="004F71AE">
        <w:rPr>
          <w:rFonts w:ascii="GHEA Grapalat" w:hAnsi="GHEA Grapalat" w:cs="Arial"/>
          <w:sz w:val="20"/>
          <w:szCs w:val="20"/>
          <w:lang w:val="hy-AM"/>
        </w:rPr>
        <w:t xml:space="preserve">2) </w:t>
      </w:r>
      <w:r w:rsidR="00931CB8">
        <w:rPr>
          <w:rFonts w:ascii="GHEA Grapalat" w:hAnsi="GHEA Grapalat"/>
          <w:b/>
          <w:sz w:val="20"/>
          <w:szCs w:val="20"/>
          <w:lang w:val="af-ZA"/>
        </w:rPr>
        <w:t>ՀՀԱՄ-</w:t>
      </w:r>
      <w:r w:rsidR="00562019">
        <w:rPr>
          <w:rFonts w:ascii="GHEA Grapalat" w:hAnsi="GHEA Grapalat"/>
          <w:b/>
          <w:sz w:val="20"/>
          <w:szCs w:val="20"/>
          <w:lang w:val="af-ZA"/>
        </w:rPr>
        <w:t>ԱՆՏԱՌՈՒՏ</w:t>
      </w:r>
      <w:r w:rsidR="00931CB8">
        <w:rPr>
          <w:rFonts w:ascii="GHEA Grapalat" w:hAnsi="GHEA Grapalat"/>
          <w:b/>
          <w:sz w:val="20"/>
          <w:szCs w:val="20"/>
          <w:lang w:val="af-ZA"/>
        </w:rPr>
        <w:t>-ՄԴ-ԳՀԱՇՁԲ -</w:t>
      </w:r>
      <w:r w:rsidR="00296EA1">
        <w:rPr>
          <w:rFonts w:ascii="GHEA Grapalat" w:hAnsi="GHEA Grapalat"/>
          <w:b/>
          <w:sz w:val="20"/>
          <w:szCs w:val="20"/>
          <w:lang w:val="af-ZA"/>
        </w:rPr>
        <w:t>25/02</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ն մասնակցելու շրջանակում`</w:t>
      </w:r>
    </w:p>
    <w:p w14:paraId="04C84024" w14:textId="77777777" w:rsidR="00BA6017" w:rsidRPr="004F71AE" w:rsidRDefault="00BA6017" w:rsidP="00BA6017">
      <w:pPr>
        <w:numPr>
          <w:ilvl w:val="0"/>
          <w:numId w:val="18"/>
        </w:numPr>
        <w:ind w:left="0" w:firstLine="720"/>
        <w:jc w:val="both"/>
        <w:rPr>
          <w:rFonts w:ascii="GHEA Grapalat" w:hAnsi="GHEA Grapalat" w:cs="Arial"/>
          <w:sz w:val="20"/>
          <w:szCs w:val="20"/>
          <w:lang w:val="es-ES"/>
        </w:rPr>
      </w:pPr>
      <w:r w:rsidRPr="004F71AE">
        <w:rPr>
          <w:rFonts w:ascii="GHEA Grapalat" w:hAnsi="GHEA Grapalat" w:cs="Arial"/>
          <w:sz w:val="20"/>
          <w:szCs w:val="20"/>
          <w:lang w:val="es-ES"/>
        </w:rPr>
        <w:t xml:space="preserve">թույլ չի տվել և (կամ) թույլ չի տալու </w:t>
      </w:r>
      <w:r w:rsidRPr="004F71AE">
        <w:rPr>
          <w:rFonts w:ascii="GHEA Grapalat" w:hAnsi="GHEA Grapalat" w:cs="Arial"/>
          <w:sz w:val="20"/>
          <w:szCs w:val="20"/>
          <w:lang w:val="hy-AM"/>
        </w:rPr>
        <w:t xml:space="preserve">անբարեխիղճ մրցակցություն, </w:t>
      </w:r>
      <w:r w:rsidRPr="004F71AE">
        <w:rPr>
          <w:rFonts w:ascii="GHEA Grapalat" w:hAnsi="GHEA Grapalat" w:cs="Arial"/>
          <w:sz w:val="20"/>
          <w:szCs w:val="20"/>
          <w:lang w:val="es-ES"/>
        </w:rPr>
        <w:t>գերիշխող դիրքի չարաշահում և հակամրցակցային համաձայնություն,</w:t>
      </w:r>
    </w:p>
    <w:p w14:paraId="1151491F" w14:textId="77777777"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es-ES"/>
        </w:rPr>
        <w:t>բացակայում է հրավերով սահմանված`</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-ին</w:t>
      </w:r>
      <w:r w:rsidRPr="004F71AE">
        <w:rPr>
          <w:rFonts w:ascii="GHEA Grapalat" w:hAnsi="GHEA Grapalat"/>
          <w:sz w:val="22"/>
          <w:szCs w:val="22"/>
          <w:lang w:val="es-ES"/>
        </w:rPr>
        <w:t xml:space="preserve"> </w:t>
      </w:r>
    </w:p>
    <w:p w14:paraId="766EEBE5" w14:textId="77777777"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14:paraId="185CB4E4" w14:textId="77777777"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փոխկապակցված անձանց և (կամ)</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w:t>
      </w:r>
      <w:r w:rsidRPr="004F71AE">
        <w:rPr>
          <w:rFonts w:ascii="GHEA Grapalat" w:hAnsi="GHEA Grapalat"/>
          <w:sz w:val="22"/>
          <w:szCs w:val="22"/>
          <w:u w:val="single"/>
          <w:lang w:val="es-ES"/>
        </w:rPr>
        <w:t xml:space="preserve">  </w:t>
      </w:r>
    </w:p>
    <w:p w14:paraId="37945CAE" w14:textId="77777777"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14:paraId="51B44E7C" w14:textId="77777777"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կողմից հիմնադրված կամ ավելի քան հիսուն տոկոս</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-ին</w:t>
      </w:r>
    </w:p>
    <w:p w14:paraId="0D33CBA2" w14:textId="77777777" w:rsidR="00BA6017" w:rsidRPr="004F71AE" w:rsidRDefault="00BA6017" w:rsidP="00BA6017">
      <w:pPr>
        <w:jc w:val="both"/>
        <w:rPr>
          <w:rFonts w:ascii="GHEA Grapalat" w:hAnsi="GHEA Grapalat"/>
          <w:sz w:val="22"/>
          <w:szCs w:val="22"/>
          <w:lang w:val="es-ES"/>
        </w:rPr>
      </w:pPr>
      <w:r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14:paraId="1717BE80" w14:textId="77777777" w:rsidR="00BA6017" w:rsidRPr="004F71AE" w:rsidRDefault="00BA6017" w:rsidP="00BA6017">
      <w:pPr>
        <w:jc w:val="both"/>
        <w:rPr>
          <w:rFonts w:ascii="GHEA Grapalat" w:hAnsi="GHEA Grapalat" w:cs="Arial"/>
          <w:sz w:val="20"/>
          <w:szCs w:val="20"/>
          <w:lang w:val="es-ES"/>
        </w:rPr>
      </w:pPr>
      <w:r w:rsidRPr="004F71A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04F3F445" w14:textId="77777777" w:rsidR="00BA6017" w:rsidRPr="004F71AE" w:rsidRDefault="00BA6017" w:rsidP="00BA6017">
      <w:pPr>
        <w:jc w:val="both"/>
        <w:rPr>
          <w:rFonts w:ascii="GHEA Grapalat" w:hAnsi="GHEA Grapalat" w:cs="Arial"/>
          <w:sz w:val="20"/>
          <w:szCs w:val="20"/>
          <w:lang w:val="es-ES"/>
        </w:rPr>
      </w:pPr>
    </w:p>
    <w:p w14:paraId="1DEE9E49" w14:textId="77777777"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hy-AM"/>
        </w:rPr>
        <w:t>Ս</w:t>
      </w:r>
      <w:r w:rsidRPr="004F71AE">
        <w:rPr>
          <w:rFonts w:ascii="GHEA Grapalat" w:hAnsi="GHEA Grapalat" w:cs="Arial"/>
          <w:sz w:val="20"/>
          <w:szCs w:val="20"/>
          <w:lang w:val="es-ES"/>
        </w:rPr>
        <w:t xml:space="preserve">տորև ներկայացնում </w:t>
      </w:r>
      <w:r w:rsidRPr="004F71AE">
        <w:rPr>
          <w:rFonts w:ascii="GHEA Grapalat" w:hAnsi="GHEA Grapalat" w:cs="Arial"/>
          <w:sz w:val="20"/>
          <w:szCs w:val="20"/>
          <w:lang w:val="hy-AM"/>
        </w:rPr>
        <w:t xml:space="preserve">է </w:t>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 իրական շահառուների վերաբերյալ</w:t>
      </w:r>
    </w:p>
    <w:p w14:paraId="663B183B" w14:textId="77777777"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vertAlign w:val="superscript"/>
          <w:lang w:val="hy-AM"/>
        </w:rPr>
        <w:t xml:space="preserve">     </w:t>
      </w:r>
      <w:r w:rsidRPr="004F71AE">
        <w:rPr>
          <w:rFonts w:ascii="GHEA Grapalat" w:hAnsi="GHEA Grapalat"/>
          <w:vertAlign w:val="superscript"/>
          <w:lang w:val="es-ES"/>
        </w:rPr>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14:paraId="041D74BE" w14:textId="77777777" w:rsidR="00BA6017" w:rsidRPr="004F71AE" w:rsidRDefault="00BA6017" w:rsidP="00BA6017">
      <w:pPr>
        <w:jc w:val="both"/>
        <w:rPr>
          <w:rFonts w:ascii="GHEA Grapalat" w:hAnsi="GHEA Grapalat" w:cs="Arial"/>
          <w:sz w:val="18"/>
          <w:szCs w:val="18"/>
          <w:vertAlign w:val="superscript"/>
          <w:lang w:val="es-ES"/>
        </w:rPr>
      </w:pPr>
      <w:r w:rsidRPr="004F71AE">
        <w:rPr>
          <w:rFonts w:ascii="GHEA Grapalat" w:hAnsi="GHEA Grapalat" w:cs="Arial"/>
          <w:sz w:val="20"/>
          <w:szCs w:val="20"/>
          <w:lang w:val="es-ES"/>
        </w:rPr>
        <w:t>տեղեկություններ պարունակող կայքէջի հղումը՝ ----</w:t>
      </w:r>
      <w:r w:rsidRPr="004F71AE">
        <w:rPr>
          <w:rFonts w:ascii="GHEA Grapalat" w:hAnsi="GHEA Grapalat" w:cs="Arial"/>
          <w:sz w:val="20"/>
          <w:szCs w:val="20"/>
          <w:lang w:val="hy-AM"/>
        </w:rPr>
        <w:t>-------------------</w:t>
      </w:r>
      <w:r w:rsidRPr="004F71AE">
        <w:rPr>
          <w:rFonts w:ascii="GHEA Grapalat" w:hAnsi="GHEA Grapalat" w:cs="Arial"/>
          <w:sz w:val="20"/>
          <w:szCs w:val="20"/>
          <w:lang w:val="es-ES"/>
        </w:rPr>
        <w:t>-----------------------------</w:t>
      </w:r>
      <w:r w:rsidRPr="004F71AE">
        <w:rPr>
          <w:rFonts w:cs="Arial"/>
          <w:sz w:val="18"/>
          <w:szCs w:val="18"/>
          <w:lang w:val="hy-AM"/>
        </w:rPr>
        <w:t>**</w:t>
      </w:r>
      <w:r w:rsidRPr="004F71AE">
        <w:rPr>
          <w:rFonts w:ascii="GHEA Grapalat" w:hAnsi="GHEA Grapalat" w:cs="Arial"/>
          <w:sz w:val="18"/>
          <w:szCs w:val="18"/>
          <w:vertAlign w:val="superscript"/>
          <w:lang w:val="es-ES"/>
        </w:rPr>
        <w:t xml:space="preserve"> </w:t>
      </w:r>
    </w:p>
    <w:p w14:paraId="79144050" w14:textId="77777777" w:rsidR="00BA6017" w:rsidRPr="004F71AE" w:rsidRDefault="00BA6017" w:rsidP="00BA6017">
      <w:pPr>
        <w:jc w:val="right"/>
        <w:rPr>
          <w:rFonts w:ascii="GHEA Grapalat" w:hAnsi="GHEA Grapalat"/>
          <w:sz w:val="10"/>
          <w:szCs w:val="10"/>
          <w:lang w:val="es-ES"/>
        </w:rPr>
      </w:pPr>
    </w:p>
    <w:p w14:paraId="18F42C1C" w14:textId="77777777" w:rsidR="00BA6017" w:rsidRPr="004F71AE" w:rsidRDefault="00BA6017" w:rsidP="00BA6017">
      <w:pPr>
        <w:ind w:firstLine="708"/>
        <w:jc w:val="both"/>
        <w:rPr>
          <w:rFonts w:ascii="GHEA Grapalat" w:hAnsi="GHEA Grapalat"/>
          <w:sz w:val="20"/>
          <w:lang w:val="hy-AM"/>
        </w:rPr>
      </w:pPr>
      <w:r w:rsidRPr="004F71AE">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Pr="004F71AE">
        <w:rPr>
          <w:rFonts w:ascii="GHEA Grapalat" w:hAnsi="GHEA Grapalat"/>
          <w:sz w:val="20"/>
          <w:lang w:val="hy-AM"/>
        </w:rPr>
        <w:t>մակնիշները</w:t>
      </w:r>
      <w:r w:rsidRPr="004F71AE">
        <w:rPr>
          <w:rFonts w:ascii="GHEA Grapalat" w:hAnsi="GHEA Grapalat"/>
          <w:sz w:val="20"/>
          <w:lang w:val="es-ES"/>
        </w:rPr>
        <w:t>, արտադրողները և երաշխիքային ժամկետները:***</w:t>
      </w:r>
    </w:p>
    <w:p w14:paraId="6A4CE923" w14:textId="77777777" w:rsidR="00BA6017" w:rsidRPr="004F71AE" w:rsidRDefault="00BA6017" w:rsidP="00BA6017">
      <w:pPr>
        <w:jc w:val="both"/>
        <w:rPr>
          <w:rFonts w:ascii="GHEA Grapalat" w:hAnsi="GHEA Grapalat" w:cs="Arial"/>
          <w:sz w:val="20"/>
          <w:vertAlign w:val="superscript"/>
          <w:lang w:val="es-ES"/>
        </w:rPr>
      </w:pPr>
      <w:r w:rsidRPr="004F71AE">
        <w:rPr>
          <w:rFonts w:ascii="GHEA Grapalat" w:hAnsi="GHEA Grapalat"/>
          <w:sz w:val="20"/>
          <w:lang w:val="es-ES"/>
        </w:rPr>
        <w:t xml:space="preserve">   </w:t>
      </w:r>
      <w:r w:rsidRPr="004F71AE">
        <w:rPr>
          <w:rFonts w:ascii="GHEA Grapalat" w:hAnsi="GHEA Grapalat"/>
          <w:sz w:val="20"/>
          <w:lang w:val="hy-AM"/>
        </w:rPr>
        <w:t xml:space="preserve">___________________________________________________ </w:t>
      </w:r>
      <w:r w:rsidRPr="004F71AE">
        <w:rPr>
          <w:rFonts w:ascii="GHEA Grapalat" w:hAnsi="GHEA Grapalat"/>
          <w:sz w:val="20"/>
          <w:lang w:val="hy-AM"/>
        </w:rPr>
        <w:tab/>
        <w:t xml:space="preserve">                _____________</w:t>
      </w:r>
      <w:r w:rsidRPr="004F71AE">
        <w:rPr>
          <w:rFonts w:ascii="GHEA Grapalat" w:hAnsi="GHEA Grapalat"/>
          <w:sz w:val="20"/>
          <w:u w:val="single"/>
          <w:lang w:val="es-ES"/>
        </w:rPr>
        <w:tab/>
      </w:r>
      <w:r w:rsidRPr="004F71AE">
        <w:rPr>
          <w:rFonts w:ascii="GHEA Grapalat" w:hAnsi="GHEA Grapalat"/>
          <w:sz w:val="20"/>
          <w:u w:val="single"/>
          <w:lang w:val="es-ES"/>
        </w:rPr>
        <w:tab/>
      </w:r>
      <w:r w:rsidRPr="004F71AE">
        <w:rPr>
          <w:rFonts w:ascii="GHEA Grapalat" w:hAnsi="GHEA Grapalat"/>
          <w:sz w:val="20"/>
          <w:lang w:val="es-ES"/>
        </w:rPr>
        <w:tab/>
      </w:r>
      <w:r w:rsidRPr="004F71AE">
        <w:rPr>
          <w:rFonts w:ascii="GHEA Grapalat" w:hAnsi="GHEA Grapalat"/>
          <w:sz w:val="20"/>
          <w:lang w:val="es-ES"/>
        </w:rPr>
        <w:tab/>
      </w:r>
      <w:r w:rsidRPr="004F71AE">
        <w:rPr>
          <w:rFonts w:ascii="GHEA Grapalat" w:hAnsi="GHEA Grapalat"/>
          <w:sz w:val="20"/>
          <w:lang w:val="hy-AM"/>
        </w:rPr>
        <w:t xml:space="preserve"> </w:t>
      </w:r>
      <w:r w:rsidRPr="004F71AE">
        <w:rPr>
          <w:rFonts w:ascii="GHEA Grapalat" w:hAnsi="GHEA Grapalat" w:cs="Sylfaen"/>
          <w:sz w:val="20"/>
          <w:vertAlign w:val="superscript"/>
          <w:lang w:val="hy-AM"/>
        </w:rPr>
        <w:t>Մասնակցի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անվանումը</w:t>
      </w:r>
      <w:r w:rsidRPr="004F71AE">
        <w:rPr>
          <w:rFonts w:ascii="GHEA Grapalat" w:hAnsi="GHEA Grapalat" w:cs="Arial"/>
          <w:sz w:val="20"/>
          <w:vertAlign w:val="superscript"/>
          <w:lang w:val="hy-AM"/>
        </w:rPr>
        <w:t xml:space="preserve"> </w:t>
      </w:r>
      <w:r w:rsidRPr="004F71AE">
        <w:rPr>
          <w:rFonts w:ascii="GHEA Grapalat" w:hAnsi="GHEA Grapalat"/>
          <w:sz w:val="20"/>
          <w:vertAlign w:val="superscript"/>
          <w:lang w:val="hy-AM"/>
        </w:rPr>
        <w:t xml:space="preserve"> (</w:t>
      </w:r>
      <w:r w:rsidRPr="004F71AE">
        <w:rPr>
          <w:rFonts w:ascii="GHEA Grapalat" w:hAnsi="GHEA Grapalat" w:cs="Sylfaen"/>
          <w:sz w:val="20"/>
          <w:vertAlign w:val="superscript"/>
          <w:lang w:val="hy-AM"/>
        </w:rPr>
        <w:t>ղեկավարի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պաշտոնը</w:t>
      </w:r>
      <w:r w:rsidRPr="004F71AE">
        <w:rPr>
          <w:rFonts w:ascii="GHEA Grapalat" w:hAnsi="GHEA Grapalat" w:cs="Arial"/>
          <w:sz w:val="20"/>
          <w:vertAlign w:val="superscript"/>
          <w:lang w:val="hy-AM"/>
        </w:rPr>
        <w:t>, ա</w:t>
      </w:r>
      <w:r w:rsidRPr="004F71AE">
        <w:rPr>
          <w:rFonts w:ascii="GHEA Grapalat" w:hAnsi="GHEA Grapalat" w:cs="Sylfaen"/>
          <w:sz w:val="20"/>
          <w:vertAlign w:val="superscript"/>
          <w:lang w:val="hy-AM"/>
        </w:rPr>
        <w:t>նուն</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ազգանունը</w:t>
      </w:r>
      <w:r w:rsidRPr="004F71AE">
        <w:rPr>
          <w:rFonts w:ascii="GHEA Grapalat" w:hAnsi="GHEA Grapalat" w:cs="Arial"/>
          <w:sz w:val="20"/>
          <w:vertAlign w:val="superscript"/>
          <w:lang w:val="hy-AM"/>
        </w:rPr>
        <w:t xml:space="preserve">)                                             </w:t>
      </w:r>
      <w:r w:rsidRPr="004F71AE">
        <w:rPr>
          <w:rFonts w:ascii="GHEA Grapalat" w:hAnsi="GHEA Grapalat" w:cs="Arial"/>
          <w:sz w:val="20"/>
          <w:vertAlign w:val="superscript"/>
          <w:lang w:val="es-ES"/>
        </w:rPr>
        <w:t xml:space="preserve">               </w:t>
      </w:r>
      <w:r w:rsidRPr="004F71AE">
        <w:rPr>
          <w:rFonts w:ascii="GHEA Grapalat" w:hAnsi="GHEA Grapalat" w:cs="Sylfaen"/>
          <w:sz w:val="20"/>
          <w:vertAlign w:val="superscript"/>
          <w:lang w:val="hy-AM"/>
        </w:rPr>
        <w:t>ստորագրությունը</w:t>
      </w:r>
      <w:r w:rsidRPr="004F71AE">
        <w:rPr>
          <w:rFonts w:ascii="GHEA Grapalat" w:hAnsi="GHEA Grapalat" w:cs="Arial"/>
          <w:sz w:val="20"/>
          <w:vertAlign w:val="superscript"/>
          <w:lang w:val="hy-AM"/>
        </w:rPr>
        <w:t>)</w:t>
      </w:r>
    </w:p>
    <w:p w14:paraId="2398E20C" w14:textId="77777777" w:rsidR="00BA6017" w:rsidRPr="004F71AE" w:rsidRDefault="00BA6017" w:rsidP="00BA6017">
      <w:pPr>
        <w:jc w:val="both"/>
        <w:rPr>
          <w:rFonts w:ascii="GHEA Grapalat" w:hAnsi="GHEA Grapalat" w:cs="Arial"/>
          <w:sz w:val="20"/>
          <w:vertAlign w:val="superscript"/>
          <w:lang w:val="es-ES"/>
        </w:rPr>
      </w:pPr>
    </w:p>
    <w:p w14:paraId="3B24A347" w14:textId="77777777" w:rsidR="00BA6017" w:rsidRPr="004F71AE" w:rsidRDefault="00BA6017" w:rsidP="00BA6017">
      <w:pPr>
        <w:jc w:val="both"/>
        <w:rPr>
          <w:rFonts w:ascii="GHEA Grapalat" w:hAnsi="GHEA Grapalat"/>
          <w:sz w:val="20"/>
          <w:lang w:val="hy-AM"/>
        </w:rPr>
      </w:pPr>
      <w:r w:rsidRPr="004F71AE">
        <w:rPr>
          <w:rFonts w:ascii="GHEA Grapalat" w:hAnsi="GHEA Grapalat"/>
          <w:sz w:val="20"/>
          <w:lang w:val="hy-AM"/>
        </w:rPr>
        <w:t xml:space="preserve">    </w:t>
      </w:r>
    </w:p>
    <w:p w14:paraId="0798A81F" w14:textId="77777777" w:rsidR="00BA6017" w:rsidRPr="004F71AE" w:rsidRDefault="00BA6017" w:rsidP="00BA6017">
      <w:pPr>
        <w:jc w:val="right"/>
        <w:rPr>
          <w:rFonts w:ascii="GHEA Grapalat" w:hAnsi="GHEA Grapalat" w:cs="Arial"/>
          <w:sz w:val="20"/>
          <w:lang w:val="hy-AM"/>
        </w:rPr>
      </w:pPr>
      <w:r w:rsidRPr="004F71AE">
        <w:rPr>
          <w:rFonts w:ascii="GHEA Grapalat" w:hAnsi="GHEA Grapalat" w:cs="Sylfaen"/>
          <w:sz w:val="20"/>
          <w:lang w:val="hy-AM"/>
        </w:rPr>
        <w:t>Կ</w:t>
      </w:r>
      <w:r w:rsidRPr="004F71AE">
        <w:rPr>
          <w:rFonts w:ascii="GHEA Grapalat" w:hAnsi="GHEA Grapalat" w:cs="Arial"/>
          <w:sz w:val="20"/>
          <w:lang w:val="hy-AM"/>
        </w:rPr>
        <w:t xml:space="preserve">. </w:t>
      </w:r>
      <w:r w:rsidRPr="004F71AE">
        <w:rPr>
          <w:rFonts w:ascii="GHEA Grapalat" w:hAnsi="GHEA Grapalat" w:cs="Sylfaen"/>
          <w:sz w:val="20"/>
          <w:lang w:val="hy-AM"/>
        </w:rPr>
        <w:t>Տ</w:t>
      </w:r>
      <w:r w:rsidRPr="004F71AE">
        <w:rPr>
          <w:rFonts w:ascii="GHEA Grapalat" w:hAnsi="GHEA Grapalat" w:cs="Arial"/>
          <w:sz w:val="20"/>
          <w:lang w:val="hy-AM"/>
        </w:rPr>
        <w:t>.</w:t>
      </w:r>
      <w:r w:rsidRPr="004F71AE">
        <w:rPr>
          <w:rFonts w:ascii="GHEA Grapalat" w:hAnsi="GHEA Grapalat" w:cs="Arial"/>
          <w:sz w:val="20"/>
          <w:lang w:val="hy-AM"/>
        </w:rPr>
        <w:tab/>
      </w:r>
      <w:r w:rsidRPr="004F71AE">
        <w:rPr>
          <w:rFonts w:ascii="GHEA Grapalat" w:hAnsi="GHEA Grapalat" w:cs="Arial"/>
          <w:sz w:val="20"/>
          <w:lang w:val="hy-AM"/>
        </w:rPr>
        <w:tab/>
        <w:t xml:space="preserve"> </w:t>
      </w:r>
    </w:p>
    <w:p w14:paraId="06767220" w14:textId="77777777" w:rsidR="00BA6017" w:rsidRPr="004F71AE" w:rsidRDefault="00BA6017" w:rsidP="00BA6017">
      <w:pPr>
        <w:pStyle w:val="aff3"/>
        <w:jc w:val="both"/>
        <w:rPr>
          <w:rFonts w:ascii="GHEA Grapalat" w:hAnsi="GHEA Grapalat"/>
          <w:sz w:val="16"/>
          <w:szCs w:val="16"/>
          <w:lang w:val="hy-AM"/>
        </w:rPr>
      </w:pPr>
    </w:p>
    <w:p w14:paraId="0904E655"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14:paraId="1C0500E8" w14:textId="77777777" w:rsidR="00BA6017" w:rsidRPr="004F71AE" w:rsidRDefault="00BA6017" w:rsidP="00BA6017">
      <w:pPr>
        <w:pStyle w:val="aff3"/>
        <w:jc w:val="both"/>
        <w:rPr>
          <w:rFonts w:ascii="GHEA Grapalat" w:hAnsi="GHEA Grapalat"/>
          <w:sz w:val="16"/>
          <w:szCs w:val="16"/>
          <w:lang w:val="hy-AM"/>
        </w:rPr>
      </w:pPr>
    </w:p>
    <w:p w14:paraId="07007656"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4F71AE">
        <w:rPr>
          <w:rFonts w:ascii="Calibri" w:hAnsi="Calibri" w:cs="Calibri"/>
          <w:sz w:val="16"/>
          <w:szCs w:val="16"/>
          <w:lang w:val="hy-AM"/>
        </w:rPr>
        <w:t> </w:t>
      </w:r>
      <w:r w:rsidRPr="004F71AE">
        <w:rPr>
          <w:rFonts w:ascii="GHEA Grapalat" w:hAnsi="GHEA Grapalat" w:cs="GHEA Grapalat"/>
          <w:sz w:val="16"/>
          <w:szCs w:val="16"/>
          <w:lang w:val="hy-AM"/>
        </w:rPr>
        <w:t>մասին»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օրենքի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համաձայն՝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իրավաբանական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անձանց</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պետական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ռեգիստրի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գործակալությունում</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գրանցած՝</w:t>
      </w:r>
      <w:r w:rsidRPr="004F71AE">
        <w:rPr>
          <w:rFonts w:ascii="GHEA Grapalat" w:hAnsi="GHEA Grapalat"/>
          <w:sz w:val="16"/>
          <w:szCs w:val="16"/>
          <w:lang w:val="hy-AM"/>
        </w:rPr>
        <w:t xml:space="preserve"> իր իրական շահառուների վերաբերյալ տեղեկություններ պարունակող կայքէջի հղումը՝ </w:t>
      </w:r>
    </w:p>
    <w:p w14:paraId="37C8819B"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2220F246" w14:textId="77777777"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4FB2E89" w14:textId="77777777" w:rsidR="00BA6017" w:rsidRPr="004F71AE" w:rsidRDefault="00BA6017" w:rsidP="00BA6017">
      <w:pPr>
        <w:pStyle w:val="aff3"/>
        <w:jc w:val="both"/>
        <w:rPr>
          <w:rFonts w:ascii="GHEA Grapalat" w:hAnsi="GHEA Grapalat"/>
          <w:sz w:val="16"/>
          <w:szCs w:val="16"/>
          <w:lang w:val="hy-AM"/>
        </w:rPr>
      </w:pPr>
    </w:p>
    <w:p w14:paraId="13352613" w14:textId="77777777" w:rsidR="00BA6017" w:rsidRPr="004F71AE" w:rsidRDefault="00BA6017" w:rsidP="00BA6017">
      <w:pPr>
        <w:jc w:val="both"/>
        <w:rPr>
          <w:rFonts w:ascii="GHEA Grapalat" w:hAnsi="GHEA Grapalat" w:cs="Sylfaen"/>
          <w:sz w:val="16"/>
          <w:szCs w:val="16"/>
          <w:lang w:val="hy-AM"/>
        </w:rPr>
      </w:pPr>
      <w:r w:rsidRPr="004F71AE">
        <w:rPr>
          <w:rFonts w:ascii="GHEA Grapalat" w:hAnsi="GHEA Grapalat"/>
          <w:sz w:val="16"/>
          <w:szCs w:val="16"/>
          <w:lang w:val="hy-AM" w:eastAsia="ru-RU"/>
        </w:rPr>
        <w:t>*** պարբերությունը և հավելված 1.1 հանվում են, եթե գնման առարկան չի հանդիսանում շինարարական աշխատանքներ</w:t>
      </w:r>
    </w:p>
    <w:p w14:paraId="79025461" w14:textId="77777777" w:rsidR="00B80C21" w:rsidRPr="004F71AE" w:rsidRDefault="002772BD" w:rsidP="00BA6017">
      <w:pPr>
        <w:pStyle w:val="31"/>
        <w:spacing w:line="240" w:lineRule="auto"/>
        <w:jc w:val="right"/>
        <w:rPr>
          <w:rFonts w:ascii="GHEA Grapalat" w:hAnsi="GHEA Grapalat"/>
          <w:b/>
          <w:lang w:val="hy-AM"/>
        </w:rPr>
      </w:pPr>
      <w:r w:rsidRPr="004F71AE">
        <w:rPr>
          <w:rFonts w:ascii="GHEA Grapalat" w:hAnsi="GHEA Grapalat" w:cs="Sylfaen"/>
          <w:b/>
          <w:lang w:val="hy-AM"/>
        </w:rPr>
        <w:br w:type="page"/>
      </w:r>
    </w:p>
    <w:p w14:paraId="696C1741" w14:textId="77777777" w:rsidR="003D77C0" w:rsidRPr="003D77C0" w:rsidRDefault="003D77C0" w:rsidP="003D77C0">
      <w:pPr>
        <w:pStyle w:val="3"/>
        <w:ind w:firstLine="567"/>
        <w:jc w:val="right"/>
        <w:rPr>
          <w:rFonts w:ascii="GHEA Grapalat" w:hAnsi="GHEA Grapalat" w:cs="Arial"/>
          <w:b/>
          <w:i/>
          <w:color w:val="auto"/>
          <w:lang w:val="hy-AM"/>
        </w:rPr>
      </w:pPr>
      <w:r w:rsidRPr="003D77C0">
        <w:rPr>
          <w:rFonts w:ascii="GHEA Grapalat" w:hAnsi="GHEA Grapalat" w:cs="Sylfaen"/>
          <w:b/>
          <w:i/>
          <w:color w:val="auto"/>
          <w:lang w:val="hy-AM"/>
        </w:rPr>
        <w:lastRenderedPageBreak/>
        <w:t>Հավելված</w:t>
      </w:r>
      <w:r w:rsidRPr="003D77C0">
        <w:rPr>
          <w:rFonts w:ascii="GHEA Grapalat" w:hAnsi="GHEA Grapalat" w:cs="Arial"/>
          <w:b/>
          <w:i/>
          <w:color w:val="auto"/>
          <w:lang w:val="hy-AM"/>
        </w:rPr>
        <w:t xml:space="preserve"> 1.1</w:t>
      </w:r>
    </w:p>
    <w:p w14:paraId="72C508EE" w14:textId="206D8ACF" w:rsidR="003D77C0" w:rsidRPr="003D77C0" w:rsidRDefault="003D77C0" w:rsidP="003D77C0">
      <w:pPr>
        <w:pStyle w:val="31"/>
        <w:spacing w:line="240" w:lineRule="auto"/>
        <w:jc w:val="right"/>
        <w:rPr>
          <w:rFonts w:ascii="GHEA Grapalat" w:hAnsi="GHEA Grapalat" w:cs="Arial"/>
          <w:b/>
          <w:lang w:val="hy-AM"/>
        </w:rPr>
      </w:pPr>
      <w:r w:rsidRPr="003D77C0">
        <w:rPr>
          <w:rFonts w:ascii="GHEA Grapalat" w:hAnsi="GHEA Grapalat"/>
          <w:sz w:val="24"/>
          <w:szCs w:val="24"/>
          <w:lang w:val="hy-AM"/>
        </w:rPr>
        <w:t>«</w:t>
      </w:r>
      <w:r w:rsidR="00931CB8">
        <w:rPr>
          <w:rFonts w:ascii="GHEA Grapalat" w:hAnsi="GHEA Grapalat"/>
          <w:b/>
          <w:lang w:val="af-ZA"/>
        </w:rPr>
        <w:t>ՀՀԱՄ-</w:t>
      </w:r>
      <w:r w:rsidR="00562019">
        <w:rPr>
          <w:rFonts w:ascii="GHEA Grapalat" w:hAnsi="GHEA Grapalat"/>
          <w:b/>
          <w:lang w:val="af-ZA"/>
        </w:rPr>
        <w:t>ԱՆՏԱՌՈՒՏ</w:t>
      </w:r>
      <w:r w:rsidR="00931CB8">
        <w:rPr>
          <w:rFonts w:ascii="GHEA Grapalat" w:hAnsi="GHEA Grapalat"/>
          <w:b/>
          <w:lang w:val="af-ZA"/>
        </w:rPr>
        <w:t>-ՄԴ-ԳՀԱՇՁԲ -</w:t>
      </w:r>
      <w:r w:rsidR="00296EA1">
        <w:rPr>
          <w:rFonts w:ascii="GHEA Grapalat" w:hAnsi="GHEA Grapalat"/>
          <w:b/>
          <w:lang w:val="af-ZA"/>
        </w:rPr>
        <w:t>25/02</w:t>
      </w:r>
      <w:r w:rsidRPr="003D77C0">
        <w:rPr>
          <w:rFonts w:ascii="GHEA Grapalat" w:hAnsi="GHEA Grapalat"/>
          <w:sz w:val="24"/>
          <w:szCs w:val="24"/>
          <w:lang w:val="hy-AM"/>
        </w:rPr>
        <w:t>»</w:t>
      </w:r>
      <w:r w:rsidRPr="003D77C0">
        <w:rPr>
          <w:rFonts w:ascii="GHEA Grapalat" w:hAnsi="GHEA Grapalat" w:cs="Sylfaen"/>
          <w:b/>
          <w:lang w:val="hy-AM"/>
        </w:rPr>
        <w:t>*</w:t>
      </w:r>
      <w:r w:rsidRPr="003D77C0">
        <w:rPr>
          <w:rFonts w:ascii="GHEA Grapalat" w:hAnsi="GHEA Grapalat"/>
          <w:b/>
          <w:lang w:val="hy-AM"/>
        </w:rPr>
        <w:t xml:space="preserve">  </w:t>
      </w:r>
      <w:r w:rsidRPr="003D77C0">
        <w:rPr>
          <w:rFonts w:ascii="GHEA Grapalat" w:hAnsi="GHEA Grapalat" w:cs="Sylfaen"/>
          <w:b/>
          <w:lang w:val="hy-AM"/>
        </w:rPr>
        <w:t>ծածկագրով</w:t>
      </w:r>
    </w:p>
    <w:p w14:paraId="0BF47705" w14:textId="2BB0ABD9" w:rsidR="003D77C0" w:rsidRPr="007B5542" w:rsidRDefault="007402FE" w:rsidP="003D77C0">
      <w:pPr>
        <w:pStyle w:val="31"/>
        <w:spacing w:line="240" w:lineRule="auto"/>
        <w:jc w:val="right"/>
        <w:rPr>
          <w:rFonts w:ascii="GHEA Grapalat" w:hAnsi="GHEA Grapalat" w:cs="Arial"/>
          <w:b/>
          <w:lang w:val="hy-AM"/>
        </w:rPr>
      </w:pPr>
      <w:r>
        <w:rPr>
          <w:rFonts w:ascii="GHEA Grapalat" w:hAnsi="GHEA Grapalat" w:cs="Sylfaen"/>
          <w:b/>
          <w:lang w:val="es-ES"/>
        </w:rPr>
        <w:t>Գնանշման հարցում</w:t>
      </w:r>
      <w:r w:rsidR="00444424" w:rsidRPr="004F71AE">
        <w:rPr>
          <w:rFonts w:ascii="GHEA Grapalat" w:hAnsi="GHEA Grapalat" w:cs="Sylfaen"/>
          <w:b/>
          <w:lang w:val="hy-AM"/>
        </w:rPr>
        <w:t xml:space="preserve"> </w:t>
      </w:r>
      <w:r w:rsidR="003D77C0" w:rsidRPr="007B5542">
        <w:rPr>
          <w:rFonts w:ascii="GHEA Grapalat" w:hAnsi="GHEA Grapalat" w:cs="Arial"/>
          <w:b/>
          <w:lang w:val="hy-AM"/>
        </w:rPr>
        <w:t xml:space="preserve">մրցույթի </w:t>
      </w:r>
      <w:r w:rsidR="003D77C0" w:rsidRPr="007B5542">
        <w:rPr>
          <w:rFonts w:ascii="GHEA Grapalat" w:hAnsi="GHEA Grapalat" w:cs="Sylfaen"/>
          <w:b/>
          <w:lang w:val="hy-AM"/>
        </w:rPr>
        <w:t>հրավերի</w:t>
      </w:r>
    </w:p>
    <w:p w14:paraId="3C86A54D" w14:textId="77777777" w:rsidR="003D77C0" w:rsidRPr="007B5542" w:rsidRDefault="003D77C0" w:rsidP="003D77C0">
      <w:pPr>
        <w:ind w:left="-66"/>
        <w:jc w:val="center"/>
        <w:rPr>
          <w:rFonts w:ascii="GHEA Grapalat" w:hAnsi="GHEA Grapalat"/>
          <w:b/>
          <w:lang w:val="hy-AM"/>
        </w:rPr>
      </w:pPr>
    </w:p>
    <w:p w14:paraId="14805471" w14:textId="77777777" w:rsidR="003D77C0" w:rsidRDefault="003D77C0" w:rsidP="003D77C0">
      <w:pPr>
        <w:pStyle w:val="3"/>
        <w:ind w:firstLine="567"/>
        <w:rPr>
          <w:rFonts w:ascii="GHEA Grapalat" w:hAnsi="GHEA Grapalat"/>
          <w:b/>
          <w:lang w:val="hy-AM"/>
        </w:rPr>
      </w:pPr>
    </w:p>
    <w:p w14:paraId="1A3421E2" w14:textId="77777777" w:rsidR="003D77C0" w:rsidRPr="003D77C0" w:rsidRDefault="003D77C0" w:rsidP="003D77C0">
      <w:pPr>
        <w:pStyle w:val="3"/>
        <w:ind w:firstLine="567"/>
        <w:jc w:val="center"/>
        <w:rPr>
          <w:rFonts w:ascii="GHEA Grapalat" w:hAnsi="GHEA Grapalat"/>
          <w:b/>
          <w:color w:val="auto"/>
          <w:lang w:val="hy-AM"/>
        </w:rPr>
      </w:pPr>
      <w:r w:rsidRPr="003D77C0">
        <w:rPr>
          <w:rFonts w:ascii="GHEA Grapalat" w:hAnsi="GHEA Grapalat"/>
          <w:b/>
          <w:color w:val="auto"/>
          <w:lang w:val="hy-AM"/>
        </w:rPr>
        <w:t>ՀԱՎԱՍՏՈՒՄ</w:t>
      </w:r>
    </w:p>
    <w:p w14:paraId="5D04A2BB" w14:textId="77777777" w:rsidR="003D77C0" w:rsidRPr="003D77C0" w:rsidRDefault="003D77C0" w:rsidP="003D77C0">
      <w:pPr>
        <w:pStyle w:val="3"/>
        <w:ind w:firstLine="567"/>
        <w:jc w:val="both"/>
        <w:rPr>
          <w:rFonts w:ascii="GHEA Grapalat" w:hAnsi="GHEA Grapalat"/>
          <w:b/>
          <w:color w:val="auto"/>
          <w:lang w:val="hy-AM"/>
        </w:rPr>
      </w:pPr>
      <w:r w:rsidRPr="003D77C0">
        <w:rPr>
          <w:rFonts w:ascii="GHEA Grapalat" w:hAnsi="GHEA Grapalat" w:cs="Sylfaen"/>
          <w:b/>
          <w:color w:val="auto"/>
          <w:lang w:val="hy-AM"/>
        </w:rPr>
        <w:t>հրավերով սահմանված տեխնիկական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բնութագրերին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երաշխիքային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սպասարկման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պայմաններին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համապատասխանող</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նյութերի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կամ</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ու</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սարքավորումների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տեղադրման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պարտավորության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մասին</w:t>
      </w:r>
    </w:p>
    <w:p w14:paraId="15E3D2A7" w14:textId="77777777" w:rsidR="003D77C0" w:rsidRPr="009F5C16" w:rsidRDefault="003D77C0" w:rsidP="003D77C0">
      <w:pPr>
        <w:ind w:firstLine="567"/>
        <w:jc w:val="both"/>
        <w:rPr>
          <w:rFonts w:ascii="GHEA Grapalat" w:hAnsi="GHEA Grapalat" w:cs="Arial"/>
          <w:sz w:val="20"/>
          <w:szCs w:val="20"/>
          <w:u w:val="single"/>
          <w:lang w:val="es-ES"/>
        </w:rPr>
      </w:pPr>
    </w:p>
    <w:p w14:paraId="601507AA" w14:textId="77777777" w:rsidR="003D77C0" w:rsidRPr="009F5C16" w:rsidRDefault="003D77C0" w:rsidP="003D77C0">
      <w:pPr>
        <w:ind w:firstLine="567"/>
        <w:jc w:val="both"/>
        <w:rPr>
          <w:rFonts w:ascii="GHEA Grapalat" w:hAnsi="GHEA Grapalat" w:cs="Arial"/>
          <w:sz w:val="20"/>
          <w:szCs w:val="20"/>
          <w:u w:val="single"/>
          <w:lang w:val="es-ES"/>
        </w:rPr>
      </w:pPr>
    </w:p>
    <w:p w14:paraId="21D3EB09" w14:textId="4726F7E0" w:rsidR="003D77C0" w:rsidRPr="009F5C16" w:rsidRDefault="003D77C0" w:rsidP="00444424">
      <w:pPr>
        <w:rPr>
          <w:rFonts w:ascii="GHEA Grapalat" w:hAnsi="GHEA Grapalat" w:cs="Arial"/>
          <w:sz w:val="20"/>
          <w:szCs w:val="20"/>
          <w:lang w:val="es-ES"/>
        </w:rPr>
      </w:pPr>
      <w:r w:rsidRPr="009F5C16">
        <w:rPr>
          <w:rFonts w:ascii="GHEA Grapalat" w:hAnsi="GHEA Grapalat"/>
          <w:sz w:val="22"/>
          <w:szCs w:val="22"/>
          <w:u w:val="single"/>
          <w:lang w:val="es-ES"/>
        </w:rPr>
        <w:t xml:space="preserve">                      </w:t>
      </w:r>
      <w:r w:rsidR="00444424">
        <w:rPr>
          <w:rFonts w:ascii="GHEA Grapalat" w:hAnsi="GHEA Grapalat"/>
          <w:sz w:val="22"/>
          <w:szCs w:val="22"/>
          <w:u w:val="single"/>
          <w:lang w:val="es-ES"/>
        </w:rPr>
        <w:t xml:space="preserve">                               -</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00931CB8">
        <w:rPr>
          <w:rFonts w:ascii="GHEA Grapalat" w:hAnsi="GHEA Grapalat"/>
          <w:b/>
          <w:lang w:val="af-ZA"/>
        </w:rPr>
        <w:t>ՀՀԱՄ-</w:t>
      </w:r>
      <w:r w:rsidR="00562019">
        <w:rPr>
          <w:rFonts w:ascii="GHEA Grapalat" w:hAnsi="GHEA Grapalat"/>
          <w:b/>
          <w:lang w:val="af-ZA"/>
        </w:rPr>
        <w:t>ԱՆՏԱՌՈՒՏ</w:t>
      </w:r>
      <w:r w:rsidR="00931CB8">
        <w:rPr>
          <w:rFonts w:ascii="GHEA Grapalat" w:hAnsi="GHEA Grapalat"/>
          <w:b/>
          <w:lang w:val="af-ZA"/>
        </w:rPr>
        <w:t>-ՄԴ-ԳՀԱՇՁԲ -</w:t>
      </w:r>
      <w:r w:rsidR="00296EA1">
        <w:rPr>
          <w:rFonts w:ascii="GHEA Grapalat" w:hAnsi="GHEA Grapalat"/>
          <w:b/>
          <w:lang w:val="af-ZA"/>
        </w:rPr>
        <w:t>25/02</w:t>
      </w:r>
      <w:r w:rsidRPr="009F5C16">
        <w:rPr>
          <w:rFonts w:ascii="GHEA Grapalat" w:hAnsi="GHEA Grapalat" w:cs="Arial"/>
          <w:sz w:val="20"/>
          <w:szCs w:val="20"/>
          <w:lang w:val="es-ES"/>
        </w:rPr>
        <w:t>»</w:t>
      </w:r>
      <w:r w:rsidRPr="009F5C16">
        <w:rPr>
          <w:rStyle w:val="aff6"/>
          <w:rFonts w:ascii="GHEA Grapalat" w:hAnsi="GHEA Grapalat" w:cs="Arial"/>
          <w:sz w:val="20"/>
          <w:szCs w:val="20"/>
          <w:lang w:val="es-ES"/>
        </w:rPr>
        <w:t>*</w:t>
      </w:r>
      <w:r w:rsidRPr="009F5C16">
        <w:rPr>
          <w:rFonts w:ascii="GHEA Grapalat" w:hAnsi="GHEA Grapalat" w:cs="Arial"/>
          <w:sz w:val="20"/>
          <w:szCs w:val="20"/>
          <w:lang w:val="es-ES"/>
        </w:rPr>
        <w:t xml:space="preserve"> </w:t>
      </w:r>
    </w:p>
    <w:p w14:paraId="59EC8FC9" w14:textId="77777777" w:rsidR="003D77C0" w:rsidRPr="009F5C16" w:rsidRDefault="003D77C0" w:rsidP="003D77C0">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6354F1DA" w14:textId="035231C9" w:rsidR="003D77C0" w:rsidRPr="00DD1884" w:rsidRDefault="003D77C0" w:rsidP="003D77C0">
      <w:pPr>
        <w:jc w:val="both"/>
        <w:rPr>
          <w:lang w:val="es-ES"/>
        </w:rPr>
      </w:pPr>
      <w:r w:rsidRPr="009F5C16">
        <w:rPr>
          <w:rFonts w:ascii="GHEA Grapalat" w:hAnsi="GHEA Grapalat" w:cs="Arial"/>
          <w:sz w:val="20"/>
          <w:szCs w:val="20"/>
          <w:lang w:val="es-ES"/>
        </w:rPr>
        <w:t xml:space="preserve">ծածկագրով </w:t>
      </w:r>
      <w:r w:rsidR="007402FE">
        <w:rPr>
          <w:rFonts w:ascii="GHEA Grapalat" w:hAnsi="GHEA Grapalat" w:cs="Arial"/>
          <w:b/>
          <w:sz w:val="20"/>
          <w:szCs w:val="20"/>
          <w:lang w:val="hy-AM"/>
        </w:rPr>
        <w:t>Գնանշման հարցում</w:t>
      </w:r>
      <w:r w:rsidR="00444424" w:rsidRPr="004F71AE">
        <w:rPr>
          <w:rFonts w:ascii="GHEA Grapalat" w:hAnsi="GHEA Grapalat" w:cs="Sylfaen"/>
          <w:b/>
          <w:lang w:val="hy-AM"/>
        </w:rPr>
        <w:t xml:space="preserve"> </w:t>
      </w:r>
      <w:r w:rsidRPr="009F5C16">
        <w:rPr>
          <w:rFonts w:ascii="GHEA Grapalat" w:hAnsi="GHEA Grapalat" w:cs="Arial"/>
          <w:sz w:val="20"/>
          <w:szCs w:val="20"/>
          <w:lang w:val="es-ES"/>
        </w:rPr>
        <w:t xml:space="preserve">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4CCF1E3F" w14:textId="77777777" w:rsidR="003D77C0" w:rsidRPr="009F5C16" w:rsidRDefault="003D77C0" w:rsidP="003D77C0">
      <w:pPr>
        <w:rPr>
          <w:lang w:val="es-ES"/>
        </w:rPr>
      </w:pPr>
    </w:p>
    <w:p w14:paraId="40C83FDD" w14:textId="77777777" w:rsidR="003D77C0" w:rsidRPr="009F5C16" w:rsidRDefault="003D77C0" w:rsidP="003D77C0">
      <w:pPr>
        <w:pStyle w:val="3"/>
        <w:ind w:firstLine="567"/>
        <w:rPr>
          <w:rFonts w:ascii="GHEA Grapalat" w:hAnsi="GHEA Grapalat"/>
          <w:b/>
          <w:lang w:val="es-ES"/>
        </w:rPr>
      </w:pPr>
    </w:p>
    <w:p w14:paraId="5D46C71E" w14:textId="77777777" w:rsidR="003D77C0" w:rsidRPr="00CE1C61" w:rsidRDefault="003D77C0" w:rsidP="003D77C0">
      <w:pPr>
        <w:pStyle w:val="3"/>
        <w:ind w:firstLine="567"/>
        <w:rPr>
          <w:rFonts w:ascii="GHEA Grapalat" w:hAnsi="GHEA Grapalat"/>
          <w:b/>
          <w:lang w:val="es-ES"/>
        </w:rPr>
      </w:pPr>
    </w:p>
    <w:p w14:paraId="7F51AED3" w14:textId="77777777" w:rsidR="003D77C0" w:rsidRPr="007B5542" w:rsidRDefault="003D77C0" w:rsidP="003D77C0">
      <w:pPr>
        <w:rPr>
          <w:rFonts w:ascii="GHEA Grapalat" w:hAnsi="GHEA Grapalat"/>
          <w:sz w:val="20"/>
          <w:lang w:val="es-ES"/>
        </w:rPr>
      </w:pPr>
    </w:p>
    <w:p w14:paraId="7BACC830" w14:textId="77777777" w:rsidR="003D77C0" w:rsidRPr="009F5C16" w:rsidRDefault="003D77C0" w:rsidP="003D77C0">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E88DD3D" w14:textId="77777777" w:rsidR="003D77C0" w:rsidRPr="0053699F" w:rsidRDefault="003D77C0" w:rsidP="003D77C0">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539C341E" w14:textId="77777777" w:rsidR="003D77C0" w:rsidRPr="0053699F" w:rsidRDefault="003D77C0" w:rsidP="003D77C0">
      <w:pPr>
        <w:jc w:val="right"/>
        <w:rPr>
          <w:rFonts w:ascii="GHEA Grapalat" w:hAnsi="GHEA Grapalat" w:cs="Sylfaen"/>
          <w:sz w:val="20"/>
          <w:lang w:val="hy-AM"/>
        </w:rPr>
      </w:pPr>
    </w:p>
    <w:p w14:paraId="2A883D43" w14:textId="77777777" w:rsidR="003D77C0" w:rsidRPr="0053699F" w:rsidRDefault="003D77C0" w:rsidP="003D77C0">
      <w:pPr>
        <w:jc w:val="right"/>
        <w:rPr>
          <w:rFonts w:ascii="GHEA Grapalat" w:hAnsi="GHEA Grapalat" w:cs="Sylfaen"/>
          <w:sz w:val="20"/>
          <w:lang w:val="hy-AM"/>
        </w:rPr>
      </w:pPr>
    </w:p>
    <w:p w14:paraId="47A30F6D" w14:textId="77777777" w:rsidR="003D77C0" w:rsidRPr="007B5542" w:rsidRDefault="003D77C0" w:rsidP="003D77C0">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5593AB81" w14:textId="77777777" w:rsidR="003D77C0" w:rsidRPr="007B5542" w:rsidRDefault="003D77C0" w:rsidP="003D77C0">
      <w:pPr>
        <w:jc w:val="right"/>
        <w:rPr>
          <w:rFonts w:ascii="GHEA Grapalat" w:hAnsi="GHEA Grapalat"/>
          <w:sz w:val="20"/>
          <w:lang w:val="hy-AM"/>
        </w:rPr>
      </w:pPr>
    </w:p>
    <w:p w14:paraId="1D2744B7" w14:textId="77777777" w:rsidR="003D77C0" w:rsidRPr="007B5542" w:rsidRDefault="003D77C0" w:rsidP="003D77C0">
      <w:pPr>
        <w:jc w:val="right"/>
        <w:rPr>
          <w:rFonts w:ascii="GHEA Grapalat" w:hAnsi="GHEA Grapalat"/>
          <w:sz w:val="20"/>
          <w:lang w:val="hy-AM"/>
        </w:rPr>
      </w:pPr>
    </w:p>
    <w:p w14:paraId="0683D396" w14:textId="77777777" w:rsidR="003D77C0" w:rsidRPr="00E6597C" w:rsidRDefault="003D77C0" w:rsidP="003D77C0">
      <w:pPr>
        <w:pStyle w:val="aff3"/>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0A58D053" w14:textId="77777777" w:rsidR="00E20FA4" w:rsidRDefault="00E20FA4" w:rsidP="00632457">
      <w:pPr>
        <w:pStyle w:val="3"/>
        <w:ind w:firstLine="567"/>
        <w:jc w:val="right"/>
        <w:rPr>
          <w:rFonts w:ascii="GHEA Grapalat" w:eastAsia="Times New Roman" w:hAnsi="GHEA Grapalat" w:cs="Times New Roman"/>
          <w:b/>
          <w:bCs w:val="0"/>
          <w:color w:val="auto"/>
          <w:spacing w:val="0"/>
          <w:sz w:val="20"/>
          <w:szCs w:val="20"/>
          <w:lang w:val="af-ZA"/>
        </w:rPr>
      </w:pPr>
    </w:p>
    <w:p w14:paraId="0C3CC7CA" w14:textId="77777777" w:rsidR="00E20FA4" w:rsidRDefault="00E20FA4" w:rsidP="00E20FA4">
      <w:pPr>
        <w:rPr>
          <w:lang w:val="af-ZA"/>
        </w:rPr>
      </w:pPr>
    </w:p>
    <w:p w14:paraId="12C93660" w14:textId="77777777" w:rsidR="00E20FA4" w:rsidRDefault="00E20FA4" w:rsidP="00E20FA4">
      <w:pPr>
        <w:rPr>
          <w:lang w:val="af-ZA"/>
        </w:rPr>
      </w:pPr>
    </w:p>
    <w:p w14:paraId="4C37B7DF" w14:textId="77777777" w:rsidR="00E20FA4" w:rsidRDefault="00E20FA4" w:rsidP="00E20FA4">
      <w:pPr>
        <w:rPr>
          <w:lang w:val="af-ZA"/>
        </w:rPr>
      </w:pPr>
    </w:p>
    <w:p w14:paraId="1095CC4B" w14:textId="77777777" w:rsidR="00E20FA4" w:rsidRDefault="00E20FA4" w:rsidP="00E20FA4">
      <w:pPr>
        <w:rPr>
          <w:lang w:val="af-ZA"/>
        </w:rPr>
      </w:pPr>
    </w:p>
    <w:p w14:paraId="5DCB0A66" w14:textId="77777777" w:rsidR="00E20FA4" w:rsidRDefault="00E20FA4" w:rsidP="00E20FA4">
      <w:pPr>
        <w:rPr>
          <w:lang w:val="af-ZA"/>
        </w:rPr>
      </w:pPr>
    </w:p>
    <w:p w14:paraId="515ACAE3" w14:textId="77777777" w:rsidR="00E20FA4" w:rsidRDefault="00E20FA4" w:rsidP="00E20FA4">
      <w:pPr>
        <w:rPr>
          <w:lang w:val="af-ZA"/>
        </w:rPr>
      </w:pPr>
    </w:p>
    <w:p w14:paraId="23264C85" w14:textId="77777777" w:rsidR="00E20FA4" w:rsidRDefault="00E20FA4" w:rsidP="00E20FA4">
      <w:pPr>
        <w:rPr>
          <w:lang w:val="af-ZA"/>
        </w:rPr>
      </w:pPr>
    </w:p>
    <w:p w14:paraId="0F524CEE" w14:textId="77777777" w:rsidR="00E20FA4" w:rsidRDefault="00E20FA4" w:rsidP="00E20FA4">
      <w:pPr>
        <w:rPr>
          <w:lang w:val="af-ZA"/>
        </w:rPr>
      </w:pPr>
    </w:p>
    <w:p w14:paraId="635E0C4B" w14:textId="77777777" w:rsidR="00E20FA4" w:rsidRDefault="00E20FA4" w:rsidP="00E20FA4">
      <w:pPr>
        <w:rPr>
          <w:lang w:val="af-ZA"/>
        </w:rPr>
      </w:pPr>
    </w:p>
    <w:p w14:paraId="2A0A7E2D" w14:textId="77777777" w:rsidR="00E20FA4" w:rsidRDefault="00E20FA4" w:rsidP="00E20FA4">
      <w:pPr>
        <w:rPr>
          <w:lang w:val="af-ZA"/>
        </w:rPr>
      </w:pPr>
    </w:p>
    <w:p w14:paraId="6F975185" w14:textId="77777777" w:rsidR="00E20FA4" w:rsidRDefault="00E20FA4" w:rsidP="00E20FA4">
      <w:pPr>
        <w:rPr>
          <w:lang w:val="af-ZA"/>
        </w:rPr>
      </w:pPr>
    </w:p>
    <w:p w14:paraId="1B1F5EF8" w14:textId="77777777" w:rsidR="00E20FA4" w:rsidRDefault="00E20FA4" w:rsidP="00E20FA4">
      <w:pPr>
        <w:rPr>
          <w:lang w:val="af-ZA"/>
        </w:rPr>
      </w:pPr>
    </w:p>
    <w:p w14:paraId="1D8B091E" w14:textId="77777777" w:rsidR="00E20FA4" w:rsidRDefault="00E20FA4" w:rsidP="00E20FA4">
      <w:pPr>
        <w:rPr>
          <w:lang w:val="af-ZA"/>
        </w:rPr>
      </w:pPr>
    </w:p>
    <w:p w14:paraId="79E98023" w14:textId="77777777" w:rsidR="00E20FA4" w:rsidRDefault="00E20FA4" w:rsidP="00E20FA4">
      <w:pPr>
        <w:rPr>
          <w:lang w:val="af-ZA"/>
        </w:rPr>
      </w:pPr>
    </w:p>
    <w:p w14:paraId="0DE5C06B" w14:textId="77777777" w:rsidR="00E20FA4" w:rsidRDefault="00E20FA4" w:rsidP="00E20FA4">
      <w:pPr>
        <w:rPr>
          <w:lang w:val="af-ZA"/>
        </w:rPr>
      </w:pPr>
    </w:p>
    <w:p w14:paraId="42138C88" w14:textId="77777777" w:rsidR="00E20FA4" w:rsidRDefault="00E20FA4" w:rsidP="00E20FA4">
      <w:pPr>
        <w:rPr>
          <w:lang w:val="af-ZA"/>
        </w:rPr>
      </w:pPr>
    </w:p>
    <w:p w14:paraId="03031813" w14:textId="77777777" w:rsidR="00E20FA4" w:rsidRDefault="00E20FA4" w:rsidP="00E20FA4">
      <w:pPr>
        <w:rPr>
          <w:lang w:val="af-ZA"/>
        </w:rPr>
      </w:pPr>
    </w:p>
    <w:p w14:paraId="28BF3C23" w14:textId="77777777" w:rsidR="00E20FA4" w:rsidRDefault="00E20FA4" w:rsidP="00E20FA4">
      <w:pPr>
        <w:rPr>
          <w:lang w:val="af-ZA"/>
        </w:rPr>
      </w:pPr>
    </w:p>
    <w:p w14:paraId="4B72DD23" w14:textId="77777777" w:rsidR="00E20FA4" w:rsidRDefault="00E20FA4" w:rsidP="00E20FA4">
      <w:pPr>
        <w:rPr>
          <w:lang w:val="af-ZA"/>
        </w:rPr>
      </w:pPr>
    </w:p>
    <w:p w14:paraId="109A7111" w14:textId="77777777" w:rsidR="00E20FA4" w:rsidRDefault="00E20FA4" w:rsidP="00E20FA4">
      <w:pPr>
        <w:rPr>
          <w:lang w:val="af-ZA"/>
        </w:rPr>
      </w:pPr>
    </w:p>
    <w:p w14:paraId="0FF05B7E" w14:textId="77777777" w:rsidR="00E20FA4" w:rsidRPr="00E20FA4" w:rsidRDefault="00E20FA4" w:rsidP="00E20FA4">
      <w:pPr>
        <w:rPr>
          <w:lang w:val="af-ZA"/>
        </w:rPr>
      </w:pPr>
    </w:p>
    <w:p w14:paraId="12F29ABD" w14:textId="77777777" w:rsidR="00632457" w:rsidRPr="004F71AE" w:rsidRDefault="00632457" w:rsidP="00632457">
      <w:pPr>
        <w:pStyle w:val="3"/>
        <w:ind w:firstLine="567"/>
        <w:jc w:val="right"/>
        <w:rPr>
          <w:rFonts w:ascii="GHEA Grapalat" w:eastAsia="Times New Roman" w:hAnsi="GHEA Grapalat" w:cs="Times New Roman"/>
          <w:b/>
          <w:bCs w:val="0"/>
          <w:color w:val="auto"/>
          <w:spacing w:val="0"/>
          <w:sz w:val="20"/>
          <w:szCs w:val="20"/>
          <w:lang w:val="af-ZA"/>
        </w:rPr>
      </w:pPr>
      <w:r w:rsidRPr="004F71AE">
        <w:rPr>
          <w:rFonts w:ascii="GHEA Grapalat" w:eastAsia="Times New Roman" w:hAnsi="GHEA Grapalat" w:cs="Times New Roman"/>
          <w:b/>
          <w:bCs w:val="0"/>
          <w:color w:val="auto"/>
          <w:spacing w:val="0"/>
          <w:sz w:val="20"/>
          <w:szCs w:val="20"/>
          <w:lang w:val="af-ZA"/>
        </w:rPr>
        <w:lastRenderedPageBreak/>
        <w:t>Հավելված 1.2**</w:t>
      </w:r>
    </w:p>
    <w:p w14:paraId="0026ED5A" w14:textId="496AE1CA" w:rsidR="00632457" w:rsidRPr="004F71AE" w:rsidRDefault="00931CB8" w:rsidP="00632457">
      <w:pPr>
        <w:pStyle w:val="31"/>
        <w:spacing w:line="240" w:lineRule="auto"/>
        <w:jc w:val="right"/>
        <w:rPr>
          <w:rFonts w:ascii="GHEA Grapalat" w:hAnsi="GHEA Grapalat" w:cs="Arial"/>
          <w:b/>
          <w:lang w:val="af-ZA"/>
        </w:rPr>
      </w:pPr>
      <w:r>
        <w:rPr>
          <w:rFonts w:ascii="GHEA Grapalat" w:hAnsi="GHEA Grapalat"/>
          <w:b/>
          <w:lang w:val="af-ZA"/>
        </w:rPr>
        <w:t>ՀՀԱՄ-</w:t>
      </w:r>
      <w:r w:rsidR="00562019">
        <w:rPr>
          <w:rFonts w:ascii="GHEA Grapalat" w:hAnsi="GHEA Grapalat"/>
          <w:b/>
          <w:lang w:val="af-ZA"/>
        </w:rPr>
        <w:t>ԱՆՏԱՌՈՒՏ</w:t>
      </w:r>
      <w:r>
        <w:rPr>
          <w:rFonts w:ascii="GHEA Grapalat" w:hAnsi="GHEA Grapalat"/>
          <w:b/>
          <w:lang w:val="af-ZA"/>
        </w:rPr>
        <w:t>-ՄԴ-ԳՀԱՇՁԲ -</w:t>
      </w:r>
      <w:r w:rsidR="00296EA1">
        <w:rPr>
          <w:rFonts w:ascii="GHEA Grapalat" w:hAnsi="GHEA Grapalat"/>
          <w:b/>
          <w:lang w:val="af-ZA"/>
        </w:rPr>
        <w:t>25/02</w:t>
      </w:r>
      <w:r w:rsidR="00632457" w:rsidRPr="004F71AE">
        <w:rPr>
          <w:rFonts w:ascii="GHEA Grapalat" w:hAnsi="GHEA Grapalat" w:cs="Sylfaen"/>
          <w:b/>
          <w:lang w:val="es-ES"/>
        </w:rPr>
        <w:t>ծածկագրով</w:t>
      </w:r>
    </w:p>
    <w:p w14:paraId="706C3B02" w14:textId="2FBD43B9" w:rsidR="00632457" w:rsidRPr="004F71AE" w:rsidRDefault="007402FE" w:rsidP="00632457">
      <w:pPr>
        <w:pStyle w:val="31"/>
        <w:spacing w:line="240" w:lineRule="auto"/>
        <w:jc w:val="right"/>
        <w:rPr>
          <w:rFonts w:ascii="GHEA Grapalat" w:hAnsi="GHEA Grapalat" w:cs="Arial"/>
          <w:b/>
          <w:lang w:val="af-ZA"/>
        </w:rPr>
      </w:pPr>
      <w:proofErr w:type="spellStart"/>
      <w:r>
        <w:rPr>
          <w:rFonts w:ascii="GHEA Grapalat" w:hAnsi="GHEA Grapalat" w:cs="Sylfaen"/>
          <w:sz w:val="22"/>
          <w:szCs w:val="22"/>
        </w:rPr>
        <w:t>գնանշման</w:t>
      </w:r>
      <w:proofErr w:type="spellEnd"/>
      <w:r w:rsidRPr="00520BC6">
        <w:rPr>
          <w:rFonts w:ascii="GHEA Grapalat" w:hAnsi="GHEA Grapalat" w:cs="Sylfaen"/>
          <w:sz w:val="22"/>
          <w:szCs w:val="22"/>
          <w:lang w:val="af-ZA"/>
        </w:rPr>
        <w:t xml:space="preserve"> </w:t>
      </w:r>
      <w:proofErr w:type="spellStart"/>
      <w:r>
        <w:rPr>
          <w:rFonts w:ascii="GHEA Grapalat" w:hAnsi="GHEA Grapalat" w:cs="Sylfaen"/>
          <w:sz w:val="22"/>
          <w:szCs w:val="22"/>
        </w:rPr>
        <w:t>հարցում</w:t>
      </w:r>
      <w:proofErr w:type="spellEnd"/>
      <w:r w:rsidR="001C6F13" w:rsidRPr="004F71AE">
        <w:rPr>
          <w:rFonts w:ascii="GHEA Grapalat" w:hAnsi="GHEA Grapalat" w:cs="Sylfaen"/>
          <w:b/>
          <w:lang w:val="es-ES"/>
        </w:rPr>
        <w:t xml:space="preserve"> </w:t>
      </w:r>
      <w:r w:rsidR="00632457" w:rsidRPr="004F71AE">
        <w:rPr>
          <w:rFonts w:ascii="GHEA Grapalat" w:hAnsi="GHEA Grapalat" w:cs="Sylfaen"/>
          <w:b/>
          <w:lang w:val="es-ES"/>
        </w:rPr>
        <w:t>հրավերի</w:t>
      </w:r>
    </w:p>
    <w:p w14:paraId="0320A71B" w14:textId="77777777" w:rsidR="00DA23BC" w:rsidRPr="004F71AE" w:rsidRDefault="00DA23BC" w:rsidP="00DA23BC">
      <w:pPr>
        <w:pStyle w:val="31"/>
        <w:spacing w:line="240" w:lineRule="auto"/>
        <w:ind w:firstLine="0"/>
        <w:jc w:val="center"/>
        <w:rPr>
          <w:rFonts w:ascii="GHEA Grapalat" w:hAnsi="GHEA Grapalat"/>
          <w:b/>
          <w:lang w:val="hy-AM"/>
        </w:rPr>
      </w:pPr>
      <w:r w:rsidRPr="004F71AE">
        <w:rPr>
          <w:rFonts w:ascii="GHEA Grapalat" w:hAnsi="GHEA Grapalat"/>
          <w:b/>
          <w:lang w:val="hy-AM"/>
        </w:rPr>
        <w:t>ՁԵՎ</w:t>
      </w:r>
    </w:p>
    <w:p w14:paraId="16B75D8D" w14:textId="77777777" w:rsidR="00DA23BC" w:rsidRPr="004F71AE" w:rsidRDefault="00DA23BC" w:rsidP="00DA23BC">
      <w:pPr>
        <w:ind w:left="360" w:hanging="360"/>
        <w:jc w:val="center"/>
        <w:rPr>
          <w:rFonts w:ascii="GHEA Grapalat" w:eastAsia="GHEA Grapalat" w:hAnsi="GHEA Grapalat" w:cs="GHEA Grapalat"/>
          <w:lang w:val="hy-AM"/>
        </w:rPr>
      </w:pPr>
      <w:r w:rsidRPr="004F71AE">
        <w:rPr>
          <w:rFonts w:ascii="GHEA Grapalat" w:eastAsia="GHEA Grapalat" w:hAnsi="GHEA Grapalat" w:cs="GHEA Grapalat"/>
          <w:lang w:val="hy-AM"/>
        </w:rPr>
        <w:t>ԻՐԱԿԱՆ ՇԱՀԱՌՈՒՆԵՐԻ ՎԵՐԱԲԵՐՅԱԼ ՀԱՅՏԱՐԱՐԱԳՐԻ</w:t>
      </w:r>
    </w:p>
    <w:p w14:paraId="138C9A2F" w14:textId="77777777" w:rsidR="00DA23BC" w:rsidRPr="004F71AE"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4F71AE">
        <w:rPr>
          <w:rFonts w:ascii="GHEA Grapalat" w:eastAsia="GHEA Grapalat" w:hAnsi="GHEA Grapalat" w:cs="GHEA Grapalat"/>
          <w:b/>
          <w:color w:val="000000"/>
          <w:sz w:val="22"/>
          <w:szCs w:val="22"/>
        </w:rPr>
        <w:t>Կազմակերպությունը</w:t>
      </w:r>
      <w:proofErr w:type="spellEnd"/>
    </w:p>
    <w:p w14:paraId="1403AAC9" w14:textId="77777777" w:rsidR="00DA23BC" w:rsidRPr="004F71AE"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Կազմակերպության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99"/>
        <w:gridCol w:w="4394"/>
      </w:tblGrid>
      <w:tr w:rsidR="00DA23BC" w:rsidRPr="004F71AE" w14:paraId="3E70B6BE" w14:textId="77777777" w:rsidTr="00BE5A5F">
        <w:trPr>
          <w:trHeight w:val="20"/>
        </w:trPr>
        <w:tc>
          <w:tcPr>
            <w:tcW w:w="6499" w:type="dxa"/>
            <w:shd w:val="clear" w:color="auto" w:fill="D9E2F3"/>
          </w:tcPr>
          <w:p w14:paraId="6BBB8CDA"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Անվանումը</w:t>
            </w:r>
            <w:proofErr w:type="spellEnd"/>
          </w:p>
        </w:tc>
        <w:tc>
          <w:tcPr>
            <w:tcW w:w="4394" w:type="dxa"/>
          </w:tcPr>
          <w:p w14:paraId="15176B01" w14:textId="77777777" w:rsidR="00DA23BC" w:rsidRPr="004F71AE" w:rsidRDefault="00DA23BC" w:rsidP="00A607CE">
            <w:pPr>
              <w:rPr>
                <w:rFonts w:ascii="GHEA Grapalat" w:eastAsia="GHEA Grapalat" w:hAnsi="GHEA Grapalat" w:cs="GHEA Grapalat"/>
                <w:sz w:val="22"/>
                <w:szCs w:val="22"/>
              </w:rPr>
            </w:pPr>
          </w:p>
        </w:tc>
      </w:tr>
      <w:tr w:rsidR="00DA23BC" w:rsidRPr="004F71AE" w14:paraId="2FA50A20" w14:textId="77777777" w:rsidTr="00BE5A5F">
        <w:trPr>
          <w:trHeight w:val="20"/>
        </w:trPr>
        <w:tc>
          <w:tcPr>
            <w:tcW w:w="6499" w:type="dxa"/>
            <w:shd w:val="clear" w:color="auto" w:fill="D9E2F3"/>
          </w:tcPr>
          <w:p w14:paraId="051F6567"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Անվանումը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լատինատառ</w:t>
            </w:r>
            <w:proofErr w:type="spellEnd"/>
          </w:p>
        </w:tc>
        <w:tc>
          <w:tcPr>
            <w:tcW w:w="4394" w:type="dxa"/>
          </w:tcPr>
          <w:p w14:paraId="2081D3BF" w14:textId="77777777" w:rsidR="00DA23BC" w:rsidRPr="004F71AE" w:rsidRDefault="00DA23BC" w:rsidP="00A607CE">
            <w:pPr>
              <w:rPr>
                <w:rFonts w:ascii="GHEA Grapalat" w:eastAsia="GHEA Grapalat" w:hAnsi="GHEA Grapalat" w:cs="GHEA Grapalat"/>
                <w:sz w:val="22"/>
                <w:szCs w:val="22"/>
              </w:rPr>
            </w:pPr>
          </w:p>
        </w:tc>
      </w:tr>
      <w:tr w:rsidR="00DA23BC" w:rsidRPr="004F71AE" w14:paraId="4071C0EB" w14:textId="77777777" w:rsidTr="00BE5A5F">
        <w:trPr>
          <w:trHeight w:val="20"/>
        </w:trPr>
        <w:tc>
          <w:tcPr>
            <w:tcW w:w="6499" w:type="dxa"/>
            <w:shd w:val="clear" w:color="auto" w:fill="D9E2F3"/>
          </w:tcPr>
          <w:p w14:paraId="698228E4"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Պետական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համարը</w:t>
            </w:r>
            <w:proofErr w:type="spellEnd"/>
          </w:p>
        </w:tc>
        <w:tc>
          <w:tcPr>
            <w:tcW w:w="4394" w:type="dxa"/>
          </w:tcPr>
          <w:p w14:paraId="4167A6AB" w14:textId="77777777" w:rsidR="00DA23BC" w:rsidRPr="004F71AE" w:rsidRDefault="00DA23BC" w:rsidP="00A607CE">
            <w:pPr>
              <w:rPr>
                <w:rFonts w:ascii="GHEA Grapalat" w:eastAsia="GHEA Grapalat" w:hAnsi="GHEA Grapalat" w:cs="GHEA Grapalat"/>
                <w:sz w:val="22"/>
                <w:szCs w:val="22"/>
              </w:rPr>
            </w:pPr>
          </w:p>
        </w:tc>
      </w:tr>
      <w:tr w:rsidR="00DA23BC" w:rsidRPr="004F71AE" w14:paraId="1E5AE059" w14:textId="77777777" w:rsidTr="00BE5A5F">
        <w:trPr>
          <w:trHeight w:val="20"/>
        </w:trPr>
        <w:tc>
          <w:tcPr>
            <w:tcW w:w="6499" w:type="dxa"/>
            <w:shd w:val="clear" w:color="auto" w:fill="D9E2F3"/>
          </w:tcPr>
          <w:p w14:paraId="6702C632"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օրը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ամիսը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տարին</w:t>
            </w:r>
            <w:proofErr w:type="spellEnd"/>
          </w:p>
        </w:tc>
        <w:tc>
          <w:tcPr>
            <w:tcW w:w="4394" w:type="dxa"/>
          </w:tcPr>
          <w:p w14:paraId="707A494C" w14:textId="77777777" w:rsidR="00DA23BC" w:rsidRPr="004F71AE" w:rsidRDefault="00DA23BC" w:rsidP="00A607CE">
            <w:pPr>
              <w:rPr>
                <w:rFonts w:ascii="GHEA Grapalat" w:eastAsia="GHEA Grapalat" w:hAnsi="GHEA Grapalat" w:cs="GHEA Grapalat"/>
                <w:sz w:val="22"/>
                <w:szCs w:val="22"/>
              </w:rPr>
            </w:pPr>
          </w:p>
        </w:tc>
      </w:tr>
      <w:tr w:rsidR="00DA23BC" w:rsidRPr="004F71AE" w14:paraId="7F23B487" w14:textId="77777777" w:rsidTr="00BE5A5F">
        <w:trPr>
          <w:trHeight w:val="20"/>
        </w:trPr>
        <w:tc>
          <w:tcPr>
            <w:tcW w:w="6499" w:type="dxa"/>
            <w:shd w:val="clear" w:color="auto" w:fill="D9E2F3"/>
          </w:tcPr>
          <w:p w14:paraId="1F5D7400"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հասցեն</w:t>
            </w:r>
            <w:proofErr w:type="spellEnd"/>
          </w:p>
        </w:tc>
        <w:tc>
          <w:tcPr>
            <w:tcW w:w="4394" w:type="dxa"/>
          </w:tcPr>
          <w:p w14:paraId="5F37EA48" w14:textId="77777777" w:rsidR="00DA23BC" w:rsidRPr="004F71AE" w:rsidRDefault="00DA23BC" w:rsidP="00A607CE">
            <w:pPr>
              <w:rPr>
                <w:rFonts w:ascii="GHEA Grapalat" w:eastAsia="GHEA Grapalat" w:hAnsi="GHEA Grapalat" w:cs="GHEA Grapalat"/>
                <w:sz w:val="22"/>
                <w:szCs w:val="22"/>
              </w:rPr>
            </w:pPr>
          </w:p>
        </w:tc>
      </w:tr>
      <w:tr w:rsidR="00DA23BC" w:rsidRPr="004F71AE" w14:paraId="709078EA" w14:textId="77777777" w:rsidTr="00BE5A5F">
        <w:trPr>
          <w:trHeight w:val="20"/>
        </w:trPr>
        <w:tc>
          <w:tcPr>
            <w:tcW w:w="6499" w:type="dxa"/>
            <w:shd w:val="clear" w:color="auto" w:fill="D9E2F3"/>
          </w:tcPr>
          <w:p w14:paraId="17D1A039"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Գրանցման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պետությունը</w:t>
            </w:r>
            <w:proofErr w:type="spellEnd"/>
          </w:p>
        </w:tc>
        <w:tc>
          <w:tcPr>
            <w:tcW w:w="4394" w:type="dxa"/>
          </w:tcPr>
          <w:p w14:paraId="5FFC63E0" w14:textId="77777777" w:rsidR="00DA23BC" w:rsidRPr="004F71AE" w:rsidRDefault="00DA23BC" w:rsidP="00A607CE">
            <w:pPr>
              <w:rPr>
                <w:rFonts w:ascii="GHEA Grapalat" w:eastAsia="GHEA Grapalat" w:hAnsi="GHEA Grapalat" w:cs="GHEA Grapalat"/>
                <w:sz w:val="22"/>
                <w:szCs w:val="22"/>
              </w:rPr>
            </w:pPr>
          </w:p>
        </w:tc>
      </w:tr>
      <w:tr w:rsidR="00DA23BC" w:rsidRPr="004F71AE" w14:paraId="4464EC0F" w14:textId="77777777" w:rsidTr="00BE5A5F">
        <w:trPr>
          <w:trHeight w:val="20"/>
        </w:trPr>
        <w:tc>
          <w:tcPr>
            <w:tcW w:w="6499" w:type="dxa"/>
            <w:shd w:val="clear" w:color="auto" w:fill="D9E2F3"/>
          </w:tcPr>
          <w:p w14:paraId="717BA277" w14:textId="77777777"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Գործադիր</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մարմնի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ղեկավարի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անունը</w:t>
            </w:r>
            <w:proofErr w:type="spellEnd"/>
            <w:r w:rsidRPr="004F71AE">
              <w:rPr>
                <w:rFonts w:ascii="GHEA Grapalat" w:eastAsia="GHEA Grapalat" w:hAnsi="GHEA Grapalat" w:cs="GHEA Grapalat"/>
                <w:color w:val="000000"/>
                <w:sz w:val="22"/>
                <w:szCs w:val="22"/>
              </w:rPr>
              <w:t xml:space="preserve"> և </w:t>
            </w:r>
            <w:proofErr w:type="spellStart"/>
            <w:r w:rsidRPr="004F71AE">
              <w:rPr>
                <w:rFonts w:ascii="GHEA Grapalat" w:eastAsia="GHEA Grapalat" w:hAnsi="GHEA Grapalat" w:cs="GHEA Grapalat"/>
                <w:color w:val="000000"/>
                <w:sz w:val="22"/>
                <w:szCs w:val="22"/>
              </w:rPr>
              <w:t>ազգանունը</w:t>
            </w:r>
            <w:proofErr w:type="spellEnd"/>
          </w:p>
        </w:tc>
        <w:tc>
          <w:tcPr>
            <w:tcW w:w="4394" w:type="dxa"/>
          </w:tcPr>
          <w:p w14:paraId="2F149A01" w14:textId="77777777" w:rsidR="00DA23BC" w:rsidRPr="004F71AE" w:rsidRDefault="00DA23BC" w:rsidP="00A607CE">
            <w:pPr>
              <w:rPr>
                <w:rFonts w:ascii="GHEA Grapalat" w:eastAsia="GHEA Grapalat" w:hAnsi="GHEA Grapalat" w:cs="GHEA Grapalat"/>
                <w:sz w:val="22"/>
                <w:szCs w:val="22"/>
              </w:rPr>
            </w:pPr>
          </w:p>
        </w:tc>
      </w:tr>
    </w:tbl>
    <w:p w14:paraId="6EC0D12A" w14:textId="77777777"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Հայտարարագիրը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ներկայացնող</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21"/>
        <w:gridCol w:w="3260"/>
      </w:tblGrid>
      <w:tr w:rsidR="00DA23BC" w:rsidRPr="004F71AE" w14:paraId="352EDAD7" w14:textId="77777777" w:rsidTr="00B71181">
        <w:tc>
          <w:tcPr>
            <w:tcW w:w="7621" w:type="dxa"/>
            <w:shd w:val="clear" w:color="auto" w:fill="D9E2F3"/>
          </w:tcPr>
          <w:p w14:paraId="762530AA" w14:textId="77777777"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proofErr w:type="spellStart"/>
            <w:r w:rsidRPr="004F71AE">
              <w:rPr>
                <w:rFonts w:ascii="GHEA Grapalat" w:eastAsia="GHEA Grapalat" w:hAnsi="GHEA Grapalat" w:cs="GHEA Grapalat"/>
                <w:color w:val="000000"/>
                <w:sz w:val="22"/>
              </w:rPr>
              <w:t>Հայտարարագիրը</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ներկայացնող</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անձի</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անունը</w:t>
            </w:r>
            <w:proofErr w:type="spellEnd"/>
            <w:r w:rsidRPr="004F71AE">
              <w:rPr>
                <w:rFonts w:ascii="GHEA Grapalat" w:eastAsia="GHEA Grapalat" w:hAnsi="GHEA Grapalat" w:cs="GHEA Grapalat"/>
                <w:color w:val="000000"/>
                <w:sz w:val="22"/>
              </w:rPr>
              <w:t xml:space="preserve"> և </w:t>
            </w:r>
            <w:proofErr w:type="spellStart"/>
            <w:r w:rsidRPr="004F71AE">
              <w:rPr>
                <w:rFonts w:ascii="GHEA Grapalat" w:eastAsia="GHEA Grapalat" w:hAnsi="GHEA Grapalat" w:cs="GHEA Grapalat"/>
                <w:color w:val="000000"/>
                <w:sz w:val="22"/>
              </w:rPr>
              <w:t>ազգանունը</w:t>
            </w:r>
            <w:proofErr w:type="spellEnd"/>
          </w:p>
        </w:tc>
        <w:tc>
          <w:tcPr>
            <w:tcW w:w="3260" w:type="dxa"/>
          </w:tcPr>
          <w:p w14:paraId="0BC8E611" w14:textId="77777777" w:rsidR="00DA23BC" w:rsidRPr="004F71AE" w:rsidRDefault="00DA23BC" w:rsidP="00A607CE">
            <w:pPr>
              <w:rPr>
                <w:rFonts w:ascii="GHEA Grapalat" w:eastAsia="GHEA Grapalat" w:hAnsi="GHEA Grapalat" w:cs="GHEA Grapalat"/>
                <w:sz w:val="22"/>
              </w:rPr>
            </w:pPr>
          </w:p>
        </w:tc>
      </w:tr>
      <w:tr w:rsidR="00DA23BC" w:rsidRPr="004F71AE" w14:paraId="09DDDB8D" w14:textId="77777777" w:rsidTr="00B71181">
        <w:tc>
          <w:tcPr>
            <w:tcW w:w="7621" w:type="dxa"/>
            <w:shd w:val="clear" w:color="auto" w:fill="D9E2F3"/>
          </w:tcPr>
          <w:p w14:paraId="618E3A94" w14:textId="77777777"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proofErr w:type="spellStart"/>
            <w:r w:rsidRPr="004F71AE">
              <w:rPr>
                <w:rFonts w:ascii="GHEA Grapalat" w:eastAsia="GHEA Grapalat" w:hAnsi="GHEA Grapalat" w:cs="GHEA Grapalat"/>
                <w:color w:val="000000"/>
                <w:sz w:val="22"/>
              </w:rPr>
              <w:t>Հայտարարագիրը</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ներկայացնող</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անձի</w:t>
            </w:r>
            <w:proofErr w:type="spellEnd"/>
            <w:r w:rsidRPr="004F71AE">
              <w:rPr>
                <w:rFonts w:ascii="GHEA Grapalat" w:eastAsia="GHEA Grapalat" w:hAnsi="GHEA Grapalat" w:cs="GHEA Grapalat"/>
                <w:color w:val="000000"/>
                <w:sz w:val="22"/>
              </w:rPr>
              <w:t xml:space="preserve"> </w:t>
            </w:r>
            <w:proofErr w:type="spellStart"/>
            <w:r w:rsidRPr="004F71AE">
              <w:rPr>
                <w:rFonts w:ascii="GHEA Grapalat" w:eastAsia="GHEA Grapalat" w:hAnsi="GHEA Grapalat" w:cs="GHEA Grapalat"/>
                <w:color w:val="000000"/>
                <w:sz w:val="22"/>
              </w:rPr>
              <w:t>պաշտոնը</w:t>
            </w:r>
            <w:proofErr w:type="spellEnd"/>
          </w:p>
        </w:tc>
        <w:tc>
          <w:tcPr>
            <w:tcW w:w="3260" w:type="dxa"/>
          </w:tcPr>
          <w:p w14:paraId="286A1CC1" w14:textId="77777777" w:rsidR="00DA23BC" w:rsidRPr="004F71AE" w:rsidRDefault="00DA23BC" w:rsidP="00A607CE">
            <w:pPr>
              <w:rPr>
                <w:rFonts w:ascii="GHEA Grapalat" w:eastAsia="GHEA Grapalat" w:hAnsi="GHEA Grapalat" w:cs="GHEA Grapalat"/>
                <w:sz w:val="22"/>
              </w:rPr>
            </w:pPr>
          </w:p>
        </w:tc>
      </w:tr>
    </w:tbl>
    <w:p w14:paraId="1F3C75FC" w14:textId="77777777"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96"/>
        <w:gridCol w:w="3685"/>
      </w:tblGrid>
      <w:tr w:rsidR="00DA23BC" w:rsidRPr="004F71AE" w14:paraId="558477A5" w14:textId="77777777" w:rsidTr="00B71181">
        <w:trPr>
          <w:trHeight w:val="113"/>
        </w:trPr>
        <w:tc>
          <w:tcPr>
            <w:tcW w:w="7196" w:type="dxa"/>
            <w:shd w:val="clear" w:color="auto" w:fill="D9E2F3"/>
          </w:tcPr>
          <w:p w14:paraId="6D86FC24"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ստորագրման</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օրը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ամիսը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տարին</w:t>
            </w:r>
            <w:proofErr w:type="spellEnd"/>
          </w:p>
        </w:tc>
        <w:tc>
          <w:tcPr>
            <w:tcW w:w="3685" w:type="dxa"/>
          </w:tcPr>
          <w:p w14:paraId="6E83E8BC" w14:textId="77777777" w:rsidR="00DA23BC" w:rsidRPr="004F71AE" w:rsidRDefault="00DA23BC" w:rsidP="00B71181">
            <w:pPr>
              <w:rPr>
                <w:rFonts w:ascii="GHEA Grapalat" w:eastAsia="GHEA Grapalat" w:hAnsi="GHEA Grapalat" w:cs="GHEA Grapalat"/>
                <w:sz w:val="22"/>
                <w:szCs w:val="22"/>
              </w:rPr>
            </w:pPr>
          </w:p>
        </w:tc>
      </w:tr>
      <w:tr w:rsidR="00DA23BC" w:rsidRPr="004F71AE" w14:paraId="7B131481" w14:textId="77777777" w:rsidTr="00B71181">
        <w:trPr>
          <w:trHeight w:val="113"/>
        </w:trPr>
        <w:tc>
          <w:tcPr>
            <w:tcW w:w="7196" w:type="dxa"/>
            <w:shd w:val="clear" w:color="auto" w:fill="D9E2F3"/>
          </w:tcPr>
          <w:p w14:paraId="55EEDED0"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էջերի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քանակը</w:t>
            </w:r>
            <w:proofErr w:type="spellEnd"/>
          </w:p>
        </w:tc>
        <w:tc>
          <w:tcPr>
            <w:tcW w:w="3685" w:type="dxa"/>
          </w:tcPr>
          <w:p w14:paraId="47E6C4A7" w14:textId="77777777" w:rsidR="00DA23BC" w:rsidRPr="004F71AE" w:rsidRDefault="00DA23BC" w:rsidP="00B71181">
            <w:pPr>
              <w:rPr>
                <w:rFonts w:ascii="GHEA Grapalat" w:eastAsia="GHEA Grapalat" w:hAnsi="GHEA Grapalat" w:cs="GHEA Grapalat"/>
                <w:sz w:val="22"/>
                <w:szCs w:val="22"/>
              </w:rPr>
            </w:pPr>
          </w:p>
        </w:tc>
      </w:tr>
      <w:tr w:rsidR="00DA23BC" w:rsidRPr="004F71AE" w14:paraId="24BDF1E2" w14:textId="77777777" w:rsidTr="00B71181">
        <w:trPr>
          <w:trHeight w:val="113"/>
        </w:trPr>
        <w:tc>
          <w:tcPr>
            <w:tcW w:w="7196" w:type="dxa"/>
            <w:shd w:val="clear" w:color="auto" w:fill="D9E2F3"/>
          </w:tcPr>
          <w:p w14:paraId="260690E6" w14:textId="77777777"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4F71AE">
              <w:rPr>
                <w:rFonts w:ascii="GHEA Grapalat" w:eastAsia="GHEA Grapalat" w:hAnsi="GHEA Grapalat" w:cs="GHEA Grapalat"/>
                <w:color w:val="000000"/>
                <w:sz w:val="22"/>
                <w:szCs w:val="22"/>
              </w:rPr>
              <w:t>Հայտարարագիրը</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ներկայացնող</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անձի</w:t>
            </w:r>
            <w:proofErr w:type="spellEnd"/>
            <w:r w:rsidRPr="004F71AE">
              <w:rPr>
                <w:rFonts w:ascii="GHEA Grapalat" w:eastAsia="GHEA Grapalat" w:hAnsi="GHEA Grapalat" w:cs="GHEA Grapalat"/>
                <w:color w:val="000000"/>
                <w:sz w:val="22"/>
                <w:szCs w:val="22"/>
              </w:rPr>
              <w:t xml:space="preserve"> </w:t>
            </w:r>
            <w:proofErr w:type="spellStart"/>
            <w:r w:rsidRPr="004F71AE">
              <w:rPr>
                <w:rFonts w:ascii="GHEA Grapalat" w:eastAsia="GHEA Grapalat" w:hAnsi="GHEA Grapalat" w:cs="GHEA Grapalat"/>
                <w:color w:val="000000"/>
                <w:sz w:val="22"/>
                <w:szCs w:val="22"/>
              </w:rPr>
              <w:t>ստորագրությունը</w:t>
            </w:r>
            <w:proofErr w:type="spellEnd"/>
          </w:p>
        </w:tc>
        <w:tc>
          <w:tcPr>
            <w:tcW w:w="3685" w:type="dxa"/>
          </w:tcPr>
          <w:p w14:paraId="64F1A118" w14:textId="77777777" w:rsidR="00DA23BC" w:rsidRPr="004F71AE" w:rsidRDefault="00DA23BC" w:rsidP="00B71181">
            <w:pPr>
              <w:rPr>
                <w:rFonts w:ascii="GHEA Grapalat" w:eastAsia="GHEA Grapalat" w:hAnsi="GHEA Grapalat" w:cs="GHEA Grapalat"/>
                <w:sz w:val="22"/>
                <w:szCs w:val="22"/>
              </w:rPr>
            </w:pPr>
          </w:p>
        </w:tc>
      </w:tr>
    </w:tbl>
    <w:p w14:paraId="25F52E9D" w14:textId="77777777"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b/>
          <w:color w:val="000000"/>
          <w:sz w:val="22"/>
          <w:szCs w:val="22"/>
        </w:rPr>
        <w:t>Բաժնետոմսերի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b/>
          <w:color w:val="000000"/>
          <w:sz w:val="22"/>
          <w:szCs w:val="22"/>
        </w:rPr>
        <w:t>ցուցակման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տվյալները</w:t>
      </w:r>
      <w:proofErr w:type="spellEnd"/>
    </w:p>
    <w:p w14:paraId="4A0A09C3"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Բաժնետոմսերի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ցուցակման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14:paraId="43B3DAA4" w14:textId="77777777" w:rsidTr="004D0585">
        <w:tc>
          <w:tcPr>
            <w:tcW w:w="7338" w:type="dxa"/>
            <w:shd w:val="clear" w:color="auto" w:fill="D9E2F3"/>
            <w:vAlign w:val="center"/>
          </w:tcPr>
          <w:p w14:paraId="7E2557AD"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Ֆոնդային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բորսայի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3543" w:type="dxa"/>
            <w:vAlign w:val="center"/>
          </w:tcPr>
          <w:p w14:paraId="79A17FE1" w14:textId="77777777" w:rsidR="00DA23BC" w:rsidRPr="007468AC" w:rsidRDefault="00DA23BC" w:rsidP="00A607CE">
            <w:pPr>
              <w:rPr>
                <w:rFonts w:ascii="GHEA Grapalat" w:eastAsia="GHEA Grapalat" w:hAnsi="GHEA Grapalat" w:cs="GHEA Grapalat"/>
                <w:sz w:val="22"/>
                <w:szCs w:val="22"/>
              </w:rPr>
            </w:pPr>
          </w:p>
        </w:tc>
      </w:tr>
      <w:tr w:rsidR="00DA23BC" w:rsidRPr="007468AC" w14:paraId="4D74F363" w14:textId="77777777" w:rsidTr="004D0585">
        <w:tc>
          <w:tcPr>
            <w:tcW w:w="7338" w:type="dxa"/>
            <w:shd w:val="clear" w:color="auto" w:fill="D9E2F3"/>
            <w:vAlign w:val="center"/>
          </w:tcPr>
          <w:p w14:paraId="65D7A1D0"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Հղումը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բորսայում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առկա</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փաստաթղթերին</w:t>
            </w:r>
            <w:proofErr w:type="spellEnd"/>
          </w:p>
        </w:tc>
        <w:tc>
          <w:tcPr>
            <w:tcW w:w="3543" w:type="dxa"/>
            <w:vAlign w:val="center"/>
          </w:tcPr>
          <w:p w14:paraId="1C679968" w14:textId="77777777" w:rsidR="00DA23BC" w:rsidRPr="007468AC" w:rsidRDefault="00DA23BC" w:rsidP="00A607CE">
            <w:pPr>
              <w:rPr>
                <w:rFonts w:ascii="GHEA Grapalat" w:eastAsia="GHEA Grapalat" w:hAnsi="GHEA Grapalat" w:cs="GHEA Grapalat"/>
                <w:sz w:val="22"/>
                <w:szCs w:val="22"/>
              </w:rPr>
            </w:pPr>
          </w:p>
        </w:tc>
      </w:tr>
    </w:tbl>
    <w:p w14:paraId="1AA9F72E"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Կազմակերպությունը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վերահսկող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իրավաբանական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14:paraId="48978EA3" w14:textId="77777777" w:rsidTr="004D0585">
        <w:tc>
          <w:tcPr>
            <w:tcW w:w="7338" w:type="dxa"/>
            <w:shd w:val="clear" w:color="auto" w:fill="D9E2F3"/>
            <w:vAlign w:val="center"/>
          </w:tcPr>
          <w:p w14:paraId="057C6DDD"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p>
        </w:tc>
        <w:tc>
          <w:tcPr>
            <w:tcW w:w="3543" w:type="dxa"/>
            <w:vAlign w:val="center"/>
          </w:tcPr>
          <w:p w14:paraId="118F7C13" w14:textId="77777777" w:rsidR="00DA23BC" w:rsidRPr="007468AC" w:rsidRDefault="00DA23BC" w:rsidP="004D0585">
            <w:pPr>
              <w:rPr>
                <w:rFonts w:ascii="GHEA Grapalat" w:eastAsia="GHEA Grapalat" w:hAnsi="GHEA Grapalat" w:cs="GHEA Grapalat"/>
                <w:sz w:val="22"/>
                <w:szCs w:val="22"/>
              </w:rPr>
            </w:pPr>
          </w:p>
        </w:tc>
      </w:tr>
      <w:tr w:rsidR="00DA23BC" w:rsidRPr="007468AC" w14:paraId="27614336" w14:textId="77777777" w:rsidTr="004D0585">
        <w:tc>
          <w:tcPr>
            <w:tcW w:w="7338" w:type="dxa"/>
            <w:shd w:val="clear" w:color="auto" w:fill="D9E2F3"/>
            <w:vAlign w:val="center"/>
          </w:tcPr>
          <w:p w14:paraId="7947E3B8"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p>
        </w:tc>
        <w:tc>
          <w:tcPr>
            <w:tcW w:w="3543" w:type="dxa"/>
            <w:vAlign w:val="center"/>
          </w:tcPr>
          <w:p w14:paraId="55F8083F" w14:textId="77777777" w:rsidR="00DA23BC" w:rsidRPr="007468AC" w:rsidRDefault="00DA23BC" w:rsidP="004D0585">
            <w:pPr>
              <w:rPr>
                <w:rFonts w:ascii="GHEA Grapalat" w:eastAsia="GHEA Grapalat" w:hAnsi="GHEA Grapalat" w:cs="GHEA Grapalat"/>
                <w:sz w:val="22"/>
                <w:szCs w:val="22"/>
              </w:rPr>
            </w:pPr>
          </w:p>
        </w:tc>
      </w:tr>
      <w:tr w:rsidR="00DA23BC" w:rsidRPr="007468AC" w14:paraId="679775D7" w14:textId="77777777" w:rsidTr="004D0585">
        <w:tc>
          <w:tcPr>
            <w:tcW w:w="7338" w:type="dxa"/>
            <w:shd w:val="clear" w:color="auto" w:fill="D9E2F3"/>
            <w:vAlign w:val="center"/>
          </w:tcPr>
          <w:p w14:paraId="595C3ECA"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3543" w:type="dxa"/>
            <w:vAlign w:val="center"/>
          </w:tcPr>
          <w:p w14:paraId="42E1B2DC" w14:textId="77777777" w:rsidR="00DA23BC" w:rsidRPr="007468AC" w:rsidRDefault="00DA23BC" w:rsidP="004D0585">
            <w:pPr>
              <w:rPr>
                <w:rFonts w:ascii="GHEA Grapalat" w:eastAsia="GHEA Grapalat" w:hAnsi="GHEA Grapalat" w:cs="GHEA Grapalat"/>
                <w:sz w:val="22"/>
                <w:szCs w:val="22"/>
              </w:rPr>
            </w:pPr>
          </w:p>
        </w:tc>
      </w:tr>
      <w:tr w:rsidR="00DA23BC" w:rsidRPr="007468AC" w14:paraId="55FF3E64" w14:textId="77777777" w:rsidTr="004D0585">
        <w:tc>
          <w:tcPr>
            <w:tcW w:w="7338" w:type="dxa"/>
            <w:shd w:val="clear" w:color="auto" w:fill="D9E2F3"/>
            <w:vAlign w:val="center"/>
          </w:tcPr>
          <w:p w14:paraId="3890A3BB"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3543" w:type="dxa"/>
            <w:vAlign w:val="center"/>
          </w:tcPr>
          <w:p w14:paraId="1FE6029F" w14:textId="77777777" w:rsidR="00DA23BC" w:rsidRPr="007468AC" w:rsidRDefault="00DA23BC" w:rsidP="004D0585">
            <w:pPr>
              <w:rPr>
                <w:rFonts w:ascii="GHEA Grapalat" w:eastAsia="GHEA Grapalat" w:hAnsi="GHEA Grapalat" w:cs="GHEA Grapalat"/>
                <w:sz w:val="22"/>
                <w:szCs w:val="22"/>
              </w:rPr>
            </w:pPr>
          </w:p>
        </w:tc>
      </w:tr>
      <w:tr w:rsidR="00DA23BC" w:rsidRPr="007468AC" w14:paraId="13144217" w14:textId="77777777" w:rsidTr="004D0585">
        <w:tc>
          <w:tcPr>
            <w:tcW w:w="7338" w:type="dxa"/>
            <w:shd w:val="clear" w:color="auto" w:fill="D9E2F3"/>
            <w:vAlign w:val="center"/>
          </w:tcPr>
          <w:p w14:paraId="3C0957BF"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c>
        <w:tc>
          <w:tcPr>
            <w:tcW w:w="3543" w:type="dxa"/>
            <w:vAlign w:val="center"/>
          </w:tcPr>
          <w:p w14:paraId="4D7816EC" w14:textId="77777777" w:rsidR="00DA23BC" w:rsidRPr="007468AC" w:rsidRDefault="00DA23BC" w:rsidP="004D0585">
            <w:pPr>
              <w:rPr>
                <w:rFonts w:ascii="GHEA Grapalat" w:eastAsia="GHEA Grapalat" w:hAnsi="GHEA Grapalat" w:cs="GHEA Grapalat"/>
                <w:sz w:val="22"/>
                <w:szCs w:val="22"/>
              </w:rPr>
            </w:pPr>
          </w:p>
        </w:tc>
      </w:tr>
      <w:tr w:rsidR="00DA23BC" w:rsidRPr="007468AC" w14:paraId="325E7156" w14:textId="77777777" w:rsidTr="004D0585">
        <w:tc>
          <w:tcPr>
            <w:tcW w:w="7338" w:type="dxa"/>
            <w:shd w:val="clear" w:color="auto" w:fill="D9E2F3"/>
            <w:vAlign w:val="center"/>
          </w:tcPr>
          <w:p w14:paraId="0B38247B"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պետությունը</w:t>
            </w:r>
            <w:proofErr w:type="spellEnd"/>
          </w:p>
        </w:tc>
        <w:tc>
          <w:tcPr>
            <w:tcW w:w="3543" w:type="dxa"/>
            <w:vAlign w:val="center"/>
          </w:tcPr>
          <w:p w14:paraId="03DC3809" w14:textId="77777777" w:rsidR="00DA23BC" w:rsidRPr="007468AC" w:rsidRDefault="00DA23BC" w:rsidP="004D0585">
            <w:pPr>
              <w:rPr>
                <w:rFonts w:ascii="GHEA Grapalat" w:eastAsia="GHEA Grapalat" w:hAnsi="GHEA Grapalat" w:cs="GHEA Grapalat"/>
                <w:sz w:val="22"/>
                <w:szCs w:val="22"/>
              </w:rPr>
            </w:pPr>
          </w:p>
        </w:tc>
      </w:tr>
      <w:tr w:rsidR="00DA23BC" w:rsidRPr="007468AC" w14:paraId="383C0D79" w14:textId="77777777" w:rsidTr="004D0585">
        <w:tc>
          <w:tcPr>
            <w:tcW w:w="7338" w:type="dxa"/>
            <w:shd w:val="clear" w:color="auto" w:fill="D9E2F3"/>
            <w:vAlign w:val="center"/>
          </w:tcPr>
          <w:p w14:paraId="6C2EAF54" w14:textId="77777777"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Գործադիր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մարմնի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ղեկավարի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և </w:t>
            </w:r>
            <w:proofErr w:type="spellStart"/>
            <w:r w:rsidRPr="007468AC">
              <w:rPr>
                <w:rFonts w:ascii="GHEA Grapalat" w:eastAsia="GHEA Grapalat" w:hAnsi="GHEA Grapalat" w:cs="GHEA Grapalat"/>
                <w:color w:val="000000"/>
                <w:sz w:val="22"/>
                <w:szCs w:val="22"/>
              </w:rPr>
              <w:t>ազգանունը</w:t>
            </w:r>
            <w:proofErr w:type="spellEnd"/>
          </w:p>
        </w:tc>
        <w:tc>
          <w:tcPr>
            <w:tcW w:w="3543" w:type="dxa"/>
            <w:vAlign w:val="center"/>
          </w:tcPr>
          <w:p w14:paraId="56092778" w14:textId="77777777" w:rsidR="00DA23BC" w:rsidRPr="007468AC" w:rsidRDefault="00DA23BC" w:rsidP="004D0585">
            <w:pPr>
              <w:rPr>
                <w:rFonts w:ascii="GHEA Grapalat" w:eastAsia="GHEA Grapalat" w:hAnsi="GHEA Grapalat" w:cs="GHEA Grapalat"/>
                <w:sz w:val="22"/>
                <w:szCs w:val="22"/>
              </w:rPr>
            </w:pPr>
          </w:p>
        </w:tc>
      </w:tr>
    </w:tbl>
    <w:p w14:paraId="72DD9D7E"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iCs/>
          <w:sz w:val="22"/>
          <w:szCs w:val="22"/>
        </w:rPr>
      </w:pPr>
      <w:proofErr w:type="spellStart"/>
      <w:r w:rsidRPr="007468AC">
        <w:rPr>
          <w:rFonts w:ascii="GHEA Grapalat" w:eastAsia="GHEA Grapalat" w:hAnsi="GHEA Grapalat" w:cs="GHEA Grapalat"/>
          <w:iCs/>
          <w:sz w:val="22"/>
          <w:szCs w:val="22"/>
        </w:rPr>
        <w:t>Վերահսկողության</w:t>
      </w:r>
      <w:proofErr w:type="spellEnd"/>
      <w:r w:rsidRPr="007468AC">
        <w:rPr>
          <w:rFonts w:ascii="GHEA Grapalat" w:eastAsia="GHEA Grapalat" w:hAnsi="GHEA Grapalat" w:cs="GHEA Grapalat"/>
          <w:iCs/>
          <w:sz w:val="22"/>
          <w:szCs w:val="22"/>
        </w:rPr>
        <w:t xml:space="preserve"> </w:t>
      </w:r>
      <w:proofErr w:type="spellStart"/>
      <w:r w:rsidRPr="007468AC">
        <w:rPr>
          <w:rFonts w:ascii="GHEA Grapalat" w:eastAsia="GHEA Grapalat" w:hAnsi="GHEA Grapalat" w:cs="GHEA Grapalat"/>
          <w:iCs/>
          <w:sz w:val="22"/>
          <w:szCs w:val="22"/>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670"/>
      </w:tblGrid>
      <w:tr w:rsidR="00DA23BC" w:rsidRPr="007468AC" w14:paraId="5C329465" w14:textId="77777777" w:rsidTr="00A607CE">
        <w:tc>
          <w:tcPr>
            <w:tcW w:w="5211" w:type="dxa"/>
            <w:shd w:val="clear" w:color="auto" w:fill="D9E2F3"/>
            <w:vAlign w:val="center"/>
          </w:tcPr>
          <w:p w14:paraId="3AEFD001"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5670" w:type="dxa"/>
            <w:vAlign w:val="center"/>
          </w:tcPr>
          <w:p w14:paraId="1D0B7920" w14:textId="77777777" w:rsidR="00DA23BC" w:rsidRPr="007468AC" w:rsidRDefault="00DA23BC" w:rsidP="00A607CE">
            <w:pPr>
              <w:rPr>
                <w:rFonts w:ascii="GHEA Grapalat" w:eastAsia="GHEA Grapalat" w:hAnsi="GHEA Grapalat" w:cs="GHEA Grapalat"/>
                <w:sz w:val="22"/>
                <w:szCs w:val="22"/>
              </w:rPr>
            </w:pPr>
          </w:p>
        </w:tc>
      </w:tr>
      <w:tr w:rsidR="00DA23BC" w:rsidRPr="007468AC" w14:paraId="5B4625F6" w14:textId="77777777" w:rsidTr="00A607CE">
        <w:tc>
          <w:tcPr>
            <w:tcW w:w="5211" w:type="dxa"/>
            <w:shd w:val="clear" w:color="auto" w:fill="D9E2F3"/>
            <w:vAlign w:val="center"/>
          </w:tcPr>
          <w:p w14:paraId="1B73C361"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5670" w:type="dxa"/>
            <w:vAlign w:val="center"/>
          </w:tcPr>
          <w:p w14:paraId="431B2E2A" w14:textId="77777777"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p w14:paraId="04C6D781" w14:textId="77777777"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bl>
    <w:p w14:paraId="2D2B2DC1" w14:textId="77777777"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t>Պետության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համայնքի</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կամ</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միջազգային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կազմակերպության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մասնակցությունը</w:t>
      </w:r>
      <w:proofErr w:type="spellEnd"/>
    </w:p>
    <w:p w14:paraId="6C87015A" w14:textId="77777777"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համայնքի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804"/>
      </w:tblGrid>
      <w:tr w:rsidR="00DA23BC" w:rsidRPr="007468AC" w14:paraId="615E9624" w14:textId="77777777" w:rsidTr="00B71181">
        <w:tc>
          <w:tcPr>
            <w:tcW w:w="4077" w:type="dxa"/>
            <w:shd w:val="clear" w:color="auto" w:fill="D9E2F3"/>
            <w:vAlign w:val="center"/>
          </w:tcPr>
          <w:p w14:paraId="124BDB66"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6804" w:type="dxa"/>
            <w:vAlign w:val="center"/>
          </w:tcPr>
          <w:p w14:paraId="032C9BB8" w14:textId="77777777" w:rsidR="00DA23BC" w:rsidRPr="007468AC" w:rsidRDefault="00DA23BC" w:rsidP="00A607CE">
            <w:pPr>
              <w:rPr>
                <w:rFonts w:ascii="GHEA Grapalat" w:eastAsia="GHEA Grapalat" w:hAnsi="GHEA Grapalat" w:cs="GHEA Grapalat"/>
                <w:sz w:val="22"/>
                <w:szCs w:val="22"/>
              </w:rPr>
            </w:pPr>
          </w:p>
        </w:tc>
      </w:tr>
      <w:tr w:rsidR="00DA23BC" w:rsidRPr="007468AC" w14:paraId="33FE20BB" w14:textId="77777777" w:rsidTr="00B71181">
        <w:tc>
          <w:tcPr>
            <w:tcW w:w="4077" w:type="dxa"/>
            <w:shd w:val="clear" w:color="auto" w:fill="D9E2F3"/>
            <w:vAlign w:val="center"/>
          </w:tcPr>
          <w:p w14:paraId="04B2DB0B"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Համայնքի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6804" w:type="dxa"/>
            <w:vAlign w:val="center"/>
          </w:tcPr>
          <w:p w14:paraId="5C89F80E" w14:textId="77777777" w:rsidR="00DA23BC" w:rsidRPr="007468AC" w:rsidRDefault="00DA23BC" w:rsidP="00A607CE">
            <w:pPr>
              <w:rPr>
                <w:rFonts w:ascii="GHEA Grapalat" w:eastAsia="GHEA Grapalat" w:hAnsi="GHEA Grapalat" w:cs="GHEA Grapalat"/>
                <w:sz w:val="22"/>
                <w:szCs w:val="22"/>
              </w:rPr>
            </w:pPr>
          </w:p>
        </w:tc>
      </w:tr>
      <w:tr w:rsidR="00DA23BC" w:rsidRPr="007468AC" w14:paraId="2FC2C53C" w14:textId="77777777" w:rsidTr="00B71181">
        <w:tc>
          <w:tcPr>
            <w:tcW w:w="4077" w:type="dxa"/>
            <w:shd w:val="clear" w:color="auto" w:fill="D9E2F3"/>
            <w:vAlign w:val="center"/>
          </w:tcPr>
          <w:p w14:paraId="373A7223" w14:textId="77777777"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6804" w:type="dxa"/>
            <w:vAlign w:val="center"/>
          </w:tcPr>
          <w:p w14:paraId="58397823" w14:textId="77777777" w:rsidR="00DA23BC" w:rsidRPr="007468AC" w:rsidRDefault="00DA23BC" w:rsidP="00A607CE">
            <w:pPr>
              <w:rPr>
                <w:rFonts w:ascii="GHEA Grapalat" w:eastAsia="GHEA Grapalat" w:hAnsi="GHEA Grapalat" w:cs="GHEA Grapalat"/>
                <w:sz w:val="22"/>
                <w:szCs w:val="22"/>
              </w:rPr>
            </w:pPr>
          </w:p>
        </w:tc>
      </w:tr>
      <w:tr w:rsidR="00DA23BC" w:rsidRPr="007468AC" w14:paraId="1A3A1657" w14:textId="77777777" w:rsidTr="00B71181">
        <w:tc>
          <w:tcPr>
            <w:tcW w:w="4077" w:type="dxa"/>
            <w:shd w:val="clear" w:color="auto" w:fill="D9E2F3"/>
            <w:vAlign w:val="center"/>
          </w:tcPr>
          <w:p w14:paraId="5E156590" w14:textId="77777777" w:rsidR="00DA23BC" w:rsidRPr="007468AC"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6804" w:type="dxa"/>
            <w:vAlign w:val="center"/>
          </w:tcPr>
          <w:p w14:paraId="75E62C30" w14:textId="77777777" w:rsidR="00DA23BC" w:rsidRPr="007468AC" w:rsidRDefault="00DA23BC" w:rsidP="00B71181">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00B71181">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bl>
    <w:p w14:paraId="4177C678" w14:textId="77777777" w:rsidR="00DA23BC" w:rsidRPr="007468AC" w:rsidRDefault="00DA23BC" w:rsidP="00B7118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Միջազգային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4252"/>
      </w:tblGrid>
      <w:tr w:rsidR="00DA23BC" w:rsidRPr="007468AC" w14:paraId="4B4AE9D5" w14:textId="77777777" w:rsidTr="005A7538">
        <w:tc>
          <w:tcPr>
            <w:tcW w:w="6629" w:type="dxa"/>
            <w:shd w:val="clear" w:color="auto" w:fill="D9E2F3"/>
            <w:vAlign w:val="center"/>
          </w:tcPr>
          <w:p w14:paraId="2B05D2A5"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Միջազգային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p>
        </w:tc>
        <w:tc>
          <w:tcPr>
            <w:tcW w:w="4252" w:type="dxa"/>
            <w:vAlign w:val="center"/>
          </w:tcPr>
          <w:p w14:paraId="196ED0BF" w14:textId="77777777" w:rsidR="00DA23BC" w:rsidRPr="007468AC" w:rsidRDefault="00DA23BC" w:rsidP="005A7538">
            <w:pPr>
              <w:rPr>
                <w:rFonts w:ascii="GHEA Grapalat" w:eastAsia="GHEA Grapalat" w:hAnsi="GHEA Grapalat" w:cs="GHEA Grapalat"/>
                <w:sz w:val="22"/>
                <w:szCs w:val="22"/>
              </w:rPr>
            </w:pPr>
          </w:p>
        </w:tc>
      </w:tr>
      <w:tr w:rsidR="00DA23BC" w:rsidRPr="007468AC" w14:paraId="5AC074C6" w14:textId="77777777" w:rsidTr="005A7538">
        <w:tc>
          <w:tcPr>
            <w:tcW w:w="6629" w:type="dxa"/>
            <w:shd w:val="clear" w:color="auto" w:fill="D9E2F3"/>
            <w:vAlign w:val="center"/>
          </w:tcPr>
          <w:p w14:paraId="13F95DEF"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Միջազգային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p>
        </w:tc>
        <w:tc>
          <w:tcPr>
            <w:tcW w:w="4252" w:type="dxa"/>
            <w:vAlign w:val="center"/>
          </w:tcPr>
          <w:p w14:paraId="60954D39" w14:textId="77777777" w:rsidR="00DA23BC" w:rsidRPr="007468AC" w:rsidRDefault="00DA23BC" w:rsidP="005A7538">
            <w:pPr>
              <w:rPr>
                <w:rFonts w:ascii="GHEA Grapalat" w:eastAsia="GHEA Grapalat" w:hAnsi="GHEA Grapalat" w:cs="GHEA Grapalat"/>
                <w:sz w:val="22"/>
                <w:szCs w:val="22"/>
              </w:rPr>
            </w:pPr>
          </w:p>
        </w:tc>
      </w:tr>
      <w:tr w:rsidR="00DA23BC" w:rsidRPr="007468AC" w14:paraId="0DD18E32" w14:textId="77777777" w:rsidTr="005A7538">
        <w:tc>
          <w:tcPr>
            <w:tcW w:w="6629" w:type="dxa"/>
            <w:shd w:val="clear" w:color="auto" w:fill="D9E2F3"/>
            <w:vAlign w:val="center"/>
          </w:tcPr>
          <w:p w14:paraId="244CAD71"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4252" w:type="dxa"/>
            <w:vAlign w:val="center"/>
          </w:tcPr>
          <w:p w14:paraId="2CA695E7" w14:textId="77777777" w:rsidR="00DA23BC" w:rsidRPr="007468AC" w:rsidRDefault="00DA23BC" w:rsidP="005A7538">
            <w:pPr>
              <w:rPr>
                <w:rFonts w:ascii="GHEA Grapalat" w:eastAsia="GHEA Grapalat" w:hAnsi="GHEA Grapalat" w:cs="GHEA Grapalat"/>
                <w:sz w:val="22"/>
                <w:szCs w:val="22"/>
              </w:rPr>
            </w:pPr>
          </w:p>
        </w:tc>
      </w:tr>
      <w:tr w:rsidR="00DA23BC" w:rsidRPr="007468AC" w14:paraId="3F917421" w14:textId="77777777" w:rsidTr="005A7538">
        <w:tc>
          <w:tcPr>
            <w:tcW w:w="6629" w:type="dxa"/>
            <w:shd w:val="clear" w:color="auto" w:fill="D9E2F3"/>
            <w:vAlign w:val="center"/>
          </w:tcPr>
          <w:p w14:paraId="3B48CE62" w14:textId="77777777"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4252" w:type="dxa"/>
            <w:vAlign w:val="center"/>
          </w:tcPr>
          <w:p w14:paraId="7322649C" w14:textId="77777777"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p w14:paraId="097A9ACE" w14:textId="77777777"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bl>
    <w:p w14:paraId="4A20DEAB" w14:textId="77777777" w:rsidR="00DA23BC" w:rsidRPr="007468AC" w:rsidRDefault="00DA23BC" w:rsidP="007468AC">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lastRenderedPageBreak/>
        <w:t>Իրական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շահառուի</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տվյալները</w:t>
      </w:r>
      <w:proofErr w:type="spellEnd"/>
    </w:p>
    <w:p w14:paraId="6A0B274D"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ինքնությունը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հավաստող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5386"/>
      </w:tblGrid>
      <w:tr w:rsidR="00DA23BC" w:rsidRPr="007468AC" w14:paraId="3C55BF47" w14:textId="77777777" w:rsidTr="006F5552">
        <w:tc>
          <w:tcPr>
            <w:tcW w:w="5495" w:type="dxa"/>
            <w:shd w:val="clear" w:color="auto" w:fill="D9E2F3"/>
            <w:vAlign w:val="center"/>
          </w:tcPr>
          <w:p w14:paraId="48EFA55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Անունը</w:t>
            </w:r>
            <w:proofErr w:type="spellEnd"/>
          </w:p>
        </w:tc>
        <w:tc>
          <w:tcPr>
            <w:tcW w:w="5386" w:type="dxa"/>
            <w:vAlign w:val="center"/>
          </w:tcPr>
          <w:p w14:paraId="2CA7CC4F" w14:textId="77777777" w:rsidR="00DA23BC" w:rsidRPr="007468AC" w:rsidRDefault="00DA23BC" w:rsidP="006F5552">
            <w:pPr>
              <w:rPr>
                <w:rFonts w:ascii="GHEA Grapalat" w:eastAsia="GHEA Grapalat" w:hAnsi="GHEA Grapalat" w:cs="GHEA Grapalat"/>
                <w:sz w:val="22"/>
                <w:szCs w:val="22"/>
              </w:rPr>
            </w:pPr>
          </w:p>
        </w:tc>
      </w:tr>
      <w:tr w:rsidR="00DA23BC" w:rsidRPr="007468AC" w14:paraId="51A09668" w14:textId="77777777" w:rsidTr="006F5552">
        <w:tc>
          <w:tcPr>
            <w:tcW w:w="5495" w:type="dxa"/>
            <w:shd w:val="clear" w:color="auto" w:fill="D9E2F3"/>
            <w:vAlign w:val="center"/>
          </w:tcPr>
          <w:p w14:paraId="4097D2B2"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Ազգանունը</w:t>
            </w:r>
            <w:proofErr w:type="spellEnd"/>
          </w:p>
        </w:tc>
        <w:tc>
          <w:tcPr>
            <w:tcW w:w="5386" w:type="dxa"/>
            <w:vAlign w:val="center"/>
          </w:tcPr>
          <w:p w14:paraId="1B7AD095" w14:textId="77777777" w:rsidR="00DA23BC" w:rsidRPr="007468AC" w:rsidRDefault="00DA23BC" w:rsidP="006F5552">
            <w:pPr>
              <w:rPr>
                <w:rFonts w:ascii="GHEA Grapalat" w:eastAsia="GHEA Grapalat" w:hAnsi="GHEA Grapalat" w:cs="GHEA Grapalat"/>
                <w:sz w:val="22"/>
                <w:szCs w:val="22"/>
              </w:rPr>
            </w:pPr>
          </w:p>
        </w:tc>
      </w:tr>
      <w:tr w:rsidR="00DA23BC" w:rsidRPr="007468AC" w14:paraId="68BD4662" w14:textId="77777777" w:rsidTr="006F5552">
        <w:tc>
          <w:tcPr>
            <w:tcW w:w="5495" w:type="dxa"/>
            <w:shd w:val="clear" w:color="auto" w:fill="D9E2F3"/>
            <w:vAlign w:val="center"/>
          </w:tcPr>
          <w:p w14:paraId="18B6E90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r w:rsidRPr="007468AC">
              <w:rPr>
                <w:rFonts w:ascii="GHEA Grapalat" w:eastAsia="GHEA Grapalat" w:hAnsi="GHEA Grapalat" w:cs="GHEA Grapalat"/>
                <w:color w:val="000000"/>
                <w:sz w:val="22"/>
                <w:szCs w:val="22"/>
              </w:rPr>
              <w:t>)</w:t>
            </w:r>
          </w:p>
        </w:tc>
        <w:tc>
          <w:tcPr>
            <w:tcW w:w="5386" w:type="dxa"/>
            <w:vAlign w:val="center"/>
          </w:tcPr>
          <w:p w14:paraId="3C176653" w14:textId="77777777" w:rsidR="00DA23BC" w:rsidRPr="007468AC" w:rsidRDefault="00DA23BC" w:rsidP="006F5552">
            <w:pPr>
              <w:rPr>
                <w:rFonts w:ascii="GHEA Grapalat" w:eastAsia="GHEA Grapalat" w:hAnsi="GHEA Grapalat" w:cs="GHEA Grapalat"/>
                <w:sz w:val="22"/>
                <w:szCs w:val="22"/>
              </w:rPr>
            </w:pPr>
          </w:p>
        </w:tc>
      </w:tr>
      <w:tr w:rsidR="00DA23BC" w:rsidRPr="007468AC" w14:paraId="35EAC3E9" w14:textId="77777777" w:rsidTr="006F5552">
        <w:tc>
          <w:tcPr>
            <w:tcW w:w="5495" w:type="dxa"/>
            <w:shd w:val="clear" w:color="auto" w:fill="D9E2F3"/>
            <w:vAlign w:val="center"/>
          </w:tcPr>
          <w:p w14:paraId="4041FB56"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Ազգանունը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r w:rsidRPr="007468AC">
              <w:rPr>
                <w:rFonts w:ascii="GHEA Grapalat" w:eastAsia="GHEA Grapalat" w:hAnsi="GHEA Grapalat" w:cs="GHEA Grapalat"/>
                <w:color w:val="000000"/>
                <w:sz w:val="22"/>
                <w:szCs w:val="22"/>
              </w:rPr>
              <w:t>)</w:t>
            </w:r>
          </w:p>
        </w:tc>
        <w:tc>
          <w:tcPr>
            <w:tcW w:w="5386" w:type="dxa"/>
            <w:vAlign w:val="center"/>
          </w:tcPr>
          <w:p w14:paraId="3E53F500" w14:textId="77777777" w:rsidR="00DA23BC" w:rsidRPr="007468AC" w:rsidRDefault="00DA23BC" w:rsidP="006F5552">
            <w:pPr>
              <w:rPr>
                <w:rFonts w:ascii="GHEA Grapalat" w:eastAsia="GHEA Grapalat" w:hAnsi="GHEA Grapalat" w:cs="GHEA Grapalat"/>
                <w:sz w:val="22"/>
                <w:szCs w:val="22"/>
              </w:rPr>
            </w:pPr>
          </w:p>
        </w:tc>
      </w:tr>
      <w:tr w:rsidR="00DA23BC" w:rsidRPr="007468AC" w14:paraId="60B89BC0" w14:textId="77777777" w:rsidTr="006F5552">
        <w:tc>
          <w:tcPr>
            <w:tcW w:w="5495" w:type="dxa"/>
            <w:shd w:val="clear" w:color="auto" w:fill="D9E2F3"/>
            <w:vAlign w:val="center"/>
          </w:tcPr>
          <w:p w14:paraId="0A6AA35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Քաղաքացիությունը</w:t>
            </w:r>
            <w:proofErr w:type="spellEnd"/>
          </w:p>
        </w:tc>
        <w:tc>
          <w:tcPr>
            <w:tcW w:w="5386" w:type="dxa"/>
            <w:vAlign w:val="center"/>
          </w:tcPr>
          <w:p w14:paraId="38098824" w14:textId="77777777" w:rsidR="00DA23BC" w:rsidRPr="007468AC" w:rsidRDefault="00DA23BC" w:rsidP="006F5552">
            <w:pPr>
              <w:rPr>
                <w:rFonts w:ascii="GHEA Grapalat" w:eastAsia="GHEA Grapalat" w:hAnsi="GHEA Grapalat" w:cs="GHEA Grapalat"/>
                <w:sz w:val="22"/>
                <w:szCs w:val="22"/>
              </w:rPr>
            </w:pPr>
          </w:p>
        </w:tc>
      </w:tr>
      <w:tr w:rsidR="00DA23BC" w:rsidRPr="007468AC" w14:paraId="287667FB" w14:textId="77777777" w:rsidTr="006F5552">
        <w:tc>
          <w:tcPr>
            <w:tcW w:w="5495" w:type="dxa"/>
            <w:shd w:val="clear" w:color="auto" w:fill="D9E2F3"/>
            <w:vAlign w:val="center"/>
          </w:tcPr>
          <w:p w14:paraId="253C0A50"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Ծննդյան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5386" w:type="dxa"/>
            <w:vAlign w:val="center"/>
          </w:tcPr>
          <w:p w14:paraId="0B6478AE" w14:textId="77777777" w:rsidR="00DA23BC" w:rsidRPr="007468AC" w:rsidRDefault="00DA23BC" w:rsidP="006F5552">
            <w:pPr>
              <w:rPr>
                <w:rFonts w:ascii="GHEA Grapalat" w:eastAsia="GHEA Grapalat" w:hAnsi="GHEA Grapalat" w:cs="GHEA Grapalat"/>
                <w:sz w:val="22"/>
                <w:szCs w:val="22"/>
              </w:rPr>
            </w:pPr>
          </w:p>
        </w:tc>
      </w:tr>
    </w:tbl>
    <w:p w14:paraId="617FC792"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հաստատող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3"/>
        <w:gridCol w:w="5528"/>
      </w:tblGrid>
      <w:tr w:rsidR="00DA23BC" w:rsidRPr="007468AC" w14:paraId="2CF8BE24" w14:textId="77777777" w:rsidTr="006F5552">
        <w:tc>
          <w:tcPr>
            <w:tcW w:w="5353" w:type="dxa"/>
            <w:shd w:val="clear" w:color="auto" w:fill="D9E2F3"/>
            <w:vAlign w:val="center"/>
          </w:tcPr>
          <w:p w14:paraId="7E181F80"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Փաստաթղթի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5528" w:type="dxa"/>
            <w:vAlign w:val="center"/>
          </w:tcPr>
          <w:p w14:paraId="7E7D6E2D" w14:textId="77777777" w:rsidR="00DA23BC" w:rsidRPr="007468AC" w:rsidRDefault="00DA23BC" w:rsidP="006F5552">
            <w:pPr>
              <w:rPr>
                <w:rFonts w:ascii="GHEA Grapalat" w:eastAsia="GHEA Grapalat" w:hAnsi="GHEA Grapalat" w:cs="GHEA Grapalat"/>
                <w:sz w:val="22"/>
                <w:szCs w:val="22"/>
              </w:rPr>
            </w:pPr>
          </w:p>
        </w:tc>
      </w:tr>
      <w:tr w:rsidR="00DA23BC" w:rsidRPr="007468AC" w14:paraId="04BC6E34" w14:textId="77777777" w:rsidTr="006F5552">
        <w:tc>
          <w:tcPr>
            <w:tcW w:w="5353" w:type="dxa"/>
            <w:shd w:val="clear" w:color="auto" w:fill="D9E2F3"/>
            <w:vAlign w:val="center"/>
          </w:tcPr>
          <w:p w14:paraId="5DA3466A"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Փաստաթղթի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5528" w:type="dxa"/>
            <w:vAlign w:val="center"/>
          </w:tcPr>
          <w:p w14:paraId="5BD13A74" w14:textId="77777777" w:rsidR="00DA23BC" w:rsidRPr="007468AC" w:rsidRDefault="00DA23BC" w:rsidP="006F5552">
            <w:pPr>
              <w:rPr>
                <w:rFonts w:ascii="GHEA Grapalat" w:eastAsia="GHEA Grapalat" w:hAnsi="GHEA Grapalat" w:cs="GHEA Grapalat"/>
                <w:sz w:val="22"/>
                <w:szCs w:val="22"/>
              </w:rPr>
            </w:pPr>
          </w:p>
        </w:tc>
      </w:tr>
      <w:tr w:rsidR="00DA23BC" w:rsidRPr="007468AC" w14:paraId="1ED690B2" w14:textId="77777777" w:rsidTr="006F5552">
        <w:tc>
          <w:tcPr>
            <w:tcW w:w="5353" w:type="dxa"/>
            <w:shd w:val="clear" w:color="auto" w:fill="D9E2F3"/>
            <w:vAlign w:val="center"/>
          </w:tcPr>
          <w:p w14:paraId="4BDC703F"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Տրամադրման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5528" w:type="dxa"/>
            <w:vAlign w:val="center"/>
          </w:tcPr>
          <w:p w14:paraId="62CAF2EE" w14:textId="77777777" w:rsidR="00DA23BC" w:rsidRPr="007468AC" w:rsidRDefault="00DA23BC" w:rsidP="006F5552">
            <w:pPr>
              <w:rPr>
                <w:rFonts w:ascii="GHEA Grapalat" w:eastAsia="GHEA Grapalat" w:hAnsi="GHEA Grapalat" w:cs="GHEA Grapalat"/>
                <w:sz w:val="22"/>
                <w:szCs w:val="22"/>
              </w:rPr>
            </w:pPr>
          </w:p>
        </w:tc>
      </w:tr>
      <w:tr w:rsidR="00DA23BC" w:rsidRPr="007468AC" w14:paraId="65D4582C" w14:textId="77777777" w:rsidTr="006F5552">
        <w:tc>
          <w:tcPr>
            <w:tcW w:w="5353" w:type="dxa"/>
            <w:shd w:val="clear" w:color="auto" w:fill="D9E2F3"/>
            <w:vAlign w:val="center"/>
          </w:tcPr>
          <w:p w14:paraId="2879B649"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Տրամադրող</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մարմինը</w:t>
            </w:r>
            <w:proofErr w:type="spellEnd"/>
          </w:p>
        </w:tc>
        <w:tc>
          <w:tcPr>
            <w:tcW w:w="5528" w:type="dxa"/>
            <w:vAlign w:val="center"/>
          </w:tcPr>
          <w:p w14:paraId="6052DC25" w14:textId="77777777" w:rsidR="00DA23BC" w:rsidRPr="007468AC" w:rsidRDefault="00DA23BC" w:rsidP="006F5552">
            <w:pPr>
              <w:rPr>
                <w:rFonts w:ascii="GHEA Grapalat" w:eastAsia="GHEA Grapalat" w:hAnsi="GHEA Grapalat" w:cs="GHEA Grapalat"/>
                <w:sz w:val="22"/>
                <w:szCs w:val="22"/>
              </w:rPr>
            </w:pPr>
          </w:p>
        </w:tc>
      </w:tr>
      <w:tr w:rsidR="00DA23BC" w:rsidRPr="007468AC" w14:paraId="4097E4A9" w14:textId="77777777" w:rsidTr="006F5552">
        <w:tc>
          <w:tcPr>
            <w:tcW w:w="5353" w:type="dxa"/>
            <w:shd w:val="clear" w:color="auto" w:fill="D9E2F3"/>
            <w:vAlign w:val="center"/>
          </w:tcPr>
          <w:p w14:paraId="1E477CEF"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 xml:space="preserve">ՀԾՀ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համարժեք</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5528" w:type="dxa"/>
            <w:vAlign w:val="center"/>
          </w:tcPr>
          <w:p w14:paraId="37909459" w14:textId="77777777" w:rsidR="00DA23BC" w:rsidRPr="007468AC" w:rsidRDefault="00DA23BC" w:rsidP="006F5552">
            <w:pPr>
              <w:rPr>
                <w:rFonts w:ascii="GHEA Grapalat" w:eastAsia="GHEA Grapalat" w:hAnsi="GHEA Grapalat" w:cs="GHEA Grapalat"/>
                <w:sz w:val="22"/>
                <w:szCs w:val="22"/>
              </w:rPr>
            </w:pPr>
          </w:p>
        </w:tc>
      </w:tr>
    </w:tbl>
    <w:p w14:paraId="1E2C086E"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հաշվառման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14:paraId="5F12353C" w14:textId="77777777" w:rsidTr="006F5552">
        <w:tc>
          <w:tcPr>
            <w:tcW w:w="6345" w:type="dxa"/>
            <w:shd w:val="clear" w:color="auto" w:fill="D9E2F3"/>
            <w:vAlign w:val="center"/>
          </w:tcPr>
          <w:p w14:paraId="1A4C200E"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Պետությունը</w:t>
            </w:r>
            <w:proofErr w:type="spellEnd"/>
          </w:p>
        </w:tc>
        <w:tc>
          <w:tcPr>
            <w:tcW w:w="4536" w:type="dxa"/>
            <w:vAlign w:val="center"/>
          </w:tcPr>
          <w:p w14:paraId="7576867C" w14:textId="77777777" w:rsidR="00DA23BC" w:rsidRPr="007468AC" w:rsidRDefault="00DA23BC" w:rsidP="006F5552">
            <w:pPr>
              <w:rPr>
                <w:rFonts w:ascii="GHEA Grapalat" w:eastAsia="GHEA Grapalat" w:hAnsi="GHEA Grapalat" w:cs="GHEA Grapalat"/>
                <w:sz w:val="22"/>
                <w:szCs w:val="22"/>
              </w:rPr>
            </w:pPr>
          </w:p>
        </w:tc>
      </w:tr>
      <w:tr w:rsidR="00DA23BC" w:rsidRPr="007468AC" w14:paraId="7B13F5EE" w14:textId="77777777" w:rsidTr="006F5552">
        <w:tc>
          <w:tcPr>
            <w:tcW w:w="6345" w:type="dxa"/>
            <w:shd w:val="clear" w:color="auto" w:fill="D9E2F3"/>
            <w:vAlign w:val="center"/>
          </w:tcPr>
          <w:p w14:paraId="5891381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Համայնքը</w:t>
            </w:r>
            <w:proofErr w:type="spellEnd"/>
          </w:p>
        </w:tc>
        <w:tc>
          <w:tcPr>
            <w:tcW w:w="4536" w:type="dxa"/>
            <w:vAlign w:val="center"/>
          </w:tcPr>
          <w:p w14:paraId="56224092" w14:textId="77777777" w:rsidR="00DA23BC" w:rsidRPr="007468AC" w:rsidRDefault="00DA23BC" w:rsidP="006F5552">
            <w:pPr>
              <w:rPr>
                <w:rFonts w:ascii="GHEA Grapalat" w:eastAsia="GHEA Grapalat" w:hAnsi="GHEA Grapalat" w:cs="GHEA Grapalat"/>
                <w:sz w:val="22"/>
                <w:szCs w:val="22"/>
              </w:rPr>
            </w:pPr>
          </w:p>
        </w:tc>
      </w:tr>
      <w:tr w:rsidR="00DA23BC" w:rsidRPr="007468AC" w14:paraId="53573C9C" w14:textId="77777777" w:rsidTr="006F5552">
        <w:tc>
          <w:tcPr>
            <w:tcW w:w="6345" w:type="dxa"/>
            <w:shd w:val="clear" w:color="auto" w:fill="D9E2F3"/>
            <w:vAlign w:val="center"/>
          </w:tcPr>
          <w:p w14:paraId="47CEA3F2"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Վարչատարածքային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միավորը</w:t>
            </w:r>
            <w:proofErr w:type="spellEnd"/>
          </w:p>
        </w:tc>
        <w:tc>
          <w:tcPr>
            <w:tcW w:w="4536" w:type="dxa"/>
            <w:vAlign w:val="center"/>
          </w:tcPr>
          <w:p w14:paraId="5D7457C0" w14:textId="77777777" w:rsidR="00DA23BC" w:rsidRPr="007468AC" w:rsidRDefault="00DA23BC" w:rsidP="006F5552">
            <w:pPr>
              <w:rPr>
                <w:rFonts w:ascii="GHEA Grapalat" w:eastAsia="GHEA Grapalat" w:hAnsi="GHEA Grapalat" w:cs="GHEA Grapalat"/>
                <w:sz w:val="22"/>
                <w:szCs w:val="22"/>
              </w:rPr>
            </w:pPr>
          </w:p>
        </w:tc>
      </w:tr>
      <w:tr w:rsidR="00DA23BC" w:rsidRPr="007468AC" w14:paraId="5428CE06" w14:textId="77777777" w:rsidTr="006F5552">
        <w:tc>
          <w:tcPr>
            <w:tcW w:w="6345" w:type="dxa"/>
            <w:shd w:val="clear" w:color="auto" w:fill="D9E2F3"/>
            <w:vAlign w:val="center"/>
          </w:tcPr>
          <w:p w14:paraId="54BD2109"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Փողոցի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շենքը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բնակարանը</w:t>
            </w:r>
            <w:proofErr w:type="spellEnd"/>
          </w:p>
        </w:tc>
        <w:tc>
          <w:tcPr>
            <w:tcW w:w="4536" w:type="dxa"/>
            <w:vAlign w:val="center"/>
          </w:tcPr>
          <w:p w14:paraId="76A9337A" w14:textId="77777777" w:rsidR="00DA23BC" w:rsidRPr="007468AC" w:rsidRDefault="00DA23BC" w:rsidP="006F5552">
            <w:pPr>
              <w:rPr>
                <w:rFonts w:ascii="GHEA Grapalat" w:eastAsia="GHEA Grapalat" w:hAnsi="GHEA Grapalat" w:cs="GHEA Grapalat"/>
                <w:sz w:val="22"/>
                <w:szCs w:val="22"/>
              </w:rPr>
            </w:pPr>
          </w:p>
        </w:tc>
      </w:tr>
    </w:tbl>
    <w:p w14:paraId="3C749C03"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Անձի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բնակության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14:paraId="03A021EC" w14:textId="77777777" w:rsidTr="006F5552">
        <w:tc>
          <w:tcPr>
            <w:tcW w:w="6345" w:type="dxa"/>
            <w:shd w:val="clear" w:color="auto" w:fill="D9E2F3"/>
            <w:vAlign w:val="center"/>
          </w:tcPr>
          <w:p w14:paraId="60920524"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Պետությունը</w:t>
            </w:r>
            <w:proofErr w:type="spellEnd"/>
          </w:p>
        </w:tc>
        <w:tc>
          <w:tcPr>
            <w:tcW w:w="4536" w:type="dxa"/>
            <w:vAlign w:val="center"/>
          </w:tcPr>
          <w:p w14:paraId="5CDC1F0D" w14:textId="77777777" w:rsidR="00DA23BC" w:rsidRPr="007468AC" w:rsidRDefault="00DA23BC" w:rsidP="006F5552">
            <w:pPr>
              <w:rPr>
                <w:rFonts w:ascii="GHEA Grapalat" w:eastAsia="GHEA Grapalat" w:hAnsi="GHEA Grapalat" w:cs="GHEA Grapalat"/>
                <w:sz w:val="22"/>
                <w:szCs w:val="22"/>
              </w:rPr>
            </w:pPr>
          </w:p>
        </w:tc>
      </w:tr>
      <w:tr w:rsidR="00DA23BC" w:rsidRPr="007468AC" w14:paraId="302ECB17" w14:textId="77777777" w:rsidTr="006F5552">
        <w:tc>
          <w:tcPr>
            <w:tcW w:w="6345" w:type="dxa"/>
            <w:shd w:val="clear" w:color="auto" w:fill="D9E2F3"/>
            <w:vAlign w:val="center"/>
          </w:tcPr>
          <w:p w14:paraId="3142194D"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Համայնքը</w:t>
            </w:r>
            <w:proofErr w:type="spellEnd"/>
          </w:p>
        </w:tc>
        <w:tc>
          <w:tcPr>
            <w:tcW w:w="4536" w:type="dxa"/>
            <w:vAlign w:val="center"/>
          </w:tcPr>
          <w:p w14:paraId="4FD16C26" w14:textId="77777777" w:rsidR="00DA23BC" w:rsidRPr="007468AC" w:rsidRDefault="00DA23BC" w:rsidP="006F5552">
            <w:pPr>
              <w:rPr>
                <w:rFonts w:ascii="GHEA Grapalat" w:eastAsia="GHEA Grapalat" w:hAnsi="GHEA Grapalat" w:cs="GHEA Grapalat"/>
                <w:sz w:val="22"/>
                <w:szCs w:val="22"/>
              </w:rPr>
            </w:pPr>
          </w:p>
        </w:tc>
      </w:tr>
      <w:tr w:rsidR="00DA23BC" w:rsidRPr="007468AC" w14:paraId="33C57327" w14:textId="77777777" w:rsidTr="006F5552">
        <w:tc>
          <w:tcPr>
            <w:tcW w:w="6345" w:type="dxa"/>
            <w:shd w:val="clear" w:color="auto" w:fill="D9E2F3"/>
            <w:vAlign w:val="center"/>
          </w:tcPr>
          <w:p w14:paraId="0E3210AB"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Վարչատարածքային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միավորը</w:t>
            </w:r>
            <w:proofErr w:type="spellEnd"/>
          </w:p>
        </w:tc>
        <w:tc>
          <w:tcPr>
            <w:tcW w:w="4536" w:type="dxa"/>
            <w:vAlign w:val="center"/>
          </w:tcPr>
          <w:p w14:paraId="31B62565" w14:textId="77777777" w:rsidR="00DA23BC" w:rsidRPr="007468AC" w:rsidRDefault="00DA23BC" w:rsidP="006F5552">
            <w:pPr>
              <w:rPr>
                <w:rFonts w:ascii="GHEA Grapalat" w:eastAsia="GHEA Grapalat" w:hAnsi="GHEA Grapalat" w:cs="GHEA Grapalat"/>
                <w:sz w:val="22"/>
                <w:szCs w:val="22"/>
              </w:rPr>
            </w:pPr>
          </w:p>
        </w:tc>
      </w:tr>
      <w:tr w:rsidR="00DA23BC" w:rsidRPr="007468AC" w14:paraId="350E1E77" w14:textId="77777777" w:rsidTr="006F5552">
        <w:tc>
          <w:tcPr>
            <w:tcW w:w="6345" w:type="dxa"/>
            <w:shd w:val="clear" w:color="auto" w:fill="D9E2F3"/>
            <w:vAlign w:val="center"/>
          </w:tcPr>
          <w:p w14:paraId="38DF6261"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Փողոցի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շենքը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բնակարանը</w:t>
            </w:r>
            <w:proofErr w:type="spellEnd"/>
          </w:p>
        </w:tc>
        <w:tc>
          <w:tcPr>
            <w:tcW w:w="4536" w:type="dxa"/>
            <w:vAlign w:val="center"/>
          </w:tcPr>
          <w:p w14:paraId="6CCDFA74" w14:textId="77777777" w:rsidR="00DA23BC" w:rsidRPr="007468AC" w:rsidRDefault="00DA23BC" w:rsidP="006F5552">
            <w:pPr>
              <w:rPr>
                <w:rFonts w:ascii="GHEA Grapalat" w:eastAsia="GHEA Grapalat" w:hAnsi="GHEA Grapalat" w:cs="GHEA Grapalat"/>
                <w:sz w:val="22"/>
                <w:szCs w:val="22"/>
              </w:rPr>
            </w:pPr>
          </w:p>
        </w:tc>
      </w:tr>
    </w:tbl>
    <w:p w14:paraId="79B38B7A" w14:textId="77777777" w:rsidR="00DA23BC" w:rsidRPr="007468AC" w:rsidRDefault="00DA23BC" w:rsidP="006F5552">
      <w:pPr>
        <w:numPr>
          <w:ilvl w:val="1"/>
          <w:numId w:val="34"/>
        </w:numPr>
        <w:pBdr>
          <w:top w:val="nil"/>
          <w:left w:val="nil"/>
          <w:bottom w:val="nil"/>
          <w:right w:val="nil"/>
          <w:between w:val="nil"/>
        </w:pBdr>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հանդիսանալու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հիմքերը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բացառությամբ</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ընդերքօգտագործման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ոլորտի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հաշվետու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կազմակերպությունների</w:t>
      </w:r>
      <w:proofErr w:type="spellEnd"/>
      <w:r w:rsidRPr="007468AC">
        <w:rPr>
          <w:rFonts w:ascii="GHEA Grapalat" w:eastAsia="GHEA Grapalat" w:hAnsi="GHEA Grapalat" w:cs="GHEA Grapalat"/>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945"/>
      </w:tblGrid>
      <w:tr w:rsidR="00DA23BC" w:rsidRPr="007468AC" w14:paraId="681BF026" w14:textId="77777777" w:rsidTr="006F5552">
        <w:trPr>
          <w:trHeight w:val="20"/>
        </w:trPr>
        <w:tc>
          <w:tcPr>
            <w:tcW w:w="10881" w:type="dxa"/>
            <w:gridSpan w:val="2"/>
          </w:tcPr>
          <w:p w14:paraId="77FAB5C3"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տիրապետում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ձայնի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իրավունք</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բաժնեմասերի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բաժնետոմսերի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փայերի</w:t>
            </w:r>
            <w:proofErr w:type="spellEnd"/>
            <w:r w:rsidRPr="007468AC">
              <w:rPr>
                <w:rFonts w:ascii="GHEA Grapalat" w:eastAsia="GHEA Grapalat" w:hAnsi="GHEA Grapalat" w:cs="GHEA Grapalat"/>
                <w:sz w:val="22"/>
                <w:szCs w:val="22"/>
              </w:rPr>
              <w:t xml:space="preserve">) 20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կերպով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ունի</w:t>
            </w:r>
            <w:proofErr w:type="spellEnd"/>
            <w:r w:rsidRPr="007468AC">
              <w:rPr>
                <w:rFonts w:ascii="GHEA Grapalat" w:eastAsia="GHEA Grapalat" w:hAnsi="GHEA Grapalat" w:cs="GHEA Grapalat"/>
                <w:sz w:val="22"/>
                <w:szCs w:val="22"/>
              </w:rPr>
              <w:t xml:space="preserve"> 20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կանոնադրական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կապիտալում</w:t>
            </w:r>
            <w:proofErr w:type="spellEnd"/>
          </w:p>
        </w:tc>
      </w:tr>
      <w:tr w:rsidR="00DA23BC" w:rsidRPr="007468AC" w14:paraId="100FC4F2" w14:textId="77777777" w:rsidTr="006F5552">
        <w:trPr>
          <w:trHeight w:val="20"/>
        </w:trPr>
        <w:tc>
          <w:tcPr>
            <w:tcW w:w="3936" w:type="dxa"/>
            <w:shd w:val="clear" w:color="auto" w:fill="D9E2F3"/>
          </w:tcPr>
          <w:p w14:paraId="12D8DAD1"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6945" w:type="dxa"/>
            <w:shd w:val="clear" w:color="auto" w:fill="FFFFFF"/>
          </w:tcPr>
          <w:p w14:paraId="244F44D1" w14:textId="77777777" w:rsidR="00DA23BC" w:rsidRPr="007468AC" w:rsidRDefault="00DA23BC" w:rsidP="006F5552">
            <w:pPr>
              <w:rPr>
                <w:rFonts w:ascii="GHEA Grapalat" w:eastAsia="GHEA Grapalat" w:hAnsi="GHEA Grapalat" w:cs="GHEA Grapalat"/>
                <w:sz w:val="22"/>
                <w:szCs w:val="22"/>
              </w:rPr>
            </w:pPr>
          </w:p>
        </w:tc>
      </w:tr>
      <w:tr w:rsidR="00DA23BC" w:rsidRPr="007468AC" w14:paraId="0F2191D7" w14:textId="77777777" w:rsidTr="006F5552">
        <w:trPr>
          <w:trHeight w:val="20"/>
        </w:trPr>
        <w:tc>
          <w:tcPr>
            <w:tcW w:w="3936" w:type="dxa"/>
            <w:shd w:val="clear" w:color="auto" w:fill="D9E2F3"/>
          </w:tcPr>
          <w:p w14:paraId="4803222C" w14:textId="77777777"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6945" w:type="dxa"/>
          </w:tcPr>
          <w:p w14:paraId="3B42DCE8"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006F5552">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r w:rsidR="00DA23BC" w:rsidRPr="007468AC" w14:paraId="00987CF5" w14:textId="77777777" w:rsidTr="006F5552">
        <w:trPr>
          <w:trHeight w:val="20"/>
        </w:trPr>
        <w:tc>
          <w:tcPr>
            <w:tcW w:w="10881" w:type="dxa"/>
            <w:gridSpan w:val="2"/>
          </w:tcPr>
          <w:p w14:paraId="15E4AB9E"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նկատմամբ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իրական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փաստացի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վերահսկողություն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այլ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միջոցներով</w:t>
            </w:r>
            <w:proofErr w:type="spellEnd"/>
          </w:p>
        </w:tc>
      </w:tr>
      <w:tr w:rsidR="00DA23BC" w:rsidRPr="007468AC" w14:paraId="5F5F3203" w14:textId="77777777" w:rsidTr="006F5552">
        <w:trPr>
          <w:trHeight w:val="20"/>
        </w:trPr>
        <w:tc>
          <w:tcPr>
            <w:tcW w:w="10881" w:type="dxa"/>
            <w:gridSpan w:val="2"/>
          </w:tcPr>
          <w:p w14:paraId="74FE6B16"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հանդիսանում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գործունեության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ընդհանուր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ընթացիկ</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ղեկավարումն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պաշտոնատար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r w:rsidRPr="007468AC">
              <w:rPr>
                <w:rFonts w:ascii="GHEA Grapalat" w:hAnsi="GHEA Grapalat"/>
                <w:sz w:val="22"/>
                <w:szCs w:val="22"/>
              </w:rPr>
              <w:t xml:space="preserve"> </w:t>
            </w:r>
            <w:proofErr w:type="spellStart"/>
            <w:r w:rsidRPr="007468AC">
              <w:rPr>
                <w:rFonts w:ascii="GHEA Grapalat" w:eastAsia="GHEA Grapalat" w:hAnsi="GHEA Grapalat" w:cs="GHEA Grapalat"/>
                <w:sz w:val="22"/>
                <w:szCs w:val="22"/>
              </w:rPr>
              <w:t>այն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դեպքում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երբ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առկա</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չէ</w:t>
            </w:r>
            <w:proofErr w:type="spellEnd"/>
            <w:r w:rsidRPr="007468AC">
              <w:rPr>
                <w:rFonts w:ascii="GHEA Grapalat" w:eastAsia="GHEA Grapalat" w:hAnsi="GHEA Grapalat" w:cs="GHEA Grapalat"/>
                <w:sz w:val="22"/>
                <w:szCs w:val="22"/>
              </w:rPr>
              <w:t xml:space="preserve"> «ա» և «բ» </w:t>
            </w:r>
            <w:proofErr w:type="spellStart"/>
            <w:r w:rsidRPr="007468AC">
              <w:rPr>
                <w:rFonts w:ascii="GHEA Grapalat" w:eastAsia="GHEA Grapalat" w:hAnsi="GHEA Grapalat" w:cs="GHEA Grapalat"/>
                <w:sz w:val="22"/>
                <w:szCs w:val="22"/>
              </w:rPr>
              <w:t>կետերի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պահանջներին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համապատասխանող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ֆիզիկական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p>
        </w:tc>
      </w:tr>
    </w:tbl>
    <w:p w14:paraId="620E8E9B" w14:textId="77777777"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հանդիսանալու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հիմքերը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ընդերքօգտագործման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ոլորտի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հաշվետու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կազմակերպությունների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w:t>
      </w:r>
      <w:proofErr w:type="spellEnd"/>
      <w:r w:rsidRPr="007468AC">
        <w:rPr>
          <w:rFonts w:ascii="GHEA Grapalat" w:eastAsia="GHEA Grapalat" w:hAnsi="GHEA Grapalat" w:cs="GHEA Grapalat"/>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373"/>
      </w:tblGrid>
      <w:tr w:rsidR="00DA23BC" w:rsidRPr="007468AC" w14:paraId="017A5932" w14:textId="77777777" w:rsidTr="00516155">
        <w:trPr>
          <w:trHeight w:val="924"/>
        </w:trPr>
        <w:tc>
          <w:tcPr>
            <w:tcW w:w="10881" w:type="dxa"/>
            <w:gridSpan w:val="2"/>
            <w:vAlign w:val="center"/>
          </w:tcPr>
          <w:p w14:paraId="6381B144" w14:textId="77777777"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կերպով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տիրապետում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ձայնի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իրավունք</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բաժնեմասերի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բաժնետոմսերի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փայերի</w:t>
            </w:r>
            <w:proofErr w:type="spellEnd"/>
            <w:r w:rsidRPr="007468AC">
              <w:rPr>
                <w:rFonts w:ascii="GHEA Grapalat" w:eastAsia="GHEA Grapalat" w:hAnsi="GHEA Grapalat" w:cs="GHEA Grapalat"/>
                <w:sz w:val="22"/>
                <w:szCs w:val="22"/>
              </w:rPr>
              <w:t xml:space="preserve">) 10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կերպով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ունի</w:t>
            </w:r>
            <w:proofErr w:type="spellEnd"/>
            <w:r w:rsidRPr="007468AC">
              <w:rPr>
                <w:rFonts w:ascii="GHEA Grapalat" w:eastAsia="GHEA Grapalat" w:hAnsi="GHEA Grapalat" w:cs="GHEA Grapalat"/>
                <w:sz w:val="22"/>
                <w:szCs w:val="22"/>
              </w:rPr>
              <w:t xml:space="preserve"> 10 և </w:t>
            </w:r>
            <w:proofErr w:type="spellStart"/>
            <w:r w:rsidRPr="007468AC">
              <w:rPr>
                <w:rFonts w:ascii="GHEA Grapalat" w:eastAsia="GHEA Grapalat" w:hAnsi="GHEA Grapalat" w:cs="GHEA Grapalat"/>
                <w:sz w:val="22"/>
                <w:szCs w:val="22"/>
              </w:rPr>
              <w:t>ավելի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տոկոս</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կանոնադրական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կապիտալում</w:t>
            </w:r>
            <w:proofErr w:type="spellEnd"/>
          </w:p>
        </w:tc>
      </w:tr>
      <w:tr w:rsidR="00DA23BC" w:rsidRPr="007468AC" w14:paraId="6615793D" w14:textId="77777777" w:rsidTr="00516155">
        <w:trPr>
          <w:trHeight w:val="20"/>
        </w:trPr>
        <w:tc>
          <w:tcPr>
            <w:tcW w:w="4508" w:type="dxa"/>
            <w:shd w:val="clear" w:color="auto" w:fill="D9E2F3"/>
          </w:tcPr>
          <w:p w14:paraId="4DBC7E5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չափը</w:t>
            </w:r>
            <w:proofErr w:type="spellEnd"/>
            <w:r w:rsidRPr="007468AC">
              <w:rPr>
                <w:rFonts w:ascii="GHEA Grapalat" w:eastAsia="GHEA Grapalat" w:hAnsi="GHEA Grapalat" w:cs="GHEA Grapalat"/>
                <w:color w:val="000000"/>
                <w:sz w:val="22"/>
                <w:szCs w:val="22"/>
              </w:rPr>
              <w:t xml:space="preserve"> (%)</w:t>
            </w:r>
          </w:p>
        </w:tc>
        <w:tc>
          <w:tcPr>
            <w:tcW w:w="6373" w:type="dxa"/>
          </w:tcPr>
          <w:p w14:paraId="5347019B" w14:textId="77777777" w:rsidR="00DA23BC" w:rsidRPr="007468AC" w:rsidRDefault="00DA23BC" w:rsidP="00516155">
            <w:pPr>
              <w:rPr>
                <w:rFonts w:ascii="GHEA Grapalat" w:eastAsia="GHEA Grapalat" w:hAnsi="GHEA Grapalat" w:cs="GHEA Grapalat"/>
                <w:sz w:val="22"/>
                <w:szCs w:val="22"/>
              </w:rPr>
            </w:pPr>
          </w:p>
        </w:tc>
      </w:tr>
      <w:tr w:rsidR="00DA23BC" w:rsidRPr="007468AC" w14:paraId="0381F73F" w14:textId="77777777" w:rsidTr="00516155">
        <w:trPr>
          <w:trHeight w:val="20"/>
        </w:trPr>
        <w:tc>
          <w:tcPr>
            <w:tcW w:w="4508" w:type="dxa"/>
            <w:shd w:val="clear" w:color="auto" w:fill="D9E2F3"/>
          </w:tcPr>
          <w:p w14:paraId="60D9028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Մասնակցության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տեսակը</w:t>
            </w:r>
            <w:proofErr w:type="spellEnd"/>
          </w:p>
        </w:tc>
        <w:tc>
          <w:tcPr>
            <w:tcW w:w="6373" w:type="dxa"/>
          </w:tcPr>
          <w:p w14:paraId="00421DE8"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Անուղղակի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մասնակցություն</w:t>
            </w:r>
            <w:proofErr w:type="spellEnd"/>
          </w:p>
        </w:tc>
      </w:tr>
      <w:tr w:rsidR="00DA23BC" w:rsidRPr="007468AC" w14:paraId="3745E574" w14:textId="77777777" w:rsidTr="00516155">
        <w:trPr>
          <w:trHeight w:val="20"/>
        </w:trPr>
        <w:tc>
          <w:tcPr>
            <w:tcW w:w="10881" w:type="dxa"/>
            <w:gridSpan w:val="2"/>
          </w:tcPr>
          <w:p w14:paraId="2BF6D493"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իրավունք</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ունի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նշանակելու</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հեռացնելու</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կառավարման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մարմինների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անդամների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մեծամասնությանը</w:t>
            </w:r>
            <w:proofErr w:type="spellEnd"/>
          </w:p>
        </w:tc>
      </w:tr>
      <w:tr w:rsidR="00DA23BC" w:rsidRPr="007468AC" w14:paraId="4B5C2C57" w14:textId="77777777" w:rsidTr="00516155">
        <w:trPr>
          <w:trHeight w:val="20"/>
        </w:trPr>
        <w:tc>
          <w:tcPr>
            <w:tcW w:w="10881" w:type="dxa"/>
            <w:gridSpan w:val="2"/>
          </w:tcPr>
          <w:p w14:paraId="0F8062D5"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անձից</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անհատույց</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ստացել</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հաշվետու</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տարվան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նախորդող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տարվա</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ընթացքում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ստացած</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շահույթի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առնվազն</w:t>
            </w:r>
            <w:proofErr w:type="spellEnd"/>
            <w:r w:rsidRPr="007468AC">
              <w:rPr>
                <w:rFonts w:ascii="GHEA Grapalat" w:eastAsia="GHEA Grapalat" w:hAnsi="GHEA Grapalat" w:cs="GHEA Grapalat"/>
                <w:sz w:val="22"/>
                <w:szCs w:val="22"/>
              </w:rPr>
              <w:t xml:space="preserve"> 15 </w:t>
            </w:r>
            <w:proofErr w:type="spellStart"/>
            <w:r w:rsidRPr="007468AC">
              <w:rPr>
                <w:rFonts w:ascii="GHEA Grapalat" w:eastAsia="GHEA Grapalat" w:hAnsi="GHEA Grapalat" w:cs="GHEA Grapalat"/>
                <w:sz w:val="22"/>
                <w:szCs w:val="22"/>
              </w:rPr>
              <w:t>տոկոսի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չափով</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օգուտ</w:t>
            </w:r>
            <w:proofErr w:type="spellEnd"/>
          </w:p>
        </w:tc>
      </w:tr>
      <w:tr w:rsidR="00DA23BC" w:rsidRPr="007468AC" w14:paraId="59ACCC15" w14:textId="77777777" w:rsidTr="00516155">
        <w:trPr>
          <w:trHeight w:val="20"/>
        </w:trPr>
        <w:tc>
          <w:tcPr>
            <w:tcW w:w="10881" w:type="dxa"/>
            <w:gridSpan w:val="2"/>
          </w:tcPr>
          <w:p w14:paraId="2A1DF0D4"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դ</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նկատմամբ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իրական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փաստացի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վերահսկողություն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այլ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միջոցներով</w:t>
            </w:r>
            <w:proofErr w:type="spellEnd"/>
          </w:p>
        </w:tc>
      </w:tr>
      <w:tr w:rsidR="00DA23BC" w:rsidRPr="007468AC" w14:paraId="7F7257DD" w14:textId="77777777" w:rsidTr="00516155">
        <w:trPr>
          <w:trHeight w:val="20"/>
        </w:trPr>
        <w:tc>
          <w:tcPr>
            <w:tcW w:w="10881" w:type="dxa"/>
            <w:gridSpan w:val="2"/>
          </w:tcPr>
          <w:p w14:paraId="551E1E04"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lastRenderedPageBreak/>
              <w:t>☐</w:t>
            </w:r>
            <w:r w:rsidRPr="007468AC">
              <w:rPr>
                <w:rFonts w:ascii="GHEA Grapalat" w:eastAsia="GHEA Grapalat" w:hAnsi="GHEA Grapalat" w:cs="GHEA Grapalat"/>
                <w:sz w:val="22"/>
                <w:szCs w:val="22"/>
              </w:rPr>
              <w:tab/>
              <w:t>ե</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proofErr w:type="spellStart"/>
            <w:r w:rsidRPr="007468AC">
              <w:rPr>
                <w:rFonts w:ascii="GHEA Grapalat" w:eastAsia="GHEA Grapalat" w:hAnsi="GHEA Grapalat" w:cs="GHEA Grapalat"/>
                <w:sz w:val="22"/>
                <w:szCs w:val="22"/>
              </w:rPr>
              <w:t>հանդիսանում</w:t>
            </w:r>
            <w:proofErr w:type="spellEnd"/>
            <w:r w:rsidRPr="007468AC">
              <w:rPr>
                <w:rFonts w:ascii="GHEA Grapalat" w:eastAsia="GHEA Grapalat" w:hAnsi="GHEA Grapalat" w:cs="GHEA Grapalat"/>
                <w:sz w:val="22"/>
                <w:szCs w:val="22"/>
              </w:rPr>
              <w:t xml:space="preserve"> է </w:t>
            </w:r>
            <w:proofErr w:type="spellStart"/>
            <w:r w:rsidRPr="007468AC">
              <w:rPr>
                <w:rFonts w:ascii="GHEA Grapalat" w:eastAsia="GHEA Grapalat" w:hAnsi="GHEA Grapalat" w:cs="GHEA Grapalat"/>
                <w:sz w:val="22"/>
                <w:szCs w:val="22"/>
              </w:rPr>
              <w:t>տվյալ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գործունեության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ընդհանուր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կամ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ընթացիկ</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ղեկավարումն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իրականացնող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պաշտոնատար</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այն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դեպքում</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երբ</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առկա</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չէ</w:t>
            </w:r>
            <w:proofErr w:type="spellEnd"/>
            <w:r w:rsidRPr="007468AC">
              <w:rPr>
                <w:rFonts w:ascii="GHEA Grapalat" w:eastAsia="GHEA Grapalat" w:hAnsi="GHEA Grapalat" w:cs="GHEA Grapalat"/>
                <w:sz w:val="22"/>
                <w:szCs w:val="22"/>
              </w:rPr>
              <w:t xml:space="preserve"> «ա»-«դ» </w:t>
            </w:r>
            <w:proofErr w:type="spellStart"/>
            <w:r w:rsidRPr="007468AC">
              <w:rPr>
                <w:rFonts w:ascii="GHEA Grapalat" w:eastAsia="GHEA Grapalat" w:hAnsi="GHEA Grapalat" w:cs="GHEA Grapalat"/>
                <w:sz w:val="22"/>
                <w:szCs w:val="22"/>
              </w:rPr>
              <w:t>կետերի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պահանջներին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համապատասխանող</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ֆիզիկական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w:t>
            </w:r>
            <w:proofErr w:type="spellEnd"/>
          </w:p>
        </w:tc>
      </w:tr>
    </w:tbl>
    <w:p w14:paraId="60A1C660" w14:textId="77777777"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կարգավիճակի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վերաբերյալ</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տեղեկությունները</w:t>
      </w:r>
      <w:proofErr w:type="spellEnd"/>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14:paraId="75D2CFCE" w14:textId="77777777" w:rsidTr="00516155">
        <w:tc>
          <w:tcPr>
            <w:tcW w:w="5778" w:type="dxa"/>
            <w:shd w:val="clear" w:color="auto" w:fill="D9E2F3"/>
            <w:vAlign w:val="center"/>
          </w:tcPr>
          <w:p w14:paraId="39442BEA"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դառնալու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5103" w:type="dxa"/>
            <w:vAlign w:val="center"/>
          </w:tcPr>
          <w:p w14:paraId="07557E16" w14:textId="77777777" w:rsidR="00DA23BC" w:rsidRPr="007468AC" w:rsidRDefault="00DA23BC" w:rsidP="00516155">
            <w:pPr>
              <w:rPr>
                <w:rFonts w:ascii="GHEA Grapalat" w:eastAsia="GHEA Grapalat" w:hAnsi="GHEA Grapalat" w:cs="GHEA Grapalat"/>
                <w:sz w:val="22"/>
                <w:szCs w:val="22"/>
              </w:rPr>
            </w:pPr>
          </w:p>
        </w:tc>
      </w:tr>
      <w:tr w:rsidR="00DA23BC" w:rsidRPr="007468AC" w14:paraId="5C8EE696" w14:textId="77777777" w:rsidTr="00516155">
        <w:tc>
          <w:tcPr>
            <w:tcW w:w="5778" w:type="dxa"/>
            <w:shd w:val="clear" w:color="auto" w:fill="D9E2F3"/>
            <w:vAlign w:val="center"/>
          </w:tcPr>
          <w:p w14:paraId="337B0C6B"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նկատմամբ</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վերահսկողության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իրականացումը</w:t>
            </w:r>
            <w:proofErr w:type="spellEnd"/>
          </w:p>
        </w:tc>
        <w:tc>
          <w:tcPr>
            <w:tcW w:w="5103" w:type="dxa"/>
            <w:vAlign w:val="center"/>
          </w:tcPr>
          <w:p w14:paraId="12984502"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Theme="minorHAnsi" w:eastAsia="MS Gothic" w:hAnsiTheme="minorHAnsi" w:cs="Segoe UI Symbol"/>
                <w:sz w:val="22"/>
                <w:szCs w:val="22"/>
                <w:lang w:val="ru-RU"/>
              </w:rPr>
              <w:t xml:space="preserve"> </w:t>
            </w:r>
            <w:proofErr w:type="spellStart"/>
            <w:r w:rsidRPr="007468AC">
              <w:rPr>
                <w:rFonts w:ascii="GHEA Grapalat" w:eastAsia="GHEA Grapalat" w:hAnsi="GHEA Grapalat" w:cs="GHEA Grapalat"/>
                <w:sz w:val="22"/>
                <w:szCs w:val="22"/>
              </w:rPr>
              <w:t>Առանձին</w:t>
            </w:r>
            <w:proofErr w:type="spellEnd"/>
            <w:r w:rsidRPr="007468AC">
              <w:rPr>
                <w:rFonts w:ascii="GHEA Grapalat" w:eastAsia="GHEA Grapalat" w:hAnsi="GHEA Grapalat" w:cs="GHEA Grapalat"/>
                <w:sz w:val="22"/>
                <w:szCs w:val="22"/>
              </w:rPr>
              <w:t xml:space="preserve"> </w:t>
            </w:r>
          </w:p>
          <w:p w14:paraId="769C12EC"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Փոխկապակցված</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անձանց</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հետ</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համատեղ</w:t>
            </w:r>
            <w:proofErr w:type="spellEnd"/>
          </w:p>
        </w:tc>
      </w:tr>
      <w:tr w:rsidR="00DA23BC" w:rsidRPr="007468AC" w14:paraId="67E40987" w14:textId="77777777" w:rsidTr="00516155">
        <w:tc>
          <w:tcPr>
            <w:tcW w:w="5778" w:type="dxa"/>
            <w:shd w:val="clear" w:color="auto" w:fill="D9E2F3"/>
            <w:vAlign w:val="center"/>
          </w:tcPr>
          <w:p w14:paraId="7130F642"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Ընդերքօգտագործման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ոլորտի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հաշվետու</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հանդիսանում</w:t>
            </w:r>
            <w:proofErr w:type="spellEnd"/>
            <w:r w:rsidRPr="007468AC">
              <w:rPr>
                <w:rFonts w:ascii="GHEA Grapalat" w:eastAsia="GHEA Grapalat" w:hAnsi="GHEA Grapalat" w:cs="GHEA Grapalat"/>
                <w:color w:val="000000"/>
                <w:sz w:val="22"/>
                <w:szCs w:val="22"/>
              </w:rPr>
              <w:t xml:space="preserve"> է </w:t>
            </w:r>
            <w:proofErr w:type="spellStart"/>
            <w:r w:rsidRPr="007468AC">
              <w:rPr>
                <w:rFonts w:ascii="GHEA Grapalat" w:eastAsia="GHEA Grapalat" w:hAnsi="GHEA Grapalat" w:cs="GHEA Grapalat"/>
                <w:color w:val="000000"/>
                <w:sz w:val="22"/>
                <w:szCs w:val="22"/>
              </w:rPr>
              <w:t>պաշտոնատար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անձ</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նրա</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ընտանիքի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անդամ</w:t>
            </w:r>
            <w:proofErr w:type="spellEnd"/>
          </w:p>
        </w:tc>
        <w:tc>
          <w:tcPr>
            <w:tcW w:w="5103" w:type="dxa"/>
            <w:vAlign w:val="center"/>
          </w:tcPr>
          <w:p w14:paraId="7E644626" w14:textId="77777777"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Այո</w:t>
            </w:r>
            <w:proofErr w:type="spellEnd"/>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r>
            <w:proofErr w:type="spellStart"/>
            <w:r w:rsidRPr="007468AC">
              <w:rPr>
                <w:rFonts w:ascii="GHEA Grapalat" w:eastAsia="GHEA Grapalat" w:hAnsi="GHEA Grapalat" w:cs="GHEA Grapalat"/>
                <w:sz w:val="22"/>
                <w:szCs w:val="22"/>
              </w:rPr>
              <w:t>Ոչ</w:t>
            </w:r>
            <w:proofErr w:type="spellEnd"/>
          </w:p>
        </w:tc>
      </w:tr>
    </w:tbl>
    <w:p w14:paraId="324E6546" w14:textId="77777777"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կոնտակտային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14:paraId="2A832BD6" w14:textId="77777777" w:rsidTr="00516155">
        <w:tc>
          <w:tcPr>
            <w:tcW w:w="5778" w:type="dxa"/>
            <w:shd w:val="clear" w:color="auto" w:fill="D9E2F3"/>
            <w:vAlign w:val="center"/>
          </w:tcPr>
          <w:p w14:paraId="048FF11F"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Էլ</w:t>
            </w:r>
            <w:proofErr w:type="spellEnd"/>
            <w:r w:rsidRPr="007468AC">
              <w:rPr>
                <w:rFonts w:ascii="Cambria Math" w:eastAsia="Cambria Math" w:hAnsi="Cambria Math" w:cs="Cambria Math"/>
                <w:color w:val="000000"/>
                <w:sz w:val="22"/>
                <w:szCs w:val="22"/>
              </w:rPr>
              <w:t>․</w:t>
            </w:r>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փոստի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c>
        <w:tc>
          <w:tcPr>
            <w:tcW w:w="5103" w:type="dxa"/>
            <w:vAlign w:val="center"/>
          </w:tcPr>
          <w:p w14:paraId="2121D8B4" w14:textId="77777777" w:rsidR="00DA23BC" w:rsidRPr="007468AC" w:rsidRDefault="00DA23BC" w:rsidP="00516155">
            <w:pPr>
              <w:rPr>
                <w:rFonts w:ascii="GHEA Grapalat" w:eastAsia="GHEA Grapalat" w:hAnsi="GHEA Grapalat" w:cs="GHEA Grapalat"/>
                <w:sz w:val="22"/>
                <w:szCs w:val="22"/>
              </w:rPr>
            </w:pPr>
          </w:p>
        </w:tc>
      </w:tr>
      <w:tr w:rsidR="00DA23BC" w:rsidRPr="007468AC" w14:paraId="1D3D86CC" w14:textId="77777777" w:rsidTr="00516155">
        <w:tc>
          <w:tcPr>
            <w:tcW w:w="5778" w:type="dxa"/>
            <w:shd w:val="clear" w:color="auto" w:fill="D9E2F3"/>
            <w:vAlign w:val="center"/>
          </w:tcPr>
          <w:p w14:paraId="05357E4C" w14:textId="77777777"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Հեռախոսահամարը</w:t>
            </w:r>
            <w:proofErr w:type="spellEnd"/>
          </w:p>
        </w:tc>
        <w:tc>
          <w:tcPr>
            <w:tcW w:w="5103" w:type="dxa"/>
            <w:vAlign w:val="center"/>
          </w:tcPr>
          <w:p w14:paraId="703ADD02" w14:textId="77777777" w:rsidR="00DA23BC" w:rsidRPr="007468AC" w:rsidRDefault="00DA23BC" w:rsidP="00516155">
            <w:pPr>
              <w:rPr>
                <w:rFonts w:ascii="GHEA Grapalat" w:eastAsia="GHEA Grapalat" w:hAnsi="GHEA Grapalat" w:cs="GHEA Grapalat"/>
                <w:sz w:val="22"/>
                <w:szCs w:val="22"/>
              </w:rPr>
            </w:pPr>
          </w:p>
        </w:tc>
      </w:tr>
    </w:tbl>
    <w:p w14:paraId="5C68F755" w14:textId="77777777" w:rsidR="00DA23BC" w:rsidRPr="007468AC" w:rsidRDefault="00DA23BC" w:rsidP="00516155">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t>Միջանկյալ</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իրավաբանական</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անձինք</w:t>
      </w:r>
      <w:proofErr w:type="spellEnd"/>
    </w:p>
    <w:p w14:paraId="41E54CB3" w14:textId="77777777"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Կազմակերպության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14:paraId="652E969B" w14:textId="77777777" w:rsidTr="00516155">
        <w:tc>
          <w:tcPr>
            <w:tcW w:w="6487" w:type="dxa"/>
            <w:shd w:val="clear" w:color="auto" w:fill="D9E2F3"/>
            <w:vAlign w:val="center"/>
          </w:tcPr>
          <w:p w14:paraId="14BC3A2F"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p>
        </w:tc>
        <w:tc>
          <w:tcPr>
            <w:tcW w:w="4253" w:type="dxa"/>
            <w:vAlign w:val="center"/>
          </w:tcPr>
          <w:p w14:paraId="1410D7AC" w14:textId="77777777" w:rsidR="00DA23BC" w:rsidRPr="007468AC" w:rsidRDefault="00DA23BC" w:rsidP="001157F1">
            <w:pPr>
              <w:rPr>
                <w:rFonts w:ascii="GHEA Grapalat" w:eastAsia="GHEA Grapalat" w:hAnsi="GHEA Grapalat" w:cs="GHEA Grapalat"/>
                <w:sz w:val="22"/>
                <w:szCs w:val="22"/>
              </w:rPr>
            </w:pPr>
          </w:p>
        </w:tc>
      </w:tr>
      <w:tr w:rsidR="00DA23BC" w:rsidRPr="007468AC" w14:paraId="4BC738DE" w14:textId="77777777" w:rsidTr="00516155">
        <w:tc>
          <w:tcPr>
            <w:tcW w:w="6487" w:type="dxa"/>
            <w:shd w:val="clear" w:color="auto" w:fill="D9E2F3"/>
            <w:vAlign w:val="center"/>
          </w:tcPr>
          <w:p w14:paraId="4754B032"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Անվանումը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լատինատառ</w:t>
            </w:r>
            <w:proofErr w:type="spellEnd"/>
          </w:p>
        </w:tc>
        <w:tc>
          <w:tcPr>
            <w:tcW w:w="4253" w:type="dxa"/>
            <w:vAlign w:val="center"/>
          </w:tcPr>
          <w:p w14:paraId="16F8399F" w14:textId="77777777" w:rsidR="00DA23BC" w:rsidRPr="007468AC" w:rsidRDefault="00DA23BC" w:rsidP="001157F1">
            <w:pPr>
              <w:rPr>
                <w:rFonts w:ascii="GHEA Grapalat" w:eastAsia="GHEA Grapalat" w:hAnsi="GHEA Grapalat" w:cs="GHEA Grapalat"/>
                <w:sz w:val="22"/>
                <w:szCs w:val="22"/>
              </w:rPr>
            </w:pPr>
          </w:p>
        </w:tc>
      </w:tr>
      <w:tr w:rsidR="00DA23BC" w:rsidRPr="007468AC" w14:paraId="65FDF7AA" w14:textId="77777777" w:rsidTr="00516155">
        <w:tc>
          <w:tcPr>
            <w:tcW w:w="6487" w:type="dxa"/>
            <w:shd w:val="clear" w:color="auto" w:fill="D9E2F3"/>
            <w:vAlign w:val="center"/>
          </w:tcPr>
          <w:p w14:paraId="34DD67A7"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Պետական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համարը</w:t>
            </w:r>
            <w:proofErr w:type="spellEnd"/>
          </w:p>
        </w:tc>
        <w:tc>
          <w:tcPr>
            <w:tcW w:w="4253" w:type="dxa"/>
            <w:vAlign w:val="center"/>
          </w:tcPr>
          <w:p w14:paraId="2CDE44B1" w14:textId="77777777" w:rsidR="00DA23BC" w:rsidRPr="007468AC" w:rsidRDefault="00DA23BC" w:rsidP="001157F1">
            <w:pPr>
              <w:rPr>
                <w:rFonts w:ascii="GHEA Grapalat" w:eastAsia="GHEA Grapalat" w:hAnsi="GHEA Grapalat" w:cs="GHEA Grapalat"/>
                <w:sz w:val="22"/>
                <w:szCs w:val="22"/>
              </w:rPr>
            </w:pPr>
          </w:p>
        </w:tc>
      </w:tr>
      <w:tr w:rsidR="00DA23BC" w:rsidRPr="007468AC" w14:paraId="3844B341" w14:textId="77777777" w:rsidTr="00516155">
        <w:tc>
          <w:tcPr>
            <w:tcW w:w="6487" w:type="dxa"/>
            <w:shd w:val="clear" w:color="auto" w:fill="D9E2F3"/>
            <w:vAlign w:val="center"/>
          </w:tcPr>
          <w:p w14:paraId="5B132BE4"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օրը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ամիսը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տարին</w:t>
            </w:r>
            <w:proofErr w:type="spellEnd"/>
          </w:p>
        </w:tc>
        <w:tc>
          <w:tcPr>
            <w:tcW w:w="4253" w:type="dxa"/>
            <w:vAlign w:val="center"/>
          </w:tcPr>
          <w:p w14:paraId="0987C2B1" w14:textId="77777777" w:rsidR="00DA23BC" w:rsidRPr="007468AC" w:rsidRDefault="00DA23BC" w:rsidP="001157F1">
            <w:pPr>
              <w:rPr>
                <w:rFonts w:ascii="GHEA Grapalat" w:eastAsia="GHEA Grapalat" w:hAnsi="GHEA Grapalat" w:cs="GHEA Grapalat"/>
                <w:sz w:val="22"/>
                <w:szCs w:val="22"/>
              </w:rPr>
            </w:pPr>
          </w:p>
        </w:tc>
      </w:tr>
      <w:tr w:rsidR="00DA23BC" w:rsidRPr="007468AC" w14:paraId="05E70512" w14:textId="77777777" w:rsidTr="00516155">
        <w:tc>
          <w:tcPr>
            <w:tcW w:w="6487" w:type="dxa"/>
            <w:shd w:val="clear" w:color="auto" w:fill="D9E2F3"/>
            <w:vAlign w:val="center"/>
          </w:tcPr>
          <w:p w14:paraId="3E9D8BDF"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հասցեն</w:t>
            </w:r>
            <w:proofErr w:type="spellEnd"/>
          </w:p>
        </w:tc>
        <w:tc>
          <w:tcPr>
            <w:tcW w:w="4253" w:type="dxa"/>
            <w:vAlign w:val="center"/>
          </w:tcPr>
          <w:p w14:paraId="3D0BB9E3" w14:textId="77777777" w:rsidR="00DA23BC" w:rsidRPr="007468AC" w:rsidRDefault="00DA23BC" w:rsidP="001157F1">
            <w:pPr>
              <w:rPr>
                <w:rFonts w:ascii="GHEA Grapalat" w:eastAsia="GHEA Grapalat" w:hAnsi="GHEA Grapalat" w:cs="GHEA Grapalat"/>
                <w:sz w:val="22"/>
                <w:szCs w:val="22"/>
              </w:rPr>
            </w:pPr>
          </w:p>
        </w:tc>
      </w:tr>
      <w:tr w:rsidR="00DA23BC" w:rsidRPr="007468AC" w14:paraId="196C059A" w14:textId="77777777" w:rsidTr="00516155">
        <w:tc>
          <w:tcPr>
            <w:tcW w:w="6487" w:type="dxa"/>
            <w:shd w:val="clear" w:color="auto" w:fill="D9E2F3"/>
            <w:vAlign w:val="center"/>
          </w:tcPr>
          <w:p w14:paraId="0ABA4195"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Գրանցման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պետությունը</w:t>
            </w:r>
            <w:proofErr w:type="spellEnd"/>
          </w:p>
        </w:tc>
        <w:tc>
          <w:tcPr>
            <w:tcW w:w="4253" w:type="dxa"/>
            <w:vAlign w:val="center"/>
          </w:tcPr>
          <w:p w14:paraId="2672B3E4" w14:textId="77777777" w:rsidR="00DA23BC" w:rsidRPr="007468AC" w:rsidRDefault="00DA23BC" w:rsidP="001157F1">
            <w:pPr>
              <w:rPr>
                <w:rFonts w:ascii="GHEA Grapalat" w:eastAsia="GHEA Grapalat" w:hAnsi="GHEA Grapalat" w:cs="GHEA Grapalat"/>
                <w:sz w:val="22"/>
                <w:szCs w:val="22"/>
              </w:rPr>
            </w:pPr>
          </w:p>
        </w:tc>
      </w:tr>
      <w:tr w:rsidR="00DA23BC" w:rsidRPr="007468AC" w14:paraId="5532AD84" w14:textId="77777777" w:rsidTr="00516155">
        <w:tc>
          <w:tcPr>
            <w:tcW w:w="6487" w:type="dxa"/>
            <w:shd w:val="clear" w:color="auto" w:fill="D9E2F3"/>
            <w:vAlign w:val="center"/>
          </w:tcPr>
          <w:p w14:paraId="601F9B44"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Գործադիր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մարմնի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ղեկավարի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և </w:t>
            </w:r>
            <w:proofErr w:type="spellStart"/>
            <w:r w:rsidRPr="007468AC">
              <w:rPr>
                <w:rFonts w:ascii="GHEA Grapalat" w:eastAsia="GHEA Grapalat" w:hAnsi="GHEA Grapalat" w:cs="GHEA Grapalat"/>
                <w:color w:val="000000"/>
                <w:sz w:val="22"/>
                <w:szCs w:val="22"/>
              </w:rPr>
              <w:t>ազգանունը</w:t>
            </w:r>
            <w:proofErr w:type="spellEnd"/>
          </w:p>
        </w:tc>
        <w:tc>
          <w:tcPr>
            <w:tcW w:w="4253" w:type="dxa"/>
            <w:vAlign w:val="center"/>
          </w:tcPr>
          <w:p w14:paraId="379473FE" w14:textId="77777777" w:rsidR="00DA23BC" w:rsidRPr="007468AC" w:rsidRDefault="00DA23BC" w:rsidP="001157F1">
            <w:pPr>
              <w:rPr>
                <w:rFonts w:ascii="GHEA Grapalat" w:eastAsia="GHEA Grapalat" w:hAnsi="GHEA Grapalat" w:cs="GHEA Grapalat"/>
                <w:sz w:val="22"/>
                <w:szCs w:val="22"/>
              </w:rPr>
            </w:pPr>
          </w:p>
        </w:tc>
      </w:tr>
    </w:tbl>
    <w:p w14:paraId="14377D6B" w14:textId="77777777"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շահառուի</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14:paraId="3FF130AA" w14:textId="77777777" w:rsidTr="00516155">
        <w:trPr>
          <w:trHeight w:val="20"/>
        </w:trPr>
        <w:tc>
          <w:tcPr>
            <w:tcW w:w="6487" w:type="dxa"/>
            <w:vMerge w:val="restart"/>
            <w:shd w:val="clear" w:color="auto" w:fill="D9E2F3"/>
            <w:vAlign w:val="center"/>
          </w:tcPr>
          <w:p w14:paraId="2FD32AE5"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Իրական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շահառու</w:t>
            </w:r>
            <w:proofErr w:type="spellEnd"/>
            <w:r w:rsidRPr="007468AC">
              <w:rPr>
                <w:rFonts w:ascii="GHEA Grapalat" w:eastAsia="GHEA Grapalat" w:hAnsi="GHEA Grapalat" w:cs="GHEA Grapalat"/>
                <w:color w:val="000000"/>
                <w:sz w:val="22"/>
                <w:szCs w:val="22"/>
              </w:rPr>
              <w:t>(</w:t>
            </w:r>
            <w:proofErr w:type="spellStart"/>
            <w:r w:rsidRPr="007468AC">
              <w:rPr>
                <w:rFonts w:ascii="GHEA Grapalat" w:eastAsia="GHEA Grapalat" w:hAnsi="GHEA Grapalat" w:cs="GHEA Grapalat"/>
                <w:color w:val="000000"/>
                <w:sz w:val="22"/>
                <w:szCs w:val="22"/>
              </w:rPr>
              <w:t>ներ</w:t>
            </w:r>
            <w:proofErr w:type="spellEnd"/>
            <w:r w:rsidRPr="007468AC">
              <w:rPr>
                <w:rFonts w:ascii="GHEA Grapalat" w:eastAsia="GHEA Grapalat" w:hAnsi="GHEA Grapalat" w:cs="GHEA Grapalat"/>
                <w:color w:val="000000"/>
                <w:sz w:val="22"/>
                <w:szCs w:val="22"/>
              </w:rPr>
              <w:t xml:space="preserve">)ի </w:t>
            </w:r>
            <w:proofErr w:type="spellStart"/>
            <w:r w:rsidRPr="007468AC">
              <w:rPr>
                <w:rFonts w:ascii="GHEA Grapalat" w:eastAsia="GHEA Grapalat" w:hAnsi="GHEA Grapalat" w:cs="GHEA Grapalat"/>
                <w:color w:val="000000"/>
                <w:sz w:val="22"/>
                <w:szCs w:val="22"/>
              </w:rPr>
              <w:t>անունը</w:t>
            </w:r>
            <w:proofErr w:type="spellEnd"/>
            <w:r w:rsidRPr="007468AC">
              <w:rPr>
                <w:rFonts w:ascii="GHEA Grapalat" w:eastAsia="GHEA Grapalat" w:hAnsi="GHEA Grapalat" w:cs="GHEA Grapalat"/>
                <w:color w:val="000000"/>
                <w:sz w:val="22"/>
                <w:szCs w:val="22"/>
              </w:rPr>
              <w:t xml:space="preserve"> և </w:t>
            </w:r>
            <w:proofErr w:type="spellStart"/>
            <w:r w:rsidRPr="007468AC">
              <w:rPr>
                <w:rFonts w:ascii="GHEA Grapalat" w:eastAsia="GHEA Grapalat" w:hAnsi="GHEA Grapalat" w:cs="GHEA Grapalat"/>
                <w:color w:val="000000"/>
                <w:sz w:val="22"/>
                <w:szCs w:val="22"/>
              </w:rPr>
              <w:t>ազգանունը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համար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կազմակերպությունը</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հանդիսանում</w:t>
            </w:r>
            <w:proofErr w:type="spellEnd"/>
            <w:r w:rsidRPr="007468AC">
              <w:rPr>
                <w:rFonts w:ascii="GHEA Grapalat" w:eastAsia="GHEA Grapalat" w:hAnsi="GHEA Grapalat" w:cs="GHEA Grapalat"/>
                <w:color w:val="000000"/>
                <w:sz w:val="22"/>
                <w:szCs w:val="22"/>
              </w:rPr>
              <w:t xml:space="preserve"> է </w:t>
            </w:r>
            <w:proofErr w:type="spellStart"/>
            <w:r w:rsidRPr="007468AC">
              <w:rPr>
                <w:rFonts w:ascii="GHEA Grapalat" w:eastAsia="GHEA Grapalat" w:hAnsi="GHEA Grapalat" w:cs="GHEA Grapalat"/>
                <w:color w:val="000000"/>
                <w:sz w:val="22"/>
                <w:szCs w:val="22"/>
              </w:rPr>
              <w:t>միջանկյալ</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իրավաբանական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անձ</w:t>
            </w:r>
            <w:proofErr w:type="spellEnd"/>
          </w:p>
        </w:tc>
        <w:tc>
          <w:tcPr>
            <w:tcW w:w="4253" w:type="dxa"/>
          </w:tcPr>
          <w:p w14:paraId="53214F6F" w14:textId="77777777" w:rsidR="00DA23BC" w:rsidRPr="007468AC" w:rsidRDefault="00DA23BC" w:rsidP="001157F1">
            <w:pPr>
              <w:rPr>
                <w:rFonts w:ascii="GHEA Grapalat" w:eastAsia="GHEA Grapalat" w:hAnsi="GHEA Grapalat" w:cs="GHEA Grapalat"/>
                <w:sz w:val="22"/>
                <w:szCs w:val="22"/>
              </w:rPr>
            </w:pPr>
          </w:p>
        </w:tc>
      </w:tr>
      <w:tr w:rsidR="00DA23BC" w:rsidRPr="007468AC" w14:paraId="1C503B7A" w14:textId="77777777" w:rsidTr="00516155">
        <w:trPr>
          <w:trHeight w:val="20"/>
        </w:trPr>
        <w:tc>
          <w:tcPr>
            <w:tcW w:w="6487" w:type="dxa"/>
            <w:vMerge/>
            <w:shd w:val="clear" w:color="auto" w:fill="D9E2F3"/>
            <w:vAlign w:val="center"/>
          </w:tcPr>
          <w:p w14:paraId="22E4AD58"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39DADCAA" w14:textId="77777777" w:rsidR="00DA23BC" w:rsidRPr="007468AC" w:rsidRDefault="00DA23BC" w:rsidP="001157F1">
            <w:pPr>
              <w:rPr>
                <w:rFonts w:ascii="GHEA Grapalat" w:eastAsia="GHEA Grapalat" w:hAnsi="GHEA Grapalat" w:cs="GHEA Grapalat"/>
                <w:sz w:val="22"/>
                <w:szCs w:val="22"/>
              </w:rPr>
            </w:pPr>
          </w:p>
        </w:tc>
      </w:tr>
      <w:tr w:rsidR="00DA23BC" w:rsidRPr="007468AC" w14:paraId="7723C66F" w14:textId="77777777" w:rsidTr="00516155">
        <w:trPr>
          <w:trHeight w:val="20"/>
        </w:trPr>
        <w:tc>
          <w:tcPr>
            <w:tcW w:w="6487" w:type="dxa"/>
            <w:vMerge/>
            <w:shd w:val="clear" w:color="auto" w:fill="D9E2F3"/>
            <w:vAlign w:val="center"/>
          </w:tcPr>
          <w:p w14:paraId="4D06895E"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0ED0B105" w14:textId="77777777" w:rsidR="00DA23BC" w:rsidRPr="007468AC" w:rsidRDefault="00DA23BC" w:rsidP="001157F1">
            <w:pPr>
              <w:rPr>
                <w:rFonts w:ascii="GHEA Grapalat" w:eastAsia="GHEA Grapalat" w:hAnsi="GHEA Grapalat" w:cs="GHEA Grapalat"/>
                <w:sz w:val="22"/>
                <w:szCs w:val="22"/>
              </w:rPr>
            </w:pPr>
          </w:p>
        </w:tc>
      </w:tr>
      <w:tr w:rsidR="00DA23BC" w:rsidRPr="007468AC" w14:paraId="285D45B2" w14:textId="77777777" w:rsidTr="00516155">
        <w:trPr>
          <w:trHeight w:val="20"/>
        </w:trPr>
        <w:tc>
          <w:tcPr>
            <w:tcW w:w="6487" w:type="dxa"/>
            <w:vMerge/>
            <w:shd w:val="clear" w:color="auto" w:fill="D9E2F3"/>
            <w:vAlign w:val="center"/>
          </w:tcPr>
          <w:p w14:paraId="32808450"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0760D1CC" w14:textId="77777777" w:rsidR="00DA23BC" w:rsidRPr="007468AC" w:rsidRDefault="00DA23BC" w:rsidP="001157F1">
            <w:pPr>
              <w:rPr>
                <w:rFonts w:ascii="GHEA Grapalat" w:eastAsia="GHEA Grapalat" w:hAnsi="GHEA Grapalat" w:cs="GHEA Grapalat"/>
                <w:sz w:val="22"/>
                <w:szCs w:val="22"/>
              </w:rPr>
            </w:pPr>
          </w:p>
        </w:tc>
      </w:tr>
      <w:tr w:rsidR="00DA23BC" w:rsidRPr="007468AC" w14:paraId="722A4C3C" w14:textId="77777777" w:rsidTr="00516155">
        <w:trPr>
          <w:trHeight w:val="20"/>
        </w:trPr>
        <w:tc>
          <w:tcPr>
            <w:tcW w:w="6487" w:type="dxa"/>
            <w:vMerge/>
            <w:shd w:val="clear" w:color="auto" w:fill="D9E2F3"/>
            <w:vAlign w:val="center"/>
          </w:tcPr>
          <w:p w14:paraId="1D477530" w14:textId="77777777"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14:paraId="59677CC4" w14:textId="77777777" w:rsidR="00DA23BC" w:rsidRPr="007468AC" w:rsidRDefault="00DA23BC" w:rsidP="001157F1">
            <w:pPr>
              <w:rPr>
                <w:rFonts w:ascii="GHEA Grapalat" w:eastAsia="GHEA Grapalat" w:hAnsi="GHEA Grapalat" w:cs="GHEA Grapalat"/>
                <w:sz w:val="22"/>
                <w:szCs w:val="22"/>
              </w:rPr>
            </w:pPr>
          </w:p>
        </w:tc>
      </w:tr>
    </w:tbl>
    <w:p w14:paraId="5BBB7C40" w14:textId="77777777"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sz w:val="22"/>
          <w:szCs w:val="22"/>
        </w:rPr>
      </w:pPr>
      <w:proofErr w:type="spellStart"/>
      <w:r w:rsidRPr="007468AC">
        <w:rPr>
          <w:rFonts w:ascii="GHEA Grapalat" w:eastAsia="GHEA Grapalat" w:hAnsi="GHEA Grapalat" w:cs="GHEA Grapalat"/>
          <w:sz w:val="22"/>
          <w:szCs w:val="22"/>
        </w:rPr>
        <w:t>Միջանկյալ</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իրավաբանական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անձի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բաժնետոմսերի</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ցուցակման</w:t>
      </w:r>
      <w:proofErr w:type="spellEnd"/>
      <w:r w:rsidRPr="007468AC">
        <w:rPr>
          <w:rFonts w:ascii="GHEA Grapalat" w:eastAsia="GHEA Grapalat" w:hAnsi="GHEA Grapalat" w:cs="GHEA Grapalat"/>
          <w:sz w:val="22"/>
          <w:szCs w:val="22"/>
        </w:rPr>
        <w:t xml:space="preserve"> </w:t>
      </w:r>
      <w:proofErr w:type="spellStart"/>
      <w:r w:rsidRPr="007468AC">
        <w:rPr>
          <w:rFonts w:ascii="GHEA Grapalat" w:eastAsia="GHEA Grapalat" w:hAnsi="GHEA Grapalat" w:cs="GHEA Grapalat"/>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5103"/>
      </w:tblGrid>
      <w:tr w:rsidR="00DA23BC" w:rsidRPr="007468AC" w14:paraId="5E5BB0E2" w14:textId="77777777" w:rsidTr="001157F1">
        <w:trPr>
          <w:trHeight w:val="113"/>
        </w:trPr>
        <w:tc>
          <w:tcPr>
            <w:tcW w:w="5637" w:type="dxa"/>
            <w:shd w:val="clear" w:color="auto" w:fill="D9E2F3"/>
          </w:tcPr>
          <w:p w14:paraId="429A972A" w14:textId="77777777"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061920">
              <w:rPr>
                <w:rFonts w:ascii="GHEA Grapalat" w:eastAsia="GHEA Grapalat" w:hAnsi="GHEA Grapalat" w:cs="GHEA Grapalat"/>
                <w:color w:val="000000"/>
                <w:sz w:val="22"/>
                <w:szCs w:val="22"/>
              </w:rPr>
              <w:t>Ֆոնդային</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բորսայի</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անվանումը</w:t>
            </w:r>
            <w:proofErr w:type="spellEnd"/>
          </w:p>
        </w:tc>
        <w:tc>
          <w:tcPr>
            <w:tcW w:w="5103" w:type="dxa"/>
          </w:tcPr>
          <w:p w14:paraId="3FA60006" w14:textId="77777777" w:rsidR="00DA23BC" w:rsidRPr="00061920" w:rsidRDefault="00DA23BC" w:rsidP="001157F1">
            <w:pPr>
              <w:rPr>
                <w:rFonts w:ascii="GHEA Grapalat" w:eastAsia="GHEA Grapalat" w:hAnsi="GHEA Grapalat" w:cs="GHEA Grapalat"/>
                <w:sz w:val="22"/>
                <w:szCs w:val="22"/>
              </w:rPr>
            </w:pPr>
          </w:p>
        </w:tc>
      </w:tr>
      <w:tr w:rsidR="00DA23BC" w:rsidRPr="007468AC" w14:paraId="41E39AD0" w14:textId="77777777" w:rsidTr="001157F1">
        <w:trPr>
          <w:trHeight w:val="113"/>
        </w:trPr>
        <w:tc>
          <w:tcPr>
            <w:tcW w:w="5637" w:type="dxa"/>
            <w:shd w:val="clear" w:color="auto" w:fill="D9E2F3"/>
          </w:tcPr>
          <w:p w14:paraId="7E9DAB9C" w14:textId="77777777"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061920">
              <w:rPr>
                <w:rFonts w:ascii="GHEA Grapalat" w:eastAsia="GHEA Grapalat" w:hAnsi="GHEA Grapalat" w:cs="GHEA Grapalat"/>
                <w:color w:val="000000"/>
                <w:sz w:val="22"/>
                <w:szCs w:val="22"/>
              </w:rPr>
              <w:t>Հղումը</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բորսայում</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առկա</w:t>
            </w:r>
            <w:proofErr w:type="spellEnd"/>
            <w:r w:rsidRPr="00061920">
              <w:rPr>
                <w:rFonts w:ascii="GHEA Grapalat" w:eastAsia="GHEA Grapalat" w:hAnsi="GHEA Grapalat" w:cs="GHEA Grapalat"/>
                <w:color w:val="000000"/>
                <w:sz w:val="22"/>
                <w:szCs w:val="22"/>
              </w:rPr>
              <w:t xml:space="preserve"> </w:t>
            </w:r>
            <w:proofErr w:type="spellStart"/>
            <w:r w:rsidRPr="00061920">
              <w:rPr>
                <w:rFonts w:ascii="GHEA Grapalat" w:eastAsia="GHEA Grapalat" w:hAnsi="GHEA Grapalat" w:cs="GHEA Grapalat"/>
                <w:color w:val="000000"/>
                <w:sz w:val="22"/>
                <w:szCs w:val="22"/>
              </w:rPr>
              <w:t>փաստաթղթերին</w:t>
            </w:r>
            <w:proofErr w:type="spellEnd"/>
          </w:p>
        </w:tc>
        <w:tc>
          <w:tcPr>
            <w:tcW w:w="5103" w:type="dxa"/>
          </w:tcPr>
          <w:p w14:paraId="01CD73E4" w14:textId="77777777" w:rsidR="00DA23BC" w:rsidRPr="00061920" w:rsidRDefault="00DA23BC" w:rsidP="001157F1">
            <w:pPr>
              <w:rPr>
                <w:rFonts w:ascii="GHEA Grapalat" w:eastAsia="GHEA Grapalat" w:hAnsi="GHEA Grapalat" w:cs="GHEA Grapalat"/>
                <w:sz w:val="22"/>
                <w:szCs w:val="22"/>
              </w:rPr>
            </w:pPr>
          </w:p>
        </w:tc>
      </w:tr>
    </w:tbl>
    <w:p w14:paraId="53B7051D" w14:textId="77777777" w:rsidR="00DA23BC" w:rsidRPr="007468AC" w:rsidRDefault="00DA23BC" w:rsidP="001157F1">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proofErr w:type="spellStart"/>
      <w:r w:rsidRPr="007468AC">
        <w:rPr>
          <w:rFonts w:ascii="GHEA Grapalat" w:eastAsia="GHEA Grapalat" w:hAnsi="GHEA Grapalat" w:cs="GHEA Grapalat"/>
          <w:b/>
          <w:color w:val="000000"/>
          <w:sz w:val="22"/>
          <w:szCs w:val="22"/>
        </w:rPr>
        <w:t>Լրացուցիչ</w:t>
      </w:r>
      <w:proofErr w:type="spellEnd"/>
      <w:r w:rsidRPr="007468AC">
        <w:rPr>
          <w:rFonts w:ascii="GHEA Grapalat" w:eastAsia="GHEA Grapalat" w:hAnsi="GHEA Grapalat" w:cs="GHEA Grapalat"/>
          <w:b/>
          <w:color w:val="000000"/>
          <w:sz w:val="22"/>
          <w:szCs w:val="22"/>
        </w:rPr>
        <w:t xml:space="preserve"> </w:t>
      </w:r>
      <w:proofErr w:type="spellStart"/>
      <w:r w:rsidRPr="007468AC">
        <w:rPr>
          <w:rFonts w:ascii="GHEA Grapalat" w:eastAsia="GHEA Grapalat" w:hAnsi="GHEA Grapalat" w:cs="GHEA Grapalat"/>
          <w:b/>
          <w:color w:val="000000"/>
          <w:sz w:val="22"/>
          <w:szCs w:val="22"/>
        </w:rPr>
        <w:t>նշումներ</w:t>
      </w:r>
      <w:proofErr w:type="spellEnd"/>
    </w:p>
    <w:p w14:paraId="2F4C1B6D" w14:textId="77777777" w:rsidR="00DA23BC" w:rsidRPr="007468AC" w:rsidRDefault="00DA23BC" w:rsidP="001157F1">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8"/>
      </w:tblGrid>
      <w:tr w:rsidR="00DA23BC" w:rsidRPr="007468AC" w14:paraId="41EBDA27" w14:textId="77777777" w:rsidTr="001157F1">
        <w:tc>
          <w:tcPr>
            <w:tcW w:w="10598" w:type="dxa"/>
            <w:shd w:val="clear" w:color="auto" w:fill="DEEAF6"/>
          </w:tcPr>
          <w:p w14:paraId="15C50209" w14:textId="77777777" w:rsidR="00DA23BC" w:rsidRPr="007468AC" w:rsidRDefault="00DA23BC" w:rsidP="001157F1">
            <w:pPr>
              <w:rPr>
                <w:rFonts w:ascii="GHEA Grapalat" w:eastAsia="GHEA Grapalat" w:hAnsi="GHEA Grapalat" w:cs="GHEA Grapalat"/>
                <w:color w:val="000000"/>
                <w:sz w:val="22"/>
                <w:szCs w:val="22"/>
              </w:rPr>
            </w:pPr>
            <w:proofErr w:type="spellStart"/>
            <w:r w:rsidRPr="007468AC">
              <w:rPr>
                <w:rFonts w:ascii="GHEA Grapalat" w:eastAsia="GHEA Grapalat" w:hAnsi="GHEA Grapalat" w:cs="GHEA Grapalat"/>
                <w:color w:val="000000"/>
                <w:sz w:val="22"/>
                <w:szCs w:val="22"/>
              </w:rPr>
              <w:t>Լրացուցիչ</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տեղեկություններ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հավելյալ</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պարզաբանումներ</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որոնք</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առնչվում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են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հայտարարագրում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լրացված</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կամ</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լրացման</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ենթակա</w:t>
            </w:r>
            <w:proofErr w:type="spellEnd"/>
            <w:r w:rsidRPr="007468AC">
              <w:rPr>
                <w:rFonts w:ascii="GHEA Grapalat" w:eastAsia="GHEA Grapalat" w:hAnsi="GHEA Grapalat" w:cs="GHEA Grapalat"/>
                <w:color w:val="000000"/>
                <w:sz w:val="22"/>
                <w:szCs w:val="22"/>
              </w:rPr>
              <w:t xml:space="preserve"> </w:t>
            </w:r>
            <w:proofErr w:type="spellStart"/>
            <w:r w:rsidRPr="007468AC">
              <w:rPr>
                <w:rFonts w:ascii="GHEA Grapalat" w:eastAsia="GHEA Grapalat" w:hAnsi="GHEA Grapalat" w:cs="GHEA Grapalat"/>
                <w:color w:val="000000"/>
                <w:sz w:val="22"/>
                <w:szCs w:val="22"/>
              </w:rPr>
              <w:t>տվյալներին</w:t>
            </w:r>
            <w:proofErr w:type="spellEnd"/>
          </w:p>
        </w:tc>
      </w:tr>
      <w:tr w:rsidR="00DA23BC" w:rsidRPr="007468AC" w14:paraId="3E6CBD85" w14:textId="77777777" w:rsidTr="001157F1">
        <w:trPr>
          <w:trHeight w:val="1134"/>
        </w:trPr>
        <w:tc>
          <w:tcPr>
            <w:tcW w:w="10598" w:type="dxa"/>
          </w:tcPr>
          <w:p w14:paraId="101CDD91" w14:textId="77777777" w:rsidR="00DA23BC" w:rsidRPr="007468AC" w:rsidRDefault="00DA23BC" w:rsidP="001157F1">
            <w:pPr>
              <w:rPr>
                <w:rFonts w:ascii="GHEA Grapalat" w:eastAsia="GHEA Grapalat" w:hAnsi="GHEA Grapalat" w:cs="GHEA Grapalat"/>
                <w:b/>
                <w:color w:val="000000"/>
                <w:sz w:val="22"/>
                <w:szCs w:val="22"/>
              </w:rPr>
            </w:pPr>
          </w:p>
        </w:tc>
      </w:tr>
    </w:tbl>
    <w:p w14:paraId="6CAF79D8" w14:textId="77777777" w:rsidR="00DA23BC" w:rsidRDefault="00DA23BC" w:rsidP="00DA23BC">
      <w:pPr>
        <w:spacing w:line="360" w:lineRule="auto"/>
        <w:jc w:val="center"/>
        <w:rPr>
          <w:rFonts w:ascii="GHEA Grapalat" w:eastAsia="GHEA Grapalat" w:hAnsi="GHEA Grapalat" w:cs="GHEA Grapalat"/>
          <w:b/>
        </w:rPr>
      </w:pPr>
    </w:p>
    <w:p w14:paraId="22E24E34" w14:textId="77777777" w:rsidR="001157F1" w:rsidRDefault="001157F1" w:rsidP="00DA23BC">
      <w:pPr>
        <w:spacing w:line="360" w:lineRule="auto"/>
        <w:jc w:val="center"/>
        <w:rPr>
          <w:rFonts w:ascii="GHEA Grapalat" w:eastAsia="GHEA Grapalat" w:hAnsi="GHEA Grapalat" w:cs="GHEA Grapalat"/>
          <w:b/>
        </w:rPr>
      </w:pPr>
    </w:p>
    <w:p w14:paraId="5EDEE8BF" w14:textId="77777777" w:rsidR="001157F1" w:rsidRDefault="001157F1" w:rsidP="00DA23BC">
      <w:pPr>
        <w:spacing w:line="360" w:lineRule="auto"/>
        <w:jc w:val="center"/>
        <w:rPr>
          <w:rFonts w:ascii="GHEA Grapalat" w:eastAsia="GHEA Grapalat" w:hAnsi="GHEA Grapalat" w:cs="GHEA Grapalat"/>
          <w:b/>
        </w:rPr>
      </w:pPr>
    </w:p>
    <w:p w14:paraId="2893C8A5" w14:textId="77777777" w:rsidR="001157F1" w:rsidRDefault="001157F1" w:rsidP="00DA23BC">
      <w:pPr>
        <w:spacing w:line="360" w:lineRule="auto"/>
        <w:jc w:val="center"/>
        <w:rPr>
          <w:rFonts w:ascii="GHEA Grapalat" w:eastAsia="GHEA Grapalat" w:hAnsi="GHEA Grapalat" w:cs="GHEA Grapalat"/>
          <w:b/>
        </w:rPr>
      </w:pPr>
    </w:p>
    <w:p w14:paraId="488532F0" w14:textId="77777777" w:rsidR="001157F1" w:rsidRDefault="001157F1" w:rsidP="00DA23BC">
      <w:pPr>
        <w:spacing w:line="360" w:lineRule="auto"/>
        <w:jc w:val="center"/>
        <w:rPr>
          <w:rFonts w:ascii="GHEA Grapalat" w:eastAsia="GHEA Grapalat" w:hAnsi="GHEA Grapalat" w:cs="GHEA Grapalat"/>
          <w:b/>
        </w:rPr>
      </w:pPr>
    </w:p>
    <w:p w14:paraId="39000897" w14:textId="77777777" w:rsidR="001157F1" w:rsidRDefault="001157F1" w:rsidP="00DA23BC">
      <w:pPr>
        <w:spacing w:line="360" w:lineRule="auto"/>
        <w:jc w:val="center"/>
        <w:rPr>
          <w:rFonts w:ascii="GHEA Grapalat" w:eastAsia="GHEA Grapalat" w:hAnsi="GHEA Grapalat" w:cs="GHEA Grapalat"/>
          <w:b/>
        </w:rPr>
      </w:pPr>
    </w:p>
    <w:p w14:paraId="515655CE" w14:textId="77777777" w:rsidR="001157F1" w:rsidRDefault="001157F1" w:rsidP="00DA23BC">
      <w:pPr>
        <w:spacing w:line="360" w:lineRule="auto"/>
        <w:jc w:val="center"/>
        <w:rPr>
          <w:rFonts w:ascii="GHEA Grapalat" w:eastAsia="GHEA Grapalat" w:hAnsi="GHEA Grapalat" w:cs="GHEA Grapalat"/>
          <w:b/>
        </w:rPr>
      </w:pPr>
    </w:p>
    <w:p w14:paraId="7826AE94" w14:textId="77777777" w:rsidR="001157F1" w:rsidRPr="004F71AE" w:rsidRDefault="001157F1" w:rsidP="00DA23BC">
      <w:pPr>
        <w:spacing w:line="360" w:lineRule="auto"/>
        <w:jc w:val="center"/>
        <w:rPr>
          <w:rFonts w:ascii="GHEA Grapalat" w:eastAsia="GHEA Grapalat" w:hAnsi="GHEA Grapalat" w:cs="GHEA Grapalat"/>
          <w:b/>
        </w:rPr>
      </w:pPr>
    </w:p>
    <w:p w14:paraId="7F044F6F" w14:textId="77777777" w:rsidR="00DA23BC" w:rsidRPr="004F71AE" w:rsidRDefault="00DA23BC" w:rsidP="00DA23BC">
      <w:pPr>
        <w:spacing w:line="360" w:lineRule="auto"/>
        <w:jc w:val="center"/>
        <w:rPr>
          <w:rFonts w:ascii="GHEA Grapalat" w:eastAsia="GHEA Grapalat" w:hAnsi="GHEA Grapalat" w:cs="GHEA Grapalat"/>
          <w:b/>
          <w:sz w:val="18"/>
          <w:szCs w:val="18"/>
        </w:rPr>
      </w:pPr>
      <w:r w:rsidRPr="004F71AE">
        <w:rPr>
          <w:rFonts w:ascii="GHEA Grapalat" w:eastAsia="GHEA Grapalat" w:hAnsi="GHEA Grapalat" w:cs="GHEA Grapalat"/>
          <w:b/>
          <w:sz w:val="18"/>
          <w:szCs w:val="18"/>
        </w:rPr>
        <w:t xml:space="preserve">I. </w:t>
      </w:r>
      <w:proofErr w:type="spellStart"/>
      <w:r w:rsidRPr="004F71AE">
        <w:rPr>
          <w:rFonts w:ascii="GHEA Grapalat" w:eastAsia="GHEA Grapalat" w:hAnsi="GHEA Grapalat" w:cs="GHEA Grapalat"/>
          <w:b/>
          <w:sz w:val="18"/>
          <w:szCs w:val="18"/>
        </w:rPr>
        <w:t>Հայտարարագրի</w:t>
      </w:r>
      <w:proofErr w:type="spellEnd"/>
      <w:r w:rsidRPr="004F71AE">
        <w:rPr>
          <w:rFonts w:ascii="GHEA Grapalat" w:eastAsia="GHEA Grapalat" w:hAnsi="GHEA Grapalat" w:cs="GHEA Grapalat"/>
          <w:b/>
          <w:sz w:val="18"/>
          <w:szCs w:val="18"/>
        </w:rPr>
        <w:t xml:space="preserve"> </w:t>
      </w:r>
      <w:proofErr w:type="spellStart"/>
      <w:r w:rsidRPr="004F71AE">
        <w:rPr>
          <w:rFonts w:ascii="GHEA Grapalat" w:eastAsia="GHEA Grapalat" w:hAnsi="GHEA Grapalat" w:cs="GHEA Grapalat"/>
          <w:b/>
          <w:sz w:val="18"/>
          <w:szCs w:val="18"/>
        </w:rPr>
        <w:t>լրացման</w:t>
      </w:r>
      <w:proofErr w:type="spellEnd"/>
      <w:r w:rsidRPr="004F71AE">
        <w:rPr>
          <w:rFonts w:ascii="GHEA Grapalat" w:eastAsia="GHEA Grapalat" w:hAnsi="GHEA Grapalat" w:cs="GHEA Grapalat"/>
          <w:b/>
          <w:sz w:val="18"/>
          <w:szCs w:val="18"/>
        </w:rPr>
        <w:t xml:space="preserve"> </w:t>
      </w:r>
      <w:proofErr w:type="spellStart"/>
      <w:r w:rsidRPr="004F71AE">
        <w:rPr>
          <w:rFonts w:ascii="GHEA Grapalat" w:eastAsia="GHEA Grapalat" w:hAnsi="GHEA Grapalat" w:cs="GHEA Grapalat"/>
          <w:b/>
          <w:sz w:val="18"/>
          <w:szCs w:val="18"/>
        </w:rPr>
        <w:t>կարգը</w:t>
      </w:r>
      <w:proofErr w:type="spellEnd"/>
    </w:p>
    <w:p w14:paraId="63685646" w14:textId="77777777" w:rsidR="00DA23BC" w:rsidRPr="004F71AE" w:rsidRDefault="00DA23BC" w:rsidP="00DA23BC">
      <w:pPr>
        <w:pBdr>
          <w:top w:val="nil"/>
          <w:left w:val="nil"/>
          <w:bottom w:val="nil"/>
          <w:right w:val="nil"/>
          <w:between w:val="nil"/>
        </w:pBdr>
        <w:spacing w:line="360" w:lineRule="auto"/>
        <w:ind w:left="567"/>
        <w:jc w:val="center"/>
        <w:rPr>
          <w:rFonts w:ascii="GHEA Grapalat" w:eastAsia="GHEA Grapalat" w:hAnsi="GHEA Grapalat" w:cs="GHEA Grapalat"/>
          <w:color w:val="000000"/>
          <w:sz w:val="18"/>
          <w:szCs w:val="18"/>
        </w:rPr>
      </w:pPr>
    </w:p>
    <w:p w14:paraId="34C2AC7F"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color w:val="000000"/>
          <w:sz w:val="18"/>
          <w:szCs w:val="18"/>
        </w:rPr>
        <w:t>Հայտարարագրի</w:t>
      </w:r>
      <w:proofErr w:type="spellEnd"/>
      <w:r w:rsidRPr="004F71AE">
        <w:rPr>
          <w:rFonts w:ascii="GHEA Grapalat" w:eastAsia="GHEA Grapalat" w:hAnsi="GHEA Grapalat" w:cs="GHEA Grapalat"/>
          <w:color w:val="000000"/>
          <w:sz w:val="18"/>
          <w:szCs w:val="18"/>
        </w:rPr>
        <w:t xml:space="preserve"> 1-ին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հայտարարագիր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ներկայացնող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իրավաբանական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անձի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այսուհետ</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տվյալները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2B6061A6"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պետական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գրանցման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կազմակերպաիրավական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w:t>
      </w:r>
    </w:p>
    <w:p w14:paraId="2B8EEB28" w14:textId="77777777"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ստորագրում</w:t>
      </w:r>
      <w:proofErr w:type="spellEnd"/>
      <w:r w:rsidRPr="004F71AE">
        <w:rPr>
          <w:rFonts w:ascii="GHEA Grapalat" w:eastAsia="GHEA Grapalat" w:hAnsi="GHEA Grapalat" w:cs="GHEA Grapalat"/>
          <w:sz w:val="18"/>
          <w:szCs w:val="18"/>
        </w:rPr>
        <w:t xml:space="preserve"> է </w:t>
      </w:r>
      <w:r w:rsidRPr="004F71AE">
        <w:rPr>
          <w:rFonts w:ascii="GHEA Grapalat" w:eastAsia="GHEA Grapalat" w:hAnsi="GHEA Grapalat" w:cs="GHEA Grapalat"/>
          <w:sz w:val="18"/>
          <w:szCs w:val="18"/>
          <w:lang w:val="hy-AM"/>
        </w:rPr>
        <w:t xml:space="preserve">սույն ընթացակարգի </w:t>
      </w:r>
      <w:proofErr w:type="spellStart"/>
      <w:r w:rsidRPr="004F71AE">
        <w:rPr>
          <w:rFonts w:ascii="GHEA Grapalat" w:eastAsia="GHEA Grapalat" w:hAnsi="GHEA Grapalat" w:cs="GHEA Grapalat"/>
          <w:sz w:val="18"/>
          <w:szCs w:val="18"/>
        </w:rPr>
        <w:t>հայտում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փաստաթղթերը</w:t>
      </w:r>
      <w:proofErr w:type="spellEnd"/>
      <w:r w:rsidRPr="004F71AE">
        <w:rPr>
          <w:rFonts w:ascii="GHEA Grapalat" w:eastAsia="GHEA Grapalat" w:hAnsi="GHEA Grapalat" w:cs="GHEA Grapalat"/>
          <w:sz w:val="18"/>
          <w:szCs w:val="18"/>
        </w:rPr>
        <w:t>.</w:t>
      </w:r>
    </w:p>
    <w:p w14:paraId="24E02CCF" w14:textId="77777777"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ստորագրման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ամիսը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էջերի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քանակը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ստորագրությունը</w:t>
      </w:r>
      <w:proofErr w:type="spellEnd"/>
      <w:r w:rsidRPr="004F71AE">
        <w:rPr>
          <w:rFonts w:ascii="GHEA Grapalat" w:eastAsia="GHEA Grapalat" w:hAnsi="GHEA Grapalat" w:cs="GHEA Grapalat"/>
          <w:sz w:val="18"/>
          <w:szCs w:val="18"/>
        </w:rPr>
        <w:t>:</w:t>
      </w:r>
    </w:p>
    <w:p w14:paraId="4723BB6B" w14:textId="77777777" w:rsidR="00DA23BC" w:rsidRPr="004F71AE" w:rsidRDefault="00DA23BC" w:rsidP="00DA23BC">
      <w:pPr>
        <w:spacing w:line="276" w:lineRule="auto"/>
        <w:ind w:firstLine="567"/>
        <w:jc w:val="both"/>
        <w:rPr>
          <w:rFonts w:ascii="GHEA Grapalat" w:eastAsia="GHEA Grapalat" w:hAnsi="GHEA Grapalat" w:cs="GHEA Grapalat"/>
          <w:sz w:val="18"/>
          <w:szCs w:val="18"/>
        </w:rPr>
      </w:pPr>
    </w:p>
    <w:p w14:paraId="40D9D6E1"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color w:val="000000"/>
          <w:sz w:val="18"/>
          <w:szCs w:val="18"/>
        </w:rPr>
        <w:t xml:space="preserve"> 2-րդ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Բաժնետոմսերի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ցուցակման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տվյալները</w:t>
      </w:r>
      <w:proofErr w:type="spellEnd"/>
      <w:r w:rsidRPr="004F71AE">
        <w:rPr>
          <w:rFonts w:ascii="GHEA Grapalat" w:eastAsia="GHEA Grapalat" w:hAnsi="GHEA Grapalat" w:cs="GHEA Grapalat"/>
          <w:color w:val="000000"/>
          <w:sz w:val="18"/>
          <w:szCs w:val="18"/>
        </w:rPr>
        <w:t>)</w:t>
      </w:r>
      <w:r w:rsidRPr="004F71AE">
        <w:rPr>
          <w:rFonts w:ascii="GHEA Grapalat" w:eastAsia="GHEA Grapalat" w:hAnsi="GHEA Grapalat" w:cs="GHEA Grapalat"/>
          <w:b/>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եթե</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r w:rsidRPr="004F71AE">
        <w:rPr>
          <w:rFonts w:ascii="GHEA Grapalat" w:eastAsia="GHEA Grapalat" w:hAnsi="GHEA Grapalat" w:cs="GHEA Grapalat"/>
          <w:sz w:val="18"/>
          <w:szCs w:val="18"/>
        </w:rPr>
        <w:t>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ամբողջությամբ</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վերահսկող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իրավաբանական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անձի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բաժնետոմսերը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ցուցակված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Հայաստանի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Հանրապետության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արդարադատության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նախարարի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կողմից</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հաստատված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շահառուների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համարժեք</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բացահայտման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չափանիշներով</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կարգավորվող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շուկաների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ցանկում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ներառված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շուկայում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Նշված</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չափանիշներին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համապատասխանելու</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դեպքում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ամբողջությամբ</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վերահսկող</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իրավաբանական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անձի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լրացնելու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հաջորդ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բաժինները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բացառությամբ</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բաժնի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00155BDF"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ֆոնդային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փակագծերում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ծածկագիրը</w:t>
      </w:r>
      <w:proofErr w:type="spellEnd"/>
      <w:r w:rsidRPr="004F71AE">
        <w:rPr>
          <w:rFonts w:ascii="GHEA Grapalat" w:eastAsia="GHEA Grapalat" w:hAnsi="GHEA Grapalat" w:cs="GHEA Grapalat"/>
          <w:sz w:val="18"/>
          <w:szCs w:val="18"/>
        </w:rPr>
        <w:t xml:space="preserve"> (Market Identifier Code), </w:t>
      </w:r>
      <w:proofErr w:type="spellStart"/>
      <w:r w:rsidRPr="004F71AE">
        <w:rPr>
          <w:rFonts w:ascii="GHEA Grapalat" w:eastAsia="GHEA Grapalat" w:hAnsi="GHEA Grapalat" w:cs="GHEA Grapalat"/>
          <w:sz w:val="18"/>
          <w:szCs w:val="18"/>
        </w:rPr>
        <w:t>որտեղ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հղում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առկայության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որոնք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պարունակում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սեփականատերերի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4E721D3A"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2.1-ին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ոչ</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գրանցման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կազմակերպաիրավական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գործադիր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մարմնի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ղեկավարի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անունը</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ազգանունը</w:t>
      </w:r>
      <w:proofErr w:type="spellEnd"/>
      <w:r w:rsidRPr="004F71AE">
        <w:rPr>
          <w:rFonts w:ascii="GHEA Grapalat" w:eastAsia="GHEA Grapalat" w:hAnsi="GHEA Grapalat" w:cs="GHEA Grapalat"/>
          <w:sz w:val="18"/>
          <w:szCs w:val="18"/>
        </w:rPr>
        <w:t>.</w:t>
      </w:r>
    </w:p>
    <w:p w14:paraId="0AD82227"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Վերահսկողության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մակարդակը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2</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 xml:space="preserve">1-ին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տեսակի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20A2D862"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
    <w:p w14:paraId="2253F382"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color w:val="000000"/>
          <w:sz w:val="18"/>
          <w:szCs w:val="18"/>
        </w:rPr>
        <w:t>Հայտարարագրի</w:t>
      </w:r>
      <w:proofErr w:type="spellEnd"/>
      <w:r w:rsidRPr="004F71AE">
        <w:rPr>
          <w:rFonts w:ascii="GHEA Grapalat" w:eastAsia="GHEA Grapalat" w:hAnsi="GHEA Grapalat" w:cs="GHEA Grapalat"/>
          <w:color w:val="000000"/>
          <w:sz w:val="18"/>
          <w:szCs w:val="18"/>
        </w:rPr>
        <w:t xml:space="preserve"> 3-րդ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Պետության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համայնքի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միջազգային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մասնակցությունը</w:t>
      </w:r>
      <w:proofErr w:type="spellEnd"/>
      <w:r w:rsidRPr="004F71AE">
        <w:rPr>
          <w:rFonts w:ascii="GHEA Grapalat" w:eastAsia="GHEA Grapalat" w:hAnsi="GHEA Grapalat" w:cs="GHEA Grapalat"/>
          <w:color w:val="000000"/>
          <w:sz w:val="18"/>
          <w:szCs w:val="18"/>
        </w:rPr>
        <w:t>)</w:t>
      </w:r>
      <w:r w:rsidRPr="004F71AE">
        <w:rPr>
          <w:rFonts w:ascii="GHEA Grapalat" w:eastAsia="GHEA Grapalat" w:hAnsi="GHEA Grapalat" w:cs="GHEA Grapalat"/>
          <w:b/>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եթե</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կանոնադրական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կապիտալում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մասնակցություն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որևէ</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պետություն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համայնք</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միջազգային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կարող</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լրացվել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քանի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անգամ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եթե</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lastRenderedPageBreak/>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կանոնադրական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կապիտալում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անուղղակի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մասնակցություն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ունեն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քանի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պետություն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համայնք</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միջազգային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կազմակերպություն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09B175C8"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իսկ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տեսակի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78002BEE"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միջազգային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տեսակի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39A24518"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21417878"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color w:val="000000"/>
          <w:sz w:val="18"/>
          <w:szCs w:val="18"/>
        </w:rPr>
        <w:t>Հայտարարագրի</w:t>
      </w:r>
      <w:proofErr w:type="spellEnd"/>
      <w:r w:rsidRPr="004F71AE">
        <w:rPr>
          <w:rFonts w:ascii="GHEA Grapalat" w:eastAsia="GHEA Grapalat" w:hAnsi="GHEA Grapalat" w:cs="GHEA Grapalat"/>
          <w:color w:val="000000"/>
          <w:sz w:val="18"/>
          <w:szCs w:val="18"/>
        </w:rPr>
        <w:t xml:space="preserve"> 4-րդ </w:t>
      </w:r>
      <w:proofErr w:type="spellStart"/>
      <w:r w:rsidRPr="004F71AE">
        <w:rPr>
          <w:rFonts w:ascii="GHEA Grapalat" w:eastAsia="GHEA Grapalat" w:hAnsi="GHEA Grapalat" w:cs="GHEA Grapalat"/>
          <w:color w:val="000000"/>
          <w:sz w:val="18"/>
          <w:szCs w:val="18"/>
        </w:rPr>
        <w:t>բաժինը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տվյալները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յուրաքանչյուր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համար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առանձին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Կազմակերպության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իրական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շահառուների</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քանակով</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67B769C2"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ինքնությունը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հավաստող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դրանք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անունը</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ազգանունը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հայերեն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վերջինիս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ապա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դրանց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տառադարձությունը</w:t>
      </w:r>
      <w:proofErr w:type="spellEnd"/>
      <w:r w:rsidRPr="004F71AE">
        <w:rPr>
          <w:rFonts w:ascii="GHEA Grapalat" w:eastAsia="GHEA Grapalat" w:hAnsi="GHEA Grapalat" w:cs="GHEA Grapalat"/>
          <w:sz w:val="18"/>
          <w:szCs w:val="18"/>
        </w:rPr>
        <w:t>.</w:t>
      </w:r>
    </w:p>
    <w:p w14:paraId="02613356"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փաստաթուղթը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հաստատող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65FB2762"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վայրի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w:t>
      </w:r>
    </w:p>
    <w:p w14:paraId="6F22BCD5"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բնակության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տարբերվում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վերջինիս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բնակության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բնակության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վայրի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w:t>
      </w:r>
    </w:p>
    <w:p w14:paraId="22B32D3E"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բացառությամբ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proofErr w:type="gramStart"/>
      <w:r w:rsidRPr="004F71AE">
        <w:rPr>
          <w:rFonts w:ascii="GHEA Grapalat" w:eastAsia="GHEA Grapalat" w:hAnsi="GHEA Grapalat" w:cs="GHEA Grapalat"/>
          <w:sz w:val="18"/>
          <w:szCs w:val="18"/>
        </w:rPr>
        <w:t>կազմակերպությունների</w:t>
      </w:r>
      <w:proofErr w:type="spellEnd"/>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Փողերի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լվացման</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ահաբեկչության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ֆինանսավորման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պայքարի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օրենքով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նախատեսված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w:t>
      </w:r>
      <w:proofErr w:type="spellEnd"/>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եր</w:t>
      </w:r>
      <w:proofErr w:type="spellEnd"/>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ով</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ներառվում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առնչությամբ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պահանջվող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Մեկից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բոլոր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հետևյալ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կանոններով</w:t>
      </w:r>
      <w:proofErr w:type="spellEnd"/>
      <w:r w:rsidRPr="004F71AE">
        <w:rPr>
          <w:rFonts w:ascii="Cambria Math" w:eastAsia="GHEA Grapalat" w:hAnsi="Cambria Math" w:cs="GHEA Grapalat"/>
          <w:sz w:val="18"/>
          <w:szCs w:val="18"/>
        </w:rPr>
        <w:t>․</w:t>
      </w:r>
    </w:p>
    <w:p w14:paraId="4EDB72B9"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ձայնի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փայերի</w:t>
      </w:r>
      <w:proofErr w:type="spellEnd"/>
      <w:r w:rsidRPr="004F71AE">
        <w:rPr>
          <w:rFonts w:ascii="GHEA Grapalat" w:eastAsia="GHEA Grapalat" w:hAnsi="GHEA Grapalat" w:cs="GHEA Grapalat"/>
          <w:sz w:val="18"/>
          <w:szCs w:val="18"/>
        </w:rPr>
        <w:t xml:space="preserve">) 20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կերպով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20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լինել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սեփականության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սեփականության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proofErr w:type="gram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իրականացվել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անկախ</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lastRenderedPageBreak/>
        <w:t>բաժնեմասը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շղթայում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քանակից</w:t>
      </w:r>
      <w:proofErr w:type="spellEnd"/>
      <w:r w:rsidRPr="004F71AE">
        <w:rPr>
          <w:rFonts w:ascii="GHEA Grapalat" w:eastAsia="GHEA Grapalat" w:hAnsi="GHEA Grapalat" w:cs="GHEA Grapalat"/>
          <w:sz w:val="18"/>
          <w:szCs w:val="18"/>
        </w:rPr>
        <w:t>։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դաշտում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հաշվարկվում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հիմք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ընդունելով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արդյունքում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բոլոր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հանրագումարը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հաշվարկվում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հիմք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ընդունելով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յուրաքանչյուր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նախորդ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բազմապատկելով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արտահայտմամբ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չափով</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այդպես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շարունակ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մինչև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հասնելը</w:t>
      </w:r>
      <w:proofErr w:type="spellEnd"/>
      <w:r w:rsidRPr="004F71AE">
        <w:rPr>
          <w:rFonts w:ascii="GHEA Grapalat" w:eastAsia="GHEA Grapalat" w:hAnsi="GHEA Grapalat" w:cs="GHEA Grapalat"/>
          <w:sz w:val="18"/>
          <w:szCs w:val="18"/>
        </w:rPr>
        <w:t>։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տեսակը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դաշտում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լինելու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առկայության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միաժամանակ</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առկայության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53CCFCD2"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իմաստով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սակայն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գործիքների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կնքված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գործարքների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բնույթի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ազդեցության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վրա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միջոցներով</w:t>
      </w:r>
      <w:proofErr w:type="spellEnd"/>
      <w:r w:rsidRPr="004F71AE">
        <w:rPr>
          <w:rFonts w:ascii="GHEA Grapalat" w:eastAsia="GHEA Grapalat" w:hAnsi="GHEA Grapalat" w:cs="GHEA Grapalat"/>
          <w:sz w:val="18"/>
          <w:szCs w:val="18"/>
        </w:rPr>
        <w:t>.</w:t>
      </w:r>
    </w:p>
    <w:p w14:paraId="7A0BE76A"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գ</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գործունեության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ընդհանուր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ընթացիկ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ղեկավարումն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պաշտոնատար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երբ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«ա» և «բ» </w:t>
      </w:r>
      <w:proofErr w:type="spellStart"/>
      <w:r w:rsidRPr="004F71AE">
        <w:rPr>
          <w:rFonts w:ascii="GHEA Grapalat" w:eastAsia="GHEA Grapalat" w:hAnsi="GHEA Grapalat" w:cs="GHEA Grapalat"/>
          <w:sz w:val="18"/>
          <w:szCs w:val="18"/>
        </w:rPr>
        <w:t>կետերի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պահանջներին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w:t>
      </w:r>
    </w:p>
    <w:p w14:paraId="35B9D9A0"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bookmarkStart w:id="6" w:name="_heading=h.gjdgxs" w:colFirst="0" w:colLast="0"/>
      <w:bookmarkEnd w:id="6"/>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կազմակերպությունների</w:t>
      </w:r>
      <w:proofErr w:type="spellEnd"/>
      <w:r w:rsidRPr="004F71AE">
        <w:rPr>
          <w:rFonts w:ascii="GHEA Grapalat" w:eastAsia="GHEA Grapalat" w:hAnsi="GHEA Grapalat" w:cs="GHEA Grapalat"/>
          <w:sz w:val="18"/>
          <w:szCs w:val="18"/>
        </w:rPr>
        <w:t xml:space="preserve"> </w:t>
      </w:r>
      <w:proofErr w:type="spellStart"/>
      <w:proofErr w:type="gram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բացահայտումն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Ընդերքի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օրենսգրքով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չափանիշներով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 xml:space="preserve">5-րդ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հետևյալ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կանոններով</w:t>
      </w:r>
      <w:proofErr w:type="spellEnd"/>
      <w:r w:rsidRPr="004F71AE">
        <w:rPr>
          <w:rFonts w:ascii="Cambria Math" w:eastAsia="GHEA Grapalat" w:hAnsi="Cambria Math" w:cs="GHEA Grapalat"/>
          <w:sz w:val="18"/>
          <w:szCs w:val="18"/>
        </w:rPr>
        <w:t>․</w:t>
      </w:r>
    </w:p>
    <w:p w14:paraId="35DE9C61"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կերպով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տիրապետում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տվյալ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ձայնի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բաժնեմասերի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փայերի</w:t>
      </w:r>
      <w:proofErr w:type="spellEnd"/>
      <w:r w:rsidRPr="004F71AE">
        <w:rPr>
          <w:rFonts w:ascii="GHEA Grapalat" w:eastAsia="GHEA Grapalat" w:hAnsi="GHEA Grapalat" w:cs="GHEA Grapalat"/>
          <w:sz w:val="18"/>
          <w:szCs w:val="18"/>
        </w:rPr>
        <w:t xml:space="preserve">) 10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կերպով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10 և </w:t>
      </w:r>
      <w:proofErr w:type="spellStart"/>
      <w:r w:rsidRPr="004F71AE">
        <w:rPr>
          <w:rFonts w:ascii="GHEA Grapalat" w:eastAsia="GHEA Grapalat" w:hAnsi="GHEA Grapalat" w:cs="GHEA Grapalat"/>
          <w:sz w:val="18"/>
          <w:szCs w:val="18"/>
        </w:rPr>
        <w:t>ավելի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տոկոս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սույն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կարգի</w:t>
      </w:r>
      <w:proofErr w:type="spellEnd"/>
      <w:r w:rsidRPr="004F71AE">
        <w:rPr>
          <w:rFonts w:ascii="GHEA Grapalat" w:eastAsia="GHEA Grapalat" w:hAnsi="GHEA Grapalat" w:cs="GHEA Grapalat"/>
          <w:sz w:val="18"/>
          <w:szCs w:val="18"/>
        </w:rPr>
        <w:t xml:space="preserve"> 4-րդ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ենթակետի</w:t>
      </w:r>
      <w:proofErr w:type="spellEnd"/>
      <w:r w:rsidRPr="004F71AE">
        <w:rPr>
          <w:rFonts w:ascii="GHEA Grapalat" w:eastAsia="GHEA Grapalat" w:hAnsi="GHEA Grapalat" w:cs="GHEA Grapalat"/>
          <w:sz w:val="18"/>
          <w:szCs w:val="18"/>
        </w:rPr>
        <w:t xml:space="preserve"> «ա» </w:t>
      </w:r>
      <w:proofErr w:type="spellStart"/>
      <w:r w:rsidRPr="004F71AE">
        <w:rPr>
          <w:rFonts w:ascii="GHEA Grapalat" w:eastAsia="GHEA Grapalat" w:hAnsi="GHEA Grapalat" w:cs="GHEA Grapalat"/>
          <w:sz w:val="18"/>
          <w:szCs w:val="18"/>
        </w:rPr>
        <w:t>պարբերությամբ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սահմանված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հաշվառմամբ</w:t>
      </w:r>
      <w:proofErr w:type="spellEnd"/>
      <w:r w:rsidRPr="004F71AE">
        <w:rPr>
          <w:rFonts w:ascii="GHEA Grapalat" w:eastAsia="GHEA Grapalat" w:hAnsi="GHEA Grapalat" w:cs="GHEA Grapalat"/>
          <w:sz w:val="18"/>
          <w:szCs w:val="18"/>
        </w:rPr>
        <w:t>.</w:t>
      </w:r>
    </w:p>
    <w:p w14:paraId="3821F321"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իրավունք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նշանակելու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հեռացնելու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կառավարման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մարմինների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անդամների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մեծամասնությանը</w:t>
      </w:r>
      <w:proofErr w:type="spellEnd"/>
      <w:r w:rsidRPr="004F71AE">
        <w:rPr>
          <w:rFonts w:ascii="GHEA Grapalat" w:eastAsia="GHEA Grapalat" w:hAnsi="GHEA Grapalat" w:cs="GHEA Grapalat"/>
          <w:sz w:val="18"/>
          <w:szCs w:val="18"/>
        </w:rPr>
        <w:t>.</w:t>
      </w:r>
    </w:p>
    <w:p w14:paraId="0979142E"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գ</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անհատույց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ստացել</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տարվան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նախորդող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տարվա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ընթացքում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ստացած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շահույթի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առնվազն</w:t>
      </w:r>
      <w:proofErr w:type="spellEnd"/>
      <w:r w:rsidRPr="004F71AE">
        <w:rPr>
          <w:rFonts w:ascii="GHEA Grapalat" w:eastAsia="GHEA Grapalat" w:hAnsi="GHEA Grapalat" w:cs="GHEA Grapalat"/>
          <w:sz w:val="18"/>
          <w:szCs w:val="18"/>
        </w:rPr>
        <w:t xml:space="preserve"> 15 </w:t>
      </w:r>
      <w:proofErr w:type="spellStart"/>
      <w:r w:rsidRPr="004F71AE">
        <w:rPr>
          <w:rFonts w:ascii="GHEA Grapalat" w:eastAsia="GHEA Grapalat" w:hAnsi="GHEA Grapalat" w:cs="GHEA Grapalat"/>
          <w:sz w:val="18"/>
          <w:szCs w:val="18"/>
        </w:rPr>
        <w:t>տոկոսի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չափով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օգուտ</w:t>
      </w:r>
      <w:proofErr w:type="spellEnd"/>
      <w:r w:rsidRPr="004F71AE">
        <w:rPr>
          <w:rFonts w:ascii="GHEA Grapalat" w:eastAsia="GHEA Grapalat" w:hAnsi="GHEA Grapalat" w:cs="GHEA Grapalat"/>
          <w:sz w:val="18"/>
          <w:szCs w:val="18"/>
        </w:rPr>
        <w:t>.</w:t>
      </w:r>
    </w:p>
    <w:p w14:paraId="0507DE5D"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դ</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դ</w:t>
      </w:r>
      <w:r w:rsidRPr="004F71AE">
        <w:rPr>
          <w:rFonts w:ascii="GHEA Grapalat" w:eastAsia="GHEA Grapalat" w:hAnsi="GHEA Grapalat" w:cs="GHEA Grapalat"/>
          <w:sz w:val="18"/>
          <w:szCs w:val="18"/>
        </w:rPr>
        <w:t>»</w:t>
      </w:r>
      <w:r w:rsidRPr="004F71AE">
        <w:rPr>
          <w:rFonts w:ascii="GHEA Grapalat" w:eastAsia="GHEA Grapalat" w:hAnsi="GHEA Grapalat" w:cs="GHEA Grapalat"/>
          <w:b/>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«ա»-«գ» </w:t>
      </w:r>
      <w:proofErr w:type="spellStart"/>
      <w:r w:rsidRPr="004F71AE">
        <w:rPr>
          <w:rFonts w:ascii="GHEA Grapalat" w:eastAsia="GHEA Grapalat" w:hAnsi="GHEA Grapalat" w:cs="GHEA Grapalat"/>
          <w:sz w:val="18"/>
          <w:szCs w:val="18"/>
        </w:rPr>
        <w:t>կետերի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իմաստով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սակայն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գործիքների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կնքված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գործարքների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բնույթի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ազդեցության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վրա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միջոցներով</w:t>
      </w:r>
      <w:proofErr w:type="spellEnd"/>
      <w:r w:rsidRPr="004F71AE">
        <w:rPr>
          <w:rFonts w:ascii="GHEA Grapalat" w:eastAsia="GHEA Grapalat" w:hAnsi="GHEA Grapalat" w:cs="GHEA Grapalat"/>
          <w:sz w:val="18"/>
          <w:szCs w:val="18"/>
        </w:rPr>
        <w:t>.</w:t>
      </w:r>
    </w:p>
    <w:p w14:paraId="19EA4B5D" w14:textId="77777777"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ե</w:t>
      </w:r>
      <w:r w:rsidRPr="004F71AE">
        <w:rPr>
          <w:rFonts w:ascii="Cambria Math" w:eastAsia="GHEA Grapalat" w:hAnsi="Cambria Math"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w:t>
      </w:r>
      <w:r w:rsidRPr="004F71AE">
        <w:rPr>
          <w:rFonts w:ascii="GHEA Grapalat" w:eastAsia="GHEA Grapalat" w:hAnsi="GHEA Grapalat" w:cs="GHEA Grapalat"/>
          <w:b/>
          <w:sz w:val="18"/>
          <w:szCs w:val="18"/>
        </w:rPr>
        <w:t>ե</w:t>
      </w:r>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կետում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գործունեության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ընդհանուր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ընթացիկ</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ղեկավարումն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պաշտոնատար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երբ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ենթաբաժնի</w:t>
      </w:r>
      <w:proofErr w:type="spellEnd"/>
      <w:r w:rsidRPr="004F71AE">
        <w:rPr>
          <w:rFonts w:ascii="GHEA Grapalat" w:eastAsia="GHEA Grapalat" w:hAnsi="GHEA Grapalat" w:cs="GHEA Grapalat"/>
          <w:sz w:val="18"/>
          <w:szCs w:val="18"/>
        </w:rPr>
        <w:t xml:space="preserve"> «ա»-«դ» </w:t>
      </w:r>
      <w:proofErr w:type="spellStart"/>
      <w:r w:rsidRPr="004F71AE">
        <w:rPr>
          <w:rFonts w:ascii="GHEA Grapalat" w:eastAsia="GHEA Grapalat" w:hAnsi="GHEA Grapalat" w:cs="GHEA Grapalat"/>
          <w:sz w:val="18"/>
          <w:szCs w:val="18"/>
        </w:rPr>
        <w:t>կետերի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պահանջներին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համապատասխանող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ֆիզիկական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w:t>
      </w:r>
    </w:p>
    <w:p w14:paraId="4C59DD64"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կարգավիճակի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դառնալու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ամիսը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տարին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կողմից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նկատմամբ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Փոխկապակցված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համատեղ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lastRenderedPageBreak/>
        <w:t>վերահսկում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փոխկապակցված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համաձայնեցված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ուժով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փոխկապակցված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հետ</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համաձայնեցված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գործելու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ընդերքօգտագործման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ոլորտի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հաշվետու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Ընդերքի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օրենսգրքի</w:t>
      </w:r>
      <w:proofErr w:type="spellEnd"/>
      <w:r w:rsidRPr="004F71AE">
        <w:rPr>
          <w:rFonts w:ascii="GHEA Grapalat" w:eastAsia="GHEA Grapalat" w:hAnsi="GHEA Grapalat" w:cs="GHEA Grapalat"/>
          <w:sz w:val="18"/>
          <w:szCs w:val="18"/>
        </w:rPr>
        <w:t xml:space="preserve"> 3-րդ </w:t>
      </w:r>
      <w:proofErr w:type="spellStart"/>
      <w:r w:rsidRPr="004F71AE">
        <w:rPr>
          <w:rFonts w:ascii="GHEA Grapalat" w:eastAsia="GHEA Grapalat" w:hAnsi="GHEA Grapalat" w:cs="GHEA Grapalat"/>
          <w:sz w:val="18"/>
          <w:szCs w:val="18"/>
        </w:rPr>
        <w:t>հոդվածի</w:t>
      </w:r>
      <w:proofErr w:type="spellEnd"/>
      <w:r w:rsidRPr="004F71AE">
        <w:rPr>
          <w:rFonts w:ascii="GHEA Grapalat" w:eastAsia="GHEA Grapalat" w:hAnsi="GHEA Grapalat" w:cs="GHEA Grapalat"/>
          <w:sz w:val="18"/>
          <w:szCs w:val="18"/>
        </w:rPr>
        <w:t xml:space="preserve"> 1-ին </w:t>
      </w:r>
      <w:proofErr w:type="spellStart"/>
      <w:r w:rsidRPr="004F71AE">
        <w:rPr>
          <w:rFonts w:ascii="GHEA Grapalat" w:eastAsia="GHEA Grapalat" w:hAnsi="GHEA Grapalat" w:cs="GHEA Grapalat"/>
          <w:sz w:val="18"/>
          <w:szCs w:val="18"/>
        </w:rPr>
        <w:t>մասի</w:t>
      </w:r>
      <w:proofErr w:type="spellEnd"/>
      <w:r w:rsidRPr="004F71AE">
        <w:rPr>
          <w:rFonts w:ascii="GHEA Grapalat" w:eastAsia="GHEA Grapalat" w:hAnsi="GHEA Grapalat" w:cs="GHEA Grapalat"/>
          <w:sz w:val="18"/>
          <w:szCs w:val="18"/>
        </w:rPr>
        <w:t xml:space="preserve"> 53-րդ </w:t>
      </w:r>
      <w:proofErr w:type="spellStart"/>
      <w:r w:rsidRPr="004F71AE">
        <w:rPr>
          <w:rFonts w:ascii="GHEA Grapalat" w:eastAsia="GHEA Grapalat" w:hAnsi="GHEA Grapalat" w:cs="GHEA Grapalat"/>
          <w:sz w:val="18"/>
          <w:szCs w:val="18"/>
        </w:rPr>
        <w:t>կետի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իմաստով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պաշտոնատար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նրա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ընտանիքի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անդամ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հանդիսանալու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w:t>
      </w:r>
    </w:p>
    <w:p w14:paraId="2E8F1E6B"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կոնտակտային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էլեկտրոնային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փոստի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հասցեն</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հեռախոսահամարը</w:t>
      </w:r>
      <w:proofErr w:type="spellEnd"/>
      <w:r w:rsidRPr="004F71AE">
        <w:rPr>
          <w:rFonts w:ascii="GHEA Grapalat" w:eastAsia="GHEA Grapalat" w:hAnsi="GHEA Grapalat" w:cs="GHEA Grapalat"/>
          <w:sz w:val="18"/>
          <w:szCs w:val="18"/>
        </w:rPr>
        <w:t>:</w:t>
      </w:r>
    </w:p>
    <w:p w14:paraId="438EC796"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578BA1BA"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5-րդ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ունի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ենթակա</w:t>
      </w:r>
      <w:proofErr w:type="spellEnd"/>
      <w:r w:rsidRPr="004F71AE">
        <w:rPr>
          <w:rFonts w:ascii="GHEA Grapalat" w:eastAsia="GHEA Grapalat" w:hAnsi="GHEA Grapalat" w:cs="GHEA Grapalat"/>
          <w:color w:val="000000"/>
          <w:sz w:val="18"/>
          <w:szCs w:val="18"/>
        </w:rPr>
        <w:t xml:space="preserve"> է </w:t>
      </w:r>
      <w:proofErr w:type="spellStart"/>
      <w:r w:rsidRPr="004F71AE">
        <w:rPr>
          <w:rFonts w:ascii="GHEA Grapalat" w:eastAsia="GHEA Grapalat" w:hAnsi="GHEA Grapalat" w:cs="GHEA Grapalat"/>
          <w:color w:val="000000"/>
          <w:sz w:val="18"/>
          <w:szCs w:val="18"/>
        </w:rPr>
        <w:t>լրացման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յուրաքանչյուր</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առանձին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բոլոր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քանակով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color w:val="000000"/>
          <w:sz w:val="18"/>
          <w:szCs w:val="18"/>
        </w:rPr>
        <w:t>Այս</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բաժնում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ենթաբաժինները</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լրացվում</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են</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հետևյալ</w:t>
      </w:r>
      <w:proofErr w:type="spellEnd"/>
      <w:r w:rsidRPr="004F71AE">
        <w:rPr>
          <w:rFonts w:ascii="GHEA Grapalat" w:eastAsia="GHEA Grapalat" w:hAnsi="GHEA Grapalat" w:cs="GHEA Grapalat"/>
          <w:color w:val="000000"/>
          <w:sz w:val="18"/>
          <w:szCs w:val="18"/>
        </w:rPr>
        <w:t xml:space="preserve"> </w:t>
      </w:r>
      <w:proofErr w:type="spellStart"/>
      <w:r w:rsidRPr="004F71AE">
        <w:rPr>
          <w:rFonts w:ascii="GHEA Grapalat" w:eastAsia="GHEA Grapalat" w:hAnsi="GHEA Grapalat" w:cs="GHEA Grapalat"/>
          <w:color w:val="000000"/>
          <w:sz w:val="18"/>
          <w:szCs w:val="18"/>
        </w:rPr>
        <w:t>կանոններով</w:t>
      </w:r>
      <w:proofErr w:type="spellEnd"/>
      <w:r w:rsidRPr="004F71AE">
        <w:rPr>
          <w:rFonts w:ascii="Cambria Math" w:eastAsia="GHEA Grapalat" w:hAnsi="Cambria Math" w:cs="GHEA Grapalat"/>
          <w:color w:val="000000"/>
          <w:sz w:val="18"/>
          <w:szCs w:val="18"/>
        </w:rPr>
        <w:t>․</w:t>
      </w:r>
    </w:p>
    <w:p w14:paraId="22C84D6A"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այդ</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թվում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լատինատառ</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գրանցման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ներառյալ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կազմակերպաիրավական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ձևի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մասին</w:t>
      </w:r>
      <w:proofErr w:type="spellEnd"/>
      <w:r w:rsidRPr="004F71AE">
        <w:rPr>
          <w:rFonts w:ascii="GHEA Grapalat" w:eastAsia="GHEA Grapalat" w:hAnsi="GHEA Grapalat" w:cs="GHEA Grapalat"/>
          <w:sz w:val="18"/>
          <w:szCs w:val="18"/>
        </w:rPr>
        <w:t>.</w:t>
      </w:r>
    </w:p>
    <w:p w14:paraId="794EA41C"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w:t>
      </w:r>
      <w:proofErr w:type="spellEnd"/>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ներ</w:t>
      </w:r>
      <w:proofErr w:type="spellEnd"/>
      <w:r w:rsidRPr="004F71AE">
        <w:rPr>
          <w:rFonts w:ascii="GHEA Grapalat" w:eastAsia="GHEA Grapalat" w:hAnsi="GHEA Grapalat" w:cs="GHEA Grapalat"/>
          <w:sz w:val="18"/>
          <w:szCs w:val="18"/>
        </w:rPr>
        <w:t xml:space="preserve">)ի </w:t>
      </w:r>
      <w:proofErr w:type="spellStart"/>
      <w:r w:rsidRPr="004F71AE">
        <w:rPr>
          <w:rFonts w:ascii="GHEA Grapalat" w:eastAsia="GHEA Grapalat" w:hAnsi="GHEA Grapalat" w:cs="GHEA Grapalat"/>
          <w:sz w:val="18"/>
          <w:szCs w:val="18"/>
        </w:rPr>
        <w:t>անունը</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ազգանունը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հանդիսանում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անձանց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ամբողջությամբ</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w:t>
      </w:r>
    </w:p>
    <w:p w14:paraId="58FAC6BF" w14:textId="77777777"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չէ</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պարտադիր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լրացվել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միջանկյալ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կարգավորվող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շուկայում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ֆոնդային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անվանումը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փակագծերում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նշելով</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ծածկագիրը</w:t>
      </w:r>
      <w:proofErr w:type="spellEnd"/>
      <w:r w:rsidRPr="004F71AE">
        <w:rPr>
          <w:rFonts w:ascii="GHEA Grapalat" w:eastAsia="GHEA Grapalat" w:hAnsi="GHEA Grapalat" w:cs="GHEA Grapalat"/>
          <w:sz w:val="18"/>
          <w:szCs w:val="18"/>
        </w:rPr>
        <w:t xml:space="preserve"> (Market Identifier Code), </w:t>
      </w:r>
      <w:proofErr w:type="spellStart"/>
      <w:r w:rsidRPr="004F71AE">
        <w:rPr>
          <w:rFonts w:ascii="GHEA Grapalat" w:eastAsia="GHEA Grapalat" w:hAnsi="GHEA Grapalat" w:cs="GHEA Grapalat"/>
          <w:sz w:val="18"/>
          <w:szCs w:val="18"/>
        </w:rPr>
        <w:t>որտեղ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ցուցակված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բաժնետոմսերը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ինչպես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նաև</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կատարվում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հղում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բորսայում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փաստաթղթերին</w:t>
      </w:r>
      <w:proofErr w:type="spellEnd"/>
      <w:r w:rsidRPr="004F71AE">
        <w:rPr>
          <w:rFonts w:ascii="GHEA Grapalat" w:eastAsia="GHEA Grapalat" w:hAnsi="GHEA Grapalat" w:cs="GHEA Grapalat"/>
          <w:sz w:val="18"/>
          <w:szCs w:val="18"/>
        </w:rPr>
        <w:t>։</w:t>
      </w:r>
    </w:p>
    <w:p w14:paraId="27A781E7" w14:textId="77777777"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14:paraId="602F3FB3"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6-րդ </w:t>
      </w:r>
      <w:proofErr w:type="spellStart"/>
      <w:r w:rsidRPr="004F71AE">
        <w:rPr>
          <w:rFonts w:ascii="GHEA Grapalat" w:eastAsia="GHEA Grapalat" w:hAnsi="GHEA Grapalat" w:cs="GHEA Grapalat"/>
          <w:sz w:val="18"/>
          <w:szCs w:val="18"/>
        </w:rPr>
        <w:t>բաժինը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Լրացուցիչ</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նշումներ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լրացուցիչ</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տեղեկություններ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հավելյալ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պարզաբանումներ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որոնք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առնչվում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լրացված</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լրացման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ենթակա</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տվյալներին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Այս</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ենթաբաժնում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կարող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լրացվել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հավելյալ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պարզաբանումներ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շահառուի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կողմից</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Կազմակերպությունը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վերահսկելու</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հիմքերի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մարմինների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վերաբերյալ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որոնք</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իրականացնում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Կազմակերպության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վերահսկողությունն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այն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դեպքում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եթե</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իրավաբանական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կանոնադրական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կապիտալում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առկա</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պետության</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համայնքի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կամ</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անուղղակի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մասնակցություն</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այլ</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պարազաբանումներ</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հայտարարագրի</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առնչությամբ</w:t>
      </w:r>
      <w:proofErr w:type="spellEnd"/>
      <w:r w:rsidRPr="004F71AE">
        <w:rPr>
          <w:rFonts w:ascii="GHEA Grapalat" w:eastAsia="GHEA Grapalat" w:hAnsi="GHEA Grapalat" w:cs="GHEA Grapalat"/>
          <w:sz w:val="18"/>
          <w:szCs w:val="18"/>
        </w:rPr>
        <w:t>։</w:t>
      </w:r>
    </w:p>
    <w:p w14:paraId="0FABAC7E" w14:textId="77777777"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proofErr w:type="spellStart"/>
      <w:r w:rsidRPr="004F71AE">
        <w:rPr>
          <w:rFonts w:ascii="GHEA Grapalat" w:eastAsia="GHEA Grapalat" w:hAnsi="GHEA Grapalat" w:cs="GHEA Grapalat"/>
          <w:sz w:val="18"/>
          <w:szCs w:val="18"/>
        </w:rPr>
        <w:t>Հայտարարագիրը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լրացնում</w:t>
      </w:r>
      <w:proofErr w:type="spellEnd"/>
      <w:r w:rsidRPr="004F71AE">
        <w:rPr>
          <w:rFonts w:ascii="GHEA Grapalat" w:eastAsia="GHEA Grapalat" w:hAnsi="GHEA Grapalat" w:cs="GHEA Grapalat"/>
          <w:sz w:val="18"/>
          <w:szCs w:val="18"/>
        </w:rPr>
        <w:t xml:space="preserve"> և </w:t>
      </w:r>
      <w:proofErr w:type="spellStart"/>
      <w:r w:rsidRPr="004F71AE">
        <w:rPr>
          <w:rFonts w:ascii="GHEA Grapalat" w:eastAsia="GHEA Grapalat" w:hAnsi="GHEA Grapalat" w:cs="GHEA Grapalat"/>
          <w:sz w:val="18"/>
          <w:szCs w:val="18"/>
        </w:rPr>
        <w:t>ստորագրում</w:t>
      </w:r>
      <w:proofErr w:type="spellEnd"/>
      <w:r w:rsidRPr="004F71AE">
        <w:rPr>
          <w:rFonts w:ascii="GHEA Grapalat" w:eastAsia="GHEA Grapalat" w:hAnsi="GHEA Grapalat" w:cs="GHEA Grapalat"/>
          <w:sz w:val="18"/>
          <w:szCs w:val="18"/>
        </w:rPr>
        <w:t xml:space="preserve"> է </w:t>
      </w:r>
      <w:proofErr w:type="spellStart"/>
      <w:r w:rsidRPr="004F71AE">
        <w:rPr>
          <w:rFonts w:ascii="GHEA Grapalat" w:eastAsia="GHEA Grapalat" w:hAnsi="GHEA Grapalat" w:cs="GHEA Grapalat"/>
          <w:sz w:val="18"/>
          <w:szCs w:val="18"/>
        </w:rPr>
        <w:t>հայտը</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ներկայացնող</w:t>
      </w:r>
      <w:proofErr w:type="spellEnd"/>
      <w:r w:rsidRPr="004F71AE">
        <w:rPr>
          <w:rFonts w:ascii="GHEA Grapalat" w:eastAsia="GHEA Grapalat" w:hAnsi="GHEA Grapalat" w:cs="GHEA Grapalat"/>
          <w:sz w:val="18"/>
          <w:szCs w:val="18"/>
        </w:rPr>
        <w:t xml:space="preserve"> </w:t>
      </w:r>
      <w:proofErr w:type="spellStart"/>
      <w:r w:rsidRPr="004F71AE">
        <w:rPr>
          <w:rFonts w:ascii="GHEA Grapalat" w:eastAsia="GHEA Grapalat" w:hAnsi="GHEA Grapalat" w:cs="GHEA Grapalat"/>
          <w:sz w:val="18"/>
          <w:szCs w:val="18"/>
        </w:rPr>
        <w:t>անձը</w:t>
      </w:r>
      <w:proofErr w:type="spellEnd"/>
      <w:r w:rsidRPr="004F71AE">
        <w:rPr>
          <w:rFonts w:ascii="GHEA Grapalat" w:eastAsia="GHEA Grapalat" w:hAnsi="GHEA Grapalat" w:cs="GHEA Grapalat"/>
          <w:sz w:val="18"/>
          <w:szCs w:val="18"/>
        </w:rPr>
        <w:t xml:space="preserve">։ </w:t>
      </w:r>
    </w:p>
    <w:p w14:paraId="480517EB"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06736A6A"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14C62865" w14:textId="77777777" w:rsidR="00DA23BC" w:rsidRPr="004F71AE" w:rsidRDefault="00DA23BC" w:rsidP="00DA23BC">
      <w:pPr>
        <w:pStyle w:val="31"/>
        <w:spacing w:line="240" w:lineRule="auto"/>
        <w:ind w:firstLine="0"/>
        <w:rPr>
          <w:rFonts w:ascii="GHEA Grapalat" w:hAnsi="GHEA Grapalat" w:cs="Sylfaen"/>
          <w:sz w:val="16"/>
          <w:szCs w:val="16"/>
          <w:lang w:val="hy-AM" w:eastAsia="ru-RU"/>
        </w:rPr>
      </w:pPr>
    </w:p>
    <w:p w14:paraId="110873E6"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0C5303CB"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67C52FED" w14:textId="77777777"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14:paraId="12CC853F" w14:textId="77777777"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w:t>
      </w:r>
      <w:r w:rsidRPr="004F71AE">
        <w:rPr>
          <w:rFonts w:ascii="GHEA Grapalat" w:hAnsi="GHEA Grapalat"/>
          <w:sz w:val="16"/>
          <w:szCs w:val="16"/>
          <w:lang w:val="af-ZA"/>
        </w:rPr>
        <w:t xml:space="preserve"> </w:t>
      </w: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14:paraId="4B2075D0" w14:textId="77777777"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 1.2</w:t>
      </w:r>
      <w:r w:rsidRPr="004F71AE">
        <w:rPr>
          <w:rFonts w:ascii="GHEA Grapalat" w:hAnsi="GHEA Grapalat"/>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75481AF" w14:textId="77777777" w:rsidR="00C32A81" w:rsidRPr="004F71AE" w:rsidRDefault="001C26F0" w:rsidP="00DA23BC">
      <w:pPr>
        <w:pStyle w:val="31"/>
        <w:spacing w:line="240" w:lineRule="auto"/>
        <w:ind w:firstLine="0"/>
        <w:jc w:val="right"/>
        <w:rPr>
          <w:rFonts w:ascii="GHEA Grapalat" w:hAnsi="GHEA Grapalat" w:cs="Sylfaen"/>
          <w:b/>
          <w:lang w:val="hy-AM"/>
        </w:rPr>
      </w:pPr>
      <w:r w:rsidRPr="004F71AE">
        <w:rPr>
          <w:rFonts w:ascii="GHEA Grapalat" w:hAnsi="GHEA Grapalat"/>
          <w:b/>
          <w:lang w:val="hy-AM"/>
        </w:rPr>
        <w:br w:type="page"/>
      </w:r>
    </w:p>
    <w:p w14:paraId="3FFFD73D" w14:textId="77777777" w:rsidR="001C26F0" w:rsidRPr="004F71AE" w:rsidRDefault="001C26F0" w:rsidP="00B80C21">
      <w:pPr>
        <w:pStyle w:val="31"/>
        <w:spacing w:line="240" w:lineRule="auto"/>
        <w:ind w:firstLine="0"/>
        <w:jc w:val="right"/>
        <w:rPr>
          <w:rFonts w:ascii="GHEA Grapalat" w:hAnsi="GHEA Grapalat" w:cs="Sylfaen"/>
          <w:b/>
          <w:lang w:val="hy-AM"/>
        </w:rPr>
      </w:pPr>
    </w:p>
    <w:p w14:paraId="54F10FA2" w14:textId="77777777" w:rsidR="00B80C21" w:rsidRPr="004F71AE" w:rsidRDefault="00B80C21" w:rsidP="00B80C21">
      <w:pPr>
        <w:pStyle w:val="31"/>
        <w:spacing w:line="240" w:lineRule="auto"/>
        <w:ind w:firstLine="0"/>
        <w:jc w:val="right"/>
        <w:rPr>
          <w:rFonts w:ascii="GHEA Grapalat" w:hAnsi="GHEA Grapalat" w:cs="Arial"/>
          <w:b/>
          <w:lang w:val="hy-AM"/>
        </w:rPr>
      </w:pPr>
      <w:r w:rsidRPr="004F71AE">
        <w:rPr>
          <w:rFonts w:ascii="GHEA Grapalat" w:hAnsi="GHEA Grapalat" w:cs="Sylfaen"/>
          <w:b/>
          <w:lang w:val="hy-AM"/>
        </w:rPr>
        <w:t>Հավելված</w:t>
      </w:r>
      <w:r w:rsidRPr="004F71AE">
        <w:rPr>
          <w:rFonts w:ascii="GHEA Grapalat" w:hAnsi="GHEA Grapalat" w:cs="Arial"/>
          <w:b/>
          <w:lang w:val="hy-AM"/>
        </w:rPr>
        <w:t>2</w:t>
      </w:r>
    </w:p>
    <w:p w14:paraId="3EF196D7" w14:textId="4ED3EC2F" w:rsidR="00B80C21" w:rsidRPr="004F71AE" w:rsidRDefault="00931CB8" w:rsidP="00B80C21">
      <w:pPr>
        <w:pStyle w:val="31"/>
        <w:spacing w:line="240" w:lineRule="auto"/>
        <w:jc w:val="right"/>
        <w:rPr>
          <w:rFonts w:ascii="GHEA Grapalat" w:hAnsi="GHEA Grapalat" w:cs="Arial"/>
          <w:b/>
          <w:lang w:val="hy-AM"/>
        </w:rPr>
      </w:pPr>
      <w:r>
        <w:rPr>
          <w:rFonts w:ascii="GHEA Grapalat" w:hAnsi="GHEA Grapalat"/>
          <w:b/>
          <w:lang w:val="af-ZA"/>
        </w:rPr>
        <w:t>ՀՀԱՄ-</w:t>
      </w:r>
      <w:r w:rsidR="00562019">
        <w:rPr>
          <w:rFonts w:ascii="GHEA Grapalat" w:hAnsi="GHEA Grapalat"/>
          <w:b/>
          <w:lang w:val="af-ZA"/>
        </w:rPr>
        <w:t>ԱՆՏԱՌՈՒՏ</w:t>
      </w:r>
      <w:r>
        <w:rPr>
          <w:rFonts w:ascii="GHEA Grapalat" w:hAnsi="GHEA Grapalat"/>
          <w:b/>
          <w:lang w:val="af-ZA"/>
        </w:rPr>
        <w:t>-ՄԴ-ԳՀԱՇՁԲ -</w:t>
      </w:r>
      <w:r w:rsidR="00296EA1">
        <w:rPr>
          <w:rFonts w:ascii="GHEA Grapalat" w:hAnsi="GHEA Grapalat"/>
          <w:b/>
          <w:lang w:val="af-ZA"/>
        </w:rPr>
        <w:t>25/02</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14:paraId="5534798A" w14:textId="303BA2B6" w:rsidR="00B80C21" w:rsidRPr="004F71AE" w:rsidRDefault="007402FE" w:rsidP="00B80C21">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հրավերի</w:t>
      </w:r>
    </w:p>
    <w:p w14:paraId="59278F41" w14:textId="77777777" w:rsidR="00B80C21" w:rsidRPr="004F71AE" w:rsidRDefault="00B80C21" w:rsidP="00B80C21">
      <w:pPr>
        <w:rPr>
          <w:rFonts w:ascii="GHEA Grapalat" w:hAnsi="GHEA Grapalat"/>
          <w:lang w:val="hy-AM"/>
        </w:rPr>
      </w:pPr>
    </w:p>
    <w:p w14:paraId="5DAF8E92" w14:textId="77777777" w:rsidR="00B80C21" w:rsidRPr="004F71AE" w:rsidRDefault="00B80C21" w:rsidP="00B80C21">
      <w:pPr>
        <w:ind w:firstLine="567"/>
        <w:jc w:val="center"/>
        <w:rPr>
          <w:rFonts w:ascii="GHEA Grapalat" w:hAnsi="GHEA Grapalat"/>
          <w:sz w:val="20"/>
          <w:lang w:val="hy-AM"/>
        </w:rPr>
      </w:pPr>
    </w:p>
    <w:p w14:paraId="32FD6EB3" w14:textId="77777777" w:rsidR="00B80C21" w:rsidRPr="004F71AE" w:rsidRDefault="00B80C21" w:rsidP="00B80C21">
      <w:pPr>
        <w:ind w:left="-66"/>
        <w:jc w:val="center"/>
        <w:rPr>
          <w:rFonts w:ascii="GHEA Grapalat" w:hAnsi="GHEA Grapalat"/>
          <w:b/>
          <w:sz w:val="20"/>
          <w:lang w:val="hy-AM"/>
        </w:rPr>
      </w:pPr>
      <w:r w:rsidRPr="004F71AE">
        <w:rPr>
          <w:rFonts w:ascii="GHEA Grapalat" w:hAnsi="GHEA Grapalat"/>
          <w:b/>
          <w:sz w:val="20"/>
          <w:lang w:val="hy-AM"/>
        </w:rPr>
        <w:t>Գ Ն Ա Յ Ի Ն   Ա Ռ Ա Ջ Ա Ր Կ</w:t>
      </w:r>
    </w:p>
    <w:p w14:paraId="3F8CA5F0" w14:textId="77777777" w:rsidR="00B80C21" w:rsidRPr="004F71AE" w:rsidRDefault="00B80C21" w:rsidP="00B80C21">
      <w:pPr>
        <w:ind w:firstLine="567"/>
        <w:rPr>
          <w:rFonts w:ascii="GHEA Grapalat" w:hAnsi="GHEA Grapalat"/>
          <w:lang w:val="hy-AM"/>
        </w:rPr>
      </w:pPr>
    </w:p>
    <w:p w14:paraId="11C6CB05" w14:textId="56295CEA" w:rsidR="00B80C21" w:rsidRPr="004F71AE" w:rsidRDefault="00B80C21" w:rsidP="00B80C21">
      <w:pPr>
        <w:ind w:firstLine="567"/>
        <w:jc w:val="both"/>
        <w:rPr>
          <w:rFonts w:ascii="GHEA Grapalat" w:hAnsi="GHEA Grapalat" w:cs="Arial"/>
          <w:lang w:val="hy-AM"/>
        </w:rPr>
      </w:pPr>
      <w:r w:rsidRPr="004F71AE">
        <w:rPr>
          <w:rFonts w:ascii="GHEA Grapalat" w:hAnsi="GHEA Grapalat" w:cs="Arial"/>
          <w:sz w:val="20"/>
          <w:szCs w:val="20"/>
          <w:lang w:val="hy-AM"/>
        </w:rPr>
        <w:t xml:space="preserve">Ուսումնասիրելով </w:t>
      </w:r>
      <w:r w:rsidR="00931CB8">
        <w:rPr>
          <w:rFonts w:ascii="GHEA Grapalat" w:hAnsi="GHEA Grapalat"/>
          <w:b/>
          <w:sz w:val="20"/>
          <w:szCs w:val="20"/>
          <w:lang w:val="af-ZA"/>
        </w:rPr>
        <w:t>ՀՀԱՄ-</w:t>
      </w:r>
      <w:r w:rsidR="00562019">
        <w:rPr>
          <w:rFonts w:ascii="GHEA Grapalat" w:hAnsi="GHEA Grapalat"/>
          <w:b/>
          <w:sz w:val="20"/>
          <w:szCs w:val="20"/>
          <w:lang w:val="af-ZA"/>
        </w:rPr>
        <w:t>ԱՆՏԱՌՈՒՏ</w:t>
      </w:r>
      <w:r w:rsidR="00931CB8">
        <w:rPr>
          <w:rFonts w:ascii="GHEA Grapalat" w:hAnsi="GHEA Grapalat"/>
          <w:b/>
          <w:sz w:val="20"/>
          <w:szCs w:val="20"/>
          <w:lang w:val="af-ZA"/>
        </w:rPr>
        <w:t>-ՄԴ-ԳՀԱՇՁԲ -</w:t>
      </w:r>
      <w:r w:rsidR="00296EA1">
        <w:rPr>
          <w:rFonts w:ascii="GHEA Grapalat" w:hAnsi="GHEA Grapalat"/>
          <w:b/>
          <w:sz w:val="20"/>
          <w:szCs w:val="20"/>
          <w:lang w:val="af-ZA"/>
        </w:rPr>
        <w:t>25/02</w:t>
      </w:r>
      <w:r w:rsidRPr="004F71AE">
        <w:rPr>
          <w:rFonts w:ascii="GHEA Grapalat" w:hAnsi="GHEA Grapalat" w:cs="Arial"/>
          <w:sz w:val="20"/>
          <w:szCs w:val="20"/>
          <w:lang w:val="hy-AM"/>
        </w:rPr>
        <w:t xml:space="preserve">ծածկագրով </w:t>
      </w:r>
      <w:r w:rsidR="007402FE">
        <w:rPr>
          <w:rFonts w:ascii="GHEA Grapalat" w:hAnsi="GHEA Grapalat" w:cs="Arial"/>
          <w:sz w:val="20"/>
          <w:szCs w:val="20"/>
          <w:lang w:val="hy-AM"/>
        </w:rPr>
        <w:t>գնանշման հարցում</w:t>
      </w:r>
      <w:r w:rsidRPr="004F71AE">
        <w:rPr>
          <w:rFonts w:ascii="GHEA Grapalat" w:hAnsi="GHEA Grapalat" w:cs="Arial"/>
          <w:sz w:val="20"/>
          <w:szCs w:val="20"/>
          <w:lang w:val="hy-AM"/>
        </w:rPr>
        <w:t xml:space="preserve"> հրավերը, այդ թվում կնքվելիք  պայմանագրի նախագիծը</w:t>
      </w:r>
      <w:r w:rsidRPr="004F71AE">
        <w:rPr>
          <w:rFonts w:ascii="GHEA Grapalat" w:hAnsi="GHEA Grapalat" w:cs="Arial"/>
          <w:lang w:val="hy-AM"/>
        </w:rPr>
        <w:t xml:space="preserve">, </w:t>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cs="Arial"/>
          <w:sz w:val="20"/>
          <w:szCs w:val="20"/>
          <w:lang w:val="hy-AM"/>
        </w:rPr>
        <w:t>-ն առաջարկում է</w:t>
      </w:r>
    </w:p>
    <w:p w14:paraId="126748B3" w14:textId="77777777" w:rsidR="00B80C21" w:rsidRPr="004F71AE" w:rsidRDefault="00B80C21" w:rsidP="00B80C21">
      <w:pPr>
        <w:ind w:firstLine="567"/>
        <w:jc w:val="both"/>
        <w:rPr>
          <w:rFonts w:ascii="GHEA Grapalat" w:hAnsi="GHEA Grapalat" w:cs="Arial"/>
        </w:rPr>
      </w:pPr>
      <w:bookmarkStart w:id="7" w:name="_Hlk23147299"/>
      <w:r w:rsidRPr="004F71AE">
        <w:rPr>
          <w:rFonts w:ascii="GHEA Grapalat" w:hAnsi="GHEA Grapalat" w:cs="Sylfaen"/>
          <w:vertAlign w:val="superscript"/>
          <w:lang w:val="hy-AM"/>
        </w:rPr>
        <w:t xml:space="preserve">                                                                                     մասնակցի անվանումը</w:t>
      </w:r>
    </w:p>
    <w:bookmarkEnd w:id="7"/>
    <w:p w14:paraId="1F5CB240" w14:textId="77777777" w:rsidR="00B80C21" w:rsidRPr="004F71AE" w:rsidRDefault="00B80C21" w:rsidP="00B80C21">
      <w:pPr>
        <w:jc w:val="both"/>
        <w:rPr>
          <w:rFonts w:ascii="GHEA Grapalat" w:hAnsi="GHEA Grapalat"/>
          <w:sz w:val="20"/>
          <w:lang w:val="hy-AM"/>
        </w:rPr>
      </w:pPr>
      <w:r w:rsidRPr="004F71AE">
        <w:rPr>
          <w:rFonts w:ascii="GHEA Grapalat" w:hAnsi="GHEA Grapalat" w:cs="Arial"/>
          <w:sz w:val="20"/>
          <w:szCs w:val="20"/>
          <w:lang w:val="es-ES"/>
        </w:rPr>
        <w:t>պայմանագիրը կատարել ներքոհիշյալ ընդհանուր գներով.</w:t>
      </w:r>
    </w:p>
    <w:p w14:paraId="422F1612" w14:textId="77777777" w:rsidR="00B80C21" w:rsidRPr="004F71AE" w:rsidRDefault="00B80C21" w:rsidP="00B80C21">
      <w:pPr>
        <w:jc w:val="center"/>
        <w:rPr>
          <w:rFonts w:ascii="GHEA Grapalat" w:hAnsi="GHEA Grapalat"/>
          <w:sz w:val="20"/>
          <w:lang w:val="hy-AM"/>
        </w:rPr>
      </w:pPr>
      <w:r w:rsidRPr="004F71AE">
        <w:rPr>
          <w:rFonts w:ascii="GHEA Grapalat" w:hAnsi="GHEA Grapalat"/>
          <w:sz w:val="20"/>
          <w:lang w:val="es-ES"/>
        </w:rPr>
        <w:t>ՀՀ դրամ</w:t>
      </w:r>
    </w:p>
    <w:tbl>
      <w:tblPr>
        <w:tblW w:w="98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9"/>
        <w:gridCol w:w="4012"/>
        <w:gridCol w:w="1643"/>
        <w:gridCol w:w="1701"/>
        <w:gridCol w:w="1701"/>
      </w:tblGrid>
      <w:tr w:rsidR="00256141" w:rsidRPr="00296EA1" w14:paraId="0384C83B" w14:textId="77777777" w:rsidTr="00767191">
        <w:trPr>
          <w:cantSplit/>
          <w:trHeight w:val="916"/>
          <w:jc w:val="center"/>
        </w:trPr>
        <w:tc>
          <w:tcPr>
            <w:tcW w:w="789" w:type="dxa"/>
            <w:tcBorders>
              <w:top w:val="single" w:sz="4" w:space="0" w:color="auto"/>
              <w:left w:val="single" w:sz="4" w:space="0" w:color="auto"/>
              <w:right w:val="single" w:sz="4" w:space="0" w:color="auto"/>
            </w:tcBorders>
            <w:vAlign w:val="center"/>
          </w:tcPr>
          <w:p w14:paraId="236E7BB2"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Չափա-</w:t>
            </w:r>
          </w:p>
          <w:p w14:paraId="608C1642" w14:textId="77777777" w:rsidR="00256141" w:rsidRPr="004F71AE" w:rsidRDefault="00256141" w:rsidP="00294002">
            <w:pPr>
              <w:jc w:val="center"/>
              <w:rPr>
                <w:rFonts w:ascii="GHEA Grapalat" w:hAnsi="GHEA Grapalat"/>
                <w:b/>
                <w:bCs/>
                <w:sz w:val="16"/>
                <w:lang w:val="es-ES"/>
              </w:rPr>
            </w:pPr>
            <w:r w:rsidRPr="004F71AE">
              <w:rPr>
                <w:rFonts w:ascii="GHEA Grapalat" w:hAnsi="GHEA Grapalat"/>
                <w:b/>
                <w:bCs/>
                <w:sz w:val="16"/>
                <w:szCs w:val="18"/>
                <w:lang w:val="es-ES"/>
              </w:rPr>
              <w:t>բաժինների համարները</w:t>
            </w:r>
          </w:p>
        </w:tc>
        <w:tc>
          <w:tcPr>
            <w:tcW w:w="4012" w:type="dxa"/>
            <w:tcBorders>
              <w:top w:val="single" w:sz="4" w:space="0" w:color="auto"/>
              <w:left w:val="single" w:sz="4" w:space="0" w:color="auto"/>
              <w:right w:val="single" w:sz="4" w:space="0" w:color="auto"/>
            </w:tcBorders>
            <w:vAlign w:val="center"/>
          </w:tcPr>
          <w:p w14:paraId="793EBD76"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76F74FC0" w14:textId="77777777" w:rsidR="00256141" w:rsidRPr="004F71AE" w:rsidRDefault="00256141" w:rsidP="00294002">
            <w:pPr>
              <w:jc w:val="center"/>
              <w:rPr>
                <w:rFonts w:ascii="GHEA Grapalat" w:hAnsi="GHEA Grapalat"/>
                <w:bCs/>
                <w:sz w:val="16"/>
                <w:szCs w:val="18"/>
                <w:lang w:val="es-ES"/>
              </w:rPr>
            </w:pPr>
            <w:r w:rsidRPr="004F71AE">
              <w:rPr>
                <w:rFonts w:ascii="GHEA Grapalat" w:hAnsi="GHEA Grapalat"/>
                <w:b/>
                <w:bCs/>
                <w:sz w:val="16"/>
                <w:szCs w:val="18"/>
                <w:lang w:val="es-ES"/>
              </w:rPr>
              <w:t xml:space="preserve">Արժեք </w:t>
            </w:r>
            <w:r w:rsidRPr="004F71AE">
              <w:rPr>
                <w:rFonts w:ascii="GHEA Grapalat" w:hAnsi="GHEA Grapalat"/>
                <w:bCs/>
                <w:sz w:val="16"/>
                <w:szCs w:val="18"/>
                <w:lang w:val="es-ES"/>
              </w:rPr>
              <w:t>(ինքնարժեքի և կանխատեսվող շահույթի հանրագումարը)</w:t>
            </w:r>
          </w:p>
          <w:p w14:paraId="08BB6A92"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18F41338"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ԱԱՀ**</w:t>
            </w:r>
          </w:p>
          <w:p w14:paraId="66921D50"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0E7B7B54"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Ընդհանուր գինը</w:t>
            </w:r>
          </w:p>
          <w:p w14:paraId="32370342" w14:textId="77777777"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 xml:space="preserve"> /տառերով և թվերով/</w:t>
            </w:r>
          </w:p>
        </w:tc>
      </w:tr>
      <w:tr w:rsidR="00256141" w:rsidRPr="004F71AE" w14:paraId="47AC86B5" w14:textId="77777777" w:rsidTr="00767191">
        <w:trPr>
          <w:jc w:val="center"/>
        </w:trPr>
        <w:tc>
          <w:tcPr>
            <w:tcW w:w="789" w:type="dxa"/>
            <w:tcBorders>
              <w:top w:val="single" w:sz="4" w:space="0" w:color="auto"/>
              <w:left w:val="single" w:sz="4" w:space="0" w:color="auto"/>
              <w:bottom w:val="single" w:sz="4" w:space="0" w:color="auto"/>
              <w:right w:val="single" w:sz="4" w:space="0" w:color="auto"/>
            </w:tcBorders>
            <w:shd w:val="clear" w:color="auto" w:fill="99CCFF"/>
            <w:vAlign w:val="center"/>
          </w:tcPr>
          <w:p w14:paraId="18023D54" w14:textId="77777777"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1</w:t>
            </w:r>
          </w:p>
        </w:tc>
        <w:tc>
          <w:tcPr>
            <w:tcW w:w="4012" w:type="dxa"/>
            <w:tcBorders>
              <w:top w:val="single" w:sz="4" w:space="0" w:color="auto"/>
              <w:left w:val="single" w:sz="4" w:space="0" w:color="auto"/>
              <w:bottom w:val="single" w:sz="4" w:space="0" w:color="auto"/>
              <w:right w:val="single" w:sz="4" w:space="0" w:color="auto"/>
            </w:tcBorders>
            <w:shd w:val="clear" w:color="auto" w:fill="99CCFF"/>
          </w:tcPr>
          <w:p w14:paraId="28F77458" w14:textId="77777777"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3837099E"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278CE56"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F908E36" w14:textId="77777777"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5=3+4</w:t>
            </w:r>
          </w:p>
        </w:tc>
      </w:tr>
      <w:tr w:rsidR="00767191" w:rsidRPr="00296EA1" w14:paraId="26B4D121" w14:textId="77777777" w:rsidTr="00767191">
        <w:trPr>
          <w:trHeight w:val="20"/>
          <w:jc w:val="center"/>
        </w:trPr>
        <w:tc>
          <w:tcPr>
            <w:tcW w:w="789" w:type="dxa"/>
            <w:tcBorders>
              <w:top w:val="single" w:sz="4" w:space="0" w:color="auto"/>
              <w:left w:val="single" w:sz="4" w:space="0" w:color="auto"/>
              <w:bottom w:val="single" w:sz="4" w:space="0" w:color="auto"/>
              <w:right w:val="single" w:sz="4" w:space="0" w:color="auto"/>
            </w:tcBorders>
            <w:vAlign w:val="center"/>
          </w:tcPr>
          <w:p w14:paraId="40B8A678" w14:textId="77777777" w:rsidR="00767191" w:rsidRPr="004F71AE" w:rsidRDefault="00767191" w:rsidP="00294002">
            <w:pPr>
              <w:jc w:val="center"/>
              <w:rPr>
                <w:rFonts w:ascii="GHEA Grapalat" w:hAnsi="GHEA Grapalat"/>
                <w:b/>
                <w:bCs/>
                <w:sz w:val="16"/>
                <w:szCs w:val="18"/>
                <w:lang w:val="es-ES"/>
              </w:rPr>
            </w:pPr>
            <w:r w:rsidRPr="004F71AE">
              <w:rPr>
                <w:rFonts w:ascii="GHEA Grapalat" w:hAnsi="GHEA Grapalat"/>
                <w:b/>
                <w:bCs/>
                <w:sz w:val="16"/>
                <w:szCs w:val="18"/>
                <w:lang w:val="es-ES"/>
              </w:rPr>
              <w:t>1</w:t>
            </w:r>
          </w:p>
        </w:tc>
        <w:tc>
          <w:tcPr>
            <w:tcW w:w="4012" w:type="dxa"/>
            <w:tcBorders>
              <w:top w:val="single" w:sz="4" w:space="0" w:color="auto"/>
              <w:left w:val="single" w:sz="4" w:space="0" w:color="auto"/>
              <w:bottom w:val="single" w:sz="4" w:space="0" w:color="auto"/>
              <w:right w:val="single" w:sz="4" w:space="0" w:color="auto"/>
            </w:tcBorders>
            <w:vAlign w:val="center"/>
          </w:tcPr>
          <w:p w14:paraId="06D725D6" w14:textId="20CDF04D" w:rsidR="00767191" w:rsidRPr="004F71AE" w:rsidRDefault="006F4582" w:rsidP="00767191">
            <w:pPr>
              <w:rPr>
                <w:rFonts w:ascii="GHEA Grapalat" w:hAnsi="GHEA Grapalat"/>
                <w:szCs w:val="20"/>
                <w:u w:val="single"/>
                <w:vertAlign w:val="subscript"/>
                <w:lang w:val="af-ZA"/>
              </w:rPr>
            </w:pPr>
            <w:r w:rsidRPr="004F71AE">
              <w:rPr>
                <w:rFonts w:ascii="GHEA Grapalat" w:hAnsi="GHEA Grapalat" w:cs="Sylfaen"/>
                <w:sz w:val="22"/>
              </w:rPr>
              <w:t>ՀՀ</w:t>
            </w:r>
            <w:r w:rsidRPr="004F71AE">
              <w:rPr>
                <w:rFonts w:ascii="GHEA Grapalat" w:hAnsi="GHEA Grapalat" w:cs="Sylfaen"/>
                <w:sz w:val="22"/>
                <w:lang w:val="es-ES"/>
              </w:rPr>
              <w:t xml:space="preserve"> </w:t>
            </w:r>
            <w:proofErr w:type="spellStart"/>
            <w:r w:rsidRPr="004F71AE">
              <w:rPr>
                <w:rFonts w:ascii="GHEA Grapalat" w:hAnsi="GHEA Grapalat" w:cs="Sylfaen"/>
                <w:sz w:val="22"/>
              </w:rPr>
              <w:t>Արագածոտնի</w:t>
            </w:r>
            <w:proofErr w:type="spellEnd"/>
            <w:r w:rsidRPr="004F71AE">
              <w:rPr>
                <w:rFonts w:ascii="GHEA Grapalat" w:hAnsi="GHEA Grapalat" w:cs="Sylfaen"/>
                <w:sz w:val="22"/>
                <w:lang w:val="es-ES"/>
              </w:rPr>
              <w:t xml:space="preserve"> </w:t>
            </w:r>
            <w:proofErr w:type="spellStart"/>
            <w:r w:rsidRPr="004F71AE">
              <w:rPr>
                <w:rFonts w:ascii="GHEA Grapalat" w:hAnsi="GHEA Grapalat" w:cs="Sylfaen"/>
                <w:sz w:val="22"/>
              </w:rPr>
              <w:t>մարզի</w:t>
            </w:r>
            <w:proofErr w:type="spellEnd"/>
            <w:r w:rsidRPr="004F71AE">
              <w:rPr>
                <w:rFonts w:ascii="GHEA Grapalat" w:hAnsi="GHEA Grapalat" w:cs="Sylfaen"/>
                <w:sz w:val="22"/>
                <w:lang w:val="es-ES"/>
              </w:rPr>
              <w:t xml:space="preserve"> </w:t>
            </w:r>
            <w:proofErr w:type="spellStart"/>
            <w:r w:rsidR="00117E14">
              <w:rPr>
                <w:rFonts w:ascii="GHEA Grapalat" w:hAnsi="GHEA Grapalat" w:cs="Sylfaen"/>
                <w:sz w:val="22"/>
              </w:rPr>
              <w:t>Անտառուտի</w:t>
            </w:r>
            <w:proofErr w:type="spellEnd"/>
            <w:r w:rsidR="00117E14" w:rsidRPr="00117E14">
              <w:rPr>
                <w:rFonts w:ascii="GHEA Grapalat" w:hAnsi="GHEA Grapalat" w:cs="Sylfaen"/>
                <w:sz w:val="22"/>
                <w:lang w:val="es-ES"/>
              </w:rPr>
              <w:t xml:space="preserve"> </w:t>
            </w:r>
            <w:proofErr w:type="spellStart"/>
            <w:r w:rsidR="00117E14">
              <w:rPr>
                <w:rFonts w:ascii="GHEA Grapalat" w:hAnsi="GHEA Grapalat" w:cs="Sylfaen"/>
                <w:sz w:val="22"/>
              </w:rPr>
              <w:t>միջնակարգ</w:t>
            </w:r>
            <w:proofErr w:type="spellEnd"/>
            <w:r w:rsidR="00117E14" w:rsidRPr="00117E14">
              <w:rPr>
                <w:rFonts w:ascii="GHEA Grapalat" w:hAnsi="GHEA Grapalat" w:cs="Sylfaen"/>
                <w:sz w:val="22"/>
                <w:lang w:val="es-ES"/>
              </w:rPr>
              <w:t xml:space="preserve"> </w:t>
            </w:r>
            <w:proofErr w:type="spellStart"/>
            <w:r w:rsidR="00117E14">
              <w:rPr>
                <w:rFonts w:ascii="GHEA Grapalat" w:hAnsi="GHEA Grapalat" w:cs="Sylfaen"/>
                <w:sz w:val="22"/>
              </w:rPr>
              <w:t>դպրոց</w:t>
            </w:r>
            <w:proofErr w:type="spellEnd"/>
            <w:r w:rsidR="009C05A3" w:rsidRPr="004F71AE">
              <w:rPr>
                <w:rFonts w:ascii="GHEA Grapalat" w:hAnsi="GHEA Grapalat" w:cs="Sylfaen"/>
                <w:sz w:val="22"/>
                <w:lang w:val="es-ES"/>
              </w:rPr>
              <w:t xml:space="preserve"> </w:t>
            </w:r>
            <w:proofErr w:type="spellStart"/>
            <w:r w:rsidR="009C05A3" w:rsidRPr="004F71AE">
              <w:rPr>
                <w:rFonts w:ascii="GHEA Grapalat" w:hAnsi="GHEA Grapalat" w:cs="Sylfaen"/>
                <w:sz w:val="22"/>
              </w:rPr>
              <w:t>ՊՈԱԿ</w:t>
            </w:r>
            <w:r w:rsidRPr="004F71AE">
              <w:rPr>
                <w:rFonts w:ascii="GHEA Grapalat" w:hAnsi="GHEA Grapalat" w:cs="Sylfaen"/>
                <w:sz w:val="22"/>
              </w:rPr>
              <w:t>ի</w:t>
            </w:r>
            <w:proofErr w:type="spellEnd"/>
            <w:r w:rsidRPr="004F71AE">
              <w:rPr>
                <w:rFonts w:ascii="GHEA Grapalat" w:hAnsi="GHEA Grapalat" w:cs="Sylfaen"/>
                <w:sz w:val="22"/>
                <w:lang w:val="es-ES"/>
              </w:rPr>
              <w:t xml:space="preserve"> </w:t>
            </w:r>
            <w:r w:rsidR="00296EA1">
              <w:rPr>
                <w:rFonts w:ascii="GHEA Grapalat" w:hAnsi="GHEA Grapalat" w:cs="Sylfaen"/>
                <w:sz w:val="22"/>
                <w:lang w:val="es-ES"/>
              </w:rPr>
              <w:t>Միջանցքների պատուհանների փոխարինման</w:t>
            </w:r>
            <w:r w:rsidRPr="004F71AE">
              <w:rPr>
                <w:rFonts w:ascii="GHEA Grapalat" w:hAnsi="GHEA Grapalat" w:cs="Sylfaen"/>
                <w:sz w:val="22"/>
                <w:lang w:val="hy-AM"/>
              </w:rPr>
              <w:t xml:space="preserve"> աշխատանքներ</w:t>
            </w:r>
          </w:p>
        </w:tc>
        <w:tc>
          <w:tcPr>
            <w:tcW w:w="1643" w:type="dxa"/>
            <w:tcBorders>
              <w:top w:val="single" w:sz="4" w:space="0" w:color="auto"/>
              <w:left w:val="single" w:sz="4" w:space="0" w:color="auto"/>
              <w:bottom w:val="single" w:sz="4" w:space="0" w:color="auto"/>
              <w:right w:val="single" w:sz="4" w:space="0" w:color="auto"/>
            </w:tcBorders>
          </w:tcPr>
          <w:p w14:paraId="06D326DD" w14:textId="77777777"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6D868E86" w14:textId="77777777"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5E16AB41" w14:textId="77777777" w:rsidR="00767191" w:rsidRPr="004F71AE" w:rsidRDefault="00767191" w:rsidP="00294002">
            <w:pPr>
              <w:jc w:val="center"/>
              <w:rPr>
                <w:rFonts w:ascii="GHEA Grapalat" w:hAnsi="GHEA Grapalat"/>
                <w:lang w:val="es-ES"/>
              </w:rPr>
            </w:pPr>
          </w:p>
        </w:tc>
      </w:tr>
    </w:tbl>
    <w:p w14:paraId="01C7A3C7" w14:textId="77777777" w:rsidR="00B80C21" w:rsidRPr="004F71AE" w:rsidRDefault="00B80C21" w:rsidP="00B80C21">
      <w:pPr>
        <w:rPr>
          <w:rFonts w:ascii="GHEA Grapalat" w:hAnsi="GHEA Grapalat"/>
          <w:sz w:val="18"/>
          <w:szCs w:val="18"/>
          <w:lang w:val="es-ES"/>
        </w:rPr>
      </w:pPr>
    </w:p>
    <w:p w14:paraId="62E2B307" w14:textId="77777777" w:rsidR="00B80C21" w:rsidRPr="004F71AE" w:rsidRDefault="00B80C21" w:rsidP="00B80C21">
      <w:pPr>
        <w:rPr>
          <w:rFonts w:ascii="GHEA Grapalat" w:hAnsi="GHEA Grapalat"/>
          <w:sz w:val="18"/>
          <w:szCs w:val="18"/>
          <w:lang w:val="es-ES"/>
        </w:rPr>
      </w:pPr>
    </w:p>
    <w:p w14:paraId="2DFAF40E" w14:textId="77777777" w:rsidR="00B80C21" w:rsidRPr="004F71AE" w:rsidRDefault="00B80C21" w:rsidP="00B80C21">
      <w:pPr>
        <w:rPr>
          <w:rFonts w:ascii="GHEA Grapalat" w:hAnsi="GHEA Grapalat"/>
          <w:sz w:val="18"/>
          <w:szCs w:val="18"/>
          <w:lang w:val="hy-AM"/>
        </w:rPr>
      </w:pPr>
    </w:p>
    <w:p w14:paraId="0F7185C5" w14:textId="77777777" w:rsidR="00B80C21" w:rsidRPr="004F71AE" w:rsidRDefault="00B80C21" w:rsidP="00B80C21">
      <w:pPr>
        <w:ind w:left="720" w:firstLine="720"/>
        <w:jc w:val="both"/>
        <w:rPr>
          <w:rFonts w:ascii="GHEA Grapalat" w:hAnsi="GHEA Grapalat"/>
          <w:sz w:val="20"/>
          <w:lang w:val="hy-AM"/>
        </w:rPr>
      </w:pPr>
      <w:r w:rsidRPr="004F71AE">
        <w:rPr>
          <w:rFonts w:ascii="GHEA Grapalat" w:hAnsi="GHEA Grapalat"/>
          <w:sz w:val="20"/>
          <w:lang w:val="hy-AM"/>
        </w:rPr>
        <w:t xml:space="preserve">___________________________________________ </w:t>
      </w:r>
      <w:r w:rsidRPr="004F71AE">
        <w:rPr>
          <w:rFonts w:ascii="GHEA Grapalat" w:hAnsi="GHEA Grapalat"/>
          <w:sz w:val="20"/>
          <w:lang w:val="hy-AM"/>
        </w:rPr>
        <w:tab/>
        <w:t xml:space="preserve">_____________ </w:t>
      </w:r>
    </w:p>
    <w:p w14:paraId="11259163" w14:textId="77777777" w:rsidR="00B80C21" w:rsidRPr="004F71AE" w:rsidRDefault="00B80C21" w:rsidP="00B80C21">
      <w:pPr>
        <w:jc w:val="both"/>
        <w:rPr>
          <w:rFonts w:ascii="GHEA Grapalat" w:hAnsi="GHEA Grapalat"/>
          <w:sz w:val="20"/>
          <w:vertAlign w:val="superscript"/>
          <w:lang w:val="hy-AM"/>
        </w:rPr>
      </w:pPr>
      <w:r w:rsidRPr="004F71A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71AE">
        <w:rPr>
          <w:rFonts w:ascii="GHEA Grapalat" w:hAnsi="GHEA Grapalat"/>
          <w:sz w:val="20"/>
          <w:vertAlign w:val="superscript"/>
          <w:lang w:val="hy-AM"/>
        </w:rPr>
        <w:tab/>
      </w:r>
    </w:p>
    <w:p w14:paraId="69474CFE" w14:textId="77777777" w:rsidR="00B80C21" w:rsidRPr="004F71AE" w:rsidRDefault="00B80C21" w:rsidP="00B80C21">
      <w:pPr>
        <w:jc w:val="right"/>
        <w:rPr>
          <w:rFonts w:ascii="GHEA Grapalat" w:hAnsi="GHEA Grapalat"/>
          <w:sz w:val="20"/>
          <w:lang w:val="hy-AM"/>
        </w:rPr>
      </w:pPr>
    </w:p>
    <w:p w14:paraId="6F6197CB" w14:textId="77777777" w:rsidR="00B80C21" w:rsidRPr="004F71AE" w:rsidRDefault="00B80C21" w:rsidP="00B80C21">
      <w:pPr>
        <w:jc w:val="right"/>
        <w:rPr>
          <w:rFonts w:ascii="GHEA Grapalat" w:hAnsi="GHEA Grapalat"/>
          <w:sz w:val="20"/>
          <w:lang w:val="hy-AM"/>
        </w:rPr>
      </w:pPr>
      <w:r w:rsidRPr="004F71AE">
        <w:rPr>
          <w:rFonts w:ascii="GHEA Grapalat" w:hAnsi="GHEA Grapalat"/>
          <w:sz w:val="20"/>
          <w:lang w:val="hy-AM"/>
        </w:rPr>
        <w:t>Կ. Տ.</w:t>
      </w:r>
      <w:r w:rsidRPr="004F71AE">
        <w:rPr>
          <w:rStyle w:val="aff6"/>
          <w:rFonts w:ascii="GHEA Grapalat" w:hAnsi="GHEA Grapalat"/>
          <w:sz w:val="20"/>
          <w:lang w:val="hy-AM"/>
        </w:rPr>
        <w:footnoteReference w:id="15"/>
      </w:r>
      <w:r w:rsidRPr="004F71AE">
        <w:rPr>
          <w:rFonts w:ascii="GHEA Grapalat" w:hAnsi="GHEA Grapalat"/>
          <w:sz w:val="20"/>
          <w:lang w:val="hy-AM"/>
        </w:rPr>
        <w:tab/>
      </w:r>
      <w:r w:rsidRPr="004F71AE">
        <w:rPr>
          <w:rFonts w:ascii="GHEA Grapalat" w:hAnsi="GHEA Grapalat"/>
          <w:sz w:val="20"/>
          <w:lang w:val="hy-AM"/>
        </w:rPr>
        <w:tab/>
      </w:r>
    </w:p>
    <w:p w14:paraId="0E0939B1" w14:textId="77777777" w:rsidR="00B80C21" w:rsidRPr="004F71AE" w:rsidRDefault="00B80C21" w:rsidP="00B80C21">
      <w:pPr>
        <w:jc w:val="right"/>
        <w:rPr>
          <w:rFonts w:ascii="GHEA Grapalat" w:hAnsi="GHEA Grapalat"/>
          <w:sz w:val="20"/>
          <w:lang w:val="hy-AM"/>
        </w:rPr>
      </w:pPr>
    </w:p>
    <w:p w14:paraId="12F6E0FE" w14:textId="77777777" w:rsidR="00B80C21" w:rsidRPr="004F71AE" w:rsidRDefault="00B80C21" w:rsidP="00B80C21">
      <w:pPr>
        <w:rPr>
          <w:rFonts w:ascii="GHEA Grapalat" w:hAnsi="GHEA Grapalat" w:cs="Sylfaen"/>
          <w:sz w:val="16"/>
          <w:szCs w:val="16"/>
          <w:lang w:val="hy-AM" w:eastAsia="ru-RU"/>
        </w:rPr>
      </w:pPr>
    </w:p>
    <w:p w14:paraId="242231C3" w14:textId="77777777" w:rsidR="00B80C21" w:rsidRPr="004F71AE" w:rsidRDefault="00B80C21" w:rsidP="00B80C21">
      <w:pPr>
        <w:rPr>
          <w:rFonts w:ascii="GHEA Grapalat" w:hAnsi="GHEA Grapalat" w:cs="Sylfaen"/>
          <w:sz w:val="16"/>
          <w:szCs w:val="16"/>
          <w:lang w:val="hy-AM" w:eastAsia="ru-RU"/>
        </w:rPr>
      </w:pPr>
    </w:p>
    <w:p w14:paraId="4EDBD63D" w14:textId="77777777" w:rsidR="00B80C21" w:rsidRPr="004F71AE" w:rsidRDefault="00B80C21" w:rsidP="00B80C21">
      <w:pPr>
        <w:rPr>
          <w:rFonts w:ascii="GHEA Grapalat" w:hAnsi="GHEA Grapalat" w:cs="Sylfaen"/>
          <w:sz w:val="16"/>
          <w:szCs w:val="16"/>
          <w:lang w:val="hy-AM" w:eastAsia="ru-RU"/>
        </w:rPr>
      </w:pPr>
    </w:p>
    <w:p w14:paraId="62B6B82D" w14:textId="77777777" w:rsidR="00B80C21" w:rsidRPr="004F71AE" w:rsidRDefault="00B80C21" w:rsidP="00B80C21">
      <w:pPr>
        <w:rPr>
          <w:rFonts w:ascii="GHEA Grapalat" w:hAnsi="GHEA Grapalat" w:cs="Sylfaen"/>
          <w:sz w:val="16"/>
          <w:szCs w:val="16"/>
          <w:lang w:val="hy-AM" w:eastAsia="ru-RU"/>
        </w:rPr>
      </w:pPr>
    </w:p>
    <w:p w14:paraId="16C48445" w14:textId="77777777" w:rsidR="00B80C21" w:rsidRPr="004F71AE" w:rsidRDefault="00B80C21" w:rsidP="00B80C21">
      <w:pPr>
        <w:rPr>
          <w:rFonts w:ascii="GHEA Grapalat" w:hAnsi="GHEA Grapalat" w:cs="Sylfaen"/>
          <w:sz w:val="16"/>
          <w:szCs w:val="16"/>
          <w:lang w:val="hy-AM" w:eastAsia="ru-RU"/>
        </w:rPr>
      </w:pPr>
    </w:p>
    <w:p w14:paraId="0C131074" w14:textId="77777777" w:rsidR="00B80C21" w:rsidRPr="004F71AE" w:rsidRDefault="00B80C21" w:rsidP="00B80C21">
      <w:pPr>
        <w:rPr>
          <w:rFonts w:ascii="GHEA Grapalat" w:hAnsi="GHEA Grapalat" w:cs="Sylfaen"/>
          <w:sz w:val="16"/>
          <w:szCs w:val="16"/>
          <w:lang w:val="hy-AM" w:eastAsia="ru-RU"/>
        </w:rPr>
      </w:pPr>
    </w:p>
    <w:p w14:paraId="526AED42" w14:textId="77777777" w:rsidR="00B80C21" w:rsidRPr="004F71AE" w:rsidRDefault="00B80C21" w:rsidP="00B80C21">
      <w:pPr>
        <w:rPr>
          <w:rFonts w:ascii="GHEA Grapalat" w:hAnsi="GHEA Grapalat" w:cs="Sylfaen"/>
          <w:sz w:val="16"/>
          <w:szCs w:val="16"/>
          <w:lang w:val="hy-AM" w:eastAsia="ru-RU"/>
        </w:rPr>
      </w:pPr>
    </w:p>
    <w:p w14:paraId="6B1CE2E0" w14:textId="77777777" w:rsidR="00B80C21" w:rsidRPr="004F71AE" w:rsidRDefault="00B80C21" w:rsidP="00B80C21">
      <w:pPr>
        <w:rPr>
          <w:rFonts w:ascii="GHEA Grapalat" w:hAnsi="GHEA Grapalat" w:cs="Sylfaen"/>
          <w:sz w:val="16"/>
          <w:szCs w:val="16"/>
          <w:lang w:val="hy-AM" w:eastAsia="ru-RU"/>
        </w:rPr>
      </w:pPr>
    </w:p>
    <w:p w14:paraId="4E38ACC7" w14:textId="77777777" w:rsidR="00B80C21" w:rsidRPr="004F71AE" w:rsidRDefault="00B80C21" w:rsidP="00B80C21">
      <w:pPr>
        <w:rPr>
          <w:rFonts w:ascii="GHEA Grapalat" w:hAnsi="GHEA Grapalat" w:cs="Sylfaen"/>
          <w:sz w:val="16"/>
          <w:szCs w:val="16"/>
          <w:lang w:val="hy-AM" w:eastAsia="ru-RU"/>
        </w:rPr>
      </w:pPr>
    </w:p>
    <w:p w14:paraId="6F491C71" w14:textId="77777777" w:rsidR="00B80C21" w:rsidRPr="004F71AE" w:rsidRDefault="00B80C21" w:rsidP="00B80C21">
      <w:pPr>
        <w:rPr>
          <w:rFonts w:ascii="GHEA Grapalat" w:hAnsi="GHEA Grapalat" w:cs="Sylfaen"/>
          <w:sz w:val="16"/>
          <w:szCs w:val="16"/>
          <w:lang w:val="hy-AM" w:eastAsia="ru-RU"/>
        </w:rPr>
      </w:pPr>
    </w:p>
    <w:p w14:paraId="62D50632" w14:textId="77777777" w:rsidR="00B80C21" w:rsidRPr="004F71AE" w:rsidRDefault="00B80C21" w:rsidP="00B80C21">
      <w:pPr>
        <w:rPr>
          <w:rFonts w:ascii="GHEA Grapalat" w:hAnsi="GHEA Grapalat" w:cs="Sylfaen"/>
          <w:sz w:val="16"/>
          <w:szCs w:val="16"/>
          <w:lang w:val="hy-AM" w:eastAsia="ru-RU"/>
        </w:rPr>
      </w:pPr>
    </w:p>
    <w:p w14:paraId="215BA2C7" w14:textId="77777777" w:rsidR="00B80C21" w:rsidRPr="004F71AE" w:rsidRDefault="00B80C21" w:rsidP="00B80C21">
      <w:pPr>
        <w:rPr>
          <w:rFonts w:ascii="GHEA Grapalat" w:hAnsi="GHEA Grapalat" w:cs="Sylfaen"/>
          <w:sz w:val="16"/>
          <w:szCs w:val="16"/>
          <w:lang w:val="hy-AM" w:eastAsia="ru-RU"/>
        </w:rPr>
      </w:pPr>
    </w:p>
    <w:p w14:paraId="53807460" w14:textId="77777777" w:rsidR="00B80C21" w:rsidRPr="004F71AE" w:rsidRDefault="00B80C21" w:rsidP="00B80C21">
      <w:pPr>
        <w:pStyle w:val="31"/>
        <w:spacing w:line="240" w:lineRule="auto"/>
        <w:jc w:val="right"/>
        <w:rPr>
          <w:rFonts w:ascii="GHEA Grapalat" w:hAnsi="GHEA Grapalat"/>
          <w:lang w:val="hy-AM"/>
        </w:rPr>
      </w:pPr>
    </w:p>
    <w:p w14:paraId="01FD56AE" w14:textId="77777777" w:rsidR="00B80C21" w:rsidRPr="004F71AE" w:rsidRDefault="00B80C21" w:rsidP="00B80C21">
      <w:pPr>
        <w:pStyle w:val="31"/>
        <w:spacing w:line="240" w:lineRule="auto"/>
        <w:jc w:val="right"/>
        <w:rPr>
          <w:rFonts w:ascii="GHEA Grapalat" w:hAnsi="GHEA Grapalat"/>
          <w:lang w:val="hy-AM"/>
        </w:rPr>
      </w:pPr>
    </w:p>
    <w:p w14:paraId="6EF2EF7B" w14:textId="77777777" w:rsidR="00B80C21" w:rsidRPr="004F71AE" w:rsidRDefault="00B80C21" w:rsidP="00B80C21">
      <w:pPr>
        <w:pStyle w:val="31"/>
        <w:spacing w:line="240" w:lineRule="auto"/>
        <w:jc w:val="right"/>
        <w:rPr>
          <w:rFonts w:ascii="GHEA Grapalat" w:hAnsi="GHEA Grapalat"/>
          <w:lang w:val="hy-AM" w:eastAsia="ru-RU"/>
        </w:rPr>
      </w:pPr>
    </w:p>
    <w:p w14:paraId="78DA2A35" w14:textId="77777777" w:rsidR="00C93028" w:rsidRPr="004F71AE" w:rsidRDefault="00B80C21" w:rsidP="00B80C21">
      <w:pPr>
        <w:pStyle w:val="31"/>
        <w:spacing w:line="240" w:lineRule="auto"/>
        <w:jc w:val="right"/>
        <w:rPr>
          <w:rFonts w:ascii="GHEA Grapalat" w:hAnsi="GHEA Grapalat"/>
          <w:lang w:val="hy-AM" w:eastAsia="ru-RU"/>
        </w:rPr>
      </w:pPr>
      <w:r w:rsidRPr="004F71AE">
        <w:rPr>
          <w:rFonts w:ascii="GHEA Grapalat" w:hAnsi="GHEA Grapalat"/>
          <w:lang w:val="hy-AM" w:eastAsia="ru-RU"/>
        </w:rPr>
        <w:br w:type="page"/>
      </w:r>
    </w:p>
    <w:p w14:paraId="64923301" w14:textId="77777777" w:rsidR="00B80C21" w:rsidRPr="004F71AE" w:rsidRDefault="00B80C21" w:rsidP="00B80C21">
      <w:pPr>
        <w:pStyle w:val="31"/>
        <w:spacing w:line="240" w:lineRule="auto"/>
        <w:jc w:val="right"/>
        <w:rPr>
          <w:rFonts w:ascii="GHEA Grapalat" w:hAnsi="GHEA Grapalat" w:cs="Arial"/>
          <w:b/>
          <w:lang w:val="hy-AM"/>
        </w:rPr>
      </w:pPr>
      <w:r w:rsidRPr="004F71AE">
        <w:rPr>
          <w:rFonts w:ascii="GHEA Grapalat" w:hAnsi="GHEA Grapalat" w:cs="Sylfaen"/>
          <w:b/>
          <w:lang w:val="hy-AM"/>
        </w:rPr>
        <w:lastRenderedPageBreak/>
        <w:t>Հավելված</w:t>
      </w:r>
      <w:r w:rsidRPr="004F71AE">
        <w:rPr>
          <w:rFonts w:ascii="GHEA Grapalat" w:hAnsi="GHEA Grapalat" w:cs="Arial"/>
          <w:b/>
          <w:lang w:val="hy-AM"/>
        </w:rPr>
        <w:t>4.1</w:t>
      </w:r>
    </w:p>
    <w:p w14:paraId="57BBA207" w14:textId="6F48AB60" w:rsidR="00B80C21" w:rsidRPr="004F71AE" w:rsidRDefault="00931CB8" w:rsidP="00B80C21">
      <w:pPr>
        <w:pStyle w:val="31"/>
        <w:spacing w:line="240" w:lineRule="auto"/>
        <w:jc w:val="right"/>
        <w:rPr>
          <w:rFonts w:ascii="GHEA Grapalat" w:hAnsi="GHEA Grapalat" w:cs="Arial"/>
          <w:b/>
          <w:lang w:val="hy-AM"/>
        </w:rPr>
      </w:pPr>
      <w:r>
        <w:rPr>
          <w:rFonts w:ascii="GHEA Grapalat" w:hAnsi="GHEA Grapalat"/>
          <w:b/>
          <w:lang w:val="af-ZA"/>
        </w:rPr>
        <w:t>ՀՀԱՄ-</w:t>
      </w:r>
      <w:r w:rsidR="00562019">
        <w:rPr>
          <w:rFonts w:ascii="GHEA Grapalat" w:hAnsi="GHEA Grapalat"/>
          <w:b/>
          <w:lang w:val="af-ZA"/>
        </w:rPr>
        <w:t>ԱՆՏԱՌՈՒՏ</w:t>
      </w:r>
      <w:r>
        <w:rPr>
          <w:rFonts w:ascii="GHEA Grapalat" w:hAnsi="GHEA Grapalat"/>
          <w:b/>
          <w:lang w:val="af-ZA"/>
        </w:rPr>
        <w:t>-ՄԴ-ԳՀԱՇՁԲ -</w:t>
      </w:r>
      <w:r w:rsidR="00296EA1">
        <w:rPr>
          <w:rFonts w:ascii="GHEA Grapalat" w:hAnsi="GHEA Grapalat"/>
          <w:b/>
          <w:lang w:val="af-ZA"/>
        </w:rPr>
        <w:t>25/02</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14:paraId="5443B943" w14:textId="29B30E7E"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հրավերի</w:t>
      </w:r>
    </w:p>
    <w:p w14:paraId="45272D8F" w14:textId="77777777" w:rsidR="00B80C21" w:rsidRPr="004F71AE" w:rsidRDefault="00B80C21" w:rsidP="00B80C21">
      <w:pPr>
        <w:pStyle w:val="31"/>
        <w:spacing w:line="240" w:lineRule="auto"/>
        <w:jc w:val="right"/>
        <w:rPr>
          <w:rFonts w:ascii="GHEA Grapalat" w:hAnsi="GHEA Grapalat" w:cs="Sylfaen"/>
          <w:b/>
          <w:lang w:val="hy-AM"/>
        </w:rPr>
      </w:pPr>
    </w:p>
    <w:p w14:paraId="0B0BA836"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14:paraId="5940CA40"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(որակավորման ապահովում)</w:t>
      </w:r>
    </w:p>
    <w:p w14:paraId="259BE0A7" w14:textId="77777777" w:rsidR="00B80C21" w:rsidRPr="004F71AE" w:rsidRDefault="00B80C21" w:rsidP="00B80C21">
      <w:pPr>
        <w:rPr>
          <w:rFonts w:ascii="GHEA Grapalat" w:hAnsi="GHEA Grapalat" w:cs="GHEA Grapalat"/>
          <w:b/>
          <w:sz w:val="20"/>
          <w:szCs w:val="20"/>
          <w:lang w:val="hy-AM"/>
        </w:rPr>
      </w:pPr>
    </w:p>
    <w:p w14:paraId="6806339E" w14:textId="77777777"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14:paraId="50F72324" w14:textId="77777777" w:rsidR="00B80C21" w:rsidRPr="004F71AE" w:rsidRDefault="00B80C21" w:rsidP="00B80C21">
      <w:pPr>
        <w:rPr>
          <w:rFonts w:ascii="GHEA Grapalat" w:hAnsi="GHEA Grapalat" w:cs="GHEA Grapalat"/>
          <w:sz w:val="20"/>
          <w:szCs w:val="20"/>
          <w:lang w:val="hy-AM"/>
        </w:rPr>
      </w:pPr>
    </w:p>
    <w:p w14:paraId="340C07C0" w14:textId="77777777"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4C922B43" w14:textId="77777777"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E92935E" w14:textId="77777777" w:rsidR="00B80C21" w:rsidRPr="004F71AE" w:rsidRDefault="00B80C21" w:rsidP="00B80C21">
      <w:pPr>
        <w:ind w:firstLine="708"/>
        <w:jc w:val="both"/>
        <w:rPr>
          <w:rFonts w:ascii="GHEA Grapalat" w:hAnsi="GHEA Grapalat" w:cs="GHEA Grapalat"/>
          <w:sz w:val="20"/>
          <w:szCs w:val="20"/>
          <w:lang w:val="hy-AM"/>
        </w:rPr>
      </w:pPr>
    </w:p>
    <w:p w14:paraId="782C3172" w14:textId="77777777"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proofErr w:type="spellStart"/>
      <w:r w:rsidRPr="004F71AE">
        <w:rPr>
          <w:rFonts w:ascii="GHEA Grapalat" w:hAnsi="GHEA Grapalat" w:cs="GHEA Grapalat"/>
          <w:b/>
          <w:sz w:val="20"/>
          <w:szCs w:val="20"/>
        </w:rPr>
        <w:t>ամաձայնության</w:t>
      </w:r>
      <w:proofErr w:type="spellEnd"/>
      <w:r w:rsidRPr="004F71AE">
        <w:rPr>
          <w:rFonts w:ascii="GHEA Grapalat" w:hAnsi="GHEA Grapalat" w:cs="GHEA Grapalat"/>
          <w:b/>
          <w:sz w:val="20"/>
          <w:szCs w:val="20"/>
        </w:rPr>
        <w:t xml:space="preserve"> </w:t>
      </w:r>
      <w:proofErr w:type="spellStart"/>
      <w:r w:rsidRPr="004F71AE">
        <w:rPr>
          <w:rFonts w:ascii="GHEA Grapalat" w:hAnsi="GHEA Grapalat" w:cs="GHEA Grapalat"/>
          <w:b/>
          <w:sz w:val="20"/>
          <w:szCs w:val="20"/>
        </w:rPr>
        <w:t>առարկան</w:t>
      </w:r>
      <w:proofErr w:type="spellEnd"/>
    </w:p>
    <w:p w14:paraId="5271DA60" w14:textId="77777777"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14:paraId="74D3675E" w14:textId="1F051665" w:rsidR="00B80C21" w:rsidRPr="004F71AE" w:rsidRDefault="00B80C21" w:rsidP="00B80C21">
      <w:pPr>
        <w:numPr>
          <w:ilvl w:val="1"/>
          <w:numId w:val="7"/>
        </w:numPr>
        <w:ind w:left="0" w:firstLine="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Ընկերությունը մասնակցում է </w:t>
      </w:r>
      <w:r w:rsidR="00117E14">
        <w:rPr>
          <w:rFonts w:ascii="GHEA Grapalat" w:hAnsi="GHEA Grapalat" w:cs="GHEA Grapalat"/>
          <w:sz w:val="20"/>
          <w:szCs w:val="20"/>
          <w:u w:val="single"/>
          <w:lang w:val="hy-AM"/>
        </w:rPr>
        <w:t>Անտառուտի միջնակարգ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կազմակերպված` </w:t>
      </w:r>
      <w:r w:rsidR="00931CB8">
        <w:rPr>
          <w:rFonts w:ascii="GHEA Grapalat" w:hAnsi="GHEA Grapalat"/>
          <w:b/>
          <w:sz w:val="20"/>
          <w:szCs w:val="20"/>
          <w:lang w:val="af-ZA"/>
        </w:rPr>
        <w:t>ՀՀԱՄ-</w:t>
      </w:r>
      <w:r w:rsidR="00562019">
        <w:rPr>
          <w:rFonts w:ascii="GHEA Grapalat" w:hAnsi="GHEA Grapalat"/>
          <w:b/>
          <w:sz w:val="20"/>
          <w:szCs w:val="20"/>
          <w:lang w:val="af-ZA"/>
        </w:rPr>
        <w:t>ԱՆՏԱՌՈՒՏ</w:t>
      </w:r>
      <w:r w:rsidR="00931CB8">
        <w:rPr>
          <w:rFonts w:ascii="GHEA Grapalat" w:hAnsi="GHEA Grapalat"/>
          <w:b/>
          <w:sz w:val="20"/>
          <w:szCs w:val="20"/>
          <w:lang w:val="af-ZA"/>
        </w:rPr>
        <w:t>-ՄԴ-ԳՀԱՇՁԲ -</w:t>
      </w:r>
      <w:r w:rsidR="00296EA1">
        <w:rPr>
          <w:rFonts w:ascii="GHEA Grapalat" w:hAnsi="GHEA Grapalat"/>
          <w:b/>
          <w:sz w:val="20"/>
          <w:szCs w:val="20"/>
          <w:lang w:val="af-ZA"/>
        </w:rPr>
        <w:t>25/02</w:t>
      </w:r>
      <w:r w:rsidRPr="004F71AE">
        <w:rPr>
          <w:rFonts w:ascii="GHEA Grapalat" w:hAnsi="GHEA Grapalat" w:cs="GHEA Grapalat"/>
          <w:sz w:val="20"/>
          <w:szCs w:val="20"/>
          <w:lang w:val="pt-BR"/>
        </w:rPr>
        <w:t>ծածկագրով գնման ընթացակարգին:</w:t>
      </w:r>
    </w:p>
    <w:p w14:paraId="6D3180D3" w14:textId="77777777" w:rsidR="00F764A5" w:rsidRPr="00E6597C" w:rsidRDefault="00F764A5" w:rsidP="00F764A5">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F280C46" w14:textId="77777777" w:rsidR="00F764A5" w:rsidRPr="00E6597C" w:rsidRDefault="00F764A5" w:rsidP="00F764A5">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14:paraId="5E6BA960"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4DC0CF"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38EAA57C" w14:textId="77777777"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CDB492F" w14:textId="77777777" w:rsidR="00F764A5" w:rsidRPr="00E6597C" w:rsidRDefault="00F764A5" w:rsidP="00F764A5">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3936053" w14:textId="77777777" w:rsidR="00F764A5" w:rsidRPr="00E6597C" w:rsidRDefault="00F764A5" w:rsidP="00F764A5">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7E3183B" w14:textId="77777777" w:rsidR="00F764A5" w:rsidRPr="00E6597C" w:rsidRDefault="00F764A5" w:rsidP="00F764A5">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0E258599" w14:textId="77777777" w:rsidR="00F764A5" w:rsidRPr="00E6597C" w:rsidRDefault="00F764A5" w:rsidP="00F764A5">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0830337" w14:textId="77777777"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D1F3D81" w14:textId="77777777"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4287669D" w14:textId="77777777" w:rsidR="00F764A5" w:rsidRPr="00E6597C" w:rsidRDefault="00F764A5" w:rsidP="00F764A5">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F786C53" w14:textId="77777777" w:rsidR="00F764A5" w:rsidRPr="00E6597C" w:rsidRDefault="00F764A5" w:rsidP="00F764A5">
      <w:pPr>
        <w:jc w:val="both"/>
        <w:rPr>
          <w:rFonts w:ascii="GHEA Grapalat" w:hAnsi="GHEA Grapalat" w:cs="GHEA Grapalat"/>
          <w:sz w:val="20"/>
          <w:szCs w:val="20"/>
          <w:lang w:val="hy-AM"/>
        </w:rPr>
      </w:pPr>
    </w:p>
    <w:p w14:paraId="29E09D72" w14:textId="77777777" w:rsidR="00F764A5" w:rsidRPr="00E6597C" w:rsidRDefault="00F764A5" w:rsidP="00F764A5">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2904EA78"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rPr>
        <w:lastRenderedPageBreak/>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Pr="00E6597C">
        <w:rPr>
          <w:rFonts w:ascii="GHEA Grapalat" w:hAnsi="GHEA Grapalat" w:cs="GHEA Grapalat"/>
          <w:sz w:val="20"/>
          <w:szCs w:val="20"/>
        </w:rPr>
        <w:t>Պատվիրատուի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կնքված</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պայմանագրի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կատարման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արդյունքը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ամբողջական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ընդունվելու</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օրվան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հաջորդող</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քսաներորդ</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օրը</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3CA3BF15"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E65906"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FF2378F" w14:textId="77777777" w:rsidR="00F764A5" w:rsidRPr="00E6597C" w:rsidDel="00A13215"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A4A56DF" w14:textId="77777777"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0F36E66" w14:textId="77777777" w:rsidR="00B80C21" w:rsidRPr="004F71AE" w:rsidRDefault="00B80C21" w:rsidP="00B80C21">
      <w:pPr>
        <w:ind w:firstLine="567"/>
        <w:jc w:val="both"/>
        <w:rPr>
          <w:rFonts w:ascii="GHEA Grapalat" w:hAnsi="GHEA Grapalat" w:cs="GHEA Grapalat"/>
          <w:sz w:val="20"/>
          <w:szCs w:val="20"/>
          <w:lang w:val="hy-AM"/>
        </w:rPr>
      </w:pPr>
    </w:p>
    <w:p w14:paraId="05DEFA2D" w14:textId="77777777" w:rsidR="00B80C21" w:rsidRPr="004F71AE" w:rsidRDefault="00B80C21" w:rsidP="00B80C21">
      <w:pPr>
        <w:ind w:firstLine="567"/>
        <w:jc w:val="center"/>
        <w:rPr>
          <w:rFonts w:ascii="GHEA Grapalat" w:hAnsi="GHEA Grapalat" w:cs="GHEA Grapalat"/>
          <w:sz w:val="20"/>
          <w:szCs w:val="20"/>
          <w:lang w:val="hy-AM"/>
        </w:rPr>
      </w:pPr>
      <w:r w:rsidRPr="004F71AE">
        <w:rPr>
          <w:rFonts w:ascii="GHEA Grapalat" w:hAnsi="GHEA Grapalat" w:cs="GHEA Grapalat"/>
          <w:b/>
          <w:sz w:val="20"/>
          <w:szCs w:val="20"/>
          <w:lang w:val="hy-AM"/>
        </w:rPr>
        <w:t>3. Ընկերության հասցեն, բանկային վավերապայմանները`</w:t>
      </w:r>
    </w:p>
    <w:p w14:paraId="56304FE3" w14:textId="77777777"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16759281"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անվանումը</w:t>
      </w:r>
    </w:p>
    <w:p w14:paraId="37822CF0"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1802D75F"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հասցեն</w:t>
      </w:r>
    </w:p>
    <w:p w14:paraId="400D055E"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4E93C748" w14:textId="77777777"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ընկերությանը սպասարկող բանկի անվանումը</w:t>
      </w:r>
    </w:p>
    <w:p w14:paraId="1650F0B9" w14:textId="77777777"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14:paraId="3A2F9B56" w14:textId="77777777" w:rsidR="00B80C21" w:rsidRPr="004F71AE" w:rsidRDefault="00B80C21" w:rsidP="00B80C21">
      <w:pPr>
        <w:jc w:val="both"/>
        <w:rPr>
          <w:rFonts w:ascii="GHEA Grapalat" w:hAnsi="GHEA Grapalat"/>
          <w:sz w:val="18"/>
          <w:szCs w:val="18"/>
          <w:u w:val="single"/>
          <w:vertAlign w:val="superscript"/>
          <w:lang w:val="hy-AM"/>
        </w:rPr>
      </w:pPr>
    </w:p>
    <w:p w14:paraId="4F66F993"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14:paraId="3C81533F" w14:textId="77777777" w:rsidR="00B80C21" w:rsidRPr="004F71AE" w:rsidRDefault="00B80C21" w:rsidP="00B80C21">
      <w:pPr>
        <w:jc w:val="both"/>
        <w:rPr>
          <w:rFonts w:ascii="GHEA Grapalat" w:hAnsi="GHEA Grapalat"/>
          <w:sz w:val="20"/>
          <w:szCs w:val="20"/>
          <w:lang w:val="hy-AM"/>
        </w:rPr>
      </w:pPr>
    </w:p>
    <w:p w14:paraId="48635F5E"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14:paraId="274E7DEE" w14:textId="77777777" w:rsidR="00B80C21" w:rsidRPr="004F71AE" w:rsidRDefault="00B80C21" w:rsidP="00B80C21">
      <w:pPr>
        <w:jc w:val="both"/>
        <w:rPr>
          <w:rFonts w:ascii="GHEA Grapalat" w:hAnsi="GHEA Grapalat"/>
          <w:sz w:val="18"/>
          <w:szCs w:val="18"/>
          <w:vertAlign w:val="superscript"/>
          <w:lang w:val="hy-AM"/>
        </w:rPr>
      </w:pPr>
    </w:p>
    <w:p w14:paraId="0941D2B4" w14:textId="77777777" w:rsidR="00B80C21" w:rsidRPr="004F71AE" w:rsidRDefault="00B80C21" w:rsidP="00B80C21">
      <w:pPr>
        <w:jc w:val="both"/>
        <w:rPr>
          <w:rFonts w:ascii="GHEA Grapalat" w:hAnsi="GHEA Grapalat" w:cs="GHEA Grapalat"/>
          <w:sz w:val="18"/>
          <w:szCs w:val="18"/>
          <w:lang w:val="hy-AM"/>
        </w:rPr>
      </w:pPr>
    </w:p>
    <w:p w14:paraId="3D3D028E" w14:textId="77777777"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14:paraId="0CB65D9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97E025" w14:textId="77777777"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14:paraId="257ECE20" w14:textId="77777777" w:rsidR="00B80C21" w:rsidRPr="004F71AE" w:rsidRDefault="00B80C21" w:rsidP="002C25EC">
            <w:pPr>
              <w:jc w:val="center"/>
              <w:rPr>
                <w:rFonts w:ascii="GHEA Grapalat" w:hAnsi="GHEA Grapalat" w:cs="Arial"/>
                <w:bCs/>
                <w:sz w:val="20"/>
                <w:szCs w:val="20"/>
              </w:rPr>
            </w:pPr>
          </w:p>
        </w:tc>
      </w:tr>
      <w:tr w:rsidR="00B80C21" w:rsidRPr="004F71AE" w14:paraId="1B4C4DEF"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06981"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14:paraId="6AAC4F9E" w14:textId="77777777"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69C05"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Ներկայացմանամսաթիվը</w:t>
            </w:r>
            <w:proofErr w:type="spellEnd"/>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14:paraId="5171493D" w14:textId="77777777"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775E8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w:t>
            </w:r>
            <w:proofErr w:type="spellStart"/>
            <w:r w:rsidRPr="004F71AE">
              <w:rPr>
                <w:rFonts w:ascii="GHEA Grapalat" w:hAnsi="GHEA Grapalat" w:cs="Sylfaen"/>
                <w:sz w:val="20"/>
                <w:szCs w:val="20"/>
              </w:rPr>
              <w:t>Ընկերություն</w:t>
            </w:r>
            <w:proofErr w:type="spellEnd"/>
            <w:r w:rsidRPr="004F71AE">
              <w:rPr>
                <w:rFonts w:ascii="GHEA Grapalat" w:hAnsi="GHEA Grapalat" w:cs="Sylfaen"/>
                <w:sz w:val="20"/>
                <w:szCs w:val="20"/>
              </w:rPr>
              <w:t xml:space="preserve"> </w:t>
            </w:r>
            <w:r w:rsidRPr="004F71AE">
              <w:rPr>
                <w:rFonts w:ascii="GHEA Grapalat" w:hAnsi="GHEA Grapalat" w:cs="Arial"/>
                <w:sz w:val="20"/>
                <w:szCs w:val="20"/>
              </w:rPr>
              <w:t>`</w:t>
            </w:r>
          </w:p>
        </w:tc>
      </w:tr>
      <w:tr w:rsidR="00B80C21" w:rsidRPr="004F71AE" w14:paraId="419568AC"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38301"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w:t>
            </w:r>
            <w:proofErr w:type="spellStart"/>
            <w:r w:rsidRPr="004F71AE">
              <w:rPr>
                <w:rFonts w:ascii="GHEA Grapalat" w:hAnsi="GHEA Grapalat" w:cs="Sylfaen"/>
                <w:sz w:val="20"/>
                <w:szCs w:val="20"/>
              </w:rPr>
              <w:t>բանկ</w:t>
            </w:r>
            <w:proofErr w:type="spellEnd"/>
            <w:r w:rsidRPr="004F71AE">
              <w:rPr>
                <w:rFonts w:ascii="GHEA Grapalat" w:hAnsi="GHEA Grapalat" w:cs="Sylfaen"/>
                <w:sz w:val="20"/>
                <w:szCs w:val="20"/>
              </w:rPr>
              <w:t>)</w:t>
            </w:r>
            <w:r w:rsidRPr="004F71AE">
              <w:rPr>
                <w:rFonts w:ascii="GHEA Grapalat" w:hAnsi="GHEA Grapalat" w:cs="Arial"/>
                <w:sz w:val="20"/>
                <w:szCs w:val="20"/>
              </w:rPr>
              <w:t>`</w:t>
            </w:r>
          </w:p>
        </w:tc>
      </w:tr>
      <w:tr w:rsidR="00B80C21" w:rsidRPr="004F71AE" w14:paraId="17E6E19B"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DD67E1"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Վճարողիհաշվիհամարը</w:t>
            </w:r>
            <w:proofErr w:type="spellEnd"/>
            <w:r w:rsidRPr="004F71AE">
              <w:rPr>
                <w:rFonts w:ascii="GHEA Grapalat" w:hAnsi="GHEA Grapalat" w:cs="Arial"/>
                <w:sz w:val="20"/>
                <w:szCs w:val="20"/>
              </w:rPr>
              <w:t>`</w:t>
            </w:r>
          </w:p>
        </w:tc>
      </w:tr>
      <w:tr w:rsidR="00B80C21" w:rsidRPr="004F71AE" w14:paraId="66113870"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69BA0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00702F0B">
              <w:rPr>
                <w:rFonts w:ascii="GHEA Grapalat" w:hAnsi="GHEA Grapalat" w:cs="Sylfaen"/>
                <w:sz w:val="20"/>
                <w:szCs w:val="20"/>
                <w:lang w:val="ru-RU"/>
              </w:rPr>
              <w:t xml:space="preserve"> </w:t>
            </w:r>
            <w:r w:rsidRPr="004F71AE">
              <w:rPr>
                <w:rFonts w:ascii="GHEA Grapalat" w:hAnsi="GHEA Grapalat" w:cs="Sylfaen"/>
                <w:sz w:val="20"/>
                <w:szCs w:val="20"/>
              </w:rPr>
              <w:t>ՀՎՀՀ</w:t>
            </w:r>
            <w:r w:rsidRPr="004F71AE">
              <w:rPr>
                <w:rFonts w:ascii="GHEA Grapalat" w:hAnsi="GHEA Grapalat" w:cs="Arial"/>
                <w:sz w:val="20"/>
                <w:szCs w:val="20"/>
              </w:rPr>
              <w:t>`</w:t>
            </w:r>
          </w:p>
        </w:tc>
      </w:tr>
      <w:tr w:rsidR="00B80C21" w:rsidRPr="004F71AE" w14:paraId="7DD932AF"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F017F"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00702F0B">
              <w:rPr>
                <w:rFonts w:ascii="GHEA Grapalat" w:hAnsi="GHEA Grapalat" w:cs="Sylfaen"/>
                <w:sz w:val="20"/>
                <w:szCs w:val="20"/>
                <w:lang w:val="ru-RU"/>
              </w:rPr>
              <w:t xml:space="preserve"> </w:t>
            </w:r>
            <w:r w:rsidRPr="004F71AE">
              <w:rPr>
                <w:rFonts w:ascii="GHEA Grapalat" w:hAnsi="GHEA Grapalat" w:cs="Sylfaen"/>
                <w:sz w:val="20"/>
                <w:szCs w:val="20"/>
              </w:rPr>
              <w:t>ՀԾՀ</w:t>
            </w:r>
            <w:r w:rsidRPr="004F71AE">
              <w:rPr>
                <w:rFonts w:ascii="GHEA Grapalat" w:hAnsi="GHEA Grapalat" w:cs="Arial"/>
                <w:sz w:val="20"/>
                <w:szCs w:val="20"/>
              </w:rPr>
              <w:t>`</w:t>
            </w:r>
          </w:p>
        </w:tc>
      </w:tr>
      <w:tr w:rsidR="00B80C21" w:rsidRPr="004F71AE" w14:paraId="424FBB3F"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7A63B4"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Շահառու</w:t>
            </w:r>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14:paraId="30CA2A11"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F24F9" w14:textId="77777777"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14:paraId="1D0DE412" w14:textId="77777777"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BC9E33" w14:textId="18B23685"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11. Շահառուի ՀՎՀՀ`</w:t>
            </w:r>
            <w:r w:rsidR="008C038A" w:rsidRPr="004F71AE">
              <w:rPr>
                <w:rFonts w:ascii="GHEA Grapalat" w:hAnsi="GHEA Grapalat" w:cs="Sylfaen"/>
                <w:sz w:val="20"/>
                <w:szCs w:val="20"/>
              </w:rPr>
              <w:t xml:space="preserve"> </w:t>
            </w:r>
            <w:r w:rsidR="00D568F5">
              <w:rPr>
                <w:rFonts w:ascii="GHEA Grapalat" w:hAnsi="GHEA Grapalat" w:cs="Sylfaen"/>
                <w:b/>
                <w:color w:val="FF0000"/>
                <w:sz w:val="20"/>
                <w:szCs w:val="20"/>
                <w:lang w:val="hy-AM"/>
              </w:rPr>
              <w:t>05013641</w:t>
            </w:r>
          </w:p>
        </w:tc>
      </w:tr>
      <w:tr w:rsidR="00B80C21" w:rsidRPr="004F71AE" w14:paraId="665E991D"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F33C57"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762966" w:rsidRPr="004F71AE">
              <w:rPr>
                <w:rFonts w:ascii="GHEA Grapalat" w:hAnsi="GHEA Grapalat" w:cs="Sylfaen"/>
                <w:sz w:val="20"/>
                <w:szCs w:val="20"/>
              </w:rPr>
              <w:t xml:space="preserve"> </w:t>
            </w:r>
            <w:r w:rsidR="00E65E05" w:rsidRPr="004F71AE">
              <w:rPr>
                <w:rFonts w:ascii="GHEA Grapalat" w:hAnsi="GHEA Grapalat" w:cs="Sylfaen"/>
                <w:b/>
                <w:sz w:val="20"/>
                <w:szCs w:val="20"/>
                <w:lang w:val="hy-AM"/>
              </w:rPr>
              <w:t>Կենտրոնական գանձապետարան</w:t>
            </w:r>
          </w:p>
        </w:tc>
      </w:tr>
      <w:tr w:rsidR="00B80C21" w:rsidRPr="004F71AE" w14:paraId="5FCA33F6"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4E0A0" w14:textId="16CCAEA4"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w:t>
            </w:r>
            <w:proofErr w:type="spellStart"/>
            <w:r w:rsidRPr="004F71AE">
              <w:rPr>
                <w:rFonts w:ascii="GHEA Grapalat" w:hAnsi="GHEA Grapalat" w:cs="Sylfaen"/>
                <w:sz w:val="20"/>
                <w:szCs w:val="20"/>
              </w:rPr>
              <w:t>Շահառուիհաշվիհամարը</w:t>
            </w:r>
            <w:proofErr w:type="spellEnd"/>
            <w:r w:rsidRPr="004F71AE">
              <w:rPr>
                <w:rFonts w:ascii="GHEA Grapalat" w:hAnsi="GHEA Grapalat" w:cs="Arial"/>
                <w:sz w:val="20"/>
                <w:szCs w:val="20"/>
              </w:rPr>
              <w:t xml:space="preserve"> (</w:t>
            </w:r>
            <w:proofErr w:type="spellStart"/>
            <w:proofErr w:type="gramStart"/>
            <w:r w:rsidRPr="004F71AE">
              <w:rPr>
                <w:rFonts w:ascii="GHEA Grapalat" w:hAnsi="GHEA Grapalat" w:cs="Sylfaen"/>
                <w:sz w:val="20"/>
                <w:szCs w:val="20"/>
              </w:rPr>
              <w:t>հշ</w:t>
            </w:r>
            <w:r w:rsidRPr="004F71AE">
              <w:rPr>
                <w:rFonts w:ascii="GHEA Grapalat" w:hAnsi="GHEA Grapalat" w:cs="Arial"/>
                <w:sz w:val="20"/>
                <w:szCs w:val="20"/>
              </w:rPr>
              <w:t>.N</w:t>
            </w:r>
            <w:proofErr w:type="spellEnd"/>
            <w:proofErr w:type="gramEnd"/>
            <w:r w:rsidRPr="004F71AE">
              <w:rPr>
                <w:rFonts w:ascii="GHEA Grapalat" w:hAnsi="GHEA Grapalat" w:cs="Arial"/>
                <w:sz w:val="20"/>
                <w:szCs w:val="20"/>
              </w:rPr>
              <w:t>)</w:t>
            </w:r>
            <w:r w:rsidR="00940738" w:rsidRPr="004F71AE">
              <w:rPr>
                <w:rFonts w:ascii="GHEA Grapalat" w:hAnsi="GHEA Grapalat" w:cs="Arial"/>
                <w:sz w:val="20"/>
                <w:szCs w:val="20"/>
              </w:rPr>
              <w:t xml:space="preserve"> </w:t>
            </w:r>
            <w:r w:rsidR="00D568F5">
              <w:rPr>
                <w:rFonts w:ascii="GHEA Grapalat" w:hAnsi="GHEA Grapalat" w:cs="Arial"/>
                <w:b/>
                <w:color w:val="FF0000"/>
                <w:sz w:val="20"/>
                <w:szCs w:val="20"/>
              </w:rPr>
              <w:t>900448000035</w:t>
            </w:r>
          </w:p>
        </w:tc>
      </w:tr>
      <w:tr w:rsidR="00B80C21" w:rsidRPr="004F71AE" w14:paraId="6C3DB4CE" w14:textId="77777777" w:rsidTr="002C25EC">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85C66"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w:t>
            </w:r>
            <w:proofErr w:type="spellStart"/>
            <w:r w:rsidRPr="004F71AE">
              <w:rPr>
                <w:rFonts w:ascii="GHEA Grapalat" w:hAnsi="GHEA Grapalat" w:cs="Sylfaen"/>
                <w:sz w:val="20"/>
                <w:szCs w:val="20"/>
              </w:rPr>
              <w:t>Գումարը</w:t>
            </w:r>
            <w:proofErr w:type="spellEnd"/>
            <w:r w:rsidRPr="004F71AE">
              <w:rPr>
                <w:rFonts w:ascii="GHEA Grapalat" w:hAnsi="GHEA Grapalat" w:cs="Arial"/>
                <w:sz w:val="20"/>
                <w:szCs w:val="20"/>
                <w:lang w:val="ru-RU"/>
              </w:rPr>
              <w:t>(</w:t>
            </w:r>
            <w:proofErr w:type="spellStart"/>
            <w:r w:rsidRPr="004F71AE">
              <w:rPr>
                <w:rFonts w:ascii="GHEA Grapalat" w:hAnsi="GHEA Grapalat" w:cs="Sylfaen"/>
                <w:sz w:val="20"/>
                <w:szCs w:val="20"/>
              </w:rPr>
              <w:t>թվերովևբառերով</w:t>
            </w:r>
            <w:proofErr w:type="spellEnd"/>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14:paraId="51B3FC4C" w14:textId="77777777"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E3781"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թվերով</w:t>
            </w:r>
            <w:proofErr w:type="spellEnd"/>
            <w:r w:rsidR="00702F0B" w:rsidRPr="00702F0B">
              <w:rPr>
                <w:rFonts w:ascii="GHEA Grapalat" w:hAnsi="GHEA Grapalat" w:cs="Sylfaen"/>
                <w:sz w:val="20"/>
                <w:szCs w:val="20"/>
              </w:rPr>
              <w:t xml:space="preserve"> </w:t>
            </w:r>
            <w:r w:rsidRPr="004F71AE">
              <w:rPr>
                <w:rFonts w:ascii="GHEA Grapalat" w:hAnsi="GHEA Grapalat" w:cs="Sylfaen"/>
                <w:sz w:val="20"/>
                <w:szCs w:val="20"/>
              </w:rPr>
              <w:t>և</w:t>
            </w:r>
            <w:r w:rsidR="00702F0B" w:rsidRPr="00702F0B">
              <w:rPr>
                <w:rFonts w:ascii="GHEA Grapalat" w:hAnsi="GHEA Grapalat" w:cs="Sylfaen"/>
                <w:sz w:val="20"/>
                <w:szCs w:val="20"/>
              </w:rPr>
              <w:t xml:space="preserve"> </w:t>
            </w:r>
            <w:proofErr w:type="spellStart"/>
            <w:r w:rsidRPr="004F71AE">
              <w:rPr>
                <w:rFonts w:ascii="GHEA Grapalat" w:hAnsi="GHEA Grapalat" w:cs="Sylfaen"/>
                <w:sz w:val="20"/>
                <w:szCs w:val="20"/>
              </w:rPr>
              <w:t>բառերով</w:t>
            </w:r>
            <w:proofErr w:type="spellEnd"/>
            <w:r w:rsidRPr="004F71AE">
              <w:rPr>
                <w:rFonts w:ascii="GHEA Grapalat" w:hAnsi="GHEA Grapalat" w:cs="Sylfaen"/>
                <w:sz w:val="20"/>
                <w:szCs w:val="20"/>
              </w:rPr>
              <w:t>)</w:t>
            </w:r>
            <w:r w:rsidR="00702F0B" w:rsidRPr="00702F0B">
              <w:rPr>
                <w:rFonts w:ascii="GHEA Grapalat" w:hAnsi="GHEA Grapalat" w:cs="Sylfaen"/>
                <w:sz w:val="20"/>
                <w:szCs w:val="20"/>
              </w:rPr>
              <w:t xml:space="preserve"> </w:t>
            </w:r>
            <w:r w:rsidRPr="004F71AE">
              <w:rPr>
                <w:rFonts w:ascii="GHEA Grapalat" w:hAnsi="GHEA Grapalat" w:cs="Sylfaen"/>
                <w:sz w:val="20"/>
                <w:szCs w:val="20"/>
              </w:rPr>
              <w:t>(</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14:paraId="15B08577"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E2BE7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w:t>
            </w:r>
            <w:proofErr w:type="spellStart"/>
            <w:r w:rsidRPr="004F71AE">
              <w:rPr>
                <w:rFonts w:ascii="GHEA Grapalat" w:hAnsi="GHEA Grapalat" w:cs="Sylfaen"/>
                <w:sz w:val="20"/>
                <w:szCs w:val="20"/>
              </w:rPr>
              <w:t>Արժույթը</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բառերովևկոդով</w:t>
            </w:r>
            <w:proofErr w:type="spellEnd"/>
            <w:r w:rsidRPr="004F71AE">
              <w:rPr>
                <w:rFonts w:ascii="GHEA Grapalat" w:hAnsi="GHEA Grapalat" w:cs="Arial"/>
                <w:sz w:val="20"/>
                <w:szCs w:val="20"/>
              </w:rPr>
              <w:t>)`</w:t>
            </w:r>
          </w:p>
        </w:tc>
      </w:tr>
      <w:tr w:rsidR="00B80C21" w:rsidRPr="004F71AE" w14:paraId="10F4008B"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FCD13E" w14:textId="77777777"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w:t>
            </w:r>
            <w:proofErr w:type="spellStart"/>
            <w:r w:rsidRPr="004F71AE">
              <w:rPr>
                <w:rFonts w:ascii="GHEA Grapalat" w:hAnsi="GHEA Grapalat" w:cs="Sylfaen"/>
                <w:sz w:val="20"/>
                <w:szCs w:val="20"/>
              </w:rPr>
              <w:t>Գործարքի</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վճարման</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նպատակը</w:t>
            </w:r>
            <w:proofErr w:type="spellEnd"/>
            <w:r w:rsidRPr="004F71AE">
              <w:rPr>
                <w:rFonts w:ascii="GHEA Grapalat" w:hAnsi="GHEA Grapalat" w:cs="Arial"/>
                <w:sz w:val="20"/>
                <w:szCs w:val="20"/>
              </w:rPr>
              <w:t>`</w:t>
            </w:r>
            <w:r w:rsidRPr="004F71AE">
              <w:rPr>
                <w:rFonts w:ascii="GHEA Grapalat" w:hAnsi="GHEA Grapalat" w:cs="Sylfaen"/>
                <w:bCs/>
                <w:sz w:val="20"/>
                <w:szCs w:val="20"/>
              </w:rPr>
              <w:t>(</w:t>
            </w:r>
            <w:proofErr w:type="spellStart"/>
            <w:r w:rsidRPr="004F71AE">
              <w:rPr>
                <w:rFonts w:ascii="GHEA Grapalat" w:hAnsi="GHEA Grapalat" w:cs="Sylfaen"/>
                <w:bCs/>
                <w:sz w:val="20"/>
                <w:szCs w:val="20"/>
              </w:rPr>
              <w:t>որակավորման</w:t>
            </w:r>
            <w:proofErr w:type="spellEnd"/>
            <w:r w:rsidRPr="004F71AE">
              <w:rPr>
                <w:rFonts w:ascii="GHEA Grapalat" w:hAnsi="GHEA Grapalat" w:cs="Sylfaen"/>
                <w:bCs/>
                <w:sz w:val="20"/>
                <w:szCs w:val="20"/>
              </w:rPr>
              <w:t xml:space="preserve"> </w:t>
            </w:r>
            <w:proofErr w:type="spellStart"/>
            <w:r w:rsidRPr="004F71AE">
              <w:rPr>
                <w:rFonts w:ascii="GHEA Grapalat" w:hAnsi="GHEA Grapalat" w:cs="Sylfaen"/>
                <w:bCs/>
                <w:sz w:val="20"/>
                <w:szCs w:val="20"/>
              </w:rPr>
              <w:t>ապահովմ</w:t>
            </w:r>
            <w:proofErr w:type="spellEnd"/>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14:paraId="66EAFB70" w14:textId="77777777" w:rsidTr="002C25EC">
        <w:trPr>
          <w:trHeight w:val="424"/>
        </w:trPr>
        <w:tc>
          <w:tcPr>
            <w:tcW w:w="10980" w:type="dxa"/>
            <w:gridSpan w:val="2"/>
            <w:tcBorders>
              <w:top w:val="single" w:sz="4" w:space="0" w:color="auto"/>
              <w:left w:val="single" w:sz="4" w:space="0" w:color="auto"/>
              <w:right w:val="single" w:sz="4" w:space="0" w:color="000000"/>
            </w:tcBorders>
            <w:noWrap/>
            <w:vAlign w:val="bottom"/>
          </w:tcPr>
          <w:p w14:paraId="7BC59B7D"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proofErr w:type="spellStart"/>
            <w:r w:rsidRPr="004F71AE">
              <w:rPr>
                <w:rFonts w:ascii="GHEA Grapalat" w:hAnsi="GHEA Grapalat" w:cs="Sylfaen"/>
                <w:sz w:val="20"/>
                <w:szCs w:val="20"/>
              </w:rPr>
              <w:t>այմանագրի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ծածկագիրը</w:t>
            </w:r>
            <w:proofErr w:type="spellEnd"/>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14:paraId="6CAA5816" w14:textId="77777777"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14:paraId="5FBCE502" w14:textId="77777777" w:rsidR="00B80C21" w:rsidRPr="004F71AE" w:rsidRDefault="00B80C21" w:rsidP="002C25EC">
            <w:pPr>
              <w:rPr>
                <w:rFonts w:ascii="GHEA Grapalat" w:hAnsi="GHEA Grapalat" w:cs="Arial"/>
                <w:sz w:val="20"/>
                <w:szCs w:val="20"/>
                <w:lang w:val="hy-AM"/>
              </w:rPr>
            </w:pPr>
          </w:p>
        </w:tc>
      </w:tr>
      <w:tr w:rsidR="00B80C21" w:rsidRPr="004F71AE" w14:paraId="18554009"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024671"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14:paraId="4FED708D"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64AB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էջ</w:t>
            </w:r>
            <w:proofErr w:type="spellEnd"/>
          </w:p>
        </w:tc>
      </w:tr>
      <w:tr w:rsidR="00B80C21" w:rsidRPr="004F71AE" w14:paraId="3F51A4B6"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6303A6CA" w14:textId="77777777"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 xml:space="preserve">ա.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ստորագրությունները</w:t>
            </w:r>
            <w:proofErr w:type="spellEnd"/>
          </w:p>
          <w:p w14:paraId="1E227DDC" w14:textId="77777777" w:rsidR="00B80C21" w:rsidRPr="004F71AE" w:rsidRDefault="00B80C21" w:rsidP="002C25EC">
            <w:pPr>
              <w:rPr>
                <w:rFonts w:ascii="GHEA Grapalat" w:hAnsi="GHEA Grapalat" w:cs="Sylfaen"/>
                <w:sz w:val="20"/>
                <w:szCs w:val="20"/>
              </w:rPr>
            </w:pPr>
          </w:p>
          <w:p w14:paraId="2C4318AC"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2516375B" w14:textId="77777777" w:rsidR="00B80C21" w:rsidRPr="004F71AE" w:rsidRDefault="00B80C21" w:rsidP="002C25EC">
            <w:pPr>
              <w:rPr>
                <w:rFonts w:ascii="GHEA Grapalat" w:hAnsi="GHEA Grapalat" w:cs="Tahoma"/>
                <w:sz w:val="20"/>
                <w:szCs w:val="20"/>
              </w:rPr>
            </w:pPr>
          </w:p>
          <w:p w14:paraId="605672BA" w14:textId="77777777" w:rsidR="00B80C21" w:rsidRPr="004F71AE" w:rsidRDefault="00B80C21" w:rsidP="002C25EC">
            <w:pPr>
              <w:rPr>
                <w:rFonts w:ascii="GHEA Grapalat" w:hAnsi="GHEA Grapalat" w:cs="Sylfaen"/>
                <w:sz w:val="20"/>
                <w:szCs w:val="20"/>
              </w:rPr>
            </w:pPr>
          </w:p>
          <w:p w14:paraId="6F7C2D26"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09DCF402" w14:textId="77777777" w:rsidR="00B80C21" w:rsidRPr="004F71AE" w:rsidRDefault="00B80C21" w:rsidP="002C25EC">
            <w:pPr>
              <w:rPr>
                <w:rFonts w:ascii="GHEA Grapalat" w:hAnsi="GHEA Grapalat" w:cs="Sylfaen"/>
                <w:sz w:val="20"/>
                <w:szCs w:val="20"/>
              </w:rPr>
            </w:pPr>
          </w:p>
          <w:p w14:paraId="7C89A519"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14:paraId="478FAF03"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E39D48A" w14:textId="77777777"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rPr>
              <w:t xml:space="preserve"> ստորագրությունները`</w:t>
            </w:r>
          </w:p>
          <w:p w14:paraId="3B9B92CA" w14:textId="77777777" w:rsidR="00B80C21" w:rsidRPr="004F71AE" w:rsidRDefault="00B80C21" w:rsidP="002C25EC">
            <w:pPr>
              <w:jc w:val="right"/>
              <w:rPr>
                <w:rFonts w:ascii="GHEA Grapalat" w:hAnsi="GHEA Grapalat" w:cs="Sylfaen"/>
                <w:sz w:val="20"/>
                <w:szCs w:val="20"/>
              </w:rPr>
            </w:pPr>
          </w:p>
          <w:p w14:paraId="5A5B3582" w14:textId="77777777"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14:paraId="7820AC2B" w14:textId="77777777" w:rsidR="00B80C21" w:rsidRPr="004F71AE" w:rsidRDefault="00B80C21" w:rsidP="002C25EC">
            <w:pPr>
              <w:jc w:val="right"/>
              <w:rPr>
                <w:rFonts w:ascii="GHEA Grapalat" w:hAnsi="GHEA Grapalat" w:cs="Tahoma"/>
                <w:sz w:val="20"/>
                <w:szCs w:val="20"/>
              </w:rPr>
            </w:pPr>
          </w:p>
          <w:p w14:paraId="1879D5B3" w14:textId="77777777" w:rsidR="00B80C21" w:rsidRPr="004F71AE" w:rsidRDefault="00B80C21" w:rsidP="002C25EC">
            <w:pPr>
              <w:jc w:val="right"/>
              <w:rPr>
                <w:rFonts w:ascii="GHEA Grapalat" w:hAnsi="GHEA Grapalat" w:cs="Tahoma"/>
                <w:sz w:val="20"/>
                <w:szCs w:val="20"/>
              </w:rPr>
            </w:pPr>
          </w:p>
          <w:p w14:paraId="1507F30C"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6D03BD9E" w14:textId="77777777" w:rsidR="00B80C21" w:rsidRPr="004F71AE" w:rsidRDefault="00B80C21" w:rsidP="002C25EC">
            <w:pPr>
              <w:jc w:val="right"/>
              <w:rPr>
                <w:rFonts w:ascii="GHEA Grapalat" w:hAnsi="GHEA Grapalat" w:cs="Sylfaen"/>
                <w:sz w:val="20"/>
                <w:szCs w:val="20"/>
              </w:rPr>
            </w:pPr>
          </w:p>
          <w:p w14:paraId="438E4152"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14:paraId="436CC86C" w14:textId="77777777" w:rsidR="00B80C21" w:rsidRPr="004F71AE" w:rsidRDefault="00B80C21" w:rsidP="002C25EC">
            <w:pPr>
              <w:jc w:val="right"/>
              <w:rPr>
                <w:rFonts w:ascii="GHEA Grapalat" w:hAnsi="GHEA Grapalat" w:cs="Sylfaen"/>
                <w:sz w:val="20"/>
                <w:szCs w:val="20"/>
              </w:rPr>
            </w:pPr>
          </w:p>
        </w:tc>
      </w:tr>
      <w:tr w:rsidR="00B80C21" w:rsidRPr="004F71AE" w14:paraId="2370A738" w14:textId="77777777" w:rsidTr="002C25EC">
        <w:trPr>
          <w:trHeight w:val="2058"/>
        </w:trPr>
        <w:tc>
          <w:tcPr>
            <w:tcW w:w="5616" w:type="dxa"/>
            <w:tcBorders>
              <w:top w:val="single" w:sz="4" w:space="0" w:color="auto"/>
              <w:left w:val="single" w:sz="4" w:space="0" w:color="auto"/>
              <w:right w:val="single" w:sz="4" w:space="0" w:color="auto"/>
            </w:tcBorders>
            <w:noWrap/>
            <w:vAlign w:val="bottom"/>
          </w:tcPr>
          <w:p w14:paraId="3A28ACEA"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14:paraId="457E5BD5" w14:textId="77777777" w:rsidR="00B80C21" w:rsidRPr="004F71AE" w:rsidRDefault="00B80C21" w:rsidP="002C25EC">
            <w:pPr>
              <w:rPr>
                <w:rFonts w:ascii="GHEA Grapalat" w:hAnsi="GHEA Grapalat" w:cs="Tahoma"/>
                <w:sz w:val="20"/>
                <w:szCs w:val="20"/>
                <w:lang w:val="hy-AM"/>
              </w:rPr>
            </w:pPr>
          </w:p>
          <w:p w14:paraId="1B95D784"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14:paraId="5E79B453" w14:textId="77777777" w:rsidR="00B80C21" w:rsidRPr="004F71AE" w:rsidRDefault="00B80C21" w:rsidP="002C25EC">
            <w:pPr>
              <w:rPr>
                <w:rFonts w:ascii="GHEA Grapalat" w:hAnsi="GHEA Grapalat" w:cs="Sylfaen"/>
                <w:sz w:val="20"/>
                <w:szCs w:val="20"/>
              </w:rPr>
            </w:pPr>
          </w:p>
          <w:p w14:paraId="7E07B807"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092BE99F" w14:textId="77777777" w:rsidR="00B80C21" w:rsidRPr="004F71AE" w:rsidRDefault="00B80C21" w:rsidP="002C25EC">
            <w:pPr>
              <w:rPr>
                <w:rFonts w:ascii="GHEA Grapalat" w:hAnsi="GHEA Grapalat" w:cs="Tahoma"/>
                <w:sz w:val="20"/>
                <w:szCs w:val="20"/>
              </w:rPr>
            </w:pPr>
          </w:p>
          <w:p w14:paraId="74AE1CA6" w14:textId="77777777"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8E0CBB"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14:paraId="228B48AA" w14:textId="77777777" w:rsidR="00B80C21" w:rsidRPr="004F71AE" w:rsidRDefault="00B80C21" w:rsidP="002C25EC">
            <w:pPr>
              <w:jc w:val="right"/>
              <w:rPr>
                <w:rFonts w:ascii="GHEA Grapalat" w:hAnsi="GHEA Grapalat" w:cs="Tahoma"/>
                <w:sz w:val="20"/>
                <w:szCs w:val="20"/>
              </w:rPr>
            </w:pPr>
          </w:p>
          <w:p w14:paraId="546F565B" w14:textId="77777777" w:rsidR="00B80C21" w:rsidRPr="004F71AE" w:rsidRDefault="00B80C21" w:rsidP="002C25EC">
            <w:pPr>
              <w:jc w:val="right"/>
              <w:rPr>
                <w:rFonts w:ascii="GHEA Grapalat" w:hAnsi="GHEA Grapalat" w:cs="Tahoma"/>
                <w:sz w:val="20"/>
                <w:szCs w:val="20"/>
              </w:rPr>
            </w:pPr>
          </w:p>
          <w:p w14:paraId="4E50CE87"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0D0FF959" w14:textId="77777777"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38DD78D0" w14:textId="77777777" w:rsidR="00B80C21" w:rsidRPr="004F71AE" w:rsidRDefault="00B80C21" w:rsidP="002C25EC">
            <w:pPr>
              <w:jc w:val="right"/>
              <w:rPr>
                <w:rFonts w:ascii="GHEA Grapalat" w:hAnsi="GHEA Grapalat" w:cs="Arial"/>
                <w:sz w:val="20"/>
                <w:szCs w:val="20"/>
                <w:lang w:val="hy-AM"/>
              </w:rPr>
            </w:pPr>
          </w:p>
        </w:tc>
      </w:tr>
      <w:tr w:rsidR="00B80C21" w:rsidRPr="004F71AE" w14:paraId="21C9517D" w14:textId="77777777" w:rsidTr="002C25EC">
        <w:trPr>
          <w:trHeight w:val="80"/>
        </w:trPr>
        <w:tc>
          <w:tcPr>
            <w:tcW w:w="5616" w:type="dxa"/>
            <w:tcBorders>
              <w:top w:val="nil"/>
              <w:left w:val="single" w:sz="4" w:space="0" w:color="auto"/>
              <w:bottom w:val="single" w:sz="4" w:space="0" w:color="auto"/>
              <w:right w:val="single" w:sz="4" w:space="0" w:color="auto"/>
            </w:tcBorders>
            <w:noWrap/>
            <w:vAlign w:val="bottom"/>
          </w:tcPr>
          <w:p w14:paraId="33CBD926"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14:paraId="2E565D6C" w14:textId="77777777" w:rsidR="00B80C21" w:rsidRPr="004F71AE" w:rsidRDefault="00B80C21" w:rsidP="002C25EC">
            <w:pPr>
              <w:rPr>
                <w:rFonts w:ascii="GHEA Grapalat" w:hAnsi="GHEA Grapalat" w:cs="Sylfaen"/>
                <w:sz w:val="20"/>
                <w:szCs w:val="20"/>
              </w:rPr>
            </w:pPr>
          </w:p>
          <w:p w14:paraId="424AD12D" w14:textId="77777777" w:rsidR="00B80C21" w:rsidRPr="004F71AE" w:rsidRDefault="00B80C21" w:rsidP="002C25EC">
            <w:pPr>
              <w:rPr>
                <w:rFonts w:ascii="GHEA Grapalat" w:hAnsi="GHEA Grapalat" w:cs="Sylfaen"/>
                <w:sz w:val="20"/>
                <w:szCs w:val="20"/>
              </w:rPr>
            </w:pPr>
          </w:p>
          <w:p w14:paraId="4B477620"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14:paraId="0F8B8E1B"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14:paraId="77D76B89" w14:textId="77777777" w:rsidR="00B80C21" w:rsidRPr="004F71AE" w:rsidRDefault="00B80C21" w:rsidP="002C25EC">
            <w:pPr>
              <w:rPr>
                <w:rFonts w:ascii="GHEA Grapalat" w:hAnsi="GHEA Grapalat" w:cs="Sylfaen"/>
                <w:sz w:val="20"/>
                <w:szCs w:val="20"/>
              </w:rPr>
            </w:pPr>
          </w:p>
          <w:p w14:paraId="1E455CC9" w14:textId="77777777" w:rsidR="00B80C21" w:rsidRPr="004F71AE" w:rsidRDefault="00B80C21" w:rsidP="002C25EC">
            <w:pPr>
              <w:rPr>
                <w:rFonts w:ascii="GHEA Grapalat" w:hAnsi="GHEA Grapalat" w:cs="Sylfaen"/>
                <w:sz w:val="20"/>
                <w:szCs w:val="20"/>
              </w:rPr>
            </w:pPr>
          </w:p>
          <w:p w14:paraId="660541C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w:t>
            </w:r>
            <w:proofErr w:type="spellStart"/>
            <w:r w:rsidRPr="004F71AE">
              <w:rPr>
                <w:rFonts w:ascii="GHEA Grapalat" w:hAnsi="GHEA Grapalat" w:cs="Sylfaen"/>
                <w:sz w:val="20"/>
                <w:szCs w:val="20"/>
              </w:rPr>
              <w:t>Կատարման</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ամսաթիվը</w:t>
            </w:r>
            <w:proofErr w:type="spellEnd"/>
            <w:r w:rsidRPr="004F71AE">
              <w:rPr>
                <w:rFonts w:ascii="GHEA Grapalat" w:hAnsi="GHEA Grapalat" w:cs="Sylfaen"/>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14:paraId="72B9DA1E" w14:textId="77777777" w:rsidR="00B80C21" w:rsidRPr="004F71AE" w:rsidRDefault="00B80C21" w:rsidP="002C25EC">
            <w:pPr>
              <w:rPr>
                <w:rFonts w:ascii="GHEA Grapalat" w:hAnsi="GHEA Grapalat" w:cs="Sylfaen"/>
                <w:sz w:val="20"/>
                <w:szCs w:val="20"/>
              </w:rPr>
            </w:pPr>
          </w:p>
          <w:p w14:paraId="5EF194C7" w14:textId="77777777" w:rsidR="00B80C21" w:rsidRPr="004F71AE" w:rsidRDefault="00B80C21" w:rsidP="002C25EC">
            <w:pPr>
              <w:rPr>
                <w:rFonts w:ascii="GHEA Grapalat" w:hAnsi="GHEA Grapalat" w:cs="Sylfaen"/>
                <w:sz w:val="20"/>
                <w:szCs w:val="20"/>
              </w:rPr>
            </w:pPr>
          </w:p>
          <w:p w14:paraId="74E57513" w14:textId="77777777" w:rsidR="00B80C21" w:rsidRPr="004F71AE" w:rsidRDefault="00B80C21" w:rsidP="002C25EC">
            <w:pPr>
              <w:jc w:val="right"/>
              <w:rPr>
                <w:rFonts w:ascii="GHEA Grapalat" w:hAnsi="GHEA Grapalat" w:cs="Arial"/>
                <w:sz w:val="20"/>
                <w:szCs w:val="20"/>
              </w:rPr>
            </w:pPr>
          </w:p>
        </w:tc>
      </w:tr>
    </w:tbl>
    <w:p w14:paraId="4347FE5A"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BF5A9A6"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xml:space="preserve">* Վճարման պահանջագիրը լրացվում է համաձայն սույն հրավերով սահմանված «Վճարման պահանջագրի պարտադիր վավերապայմանների </w:t>
      </w:r>
    </w:p>
    <w:p w14:paraId="5A7A0ECF" w14:textId="77777777" w:rsidR="00C93028" w:rsidRPr="004F71AE" w:rsidRDefault="00B80C21" w:rsidP="0071563C">
      <w:pPr>
        <w:jc w:val="right"/>
        <w:rPr>
          <w:rFonts w:ascii="GHEA Grapalat" w:hAnsi="GHEA Grapalat"/>
          <w:b/>
          <w:lang w:val="hy-AM"/>
        </w:rPr>
      </w:pPr>
      <w:r w:rsidRPr="004F71AE">
        <w:rPr>
          <w:rFonts w:ascii="GHEA Grapalat" w:hAnsi="GHEA Grapalat"/>
          <w:b/>
          <w:lang w:val="hy-AM"/>
        </w:rPr>
        <w:br w:type="page"/>
      </w:r>
    </w:p>
    <w:p w14:paraId="1796FC4F" w14:textId="77777777" w:rsidR="00702F0B" w:rsidRPr="00E6597C" w:rsidRDefault="00702F0B" w:rsidP="00702F0B">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165A25C3" w14:textId="77777777" w:rsidR="00702F0B" w:rsidRPr="00E6597C" w:rsidRDefault="00702F0B" w:rsidP="00702F0B">
      <w:pPr>
        <w:jc w:val="center"/>
        <w:rPr>
          <w:rFonts w:ascii="GHEA Grapalat" w:hAnsi="GHEA Grapalat"/>
          <w:b/>
          <w:sz w:val="22"/>
          <w:szCs w:val="22"/>
          <w:lang w:val="nl-NL"/>
        </w:rPr>
      </w:pPr>
    </w:p>
    <w:tbl>
      <w:tblPr>
        <w:tblW w:w="1148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454"/>
        <w:gridCol w:w="1134"/>
        <w:gridCol w:w="4536"/>
        <w:gridCol w:w="2640"/>
      </w:tblGrid>
      <w:tr w:rsidR="00081F87" w:rsidRPr="00081F87" w14:paraId="16186097" w14:textId="77777777" w:rsidTr="00081F87">
        <w:tc>
          <w:tcPr>
            <w:tcW w:w="720" w:type="dxa"/>
            <w:tcBorders>
              <w:top w:val="single" w:sz="4" w:space="0" w:color="auto"/>
              <w:left w:val="single" w:sz="4" w:space="0" w:color="auto"/>
              <w:bottom w:val="single" w:sz="4" w:space="0" w:color="auto"/>
              <w:right w:val="single" w:sz="4" w:space="0" w:color="auto"/>
            </w:tcBorders>
          </w:tcPr>
          <w:p w14:paraId="1B67731F" w14:textId="77777777"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Հ/Հ</w:t>
            </w:r>
          </w:p>
        </w:tc>
        <w:tc>
          <w:tcPr>
            <w:tcW w:w="2454" w:type="dxa"/>
            <w:tcBorders>
              <w:top w:val="single" w:sz="4" w:space="0" w:color="auto"/>
              <w:left w:val="single" w:sz="4" w:space="0" w:color="auto"/>
              <w:bottom w:val="single" w:sz="4" w:space="0" w:color="auto"/>
              <w:right w:val="single" w:sz="4" w:space="0" w:color="auto"/>
            </w:tcBorders>
          </w:tcPr>
          <w:p w14:paraId="6AB8387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&lt;&lt;</w:t>
            </w:r>
            <w:proofErr w:type="spellStart"/>
            <w:r w:rsidRPr="00081F87">
              <w:rPr>
                <w:rFonts w:ascii="GHEA Grapalat" w:hAnsi="GHEA Grapalat"/>
                <w:b/>
                <w:sz w:val="16"/>
                <w:szCs w:val="16"/>
              </w:rPr>
              <w:t>Վճարման</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պահանջագիր</w:t>
            </w:r>
            <w:proofErr w:type="spellEnd"/>
            <w:r w:rsidRPr="00081F87">
              <w:rPr>
                <w:rFonts w:ascii="GHEA Grapalat" w:hAnsi="GHEA Grapalat"/>
                <w:b/>
                <w:sz w:val="16"/>
                <w:szCs w:val="16"/>
              </w:rPr>
              <w:t xml:space="preserve">&gt;&gt; </w:t>
            </w:r>
            <w:proofErr w:type="spellStart"/>
            <w:r w:rsidRPr="00081F87">
              <w:rPr>
                <w:rFonts w:ascii="GHEA Grapalat" w:hAnsi="GHEA Grapalat"/>
                <w:b/>
                <w:sz w:val="16"/>
                <w:szCs w:val="16"/>
              </w:rPr>
              <w:t>փաստաթղթի</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վավերապայմանները</w:t>
            </w:r>
            <w:proofErr w:type="spellEnd"/>
          </w:p>
        </w:tc>
        <w:tc>
          <w:tcPr>
            <w:tcW w:w="1134" w:type="dxa"/>
            <w:tcBorders>
              <w:top w:val="single" w:sz="4" w:space="0" w:color="auto"/>
              <w:left w:val="single" w:sz="4" w:space="0" w:color="auto"/>
              <w:bottom w:val="single" w:sz="4" w:space="0" w:color="auto"/>
              <w:right w:val="single" w:sz="4" w:space="0" w:color="auto"/>
            </w:tcBorders>
          </w:tcPr>
          <w:p w14:paraId="385AFCA8" w14:textId="77777777" w:rsidR="00702F0B" w:rsidRPr="00081F87" w:rsidRDefault="00702F0B" w:rsidP="00273C8C">
            <w:pPr>
              <w:jc w:val="center"/>
              <w:rPr>
                <w:rFonts w:ascii="GHEA Grapalat" w:hAnsi="GHEA Grapalat"/>
                <w:b/>
                <w:sz w:val="16"/>
                <w:szCs w:val="16"/>
              </w:rPr>
            </w:pPr>
            <w:proofErr w:type="spellStart"/>
            <w:r w:rsidRPr="00081F87">
              <w:rPr>
                <w:rFonts w:ascii="GHEA Grapalat" w:hAnsi="GHEA Grapalat"/>
                <w:b/>
                <w:sz w:val="16"/>
                <w:szCs w:val="16"/>
              </w:rPr>
              <w:t>Նշված</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դաշտի</w:t>
            </w:r>
            <w:proofErr w:type="spellEnd"/>
            <w:r w:rsidRPr="00081F87">
              <w:rPr>
                <w:rFonts w:ascii="GHEA Grapalat" w:hAnsi="GHEA Grapalat"/>
                <w:b/>
                <w:sz w:val="16"/>
                <w:szCs w:val="16"/>
              </w:rPr>
              <w:t>/</w:t>
            </w:r>
          </w:p>
          <w:p w14:paraId="159B8131" w14:textId="77777777" w:rsidR="00702F0B" w:rsidRPr="00081F87" w:rsidRDefault="00702F0B" w:rsidP="00273C8C">
            <w:pPr>
              <w:jc w:val="center"/>
              <w:rPr>
                <w:rFonts w:ascii="GHEA Grapalat" w:hAnsi="GHEA Grapalat"/>
                <w:b/>
                <w:sz w:val="16"/>
                <w:szCs w:val="16"/>
              </w:rPr>
            </w:pPr>
            <w:proofErr w:type="spellStart"/>
            <w:r w:rsidRPr="00081F87">
              <w:rPr>
                <w:rFonts w:ascii="GHEA Grapalat" w:hAnsi="GHEA Grapalat"/>
                <w:b/>
                <w:sz w:val="16"/>
                <w:szCs w:val="16"/>
              </w:rPr>
              <w:t>վավերապայմանի</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առկայությունը</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փաստաթղթում</w:t>
            </w:r>
            <w:proofErr w:type="spellEnd"/>
          </w:p>
        </w:tc>
        <w:tc>
          <w:tcPr>
            <w:tcW w:w="4536" w:type="dxa"/>
            <w:tcBorders>
              <w:top w:val="single" w:sz="4" w:space="0" w:color="auto"/>
              <w:left w:val="single" w:sz="4" w:space="0" w:color="auto"/>
              <w:bottom w:val="single" w:sz="4" w:space="0" w:color="auto"/>
              <w:right w:val="single" w:sz="4" w:space="0" w:color="auto"/>
            </w:tcBorders>
          </w:tcPr>
          <w:p w14:paraId="09B7E535" w14:textId="77777777" w:rsidR="00702F0B" w:rsidRPr="00081F87" w:rsidRDefault="00702F0B" w:rsidP="00273C8C">
            <w:pPr>
              <w:jc w:val="center"/>
              <w:rPr>
                <w:rFonts w:ascii="GHEA Grapalat" w:hAnsi="GHEA Grapalat"/>
                <w:b/>
                <w:sz w:val="16"/>
                <w:szCs w:val="16"/>
                <w:lang w:val="hy-AM"/>
              </w:rPr>
            </w:pPr>
            <w:proofErr w:type="spellStart"/>
            <w:r w:rsidRPr="00081F87">
              <w:rPr>
                <w:rFonts w:ascii="GHEA Grapalat" w:hAnsi="GHEA Grapalat"/>
                <w:b/>
                <w:sz w:val="16"/>
                <w:szCs w:val="16"/>
              </w:rPr>
              <w:t>Վավերապայմանի</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լրացման</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պահանջը</w:t>
            </w:r>
            <w:proofErr w:type="spellEnd"/>
            <w:r w:rsidRPr="00081F87">
              <w:rPr>
                <w:rFonts w:ascii="GHEA Grapalat" w:hAnsi="GHEA Grapalat"/>
                <w:b/>
                <w:sz w:val="16"/>
                <w:szCs w:val="16"/>
                <w:lang w:val="hy-AM"/>
              </w:rPr>
              <w:t xml:space="preserve"> </w:t>
            </w:r>
          </w:p>
          <w:p w14:paraId="6EE0E2C4"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468621A" w14:textId="77777777" w:rsidR="00702F0B" w:rsidRPr="00081F87" w:rsidRDefault="00702F0B" w:rsidP="00273C8C">
            <w:pPr>
              <w:ind w:left="-588" w:firstLine="588"/>
              <w:jc w:val="center"/>
              <w:rPr>
                <w:rFonts w:ascii="GHEA Grapalat" w:hAnsi="GHEA Grapalat"/>
                <w:b/>
                <w:sz w:val="16"/>
                <w:szCs w:val="16"/>
              </w:rPr>
            </w:pPr>
            <w:proofErr w:type="spellStart"/>
            <w:r w:rsidRPr="00081F87">
              <w:rPr>
                <w:rFonts w:ascii="GHEA Grapalat" w:hAnsi="GHEA Grapalat"/>
                <w:b/>
                <w:sz w:val="16"/>
                <w:szCs w:val="16"/>
              </w:rPr>
              <w:t>Վավերապայմանը</w:t>
            </w:r>
            <w:proofErr w:type="spellEnd"/>
          </w:p>
          <w:p w14:paraId="738864AC" w14:textId="77777777" w:rsidR="00702F0B" w:rsidRPr="00081F87" w:rsidRDefault="00702F0B" w:rsidP="00273C8C">
            <w:pPr>
              <w:ind w:left="-588" w:firstLine="588"/>
              <w:jc w:val="center"/>
              <w:rPr>
                <w:rFonts w:ascii="GHEA Grapalat" w:hAnsi="GHEA Grapalat"/>
                <w:b/>
                <w:sz w:val="16"/>
                <w:szCs w:val="16"/>
              </w:rPr>
            </w:pPr>
            <w:proofErr w:type="spellStart"/>
            <w:r w:rsidRPr="00081F87">
              <w:rPr>
                <w:rFonts w:ascii="GHEA Grapalat" w:hAnsi="GHEA Grapalat"/>
                <w:b/>
                <w:sz w:val="16"/>
                <w:szCs w:val="16"/>
              </w:rPr>
              <w:t>լրացնող</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կողմը</w:t>
            </w:r>
            <w:proofErr w:type="spellEnd"/>
            <w:r w:rsidRPr="00081F87">
              <w:rPr>
                <w:rFonts w:ascii="GHEA Grapalat" w:hAnsi="GHEA Grapalat"/>
                <w:b/>
                <w:sz w:val="16"/>
                <w:szCs w:val="16"/>
              </w:rPr>
              <w:t xml:space="preserve">` </w:t>
            </w:r>
          </w:p>
          <w:p w14:paraId="528B0388" w14:textId="77777777" w:rsidR="00702F0B" w:rsidRPr="00081F87" w:rsidRDefault="00702F0B" w:rsidP="00273C8C">
            <w:pPr>
              <w:ind w:left="-588" w:firstLine="588"/>
              <w:jc w:val="center"/>
              <w:rPr>
                <w:rFonts w:ascii="GHEA Grapalat" w:hAnsi="GHEA Grapalat"/>
                <w:b/>
                <w:sz w:val="16"/>
                <w:szCs w:val="16"/>
              </w:rPr>
            </w:pPr>
            <w:proofErr w:type="spellStart"/>
            <w:r w:rsidRPr="00081F87">
              <w:rPr>
                <w:rFonts w:ascii="GHEA Grapalat" w:hAnsi="GHEA Grapalat"/>
                <w:b/>
                <w:sz w:val="16"/>
                <w:szCs w:val="16"/>
              </w:rPr>
              <w:t>շահառուն</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կամ</w:t>
            </w:r>
            <w:proofErr w:type="spellEnd"/>
            <w:r w:rsidRPr="00081F87">
              <w:rPr>
                <w:rFonts w:ascii="GHEA Grapalat" w:hAnsi="GHEA Grapalat"/>
                <w:b/>
                <w:sz w:val="16"/>
                <w:szCs w:val="16"/>
              </w:rPr>
              <w:t xml:space="preserve"> </w:t>
            </w:r>
            <w:proofErr w:type="spellStart"/>
            <w:r w:rsidRPr="00081F87">
              <w:rPr>
                <w:rFonts w:ascii="GHEA Grapalat" w:hAnsi="GHEA Grapalat"/>
                <w:b/>
                <w:sz w:val="16"/>
                <w:szCs w:val="16"/>
              </w:rPr>
              <w:t>վճարողը</w:t>
            </w:r>
            <w:proofErr w:type="spellEnd"/>
          </w:p>
          <w:p w14:paraId="3A136BB9" w14:textId="77777777"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r>
      <w:tr w:rsidR="00081F87" w:rsidRPr="00081F87" w14:paraId="7B3EC72B" w14:textId="77777777" w:rsidTr="00081F87">
        <w:tc>
          <w:tcPr>
            <w:tcW w:w="720" w:type="dxa"/>
            <w:tcBorders>
              <w:top w:val="single" w:sz="4" w:space="0" w:color="auto"/>
              <w:left w:val="single" w:sz="4" w:space="0" w:color="auto"/>
              <w:bottom w:val="single" w:sz="4" w:space="0" w:color="auto"/>
              <w:right w:val="single" w:sz="4" w:space="0" w:color="auto"/>
            </w:tcBorders>
          </w:tcPr>
          <w:p w14:paraId="403E462A"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1</w:t>
            </w:r>
          </w:p>
        </w:tc>
        <w:tc>
          <w:tcPr>
            <w:tcW w:w="2454" w:type="dxa"/>
            <w:tcBorders>
              <w:top w:val="single" w:sz="4" w:space="0" w:color="auto"/>
              <w:left w:val="single" w:sz="4" w:space="0" w:color="auto"/>
              <w:bottom w:val="single" w:sz="4" w:space="0" w:color="auto"/>
              <w:right w:val="single" w:sz="4" w:space="0" w:color="auto"/>
            </w:tcBorders>
          </w:tcPr>
          <w:p w14:paraId="301693C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2</w:t>
            </w:r>
          </w:p>
        </w:tc>
        <w:tc>
          <w:tcPr>
            <w:tcW w:w="1134" w:type="dxa"/>
            <w:tcBorders>
              <w:top w:val="single" w:sz="4" w:space="0" w:color="auto"/>
              <w:left w:val="single" w:sz="4" w:space="0" w:color="auto"/>
              <w:bottom w:val="single" w:sz="4" w:space="0" w:color="auto"/>
              <w:right w:val="single" w:sz="4" w:space="0" w:color="auto"/>
            </w:tcBorders>
          </w:tcPr>
          <w:p w14:paraId="6D2FD696"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3</w:t>
            </w:r>
          </w:p>
        </w:tc>
        <w:tc>
          <w:tcPr>
            <w:tcW w:w="4536" w:type="dxa"/>
            <w:tcBorders>
              <w:top w:val="single" w:sz="4" w:space="0" w:color="auto"/>
              <w:left w:val="single" w:sz="4" w:space="0" w:color="auto"/>
              <w:bottom w:val="single" w:sz="4" w:space="0" w:color="auto"/>
              <w:right w:val="single" w:sz="4" w:space="0" w:color="auto"/>
            </w:tcBorders>
          </w:tcPr>
          <w:p w14:paraId="5F483984"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0D3750F" w14:textId="77777777"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5</w:t>
            </w:r>
          </w:p>
        </w:tc>
      </w:tr>
      <w:tr w:rsidR="00081F87" w:rsidRPr="00081F87" w14:paraId="47B9332C" w14:textId="77777777" w:rsidTr="00081F87">
        <w:tc>
          <w:tcPr>
            <w:tcW w:w="720" w:type="dxa"/>
            <w:tcBorders>
              <w:top w:val="single" w:sz="4" w:space="0" w:color="auto"/>
              <w:left w:val="single" w:sz="4" w:space="0" w:color="auto"/>
              <w:bottom w:val="single" w:sz="4" w:space="0" w:color="auto"/>
              <w:right w:val="single" w:sz="4" w:space="0" w:color="auto"/>
            </w:tcBorders>
          </w:tcPr>
          <w:p w14:paraId="326BAD3D"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w:t>
            </w:r>
          </w:p>
        </w:tc>
        <w:tc>
          <w:tcPr>
            <w:tcW w:w="2454" w:type="dxa"/>
            <w:tcBorders>
              <w:top w:val="single" w:sz="4" w:space="0" w:color="auto"/>
              <w:left w:val="single" w:sz="4" w:space="0" w:color="auto"/>
              <w:bottom w:val="single" w:sz="4" w:space="0" w:color="auto"/>
              <w:right w:val="single" w:sz="4" w:space="0" w:color="auto"/>
            </w:tcBorders>
          </w:tcPr>
          <w:p w14:paraId="67E1D74C"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անվանումը</w:t>
            </w:r>
          </w:p>
        </w:tc>
        <w:tc>
          <w:tcPr>
            <w:tcW w:w="1134" w:type="dxa"/>
            <w:tcBorders>
              <w:top w:val="single" w:sz="4" w:space="0" w:color="auto"/>
              <w:left w:val="single" w:sz="4" w:space="0" w:color="auto"/>
              <w:bottom w:val="single" w:sz="4" w:space="0" w:color="auto"/>
              <w:right w:val="single" w:sz="4" w:space="0" w:color="auto"/>
            </w:tcBorders>
          </w:tcPr>
          <w:p w14:paraId="5E0D6C2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3FB037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FBFAF6A"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վրա նախապես լրացված է &lt;Վճարման պահանջագիր&gt;</w:t>
            </w:r>
          </w:p>
        </w:tc>
      </w:tr>
      <w:tr w:rsidR="00081F87" w:rsidRPr="00081F87" w14:paraId="1C26DE03" w14:textId="77777777" w:rsidTr="00081F87">
        <w:tc>
          <w:tcPr>
            <w:tcW w:w="720" w:type="dxa"/>
            <w:tcBorders>
              <w:top w:val="single" w:sz="4" w:space="0" w:color="auto"/>
              <w:left w:val="single" w:sz="4" w:space="0" w:color="auto"/>
              <w:bottom w:val="single" w:sz="4" w:space="0" w:color="auto"/>
              <w:right w:val="single" w:sz="4" w:space="0" w:color="auto"/>
            </w:tcBorders>
          </w:tcPr>
          <w:p w14:paraId="26ED0BA2" w14:textId="77777777" w:rsidR="00702F0B" w:rsidRPr="00081F87" w:rsidRDefault="00702F0B" w:rsidP="00702F0B">
            <w:pPr>
              <w:pStyle w:val="ac"/>
              <w:numPr>
                <w:ilvl w:val="0"/>
                <w:numId w:val="17"/>
              </w:numPr>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6EE407DC" w14:textId="77777777" w:rsidR="00702F0B" w:rsidRPr="00081F87" w:rsidRDefault="00702F0B" w:rsidP="00273C8C">
            <w:pPr>
              <w:jc w:val="both"/>
              <w:rPr>
                <w:rFonts w:ascii="GHEA Grapalat" w:hAnsi="GHEA Grapalat"/>
                <w:sz w:val="16"/>
                <w:szCs w:val="16"/>
              </w:rPr>
            </w:pP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3D0E841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0EE929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B7B819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ներկայացնելիս</w:t>
            </w:r>
            <w:proofErr w:type="spellEnd"/>
          </w:p>
        </w:tc>
      </w:tr>
      <w:tr w:rsidR="00081F87" w:rsidRPr="00081F87" w14:paraId="7CC951E2" w14:textId="77777777" w:rsidTr="00081F87">
        <w:tc>
          <w:tcPr>
            <w:tcW w:w="720" w:type="dxa"/>
            <w:tcBorders>
              <w:top w:val="single" w:sz="4" w:space="0" w:color="auto"/>
              <w:left w:val="single" w:sz="4" w:space="0" w:color="auto"/>
              <w:bottom w:val="single" w:sz="4" w:space="0" w:color="auto"/>
              <w:right w:val="single" w:sz="4" w:space="0" w:color="auto"/>
            </w:tcBorders>
          </w:tcPr>
          <w:p w14:paraId="1A1FEB5D" w14:textId="77777777"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55951332" w14:textId="77777777" w:rsidR="00702F0B" w:rsidRPr="00081F87" w:rsidRDefault="00702F0B" w:rsidP="00273C8C">
            <w:pPr>
              <w:jc w:val="both"/>
              <w:rPr>
                <w:rFonts w:ascii="GHEA Grapalat" w:hAnsi="GHEA Grapalat"/>
                <w:sz w:val="16"/>
                <w:szCs w:val="16"/>
              </w:rPr>
            </w:pPr>
            <w:proofErr w:type="spellStart"/>
            <w:r w:rsidRPr="00081F87">
              <w:rPr>
                <w:rFonts w:ascii="GHEA Grapalat" w:hAnsi="GHEA Grapalat"/>
                <w:sz w:val="16"/>
                <w:szCs w:val="16"/>
              </w:rPr>
              <w:t>ներկայացման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ամսաթիվը</w:t>
            </w:r>
            <w:proofErr w:type="spellEnd"/>
          </w:p>
        </w:tc>
        <w:tc>
          <w:tcPr>
            <w:tcW w:w="1134" w:type="dxa"/>
            <w:tcBorders>
              <w:top w:val="single" w:sz="4" w:space="0" w:color="auto"/>
              <w:left w:val="single" w:sz="4" w:space="0" w:color="auto"/>
              <w:bottom w:val="single" w:sz="4" w:space="0" w:color="auto"/>
              <w:right w:val="single" w:sz="4" w:space="0" w:color="auto"/>
            </w:tcBorders>
          </w:tcPr>
          <w:p w14:paraId="530E38C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3A545C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56726CBC" w14:textId="77777777" w:rsidR="00702F0B" w:rsidRPr="00081F87" w:rsidRDefault="00702F0B" w:rsidP="00273C8C">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7EC23DC9" w14:textId="77777777" w:rsidR="00702F0B" w:rsidRPr="00081F87" w:rsidRDefault="00702F0B" w:rsidP="00273C8C">
            <w:pPr>
              <w:ind w:left="132" w:hanging="132"/>
              <w:jc w:val="center"/>
              <w:rPr>
                <w:rFonts w:ascii="GHEA Grapalat" w:hAnsi="GHEA Grapalat"/>
                <w:sz w:val="16"/>
                <w:szCs w:val="16"/>
                <w:lang w:val="hy-AM"/>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օրը</w:t>
            </w:r>
            <w:proofErr w:type="spellEnd"/>
            <w:r w:rsidRPr="00081F87">
              <w:rPr>
                <w:rFonts w:ascii="GHEA Grapalat" w:hAnsi="GHEA Grapalat"/>
                <w:sz w:val="16"/>
                <w:szCs w:val="16"/>
                <w:lang w:val="hy-AM"/>
              </w:rPr>
              <w:t xml:space="preserve">: </w:t>
            </w:r>
          </w:p>
        </w:tc>
      </w:tr>
      <w:tr w:rsidR="00081F87" w:rsidRPr="00081F87" w14:paraId="1321B77A" w14:textId="77777777" w:rsidTr="00081F87">
        <w:tc>
          <w:tcPr>
            <w:tcW w:w="720" w:type="dxa"/>
            <w:tcBorders>
              <w:top w:val="single" w:sz="4" w:space="0" w:color="auto"/>
              <w:left w:val="single" w:sz="4" w:space="0" w:color="auto"/>
              <w:bottom w:val="single" w:sz="4" w:space="0" w:color="auto"/>
              <w:right w:val="single" w:sz="4" w:space="0" w:color="auto"/>
            </w:tcBorders>
          </w:tcPr>
          <w:p w14:paraId="525753B2" w14:textId="77777777"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14:paraId="7B32B298" w14:textId="77777777" w:rsidR="00702F0B" w:rsidRPr="00081F87" w:rsidRDefault="00702F0B" w:rsidP="00273C8C">
            <w:pPr>
              <w:jc w:val="both"/>
              <w:rPr>
                <w:rFonts w:ascii="GHEA Grapalat" w:hAnsi="GHEA Grapalat"/>
                <w:sz w:val="16"/>
                <w:szCs w:val="16"/>
              </w:rPr>
            </w:pPr>
            <w:r w:rsidRPr="00081F87">
              <w:rPr>
                <w:rFonts w:ascii="GHEA Grapalat" w:hAnsi="GHEA Grapalat" w:cs="Sylfaen"/>
                <w:sz w:val="16"/>
                <w:szCs w:val="16"/>
                <w:lang w:val="hy-AM"/>
              </w:rPr>
              <w:t>Վճարողի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14:paraId="62FA76B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3DAA24E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435574A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անունը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գանձվի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անունը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ազգանունը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եթե</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ֆիզիկական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կամ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եթե</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իրավաբանական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w:t>
            </w:r>
            <w:proofErr w:type="spellEnd"/>
            <w:r w:rsidRPr="00081F87">
              <w:rPr>
                <w:rFonts w:ascii="GHEA Grapalat" w:hAnsi="GHEA Grapalat"/>
                <w:sz w:val="16"/>
                <w:szCs w:val="16"/>
              </w:rPr>
              <w:t xml:space="preserve"> է: Նշվում </w:t>
            </w:r>
            <w:proofErr w:type="spellStart"/>
            <w:r w:rsidRPr="00081F87">
              <w:rPr>
                <w:rFonts w:ascii="GHEA Grapalat" w:hAnsi="GHEA Grapalat"/>
                <w:sz w:val="16"/>
                <w:szCs w:val="16"/>
              </w:rPr>
              <w:t>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նաև</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այլ</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տվյալներ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ըստ</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անհրաժեշտության</w:t>
            </w:r>
            <w:proofErr w:type="spellEnd"/>
            <w:r w:rsidRPr="00081F87">
              <w:rPr>
                <w:rFonts w:ascii="GHEA Grapalat" w:hAnsi="GHEA Grapalat"/>
                <w:sz w:val="16"/>
                <w:szCs w:val="16"/>
              </w:rPr>
              <w:t>:</w:t>
            </w:r>
            <w:r w:rsidRPr="00081F87">
              <w:rPr>
                <w:rFonts w:ascii="GHEA Grapalat" w:hAnsi="GHEA Grapalat"/>
                <w:sz w:val="16"/>
                <w:szCs w:val="16"/>
                <w:lang w:val="hy-AM"/>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68E4E3" w14:textId="77777777" w:rsidR="00702F0B" w:rsidRPr="00081F87" w:rsidRDefault="00702F0B" w:rsidP="00273C8C">
            <w:pPr>
              <w:ind w:left="252" w:hanging="252"/>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658CB8CE" w14:textId="77777777" w:rsidTr="00081F87">
        <w:tc>
          <w:tcPr>
            <w:tcW w:w="720" w:type="dxa"/>
            <w:tcBorders>
              <w:top w:val="single" w:sz="4" w:space="0" w:color="auto"/>
              <w:left w:val="single" w:sz="4" w:space="0" w:color="auto"/>
              <w:bottom w:val="single" w:sz="4" w:space="0" w:color="auto"/>
              <w:right w:val="single" w:sz="4" w:space="0" w:color="auto"/>
            </w:tcBorders>
          </w:tcPr>
          <w:p w14:paraId="0F888316"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5.</w:t>
            </w:r>
          </w:p>
        </w:tc>
        <w:tc>
          <w:tcPr>
            <w:tcW w:w="2454" w:type="dxa"/>
            <w:tcBorders>
              <w:top w:val="single" w:sz="4" w:space="0" w:color="auto"/>
              <w:left w:val="single" w:sz="4" w:space="0" w:color="auto"/>
              <w:bottom w:val="single" w:sz="4" w:space="0" w:color="auto"/>
              <w:right w:val="single" w:sz="4" w:space="0" w:color="auto"/>
            </w:tcBorders>
          </w:tcPr>
          <w:p w14:paraId="0319AC93"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բանկը</w:t>
            </w:r>
            <w:proofErr w:type="spellEnd"/>
            <w:r w:rsidRPr="00081F87">
              <w:rPr>
                <w:rFonts w:ascii="GHEA Grapalat" w:hAnsi="GHEA Grapalat"/>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0AFE451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57AE4ED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5136EC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59E985A6" w14:textId="77777777" w:rsidTr="00081F87">
        <w:tc>
          <w:tcPr>
            <w:tcW w:w="720" w:type="dxa"/>
            <w:tcBorders>
              <w:top w:val="single" w:sz="4" w:space="0" w:color="auto"/>
              <w:left w:val="single" w:sz="4" w:space="0" w:color="auto"/>
              <w:bottom w:val="single" w:sz="4" w:space="0" w:color="auto"/>
              <w:right w:val="single" w:sz="4" w:space="0" w:color="auto"/>
            </w:tcBorders>
          </w:tcPr>
          <w:p w14:paraId="629A96B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6.</w:t>
            </w:r>
          </w:p>
        </w:tc>
        <w:tc>
          <w:tcPr>
            <w:tcW w:w="2454" w:type="dxa"/>
            <w:tcBorders>
              <w:top w:val="single" w:sz="4" w:space="0" w:color="auto"/>
              <w:left w:val="single" w:sz="4" w:space="0" w:color="auto"/>
              <w:bottom w:val="single" w:sz="4" w:space="0" w:color="auto"/>
              <w:right w:val="single" w:sz="4" w:space="0" w:color="auto"/>
            </w:tcBorders>
          </w:tcPr>
          <w:p w14:paraId="5F95E40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145A5EDA"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9F5976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0DBE2BD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կազմակերպությունում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գանձվի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գումարը</w:t>
            </w:r>
            <w:proofErr w:type="spellEnd"/>
            <w:r w:rsidRPr="00081F87">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3A41C9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618DC4DD" w14:textId="77777777" w:rsidTr="00081F87">
        <w:tc>
          <w:tcPr>
            <w:tcW w:w="720" w:type="dxa"/>
            <w:tcBorders>
              <w:top w:val="single" w:sz="4" w:space="0" w:color="auto"/>
              <w:left w:val="single" w:sz="4" w:space="0" w:color="auto"/>
              <w:bottom w:val="single" w:sz="4" w:space="0" w:color="auto"/>
              <w:right w:val="single" w:sz="4" w:space="0" w:color="auto"/>
            </w:tcBorders>
          </w:tcPr>
          <w:p w14:paraId="6EB9255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7.</w:t>
            </w:r>
          </w:p>
        </w:tc>
        <w:tc>
          <w:tcPr>
            <w:tcW w:w="2454" w:type="dxa"/>
            <w:tcBorders>
              <w:top w:val="single" w:sz="4" w:space="0" w:color="auto"/>
              <w:left w:val="single" w:sz="4" w:space="0" w:color="auto"/>
              <w:bottom w:val="single" w:sz="4" w:space="0" w:color="auto"/>
              <w:right w:val="single" w:sz="4" w:space="0" w:color="auto"/>
            </w:tcBorders>
          </w:tcPr>
          <w:p w14:paraId="4FDB6ED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ՀՎՀՀ</w:t>
            </w:r>
          </w:p>
        </w:tc>
        <w:tc>
          <w:tcPr>
            <w:tcW w:w="1134" w:type="dxa"/>
            <w:tcBorders>
              <w:top w:val="single" w:sz="4" w:space="0" w:color="auto"/>
              <w:left w:val="single" w:sz="4" w:space="0" w:color="auto"/>
              <w:bottom w:val="single" w:sz="4" w:space="0" w:color="auto"/>
              <w:right w:val="single" w:sz="4" w:space="0" w:color="auto"/>
            </w:tcBorders>
          </w:tcPr>
          <w:p w14:paraId="303863A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E54024A"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77E8BE0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Հայաստանի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Հանրապետության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նորմատիվ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ակտերով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սահմաված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դեպքերում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երբ</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հանդիսանում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հաշվառված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6CFEB9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78BB2E62" w14:textId="77777777" w:rsidTr="00081F87">
        <w:tc>
          <w:tcPr>
            <w:tcW w:w="720" w:type="dxa"/>
            <w:tcBorders>
              <w:top w:val="single" w:sz="4" w:space="0" w:color="auto"/>
              <w:left w:val="single" w:sz="4" w:space="0" w:color="auto"/>
              <w:bottom w:val="single" w:sz="4" w:space="0" w:color="auto"/>
              <w:right w:val="single" w:sz="4" w:space="0" w:color="auto"/>
            </w:tcBorders>
          </w:tcPr>
          <w:p w14:paraId="16C6374B"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8.</w:t>
            </w:r>
          </w:p>
        </w:tc>
        <w:tc>
          <w:tcPr>
            <w:tcW w:w="2454" w:type="dxa"/>
            <w:tcBorders>
              <w:top w:val="single" w:sz="4" w:space="0" w:color="auto"/>
              <w:left w:val="single" w:sz="4" w:space="0" w:color="auto"/>
              <w:bottom w:val="single" w:sz="4" w:space="0" w:color="auto"/>
              <w:right w:val="single" w:sz="4" w:space="0" w:color="auto"/>
            </w:tcBorders>
          </w:tcPr>
          <w:p w14:paraId="4D43E60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ՀԾՀ</w:t>
            </w:r>
          </w:p>
        </w:tc>
        <w:tc>
          <w:tcPr>
            <w:tcW w:w="1134" w:type="dxa"/>
            <w:tcBorders>
              <w:top w:val="single" w:sz="4" w:space="0" w:color="auto"/>
              <w:left w:val="single" w:sz="4" w:space="0" w:color="auto"/>
              <w:bottom w:val="single" w:sz="4" w:space="0" w:color="auto"/>
              <w:right w:val="single" w:sz="4" w:space="0" w:color="auto"/>
            </w:tcBorders>
          </w:tcPr>
          <w:p w14:paraId="40DC73B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44FC66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637C8EC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Հայաստանի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Հանրապետության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նորմատիվ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ակտերով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սահմանված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դեպքերում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երբ</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հանդիսանում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ֆիզիկական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C7F3FB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5FBB5C74" w14:textId="77777777" w:rsidTr="00081F87">
        <w:tc>
          <w:tcPr>
            <w:tcW w:w="720" w:type="dxa"/>
            <w:tcBorders>
              <w:top w:val="single" w:sz="4" w:space="0" w:color="auto"/>
              <w:left w:val="single" w:sz="4" w:space="0" w:color="auto"/>
              <w:bottom w:val="single" w:sz="4" w:space="0" w:color="auto"/>
              <w:right w:val="single" w:sz="4" w:space="0" w:color="auto"/>
            </w:tcBorders>
          </w:tcPr>
          <w:p w14:paraId="3FEF519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9.</w:t>
            </w:r>
          </w:p>
        </w:tc>
        <w:tc>
          <w:tcPr>
            <w:tcW w:w="2454" w:type="dxa"/>
            <w:tcBorders>
              <w:top w:val="single" w:sz="4" w:space="0" w:color="auto"/>
              <w:left w:val="single" w:sz="4" w:space="0" w:color="auto"/>
              <w:bottom w:val="single" w:sz="4" w:space="0" w:color="auto"/>
              <w:right w:val="single" w:sz="4" w:space="0" w:color="auto"/>
            </w:tcBorders>
          </w:tcPr>
          <w:p w14:paraId="5B19448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w:t>
            </w:r>
            <w:proofErr w:type="spellEnd"/>
            <w:r w:rsidRPr="00081F87">
              <w:rPr>
                <w:rFonts w:ascii="GHEA Grapalat" w:hAnsi="GHEA Grapalat" w:cs="Sylfaen"/>
                <w:sz w:val="16"/>
                <w:szCs w:val="16"/>
                <w:lang w:val="hy-AM"/>
              </w:rPr>
              <w:t>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14:paraId="7365C30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1F6FBC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1B25788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հանդիսացող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անձի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վճարումը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ստացողի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Նշվում </w:t>
            </w:r>
            <w:proofErr w:type="spellStart"/>
            <w:r w:rsidRPr="00081F87">
              <w:rPr>
                <w:rFonts w:ascii="GHEA Grapalat" w:hAnsi="GHEA Grapalat"/>
                <w:sz w:val="16"/>
                <w:szCs w:val="16"/>
              </w:rPr>
              <w:t>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նաև</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այլ</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տվյալներ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ըստ</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78DA33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69C562A3" w14:textId="77777777" w:rsidTr="00081F87">
        <w:tc>
          <w:tcPr>
            <w:tcW w:w="720" w:type="dxa"/>
            <w:tcBorders>
              <w:top w:val="single" w:sz="4" w:space="0" w:color="auto"/>
              <w:left w:val="single" w:sz="4" w:space="0" w:color="auto"/>
              <w:bottom w:val="single" w:sz="4" w:space="0" w:color="auto"/>
              <w:right w:val="single" w:sz="4" w:space="0" w:color="auto"/>
            </w:tcBorders>
          </w:tcPr>
          <w:p w14:paraId="31D6C86D"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10.</w:t>
            </w:r>
          </w:p>
        </w:tc>
        <w:tc>
          <w:tcPr>
            <w:tcW w:w="2454" w:type="dxa"/>
            <w:tcBorders>
              <w:top w:val="single" w:sz="4" w:space="0" w:color="auto"/>
              <w:left w:val="single" w:sz="4" w:space="0" w:color="auto"/>
              <w:bottom w:val="single" w:sz="4" w:space="0" w:color="auto"/>
              <w:right w:val="single" w:sz="4" w:space="0" w:color="auto"/>
            </w:tcBorders>
          </w:tcPr>
          <w:p w14:paraId="17D3C1D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Հ</w:t>
            </w:r>
            <w:r w:rsidRPr="00081F87">
              <w:rPr>
                <w:rFonts w:ascii="GHEA Grapalat" w:hAnsi="GHEA Grapalat"/>
                <w:sz w:val="16"/>
                <w:szCs w:val="16"/>
                <w:lang w:val="hy-AM"/>
              </w:rPr>
              <w:t>ԾՀ</w:t>
            </w:r>
          </w:p>
        </w:tc>
        <w:tc>
          <w:tcPr>
            <w:tcW w:w="1134" w:type="dxa"/>
            <w:tcBorders>
              <w:top w:val="single" w:sz="4" w:space="0" w:color="auto"/>
              <w:left w:val="single" w:sz="4" w:space="0" w:color="auto"/>
              <w:bottom w:val="single" w:sz="4" w:space="0" w:color="auto"/>
              <w:right w:val="single" w:sz="4" w:space="0" w:color="auto"/>
            </w:tcBorders>
          </w:tcPr>
          <w:p w14:paraId="31C0DA9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E8F434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6915B664"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rPr>
              <w:t xml:space="preserve"> (</w:t>
            </w:r>
            <w:r w:rsidRPr="00081F87">
              <w:rPr>
                <w:rFonts w:ascii="GHEA Grapalat" w:hAnsi="GHEA Grapalat" w:cs="Sylfaen"/>
                <w:sz w:val="16"/>
                <w:szCs w:val="16"/>
                <w:lang w:val="hy-AM"/>
              </w:rPr>
              <w:t>գնումների հետ կապված գործընթացում չի լրացվում</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102F6DE"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ru-RU"/>
              </w:rPr>
              <w:t>(</w:t>
            </w:r>
            <w:r w:rsidRPr="00081F87">
              <w:rPr>
                <w:rFonts w:ascii="GHEA Grapalat" w:hAnsi="GHEA Grapalat" w:cs="Sylfaen"/>
                <w:sz w:val="16"/>
                <w:szCs w:val="16"/>
                <w:lang w:val="hy-AM"/>
              </w:rPr>
              <w:t>չի լրացվում</w:t>
            </w:r>
            <w:r w:rsidRPr="00081F87">
              <w:rPr>
                <w:rFonts w:ascii="GHEA Grapalat" w:hAnsi="GHEA Grapalat" w:cs="Sylfaen"/>
                <w:sz w:val="16"/>
                <w:szCs w:val="16"/>
                <w:lang w:val="ru-RU"/>
              </w:rPr>
              <w:t>)</w:t>
            </w:r>
          </w:p>
        </w:tc>
      </w:tr>
      <w:tr w:rsidR="00081F87" w:rsidRPr="00081F87" w14:paraId="5911A89D" w14:textId="77777777" w:rsidTr="00081F87">
        <w:tc>
          <w:tcPr>
            <w:tcW w:w="720" w:type="dxa"/>
            <w:tcBorders>
              <w:top w:val="single" w:sz="4" w:space="0" w:color="auto"/>
              <w:left w:val="single" w:sz="4" w:space="0" w:color="auto"/>
              <w:bottom w:val="single" w:sz="4" w:space="0" w:color="auto"/>
              <w:right w:val="single" w:sz="4" w:space="0" w:color="auto"/>
            </w:tcBorders>
          </w:tcPr>
          <w:p w14:paraId="5465E5B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11.</w:t>
            </w:r>
          </w:p>
        </w:tc>
        <w:tc>
          <w:tcPr>
            <w:tcW w:w="2454" w:type="dxa"/>
            <w:tcBorders>
              <w:top w:val="single" w:sz="4" w:space="0" w:color="auto"/>
              <w:left w:val="single" w:sz="4" w:space="0" w:color="auto"/>
              <w:bottom w:val="single" w:sz="4" w:space="0" w:color="auto"/>
              <w:right w:val="single" w:sz="4" w:space="0" w:color="auto"/>
            </w:tcBorders>
          </w:tcPr>
          <w:p w14:paraId="6429EB3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ՀՎՀՀ</w:t>
            </w:r>
          </w:p>
        </w:tc>
        <w:tc>
          <w:tcPr>
            <w:tcW w:w="1134" w:type="dxa"/>
            <w:tcBorders>
              <w:top w:val="single" w:sz="4" w:space="0" w:color="auto"/>
              <w:left w:val="single" w:sz="4" w:space="0" w:color="auto"/>
              <w:bottom w:val="single" w:sz="4" w:space="0" w:color="auto"/>
              <w:right w:val="single" w:sz="4" w:space="0" w:color="auto"/>
            </w:tcBorders>
          </w:tcPr>
          <w:p w14:paraId="3731084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F1846B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115DC50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Հայաստանի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Հանրապետության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նորմատիվ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իրավական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ակտերով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սահմանված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դեպքերում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երբ</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շահառուն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հանդիսանում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հաշվառված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հարկատու</w:t>
            </w:r>
            <w:proofErr w:type="spellEnd"/>
            <w:r w:rsidRPr="00081F87">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55C82C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57ABE2C1" w14:textId="77777777" w:rsidTr="00081F87">
        <w:tc>
          <w:tcPr>
            <w:tcW w:w="720" w:type="dxa"/>
            <w:tcBorders>
              <w:top w:val="single" w:sz="4" w:space="0" w:color="auto"/>
              <w:left w:val="single" w:sz="4" w:space="0" w:color="auto"/>
              <w:bottom w:val="single" w:sz="4" w:space="0" w:color="auto"/>
              <w:right w:val="single" w:sz="4" w:space="0" w:color="auto"/>
            </w:tcBorders>
          </w:tcPr>
          <w:p w14:paraId="157E8234"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12.</w:t>
            </w:r>
          </w:p>
        </w:tc>
        <w:tc>
          <w:tcPr>
            <w:tcW w:w="2454" w:type="dxa"/>
            <w:tcBorders>
              <w:top w:val="single" w:sz="4" w:space="0" w:color="auto"/>
              <w:left w:val="single" w:sz="4" w:space="0" w:color="auto"/>
              <w:bottom w:val="single" w:sz="4" w:space="0" w:color="auto"/>
              <w:right w:val="single" w:sz="4" w:space="0" w:color="auto"/>
            </w:tcBorders>
          </w:tcPr>
          <w:p w14:paraId="3155BF5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անվանումը</w:t>
            </w:r>
            <w:proofErr w:type="spellEnd"/>
            <w:r w:rsidRPr="00081F87">
              <w:rPr>
                <w:rFonts w:ascii="GHEA Grapalat" w:hAnsi="GHEA Grapalat"/>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14:paraId="419A13C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EF62C8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16684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11230C2F" w14:textId="77777777" w:rsidTr="00081F87">
        <w:tc>
          <w:tcPr>
            <w:tcW w:w="720" w:type="dxa"/>
            <w:tcBorders>
              <w:top w:val="single" w:sz="4" w:space="0" w:color="auto"/>
              <w:left w:val="single" w:sz="4" w:space="0" w:color="auto"/>
              <w:bottom w:val="single" w:sz="4" w:space="0" w:color="auto"/>
              <w:right w:val="single" w:sz="4" w:space="0" w:color="auto"/>
            </w:tcBorders>
          </w:tcPr>
          <w:p w14:paraId="7826FA53"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13.</w:t>
            </w:r>
          </w:p>
        </w:tc>
        <w:tc>
          <w:tcPr>
            <w:tcW w:w="2454" w:type="dxa"/>
            <w:tcBorders>
              <w:top w:val="single" w:sz="4" w:space="0" w:color="auto"/>
              <w:left w:val="single" w:sz="4" w:space="0" w:color="auto"/>
              <w:bottom w:val="single" w:sz="4" w:space="0" w:color="auto"/>
              <w:right w:val="single" w:sz="4" w:space="0" w:color="auto"/>
            </w:tcBorders>
          </w:tcPr>
          <w:p w14:paraId="0A5E37C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p>
        </w:tc>
        <w:tc>
          <w:tcPr>
            <w:tcW w:w="1134" w:type="dxa"/>
            <w:tcBorders>
              <w:top w:val="single" w:sz="4" w:space="0" w:color="auto"/>
              <w:left w:val="single" w:sz="4" w:space="0" w:color="auto"/>
              <w:bottom w:val="single" w:sz="4" w:space="0" w:color="auto"/>
              <w:right w:val="single" w:sz="4" w:space="0" w:color="auto"/>
            </w:tcBorders>
          </w:tcPr>
          <w:p w14:paraId="5B8F211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CF6427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2E61469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այն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բանկային</w:t>
            </w:r>
            <w:proofErr w:type="spellEnd"/>
            <w:r w:rsidRPr="00081F87">
              <w:rPr>
                <w:rFonts w:ascii="GHEA Grapalat" w:hAnsi="GHEA Grapalat"/>
                <w:sz w:val="16"/>
                <w:szCs w:val="16"/>
              </w:rPr>
              <w:t xml:space="preserve"> (</w:t>
            </w:r>
            <w:r w:rsidRPr="00081F87">
              <w:rPr>
                <w:rFonts w:ascii="GHEA Grapalat" w:hAnsi="GHEA Grapalat"/>
                <w:sz w:val="16"/>
                <w:szCs w:val="16"/>
                <w:lang w:val="hy-AM"/>
              </w:rPr>
              <w:t>գանձապետական</w:t>
            </w:r>
            <w:r w:rsidRPr="00081F87">
              <w:rPr>
                <w:rFonts w:ascii="GHEA Grapalat" w:hAnsi="GHEA Grapalat"/>
                <w:sz w:val="16"/>
                <w:szCs w:val="16"/>
              </w:rPr>
              <w:t xml:space="preserve">) </w:t>
            </w:r>
            <w:proofErr w:type="spellStart"/>
            <w:r w:rsidRPr="00081F87">
              <w:rPr>
                <w:rFonts w:ascii="GHEA Grapalat" w:hAnsi="GHEA Grapalat"/>
                <w:sz w:val="16"/>
                <w:szCs w:val="16"/>
              </w:rPr>
              <w:t>հաշվի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վրա</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փոխանցվեն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գանձված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4DD195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նախապես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հրավերով</w:t>
            </w:r>
            <w:proofErr w:type="spellEnd"/>
          </w:p>
        </w:tc>
      </w:tr>
      <w:tr w:rsidR="00081F87" w:rsidRPr="00081F87" w14:paraId="39BA81C7" w14:textId="77777777" w:rsidTr="00081F87">
        <w:tc>
          <w:tcPr>
            <w:tcW w:w="720" w:type="dxa"/>
            <w:tcBorders>
              <w:top w:val="single" w:sz="4" w:space="0" w:color="auto"/>
              <w:left w:val="single" w:sz="4" w:space="0" w:color="auto"/>
              <w:bottom w:val="single" w:sz="4" w:space="0" w:color="auto"/>
              <w:right w:val="single" w:sz="4" w:space="0" w:color="auto"/>
            </w:tcBorders>
          </w:tcPr>
          <w:p w14:paraId="0897232C"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14.</w:t>
            </w:r>
          </w:p>
        </w:tc>
        <w:tc>
          <w:tcPr>
            <w:tcW w:w="2454" w:type="dxa"/>
            <w:tcBorders>
              <w:top w:val="single" w:sz="4" w:space="0" w:color="auto"/>
              <w:left w:val="single" w:sz="4" w:space="0" w:color="auto"/>
              <w:bottom w:val="single" w:sz="4" w:space="0" w:color="auto"/>
              <w:right w:val="single" w:sz="4" w:space="0" w:color="auto"/>
            </w:tcBorders>
          </w:tcPr>
          <w:p w14:paraId="292CF60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գումարը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թվերով</w:t>
            </w:r>
            <w:proofErr w:type="spellEnd"/>
            <w:r w:rsidRPr="00081F87">
              <w:rPr>
                <w:rFonts w:ascii="GHEA Grapalat" w:hAnsi="GHEA Grapalat"/>
                <w:sz w:val="16"/>
                <w:szCs w:val="16"/>
              </w:rPr>
              <w:t xml:space="preserve"> և </w:t>
            </w:r>
            <w:proofErr w:type="spellStart"/>
            <w:r w:rsidRPr="00081F87">
              <w:rPr>
                <w:rFonts w:ascii="GHEA Grapalat" w:hAnsi="GHEA Grapalat"/>
                <w:sz w:val="16"/>
                <w:szCs w:val="16"/>
              </w:rPr>
              <w:t>բառերով</w:t>
            </w:r>
            <w:proofErr w:type="spellEnd"/>
            <w:r w:rsidRPr="00081F87">
              <w:rPr>
                <w:rFonts w:ascii="GHEA Grapalat" w:hAnsi="GHEA Grapalat"/>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3CE7100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75DEFA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39C0763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ենթակա</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78523C8"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lang w:val="hy-AM"/>
              </w:rPr>
              <w:t xml:space="preserve"> </w:t>
            </w:r>
          </w:p>
        </w:tc>
      </w:tr>
      <w:tr w:rsidR="00081F87" w:rsidRPr="00296EA1" w14:paraId="09DFF29E" w14:textId="77777777" w:rsidTr="00081F87">
        <w:tc>
          <w:tcPr>
            <w:tcW w:w="720" w:type="dxa"/>
            <w:tcBorders>
              <w:top w:val="single" w:sz="4" w:space="0" w:color="auto"/>
              <w:left w:val="single" w:sz="4" w:space="0" w:color="auto"/>
              <w:bottom w:val="single" w:sz="4" w:space="0" w:color="auto"/>
              <w:right w:val="single" w:sz="4" w:space="0" w:color="auto"/>
            </w:tcBorders>
          </w:tcPr>
          <w:p w14:paraId="43118C21"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15.</w:t>
            </w:r>
          </w:p>
        </w:tc>
        <w:tc>
          <w:tcPr>
            <w:tcW w:w="2454" w:type="dxa"/>
            <w:tcBorders>
              <w:top w:val="single" w:sz="4" w:space="0" w:color="auto"/>
              <w:left w:val="single" w:sz="4" w:space="0" w:color="auto"/>
              <w:bottom w:val="single" w:sz="4" w:space="0" w:color="auto"/>
              <w:right w:val="single" w:sz="4" w:space="0" w:color="auto"/>
            </w:tcBorders>
          </w:tcPr>
          <w:p w14:paraId="1339A9DA"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Ակցեպտավորված գումարը՝  (թվերով</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և</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 xml:space="preserve">բառերով)  </w:t>
            </w:r>
          </w:p>
        </w:tc>
        <w:tc>
          <w:tcPr>
            <w:tcW w:w="1134" w:type="dxa"/>
            <w:tcBorders>
              <w:top w:val="single" w:sz="4" w:space="0" w:color="auto"/>
              <w:left w:val="single" w:sz="4" w:space="0" w:color="auto"/>
              <w:bottom w:val="single" w:sz="4" w:space="0" w:color="auto"/>
              <w:right w:val="single" w:sz="4" w:space="0" w:color="auto"/>
            </w:tcBorders>
          </w:tcPr>
          <w:p w14:paraId="2635DE33"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B9A015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ոչ պարտադիր</w:t>
            </w:r>
          </w:p>
          <w:p w14:paraId="5E339837"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C6355C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(չի լրացվում եւ չի կիրառվում)</w:t>
            </w:r>
          </w:p>
        </w:tc>
      </w:tr>
      <w:tr w:rsidR="00081F87" w:rsidRPr="00081F87" w14:paraId="4B02B7B3" w14:textId="77777777" w:rsidTr="00081F87">
        <w:tc>
          <w:tcPr>
            <w:tcW w:w="720" w:type="dxa"/>
            <w:tcBorders>
              <w:top w:val="single" w:sz="4" w:space="0" w:color="auto"/>
              <w:left w:val="single" w:sz="4" w:space="0" w:color="auto"/>
              <w:bottom w:val="single" w:sz="4" w:space="0" w:color="auto"/>
              <w:right w:val="single" w:sz="4" w:space="0" w:color="auto"/>
            </w:tcBorders>
          </w:tcPr>
          <w:p w14:paraId="6F6B5A2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16.</w:t>
            </w:r>
          </w:p>
        </w:tc>
        <w:tc>
          <w:tcPr>
            <w:tcW w:w="2454" w:type="dxa"/>
            <w:tcBorders>
              <w:top w:val="single" w:sz="4" w:space="0" w:color="auto"/>
              <w:left w:val="single" w:sz="4" w:space="0" w:color="auto"/>
              <w:bottom w:val="single" w:sz="4" w:space="0" w:color="auto"/>
              <w:right w:val="single" w:sz="4" w:space="0" w:color="auto"/>
            </w:tcBorders>
          </w:tcPr>
          <w:p w14:paraId="046EAAA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արժույթը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բառերով</w:t>
            </w:r>
            <w:proofErr w:type="spellEnd"/>
            <w:r w:rsidRPr="00081F87">
              <w:rPr>
                <w:rFonts w:ascii="GHEA Grapalat" w:hAnsi="GHEA Grapalat"/>
                <w:sz w:val="16"/>
                <w:szCs w:val="16"/>
              </w:rPr>
              <w:t xml:space="preserve"> և </w:t>
            </w:r>
            <w:proofErr w:type="spellStart"/>
            <w:r w:rsidRPr="00081F87">
              <w:rPr>
                <w:rFonts w:ascii="GHEA Grapalat" w:hAnsi="GHEA Grapalat"/>
                <w:sz w:val="16"/>
                <w:szCs w:val="16"/>
              </w:rPr>
              <w:t>կոդով</w:t>
            </w:r>
            <w:proofErr w:type="spellEnd"/>
            <w:r w:rsidRPr="00081F87">
              <w:rPr>
                <w:rFonts w:ascii="GHEA Grapalat" w:hAnsi="GHEA Grapalat"/>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2496189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D3A5B1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C502A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296EA1" w14:paraId="73E4AB65" w14:textId="77777777" w:rsidTr="00081F87">
        <w:tc>
          <w:tcPr>
            <w:tcW w:w="720" w:type="dxa"/>
            <w:tcBorders>
              <w:top w:val="single" w:sz="4" w:space="0" w:color="auto"/>
              <w:left w:val="single" w:sz="4" w:space="0" w:color="auto"/>
              <w:bottom w:val="single" w:sz="4" w:space="0" w:color="auto"/>
              <w:right w:val="single" w:sz="4" w:space="0" w:color="auto"/>
            </w:tcBorders>
          </w:tcPr>
          <w:p w14:paraId="424E265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17.</w:t>
            </w:r>
          </w:p>
        </w:tc>
        <w:tc>
          <w:tcPr>
            <w:tcW w:w="2454" w:type="dxa"/>
            <w:tcBorders>
              <w:top w:val="single" w:sz="4" w:space="0" w:color="auto"/>
              <w:left w:val="single" w:sz="4" w:space="0" w:color="auto"/>
              <w:bottom w:val="single" w:sz="4" w:space="0" w:color="auto"/>
              <w:right w:val="single" w:sz="4" w:space="0" w:color="auto"/>
            </w:tcBorders>
          </w:tcPr>
          <w:p w14:paraId="4B22C3E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գործարքի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նպատակը</w:t>
            </w:r>
            <w:proofErr w:type="spellEnd"/>
          </w:p>
        </w:tc>
        <w:tc>
          <w:tcPr>
            <w:tcW w:w="1134" w:type="dxa"/>
            <w:tcBorders>
              <w:top w:val="single" w:sz="4" w:space="0" w:color="auto"/>
              <w:left w:val="single" w:sz="4" w:space="0" w:color="auto"/>
              <w:bottom w:val="single" w:sz="4" w:space="0" w:color="auto"/>
              <w:right w:val="single" w:sz="4" w:space="0" w:color="auto"/>
            </w:tcBorders>
          </w:tcPr>
          <w:p w14:paraId="0FC27A5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32DD2EE2"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լրացվում է </w:t>
            </w:r>
            <w:r w:rsidRPr="00081F87">
              <w:rPr>
                <w:rFonts w:ascii="GHEA Grapalat" w:hAnsi="GHEA Grapalat"/>
                <w:sz w:val="16"/>
                <w:szCs w:val="16"/>
              </w:rPr>
              <w:t>«</w:t>
            </w:r>
            <w:r w:rsidRPr="00081F87">
              <w:rPr>
                <w:rFonts w:ascii="GHEA Grapalat" w:hAnsi="GHEA Grapalat"/>
                <w:sz w:val="16"/>
                <w:szCs w:val="16"/>
                <w:lang w:val="hy-AM"/>
              </w:rPr>
              <w:t xml:space="preserve">որակավորման ապահովման </w:t>
            </w:r>
            <w:r w:rsidRPr="00081F87">
              <w:rPr>
                <w:rFonts w:ascii="GHEA Grapalat" w:hAnsi="GHEA Grapalat"/>
                <w:sz w:val="16"/>
                <w:szCs w:val="16"/>
                <w:lang w:val="hy-AM"/>
              </w:rPr>
              <w:lastRenderedPageBreak/>
              <w:t>համար</w:t>
            </w:r>
            <w:r w:rsidRPr="00081F87">
              <w:rPr>
                <w:rFonts w:ascii="GHEA Grapalat" w:hAnsi="GHEA Grapalat"/>
                <w:sz w:val="16"/>
                <w:szCs w:val="16"/>
              </w:rPr>
              <w:t>»</w:t>
            </w:r>
            <w:r w:rsidRPr="00081F87">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A5C598F"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lastRenderedPageBreak/>
              <w:t xml:space="preserve">նախապես լրացվում է շահառուի </w:t>
            </w:r>
            <w:r w:rsidRPr="00081F87">
              <w:rPr>
                <w:rFonts w:ascii="GHEA Grapalat" w:hAnsi="GHEA Grapalat"/>
                <w:sz w:val="16"/>
                <w:szCs w:val="16"/>
                <w:lang w:val="hy-AM"/>
              </w:rPr>
              <w:lastRenderedPageBreak/>
              <w:t>կողմից` հրավերով</w:t>
            </w:r>
          </w:p>
        </w:tc>
      </w:tr>
      <w:tr w:rsidR="00081F87" w:rsidRPr="00081F87" w14:paraId="1C6A5AE4" w14:textId="77777777" w:rsidTr="00081F87">
        <w:tc>
          <w:tcPr>
            <w:tcW w:w="720" w:type="dxa"/>
            <w:tcBorders>
              <w:top w:val="single" w:sz="4" w:space="0" w:color="auto"/>
              <w:left w:val="single" w:sz="4" w:space="0" w:color="auto"/>
              <w:bottom w:val="single" w:sz="4" w:space="0" w:color="auto"/>
              <w:right w:val="single" w:sz="4" w:space="0" w:color="auto"/>
            </w:tcBorders>
          </w:tcPr>
          <w:p w14:paraId="269049D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lastRenderedPageBreak/>
              <w:t>18.</w:t>
            </w:r>
          </w:p>
        </w:tc>
        <w:tc>
          <w:tcPr>
            <w:tcW w:w="2454" w:type="dxa"/>
            <w:tcBorders>
              <w:top w:val="single" w:sz="4" w:space="0" w:color="auto"/>
              <w:left w:val="single" w:sz="4" w:space="0" w:color="auto"/>
              <w:bottom w:val="single" w:sz="4" w:space="0" w:color="auto"/>
              <w:right w:val="single" w:sz="4" w:space="0" w:color="auto"/>
            </w:tcBorders>
          </w:tcPr>
          <w:p w14:paraId="086D723C"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կատարման հիմքերը՝ </w:t>
            </w:r>
          </w:p>
        </w:tc>
        <w:tc>
          <w:tcPr>
            <w:tcW w:w="1134" w:type="dxa"/>
            <w:tcBorders>
              <w:top w:val="single" w:sz="4" w:space="0" w:color="auto"/>
              <w:left w:val="single" w:sz="4" w:space="0" w:color="auto"/>
              <w:bottom w:val="single" w:sz="4" w:space="0" w:color="auto"/>
              <w:right w:val="single" w:sz="4" w:space="0" w:color="auto"/>
            </w:tcBorders>
          </w:tcPr>
          <w:p w14:paraId="69C412F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2180C7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0FA2BAF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գումարի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գանձման</w:t>
            </w:r>
            <w:proofErr w:type="spellEnd"/>
            <w:r w:rsidRPr="00081F87">
              <w:rPr>
                <w:rFonts w:ascii="GHEA Grapalat" w:hAnsi="GHEA Grapalat"/>
                <w:sz w:val="16"/>
                <w:szCs w:val="16"/>
              </w:rPr>
              <w:t xml:space="preserve"> և </w:t>
            </w: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հիմք</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հանդիսացող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փաստաթղթի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տվյալները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որոնց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հիման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վրա</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շահառուն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ներկայացնում</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բանկին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հիմք</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հանդիսացող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պայմանագրի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համարը</w:t>
            </w:r>
            <w:proofErr w:type="spellEnd"/>
            <w:r w:rsidRPr="00081F87">
              <w:rPr>
                <w:rFonts w:ascii="GHEA Grapalat" w:hAnsi="GHEA Grapalat"/>
                <w:sz w:val="16"/>
                <w:szCs w:val="16"/>
                <w:lang w:val="hy-AM"/>
              </w:rPr>
              <w:t>,</w:t>
            </w:r>
            <w:r w:rsidRPr="00081F87">
              <w:rPr>
                <w:rFonts w:ascii="GHEA Grapalat" w:hAnsi="GHEA Grapalat" w:cs="Arial"/>
                <w:sz w:val="16"/>
                <w:szCs w:val="16"/>
                <w:lang w:val="hy-AM"/>
              </w:rPr>
              <w:t xml:space="preserve"> </w:t>
            </w:r>
            <w:r w:rsidRPr="00081F87">
              <w:rPr>
                <w:rFonts w:ascii="GHEA Grapalat" w:hAnsi="GHEA Grapalat"/>
                <w:sz w:val="16"/>
                <w:szCs w:val="16"/>
              </w:rPr>
              <w:t xml:space="preserve"> </w:t>
            </w:r>
            <w:proofErr w:type="spellStart"/>
            <w:r w:rsidRPr="00081F87">
              <w:rPr>
                <w:rFonts w:ascii="GHEA Grapalat" w:hAnsi="GHEA Grapalat"/>
                <w:sz w:val="16"/>
                <w:szCs w:val="16"/>
              </w:rPr>
              <w:t>գնման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ընթացակարգի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ծածկագիրը</w:t>
            </w:r>
            <w:proofErr w:type="spellEnd"/>
            <w:r w:rsidRPr="00081F87">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0EBAD75"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r w:rsidRPr="00081F87">
              <w:rPr>
                <w:rFonts w:ascii="GHEA Grapalat" w:hAnsi="GHEA Grapalat"/>
                <w:sz w:val="16"/>
                <w:szCs w:val="16"/>
                <w:lang w:val="hy-AM"/>
              </w:rPr>
              <w:t>շահառու</w:t>
            </w:r>
            <w:r w:rsidRPr="00081F87">
              <w:rPr>
                <w:rFonts w:ascii="GHEA Grapalat" w:hAnsi="GHEA Grapalat"/>
                <w:sz w:val="16"/>
                <w:szCs w:val="16"/>
              </w:rPr>
              <w:t xml:space="preserve">ի </w:t>
            </w:r>
            <w:proofErr w:type="spellStart"/>
            <w:r w:rsidRPr="00081F87">
              <w:rPr>
                <w:rFonts w:ascii="GHEA Grapalat" w:hAnsi="GHEA Grapalat"/>
                <w:sz w:val="16"/>
                <w:szCs w:val="16"/>
              </w:rPr>
              <w:t>կողմից</w:t>
            </w:r>
            <w:proofErr w:type="spellEnd"/>
          </w:p>
        </w:tc>
      </w:tr>
      <w:tr w:rsidR="00081F87" w:rsidRPr="00296EA1" w14:paraId="4FEDF6E5" w14:textId="77777777" w:rsidTr="00081F87">
        <w:tc>
          <w:tcPr>
            <w:tcW w:w="720" w:type="dxa"/>
            <w:tcBorders>
              <w:top w:val="single" w:sz="4" w:space="0" w:color="auto"/>
              <w:left w:val="single" w:sz="4" w:space="0" w:color="auto"/>
              <w:bottom w:val="single" w:sz="4" w:space="0" w:color="auto"/>
              <w:right w:val="single" w:sz="4" w:space="0" w:color="auto"/>
            </w:tcBorders>
          </w:tcPr>
          <w:p w14:paraId="372D9A32" w14:textId="77777777" w:rsidR="00702F0B" w:rsidRPr="00081F87" w:rsidDel="0010680B"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19.</w:t>
            </w:r>
          </w:p>
        </w:tc>
        <w:tc>
          <w:tcPr>
            <w:tcW w:w="2454" w:type="dxa"/>
            <w:tcBorders>
              <w:top w:val="single" w:sz="4" w:space="0" w:color="auto"/>
              <w:left w:val="single" w:sz="4" w:space="0" w:color="auto"/>
              <w:bottom w:val="single" w:sz="4" w:space="0" w:color="auto"/>
              <w:right w:val="single" w:sz="4" w:space="0" w:color="auto"/>
            </w:tcBorders>
          </w:tcPr>
          <w:p w14:paraId="6B8140EF" w14:textId="77777777"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պայմանները՝                                </w:t>
            </w:r>
          </w:p>
        </w:tc>
        <w:tc>
          <w:tcPr>
            <w:tcW w:w="1134" w:type="dxa"/>
            <w:tcBorders>
              <w:top w:val="single" w:sz="4" w:space="0" w:color="auto"/>
              <w:left w:val="single" w:sz="4" w:space="0" w:color="auto"/>
              <w:bottom w:val="single" w:sz="4" w:space="0" w:color="auto"/>
              <w:right w:val="single" w:sz="4" w:space="0" w:color="auto"/>
            </w:tcBorders>
          </w:tcPr>
          <w:p w14:paraId="58A509A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E7157F7" w14:textId="77777777" w:rsidR="00702F0B" w:rsidRPr="00081F87" w:rsidRDefault="00702F0B" w:rsidP="00273C8C">
            <w:pPr>
              <w:jc w:val="center"/>
              <w:rPr>
                <w:rFonts w:ascii="GHEA Grapalat" w:hAnsi="GHEA Grapalat" w:cs="Sylfaen"/>
                <w:sz w:val="16"/>
                <w:szCs w:val="16"/>
                <w:lang w:val="hy-AM"/>
              </w:rPr>
            </w:pPr>
            <w:proofErr w:type="spellStart"/>
            <w:r w:rsidRPr="00081F87">
              <w:rPr>
                <w:rFonts w:ascii="GHEA Grapalat" w:hAnsi="GHEA Grapalat"/>
                <w:sz w:val="16"/>
                <w:szCs w:val="16"/>
              </w:rPr>
              <w:t>պարտադիր</w:t>
            </w:r>
            <w:proofErr w:type="spellEnd"/>
            <w:r w:rsidRPr="00081F87">
              <w:rPr>
                <w:rFonts w:ascii="GHEA Grapalat" w:hAnsi="GHEA Grapalat" w:cs="Sylfaen"/>
                <w:sz w:val="16"/>
                <w:szCs w:val="16"/>
                <w:lang w:val="hy-AM"/>
              </w:rPr>
              <w:t xml:space="preserve"> </w:t>
            </w:r>
          </w:p>
          <w:p w14:paraId="6D486CF4" w14:textId="77777777" w:rsidR="00702F0B" w:rsidRPr="00081F87" w:rsidRDefault="00702F0B" w:rsidP="00273C8C">
            <w:pPr>
              <w:jc w:val="center"/>
              <w:rPr>
                <w:rFonts w:ascii="GHEA Grapalat" w:hAnsi="GHEA Grapalat" w:cs="Sylfaen"/>
                <w:sz w:val="16"/>
                <w:szCs w:val="16"/>
                <w:lang w:val="hy-AM"/>
              </w:rPr>
            </w:pPr>
            <w:r w:rsidRPr="00081F87">
              <w:rPr>
                <w:rFonts w:ascii="GHEA Grapalat" w:hAnsi="GHEA Grapalat" w:cs="Sylfaen"/>
                <w:sz w:val="16"/>
                <w:szCs w:val="16"/>
                <w:lang w:val="hy-AM"/>
              </w:rPr>
              <w:t xml:space="preserve">լրացվում է &lt;ակցեպտավորված վճարում&gt; բառերը, </w:t>
            </w:r>
          </w:p>
          <w:p w14:paraId="0E88BEC2"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F0AE48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նախապես լրացվում է շահառուի կողմից </w:t>
            </w:r>
          </w:p>
        </w:tc>
      </w:tr>
      <w:tr w:rsidR="00081F87" w:rsidRPr="00081F87" w14:paraId="16379E1F" w14:textId="77777777" w:rsidTr="00081F87">
        <w:tc>
          <w:tcPr>
            <w:tcW w:w="720" w:type="dxa"/>
            <w:tcBorders>
              <w:top w:val="single" w:sz="4" w:space="0" w:color="auto"/>
              <w:left w:val="single" w:sz="4" w:space="0" w:color="auto"/>
              <w:bottom w:val="single" w:sz="4" w:space="0" w:color="auto"/>
              <w:right w:val="single" w:sz="4" w:space="0" w:color="auto"/>
            </w:tcBorders>
          </w:tcPr>
          <w:p w14:paraId="77257F96"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20.</w:t>
            </w:r>
          </w:p>
        </w:tc>
        <w:tc>
          <w:tcPr>
            <w:tcW w:w="2454" w:type="dxa"/>
            <w:tcBorders>
              <w:top w:val="single" w:sz="4" w:space="0" w:color="auto"/>
              <w:left w:val="single" w:sz="4" w:space="0" w:color="auto"/>
              <w:bottom w:val="single" w:sz="4" w:space="0" w:color="auto"/>
              <w:right w:val="single" w:sz="4" w:space="0" w:color="auto"/>
            </w:tcBorders>
          </w:tcPr>
          <w:p w14:paraId="749C99D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առդիր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էջերի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քանակը</w:t>
            </w:r>
            <w:proofErr w:type="spellEnd"/>
          </w:p>
        </w:tc>
        <w:tc>
          <w:tcPr>
            <w:tcW w:w="1134" w:type="dxa"/>
            <w:tcBorders>
              <w:top w:val="single" w:sz="4" w:space="0" w:color="auto"/>
              <w:left w:val="single" w:sz="4" w:space="0" w:color="auto"/>
              <w:bottom w:val="single" w:sz="4" w:space="0" w:color="auto"/>
              <w:right w:val="single" w:sz="4" w:space="0" w:color="auto"/>
            </w:tcBorders>
          </w:tcPr>
          <w:p w14:paraId="36C7EDE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2EFFAF4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21F4459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ներկայացված</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փաստաթղթերի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էջերի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քանակը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որոնք</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պետք</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տրամադրվեն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lang w:val="hy-AM"/>
              </w:rPr>
              <w:t xml:space="preserve"> </w:t>
            </w:r>
            <w:r w:rsidRPr="00081F87">
              <w:rPr>
                <w:rFonts w:ascii="GHEA Grapalat" w:hAnsi="GHEA Grapalat"/>
                <w:sz w:val="16"/>
                <w:szCs w:val="16"/>
              </w:rPr>
              <w:t>(</w:t>
            </w:r>
            <w:r w:rsidRPr="00081F87">
              <w:rPr>
                <w:rFonts w:ascii="GHEA Grapalat" w:hAnsi="GHEA Grapalat"/>
                <w:sz w:val="16"/>
                <w:szCs w:val="16"/>
                <w:lang w:val="hy-AM"/>
              </w:rPr>
              <w:t>վճարողի բանկին</w:t>
            </w:r>
            <w:r w:rsidRPr="00081F87">
              <w:rPr>
                <w:rFonts w:ascii="GHEA Grapalat" w:hAnsi="GHEA Grapalat"/>
                <w:sz w:val="16"/>
                <w:szCs w:val="16"/>
              </w:rPr>
              <w:t>)</w:t>
            </w:r>
          </w:p>
          <w:p w14:paraId="331F2D17"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Եթ ե լրացվել է &lt;</w:t>
            </w:r>
            <w:r w:rsidRPr="00081F87">
              <w:rPr>
                <w:rFonts w:ascii="GHEA Grapalat" w:hAnsi="GHEA Grapalat" w:cs="Sylfaen"/>
                <w:sz w:val="16"/>
                <w:szCs w:val="16"/>
                <w:lang w:val="hy-AM"/>
              </w:rPr>
              <w:t>Վճարման կատարման հիմքեր&gt; դաշտը ապա այս տվյալը պարտադիր լրացվում է</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E11A6C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lang w:val="hy-AM"/>
              </w:rPr>
              <w:t xml:space="preserve"> </w:t>
            </w:r>
            <w:proofErr w:type="spellStart"/>
            <w:r w:rsidRPr="00081F87">
              <w:rPr>
                <w:rFonts w:ascii="GHEA Grapalat" w:hAnsi="GHEA Grapalat"/>
                <w:sz w:val="16"/>
                <w:szCs w:val="16"/>
              </w:rPr>
              <w:t>կողմից</w:t>
            </w:r>
            <w:proofErr w:type="spellEnd"/>
          </w:p>
        </w:tc>
      </w:tr>
      <w:tr w:rsidR="00081F87" w:rsidRPr="00296EA1" w14:paraId="7272E539" w14:textId="77777777" w:rsidTr="00081F87">
        <w:tc>
          <w:tcPr>
            <w:tcW w:w="720" w:type="dxa"/>
            <w:tcBorders>
              <w:top w:val="single" w:sz="4" w:space="0" w:color="auto"/>
              <w:left w:val="single" w:sz="4" w:space="0" w:color="auto"/>
              <w:bottom w:val="single" w:sz="4" w:space="0" w:color="auto"/>
              <w:right w:val="single" w:sz="4" w:space="0" w:color="auto"/>
            </w:tcBorders>
          </w:tcPr>
          <w:p w14:paraId="6EB9DAD5"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1.ա.</w:t>
            </w:r>
          </w:p>
        </w:tc>
        <w:tc>
          <w:tcPr>
            <w:tcW w:w="2454" w:type="dxa"/>
            <w:tcBorders>
              <w:top w:val="single" w:sz="4" w:space="0" w:color="auto"/>
              <w:left w:val="single" w:sz="4" w:space="0" w:color="auto"/>
              <w:bottom w:val="single" w:sz="4" w:space="0" w:color="auto"/>
              <w:right w:val="single" w:sz="4" w:space="0" w:color="auto"/>
            </w:tcBorders>
          </w:tcPr>
          <w:p w14:paraId="6B0D19D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70A4F55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364F947"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53BBD735"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այս</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դաշտը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լրացվում</w:t>
            </w:r>
            <w:proofErr w:type="spellEnd"/>
            <w:r w:rsidRPr="00081F87">
              <w:rPr>
                <w:rFonts w:ascii="GHEA Grapalat" w:hAnsi="GHEA Grapalat"/>
                <w:sz w:val="16"/>
                <w:szCs w:val="16"/>
                <w:lang w:val="hy-AM"/>
              </w:rPr>
              <w:t xml:space="preserve"> է վճարողի կողմից պահանջագրի ներկայացման դեպքում: Ընդ որում</w:t>
            </w:r>
            <w:r w:rsidRPr="00081F87">
              <w:rPr>
                <w:rFonts w:ascii="GHEA Grapalat" w:hAnsi="GHEA Grapalat"/>
                <w:sz w:val="16"/>
                <w:szCs w:val="16"/>
              </w:rPr>
              <w:t xml:space="preserve"> </w:t>
            </w:r>
            <w:proofErr w:type="spellStart"/>
            <w:r w:rsidRPr="00081F87">
              <w:rPr>
                <w:rFonts w:ascii="GHEA Grapalat" w:hAnsi="GHEA Grapalat"/>
                <w:sz w:val="16"/>
                <w:szCs w:val="16"/>
              </w:rPr>
              <w:t>եթե</w:t>
            </w:r>
            <w:proofErr w:type="spellEnd"/>
            <w:r w:rsidRPr="00081F87">
              <w:rPr>
                <w:rFonts w:ascii="GHEA Grapalat" w:hAnsi="GHEA Grapalat"/>
                <w:sz w:val="16"/>
                <w:szCs w:val="16"/>
              </w:rPr>
              <w:t xml:space="preserve"> </w:t>
            </w:r>
            <w:r w:rsidRPr="00081F87">
              <w:rPr>
                <w:rFonts w:ascii="GHEA Grapalat" w:hAnsi="GHEA Grapalat" w:cs="Sylfaen"/>
                <w:sz w:val="16"/>
                <w:szCs w:val="16"/>
                <w:lang w:val="hy-AM"/>
              </w:rPr>
              <w:t xml:space="preserve">Վճարման պայմաններ դաշտում </w:t>
            </w:r>
            <w:r w:rsidRPr="00081F87">
              <w:rPr>
                <w:rFonts w:ascii="GHEA Grapalat" w:hAnsi="GHEA Grapalat"/>
                <w:sz w:val="16"/>
                <w:szCs w:val="16"/>
                <w:lang w:val="hy-AM"/>
              </w:rPr>
              <w:t>նշված է &lt;ակցեպտավորված վճարում&gt; ապա</w:t>
            </w:r>
            <w:r w:rsidRPr="00081F87">
              <w:rPr>
                <w:rFonts w:ascii="GHEA Grapalat" w:hAnsi="GHEA Grapalat" w:cs="Sylfaen"/>
                <w:sz w:val="16"/>
                <w:szCs w:val="16"/>
                <w:lang w:val="hy-AM"/>
              </w:rPr>
              <w:t xml:space="preserve"> </w:t>
            </w:r>
            <w:proofErr w:type="spellStart"/>
            <w:r w:rsidRPr="00081F87">
              <w:rPr>
                <w:rFonts w:ascii="GHEA Grapalat" w:hAnsi="GHEA Grapalat"/>
                <w:sz w:val="16"/>
                <w:szCs w:val="16"/>
              </w:rPr>
              <w:t>վճարող</w:t>
            </w:r>
            <w:proofErr w:type="spellEnd"/>
            <w:r w:rsidRPr="00081F87">
              <w:rPr>
                <w:rFonts w:ascii="GHEA Grapalat" w:hAnsi="GHEA Grapalat"/>
                <w:sz w:val="16"/>
                <w:szCs w:val="16"/>
                <w:lang w:val="hy-AM"/>
              </w:rPr>
              <w:t xml:space="preserve">ը ստորագրելով՝ </w:t>
            </w:r>
            <w:r w:rsidRPr="00081F87">
              <w:rPr>
                <w:rFonts w:ascii="GHEA Grapalat" w:hAnsi="GHEA Grapalat" w:cs="Sylfaen"/>
                <w:sz w:val="16"/>
                <w:szCs w:val="16"/>
                <w:lang w:val="hy-AM"/>
              </w:rPr>
              <w:t xml:space="preserve">նախապես </w:t>
            </w:r>
            <w:r w:rsidRPr="00081F87">
              <w:rPr>
                <w:rFonts w:ascii="GHEA Grapalat" w:hAnsi="GHEA Grapalat"/>
                <w:sz w:val="16"/>
                <w:szCs w:val="16"/>
                <w:lang w:val="hy-AM"/>
              </w:rPr>
              <w:t xml:space="preserve">համաձայնվում  </w:t>
            </w:r>
            <w:r w:rsidRPr="00081F87">
              <w:rPr>
                <w:rFonts w:ascii="GHEA Grapalat" w:hAnsi="GHEA Grapalat" w:cs="Sylfaen"/>
                <w:sz w:val="16"/>
                <w:szCs w:val="16"/>
                <w:lang w:val="hy-AM"/>
              </w:rPr>
              <w:t xml:space="preserve">  </w:t>
            </w:r>
            <w:r w:rsidRPr="00081F87">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83BF1DB" w14:textId="77777777" w:rsidR="00702F0B" w:rsidRPr="00081F87" w:rsidRDefault="00702F0B" w:rsidP="00273C8C">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5EBA4416"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ստորագրվում է վճարողի կողմից կամ </w:t>
            </w:r>
          </w:p>
          <w:p w14:paraId="2AD2DE8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դրվում է վճարողի էլեկտրոնային ստորագրությունը</w:t>
            </w:r>
          </w:p>
          <w:p w14:paraId="76B0A9E6" w14:textId="77777777" w:rsidR="00702F0B" w:rsidRPr="00081F87" w:rsidRDefault="00702F0B" w:rsidP="00273C8C">
            <w:pPr>
              <w:jc w:val="center"/>
              <w:rPr>
                <w:rFonts w:ascii="GHEA Grapalat" w:hAnsi="GHEA Grapalat"/>
                <w:sz w:val="16"/>
                <w:szCs w:val="16"/>
                <w:lang w:val="hy-AM"/>
              </w:rPr>
            </w:pPr>
          </w:p>
        </w:tc>
      </w:tr>
      <w:tr w:rsidR="00081F87" w:rsidRPr="00296EA1" w14:paraId="4C16599D"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3CD0A189" w14:textId="77777777"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1.բ.</w:t>
            </w:r>
          </w:p>
        </w:tc>
        <w:tc>
          <w:tcPr>
            <w:tcW w:w="2454" w:type="dxa"/>
            <w:tcBorders>
              <w:top w:val="single" w:sz="4" w:space="0" w:color="auto"/>
              <w:left w:val="single" w:sz="4" w:space="0" w:color="auto"/>
              <w:bottom w:val="single" w:sz="4" w:space="0" w:color="auto"/>
              <w:right w:val="single" w:sz="4" w:space="0" w:color="auto"/>
            </w:tcBorders>
          </w:tcPr>
          <w:p w14:paraId="2AD1D8EA"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4F7B622C"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B7211A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
          <w:p w14:paraId="721CA53C"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կնիքի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առկայության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FFBE003"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կնքվում է վճարողի կողմից </w:t>
            </w:r>
          </w:p>
          <w:p w14:paraId="0CCDBE9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ներկայացնելիս</w:t>
            </w:r>
          </w:p>
        </w:tc>
      </w:tr>
      <w:tr w:rsidR="00081F87" w:rsidRPr="00081F87" w14:paraId="6F013E68" w14:textId="77777777" w:rsidTr="00081F87">
        <w:tc>
          <w:tcPr>
            <w:tcW w:w="720" w:type="dxa"/>
            <w:tcBorders>
              <w:top w:val="single" w:sz="4" w:space="0" w:color="auto"/>
              <w:left w:val="single" w:sz="4" w:space="0" w:color="auto"/>
              <w:bottom w:val="single" w:sz="4" w:space="0" w:color="auto"/>
              <w:right w:val="single" w:sz="4" w:space="0" w:color="auto"/>
            </w:tcBorders>
          </w:tcPr>
          <w:p w14:paraId="1078A7F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7FCF7C1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55D8CA1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78CD835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lang w:val="hy-AM"/>
              </w:rPr>
              <w:t>՝</w:t>
            </w:r>
            <w:r w:rsidRPr="00081F87">
              <w:rPr>
                <w:rFonts w:ascii="GHEA Grapalat" w:hAnsi="GHEA Grapalat"/>
                <w:sz w:val="16"/>
                <w:szCs w:val="16"/>
              </w:rPr>
              <w:t xml:space="preserve"> </w:t>
            </w:r>
          </w:p>
          <w:p w14:paraId="7F344FC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լրացվում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բանկ</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4E6A2D3"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ստորագրվում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p>
        </w:tc>
      </w:tr>
      <w:tr w:rsidR="00081F87" w:rsidRPr="00081F87" w14:paraId="437D345C"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1DC4201B" w14:textId="77777777"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08107D4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7BA2117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384B67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
          <w:p w14:paraId="6558713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կնիքի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առկայության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CFBDBC5" w14:textId="77777777" w:rsidR="00702F0B" w:rsidRPr="00081F87" w:rsidRDefault="00702F0B" w:rsidP="00273C8C">
            <w:pPr>
              <w:jc w:val="center"/>
              <w:rPr>
                <w:rFonts w:ascii="GHEA Grapalat" w:hAnsi="GHEA Grapalat"/>
                <w:sz w:val="16"/>
                <w:szCs w:val="16"/>
                <w:lang w:val="hy-AM"/>
              </w:rPr>
            </w:pPr>
            <w:proofErr w:type="spellStart"/>
            <w:r w:rsidRPr="00081F87">
              <w:rPr>
                <w:rFonts w:ascii="GHEA Grapalat" w:hAnsi="GHEA Grapalat"/>
                <w:sz w:val="16"/>
                <w:szCs w:val="16"/>
              </w:rPr>
              <w:t>կնքվում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շահառուի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lang w:val="hy-AM"/>
              </w:rPr>
              <w:t xml:space="preserve"> </w:t>
            </w:r>
          </w:p>
          <w:p w14:paraId="352ABC0E"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բանկ ներկայացնելիս</w:t>
            </w:r>
          </w:p>
        </w:tc>
      </w:tr>
      <w:tr w:rsidR="00081F87" w:rsidRPr="00081F87" w14:paraId="1D7F3BB1" w14:textId="77777777" w:rsidTr="00081F87">
        <w:tc>
          <w:tcPr>
            <w:tcW w:w="720" w:type="dxa"/>
            <w:tcBorders>
              <w:top w:val="single" w:sz="4" w:space="0" w:color="auto"/>
              <w:left w:val="single" w:sz="4" w:space="0" w:color="auto"/>
              <w:bottom w:val="single" w:sz="4" w:space="0" w:color="auto"/>
              <w:right w:val="single" w:sz="4" w:space="0" w:color="auto"/>
            </w:tcBorders>
          </w:tcPr>
          <w:p w14:paraId="354E8E0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21AA9B6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աշխատակցի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291771A4"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036F6A29"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6448689B"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lang w:val="hy-AM"/>
              </w:rPr>
              <w:t>ը</w:t>
            </w:r>
            <w:r w:rsidRPr="00081F87">
              <w:rPr>
                <w:rFonts w:ascii="GHEA Grapalat" w:hAnsi="GHEA Grapalat"/>
                <w:sz w:val="16"/>
                <w:szCs w:val="16"/>
              </w:rPr>
              <w:t xml:space="preserve">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լի</w:t>
            </w:r>
            <w:proofErr w:type="spellStart"/>
            <w:r w:rsidRPr="00081F87">
              <w:rPr>
                <w:rFonts w:ascii="GHEA Grapalat" w:hAnsi="GHEA Grapalat"/>
                <w:sz w:val="16"/>
                <w:szCs w:val="16"/>
              </w:rPr>
              <w:t>նելու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8E1E79D" w14:textId="77777777" w:rsidR="00702F0B" w:rsidRPr="00081F87" w:rsidRDefault="00702F0B" w:rsidP="00273C8C">
            <w:pPr>
              <w:jc w:val="center"/>
              <w:rPr>
                <w:rFonts w:ascii="GHEA Grapalat" w:hAnsi="GHEA Grapalat"/>
                <w:sz w:val="16"/>
                <w:szCs w:val="16"/>
              </w:rPr>
            </w:pPr>
          </w:p>
        </w:tc>
      </w:tr>
      <w:tr w:rsidR="00081F87" w:rsidRPr="00081F87" w14:paraId="08919F65" w14:textId="77777777" w:rsidTr="00081F87">
        <w:tc>
          <w:tcPr>
            <w:tcW w:w="720" w:type="dxa"/>
            <w:tcBorders>
              <w:top w:val="single" w:sz="4" w:space="0" w:color="auto"/>
              <w:left w:val="single" w:sz="4" w:space="0" w:color="auto"/>
              <w:bottom w:val="single" w:sz="4" w:space="0" w:color="auto"/>
              <w:right w:val="single" w:sz="4" w:space="0" w:color="auto"/>
            </w:tcBorders>
            <w:vAlign w:val="center"/>
          </w:tcPr>
          <w:p w14:paraId="3521BDFB" w14:textId="77777777" w:rsidR="00702F0B" w:rsidRPr="00081F87" w:rsidRDefault="00702F0B" w:rsidP="00273C8C">
            <w:pP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6A82275D"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r w:rsidRPr="00081F87">
              <w:rPr>
                <w:rFonts w:ascii="GHEA Grapalat" w:hAnsi="GHEA Grapalat"/>
                <w:sz w:val="16"/>
                <w:szCs w:val="16"/>
                <w:lang w:val="hy-AM"/>
              </w:rPr>
              <w:t>դրոշմա</w:t>
            </w:r>
            <w:proofErr w:type="spellStart"/>
            <w:r w:rsidRPr="00081F87">
              <w:rPr>
                <w:rFonts w:ascii="GHEA Grapalat" w:hAnsi="GHEA Grapalat"/>
                <w:sz w:val="16"/>
                <w:szCs w:val="16"/>
              </w:rPr>
              <w:t>կնիքը</w:t>
            </w:r>
            <w:proofErr w:type="spellEnd"/>
            <w:r w:rsidRPr="00081F87">
              <w:rPr>
                <w:rFonts w:ascii="GHEA Grapalat" w:hAnsi="GHEA Grapalat"/>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14:paraId="1E2D0B2E"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4112A8DF"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03E53F9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lang w:val="hy-AM"/>
              </w:rPr>
              <w:t>ը</w:t>
            </w:r>
            <w:r w:rsidRPr="00081F87">
              <w:rPr>
                <w:rFonts w:ascii="GHEA Grapalat" w:hAnsi="GHEA Grapalat"/>
                <w:sz w:val="16"/>
                <w:szCs w:val="16"/>
              </w:rPr>
              <w:t xml:space="preserve">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լի</w:t>
            </w:r>
            <w:proofErr w:type="spellStart"/>
            <w:r w:rsidRPr="00081F87">
              <w:rPr>
                <w:rFonts w:ascii="GHEA Grapalat" w:hAnsi="GHEA Grapalat"/>
                <w:sz w:val="16"/>
                <w:szCs w:val="16"/>
              </w:rPr>
              <w:t>նելու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CC54FC3" w14:textId="77777777" w:rsidR="00702F0B" w:rsidRPr="00081F87" w:rsidRDefault="00702F0B" w:rsidP="00273C8C">
            <w:pPr>
              <w:jc w:val="center"/>
              <w:rPr>
                <w:rFonts w:ascii="GHEA Grapalat" w:hAnsi="GHEA Grapalat"/>
                <w:sz w:val="16"/>
                <w:szCs w:val="16"/>
              </w:rPr>
            </w:pPr>
          </w:p>
        </w:tc>
      </w:tr>
      <w:tr w:rsidR="00081F87" w:rsidRPr="00081F87" w14:paraId="6DE83B2C" w14:textId="77777777" w:rsidTr="00081F87">
        <w:tc>
          <w:tcPr>
            <w:tcW w:w="720" w:type="dxa"/>
            <w:tcBorders>
              <w:top w:val="single" w:sz="4" w:space="0" w:color="auto"/>
              <w:left w:val="single" w:sz="4" w:space="0" w:color="auto"/>
              <w:bottom w:val="single" w:sz="4" w:space="0" w:color="auto"/>
              <w:right w:val="single" w:sz="4" w:space="0" w:color="auto"/>
            </w:tcBorders>
          </w:tcPr>
          <w:p w14:paraId="559C97F8"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w:t>
            </w:r>
            <w:r w:rsidRPr="00081F87">
              <w:rPr>
                <w:rFonts w:ascii="GHEA Grapalat" w:hAnsi="GHEA Grapalat"/>
                <w:sz w:val="16"/>
                <w:szCs w:val="16"/>
                <w:lang w:val="hy-AM"/>
              </w:rPr>
              <w:t>գ</w:t>
            </w:r>
          </w:p>
        </w:tc>
        <w:tc>
          <w:tcPr>
            <w:tcW w:w="2454" w:type="dxa"/>
            <w:tcBorders>
              <w:top w:val="single" w:sz="4" w:space="0" w:color="auto"/>
              <w:left w:val="single" w:sz="4" w:space="0" w:color="auto"/>
              <w:bottom w:val="single" w:sz="4" w:space="0" w:color="auto"/>
              <w:right w:val="single" w:sz="4" w:space="0" w:color="auto"/>
            </w:tcBorders>
          </w:tcPr>
          <w:p w14:paraId="737EDA5C" w14:textId="77777777"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14:paraId="648BF06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791CE4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p w14:paraId="5FA311C5"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վճարողին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կողմից</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նշվում</w:t>
            </w:r>
            <w:proofErr w:type="spellEnd"/>
            <w:r w:rsidRPr="00081F87">
              <w:rPr>
                <w:rFonts w:ascii="GHEA Grapalat" w:hAnsi="GHEA Grapalat"/>
                <w:sz w:val="16"/>
                <w:szCs w:val="16"/>
              </w:rPr>
              <w:t xml:space="preserve"> է </w:t>
            </w:r>
            <w:proofErr w:type="spellStart"/>
            <w:r w:rsidRPr="00081F87">
              <w:rPr>
                <w:rFonts w:ascii="GHEA Grapalat" w:hAnsi="GHEA Grapalat"/>
                <w:sz w:val="16"/>
                <w:szCs w:val="16"/>
              </w:rPr>
              <w:t>պահանջագրի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կատարման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ամսաթիվը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ժամը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DED9134" w14:textId="77777777" w:rsidR="00702F0B" w:rsidRPr="00081F87" w:rsidRDefault="00702F0B" w:rsidP="00273C8C">
            <w:pPr>
              <w:jc w:val="center"/>
              <w:rPr>
                <w:rFonts w:ascii="GHEA Grapalat" w:hAnsi="GHEA Grapalat"/>
                <w:sz w:val="16"/>
                <w:szCs w:val="16"/>
              </w:rPr>
            </w:pPr>
          </w:p>
        </w:tc>
      </w:tr>
      <w:tr w:rsidR="00081F87" w:rsidRPr="00081F87" w14:paraId="5814D3DE" w14:textId="77777777" w:rsidTr="00081F87">
        <w:tc>
          <w:tcPr>
            <w:tcW w:w="720" w:type="dxa"/>
            <w:tcBorders>
              <w:top w:val="single" w:sz="4" w:space="0" w:color="auto"/>
              <w:left w:val="single" w:sz="4" w:space="0" w:color="auto"/>
              <w:bottom w:val="single" w:sz="4" w:space="0" w:color="auto"/>
              <w:right w:val="single" w:sz="4" w:space="0" w:color="auto"/>
            </w:tcBorders>
          </w:tcPr>
          <w:p w14:paraId="01330B8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14:paraId="1E4E46B0"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աշխատակցի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p>
        </w:tc>
        <w:tc>
          <w:tcPr>
            <w:tcW w:w="1134" w:type="dxa"/>
            <w:tcBorders>
              <w:top w:val="single" w:sz="4" w:space="0" w:color="auto"/>
              <w:left w:val="single" w:sz="4" w:space="0" w:color="auto"/>
              <w:bottom w:val="single" w:sz="4" w:space="0" w:color="auto"/>
              <w:right w:val="single" w:sz="4" w:space="0" w:color="auto"/>
            </w:tcBorders>
          </w:tcPr>
          <w:p w14:paraId="3BFA7F1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13EA80B1"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ոչ</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պարտադիր</w:t>
            </w:r>
            <w:proofErr w:type="spellEnd"/>
          </w:p>
          <w:p w14:paraId="2657D4AD"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շահառուին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lang w:val="hy-AM"/>
              </w:rPr>
              <w:t xml:space="preserve">ը </w:t>
            </w:r>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w:t>
            </w:r>
            <w:proofErr w:type="spellStart"/>
            <w:r w:rsidRPr="00081F87">
              <w:rPr>
                <w:rFonts w:ascii="GHEA Grapalat" w:hAnsi="GHEA Grapalat"/>
                <w:sz w:val="16"/>
                <w:szCs w:val="16"/>
              </w:rPr>
              <w:t>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w:t>
            </w:r>
            <w:proofErr w:type="spellStart"/>
            <w:r w:rsidRPr="00081F87">
              <w:rPr>
                <w:rFonts w:ascii="GHEA Grapalat" w:hAnsi="GHEA Grapalat"/>
                <w:sz w:val="16"/>
                <w:szCs w:val="16"/>
              </w:rPr>
              <w:t>աշխատակցի</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ստորագրությունը</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դրվում է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286CA8A" w14:textId="77777777" w:rsidR="00702F0B" w:rsidRPr="00081F87" w:rsidRDefault="00702F0B" w:rsidP="00273C8C">
            <w:pPr>
              <w:jc w:val="center"/>
              <w:rPr>
                <w:rFonts w:ascii="GHEA Grapalat" w:hAnsi="GHEA Grapalat"/>
                <w:sz w:val="16"/>
                <w:szCs w:val="16"/>
              </w:rPr>
            </w:pPr>
          </w:p>
        </w:tc>
      </w:tr>
      <w:tr w:rsidR="00081F87" w:rsidRPr="00081F87" w14:paraId="664AF184" w14:textId="77777777" w:rsidTr="00081F87">
        <w:tc>
          <w:tcPr>
            <w:tcW w:w="720" w:type="dxa"/>
            <w:tcBorders>
              <w:top w:val="single" w:sz="4" w:space="0" w:color="auto"/>
              <w:left w:val="single" w:sz="4" w:space="0" w:color="auto"/>
              <w:bottom w:val="single" w:sz="4" w:space="0" w:color="auto"/>
              <w:right w:val="single" w:sz="4" w:space="0" w:color="auto"/>
            </w:tcBorders>
          </w:tcPr>
          <w:p w14:paraId="3210CD48"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14:paraId="49A010A2"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շահառռւին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մասնաճյուղի</w:t>
            </w:r>
            <w:proofErr w:type="spellEnd"/>
            <w:r w:rsidRPr="00081F87">
              <w:rPr>
                <w:rFonts w:ascii="GHEA Grapalat" w:hAnsi="GHEA Grapalat"/>
                <w:sz w:val="16"/>
                <w:szCs w:val="16"/>
              </w:rPr>
              <w:t xml:space="preserve">) </w:t>
            </w:r>
            <w:r w:rsidRPr="00081F87">
              <w:rPr>
                <w:rFonts w:ascii="GHEA Grapalat" w:hAnsi="GHEA Grapalat"/>
                <w:sz w:val="16"/>
                <w:szCs w:val="16"/>
                <w:lang w:val="hy-AM"/>
              </w:rPr>
              <w:t>դրոշմա</w:t>
            </w:r>
            <w:proofErr w:type="spellStart"/>
            <w:r w:rsidRPr="00081F87">
              <w:rPr>
                <w:rFonts w:ascii="GHEA Grapalat" w:hAnsi="GHEA Grapalat"/>
                <w:sz w:val="16"/>
                <w:szCs w:val="16"/>
              </w:rPr>
              <w:t>կնիքը</w:t>
            </w:r>
            <w:proofErr w:type="spellEnd"/>
          </w:p>
        </w:tc>
        <w:tc>
          <w:tcPr>
            <w:tcW w:w="1134" w:type="dxa"/>
            <w:tcBorders>
              <w:top w:val="single" w:sz="4" w:space="0" w:color="auto"/>
              <w:left w:val="single" w:sz="4" w:space="0" w:color="auto"/>
              <w:bottom w:val="single" w:sz="4" w:space="0" w:color="auto"/>
              <w:right w:val="single" w:sz="4" w:space="0" w:color="auto"/>
            </w:tcBorders>
          </w:tcPr>
          <w:p w14:paraId="1CAAE9A6"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63D2542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proofErr w:type="spellStart"/>
            <w:r w:rsidRPr="00081F87">
              <w:rPr>
                <w:rFonts w:ascii="GHEA Grapalat" w:hAnsi="GHEA Grapalat"/>
                <w:sz w:val="16"/>
                <w:szCs w:val="16"/>
              </w:rPr>
              <w:t>պարտադիր</w:t>
            </w:r>
            <w:proofErr w:type="spellEnd"/>
          </w:p>
          <w:p w14:paraId="16F25321"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վերջինիս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w:t>
            </w:r>
            <w:proofErr w:type="spellStart"/>
            <w:r w:rsidRPr="00081F87">
              <w:rPr>
                <w:rFonts w:ascii="GHEA Grapalat" w:hAnsi="GHEA Grapalat"/>
                <w:sz w:val="16"/>
                <w:szCs w:val="16"/>
              </w:rPr>
              <w:t>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դրոշմակնիքը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է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96BC3FF" w14:textId="77777777" w:rsidR="00702F0B" w:rsidRPr="00081F87" w:rsidRDefault="00702F0B" w:rsidP="00273C8C">
            <w:pPr>
              <w:jc w:val="center"/>
              <w:rPr>
                <w:rFonts w:ascii="GHEA Grapalat" w:hAnsi="GHEA Grapalat"/>
                <w:sz w:val="16"/>
                <w:szCs w:val="16"/>
              </w:rPr>
            </w:pPr>
          </w:p>
        </w:tc>
      </w:tr>
      <w:tr w:rsidR="00081F87" w:rsidRPr="00081F87" w14:paraId="6CB8541B" w14:textId="77777777" w:rsidTr="00081F87">
        <w:tc>
          <w:tcPr>
            <w:tcW w:w="720" w:type="dxa"/>
            <w:tcBorders>
              <w:top w:val="single" w:sz="4" w:space="0" w:color="auto"/>
              <w:left w:val="single" w:sz="4" w:space="0" w:color="auto"/>
              <w:bottom w:val="single" w:sz="4" w:space="0" w:color="auto"/>
              <w:right w:val="single" w:sz="4" w:space="0" w:color="auto"/>
            </w:tcBorders>
          </w:tcPr>
          <w:p w14:paraId="642033A9"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.գ</w:t>
            </w:r>
          </w:p>
        </w:tc>
        <w:tc>
          <w:tcPr>
            <w:tcW w:w="2454" w:type="dxa"/>
            <w:tcBorders>
              <w:top w:val="single" w:sz="4" w:space="0" w:color="auto"/>
              <w:left w:val="single" w:sz="4" w:space="0" w:color="auto"/>
              <w:bottom w:val="single" w:sz="4" w:space="0" w:color="auto"/>
              <w:right w:val="single" w:sz="4" w:space="0" w:color="auto"/>
            </w:tcBorders>
          </w:tcPr>
          <w:p w14:paraId="426ACB03"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շահառռւին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սպասարկող</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ֆինանսական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կազմակերպության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ամսաթիվը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ժամը</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րոպեն</w:t>
            </w:r>
            <w:proofErr w:type="spellEnd"/>
          </w:p>
        </w:tc>
        <w:tc>
          <w:tcPr>
            <w:tcW w:w="1134" w:type="dxa"/>
            <w:tcBorders>
              <w:top w:val="single" w:sz="4" w:space="0" w:color="auto"/>
              <w:left w:val="single" w:sz="4" w:space="0" w:color="auto"/>
              <w:bottom w:val="single" w:sz="4" w:space="0" w:color="auto"/>
              <w:right w:val="single" w:sz="4" w:space="0" w:color="auto"/>
            </w:tcBorders>
          </w:tcPr>
          <w:p w14:paraId="15FB0C28" w14:textId="77777777" w:rsidR="00702F0B" w:rsidRPr="00081F87" w:rsidRDefault="00702F0B" w:rsidP="00273C8C">
            <w:pPr>
              <w:jc w:val="center"/>
              <w:rPr>
                <w:rFonts w:ascii="GHEA Grapalat" w:hAnsi="GHEA Grapalat"/>
                <w:sz w:val="16"/>
                <w:szCs w:val="16"/>
              </w:rPr>
            </w:pPr>
            <w:proofErr w:type="spellStart"/>
            <w:r w:rsidRPr="00081F87">
              <w:rPr>
                <w:rFonts w:ascii="GHEA Grapalat" w:hAnsi="GHEA Grapalat"/>
                <w:sz w:val="16"/>
                <w:szCs w:val="16"/>
              </w:rPr>
              <w:t>Պարտադիր</w:t>
            </w:r>
            <w:proofErr w:type="spellEnd"/>
          </w:p>
        </w:tc>
        <w:tc>
          <w:tcPr>
            <w:tcW w:w="4536" w:type="dxa"/>
            <w:tcBorders>
              <w:top w:val="single" w:sz="4" w:space="0" w:color="auto"/>
              <w:left w:val="single" w:sz="4" w:space="0" w:color="auto"/>
              <w:bottom w:val="single" w:sz="4" w:space="0" w:color="auto"/>
              <w:right w:val="single" w:sz="4" w:space="0" w:color="auto"/>
            </w:tcBorders>
          </w:tcPr>
          <w:p w14:paraId="5B0E1ABE"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proofErr w:type="spellStart"/>
            <w:r w:rsidRPr="00081F87">
              <w:rPr>
                <w:rFonts w:ascii="GHEA Grapalat" w:hAnsi="GHEA Grapalat"/>
                <w:sz w:val="16"/>
                <w:szCs w:val="16"/>
              </w:rPr>
              <w:t>պարտադիր</w:t>
            </w:r>
            <w:proofErr w:type="spellEnd"/>
          </w:p>
          <w:p w14:paraId="4724DE6A" w14:textId="77777777"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proofErr w:type="spellStart"/>
            <w:r w:rsidRPr="00081F87">
              <w:rPr>
                <w:rFonts w:ascii="GHEA Grapalat" w:hAnsi="GHEA Grapalat"/>
                <w:sz w:val="16"/>
                <w:szCs w:val="16"/>
              </w:rPr>
              <w:t>վճարման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պահանջագիրը</w:t>
            </w:r>
            <w:proofErr w:type="spellEnd"/>
            <w:r w:rsidRPr="00081F87">
              <w:rPr>
                <w:rFonts w:ascii="GHEA Grapalat" w:hAnsi="GHEA Grapalat"/>
                <w:sz w:val="16"/>
                <w:szCs w:val="16"/>
              </w:rPr>
              <w:t xml:space="preserve"> </w:t>
            </w:r>
            <w:r w:rsidRPr="00081F87">
              <w:rPr>
                <w:rFonts w:ascii="GHEA Grapalat" w:hAnsi="GHEA Grapalat"/>
                <w:sz w:val="16"/>
                <w:szCs w:val="16"/>
                <w:lang w:val="hy-AM"/>
              </w:rPr>
              <w:t xml:space="preserve">վերջինիս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w:t>
            </w:r>
            <w:proofErr w:type="spellStart"/>
            <w:r w:rsidRPr="00081F87">
              <w:rPr>
                <w:rFonts w:ascii="GHEA Grapalat" w:hAnsi="GHEA Grapalat"/>
                <w:sz w:val="16"/>
                <w:szCs w:val="16"/>
              </w:rPr>
              <w:t>ելու</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դեպքում</w:t>
            </w:r>
            <w:proofErr w:type="spellEnd"/>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սույն տվյալները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են </w:t>
            </w:r>
            <w:proofErr w:type="spellStart"/>
            <w:r w:rsidRPr="00081F87">
              <w:rPr>
                <w:rFonts w:ascii="GHEA Grapalat" w:hAnsi="GHEA Grapalat"/>
                <w:sz w:val="16"/>
                <w:szCs w:val="16"/>
              </w:rPr>
              <w:t>թղթային</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եղանակով</w:t>
            </w:r>
            <w:proofErr w:type="spellEnd"/>
            <w:r w:rsidRPr="00081F87">
              <w:rPr>
                <w:rFonts w:ascii="GHEA Grapalat" w:hAnsi="GHEA Grapalat"/>
                <w:sz w:val="16"/>
                <w:szCs w:val="16"/>
              </w:rPr>
              <w:t xml:space="preserve"> </w:t>
            </w:r>
            <w:proofErr w:type="spellStart"/>
            <w:r w:rsidRPr="00081F87">
              <w:rPr>
                <w:rFonts w:ascii="GHEA Grapalat" w:hAnsi="GHEA Grapalat"/>
                <w:sz w:val="16"/>
                <w:szCs w:val="16"/>
              </w:rPr>
              <w:t>ներկայաց</w:t>
            </w:r>
            <w:proofErr w:type="spellEnd"/>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C7557DB" w14:textId="77777777" w:rsidR="00702F0B" w:rsidRPr="00081F87" w:rsidRDefault="00702F0B" w:rsidP="00273C8C">
            <w:pPr>
              <w:jc w:val="center"/>
              <w:rPr>
                <w:rFonts w:ascii="GHEA Grapalat" w:hAnsi="GHEA Grapalat"/>
                <w:sz w:val="16"/>
                <w:szCs w:val="16"/>
              </w:rPr>
            </w:pPr>
          </w:p>
        </w:tc>
      </w:tr>
    </w:tbl>
    <w:p w14:paraId="767F9135" w14:textId="77777777" w:rsidR="00C93028" w:rsidRPr="00702F0B" w:rsidRDefault="00C93028" w:rsidP="0071563C">
      <w:pPr>
        <w:jc w:val="right"/>
        <w:rPr>
          <w:rFonts w:ascii="GHEA Grapalat" w:hAnsi="GHEA Grapalat"/>
          <w:b/>
        </w:rPr>
      </w:pPr>
    </w:p>
    <w:p w14:paraId="16F292C5" w14:textId="77777777" w:rsidR="00B80C21" w:rsidRPr="004F71AE" w:rsidRDefault="00B80C21" w:rsidP="0071563C">
      <w:pPr>
        <w:jc w:val="right"/>
        <w:rPr>
          <w:rFonts w:ascii="GHEA Grapalat" w:hAnsi="GHEA Grapalat" w:cs="Sylfaen"/>
          <w:b/>
          <w:lang w:val="hy-AM"/>
        </w:rPr>
      </w:pPr>
      <w:r w:rsidRPr="004F71AE">
        <w:rPr>
          <w:rFonts w:ascii="GHEA Grapalat" w:hAnsi="GHEA Grapalat" w:cs="Sylfaen"/>
          <w:b/>
          <w:lang w:val="hy-AM"/>
        </w:rPr>
        <w:lastRenderedPageBreak/>
        <w:t>Հավելված 5.1</w:t>
      </w:r>
    </w:p>
    <w:p w14:paraId="72F5546C" w14:textId="1FC53E0A" w:rsidR="00B80C21" w:rsidRPr="004F71AE" w:rsidRDefault="00931CB8" w:rsidP="00B80C21">
      <w:pPr>
        <w:pStyle w:val="31"/>
        <w:spacing w:line="240" w:lineRule="auto"/>
        <w:jc w:val="right"/>
        <w:rPr>
          <w:rFonts w:ascii="GHEA Grapalat" w:hAnsi="GHEA Grapalat" w:cs="Sylfaen"/>
          <w:b/>
          <w:lang w:val="hy-AM"/>
        </w:rPr>
      </w:pPr>
      <w:r>
        <w:rPr>
          <w:rFonts w:ascii="GHEA Grapalat" w:hAnsi="GHEA Grapalat"/>
          <w:b/>
          <w:lang w:val="af-ZA"/>
        </w:rPr>
        <w:t>ՀՀԱՄ-</w:t>
      </w:r>
      <w:r w:rsidR="00562019">
        <w:rPr>
          <w:rFonts w:ascii="GHEA Grapalat" w:hAnsi="GHEA Grapalat"/>
          <w:b/>
          <w:lang w:val="af-ZA"/>
        </w:rPr>
        <w:t>ԱՆՏԱՌՈՒՏ</w:t>
      </w:r>
      <w:r>
        <w:rPr>
          <w:rFonts w:ascii="GHEA Grapalat" w:hAnsi="GHEA Grapalat"/>
          <w:b/>
          <w:lang w:val="af-ZA"/>
        </w:rPr>
        <w:t>-ՄԴ-ԳՀԱՇՁԲ -</w:t>
      </w:r>
      <w:r w:rsidR="00296EA1">
        <w:rPr>
          <w:rFonts w:ascii="GHEA Grapalat" w:hAnsi="GHEA Grapalat"/>
          <w:b/>
          <w:lang w:val="af-ZA"/>
        </w:rPr>
        <w:t>25/02</w:t>
      </w:r>
      <w:r w:rsidR="00B80C21" w:rsidRPr="004F71AE">
        <w:rPr>
          <w:rFonts w:ascii="GHEA Grapalat" w:hAnsi="GHEA Grapalat" w:cs="Sylfaen"/>
          <w:b/>
          <w:lang w:val="hy-AM"/>
        </w:rPr>
        <w:t>ծածկագրով</w:t>
      </w:r>
    </w:p>
    <w:p w14:paraId="48B4B0AA" w14:textId="09D562AE"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 xml:space="preserve"> հրավերի</w:t>
      </w:r>
    </w:p>
    <w:p w14:paraId="56EA464B"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14:paraId="74979198" w14:textId="77777777"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(պայմանագրի ապահովում)</w:t>
      </w:r>
    </w:p>
    <w:p w14:paraId="75B97910" w14:textId="77777777" w:rsidR="00B80C21" w:rsidRPr="004F71AE" w:rsidRDefault="00B80C21" w:rsidP="00B80C21">
      <w:pPr>
        <w:rPr>
          <w:rFonts w:ascii="GHEA Grapalat" w:hAnsi="GHEA Grapalat" w:cs="GHEA Grapalat"/>
          <w:b/>
          <w:sz w:val="20"/>
          <w:szCs w:val="20"/>
          <w:lang w:val="hy-AM"/>
        </w:rPr>
      </w:pPr>
    </w:p>
    <w:p w14:paraId="67665CF6" w14:textId="77777777"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14:paraId="5D0936D6" w14:textId="77777777" w:rsidR="00B80C21" w:rsidRPr="004F71AE" w:rsidRDefault="00B80C21" w:rsidP="00B80C21">
      <w:pPr>
        <w:rPr>
          <w:rFonts w:ascii="GHEA Grapalat" w:hAnsi="GHEA Grapalat" w:cs="GHEA Grapalat"/>
          <w:sz w:val="20"/>
          <w:szCs w:val="20"/>
          <w:lang w:val="hy-AM"/>
        </w:rPr>
      </w:pPr>
    </w:p>
    <w:p w14:paraId="4589980B" w14:textId="77777777"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4A9AB1D7" w14:textId="77777777"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BA568C3" w14:textId="77777777" w:rsidR="00B80C21" w:rsidRPr="004F71AE" w:rsidRDefault="00B80C21" w:rsidP="00B80C21">
      <w:pPr>
        <w:ind w:firstLine="708"/>
        <w:jc w:val="both"/>
        <w:rPr>
          <w:rFonts w:ascii="GHEA Grapalat" w:hAnsi="GHEA Grapalat" w:cs="GHEA Grapalat"/>
          <w:sz w:val="20"/>
          <w:szCs w:val="20"/>
          <w:lang w:val="hy-AM"/>
        </w:rPr>
      </w:pPr>
    </w:p>
    <w:p w14:paraId="03B0CAA6" w14:textId="77777777"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proofErr w:type="spellStart"/>
      <w:r w:rsidRPr="004F71AE">
        <w:rPr>
          <w:rFonts w:ascii="GHEA Grapalat" w:hAnsi="GHEA Grapalat" w:cs="GHEA Grapalat"/>
          <w:b/>
          <w:sz w:val="20"/>
          <w:szCs w:val="20"/>
        </w:rPr>
        <w:t>ամաձայնության</w:t>
      </w:r>
      <w:proofErr w:type="spellEnd"/>
      <w:r w:rsidRPr="004F71AE">
        <w:rPr>
          <w:rFonts w:ascii="GHEA Grapalat" w:hAnsi="GHEA Grapalat" w:cs="GHEA Grapalat"/>
          <w:b/>
          <w:sz w:val="20"/>
          <w:szCs w:val="20"/>
        </w:rPr>
        <w:t xml:space="preserve"> </w:t>
      </w:r>
      <w:proofErr w:type="spellStart"/>
      <w:r w:rsidRPr="004F71AE">
        <w:rPr>
          <w:rFonts w:ascii="GHEA Grapalat" w:hAnsi="GHEA Grapalat" w:cs="GHEA Grapalat"/>
          <w:b/>
          <w:sz w:val="20"/>
          <w:szCs w:val="20"/>
        </w:rPr>
        <w:t>առարկան</w:t>
      </w:r>
      <w:proofErr w:type="spellEnd"/>
    </w:p>
    <w:p w14:paraId="305AF28F" w14:textId="77777777"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14:paraId="2C1830E4" w14:textId="7151917E"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1.1 Ընկերությունը մասնակցում է </w:t>
      </w:r>
      <w:r w:rsidR="00117E14">
        <w:rPr>
          <w:rFonts w:ascii="GHEA Grapalat" w:hAnsi="GHEA Grapalat" w:cs="GHEA Grapalat"/>
          <w:sz w:val="20"/>
          <w:szCs w:val="20"/>
          <w:u w:val="single"/>
          <w:lang w:val="hy-AM"/>
        </w:rPr>
        <w:t>Անտառուտի միջնակարգ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w:t>
      </w:r>
    </w:p>
    <w:p w14:paraId="3718659C" w14:textId="77777777"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sz w:val="20"/>
          <w:szCs w:val="20"/>
          <w:vertAlign w:val="superscript"/>
          <w:lang w:val="hy-AM"/>
        </w:rPr>
        <w:t>պատվիրատուի անվանումը</w:t>
      </w:r>
    </w:p>
    <w:p w14:paraId="3DFECFCA" w14:textId="6193E91F" w:rsidR="00B80C21" w:rsidRPr="004F71AE" w:rsidRDefault="00B80C21" w:rsidP="00B80C21">
      <w:pPr>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կազմակերպված` </w:t>
      </w:r>
      <w:r w:rsidR="00931CB8">
        <w:rPr>
          <w:rFonts w:ascii="GHEA Grapalat" w:hAnsi="GHEA Grapalat"/>
          <w:b/>
          <w:sz w:val="20"/>
          <w:szCs w:val="20"/>
          <w:lang w:val="af-ZA"/>
        </w:rPr>
        <w:t>ՀՀԱՄ-</w:t>
      </w:r>
      <w:r w:rsidR="00562019">
        <w:rPr>
          <w:rFonts w:ascii="GHEA Grapalat" w:hAnsi="GHEA Grapalat"/>
          <w:b/>
          <w:sz w:val="20"/>
          <w:szCs w:val="20"/>
          <w:lang w:val="af-ZA"/>
        </w:rPr>
        <w:t>ԱՆՏԱՌՈՒՏ</w:t>
      </w:r>
      <w:r w:rsidR="00931CB8">
        <w:rPr>
          <w:rFonts w:ascii="GHEA Grapalat" w:hAnsi="GHEA Grapalat"/>
          <w:b/>
          <w:sz w:val="20"/>
          <w:szCs w:val="20"/>
          <w:lang w:val="af-ZA"/>
        </w:rPr>
        <w:t>-ՄԴ-ԳՀԱՇՁԲ -</w:t>
      </w:r>
      <w:r w:rsidR="00296EA1">
        <w:rPr>
          <w:rFonts w:ascii="GHEA Grapalat" w:hAnsi="GHEA Grapalat"/>
          <w:b/>
          <w:sz w:val="20"/>
          <w:szCs w:val="20"/>
          <w:lang w:val="af-ZA"/>
        </w:rPr>
        <w:t>25/02</w:t>
      </w:r>
      <w:r w:rsidRPr="004F71AE">
        <w:rPr>
          <w:rFonts w:ascii="GHEA Grapalat" w:hAnsi="GHEA Grapalat" w:cs="GHEA Grapalat"/>
          <w:sz w:val="20"/>
          <w:szCs w:val="20"/>
          <w:lang w:val="pt-BR"/>
        </w:rPr>
        <w:t>ծածկագրով գնման ընթացակարգին:</w:t>
      </w:r>
    </w:p>
    <w:p w14:paraId="7376421C" w14:textId="77777777" w:rsidR="00273C8C" w:rsidRPr="00E6597C" w:rsidRDefault="00273C8C" w:rsidP="00273C8C">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AD32230" w14:textId="77777777" w:rsidR="00273C8C" w:rsidRPr="00E6597C" w:rsidRDefault="00273C8C" w:rsidP="00273C8C">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30D34236"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39FE2FE"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7D3E7CB" w14:textId="77777777"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7700F18" w14:textId="77777777" w:rsidR="00273C8C" w:rsidRPr="00E6597C" w:rsidRDefault="00273C8C" w:rsidP="00273C8C">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0FFD5F9" w14:textId="77777777" w:rsidR="00273C8C" w:rsidRPr="00E6597C" w:rsidRDefault="00273C8C" w:rsidP="00273C8C">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1C08B85" w14:textId="77777777" w:rsidR="00273C8C" w:rsidRPr="00E6597C" w:rsidRDefault="00273C8C" w:rsidP="00273C8C">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62B553E4" w14:textId="77777777" w:rsidR="00273C8C" w:rsidRPr="00E6597C" w:rsidRDefault="00273C8C" w:rsidP="00273C8C">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61604537"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54C44B1"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9F421DB" w14:textId="77777777"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5C38315" w14:textId="77777777" w:rsidR="00273C8C" w:rsidRPr="00E6597C" w:rsidRDefault="00273C8C" w:rsidP="00273C8C">
      <w:pPr>
        <w:jc w:val="both"/>
        <w:rPr>
          <w:rFonts w:ascii="GHEA Grapalat" w:hAnsi="GHEA Grapalat" w:cs="GHEA Grapalat"/>
          <w:sz w:val="20"/>
          <w:szCs w:val="20"/>
          <w:lang w:val="hy-AM"/>
        </w:rPr>
      </w:pPr>
    </w:p>
    <w:p w14:paraId="7888A321" w14:textId="77777777" w:rsidR="00273C8C" w:rsidRPr="00015CC3" w:rsidRDefault="00273C8C" w:rsidP="00273C8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14:paraId="2CE71569" w14:textId="77777777" w:rsidR="00273C8C" w:rsidRPr="00015CC3" w:rsidRDefault="00273C8C" w:rsidP="00273C8C">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82D30B1"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8B1BE15"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5D605EC" w14:textId="77777777" w:rsidR="00273C8C" w:rsidRPr="00E6597C" w:rsidDel="00A13215"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EADDD7D" w14:textId="77777777"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16EB6F" w14:textId="77777777" w:rsidR="00273C8C" w:rsidRPr="00E6597C" w:rsidRDefault="00273C8C" w:rsidP="00273C8C">
      <w:pPr>
        <w:ind w:firstLine="567"/>
        <w:jc w:val="both"/>
        <w:rPr>
          <w:rFonts w:ascii="GHEA Grapalat" w:hAnsi="GHEA Grapalat" w:cs="GHEA Grapalat"/>
          <w:sz w:val="20"/>
          <w:szCs w:val="20"/>
          <w:lang w:val="hy-AM"/>
        </w:rPr>
      </w:pPr>
    </w:p>
    <w:p w14:paraId="2D52F829" w14:textId="77777777" w:rsidR="00273C8C" w:rsidRPr="00E6597C" w:rsidRDefault="00273C8C" w:rsidP="00273C8C">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63071A07" w14:textId="77777777"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14:paraId="227E7648"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անվանումը</w:t>
      </w:r>
    </w:p>
    <w:p w14:paraId="688C65AC"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6D255631"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հասցեն</w:t>
      </w:r>
    </w:p>
    <w:p w14:paraId="4C68866B"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60F99102"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ընկերությանը սպասարկող բանկի անվանումը</w:t>
      </w:r>
    </w:p>
    <w:p w14:paraId="613CE745"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78813155"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բանկային հաշվեհամարը</w:t>
      </w:r>
    </w:p>
    <w:p w14:paraId="0F4E7FF8"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51900AC2"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հարկ վճարողի հաշվառման համարը</w:t>
      </w:r>
    </w:p>
    <w:p w14:paraId="1DF9A120" w14:textId="77777777"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14:paraId="0CA70AA4" w14:textId="77777777"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տնօրենի անունը, ազգանունը և ստորագրությունը</w:t>
      </w:r>
    </w:p>
    <w:p w14:paraId="7F4FEA06"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14:paraId="37D1EE14" w14:textId="77777777" w:rsidR="00B80C21" w:rsidRPr="004F71AE" w:rsidRDefault="00B80C21" w:rsidP="00B80C21">
      <w:pPr>
        <w:jc w:val="both"/>
        <w:rPr>
          <w:rFonts w:ascii="GHEA Grapalat" w:hAnsi="GHEA Grapalat"/>
          <w:sz w:val="20"/>
          <w:szCs w:val="20"/>
          <w:lang w:val="hy-AM"/>
        </w:rPr>
      </w:pPr>
    </w:p>
    <w:p w14:paraId="0BA73F86" w14:textId="77777777"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14:paraId="2A3CAB62" w14:textId="77777777" w:rsidR="00B80C21" w:rsidRPr="004F71AE" w:rsidRDefault="00B80C21" w:rsidP="00B80C21">
      <w:pPr>
        <w:jc w:val="center"/>
        <w:rPr>
          <w:rFonts w:ascii="GHEA Grapalat" w:hAnsi="GHEA Grapalat" w:cs="GHEA Grapalat"/>
          <w:sz w:val="20"/>
          <w:szCs w:val="20"/>
          <w:lang w:val="hy-AM"/>
        </w:rPr>
      </w:pPr>
    </w:p>
    <w:p w14:paraId="74878ED0"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p>
    <w:p w14:paraId="0F7EB4F5"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0AF0C3FE"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519BA876" w14:textId="77777777"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14:paraId="66EA9674"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A91C1" w14:textId="77777777"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14:paraId="53D67F9D" w14:textId="77777777" w:rsidR="00B80C21" w:rsidRPr="004F71AE" w:rsidRDefault="00B80C21" w:rsidP="002C25EC">
            <w:pPr>
              <w:jc w:val="center"/>
              <w:rPr>
                <w:rFonts w:ascii="GHEA Grapalat" w:hAnsi="GHEA Grapalat" w:cs="Arial"/>
                <w:bCs/>
                <w:sz w:val="20"/>
                <w:szCs w:val="20"/>
              </w:rPr>
            </w:pPr>
          </w:p>
        </w:tc>
      </w:tr>
      <w:tr w:rsidR="00B80C21" w:rsidRPr="004F71AE" w14:paraId="5FA90CA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AD9F9"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14:paraId="58A9BC15" w14:textId="77777777"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568142"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Ներկայացմանամսաթիվը</w:t>
            </w:r>
            <w:proofErr w:type="spellEnd"/>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14:paraId="035CEF4D" w14:textId="77777777"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15C42"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w:t>
            </w:r>
            <w:proofErr w:type="spellStart"/>
            <w:r w:rsidRPr="004F71AE">
              <w:rPr>
                <w:rFonts w:ascii="GHEA Grapalat" w:hAnsi="GHEA Grapalat" w:cs="Sylfaen"/>
                <w:sz w:val="20"/>
                <w:szCs w:val="20"/>
              </w:rPr>
              <w:t>Ընկերություն</w:t>
            </w:r>
            <w:proofErr w:type="spellEnd"/>
            <w:r w:rsidRPr="004F71AE">
              <w:rPr>
                <w:rFonts w:ascii="GHEA Grapalat" w:hAnsi="GHEA Grapalat" w:cs="Sylfaen"/>
                <w:sz w:val="20"/>
                <w:szCs w:val="20"/>
              </w:rPr>
              <w:t xml:space="preserve"> </w:t>
            </w:r>
            <w:r w:rsidRPr="004F71AE">
              <w:rPr>
                <w:rFonts w:ascii="GHEA Grapalat" w:hAnsi="GHEA Grapalat" w:cs="Arial"/>
                <w:sz w:val="20"/>
                <w:szCs w:val="20"/>
              </w:rPr>
              <w:t>`</w:t>
            </w:r>
          </w:p>
        </w:tc>
      </w:tr>
      <w:tr w:rsidR="00B80C21" w:rsidRPr="004F71AE" w14:paraId="1CF7B95C"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550D9B"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w:t>
            </w:r>
            <w:proofErr w:type="spellStart"/>
            <w:r w:rsidRPr="004F71AE">
              <w:rPr>
                <w:rFonts w:ascii="GHEA Grapalat" w:hAnsi="GHEA Grapalat" w:cs="Sylfaen"/>
                <w:sz w:val="20"/>
                <w:szCs w:val="20"/>
              </w:rPr>
              <w:t>բանկ</w:t>
            </w:r>
            <w:proofErr w:type="spellEnd"/>
            <w:r w:rsidRPr="004F71AE">
              <w:rPr>
                <w:rFonts w:ascii="GHEA Grapalat" w:hAnsi="GHEA Grapalat" w:cs="Sylfaen"/>
                <w:sz w:val="20"/>
                <w:szCs w:val="20"/>
              </w:rPr>
              <w:t>)</w:t>
            </w:r>
            <w:r w:rsidRPr="004F71AE">
              <w:rPr>
                <w:rFonts w:ascii="GHEA Grapalat" w:hAnsi="GHEA Grapalat" w:cs="Arial"/>
                <w:sz w:val="20"/>
                <w:szCs w:val="20"/>
              </w:rPr>
              <w:t>`</w:t>
            </w:r>
          </w:p>
        </w:tc>
      </w:tr>
      <w:tr w:rsidR="00B80C21" w:rsidRPr="004F71AE" w14:paraId="0DCE0953"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8EC2A4"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Վճարողիհաշվիհամարը</w:t>
            </w:r>
            <w:proofErr w:type="spellEnd"/>
            <w:r w:rsidRPr="004F71AE">
              <w:rPr>
                <w:rFonts w:ascii="GHEA Grapalat" w:hAnsi="GHEA Grapalat" w:cs="Arial"/>
                <w:sz w:val="20"/>
                <w:szCs w:val="20"/>
              </w:rPr>
              <w:t>`</w:t>
            </w:r>
          </w:p>
        </w:tc>
      </w:tr>
      <w:tr w:rsidR="00B80C21" w:rsidRPr="004F71AE" w14:paraId="5BA2FA79"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87AFD"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ՎճարողիՀՎՀՀ</w:t>
            </w:r>
            <w:proofErr w:type="spellEnd"/>
            <w:r w:rsidRPr="004F71AE">
              <w:rPr>
                <w:rFonts w:ascii="GHEA Grapalat" w:hAnsi="GHEA Grapalat" w:cs="Arial"/>
                <w:sz w:val="20"/>
                <w:szCs w:val="20"/>
              </w:rPr>
              <w:t>`</w:t>
            </w:r>
          </w:p>
        </w:tc>
      </w:tr>
      <w:tr w:rsidR="00B80C21" w:rsidRPr="004F71AE" w14:paraId="5E10D06C"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6FE78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ՎճարողիՀԾՀ</w:t>
            </w:r>
            <w:proofErr w:type="spellEnd"/>
            <w:r w:rsidRPr="004F71AE">
              <w:rPr>
                <w:rFonts w:ascii="GHEA Grapalat" w:hAnsi="GHEA Grapalat" w:cs="Arial"/>
                <w:sz w:val="20"/>
                <w:szCs w:val="20"/>
              </w:rPr>
              <w:t>`</w:t>
            </w:r>
          </w:p>
        </w:tc>
      </w:tr>
      <w:tr w:rsidR="00B80C21" w:rsidRPr="004F71AE" w14:paraId="39871622"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189E8B"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Շահառու</w:t>
            </w:r>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14:paraId="6BAAEFC5" w14:textId="77777777"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8F5D0" w14:textId="77777777"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14:paraId="559EB3C3" w14:textId="77777777"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BD5626" w14:textId="0F095129"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 xml:space="preserve">11. Շահառուի </w:t>
            </w:r>
            <w:r w:rsidRPr="004F71AE">
              <w:rPr>
                <w:rFonts w:ascii="GHEA Grapalat" w:hAnsi="GHEA Grapalat" w:cs="Sylfaen"/>
                <w:b/>
                <w:sz w:val="20"/>
                <w:szCs w:val="20"/>
                <w:lang w:val="hy-AM"/>
              </w:rPr>
              <w:t>ՀՎՀՀ`</w:t>
            </w:r>
            <w:r w:rsidR="00D568F5">
              <w:rPr>
                <w:rFonts w:ascii="GHEA Grapalat" w:hAnsi="GHEA Grapalat" w:cs="Sylfaen"/>
                <w:b/>
                <w:sz w:val="20"/>
                <w:szCs w:val="20"/>
                <w:lang w:val="hy-AM"/>
              </w:rPr>
              <w:t>05013641</w:t>
            </w:r>
          </w:p>
        </w:tc>
      </w:tr>
      <w:tr w:rsidR="00B80C21" w:rsidRPr="004F71AE" w14:paraId="2D29E85A" w14:textId="77777777"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33660"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E65E05" w:rsidRPr="004F71AE">
              <w:rPr>
                <w:rFonts w:ascii="GHEA Grapalat" w:hAnsi="GHEA Grapalat" w:cs="Sylfaen"/>
                <w:b/>
                <w:sz w:val="20"/>
                <w:szCs w:val="20"/>
                <w:lang w:val="hy-AM"/>
              </w:rPr>
              <w:t>Կենտրոնական գանձապետարան</w:t>
            </w:r>
          </w:p>
        </w:tc>
      </w:tr>
      <w:tr w:rsidR="00B80C21" w:rsidRPr="004F71AE" w14:paraId="59C2A9A8" w14:textId="77777777" w:rsidTr="002C25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C3989E" w14:textId="59816363"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w:t>
            </w:r>
            <w:proofErr w:type="spellStart"/>
            <w:r w:rsidRPr="004F71AE">
              <w:rPr>
                <w:rFonts w:ascii="GHEA Grapalat" w:hAnsi="GHEA Grapalat" w:cs="Sylfaen"/>
                <w:sz w:val="20"/>
                <w:szCs w:val="20"/>
              </w:rPr>
              <w:t>Շահառուիհաշվիհամարը</w:t>
            </w:r>
            <w:proofErr w:type="spellEnd"/>
            <w:r w:rsidRPr="004F71AE">
              <w:rPr>
                <w:rFonts w:ascii="GHEA Grapalat" w:hAnsi="GHEA Grapalat" w:cs="Arial"/>
                <w:sz w:val="20"/>
                <w:szCs w:val="20"/>
              </w:rPr>
              <w:t xml:space="preserve"> (</w:t>
            </w:r>
            <w:proofErr w:type="spellStart"/>
            <w:proofErr w:type="gramStart"/>
            <w:r w:rsidRPr="004F71AE">
              <w:rPr>
                <w:rFonts w:ascii="GHEA Grapalat" w:hAnsi="GHEA Grapalat" w:cs="Sylfaen"/>
                <w:sz w:val="20"/>
                <w:szCs w:val="20"/>
              </w:rPr>
              <w:t>հշ</w:t>
            </w:r>
            <w:r w:rsidRPr="004F71AE">
              <w:rPr>
                <w:rFonts w:ascii="GHEA Grapalat" w:hAnsi="GHEA Grapalat" w:cs="Arial"/>
                <w:sz w:val="20"/>
                <w:szCs w:val="20"/>
              </w:rPr>
              <w:t>.N</w:t>
            </w:r>
            <w:proofErr w:type="spellEnd"/>
            <w:proofErr w:type="gramEnd"/>
            <w:r w:rsidRPr="004F71AE">
              <w:rPr>
                <w:rFonts w:ascii="GHEA Grapalat" w:hAnsi="GHEA Grapalat" w:cs="Arial"/>
                <w:sz w:val="20"/>
                <w:szCs w:val="20"/>
              </w:rPr>
              <w:t>)</w:t>
            </w:r>
            <w:r w:rsidR="00940738" w:rsidRPr="004F71AE">
              <w:rPr>
                <w:rFonts w:ascii="GHEA Grapalat" w:hAnsi="GHEA Grapalat" w:cs="Arial"/>
                <w:sz w:val="20"/>
                <w:szCs w:val="20"/>
              </w:rPr>
              <w:t xml:space="preserve"> </w:t>
            </w:r>
            <w:r w:rsidR="00D568F5">
              <w:rPr>
                <w:rFonts w:ascii="GHEA Grapalat" w:hAnsi="GHEA Grapalat" w:cs="Arial"/>
                <w:b/>
                <w:sz w:val="20"/>
                <w:szCs w:val="20"/>
              </w:rPr>
              <w:t>900448000035</w:t>
            </w:r>
          </w:p>
        </w:tc>
      </w:tr>
      <w:tr w:rsidR="00B80C21" w:rsidRPr="004F71AE" w14:paraId="67389C41"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37E15"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w:t>
            </w:r>
            <w:proofErr w:type="spellStart"/>
            <w:r w:rsidRPr="004F71AE">
              <w:rPr>
                <w:rFonts w:ascii="GHEA Grapalat" w:hAnsi="GHEA Grapalat" w:cs="Sylfaen"/>
                <w:sz w:val="20"/>
                <w:szCs w:val="20"/>
              </w:rPr>
              <w:t>Գումարը</w:t>
            </w:r>
            <w:proofErr w:type="spellEnd"/>
            <w:r w:rsidRPr="004F71AE">
              <w:rPr>
                <w:rFonts w:ascii="GHEA Grapalat" w:hAnsi="GHEA Grapalat" w:cs="Arial"/>
                <w:sz w:val="20"/>
                <w:szCs w:val="20"/>
                <w:lang w:val="ru-RU"/>
              </w:rPr>
              <w:t>(</w:t>
            </w:r>
            <w:proofErr w:type="spellStart"/>
            <w:r w:rsidRPr="004F71AE">
              <w:rPr>
                <w:rFonts w:ascii="GHEA Grapalat" w:hAnsi="GHEA Grapalat" w:cs="Sylfaen"/>
                <w:sz w:val="20"/>
                <w:szCs w:val="20"/>
              </w:rPr>
              <w:t>թվերովևբառերով</w:t>
            </w:r>
            <w:proofErr w:type="spellEnd"/>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14:paraId="0C71B03B" w14:textId="77777777"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CF6566"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թվերովևբառերով</w:t>
            </w:r>
            <w:proofErr w:type="spellEnd"/>
            <w:r w:rsidRPr="004F71AE">
              <w:rPr>
                <w:rFonts w:ascii="GHEA Grapalat" w:hAnsi="GHEA Grapalat" w:cs="Sylfaen"/>
                <w:sz w:val="20"/>
                <w:szCs w:val="20"/>
              </w:rPr>
              <w:t>)(</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14:paraId="2A922FB7"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82876E"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w:t>
            </w:r>
            <w:proofErr w:type="spellStart"/>
            <w:r w:rsidRPr="004F71AE">
              <w:rPr>
                <w:rFonts w:ascii="GHEA Grapalat" w:hAnsi="GHEA Grapalat" w:cs="Sylfaen"/>
                <w:sz w:val="20"/>
                <w:szCs w:val="20"/>
              </w:rPr>
              <w:t>Արժույթը</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բառերովևկոդով</w:t>
            </w:r>
            <w:proofErr w:type="spellEnd"/>
            <w:r w:rsidRPr="004F71AE">
              <w:rPr>
                <w:rFonts w:ascii="GHEA Grapalat" w:hAnsi="GHEA Grapalat" w:cs="Arial"/>
                <w:sz w:val="20"/>
                <w:szCs w:val="20"/>
              </w:rPr>
              <w:t>)`</w:t>
            </w:r>
          </w:p>
        </w:tc>
      </w:tr>
      <w:tr w:rsidR="00B80C21" w:rsidRPr="004F71AE" w14:paraId="5A3B36B8" w14:textId="77777777" w:rsidTr="002C25EC">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3D42DF" w14:textId="77777777"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w:t>
            </w:r>
            <w:proofErr w:type="spellStart"/>
            <w:r w:rsidRPr="004F71AE">
              <w:rPr>
                <w:rFonts w:ascii="GHEA Grapalat" w:hAnsi="GHEA Grapalat" w:cs="Sylfaen"/>
                <w:sz w:val="20"/>
                <w:szCs w:val="20"/>
              </w:rPr>
              <w:t>Գործարքի</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վճարման</w:t>
            </w:r>
            <w:proofErr w:type="spellEnd"/>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նպատակը</w:t>
            </w:r>
            <w:proofErr w:type="spellEnd"/>
            <w:r w:rsidRPr="004F71AE">
              <w:rPr>
                <w:rFonts w:ascii="GHEA Grapalat" w:hAnsi="GHEA Grapalat" w:cs="Arial"/>
                <w:sz w:val="20"/>
                <w:szCs w:val="20"/>
              </w:rPr>
              <w:t>`</w:t>
            </w:r>
            <w:r w:rsidRPr="004F71AE">
              <w:rPr>
                <w:rFonts w:ascii="GHEA Grapalat" w:hAnsi="GHEA Grapalat" w:cs="Sylfaen"/>
                <w:bCs/>
                <w:sz w:val="20"/>
                <w:szCs w:val="20"/>
              </w:rPr>
              <w:t>(</w:t>
            </w:r>
            <w:r w:rsidRPr="004F71AE">
              <w:rPr>
                <w:rFonts w:ascii="GHEA Grapalat" w:hAnsi="GHEA Grapalat" w:cs="Sylfaen"/>
                <w:bCs/>
                <w:sz w:val="20"/>
                <w:szCs w:val="20"/>
                <w:lang w:val="hy-AM"/>
              </w:rPr>
              <w:t>պայմանագրի կատարման</w:t>
            </w:r>
            <w:r w:rsidRPr="004F71AE">
              <w:rPr>
                <w:rFonts w:ascii="GHEA Grapalat" w:hAnsi="GHEA Grapalat" w:cs="Sylfaen"/>
                <w:bCs/>
                <w:sz w:val="20"/>
                <w:szCs w:val="20"/>
              </w:rPr>
              <w:t xml:space="preserve"> </w:t>
            </w:r>
            <w:proofErr w:type="spellStart"/>
            <w:r w:rsidRPr="004F71AE">
              <w:rPr>
                <w:rFonts w:ascii="GHEA Grapalat" w:hAnsi="GHEA Grapalat" w:cs="Sylfaen"/>
                <w:bCs/>
                <w:sz w:val="20"/>
                <w:szCs w:val="20"/>
              </w:rPr>
              <w:t>ապահովմ</w:t>
            </w:r>
            <w:proofErr w:type="spellEnd"/>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14:paraId="558F66D6" w14:textId="77777777" w:rsidTr="002C25EC">
        <w:trPr>
          <w:trHeight w:val="424"/>
        </w:trPr>
        <w:tc>
          <w:tcPr>
            <w:tcW w:w="10980" w:type="dxa"/>
            <w:gridSpan w:val="2"/>
            <w:tcBorders>
              <w:top w:val="single" w:sz="4" w:space="0" w:color="auto"/>
              <w:left w:val="single" w:sz="4" w:space="0" w:color="auto"/>
              <w:right w:val="single" w:sz="4" w:space="0" w:color="000000"/>
            </w:tcBorders>
            <w:noWrap/>
            <w:vAlign w:val="bottom"/>
          </w:tcPr>
          <w:p w14:paraId="2CAF20F0" w14:textId="77777777"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proofErr w:type="spellStart"/>
            <w:r w:rsidRPr="004F71AE">
              <w:rPr>
                <w:rFonts w:ascii="GHEA Grapalat" w:hAnsi="GHEA Grapalat" w:cs="Sylfaen"/>
                <w:sz w:val="20"/>
                <w:szCs w:val="20"/>
              </w:rPr>
              <w:t>այմանագրի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ծածկագիրը</w:t>
            </w:r>
            <w:proofErr w:type="spellEnd"/>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14:paraId="4BB7353D" w14:textId="77777777"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14:paraId="7968FCCD" w14:textId="77777777" w:rsidR="00B80C21" w:rsidRPr="004F71AE" w:rsidRDefault="00B80C21" w:rsidP="002C25EC">
            <w:pPr>
              <w:rPr>
                <w:rFonts w:ascii="GHEA Grapalat" w:hAnsi="GHEA Grapalat" w:cs="Arial"/>
                <w:sz w:val="20"/>
                <w:szCs w:val="20"/>
                <w:lang w:val="hy-AM"/>
              </w:rPr>
            </w:pPr>
          </w:p>
        </w:tc>
      </w:tr>
      <w:tr w:rsidR="00B80C21" w:rsidRPr="004F71AE" w14:paraId="77D9DC19"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24D3C" w14:textId="77777777"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14:paraId="7F93FD32" w14:textId="77777777"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D9B19"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proofErr w:type="spellStart"/>
            <w:r w:rsidRPr="004F71AE">
              <w:rPr>
                <w:rFonts w:ascii="GHEA Grapalat" w:hAnsi="GHEA Grapalat" w:cs="Sylfaen"/>
                <w:sz w:val="20"/>
                <w:szCs w:val="20"/>
              </w:rPr>
              <w:t>էջ</w:t>
            </w:r>
            <w:proofErr w:type="spellEnd"/>
          </w:p>
        </w:tc>
      </w:tr>
      <w:tr w:rsidR="00B80C21" w:rsidRPr="004F71AE" w14:paraId="5951B186"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6B6575C0" w14:textId="77777777"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 xml:space="preserve">ա. </w:t>
            </w:r>
            <w:proofErr w:type="spellStart"/>
            <w:r w:rsidRPr="004F71AE">
              <w:rPr>
                <w:rFonts w:ascii="GHEA Grapalat" w:hAnsi="GHEA Grapalat" w:cs="Sylfaen"/>
                <w:sz w:val="20"/>
                <w:szCs w:val="20"/>
              </w:rPr>
              <w:t>Շահառուի</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ստորագրությունները</w:t>
            </w:r>
            <w:proofErr w:type="spellEnd"/>
          </w:p>
          <w:p w14:paraId="2E633A11" w14:textId="77777777" w:rsidR="00B80C21" w:rsidRPr="004F71AE" w:rsidRDefault="00B80C21" w:rsidP="002C25EC">
            <w:pPr>
              <w:rPr>
                <w:rFonts w:ascii="GHEA Grapalat" w:hAnsi="GHEA Grapalat" w:cs="Sylfaen"/>
                <w:sz w:val="20"/>
                <w:szCs w:val="20"/>
              </w:rPr>
            </w:pPr>
          </w:p>
          <w:p w14:paraId="2FB766A2"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29E92121" w14:textId="77777777" w:rsidR="00B80C21" w:rsidRPr="004F71AE" w:rsidRDefault="00B80C21" w:rsidP="002C25EC">
            <w:pPr>
              <w:rPr>
                <w:rFonts w:ascii="GHEA Grapalat" w:hAnsi="GHEA Grapalat" w:cs="Tahoma"/>
                <w:sz w:val="20"/>
                <w:szCs w:val="20"/>
              </w:rPr>
            </w:pPr>
          </w:p>
          <w:p w14:paraId="6FA8C561" w14:textId="77777777" w:rsidR="00B80C21" w:rsidRPr="004F71AE" w:rsidRDefault="00B80C21" w:rsidP="002C25EC">
            <w:pPr>
              <w:rPr>
                <w:rFonts w:ascii="GHEA Grapalat" w:hAnsi="GHEA Grapalat" w:cs="Sylfaen"/>
                <w:sz w:val="20"/>
                <w:szCs w:val="20"/>
              </w:rPr>
            </w:pPr>
          </w:p>
          <w:p w14:paraId="38A904A3"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4723B85B" w14:textId="77777777" w:rsidR="00B80C21" w:rsidRPr="004F71AE" w:rsidRDefault="00B80C21" w:rsidP="002C25EC">
            <w:pPr>
              <w:rPr>
                <w:rFonts w:ascii="GHEA Grapalat" w:hAnsi="GHEA Grapalat" w:cs="Sylfaen"/>
                <w:sz w:val="20"/>
                <w:szCs w:val="20"/>
              </w:rPr>
            </w:pPr>
          </w:p>
          <w:p w14:paraId="40645E6A"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14:paraId="6586DCCD"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01D18B94" w14:textId="77777777"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proofErr w:type="spellStart"/>
            <w:r w:rsidRPr="004F71AE">
              <w:rPr>
                <w:rFonts w:ascii="GHEA Grapalat" w:hAnsi="GHEA Grapalat" w:cs="Sylfaen"/>
                <w:sz w:val="20"/>
                <w:szCs w:val="20"/>
              </w:rPr>
              <w:t>Վճարողի</w:t>
            </w:r>
            <w:proofErr w:type="spellEnd"/>
            <w:r w:rsidRPr="004F71AE">
              <w:rPr>
                <w:rFonts w:ascii="GHEA Grapalat" w:hAnsi="GHEA Grapalat" w:cs="Sylfaen"/>
                <w:sz w:val="20"/>
                <w:szCs w:val="20"/>
              </w:rPr>
              <w:t xml:space="preserve"> ստորագրությունները`</w:t>
            </w:r>
          </w:p>
          <w:p w14:paraId="5EE45DD8" w14:textId="77777777" w:rsidR="00B80C21" w:rsidRPr="004F71AE" w:rsidRDefault="00B80C21" w:rsidP="002C25EC">
            <w:pPr>
              <w:jc w:val="right"/>
              <w:rPr>
                <w:rFonts w:ascii="GHEA Grapalat" w:hAnsi="GHEA Grapalat" w:cs="Sylfaen"/>
                <w:sz w:val="20"/>
                <w:szCs w:val="20"/>
              </w:rPr>
            </w:pPr>
          </w:p>
          <w:p w14:paraId="79F10055" w14:textId="77777777"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14:paraId="2DA6BE0F" w14:textId="77777777" w:rsidR="00B80C21" w:rsidRPr="004F71AE" w:rsidRDefault="00B80C21" w:rsidP="002C25EC">
            <w:pPr>
              <w:jc w:val="right"/>
              <w:rPr>
                <w:rFonts w:ascii="GHEA Grapalat" w:hAnsi="GHEA Grapalat" w:cs="Tahoma"/>
                <w:sz w:val="20"/>
                <w:szCs w:val="20"/>
              </w:rPr>
            </w:pPr>
          </w:p>
          <w:p w14:paraId="70D5FE9E" w14:textId="77777777" w:rsidR="00B80C21" w:rsidRPr="004F71AE" w:rsidRDefault="00B80C21" w:rsidP="002C25EC">
            <w:pPr>
              <w:jc w:val="right"/>
              <w:rPr>
                <w:rFonts w:ascii="GHEA Grapalat" w:hAnsi="GHEA Grapalat" w:cs="Tahoma"/>
                <w:sz w:val="20"/>
                <w:szCs w:val="20"/>
              </w:rPr>
            </w:pPr>
          </w:p>
          <w:p w14:paraId="5C95E3F0"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14:paraId="7D5667CB" w14:textId="77777777" w:rsidR="00B80C21" w:rsidRPr="004F71AE" w:rsidRDefault="00B80C21" w:rsidP="002C25EC">
            <w:pPr>
              <w:jc w:val="right"/>
              <w:rPr>
                <w:rFonts w:ascii="GHEA Grapalat" w:hAnsi="GHEA Grapalat" w:cs="Sylfaen"/>
                <w:sz w:val="20"/>
                <w:szCs w:val="20"/>
              </w:rPr>
            </w:pPr>
          </w:p>
          <w:p w14:paraId="76D8CF61" w14:textId="77777777"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14:paraId="7698A728" w14:textId="77777777" w:rsidR="00B80C21" w:rsidRPr="004F71AE" w:rsidRDefault="00B80C21" w:rsidP="002C25EC">
            <w:pPr>
              <w:jc w:val="right"/>
              <w:rPr>
                <w:rFonts w:ascii="GHEA Grapalat" w:hAnsi="GHEA Grapalat" w:cs="Sylfaen"/>
                <w:sz w:val="20"/>
                <w:szCs w:val="20"/>
              </w:rPr>
            </w:pPr>
          </w:p>
        </w:tc>
      </w:tr>
      <w:tr w:rsidR="00B80C21" w:rsidRPr="004F71AE" w14:paraId="7F04D9F0" w14:textId="77777777" w:rsidTr="002C25EC">
        <w:trPr>
          <w:trHeight w:val="2058"/>
        </w:trPr>
        <w:tc>
          <w:tcPr>
            <w:tcW w:w="5616" w:type="dxa"/>
            <w:tcBorders>
              <w:top w:val="single" w:sz="4" w:space="0" w:color="auto"/>
              <w:left w:val="single" w:sz="4" w:space="0" w:color="auto"/>
              <w:right w:val="single" w:sz="4" w:space="0" w:color="auto"/>
            </w:tcBorders>
            <w:noWrap/>
            <w:vAlign w:val="bottom"/>
          </w:tcPr>
          <w:p w14:paraId="2E145598"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14:paraId="5D2481FB" w14:textId="77777777" w:rsidR="00B80C21" w:rsidRPr="004F71AE" w:rsidRDefault="00B80C21" w:rsidP="002C25EC">
            <w:pPr>
              <w:rPr>
                <w:rFonts w:ascii="GHEA Grapalat" w:hAnsi="GHEA Grapalat" w:cs="Tahoma"/>
                <w:sz w:val="20"/>
                <w:szCs w:val="20"/>
                <w:lang w:val="hy-AM"/>
              </w:rPr>
            </w:pPr>
          </w:p>
          <w:p w14:paraId="5C9B6B40"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14:paraId="516E53C3" w14:textId="77777777" w:rsidR="00B80C21" w:rsidRPr="004F71AE" w:rsidRDefault="00B80C21" w:rsidP="002C25EC">
            <w:pPr>
              <w:rPr>
                <w:rFonts w:ascii="GHEA Grapalat" w:hAnsi="GHEA Grapalat" w:cs="Sylfaen"/>
                <w:sz w:val="20"/>
                <w:szCs w:val="20"/>
              </w:rPr>
            </w:pPr>
          </w:p>
          <w:p w14:paraId="10902DB2"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0635AE94" w14:textId="77777777" w:rsidR="00B80C21" w:rsidRPr="004F71AE" w:rsidRDefault="00B80C21" w:rsidP="002C25EC">
            <w:pPr>
              <w:rPr>
                <w:rFonts w:ascii="GHEA Grapalat" w:hAnsi="GHEA Grapalat" w:cs="Tahoma"/>
                <w:sz w:val="20"/>
                <w:szCs w:val="20"/>
              </w:rPr>
            </w:pPr>
          </w:p>
          <w:p w14:paraId="54771DFC" w14:textId="77777777"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8C62B8E" w14:textId="77777777"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14:paraId="6581CCB6" w14:textId="77777777" w:rsidR="00B80C21" w:rsidRPr="004F71AE" w:rsidRDefault="00B80C21" w:rsidP="002C25EC">
            <w:pPr>
              <w:jc w:val="right"/>
              <w:rPr>
                <w:rFonts w:ascii="GHEA Grapalat" w:hAnsi="GHEA Grapalat" w:cs="Tahoma"/>
                <w:sz w:val="20"/>
                <w:szCs w:val="20"/>
              </w:rPr>
            </w:pPr>
          </w:p>
          <w:p w14:paraId="3F975223" w14:textId="77777777" w:rsidR="00B80C21" w:rsidRPr="004F71AE" w:rsidRDefault="00B80C21" w:rsidP="002C25EC">
            <w:pPr>
              <w:jc w:val="right"/>
              <w:rPr>
                <w:rFonts w:ascii="GHEA Grapalat" w:hAnsi="GHEA Grapalat" w:cs="Tahoma"/>
                <w:sz w:val="20"/>
                <w:szCs w:val="20"/>
              </w:rPr>
            </w:pPr>
          </w:p>
          <w:p w14:paraId="2B36D166" w14:textId="77777777"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14:paraId="710BF0DF" w14:textId="77777777"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w:t>
            </w:r>
            <w:proofErr w:type="spellStart"/>
            <w:r w:rsidRPr="004F71AE">
              <w:rPr>
                <w:rFonts w:ascii="GHEA Grapalat" w:hAnsi="GHEA Grapalat" w:cs="Sylfaen"/>
                <w:sz w:val="20"/>
                <w:szCs w:val="20"/>
              </w:rPr>
              <w:t>ստորագրություն</w:t>
            </w:r>
            <w:proofErr w:type="spellEnd"/>
            <w:r w:rsidRPr="004F71AE">
              <w:rPr>
                <w:rFonts w:ascii="GHEA Grapalat" w:hAnsi="GHEA Grapalat" w:cs="Sylfaen"/>
                <w:sz w:val="20"/>
                <w:szCs w:val="20"/>
              </w:rPr>
              <w:t>/</w:t>
            </w:r>
          </w:p>
          <w:p w14:paraId="72248B67" w14:textId="77777777" w:rsidR="00B80C21" w:rsidRPr="004F71AE" w:rsidRDefault="00B80C21" w:rsidP="002C25EC">
            <w:pPr>
              <w:jc w:val="right"/>
              <w:rPr>
                <w:rFonts w:ascii="GHEA Grapalat" w:hAnsi="GHEA Grapalat" w:cs="Arial"/>
                <w:sz w:val="20"/>
                <w:szCs w:val="20"/>
                <w:lang w:val="hy-AM"/>
              </w:rPr>
            </w:pPr>
          </w:p>
        </w:tc>
      </w:tr>
      <w:tr w:rsidR="00B80C21" w:rsidRPr="004F71AE" w14:paraId="608EC9A9" w14:textId="77777777" w:rsidTr="002C25EC">
        <w:trPr>
          <w:trHeight w:val="2194"/>
        </w:trPr>
        <w:tc>
          <w:tcPr>
            <w:tcW w:w="5616" w:type="dxa"/>
            <w:tcBorders>
              <w:top w:val="nil"/>
              <w:left w:val="single" w:sz="4" w:space="0" w:color="auto"/>
              <w:bottom w:val="single" w:sz="4" w:space="0" w:color="auto"/>
              <w:right w:val="single" w:sz="4" w:space="0" w:color="auto"/>
            </w:tcBorders>
            <w:noWrap/>
            <w:vAlign w:val="bottom"/>
          </w:tcPr>
          <w:p w14:paraId="7829BF33"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14:paraId="749900D5" w14:textId="77777777" w:rsidR="00B80C21" w:rsidRPr="004F71AE" w:rsidRDefault="00B80C21" w:rsidP="002C25EC">
            <w:pPr>
              <w:rPr>
                <w:rFonts w:ascii="GHEA Grapalat" w:hAnsi="GHEA Grapalat" w:cs="Sylfaen"/>
                <w:sz w:val="20"/>
                <w:szCs w:val="20"/>
              </w:rPr>
            </w:pPr>
          </w:p>
          <w:p w14:paraId="2CC1EE94" w14:textId="77777777" w:rsidR="00B80C21" w:rsidRPr="004F71AE" w:rsidRDefault="00B80C21" w:rsidP="002C25EC">
            <w:pPr>
              <w:rPr>
                <w:rFonts w:ascii="GHEA Grapalat" w:hAnsi="GHEA Grapalat" w:cs="Sylfaen"/>
                <w:sz w:val="20"/>
                <w:szCs w:val="20"/>
              </w:rPr>
            </w:pPr>
          </w:p>
          <w:p w14:paraId="26EA7FB4"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14:paraId="0D31F15D"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14:paraId="50052F83" w14:textId="77777777" w:rsidR="00B80C21" w:rsidRPr="004F71AE" w:rsidRDefault="00B80C21" w:rsidP="002C25EC">
            <w:pPr>
              <w:rPr>
                <w:rFonts w:ascii="GHEA Grapalat" w:hAnsi="GHEA Grapalat" w:cs="Sylfaen"/>
                <w:sz w:val="20"/>
                <w:szCs w:val="20"/>
              </w:rPr>
            </w:pPr>
          </w:p>
          <w:p w14:paraId="71FC8D4D" w14:textId="77777777" w:rsidR="00B80C21" w:rsidRPr="004F71AE" w:rsidRDefault="00B80C21" w:rsidP="002C25EC">
            <w:pPr>
              <w:rPr>
                <w:rFonts w:ascii="GHEA Grapalat" w:hAnsi="GHEA Grapalat" w:cs="Sylfaen"/>
                <w:sz w:val="20"/>
                <w:szCs w:val="20"/>
              </w:rPr>
            </w:pPr>
          </w:p>
          <w:p w14:paraId="00C5C594" w14:textId="77777777"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w:t>
            </w:r>
            <w:proofErr w:type="spellStart"/>
            <w:r w:rsidRPr="004F71AE">
              <w:rPr>
                <w:rFonts w:ascii="GHEA Grapalat" w:hAnsi="GHEA Grapalat" w:cs="Sylfaen"/>
                <w:sz w:val="20"/>
                <w:szCs w:val="20"/>
              </w:rPr>
              <w:t>Կատարման</w:t>
            </w:r>
            <w:proofErr w:type="spellEnd"/>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ամսաթիվը</w:t>
            </w:r>
            <w:proofErr w:type="spellEnd"/>
            <w:r w:rsidRPr="004F71AE">
              <w:rPr>
                <w:rFonts w:ascii="GHEA Grapalat" w:hAnsi="GHEA Grapalat" w:cs="Sylfaen"/>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14:paraId="3E3962F5" w14:textId="77777777" w:rsidR="00B80C21" w:rsidRPr="004F71AE" w:rsidRDefault="00B80C21" w:rsidP="002C25EC">
            <w:pPr>
              <w:rPr>
                <w:rFonts w:ascii="GHEA Grapalat" w:hAnsi="GHEA Grapalat" w:cs="Sylfaen"/>
                <w:sz w:val="20"/>
                <w:szCs w:val="20"/>
              </w:rPr>
            </w:pPr>
          </w:p>
          <w:p w14:paraId="3A962094" w14:textId="77777777" w:rsidR="00B80C21" w:rsidRPr="004F71AE" w:rsidRDefault="00B80C21" w:rsidP="002C25EC">
            <w:pPr>
              <w:rPr>
                <w:rFonts w:ascii="GHEA Grapalat" w:hAnsi="GHEA Grapalat" w:cs="Sylfaen"/>
                <w:sz w:val="20"/>
                <w:szCs w:val="20"/>
              </w:rPr>
            </w:pPr>
          </w:p>
          <w:p w14:paraId="2C6CAF53" w14:textId="77777777" w:rsidR="00B80C21" w:rsidRPr="004F71AE" w:rsidRDefault="00B80C21" w:rsidP="002C25EC">
            <w:pPr>
              <w:jc w:val="right"/>
              <w:rPr>
                <w:rFonts w:ascii="GHEA Grapalat" w:hAnsi="GHEA Grapalat" w:cs="Arial"/>
                <w:sz w:val="20"/>
                <w:szCs w:val="20"/>
              </w:rPr>
            </w:pPr>
          </w:p>
        </w:tc>
      </w:tr>
    </w:tbl>
    <w:p w14:paraId="60DB2F4F" w14:textId="77777777"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3B2DE83" w14:textId="77777777" w:rsidR="00B80C21" w:rsidRPr="004F71AE" w:rsidRDefault="00B80C21" w:rsidP="0071563C">
      <w:pPr>
        <w:jc w:val="center"/>
        <w:rPr>
          <w:rFonts w:ascii="GHEA Grapalat" w:hAnsi="GHEA Grapalat"/>
        </w:rPr>
      </w:pPr>
      <w:r w:rsidRPr="004F71AE">
        <w:rPr>
          <w:rFonts w:ascii="GHEA Grapalat" w:hAnsi="GHEA Grapalat"/>
          <w:b/>
          <w:lang w:val="hy-AM"/>
        </w:rPr>
        <w:br w:type="page"/>
      </w:r>
    </w:p>
    <w:p w14:paraId="100F2840" w14:textId="77777777" w:rsidR="00273C8C" w:rsidRPr="00E6597C" w:rsidRDefault="00273C8C" w:rsidP="00273C8C">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087DEDE" w14:textId="77777777" w:rsidR="00273C8C" w:rsidRPr="00E6597C" w:rsidRDefault="00273C8C" w:rsidP="00273C8C">
      <w:pPr>
        <w:jc w:val="center"/>
        <w:rPr>
          <w:rFonts w:ascii="GHEA Grapalat" w:hAnsi="GHEA Grapalat"/>
          <w:b/>
          <w:sz w:val="22"/>
          <w:szCs w:val="22"/>
          <w:lang w:val="nl-NL"/>
        </w:rPr>
      </w:pPr>
    </w:p>
    <w:tbl>
      <w:tblPr>
        <w:tblW w:w="11446"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28"/>
        <w:gridCol w:w="1083"/>
        <w:gridCol w:w="5863"/>
        <w:gridCol w:w="1752"/>
      </w:tblGrid>
      <w:tr w:rsidR="00273C8C" w:rsidRPr="00273C8C" w14:paraId="001E6BA3" w14:textId="77777777" w:rsidTr="00273C8C">
        <w:tc>
          <w:tcPr>
            <w:tcW w:w="720" w:type="dxa"/>
            <w:tcBorders>
              <w:top w:val="single" w:sz="4" w:space="0" w:color="auto"/>
              <w:left w:val="single" w:sz="4" w:space="0" w:color="auto"/>
              <w:bottom w:val="single" w:sz="4" w:space="0" w:color="auto"/>
              <w:right w:val="single" w:sz="4" w:space="0" w:color="auto"/>
            </w:tcBorders>
          </w:tcPr>
          <w:p w14:paraId="677DA64A" w14:textId="77777777"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Հ/Հ</w:t>
            </w:r>
          </w:p>
        </w:tc>
        <w:tc>
          <w:tcPr>
            <w:tcW w:w="2028" w:type="dxa"/>
            <w:tcBorders>
              <w:top w:val="single" w:sz="4" w:space="0" w:color="auto"/>
              <w:left w:val="single" w:sz="4" w:space="0" w:color="auto"/>
              <w:bottom w:val="single" w:sz="4" w:space="0" w:color="auto"/>
              <w:right w:val="single" w:sz="4" w:space="0" w:color="auto"/>
            </w:tcBorders>
          </w:tcPr>
          <w:p w14:paraId="5A615533"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&lt;&lt;</w:t>
            </w:r>
            <w:proofErr w:type="spellStart"/>
            <w:r w:rsidRPr="00273C8C">
              <w:rPr>
                <w:rFonts w:ascii="GHEA Grapalat" w:hAnsi="GHEA Grapalat"/>
                <w:b/>
                <w:sz w:val="16"/>
                <w:szCs w:val="16"/>
              </w:rPr>
              <w:t>Վճարման</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պահանջագիր</w:t>
            </w:r>
            <w:proofErr w:type="spellEnd"/>
            <w:r w:rsidRPr="00273C8C">
              <w:rPr>
                <w:rFonts w:ascii="GHEA Grapalat" w:hAnsi="GHEA Grapalat"/>
                <w:b/>
                <w:sz w:val="16"/>
                <w:szCs w:val="16"/>
              </w:rPr>
              <w:t xml:space="preserve">&gt;&gt; </w:t>
            </w:r>
            <w:proofErr w:type="spellStart"/>
            <w:r w:rsidRPr="00273C8C">
              <w:rPr>
                <w:rFonts w:ascii="GHEA Grapalat" w:hAnsi="GHEA Grapalat"/>
                <w:b/>
                <w:sz w:val="16"/>
                <w:szCs w:val="16"/>
              </w:rPr>
              <w:t>փաստաթղթի</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վավերապայմանները</w:t>
            </w:r>
            <w:proofErr w:type="spellEnd"/>
          </w:p>
        </w:tc>
        <w:tc>
          <w:tcPr>
            <w:tcW w:w="1083" w:type="dxa"/>
            <w:tcBorders>
              <w:top w:val="single" w:sz="4" w:space="0" w:color="auto"/>
              <w:left w:val="single" w:sz="4" w:space="0" w:color="auto"/>
              <w:bottom w:val="single" w:sz="4" w:space="0" w:color="auto"/>
              <w:right w:val="single" w:sz="4" w:space="0" w:color="auto"/>
            </w:tcBorders>
          </w:tcPr>
          <w:p w14:paraId="630E6A14" w14:textId="77777777" w:rsidR="00273C8C" w:rsidRPr="00273C8C" w:rsidRDefault="00273C8C" w:rsidP="00273C8C">
            <w:pPr>
              <w:jc w:val="center"/>
              <w:rPr>
                <w:rFonts w:ascii="GHEA Grapalat" w:hAnsi="GHEA Grapalat"/>
                <w:b/>
                <w:sz w:val="16"/>
                <w:szCs w:val="16"/>
              </w:rPr>
            </w:pPr>
            <w:proofErr w:type="spellStart"/>
            <w:r w:rsidRPr="00273C8C">
              <w:rPr>
                <w:rFonts w:ascii="GHEA Grapalat" w:hAnsi="GHEA Grapalat"/>
                <w:b/>
                <w:sz w:val="16"/>
                <w:szCs w:val="16"/>
              </w:rPr>
              <w:t>Նշված</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դաշտի</w:t>
            </w:r>
            <w:proofErr w:type="spellEnd"/>
            <w:r w:rsidRPr="00273C8C">
              <w:rPr>
                <w:rFonts w:ascii="GHEA Grapalat" w:hAnsi="GHEA Grapalat"/>
                <w:b/>
                <w:sz w:val="16"/>
                <w:szCs w:val="16"/>
              </w:rPr>
              <w:t>/</w:t>
            </w:r>
          </w:p>
          <w:p w14:paraId="3B087854" w14:textId="77777777" w:rsidR="00273C8C" w:rsidRPr="00273C8C" w:rsidRDefault="00273C8C" w:rsidP="00273C8C">
            <w:pPr>
              <w:jc w:val="center"/>
              <w:rPr>
                <w:rFonts w:ascii="GHEA Grapalat" w:hAnsi="GHEA Grapalat"/>
                <w:b/>
                <w:sz w:val="16"/>
                <w:szCs w:val="16"/>
              </w:rPr>
            </w:pPr>
            <w:proofErr w:type="spellStart"/>
            <w:r w:rsidRPr="00273C8C">
              <w:rPr>
                <w:rFonts w:ascii="GHEA Grapalat" w:hAnsi="GHEA Grapalat"/>
                <w:b/>
                <w:sz w:val="16"/>
                <w:szCs w:val="16"/>
              </w:rPr>
              <w:t>վավերապայմանի</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առկայությունը</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փաստաթղթում</w:t>
            </w:r>
            <w:proofErr w:type="spellEnd"/>
          </w:p>
        </w:tc>
        <w:tc>
          <w:tcPr>
            <w:tcW w:w="5863" w:type="dxa"/>
            <w:tcBorders>
              <w:top w:val="single" w:sz="4" w:space="0" w:color="auto"/>
              <w:left w:val="single" w:sz="4" w:space="0" w:color="auto"/>
              <w:bottom w:val="single" w:sz="4" w:space="0" w:color="auto"/>
              <w:right w:val="single" w:sz="4" w:space="0" w:color="auto"/>
            </w:tcBorders>
          </w:tcPr>
          <w:p w14:paraId="4EFCFA0B" w14:textId="77777777" w:rsidR="00273C8C" w:rsidRPr="00273C8C" w:rsidRDefault="00273C8C" w:rsidP="00273C8C">
            <w:pPr>
              <w:jc w:val="center"/>
              <w:rPr>
                <w:rFonts w:ascii="GHEA Grapalat" w:hAnsi="GHEA Grapalat"/>
                <w:b/>
                <w:sz w:val="16"/>
                <w:szCs w:val="16"/>
                <w:lang w:val="hy-AM"/>
              </w:rPr>
            </w:pPr>
            <w:proofErr w:type="spellStart"/>
            <w:r w:rsidRPr="00273C8C">
              <w:rPr>
                <w:rFonts w:ascii="GHEA Grapalat" w:hAnsi="GHEA Grapalat"/>
                <w:b/>
                <w:sz w:val="16"/>
                <w:szCs w:val="16"/>
              </w:rPr>
              <w:t>Վավերապայմանի</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լրացման</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պահանջը</w:t>
            </w:r>
            <w:proofErr w:type="spellEnd"/>
            <w:r w:rsidRPr="00273C8C">
              <w:rPr>
                <w:rFonts w:ascii="GHEA Grapalat" w:hAnsi="GHEA Grapalat"/>
                <w:b/>
                <w:sz w:val="16"/>
                <w:szCs w:val="16"/>
                <w:lang w:val="hy-AM"/>
              </w:rPr>
              <w:t xml:space="preserve"> </w:t>
            </w:r>
          </w:p>
          <w:p w14:paraId="5A11556E"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66074A34" w14:textId="77777777" w:rsidR="00273C8C" w:rsidRPr="00273C8C" w:rsidRDefault="00273C8C" w:rsidP="00273C8C">
            <w:pPr>
              <w:ind w:left="-588" w:firstLine="588"/>
              <w:jc w:val="center"/>
              <w:rPr>
                <w:rFonts w:ascii="GHEA Grapalat" w:hAnsi="GHEA Grapalat"/>
                <w:b/>
                <w:sz w:val="16"/>
                <w:szCs w:val="16"/>
              </w:rPr>
            </w:pPr>
            <w:proofErr w:type="spellStart"/>
            <w:r w:rsidRPr="00273C8C">
              <w:rPr>
                <w:rFonts w:ascii="GHEA Grapalat" w:hAnsi="GHEA Grapalat"/>
                <w:b/>
                <w:sz w:val="16"/>
                <w:szCs w:val="16"/>
              </w:rPr>
              <w:t>Վավերապայմանը</w:t>
            </w:r>
            <w:proofErr w:type="spellEnd"/>
          </w:p>
          <w:p w14:paraId="40B6A6A6" w14:textId="77777777" w:rsidR="00273C8C" w:rsidRPr="00273C8C" w:rsidRDefault="00273C8C" w:rsidP="00273C8C">
            <w:pPr>
              <w:ind w:left="-588" w:firstLine="588"/>
              <w:jc w:val="center"/>
              <w:rPr>
                <w:rFonts w:ascii="GHEA Grapalat" w:hAnsi="GHEA Grapalat"/>
                <w:b/>
                <w:sz w:val="16"/>
                <w:szCs w:val="16"/>
              </w:rPr>
            </w:pPr>
            <w:proofErr w:type="spellStart"/>
            <w:r w:rsidRPr="00273C8C">
              <w:rPr>
                <w:rFonts w:ascii="GHEA Grapalat" w:hAnsi="GHEA Grapalat"/>
                <w:b/>
                <w:sz w:val="16"/>
                <w:szCs w:val="16"/>
              </w:rPr>
              <w:t>լրացնող</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կողմը</w:t>
            </w:r>
            <w:proofErr w:type="spellEnd"/>
            <w:r w:rsidRPr="00273C8C">
              <w:rPr>
                <w:rFonts w:ascii="GHEA Grapalat" w:hAnsi="GHEA Grapalat"/>
                <w:b/>
                <w:sz w:val="16"/>
                <w:szCs w:val="16"/>
              </w:rPr>
              <w:t xml:space="preserve">` </w:t>
            </w:r>
          </w:p>
          <w:p w14:paraId="3A240E83" w14:textId="77777777" w:rsidR="00273C8C" w:rsidRPr="00273C8C" w:rsidRDefault="00273C8C" w:rsidP="00273C8C">
            <w:pPr>
              <w:ind w:left="-588" w:firstLine="588"/>
              <w:jc w:val="center"/>
              <w:rPr>
                <w:rFonts w:ascii="GHEA Grapalat" w:hAnsi="GHEA Grapalat"/>
                <w:b/>
                <w:sz w:val="16"/>
                <w:szCs w:val="16"/>
              </w:rPr>
            </w:pPr>
            <w:proofErr w:type="spellStart"/>
            <w:r w:rsidRPr="00273C8C">
              <w:rPr>
                <w:rFonts w:ascii="GHEA Grapalat" w:hAnsi="GHEA Grapalat"/>
                <w:b/>
                <w:sz w:val="16"/>
                <w:szCs w:val="16"/>
              </w:rPr>
              <w:t>շահառուն</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կամ</w:t>
            </w:r>
            <w:proofErr w:type="spellEnd"/>
            <w:r w:rsidRPr="00273C8C">
              <w:rPr>
                <w:rFonts w:ascii="GHEA Grapalat" w:hAnsi="GHEA Grapalat"/>
                <w:b/>
                <w:sz w:val="16"/>
                <w:szCs w:val="16"/>
              </w:rPr>
              <w:t xml:space="preserve"> </w:t>
            </w:r>
            <w:proofErr w:type="spellStart"/>
            <w:r w:rsidRPr="00273C8C">
              <w:rPr>
                <w:rFonts w:ascii="GHEA Grapalat" w:hAnsi="GHEA Grapalat"/>
                <w:b/>
                <w:sz w:val="16"/>
                <w:szCs w:val="16"/>
              </w:rPr>
              <w:t>վճարողը</w:t>
            </w:r>
            <w:proofErr w:type="spellEnd"/>
          </w:p>
          <w:p w14:paraId="144D9A20" w14:textId="77777777"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r>
      <w:tr w:rsidR="00273C8C" w:rsidRPr="00273C8C" w14:paraId="45848F71" w14:textId="77777777" w:rsidTr="00273C8C">
        <w:tc>
          <w:tcPr>
            <w:tcW w:w="720" w:type="dxa"/>
            <w:tcBorders>
              <w:top w:val="single" w:sz="4" w:space="0" w:color="auto"/>
              <w:left w:val="single" w:sz="4" w:space="0" w:color="auto"/>
              <w:bottom w:val="single" w:sz="4" w:space="0" w:color="auto"/>
              <w:right w:val="single" w:sz="4" w:space="0" w:color="auto"/>
            </w:tcBorders>
          </w:tcPr>
          <w:p w14:paraId="2A13ED8F"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1</w:t>
            </w:r>
          </w:p>
        </w:tc>
        <w:tc>
          <w:tcPr>
            <w:tcW w:w="2028" w:type="dxa"/>
            <w:tcBorders>
              <w:top w:val="single" w:sz="4" w:space="0" w:color="auto"/>
              <w:left w:val="single" w:sz="4" w:space="0" w:color="auto"/>
              <w:bottom w:val="single" w:sz="4" w:space="0" w:color="auto"/>
              <w:right w:val="single" w:sz="4" w:space="0" w:color="auto"/>
            </w:tcBorders>
          </w:tcPr>
          <w:p w14:paraId="598D5A45"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2</w:t>
            </w:r>
          </w:p>
        </w:tc>
        <w:tc>
          <w:tcPr>
            <w:tcW w:w="1083" w:type="dxa"/>
            <w:tcBorders>
              <w:top w:val="single" w:sz="4" w:space="0" w:color="auto"/>
              <w:left w:val="single" w:sz="4" w:space="0" w:color="auto"/>
              <w:bottom w:val="single" w:sz="4" w:space="0" w:color="auto"/>
              <w:right w:val="single" w:sz="4" w:space="0" w:color="auto"/>
            </w:tcBorders>
          </w:tcPr>
          <w:p w14:paraId="1ECCF0B2"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3</w:t>
            </w:r>
          </w:p>
        </w:tc>
        <w:tc>
          <w:tcPr>
            <w:tcW w:w="5863" w:type="dxa"/>
            <w:tcBorders>
              <w:top w:val="single" w:sz="4" w:space="0" w:color="auto"/>
              <w:left w:val="single" w:sz="4" w:space="0" w:color="auto"/>
              <w:bottom w:val="single" w:sz="4" w:space="0" w:color="auto"/>
              <w:right w:val="single" w:sz="4" w:space="0" w:color="auto"/>
            </w:tcBorders>
          </w:tcPr>
          <w:p w14:paraId="373A9828"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4</w:t>
            </w:r>
          </w:p>
        </w:tc>
        <w:tc>
          <w:tcPr>
            <w:tcW w:w="1752" w:type="dxa"/>
            <w:tcBorders>
              <w:top w:val="single" w:sz="4" w:space="0" w:color="auto"/>
              <w:left w:val="single" w:sz="4" w:space="0" w:color="auto"/>
              <w:bottom w:val="single" w:sz="4" w:space="0" w:color="auto"/>
              <w:right w:val="single" w:sz="4" w:space="0" w:color="auto"/>
            </w:tcBorders>
          </w:tcPr>
          <w:p w14:paraId="5DEC18E9" w14:textId="77777777"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5</w:t>
            </w:r>
          </w:p>
        </w:tc>
      </w:tr>
      <w:tr w:rsidR="00273C8C" w:rsidRPr="00273C8C" w14:paraId="3E484FBB" w14:textId="77777777" w:rsidTr="00273C8C">
        <w:tc>
          <w:tcPr>
            <w:tcW w:w="720" w:type="dxa"/>
            <w:tcBorders>
              <w:top w:val="single" w:sz="4" w:space="0" w:color="auto"/>
              <w:left w:val="single" w:sz="4" w:space="0" w:color="auto"/>
              <w:bottom w:val="single" w:sz="4" w:space="0" w:color="auto"/>
              <w:right w:val="single" w:sz="4" w:space="0" w:color="auto"/>
            </w:tcBorders>
          </w:tcPr>
          <w:p w14:paraId="097FB201"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w:t>
            </w:r>
          </w:p>
        </w:tc>
        <w:tc>
          <w:tcPr>
            <w:tcW w:w="2028" w:type="dxa"/>
            <w:tcBorders>
              <w:top w:val="single" w:sz="4" w:space="0" w:color="auto"/>
              <w:left w:val="single" w:sz="4" w:space="0" w:color="auto"/>
              <w:bottom w:val="single" w:sz="4" w:space="0" w:color="auto"/>
              <w:right w:val="single" w:sz="4" w:space="0" w:color="auto"/>
            </w:tcBorders>
          </w:tcPr>
          <w:p w14:paraId="02DC7C9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անվանումը</w:t>
            </w:r>
          </w:p>
        </w:tc>
        <w:tc>
          <w:tcPr>
            <w:tcW w:w="1083" w:type="dxa"/>
            <w:tcBorders>
              <w:top w:val="single" w:sz="4" w:space="0" w:color="auto"/>
              <w:left w:val="single" w:sz="4" w:space="0" w:color="auto"/>
              <w:bottom w:val="single" w:sz="4" w:space="0" w:color="auto"/>
              <w:right w:val="single" w:sz="4" w:space="0" w:color="auto"/>
            </w:tcBorders>
          </w:tcPr>
          <w:p w14:paraId="5FA3CD5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A08AC4B"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29C67A2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վրա նախապես լրացված է &lt;Վճարման պահանջագիր&gt;</w:t>
            </w:r>
          </w:p>
        </w:tc>
      </w:tr>
      <w:tr w:rsidR="00273C8C" w:rsidRPr="00273C8C" w14:paraId="7F8C28C2" w14:textId="77777777" w:rsidTr="00273C8C">
        <w:tc>
          <w:tcPr>
            <w:tcW w:w="720" w:type="dxa"/>
            <w:tcBorders>
              <w:top w:val="single" w:sz="4" w:space="0" w:color="auto"/>
              <w:left w:val="single" w:sz="4" w:space="0" w:color="auto"/>
              <w:bottom w:val="single" w:sz="4" w:space="0" w:color="auto"/>
              <w:right w:val="single" w:sz="4" w:space="0" w:color="auto"/>
            </w:tcBorders>
          </w:tcPr>
          <w:p w14:paraId="7727898E" w14:textId="77777777" w:rsidR="00273C8C" w:rsidRPr="00273C8C" w:rsidRDefault="00273C8C" w:rsidP="00273C8C">
            <w:pPr>
              <w:pStyle w:val="ac"/>
              <w:numPr>
                <w:ilvl w:val="0"/>
                <w:numId w:val="26"/>
              </w:numPr>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42D4F782" w14:textId="77777777" w:rsidR="00273C8C" w:rsidRPr="00273C8C" w:rsidRDefault="00273C8C" w:rsidP="00273C8C">
            <w:pPr>
              <w:jc w:val="both"/>
              <w:rPr>
                <w:rFonts w:ascii="GHEA Grapalat" w:hAnsi="GHEA Grapalat"/>
                <w:sz w:val="16"/>
                <w:szCs w:val="16"/>
              </w:rPr>
            </w:pP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համարը</w:t>
            </w:r>
            <w:proofErr w:type="spellEnd"/>
          </w:p>
        </w:tc>
        <w:tc>
          <w:tcPr>
            <w:tcW w:w="1083" w:type="dxa"/>
            <w:tcBorders>
              <w:top w:val="single" w:sz="4" w:space="0" w:color="auto"/>
              <w:left w:val="single" w:sz="4" w:space="0" w:color="auto"/>
              <w:bottom w:val="single" w:sz="4" w:space="0" w:color="auto"/>
              <w:right w:val="single" w:sz="4" w:space="0" w:color="auto"/>
            </w:tcBorders>
          </w:tcPr>
          <w:p w14:paraId="7F2817DB"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0282066"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5E6FBC0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բանկին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ներկայացնելիս</w:t>
            </w:r>
            <w:proofErr w:type="spellEnd"/>
          </w:p>
        </w:tc>
      </w:tr>
      <w:tr w:rsidR="00273C8C" w:rsidRPr="00273C8C" w14:paraId="22663BF4" w14:textId="77777777" w:rsidTr="00273C8C">
        <w:tc>
          <w:tcPr>
            <w:tcW w:w="720" w:type="dxa"/>
            <w:tcBorders>
              <w:top w:val="single" w:sz="4" w:space="0" w:color="auto"/>
              <w:left w:val="single" w:sz="4" w:space="0" w:color="auto"/>
              <w:bottom w:val="single" w:sz="4" w:space="0" w:color="auto"/>
              <w:right w:val="single" w:sz="4" w:space="0" w:color="auto"/>
            </w:tcBorders>
          </w:tcPr>
          <w:p w14:paraId="3F0495BC" w14:textId="77777777"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2DF11F7F" w14:textId="77777777" w:rsidR="00273C8C" w:rsidRPr="00273C8C" w:rsidRDefault="00273C8C" w:rsidP="00273C8C">
            <w:pPr>
              <w:jc w:val="both"/>
              <w:rPr>
                <w:rFonts w:ascii="GHEA Grapalat" w:hAnsi="GHEA Grapalat"/>
                <w:sz w:val="16"/>
                <w:szCs w:val="16"/>
              </w:rPr>
            </w:pPr>
            <w:proofErr w:type="spellStart"/>
            <w:r w:rsidRPr="00273C8C">
              <w:rPr>
                <w:rFonts w:ascii="GHEA Grapalat" w:hAnsi="GHEA Grapalat"/>
                <w:sz w:val="16"/>
                <w:szCs w:val="16"/>
              </w:rPr>
              <w:t>ներկայացման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ամսաթիվը</w:t>
            </w:r>
            <w:proofErr w:type="spellEnd"/>
          </w:p>
        </w:tc>
        <w:tc>
          <w:tcPr>
            <w:tcW w:w="1083" w:type="dxa"/>
            <w:tcBorders>
              <w:top w:val="single" w:sz="4" w:space="0" w:color="auto"/>
              <w:left w:val="single" w:sz="4" w:space="0" w:color="auto"/>
              <w:bottom w:val="single" w:sz="4" w:space="0" w:color="auto"/>
              <w:right w:val="single" w:sz="4" w:space="0" w:color="auto"/>
            </w:tcBorders>
          </w:tcPr>
          <w:p w14:paraId="1652089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641FED81"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p w14:paraId="37E7629A" w14:textId="77777777" w:rsidR="00273C8C" w:rsidRPr="00273C8C" w:rsidRDefault="00273C8C" w:rsidP="00F24EA7">
            <w:pPr>
              <w:jc w:val="both"/>
              <w:rPr>
                <w:rFonts w:ascii="GHEA Grapalat" w:hAnsi="GHEA Grapalat"/>
                <w:sz w:val="16"/>
                <w:szCs w:val="16"/>
              </w:rPr>
            </w:pPr>
          </w:p>
        </w:tc>
        <w:tc>
          <w:tcPr>
            <w:tcW w:w="1752" w:type="dxa"/>
            <w:tcBorders>
              <w:top w:val="single" w:sz="4" w:space="0" w:color="auto"/>
              <w:left w:val="single" w:sz="4" w:space="0" w:color="auto"/>
              <w:bottom w:val="single" w:sz="4" w:space="0" w:color="auto"/>
              <w:right w:val="single" w:sz="4" w:space="0" w:color="auto"/>
            </w:tcBorders>
          </w:tcPr>
          <w:p w14:paraId="42BE87A2" w14:textId="77777777" w:rsidR="00273C8C" w:rsidRPr="00273C8C" w:rsidRDefault="00273C8C" w:rsidP="00273C8C">
            <w:pPr>
              <w:ind w:left="132" w:hanging="132"/>
              <w:jc w:val="center"/>
              <w:rPr>
                <w:rFonts w:ascii="GHEA Grapalat" w:hAnsi="GHEA Grapalat"/>
                <w:sz w:val="16"/>
                <w:szCs w:val="16"/>
                <w:lang w:val="hy-AM"/>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բանկին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օրը</w:t>
            </w:r>
            <w:proofErr w:type="spellEnd"/>
            <w:r w:rsidRPr="00273C8C">
              <w:rPr>
                <w:rFonts w:ascii="GHEA Grapalat" w:hAnsi="GHEA Grapalat"/>
                <w:sz w:val="16"/>
                <w:szCs w:val="16"/>
                <w:lang w:val="hy-AM"/>
              </w:rPr>
              <w:t xml:space="preserve">: </w:t>
            </w:r>
          </w:p>
        </w:tc>
      </w:tr>
      <w:tr w:rsidR="00273C8C" w:rsidRPr="00273C8C" w14:paraId="1ED8FE0D" w14:textId="77777777" w:rsidTr="00273C8C">
        <w:tc>
          <w:tcPr>
            <w:tcW w:w="720" w:type="dxa"/>
            <w:tcBorders>
              <w:top w:val="single" w:sz="4" w:space="0" w:color="auto"/>
              <w:left w:val="single" w:sz="4" w:space="0" w:color="auto"/>
              <w:bottom w:val="single" w:sz="4" w:space="0" w:color="auto"/>
              <w:right w:val="single" w:sz="4" w:space="0" w:color="auto"/>
            </w:tcBorders>
          </w:tcPr>
          <w:p w14:paraId="4716BAE9" w14:textId="77777777"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14:paraId="4E0D4A1F" w14:textId="77777777" w:rsidR="00273C8C" w:rsidRPr="00273C8C" w:rsidRDefault="00273C8C" w:rsidP="00273C8C">
            <w:pPr>
              <w:jc w:val="both"/>
              <w:rPr>
                <w:rFonts w:ascii="GHEA Grapalat" w:hAnsi="GHEA Grapalat"/>
                <w:sz w:val="16"/>
                <w:szCs w:val="16"/>
              </w:rPr>
            </w:pPr>
            <w:r w:rsidRPr="00273C8C">
              <w:rPr>
                <w:rFonts w:ascii="GHEA Grapalat" w:hAnsi="GHEA Grapalat" w:cs="Sylfaen"/>
                <w:sz w:val="16"/>
                <w:szCs w:val="16"/>
                <w:lang w:val="hy-AM"/>
              </w:rPr>
              <w:t>Վճարողի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14:paraId="6EE15A0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648C046"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անունը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հաշվից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պետք</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գանձվի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պահանջագրով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անունը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ազգանունը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եթե</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ֆիզիկական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կամ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անվանումը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եթե</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իրավաբանական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w:t>
            </w:r>
            <w:proofErr w:type="spellEnd"/>
            <w:r w:rsidR="00273C8C" w:rsidRPr="00273C8C">
              <w:rPr>
                <w:rFonts w:ascii="GHEA Grapalat" w:hAnsi="GHEA Grapalat"/>
                <w:sz w:val="16"/>
                <w:szCs w:val="16"/>
              </w:rPr>
              <w:t xml:space="preserve"> է: Նշվում </w:t>
            </w:r>
            <w:proofErr w:type="spellStart"/>
            <w:r w:rsidR="00273C8C" w:rsidRPr="00273C8C">
              <w:rPr>
                <w:rFonts w:ascii="GHEA Grapalat" w:hAnsi="GHEA Grapalat"/>
                <w:sz w:val="16"/>
                <w:szCs w:val="16"/>
              </w:rPr>
              <w:t>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նաև</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այլ</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տվյալներ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ըստ</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անհրաժեշտության</w:t>
            </w:r>
            <w:proofErr w:type="spellEnd"/>
            <w:r w:rsidR="00273C8C" w:rsidRPr="00273C8C">
              <w:rPr>
                <w:rFonts w:ascii="GHEA Grapalat" w:hAnsi="GHEA Grapalat"/>
                <w:sz w:val="16"/>
                <w:szCs w:val="16"/>
              </w:rPr>
              <w:t>:</w:t>
            </w:r>
            <w:r w:rsidR="00273C8C" w:rsidRPr="00273C8C">
              <w:rPr>
                <w:rFonts w:ascii="GHEA Grapalat" w:hAnsi="GHEA Grapalat"/>
                <w:sz w:val="16"/>
                <w:szCs w:val="16"/>
                <w:lang w:val="hy-AM"/>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կողմից</w:t>
            </w:r>
            <w:proofErr w:type="spellEnd"/>
          </w:p>
        </w:tc>
        <w:tc>
          <w:tcPr>
            <w:tcW w:w="1752" w:type="dxa"/>
            <w:tcBorders>
              <w:top w:val="single" w:sz="4" w:space="0" w:color="auto"/>
              <w:left w:val="single" w:sz="4" w:space="0" w:color="auto"/>
              <w:bottom w:val="single" w:sz="4" w:space="0" w:color="auto"/>
              <w:right w:val="single" w:sz="4" w:space="0" w:color="auto"/>
            </w:tcBorders>
          </w:tcPr>
          <w:p w14:paraId="40051A91" w14:textId="77777777" w:rsidR="00273C8C" w:rsidRPr="00273C8C" w:rsidRDefault="00273C8C" w:rsidP="00273C8C">
            <w:pPr>
              <w:ind w:left="252" w:hanging="252"/>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42BB19AF" w14:textId="77777777" w:rsidTr="00273C8C">
        <w:tc>
          <w:tcPr>
            <w:tcW w:w="720" w:type="dxa"/>
            <w:tcBorders>
              <w:top w:val="single" w:sz="4" w:space="0" w:color="auto"/>
              <w:left w:val="single" w:sz="4" w:space="0" w:color="auto"/>
              <w:bottom w:val="single" w:sz="4" w:space="0" w:color="auto"/>
              <w:right w:val="single" w:sz="4" w:space="0" w:color="auto"/>
            </w:tcBorders>
          </w:tcPr>
          <w:p w14:paraId="0596F63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5.</w:t>
            </w:r>
          </w:p>
        </w:tc>
        <w:tc>
          <w:tcPr>
            <w:tcW w:w="2028" w:type="dxa"/>
            <w:tcBorders>
              <w:top w:val="single" w:sz="4" w:space="0" w:color="auto"/>
              <w:left w:val="single" w:sz="4" w:space="0" w:color="auto"/>
              <w:bottom w:val="single" w:sz="4" w:space="0" w:color="auto"/>
              <w:right w:val="single" w:sz="4" w:space="0" w:color="auto"/>
            </w:tcBorders>
          </w:tcPr>
          <w:p w14:paraId="0B7160E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անվանումը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բանկը</w:t>
            </w:r>
            <w:proofErr w:type="spellEnd"/>
            <w:r w:rsidRPr="00273C8C">
              <w:rPr>
                <w:rFonts w:ascii="GHEA Grapalat" w:hAnsi="GHEA Grapalat"/>
                <w:sz w:val="16"/>
                <w:szCs w:val="16"/>
              </w:rPr>
              <w:t>)</w:t>
            </w:r>
          </w:p>
        </w:tc>
        <w:tc>
          <w:tcPr>
            <w:tcW w:w="1083" w:type="dxa"/>
            <w:tcBorders>
              <w:top w:val="single" w:sz="4" w:space="0" w:color="auto"/>
              <w:left w:val="single" w:sz="4" w:space="0" w:color="auto"/>
              <w:bottom w:val="single" w:sz="4" w:space="0" w:color="auto"/>
              <w:right w:val="single" w:sz="4" w:space="0" w:color="auto"/>
            </w:tcBorders>
          </w:tcPr>
          <w:p w14:paraId="179E154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6A2ABC5"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p>
        </w:tc>
        <w:tc>
          <w:tcPr>
            <w:tcW w:w="1752" w:type="dxa"/>
            <w:tcBorders>
              <w:top w:val="single" w:sz="4" w:space="0" w:color="auto"/>
              <w:left w:val="single" w:sz="4" w:space="0" w:color="auto"/>
              <w:bottom w:val="single" w:sz="4" w:space="0" w:color="auto"/>
              <w:right w:val="single" w:sz="4" w:space="0" w:color="auto"/>
            </w:tcBorders>
          </w:tcPr>
          <w:p w14:paraId="49A464C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2AC60A21" w14:textId="77777777" w:rsidTr="00273C8C">
        <w:tc>
          <w:tcPr>
            <w:tcW w:w="720" w:type="dxa"/>
            <w:tcBorders>
              <w:top w:val="single" w:sz="4" w:space="0" w:color="auto"/>
              <w:left w:val="single" w:sz="4" w:space="0" w:color="auto"/>
              <w:bottom w:val="single" w:sz="4" w:space="0" w:color="auto"/>
              <w:right w:val="single" w:sz="4" w:space="0" w:color="auto"/>
            </w:tcBorders>
          </w:tcPr>
          <w:p w14:paraId="1ED51DED"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6.</w:t>
            </w:r>
          </w:p>
        </w:tc>
        <w:tc>
          <w:tcPr>
            <w:tcW w:w="2028" w:type="dxa"/>
            <w:tcBorders>
              <w:top w:val="single" w:sz="4" w:space="0" w:color="auto"/>
              <w:left w:val="single" w:sz="4" w:space="0" w:color="auto"/>
              <w:bottom w:val="single" w:sz="4" w:space="0" w:color="auto"/>
              <w:right w:val="single" w:sz="4" w:space="0" w:color="auto"/>
            </w:tcBorders>
          </w:tcPr>
          <w:p w14:paraId="70E9CE4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հաշվի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համարը</w:t>
            </w:r>
            <w:proofErr w:type="spellEnd"/>
          </w:p>
        </w:tc>
        <w:tc>
          <w:tcPr>
            <w:tcW w:w="1083" w:type="dxa"/>
            <w:tcBorders>
              <w:top w:val="single" w:sz="4" w:space="0" w:color="auto"/>
              <w:left w:val="single" w:sz="4" w:space="0" w:color="auto"/>
              <w:bottom w:val="single" w:sz="4" w:space="0" w:color="auto"/>
              <w:right w:val="single" w:sz="4" w:space="0" w:color="auto"/>
            </w:tcBorders>
          </w:tcPr>
          <w:p w14:paraId="549BA16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718BF95B"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վճարողի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բանկային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հաշվի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իրեն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կազմակերպությունում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մասնաճյուղի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պետք</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գանձվի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պահանջագրով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գումարը</w:t>
            </w:r>
            <w:proofErr w:type="spellEnd"/>
            <w:r w:rsidR="00273C8C" w:rsidRPr="00273C8C">
              <w:rPr>
                <w:rFonts w:ascii="GHEA Grapalat" w:hAnsi="GHEA Grapalat"/>
                <w:sz w:val="16"/>
                <w:szCs w:val="16"/>
              </w:rPr>
              <w:t xml:space="preserve"> </w:t>
            </w:r>
          </w:p>
        </w:tc>
        <w:tc>
          <w:tcPr>
            <w:tcW w:w="1752" w:type="dxa"/>
            <w:tcBorders>
              <w:top w:val="single" w:sz="4" w:space="0" w:color="auto"/>
              <w:left w:val="single" w:sz="4" w:space="0" w:color="auto"/>
              <w:bottom w:val="single" w:sz="4" w:space="0" w:color="auto"/>
              <w:right w:val="single" w:sz="4" w:space="0" w:color="auto"/>
            </w:tcBorders>
          </w:tcPr>
          <w:p w14:paraId="21EA0B7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18A8560E" w14:textId="77777777" w:rsidTr="00273C8C">
        <w:tc>
          <w:tcPr>
            <w:tcW w:w="720" w:type="dxa"/>
            <w:tcBorders>
              <w:top w:val="single" w:sz="4" w:space="0" w:color="auto"/>
              <w:left w:val="single" w:sz="4" w:space="0" w:color="auto"/>
              <w:bottom w:val="single" w:sz="4" w:space="0" w:color="auto"/>
              <w:right w:val="single" w:sz="4" w:space="0" w:color="auto"/>
            </w:tcBorders>
          </w:tcPr>
          <w:p w14:paraId="0A7F552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7.</w:t>
            </w:r>
          </w:p>
        </w:tc>
        <w:tc>
          <w:tcPr>
            <w:tcW w:w="2028" w:type="dxa"/>
            <w:tcBorders>
              <w:top w:val="single" w:sz="4" w:space="0" w:color="auto"/>
              <w:left w:val="single" w:sz="4" w:space="0" w:color="auto"/>
              <w:bottom w:val="single" w:sz="4" w:space="0" w:color="auto"/>
              <w:right w:val="single" w:sz="4" w:space="0" w:color="auto"/>
            </w:tcBorders>
          </w:tcPr>
          <w:p w14:paraId="51F37A3C"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ՀՎՀՀ</w:t>
            </w:r>
          </w:p>
        </w:tc>
        <w:tc>
          <w:tcPr>
            <w:tcW w:w="1083" w:type="dxa"/>
            <w:tcBorders>
              <w:top w:val="single" w:sz="4" w:space="0" w:color="auto"/>
              <w:left w:val="single" w:sz="4" w:space="0" w:color="auto"/>
              <w:bottom w:val="single" w:sz="4" w:space="0" w:color="auto"/>
              <w:right w:val="single" w:sz="4" w:space="0" w:color="auto"/>
            </w:tcBorders>
          </w:tcPr>
          <w:p w14:paraId="04A5364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120EE08"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Հայաստանի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Հանրապետության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նորմատիվ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իրավական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ակտերով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սահմաված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դեպքերում</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երբ</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հանդիսանում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հաշվառված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հարկատու</w:t>
            </w:r>
            <w:proofErr w:type="spellEnd"/>
          </w:p>
        </w:tc>
        <w:tc>
          <w:tcPr>
            <w:tcW w:w="1752" w:type="dxa"/>
            <w:tcBorders>
              <w:top w:val="single" w:sz="4" w:space="0" w:color="auto"/>
              <w:left w:val="single" w:sz="4" w:space="0" w:color="auto"/>
              <w:bottom w:val="single" w:sz="4" w:space="0" w:color="auto"/>
              <w:right w:val="single" w:sz="4" w:space="0" w:color="auto"/>
            </w:tcBorders>
          </w:tcPr>
          <w:p w14:paraId="77587C6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35841A68" w14:textId="77777777" w:rsidTr="00273C8C">
        <w:tc>
          <w:tcPr>
            <w:tcW w:w="720" w:type="dxa"/>
            <w:tcBorders>
              <w:top w:val="single" w:sz="4" w:space="0" w:color="auto"/>
              <w:left w:val="single" w:sz="4" w:space="0" w:color="auto"/>
              <w:bottom w:val="single" w:sz="4" w:space="0" w:color="auto"/>
              <w:right w:val="single" w:sz="4" w:space="0" w:color="auto"/>
            </w:tcBorders>
          </w:tcPr>
          <w:p w14:paraId="0CFA0F36"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8.</w:t>
            </w:r>
          </w:p>
        </w:tc>
        <w:tc>
          <w:tcPr>
            <w:tcW w:w="2028" w:type="dxa"/>
            <w:tcBorders>
              <w:top w:val="single" w:sz="4" w:space="0" w:color="auto"/>
              <w:left w:val="single" w:sz="4" w:space="0" w:color="auto"/>
              <w:bottom w:val="single" w:sz="4" w:space="0" w:color="auto"/>
              <w:right w:val="single" w:sz="4" w:space="0" w:color="auto"/>
            </w:tcBorders>
          </w:tcPr>
          <w:p w14:paraId="70263FF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ՀԾՀ</w:t>
            </w:r>
          </w:p>
        </w:tc>
        <w:tc>
          <w:tcPr>
            <w:tcW w:w="1083" w:type="dxa"/>
            <w:tcBorders>
              <w:top w:val="single" w:sz="4" w:space="0" w:color="auto"/>
              <w:left w:val="single" w:sz="4" w:space="0" w:color="auto"/>
              <w:bottom w:val="single" w:sz="4" w:space="0" w:color="auto"/>
              <w:right w:val="single" w:sz="4" w:space="0" w:color="auto"/>
            </w:tcBorders>
          </w:tcPr>
          <w:p w14:paraId="0670CD2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07B5D0F"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Հայաստանի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Հանրապետության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նորմատիվ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իրավական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ակտերով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սահմանված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դեպքերում</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երբ</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հանդիսանում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ֆիզիկական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անձ</w:t>
            </w:r>
            <w:proofErr w:type="spellEnd"/>
          </w:p>
        </w:tc>
        <w:tc>
          <w:tcPr>
            <w:tcW w:w="1752" w:type="dxa"/>
            <w:tcBorders>
              <w:top w:val="single" w:sz="4" w:space="0" w:color="auto"/>
              <w:left w:val="single" w:sz="4" w:space="0" w:color="auto"/>
              <w:bottom w:val="single" w:sz="4" w:space="0" w:color="auto"/>
              <w:right w:val="single" w:sz="4" w:space="0" w:color="auto"/>
            </w:tcBorders>
          </w:tcPr>
          <w:p w14:paraId="07ADE70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1BE421A2" w14:textId="77777777" w:rsidTr="00273C8C">
        <w:tc>
          <w:tcPr>
            <w:tcW w:w="720" w:type="dxa"/>
            <w:tcBorders>
              <w:top w:val="single" w:sz="4" w:space="0" w:color="auto"/>
              <w:left w:val="single" w:sz="4" w:space="0" w:color="auto"/>
              <w:bottom w:val="single" w:sz="4" w:space="0" w:color="auto"/>
              <w:right w:val="single" w:sz="4" w:space="0" w:color="auto"/>
            </w:tcBorders>
          </w:tcPr>
          <w:p w14:paraId="27F5EA17"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9.</w:t>
            </w:r>
          </w:p>
        </w:tc>
        <w:tc>
          <w:tcPr>
            <w:tcW w:w="2028" w:type="dxa"/>
            <w:tcBorders>
              <w:top w:val="single" w:sz="4" w:space="0" w:color="auto"/>
              <w:left w:val="single" w:sz="4" w:space="0" w:color="auto"/>
              <w:bottom w:val="single" w:sz="4" w:space="0" w:color="auto"/>
              <w:right w:val="single" w:sz="4" w:space="0" w:color="auto"/>
            </w:tcBorders>
          </w:tcPr>
          <w:p w14:paraId="202233D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w:t>
            </w:r>
            <w:proofErr w:type="spellEnd"/>
            <w:r w:rsidRPr="00273C8C">
              <w:rPr>
                <w:rFonts w:ascii="GHEA Grapalat" w:hAnsi="GHEA Grapalat" w:cs="Sylfaen"/>
                <w:sz w:val="16"/>
                <w:szCs w:val="16"/>
                <w:lang w:val="hy-AM"/>
              </w:rPr>
              <w:t>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14:paraId="5B2AD35B"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4FB429F"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շահառու</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հանդիսացող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անձի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վճարումը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ստացողի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անվանումը</w:t>
            </w:r>
            <w:proofErr w:type="spellEnd"/>
            <w:r w:rsidR="00273C8C" w:rsidRPr="00273C8C">
              <w:rPr>
                <w:rFonts w:ascii="GHEA Grapalat" w:hAnsi="GHEA Grapalat"/>
                <w:sz w:val="16"/>
                <w:szCs w:val="16"/>
              </w:rPr>
              <w:t xml:space="preserve">: Նշվում </w:t>
            </w:r>
            <w:proofErr w:type="spellStart"/>
            <w:r w:rsidR="00273C8C" w:rsidRPr="00273C8C">
              <w:rPr>
                <w:rFonts w:ascii="GHEA Grapalat" w:hAnsi="GHEA Grapalat"/>
                <w:sz w:val="16"/>
                <w:szCs w:val="16"/>
              </w:rPr>
              <w:t>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նաև</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այլ</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տվյալներ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ըստ</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անհրաժեշտության</w:t>
            </w:r>
            <w:proofErr w:type="spellEnd"/>
          </w:p>
        </w:tc>
        <w:tc>
          <w:tcPr>
            <w:tcW w:w="1752" w:type="dxa"/>
            <w:tcBorders>
              <w:top w:val="single" w:sz="4" w:space="0" w:color="auto"/>
              <w:left w:val="single" w:sz="4" w:space="0" w:color="auto"/>
              <w:bottom w:val="single" w:sz="4" w:space="0" w:color="auto"/>
              <w:right w:val="single" w:sz="4" w:space="0" w:color="auto"/>
            </w:tcBorders>
          </w:tcPr>
          <w:p w14:paraId="06378B3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6007510D" w14:textId="77777777" w:rsidTr="00273C8C">
        <w:tc>
          <w:tcPr>
            <w:tcW w:w="720" w:type="dxa"/>
            <w:tcBorders>
              <w:top w:val="single" w:sz="4" w:space="0" w:color="auto"/>
              <w:left w:val="single" w:sz="4" w:space="0" w:color="auto"/>
              <w:bottom w:val="single" w:sz="4" w:space="0" w:color="auto"/>
              <w:right w:val="single" w:sz="4" w:space="0" w:color="auto"/>
            </w:tcBorders>
          </w:tcPr>
          <w:p w14:paraId="19EB123B"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10.</w:t>
            </w:r>
          </w:p>
        </w:tc>
        <w:tc>
          <w:tcPr>
            <w:tcW w:w="2028" w:type="dxa"/>
            <w:tcBorders>
              <w:top w:val="single" w:sz="4" w:space="0" w:color="auto"/>
              <w:left w:val="single" w:sz="4" w:space="0" w:color="auto"/>
              <w:bottom w:val="single" w:sz="4" w:space="0" w:color="auto"/>
              <w:right w:val="single" w:sz="4" w:space="0" w:color="auto"/>
            </w:tcBorders>
          </w:tcPr>
          <w:p w14:paraId="6A2714C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Հ</w:t>
            </w:r>
            <w:r w:rsidRPr="00273C8C">
              <w:rPr>
                <w:rFonts w:ascii="GHEA Grapalat" w:hAnsi="GHEA Grapalat"/>
                <w:sz w:val="16"/>
                <w:szCs w:val="16"/>
                <w:lang w:val="hy-AM"/>
              </w:rPr>
              <w:t>ԾՀ</w:t>
            </w:r>
          </w:p>
        </w:tc>
        <w:tc>
          <w:tcPr>
            <w:tcW w:w="1083" w:type="dxa"/>
            <w:tcBorders>
              <w:top w:val="single" w:sz="4" w:space="0" w:color="auto"/>
              <w:left w:val="single" w:sz="4" w:space="0" w:color="auto"/>
              <w:bottom w:val="single" w:sz="4" w:space="0" w:color="auto"/>
              <w:right w:val="single" w:sz="4" w:space="0" w:color="auto"/>
            </w:tcBorders>
          </w:tcPr>
          <w:p w14:paraId="7854409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33E2908"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r w:rsidRPr="00273C8C">
              <w:rPr>
                <w:rFonts w:ascii="GHEA Grapalat" w:hAnsi="GHEA Grapalat" w:cs="Sylfaen"/>
                <w:sz w:val="16"/>
                <w:szCs w:val="16"/>
              </w:rPr>
              <w:t xml:space="preserve"> (</w:t>
            </w:r>
            <w:r w:rsidRPr="00273C8C">
              <w:rPr>
                <w:rFonts w:ascii="GHEA Grapalat" w:hAnsi="GHEA Grapalat" w:cs="Sylfaen"/>
                <w:sz w:val="16"/>
                <w:szCs w:val="16"/>
                <w:lang w:val="hy-AM"/>
              </w:rPr>
              <w:t>գնումների հետ կապված գործընթացում չի լրացվում</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12B90BD3"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ru-RU"/>
              </w:rPr>
              <w:t>(</w:t>
            </w:r>
            <w:r w:rsidRPr="00273C8C">
              <w:rPr>
                <w:rFonts w:ascii="GHEA Grapalat" w:hAnsi="GHEA Grapalat" w:cs="Sylfaen"/>
                <w:sz w:val="16"/>
                <w:szCs w:val="16"/>
                <w:lang w:val="hy-AM"/>
              </w:rPr>
              <w:t>չի լրացվում</w:t>
            </w:r>
            <w:r w:rsidRPr="00273C8C">
              <w:rPr>
                <w:rFonts w:ascii="GHEA Grapalat" w:hAnsi="GHEA Grapalat" w:cs="Sylfaen"/>
                <w:sz w:val="16"/>
                <w:szCs w:val="16"/>
                <w:lang w:val="ru-RU"/>
              </w:rPr>
              <w:t>)</w:t>
            </w:r>
          </w:p>
        </w:tc>
      </w:tr>
      <w:tr w:rsidR="00273C8C" w:rsidRPr="00273C8C" w14:paraId="75850450" w14:textId="77777777" w:rsidTr="00273C8C">
        <w:tc>
          <w:tcPr>
            <w:tcW w:w="720" w:type="dxa"/>
            <w:tcBorders>
              <w:top w:val="single" w:sz="4" w:space="0" w:color="auto"/>
              <w:left w:val="single" w:sz="4" w:space="0" w:color="auto"/>
              <w:bottom w:val="single" w:sz="4" w:space="0" w:color="auto"/>
              <w:right w:val="single" w:sz="4" w:space="0" w:color="auto"/>
            </w:tcBorders>
          </w:tcPr>
          <w:p w14:paraId="13BD50C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11.</w:t>
            </w:r>
          </w:p>
        </w:tc>
        <w:tc>
          <w:tcPr>
            <w:tcW w:w="2028" w:type="dxa"/>
            <w:tcBorders>
              <w:top w:val="single" w:sz="4" w:space="0" w:color="auto"/>
              <w:left w:val="single" w:sz="4" w:space="0" w:color="auto"/>
              <w:bottom w:val="single" w:sz="4" w:space="0" w:color="auto"/>
              <w:right w:val="single" w:sz="4" w:space="0" w:color="auto"/>
            </w:tcBorders>
          </w:tcPr>
          <w:p w14:paraId="60D132E4"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ՀՎՀՀ</w:t>
            </w:r>
          </w:p>
        </w:tc>
        <w:tc>
          <w:tcPr>
            <w:tcW w:w="1083" w:type="dxa"/>
            <w:tcBorders>
              <w:top w:val="single" w:sz="4" w:space="0" w:color="auto"/>
              <w:left w:val="single" w:sz="4" w:space="0" w:color="auto"/>
              <w:bottom w:val="single" w:sz="4" w:space="0" w:color="auto"/>
              <w:right w:val="single" w:sz="4" w:space="0" w:color="auto"/>
            </w:tcBorders>
          </w:tcPr>
          <w:p w14:paraId="549A490A"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DF0FA45"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Հայաստանի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Հանրապետության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նորմատիվ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իրավական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ակտերով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սահմանված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դեպքերում</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երբ</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շահառուն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հանդիսանում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հաշվառված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հարկատու</w:t>
            </w:r>
            <w:proofErr w:type="spellEnd"/>
            <w:r w:rsidRPr="00273C8C">
              <w:rPr>
                <w:rFonts w:ascii="GHEA Grapalat" w:hAnsi="GHEA Grapalat"/>
                <w:sz w:val="16"/>
                <w:szCs w:val="16"/>
              </w:rPr>
              <w:t xml:space="preserve"> </w:t>
            </w:r>
          </w:p>
        </w:tc>
        <w:tc>
          <w:tcPr>
            <w:tcW w:w="1752" w:type="dxa"/>
            <w:tcBorders>
              <w:top w:val="single" w:sz="4" w:space="0" w:color="auto"/>
              <w:left w:val="single" w:sz="4" w:space="0" w:color="auto"/>
              <w:bottom w:val="single" w:sz="4" w:space="0" w:color="auto"/>
              <w:right w:val="single" w:sz="4" w:space="0" w:color="auto"/>
            </w:tcBorders>
          </w:tcPr>
          <w:p w14:paraId="60BE09A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729284C1" w14:textId="77777777" w:rsidTr="00273C8C">
        <w:tc>
          <w:tcPr>
            <w:tcW w:w="720" w:type="dxa"/>
            <w:tcBorders>
              <w:top w:val="single" w:sz="4" w:space="0" w:color="auto"/>
              <w:left w:val="single" w:sz="4" w:space="0" w:color="auto"/>
              <w:bottom w:val="single" w:sz="4" w:space="0" w:color="auto"/>
              <w:right w:val="single" w:sz="4" w:space="0" w:color="auto"/>
            </w:tcBorders>
          </w:tcPr>
          <w:p w14:paraId="0B035731"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12.</w:t>
            </w:r>
          </w:p>
        </w:tc>
        <w:tc>
          <w:tcPr>
            <w:tcW w:w="2028" w:type="dxa"/>
            <w:tcBorders>
              <w:top w:val="single" w:sz="4" w:space="0" w:color="auto"/>
              <w:left w:val="single" w:sz="4" w:space="0" w:color="auto"/>
              <w:bottom w:val="single" w:sz="4" w:space="0" w:color="auto"/>
              <w:right w:val="single" w:sz="4" w:space="0" w:color="auto"/>
            </w:tcBorders>
          </w:tcPr>
          <w:p w14:paraId="1A34BC7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անվանումը</w:t>
            </w:r>
            <w:proofErr w:type="spellEnd"/>
            <w:r w:rsidRPr="00273C8C">
              <w:rPr>
                <w:rFonts w:ascii="GHEA Grapalat" w:hAnsi="GHEA Grapalat"/>
                <w:sz w:val="16"/>
                <w:szCs w:val="16"/>
              </w:rPr>
              <w:t xml:space="preserve"> </w:t>
            </w:r>
          </w:p>
        </w:tc>
        <w:tc>
          <w:tcPr>
            <w:tcW w:w="1083" w:type="dxa"/>
            <w:tcBorders>
              <w:top w:val="single" w:sz="4" w:space="0" w:color="auto"/>
              <w:left w:val="single" w:sz="4" w:space="0" w:color="auto"/>
              <w:bottom w:val="single" w:sz="4" w:space="0" w:color="auto"/>
              <w:right w:val="single" w:sz="4" w:space="0" w:color="auto"/>
            </w:tcBorders>
          </w:tcPr>
          <w:p w14:paraId="742E9D2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B50F542"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2BDDAF1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3994A145" w14:textId="77777777" w:rsidTr="00273C8C">
        <w:tc>
          <w:tcPr>
            <w:tcW w:w="720" w:type="dxa"/>
            <w:tcBorders>
              <w:top w:val="single" w:sz="4" w:space="0" w:color="auto"/>
              <w:left w:val="single" w:sz="4" w:space="0" w:color="auto"/>
              <w:bottom w:val="single" w:sz="4" w:space="0" w:color="auto"/>
              <w:right w:val="single" w:sz="4" w:space="0" w:color="auto"/>
            </w:tcBorders>
          </w:tcPr>
          <w:p w14:paraId="79FBCEEE"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13.</w:t>
            </w:r>
          </w:p>
        </w:tc>
        <w:tc>
          <w:tcPr>
            <w:tcW w:w="2028" w:type="dxa"/>
            <w:tcBorders>
              <w:top w:val="single" w:sz="4" w:space="0" w:color="auto"/>
              <w:left w:val="single" w:sz="4" w:space="0" w:color="auto"/>
              <w:bottom w:val="single" w:sz="4" w:space="0" w:color="auto"/>
              <w:right w:val="single" w:sz="4" w:space="0" w:color="auto"/>
            </w:tcBorders>
          </w:tcPr>
          <w:p w14:paraId="4C3E732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հաշվի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համարը</w:t>
            </w:r>
            <w:proofErr w:type="spellEnd"/>
          </w:p>
        </w:tc>
        <w:tc>
          <w:tcPr>
            <w:tcW w:w="1083" w:type="dxa"/>
            <w:tcBorders>
              <w:top w:val="single" w:sz="4" w:space="0" w:color="auto"/>
              <w:left w:val="single" w:sz="4" w:space="0" w:color="auto"/>
              <w:bottom w:val="single" w:sz="4" w:space="0" w:color="auto"/>
              <w:right w:val="single" w:sz="4" w:space="0" w:color="auto"/>
            </w:tcBorders>
          </w:tcPr>
          <w:p w14:paraId="12D562C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F3B7FE7"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շահառուի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այն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բանկային</w:t>
            </w:r>
            <w:proofErr w:type="spellEnd"/>
            <w:r w:rsidR="00273C8C" w:rsidRPr="00273C8C">
              <w:rPr>
                <w:rFonts w:ascii="GHEA Grapalat" w:hAnsi="GHEA Grapalat"/>
                <w:sz w:val="16"/>
                <w:szCs w:val="16"/>
              </w:rPr>
              <w:t xml:space="preserve"> (</w:t>
            </w:r>
            <w:r w:rsidR="00273C8C" w:rsidRPr="00273C8C">
              <w:rPr>
                <w:rFonts w:ascii="GHEA Grapalat" w:hAnsi="GHEA Grapalat"/>
                <w:sz w:val="16"/>
                <w:szCs w:val="16"/>
                <w:lang w:val="hy-AM"/>
              </w:rPr>
              <w:t>գանձապետական</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հաշվի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վրա</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պետք</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փոխանցվեն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գանձված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միջոցները</w:t>
            </w:r>
            <w:proofErr w:type="spellEnd"/>
          </w:p>
        </w:tc>
        <w:tc>
          <w:tcPr>
            <w:tcW w:w="1752" w:type="dxa"/>
            <w:tcBorders>
              <w:top w:val="single" w:sz="4" w:space="0" w:color="auto"/>
              <w:left w:val="single" w:sz="4" w:space="0" w:color="auto"/>
              <w:bottom w:val="single" w:sz="4" w:space="0" w:color="auto"/>
              <w:right w:val="single" w:sz="4" w:space="0" w:color="auto"/>
            </w:tcBorders>
          </w:tcPr>
          <w:p w14:paraId="48A6945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նախապես</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հրավերով</w:t>
            </w:r>
            <w:proofErr w:type="spellEnd"/>
          </w:p>
        </w:tc>
      </w:tr>
      <w:tr w:rsidR="00273C8C" w:rsidRPr="00273C8C" w14:paraId="635F0FD2" w14:textId="77777777" w:rsidTr="00273C8C">
        <w:tc>
          <w:tcPr>
            <w:tcW w:w="720" w:type="dxa"/>
            <w:tcBorders>
              <w:top w:val="single" w:sz="4" w:space="0" w:color="auto"/>
              <w:left w:val="single" w:sz="4" w:space="0" w:color="auto"/>
              <w:bottom w:val="single" w:sz="4" w:space="0" w:color="auto"/>
              <w:right w:val="single" w:sz="4" w:space="0" w:color="auto"/>
            </w:tcBorders>
          </w:tcPr>
          <w:p w14:paraId="15FBB69A"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14.</w:t>
            </w:r>
          </w:p>
        </w:tc>
        <w:tc>
          <w:tcPr>
            <w:tcW w:w="2028" w:type="dxa"/>
            <w:tcBorders>
              <w:top w:val="single" w:sz="4" w:space="0" w:color="auto"/>
              <w:left w:val="single" w:sz="4" w:space="0" w:color="auto"/>
              <w:bottom w:val="single" w:sz="4" w:space="0" w:color="auto"/>
              <w:right w:val="single" w:sz="4" w:space="0" w:color="auto"/>
            </w:tcBorders>
          </w:tcPr>
          <w:p w14:paraId="7498DFF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գումարը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թվերով</w:t>
            </w:r>
            <w:proofErr w:type="spellEnd"/>
            <w:r w:rsidRPr="00273C8C">
              <w:rPr>
                <w:rFonts w:ascii="GHEA Grapalat" w:hAnsi="GHEA Grapalat"/>
                <w:sz w:val="16"/>
                <w:szCs w:val="16"/>
              </w:rPr>
              <w:t xml:space="preserve"> և </w:t>
            </w:r>
            <w:proofErr w:type="spellStart"/>
            <w:r w:rsidRPr="00273C8C">
              <w:rPr>
                <w:rFonts w:ascii="GHEA Grapalat" w:hAnsi="GHEA Grapalat"/>
                <w:sz w:val="16"/>
                <w:szCs w:val="16"/>
              </w:rPr>
              <w:t>բառերով</w:t>
            </w:r>
            <w:proofErr w:type="spellEnd"/>
            <w:r w:rsidRPr="00273C8C">
              <w:rPr>
                <w:rFonts w:ascii="GHEA Grapalat" w:hAnsi="GHEA Grapalat"/>
                <w:sz w:val="16"/>
                <w:szCs w:val="16"/>
              </w:rPr>
              <w:t>)</w:t>
            </w:r>
          </w:p>
        </w:tc>
        <w:tc>
          <w:tcPr>
            <w:tcW w:w="1083" w:type="dxa"/>
            <w:tcBorders>
              <w:top w:val="single" w:sz="4" w:space="0" w:color="auto"/>
              <w:left w:val="single" w:sz="4" w:space="0" w:color="auto"/>
              <w:bottom w:val="single" w:sz="4" w:space="0" w:color="auto"/>
              <w:right w:val="single" w:sz="4" w:space="0" w:color="auto"/>
            </w:tcBorders>
          </w:tcPr>
          <w:p w14:paraId="27D45B5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8C138BB"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շահառուին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ենթակա</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գումարը</w:t>
            </w:r>
            <w:proofErr w:type="spellEnd"/>
          </w:p>
        </w:tc>
        <w:tc>
          <w:tcPr>
            <w:tcW w:w="1752" w:type="dxa"/>
            <w:tcBorders>
              <w:top w:val="single" w:sz="4" w:space="0" w:color="auto"/>
              <w:left w:val="single" w:sz="4" w:space="0" w:color="auto"/>
              <w:bottom w:val="single" w:sz="4" w:space="0" w:color="auto"/>
              <w:right w:val="single" w:sz="4" w:space="0" w:color="auto"/>
            </w:tcBorders>
          </w:tcPr>
          <w:p w14:paraId="47AA17C7"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lang w:val="hy-AM"/>
              </w:rPr>
              <w:t xml:space="preserve"> </w:t>
            </w:r>
          </w:p>
        </w:tc>
      </w:tr>
      <w:tr w:rsidR="00273C8C" w:rsidRPr="00296EA1" w14:paraId="27FA4C5B" w14:textId="77777777" w:rsidTr="00273C8C">
        <w:tc>
          <w:tcPr>
            <w:tcW w:w="720" w:type="dxa"/>
            <w:tcBorders>
              <w:top w:val="single" w:sz="4" w:space="0" w:color="auto"/>
              <w:left w:val="single" w:sz="4" w:space="0" w:color="auto"/>
              <w:bottom w:val="single" w:sz="4" w:space="0" w:color="auto"/>
              <w:right w:val="single" w:sz="4" w:space="0" w:color="auto"/>
            </w:tcBorders>
          </w:tcPr>
          <w:p w14:paraId="50EEE605"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15.</w:t>
            </w:r>
          </w:p>
        </w:tc>
        <w:tc>
          <w:tcPr>
            <w:tcW w:w="2028" w:type="dxa"/>
            <w:tcBorders>
              <w:top w:val="single" w:sz="4" w:space="0" w:color="auto"/>
              <w:left w:val="single" w:sz="4" w:space="0" w:color="auto"/>
              <w:bottom w:val="single" w:sz="4" w:space="0" w:color="auto"/>
              <w:right w:val="single" w:sz="4" w:space="0" w:color="auto"/>
            </w:tcBorders>
          </w:tcPr>
          <w:p w14:paraId="77FB3BE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Ակցեպտավորված գումարը՝  (թվերով</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և</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 xml:space="preserve">բառերով)  </w:t>
            </w:r>
          </w:p>
        </w:tc>
        <w:tc>
          <w:tcPr>
            <w:tcW w:w="1083" w:type="dxa"/>
            <w:tcBorders>
              <w:top w:val="single" w:sz="4" w:space="0" w:color="auto"/>
              <w:left w:val="single" w:sz="4" w:space="0" w:color="auto"/>
              <w:bottom w:val="single" w:sz="4" w:space="0" w:color="auto"/>
              <w:right w:val="single" w:sz="4" w:space="0" w:color="auto"/>
            </w:tcBorders>
          </w:tcPr>
          <w:p w14:paraId="7C3546C8"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2E96643" w14:textId="77777777"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lang w:val="hy-AM"/>
              </w:rPr>
              <w:t>ոչ պարտադիր</w:t>
            </w:r>
            <w:r w:rsidR="00F24EA7" w:rsidRPr="00F24EA7">
              <w:rPr>
                <w:rFonts w:ascii="GHEA Grapalat" w:hAnsi="GHEA Grapalat"/>
                <w:sz w:val="16"/>
                <w:szCs w:val="16"/>
                <w:lang w:val="hy-AM"/>
              </w:rPr>
              <w:t xml:space="preserve"> </w:t>
            </w:r>
            <w:r w:rsidRPr="00273C8C">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1752" w:type="dxa"/>
            <w:tcBorders>
              <w:top w:val="single" w:sz="4" w:space="0" w:color="auto"/>
              <w:left w:val="single" w:sz="4" w:space="0" w:color="auto"/>
              <w:bottom w:val="single" w:sz="4" w:space="0" w:color="auto"/>
              <w:right w:val="single" w:sz="4" w:space="0" w:color="auto"/>
            </w:tcBorders>
          </w:tcPr>
          <w:p w14:paraId="6F04D8B3"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(չի լրացվում եւ չի կիրառվում)</w:t>
            </w:r>
          </w:p>
        </w:tc>
      </w:tr>
      <w:tr w:rsidR="00273C8C" w:rsidRPr="00273C8C" w14:paraId="510F1936" w14:textId="77777777" w:rsidTr="00273C8C">
        <w:tc>
          <w:tcPr>
            <w:tcW w:w="720" w:type="dxa"/>
            <w:tcBorders>
              <w:top w:val="single" w:sz="4" w:space="0" w:color="auto"/>
              <w:left w:val="single" w:sz="4" w:space="0" w:color="auto"/>
              <w:bottom w:val="single" w:sz="4" w:space="0" w:color="auto"/>
              <w:right w:val="single" w:sz="4" w:space="0" w:color="auto"/>
            </w:tcBorders>
          </w:tcPr>
          <w:p w14:paraId="48500651"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16.</w:t>
            </w:r>
          </w:p>
        </w:tc>
        <w:tc>
          <w:tcPr>
            <w:tcW w:w="2028" w:type="dxa"/>
            <w:tcBorders>
              <w:top w:val="single" w:sz="4" w:space="0" w:color="auto"/>
              <w:left w:val="single" w:sz="4" w:space="0" w:color="auto"/>
              <w:bottom w:val="single" w:sz="4" w:space="0" w:color="auto"/>
              <w:right w:val="single" w:sz="4" w:space="0" w:color="auto"/>
            </w:tcBorders>
          </w:tcPr>
          <w:p w14:paraId="410F214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արժույթը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բառերով</w:t>
            </w:r>
            <w:proofErr w:type="spellEnd"/>
            <w:r w:rsidRPr="00273C8C">
              <w:rPr>
                <w:rFonts w:ascii="GHEA Grapalat" w:hAnsi="GHEA Grapalat"/>
                <w:sz w:val="16"/>
                <w:szCs w:val="16"/>
              </w:rPr>
              <w:t xml:space="preserve"> և </w:t>
            </w:r>
            <w:proofErr w:type="spellStart"/>
            <w:r w:rsidRPr="00273C8C">
              <w:rPr>
                <w:rFonts w:ascii="GHEA Grapalat" w:hAnsi="GHEA Grapalat"/>
                <w:sz w:val="16"/>
                <w:szCs w:val="16"/>
              </w:rPr>
              <w:t>կոդով</w:t>
            </w:r>
            <w:proofErr w:type="spellEnd"/>
            <w:r w:rsidRPr="00273C8C">
              <w:rPr>
                <w:rFonts w:ascii="GHEA Grapalat" w:hAnsi="GHEA Grapalat"/>
                <w:sz w:val="16"/>
                <w:szCs w:val="16"/>
              </w:rPr>
              <w:t>)</w:t>
            </w:r>
          </w:p>
        </w:tc>
        <w:tc>
          <w:tcPr>
            <w:tcW w:w="1083" w:type="dxa"/>
            <w:tcBorders>
              <w:top w:val="single" w:sz="4" w:space="0" w:color="auto"/>
              <w:left w:val="single" w:sz="4" w:space="0" w:color="auto"/>
              <w:bottom w:val="single" w:sz="4" w:space="0" w:color="auto"/>
              <w:right w:val="single" w:sz="4" w:space="0" w:color="auto"/>
            </w:tcBorders>
          </w:tcPr>
          <w:p w14:paraId="7C7D529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6ED5B5CE"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1752" w:type="dxa"/>
            <w:tcBorders>
              <w:top w:val="single" w:sz="4" w:space="0" w:color="auto"/>
              <w:left w:val="single" w:sz="4" w:space="0" w:color="auto"/>
              <w:bottom w:val="single" w:sz="4" w:space="0" w:color="auto"/>
              <w:right w:val="single" w:sz="4" w:space="0" w:color="auto"/>
            </w:tcBorders>
          </w:tcPr>
          <w:p w14:paraId="17AC88F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96EA1" w14:paraId="5DDCFF3C" w14:textId="77777777" w:rsidTr="00273C8C">
        <w:tc>
          <w:tcPr>
            <w:tcW w:w="720" w:type="dxa"/>
            <w:tcBorders>
              <w:top w:val="single" w:sz="4" w:space="0" w:color="auto"/>
              <w:left w:val="single" w:sz="4" w:space="0" w:color="auto"/>
              <w:bottom w:val="single" w:sz="4" w:space="0" w:color="auto"/>
              <w:right w:val="single" w:sz="4" w:space="0" w:color="auto"/>
            </w:tcBorders>
          </w:tcPr>
          <w:p w14:paraId="4B471045"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lastRenderedPageBreak/>
              <w:t>17.</w:t>
            </w:r>
          </w:p>
        </w:tc>
        <w:tc>
          <w:tcPr>
            <w:tcW w:w="2028" w:type="dxa"/>
            <w:tcBorders>
              <w:top w:val="single" w:sz="4" w:space="0" w:color="auto"/>
              <w:left w:val="single" w:sz="4" w:space="0" w:color="auto"/>
              <w:bottom w:val="single" w:sz="4" w:space="0" w:color="auto"/>
              <w:right w:val="single" w:sz="4" w:space="0" w:color="auto"/>
            </w:tcBorders>
          </w:tcPr>
          <w:p w14:paraId="0048173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գործարքի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նպատակը</w:t>
            </w:r>
            <w:proofErr w:type="spellEnd"/>
          </w:p>
        </w:tc>
        <w:tc>
          <w:tcPr>
            <w:tcW w:w="1083" w:type="dxa"/>
            <w:tcBorders>
              <w:top w:val="single" w:sz="4" w:space="0" w:color="auto"/>
              <w:left w:val="single" w:sz="4" w:space="0" w:color="auto"/>
              <w:bottom w:val="single" w:sz="4" w:space="0" w:color="auto"/>
              <w:right w:val="single" w:sz="4" w:space="0" w:color="auto"/>
            </w:tcBorders>
          </w:tcPr>
          <w:p w14:paraId="68B02F6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A17CE73" w14:textId="77777777" w:rsidR="00273C8C" w:rsidRPr="00273C8C" w:rsidRDefault="00273C8C" w:rsidP="00F24EA7">
            <w:pPr>
              <w:jc w:val="both"/>
              <w:rPr>
                <w:rFonts w:ascii="GHEA Grapalat" w:hAnsi="GHEA Grapalat"/>
                <w:sz w:val="16"/>
                <w:szCs w:val="16"/>
                <w:lang w:val="hy-AM"/>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w:t>
            </w:r>
            <w:r w:rsidRPr="00273C8C">
              <w:rPr>
                <w:rFonts w:ascii="GHEA Grapalat" w:hAnsi="GHEA Grapalat"/>
                <w:sz w:val="16"/>
                <w:szCs w:val="16"/>
                <w:lang w:val="hy-AM"/>
              </w:rPr>
              <w:t>պայմանագրի կատարման ապահովման համար</w:t>
            </w:r>
            <w:r w:rsidRPr="00273C8C">
              <w:rPr>
                <w:rFonts w:ascii="GHEA Grapalat" w:hAnsi="GHEA Grapalat"/>
                <w:sz w:val="16"/>
                <w:szCs w:val="16"/>
              </w:rPr>
              <w:t>»</w:t>
            </w:r>
            <w:r w:rsidRPr="00273C8C">
              <w:rPr>
                <w:rFonts w:ascii="GHEA Grapalat" w:hAnsi="GHEA Grapalat"/>
                <w:sz w:val="16"/>
                <w:szCs w:val="16"/>
                <w:lang w:val="hy-AM"/>
              </w:rPr>
              <w:t xml:space="preserve"> բառերը</w:t>
            </w:r>
          </w:p>
        </w:tc>
        <w:tc>
          <w:tcPr>
            <w:tcW w:w="1752" w:type="dxa"/>
            <w:tcBorders>
              <w:top w:val="single" w:sz="4" w:space="0" w:color="auto"/>
              <w:left w:val="single" w:sz="4" w:space="0" w:color="auto"/>
              <w:bottom w:val="single" w:sz="4" w:space="0" w:color="auto"/>
              <w:right w:val="single" w:sz="4" w:space="0" w:color="auto"/>
            </w:tcBorders>
          </w:tcPr>
          <w:p w14:paraId="0E57EAF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նախապես լրացվում է շահառուի կողմից` հրավերով</w:t>
            </w:r>
          </w:p>
        </w:tc>
      </w:tr>
      <w:tr w:rsidR="00273C8C" w:rsidRPr="00273C8C" w14:paraId="60C02B91" w14:textId="77777777" w:rsidTr="00273C8C">
        <w:tc>
          <w:tcPr>
            <w:tcW w:w="720" w:type="dxa"/>
            <w:tcBorders>
              <w:top w:val="single" w:sz="4" w:space="0" w:color="auto"/>
              <w:left w:val="single" w:sz="4" w:space="0" w:color="auto"/>
              <w:bottom w:val="single" w:sz="4" w:space="0" w:color="auto"/>
              <w:right w:val="single" w:sz="4" w:space="0" w:color="auto"/>
            </w:tcBorders>
          </w:tcPr>
          <w:p w14:paraId="023878E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18.</w:t>
            </w:r>
          </w:p>
        </w:tc>
        <w:tc>
          <w:tcPr>
            <w:tcW w:w="2028" w:type="dxa"/>
            <w:tcBorders>
              <w:top w:val="single" w:sz="4" w:space="0" w:color="auto"/>
              <w:left w:val="single" w:sz="4" w:space="0" w:color="auto"/>
              <w:bottom w:val="single" w:sz="4" w:space="0" w:color="auto"/>
              <w:right w:val="single" w:sz="4" w:space="0" w:color="auto"/>
            </w:tcBorders>
          </w:tcPr>
          <w:p w14:paraId="4B8373DC"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կատարման հիմքերը՝ </w:t>
            </w:r>
          </w:p>
        </w:tc>
        <w:tc>
          <w:tcPr>
            <w:tcW w:w="1083" w:type="dxa"/>
            <w:tcBorders>
              <w:top w:val="single" w:sz="4" w:space="0" w:color="auto"/>
              <w:left w:val="single" w:sz="4" w:space="0" w:color="auto"/>
              <w:bottom w:val="single" w:sz="4" w:space="0" w:color="auto"/>
              <w:right w:val="single" w:sz="4" w:space="0" w:color="auto"/>
            </w:tcBorders>
          </w:tcPr>
          <w:p w14:paraId="0D00AA6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6D94DB1F"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պահանջագրով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նշված</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գումարի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գանձման</w:t>
            </w:r>
            <w:proofErr w:type="spellEnd"/>
            <w:r w:rsidR="00273C8C" w:rsidRPr="00273C8C">
              <w:rPr>
                <w:rFonts w:ascii="GHEA Grapalat" w:hAnsi="GHEA Grapalat"/>
                <w:sz w:val="16"/>
                <w:szCs w:val="16"/>
              </w:rPr>
              <w:t xml:space="preserve"> և </w:t>
            </w:r>
            <w:proofErr w:type="spellStart"/>
            <w:r w:rsidR="00273C8C" w:rsidRPr="00273C8C">
              <w:rPr>
                <w:rFonts w:ascii="GHEA Grapalat" w:hAnsi="GHEA Grapalat"/>
                <w:sz w:val="16"/>
                <w:szCs w:val="16"/>
              </w:rPr>
              <w:t>շահառուին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հիմք</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հանդիսացող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փաստաթղթի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տվյալները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որոնց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հիման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վրա</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շահառուն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պահանջագիր</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ներկայացնում</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բանկին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պահանջագրի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ներկայացման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հիմք</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հանդիսացող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պայմանագրի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համարը</w:t>
            </w:r>
            <w:proofErr w:type="spellEnd"/>
            <w:r w:rsidR="00273C8C" w:rsidRPr="00273C8C">
              <w:rPr>
                <w:rFonts w:ascii="GHEA Grapalat" w:hAnsi="GHEA Grapalat"/>
                <w:sz w:val="16"/>
                <w:szCs w:val="16"/>
                <w:lang w:val="hy-AM"/>
              </w:rPr>
              <w:t>,</w:t>
            </w:r>
            <w:r w:rsidR="00273C8C" w:rsidRPr="00273C8C">
              <w:rPr>
                <w:rFonts w:ascii="GHEA Grapalat" w:hAnsi="GHEA Grapalat" w:cs="Arial"/>
                <w:sz w:val="16"/>
                <w:szCs w:val="16"/>
                <w:lang w:val="hy-AM"/>
              </w:rPr>
              <w:t xml:space="preserve"> </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գնման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ընթացակարգի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ծածկագիրը</w:t>
            </w:r>
            <w:proofErr w:type="spellEnd"/>
            <w:r w:rsidR="00273C8C" w:rsidRPr="00273C8C">
              <w:rPr>
                <w:rFonts w:ascii="GHEA Grapalat" w:hAnsi="GHEA Grapalat" w:cs="Arial"/>
                <w:sz w:val="16"/>
                <w:szCs w:val="16"/>
                <w:lang w:val="hy-AM"/>
              </w:rPr>
              <w:t xml:space="preserve"> ըստ տուժանքի մասին համաձայնագրի,</w:t>
            </w:r>
          </w:p>
        </w:tc>
        <w:tc>
          <w:tcPr>
            <w:tcW w:w="1752" w:type="dxa"/>
            <w:tcBorders>
              <w:top w:val="single" w:sz="4" w:space="0" w:color="auto"/>
              <w:left w:val="single" w:sz="4" w:space="0" w:color="auto"/>
              <w:bottom w:val="single" w:sz="4" w:space="0" w:color="auto"/>
              <w:right w:val="single" w:sz="4" w:space="0" w:color="auto"/>
            </w:tcBorders>
          </w:tcPr>
          <w:p w14:paraId="02A72196"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r w:rsidRPr="00273C8C">
              <w:rPr>
                <w:rFonts w:ascii="GHEA Grapalat" w:hAnsi="GHEA Grapalat"/>
                <w:sz w:val="16"/>
                <w:szCs w:val="16"/>
                <w:lang w:val="hy-AM"/>
              </w:rPr>
              <w:t>շահառու</w:t>
            </w:r>
            <w:r w:rsidRPr="00273C8C">
              <w:rPr>
                <w:rFonts w:ascii="GHEA Grapalat" w:hAnsi="GHEA Grapalat"/>
                <w:sz w:val="16"/>
                <w:szCs w:val="16"/>
              </w:rPr>
              <w:t xml:space="preserve">ի </w:t>
            </w:r>
            <w:proofErr w:type="spellStart"/>
            <w:r w:rsidRPr="00273C8C">
              <w:rPr>
                <w:rFonts w:ascii="GHEA Grapalat" w:hAnsi="GHEA Grapalat"/>
                <w:sz w:val="16"/>
                <w:szCs w:val="16"/>
              </w:rPr>
              <w:t>կողմից</w:t>
            </w:r>
            <w:proofErr w:type="spellEnd"/>
          </w:p>
        </w:tc>
      </w:tr>
      <w:tr w:rsidR="00273C8C" w:rsidRPr="00296EA1" w14:paraId="7618BF5B" w14:textId="77777777" w:rsidTr="00273C8C">
        <w:tc>
          <w:tcPr>
            <w:tcW w:w="720" w:type="dxa"/>
            <w:tcBorders>
              <w:top w:val="single" w:sz="4" w:space="0" w:color="auto"/>
              <w:left w:val="single" w:sz="4" w:space="0" w:color="auto"/>
              <w:bottom w:val="single" w:sz="4" w:space="0" w:color="auto"/>
              <w:right w:val="single" w:sz="4" w:space="0" w:color="auto"/>
            </w:tcBorders>
          </w:tcPr>
          <w:p w14:paraId="47543CBC" w14:textId="77777777" w:rsidR="00273C8C" w:rsidRPr="00273C8C" w:rsidDel="0010680B"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19.</w:t>
            </w:r>
          </w:p>
        </w:tc>
        <w:tc>
          <w:tcPr>
            <w:tcW w:w="2028" w:type="dxa"/>
            <w:tcBorders>
              <w:top w:val="single" w:sz="4" w:space="0" w:color="auto"/>
              <w:left w:val="single" w:sz="4" w:space="0" w:color="auto"/>
              <w:bottom w:val="single" w:sz="4" w:space="0" w:color="auto"/>
              <w:right w:val="single" w:sz="4" w:space="0" w:color="auto"/>
            </w:tcBorders>
          </w:tcPr>
          <w:p w14:paraId="05AAC7BA" w14:textId="77777777"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պայմանները՝                                </w:t>
            </w:r>
          </w:p>
        </w:tc>
        <w:tc>
          <w:tcPr>
            <w:tcW w:w="1083" w:type="dxa"/>
            <w:tcBorders>
              <w:top w:val="single" w:sz="4" w:space="0" w:color="auto"/>
              <w:left w:val="single" w:sz="4" w:space="0" w:color="auto"/>
              <w:bottom w:val="single" w:sz="4" w:space="0" w:color="auto"/>
              <w:right w:val="single" w:sz="4" w:space="0" w:color="auto"/>
            </w:tcBorders>
          </w:tcPr>
          <w:p w14:paraId="03BCCC5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7CF8E28C" w14:textId="77777777" w:rsidR="00273C8C" w:rsidRPr="00273C8C" w:rsidRDefault="00273C8C" w:rsidP="00F24EA7">
            <w:pPr>
              <w:jc w:val="both"/>
              <w:rPr>
                <w:rFonts w:ascii="GHEA Grapalat" w:hAnsi="GHEA Grapalat" w:cs="Sylfaen"/>
                <w:sz w:val="16"/>
                <w:szCs w:val="16"/>
                <w:lang w:val="hy-AM"/>
              </w:rPr>
            </w:pPr>
            <w:proofErr w:type="spellStart"/>
            <w:r w:rsidRPr="00273C8C">
              <w:rPr>
                <w:rFonts w:ascii="GHEA Grapalat" w:hAnsi="GHEA Grapalat"/>
                <w:sz w:val="16"/>
                <w:szCs w:val="16"/>
              </w:rPr>
              <w:t>պարտադիր</w:t>
            </w:r>
            <w:proofErr w:type="spellEnd"/>
            <w:r w:rsidRPr="00273C8C">
              <w:rPr>
                <w:rFonts w:ascii="GHEA Grapalat" w:hAnsi="GHEA Grapalat" w:cs="Sylfaen"/>
                <w:sz w:val="16"/>
                <w:szCs w:val="16"/>
                <w:lang w:val="hy-AM"/>
              </w:rPr>
              <w:t xml:space="preserve"> </w:t>
            </w:r>
            <w:r w:rsidR="00F24EA7" w:rsidRPr="00F24EA7">
              <w:rPr>
                <w:rFonts w:ascii="GHEA Grapalat" w:hAnsi="GHEA Grapalat" w:cs="Sylfaen"/>
                <w:sz w:val="16"/>
                <w:szCs w:val="16"/>
              </w:rPr>
              <w:t xml:space="preserve"> </w:t>
            </w:r>
            <w:r w:rsidRPr="00273C8C">
              <w:rPr>
                <w:rFonts w:ascii="GHEA Grapalat" w:hAnsi="GHEA Grapalat" w:cs="Sylfaen"/>
                <w:sz w:val="16"/>
                <w:szCs w:val="16"/>
                <w:lang w:val="hy-AM"/>
              </w:rPr>
              <w:t xml:space="preserve">լրացվում է &lt;ակցեպտավորված վճարում&gt; բառերը, </w:t>
            </w:r>
          </w:p>
          <w:p w14:paraId="73182219" w14:textId="77777777" w:rsidR="00273C8C" w:rsidRPr="00273C8C" w:rsidRDefault="00273C8C" w:rsidP="00F24EA7">
            <w:pPr>
              <w:jc w:val="both"/>
              <w:rPr>
                <w:rFonts w:ascii="GHEA Grapalat" w:hAnsi="GHEA Grapalat"/>
                <w:sz w:val="16"/>
                <w:szCs w:val="16"/>
                <w:lang w:val="hy-AM"/>
              </w:rPr>
            </w:pPr>
            <w:r w:rsidRPr="00273C8C">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1752" w:type="dxa"/>
            <w:tcBorders>
              <w:top w:val="single" w:sz="4" w:space="0" w:color="auto"/>
              <w:left w:val="single" w:sz="4" w:space="0" w:color="auto"/>
              <w:bottom w:val="single" w:sz="4" w:space="0" w:color="auto"/>
              <w:right w:val="single" w:sz="4" w:space="0" w:color="auto"/>
            </w:tcBorders>
          </w:tcPr>
          <w:p w14:paraId="7FE1020E"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նախապես լրացվում է շահառուի կողմից </w:t>
            </w:r>
          </w:p>
        </w:tc>
      </w:tr>
      <w:tr w:rsidR="00273C8C" w:rsidRPr="00273C8C" w14:paraId="775EADFD" w14:textId="77777777" w:rsidTr="00273C8C">
        <w:tc>
          <w:tcPr>
            <w:tcW w:w="720" w:type="dxa"/>
            <w:tcBorders>
              <w:top w:val="single" w:sz="4" w:space="0" w:color="auto"/>
              <w:left w:val="single" w:sz="4" w:space="0" w:color="auto"/>
              <w:bottom w:val="single" w:sz="4" w:space="0" w:color="auto"/>
              <w:right w:val="single" w:sz="4" w:space="0" w:color="auto"/>
            </w:tcBorders>
          </w:tcPr>
          <w:p w14:paraId="2E71F208"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20.</w:t>
            </w:r>
          </w:p>
        </w:tc>
        <w:tc>
          <w:tcPr>
            <w:tcW w:w="2028" w:type="dxa"/>
            <w:tcBorders>
              <w:top w:val="single" w:sz="4" w:space="0" w:color="auto"/>
              <w:left w:val="single" w:sz="4" w:space="0" w:color="auto"/>
              <w:bottom w:val="single" w:sz="4" w:space="0" w:color="auto"/>
              <w:right w:val="single" w:sz="4" w:space="0" w:color="auto"/>
            </w:tcBorders>
          </w:tcPr>
          <w:p w14:paraId="645EED01"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առդիր</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էջերի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քանակը</w:t>
            </w:r>
            <w:proofErr w:type="spellEnd"/>
          </w:p>
        </w:tc>
        <w:tc>
          <w:tcPr>
            <w:tcW w:w="1083" w:type="dxa"/>
            <w:tcBorders>
              <w:top w:val="single" w:sz="4" w:space="0" w:color="auto"/>
              <w:left w:val="single" w:sz="4" w:space="0" w:color="auto"/>
              <w:bottom w:val="single" w:sz="4" w:space="0" w:color="auto"/>
              <w:right w:val="single" w:sz="4" w:space="0" w:color="auto"/>
            </w:tcBorders>
          </w:tcPr>
          <w:p w14:paraId="28B71FDF"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44E860E"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F24EA7" w:rsidRPr="00F24EA7">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պահանջագրին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կից</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ներկայացված</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փաստաթղթերի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էջերի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քանակը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որոնք</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պետք</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տրամադրվեն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վճարողին</w:t>
            </w:r>
            <w:proofErr w:type="spellEnd"/>
            <w:r w:rsidRPr="00273C8C">
              <w:rPr>
                <w:rFonts w:ascii="GHEA Grapalat" w:hAnsi="GHEA Grapalat"/>
                <w:sz w:val="16"/>
                <w:szCs w:val="16"/>
                <w:lang w:val="hy-AM"/>
              </w:rPr>
              <w:t xml:space="preserve"> </w:t>
            </w:r>
            <w:r w:rsidRPr="00273C8C">
              <w:rPr>
                <w:rFonts w:ascii="GHEA Grapalat" w:hAnsi="GHEA Grapalat"/>
                <w:sz w:val="16"/>
                <w:szCs w:val="16"/>
              </w:rPr>
              <w:t>(</w:t>
            </w:r>
            <w:r w:rsidRPr="00273C8C">
              <w:rPr>
                <w:rFonts w:ascii="GHEA Grapalat" w:hAnsi="GHEA Grapalat"/>
                <w:sz w:val="16"/>
                <w:szCs w:val="16"/>
                <w:lang w:val="hy-AM"/>
              </w:rPr>
              <w:t>վճարողի բանկին</w:t>
            </w:r>
            <w:r w:rsidRPr="00273C8C">
              <w:rPr>
                <w:rFonts w:ascii="GHEA Grapalat" w:hAnsi="GHEA Grapalat"/>
                <w:sz w:val="16"/>
                <w:szCs w:val="16"/>
              </w:rPr>
              <w:t>)</w:t>
            </w:r>
          </w:p>
          <w:p w14:paraId="23798AF9" w14:textId="77777777" w:rsidR="00273C8C" w:rsidRPr="00273C8C" w:rsidRDefault="00273C8C" w:rsidP="00F24EA7">
            <w:pPr>
              <w:jc w:val="both"/>
              <w:rPr>
                <w:rFonts w:ascii="GHEA Grapalat" w:hAnsi="GHEA Grapalat"/>
                <w:sz w:val="16"/>
                <w:szCs w:val="16"/>
              </w:rPr>
            </w:pPr>
            <w:r w:rsidRPr="00273C8C">
              <w:rPr>
                <w:rFonts w:ascii="GHEA Grapalat" w:hAnsi="GHEA Grapalat"/>
                <w:sz w:val="16"/>
                <w:szCs w:val="16"/>
                <w:lang w:val="hy-AM"/>
              </w:rPr>
              <w:t>Եթ ե լրացվել է &lt;</w:t>
            </w:r>
            <w:r w:rsidRPr="00273C8C">
              <w:rPr>
                <w:rFonts w:ascii="GHEA Grapalat" w:hAnsi="GHEA Grapalat" w:cs="Sylfaen"/>
                <w:sz w:val="16"/>
                <w:szCs w:val="16"/>
                <w:lang w:val="hy-AM"/>
              </w:rPr>
              <w:t>Վճարման կատարման հիմքեր&gt; դաշտը ապա այս տվյալը պարտադիր լրացվում է</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14:paraId="08D53BAA"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lang w:val="hy-AM"/>
              </w:rPr>
              <w:t xml:space="preserve"> </w:t>
            </w:r>
            <w:proofErr w:type="spellStart"/>
            <w:r w:rsidRPr="00273C8C">
              <w:rPr>
                <w:rFonts w:ascii="GHEA Grapalat" w:hAnsi="GHEA Grapalat"/>
                <w:sz w:val="16"/>
                <w:szCs w:val="16"/>
              </w:rPr>
              <w:t>կողմից</w:t>
            </w:r>
            <w:proofErr w:type="spellEnd"/>
          </w:p>
        </w:tc>
      </w:tr>
      <w:tr w:rsidR="00273C8C" w:rsidRPr="00296EA1" w14:paraId="61343791" w14:textId="77777777" w:rsidTr="00273C8C">
        <w:tc>
          <w:tcPr>
            <w:tcW w:w="720" w:type="dxa"/>
            <w:tcBorders>
              <w:top w:val="single" w:sz="4" w:space="0" w:color="auto"/>
              <w:left w:val="single" w:sz="4" w:space="0" w:color="auto"/>
              <w:bottom w:val="single" w:sz="4" w:space="0" w:color="auto"/>
              <w:right w:val="single" w:sz="4" w:space="0" w:color="auto"/>
            </w:tcBorders>
          </w:tcPr>
          <w:p w14:paraId="0645BCD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1.ա.</w:t>
            </w:r>
          </w:p>
        </w:tc>
        <w:tc>
          <w:tcPr>
            <w:tcW w:w="2028" w:type="dxa"/>
            <w:tcBorders>
              <w:top w:val="single" w:sz="4" w:space="0" w:color="auto"/>
              <w:left w:val="single" w:sz="4" w:space="0" w:color="auto"/>
              <w:bottom w:val="single" w:sz="4" w:space="0" w:color="auto"/>
              <w:right w:val="single" w:sz="4" w:space="0" w:color="auto"/>
            </w:tcBorders>
          </w:tcPr>
          <w:p w14:paraId="3C698C25"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383248B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7C1BCC06" w14:textId="77777777" w:rsidR="00273C8C" w:rsidRPr="00273C8C" w:rsidRDefault="00F24EA7" w:rsidP="00F24EA7">
            <w:pPr>
              <w:jc w:val="both"/>
              <w:rPr>
                <w:rFonts w:ascii="GHEA Grapalat" w:hAnsi="GHEA Grapalat"/>
                <w:sz w:val="16"/>
                <w:szCs w:val="16"/>
                <w:lang w:val="hy-AM"/>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F24EA7">
              <w:rPr>
                <w:rFonts w:ascii="GHEA Grapalat" w:hAnsi="GHEA Grapalat"/>
                <w:sz w:val="16"/>
                <w:szCs w:val="16"/>
              </w:rPr>
              <w:t xml:space="preserve"> </w:t>
            </w:r>
            <w:proofErr w:type="spellStart"/>
            <w:r w:rsidR="00273C8C" w:rsidRPr="00273C8C">
              <w:rPr>
                <w:rFonts w:ascii="GHEA Grapalat" w:hAnsi="GHEA Grapalat"/>
                <w:sz w:val="16"/>
                <w:szCs w:val="16"/>
              </w:rPr>
              <w:t>այս</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դաշտը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լրացվում</w:t>
            </w:r>
            <w:proofErr w:type="spellEnd"/>
            <w:r w:rsidR="00273C8C" w:rsidRPr="00273C8C">
              <w:rPr>
                <w:rFonts w:ascii="GHEA Grapalat" w:hAnsi="GHEA Grapalat"/>
                <w:sz w:val="16"/>
                <w:szCs w:val="16"/>
                <w:lang w:val="hy-AM"/>
              </w:rPr>
              <w:t xml:space="preserve"> է վճարողի կողմից պահանջագրի ներկայացման դեպքում: Ընդ որում</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եթե</w:t>
            </w:r>
            <w:proofErr w:type="spellEnd"/>
            <w:r w:rsidR="00273C8C" w:rsidRPr="00273C8C">
              <w:rPr>
                <w:rFonts w:ascii="GHEA Grapalat" w:hAnsi="GHEA Grapalat"/>
                <w:sz w:val="16"/>
                <w:szCs w:val="16"/>
              </w:rPr>
              <w:t xml:space="preserve"> </w:t>
            </w:r>
            <w:r w:rsidR="00273C8C" w:rsidRPr="00273C8C">
              <w:rPr>
                <w:rFonts w:ascii="GHEA Grapalat" w:hAnsi="GHEA Grapalat" w:cs="Sylfaen"/>
                <w:sz w:val="16"/>
                <w:szCs w:val="16"/>
                <w:lang w:val="hy-AM"/>
              </w:rPr>
              <w:t xml:space="preserve">Վճարման պայմաններ դաշտում </w:t>
            </w:r>
            <w:r w:rsidR="00273C8C" w:rsidRPr="00273C8C">
              <w:rPr>
                <w:rFonts w:ascii="GHEA Grapalat" w:hAnsi="GHEA Grapalat"/>
                <w:sz w:val="16"/>
                <w:szCs w:val="16"/>
                <w:lang w:val="hy-AM"/>
              </w:rPr>
              <w:t>նշված է &lt;ակցեպտավորված վճարում&gt; ապա</w:t>
            </w:r>
            <w:r w:rsidR="00273C8C" w:rsidRPr="00273C8C">
              <w:rPr>
                <w:rFonts w:ascii="GHEA Grapalat" w:hAnsi="GHEA Grapalat" w:cs="Sylfaen"/>
                <w:sz w:val="16"/>
                <w:szCs w:val="16"/>
                <w:lang w:val="hy-AM"/>
              </w:rPr>
              <w:t xml:space="preserve"> </w:t>
            </w:r>
            <w:proofErr w:type="spellStart"/>
            <w:r w:rsidR="00273C8C" w:rsidRPr="00273C8C">
              <w:rPr>
                <w:rFonts w:ascii="GHEA Grapalat" w:hAnsi="GHEA Grapalat"/>
                <w:sz w:val="16"/>
                <w:szCs w:val="16"/>
              </w:rPr>
              <w:t>վճարող</w:t>
            </w:r>
            <w:proofErr w:type="spellEnd"/>
            <w:r w:rsidR="00273C8C" w:rsidRPr="00273C8C">
              <w:rPr>
                <w:rFonts w:ascii="GHEA Grapalat" w:hAnsi="GHEA Grapalat"/>
                <w:sz w:val="16"/>
                <w:szCs w:val="16"/>
                <w:lang w:val="hy-AM"/>
              </w:rPr>
              <w:t xml:space="preserve">ը ստորագրելով՝ </w:t>
            </w:r>
            <w:r w:rsidR="00273C8C" w:rsidRPr="00273C8C">
              <w:rPr>
                <w:rFonts w:ascii="GHEA Grapalat" w:hAnsi="GHEA Grapalat" w:cs="Sylfaen"/>
                <w:sz w:val="16"/>
                <w:szCs w:val="16"/>
                <w:lang w:val="hy-AM"/>
              </w:rPr>
              <w:t xml:space="preserve">նախապես </w:t>
            </w:r>
            <w:r w:rsidR="00273C8C" w:rsidRPr="00273C8C">
              <w:rPr>
                <w:rFonts w:ascii="GHEA Grapalat" w:hAnsi="GHEA Grapalat"/>
                <w:sz w:val="16"/>
                <w:szCs w:val="16"/>
                <w:lang w:val="hy-AM"/>
              </w:rPr>
              <w:t xml:space="preserve">համաձայնվում  </w:t>
            </w:r>
            <w:r w:rsidR="00273C8C" w:rsidRPr="00273C8C">
              <w:rPr>
                <w:rFonts w:ascii="GHEA Grapalat" w:hAnsi="GHEA Grapalat" w:cs="Sylfaen"/>
                <w:sz w:val="16"/>
                <w:szCs w:val="16"/>
                <w:lang w:val="hy-AM"/>
              </w:rPr>
              <w:t xml:space="preserve">  </w:t>
            </w:r>
            <w:r w:rsidR="00273C8C" w:rsidRPr="00273C8C">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16EE994" w14:textId="77777777" w:rsidR="00273C8C" w:rsidRPr="00273C8C" w:rsidRDefault="00273C8C" w:rsidP="00F24EA7">
            <w:pPr>
              <w:jc w:val="both"/>
              <w:rPr>
                <w:rFonts w:ascii="GHEA Grapalat" w:hAnsi="GHEA Grapalat"/>
                <w:sz w:val="16"/>
                <w:szCs w:val="16"/>
                <w:lang w:val="hy-AM"/>
              </w:rPr>
            </w:pPr>
          </w:p>
        </w:tc>
        <w:tc>
          <w:tcPr>
            <w:tcW w:w="1752" w:type="dxa"/>
            <w:tcBorders>
              <w:top w:val="single" w:sz="4" w:space="0" w:color="auto"/>
              <w:left w:val="single" w:sz="4" w:space="0" w:color="auto"/>
              <w:bottom w:val="single" w:sz="4" w:space="0" w:color="auto"/>
              <w:right w:val="single" w:sz="4" w:space="0" w:color="auto"/>
            </w:tcBorders>
          </w:tcPr>
          <w:p w14:paraId="2703C615"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ստորագրվում է վճարողի կողմից կամ </w:t>
            </w:r>
          </w:p>
          <w:p w14:paraId="56D2DC0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դրվում է վճարողի էլեկտրոնային ստորագրությունը</w:t>
            </w:r>
          </w:p>
          <w:p w14:paraId="724F2465" w14:textId="77777777" w:rsidR="00273C8C" w:rsidRPr="00273C8C" w:rsidRDefault="00273C8C" w:rsidP="00273C8C">
            <w:pPr>
              <w:jc w:val="center"/>
              <w:rPr>
                <w:rFonts w:ascii="GHEA Grapalat" w:hAnsi="GHEA Grapalat"/>
                <w:sz w:val="16"/>
                <w:szCs w:val="16"/>
                <w:lang w:val="hy-AM"/>
              </w:rPr>
            </w:pPr>
          </w:p>
        </w:tc>
      </w:tr>
      <w:tr w:rsidR="00273C8C" w:rsidRPr="00296EA1" w14:paraId="71A7756E"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2B449FB3" w14:textId="77777777"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1.բ.</w:t>
            </w:r>
          </w:p>
        </w:tc>
        <w:tc>
          <w:tcPr>
            <w:tcW w:w="2028" w:type="dxa"/>
            <w:tcBorders>
              <w:top w:val="single" w:sz="4" w:space="0" w:color="auto"/>
              <w:left w:val="single" w:sz="4" w:space="0" w:color="auto"/>
              <w:bottom w:val="single" w:sz="4" w:space="0" w:color="auto"/>
              <w:right w:val="single" w:sz="4" w:space="0" w:color="auto"/>
            </w:tcBorders>
          </w:tcPr>
          <w:p w14:paraId="02AF70B2"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կնիքը</w:t>
            </w:r>
            <w:proofErr w:type="spellEnd"/>
          </w:p>
        </w:tc>
        <w:tc>
          <w:tcPr>
            <w:tcW w:w="1083" w:type="dxa"/>
            <w:tcBorders>
              <w:top w:val="single" w:sz="4" w:space="0" w:color="auto"/>
              <w:left w:val="single" w:sz="4" w:space="0" w:color="auto"/>
              <w:bottom w:val="single" w:sz="4" w:space="0" w:color="auto"/>
              <w:right w:val="single" w:sz="4" w:space="0" w:color="auto"/>
            </w:tcBorders>
          </w:tcPr>
          <w:p w14:paraId="1F8307E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00D2D4FB" w14:textId="77777777" w:rsidR="00273C8C" w:rsidRPr="00273C8C" w:rsidRDefault="00273C8C" w:rsidP="00F24EA7">
            <w:pPr>
              <w:jc w:val="both"/>
              <w:rPr>
                <w:rFonts w:ascii="GHEA Grapalat" w:hAnsi="GHEA Grapalat"/>
                <w:sz w:val="16"/>
                <w:szCs w:val="16"/>
                <w:lang w:val="hy-AM"/>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առկայության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երբ վճարողը պահանջագիրը ներկայացնում է թղթային եղանակով</w:t>
            </w:r>
          </w:p>
        </w:tc>
        <w:tc>
          <w:tcPr>
            <w:tcW w:w="1752" w:type="dxa"/>
            <w:tcBorders>
              <w:top w:val="single" w:sz="4" w:space="0" w:color="auto"/>
              <w:left w:val="single" w:sz="4" w:space="0" w:color="auto"/>
              <w:bottom w:val="single" w:sz="4" w:space="0" w:color="auto"/>
              <w:right w:val="single" w:sz="4" w:space="0" w:color="auto"/>
            </w:tcBorders>
          </w:tcPr>
          <w:p w14:paraId="3341642C"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կնքվում է վճարողի կողմից </w:t>
            </w:r>
          </w:p>
          <w:p w14:paraId="6EACAE4B"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ներկայացնելիս</w:t>
            </w:r>
          </w:p>
        </w:tc>
      </w:tr>
      <w:tr w:rsidR="00273C8C" w:rsidRPr="00273C8C" w14:paraId="36C06F2C" w14:textId="77777777" w:rsidTr="00273C8C">
        <w:tc>
          <w:tcPr>
            <w:tcW w:w="720" w:type="dxa"/>
            <w:tcBorders>
              <w:top w:val="single" w:sz="4" w:space="0" w:color="auto"/>
              <w:left w:val="single" w:sz="4" w:space="0" w:color="auto"/>
              <w:bottom w:val="single" w:sz="4" w:space="0" w:color="auto"/>
              <w:right w:val="single" w:sz="4" w:space="0" w:color="auto"/>
            </w:tcBorders>
          </w:tcPr>
          <w:p w14:paraId="4051010F"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7EA27F4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3AF9B709"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8EFB202"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lang w:val="hy-AM"/>
              </w:rPr>
              <w:t>՝</w:t>
            </w:r>
            <w:r w:rsidRPr="00273C8C">
              <w:rPr>
                <w:rFonts w:ascii="GHEA Grapalat" w:hAnsi="GHEA Grapalat"/>
                <w:sz w:val="16"/>
                <w:szCs w:val="16"/>
              </w:rPr>
              <w:t xml:space="preserve"> </w:t>
            </w:r>
            <w:proofErr w:type="spellStart"/>
            <w:r w:rsidRPr="00273C8C">
              <w:rPr>
                <w:rFonts w:ascii="GHEA Grapalat" w:hAnsi="GHEA Grapalat"/>
                <w:sz w:val="16"/>
                <w:szCs w:val="16"/>
              </w:rPr>
              <w:t>լրացվում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բանկ</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ներկայացնելիս</w:t>
            </w:r>
            <w:proofErr w:type="spellEnd"/>
          </w:p>
        </w:tc>
        <w:tc>
          <w:tcPr>
            <w:tcW w:w="1752" w:type="dxa"/>
            <w:tcBorders>
              <w:top w:val="single" w:sz="4" w:space="0" w:color="auto"/>
              <w:left w:val="single" w:sz="4" w:space="0" w:color="auto"/>
              <w:bottom w:val="single" w:sz="4" w:space="0" w:color="auto"/>
              <w:right w:val="single" w:sz="4" w:space="0" w:color="auto"/>
            </w:tcBorders>
          </w:tcPr>
          <w:p w14:paraId="3E8CB31F"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ստորագրվում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p>
        </w:tc>
      </w:tr>
      <w:tr w:rsidR="00273C8C" w:rsidRPr="00273C8C" w14:paraId="3F608112"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0F75CCB2" w14:textId="77777777"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353A76BF"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կնիքը</w:t>
            </w:r>
            <w:proofErr w:type="spellEnd"/>
          </w:p>
        </w:tc>
        <w:tc>
          <w:tcPr>
            <w:tcW w:w="1083" w:type="dxa"/>
            <w:tcBorders>
              <w:top w:val="single" w:sz="4" w:space="0" w:color="auto"/>
              <w:left w:val="single" w:sz="4" w:space="0" w:color="auto"/>
              <w:bottom w:val="single" w:sz="4" w:space="0" w:color="auto"/>
              <w:right w:val="single" w:sz="4" w:space="0" w:color="auto"/>
            </w:tcBorders>
          </w:tcPr>
          <w:p w14:paraId="1EEA4C10"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1D74D104" w14:textId="77777777" w:rsidR="00273C8C" w:rsidRPr="00273C8C" w:rsidRDefault="00273C8C" w:rsidP="00F24EA7">
            <w:pPr>
              <w:jc w:val="both"/>
              <w:rPr>
                <w:rFonts w:ascii="GHEA Grapalat" w:hAnsi="GHEA Grapalat"/>
                <w:sz w:val="16"/>
                <w:szCs w:val="16"/>
              </w:rPr>
            </w:pPr>
            <w:proofErr w:type="spellStart"/>
            <w:r w:rsidRPr="00273C8C">
              <w:rPr>
                <w:rFonts w:ascii="GHEA Grapalat" w:hAnsi="GHEA Grapalat"/>
                <w:sz w:val="16"/>
                <w:szCs w:val="16"/>
              </w:rPr>
              <w:t>պարտադիր</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կնիքի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առկայության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p>
        </w:tc>
        <w:tc>
          <w:tcPr>
            <w:tcW w:w="1752" w:type="dxa"/>
            <w:tcBorders>
              <w:top w:val="single" w:sz="4" w:space="0" w:color="auto"/>
              <w:left w:val="single" w:sz="4" w:space="0" w:color="auto"/>
              <w:bottom w:val="single" w:sz="4" w:space="0" w:color="auto"/>
              <w:right w:val="single" w:sz="4" w:space="0" w:color="auto"/>
            </w:tcBorders>
          </w:tcPr>
          <w:p w14:paraId="258339B5" w14:textId="77777777" w:rsidR="00273C8C" w:rsidRPr="00273C8C" w:rsidRDefault="00273C8C" w:rsidP="00273C8C">
            <w:pPr>
              <w:jc w:val="center"/>
              <w:rPr>
                <w:rFonts w:ascii="GHEA Grapalat" w:hAnsi="GHEA Grapalat"/>
                <w:sz w:val="16"/>
                <w:szCs w:val="16"/>
                <w:lang w:val="hy-AM"/>
              </w:rPr>
            </w:pPr>
            <w:proofErr w:type="spellStart"/>
            <w:r w:rsidRPr="00273C8C">
              <w:rPr>
                <w:rFonts w:ascii="GHEA Grapalat" w:hAnsi="GHEA Grapalat"/>
                <w:sz w:val="16"/>
                <w:szCs w:val="16"/>
              </w:rPr>
              <w:t>կնքվում</w:t>
            </w:r>
            <w:proofErr w:type="spellEnd"/>
            <w:r w:rsidRPr="00273C8C">
              <w:rPr>
                <w:rFonts w:ascii="GHEA Grapalat" w:hAnsi="GHEA Grapalat"/>
                <w:sz w:val="16"/>
                <w:szCs w:val="16"/>
              </w:rPr>
              <w:t xml:space="preserve"> է </w:t>
            </w:r>
            <w:proofErr w:type="spellStart"/>
            <w:r w:rsidRPr="00273C8C">
              <w:rPr>
                <w:rFonts w:ascii="GHEA Grapalat" w:hAnsi="GHEA Grapalat"/>
                <w:sz w:val="16"/>
                <w:szCs w:val="16"/>
              </w:rPr>
              <w:t>շահառուի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կողմից</w:t>
            </w:r>
            <w:proofErr w:type="spellEnd"/>
            <w:r w:rsidRPr="00273C8C">
              <w:rPr>
                <w:rFonts w:ascii="GHEA Grapalat" w:hAnsi="GHEA Grapalat"/>
                <w:sz w:val="16"/>
                <w:szCs w:val="16"/>
                <w:lang w:val="hy-AM"/>
              </w:rPr>
              <w:t xml:space="preserve"> </w:t>
            </w:r>
          </w:p>
          <w:p w14:paraId="36499186"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բանկ ներկայացնելիս</w:t>
            </w:r>
          </w:p>
        </w:tc>
      </w:tr>
      <w:tr w:rsidR="00273C8C" w:rsidRPr="00273C8C" w14:paraId="59639B78" w14:textId="77777777" w:rsidTr="00273C8C">
        <w:tc>
          <w:tcPr>
            <w:tcW w:w="720" w:type="dxa"/>
            <w:tcBorders>
              <w:top w:val="single" w:sz="4" w:space="0" w:color="auto"/>
              <w:left w:val="single" w:sz="4" w:space="0" w:color="auto"/>
              <w:bottom w:val="single" w:sz="4" w:space="0" w:color="auto"/>
              <w:right w:val="single" w:sz="4" w:space="0" w:color="auto"/>
            </w:tcBorders>
          </w:tcPr>
          <w:p w14:paraId="74445CA3"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7DA2D5E4"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աշխատակցի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6AF4959E"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41CD019" w14:textId="77777777" w:rsidR="00273C8C" w:rsidRPr="00273C8C" w:rsidRDefault="00F24EA7" w:rsidP="00F24EA7">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3122D9">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պահանջագիրը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կազմակերպության</w:t>
            </w:r>
            <w:proofErr w:type="spellEnd"/>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թղթային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եղանակով</w:t>
            </w:r>
            <w:proofErr w:type="spellEnd"/>
            <w:r w:rsidR="00273C8C" w:rsidRPr="00273C8C">
              <w:rPr>
                <w:rFonts w:ascii="GHEA Grapalat" w:hAnsi="GHEA Grapalat"/>
                <w:sz w:val="16"/>
                <w:szCs w:val="16"/>
              </w:rPr>
              <w:t xml:space="preserve"> </w:t>
            </w:r>
            <w:r w:rsidR="00273C8C" w:rsidRPr="00273C8C">
              <w:rPr>
                <w:rFonts w:ascii="GHEA Grapalat" w:hAnsi="GHEA Grapalat"/>
                <w:sz w:val="16"/>
                <w:szCs w:val="16"/>
                <w:lang w:val="hy-AM"/>
              </w:rPr>
              <w:t xml:space="preserve"> </w:t>
            </w:r>
            <w:proofErr w:type="spellStart"/>
            <w:r w:rsidR="00273C8C" w:rsidRPr="00273C8C">
              <w:rPr>
                <w:rFonts w:ascii="GHEA Grapalat" w:hAnsi="GHEA Grapalat"/>
                <w:sz w:val="16"/>
                <w:szCs w:val="16"/>
              </w:rPr>
              <w:t>ներկայաց</w:t>
            </w:r>
            <w:proofErr w:type="spellEnd"/>
            <w:r w:rsidR="00273C8C" w:rsidRPr="00273C8C">
              <w:rPr>
                <w:rFonts w:ascii="GHEA Grapalat" w:hAnsi="GHEA Grapalat"/>
                <w:sz w:val="16"/>
                <w:szCs w:val="16"/>
                <w:lang w:val="hy-AM"/>
              </w:rPr>
              <w:t>ված լի</w:t>
            </w:r>
            <w:proofErr w:type="spellStart"/>
            <w:r w:rsidR="00273C8C" w:rsidRPr="00273C8C">
              <w:rPr>
                <w:rFonts w:ascii="GHEA Grapalat" w:hAnsi="GHEA Grapalat"/>
                <w:sz w:val="16"/>
                <w:szCs w:val="16"/>
              </w:rPr>
              <w:t>նելու</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դեպքում</w:t>
            </w:r>
            <w:proofErr w:type="spellEnd"/>
          </w:p>
        </w:tc>
        <w:tc>
          <w:tcPr>
            <w:tcW w:w="1752" w:type="dxa"/>
            <w:tcBorders>
              <w:top w:val="single" w:sz="4" w:space="0" w:color="auto"/>
              <w:left w:val="single" w:sz="4" w:space="0" w:color="auto"/>
              <w:bottom w:val="single" w:sz="4" w:space="0" w:color="auto"/>
              <w:right w:val="single" w:sz="4" w:space="0" w:color="auto"/>
            </w:tcBorders>
          </w:tcPr>
          <w:p w14:paraId="2068391C" w14:textId="77777777" w:rsidR="00273C8C" w:rsidRPr="00273C8C" w:rsidRDefault="00273C8C" w:rsidP="00273C8C">
            <w:pPr>
              <w:jc w:val="center"/>
              <w:rPr>
                <w:rFonts w:ascii="GHEA Grapalat" w:hAnsi="GHEA Grapalat"/>
                <w:sz w:val="16"/>
                <w:szCs w:val="16"/>
              </w:rPr>
            </w:pPr>
          </w:p>
        </w:tc>
      </w:tr>
      <w:tr w:rsidR="00273C8C" w:rsidRPr="00273C8C" w14:paraId="2C9CAE0C" w14:textId="77777777" w:rsidTr="00273C8C">
        <w:tc>
          <w:tcPr>
            <w:tcW w:w="720" w:type="dxa"/>
            <w:tcBorders>
              <w:top w:val="single" w:sz="4" w:space="0" w:color="auto"/>
              <w:left w:val="single" w:sz="4" w:space="0" w:color="auto"/>
              <w:bottom w:val="single" w:sz="4" w:space="0" w:color="auto"/>
              <w:right w:val="single" w:sz="4" w:space="0" w:color="auto"/>
            </w:tcBorders>
            <w:vAlign w:val="center"/>
          </w:tcPr>
          <w:p w14:paraId="5D50428D" w14:textId="77777777" w:rsidR="00273C8C" w:rsidRPr="00273C8C" w:rsidRDefault="00273C8C" w:rsidP="00273C8C">
            <w:pP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6B161401"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վճարողին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r w:rsidRPr="00273C8C">
              <w:rPr>
                <w:rFonts w:ascii="GHEA Grapalat" w:hAnsi="GHEA Grapalat"/>
                <w:sz w:val="16"/>
                <w:szCs w:val="16"/>
                <w:lang w:val="hy-AM"/>
              </w:rPr>
              <w:t>դրոշմա</w:t>
            </w:r>
            <w:proofErr w:type="spellStart"/>
            <w:r w:rsidRPr="00273C8C">
              <w:rPr>
                <w:rFonts w:ascii="GHEA Grapalat" w:hAnsi="GHEA Grapalat"/>
                <w:sz w:val="16"/>
                <w:szCs w:val="16"/>
              </w:rPr>
              <w:t>կնիքը</w:t>
            </w:r>
            <w:proofErr w:type="spellEnd"/>
            <w:r w:rsidRPr="00273C8C">
              <w:rPr>
                <w:rFonts w:ascii="GHEA Grapalat" w:hAnsi="GHEA Grapalat"/>
                <w:sz w:val="16"/>
                <w:szCs w:val="16"/>
              </w:rPr>
              <w:t xml:space="preserve"> </w:t>
            </w:r>
          </w:p>
        </w:tc>
        <w:tc>
          <w:tcPr>
            <w:tcW w:w="1083" w:type="dxa"/>
            <w:tcBorders>
              <w:top w:val="single" w:sz="4" w:space="0" w:color="auto"/>
              <w:left w:val="single" w:sz="4" w:space="0" w:color="auto"/>
              <w:bottom w:val="single" w:sz="4" w:space="0" w:color="auto"/>
              <w:right w:val="single" w:sz="4" w:space="0" w:color="auto"/>
            </w:tcBorders>
          </w:tcPr>
          <w:p w14:paraId="490A6313"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2E879B5B" w14:textId="77777777" w:rsidR="00273C8C" w:rsidRPr="00273C8C" w:rsidRDefault="003122D9" w:rsidP="003122D9">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3122D9">
              <w:rPr>
                <w:rFonts w:ascii="GHEA Grapalat" w:hAnsi="GHEA Grapalat"/>
                <w:sz w:val="16"/>
                <w:szCs w:val="16"/>
              </w:rPr>
              <w:t xml:space="preserve"> </w:t>
            </w:r>
            <w:proofErr w:type="spellStart"/>
            <w:r w:rsidR="00273C8C" w:rsidRPr="00273C8C">
              <w:rPr>
                <w:rFonts w:ascii="GHEA Grapalat" w:hAnsi="GHEA Grapalat"/>
                <w:sz w:val="16"/>
                <w:szCs w:val="16"/>
              </w:rPr>
              <w:t>վճարման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պահանջագիրը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կազմակերպության</w:t>
            </w:r>
            <w:proofErr w:type="spellEnd"/>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թղթային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եղանակով</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ներկայաց</w:t>
            </w:r>
            <w:proofErr w:type="spellEnd"/>
            <w:r w:rsidR="00273C8C" w:rsidRPr="00273C8C">
              <w:rPr>
                <w:rFonts w:ascii="GHEA Grapalat" w:hAnsi="GHEA Grapalat"/>
                <w:sz w:val="16"/>
                <w:szCs w:val="16"/>
                <w:lang w:val="hy-AM"/>
              </w:rPr>
              <w:t>ված լի</w:t>
            </w:r>
            <w:proofErr w:type="spellStart"/>
            <w:r w:rsidR="00273C8C" w:rsidRPr="00273C8C">
              <w:rPr>
                <w:rFonts w:ascii="GHEA Grapalat" w:hAnsi="GHEA Grapalat"/>
                <w:sz w:val="16"/>
                <w:szCs w:val="16"/>
              </w:rPr>
              <w:t>նելու</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դեպքում</w:t>
            </w:r>
            <w:proofErr w:type="spellEnd"/>
          </w:p>
        </w:tc>
        <w:tc>
          <w:tcPr>
            <w:tcW w:w="1752" w:type="dxa"/>
            <w:tcBorders>
              <w:top w:val="single" w:sz="4" w:space="0" w:color="auto"/>
              <w:left w:val="single" w:sz="4" w:space="0" w:color="auto"/>
              <w:bottom w:val="single" w:sz="4" w:space="0" w:color="auto"/>
              <w:right w:val="single" w:sz="4" w:space="0" w:color="auto"/>
            </w:tcBorders>
          </w:tcPr>
          <w:p w14:paraId="235FC887" w14:textId="77777777" w:rsidR="00273C8C" w:rsidRPr="00273C8C" w:rsidRDefault="00273C8C" w:rsidP="00273C8C">
            <w:pPr>
              <w:jc w:val="center"/>
              <w:rPr>
                <w:rFonts w:ascii="GHEA Grapalat" w:hAnsi="GHEA Grapalat"/>
                <w:sz w:val="16"/>
                <w:szCs w:val="16"/>
              </w:rPr>
            </w:pPr>
          </w:p>
        </w:tc>
      </w:tr>
      <w:tr w:rsidR="00273C8C" w:rsidRPr="00273C8C" w14:paraId="67F67BBB" w14:textId="77777777" w:rsidTr="00273C8C">
        <w:tc>
          <w:tcPr>
            <w:tcW w:w="720" w:type="dxa"/>
            <w:tcBorders>
              <w:top w:val="single" w:sz="4" w:space="0" w:color="auto"/>
              <w:left w:val="single" w:sz="4" w:space="0" w:color="auto"/>
              <w:bottom w:val="single" w:sz="4" w:space="0" w:color="auto"/>
              <w:right w:val="single" w:sz="4" w:space="0" w:color="auto"/>
            </w:tcBorders>
          </w:tcPr>
          <w:p w14:paraId="11CDD562"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w:t>
            </w:r>
            <w:r w:rsidRPr="00273C8C">
              <w:rPr>
                <w:rFonts w:ascii="GHEA Grapalat" w:hAnsi="GHEA Grapalat"/>
                <w:sz w:val="16"/>
                <w:szCs w:val="16"/>
                <w:lang w:val="hy-AM"/>
              </w:rPr>
              <w:t>գ</w:t>
            </w:r>
          </w:p>
        </w:tc>
        <w:tc>
          <w:tcPr>
            <w:tcW w:w="2028" w:type="dxa"/>
            <w:tcBorders>
              <w:top w:val="single" w:sz="4" w:space="0" w:color="auto"/>
              <w:left w:val="single" w:sz="4" w:space="0" w:color="auto"/>
              <w:bottom w:val="single" w:sz="4" w:space="0" w:color="auto"/>
              <w:right w:val="single" w:sz="4" w:space="0" w:color="auto"/>
            </w:tcBorders>
          </w:tcPr>
          <w:p w14:paraId="207FCDF8" w14:textId="77777777"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14:paraId="620D73DD"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922DE25" w14:textId="77777777" w:rsidR="00273C8C" w:rsidRPr="00273C8C" w:rsidRDefault="003122D9" w:rsidP="003122D9">
            <w:pPr>
              <w:jc w:val="both"/>
              <w:rPr>
                <w:rFonts w:ascii="GHEA Grapalat" w:hAnsi="GHEA Grapalat"/>
                <w:sz w:val="16"/>
                <w:szCs w:val="16"/>
              </w:rPr>
            </w:pPr>
            <w:proofErr w:type="spellStart"/>
            <w:r w:rsidRPr="00273C8C">
              <w:rPr>
                <w:rFonts w:ascii="GHEA Grapalat" w:hAnsi="GHEA Grapalat"/>
                <w:sz w:val="16"/>
                <w:szCs w:val="16"/>
              </w:rPr>
              <w:t>Պ</w:t>
            </w:r>
            <w:r w:rsidR="00273C8C" w:rsidRPr="00273C8C">
              <w:rPr>
                <w:rFonts w:ascii="GHEA Grapalat" w:hAnsi="GHEA Grapalat"/>
                <w:sz w:val="16"/>
                <w:szCs w:val="16"/>
              </w:rPr>
              <w:t>արտադիր</w:t>
            </w:r>
            <w:proofErr w:type="spellEnd"/>
            <w:r w:rsidRPr="003122D9">
              <w:rPr>
                <w:rFonts w:ascii="GHEA Grapalat" w:hAnsi="GHEA Grapalat"/>
                <w:sz w:val="16"/>
                <w:szCs w:val="16"/>
              </w:rPr>
              <w:t xml:space="preserve"> </w:t>
            </w:r>
            <w:proofErr w:type="spellStart"/>
            <w:r w:rsidR="00273C8C" w:rsidRPr="00273C8C">
              <w:rPr>
                <w:rFonts w:ascii="GHEA Grapalat" w:hAnsi="GHEA Grapalat"/>
                <w:sz w:val="16"/>
                <w:szCs w:val="16"/>
              </w:rPr>
              <w:t>վճարողին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սպասարկող</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ֆինանսական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կազմակերպության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մասնաճյուղի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կողմից</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պարտադիր</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նշվում</w:t>
            </w:r>
            <w:proofErr w:type="spellEnd"/>
            <w:r w:rsidR="00273C8C" w:rsidRPr="00273C8C">
              <w:rPr>
                <w:rFonts w:ascii="GHEA Grapalat" w:hAnsi="GHEA Grapalat"/>
                <w:sz w:val="16"/>
                <w:szCs w:val="16"/>
              </w:rPr>
              <w:t xml:space="preserve"> է </w:t>
            </w:r>
            <w:proofErr w:type="spellStart"/>
            <w:r w:rsidR="00273C8C" w:rsidRPr="00273C8C">
              <w:rPr>
                <w:rFonts w:ascii="GHEA Grapalat" w:hAnsi="GHEA Grapalat"/>
                <w:sz w:val="16"/>
                <w:szCs w:val="16"/>
              </w:rPr>
              <w:t>պահանջագրի</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կատարման</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ամսաթիվը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ժամը</w:t>
            </w:r>
            <w:proofErr w:type="spellEnd"/>
            <w:r w:rsidR="00273C8C" w:rsidRPr="00273C8C">
              <w:rPr>
                <w:rFonts w:ascii="GHEA Grapalat" w:hAnsi="GHEA Grapalat"/>
                <w:sz w:val="16"/>
                <w:szCs w:val="16"/>
              </w:rPr>
              <w:t xml:space="preserve">, </w:t>
            </w:r>
            <w:proofErr w:type="spellStart"/>
            <w:r w:rsidR="00273C8C" w:rsidRPr="00273C8C">
              <w:rPr>
                <w:rFonts w:ascii="GHEA Grapalat" w:hAnsi="GHEA Grapalat"/>
                <w:sz w:val="16"/>
                <w:szCs w:val="16"/>
              </w:rPr>
              <w:t>րոպեն</w:t>
            </w:r>
            <w:proofErr w:type="spellEnd"/>
          </w:p>
        </w:tc>
        <w:tc>
          <w:tcPr>
            <w:tcW w:w="1752" w:type="dxa"/>
            <w:tcBorders>
              <w:top w:val="single" w:sz="4" w:space="0" w:color="auto"/>
              <w:left w:val="single" w:sz="4" w:space="0" w:color="auto"/>
              <w:bottom w:val="single" w:sz="4" w:space="0" w:color="auto"/>
              <w:right w:val="single" w:sz="4" w:space="0" w:color="auto"/>
            </w:tcBorders>
          </w:tcPr>
          <w:p w14:paraId="09B10AC2" w14:textId="77777777" w:rsidR="00273C8C" w:rsidRPr="00273C8C" w:rsidRDefault="00273C8C" w:rsidP="00273C8C">
            <w:pPr>
              <w:jc w:val="center"/>
              <w:rPr>
                <w:rFonts w:ascii="GHEA Grapalat" w:hAnsi="GHEA Grapalat"/>
                <w:sz w:val="16"/>
                <w:szCs w:val="16"/>
              </w:rPr>
            </w:pPr>
          </w:p>
        </w:tc>
      </w:tr>
      <w:tr w:rsidR="00273C8C" w:rsidRPr="00273C8C" w14:paraId="581651F1" w14:textId="77777777" w:rsidTr="00273C8C">
        <w:tc>
          <w:tcPr>
            <w:tcW w:w="720" w:type="dxa"/>
            <w:tcBorders>
              <w:top w:val="single" w:sz="4" w:space="0" w:color="auto"/>
              <w:left w:val="single" w:sz="4" w:space="0" w:color="auto"/>
              <w:bottom w:val="single" w:sz="4" w:space="0" w:color="auto"/>
              <w:right w:val="single" w:sz="4" w:space="0" w:color="auto"/>
            </w:tcBorders>
          </w:tcPr>
          <w:p w14:paraId="75F5AB2B"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14:paraId="6CB4829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շահառուին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աշխատակցի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p>
        </w:tc>
        <w:tc>
          <w:tcPr>
            <w:tcW w:w="1083" w:type="dxa"/>
            <w:tcBorders>
              <w:top w:val="single" w:sz="4" w:space="0" w:color="auto"/>
              <w:left w:val="single" w:sz="4" w:space="0" w:color="auto"/>
              <w:bottom w:val="single" w:sz="4" w:space="0" w:color="auto"/>
              <w:right w:val="single" w:sz="4" w:space="0" w:color="auto"/>
            </w:tcBorders>
          </w:tcPr>
          <w:p w14:paraId="640298F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52B35243" w14:textId="77777777" w:rsidR="00273C8C" w:rsidRPr="00273C8C" w:rsidRDefault="00273C8C" w:rsidP="003122D9">
            <w:pPr>
              <w:jc w:val="both"/>
              <w:rPr>
                <w:rFonts w:ascii="GHEA Grapalat" w:hAnsi="GHEA Grapalat"/>
                <w:sz w:val="16"/>
                <w:szCs w:val="16"/>
              </w:rPr>
            </w:pPr>
            <w:proofErr w:type="spellStart"/>
            <w:r w:rsidRPr="00273C8C">
              <w:rPr>
                <w:rFonts w:ascii="GHEA Grapalat" w:hAnsi="GHEA Grapalat"/>
                <w:sz w:val="16"/>
                <w:szCs w:val="16"/>
              </w:rPr>
              <w:t>ոչ</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պարտադիր</w:t>
            </w:r>
            <w:proofErr w:type="spellEnd"/>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շահառուին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lang w:val="hy-AM"/>
              </w:rPr>
              <w:t xml:space="preserve">ը </w:t>
            </w:r>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w:t>
            </w:r>
            <w:proofErr w:type="spellStart"/>
            <w:r w:rsidRPr="00273C8C">
              <w:rPr>
                <w:rFonts w:ascii="GHEA Grapalat" w:hAnsi="GHEA Grapalat"/>
                <w:sz w:val="16"/>
                <w:szCs w:val="16"/>
              </w:rPr>
              <w:t>ելու</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w:t>
            </w:r>
            <w:proofErr w:type="spellStart"/>
            <w:r w:rsidRPr="00273C8C">
              <w:rPr>
                <w:rFonts w:ascii="GHEA Grapalat" w:hAnsi="GHEA Grapalat"/>
                <w:sz w:val="16"/>
                <w:szCs w:val="16"/>
              </w:rPr>
              <w:t>աշխատակցի</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ստորագրությունը</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դրվում է </w:t>
            </w:r>
            <w:proofErr w:type="spellStart"/>
            <w:r w:rsidRPr="00273C8C">
              <w:rPr>
                <w:rFonts w:ascii="GHEA Grapalat" w:hAnsi="GHEA Grapalat"/>
                <w:sz w:val="16"/>
                <w:szCs w:val="16"/>
              </w:rPr>
              <w:t>թղթային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եղանակով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4467AAF5" w14:textId="77777777" w:rsidR="00273C8C" w:rsidRPr="00273C8C" w:rsidRDefault="00273C8C" w:rsidP="00273C8C">
            <w:pPr>
              <w:jc w:val="center"/>
              <w:rPr>
                <w:rFonts w:ascii="GHEA Grapalat" w:hAnsi="GHEA Grapalat"/>
                <w:sz w:val="16"/>
                <w:szCs w:val="16"/>
              </w:rPr>
            </w:pPr>
          </w:p>
        </w:tc>
      </w:tr>
      <w:tr w:rsidR="00273C8C" w:rsidRPr="00273C8C" w14:paraId="51DBEDB0" w14:textId="77777777" w:rsidTr="00273C8C">
        <w:tc>
          <w:tcPr>
            <w:tcW w:w="720" w:type="dxa"/>
            <w:tcBorders>
              <w:top w:val="single" w:sz="4" w:space="0" w:color="auto"/>
              <w:left w:val="single" w:sz="4" w:space="0" w:color="auto"/>
              <w:bottom w:val="single" w:sz="4" w:space="0" w:color="auto"/>
              <w:right w:val="single" w:sz="4" w:space="0" w:color="auto"/>
            </w:tcBorders>
          </w:tcPr>
          <w:p w14:paraId="6B527BB1"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14:paraId="566019C7"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շահառռւին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մասնաճյուղի</w:t>
            </w:r>
            <w:proofErr w:type="spellEnd"/>
            <w:r w:rsidRPr="00273C8C">
              <w:rPr>
                <w:rFonts w:ascii="GHEA Grapalat" w:hAnsi="GHEA Grapalat"/>
                <w:sz w:val="16"/>
                <w:szCs w:val="16"/>
              </w:rPr>
              <w:t xml:space="preserve">) </w:t>
            </w:r>
            <w:r w:rsidRPr="00273C8C">
              <w:rPr>
                <w:rFonts w:ascii="GHEA Grapalat" w:hAnsi="GHEA Grapalat"/>
                <w:sz w:val="16"/>
                <w:szCs w:val="16"/>
                <w:lang w:val="hy-AM"/>
              </w:rPr>
              <w:t>դրոշմա</w:t>
            </w:r>
            <w:proofErr w:type="spellStart"/>
            <w:r w:rsidRPr="00273C8C">
              <w:rPr>
                <w:rFonts w:ascii="GHEA Grapalat" w:hAnsi="GHEA Grapalat"/>
                <w:sz w:val="16"/>
                <w:szCs w:val="16"/>
              </w:rPr>
              <w:t>կնիքը</w:t>
            </w:r>
            <w:proofErr w:type="spellEnd"/>
          </w:p>
        </w:tc>
        <w:tc>
          <w:tcPr>
            <w:tcW w:w="1083" w:type="dxa"/>
            <w:tcBorders>
              <w:top w:val="single" w:sz="4" w:space="0" w:color="auto"/>
              <w:left w:val="single" w:sz="4" w:space="0" w:color="auto"/>
              <w:bottom w:val="single" w:sz="4" w:space="0" w:color="auto"/>
              <w:right w:val="single" w:sz="4" w:space="0" w:color="auto"/>
            </w:tcBorders>
          </w:tcPr>
          <w:p w14:paraId="3FC9D77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3D5BA07C" w14:textId="77777777"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proofErr w:type="spellStart"/>
            <w:r w:rsidRPr="00273C8C">
              <w:rPr>
                <w:rFonts w:ascii="GHEA Grapalat" w:hAnsi="GHEA Grapalat"/>
                <w:sz w:val="16"/>
                <w:szCs w:val="16"/>
              </w:rPr>
              <w:t>պարտադիր</w:t>
            </w:r>
            <w:proofErr w:type="spellEnd"/>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վերջինիս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w:t>
            </w:r>
            <w:proofErr w:type="spellStart"/>
            <w:r w:rsidRPr="00273C8C">
              <w:rPr>
                <w:rFonts w:ascii="GHEA Grapalat" w:hAnsi="GHEA Grapalat"/>
                <w:sz w:val="16"/>
                <w:szCs w:val="16"/>
              </w:rPr>
              <w:t>ելու</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դրոշմակնիքը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է </w:t>
            </w:r>
            <w:proofErr w:type="spellStart"/>
            <w:r w:rsidRPr="00273C8C">
              <w:rPr>
                <w:rFonts w:ascii="GHEA Grapalat" w:hAnsi="GHEA Grapalat"/>
                <w:sz w:val="16"/>
                <w:szCs w:val="16"/>
              </w:rPr>
              <w:t>թղթային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եղանակով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7F288DFC" w14:textId="77777777" w:rsidR="00273C8C" w:rsidRPr="00273C8C" w:rsidRDefault="00273C8C" w:rsidP="00273C8C">
            <w:pPr>
              <w:jc w:val="center"/>
              <w:rPr>
                <w:rFonts w:ascii="GHEA Grapalat" w:hAnsi="GHEA Grapalat"/>
                <w:sz w:val="16"/>
                <w:szCs w:val="16"/>
              </w:rPr>
            </w:pPr>
          </w:p>
        </w:tc>
      </w:tr>
      <w:tr w:rsidR="00273C8C" w:rsidRPr="00273C8C" w14:paraId="2B84FE2B" w14:textId="77777777" w:rsidTr="00273C8C">
        <w:tc>
          <w:tcPr>
            <w:tcW w:w="720" w:type="dxa"/>
            <w:tcBorders>
              <w:top w:val="single" w:sz="4" w:space="0" w:color="auto"/>
              <w:left w:val="single" w:sz="4" w:space="0" w:color="auto"/>
              <w:bottom w:val="single" w:sz="4" w:space="0" w:color="auto"/>
              <w:right w:val="single" w:sz="4" w:space="0" w:color="auto"/>
            </w:tcBorders>
          </w:tcPr>
          <w:p w14:paraId="7D3A5D90" w14:textId="77777777"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.գ</w:t>
            </w:r>
          </w:p>
        </w:tc>
        <w:tc>
          <w:tcPr>
            <w:tcW w:w="2028" w:type="dxa"/>
            <w:tcBorders>
              <w:top w:val="single" w:sz="4" w:space="0" w:color="auto"/>
              <w:left w:val="single" w:sz="4" w:space="0" w:color="auto"/>
              <w:bottom w:val="single" w:sz="4" w:space="0" w:color="auto"/>
              <w:right w:val="single" w:sz="4" w:space="0" w:color="auto"/>
            </w:tcBorders>
          </w:tcPr>
          <w:p w14:paraId="43245B58"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շահառռւին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սպասարկող</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ֆինանսական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կազմակերպության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ամսաթիվը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ժամը</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րոպեն</w:t>
            </w:r>
            <w:proofErr w:type="spellEnd"/>
          </w:p>
        </w:tc>
        <w:tc>
          <w:tcPr>
            <w:tcW w:w="1083" w:type="dxa"/>
            <w:tcBorders>
              <w:top w:val="single" w:sz="4" w:space="0" w:color="auto"/>
              <w:left w:val="single" w:sz="4" w:space="0" w:color="auto"/>
              <w:bottom w:val="single" w:sz="4" w:space="0" w:color="auto"/>
              <w:right w:val="single" w:sz="4" w:space="0" w:color="auto"/>
            </w:tcBorders>
          </w:tcPr>
          <w:p w14:paraId="64D10686" w14:textId="77777777" w:rsidR="00273C8C" w:rsidRPr="00273C8C" w:rsidRDefault="00273C8C" w:rsidP="00273C8C">
            <w:pPr>
              <w:jc w:val="center"/>
              <w:rPr>
                <w:rFonts w:ascii="GHEA Grapalat" w:hAnsi="GHEA Grapalat"/>
                <w:sz w:val="16"/>
                <w:szCs w:val="16"/>
              </w:rPr>
            </w:pPr>
            <w:proofErr w:type="spellStart"/>
            <w:r w:rsidRPr="00273C8C">
              <w:rPr>
                <w:rFonts w:ascii="GHEA Grapalat" w:hAnsi="GHEA Grapalat"/>
                <w:sz w:val="16"/>
                <w:szCs w:val="16"/>
              </w:rPr>
              <w:t>Պարտադիր</w:t>
            </w:r>
            <w:proofErr w:type="spellEnd"/>
          </w:p>
        </w:tc>
        <w:tc>
          <w:tcPr>
            <w:tcW w:w="5863" w:type="dxa"/>
            <w:tcBorders>
              <w:top w:val="single" w:sz="4" w:space="0" w:color="auto"/>
              <w:left w:val="single" w:sz="4" w:space="0" w:color="auto"/>
              <w:bottom w:val="single" w:sz="4" w:space="0" w:color="auto"/>
              <w:right w:val="single" w:sz="4" w:space="0" w:color="auto"/>
            </w:tcBorders>
          </w:tcPr>
          <w:p w14:paraId="41F42E6D" w14:textId="77777777"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proofErr w:type="spellStart"/>
            <w:r w:rsidRPr="00273C8C">
              <w:rPr>
                <w:rFonts w:ascii="GHEA Grapalat" w:hAnsi="GHEA Grapalat"/>
                <w:sz w:val="16"/>
                <w:szCs w:val="16"/>
              </w:rPr>
              <w:t>պարտադիր</w:t>
            </w:r>
            <w:proofErr w:type="spellEnd"/>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proofErr w:type="spellStart"/>
            <w:r w:rsidRPr="00273C8C">
              <w:rPr>
                <w:rFonts w:ascii="GHEA Grapalat" w:hAnsi="GHEA Grapalat"/>
                <w:sz w:val="16"/>
                <w:szCs w:val="16"/>
              </w:rPr>
              <w:t>վճարման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պահանջագիրը</w:t>
            </w:r>
            <w:proofErr w:type="spellEnd"/>
            <w:r w:rsidRPr="00273C8C">
              <w:rPr>
                <w:rFonts w:ascii="GHEA Grapalat" w:hAnsi="GHEA Grapalat"/>
                <w:sz w:val="16"/>
                <w:szCs w:val="16"/>
              </w:rPr>
              <w:t xml:space="preserve"> </w:t>
            </w:r>
            <w:r w:rsidRPr="00273C8C">
              <w:rPr>
                <w:rFonts w:ascii="GHEA Grapalat" w:hAnsi="GHEA Grapalat"/>
                <w:sz w:val="16"/>
                <w:szCs w:val="16"/>
                <w:lang w:val="hy-AM"/>
              </w:rPr>
              <w:t xml:space="preserve">վերջինիս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w:t>
            </w:r>
            <w:proofErr w:type="spellStart"/>
            <w:r w:rsidRPr="00273C8C">
              <w:rPr>
                <w:rFonts w:ascii="GHEA Grapalat" w:hAnsi="GHEA Grapalat"/>
                <w:sz w:val="16"/>
                <w:szCs w:val="16"/>
              </w:rPr>
              <w:t>ելու</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դեպքում</w:t>
            </w:r>
            <w:proofErr w:type="spellEnd"/>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սույն տվյալները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են </w:t>
            </w:r>
            <w:proofErr w:type="spellStart"/>
            <w:r w:rsidRPr="00273C8C">
              <w:rPr>
                <w:rFonts w:ascii="GHEA Grapalat" w:hAnsi="GHEA Grapalat"/>
                <w:sz w:val="16"/>
                <w:szCs w:val="16"/>
              </w:rPr>
              <w:t>թղթային</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եղանակով</w:t>
            </w:r>
            <w:proofErr w:type="spellEnd"/>
            <w:r w:rsidRPr="00273C8C">
              <w:rPr>
                <w:rFonts w:ascii="GHEA Grapalat" w:hAnsi="GHEA Grapalat"/>
                <w:sz w:val="16"/>
                <w:szCs w:val="16"/>
              </w:rPr>
              <w:t xml:space="preserve"> </w:t>
            </w:r>
            <w:proofErr w:type="spellStart"/>
            <w:r w:rsidRPr="00273C8C">
              <w:rPr>
                <w:rFonts w:ascii="GHEA Grapalat" w:hAnsi="GHEA Grapalat"/>
                <w:sz w:val="16"/>
                <w:szCs w:val="16"/>
              </w:rPr>
              <w:t>ներկայաց</w:t>
            </w:r>
            <w:proofErr w:type="spellEnd"/>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14:paraId="4FA5ED14" w14:textId="77777777" w:rsidR="00273C8C" w:rsidRPr="00273C8C" w:rsidRDefault="00273C8C" w:rsidP="00273C8C">
            <w:pPr>
              <w:jc w:val="center"/>
              <w:rPr>
                <w:rFonts w:ascii="GHEA Grapalat" w:hAnsi="GHEA Grapalat"/>
                <w:sz w:val="16"/>
                <w:szCs w:val="16"/>
              </w:rPr>
            </w:pPr>
          </w:p>
        </w:tc>
      </w:tr>
    </w:tbl>
    <w:p w14:paraId="281792A9" w14:textId="77777777" w:rsidR="00B80C21" w:rsidRPr="004F71AE" w:rsidRDefault="00B80C21" w:rsidP="00B80C21">
      <w:pPr>
        <w:pStyle w:val="31"/>
        <w:spacing w:line="240" w:lineRule="auto"/>
        <w:jc w:val="right"/>
        <w:rPr>
          <w:rFonts w:ascii="GHEA Grapalat" w:hAnsi="GHEA Grapalat"/>
        </w:rPr>
      </w:pPr>
    </w:p>
    <w:p w14:paraId="2B622B79" w14:textId="77777777" w:rsidR="003122D9" w:rsidRDefault="003122D9" w:rsidP="00B80C21">
      <w:pPr>
        <w:pStyle w:val="31"/>
        <w:spacing w:line="240" w:lineRule="auto"/>
        <w:jc w:val="right"/>
        <w:rPr>
          <w:rFonts w:ascii="GHEA Grapalat" w:hAnsi="GHEA Grapalat" w:cs="Sylfaen"/>
          <w:b/>
        </w:rPr>
      </w:pPr>
    </w:p>
    <w:p w14:paraId="702A7EC5" w14:textId="77777777" w:rsidR="003122D9" w:rsidRDefault="003122D9" w:rsidP="00B80C21">
      <w:pPr>
        <w:pStyle w:val="31"/>
        <w:spacing w:line="240" w:lineRule="auto"/>
        <w:jc w:val="right"/>
        <w:rPr>
          <w:rFonts w:ascii="GHEA Grapalat" w:hAnsi="GHEA Grapalat" w:cs="Sylfaen"/>
          <w:b/>
        </w:rPr>
      </w:pPr>
    </w:p>
    <w:p w14:paraId="294E4627" w14:textId="77777777" w:rsidR="003122D9" w:rsidRDefault="003122D9" w:rsidP="00B80C21">
      <w:pPr>
        <w:pStyle w:val="31"/>
        <w:spacing w:line="240" w:lineRule="auto"/>
        <w:jc w:val="right"/>
        <w:rPr>
          <w:rFonts w:ascii="GHEA Grapalat" w:hAnsi="GHEA Grapalat" w:cs="Sylfaen"/>
          <w:b/>
        </w:rPr>
      </w:pPr>
    </w:p>
    <w:p w14:paraId="3AE5FFF0" w14:textId="77777777" w:rsidR="00B80C21" w:rsidRPr="004F71AE" w:rsidRDefault="00B80C21" w:rsidP="00B80C21">
      <w:pPr>
        <w:pStyle w:val="31"/>
        <w:spacing w:line="240" w:lineRule="auto"/>
        <w:jc w:val="right"/>
        <w:rPr>
          <w:rFonts w:ascii="GHEA Grapalat" w:hAnsi="GHEA Grapalat" w:cs="Sylfaen"/>
          <w:b/>
          <w:lang w:val="hy-AM"/>
        </w:rPr>
      </w:pPr>
      <w:r w:rsidRPr="004F71AE">
        <w:rPr>
          <w:rFonts w:ascii="GHEA Grapalat" w:hAnsi="GHEA Grapalat" w:cs="Sylfaen"/>
          <w:b/>
          <w:lang w:val="hy-AM"/>
        </w:rPr>
        <w:t>Հավելված 7</w:t>
      </w:r>
    </w:p>
    <w:p w14:paraId="249875C0" w14:textId="327233D7" w:rsidR="00B80C21" w:rsidRPr="004F71AE" w:rsidRDefault="00931CB8" w:rsidP="00B80C21">
      <w:pPr>
        <w:pStyle w:val="31"/>
        <w:spacing w:line="240" w:lineRule="auto"/>
        <w:jc w:val="right"/>
        <w:rPr>
          <w:rFonts w:ascii="GHEA Grapalat" w:hAnsi="GHEA Grapalat" w:cs="Sylfaen"/>
          <w:b/>
          <w:lang w:val="hy-AM"/>
        </w:rPr>
      </w:pPr>
      <w:r>
        <w:rPr>
          <w:rFonts w:ascii="GHEA Grapalat" w:hAnsi="GHEA Grapalat"/>
          <w:b/>
          <w:lang w:val="af-ZA"/>
        </w:rPr>
        <w:t>ՀՀԱՄ-</w:t>
      </w:r>
      <w:r w:rsidR="00562019">
        <w:rPr>
          <w:rFonts w:ascii="GHEA Grapalat" w:hAnsi="GHEA Grapalat"/>
          <w:b/>
          <w:lang w:val="af-ZA"/>
        </w:rPr>
        <w:t>ԱՆՏԱՌՈՒՏ</w:t>
      </w:r>
      <w:r>
        <w:rPr>
          <w:rFonts w:ascii="GHEA Grapalat" w:hAnsi="GHEA Grapalat"/>
          <w:b/>
          <w:lang w:val="af-ZA"/>
        </w:rPr>
        <w:t>-ՄԴ-ԳՀԱՇՁԲ -</w:t>
      </w:r>
      <w:r w:rsidR="00296EA1">
        <w:rPr>
          <w:rFonts w:ascii="GHEA Grapalat" w:hAnsi="GHEA Grapalat"/>
          <w:b/>
          <w:lang w:val="af-ZA"/>
        </w:rPr>
        <w:t>25/02</w:t>
      </w:r>
      <w:r w:rsidR="0008740D">
        <w:rPr>
          <w:rFonts w:ascii="GHEA Grapalat" w:hAnsi="GHEA Grapalat"/>
          <w:b/>
          <w:lang w:val="hy-AM"/>
        </w:rPr>
        <w:t xml:space="preserve"> </w:t>
      </w:r>
      <w:r w:rsidR="00B80C21" w:rsidRPr="004F71AE">
        <w:rPr>
          <w:rFonts w:ascii="GHEA Grapalat" w:hAnsi="GHEA Grapalat" w:cs="Sylfaen"/>
          <w:b/>
          <w:lang w:val="hy-AM"/>
        </w:rPr>
        <w:t>ծածկագրով</w:t>
      </w:r>
    </w:p>
    <w:p w14:paraId="07EA1F3E" w14:textId="19CFCE40" w:rsidR="00B80C21" w:rsidRPr="004F71AE" w:rsidRDefault="007402FE" w:rsidP="00B80C2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80C21" w:rsidRPr="004F71AE">
        <w:rPr>
          <w:rFonts w:ascii="GHEA Grapalat" w:hAnsi="GHEA Grapalat" w:cs="Sylfaen"/>
          <w:b/>
          <w:lang w:val="hy-AM"/>
        </w:rPr>
        <w:t xml:space="preserve"> հրավերի</w:t>
      </w:r>
    </w:p>
    <w:p w14:paraId="3BBD54DB" w14:textId="11C07916" w:rsidR="00B80C21" w:rsidRPr="003122D9" w:rsidRDefault="00695F9C" w:rsidP="003122D9">
      <w:pPr>
        <w:ind w:left="-142" w:firstLine="142"/>
        <w:jc w:val="center"/>
        <w:rPr>
          <w:rFonts w:ascii="GHEA Grapalat" w:hAnsi="GHEA Grapalat"/>
          <w:b/>
          <w:lang w:val="hy-AM"/>
        </w:rPr>
      </w:pPr>
      <w:r w:rsidRPr="004F71AE">
        <w:rPr>
          <w:rFonts w:ascii="GHEA Grapalat" w:hAnsi="GHEA Grapalat" w:cs="Sylfaen"/>
          <w:b/>
          <w:lang w:val="hy-AM"/>
        </w:rPr>
        <w:t xml:space="preserve">ՀՀ ԱՐԱԳԱԾՈՏՆԻ ՄԱՐԶԻ </w:t>
      </w:r>
      <w:r w:rsidR="00117E14">
        <w:rPr>
          <w:rFonts w:ascii="GHEA Grapalat" w:hAnsi="GHEA Grapalat" w:cs="Sylfaen"/>
          <w:b/>
          <w:lang w:val="hy-AM"/>
        </w:rPr>
        <w:t>ԱՆՏԱՌՈՒՏԻ ՄԻՋՆԱԿԱՐԳ ԴՊՐՈՑ</w:t>
      </w:r>
      <w:r w:rsidR="009C05A3" w:rsidRPr="004F71AE">
        <w:rPr>
          <w:rFonts w:ascii="GHEA Grapalat" w:hAnsi="GHEA Grapalat" w:cs="Sylfaen"/>
          <w:b/>
          <w:lang w:val="hy-AM"/>
        </w:rPr>
        <w:t xml:space="preserve"> ՊՈԱԿ</w:t>
      </w:r>
      <w:r w:rsidR="00762966" w:rsidRPr="004F71AE">
        <w:rPr>
          <w:rFonts w:ascii="GHEA Grapalat" w:hAnsi="GHEA Grapalat" w:cs="Sylfaen"/>
          <w:b/>
          <w:lang w:val="hy-AM"/>
        </w:rPr>
        <w:t xml:space="preserve">Ի </w:t>
      </w:r>
      <w:r w:rsidR="00B80C21" w:rsidRPr="004F71AE">
        <w:rPr>
          <w:rFonts w:ascii="GHEA Grapalat" w:hAnsi="GHEA Grapalat" w:cs="Sylfaen"/>
          <w:b/>
          <w:lang w:val="hy-AM"/>
        </w:rPr>
        <w:t>ԿԱՐԻՔՆԵՐԻ</w:t>
      </w:r>
      <w:r w:rsidR="00924258" w:rsidRPr="004F71AE">
        <w:rPr>
          <w:rFonts w:ascii="GHEA Grapalat" w:hAnsi="GHEA Grapalat" w:cs="Sylfaen"/>
          <w:b/>
          <w:lang w:val="hy-AM"/>
        </w:rPr>
        <w:t xml:space="preserve"> </w:t>
      </w:r>
      <w:r w:rsidR="00B80C21" w:rsidRPr="004F71AE">
        <w:rPr>
          <w:rFonts w:ascii="GHEA Grapalat" w:hAnsi="GHEA Grapalat" w:cs="Sylfaen"/>
          <w:b/>
          <w:lang w:val="hy-AM"/>
        </w:rPr>
        <w:t>ՀԱՄԱՐ</w:t>
      </w:r>
      <w:r w:rsidR="00924258" w:rsidRPr="004F71AE">
        <w:rPr>
          <w:rFonts w:ascii="GHEA Grapalat" w:hAnsi="GHEA Grapalat" w:cs="Sylfaen"/>
          <w:b/>
          <w:lang w:val="hy-AM"/>
        </w:rPr>
        <w:t xml:space="preserve"> </w:t>
      </w:r>
      <w:r w:rsidR="00B80C21" w:rsidRPr="004F71AE">
        <w:rPr>
          <w:rFonts w:ascii="GHEA Grapalat" w:hAnsi="GHEA Grapalat" w:cs="Sylfaen"/>
          <w:b/>
          <w:lang w:val="hy-AM"/>
        </w:rPr>
        <w:t>ԱՇԽԱՏԱՆՔՆԵՐԻ  ԿԱՏԱՐՄԱՆ</w:t>
      </w:r>
      <w:r w:rsidR="003122D9" w:rsidRPr="003122D9">
        <w:rPr>
          <w:rFonts w:ascii="GHEA Grapalat" w:hAnsi="GHEA Grapalat"/>
          <w:b/>
          <w:lang w:val="hy-AM"/>
        </w:rPr>
        <w:t xml:space="preserve"> </w:t>
      </w:r>
      <w:r w:rsidR="00B80C21" w:rsidRPr="004F71AE">
        <w:rPr>
          <w:rFonts w:ascii="GHEA Grapalat" w:hAnsi="GHEA Grapalat" w:cs="Sylfaen"/>
          <w:b/>
          <w:lang w:val="hy-AM"/>
        </w:rPr>
        <w:t>ՊԵՏԱԿԱՆ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ԳՆՄԱՆ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ՊԱՅՄԱՆԱԳԻՐ</w:t>
      </w:r>
    </w:p>
    <w:p w14:paraId="696D2C66" w14:textId="2167BB9C" w:rsidR="00B80C21" w:rsidRPr="004F71AE" w:rsidRDefault="00B80C21" w:rsidP="00B80C21">
      <w:pPr>
        <w:ind w:left="-142" w:firstLine="142"/>
        <w:jc w:val="center"/>
        <w:rPr>
          <w:rFonts w:ascii="GHEA Grapalat" w:hAnsi="GHEA Grapalat"/>
          <w:b/>
          <w:u w:val="single"/>
          <w:lang w:val="hy-AM"/>
        </w:rPr>
      </w:pPr>
      <w:r w:rsidRPr="004F71AE">
        <w:rPr>
          <w:rFonts w:ascii="GHEA Grapalat" w:hAnsi="GHEA Grapalat"/>
          <w:b/>
          <w:lang w:val="hy-AM"/>
        </w:rPr>
        <w:t xml:space="preserve">N </w:t>
      </w:r>
      <w:r w:rsidRPr="004F71AE">
        <w:rPr>
          <w:rFonts w:ascii="GHEA Grapalat" w:hAnsi="GHEA Grapalat"/>
          <w:sz w:val="20"/>
          <w:szCs w:val="20"/>
          <w:lang w:val="hy-AM"/>
        </w:rPr>
        <w:t>«</w:t>
      </w:r>
      <w:r w:rsidR="00931CB8">
        <w:rPr>
          <w:rFonts w:ascii="GHEA Grapalat" w:hAnsi="GHEA Grapalat"/>
          <w:b/>
          <w:sz w:val="20"/>
          <w:szCs w:val="20"/>
          <w:lang w:val="af-ZA"/>
        </w:rPr>
        <w:t>ՀՀԱՄ-</w:t>
      </w:r>
      <w:r w:rsidR="00562019">
        <w:rPr>
          <w:rFonts w:ascii="GHEA Grapalat" w:hAnsi="GHEA Grapalat"/>
          <w:b/>
          <w:sz w:val="20"/>
          <w:szCs w:val="20"/>
          <w:lang w:val="af-ZA"/>
        </w:rPr>
        <w:t>ԱՆՏԱՌՈՒՏ</w:t>
      </w:r>
      <w:r w:rsidR="00931CB8">
        <w:rPr>
          <w:rFonts w:ascii="GHEA Grapalat" w:hAnsi="GHEA Grapalat"/>
          <w:b/>
          <w:sz w:val="20"/>
          <w:szCs w:val="20"/>
          <w:lang w:val="af-ZA"/>
        </w:rPr>
        <w:t>-ՄԴ-ԳՀԱՇՁԲ -</w:t>
      </w:r>
      <w:r w:rsidR="00296EA1">
        <w:rPr>
          <w:rFonts w:ascii="GHEA Grapalat" w:hAnsi="GHEA Grapalat"/>
          <w:b/>
          <w:sz w:val="20"/>
          <w:szCs w:val="20"/>
          <w:lang w:val="af-ZA"/>
        </w:rPr>
        <w:t>25/02</w:t>
      </w:r>
      <w:r w:rsidRPr="004F71AE">
        <w:rPr>
          <w:rFonts w:ascii="GHEA Grapalat" w:hAnsi="GHEA Grapalat"/>
          <w:sz w:val="20"/>
          <w:szCs w:val="20"/>
          <w:lang w:val="hy-AM"/>
        </w:rPr>
        <w:t>»</w:t>
      </w:r>
    </w:p>
    <w:p w14:paraId="1C4D32E7" w14:textId="77777777" w:rsidR="00094F22" w:rsidRPr="004F71AE" w:rsidRDefault="00786514" w:rsidP="00094F22">
      <w:pPr>
        <w:tabs>
          <w:tab w:val="left" w:pos="720"/>
          <w:tab w:val="left" w:pos="1440"/>
          <w:tab w:val="left" w:pos="8865"/>
        </w:tabs>
        <w:jc w:val="both"/>
        <w:rPr>
          <w:rFonts w:ascii="GHEA Grapalat" w:hAnsi="GHEA Grapalat" w:cs="Sylfaen"/>
          <w:sz w:val="20"/>
          <w:lang w:val="hy-AM"/>
        </w:rPr>
      </w:pPr>
      <w:r w:rsidRPr="004F71AE">
        <w:rPr>
          <w:rFonts w:ascii="GHEA Grapalat" w:hAnsi="GHEA Grapalat" w:cs="Sylfaen"/>
          <w:sz w:val="20"/>
          <w:lang w:val="hy-AM"/>
        </w:rPr>
        <w:t>գ</w:t>
      </w:r>
      <w:r w:rsidR="00094F22" w:rsidRPr="004F71AE">
        <w:rPr>
          <w:rFonts w:ascii="GHEA Grapalat" w:hAnsi="GHEA Grapalat" w:cs="Sylfaen"/>
          <w:sz w:val="20"/>
          <w:lang w:val="hy-AM"/>
        </w:rPr>
        <w:t xml:space="preserve">. </w:t>
      </w:r>
      <w:r w:rsidR="00094F22" w:rsidRPr="004F71AE">
        <w:rPr>
          <w:rFonts w:ascii="GHEA Grapalat" w:hAnsi="GHEA Grapalat" w:cs="Sylfaen"/>
          <w:sz w:val="20"/>
          <w:u w:val="single"/>
          <w:lang w:val="hy-AM"/>
        </w:rPr>
        <w:t xml:space="preserve">           </w:t>
      </w:r>
      <w:r w:rsidR="00094F22" w:rsidRPr="004F71AE">
        <w:rPr>
          <w:rFonts w:ascii="GHEA Grapalat" w:hAnsi="GHEA Grapalat" w:cs="Sylfaen"/>
          <w:sz w:val="20"/>
          <w:lang w:val="hy-AM"/>
        </w:rPr>
        <w:t xml:space="preserve">                                                                                                       </w:t>
      </w:r>
      <w:r w:rsidR="00094F22" w:rsidRPr="004F71AE">
        <w:rPr>
          <w:rFonts w:ascii="GHEA Grapalat" w:hAnsi="GHEA Grapalat"/>
          <w:lang w:val="hy-AM"/>
        </w:rPr>
        <w:t>«</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cs="Sylfaen"/>
          <w:sz w:val="20"/>
          <w:lang w:val="hy-AM"/>
        </w:rPr>
        <w:t>20   թ.</w:t>
      </w:r>
    </w:p>
    <w:p w14:paraId="58A68655" w14:textId="77777777" w:rsidR="00094F22" w:rsidRPr="004F71AE" w:rsidRDefault="00094F22" w:rsidP="00094F22">
      <w:pPr>
        <w:jc w:val="both"/>
        <w:rPr>
          <w:rFonts w:ascii="GHEA Grapalat" w:hAnsi="GHEA Grapalat"/>
          <w:lang w:val="hy-AM"/>
        </w:rPr>
      </w:pPr>
    </w:p>
    <w:p w14:paraId="077C507C" w14:textId="77777777" w:rsidR="00094F22" w:rsidRPr="004F71AE" w:rsidRDefault="00094F22" w:rsidP="00094F22">
      <w:pPr>
        <w:ind w:firstLine="720"/>
        <w:jc w:val="both"/>
        <w:rPr>
          <w:rFonts w:ascii="GHEA Grapalat" w:hAnsi="GHEA Grapalat" w:cs="Sylfaen"/>
          <w:sz w:val="20"/>
          <w:szCs w:val="20"/>
          <w:lang w:val="pt-BR"/>
        </w:rPr>
      </w:pPr>
      <w:r w:rsidRPr="004F71AE">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47286436" w14:textId="77777777" w:rsidR="0008740D" w:rsidRPr="00E6597C" w:rsidRDefault="0008740D" w:rsidP="0008740D">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73994A2D" w14:textId="2BAB80AB" w:rsidR="0008740D" w:rsidRPr="007F0FB8" w:rsidRDefault="0008740D" w:rsidP="0008740D">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r>
        <w:rPr>
          <w:rFonts w:ascii="GHEA Grapalat" w:hAnsi="GHEA Grapalat" w:cs="Arial"/>
          <w:sz w:val="20"/>
          <w:szCs w:val="20"/>
          <w:lang w:val="es-ES"/>
        </w:rPr>
        <w:t>օգտագործ</w:t>
      </w:r>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E6597C">
        <w:rPr>
          <w:rFonts w:ascii="GHEA Grapalat" w:hAnsi="GHEA Grapalat" w:cs="Sylfaen"/>
          <w:sz w:val="20"/>
          <w:szCs w:val="20"/>
          <w:lang w:val="pt-BR"/>
        </w:rPr>
        <w:t xml:space="preserve"> 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296EA1">
        <w:rPr>
          <w:rFonts w:ascii="GHEA Grapalat" w:hAnsi="GHEA Grapalat"/>
          <w:b/>
          <w:color w:val="FF0000"/>
          <w:lang w:val="af-ZA"/>
        </w:rPr>
        <w:t>Միջանցքների պատուհանների փոխարինման</w:t>
      </w:r>
      <w:r>
        <w:rPr>
          <w:rFonts w:ascii="GHEA Grapalat" w:hAnsi="GHEA Grapalat"/>
          <w:b/>
          <w:color w:val="FF0000"/>
          <w:lang w:val="hy-AM"/>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sidR="00931CB8">
        <w:rPr>
          <w:rFonts w:ascii="GHEA Grapalat" w:hAnsi="GHEA Grapalat"/>
          <w:b/>
          <w:lang w:val="af-ZA"/>
        </w:rPr>
        <w:t>ՀՀԱՄ-</w:t>
      </w:r>
      <w:r w:rsidR="00562019">
        <w:rPr>
          <w:rFonts w:ascii="GHEA Grapalat" w:hAnsi="GHEA Grapalat"/>
          <w:b/>
          <w:lang w:val="af-ZA"/>
        </w:rPr>
        <w:t>ԱՆՏԱՌՈՒՏ</w:t>
      </w:r>
      <w:r w:rsidR="00931CB8">
        <w:rPr>
          <w:rFonts w:ascii="GHEA Grapalat" w:hAnsi="GHEA Grapalat"/>
          <w:b/>
          <w:lang w:val="af-ZA"/>
        </w:rPr>
        <w:t>-ՄԴ-ԳՀԱՇՁԲ -</w:t>
      </w:r>
      <w:r w:rsidR="00296EA1">
        <w:rPr>
          <w:rFonts w:ascii="GHEA Grapalat" w:hAnsi="GHEA Grapalat"/>
          <w:b/>
          <w:lang w:val="af-ZA"/>
        </w:rPr>
        <w:t>25/02</w:t>
      </w:r>
      <w:r>
        <w:rPr>
          <w:rFonts w:ascii="GHEA Grapalat" w:hAnsi="GHEA Grapalat"/>
          <w:b/>
          <w:lang w:val="hy-AM"/>
        </w:rPr>
        <w:t xml:space="preserve"> </w:t>
      </w:r>
      <w:r>
        <w:rPr>
          <w:rFonts w:ascii="GHEA Grapalat" w:hAnsi="GHEA Grapalat" w:cs="Tahoma"/>
          <w:sz w:val="20"/>
          <w:szCs w:val="20"/>
          <w:lang w:val="hy-AM"/>
        </w:rPr>
        <w:t xml:space="preserve">ծածկագրով գնման ընթացակարգին մասնակցելու շրջանակում Կապալառուի կողմից հայտով ներկայացված՝ </w:t>
      </w:r>
      <w:r>
        <w:rPr>
          <w:rFonts w:ascii="GHEA Grapalat" w:hAnsi="GHEA Grapalat" w:cs="Sylfaen"/>
          <w:sz w:val="20"/>
          <w:lang w:val="hy-AM"/>
        </w:rPr>
        <w:t xml:space="preserve">նախագծային փաստաթղթերով </w:t>
      </w:r>
      <w:r w:rsidRPr="007F0FB8">
        <w:rPr>
          <w:rFonts w:ascii="GHEA Grapalat" w:hAnsi="GHEA Grapalat" w:cs="Sylfaen"/>
          <w:sz w:val="20"/>
          <w:lang w:val="hy-AM"/>
        </w:rPr>
        <w:t>սահմանված</w:t>
      </w:r>
      <w:r w:rsidRPr="005C4D07">
        <w:rPr>
          <w:rFonts w:ascii="GHEA Grapalat" w:hAnsi="GHEA Grapalat" w:cs="Sylfaen"/>
          <w:sz w:val="20"/>
          <w:lang w:val="af-ZA"/>
        </w:rPr>
        <w:t xml:space="preserve"> </w:t>
      </w:r>
      <w:r w:rsidRPr="007F0F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7F0F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7F0F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7F0F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7F0F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7F0FB8">
        <w:rPr>
          <w:rFonts w:ascii="GHEA Grapalat" w:hAnsi="GHEA Grapalat" w:cs="Sylfaen"/>
          <w:sz w:val="20"/>
          <w:lang w:val="hy-AM"/>
        </w:rPr>
        <w:t>նյութերի</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կամ</w:t>
      </w:r>
      <w:r w:rsidRPr="005C4D07">
        <w:rPr>
          <w:rFonts w:ascii="GHEA Grapalat" w:hAnsi="GHEA Grapalat" w:cs="Sylfaen"/>
          <w:sz w:val="20"/>
          <w:lang w:val="af-ZA"/>
        </w:rPr>
        <w:t xml:space="preserve">) </w:t>
      </w:r>
      <w:r w:rsidRPr="007F0FB8">
        <w:rPr>
          <w:rFonts w:ascii="GHEA Grapalat" w:hAnsi="GHEA Grapalat" w:cs="Sylfaen"/>
          <w:sz w:val="20"/>
          <w:lang w:val="hy-AM"/>
        </w:rPr>
        <w:t>սարքերի</w:t>
      </w:r>
      <w:r w:rsidRPr="005C4D07">
        <w:rPr>
          <w:rFonts w:ascii="GHEA Grapalat" w:hAnsi="GHEA Grapalat" w:cs="Sylfaen"/>
          <w:sz w:val="20"/>
          <w:lang w:val="af-ZA"/>
        </w:rPr>
        <w:t xml:space="preserve"> </w:t>
      </w:r>
      <w:r w:rsidRPr="007F0FB8">
        <w:rPr>
          <w:rFonts w:ascii="GHEA Grapalat" w:hAnsi="GHEA Grapalat" w:cs="Sylfaen"/>
          <w:sz w:val="20"/>
          <w:lang w:val="hy-AM"/>
        </w:rPr>
        <w:t>ու</w:t>
      </w:r>
      <w:r w:rsidRPr="005C4D07">
        <w:rPr>
          <w:rFonts w:ascii="GHEA Grapalat" w:hAnsi="GHEA Grapalat" w:cs="Sylfaen"/>
          <w:sz w:val="20"/>
          <w:lang w:val="af-ZA"/>
        </w:rPr>
        <w:t xml:space="preserve"> </w:t>
      </w:r>
      <w:r w:rsidRPr="007F0F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7F0F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7F0F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7F0FB8">
        <w:rPr>
          <w:rFonts w:ascii="GHEA Grapalat" w:hAnsi="GHEA Grapalat" w:cs="Sylfaen"/>
          <w:sz w:val="20"/>
          <w:lang w:val="hy-AM"/>
        </w:rPr>
        <w:t>մասին</w:t>
      </w:r>
      <w:r>
        <w:rPr>
          <w:rFonts w:ascii="GHEA Grapalat" w:hAnsi="GHEA Grapalat" w:cs="Sylfaen"/>
          <w:sz w:val="20"/>
          <w:lang w:val="hy-AM"/>
        </w:rPr>
        <w:t xml:space="preserve"> հավաստումը</w:t>
      </w:r>
      <w:r w:rsidRPr="007F0FB8">
        <w:rPr>
          <w:rFonts w:ascii="GHEA Grapalat" w:hAnsi="GHEA Grapalat" w:cs="Sylfaen"/>
          <w:sz w:val="20"/>
          <w:lang w:val="hy-AM"/>
        </w:rPr>
        <w:t>:</w:t>
      </w:r>
    </w:p>
    <w:p w14:paraId="5ABF8307" w14:textId="77777777" w:rsidR="0008740D" w:rsidRPr="00FB1EC7" w:rsidRDefault="0008740D" w:rsidP="0008740D">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Pr="00FB1EC7">
        <w:rPr>
          <w:rFonts w:ascii="GHEA Grapalat" w:hAnsi="GHEA Grapalat"/>
          <w:sz w:val="20"/>
          <w:szCs w:val="20"/>
          <w:lang w:val="es-ES"/>
        </w:rPr>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001285EE" w14:textId="10E2ABCC" w:rsidR="00CA29E7" w:rsidRPr="004F71AE" w:rsidRDefault="00CA29E7" w:rsidP="00CA29E7">
      <w:pPr>
        <w:tabs>
          <w:tab w:val="left" w:pos="1134"/>
        </w:tabs>
        <w:ind w:firstLine="720"/>
        <w:jc w:val="both"/>
        <w:rPr>
          <w:rFonts w:ascii="GHEA Grapalat" w:hAnsi="GHEA Grapalat" w:cs="Times Armenian"/>
          <w:lang w:val="pt-BR"/>
        </w:rPr>
      </w:pPr>
      <w:r w:rsidRPr="004F71AE">
        <w:rPr>
          <w:rFonts w:ascii="GHEA Grapalat" w:hAnsi="GHEA Grapalat"/>
          <w:sz w:val="20"/>
          <w:szCs w:val="20"/>
          <w:lang w:val="pt-BR"/>
        </w:rPr>
        <w:t>1.3</w:t>
      </w:r>
      <w:r w:rsidRPr="004F71AE">
        <w:rPr>
          <w:rFonts w:ascii="GHEA Grapalat" w:hAnsi="GHEA Grapalat"/>
          <w:sz w:val="20"/>
          <w:szCs w:val="20"/>
          <w:lang w:val="pt-BR"/>
        </w:rPr>
        <w:tab/>
      </w:r>
      <w:r w:rsidRPr="004F71AE">
        <w:rPr>
          <w:rFonts w:ascii="GHEA Grapalat" w:hAnsi="GHEA Grapalat"/>
          <w:sz w:val="20"/>
          <w:szCs w:val="20"/>
          <w:lang w:val="es-ES"/>
        </w:rPr>
        <w:t>Պ</w:t>
      </w:r>
      <w:r w:rsidRPr="004F71AE">
        <w:rPr>
          <w:rFonts w:ascii="GHEA Grapalat" w:hAnsi="GHEA Grapalat" w:cs="Sylfaen"/>
          <w:sz w:val="20"/>
          <w:szCs w:val="20"/>
          <w:lang w:val="pt-BR"/>
        </w:rPr>
        <w:t>այմանագրով</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նախատեսված</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ա</w:t>
      </w:r>
      <w:r w:rsidRPr="004F71AE">
        <w:rPr>
          <w:rFonts w:ascii="GHEA Grapalat" w:hAnsi="GHEA Grapalat" w:cs="Sylfaen"/>
          <w:sz w:val="20"/>
          <w:szCs w:val="20"/>
          <w:lang w:val="pt-BR"/>
        </w:rPr>
        <w:t>շխատանքները</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սկսվում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են</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պ</w:t>
      </w:r>
      <w:r w:rsidRPr="004F71AE">
        <w:rPr>
          <w:rFonts w:ascii="GHEA Grapalat" w:hAnsi="GHEA Grapalat" w:cs="Sylfaen"/>
          <w:sz w:val="20"/>
          <w:szCs w:val="20"/>
          <w:lang w:val="pt-BR"/>
        </w:rPr>
        <w:t>այմանագիրն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ուժի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մեջ</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մտնելուց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հետո</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և</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սահմանվում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է</w:t>
      </w:r>
      <w:r w:rsidRPr="004F71AE">
        <w:rPr>
          <w:rFonts w:ascii="GHEA Grapalat" w:hAnsi="GHEA Grapalat" w:cs="Times Armenian"/>
          <w:sz w:val="20"/>
          <w:szCs w:val="20"/>
          <w:lang w:val="pt-BR"/>
        </w:rPr>
        <w:t>`</w:t>
      </w:r>
      <w:r w:rsidR="00FD7C0C" w:rsidRPr="004F71AE">
        <w:rPr>
          <w:rFonts w:ascii="GHEA Grapalat" w:hAnsi="GHEA Grapalat" w:cs="Times Armenian"/>
          <w:lang w:val="pt-BR"/>
        </w:rPr>
        <w:t xml:space="preserve"> </w:t>
      </w:r>
      <w:r w:rsidR="007C222D">
        <w:rPr>
          <w:rFonts w:ascii="GHEA Grapalat" w:hAnsi="GHEA Grapalat"/>
          <w:b/>
          <w:color w:val="FF0000"/>
          <w:sz w:val="20"/>
          <w:szCs w:val="20"/>
          <w:lang w:val="hy-AM"/>
        </w:rPr>
        <w:t>պայման</w:t>
      </w:r>
      <w:r w:rsidR="00296EA1">
        <w:rPr>
          <w:rFonts w:ascii="GHEA Grapalat" w:hAnsi="GHEA Grapalat"/>
          <w:b/>
          <w:color w:val="FF0000"/>
          <w:sz w:val="20"/>
          <w:szCs w:val="20"/>
          <w:lang w:val="hy-AM"/>
        </w:rPr>
        <w:t>ա</w:t>
      </w:r>
      <w:r w:rsidR="007C222D">
        <w:rPr>
          <w:rFonts w:ascii="GHEA Grapalat" w:hAnsi="GHEA Grapalat"/>
          <w:b/>
          <w:color w:val="FF0000"/>
          <w:sz w:val="20"/>
          <w:szCs w:val="20"/>
          <w:lang w:val="hy-AM"/>
        </w:rPr>
        <w:t>գրի</w:t>
      </w:r>
      <w:r w:rsidR="000A47D0" w:rsidRPr="000A47D0">
        <w:rPr>
          <w:rFonts w:ascii="GHEA Grapalat" w:hAnsi="GHEA Grapalat"/>
          <w:b/>
          <w:color w:val="FF0000"/>
          <w:sz w:val="20"/>
          <w:szCs w:val="20"/>
          <w:lang w:val="hy-AM"/>
        </w:rPr>
        <w:t xml:space="preserve"> ուժի մեջ մտնելու օրվանից</w:t>
      </w:r>
      <w:r w:rsidR="00343787" w:rsidRPr="004F71AE">
        <w:rPr>
          <w:rFonts w:ascii="GHEA Grapalat" w:hAnsi="GHEA Grapalat"/>
          <w:b/>
          <w:color w:val="FF0000"/>
          <w:sz w:val="20"/>
          <w:szCs w:val="20"/>
          <w:lang w:val="hy-AM"/>
        </w:rPr>
        <w:t xml:space="preserve"> </w:t>
      </w:r>
      <w:r w:rsidR="00296EA1">
        <w:rPr>
          <w:rFonts w:ascii="GHEA Grapalat" w:hAnsi="GHEA Grapalat"/>
          <w:b/>
          <w:color w:val="FF0000"/>
          <w:sz w:val="20"/>
          <w:szCs w:val="20"/>
          <w:lang w:val="hy-AM"/>
        </w:rPr>
        <w:t>45</w:t>
      </w:r>
      <w:r w:rsidR="00D568F5">
        <w:rPr>
          <w:rFonts w:ascii="GHEA Grapalat" w:hAnsi="GHEA Grapalat"/>
          <w:b/>
          <w:color w:val="FF0000"/>
          <w:sz w:val="20"/>
          <w:szCs w:val="20"/>
          <w:lang w:val="hy-AM"/>
        </w:rPr>
        <w:t xml:space="preserve"> օրացուցային օր</w:t>
      </w:r>
      <w:r w:rsidRPr="004F71AE">
        <w:rPr>
          <w:rFonts w:ascii="GHEA Grapalat" w:hAnsi="GHEA Grapalat" w:cs="Times Armenian"/>
          <w:lang w:val="pt-BR"/>
        </w:rPr>
        <w:t>:</w:t>
      </w:r>
    </w:p>
    <w:p w14:paraId="61A89B87" w14:textId="77777777" w:rsidR="00CA29E7" w:rsidRPr="004F71AE" w:rsidRDefault="00CA29E7" w:rsidP="00CA29E7">
      <w:pPr>
        <w:tabs>
          <w:tab w:val="left" w:pos="1134"/>
        </w:tabs>
        <w:ind w:firstLine="720"/>
        <w:jc w:val="both"/>
        <w:rPr>
          <w:rFonts w:ascii="GHEA Grapalat" w:hAnsi="GHEA Grapalat" w:cs="Times Armenian"/>
          <w:vertAlign w:val="superscript"/>
          <w:lang w:val="pt-BR"/>
        </w:rPr>
      </w:pPr>
      <w:r w:rsidRPr="004F71AE">
        <w:rPr>
          <w:rFonts w:ascii="GHEA Grapalat" w:hAnsi="GHEA Grapalat" w:cs="Sylfaen"/>
          <w:vertAlign w:val="superscript"/>
          <w:lang w:val="pt-BR"/>
        </w:rPr>
        <w:t xml:space="preserve">                                                                        աշխատանքների</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կատարման</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վերջնաժամկետը</w:t>
      </w:r>
    </w:p>
    <w:p w14:paraId="1C63805C" w14:textId="77777777" w:rsidR="00CD76D4" w:rsidRPr="00FB1EC7" w:rsidRDefault="00CD76D4" w:rsidP="00CD76D4">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0400345" w14:textId="77777777" w:rsidR="00CD76D4" w:rsidRPr="00E6597C" w:rsidRDefault="00CD76D4" w:rsidP="00CD76D4">
      <w:pPr>
        <w:tabs>
          <w:tab w:val="left" w:pos="1134"/>
        </w:tabs>
        <w:ind w:firstLine="720"/>
        <w:jc w:val="both"/>
        <w:rPr>
          <w:rFonts w:ascii="GHEA Grapalat" w:hAnsi="GHEA Grapalat"/>
          <w:lang w:val="es-ES"/>
        </w:rPr>
      </w:pPr>
    </w:p>
    <w:p w14:paraId="54132815"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2. </w:t>
      </w:r>
      <w:r>
        <w:rPr>
          <w:rFonts w:ascii="GHEA Grapalat" w:hAnsi="GHEA Grapalat" w:cs="Sylfaen"/>
          <w:b/>
          <w:sz w:val="20"/>
          <w:szCs w:val="20"/>
          <w:lang w:val="pt-BR"/>
        </w:rPr>
        <w:t>ԿԱՊԱԼԱՌՈՒԻ</w:t>
      </w:r>
      <w:r>
        <w:rPr>
          <w:rFonts w:ascii="GHEA Grapalat" w:hAnsi="GHEA Grapalat" w:cs="Times Armenian"/>
          <w:b/>
          <w:sz w:val="20"/>
          <w:szCs w:val="20"/>
          <w:lang w:val="es-ES"/>
        </w:rPr>
        <w:t xml:space="preserve"> </w:t>
      </w:r>
      <w:r>
        <w:rPr>
          <w:rFonts w:ascii="GHEA Grapalat" w:hAnsi="GHEA Grapalat" w:cs="Sylfaen"/>
          <w:b/>
          <w:sz w:val="20"/>
          <w:szCs w:val="20"/>
          <w:lang w:val="pt-BR"/>
        </w:rPr>
        <w:t>ՄԻՋՈՑՆԵՐՈՎ</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ԿԱՏԱՐԵԼԸ</w:t>
      </w:r>
    </w:p>
    <w:p w14:paraId="7DF59999" w14:textId="77777777" w:rsidR="00777EED" w:rsidRDefault="00777EED" w:rsidP="00777EED">
      <w:pPr>
        <w:ind w:firstLine="720"/>
        <w:jc w:val="both"/>
        <w:rPr>
          <w:rFonts w:ascii="GHEA Grapalat" w:hAnsi="GHEA Grapalat" w:cs="Times Armenian"/>
          <w:sz w:val="20"/>
          <w:szCs w:val="20"/>
          <w:lang w:val="es-ES"/>
        </w:rPr>
      </w:pPr>
      <w:r>
        <w:rPr>
          <w:rFonts w:ascii="GHEA Grapalat" w:hAnsi="GHEA Grapalat"/>
          <w:sz w:val="20"/>
          <w:szCs w:val="20"/>
          <w:lang w:val="es-ES"/>
        </w:rPr>
        <w:t xml:space="preserve">2.1   </w:t>
      </w:r>
      <w:r>
        <w:rPr>
          <w:rFonts w:ascii="GHEA Grapalat" w:hAnsi="GHEA Grapalat" w:cs="Sylfaen"/>
          <w:sz w:val="20"/>
          <w:szCs w:val="20"/>
          <w:lang w:val="pt-BR"/>
        </w:rPr>
        <w:t xml:space="preserve">Աշխատանքը կատարվում է Կապալառուի աշխատանքային և տեխնիկական ռեսուրսով, շինարարական նյութերով և միջոցներով։ </w:t>
      </w:r>
    </w:p>
    <w:p w14:paraId="521278F8"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2.2</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պատասխանատվություն</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կրում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տրամադրած</w:t>
      </w:r>
      <w:r>
        <w:rPr>
          <w:rFonts w:ascii="GHEA Grapalat" w:hAnsi="GHEA Grapalat" w:cs="Times Armenian"/>
          <w:sz w:val="20"/>
          <w:szCs w:val="20"/>
          <w:lang w:val="es-ES"/>
        </w:rPr>
        <w:t xml:space="preserve"> </w:t>
      </w:r>
      <w:r>
        <w:rPr>
          <w:rFonts w:ascii="GHEA Grapalat" w:hAnsi="GHEA Grapalat" w:cs="Sylfaen"/>
          <w:sz w:val="20"/>
          <w:szCs w:val="20"/>
          <w:lang w:val="pt-BR"/>
        </w:rPr>
        <w:t>նյութերի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սարքավորումների</w:t>
      </w:r>
      <w:r>
        <w:rPr>
          <w:rFonts w:ascii="GHEA Grapalat" w:hAnsi="GHEA Grapalat" w:cs="Times Armenian"/>
          <w:sz w:val="20"/>
          <w:szCs w:val="20"/>
          <w:lang w:val="es-ES"/>
        </w:rPr>
        <w:t xml:space="preserve"> </w:t>
      </w:r>
      <w:r>
        <w:rPr>
          <w:rFonts w:ascii="GHEA Grapalat" w:hAnsi="GHEA Grapalat" w:cs="Sylfaen"/>
          <w:sz w:val="20"/>
          <w:szCs w:val="20"/>
          <w:lang w:val="pt-BR"/>
        </w:rPr>
        <w:t>որակի</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p>
    <w:p w14:paraId="29B79BA2" w14:textId="77777777" w:rsidR="00777EED" w:rsidRDefault="00777EED" w:rsidP="00777EED">
      <w:pPr>
        <w:tabs>
          <w:tab w:val="left" w:pos="1276"/>
        </w:tabs>
        <w:ind w:firstLine="720"/>
        <w:jc w:val="both"/>
        <w:rPr>
          <w:rFonts w:ascii="GHEA Grapalat" w:hAnsi="GHEA Grapalat"/>
          <w:b/>
          <w:i/>
          <w:sz w:val="20"/>
          <w:szCs w:val="20"/>
          <w:lang w:val="es-ES"/>
        </w:rPr>
      </w:pPr>
    </w:p>
    <w:p w14:paraId="03DA7204"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 </w:t>
      </w:r>
      <w:r>
        <w:rPr>
          <w:rFonts w:ascii="GHEA Grapalat" w:hAnsi="GHEA Grapalat" w:cs="Sylfaen"/>
          <w:b/>
          <w:sz w:val="20"/>
          <w:szCs w:val="20"/>
          <w:lang w:val="pt-BR"/>
        </w:rPr>
        <w:t>ԿՈՂՄԵՐԻ</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ՊԱՐՏԱԿԱՆՈՒԹՅՈՒՆՆԵՐԸ</w:t>
      </w:r>
      <w:r>
        <w:rPr>
          <w:rFonts w:ascii="GHEA Grapalat" w:hAnsi="GHEA Grapalat" w:cs="Times Armenian"/>
          <w:b/>
          <w:sz w:val="20"/>
          <w:szCs w:val="20"/>
          <w:lang w:val="es-ES"/>
        </w:rPr>
        <w:tab/>
      </w:r>
    </w:p>
    <w:p w14:paraId="6E54C6F6" w14:textId="77777777" w:rsidR="00777EED" w:rsidRDefault="00777EED" w:rsidP="00777EE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3.1. </w:t>
      </w:r>
      <w:r>
        <w:rPr>
          <w:rFonts w:ascii="GHEA Grapalat" w:hAnsi="GHEA Grapalat" w:cs="Sylfaen"/>
          <w:b/>
          <w:sz w:val="20"/>
          <w:szCs w:val="20"/>
          <w:lang w:val="pt-BR"/>
        </w:rPr>
        <w:t>Պատվիրատուն</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w:t>
      </w:r>
      <w:r>
        <w:rPr>
          <w:rFonts w:ascii="GHEA Grapalat" w:hAnsi="GHEA Grapalat" w:cs="Times Armenian"/>
          <w:b/>
          <w:sz w:val="20"/>
          <w:szCs w:val="20"/>
          <w:lang w:val="es-ES"/>
        </w:rPr>
        <w:t xml:space="preserve"> </w:t>
      </w:r>
      <w:r>
        <w:rPr>
          <w:rFonts w:ascii="GHEA Grapalat" w:hAnsi="GHEA Grapalat" w:cs="Sylfaen"/>
          <w:b/>
          <w:sz w:val="20"/>
          <w:szCs w:val="20"/>
          <w:lang w:val="pt-BR"/>
        </w:rPr>
        <w:t>ունի</w:t>
      </w:r>
      <w:r>
        <w:rPr>
          <w:rFonts w:ascii="GHEA Grapalat" w:hAnsi="GHEA Grapalat" w:cs="Times Armenian"/>
          <w:b/>
          <w:sz w:val="20"/>
          <w:szCs w:val="20"/>
          <w:lang w:val="es-ES"/>
        </w:rPr>
        <w:t>`</w:t>
      </w:r>
    </w:p>
    <w:p w14:paraId="4561BE75"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3.1.1</w:t>
      </w:r>
      <w:r>
        <w:rPr>
          <w:rFonts w:ascii="GHEA Grapalat" w:hAnsi="GHEA Grapalat"/>
          <w:sz w:val="20"/>
          <w:szCs w:val="20"/>
          <w:lang w:val="es-ES"/>
        </w:rPr>
        <w:tab/>
      </w:r>
      <w:r>
        <w:rPr>
          <w:rFonts w:ascii="GHEA Grapalat" w:hAnsi="GHEA Grapalat" w:cs="Sylfaen"/>
          <w:sz w:val="20"/>
          <w:szCs w:val="20"/>
          <w:lang w:val="pt-BR"/>
        </w:rPr>
        <w:t>Ցանկացած</w:t>
      </w:r>
      <w:r>
        <w:rPr>
          <w:rFonts w:ascii="GHEA Grapalat" w:hAnsi="GHEA Grapalat" w:cs="Times Armenian"/>
          <w:sz w:val="20"/>
          <w:szCs w:val="20"/>
          <w:lang w:val="es-ES"/>
        </w:rPr>
        <w:t xml:space="preserve"> </w:t>
      </w:r>
      <w:r>
        <w:rPr>
          <w:rFonts w:ascii="GHEA Grapalat" w:hAnsi="GHEA Grapalat" w:cs="Sylfaen"/>
          <w:sz w:val="20"/>
          <w:szCs w:val="20"/>
          <w:lang w:val="pt-BR"/>
        </w:rPr>
        <w:t>ժամանակ</w:t>
      </w:r>
      <w:r>
        <w:rPr>
          <w:rFonts w:ascii="GHEA Grapalat" w:hAnsi="GHEA Grapalat" w:cs="Times Armenian"/>
          <w:sz w:val="20"/>
          <w:szCs w:val="20"/>
          <w:lang w:val="es-ES"/>
        </w:rPr>
        <w:t xml:space="preserve"> </w:t>
      </w:r>
      <w:r>
        <w:rPr>
          <w:rFonts w:ascii="GHEA Grapalat" w:hAnsi="GHEA Grapalat" w:cs="Sylfaen"/>
          <w:sz w:val="20"/>
          <w:szCs w:val="20"/>
          <w:lang w:val="pt-BR"/>
        </w:rPr>
        <w:t>ստուգել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իրականացրած</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ընթացքը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որակը</w:t>
      </w:r>
      <w:r>
        <w:rPr>
          <w:rFonts w:ascii="GHEA Grapalat" w:hAnsi="GHEA Grapalat" w:cs="Times Armenian"/>
          <w:sz w:val="20"/>
          <w:szCs w:val="20"/>
          <w:lang w:val="es-ES"/>
        </w:rPr>
        <w:t xml:space="preserve">` </w:t>
      </w:r>
      <w:r>
        <w:rPr>
          <w:rFonts w:ascii="GHEA Grapalat" w:hAnsi="GHEA Grapalat" w:cs="Sylfaen"/>
          <w:sz w:val="20"/>
          <w:szCs w:val="20"/>
          <w:lang w:val="pt-BR"/>
        </w:rPr>
        <w:t>առանց</w:t>
      </w:r>
      <w:r>
        <w:rPr>
          <w:rFonts w:ascii="GHEA Grapalat" w:hAnsi="GHEA Grapalat" w:cs="Times Armenian"/>
          <w:sz w:val="20"/>
          <w:szCs w:val="20"/>
          <w:lang w:val="es-ES"/>
        </w:rPr>
        <w:t xml:space="preserve"> </w:t>
      </w:r>
      <w:r>
        <w:rPr>
          <w:rFonts w:ascii="GHEA Grapalat" w:hAnsi="GHEA Grapalat" w:cs="Sylfaen"/>
          <w:sz w:val="20"/>
          <w:szCs w:val="20"/>
          <w:lang w:val="pt-BR"/>
        </w:rPr>
        <w:t>միջամտելու</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գործունեությանը</w:t>
      </w:r>
      <w:r>
        <w:rPr>
          <w:rFonts w:ascii="GHEA Grapalat" w:hAnsi="GHEA Grapalat" w:cs="Times Armenian"/>
          <w:sz w:val="20"/>
          <w:szCs w:val="20"/>
          <w:lang w:val="es-ES"/>
        </w:rPr>
        <w:t>.</w:t>
      </w:r>
    </w:p>
    <w:p w14:paraId="51D46858"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3.1.2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ժամկետի</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CB3C9A4"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3.1.3</w:t>
      </w:r>
      <w:r>
        <w:rPr>
          <w:rFonts w:ascii="GHEA Grapalat" w:hAnsi="GHEA Grapalat"/>
          <w:sz w:val="20"/>
          <w:szCs w:val="20"/>
          <w:lang w:val="es-ES"/>
        </w:rPr>
        <w:tab/>
        <w:t xml:space="preserve"> </w:t>
      </w:r>
      <w:r>
        <w:rPr>
          <w:rFonts w:ascii="GHEA Grapalat" w:hAnsi="GHEA Grapalat" w:cs="Sylfaen"/>
          <w:sz w:val="20"/>
          <w:szCs w:val="20"/>
          <w:lang w:val="pt-BR"/>
        </w:rPr>
        <w:t>Չընդունել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ՀՀ</w:t>
      </w:r>
      <w:r>
        <w:rPr>
          <w:rFonts w:ascii="GHEA Grapalat" w:hAnsi="GHEA Grapalat" w:cs="Times Armenian"/>
          <w:sz w:val="20"/>
          <w:szCs w:val="20"/>
          <w:lang w:val="es-ES"/>
        </w:rPr>
        <w:t xml:space="preserve"> </w:t>
      </w:r>
      <w:r>
        <w:rPr>
          <w:rFonts w:ascii="GHEA Grapalat" w:hAnsi="GHEA Grapalat" w:cs="Sylfaen"/>
          <w:sz w:val="20"/>
          <w:szCs w:val="20"/>
          <w:lang w:val="pt-BR"/>
        </w:rPr>
        <w:t>օրենսդրությամբ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դրույթներին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 xml:space="preserve"> </w:t>
      </w:r>
      <w:r>
        <w:rPr>
          <w:rFonts w:ascii="GHEA Grapalat" w:hAnsi="GHEA Grapalat" w:cs="Sylfaen"/>
          <w:sz w:val="20"/>
          <w:szCs w:val="20"/>
          <w:lang w:val="pt-BR"/>
        </w:rPr>
        <w:t>չհամապատասխանելու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սահմանելով</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6.3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784B71F7"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3.1.4</w:t>
      </w:r>
      <w:r>
        <w:rPr>
          <w:rFonts w:ascii="GHEA Grapalat" w:hAnsi="GHEA Grapalat"/>
          <w:sz w:val="20"/>
          <w:szCs w:val="20"/>
          <w:lang w:val="es-ES"/>
        </w:rPr>
        <w:tab/>
        <w:t xml:space="preserve"> </w:t>
      </w:r>
      <w:r>
        <w:rPr>
          <w:rFonts w:ascii="GHEA Grapalat" w:hAnsi="GHEA Grapalat"/>
          <w:sz w:val="20"/>
          <w:szCs w:val="20"/>
          <w:lang w:val="es-ES"/>
        </w:rPr>
        <w:tab/>
      </w:r>
      <w:r>
        <w:rPr>
          <w:rFonts w:ascii="GHEA Grapalat" w:hAnsi="GHEA Grapalat" w:cs="Sylfaen"/>
          <w:sz w:val="20"/>
          <w:szCs w:val="20"/>
          <w:lang w:val="pt-BR"/>
        </w:rPr>
        <w:t>Միակողմանի</w:t>
      </w:r>
      <w:r>
        <w:rPr>
          <w:rFonts w:ascii="GHEA Grapalat" w:hAnsi="GHEA Grapalat" w:cs="Times Armenian"/>
          <w:sz w:val="20"/>
          <w:szCs w:val="20"/>
          <w:lang w:val="es-ES"/>
        </w:rPr>
        <w:t xml:space="preserve"> </w:t>
      </w:r>
      <w:r>
        <w:rPr>
          <w:rFonts w:ascii="GHEA Grapalat" w:hAnsi="GHEA Grapalat" w:cs="Sylfaen"/>
          <w:sz w:val="20"/>
          <w:szCs w:val="20"/>
          <w:lang w:val="pt-BR"/>
        </w:rPr>
        <w:t>լուծել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հատուցելու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w:t>
      </w:r>
    </w:p>
    <w:p w14:paraId="01600553"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ա</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սկսում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այնքան</w:t>
      </w:r>
      <w:r>
        <w:rPr>
          <w:rFonts w:ascii="GHEA Grapalat" w:hAnsi="GHEA Grapalat" w:cs="Times Armenian"/>
          <w:sz w:val="20"/>
          <w:szCs w:val="20"/>
          <w:lang w:val="es-ES"/>
        </w:rPr>
        <w:t xml:space="preserve"> </w:t>
      </w:r>
      <w:r>
        <w:rPr>
          <w:rFonts w:ascii="GHEA Grapalat" w:hAnsi="GHEA Grapalat" w:cs="Sylfaen"/>
          <w:sz w:val="20"/>
          <w:szCs w:val="20"/>
          <w:lang w:val="pt-BR"/>
        </w:rPr>
        <w:t>դանդաղ</w:t>
      </w:r>
      <w:r>
        <w:rPr>
          <w:rFonts w:ascii="GHEA Grapalat" w:hAnsi="GHEA Grapalat" w:cs="Times Armenian"/>
          <w:sz w:val="20"/>
          <w:szCs w:val="20"/>
          <w:lang w:val="es-ES"/>
        </w:rPr>
        <w:t xml:space="preserve">, </w:t>
      </w:r>
      <w:r>
        <w:rPr>
          <w:rFonts w:ascii="GHEA Grapalat" w:hAnsi="GHEA Grapalat" w:cs="Sylfaen"/>
          <w:sz w:val="20"/>
          <w:szCs w:val="20"/>
          <w:lang w:val="pt-BR"/>
        </w:rPr>
        <w:t>որ</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ավարտը</w:t>
      </w:r>
      <w:r>
        <w:rPr>
          <w:rFonts w:ascii="GHEA Grapalat" w:hAnsi="GHEA Grapalat" w:cs="Times Armenian"/>
          <w:sz w:val="20"/>
          <w:szCs w:val="20"/>
          <w:lang w:val="es-ES"/>
        </w:rPr>
        <w:t xml:space="preserve">  </w:t>
      </w:r>
      <w:r>
        <w:rPr>
          <w:rFonts w:ascii="GHEA Grapalat" w:hAnsi="GHEA Grapalat" w:cs="Sylfaen"/>
          <w:sz w:val="20"/>
          <w:szCs w:val="20"/>
          <w:lang w:val="pt-BR"/>
        </w:rPr>
        <w:t>դառնում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ակնհայտ</w:t>
      </w:r>
      <w:r>
        <w:rPr>
          <w:rFonts w:ascii="GHEA Grapalat" w:hAnsi="GHEA Grapalat" w:cs="Times Armenian"/>
          <w:sz w:val="20"/>
          <w:szCs w:val="20"/>
          <w:lang w:val="es-ES"/>
        </w:rPr>
        <w:t xml:space="preserve"> </w:t>
      </w:r>
      <w:r>
        <w:rPr>
          <w:rFonts w:ascii="GHEA Grapalat" w:hAnsi="GHEA Grapalat" w:cs="Sylfaen"/>
          <w:sz w:val="20"/>
          <w:szCs w:val="20"/>
          <w:lang w:val="pt-BR"/>
        </w:rPr>
        <w:t>անհնար</w:t>
      </w:r>
      <w:r>
        <w:rPr>
          <w:rFonts w:ascii="GHEA Grapalat" w:hAnsi="GHEA Grapalat" w:cs="Times Armenian"/>
          <w:sz w:val="20"/>
          <w:szCs w:val="20"/>
          <w:lang w:val="es-ES"/>
        </w:rPr>
        <w:t xml:space="preserve">, </w:t>
      </w:r>
    </w:p>
    <w:p w14:paraId="5BB8E68A"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lastRenderedPageBreak/>
        <w:t>բ</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խախտել</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w:t>
      </w:r>
    </w:p>
    <w:p w14:paraId="5F712E79"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գ</w:t>
      </w:r>
      <w:r>
        <w:rPr>
          <w:rFonts w:ascii="GHEA Grapalat" w:hAnsi="GHEA Grapalat"/>
          <w:sz w:val="20"/>
          <w:szCs w:val="20"/>
          <w:lang w:val="es-ES"/>
        </w:rPr>
        <w:t>)</w:t>
      </w:r>
      <w:r>
        <w:rPr>
          <w:rFonts w:ascii="GHEA Grapalat" w:hAnsi="GHEA Grapalat"/>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համապատասխանում</w:t>
      </w:r>
      <w:r>
        <w:rPr>
          <w:rFonts w:ascii="GHEA Grapalat" w:hAnsi="GHEA Grapalat" w:cs="Times Armenian"/>
          <w:sz w:val="20"/>
          <w:szCs w:val="20"/>
          <w:lang w:val="es-ES"/>
        </w:rPr>
        <w:t xml:space="preserve"> </w:t>
      </w:r>
      <w:r>
        <w:rPr>
          <w:rFonts w:ascii="GHEA Grapalat" w:hAnsi="GHEA Grapalat" w:cs="Times Armenian"/>
          <w:sz w:val="20"/>
          <w:szCs w:val="20"/>
          <w:lang w:val="hy-AM"/>
        </w:rPr>
        <w:t>սույն պայմանագրի 1.1 կամ 1.2 կետով</w:t>
      </w:r>
      <w:r>
        <w:rPr>
          <w:rFonts w:ascii="GHEA Grapalat" w:hAnsi="GHEA Grapalat" w:cs="Sylfaen"/>
          <w:sz w:val="20"/>
          <w:szCs w:val="20"/>
          <w:lang w:val="pt-BR"/>
        </w:rPr>
        <w:t xml:space="preserve"> 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w:t>
      </w:r>
    </w:p>
    <w:p w14:paraId="1410C44E"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դ</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խախտվել</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3.1.3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w:t>
      </w:r>
    </w:p>
    <w:p w14:paraId="6247B0D6"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3.1.5</w:t>
      </w:r>
      <w:r>
        <w:rPr>
          <w:rFonts w:ascii="GHEA Grapalat" w:hAnsi="GHEA Grapalat"/>
          <w:sz w:val="20"/>
          <w:szCs w:val="20"/>
          <w:lang w:val="es-ES"/>
        </w:rPr>
        <w:tab/>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հետ</w:t>
      </w:r>
      <w:r>
        <w:rPr>
          <w:rFonts w:ascii="GHEA Grapalat" w:hAnsi="GHEA Grapalat" w:cs="Times Armenian"/>
          <w:sz w:val="20"/>
          <w:szCs w:val="20"/>
          <w:lang w:val="es-ES"/>
        </w:rPr>
        <w:t xml:space="preserve"> </w:t>
      </w:r>
      <w:r>
        <w:rPr>
          <w:rFonts w:ascii="GHEA Grapalat" w:hAnsi="GHEA Grapalat" w:cs="Sylfaen"/>
          <w:sz w:val="20"/>
          <w:szCs w:val="20"/>
          <w:lang w:val="pt-BR"/>
        </w:rPr>
        <w:t>կապված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w:t>
      </w:r>
      <w:r>
        <w:rPr>
          <w:rFonts w:ascii="GHEA Grapalat" w:hAnsi="GHEA Grapalat" w:cs="Times Armenian"/>
          <w:sz w:val="20"/>
          <w:szCs w:val="20"/>
          <w:lang w:val="es-ES"/>
        </w:rPr>
        <w:t xml:space="preserve"> </w:t>
      </w:r>
      <w:r>
        <w:rPr>
          <w:rFonts w:ascii="GHEA Grapalat" w:hAnsi="GHEA Grapalat" w:cs="Sylfaen"/>
          <w:sz w:val="20"/>
          <w:szCs w:val="20"/>
          <w:lang w:val="pt-BR"/>
        </w:rPr>
        <w:t>ներկայացնել</w:t>
      </w:r>
      <w:r>
        <w:rPr>
          <w:rFonts w:ascii="GHEA Grapalat" w:hAnsi="GHEA Grapalat" w:cs="Times Armenian"/>
          <w:sz w:val="20"/>
          <w:szCs w:val="20"/>
          <w:lang w:val="es-ES"/>
        </w:rPr>
        <w:t xml:space="preserve">  </w:t>
      </w:r>
      <w:r>
        <w:rPr>
          <w:rFonts w:ascii="GHEA Grapalat" w:hAnsi="GHEA Grapalat" w:cs="Sylfaen"/>
          <w:sz w:val="20"/>
          <w:szCs w:val="20"/>
          <w:lang w:val="pt-BR"/>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ahoma"/>
          <w:sz w:val="20"/>
          <w:szCs w:val="20"/>
          <w:lang w:val="es-ES"/>
        </w:rPr>
        <w:t>։</w:t>
      </w:r>
    </w:p>
    <w:p w14:paraId="7357ED09" w14:textId="77777777" w:rsidR="00777EED" w:rsidRDefault="00777EED" w:rsidP="00777EED">
      <w:pPr>
        <w:tabs>
          <w:tab w:val="left" w:pos="1276"/>
        </w:tabs>
        <w:ind w:firstLine="720"/>
        <w:jc w:val="both"/>
        <w:rPr>
          <w:rFonts w:ascii="GHEA Grapalat" w:hAnsi="GHEA Grapalat"/>
          <w:sz w:val="20"/>
          <w:szCs w:val="20"/>
          <w:lang w:val="es-ES"/>
        </w:rPr>
      </w:pPr>
      <w:r>
        <w:rPr>
          <w:rFonts w:ascii="GHEA Grapalat" w:hAnsi="GHEA Grapalat"/>
          <w:sz w:val="20"/>
          <w:szCs w:val="20"/>
          <w:lang w:val="es-ES"/>
        </w:rPr>
        <w:t>3.1.6</w:t>
      </w:r>
      <w:r>
        <w:rPr>
          <w:rFonts w:ascii="GHEA Grapalat" w:hAnsi="GHEA Grapalat"/>
          <w:sz w:val="20"/>
          <w:szCs w:val="20"/>
          <w:lang w:val="es-ES"/>
        </w:rPr>
        <w:tab/>
        <w:t xml:space="preserve"> </w:t>
      </w:r>
      <w:r>
        <w:rPr>
          <w:rFonts w:ascii="GHEA Grapalat" w:hAnsi="GHEA Grapalat" w:cs="Sylfaen"/>
          <w:sz w:val="20"/>
          <w:szCs w:val="20"/>
          <w:lang w:val="pt-BR"/>
        </w:rPr>
        <w:t>Լիազորել</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անձի</w:t>
      </w:r>
      <w:r>
        <w:rPr>
          <w:rFonts w:ascii="GHEA Grapalat" w:hAnsi="GHEA Grapalat" w:cs="Times Armenian"/>
          <w:sz w:val="20"/>
          <w:szCs w:val="20"/>
          <w:lang w:val="es-ES"/>
        </w:rPr>
        <w:t>`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նկատմամբ</w:t>
      </w:r>
      <w:r>
        <w:rPr>
          <w:rFonts w:ascii="GHEA Grapalat" w:hAnsi="GHEA Grapalat" w:cs="Times Armenian"/>
          <w:sz w:val="20"/>
          <w:szCs w:val="20"/>
          <w:lang w:val="es-ES"/>
        </w:rPr>
        <w:t xml:space="preserve"> </w:t>
      </w:r>
      <w:r>
        <w:rPr>
          <w:rFonts w:ascii="GHEA Grapalat" w:hAnsi="GHEA Grapalat" w:cs="Sylfaen"/>
          <w:sz w:val="20"/>
          <w:szCs w:val="20"/>
          <w:lang w:val="pt-BR"/>
        </w:rPr>
        <w:t>տեխնիկական</w:t>
      </w:r>
      <w:r>
        <w:rPr>
          <w:rFonts w:ascii="GHEA Grapalat" w:hAnsi="GHEA Grapalat" w:cs="Times Armenian"/>
          <w:sz w:val="20"/>
          <w:szCs w:val="20"/>
          <w:lang w:val="es-ES"/>
        </w:rPr>
        <w:t xml:space="preserve"> </w:t>
      </w:r>
      <w:r>
        <w:rPr>
          <w:rFonts w:ascii="GHEA Grapalat" w:hAnsi="GHEA Grapalat" w:cs="Sylfaen"/>
          <w:sz w:val="20"/>
          <w:szCs w:val="20"/>
          <w:lang w:val="pt-BR"/>
        </w:rPr>
        <w:t>հսկողություն</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իրականացնելու</w:t>
      </w:r>
      <w:r>
        <w:rPr>
          <w:rFonts w:ascii="GHEA Grapalat" w:hAnsi="GHEA Grapalat" w:cs="Times Armenian"/>
          <w:sz w:val="20"/>
          <w:szCs w:val="20"/>
          <w:lang w:val="es-ES"/>
        </w:rPr>
        <w:t xml:space="preserve"> </w:t>
      </w:r>
      <w:r>
        <w:rPr>
          <w:rFonts w:ascii="GHEA Grapalat" w:hAnsi="GHEA Grapalat" w:cs="Sylfaen"/>
          <w:sz w:val="20"/>
          <w:szCs w:val="20"/>
          <w:lang w:val="pt-BR"/>
        </w:rPr>
        <w:t>նպատակով</w:t>
      </w:r>
      <w:r>
        <w:rPr>
          <w:rFonts w:ascii="GHEA Grapalat" w:hAnsi="GHEA Grapalat" w:cs="Times Armenian"/>
          <w:sz w:val="20"/>
          <w:szCs w:val="20"/>
          <w:lang w:val="es-ES"/>
        </w:rPr>
        <w:t>.</w:t>
      </w:r>
    </w:p>
    <w:p w14:paraId="0F2D76AC" w14:textId="77777777" w:rsidR="00777EED" w:rsidRDefault="00777EED" w:rsidP="00777EED">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3.1.7</w:t>
      </w:r>
      <w:r>
        <w:rPr>
          <w:rFonts w:ascii="GHEA Grapalat" w:hAnsi="GHEA Grapalat"/>
          <w:sz w:val="20"/>
          <w:szCs w:val="20"/>
          <w:lang w:val="es-ES"/>
        </w:rPr>
        <w:tab/>
      </w:r>
      <w:r>
        <w:rPr>
          <w:rFonts w:ascii="GHEA Grapalat" w:hAnsi="GHEA Grapalat" w:cs="Sylfaen"/>
          <w:sz w:val="20"/>
          <w:szCs w:val="20"/>
          <w:lang w:val="pt-BR"/>
        </w:rPr>
        <w:t>Մինչև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կատարած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ընդունելը</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անավարտ</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պայմանագիրն</w:t>
      </w:r>
      <w:r>
        <w:rPr>
          <w:rFonts w:ascii="GHEA Grapalat" w:hAnsi="GHEA Grapalat" w:cs="Times Armenian"/>
          <w:sz w:val="20"/>
          <w:szCs w:val="20"/>
          <w:lang w:val="es-ES"/>
        </w:rPr>
        <w:t xml:space="preserve"> </w:t>
      </w:r>
      <w:r>
        <w:rPr>
          <w:rFonts w:ascii="GHEA Grapalat" w:hAnsi="GHEA Grapalat" w:cs="Sylfaen"/>
          <w:sz w:val="20"/>
          <w:szCs w:val="20"/>
          <w:lang w:val="pt-BR"/>
        </w:rPr>
        <w:t>օրենքով</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ahoma"/>
          <w:sz w:val="20"/>
          <w:szCs w:val="20"/>
          <w:lang w:val="es-ES"/>
        </w:rPr>
        <w:t>։</w:t>
      </w:r>
    </w:p>
    <w:p w14:paraId="3F554963" w14:textId="77777777" w:rsidR="00A0797B" w:rsidRPr="00E6597C" w:rsidRDefault="00A0797B" w:rsidP="00A0797B">
      <w:pPr>
        <w:tabs>
          <w:tab w:val="left" w:pos="1276"/>
        </w:tabs>
        <w:ind w:firstLine="720"/>
        <w:jc w:val="both"/>
        <w:rPr>
          <w:rFonts w:ascii="GHEA Grapalat" w:hAnsi="GHEA Grapalat"/>
          <w:b/>
          <w:i/>
          <w:sz w:val="20"/>
          <w:szCs w:val="20"/>
          <w:lang w:val="es-ES"/>
        </w:rPr>
      </w:pPr>
    </w:p>
    <w:p w14:paraId="45ED357A" w14:textId="77777777" w:rsidR="00A0797B" w:rsidRPr="00E6597C" w:rsidRDefault="00A0797B" w:rsidP="00A0797B">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38297358" w14:textId="77777777" w:rsidR="00A0797B" w:rsidRPr="00E6597C" w:rsidRDefault="00A0797B" w:rsidP="00A0797B">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293AD1A2" w14:textId="77777777" w:rsidR="00A0797B" w:rsidRPr="00E6597C" w:rsidRDefault="00A0797B" w:rsidP="00A0797B">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50890573" w14:textId="77777777"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33A2DF33" w14:textId="77777777" w:rsidR="00A0797B" w:rsidRDefault="00A0797B" w:rsidP="00A0797B">
      <w:pPr>
        <w:tabs>
          <w:tab w:val="left" w:pos="1276"/>
        </w:tabs>
        <w:ind w:firstLine="720"/>
        <w:jc w:val="both"/>
        <w:rPr>
          <w:ins w:id="10"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0A5979E1" w14:textId="77777777" w:rsidR="00A0797B" w:rsidRDefault="00A0797B" w:rsidP="00A0797B">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Pr="00A0797B">
        <w:rPr>
          <w:rFonts w:ascii="GHEA Grapalat" w:hAnsi="GHEA Grapalat" w:cs="Times Armenian"/>
          <w:sz w:val="20"/>
          <w:szCs w:val="20"/>
          <w:u w:val="single"/>
          <w:lang w:val="hy-AM"/>
        </w:rPr>
        <w:t>5</w:t>
      </w:r>
      <w:r>
        <w:rPr>
          <w:rFonts w:ascii="GHEA Grapalat" w:hAnsi="GHEA Grapalat" w:cs="Times Armenian"/>
          <w:sz w:val="20"/>
          <w:szCs w:val="20"/>
          <w:lang w:val="hy-AM"/>
        </w:rPr>
        <w:t xml:space="preserve"> օրվա ընթացքում:</w:t>
      </w:r>
    </w:p>
    <w:p w14:paraId="25A551C1" w14:textId="77777777" w:rsidR="00A0797B" w:rsidRPr="007F0FB8" w:rsidRDefault="00A0797B" w:rsidP="00A0797B">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Կապալա</w:t>
      </w:r>
      <w:r w:rsidR="00D90B93">
        <w:rPr>
          <w:rFonts w:ascii="GHEA Grapalat" w:hAnsi="GHEA Grapalat" w:cs="Sylfaen"/>
          <w:sz w:val="20"/>
          <w:szCs w:val="20"/>
          <w:lang w:val="hy-AM"/>
        </w:rPr>
        <w:t>ռ</w:t>
      </w:r>
      <w:r>
        <w:rPr>
          <w:rFonts w:ascii="GHEA Grapalat" w:hAnsi="GHEA Grapalat" w:cs="Sylfaen"/>
          <w:sz w:val="20"/>
          <w:szCs w:val="20"/>
          <w:lang w:val="hy-AM"/>
        </w:rPr>
        <w:t xml:space="preserve">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w:t>
      </w:r>
      <w:r w:rsidR="00D90B93">
        <w:rPr>
          <w:rFonts w:ascii="GHEA Grapalat" w:hAnsi="GHEA Grapalat" w:cs="Sylfaen"/>
          <w:sz w:val="20"/>
          <w:szCs w:val="20"/>
          <w:lang w:val="hy-AM"/>
        </w:rPr>
        <w:t>ւ</w:t>
      </w:r>
      <w:r>
        <w:rPr>
          <w:rFonts w:ascii="GHEA Grapalat" w:hAnsi="GHEA Grapalat" w:cs="Sylfaen"/>
          <w:sz w:val="20"/>
          <w:szCs w:val="20"/>
          <w:lang w:val="hy-AM"/>
        </w:rPr>
        <w:t>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Համաձայնո</w:t>
      </w:r>
      <w:r w:rsidR="00D90B93">
        <w:rPr>
          <w:rFonts w:ascii="GHEA Grapalat" w:hAnsi="GHEA Grapalat" w:cs="Sylfaen"/>
          <w:sz w:val="20"/>
          <w:szCs w:val="20"/>
          <w:lang w:val="hy-AM"/>
        </w:rPr>
        <w:t>ւ</w:t>
      </w:r>
      <w:r>
        <w:rPr>
          <w:rFonts w:ascii="GHEA Grapalat" w:hAnsi="GHEA Grapalat" w:cs="Sylfaen"/>
          <w:sz w:val="20"/>
          <w:szCs w:val="20"/>
          <w:lang w:val="hy-AM"/>
        </w:rPr>
        <w:t xml:space="preserve">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523E289D" w14:textId="77777777" w:rsidR="00D90B93" w:rsidRPr="00E6597C" w:rsidRDefault="00D90B93" w:rsidP="00D90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35A8DE29" w14:textId="77777777" w:rsidR="00D90B93" w:rsidRPr="00E6597C" w:rsidRDefault="00D90B93" w:rsidP="00D90B9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2A5F9D8B" w14:textId="77777777" w:rsidR="00784CE3" w:rsidRPr="00CD76D4" w:rsidRDefault="00D90B93" w:rsidP="00D90B9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r w:rsidR="00784CE3" w:rsidRPr="004F71AE">
        <w:rPr>
          <w:rFonts w:ascii="GHEA Grapalat" w:hAnsi="GHEA Grapalat"/>
          <w:b/>
          <w:sz w:val="20"/>
          <w:szCs w:val="20"/>
          <w:lang w:val="es-ES"/>
        </w:rPr>
        <w:tab/>
      </w:r>
    </w:p>
    <w:p w14:paraId="312B9E63" w14:textId="77777777" w:rsidR="00A95CE3" w:rsidRPr="00E6597C" w:rsidRDefault="00AB016B" w:rsidP="00A95CE3">
      <w:pPr>
        <w:tabs>
          <w:tab w:val="left" w:pos="1276"/>
        </w:tabs>
        <w:ind w:firstLine="720"/>
        <w:jc w:val="both"/>
        <w:rPr>
          <w:rFonts w:ascii="GHEA Grapalat" w:hAnsi="GHEA Grapalat"/>
          <w:b/>
          <w:sz w:val="20"/>
          <w:szCs w:val="20"/>
          <w:lang w:val="es-ES"/>
        </w:rPr>
      </w:pPr>
      <w:r w:rsidRPr="004F71AE">
        <w:rPr>
          <w:rFonts w:ascii="GHEA Grapalat" w:hAnsi="GHEA Grapalat"/>
          <w:b/>
          <w:sz w:val="20"/>
          <w:szCs w:val="20"/>
          <w:lang w:val="es-ES"/>
        </w:rPr>
        <w:t>3</w:t>
      </w:r>
      <w:r w:rsidR="00A95CE3" w:rsidRPr="00E6597C">
        <w:rPr>
          <w:rFonts w:ascii="GHEA Grapalat" w:hAnsi="GHEA Grapalat"/>
          <w:b/>
          <w:sz w:val="20"/>
          <w:szCs w:val="20"/>
          <w:lang w:val="es-ES"/>
        </w:rPr>
        <w:t xml:space="preserve">3.4. </w:t>
      </w:r>
      <w:r w:rsidR="00A95CE3" w:rsidRPr="00E6597C">
        <w:rPr>
          <w:rFonts w:ascii="GHEA Grapalat" w:hAnsi="GHEA Grapalat" w:cs="Sylfaen"/>
          <w:b/>
          <w:sz w:val="20"/>
          <w:szCs w:val="20"/>
          <w:lang w:val="pt-BR"/>
        </w:rPr>
        <w:t>Կապալառուն</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պարտավոր</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է</w:t>
      </w:r>
      <w:r w:rsidR="00A95CE3" w:rsidRPr="00E6597C">
        <w:rPr>
          <w:rFonts w:ascii="GHEA Grapalat" w:hAnsi="GHEA Grapalat" w:cs="Times Armenian"/>
          <w:b/>
          <w:sz w:val="20"/>
          <w:szCs w:val="20"/>
          <w:lang w:val="es-ES"/>
        </w:rPr>
        <w:t>`</w:t>
      </w:r>
    </w:p>
    <w:p w14:paraId="7167FAFA" w14:textId="77777777" w:rsidR="00A95CE3" w:rsidRPr="00FB1EC7"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Pr="00A95CE3">
        <w:rPr>
          <w:rFonts w:ascii="GHEA Grapalat" w:hAnsi="GHEA Grapalat" w:cs="Times Armenian"/>
          <w:sz w:val="20"/>
          <w:szCs w:val="20"/>
          <w:u w:val="single"/>
          <w:lang w:val="hy-AM"/>
        </w:rPr>
        <w:t>100</w:t>
      </w:r>
      <w:r w:rsidRPr="00A95CE3">
        <w:rPr>
          <w:rFonts w:ascii="GHEA Grapalat" w:hAnsi="GHEA Grapalat" w:cs="Times Armenian"/>
          <w:sz w:val="20"/>
          <w:szCs w:val="20"/>
          <w:u w:val="single"/>
          <w:lang w:val="es-ES"/>
        </w:rPr>
        <w:t xml:space="preserve"> </w:t>
      </w:r>
      <w:r w:rsidRPr="00A95CE3">
        <w:rPr>
          <w:rFonts w:ascii="GHEA Grapalat" w:hAnsi="GHEA Grapalat" w:cs="Sylfaen"/>
          <w:sz w:val="20"/>
          <w:szCs w:val="20"/>
          <w:u w:val="single"/>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6D0D29">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աշխատանքային և տեխնիկական ռեսուրսով</w:t>
      </w:r>
      <w:r w:rsidRPr="00FB1EC7" w:rsidDel="00E934F6">
        <w:rPr>
          <w:rFonts w:ascii="GHEA Grapalat" w:hAnsi="GHEA Grapalat" w:cs="Sylfaen"/>
          <w:sz w:val="20"/>
          <w:szCs w:val="20"/>
          <w:lang w:val="pt-BR"/>
        </w:rPr>
        <w:t xml:space="preserve"> </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717204">
        <w:rPr>
          <w:rFonts w:ascii="GHEA Grapalat" w:hAnsi="GHEA Grapalat" w:cs="Sylfaen"/>
          <w:sz w:val="20"/>
          <w:szCs w:val="20"/>
          <w:lang w:val="pt-BR"/>
        </w:rPr>
        <w:t xml:space="preserve"> շինարարական նյութերով, միջոցներով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ու</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պատշաճ</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որակով</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նախագծին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717204">
        <w:rPr>
          <w:rFonts w:ascii="GHEA Grapalat" w:hAnsi="GHEA Grapalat" w:cs="Sylfaen"/>
          <w:sz w:val="20"/>
          <w:szCs w:val="20"/>
          <w:lang w:val="pt-BR"/>
        </w:rPr>
        <w:t>։</w:t>
      </w:r>
    </w:p>
    <w:p w14:paraId="3D143FCF" w14:textId="77777777" w:rsidR="00A95CE3" w:rsidRPr="00E6597C" w:rsidRDefault="00A95CE3" w:rsidP="00A95CE3">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4CE0ACC2" w14:textId="77777777" w:rsidR="00A95CE3" w:rsidRDefault="00A95CE3" w:rsidP="00A95CE3">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Pr="00FB1EC7">
        <w:rPr>
          <w:rFonts w:ascii="GHEA Grapalat" w:hAnsi="GHEA Grapalat" w:cs="Sylfaen"/>
          <w:sz w:val="20"/>
          <w:szCs w:val="20"/>
          <w:lang w:val="pt-BR"/>
        </w:rPr>
        <w:t>Ապահովել</w:t>
      </w:r>
      <w:r>
        <w:rPr>
          <w:rFonts w:ascii="GHEA Grapalat" w:hAnsi="GHEA Grapalat" w:cs="Sylfaen"/>
          <w:sz w:val="20"/>
          <w:szCs w:val="20"/>
          <w:lang w:val="hy-AM"/>
        </w:rPr>
        <w:t>՝</w:t>
      </w:r>
    </w:p>
    <w:p w14:paraId="62507008" w14:textId="77777777" w:rsidR="00A95CE3" w:rsidRDefault="00A95CE3" w:rsidP="00A95CE3">
      <w:pPr>
        <w:tabs>
          <w:tab w:val="left" w:pos="1276"/>
        </w:tabs>
        <w:ind w:firstLine="720"/>
        <w:jc w:val="both"/>
        <w:rPr>
          <w:ins w:id="11"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Pr="00FB1EC7">
        <w:rPr>
          <w:rFonts w:ascii="GHEA Grapalat" w:hAnsi="GHEA Grapalat" w:cs="Sylfaen"/>
          <w:sz w:val="20"/>
          <w:szCs w:val="20"/>
          <w:lang w:val="pt-BR"/>
        </w:rPr>
        <w:t xml:space="preserve"> համապատասխան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Pr="00FB1EC7">
        <w:rPr>
          <w:rFonts w:ascii="GHEA Grapalat" w:hAnsi="GHEA Grapalat" w:cs="Sylfaen"/>
          <w:sz w:val="20"/>
          <w:szCs w:val="20"/>
          <w:lang w:val="pt-BR"/>
        </w:rPr>
        <w:t>ջեռուցման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717204">
        <w:rPr>
          <w:rFonts w:ascii="GHEA Grapalat" w:hAnsi="GHEA Grapalat" w:cs="Sylfaen"/>
          <w:sz w:val="20"/>
          <w:szCs w:val="20"/>
          <w:lang w:val="pt-BR"/>
        </w:rPr>
        <w:t>, oդափոխության</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del w:id="12" w:author="Sergey Shahnazaryan" w:date="2024-02-09T13:52:00Z">
        <w:r w:rsidRPr="00717204" w:rsidDel="00E149D8">
          <w:rPr>
            <w:rFonts w:ascii="GHEA Grapalat" w:hAnsi="GHEA Grapalat" w:cs="Sylfaen"/>
            <w:sz w:val="20"/>
            <w:szCs w:val="20"/>
            <w:lang w:val="pt-BR"/>
          </w:rPr>
          <w:delText>։</w:delText>
        </w:r>
      </w:del>
      <w:ins w:id="13" w:author="Sergey Shahnazaryan" w:date="2024-02-09T13:52:00Z">
        <w:r>
          <w:rPr>
            <w:rFonts w:ascii="GHEA Grapalat" w:hAnsi="GHEA Grapalat" w:cs="Sylfaen"/>
            <w:sz w:val="20"/>
            <w:szCs w:val="20"/>
            <w:lang w:val="hy-AM"/>
          </w:rPr>
          <w:t>.</w:t>
        </w:r>
      </w:ins>
    </w:p>
    <w:p w14:paraId="42E6CFC7" w14:textId="77777777" w:rsidR="00A95CE3" w:rsidRPr="009C51BA" w:rsidRDefault="00A95CE3" w:rsidP="00A95CE3">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BBDDC36" w14:textId="77777777" w:rsidR="00A95CE3" w:rsidRPr="00E6597C" w:rsidDel="00E149D8" w:rsidRDefault="00A95CE3" w:rsidP="00A95CE3">
      <w:pPr>
        <w:tabs>
          <w:tab w:val="left" w:pos="1276"/>
        </w:tabs>
        <w:ind w:firstLine="720"/>
        <w:jc w:val="both"/>
        <w:rPr>
          <w:del w:id="14" w:author="Sergey Shahnazaryan" w:date="2024-02-09T13:52:00Z"/>
          <w:rFonts w:ascii="GHEA Grapalat" w:hAnsi="GHEA Grapalat"/>
          <w:sz w:val="20"/>
          <w:szCs w:val="20"/>
          <w:lang w:val="es-ES"/>
        </w:rPr>
      </w:pPr>
    </w:p>
    <w:p w14:paraId="2DB5D212"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3024A2">
        <w:rPr>
          <w:rFonts w:ascii="GHEA Grapalat" w:hAnsi="GHEA Grapalat" w:cs="Times Armenian"/>
          <w:sz w:val="20"/>
          <w:szCs w:val="20"/>
          <w:lang w:val="es-ES"/>
        </w:rPr>
        <w:t>(</w:t>
      </w:r>
      <w:r>
        <w:rPr>
          <w:rFonts w:ascii="GHEA Grapalat" w:hAnsi="GHEA Grapalat" w:cs="Times Armenian"/>
          <w:sz w:val="20"/>
          <w:szCs w:val="20"/>
          <w:lang w:val="hy-AM"/>
        </w:rPr>
        <w:t>շահագործման</w:t>
      </w:r>
      <w:r w:rsidRPr="003024A2">
        <w:rPr>
          <w:rFonts w:ascii="GHEA Grapalat" w:hAnsi="GHEA Grapalat" w:cs="Times Armenian"/>
          <w:sz w:val="20"/>
          <w:szCs w:val="20"/>
          <w:lang w:val="es-ES"/>
        </w:rPr>
        <w:t>)</w:t>
      </w:r>
      <w:r>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3348B6D6" w14:textId="77777777"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079AEF5C"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5DDD5810"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0F884E22"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7B2A2C8A" w14:textId="77777777" w:rsidR="00A95CE3" w:rsidRPr="00E6597C" w:rsidRDefault="00A95CE3" w:rsidP="00A95CE3">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Pr="00A95CE3">
        <w:rPr>
          <w:rFonts w:ascii="GHEA Grapalat" w:hAnsi="GHEA Grapalat" w:cs="Sylfaen"/>
          <w:b/>
          <w:sz w:val="20"/>
          <w:szCs w:val="20"/>
          <w:u w:val="single"/>
          <w:lang w:val="hy-AM"/>
        </w:rPr>
        <w:t>365 օր</w:t>
      </w:r>
      <w:r w:rsidRPr="00C1134C">
        <w:rPr>
          <w:rFonts w:ascii="GHEA Grapalat" w:hAnsi="GHEA Grapalat" w:cs="Sylfaen"/>
          <w:sz w:val="20"/>
          <w:szCs w:val="20"/>
          <w:lang w:val="hy-AM"/>
        </w:rPr>
        <w:t xml:space="preserve">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Pr>
          <w:rStyle w:val="aff6"/>
          <w:rFonts w:ascii="GHEA Grapalat" w:hAnsi="GHEA Grapalat" w:cs="Sylfaen"/>
          <w:sz w:val="20"/>
          <w:szCs w:val="20"/>
          <w:lang w:val="hy-AM"/>
        </w:rPr>
        <w:footnoteReference w:id="16"/>
      </w:r>
    </w:p>
    <w:p w14:paraId="1BFBA132" w14:textId="77777777"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և (կամ) սարքերի ու սարքավորումների </w:t>
      </w:r>
      <w:r>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Pr>
          <w:rStyle w:val="aff6"/>
          <w:rFonts w:ascii="GHEA Grapalat" w:hAnsi="GHEA Grapalat" w:cs="Sylfaen"/>
          <w:sz w:val="20"/>
          <w:szCs w:val="20"/>
          <w:lang w:val="pt-BR"/>
        </w:rPr>
        <w:footnoteReference w:id="17"/>
      </w:r>
      <w:r w:rsidRPr="00E6597C">
        <w:rPr>
          <w:rFonts w:ascii="GHEA Grapalat" w:hAnsi="GHEA Grapalat" w:cs="Times Armenian"/>
          <w:color w:val="FFFFFF"/>
          <w:sz w:val="20"/>
          <w:szCs w:val="20"/>
          <w:lang w:val="es-ES"/>
        </w:rPr>
        <w:t xml:space="preserve"> </w:t>
      </w:r>
    </w:p>
    <w:p w14:paraId="1F63C6C5" w14:textId="77777777"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51CD319B" w14:textId="77777777" w:rsidR="006C1B03" w:rsidRPr="00E6597C" w:rsidRDefault="006C1B03" w:rsidP="006C1B03">
      <w:pPr>
        <w:tabs>
          <w:tab w:val="left" w:pos="1276"/>
        </w:tabs>
        <w:ind w:firstLine="720"/>
        <w:jc w:val="both"/>
        <w:rPr>
          <w:rFonts w:ascii="GHEA Grapalat" w:hAnsi="GHEA Grapalat" w:cs="Sylfaen"/>
          <w:sz w:val="16"/>
          <w:szCs w:val="16"/>
          <w:u w:val="single"/>
          <w:lang w:val="es-ES"/>
        </w:rPr>
      </w:pPr>
    </w:p>
    <w:p w14:paraId="47F4F06F" w14:textId="77777777" w:rsidR="00817B93" w:rsidRPr="00E6597C" w:rsidRDefault="00817B93" w:rsidP="00817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1AB8A619" w14:textId="77777777" w:rsidR="00817B93" w:rsidRDefault="00817B93" w:rsidP="00817B93">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38C8C368" w14:textId="77777777" w:rsidR="00817B93" w:rsidRDefault="00817B93" w:rsidP="00817B93">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aff6"/>
          <w:rFonts w:ascii="GHEA Grapalat" w:hAnsi="GHEA Grapalat"/>
          <w:sz w:val="20"/>
          <w:lang w:val="hy-AM"/>
        </w:rPr>
        <w:footnoteReference w:id="18"/>
      </w:r>
    </w:p>
    <w:p w14:paraId="08FD3AB6" w14:textId="77777777" w:rsidR="00817B93" w:rsidRPr="00E6597C" w:rsidRDefault="00817B93" w:rsidP="00817B93">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817B93">
        <w:rPr>
          <w:rFonts w:ascii="GHEA Grapalat" w:hAnsi="GHEA Grapalat" w:cs="Sylfaen"/>
          <w:b/>
          <w:sz w:val="20"/>
          <w:u w:val="single"/>
          <w:lang w:val="hy-AM"/>
        </w:rPr>
        <w:t>2 օրինակ</w:t>
      </w:r>
      <w:r w:rsidRPr="00E6597C">
        <w:rPr>
          <w:rFonts w:ascii="GHEA Grapalat" w:hAnsi="GHEA Grapalat" w:cs="Sylfaen"/>
          <w:sz w:val="20"/>
          <w:lang w:val="hy-AM"/>
        </w:rPr>
        <w:t xml:space="preserve"> </w:t>
      </w:r>
      <w:r w:rsidRPr="00E6597C">
        <w:rPr>
          <w:rFonts w:ascii="GHEA Grapalat" w:hAnsi="GHEA Grapalat" w:cs="Sylfaen"/>
          <w:sz w:val="20"/>
          <w:szCs w:val="20"/>
          <w:lang w:val="hy-AM"/>
        </w:rPr>
        <w:t xml:space="preserve">(հավելված N 3): </w:t>
      </w:r>
    </w:p>
    <w:p w14:paraId="75C207FE" w14:textId="77777777"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2FB99E19" w14:textId="77777777"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F3049D" w14:textId="77777777"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4C04EB94" w14:textId="77777777"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w:t>
      </w:r>
      <w:r w:rsidRPr="00817B93">
        <w:rPr>
          <w:rFonts w:ascii="GHEA Grapalat" w:hAnsi="GHEA Grapalat" w:cs="Sylfaen"/>
          <w:b/>
          <w:sz w:val="20"/>
          <w:szCs w:val="20"/>
          <w:u w:val="single"/>
          <w:lang w:val="hy-AM"/>
        </w:rPr>
        <w:t>5 աշխատանքային օրվա</w:t>
      </w:r>
      <w:r w:rsidRPr="00E6597C">
        <w:rPr>
          <w:rFonts w:ascii="GHEA Grapalat" w:hAnsi="GHEA Grapalat" w:cs="Sylfaen"/>
          <w:sz w:val="20"/>
          <w:szCs w:val="20"/>
          <w:lang w:val="hy-AM"/>
        </w:rPr>
        <w:t xml:space="preserve">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67201B93" w14:textId="77777777" w:rsidR="00124FF1" w:rsidRDefault="00124FF1" w:rsidP="00124FF1">
      <w:pPr>
        <w:ind w:firstLine="720"/>
        <w:jc w:val="both"/>
        <w:rPr>
          <w:rFonts w:ascii="GHEA Grapalat" w:hAnsi="GHEA Grapalat" w:cs="Sylfaen"/>
          <w:b/>
          <w:sz w:val="20"/>
          <w:lang w:val="hy-AM"/>
        </w:rPr>
      </w:pPr>
      <w:r>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Pr>
          <w:rFonts w:ascii="GHEA Grapalat" w:hAnsi="GHEA Grapalat" w:cs="Sylfaen"/>
          <w:sz w:val="20"/>
          <w:lang w:val="hy-AM"/>
        </w:rPr>
        <w:softHyphen/>
        <w:t>գրությունը:</w:t>
      </w:r>
    </w:p>
    <w:p w14:paraId="55CEBE1A" w14:textId="77777777" w:rsidR="00124FF1" w:rsidRDefault="00124FF1" w:rsidP="00124FF1">
      <w:pPr>
        <w:ind w:firstLine="720"/>
        <w:jc w:val="both"/>
        <w:rPr>
          <w:rFonts w:ascii="GHEA Grapalat" w:hAnsi="GHEA Grapalat" w:cs="Times Armenian"/>
          <w:sz w:val="20"/>
          <w:szCs w:val="20"/>
          <w:lang w:val="hy-AM"/>
        </w:rPr>
      </w:pPr>
      <w:r>
        <w:rPr>
          <w:rFonts w:ascii="GHEA Grapalat" w:hAnsi="GHEA Grapalat"/>
          <w:sz w:val="20"/>
          <w:szCs w:val="20"/>
          <w:lang w:val="hy-AM"/>
        </w:rPr>
        <w:t>4.</w:t>
      </w:r>
      <w:r>
        <w:rPr>
          <w:rFonts w:ascii="GHEA Grapalat" w:hAnsi="GHEA Grapalat"/>
          <w:sz w:val="20"/>
          <w:szCs w:val="20"/>
          <w:lang w:val="pt-BR"/>
        </w:rPr>
        <w:t>5</w:t>
      </w:r>
      <w:r>
        <w:rPr>
          <w:rFonts w:ascii="GHEA Grapalat" w:hAnsi="GHEA Grapalat"/>
          <w:sz w:val="20"/>
          <w:szCs w:val="20"/>
          <w:lang w:val="hy-AM"/>
        </w:rPr>
        <w:tab/>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առանձին</w:t>
      </w:r>
      <w:r>
        <w:rPr>
          <w:rFonts w:ascii="GHEA Grapalat" w:hAnsi="GHEA Grapalat" w:cs="Times Armenian"/>
          <w:sz w:val="20"/>
          <w:szCs w:val="20"/>
          <w:lang w:val="hy-AM"/>
        </w:rPr>
        <w:t xml:space="preserve"> </w:t>
      </w:r>
      <w:r>
        <w:rPr>
          <w:rFonts w:ascii="GHEA Grapalat" w:hAnsi="GHEA Grapalat" w:cs="Sylfaen"/>
          <w:sz w:val="20"/>
          <w:szCs w:val="20"/>
          <w:lang w:val="hy-AM"/>
        </w:rPr>
        <w:t>տեսակի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աշխատանքների</w:t>
      </w:r>
      <w:r>
        <w:rPr>
          <w:rFonts w:ascii="GHEA Grapalat" w:hAnsi="GHEA Grapalat" w:cs="Times Armenian"/>
          <w:sz w:val="20"/>
          <w:szCs w:val="20"/>
          <w:lang w:val="hy-AM"/>
        </w:rPr>
        <w:t xml:space="preserve">, </w:t>
      </w:r>
      <w:r>
        <w:rPr>
          <w:rFonts w:ascii="GHEA Grapalat" w:hAnsi="GHEA Grapalat" w:cs="Sylfaen"/>
          <w:sz w:val="20"/>
          <w:szCs w:val="20"/>
          <w:lang w:val="hy-AM"/>
        </w:rPr>
        <w:t>փուլերի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ծավալների</w:t>
      </w:r>
      <w:r>
        <w:rPr>
          <w:rFonts w:ascii="GHEA Grapalat" w:hAnsi="GHEA Grapalat" w:cs="Times Armenian"/>
          <w:sz w:val="20"/>
          <w:szCs w:val="20"/>
          <w:lang w:val="hy-AM"/>
        </w:rPr>
        <w:t xml:space="preserve"> </w:t>
      </w:r>
      <w:r>
        <w:rPr>
          <w:rFonts w:ascii="GHEA Grapalat" w:hAnsi="GHEA Grapalat" w:cs="Sylfaen"/>
          <w:sz w:val="20"/>
          <w:szCs w:val="20"/>
          <w:lang w:val="hy-AM"/>
        </w:rPr>
        <w:t>արդյունքները</w:t>
      </w:r>
      <w:r>
        <w:rPr>
          <w:rFonts w:ascii="GHEA Grapalat" w:hAnsi="GHEA Grapalat" w:cs="Times Armenian"/>
          <w:sz w:val="20"/>
          <w:szCs w:val="20"/>
          <w:lang w:val="hy-AM"/>
        </w:rPr>
        <w:t xml:space="preserve"> </w:t>
      </w:r>
      <w:r>
        <w:rPr>
          <w:rFonts w:ascii="GHEA Grapalat" w:hAnsi="GHEA Grapalat" w:cs="Sylfaen"/>
          <w:sz w:val="20"/>
          <w:szCs w:val="20"/>
          <w:lang w:val="hy-AM"/>
        </w:rPr>
        <w:t>նախագծանախահաշվային</w:t>
      </w:r>
      <w:r>
        <w:rPr>
          <w:rFonts w:ascii="GHEA Grapalat" w:hAnsi="GHEA Grapalat" w:cs="Times Armenian"/>
          <w:sz w:val="20"/>
          <w:szCs w:val="20"/>
          <w:lang w:val="hy-AM"/>
        </w:rPr>
        <w:t xml:space="preserve"> </w:t>
      </w:r>
      <w:r>
        <w:rPr>
          <w:rFonts w:ascii="GHEA Grapalat" w:hAnsi="GHEA Grapalat" w:cs="Sylfaen"/>
          <w:sz w:val="20"/>
          <w:szCs w:val="20"/>
          <w:lang w:val="hy-AM"/>
        </w:rPr>
        <w:t>փաստաթղթերին</w:t>
      </w:r>
      <w:r>
        <w:rPr>
          <w:rFonts w:ascii="GHEA Grapalat" w:hAnsi="GHEA Grapalat" w:cs="Times Armenian"/>
          <w:sz w:val="20"/>
          <w:szCs w:val="20"/>
          <w:lang w:val="hy-AM"/>
        </w:rPr>
        <w:t xml:space="preserve"> </w:t>
      </w:r>
      <w:r>
        <w:rPr>
          <w:rFonts w:ascii="GHEA Grapalat" w:hAnsi="GHEA Grapalat" w:cs="Sylfaen"/>
          <w:sz w:val="20"/>
          <w:szCs w:val="20"/>
          <w:lang w:val="hy-AM"/>
        </w:rPr>
        <w:t>չհամապատասխանելու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երկկողմ</w:t>
      </w:r>
      <w:r>
        <w:rPr>
          <w:rFonts w:ascii="GHEA Grapalat" w:hAnsi="GHEA Grapalat" w:cs="Times Armenian"/>
          <w:sz w:val="20"/>
          <w:szCs w:val="20"/>
          <w:lang w:val="hy-AM"/>
        </w:rPr>
        <w:t xml:space="preserve"> </w:t>
      </w:r>
      <w:r>
        <w:rPr>
          <w:rFonts w:ascii="GHEA Grapalat" w:hAnsi="GHEA Grapalat" w:cs="Sylfaen"/>
          <w:sz w:val="20"/>
          <w:szCs w:val="20"/>
          <w:lang w:val="hy-AM"/>
        </w:rPr>
        <w:t>ակտ</w:t>
      </w:r>
      <w:r>
        <w:rPr>
          <w:rFonts w:ascii="GHEA Grapalat" w:hAnsi="GHEA Grapalat" w:cs="Times Armenian"/>
          <w:sz w:val="20"/>
          <w:szCs w:val="20"/>
          <w:lang w:val="hy-AM"/>
        </w:rPr>
        <w:t xml:space="preserve">` </w:t>
      </w:r>
      <w:r>
        <w:rPr>
          <w:rFonts w:ascii="GHEA Grapalat" w:hAnsi="GHEA Grapalat" w:cs="Sylfaen"/>
          <w:sz w:val="20"/>
          <w:szCs w:val="20"/>
          <w:lang w:val="hy-AM"/>
        </w:rPr>
        <w:t>թվարկելով</w:t>
      </w:r>
      <w:r>
        <w:rPr>
          <w:rFonts w:ascii="GHEA Grapalat" w:hAnsi="GHEA Grapalat" w:cs="Times Armenian"/>
          <w:sz w:val="20"/>
          <w:szCs w:val="20"/>
          <w:lang w:val="hy-AM"/>
        </w:rPr>
        <w:t xml:space="preserve"> </w:t>
      </w:r>
      <w:r>
        <w:rPr>
          <w:rFonts w:ascii="GHEA Grapalat" w:hAnsi="GHEA Grapalat" w:cs="Sylfaen"/>
          <w:sz w:val="20"/>
          <w:szCs w:val="20"/>
          <w:lang w:val="hy-AM"/>
        </w:rPr>
        <w:t>թերությունների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վերացման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պահանջվող</w:t>
      </w:r>
      <w:r>
        <w:rPr>
          <w:rFonts w:ascii="GHEA Grapalat" w:hAnsi="GHEA Grapalat" w:cs="Times Armenian"/>
          <w:sz w:val="20"/>
          <w:szCs w:val="20"/>
          <w:lang w:val="hy-AM"/>
        </w:rPr>
        <w:t xml:space="preserve">` </w:t>
      </w:r>
      <w:r>
        <w:rPr>
          <w:rFonts w:ascii="GHEA Grapalat" w:hAnsi="GHEA Grapalat" w:cs="Sylfaen"/>
          <w:sz w:val="20"/>
          <w:szCs w:val="20"/>
          <w:lang w:val="hy-AM"/>
        </w:rPr>
        <w:t>կատարման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գնի</w:t>
      </w:r>
      <w:r>
        <w:rPr>
          <w:rFonts w:ascii="GHEA Grapalat" w:hAnsi="GHEA Grapalat" w:cs="Times Armenian"/>
          <w:sz w:val="20"/>
          <w:szCs w:val="20"/>
          <w:lang w:val="hy-AM"/>
        </w:rPr>
        <w:t xml:space="preserve"> </w:t>
      </w:r>
      <w:r>
        <w:rPr>
          <w:rFonts w:ascii="GHEA Grapalat" w:hAnsi="GHEA Grapalat" w:cs="Sylfaen"/>
          <w:sz w:val="20"/>
          <w:szCs w:val="20"/>
          <w:lang w:val="hy-AM"/>
        </w:rPr>
        <w:t>սահմաններում</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վճարի</w:t>
      </w:r>
      <w:r>
        <w:rPr>
          <w:rFonts w:ascii="GHEA Grapalat" w:hAnsi="GHEA Grapalat" w:cs="Times Armenian"/>
          <w:sz w:val="20"/>
          <w:szCs w:val="20"/>
          <w:lang w:val="hy-AM"/>
        </w:rPr>
        <w:t xml:space="preserve">, </w:t>
      </w:r>
      <w:r>
        <w:rPr>
          <w:rFonts w:ascii="GHEA Grapalat" w:hAnsi="GHEA Grapalat" w:cs="Sylfaen"/>
          <w:sz w:val="20"/>
          <w:szCs w:val="20"/>
          <w:lang w:val="hy-AM"/>
        </w:rPr>
        <w:t>կատարել</w:t>
      </w:r>
      <w:r>
        <w:rPr>
          <w:rFonts w:ascii="GHEA Grapalat" w:hAnsi="GHEA Grapalat" w:cs="Times Armenian"/>
          <w:sz w:val="20"/>
          <w:szCs w:val="20"/>
          <w:lang w:val="hy-AM"/>
        </w:rPr>
        <w:t xml:space="preserve"> </w:t>
      </w:r>
      <w:r>
        <w:rPr>
          <w:rFonts w:ascii="GHEA Grapalat" w:hAnsi="GHEA Grapalat" w:cs="Sylfaen"/>
          <w:sz w:val="20"/>
          <w:szCs w:val="20"/>
          <w:lang w:val="hy-AM"/>
        </w:rPr>
        <w:t>անհրաժեշտ</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w:t>
      </w:r>
      <w:r>
        <w:rPr>
          <w:rFonts w:ascii="GHEA Grapalat" w:hAnsi="GHEA Grapalat" w:cs="Tahoma"/>
          <w:sz w:val="20"/>
          <w:szCs w:val="20"/>
          <w:lang w:val="hy-AM"/>
        </w:rPr>
        <w:t>։</w:t>
      </w:r>
    </w:p>
    <w:p w14:paraId="775FD444" w14:textId="77777777" w:rsidR="00124FF1" w:rsidRDefault="00124FF1" w:rsidP="00124FF1">
      <w:pPr>
        <w:pStyle w:val="norm"/>
        <w:spacing w:line="240" w:lineRule="auto"/>
        <w:ind w:firstLine="0"/>
        <w:rPr>
          <w:rFonts w:ascii="GHEA Mariam" w:hAnsi="GHEA Mariam"/>
          <w:spacing w:val="-8"/>
          <w:sz w:val="20"/>
          <w:lang w:val="pt-BR"/>
        </w:rPr>
      </w:pPr>
      <w:r>
        <w:rPr>
          <w:rFonts w:ascii="GHEA Grapalat" w:hAnsi="GHEA Grapalat" w:cs="Sylfaen"/>
          <w:sz w:val="20"/>
          <w:lang w:val="hy-AM"/>
        </w:rPr>
        <w:t xml:space="preserve">         4.6 Աշխատանքն</w:t>
      </w:r>
      <w:r>
        <w:rPr>
          <w:rFonts w:ascii="GHEA Grapalat" w:hAnsi="GHEA Grapalat" w:cs="Arial"/>
          <w:sz w:val="20"/>
          <w:lang w:val="hy-AM"/>
        </w:rPr>
        <w:t xml:space="preserve"> </w:t>
      </w:r>
      <w:r>
        <w:rPr>
          <w:rFonts w:ascii="GHEA Grapalat" w:hAnsi="GHEA Grapalat" w:cs="Sylfaen"/>
          <w:sz w:val="20"/>
          <w:lang w:val="hy-AM"/>
        </w:rPr>
        <w:t>ընդունելիս կիրառվում են նաև հետևյալ պայմանները`</w:t>
      </w:r>
      <w:r>
        <w:rPr>
          <w:rFonts w:ascii="GHEA Mariam" w:hAnsi="GHEA Mariam"/>
          <w:spacing w:val="-8"/>
          <w:sz w:val="20"/>
          <w:lang w:val="pt-BR"/>
        </w:rPr>
        <w:t xml:space="preserve"> </w:t>
      </w:r>
    </w:p>
    <w:p w14:paraId="325F3954"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0A27127A"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17FC8653"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DB9D3E0"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6D021B47"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4DD6A02"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բ. չի համապատասխանում պայմանագրի պայմաններին, ապա արձանագրություն չի ստորագրվում.</w:t>
      </w:r>
    </w:p>
    <w:p w14:paraId="3D3881E7" w14:textId="77777777" w:rsidR="00124FF1" w:rsidRDefault="00124FF1" w:rsidP="00124FF1">
      <w:pPr>
        <w:pStyle w:val="norm"/>
        <w:spacing w:line="240" w:lineRule="auto"/>
        <w:rPr>
          <w:rFonts w:ascii="GHEA Grapalat" w:hAnsi="GHEA Grapalat" w:cs="Sylfaen"/>
          <w:sz w:val="20"/>
          <w:lang w:val="hy-AM"/>
        </w:rPr>
      </w:pPr>
      <w:r>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7CE946A" w14:textId="77777777" w:rsidR="00CA29E7" w:rsidRPr="004F71AE" w:rsidRDefault="00CA29E7" w:rsidP="00CA29E7">
      <w:pPr>
        <w:tabs>
          <w:tab w:val="left" w:pos="1276"/>
        </w:tabs>
        <w:ind w:firstLine="720"/>
        <w:jc w:val="both"/>
        <w:rPr>
          <w:rFonts w:ascii="GHEA Grapalat" w:hAnsi="GHEA Grapalat"/>
          <w:b/>
          <w:sz w:val="20"/>
          <w:szCs w:val="20"/>
          <w:lang w:val="hy-AM"/>
        </w:rPr>
      </w:pPr>
      <w:r w:rsidRPr="004F71AE">
        <w:rPr>
          <w:rFonts w:ascii="GHEA Grapalat" w:hAnsi="GHEA Grapalat"/>
          <w:b/>
          <w:sz w:val="20"/>
          <w:szCs w:val="20"/>
          <w:lang w:val="hy-AM"/>
        </w:rPr>
        <w:t xml:space="preserve">5. </w:t>
      </w:r>
      <w:r w:rsidRPr="004F71AE">
        <w:rPr>
          <w:rFonts w:ascii="GHEA Grapalat" w:hAnsi="GHEA Grapalat" w:cs="Sylfaen"/>
          <w:b/>
          <w:sz w:val="20"/>
          <w:szCs w:val="20"/>
          <w:lang w:val="hy-AM"/>
        </w:rPr>
        <w:t>ԱՇԽԱՏԱՆՔԻ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ԳԻՆԸ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ՎԱՐՁԱՏՐՈՒԹՅՈՒՆԸ</w:t>
      </w:r>
    </w:p>
    <w:p w14:paraId="0B20678D" w14:textId="77777777" w:rsidR="00CA29E7" w:rsidRPr="004F71AE" w:rsidRDefault="00CA29E7" w:rsidP="00CA29E7">
      <w:pPr>
        <w:tabs>
          <w:tab w:val="left" w:pos="1276"/>
        </w:tabs>
        <w:ind w:firstLine="720"/>
        <w:jc w:val="both"/>
        <w:rPr>
          <w:rFonts w:ascii="GHEA Grapalat" w:hAnsi="GHEA Grapalat" w:cs="Times Armenian"/>
          <w:sz w:val="20"/>
          <w:szCs w:val="20"/>
          <w:lang w:val="hy-AM"/>
        </w:rPr>
      </w:pPr>
      <w:r w:rsidRPr="004F71AE">
        <w:rPr>
          <w:rFonts w:ascii="GHEA Grapalat" w:hAnsi="GHEA Grapalat"/>
          <w:sz w:val="20"/>
          <w:szCs w:val="20"/>
          <w:lang w:val="hy-AM"/>
        </w:rPr>
        <w:t xml:space="preserve">5.1 Սույն </w:t>
      </w:r>
      <w:r w:rsidRPr="004F71AE">
        <w:rPr>
          <w:rFonts w:ascii="GHEA Grapalat" w:hAnsi="GHEA Grapalat" w:cs="Sylfaen"/>
          <w:sz w:val="20"/>
          <w:szCs w:val="20"/>
          <w:lang w:val="hy-AM"/>
        </w:rPr>
        <w:t>պայմանագրի</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ընդհանուր</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գինը</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կազմում</w:t>
      </w:r>
      <w:r w:rsidRPr="004F71AE">
        <w:rPr>
          <w:rFonts w:ascii="GHEA Grapalat" w:hAnsi="GHEA Grapalat" w:cs="Times Armenian"/>
          <w:sz w:val="20"/>
          <w:szCs w:val="20"/>
          <w:lang w:val="hy-AM"/>
        </w:rPr>
        <w:t xml:space="preserve"> </w:t>
      </w:r>
      <w:r w:rsidRPr="004F71AE">
        <w:rPr>
          <w:rFonts w:ascii="GHEA Grapalat" w:hAnsi="GHEA Grapalat" w:cs="Sylfaen"/>
          <w:b/>
          <w:sz w:val="22"/>
          <w:szCs w:val="20"/>
          <w:lang w:val="hy-AM"/>
        </w:rPr>
        <w:t>է</w:t>
      </w:r>
      <w:r w:rsidRPr="004F71AE">
        <w:rPr>
          <w:rFonts w:ascii="GHEA Grapalat" w:hAnsi="GHEA Grapalat" w:cs="Times Armenian"/>
          <w:b/>
          <w:sz w:val="22"/>
          <w:szCs w:val="20"/>
          <w:lang w:val="hy-AM"/>
        </w:rPr>
        <w:t xml:space="preserve"> </w:t>
      </w:r>
      <w:r w:rsidR="00B24546" w:rsidRPr="004F71AE">
        <w:rPr>
          <w:rFonts w:ascii="Sylfaen" w:hAnsi="Sylfaen" w:cs="Calibri"/>
          <w:b/>
          <w:szCs w:val="22"/>
          <w:lang w:val="hy-AM"/>
        </w:rPr>
        <w:t>————————</w:t>
      </w:r>
      <w:r w:rsidRPr="004F71AE">
        <w:rPr>
          <w:rFonts w:ascii="Sylfaen" w:hAnsi="Sylfaen" w:cs="Sylfaen"/>
          <w:b/>
          <w:sz w:val="22"/>
          <w:lang w:val="hy-AM"/>
        </w:rPr>
        <w:t xml:space="preserve"> (</w:t>
      </w:r>
      <w:r w:rsidR="00B24546" w:rsidRPr="004F71AE">
        <w:rPr>
          <w:rFonts w:ascii="Sylfaen" w:hAnsi="Sylfaen" w:cs="Sylfaen"/>
          <w:b/>
          <w:sz w:val="22"/>
          <w:lang w:val="hy-AM"/>
        </w:rPr>
        <w:t>———————————</w:t>
      </w:r>
      <w:r w:rsidRPr="004F71AE">
        <w:rPr>
          <w:rFonts w:ascii="Sylfaen" w:hAnsi="Sylfaen" w:cs="Sylfaen"/>
          <w:b/>
          <w:sz w:val="22"/>
          <w:lang w:val="hy-AM"/>
        </w:rPr>
        <w:t>)</w:t>
      </w:r>
      <w:r w:rsidRPr="004F71AE">
        <w:rPr>
          <w:rFonts w:ascii="GHEA Grapalat" w:hAnsi="GHEA Grapalat" w:cs="Times Armenian"/>
          <w:b/>
          <w:szCs w:val="20"/>
          <w:lang w:val="hy-AM"/>
        </w:rPr>
        <w:t xml:space="preserve"> </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ՀՀ</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 xml:space="preserve">դրամ, որից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 xml:space="preserve">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w:t>
      </w:r>
      <w:r w:rsidRPr="004F71AE">
        <w:rPr>
          <w:rFonts w:ascii="GHEA Grapalat" w:hAnsi="GHEA Grapalat" w:cs="Tahoma"/>
          <w:sz w:val="20"/>
          <w:szCs w:val="20"/>
          <w:lang w:val="hy-AM"/>
        </w:rPr>
        <w:t>։</w:t>
      </w:r>
      <w:r w:rsidRPr="004F71AE">
        <w:rPr>
          <w:rFonts w:ascii="GHEA Grapalat" w:hAnsi="GHEA Grapalat" w:cs="Times Armenian"/>
          <w:sz w:val="20"/>
          <w:szCs w:val="20"/>
          <w:lang w:val="hy-AM"/>
        </w:rPr>
        <w:t xml:space="preserve"> </w:t>
      </w:r>
    </w:p>
    <w:p w14:paraId="753132CF" w14:textId="77777777" w:rsidR="00CA29E7" w:rsidRPr="004F71AE" w:rsidRDefault="00CA29E7" w:rsidP="00CA29E7">
      <w:pPr>
        <w:ind w:firstLine="720"/>
        <w:jc w:val="both"/>
        <w:rPr>
          <w:rFonts w:ascii="GHEA Grapalat" w:hAnsi="GHEA Grapalat" w:cs="Sylfaen"/>
          <w:sz w:val="20"/>
          <w:lang w:val="hy-AM"/>
        </w:rPr>
      </w:pPr>
      <w:r w:rsidRPr="004F71AE">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771DF1" w14:textId="77777777" w:rsidR="00434C8F" w:rsidRPr="00E6597C" w:rsidRDefault="00434C8F" w:rsidP="00434C8F">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23C49260" w14:textId="77777777" w:rsidR="00434C8F" w:rsidRDefault="00434C8F" w:rsidP="00434C8F">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7302F09" w14:textId="77777777" w:rsidR="001C27A4" w:rsidRPr="004F71AE" w:rsidRDefault="001C27A4" w:rsidP="001C27A4">
      <w:pPr>
        <w:tabs>
          <w:tab w:val="num" w:pos="0"/>
          <w:tab w:val="left" w:pos="720"/>
          <w:tab w:val="num" w:pos="900"/>
        </w:tabs>
        <w:jc w:val="both"/>
        <w:rPr>
          <w:rFonts w:ascii="GHEA Grapalat" w:hAnsi="GHEA Grapalat" w:cs="Sylfaen"/>
          <w:sz w:val="20"/>
          <w:szCs w:val="20"/>
          <w:lang w:val="hy-AM"/>
        </w:rPr>
      </w:pPr>
      <w:r w:rsidRPr="004F71AE">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E91C9D" w:rsidRPr="004F71AE">
        <w:rPr>
          <w:rFonts w:ascii="GHEA Grapalat" w:hAnsi="GHEA Grapalat" w:cs="Sylfaen"/>
          <w:b/>
          <w:sz w:val="20"/>
          <w:szCs w:val="20"/>
          <w:lang w:val="hy-AM"/>
        </w:rPr>
        <w:t>30</w:t>
      </w:r>
      <w:r w:rsidRPr="004F71AE">
        <w:rPr>
          <w:rFonts w:ascii="GHEA Grapalat" w:hAnsi="GHEA Grapalat" w:cs="Sylfaen"/>
          <w:b/>
          <w:sz w:val="20"/>
          <w:szCs w:val="20"/>
          <w:lang w:val="hy-AM"/>
        </w:rPr>
        <w:t>-</w:t>
      </w:r>
      <w:r w:rsidRPr="004F71AE">
        <w:rPr>
          <w:rFonts w:ascii="GHEA Grapalat" w:hAnsi="GHEA Grapalat" w:cs="Sylfaen"/>
          <w:sz w:val="20"/>
          <w:szCs w:val="20"/>
          <w:lang w:val="hy-AM"/>
        </w:rPr>
        <w:t xml:space="preserve">ը։ </w:t>
      </w:r>
    </w:p>
    <w:p w14:paraId="1E895506" w14:textId="77777777" w:rsidR="00434C8F" w:rsidRDefault="00434C8F" w:rsidP="00434C8F">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Pr>
          <w:rStyle w:val="aff6"/>
          <w:rFonts w:ascii="GHEA Grapalat" w:hAnsi="GHEA Grapalat"/>
          <w:sz w:val="20"/>
          <w:lang w:val="hy-AM"/>
        </w:rPr>
        <w:footnoteReference w:id="19"/>
      </w:r>
    </w:p>
    <w:p w14:paraId="158F781C"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FB1EC7">
        <w:rPr>
          <w:rFonts w:ascii="GHEA Grapalat" w:hAnsi="GHEA Grapalat" w:cs="Sylfaen"/>
          <w:sz w:val="20"/>
          <w:szCs w:val="20"/>
          <w:lang w:val="hy-AM"/>
        </w:rPr>
        <w:t xml:space="preserve">5.4 </w:t>
      </w:r>
      <w:r w:rsidRPr="005B7978">
        <w:rPr>
          <w:rFonts w:ascii="GHEA Grapalat" w:hAnsi="GHEA Grapalat" w:cs="Sylfaen"/>
          <w:b/>
          <w:sz w:val="20"/>
          <w:szCs w:val="20"/>
          <w:lang w:val="hy-AM"/>
        </w:rPr>
        <w:t>Պայմանագրի շրջանակում կատարողական ակտերի դիմաց վճարումներն իրականացվում են հետևյալ բանաձևով՝ ՎԳ=ՄԳ/ՆԳxԿԾ, որտեղ՝</w:t>
      </w:r>
    </w:p>
    <w:p w14:paraId="3BFF951A"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14:paraId="5707D27F"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ՆԳ-ն հրավերով հրապարակված շինարարական աշխատանքների նախահաշվային գինն է.</w:t>
      </w:r>
    </w:p>
    <w:p w14:paraId="622339FC"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14:paraId="7C746F4E" w14:textId="77777777"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ՎԳ –ն ծավալաթերթ-նախահաշվով սահմանված աշխատանքների դիմաց վճարվող գումարն է:</w:t>
      </w:r>
    </w:p>
    <w:p w14:paraId="19DEFFB8" w14:textId="77777777" w:rsidR="006E6FE2" w:rsidRPr="00E6597C" w:rsidRDefault="006E6FE2" w:rsidP="006E6FE2">
      <w:pPr>
        <w:tabs>
          <w:tab w:val="left" w:pos="1276"/>
        </w:tabs>
        <w:ind w:firstLine="720"/>
        <w:jc w:val="both"/>
        <w:rPr>
          <w:rFonts w:ascii="GHEA Grapalat" w:hAnsi="GHEA Grapalat" w:cs="Sylfaen"/>
          <w:lang w:val="hy-AM"/>
        </w:rPr>
      </w:pPr>
    </w:p>
    <w:p w14:paraId="1B04FD67" w14:textId="77777777" w:rsidR="00630656" w:rsidRPr="00E6597C" w:rsidRDefault="00630656" w:rsidP="00630656">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297A1DCE" w14:textId="77777777"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4CD622F4" w14:textId="77777777"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4E07D08B" w14:textId="77777777" w:rsidR="00630656" w:rsidRPr="004605D7" w:rsidRDefault="00630656" w:rsidP="00630656">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Pr="00742B5B">
        <w:rPr>
          <w:rStyle w:val="aff6"/>
          <w:rFonts w:ascii="GHEA Grapalat" w:hAnsi="GHEA Grapalat" w:cs="Sylfaen"/>
          <w:sz w:val="20"/>
          <w:szCs w:val="20"/>
          <w:lang w:val="hy-AM"/>
        </w:rPr>
        <w:footnoteReference w:id="20"/>
      </w:r>
      <w:r>
        <w:rPr>
          <w:rFonts w:ascii="GHEA Grapalat" w:hAnsi="GHEA Grapalat" w:cs="Sylfaen"/>
          <w:sz w:val="20"/>
          <w:szCs w:val="20"/>
          <w:lang w:val="hy-AM"/>
        </w:rPr>
        <w:t xml:space="preserve"> </w:t>
      </w:r>
      <w:r w:rsidRPr="00742B5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1CD83F89" w14:textId="77777777"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F0A38D9" w14:textId="77777777" w:rsidR="00630656" w:rsidRDefault="00630656" w:rsidP="00630656">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36339AA6" w14:textId="77777777" w:rsidR="00630656" w:rsidRPr="00717204" w:rsidRDefault="00630656" w:rsidP="00630656">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Pr>
          <w:rStyle w:val="aff6"/>
          <w:rFonts w:ascii="GHEA Grapalat" w:hAnsi="GHEA Grapalat" w:cs="Sylfaen"/>
          <w:sz w:val="20"/>
          <w:szCs w:val="20"/>
          <w:lang w:val="hy-AM"/>
        </w:rPr>
        <w:footnoteReference w:id="21"/>
      </w:r>
    </w:p>
    <w:p w14:paraId="74C0A685" w14:textId="77777777" w:rsidR="00630656" w:rsidRPr="00717204" w:rsidRDefault="00630656" w:rsidP="00630656">
      <w:pPr>
        <w:tabs>
          <w:tab w:val="left" w:pos="1276"/>
        </w:tabs>
        <w:ind w:firstLine="720"/>
        <w:jc w:val="both"/>
        <w:rPr>
          <w:rFonts w:ascii="GHEA Grapalat" w:hAnsi="GHEA Grapalat" w:cs="Sylfaen"/>
          <w:sz w:val="20"/>
          <w:szCs w:val="20"/>
          <w:lang w:val="hy-AM"/>
        </w:rPr>
      </w:pPr>
    </w:p>
    <w:tbl>
      <w:tblPr>
        <w:tblStyle w:val="afff2"/>
        <w:tblW w:w="0" w:type="auto"/>
        <w:tblLook w:val="04A0" w:firstRow="1" w:lastRow="0" w:firstColumn="1" w:lastColumn="0" w:noHBand="0" w:noVBand="1"/>
      </w:tblPr>
      <w:tblGrid>
        <w:gridCol w:w="2631"/>
        <w:gridCol w:w="2631"/>
        <w:gridCol w:w="2632"/>
      </w:tblGrid>
      <w:tr w:rsidR="00630656" w:rsidRPr="00717204" w14:paraId="032B0D20" w14:textId="77777777" w:rsidTr="006E4880">
        <w:tc>
          <w:tcPr>
            <w:tcW w:w="2631" w:type="dxa"/>
          </w:tcPr>
          <w:p w14:paraId="1DC142D1" w14:textId="77777777" w:rsidR="00630656" w:rsidRPr="009C18DC" w:rsidRDefault="00630656" w:rsidP="006E4880">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14:paraId="1A2D0134" w14:textId="77777777"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14:paraId="4B93E0FC" w14:textId="77777777"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630656" w:rsidRPr="00717204" w14:paraId="1BA32550" w14:textId="77777777" w:rsidTr="006E4880">
        <w:tc>
          <w:tcPr>
            <w:tcW w:w="2631" w:type="dxa"/>
          </w:tcPr>
          <w:p w14:paraId="25A3357B"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014773A6"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2D2C681E"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4F620CB2" w14:textId="77777777" w:rsidTr="006E4880">
        <w:tc>
          <w:tcPr>
            <w:tcW w:w="2631" w:type="dxa"/>
          </w:tcPr>
          <w:p w14:paraId="5CDB27F1"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5E9841BF"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121F21D8"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23CF8313" w14:textId="77777777" w:rsidTr="006E4880">
        <w:tc>
          <w:tcPr>
            <w:tcW w:w="2631" w:type="dxa"/>
          </w:tcPr>
          <w:p w14:paraId="7F8DEF76"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03288A2A"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45493052"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797EBDB5" w14:textId="77777777" w:rsidTr="006E4880">
        <w:tc>
          <w:tcPr>
            <w:tcW w:w="2631" w:type="dxa"/>
          </w:tcPr>
          <w:p w14:paraId="6AE42CBE"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4E9561BE"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53D3A571"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1C661F8D" w14:textId="77777777" w:rsidTr="006E4880">
        <w:tc>
          <w:tcPr>
            <w:tcW w:w="2631" w:type="dxa"/>
          </w:tcPr>
          <w:p w14:paraId="0E40CAE8"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66B4ED63"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4603D744" w14:textId="77777777"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14:paraId="557094A8" w14:textId="77777777" w:rsidTr="006E4880">
        <w:tc>
          <w:tcPr>
            <w:tcW w:w="2631" w:type="dxa"/>
          </w:tcPr>
          <w:p w14:paraId="14D52184"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14:paraId="4F738EC2" w14:textId="77777777"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14:paraId="1F387F19" w14:textId="77777777" w:rsidR="00630656" w:rsidRDefault="00630656" w:rsidP="006E4880">
            <w:pPr>
              <w:tabs>
                <w:tab w:val="left" w:pos="1276"/>
              </w:tabs>
              <w:ind w:firstLine="720"/>
              <w:jc w:val="both"/>
              <w:rPr>
                <w:rFonts w:ascii="GHEA Grapalat" w:hAnsi="GHEA Grapalat" w:cs="Sylfaen"/>
                <w:sz w:val="20"/>
                <w:szCs w:val="20"/>
                <w:lang w:val="hy-AM"/>
              </w:rPr>
            </w:pPr>
          </w:p>
        </w:tc>
      </w:tr>
    </w:tbl>
    <w:p w14:paraId="5B03E22C" w14:textId="77777777" w:rsidR="00630656" w:rsidRPr="00717204" w:rsidRDefault="00630656" w:rsidP="00630656">
      <w:pPr>
        <w:tabs>
          <w:tab w:val="left" w:pos="1276"/>
        </w:tabs>
        <w:ind w:firstLine="720"/>
        <w:jc w:val="both"/>
        <w:rPr>
          <w:rFonts w:ascii="GHEA Grapalat" w:hAnsi="GHEA Grapalat" w:cs="Sylfaen"/>
          <w:sz w:val="20"/>
          <w:szCs w:val="20"/>
          <w:lang w:val="hy-AM"/>
        </w:rPr>
      </w:pPr>
    </w:p>
    <w:p w14:paraId="1A32CF5E"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6.6</w:t>
      </w:r>
      <w:r>
        <w:rPr>
          <w:rFonts w:ascii="GHEA Grapalat" w:hAnsi="GHEA Grapalat"/>
          <w:sz w:val="20"/>
          <w:szCs w:val="20"/>
          <w:lang w:val="hy-AM"/>
        </w:rPr>
        <w:tab/>
        <w:t>Պ</w:t>
      </w:r>
      <w:r>
        <w:rPr>
          <w:rFonts w:ascii="GHEA Grapalat" w:hAnsi="GHEA Grapalat" w:cs="Sylfaen"/>
          <w:sz w:val="20"/>
          <w:szCs w:val="20"/>
          <w:lang w:val="hy-AM"/>
        </w:rPr>
        <w:t>այամանագրով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չնախատեսված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դեպքերում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ոչ</w:t>
      </w:r>
      <w:r>
        <w:rPr>
          <w:rFonts w:ascii="GHEA Grapalat" w:hAnsi="GHEA Grapalat" w:cs="Times Armenian"/>
          <w:sz w:val="20"/>
          <w:szCs w:val="20"/>
          <w:lang w:val="hy-AM"/>
        </w:rPr>
        <w:t xml:space="preserve"> </w:t>
      </w:r>
      <w:r>
        <w:rPr>
          <w:rFonts w:ascii="GHEA Grapalat" w:hAnsi="GHEA Grapalat" w:cs="Sylfaen"/>
          <w:sz w:val="20"/>
          <w:szCs w:val="20"/>
          <w:lang w:val="hy-AM"/>
        </w:rPr>
        <w:t>պատշաճ</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օրենսդրությամբ</w:t>
      </w:r>
      <w:r>
        <w:rPr>
          <w:rFonts w:ascii="GHEA Grapalat" w:hAnsi="GHEA Grapalat" w:cs="Times Armenian"/>
          <w:sz w:val="20"/>
          <w:szCs w:val="20"/>
          <w:lang w:val="hy-AM"/>
        </w:rPr>
        <w:t xml:space="preserve"> </w:t>
      </w:r>
      <w:r>
        <w:rPr>
          <w:rFonts w:ascii="GHEA Grapalat" w:hAnsi="GHEA Grapalat" w:cs="Sylfaen"/>
          <w:sz w:val="20"/>
          <w:szCs w:val="20"/>
          <w:lang w:val="hy-AM"/>
        </w:rPr>
        <w:t>սահմանված</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A4A0CBC"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6.7</w:t>
      </w:r>
      <w:r>
        <w:rPr>
          <w:rFonts w:ascii="GHEA Grapalat" w:hAnsi="GHEA Grapalat"/>
          <w:sz w:val="20"/>
          <w:szCs w:val="20"/>
          <w:lang w:val="hy-AM"/>
        </w:rPr>
        <w:tab/>
      </w:r>
      <w:r>
        <w:rPr>
          <w:rFonts w:ascii="GHEA Grapalat" w:hAnsi="GHEA Grapalat" w:cs="Sylfaen"/>
          <w:sz w:val="20"/>
          <w:szCs w:val="20"/>
          <w:lang w:val="hy-AM"/>
        </w:rPr>
        <w:t>Տույժերի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տուգանքների</w:t>
      </w:r>
      <w:r>
        <w:rPr>
          <w:rFonts w:ascii="GHEA Grapalat" w:hAnsi="GHEA Grapalat" w:cs="Times Armenian"/>
          <w:sz w:val="20"/>
          <w:szCs w:val="20"/>
          <w:lang w:val="hy-AM"/>
        </w:rPr>
        <w:t xml:space="preserve"> </w:t>
      </w:r>
      <w:r>
        <w:rPr>
          <w:rFonts w:ascii="GHEA Grapalat" w:hAnsi="GHEA Grapalat" w:cs="Sylfaen"/>
          <w:sz w:val="20"/>
          <w:szCs w:val="20"/>
          <w:lang w:val="hy-AM"/>
        </w:rPr>
        <w:t>վճարումը</w:t>
      </w:r>
      <w:r>
        <w:rPr>
          <w:rFonts w:ascii="GHEA Grapalat" w:hAnsi="GHEA Grapalat" w:cs="Times Armenian"/>
          <w:sz w:val="20"/>
          <w:szCs w:val="20"/>
          <w:lang w:val="hy-AM"/>
        </w:rPr>
        <w:t xml:space="preserve"> </w:t>
      </w:r>
      <w:r>
        <w:rPr>
          <w:rFonts w:ascii="GHEA Grapalat" w:hAnsi="GHEA Grapalat" w:cs="Sylfaen"/>
          <w:sz w:val="20"/>
          <w:szCs w:val="20"/>
          <w:lang w:val="hy-AM"/>
        </w:rPr>
        <w:t>կողմերին</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ազատում</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կատարելուց</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sz w:val="20"/>
          <w:szCs w:val="20"/>
          <w:lang w:val="hy-AM"/>
        </w:rPr>
        <w:tab/>
      </w:r>
    </w:p>
    <w:p w14:paraId="75D75BFD" w14:textId="77777777" w:rsidR="00727ADE" w:rsidRDefault="00727ADE" w:rsidP="00727ADE">
      <w:pPr>
        <w:tabs>
          <w:tab w:val="left" w:pos="1276"/>
        </w:tabs>
        <w:ind w:firstLine="720"/>
        <w:jc w:val="both"/>
        <w:rPr>
          <w:rFonts w:ascii="GHEA Grapalat" w:hAnsi="GHEA Grapalat"/>
          <w:sz w:val="20"/>
          <w:szCs w:val="20"/>
          <w:lang w:val="hy-AM"/>
        </w:rPr>
      </w:pPr>
    </w:p>
    <w:p w14:paraId="61F0F4FD" w14:textId="77777777" w:rsidR="00727ADE" w:rsidRDefault="00727ADE" w:rsidP="00727ADE">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7. </w:t>
      </w:r>
      <w:r>
        <w:rPr>
          <w:rFonts w:ascii="GHEA Grapalat" w:hAnsi="GHEA Grapalat" w:cs="Sylfaen"/>
          <w:b/>
          <w:sz w:val="20"/>
          <w:szCs w:val="20"/>
          <w:lang w:val="hy-AM"/>
        </w:rPr>
        <w:t>ԱՆՀԱՂԹԱՀԱՐԵԼԻ</w:t>
      </w:r>
      <w:r>
        <w:rPr>
          <w:rFonts w:ascii="GHEA Grapalat" w:hAnsi="GHEA Grapalat" w:cs="Times Armenian"/>
          <w:b/>
          <w:sz w:val="20"/>
          <w:szCs w:val="20"/>
          <w:lang w:val="hy-AM"/>
        </w:rPr>
        <w:t xml:space="preserve"> </w:t>
      </w:r>
      <w:r>
        <w:rPr>
          <w:rFonts w:ascii="GHEA Grapalat" w:hAnsi="GHEA Grapalat" w:cs="Sylfaen"/>
          <w:b/>
          <w:sz w:val="20"/>
          <w:szCs w:val="20"/>
          <w:lang w:val="hy-AM"/>
        </w:rPr>
        <w:t>ՈՒԺԻ</w:t>
      </w:r>
      <w:r>
        <w:rPr>
          <w:rFonts w:ascii="GHEA Grapalat" w:hAnsi="GHEA Grapalat" w:cs="Times Armenian"/>
          <w:b/>
          <w:sz w:val="20"/>
          <w:szCs w:val="20"/>
          <w:lang w:val="hy-AM"/>
        </w:rPr>
        <w:t xml:space="preserve"> </w:t>
      </w:r>
      <w:r>
        <w:rPr>
          <w:rFonts w:ascii="GHEA Grapalat" w:hAnsi="GHEA Grapalat" w:cs="Sylfaen"/>
          <w:b/>
          <w:sz w:val="20"/>
          <w:szCs w:val="20"/>
          <w:lang w:val="hy-AM"/>
        </w:rPr>
        <w:t>ԱԶԴԵՑՈՒԹՅՈՒՆԸ</w:t>
      </w:r>
      <w:r>
        <w:rPr>
          <w:rFonts w:ascii="GHEA Grapalat" w:hAnsi="GHEA Grapalat" w:cs="Times Armenian"/>
          <w:b/>
          <w:sz w:val="20"/>
          <w:szCs w:val="20"/>
          <w:lang w:val="hy-AM"/>
        </w:rPr>
        <w:t xml:space="preserve"> (</w:t>
      </w:r>
      <w:r>
        <w:rPr>
          <w:rFonts w:ascii="GHEA Grapalat" w:hAnsi="GHEA Grapalat" w:cs="Sylfaen"/>
          <w:b/>
          <w:sz w:val="20"/>
          <w:szCs w:val="20"/>
          <w:lang w:val="hy-AM"/>
        </w:rPr>
        <w:t>ՖՈՐՍ</w:t>
      </w:r>
      <w:r>
        <w:rPr>
          <w:rFonts w:ascii="GHEA Grapalat" w:hAnsi="GHEA Grapalat" w:cs="Times Armenian"/>
          <w:b/>
          <w:sz w:val="20"/>
          <w:szCs w:val="20"/>
          <w:lang w:val="hy-AM"/>
        </w:rPr>
        <w:t>-</w:t>
      </w:r>
      <w:r>
        <w:rPr>
          <w:rFonts w:ascii="GHEA Grapalat" w:hAnsi="GHEA Grapalat" w:cs="Sylfaen"/>
          <w:b/>
          <w:sz w:val="20"/>
          <w:szCs w:val="20"/>
          <w:lang w:val="hy-AM"/>
        </w:rPr>
        <w:t>ՄԱԺՈՐ</w:t>
      </w:r>
      <w:r>
        <w:rPr>
          <w:rFonts w:ascii="GHEA Grapalat" w:hAnsi="GHEA Grapalat" w:cs="Times Armenian"/>
          <w:b/>
          <w:sz w:val="20"/>
          <w:szCs w:val="20"/>
          <w:lang w:val="hy-AM"/>
        </w:rPr>
        <w:t>)</w:t>
      </w:r>
    </w:p>
    <w:p w14:paraId="73F38651"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պարտավորություններն</w:t>
      </w:r>
      <w:r>
        <w:rPr>
          <w:rFonts w:ascii="GHEA Grapalat" w:hAnsi="GHEA Grapalat" w:cs="Times Armenian"/>
          <w:sz w:val="20"/>
          <w:szCs w:val="20"/>
          <w:lang w:val="hy-AM"/>
        </w:rPr>
        <w:t xml:space="preserve"> </w:t>
      </w:r>
      <w:r>
        <w:rPr>
          <w:rFonts w:ascii="GHEA Grapalat" w:hAnsi="GHEA Grapalat" w:cs="Sylfaen"/>
          <w:sz w:val="20"/>
          <w:szCs w:val="20"/>
          <w:lang w:val="hy-AM"/>
        </w:rPr>
        <w:t>ամբողջությամբ</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մասնակիորեն</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ազատվում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պատասխանատվությունից</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դա</w:t>
      </w:r>
      <w:r>
        <w:rPr>
          <w:rFonts w:ascii="GHEA Grapalat" w:hAnsi="GHEA Grapalat" w:cs="Times Armenian"/>
          <w:sz w:val="20"/>
          <w:szCs w:val="20"/>
          <w:lang w:val="hy-AM"/>
        </w:rPr>
        <w:t xml:space="preserve"> </w:t>
      </w:r>
      <w:r>
        <w:rPr>
          <w:rFonts w:ascii="GHEA Grapalat" w:hAnsi="GHEA Grapalat" w:cs="Sylfaen"/>
          <w:sz w:val="20"/>
          <w:szCs w:val="20"/>
          <w:lang w:val="hy-AM"/>
        </w:rPr>
        <w:t>եղել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անհաղթահարելի</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ազդեցության</w:t>
      </w:r>
      <w:r>
        <w:rPr>
          <w:rFonts w:ascii="GHEA Grapalat" w:hAnsi="GHEA Grapalat" w:cs="Times Armenian"/>
          <w:sz w:val="20"/>
          <w:szCs w:val="20"/>
          <w:lang w:val="hy-AM"/>
        </w:rPr>
        <w:t xml:space="preserve"> </w:t>
      </w:r>
      <w:r>
        <w:rPr>
          <w:rFonts w:ascii="GHEA Grapalat" w:hAnsi="GHEA Grapalat" w:cs="Sylfaen"/>
          <w:sz w:val="20"/>
          <w:szCs w:val="20"/>
          <w:lang w:val="hy-AM"/>
        </w:rPr>
        <w:t>հետևանքով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ծագել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կնքելուց</w:t>
      </w:r>
      <w:r>
        <w:rPr>
          <w:rFonts w:ascii="GHEA Grapalat" w:hAnsi="GHEA Grapalat" w:cs="Times Armenian"/>
          <w:sz w:val="20"/>
          <w:szCs w:val="20"/>
          <w:lang w:val="hy-AM"/>
        </w:rPr>
        <w:t xml:space="preserve"> </w:t>
      </w:r>
      <w:r>
        <w:rPr>
          <w:rFonts w:ascii="GHEA Grapalat" w:hAnsi="GHEA Grapalat" w:cs="Sylfaen"/>
          <w:sz w:val="20"/>
          <w:szCs w:val="20"/>
          <w:lang w:val="hy-AM"/>
        </w:rPr>
        <w:t>հետո</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չէին</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կանխատեսել</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կանխարգելել</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Այդպիսի</w:t>
      </w:r>
      <w:r>
        <w:rPr>
          <w:rFonts w:ascii="GHEA Grapalat" w:hAnsi="GHEA Grapalat" w:cs="Times Armenian"/>
          <w:sz w:val="20"/>
          <w:szCs w:val="20"/>
          <w:lang w:val="hy-AM"/>
        </w:rPr>
        <w:t xml:space="preserve"> </w:t>
      </w:r>
      <w:r>
        <w:rPr>
          <w:rFonts w:ascii="GHEA Grapalat" w:hAnsi="GHEA Grapalat" w:cs="Sylfaen"/>
          <w:sz w:val="20"/>
          <w:szCs w:val="20"/>
          <w:lang w:val="hy-AM"/>
        </w:rPr>
        <w:t>իրավիճակներ</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երկրաշարժը</w:t>
      </w:r>
      <w:r>
        <w:rPr>
          <w:rFonts w:ascii="GHEA Grapalat" w:hAnsi="GHEA Grapalat" w:cs="Times Armenian"/>
          <w:sz w:val="20"/>
          <w:szCs w:val="20"/>
          <w:lang w:val="hy-AM"/>
        </w:rPr>
        <w:t xml:space="preserve">, </w:t>
      </w:r>
      <w:r>
        <w:rPr>
          <w:rFonts w:ascii="GHEA Grapalat" w:hAnsi="GHEA Grapalat" w:cs="Sylfaen"/>
          <w:sz w:val="20"/>
          <w:szCs w:val="20"/>
          <w:lang w:val="hy-AM"/>
        </w:rPr>
        <w:t>ջրհեղեղը</w:t>
      </w:r>
      <w:r>
        <w:rPr>
          <w:rFonts w:ascii="GHEA Grapalat" w:hAnsi="GHEA Grapalat" w:cs="Times Armenian"/>
          <w:sz w:val="20"/>
          <w:szCs w:val="20"/>
          <w:lang w:val="hy-AM"/>
        </w:rPr>
        <w:t xml:space="preserve">, </w:t>
      </w:r>
      <w:r>
        <w:rPr>
          <w:rFonts w:ascii="GHEA Grapalat" w:hAnsi="GHEA Grapalat" w:cs="Sylfaen"/>
          <w:sz w:val="20"/>
          <w:szCs w:val="20"/>
          <w:lang w:val="hy-AM"/>
        </w:rPr>
        <w:t>հրդեհը</w:t>
      </w:r>
      <w:r>
        <w:rPr>
          <w:rFonts w:ascii="GHEA Grapalat" w:hAnsi="GHEA Grapalat" w:cs="Times Armenian"/>
          <w:sz w:val="20"/>
          <w:szCs w:val="20"/>
          <w:lang w:val="hy-AM"/>
        </w:rPr>
        <w:t xml:space="preserve">, </w:t>
      </w:r>
      <w:r>
        <w:rPr>
          <w:rFonts w:ascii="GHEA Grapalat" w:hAnsi="GHEA Grapalat" w:cs="Sylfaen"/>
          <w:sz w:val="20"/>
          <w:szCs w:val="20"/>
          <w:lang w:val="hy-AM"/>
        </w:rPr>
        <w:t>պատերազմը</w:t>
      </w:r>
      <w:r>
        <w:rPr>
          <w:rFonts w:ascii="GHEA Grapalat" w:hAnsi="GHEA Grapalat" w:cs="Times Armenian"/>
          <w:sz w:val="20"/>
          <w:szCs w:val="20"/>
          <w:lang w:val="hy-AM"/>
        </w:rPr>
        <w:t xml:space="preserve">, </w:t>
      </w:r>
      <w:r>
        <w:rPr>
          <w:rFonts w:ascii="GHEA Grapalat" w:hAnsi="GHEA Grapalat" w:cs="Sylfaen"/>
          <w:sz w:val="20"/>
          <w:szCs w:val="20"/>
          <w:lang w:val="hy-AM"/>
        </w:rPr>
        <w:t>ռազմական</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դրություն</w:t>
      </w:r>
      <w:r>
        <w:rPr>
          <w:rFonts w:ascii="GHEA Grapalat" w:hAnsi="GHEA Grapalat" w:cs="Times Armenian"/>
          <w:sz w:val="20"/>
          <w:szCs w:val="20"/>
          <w:lang w:val="hy-AM"/>
        </w:rPr>
        <w:t xml:space="preserve"> </w:t>
      </w:r>
      <w:r>
        <w:rPr>
          <w:rFonts w:ascii="GHEA Grapalat" w:hAnsi="GHEA Grapalat" w:cs="Sylfaen"/>
          <w:sz w:val="20"/>
          <w:szCs w:val="20"/>
          <w:lang w:val="hy-AM"/>
        </w:rPr>
        <w:t>հայտարարելը</w:t>
      </w:r>
      <w:r>
        <w:rPr>
          <w:rFonts w:ascii="GHEA Grapalat" w:hAnsi="GHEA Grapalat" w:cs="Times Armenian"/>
          <w:sz w:val="20"/>
          <w:szCs w:val="20"/>
          <w:lang w:val="hy-AM"/>
        </w:rPr>
        <w:t xml:space="preserve">, </w:t>
      </w:r>
      <w:r>
        <w:rPr>
          <w:rFonts w:ascii="GHEA Grapalat" w:hAnsi="GHEA Grapalat" w:cs="Sylfaen"/>
          <w:sz w:val="20"/>
          <w:szCs w:val="20"/>
          <w:lang w:val="hy-AM"/>
        </w:rPr>
        <w:t>քաղաքական</w:t>
      </w:r>
      <w:r>
        <w:rPr>
          <w:rFonts w:ascii="GHEA Grapalat" w:hAnsi="GHEA Grapalat" w:cs="Times Armenian"/>
          <w:sz w:val="20"/>
          <w:szCs w:val="20"/>
          <w:lang w:val="hy-AM"/>
        </w:rPr>
        <w:t xml:space="preserve"> </w:t>
      </w:r>
      <w:r>
        <w:rPr>
          <w:rFonts w:ascii="GHEA Grapalat" w:hAnsi="GHEA Grapalat" w:cs="Sylfaen"/>
          <w:sz w:val="20"/>
          <w:szCs w:val="20"/>
          <w:lang w:val="hy-AM"/>
        </w:rPr>
        <w:t>հուզումները</w:t>
      </w:r>
      <w:r>
        <w:rPr>
          <w:rFonts w:ascii="GHEA Grapalat" w:hAnsi="GHEA Grapalat" w:cs="Times Armenian"/>
          <w:sz w:val="20"/>
          <w:szCs w:val="20"/>
          <w:lang w:val="hy-AM"/>
        </w:rPr>
        <w:t xml:space="preserve">, </w:t>
      </w:r>
      <w:r>
        <w:rPr>
          <w:rFonts w:ascii="GHEA Grapalat" w:hAnsi="GHEA Grapalat" w:cs="Sylfaen"/>
          <w:sz w:val="20"/>
          <w:szCs w:val="20"/>
          <w:lang w:val="hy-AM"/>
        </w:rPr>
        <w:t>գործադուլները</w:t>
      </w:r>
      <w:r>
        <w:rPr>
          <w:rFonts w:ascii="GHEA Grapalat" w:hAnsi="GHEA Grapalat" w:cs="Times Armenian"/>
          <w:sz w:val="20"/>
          <w:szCs w:val="20"/>
          <w:lang w:val="hy-AM"/>
        </w:rPr>
        <w:t xml:space="preserve">, </w:t>
      </w:r>
      <w:r>
        <w:rPr>
          <w:rFonts w:ascii="GHEA Grapalat" w:hAnsi="GHEA Grapalat" w:cs="Sylfaen"/>
          <w:sz w:val="20"/>
          <w:szCs w:val="20"/>
          <w:lang w:val="hy-AM"/>
        </w:rPr>
        <w:t>հաղորդակցության</w:t>
      </w:r>
      <w:r>
        <w:rPr>
          <w:rFonts w:ascii="GHEA Grapalat" w:hAnsi="GHEA Grapalat" w:cs="Times Armenian"/>
          <w:sz w:val="20"/>
          <w:szCs w:val="20"/>
          <w:lang w:val="hy-AM"/>
        </w:rPr>
        <w:t xml:space="preserve"> </w:t>
      </w:r>
      <w:r>
        <w:rPr>
          <w:rFonts w:ascii="GHEA Grapalat" w:hAnsi="GHEA Grapalat" w:cs="Sylfaen"/>
          <w:sz w:val="20"/>
          <w:szCs w:val="20"/>
          <w:lang w:val="hy-AM"/>
        </w:rPr>
        <w:t>միջոցների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դադարեցումը</w:t>
      </w:r>
      <w:r>
        <w:rPr>
          <w:rFonts w:ascii="GHEA Grapalat" w:hAnsi="GHEA Grapalat" w:cs="Times Armenian"/>
          <w:sz w:val="20"/>
          <w:szCs w:val="20"/>
          <w:lang w:val="hy-AM"/>
        </w:rPr>
        <w:t xml:space="preserve">, </w:t>
      </w:r>
      <w:r>
        <w:rPr>
          <w:rFonts w:ascii="GHEA Grapalat" w:hAnsi="GHEA Grapalat" w:cs="Sylfaen"/>
          <w:sz w:val="20"/>
          <w:szCs w:val="20"/>
          <w:lang w:val="hy-AM"/>
        </w:rPr>
        <w:t>պետական</w:t>
      </w:r>
      <w:r>
        <w:rPr>
          <w:rFonts w:ascii="GHEA Grapalat" w:hAnsi="GHEA Grapalat" w:cs="Times Armenian"/>
          <w:sz w:val="20"/>
          <w:szCs w:val="20"/>
          <w:lang w:val="hy-AM"/>
        </w:rPr>
        <w:t xml:space="preserve"> </w:t>
      </w:r>
      <w:r>
        <w:rPr>
          <w:rFonts w:ascii="GHEA Grapalat" w:hAnsi="GHEA Grapalat" w:cs="Sylfaen"/>
          <w:sz w:val="20"/>
          <w:szCs w:val="20"/>
          <w:lang w:val="hy-AM"/>
        </w:rPr>
        <w:t>մարմինների</w:t>
      </w:r>
      <w:r>
        <w:rPr>
          <w:rFonts w:ascii="GHEA Grapalat" w:hAnsi="GHEA Grapalat" w:cs="Times Armenian"/>
          <w:sz w:val="20"/>
          <w:szCs w:val="20"/>
          <w:lang w:val="hy-AM"/>
        </w:rPr>
        <w:t xml:space="preserve"> </w:t>
      </w:r>
      <w:r>
        <w:rPr>
          <w:rFonts w:ascii="GHEA Grapalat" w:hAnsi="GHEA Grapalat" w:cs="Sylfaen"/>
          <w:sz w:val="20"/>
          <w:szCs w:val="20"/>
          <w:lang w:val="hy-AM"/>
        </w:rPr>
        <w:t>ակտերը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այլն</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անհնարին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դարձնում</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շարունակվում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3 (</w:t>
      </w:r>
      <w:r>
        <w:rPr>
          <w:rFonts w:ascii="GHEA Grapalat" w:hAnsi="GHEA Grapalat" w:cs="Sylfaen"/>
          <w:sz w:val="20"/>
          <w:szCs w:val="20"/>
          <w:lang w:val="hy-AM"/>
        </w:rPr>
        <w:t>երեք</w:t>
      </w:r>
      <w:r>
        <w:rPr>
          <w:rFonts w:ascii="GHEA Grapalat" w:hAnsi="GHEA Grapalat" w:cs="Times Armenian"/>
          <w:sz w:val="20"/>
          <w:szCs w:val="20"/>
          <w:lang w:val="hy-AM"/>
        </w:rPr>
        <w:t xml:space="preserve">) </w:t>
      </w:r>
      <w:r>
        <w:rPr>
          <w:rFonts w:ascii="GHEA Grapalat" w:hAnsi="GHEA Grapalat" w:cs="Sylfaen"/>
          <w:sz w:val="20"/>
          <w:szCs w:val="20"/>
          <w:lang w:val="hy-AM"/>
        </w:rPr>
        <w:t>ամսից</w:t>
      </w:r>
      <w:r>
        <w:rPr>
          <w:rFonts w:ascii="GHEA Grapalat" w:hAnsi="GHEA Grapalat" w:cs="Times Armenian"/>
          <w:sz w:val="20"/>
          <w:szCs w:val="20"/>
          <w:lang w:val="hy-AM"/>
        </w:rPr>
        <w:t xml:space="preserve"> </w:t>
      </w:r>
      <w:r>
        <w:rPr>
          <w:rFonts w:ascii="GHEA Grapalat" w:hAnsi="GHEA Grapalat" w:cs="Sylfaen"/>
          <w:sz w:val="20"/>
          <w:szCs w:val="20"/>
          <w:lang w:val="hy-AM"/>
        </w:rPr>
        <w:t>ավելի</w:t>
      </w:r>
      <w:r>
        <w:rPr>
          <w:rFonts w:ascii="GHEA Grapalat" w:hAnsi="GHEA Grapalat" w:cs="Times Armenian"/>
          <w:sz w:val="20"/>
          <w:szCs w:val="20"/>
          <w:lang w:val="hy-AM"/>
        </w:rPr>
        <w:t xml:space="preserve">, </w:t>
      </w:r>
      <w:r>
        <w:rPr>
          <w:rFonts w:ascii="GHEA Grapalat" w:hAnsi="GHEA Grapalat" w:cs="Sylfaen"/>
          <w:sz w:val="20"/>
          <w:szCs w:val="20"/>
          <w:lang w:val="hy-AM"/>
        </w:rPr>
        <w:t>ապա</w:t>
      </w:r>
      <w:r>
        <w:rPr>
          <w:rFonts w:ascii="GHEA Grapalat" w:hAnsi="GHEA Grapalat" w:cs="Times Armenian"/>
          <w:sz w:val="20"/>
          <w:szCs w:val="20"/>
          <w:lang w:val="hy-AM"/>
        </w:rPr>
        <w:t xml:space="preserve"> </w:t>
      </w:r>
      <w:r>
        <w:rPr>
          <w:rFonts w:ascii="GHEA Grapalat" w:hAnsi="GHEA Grapalat" w:cs="Sylfaen"/>
          <w:sz w:val="20"/>
          <w:szCs w:val="20"/>
          <w:lang w:val="hy-AM"/>
        </w:rPr>
        <w:t>կողմերից</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ունի</w:t>
      </w:r>
      <w:r>
        <w:rPr>
          <w:rFonts w:ascii="GHEA Grapalat" w:hAnsi="GHEA Grapalat" w:cs="Times Armenian"/>
          <w:sz w:val="20"/>
          <w:szCs w:val="20"/>
          <w:lang w:val="hy-AM"/>
        </w:rPr>
        <w:t xml:space="preserve"> </w:t>
      </w:r>
      <w:r>
        <w:rPr>
          <w:rFonts w:ascii="GHEA Grapalat" w:hAnsi="GHEA Grapalat" w:cs="Sylfaen"/>
          <w:sz w:val="20"/>
          <w:szCs w:val="20"/>
          <w:lang w:val="hy-AM"/>
        </w:rPr>
        <w:t>լուծել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մասին</w:t>
      </w:r>
      <w:r>
        <w:rPr>
          <w:rFonts w:ascii="GHEA Grapalat" w:hAnsi="GHEA Grapalat" w:cs="Times Armenian"/>
          <w:sz w:val="20"/>
          <w:szCs w:val="20"/>
          <w:lang w:val="hy-AM"/>
        </w:rPr>
        <w:t xml:space="preserve"> </w:t>
      </w:r>
      <w:r>
        <w:rPr>
          <w:rFonts w:ascii="GHEA Grapalat" w:hAnsi="GHEA Grapalat" w:cs="Sylfaen"/>
          <w:sz w:val="20"/>
          <w:szCs w:val="20"/>
          <w:lang w:val="hy-AM"/>
        </w:rPr>
        <w:t>նախապես</w:t>
      </w:r>
      <w:r>
        <w:rPr>
          <w:rFonts w:ascii="GHEA Grapalat" w:hAnsi="GHEA Grapalat" w:cs="Times Armenian"/>
          <w:sz w:val="20"/>
          <w:szCs w:val="20"/>
          <w:lang w:val="hy-AM"/>
        </w:rPr>
        <w:t xml:space="preserve"> </w:t>
      </w:r>
      <w:r>
        <w:rPr>
          <w:rFonts w:ascii="GHEA Grapalat" w:hAnsi="GHEA Grapalat" w:cs="Sylfaen"/>
          <w:sz w:val="20"/>
          <w:szCs w:val="20"/>
          <w:lang w:val="hy-AM"/>
        </w:rPr>
        <w:t>տեղյակ</w:t>
      </w:r>
      <w:r>
        <w:rPr>
          <w:rFonts w:ascii="GHEA Grapalat" w:hAnsi="GHEA Grapalat" w:cs="Times Armenian"/>
          <w:sz w:val="20"/>
          <w:szCs w:val="20"/>
          <w:lang w:val="hy-AM"/>
        </w:rPr>
        <w:t xml:space="preserve"> </w:t>
      </w:r>
      <w:r>
        <w:rPr>
          <w:rFonts w:ascii="GHEA Grapalat" w:hAnsi="GHEA Grapalat" w:cs="Sylfaen"/>
          <w:sz w:val="20"/>
          <w:szCs w:val="20"/>
          <w:lang w:val="hy-AM"/>
        </w:rPr>
        <w:t>պահելով</w:t>
      </w:r>
      <w:r>
        <w:rPr>
          <w:rFonts w:ascii="GHEA Grapalat" w:hAnsi="GHEA Grapalat" w:cs="Times Armenian"/>
          <w:sz w:val="20"/>
          <w:szCs w:val="20"/>
          <w:lang w:val="hy-AM"/>
        </w:rPr>
        <w:t xml:space="preserve"> </w:t>
      </w:r>
      <w:r>
        <w:rPr>
          <w:rFonts w:ascii="GHEA Grapalat" w:hAnsi="GHEA Grapalat" w:cs="Sylfaen"/>
          <w:sz w:val="20"/>
          <w:szCs w:val="20"/>
          <w:lang w:val="hy-AM"/>
        </w:rPr>
        <w:t>մյուս</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ahoma"/>
          <w:sz w:val="20"/>
          <w:szCs w:val="20"/>
          <w:lang w:val="hy-AM"/>
        </w:rPr>
        <w:t>։</w:t>
      </w:r>
    </w:p>
    <w:p w14:paraId="6074CDA8"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ab/>
      </w:r>
    </w:p>
    <w:p w14:paraId="7C028629" w14:textId="77777777" w:rsidR="00727ADE" w:rsidRDefault="00727ADE" w:rsidP="00727ADE">
      <w:pPr>
        <w:tabs>
          <w:tab w:val="left" w:pos="1276"/>
        </w:tabs>
        <w:ind w:firstLine="720"/>
        <w:jc w:val="both"/>
        <w:rPr>
          <w:rFonts w:ascii="GHEA Grapalat" w:hAnsi="GHEA Grapalat" w:cs="Sylfaen"/>
          <w:b/>
          <w:sz w:val="20"/>
          <w:szCs w:val="20"/>
          <w:lang w:val="hy-AM"/>
        </w:rPr>
      </w:pPr>
      <w:r>
        <w:rPr>
          <w:rFonts w:ascii="GHEA Grapalat" w:hAnsi="GHEA Grapalat"/>
          <w:b/>
          <w:sz w:val="20"/>
          <w:szCs w:val="20"/>
          <w:lang w:val="hy-AM"/>
        </w:rPr>
        <w:t xml:space="preserve">8. </w:t>
      </w:r>
      <w:r>
        <w:rPr>
          <w:rFonts w:ascii="GHEA Grapalat" w:hAnsi="GHEA Grapalat" w:cs="Sylfaen"/>
          <w:b/>
          <w:sz w:val="20"/>
          <w:szCs w:val="20"/>
          <w:lang w:val="hy-AM"/>
        </w:rPr>
        <w:t>ԱՅԼ</w:t>
      </w:r>
      <w:r>
        <w:rPr>
          <w:rFonts w:ascii="GHEA Grapalat" w:hAnsi="GHEA Grapalat" w:cs="Arial"/>
          <w:b/>
          <w:sz w:val="20"/>
          <w:szCs w:val="20"/>
          <w:lang w:val="hy-AM"/>
        </w:rPr>
        <w:t xml:space="preserve"> </w:t>
      </w:r>
      <w:r>
        <w:rPr>
          <w:rFonts w:ascii="GHEA Grapalat" w:hAnsi="GHEA Grapalat" w:cs="Sylfaen"/>
          <w:b/>
          <w:sz w:val="20"/>
          <w:szCs w:val="20"/>
          <w:lang w:val="hy-AM"/>
        </w:rPr>
        <w:t>ՊԱՅՄԱՆՆԵՐ</w:t>
      </w:r>
    </w:p>
    <w:p w14:paraId="07E1D4D3"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 Պ</w:t>
      </w:r>
      <w:r>
        <w:rPr>
          <w:rFonts w:ascii="GHEA Grapalat" w:hAnsi="GHEA Grapalat" w:cs="Sylfaen"/>
          <w:sz w:val="20"/>
          <w:szCs w:val="20"/>
          <w:lang w:val="hy-AM"/>
        </w:rPr>
        <w:t>այմանագիրն</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մեջ</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մտնում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ստորագրման</w:t>
      </w:r>
      <w:r>
        <w:rPr>
          <w:rFonts w:ascii="GHEA Grapalat" w:hAnsi="GHEA Grapalat" w:cs="Times Armenian"/>
          <w:sz w:val="20"/>
          <w:szCs w:val="20"/>
          <w:lang w:val="hy-AM"/>
        </w:rPr>
        <w:t xml:space="preserve"> </w:t>
      </w:r>
      <w:r>
        <w:rPr>
          <w:rFonts w:ascii="GHEA Grapalat" w:hAnsi="GHEA Grapalat" w:cs="Sylfaen"/>
          <w:sz w:val="20"/>
          <w:szCs w:val="20"/>
          <w:lang w:val="hy-AM"/>
        </w:rPr>
        <w:t>պահից</w:t>
      </w:r>
      <w:r>
        <w:rPr>
          <w:rFonts w:ascii="GHEA Grapalat" w:hAnsi="GHEA Grapalat" w:cs="Arial"/>
          <w:sz w:val="20"/>
          <w:szCs w:val="20"/>
          <w:lang w:val="hy-AM"/>
        </w:rPr>
        <w:t xml:space="preserve"> </w:t>
      </w:r>
      <w:r>
        <w:rPr>
          <w:rFonts w:ascii="GHEA Grapalat" w:hAnsi="GHEA Grapalat" w:cs="Sylfaen"/>
          <w:sz w:val="20"/>
          <w:szCs w:val="20"/>
          <w:lang w:val="hy-AM"/>
        </w:rPr>
        <w:t>և գործում է մինչև</w:t>
      </w:r>
      <w:r>
        <w:rPr>
          <w:rFonts w:ascii="GHEA Grapalat" w:hAnsi="GHEA Grapalat" w:cs="Times Armenian"/>
          <w:sz w:val="20"/>
          <w:szCs w:val="20"/>
          <w:lang w:val="hy-AM"/>
        </w:rPr>
        <w:t xml:space="preserve"> </w:t>
      </w:r>
      <w:r>
        <w:rPr>
          <w:rFonts w:ascii="GHEA Grapalat" w:hAnsi="GHEA Grapalat" w:cs="Sylfaen"/>
          <w:sz w:val="20"/>
          <w:szCs w:val="20"/>
          <w:lang w:val="hy-AM"/>
        </w:rPr>
        <w:t>կողմերի 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ստանձնած</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ողջ</w:t>
      </w:r>
      <w:r>
        <w:rPr>
          <w:rFonts w:ascii="GHEA Grapalat" w:hAnsi="GHEA Grapalat" w:cs="Times Armenian"/>
          <w:sz w:val="20"/>
          <w:szCs w:val="20"/>
          <w:lang w:val="hy-AM"/>
        </w:rPr>
        <w:t xml:space="preserve"> </w:t>
      </w:r>
      <w:r>
        <w:rPr>
          <w:rFonts w:ascii="GHEA Grapalat" w:hAnsi="GHEA Grapalat" w:cs="Sylfaen"/>
          <w:sz w:val="20"/>
          <w:szCs w:val="20"/>
          <w:lang w:val="hy-AM"/>
        </w:rPr>
        <w:t>ծավալով</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szCs w:val="20"/>
          <w:lang w:val="hy-AM"/>
        </w:rPr>
        <w:t xml:space="preserve"> </w:t>
      </w:r>
    </w:p>
    <w:p w14:paraId="7DAE54ED"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f6"/>
          <w:rFonts w:ascii="GHEA Grapalat" w:eastAsiaTheme="majorEastAsia" w:hAnsi="GHEA Grapalat" w:cs="Sylfaen"/>
          <w:sz w:val="20"/>
          <w:szCs w:val="20"/>
          <w:lang w:val="hy-AM"/>
        </w:rPr>
        <w:footnoteReference w:id="22"/>
      </w:r>
    </w:p>
    <w:p w14:paraId="23FD03BB"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cs="Sylfaen"/>
          <w:sz w:val="20"/>
          <w:szCs w:val="20"/>
          <w:lang w:val="hy-AM"/>
        </w:rPr>
        <w:t>8.2 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վճարային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դադարել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հակընդդեմ</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հաշվանցով</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կնիքով</w:t>
      </w:r>
      <w:r>
        <w:rPr>
          <w:rFonts w:ascii="GHEA Grapalat" w:hAnsi="GHEA Grapalat" w:cs="Times Armenian"/>
          <w:sz w:val="20"/>
          <w:szCs w:val="20"/>
          <w:lang w:val="hy-AM"/>
        </w:rPr>
        <w:t xml:space="preserve"> </w:t>
      </w:r>
      <w:r>
        <w:rPr>
          <w:rFonts w:ascii="GHEA Grapalat" w:hAnsi="GHEA Grapalat" w:cs="Sylfaen"/>
          <w:sz w:val="20"/>
          <w:szCs w:val="20"/>
          <w:lang w:val="hy-AM"/>
        </w:rPr>
        <w:t>հաստատված</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Պ</w:t>
      </w:r>
      <w:r>
        <w:rPr>
          <w:rFonts w:ascii="GHEA Grapalat" w:hAnsi="GHEA Grapalat" w:cs="Sylfaen"/>
          <w:sz w:val="20"/>
          <w:szCs w:val="20"/>
          <w:lang w:val="hy-AM"/>
        </w:rPr>
        <w:t>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պահանջի</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փոխանցվել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անձի</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պարտապան</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3C84EBAF" w14:textId="77777777" w:rsidR="00727ADE" w:rsidRDefault="00727ADE" w:rsidP="00727ADE">
      <w:pPr>
        <w:tabs>
          <w:tab w:val="left" w:pos="720"/>
        </w:tabs>
        <w:jc w:val="both"/>
        <w:rPr>
          <w:rFonts w:ascii="GHEA Grapalat" w:hAnsi="GHEA Grapalat" w:cs="Sylfaen"/>
          <w:sz w:val="20"/>
          <w:szCs w:val="20"/>
          <w:lang w:val="hy-AM"/>
        </w:rPr>
      </w:pPr>
      <w:r>
        <w:rPr>
          <w:rFonts w:ascii="GHEA Grapalat" w:hAnsi="GHEA Grapalat"/>
          <w:sz w:val="20"/>
          <w:szCs w:val="20"/>
          <w:lang w:val="hy-AM"/>
        </w:rPr>
        <w:tab/>
        <w:t xml:space="preserve">8.3 </w:t>
      </w:r>
      <w:r>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2526EBE" w14:textId="77777777" w:rsidR="00727ADE" w:rsidRDefault="00727ADE" w:rsidP="00727ADE">
      <w:pPr>
        <w:tabs>
          <w:tab w:val="left" w:pos="1276"/>
        </w:tabs>
        <w:jc w:val="both"/>
        <w:rPr>
          <w:rFonts w:ascii="GHEA Grapalat" w:hAnsi="GHEA Grapalat"/>
          <w:sz w:val="20"/>
          <w:szCs w:val="20"/>
          <w:lang w:val="hy-AM"/>
        </w:rPr>
      </w:pPr>
      <w:r>
        <w:rPr>
          <w:rFonts w:ascii="GHEA Grapalat" w:hAnsi="GHEA Grapalat"/>
          <w:sz w:val="20"/>
          <w:szCs w:val="20"/>
          <w:lang w:val="hy-AM"/>
        </w:rPr>
        <w:t xml:space="preserve">          8.4 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քննության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դատարաններում</w:t>
      </w:r>
      <w:r>
        <w:rPr>
          <w:rFonts w:ascii="GHEA Grapalat" w:hAnsi="GHEA Grapalat" w:cs="Tahoma"/>
          <w:sz w:val="20"/>
          <w:szCs w:val="20"/>
          <w:lang w:val="hy-AM"/>
        </w:rPr>
        <w:t>։</w:t>
      </w:r>
    </w:p>
    <w:p w14:paraId="3F6F4484"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Pr>
          <w:rFonts w:ascii="GHEA Grapalat" w:hAnsi="GHEA Grapalat"/>
          <w:sz w:val="20"/>
          <w:szCs w:val="20"/>
          <w:lang w:val="hy-AM"/>
        </w:rPr>
        <w:tab/>
        <w:t>Պ</w:t>
      </w:r>
      <w:r>
        <w:rPr>
          <w:rFonts w:ascii="GHEA Grapalat" w:hAnsi="GHEA Grapalat" w:cs="Sylfaen"/>
          <w:sz w:val="20"/>
          <w:szCs w:val="20"/>
          <w:lang w:val="hy-AM"/>
        </w:rPr>
        <w:t>այմանագրում</w:t>
      </w:r>
      <w:r>
        <w:rPr>
          <w:rFonts w:ascii="GHEA Grapalat" w:hAnsi="GHEA Grapalat" w:cs="Times Armenian"/>
          <w:sz w:val="20"/>
          <w:szCs w:val="20"/>
          <w:lang w:val="hy-AM"/>
        </w:rPr>
        <w:t xml:space="preserve"> </w:t>
      </w:r>
      <w:r>
        <w:rPr>
          <w:rFonts w:ascii="GHEA Grapalat" w:hAnsi="GHEA Grapalat" w:cs="Sylfaen"/>
          <w:sz w:val="20"/>
          <w:szCs w:val="20"/>
          <w:lang w:val="hy-AM"/>
        </w:rPr>
        <w:t>փոփոխություններ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լրացումներ</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կատարվել</w:t>
      </w:r>
      <w:r>
        <w:rPr>
          <w:rFonts w:ascii="GHEA Grapalat" w:hAnsi="GHEA Grapalat" w:cs="Times Armenian"/>
          <w:sz w:val="20"/>
          <w:szCs w:val="20"/>
          <w:lang w:val="hy-AM"/>
        </w:rPr>
        <w:t xml:space="preserve"> </w:t>
      </w:r>
      <w:r>
        <w:rPr>
          <w:rFonts w:ascii="GHEA Grapalat" w:hAnsi="GHEA Grapalat" w:cs="Sylfaen"/>
          <w:sz w:val="20"/>
          <w:szCs w:val="20"/>
          <w:lang w:val="hy-AM"/>
        </w:rPr>
        <w:t>միայն</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փոխադարձ</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համաձայնությամբ</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համաձայնագիր</w:t>
      </w:r>
      <w:r>
        <w:rPr>
          <w:rFonts w:ascii="GHEA Grapalat" w:hAnsi="GHEA Grapalat" w:cs="Times Armenian"/>
          <w:sz w:val="20"/>
          <w:szCs w:val="20"/>
          <w:lang w:val="hy-AM"/>
        </w:rPr>
        <w:t xml:space="preserve"> </w:t>
      </w:r>
      <w:r>
        <w:rPr>
          <w:rFonts w:ascii="GHEA Grapalat" w:hAnsi="GHEA Grapalat" w:cs="Sylfaen"/>
          <w:sz w:val="20"/>
          <w:szCs w:val="20"/>
          <w:lang w:val="hy-AM"/>
        </w:rPr>
        <w:t>կնքելու</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կհանդիսանա</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2AA45F76"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7EEEEDBB"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F232428"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8.6 Եթե պայմանագիրն իրականացվում է ենթակապալի պայմանագիր կնքելու միջոցով.</w:t>
      </w:r>
    </w:p>
    <w:p w14:paraId="722EEADE"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CF54CC6"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aff6"/>
          <w:rFonts w:ascii="GHEA Grapalat" w:eastAsiaTheme="majorEastAsia" w:hAnsi="GHEA Grapalat" w:cs="Sylfaen"/>
          <w:sz w:val="20"/>
          <w:szCs w:val="20"/>
          <w:lang w:val="hy-AM"/>
        </w:rPr>
        <w:footnoteReference w:id="23"/>
      </w:r>
    </w:p>
    <w:p w14:paraId="398F00CD" w14:textId="77777777" w:rsidR="00727ADE" w:rsidRDefault="00727ADE" w:rsidP="00727AD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Pr>
          <w:rFonts w:ascii="GHEA Grapalat" w:hAnsi="GHEA Grapalat" w:cs="Sylfaen"/>
          <w:sz w:val="20"/>
          <w:szCs w:val="20"/>
          <w:lang w:val="hy-AM"/>
        </w:rPr>
        <w:lastRenderedPageBreak/>
        <w:t>է և կոնսորցիումի անդամների նկատմամբ կիրառվում են պայմանագրով նախատեսված պատասխանատվության միջոցները:</w:t>
      </w:r>
      <w:r>
        <w:rPr>
          <w:rStyle w:val="aff6"/>
          <w:rFonts w:ascii="GHEA Grapalat" w:eastAsiaTheme="majorEastAsia" w:hAnsi="GHEA Grapalat" w:cs="Sylfaen"/>
          <w:sz w:val="20"/>
          <w:szCs w:val="20"/>
          <w:lang w:val="hy-AM"/>
        </w:rPr>
        <w:footnoteReference w:id="24"/>
      </w:r>
    </w:p>
    <w:p w14:paraId="3E1E8D24" w14:textId="77777777" w:rsidR="00727ADE" w:rsidRDefault="00727ADE" w:rsidP="00727ADE">
      <w:pPr>
        <w:tabs>
          <w:tab w:val="left" w:pos="1276"/>
        </w:tabs>
        <w:ind w:firstLine="720"/>
        <w:jc w:val="both"/>
        <w:rPr>
          <w:rFonts w:ascii="GHEA Grapalat" w:hAnsi="GHEA Grapalat" w:cs="Sylfaen"/>
          <w:sz w:val="20"/>
          <w:szCs w:val="20"/>
          <w:lang w:val="pt-BR"/>
        </w:rPr>
      </w:pPr>
      <w:r>
        <w:rPr>
          <w:rFonts w:ascii="GHEA Grapalat" w:hAnsi="GHEA Grapalat" w:cs="Sylfaen"/>
          <w:sz w:val="20"/>
          <w:szCs w:val="20"/>
          <w:lang w:val="hy-AM"/>
        </w:rPr>
        <w:t>8.8</w:t>
      </w:r>
      <w:r>
        <w:rPr>
          <w:rFonts w:ascii="GHEA Grapalat" w:hAnsi="GHEA Grapalat" w:cs="Times Armenian"/>
          <w:sz w:val="20"/>
          <w:szCs w:val="20"/>
          <w:lang w:val="pt-BR"/>
        </w:rPr>
        <w:t xml:space="preserve"> </w:t>
      </w:r>
      <w:r>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51981A9" w14:textId="77777777" w:rsidR="00727ADE" w:rsidRDefault="00727ADE" w:rsidP="00727ADE">
      <w:pPr>
        <w:tabs>
          <w:tab w:val="left" w:pos="720"/>
        </w:tabs>
        <w:jc w:val="both"/>
        <w:rPr>
          <w:rFonts w:ascii="GHEA Grapalat" w:hAnsi="GHEA Grapalat" w:cs="Times Armenian"/>
          <w:sz w:val="20"/>
          <w:szCs w:val="20"/>
          <w:lang w:val="hy-AM"/>
        </w:rPr>
      </w:pPr>
      <w:r>
        <w:rPr>
          <w:rFonts w:ascii="GHEA Grapalat" w:hAnsi="GHEA Grapalat"/>
          <w:sz w:val="20"/>
          <w:szCs w:val="20"/>
          <w:lang w:val="hy-AM"/>
        </w:rPr>
        <w:tab/>
        <w:t>8.9</w:t>
      </w:r>
      <w:r>
        <w:rPr>
          <w:rFonts w:ascii="GHEA Grapalat" w:hAnsi="GHEA Grapalat"/>
          <w:sz w:val="20"/>
          <w:szCs w:val="20"/>
          <w:lang w:val="hy-AM"/>
        </w:rPr>
        <w:tab/>
      </w:r>
      <w:r>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2E8FF33B" w14:textId="77777777" w:rsidR="00727ADE" w:rsidRDefault="00727ADE" w:rsidP="00727ADE">
      <w:pPr>
        <w:tabs>
          <w:tab w:val="left" w:pos="720"/>
        </w:tabs>
        <w:jc w:val="both"/>
        <w:rPr>
          <w:rFonts w:ascii="GHEA Grapalat" w:hAnsi="GHEA Grapalat"/>
          <w:sz w:val="20"/>
          <w:szCs w:val="20"/>
          <w:lang w:val="hy-AM"/>
        </w:rPr>
      </w:pPr>
      <w:r>
        <w:rPr>
          <w:rFonts w:ascii="GHEA Grapalat" w:hAnsi="GHEA Grapalat"/>
          <w:sz w:val="20"/>
          <w:szCs w:val="20"/>
          <w:lang w:val="hy-AM"/>
        </w:rPr>
        <w:t xml:space="preserve">         </w:t>
      </w:r>
      <w:r>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6372F92B" w14:textId="77777777" w:rsidR="00727ADE" w:rsidRDefault="00727ADE" w:rsidP="00727ADE">
      <w:pPr>
        <w:tabs>
          <w:tab w:val="left" w:pos="720"/>
        </w:tabs>
        <w:jc w:val="both"/>
        <w:rPr>
          <w:rFonts w:ascii="GHEA Grapalat" w:hAnsi="GHEA Grapalat" w:cs="Sylfaen"/>
          <w:sz w:val="20"/>
          <w:szCs w:val="20"/>
          <w:lang w:val="hy-AM"/>
        </w:rPr>
      </w:pPr>
      <w:r>
        <w:rPr>
          <w:rFonts w:ascii="GHEA Grapalat" w:hAnsi="GHEA Grapalat" w:cs="Sylfaen"/>
          <w:sz w:val="20"/>
          <w:szCs w:val="20"/>
          <w:lang w:val="hy-AM"/>
        </w:rPr>
        <w:tab/>
        <w:t>8.10 Պայմանագիրը չի կարող փոփոխվել կողմերի պարտա</w:t>
      </w:r>
      <w:r>
        <w:rPr>
          <w:rFonts w:ascii="GHEA Grapalat" w:hAnsi="GHEA Grapalat" w:cs="Sylfaen"/>
          <w:sz w:val="20"/>
          <w:szCs w:val="20"/>
          <w:lang w:val="hy-AM"/>
        </w:rPr>
        <w:softHyphen/>
        <w:t>վորու</w:t>
      </w:r>
      <w:r>
        <w:rPr>
          <w:rFonts w:ascii="GHEA Grapalat" w:hAnsi="GHEA Grapalat" w:cs="Sylfaen"/>
          <w:sz w:val="20"/>
          <w:szCs w:val="20"/>
          <w:lang w:val="hy-AM"/>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4CCDE58D" w14:textId="77777777" w:rsidR="00727ADE" w:rsidRDefault="00727ADE" w:rsidP="00727ADE">
      <w:pPr>
        <w:ind w:firstLine="567"/>
        <w:jc w:val="both"/>
        <w:rPr>
          <w:rFonts w:ascii="GHEA Grapalat" w:hAnsi="GHEA Grapalat" w:cs="Sylfaen"/>
          <w:sz w:val="20"/>
          <w:szCs w:val="20"/>
          <w:lang w:val="hy-AM"/>
        </w:rPr>
      </w:pPr>
      <w:r>
        <w:rPr>
          <w:rFonts w:ascii="GHEA Grapalat" w:hAnsi="GHEA Grapalat" w:cs="Sylfaen"/>
          <w:sz w:val="20"/>
          <w:szCs w:val="20"/>
          <w:lang w:val="hy-AM"/>
        </w:rPr>
        <w:tab/>
        <w:t>8.11 Կապալառուի կողմից ստանձնած պարտավորությունները չկատա</w:t>
      </w:r>
      <w:r>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Pr>
          <w:rFonts w:ascii="GHEA Grapalat" w:hAnsi="GHEA Grapalat"/>
          <w:sz w:val="20"/>
          <w:szCs w:val="20"/>
          <w:lang w:val="hy-AM" w:eastAsia="ru-RU"/>
        </w:rPr>
        <w:t xml:space="preserve">Պայմանագիրն ամբողջությամբ կամ մասնակի միակողմանի լուծելու մասին </w:t>
      </w:r>
      <w:r>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11EC2087" w14:textId="77777777" w:rsidR="00727ADE" w:rsidRDefault="00727ADE" w:rsidP="00727ADE">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f6"/>
          <w:rFonts w:ascii="Arial Unicode" w:eastAsiaTheme="majorEastAsia" w:hAnsi="Arial Unicode"/>
          <w:sz w:val="21"/>
          <w:szCs w:val="21"/>
          <w:shd w:val="clear" w:color="auto" w:fill="FFFFFF"/>
          <w:lang w:val="hy-AM"/>
        </w:rPr>
        <w:footnoteReference w:id="25"/>
      </w:r>
    </w:p>
    <w:p w14:paraId="2AA88767" w14:textId="77777777" w:rsidR="00727ADE" w:rsidRDefault="00727ADE" w:rsidP="00727ADE">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8.13</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1E5F4247"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8.14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,N 4.1 և N 5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477E58B0" w14:textId="77777777" w:rsidR="00727ADE" w:rsidRDefault="00727ADE" w:rsidP="00727ADE">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8.15 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հարաբերությունների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կիրառվում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ahoma"/>
          <w:sz w:val="20"/>
          <w:szCs w:val="20"/>
          <w:lang w:val="hy-AM"/>
        </w:rPr>
        <w:t>։</w:t>
      </w:r>
    </w:p>
    <w:p w14:paraId="519044DC" w14:textId="77777777" w:rsidR="00727ADE" w:rsidRDefault="00727ADE" w:rsidP="00CA29E7">
      <w:pPr>
        <w:ind w:firstLine="709"/>
        <w:jc w:val="both"/>
        <w:rPr>
          <w:rFonts w:ascii="GHEA Grapalat" w:hAnsi="GHEA Grapalat"/>
          <w:b/>
          <w:sz w:val="20"/>
          <w:szCs w:val="20"/>
          <w:lang w:val="hy-AM"/>
        </w:rPr>
      </w:pPr>
    </w:p>
    <w:p w14:paraId="59DD6526" w14:textId="28F17132" w:rsidR="00094F22" w:rsidRPr="004F71AE" w:rsidRDefault="00CA29E7" w:rsidP="00CA29E7">
      <w:pPr>
        <w:ind w:firstLine="709"/>
        <w:jc w:val="both"/>
        <w:rPr>
          <w:rFonts w:ascii="GHEA Grapalat" w:hAnsi="GHEA Grapalat" w:cs="Sylfaen"/>
          <w:b/>
          <w:lang w:val="hy-AM"/>
        </w:rPr>
      </w:pPr>
      <w:r w:rsidRPr="004F71AE">
        <w:rPr>
          <w:rFonts w:ascii="GHEA Grapalat" w:hAnsi="GHEA Grapalat"/>
          <w:b/>
          <w:sz w:val="20"/>
          <w:szCs w:val="20"/>
          <w:lang w:val="hy-AM"/>
        </w:rPr>
        <w:t xml:space="preserve">9. </w:t>
      </w:r>
      <w:r w:rsidRPr="004F71AE">
        <w:rPr>
          <w:rFonts w:ascii="GHEA Grapalat" w:hAnsi="GHEA Grapalat" w:cs="Sylfaen"/>
          <w:b/>
          <w:sz w:val="20"/>
          <w:szCs w:val="20"/>
          <w:lang w:val="hy-AM"/>
        </w:rPr>
        <w:t>ԿՈՂՄԵՐԻ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ՀԱՍՑԵՆԵՐԸ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ԲԱՆԿԱՅԻՆ</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ՎԱՎԵՐԱՊԱՅՄԱՆՆԵՐԸ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094F22" w:rsidRPr="004F71AE" w14:paraId="16994024" w14:textId="77777777" w:rsidTr="00562B77">
        <w:trPr>
          <w:jc w:val="center"/>
        </w:trPr>
        <w:tc>
          <w:tcPr>
            <w:tcW w:w="4536" w:type="dxa"/>
          </w:tcPr>
          <w:p w14:paraId="1D7E396D" w14:textId="77777777" w:rsidR="00094F22" w:rsidRPr="004F71AE" w:rsidRDefault="00094F22" w:rsidP="00562B77">
            <w:pPr>
              <w:spacing w:line="360" w:lineRule="auto"/>
              <w:jc w:val="center"/>
              <w:rPr>
                <w:rFonts w:ascii="GHEA Grapalat" w:hAnsi="GHEA Grapalat" w:cs="Sylfaen"/>
                <w:b/>
                <w:bCs/>
                <w:sz w:val="20"/>
                <w:szCs w:val="20"/>
                <w:lang w:val="nb-NO"/>
              </w:rPr>
            </w:pPr>
            <w:r w:rsidRPr="004F71AE">
              <w:rPr>
                <w:rFonts w:ascii="GHEA Grapalat" w:hAnsi="GHEA Grapalat" w:cs="Sylfaen"/>
                <w:b/>
                <w:bCs/>
                <w:sz w:val="20"/>
                <w:szCs w:val="20"/>
                <w:lang w:val="nb-NO"/>
              </w:rPr>
              <w:lastRenderedPageBreak/>
              <w:t>ՊԱՏՎԻՐԱՏՈՒ</w:t>
            </w:r>
          </w:p>
          <w:p w14:paraId="0E6DBD2D" w14:textId="77777777" w:rsidR="009B3A9B" w:rsidRPr="004F71AE" w:rsidRDefault="009B3A9B" w:rsidP="00562B77">
            <w:pPr>
              <w:pBdr>
                <w:bottom w:val="single" w:sz="6" w:space="1" w:color="auto"/>
              </w:pBdr>
              <w:rPr>
                <w:rFonts w:ascii="GHEA Grapalat" w:hAnsi="GHEA Grapalat"/>
                <w:lang w:val="ru-RU"/>
              </w:rPr>
            </w:pPr>
          </w:p>
          <w:p w14:paraId="22FF3221"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3332DA1B"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40E6078A" w14:textId="77777777" w:rsidR="00094F22" w:rsidRPr="004F71AE" w:rsidRDefault="00094F22" w:rsidP="00562B77">
            <w:pPr>
              <w:spacing w:line="360" w:lineRule="auto"/>
              <w:jc w:val="center"/>
              <w:rPr>
                <w:rFonts w:ascii="GHEA Grapalat" w:hAnsi="GHEA Grapalat"/>
                <w:lang w:val="ru-RU"/>
              </w:rPr>
            </w:pPr>
          </w:p>
        </w:tc>
        <w:tc>
          <w:tcPr>
            <w:tcW w:w="4343" w:type="dxa"/>
          </w:tcPr>
          <w:p w14:paraId="53BC08C8" w14:textId="77777777" w:rsidR="00094F22" w:rsidRPr="004F71AE" w:rsidRDefault="00094F22" w:rsidP="00562B77">
            <w:pPr>
              <w:spacing w:line="360" w:lineRule="auto"/>
              <w:jc w:val="center"/>
              <w:rPr>
                <w:rFonts w:ascii="GHEA Grapalat" w:hAnsi="GHEA Grapalat" w:cs="Sylfaen"/>
                <w:b/>
                <w:bCs/>
                <w:sz w:val="20"/>
                <w:szCs w:val="20"/>
                <w:lang w:val="ru-RU"/>
              </w:rPr>
            </w:pPr>
            <w:r w:rsidRPr="004F71AE">
              <w:rPr>
                <w:rFonts w:ascii="GHEA Grapalat" w:hAnsi="GHEA Grapalat" w:cs="Sylfaen"/>
                <w:b/>
                <w:bCs/>
                <w:sz w:val="20"/>
                <w:szCs w:val="20"/>
                <w:lang w:val="pt-BR"/>
              </w:rPr>
              <w:t>ԿԱՊԱԼԱՌՈՒ</w:t>
            </w:r>
          </w:p>
          <w:p w14:paraId="6FA9BDB7" w14:textId="77777777" w:rsidR="00094F22" w:rsidRPr="004F71AE" w:rsidRDefault="00094F22" w:rsidP="00562B77">
            <w:pPr>
              <w:pBdr>
                <w:bottom w:val="single" w:sz="6" w:space="1" w:color="auto"/>
              </w:pBdr>
              <w:jc w:val="center"/>
              <w:rPr>
                <w:rFonts w:ascii="GHEA Grapalat" w:hAnsi="GHEA Grapalat"/>
                <w:lang w:val="ru-RU"/>
              </w:rPr>
            </w:pPr>
          </w:p>
          <w:p w14:paraId="5DE0063F" w14:textId="77777777" w:rsidR="009B3A9B" w:rsidRPr="004F71AE" w:rsidRDefault="009B3A9B" w:rsidP="00562B77">
            <w:pPr>
              <w:pBdr>
                <w:bottom w:val="single" w:sz="6" w:space="1" w:color="auto"/>
              </w:pBdr>
              <w:jc w:val="center"/>
              <w:rPr>
                <w:rFonts w:ascii="GHEA Grapalat" w:hAnsi="GHEA Grapalat"/>
                <w:lang w:val="ru-RU"/>
              </w:rPr>
            </w:pPr>
          </w:p>
          <w:p w14:paraId="765C86F6"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56B270AB"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03E6DC3" w14:textId="77777777" w:rsidR="00094F22" w:rsidRPr="004F71AE" w:rsidRDefault="00094F22" w:rsidP="00094F22">
      <w:pPr>
        <w:tabs>
          <w:tab w:val="left" w:pos="1276"/>
        </w:tabs>
        <w:ind w:firstLine="720"/>
        <w:jc w:val="both"/>
        <w:rPr>
          <w:rFonts w:ascii="GHEA Grapalat" w:hAnsi="GHEA Grapalat"/>
          <w:sz w:val="20"/>
          <w:szCs w:val="20"/>
          <w:u w:val="single"/>
          <w:lang w:val="nb-NO"/>
        </w:rPr>
      </w:pPr>
      <w:r w:rsidRPr="004F71AE">
        <w:rPr>
          <w:rFonts w:ascii="GHEA Grapalat" w:hAnsi="GHEA Grapalat" w:cs="Sylfaen"/>
          <w:sz w:val="20"/>
          <w:szCs w:val="20"/>
          <w:lang w:val="pt-BR"/>
        </w:rPr>
        <w:t>Անհրաժեշտության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դեպքում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պայմանագրի նախագծում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կարող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են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ներառվել</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ՀՀ</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օրենսդրությանը</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չհակասող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դրույթներ</w:t>
      </w:r>
      <w:r w:rsidRPr="004F71AE">
        <w:rPr>
          <w:rFonts w:ascii="GHEA Grapalat" w:hAnsi="GHEA Grapalat" w:cs="Sylfaen"/>
          <w:sz w:val="20"/>
          <w:szCs w:val="20"/>
          <w:lang w:val="nb-NO"/>
        </w:rPr>
        <w:t>։</w:t>
      </w:r>
    </w:p>
    <w:p w14:paraId="46058CA9" w14:textId="77777777" w:rsidR="00094F22" w:rsidRPr="004F71AE" w:rsidRDefault="00094F22" w:rsidP="004D256B">
      <w:pPr>
        <w:ind w:firstLine="567"/>
        <w:jc w:val="right"/>
        <w:rPr>
          <w:rFonts w:ascii="GHEA Grapalat" w:hAnsi="GHEA Grapalat" w:cs="Arial"/>
          <w:sz w:val="20"/>
          <w:szCs w:val="20"/>
          <w:lang w:val="hy-AM"/>
        </w:rPr>
      </w:pPr>
      <w:r w:rsidRPr="004F71AE">
        <w:rPr>
          <w:rFonts w:ascii="GHEA Grapalat" w:hAnsi="GHEA Grapalat"/>
          <w:sz w:val="20"/>
          <w:szCs w:val="20"/>
          <w:lang w:val="hy-AM"/>
        </w:rPr>
        <w:br w:type="page"/>
      </w:r>
      <w:r w:rsidRPr="004F71AE">
        <w:rPr>
          <w:rFonts w:ascii="GHEA Grapalat" w:hAnsi="GHEA Grapalat" w:cs="Sylfaen"/>
          <w:sz w:val="20"/>
          <w:szCs w:val="20"/>
          <w:lang w:val="hy-AM"/>
        </w:rPr>
        <w:lastRenderedPageBreak/>
        <w:t>Հավելված</w:t>
      </w:r>
      <w:r w:rsidRPr="004F71AE">
        <w:rPr>
          <w:rFonts w:ascii="GHEA Grapalat" w:hAnsi="GHEA Grapalat" w:cs="Arial"/>
          <w:sz w:val="20"/>
          <w:szCs w:val="20"/>
          <w:lang w:val="hy-AM"/>
        </w:rPr>
        <w:t xml:space="preserve"> </w:t>
      </w:r>
      <w:r w:rsidRPr="004F71AE">
        <w:rPr>
          <w:rFonts w:ascii="GHEA Grapalat" w:hAnsi="GHEA Grapalat" w:cs="Sylfaen"/>
          <w:sz w:val="20"/>
          <w:szCs w:val="20"/>
          <w:lang w:val="hy-AM"/>
        </w:rPr>
        <w:t>թիվ</w:t>
      </w:r>
      <w:r w:rsidRPr="004F71AE">
        <w:rPr>
          <w:rFonts w:ascii="GHEA Grapalat" w:hAnsi="GHEA Grapalat" w:cs="Arial"/>
          <w:sz w:val="20"/>
          <w:szCs w:val="20"/>
          <w:lang w:val="hy-AM"/>
        </w:rPr>
        <w:t xml:space="preserve"> 1</w:t>
      </w:r>
    </w:p>
    <w:p w14:paraId="5DF1F96C"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hy-AM"/>
        </w:rPr>
        <w:t>«</w:t>
      </w:r>
      <w:r w:rsidRPr="004F71AE">
        <w:rPr>
          <w:rFonts w:ascii="GHEA Grapalat" w:hAnsi="GHEA Grapalat"/>
          <w:sz w:val="20"/>
          <w:szCs w:val="20"/>
          <w:lang w:val="pt-BR"/>
        </w:rPr>
        <w:t xml:space="preserve">           </w:t>
      </w:r>
      <w:r w:rsidRPr="004F71AE">
        <w:rPr>
          <w:rFonts w:ascii="GHEA Grapalat" w:hAnsi="GHEA Grapalat"/>
          <w:sz w:val="20"/>
          <w:szCs w:val="20"/>
          <w:lang w:val="hy-AM"/>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26FA8FC2"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7569D20D" w14:textId="77777777" w:rsidR="00094F22" w:rsidRPr="004F71AE" w:rsidRDefault="00094F22" w:rsidP="00094F22">
      <w:pPr>
        <w:jc w:val="center"/>
        <w:rPr>
          <w:rFonts w:ascii="GHEA Grapalat" w:hAnsi="GHEA Grapalat" w:cs="Sylfaen"/>
          <w:b/>
          <w:lang w:val="hy-AM"/>
        </w:rPr>
      </w:pPr>
    </w:p>
    <w:p w14:paraId="77AC2EFC" w14:textId="77777777" w:rsidR="00094F22" w:rsidRPr="004F71AE" w:rsidRDefault="00094F22" w:rsidP="00094F22">
      <w:pPr>
        <w:jc w:val="center"/>
        <w:rPr>
          <w:rFonts w:ascii="GHEA Grapalat" w:hAnsi="GHEA Grapalat"/>
          <w:b/>
          <w:lang w:val="hy-AM"/>
        </w:rPr>
      </w:pPr>
    </w:p>
    <w:p w14:paraId="239379E7" w14:textId="77777777" w:rsidR="00094F22" w:rsidRPr="004F71AE" w:rsidRDefault="00094F22" w:rsidP="00094F22">
      <w:pPr>
        <w:jc w:val="center"/>
        <w:rPr>
          <w:rFonts w:ascii="GHEA Grapalat" w:hAnsi="GHEA Grapalat"/>
          <w:b/>
          <w:lang w:val="hy-AM"/>
        </w:rPr>
      </w:pPr>
    </w:p>
    <w:p w14:paraId="6BB84C3C" w14:textId="77777777" w:rsidR="00094F22" w:rsidRPr="004F71AE" w:rsidRDefault="00094F22" w:rsidP="00094F22">
      <w:pPr>
        <w:jc w:val="center"/>
        <w:rPr>
          <w:rFonts w:ascii="GHEA Grapalat" w:hAnsi="GHEA Grapalat"/>
          <w:b/>
          <w:lang w:val="hy-AM"/>
        </w:rPr>
      </w:pPr>
    </w:p>
    <w:p w14:paraId="18519847" w14:textId="77777777" w:rsidR="00094F22" w:rsidRPr="004F71AE" w:rsidRDefault="008B493C" w:rsidP="00094F22">
      <w:pPr>
        <w:jc w:val="center"/>
        <w:rPr>
          <w:rFonts w:ascii="GHEA Grapalat" w:hAnsi="GHEA Grapalat" w:cs="Sylfaen"/>
          <w:b/>
          <w:sz w:val="20"/>
          <w:lang w:val="pt-BR"/>
        </w:rPr>
      </w:pPr>
      <w:r w:rsidRPr="004F71AE">
        <w:rPr>
          <w:rFonts w:ascii="GHEA Grapalat" w:hAnsi="GHEA Grapalat" w:cs="Sylfaen"/>
          <w:b/>
          <w:sz w:val="20"/>
          <w:lang w:val="pt-BR"/>
        </w:rPr>
        <w:t>ԾԱՎԱԼԱԹԵՐԹ-ՆԱԽԱՀԱՇԻՎ*</w:t>
      </w:r>
    </w:p>
    <w:p w14:paraId="0D4BA6A6" w14:textId="77777777" w:rsidR="00094F22" w:rsidRPr="004F71AE" w:rsidRDefault="00094F22" w:rsidP="00094F22">
      <w:pPr>
        <w:ind w:firstLine="567"/>
        <w:jc w:val="right"/>
        <w:rPr>
          <w:rFonts w:ascii="GHEA Grapalat" w:hAnsi="GHEA Grapalat" w:cs="Sylfaen"/>
          <w:b/>
          <w:sz w:val="20"/>
          <w:lang w:val="pt-BR"/>
        </w:rPr>
      </w:pPr>
    </w:p>
    <w:p w14:paraId="2A44F364" w14:textId="6A796D2B" w:rsidR="00094F22" w:rsidRPr="004F71AE" w:rsidRDefault="00296EA1" w:rsidP="00094F22">
      <w:pPr>
        <w:ind w:firstLine="567"/>
        <w:jc w:val="center"/>
        <w:rPr>
          <w:rFonts w:ascii="GHEA Grapalat" w:hAnsi="GHEA Grapalat"/>
          <w:b/>
          <w:sz w:val="20"/>
          <w:lang w:val="pt-BR"/>
        </w:rPr>
      </w:pPr>
      <w:r>
        <w:rPr>
          <w:rFonts w:ascii="GHEA Grapalat" w:hAnsi="GHEA Grapalat" w:cs="Sylfaen"/>
          <w:b/>
          <w:sz w:val="20"/>
          <w:lang w:val="pt-BR"/>
        </w:rPr>
        <w:t>Միջանցքների պատուհանների փոխարինման</w:t>
      </w:r>
      <w:r w:rsidR="008B493C" w:rsidRPr="004F71AE">
        <w:rPr>
          <w:rFonts w:ascii="GHEA Grapalat" w:hAnsi="GHEA Grapalat" w:cs="Sylfaen"/>
          <w:b/>
          <w:sz w:val="20"/>
          <w:lang w:val="pt-BR"/>
        </w:rPr>
        <w:t xml:space="preserve">  ԱՇԽԱՏԱՆՔՆԵՐԻ</w:t>
      </w:r>
      <w:r w:rsidR="008B493C" w:rsidRPr="004F71AE">
        <w:rPr>
          <w:rFonts w:ascii="GHEA Grapalat" w:hAnsi="GHEA Grapalat" w:cs="Times Armenian"/>
          <w:b/>
          <w:sz w:val="20"/>
          <w:lang w:val="pt-BR"/>
        </w:rPr>
        <w:t xml:space="preserve"> </w:t>
      </w:r>
      <w:r w:rsidR="00E40256" w:rsidRPr="004F71AE">
        <w:rPr>
          <w:rFonts w:ascii="GHEA Grapalat" w:hAnsi="GHEA Grapalat" w:cs="Sylfaen"/>
          <w:b/>
          <w:sz w:val="20"/>
          <w:lang w:val="pt-BR"/>
        </w:rPr>
        <w:t>ԿԱՏԱՐՄԱՆ</w:t>
      </w:r>
    </w:p>
    <w:p w14:paraId="323A08F0" w14:textId="77777777" w:rsidR="00094F22" w:rsidRPr="004F71AE" w:rsidRDefault="00094F22" w:rsidP="00094F22">
      <w:pPr>
        <w:ind w:firstLine="567"/>
        <w:jc w:val="right"/>
        <w:rPr>
          <w:rFonts w:ascii="GHEA Grapalat" w:hAnsi="GHEA Grapalat"/>
          <w:lang w:val="pt-BR"/>
        </w:rPr>
      </w:pPr>
    </w:p>
    <w:p w14:paraId="7775AF35" w14:textId="77777777" w:rsidR="00094F22" w:rsidRPr="004F71AE" w:rsidRDefault="00094F22" w:rsidP="00094F22">
      <w:pPr>
        <w:ind w:firstLine="567"/>
        <w:jc w:val="right"/>
        <w:rPr>
          <w:rFonts w:ascii="GHEA Grapalat" w:hAnsi="GHEA Grapalat"/>
          <w:lang w:val="hy-AM"/>
        </w:rPr>
      </w:pPr>
    </w:p>
    <w:p w14:paraId="78CF8427" w14:textId="77777777" w:rsidR="00094F22" w:rsidRPr="004F71AE" w:rsidRDefault="00094F22" w:rsidP="00094F22">
      <w:pPr>
        <w:ind w:firstLine="567"/>
        <w:jc w:val="right"/>
        <w:rPr>
          <w:rFonts w:ascii="GHEA Grapalat" w:hAnsi="GHEA Grapalat"/>
          <w:lang w:val="pt-BR"/>
        </w:rPr>
      </w:pPr>
    </w:p>
    <w:p w14:paraId="4C0DCEC4" w14:textId="77777777" w:rsidR="00094F22" w:rsidRPr="004F71AE" w:rsidRDefault="00094F22" w:rsidP="00094F22">
      <w:pPr>
        <w:ind w:firstLine="567"/>
        <w:jc w:val="center"/>
        <w:rPr>
          <w:rFonts w:ascii="GHEA Grapalat" w:hAnsi="GHEA Grapalat"/>
          <w:lang w:val="hy-AM"/>
        </w:rPr>
      </w:pPr>
      <w:r w:rsidRPr="004F71AE">
        <w:rPr>
          <w:rFonts w:ascii="GHEA Grapalat" w:hAnsi="GHEA Grapalat"/>
          <w:lang w:val="hy-AM"/>
        </w:rPr>
        <w:t>Ներկայացված</w:t>
      </w:r>
      <w:r w:rsidRPr="004F71AE">
        <w:rPr>
          <w:rFonts w:ascii="GHEA Grapalat" w:hAnsi="GHEA Grapalat"/>
          <w:lang w:val="pt-BR"/>
        </w:rPr>
        <w:t xml:space="preserve"> </w:t>
      </w:r>
      <w:r w:rsidRPr="004F71AE">
        <w:rPr>
          <w:rFonts w:ascii="GHEA Grapalat" w:hAnsi="GHEA Grapalat"/>
          <w:lang w:val="hy-AM"/>
        </w:rPr>
        <w:t>է</w:t>
      </w:r>
      <w:r w:rsidRPr="004F71AE">
        <w:rPr>
          <w:rFonts w:ascii="GHEA Grapalat" w:hAnsi="GHEA Grapalat"/>
          <w:lang w:val="pt-BR"/>
        </w:rPr>
        <w:t xml:space="preserve"> </w:t>
      </w:r>
      <w:r w:rsidRPr="004F71AE">
        <w:rPr>
          <w:rFonts w:ascii="GHEA Grapalat" w:hAnsi="GHEA Grapalat"/>
          <w:lang w:val="hy-AM"/>
        </w:rPr>
        <w:t>կից</w:t>
      </w:r>
      <w:r w:rsidRPr="004F71AE">
        <w:rPr>
          <w:rFonts w:ascii="GHEA Grapalat" w:hAnsi="GHEA Grapalat"/>
          <w:lang w:val="pt-BR"/>
        </w:rPr>
        <w:t xml:space="preserve"> </w:t>
      </w:r>
      <w:r w:rsidRPr="004F71AE">
        <w:rPr>
          <w:rFonts w:ascii="GHEA Grapalat" w:hAnsi="GHEA Grapalat"/>
          <w:lang w:val="hy-AM"/>
        </w:rPr>
        <w:t>ֆայլում</w:t>
      </w:r>
    </w:p>
    <w:p w14:paraId="48C2261F" w14:textId="77777777" w:rsidR="00E91503" w:rsidRPr="004F71AE" w:rsidRDefault="00E91503" w:rsidP="00094F22">
      <w:pPr>
        <w:ind w:firstLine="567"/>
        <w:jc w:val="center"/>
        <w:rPr>
          <w:rFonts w:ascii="GHEA Grapalat" w:hAnsi="GHEA Grapalat"/>
          <w:lang w:val="pt-BR"/>
        </w:rPr>
      </w:pPr>
    </w:p>
    <w:p w14:paraId="5B3D42D6" w14:textId="77777777" w:rsidR="00094F22" w:rsidRPr="004F71AE" w:rsidRDefault="00094F22" w:rsidP="00094F22">
      <w:pPr>
        <w:ind w:firstLine="567"/>
        <w:jc w:val="right"/>
        <w:rPr>
          <w:rFonts w:ascii="GHEA Grapalat" w:hAnsi="GHEA Grapalat"/>
          <w:lang w:val="pt-BR"/>
        </w:rPr>
      </w:pPr>
    </w:p>
    <w:tbl>
      <w:tblPr>
        <w:tblW w:w="8700" w:type="dxa"/>
        <w:jc w:val="center"/>
        <w:tblLook w:val="04A0" w:firstRow="1" w:lastRow="0" w:firstColumn="1" w:lastColumn="0" w:noHBand="0" w:noVBand="1"/>
      </w:tblPr>
      <w:tblGrid>
        <w:gridCol w:w="3360"/>
        <w:gridCol w:w="5340"/>
      </w:tblGrid>
      <w:tr w:rsidR="00520BC6" w:rsidRPr="00296EA1" w14:paraId="7C16F57D" w14:textId="77777777" w:rsidTr="00520BC6">
        <w:trPr>
          <w:trHeight w:val="1320"/>
          <w:jc w:val="center"/>
        </w:trPr>
        <w:tc>
          <w:tcPr>
            <w:tcW w:w="33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1FD0B31" w14:textId="77777777" w:rsidR="00520BC6" w:rsidRDefault="00520BC6">
            <w:pPr>
              <w:rPr>
                <w:rFonts w:ascii="Sylfaen" w:hAnsi="Sylfaen" w:cs="Arial"/>
                <w:b/>
                <w:bCs/>
                <w:sz w:val="22"/>
                <w:szCs w:val="22"/>
                <w:lang w:val="ru-RU"/>
              </w:rPr>
            </w:pPr>
            <w:proofErr w:type="spellStart"/>
            <w:r>
              <w:rPr>
                <w:rFonts w:ascii="Sylfaen" w:hAnsi="Sylfaen" w:cs="Arial"/>
                <w:b/>
                <w:bCs/>
                <w:sz w:val="22"/>
                <w:szCs w:val="22"/>
              </w:rPr>
              <w:t>Պահանջվող</w:t>
            </w:r>
            <w:proofErr w:type="spellEnd"/>
            <w:r>
              <w:rPr>
                <w:rFonts w:ascii="Sylfaen" w:hAnsi="Sylfaen" w:cs="Arial"/>
                <w:b/>
                <w:bCs/>
                <w:sz w:val="22"/>
                <w:szCs w:val="22"/>
              </w:rPr>
              <w:t xml:space="preserve"> </w:t>
            </w:r>
            <w:proofErr w:type="spellStart"/>
            <w:r>
              <w:rPr>
                <w:rFonts w:ascii="Sylfaen" w:hAnsi="Sylfaen" w:cs="Arial"/>
                <w:b/>
                <w:bCs/>
                <w:sz w:val="22"/>
                <w:szCs w:val="22"/>
              </w:rPr>
              <w:t>լիցենզիա</w:t>
            </w:r>
            <w:proofErr w:type="spellEnd"/>
            <w:r>
              <w:rPr>
                <w:rFonts w:ascii="Sylfaen" w:hAnsi="Sylfaen" w:cs="Arial"/>
                <w:b/>
                <w:bCs/>
                <w:sz w:val="22"/>
                <w:szCs w:val="22"/>
              </w:rPr>
              <w:t>՝</w:t>
            </w:r>
          </w:p>
        </w:tc>
        <w:tc>
          <w:tcPr>
            <w:tcW w:w="5340" w:type="dxa"/>
            <w:tcBorders>
              <w:top w:val="single" w:sz="4" w:space="0" w:color="auto"/>
              <w:left w:val="nil"/>
              <w:bottom w:val="single" w:sz="4" w:space="0" w:color="auto"/>
              <w:right w:val="single" w:sz="4" w:space="0" w:color="auto"/>
            </w:tcBorders>
            <w:shd w:val="clear" w:color="000000" w:fill="92D050"/>
            <w:vAlign w:val="center"/>
            <w:hideMark/>
          </w:tcPr>
          <w:p w14:paraId="6F40D60D" w14:textId="77777777" w:rsidR="00296EA1" w:rsidRPr="00296EA1" w:rsidRDefault="00296EA1" w:rsidP="00296EA1">
            <w:pPr>
              <w:jc w:val="center"/>
              <w:rPr>
                <w:rFonts w:ascii="GHEA Narek" w:hAnsi="GHEA Narek" w:cs="Arial"/>
                <w:color w:val="333333"/>
                <w:lang w:val="ru-RU"/>
              </w:rPr>
            </w:pPr>
            <w:r w:rsidRPr="00296EA1">
              <w:rPr>
                <w:rFonts w:ascii="GHEA Narek" w:hAnsi="GHEA Narek" w:cs="Arial"/>
                <w:color w:val="333333"/>
                <w:lang w:val="ru-RU"/>
              </w:rPr>
              <w:t xml:space="preserve">"03. </w:t>
            </w:r>
            <w:proofErr w:type="spellStart"/>
            <w:r w:rsidRPr="00296EA1">
              <w:rPr>
                <w:rFonts w:ascii="GHEA Narek" w:hAnsi="GHEA Narek" w:cs="Arial"/>
                <w:color w:val="333333"/>
              </w:rPr>
              <w:t>Շինարարության</w:t>
            </w:r>
            <w:proofErr w:type="spellEnd"/>
            <w:r w:rsidRPr="00296EA1">
              <w:rPr>
                <w:rFonts w:ascii="GHEA Narek" w:hAnsi="GHEA Narek" w:cs="Arial"/>
                <w:color w:val="333333"/>
                <w:lang w:val="ru-RU"/>
              </w:rPr>
              <w:t xml:space="preserve"> </w:t>
            </w:r>
            <w:proofErr w:type="spellStart"/>
            <w:r w:rsidRPr="00296EA1">
              <w:rPr>
                <w:rFonts w:ascii="GHEA Narek" w:hAnsi="GHEA Narek" w:cs="Arial"/>
                <w:color w:val="333333"/>
              </w:rPr>
              <w:t>իրականացման</w:t>
            </w:r>
            <w:proofErr w:type="spellEnd"/>
            <w:r w:rsidRPr="00296EA1">
              <w:rPr>
                <w:rFonts w:ascii="GHEA Narek" w:hAnsi="GHEA Narek" w:cs="Arial"/>
                <w:color w:val="333333"/>
                <w:lang w:val="ru-RU"/>
              </w:rPr>
              <w:t xml:space="preserve"> </w:t>
            </w:r>
            <w:proofErr w:type="spellStart"/>
            <w:r w:rsidRPr="00296EA1">
              <w:rPr>
                <w:rFonts w:ascii="GHEA Narek" w:hAnsi="GHEA Narek" w:cs="Arial"/>
                <w:color w:val="333333"/>
              </w:rPr>
              <w:t>լիցենզիայի</w:t>
            </w:r>
            <w:proofErr w:type="spellEnd"/>
            <w:r w:rsidRPr="00296EA1">
              <w:rPr>
                <w:rFonts w:ascii="GHEA Narek" w:hAnsi="GHEA Narek" w:cs="Arial"/>
                <w:color w:val="333333"/>
                <w:lang w:val="ru-RU"/>
              </w:rPr>
              <w:t xml:space="preserve"> </w:t>
            </w:r>
            <w:proofErr w:type="spellStart"/>
            <w:r w:rsidRPr="00296EA1">
              <w:rPr>
                <w:rFonts w:ascii="GHEA Narek" w:hAnsi="GHEA Narek" w:cs="Arial"/>
                <w:color w:val="333333"/>
              </w:rPr>
              <w:t>հետևյալ</w:t>
            </w:r>
            <w:proofErr w:type="spellEnd"/>
            <w:r w:rsidRPr="00296EA1">
              <w:rPr>
                <w:rFonts w:ascii="GHEA Narek" w:hAnsi="GHEA Narek" w:cs="Arial"/>
                <w:color w:val="333333"/>
                <w:lang w:val="ru-RU"/>
              </w:rPr>
              <w:t xml:space="preserve"> </w:t>
            </w:r>
            <w:proofErr w:type="spellStart"/>
            <w:r w:rsidRPr="00296EA1">
              <w:rPr>
                <w:rFonts w:ascii="GHEA Narek" w:hAnsi="GHEA Narek" w:cs="Arial"/>
                <w:color w:val="333333"/>
              </w:rPr>
              <w:t>ներդիրը</w:t>
            </w:r>
            <w:proofErr w:type="spellEnd"/>
            <w:r w:rsidRPr="00296EA1">
              <w:rPr>
                <w:rFonts w:ascii="GHEA Narek" w:hAnsi="GHEA Narek" w:cs="Arial"/>
                <w:color w:val="333333"/>
              </w:rPr>
              <w:t>՝</w:t>
            </w:r>
          </w:p>
          <w:p w14:paraId="13A35595" w14:textId="5C0E9813" w:rsidR="00520BC6" w:rsidRPr="00296EA1" w:rsidRDefault="00296EA1" w:rsidP="00296EA1">
            <w:pPr>
              <w:jc w:val="center"/>
              <w:rPr>
                <w:rFonts w:ascii="GHEA Narek" w:hAnsi="GHEA Narek" w:cs="Arial"/>
                <w:color w:val="333333"/>
                <w:lang w:val="hy-AM"/>
              </w:rPr>
            </w:pPr>
            <w:proofErr w:type="spellStart"/>
            <w:r w:rsidRPr="00296EA1">
              <w:rPr>
                <w:rFonts w:ascii="GHEA Narek" w:hAnsi="GHEA Narek" w:cs="Arial"/>
                <w:color w:val="333333"/>
              </w:rPr>
              <w:t>Բնակելի</w:t>
            </w:r>
            <w:proofErr w:type="spellEnd"/>
            <w:r w:rsidRPr="00296EA1">
              <w:rPr>
                <w:rFonts w:ascii="GHEA Narek" w:hAnsi="GHEA Narek" w:cs="Arial"/>
                <w:color w:val="333333"/>
                <w:lang w:val="ru-RU"/>
              </w:rPr>
              <w:t xml:space="preserve">, </w:t>
            </w:r>
            <w:proofErr w:type="spellStart"/>
            <w:r w:rsidRPr="00296EA1">
              <w:rPr>
                <w:rFonts w:ascii="GHEA Narek" w:hAnsi="GHEA Narek" w:cs="Arial"/>
                <w:color w:val="333333"/>
              </w:rPr>
              <w:t>հասարակական</w:t>
            </w:r>
            <w:proofErr w:type="spellEnd"/>
            <w:r w:rsidRPr="00296EA1">
              <w:rPr>
                <w:rFonts w:ascii="GHEA Narek" w:hAnsi="GHEA Narek" w:cs="Arial"/>
                <w:color w:val="333333"/>
                <w:lang w:val="ru-RU"/>
              </w:rPr>
              <w:t xml:space="preserve"> </w:t>
            </w:r>
            <w:r w:rsidRPr="00296EA1">
              <w:rPr>
                <w:rFonts w:ascii="GHEA Narek" w:hAnsi="GHEA Narek" w:cs="Arial"/>
                <w:color w:val="333333"/>
              </w:rPr>
              <w:t>և</w:t>
            </w:r>
            <w:r w:rsidRPr="00296EA1">
              <w:rPr>
                <w:rFonts w:ascii="GHEA Narek" w:hAnsi="GHEA Narek" w:cs="Arial"/>
                <w:color w:val="333333"/>
                <w:lang w:val="ru-RU"/>
              </w:rPr>
              <w:t xml:space="preserve"> </w:t>
            </w:r>
            <w:proofErr w:type="spellStart"/>
            <w:r w:rsidRPr="00296EA1">
              <w:rPr>
                <w:rFonts w:ascii="GHEA Narek" w:hAnsi="GHEA Narek" w:cs="Arial"/>
                <w:color w:val="333333"/>
              </w:rPr>
              <w:t>արտադրական</w:t>
            </w:r>
            <w:proofErr w:type="spellEnd"/>
            <w:r w:rsidRPr="00296EA1">
              <w:rPr>
                <w:rFonts w:ascii="GHEA Narek" w:hAnsi="GHEA Narek" w:cs="Arial"/>
                <w:color w:val="333333"/>
                <w:lang w:val="ru-RU"/>
              </w:rPr>
              <w:t xml:space="preserve"> </w:t>
            </w:r>
            <w:proofErr w:type="spellStart"/>
            <w:r w:rsidRPr="00296EA1">
              <w:rPr>
                <w:rFonts w:ascii="GHEA Narek" w:hAnsi="GHEA Narek" w:cs="Arial"/>
                <w:color w:val="333333"/>
              </w:rPr>
              <w:t>կառույցներ</w:t>
            </w:r>
            <w:proofErr w:type="spellEnd"/>
            <w:r w:rsidRPr="00296EA1">
              <w:rPr>
                <w:rFonts w:ascii="GHEA Narek" w:hAnsi="GHEA Narek" w:cs="Arial"/>
                <w:color w:val="333333"/>
                <w:lang w:val="ru-RU"/>
              </w:rPr>
              <w:t xml:space="preserve"> (03.04) 3-</w:t>
            </w:r>
            <w:proofErr w:type="spellStart"/>
            <w:r w:rsidRPr="00296EA1">
              <w:rPr>
                <w:rFonts w:ascii="GHEA Narek" w:hAnsi="GHEA Narek" w:cs="Arial"/>
                <w:color w:val="333333"/>
              </w:rPr>
              <w:t>րդ</w:t>
            </w:r>
            <w:proofErr w:type="spellEnd"/>
            <w:r w:rsidRPr="00296EA1">
              <w:rPr>
                <w:rFonts w:ascii="GHEA Narek" w:hAnsi="GHEA Narek" w:cs="Arial"/>
                <w:color w:val="333333"/>
                <w:lang w:val="ru-RU"/>
              </w:rPr>
              <w:t xml:space="preserve"> </w:t>
            </w:r>
            <w:proofErr w:type="spellStart"/>
            <w:r w:rsidRPr="00296EA1">
              <w:rPr>
                <w:rFonts w:ascii="GHEA Narek" w:hAnsi="GHEA Narek" w:cs="Arial"/>
                <w:color w:val="333333"/>
              </w:rPr>
              <w:t>դաս</w:t>
            </w:r>
            <w:proofErr w:type="spellEnd"/>
          </w:p>
        </w:tc>
      </w:tr>
    </w:tbl>
    <w:p w14:paraId="03332155" w14:textId="77777777" w:rsidR="007578E4" w:rsidRPr="004F71AE" w:rsidRDefault="007578E4" w:rsidP="007578E4">
      <w:pPr>
        <w:pStyle w:val="ac"/>
        <w:ind w:left="1287" w:firstLine="0"/>
        <w:rPr>
          <w:rFonts w:ascii="GHEA Grapalat" w:hAnsi="GHEA Grapalat"/>
          <w:color w:val="FF0000"/>
          <w:lang w:val="hy-AM"/>
        </w:rPr>
      </w:pPr>
    </w:p>
    <w:p w14:paraId="5B92755F" w14:textId="77777777" w:rsidR="005E0E0F" w:rsidRPr="004F71AE" w:rsidRDefault="005E0E0F" w:rsidP="009A16FA">
      <w:pPr>
        <w:ind w:left="927"/>
        <w:rPr>
          <w:rFonts w:ascii="GHEA Grapalat" w:hAnsi="GHEA Grapalat"/>
          <w:color w:val="FF0000"/>
          <w:lang w:val="hy-AM"/>
        </w:rPr>
      </w:pPr>
    </w:p>
    <w:p w14:paraId="1CAD9FE6" w14:textId="77777777" w:rsidR="00094F22" w:rsidRPr="004F71AE" w:rsidRDefault="00094F22" w:rsidP="00094F22">
      <w:pPr>
        <w:ind w:firstLine="567"/>
        <w:jc w:val="right"/>
        <w:rPr>
          <w:rFonts w:ascii="GHEA Grapalat" w:hAnsi="GHEA Grapalat"/>
          <w:lang w:val="hy-AM"/>
        </w:rPr>
      </w:pPr>
    </w:p>
    <w:p w14:paraId="4BDBF1A0" w14:textId="77777777" w:rsidR="00094F22" w:rsidRPr="004F71AE" w:rsidRDefault="00094F22" w:rsidP="00094F22">
      <w:pPr>
        <w:ind w:firstLine="567"/>
        <w:jc w:val="right"/>
        <w:rPr>
          <w:rFonts w:ascii="GHEA Grapalat" w:hAnsi="GHEA Grapalat"/>
          <w:lang w:val="pt-BR"/>
        </w:rPr>
      </w:pPr>
    </w:p>
    <w:p w14:paraId="4FD1745F" w14:textId="77777777" w:rsidR="00094F22" w:rsidRPr="004F71AE" w:rsidRDefault="00094F22" w:rsidP="00094F22">
      <w:pPr>
        <w:ind w:firstLine="567"/>
        <w:jc w:val="right"/>
        <w:rPr>
          <w:rFonts w:ascii="GHEA Grapalat" w:hAnsi="GHEA Grapalat"/>
          <w:lang w:val="pt-BR"/>
        </w:rPr>
      </w:pPr>
    </w:p>
    <w:p w14:paraId="316A33E8" w14:textId="77777777" w:rsidR="00094F22" w:rsidRPr="004F71AE" w:rsidRDefault="00094F22" w:rsidP="00C321CE">
      <w:pPr>
        <w:ind w:firstLine="567"/>
        <w:jc w:val="center"/>
        <w:rPr>
          <w:rFonts w:ascii="GHEA Grapalat" w:hAnsi="GHEA Grapalat"/>
          <w:lang w:val="pt-BR"/>
        </w:rPr>
      </w:pPr>
    </w:p>
    <w:p w14:paraId="52562B7D" w14:textId="77777777" w:rsidR="00094F22" w:rsidRPr="004F71AE" w:rsidRDefault="00094F22" w:rsidP="00094F22">
      <w:pPr>
        <w:ind w:firstLine="567"/>
        <w:jc w:val="right"/>
        <w:rPr>
          <w:rFonts w:ascii="GHEA Grapalat" w:hAnsi="GHEA Grapalat"/>
          <w:lang w:val="pt-BR"/>
        </w:rPr>
      </w:pPr>
    </w:p>
    <w:p w14:paraId="4ECF3CF1" w14:textId="77777777" w:rsidR="00094F22" w:rsidRPr="004F71AE" w:rsidRDefault="00094F22" w:rsidP="00094F22">
      <w:pPr>
        <w:ind w:firstLine="567"/>
        <w:jc w:val="right"/>
        <w:rPr>
          <w:rFonts w:ascii="GHEA Grapalat" w:hAnsi="GHEA Grapalat"/>
          <w:lang w:val="pt-BR"/>
        </w:rPr>
      </w:pPr>
    </w:p>
    <w:p w14:paraId="7F61BDEB" w14:textId="5663FE82" w:rsidR="00094F22" w:rsidRPr="004F71AE" w:rsidRDefault="00094F22" w:rsidP="00094F22">
      <w:pPr>
        <w:rPr>
          <w:rFonts w:ascii="GHEA Grapalat" w:hAnsi="GHEA Grapalat"/>
          <w:lang w:val="pt-BR"/>
        </w:rPr>
      </w:pPr>
      <w:r w:rsidRPr="004F71AE">
        <w:rPr>
          <w:rFonts w:ascii="GHEA Grapalat" w:hAnsi="GHEA Grapalat" w:cs="Sylfaen"/>
          <w:sz w:val="22"/>
          <w:szCs w:val="22"/>
          <w:lang w:val="af-ZA"/>
        </w:rPr>
        <w:t>* Կապալառուն աշխատանքները կատարում է</w:t>
      </w:r>
      <w:r w:rsidRPr="004F71AE">
        <w:rPr>
          <w:rFonts w:ascii="GHEA Grapalat" w:hAnsi="GHEA Grapalat" w:cs="Sylfaen"/>
          <w:sz w:val="22"/>
          <w:szCs w:val="22"/>
          <w:lang w:val="pt-BR"/>
        </w:rPr>
        <w:t xml:space="preserve"> </w:t>
      </w:r>
      <w:r w:rsidR="000A0259">
        <w:rPr>
          <w:rFonts w:ascii="GHEA Grapalat" w:hAnsi="GHEA Grapalat" w:cs="Sylfaen"/>
          <w:sz w:val="22"/>
          <w:szCs w:val="22"/>
          <w:lang w:val="hy-AM"/>
        </w:rPr>
        <w:t xml:space="preserve"> </w:t>
      </w:r>
      <w:r w:rsidR="00117E14">
        <w:rPr>
          <w:rFonts w:ascii="GHEA Grapalat" w:hAnsi="GHEA Grapalat" w:cs="Sylfaen"/>
          <w:sz w:val="22"/>
          <w:szCs w:val="22"/>
          <w:lang w:val="hy-AM"/>
        </w:rPr>
        <w:t>գ</w:t>
      </w:r>
      <w:r w:rsidR="00117E14">
        <w:rPr>
          <w:rFonts w:ascii="Microsoft JhengHei" w:eastAsia="Microsoft JhengHei" w:hAnsi="Microsoft JhengHei" w:cs="Microsoft JhengHei" w:hint="eastAsia"/>
          <w:sz w:val="22"/>
          <w:szCs w:val="22"/>
          <w:lang w:val="hy-AM"/>
        </w:rPr>
        <w:t>․</w:t>
      </w:r>
      <w:r w:rsidR="00117E14">
        <w:rPr>
          <w:rFonts w:ascii="GHEA Grapalat" w:hAnsi="GHEA Grapalat" w:cs="Sylfaen"/>
          <w:sz w:val="22"/>
          <w:szCs w:val="22"/>
          <w:lang w:val="hy-AM"/>
        </w:rPr>
        <w:t xml:space="preserve"> </w:t>
      </w:r>
      <w:r w:rsidR="00117E14">
        <w:rPr>
          <w:rFonts w:ascii="GHEA Grapalat" w:hAnsi="GHEA Grapalat" w:cs="GHEA Grapalat"/>
          <w:sz w:val="22"/>
          <w:szCs w:val="22"/>
          <w:lang w:val="hy-AM"/>
        </w:rPr>
        <w:t>Անտառուտ</w:t>
      </w:r>
      <w:r w:rsidR="00BD7387">
        <w:rPr>
          <w:rFonts w:ascii="GHEA Grapalat" w:hAnsi="GHEA Grapalat" w:cs="Sylfaen"/>
          <w:sz w:val="22"/>
          <w:szCs w:val="22"/>
          <w:lang w:val="hy-AM"/>
        </w:rPr>
        <w:t xml:space="preserve"> </w:t>
      </w:r>
      <w:r w:rsidRPr="004F71AE">
        <w:rPr>
          <w:rFonts w:ascii="GHEA Grapalat" w:hAnsi="GHEA Grapalat" w:cs="Sylfaen"/>
          <w:sz w:val="22"/>
          <w:szCs w:val="22"/>
          <w:lang w:val="af-ZA"/>
        </w:rPr>
        <w:t>հասցեում:</w:t>
      </w:r>
    </w:p>
    <w:p w14:paraId="63BFCE70" w14:textId="77777777" w:rsidR="00094F22" w:rsidRPr="004F71AE" w:rsidRDefault="00094F22" w:rsidP="00094F22">
      <w:pPr>
        <w:ind w:firstLine="567"/>
        <w:jc w:val="right"/>
        <w:rPr>
          <w:rFonts w:ascii="GHEA Grapalat" w:hAnsi="GHEA Grapalat"/>
          <w:lang w:val="pt-BR"/>
        </w:rPr>
      </w:pPr>
    </w:p>
    <w:p w14:paraId="505F9872" w14:textId="77777777" w:rsidR="00094F22" w:rsidRPr="004F71AE" w:rsidRDefault="00094F22" w:rsidP="00094F22">
      <w:pPr>
        <w:ind w:firstLine="567"/>
        <w:jc w:val="right"/>
        <w:rPr>
          <w:rFonts w:ascii="GHEA Grapalat" w:hAnsi="GHEA Grapalat"/>
          <w:lang w:val="pt-BR"/>
        </w:rPr>
      </w:pPr>
    </w:p>
    <w:p w14:paraId="7E682D9E" w14:textId="77777777" w:rsidR="00094F22" w:rsidRPr="004F71AE" w:rsidRDefault="00094F22" w:rsidP="00094F22">
      <w:pPr>
        <w:ind w:firstLine="567"/>
        <w:jc w:val="right"/>
        <w:rPr>
          <w:rFonts w:ascii="GHEA Grapalat" w:hAnsi="GHEA Grapalat"/>
          <w:lang w:val="pt-BR"/>
        </w:rPr>
      </w:pPr>
    </w:p>
    <w:p w14:paraId="7DAB0F4A" w14:textId="77777777" w:rsidR="00094F22" w:rsidRPr="004F71AE" w:rsidRDefault="00094F22" w:rsidP="00094F22">
      <w:pPr>
        <w:ind w:firstLine="567"/>
        <w:jc w:val="right"/>
        <w:rPr>
          <w:rFonts w:ascii="GHEA Grapalat" w:hAnsi="GHEA Grapalat"/>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7E6C08D5" w14:textId="77777777" w:rsidTr="00562B77">
        <w:trPr>
          <w:jc w:val="center"/>
        </w:trPr>
        <w:tc>
          <w:tcPr>
            <w:tcW w:w="4536" w:type="dxa"/>
          </w:tcPr>
          <w:p w14:paraId="267684B1"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2BCD490D" w14:textId="77777777" w:rsidR="00094F22" w:rsidRPr="004F71AE" w:rsidRDefault="00094F22" w:rsidP="00562B77">
            <w:pPr>
              <w:rPr>
                <w:rFonts w:ascii="GHEA Grapalat" w:hAnsi="GHEA Grapalat"/>
                <w:lang w:val="ru-RU"/>
              </w:rPr>
            </w:pPr>
          </w:p>
          <w:p w14:paraId="7D784DE3" w14:textId="77777777" w:rsidR="00094F22" w:rsidRPr="004F71AE" w:rsidRDefault="00094F22" w:rsidP="00562B77">
            <w:pPr>
              <w:rPr>
                <w:rFonts w:ascii="GHEA Grapalat" w:hAnsi="GHEA Grapalat"/>
                <w:lang w:val="ru-RU"/>
              </w:rPr>
            </w:pPr>
          </w:p>
          <w:p w14:paraId="0B50F95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3C79A25F"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2156D95A"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1BDD0613" w14:textId="77777777" w:rsidR="00094F22" w:rsidRPr="004F71AE" w:rsidRDefault="00094F22" w:rsidP="00562B77">
            <w:pPr>
              <w:spacing w:line="360" w:lineRule="auto"/>
              <w:jc w:val="center"/>
              <w:rPr>
                <w:rFonts w:ascii="GHEA Grapalat" w:hAnsi="GHEA Grapalat"/>
                <w:lang w:val="ru-RU"/>
              </w:rPr>
            </w:pPr>
          </w:p>
        </w:tc>
        <w:tc>
          <w:tcPr>
            <w:tcW w:w="4343" w:type="dxa"/>
          </w:tcPr>
          <w:p w14:paraId="093EB91C"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46500F1C" w14:textId="77777777" w:rsidR="00094F22" w:rsidRPr="004F71AE" w:rsidRDefault="00094F22" w:rsidP="00562B77">
            <w:pPr>
              <w:jc w:val="center"/>
              <w:rPr>
                <w:rFonts w:ascii="GHEA Grapalat" w:hAnsi="GHEA Grapalat"/>
                <w:lang w:val="ru-RU"/>
              </w:rPr>
            </w:pPr>
          </w:p>
          <w:p w14:paraId="086077E5" w14:textId="77777777" w:rsidR="00094F22" w:rsidRPr="004F71AE" w:rsidRDefault="00094F22" w:rsidP="00562B77">
            <w:pPr>
              <w:jc w:val="center"/>
              <w:rPr>
                <w:rFonts w:ascii="GHEA Grapalat" w:hAnsi="GHEA Grapalat"/>
                <w:lang w:val="ru-RU"/>
              </w:rPr>
            </w:pPr>
          </w:p>
          <w:p w14:paraId="77E4540B"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0D79319F"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7D714B8B"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19BBE9B" w14:textId="77777777" w:rsidR="00094F22" w:rsidRPr="004F71AE" w:rsidRDefault="00094F22" w:rsidP="00094F22">
      <w:pPr>
        <w:ind w:firstLine="567"/>
        <w:jc w:val="right"/>
        <w:rPr>
          <w:rFonts w:ascii="GHEA Grapalat" w:hAnsi="GHEA Grapalat"/>
          <w:lang w:val="pt-BR"/>
        </w:rPr>
      </w:pPr>
    </w:p>
    <w:p w14:paraId="1EEBF117" w14:textId="77777777" w:rsidR="00094F22" w:rsidRPr="004F71AE" w:rsidRDefault="00094F22" w:rsidP="00094F22">
      <w:pPr>
        <w:ind w:firstLine="567"/>
        <w:jc w:val="right"/>
        <w:rPr>
          <w:rFonts w:ascii="GHEA Grapalat" w:hAnsi="GHEA Grapalat"/>
          <w:lang w:val="pt-BR"/>
        </w:rPr>
      </w:pPr>
    </w:p>
    <w:p w14:paraId="5C8CBC58" w14:textId="77777777" w:rsidR="00094F22" w:rsidRPr="004F71AE" w:rsidRDefault="00094F22" w:rsidP="00094F22">
      <w:pPr>
        <w:ind w:firstLine="567"/>
        <w:jc w:val="right"/>
        <w:rPr>
          <w:rFonts w:ascii="GHEA Grapalat" w:hAnsi="GHEA Grapalat"/>
          <w:lang w:val="pt-BR"/>
        </w:rPr>
      </w:pPr>
    </w:p>
    <w:p w14:paraId="1E2276A1" w14:textId="77777777" w:rsidR="00094F22" w:rsidRPr="004F71AE" w:rsidRDefault="00094F22" w:rsidP="00094F22">
      <w:pPr>
        <w:ind w:firstLine="567"/>
        <w:jc w:val="right"/>
        <w:rPr>
          <w:rFonts w:ascii="GHEA Grapalat" w:hAnsi="GHEA Grapalat"/>
          <w:lang w:val="pt-BR"/>
        </w:rPr>
      </w:pPr>
    </w:p>
    <w:p w14:paraId="2B2DBF3A" w14:textId="77777777" w:rsidR="00094F22" w:rsidRPr="004F71AE" w:rsidRDefault="00094F22" w:rsidP="00094F22">
      <w:pPr>
        <w:ind w:firstLine="567"/>
        <w:jc w:val="right"/>
        <w:rPr>
          <w:rFonts w:ascii="GHEA Grapalat" w:hAnsi="GHEA Grapalat"/>
          <w:lang w:val="pt-BR"/>
        </w:rPr>
      </w:pPr>
    </w:p>
    <w:p w14:paraId="150DEB84" w14:textId="77777777" w:rsidR="00094F22" w:rsidRPr="004F71AE" w:rsidRDefault="00094F22" w:rsidP="00094F22">
      <w:pPr>
        <w:ind w:firstLine="567"/>
        <w:jc w:val="right"/>
        <w:rPr>
          <w:rFonts w:ascii="GHEA Grapalat" w:hAnsi="GHEA Grapalat"/>
          <w:lang w:val="pt-BR"/>
        </w:rPr>
      </w:pPr>
    </w:p>
    <w:p w14:paraId="5210D974" w14:textId="77777777" w:rsidR="00094F22" w:rsidRPr="004F71AE" w:rsidRDefault="00094F22" w:rsidP="00094F22">
      <w:pPr>
        <w:ind w:firstLine="567"/>
        <w:jc w:val="right"/>
        <w:rPr>
          <w:rFonts w:ascii="GHEA Grapalat" w:hAnsi="GHEA Grapalat"/>
          <w:lang w:val="pt-BR"/>
        </w:rPr>
      </w:pPr>
    </w:p>
    <w:p w14:paraId="6B732150" w14:textId="77777777" w:rsidR="00094F22" w:rsidRPr="004F71AE" w:rsidRDefault="00094F22" w:rsidP="00094F22">
      <w:pPr>
        <w:ind w:firstLine="567"/>
        <w:jc w:val="right"/>
        <w:rPr>
          <w:rFonts w:ascii="GHEA Grapalat" w:hAnsi="GHEA Grapalat"/>
          <w:lang w:val="pt-BR"/>
        </w:rPr>
      </w:pPr>
    </w:p>
    <w:p w14:paraId="3AD1E2AA" w14:textId="77777777" w:rsidR="00331525" w:rsidRDefault="00331525" w:rsidP="00094F22">
      <w:pPr>
        <w:ind w:firstLine="567"/>
        <w:jc w:val="right"/>
        <w:rPr>
          <w:rFonts w:ascii="GHEA Grapalat" w:hAnsi="GHEA Grapalat" w:cs="Sylfaen"/>
          <w:sz w:val="20"/>
          <w:szCs w:val="20"/>
          <w:lang w:val="pt-BR"/>
        </w:rPr>
      </w:pPr>
    </w:p>
    <w:p w14:paraId="20F15D1D" w14:textId="77777777" w:rsidR="00843183" w:rsidRDefault="00843183" w:rsidP="00094F22">
      <w:pPr>
        <w:ind w:firstLine="567"/>
        <w:jc w:val="right"/>
        <w:rPr>
          <w:rFonts w:ascii="GHEA Grapalat" w:hAnsi="GHEA Grapalat" w:cs="Sylfaen"/>
          <w:sz w:val="20"/>
          <w:szCs w:val="20"/>
          <w:lang w:val="pt-BR"/>
        </w:rPr>
      </w:pPr>
    </w:p>
    <w:p w14:paraId="668DF4B4" w14:textId="77777777" w:rsidR="00843183" w:rsidRDefault="00843183" w:rsidP="00094F22">
      <w:pPr>
        <w:ind w:firstLine="567"/>
        <w:jc w:val="right"/>
        <w:rPr>
          <w:rFonts w:ascii="GHEA Grapalat" w:hAnsi="GHEA Grapalat" w:cs="Sylfaen"/>
          <w:sz w:val="20"/>
          <w:szCs w:val="20"/>
          <w:lang w:val="pt-BR"/>
        </w:rPr>
      </w:pPr>
    </w:p>
    <w:p w14:paraId="6EF18F0E" w14:textId="77777777" w:rsidR="00843183" w:rsidRDefault="00843183" w:rsidP="00094F22">
      <w:pPr>
        <w:ind w:firstLine="567"/>
        <w:jc w:val="right"/>
        <w:rPr>
          <w:rFonts w:ascii="GHEA Grapalat" w:hAnsi="GHEA Grapalat" w:cs="Sylfaen"/>
          <w:sz w:val="20"/>
          <w:szCs w:val="20"/>
          <w:lang w:val="pt-BR"/>
        </w:rPr>
      </w:pPr>
    </w:p>
    <w:p w14:paraId="4409FAFB" w14:textId="77777777" w:rsidR="00843183" w:rsidRDefault="00843183" w:rsidP="00094F22">
      <w:pPr>
        <w:ind w:firstLine="567"/>
        <w:jc w:val="right"/>
        <w:rPr>
          <w:rFonts w:ascii="GHEA Grapalat" w:hAnsi="GHEA Grapalat" w:cs="Sylfaen"/>
          <w:sz w:val="20"/>
          <w:szCs w:val="20"/>
          <w:lang w:val="pt-BR"/>
        </w:rPr>
      </w:pPr>
    </w:p>
    <w:p w14:paraId="4DEE426E" w14:textId="77777777" w:rsidR="00843183" w:rsidRPr="004F71AE" w:rsidRDefault="00843183" w:rsidP="00094F22">
      <w:pPr>
        <w:ind w:firstLine="567"/>
        <w:jc w:val="right"/>
        <w:rPr>
          <w:rFonts w:ascii="GHEA Grapalat" w:hAnsi="GHEA Grapalat" w:cs="Sylfaen"/>
          <w:sz w:val="20"/>
          <w:szCs w:val="20"/>
          <w:lang w:val="pt-BR"/>
        </w:rPr>
      </w:pPr>
    </w:p>
    <w:p w14:paraId="4877483B" w14:textId="77777777" w:rsidR="00305DAB" w:rsidRPr="004F71AE" w:rsidRDefault="00305DAB" w:rsidP="00094F22">
      <w:pPr>
        <w:ind w:firstLine="567"/>
        <w:jc w:val="right"/>
        <w:rPr>
          <w:rFonts w:ascii="GHEA Grapalat" w:hAnsi="GHEA Grapalat" w:cs="Sylfaen"/>
          <w:sz w:val="20"/>
          <w:szCs w:val="20"/>
          <w:lang w:val="pt-BR"/>
        </w:rPr>
      </w:pPr>
    </w:p>
    <w:p w14:paraId="231AEA35"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2</w:t>
      </w:r>
    </w:p>
    <w:p w14:paraId="5A97C6DF" w14:textId="77777777" w:rsidR="00094F22" w:rsidRPr="004F71AE" w:rsidRDefault="00094F22" w:rsidP="00094F22">
      <w:pPr>
        <w:ind w:firstLine="567"/>
        <w:jc w:val="right"/>
        <w:rPr>
          <w:rFonts w:ascii="GHEA Grapalat" w:hAnsi="GHEA Grapalat" w:cs="Arial"/>
          <w:sz w:val="20"/>
          <w:szCs w:val="20"/>
          <w:lang w:val="pt-BR"/>
        </w:rPr>
      </w:pPr>
      <w:proofErr w:type="gramStart"/>
      <w:r w:rsidRPr="004F71AE">
        <w:rPr>
          <w:rFonts w:ascii="GHEA Grapalat" w:hAnsi="GHEA Grapalat"/>
          <w:sz w:val="20"/>
          <w:szCs w:val="20"/>
          <w:lang w:val="ru-RU"/>
        </w:rPr>
        <w:t>«</w:t>
      </w:r>
      <w:r w:rsidRPr="004F71AE">
        <w:rPr>
          <w:rFonts w:ascii="GHEA Grapalat" w:hAnsi="GHEA Grapalat"/>
          <w:sz w:val="20"/>
          <w:szCs w:val="20"/>
          <w:lang w:val="pt-BR"/>
        </w:rPr>
        <w:t xml:space="preserve">  </w:t>
      </w:r>
      <w:proofErr w:type="gramEnd"/>
      <w:r w:rsidRPr="004F71AE">
        <w:rPr>
          <w:rFonts w:ascii="GHEA Grapalat" w:hAnsi="GHEA Grapalat"/>
          <w:sz w:val="20"/>
          <w:szCs w:val="20"/>
          <w:lang w:val="pt-BR"/>
        </w:rPr>
        <w:t xml:space="preserve">       </w:t>
      </w:r>
      <w:proofErr w:type="gramStart"/>
      <w:r w:rsidRPr="004F71AE">
        <w:rPr>
          <w:rFonts w:ascii="GHEA Grapalat" w:hAnsi="GHEA Grapalat"/>
          <w:sz w:val="20"/>
          <w:szCs w:val="20"/>
          <w:lang w:val="pt-BR"/>
        </w:rPr>
        <w:t xml:space="preserve">  </w:t>
      </w:r>
      <w:r w:rsidRPr="004F71AE">
        <w:rPr>
          <w:rFonts w:ascii="GHEA Grapalat" w:hAnsi="GHEA Grapalat"/>
          <w:sz w:val="20"/>
          <w:szCs w:val="20"/>
          <w:lang w:val="ru-RU"/>
        </w:rPr>
        <w:t>»</w:t>
      </w:r>
      <w:proofErr w:type="gramEnd"/>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0BB54E21"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4582F7CB" w14:textId="77777777" w:rsidR="00094F22" w:rsidRPr="004F71AE" w:rsidRDefault="00094F22" w:rsidP="00094F22">
      <w:pPr>
        <w:jc w:val="center"/>
        <w:rPr>
          <w:rFonts w:ascii="GHEA Grapalat" w:hAnsi="GHEA Grapalat" w:cs="Sylfaen"/>
          <w:b/>
          <w:lang w:val="pt-BR"/>
        </w:rPr>
      </w:pPr>
    </w:p>
    <w:p w14:paraId="4C68FC3D" w14:textId="77777777" w:rsidR="00094F22" w:rsidRPr="004F71AE" w:rsidRDefault="00094F22" w:rsidP="00094F22">
      <w:pPr>
        <w:jc w:val="center"/>
        <w:rPr>
          <w:rFonts w:ascii="GHEA Grapalat" w:hAnsi="GHEA Grapalat" w:cs="Sylfaen"/>
          <w:b/>
          <w:lang w:val="pt-BR"/>
        </w:rPr>
      </w:pPr>
    </w:p>
    <w:p w14:paraId="72A193AA" w14:textId="77777777" w:rsidR="00094F22" w:rsidRPr="004F71AE" w:rsidRDefault="00C55EA5" w:rsidP="00094F22">
      <w:pPr>
        <w:jc w:val="center"/>
        <w:rPr>
          <w:rFonts w:ascii="GHEA Grapalat" w:hAnsi="GHEA Grapalat"/>
          <w:b/>
          <w:sz w:val="20"/>
          <w:szCs w:val="20"/>
          <w:lang w:val="pt-BR"/>
        </w:rPr>
      </w:pPr>
      <w:r w:rsidRPr="004F71AE">
        <w:rPr>
          <w:rFonts w:ascii="GHEA Grapalat" w:hAnsi="GHEA Grapalat" w:cs="Sylfaen"/>
          <w:b/>
          <w:sz w:val="20"/>
          <w:szCs w:val="20"/>
          <w:lang w:val="pt-BR"/>
        </w:rPr>
        <w:t>ՕՐԱՑՈՒՑԱՅԻՆ</w:t>
      </w:r>
      <w:r w:rsidRPr="004F71AE">
        <w:rPr>
          <w:rFonts w:ascii="GHEA Grapalat" w:hAnsi="GHEA Grapalat" w:cs="Times Armenian"/>
          <w:b/>
          <w:sz w:val="20"/>
          <w:szCs w:val="20"/>
          <w:lang w:val="pt-BR"/>
        </w:rPr>
        <w:t xml:space="preserve"> </w:t>
      </w:r>
      <w:r w:rsidRPr="004F71AE">
        <w:rPr>
          <w:rFonts w:ascii="GHEA Grapalat" w:hAnsi="GHEA Grapalat" w:cs="Sylfaen"/>
          <w:b/>
          <w:sz w:val="20"/>
          <w:szCs w:val="20"/>
          <w:lang w:val="pt-BR"/>
        </w:rPr>
        <w:t>ԳՐԱՖԻԿ</w:t>
      </w:r>
    </w:p>
    <w:p w14:paraId="3BAAC2FD" w14:textId="61B321C9" w:rsidR="00094F22" w:rsidRPr="004F71AE" w:rsidRDefault="00296EA1" w:rsidP="00094F22">
      <w:pPr>
        <w:ind w:firstLine="567"/>
        <w:jc w:val="center"/>
        <w:rPr>
          <w:rFonts w:ascii="GHEA Grapalat" w:hAnsi="GHEA Grapalat" w:cs="Sylfaen"/>
          <w:b/>
          <w:sz w:val="18"/>
          <w:szCs w:val="18"/>
          <w:lang w:val="pt-BR"/>
        </w:rPr>
      </w:pPr>
      <w:r>
        <w:rPr>
          <w:rFonts w:ascii="GHEA Grapalat" w:hAnsi="GHEA Grapalat" w:cs="Sylfaen"/>
          <w:b/>
          <w:sz w:val="20"/>
          <w:lang w:val="pt-BR"/>
        </w:rPr>
        <w:t>Միջանցքների պատուհանների փոխարինման</w:t>
      </w:r>
      <w:r w:rsidR="00C55EA5" w:rsidRPr="004F71AE">
        <w:rPr>
          <w:rFonts w:ascii="GHEA Grapalat" w:hAnsi="GHEA Grapalat" w:cs="Sylfaen"/>
          <w:b/>
          <w:sz w:val="20"/>
          <w:lang w:val="pt-BR"/>
        </w:rPr>
        <w:t xml:space="preserve">  </w:t>
      </w:r>
      <w:r w:rsidR="00C55EA5" w:rsidRPr="004F71AE">
        <w:rPr>
          <w:rFonts w:ascii="GHEA Grapalat" w:hAnsi="GHEA Grapalat" w:cs="Sylfaen"/>
          <w:b/>
          <w:sz w:val="18"/>
          <w:szCs w:val="18"/>
          <w:lang w:val="pt-BR"/>
        </w:rPr>
        <w:t>ԱՇԽԱՏԱՆՔՆԵՐԻ</w:t>
      </w:r>
      <w:r w:rsidR="00C55EA5" w:rsidRPr="004F71AE">
        <w:rPr>
          <w:rFonts w:ascii="GHEA Grapalat" w:hAnsi="GHEA Grapalat" w:cs="Times Armenian"/>
          <w:b/>
          <w:sz w:val="18"/>
          <w:szCs w:val="18"/>
          <w:lang w:val="pt-BR"/>
        </w:rPr>
        <w:t xml:space="preserve"> </w:t>
      </w:r>
      <w:r w:rsidR="00C55EA5" w:rsidRPr="004F71AE">
        <w:rPr>
          <w:rFonts w:ascii="GHEA Grapalat" w:hAnsi="GHEA Grapalat" w:cs="Sylfaen"/>
          <w:b/>
          <w:sz w:val="18"/>
          <w:szCs w:val="18"/>
          <w:lang w:val="pt-BR"/>
        </w:rPr>
        <w:t>ԿԱՏԱՐՄԱՆ</w:t>
      </w:r>
    </w:p>
    <w:p w14:paraId="210742D9" w14:textId="77777777" w:rsidR="00094F22" w:rsidRPr="004F71AE" w:rsidRDefault="00094F22" w:rsidP="00094F22">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
        <w:gridCol w:w="4553"/>
        <w:gridCol w:w="2945"/>
        <w:gridCol w:w="1996"/>
      </w:tblGrid>
      <w:tr w:rsidR="00094F22" w:rsidRPr="004F71AE" w14:paraId="3612E565" w14:textId="77777777" w:rsidTr="00562B77">
        <w:trPr>
          <w:cantSplit/>
          <w:trHeight w:val="508"/>
          <w:jc w:val="center"/>
        </w:trPr>
        <w:tc>
          <w:tcPr>
            <w:tcW w:w="627" w:type="dxa"/>
            <w:vMerge w:val="restart"/>
            <w:vAlign w:val="center"/>
          </w:tcPr>
          <w:p w14:paraId="2E9C37A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sz w:val="20"/>
                <w:szCs w:val="20"/>
                <w:lang w:val="pt-BR"/>
              </w:rPr>
              <w:t xml:space="preserve">N </w:t>
            </w:r>
            <w:r w:rsidRPr="004F71AE">
              <w:rPr>
                <w:rFonts w:ascii="GHEA Grapalat" w:hAnsi="GHEA Grapalat" w:cs="Sylfaen"/>
                <w:sz w:val="20"/>
                <w:szCs w:val="20"/>
                <w:lang w:val="pt-BR"/>
              </w:rPr>
              <w:t>ը</w:t>
            </w:r>
            <w:r w:rsidRPr="004F71AE">
              <w:rPr>
                <w:rFonts w:ascii="GHEA Grapalat" w:hAnsi="GHEA Grapalat" w:cs="Arial"/>
                <w:sz w:val="20"/>
                <w:szCs w:val="20"/>
                <w:lang w:val="pt-BR"/>
              </w:rPr>
              <w:t>/</w:t>
            </w:r>
            <w:r w:rsidRPr="004F71AE">
              <w:rPr>
                <w:rFonts w:ascii="GHEA Grapalat" w:hAnsi="GHEA Grapalat" w:cs="Sylfaen"/>
                <w:sz w:val="20"/>
                <w:szCs w:val="20"/>
                <w:lang w:val="pt-BR"/>
              </w:rPr>
              <w:t>կ</w:t>
            </w:r>
          </w:p>
        </w:tc>
        <w:tc>
          <w:tcPr>
            <w:tcW w:w="4553" w:type="dxa"/>
            <w:vMerge w:val="restart"/>
            <w:vAlign w:val="center"/>
          </w:tcPr>
          <w:p w14:paraId="3A0EE93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Կապալառուի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կողմից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կատարվելիք</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առանձին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տեսակների</w:t>
            </w:r>
          </w:p>
          <w:p w14:paraId="6914BE23"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անվանումներ</w:t>
            </w:r>
          </w:p>
        </w:tc>
        <w:tc>
          <w:tcPr>
            <w:tcW w:w="4941" w:type="dxa"/>
            <w:gridSpan w:val="2"/>
            <w:vAlign w:val="center"/>
          </w:tcPr>
          <w:p w14:paraId="5BCF2D8A"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p>
        </w:tc>
      </w:tr>
      <w:tr w:rsidR="00094F22" w:rsidRPr="004F71AE" w14:paraId="1BDC8302" w14:textId="77777777" w:rsidTr="00562B77">
        <w:trPr>
          <w:cantSplit/>
          <w:trHeight w:val="567"/>
          <w:jc w:val="center"/>
        </w:trPr>
        <w:tc>
          <w:tcPr>
            <w:tcW w:w="627" w:type="dxa"/>
            <w:vMerge/>
            <w:vAlign w:val="center"/>
          </w:tcPr>
          <w:p w14:paraId="0DF71A81" w14:textId="77777777" w:rsidR="00094F22" w:rsidRPr="004F71AE" w:rsidRDefault="00094F22" w:rsidP="00562B77">
            <w:pPr>
              <w:jc w:val="both"/>
              <w:rPr>
                <w:rFonts w:ascii="GHEA Grapalat" w:hAnsi="GHEA Grapalat"/>
                <w:sz w:val="20"/>
                <w:szCs w:val="20"/>
                <w:lang w:val="pt-BR"/>
              </w:rPr>
            </w:pPr>
          </w:p>
        </w:tc>
        <w:tc>
          <w:tcPr>
            <w:tcW w:w="4553" w:type="dxa"/>
            <w:vMerge/>
          </w:tcPr>
          <w:p w14:paraId="5BC06CED" w14:textId="77777777" w:rsidR="00094F22" w:rsidRPr="004F71AE" w:rsidRDefault="00094F22" w:rsidP="00562B77">
            <w:pPr>
              <w:rPr>
                <w:rFonts w:ascii="GHEA Grapalat" w:hAnsi="GHEA Grapalat"/>
                <w:sz w:val="20"/>
                <w:szCs w:val="20"/>
                <w:lang w:val="pt-BR"/>
              </w:rPr>
            </w:pPr>
          </w:p>
        </w:tc>
        <w:tc>
          <w:tcPr>
            <w:tcW w:w="2945" w:type="dxa"/>
            <w:vAlign w:val="center"/>
          </w:tcPr>
          <w:p w14:paraId="001FA46E"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Սկիզբը</w:t>
            </w:r>
          </w:p>
        </w:tc>
        <w:tc>
          <w:tcPr>
            <w:tcW w:w="1996" w:type="dxa"/>
            <w:vAlign w:val="center"/>
          </w:tcPr>
          <w:p w14:paraId="58F3CBC1" w14:textId="77777777"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Ավարտը</w:t>
            </w:r>
          </w:p>
        </w:tc>
      </w:tr>
      <w:tr w:rsidR="006A18B4" w:rsidRPr="004F71AE" w14:paraId="78836010" w14:textId="77777777" w:rsidTr="00562B77">
        <w:trPr>
          <w:trHeight w:val="567"/>
          <w:jc w:val="center"/>
        </w:trPr>
        <w:tc>
          <w:tcPr>
            <w:tcW w:w="627" w:type="dxa"/>
            <w:vAlign w:val="center"/>
          </w:tcPr>
          <w:p w14:paraId="759AA80F" w14:textId="77777777" w:rsidR="006A18B4" w:rsidRPr="004F71AE" w:rsidRDefault="006A18B4" w:rsidP="00562B77">
            <w:pPr>
              <w:jc w:val="center"/>
              <w:rPr>
                <w:rFonts w:ascii="GHEA Grapalat" w:hAnsi="GHEA Grapalat"/>
                <w:sz w:val="20"/>
                <w:szCs w:val="20"/>
                <w:lang w:val="pt-BR"/>
              </w:rPr>
            </w:pPr>
            <w:r w:rsidRPr="004F71AE">
              <w:rPr>
                <w:rFonts w:ascii="GHEA Grapalat" w:hAnsi="GHEA Grapalat"/>
                <w:sz w:val="20"/>
                <w:szCs w:val="20"/>
                <w:lang w:val="pt-BR"/>
              </w:rPr>
              <w:t>1</w:t>
            </w:r>
          </w:p>
        </w:tc>
        <w:tc>
          <w:tcPr>
            <w:tcW w:w="4553" w:type="dxa"/>
            <w:vAlign w:val="center"/>
          </w:tcPr>
          <w:p w14:paraId="492E3A77" w14:textId="70FA4F4E" w:rsidR="006A18B4" w:rsidRPr="004F71AE" w:rsidRDefault="00296EA1" w:rsidP="00404A01">
            <w:pPr>
              <w:rPr>
                <w:rFonts w:ascii="GHEA Grapalat" w:hAnsi="GHEA Grapalat"/>
                <w:sz w:val="20"/>
                <w:szCs w:val="20"/>
                <w:lang w:val="pt-BR"/>
              </w:rPr>
            </w:pPr>
            <w:r>
              <w:rPr>
                <w:rFonts w:ascii="GHEA Grapalat" w:hAnsi="GHEA Grapalat" w:cs="Sylfaen"/>
                <w:b/>
                <w:sz w:val="20"/>
                <w:lang w:val="pt-BR"/>
              </w:rPr>
              <w:t>Միջանցքների պատուհանների փոխարինման</w:t>
            </w:r>
            <w:r w:rsidR="00AB47E3" w:rsidRPr="004F71AE">
              <w:rPr>
                <w:rFonts w:ascii="GHEA Grapalat" w:hAnsi="GHEA Grapalat" w:cs="Sylfaen"/>
                <w:b/>
                <w:sz w:val="20"/>
                <w:lang w:val="pt-BR"/>
              </w:rPr>
              <w:t xml:space="preserve">  </w:t>
            </w:r>
            <w:r w:rsidR="00AB47E3" w:rsidRPr="007646FF">
              <w:rPr>
                <w:rFonts w:ascii="GHEA Grapalat" w:hAnsi="GHEA Grapalat" w:cs="Sylfaen"/>
                <w:b/>
                <w:sz w:val="20"/>
                <w:lang w:val="pt-BR"/>
              </w:rPr>
              <w:t>աշխատանքներ</w:t>
            </w:r>
          </w:p>
        </w:tc>
        <w:tc>
          <w:tcPr>
            <w:tcW w:w="2945" w:type="dxa"/>
            <w:vAlign w:val="center"/>
          </w:tcPr>
          <w:p w14:paraId="0D85BA2E" w14:textId="1D6350DF" w:rsidR="006A18B4" w:rsidRPr="004F71AE" w:rsidRDefault="00727ADE" w:rsidP="005879F8">
            <w:pPr>
              <w:jc w:val="center"/>
              <w:rPr>
                <w:rFonts w:ascii="GHEA Grapalat" w:hAnsi="GHEA Grapalat"/>
                <w:sz w:val="20"/>
                <w:szCs w:val="20"/>
                <w:lang w:val="hy-AM"/>
              </w:rPr>
            </w:pPr>
            <w:r>
              <w:rPr>
                <w:rFonts w:ascii="Sylfaen" w:hAnsi="Sylfaen" w:cs="Calibri"/>
                <w:color w:val="000000"/>
                <w:sz w:val="16"/>
                <w:szCs w:val="16"/>
                <w:lang w:val="hy-AM"/>
              </w:rPr>
              <w:t>Պայմանագիրն</w:t>
            </w:r>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ուժի</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մեջ</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մտնելու</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օրվանից</w:t>
            </w:r>
            <w:proofErr w:type="spellEnd"/>
            <w:r w:rsidR="00843183" w:rsidRPr="00843183">
              <w:rPr>
                <w:rFonts w:ascii="Sylfaen" w:hAnsi="Sylfaen" w:cs="Calibri"/>
                <w:color w:val="000000"/>
                <w:sz w:val="16"/>
                <w:szCs w:val="16"/>
                <w:lang w:val="pt-BR"/>
              </w:rPr>
              <w:t xml:space="preserve"> </w:t>
            </w:r>
            <w:proofErr w:type="spellStart"/>
            <w:r w:rsidR="00843183">
              <w:rPr>
                <w:rFonts w:ascii="Sylfaen" w:hAnsi="Sylfaen" w:cs="Calibri"/>
                <w:color w:val="000000"/>
                <w:sz w:val="16"/>
                <w:szCs w:val="16"/>
              </w:rPr>
              <w:t>սկսած</w:t>
            </w:r>
            <w:proofErr w:type="spellEnd"/>
          </w:p>
        </w:tc>
        <w:tc>
          <w:tcPr>
            <w:tcW w:w="1996" w:type="dxa"/>
            <w:vAlign w:val="center"/>
          </w:tcPr>
          <w:p w14:paraId="5E442D1B" w14:textId="19CB640B" w:rsidR="006A18B4" w:rsidRPr="004F71AE" w:rsidRDefault="00296EA1" w:rsidP="00562B77">
            <w:pPr>
              <w:rPr>
                <w:rFonts w:ascii="GHEA Grapalat" w:hAnsi="GHEA Grapalat"/>
                <w:sz w:val="20"/>
                <w:szCs w:val="20"/>
                <w:lang w:val="pt-BR"/>
              </w:rPr>
            </w:pPr>
            <w:r>
              <w:rPr>
                <w:rFonts w:ascii="GHEA Grapalat" w:hAnsi="GHEA Grapalat"/>
                <w:b/>
                <w:color w:val="FF0000"/>
                <w:sz w:val="20"/>
                <w:szCs w:val="20"/>
              </w:rPr>
              <w:t>45</w:t>
            </w:r>
            <w:r w:rsidR="00D568F5">
              <w:rPr>
                <w:rFonts w:ascii="GHEA Grapalat" w:hAnsi="GHEA Grapalat"/>
                <w:b/>
                <w:color w:val="FF0000"/>
                <w:sz w:val="20"/>
                <w:szCs w:val="20"/>
              </w:rPr>
              <w:t xml:space="preserve"> </w:t>
            </w:r>
            <w:proofErr w:type="spellStart"/>
            <w:r w:rsidR="00D568F5">
              <w:rPr>
                <w:rFonts w:ascii="GHEA Grapalat" w:hAnsi="GHEA Grapalat"/>
                <w:b/>
                <w:color w:val="FF0000"/>
                <w:sz w:val="20"/>
                <w:szCs w:val="20"/>
              </w:rPr>
              <w:t>օրացուցային</w:t>
            </w:r>
            <w:proofErr w:type="spellEnd"/>
            <w:r w:rsidR="00D568F5">
              <w:rPr>
                <w:rFonts w:ascii="GHEA Grapalat" w:hAnsi="GHEA Grapalat"/>
                <w:b/>
                <w:color w:val="FF0000"/>
                <w:sz w:val="20"/>
                <w:szCs w:val="20"/>
              </w:rPr>
              <w:t xml:space="preserve"> </w:t>
            </w:r>
            <w:proofErr w:type="spellStart"/>
            <w:r w:rsidR="00D568F5">
              <w:rPr>
                <w:rFonts w:ascii="GHEA Grapalat" w:hAnsi="GHEA Grapalat"/>
                <w:b/>
                <w:color w:val="FF0000"/>
                <w:sz w:val="20"/>
                <w:szCs w:val="20"/>
              </w:rPr>
              <w:t>օր</w:t>
            </w:r>
            <w:proofErr w:type="spellEnd"/>
          </w:p>
        </w:tc>
      </w:tr>
      <w:tr w:rsidR="00727ADE" w:rsidRPr="004F71AE" w14:paraId="15A674F2" w14:textId="77777777" w:rsidTr="00562B77">
        <w:trPr>
          <w:cantSplit/>
          <w:trHeight w:val="567"/>
          <w:jc w:val="center"/>
        </w:trPr>
        <w:tc>
          <w:tcPr>
            <w:tcW w:w="5180" w:type="dxa"/>
            <w:gridSpan w:val="2"/>
            <w:vAlign w:val="center"/>
          </w:tcPr>
          <w:p w14:paraId="63093E4C" w14:textId="77777777" w:rsidR="00727ADE" w:rsidRPr="004F71AE" w:rsidRDefault="00727ADE" w:rsidP="00727ADE">
            <w:pPr>
              <w:rPr>
                <w:rFonts w:ascii="GHEA Grapalat" w:hAnsi="GHEA Grapalat"/>
                <w:b/>
                <w:sz w:val="20"/>
                <w:szCs w:val="20"/>
                <w:lang w:val="pt-BR"/>
              </w:rPr>
            </w:pPr>
            <w:r w:rsidRPr="004F71AE">
              <w:rPr>
                <w:rFonts w:ascii="GHEA Grapalat" w:hAnsi="GHEA Grapalat" w:cs="Sylfaen"/>
                <w:b/>
                <w:sz w:val="20"/>
                <w:szCs w:val="20"/>
                <w:lang w:val="pt-BR"/>
              </w:rPr>
              <w:t>ԸՆԴԱՄԵՆԸ</w:t>
            </w:r>
          </w:p>
        </w:tc>
        <w:tc>
          <w:tcPr>
            <w:tcW w:w="2945" w:type="dxa"/>
            <w:vAlign w:val="center"/>
          </w:tcPr>
          <w:p w14:paraId="74A7C671" w14:textId="26AD0D93" w:rsidR="00727ADE" w:rsidRPr="004F71AE" w:rsidRDefault="00727ADE" w:rsidP="00727ADE">
            <w:pPr>
              <w:jc w:val="center"/>
              <w:rPr>
                <w:rFonts w:ascii="GHEA Grapalat" w:hAnsi="GHEA Grapalat"/>
                <w:sz w:val="20"/>
                <w:szCs w:val="20"/>
                <w:lang w:val="hy-AM"/>
              </w:rPr>
            </w:pPr>
            <w:r>
              <w:rPr>
                <w:rFonts w:ascii="Sylfaen" w:hAnsi="Sylfaen" w:cs="Calibri"/>
                <w:color w:val="000000"/>
                <w:sz w:val="16"/>
                <w:szCs w:val="16"/>
                <w:lang w:val="hy-AM"/>
              </w:rPr>
              <w:t>Պայմանագիրն</w:t>
            </w:r>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ուժի</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մեջ</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մտնելու</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օրվանից</w:t>
            </w:r>
            <w:proofErr w:type="spellEnd"/>
            <w:r w:rsidRPr="00843183">
              <w:rPr>
                <w:rFonts w:ascii="Sylfaen" w:hAnsi="Sylfaen" w:cs="Calibri"/>
                <w:color w:val="000000"/>
                <w:sz w:val="16"/>
                <w:szCs w:val="16"/>
                <w:lang w:val="pt-BR"/>
              </w:rPr>
              <w:t xml:space="preserve"> </w:t>
            </w:r>
            <w:proofErr w:type="spellStart"/>
            <w:r>
              <w:rPr>
                <w:rFonts w:ascii="Sylfaen" w:hAnsi="Sylfaen" w:cs="Calibri"/>
                <w:color w:val="000000"/>
                <w:sz w:val="16"/>
                <w:szCs w:val="16"/>
              </w:rPr>
              <w:t>սկսած</w:t>
            </w:r>
            <w:proofErr w:type="spellEnd"/>
          </w:p>
        </w:tc>
        <w:tc>
          <w:tcPr>
            <w:tcW w:w="1996" w:type="dxa"/>
            <w:vAlign w:val="center"/>
          </w:tcPr>
          <w:p w14:paraId="6374DF46" w14:textId="444B95CC" w:rsidR="00727ADE" w:rsidRPr="004F71AE" w:rsidRDefault="00296EA1" w:rsidP="00727ADE">
            <w:pPr>
              <w:rPr>
                <w:rFonts w:ascii="GHEA Grapalat" w:hAnsi="GHEA Grapalat"/>
                <w:sz w:val="20"/>
                <w:szCs w:val="20"/>
                <w:lang w:val="pt-BR"/>
              </w:rPr>
            </w:pPr>
            <w:r>
              <w:rPr>
                <w:rFonts w:ascii="GHEA Grapalat" w:hAnsi="GHEA Grapalat"/>
                <w:b/>
                <w:color w:val="FF0000"/>
                <w:sz w:val="20"/>
                <w:szCs w:val="20"/>
              </w:rPr>
              <w:t>45</w:t>
            </w:r>
            <w:r w:rsidR="00D568F5">
              <w:rPr>
                <w:rFonts w:ascii="GHEA Grapalat" w:hAnsi="GHEA Grapalat"/>
                <w:b/>
                <w:color w:val="FF0000"/>
                <w:sz w:val="20"/>
                <w:szCs w:val="20"/>
              </w:rPr>
              <w:t xml:space="preserve"> </w:t>
            </w:r>
            <w:proofErr w:type="spellStart"/>
            <w:r w:rsidR="00D568F5">
              <w:rPr>
                <w:rFonts w:ascii="GHEA Grapalat" w:hAnsi="GHEA Grapalat"/>
                <w:b/>
                <w:color w:val="FF0000"/>
                <w:sz w:val="20"/>
                <w:szCs w:val="20"/>
              </w:rPr>
              <w:t>օրացուցային</w:t>
            </w:r>
            <w:proofErr w:type="spellEnd"/>
            <w:r w:rsidR="00D568F5">
              <w:rPr>
                <w:rFonts w:ascii="GHEA Grapalat" w:hAnsi="GHEA Grapalat"/>
                <w:b/>
                <w:color w:val="FF0000"/>
                <w:sz w:val="20"/>
                <w:szCs w:val="20"/>
              </w:rPr>
              <w:t xml:space="preserve"> </w:t>
            </w:r>
            <w:proofErr w:type="spellStart"/>
            <w:r w:rsidR="00D568F5">
              <w:rPr>
                <w:rFonts w:ascii="GHEA Grapalat" w:hAnsi="GHEA Grapalat"/>
                <w:b/>
                <w:color w:val="FF0000"/>
                <w:sz w:val="20"/>
                <w:szCs w:val="20"/>
              </w:rPr>
              <w:t>օր</w:t>
            </w:r>
            <w:proofErr w:type="spellEnd"/>
          </w:p>
        </w:tc>
      </w:tr>
    </w:tbl>
    <w:p w14:paraId="2DE12CB3" w14:textId="77777777" w:rsidR="00094F22" w:rsidRPr="004F71AE" w:rsidRDefault="00094F22" w:rsidP="00094F22">
      <w:pPr>
        <w:keepNext/>
        <w:jc w:val="both"/>
        <w:outlineLvl w:val="3"/>
        <w:rPr>
          <w:rFonts w:ascii="GHEA Grapalat" w:hAnsi="GHEA Grapalat"/>
          <w:sz w:val="32"/>
          <w:lang w:val="pt-BR"/>
        </w:rPr>
      </w:pPr>
    </w:p>
    <w:p w14:paraId="327C9F20" w14:textId="77777777" w:rsidR="00094F22" w:rsidRPr="004F71AE" w:rsidRDefault="00094F22" w:rsidP="00094F22">
      <w:pPr>
        <w:keepNext/>
        <w:jc w:val="both"/>
        <w:outlineLvl w:val="3"/>
        <w:rPr>
          <w:rFonts w:ascii="GHEA Grapalat" w:hAnsi="GHEA Grapalat"/>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40F35016" w14:textId="77777777" w:rsidTr="00562B77">
        <w:trPr>
          <w:jc w:val="center"/>
        </w:trPr>
        <w:tc>
          <w:tcPr>
            <w:tcW w:w="4536" w:type="dxa"/>
          </w:tcPr>
          <w:p w14:paraId="71F16F21"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56414364" w14:textId="77777777" w:rsidR="00094F22" w:rsidRPr="004F71AE" w:rsidRDefault="00094F22" w:rsidP="00562B77">
            <w:pPr>
              <w:rPr>
                <w:rFonts w:ascii="GHEA Grapalat" w:hAnsi="GHEA Grapalat"/>
                <w:lang w:val="ru-RU"/>
              </w:rPr>
            </w:pPr>
          </w:p>
          <w:p w14:paraId="20C33DA7" w14:textId="77777777" w:rsidR="00094F22" w:rsidRPr="004F71AE" w:rsidRDefault="00094F22" w:rsidP="00562B77">
            <w:pPr>
              <w:rPr>
                <w:rFonts w:ascii="GHEA Grapalat" w:hAnsi="GHEA Grapalat"/>
                <w:lang w:val="ru-RU"/>
              </w:rPr>
            </w:pPr>
          </w:p>
          <w:p w14:paraId="7D20FFD6"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7603C294"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094CA221"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5BF470ED" w14:textId="77777777" w:rsidR="00094F22" w:rsidRPr="004F71AE" w:rsidRDefault="00094F22" w:rsidP="00562B77">
            <w:pPr>
              <w:spacing w:line="360" w:lineRule="auto"/>
              <w:jc w:val="center"/>
              <w:rPr>
                <w:rFonts w:ascii="GHEA Grapalat" w:hAnsi="GHEA Grapalat"/>
                <w:lang w:val="ru-RU"/>
              </w:rPr>
            </w:pPr>
          </w:p>
        </w:tc>
        <w:tc>
          <w:tcPr>
            <w:tcW w:w="4343" w:type="dxa"/>
          </w:tcPr>
          <w:p w14:paraId="4B9D22FE"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66543D84" w14:textId="77777777" w:rsidR="00094F22" w:rsidRPr="004F71AE" w:rsidRDefault="00094F22" w:rsidP="00562B77">
            <w:pPr>
              <w:jc w:val="center"/>
              <w:rPr>
                <w:rFonts w:ascii="GHEA Grapalat" w:hAnsi="GHEA Grapalat"/>
                <w:lang w:val="ru-RU"/>
              </w:rPr>
            </w:pPr>
          </w:p>
          <w:p w14:paraId="48C8E996" w14:textId="77777777" w:rsidR="00094F22" w:rsidRPr="004F71AE" w:rsidRDefault="00094F22" w:rsidP="00562B77">
            <w:pPr>
              <w:jc w:val="center"/>
              <w:rPr>
                <w:rFonts w:ascii="GHEA Grapalat" w:hAnsi="GHEA Grapalat"/>
                <w:lang w:val="ru-RU"/>
              </w:rPr>
            </w:pPr>
          </w:p>
          <w:p w14:paraId="5EB60A4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08B4A654"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155D8CE8"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5154317C" w14:textId="77777777" w:rsidR="00094F22" w:rsidRPr="004F71AE" w:rsidRDefault="00094F22" w:rsidP="00094F22">
      <w:pPr>
        <w:jc w:val="both"/>
        <w:rPr>
          <w:rFonts w:ascii="GHEA Grapalat" w:hAnsi="GHEA Grapalat"/>
          <w:lang w:val="pt-BR"/>
        </w:rPr>
      </w:pPr>
    </w:p>
    <w:p w14:paraId="25FB458E" w14:textId="77777777" w:rsidR="00094F22" w:rsidRPr="004F71AE" w:rsidRDefault="00094F22" w:rsidP="00094F22">
      <w:pPr>
        <w:tabs>
          <w:tab w:val="left" w:pos="8789"/>
        </w:tabs>
        <w:jc w:val="both"/>
        <w:rPr>
          <w:rFonts w:ascii="GHEA Grapalat" w:hAnsi="GHEA Grapalat"/>
          <w:lang w:val="pt-BR"/>
        </w:rPr>
      </w:pPr>
    </w:p>
    <w:p w14:paraId="33A81474" w14:textId="77777777" w:rsidR="00094F22" w:rsidRPr="004F71AE" w:rsidRDefault="00094F22" w:rsidP="00094F22">
      <w:pPr>
        <w:tabs>
          <w:tab w:val="left" w:pos="1080"/>
        </w:tabs>
        <w:ind w:right="-7" w:firstLine="567"/>
        <w:jc w:val="both"/>
        <w:rPr>
          <w:rFonts w:ascii="GHEA Grapalat" w:hAnsi="GHEA Grapalat"/>
          <w:lang w:val="pt-BR"/>
        </w:rPr>
      </w:pPr>
    </w:p>
    <w:p w14:paraId="52258500" w14:textId="77777777" w:rsidR="00094F22" w:rsidRPr="004F71AE" w:rsidRDefault="00094F22" w:rsidP="00094F22">
      <w:pPr>
        <w:rPr>
          <w:rFonts w:ascii="GHEA Grapalat" w:hAnsi="GHEA Grapalat"/>
          <w:lang w:val="pt-BR"/>
        </w:rPr>
      </w:pPr>
    </w:p>
    <w:p w14:paraId="046C2932" w14:textId="77777777" w:rsidR="00094F22" w:rsidRPr="004F71AE" w:rsidRDefault="00094F22" w:rsidP="00094F22">
      <w:pPr>
        <w:rPr>
          <w:rFonts w:ascii="GHEA Grapalat" w:hAnsi="GHEA Grapalat"/>
          <w:lang w:val="pt-BR"/>
        </w:rPr>
      </w:pPr>
    </w:p>
    <w:p w14:paraId="44750E9F" w14:textId="77777777" w:rsidR="00094F22" w:rsidRPr="004F71AE" w:rsidRDefault="00094F22" w:rsidP="00094F22">
      <w:pPr>
        <w:jc w:val="both"/>
        <w:rPr>
          <w:rFonts w:ascii="GHEA Grapalat" w:hAnsi="GHEA Grapalat"/>
          <w:sz w:val="18"/>
          <w:szCs w:val="18"/>
          <w:lang w:val="pt-BR"/>
        </w:rPr>
      </w:pPr>
      <w:r w:rsidRPr="004F71AE">
        <w:rPr>
          <w:rFonts w:ascii="GHEA Grapalat" w:hAnsi="GHEA Grapalat"/>
          <w:sz w:val="18"/>
          <w:szCs w:val="18"/>
          <w:lang w:val="pt-BR"/>
        </w:rPr>
        <w:t xml:space="preserve"> </w:t>
      </w:r>
    </w:p>
    <w:p w14:paraId="59BED116" w14:textId="77777777" w:rsidR="00094F22" w:rsidRPr="004F71AE" w:rsidRDefault="00094F22" w:rsidP="00094F22">
      <w:pPr>
        <w:rPr>
          <w:rFonts w:ascii="GHEA Grapalat" w:hAnsi="GHEA Grapalat"/>
          <w:lang w:val="pt-BR"/>
        </w:rPr>
      </w:pPr>
    </w:p>
    <w:p w14:paraId="08682558" w14:textId="77777777" w:rsidR="00094F22" w:rsidRPr="004F71AE" w:rsidRDefault="00094F22" w:rsidP="00094F22">
      <w:pPr>
        <w:rPr>
          <w:rFonts w:ascii="GHEA Grapalat" w:hAnsi="GHEA Grapalat"/>
          <w:lang w:val="pt-BR"/>
        </w:rPr>
      </w:pPr>
    </w:p>
    <w:p w14:paraId="1E6D471C" w14:textId="77777777" w:rsidR="00094F22" w:rsidRPr="004F71AE" w:rsidRDefault="00094F22" w:rsidP="00094F22">
      <w:pPr>
        <w:ind w:firstLine="567"/>
        <w:jc w:val="right"/>
        <w:rPr>
          <w:rFonts w:ascii="GHEA Grapalat" w:hAnsi="GHEA Grapalat"/>
          <w:lang w:val="pt-BR"/>
        </w:rPr>
      </w:pPr>
      <w:r w:rsidRPr="004F71AE">
        <w:rPr>
          <w:rFonts w:ascii="GHEA Grapalat" w:hAnsi="GHEA Grapalat"/>
          <w:lang w:val="pt-BR"/>
        </w:rPr>
        <w:br w:type="page"/>
      </w:r>
    </w:p>
    <w:p w14:paraId="614DC21B"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lastRenderedPageBreak/>
        <w:t>Հավելված N 3</w:t>
      </w:r>
    </w:p>
    <w:p w14:paraId="7F1C63D7"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              20  թ. կնքված </w:t>
      </w:r>
    </w:p>
    <w:p w14:paraId="7F2F2DBB"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ծածկագրով պայմանագրի</w:t>
      </w:r>
    </w:p>
    <w:p w14:paraId="4FFA5E3C" w14:textId="77777777" w:rsidR="00094F22" w:rsidRPr="004F71AE" w:rsidRDefault="00094F22" w:rsidP="00094F22">
      <w:pPr>
        <w:tabs>
          <w:tab w:val="left" w:pos="9540"/>
        </w:tabs>
        <w:rPr>
          <w:rFonts w:ascii="GHEA Grapalat" w:hAnsi="GHEA Grapalat"/>
          <w:sz w:val="20"/>
          <w:lang w:val="pt-BR"/>
        </w:rPr>
      </w:pPr>
    </w:p>
    <w:p w14:paraId="52FE1503" w14:textId="77777777" w:rsidR="00094F22" w:rsidRPr="004F71AE" w:rsidRDefault="00094F22" w:rsidP="00094F22">
      <w:pPr>
        <w:tabs>
          <w:tab w:val="left" w:pos="9540"/>
        </w:tabs>
        <w:rPr>
          <w:rFonts w:ascii="GHEA Grapalat" w:hAnsi="GHEA Grapalat"/>
          <w:sz w:val="20"/>
          <w:lang w:val="pt-BR"/>
        </w:rPr>
      </w:pPr>
    </w:p>
    <w:p w14:paraId="7878FF89" w14:textId="77777777" w:rsidR="00094F22" w:rsidRPr="004F71AE" w:rsidRDefault="00094F22" w:rsidP="00094F22">
      <w:pPr>
        <w:jc w:val="center"/>
        <w:rPr>
          <w:rFonts w:ascii="GHEA Grapalat" w:hAnsi="GHEA Grapalat"/>
          <w:sz w:val="20"/>
        </w:rPr>
      </w:pP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sz w:val="20"/>
        </w:rPr>
        <w:t>ՎՃԱՐՄԱՆ ԺԱՄԱՆԱԿԱՑՈՒՅՑ*</w:t>
      </w:r>
    </w:p>
    <w:p w14:paraId="54F016BE" w14:textId="77777777" w:rsidR="00094F22" w:rsidRPr="004F71AE" w:rsidRDefault="00094F22" w:rsidP="00094F22">
      <w:pPr>
        <w:jc w:val="right"/>
        <w:rPr>
          <w:rFonts w:ascii="GHEA Grapalat" w:hAnsi="GHEA Grapalat"/>
          <w:sz w:val="20"/>
        </w:rPr>
      </w:pPr>
      <w:r w:rsidRPr="004F71AE">
        <w:rPr>
          <w:rFonts w:ascii="GHEA Grapalat" w:hAnsi="GHEA Grapalat"/>
          <w:sz w:val="20"/>
        </w:rPr>
        <w:t xml:space="preserve">                                                                                                                                                                                                            </w:t>
      </w:r>
      <w:r w:rsidRPr="004F71AE">
        <w:rPr>
          <w:rFonts w:ascii="GHEA Grapalat" w:hAnsi="GHEA Grapalat" w:cs="Sylfaen"/>
          <w:sz w:val="18"/>
        </w:rPr>
        <w:t>ՀՀ</w:t>
      </w:r>
      <w:r w:rsidRPr="004F71AE">
        <w:rPr>
          <w:rFonts w:ascii="GHEA Grapalat" w:hAnsi="GHEA Grapalat" w:cs="Sylfaen"/>
          <w:sz w:val="18"/>
          <w:lang w:val="es-ES"/>
        </w:rPr>
        <w:t xml:space="preserve"> </w:t>
      </w:r>
      <w:proofErr w:type="spellStart"/>
      <w:r w:rsidRPr="004F71AE">
        <w:rPr>
          <w:rFonts w:ascii="GHEA Grapalat" w:hAnsi="GHEA Grapalat" w:cs="Sylfaen"/>
          <w:sz w:val="18"/>
        </w:rPr>
        <w:t>դրամ</w:t>
      </w:r>
      <w:proofErr w:type="spellEnd"/>
    </w:p>
    <w:tbl>
      <w:tblPr>
        <w:tblW w:w="113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713"/>
        <w:gridCol w:w="470"/>
        <w:gridCol w:w="470"/>
        <w:gridCol w:w="470"/>
        <w:gridCol w:w="470"/>
        <w:gridCol w:w="470"/>
        <w:gridCol w:w="470"/>
        <w:gridCol w:w="470"/>
        <w:gridCol w:w="470"/>
        <w:gridCol w:w="470"/>
        <w:gridCol w:w="470"/>
        <w:gridCol w:w="470"/>
        <w:gridCol w:w="497"/>
        <w:gridCol w:w="497"/>
        <w:gridCol w:w="502"/>
      </w:tblGrid>
      <w:tr w:rsidR="00F918A3" w:rsidRPr="004F71AE" w14:paraId="74A650C4" w14:textId="77777777" w:rsidTr="00F918A3">
        <w:tc>
          <w:tcPr>
            <w:tcW w:w="11360" w:type="dxa"/>
            <w:gridSpan w:val="17"/>
          </w:tcPr>
          <w:p w14:paraId="19A54720" w14:textId="10C17200" w:rsidR="00F918A3" w:rsidRPr="004F71AE" w:rsidRDefault="00F918A3" w:rsidP="00562B77">
            <w:pPr>
              <w:jc w:val="center"/>
              <w:rPr>
                <w:rFonts w:ascii="GHEA Grapalat" w:hAnsi="GHEA Grapalat"/>
                <w:sz w:val="18"/>
                <w:lang w:val="es-ES"/>
              </w:rPr>
            </w:pPr>
            <w:r w:rsidRPr="004F71AE">
              <w:rPr>
                <w:rFonts w:ascii="GHEA Grapalat" w:hAnsi="GHEA Grapalat"/>
                <w:sz w:val="18"/>
                <w:lang w:val="es-ES"/>
              </w:rPr>
              <w:t>Աշխատանքի</w:t>
            </w:r>
          </w:p>
        </w:tc>
      </w:tr>
      <w:tr w:rsidR="00F918A3" w:rsidRPr="00296EA1" w14:paraId="4292127E" w14:textId="77777777" w:rsidTr="00F918A3">
        <w:tc>
          <w:tcPr>
            <w:tcW w:w="1451" w:type="dxa"/>
            <w:vMerge w:val="restart"/>
            <w:vAlign w:val="center"/>
          </w:tcPr>
          <w:p w14:paraId="2B756D9C" w14:textId="77777777" w:rsidR="00F918A3" w:rsidRPr="004F71AE" w:rsidRDefault="00F918A3" w:rsidP="00562B77">
            <w:pPr>
              <w:jc w:val="center"/>
              <w:rPr>
                <w:rFonts w:ascii="GHEA Grapalat" w:hAnsi="GHEA Grapalat"/>
                <w:sz w:val="18"/>
                <w:lang w:val="es-ES"/>
              </w:rPr>
            </w:pPr>
            <w:proofErr w:type="spellStart"/>
            <w:r w:rsidRPr="004F71AE">
              <w:rPr>
                <w:rFonts w:ascii="GHEA Grapalat" w:hAnsi="GHEA Grapalat"/>
                <w:sz w:val="18"/>
              </w:rPr>
              <w:t>հրավերով</w:t>
            </w:r>
            <w:proofErr w:type="spellEnd"/>
            <w:r w:rsidRPr="004F71AE">
              <w:rPr>
                <w:rFonts w:ascii="GHEA Grapalat" w:hAnsi="GHEA Grapalat"/>
                <w:sz w:val="18"/>
              </w:rPr>
              <w:t xml:space="preserve"> </w:t>
            </w:r>
            <w:proofErr w:type="spellStart"/>
            <w:r w:rsidRPr="004F71AE">
              <w:rPr>
                <w:rFonts w:ascii="GHEA Grapalat" w:hAnsi="GHEA Grapalat"/>
                <w:sz w:val="18"/>
              </w:rPr>
              <w:t>նախատեսված</w:t>
            </w:r>
            <w:proofErr w:type="spellEnd"/>
            <w:r w:rsidRPr="004F71AE">
              <w:rPr>
                <w:rFonts w:ascii="GHEA Grapalat" w:hAnsi="GHEA Grapalat"/>
                <w:sz w:val="18"/>
              </w:rPr>
              <w:t xml:space="preserve"> </w:t>
            </w:r>
            <w:proofErr w:type="spellStart"/>
            <w:r w:rsidRPr="004F71AE">
              <w:rPr>
                <w:rFonts w:ascii="GHEA Grapalat" w:hAnsi="GHEA Grapalat"/>
                <w:sz w:val="18"/>
              </w:rPr>
              <w:t>չափաբաժնի</w:t>
            </w:r>
            <w:proofErr w:type="spellEnd"/>
            <w:r w:rsidRPr="004F71AE">
              <w:rPr>
                <w:rFonts w:ascii="GHEA Grapalat" w:hAnsi="GHEA Grapalat"/>
                <w:sz w:val="18"/>
              </w:rPr>
              <w:t xml:space="preserve"> </w:t>
            </w:r>
            <w:proofErr w:type="spellStart"/>
            <w:r w:rsidRPr="004F71AE">
              <w:rPr>
                <w:rFonts w:ascii="GHEA Grapalat" w:hAnsi="GHEA Grapalat"/>
                <w:sz w:val="18"/>
              </w:rPr>
              <w:t>համարը</w:t>
            </w:r>
            <w:proofErr w:type="spellEnd"/>
          </w:p>
        </w:tc>
        <w:tc>
          <w:tcPr>
            <w:tcW w:w="1530" w:type="dxa"/>
            <w:vMerge w:val="restart"/>
            <w:vAlign w:val="center"/>
          </w:tcPr>
          <w:p w14:paraId="52FABDA2" w14:textId="77777777" w:rsidR="00F918A3" w:rsidRPr="004F71AE" w:rsidRDefault="00F918A3" w:rsidP="00562B77">
            <w:pPr>
              <w:jc w:val="center"/>
              <w:rPr>
                <w:rFonts w:ascii="GHEA Grapalat" w:hAnsi="GHEA Grapalat"/>
                <w:sz w:val="18"/>
                <w:lang w:val="es-ES"/>
              </w:rPr>
            </w:pPr>
            <w:proofErr w:type="spellStart"/>
            <w:r w:rsidRPr="004F71AE">
              <w:rPr>
                <w:rFonts w:ascii="GHEA Grapalat" w:hAnsi="GHEA Grapalat"/>
                <w:sz w:val="18"/>
              </w:rPr>
              <w:t>գնումների</w:t>
            </w:r>
            <w:proofErr w:type="spellEnd"/>
            <w:r w:rsidRPr="004F71AE">
              <w:rPr>
                <w:rFonts w:ascii="GHEA Grapalat" w:hAnsi="GHEA Grapalat"/>
                <w:sz w:val="18"/>
                <w:lang w:val="es-ES"/>
              </w:rPr>
              <w:t xml:space="preserve"> </w:t>
            </w:r>
            <w:proofErr w:type="spellStart"/>
            <w:r w:rsidRPr="004F71AE">
              <w:rPr>
                <w:rFonts w:ascii="GHEA Grapalat" w:hAnsi="GHEA Grapalat"/>
                <w:sz w:val="18"/>
              </w:rPr>
              <w:t>պլանով</w:t>
            </w:r>
            <w:proofErr w:type="spellEnd"/>
            <w:r w:rsidRPr="004F71AE">
              <w:rPr>
                <w:rFonts w:ascii="GHEA Grapalat" w:hAnsi="GHEA Grapalat"/>
                <w:sz w:val="18"/>
                <w:lang w:val="es-ES"/>
              </w:rPr>
              <w:t xml:space="preserve"> </w:t>
            </w:r>
            <w:proofErr w:type="spellStart"/>
            <w:r w:rsidRPr="004F71AE">
              <w:rPr>
                <w:rFonts w:ascii="GHEA Grapalat" w:hAnsi="GHEA Grapalat"/>
                <w:sz w:val="18"/>
              </w:rPr>
              <w:t>նախատեսված</w:t>
            </w:r>
            <w:proofErr w:type="spellEnd"/>
            <w:r w:rsidRPr="004F71AE">
              <w:rPr>
                <w:rFonts w:ascii="GHEA Grapalat" w:hAnsi="GHEA Grapalat"/>
                <w:sz w:val="18"/>
                <w:lang w:val="es-ES"/>
              </w:rPr>
              <w:t xml:space="preserve"> </w:t>
            </w:r>
            <w:proofErr w:type="spellStart"/>
            <w:r w:rsidRPr="004F71AE">
              <w:rPr>
                <w:rFonts w:ascii="GHEA Grapalat" w:hAnsi="GHEA Grapalat"/>
                <w:sz w:val="18"/>
              </w:rPr>
              <w:t>միջանցիկ</w:t>
            </w:r>
            <w:proofErr w:type="spellEnd"/>
            <w:r w:rsidRPr="004F71AE">
              <w:rPr>
                <w:rFonts w:ascii="GHEA Grapalat" w:hAnsi="GHEA Grapalat"/>
                <w:sz w:val="18"/>
                <w:lang w:val="es-ES"/>
              </w:rPr>
              <w:t xml:space="preserve"> </w:t>
            </w:r>
            <w:proofErr w:type="spellStart"/>
            <w:r w:rsidRPr="004F71AE">
              <w:rPr>
                <w:rFonts w:ascii="GHEA Grapalat" w:hAnsi="GHEA Grapalat"/>
                <w:sz w:val="18"/>
              </w:rPr>
              <w:t>ծածկագիրը</w:t>
            </w:r>
            <w:proofErr w:type="spellEnd"/>
            <w:r w:rsidRPr="004F71AE">
              <w:rPr>
                <w:rFonts w:ascii="GHEA Grapalat" w:hAnsi="GHEA Grapalat"/>
                <w:sz w:val="18"/>
                <w:lang w:val="es-ES"/>
              </w:rPr>
              <w:t xml:space="preserve">` </w:t>
            </w:r>
            <w:proofErr w:type="spellStart"/>
            <w:r w:rsidRPr="004F71AE">
              <w:rPr>
                <w:rFonts w:ascii="GHEA Grapalat" w:hAnsi="GHEA Grapalat"/>
                <w:sz w:val="18"/>
              </w:rPr>
              <w:t>ըստ</w:t>
            </w:r>
            <w:proofErr w:type="spellEnd"/>
            <w:r w:rsidRPr="004F71AE">
              <w:rPr>
                <w:rFonts w:ascii="GHEA Grapalat" w:hAnsi="GHEA Grapalat"/>
                <w:sz w:val="18"/>
                <w:lang w:val="es-ES"/>
              </w:rPr>
              <w:t xml:space="preserve"> </w:t>
            </w:r>
            <w:r w:rsidRPr="004F71AE">
              <w:rPr>
                <w:rFonts w:ascii="GHEA Grapalat" w:hAnsi="GHEA Grapalat"/>
                <w:sz w:val="18"/>
              </w:rPr>
              <w:t>ԳՄԱ</w:t>
            </w:r>
            <w:r w:rsidRPr="004F71AE">
              <w:rPr>
                <w:rFonts w:ascii="GHEA Grapalat" w:hAnsi="GHEA Grapalat"/>
                <w:sz w:val="18"/>
                <w:lang w:val="es-ES"/>
              </w:rPr>
              <w:t xml:space="preserve"> </w:t>
            </w:r>
            <w:proofErr w:type="spellStart"/>
            <w:r w:rsidRPr="004F71AE">
              <w:rPr>
                <w:rFonts w:ascii="GHEA Grapalat" w:hAnsi="GHEA Grapalat"/>
                <w:sz w:val="18"/>
              </w:rPr>
              <w:t>դասակարգման</w:t>
            </w:r>
            <w:proofErr w:type="spellEnd"/>
            <w:r w:rsidRPr="004F71AE">
              <w:rPr>
                <w:rFonts w:ascii="GHEA Grapalat" w:hAnsi="GHEA Grapalat"/>
                <w:sz w:val="18"/>
                <w:lang w:val="es-ES"/>
              </w:rPr>
              <w:t xml:space="preserve"> (CPV)</w:t>
            </w:r>
          </w:p>
        </w:tc>
        <w:tc>
          <w:tcPr>
            <w:tcW w:w="1713" w:type="dxa"/>
            <w:vMerge w:val="restart"/>
            <w:vAlign w:val="center"/>
          </w:tcPr>
          <w:p w14:paraId="7849C006" w14:textId="77777777" w:rsidR="00F918A3" w:rsidRPr="004F71AE" w:rsidRDefault="00F918A3" w:rsidP="00562B77">
            <w:pPr>
              <w:jc w:val="center"/>
              <w:rPr>
                <w:rFonts w:ascii="GHEA Grapalat" w:hAnsi="GHEA Grapalat"/>
                <w:sz w:val="18"/>
                <w:lang w:val="es-ES"/>
              </w:rPr>
            </w:pPr>
            <w:proofErr w:type="spellStart"/>
            <w:r w:rsidRPr="004F71AE">
              <w:rPr>
                <w:rFonts w:ascii="GHEA Grapalat" w:hAnsi="GHEA Grapalat"/>
                <w:sz w:val="18"/>
              </w:rPr>
              <w:t>անվանումը</w:t>
            </w:r>
            <w:proofErr w:type="spellEnd"/>
          </w:p>
        </w:tc>
        <w:tc>
          <w:tcPr>
            <w:tcW w:w="6661" w:type="dxa"/>
            <w:gridSpan w:val="14"/>
          </w:tcPr>
          <w:p w14:paraId="40588DA8" w14:textId="57F8E763" w:rsidR="00F918A3" w:rsidRDefault="00F918A3" w:rsidP="001D1CC4">
            <w:pPr>
              <w:jc w:val="both"/>
              <w:rPr>
                <w:rFonts w:ascii="GHEA Grapalat" w:hAnsi="GHEA Grapalat"/>
                <w:b/>
                <w:color w:val="FF0000"/>
                <w:sz w:val="20"/>
                <w:lang w:val="hy-AM"/>
              </w:rPr>
            </w:pPr>
            <w:r w:rsidRPr="00EC5E2F">
              <w:rPr>
                <w:rFonts w:ascii="GHEA Grapalat" w:hAnsi="GHEA Grapalat"/>
                <w:b/>
                <w:sz w:val="20"/>
                <w:lang w:val="es-ES"/>
              </w:rPr>
              <w:t>Աշխատանքի դիմաց վճարումները նախատեսվում է իրականացնել</w:t>
            </w:r>
            <w:r w:rsidRPr="004F71AE">
              <w:rPr>
                <w:rFonts w:ascii="GHEA Grapalat" w:hAnsi="GHEA Grapalat"/>
                <w:b/>
                <w:color w:val="FF0000"/>
                <w:sz w:val="20"/>
                <w:lang w:val="es-ES"/>
              </w:rPr>
              <w:t xml:space="preserve"> </w:t>
            </w:r>
            <w:r>
              <w:rPr>
                <w:rFonts w:ascii="GHEA Grapalat" w:hAnsi="GHEA Grapalat"/>
                <w:b/>
                <w:color w:val="FF0000"/>
                <w:sz w:val="20"/>
                <w:lang w:val="hy-AM"/>
              </w:rPr>
              <w:t xml:space="preserve"> </w:t>
            </w:r>
          </w:p>
          <w:p w14:paraId="203F3A07" w14:textId="7F78ED1E" w:rsidR="00F918A3" w:rsidRPr="00EC5E2F" w:rsidRDefault="00F918A3" w:rsidP="001D1CC4">
            <w:pPr>
              <w:jc w:val="both"/>
              <w:rPr>
                <w:rFonts w:ascii="GHEA Grapalat" w:hAnsi="GHEA Grapalat"/>
                <w:b/>
                <w:sz w:val="20"/>
                <w:lang w:val="es-ES"/>
              </w:rPr>
            </w:pPr>
            <w:r w:rsidRPr="00EC5E2F">
              <w:rPr>
                <w:rFonts w:ascii="GHEA Grapalat" w:hAnsi="GHEA Grapalat"/>
                <w:b/>
                <w:sz w:val="20"/>
                <w:lang w:val="es-ES"/>
              </w:rPr>
              <w:t>202</w:t>
            </w:r>
            <w:r>
              <w:rPr>
                <w:rFonts w:ascii="GHEA Grapalat" w:hAnsi="GHEA Grapalat"/>
                <w:b/>
                <w:sz w:val="20"/>
                <w:lang w:val="hy-AM"/>
              </w:rPr>
              <w:t>5</w:t>
            </w:r>
            <w:r w:rsidRPr="00EC5E2F">
              <w:rPr>
                <w:rFonts w:ascii="GHEA Grapalat" w:hAnsi="GHEA Grapalat"/>
                <w:b/>
                <w:sz w:val="20"/>
                <w:lang w:val="es-ES"/>
              </w:rPr>
              <w:t>թ-ին` ըստ ամիսների, այդ թվում**</w:t>
            </w:r>
          </w:p>
          <w:p w14:paraId="34A1E9C6" w14:textId="77777777" w:rsidR="00F918A3" w:rsidRPr="004F71AE" w:rsidRDefault="00F918A3" w:rsidP="00D229BC">
            <w:pPr>
              <w:jc w:val="both"/>
              <w:rPr>
                <w:rFonts w:ascii="GHEA Grapalat" w:hAnsi="GHEA Grapalat"/>
                <w:sz w:val="18"/>
                <w:lang w:val="es-ES"/>
              </w:rPr>
            </w:pPr>
          </w:p>
        </w:tc>
      </w:tr>
      <w:tr w:rsidR="00F918A3" w:rsidRPr="004F71AE" w14:paraId="04583BDE" w14:textId="77777777" w:rsidTr="00F918A3">
        <w:trPr>
          <w:cantSplit/>
          <w:trHeight w:val="1538"/>
        </w:trPr>
        <w:tc>
          <w:tcPr>
            <w:tcW w:w="1451" w:type="dxa"/>
            <w:vMerge/>
          </w:tcPr>
          <w:p w14:paraId="78DC4323" w14:textId="77777777" w:rsidR="00F918A3" w:rsidRPr="004F71AE" w:rsidRDefault="00F918A3" w:rsidP="00562B77">
            <w:pPr>
              <w:jc w:val="center"/>
              <w:rPr>
                <w:rFonts w:ascii="GHEA Grapalat" w:hAnsi="GHEA Grapalat"/>
                <w:sz w:val="20"/>
                <w:lang w:val="es-ES"/>
              </w:rPr>
            </w:pPr>
          </w:p>
        </w:tc>
        <w:tc>
          <w:tcPr>
            <w:tcW w:w="1530" w:type="dxa"/>
            <w:vMerge/>
          </w:tcPr>
          <w:p w14:paraId="35088DFA" w14:textId="77777777" w:rsidR="00F918A3" w:rsidRPr="004F71AE" w:rsidRDefault="00F918A3" w:rsidP="00562B77">
            <w:pPr>
              <w:jc w:val="center"/>
              <w:rPr>
                <w:rFonts w:ascii="GHEA Grapalat" w:hAnsi="GHEA Grapalat"/>
                <w:sz w:val="20"/>
                <w:lang w:val="es-ES"/>
              </w:rPr>
            </w:pPr>
          </w:p>
        </w:tc>
        <w:tc>
          <w:tcPr>
            <w:tcW w:w="1713" w:type="dxa"/>
            <w:vMerge/>
          </w:tcPr>
          <w:p w14:paraId="243B77D4" w14:textId="77777777" w:rsidR="00F918A3" w:rsidRPr="004F71AE" w:rsidRDefault="00F918A3" w:rsidP="00562B77">
            <w:pPr>
              <w:jc w:val="center"/>
              <w:rPr>
                <w:rFonts w:ascii="GHEA Grapalat" w:hAnsi="GHEA Grapalat"/>
                <w:sz w:val="20"/>
                <w:lang w:val="es-ES"/>
              </w:rPr>
            </w:pPr>
          </w:p>
        </w:tc>
        <w:tc>
          <w:tcPr>
            <w:tcW w:w="470" w:type="dxa"/>
            <w:textDirection w:val="btLr"/>
            <w:vAlign w:val="center"/>
          </w:tcPr>
          <w:p w14:paraId="1870C8D9" w14:textId="77777777" w:rsidR="00F918A3" w:rsidRPr="004F71AE" w:rsidRDefault="00F918A3"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հունվար</w:t>
            </w:r>
          </w:p>
        </w:tc>
        <w:tc>
          <w:tcPr>
            <w:tcW w:w="470" w:type="dxa"/>
            <w:textDirection w:val="btLr"/>
            <w:vAlign w:val="center"/>
          </w:tcPr>
          <w:p w14:paraId="39D5F597" w14:textId="77777777" w:rsidR="00F918A3" w:rsidRPr="004F71AE" w:rsidRDefault="00F918A3"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փետրվար</w:t>
            </w:r>
          </w:p>
        </w:tc>
        <w:tc>
          <w:tcPr>
            <w:tcW w:w="470" w:type="dxa"/>
            <w:textDirection w:val="btLr"/>
            <w:vAlign w:val="center"/>
          </w:tcPr>
          <w:p w14:paraId="603B63A4" w14:textId="77777777" w:rsidR="00F918A3" w:rsidRPr="004F71AE" w:rsidRDefault="00F918A3"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մարտ</w:t>
            </w:r>
          </w:p>
        </w:tc>
        <w:tc>
          <w:tcPr>
            <w:tcW w:w="470" w:type="dxa"/>
            <w:textDirection w:val="btLr"/>
            <w:vAlign w:val="center"/>
          </w:tcPr>
          <w:p w14:paraId="616A76D9" w14:textId="77777777" w:rsidR="00F918A3" w:rsidRPr="004F71AE" w:rsidRDefault="00F918A3"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ապրիլ</w:t>
            </w:r>
          </w:p>
        </w:tc>
        <w:tc>
          <w:tcPr>
            <w:tcW w:w="470" w:type="dxa"/>
            <w:textDirection w:val="btLr"/>
            <w:vAlign w:val="center"/>
          </w:tcPr>
          <w:p w14:paraId="4C5E4EBA" w14:textId="77777777" w:rsidR="00F918A3" w:rsidRPr="004F71AE" w:rsidRDefault="00F918A3"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մայիս</w:t>
            </w:r>
          </w:p>
        </w:tc>
        <w:tc>
          <w:tcPr>
            <w:tcW w:w="470" w:type="dxa"/>
            <w:textDirection w:val="btLr"/>
            <w:vAlign w:val="center"/>
          </w:tcPr>
          <w:p w14:paraId="58FF24FD" w14:textId="77777777" w:rsidR="00F918A3" w:rsidRPr="004F71AE" w:rsidRDefault="00F918A3"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հունիս</w:t>
            </w:r>
          </w:p>
        </w:tc>
        <w:tc>
          <w:tcPr>
            <w:tcW w:w="470" w:type="dxa"/>
            <w:textDirection w:val="btLr"/>
            <w:vAlign w:val="center"/>
          </w:tcPr>
          <w:p w14:paraId="4F3ADB92" w14:textId="77777777" w:rsidR="00F918A3" w:rsidRPr="004F71AE" w:rsidRDefault="00F918A3"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հուլիս</w:t>
            </w:r>
            <w:r w:rsidRPr="004F71AE">
              <w:rPr>
                <w:rFonts w:ascii="GHEA Grapalat" w:hAnsi="GHEA Grapalat" w:cs="Times Armenian"/>
                <w:sz w:val="18"/>
                <w:szCs w:val="22"/>
                <w:lang w:val="pt-BR"/>
              </w:rPr>
              <w:t xml:space="preserve"> </w:t>
            </w:r>
          </w:p>
        </w:tc>
        <w:tc>
          <w:tcPr>
            <w:tcW w:w="470" w:type="dxa"/>
            <w:textDirection w:val="btLr"/>
            <w:vAlign w:val="center"/>
          </w:tcPr>
          <w:p w14:paraId="20064BD4" w14:textId="77777777" w:rsidR="00F918A3" w:rsidRPr="004F71AE" w:rsidRDefault="00F918A3" w:rsidP="00562B77">
            <w:pPr>
              <w:ind w:left="113" w:right="-7"/>
              <w:jc w:val="center"/>
              <w:rPr>
                <w:rFonts w:ascii="GHEA Grapalat" w:hAnsi="GHEA Grapalat"/>
                <w:sz w:val="18"/>
                <w:lang w:val="pt-BR"/>
              </w:rPr>
            </w:pPr>
            <w:r w:rsidRPr="004F71AE">
              <w:rPr>
                <w:rFonts w:ascii="GHEA Grapalat" w:hAnsi="GHEA Grapalat" w:cs="Sylfaen"/>
                <w:sz w:val="18"/>
                <w:szCs w:val="22"/>
                <w:lang w:val="pt-BR"/>
              </w:rPr>
              <w:t>օգոստոս</w:t>
            </w:r>
          </w:p>
        </w:tc>
        <w:tc>
          <w:tcPr>
            <w:tcW w:w="470" w:type="dxa"/>
            <w:textDirection w:val="btLr"/>
            <w:vAlign w:val="center"/>
          </w:tcPr>
          <w:p w14:paraId="2C97CB0D" w14:textId="77777777" w:rsidR="00F918A3" w:rsidRPr="004F71AE" w:rsidRDefault="00F918A3" w:rsidP="00562B77">
            <w:pPr>
              <w:ind w:left="113" w:right="-7"/>
              <w:jc w:val="center"/>
              <w:rPr>
                <w:rFonts w:ascii="GHEA Grapalat" w:hAnsi="GHEA Grapalat"/>
                <w:sz w:val="18"/>
                <w:lang w:val="pt-BR"/>
              </w:rPr>
            </w:pPr>
            <w:r w:rsidRPr="004F71AE">
              <w:rPr>
                <w:rFonts w:ascii="GHEA Grapalat" w:hAnsi="GHEA Grapalat" w:cs="Sylfaen"/>
                <w:sz w:val="18"/>
                <w:szCs w:val="22"/>
                <w:lang w:val="pt-BR"/>
              </w:rPr>
              <w:t>սեպտեմբեր</w:t>
            </w:r>
            <w:r w:rsidRPr="004F71AE">
              <w:rPr>
                <w:rFonts w:ascii="GHEA Grapalat" w:hAnsi="GHEA Grapalat" w:cs="Times Armenian"/>
                <w:sz w:val="18"/>
                <w:szCs w:val="22"/>
                <w:lang w:val="pt-BR"/>
              </w:rPr>
              <w:t xml:space="preserve"> </w:t>
            </w:r>
          </w:p>
        </w:tc>
        <w:tc>
          <w:tcPr>
            <w:tcW w:w="470" w:type="dxa"/>
            <w:textDirection w:val="btLr"/>
            <w:vAlign w:val="center"/>
          </w:tcPr>
          <w:p w14:paraId="56556CB1" w14:textId="77777777" w:rsidR="00F918A3" w:rsidRPr="004F71AE" w:rsidRDefault="00F918A3"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հոկտեմբեր</w:t>
            </w:r>
          </w:p>
        </w:tc>
        <w:tc>
          <w:tcPr>
            <w:tcW w:w="470" w:type="dxa"/>
            <w:textDirection w:val="btLr"/>
            <w:vAlign w:val="center"/>
          </w:tcPr>
          <w:p w14:paraId="26379A45" w14:textId="77777777" w:rsidR="00F918A3" w:rsidRPr="004F71AE" w:rsidRDefault="00F918A3" w:rsidP="00562B77">
            <w:pPr>
              <w:ind w:left="113" w:right="-7"/>
              <w:jc w:val="center"/>
              <w:rPr>
                <w:rFonts w:ascii="GHEA Grapalat" w:hAnsi="GHEA Grapalat"/>
                <w:sz w:val="18"/>
                <w:lang w:val="pt-BR"/>
              </w:rPr>
            </w:pPr>
            <w:r w:rsidRPr="004F71AE">
              <w:rPr>
                <w:rFonts w:ascii="GHEA Grapalat" w:hAnsi="GHEA Grapalat"/>
                <w:sz w:val="18"/>
              </w:rPr>
              <w:t xml:space="preserve"> </w:t>
            </w:r>
            <w:r w:rsidRPr="004F71AE">
              <w:rPr>
                <w:rFonts w:ascii="GHEA Grapalat" w:hAnsi="GHEA Grapalat" w:cs="Sylfaen"/>
                <w:sz w:val="18"/>
                <w:szCs w:val="22"/>
                <w:lang w:val="pt-BR"/>
              </w:rPr>
              <w:t>նոյեմբեր</w:t>
            </w:r>
          </w:p>
        </w:tc>
        <w:tc>
          <w:tcPr>
            <w:tcW w:w="497" w:type="dxa"/>
            <w:textDirection w:val="btLr"/>
            <w:vAlign w:val="center"/>
          </w:tcPr>
          <w:p w14:paraId="3E2605FC" w14:textId="77777777" w:rsidR="00F918A3" w:rsidRPr="004F71AE" w:rsidRDefault="00F918A3" w:rsidP="00562B77">
            <w:pPr>
              <w:ind w:left="113" w:right="-7"/>
              <w:jc w:val="center"/>
              <w:rPr>
                <w:rFonts w:ascii="GHEA Grapalat" w:hAnsi="GHEA Grapalat"/>
                <w:sz w:val="18"/>
                <w:lang w:val="pt-BR"/>
              </w:rPr>
            </w:pPr>
            <w:r w:rsidRPr="004F71AE">
              <w:rPr>
                <w:rFonts w:ascii="GHEA Grapalat" w:hAnsi="GHEA Grapalat" w:cs="Sylfaen"/>
                <w:sz w:val="18"/>
                <w:szCs w:val="22"/>
                <w:lang w:val="pt-BR"/>
              </w:rPr>
              <w:t>դեկտեմբեր</w:t>
            </w:r>
          </w:p>
        </w:tc>
        <w:tc>
          <w:tcPr>
            <w:tcW w:w="497" w:type="dxa"/>
            <w:textDirection w:val="btLr"/>
          </w:tcPr>
          <w:p w14:paraId="1B9ADAC2" w14:textId="554E42E8" w:rsidR="00F918A3" w:rsidRPr="004F71AE" w:rsidRDefault="00F918A3" w:rsidP="00F918A3">
            <w:pPr>
              <w:ind w:left="113" w:right="-1"/>
              <w:jc w:val="center"/>
              <w:rPr>
                <w:rFonts w:ascii="GHEA Grapalat" w:hAnsi="GHEA Grapalat" w:cs="Sylfaen"/>
                <w:sz w:val="18"/>
                <w:szCs w:val="22"/>
                <w:lang w:val="pt-BR"/>
              </w:rPr>
            </w:pPr>
            <w:r>
              <w:rPr>
                <w:rFonts w:ascii="GHEA Grapalat" w:hAnsi="GHEA Grapalat" w:cs="Sylfaen"/>
                <w:sz w:val="18"/>
                <w:szCs w:val="22"/>
                <w:lang w:val="pt-BR"/>
              </w:rPr>
              <w:t>Հունվար 2026</w:t>
            </w:r>
          </w:p>
        </w:tc>
        <w:tc>
          <w:tcPr>
            <w:tcW w:w="497" w:type="dxa"/>
            <w:textDirection w:val="btLr"/>
            <w:vAlign w:val="center"/>
          </w:tcPr>
          <w:p w14:paraId="53C061DF" w14:textId="41DB7817" w:rsidR="00F918A3" w:rsidRPr="004F71AE" w:rsidRDefault="00F918A3" w:rsidP="00F918A3">
            <w:pPr>
              <w:ind w:left="113" w:right="-1"/>
              <w:jc w:val="center"/>
              <w:rPr>
                <w:rFonts w:ascii="GHEA Grapalat" w:hAnsi="GHEA Grapalat"/>
                <w:sz w:val="18"/>
                <w:lang w:val="pt-BR"/>
              </w:rPr>
            </w:pPr>
            <w:r w:rsidRPr="004F71AE">
              <w:rPr>
                <w:rFonts w:ascii="GHEA Grapalat" w:hAnsi="GHEA Grapalat" w:cs="Sylfaen"/>
                <w:sz w:val="18"/>
                <w:szCs w:val="22"/>
                <w:lang w:val="pt-BR"/>
              </w:rPr>
              <w:t>Ընդամենը</w:t>
            </w:r>
          </w:p>
          <w:p w14:paraId="1677933D" w14:textId="77777777" w:rsidR="00F918A3" w:rsidRPr="004F71AE" w:rsidRDefault="00F918A3" w:rsidP="00F918A3">
            <w:pPr>
              <w:ind w:left="113" w:right="113"/>
              <w:jc w:val="center"/>
              <w:rPr>
                <w:rFonts w:ascii="GHEA Grapalat" w:hAnsi="GHEA Grapalat"/>
                <w:sz w:val="18"/>
                <w:lang w:val="es-ES"/>
              </w:rPr>
            </w:pPr>
          </w:p>
        </w:tc>
      </w:tr>
      <w:tr w:rsidR="00F918A3" w:rsidRPr="004F71AE" w14:paraId="1055EEC8" w14:textId="77777777" w:rsidTr="00F918A3">
        <w:trPr>
          <w:cantSplit/>
          <w:trHeight w:val="1538"/>
        </w:trPr>
        <w:tc>
          <w:tcPr>
            <w:tcW w:w="1451" w:type="dxa"/>
            <w:vAlign w:val="center"/>
          </w:tcPr>
          <w:p w14:paraId="47FD69AC" w14:textId="77777777" w:rsidR="00F918A3" w:rsidRPr="0025470F" w:rsidRDefault="00F918A3" w:rsidP="00520BC6">
            <w:pPr>
              <w:jc w:val="center"/>
              <w:rPr>
                <w:rFonts w:ascii="GHEA Grapalat" w:hAnsi="GHEA Grapalat" w:cs="Sylfaen"/>
                <w:sz w:val="20"/>
                <w:szCs w:val="20"/>
                <w:lang w:val="pt-BR"/>
              </w:rPr>
            </w:pPr>
            <w:r w:rsidRPr="0025470F">
              <w:rPr>
                <w:rFonts w:ascii="GHEA Grapalat" w:hAnsi="GHEA Grapalat" w:cs="Sylfaen"/>
                <w:sz w:val="20"/>
                <w:szCs w:val="20"/>
                <w:lang w:val="pt-BR"/>
              </w:rPr>
              <w:t>1</w:t>
            </w:r>
          </w:p>
        </w:tc>
        <w:tc>
          <w:tcPr>
            <w:tcW w:w="1530" w:type="dxa"/>
            <w:vAlign w:val="center"/>
          </w:tcPr>
          <w:p w14:paraId="5FCBC3E6" w14:textId="53C831EE" w:rsidR="00F918A3" w:rsidRPr="00FB3FA8" w:rsidRDefault="00F918A3" w:rsidP="00FB3FA8">
            <w:pPr>
              <w:jc w:val="center"/>
              <w:rPr>
                <w:rFonts w:ascii="Sylfaen" w:hAnsi="Sylfaen" w:cs="Arial"/>
                <w:sz w:val="16"/>
                <w:szCs w:val="16"/>
                <w:lang w:val="hy-AM"/>
              </w:rPr>
            </w:pPr>
            <w:r w:rsidRPr="00FB3FA8">
              <w:rPr>
                <w:rFonts w:ascii="GHEA Grapalat" w:hAnsi="GHEA Grapalat" w:cs="Sylfaen"/>
                <w:sz w:val="20"/>
                <w:szCs w:val="20"/>
                <w:lang w:val="pt-BR"/>
              </w:rPr>
              <w:t>45421110</w:t>
            </w:r>
          </w:p>
        </w:tc>
        <w:tc>
          <w:tcPr>
            <w:tcW w:w="1713" w:type="dxa"/>
            <w:vAlign w:val="center"/>
          </w:tcPr>
          <w:p w14:paraId="27273549" w14:textId="0B2F03AF" w:rsidR="00F918A3" w:rsidRPr="004F71AE" w:rsidRDefault="00F918A3" w:rsidP="00520BC6">
            <w:pPr>
              <w:rPr>
                <w:rFonts w:ascii="GHEA Grapalat" w:hAnsi="GHEA Grapalat"/>
                <w:sz w:val="20"/>
                <w:szCs w:val="20"/>
                <w:lang w:val="pt-BR"/>
              </w:rPr>
            </w:pPr>
            <w:r>
              <w:rPr>
                <w:rFonts w:ascii="GHEA Grapalat" w:hAnsi="GHEA Grapalat" w:cs="Sylfaen"/>
                <w:sz w:val="20"/>
                <w:szCs w:val="20"/>
                <w:lang w:val="pt-BR"/>
              </w:rPr>
              <w:t>Միջանցքների պատուհանների փոխարինման</w:t>
            </w:r>
            <w:r w:rsidRPr="004F71AE">
              <w:rPr>
                <w:rFonts w:ascii="GHEA Grapalat" w:hAnsi="GHEA Grapalat" w:cs="Sylfaen"/>
                <w:sz w:val="20"/>
                <w:szCs w:val="20"/>
                <w:lang w:val="pt-BR"/>
              </w:rPr>
              <w:t xml:space="preserve">   աշխատանքներ</w:t>
            </w:r>
          </w:p>
        </w:tc>
        <w:tc>
          <w:tcPr>
            <w:tcW w:w="470" w:type="dxa"/>
          </w:tcPr>
          <w:p w14:paraId="2633E61F" w14:textId="77777777" w:rsidR="00F918A3" w:rsidRPr="004F71AE" w:rsidRDefault="00F918A3" w:rsidP="00520BC6">
            <w:pPr>
              <w:rPr>
                <w:lang w:val="ru-RU"/>
              </w:rPr>
            </w:pPr>
          </w:p>
        </w:tc>
        <w:tc>
          <w:tcPr>
            <w:tcW w:w="470" w:type="dxa"/>
          </w:tcPr>
          <w:p w14:paraId="300FFA5F" w14:textId="77777777" w:rsidR="00F918A3" w:rsidRPr="004F71AE" w:rsidRDefault="00F918A3" w:rsidP="00520BC6">
            <w:pPr>
              <w:rPr>
                <w:lang w:val="ru-RU"/>
              </w:rPr>
            </w:pPr>
          </w:p>
        </w:tc>
        <w:tc>
          <w:tcPr>
            <w:tcW w:w="470" w:type="dxa"/>
            <w:textDirection w:val="btLr"/>
            <w:vAlign w:val="center"/>
          </w:tcPr>
          <w:p w14:paraId="7004D072" w14:textId="77777777" w:rsidR="00F918A3" w:rsidRPr="004F71AE" w:rsidRDefault="00F918A3" w:rsidP="00520BC6">
            <w:pPr>
              <w:ind w:left="113" w:right="113"/>
              <w:jc w:val="center"/>
              <w:rPr>
                <w:lang w:val="ru-RU"/>
              </w:rPr>
            </w:pPr>
          </w:p>
        </w:tc>
        <w:tc>
          <w:tcPr>
            <w:tcW w:w="470" w:type="dxa"/>
            <w:textDirection w:val="btLr"/>
            <w:vAlign w:val="center"/>
          </w:tcPr>
          <w:p w14:paraId="03BD9FA0" w14:textId="77777777" w:rsidR="00F918A3" w:rsidRPr="004F71AE" w:rsidRDefault="00F918A3" w:rsidP="00520BC6">
            <w:pPr>
              <w:ind w:left="113" w:right="113"/>
              <w:jc w:val="center"/>
              <w:rPr>
                <w:lang w:val="ru-RU"/>
              </w:rPr>
            </w:pPr>
          </w:p>
        </w:tc>
        <w:tc>
          <w:tcPr>
            <w:tcW w:w="470" w:type="dxa"/>
            <w:textDirection w:val="btLr"/>
            <w:vAlign w:val="center"/>
          </w:tcPr>
          <w:p w14:paraId="1CA17A7E" w14:textId="0A8F8F45" w:rsidR="00F918A3" w:rsidRPr="00117E14" w:rsidRDefault="00F918A3" w:rsidP="00520BC6">
            <w:pPr>
              <w:ind w:left="113" w:right="113"/>
              <w:jc w:val="center"/>
              <w:rPr>
                <w:lang w:val="ru-RU"/>
              </w:rPr>
            </w:pPr>
          </w:p>
        </w:tc>
        <w:tc>
          <w:tcPr>
            <w:tcW w:w="470" w:type="dxa"/>
            <w:textDirection w:val="btLr"/>
            <w:vAlign w:val="center"/>
          </w:tcPr>
          <w:p w14:paraId="79E5048B" w14:textId="6DF27C18" w:rsidR="00F918A3" w:rsidRPr="00117E14" w:rsidRDefault="00F918A3" w:rsidP="00520BC6">
            <w:pPr>
              <w:ind w:left="113" w:right="113"/>
              <w:jc w:val="center"/>
              <w:rPr>
                <w:lang w:val="ru-RU"/>
              </w:rPr>
            </w:pPr>
          </w:p>
        </w:tc>
        <w:tc>
          <w:tcPr>
            <w:tcW w:w="470" w:type="dxa"/>
            <w:textDirection w:val="btLr"/>
            <w:vAlign w:val="center"/>
          </w:tcPr>
          <w:p w14:paraId="61EC415B" w14:textId="407808EE" w:rsidR="00F918A3" w:rsidRPr="00117E14" w:rsidRDefault="00F918A3" w:rsidP="00520BC6">
            <w:pPr>
              <w:ind w:left="113" w:right="113"/>
              <w:jc w:val="center"/>
              <w:rPr>
                <w:lang w:val="ru-RU"/>
              </w:rPr>
            </w:pPr>
          </w:p>
        </w:tc>
        <w:tc>
          <w:tcPr>
            <w:tcW w:w="470" w:type="dxa"/>
            <w:textDirection w:val="btLr"/>
            <w:vAlign w:val="center"/>
          </w:tcPr>
          <w:p w14:paraId="3F941973" w14:textId="0DC3945B" w:rsidR="00F918A3" w:rsidRPr="004F71AE" w:rsidRDefault="00F918A3" w:rsidP="00520BC6">
            <w:pPr>
              <w:ind w:left="113" w:right="113"/>
              <w:jc w:val="center"/>
            </w:pPr>
          </w:p>
        </w:tc>
        <w:tc>
          <w:tcPr>
            <w:tcW w:w="470" w:type="dxa"/>
            <w:textDirection w:val="btLr"/>
            <w:vAlign w:val="center"/>
          </w:tcPr>
          <w:p w14:paraId="2FA11F01" w14:textId="52FEA317" w:rsidR="00F918A3" w:rsidRPr="004F71AE" w:rsidRDefault="00F918A3" w:rsidP="00520BC6">
            <w:pPr>
              <w:ind w:left="113" w:right="113"/>
              <w:jc w:val="center"/>
            </w:pPr>
          </w:p>
        </w:tc>
        <w:tc>
          <w:tcPr>
            <w:tcW w:w="470" w:type="dxa"/>
            <w:textDirection w:val="btLr"/>
            <w:vAlign w:val="center"/>
          </w:tcPr>
          <w:p w14:paraId="532F351D" w14:textId="43977ABB" w:rsidR="00F918A3" w:rsidRPr="004F71AE" w:rsidRDefault="00F918A3" w:rsidP="00520BC6">
            <w:pPr>
              <w:ind w:left="113" w:right="113"/>
              <w:jc w:val="center"/>
            </w:pPr>
          </w:p>
        </w:tc>
        <w:tc>
          <w:tcPr>
            <w:tcW w:w="470" w:type="dxa"/>
            <w:textDirection w:val="btLr"/>
            <w:vAlign w:val="center"/>
          </w:tcPr>
          <w:p w14:paraId="55158BE0" w14:textId="065D47C8" w:rsidR="00F918A3" w:rsidRPr="004F71AE" w:rsidRDefault="00F918A3" w:rsidP="00520BC6">
            <w:pPr>
              <w:ind w:left="113" w:right="113"/>
              <w:jc w:val="center"/>
            </w:pPr>
          </w:p>
        </w:tc>
        <w:tc>
          <w:tcPr>
            <w:tcW w:w="497" w:type="dxa"/>
            <w:textDirection w:val="btLr"/>
            <w:vAlign w:val="center"/>
          </w:tcPr>
          <w:p w14:paraId="36A3F142" w14:textId="5EFE6039" w:rsidR="00F918A3" w:rsidRPr="004F71AE" w:rsidRDefault="00F918A3"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c>
          <w:tcPr>
            <w:tcW w:w="497" w:type="dxa"/>
            <w:textDirection w:val="btLr"/>
          </w:tcPr>
          <w:p w14:paraId="5502FC34" w14:textId="3153CC6B" w:rsidR="00F918A3" w:rsidRDefault="00F918A3" w:rsidP="00520BC6">
            <w:pPr>
              <w:ind w:left="113" w:right="113"/>
              <w:jc w:val="center"/>
              <w:rPr>
                <w:rFonts w:ascii="GHEA Grapalat" w:hAnsi="GHEA Grapalat"/>
                <w:sz w:val="20"/>
                <w:lang w:val="pt-BR"/>
              </w:rPr>
            </w:pPr>
            <w:r>
              <w:rPr>
                <w:rFonts w:ascii="GHEA Grapalat" w:hAnsi="GHEA Grapalat"/>
                <w:sz w:val="20"/>
                <w:lang w:val="pt-BR"/>
              </w:rPr>
              <w:t>100</w:t>
            </w:r>
            <w:r w:rsidRPr="004F71AE">
              <w:rPr>
                <w:rFonts w:ascii="GHEA Grapalat" w:hAnsi="GHEA Grapalat"/>
                <w:sz w:val="20"/>
                <w:lang w:val="pt-BR"/>
              </w:rPr>
              <w:t>%</w:t>
            </w:r>
          </w:p>
        </w:tc>
        <w:tc>
          <w:tcPr>
            <w:tcW w:w="497" w:type="dxa"/>
            <w:textDirection w:val="btLr"/>
            <w:vAlign w:val="center"/>
          </w:tcPr>
          <w:p w14:paraId="4A6B457F" w14:textId="1EC70B23" w:rsidR="00F918A3" w:rsidRPr="004F71AE" w:rsidRDefault="00F918A3" w:rsidP="00520BC6">
            <w:pPr>
              <w:ind w:left="113" w:right="113"/>
              <w:jc w:val="center"/>
            </w:pPr>
            <w:r>
              <w:rPr>
                <w:rFonts w:ascii="GHEA Grapalat" w:hAnsi="GHEA Grapalat"/>
                <w:sz w:val="20"/>
                <w:lang w:val="pt-BR"/>
              </w:rPr>
              <w:t>100</w:t>
            </w:r>
            <w:r w:rsidRPr="004F71AE">
              <w:rPr>
                <w:rFonts w:ascii="GHEA Grapalat" w:hAnsi="GHEA Grapalat"/>
                <w:sz w:val="20"/>
                <w:lang w:val="pt-BR"/>
              </w:rPr>
              <w:t>%</w:t>
            </w:r>
          </w:p>
        </w:tc>
      </w:tr>
    </w:tbl>
    <w:p w14:paraId="4BB639BC" w14:textId="77777777" w:rsidR="00094F22" w:rsidRPr="004F71AE" w:rsidRDefault="00094F22" w:rsidP="00094F22">
      <w:pPr>
        <w:jc w:val="both"/>
        <w:rPr>
          <w:rFonts w:ascii="GHEA Grapalat" w:hAnsi="GHEA Grapalat" w:cs="Sylfaen"/>
          <w:sz w:val="14"/>
          <w:szCs w:val="18"/>
          <w:lang w:val="pt-BR"/>
        </w:rPr>
      </w:pPr>
      <w:r w:rsidRPr="004F71AE">
        <w:rPr>
          <w:rFonts w:ascii="GHEA Grapalat" w:hAnsi="GHEA Grapalat"/>
          <w:sz w:val="14"/>
          <w:szCs w:val="18"/>
          <w:lang w:val="es-ES"/>
        </w:rPr>
        <w:t xml:space="preserve">* </w:t>
      </w:r>
      <w:r w:rsidRPr="004F71AE">
        <w:rPr>
          <w:rFonts w:ascii="GHEA Grapalat" w:hAnsi="GHEA Grapalat" w:cs="Sylfaen"/>
          <w:sz w:val="14"/>
          <w:szCs w:val="18"/>
          <w:lang w:val="pt-BR"/>
        </w:rPr>
        <w:t>Վճարման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ենթակա</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գումարները</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ներկայացվում են աճողական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D1BB4A" w14:textId="77777777" w:rsidR="00094F22" w:rsidRPr="004F71AE" w:rsidRDefault="00094F22" w:rsidP="00094F22">
      <w:pPr>
        <w:jc w:val="both"/>
        <w:rPr>
          <w:rFonts w:ascii="GHEA Grapalat" w:hAnsi="GHEA Grapalat"/>
          <w:sz w:val="14"/>
          <w:szCs w:val="18"/>
          <w:lang w:val="pt-BR"/>
        </w:rPr>
      </w:pPr>
      <w:r w:rsidRPr="004F71AE">
        <w:rPr>
          <w:rFonts w:ascii="GHEA Grapalat" w:hAnsi="GHEA Grapalat" w:cs="Sylfaen"/>
          <w:sz w:val="14"/>
          <w:szCs w:val="18"/>
          <w:lang w:val="pt-BR"/>
        </w:rPr>
        <w:t>** հրավերում գումարները նշվում են տոկոսով, իսկ պայմանագիրը կնքելիս տոկոսի փոխարեն նշվում է կոնկրետ գումարի չափ</w:t>
      </w:r>
    </w:p>
    <w:p w14:paraId="110ABF22" w14:textId="77777777" w:rsidR="00094F22" w:rsidRPr="004F71AE" w:rsidRDefault="00094F22" w:rsidP="00094F2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14:paraId="6C0F3B30" w14:textId="77777777" w:rsidTr="00562B77">
        <w:trPr>
          <w:jc w:val="center"/>
        </w:trPr>
        <w:tc>
          <w:tcPr>
            <w:tcW w:w="4536" w:type="dxa"/>
          </w:tcPr>
          <w:p w14:paraId="64532622" w14:textId="77777777"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14:paraId="64EADBB0" w14:textId="77777777" w:rsidR="00094F22" w:rsidRPr="004F71AE" w:rsidRDefault="00094F22" w:rsidP="00562B77">
            <w:pPr>
              <w:rPr>
                <w:rFonts w:ascii="GHEA Grapalat" w:hAnsi="GHEA Grapalat"/>
                <w:lang w:val="ru-RU"/>
              </w:rPr>
            </w:pPr>
          </w:p>
          <w:p w14:paraId="20FADA03"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528A6E38"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23B33EF9" w14:textId="77777777"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14:paraId="2E83AE20" w14:textId="77777777" w:rsidR="00094F22" w:rsidRPr="004F71AE" w:rsidRDefault="00094F22" w:rsidP="00562B77">
            <w:pPr>
              <w:spacing w:line="360" w:lineRule="auto"/>
              <w:jc w:val="center"/>
              <w:rPr>
                <w:rFonts w:ascii="GHEA Grapalat" w:hAnsi="GHEA Grapalat"/>
                <w:lang w:val="ru-RU"/>
              </w:rPr>
            </w:pPr>
          </w:p>
        </w:tc>
        <w:tc>
          <w:tcPr>
            <w:tcW w:w="4343" w:type="dxa"/>
          </w:tcPr>
          <w:p w14:paraId="0CBBC909" w14:textId="77777777"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14:paraId="1B1C15B8" w14:textId="77777777" w:rsidR="00094F22" w:rsidRPr="004F71AE" w:rsidRDefault="00094F22" w:rsidP="00562B77">
            <w:pPr>
              <w:jc w:val="center"/>
              <w:rPr>
                <w:rFonts w:ascii="GHEA Grapalat" w:hAnsi="GHEA Grapalat"/>
                <w:lang w:val="ru-RU"/>
              </w:rPr>
            </w:pPr>
          </w:p>
          <w:p w14:paraId="1F79F735" w14:textId="77777777" w:rsidR="00094F22" w:rsidRPr="004F71AE" w:rsidRDefault="00094F22" w:rsidP="00562B77">
            <w:pPr>
              <w:jc w:val="center"/>
              <w:rPr>
                <w:rFonts w:ascii="GHEA Grapalat" w:hAnsi="GHEA Grapalat"/>
                <w:lang w:val="ru-RU"/>
              </w:rPr>
            </w:pPr>
            <w:r w:rsidRPr="004F71AE">
              <w:rPr>
                <w:rFonts w:ascii="GHEA Grapalat" w:hAnsi="GHEA Grapalat"/>
                <w:lang w:val="ru-RU"/>
              </w:rPr>
              <w:t>---------------------------------</w:t>
            </w:r>
          </w:p>
          <w:p w14:paraId="250D6B0C" w14:textId="77777777"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proofErr w:type="spellStart"/>
            <w:r w:rsidRPr="004F71AE">
              <w:rPr>
                <w:rFonts w:ascii="GHEA Grapalat" w:hAnsi="GHEA Grapalat" w:cs="Sylfaen"/>
                <w:sz w:val="18"/>
                <w:szCs w:val="18"/>
                <w:lang w:val="ru-RU"/>
              </w:rPr>
              <w:t>ստորագրություն</w:t>
            </w:r>
            <w:proofErr w:type="spellEnd"/>
            <w:r w:rsidRPr="004F71AE">
              <w:rPr>
                <w:rFonts w:ascii="GHEA Grapalat" w:hAnsi="GHEA Grapalat"/>
                <w:sz w:val="18"/>
                <w:szCs w:val="18"/>
              </w:rPr>
              <w:t>/</w:t>
            </w:r>
          </w:p>
          <w:p w14:paraId="0ED06715" w14:textId="77777777"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14:paraId="1F5E80DF" w14:textId="77777777" w:rsidR="00094F22" w:rsidRPr="004F71AE" w:rsidRDefault="00094F22" w:rsidP="00094F22">
      <w:pPr>
        <w:rPr>
          <w:rFonts w:ascii="GHEA Grapalat" w:hAnsi="GHEA Grapalat"/>
          <w:sz w:val="20"/>
          <w:lang w:val="ru-RU"/>
        </w:rPr>
        <w:sectPr w:rsidR="00094F22" w:rsidRPr="004F71AE" w:rsidSect="00027F83">
          <w:footnotePr>
            <w:pos w:val="beneathText"/>
          </w:footnotePr>
          <w:pgSz w:w="11906" w:h="16838" w:code="9"/>
          <w:pgMar w:top="533" w:right="566" w:bottom="720" w:left="663" w:header="561" w:footer="561" w:gutter="0"/>
          <w:cols w:space="720"/>
        </w:sectPr>
      </w:pPr>
    </w:p>
    <w:p w14:paraId="0782BC2A" w14:textId="77777777" w:rsidR="00446EDF" w:rsidRPr="004F71AE" w:rsidRDefault="00446EDF" w:rsidP="00094F22">
      <w:pPr>
        <w:ind w:firstLine="567"/>
        <w:jc w:val="right"/>
        <w:rPr>
          <w:rFonts w:ascii="GHEA Grapalat" w:hAnsi="GHEA Grapalat" w:cs="Sylfaen"/>
          <w:sz w:val="20"/>
          <w:szCs w:val="20"/>
          <w:lang w:val="pt-BR"/>
        </w:rPr>
      </w:pPr>
    </w:p>
    <w:p w14:paraId="3D793FDF"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4</w:t>
      </w:r>
    </w:p>
    <w:p w14:paraId="6F9412B8"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pt-BR"/>
        </w:rPr>
        <w:t xml:space="preserve">«           »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1E9F0C57"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56A923DF" w14:textId="77777777" w:rsidR="00094F22" w:rsidRPr="004F71AE" w:rsidRDefault="00094F22" w:rsidP="00094F22">
      <w:pPr>
        <w:ind w:firstLine="567"/>
        <w:jc w:val="right"/>
        <w:rPr>
          <w:rFonts w:ascii="GHEA Grapalat" w:hAnsi="GHEA Grapalat" w:cs="Sylfaen"/>
          <w:sz w:val="22"/>
          <w:szCs w:val="22"/>
          <w:lang w:val="pt-BR"/>
        </w:rPr>
      </w:pPr>
    </w:p>
    <w:p w14:paraId="31D1F9AE" w14:textId="77777777" w:rsidR="00094F22" w:rsidRPr="004F71AE" w:rsidRDefault="00094F22" w:rsidP="00094F22">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94F22" w:rsidRPr="00296EA1" w14:paraId="7CE60AFB" w14:textId="77777777" w:rsidTr="00562B77">
        <w:trPr>
          <w:tblCellSpacing w:w="7" w:type="dxa"/>
          <w:jc w:val="center"/>
        </w:trPr>
        <w:tc>
          <w:tcPr>
            <w:tcW w:w="0" w:type="auto"/>
            <w:vAlign w:val="center"/>
          </w:tcPr>
          <w:p w14:paraId="5F644F9E" w14:textId="77777777" w:rsidR="00094F22" w:rsidRPr="004F71AE" w:rsidRDefault="00356C38" w:rsidP="00562B77">
            <w:pPr>
              <w:jc w:val="center"/>
              <w:rPr>
                <w:rFonts w:ascii="GHEA Grapalat" w:hAnsi="GHEA Grapalat"/>
                <w:iCs/>
                <w:color w:val="000000"/>
                <w:sz w:val="21"/>
                <w:szCs w:val="21"/>
                <w:lang w:val="pt-BR"/>
              </w:rPr>
            </w:pPr>
            <w:r w:rsidRPr="004F71AE">
              <w:rPr>
                <w:noProof/>
                <w:lang w:val="ru-RU" w:eastAsia="ru-RU"/>
              </w:rPr>
              <mc:AlternateContent>
                <mc:Choice Requires="wps">
                  <w:drawing>
                    <wp:anchor distT="0" distB="0" distL="114300" distR="114300" simplePos="0" relativeHeight="251658240" behindDoc="0" locked="0" layoutInCell="1" allowOverlap="1" wp14:anchorId="5DEAE710" wp14:editId="17AF3FA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FF72E"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094F22" w:rsidRPr="004F71AE">
              <w:rPr>
                <w:rFonts w:ascii="GHEA Grapalat" w:hAnsi="GHEA Grapalat"/>
                <w:iCs/>
                <w:color w:val="000000"/>
                <w:sz w:val="21"/>
                <w:szCs w:val="21"/>
              </w:rPr>
              <w:t>Պայմանագրի</w:t>
            </w:r>
            <w:proofErr w:type="spellEnd"/>
            <w:r w:rsidR="00094F22" w:rsidRPr="004F71AE">
              <w:rPr>
                <w:rFonts w:ascii="GHEA Grapalat" w:hAnsi="GHEA Grapalat"/>
                <w:iCs/>
                <w:color w:val="000000"/>
                <w:sz w:val="21"/>
                <w:szCs w:val="21"/>
                <w:lang w:val="pt-BR"/>
              </w:rPr>
              <w:t xml:space="preserve"> </w:t>
            </w:r>
            <w:proofErr w:type="spellStart"/>
            <w:r w:rsidR="00094F22" w:rsidRPr="004F71AE">
              <w:rPr>
                <w:rFonts w:ascii="GHEA Grapalat" w:hAnsi="GHEA Grapalat"/>
                <w:iCs/>
                <w:color w:val="000000"/>
                <w:sz w:val="21"/>
                <w:szCs w:val="21"/>
              </w:rPr>
              <w:t>կողմ</w:t>
            </w:r>
            <w:proofErr w:type="spellEnd"/>
            <w:r w:rsidR="00094F22" w:rsidRPr="004F71AE">
              <w:rPr>
                <w:rFonts w:ascii="GHEA Grapalat" w:hAnsi="GHEA Grapalat"/>
                <w:iCs/>
                <w:color w:val="000000"/>
                <w:sz w:val="21"/>
                <w:szCs w:val="21"/>
                <w:lang w:val="pt-BR"/>
              </w:rPr>
              <w:t xml:space="preserve"> </w:t>
            </w:r>
          </w:p>
          <w:p w14:paraId="264F3E36"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14:paraId="491260FA"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14:paraId="611F3BF9"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գտնվելու</w:t>
            </w:r>
            <w:proofErr w:type="spellEnd"/>
            <w:r w:rsidRPr="004F71AE">
              <w:rPr>
                <w:rFonts w:ascii="GHEA Grapalat" w:hAnsi="GHEA Grapalat"/>
                <w:iCs/>
                <w:color w:val="000000"/>
                <w:sz w:val="21"/>
                <w:szCs w:val="21"/>
                <w:lang w:val="pt-BR"/>
              </w:rPr>
              <w:t xml:space="preserve"> </w:t>
            </w:r>
            <w:proofErr w:type="spellStart"/>
            <w:r w:rsidRPr="004F71AE">
              <w:rPr>
                <w:rFonts w:ascii="GHEA Grapalat" w:hAnsi="GHEA Grapalat"/>
                <w:iCs/>
                <w:color w:val="000000"/>
                <w:sz w:val="21"/>
                <w:szCs w:val="21"/>
              </w:rPr>
              <w:t>վայրը</w:t>
            </w:r>
            <w:proofErr w:type="spellEnd"/>
            <w:r w:rsidRPr="004F71AE">
              <w:rPr>
                <w:rFonts w:ascii="GHEA Grapalat" w:hAnsi="GHEA Grapalat"/>
                <w:iCs/>
                <w:color w:val="000000"/>
                <w:sz w:val="21"/>
                <w:szCs w:val="21"/>
                <w:lang w:val="pt-BR"/>
              </w:rPr>
              <w:t xml:space="preserve"> ______________</w:t>
            </w:r>
          </w:p>
          <w:p w14:paraId="064CA18B"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հհ</w:t>
            </w:r>
            <w:proofErr w:type="spellEnd"/>
            <w:r w:rsidRPr="004F71AE">
              <w:rPr>
                <w:rFonts w:ascii="GHEA Grapalat" w:hAnsi="GHEA Grapalat"/>
                <w:iCs/>
                <w:color w:val="000000"/>
                <w:sz w:val="21"/>
                <w:szCs w:val="21"/>
                <w:lang w:val="pt-BR"/>
              </w:rPr>
              <w:t xml:space="preserve"> _________________________ </w:t>
            </w:r>
          </w:p>
          <w:p w14:paraId="44DDFC0E"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հվհհ</w:t>
            </w:r>
            <w:proofErr w:type="spellEnd"/>
            <w:r w:rsidRPr="004F71AE">
              <w:rPr>
                <w:rFonts w:ascii="GHEA Grapalat" w:hAnsi="GHEA Grapalat"/>
                <w:iCs/>
                <w:color w:val="000000"/>
                <w:sz w:val="21"/>
                <w:szCs w:val="21"/>
                <w:lang w:val="pt-BR"/>
              </w:rPr>
              <w:t xml:space="preserve"> _______________________ </w:t>
            </w:r>
          </w:p>
        </w:tc>
        <w:tc>
          <w:tcPr>
            <w:tcW w:w="0" w:type="auto"/>
            <w:vAlign w:val="center"/>
          </w:tcPr>
          <w:p w14:paraId="131B8586"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Պատվիրատու</w:t>
            </w:r>
            <w:proofErr w:type="spellEnd"/>
          </w:p>
          <w:p w14:paraId="21DE1064"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14:paraId="5F279455" w14:textId="77777777"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14:paraId="0C727013"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գտնվելու</w:t>
            </w:r>
            <w:proofErr w:type="spellEnd"/>
            <w:r w:rsidRPr="004F71AE">
              <w:rPr>
                <w:rFonts w:ascii="GHEA Grapalat" w:hAnsi="GHEA Grapalat"/>
                <w:iCs/>
                <w:color w:val="000000"/>
                <w:sz w:val="21"/>
                <w:szCs w:val="21"/>
                <w:lang w:val="pt-BR"/>
              </w:rPr>
              <w:t xml:space="preserve"> </w:t>
            </w:r>
            <w:proofErr w:type="spellStart"/>
            <w:r w:rsidRPr="004F71AE">
              <w:rPr>
                <w:rFonts w:ascii="GHEA Grapalat" w:hAnsi="GHEA Grapalat"/>
                <w:iCs/>
                <w:color w:val="000000"/>
                <w:sz w:val="21"/>
                <w:szCs w:val="21"/>
              </w:rPr>
              <w:t>վայրը</w:t>
            </w:r>
            <w:proofErr w:type="spellEnd"/>
            <w:r w:rsidRPr="004F71AE">
              <w:rPr>
                <w:rFonts w:ascii="GHEA Grapalat" w:hAnsi="GHEA Grapalat"/>
                <w:iCs/>
                <w:color w:val="000000"/>
                <w:sz w:val="21"/>
                <w:szCs w:val="21"/>
                <w:lang w:val="pt-BR"/>
              </w:rPr>
              <w:t xml:space="preserve"> _________________</w:t>
            </w:r>
          </w:p>
          <w:p w14:paraId="1D4251A9"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հհ</w:t>
            </w:r>
            <w:proofErr w:type="spellEnd"/>
            <w:r w:rsidRPr="004F71AE">
              <w:rPr>
                <w:rFonts w:ascii="GHEA Grapalat" w:hAnsi="GHEA Grapalat"/>
                <w:iCs/>
                <w:color w:val="000000"/>
                <w:sz w:val="21"/>
                <w:szCs w:val="21"/>
                <w:lang w:val="pt-BR"/>
              </w:rPr>
              <w:t>____________________________</w:t>
            </w:r>
          </w:p>
          <w:p w14:paraId="1443822F" w14:textId="77777777" w:rsidR="00094F22" w:rsidRPr="004F71AE" w:rsidRDefault="00094F22" w:rsidP="00562B77">
            <w:pPr>
              <w:jc w:val="center"/>
              <w:rPr>
                <w:rFonts w:ascii="GHEA Grapalat" w:hAnsi="GHEA Grapalat"/>
                <w:iCs/>
                <w:color w:val="000000"/>
                <w:sz w:val="21"/>
                <w:szCs w:val="21"/>
                <w:lang w:val="pt-BR"/>
              </w:rPr>
            </w:pPr>
            <w:proofErr w:type="spellStart"/>
            <w:r w:rsidRPr="004F71AE">
              <w:rPr>
                <w:rFonts w:ascii="GHEA Grapalat" w:hAnsi="GHEA Grapalat"/>
                <w:iCs/>
                <w:color w:val="000000"/>
                <w:sz w:val="21"/>
                <w:szCs w:val="21"/>
              </w:rPr>
              <w:t>հվհհ</w:t>
            </w:r>
            <w:proofErr w:type="spellEnd"/>
            <w:r w:rsidRPr="004F71AE">
              <w:rPr>
                <w:rFonts w:ascii="GHEA Grapalat" w:hAnsi="GHEA Grapalat"/>
                <w:iCs/>
                <w:color w:val="000000"/>
                <w:sz w:val="21"/>
                <w:szCs w:val="21"/>
                <w:lang w:val="pt-BR"/>
              </w:rPr>
              <w:t>___________________________</w:t>
            </w:r>
          </w:p>
        </w:tc>
      </w:tr>
    </w:tbl>
    <w:p w14:paraId="20402B15" w14:textId="77777777" w:rsidR="00094F22" w:rsidRPr="004F71AE" w:rsidRDefault="00094F22" w:rsidP="00094F22">
      <w:pPr>
        <w:ind w:firstLine="375"/>
        <w:rPr>
          <w:rFonts w:ascii="Arial" w:hAnsi="Arial" w:cs="Arial"/>
          <w:iCs/>
          <w:color w:val="000000"/>
          <w:sz w:val="21"/>
          <w:szCs w:val="21"/>
          <w:lang w:val="pt-BR"/>
        </w:rPr>
      </w:pPr>
      <w:r w:rsidRPr="004F71AE">
        <w:rPr>
          <w:rFonts w:ascii="Arial" w:hAnsi="Arial" w:cs="Arial"/>
          <w:iCs/>
          <w:color w:val="000000"/>
          <w:sz w:val="21"/>
          <w:szCs w:val="21"/>
          <w:lang w:val="pt-BR"/>
        </w:rPr>
        <w:t>  </w:t>
      </w:r>
    </w:p>
    <w:p w14:paraId="58C18DAF" w14:textId="77777777" w:rsidR="00094F22" w:rsidRPr="004F71AE" w:rsidRDefault="00094F22" w:rsidP="00094F22">
      <w:pPr>
        <w:ind w:firstLine="375"/>
        <w:rPr>
          <w:rFonts w:ascii="GHEA Grapalat" w:hAnsi="GHEA Grapalat"/>
          <w:iCs/>
          <w:color w:val="000000"/>
          <w:sz w:val="15"/>
          <w:szCs w:val="21"/>
          <w:lang w:val="pt-BR"/>
        </w:rPr>
      </w:pPr>
    </w:p>
    <w:p w14:paraId="1465503D" w14:textId="77777777" w:rsidR="00094F22" w:rsidRPr="004F71AE" w:rsidRDefault="00094F22" w:rsidP="00094F22">
      <w:pPr>
        <w:ind w:firstLine="375"/>
        <w:jc w:val="center"/>
        <w:rPr>
          <w:rFonts w:ascii="GHEA Grapalat" w:hAnsi="GHEA Grapalat"/>
          <w:iCs/>
          <w:color w:val="000000"/>
          <w:sz w:val="22"/>
          <w:szCs w:val="22"/>
          <w:lang w:val="pt-BR"/>
        </w:rPr>
      </w:pPr>
      <w:r w:rsidRPr="004F71AE">
        <w:rPr>
          <w:rFonts w:ascii="GHEA Grapalat" w:hAnsi="GHEA Grapalat"/>
          <w:b/>
          <w:bCs/>
          <w:iCs/>
          <w:color w:val="000000"/>
          <w:sz w:val="22"/>
          <w:szCs w:val="22"/>
        </w:rPr>
        <w:t>ԱՐՁԱՆԱԳՐՈՒԹՅՈՒՆ</w:t>
      </w:r>
      <w:r w:rsidRPr="004F71AE">
        <w:rPr>
          <w:rFonts w:ascii="GHEA Grapalat" w:hAnsi="GHEA Grapalat"/>
          <w:b/>
          <w:bCs/>
          <w:iCs/>
          <w:color w:val="000000"/>
          <w:sz w:val="22"/>
          <w:szCs w:val="22"/>
          <w:lang w:val="pt-BR"/>
        </w:rPr>
        <w:t xml:space="preserve"> N</w:t>
      </w:r>
    </w:p>
    <w:p w14:paraId="0DC3E996" w14:textId="77777777" w:rsidR="00094F22" w:rsidRPr="004F71AE" w:rsidRDefault="00094F22" w:rsidP="00094F22">
      <w:pPr>
        <w:ind w:firstLine="375"/>
        <w:jc w:val="center"/>
        <w:rPr>
          <w:rFonts w:ascii="GHEA Grapalat" w:hAnsi="GHEA Grapalat"/>
          <w:b/>
          <w:bCs/>
          <w:iCs/>
          <w:color w:val="000000"/>
          <w:sz w:val="22"/>
          <w:szCs w:val="22"/>
          <w:lang w:val="pt-BR"/>
        </w:rPr>
      </w:pPr>
      <w:r w:rsidRPr="004F71AE">
        <w:rPr>
          <w:rFonts w:ascii="GHEA Grapalat" w:hAnsi="GHEA Grapalat"/>
          <w:b/>
          <w:bCs/>
          <w:iCs/>
          <w:color w:val="000000"/>
          <w:sz w:val="22"/>
          <w:szCs w:val="22"/>
        </w:rPr>
        <w:t>ՊԱՅՄԱՆԱԳՐԻ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ԿԱՄ</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ԴՐԱ</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ՄԱՍԻ</w:t>
      </w:r>
      <w:r w:rsidRPr="004F71AE">
        <w:rPr>
          <w:rFonts w:ascii="GHEA Grapalat" w:hAnsi="GHEA Grapalat"/>
          <w:b/>
          <w:bCs/>
          <w:iCs/>
          <w:color w:val="000000"/>
          <w:sz w:val="22"/>
          <w:szCs w:val="22"/>
          <w:lang w:val="pt-BR"/>
        </w:rPr>
        <w:t xml:space="preserve"> ԿԱՏԱՐՄԱՆ ԱՐԴՅՈՒՆՔՆԵՐԻ </w:t>
      </w:r>
    </w:p>
    <w:p w14:paraId="2FE4E687" w14:textId="77777777" w:rsidR="00094F22" w:rsidRPr="004F71AE" w:rsidRDefault="00094F22" w:rsidP="00094F22">
      <w:pPr>
        <w:ind w:firstLine="375"/>
        <w:jc w:val="center"/>
        <w:rPr>
          <w:rFonts w:ascii="Arial Unicode" w:hAnsi="Arial Unicode"/>
          <w:iCs/>
          <w:color w:val="000000"/>
          <w:sz w:val="22"/>
          <w:szCs w:val="22"/>
          <w:lang w:val="pt-BR"/>
        </w:rPr>
      </w:pPr>
      <w:r w:rsidRPr="004F71AE">
        <w:rPr>
          <w:rFonts w:ascii="GHEA Grapalat" w:hAnsi="GHEA Grapalat"/>
          <w:b/>
          <w:bCs/>
          <w:iCs/>
          <w:color w:val="000000"/>
          <w:sz w:val="22"/>
          <w:szCs w:val="22"/>
        </w:rPr>
        <w:t>ՀԱՆՁՆՄԱՆ</w:t>
      </w:r>
      <w:r w:rsidRPr="004F71AE">
        <w:rPr>
          <w:rFonts w:ascii="GHEA Grapalat" w:hAnsi="GHEA Grapalat"/>
          <w:b/>
          <w:bCs/>
          <w:iCs/>
          <w:color w:val="000000"/>
          <w:sz w:val="22"/>
          <w:szCs w:val="22"/>
          <w:lang w:val="pt-BR"/>
        </w:rPr>
        <w:t>-</w:t>
      </w:r>
      <w:r w:rsidRPr="004F71AE">
        <w:rPr>
          <w:rFonts w:ascii="GHEA Grapalat" w:hAnsi="GHEA Grapalat"/>
          <w:b/>
          <w:bCs/>
          <w:iCs/>
          <w:color w:val="000000"/>
          <w:sz w:val="22"/>
          <w:szCs w:val="22"/>
        </w:rPr>
        <w:t>ԸՆԴՈՒՆՄԱՆ</w:t>
      </w:r>
    </w:p>
    <w:p w14:paraId="7B6C8402" w14:textId="77777777" w:rsidR="00094F22" w:rsidRPr="004F71AE" w:rsidRDefault="00094F22" w:rsidP="00094F22">
      <w:pPr>
        <w:pStyle w:val="af6"/>
        <w:spacing w:line="240" w:lineRule="auto"/>
        <w:ind w:firstLine="0"/>
        <w:jc w:val="center"/>
        <w:rPr>
          <w:b/>
          <w:bCs/>
          <w:i w:val="0"/>
          <w:iCs/>
          <w:lang w:val="pt-BR"/>
        </w:rPr>
      </w:pPr>
    </w:p>
    <w:p w14:paraId="0D113F0F" w14:textId="77777777" w:rsidR="00094F22" w:rsidRPr="004F71AE" w:rsidRDefault="00094F22" w:rsidP="00094F22">
      <w:pPr>
        <w:pStyle w:val="af6"/>
        <w:spacing w:line="240" w:lineRule="auto"/>
        <w:ind w:firstLine="540"/>
        <w:rPr>
          <w:i w:val="0"/>
          <w:iCs/>
          <w:lang w:val="pt-BR"/>
        </w:rPr>
      </w:pPr>
      <w:r w:rsidRPr="004F71AE">
        <w:rPr>
          <w:rFonts w:ascii="GHEA Grapalat" w:hAnsi="GHEA Grapalat"/>
          <w:i w:val="0"/>
          <w:color w:val="000000"/>
          <w:sz w:val="21"/>
          <w:szCs w:val="21"/>
          <w:lang w:val="pt-BR" w:eastAsia="ru-RU"/>
        </w:rPr>
        <w:t>«      » «              »</w:t>
      </w:r>
      <w:r w:rsidRPr="004F71AE">
        <w:rPr>
          <w:i w:val="0"/>
          <w:iCs/>
          <w:lang w:val="pt-BR"/>
        </w:rPr>
        <w:t xml:space="preserve">  </w:t>
      </w:r>
      <w:r w:rsidRPr="004F71AE">
        <w:rPr>
          <w:rFonts w:ascii="GHEA Grapalat" w:hAnsi="GHEA Grapalat"/>
          <w:i w:val="0"/>
          <w:color w:val="000000"/>
          <w:sz w:val="21"/>
          <w:szCs w:val="21"/>
          <w:lang w:val="pt-BR" w:eastAsia="ru-RU"/>
        </w:rPr>
        <w:t xml:space="preserve">20    </w:t>
      </w:r>
      <w:r w:rsidRPr="004F71AE">
        <w:rPr>
          <w:rFonts w:ascii="GHEA Grapalat" w:hAnsi="GHEA Grapalat"/>
          <w:i w:val="0"/>
          <w:color w:val="000000"/>
          <w:sz w:val="21"/>
          <w:szCs w:val="21"/>
          <w:lang w:eastAsia="ru-RU"/>
        </w:rPr>
        <w:t>թ</w:t>
      </w:r>
      <w:r w:rsidRPr="004F71AE">
        <w:rPr>
          <w:rFonts w:ascii="GHEA Grapalat" w:hAnsi="GHEA Grapalat"/>
          <w:i w:val="0"/>
          <w:color w:val="000000"/>
          <w:sz w:val="21"/>
          <w:szCs w:val="21"/>
          <w:lang w:val="pt-BR" w:eastAsia="ru-RU"/>
        </w:rPr>
        <w:t>.</w:t>
      </w:r>
    </w:p>
    <w:p w14:paraId="69ACDF83" w14:textId="77777777" w:rsidR="00094F22" w:rsidRPr="004F71AE" w:rsidRDefault="00094F22" w:rsidP="00094F22">
      <w:pPr>
        <w:pStyle w:val="af6"/>
        <w:spacing w:line="240" w:lineRule="auto"/>
        <w:ind w:firstLine="0"/>
        <w:rPr>
          <w:i w:val="0"/>
          <w:iCs/>
          <w:lang w:val="pt-BR"/>
        </w:rPr>
      </w:pPr>
    </w:p>
    <w:p w14:paraId="2807A638"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այսուհետ</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Պայմանագիր</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անվանումը</w:t>
      </w:r>
      <w:proofErr w:type="spellEnd"/>
      <w:r w:rsidRPr="004F71AE">
        <w:rPr>
          <w:rFonts w:ascii="GHEA Grapalat" w:hAnsi="GHEA Grapalat"/>
          <w:color w:val="000000"/>
          <w:sz w:val="21"/>
          <w:szCs w:val="21"/>
          <w:lang w:val="pt-BR"/>
        </w:rPr>
        <w:t>` ____________________________________________________________________________________________</w:t>
      </w:r>
    </w:p>
    <w:p w14:paraId="48806EF6"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կնքման</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ամսաթիվը</w:t>
      </w:r>
      <w:proofErr w:type="spellEnd"/>
      <w:r w:rsidRPr="004F71AE">
        <w:rPr>
          <w:rFonts w:ascii="GHEA Grapalat" w:hAnsi="GHEA Grapalat"/>
          <w:color w:val="000000"/>
          <w:sz w:val="21"/>
          <w:szCs w:val="21"/>
          <w:lang w:val="pt-BR"/>
        </w:rPr>
        <w:t xml:space="preserve">` «____» «__________________» 20 </w:t>
      </w:r>
      <w:r w:rsidRPr="004F71AE">
        <w:rPr>
          <w:rFonts w:ascii="GHEA Grapalat" w:hAnsi="GHEA Grapalat"/>
          <w:color w:val="000000"/>
          <w:sz w:val="21"/>
          <w:szCs w:val="21"/>
        </w:rPr>
        <w:t>թ</w:t>
      </w:r>
      <w:r w:rsidRPr="004F71AE">
        <w:rPr>
          <w:rFonts w:ascii="GHEA Grapalat" w:hAnsi="GHEA Grapalat"/>
          <w:color w:val="000000"/>
          <w:sz w:val="21"/>
          <w:szCs w:val="21"/>
          <w:lang w:val="pt-BR"/>
        </w:rPr>
        <w:t>.</w:t>
      </w:r>
    </w:p>
    <w:p w14:paraId="022DAB30" w14:textId="77777777" w:rsidR="00094F22" w:rsidRPr="004F71AE" w:rsidRDefault="00094F22" w:rsidP="00094F22">
      <w:pPr>
        <w:pStyle w:val="aff5"/>
        <w:spacing w:before="0" w:beforeAutospacing="0" w:after="0" w:afterAutospacing="0"/>
        <w:rPr>
          <w:rFonts w:ascii="GHEA Grapalat" w:hAnsi="GHEA Grapalat"/>
          <w:color w:val="000000"/>
          <w:sz w:val="21"/>
          <w:szCs w:val="21"/>
          <w:lang w:val="pt-BR"/>
        </w:rPr>
      </w:pP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համարը</w:t>
      </w:r>
      <w:proofErr w:type="spellEnd"/>
      <w:r w:rsidRPr="004F71AE">
        <w:rPr>
          <w:rFonts w:ascii="GHEA Grapalat" w:hAnsi="GHEA Grapalat"/>
          <w:color w:val="000000"/>
          <w:sz w:val="21"/>
          <w:szCs w:val="21"/>
          <w:lang w:val="pt-BR"/>
        </w:rPr>
        <w:t>`    __________</w:t>
      </w:r>
    </w:p>
    <w:p w14:paraId="2D0CFF6B" w14:textId="77777777" w:rsidR="00094F22" w:rsidRPr="004F71AE" w:rsidRDefault="00094F22" w:rsidP="00094F22">
      <w:pPr>
        <w:jc w:val="both"/>
        <w:rPr>
          <w:rFonts w:ascii="GHEA Grapalat" w:hAnsi="GHEA Grapalat" w:cs="Sylfaen"/>
          <w:iCs/>
          <w:lang w:val="pt-BR"/>
        </w:rPr>
      </w:pPr>
      <w:proofErr w:type="spellStart"/>
      <w:proofErr w:type="gramStart"/>
      <w:r w:rsidRPr="004F71AE">
        <w:rPr>
          <w:rFonts w:ascii="GHEA Grapalat" w:hAnsi="GHEA Grapalat"/>
          <w:iCs/>
          <w:color w:val="000000"/>
          <w:sz w:val="21"/>
          <w:szCs w:val="21"/>
        </w:rPr>
        <w:t>Պատվիրատուն</w:t>
      </w:r>
      <w:proofErr w:type="spellEnd"/>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և</w:t>
      </w:r>
      <w:proofErr w:type="gramEnd"/>
      <w:r w:rsidRPr="004F71AE">
        <w:rPr>
          <w:rFonts w:ascii="GHEA Grapalat" w:hAnsi="GHEA Grapalat"/>
          <w:iCs/>
          <w:color w:val="000000"/>
          <w:sz w:val="21"/>
          <w:szCs w:val="21"/>
          <w:lang w:val="pt-BR"/>
        </w:rPr>
        <w:t xml:space="preserve">  </w:t>
      </w:r>
      <w:proofErr w:type="spellStart"/>
      <w:r w:rsidRPr="004F71AE">
        <w:rPr>
          <w:rFonts w:ascii="GHEA Grapalat" w:hAnsi="GHEA Grapalat"/>
          <w:color w:val="000000"/>
          <w:sz w:val="21"/>
          <w:szCs w:val="21"/>
        </w:rPr>
        <w:t>Պայմանագրի</w:t>
      </w:r>
      <w:proofErr w:type="spellEnd"/>
      <w:r w:rsidRPr="004F71AE">
        <w:rPr>
          <w:rFonts w:ascii="GHEA Grapalat" w:hAnsi="GHEA Grapalat"/>
          <w:color w:val="000000"/>
          <w:sz w:val="21"/>
          <w:szCs w:val="21"/>
          <w:lang w:val="pt-BR"/>
        </w:rPr>
        <w:t xml:space="preserve"> </w:t>
      </w:r>
      <w:proofErr w:type="spellStart"/>
      <w:r w:rsidRPr="004F71AE">
        <w:rPr>
          <w:rFonts w:ascii="GHEA Grapalat" w:hAnsi="GHEA Grapalat"/>
          <w:color w:val="000000"/>
          <w:sz w:val="21"/>
          <w:szCs w:val="21"/>
        </w:rPr>
        <w:t>կողմը</w:t>
      </w:r>
      <w:proofErr w:type="spellEnd"/>
      <w:proofErr w:type="gramStart"/>
      <w:r w:rsidRPr="004F71AE">
        <w:rPr>
          <w:rFonts w:ascii="GHEA Grapalat" w:hAnsi="GHEA Grapalat"/>
          <w:color w:val="000000"/>
          <w:sz w:val="21"/>
          <w:szCs w:val="21"/>
        </w:rPr>
        <w:t>՝</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հիմք</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proofErr w:type="gramStart"/>
      <w:r w:rsidRPr="004F71AE">
        <w:rPr>
          <w:rFonts w:ascii="GHEA Grapalat" w:hAnsi="GHEA Grapalat"/>
          <w:color w:val="000000"/>
          <w:sz w:val="21"/>
          <w:szCs w:val="21"/>
          <w:lang w:val="hy-AM"/>
        </w:rPr>
        <w:t>ընդունելով</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պայմանագրի</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proofErr w:type="gramStart"/>
      <w:r w:rsidRPr="004F71AE">
        <w:rPr>
          <w:rFonts w:ascii="GHEA Grapalat" w:hAnsi="GHEA Grapalat"/>
          <w:color w:val="000000"/>
          <w:sz w:val="21"/>
          <w:szCs w:val="21"/>
          <w:lang w:val="hy-AM"/>
        </w:rPr>
        <w:t xml:space="preserve">կատարման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վերաբերյալ</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proofErr w:type="gramStart"/>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20</w:t>
      </w:r>
      <w:proofErr w:type="gramEnd"/>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թ. դուրս գրված </w:t>
      </w:r>
      <w:r w:rsidRPr="004F71AE">
        <w:rPr>
          <w:rFonts w:ascii="GHEA Grapalat" w:hAnsi="GHEA Grapalat"/>
          <w:color w:val="000000"/>
          <w:sz w:val="21"/>
          <w:szCs w:val="21"/>
          <w:lang w:val="pt-BR"/>
        </w:rPr>
        <w:t xml:space="preserve">N ___   </w:t>
      </w:r>
      <w:r w:rsidRPr="004F71AE">
        <w:rPr>
          <w:rFonts w:ascii="GHEA Grapalat" w:hAnsi="GHEA Grapalat"/>
          <w:color w:val="000000"/>
          <w:sz w:val="21"/>
          <w:szCs w:val="21"/>
          <w:lang w:val="hy-AM"/>
        </w:rPr>
        <w:t xml:space="preserve">հաշիվ ապրանքագիրը, </w:t>
      </w:r>
      <w:r w:rsidRPr="004F71AE">
        <w:rPr>
          <w:rFonts w:ascii="GHEA Grapalat" w:hAnsi="GHEA Grapalat"/>
          <w:color w:val="000000"/>
          <w:sz w:val="21"/>
          <w:szCs w:val="21"/>
          <w:lang w:val="es-ES"/>
        </w:rPr>
        <w:t>կազմեցին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սույն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արձանագրությունը</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հետևյալի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մասին</w:t>
      </w:r>
      <w:r w:rsidRPr="004F71AE">
        <w:rPr>
          <w:rFonts w:ascii="GHEA Grapalat" w:hAnsi="GHEA Grapalat"/>
          <w:color w:val="000000"/>
          <w:sz w:val="21"/>
          <w:szCs w:val="21"/>
          <w:lang w:val="pt-BR"/>
        </w:rPr>
        <w:t>.</w:t>
      </w:r>
    </w:p>
    <w:p w14:paraId="66AF8171" w14:textId="77777777" w:rsidR="00094F22" w:rsidRPr="004F71AE" w:rsidRDefault="00094F22" w:rsidP="00094F22">
      <w:pPr>
        <w:jc w:val="both"/>
        <w:rPr>
          <w:rFonts w:ascii="GHEA Grapalat" w:hAnsi="GHEA Grapalat"/>
          <w:iCs/>
          <w:color w:val="000000"/>
          <w:sz w:val="21"/>
          <w:szCs w:val="21"/>
          <w:lang w:val="hy-AM"/>
        </w:rPr>
      </w:pPr>
      <w:proofErr w:type="spellStart"/>
      <w:r w:rsidRPr="004F71AE">
        <w:rPr>
          <w:rFonts w:ascii="GHEA Grapalat" w:hAnsi="GHEA Grapalat"/>
          <w:iCs/>
          <w:color w:val="000000"/>
          <w:sz w:val="21"/>
          <w:szCs w:val="21"/>
        </w:rPr>
        <w:t>Պայմանագրի</w:t>
      </w:r>
      <w:proofErr w:type="spellEnd"/>
      <w:r w:rsidRPr="004F71AE">
        <w:rPr>
          <w:rFonts w:ascii="GHEA Grapalat" w:hAnsi="GHEA Grapalat"/>
          <w:iCs/>
          <w:color w:val="000000"/>
          <w:sz w:val="21"/>
          <w:szCs w:val="21"/>
          <w:lang w:val="pt-BR"/>
        </w:rPr>
        <w:t xml:space="preserve"> </w:t>
      </w:r>
      <w:proofErr w:type="spellStart"/>
      <w:r w:rsidRPr="004F71AE">
        <w:rPr>
          <w:rFonts w:ascii="GHEA Grapalat" w:hAnsi="GHEA Grapalat"/>
          <w:iCs/>
          <w:color w:val="000000"/>
          <w:sz w:val="21"/>
          <w:szCs w:val="21"/>
        </w:rPr>
        <w:t>շրջանակներում</w:t>
      </w:r>
      <w:proofErr w:type="spellEnd"/>
      <w:r w:rsidRPr="004F71AE">
        <w:rPr>
          <w:rFonts w:ascii="GHEA Grapalat" w:hAnsi="GHEA Grapalat"/>
          <w:iCs/>
          <w:color w:val="000000"/>
          <w:sz w:val="21"/>
          <w:szCs w:val="21"/>
          <w:lang w:val="pt-BR"/>
        </w:rPr>
        <w:t xml:space="preserve"> </w:t>
      </w:r>
      <w:r w:rsidRPr="004F71AE">
        <w:rPr>
          <w:rFonts w:ascii="GHEA Grapalat" w:hAnsi="GHEA Grapalat"/>
          <w:iCs/>
          <w:snapToGrid w:val="0"/>
          <w:color w:val="000000"/>
          <w:sz w:val="21"/>
          <w:szCs w:val="21"/>
          <w:lang w:val="es-ES"/>
        </w:rPr>
        <w:t>Պայմանագրի</w:t>
      </w:r>
      <w:r w:rsidRPr="004F71AE">
        <w:rPr>
          <w:rFonts w:ascii="GHEA Grapalat" w:hAnsi="GHEA Grapalat"/>
          <w:iCs/>
          <w:snapToGrid w:val="0"/>
          <w:color w:val="000000"/>
          <w:sz w:val="21"/>
          <w:szCs w:val="21"/>
          <w:lang w:val="pt-BR"/>
        </w:rPr>
        <w:t xml:space="preserve"> </w:t>
      </w:r>
      <w:proofErr w:type="gramStart"/>
      <w:r w:rsidRPr="004F71AE">
        <w:rPr>
          <w:rFonts w:ascii="GHEA Grapalat" w:hAnsi="GHEA Grapalat"/>
          <w:iCs/>
          <w:snapToGrid w:val="0"/>
          <w:color w:val="000000"/>
          <w:sz w:val="21"/>
          <w:szCs w:val="21"/>
          <w:lang w:val="es-ES"/>
        </w:rPr>
        <w:t>կողմը</w:t>
      </w:r>
      <w:r w:rsidRPr="004F71AE">
        <w:rPr>
          <w:rFonts w:ascii="GHEA Grapalat" w:hAnsi="GHEA Grapalat"/>
          <w:iCs/>
          <w:snapToGrid w:val="0"/>
          <w:color w:val="000000"/>
          <w:sz w:val="21"/>
          <w:szCs w:val="21"/>
          <w:lang w:val="pt-BR"/>
        </w:rPr>
        <w:t xml:space="preserve">  </w:t>
      </w:r>
      <w:r w:rsidRPr="004F71AE">
        <w:rPr>
          <w:rFonts w:ascii="GHEA Grapalat" w:hAnsi="GHEA Grapalat"/>
          <w:iCs/>
          <w:snapToGrid w:val="0"/>
          <w:color w:val="000000"/>
          <w:sz w:val="21"/>
          <w:szCs w:val="21"/>
          <w:lang w:val="es-ES"/>
        </w:rPr>
        <w:t>կատարել</w:t>
      </w:r>
      <w:proofErr w:type="gramEnd"/>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է</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հետևյալ</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աշխատանքները</w:t>
      </w:r>
      <w:r w:rsidRPr="004F71AE">
        <w:rPr>
          <w:rFonts w:ascii="GHEA Grapalat" w:hAnsi="GHEA Grapalat"/>
          <w:iCs/>
          <w:color w:val="000000"/>
          <w:sz w:val="21"/>
          <w:szCs w:val="21"/>
        </w:rPr>
        <w:t>՝</w:t>
      </w:r>
    </w:p>
    <w:p w14:paraId="7605A729" w14:textId="77777777" w:rsidR="00094F22" w:rsidRPr="004F71AE" w:rsidRDefault="00094F22" w:rsidP="00094F22">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94F22" w:rsidRPr="004F71AE" w14:paraId="30E3CC5F" w14:textId="77777777" w:rsidTr="00562B77">
        <w:trPr>
          <w:jc w:val="right"/>
        </w:trPr>
        <w:tc>
          <w:tcPr>
            <w:tcW w:w="357" w:type="dxa"/>
            <w:vMerge w:val="restart"/>
            <w:vAlign w:val="center"/>
          </w:tcPr>
          <w:p w14:paraId="51EACB4D" w14:textId="77777777"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N</w:t>
            </w:r>
          </w:p>
        </w:tc>
        <w:tc>
          <w:tcPr>
            <w:tcW w:w="10348" w:type="dxa"/>
            <w:gridSpan w:val="8"/>
            <w:vAlign w:val="center"/>
          </w:tcPr>
          <w:p w14:paraId="3786291B" w14:textId="77777777" w:rsidR="00094F22" w:rsidRPr="004F71AE" w:rsidRDefault="00094F22" w:rsidP="00562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4F71AE">
              <w:rPr>
                <w:rFonts w:ascii="GHEA Grapalat" w:hAnsi="GHEA Grapalat" w:cs="Sylfaen"/>
                <w:sz w:val="18"/>
                <w:szCs w:val="18"/>
              </w:rPr>
              <w:t>Կատարված</w:t>
            </w:r>
            <w:proofErr w:type="spellEnd"/>
            <w:r w:rsidRPr="004F71AE">
              <w:rPr>
                <w:rFonts w:ascii="GHEA Grapalat" w:hAnsi="GHEA Grapalat" w:cs="Courier New"/>
                <w:sz w:val="18"/>
                <w:szCs w:val="18"/>
              </w:rPr>
              <w:t xml:space="preserve"> </w:t>
            </w:r>
            <w:proofErr w:type="spellStart"/>
            <w:r w:rsidRPr="004F71AE">
              <w:rPr>
                <w:rFonts w:ascii="GHEA Grapalat" w:hAnsi="GHEA Grapalat" w:cs="Sylfaen"/>
                <w:sz w:val="18"/>
                <w:szCs w:val="18"/>
              </w:rPr>
              <w:t>աշխատանքների</w:t>
            </w:r>
            <w:proofErr w:type="spellEnd"/>
          </w:p>
        </w:tc>
      </w:tr>
      <w:tr w:rsidR="00094F22" w:rsidRPr="004F71AE" w14:paraId="200FB863" w14:textId="77777777" w:rsidTr="00562B77">
        <w:trPr>
          <w:jc w:val="right"/>
        </w:trPr>
        <w:tc>
          <w:tcPr>
            <w:tcW w:w="357" w:type="dxa"/>
            <w:vMerge/>
          </w:tcPr>
          <w:p w14:paraId="2E24310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val="restart"/>
            <w:vAlign w:val="center"/>
          </w:tcPr>
          <w:p w14:paraId="3D78BAB2"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անվանումը</w:t>
            </w:r>
            <w:proofErr w:type="spellEnd"/>
          </w:p>
        </w:tc>
        <w:tc>
          <w:tcPr>
            <w:tcW w:w="1440" w:type="dxa"/>
            <w:vMerge w:val="restart"/>
            <w:vAlign w:val="center"/>
          </w:tcPr>
          <w:p w14:paraId="5B9F158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տեխնիկական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բնութագրի</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համառոտ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շարադրանքը</w:t>
            </w:r>
            <w:proofErr w:type="spellEnd"/>
          </w:p>
        </w:tc>
        <w:tc>
          <w:tcPr>
            <w:tcW w:w="2916" w:type="dxa"/>
            <w:gridSpan w:val="2"/>
            <w:vAlign w:val="center"/>
          </w:tcPr>
          <w:p w14:paraId="0108E3B6"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քանակական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ցուցանիշը</w:t>
            </w:r>
            <w:proofErr w:type="spellEnd"/>
          </w:p>
        </w:tc>
        <w:tc>
          <w:tcPr>
            <w:tcW w:w="2976" w:type="dxa"/>
            <w:gridSpan w:val="2"/>
            <w:vAlign w:val="center"/>
          </w:tcPr>
          <w:p w14:paraId="4D147B88"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կատարման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ժամկետը</w:t>
            </w:r>
            <w:proofErr w:type="spellEnd"/>
          </w:p>
        </w:tc>
        <w:tc>
          <w:tcPr>
            <w:tcW w:w="1168" w:type="dxa"/>
            <w:vMerge w:val="restart"/>
            <w:vAlign w:val="center"/>
          </w:tcPr>
          <w:p w14:paraId="25D3F603"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Վճարման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ենթակա</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գումարը</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հազար</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դրամ</w:t>
            </w:r>
            <w:proofErr w:type="spellEnd"/>
            <w:r w:rsidRPr="004F71AE">
              <w:rPr>
                <w:rFonts w:ascii="GHEA Grapalat" w:hAnsi="GHEA Grapalat"/>
                <w:sz w:val="18"/>
                <w:szCs w:val="18"/>
              </w:rPr>
              <w:t>/</w:t>
            </w:r>
          </w:p>
        </w:tc>
        <w:tc>
          <w:tcPr>
            <w:tcW w:w="675" w:type="dxa"/>
            <w:vMerge w:val="restart"/>
            <w:vAlign w:val="center"/>
          </w:tcPr>
          <w:p w14:paraId="4F919BB8"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Վճարման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ժամկետը</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ըստ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վճարման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ժամանակացույցի</w:t>
            </w:r>
            <w:proofErr w:type="spellEnd"/>
            <w:r w:rsidRPr="004F71AE">
              <w:rPr>
                <w:rFonts w:ascii="GHEA Grapalat" w:hAnsi="GHEA Grapalat"/>
                <w:sz w:val="18"/>
                <w:szCs w:val="18"/>
              </w:rPr>
              <w:t>/</w:t>
            </w:r>
          </w:p>
        </w:tc>
      </w:tr>
      <w:tr w:rsidR="00094F22" w:rsidRPr="004F71AE" w14:paraId="3E531658" w14:textId="77777777" w:rsidTr="00562B77">
        <w:trPr>
          <w:trHeight w:val="1105"/>
          <w:jc w:val="right"/>
        </w:trPr>
        <w:tc>
          <w:tcPr>
            <w:tcW w:w="357" w:type="dxa"/>
            <w:vMerge/>
            <w:tcBorders>
              <w:bottom w:val="single" w:sz="4" w:space="0" w:color="auto"/>
            </w:tcBorders>
          </w:tcPr>
          <w:p w14:paraId="16217FF0"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E35E917"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153BD519"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336AED56"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ըստ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պայմանագրով</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հաստատված</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գնման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81FBA22"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փաստացի</w:t>
            </w:r>
            <w:proofErr w:type="spellEnd"/>
          </w:p>
        </w:tc>
        <w:tc>
          <w:tcPr>
            <w:tcW w:w="1842" w:type="dxa"/>
            <w:tcBorders>
              <w:bottom w:val="single" w:sz="4" w:space="0" w:color="auto"/>
            </w:tcBorders>
            <w:vAlign w:val="center"/>
          </w:tcPr>
          <w:p w14:paraId="6434858A"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ըստ</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պայմանագրով</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հաստատված</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գնման</w:t>
            </w:r>
            <w:proofErr w:type="spellEnd"/>
            <w:r w:rsidRPr="004F71AE">
              <w:rPr>
                <w:rFonts w:ascii="GHEA Grapalat" w:hAnsi="GHEA Grapalat"/>
                <w:sz w:val="18"/>
                <w:szCs w:val="18"/>
              </w:rPr>
              <w:t xml:space="preserve"> </w:t>
            </w:r>
            <w:proofErr w:type="spellStart"/>
            <w:r w:rsidRPr="004F71AE">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4DF3DB25" w14:textId="77777777" w:rsidR="00094F22" w:rsidRPr="004F71AE" w:rsidRDefault="00094F22" w:rsidP="00562B77">
            <w:pPr>
              <w:pStyle w:val="aff5"/>
              <w:spacing w:before="0" w:beforeAutospacing="0" w:after="0" w:afterAutospacing="0"/>
              <w:jc w:val="center"/>
              <w:rPr>
                <w:rFonts w:ascii="GHEA Grapalat" w:hAnsi="GHEA Grapalat"/>
                <w:sz w:val="18"/>
                <w:szCs w:val="18"/>
              </w:rPr>
            </w:pPr>
            <w:proofErr w:type="spellStart"/>
            <w:r w:rsidRPr="004F71AE">
              <w:rPr>
                <w:rFonts w:ascii="GHEA Grapalat" w:hAnsi="GHEA Grapalat"/>
                <w:sz w:val="18"/>
                <w:szCs w:val="18"/>
              </w:rPr>
              <w:t>փաստացի</w:t>
            </w:r>
            <w:proofErr w:type="spellEnd"/>
          </w:p>
        </w:tc>
        <w:tc>
          <w:tcPr>
            <w:tcW w:w="1168" w:type="dxa"/>
            <w:vMerge/>
            <w:tcBorders>
              <w:bottom w:val="single" w:sz="4" w:space="0" w:color="auto"/>
            </w:tcBorders>
            <w:vAlign w:val="center"/>
          </w:tcPr>
          <w:p w14:paraId="1F2AF66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4E3ABC35"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14:paraId="77CC941D" w14:textId="77777777" w:rsidTr="00562B77">
        <w:trPr>
          <w:jc w:val="right"/>
        </w:trPr>
        <w:tc>
          <w:tcPr>
            <w:tcW w:w="357" w:type="dxa"/>
            <w:vAlign w:val="center"/>
          </w:tcPr>
          <w:p w14:paraId="148D06B0"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Align w:val="center"/>
          </w:tcPr>
          <w:p w14:paraId="014643D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vAlign w:val="center"/>
          </w:tcPr>
          <w:p w14:paraId="7FA44D0A"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vAlign w:val="center"/>
          </w:tcPr>
          <w:p w14:paraId="5D2C679A"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16" w:type="dxa"/>
            <w:vAlign w:val="center"/>
          </w:tcPr>
          <w:p w14:paraId="0B8F64C7"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42" w:type="dxa"/>
            <w:vAlign w:val="center"/>
          </w:tcPr>
          <w:p w14:paraId="1719D401"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34" w:type="dxa"/>
            <w:vAlign w:val="center"/>
          </w:tcPr>
          <w:p w14:paraId="54E6D632"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68" w:type="dxa"/>
            <w:vAlign w:val="center"/>
          </w:tcPr>
          <w:p w14:paraId="36B41FF8"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vAlign w:val="center"/>
          </w:tcPr>
          <w:p w14:paraId="373B44D6" w14:textId="77777777"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14:paraId="7AE345F8" w14:textId="77777777" w:rsidTr="00562B77">
        <w:trPr>
          <w:jc w:val="right"/>
        </w:trPr>
        <w:tc>
          <w:tcPr>
            <w:tcW w:w="357" w:type="dxa"/>
          </w:tcPr>
          <w:p w14:paraId="7E5B1C96" w14:textId="77777777" w:rsidR="00094F22" w:rsidRPr="004F71AE" w:rsidRDefault="00094F22" w:rsidP="00562B77">
            <w:pPr>
              <w:pStyle w:val="aff5"/>
              <w:spacing w:before="0" w:beforeAutospacing="0" w:after="0" w:afterAutospacing="0"/>
              <w:jc w:val="center"/>
              <w:rPr>
                <w:rFonts w:ascii="GHEA Grapalat" w:hAnsi="GHEA Grapalat"/>
              </w:rPr>
            </w:pPr>
          </w:p>
        </w:tc>
        <w:tc>
          <w:tcPr>
            <w:tcW w:w="1173" w:type="dxa"/>
          </w:tcPr>
          <w:p w14:paraId="086490AB" w14:textId="77777777" w:rsidR="00094F22" w:rsidRPr="004F71AE" w:rsidRDefault="00094F22" w:rsidP="00562B77">
            <w:pPr>
              <w:pStyle w:val="aff5"/>
              <w:spacing w:before="0" w:beforeAutospacing="0" w:after="0" w:afterAutospacing="0"/>
              <w:jc w:val="center"/>
              <w:rPr>
                <w:rFonts w:ascii="GHEA Grapalat" w:hAnsi="GHEA Grapalat"/>
              </w:rPr>
            </w:pPr>
          </w:p>
        </w:tc>
        <w:tc>
          <w:tcPr>
            <w:tcW w:w="1440" w:type="dxa"/>
          </w:tcPr>
          <w:p w14:paraId="150EB270" w14:textId="77777777" w:rsidR="00094F22" w:rsidRPr="004F71AE" w:rsidRDefault="00094F22" w:rsidP="00562B77">
            <w:pPr>
              <w:pStyle w:val="aff5"/>
              <w:spacing w:before="0" w:beforeAutospacing="0" w:after="0" w:afterAutospacing="0"/>
              <w:jc w:val="center"/>
              <w:rPr>
                <w:rFonts w:ascii="GHEA Grapalat" w:hAnsi="GHEA Grapalat"/>
              </w:rPr>
            </w:pPr>
          </w:p>
        </w:tc>
        <w:tc>
          <w:tcPr>
            <w:tcW w:w="1800" w:type="dxa"/>
          </w:tcPr>
          <w:p w14:paraId="6FE01CA5" w14:textId="77777777" w:rsidR="00094F22" w:rsidRPr="004F71AE" w:rsidRDefault="00094F22" w:rsidP="00562B77">
            <w:pPr>
              <w:pStyle w:val="aff5"/>
              <w:spacing w:before="0" w:beforeAutospacing="0" w:after="0" w:afterAutospacing="0"/>
              <w:jc w:val="center"/>
              <w:rPr>
                <w:rFonts w:ascii="GHEA Grapalat" w:hAnsi="GHEA Grapalat"/>
              </w:rPr>
            </w:pPr>
          </w:p>
        </w:tc>
        <w:tc>
          <w:tcPr>
            <w:tcW w:w="1116" w:type="dxa"/>
          </w:tcPr>
          <w:p w14:paraId="03B7DB5C" w14:textId="77777777" w:rsidR="00094F22" w:rsidRPr="004F71AE" w:rsidRDefault="00094F22" w:rsidP="00562B77">
            <w:pPr>
              <w:pStyle w:val="aff5"/>
              <w:spacing w:before="0" w:beforeAutospacing="0" w:after="0" w:afterAutospacing="0"/>
              <w:jc w:val="center"/>
              <w:rPr>
                <w:rFonts w:ascii="GHEA Grapalat" w:hAnsi="GHEA Grapalat"/>
              </w:rPr>
            </w:pPr>
          </w:p>
        </w:tc>
        <w:tc>
          <w:tcPr>
            <w:tcW w:w="1842" w:type="dxa"/>
          </w:tcPr>
          <w:p w14:paraId="3F66FDD0" w14:textId="77777777" w:rsidR="00094F22" w:rsidRPr="004F71AE" w:rsidRDefault="00094F22" w:rsidP="00562B77">
            <w:pPr>
              <w:pStyle w:val="aff5"/>
              <w:spacing w:before="0" w:beforeAutospacing="0" w:after="0" w:afterAutospacing="0"/>
              <w:jc w:val="center"/>
              <w:rPr>
                <w:rFonts w:ascii="GHEA Grapalat" w:hAnsi="GHEA Grapalat"/>
              </w:rPr>
            </w:pPr>
          </w:p>
        </w:tc>
        <w:tc>
          <w:tcPr>
            <w:tcW w:w="1134" w:type="dxa"/>
          </w:tcPr>
          <w:p w14:paraId="6D23E08A" w14:textId="77777777" w:rsidR="00094F22" w:rsidRPr="004F71AE" w:rsidRDefault="00094F22" w:rsidP="00562B77">
            <w:pPr>
              <w:pStyle w:val="aff5"/>
              <w:spacing w:before="0" w:beforeAutospacing="0" w:after="0" w:afterAutospacing="0"/>
              <w:jc w:val="center"/>
              <w:rPr>
                <w:rFonts w:ascii="GHEA Grapalat" w:hAnsi="GHEA Grapalat"/>
              </w:rPr>
            </w:pPr>
          </w:p>
        </w:tc>
        <w:tc>
          <w:tcPr>
            <w:tcW w:w="1168" w:type="dxa"/>
          </w:tcPr>
          <w:p w14:paraId="1469EF05" w14:textId="77777777" w:rsidR="00094F22" w:rsidRPr="004F71AE" w:rsidRDefault="00094F22" w:rsidP="00562B77">
            <w:pPr>
              <w:pStyle w:val="aff5"/>
              <w:spacing w:before="0" w:beforeAutospacing="0" w:after="0" w:afterAutospacing="0"/>
              <w:jc w:val="center"/>
              <w:rPr>
                <w:rFonts w:ascii="GHEA Grapalat" w:hAnsi="GHEA Grapalat"/>
              </w:rPr>
            </w:pPr>
          </w:p>
        </w:tc>
        <w:tc>
          <w:tcPr>
            <w:tcW w:w="675" w:type="dxa"/>
          </w:tcPr>
          <w:p w14:paraId="3F03410C" w14:textId="77777777" w:rsidR="00094F22" w:rsidRPr="004F71AE" w:rsidRDefault="00094F22" w:rsidP="00562B77">
            <w:pPr>
              <w:pStyle w:val="aff5"/>
              <w:spacing w:before="0" w:beforeAutospacing="0" w:after="0" w:afterAutospacing="0"/>
              <w:jc w:val="center"/>
              <w:rPr>
                <w:rFonts w:ascii="GHEA Grapalat" w:hAnsi="GHEA Grapalat"/>
              </w:rPr>
            </w:pPr>
          </w:p>
        </w:tc>
      </w:tr>
    </w:tbl>
    <w:p w14:paraId="7C002869" w14:textId="77777777" w:rsidR="00094F22" w:rsidRPr="004F71AE" w:rsidRDefault="00094F22" w:rsidP="00094F22">
      <w:pPr>
        <w:ind w:firstLine="375"/>
        <w:jc w:val="both"/>
        <w:rPr>
          <w:rFonts w:ascii="Arial" w:hAnsi="Arial" w:cs="Arial"/>
          <w:iCs/>
          <w:color w:val="000000"/>
          <w:sz w:val="21"/>
          <w:szCs w:val="21"/>
          <w:lang w:val="es-ES"/>
        </w:rPr>
      </w:pPr>
      <w:r w:rsidRPr="004F71AE">
        <w:rPr>
          <w:rFonts w:ascii="Arial" w:hAnsi="Arial" w:cs="Arial"/>
          <w:iCs/>
          <w:color w:val="000000"/>
          <w:sz w:val="21"/>
          <w:szCs w:val="21"/>
          <w:lang w:val="es-ES"/>
        </w:rPr>
        <w:t> </w:t>
      </w:r>
    </w:p>
    <w:p w14:paraId="2D1B44F3" w14:textId="77777777" w:rsidR="00094F22" w:rsidRPr="004F71AE" w:rsidRDefault="00094F22" w:rsidP="00094F22">
      <w:pPr>
        <w:ind w:firstLine="375"/>
        <w:jc w:val="both"/>
        <w:rPr>
          <w:rFonts w:ascii="GHEA Grapalat" w:hAnsi="GHEA Grapalat"/>
          <w:iCs/>
          <w:snapToGrid w:val="0"/>
          <w:color w:val="000000"/>
          <w:sz w:val="21"/>
          <w:szCs w:val="21"/>
          <w:lang w:val="es-ES"/>
        </w:rPr>
      </w:pPr>
      <w:r w:rsidRPr="004F71AE">
        <w:rPr>
          <w:rFonts w:ascii="Arial" w:hAnsi="Arial" w:cs="Arial"/>
          <w:iCs/>
          <w:color w:val="000000"/>
          <w:sz w:val="21"/>
          <w:szCs w:val="21"/>
          <w:lang w:val="es-ES"/>
        </w:rPr>
        <w:t> </w:t>
      </w:r>
      <w:r w:rsidRPr="004F71AE">
        <w:rPr>
          <w:rFonts w:ascii="GHEA Grapalat" w:hAnsi="GHEA Grapalat"/>
          <w:iCs/>
          <w:snapToGrid w:val="0"/>
          <w:color w:val="000000"/>
          <w:sz w:val="21"/>
          <w:szCs w:val="21"/>
          <w:lang w:val="hy-AM"/>
        </w:rPr>
        <w:t xml:space="preserve">Սույն </w:t>
      </w:r>
      <w:proofErr w:type="spellStart"/>
      <w:r w:rsidRPr="004F71AE">
        <w:rPr>
          <w:rFonts w:ascii="GHEA Grapalat" w:hAnsi="GHEA Grapalat"/>
          <w:iCs/>
          <w:snapToGrid w:val="0"/>
          <w:color w:val="000000"/>
          <w:sz w:val="21"/>
          <w:szCs w:val="21"/>
        </w:rPr>
        <w:t>արձանագրության</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rPr>
        <w:t>երկկողմ</w:t>
      </w:r>
      <w:proofErr w:type="spellEnd"/>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հաստատման համար հիմք հանդիսացած</w:t>
      </w:r>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rPr>
        <w:t>հաշիվ</w:t>
      </w:r>
      <w:proofErr w:type="spellEnd"/>
      <w:r w:rsidRPr="004F71AE">
        <w:rPr>
          <w:rFonts w:ascii="GHEA Grapalat" w:hAnsi="GHEA Grapalat"/>
          <w:iCs/>
          <w:snapToGrid w:val="0"/>
          <w:color w:val="000000"/>
          <w:sz w:val="21"/>
          <w:szCs w:val="21"/>
          <w:lang w:val="es-ES"/>
        </w:rPr>
        <w:t xml:space="preserve"> </w:t>
      </w:r>
      <w:proofErr w:type="spellStart"/>
      <w:r w:rsidRPr="004F71AE">
        <w:rPr>
          <w:rFonts w:ascii="GHEA Grapalat" w:hAnsi="GHEA Grapalat"/>
          <w:iCs/>
          <w:snapToGrid w:val="0"/>
          <w:color w:val="000000"/>
          <w:sz w:val="21"/>
          <w:szCs w:val="21"/>
        </w:rPr>
        <w:t>ապրանքագիրը</w:t>
      </w:r>
      <w:proofErr w:type="spellEnd"/>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և</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 xml:space="preserve">դրական </w:t>
      </w:r>
      <w:r w:rsidRPr="004F71AE">
        <w:rPr>
          <w:rFonts w:ascii="GHEA Grapalat" w:hAnsi="GHEA Grapalat"/>
          <w:color w:val="000000"/>
          <w:sz w:val="21"/>
          <w:szCs w:val="21"/>
          <w:lang w:val="es-ES"/>
        </w:rPr>
        <w:t>եզրակացությունը</w:t>
      </w:r>
      <w:r w:rsidRPr="004F71A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A30DB0C" w14:textId="77777777" w:rsidR="00094F22" w:rsidRPr="004F71AE" w:rsidRDefault="00094F22" w:rsidP="00094F22">
      <w:pPr>
        <w:ind w:firstLine="375"/>
        <w:jc w:val="both"/>
        <w:rPr>
          <w:rFonts w:ascii="GHEA Grapalat" w:hAnsi="GHEA Grapalat"/>
          <w:iCs/>
          <w:snapToGrid w:val="0"/>
          <w:color w:val="000000"/>
          <w:sz w:val="21"/>
          <w:szCs w:val="21"/>
          <w:lang w:val="es-ES"/>
        </w:rPr>
      </w:pPr>
    </w:p>
    <w:p w14:paraId="0F501AC1" w14:textId="77777777" w:rsidR="00094F22" w:rsidRPr="004F71AE" w:rsidRDefault="00094F22" w:rsidP="00094F22">
      <w:pPr>
        <w:ind w:firstLine="375"/>
        <w:jc w:val="both"/>
        <w:rPr>
          <w:rFonts w:ascii="GHEA Grapalat" w:hAnsi="GHEA Grapalat"/>
          <w:iCs/>
          <w:snapToGrid w:val="0"/>
          <w:color w:val="000000"/>
          <w:sz w:val="2"/>
          <w:szCs w:val="21"/>
          <w:lang w:val="es-ES"/>
        </w:rPr>
      </w:pPr>
    </w:p>
    <w:p w14:paraId="0F1F04DB" w14:textId="77777777" w:rsidR="00094F22" w:rsidRPr="004F71AE" w:rsidRDefault="00094F22" w:rsidP="00094F22">
      <w:pPr>
        <w:ind w:firstLine="375"/>
        <w:rPr>
          <w:rFonts w:ascii="GHEA Grapalat" w:hAnsi="GHEA Grapalat"/>
          <w:iCs/>
          <w:snapToGrid w:val="0"/>
          <w:color w:val="000000"/>
          <w:sz w:val="2"/>
          <w:szCs w:val="21"/>
          <w:lang w:val="es-ES"/>
        </w:rPr>
      </w:pPr>
      <w:r w:rsidRPr="004F71A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94F22" w:rsidRPr="004F71AE" w14:paraId="4A4E4914" w14:textId="77777777" w:rsidTr="00562B77">
        <w:trPr>
          <w:trHeight w:val="266"/>
          <w:tblCellSpacing w:w="7" w:type="dxa"/>
          <w:jc w:val="center"/>
        </w:trPr>
        <w:tc>
          <w:tcPr>
            <w:tcW w:w="0" w:type="auto"/>
            <w:vAlign w:val="center"/>
          </w:tcPr>
          <w:p w14:paraId="3409F584" w14:textId="77777777" w:rsidR="00094F22" w:rsidRPr="004F71AE" w:rsidRDefault="00094F22" w:rsidP="00562B77">
            <w:pPr>
              <w:jc w:val="center"/>
              <w:rPr>
                <w:rFonts w:ascii="GHEA Grapalat" w:hAnsi="GHEA Grapalat"/>
                <w:iCs/>
                <w:color w:val="000000"/>
                <w:sz w:val="21"/>
                <w:szCs w:val="21"/>
              </w:rPr>
            </w:pPr>
            <w:proofErr w:type="spellStart"/>
            <w:r w:rsidRPr="004F71AE">
              <w:rPr>
                <w:rFonts w:ascii="GHEA Grapalat" w:hAnsi="GHEA Grapalat"/>
                <w:iCs/>
                <w:color w:val="000000"/>
                <w:sz w:val="21"/>
                <w:szCs w:val="21"/>
              </w:rPr>
              <w:t>Աշխատանքը</w:t>
            </w:r>
            <w:proofErr w:type="spellEnd"/>
            <w:r w:rsidRPr="004F71AE">
              <w:rPr>
                <w:rFonts w:ascii="GHEA Grapalat" w:hAnsi="GHEA Grapalat"/>
                <w:iCs/>
                <w:color w:val="000000"/>
                <w:sz w:val="21"/>
                <w:szCs w:val="21"/>
              </w:rPr>
              <w:t xml:space="preserve"> </w:t>
            </w:r>
            <w:proofErr w:type="spellStart"/>
            <w:r w:rsidRPr="004F71AE">
              <w:rPr>
                <w:rFonts w:ascii="GHEA Grapalat" w:hAnsi="GHEA Grapalat"/>
                <w:iCs/>
                <w:color w:val="000000"/>
                <w:sz w:val="21"/>
                <w:szCs w:val="21"/>
              </w:rPr>
              <w:t>հանձնեց</w:t>
            </w:r>
            <w:proofErr w:type="spellEnd"/>
            <w:r w:rsidRPr="004F71AE">
              <w:rPr>
                <w:rFonts w:ascii="GHEA Grapalat" w:hAnsi="GHEA Grapalat"/>
                <w:iCs/>
                <w:color w:val="000000"/>
                <w:sz w:val="21"/>
                <w:szCs w:val="21"/>
              </w:rPr>
              <w:t xml:space="preserve"> </w:t>
            </w:r>
          </w:p>
        </w:tc>
        <w:tc>
          <w:tcPr>
            <w:tcW w:w="0" w:type="auto"/>
            <w:vAlign w:val="center"/>
          </w:tcPr>
          <w:p w14:paraId="7D1C8604" w14:textId="77777777" w:rsidR="00094F22" w:rsidRPr="004F71AE" w:rsidRDefault="00094F22" w:rsidP="00562B77">
            <w:pPr>
              <w:jc w:val="center"/>
              <w:rPr>
                <w:rFonts w:ascii="GHEA Grapalat" w:hAnsi="GHEA Grapalat"/>
                <w:iCs/>
                <w:color w:val="000000"/>
                <w:sz w:val="21"/>
                <w:szCs w:val="21"/>
              </w:rPr>
            </w:pPr>
            <w:proofErr w:type="spellStart"/>
            <w:r w:rsidRPr="004F71AE">
              <w:rPr>
                <w:rFonts w:ascii="GHEA Grapalat" w:hAnsi="GHEA Grapalat"/>
                <w:iCs/>
                <w:color w:val="000000"/>
                <w:sz w:val="21"/>
                <w:szCs w:val="21"/>
              </w:rPr>
              <w:t>Աշխատանքը</w:t>
            </w:r>
            <w:proofErr w:type="spellEnd"/>
            <w:r w:rsidRPr="004F71AE">
              <w:rPr>
                <w:rFonts w:ascii="GHEA Grapalat" w:hAnsi="GHEA Grapalat"/>
                <w:iCs/>
                <w:color w:val="000000"/>
                <w:sz w:val="21"/>
                <w:szCs w:val="21"/>
              </w:rPr>
              <w:t xml:space="preserve"> </w:t>
            </w:r>
            <w:proofErr w:type="spellStart"/>
            <w:r w:rsidRPr="004F71AE">
              <w:rPr>
                <w:rFonts w:ascii="GHEA Grapalat" w:hAnsi="GHEA Grapalat"/>
                <w:iCs/>
                <w:color w:val="000000"/>
                <w:sz w:val="21"/>
                <w:szCs w:val="21"/>
              </w:rPr>
              <w:t>ընդունեց</w:t>
            </w:r>
            <w:proofErr w:type="spellEnd"/>
          </w:p>
        </w:tc>
      </w:tr>
      <w:tr w:rsidR="00094F22" w:rsidRPr="004F71AE" w14:paraId="6D7C517E" w14:textId="77777777" w:rsidTr="00562B77">
        <w:trPr>
          <w:trHeight w:val="473"/>
          <w:tblCellSpacing w:w="7" w:type="dxa"/>
          <w:jc w:val="center"/>
        </w:trPr>
        <w:tc>
          <w:tcPr>
            <w:tcW w:w="0" w:type="auto"/>
            <w:vAlign w:val="center"/>
          </w:tcPr>
          <w:p w14:paraId="38566766"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14:paraId="65C97371"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ստորագրություն</w:t>
            </w:r>
            <w:proofErr w:type="spellEnd"/>
            <w:r w:rsidRPr="004F71AE">
              <w:rPr>
                <w:rFonts w:ascii="GHEA Grapalat" w:hAnsi="GHEA Grapalat"/>
                <w:iCs/>
                <w:sz w:val="15"/>
                <w:szCs w:val="15"/>
              </w:rPr>
              <w:t xml:space="preserve"> </w:t>
            </w:r>
          </w:p>
        </w:tc>
        <w:tc>
          <w:tcPr>
            <w:tcW w:w="0" w:type="auto"/>
            <w:vAlign w:val="center"/>
          </w:tcPr>
          <w:p w14:paraId="7C5EA983"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14:paraId="569A0345"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ստորագրություն</w:t>
            </w:r>
            <w:proofErr w:type="spellEnd"/>
            <w:r w:rsidRPr="004F71AE">
              <w:rPr>
                <w:rFonts w:ascii="GHEA Grapalat" w:hAnsi="GHEA Grapalat"/>
                <w:iCs/>
                <w:sz w:val="15"/>
                <w:szCs w:val="15"/>
              </w:rPr>
              <w:t xml:space="preserve"> </w:t>
            </w:r>
          </w:p>
        </w:tc>
      </w:tr>
      <w:tr w:rsidR="00094F22" w:rsidRPr="004F71AE" w14:paraId="7FA2FB36" w14:textId="77777777" w:rsidTr="00562B77">
        <w:trPr>
          <w:trHeight w:val="503"/>
          <w:tblCellSpacing w:w="7" w:type="dxa"/>
          <w:jc w:val="center"/>
        </w:trPr>
        <w:tc>
          <w:tcPr>
            <w:tcW w:w="0" w:type="auto"/>
            <w:vAlign w:val="center"/>
          </w:tcPr>
          <w:p w14:paraId="554F5066"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14:paraId="5ECC3C2F"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ազգանուն</w:t>
            </w:r>
            <w:proofErr w:type="spellEnd"/>
            <w:r w:rsidRPr="004F71AE">
              <w:rPr>
                <w:rFonts w:ascii="GHEA Grapalat" w:hAnsi="GHEA Grapalat"/>
                <w:iCs/>
                <w:sz w:val="15"/>
                <w:szCs w:val="15"/>
              </w:rPr>
              <w:t xml:space="preserve">, </w:t>
            </w:r>
            <w:proofErr w:type="spellStart"/>
            <w:r w:rsidRPr="004F71AE">
              <w:rPr>
                <w:rFonts w:ascii="GHEA Grapalat" w:hAnsi="GHEA Grapalat"/>
                <w:iCs/>
                <w:sz w:val="15"/>
                <w:szCs w:val="15"/>
              </w:rPr>
              <w:t>անուն</w:t>
            </w:r>
            <w:proofErr w:type="spellEnd"/>
          </w:p>
        </w:tc>
        <w:tc>
          <w:tcPr>
            <w:tcW w:w="0" w:type="auto"/>
            <w:vAlign w:val="center"/>
          </w:tcPr>
          <w:p w14:paraId="5C2DBCD3" w14:textId="77777777"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14:paraId="61B1DE1D" w14:textId="77777777" w:rsidR="00094F22" w:rsidRPr="004F71AE" w:rsidRDefault="00094F22" w:rsidP="00562B77">
            <w:pPr>
              <w:jc w:val="center"/>
              <w:rPr>
                <w:rFonts w:ascii="GHEA Grapalat" w:hAnsi="GHEA Grapalat"/>
                <w:iCs/>
                <w:sz w:val="21"/>
                <w:szCs w:val="21"/>
              </w:rPr>
            </w:pPr>
            <w:proofErr w:type="spellStart"/>
            <w:r w:rsidRPr="004F71AE">
              <w:rPr>
                <w:rFonts w:ascii="GHEA Grapalat" w:hAnsi="GHEA Grapalat"/>
                <w:iCs/>
                <w:sz w:val="15"/>
                <w:szCs w:val="15"/>
              </w:rPr>
              <w:t>ազգանուն</w:t>
            </w:r>
            <w:proofErr w:type="spellEnd"/>
            <w:r w:rsidRPr="004F71AE">
              <w:rPr>
                <w:rFonts w:ascii="GHEA Grapalat" w:hAnsi="GHEA Grapalat"/>
                <w:iCs/>
                <w:sz w:val="15"/>
                <w:szCs w:val="15"/>
              </w:rPr>
              <w:t>, անուն</w:t>
            </w:r>
          </w:p>
        </w:tc>
      </w:tr>
      <w:tr w:rsidR="00094F22" w:rsidRPr="004F71AE" w14:paraId="622703A1" w14:textId="77777777" w:rsidTr="00562B77">
        <w:trPr>
          <w:trHeight w:val="281"/>
          <w:tblCellSpacing w:w="7" w:type="dxa"/>
          <w:jc w:val="center"/>
        </w:trPr>
        <w:tc>
          <w:tcPr>
            <w:tcW w:w="0" w:type="auto"/>
            <w:vAlign w:val="center"/>
          </w:tcPr>
          <w:p w14:paraId="2A8C5069" w14:textId="77777777" w:rsidR="00094F22" w:rsidRPr="004F71AE" w:rsidRDefault="00094F22" w:rsidP="00562B77">
            <w:pPr>
              <w:rPr>
                <w:rFonts w:ascii="GHEA Grapalat" w:hAnsi="GHEA Grapalat"/>
                <w:iCs/>
                <w:color w:val="000000"/>
                <w:sz w:val="21"/>
                <w:szCs w:val="21"/>
              </w:rPr>
            </w:pPr>
            <w:r w:rsidRPr="004F71AE">
              <w:rPr>
                <w:rFonts w:ascii="GHEA Grapalat" w:hAnsi="GHEA Grapalat"/>
                <w:iCs/>
                <w:color w:val="000000"/>
                <w:sz w:val="21"/>
                <w:szCs w:val="21"/>
              </w:rPr>
              <w:t xml:space="preserve">                              Կ.Տ.</w:t>
            </w:r>
            <w:r w:rsidRPr="004F71AE">
              <w:rPr>
                <w:rFonts w:ascii="Arial" w:hAnsi="Arial" w:cs="Arial"/>
                <w:iCs/>
                <w:color w:val="000000"/>
                <w:sz w:val="21"/>
                <w:szCs w:val="21"/>
              </w:rPr>
              <w:t xml:space="preserve">                                                                                 </w:t>
            </w:r>
          </w:p>
        </w:tc>
        <w:tc>
          <w:tcPr>
            <w:tcW w:w="0" w:type="auto"/>
            <w:vAlign w:val="center"/>
          </w:tcPr>
          <w:p w14:paraId="63F5A77B" w14:textId="77777777" w:rsidR="00094F22" w:rsidRPr="004F71AE" w:rsidRDefault="00094F22" w:rsidP="00562B77">
            <w:pPr>
              <w:rPr>
                <w:rFonts w:ascii="GHEA Grapalat" w:hAnsi="GHEA Grapalat"/>
                <w:iCs/>
                <w:color w:val="000000"/>
                <w:sz w:val="21"/>
                <w:szCs w:val="21"/>
              </w:rPr>
            </w:pPr>
            <w:r w:rsidRPr="004F71AE">
              <w:rPr>
                <w:rFonts w:ascii="Arial" w:hAnsi="Arial" w:cs="Arial"/>
                <w:iCs/>
                <w:color w:val="000000"/>
                <w:sz w:val="21"/>
                <w:szCs w:val="21"/>
              </w:rPr>
              <w:t xml:space="preserve">                                     </w:t>
            </w:r>
            <w:r w:rsidRPr="004F71AE">
              <w:rPr>
                <w:rFonts w:ascii="GHEA Grapalat" w:hAnsi="GHEA Grapalat"/>
                <w:iCs/>
                <w:color w:val="000000"/>
                <w:sz w:val="21"/>
                <w:szCs w:val="21"/>
              </w:rPr>
              <w:t>Կ.Տ.</w:t>
            </w:r>
          </w:p>
        </w:tc>
      </w:tr>
    </w:tbl>
    <w:p w14:paraId="0DC3318D" w14:textId="77777777" w:rsidR="00094F22" w:rsidRPr="004F71AE" w:rsidRDefault="00094F22" w:rsidP="00094F22">
      <w:pPr>
        <w:ind w:left="-142" w:firstLine="142"/>
        <w:jc w:val="center"/>
        <w:rPr>
          <w:rFonts w:ascii="GHEA Grapalat" w:hAnsi="GHEA Grapalat" w:cs="Sylfaen"/>
          <w:b/>
        </w:rPr>
      </w:pPr>
    </w:p>
    <w:p w14:paraId="14509D95" w14:textId="77777777" w:rsidR="00094F22" w:rsidRPr="004F71AE" w:rsidRDefault="00094F22" w:rsidP="00094F22">
      <w:pPr>
        <w:ind w:left="-142" w:firstLine="142"/>
        <w:jc w:val="center"/>
        <w:rPr>
          <w:rFonts w:ascii="GHEA Grapalat" w:hAnsi="GHEA Grapalat" w:cs="Sylfaen"/>
          <w:b/>
        </w:rPr>
      </w:pPr>
    </w:p>
    <w:p w14:paraId="73BA08CF" w14:textId="77777777" w:rsidR="00094F22" w:rsidRPr="004F71AE" w:rsidRDefault="00094F22" w:rsidP="00094F22">
      <w:pPr>
        <w:ind w:left="-142" w:firstLine="142"/>
        <w:jc w:val="center"/>
        <w:rPr>
          <w:rFonts w:ascii="GHEA Grapalat" w:hAnsi="GHEA Grapalat" w:cs="Sylfaen"/>
          <w:b/>
        </w:rPr>
      </w:pPr>
    </w:p>
    <w:p w14:paraId="42F0E96E" w14:textId="77777777" w:rsidR="00094F22" w:rsidRPr="004F71AE" w:rsidRDefault="00094F22" w:rsidP="00094F22">
      <w:pPr>
        <w:ind w:firstLine="567"/>
        <w:jc w:val="right"/>
        <w:rPr>
          <w:rFonts w:ascii="GHEA Grapalat" w:hAnsi="GHEA Grapalat" w:cs="Sylfaen"/>
          <w:sz w:val="22"/>
          <w:szCs w:val="22"/>
          <w:lang w:val="pt-BR"/>
        </w:rPr>
      </w:pPr>
    </w:p>
    <w:p w14:paraId="2F380118" w14:textId="77777777"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Հավելված 4.1</w:t>
      </w:r>
    </w:p>
    <w:p w14:paraId="128ED149" w14:textId="77777777"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rPr>
        <w:t>«</w:t>
      </w:r>
      <w:r w:rsidRPr="004F71AE">
        <w:rPr>
          <w:rFonts w:ascii="GHEA Grapalat" w:hAnsi="GHEA Grapalat"/>
          <w:sz w:val="20"/>
          <w:szCs w:val="20"/>
          <w:lang w:val="pt-BR"/>
        </w:rPr>
        <w:t xml:space="preserve">           </w:t>
      </w:r>
      <w:r w:rsidRPr="004F71AE">
        <w:rPr>
          <w:rFonts w:ascii="GHEA Grapalat" w:hAnsi="GHEA Grapalat"/>
          <w:sz w:val="20"/>
          <w:szCs w:val="20"/>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14:paraId="0BFF8FA6" w14:textId="77777777"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14:paraId="66369AA2" w14:textId="77777777" w:rsidR="00094F22" w:rsidRPr="004F71AE" w:rsidRDefault="00094F22" w:rsidP="00094F22">
      <w:pPr>
        <w:tabs>
          <w:tab w:val="left" w:pos="360"/>
          <w:tab w:val="left" w:pos="540"/>
        </w:tabs>
        <w:jc w:val="center"/>
        <w:rPr>
          <w:rFonts w:ascii="Sylfaen" w:hAnsi="Sylfaen" w:cs="Sylfaen"/>
          <w:b/>
          <w:bCs/>
          <w:sz w:val="20"/>
          <w:szCs w:val="20"/>
        </w:rPr>
      </w:pPr>
    </w:p>
    <w:p w14:paraId="57D7360E" w14:textId="77777777" w:rsidR="00094F22" w:rsidRPr="004F71AE" w:rsidRDefault="00094F22" w:rsidP="00094F22">
      <w:pPr>
        <w:tabs>
          <w:tab w:val="left" w:pos="360"/>
          <w:tab w:val="left" w:pos="540"/>
        </w:tabs>
        <w:jc w:val="center"/>
        <w:rPr>
          <w:rFonts w:ascii="Sylfaen" w:hAnsi="Sylfaen" w:cs="Sylfaen"/>
          <w:b/>
          <w:bCs/>
        </w:rPr>
      </w:pPr>
    </w:p>
    <w:p w14:paraId="7641A4EE" w14:textId="77777777" w:rsidR="00094F22" w:rsidRPr="004F71AE" w:rsidRDefault="00094F22" w:rsidP="00094F22">
      <w:pPr>
        <w:tabs>
          <w:tab w:val="left" w:pos="360"/>
          <w:tab w:val="left" w:pos="540"/>
        </w:tabs>
        <w:rPr>
          <w:rFonts w:ascii="GHEA Grapalat" w:hAnsi="GHEA Grapalat" w:cs="Sylfaen"/>
          <w:sz w:val="22"/>
          <w:szCs w:val="22"/>
        </w:rPr>
      </w:pPr>
    </w:p>
    <w:p w14:paraId="4F61233D" w14:textId="77777777" w:rsidR="00094F22" w:rsidRPr="004F71AE" w:rsidRDefault="00094F22" w:rsidP="00094F22">
      <w:pPr>
        <w:tabs>
          <w:tab w:val="left" w:pos="2250"/>
        </w:tabs>
        <w:spacing w:line="276" w:lineRule="auto"/>
        <w:jc w:val="center"/>
        <w:rPr>
          <w:rFonts w:ascii="GHEA Grapalat" w:hAnsi="GHEA Grapalat" w:cs="Sylfaen"/>
          <w:bCs/>
          <w:sz w:val="18"/>
          <w:szCs w:val="18"/>
        </w:rPr>
      </w:pPr>
      <w:proofErr w:type="gramStart"/>
      <w:r w:rsidRPr="004F71AE">
        <w:rPr>
          <w:rFonts w:ascii="GHEA Grapalat" w:hAnsi="GHEA Grapalat" w:cs="Sylfaen"/>
          <w:bCs/>
          <w:sz w:val="18"/>
          <w:szCs w:val="18"/>
        </w:rPr>
        <w:t>ԱԿՏ  N</w:t>
      </w:r>
      <w:proofErr w:type="gramEnd"/>
      <w:r w:rsidRPr="004F71AE">
        <w:rPr>
          <w:rFonts w:ascii="GHEA Grapalat" w:hAnsi="GHEA Grapalat" w:cs="Sylfaen"/>
          <w:bCs/>
          <w:sz w:val="18"/>
          <w:szCs w:val="18"/>
        </w:rPr>
        <w:t xml:space="preserve">    </w:t>
      </w:r>
    </w:p>
    <w:p w14:paraId="5C91C0D6" w14:textId="77777777" w:rsidR="00094F22" w:rsidRPr="004F71AE" w:rsidRDefault="00094F22" w:rsidP="00094F22">
      <w:pPr>
        <w:tabs>
          <w:tab w:val="left" w:pos="360"/>
          <w:tab w:val="left" w:pos="540"/>
          <w:tab w:val="left" w:pos="2250"/>
        </w:tabs>
        <w:spacing w:line="276" w:lineRule="auto"/>
        <w:jc w:val="center"/>
        <w:rPr>
          <w:rFonts w:ascii="GHEA Grapalat" w:hAnsi="GHEA Grapalat" w:cs="Sylfaen"/>
          <w:bCs/>
          <w:sz w:val="18"/>
          <w:szCs w:val="18"/>
        </w:rPr>
      </w:pPr>
      <w:proofErr w:type="spellStart"/>
      <w:r w:rsidRPr="004F71AE">
        <w:rPr>
          <w:rFonts w:ascii="GHEA Grapalat" w:hAnsi="GHEA Grapalat" w:cs="Sylfaen"/>
          <w:bCs/>
          <w:sz w:val="18"/>
          <w:szCs w:val="18"/>
        </w:rPr>
        <w:t>պայմանագրի</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արդյունքը</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Պատվիրատուին</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հանձնելու</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փաստը</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ֆիքսելու</w:t>
      </w:r>
      <w:proofErr w:type="spellEnd"/>
      <w:r w:rsidRPr="004F71AE">
        <w:rPr>
          <w:rFonts w:ascii="GHEA Grapalat" w:hAnsi="GHEA Grapalat" w:cs="Sylfaen"/>
          <w:bCs/>
          <w:sz w:val="18"/>
          <w:szCs w:val="18"/>
        </w:rPr>
        <w:t xml:space="preserve"> </w:t>
      </w:r>
      <w:proofErr w:type="spellStart"/>
      <w:r w:rsidRPr="004F71AE">
        <w:rPr>
          <w:rFonts w:ascii="GHEA Grapalat" w:hAnsi="GHEA Grapalat" w:cs="Sylfaen"/>
          <w:bCs/>
          <w:sz w:val="18"/>
          <w:szCs w:val="18"/>
        </w:rPr>
        <w:t>վերաբերյալ</w:t>
      </w:r>
      <w:proofErr w:type="spellEnd"/>
      <w:r w:rsidRPr="004F71AE">
        <w:rPr>
          <w:rFonts w:ascii="GHEA Grapalat" w:hAnsi="GHEA Grapalat" w:cs="Sylfaen"/>
          <w:bCs/>
          <w:sz w:val="18"/>
          <w:szCs w:val="18"/>
        </w:rPr>
        <w:t xml:space="preserve">                                                                                                                               </w:t>
      </w:r>
    </w:p>
    <w:p w14:paraId="5E9FBE3D" w14:textId="77777777" w:rsidR="00094F22" w:rsidRPr="004F71AE" w:rsidRDefault="00094F22" w:rsidP="00094F22">
      <w:pPr>
        <w:tabs>
          <w:tab w:val="left" w:pos="360"/>
          <w:tab w:val="left" w:pos="540"/>
        </w:tabs>
        <w:rPr>
          <w:rFonts w:ascii="GHEA Grapalat" w:hAnsi="GHEA Grapalat" w:cs="Sylfaen"/>
          <w:sz w:val="22"/>
          <w:szCs w:val="22"/>
        </w:rPr>
      </w:pPr>
    </w:p>
    <w:p w14:paraId="3152049A" w14:textId="77777777" w:rsidR="00094F22" w:rsidRPr="004F71AE" w:rsidRDefault="00094F22" w:rsidP="00094F22">
      <w:pPr>
        <w:tabs>
          <w:tab w:val="left" w:pos="360"/>
          <w:tab w:val="left" w:pos="540"/>
        </w:tabs>
        <w:rPr>
          <w:rFonts w:ascii="GHEA Grapalat" w:hAnsi="GHEA Grapalat" w:cs="Sylfaen"/>
          <w:sz w:val="22"/>
          <w:szCs w:val="22"/>
        </w:rPr>
      </w:pPr>
    </w:p>
    <w:p w14:paraId="328744A3" w14:textId="77777777" w:rsidR="00094F22" w:rsidRPr="004F71AE" w:rsidRDefault="00094F22" w:rsidP="00094F22">
      <w:pPr>
        <w:tabs>
          <w:tab w:val="left" w:pos="360"/>
          <w:tab w:val="left" w:pos="540"/>
        </w:tabs>
        <w:ind w:left="-540" w:firstLine="180"/>
        <w:jc w:val="both"/>
        <w:rPr>
          <w:rFonts w:ascii="GHEA Grapalat" w:hAnsi="GHEA Grapalat" w:cs="Sylfaen"/>
          <w:sz w:val="20"/>
          <w:szCs w:val="20"/>
        </w:rPr>
      </w:pPr>
      <w:r w:rsidRPr="004F71AE">
        <w:rPr>
          <w:rFonts w:ascii="GHEA Grapalat" w:hAnsi="GHEA Grapalat" w:cs="Sylfaen"/>
        </w:rPr>
        <w:tab/>
      </w:r>
      <w:r w:rsidRPr="004F71AE">
        <w:rPr>
          <w:rFonts w:ascii="GHEA Grapalat" w:hAnsi="GHEA Grapalat" w:cs="Sylfaen"/>
          <w:sz w:val="20"/>
          <w:szCs w:val="20"/>
          <w:lang w:val="hy-AM"/>
        </w:rPr>
        <w:t xml:space="preserve">Սույնով </w:t>
      </w:r>
      <w:proofErr w:type="spellStart"/>
      <w:r w:rsidRPr="004F71AE">
        <w:rPr>
          <w:rFonts w:ascii="GHEA Grapalat" w:hAnsi="GHEA Grapalat" w:cs="Sylfaen"/>
          <w:sz w:val="20"/>
          <w:szCs w:val="20"/>
        </w:rPr>
        <w:t>արձանագրվում</w:t>
      </w:r>
      <w:proofErr w:type="spellEnd"/>
      <w:r w:rsidRPr="004F71AE">
        <w:rPr>
          <w:rFonts w:ascii="GHEA Grapalat" w:hAnsi="GHEA Grapalat" w:cs="Sylfaen"/>
          <w:sz w:val="20"/>
          <w:szCs w:val="20"/>
        </w:rPr>
        <w:t xml:space="preserve"> է</w:t>
      </w:r>
      <w:r w:rsidRPr="004F71AE">
        <w:rPr>
          <w:rFonts w:ascii="GHEA Grapalat" w:hAnsi="GHEA Grapalat" w:cs="Sylfaen"/>
          <w:sz w:val="20"/>
          <w:szCs w:val="20"/>
          <w:lang w:val="hy-AM"/>
        </w:rPr>
        <w:t>, որ</w:t>
      </w:r>
      <w:r w:rsidRPr="004F71AE">
        <w:rPr>
          <w:rFonts w:ascii="GHEA Grapalat" w:hAnsi="GHEA Grapalat" w:cs="Sylfaen"/>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r w:rsidRPr="004F71AE">
        <w:rPr>
          <w:rFonts w:ascii="GHEA Grapalat" w:hAnsi="GHEA Grapalat" w:cs="Sylfaen"/>
        </w:rPr>
        <w:t xml:space="preserve"> </w:t>
      </w:r>
      <w:r w:rsidRPr="004F71AE">
        <w:rPr>
          <w:rFonts w:ascii="GHEA Grapalat" w:hAnsi="GHEA Grapalat" w:cs="Sylfaen"/>
          <w:sz w:val="20"/>
          <w:szCs w:val="20"/>
        </w:rPr>
        <w:t>(</w:t>
      </w:r>
      <w:proofErr w:type="spellStart"/>
      <w:r w:rsidRPr="004F71AE">
        <w:rPr>
          <w:rFonts w:ascii="GHEA Grapalat" w:hAnsi="GHEA Grapalat" w:cs="Sylfaen"/>
          <w:sz w:val="20"/>
          <w:szCs w:val="20"/>
        </w:rPr>
        <w:t>այսուհետ</w:t>
      </w:r>
      <w:proofErr w:type="spellEnd"/>
      <w:r w:rsidRPr="004F71AE">
        <w:rPr>
          <w:rFonts w:ascii="GHEA Grapalat" w:hAnsi="GHEA Grapalat" w:cs="Sylfaen"/>
          <w:sz w:val="20"/>
          <w:szCs w:val="20"/>
        </w:rPr>
        <w:t>` Պատվիրատու)   և</w:t>
      </w:r>
      <w:r w:rsidRPr="004F71AE">
        <w:rPr>
          <w:rFonts w:ascii="GHEA Grapalat" w:hAnsi="GHEA Grapalat" w:cs="Sylfaen"/>
          <w:sz w:val="20"/>
          <w:szCs w:val="20"/>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p>
    <w:p w14:paraId="0A610001" w14:textId="77777777" w:rsidR="00094F22" w:rsidRPr="004F71AE" w:rsidRDefault="00094F22" w:rsidP="00094F22">
      <w:pPr>
        <w:tabs>
          <w:tab w:val="left" w:pos="360"/>
          <w:tab w:val="left" w:pos="540"/>
        </w:tabs>
        <w:ind w:right="-360"/>
        <w:jc w:val="both"/>
        <w:rPr>
          <w:rFonts w:ascii="GHEA Grapalat" w:hAnsi="GHEA Grapalat" w:cs="Sylfaen"/>
          <w:sz w:val="12"/>
          <w:szCs w:val="12"/>
        </w:rPr>
      </w:pPr>
      <w:r w:rsidRPr="004F71AE">
        <w:rPr>
          <w:rFonts w:ascii="GHEA Grapalat" w:hAnsi="GHEA Grapalat" w:cs="Sylfaen"/>
        </w:rPr>
        <w:t xml:space="preserve">                                           </w:t>
      </w:r>
      <w:proofErr w:type="spellStart"/>
      <w:r w:rsidRPr="004F71AE">
        <w:rPr>
          <w:rFonts w:ascii="GHEA Grapalat" w:hAnsi="GHEA Grapalat" w:cs="Sylfaen"/>
          <w:sz w:val="12"/>
          <w:szCs w:val="12"/>
        </w:rPr>
        <w:t>Պատվիրատուի</w:t>
      </w:r>
      <w:proofErr w:type="spellEnd"/>
      <w:r w:rsidRPr="004F71AE">
        <w:rPr>
          <w:rFonts w:ascii="GHEA Grapalat" w:hAnsi="GHEA Grapalat" w:cs="Sylfaen"/>
          <w:sz w:val="12"/>
          <w:szCs w:val="12"/>
        </w:rPr>
        <w:t xml:space="preserve"> </w:t>
      </w:r>
      <w:proofErr w:type="spellStart"/>
      <w:r w:rsidRPr="004F71AE">
        <w:rPr>
          <w:rFonts w:ascii="GHEA Grapalat" w:hAnsi="GHEA Grapalat" w:cs="Sylfaen"/>
          <w:sz w:val="12"/>
          <w:szCs w:val="12"/>
        </w:rPr>
        <w:t>անունը</w:t>
      </w:r>
      <w:proofErr w:type="spellEnd"/>
      <w:r w:rsidRPr="004F71AE">
        <w:rPr>
          <w:rFonts w:ascii="GHEA Grapalat" w:hAnsi="GHEA Grapalat" w:cs="Sylfaen"/>
          <w:sz w:val="12"/>
          <w:szCs w:val="12"/>
        </w:rPr>
        <w:t xml:space="preserve">                                                                                                 </w:t>
      </w:r>
      <w:proofErr w:type="spellStart"/>
      <w:r w:rsidRPr="004F71AE">
        <w:rPr>
          <w:rFonts w:ascii="GHEA Grapalat" w:hAnsi="GHEA Grapalat" w:cs="Sylfaen"/>
          <w:sz w:val="12"/>
          <w:szCs w:val="12"/>
        </w:rPr>
        <w:t>Կապալառուի</w:t>
      </w:r>
      <w:proofErr w:type="spellEnd"/>
      <w:r w:rsidRPr="004F71AE">
        <w:rPr>
          <w:rFonts w:ascii="GHEA Grapalat" w:hAnsi="GHEA Grapalat" w:cs="Sylfaen"/>
          <w:sz w:val="12"/>
          <w:szCs w:val="12"/>
        </w:rPr>
        <w:t xml:space="preserve"> </w:t>
      </w:r>
      <w:proofErr w:type="spellStart"/>
      <w:r w:rsidRPr="004F71AE">
        <w:rPr>
          <w:rFonts w:ascii="GHEA Grapalat" w:hAnsi="GHEA Grapalat" w:cs="Sylfaen"/>
          <w:sz w:val="12"/>
          <w:szCs w:val="12"/>
        </w:rPr>
        <w:t>անունը</w:t>
      </w:r>
      <w:proofErr w:type="spellEnd"/>
    </w:p>
    <w:p w14:paraId="4649D139" w14:textId="77777777"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20"/>
          <w:szCs w:val="20"/>
          <w:lang w:val="hy-AM"/>
        </w:rPr>
        <w:t>(այսուհետ` Կ</w:t>
      </w:r>
      <w:proofErr w:type="spellStart"/>
      <w:r w:rsidRPr="004F71AE">
        <w:rPr>
          <w:rFonts w:ascii="GHEA Grapalat" w:hAnsi="GHEA Grapalat" w:cs="Sylfaen"/>
          <w:sz w:val="20"/>
          <w:szCs w:val="20"/>
        </w:rPr>
        <w:t>ապալառու</w:t>
      </w:r>
      <w:proofErr w:type="spellEnd"/>
      <w:r w:rsidRPr="004F71AE">
        <w:rPr>
          <w:rFonts w:ascii="GHEA Grapalat" w:hAnsi="GHEA Grapalat" w:cs="Sylfaen"/>
          <w:sz w:val="20"/>
          <w:szCs w:val="20"/>
          <w:lang w:val="hy-AM"/>
        </w:rPr>
        <w:t>)</w:t>
      </w:r>
      <w:r w:rsidRPr="004F71AE">
        <w:rPr>
          <w:rFonts w:ascii="GHEA Grapalat" w:hAnsi="GHEA Grapalat" w:cs="Sylfaen"/>
          <w:sz w:val="20"/>
          <w:szCs w:val="20"/>
        </w:rPr>
        <w:t xml:space="preserve"> </w:t>
      </w:r>
      <w:proofErr w:type="spellStart"/>
      <w:r w:rsidRPr="004F71AE">
        <w:rPr>
          <w:rFonts w:ascii="GHEA Grapalat" w:hAnsi="GHEA Grapalat" w:cs="Sylfaen"/>
          <w:sz w:val="20"/>
          <w:szCs w:val="20"/>
        </w:rPr>
        <w:t>միջև</w:t>
      </w:r>
      <w:proofErr w:type="spellEnd"/>
      <w:r w:rsidRPr="004F71AE">
        <w:rPr>
          <w:rFonts w:ascii="GHEA Grapalat" w:hAnsi="GHEA Grapalat" w:cs="Sylfaen"/>
        </w:rPr>
        <w:t xml:space="preserve"> </w:t>
      </w:r>
      <w:r w:rsidRPr="004F71AE">
        <w:rPr>
          <w:rFonts w:ascii="GHEA Grapalat" w:hAnsi="GHEA Grapalat" w:cs="Sylfaen"/>
          <w:sz w:val="20"/>
        </w:rPr>
        <w:t xml:space="preserve">20     թ. </w:t>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lang w:val="hy-AM"/>
        </w:rPr>
        <w:t xml:space="preserve"> -ին կնքված N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p>
    <w:p w14:paraId="18EC4DA7" w14:textId="77777777"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12"/>
          <w:szCs w:val="16"/>
          <w:lang w:val="hy-AM"/>
        </w:rPr>
        <w:t xml:space="preserve">                                                                                                պայմանագրի կնքման ամսաթիվը</w:t>
      </w:r>
      <w:r w:rsidRPr="004F71AE">
        <w:rPr>
          <w:rFonts w:ascii="GHEA Grapalat" w:hAnsi="GHEA Grapalat" w:cs="Sylfaen"/>
          <w:sz w:val="12"/>
          <w:szCs w:val="16"/>
          <w:lang w:val="hy-AM"/>
        </w:rPr>
        <w:tab/>
      </w:r>
      <w:r w:rsidRPr="004F71AE">
        <w:rPr>
          <w:rFonts w:ascii="GHEA Grapalat" w:hAnsi="GHEA Grapalat" w:cs="Sylfaen"/>
          <w:sz w:val="12"/>
          <w:szCs w:val="16"/>
          <w:lang w:val="hy-AM"/>
        </w:rPr>
        <w:tab/>
      </w:r>
      <w:r w:rsidRPr="004F71AE">
        <w:rPr>
          <w:rFonts w:ascii="GHEA Grapalat" w:hAnsi="GHEA Grapalat" w:cs="Sylfaen"/>
          <w:sz w:val="12"/>
          <w:szCs w:val="16"/>
          <w:lang w:val="hy-AM"/>
        </w:rPr>
        <w:tab/>
        <w:t xml:space="preserve">                             պայմանագրի համարը</w:t>
      </w:r>
    </w:p>
    <w:p w14:paraId="3C6BC042" w14:textId="77777777" w:rsidR="00094F22" w:rsidRPr="004F71AE" w:rsidRDefault="00094F22" w:rsidP="00094F22">
      <w:pPr>
        <w:tabs>
          <w:tab w:val="left" w:pos="360"/>
          <w:tab w:val="left" w:pos="540"/>
        </w:tabs>
        <w:spacing w:line="360" w:lineRule="auto"/>
        <w:jc w:val="both"/>
        <w:rPr>
          <w:rFonts w:ascii="GHEA Grapalat" w:hAnsi="GHEA Grapalat" w:cs="Sylfaen"/>
          <w:lang w:val="hy-AM"/>
        </w:rPr>
      </w:pPr>
      <w:r w:rsidRPr="004F71AE">
        <w:rPr>
          <w:rFonts w:ascii="GHEA Grapalat" w:hAnsi="GHEA Grapalat" w:cs="Sylfaen"/>
          <w:sz w:val="20"/>
          <w:szCs w:val="20"/>
          <w:lang w:val="hy-AM"/>
        </w:rPr>
        <w:t>գնման պայմանագրի շրջանակներում Կապալառուն</w:t>
      </w:r>
      <w:r w:rsidRPr="004F71AE">
        <w:rPr>
          <w:rFonts w:ascii="GHEA Grapalat" w:hAnsi="GHEA Grapalat" w:cs="Sylfaen"/>
          <w:lang w:val="hy-AM"/>
        </w:rPr>
        <w:t xml:space="preserve">  </w:t>
      </w:r>
      <w:r w:rsidRPr="004F71AE">
        <w:rPr>
          <w:rFonts w:ascii="GHEA Grapalat" w:hAnsi="GHEA Grapalat" w:cs="Sylfaen"/>
          <w:sz w:val="20"/>
          <w:lang w:val="hy-AM"/>
        </w:rPr>
        <w:t xml:space="preserve">20  թ.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lang w:val="hy-AM"/>
        </w:rPr>
        <w:t xml:space="preserve">-ին </w:t>
      </w:r>
      <w:r w:rsidRPr="004F71AE">
        <w:rPr>
          <w:rFonts w:ascii="GHEA Grapalat" w:hAnsi="GHEA Grapalat" w:cs="Sylfaen"/>
          <w:sz w:val="20"/>
          <w:szCs w:val="20"/>
          <w:lang w:val="hy-AM"/>
        </w:rPr>
        <w:t>հանձնման-ընդունման նպատակով Պատվիրատուին հանձնեց ստորև նշված աշխատանքները.</w:t>
      </w:r>
    </w:p>
    <w:p w14:paraId="0CBB6D7C" w14:textId="77777777" w:rsidR="00094F22" w:rsidRPr="004F71AE" w:rsidRDefault="00094F22" w:rsidP="00094F22">
      <w:pPr>
        <w:tabs>
          <w:tab w:val="left" w:pos="360"/>
          <w:tab w:val="left" w:pos="540"/>
        </w:tabs>
        <w:ind w:left="-540" w:firstLine="180"/>
        <w:jc w:val="both"/>
        <w:rPr>
          <w:rFonts w:ascii="GHEA Grapalat" w:hAnsi="GHEA Grapalat" w:cs="Sylfaen"/>
          <w:lang w:val="hy-AM"/>
        </w:rPr>
      </w:pPr>
      <w:r w:rsidRPr="004F71A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94F22" w:rsidRPr="004F71AE" w14:paraId="4CE676CE" w14:textId="77777777" w:rsidTr="00562B7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D63E8CB" w14:textId="77777777" w:rsidR="00094F22" w:rsidRPr="004F71AE" w:rsidRDefault="00094F22" w:rsidP="00562B77">
            <w:pPr>
              <w:jc w:val="center"/>
              <w:rPr>
                <w:rFonts w:ascii="GHEA Grapalat" w:hAnsi="GHEA Grapalat" w:cs="Sylfaen"/>
                <w:bCs/>
                <w:sz w:val="18"/>
                <w:szCs w:val="18"/>
                <w:lang w:val="ru-RU" w:eastAsia="ru-RU"/>
              </w:rPr>
            </w:pPr>
            <w:proofErr w:type="spellStart"/>
            <w:r w:rsidRPr="004F71AE">
              <w:rPr>
                <w:rFonts w:ascii="GHEA Grapalat" w:hAnsi="GHEA Grapalat" w:cs="Sylfaen"/>
                <w:sz w:val="18"/>
                <w:szCs w:val="18"/>
              </w:rPr>
              <w:t>Աշխատանքի</w:t>
            </w:r>
            <w:proofErr w:type="spellEnd"/>
          </w:p>
        </w:tc>
      </w:tr>
      <w:tr w:rsidR="00094F22" w:rsidRPr="004F71AE" w14:paraId="5A457FFC"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068AC7B" w14:textId="77777777" w:rsidR="00094F22" w:rsidRPr="004F71AE" w:rsidRDefault="00094F22" w:rsidP="00562B77">
            <w:pPr>
              <w:jc w:val="center"/>
              <w:rPr>
                <w:rFonts w:ascii="GHEA Grapalat" w:hAnsi="GHEA Grapalat"/>
                <w:sz w:val="18"/>
                <w:szCs w:val="18"/>
              </w:rPr>
            </w:pPr>
            <w:proofErr w:type="spellStart"/>
            <w:r w:rsidRPr="004F71AE">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AADB6E4" w14:textId="77777777" w:rsidR="00094F22" w:rsidRPr="004F71AE" w:rsidRDefault="00094F22" w:rsidP="00562B77">
            <w:pPr>
              <w:jc w:val="center"/>
              <w:rPr>
                <w:rFonts w:ascii="GHEA Grapalat" w:hAnsi="GHEA Grapalat"/>
                <w:sz w:val="18"/>
                <w:szCs w:val="18"/>
              </w:rPr>
            </w:pPr>
            <w:proofErr w:type="spellStart"/>
            <w:r w:rsidRPr="004F71AE">
              <w:rPr>
                <w:rFonts w:ascii="GHEA Grapalat" w:hAnsi="GHEA Grapalat" w:cs="Sylfaen"/>
                <w:sz w:val="18"/>
                <w:szCs w:val="18"/>
              </w:rPr>
              <w:t>չափման</w:t>
            </w:r>
            <w:proofErr w:type="spellEnd"/>
            <w:r w:rsidRPr="004F71AE">
              <w:rPr>
                <w:rFonts w:ascii="GHEA Grapalat" w:hAnsi="GHEA Grapalat" w:cs="Sylfaen"/>
                <w:sz w:val="18"/>
                <w:szCs w:val="18"/>
              </w:rPr>
              <w:t xml:space="preserve"> </w:t>
            </w:r>
            <w:proofErr w:type="spellStart"/>
            <w:r w:rsidRPr="004F71AE">
              <w:rPr>
                <w:rFonts w:ascii="GHEA Grapalat" w:hAnsi="GHEA Grapalat" w:cs="Sylfaen"/>
                <w:sz w:val="18"/>
                <w:szCs w:val="18"/>
              </w:rPr>
              <w:t>միավորը</w:t>
            </w:r>
            <w:proofErr w:type="spellEnd"/>
            <w:r w:rsidRPr="004F71AE">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454DF1E4" w14:textId="77777777" w:rsidR="00094F22" w:rsidRPr="004F71AE" w:rsidRDefault="00094F22" w:rsidP="00562B77">
            <w:pPr>
              <w:jc w:val="center"/>
              <w:rPr>
                <w:rFonts w:ascii="GHEA Grapalat" w:hAnsi="GHEA Grapalat"/>
                <w:sz w:val="18"/>
                <w:szCs w:val="18"/>
              </w:rPr>
            </w:pPr>
            <w:proofErr w:type="spellStart"/>
            <w:r w:rsidRPr="004F71AE">
              <w:rPr>
                <w:rFonts w:ascii="GHEA Grapalat" w:hAnsi="GHEA Grapalat" w:cs="Sylfaen"/>
                <w:sz w:val="18"/>
                <w:szCs w:val="18"/>
              </w:rPr>
              <w:t>քանակը</w:t>
            </w:r>
            <w:proofErr w:type="spellEnd"/>
            <w:r w:rsidRPr="004F71AE">
              <w:rPr>
                <w:rFonts w:ascii="GHEA Grapalat" w:hAnsi="GHEA Grapalat"/>
                <w:sz w:val="18"/>
                <w:szCs w:val="18"/>
              </w:rPr>
              <w:t xml:space="preserve"> (</w:t>
            </w:r>
            <w:proofErr w:type="spellStart"/>
            <w:r w:rsidRPr="004F71AE">
              <w:rPr>
                <w:rFonts w:ascii="GHEA Grapalat" w:hAnsi="GHEA Grapalat" w:cs="Sylfaen"/>
                <w:sz w:val="18"/>
                <w:szCs w:val="18"/>
              </w:rPr>
              <w:t>փաստացի</w:t>
            </w:r>
            <w:proofErr w:type="spellEnd"/>
            <w:r w:rsidRPr="004F71AE">
              <w:rPr>
                <w:rFonts w:ascii="GHEA Grapalat" w:hAnsi="GHEA Grapalat"/>
                <w:sz w:val="18"/>
                <w:szCs w:val="18"/>
              </w:rPr>
              <w:t>)</w:t>
            </w:r>
          </w:p>
        </w:tc>
      </w:tr>
      <w:tr w:rsidR="00094F22" w:rsidRPr="004F71AE" w14:paraId="47557D38"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14:paraId="374BBD51" w14:textId="77777777"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FAA8CF0" w14:textId="77777777"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CEDBC15" w14:textId="77777777" w:rsidR="00094F22" w:rsidRPr="004F71AE" w:rsidRDefault="00094F22" w:rsidP="00562B77">
            <w:pPr>
              <w:rPr>
                <w:rFonts w:ascii="GHEA Grapalat" w:hAnsi="GHEA Grapalat" w:cs="Sylfaen"/>
                <w:sz w:val="18"/>
                <w:szCs w:val="18"/>
                <w:lang w:val="ru-RU" w:eastAsia="ru-RU"/>
              </w:rPr>
            </w:pPr>
          </w:p>
        </w:tc>
      </w:tr>
      <w:tr w:rsidR="00094F22" w:rsidRPr="004F71AE" w14:paraId="4DCF20F5" w14:textId="77777777"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14:paraId="35B1B678" w14:textId="77777777"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DB1ED5C" w14:textId="77777777"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DEBE579" w14:textId="77777777" w:rsidR="00094F22" w:rsidRPr="004F71AE" w:rsidRDefault="00094F22" w:rsidP="00562B77">
            <w:pPr>
              <w:rPr>
                <w:rFonts w:ascii="GHEA Grapalat" w:hAnsi="GHEA Grapalat" w:cs="Sylfaen"/>
                <w:sz w:val="18"/>
                <w:szCs w:val="18"/>
                <w:lang w:val="ru-RU" w:eastAsia="ru-RU"/>
              </w:rPr>
            </w:pPr>
          </w:p>
        </w:tc>
      </w:tr>
    </w:tbl>
    <w:p w14:paraId="1E303438" w14:textId="77777777" w:rsidR="00094F22" w:rsidRPr="004F71AE" w:rsidRDefault="00094F22" w:rsidP="00094F22">
      <w:pPr>
        <w:tabs>
          <w:tab w:val="left" w:pos="360"/>
          <w:tab w:val="left" w:pos="540"/>
        </w:tabs>
        <w:jc w:val="both"/>
        <w:rPr>
          <w:rFonts w:ascii="GHEA Grapalat" w:hAnsi="GHEA Grapalat" w:cs="Sylfaen"/>
          <w:lang w:eastAsia="ru-RU"/>
        </w:rPr>
      </w:pPr>
    </w:p>
    <w:p w14:paraId="3A4FFA52" w14:textId="77777777" w:rsidR="00094F22" w:rsidRPr="004F71AE" w:rsidRDefault="00094F22" w:rsidP="00094F22">
      <w:pPr>
        <w:tabs>
          <w:tab w:val="left" w:pos="360"/>
          <w:tab w:val="left" w:pos="540"/>
        </w:tabs>
        <w:jc w:val="both"/>
        <w:rPr>
          <w:rFonts w:ascii="GHEA Grapalat" w:hAnsi="GHEA Grapalat" w:cs="Sylfaen"/>
        </w:rPr>
      </w:pPr>
    </w:p>
    <w:p w14:paraId="2942FB8D" w14:textId="77777777" w:rsidR="00094F22" w:rsidRPr="004F71AE" w:rsidRDefault="00094F22" w:rsidP="00094F22">
      <w:pPr>
        <w:tabs>
          <w:tab w:val="left" w:pos="360"/>
          <w:tab w:val="left" w:pos="540"/>
        </w:tabs>
        <w:jc w:val="both"/>
        <w:rPr>
          <w:rFonts w:ascii="GHEA Grapalat" w:hAnsi="GHEA Grapalat" w:cs="Sylfaen"/>
          <w:lang w:val="hy-AM"/>
        </w:rPr>
      </w:pPr>
    </w:p>
    <w:p w14:paraId="09B908F2" w14:textId="77777777" w:rsidR="00094F22" w:rsidRPr="004F71AE" w:rsidRDefault="00094F22" w:rsidP="00094F22">
      <w:pPr>
        <w:tabs>
          <w:tab w:val="left" w:pos="360"/>
          <w:tab w:val="left" w:pos="540"/>
        </w:tabs>
        <w:jc w:val="both"/>
        <w:rPr>
          <w:rFonts w:ascii="GHEA Grapalat" w:hAnsi="GHEA Grapalat" w:cs="Sylfaen"/>
          <w:sz w:val="20"/>
          <w:szCs w:val="20"/>
          <w:lang w:val="hy-AM"/>
        </w:rPr>
      </w:pPr>
      <w:r w:rsidRPr="004F71AE">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A98F2A6" w14:textId="77777777" w:rsidR="00094F22" w:rsidRPr="004F71AE" w:rsidRDefault="00094F22" w:rsidP="00094F22">
      <w:pPr>
        <w:tabs>
          <w:tab w:val="left" w:pos="360"/>
          <w:tab w:val="left" w:pos="540"/>
        </w:tabs>
        <w:rPr>
          <w:rFonts w:ascii="GHEA Grapalat" w:hAnsi="GHEA Grapalat" w:cs="Sylfaen"/>
          <w:sz w:val="22"/>
          <w:szCs w:val="22"/>
          <w:lang w:val="hy-AM"/>
        </w:rPr>
      </w:pPr>
    </w:p>
    <w:p w14:paraId="78A18FC3" w14:textId="77777777" w:rsidR="00094F22" w:rsidRPr="004F71AE" w:rsidRDefault="00094F22" w:rsidP="00094F22">
      <w:pPr>
        <w:jc w:val="center"/>
        <w:rPr>
          <w:rFonts w:ascii="GHEA Grapalat" w:hAnsi="GHEA Grapalat" w:cs="Sylfaen"/>
          <w:sz w:val="22"/>
          <w:szCs w:val="22"/>
          <w:lang w:val="hy-AM"/>
        </w:rPr>
      </w:pPr>
    </w:p>
    <w:p w14:paraId="6915144A" w14:textId="77777777" w:rsidR="00094F22" w:rsidRPr="004F71AE" w:rsidRDefault="00094F22" w:rsidP="00094F22">
      <w:pPr>
        <w:jc w:val="center"/>
        <w:rPr>
          <w:rFonts w:ascii="GHEA Grapalat" w:hAnsi="GHEA Grapalat" w:cs="Sylfaen"/>
          <w:sz w:val="14"/>
          <w:szCs w:val="14"/>
          <w:lang w:val="hy-AM"/>
        </w:rPr>
      </w:pPr>
    </w:p>
    <w:p w14:paraId="68B83CD0" w14:textId="77777777" w:rsidR="00094F22" w:rsidRPr="004F71AE" w:rsidRDefault="00094F22" w:rsidP="00094F22">
      <w:pPr>
        <w:jc w:val="center"/>
        <w:rPr>
          <w:rFonts w:ascii="GHEA Grapalat" w:hAnsi="GHEA Grapalat" w:cs="Sylfaen"/>
          <w:sz w:val="22"/>
          <w:szCs w:val="22"/>
          <w:lang w:val="hy-AM"/>
        </w:rPr>
      </w:pPr>
    </w:p>
    <w:p w14:paraId="7F01E0E8" w14:textId="77777777" w:rsidR="00094F22" w:rsidRPr="004F71AE" w:rsidRDefault="00094F22" w:rsidP="00094F22">
      <w:pPr>
        <w:jc w:val="center"/>
        <w:rPr>
          <w:rFonts w:ascii="GHEA Grapalat" w:hAnsi="GHEA Grapalat" w:cs="Sylfaen"/>
          <w:sz w:val="22"/>
          <w:szCs w:val="22"/>
          <w:lang w:val="hy-AM"/>
        </w:rPr>
      </w:pPr>
      <w:r w:rsidRPr="004F71AE">
        <w:rPr>
          <w:rFonts w:ascii="GHEA Grapalat" w:hAnsi="GHEA Grapalat" w:cs="Sylfaen"/>
          <w:sz w:val="22"/>
          <w:szCs w:val="22"/>
          <w:lang w:val="hy-AM"/>
        </w:rPr>
        <w:t>ԿՈՂՄԵՐԸ</w:t>
      </w:r>
    </w:p>
    <w:p w14:paraId="061E3353" w14:textId="77777777" w:rsidR="00094F22" w:rsidRPr="004F71AE" w:rsidRDefault="00094F22" w:rsidP="00094F22">
      <w:pPr>
        <w:jc w:val="center"/>
        <w:rPr>
          <w:rFonts w:ascii="GHEA Grapalat" w:hAnsi="GHEA Grapalat" w:cs="Sylfaen"/>
          <w:sz w:val="22"/>
          <w:szCs w:val="22"/>
          <w:lang w:val="hy-AM"/>
        </w:rPr>
      </w:pPr>
    </w:p>
    <w:p w14:paraId="4FA3A130" w14:textId="77777777" w:rsidR="00094F22" w:rsidRPr="004F71AE" w:rsidRDefault="00094F22" w:rsidP="00094F22">
      <w:pPr>
        <w:tabs>
          <w:tab w:val="left" w:pos="360"/>
          <w:tab w:val="left" w:pos="540"/>
        </w:tabs>
        <w:rPr>
          <w:rFonts w:ascii="GHEA Grapalat" w:hAnsi="GHEA Grapalat" w:cs="Sylfaen"/>
          <w:sz w:val="22"/>
          <w:szCs w:val="22"/>
          <w:lang w:val="hy-AM"/>
        </w:rPr>
      </w:pPr>
    </w:p>
    <w:p w14:paraId="536B8474" w14:textId="77777777" w:rsidR="00094F22" w:rsidRPr="004F71AE" w:rsidRDefault="00094F22" w:rsidP="00094F22">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094F22" w:rsidRPr="004F71AE" w14:paraId="780F62A5" w14:textId="77777777" w:rsidTr="00562B77">
        <w:tc>
          <w:tcPr>
            <w:tcW w:w="4785" w:type="dxa"/>
          </w:tcPr>
          <w:p w14:paraId="5EC5440F" w14:textId="77777777"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Հանձնեց</w:t>
            </w:r>
          </w:p>
        </w:tc>
        <w:tc>
          <w:tcPr>
            <w:tcW w:w="5223" w:type="dxa"/>
          </w:tcPr>
          <w:p w14:paraId="50D0DF32" w14:textId="77777777"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 xml:space="preserve">        Ընդունեց</w:t>
            </w:r>
          </w:p>
        </w:tc>
      </w:tr>
    </w:tbl>
    <w:p w14:paraId="014839D9" w14:textId="77777777" w:rsidR="00094F22" w:rsidRPr="004F71AE" w:rsidRDefault="00094F22" w:rsidP="00094F22">
      <w:pPr>
        <w:tabs>
          <w:tab w:val="left" w:pos="360"/>
          <w:tab w:val="left" w:pos="540"/>
        </w:tabs>
        <w:rPr>
          <w:rFonts w:ascii="GHEA Grapalat" w:hAnsi="GHEA Grapalat" w:cs="Sylfaen"/>
          <w:sz w:val="20"/>
          <w:szCs w:val="20"/>
          <w:lang w:val="hy-AM" w:eastAsia="ru-RU"/>
        </w:rPr>
      </w:pPr>
      <w:r w:rsidRPr="004F71AE">
        <w:rPr>
          <w:rFonts w:ascii="GHEA Grapalat" w:hAnsi="GHEA Grapalat" w:cs="Sylfaen"/>
          <w:sz w:val="20"/>
          <w:szCs w:val="20"/>
          <w:lang w:val="hy-AM" w:eastAsia="ru-RU"/>
        </w:rPr>
        <w:t xml:space="preserve">                                                                                                  հայտը նախագծած ներկայացուցիչ`</w:t>
      </w:r>
    </w:p>
    <w:p w14:paraId="4ADFEE82" w14:textId="77777777" w:rsidR="00094F22" w:rsidRPr="004F71AE" w:rsidRDefault="00094F22" w:rsidP="00094F22">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94F22" w:rsidRPr="004F71AE" w14:paraId="7AA5A889" w14:textId="77777777" w:rsidTr="00562B77">
        <w:trPr>
          <w:tblCellSpacing w:w="7" w:type="dxa"/>
          <w:jc w:val="center"/>
        </w:trPr>
        <w:tc>
          <w:tcPr>
            <w:tcW w:w="0" w:type="auto"/>
            <w:vAlign w:val="center"/>
          </w:tcPr>
          <w:p w14:paraId="0BCDBF4E"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14:paraId="6F30DC9D"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ազգանուն</w:t>
            </w:r>
            <w:proofErr w:type="spellEnd"/>
            <w:r w:rsidRPr="004F71AE">
              <w:rPr>
                <w:rFonts w:ascii="GHEA Grapalat" w:hAnsi="GHEA Grapalat" w:cs="GHEA Grapalat"/>
                <w:color w:val="000000"/>
                <w:sz w:val="15"/>
                <w:szCs w:val="15"/>
              </w:rPr>
              <w:t xml:space="preserve">, </w:t>
            </w:r>
            <w:proofErr w:type="spellStart"/>
            <w:r w:rsidRPr="004F71AE">
              <w:rPr>
                <w:rFonts w:ascii="GHEA Grapalat" w:hAnsi="GHEA Grapalat" w:cs="GHEA Grapalat"/>
                <w:color w:val="000000"/>
                <w:sz w:val="15"/>
                <w:szCs w:val="15"/>
              </w:rPr>
              <w:t>անուն</w:t>
            </w:r>
            <w:proofErr w:type="spellEnd"/>
          </w:p>
        </w:tc>
        <w:tc>
          <w:tcPr>
            <w:tcW w:w="0" w:type="auto"/>
            <w:vAlign w:val="center"/>
          </w:tcPr>
          <w:p w14:paraId="408C659A"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14:paraId="65229471"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ազգանուն</w:t>
            </w:r>
            <w:proofErr w:type="spellEnd"/>
            <w:r w:rsidRPr="004F71AE">
              <w:rPr>
                <w:rFonts w:ascii="GHEA Grapalat" w:hAnsi="GHEA Grapalat" w:cs="GHEA Grapalat"/>
                <w:color w:val="000000"/>
                <w:sz w:val="15"/>
                <w:szCs w:val="15"/>
              </w:rPr>
              <w:t xml:space="preserve">, </w:t>
            </w:r>
            <w:proofErr w:type="spellStart"/>
            <w:r w:rsidRPr="004F71AE">
              <w:rPr>
                <w:rFonts w:ascii="GHEA Grapalat" w:hAnsi="GHEA Grapalat" w:cs="GHEA Grapalat"/>
                <w:color w:val="000000"/>
                <w:sz w:val="15"/>
                <w:szCs w:val="15"/>
              </w:rPr>
              <w:t>անուն</w:t>
            </w:r>
            <w:proofErr w:type="spellEnd"/>
          </w:p>
        </w:tc>
      </w:tr>
      <w:tr w:rsidR="00094F22" w:rsidRPr="004F71AE" w14:paraId="01C194C4" w14:textId="77777777" w:rsidTr="00562B77">
        <w:trPr>
          <w:tblCellSpacing w:w="7" w:type="dxa"/>
          <w:jc w:val="center"/>
        </w:trPr>
        <w:tc>
          <w:tcPr>
            <w:tcW w:w="0" w:type="auto"/>
            <w:vAlign w:val="center"/>
          </w:tcPr>
          <w:p w14:paraId="403F88C7"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14:paraId="606F219E"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ստորագրություն</w:t>
            </w:r>
            <w:proofErr w:type="spellEnd"/>
          </w:p>
        </w:tc>
        <w:tc>
          <w:tcPr>
            <w:tcW w:w="0" w:type="auto"/>
            <w:vAlign w:val="center"/>
          </w:tcPr>
          <w:p w14:paraId="226996BF" w14:textId="77777777"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14:paraId="47C8E9E3" w14:textId="77777777" w:rsidR="00094F22" w:rsidRPr="004F71AE" w:rsidRDefault="00094F22" w:rsidP="00562B77">
            <w:pPr>
              <w:jc w:val="center"/>
              <w:rPr>
                <w:rFonts w:ascii="GHEA Grapalat" w:hAnsi="GHEA Grapalat" w:cs="GHEA Grapalat"/>
                <w:color w:val="000000"/>
                <w:sz w:val="21"/>
                <w:szCs w:val="21"/>
                <w:lang w:val="ru-RU" w:eastAsia="ru-RU"/>
              </w:rPr>
            </w:pPr>
            <w:proofErr w:type="spellStart"/>
            <w:r w:rsidRPr="004F71AE">
              <w:rPr>
                <w:rFonts w:ascii="GHEA Grapalat" w:hAnsi="GHEA Grapalat" w:cs="GHEA Grapalat"/>
                <w:color w:val="000000"/>
                <w:sz w:val="15"/>
                <w:szCs w:val="15"/>
              </w:rPr>
              <w:t>ստորագրություն</w:t>
            </w:r>
            <w:proofErr w:type="spellEnd"/>
          </w:p>
        </w:tc>
      </w:tr>
    </w:tbl>
    <w:p w14:paraId="7A74DADF" w14:textId="77777777" w:rsidR="00094F22" w:rsidRPr="004F71AE" w:rsidRDefault="00094F22" w:rsidP="00094F22">
      <w:pPr>
        <w:tabs>
          <w:tab w:val="left" w:pos="360"/>
          <w:tab w:val="left" w:pos="540"/>
        </w:tabs>
        <w:jc w:val="center"/>
        <w:rPr>
          <w:rFonts w:ascii="Sylfaen" w:hAnsi="Sylfaen" w:cs="Sylfaen"/>
          <w:b/>
          <w:bCs/>
        </w:rPr>
      </w:pPr>
    </w:p>
    <w:p w14:paraId="6FFD9BA4" w14:textId="77777777" w:rsidR="00094F22" w:rsidRPr="004F71AE" w:rsidRDefault="00094F22" w:rsidP="00094F22">
      <w:pPr>
        <w:pStyle w:val="31"/>
        <w:spacing w:line="240" w:lineRule="auto"/>
        <w:jc w:val="center"/>
        <w:rPr>
          <w:rFonts w:ascii="GHEA Grapalat" w:hAnsi="GHEA Grapalat" w:cs="Sylfaen"/>
          <w:b/>
          <w:lang w:val="hy-AM"/>
        </w:rPr>
      </w:pPr>
    </w:p>
    <w:p w14:paraId="6F48D272" w14:textId="77777777" w:rsidR="00094F22" w:rsidRPr="004F71AE" w:rsidRDefault="00094F22" w:rsidP="00094F22">
      <w:pPr>
        <w:jc w:val="right"/>
        <w:rPr>
          <w:rFonts w:ascii="GHEA Grapalat" w:hAnsi="GHEA Grapalat"/>
          <w:sz w:val="20"/>
          <w:lang w:val="hy-AM"/>
        </w:rPr>
      </w:pPr>
    </w:p>
    <w:p w14:paraId="57BE4098" w14:textId="77777777" w:rsidR="00094F22" w:rsidRPr="004F71AE" w:rsidRDefault="00094F22" w:rsidP="00094F22">
      <w:pPr>
        <w:pStyle w:val="31"/>
        <w:spacing w:line="240" w:lineRule="auto"/>
        <w:jc w:val="right"/>
        <w:rPr>
          <w:rFonts w:ascii="GHEA Grapalat" w:hAnsi="GHEA Grapalat"/>
        </w:rPr>
      </w:pPr>
    </w:p>
    <w:p w14:paraId="38C0F7B0" w14:textId="77777777" w:rsidR="003F0813" w:rsidRPr="004F71AE" w:rsidRDefault="003F0813" w:rsidP="00094F22">
      <w:pPr>
        <w:tabs>
          <w:tab w:val="left" w:pos="720"/>
          <w:tab w:val="left" w:pos="1440"/>
          <w:tab w:val="left" w:pos="8865"/>
        </w:tabs>
        <w:jc w:val="both"/>
      </w:pPr>
    </w:p>
    <w:sectPr w:rsidR="003F0813" w:rsidRPr="004F71AE" w:rsidSect="002C25E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67A11" w14:textId="77777777" w:rsidR="008A20DA" w:rsidRDefault="008A20DA" w:rsidP="00B80C21">
      <w:r>
        <w:separator/>
      </w:r>
    </w:p>
  </w:endnote>
  <w:endnote w:type="continuationSeparator" w:id="0">
    <w:p w14:paraId="4C526BA5" w14:textId="77777777" w:rsidR="008A20DA" w:rsidRDefault="008A20DA" w:rsidP="00B8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default"/>
  </w:font>
  <w:font w:name="Baltica">
    <w:altName w:val="Times New Roman"/>
    <w:panose1 w:val="00000000000000000000"/>
    <w:charset w:val="00"/>
    <w:family w:val="roman"/>
    <w:notTrueType/>
    <w:pitch w:val="default"/>
  </w:font>
  <w:font w:name="Arial AMU">
    <w:altName w:val="Times New Roman"/>
    <w:panose1 w:val="00000000000000000000"/>
    <w:charset w:val="00"/>
    <w:family w:val="roman"/>
    <w:notTrueType/>
    <w:pitch w:val="default"/>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HEA Narek">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295DB" w14:textId="77777777" w:rsidR="008A20DA" w:rsidRDefault="008A20DA" w:rsidP="00B80C21">
      <w:r>
        <w:separator/>
      </w:r>
    </w:p>
  </w:footnote>
  <w:footnote w:type="continuationSeparator" w:id="0">
    <w:p w14:paraId="149B0F4D" w14:textId="77777777" w:rsidR="008A20DA" w:rsidRDefault="008A20DA" w:rsidP="00B80C21">
      <w:r>
        <w:continuationSeparator/>
      </w:r>
    </w:p>
  </w:footnote>
  <w:footnote w:id="1">
    <w:p w14:paraId="45DAE3FF" w14:textId="77777777" w:rsidR="00931CB8" w:rsidRDefault="00931CB8" w:rsidP="00371B3E">
      <w:pPr>
        <w:jc w:val="both"/>
        <w:rPr>
          <w:rFonts w:ascii="GHEA Grapalat" w:hAnsi="GHEA Grapalat" w:cs="Sylfaen"/>
          <w:i/>
          <w:sz w:val="16"/>
          <w:szCs w:val="16"/>
          <w:lang w:val="af-ZA" w:eastAsia="ru-RU"/>
        </w:rPr>
      </w:pPr>
      <w:r>
        <w:rPr>
          <w:rStyle w:val="aff6"/>
          <w:rFonts w:eastAsiaTheme="majorEastAsia"/>
        </w:rPr>
        <w:footnoteRef/>
      </w:r>
      <w:r>
        <w:rPr>
          <w:lang w:val="af-ZA"/>
        </w:rPr>
        <w:t xml:space="preserve"> </w:t>
      </w:r>
      <w:proofErr w:type="spellStart"/>
      <w:r>
        <w:rPr>
          <w:rFonts w:ascii="GHEA Grapalat" w:hAnsi="GHEA Grapalat" w:cs="Sylfaen"/>
          <w:i/>
          <w:sz w:val="16"/>
          <w:szCs w:val="16"/>
          <w:lang w:eastAsia="ru-RU"/>
        </w:rPr>
        <w:t>Եթե</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գնումն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իրականացվում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հրատապության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հիմքով</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պայմանավորված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մեկ</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անձից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գնման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ձևով</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796992F0" w14:textId="77777777" w:rsidR="00931CB8" w:rsidRDefault="00931CB8" w:rsidP="00371B3E">
      <w:pPr>
        <w:jc w:val="both"/>
        <w:rPr>
          <w:rFonts w:ascii="GHEA Grapalat" w:hAnsi="GHEA Grapalat"/>
          <w:i/>
          <w:sz w:val="16"/>
          <w:szCs w:val="16"/>
          <w:lang w:val="af-ZA"/>
        </w:rPr>
      </w:pPr>
      <w:r>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շարադրվում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հետևյալ</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խմբագրությամբ</w:t>
      </w:r>
      <w:proofErr w:type="spellEnd"/>
      <w:r>
        <w:rPr>
          <w:rFonts w:ascii="GHEA Grapalat" w:hAnsi="GHEA Grapalat" w:cs="Sylfaen"/>
          <w:i/>
          <w:sz w:val="16"/>
          <w:szCs w:val="16"/>
          <w:lang w:eastAsia="ru-RU"/>
        </w:rPr>
        <w:t>՝</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Մասնակիցն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իրավունք</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ունի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հայտերի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ներկայացման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վերջնաժամկետը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լրանալուց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առնվազն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մեկ</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օրացուցային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առաջ</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հանձնաժողովից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պահանջելու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հրավերի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պարզաբանում</w:t>
      </w:r>
      <w:proofErr w:type="spellEnd"/>
      <w:r>
        <w:rPr>
          <w:rFonts w:ascii="GHEA Grapalat" w:hAnsi="GHEA Grapalat" w:cs="Sylfaen"/>
          <w:i/>
          <w:sz w:val="16"/>
          <w:szCs w:val="16"/>
          <w:lang w:eastAsia="ru-RU"/>
        </w:rPr>
        <w:t>։</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Ընդ</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որում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պարզաբանումը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կարող</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պահանջվել</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մինչև</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սույն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կետում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նշված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օրվա</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ժամը</w:t>
      </w:r>
      <w:proofErr w:type="spellEnd"/>
      <w:r>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ժամանակով</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Հանձնաժողովը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հարցումը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կատարած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մասնակցին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պարզաբանումը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տրամադրում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հարցումը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ստանալու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օրվան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հաջորդող</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օրացուցային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օրվա</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ընթացքում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բայց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ոչ</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ուշ</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քան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ընթացակարգի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հայտերի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ներկայացման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վերջնաժամկետը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լրանալուց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առնվազն</w:t>
      </w:r>
      <w:proofErr w:type="spellEnd"/>
      <w:r>
        <w:rPr>
          <w:rFonts w:ascii="GHEA Grapalat" w:hAnsi="GHEA Grapalat" w:cs="Sylfaen"/>
          <w:i/>
          <w:sz w:val="16"/>
          <w:szCs w:val="16"/>
          <w:lang w:val="af-ZA" w:eastAsia="ru-RU"/>
        </w:rPr>
        <w:t xml:space="preserve"> 3 </w:t>
      </w:r>
      <w:proofErr w:type="spellStart"/>
      <w:r>
        <w:rPr>
          <w:rFonts w:ascii="GHEA Grapalat" w:hAnsi="GHEA Grapalat" w:cs="Sylfaen"/>
          <w:i/>
          <w:sz w:val="16"/>
          <w:szCs w:val="16"/>
          <w:lang w:eastAsia="ru-RU"/>
        </w:rPr>
        <w:t>ժամ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առաջ</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Սույն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կետում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նշված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հարցումը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մասնակիցը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ներկայացնում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հանձնաժողովի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քարտուղարի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էլեկտրոնային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փոստին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ուղարկելու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միջոցով</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Հարցման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պարզաբանումն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ուղարկվում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հանձնաժողովի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քարտուղարի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սույն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հրավերով</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նախատեսված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էլեկտրոնային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փոստից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մասնակցի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հարցումը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ստացված</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էլեկտրոնային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փոստին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ուղարկելու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միջոցով</w:t>
      </w:r>
      <w:proofErr w:type="spellEnd"/>
      <w:r>
        <w:rPr>
          <w:rFonts w:ascii="GHEA Grapalat" w:hAnsi="GHEA Grapalat" w:cs="Sylfaen"/>
          <w:i/>
          <w:sz w:val="16"/>
          <w:szCs w:val="16"/>
          <w:lang w:val="af-ZA" w:eastAsia="ru-RU"/>
        </w:rPr>
        <w:t>:</w:t>
      </w:r>
      <w:r>
        <w:rPr>
          <w:rFonts w:ascii="GHEA Grapalat" w:hAnsi="GHEA Grapalat"/>
          <w:i/>
          <w:sz w:val="16"/>
          <w:szCs w:val="16"/>
          <w:lang w:val="af-ZA"/>
        </w:rPr>
        <w:t>».</w:t>
      </w:r>
    </w:p>
    <w:p w14:paraId="6236F134" w14:textId="77777777" w:rsidR="00931CB8" w:rsidRDefault="00931CB8" w:rsidP="00371B3E">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proofErr w:type="spellStart"/>
      <w:r>
        <w:rPr>
          <w:rFonts w:ascii="GHEA Grapalat" w:hAnsi="GHEA Grapalat" w:cs="Sylfaen"/>
          <w:i/>
          <w:sz w:val="16"/>
          <w:szCs w:val="16"/>
          <w:lang w:eastAsia="ru-RU"/>
        </w:rPr>
        <w:t>Հայտերի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ներկայացման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վերջնաժամկետը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լրանալուց</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առնվազն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մեկ</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օրացուցային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առաջ</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հրավերում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կարող</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կատարվել</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փոփոխություններ</w:t>
      </w:r>
      <w:proofErr w:type="spellEnd"/>
      <w:r>
        <w:rPr>
          <w:rFonts w:ascii="GHEA Grapalat" w:hAnsi="GHEA Grapalat" w:cs="Sylfaen"/>
          <w:i/>
          <w:sz w:val="16"/>
          <w:szCs w:val="16"/>
          <w:lang w:eastAsia="ru-RU"/>
        </w:rPr>
        <w:t>։</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Փոփոխություն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կատարելու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փոփոխություն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կատարելու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հայտարարություն</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հրապարակվում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տեղեկագրում</w:t>
      </w:r>
      <w:proofErr w:type="spellEnd"/>
      <w:r>
        <w:rPr>
          <w:rFonts w:ascii="GHEA Grapalat" w:hAnsi="GHEA Grapalat" w:cs="Sylfaen"/>
          <w:i/>
          <w:sz w:val="16"/>
          <w:szCs w:val="16"/>
          <w:lang w:val="af-ZA" w:eastAsia="ru-RU"/>
        </w:rPr>
        <w:t>:</w:t>
      </w:r>
      <w:r>
        <w:rPr>
          <w:rFonts w:ascii="GHEA Grapalat" w:hAnsi="GHEA Grapalat"/>
          <w:i/>
          <w:sz w:val="16"/>
          <w:szCs w:val="16"/>
          <w:lang w:val="af-ZA"/>
        </w:rPr>
        <w:t>».</w:t>
      </w:r>
    </w:p>
    <w:p w14:paraId="70D04702" w14:textId="77777777" w:rsidR="00931CB8" w:rsidRDefault="00931CB8" w:rsidP="00371B3E">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proofErr w:type="spellStart"/>
      <w:r>
        <w:rPr>
          <w:rFonts w:ascii="GHEA Grapalat" w:hAnsi="GHEA Grapalat" w:cs="Sylfaen"/>
          <w:i/>
          <w:sz w:val="16"/>
          <w:szCs w:val="16"/>
          <w:lang w:eastAsia="ru-RU"/>
        </w:rPr>
        <w:t>կետը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շարադրվում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հետևյալ</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խմբագրությամբ</w:t>
      </w:r>
      <w:proofErr w:type="spellEnd"/>
      <w:r>
        <w:rPr>
          <w:rFonts w:ascii="GHEA Grapalat" w:hAnsi="GHEA Grapalat" w:cs="Sylfaen"/>
          <w:i/>
          <w:sz w:val="16"/>
          <w:szCs w:val="16"/>
          <w:lang w:eastAsia="ru-RU"/>
        </w:rPr>
        <w:t>՝</w:t>
      </w:r>
      <w:r>
        <w:rPr>
          <w:rFonts w:ascii="GHEA Grapalat" w:hAnsi="GHEA Grapalat" w:cs="Sylfaen"/>
          <w:i/>
          <w:sz w:val="16"/>
          <w:szCs w:val="16"/>
          <w:lang w:val="af-ZA" w:eastAsia="ru-RU"/>
        </w:rPr>
        <w:t xml:space="preserve">  «3.6 </w:t>
      </w:r>
      <w:proofErr w:type="spellStart"/>
      <w:r>
        <w:rPr>
          <w:rFonts w:ascii="GHEA Grapalat" w:hAnsi="GHEA Grapalat" w:cs="Sylfaen"/>
          <w:i/>
          <w:sz w:val="16"/>
          <w:szCs w:val="16"/>
          <w:lang w:eastAsia="ru-RU"/>
        </w:rPr>
        <w:t>Հրավերում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փոփոխություններ</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կատարվելու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դեպքում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հայտերը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ներկայացնելու</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վերջնաժամկետը</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հաշվվում</w:t>
      </w:r>
      <w:proofErr w:type="spellEnd"/>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այդ</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փոփոխությունների</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մասին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տեղեկագրում</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հայտարարության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հրապարակման</w:t>
      </w:r>
      <w:proofErr w:type="spellEnd"/>
      <w:r>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օրվանից</w:t>
      </w:r>
      <w:proofErr w:type="spellEnd"/>
      <w:r>
        <w:rPr>
          <w:rFonts w:ascii="GHEA Grapalat" w:hAnsi="GHEA Grapalat" w:cs="Sylfaen"/>
          <w:i/>
          <w:sz w:val="16"/>
          <w:szCs w:val="16"/>
          <w:lang w:eastAsia="ru-RU"/>
        </w:rPr>
        <w:t>։</w:t>
      </w:r>
      <w:r>
        <w:rPr>
          <w:rFonts w:ascii="GHEA Grapalat" w:hAnsi="GHEA Grapalat"/>
          <w:i/>
          <w:sz w:val="16"/>
          <w:szCs w:val="16"/>
          <w:lang w:val="af-ZA"/>
        </w:rPr>
        <w:t>»</w:t>
      </w:r>
      <w:r>
        <w:rPr>
          <w:rFonts w:ascii="GHEA Grapalat" w:hAnsi="GHEA Grapalat" w:cs="Sylfaen"/>
          <w:i/>
          <w:sz w:val="16"/>
          <w:szCs w:val="16"/>
          <w:lang w:val="af-ZA" w:eastAsia="ru-RU"/>
        </w:rPr>
        <w:t xml:space="preserve"> </w:t>
      </w:r>
    </w:p>
    <w:p w14:paraId="0140FFE2" w14:textId="77777777" w:rsidR="00931CB8" w:rsidRDefault="00931CB8" w:rsidP="00371B3E">
      <w:pPr>
        <w:pStyle w:val="aff5"/>
        <w:rPr>
          <w:rFonts w:asciiTheme="minorHAnsi" w:hAnsiTheme="minorHAnsi"/>
          <w:sz w:val="20"/>
          <w:szCs w:val="20"/>
          <w:lang w:eastAsia="ru-RU"/>
        </w:rPr>
      </w:pPr>
    </w:p>
  </w:footnote>
  <w:footnote w:id="2">
    <w:p w14:paraId="35A520CC" w14:textId="77777777" w:rsidR="00931CB8" w:rsidRDefault="00931CB8" w:rsidP="00371B3E">
      <w:pPr>
        <w:pStyle w:val="aff5"/>
        <w:jc w:val="both"/>
        <w:rPr>
          <w:rFonts w:ascii="GHEA Grapalat" w:hAnsi="GHEA Grapalat" w:cs="Sylfaen"/>
          <w:i/>
          <w:sz w:val="16"/>
          <w:szCs w:val="16"/>
        </w:rPr>
      </w:pPr>
      <w:r>
        <w:rPr>
          <w:rStyle w:val="aff6"/>
          <w:rFonts w:eastAsiaTheme="majorEastAsia"/>
          <w:sz w:val="20"/>
          <w:szCs w:val="20"/>
        </w:rPr>
        <w:footnoteRef/>
      </w:r>
      <w:r>
        <w:rPr>
          <w:sz w:val="20"/>
          <w:szCs w:val="20"/>
        </w:rPr>
        <w:t xml:space="preserve"> </w:t>
      </w:r>
      <w:proofErr w:type="spellStart"/>
      <w:r>
        <w:rPr>
          <w:rFonts w:ascii="GHEA Grapalat" w:hAnsi="GHEA Grapalat" w:cs="Sylfaen"/>
          <w:i/>
          <w:sz w:val="16"/>
          <w:szCs w:val="16"/>
        </w:rPr>
        <w:t>Գնումը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մրցույթով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գնանշման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հարցման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ձևով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կազմակերպելու</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դեպքում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եթե</w:t>
      </w:r>
      <w:proofErr w:type="spellEnd"/>
      <w:r>
        <w:rPr>
          <w:rFonts w:ascii="GHEA Grapalat" w:hAnsi="GHEA Grapalat" w:cs="Sylfaen"/>
          <w:i/>
          <w:sz w:val="16"/>
          <w:szCs w:val="16"/>
        </w:rPr>
        <w:t>`</w:t>
      </w:r>
    </w:p>
    <w:p w14:paraId="1AE80595" w14:textId="77777777" w:rsidR="00931CB8" w:rsidRDefault="00931CB8" w:rsidP="00371B3E">
      <w:pPr>
        <w:pStyle w:val="aff5"/>
        <w:jc w:val="both"/>
        <w:rPr>
          <w:rFonts w:ascii="GHEA Grapalat" w:hAnsi="GHEA Grapalat" w:cs="Sylfaen"/>
          <w:i/>
          <w:sz w:val="16"/>
          <w:szCs w:val="16"/>
        </w:rPr>
      </w:pPr>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Օրենքի</w:t>
      </w:r>
      <w:proofErr w:type="spellEnd"/>
      <w:r>
        <w:rPr>
          <w:rFonts w:ascii="GHEA Grapalat" w:hAnsi="GHEA Grapalat" w:cs="Sylfaen"/>
          <w:i/>
          <w:sz w:val="16"/>
          <w:szCs w:val="16"/>
        </w:rPr>
        <w:t xml:space="preserve"> 15-րդ </w:t>
      </w:r>
      <w:proofErr w:type="spellStart"/>
      <w:r>
        <w:rPr>
          <w:rFonts w:ascii="GHEA Grapalat" w:hAnsi="GHEA Grapalat" w:cs="Sylfaen"/>
          <w:i/>
          <w:sz w:val="16"/>
          <w:szCs w:val="16"/>
        </w:rPr>
        <w:t>հոդվածի</w:t>
      </w:r>
      <w:proofErr w:type="spellEnd"/>
      <w:r>
        <w:rPr>
          <w:rFonts w:ascii="GHEA Grapalat" w:hAnsi="GHEA Grapalat" w:cs="Sylfaen"/>
          <w:i/>
          <w:sz w:val="16"/>
          <w:szCs w:val="16"/>
        </w:rPr>
        <w:t xml:space="preserve"> 6-րդ </w:t>
      </w:r>
      <w:proofErr w:type="spellStart"/>
      <w:r>
        <w:rPr>
          <w:rFonts w:ascii="GHEA Grapalat" w:hAnsi="GHEA Grapalat" w:cs="Sylfaen"/>
          <w:i/>
          <w:sz w:val="16"/>
          <w:szCs w:val="16"/>
        </w:rPr>
        <w:t>մասի</w:t>
      </w:r>
      <w:proofErr w:type="spellEnd"/>
      <w:r>
        <w:rPr>
          <w:rFonts w:ascii="GHEA Grapalat" w:hAnsi="GHEA Grapalat" w:cs="Sylfaen"/>
          <w:i/>
          <w:sz w:val="16"/>
          <w:szCs w:val="16"/>
        </w:rPr>
        <w:t xml:space="preserve"> </w:t>
      </w:r>
      <w:r>
        <w:rPr>
          <w:rFonts w:ascii="GHEA Grapalat" w:hAnsi="GHEA Grapalat" w:cs="Sylfaen"/>
          <w:i/>
          <w:sz w:val="16"/>
          <w:szCs w:val="16"/>
          <w:lang w:val="hy-AM"/>
        </w:rPr>
        <w:t xml:space="preserve">1-ին կետի </w:t>
      </w:r>
      <w:proofErr w:type="spellStart"/>
      <w:r>
        <w:rPr>
          <w:rFonts w:ascii="GHEA Grapalat" w:hAnsi="GHEA Grapalat" w:cs="Sylfaen"/>
          <w:i/>
          <w:sz w:val="16"/>
          <w:szCs w:val="16"/>
        </w:rPr>
        <w:t>հիման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վրա</w:t>
      </w:r>
      <w:proofErr w:type="spellEnd"/>
      <w:r>
        <w:rPr>
          <w:rFonts w:ascii="GHEA Grapalat" w:hAnsi="GHEA Grapalat" w:cs="Sylfaen"/>
          <w:i/>
          <w:sz w:val="16"/>
          <w:szCs w:val="16"/>
        </w:rPr>
        <w:t xml:space="preserve">, </w:t>
      </w:r>
    </w:p>
    <w:p w14:paraId="522AF168" w14:textId="77777777" w:rsidR="00931CB8" w:rsidRDefault="00931CB8" w:rsidP="00371B3E">
      <w:pPr>
        <w:pStyle w:val="aff5"/>
        <w:jc w:val="both"/>
        <w:rPr>
          <w:rFonts w:asciiTheme="minorHAnsi" w:hAnsiTheme="minorHAnsi"/>
          <w:sz w:val="20"/>
          <w:szCs w:val="20"/>
          <w:lang w:val="hy-AM"/>
        </w:rPr>
      </w:pPr>
      <w:r>
        <w:rPr>
          <w:rFonts w:ascii="GHEA Grapalat" w:hAnsi="GHEA Grapalat" w:cs="Sylfaen"/>
          <w:i/>
          <w:sz w:val="16"/>
          <w:szCs w:val="16"/>
        </w:rPr>
        <w:t xml:space="preserve"> -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տվյալ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շրջանակում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գնվելիք</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աշխատանքի</w:t>
      </w:r>
      <w:proofErr w:type="spellEnd"/>
      <w:r>
        <w:rPr>
          <w:rFonts w:ascii="GHEA Grapalat" w:hAnsi="GHEA Grapalat" w:cs="Sylfaen"/>
          <w:i/>
          <w:sz w:val="16"/>
          <w:szCs w:val="16"/>
        </w:rPr>
        <w:t xml:space="preserve"> </w:t>
      </w:r>
      <w:r>
        <w:rPr>
          <w:rFonts w:ascii="GHEA Grapalat" w:hAnsi="GHEA Grapalat" w:cs="Sylfaen"/>
          <w:i/>
          <w:sz w:val="16"/>
          <w:szCs w:val="16"/>
          <w:lang w:val="hy-AM"/>
        </w:rPr>
        <w:t xml:space="preserve">գինը </w:t>
      </w:r>
      <w:r>
        <w:rPr>
          <w:rFonts w:ascii="GHEA Grapalat" w:hAnsi="GHEA Grapalat" w:cs="Sylfaen"/>
          <w:i/>
          <w:sz w:val="16"/>
          <w:szCs w:val="16"/>
        </w:rPr>
        <w:t>(</w:t>
      </w:r>
      <w:r>
        <w:rPr>
          <w:rFonts w:ascii="GHEA Grapalat" w:hAnsi="GHEA Grapalat" w:cs="Sylfaen"/>
          <w:i/>
          <w:sz w:val="16"/>
          <w:szCs w:val="16"/>
          <w:lang w:val="hy-AM"/>
        </w:rPr>
        <w:t xml:space="preserve">պլանավորված (կանխատեսվող) գնման ընդհանուր </w:t>
      </w:r>
      <w:proofErr w:type="spellStart"/>
      <w:r>
        <w:rPr>
          <w:rFonts w:ascii="GHEA Grapalat" w:hAnsi="GHEA Grapalat" w:cs="Sylfaen"/>
          <w:i/>
          <w:sz w:val="16"/>
          <w:szCs w:val="16"/>
        </w:rPr>
        <w:t>գինը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գերազանցում</w:t>
      </w:r>
      <w:proofErr w:type="spellEnd"/>
      <w:r>
        <w:rPr>
          <w:rFonts w:ascii="GHEA Grapalat" w:hAnsi="GHEA Grapalat" w:cs="Sylfaen"/>
          <w:i/>
          <w:sz w:val="16"/>
          <w:szCs w:val="16"/>
        </w:rPr>
        <w:t xml:space="preserve"> </w:t>
      </w:r>
      <w:r>
        <w:rPr>
          <w:rFonts w:ascii="GHEA Grapalat" w:hAnsi="GHEA Grapalat" w:cs="Sylfaen"/>
          <w:i/>
          <w:sz w:val="16"/>
          <w:szCs w:val="16"/>
          <w:lang w:val="hy-AM"/>
        </w:rPr>
        <w:t>25</w:t>
      </w:r>
      <w:r>
        <w:rPr>
          <w:rFonts w:ascii="GHEA Grapalat" w:hAnsi="GHEA Grapalat" w:cs="Sylfaen"/>
          <w:i/>
          <w:sz w:val="16"/>
          <w:szCs w:val="16"/>
        </w:rPr>
        <w:t xml:space="preserve"> </w:t>
      </w:r>
      <w:proofErr w:type="spellStart"/>
      <w:r>
        <w:rPr>
          <w:rFonts w:ascii="GHEA Grapalat" w:hAnsi="GHEA Grapalat" w:cs="Sylfaen"/>
          <w:i/>
          <w:sz w:val="16"/>
          <w:szCs w:val="16"/>
        </w:rPr>
        <w:t>մլն</w:t>
      </w:r>
      <w:proofErr w:type="spellEnd"/>
      <w:r>
        <w:rPr>
          <w:rFonts w:ascii="GHEA Grapalat" w:hAnsi="GHEA Grapalat" w:cs="Sylfaen"/>
          <w:i/>
          <w:sz w:val="16"/>
          <w:szCs w:val="16"/>
        </w:rPr>
        <w:t xml:space="preserve">. ՀՀ </w:t>
      </w:r>
      <w:proofErr w:type="spellStart"/>
      <w:r>
        <w:rPr>
          <w:rFonts w:ascii="GHEA Grapalat" w:hAnsi="GHEA Grapalat" w:cs="Sylfaen"/>
          <w:i/>
          <w:sz w:val="16"/>
          <w:szCs w:val="16"/>
        </w:rPr>
        <w:t>դրամը</w:t>
      </w:r>
      <w:proofErr w:type="spellEnd"/>
      <w:r>
        <w:rPr>
          <w:rFonts w:ascii="GHEA Grapalat" w:hAnsi="GHEA Grapalat" w:cs="Sylfaen"/>
          <w:i/>
          <w:sz w:val="16"/>
          <w:szCs w:val="16"/>
          <w:lang w:val="hy-AM"/>
        </w:rPr>
        <w:t>:</w:t>
      </w:r>
    </w:p>
  </w:footnote>
  <w:footnote w:id="3">
    <w:p w14:paraId="7FDF7748" w14:textId="77777777" w:rsidR="00931CB8" w:rsidRPr="00D70570" w:rsidRDefault="00931CB8" w:rsidP="00343ADE">
      <w:pPr>
        <w:jc w:val="both"/>
        <w:rPr>
          <w:rFonts w:asciiTheme="minorHAnsi" w:hAnsiTheme="minorHAnsi"/>
          <w:lang w:val="hy-AM"/>
        </w:rPr>
      </w:pPr>
      <w:r>
        <w:rPr>
          <w:rStyle w:val="af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3AEFF806" w14:textId="2201AEDD" w:rsidR="00931CB8" w:rsidRPr="005C4375" w:rsidRDefault="00931CB8" w:rsidP="00BF1743">
      <w:pPr>
        <w:pStyle w:val="aff3"/>
        <w:tabs>
          <w:tab w:val="left" w:pos="9096"/>
        </w:tabs>
        <w:rPr>
          <w:lang w:val="hy-AM"/>
        </w:rPr>
      </w:pPr>
      <w:r>
        <w:rPr>
          <w:rStyle w:val="aff6"/>
        </w:rPr>
        <w:footnoteRef/>
      </w:r>
      <w:r w:rsidRPr="00343ADE">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r>
        <w:rPr>
          <w:rFonts w:ascii="GHEA Grapalat" w:hAnsi="GHEA Grapalat" w:cs="Sylfaen"/>
          <w:i/>
          <w:sz w:val="16"/>
          <w:szCs w:val="16"/>
          <w:lang w:val="hy-AM"/>
        </w:rPr>
        <w:tab/>
      </w:r>
    </w:p>
  </w:footnote>
  <w:footnote w:id="5">
    <w:p w14:paraId="230AC331" w14:textId="77777777" w:rsidR="00931CB8" w:rsidRPr="00CF3D64" w:rsidRDefault="00931CB8" w:rsidP="00C33D69">
      <w:pPr>
        <w:pStyle w:val="aff3"/>
        <w:rPr>
          <w:lang w:val="hy-AM"/>
        </w:rPr>
      </w:pPr>
      <w:r w:rsidRPr="00CC3A77">
        <w:rPr>
          <w:rStyle w:val="aff6"/>
          <w:color w:val="FFFFFF"/>
        </w:rPr>
        <w:footnoteRef/>
      </w:r>
      <w:r w:rsidRPr="00CF3D64">
        <w:rPr>
          <w:lang w:val="hy-AM"/>
        </w:rPr>
        <w:t xml:space="preserve"> </w:t>
      </w:r>
      <w:r w:rsidRPr="00CF3D64">
        <w:rPr>
          <w:vertAlign w:val="superscript"/>
          <w:lang w:val="hy-AM"/>
        </w:rPr>
        <w:t xml:space="preserve">10 </w:t>
      </w:r>
      <w:r w:rsidRPr="00CF3D64">
        <w:rPr>
          <w:rFonts w:ascii="GHEA Grapalat" w:hAnsi="GHEA Grapalat" w:cs="Sylfaen"/>
          <w:i/>
          <w:sz w:val="16"/>
          <w:szCs w:val="16"/>
          <w:lang w:val="hy-AM"/>
        </w:rPr>
        <w:t>Սահմանվում է պատվիրատուի կողմից:</w:t>
      </w:r>
    </w:p>
  </w:footnote>
  <w:footnote w:id="6">
    <w:p w14:paraId="67D77389" w14:textId="77777777" w:rsidR="00931CB8" w:rsidRDefault="00931CB8" w:rsidP="00AE366F">
      <w:pPr>
        <w:pStyle w:val="aff5"/>
        <w:rPr>
          <w:rFonts w:asciiTheme="minorHAnsi" w:hAnsiTheme="minorHAnsi"/>
          <w:sz w:val="20"/>
          <w:szCs w:val="20"/>
          <w:lang w:val="hy-AM" w:eastAsia="ru-RU"/>
        </w:rPr>
      </w:pPr>
      <w:r>
        <w:rPr>
          <w:rStyle w:val="aff6"/>
          <w:sz w:val="20"/>
          <w:szCs w:val="20"/>
        </w:rPr>
        <w:footnoteRef/>
      </w:r>
      <w:r w:rsidRPr="00AE366F">
        <w:rPr>
          <w:sz w:val="20"/>
          <w:szCs w:val="20"/>
          <w:lang w:val="hy-AM"/>
        </w:rPr>
        <w:t xml:space="preserve"> </w:t>
      </w:r>
      <w:r w:rsidRPr="00AE366F">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14:paraId="1D3C7C82" w14:textId="77777777" w:rsidR="00931CB8" w:rsidRDefault="00931CB8" w:rsidP="007C222D">
      <w:pPr>
        <w:pStyle w:val="aff5"/>
        <w:jc w:val="both"/>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10</w:t>
      </w:r>
      <w:r>
        <w:rPr>
          <w:rFonts w:ascii="Cambria Math" w:hAnsi="Cambria Math" w:cs="Cambria Math"/>
          <w:i/>
          <w:sz w:val="16"/>
          <w:szCs w:val="16"/>
          <w:lang w:val="hy-AM"/>
        </w:rPr>
        <w:t>․</w:t>
      </w:r>
      <w:r>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48149EA" w14:textId="77777777" w:rsidR="00931CB8" w:rsidRDefault="00931CB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5EFD62CF" w14:textId="77777777" w:rsidR="00931CB8" w:rsidRDefault="00931CB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p w14:paraId="39C48002" w14:textId="77777777" w:rsidR="00931CB8" w:rsidRDefault="00931CB8" w:rsidP="007C222D">
      <w:pPr>
        <w:pStyle w:val="aff5"/>
        <w:rPr>
          <w:rFonts w:asciiTheme="minorHAnsi" w:hAnsiTheme="minorHAnsi"/>
          <w:sz w:val="20"/>
          <w:szCs w:val="20"/>
          <w:lang w:val="hy-AM"/>
        </w:rPr>
      </w:pPr>
    </w:p>
  </w:footnote>
  <w:footnote w:id="8">
    <w:p w14:paraId="426F9A47" w14:textId="77777777" w:rsidR="00931CB8" w:rsidRDefault="00931CB8"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գնման հայտով տվյալ չափաբաժնի գնման գինը</w:t>
      </w:r>
      <w:r>
        <w:rPr>
          <w:rFonts w:ascii="Cambria Math" w:hAnsi="Cambria Math" w:cs="Cambria Math"/>
          <w:i/>
          <w:sz w:val="16"/>
          <w:szCs w:val="16"/>
          <w:lang w:val="hy-AM"/>
        </w:rPr>
        <w:t>․</w:t>
      </w:r>
    </w:p>
    <w:p w14:paraId="4E7E6F8E" w14:textId="77777777" w:rsidR="00931CB8" w:rsidRDefault="00931CB8" w:rsidP="007C222D">
      <w:pPr>
        <w:pStyle w:val="aff5"/>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Pr>
          <w:rFonts w:ascii="Cambria Math" w:hAnsi="Cambria Math" w:cs="Cambria Math"/>
          <w:i/>
          <w:sz w:val="16"/>
          <w:szCs w:val="16"/>
          <w:lang w:val="hy-AM"/>
        </w:rPr>
        <w:t>․</w:t>
      </w:r>
    </w:p>
    <w:p w14:paraId="638A8BA7" w14:textId="77777777" w:rsidR="00931CB8" w:rsidRDefault="00931CB8" w:rsidP="007C222D">
      <w:pPr>
        <w:pStyle w:val="aff5"/>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իսկ &lt;&lt;20&gt;&gt; թիվը փոխարինվում է &lt;&lt;90&gt;&gt; թվով,</w:t>
      </w:r>
    </w:p>
    <w:p w14:paraId="551C632D" w14:textId="77777777" w:rsidR="00931CB8" w:rsidRDefault="00931CB8" w:rsidP="007C222D">
      <w:pPr>
        <w:pStyle w:val="aff5"/>
        <w:rPr>
          <w:rFonts w:ascii="GHEA Grapalat" w:hAnsi="GHEA Grapalat" w:cs="Sylfaen"/>
          <w:i/>
          <w:sz w:val="16"/>
          <w:szCs w:val="16"/>
          <w:lang w:val="hy-AM"/>
        </w:rPr>
      </w:pPr>
      <w:r>
        <w:rPr>
          <w:rFonts w:ascii="GHEA Grapalat" w:hAnsi="GHEA Grapalat" w:cs="Sylfaen"/>
          <w:i/>
          <w:sz w:val="16"/>
          <w:szCs w:val="16"/>
          <w:lang w:val="hy-AM"/>
        </w:rPr>
        <w:t>- գերազանցում է գնումների բազային միավորիութսունապատիկը, ապա սույն պարբերությունից հանվում է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&lt;&lt;15&gt;&gt; թիվը փոխարինվում է &lt;&lt;30&gt;&gt; թվով, իսկ &lt;&lt;20&gt;&gt; թիվը՝ &lt;&lt;90&gt;&gt; թվով,</w:t>
      </w:r>
    </w:p>
  </w:footnote>
  <w:footnote w:id="9">
    <w:p w14:paraId="3D15A990" w14:textId="77777777" w:rsidR="00931CB8" w:rsidRDefault="00931CB8"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w:t>
      </w:r>
    </w:p>
    <w:p w14:paraId="0316C897" w14:textId="77777777" w:rsidR="00931CB8" w:rsidRDefault="00931CB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1C1A0314" w14:textId="77777777" w:rsidR="00931CB8" w:rsidRDefault="00931CB8" w:rsidP="007C222D">
      <w:pPr>
        <w:pStyle w:val="aff5"/>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 Երաշխիքի ձևով որակավորման ապահովումը ընտրված մասնակիցը ներկայացնում է 4.1 հավելվածի համաձայն: ” , իսկ հավելված 4-ը հրավերից հանվում է :</w:t>
      </w:r>
    </w:p>
  </w:footnote>
  <w:footnote w:id="10">
    <w:p w14:paraId="2CF4CEEA" w14:textId="77777777" w:rsidR="00931CB8" w:rsidRDefault="00931CB8" w:rsidP="007C222D">
      <w:pPr>
        <w:pStyle w:val="aff5"/>
        <w:rPr>
          <w:rFonts w:ascii="GHEA Grapalat" w:hAnsi="GHEA Grapalat" w:cs="Sylfaen"/>
          <w:i/>
          <w:sz w:val="16"/>
          <w:szCs w:val="16"/>
          <w:lang w:val="hy-AM"/>
        </w:rPr>
      </w:pPr>
      <w:r>
        <w:rPr>
          <w:rStyle w:val="aff6"/>
          <w:sz w:val="20"/>
          <w:szCs w:val="20"/>
        </w:rPr>
        <w:footnoteRef/>
      </w:r>
      <w:r w:rsidRPr="007C222D">
        <w:rPr>
          <w:sz w:val="20"/>
          <w:szCs w:val="20"/>
          <w:lang w:val="hy-AM"/>
        </w:rPr>
        <w:t xml:space="preserve"> </w:t>
      </w:r>
      <w:r>
        <w:rPr>
          <w:rFonts w:ascii="GHEA Grapalat" w:hAnsi="GHEA Grapalat" w:cs="Sylfaen"/>
          <w:i/>
          <w:sz w:val="16"/>
          <w:szCs w:val="16"/>
          <w:lang w:val="hy-AM"/>
        </w:rPr>
        <w:t>Եթե գնման հայտով գնվելիք աշխատանքի գինը չի գերազանցում 25 մլն. ՀՀ դրամը, ապա</w:t>
      </w:r>
      <w:r>
        <w:rPr>
          <w:sz w:val="20"/>
          <w:szCs w:val="20"/>
          <w:lang w:val="hy-AM"/>
        </w:rPr>
        <w:t xml:space="preserve"> </w:t>
      </w:r>
      <w:r>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46B2BDC6" w14:textId="77777777" w:rsidR="00931CB8" w:rsidRDefault="00931CB8" w:rsidP="007C222D">
      <w:pPr>
        <w:pStyle w:val="aff5"/>
        <w:rPr>
          <w:sz w:val="20"/>
          <w:szCs w:val="20"/>
          <w:vertAlign w:val="superscript"/>
          <w:lang w:val="hy-AM"/>
        </w:rPr>
      </w:pPr>
    </w:p>
    <w:p w14:paraId="52273BCE" w14:textId="77777777" w:rsidR="00931CB8" w:rsidRDefault="00931CB8" w:rsidP="007C222D">
      <w:pPr>
        <w:pStyle w:val="aff5"/>
        <w:rPr>
          <w:rFonts w:asciiTheme="minorHAnsi" w:hAnsiTheme="minorHAnsi"/>
          <w:sz w:val="20"/>
          <w:szCs w:val="20"/>
          <w:lang w:val="hy-AM"/>
        </w:rPr>
      </w:pPr>
    </w:p>
  </w:footnote>
  <w:footnote w:id="11">
    <w:p w14:paraId="462E36BC" w14:textId="77777777" w:rsidR="00931CB8" w:rsidRDefault="00931CB8" w:rsidP="007C222D">
      <w:pPr>
        <w:pStyle w:val="aff5"/>
        <w:rPr>
          <w:rFonts w:asciiTheme="minorHAnsi" w:hAnsiTheme="minorHAnsi"/>
          <w:sz w:val="20"/>
          <w:szCs w:val="20"/>
          <w:lang w:val="x-none"/>
        </w:rPr>
      </w:pPr>
      <w:r>
        <w:rPr>
          <w:rStyle w:val="aff6"/>
          <w:sz w:val="20"/>
          <w:szCs w:val="20"/>
        </w:rPr>
        <w:footnoteRef/>
      </w:r>
      <w:r w:rsidRPr="007C222D">
        <w:rPr>
          <w:sz w:val="20"/>
          <w:szCs w:val="20"/>
          <w:lang w:val="hy-AM"/>
        </w:rPr>
        <w:t xml:space="preserve"> </w:t>
      </w:r>
      <w:r w:rsidRPr="007C222D">
        <w:rPr>
          <w:rFonts w:ascii="GHEA Grapalat" w:hAnsi="GHEA Grapalat" w:cs="Sylfaen"/>
          <w:i/>
          <w:sz w:val="16"/>
          <w:szCs w:val="16"/>
          <w:lang w:val="hy-AM"/>
        </w:rPr>
        <w:t xml:space="preserve">Սույն կետը խմբագրվում է ըստ համապատասխան </w:t>
      </w:r>
      <w:r>
        <w:rPr>
          <w:rFonts w:ascii="GHEA Grapalat" w:hAnsi="GHEA Grapalat" w:cs="Sylfaen"/>
          <w:i/>
          <w:sz w:val="16"/>
          <w:szCs w:val="16"/>
          <w:lang w:val="hy-AM"/>
        </w:rPr>
        <w:t>պ</w:t>
      </w:r>
      <w:r w:rsidRPr="007C222D">
        <w:rPr>
          <w:rFonts w:ascii="GHEA Grapalat" w:hAnsi="GHEA Grapalat" w:cs="Sylfaen"/>
          <w:i/>
          <w:sz w:val="16"/>
          <w:szCs w:val="16"/>
          <w:lang w:val="hy-AM"/>
        </w:rPr>
        <w:t>ատվիրատուի:</w:t>
      </w:r>
    </w:p>
  </w:footnote>
  <w:footnote w:id="12">
    <w:p w14:paraId="3FE1CD82" w14:textId="77777777" w:rsidR="00931CB8" w:rsidRPr="003B5430" w:rsidRDefault="00931CB8" w:rsidP="0056138C">
      <w:pPr>
        <w:pStyle w:val="aff3"/>
        <w:jc w:val="both"/>
        <w:rPr>
          <w:rFonts w:ascii="Sylfaen" w:hAnsi="Sylfaen" w:cs="Sylfaen"/>
          <w:lang w:val="af-ZA"/>
        </w:rPr>
      </w:pPr>
      <w:r>
        <w:rPr>
          <w:rStyle w:val="aff6"/>
        </w:rPr>
        <w:footnoteRef/>
      </w:r>
      <w:r w:rsidRPr="0056138C">
        <w:rPr>
          <w:lang w:val="hy-AM"/>
        </w:rPr>
        <w:t xml:space="preserve"> </w:t>
      </w:r>
      <w:r w:rsidRPr="005D7B02">
        <w:rPr>
          <w:rFonts w:ascii="GHEA Grapalat" w:hAnsi="GHEA Grapalat" w:cs="Sylfaen"/>
          <w:i/>
          <w:sz w:val="16"/>
          <w:szCs w:val="16"/>
          <w:lang w:val="es-ES" w:eastAsia="en-US"/>
        </w:rPr>
        <w:t xml:space="preserve">Համատեղ </w:t>
      </w:r>
      <w:r w:rsidRPr="0056138C">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5495B8A3" w14:textId="77777777" w:rsidR="00931CB8" w:rsidRPr="0056138C" w:rsidRDefault="00931CB8" w:rsidP="0056138C">
      <w:pPr>
        <w:pStyle w:val="aff3"/>
        <w:rPr>
          <w:rFonts w:asciiTheme="minorHAnsi" w:hAnsiTheme="minorHAnsi"/>
          <w:lang w:val="af-ZA"/>
        </w:rPr>
      </w:pPr>
      <w:r>
        <w:rPr>
          <w:rStyle w:val="aff6"/>
        </w:rPr>
        <w:footnoteRef/>
      </w:r>
      <w:r w:rsidRPr="0056138C">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4">
    <w:p w14:paraId="0ED918D7" w14:textId="77777777" w:rsidR="00931CB8" w:rsidRDefault="00931CB8" w:rsidP="0056138C">
      <w:pPr>
        <w:pStyle w:val="aff3"/>
        <w:rPr>
          <w:rFonts w:ascii="GHEA Grapalat" w:hAnsi="GHEA Grapalat" w:cs="Sylfaen"/>
          <w:i/>
          <w:sz w:val="16"/>
          <w:szCs w:val="16"/>
          <w:lang w:val="af-ZA"/>
        </w:rPr>
      </w:pPr>
      <w:r>
        <w:rPr>
          <w:rStyle w:val="aff6"/>
        </w:rPr>
        <w:footnoteRef/>
      </w:r>
      <w:r w:rsidRPr="0056138C">
        <w:rPr>
          <w:lang w:val="af-ZA"/>
        </w:rPr>
        <w:t xml:space="preserve"> </w:t>
      </w:r>
      <w:r w:rsidRPr="005D7B02">
        <w:rPr>
          <w:vertAlign w:val="superscript"/>
          <w:lang w:val="af-ZA"/>
        </w:rPr>
        <w:t xml:space="preserve"> </w:t>
      </w:r>
      <w:proofErr w:type="spellStart"/>
      <w:r w:rsidRPr="005D7B02">
        <w:rPr>
          <w:rFonts w:ascii="GHEA Grapalat" w:hAnsi="GHEA Grapalat" w:cs="Sylfaen"/>
          <w:i/>
          <w:sz w:val="16"/>
          <w:szCs w:val="16"/>
        </w:rPr>
        <w:t>Կետը</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հանվում</w:t>
      </w:r>
      <w:proofErr w:type="spellEnd"/>
      <w:r w:rsidRPr="0056138C">
        <w:rPr>
          <w:rFonts w:ascii="GHEA Grapalat" w:hAnsi="GHEA Grapalat" w:cs="Sylfaen"/>
          <w:i/>
          <w:sz w:val="16"/>
          <w:szCs w:val="16"/>
          <w:lang w:val="af-ZA"/>
        </w:rPr>
        <w:t xml:space="preserve"> </w:t>
      </w:r>
      <w:r w:rsidRPr="005D7B02">
        <w:rPr>
          <w:rFonts w:ascii="GHEA Grapalat" w:hAnsi="GHEA Grapalat" w:cs="Sylfaen"/>
          <w:i/>
          <w:sz w:val="16"/>
          <w:szCs w:val="16"/>
        </w:rPr>
        <w:t>է</w:t>
      </w:r>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եթե</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գնման</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առարկան</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չի</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հանդիսանում</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շինարարական</w:t>
      </w:r>
      <w:proofErr w:type="spellEnd"/>
      <w:r w:rsidRPr="0056138C">
        <w:rPr>
          <w:rFonts w:ascii="GHEA Grapalat" w:hAnsi="GHEA Grapalat" w:cs="Sylfaen"/>
          <w:i/>
          <w:sz w:val="16"/>
          <w:szCs w:val="16"/>
          <w:lang w:val="af-ZA"/>
        </w:rPr>
        <w:t xml:space="preserve"> </w:t>
      </w:r>
      <w:proofErr w:type="spellStart"/>
      <w:r w:rsidRPr="005D7B02">
        <w:rPr>
          <w:rFonts w:ascii="GHEA Grapalat" w:hAnsi="GHEA Grapalat" w:cs="Sylfaen"/>
          <w:i/>
          <w:sz w:val="16"/>
          <w:szCs w:val="16"/>
        </w:rPr>
        <w:t>աշխատանքներ</w:t>
      </w:r>
      <w:proofErr w:type="spellEnd"/>
      <w:r w:rsidRPr="005D7B02">
        <w:rPr>
          <w:rFonts w:ascii="GHEA Grapalat" w:hAnsi="GHEA Grapalat" w:cs="Sylfaen"/>
          <w:i/>
          <w:sz w:val="16"/>
          <w:szCs w:val="16"/>
          <w:lang w:val="af-ZA"/>
        </w:rPr>
        <w:t>:</w:t>
      </w:r>
    </w:p>
    <w:p w14:paraId="399A987E" w14:textId="77777777" w:rsidR="00931CB8" w:rsidRPr="000E08D1" w:rsidRDefault="00931CB8" w:rsidP="0056138C">
      <w:pPr>
        <w:pStyle w:val="aff3"/>
        <w:rPr>
          <w:rFonts w:asciiTheme="minorHAnsi" w:hAnsiTheme="minorHAnsi"/>
          <w:lang w:val="hy-AM"/>
        </w:rPr>
      </w:pPr>
    </w:p>
  </w:footnote>
  <w:footnote w:id="15">
    <w:p w14:paraId="7AD8EFF0" w14:textId="77777777" w:rsidR="00931CB8" w:rsidRPr="004E641A" w:rsidRDefault="00931CB8" w:rsidP="00B80C21">
      <w:pPr>
        <w:pStyle w:val="31"/>
        <w:spacing w:line="240" w:lineRule="auto"/>
        <w:ind w:firstLine="0"/>
        <w:rPr>
          <w:rFonts w:ascii="GHEA Grapalat" w:hAnsi="GHEA Grapalat" w:cs="Sylfaen"/>
          <w:i/>
          <w:sz w:val="16"/>
          <w:szCs w:val="16"/>
          <w:lang w:val="hy-AM" w:eastAsia="ru-RU"/>
        </w:rPr>
      </w:pPr>
    </w:p>
    <w:p w14:paraId="6F79C60B" w14:textId="77777777" w:rsidR="00931CB8" w:rsidRPr="001E7733" w:rsidRDefault="00931CB8" w:rsidP="00E55B81">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E55B8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է</w:t>
      </w:r>
      <w:r w:rsidRPr="001E7733">
        <w:rPr>
          <w:rFonts w:ascii="GHEA Grapalat" w:hAnsi="GHEA Grapalat"/>
          <w:i/>
          <w:sz w:val="16"/>
          <w:szCs w:val="16"/>
          <w:lang w:val="af-ZA"/>
        </w:rPr>
        <w:t xml:space="preserve"> </w:t>
      </w:r>
      <w:r w:rsidRPr="00E55B8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E55B8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E55B8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E55B81">
        <w:rPr>
          <w:rFonts w:ascii="GHEA Grapalat" w:hAnsi="GHEA Grapalat"/>
          <w:i/>
          <w:sz w:val="16"/>
          <w:szCs w:val="16"/>
          <w:lang w:val="hy-AM"/>
        </w:rPr>
        <w:t>մինչև</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E55B8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հրապարակելը</w:t>
      </w:r>
      <w:r w:rsidRPr="00A65C38">
        <w:rPr>
          <w:rFonts w:ascii="GHEA Grapalat" w:hAnsi="GHEA Grapalat"/>
          <w:i/>
          <w:sz w:val="16"/>
          <w:szCs w:val="16"/>
          <w:lang w:val="hy-AM"/>
        </w:rPr>
        <w:t>:</w:t>
      </w:r>
    </w:p>
    <w:p w14:paraId="2DAF7794" w14:textId="77777777" w:rsidR="00931CB8" w:rsidRPr="00E55B81" w:rsidRDefault="00931CB8" w:rsidP="00E55B81">
      <w:pPr>
        <w:ind w:right="309"/>
        <w:jc w:val="both"/>
        <w:rPr>
          <w:rFonts w:ascii="GHEA Grapalat" w:hAnsi="GHEA Grapalat"/>
          <w:bCs/>
          <w:i/>
          <w:iCs/>
          <w:sz w:val="20"/>
          <w:lang w:val="af-ZA"/>
        </w:rPr>
      </w:pPr>
      <w:r w:rsidRPr="00E55B81">
        <w:rPr>
          <w:rFonts w:ascii="GHEA Grapalat" w:hAnsi="GHEA Grapalat"/>
          <w:bCs/>
          <w:i/>
          <w:sz w:val="18"/>
          <w:szCs w:val="18"/>
          <w:lang w:val="af-ZA"/>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3F8B2BAD" w14:textId="77777777" w:rsidR="00931CB8" w:rsidRPr="001E7733" w:rsidDel="00856FDE" w:rsidRDefault="00931CB8" w:rsidP="00E55B81">
      <w:pPr>
        <w:pStyle w:val="aff3"/>
        <w:rPr>
          <w:del w:id="8" w:author="User" w:date="2019-05-26T09:57:00Z"/>
          <w:i/>
          <w:lang w:val="af-ZA"/>
        </w:rPr>
      </w:pPr>
    </w:p>
    <w:p w14:paraId="59176D8E" w14:textId="77777777" w:rsidR="00931CB8" w:rsidRPr="0015088E" w:rsidRDefault="00931CB8" w:rsidP="00B80C21">
      <w:pPr>
        <w:ind w:right="309"/>
        <w:jc w:val="both"/>
        <w:rPr>
          <w:rFonts w:ascii="GHEA Grapalat" w:hAnsi="GHEA Grapalat"/>
          <w:bCs/>
          <w:i/>
          <w:iCs/>
          <w:sz w:val="20"/>
          <w:lang w:val="es-ES"/>
        </w:rPr>
      </w:pPr>
      <w:r w:rsidRPr="004E641A">
        <w:rPr>
          <w:rFonts w:ascii="GHEA Grapalat" w:hAnsi="GHEA Grapalat"/>
          <w:i/>
          <w:sz w:val="16"/>
          <w:szCs w:val="16"/>
          <w:lang w:val="hy-AM"/>
        </w:rPr>
        <w:t>։</w:t>
      </w:r>
    </w:p>
    <w:p w14:paraId="72D2B507" w14:textId="77777777" w:rsidR="00931CB8" w:rsidRPr="001E7733" w:rsidDel="00856FDE" w:rsidRDefault="00931CB8" w:rsidP="00B80C21">
      <w:pPr>
        <w:pStyle w:val="aff3"/>
        <w:rPr>
          <w:del w:id="9" w:author="User" w:date="2019-05-26T09:57:00Z"/>
          <w:i/>
          <w:lang w:val="af-ZA"/>
        </w:rPr>
      </w:pPr>
    </w:p>
  </w:footnote>
  <w:footnote w:id="16">
    <w:p w14:paraId="1877C295" w14:textId="77777777" w:rsidR="00931CB8" w:rsidRPr="00F1088F" w:rsidRDefault="00931CB8" w:rsidP="00A95CE3">
      <w:pPr>
        <w:pStyle w:val="aff3"/>
        <w:rPr>
          <w:rFonts w:asciiTheme="minorHAnsi" w:hAnsiTheme="minorHAnsi"/>
          <w:lang w:val="hy-AM"/>
        </w:rPr>
      </w:pPr>
      <w:r>
        <w:rPr>
          <w:rStyle w:val="aff6"/>
        </w:rPr>
        <w:footnoteRef/>
      </w:r>
      <w:r w:rsidRPr="00A95CE3">
        <w:rPr>
          <w:lang w:val="af-ZA"/>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14:paraId="45709D7A" w14:textId="77777777" w:rsidR="00931CB8" w:rsidRPr="00F1088F" w:rsidRDefault="00931CB8" w:rsidP="00A95CE3">
      <w:pPr>
        <w:pStyle w:val="aff3"/>
        <w:rPr>
          <w:rFonts w:ascii="GHEA Grapalat" w:hAnsi="GHEA Grapalat"/>
          <w:i/>
          <w:sz w:val="16"/>
          <w:szCs w:val="24"/>
          <w:lang w:val="hy-AM" w:eastAsia="en-US"/>
        </w:rPr>
      </w:pPr>
      <w:r>
        <w:rPr>
          <w:rStyle w:val="aff6"/>
        </w:rPr>
        <w:footnoteRef/>
      </w:r>
      <w:r w:rsidRPr="00A95CE3">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8">
    <w:p w14:paraId="0C5638E0" w14:textId="77777777" w:rsidR="00931CB8" w:rsidRPr="003024A2" w:rsidRDefault="00931CB8" w:rsidP="00817B93">
      <w:pPr>
        <w:pStyle w:val="aff3"/>
        <w:rPr>
          <w:vertAlign w:val="superscript"/>
          <w:lang w:val="hy-AM"/>
        </w:rPr>
      </w:pPr>
      <w:r>
        <w:rPr>
          <w:rStyle w:val="aff6"/>
        </w:rPr>
        <w:footnoteRef/>
      </w:r>
      <w:r w:rsidRPr="00817B93">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62D09DE6" w14:textId="77777777" w:rsidR="00931CB8" w:rsidRPr="00F1088F" w:rsidRDefault="00931CB8" w:rsidP="00817B93">
      <w:pPr>
        <w:pStyle w:val="aff3"/>
        <w:rPr>
          <w:rFonts w:asciiTheme="minorHAnsi" w:hAnsiTheme="minorHAnsi"/>
          <w:lang w:val="hy-AM"/>
        </w:rPr>
      </w:pPr>
    </w:p>
  </w:footnote>
  <w:footnote w:id="19">
    <w:p w14:paraId="7846670E" w14:textId="77777777" w:rsidR="00931CB8" w:rsidRPr="00C754B2" w:rsidRDefault="00931CB8" w:rsidP="00434C8F">
      <w:pPr>
        <w:rPr>
          <w:rFonts w:ascii="GHEA Grapalat" w:hAnsi="GHEA Grapalat"/>
          <w:i/>
          <w:sz w:val="16"/>
          <w:lang w:val="hy-AM"/>
        </w:rPr>
      </w:pPr>
      <w:r>
        <w:rPr>
          <w:rStyle w:val="af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14:paraId="3FEC7082" w14:textId="77777777" w:rsidR="00931CB8" w:rsidRPr="005D7B02" w:rsidRDefault="00931CB8" w:rsidP="00630656">
      <w:pPr>
        <w:pStyle w:val="aff3"/>
        <w:jc w:val="both"/>
        <w:rPr>
          <w:rFonts w:ascii="GHEA Grapalat" w:hAnsi="GHEA Grapalat"/>
          <w:i/>
          <w:sz w:val="16"/>
          <w:szCs w:val="24"/>
          <w:lang w:val="hy-AM" w:eastAsia="en-US"/>
        </w:rPr>
      </w:pPr>
      <w:r>
        <w:rPr>
          <w:rStyle w:val="aff6"/>
        </w:rPr>
        <w:footnoteRef/>
      </w:r>
      <w:r w:rsidRPr="00630656">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6CA4FEC5" w14:textId="77777777" w:rsidR="00931CB8" w:rsidRPr="00C754B2" w:rsidRDefault="00931CB8" w:rsidP="00630656">
      <w:pPr>
        <w:pStyle w:val="aff3"/>
        <w:rPr>
          <w:rFonts w:asciiTheme="minorHAnsi" w:hAnsiTheme="minorHAnsi"/>
          <w:lang w:val="hy-AM"/>
        </w:rPr>
      </w:pPr>
      <w:r w:rsidRPr="00630656">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1">
    <w:p w14:paraId="10CEB9B7" w14:textId="77777777" w:rsidR="00931CB8" w:rsidRPr="005D7B02" w:rsidRDefault="00931CB8" w:rsidP="00630656">
      <w:pPr>
        <w:pStyle w:val="aff3"/>
        <w:jc w:val="both"/>
        <w:rPr>
          <w:sz w:val="16"/>
          <w:szCs w:val="16"/>
          <w:lang w:val="hy-AM"/>
        </w:rPr>
      </w:pPr>
      <w:r>
        <w:rPr>
          <w:rStyle w:val="aff6"/>
        </w:rPr>
        <w:footnoteRef/>
      </w:r>
      <w:r w:rsidRPr="00630656">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65B7558E" w14:textId="77777777" w:rsidR="00931CB8" w:rsidRPr="00742B5B" w:rsidRDefault="00931CB8" w:rsidP="00630656">
      <w:pPr>
        <w:pStyle w:val="aff3"/>
        <w:rPr>
          <w:rFonts w:asciiTheme="minorHAnsi" w:hAnsiTheme="minorHAnsi"/>
          <w:lang w:val="hy-AM"/>
        </w:rPr>
      </w:pPr>
    </w:p>
  </w:footnote>
  <w:footnote w:id="22">
    <w:p w14:paraId="551D28EF" w14:textId="77777777" w:rsidR="00931CB8" w:rsidRDefault="00931CB8" w:rsidP="00727ADE">
      <w:pPr>
        <w:pStyle w:val="aff3"/>
        <w:jc w:val="both"/>
        <w:rPr>
          <w:rFonts w:ascii="GHEA Grapalat" w:hAnsi="GHEA Grapalat" w:cs="Sylfaen"/>
          <w:i/>
          <w:sz w:val="16"/>
          <w:szCs w:val="16"/>
          <w:lang w:val="hy-AM"/>
        </w:rPr>
      </w:pPr>
      <w:r>
        <w:rPr>
          <w:rStyle w:val="aff6"/>
          <w:rFonts w:eastAsiaTheme="majorEastAsia"/>
        </w:rPr>
        <w:footnoteRef/>
      </w:r>
      <w:r w:rsidRPr="00727ADE">
        <w:rPr>
          <w:lang w:val="hy-AM"/>
        </w:rPr>
        <w:t xml:space="preserve"> </w:t>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5AB84039" w14:textId="77777777" w:rsidR="00931CB8" w:rsidRDefault="00931CB8" w:rsidP="00727ADE">
      <w:pPr>
        <w:pStyle w:val="aff3"/>
        <w:rPr>
          <w:rFonts w:asciiTheme="minorHAnsi" w:hAnsiTheme="minorHAnsi"/>
          <w:lang w:val="hy-AM"/>
        </w:rPr>
      </w:pPr>
    </w:p>
  </w:footnote>
  <w:footnote w:id="23">
    <w:p w14:paraId="6984BE05" w14:textId="77777777" w:rsidR="00931CB8" w:rsidRDefault="00931CB8" w:rsidP="00727ADE">
      <w:pPr>
        <w:pStyle w:val="aff3"/>
        <w:rPr>
          <w:rFonts w:asciiTheme="minorHAnsi" w:hAnsiTheme="minorHAnsi"/>
          <w:lang w:val="x-none"/>
        </w:rPr>
      </w:pPr>
      <w:r>
        <w:rPr>
          <w:rStyle w:val="aff6"/>
          <w:rFonts w:eastAsiaTheme="majorEastAsia"/>
        </w:rPr>
        <w:footnoteRef/>
      </w:r>
      <w:r>
        <w:rPr>
          <w:vertAlign w:val="superscrip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իրականացվում </w:t>
      </w:r>
      <w:r>
        <w:rPr>
          <w:rFonts w:ascii="GHEA Grapalat" w:hAnsi="GHEA Grapalat"/>
          <w:i/>
          <w:sz w:val="16"/>
          <w:lang w:val="hy-AM"/>
        </w:rPr>
        <w:t>ենթակապալի</w:t>
      </w:r>
      <w:r>
        <w:rPr>
          <w:rFonts w:ascii="GHEA Grapalat" w:hAnsi="GHEA Grapalat"/>
          <w:i/>
          <w:sz w:val="16"/>
          <w:szCs w:val="24"/>
          <w:lang w:val="hy-AM" w:eastAsia="en-US"/>
        </w:rPr>
        <w:t xml:space="preserve"> պայմանագիր կնքելու միջոցով:</w:t>
      </w:r>
    </w:p>
  </w:footnote>
  <w:footnote w:id="24">
    <w:p w14:paraId="247AB490" w14:textId="77777777" w:rsidR="00931CB8" w:rsidRDefault="00931CB8" w:rsidP="00727ADE">
      <w:pPr>
        <w:pStyle w:val="aff3"/>
        <w:rPr>
          <w:rFonts w:asciiTheme="minorHAnsi" w:hAnsiTheme="minorHAnsi"/>
          <w:lang w:val="hy-AM"/>
        </w:rPr>
      </w:pPr>
      <w:r>
        <w:rPr>
          <w:rStyle w:val="aff6"/>
          <w:rFonts w:eastAsiaTheme="majorEastAsia"/>
        </w:rPr>
        <w:footnoteRef/>
      </w:r>
      <w:r>
        <w:t xml:space="preserve"> </w:t>
      </w:r>
      <w:r>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126DBDA0" w14:textId="77777777" w:rsidR="00931CB8" w:rsidRDefault="00931CB8" w:rsidP="00727ADE">
      <w:pPr>
        <w:pStyle w:val="aff3"/>
        <w:rPr>
          <w:rFonts w:asciiTheme="minorHAnsi" w:hAnsiTheme="minorHAnsi"/>
          <w:lang w:val="hy-AM"/>
        </w:rPr>
      </w:pPr>
      <w:r>
        <w:rPr>
          <w:rStyle w:val="aff6"/>
          <w:rFonts w:eastAsiaTheme="majorEastAsia"/>
        </w:rPr>
        <w:footnoteRef/>
      </w:r>
      <w:r w:rsidRPr="00727ADE">
        <w:rPr>
          <w:lang w:val="hy-AM"/>
        </w:rPr>
        <w:t xml:space="preserve"> </w:t>
      </w:r>
      <w:r>
        <w:rPr>
          <w:rFonts w:ascii="GHEA Grapalat" w:hAnsi="GHEA Grapalat"/>
          <w:i/>
          <w:sz w:val="16"/>
          <w:lang w:val="hy-AM"/>
        </w:rPr>
        <w:t>Եթե Պատվիրատուն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E04EC"/>
    <w:multiLevelType w:val="hybridMultilevel"/>
    <w:tmpl w:val="6A1C153C"/>
    <w:lvl w:ilvl="0" w:tplc="D0CE112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2474974"/>
    <w:multiLevelType w:val="hybridMultilevel"/>
    <w:tmpl w:val="7442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B2672B0"/>
    <w:multiLevelType w:val="hybridMultilevel"/>
    <w:tmpl w:val="546E90A8"/>
    <w:lvl w:ilvl="0" w:tplc="0409000F">
      <w:start w:val="1"/>
      <w:numFmt w:val="decimal"/>
      <w:lvlText w:val="%1."/>
      <w:lvlJc w:val="left"/>
      <w:pPr>
        <w:ind w:left="796" w:hanging="360"/>
      </w:p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F5C8E"/>
    <w:multiLevelType w:val="hybridMultilevel"/>
    <w:tmpl w:val="9EACD206"/>
    <w:lvl w:ilvl="0" w:tplc="CA0CED70">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6AA80CF8"/>
    <w:multiLevelType w:val="hybridMultilevel"/>
    <w:tmpl w:val="99086426"/>
    <w:lvl w:ilvl="0" w:tplc="9094E794">
      <w:numFmt w:val="bullet"/>
      <w:lvlText w:val="-"/>
      <w:lvlJc w:val="left"/>
      <w:pPr>
        <w:ind w:left="927" w:hanging="360"/>
      </w:pPr>
      <w:rPr>
        <w:rFonts w:ascii="GHEA Grapalat" w:eastAsia="Times New Roman" w:hAnsi="GHEA Grapalat"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D9E1472"/>
    <w:multiLevelType w:val="hybridMultilevel"/>
    <w:tmpl w:val="9AF634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0042439"/>
    <w:multiLevelType w:val="hybridMultilevel"/>
    <w:tmpl w:val="0714EFBA"/>
    <w:lvl w:ilvl="0" w:tplc="764227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301928124">
    <w:abstractNumId w:val="23"/>
  </w:num>
  <w:num w:numId="2" w16cid:durableId="119810226">
    <w:abstractNumId w:val="8"/>
  </w:num>
  <w:num w:numId="3" w16cid:durableId="2045251125">
    <w:abstractNumId w:val="20"/>
  </w:num>
  <w:num w:numId="4" w16cid:durableId="1413894772">
    <w:abstractNumId w:val="16"/>
  </w:num>
  <w:num w:numId="5" w16cid:durableId="178007125">
    <w:abstractNumId w:val="25"/>
  </w:num>
  <w:num w:numId="6" w16cid:durableId="1288076958">
    <w:abstractNumId w:val="23"/>
    <w:lvlOverride w:ilvl="0">
      <w:startOverride w:val="1"/>
    </w:lvlOverride>
    <w:lvlOverride w:ilvl="1"/>
    <w:lvlOverride w:ilvl="2"/>
    <w:lvlOverride w:ilvl="3"/>
    <w:lvlOverride w:ilvl="4"/>
    <w:lvlOverride w:ilvl="5"/>
    <w:lvlOverride w:ilvl="6"/>
    <w:lvlOverride w:ilvl="7"/>
    <w:lvlOverride w:ilvl="8"/>
  </w:num>
  <w:num w:numId="7" w16cid:durableId="202116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47506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8754890">
    <w:abstractNumId w:val="19"/>
  </w:num>
  <w:num w:numId="10" w16cid:durableId="2057045734">
    <w:abstractNumId w:val="5"/>
  </w:num>
  <w:num w:numId="11" w16cid:durableId="175192002">
    <w:abstractNumId w:val="7"/>
  </w:num>
  <w:num w:numId="12" w16cid:durableId="325479547">
    <w:abstractNumId w:val="33"/>
  </w:num>
  <w:num w:numId="13" w16cid:durableId="753166555">
    <w:abstractNumId w:val="28"/>
  </w:num>
  <w:num w:numId="14" w16cid:durableId="1893885985">
    <w:abstractNumId w:val="12"/>
  </w:num>
  <w:num w:numId="15" w16cid:durableId="680163623">
    <w:abstractNumId w:val="31"/>
  </w:num>
  <w:num w:numId="16" w16cid:durableId="1717268789">
    <w:abstractNumId w:val="15"/>
  </w:num>
  <w:num w:numId="17" w16cid:durableId="969090377">
    <w:abstractNumId w:val="6"/>
  </w:num>
  <w:num w:numId="18" w16cid:durableId="29650330">
    <w:abstractNumId w:val="1"/>
  </w:num>
  <w:num w:numId="19" w16cid:durableId="1923054822">
    <w:abstractNumId w:val="3"/>
  </w:num>
  <w:num w:numId="20" w16cid:durableId="927076011">
    <w:abstractNumId w:val="2"/>
  </w:num>
  <w:num w:numId="21" w16cid:durableId="826171707">
    <w:abstractNumId w:val="34"/>
  </w:num>
  <w:num w:numId="22" w16cid:durableId="1640069140">
    <w:abstractNumId w:val="32"/>
  </w:num>
  <w:num w:numId="23" w16cid:durableId="802650061">
    <w:abstractNumId w:val="24"/>
  </w:num>
  <w:num w:numId="24" w16cid:durableId="658507144">
    <w:abstractNumId w:val="0"/>
  </w:num>
  <w:num w:numId="25" w16cid:durableId="78645637">
    <w:abstractNumId w:val="14"/>
  </w:num>
  <w:num w:numId="26" w16cid:durableId="454637206">
    <w:abstractNumId w:val="18"/>
  </w:num>
  <w:num w:numId="27" w16cid:durableId="1617101595">
    <w:abstractNumId w:val="22"/>
  </w:num>
  <w:num w:numId="28" w16cid:durableId="353926245">
    <w:abstractNumId w:val="11"/>
  </w:num>
  <w:num w:numId="29" w16cid:durableId="811096432">
    <w:abstractNumId w:val="27"/>
  </w:num>
  <w:num w:numId="30" w16cid:durableId="421805711">
    <w:abstractNumId w:val="17"/>
  </w:num>
  <w:num w:numId="31" w16cid:durableId="859515533">
    <w:abstractNumId w:val="29"/>
  </w:num>
  <w:num w:numId="32" w16cid:durableId="338314321">
    <w:abstractNumId w:val="9"/>
  </w:num>
  <w:num w:numId="33" w16cid:durableId="1972054412">
    <w:abstractNumId w:val="30"/>
  </w:num>
  <w:num w:numId="34" w16cid:durableId="617420303">
    <w:abstractNumId w:val="10"/>
  </w:num>
  <w:num w:numId="35" w16cid:durableId="181670629">
    <w:abstractNumId w:val="13"/>
  </w:num>
  <w:num w:numId="36" w16cid:durableId="2065332054">
    <w:abstractNumId w:val="4"/>
  </w:num>
  <w:num w:numId="37" w16cid:durableId="1606115425">
    <w:abstractNumId w:val="21"/>
  </w:num>
  <w:num w:numId="38" w16cid:durableId="1291013192">
    <w:abstractNumId w:val="26"/>
  </w:num>
  <w:num w:numId="39" w16cid:durableId="2112970721">
    <w:abstractNumId w:val="21"/>
  </w:num>
  <w:num w:numId="40" w16cid:durableId="98346102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ru-RU" w:vendorID="64" w:dllVersion="6" w:nlCheck="1" w:checkStyle="0"/>
  <w:activeWritingStyle w:appName="MSWord" w:lang="en-AU" w:vendorID="64" w:dllVersion="6" w:nlCheck="1" w:checkStyle="1"/>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AU" w:vendorID="64" w:dllVersion="4096" w:nlCheck="1" w:checkStyle="0"/>
  <w:activeWritingStyle w:appName="MSWord" w:lang="ru-RU" w:vendorID="64" w:dllVersion="0" w:nlCheck="1" w:checkStyle="0"/>
  <w:activeWritingStyle w:appName="MSWord" w:lang="en-AU" w:vendorID="64" w:dllVersion="0" w:nlCheck="1" w:checkStyle="0"/>
  <w:activeWritingStyle w:appName="MSWord" w:lang="en-US" w:vendorID="64" w:dllVersion="0" w:nlCheck="1" w:checkStyle="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1B0"/>
    <w:rsid w:val="0000034F"/>
    <w:rsid w:val="000033DF"/>
    <w:rsid w:val="00006088"/>
    <w:rsid w:val="000104E2"/>
    <w:rsid w:val="00010F78"/>
    <w:rsid w:val="0001175F"/>
    <w:rsid w:val="00023B12"/>
    <w:rsid w:val="00027F83"/>
    <w:rsid w:val="00037C81"/>
    <w:rsid w:val="00047422"/>
    <w:rsid w:val="00052454"/>
    <w:rsid w:val="00055C39"/>
    <w:rsid w:val="00056001"/>
    <w:rsid w:val="00056175"/>
    <w:rsid w:val="00061920"/>
    <w:rsid w:val="00063348"/>
    <w:rsid w:val="00066CD4"/>
    <w:rsid w:val="00070F4E"/>
    <w:rsid w:val="00080927"/>
    <w:rsid w:val="00081F87"/>
    <w:rsid w:val="00082274"/>
    <w:rsid w:val="000843BF"/>
    <w:rsid w:val="00085E3F"/>
    <w:rsid w:val="0008740D"/>
    <w:rsid w:val="00091EF7"/>
    <w:rsid w:val="000922B5"/>
    <w:rsid w:val="00094F22"/>
    <w:rsid w:val="000A0259"/>
    <w:rsid w:val="000A20D0"/>
    <w:rsid w:val="000A47D0"/>
    <w:rsid w:val="000A4952"/>
    <w:rsid w:val="000A4ACD"/>
    <w:rsid w:val="000B2DE5"/>
    <w:rsid w:val="000B5666"/>
    <w:rsid w:val="000B5D5C"/>
    <w:rsid w:val="000C6B17"/>
    <w:rsid w:val="000C78DF"/>
    <w:rsid w:val="000D11AF"/>
    <w:rsid w:val="000D15C6"/>
    <w:rsid w:val="000D2EF1"/>
    <w:rsid w:val="000D4341"/>
    <w:rsid w:val="000E10EB"/>
    <w:rsid w:val="000E5AAC"/>
    <w:rsid w:val="000F134F"/>
    <w:rsid w:val="000F19DD"/>
    <w:rsid w:val="000F2A2C"/>
    <w:rsid w:val="000F2CE2"/>
    <w:rsid w:val="000F71E3"/>
    <w:rsid w:val="00104FDA"/>
    <w:rsid w:val="00105634"/>
    <w:rsid w:val="00107DF5"/>
    <w:rsid w:val="00110280"/>
    <w:rsid w:val="001157F1"/>
    <w:rsid w:val="001164D4"/>
    <w:rsid w:val="00117AA5"/>
    <w:rsid w:val="00117E14"/>
    <w:rsid w:val="00120601"/>
    <w:rsid w:val="00122CF6"/>
    <w:rsid w:val="0012332B"/>
    <w:rsid w:val="00123AA3"/>
    <w:rsid w:val="00124FF1"/>
    <w:rsid w:val="0012635E"/>
    <w:rsid w:val="00126556"/>
    <w:rsid w:val="001308B0"/>
    <w:rsid w:val="00134C6D"/>
    <w:rsid w:val="00135F6A"/>
    <w:rsid w:val="0013777B"/>
    <w:rsid w:val="001439E6"/>
    <w:rsid w:val="00145A48"/>
    <w:rsid w:val="00147C22"/>
    <w:rsid w:val="001528B7"/>
    <w:rsid w:val="00152ADE"/>
    <w:rsid w:val="00153CED"/>
    <w:rsid w:val="001544FD"/>
    <w:rsid w:val="0015630E"/>
    <w:rsid w:val="00160D83"/>
    <w:rsid w:val="001625F1"/>
    <w:rsid w:val="001701F0"/>
    <w:rsid w:val="00171031"/>
    <w:rsid w:val="001735F5"/>
    <w:rsid w:val="00181C51"/>
    <w:rsid w:val="00184C63"/>
    <w:rsid w:val="001851C5"/>
    <w:rsid w:val="00185AE2"/>
    <w:rsid w:val="00191F32"/>
    <w:rsid w:val="001950FD"/>
    <w:rsid w:val="00196611"/>
    <w:rsid w:val="001975CD"/>
    <w:rsid w:val="001A0499"/>
    <w:rsid w:val="001A2FC5"/>
    <w:rsid w:val="001A7AEF"/>
    <w:rsid w:val="001B06CF"/>
    <w:rsid w:val="001B238F"/>
    <w:rsid w:val="001B526B"/>
    <w:rsid w:val="001B7D05"/>
    <w:rsid w:val="001C06C6"/>
    <w:rsid w:val="001C07ED"/>
    <w:rsid w:val="001C11D6"/>
    <w:rsid w:val="001C1D38"/>
    <w:rsid w:val="001C26F0"/>
    <w:rsid w:val="001C27A4"/>
    <w:rsid w:val="001C5D0F"/>
    <w:rsid w:val="001C6802"/>
    <w:rsid w:val="001C6F13"/>
    <w:rsid w:val="001D1CC4"/>
    <w:rsid w:val="001D5533"/>
    <w:rsid w:val="001E1A40"/>
    <w:rsid w:val="001E249D"/>
    <w:rsid w:val="001E58E4"/>
    <w:rsid w:val="001E741E"/>
    <w:rsid w:val="001F147C"/>
    <w:rsid w:val="001F2124"/>
    <w:rsid w:val="001F2E50"/>
    <w:rsid w:val="001F4470"/>
    <w:rsid w:val="00205865"/>
    <w:rsid w:val="00205A69"/>
    <w:rsid w:val="002069EA"/>
    <w:rsid w:val="00206BA5"/>
    <w:rsid w:val="00213181"/>
    <w:rsid w:val="00215348"/>
    <w:rsid w:val="00221331"/>
    <w:rsid w:val="002221BD"/>
    <w:rsid w:val="00223725"/>
    <w:rsid w:val="002262CC"/>
    <w:rsid w:val="0022687E"/>
    <w:rsid w:val="00227323"/>
    <w:rsid w:val="002309AF"/>
    <w:rsid w:val="00230B2A"/>
    <w:rsid w:val="002322E4"/>
    <w:rsid w:val="00232411"/>
    <w:rsid w:val="00232763"/>
    <w:rsid w:val="00241944"/>
    <w:rsid w:val="0024343B"/>
    <w:rsid w:val="00251FA3"/>
    <w:rsid w:val="00252EB0"/>
    <w:rsid w:val="00253FC4"/>
    <w:rsid w:val="0025470F"/>
    <w:rsid w:val="00256141"/>
    <w:rsid w:val="0026078B"/>
    <w:rsid w:val="00260E5A"/>
    <w:rsid w:val="00261125"/>
    <w:rsid w:val="00262FBB"/>
    <w:rsid w:val="00263F1E"/>
    <w:rsid w:val="0026413B"/>
    <w:rsid w:val="002648B3"/>
    <w:rsid w:val="00265F6D"/>
    <w:rsid w:val="00266344"/>
    <w:rsid w:val="0026689F"/>
    <w:rsid w:val="00271234"/>
    <w:rsid w:val="00273389"/>
    <w:rsid w:val="00273C8C"/>
    <w:rsid w:val="0027435D"/>
    <w:rsid w:val="00274E48"/>
    <w:rsid w:val="002756E6"/>
    <w:rsid w:val="002772BD"/>
    <w:rsid w:val="00285338"/>
    <w:rsid w:val="00285439"/>
    <w:rsid w:val="0028546F"/>
    <w:rsid w:val="00285FEA"/>
    <w:rsid w:val="00294002"/>
    <w:rsid w:val="00295712"/>
    <w:rsid w:val="00296EA1"/>
    <w:rsid w:val="00297192"/>
    <w:rsid w:val="002A07A0"/>
    <w:rsid w:val="002A52E7"/>
    <w:rsid w:val="002A63A1"/>
    <w:rsid w:val="002A7A86"/>
    <w:rsid w:val="002A7CF1"/>
    <w:rsid w:val="002B07B8"/>
    <w:rsid w:val="002B2E1B"/>
    <w:rsid w:val="002B6CA9"/>
    <w:rsid w:val="002B6D43"/>
    <w:rsid w:val="002C1EAA"/>
    <w:rsid w:val="002C25EC"/>
    <w:rsid w:val="002C26F8"/>
    <w:rsid w:val="002C3743"/>
    <w:rsid w:val="002E29E2"/>
    <w:rsid w:val="002E3B4F"/>
    <w:rsid w:val="002E7999"/>
    <w:rsid w:val="002F1A33"/>
    <w:rsid w:val="002F48A6"/>
    <w:rsid w:val="002F69E8"/>
    <w:rsid w:val="002F7099"/>
    <w:rsid w:val="002F7818"/>
    <w:rsid w:val="0030128F"/>
    <w:rsid w:val="00305DAB"/>
    <w:rsid w:val="00306CE7"/>
    <w:rsid w:val="003071A8"/>
    <w:rsid w:val="003110DE"/>
    <w:rsid w:val="003122D9"/>
    <w:rsid w:val="00312974"/>
    <w:rsid w:val="003150AC"/>
    <w:rsid w:val="00317370"/>
    <w:rsid w:val="00322842"/>
    <w:rsid w:val="00326F96"/>
    <w:rsid w:val="00331525"/>
    <w:rsid w:val="00332780"/>
    <w:rsid w:val="00332B2B"/>
    <w:rsid w:val="003351CA"/>
    <w:rsid w:val="0033535D"/>
    <w:rsid w:val="003411B0"/>
    <w:rsid w:val="0034247E"/>
    <w:rsid w:val="00343787"/>
    <w:rsid w:val="00343ADE"/>
    <w:rsid w:val="00343D98"/>
    <w:rsid w:val="00353D93"/>
    <w:rsid w:val="00356C38"/>
    <w:rsid w:val="00360A9C"/>
    <w:rsid w:val="0036190B"/>
    <w:rsid w:val="00363EE0"/>
    <w:rsid w:val="00365417"/>
    <w:rsid w:val="003654FC"/>
    <w:rsid w:val="00367637"/>
    <w:rsid w:val="00367A9B"/>
    <w:rsid w:val="00370815"/>
    <w:rsid w:val="00371B3E"/>
    <w:rsid w:val="0037459B"/>
    <w:rsid w:val="0037497E"/>
    <w:rsid w:val="00375D99"/>
    <w:rsid w:val="00381D0A"/>
    <w:rsid w:val="00382095"/>
    <w:rsid w:val="00385036"/>
    <w:rsid w:val="003870C1"/>
    <w:rsid w:val="00391AA6"/>
    <w:rsid w:val="0039274C"/>
    <w:rsid w:val="00395591"/>
    <w:rsid w:val="003961E7"/>
    <w:rsid w:val="00397316"/>
    <w:rsid w:val="003A183E"/>
    <w:rsid w:val="003A22E9"/>
    <w:rsid w:val="003A303A"/>
    <w:rsid w:val="003A36AC"/>
    <w:rsid w:val="003A4CFC"/>
    <w:rsid w:val="003A68E8"/>
    <w:rsid w:val="003A690F"/>
    <w:rsid w:val="003A720E"/>
    <w:rsid w:val="003B0456"/>
    <w:rsid w:val="003B2233"/>
    <w:rsid w:val="003B30C8"/>
    <w:rsid w:val="003B3A9E"/>
    <w:rsid w:val="003B4104"/>
    <w:rsid w:val="003B4A8D"/>
    <w:rsid w:val="003B53DF"/>
    <w:rsid w:val="003B7658"/>
    <w:rsid w:val="003C401B"/>
    <w:rsid w:val="003C483F"/>
    <w:rsid w:val="003C55A2"/>
    <w:rsid w:val="003C5B9B"/>
    <w:rsid w:val="003D40FF"/>
    <w:rsid w:val="003D5687"/>
    <w:rsid w:val="003D5AFC"/>
    <w:rsid w:val="003D6F44"/>
    <w:rsid w:val="003D77C0"/>
    <w:rsid w:val="003D7C86"/>
    <w:rsid w:val="003E0C49"/>
    <w:rsid w:val="003E2375"/>
    <w:rsid w:val="003E3EB2"/>
    <w:rsid w:val="003E7270"/>
    <w:rsid w:val="003F0813"/>
    <w:rsid w:val="003F72AE"/>
    <w:rsid w:val="004008C8"/>
    <w:rsid w:val="00400EAF"/>
    <w:rsid w:val="00401379"/>
    <w:rsid w:val="00404A01"/>
    <w:rsid w:val="00404F5D"/>
    <w:rsid w:val="0040780D"/>
    <w:rsid w:val="00411E1F"/>
    <w:rsid w:val="00412DD6"/>
    <w:rsid w:val="0041322A"/>
    <w:rsid w:val="00413615"/>
    <w:rsid w:val="004239BB"/>
    <w:rsid w:val="00434C2C"/>
    <w:rsid w:val="00434C8F"/>
    <w:rsid w:val="00444424"/>
    <w:rsid w:val="0044517B"/>
    <w:rsid w:val="00445D27"/>
    <w:rsid w:val="00446EDF"/>
    <w:rsid w:val="00453787"/>
    <w:rsid w:val="00454C38"/>
    <w:rsid w:val="0046082C"/>
    <w:rsid w:val="00461ED0"/>
    <w:rsid w:val="00463ED2"/>
    <w:rsid w:val="004641ED"/>
    <w:rsid w:val="00465389"/>
    <w:rsid w:val="00467866"/>
    <w:rsid w:val="004706AD"/>
    <w:rsid w:val="00473D5B"/>
    <w:rsid w:val="00476C76"/>
    <w:rsid w:val="00477713"/>
    <w:rsid w:val="00480C01"/>
    <w:rsid w:val="00481EBA"/>
    <w:rsid w:val="00483739"/>
    <w:rsid w:val="004850D9"/>
    <w:rsid w:val="004851E4"/>
    <w:rsid w:val="00492A64"/>
    <w:rsid w:val="00492B43"/>
    <w:rsid w:val="00493BE9"/>
    <w:rsid w:val="00493C63"/>
    <w:rsid w:val="00494E26"/>
    <w:rsid w:val="004A4E89"/>
    <w:rsid w:val="004B3DAB"/>
    <w:rsid w:val="004B7749"/>
    <w:rsid w:val="004C0DA4"/>
    <w:rsid w:val="004C12AE"/>
    <w:rsid w:val="004C30FD"/>
    <w:rsid w:val="004C461C"/>
    <w:rsid w:val="004C79F8"/>
    <w:rsid w:val="004C7A1D"/>
    <w:rsid w:val="004C7DC7"/>
    <w:rsid w:val="004D0585"/>
    <w:rsid w:val="004D227D"/>
    <w:rsid w:val="004D256B"/>
    <w:rsid w:val="004D4786"/>
    <w:rsid w:val="004D777B"/>
    <w:rsid w:val="004E0859"/>
    <w:rsid w:val="004E2BB5"/>
    <w:rsid w:val="004E3626"/>
    <w:rsid w:val="004E37B2"/>
    <w:rsid w:val="004E60FF"/>
    <w:rsid w:val="004E761D"/>
    <w:rsid w:val="004F6846"/>
    <w:rsid w:val="004F71AE"/>
    <w:rsid w:val="004F735B"/>
    <w:rsid w:val="00501E6C"/>
    <w:rsid w:val="00502B07"/>
    <w:rsid w:val="00503819"/>
    <w:rsid w:val="00503D9F"/>
    <w:rsid w:val="0050525D"/>
    <w:rsid w:val="005059CE"/>
    <w:rsid w:val="005150F6"/>
    <w:rsid w:val="00516155"/>
    <w:rsid w:val="00517B37"/>
    <w:rsid w:val="00517C3D"/>
    <w:rsid w:val="00520BC6"/>
    <w:rsid w:val="00521007"/>
    <w:rsid w:val="0053011D"/>
    <w:rsid w:val="005304A4"/>
    <w:rsid w:val="00530661"/>
    <w:rsid w:val="00531F4E"/>
    <w:rsid w:val="0053432E"/>
    <w:rsid w:val="00541149"/>
    <w:rsid w:val="0054307F"/>
    <w:rsid w:val="005514A7"/>
    <w:rsid w:val="00554978"/>
    <w:rsid w:val="00555B21"/>
    <w:rsid w:val="0055602C"/>
    <w:rsid w:val="005603AE"/>
    <w:rsid w:val="0056138C"/>
    <w:rsid w:val="00562019"/>
    <w:rsid w:val="00562B77"/>
    <w:rsid w:val="005645E5"/>
    <w:rsid w:val="005702E5"/>
    <w:rsid w:val="005736A7"/>
    <w:rsid w:val="005736C6"/>
    <w:rsid w:val="00575607"/>
    <w:rsid w:val="0057677C"/>
    <w:rsid w:val="00577CC3"/>
    <w:rsid w:val="00580107"/>
    <w:rsid w:val="0058260D"/>
    <w:rsid w:val="00584E10"/>
    <w:rsid w:val="005875DC"/>
    <w:rsid w:val="005879F8"/>
    <w:rsid w:val="005951A2"/>
    <w:rsid w:val="0059721C"/>
    <w:rsid w:val="005A3C14"/>
    <w:rsid w:val="005A55EC"/>
    <w:rsid w:val="005A7538"/>
    <w:rsid w:val="005B1A74"/>
    <w:rsid w:val="005B25A8"/>
    <w:rsid w:val="005B3F48"/>
    <w:rsid w:val="005B3FAE"/>
    <w:rsid w:val="005B7978"/>
    <w:rsid w:val="005C4221"/>
    <w:rsid w:val="005D0B03"/>
    <w:rsid w:val="005D6396"/>
    <w:rsid w:val="005E0E0F"/>
    <w:rsid w:val="005E1A2B"/>
    <w:rsid w:val="005E471E"/>
    <w:rsid w:val="005E5019"/>
    <w:rsid w:val="005E6593"/>
    <w:rsid w:val="005F4E87"/>
    <w:rsid w:val="005F62AD"/>
    <w:rsid w:val="00604DE0"/>
    <w:rsid w:val="00605621"/>
    <w:rsid w:val="0060606E"/>
    <w:rsid w:val="006149DF"/>
    <w:rsid w:val="006159B3"/>
    <w:rsid w:val="00620552"/>
    <w:rsid w:val="00620634"/>
    <w:rsid w:val="006236D8"/>
    <w:rsid w:val="00623B6C"/>
    <w:rsid w:val="00624E3B"/>
    <w:rsid w:val="00630656"/>
    <w:rsid w:val="00631397"/>
    <w:rsid w:val="00632457"/>
    <w:rsid w:val="00632DD8"/>
    <w:rsid w:val="00641145"/>
    <w:rsid w:val="0064424A"/>
    <w:rsid w:val="00644914"/>
    <w:rsid w:val="006451D4"/>
    <w:rsid w:val="00651BF7"/>
    <w:rsid w:val="0065318A"/>
    <w:rsid w:val="00654885"/>
    <w:rsid w:val="00655CE8"/>
    <w:rsid w:val="006572DC"/>
    <w:rsid w:val="006626EA"/>
    <w:rsid w:val="006634BB"/>
    <w:rsid w:val="00663CD8"/>
    <w:rsid w:val="006643DD"/>
    <w:rsid w:val="00664F6E"/>
    <w:rsid w:val="0066511D"/>
    <w:rsid w:val="00666DD6"/>
    <w:rsid w:val="006702E4"/>
    <w:rsid w:val="0067345B"/>
    <w:rsid w:val="006734A7"/>
    <w:rsid w:val="006756F1"/>
    <w:rsid w:val="006825F0"/>
    <w:rsid w:val="006831B6"/>
    <w:rsid w:val="006852E6"/>
    <w:rsid w:val="00687D97"/>
    <w:rsid w:val="006916D0"/>
    <w:rsid w:val="00692CC1"/>
    <w:rsid w:val="0069470E"/>
    <w:rsid w:val="0069549F"/>
    <w:rsid w:val="00695F9C"/>
    <w:rsid w:val="006A0A65"/>
    <w:rsid w:val="006A18B4"/>
    <w:rsid w:val="006A1AEC"/>
    <w:rsid w:val="006A2C70"/>
    <w:rsid w:val="006A323F"/>
    <w:rsid w:val="006A40F5"/>
    <w:rsid w:val="006A51A4"/>
    <w:rsid w:val="006A5AEF"/>
    <w:rsid w:val="006B0793"/>
    <w:rsid w:val="006B168D"/>
    <w:rsid w:val="006B452C"/>
    <w:rsid w:val="006B6A83"/>
    <w:rsid w:val="006C1B03"/>
    <w:rsid w:val="006C494B"/>
    <w:rsid w:val="006C5418"/>
    <w:rsid w:val="006D21E7"/>
    <w:rsid w:val="006D33F5"/>
    <w:rsid w:val="006E1E86"/>
    <w:rsid w:val="006E4880"/>
    <w:rsid w:val="006E6FE2"/>
    <w:rsid w:val="006F10D0"/>
    <w:rsid w:val="006F1703"/>
    <w:rsid w:val="006F2665"/>
    <w:rsid w:val="006F4582"/>
    <w:rsid w:val="006F5552"/>
    <w:rsid w:val="006F6B0B"/>
    <w:rsid w:val="006F7927"/>
    <w:rsid w:val="007001EE"/>
    <w:rsid w:val="007012AC"/>
    <w:rsid w:val="00702F0B"/>
    <w:rsid w:val="00702FAF"/>
    <w:rsid w:val="007053BF"/>
    <w:rsid w:val="00710D21"/>
    <w:rsid w:val="00714917"/>
    <w:rsid w:val="007155B0"/>
    <w:rsid w:val="0071563C"/>
    <w:rsid w:val="007170D4"/>
    <w:rsid w:val="00723305"/>
    <w:rsid w:val="00724C3B"/>
    <w:rsid w:val="00727ADE"/>
    <w:rsid w:val="00730181"/>
    <w:rsid w:val="007315EE"/>
    <w:rsid w:val="00732B01"/>
    <w:rsid w:val="007371BB"/>
    <w:rsid w:val="007376C8"/>
    <w:rsid w:val="007402FE"/>
    <w:rsid w:val="00740B1F"/>
    <w:rsid w:val="00742D29"/>
    <w:rsid w:val="007468AC"/>
    <w:rsid w:val="00747142"/>
    <w:rsid w:val="00752E4E"/>
    <w:rsid w:val="0075645F"/>
    <w:rsid w:val="007578E4"/>
    <w:rsid w:val="00760C1E"/>
    <w:rsid w:val="00762966"/>
    <w:rsid w:val="00762AE6"/>
    <w:rsid w:val="00763C6A"/>
    <w:rsid w:val="007646FF"/>
    <w:rsid w:val="00765676"/>
    <w:rsid w:val="00767191"/>
    <w:rsid w:val="00770E6C"/>
    <w:rsid w:val="0077459D"/>
    <w:rsid w:val="00774B77"/>
    <w:rsid w:val="00777EED"/>
    <w:rsid w:val="00781961"/>
    <w:rsid w:val="007822FF"/>
    <w:rsid w:val="0078312F"/>
    <w:rsid w:val="007834D1"/>
    <w:rsid w:val="00784CE3"/>
    <w:rsid w:val="00786514"/>
    <w:rsid w:val="007873FF"/>
    <w:rsid w:val="00795B8E"/>
    <w:rsid w:val="007A1649"/>
    <w:rsid w:val="007A350E"/>
    <w:rsid w:val="007A63C0"/>
    <w:rsid w:val="007A73AC"/>
    <w:rsid w:val="007B16E2"/>
    <w:rsid w:val="007B2389"/>
    <w:rsid w:val="007B3D30"/>
    <w:rsid w:val="007B5500"/>
    <w:rsid w:val="007B5CB5"/>
    <w:rsid w:val="007B7450"/>
    <w:rsid w:val="007C222D"/>
    <w:rsid w:val="007C72CC"/>
    <w:rsid w:val="007D0B4C"/>
    <w:rsid w:val="007D4694"/>
    <w:rsid w:val="007E21AC"/>
    <w:rsid w:val="007E3738"/>
    <w:rsid w:val="007E4AD8"/>
    <w:rsid w:val="007F333C"/>
    <w:rsid w:val="0080318F"/>
    <w:rsid w:val="008060E2"/>
    <w:rsid w:val="00811C3C"/>
    <w:rsid w:val="008141D9"/>
    <w:rsid w:val="00817B93"/>
    <w:rsid w:val="0082291C"/>
    <w:rsid w:val="008253D9"/>
    <w:rsid w:val="00826CCC"/>
    <w:rsid w:val="00830433"/>
    <w:rsid w:val="00831B9E"/>
    <w:rsid w:val="008342A0"/>
    <w:rsid w:val="00841101"/>
    <w:rsid w:val="00843183"/>
    <w:rsid w:val="00843D96"/>
    <w:rsid w:val="00845062"/>
    <w:rsid w:val="0085329D"/>
    <w:rsid w:val="00854E3F"/>
    <w:rsid w:val="0086112D"/>
    <w:rsid w:val="0086262D"/>
    <w:rsid w:val="0086400D"/>
    <w:rsid w:val="00866A27"/>
    <w:rsid w:val="008702AB"/>
    <w:rsid w:val="00870B13"/>
    <w:rsid w:val="00872A4D"/>
    <w:rsid w:val="00876D7F"/>
    <w:rsid w:val="00877A5F"/>
    <w:rsid w:val="008821C0"/>
    <w:rsid w:val="008823E7"/>
    <w:rsid w:val="00882B80"/>
    <w:rsid w:val="00882E88"/>
    <w:rsid w:val="00892E54"/>
    <w:rsid w:val="00893260"/>
    <w:rsid w:val="008A20DA"/>
    <w:rsid w:val="008A2B70"/>
    <w:rsid w:val="008A4092"/>
    <w:rsid w:val="008A430E"/>
    <w:rsid w:val="008A6781"/>
    <w:rsid w:val="008B016C"/>
    <w:rsid w:val="008B1C73"/>
    <w:rsid w:val="008B31FC"/>
    <w:rsid w:val="008B3F94"/>
    <w:rsid w:val="008B493C"/>
    <w:rsid w:val="008C038A"/>
    <w:rsid w:val="008C3A3B"/>
    <w:rsid w:val="008C443B"/>
    <w:rsid w:val="008C4612"/>
    <w:rsid w:val="008C6FA1"/>
    <w:rsid w:val="008D1399"/>
    <w:rsid w:val="008D559B"/>
    <w:rsid w:val="008D7A99"/>
    <w:rsid w:val="008E324D"/>
    <w:rsid w:val="008E37BF"/>
    <w:rsid w:val="008E7C90"/>
    <w:rsid w:val="008F207F"/>
    <w:rsid w:val="008F636A"/>
    <w:rsid w:val="008F6A55"/>
    <w:rsid w:val="008F7216"/>
    <w:rsid w:val="008F7FAA"/>
    <w:rsid w:val="009029AF"/>
    <w:rsid w:val="00904F9D"/>
    <w:rsid w:val="009074E4"/>
    <w:rsid w:val="00910B4D"/>
    <w:rsid w:val="00912355"/>
    <w:rsid w:val="00913FE8"/>
    <w:rsid w:val="009149F6"/>
    <w:rsid w:val="00914F9E"/>
    <w:rsid w:val="00915AD8"/>
    <w:rsid w:val="00917412"/>
    <w:rsid w:val="00917FB4"/>
    <w:rsid w:val="00922021"/>
    <w:rsid w:val="00924258"/>
    <w:rsid w:val="009273A0"/>
    <w:rsid w:val="00931CB8"/>
    <w:rsid w:val="00931CF9"/>
    <w:rsid w:val="00932CCE"/>
    <w:rsid w:val="0093441E"/>
    <w:rsid w:val="0093676D"/>
    <w:rsid w:val="00937042"/>
    <w:rsid w:val="00940738"/>
    <w:rsid w:val="00940B5B"/>
    <w:rsid w:val="00946FDE"/>
    <w:rsid w:val="009520F8"/>
    <w:rsid w:val="00954488"/>
    <w:rsid w:val="00967199"/>
    <w:rsid w:val="00967F1D"/>
    <w:rsid w:val="00971D40"/>
    <w:rsid w:val="00971E16"/>
    <w:rsid w:val="009729F1"/>
    <w:rsid w:val="0097388B"/>
    <w:rsid w:val="009755CB"/>
    <w:rsid w:val="00975680"/>
    <w:rsid w:val="009762D0"/>
    <w:rsid w:val="009771B4"/>
    <w:rsid w:val="0097787A"/>
    <w:rsid w:val="00977FED"/>
    <w:rsid w:val="00984A21"/>
    <w:rsid w:val="009968BB"/>
    <w:rsid w:val="00996CF9"/>
    <w:rsid w:val="009A16FA"/>
    <w:rsid w:val="009A29D0"/>
    <w:rsid w:val="009A5405"/>
    <w:rsid w:val="009A54E1"/>
    <w:rsid w:val="009A729F"/>
    <w:rsid w:val="009A7365"/>
    <w:rsid w:val="009B36A8"/>
    <w:rsid w:val="009B3A9B"/>
    <w:rsid w:val="009C05A3"/>
    <w:rsid w:val="009C356F"/>
    <w:rsid w:val="009C3D94"/>
    <w:rsid w:val="009C79E8"/>
    <w:rsid w:val="009D1993"/>
    <w:rsid w:val="009D290F"/>
    <w:rsid w:val="009D3784"/>
    <w:rsid w:val="009D5047"/>
    <w:rsid w:val="009D6AE0"/>
    <w:rsid w:val="009D7C7C"/>
    <w:rsid w:val="009E04C4"/>
    <w:rsid w:val="009E678E"/>
    <w:rsid w:val="009F45B1"/>
    <w:rsid w:val="009F4688"/>
    <w:rsid w:val="009F4727"/>
    <w:rsid w:val="00A0017C"/>
    <w:rsid w:val="00A0295A"/>
    <w:rsid w:val="00A04A2F"/>
    <w:rsid w:val="00A04B60"/>
    <w:rsid w:val="00A0797B"/>
    <w:rsid w:val="00A07E95"/>
    <w:rsid w:val="00A10325"/>
    <w:rsid w:val="00A15B4F"/>
    <w:rsid w:val="00A15F7B"/>
    <w:rsid w:val="00A26A8E"/>
    <w:rsid w:val="00A30009"/>
    <w:rsid w:val="00A31018"/>
    <w:rsid w:val="00A3766A"/>
    <w:rsid w:val="00A41B12"/>
    <w:rsid w:val="00A427DA"/>
    <w:rsid w:val="00A443F8"/>
    <w:rsid w:val="00A474A8"/>
    <w:rsid w:val="00A50FB6"/>
    <w:rsid w:val="00A53AA8"/>
    <w:rsid w:val="00A53B01"/>
    <w:rsid w:val="00A53E60"/>
    <w:rsid w:val="00A574B5"/>
    <w:rsid w:val="00A57528"/>
    <w:rsid w:val="00A607CE"/>
    <w:rsid w:val="00A65AC6"/>
    <w:rsid w:val="00A719CF"/>
    <w:rsid w:val="00A73646"/>
    <w:rsid w:val="00A73DB6"/>
    <w:rsid w:val="00A74A6F"/>
    <w:rsid w:val="00A80DBB"/>
    <w:rsid w:val="00A81256"/>
    <w:rsid w:val="00A824B2"/>
    <w:rsid w:val="00A82D3A"/>
    <w:rsid w:val="00A831A5"/>
    <w:rsid w:val="00A846B5"/>
    <w:rsid w:val="00A95CE3"/>
    <w:rsid w:val="00AA3A12"/>
    <w:rsid w:val="00AB016B"/>
    <w:rsid w:val="00AB065B"/>
    <w:rsid w:val="00AB1CE6"/>
    <w:rsid w:val="00AB47E3"/>
    <w:rsid w:val="00AB6A6D"/>
    <w:rsid w:val="00AB6DBF"/>
    <w:rsid w:val="00AC0A3B"/>
    <w:rsid w:val="00AC2DE0"/>
    <w:rsid w:val="00AC3895"/>
    <w:rsid w:val="00AC4C96"/>
    <w:rsid w:val="00AC5309"/>
    <w:rsid w:val="00AC5BCA"/>
    <w:rsid w:val="00AC6C34"/>
    <w:rsid w:val="00AD0E8B"/>
    <w:rsid w:val="00AD23D6"/>
    <w:rsid w:val="00AD3B6A"/>
    <w:rsid w:val="00AD3C23"/>
    <w:rsid w:val="00AE13CC"/>
    <w:rsid w:val="00AE2EF2"/>
    <w:rsid w:val="00AE366F"/>
    <w:rsid w:val="00AE5431"/>
    <w:rsid w:val="00AE606A"/>
    <w:rsid w:val="00AF1FB5"/>
    <w:rsid w:val="00AF2487"/>
    <w:rsid w:val="00AF528E"/>
    <w:rsid w:val="00B04D75"/>
    <w:rsid w:val="00B06D33"/>
    <w:rsid w:val="00B110BC"/>
    <w:rsid w:val="00B1143A"/>
    <w:rsid w:val="00B120D6"/>
    <w:rsid w:val="00B17B29"/>
    <w:rsid w:val="00B203FF"/>
    <w:rsid w:val="00B24546"/>
    <w:rsid w:val="00B25EDF"/>
    <w:rsid w:val="00B32A30"/>
    <w:rsid w:val="00B37028"/>
    <w:rsid w:val="00B40863"/>
    <w:rsid w:val="00B444FF"/>
    <w:rsid w:val="00B53C2F"/>
    <w:rsid w:val="00B54328"/>
    <w:rsid w:val="00B66BB9"/>
    <w:rsid w:val="00B67A15"/>
    <w:rsid w:val="00B71181"/>
    <w:rsid w:val="00B72151"/>
    <w:rsid w:val="00B729C5"/>
    <w:rsid w:val="00B75F84"/>
    <w:rsid w:val="00B80C21"/>
    <w:rsid w:val="00B83E91"/>
    <w:rsid w:val="00B848F9"/>
    <w:rsid w:val="00B921AC"/>
    <w:rsid w:val="00B96B3D"/>
    <w:rsid w:val="00B972D8"/>
    <w:rsid w:val="00BA0403"/>
    <w:rsid w:val="00BA6017"/>
    <w:rsid w:val="00BA6EBF"/>
    <w:rsid w:val="00BA7A75"/>
    <w:rsid w:val="00BB03CF"/>
    <w:rsid w:val="00BB1F56"/>
    <w:rsid w:val="00BB3C6E"/>
    <w:rsid w:val="00BB5CD2"/>
    <w:rsid w:val="00BB6343"/>
    <w:rsid w:val="00BC10B3"/>
    <w:rsid w:val="00BC6355"/>
    <w:rsid w:val="00BD09F7"/>
    <w:rsid w:val="00BD1CD0"/>
    <w:rsid w:val="00BD4C5F"/>
    <w:rsid w:val="00BD4D63"/>
    <w:rsid w:val="00BD53DF"/>
    <w:rsid w:val="00BD5C24"/>
    <w:rsid w:val="00BD7387"/>
    <w:rsid w:val="00BD7CB7"/>
    <w:rsid w:val="00BE3A7B"/>
    <w:rsid w:val="00BE58CF"/>
    <w:rsid w:val="00BE5A5F"/>
    <w:rsid w:val="00BE792D"/>
    <w:rsid w:val="00BF1743"/>
    <w:rsid w:val="00BF46B9"/>
    <w:rsid w:val="00C0083E"/>
    <w:rsid w:val="00C013EF"/>
    <w:rsid w:val="00C01DE4"/>
    <w:rsid w:val="00C0226F"/>
    <w:rsid w:val="00C04892"/>
    <w:rsid w:val="00C05BB4"/>
    <w:rsid w:val="00C065EB"/>
    <w:rsid w:val="00C1060D"/>
    <w:rsid w:val="00C14219"/>
    <w:rsid w:val="00C20857"/>
    <w:rsid w:val="00C22211"/>
    <w:rsid w:val="00C30A0D"/>
    <w:rsid w:val="00C321CE"/>
    <w:rsid w:val="00C32A81"/>
    <w:rsid w:val="00C33D69"/>
    <w:rsid w:val="00C34C78"/>
    <w:rsid w:val="00C360CD"/>
    <w:rsid w:val="00C44D95"/>
    <w:rsid w:val="00C451BC"/>
    <w:rsid w:val="00C45A91"/>
    <w:rsid w:val="00C54683"/>
    <w:rsid w:val="00C55EA5"/>
    <w:rsid w:val="00C57019"/>
    <w:rsid w:val="00C64BC9"/>
    <w:rsid w:val="00C716A3"/>
    <w:rsid w:val="00C7677E"/>
    <w:rsid w:val="00C80DD2"/>
    <w:rsid w:val="00C827F2"/>
    <w:rsid w:val="00C834ED"/>
    <w:rsid w:val="00C86629"/>
    <w:rsid w:val="00C90473"/>
    <w:rsid w:val="00C90BC2"/>
    <w:rsid w:val="00C91F2D"/>
    <w:rsid w:val="00C9226A"/>
    <w:rsid w:val="00C927F5"/>
    <w:rsid w:val="00C92CE6"/>
    <w:rsid w:val="00C93028"/>
    <w:rsid w:val="00CA29E7"/>
    <w:rsid w:val="00CA5E38"/>
    <w:rsid w:val="00CB305A"/>
    <w:rsid w:val="00CB5488"/>
    <w:rsid w:val="00CC11E3"/>
    <w:rsid w:val="00CC2E11"/>
    <w:rsid w:val="00CC78EF"/>
    <w:rsid w:val="00CD600C"/>
    <w:rsid w:val="00CD76D4"/>
    <w:rsid w:val="00CE2063"/>
    <w:rsid w:val="00CE2132"/>
    <w:rsid w:val="00CE6DFE"/>
    <w:rsid w:val="00CF3D64"/>
    <w:rsid w:val="00D0113B"/>
    <w:rsid w:val="00D0168B"/>
    <w:rsid w:val="00D03B48"/>
    <w:rsid w:val="00D03EFF"/>
    <w:rsid w:val="00D05AE8"/>
    <w:rsid w:val="00D071B7"/>
    <w:rsid w:val="00D16531"/>
    <w:rsid w:val="00D1661B"/>
    <w:rsid w:val="00D168FE"/>
    <w:rsid w:val="00D17CE5"/>
    <w:rsid w:val="00D2127A"/>
    <w:rsid w:val="00D22213"/>
    <w:rsid w:val="00D229BC"/>
    <w:rsid w:val="00D22C60"/>
    <w:rsid w:val="00D242A1"/>
    <w:rsid w:val="00D24FEA"/>
    <w:rsid w:val="00D25FAB"/>
    <w:rsid w:val="00D267AE"/>
    <w:rsid w:val="00D31B48"/>
    <w:rsid w:val="00D337BA"/>
    <w:rsid w:val="00D3394F"/>
    <w:rsid w:val="00D35D5C"/>
    <w:rsid w:val="00D36641"/>
    <w:rsid w:val="00D36A03"/>
    <w:rsid w:val="00D37024"/>
    <w:rsid w:val="00D438E0"/>
    <w:rsid w:val="00D440CF"/>
    <w:rsid w:val="00D4674C"/>
    <w:rsid w:val="00D46971"/>
    <w:rsid w:val="00D525F0"/>
    <w:rsid w:val="00D52732"/>
    <w:rsid w:val="00D543EC"/>
    <w:rsid w:val="00D549AE"/>
    <w:rsid w:val="00D568F5"/>
    <w:rsid w:val="00D57965"/>
    <w:rsid w:val="00D643DF"/>
    <w:rsid w:val="00D652A1"/>
    <w:rsid w:val="00D660D5"/>
    <w:rsid w:val="00D739AA"/>
    <w:rsid w:val="00D74572"/>
    <w:rsid w:val="00D7562B"/>
    <w:rsid w:val="00D76BC6"/>
    <w:rsid w:val="00D77996"/>
    <w:rsid w:val="00D851FE"/>
    <w:rsid w:val="00D858CB"/>
    <w:rsid w:val="00D8642A"/>
    <w:rsid w:val="00D90B93"/>
    <w:rsid w:val="00D90E3C"/>
    <w:rsid w:val="00D96084"/>
    <w:rsid w:val="00DA00E6"/>
    <w:rsid w:val="00DA11AA"/>
    <w:rsid w:val="00DA23BC"/>
    <w:rsid w:val="00DA506F"/>
    <w:rsid w:val="00DB04FE"/>
    <w:rsid w:val="00DB0679"/>
    <w:rsid w:val="00DC35B5"/>
    <w:rsid w:val="00DC5BCD"/>
    <w:rsid w:val="00DC62F1"/>
    <w:rsid w:val="00DC6390"/>
    <w:rsid w:val="00DD07B7"/>
    <w:rsid w:val="00DD133B"/>
    <w:rsid w:val="00DD1CBA"/>
    <w:rsid w:val="00DD299B"/>
    <w:rsid w:val="00DD3038"/>
    <w:rsid w:val="00DD6EE3"/>
    <w:rsid w:val="00DD7E97"/>
    <w:rsid w:val="00DE4FB7"/>
    <w:rsid w:val="00DE5CA1"/>
    <w:rsid w:val="00DE680E"/>
    <w:rsid w:val="00DE6B94"/>
    <w:rsid w:val="00DE7851"/>
    <w:rsid w:val="00DE7D5E"/>
    <w:rsid w:val="00DF0798"/>
    <w:rsid w:val="00DF326D"/>
    <w:rsid w:val="00DF39C0"/>
    <w:rsid w:val="00DF7B83"/>
    <w:rsid w:val="00E02A94"/>
    <w:rsid w:val="00E05CE1"/>
    <w:rsid w:val="00E06CB1"/>
    <w:rsid w:val="00E06F96"/>
    <w:rsid w:val="00E118A4"/>
    <w:rsid w:val="00E1498E"/>
    <w:rsid w:val="00E20F13"/>
    <w:rsid w:val="00E20FA4"/>
    <w:rsid w:val="00E21C42"/>
    <w:rsid w:val="00E2234E"/>
    <w:rsid w:val="00E22842"/>
    <w:rsid w:val="00E25934"/>
    <w:rsid w:val="00E25BF2"/>
    <w:rsid w:val="00E270DF"/>
    <w:rsid w:val="00E3006C"/>
    <w:rsid w:val="00E32CA7"/>
    <w:rsid w:val="00E40256"/>
    <w:rsid w:val="00E4194E"/>
    <w:rsid w:val="00E41C0A"/>
    <w:rsid w:val="00E42626"/>
    <w:rsid w:val="00E43D23"/>
    <w:rsid w:val="00E45183"/>
    <w:rsid w:val="00E462C1"/>
    <w:rsid w:val="00E47125"/>
    <w:rsid w:val="00E53F85"/>
    <w:rsid w:val="00E5528A"/>
    <w:rsid w:val="00E55B81"/>
    <w:rsid w:val="00E56FDE"/>
    <w:rsid w:val="00E62805"/>
    <w:rsid w:val="00E65E05"/>
    <w:rsid w:val="00E72B12"/>
    <w:rsid w:val="00E7334B"/>
    <w:rsid w:val="00E75570"/>
    <w:rsid w:val="00E76BDC"/>
    <w:rsid w:val="00E82618"/>
    <w:rsid w:val="00E85130"/>
    <w:rsid w:val="00E8603A"/>
    <w:rsid w:val="00E86292"/>
    <w:rsid w:val="00E866E4"/>
    <w:rsid w:val="00E870F6"/>
    <w:rsid w:val="00E90022"/>
    <w:rsid w:val="00E91503"/>
    <w:rsid w:val="00E91C9D"/>
    <w:rsid w:val="00E96E51"/>
    <w:rsid w:val="00E97B9A"/>
    <w:rsid w:val="00EA0AEA"/>
    <w:rsid w:val="00EA11C7"/>
    <w:rsid w:val="00EA4C01"/>
    <w:rsid w:val="00EA58F0"/>
    <w:rsid w:val="00EB07A8"/>
    <w:rsid w:val="00EB5369"/>
    <w:rsid w:val="00EC5E2F"/>
    <w:rsid w:val="00ED2DF0"/>
    <w:rsid w:val="00ED3036"/>
    <w:rsid w:val="00EE3363"/>
    <w:rsid w:val="00EF4E09"/>
    <w:rsid w:val="00EF72FB"/>
    <w:rsid w:val="00EF735E"/>
    <w:rsid w:val="00F00220"/>
    <w:rsid w:val="00F02FE9"/>
    <w:rsid w:val="00F0302F"/>
    <w:rsid w:val="00F037D5"/>
    <w:rsid w:val="00F044D4"/>
    <w:rsid w:val="00F04912"/>
    <w:rsid w:val="00F05485"/>
    <w:rsid w:val="00F104B0"/>
    <w:rsid w:val="00F12580"/>
    <w:rsid w:val="00F13019"/>
    <w:rsid w:val="00F1327E"/>
    <w:rsid w:val="00F14091"/>
    <w:rsid w:val="00F163FD"/>
    <w:rsid w:val="00F24EA7"/>
    <w:rsid w:val="00F25AE7"/>
    <w:rsid w:val="00F27AA4"/>
    <w:rsid w:val="00F27DBB"/>
    <w:rsid w:val="00F32D40"/>
    <w:rsid w:val="00F334AD"/>
    <w:rsid w:val="00F352FE"/>
    <w:rsid w:val="00F43AF4"/>
    <w:rsid w:val="00F449D1"/>
    <w:rsid w:val="00F46AE8"/>
    <w:rsid w:val="00F537D6"/>
    <w:rsid w:val="00F54F36"/>
    <w:rsid w:val="00F555E2"/>
    <w:rsid w:val="00F65571"/>
    <w:rsid w:val="00F71ABB"/>
    <w:rsid w:val="00F74082"/>
    <w:rsid w:val="00F74B6E"/>
    <w:rsid w:val="00F751EB"/>
    <w:rsid w:val="00F764A5"/>
    <w:rsid w:val="00F77883"/>
    <w:rsid w:val="00F915C9"/>
    <w:rsid w:val="00F918A3"/>
    <w:rsid w:val="00F91F68"/>
    <w:rsid w:val="00F94BDA"/>
    <w:rsid w:val="00FA002B"/>
    <w:rsid w:val="00FA3722"/>
    <w:rsid w:val="00FA3C10"/>
    <w:rsid w:val="00FA3ED4"/>
    <w:rsid w:val="00FB3959"/>
    <w:rsid w:val="00FB3FA8"/>
    <w:rsid w:val="00FB45EF"/>
    <w:rsid w:val="00FB75C8"/>
    <w:rsid w:val="00FB7D2D"/>
    <w:rsid w:val="00FC0E00"/>
    <w:rsid w:val="00FC27D5"/>
    <w:rsid w:val="00FD4F04"/>
    <w:rsid w:val="00FD7C0C"/>
    <w:rsid w:val="00FE15D8"/>
    <w:rsid w:val="00FE25AC"/>
    <w:rsid w:val="00FE456F"/>
    <w:rsid w:val="00FE4BDA"/>
    <w:rsid w:val="00FE5F4D"/>
    <w:rsid w:val="00FE789D"/>
    <w:rsid w:val="00FF1573"/>
    <w:rsid w:val="00FF6814"/>
    <w:rsid w:val="00FF7E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F27E3"/>
  <w15:docId w15:val="{F0C3E3EC-824B-4BEB-93F1-937AE52D7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C2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13FE8"/>
    <w:pPr>
      <w:keepNext/>
      <w:keepLines/>
      <w:spacing w:before="360"/>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nhideWhenUsed/>
    <w:qFormat/>
    <w:rsid w:val="00913FE8"/>
    <w:pPr>
      <w:keepNext/>
      <w:keepLines/>
      <w:spacing w:before="120"/>
      <w:outlineLvl w:val="1"/>
    </w:pPr>
    <w:rPr>
      <w:rFonts w:eastAsiaTheme="majorEastAsia" w:cstheme="majorBidi"/>
      <w:b/>
      <w:bCs/>
      <w:color w:val="4F81BD" w:themeColor="accent1"/>
      <w:sz w:val="28"/>
      <w:szCs w:val="26"/>
    </w:rPr>
  </w:style>
  <w:style w:type="paragraph" w:styleId="3">
    <w:name w:val="heading 3"/>
    <w:basedOn w:val="a"/>
    <w:next w:val="a"/>
    <w:link w:val="30"/>
    <w:unhideWhenUsed/>
    <w:qFormat/>
    <w:rsid w:val="00913FE8"/>
    <w:pPr>
      <w:keepNext/>
      <w:keepLines/>
      <w:spacing w:before="20"/>
      <w:outlineLvl w:val="2"/>
    </w:pPr>
    <w:rPr>
      <w:rFonts w:asciiTheme="majorHAnsi" w:eastAsiaTheme="majorEastAsia" w:hAnsiTheme="majorHAnsi" w:cstheme="majorBidi"/>
      <w:bCs/>
      <w:color w:val="1F497D" w:themeColor="text2"/>
      <w:spacing w:val="14"/>
    </w:rPr>
  </w:style>
  <w:style w:type="paragraph" w:styleId="4">
    <w:name w:val="heading 4"/>
    <w:basedOn w:val="a"/>
    <w:next w:val="a"/>
    <w:link w:val="40"/>
    <w:unhideWhenUsed/>
    <w:qFormat/>
    <w:rsid w:val="00913FE8"/>
    <w:pPr>
      <w:keepNext/>
      <w:keepLines/>
      <w:spacing w:before="200"/>
      <w:outlineLvl w:val="3"/>
    </w:pPr>
    <w:rPr>
      <w:rFonts w:eastAsiaTheme="majorEastAsia" w:cstheme="majorBidi"/>
      <w:b/>
      <w:bCs/>
      <w:i/>
      <w:iCs/>
      <w:color w:val="000000"/>
    </w:rPr>
  </w:style>
  <w:style w:type="paragraph" w:styleId="5">
    <w:name w:val="heading 5"/>
    <w:basedOn w:val="a"/>
    <w:next w:val="a"/>
    <w:link w:val="50"/>
    <w:unhideWhenUsed/>
    <w:qFormat/>
    <w:rsid w:val="00913FE8"/>
    <w:pPr>
      <w:keepNext/>
      <w:keepLines/>
      <w:spacing w:before="200"/>
      <w:outlineLvl w:val="4"/>
    </w:pPr>
    <w:rPr>
      <w:rFonts w:asciiTheme="majorHAnsi" w:eastAsiaTheme="majorEastAsia" w:hAnsiTheme="majorHAnsi" w:cstheme="majorBidi"/>
      <w:color w:val="000000"/>
      <w:sz w:val="22"/>
    </w:rPr>
  </w:style>
  <w:style w:type="paragraph" w:styleId="6">
    <w:name w:val="heading 6"/>
    <w:basedOn w:val="a"/>
    <w:next w:val="a"/>
    <w:link w:val="60"/>
    <w:unhideWhenUsed/>
    <w:qFormat/>
    <w:rsid w:val="00913FE8"/>
    <w:pPr>
      <w:keepNext/>
      <w:keepLines/>
      <w:spacing w:before="20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nhideWhenUsed/>
    <w:qFormat/>
    <w:rsid w:val="00913FE8"/>
    <w:pPr>
      <w:keepNext/>
      <w:keepLines/>
      <w:spacing w:before="200"/>
      <w:outlineLvl w:val="6"/>
    </w:pPr>
    <w:rPr>
      <w:rFonts w:asciiTheme="majorHAnsi" w:eastAsiaTheme="majorEastAsia" w:hAnsiTheme="majorHAnsi" w:cstheme="majorBidi"/>
      <w:i/>
      <w:iCs/>
      <w:color w:val="000000"/>
      <w:sz w:val="22"/>
    </w:rPr>
  </w:style>
  <w:style w:type="paragraph" w:styleId="8">
    <w:name w:val="heading 8"/>
    <w:basedOn w:val="a"/>
    <w:next w:val="a"/>
    <w:link w:val="80"/>
    <w:unhideWhenUsed/>
    <w:qFormat/>
    <w:rsid w:val="00913FE8"/>
    <w:pPr>
      <w:keepNext/>
      <w:keepLines/>
      <w:spacing w:before="200"/>
      <w:outlineLvl w:val="7"/>
    </w:pPr>
    <w:rPr>
      <w:rFonts w:asciiTheme="majorHAnsi" w:eastAsiaTheme="majorEastAsia" w:hAnsiTheme="majorHAnsi" w:cstheme="majorBidi"/>
      <w:color w:val="000000"/>
      <w:sz w:val="20"/>
      <w:szCs w:val="20"/>
    </w:rPr>
  </w:style>
  <w:style w:type="paragraph" w:styleId="9">
    <w:name w:val="heading 9"/>
    <w:basedOn w:val="a"/>
    <w:next w:val="a"/>
    <w:link w:val="90"/>
    <w:unhideWhenUsed/>
    <w:qFormat/>
    <w:rsid w:val="00913FE8"/>
    <w:pPr>
      <w:keepNext/>
      <w:keepLines/>
      <w:spacing w:before="20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3FE8"/>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rsid w:val="00913FE8"/>
    <w:rPr>
      <w:rFonts w:eastAsiaTheme="majorEastAsia" w:cstheme="majorBidi"/>
      <w:b/>
      <w:bCs/>
      <w:color w:val="4F81BD" w:themeColor="accent1"/>
      <w:sz w:val="28"/>
      <w:szCs w:val="26"/>
    </w:rPr>
  </w:style>
  <w:style w:type="character" w:customStyle="1" w:styleId="30">
    <w:name w:val="Заголовок 3 Знак"/>
    <w:basedOn w:val="a0"/>
    <w:link w:val="3"/>
    <w:rsid w:val="00913FE8"/>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rsid w:val="00913FE8"/>
    <w:rPr>
      <w:rFonts w:eastAsiaTheme="majorEastAsia" w:cstheme="majorBidi"/>
      <w:b/>
      <w:bCs/>
      <w:i/>
      <w:iCs/>
      <w:color w:val="000000"/>
      <w:sz w:val="24"/>
    </w:rPr>
  </w:style>
  <w:style w:type="character" w:customStyle="1" w:styleId="50">
    <w:name w:val="Заголовок 5 Знак"/>
    <w:basedOn w:val="a0"/>
    <w:link w:val="5"/>
    <w:rsid w:val="00913FE8"/>
    <w:rPr>
      <w:rFonts w:asciiTheme="majorHAnsi" w:eastAsiaTheme="majorEastAsia" w:hAnsiTheme="majorHAnsi" w:cstheme="majorBidi"/>
      <w:color w:val="000000"/>
    </w:rPr>
  </w:style>
  <w:style w:type="character" w:customStyle="1" w:styleId="60">
    <w:name w:val="Заголовок 6 Знак"/>
    <w:basedOn w:val="a0"/>
    <w:link w:val="6"/>
    <w:rsid w:val="00913FE8"/>
    <w:rPr>
      <w:rFonts w:asciiTheme="majorHAnsi" w:eastAsiaTheme="majorEastAsia" w:hAnsiTheme="majorHAnsi" w:cstheme="majorBidi"/>
      <w:iCs/>
      <w:color w:val="4F81BD" w:themeColor="accent1"/>
    </w:rPr>
  </w:style>
  <w:style w:type="character" w:customStyle="1" w:styleId="70">
    <w:name w:val="Заголовок 7 Знак"/>
    <w:basedOn w:val="a0"/>
    <w:link w:val="7"/>
    <w:rsid w:val="00913FE8"/>
    <w:rPr>
      <w:rFonts w:asciiTheme="majorHAnsi" w:eastAsiaTheme="majorEastAsia" w:hAnsiTheme="majorHAnsi" w:cstheme="majorBidi"/>
      <w:i/>
      <w:iCs/>
      <w:color w:val="000000"/>
    </w:rPr>
  </w:style>
  <w:style w:type="character" w:customStyle="1" w:styleId="80">
    <w:name w:val="Заголовок 8 Знак"/>
    <w:basedOn w:val="a0"/>
    <w:link w:val="8"/>
    <w:rsid w:val="00913FE8"/>
    <w:rPr>
      <w:rFonts w:asciiTheme="majorHAnsi" w:eastAsiaTheme="majorEastAsia" w:hAnsiTheme="majorHAnsi" w:cstheme="majorBidi"/>
      <w:color w:val="000000"/>
      <w:sz w:val="20"/>
      <w:szCs w:val="20"/>
    </w:rPr>
  </w:style>
  <w:style w:type="character" w:customStyle="1" w:styleId="90">
    <w:name w:val="Заголовок 9 Знак"/>
    <w:basedOn w:val="a0"/>
    <w:link w:val="9"/>
    <w:rsid w:val="00913FE8"/>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13FE8"/>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qFormat/>
    <w:rsid w:val="00913FE8"/>
    <w:pPr>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Заголовок Знак"/>
    <w:basedOn w:val="a0"/>
    <w:link w:val="a4"/>
    <w:rsid w:val="00913FE8"/>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913FE8"/>
    <w:pPr>
      <w:numPr>
        <w:ilvl w:val="1"/>
      </w:numPr>
    </w:pPr>
    <w:rPr>
      <w:rFonts w:eastAsiaTheme="majorEastAsia" w:cstheme="majorBidi"/>
      <w:iCs/>
      <w:color w:val="1F497D" w:themeColor="text2"/>
      <w:sz w:val="40"/>
      <w:lang w:bidi="hi-IN"/>
    </w:rPr>
  </w:style>
  <w:style w:type="character" w:customStyle="1" w:styleId="a7">
    <w:name w:val="Подзаголовок Знак"/>
    <w:basedOn w:val="a0"/>
    <w:link w:val="a6"/>
    <w:uiPriority w:val="11"/>
    <w:rsid w:val="00913FE8"/>
    <w:rPr>
      <w:rFonts w:eastAsiaTheme="majorEastAsia" w:cstheme="majorBidi"/>
      <w:iCs/>
      <w:color w:val="1F497D" w:themeColor="text2"/>
      <w:sz w:val="40"/>
      <w:szCs w:val="24"/>
      <w:lang w:bidi="hi-IN"/>
    </w:rPr>
  </w:style>
  <w:style w:type="character" w:styleId="a8">
    <w:name w:val="Strong"/>
    <w:basedOn w:val="a0"/>
    <w:uiPriority w:val="22"/>
    <w:qFormat/>
    <w:rsid w:val="00913FE8"/>
    <w:rPr>
      <w:b w:val="0"/>
      <w:bCs/>
      <w:i/>
      <w:color w:val="1F497D" w:themeColor="text2"/>
    </w:rPr>
  </w:style>
  <w:style w:type="character" w:styleId="a9">
    <w:name w:val="Emphasis"/>
    <w:basedOn w:val="a0"/>
    <w:qFormat/>
    <w:rsid w:val="00913FE8"/>
    <w:rPr>
      <w:b/>
      <w:i/>
      <w:iCs/>
    </w:rPr>
  </w:style>
  <w:style w:type="paragraph" w:styleId="aa">
    <w:name w:val="No Spacing"/>
    <w:link w:val="ab"/>
    <w:uiPriority w:val="1"/>
    <w:qFormat/>
    <w:rsid w:val="00913FE8"/>
    <w:pPr>
      <w:spacing w:after="0" w:line="240" w:lineRule="auto"/>
    </w:pPr>
  </w:style>
  <w:style w:type="character" w:customStyle="1" w:styleId="ab">
    <w:name w:val="Без интервала Знак"/>
    <w:basedOn w:val="a0"/>
    <w:link w:val="aa"/>
    <w:uiPriority w:val="1"/>
    <w:rsid w:val="00913FE8"/>
  </w:style>
  <w:style w:type="paragraph" w:styleId="ac">
    <w:name w:val="List Paragraph"/>
    <w:basedOn w:val="a"/>
    <w:link w:val="ad"/>
    <w:uiPriority w:val="34"/>
    <w:qFormat/>
    <w:rsid w:val="00913FE8"/>
    <w:pPr>
      <w:ind w:left="720" w:hanging="288"/>
      <w:contextualSpacing/>
    </w:pPr>
    <w:rPr>
      <w:color w:val="1F497D" w:themeColor="text2"/>
    </w:rPr>
  </w:style>
  <w:style w:type="paragraph" w:styleId="21">
    <w:name w:val="Quote"/>
    <w:basedOn w:val="a"/>
    <w:next w:val="a"/>
    <w:link w:val="22"/>
    <w:uiPriority w:val="29"/>
    <w:qFormat/>
    <w:rsid w:val="00913FE8"/>
    <w:pPr>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913FE8"/>
    <w:rPr>
      <w:rFonts w:eastAsiaTheme="minorEastAsia"/>
      <w:b/>
      <w:i/>
      <w:iCs/>
      <w:color w:val="4F81BD" w:themeColor="accent1"/>
      <w:sz w:val="26"/>
      <w:lang w:bidi="hi-IN"/>
    </w:rPr>
  </w:style>
  <w:style w:type="paragraph" w:styleId="ae">
    <w:name w:val="Intense Quote"/>
    <w:basedOn w:val="a"/>
    <w:next w:val="a"/>
    <w:link w:val="af"/>
    <w:uiPriority w:val="30"/>
    <w:qFormat/>
    <w:rsid w:val="00913FE8"/>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ind w:left="259" w:right="259"/>
      <w:jc w:val="center"/>
    </w:pPr>
    <w:rPr>
      <w:rFonts w:asciiTheme="majorHAnsi" w:eastAsiaTheme="minorEastAsia" w:hAnsiTheme="majorHAnsi"/>
      <w:bCs/>
      <w:iCs/>
      <w:color w:val="FFFFFF" w:themeColor="background1"/>
      <w:sz w:val="28"/>
      <w:lang w:bidi="hi-IN"/>
    </w:rPr>
  </w:style>
  <w:style w:type="character" w:customStyle="1" w:styleId="af">
    <w:name w:val="Выделенная цитата Знак"/>
    <w:basedOn w:val="a0"/>
    <w:link w:val="ae"/>
    <w:uiPriority w:val="30"/>
    <w:rsid w:val="00913FE8"/>
    <w:rPr>
      <w:rFonts w:asciiTheme="majorHAnsi" w:eastAsiaTheme="minorEastAsia" w:hAnsiTheme="majorHAnsi"/>
      <w:bCs/>
      <w:iCs/>
      <w:color w:val="FFFFFF" w:themeColor="background1"/>
      <w:sz w:val="28"/>
      <w:shd w:val="clear" w:color="auto" w:fill="4F81BD" w:themeFill="accent1"/>
      <w:lang w:bidi="hi-IN"/>
    </w:rPr>
  </w:style>
  <w:style w:type="character" w:styleId="af0">
    <w:name w:val="Subtle Emphasis"/>
    <w:basedOn w:val="a0"/>
    <w:uiPriority w:val="19"/>
    <w:qFormat/>
    <w:rsid w:val="00913FE8"/>
    <w:rPr>
      <w:i/>
      <w:iCs/>
      <w:color w:val="000000"/>
    </w:rPr>
  </w:style>
  <w:style w:type="character" w:styleId="af1">
    <w:name w:val="Intense Emphasis"/>
    <w:basedOn w:val="a0"/>
    <w:uiPriority w:val="21"/>
    <w:qFormat/>
    <w:rsid w:val="00913FE8"/>
    <w:rPr>
      <w:b/>
      <w:bCs/>
      <w:i/>
      <w:iCs/>
      <w:color w:val="4F81BD" w:themeColor="accent1"/>
    </w:rPr>
  </w:style>
  <w:style w:type="character" w:styleId="af2">
    <w:name w:val="Subtle Reference"/>
    <w:basedOn w:val="a0"/>
    <w:uiPriority w:val="31"/>
    <w:qFormat/>
    <w:rsid w:val="00913FE8"/>
    <w:rPr>
      <w:smallCaps/>
      <w:color w:val="000000"/>
      <w:u w:val="single"/>
    </w:rPr>
  </w:style>
  <w:style w:type="character" w:styleId="af3">
    <w:name w:val="Intense Reference"/>
    <w:basedOn w:val="a0"/>
    <w:uiPriority w:val="32"/>
    <w:qFormat/>
    <w:rsid w:val="00913FE8"/>
    <w:rPr>
      <w:b w:val="0"/>
      <w:bCs/>
      <w:smallCaps/>
      <w:color w:val="4F81BD" w:themeColor="accent1"/>
      <w:spacing w:val="5"/>
      <w:u w:val="single"/>
    </w:rPr>
  </w:style>
  <w:style w:type="character" w:styleId="af4">
    <w:name w:val="Book Title"/>
    <w:basedOn w:val="a0"/>
    <w:uiPriority w:val="33"/>
    <w:qFormat/>
    <w:rsid w:val="00913FE8"/>
    <w:rPr>
      <w:b/>
      <w:bCs/>
      <w:caps/>
      <w:smallCaps w:val="0"/>
      <w:color w:val="1F497D" w:themeColor="text2"/>
      <w:spacing w:val="10"/>
    </w:rPr>
  </w:style>
  <w:style w:type="paragraph" w:styleId="af5">
    <w:name w:val="TOC Heading"/>
    <w:basedOn w:val="1"/>
    <w:next w:val="a"/>
    <w:uiPriority w:val="39"/>
    <w:semiHidden/>
    <w:unhideWhenUsed/>
    <w:qFormat/>
    <w:rsid w:val="00913FE8"/>
    <w:pPr>
      <w:spacing w:before="480" w:line="264" w:lineRule="auto"/>
      <w:outlineLvl w:val="9"/>
    </w:pPr>
    <w:rPr>
      <w:b/>
    </w:rPr>
  </w:style>
  <w:style w:type="paragraph" w:styleId="af6">
    <w:name w:val="Body Text Indent"/>
    <w:aliases w:val=" Char, Char Char Char Char,Char Char Char Char"/>
    <w:basedOn w:val="a"/>
    <w:link w:val="af7"/>
    <w:uiPriority w:val="99"/>
    <w:qFormat/>
    <w:rsid w:val="00B80C21"/>
    <w:pPr>
      <w:spacing w:line="360" w:lineRule="auto"/>
      <w:ind w:firstLine="720"/>
      <w:jc w:val="both"/>
    </w:pPr>
    <w:rPr>
      <w:rFonts w:ascii="Arial LatArm" w:hAnsi="Arial LatArm"/>
      <w:i/>
      <w:sz w:val="20"/>
      <w:szCs w:val="20"/>
      <w:lang w:val="en-AU"/>
    </w:rPr>
  </w:style>
  <w:style w:type="character" w:customStyle="1" w:styleId="af7">
    <w:name w:val="Основной текст с отступом Знак"/>
    <w:aliases w:val=" Char Знак, Char Char Char Char Знак,Char Char Char Char Знак"/>
    <w:basedOn w:val="a0"/>
    <w:link w:val="af6"/>
    <w:rsid w:val="00B80C21"/>
    <w:rPr>
      <w:rFonts w:ascii="Arial LatArm" w:eastAsia="Times New Roman" w:hAnsi="Arial LatArm" w:cs="Times New Roman"/>
      <w:i/>
      <w:sz w:val="20"/>
      <w:szCs w:val="20"/>
      <w:lang w:val="en-AU"/>
    </w:rPr>
  </w:style>
  <w:style w:type="paragraph" w:styleId="af8">
    <w:name w:val="footer"/>
    <w:basedOn w:val="a"/>
    <w:link w:val="af9"/>
    <w:rsid w:val="00B80C21"/>
    <w:pPr>
      <w:tabs>
        <w:tab w:val="center" w:pos="4320"/>
        <w:tab w:val="right" w:pos="8640"/>
      </w:tabs>
    </w:pPr>
    <w:rPr>
      <w:sz w:val="20"/>
      <w:szCs w:val="20"/>
    </w:rPr>
  </w:style>
  <w:style w:type="character" w:customStyle="1" w:styleId="af9">
    <w:name w:val="Нижний колонтитул Знак"/>
    <w:basedOn w:val="a0"/>
    <w:link w:val="af8"/>
    <w:rsid w:val="00B80C21"/>
    <w:rPr>
      <w:rFonts w:ascii="Times New Roman" w:eastAsia="Times New Roman" w:hAnsi="Times New Roman" w:cs="Times New Roman"/>
      <w:sz w:val="20"/>
      <w:szCs w:val="20"/>
      <w:lang w:val="en-US"/>
    </w:rPr>
  </w:style>
  <w:style w:type="paragraph" w:styleId="31">
    <w:name w:val="Body Text Indent 3"/>
    <w:basedOn w:val="a"/>
    <w:link w:val="32"/>
    <w:rsid w:val="00B80C2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B80C21"/>
    <w:rPr>
      <w:rFonts w:ascii="Times Armenian" w:eastAsia="Times New Roman" w:hAnsi="Times Armenian" w:cs="Times New Roman"/>
      <w:sz w:val="20"/>
      <w:szCs w:val="20"/>
      <w:lang w:val="en-US"/>
    </w:rPr>
  </w:style>
  <w:style w:type="paragraph" w:styleId="23">
    <w:name w:val="Body Text 2"/>
    <w:basedOn w:val="a"/>
    <w:link w:val="24"/>
    <w:rsid w:val="00B80C21"/>
    <w:pPr>
      <w:tabs>
        <w:tab w:val="left" w:pos="720"/>
      </w:tabs>
      <w:spacing w:line="360" w:lineRule="auto"/>
    </w:pPr>
    <w:rPr>
      <w:rFonts w:ascii="Arial LatArm" w:hAnsi="Arial LatArm"/>
      <w:sz w:val="20"/>
      <w:szCs w:val="20"/>
    </w:rPr>
  </w:style>
  <w:style w:type="character" w:customStyle="1" w:styleId="24">
    <w:name w:val="Основной текст 2 Знак"/>
    <w:basedOn w:val="a0"/>
    <w:link w:val="23"/>
    <w:rsid w:val="00B80C21"/>
    <w:rPr>
      <w:rFonts w:ascii="Arial LatArm" w:eastAsia="Times New Roman" w:hAnsi="Arial LatArm" w:cs="Times New Roman"/>
      <w:sz w:val="20"/>
      <w:szCs w:val="20"/>
      <w:lang w:val="en-US"/>
    </w:rPr>
  </w:style>
  <w:style w:type="paragraph" w:styleId="25">
    <w:name w:val="Body Text Indent 2"/>
    <w:basedOn w:val="a"/>
    <w:link w:val="26"/>
    <w:rsid w:val="00B80C21"/>
    <w:pPr>
      <w:spacing w:line="360" w:lineRule="auto"/>
      <w:ind w:firstLine="540"/>
      <w:jc w:val="both"/>
    </w:pPr>
    <w:rPr>
      <w:rFonts w:ascii="Baltica" w:hAnsi="Baltica"/>
      <w:sz w:val="20"/>
      <w:szCs w:val="20"/>
      <w:lang w:val="af-ZA"/>
    </w:rPr>
  </w:style>
  <w:style w:type="character" w:customStyle="1" w:styleId="26">
    <w:name w:val="Основной текст с отступом 2 Знак"/>
    <w:basedOn w:val="a0"/>
    <w:link w:val="25"/>
    <w:rsid w:val="00B80C21"/>
    <w:rPr>
      <w:rFonts w:ascii="Baltica" w:eastAsia="Times New Roman" w:hAnsi="Baltica" w:cs="Times New Roman"/>
      <w:sz w:val="20"/>
      <w:szCs w:val="20"/>
      <w:lang w:val="af-ZA"/>
    </w:rPr>
  </w:style>
  <w:style w:type="paragraph" w:customStyle="1" w:styleId="Char">
    <w:name w:val="Char"/>
    <w:basedOn w:val="a"/>
    <w:semiHidden/>
    <w:rsid w:val="00B80C21"/>
    <w:pPr>
      <w:spacing w:after="160" w:line="360" w:lineRule="auto"/>
      <w:ind w:firstLine="709"/>
      <w:jc w:val="both"/>
    </w:pPr>
    <w:rPr>
      <w:rFonts w:ascii="Arial AMU" w:hAnsi="Arial AMU" w:cs="Arial"/>
      <w:sz w:val="22"/>
      <w:szCs w:val="20"/>
    </w:rPr>
  </w:style>
  <w:style w:type="paragraph" w:customStyle="1" w:styleId="Default">
    <w:name w:val="Default"/>
    <w:uiPriority w:val="99"/>
    <w:qFormat/>
    <w:rsid w:val="00B80C2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fa">
    <w:name w:val="Balloon Text"/>
    <w:basedOn w:val="a"/>
    <w:link w:val="afb"/>
    <w:rsid w:val="00B80C21"/>
    <w:rPr>
      <w:rFonts w:ascii="Tahoma" w:hAnsi="Tahoma"/>
      <w:sz w:val="16"/>
      <w:szCs w:val="16"/>
    </w:rPr>
  </w:style>
  <w:style w:type="character" w:customStyle="1" w:styleId="afb">
    <w:name w:val="Текст выноски Знак"/>
    <w:basedOn w:val="a0"/>
    <w:link w:val="afa"/>
    <w:rsid w:val="00B80C21"/>
    <w:rPr>
      <w:rFonts w:ascii="Tahoma" w:eastAsia="Times New Roman" w:hAnsi="Tahoma" w:cs="Times New Roman"/>
      <w:sz w:val="16"/>
      <w:szCs w:val="16"/>
    </w:rPr>
  </w:style>
  <w:style w:type="character" w:styleId="afc">
    <w:name w:val="Hyperlink"/>
    <w:rsid w:val="00B80C21"/>
    <w:rPr>
      <w:color w:val="0000FF"/>
      <w:u w:val="single"/>
    </w:rPr>
  </w:style>
  <w:style w:type="character" w:customStyle="1" w:styleId="CharChar1">
    <w:name w:val="Char Char1"/>
    <w:locked/>
    <w:rsid w:val="00B80C21"/>
    <w:rPr>
      <w:rFonts w:ascii="Arial LatArm" w:hAnsi="Arial LatArm"/>
      <w:i/>
      <w:lang w:val="en-AU" w:eastAsia="en-US" w:bidi="ar-SA"/>
    </w:rPr>
  </w:style>
  <w:style w:type="paragraph" w:styleId="afd">
    <w:name w:val="Body Text"/>
    <w:basedOn w:val="a"/>
    <w:link w:val="afe"/>
    <w:rsid w:val="00B80C21"/>
    <w:pPr>
      <w:spacing w:after="120"/>
    </w:pPr>
  </w:style>
  <w:style w:type="character" w:customStyle="1" w:styleId="afe">
    <w:name w:val="Основной текст Знак"/>
    <w:basedOn w:val="a0"/>
    <w:link w:val="afd"/>
    <w:rsid w:val="00B80C21"/>
    <w:rPr>
      <w:rFonts w:ascii="Times New Roman" w:eastAsia="Times New Roman" w:hAnsi="Times New Roman" w:cs="Times New Roman"/>
      <w:sz w:val="24"/>
      <w:szCs w:val="24"/>
      <w:lang w:val="en-US"/>
    </w:rPr>
  </w:style>
  <w:style w:type="paragraph" w:styleId="11">
    <w:name w:val="index 1"/>
    <w:basedOn w:val="a"/>
    <w:next w:val="a"/>
    <w:autoRedefine/>
    <w:semiHidden/>
    <w:rsid w:val="00B80C21"/>
    <w:pPr>
      <w:ind w:left="240" w:hanging="240"/>
    </w:pPr>
  </w:style>
  <w:style w:type="paragraph" w:styleId="aff">
    <w:name w:val="index heading"/>
    <w:basedOn w:val="a"/>
    <w:next w:val="11"/>
    <w:semiHidden/>
    <w:rsid w:val="00B80C21"/>
    <w:rPr>
      <w:sz w:val="20"/>
      <w:szCs w:val="20"/>
      <w:lang w:val="en-AU" w:eastAsia="ru-RU"/>
    </w:rPr>
  </w:style>
  <w:style w:type="paragraph" w:styleId="aff0">
    <w:name w:val="header"/>
    <w:basedOn w:val="a"/>
    <w:link w:val="aff1"/>
    <w:rsid w:val="00B80C21"/>
    <w:pPr>
      <w:tabs>
        <w:tab w:val="center" w:pos="4153"/>
        <w:tab w:val="right" w:pos="8306"/>
      </w:tabs>
    </w:pPr>
    <w:rPr>
      <w:sz w:val="20"/>
      <w:szCs w:val="20"/>
      <w:lang w:val="en-AU" w:eastAsia="ru-RU"/>
    </w:rPr>
  </w:style>
  <w:style w:type="character" w:customStyle="1" w:styleId="aff1">
    <w:name w:val="Верхний колонтитул Знак"/>
    <w:basedOn w:val="a0"/>
    <w:link w:val="aff0"/>
    <w:rsid w:val="00B80C21"/>
    <w:rPr>
      <w:rFonts w:ascii="Times New Roman" w:eastAsia="Times New Roman" w:hAnsi="Times New Roman" w:cs="Times New Roman"/>
      <w:sz w:val="20"/>
      <w:szCs w:val="20"/>
      <w:lang w:val="en-AU" w:eastAsia="ru-RU"/>
    </w:rPr>
  </w:style>
  <w:style w:type="paragraph" w:styleId="33">
    <w:name w:val="Body Text 3"/>
    <w:basedOn w:val="a"/>
    <w:link w:val="34"/>
    <w:rsid w:val="00B80C21"/>
    <w:pPr>
      <w:jc w:val="both"/>
    </w:pPr>
    <w:rPr>
      <w:rFonts w:ascii="Arial LatArm" w:hAnsi="Arial LatArm"/>
      <w:sz w:val="20"/>
      <w:szCs w:val="20"/>
      <w:lang w:eastAsia="ru-RU"/>
    </w:rPr>
  </w:style>
  <w:style w:type="character" w:customStyle="1" w:styleId="34">
    <w:name w:val="Основной текст 3 Знак"/>
    <w:basedOn w:val="a0"/>
    <w:link w:val="33"/>
    <w:rsid w:val="00B80C21"/>
    <w:rPr>
      <w:rFonts w:ascii="Arial LatArm" w:eastAsia="Times New Roman" w:hAnsi="Arial LatArm" w:cs="Times New Roman"/>
      <w:sz w:val="20"/>
      <w:szCs w:val="20"/>
      <w:lang w:val="en-US" w:eastAsia="ru-RU"/>
    </w:rPr>
  </w:style>
  <w:style w:type="character" w:styleId="aff2">
    <w:name w:val="page number"/>
    <w:basedOn w:val="a0"/>
    <w:rsid w:val="00B80C21"/>
  </w:style>
  <w:style w:type="paragraph" w:styleId="aff3">
    <w:name w:val="footnote text"/>
    <w:basedOn w:val="a"/>
    <w:link w:val="aff4"/>
    <w:semiHidden/>
    <w:rsid w:val="00B80C21"/>
    <w:rPr>
      <w:rFonts w:ascii="Times Armenian" w:hAnsi="Times Armenian"/>
      <w:sz w:val="20"/>
      <w:szCs w:val="20"/>
      <w:lang w:eastAsia="ru-RU"/>
    </w:rPr>
  </w:style>
  <w:style w:type="character" w:customStyle="1" w:styleId="aff4">
    <w:name w:val="Текст сноски Знак"/>
    <w:basedOn w:val="a0"/>
    <w:link w:val="aff3"/>
    <w:semiHidden/>
    <w:rsid w:val="00B80C21"/>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uiPriority w:val="99"/>
    <w:qFormat/>
    <w:rsid w:val="00B80C21"/>
    <w:pPr>
      <w:spacing w:after="160" w:line="240" w:lineRule="exact"/>
    </w:pPr>
    <w:rPr>
      <w:rFonts w:ascii="Arial" w:hAnsi="Arial" w:cs="Arial"/>
      <w:sz w:val="20"/>
      <w:szCs w:val="20"/>
    </w:rPr>
  </w:style>
  <w:style w:type="paragraph" w:customStyle="1" w:styleId="norm">
    <w:name w:val="norm"/>
    <w:basedOn w:val="a"/>
    <w:qFormat/>
    <w:rsid w:val="00B80C2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B80C21"/>
    <w:rPr>
      <w:rFonts w:ascii="Arial Armenian" w:hAnsi="Arial Armenian"/>
      <w:sz w:val="22"/>
      <w:lang w:val="en-US" w:eastAsia="ru-RU" w:bidi="ar-SA"/>
    </w:rPr>
  </w:style>
  <w:style w:type="character" w:customStyle="1" w:styleId="CharCharChar">
    <w:name w:val="Char Char Char"/>
    <w:rsid w:val="00B80C21"/>
    <w:rPr>
      <w:rFonts w:ascii="Arial LatArm" w:hAnsi="Arial LatArm"/>
      <w:sz w:val="24"/>
      <w:lang w:eastAsia="ru-RU"/>
    </w:rPr>
  </w:style>
  <w:style w:type="paragraph" w:styleId="aff5">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B80C21"/>
    <w:pPr>
      <w:spacing w:before="100" w:beforeAutospacing="1" w:after="100" w:afterAutospacing="1"/>
    </w:pPr>
  </w:style>
  <w:style w:type="character" w:styleId="aff6">
    <w:name w:val="footnote reference"/>
    <w:semiHidden/>
    <w:rsid w:val="00B80C21"/>
    <w:rPr>
      <w:vertAlign w:val="superscript"/>
    </w:rPr>
  </w:style>
  <w:style w:type="character" w:customStyle="1" w:styleId="CharChar22">
    <w:name w:val="Char Char22"/>
    <w:rsid w:val="00B80C21"/>
    <w:rPr>
      <w:rFonts w:ascii="Arial Armenian" w:hAnsi="Arial Armenian"/>
      <w:sz w:val="28"/>
      <w:lang w:val="en-US"/>
    </w:rPr>
  </w:style>
  <w:style w:type="character" w:customStyle="1" w:styleId="CharChar20">
    <w:name w:val="Char Char20"/>
    <w:rsid w:val="00B80C21"/>
    <w:rPr>
      <w:rFonts w:ascii="Times LatArm" w:hAnsi="Times LatArm"/>
      <w:b/>
      <w:sz w:val="28"/>
      <w:lang w:val="en-US"/>
    </w:rPr>
  </w:style>
  <w:style w:type="character" w:customStyle="1" w:styleId="CharChar16">
    <w:name w:val="Char Char16"/>
    <w:rsid w:val="00B80C21"/>
    <w:rPr>
      <w:rFonts w:ascii="Times Armenian" w:hAnsi="Times Armenian"/>
      <w:b/>
      <w:lang w:val="hy-AM"/>
    </w:rPr>
  </w:style>
  <w:style w:type="character" w:customStyle="1" w:styleId="CharChar15">
    <w:name w:val="Char Char15"/>
    <w:rsid w:val="00B80C21"/>
    <w:rPr>
      <w:rFonts w:ascii="Times Armenian" w:hAnsi="Times Armenian"/>
      <w:i/>
      <w:lang w:val="nl-NL"/>
    </w:rPr>
  </w:style>
  <w:style w:type="character" w:customStyle="1" w:styleId="CharChar13">
    <w:name w:val="Char Char13"/>
    <w:rsid w:val="00B80C21"/>
    <w:rPr>
      <w:rFonts w:ascii="Arial Armenian" w:hAnsi="Arial Armenian"/>
      <w:lang w:val="en-US"/>
    </w:rPr>
  </w:style>
  <w:style w:type="character" w:styleId="aff7">
    <w:name w:val="annotation reference"/>
    <w:semiHidden/>
    <w:rsid w:val="00B80C21"/>
    <w:rPr>
      <w:sz w:val="16"/>
      <w:szCs w:val="16"/>
    </w:rPr>
  </w:style>
  <w:style w:type="paragraph" w:styleId="aff8">
    <w:name w:val="annotation text"/>
    <w:basedOn w:val="a"/>
    <w:link w:val="aff9"/>
    <w:semiHidden/>
    <w:rsid w:val="00B80C21"/>
    <w:rPr>
      <w:rFonts w:ascii="Times Armenian" w:hAnsi="Times Armenian"/>
      <w:sz w:val="20"/>
      <w:szCs w:val="20"/>
      <w:lang w:eastAsia="ru-RU"/>
    </w:rPr>
  </w:style>
  <w:style w:type="character" w:customStyle="1" w:styleId="aff9">
    <w:name w:val="Текст примечания Знак"/>
    <w:basedOn w:val="a0"/>
    <w:link w:val="aff8"/>
    <w:semiHidden/>
    <w:rsid w:val="00B80C21"/>
    <w:rPr>
      <w:rFonts w:ascii="Times Armenian" w:eastAsia="Times New Roman" w:hAnsi="Times Armenian" w:cs="Times New Roman"/>
      <w:sz w:val="20"/>
      <w:szCs w:val="20"/>
      <w:lang w:val="en-US" w:eastAsia="ru-RU"/>
    </w:rPr>
  </w:style>
  <w:style w:type="paragraph" w:styleId="affa">
    <w:name w:val="annotation subject"/>
    <w:basedOn w:val="aff8"/>
    <w:next w:val="aff8"/>
    <w:link w:val="affb"/>
    <w:semiHidden/>
    <w:rsid w:val="00B80C21"/>
    <w:rPr>
      <w:b/>
      <w:bCs/>
    </w:rPr>
  </w:style>
  <w:style w:type="character" w:customStyle="1" w:styleId="affb">
    <w:name w:val="Тема примечания Знак"/>
    <w:basedOn w:val="aff9"/>
    <w:link w:val="affa"/>
    <w:semiHidden/>
    <w:rsid w:val="00B80C21"/>
    <w:rPr>
      <w:rFonts w:ascii="Times Armenian" w:eastAsia="Times New Roman" w:hAnsi="Times Armenian" w:cs="Times New Roman"/>
      <w:b/>
      <w:bCs/>
      <w:sz w:val="20"/>
      <w:szCs w:val="20"/>
      <w:lang w:val="en-US" w:eastAsia="ru-RU"/>
    </w:rPr>
  </w:style>
  <w:style w:type="paragraph" w:styleId="affc">
    <w:name w:val="endnote text"/>
    <w:basedOn w:val="a"/>
    <w:link w:val="affd"/>
    <w:semiHidden/>
    <w:rsid w:val="00B80C21"/>
    <w:rPr>
      <w:rFonts w:ascii="Times Armenian" w:hAnsi="Times Armenian"/>
      <w:sz w:val="20"/>
      <w:szCs w:val="20"/>
      <w:lang w:eastAsia="ru-RU"/>
    </w:rPr>
  </w:style>
  <w:style w:type="character" w:customStyle="1" w:styleId="affd">
    <w:name w:val="Текст концевой сноски Знак"/>
    <w:basedOn w:val="a0"/>
    <w:link w:val="affc"/>
    <w:semiHidden/>
    <w:rsid w:val="00B80C21"/>
    <w:rPr>
      <w:rFonts w:ascii="Times Armenian" w:eastAsia="Times New Roman" w:hAnsi="Times Armenian" w:cs="Times New Roman"/>
      <w:sz w:val="20"/>
      <w:szCs w:val="20"/>
      <w:lang w:val="en-US" w:eastAsia="ru-RU"/>
    </w:rPr>
  </w:style>
  <w:style w:type="character" w:styleId="affe">
    <w:name w:val="endnote reference"/>
    <w:semiHidden/>
    <w:rsid w:val="00B80C21"/>
    <w:rPr>
      <w:vertAlign w:val="superscript"/>
    </w:rPr>
  </w:style>
  <w:style w:type="paragraph" w:styleId="afff">
    <w:name w:val="Document Map"/>
    <w:basedOn w:val="a"/>
    <w:link w:val="afff0"/>
    <w:semiHidden/>
    <w:rsid w:val="00B80C21"/>
    <w:pPr>
      <w:shd w:val="clear" w:color="auto" w:fill="000080"/>
    </w:pPr>
    <w:rPr>
      <w:rFonts w:ascii="Tahoma" w:hAnsi="Tahoma" w:cs="Tahoma"/>
      <w:sz w:val="20"/>
      <w:szCs w:val="20"/>
      <w:lang w:eastAsia="ru-RU"/>
    </w:rPr>
  </w:style>
  <w:style w:type="character" w:customStyle="1" w:styleId="afff0">
    <w:name w:val="Схема документа Знак"/>
    <w:basedOn w:val="a0"/>
    <w:link w:val="afff"/>
    <w:semiHidden/>
    <w:rsid w:val="00B80C21"/>
    <w:rPr>
      <w:rFonts w:ascii="Tahoma" w:eastAsia="Times New Roman" w:hAnsi="Tahoma" w:cs="Tahoma"/>
      <w:sz w:val="20"/>
      <w:szCs w:val="20"/>
      <w:shd w:val="clear" w:color="auto" w:fill="000080"/>
      <w:lang w:val="en-US" w:eastAsia="ru-RU"/>
    </w:rPr>
  </w:style>
  <w:style w:type="paragraph" w:styleId="afff1">
    <w:name w:val="Revision"/>
    <w:hidden/>
    <w:semiHidden/>
    <w:rsid w:val="00B80C21"/>
    <w:pPr>
      <w:spacing w:after="0" w:line="240" w:lineRule="auto"/>
    </w:pPr>
    <w:rPr>
      <w:rFonts w:ascii="Times Armenian" w:eastAsia="Times New Roman" w:hAnsi="Times Armenian" w:cs="Times New Roman"/>
      <w:sz w:val="24"/>
      <w:szCs w:val="20"/>
      <w:lang w:val="en-US" w:eastAsia="ru-RU"/>
    </w:rPr>
  </w:style>
  <w:style w:type="table" w:styleId="afff2">
    <w:name w:val="Table Grid"/>
    <w:basedOn w:val="a1"/>
    <w:uiPriority w:val="39"/>
    <w:rsid w:val="00B80C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uiPriority w:val="99"/>
    <w:qFormat/>
    <w:rsid w:val="00B80C21"/>
    <w:pPr>
      <w:spacing w:after="160" w:line="240" w:lineRule="exact"/>
    </w:pPr>
    <w:rPr>
      <w:rFonts w:ascii="Verdana" w:hAnsi="Verdana"/>
      <w:sz w:val="20"/>
      <w:szCs w:val="20"/>
    </w:rPr>
  </w:style>
  <w:style w:type="paragraph" w:customStyle="1" w:styleId="Style2">
    <w:name w:val="Style2"/>
    <w:basedOn w:val="a"/>
    <w:uiPriority w:val="99"/>
    <w:qFormat/>
    <w:rsid w:val="00B80C21"/>
    <w:pPr>
      <w:jc w:val="center"/>
    </w:pPr>
    <w:rPr>
      <w:rFonts w:ascii="Arial Armenian" w:hAnsi="Arial Armenian"/>
      <w:w w:val="90"/>
      <w:sz w:val="22"/>
      <w:szCs w:val="20"/>
      <w:lang w:eastAsia="ru-RU"/>
    </w:rPr>
  </w:style>
  <w:style w:type="character" w:customStyle="1" w:styleId="CharChar23">
    <w:name w:val="Char Char23"/>
    <w:rsid w:val="00B80C21"/>
    <w:rPr>
      <w:rFonts w:ascii="Arial Armenian" w:hAnsi="Arial Armenian"/>
      <w:sz w:val="28"/>
      <w:lang w:val="en-US" w:eastAsia="ru-RU" w:bidi="ar-SA"/>
    </w:rPr>
  </w:style>
  <w:style w:type="character" w:customStyle="1" w:styleId="CharChar21">
    <w:name w:val="Char Char21"/>
    <w:rsid w:val="00B80C21"/>
    <w:rPr>
      <w:rFonts w:ascii="Arial LatArm" w:hAnsi="Arial LatArm"/>
      <w:b/>
      <w:color w:val="0000FF"/>
      <w:lang w:val="en-US" w:eastAsia="ru-RU" w:bidi="ar-SA"/>
    </w:rPr>
  </w:style>
  <w:style w:type="character" w:customStyle="1" w:styleId="CharChar25">
    <w:name w:val="Char Char25"/>
    <w:rsid w:val="00B80C21"/>
    <w:rPr>
      <w:rFonts w:ascii="Arial Armenian" w:hAnsi="Arial Armenian"/>
      <w:sz w:val="28"/>
      <w:lang w:val="en-US" w:eastAsia="ru-RU" w:bidi="ar-SA"/>
    </w:rPr>
  </w:style>
  <w:style w:type="character" w:customStyle="1" w:styleId="CharChar24">
    <w:name w:val="Char Char24"/>
    <w:rsid w:val="00B80C21"/>
    <w:rPr>
      <w:rFonts w:ascii="Arial LatArm" w:hAnsi="Arial LatArm"/>
      <w:b/>
      <w:color w:val="0000FF"/>
      <w:lang w:val="en-US" w:eastAsia="ru-RU" w:bidi="ar-SA"/>
    </w:rPr>
  </w:style>
  <w:style w:type="paragraph" w:styleId="afff3">
    <w:name w:val="Block Text"/>
    <w:basedOn w:val="a"/>
    <w:rsid w:val="00B80C2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uiPriority w:val="99"/>
    <w:qFormat/>
    <w:rsid w:val="00B80C21"/>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qFormat/>
    <w:rsid w:val="00B80C2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qFormat/>
    <w:rsid w:val="00B80C21"/>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qFormat/>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qFormat/>
    <w:rsid w:val="00B80C2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qFormat/>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qFormat/>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qFormat/>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qFormat/>
    <w:rsid w:val="00B80C2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qFormat/>
    <w:rsid w:val="00B80C2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qFormat/>
    <w:rsid w:val="00B80C2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qFormat/>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qFormat/>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qFormat/>
    <w:rsid w:val="00B80C2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qFormat/>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qFormat/>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qFormat/>
    <w:rsid w:val="00B80C21"/>
    <w:pPr>
      <w:spacing w:before="100" w:beforeAutospacing="1" w:after="100" w:afterAutospacing="1"/>
    </w:pPr>
    <w:rPr>
      <w:rFonts w:eastAsia="Arial Unicode MS"/>
      <w:sz w:val="16"/>
      <w:szCs w:val="16"/>
    </w:rPr>
  </w:style>
  <w:style w:type="paragraph" w:customStyle="1" w:styleId="font13">
    <w:name w:val="font13"/>
    <w:basedOn w:val="a"/>
    <w:uiPriority w:val="99"/>
    <w:qFormat/>
    <w:rsid w:val="00B80C2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qFormat/>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qFormat/>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qFormat/>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B80C2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B80C21"/>
    <w:pPr>
      <w:suppressAutoHyphens/>
      <w:spacing w:line="100" w:lineRule="atLeast"/>
    </w:pPr>
    <w:rPr>
      <w:kern w:val="1"/>
      <w:sz w:val="20"/>
      <w:szCs w:val="20"/>
      <w:lang w:val="en-AU" w:eastAsia="ar-SA"/>
    </w:rPr>
  </w:style>
  <w:style w:type="character" w:styleId="afff4">
    <w:name w:val="FollowedHyperlink"/>
    <w:rsid w:val="00B80C21"/>
    <w:rPr>
      <w:color w:val="800080"/>
      <w:u w:val="single"/>
    </w:rPr>
  </w:style>
  <w:style w:type="character" w:customStyle="1" w:styleId="CharCharCharChar1">
    <w:name w:val="Char Char Char Char1"/>
    <w:aliases w:val=" Char Char Char Char Char Char, Char Char Char Char1,Char Char Char Char Char Char"/>
    <w:rsid w:val="00B80C21"/>
    <w:rPr>
      <w:rFonts w:ascii="Arial LatArm" w:hAnsi="Arial LatArm"/>
      <w:sz w:val="24"/>
      <w:lang w:val="en-US" w:eastAsia="ru-RU" w:bidi="ar-SA"/>
    </w:rPr>
  </w:style>
  <w:style w:type="character" w:customStyle="1" w:styleId="CharChar">
    <w:name w:val="Char Char"/>
    <w:locked/>
    <w:rsid w:val="00B80C21"/>
    <w:rPr>
      <w:lang w:val="en-US" w:eastAsia="en-US" w:bidi="ar-SA"/>
    </w:rPr>
  </w:style>
  <w:style w:type="paragraph" w:customStyle="1" w:styleId="Char3CharCharChar">
    <w:name w:val="Char3 Char Char Char"/>
    <w:basedOn w:val="a"/>
    <w:next w:val="a"/>
    <w:semiHidden/>
    <w:rsid w:val="00B80C21"/>
    <w:pPr>
      <w:spacing w:after="160" w:line="240" w:lineRule="exact"/>
      <w:jc w:val="both"/>
    </w:pPr>
    <w:rPr>
      <w:rFonts w:ascii="Arial" w:hAnsi="Arial" w:cs="Arial"/>
      <w:b/>
      <w:sz w:val="20"/>
      <w:szCs w:val="20"/>
      <w:lang w:val="en-GB"/>
    </w:rPr>
  </w:style>
  <w:style w:type="character" w:customStyle="1" w:styleId="ad">
    <w:name w:val="Абзац списка Знак"/>
    <w:link w:val="ac"/>
    <w:uiPriority w:val="34"/>
    <w:locked/>
    <w:rsid w:val="00B80C21"/>
    <w:rPr>
      <w:color w:val="1F497D" w:themeColor="text2"/>
      <w:sz w:val="21"/>
    </w:rPr>
  </w:style>
  <w:style w:type="character" w:customStyle="1" w:styleId="13">
    <w:name w:val="Неразрешенное упоминание1"/>
    <w:uiPriority w:val="99"/>
    <w:semiHidden/>
    <w:unhideWhenUsed/>
    <w:rsid w:val="00B80C21"/>
    <w:rPr>
      <w:color w:val="605E5C"/>
      <w:shd w:val="clear" w:color="auto" w:fill="E1DFDD"/>
    </w:rPr>
  </w:style>
  <w:style w:type="character" w:customStyle="1" w:styleId="CharChar4">
    <w:name w:val="Char Char4"/>
    <w:locked/>
    <w:rsid w:val="00B80C21"/>
    <w:rPr>
      <w:sz w:val="24"/>
      <w:szCs w:val="24"/>
      <w:lang w:val="en-US" w:eastAsia="en-US" w:bidi="ar-SA"/>
    </w:rPr>
  </w:style>
  <w:style w:type="paragraph" w:customStyle="1" w:styleId="msonormalcxspmiddle">
    <w:name w:val="msonormalcxspmiddle"/>
    <w:basedOn w:val="a"/>
    <w:uiPriority w:val="99"/>
    <w:qFormat/>
    <w:rsid w:val="00B80C21"/>
    <w:pPr>
      <w:spacing w:before="100" w:beforeAutospacing="1" w:after="100" w:afterAutospacing="1"/>
    </w:pPr>
  </w:style>
  <w:style w:type="character" w:customStyle="1" w:styleId="CharChar5">
    <w:name w:val="Char Char5"/>
    <w:locked/>
    <w:rsid w:val="00B80C21"/>
    <w:rPr>
      <w:sz w:val="24"/>
      <w:szCs w:val="24"/>
      <w:lang w:val="en-US" w:eastAsia="en-US" w:bidi="ar-SA"/>
    </w:rPr>
  </w:style>
  <w:style w:type="paragraph" w:styleId="HTML">
    <w:name w:val="HTML Preformatted"/>
    <w:basedOn w:val="a"/>
    <w:link w:val="HTML0"/>
    <w:uiPriority w:val="99"/>
    <w:unhideWhenUsed/>
    <w:rsid w:val="00B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B80C21"/>
    <w:rPr>
      <w:rFonts w:ascii="Courier New" w:eastAsia="Times New Roman" w:hAnsi="Courier New" w:cs="Courier New"/>
      <w:sz w:val="20"/>
      <w:szCs w:val="20"/>
      <w:lang w:eastAsia="ru-RU"/>
    </w:rPr>
  </w:style>
  <w:style w:type="character" w:customStyle="1" w:styleId="CharCharChar0">
    <w:name w:val="Char Char Char"/>
    <w:rsid w:val="00C33D69"/>
    <w:rPr>
      <w:rFonts w:ascii="Arial LatArm" w:hAnsi="Arial LatArm"/>
      <w:sz w:val="24"/>
      <w:lang w:eastAsia="ru-RU"/>
    </w:rPr>
  </w:style>
  <w:style w:type="character" w:customStyle="1" w:styleId="CharChar220">
    <w:name w:val="Char Char22"/>
    <w:rsid w:val="00C33D69"/>
    <w:rPr>
      <w:rFonts w:ascii="Arial Armenian" w:hAnsi="Arial Armenian"/>
      <w:sz w:val="28"/>
      <w:lang w:val="en-US"/>
    </w:rPr>
  </w:style>
  <w:style w:type="character" w:customStyle="1" w:styleId="CharChar200">
    <w:name w:val="Char Char20"/>
    <w:rsid w:val="00C33D69"/>
    <w:rPr>
      <w:rFonts w:ascii="Times LatArm" w:hAnsi="Times LatArm"/>
      <w:b/>
      <w:sz w:val="28"/>
      <w:lang w:val="en-US"/>
    </w:rPr>
  </w:style>
  <w:style w:type="character" w:customStyle="1" w:styleId="CharChar160">
    <w:name w:val="Char Char16"/>
    <w:rsid w:val="00C33D69"/>
    <w:rPr>
      <w:rFonts w:ascii="Times Armenian" w:hAnsi="Times Armenian"/>
      <w:b/>
      <w:lang w:val="hy-AM"/>
    </w:rPr>
  </w:style>
  <w:style w:type="character" w:customStyle="1" w:styleId="CharChar150">
    <w:name w:val="Char Char15"/>
    <w:rsid w:val="00C33D69"/>
    <w:rPr>
      <w:rFonts w:ascii="Times Armenian" w:hAnsi="Times Armenian"/>
      <w:i/>
      <w:lang w:val="nl-NL"/>
    </w:rPr>
  </w:style>
  <w:style w:type="character" w:customStyle="1" w:styleId="CharChar130">
    <w:name w:val="Char Char13"/>
    <w:rsid w:val="00C33D69"/>
    <w:rPr>
      <w:rFonts w:ascii="Arial Armenian" w:hAnsi="Arial Armenian"/>
      <w:lang w:val="en-US"/>
    </w:rPr>
  </w:style>
  <w:style w:type="character" w:customStyle="1" w:styleId="CharChar230">
    <w:name w:val="Char Char23"/>
    <w:rsid w:val="00C33D69"/>
    <w:rPr>
      <w:rFonts w:ascii="Arial Armenian" w:hAnsi="Arial Armenian"/>
      <w:sz w:val="28"/>
      <w:lang w:val="en-US" w:eastAsia="ru-RU" w:bidi="ar-SA"/>
    </w:rPr>
  </w:style>
  <w:style w:type="character" w:customStyle="1" w:styleId="CharChar210">
    <w:name w:val="Char Char21"/>
    <w:rsid w:val="00C33D69"/>
    <w:rPr>
      <w:rFonts w:ascii="Arial LatArm" w:hAnsi="Arial LatArm"/>
      <w:b/>
      <w:color w:val="0000FF"/>
      <w:lang w:val="en-US" w:eastAsia="ru-RU" w:bidi="ar-SA"/>
    </w:rPr>
  </w:style>
  <w:style w:type="character" w:customStyle="1" w:styleId="CharChar250">
    <w:name w:val="Char Char25"/>
    <w:rsid w:val="00C33D69"/>
    <w:rPr>
      <w:rFonts w:ascii="Arial Armenian" w:hAnsi="Arial Armenian"/>
      <w:sz w:val="28"/>
      <w:lang w:val="en-US" w:eastAsia="ru-RU" w:bidi="ar-SA"/>
    </w:rPr>
  </w:style>
  <w:style w:type="character" w:customStyle="1" w:styleId="CharChar240">
    <w:name w:val="Char Char24"/>
    <w:rsid w:val="00C33D69"/>
    <w:rPr>
      <w:rFonts w:ascii="Arial LatArm" w:hAnsi="Arial LatArm"/>
      <w:b/>
      <w:color w:val="0000FF"/>
      <w:lang w:val="en-US" w:eastAsia="ru-RU" w:bidi="ar-SA"/>
    </w:rPr>
  </w:style>
  <w:style w:type="paragraph" w:customStyle="1" w:styleId="120">
    <w:name w:val="Указатель 12"/>
    <w:basedOn w:val="a"/>
    <w:rsid w:val="00C33D69"/>
    <w:pPr>
      <w:suppressAutoHyphens/>
      <w:spacing w:line="100" w:lineRule="atLeast"/>
      <w:ind w:left="240" w:hanging="240"/>
    </w:pPr>
    <w:rPr>
      <w:rFonts w:ascii="Times Armenian" w:hAnsi="Times Armenian"/>
      <w:kern w:val="1"/>
      <w:sz w:val="16"/>
      <w:szCs w:val="16"/>
      <w:lang w:eastAsia="ar-SA"/>
    </w:rPr>
  </w:style>
  <w:style w:type="paragraph" w:customStyle="1" w:styleId="27">
    <w:name w:val="Указатель2"/>
    <w:basedOn w:val="a"/>
    <w:rsid w:val="00C33D69"/>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C33D69"/>
    <w:pPr>
      <w:spacing w:after="160" w:line="240" w:lineRule="exact"/>
      <w:jc w:val="both"/>
    </w:pPr>
    <w:rPr>
      <w:rFonts w:ascii="Arial" w:hAnsi="Arial" w:cs="Arial"/>
      <w:b/>
      <w:sz w:val="20"/>
      <w:szCs w:val="20"/>
      <w:lang w:val="en-GB"/>
    </w:rPr>
  </w:style>
  <w:style w:type="character" w:customStyle="1" w:styleId="CharCharChar1">
    <w:name w:val="Char Char Char"/>
    <w:rsid w:val="00732B01"/>
    <w:rPr>
      <w:rFonts w:ascii="Arial LatArm" w:hAnsi="Arial LatArm"/>
      <w:sz w:val="24"/>
      <w:lang w:eastAsia="ru-RU"/>
    </w:rPr>
  </w:style>
  <w:style w:type="character" w:customStyle="1" w:styleId="CharChar221">
    <w:name w:val="Char Char22"/>
    <w:rsid w:val="00732B01"/>
    <w:rPr>
      <w:rFonts w:ascii="Arial Armenian" w:hAnsi="Arial Armenian"/>
      <w:sz w:val="28"/>
      <w:lang w:val="en-US"/>
    </w:rPr>
  </w:style>
  <w:style w:type="character" w:customStyle="1" w:styleId="CharChar201">
    <w:name w:val="Char Char20"/>
    <w:rsid w:val="00732B01"/>
    <w:rPr>
      <w:rFonts w:ascii="Times LatArm" w:hAnsi="Times LatArm"/>
      <w:b/>
      <w:sz w:val="28"/>
      <w:lang w:val="en-US"/>
    </w:rPr>
  </w:style>
  <w:style w:type="character" w:customStyle="1" w:styleId="CharChar161">
    <w:name w:val="Char Char16"/>
    <w:rsid w:val="00732B01"/>
    <w:rPr>
      <w:rFonts w:ascii="Times Armenian" w:hAnsi="Times Armenian"/>
      <w:b/>
      <w:lang w:val="hy-AM"/>
    </w:rPr>
  </w:style>
  <w:style w:type="character" w:customStyle="1" w:styleId="CharChar151">
    <w:name w:val="Char Char15"/>
    <w:rsid w:val="00732B01"/>
    <w:rPr>
      <w:rFonts w:ascii="Times Armenian" w:hAnsi="Times Armenian"/>
      <w:i/>
      <w:lang w:val="nl-NL"/>
    </w:rPr>
  </w:style>
  <w:style w:type="character" w:customStyle="1" w:styleId="CharChar131">
    <w:name w:val="Char Char13"/>
    <w:rsid w:val="00732B01"/>
    <w:rPr>
      <w:rFonts w:ascii="Arial Armenian" w:hAnsi="Arial Armenian"/>
      <w:lang w:val="en-US"/>
    </w:rPr>
  </w:style>
  <w:style w:type="character" w:customStyle="1" w:styleId="CharChar231">
    <w:name w:val="Char Char23"/>
    <w:rsid w:val="00732B01"/>
    <w:rPr>
      <w:rFonts w:ascii="Arial Armenian" w:hAnsi="Arial Armenian"/>
      <w:sz w:val="28"/>
      <w:lang w:val="en-US" w:eastAsia="ru-RU" w:bidi="ar-SA"/>
    </w:rPr>
  </w:style>
  <w:style w:type="character" w:customStyle="1" w:styleId="CharChar211">
    <w:name w:val="Char Char21"/>
    <w:rsid w:val="00732B01"/>
    <w:rPr>
      <w:rFonts w:ascii="Arial LatArm" w:hAnsi="Arial LatArm"/>
      <w:b/>
      <w:color w:val="0000FF"/>
      <w:lang w:val="en-US" w:eastAsia="ru-RU" w:bidi="ar-SA"/>
    </w:rPr>
  </w:style>
  <w:style w:type="character" w:customStyle="1" w:styleId="CharChar251">
    <w:name w:val="Char Char25"/>
    <w:rsid w:val="00732B01"/>
    <w:rPr>
      <w:rFonts w:ascii="Arial Armenian" w:hAnsi="Arial Armenian"/>
      <w:sz w:val="28"/>
      <w:lang w:val="en-US" w:eastAsia="ru-RU" w:bidi="ar-SA"/>
    </w:rPr>
  </w:style>
  <w:style w:type="character" w:customStyle="1" w:styleId="CharChar241">
    <w:name w:val="Char Char24"/>
    <w:rsid w:val="00732B01"/>
    <w:rPr>
      <w:rFonts w:ascii="Arial LatArm" w:hAnsi="Arial LatArm"/>
      <w:b/>
      <w:color w:val="0000FF"/>
      <w:lang w:val="en-US" w:eastAsia="ru-RU" w:bidi="ar-SA"/>
    </w:rPr>
  </w:style>
  <w:style w:type="paragraph" w:customStyle="1" w:styleId="130">
    <w:name w:val="Указатель 13"/>
    <w:basedOn w:val="a"/>
    <w:rsid w:val="00732B01"/>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732B01"/>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732B01"/>
    <w:pPr>
      <w:spacing w:after="160" w:line="240" w:lineRule="exact"/>
      <w:jc w:val="both"/>
    </w:pPr>
    <w:rPr>
      <w:rFonts w:ascii="Arial" w:hAnsi="Arial" w:cs="Arial"/>
      <w:b/>
      <w:sz w:val="20"/>
      <w:szCs w:val="20"/>
      <w:lang w:val="en-GB"/>
    </w:rPr>
  </w:style>
  <w:style w:type="paragraph" w:customStyle="1" w:styleId="14">
    <w:name w:val="Указатель 14"/>
    <w:basedOn w:val="a"/>
    <w:rsid w:val="00CA29E7"/>
    <w:pPr>
      <w:suppressAutoHyphens/>
      <w:spacing w:line="100" w:lineRule="atLeast"/>
      <w:ind w:left="240" w:hanging="240"/>
    </w:pPr>
    <w:rPr>
      <w:rFonts w:ascii="Times Armenian" w:hAnsi="Times Armenian"/>
      <w:kern w:val="1"/>
      <w:sz w:val="16"/>
      <w:szCs w:val="16"/>
      <w:lang w:eastAsia="ar-SA"/>
    </w:rPr>
  </w:style>
  <w:style w:type="paragraph" w:customStyle="1" w:styleId="41">
    <w:name w:val="Указатель4"/>
    <w:basedOn w:val="a"/>
    <w:rsid w:val="00CA29E7"/>
    <w:pPr>
      <w:suppressAutoHyphens/>
      <w:spacing w:line="100" w:lineRule="atLeast"/>
    </w:pPr>
    <w:rPr>
      <w:kern w:val="1"/>
      <w:sz w:val="20"/>
      <w:szCs w:val="20"/>
      <w:lang w:val="en-AU" w:eastAsia="ar-SA"/>
    </w:rPr>
  </w:style>
  <w:style w:type="paragraph" w:customStyle="1" w:styleId="font1">
    <w:name w:val="font1"/>
    <w:basedOn w:val="a"/>
    <w:rsid w:val="00CA29E7"/>
    <w:pPr>
      <w:spacing w:before="100" w:beforeAutospacing="1" w:after="100" w:afterAutospacing="1"/>
    </w:pPr>
    <w:rPr>
      <w:rFonts w:ascii="Calibri" w:hAnsi="Calibri" w:cs="Calibri"/>
      <w:color w:val="000000"/>
      <w:sz w:val="22"/>
      <w:szCs w:val="22"/>
      <w:lang w:val="ru-RU" w:eastAsia="ru-RU"/>
    </w:rPr>
  </w:style>
  <w:style w:type="paragraph" w:customStyle="1" w:styleId="xl106">
    <w:name w:val="xl10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7">
    <w:name w:val="xl10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8">
    <w:name w:val="xl108"/>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9">
    <w:name w:val="xl109"/>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0">
    <w:name w:val="xl110"/>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1">
    <w:name w:val="xl11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2">
    <w:name w:val="xl11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3">
    <w:name w:val="xl11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4">
    <w:name w:val="xl11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5">
    <w:name w:val="xl11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6">
    <w:name w:val="xl11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sz w:val="16"/>
      <w:szCs w:val="16"/>
      <w:lang w:val="ru-RU" w:eastAsia="ru-RU"/>
    </w:rPr>
  </w:style>
  <w:style w:type="paragraph" w:customStyle="1" w:styleId="xl117">
    <w:name w:val="xl11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8">
    <w:name w:val="xl11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0">
    <w:name w:val="xl12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1">
    <w:name w:val="xl12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22">
    <w:name w:val="xl12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3">
    <w:name w:val="xl12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4">
    <w:name w:val="xl124"/>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LatArm" w:hAnsi="Arial LatArm"/>
      <w:sz w:val="16"/>
      <w:szCs w:val="16"/>
      <w:lang w:val="ru-RU" w:eastAsia="ru-RU"/>
    </w:rPr>
  </w:style>
  <w:style w:type="paragraph" w:customStyle="1" w:styleId="xl125">
    <w:name w:val="xl125"/>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6">
    <w:name w:val="xl126"/>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7">
    <w:name w:val="xl127"/>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8">
    <w:name w:val="xl12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8"/>
      <w:szCs w:val="18"/>
      <w:lang w:val="ru-RU" w:eastAsia="ru-RU"/>
    </w:rPr>
  </w:style>
  <w:style w:type="paragraph" w:customStyle="1" w:styleId="xl129">
    <w:name w:val="xl12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0">
    <w:name w:val="xl13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1">
    <w:name w:val="xl13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2">
    <w:name w:val="xl13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3">
    <w:name w:val="xl13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4">
    <w:name w:val="xl13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b/>
      <w:bCs/>
      <w:sz w:val="16"/>
      <w:szCs w:val="16"/>
      <w:u w:val="single"/>
      <w:lang w:val="ru-RU" w:eastAsia="ru-RU"/>
    </w:rPr>
  </w:style>
  <w:style w:type="paragraph" w:customStyle="1" w:styleId="xl135">
    <w:name w:val="xl13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6">
    <w:name w:val="xl136"/>
    <w:basedOn w:val="a"/>
    <w:rsid w:val="00CA29E7"/>
    <w:pPr>
      <w:spacing w:before="100" w:beforeAutospacing="1" w:after="100" w:afterAutospacing="1"/>
    </w:pPr>
    <w:rPr>
      <w:rFonts w:ascii="Arial LatArm" w:hAnsi="Arial LatArm"/>
      <w:lang w:val="ru-RU" w:eastAsia="ru-RU"/>
    </w:rPr>
  </w:style>
  <w:style w:type="paragraph" w:customStyle="1" w:styleId="xl137">
    <w:name w:val="xl137"/>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38">
    <w:name w:val="xl13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39">
    <w:name w:val="xl13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40">
    <w:name w:val="xl14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b/>
      <w:bCs/>
      <w:i/>
      <w:iCs/>
      <w:lang w:val="ru-RU" w:eastAsia="ru-RU"/>
    </w:rPr>
  </w:style>
  <w:style w:type="paragraph" w:customStyle="1" w:styleId="xl141">
    <w:name w:val="xl14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u w:val="single"/>
      <w:lang w:val="ru-RU" w:eastAsia="ru-RU"/>
    </w:rPr>
  </w:style>
  <w:style w:type="paragraph" w:customStyle="1" w:styleId="xl142">
    <w:name w:val="xl142"/>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3">
    <w:name w:val="xl143"/>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4">
    <w:name w:val="xl144"/>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5">
    <w:name w:val="xl145"/>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6">
    <w:name w:val="xl14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7">
    <w:name w:val="xl14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8">
    <w:name w:val="xl14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9">
    <w:name w:val="xl14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0">
    <w:name w:val="xl15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1">
    <w:name w:val="xl15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u w:val="single"/>
      <w:lang w:val="ru-RU" w:eastAsia="ru-RU"/>
    </w:rPr>
  </w:style>
  <w:style w:type="paragraph" w:customStyle="1" w:styleId="xl152">
    <w:name w:val="xl15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3">
    <w:name w:val="xl15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4">
    <w:name w:val="xl15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u w:val="single"/>
      <w:lang w:val="ru-RU" w:eastAsia="ru-RU"/>
    </w:rPr>
  </w:style>
  <w:style w:type="paragraph" w:customStyle="1" w:styleId="xl155">
    <w:name w:val="xl15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ru-RU" w:eastAsia="ru-RU"/>
    </w:rPr>
  </w:style>
  <w:style w:type="paragraph" w:customStyle="1" w:styleId="xl156">
    <w:name w:val="xl15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7">
    <w:name w:val="xl15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8">
    <w:name w:val="xl15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9">
    <w:name w:val="xl15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lang w:val="ru-RU" w:eastAsia="ru-RU"/>
    </w:rPr>
  </w:style>
  <w:style w:type="paragraph" w:customStyle="1" w:styleId="xl160">
    <w:name w:val="xl16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1">
    <w:name w:val="xl16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62">
    <w:name w:val="xl16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63">
    <w:name w:val="xl16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val="ru-RU" w:eastAsia="ru-RU"/>
    </w:rPr>
  </w:style>
  <w:style w:type="paragraph" w:customStyle="1" w:styleId="xl164">
    <w:name w:val="xl16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8"/>
      <w:szCs w:val="18"/>
      <w:lang w:val="ru-RU" w:eastAsia="ru-RU"/>
    </w:rPr>
  </w:style>
  <w:style w:type="paragraph" w:customStyle="1" w:styleId="xl165">
    <w:name w:val="xl16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6">
    <w:name w:val="xl16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7">
    <w:name w:val="xl167"/>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68">
    <w:name w:val="xl168"/>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69">
    <w:name w:val="xl16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0">
    <w:name w:val="xl17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1">
    <w:name w:val="xl171"/>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72">
    <w:name w:val="xl172"/>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73">
    <w:name w:val="xl173"/>
    <w:basedOn w:val="a"/>
    <w:rsid w:val="00CA29E7"/>
    <w:pPr>
      <w:spacing w:before="100" w:beforeAutospacing="1" w:after="100" w:afterAutospacing="1"/>
      <w:textAlignment w:val="center"/>
    </w:pPr>
    <w:rPr>
      <w:rFonts w:ascii="Arial LatArm" w:hAnsi="Arial LatArm"/>
      <w:sz w:val="18"/>
      <w:szCs w:val="18"/>
      <w:lang w:val="ru-RU" w:eastAsia="ru-RU"/>
    </w:rPr>
  </w:style>
  <w:style w:type="paragraph" w:customStyle="1" w:styleId="xl174">
    <w:name w:val="xl17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75">
    <w:name w:val="xl17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6">
    <w:name w:val="xl17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7">
    <w:name w:val="xl17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8">
    <w:name w:val="xl17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9">
    <w:name w:val="xl17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LatArm" w:hAnsi="Arial LatArm"/>
      <w:lang w:val="ru-RU" w:eastAsia="ru-RU"/>
    </w:rPr>
  </w:style>
  <w:style w:type="paragraph" w:customStyle="1" w:styleId="xl180">
    <w:name w:val="xl18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81">
    <w:name w:val="xl18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2">
    <w:name w:val="xl18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3">
    <w:name w:val="xl18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84">
    <w:name w:val="xl184"/>
    <w:basedOn w:val="a"/>
    <w:rsid w:val="00CA29E7"/>
    <w:pPr>
      <w:spacing w:before="100" w:beforeAutospacing="1" w:after="100" w:afterAutospacing="1"/>
      <w:jc w:val="center"/>
      <w:textAlignment w:val="top"/>
    </w:pPr>
    <w:rPr>
      <w:rFonts w:ascii="Arial LatArm" w:hAnsi="Arial LatArm"/>
      <w:i/>
      <w:iCs/>
      <w:lang w:val="ru-RU" w:eastAsia="ru-RU"/>
    </w:rPr>
  </w:style>
  <w:style w:type="paragraph" w:customStyle="1" w:styleId="xl185">
    <w:name w:val="xl185"/>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6">
    <w:name w:val="xl186"/>
    <w:basedOn w:val="a"/>
    <w:rsid w:val="00CA29E7"/>
    <w:pPr>
      <w:spacing w:before="100" w:beforeAutospacing="1" w:after="100" w:afterAutospacing="1"/>
      <w:jc w:val="center"/>
      <w:textAlignment w:val="top"/>
    </w:pPr>
    <w:rPr>
      <w:rFonts w:ascii="Arial LatArm" w:hAnsi="Arial LatArm"/>
      <w:b/>
      <w:bCs/>
      <w:i/>
      <w:iCs/>
      <w:lang w:val="ru-RU" w:eastAsia="ru-RU"/>
    </w:rPr>
  </w:style>
  <w:style w:type="paragraph" w:customStyle="1" w:styleId="xl187">
    <w:name w:val="xl187"/>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8">
    <w:name w:val="xl188"/>
    <w:basedOn w:val="a"/>
    <w:rsid w:val="00CA29E7"/>
    <w:pPr>
      <w:spacing w:before="100" w:beforeAutospacing="1" w:after="100" w:afterAutospacing="1"/>
      <w:textAlignment w:val="top"/>
    </w:pPr>
    <w:rPr>
      <w:rFonts w:ascii="Arial LatArm" w:hAnsi="Arial LatArm"/>
      <w:sz w:val="16"/>
      <w:szCs w:val="16"/>
      <w:lang w:val="ru-RU" w:eastAsia="ru-RU"/>
    </w:rPr>
  </w:style>
  <w:style w:type="paragraph" w:customStyle="1" w:styleId="xl189">
    <w:name w:val="xl189"/>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90">
    <w:name w:val="xl190"/>
    <w:basedOn w:val="a"/>
    <w:rsid w:val="00CA29E7"/>
    <w:pP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1">
    <w:name w:val="xl191"/>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92">
    <w:name w:val="xl192"/>
    <w:basedOn w:val="a"/>
    <w:rsid w:val="00CA29E7"/>
    <w:pPr>
      <w:spacing w:before="100" w:beforeAutospacing="1" w:after="100" w:afterAutospacing="1"/>
    </w:pPr>
    <w:rPr>
      <w:rFonts w:ascii="Arial LatArm" w:hAnsi="Arial LatArm"/>
      <w:sz w:val="16"/>
      <w:szCs w:val="16"/>
      <w:lang w:val="ru-RU" w:eastAsia="ru-RU"/>
    </w:rPr>
  </w:style>
  <w:style w:type="paragraph" w:customStyle="1" w:styleId="xl193">
    <w:name w:val="xl193"/>
    <w:basedOn w:val="a"/>
    <w:rsid w:val="00CA29E7"/>
    <w:pPr>
      <w:spacing w:before="100" w:beforeAutospacing="1" w:after="100" w:afterAutospacing="1"/>
    </w:pPr>
    <w:rPr>
      <w:rFonts w:ascii="Arial LatArm" w:hAnsi="Arial LatArm"/>
      <w:sz w:val="16"/>
      <w:szCs w:val="16"/>
      <w:lang w:val="ru-RU" w:eastAsia="ru-RU"/>
    </w:rPr>
  </w:style>
  <w:style w:type="paragraph" w:customStyle="1" w:styleId="xl194">
    <w:name w:val="xl194"/>
    <w:basedOn w:val="a"/>
    <w:rsid w:val="00CA29E7"/>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95">
    <w:name w:val="xl195"/>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6">
    <w:name w:val="xl19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97">
    <w:name w:val="xl19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98">
    <w:name w:val="xl198"/>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99">
    <w:name w:val="xl199"/>
    <w:basedOn w:val="a"/>
    <w:rsid w:val="00CA29E7"/>
    <w:pPr>
      <w:pBdr>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200">
    <w:name w:val="xl20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character" w:customStyle="1" w:styleId="CharCharChar2">
    <w:name w:val="Char Char Char"/>
    <w:rsid w:val="00644914"/>
    <w:rPr>
      <w:rFonts w:ascii="Arial LatArm" w:hAnsi="Arial LatArm"/>
      <w:sz w:val="24"/>
      <w:lang w:eastAsia="ru-RU"/>
    </w:rPr>
  </w:style>
  <w:style w:type="character" w:customStyle="1" w:styleId="CharChar222">
    <w:name w:val="Char Char22"/>
    <w:rsid w:val="00644914"/>
    <w:rPr>
      <w:rFonts w:ascii="Arial Armenian" w:hAnsi="Arial Armenian"/>
      <w:sz w:val="28"/>
      <w:lang w:val="en-US"/>
    </w:rPr>
  </w:style>
  <w:style w:type="character" w:customStyle="1" w:styleId="CharChar202">
    <w:name w:val="Char Char20"/>
    <w:rsid w:val="00644914"/>
    <w:rPr>
      <w:rFonts w:ascii="Times LatArm" w:hAnsi="Times LatArm"/>
      <w:b/>
      <w:sz w:val="28"/>
      <w:lang w:val="en-US"/>
    </w:rPr>
  </w:style>
  <w:style w:type="character" w:customStyle="1" w:styleId="CharChar162">
    <w:name w:val="Char Char16"/>
    <w:rsid w:val="00644914"/>
    <w:rPr>
      <w:rFonts w:ascii="Times Armenian" w:hAnsi="Times Armenian"/>
      <w:b/>
      <w:lang w:val="hy-AM"/>
    </w:rPr>
  </w:style>
  <w:style w:type="character" w:customStyle="1" w:styleId="CharChar152">
    <w:name w:val="Char Char15"/>
    <w:rsid w:val="00644914"/>
    <w:rPr>
      <w:rFonts w:ascii="Times Armenian" w:hAnsi="Times Armenian"/>
      <w:i/>
      <w:lang w:val="nl-NL"/>
    </w:rPr>
  </w:style>
  <w:style w:type="character" w:customStyle="1" w:styleId="CharChar132">
    <w:name w:val="Char Char13"/>
    <w:rsid w:val="00644914"/>
    <w:rPr>
      <w:rFonts w:ascii="Arial Armenian" w:hAnsi="Arial Armenian"/>
      <w:lang w:val="en-US"/>
    </w:rPr>
  </w:style>
  <w:style w:type="character" w:customStyle="1" w:styleId="CharChar232">
    <w:name w:val="Char Char23"/>
    <w:rsid w:val="00644914"/>
    <w:rPr>
      <w:rFonts w:ascii="Arial Armenian" w:hAnsi="Arial Armenian"/>
      <w:sz w:val="28"/>
      <w:lang w:val="en-US" w:eastAsia="ru-RU" w:bidi="ar-SA"/>
    </w:rPr>
  </w:style>
  <w:style w:type="character" w:customStyle="1" w:styleId="CharChar212">
    <w:name w:val="Char Char21"/>
    <w:rsid w:val="00644914"/>
    <w:rPr>
      <w:rFonts w:ascii="Arial LatArm" w:hAnsi="Arial LatArm"/>
      <w:b/>
      <w:color w:val="0000FF"/>
      <w:lang w:val="en-US" w:eastAsia="ru-RU" w:bidi="ar-SA"/>
    </w:rPr>
  </w:style>
  <w:style w:type="character" w:customStyle="1" w:styleId="CharChar252">
    <w:name w:val="Char Char25"/>
    <w:rsid w:val="00644914"/>
    <w:rPr>
      <w:rFonts w:ascii="Arial Armenian" w:hAnsi="Arial Armenian"/>
      <w:sz w:val="28"/>
      <w:lang w:val="en-US" w:eastAsia="ru-RU" w:bidi="ar-SA"/>
    </w:rPr>
  </w:style>
  <w:style w:type="character" w:customStyle="1" w:styleId="CharChar242">
    <w:name w:val="Char Char24"/>
    <w:rsid w:val="00644914"/>
    <w:rPr>
      <w:rFonts w:ascii="Arial LatArm" w:hAnsi="Arial LatArm"/>
      <w:b/>
      <w:color w:val="0000FF"/>
      <w:lang w:val="en-US" w:eastAsia="ru-RU" w:bidi="ar-SA"/>
    </w:rPr>
  </w:style>
  <w:style w:type="paragraph" w:customStyle="1" w:styleId="15">
    <w:name w:val="Указатель 15"/>
    <w:basedOn w:val="a"/>
    <w:rsid w:val="00644914"/>
    <w:pPr>
      <w:suppressAutoHyphens/>
      <w:spacing w:line="100" w:lineRule="atLeast"/>
      <w:ind w:left="240" w:hanging="240"/>
    </w:pPr>
    <w:rPr>
      <w:rFonts w:ascii="Times Armenian" w:hAnsi="Times Armenian"/>
      <w:kern w:val="1"/>
      <w:sz w:val="16"/>
      <w:szCs w:val="16"/>
      <w:lang w:eastAsia="ar-SA"/>
    </w:rPr>
  </w:style>
  <w:style w:type="paragraph" w:customStyle="1" w:styleId="51">
    <w:name w:val="Указатель5"/>
    <w:basedOn w:val="a"/>
    <w:rsid w:val="00644914"/>
    <w:pPr>
      <w:suppressAutoHyphens/>
      <w:spacing w:line="100" w:lineRule="atLeast"/>
    </w:pPr>
    <w:rPr>
      <w:kern w:val="1"/>
      <w:sz w:val="20"/>
      <w:szCs w:val="20"/>
      <w:lang w:val="en-AU" w:eastAsia="ar-SA"/>
    </w:rPr>
  </w:style>
  <w:style w:type="paragraph" w:customStyle="1" w:styleId="Char3CharCharChar2">
    <w:name w:val="Char3 Char Char Char"/>
    <w:basedOn w:val="a"/>
    <w:next w:val="a"/>
    <w:semiHidden/>
    <w:rsid w:val="00644914"/>
    <w:pPr>
      <w:spacing w:after="160" w:line="240" w:lineRule="exact"/>
      <w:jc w:val="both"/>
    </w:pPr>
    <w:rPr>
      <w:rFonts w:ascii="Arial" w:hAnsi="Arial" w:cs="Arial"/>
      <w:b/>
      <w:sz w:val="20"/>
      <w:szCs w:val="20"/>
      <w:lang w:val="en-GB"/>
    </w:rPr>
  </w:style>
  <w:style w:type="character" w:customStyle="1" w:styleId="CharCharChar3">
    <w:name w:val="Char Char Char"/>
    <w:rsid w:val="003B30C8"/>
    <w:rPr>
      <w:rFonts w:ascii="Arial LatArm" w:hAnsi="Arial LatArm"/>
      <w:sz w:val="24"/>
      <w:lang w:eastAsia="ru-RU"/>
    </w:rPr>
  </w:style>
  <w:style w:type="character" w:customStyle="1" w:styleId="CharChar223">
    <w:name w:val="Char Char22"/>
    <w:rsid w:val="003B30C8"/>
    <w:rPr>
      <w:rFonts w:ascii="Arial Armenian" w:hAnsi="Arial Armenian"/>
      <w:sz w:val="28"/>
      <w:lang w:val="en-US"/>
    </w:rPr>
  </w:style>
  <w:style w:type="character" w:customStyle="1" w:styleId="CharChar203">
    <w:name w:val="Char Char20"/>
    <w:rsid w:val="003B30C8"/>
    <w:rPr>
      <w:rFonts w:ascii="Times LatArm" w:hAnsi="Times LatArm"/>
      <w:b/>
      <w:sz w:val="28"/>
      <w:lang w:val="en-US"/>
    </w:rPr>
  </w:style>
  <w:style w:type="character" w:customStyle="1" w:styleId="CharChar163">
    <w:name w:val="Char Char16"/>
    <w:rsid w:val="003B30C8"/>
    <w:rPr>
      <w:rFonts w:ascii="Times Armenian" w:hAnsi="Times Armenian"/>
      <w:b/>
      <w:lang w:val="hy-AM"/>
    </w:rPr>
  </w:style>
  <w:style w:type="character" w:customStyle="1" w:styleId="CharChar153">
    <w:name w:val="Char Char15"/>
    <w:rsid w:val="003B30C8"/>
    <w:rPr>
      <w:rFonts w:ascii="Times Armenian" w:hAnsi="Times Armenian"/>
      <w:i/>
      <w:lang w:val="nl-NL"/>
    </w:rPr>
  </w:style>
  <w:style w:type="character" w:customStyle="1" w:styleId="CharChar133">
    <w:name w:val="Char Char13"/>
    <w:rsid w:val="003B30C8"/>
    <w:rPr>
      <w:rFonts w:ascii="Arial Armenian" w:hAnsi="Arial Armenian"/>
      <w:lang w:val="en-US"/>
    </w:rPr>
  </w:style>
  <w:style w:type="character" w:customStyle="1" w:styleId="CharChar233">
    <w:name w:val="Char Char23"/>
    <w:rsid w:val="003B30C8"/>
    <w:rPr>
      <w:rFonts w:ascii="Arial Armenian" w:hAnsi="Arial Armenian"/>
      <w:sz w:val="28"/>
      <w:lang w:val="en-US" w:eastAsia="ru-RU" w:bidi="ar-SA"/>
    </w:rPr>
  </w:style>
  <w:style w:type="character" w:customStyle="1" w:styleId="CharChar213">
    <w:name w:val="Char Char21"/>
    <w:rsid w:val="003B30C8"/>
    <w:rPr>
      <w:rFonts w:ascii="Arial LatArm" w:hAnsi="Arial LatArm"/>
      <w:b/>
      <w:color w:val="0000FF"/>
      <w:lang w:val="en-US" w:eastAsia="ru-RU" w:bidi="ar-SA"/>
    </w:rPr>
  </w:style>
  <w:style w:type="character" w:customStyle="1" w:styleId="CharChar253">
    <w:name w:val="Char Char25"/>
    <w:rsid w:val="003B30C8"/>
    <w:rPr>
      <w:rFonts w:ascii="Arial Armenian" w:hAnsi="Arial Armenian"/>
      <w:sz w:val="28"/>
      <w:lang w:val="en-US" w:eastAsia="ru-RU" w:bidi="ar-SA"/>
    </w:rPr>
  </w:style>
  <w:style w:type="character" w:customStyle="1" w:styleId="CharChar243">
    <w:name w:val="Char Char24"/>
    <w:rsid w:val="003B30C8"/>
    <w:rPr>
      <w:rFonts w:ascii="Arial LatArm" w:hAnsi="Arial LatArm"/>
      <w:b/>
      <w:color w:val="0000FF"/>
      <w:lang w:val="en-US" w:eastAsia="ru-RU" w:bidi="ar-SA"/>
    </w:rPr>
  </w:style>
  <w:style w:type="paragraph" w:customStyle="1" w:styleId="16">
    <w:name w:val="Указатель 16"/>
    <w:basedOn w:val="a"/>
    <w:rsid w:val="003B30C8"/>
    <w:pPr>
      <w:suppressAutoHyphens/>
      <w:spacing w:line="100" w:lineRule="atLeast"/>
      <w:ind w:left="240" w:hanging="240"/>
    </w:pPr>
    <w:rPr>
      <w:rFonts w:ascii="Times Armenian" w:hAnsi="Times Armenian"/>
      <w:kern w:val="1"/>
      <w:sz w:val="16"/>
      <w:szCs w:val="16"/>
      <w:lang w:eastAsia="ar-SA"/>
    </w:rPr>
  </w:style>
  <w:style w:type="paragraph" w:customStyle="1" w:styleId="61">
    <w:name w:val="Указатель6"/>
    <w:basedOn w:val="a"/>
    <w:rsid w:val="003B30C8"/>
    <w:pPr>
      <w:suppressAutoHyphens/>
      <w:spacing w:line="100" w:lineRule="atLeast"/>
    </w:pPr>
    <w:rPr>
      <w:kern w:val="1"/>
      <w:sz w:val="20"/>
      <w:szCs w:val="20"/>
      <w:lang w:val="en-AU" w:eastAsia="ar-SA"/>
    </w:rPr>
  </w:style>
  <w:style w:type="paragraph" w:customStyle="1" w:styleId="Char3CharCharChar3">
    <w:name w:val="Char3 Char Char Char"/>
    <w:basedOn w:val="a"/>
    <w:next w:val="a"/>
    <w:uiPriority w:val="99"/>
    <w:semiHidden/>
    <w:qFormat/>
    <w:rsid w:val="003B30C8"/>
    <w:pPr>
      <w:spacing w:after="160" w:line="240" w:lineRule="exact"/>
      <w:jc w:val="both"/>
    </w:pPr>
    <w:rPr>
      <w:rFonts w:ascii="Arial" w:hAnsi="Arial" w:cs="Arial"/>
      <w:b/>
      <w:sz w:val="20"/>
      <w:szCs w:val="20"/>
      <w:lang w:val="en-GB"/>
    </w:rPr>
  </w:style>
  <w:style w:type="paragraph" w:customStyle="1" w:styleId="Index11">
    <w:name w:val="Index 11"/>
    <w:basedOn w:val="a"/>
    <w:uiPriority w:val="99"/>
    <w:qFormat/>
    <w:rsid w:val="00A74A6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qFormat/>
    <w:rsid w:val="00A74A6F"/>
    <w:pPr>
      <w:suppressAutoHyphens/>
      <w:spacing w:line="100" w:lineRule="atLeast"/>
    </w:pPr>
    <w:rPr>
      <w:kern w:val="1"/>
      <w:sz w:val="20"/>
      <w:szCs w:val="20"/>
      <w:lang w:val="en-AU" w:eastAsia="ar-SA"/>
    </w:rPr>
  </w:style>
  <w:style w:type="character" w:customStyle="1" w:styleId="17">
    <w:name w:val="Основной текст с отступом Знак1"/>
    <w:aliases w:val="Char Знак1,Char Char Char Char Знак1"/>
    <w:basedOn w:val="a0"/>
    <w:uiPriority w:val="99"/>
    <w:semiHidden/>
    <w:rsid w:val="00AE366F"/>
    <w:rPr>
      <w:rFonts w:ascii="Arial AMU" w:eastAsia="Times New Roman" w:hAnsi="Arial AMU" w:cs="Arial"/>
      <w:szCs w:val="20"/>
      <w:lang w:val="en-US"/>
    </w:rPr>
  </w:style>
  <w:style w:type="character" w:customStyle="1" w:styleId="18">
    <w:name w:val="Текст примечания Знак1"/>
    <w:basedOn w:val="a0"/>
    <w:semiHidden/>
    <w:rsid w:val="00AE366F"/>
    <w:rPr>
      <w:rFonts w:ascii="Times New Roman" w:eastAsia="Times New Roman" w:hAnsi="Times New Roman" w:cs="Times New Roman"/>
      <w:sz w:val="20"/>
      <w:szCs w:val="20"/>
      <w:lang w:val="en-US"/>
    </w:rPr>
  </w:style>
  <w:style w:type="character" w:customStyle="1" w:styleId="71">
    <w:name w:val="Заголовок 7 Знак1"/>
    <w:basedOn w:val="a0"/>
    <w:semiHidden/>
    <w:rsid w:val="00AE366F"/>
    <w:rPr>
      <w:rFonts w:asciiTheme="majorHAnsi" w:eastAsiaTheme="majorEastAsia" w:hAnsiTheme="majorHAnsi" w:cstheme="majorBidi"/>
      <w:i/>
      <w:iCs/>
      <w:color w:val="243F60" w:themeColor="accent1" w:themeShade="7F"/>
      <w:sz w:val="24"/>
      <w:szCs w:val="24"/>
    </w:rPr>
  </w:style>
  <w:style w:type="character" w:customStyle="1" w:styleId="81">
    <w:name w:val="Заголовок 8 Знак1"/>
    <w:basedOn w:val="a0"/>
    <w:semiHidden/>
    <w:rsid w:val="00AE366F"/>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semiHidden/>
    <w:rsid w:val="00AE366F"/>
    <w:rPr>
      <w:rFonts w:asciiTheme="majorHAnsi" w:eastAsiaTheme="majorEastAsia" w:hAnsiTheme="majorHAnsi" w:cstheme="majorBidi"/>
      <w:i/>
      <w:iCs/>
      <w:color w:val="272727" w:themeColor="text1" w:themeTint="D8"/>
      <w:sz w:val="21"/>
      <w:szCs w:val="21"/>
    </w:rPr>
  </w:style>
  <w:style w:type="character" w:customStyle="1" w:styleId="19">
    <w:name w:val="Нижний колонтитул Знак1"/>
    <w:basedOn w:val="a0"/>
    <w:semiHidden/>
    <w:rsid w:val="00AE366F"/>
    <w:rPr>
      <w:rFonts w:ascii="Times New Roman" w:eastAsia="Times New Roman" w:hAnsi="Times New Roman" w:cs="Times New Roman"/>
      <w:sz w:val="24"/>
      <w:szCs w:val="24"/>
      <w:lang w:val="en-US"/>
    </w:rPr>
  </w:style>
  <w:style w:type="character" w:customStyle="1" w:styleId="310">
    <w:name w:val="Основной текст с отступом 3 Знак1"/>
    <w:basedOn w:val="a0"/>
    <w:semiHidden/>
    <w:rsid w:val="00AE366F"/>
    <w:rPr>
      <w:rFonts w:ascii="Times New Roman" w:eastAsia="Times New Roman" w:hAnsi="Times New Roman" w:cs="Times New Roman"/>
      <w:sz w:val="16"/>
      <w:szCs w:val="16"/>
      <w:lang w:val="en-US"/>
    </w:rPr>
  </w:style>
  <w:style w:type="character" w:customStyle="1" w:styleId="210">
    <w:name w:val="Основной текст 2 Знак1"/>
    <w:basedOn w:val="a0"/>
    <w:semiHidden/>
    <w:rsid w:val="00AE366F"/>
    <w:rPr>
      <w:rFonts w:ascii="Times New Roman" w:eastAsia="Times New Roman" w:hAnsi="Times New Roman" w:cs="Times New Roman"/>
      <w:sz w:val="24"/>
      <w:szCs w:val="24"/>
      <w:lang w:val="en-US"/>
    </w:rPr>
  </w:style>
  <w:style w:type="character" w:customStyle="1" w:styleId="211">
    <w:name w:val="Основной текст с отступом 2 Знак1"/>
    <w:basedOn w:val="a0"/>
    <w:semiHidden/>
    <w:rsid w:val="00AE366F"/>
    <w:rPr>
      <w:rFonts w:ascii="Times New Roman" w:eastAsia="Times New Roman" w:hAnsi="Times New Roman" w:cs="Times New Roman"/>
      <w:sz w:val="24"/>
      <w:szCs w:val="24"/>
      <w:lang w:val="en-US"/>
    </w:rPr>
  </w:style>
  <w:style w:type="character" w:customStyle="1" w:styleId="1a">
    <w:name w:val="Текст выноски Знак1"/>
    <w:basedOn w:val="a0"/>
    <w:semiHidden/>
    <w:rsid w:val="00AE366F"/>
    <w:rPr>
      <w:rFonts w:ascii="Segoe UI" w:eastAsia="Times New Roman" w:hAnsi="Segoe UI" w:cs="Segoe UI"/>
      <w:sz w:val="18"/>
      <w:szCs w:val="18"/>
      <w:lang w:val="en-US"/>
    </w:rPr>
  </w:style>
  <w:style w:type="character" w:customStyle="1" w:styleId="1b">
    <w:name w:val="Основной текст Знак1"/>
    <w:basedOn w:val="a0"/>
    <w:semiHidden/>
    <w:rsid w:val="00AE366F"/>
    <w:rPr>
      <w:rFonts w:ascii="Times New Roman" w:eastAsia="Times New Roman" w:hAnsi="Times New Roman" w:cs="Times New Roman"/>
      <w:sz w:val="24"/>
      <w:szCs w:val="24"/>
      <w:lang w:val="en-US"/>
    </w:rPr>
  </w:style>
  <w:style w:type="character" w:customStyle="1" w:styleId="1c">
    <w:name w:val="Верхний колонтитул Знак1"/>
    <w:basedOn w:val="a0"/>
    <w:semiHidden/>
    <w:rsid w:val="00AE366F"/>
    <w:rPr>
      <w:rFonts w:ascii="Times New Roman" w:eastAsia="Times New Roman" w:hAnsi="Times New Roman" w:cs="Times New Roman"/>
      <w:sz w:val="24"/>
      <w:szCs w:val="24"/>
      <w:lang w:val="en-US"/>
    </w:rPr>
  </w:style>
  <w:style w:type="character" w:customStyle="1" w:styleId="311">
    <w:name w:val="Основной текст 3 Знак1"/>
    <w:basedOn w:val="a0"/>
    <w:semiHidden/>
    <w:rsid w:val="00AE366F"/>
    <w:rPr>
      <w:rFonts w:ascii="Times New Roman" w:eastAsia="Times New Roman" w:hAnsi="Times New Roman" w:cs="Times New Roman"/>
      <w:sz w:val="16"/>
      <w:szCs w:val="16"/>
      <w:lang w:val="en-US"/>
    </w:rPr>
  </w:style>
  <w:style w:type="character" w:customStyle="1" w:styleId="1d">
    <w:name w:val="Заголовок Знак1"/>
    <w:basedOn w:val="a0"/>
    <w:rsid w:val="00AE366F"/>
    <w:rPr>
      <w:rFonts w:asciiTheme="majorHAnsi" w:eastAsiaTheme="majorEastAsia" w:hAnsiTheme="majorHAnsi" w:cstheme="majorBidi"/>
      <w:spacing w:val="-10"/>
      <w:kern w:val="28"/>
      <w:sz w:val="56"/>
      <w:szCs w:val="56"/>
      <w:lang w:val="en-US"/>
    </w:rPr>
  </w:style>
  <w:style w:type="character" w:customStyle="1" w:styleId="1e">
    <w:name w:val="Текст сноски Знак1"/>
    <w:basedOn w:val="a0"/>
    <w:semiHidden/>
    <w:rsid w:val="00AE366F"/>
    <w:rPr>
      <w:rFonts w:ascii="Times New Roman" w:eastAsia="Times New Roman" w:hAnsi="Times New Roman" w:cs="Times New Roman"/>
      <w:sz w:val="20"/>
      <w:szCs w:val="20"/>
      <w:lang w:val="en-US"/>
    </w:rPr>
  </w:style>
  <w:style w:type="character" w:customStyle="1" w:styleId="1f">
    <w:name w:val="Тема примечания Знак1"/>
    <w:basedOn w:val="18"/>
    <w:semiHidden/>
    <w:rsid w:val="00AE366F"/>
    <w:rPr>
      <w:rFonts w:ascii="Times New Roman" w:eastAsia="Times New Roman" w:hAnsi="Times New Roman" w:cs="Times New Roman"/>
      <w:b/>
      <w:bCs/>
      <w:sz w:val="20"/>
      <w:szCs w:val="20"/>
      <w:lang w:val="en-US"/>
    </w:rPr>
  </w:style>
  <w:style w:type="character" w:customStyle="1" w:styleId="1f0">
    <w:name w:val="Текст концевой сноски Знак1"/>
    <w:basedOn w:val="a0"/>
    <w:semiHidden/>
    <w:rsid w:val="00AE366F"/>
    <w:rPr>
      <w:rFonts w:ascii="Times New Roman" w:eastAsia="Times New Roman" w:hAnsi="Times New Roman" w:cs="Times New Roman"/>
      <w:sz w:val="20"/>
      <w:szCs w:val="20"/>
      <w:lang w:val="en-US"/>
    </w:rPr>
  </w:style>
  <w:style w:type="character" w:customStyle="1" w:styleId="1f1">
    <w:name w:val="Схема документа Знак1"/>
    <w:basedOn w:val="a0"/>
    <w:semiHidden/>
    <w:rsid w:val="00AE366F"/>
    <w:rPr>
      <w:rFonts w:ascii="Segoe UI" w:eastAsia="Times New Roman" w:hAnsi="Segoe UI" w:cs="Segoe UI"/>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94489">
      <w:bodyDiv w:val="1"/>
      <w:marLeft w:val="0"/>
      <w:marRight w:val="0"/>
      <w:marTop w:val="0"/>
      <w:marBottom w:val="0"/>
      <w:divBdr>
        <w:top w:val="none" w:sz="0" w:space="0" w:color="auto"/>
        <w:left w:val="none" w:sz="0" w:space="0" w:color="auto"/>
        <w:bottom w:val="none" w:sz="0" w:space="0" w:color="auto"/>
        <w:right w:val="none" w:sz="0" w:space="0" w:color="auto"/>
      </w:divBdr>
    </w:div>
    <w:div w:id="193999787">
      <w:bodyDiv w:val="1"/>
      <w:marLeft w:val="0"/>
      <w:marRight w:val="0"/>
      <w:marTop w:val="0"/>
      <w:marBottom w:val="0"/>
      <w:divBdr>
        <w:top w:val="none" w:sz="0" w:space="0" w:color="auto"/>
        <w:left w:val="none" w:sz="0" w:space="0" w:color="auto"/>
        <w:bottom w:val="none" w:sz="0" w:space="0" w:color="auto"/>
        <w:right w:val="none" w:sz="0" w:space="0" w:color="auto"/>
      </w:divBdr>
    </w:div>
    <w:div w:id="202600092">
      <w:bodyDiv w:val="1"/>
      <w:marLeft w:val="0"/>
      <w:marRight w:val="0"/>
      <w:marTop w:val="0"/>
      <w:marBottom w:val="0"/>
      <w:divBdr>
        <w:top w:val="none" w:sz="0" w:space="0" w:color="auto"/>
        <w:left w:val="none" w:sz="0" w:space="0" w:color="auto"/>
        <w:bottom w:val="none" w:sz="0" w:space="0" w:color="auto"/>
        <w:right w:val="none" w:sz="0" w:space="0" w:color="auto"/>
      </w:divBdr>
    </w:div>
    <w:div w:id="352191129">
      <w:bodyDiv w:val="1"/>
      <w:marLeft w:val="0"/>
      <w:marRight w:val="0"/>
      <w:marTop w:val="0"/>
      <w:marBottom w:val="0"/>
      <w:divBdr>
        <w:top w:val="none" w:sz="0" w:space="0" w:color="auto"/>
        <w:left w:val="none" w:sz="0" w:space="0" w:color="auto"/>
        <w:bottom w:val="none" w:sz="0" w:space="0" w:color="auto"/>
        <w:right w:val="none" w:sz="0" w:space="0" w:color="auto"/>
      </w:divBdr>
    </w:div>
    <w:div w:id="394667183">
      <w:bodyDiv w:val="1"/>
      <w:marLeft w:val="0"/>
      <w:marRight w:val="0"/>
      <w:marTop w:val="0"/>
      <w:marBottom w:val="0"/>
      <w:divBdr>
        <w:top w:val="none" w:sz="0" w:space="0" w:color="auto"/>
        <w:left w:val="none" w:sz="0" w:space="0" w:color="auto"/>
        <w:bottom w:val="none" w:sz="0" w:space="0" w:color="auto"/>
        <w:right w:val="none" w:sz="0" w:space="0" w:color="auto"/>
      </w:divBdr>
    </w:div>
    <w:div w:id="407002090">
      <w:bodyDiv w:val="1"/>
      <w:marLeft w:val="0"/>
      <w:marRight w:val="0"/>
      <w:marTop w:val="0"/>
      <w:marBottom w:val="0"/>
      <w:divBdr>
        <w:top w:val="none" w:sz="0" w:space="0" w:color="auto"/>
        <w:left w:val="none" w:sz="0" w:space="0" w:color="auto"/>
        <w:bottom w:val="none" w:sz="0" w:space="0" w:color="auto"/>
        <w:right w:val="none" w:sz="0" w:space="0" w:color="auto"/>
      </w:divBdr>
    </w:div>
    <w:div w:id="409893243">
      <w:bodyDiv w:val="1"/>
      <w:marLeft w:val="0"/>
      <w:marRight w:val="0"/>
      <w:marTop w:val="0"/>
      <w:marBottom w:val="0"/>
      <w:divBdr>
        <w:top w:val="none" w:sz="0" w:space="0" w:color="auto"/>
        <w:left w:val="none" w:sz="0" w:space="0" w:color="auto"/>
        <w:bottom w:val="none" w:sz="0" w:space="0" w:color="auto"/>
        <w:right w:val="none" w:sz="0" w:space="0" w:color="auto"/>
      </w:divBdr>
    </w:div>
    <w:div w:id="430394444">
      <w:bodyDiv w:val="1"/>
      <w:marLeft w:val="0"/>
      <w:marRight w:val="0"/>
      <w:marTop w:val="0"/>
      <w:marBottom w:val="0"/>
      <w:divBdr>
        <w:top w:val="none" w:sz="0" w:space="0" w:color="auto"/>
        <w:left w:val="none" w:sz="0" w:space="0" w:color="auto"/>
        <w:bottom w:val="none" w:sz="0" w:space="0" w:color="auto"/>
        <w:right w:val="none" w:sz="0" w:space="0" w:color="auto"/>
      </w:divBdr>
    </w:div>
    <w:div w:id="505826560">
      <w:bodyDiv w:val="1"/>
      <w:marLeft w:val="0"/>
      <w:marRight w:val="0"/>
      <w:marTop w:val="0"/>
      <w:marBottom w:val="0"/>
      <w:divBdr>
        <w:top w:val="none" w:sz="0" w:space="0" w:color="auto"/>
        <w:left w:val="none" w:sz="0" w:space="0" w:color="auto"/>
        <w:bottom w:val="none" w:sz="0" w:space="0" w:color="auto"/>
        <w:right w:val="none" w:sz="0" w:space="0" w:color="auto"/>
      </w:divBdr>
    </w:div>
    <w:div w:id="519004248">
      <w:bodyDiv w:val="1"/>
      <w:marLeft w:val="0"/>
      <w:marRight w:val="0"/>
      <w:marTop w:val="0"/>
      <w:marBottom w:val="0"/>
      <w:divBdr>
        <w:top w:val="none" w:sz="0" w:space="0" w:color="auto"/>
        <w:left w:val="none" w:sz="0" w:space="0" w:color="auto"/>
        <w:bottom w:val="none" w:sz="0" w:space="0" w:color="auto"/>
        <w:right w:val="none" w:sz="0" w:space="0" w:color="auto"/>
      </w:divBdr>
    </w:div>
    <w:div w:id="637222292">
      <w:bodyDiv w:val="1"/>
      <w:marLeft w:val="0"/>
      <w:marRight w:val="0"/>
      <w:marTop w:val="0"/>
      <w:marBottom w:val="0"/>
      <w:divBdr>
        <w:top w:val="none" w:sz="0" w:space="0" w:color="auto"/>
        <w:left w:val="none" w:sz="0" w:space="0" w:color="auto"/>
        <w:bottom w:val="none" w:sz="0" w:space="0" w:color="auto"/>
        <w:right w:val="none" w:sz="0" w:space="0" w:color="auto"/>
      </w:divBdr>
    </w:div>
    <w:div w:id="843974518">
      <w:bodyDiv w:val="1"/>
      <w:marLeft w:val="0"/>
      <w:marRight w:val="0"/>
      <w:marTop w:val="0"/>
      <w:marBottom w:val="0"/>
      <w:divBdr>
        <w:top w:val="none" w:sz="0" w:space="0" w:color="auto"/>
        <w:left w:val="none" w:sz="0" w:space="0" w:color="auto"/>
        <w:bottom w:val="none" w:sz="0" w:space="0" w:color="auto"/>
        <w:right w:val="none" w:sz="0" w:space="0" w:color="auto"/>
      </w:divBdr>
    </w:div>
    <w:div w:id="901987829">
      <w:bodyDiv w:val="1"/>
      <w:marLeft w:val="0"/>
      <w:marRight w:val="0"/>
      <w:marTop w:val="0"/>
      <w:marBottom w:val="0"/>
      <w:divBdr>
        <w:top w:val="none" w:sz="0" w:space="0" w:color="auto"/>
        <w:left w:val="none" w:sz="0" w:space="0" w:color="auto"/>
        <w:bottom w:val="none" w:sz="0" w:space="0" w:color="auto"/>
        <w:right w:val="none" w:sz="0" w:space="0" w:color="auto"/>
      </w:divBdr>
    </w:div>
    <w:div w:id="910433885">
      <w:bodyDiv w:val="1"/>
      <w:marLeft w:val="0"/>
      <w:marRight w:val="0"/>
      <w:marTop w:val="0"/>
      <w:marBottom w:val="0"/>
      <w:divBdr>
        <w:top w:val="none" w:sz="0" w:space="0" w:color="auto"/>
        <w:left w:val="none" w:sz="0" w:space="0" w:color="auto"/>
        <w:bottom w:val="none" w:sz="0" w:space="0" w:color="auto"/>
        <w:right w:val="none" w:sz="0" w:space="0" w:color="auto"/>
      </w:divBdr>
    </w:div>
    <w:div w:id="940911761">
      <w:bodyDiv w:val="1"/>
      <w:marLeft w:val="0"/>
      <w:marRight w:val="0"/>
      <w:marTop w:val="0"/>
      <w:marBottom w:val="0"/>
      <w:divBdr>
        <w:top w:val="none" w:sz="0" w:space="0" w:color="auto"/>
        <w:left w:val="none" w:sz="0" w:space="0" w:color="auto"/>
        <w:bottom w:val="none" w:sz="0" w:space="0" w:color="auto"/>
        <w:right w:val="none" w:sz="0" w:space="0" w:color="auto"/>
      </w:divBdr>
    </w:div>
    <w:div w:id="1368220666">
      <w:bodyDiv w:val="1"/>
      <w:marLeft w:val="0"/>
      <w:marRight w:val="0"/>
      <w:marTop w:val="0"/>
      <w:marBottom w:val="0"/>
      <w:divBdr>
        <w:top w:val="none" w:sz="0" w:space="0" w:color="auto"/>
        <w:left w:val="none" w:sz="0" w:space="0" w:color="auto"/>
        <w:bottom w:val="none" w:sz="0" w:space="0" w:color="auto"/>
        <w:right w:val="none" w:sz="0" w:space="0" w:color="auto"/>
      </w:divBdr>
    </w:div>
    <w:div w:id="1659962182">
      <w:bodyDiv w:val="1"/>
      <w:marLeft w:val="0"/>
      <w:marRight w:val="0"/>
      <w:marTop w:val="0"/>
      <w:marBottom w:val="0"/>
      <w:divBdr>
        <w:top w:val="none" w:sz="0" w:space="0" w:color="auto"/>
        <w:left w:val="none" w:sz="0" w:space="0" w:color="auto"/>
        <w:bottom w:val="none" w:sz="0" w:space="0" w:color="auto"/>
        <w:right w:val="none" w:sz="0" w:space="0" w:color="auto"/>
      </w:divBdr>
    </w:div>
    <w:div w:id="1686832832">
      <w:bodyDiv w:val="1"/>
      <w:marLeft w:val="0"/>
      <w:marRight w:val="0"/>
      <w:marTop w:val="0"/>
      <w:marBottom w:val="0"/>
      <w:divBdr>
        <w:top w:val="none" w:sz="0" w:space="0" w:color="auto"/>
        <w:left w:val="none" w:sz="0" w:space="0" w:color="auto"/>
        <w:bottom w:val="none" w:sz="0" w:space="0" w:color="auto"/>
        <w:right w:val="none" w:sz="0" w:space="0" w:color="auto"/>
      </w:divBdr>
    </w:div>
    <w:div w:id="1793327426">
      <w:bodyDiv w:val="1"/>
      <w:marLeft w:val="0"/>
      <w:marRight w:val="0"/>
      <w:marTop w:val="0"/>
      <w:marBottom w:val="0"/>
      <w:divBdr>
        <w:top w:val="none" w:sz="0" w:space="0" w:color="auto"/>
        <w:left w:val="none" w:sz="0" w:space="0" w:color="auto"/>
        <w:bottom w:val="none" w:sz="0" w:space="0" w:color="auto"/>
        <w:right w:val="none" w:sz="0" w:space="0" w:color="auto"/>
      </w:divBdr>
    </w:div>
    <w:div w:id="1878007534">
      <w:bodyDiv w:val="1"/>
      <w:marLeft w:val="0"/>
      <w:marRight w:val="0"/>
      <w:marTop w:val="0"/>
      <w:marBottom w:val="0"/>
      <w:divBdr>
        <w:top w:val="none" w:sz="0" w:space="0" w:color="auto"/>
        <w:left w:val="none" w:sz="0" w:space="0" w:color="auto"/>
        <w:bottom w:val="none" w:sz="0" w:space="0" w:color="auto"/>
        <w:right w:val="none" w:sz="0" w:space="0" w:color="auto"/>
      </w:divBdr>
    </w:div>
    <w:div w:id="1933511394">
      <w:bodyDiv w:val="1"/>
      <w:marLeft w:val="0"/>
      <w:marRight w:val="0"/>
      <w:marTop w:val="0"/>
      <w:marBottom w:val="0"/>
      <w:divBdr>
        <w:top w:val="none" w:sz="0" w:space="0" w:color="auto"/>
        <w:left w:val="none" w:sz="0" w:space="0" w:color="auto"/>
        <w:bottom w:val="none" w:sz="0" w:space="0" w:color="auto"/>
        <w:right w:val="none" w:sz="0" w:space="0" w:color="auto"/>
      </w:divBdr>
    </w:div>
    <w:div w:id="1980374087">
      <w:bodyDiv w:val="1"/>
      <w:marLeft w:val="0"/>
      <w:marRight w:val="0"/>
      <w:marTop w:val="0"/>
      <w:marBottom w:val="0"/>
      <w:divBdr>
        <w:top w:val="none" w:sz="0" w:space="0" w:color="auto"/>
        <w:left w:val="none" w:sz="0" w:space="0" w:color="auto"/>
        <w:bottom w:val="none" w:sz="0" w:space="0" w:color="auto"/>
        <w:right w:val="none" w:sz="0" w:space="0" w:color="auto"/>
      </w:divBdr>
    </w:div>
    <w:div w:id="205851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E2AF1-D46D-49D4-A915-1E675E14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54</Pages>
  <Words>21329</Words>
  <Characters>121579</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108</cp:revision>
  <dcterms:created xsi:type="dcterms:W3CDTF">2022-06-07T15:47:00Z</dcterms:created>
  <dcterms:modified xsi:type="dcterms:W3CDTF">2025-12-13T21:15:00Z</dcterms:modified>
</cp:coreProperties>
</file>