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06777484" w14:textId="77777777" w:rsidR="00561FCA" w:rsidRPr="00D908D4" w:rsidRDefault="00561FCA" w:rsidP="00561FCA">
      <w:pPr>
        <w:pStyle w:val="BodyText"/>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ՀՀ ֆինանսների նախարարի 2022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14:paraId="6F4D84DA" w14:textId="6DC72CCB" w:rsidR="00096865" w:rsidRDefault="00561FCA" w:rsidP="00561FCA">
      <w:pPr>
        <w:pStyle w:val="BodyText"/>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74BB53E2" w14:textId="77777777" w:rsidR="00F8305C" w:rsidRPr="00344665" w:rsidRDefault="00F8305C" w:rsidP="00F8305C">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B35A16A" w:rsidR="0091042F" w:rsidRPr="00F8305C" w:rsidRDefault="00F8305C" w:rsidP="00D21F8D">
      <w:pPr>
        <w:pStyle w:val="BodyTextIndent"/>
        <w:spacing w:line="240" w:lineRule="auto"/>
        <w:jc w:val="center"/>
        <w:rPr>
          <w:rFonts w:ascii="GHEA Grapalat" w:hAnsi="GHEA Grapalat"/>
          <w:b/>
          <w:i w:val="0"/>
          <w:lang w:val="af-ZA"/>
        </w:rPr>
      </w:pPr>
      <w:r w:rsidRPr="003A5B84">
        <w:rPr>
          <w:rFonts w:ascii="GHEA Grapalat" w:hAnsi="GHEA Grapalat"/>
          <w:b/>
          <w:i w:val="0"/>
          <w:lang w:val="af-ZA"/>
        </w:rPr>
        <w:t>2022</w:t>
      </w:r>
      <w:r w:rsidR="00F5653D" w:rsidRPr="003A5B84">
        <w:rPr>
          <w:rFonts w:ascii="GHEA Grapalat" w:hAnsi="GHEA Grapalat"/>
          <w:b/>
          <w:i w:val="0"/>
          <w:lang w:val="af-ZA"/>
        </w:rPr>
        <w:t xml:space="preserve">  </w:t>
      </w:r>
      <w:r w:rsidR="00642EFE" w:rsidRPr="003A5B84">
        <w:rPr>
          <w:rFonts w:ascii="GHEA Grapalat" w:hAnsi="GHEA Grapalat"/>
          <w:b/>
          <w:i w:val="0"/>
          <w:lang w:val="af-ZA"/>
        </w:rPr>
        <w:t xml:space="preserve">թվականի </w:t>
      </w:r>
      <w:r w:rsidRPr="003A5B84">
        <w:rPr>
          <w:rFonts w:ascii="GHEA Grapalat" w:hAnsi="GHEA Grapalat"/>
          <w:b/>
          <w:i w:val="0"/>
          <w:lang w:val="af-ZA"/>
        </w:rPr>
        <w:t>նոյեմբերի</w:t>
      </w:r>
      <w:r w:rsidR="00BA0944" w:rsidRPr="003A5B84">
        <w:rPr>
          <w:rFonts w:ascii="GHEA Grapalat" w:hAnsi="GHEA Grapalat"/>
          <w:b/>
          <w:i w:val="0"/>
          <w:lang w:val="af-ZA"/>
        </w:rPr>
        <w:t xml:space="preserve"> </w:t>
      </w:r>
      <w:r w:rsidRPr="003A5B84">
        <w:rPr>
          <w:rFonts w:ascii="GHEA Grapalat" w:hAnsi="GHEA Grapalat"/>
          <w:b/>
          <w:i w:val="0"/>
          <w:lang w:val="af-ZA"/>
        </w:rPr>
        <w:t>2</w:t>
      </w:r>
      <w:r w:rsidR="00BA0944" w:rsidRPr="003A5B84">
        <w:rPr>
          <w:rFonts w:ascii="GHEA Grapalat" w:hAnsi="GHEA Grapalat"/>
          <w:b/>
          <w:i w:val="0"/>
          <w:lang w:val="af-ZA"/>
        </w:rPr>
        <w:t>3</w:t>
      </w:r>
      <w:r w:rsidRPr="003A5B84">
        <w:rPr>
          <w:rFonts w:ascii="GHEA Grapalat" w:hAnsi="GHEA Grapalat"/>
          <w:b/>
          <w:i w:val="0"/>
          <w:lang w:val="af-ZA"/>
        </w:rPr>
        <w:t>-ի</w:t>
      </w:r>
      <w:r w:rsidR="00642EFE" w:rsidRPr="003A5B84">
        <w:rPr>
          <w:rFonts w:ascii="GHEA Grapalat" w:hAnsi="GHEA Grapalat"/>
          <w:b/>
          <w:i w:val="0"/>
          <w:lang w:val="af-ZA"/>
        </w:rPr>
        <w:t xml:space="preserve"> </w:t>
      </w:r>
      <w:r w:rsidRPr="003A5B84">
        <w:rPr>
          <w:rFonts w:ascii="GHEA Grapalat" w:hAnsi="GHEA Grapalat"/>
          <w:b/>
          <w:i w:val="0"/>
          <w:lang w:val="af-ZA"/>
        </w:rPr>
        <w:t>թիվ 1</w:t>
      </w:r>
      <w:r w:rsidR="003C53D4" w:rsidRPr="003A5B84">
        <w:rPr>
          <w:rFonts w:ascii="GHEA Grapalat" w:hAnsi="GHEA Grapalat"/>
          <w:b/>
          <w:i w:val="0"/>
          <w:lang w:val="af-ZA"/>
        </w:rPr>
        <w:t xml:space="preserve"> </w:t>
      </w:r>
      <w:r w:rsidR="00642EFE" w:rsidRPr="003A5B84">
        <w:rPr>
          <w:rFonts w:ascii="GHEA Grapalat" w:hAnsi="GHEA Grapalat"/>
          <w:b/>
          <w:i w:val="0"/>
          <w:lang w:val="af-ZA"/>
        </w:rPr>
        <w:t>որոշմամբ</w:t>
      </w:r>
      <w:r w:rsidR="00642EFE" w:rsidRPr="00F8305C">
        <w:rPr>
          <w:rFonts w:ascii="GHEA Grapalat" w:hAnsi="GHEA Grapalat"/>
          <w:b/>
          <w:i w:val="0"/>
          <w:lang w:val="af-ZA"/>
        </w:rPr>
        <w:t xml:space="preserve">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50B1CAA"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DE24BA" w:rsidRPr="00344665">
        <w:rPr>
          <w:rFonts w:ascii="GHEA Grapalat" w:hAnsi="GHEA Grapalat"/>
          <w:b/>
          <w:i w:val="0"/>
          <w:lang w:val="hy-AM"/>
        </w:rPr>
        <w:t>«</w:t>
      </w:r>
      <w:r w:rsidR="00DE24BA">
        <w:rPr>
          <w:rFonts w:ascii="GHEA Grapalat" w:hAnsi="GHEA Grapalat"/>
          <w:b/>
          <w:i w:val="0"/>
          <w:lang w:val="af-ZA"/>
        </w:rPr>
        <w:t>ԳՀԱՊՁԲ-ՀՎԿԱԿ-2022-91</w:t>
      </w:r>
      <w:r w:rsidR="00DE24BA" w:rsidRPr="00344665">
        <w:rPr>
          <w:rFonts w:ascii="GHEA Grapalat" w:hAnsi="GHEA Grapalat"/>
          <w:b/>
          <w:i w:val="0"/>
          <w:lang w:val="hy-AM"/>
        </w:rPr>
        <w:t>»</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211A92FB" w:rsidR="00642EFE" w:rsidRPr="00B964D6" w:rsidRDefault="00642EFE" w:rsidP="00DE24BA">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DE24BA" w:rsidRPr="00DE24BA">
        <w:rPr>
          <w:rFonts w:ascii="GHEA Grapalat" w:hAnsi="GHEA Grapalat"/>
          <w:b/>
          <w:i w:val="0"/>
          <w:lang w:val="af-ZA"/>
        </w:rPr>
        <w:t>«Հիվանդությունների վերահսկման և կանխարգելման ազգային կենտրոն» ՊՈԱԿ-ը,</w:t>
      </w:r>
      <w:r w:rsidR="00DE24BA" w:rsidRPr="00DE24BA">
        <w:rPr>
          <w:rFonts w:ascii="GHEA Grapalat" w:hAnsi="GHEA Grapalat"/>
          <w:i w:val="0"/>
          <w:lang w:val="af-ZA"/>
        </w:rPr>
        <w:t xml:space="preserve"> </w:t>
      </w:r>
      <w:r w:rsidRPr="00A71D81">
        <w:rPr>
          <w:rFonts w:ascii="GHEA Grapalat" w:hAnsi="GHEA Grapalat"/>
          <w:i w:val="0"/>
          <w:lang w:val="af-ZA"/>
        </w:rPr>
        <w:t>որը գտնվում է</w:t>
      </w:r>
      <w:r w:rsidR="00DE24BA">
        <w:rPr>
          <w:rFonts w:ascii="GHEA Grapalat" w:hAnsi="GHEA Grapalat"/>
          <w:i w:val="0"/>
          <w:lang w:val="af-ZA"/>
        </w:rPr>
        <w:t xml:space="preserve"> </w:t>
      </w:r>
      <w:r w:rsidR="00DE24BA" w:rsidRPr="00DE24BA">
        <w:rPr>
          <w:rFonts w:ascii="GHEA Grapalat" w:hAnsi="GHEA Grapalat"/>
          <w:b/>
          <w:i w:val="0"/>
          <w:lang w:val="af-ZA"/>
        </w:rPr>
        <w:t>Մ.Հերացի 12</w:t>
      </w:r>
      <w:r w:rsidR="00DE24BA">
        <w:rPr>
          <w:rFonts w:ascii="GHEA Grapalat" w:hAnsi="GHEA Grapalat"/>
          <w:i w:val="0"/>
          <w:lang w:val="af-ZA"/>
        </w:rPr>
        <w:t xml:space="preserve"> </w:t>
      </w:r>
      <w:r w:rsidRPr="00A71D81">
        <w:rPr>
          <w:rFonts w:ascii="GHEA Grapalat" w:hAnsi="GHEA Grapalat"/>
          <w:i w:val="0"/>
          <w:lang w:val="af-ZA"/>
        </w:rPr>
        <w:t>հասցեում,</w:t>
      </w:r>
      <w:r w:rsidR="00DE24BA">
        <w:rPr>
          <w:rFonts w:ascii="GHEA Grapalat" w:hAnsi="GHEA Grapalat"/>
          <w:i w:val="0"/>
          <w:lang w:val="af-ZA"/>
        </w:rPr>
        <w:t xml:space="preserve"> </w:t>
      </w:r>
      <w:r w:rsidRPr="00B964D6">
        <w:rPr>
          <w:rFonts w:ascii="GHEA Grapalat" w:hAnsi="GHEA Grapalat"/>
          <w:i w:val="0"/>
          <w:lang w:val="af-ZA"/>
        </w:rPr>
        <w:t xml:space="preserve">հայտարարում է </w:t>
      </w:r>
      <w:r w:rsidR="00DE24BA" w:rsidRPr="00B964D6">
        <w:rPr>
          <w:rFonts w:ascii="GHEA Grapalat" w:hAnsi="GHEA Grapalat"/>
          <w:i w:val="0"/>
          <w:lang w:val="af-ZA"/>
        </w:rPr>
        <w:t>գնանշման հարցում</w:t>
      </w:r>
      <w:r w:rsidR="00A20B69" w:rsidRPr="00B964D6">
        <w:rPr>
          <w:rFonts w:ascii="GHEA Grapalat" w:hAnsi="GHEA Grapalat"/>
          <w:i w:val="0"/>
          <w:lang w:val="af-ZA"/>
        </w:rPr>
        <w:t>, որն իրականացվում է մեկ փուլով</w:t>
      </w:r>
      <w:r w:rsidR="00236B75" w:rsidRPr="00B964D6">
        <w:rPr>
          <w:rFonts w:ascii="GHEA Grapalat" w:hAnsi="GHEA Grapalat"/>
          <w:i w:val="0"/>
          <w:lang w:val="af-ZA"/>
        </w:rPr>
        <w:t>:</w:t>
      </w:r>
    </w:p>
    <w:p w14:paraId="5AEA71F9" w14:textId="6773D1B0" w:rsidR="00496E1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DE24BA">
        <w:rPr>
          <w:rFonts w:ascii="GHEA Grapalat" w:hAnsi="GHEA Grapalat"/>
          <w:b/>
          <w:i w:val="0"/>
          <w:lang w:val="af-ZA"/>
        </w:rPr>
        <w:t xml:space="preserve">վառելիքի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r w:rsidR="00DE24BA">
        <w:rPr>
          <w:rFonts w:ascii="GHEA Grapalat" w:hAnsi="GHEA Grapalat"/>
          <w:i w:val="0"/>
          <w:lang w:val="af-ZA"/>
        </w:rPr>
        <w:tab/>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ցանկացած անձ, անկախ նրա օտարերկրյա ֆիզիկական անձ, կազմակերպությու</w:t>
      </w:r>
      <w:bookmarkStart w:id="1" w:name="_GoBack"/>
      <w:bookmarkEnd w:id="1"/>
      <w:r w:rsidR="00DB4CC7" w:rsidRPr="00A71D81">
        <w:rPr>
          <w:rFonts w:ascii="GHEA Grapalat" w:hAnsi="GHEA Grapalat"/>
          <w:i w:val="0"/>
          <w:lang w:val="af-ZA"/>
        </w:rPr>
        <w:t xml:space="preserve">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E45F666" w:rsidR="00332EE7" w:rsidRPr="00A71D81" w:rsidRDefault="00332EE7" w:rsidP="00DE24BA">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DE24BA" w:rsidRPr="00826F08">
        <w:rPr>
          <w:rFonts w:ascii="GHEA Grapalat" w:hAnsi="GHEA Grapalat"/>
          <w:b/>
          <w:i w:val="0"/>
          <w:lang w:val="af-ZA"/>
        </w:rPr>
        <w:t>ք.Երևան,</w:t>
      </w:r>
      <w:r w:rsidR="00DE24BA" w:rsidRPr="00826F08">
        <w:rPr>
          <w:rFonts w:ascii="GHEA Grapalat" w:hAnsi="GHEA Grapalat"/>
          <w:i w:val="0"/>
          <w:lang w:val="af-ZA"/>
        </w:rPr>
        <w:t xml:space="preserve"> </w:t>
      </w:r>
      <w:r w:rsidR="00DE24BA" w:rsidRPr="00826F08">
        <w:rPr>
          <w:rFonts w:ascii="GHEA Grapalat" w:hAnsi="GHEA Grapalat"/>
          <w:b/>
          <w:i w:val="0"/>
          <w:lang w:val="hy-AM"/>
        </w:rPr>
        <w:t>Մ.Հերացի 12</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DE24BA" w:rsidRPr="00DE24BA">
        <w:rPr>
          <w:rFonts w:ascii="GHEA Grapalat" w:hAnsi="GHEA Grapalat"/>
          <w:b/>
          <w:i w:val="0"/>
          <w:lang w:val="af-ZA"/>
        </w:rPr>
        <w:t>7</w:t>
      </w:r>
      <w:r w:rsidRPr="00DE24BA">
        <w:rPr>
          <w:rFonts w:ascii="GHEA Grapalat" w:hAnsi="GHEA Grapalat"/>
          <w:b/>
          <w:i w:val="0"/>
          <w:lang w:val="af-ZA"/>
        </w:rPr>
        <w:t xml:space="preserve">-րդ օրվա ժամը </w:t>
      </w:r>
      <w:r w:rsidR="00DE24BA" w:rsidRPr="00DE24BA">
        <w:rPr>
          <w:rFonts w:ascii="GHEA Grapalat" w:hAnsi="GHEA Grapalat"/>
          <w:b/>
          <w:i w:val="0"/>
          <w:lang w:val="af-ZA"/>
        </w:rPr>
        <w:t>11:30</w:t>
      </w:r>
      <w:r w:rsidRPr="00DE24BA">
        <w:rPr>
          <w:rFonts w:ascii="GHEA Grapalat" w:hAnsi="GHEA Grapalat"/>
          <w:b/>
          <w:i w:val="0"/>
          <w:lang w:val="af-ZA"/>
        </w:rPr>
        <w:t>-ը</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8AB3B10" w:rsidR="00332EE7" w:rsidRPr="00DE24BA" w:rsidRDefault="00332EE7" w:rsidP="00332EE7">
      <w:pPr>
        <w:pStyle w:val="BodyTextIndent"/>
        <w:spacing w:line="240" w:lineRule="auto"/>
        <w:ind w:firstLine="708"/>
        <w:rPr>
          <w:rFonts w:ascii="GHEA Grapalat" w:hAnsi="GHEA Grapalat"/>
          <w:b/>
          <w:i w:val="0"/>
          <w:lang w:val="af-ZA"/>
        </w:rPr>
      </w:pPr>
      <w:r w:rsidRPr="00A71D81">
        <w:rPr>
          <w:rFonts w:ascii="GHEA Grapalat" w:hAnsi="GHEA Grapalat"/>
          <w:i w:val="0"/>
          <w:lang w:val="af-ZA"/>
        </w:rPr>
        <w:t xml:space="preserve">Հայտերի բացումը տեղի կունենա </w:t>
      </w:r>
      <w:r w:rsidR="00DE24BA" w:rsidRPr="00826F08">
        <w:rPr>
          <w:rFonts w:ascii="GHEA Grapalat" w:hAnsi="GHEA Grapalat"/>
          <w:b/>
          <w:i w:val="0"/>
          <w:color w:val="000000"/>
          <w:lang w:val="af-ZA"/>
        </w:rPr>
        <w:t>ք.Երևան,</w:t>
      </w:r>
      <w:r w:rsidR="00DE24BA" w:rsidRPr="00826F08">
        <w:rPr>
          <w:rFonts w:ascii="GHEA Grapalat" w:hAnsi="GHEA Grapalat"/>
          <w:i w:val="0"/>
          <w:color w:val="000000"/>
          <w:lang w:val="af-ZA"/>
        </w:rPr>
        <w:t xml:space="preserve"> </w:t>
      </w:r>
      <w:r w:rsidR="00DE24BA" w:rsidRPr="00826F08">
        <w:rPr>
          <w:rFonts w:ascii="GHEA Grapalat" w:hAnsi="GHEA Grapalat"/>
          <w:b/>
          <w:i w:val="0"/>
          <w:color w:val="000000"/>
          <w:lang w:val="hy-AM"/>
        </w:rPr>
        <w:t>Մ.Հերացի 12</w:t>
      </w:r>
      <w:r w:rsidR="00DE24BA" w:rsidRPr="00826F08">
        <w:rPr>
          <w:rFonts w:ascii="GHEA Grapalat" w:hAnsi="GHEA Grapalat"/>
          <w:i w:val="0"/>
          <w:color w:val="000000"/>
          <w:lang w:val="af-ZA"/>
        </w:rPr>
        <w:t xml:space="preserve"> </w:t>
      </w:r>
      <w:r w:rsidRPr="00A71D81">
        <w:rPr>
          <w:rFonts w:ascii="GHEA Grapalat" w:hAnsi="GHEA Grapalat"/>
          <w:i w:val="0"/>
          <w:lang w:val="af-ZA"/>
        </w:rPr>
        <w:t xml:space="preserve">հասցեում,  </w:t>
      </w:r>
      <w:r w:rsidR="00DE24BA" w:rsidRPr="00DE24BA">
        <w:rPr>
          <w:rFonts w:ascii="GHEA Grapalat" w:hAnsi="GHEA Grapalat"/>
          <w:b/>
          <w:i w:val="0"/>
          <w:lang w:val="af-ZA"/>
        </w:rPr>
        <w:t>2022թ</w:t>
      </w:r>
      <w:r w:rsidR="00DE24BA">
        <w:rPr>
          <w:rFonts w:ascii="GHEA Grapalat" w:hAnsi="GHEA Grapalat"/>
          <w:b/>
          <w:i w:val="0"/>
          <w:lang w:val="af-ZA"/>
        </w:rPr>
        <w:t>.</w:t>
      </w:r>
      <w:r w:rsidR="00BA0944">
        <w:rPr>
          <w:rFonts w:ascii="GHEA Grapalat" w:hAnsi="GHEA Grapalat"/>
          <w:b/>
          <w:i w:val="0"/>
          <w:lang w:val="af-ZA"/>
        </w:rPr>
        <w:t xml:space="preserve"> նոյեմբերի 30</w:t>
      </w:r>
      <w:r w:rsidR="00DE24BA" w:rsidRPr="00DE24BA">
        <w:rPr>
          <w:rFonts w:ascii="GHEA Grapalat" w:hAnsi="GHEA Grapalat"/>
          <w:b/>
          <w:i w:val="0"/>
          <w:lang w:val="af-ZA"/>
        </w:rPr>
        <w:t>-ին ժամը  11:30</w:t>
      </w:r>
      <w:r w:rsidRPr="00DE24BA">
        <w:rPr>
          <w:rFonts w:ascii="GHEA Grapalat" w:hAnsi="GHEA Grapalat"/>
          <w:b/>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108013B8" w14:textId="2E16F563" w:rsidR="009F18D0" w:rsidRPr="00DE24BA" w:rsidRDefault="00754697" w:rsidP="00DE24BA">
      <w:pPr>
        <w:pStyle w:val="BodyTextIndent"/>
        <w:spacing w:line="240" w:lineRule="auto"/>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DE24BA" w:rsidRPr="00DE24BA">
        <w:rPr>
          <w:rFonts w:ascii="GHEA Grapalat" w:hAnsi="GHEA Grapalat"/>
          <w:b/>
          <w:i w:val="0"/>
          <w:lang w:val="hy-AM"/>
        </w:rPr>
        <w:t xml:space="preserve"> </w:t>
      </w:r>
      <w:r w:rsidR="00DE24BA" w:rsidRPr="006E5D36">
        <w:rPr>
          <w:rFonts w:ascii="GHEA Grapalat" w:hAnsi="GHEA Grapalat"/>
          <w:b/>
          <w:i w:val="0"/>
          <w:lang w:val="hy-AM"/>
        </w:rPr>
        <w:t>Հայկ</w:t>
      </w:r>
      <w:r w:rsidR="00DE24BA" w:rsidRPr="00334AC2">
        <w:rPr>
          <w:rFonts w:ascii="GHEA Grapalat" w:hAnsi="GHEA Grapalat"/>
          <w:b/>
          <w:i w:val="0"/>
          <w:lang w:val="hy-AM"/>
        </w:rPr>
        <w:t>անուշ</w:t>
      </w:r>
      <w:r w:rsidR="00DE24BA" w:rsidRPr="00E12742">
        <w:rPr>
          <w:rFonts w:ascii="GHEA Grapalat" w:hAnsi="GHEA Grapalat"/>
          <w:b/>
          <w:i w:val="0"/>
          <w:lang w:val="af-ZA"/>
        </w:rPr>
        <w:t xml:space="preserve"> </w:t>
      </w:r>
      <w:r w:rsidR="00DE24BA">
        <w:rPr>
          <w:rFonts w:ascii="GHEA Grapalat" w:hAnsi="GHEA Grapalat"/>
          <w:b/>
          <w:i w:val="0"/>
          <w:lang w:val="af-ZA"/>
        </w:rPr>
        <w:t>Հովհաննիս</w:t>
      </w:r>
      <w:r w:rsidR="00DE24BA" w:rsidRPr="00334AC2">
        <w:rPr>
          <w:rFonts w:ascii="GHEA Grapalat" w:hAnsi="GHEA Grapalat"/>
          <w:b/>
          <w:i w:val="0"/>
          <w:lang w:val="hy-AM"/>
        </w:rPr>
        <w:t>յան</w:t>
      </w:r>
      <w:r w:rsidR="00DE24BA">
        <w:rPr>
          <w:rFonts w:ascii="GHEA Grapalat" w:hAnsi="GHEA Grapalat"/>
          <w:b/>
          <w:i w:val="0"/>
          <w:lang w:val="hy-AM"/>
        </w:rPr>
        <w:t>ին</w:t>
      </w:r>
      <w:r w:rsidR="00DE24BA" w:rsidRPr="00DE24BA">
        <w:rPr>
          <w:rFonts w:ascii="GHEA Grapalat" w:hAnsi="GHEA Grapalat"/>
          <w:b/>
          <w:i w:val="0"/>
          <w:lang w:val="hy-AM"/>
        </w:rPr>
        <w:t>:</w:t>
      </w:r>
    </w:p>
    <w:p w14:paraId="41D0A75D" w14:textId="77777777" w:rsidR="00DE24BA" w:rsidRPr="00DE24BA" w:rsidRDefault="00DE24BA" w:rsidP="00DE24BA">
      <w:pPr>
        <w:pStyle w:val="BodyTextIndent"/>
        <w:spacing w:line="240" w:lineRule="auto"/>
        <w:rPr>
          <w:rFonts w:ascii="GHEA Grapalat" w:hAnsi="GHEA Grapalat"/>
          <w:i w:val="0"/>
          <w:lang w:val="hy-AM"/>
        </w:rPr>
      </w:pPr>
    </w:p>
    <w:p w14:paraId="47114EDC" w14:textId="77777777" w:rsidR="00983278" w:rsidRPr="00955658" w:rsidRDefault="00983278" w:rsidP="00983278">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w:t>
      </w:r>
      <w:r w:rsidRPr="00EB0FA3">
        <w:rPr>
          <w:rFonts w:ascii="GHEA Grapalat" w:hAnsi="GHEA Grapalat"/>
          <w:b/>
          <w:i w:val="0"/>
          <w:lang w:val="hy-AM"/>
        </w:rPr>
        <w:t>-</w:t>
      </w:r>
      <w:r>
        <w:rPr>
          <w:rFonts w:ascii="GHEA Grapalat" w:hAnsi="GHEA Grapalat"/>
          <w:b/>
          <w:i w:val="0"/>
          <w:lang w:val="hy-AM"/>
        </w:rPr>
        <w:t>83 (6014), 0</w:t>
      </w:r>
      <w:r w:rsidRPr="00EB0FA3">
        <w:rPr>
          <w:rFonts w:ascii="GHEA Grapalat" w:hAnsi="GHEA Grapalat"/>
          <w:b/>
          <w:i w:val="0"/>
          <w:lang w:val="hy-AM"/>
        </w:rPr>
        <w:t>77-534-354</w:t>
      </w:r>
      <w:r w:rsidRPr="00955658">
        <w:rPr>
          <w:rFonts w:ascii="GHEA Grapalat" w:hAnsi="GHEA Grapalat"/>
          <w:i w:val="0"/>
          <w:lang w:val="af-ZA"/>
        </w:rPr>
        <w:tab/>
      </w:r>
    </w:p>
    <w:p w14:paraId="7E0B1ED7" w14:textId="77777777" w:rsidR="00983278" w:rsidRPr="00955658" w:rsidRDefault="00983278" w:rsidP="00983278">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14:paraId="0BAB24E8" w14:textId="77777777" w:rsidR="00983278" w:rsidRPr="00955658" w:rsidRDefault="00983278" w:rsidP="00983278">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14:paraId="2157F727" w14:textId="77777777" w:rsidR="00983278" w:rsidRDefault="00983278" w:rsidP="00983278">
      <w:pPr>
        <w:rPr>
          <w:rFonts w:ascii="GHEA Grapalat" w:hAnsi="GHEA Grapalat"/>
          <w:sz w:val="20"/>
          <w:szCs w:val="20"/>
          <w:lang w:val="af-ZA"/>
        </w:rPr>
      </w:pPr>
      <w:r>
        <w:rPr>
          <w:rFonts w:ascii="GHEA Grapalat" w:hAnsi="GHEA Grapalat"/>
          <w:i/>
          <w:lang w:val="af-ZA"/>
        </w:rPr>
        <w:br w:type="page"/>
      </w:r>
    </w:p>
    <w:p w14:paraId="7917E9D0" w14:textId="61403B3B"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3947DDE2" w:rsidR="00096865" w:rsidRPr="00A71D81" w:rsidRDefault="00983278" w:rsidP="00EF3662">
      <w:pPr>
        <w:pStyle w:val="BodyText"/>
        <w:spacing w:after="0"/>
        <w:ind w:firstLine="567"/>
        <w:jc w:val="right"/>
        <w:rPr>
          <w:rFonts w:ascii="GHEA Grapalat" w:hAnsi="GHEA Grapalat" w:cs="Sylfaen"/>
          <w:i/>
          <w:sz w:val="20"/>
          <w:szCs w:val="20"/>
          <w:lang w:val="af-ZA"/>
        </w:rPr>
      </w:pPr>
      <w:r w:rsidRPr="00983278">
        <w:rPr>
          <w:rFonts w:ascii="GHEA Grapalat" w:hAnsi="GHEA Grapalat" w:cs="Sylfaen"/>
          <w:b/>
          <w:i/>
          <w:sz w:val="20"/>
          <w:szCs w:val="20"/>
        </w:rPr>
        <w:t>ԳՀԱՊՁԲ</w:t>
      </w:r>
      <w:r w:rsidRPr="00983278">
        <w:rPr>
          <w:rFonts w:ascii="GHEA Grapalat" w:hAnsi="GHEA Grapalat" w:cs="Sylfaen"/>
          <w:b/>
          <w:i/>
          <w:sz w:val="20"/>
          <w:szCs w:val="20"/>
          <w:lang w:val="af-ZA"/>
        </w:rPr>
        <w:t>-</w:t>
      </w:r>
      <w:r w:rsidRPr="00983278">
        <w:rPr>
          <w:rFonts w:ascii="GHEA Grapalat" w:hAnsi="GHEA Grapalat" w:cs="Sylfaen"/>
          <w:b/>
          <w:i/>
          <w:sz w:val="20"/>
          <w:szCs w:val="20"/>
        </w:rPr>
        <w:t>ՀՎԿԱԿ</w:t>
      </w:r>
      <w:r w:rsidRPr="00983278">
        <w:rPr>
          <w:rFonts w:ascii="GHEA Grapalat" w:hAnsi="GHEA Grapalat" w:cs="Sylfaen"/>
          <w:b/>
          <w:i/>
          <w:sz w:val="20"/>
          <w:szCs w:val="20"/>
          <w:lang w:val="af-ZA"/>
        </w:rPr>
        <w:t>-2022-91</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3F372282" w:rsidR="00096865" w:rsidRPr="00A71D81" w:rsidRDefault="00DE24BA" w:rsidP="00EF3662">
      <w:pPr>
        <w:pStyle w:val="BodyText"/>
        <w:spacing w:after="0"/>
        <w:ind w:firstLine="567"/>
        <w:jc w:val="right"/>
        <w:rPr>
          <w:rFonts w:ascii="GHEA Grapalat" w:hAnsi="GHEA Grapalat" w:cs="Times Armenian"/>
          <w:i/>
          <w:sz w:val="20"/>
          <w:szCs w:val="20"/>
          <w:lang w:val="af-ZA"/>
        </w:rPr>
      </w:pPr>
      <w:r w:rsidRPr="00983278">
        <w:rPr>
          <w:rFonts w:ascii="GHEA Grapalat" w:hAnsi="GHEA Grapalat" w:cs="Sylfaen"/>
          <w:i/>
          <w:sz w:val="20"/>
          <w:szCs w:val="20"/>
        </w:rPr>
        <w:t>գնանշման</w:t>
      </w:r>
      <w:r w:rsidRPr="00983278">
        <w:rPr>
          <w:rFonts w:ascii="GHEA Grapalat" w:hAnsi="GHEA Grapalat" w:cs="Sylfaen"/>
          <w:i/>
          <w:sz w:val="20"/>
          <w:szCs w:val="20"/>
          <w:lang w:val="af-ZA"/>
        </w:rPr>
        <w:t xml:space="preserve"> </w:t>
      </w:r>
      <w:r w:rsidRPr="00983278">
        <w:rPr>
          <w:rFonts w:ascii="GHEA Grapalat" w:hAnsi="GHEA Grapalat" w:cs="Sylfaen"/>
          <w:i/>
          <w:sz w:val="20"/>
          <w:szCs w:val="20"/>
        </w:rPr>
        <w:t>հարցմ</w:t>
      </w:r>
      <w:r w:rsidR="00983278">
        <w:rPr>
          <w:rFonts w:ascii="GHEA Grapalat" w:hAnsi="GHEA Grapalat" w:cs="Sylfaen"/>
          <w:i/>
          <w:sz w:val="20"/>
          <w:szCs w:val="20"/>
        </w:rPr>
        <w:t>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109153C6" w:rsidR="00096865" w:rsidRPr="00202F9E" w:rsidRDefault="00202F9E" w:rsidP="00EF3662">
      <w:pPr>
        <w:pStyle w:val="BodyText"/>
        <w:spacing w:after="0"/>
        <w:ind w:firstLine="567"/>
        <w:jc w:val="right"/>
        <w:rPr>
          <w:rFonts w:ascii="GHEA Grapalat" w:hAnsi="GHEA Grapalat"/>
          <w:b/>
          <w:i/>
          <w:sz w:val="20"/>
          <w:szCs w:val="20"/>
          <w:lang w:val="af-ZA"/>
        </w:rPr>
      </w:pPr>
      <w:r w:rsidRPr="00202F9E">
        <w:rPr>
          <w:rFonts w:ascii="GHEA Grapalat" w:hAnsi="GHEA Grapalat" w:cs="Sylfaen"/>
          <w:b/>
          <w:i/>
          <w:sz w:val="20"/>
          <w:szCs w:val="20"/>
          <w:lang w:val="af-ZA"/>
        </w:rPr>
        <w:t xml:space="preserve"> 2022</w:t>
      </w:r>
      <w:r w:rsidR="00096865" w:rsidRPr="00202F9E">
        <w:rPr>
          <w:rFonts w:ascii="GHEA Grapalat" w:hAnsi="GHEA Grapalat" w:cs="Sylfaen"/>
          <w:b/>
          <w:i/>
          <w:sz w:val="20"/>
          <w:szCs w:val="20"/>
          <w:lang w:val="af-ZA"/>
        </w:rPr>
        <w:t xml:space="preserve"> </w:t>
      </w:r>
      <w:r w:rsidR="00096865" w:rsidRPr="00202F9E">
        <w:rPr>
          <w:rFonts w:ascii="GHEA Grapalat" w:hAnsi="GHEA Grapalat" w:cs="Sylfaen"/>
          <w:b/>
          <w:i/>
          <w:sz w:val="20"/>
          <w:szCs w:val="20"/>
        </w:rPr>
        <w:t>թ</w:t>
      </w:r>
      <w:r w:rsidR="00096865" w:rsidRPr="00202F9E">
        <w:rPr>
          <w:rFonts w:ascii="GHEA Grapalat" w:hAnsi="GHEA Grapalat" w:cs="Times Armenian"/>
          <w:b/>
          <w:i/>
          <w:sz w:val="20"/>
          <w:szCs w:val="20"/>
          <w:lang w:val="af-ZA"/>
        </w:rPr>
        <w:t xml:space="preserve">.  </w:t>
      </w:r>
      <w:r w:rsidRPr="00202F9E">
        <w:rPr>
          <w:rFonts w:ascii="GHEA Grapalat" w:hAnsi="GHEA Grapalat" w:cs="Times Armenian"/>
          <w:b/>
          <w:i/>
          <w:sz w:val="20"/>
          <w:szCs w:val="20"/>
          <w:lang w:val="af-ZA"/>
        </w:rPr>
        <w:t>նոյեմբերի 2</w:t>
      </w:r>
      <w:r w:rsidR="00BA0944">
        <w:rPr>
          <w:rFonts w:ascii="GHEA Grapalat" w:hAnsi="GHEA Grapalat" w:cs="Times Armenian"/>
          <w:b/>
          <w:i/>
          <w:sz w:val="20"/>
          <w:szCs w:val="20"/>
          <w:lang w:val="af-ZA"/>
        </w:rPr>
        <w:t>3</w:t>
      </w:r>
      <w:r w:rsidR="005C6159" w:rsidRPr="00202F9E">
        <w:rPr>
          <w:rFonts w:ascii="GHEA Grapalat" w:hAnsi="GHEA Grapalat" w:cs="Times Armenian"/>
          <w:b/>
          <w:i/>
          <w:sz w:val="20"/>
          <w:szCs w:val="20"/>
          <w:lang w:val="af-ZA"/>
        </w:rPr>
        <w:t xml:space="preserve">-ի </w:t>
      </w:r>
      <w:r w:rsidR="00096865" w:rsidRPr="00202F9E">
        <w:rPr>
          <w:rFonts w:ascii="GHEA Grapalat" w:hAnsi="GHEA Grapalat" w:cs="Times Armenian"/>
          <w:b/>
          <w:i/>
          <w:sz w:val="20"/>
          <w:szCs w:val="20"/>
          <w:vertAlign w:val="subscript"/>
          <w:lang w:val="af-ZA"/>
        </w:rPr>
        <w:t xml:space="preserve"> </w:t>
      </w:r>
      <w:r w:rsidR="005C6159" w:rsidRPr="00202F9E">
        <w:rPr>
          <w:rFonts w:ascii="GHEA Grapalat" w:hAnsi="GHEA Grapalat" w:cs="Times Armenian"/>
          <w:b/>
          <w:i/>
          <w:sz w:val="20"/>
          <w:szCs w:val="20"/>
          <w:lang w:val="af-ZA"/>
        </w:rPr>
        <w:t xml:space="preserve">N </w:t>
      </w:r>
      <w:r>
        <w:rPr>
          <w:rFonts w:ascii="GHEA Grapalat" w:hAnsi="GHEA Grapalat" w:cs="Times Armenian"/>
          <w:b/>
          <w:i/>
          <w:sz w:val="20"/>
          <w:szCs w:val="20"/>
          <w:lang w:val="af-ZA"/>
        </w:rPr>
        <w:t xml:space="preserve">1 </w:t>
      </w:r>
      <w:r w:rsidR="00096865" w:rsidRPr="00202F9E">
        <w:rPr>
          <w:rFonts w:ascii="GHEA Grapalat" w:hAnsi="GHEA Grapalat" w:cs="Sylfaen"/>
          <w:b/>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04B602BD" w:rsidR="00096865" w:rsidRPr="00983278" w:rsidRDefault="00983278" w:rsidP="00983278">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14:paraId="63B6A98D" w14:textId="77777777" w:rsidR="00096865" w:rsidRPr="00A71D81" w:rsidRDefault="00096865" w:rsidP="00983278">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275D844" w14:textId="62E65D2E" w:rsidR="00096865" w:rsidRPr="00202F9E" w:rsidRDefault="00983278" w:rsidP="00983278">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Pr>
          <w:rFonts w:ascii="GHEA Grapalat" w:hAnsi="GHEA Grapalat"/>
          <w:b/>
        </w:rPr>
        <w:t>ՎԱՌԵԼԻՔԻ</w:t>
      </w:r>
      <w:r>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983278" w:rsidRDefault="00CE0D95" w:rsidP="00EF3662">
      <w:pPr>
        <w:pStyle w:val="BodyText"/>
        <w:ind w:right="-7" w:firstLine="567"/>
        <w:jc w:val="center"/>
        <w:rPr>
          <w:rFonts w:ascii="GHEA Grapalat" w:hAnsi="GHEA Grapalat"/>
          <w:color w:val="FF0000"/>
          <w:lang w:val="af-ZA"/>
        </w:rPr>
      </w:pPr>
    </w:p>
    <w:p w14:paraId="45235708" w14:textId="77777777" w:rsidR="00983278" w:rsidRPr="00202F9E" w:rsidRDefault="00983278" w:rsidP="00983278">
      <w:pPr>
        <w:ind w:firstLine="567"/>
        <w:jc w:val="both"/>
        <w:rPr>
          <w:rFonts w:ascii="GHEA Grapalat" w:hAnsi="GHEA Grapalat" w:cs="Sylfaen"/>
          <w:i/>
          <w:color w:val="FF0000"/>
          <w:sz w:val="22"/>
          <w:szCs w:val="22"/>
          <w:lang w:val="af-ZA"/>
        </w:rPr>
      </w:pPr>
    </w:p>
    <w:p w14:paraId="4BDB5505" w14:textId="77777777" w:rsidR="00983278" w:rsidRPr="00202F9E" w:rsidRDefault="00983278" w:rsidP="00983278">
      <w:pPr>
        <w:ind w:firstLine="567"/>
        <w:jc w:val="both"/>
        <w:rPr>
          <w:rFonts w:ascii="GHEA Grapalat" w:hAnsi="GHEA Grapalat" w:cs="Sylfaen"/>
          <w:i/>
          <w:color w:val="FF0000"/>
          <w:sz w:val="22"/>
          <w:szCs w:val="22"/>
          <w:lang w:val="af-ZA"/>
        </w:rPr>
      </w:pPr>
    </w:p>
    <w:p w14:paraId="5A2B2311" w14:textId="77777777" w:rsidR="00983278" w:rsidRPr="00202F9E" w:rsidRDefault="00983278" w:rsidP="00983278">
      <w:pPr>
        <w:ind w:firstLine="567"/>
        <w:jc w:val="both"/>
        <w:rPr>
          <w:rFonts w:ascii="GHEA Grapalat" w:hAnsi="GHEA Grapalat" w:cs="Sylfaen"/>
          <w:b/>
          <w:i/>
          <w:color w:val="FF0000"/>
          <w:sz w:val="22"/>
          <w:szCs w:val="22"/>
          <w:lang w:val="af-ZA"/>
        </w:rPr>
      </w:pPr>
    </w:p>
    <w:p w14:paraId="4C3C328C" w14:textId="5D839375" w:rsidR="00096865" w:rsidRPr="00983278" w:rsidRDefault="00983278" w:rsidP="00983278">
      <w:pPr>
        <w:ind w:firstLine="567"/>
        <w:jc w:val="both"/>
        <w:rPr>
          <w:rFonts w:ascii="GHEA Grapalat" w:hAnsi="GHEA Grapalat" w:cs="Sylfaen"/>
          <w:b/>
          <w:i/>
          <w:color w:val="FF0000"/>
          <w:sz w:val="22"/>
          <w:szCs w:val="22"/>
          <w:lang w:val="af-ZA"/>
        </w:rPr>
      </w:pPr>
      <w:r w:rsidRPr="00983278">
        <w:rPr>
          <w:rFonts w:ascii="GHEA Grapalat" w:hAnsi="GHEA Grapalat" w:cs="Sylfaen"/>
          <w:b/>
          <w:i/>
          <w:color w:val="FF0000"/>
          <w:sz w:val="22"/>
          <w:szCs w:val="22"/>
        </w:rPr>
        <w:t>Հարգելի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մասնակից</w:t>
      </w:r>
      <w:r w:rsidRPr="00983278">
        <w:rPr>
          <w:rFonts w:ascii="GHEA Grapalat" w:hAnsi="GHEA Grapalat" w:cs="Sylfaen"/>
          <w:b/>
          <w:i/>
          <w:color w:val="FF0000"/>
          <w:sz w:val="22"/>
          <w:szCs w:val="22"/>
          <w:lang w:val="af-ZA"/>
        </w:rPr>
        <w:t xml:space="preserve"> </w:t>
      </w:r>
      <w:r w:rsidRPr="00983278">
        <w:rPr>
          <w:rFonts w:ascii="GHEA Grapalat" w:hAnsi="GHEA Grapalat" w:cs="Sylfaen"/>
          <w:b/>
          <w:i/>
          <w:color w:val="FF0000"/>
          <w:sz w:val="22"/>
          <w:szCs w:val="22"/>
        </w:rPr>
        <w:t>նախքան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կազմելը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և</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ներկայացնելը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խնդրում</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ենք</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մանրամասնորեն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ուսումնասիրել</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սույն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քանի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որ</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հրավերին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չհամապատասխանող</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ենթակա</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մերժման</w:t>
      </w:r>
      <w:r w:rsidRPr="00983278">
        <w:rPr>
          <w:rFonts w:ascii="GHEA Grapalat" w:hAnsi="GHEA Grapalat" w:cs="Sylfaen"/>
          <w:b/>
          <w:i/>
          <w:color w:val="FF0000"/>
          <w:sz w:val="22"/>
          <w:szCs w:val="22"/>
          <w:lang w:val="af-ZA"/>
        </w:rPr>
        <w:t>:</w:t>
      </w:r>
    </w:p>
    <w:p w14:paraId="78383D4B" w14:textId="20946FBE" w:rsidR="00983278" w:rsidRDefault="00983278">
      <w:pPr>
        <w:rPr>
          <w:rFonts w:ascii="GHEA Grapalat" w:hAnsi="GHEA Grapalat" w:cs="Sylfaen"/>
          <w:i/>
          <w:sz w:val="22"/>
          <w:szCs w:val="22"/>
          <w:lang w:val="af-ZA"/>
        </w:rPr>
      </w:pPr>
      <w:r>
        <w:rPr>
          <w:rFonts w:ascii="GHEA Grapalat" w:hAnsi="GHEA Grapalat" w:cs="Sylfaen"/>
          <w:i/>
          <w:sz w:val="22"/>
          <w:szCs w:val="22"/>
          <w:lang w:val="af-ZA"/>
        </w:rPr>
        <w:br w:type="page"/>
      </w:r>
    </w:p>
    <w:p w14:paraId="193D3663" w14:textId="77777777" w:rsidR="00160AE4" w:rsidRPr="00522768" w:rsidRDefault="00160AE4" w:rsidP="00EF3662">
      <w:pPr>
        <w:ind w:firstLine="567"/>
        <w:jc w:val="center"/>
        <w:rPr>
          <w:rFonts w:ascii="GHEA Grapalat" w:hAnsi="GHEA Grapalat"/>
          <w:b/>
          <w:sz w:val="20"/>
          <w:szCs w:val="20"/>
          <w:lang w:val="af-ZA"/>
        </w:rPr>
      </w:pPr>
      <w:r w:rsidRPr="00522768">
        <w:rPr>
          <w:rFonts w:ascii="GHEA Grapalat" w:hAnsi="GHEA Grapalat" w:cs="Sylfaen"/>
          <w:b/>
          <w:sz w:val="20"/>
          <w:szCs w:val="20"/>
        </w:rPr>
        <w:lastRenderedPageBreak/>
        <w:t>ԲՈՎԱՆԴԱԿՈւԹՅՈւՆ</w:t>
      </w:r>
    </w:p>
    <w:p w14:paraId="5C5C44D0" w14:textId="77777777" w:rsidR="00160AE4" w:rsidRPr="00522768" w:rsidRDefault="00160AE4" w:rsidP="00EF3662">
      <w:pPr>
        <w:ind w:firstLine="567"/>
        <w:jc w:val="center"/>
        <w:rPr>
          <w:rFonts w:ascii="GHEA Grapalat" w:hAnsi="GHEA Grapalat"/>
          <w:i/>
          <w:sz w:val="20"/>
          <w:lang w:val="af-ZA"/>
        </w:rPr>
      </w:pPr>
    </w:p>
    <w:p w14:paraId="0058C19A" w14:textId="20906492" w:rsidR="00C67E80" w:rsidRPr="00522768" w:rsidRDefault="00983278" w:rsidP="00983278">
      <w:pPr>
        <w:pStyle w:val="BodyText"/>
        <w:ind w:right="-7"/>
        <w:jc w:val="center"/>
        <w:rPr>
          <w:rFonts w:ascii="GHEA Grapalat" w:hAnsi="GHEA Grapalat" w:cs="Sylfaen"/>
          <w:b/>
          <w:sz w:val="20"/>
          <w:szCs w:val="20"/>
          <w:lang w:val="af-ZA"/>
        </w:rPr>
      </w:pPr>
      <w:r w:rsidRPr="00522768">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522768">
        <w:rPr>
          <w:rFonts w:ascii="GHEA Grapalat" w:hAnsi="GHEA Grapalat" w:cs="Sylfaen"/>
          <w:b/>
          <w:sz w:val="20"/>
          <w:szCs w:val="20"/>
        </w:rPr>
        <w:t>ԿԱՐԻՔՆԵՐԻ</w:t>
      </w:r>
      <w:r w:rsidRPr="00522768">
        <w:rPr>
          <w:rFonts w:ascii="GHEA Grapalat" w:hAnsi="GHEA Grapalat" w:cs="Times Armenian"/>
          <w:b/>
          <w:sz w:val="20"/>
          <w:szCs w:val="20"/>
          <w:lang w:val="af-ZA"/>
        </w:rPr>
        <w:t xml:space="preserve"> </w:t>
      </w:r>
      <w:r w:rsidRPr="00522768">
        <w:rPr>
          <w:rFonts w:ascii="GHEA Grapalat" w:hAnsi="GHEA Grapalat" w:cs="Sylfaen"/>
          <w:b/>
          <w:sz w:val="20"/>
          <w:szCs w:val="20"/>
          <w:lang w:val="af-ZA"/>
        </w:rPr>
        <w:t>ՀԱՄԱՐ` ՎԱՌԵԼԻՔԻ ՁԵՌՔԲԵՐՄԱՆ ՆՊԱՏԱԿՈՎ ՀԱՅՏԱՐԱՐՎԱԾ ԳՆԱՆՇՄԱՆ ՀԱՐՑՄԱՆ</w:t>
      </w:r>
    </w:p>
    <w:p w14:paraId="6807E804" w14:textId="77777777" w:rsidR="009F5D9B" w:rsidRPr="00522768" w:rsidRDefault="009F5D9B" w:rsidP="00EF3662">
      <w:pPr>
        <w:ind w:firstLine="567"/>
        <w:jc w:val="center"/>
        <w:rPr>
          <w:rFonts w:ascii="GHEA Grapalat" w:hAnsi="GHEA Grapalat" w:cs="Sylfaen"/>
          <w:b/>
          <w:sz w:val="20"/>
          <w:szCs w:val="22"/>
          <w:lang w:val="af-ZA"/>
        </w:rPr>
      </w:pPr>
    </w:p>
    <w:p w14:paraId="125CCEB4" w14:textId="77777777" w:rsidR="00096865" w:rsidRPr="00522768" w:rsidRDefault="00096865" w:rsidP="00EF3662">
      <w:pPr>
        <w:ind w:firstLine="567"/>
        <w:jc w:val="center"/>
        <w:rPr>
          <w:rFonts w:ascii="GHEA Grapalat" w:hAnsi="GHEA Grapalat"/>
          <w:sz w:val="20"/>
          <w:lang w:val="af-ZA"/>
        </w:rPr>
      </w:pPr>
      <w:r w:rsidRPr="00522768">
        <w:rPr>
          <w:rFonts w:ascii="GHEA Grapalat" w:hAnsi="GHEA Grapalat" w:cs="Sylfaen"/>
          <w:b/>
          <w:sz w:val="20"/>
          <w:szCs w:val="22"/>
        </w:rPr>
        <w:t>ՄԱՍ</w:t>
      </w:r>
      <w:r w:rsidRPr="00522768">
        <w:rPr>
          <w:rFonts w:ascii="GHEA Grapalat" w:hAnsi="GHEA Grapalat" w:cs="Times Armenian"/>
          <w:b/>
          <w:sz w:val="20"/>
          <w:szCs w:val="22"/>
          <w:lang w:val="af-ZA"/>
        </w:rPr>
        <w:t xml:space="preserve">  I.</w:t>
      </w:r>
    </w:p>
    <w:p w14:paraId="0D728AD0" w14:textId="77777777" w:rsidR="00096865" w:rsidRPr="00522768" w:rsidRDefault="00096865" w:rsidP="00EF3662">
      <w:pPr>
        <w:ind w:firstLine="567"/>
        <w:jc w:val="both"/>
        <w:rPr>
          <w:rFonts w:ascii="GHEA Grapalat" w:hAnsi="GHEA Grapalat"/>
          <w:sz w:val="20"/>
          <w:lang w:val="af-ZA"/>
        </w:rPr>
      </w:pPr>
    </w:p>
    <w:p w14:paraId="7E44029C"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1.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sz w:val="20"/>
          <w:lang w:val="af-ZA"/>
        </w:rPr>
        <w:t xml:space="preserve"> </w:t>
      </w:r>
      <w:r w:rsidRPr="00522768">
        <w:rPr>
          <w:rFonts w:ascii="GHEA Grapalat" w:hAnsi="GHEA Grapalat" w:cs="Sylfaen"/>
          <w:sz w:val="20"/>
        </w:rPr>
        <w:t>բնութա</w:t>
      </w:r>
      <w:r w:rsidRPr="00522768">
        <w:rPr>
          <w:rFonts w:ascii="GHEA Grapalat" w:hAnsi="GHEA Grapalat" w:cs="Times Armenian"/>
          <w:sz w:val="20"/>
        </w:rPr>
        <w:t>գ</w:t>
      </w:r>
      <w:r w:rsidRPr="00522768">
        <w:rPr>
          <w:rFonts w:ascii="GHEA Grapalat" w:hAnsi="GHEA Grapalat" w:cs="Sylfaen"/>
          <w:sz w:val="20"/>
        </w:rPr>
        <w:t>իրը</w:t>
      </w:r>
      <w:r w:rsidRPr="00522768">
        <w:rPr>
          <w:rFonts w:ascii="GHEA Grapalat" w:hAnsi="GHEA Grapalat" w:cs="Times Armenian"/>
          <w:sz w:val="20"/>
          <w:lang w:val="af-ZA"/>
        </w:rPr>
        <w:tab/>
        <w:t xml:space="preserve"> </w:t>
      </w:r>
    </w:p>
    <w:p w14:paraId="12250B98"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2.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մասնակցության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իրավունքի</w:t>
      </w:r>
      <w:r w:rsidRPr="00522768">
        <w:rPr>
          <w:rFonts w:ascii="GHEA Grapalat" w:hAnsi="GHEA Grapalat" w:cs="Times Armenian"/>
          <w:sz w:val="20"/>
          <w:lang w:val="af-ZA"/>
        </w:rPr>
        <w:t xml:space="preserve"> </w:t>
      </w:r>
      <w:r w:rsidRPr="00522768">
        <w:rPr>
          <w:rFonts w:ascii="GHEA Grapalat" w:hAnsi="GHEA Grapalat" w:cs="Sylfaen"/>
          <w:sz w:val="20"/>
        </w:rPr>
        <w:t>պահանջները</w:t>
      </w:r>
      <w:r w:rsidR="000206DA" w:rsidRPr="00522768">
        <w:rPr>
          <w:rFonts w:ascii="GHEA Grapalat" w:hAnsi="GHEA Grapalat" w:cs="Sylfaen"/>
          <w:sz w:val="20"/>
          <w:lang w:val="af-ZA"/>
        </w:rPr>
        <w:t xml:space="preserve"> </w:t>
      </w:r>
      <w:r w:rsidR="000206DA" w:rsidRPr="00522768">
        <w:rPr>
          <w:rFonts w:ascii="GHEA Grapalat" w:hAnsi="GHEA Grapalat" w:cs="Sylfaen"/>
          <w:sz w:val="20"/>
        </w:rPr>
        <w:t>և</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դրանց</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գնահատման</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կարգը</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 xml:space="preserve">ընտրված մասնակից ճանաչվելու դեպքում </w:t>
      </w:r>
      <w:r w:rsidRPr="00522768">
        <w:rPr>
          <w:rFonts w:ascii="GHEA Grapalat" w:hAnsi="GHEA Grapalat" w:cs="Sylfaen"/>
          <w:sz w:val="20"/>
        </w:rPr>
        <w:t>որակավորման</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ապահովում ներկայացնելու պայմանները</w:t>
      </w:r>
      <w:r w:rsidRPr="00522768">
        <w:rPr>
          <w:rFonts w:ascii="GHEA Grapalat" w:hAnsi="GHEA Grapalat" w:cs="Times Armenian"/>
          <w:sz w:val="20"/>
          <w:lang w:val="af-ZA"/>
        </w:rPr>
        <w:t xml:space="preserve"> </w:t>
      </w:r>
    </w:p>
    <w:p w14:paraId="323A6F81"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3. </w:t>
      </w:r>
      <w:r w:rsidRPr="00522768">
        <w:rPr>
          <w:rFonts w:ascii="GHEA Grapalat" w:hAnsi="GHEA Grapalat" w:cs="Sylfaen"/>
          <w:sz w:val="20"/>
        </w:rPr>
        <w:t>Հրավերի</w:t>
      </w:r>
      <w:r w:rsidRPr="00522768">
        <w:rPr>
          <w:rFonts w:ascii="GHEA Grapalat" w:hAnsi="GHEA Grapalat" w:cs="Times Armenian"/>
          <w:sz w:val="20"/>
          <w:lang w:val="af-ZA"/>
        </w:rPr>
        <w:t xml:space="preserve"> </w:t>
      </w:r>
      <w:r w:rsidRPr="00522768">
        <w:rPr>
          <w:rFonts w:ascii="GHEA Grapalat" w:hAnsi="GHEA Grapalat" w:cs="Sylfaen"/>
          <w:sz w:val="20"/>
        </w:rPr>
        <w:t>պարզաբանումը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հրավերում</w:t>
      </w:r>
      <w:r w:rsidRPr="00522768">
        <w:rPr>
          <w:rFonts w:ascii="GHEA Grapalat" w:hAnsi="GHEA Grapalat" w:cs="Times Armenian"/>
          <w:sz w:val="20"/>
          <w:lang w:val="af-ZA"/>
        </w:rPr>
        <w:t xml:space="preserve"> </w:t>
      </w:r>
      <w:r w:rsidRPr="00522768">
        <w:rPr>
          <w:rFonts w:ascii="GHEA Grapalat" w:hAnsi="GHEA Grapalat" w:cs="Sylfaen"/>
          <w:sz w:val="20"/>
        </w:rPr>
        <w:t>փոփոխություն</w:t>
      </w:r>
      <w:r w:rsidRPr="00522768">
        <w:rPr>
          <w:rFonts w:ascii="GHEA Grapalat" w:hAnsi="GHEA Grapalat" w:cs="Times Armenian"/>
          <w:sz w:val="20"/>
          <w:lang w:val="af-ZA"/>
        </w:rPr>
        <w:t xml:space="preserve"> </w:t>
      </w:r>
      <w:r w:rsidRPr="00522768">
        <w:rPr>
          <w:rFonts w:ascii="GHEA Grapalat" w:hAnsi="GHEA Grapalat" w:cs="Sylfaen"/>
          <w:sz w:val="20"/>
        </w:rPr>
        <w:t>կատարելու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14:paraId="06D484EE" w14:textId="77777777" w:rsidR="00087A30" w:rsidRPr="00522768" w:rsidRDefault="00096865" w:rsidP="00EF3662">
      <w:pPr>
        <w:ind w:firstLine="1134"/>
        <w:jc w:val="both"/>
        <w:rPr>
          <w:rFonts w:ascii="GHEA Grapalat" w:hAnsi="GHEA Grapalat" w:cs="Sylfaen"/>
          <w:sz w:val="20"/>
          <w:lang w:val="af-ZA"/>
        </w:rPr>
      </w:pPr>
      <w:r w:rsidRPr="00522768">
        <w:rPr>
          <w:rFonts w:ascii="GHEA Grapalat" w:hAnsi="GHEA Grapalat"/>
          <w:sz w:val="20"/>
          <w:lang w:val="af-ZA"/>
        </w:rPr>
        <w:t xml:space="preserve">4.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ներկայացնելու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p>
    <w:p w14:paraId="21FC4281"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5.</w:t>
      </w:r>
      <w:r w:rsidRPr="00522768">
        <w:rPr>
          <w:rFonts w:ascii="GHEA Grapalat" w:hAnsi="GHEA Grapalat"/>
          <w:sz w:val="20"/>
          <w:lang w:val="af-ZA"/>
        </w:rPr>
        <w:tab/>
      </w:r>
      <w:r w:rsidRPr="00522768">
        <w:rPr>
          <w:rFonts w:ascii="GHEA Grapalat" w:hAnsi="GHEA Grapalat" w:cs="Sylfaen"/>
          <w:sz w:val="20"/>
        </w:rPr>
        <w:t>Հայտի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նային</w:t>
      </w:r>
      <w:r w:rsidRPr="00522768">
        <w:rPr>
          <w:rFonts w:ascii="GHEA Grapalat" w:hAnsi="GHEA Grapalat" w:cs="Times Armenian"/>
          <w:sz w:val="20"/>
          <w:lang w:val="af-ZA"/>
        </w:rPr>
        <w:t xml:space="preserve"> </w:t>
      </w:r>
      <w:r w:rsidRPr="00522768">
        <w:rPr>
          <w:rFonts w:ascii="GHEA Grapalat" w:hAnsi="GHEA Grapalat" w:cs="Sylfaen"/>
          <w:sz w:val="20"/>
        </w:rPr>
        <w:t>առաջարկը</w:t>
      </w:r>
      <w:r w:rsidR="00096865" w:rsidRPr="00522768">
        <w:rPr>
          <w:rFonts w:ascii="GHEA Grapalat" w:hAnsi="GHEA Grapalat" w:cs="Times Armenian"/>
          <w:sz w:val="20"/>
          <w:lang w:val="af-ZA"/>
        </w:rPr>
        <w:tab/>
        <w:t xml:space="preserve"> </w:t>
      </w:r>
    </w:p>
    <w:p w14:paraId="65901080"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6</w:t>
      </w:r>
      <w:r w:rsidR="00096865" w:rsidRPr="00522768">
        <w:rPr>
          <w:rFonts w:ascii="GHEA Grapalat" w:hAnsi="GHEA Grapalat"/>
          <w:sz w:val="20"/>
          <w:lang w:val="af-ZA"/>
        </w:rPr>
        <w:t xml:space="preserve">. </w:t>
      </w:r>
      <w:r w:rsidR="00096865" w:rsidRPr="00522768">
        <w:rPr>
          <w:rFonts w:ascii="GHEA Grapalat" w:hAnsi="GHEA Grapalat" w:cs="Sylfaen"/>
          <w:sz w:val="20"/>
        </w:rPr>
        <w:t>Հայտի</w:t>
      </w:r>
      <w:r w:rsidR="00096865" w:rsidRPr="00522768">
        <w:rPr>
          <w:rFonts w:ascii="GHEA Grapalat" w:hAnsi="GHEA Grapalat" w:cs="Times Armenian"/>
          <w:sz w:val="20"/>
          <w:lang w:val="af-ZA"/>
        </w:rPr>
        <w:t xml:space="preserve"> </w:t>
      </w:r>
      <w:r w:rsidR="00096865" w:rsidRPr="00522768">
        <w:rPr>
          <w:rFonts w:ascii="GHEA Grapalat" w:hAnsi="GHEA Grapalat" w:cs="Times Armenian"/>
          <w:sz w:val="20"/>
        </w:rPr>
        <w:t>գ</w:t>
      </w:r>
      <w:r w:rsidR="00096865" w:rsidRPr="00522768">
        <w:rPr>
          <w:rFonts w:ascii="GHEA Grapalat" w:hAnsi="GHEA Grapalat" w:cs="Sylfaen"/>
          <w:sz w:val="20"/>
        </w:rPr>
        <w:t>ործողության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ժամկետը</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հայտերում</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փոփոխություն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կատարելու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և</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դրանք</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հետ</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վերցնելու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կար</w:t>
      </w:r>
      <w:r w:rsidR="00096865" w:rsidRPr="00522768">
        <w:rPr>
          <w:rFonts w:ascii="GHEA Grapalat" w:hAnsi="GHEA Grapalat" w:cs="Times Armenian"/>
          <w:sz w:val="20"/>
        </w:rPr>
        <w:t>գ</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14:paraId="62D5DCD5" w14:textId="5E6EF5C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7</w:t>
      </w:r>
      <w:r w:rsidR="00096865" w:rsidRPr="00522768">
        <w:rPr>
          <w:rFonts w:ascii="GHEA Grapalat" w:hAnsi="GHEA Grapalat"/>
          <w:sz w:val="20"/>
          <w:lang w:val="af-ZA"/>
        </w:rPr>
        <w:t xml:space="preserve">. </w:t>
      </w:r>
    </w:p>
    <w:p w14:paraId="4185CB85" w14:textId="77777777" w:rsidR="00096865" w:rsidRPr="00522768" w:rsidRDefault="00087A30" w:rsidP="00EF3662">
      <w:pPr>
        <w:ind w:firstLine="1134"/>
        <w:jc w:val="both"/>
        <w:rPr>
          <w:rFonts w:ascii="GHEA Grapalat" w:hAnsi="GHEA Grapalat" w:cs="Sylfaen"/>
          <w:sz w:val="20"/>
          <w:lang w:val="af-ZA"/>
        </w:rPr>
      </w:pPr>
      <w:r w:rsidRPr="00522768">
        <w:rPr>
          <w:rFonts w:ascii="GHEA Grapalat" w:hAnsi="GHEA Grapalat"/>
          <w:sz w:val="20"/>
          <w:lang w:val="af-ZA"/>
        </w:rPr>
        <w:t>8</w:t>
      </w:r>
      <w:r w:rsidR="00096865" w:rsidRPr="00522768">
        <w:rPr>
          <w:rFonts w:ascii="GHEA Grapalat" w:hAnsi="GHEA Grapalat"/>
          <w:sz w:val="20"/>
          <w:lang w:val="af-ZA"/>
        </w:rPr>
        <w:t xml:space="preserve">. </w:t>
      </w:r>
      <w:r w:rsidR="00AF7BE8" w:rsidRPr="00522768">
        <w:rPr>
          <w:rFonts w:ascii="GHEA Grapalat" w:hAnsi="GHEA Grapalat"/>
          <w:sz w:val="20"/>
          <w:lang w:val="af-ZA"/>
        </w:rPr>
        <w:t>Հ</w:t>
      </w:r>
      <w:r w:rsidR="00AF7BE8" w:rsidRPr="00522768">
        <w:rPr>
          <w:rFonts w:ascii="GHEA Grapalat" w:hAnsi="GHEA Grapalat" w:cs="Sylfaen"/>
          <w:sz w:val="20"/>
        </w:rPr>
        <w:t>այտերի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բացումը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գնահատումը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և</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արդյունքների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ամփոփումը</w:t>
      </w:r>
      <w:r w:rsidR="00096865" w:rsidRPr="00522768">
        <w:rPr>
          <w:rFonts w:ascii="GHEA Grapalat" w:hAnsi="GHEA Grapalat" w:cs="Sylfaen"/>
          <w:sz w:val="20"/>
          <w:lang w:val="af-ZA"/>
        </w:rPr>
        <w:tab/>
      </w:r>
    </w:p>
    <w:p w14:paraId="44DD759F"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9</w:t>
      </w:r>
      <w:r w:rsidR="00096865" w:rsidRPr="00522768">
        <w:rPr>
          <w:rFonts w:ascii="GHEA Grapalat" w:hAnsi="GHEA Grapalat"/>
          <w:sz w:val="20"/>
          <w:lang w:val="af-ZA"/>
        </w:rPr>
        <w:t xml:space="preserve">. </w:t>
      </w:r>
      <w:r w:rsidR="00096865" w:rsidRPr="00522768">
        <w:rPr>
          <w:rFonts w:ascii="GHEA Grapalat" w:hAnsi="GHEA Grapalat" w:cs="Sylfaen"/>
          <w:sz w:val="20"/>
        </w:rPr>
        <w:t>Պայմանա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կնքումը</w:t>
      </w:r>
      <w:r w:rsidR="00096865" w:rsidRPr="00522768">
        <w:rPr>
          <w:rFonts w:ascii="GHEA Grapalat" w:hAnsi="GHEA Grapalat" w:cs="Times Armenian"/>
          <w:sz w:val="20"/>
          <w:lang w:val="af-ZA"/>
        </w:rPr>
        <w:tab/>
      </w:r>
    </w:p>
    <w:p w14:paraId="7EF63976"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10</w:t>
      </w:r>
      <w:r w:rsidR="00096865" w:rsidRPr="00522768">
        <w:rPr>
          <w:rFonts w:ascii="GHEA Grapalat" w:hAnsi="GHEA Grapalat"/>
          <w:sz w:val="20"/>
          <w:lang w:val="af-ZA"/>
        </w:rPr>
        <w:t xml:space="preserve">. </w:t>
      </w:r>
      <w:r w:rsidR="000206DA" w:rsidRPr="00522768">
        <w:rPr>
          <w:rFonts w:ascii="GHEA Grapalat" w:hAnsi="GHEA Grapalat"/>
          <w:sz w:val="20"/>
          <w:lang w:val="af-ZA"/>
        </w:rPr>
        <w:t xml:space="preserve">Որակավորման և </w:t>
      </w:r>
      <w:r w:rsidR="000206DA" w:rsidRPr="00522768">
        <w:rPr>
          <w:rFonts w:ascii="GHEA Grapalat" w:hAnsi="GHEA Grapalat" w:cs="Sylfaen"/>
          <w:sz w:val="20"/>
        </w:rPr>
        <w:t>պ</w:t>
      </w:r>
      <w:r w:rsidR="00096865" w:rsidRPr="00522768">
        <w:rPr>
          <w:rFonts w:ascii="GHEA Grapalat" w:hAnsi="GHEA Grapalat" w:cs="Sylfaen"/>
          <w:sz w:val="20"/>
        </w:rPr>
        <w:t>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ապահովում</w:t>
      </w:r>
      <w:r w:rsidR="000206DA" w:rsidRPr="00522768">
        <w:rPr>
          <w:rFonts w:ascii="GHEA Grapalat" w:hAnsi="GHEA Grapalat" w:cs="Sylfaen"/>
          <w:sz w:val="20"/>
        </w:rPr>
        <w:t>ներ</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14:paraId="470768DD"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1</w:t>
      </w:r>
      <w:r w:rsidRPr="00522768">
        <w:rPr>
          <w:rFonts w:ascii="GHEA Grapalat" w:hAnsi="GHEA Grapalat"/>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 xml:space="preserve"> </w:t>
      </w:r>
      <w:r w:rsidRPr="00522768">
        <w:rPr>
          <w:rFonts w:ascii="GHEA Grapalat" w:hAnsi="GHEA Grapalat" w:cs="Sylfaen"/>
          <w:sz w:val="20"/>
        </w:rPr>
        <w:t>չկայացած</w:t>
      </w:r>
      <w:r w:rsidRPr="00522768">
        <w:rPr>
          <w:rFonts w:ascii="GHEA Grapalat" w:hAnsi="GHEA Grapalat" w:cs="Times Armenian"/>
          <w:sz w:val="20"/>
          <w:lang w:val="af-ZA"/>
        </w:rPr>
        <w:t xml:space="preserve"> </w:t>
      </w:r>
      <w:r w:rsidRPr="00522768">
        <w:rPr>
          <w:rFonts w:ascii="GHEA Grapalat" w:hAnsi="GHEA Grapalat" w:cs="Sylfaen"/>
          <w:sz w:val="20"/>
        </w:rPr>
        <w:t>հայտարարելը</w:t>
      </w:r>
      <w:r w:rsidRPr="00522768">
        <w:rPr>
          <w:rFonts w:ascii="GHEA Grapalat" w:hAnsi="GHEA Grapalat" w:cs="Times Armenian"/>
          <w:sz w:val="20"/>
          <w:lang w:val="af-ZA"/>
        </w:rPr>
        <w:tab/>
        <w:t xml:space="preserve"> </w:t>
      </w:r>
    </w:p>
    <w:p w14:paraId="024ED003"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2</w:t>
      </w:r>
      <w:r w:rsidRPr="00522768">
        <w:rPr>
          <w:rFonts w:ascii="GHEA Grapalat" w:hAnsi="GHEA Grapalat"/>
          <w:sz w:val="20"/>
          <w:lang w:val="af-ZA"/>
        </w:rPr>
        <w:t xml:space="preserve">.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ործողությունները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կամ</w:t>
      </w:r>
      <w:r w:rsidRPr="00522768">
        <w:rPr>
          <w:rFonts w:ascii="GHEA Grapalat" w:hAnsi="GHEA Grapalat" w:cs="Times Armenian"/>
          <w:sz w:val="20"/>
          <w:lang w:val="af-ZA"/>
        </w:rPr>
        <w:t xml:space="preserve">) </w:t>
      </w:r>
      <w:r w:rsidRPr="00522768">
        <w:rPr>
          <w:rFonts w:ascii="GHEA Grapalat" w:hAnsi="GHEA Grapalat" w:cs="Sylfaen"/>
          <w:sz w:val="20"/>
        </w:rPr>
        <w:t>ընդունված</w:t>
      </w:r>
      <w:r w:rsidRPr="00522768">
        <w:rPr>
          <w:rFonts w:ascii="GHEA Grapalat" w:hAnsi="GHEA Grapalat" w:cs="Times Armenian"/>
          <w:sz w:val="20"/>
          <w:lang w:val="af-ZA"/>
        </w:rPr>
        <w:t xml:space="preserve"> </w:t>
      </w:r>
      <w:r w:rsidRPr="00522768">
        <w:rPr>
          <w:rFonts w:ascii="GHEA Grapalat" w:hAnsi="GHEA Grapalat" w:cs="Sylfaen"/>
          <w:sz w:val="20"/>
        </w:rPr>
        <w:t>որոշումները</w:t>
      </w:r>
      <w:r w:rsidRPr="00522768">
        <w:rPr>
          <w:rFonts w:ascii="GHEA Grapalat" w:hAnsi="GHEA Grapalat" w:cs="Times Armenian"/>
          <w:sz w:val="20"/>
          <w:lang w:val="af-ZA"/>
        </w:rPr>
        <w:t xml:space="preserve"> </w:t>
      </w:r>
      <w:r w:rsidRPr="00522768">
        <w:rPr>
          <w:rFonts w:ascii="GHEA Grapalat" w:hAnsi="GHEA Grapalat" w:cs="Sylfaen"/>
          <w:sz w:val="20"/>
        </w:rPr>
        <w:t>բողոքարկելու</w:t>
      </w:r>
      <w:r w:rsidRPr="00522768">
        <w:rPr>
          <w:rFonts w:ascii="GHEA Grapalat" w:hAnsi="GHEA Grapalat" w:cs="Times Armenian"/>
          <w:sz w:val="20"/>
          <w:lang w:val="af-ZA"/>
        </w:rPr>
        <w:t xml:space="preserve">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14:paraId="248EC1E2" w14:textId="77777777" w:rsidR="00096865" w:rsidRPr="00522768" w:rsidRDefault="00096865" w:rsidP="00EF3662">
      <w:pPr>
        <w:ind w:firstLine="567"/>
        <w:jc w:val="both"/>
        <w:rPr>
          <w:rFonts w:ascii="GHEA Grapalat" w:hAnsi="GHEA Grapalat"/>
          <w:sz w:val="20"/>
          <w:lang w:val="af-ZA"/>
        </w:rPr>
      </w:pPr>
    </w:p>
    <w:p w14:paraId="13B0B6D3" w14:textId="77777777" w:rsidR="00096865" w:rsidRPr="00522768" w:rsidRDefault="00096865" w:rsidP="00EF3662">
      <w:pPr>
        <w:ind w:firstLine="567"/>
        <w:jc w:val="both"/>
        <w:rPr>
          <w:rFonts w:ascii="GHEA Grapalat" w:hAnsi="GHEA Grapalat"/>
          <w:sz w:val="20"/>
          <w:lang w:val="af-ZA"/>
        </w:rPr>
      </w:pPr>
    </w:p>
    <w:p w14:paraId="7D627E36" w14:textId="31A65B79" w:rsidR="00096865" w:rsidRPr="00522768" w:rsidRDefault="00096865" w:rsidP="00EF3662">
      <w:pPr>
        <w:ind w:firstLine="567"/>
        <w:jc w:val="center"/>
        <w:rPr>
          <w:rFonts w:ascii="GHEA Grapalat" w:hAnsi="GHEA Grapalat"/>
          <w:b/>
          <w:sz w:val="20"/>
          <w:lang w:val="af-ZA"/>
        </w:rPr>
      </w:pPr>
      <w:r w:rsidRPr="00522768">
        <w:rPr>
          <w:rFonts w:ascii="GHEA Grapalat" w:hAnsi="GHEA Grapalat" w:cs="Sylfaen"/>
          <w:b/>
          <w:sz w:val="20"/>
        </w:rPr>
        <w:t>ՄԱՍ</w:t>
      </w:r>
      <w:r w:rsidRPr="00522768">
        <w:rPr>
          <w:rFonts w:ascii="GHEA Grapalat" w:hAnsi="GHEA Grapalat" w:cs="Times Armenian"/>
          <w:b/>
          <w:sz w:val="20"/>
          <w:lang w:val="af-ZA"/>
        </w:rPr>
        <w:t xml:space="preserve">  II.  </w:t>
      </w:r>
      <w:r w:rsidR="00983278" w:rsidRPr="00522768">
        <w:rPr>
          <w:rFonts w:ascii="GHEA Grapalat" w:hAnsi="GHEA Grapalat" w:cs="Sylfaen"/>
          <w:b/>
          <w:sz w:val="20"/>
        </w:rPr>
        <w:t>ԳՆԱՆՇՄԱՆ</w:t>
      </w:r>
      <w:r w:rsidR="00983278" w:rsidRPr="00522768">
        <w:rPr>
          <w:rFonts w:ascii="GHEA Grapalat" w:hAnsi="GHEA Grapalat" w:cs="Sylfaen"/>
          <w:b/>
          <w:sz w:val="20"/>
          <w:lang w:val="af-ZA"/>
        </w:rPr>
        <w:t xml:space="preserve"> </w:t>
      </w:r>
      <w:r w:rsidR="00983278" w:rsidRPr="00522768">
        <w:rPr>
          <w:rFonts w:ascii="GHEA Grapalat" w:hAnsi="GHEA Grapalat" w:cs="Sylfaen"/>
          <w:b/>
          <w:sz w:val="20"/>
        </w:rPr>
        <w:t>ՀԱՐՑՄԱՆ</w:t>
      </w:r>
      <w:r w:rsidRPr="00522768">
        <w:rPr>
          <w:rFonts w:ascii="GHEA Grapalat" w:hAnsi="GHEA Grapalat" w:cs="Times Armenian"/>
          <w:b/>
          <w:sz w:val="20"/>
          <w:lang w:val="af-ZA"/>
        </w:rPr>
        <w:t xml:space="preserve"> </w:t>
      </w:r>
      <w:r w:rsidRPr="00522768">
        <w:rPr>
          <w:rFonts w:ascii="GHEA Grapalat" w:hAnsi="GHEA Grapalat" w:cs="Sylfaen"/>
          <w:b/>
          <w:sz w:val="20"/>
        </w:rPr>
        <w:t>ՀԱՅՏԸ</w:t>
      </w:r>
      <w:r w:rsidRPr="00522768">
        <w:rPr>
          <w:rFonts w:ascii="GHEA Grapalat" w:hAnsi="GHEA Grapalat" w:cs="Times Armenian"/>
          <w:b/>
          <w:sz w:val="20"/>
          <w:lang w:val="af-ZA"/>
        </w:rPr>
        <w:t xml:space="preserve">  </w:t>
      </w:r>
      <w:r w:rsidRPr="00522768">
        <w:rPr>
          <w:rFonts w:ascii="GHEA Grapalat" w:hAnsi="GHEA Grapalat" w:cs="Sylfaen"/>
          <w:b/>
          <w:sz w:val="20"/>
        </w:rPr>
        <w:t>ՊԱՏՐԱՍՏԵԼՈՒ</w:t>
      </w:r>
      <w:r w:rsidRPr="00522768">
        <w:rPr>
          <w:rFonts w:ascii="GHEA Grapalat" w:hAnsi="GHEA Grapalat" w:cs="Times Armenian"/>
          <w:b/>
          <w:sz w:val="20"/>
          <w:lang w:val="af-ZA"/>
        </w:rPr>
        <w:t xml:space="preserve">  </w:t>
      </w:r>
      <w:r w:rsidRPr="00522768">
        <w:rPr>
          <w:rFonts w:ascii="GHEA Grapalat" w:hAnsi="GHEA Grapalat" w:cs="Sylfaen"/>
          <w:b/>
          <w:sz w:val="20"/>
        </w:rPr>
        <w:t>ՀՐԱՀԱՆԳ</w:t>
      </w:r>
    </w:p>
    <w:p w14:paraId="4690DB59" w14:textId="77777777" w:rsidR="00096865" w:rsidRPr="00522768" w:rsidRDefault="00096865" w:rsidP="00EF3662">
      <w:pPr>
        <w:ind w:firstLine="567"/>
        <w:jc w:val="both"/>
        <w:rPr>
          <w:rFonts w:ascii="GHEA Grapalat" w:hAnsi="GHEA Grapalat"/>
          <w:sz w:val="20"/>
          <w:lang w:val="af-ZA"/>
        </w:rPr>
      </w:pPr>
    </w:p>
    <w:p w14:paraId="3E3BB761"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Pr="00522768">
        <w:rPr>
          <w:rFonts w:ascii="GHEA Grapalat" w:hAnsi="GHEA Grapalat"/>
          <w:sz w:val="20"/>
          <w:lang w:val="af-ZA"/>
        </w:rPr>
        <w:tab/>
      </w:r>
      <w:r w:rsidRPr="00522768">
        <w:rPr>
          <w:rFonts w:ascii="GHEA Grapalat" w:hAnsi="GHEA Grapalat" w:cs="Sylfaen"/>
          <w:sz w:val="20"/>
        </w:rPr>
        <w:t>Ընդհանուր</w:t>
      </w:r>
      <w:r w:rsidRPr="00522768">
        <w:rPr>
          <w:rFonts w:ascii="GHEA Grapalat" w:hAnsi="GHEA Grapalat" w:cs="Times Armenian"/>
          <w:sz w:val="20"/>
          <w:lang w:val="af-ZA"/>
        </w:rPr>
        <w:t xml:space="preserve">  </w:t>
      </w:r>
      <w:r w:rsidRPr="00522768">
        <w:rPr>
          <w:rFonts w:ascii="GHEA Grapalat" w:hAnsi="GHEA Grapalat" w:cs="Sylfaen"/>
          <w:sz w:val="20"/>
        </w:rPr>
        <w:t>դրույթներ</w:t>
      </w:r>
      <w:r w:rsidRPr="00522768">
        <w:rPr>
          <w:rFonts w:ascii="GHEA Grapalat" w:hAnsi="GHEA Grapalat" w:cs="Times Armenian"/>
          <w:sz w:val="20"/>
          <w:lang w:val="af-ZA"/>
        </w:rPr>
        <w:tab/>
      </w:r>
    </w:p>
    <w:p w14:paraId="13F6DA1C"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2.</w:t>
      </w:r>
      <w:r w:rsidRPr="00522768">
        <w:rPr>
          <w:rFonts w:ascii="GHEA Grapalat" w:hAnsi="GHEA Grapalat"/>
          <w:sz w:val="20"/>
          <w:lang w:val="af-ZA"/>
        </w:rPr>
        <w:tab/>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ab/>
      </w:r>
    </w:p>
    <w:p w14:paraId="001A1DCC" w14:textId="77777777" w:rsidR="00037DDE" w:rsidRPr="00522768" w:rsidRDefault="006F0D3F" w:rsidP="00EF3662">
      <w:pPr>
        <w:ind w:firstLine="1134"/>
        <w:jc w:val="both"/>
        <w:rPr>
          <w:rFonts w:ascii="GHEA Grapalat" w:hAnsi="GHEA Grapalat" w:cs="Times Armenian"/>
          <w:sz w:val="20"/>
          <w:lang w:val="af-ZA"/>
        </w:rPr>
      </w:pPr>
      <w:r w:rsidRPr="00522768">
        <w:rPr>
          <w:rFonts w:ascii="GHEA Grapalat" w:hAnsi="GHEA Grapalat"/>
          <w:sz w:val="20"/>
          <w:lang w:val="af-ZA"/>
        </w:rPr>
        <w:t>3</w:t>
      </w:r>
      <w:r w:rsidR="00096865" w:rsidRPr="00522768">
        <w:rPr>
          <w:rFonts w:ascii="GHEA Grapalat" w:hAnsi="GHEA Grapalat"/>
          <w:sz w:val="20"/>
          <w:lang w:val="af-ZA"/>
        </w:rPr>
        <w:t>.</w:t>
      </w:r>
      <w:r w:rsidR="00096865" w:rsidRPr="00522768">
        <w:rPr>
          <w:rFonts w:ascii="GHEA Grapalat" w:hAnsi="GHEA Grapalat"/>
          <w:sz w:val="20"/>
          <w:lang w:val="af-ZA"/>
        </w:rPr>
        <w:tab/>
      </w:r>
      <w:r w:rsidR="00096865" w:rsidRPr="00522768">
        <w:rPr>
          <w:rFonts w:ascii="GHEA Grapalat" w:hAnsi="GHEA Grapalat" w:cs="Sylfaen"/>
          <w:sz w:val="20"/>
        </w:rPr>
        <w:t>Հավելվածներ</w:t>
      </w:r>
      <w:r w:rsidR="00BE01AE" w:rsidRPr="00522768">
        <w:rPr>
          <w:rFonts w:ascii="GHEA Grapalat" w:hAnsi="GHEA Grapalat" w:cs="Times Armenian"/>
          <w:sz w:val="20"/>
          <w:lang w:val="af-ZA"/>
        </w:rPr>
        <w:t xml:space="preserve"> 1-</w:t>
      </w:r>
      <w:r w:rsidR="00334B2F" w:rsidRPr="00522768">
        <w:rPr>
          <w:rFonts w:ascii="GHEA Grapalat" w:hAnsi="GHEA Grapalat" w:cs="Times Armenian"/>
          <w:sz w:val="20"/>
          <w:lang w:val="af-ZA"/>
        </w:rPr>
        <w:t>6</w:t>
      </w:r>
      <w:r w:rsidR="00096865" w:rsidRPr="00522768">
        <w:rPr>
          <w:rFonts w:ascii="GHEA Grapalat" w:hAnsi="GHEA Grapalat" w:cs="Times Armenian"/>
          <w:sz w:val="20"/>
          <w:lang w:val="af-ZA"/>
        </w:rPr>
        <w:tab/>
      </w:r>
    </w:p>
    <w:p w14:paraId="04924DAB" w14:textId="77777777" w:rsidR="00983278" w:rsidRPr="00522768" w:rsidRDefault="00983278" w:rsidP="00983278">
      <w:pPr>
        <w:jc w:val="both"/>
        <w:rPr>
          <w:rFonts w:ascii="GHEA Grapalat" w:hAnsi="GHEA Grapalat" w:cs="Times Armenian"/>
          <w:sz w:val="20"/>
          <w:lang w:val="af-ZA"/>
        </w:rPr>
      </w:pPr>
    </w:p>
    <w:p w14:paraId="44E4AEF6" w14:textId="672EF233" w:rsidR="00096865" w:rsidRPr="00522768" w:rsidRDefault="00096865" w:rsidP="00983278">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տրամադրվում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լրումն</w:t>
      </w:r>
      <w:r w:rsidRPr="00522768">
        <w:rPr>
          <w:rFonts w:ascii="GHEA Grapalat" w:hAnsi="GHEA Grapalat"/>
          <w:sz w:val="20"/>
          <w:lang w:val="af-ZA"/>
        </w:rPr>
        <w:t xml:space="preserve"> </w:t>
      </w:r>
      <w:r w:rsidR="00983278" w:rsidRPr="00522768">
        <w:rPr>
          <w:rFonts w:ascii="GHEA Grapalat" w:hAnsi="GHEA Grapalat" w:cs="Sylfaen"/>
          <w:b/>
          <w:sz w:val="20"/>
        </w:rPr>
        <w:t>ԳՀԱՊՁԲ</w:t>
      </w:r>
      <w:r w:rsidR="00983278" w:rsidRPr="00522768">
        <w:rPr>
          <w:rFonts w:ascii="GHEA Grapalat" w:hAnsi="GHEA Grapalat" w:cs="Sylfaen"/>
          <w:b/>
          <w:sz w:val="20"/>
          <w:lang w:val="af-ZA"/>
        </w:rPr>
        <w:t>-</w:t>
      </w:r>
      <w:r w:rsidR="00983278" w:rsidRPr="00522768">
        <w:rPr>
          <w:rFonts w:ascii="GHEA Grapalat" w:hAnsi="GHEA Grapalat" w:cs="Sylfaen"/>
          <w:b/>
          <w:sz w:val="20"/>
        </w:rPr>
        <w:t>ՀՎԿԱԿ</w:t>
      </w:r>
      <w:r w:rsidR="00983278" w:rsidRPr="00522768">
        <w:rPr>
          <w:rFonts w:ascii="GHEA Grapalat" w:hAnsi="GHEA Grapalat" w:cs="Sylfaen"/>
          <w:b/>
          <w:sz w:val="20"/>
          <w:lang w:val="af-ZA"/>
        </w:rPr>
        <w:t>-2022-91</w:t>
      </w:r>
      <w:r w:rsidR="00983278" w:rsidRPr="00522768">
        <w:rPr>
          <w:rFonts w:ascii="GHEA Grapalat" w:hAnsi="GHEA Grapalat" w:cs="Sylfaen"/>
          <w:sz w:val="20"/>
          <w:lang w:val="af-ZA"/>
        </w:rPr>
        <w:t xml:space="preserve"> </w:t>
      </w:r>
      <w:r w:rsidRPr="00522768">
        <w:rPr>
          <w:rFonts w:ascii="GHEA Grapalat" w:hAnsi="GHEA Grapalat" w:cs="Sylfaen"/>
          <w:sz w:val="20"/>
        </w:rPr>
        <w:t>ծածկա</w:t>
      </w:r>
      <w:r w:rsidRPr="00522768">
        <w:rPr>
          <w:rFonts w:ascii="GHEA Grapalat" w:hAnsi="GHEA Grapalat" w:cs="Times Armenian"/>
          <w:sz w:val="20"/>
        </w:rPr>
        <w:t>գ</w:t>
      </w:r>
      <w:r w:rsidRPr="00522768">
        <w:rPr>
          <w:rFonts w:ascii="GHEA Grapalat" w:hAnsi="GHEA Grapalat" w:cs="Sylfaen"/>
          <w:sz w:val="20"/>
        </w:rPr>
        <w:t>րով</w:t>
      </w:r>
      <w:r w:rsidRPr="00522768">
        <w:rPr>
          <w:rFonts w:ascii="GHEA Grapalat" w:hAnsi="GHEA Grapalat"/>
          <w:sz w:val="20"/>
          <w:lang w:val="af-ZA"/>
        </w:rPr>
        <w:t xml:space="preserve"> </w:t>
      </w:r>
      <w:r w:rsidRPr="00522768">
        <w:rPr>
          <w:rFonts w:ascii="GHEA Grapalat" w:hAnsi="GHEA Grapalat" w:cs="Sylfaen"/>
          <w:sz w:val="20"/>
        </w:rPr>
        <w:t>անցկացվող</w:t>
      </w:r>
      <w:r w:rsidRPr="00522768">
        <w:rPr>
          <w:rFonts w:ascii="GHEA Grapalat" w:hAnsi="GHEA Grapalat" w:cs="Times Armenian"/>
          <w:sz w:val="20"/>
          <w:lang w:val="af-ZA"/>
        </w:rPr>
        <w:t xml:space="preserve"> </w:t>
      </w:r>
      <w:r w:rsidR="00983278" w:rsidRPr="00522768">
        <w:rPr>
          <w:rFonts w:ascii="GHEA Grapalat" w:hAnsi="GHEA Grapalat" w:cs="Sylfaen"/>
          <w:sz w:val="20"/>
        </w:rPr>
        <w:t>գնանշման</w:t>
      </w:r>
      <w:r w:rsidR="00983278" w:rsidRPr="00522768">
        <w:rPr>
          <w:rFonts w:ascii="GHEA Grapalat" w:hAnsi="GHEA Grapalat" w:cs="Sylfaen"/>
          <w:sz w:val="20"/>
          <w:lang w:val="af-ZA"/>
        </w:rPr>
        <w:t xml:space="preserve"> </w:t>
      </w:r>
      <w:r w:rsidR="00983278" w:rsidRPr="00522768">
        <w:rPr>
          <w:rFonts w:ascii="GHEA Grapalat" w:hAnsi="GHEA Grapalat" w:cs="Sylfaen"/>
          <w:sz w:val="20"/>
        </w:rPr>
        <w:t>հարցման</w:t>
      </w:r>
      <w:r w:rsidRPr="00522768">
        <w:rPr>
          <w:rFonts w:ascii="GHEA Grapalat" w:hAnsi="GHEA Grapalat" w:cs="Times Armenian"/>
          <w:sz w:val="20"/>
          <w:lang w:val="af-ZA"/>
        </w:rPr>
        <w:t>(</w:t>
      </w:r>
      <w:r w:rsidRPr="00522768">
        <w:rPr>
          <w:rFonts w:ascii="GHEA Grapalat" w:hAnsi="GHEA Grapalat" w:cs="Sylfaen"/>
          <w:sz w:val="20"/>
        </w:rPr>
        <w:t>այսուհետև</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Times Armenian"/>
          <w:sz w:val="20"/>
          <w:lang w:val="af-ZA"/>
        </w:rPr>
        <w:t xml:space="preserve">) </w:t>
      </w:r>
      <w:r w:rsidRPr="00522768">
        <w:rPr>
          <w:rFonts w:ascii="GHEA Grapalat" w:hAnsi="GHEA Grapalat" w:cs="Sylfaen"/>
          <w:sz w:val="20"/>
        </w:rPr>
        <w:t>հայտարարության</w:t>
      </w:r>
      <w:r w:rsidR="004D5671" w:rsidRPr="00522768">
        <w:rPr>
          <w:rFonts w:ascii="GHEA Grapalat" w:hAnsi="GHEA Grapalat" w:cs="Times Armenian"/>
          <w:sz w:val="20"/>
          <w:lang w:val="af-ZA"/>
        </w:rPr>
        <w:t>։</w:t>
      </w:r>
    </w:p>
    <w:p w14:paraId="1418E69E" w14:textId="49C04321"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կազմվել</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Sylfae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օրենսդրության</w:t>
      </w:r>
      <w:r w:rsidRPr="00522768">
        <w:rPr>
          <w:rFonts w:ascii="GHEA Grapalat" w:hAnsi="GHEA Grapalat" w:cs="Times Armenian"/>
          <w:sz w:val="20"/>
          <w:lang w:val="af-ZA"/>
        </w:rPr>
        <w:t xml:space="preserve">, </w:t>
      </w:r>
      <w:r w:rsidRPr="00522768">
        <w:rPr>
          <w:rFonts w:ascii="GHEA Grapalat" w:hAnsi="GHEA Grapalat" w:cs="Sylfaen"/>
          <w:sz w:val="20"/>
        </w:rPr>
        <w:t>այդ</w:t>
      </w:r>
      <w:r w:rsidRPr="00522768">
        <w:rPr>
          <w:rFonts w:ascii="GHEA Grapalat" w:hAnsi="GHEA Grapalat" w:cs="Times Armenian"/>
          <w:sz w:val="20"/>
          <w:lang w:val="af-ZA"/>
        </w:rPr>
        <w:t xml:space="preserve"> </w:t>
      </w:r>
      <w:r w:rsidRPr="00522768">
        <w:rPr>
          <w:rFonts w:ascii="GHEA Grapalat" w:hAnsi="GHEA Grapalat" w:cs="Sylfaen"/>
          <w:sz w:val="20"/>
        </w:rPr>
        <w:t>թվում</w:t>
      </w:r>
      <w:r w:rsidRPr="00522768">
        <w:rPr>
          <w:rFonts w:ascii="GHEA Grapalat" w:hAnsi="GHEA Grapalat" w:cs="Times Armenian"/>
          <w:sz w:val="20"/>
          <w:lang w:val="af-ZA"/>
        </w:rPr>
        <w:t>`</w:t>
      </w:r>
      <w:r w:rsidRPr="00522768">
        <w:rPr>
          <w:rFonts w:ascii="GHEA Grapalat" w:hAnsi="GHEA Grapalat"/>
          <w:sz w:val="20"/>
          <w:lang w:val="af-ZA"/>
        </w:rPr>
        <w:t xml:space="preserve"> </w:t>
      </w:r>
      <w:r w:rsidR="00A76C15" w:rsidRPr="00522768">
        <w:rPr>
          <w:rFonts w:ascii="GHEA Grapalat" w:hAnsi="GHEA Grapalat"/>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00A76C15"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օրենքի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Օրենք</w:t>
      </w:r>
      <w:r w:rsidRPr="00522768">
        <w:rPr>
          <w:rFonts w:ascii="GHEA Grapalat" w:hAnsi="GHEA Grapalat" w:cs="Times Armenian"/>
          <w:sz w:val="20"/>
          <w:lang w:val="af-ZA"/>
        </w:rPr>
        <w:t>)</w:t>
      </w:r>
      <w:r w:rsidR="00C4352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կառավարության</w:t>
      </w:r>
      <w:r w:rsidRPr="00522768">
        <w:rPr>
          <w:rFonts w:ascii="GHEA Grapalat" w:hAnsi="GHEA Grapalat" w:cs="Times Armenian"/>
          <w:sz w:val="20"/>
          <w:lang w:val="af-ZA"/>
        </w:rPr>
        <w:t xml:space="preserve"> 201</w:t>
      </w:r>
      <w:r w:rsidR="00955E87" w:rsidRPr="00522768">
        <w:rPr>
          <w:rFonts w:ascii="GHEA Grapalat" w:hAnsi="GHEA Grapalat" w:cs="Times Armenian"/>
          <w:sz w:val="20"/>
          <w:lang w:val="af-ZA"/>
        </w:rPr>
        <w:t>7</w:t>
      </w:r>
      <w:r w:rsidRPr="00522768">
        <w:rPr>
          <w:rFonts w:ascii="GHEA Grapalat" w:hAnsi="GHEA Grapalat" w:cs="Sylfaen"/>
          <w:sz w:val="20"/>
        </w:rPr>
        <w:t>թ</w:t>
      </w:r>
      <w:r w:rsidRPr="00522768">
        <w:rPr>
          <w:rFonts w:ascii="GHEA Grapalat" w:hAnsi="GHEA Grapalat" w:cs="Times Armenian"/>
          <w:sz w:val="20"/>
          <w:lang w:val="af-ZA"/>
        </w:rPr>
        <w:t>.</w:t>
      </w:r>
      <w:r w:rsidR="009F18D0" w:rsidRPr="00522768">
        <w:rPr>
          <w:rFonts w:ascii="GHEA Grapalat" w:hAnsi="GHEA Grapalat" w:cs="Times Armenian"/>
          <w:sz w:val="20"/>
          <w:lang w:val="af-ZA"/>
        </w:rPr>
        <w:t xml:space="preserve"> մայիսի 4-ի </w:t>
      </w:r>
      <w:r w:rsidRPr="00522768">
        <w:rPr>
          <w:rFonts w:ascii="GHEA Grapalat" w:hAnsi="GHEA Grapalat" w:cs="Times Armenian"/>
          <w:sz w:val="20"/>
          <w:lang w:val="af-ZA"/>
        </w:rPr>
        <w:t xml:space="preserve">N </w:t>
      </w:r>
      <w:r w:rsidR="009F18D0" w:rsidRPr="00522768">
        <w:rPr>
          <w:rFonts w:ascii="GHEA Grapalat" w:hAnsi="GHEA Grapalat" w:cs="Times Armenian"/>
          <w:sz w:val="20"/>
          <w:lang w:val="af-ZA"/>
        </w:rPr>
        <w:t>526-</w:t>
      </w:r>
      <w:r w:rsidRPr="00522768">
        <w:rPr>
          <w:rFonts w:ascii="GHEA Grapalat" w:hAnsi="GHEA Grapalat" w:cs="Sylfaen"/>
          <w:sz w:val="20"/>
        </w:rPr>
        <w:t>Ն</w:t>
      </w:r>
      <w:r w:rsidRPr="00522768">
        <w:rPr>
          <w:rFonts w:ascii="GHEA Grapalat" w:hAnsi="GHEA Grapalat" w:cs="Times Armenian"/>
          <w:sz w:val="20"/>
          <w:lang w:val="af-ZA"/>
        </w:rPr>
        <w:t xml:space="preserve"> </w:t>
      </w:r>
      <w:r w:rsidRPr="00522768">
        <w:rPr>
          <w:rFonts w:ascii="GHEA Grapalat" w:hAnsi="GHEA Grapalat" w:cs="Sylfaen"/>
          <w:sz w:val="20"/>
        </w:rPr>
        <w:t>որոշմամբ</w:t>
      </w:r>
      <w:r w:rsidRPr="00522768">
        <w:rPr>
          <w:rFonts w:ascii="GHEA Grapalat" w:hAnsi="GHEA Grapalat" w:cs="Times Armenian"/>
          <w:sz w:val="20"/>
          <w:lang w:val="af-ZA"/>
        </w:rPr>
        <w:t xml:space="preserve"> </w:t>
      </w:r>
      <w:r w:rsidRPr="00522768">
        <w:rPr>
          <w:rFonts w:ascii="GHEA Grapalat" w:hAnsi="GHEA Grapalat" w:cs="Sylfaen"/>
          <w:sz w:val="20"/>
        </w:rPr>
        <w:t>հաստատված</w:t>
      </w:r>
      <w:r w:rsidRPr="00522768">
        <w:rPr>
          <w:rFonts w:ascii="GHEA Grapalat" w:hAnsi="GHEA Grapalat" w:cs="Times Armenian"/>
          <w:sz w:val="20"/>
          <w:lang w:val="af-ZA"/>
        </w:rPr>
        <w:t xml:space="preserve"> </w:t>
      </w:r>
      <w:r w:rsidR="00A76C15" w:rsidRPr="00522768">
        <w:rPr>
          <w:rFonts w:ascii="GHEA Grapalat" w:hAnsi="GHEA Grapalat" w:cs="Times Armenian"/>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կազմակերպման</w:t>
      </w:r>
      <w:r w:rsidR="003C53D4"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Times Armenian"/>
          <w:sz w:val="20"/>
          <w:lang w:val="af-ZA"/>
        </w:rPr>
        <w:t>)</w:t>
      </w:r>
      <w:r w:rsidR="00F40D4D"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այլ</w:t>
      </w:r>
      <w:r w:rsidRPr="00522768">
        <w:rPr>
          <w:rFonts w:ascii="GHEA Grapalat" w:hAnsi="GHEA Grapalat" w:cs="Times Armenian"/>
          <w:sz w:val="20"/>
          <w:lang w:val="af-ZA"/>
        </w:rPr>
        <w:t xml:space="preserve"> </w:t>
      </w:r>
      <w:r w:rsidRPr="00522768">
        <w:rPr>
          <w:rFonts w:ascii="GHEA Grapalat" w:hAnsi="GHEA Grapalat" w:cs="Sylfaen"/>
          <w:sz w:val="20"/>
        </w:rPr>
        <w:t>իրավական</w:t>
      </w:r>
      <w:r w:rsidRPr="00522768">
        <w:rPr>
          <w:rFonts w:ascii="GHEA Grapalat" w:hAnsi="GHEA Grapalat" w:cs="Times Armenian"/>
          <w:sz w:val="20"/>
          <w:lang w:val="af-ZA"/>
        </w:rPr>
        <w:t xml:space="preserve"> </w:t>
      </w:r>
      <w:r w:rsidRPr="00522768">
        <w:rPr>
          <w:rFonts w:ascii="GHEA Grapalat" w:hAnsi="GHEA Grapalat" w:cs="Sylfaen"/>
          <w:sz w:val="20"/>
        </w:rPr>
        <w:t>ակտերի</w:t>
      </w:r>
      <w:r w:rsidRPr="00522768">
        <w:rPr>
          <w:rFonts w:ascii="GHEA Grapalat" w:hAnsi="GHEA Grapalat" w:cs="Times Armenian"/>
          <w:sz w:val="20"/>
          <w:lang w:val="af-ZA"/>
        </w:rPr>
        <w:t xml:space="preserve"> </w:t>
      </w:r>
      <w:r w:rsidRPr="00522768">
        <w:rPr>
          <w:rFonts w:ascii="GHEA Grapalat" w:hAnsi="GHEA Grapalat" w:cs="Sylfaen"/>
          <w:sz w:val="20"/>
        </w:rPr>
        <w:t>պահանջներին</w:t>
      </w:r>
      <w:r w:rsidRPr="00522768">
        <w:rPr>
          <w:rFonts w:ascii="GHEA Grapalat" w:hAnsi="GHEA Grapalat" w:cs="Times Armenian"/>
          <w:sz w:val="20"/>
          <w:lang w:val="af-ZA"/>
        </w:rPr>
        <w:t xml:space="preserve"> </w:t>
      </w:r>
      <w:r w:rsidRPr="00522768">
        <w:rPr>
          <w:rFonts w:ascii="GHEA Grapalat" w:hAnsi="GHEA Grapalat" w:cs="Sylfaen"/>
          <w:sz w:val="20"/>
        </w:rPr>
        <w:t>համապատասխան</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նպատակ</w:t>
      </w:r>
      <w:r w:rsidRPr="00522768">
        <w:rPr>
          <w:rFonts w:ascii="GHEA Grapalat" w:hAnsi="GHEA Grapalat" w:cs="Times Armenian"/>
          <w:sz w:val="20"/>
          <w:lang w:val="af-ZA"/>
        </w:rPr>
        <w:t xml:space="preserve"> </w:t>
      </w:r>
      <w:r w:rsidRPr="00522768">
        <w:rPr>
          <w:rFonts w:ascii="GHEA Grapalat" w:hAnsi="GHEA Grapalat" w:cs="Sylfaen"/>
          <w:sz w:val="20"/>
        </w:rPr>
        <w:t>ունի</w:t>
      </w:r>
      <w:r w:rsidRPr="00522768">
        <w:rPr>
          <w:rFonts w:ascii="GHEA Grapalat" w:hAnsi="GHEA Grapalat" w:cs="Times Armenian"/>
          <w:sz w:val="20"/>
          <w:lang w:val="af-ZA"/>
        </w:rPr>
        <w:t xml:space="preserve"> </w:t>
      </w:r>
      <w:r w:rsidR="00983278" w:rsidRPr="00522768">
        <w:rPr>
          <w:rFonts w:ascii="GHEA Grapalat" w:hAnsi="GHEA Grapalat"/>
          <w:b/>
          <w:sz w:val="20"/>
          <w:szCs w:val="20"/>
          <w:lang w:val="af-ZA"/>
        </w:rPr>
        <w:t>«Հիվանդությունների վերահսկման և կանխարգելման ազգային կենտրոն» ՊՈԱԿ</w:t>
      </w:r>
      <w:r w:rsidR="00983278" w:rsidRPr="00522768">
        <w:rPr>
          <w:rFonts w:ascii="GHEA Grapalat" w:hAnsi="GHEA Grapalat"/>
          <w:sz w:val="20"/>
          <w:lang w:val="af-ZA"/>
        </w:rPr>
        <w:t>-</w:t>
      </w:r>
      <w:r w:rsidR="00A00E74" w:rsidRPr="00522768">
        <w:rPr>
          <w:rFonts w:ascii="GHEA Grapalat" w:hAnsi="GHEA Grapalat"/>
          <w:sz w:val="20"/>
        </w:rPr>
        <w:t>ի</w:t>
      </w:r>
      <w:r w:rsidR="00A00E74" w:rsidRPr="00522768">
        <w:rPr>
          <w:rFonts w:ascii="GHEA Grapalat" w:hAnsi="GHEA Grapalat"/>
          <w:sz w:val="20"/>
          <w:lang w:val="af-ZA"/>
        </w:rPr>
        <w:t xml:space="preserve"> </w:t>
      </w:r>
      <w:r w:rsidR="00A00E74" w:rsidRPr="00522768">
        <w:rPr>
          <w:rFonts w:ascii="GHEA Grapalat" w:hAnsi="GHEA Grapalat" w:cs="Times Armenian"/>
          <w:sz w:val="20"/>
          <w:lang w:val="af-ZA"/>
        </w:rPr>
        <w:t>(</w:t>
      </w:r>
      <w:r w:rsidR="00A00E74" w:rsidRPr="00522768">
        <w:rPr>
          <w:rFonts w:ascii="GHEA Grapalat" w:hAnsi="GHEA Grapalat" w:cs="Sylfaen"/>
          <w:sz w:val="20"/>
        </w:rPr>
        <w:t>այսուհետ</w:t>
      </w:r>
      <w:r w:rsidR="00A00E74" w:rsidRPr="00522768">
        <w:rPr>
          <w:rFonts w:ascii="GHEA Grapalat" w:hAnsi="GHEA Grapalat" w:cs="Times Armenian"/>
          <w:sz w:val="20"/>
          <w:lang w:val="af-ZA"/>
        </w:rPr>
        <w:t xml:space="preserve">` </w:t>
      </w:r>
      <w:r w:rsidR="00A00E74" w:rsidRPr="00522768">
        <w:rPr>
          <w:rFonts w:ascii="GHEA Grapalat" w:hAnsi="GHEA Grapalat" w:cs="Sylfaen"/>
          <w:sz w:val="20"/>
        </w:rPr>
        <w:t>պատվիրատու</w:t>
      </w:r>
      <w:r w:rsidR="00A00E7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կողմից</w:t>
      </w:r>
      <w:r w:rsidRPr="00522768">
        <w:rPr>
          <w:rFonts w:ascii="GHEA Grapalat" w:hAnsi="GHEA Grapalat" w:cs="Times Armenian"/>
          <w:sz w:val="20"/>
          <w:lang w:val="af-ZA"/>
        </w:rPr>
        <w:t xml:space="preserve"> </w:t>
      </w:r>
      <w:r w:rsidRPr="00522768">
        <w:rPr>
          <w:rFonts w:ascii="GHEA Grapalat" w:hAnsi="GHEA Grapalat" w:cs="Sylfaen"/>
          <w:sz w:val="20"/>
        </w:rPr>
        <w:t>հայտարարված</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ին</w:t>
      </w:r>
      <w:r w:rsidR="000604CF" w:rsidRPr="00522768">
        <w:rPr>
          <w:rFonts w:ascii="GHEA Grapalat" w:hAnsi="GHEA Grapalat" w:cs="Sylfaen"/>
          <w:sz w:val="20"/>
          <w:lang w:val="af-ZA"/>
        </w:rPr>
        <w:t xml:space="preserve"> </w:t>
      </w:r>
      <w:r w:rsidRPr="00522768">
        <w:rPr>
          <w:rFonts w:ascii="GHEA Grapalat" w:hAnsi="GHEA Grapalat" w:cs="Sylfaen"/>
          <w:sz w:val="20"/>
        </w:rPr>
        <w:t>մասնակցելու</w:t>
      </w:r>
      <w:r w:rsidRPr="00522768">
        <w:rPr>
          <w:rFonts w:ascii="GHEA Grapalat" w:hAnsi="GHEA Grapalat" w:cs="Times Armenian"/>
          <w:sz w:val="20"/>
          <w:lang w:val="af-ZA"/>
        </w:rPr>
        <w:t xml:space="preserve"> </w:t>
      </w:r>
      <w:r w:rsidRPr="00522768">
        <w:rPr>
          <w:rFonts w:ascii="GHEA Grapalat" w:hAnsi="GHEA Grapalat" w:cs="Sylfaen"/>
          <w:sz w:val="20"/>
        </w:rPr>
        <w:t>մտադրություն</w:t>
      </w:r>
      <w:r w:rsidRPr="00522768">
        <w:rPr>
          <w:rFonts w:ascii="GHEA Grapalat" w:hAnsi="GHEA Grapalat" w:cs="Times Armenian"/>
          <w:sz w:val="20"/>
          <w:lang w:val="af-ZA"/>
        </w:rPr>
        <w:t xml:space="preserve"> </w:t>
      </w:r>
      <w:r w:rsidRPr="00522768">
        <w:rPr>
          <w:rFonts w:ascii="GHEA Grapalat" w:hAnsi="GHEA Grapalat" w:cs="Sylfaen"/>
          <w:sz w:val="20"/>
        </w:rPr>
        <w:t>ունեցող</w:t>
      </w:r>
      <w:r w:rsidRPr="00522768">
        <w:rPr>
          <w:rFonts w:ascii="GHEA Grapalat" w:hAnsi="GHEA Grapalat" w:cs="Times Armenian"/>
          <w:sz w:val="20"/>
          <w:lang w:val="af-ZA"/>
        </w:rPr>
        <w:t xml:space="preserve"> </w:t>
      </w:r>
      <w:r w:rsidRPr="00522768">
        <w:rPr>
          <w:rFonts w:ascii="GHEA Grapalat" w:hAnsi="GHEA Grapalat" w:cs="Sylfaen"/>
          <w:sz w:val="20"/>
        </w:rPr>
        <w:t>անձանց</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003D0075" w:rsidRPr="00522768">
        <w:rPr>
          <w:rFonts w:ascii="GHEA Grapalat" w:hAnsi="GHEA Grapalat" w:cs="Sylfaen"/>
          <w:sz w:val="20"/>
        </w:rPr>
        <w:t>մ</w:t>
      </w:r>
      <w:r w:rsidRPr="00522768">
        <w:rPr>
          <w:rFonts w:ascii="GHEA Grapalat" w:hAnsi="GHEA Grapalat" w:cs="Sylfaen"/>
          <w:sz w:val="20"/>
        </w:rPr>
        <w:t>ասնակից</w:t>
      </w:r>
      <w:r w:rsidRPr="00522768">
        <w:rPr>
          <w:rFonts w:ascii="GHEA Grapalat" w:hAnsi="GHEA Grapalat" w:cs="Times Armenian"/>
          <w:sz w:val="20"/>
          <w:lang w:val="af-ZA"/>
        </w:rPr>
        <w:t xml:space="preserve">) </w:t>
      </w:r>
      <w:r w:rsidRPr="00522768">
        <w:rPr>
          <w:rFonts w:ascii="GHEA Grapalat" w:hAnsi="GHEA Grapalat" w:cs="Sylfaen"/>
          <w:sz w:val="20"/>
        </w:rPr>
        <w:t>տեղեկացնելու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պայմանների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անցկացման</w:t>
      </w:r>
      <w:r w:rsidRPr="00522768">
        <w:rPr>
          <w:rFonts w:ascii="GHEA Grapalat" w:hAnsi="GHEA Grapalat" w:cs="Times Armenian"/>
          <w:sz w:val="20"/>
          <w:lang w:val="af-ZA"/>
        </w:rPr>
        <w:t xml:space="preserve">, </w:t>
      </w:r>
      <w:r w:rsidR="002E7EE1" w:rsidRPr="00522768">
        <w:rPr>
          <w:rFonts w:ascii="GHEA Grapalat" w:hAnsi="GHEA Grapalat" w:cs="Sylfaen"/>
          <w:sz w:val="20"/>
          <w:lang w:val="hy-AM"/>
        </w:rPr>
        <w:t>ընտրված մասնակցին</w:t>
      </w:r>
      <w:r w:rsidRPr="00522768">
        <w:rPr>
          <w:rFonts w:ascii="GHEA Grapalat" w:hAnsi="GHEA Grapalat" w:cs="Times Armenian"/>
          <w:sz w:val="20"/>
          <w:lang w:val="af-ZA"/>
        </w:rPr>
        <w:t xml:space="preserve"> </w:t>
      </w:r>
      <w:r w:rsidRPr="00522768">
        <w:rPr>
          <w:rFonts w:ascii="GHEA Grapalat" w:hAnsi="GHEA Grapalat" w:cs="Sylfaen"/>
          <w:sz w:val="20"/>
        </w:rPr>
        <w:t>որոշելու</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նրա</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պայմանա</w:t>
      </w:r>
      <w:r w:rsidRPr="00522768">
        <w:rPr>
          <w:rFonts w:ascii="GHEA Grapalat" w:hAnsi="GHEA Grapalat" w:cs="Times Armenian"/>
          <w:sz w:val="20"/>
        </w:rPr>
        <w:t>գ</w:t>
      </w:r>
      <w:r w:rsidRPr="00522768">
        <w:rPr>
          <w:rFonts w:ascii="GHEA Grapalat" w:hAnsi="GHEA Grapalat" w:cs="Sylfaen"/>
          <w:sz w:val="20"/>
        </w:rPr>
        <w:t>իր</w:t>
      </w:r>
      <w:r w:rsidRPr="00522768">
        <w:rPr>
          <w:rFonts w:ascii="GHEA Grapalat" w:hAnsi="GHEA Grapalat" w:cs="Times Armenian"/>
          <w:sz w:val="20"/>
          <w:lang w:val="af-ZA"/>
        </w:rPr>
        <w:t xml:space="preserve"> </w:t>
      </w:r>
      <w:r w:rsidRPr="00522768">
        <w:rPr>
          <w:rFonts w:ascii="GHEA Grapalat" w:hAnsi="GHEA Grapalat" w:cs="Sylfaen"/>
          <w:sz w:val="20"/>
        </w:rPr>
        <w:t>կնքելու</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Times Armenian"/>
          <w:sz w:val="20"/>
          <w:lang w:val="af-ZA"/>
        </w:rPr>
        <w:t xml:space="preserve">, </w:t>
      </w:r>
      <w:r w:rsidRPr="00522768">
        <w:rPr>
          <w:rFonts w:ascii="GHEA Grapalat" w:hAnsi="GHEA Grapalat" w:cs="Sylfaen"/>
          <w:sz w:val="20"/>
        </w:rPr>
        <w:t>ինչպես</w:t>
      </w:r>
      <w:r w:rsidRPr="00522768">
        <w:rPr>
          <w:rFonts w:ascii="GHEA Grapalat" w:hAnsi="GHEA Grapalat" w:cs="Times Armenian"/>
          <w:sz w:val="20"/>
          <w:lang w:val="af-ZA"/>
        </w:rPr>
        <w:t xml:space="preserve"> </w:t>
      </w:r>
      <w:r w:rsidRPr="00522768">
        <w:rPr>
          <w:rFonts w:ascii="GHEA Grapalat" w:hAnsi="GHEA Grapalat" w:cs="Sylfaen"/>
          <w:sz w:val="20"/>
        </w:rPr>
        <w:t>նաև</w:t>
      </w:r>
      <w:r w:rsidRPr="00522768">
        <w:rPr>
          <w:rFonts w:ascii="GHEA Grapalat" w:hAnsi="GHEA Grapalat" w:cs="Times Armenian"/>
          <w:sz w:val="20"/>
          <w:lang w:val="af-ZA"/>
        </w:rPr>
        <w:t xml:space="preserve"> </w:t>
      </w:r>
      <w:r w:rsidRPr="00522768">
        <w:rPr>
          <w:rFonts w:ascii="GHEA Grapalat" w:hAnsi="GHEA Grapalat" w:cs="Sylfaen"/>
          <w:sz w:val="20"/>
        </w:rPr>
        <w:t>օժանդակելու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պատրաստելիս</w:t>
      </w:r>
      <w:r w:rsidR="004D5671" w:rsidRPr="00522768">
        <w:rPr>
          <w:rFonts w:ascii="GHEA Grapalat" w:hAnsi="GHEA Grapalat" w:cs="Times Armenian"/>
          <w:sz w:val="20"/>
          <w:lang w:val="af-ZA"/>
        </w:rPr>
        <w:t>։</w:t>
      </w:r>
    </w:p>
    <w:p w14:paraId="1A53E74F" w14:textId="77777777"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Հայտեր</w:t>
      </w:r>
      <w:r w:rsidRPr="00522768">
        <w:rPr>
          <w:rFonts w:ascii="GHEA Grapalat" w:hAnsi="GHEA Grapalat" w:cs="Times Armenian"/>
          <w:sz w:val="20"/>
          <w:lang w:val="af-ZA"/>
        </w:rPr>
        <w:t xml:space="preserve"> </w:t>
      </w:r>
      <w:r w:rsidRPr="00522768">
        <w:rPr>
          <w:rFonts w:ascii="GHEA Grapalat" w:hAnsi="GHEA Grapalat" w:cs="Sylfaen"/>
          <w:sz w:val="20"/>
        </w:rPr>
        <w:t>կարող</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ներկայացնել</w:t>
      </w:r>
      <w:r w:rsidRPr="00522768">
        <w:rPr>
          <w:rFonts w:ascii="GHEA Grapalat" w:hAnsi="GHEA Grapalat" w:cs="Times Armenian"/>
          <w:sz w:val="20"/>
          <w:lang w:val="af-ZA"/>
        </w:rPr>
        <w:t xml:space="preserve"> </w:t>
      </w:r>
      <w:r w:rsidRPr="00522768">
        <w:rPr>
          <w:rFonts w:ascii="GHEA Grapalat" w:hAnsi="GHEA Grapalat" w:cs="Sylfaen"/>
          <w:sz w:val="20"/>
        </w:rPr>
        <w:t>բոլոր</w:t>
      </w:r>
      <w:r w:rsidR="00B2681D" w:rsidRPr="00522768">
        <w:rPr>
          <w:rFonts w:ascii="GHEA Grapalat" w:hAnsi="GHEA Grapalat" w:cs="Sylfaen"/>
          <w:sz w:val="20"/>
          <w:lang w:val="af-ZA"/>
        </w:rPr>
        <w:t xml:space="preserve"> </w:t>
      </w:r>
      <w:r w:rsidRPr="00522768">
        <w:rPr>
          <w:rFonts w:ascii="GHEA Grapalat" w:hAnsi="GHEA Grapalat" w:cs="Sylfaen"/>
          <w:sz w:val="20"/>
        </w:rPr>
        <w:t>անձիք</w:t>
      </w:r>
      <w:r w:rsidRPr="00522768">
        <w:rPr>
          <w:rFonts w:ascii="GHEA Grapalat" w:hAnsi="GHEA Grapalat" w:cs="Times Armenian"/>
          <w:sz w:val="20"/>
          <w:lang w:val="af-ZA"/>
        </w:rPr>
        <w:t xml:space="preserve">, </w:t>
      </w:r>
      <w:r w:rsidRPr="00522768">
        <w:rPr>
          <w:rFonts w:ascii="GHEA Grapalat" w:hAnsi="GHEA Grapalat" w:cs="Sylfaen"/>
          <w:sz w:val="20"/>
        </w:rPr>
        <w:t>անկախ</w:t>
      </w:r>
      <w:r w:rsidRPr="00522768">
        <w:rPr>
          <w:rFonts w:ascii="GHEA Grapalat" w:hAnsi="GHEA Grapalat" w:cs="Times Armenian"/>
          <w:sz w:val="20"/>
          <w:lang w:val="af-ZA"/>
        </w:rPr>
        <w:t xml:space="preserve"> </w:t>
      </w:r>
      <w:r w:rsidRPr="00522768">
        <w:rPr>
          <w:rFonts w:ascii="GHEA Grapalat" w:hAnsi="GHEA Grapalat" w:cs="Sylfaen"/>
          <w:sz w:val="20"/>
        </w:rPr>
        <w:t>նրանց</w:t>
      </w:r>
      <w:r w:rsidRPr="00522768">
        <w:rPr>
          <w:rFonts w:ascii="GHEA Grapalat" w:hAnsi="GHEA Grapalat" w:cs="Times Armenian"/>
          <w:sz w:val="20"/>
          <w:lang w:val="af-ZA"/>
        </w:rPr>
        <w:t xml:space="preserve">` </w:t>
      </w:r>
      <w:r w:rsidRPr="00522768">
        <w:rPr>
          <w:rFonts w:ascii="GHEA Grapalat" w:hAnsi="GHEA Grapalat" w:cs="Sylfaen"/>
          <w:sz w:val="20"/>
        </w:rPr>
        <w:t>օտարերկրյա</w:t>
      </w:r>
      <w:r w:rsidRPr="00522768">
        <w:rPr>
          <w:rFonts w:ascii="GHEA Grapalat" w:hAnsi="GHEA Grapalat" w:cs="Times Armenian"/>
          <w:sz w:val="20"/>
          <w:lang w:val="af-ZA"/>
        </w:rPr>
        <w:t xml:space="preserve"> </w:t>
      </w:r>
      <w:r w:rsidRPr="00522768">
        <w:rPr>
          <w:rFonts w:ascii="GHEA Grapalat" w:hAnsi="GHEA Grapalat" w:cs="Sylfaen"/>
          <w:sz w:val="20"/>
        </w:rPr>
        <w:t>ֆիզիկական</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կազմակերպություն</w:t>
      </w:r>
      <w:r w:rsidRPr="00522768">
        <w:rPr>
          <w:rFonts w:ascii="GHEA Grapalat" w:hAnsi="GHEA Grapalat" w:cs="Times Armenian"/>
          <w:sz w:val="20"/>
          <w:lang w:val="af-ZA"/>
        </w:rPr>
        <w:t xml:space="preserve">, </w:t>
      </w:r>
      <w:r w:rsidRPr="00522768">
        <w:rPr>
          <w:rFonts w:ascii="GHEA Grapalat" w:hAnsi="GHEA Grapalat" w:cs="Sylfaen"/>
          <w:sz w:val="20"/>
        </w:rPr>
        <w:t>քաղաքացիություն</w:t>
      </w:r>
      <w:r w:rsidRPr="00522768">
        <w:rPr>
          <w:rFonts w:ascii="GHEA Grapalat" w:hAnsi="GHEA Grapalat" w:cs="Times Armenian"/>
          <w:sz w:val="20"/>
          <w:lang w:val="af-ZA"/>
        </w:rPr>
        <w:t xml:space="preserve"> </w:t>
      </w:r>
      <w:r w:rsidRPr="00522768">
        <w:rPr>
          <w:rFonts w:ascii="GHEA Grapalat" w:hAnsi="GHEA Grapalat" w:cs="Sylfaen"/>
          <w:sz w:val="20"/>
        </w:rPr>
        <w:t>չունեցող</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լինելու</w:t>
      </w:r>
      <w:r w:rsidRPr="00522768">
        <w:rPr>
          <w:rFonts w:ascii="GHEA Grapalat" w:hAnsi="GHEA Grapalat" w:cs="Times Armenian"/>
          <w:sz w:val="20"/>
          <w:lang w:val="af-ZA"/>
        </w:rPr>
        <w:t xml:space="preserve"> </w:t>
      </w:r>
      <w:r w:rsidRPr="00522768">
        <w:rPr>
          <w:rFonts w:ascii="GHEA Grapalat" w:hAnsi="GHEA Grapalat" w:cs="Sylfaen"/>
          <w:sz w:val="20"/>
        </w:rPr>
        <w:t>հան</w:t>
      </w:r>
      <w:r w:rsidRPr="00522768">
        <w:rPr>
          <w:rFonts w:ascii="GHEA Grapalat" w:hAnsi="GHEA Grapalat" w:cs="Times Armenian"/>
          <w:sz w:val="20"/>
        </w:rPr>
        <w:t>գ</w:t>
      </w:r>
      <w:r w:rsidRPr="00522768">
        <w:rPr>
          <w:rFonts w:ascii="GHEA Grapalat" w:hAnsi="GHEA Grapalat" w:cs="Sylfaen"/>
          <w:sz w:val="20"/>
        </w:rPr>
        <w:t>ամանքից</w:t>
      </w:r>
      <w:r w:rsidR="004D5671" w:rsidRPr="00522768">
        <w:rPr>
          <w:rFonts w:ascii="GHEA Grapalat" w:hAnsi="GHEA Grapalat" w:cs="Times Armenian"/>
          <w:sz w:val="20"/>
          <w:lang w:val="af-ZA"/>
        </w:rPr>
        <w:t>։</w:t>
      </w:r>
    </w:p>
    <w:p w14:paraId="1FDD861C" w14:textId="77777777" w:rsidR="00096865" w:rsidRPr="00522768" w:rsidRDefault="00096865" w:rsidP="00EF3662">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հարաբերությունների</w:t>
      </w:r>
      <w:r w:rsidRPr="00522768">
        <w:rPr>
          <w:rFonts w:ascii="GHEA Grapalat" w:hAnsi="GHEA Grapalat" w:cs="Times Armenian"/>
          <w:sz w:val="20"/>
          <w:lang w:val="af-ZA"/>
        </w:rPr>
        <w:t xml:space="preserve"> </w:t>
      </w:r>
      <w:r w:rsidRPr="00522768">
        <w:rPr>
          <w:rFonts w:ascii="GHEA Grapalat" w:hAnsi="GHEA Grapalat" w:cs="Sylfaen"/>
          <w:sz w:val="20"/>
        </w:rPr>
        <w:t>նկատմամբ</w:t>
      </w:r>
      <w:r w:rsidRPr="00522768">
        <w:rPr>
          <w:rFonts w:ascii="GHEA Grapalat" w:hAnsi="GHEA Grapalat" w:cs="Times Armenian"/>
          <w:sz w:val="20"/>
          <w:lang w:val="af-ZA"/>
        </w:rPr>
        <w:t xml:space="preserve"> </w:t>
      </w:r>
      <w:r w:rsidRPr="00522768">
        <w:rPr>
          <w:rFonts w:ascii="GHEA Grapalat" w:hAnsi="GHEA Grapalat" w:cs="Sylfaen"/>
          <w:sz w:val="20"/>
        </w:rPr>
        <w:t>կիրառվում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004D5671"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վեճերը</w:t>
      </w:r>
      <w:r w:rsidRPr="00522768">
        <w:rPr>
          <w:rFonts w:ascii="GHEA Grapalat" w:hAnsi="GHEA Grapalat" w:cs="Times Armenian"/>
          <w:sz w:val="20"/>
          <w:lang w:val="af-ZA"/>
        </w:rPr>
        <w:t xml:space="preserve"> </w:t>
      </w:r>
      <w:r w:rsidRPr="00522768">
        <w:rPr>
          <w:rFonts w:ascii="GHEA Grapalat" w:hAnsi="GHEA Grapalat" w:cs="Sylfaen"/>
          <w:sz w:val="20"/>
        </w:rPr>
        <w:t>ենթակա</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քննության</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դատարաններում</w:t>
      </w:r>
      <w:r w:rsidR="004D5671" w:rsidRPr="00522768">
        <w:rPr>
          <w:rFonts w:ascii="GHEA Grapalat" w:hAnsi="GHEA Grapalat" w:cs="Times Armenian"/>
          <w:sz w:val="20"/>
          <w:lang w:val="af-ZA"/>
        </w:rPr>
        <w:t>։</w:t>
      </w:r>
      <w:r w:rsidR="00F5653D" w:rsidRPr="00522768">
        <w:rPr>
          <w:rFonts w:ascii="GHEA Grapalat" w:hAnsi="GHEA Grapalat" w:cs="Times Armenian"/>
          <w:sz w:val="20"/>
          <w:lang w:val="af-ZA"/>
        </w:rPr>
        <w:t xml:space="preserve"> </w:t>
      </w:r>
    </w:p>
    <w:p w14:paraId="106EB3CC" w14:textId="389812FF" w:rsidR="003E1421" w:rsidRPr="00522768" w:rsidRDefault="00A81DD5" w:rsidP="00EF3662">
      <w:pPr>
        <w:pStyle w:val="BodyTextIndent2"/>
        <w:spacing w:line="240" w:lineRule="auto"/>
        <w:ind w:firstLine="567"/>
        <w:rPr>
          <w:rFonts w:ascii="GHEA Grapalat" w:hAnsi="GHEA Grapalat"/>
        </w:rPr>
      </w:pPr>
      <w:r w:rsidRPr="00522768">
        <w:rPr>
          <w:rFonts w:ascii="GHEA Grapalat" w:hAnsi="GHEA Grapalat"/>
        </w:rPr>
        <w:t xml:space="preserve">Գնահատող հանձնաժողովի քարտուղարի </w:t>
      </w:r>
      <w:r w:rsidR="003E1421" w:rsidRPr="00522768">
        <w:rPr>
          <w:rFonts w:ascii="GHEA Grapalat" w:hAnsi="GHEA Grapalat"/>
        </w:rPr>
        <w:t xml:space="preserve">էլեկտրոնային փոստի հասցեն է` </w:t>
      </w:r>
      <w:r w:rsidR="00983278" w:rsidRPr="00522768">
        <w:rPr>
          <w:rFonts w:ascii="GHEA Grapalat" w:hAnsi="GHEA Grapalat"/>
          <w:b/>
        </w:rPr>
        <w:t>procurement@ncdc.am</w:t>
      </w:r>
    </w:p>
    <w:p w14:paraId="01F44180" w14:textId="77777777" w:rsidR="00096865" w:rsidRPr="00522768" w:rsidRDefault="00F5653D" w:rsidP="00EF3662">
      <w:pPr>
        <w:jc w:val="center"/>
        <w:rPr>
          <w:rFonts w:ascii="GHEA Grapalat" w:hAnsi="GHEA Grapalat"/>
          <w:szCs w:val="22"/>
          <w:lang w:val="af-ZA"/>
        </w:rPr>
      </w:pPr>
      <w:r w:rsidRPr="00522768">
        <w:rPr>
          <w:rFonts w:ascii="GHEA Grapalat" w:hAnsi="GHEA Grapalat"/>
          <w:sz w:val="16"/>
          <w:szCs w:val="16"/>
          <w:lang w:val="af-ZA"/>
        </w:rPr>
        <w:br w:type="page"/>
      </w:r>
      <w:r w:rsidR="00096865" w:rsidRPr="00522768">
        <w:rPr>
          <w:rFonts w:ascii="GHEA Grapalat" w:hAnsi="GHEA Grapalat" w:cs="Sylfaen"/>
          <w:szCs w:val="22"/>
        </w:rPr>
        <w:lastRenderedPageBreak/>
        <w:t>ՄԱՍ</w:t>
      </w:r>
      <w:r w:rsidR="00096865" w:rsidRPr="00522768">
        <w:rPr>
          <w:rFonts w:ascii="GHEA Grapalat" w:hAnsi="GHEA Grapalat" w:cs="Times Armenian"/>
          <w:szCs w:val="22"/>
          <w:lang w:val="af-ZA"/>
        </w:rPr>
        <w:t xml:space="preserve">  I</w:t>
      </w:r>
    </w:p>
    <w:p w14:paraId="12817B4F" w14:textId="77777777" w:rsidR="00096865" w:rsidRPr="00522768"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522768" w:rsidRDefault="002B32D6" w:rsidP="00EF3662">
      <w:pPr>
        <w:numPr>
          <w:ilvl w:val="0"/>
          <w:numId w:val="3"/>
        </w:numPr>
        <w:jc w:val="center"/>
        <w:rPr>
          <w:rFonts w:ascii="GHEA Grapalat" w:hAnsi="GHEA Grapalat" w:cs="Sylfaen"/>
          <w:b/>
          <w:sz w:val="20"/>
        </w:rPr>
      </w:pPr>
      <w:r w:rsidRPr="00522768">
        <w:rPr>
          <w:rFonts w:ascii="GHEA Grapalat" w:hAnsi="GHEA Grapalat" w:cs="Sylfaen"/>
          <w:b/>
          <w:sz w:val="20"/>
        </w:rPr>
        <w:t>ԳՆՄԱՆ  ԱՌԱՐԿԱՅԻ  ԲՆՈՒԹԱԳԻՐԸ</w:t>
      </w:r>
    </w:p>
    <w:p w14:paraId="7B4BA385" w14:textId="77777777" w:rsidR="002B32D6" w:rsidRPr="00522768" w:rsidRDefault="002B32D6" w:rsidP="00EF3662">
      <w:pPr>
        <w:ind w:left="360"/>
        <w:jc w:val="center"/>
        <w:rPr>
          <w:rFonts w:ascii="GHEA Grapalat" w:hAnsi="GHEA Grapalat" w:cs="Sylfaen"/>
          <w:b/>
          <w:sz w:val="20"/>
        </w:rPr>
      </w:pPr>
    </w:p>
    <w:p w14:paraId="1FCD24D9" w14:textId="4395944A" w:rsidR="00096865" w:rsidRPr="00522768" w:rsidRDefault="00845AA5" w:rsidP="00EF3662">
      <w:pPr>
        <w:pStyle w:val="Heading3"/>
        <w:spacing w:line="240" w:lineRule="auto"/>
        <w:ind w:firstLine="567"/>
        <w:jc w:val="both"/>
        <w:rPr>
          <w:rFonts w:ascii="GHEA Grapalat" w:hAnsi="GHEA Grapalat"/>
          <w:i w:val="0"/>
          <w:lang w:val="af-ZA"/>
        </w:rPr>
      </w:pPr>
      <w:r w:rsidRPr="00522768">
        <w:rPr>
          <w:rFonts w:ascii="GHEA Grapalat" w:hAnsi="GHEA Grapalat" w:cs="Sylfaen"/>
          <w:i w:val="0"/>
        </w:rPr>
        <w:t xml:space="preserve">1.1 </w:t>
      </w:r>
      <w:r w:rsidR="00096865" w:rsidRPr="00522768">
        <w:rPr>
          <w:rFonts w:ascii="GHEA Grapalat" w:hAnsi="GHEA Grapalat" w:cs="Sylfaen"/>
          <w:i w:val="0"/>
        </w:rPr>
        <w:t>Գնման</w:t>
      </w:r>
      <w:r w:rsidR="00096865" w:rsidRPr="00522768">
        <w:rPr>
          <w:rFonts w:ascii="GHEA Grapalat" w:hAnsi="GHEA Grapalat" w:cs="Sylfaen"/>
          <w:i w:val="0"/>
          <w:lang w:val="af-ZA"/>
        </w:rPr>
        <w:t xml:space="preserve"> </w:t>
      </w:r>
      <w:r w:rsidR="00096865" w:rsidRPr="00522768">
        <w:rPr>
          <w:rFonts w:ascii="GHEA Grapalat" w:hAnsi="GHEA Grapalat" w:cs="Sylfaen"/>
          <w:i w:val="0"/>
        </w:rPr>
        <w:t>առարկա</w:t>
      </w:r>
      <w:r w:rsidR="00096865" w:rsidRPr="00522768">
        <w:rPr>
          <w:rFonts w:ascii="GHEA Grapalat" w:hAnsi="GHEA Grapalat" w:cs="Sylfaen"/>
          <w:i w:val="0"/>
          <w:lang w:val="af-ZA"/>
        </w:rPr>
        <w:t xml:space="preserve"> </w:t>
      </w:r>
      <w:r w:rsidR="00096865" w:rsidRPr="00522768">
        <w:rPr>
          <w:rFonts w:ascii="GHEA Grapalat" w:hAnsi="GHEA Grapalat" w:cs="Sylfaen"/>
          <w:i w:val="0"/>
        </w:rPr>
        <w:t>է</w:t>
      </w:r>
      <w:r w:rsidR="00096865" w:rsidRPr="00522768">
        <w:rPr>
          <w:rFonts w:ascii="GHEA Grapalat" w:hAnsi="GHEA Grapalat" w:cs="Sylfaen"/>
          <w:i w:val="0"/>
          <w:lang w:val="af-ZA"/>
        </w:rPr>
        <w:t xml:space="preserve"> </w:t>
      </w:r>
      <w:r w:rsidR="00096865" w:rsidRPr="00522768">
        <w:rPr>
          <w:rFonts w:ascii="GHEA Grapalat" w:hAnsi="GHEA Grapalat" w:cs="Sylfaen"/>
          <w:i w:val="0"/>
        </w:rPr>
        <w:t>հանդիսանում</w:t>
      </w:r>
      <w:r w:rsidR="00983278" w:rsidRPr="00522768">
        <w:rPr>
          <w:rFonts w:ascii="GHEA Grapalat" w:hAnsi="GHEA Grapalat" w:cs="Sylfaen"/>
          <w:i w:val="0"/>
          <w:lang w:val="af-ZA"/>
        </w:rPr>
        <w:t xml:space="preserve"> </w:t>
      </w:r>
      <w:r w:rsidR="00983278" w:rsidRPr="00522768">
        <w:rPr>
          <w:rFonts w:ascii="GHEA Grapalat" w:hAnsi="GHEA Grapalat"/>
          <w:b/>
          <w:i w:val="0"/>
          <w:lang w:val="af-ZA"/>
        </w:rPr>
        <w:t>«Հիվանդությունների վերահսկման և կանխարգելման ազգային կենտրոն» ՊՈԱԿ</w:t>
      </w:r>
      <w:r w:rsidR="00983278" w:rsidRPr="00522768">
        <w:rPr>
          <w:rFonts w:ascii="GHEA Grapalat" w:hAnsi="GHEA Grapalat"/>
          <w:i w:val="0"/>
          <w:lang w:val="af-ZA"/>
        </w:rPr>
        <w:t>-ի</w:t>
      </w:r>
      <w:r w:rsidR="00983278" w:rsidRPr="00522768">
        <w:rPr>
          <w:rFonts w:ascii="GHEA Grapalat" w:hAnsi="GHEA Grapalat" w:cs="Sylfaen"/>
          <w:i w:val="0"/>
        </w:rPr>
        <w:t xml:space="preserve"> </w:t>
      </w:r>
      <w:r w:rsidR="00096865" w:rsidRPr="00522768">
        <w:rPr>
          <w:rFonts w:ascii="GHEA Grapalat" w:hAnsi="GHEA Grapalat" w:cs="Sylfaen"/>
          <w:i w:val="0"/>
        </w:rPr>
        <w:t>կարիքների</w:t>
      </w:r>
      <w:r w:rsidR="00096865" w:rsidRPr="00522768">
        <w:rPr>
          <w:rFonts w:ascii="GHEA Grapalat" w:hAnsi="GHEA Grapalat" w:cs="Times Armenian"/>
          <w:i w:val="0"/>
          <w:lang w:val="af-ZA"/>
        </w:rPr>
        <w:t xml:space="preserve"> </w:t>
      </w:r>
      <w:r w:rsidR="00096865" w:rsidRPr="00522768">
        <w:rPr>
          <w:rFonts w:ascii="GHEA Grapalat" w:hAnsi="GHEA Grapalat" w:cs="Sylfaen"/>
          <w:i w:val="0"/>
        </w:rPr>
        <w:t>համար</w:t>
      </w:r>
      <w:r w:rsidR="00096865" w:rsidRPr="00522768">
        <w:rPr>
          <w:rFonts w:ascii="GHEA Grapalat" w:hAnsi="GHEA Grapalat" w:cs="Times Armenian"/>
          <w:i w:val="0"/>
          <w:lang w:val="af-ZA"/>
        </w:rPr>
        <w:t>`</w:t>
      </w:r>
      <w:r w:rsidR="00983278" w:rsidRPr="00522768">
        <w:rPr>
          <w:rFonts w:ascii="GHEA Grapalat" w:hAnsi="GHEA Grapalat" w:cs="Times Armenian"/>
          <w:i w:val="0"/>
          <w:lang w:val="af-ZA"/>
        </w:rPr>
        <w:t xml:space="preserve"> </w:t>
      </w:r>
      <w:r w:rsidR="00983278" w:rsidRPr="00522768">
        <w:rPr>
          <w:rFonts w:ascii="GHEA Grapalat" w:hAnsi="GHEA Grapalat"/>
          <w:b/>
          <w:i w:val="0"/>
          <w:lang w:val="af-ZA"/>
        </w:rPr>
        <w:t>վառելիքի</w:t>
      </w:r>
      <w:r w:rsidR="00983278" w:rsidRPr="00522768">
        <w:rPr>
          <w:rFonts w:ascii="GHEA Grapalat" w:hAnsi="GHEA Grapalat"/>
          <w:i w:val="0"/>
          <w:lang w:val="af-ZA"/>
        </w:rPr>
        <w:t xml:space="preserve"> </w:t>
      </w:r>
      <w:r w:rsidR="00096865" w:rsidRPr="00522768">
        <w:rPr>
          <w:rFonts w:ascii="GHEA Grapalat" w:hAnsi="GHEA Grapalat"/>
          <w:i w:val="0"/>
        </w:rPr>
        <w:t>ձեռքբերումը</w:t>
      </w:r>
      <w:r w:rsidR="00816505" w:rsidRPr="00522768">
        <w:rPr>
          <w:rFonts w:ascii="GHEA Grapalat" w:hAnsi="GHEA Grapalat"/>
          <w:i w:val="0"/>
        </w:rPr>
        <w:t xml:space="preserve"> (այսուհետ` նաև ապրանք)</w:t>
      </w:r>
      <w:r w:rsidR="00C43524" w:rsidRPr="00522768">
        <w:rPr>
          <w:rFonts w:ascii="GHEA Grapalat" w:hAnsi="GHEA Grapalat"/>
          <w:i w:val="0"/>
          <w:lang w:val="af-ZA"/>
        </w:rPr>
        <w:t>,</w:t>
      </w:r>
      <w:r w:rsidR="00096865" w:rsidRPr="00522768">
        <w:rPr>
          <w:rFonts w:ascii="GHEA Grapalat" w:hAnsi="GHEA Grapalat"/>
          <w:i w:val="0"/>
          <w:lang w:val="af-ZA"/>
        </w:rPr>
        <w:t xml:space="preserve"> </w:t>
      </w:r>
      <w:r w:rsidR="00983278" w:rsidRPr="00522768">
        <w:rPr>
          <w:rFonts w:ascii="GHEA Grapalat" w:hAnsi="GHEA Grapalat"/>
          <w:i w:val="0"/>
        </w:rPr>
        <w:t>որը խ</w:t>
      </w:r>
      <w:r w:rsidR="00096865" w:rsidRPr="00522768">
        <w:rPr>
          <w:rFonts w:ascii="GHEA Grapalat" w:hAnsi="GHEA Grapalat"/>
          <w:i w:val="0"/>
        </w:rPr>
        <w:t>մբավորված</w:t>
      </w:r>
      <w:r w:rsidR="00E448AC" w:rsidRPr="00522768">
        <w:rPr>
          <w:rFonts w:ascii="GHEA Grapalat" w:hAnsi="GHEA Grapalat"/>
          <w:i w:val="0"/>
          <w:lang w:val="af-ZA"/>
        </w:rPr>
        <w:t xml:space="preserve"> </w:t>
      </w:r>
      <w:r w:rsidR="00983278" w:rsidRPr="00522768">
        <w:rPr>
          <w:rFonts w:ascii="GHEA Grapalat" w:hAnsi="GHEA Grapalat"/>
          <w:i w:val="0"/>
          <w:lang w:val="af-ZA"/>
        </w:rPr>
        <w:t>է</w:t>
      </w:r>
      <w:r w:rsidR="00096865" w:rsidRPr="00522768">
        <w:rPr>
          <w:rFonts w:ascii="GHEA Grapalat" w:hAnsi="GHEA Grapalat"/>
          <w:i w:val="0"/>
          <w:lang w:val="af-ZA"/>
        </w:rPr>
        <w:t xml:space="preserve"> </w:t>
      </w:r>
      <w:r w:rsidR="00983278" w:rsidRPr="00522768">
        <w:rPr>
          <w:rFonts w:ascii="GHEA Grapalat" w:hAnsi="GHEA Grapalat"/>
          <w:b/>
          <w:i w:val="0"/>
          <w:lang w:val="af-ZA"/>
        </w:rPr>
        <w:t>1</w:t>
      </w:r>
      <w:r w:rsidR="00096865" w:rsidRPr="00522768">
        <w:rPr>
          <w:rFonts w:ascii="GHEA Grapalat" w:hAnsi="GHEA Grapalat"/>
          <w:b/>
          <w:i w:val="0"/>
          <w:lang w:val="af-ZA"/>
        </w:rPr>
        <w:t xml:space="preserve"> </w:t>
      </w:r>
      <w:r w:rsidR="00E448AC" w:rsidRPr="00522768">
        <w:rPr>
          <w:rFonts w:ascii="GHEA Grapalat" w:hAnsi="GHEA Grapalat" w:cs="Sylfaen"/>
          <w:b/>
          <w:i w:val="0"/>
        </w:rPr>
        <w:t>չափաբաժ</w:t>
      </w:r>
      <w:r w:rsidR="00096865" w:rsidRPr="00522768">
        <w:rPr>
          <w:rFonts w:ascii="GHEA Grapalat" w:hAnsi="GHEA Grapalat" w:cs="Sylfaen"/>
          <w:b/>
          <w:i w:val="0"/>
        </w:rPr>
        <w:t>ն</w:t>
      </w:r>
      <w:r w:rsidR="00753E6E" w:rsidRPr="00522768">
        <w:rPr>
          <w:rFonts w:ascii="GHEA Grapalat" w:hAnsi="GHEA Grapalat" w:cs="Sylfaen"/>
          <w:b/>
          <w:i w:val="0"/>
        </w:rPr>
        <w:t>ում</w:t>
      </w:r>
      <w:r w:rsidR="00096865" w:rsidRPr="0052276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701"/>
        <w:gridCol w:w="7486"/>
      </w:tblGrid>
      <w:tr w:rsidR="00522768" w:rsidRPr="00522768" w14:paraId="21FBE128" w14:textId="77777777" w:rsidTr="00E448AC">
        <w:trPr>
          <w:trHeight w:val="480"/>
        </w:trPr>
        <w:tc>
          <w:tcPr>
            <w:tcW w:w="2864" w:type="dxa"/>
            <w:gridSpan w:val="2"/>
            <w:vAlign w:val="center"/>
          </w:tcPr>
          <w:p w14:paraId="1C0B524E" w14:textId="77777777" w:rsidR="006675F2" w:rsidRPr="00522768" w:rsidRDefault="006675F2" w:rsidP="00D30C7A">
            <w:pPr>
              <w:pStyle w:val="BodyTextIndent2"/>
              <w:spacing w:line="240" w:lineRule="auto"/>
              <w:ind w:firstLine="0"/>
              <w:jc w:val="center"/>
              <w:rPr>
                <w:rFonts w:ascii="GHEA Grapalat" w:hAnsi="GHEA Grapalat"/>
                <w:b/>
                <w:bCs/>
                <w:i/>
                <w:iCs/>
                <w:sz w:val="14"/>
                <w:szCs w:val="14"/>
              </w:rPr>
            </w:pPr>
            <w:r w:rsidRPr="00522768">
              <w:rPr>
                <w:rFonts w:ascii="GHEA Grapalat" w:hAnsi="GHEA Grapalat"/>
                <w:b/>
                <w:bCs/>
                <w:i/>
                <w:iCs/>
                <w:sz w:val="14"/>
                <w:szCs w:val="14"/>
              </w:rPr>
              <w:t xml:space="preserve">Չափաբաժինների </w:t>
            </w:r>
          </w:p>
        </w:tc>
        <w:tc>
          <w:tcPr>
            <w:tcW w:w="7486" w:type="dxa"/>
            <w:vMerge w:val="restart"/>
            <w:vAlign w:val="center"/>
          </w:tcPr>
          <w:p w14:paraId="79613A06" w14:textId="77777777" w:rsidR="006675F2" w:rsidRPr="00522768" w:rsidRDefault="006675F2" w:rsidP="00EF3662">
            <w:pPr>
              <w:pStyle w:val="BodyTextIndent2"/>
              <w:spacing w:line="240" w:lineRule="auto"/>
              <w:ind w:firstLine="0"/>
              <w:jc w:val="center"/>
              <w:rPr>
                <w:rFonts w:ascii="GHEA Grapalat" w:hAnsi="GHEA Grapalat"/>
                <w:b/>
                <w:bCs/>
                <w:i/>
                <w:iCs/>
              </w:rPr>
            </w:pPr>
            <w:r w:rsidRPr="00522768">
              <w:rPr>
                <w:rFonts w:ascii="GHEA Grapalat" w:hAnsi="GHEA Grapalat"/>
                <w:b/>
                <w:bCs/>
                <w:i/>
                <w:iCs/>
              </w:rPr>
              <w:t>Չափաբաժնի անվանումը</w:t>
            </w:r>
          </w:p>
        </w:tc>
      </w:tr>
      <w:tr w:rsidR="00522768" w:rsidRPr="00522768" w14:paraId="29C10885" w14:textId="77777777" w:rsidTr="00E448AC">
        <w:trPr>
          <w:trHeight w:val="292"/>
        </w:trPr>
        <w:tc>
          <w:tcPr>
            <w:tcW w:w="1163" w:type="dxa"/>
            <w:vAlign w:val="center"/>
          </w:tcPr>
          <w:p w14:paraId="56F98170" w14:textId="77777777" w:rsidR="006675F2" w:rsidRPr="00522768" w:rsidRDefault="00D30C7A" w:rsidP="00983278">
            <w:pPr>
              <w:pStyle w:val="BodyTextIndent2"/>
              <w:spacing w:line="240" w:lineRule="auto"/>
              <w:ind w:firstLine="0"/>
              <w:rPr>
                <w:rFonts w:ascii="GHEA Grapalat" w:hAnsi="GHEA Grapalat"/>
                <w:b/>
                <w:bCs/>
                <w:i/>
                <w:iCs/>
                <w:sz w:val="14"/>
                <w:szCs w:val="14"/>
              </w:rPr>
            </w:pPr>
            <w:r w:rsidRPr="00522768">
              <w:rPr>
                <w:rFonts w:ascii="GHEA Grapalat" w:hAnsi="GHEA Grapalat"/>
                <w:b/>
                <w:bCs/>
                <w:i/>
                <w:iCs/>
                <w:sz w:val="14"/>
                <w:szCs w:val="14"/>
              </w:rPr>
              <w:t>համարները</w:t>
            </w:r>
          </w:p>
        </w:tc>
        <w:tc>
          <w:tcPr>
            <w:tcW w:w="1701" w:type="dxa"/>
            <w:vAlign w:val="center"/>
          </w:tcPr>
          <w:p w14:paraId="3CE79196" w14:textId="77777777" w:rsidR="006675F2" w:rsidRPr="00522768" w:rsidRDefault="00D30C7A" w:rsidP="00EF3662">
            <w:pPr>
              <w:pStyle w:val="BodyTextIndent2"/>
              <w:spacing w:line="240" w:lineRule="auto"/>
              <w:jc w:val="center"/>
              <w:rPr>
                <w:rFonts w:ascii="GHEA Grapalat" w:hAnsi="GHEA Grapalat"/>
                <w:b/>
                <w:bCs/>
                <w:i/>
                <w:iCs/>
                <w:sz w:val="14"/>
                <w:szCs w:val="14"/>
              </w:rPr>
            </w:pPr>
            <w:r w:rsidRPr="00522768">
              <w:rPr>
                <w:rFonts w:ascii="GHEA Grapalat" w:hAnsi="GHEA Grapalat"/>
                <w:b/>
                <w:bCs/>
                <w:i/>
                <w:iCs/>
                <w:sz w:val="14"/>
                <w:szCs w:val="14"/>
                <w:lang w:val="hy-AM"/>
              </w:rPr>
              <w:t>գնման</w:t>
            </w:r>
            <w:r w:rsidRPr="00522768">
              <w:rPr>
                <w:rFonts w:ascii="GHEA Grapalat" w:hAnsi="GHEA Grapalat"/>
                <w:b/>
                <w:bCs/>
                <w:i/>
                <w:iCs/>
                <w:sz w:val="14"/>
                <w:szCs w:val="14"/>
                <w:lang w:val="en-US"/>
              </w:rPr>
              <w:t xml:space="preserve"> </w:t>
            </w:r>
            <w:r w:rsidRPr="00522768">
              <w:rPr>
                <w:rFonts w:ascii="GHEA Grapalat" w:hAnsi="GHEA Grapalat"/>
                <w:b/>
                <w:bCs/>
                <w:i/>
                <w:iCs/>
                <w:sz w:val="14"/>
                <w:szCs w:val="14"/>
                <w:lang w:val="hy-AM"/>
              </w:rPr>
              <w:t xml:space="preserve"> գինը</w:t>
            </w:r>
          </w:p>
        </w:tc>
        <w:tc>
          <w:tcPr>
            <w:tcW w:w="7486" w:type="dxa"/>
            <w:vMerge/>
            <w:vAlign w:val="center"/>
          </w:tcPr>
          <w:p w14:paraId="1AC8F08D" w14:textId="77777777" w:rsidR="006675F2" w:rsidRPr="00522768" w:rsidRDefault="006675F2" w:rsidP="00EF3662">
            <w:pPr>
              <w:pStyle w:val="BodyTextIndent2"/>
              <w:spacing w:line="240" w:lineRule="auto"/>
              <w:ind w:firstLine="0"/>
              <w:jc w:val="center"/>
              <w:rPr>
                <w:rFonts w:ascii="GHEA Grapalat" w:hAnsi="GHEA Grapalat"/>
                <w:b/>
                <w:bCs/>
                <w:i/>
                <w:iCs/>
              </w:rPr>
            </w:pPr>
          </w:p>
        </w:tc>
      </w:tr>
      <w:tr w:rsidR="00522768" w:rsidRPr="00522768" w14:paraId="69B811A7" w14:textId="77777777" w:rsidTr="00E448AC">
        <w:tc>
          <w:tcPr>
            <w:tcW w:w="1163" w:type="dxa"/>
            <w:vAlign w:val="center"/>
          </w:tcPr>
          <w:p w14:paraId="6D70B21A" w14:textId="77777777" w:rsidR="006675F2" w:rsidRPr="00522768" w:rsidRDefault="006675F2" w:rsidP="00EF3662">
            <w:pPr>
              <w:pStyle w:val="BodyTextIndent2"/>
              <w:spacing w:line="240" w:lineRule="auto"/>
              <w:ind w:firstLine="0"/>
              <w:jc w:val="center"/>
              <w:rPr>
                <w:rFonts w:ascii="GHEA Grapalat" w:hAnsi="GHEA Grapalat"/>
              </w:rPr>
            </w:pPr>
            <w:r w:rsidRPr="00522768">
              <w:rPr>
                <w:rFonts w:ascii="GHEA Grapalat" w:hAnsi="GHEA Grapalat"/>
              </w:rPr>
              <w:t>1</w:t>
            </w:r>
          </w:p>
        </w:tc>
        <w:tc>
          <w:tcPr>
            <w:tcW w:w="1701" w:type="dxa"/>
            <w:vAlign w:val="center"/>
          </w:tcPr>
          <w:p w14:paraId="176D7CD8" w14:textId="3FA36F8E" w:rsidR="006675F2" w:rsidRPr="00522768" w:rsidRDefault="00E448AC" w:rsidP="006675F2">
            <w:pPr>
              <w:pStyle w:val="BodyTextIndent2"/>
              <w:spacing w:line="240" w:lineRule="auto"/>
              <w:ind w:firstLine="0"/>
              <w:jc w:val="center"/>
              <w:rPr>
                <w:rFonts w:ascii="GHEA Grapalat" w:hAnsi="GHEA Grapalat"/>
              </w:rPr>
            </w:pPr>
            <w:r w:rsidRPr="00522768">
              <w:rPr>
                <w:rFonts w:ascii="GHEA Grapalat" w:hAnsi="GHEA Grapalat"/>
              </w:rPr>
              <w:t>2,280,000</w:t>
            </w:r>
          </w:p>
        </w:tc>
        <w:tc>
          <w:tcPr>
            <w:tcW w:w="7486" w:type="dxa"/>
            <w:vAlign w:val="center"/>
          </w:tcPr>
          <w:p w14:paraId="5E5B2570" w14:textId="2809C3D5" w:rsidR="006675F2" w:rsidRPr="00522768" w:rsidRDefault="00E448AC" w:rsidP="00EF3662">
            <w:pPr>
              <w:pStyle w:val="BodyTextIndent2"/>
              <w:spacing w:line="240" w:lineRule="auto"/>
              <w:ind w:firstLine="0"/>
              <w:rPr>
                <w:rFonts w:ascii="GHEA Grapalat" w:hAnsi="GHEA Grapalat"/>
                <w:u w:val="single"/>
                <w:vertAlign w:val="subscript"/>
              </w:rPr>
            </w:pPr>
            <w:r w:rsidRPr="00522768">
              <w:rPr>
                <w:rFonts w:ascii="GHEA Grapalat" w:hAnsi="GHEA Grapalat"/>
              </w:rPr>
              <w:t xml:space="preserve">Դիզ. վառելիք </w:t>
            </w:r>
            <w:r w:rsidR="00E53BFB">
              <w:rPr>
                <w:rFonts w:ascii="GHEA Grapalat" w:hAnsi="GHEA Grapalat"/>
              </w:rPr>
              <w:t>2</w:t>
            </w:r>
          </w:p>
        </w:tc>
      </w:tr>
    </w:tbl>
    <w:p w14:paraId="232E0DB6" w14:textId="46914EA3" w:rsidR="00096865" w:rsidRPr="00522768" w:rsidRDefault="00816505" w:rsidP="00EF3662">
      <w:pPr>
        <w:pStyle w:val="BodyTextIndent2"/>
        <w:spacing w:line="240" w:lineRule="auto"/>
        <w:ind w:firstLine="567"/>
        <w:rPr>
          <w:rFonts w:ascii="GHEA Grapalat" w:hAnsi="GHEA Grapalat"/>
        </w:rPr>
      </w:pPr>
      <w:r w:rsidRPr="00522768">
        <w:rPr>
          <w:rFonts w:ascii="GHEA Grapalat" w:hAnsi="GHEA Grapalat"/>
        </w:rPr>
        <w:t xml:space="preserve">Ապրանքի </w:t>
      </w:r>
      <w:r w:rsidR="00096865" w:rsidRPr="0052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22768">
        <w:rPr>
          <w:rFonts w:ascii="GHEA Grapalat" w:hAnsi="GHEA Grapalat"/>
        </w:rPr>
        <w:t xml:space="preserve">կնքվելիք </w:t>
      </w:r>
      <w:r w:rsidR="00096865" w:rsidRPr="00522768">
        <w:rPr>
          <w:rFonts w:ascii="GHEA Grapalat" w:hAnsi="GHEA Grapalat"/>
        </w:rPr>
        <w:t xml:space="preserve">պայմանագրի անբաժանելի մասը, որի նախագիծը ներկայացված է սույն հրավերի N </w:t>
      </w:r>
      <w:r w:rsidR="00177245" w:rsidRPr="00522768">
        <w:rPr>
          <w:rFonts w:ascii="GHEA Grapalat" w:hAnsi="GHEA Grapalat"/>
        </w:rPr>
        <w:t>6</w:t>
      </w:r>
      <w:r w:rsidR="00096865" w:rsidRPr="00522768">
        <w:rPr>
          <w:rFonts w:ascii="GHEA Grapalat" w:hAnsi="GHEA Grapalat"/>
        </w:rPr>
        <w:t xml:space="preserve"> հավելվածում</w:t>
      </w:r>
      <w:r w:rsidR="004D5671" w:rsidRPr="00522768">
        <w:rPr>
          <w:rFonts w:ascii="GHEA Grapalat" w:hAnsi="GHEA Grapalat"/>
        </w:rPr>
        <w:t>։</w:t>
      </w:r>
    </w:p>
    <w:p w14:paraId="42F38C04" w14:textId="53AE5B9A" w:rsidR="00096865" w:rsidRPr="00522768" w:rsidRDefault="00CC049D" w:rsidP="00E448AC">
      <w:pPr>
        <w:pStyle w:val="BodyTextIndent2"/>
        <w:spacing w:line="240" w:lineRule="auto"/>
        <w:ind w:firstLine="567"/>
        <w:rPr>
          <w:rFonts w:ascii="GHEA Grapalat" w:hAnsi="GHEA Grapalat"/>
        </w:rPr>
      </w:pPr>
      <w:r w:rsidRPr="00522768">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522768" w:rsidRDefault="00845AA5" w:rsidP="00EF3662">
      <w:pPr>
        <w:ind w:firstLine="567"/>
        <w:rPr>
          <w:rFonts w:ascii="GHEA Grapalat" w:hAnsi="GHEA Grapalat" w:cs="Sylfaen"/>
          <w:i/>
          <w:sz w:val="20"/>
          <w:lang w:val="es-ES"/>
        </w:rPr>
      </w:pPr>
    </w:p>
    <w:p w14:paraId="41AA6188" w14:textId="77777777" w:rsidR="00096865" w:rsidRPr="00522768" w:rsidRDefault="002B32D6" w:rsidP="00EF3662">
      <w:pPr>
        <w:jc w:val="center"/>
        <w:rPr>
          <w:rFonts w:ascii="GHEA Grapalat" w:hAnsi="GHEA Grapalat"/>
          <w:b/>
          <w:sz w:val="20"/>
          <w:lang w:val="es-ES"/>
        </w:rPr>
      </w:pPr>
      <w:r w:rsidRPr="00522768">
        <w:rPr>
          <w:rFonts w:ascii="GHEA Grapalat" w:hAnsi="GHEA Grapalat"/>
          <w:b/>
          <w:sz w:val="20"/>
          <w:lang w:val="es-ES"/>
        </w:rPr>
        <w:t xml:space="preserve">2.  </w:t>
      </w:r>
      <w:r w:rsidRPr="00522768">
        <w:rPr>
          <w:rFonts w:ascii="GHEA Grapalat" w:hAnsi="GHEA Grapalat" w:cs="Sylfaen"/>
          <w:b/>
          <w:sz w:val="20"/>
        </w:rPr>
        <w:t>ՄԱՍՆԱԿՑԻ</w:t>
      </w:r>
      <w:r w:rsidRPr="00522768">
        <w:rPr>
          <w:rFonts w:ascii="GHEA Grapalat" w:hAnsi="GHEA Grapalat"/>
          <w:b/>
          <w:sz w:val="20"/>
          <w:lang w:val="es-ES"/>
        </w:rPr>
        <w:t xml:space="preserve"> </w:t>
      </w:r>
      <w:r w:rsidRPr="00522768">
        <w:rPr>
          <w:rFonts w:ascii="GHEA Grapalat" w:hAnsi="GHEA Grapalat" w:cs="Sylfaen"/>
          <w:b/>
          <w:sz w:val="20"/>
        </w:rPr>
        <w:t>ՄԱՍՆԱԿՑՈՒԹՅԱՆ</w:t>
      </w:r>
      <w:r w:rsidRPr="00522768">
        <w:rPr>
          <w:rFonts w:ascii="GHEA Grapalat" w:hAnsi="GHEA Grapalat"/>
          <w:b/>
          <w:sz w:val="20"/>
          <w:lang w:val="es-ES"/>
        </w:rPr>
        <w:t xml:space="preserve"> </w:t>
      </w:r>
      <w:r w:rsidRPr="00522768">
        <w:rPr>
          <w:rFonts w:ascii="GHEA Grapalat" w:hAnsi="GHEA Grapalat" w:cs="Sylfaen"/>
          <w:b/>
          <w:sz w:val="20"/>
        </w:rPr>
        <w:t>ԻՐԱՎՈՒՆՔԻ</w:t>
      </w:r>
      <w:r w:rsidRPr="00522768">
        <w:rPr>
          <w:rFonts w:ascii="GHEA Grapalat" w:hAnsi="GHEA Grapalat"/>
          <w:b/>
          <w:sz w:val="20"/>
          <w:lang w:val="es-ES"/>
        </w:rPr>
        <w:t xml:space="preserve"> </w:t>
      </w:r>
      <w:r w:rsidRPr="00522768">
        <w:rPr>
          <w:rFonts w:ascii="GHEA Grapalat" w:hAnsi="GHEA Grapalat" w:cs="Sylfaen"/>
          <w:b/>
          <w:sz w:val="20"/>
        </w:rPr>
        <w:t>ՊԱՀԱՆՋՆԵՐԸ</w:t>
      </w:r>
      <w:r w:rsidRPr="00522768">
        <w:rPr>
          <w:rFonts w:ascii="GHEA Grapalat" w:hAnsi="GHEA Grapalat"/>
          <w:b/>
          <w:sz w:val="20"/>
          <w:lang w:val="es-ES"/>
        </w:rPr>
        <w:t xml:space="preserve">, </w:t>
      </w:r>
      <w:r w:rsidRPr="00522768">
        <w:rPr>
          <w:rFonts w:ascii="GHEA Grapalat" w:hAnsi="GHEA Grapalat" w:cs="Sylfaen"/>
          <w:b/>
          <w:sz w:val="20"/>
        </w:rPr>
        <w:t>ՈՐԱԿԱՎՈՐՄԱՆ</w:t>
      </w:r>
      <w:r w:rsidRPr="00522768">
        <w:rPr>
          <w:rFonts w:ascii="GHEA Grapalat" w:hAnsi="GHEA Grapalat"/>
          <w:b/>
          <w:sz w:val="20"/>
          <w:lang w:val="es-ES"/>
        </w:rPr>
        <w:t xml:space="preserve"> </w:t>
      </w:r>
      <w:r w:rsidRPr="00522768">
        <w:rPr>
          <w:rFonts w:ascii="GHEA Grapalat" w:hAnsi="GHEA Grapalat" w:cs="Sylfaen"/>
          <w:b/>
          <w:sz w:val="20"/>
        </w:rPr>
        <w:t>ՉԱՓԱՆԻՇՆԵՐԸ</w:t>
      </w:r>
      <w:r w:rsidRPr="00522768">
        <w:rPr>
          <w:rFonts w:ascii="GHEA Grapalat" w:hAnsi="GHEA Grapalat"/>
          <w:b/>
          <w:sz w:val="20"/>
          <w:lang w:val="es-ES"/>
        </w:rPr>
        <w:t xml:space="preserve">  ԵՎ </w:t>
      </w:r>
      <w:r w:rsidRPr="00522768">
        <w:rPr>
          <w:rFonts w:ascii="GHEA Grapalat" w:hAnsi="GHEA Grapalat" w:cs="Sylfaen"/>
          <w:b/>
          <w:sz w:val="20"/>
        </w:rPr>
        <w:t>ԴՐԱՆՑ</w:t>
      </w:r>
      <w:r w:rsidRPr="00522768">
        <w:rPr>
          <w:rFonts w:ascii="GHEA Grapalat" w:hAnsi="GHEA Grapalat"/>
          <w:b/>
          <w:sz w:val="20"/>
          <w:lang w:val="es-ES"/>
        </w:rPr>
        <w:t xml:space="preserve"> </w:t>
      </w:r>
      <w:r w:rsidRPr="00522768">
        <w:rPr>
          <w:rFonts w:ascii="GHEA Grapalat" w:hAnsi="GHEA Grapalat" w:cs="Sylfaen"/>
          <w:b/>
          <w:sz w:val="20"/>
          <w:lang w:val="es-ES"/>
        </w:rPr>
        <w:t>Գ</w:t>
      </w:r>
      <w:r w:rsidRPr="00522768">
        <w:rPr>
          <w:rFonts w:ascii="GHEA Grapalat" w:hAnsi="GHEA Grapalat" w:cs="Sylfaen"/>
          <w:b/>
          <w:sz w:val="20"/>
        </w:rPr>
        <w:t>ՆԱՀԱՏՄԱՆ</w:t>
      </w:r>
      <w:r w:rsidRPr="00522768">
        <w:rPr>
          <w:rFonts w:ascii="GHEA Grapalat" w:hAnsi="GHEA Grapalat"/>
          <w:b/>
          <w:sz w:val="20"/>
          <w:lang w:val="es-ES"/>
        </w:rPr>
        <w:t xml:space="preserve"> </w:t>
      </w:r>
      <w:r w:rsidRPr="00522768">
        <w:rPr>
          <w:rFonts w:ascii="GHEA Grapalat" w:hAnsi="GHEA Grapalat" w:cs="Sylfaen"/>
          <w:b/>
          <w:sz w:val="20"/>
        </w:rPr>
        <w:t>ԿԱՐ</w:t>
      </w:r>
      <w:r w:rsidRPr="00522768">
        <w:rPr>
          <w:rFonts w:ascii="GHEA Grapalat" w:hAnsi="GHEA Grapalat" w:cs="Sylfaen"/>
          <w:b/>
          <w:sz w:val="20"/>
          <w:lang w:val="es-ES"/>
        </w:rPr>
        <w:t>Գ</w:t>
      </w:r>
      <w:r w:rsidRPr="00522768">
        <w:rPr>
          <w:rFonts w:ascii="GHEA Grapalat" w:hAnsi="GHEA Grapalat" w:cs="Sylfaen"/>
          <w:b/>
          <w:sz w:val="20"/>
        </w:rPr>
        <w:t>Ը</w:t>
      </w:r>
      <w:r w:rsidRPr="00522768">
        <w:rPr>
          <w:rFonts w:ascii="GHEA Grapalat" w:hAnsi="GHEA Grapalat"/>
          <w:b/>
          <w:sz w:val="20"/>
          <w:lang w:val="es-ES"/>
        </w:rPr>
        <w:t xml:space="preserve"> </w:t>
      </w:r>
    </w:p>
    <w:p w14:paraId="406C6B6F" w14:textId="77777777" w:rsidR="00096865" w:rsidRPr="00522768" w:rsidRDefault="00096865" w:rsidP="00EF3662">
      <w:pPr>
        <w:ind w:firstLine="567"/>
        <w:jc w:val="both"/>
        <w:rPr>
          <w:rFonts w:ascii="GHEA Grapalat" w:hAnsi="GHEA Grapalat"/>
          <w:szCs w:val="22"/>
          <w:lang w:val="es-ES"/>
        </w:rPr>
      </w:pPr>
    </w:p>
    <w:p w14:paraId="1A6250AD" w14:textId="77777777" w:rsidR="00753E6E" w:rsidRPr="00522768" w:rsidRDefault="00096865" w:rsidP="00EF3662">
      <w:pPr>
        <w:ind w:firstLine="567"/>
        <w:jc w:val="both"/>
        <w:rPr>
          <w:rFonts w:ascii="GHEA Grapalat" w:hAnsi="GHEA Grapalat" w:cs="Arial Armenian"/>
          <w:sz w:val="20"/>
          <w:lang w:val="es-ES"/>
        </w:rPr>
      </w:pPr>
      <w:r w:rsidRPr="00522768">
        <w:rPr>
          <w:rFonts w:ascii="GHEA Grapalat" w:hAnsi="GHEA Grapalat" w:cs="Arial Armenian"/>
          <w:sz w:val="20"/>
          <w:lang w:val="es-ES"/>
        </w:rPr>
        <w:t xml:space="preserve">2.1 </w:t>
      </w:r>
      <w:r w:rsidR="00753E6E" w:rsidRPr="00522768">
        <w:rPr>
          <w:rFonts w:ascii="GHEA Grapalat" w:hAnsi="GHEA Grapalat" w:cs="Sylfaen"/>
          <w:sz w:val="20"/>
          <w:lang w:val="ru-RU"/>
        </w:rPr>
        <w:t>Սույն</w:t>
      </w:r>
      <w:r w:rsidR="00753E6E" w:rsidRPr="00522768">
        <w:rPr>
          <w:rFonts w:ascii="GHEA Grapalat" w:hAnsi="GHEA Grapalat" w:cs="Arial Armenian"/>
          <w:sz w:val="20"/>
          <w:lang w:val="es-ES"/>
        </w:rPr>
        <w:t xml:space="preserve"> </w:t>
      </w:r>
      <w:r w:rsidR="00EB487B" w:rsidRPr="00522768">
        <w:rPr>
          <w:rFonts w:ascii="GHEA Grapalat" w:hAnsi="GHEA Grapalat" w:cs="Arial Armenian"/>
          <w:sz w:val="20"/>
          <w:lang w:val="es-ES"/>
        </w:rPr>
        <w:t xml:space="preserve"> </w:t>
      </w:r>
      <w:r w:rsidR="006F49AA" w:rsidRPr="00522768">
        <w:rPr>
          <w:rFonts w:ascii="GHEA Grapalat" w:hAnsi="GHEA Grapalat" w:cs="Arial Armenian"/>
          <w:sz w:val="20"/>
          <w:lang w:val="es-ES"/>
        </w:rPr>
        <w:t xml:space="preserve">ընթացակարգին </w:t>
      </w:r>
      <w:r w:rsidR="00753E6E" w:rsidRPr="00522768">
        <w:rPr>
          <w:rFonts w:ascii="GHEA Grapalat" w:hAnsi="GHEA Grapalat" w:cs="Sylfaen"/>
          <w:sz w:val="20"/>
          <w:lang w:val="ru-RU"/>
        </w:rPr>
        <w:t>մասնակցելու</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իրավունք</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չունեն</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անձինք</w:t>
      </w:r>
      <w:r w:rsidR="00753E6E" w:rsidRPr="00522768">
        <w:rPr>
          <w:rFonts w:ascii="GHEA Grapalat" w:hAnsi="GHEA Grapalat" w:cs="Sylfaen"/>
          <w:sz w:val="20"/>
          <w:lang w:val="es-ES"/>
        </w:rPr>
        <w:t>.</w:t>
      </w:r>
    </w:p>
    <w:p w14:paraId="48BDBE09" w14:textId="77777777"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1)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դատական</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ճանաչվել</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սնանկ</w:t>
      </w:r>
      <w:r w:rsidRPr="00522768">
        <w:rPr>
          <w:rFonts w:ascii="GHEA Grapalat" w:hAnsi="GHEA Grapalat"/>
          <w:sz w:val="20"/>
          <w:szCs w:val="20"/>
          <w:lang w:val="es-ES"/>
        </w:rPr>
        <w:t xml:space="preserve">. </w:t>
      </w:r>
    </w:p>
    <w:p w14:paraId="32303A29" w14:textId="7B45EB9D"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3)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որոնց</w:t>
      </w:r>
      <w:r w:rsidRPr="00522768">
        <w:rPr>
          <w:rFonts w:ascii="GHEA Grapalat" w:hAnsi="GHEA Grapalat"/>
          <w:sz w:val="20"/>
          <w:szCs w:val="20"/>
          <w:lang w:val="es-ES"/>
        </w:rPr>
        <w:t xml:space="preserve"> </w:t>
      </w:r>
      <w:r w:rsidRPr="00522768">
        <w:rPr>
          <w:rFonts w:ascii="GHEA Grapalat" w:hAnsi="GHEA Grapalat" w:cs="Sylfaen"/>
          <w:sz w:val="20"/>
          <w:szCs w:val="20"/>
        </w:rPr>
        <w:t>գործադիր</w:t>
      </w:r>
      <w:r w:rsidRPr="00522768">
        <w:rPr>
          <w:rFonts w:ascii="GHEA Grapalat" w:hAnsi="GHEA Grapalat"/>
          <w:sz w:val="20"/>
          <w:szCs w:val="20"/>
          <w:lang w:val="es-ES"/>
        </w:rPr>
        <w:t xml:space="preserve"> </w:t>
      </w:r>
      <w:r w:rsidRPr="00522768">
        <w:rPr>
          <w:rFonts w:ascii="GHEA Grapalat" w:hAnsi="GHEA Grapalat" w:cs="Sylfaen"/>
          <w:sz w:val="20"/>
          <w:szCs w:val="20"/>
        </w:rPr>
        <w:t>մարմնի</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ներկայացուցիչը</w:t>
      </w:r>
      <w:r w:rsidRPr="00522768">
        <w:rPr>
          <w:rFonts w:ascii="GHEA Grapalat" w:hAnsi="GHEA Grapalat"/>
          <w:sz w:val="20"/>
          <w:szCs w:val="20"/>
          <w:lang w:val="es-ES"/>
        </w:rPr>
        <w:t xml:space="preserve"> </w:t>
      </w:r>
      <w:r w:rsidRPr="00522768">
        <w:rPr>
          <w:rFonts w:ascii="GHEA Grapalat" w:hAnsi="GHEA Grapalat" w:cs="Sylfaen"/>
          <w:sz w:val="20"/>
          <w:szCs w:val="20"/>
        </w:rPr>
        <w:t>հայտը</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cs="Sylfaen"/>
          <w:sz w:val="20"/>
          <w:szCs w:val="20"/>
        </w:rPr>
        <w:t>օրվան</w:t>
      </w:r>
      <w:r w:rsidRPr="00522768">
        <w:rPr>
          <w:rFonts w:ascii="GHEA Grapalat" w:hAnsi="GHEA Grapalat"/>
          <w:sz w:val="20"/>
          <w:szCs w:val="20"/>
          <w:lang w:val="es-ES"/>
        </w:rPr>
        <w:t xml:space="preserve"> </w:t>
      </w:r>
      <w:r w:rsidRPr="00522768">
        <w:rPr>
          <w:rFonts w:ascii="GHEA Grapalat" w:hAnsi="GHEA Grapalat" w:cs="Sylfaen"/>
          <w:sz w:val="20"/>
          <w:szCs w:val="20"/>
        </w:rPr>
        <w:t>նախորդող</w:t>
      </w:r>
      <w:r w:rsidRPr="00522768">
        <w:rPr>
          <w:rFonts w:ascii="GHEA Grapalat" w:hAnsi="GHEA Grapalat"/>
          <w:sz w:val="20"/>
          <w:szCs w:val="20"/>
          <w:lang w:val="es-ES"/>
        </w:rPr>
        <w:t xml:space="preserve"> </w:t>
      </w:r>
      <w:r w:rsidR="00D30C7A" w:rsidRPr="00522768">
        <w:rPr>
          <w:rFonts w:ascii="GHEA Grapalat" w:hAnsi="GHEA Grapalat" w:cs="Sylfaen"/>
          <w:sz w:val="20"/>
          <w:szCs w:val="20"/>
          <w:lang w:val="hy-AM"/>
        </w:rPr>
        <w:t>հինգ</w:t>
      </w:r>
      <w:r w:rsidR="00D30C7A" w:rsidRPr="00522768">
        <w:rPr>
          <w:rFonts w:ascii="GHEA Grapalat" w:hAnsi="GHEA Grapalat"/>
          <w:sz w:val="20"/>
          <w:szCs w:val="20"/>
          <w:lang w:val="es-ES"/>
        </w:rPr>
        <w:t xml:space="preserve"> </w:t>
      </w:r>
      <w:r w:rsidRPr="00522768">
        <w:rPr>
          <w:rFonts w:ascii="GHEA Grapalat" w:hAnsi="GHEA Grapalat" w:cs="Sylfaen"/>
          <w:sz w:val="20"/>
          <w:szCs w:val="20"/>
        </w:rPr>
        <w:t>տարիների</w:t>
      </w:r>
      <w:r w:rsidRPr="00522768">
        <w:rPr>
          <w:rFonts w:ascii="GHEA Grapalat" w:hAnsi="GHEA Grapalat"/>
          <w:sz w:val="20"/>
          <w:szCs w:val="20"/>
          <w:lang w:val="es-ES"/>
        </w:rPr>
        <w:t xml:space="preserve"> </w:t>
      </w:r>
      <w:r w:rsidRPr="00522768">
        <w:rPr>
          <w:rFonts w:ascii="GHEA Grapalat" w:hAnsi="GHEA Grapalat" w:cs="Sylfaen"/>
          <w:sz w:val="20"/>
          <w:szCs w:val="20"/>
        </w:rPr>
        <w:t>ընթացքում</w:t>
      </w:r>
      <w:r w:rsidRPr="00522768">
        <w:rPr>
          <w:rFonts w:ascii="GHEA Grapalat" w:hAnsi="GHEA Grapalat"/>
          <w:sz w:val="20"/>
          <w:szCs w:val="20"/>
          <w:lang w:val="es-ES"/>
        </w:rPr>
        <w:t xml:space="preserve"> </w:t>
      </w:r>
      <w:r w:rsidRPr="00522768">
        <w:rPr>
          <w:rFonts w:ascii="GHEA Grapalat" w:hAnsi="GHEA Grapalat" w:cs="Sylfaen"/>
          <w:sz w:val="20"/>
          <w:szCs w:val="20"/>
        </w:rPr>
        <w:t>դատապարտված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cs="Sylfaen"/>
          <w:sz w:val="20"/>
          <w:szCs w:val="20"/>
        </w:rPr>
        <w:t>եղել</w:t>
      </w:r>
      <w:r w:rsidRPr="00522768">
        <w:rPr>
          <w:rFonts w:ascii="GHEA Grapalat" w:hAnsi="GHEA Grapalat"/>
          <w:sz w:val="20"/>
          <w:szCs w:val="20"/>
          <w:lang w:val="es-ES"/>
        </w:rPr>
        <w:t xml:space="preserve"> </w:t>
      </w:r>
      <w:r w:rsidRPr="00522768">
        <w:rPr>
          <w:rFonts w:ascii="GHEA Grapalat" w:hAnsi="GHEA Grapalat"/>
          <w:sz w:val="20"/>
          <w:szCs w:val="20"/>
        </w:rPr>
        <w:t>ահաբեկչության</w:t>
      </w:r>
      <w:r w:rsidRPr="00522768">
        <w:rPr>
          <w:rFonts w:ascii="GHEA Grapalat" w:hAnsi="GHEA Grapalat"/>
          <w:sz w:val="20"/>
          <w:szCs w:val="20"/>
          <w:lang w:val="es-ES"/>
        </w:rPr>
        <w:t xml:space="preserve"> </w:t>
      </w:r>
      <w:r w:rsidRPr="00522768">
        <w:rPr>
          <w:rFonts w:ascii="GHEA Grapalat" w:hAnsi="GHEA Grapalat"/>
          <w:sz w:val="20"/>
          <w:szCs w:val="20"/>
        </w:rPr>
        <w:t>ֆինանսավորման</w:t>
      </w:r>
      <w:r w:rsidRPr="00522768">
        <w:rPr>
          <w:rFonts w:ascii="GHEA Grapalat" w:hAnsi="GHEA Grapalat"/>
          <w:sz w:val="20"/>
          <w:szCs w:val="20"/>
          <w:lang w:val="es-ES"/>
        </w:rPr>
        <w:t xml:space="preserve">, </w:t>
      </w:r>
      <w:r w:rsidRPr="00522768">
        <w:rPr>
          <w:rFonts w:ascii="GHEA Grapalat" w:hAnsi="GHEA Grapalat"/>
          <w:sz w:val="20"/>
          <w:szCs w:val="20"/>
        </w:rPr>
        <w:t>երեխայի</w:t>
      </w:r>
      <w:r w:rsidRPr="00522768">
        <w:rPr>
          <w:rFonts w:ascii="GHEA Grapalat" w:hAnsi="GHEA Grapalat"/>
          <w:sz w:val="20"/>
          <w:szCs w:val="20"/>
          <w:lang w:val="es-ES"/>
        </w:rPr>
        <w:t xml:space="preserve"> </w:t>
      </w:r>
      <w:r w:rsidRPr="00522768">
        <w:rPr>
          <w:rFonts w:ascii="GHEA Grapalat" w:hAnsi="GHEA Grapalat"/>
          <w:sz w:val="20"/>
          <w:szCs w:val="20"/>
        </w:rPr>
        <w:t>շահագործման</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մարդկային</w:t>
      </w:r>
      <w:r w:rsidRPr="00522768">
        <w:rPr>
          <w:rFonts w:ascii="GHEA Grapalat" w:hAnsi="GHEA Grapalat"/>
          <w:sz w:val="20"/>
          <w:szCs w:val="20"/>
          <w:lang w:val="es-ES"/>
        </w:rPr>
        <w:t xml:space="preserve"> </w:t>
      </w:r>
      <w:r w:rsidRPr="00522768">
        <w:rPr>
          <w:rFonts w:ascii="GHEA Grapalat" w:hAnsi="GHEA Grapalat"/>
          <w:sz w:val="20"/>
          <w:szCs w:val="20"/>
        </w:rPr>
        <w:t>թրաֆիքինգ</w:t>
      </w:r>
      <w:r w:rsidRPr="00522768">
        <w:rPr>
          <w:rFonts w:ascii="GHEA Grapalat" w:hAnsi="GHEA Grapalat"/>
          <w:sz w:val="20"/>
          <w:szCs w:val="20"/>
          <w:lang w:val="es-ES"/>
        </w:rPr>
        <w:t xml:space="preserve"> </w:t>
      </w:r>
      <w:r w:rsidRPr="00522768">
        <w:rPr>
          <w:rFonts w:ascii="GHEA Grapalat" w:hAnsi="GHEA Grapalat"/>
          <w:sz w:val="20"/>
          <w:szCs w:val="20"/>
        </w:rPr>
        <w:t>ներառող</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հանցագործության</w:t>
      </w:r>
      <w:r w:rsidRPr="00522768">
        <w:rPr>
          <w:rFonts w:ascii="GHEA Grapalat" w:hAnsi="GHEA Grapalat"/>
          <w:sz w:val="20"/>
          <w:szCs w:val="20"/>
          <w:lang w:val="es-ES"/>
        </w:rPr>
        <w:t xml:space="preserve">, </w:t>
      </w:r>
      <w:r w:rsidRPr="00522768">
        <w:rPr>
          <w:rFonts w:ascii="GHEA Grapalat" w:hAnsi="GHEA Grapalat" w:cs="Sylfaen"/>
          <w:sz w:val="20"/>
          <w:szCs w:val="20"/>
        </w:rPr>
        <w:t>հանցավոր</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համագործակցություն</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ստեղծելու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կաշառք</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ստանալու</w:t>
      </w:r>
      <w:r w:rsidRPr="00522768">
        <w:rPr>
          <w:rFonts w:ascii="GHEA Grapalat" w:hAnsi="GHEA Grapalat"/>
          <w:sz w:val="20"/>
          <w:szCs w:val="20"/>
          <w:lang w:val="es-ES"/>
        </w:rPr>
        <w:t xml:space="preserve">, </w:t>
      </w:r>
      <w:r w:rsidRPr="00522768">
        <w:rPr>
          <w:rFonts w:ascii="GHEA Grapalat" w:hAnsi="GHEA Grapalat"/>
          <w:sz w:val="20"/>
          <w:szCs w:val="20"/>
        </w:rPr>
        <w:t>կաշառք</w:t>
      </w:r>
      <w:r w:rsidRPr="00522768">
        <w:rPr>
          <w:rFonts w:ascii="GHEA Grapalat" w:hAnsi="GHEA Grapalat"/>
          <w:sz w:val="20"/>
          <w:szCs w:val="20"/>
          <w:lang w:val="es-ES"/>
        </w:rPr>
        <w:t xml:space="preserve"> </w:t>
      </w:r>
      <w:r w:rsidRPr="00522768">
        <w:rPr>
          <w:rFonts w:ascii="GHEA Grapalat" w:hAnsi="GHEA Grapalat"/>
          <w:sz w:val="20"/>
          <w:szCs w:val="20"/>
        </w:rPr>
        <w:t>տալու</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կաշառքի</w:t>
      </w:r>
      <w:r w:rsidRPr="00522768">
        <w:rPr>
          <w:rFonts w:ascii="GHEA Grapalat" w:hAnsi="GHEA Grapalat"/>
          <w:sz w:val="20"/>
          <w:szCs w:val="20"/>
          <w:lang w:val="es-ES"/>
        </w:rPr>
        <w:t xml:space="preserve"> </w:t>
      </w:r>
      <w:r w:rsidRPr="00522768">
        <w:rPr>
          <w:rFonts w:ascii="GHEA Grapalat" w:hAnsi="GHEA Grapalat"/>
          <w:sz w:val="20"/>
          <w:szCs w:val="20"/>
        </w:rPr>
        <w:t>միջնորդության</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օրենքով</w:t>
      </w:r>
      <w:r w:rsidRPr="00522768">
        <w:rPr>
          <w:rFonts w:ascii="GHEA Grapalat" w:hAnsi="GHEA Grapalat"/>
          <w:sz w:val="20"/>
          <w:szCs w:val="20"/>
          <w:lang w:val="es-ES"/>
        </w:rPr>
        <w:t xml:space="preserve"> </w:t>
      </w:r>
      <w:r w:rsidRPr="00522768">
        <w:rPr>
          <w:rFonts w:ascii="GHEA Grapalat" w:hAnsi="GHEA Grapalat"/>
          <w:sz w:val="20"/>
          <w:szCs w:val="20"/>
        </w:rPr>
        <w:t>նախատեսված</w:t>
      </w:r>
      <w:r w:rsidRPr="00522768">
        <w:rPr>
          <w:rFonts w:ascii="GHEA Grapalat" w:hAnsi="GHEA Grapalat"/>
          <w:sz w:val="20"/>
          <w:szCs w:val="20"/>
          <w:lang w:val="es-ES"/>
        </w:rPr>
        <w:t xml:space="preserve"> </w:t>
      </w:r>
      <w:r w:rsidRPr="00522768">
        <w:rPr>
          <w:rFonts w:ascii="GHEA Grapalat" w:hAnsi="GHEA Grapalat"/>
          <w:sz w:val="20"/>
          <w:szCs w:val="20"/>
        </w:rPr>
        <w:t>տնտեսական</w:t>
      </w:r>
      <w:r w:rsidRPr="00522768">
        <w:rPr>
          <w:rFonts w:ascii="GHEA Grapalat" w:hAnsi="GHEA Grapalat"/>
          <w:sz w:val="20"/>
          <w:szCs w:val="20"/>
          <w:lang w:val="es-ES"/>
        </w:rPr>
        <w:t xml:space="preserve"> </w:t>
      </w:r>
      <w:r w:rsidRPr="00522768">
        <w:rPr>
          <w:rFonts w:ascii="GHEA Grapalat" w:hAnsi="GHEA Grapalat"/>
          <w:sz w:val="20"/>
          <w:szCs w:val="20"/>
        </w:rPr>
        <w:t>գործունեության</w:t>
      </w:r>
      <w:r w:rsidRPr="00522768">
        <w:rPr>
          <w:rFonts w:ascii="GHEA Grapalat" w:hAnsi="GHEA Grapalat"/>
          <w:sz w:val="20"/>
          <w:szCs w:val="20"/>
          <w:lang w:val="es-ES"/>
        </w:rPr>
        <w:t xml:space="preserve"> </w:t>
      </w:r>
      <w:r w:rsidRPr="00522768">
        <w:rPr>
          <w:rFonts w:ascii="GHEA Grapalat" w:hAnsi="GHEA Grapalat"/>
          <w:sz w:val="20"/>
          <w:szCs w:val="20"/>
        </w:rPr>
        <w:t>դեմ</w:t>
      </w:r>
      <w:r w:rsidRPr="00522768">
        <w:rPr>
          <w:rFonts w:ascii="GHEA Grapalat" w:hAnsi="GHEA Grapalat"/>
          <w:sz w:val="20"/>
          <w:szCs w:val="20"/>
          <w:lang w:val="es-ES"/>
        </w:rPr>
        <w:t xml:space="preserve"> </w:t>
      </w:r>
      <w:r w:rsidRPr="00522768">
        <w:rPr>
          <w:rFonts w:ascii="GHEA Grapalat" w:hAnsi="GHEA Grapalat"/>
          <w:sz w:val="20"/>
          <w:szCs w:val="20"/>
        </w:rPr>
        <w:t>ուղղված</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հանցագործությունների</w:t>
      </w:r>
      <w:r w:rsidRPr="00522768">
        <w:rPr>
          <w:rFonts w:ascii="GHEA Grapalat" w:hAnsi="GHEA Grapalat"/>
          <w:sz w:val="20"/>
          <w:szCs w:val="20"/>
          <w:lang w:val="es-ES"/>
        </w:rPr>
        <w:t xml:space="preserve"> </w:t>
      </w:r>
      <w:r w:rsidRPr="00522768">
        <w:rPr>
          <w:rFonts w:ascii="GHEA Grapalat" w:hAnsi="GHEA Grapalat"/>
          <w:sz w:val="20"/>
          <w:szCs w:val="20"/>
        </w:rPr>
        <w:t>համար</w:t>
      </w:r>
      <w:r w:rsidRPr="00522768">
        <w:rPr>
          <w:rFonts w:ascii="GHEA Grapalat" w:hAnsi="GHEA Grapalat"/>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այն</w:t>
      </w:r>
      <w:r w:rsidRPr="00522768">
        <w:rPr>
          <w:rFonts w:ascii="GHEA Grapalat" w:hAnsi="GHEA Grapalat"/>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sz w:val="20"/>
          <w:szCs w:val="20"/>
          <w:lang w:val="es-ES"/>
        </w:rPr>
        <w:t xml:space="preserve">, </w:t>
      </w:r>
      <w:r w:rsidRPr="00522768">
        <w:rPr>
          <w:rFonts w:ascii="GHEA Grapalat" w:hAnsi="GHEA Grapalat" w:cs="Sylfaen"/>
          <w:sz w:val="20"/>
          <w:szCs w:val="20"/>
        </w:rPr>
        <w:t>երբ</w:t>
      </w:r>
      <w:r w:rsidRPr="00522768">
        <w:rPr>
          <w:rFonts w:ascii="GHEA Grapalat" w:hAnsi="GHEA Grapalat"/>
          <w:sz w:val="20"/>
          <w:szCs w:val="20"/>
          <w:lang w:val="es-ES"/>
        </w:rPr>
        <w:t xml:space="preserve"> </w:t>
      </w:r>
      <w:r w:rsidRPr="00522768">
        <w:rPr>
          <w:rFonts w:ascii="GHEA Grapalat" w:hAnsi="GHEA Grapalat" w:cs="Sylfaen"/>
          <w:sz w:val="20"/>
          <w:szCs w:val="20"/>
        </w:rPr>
        <w:t>դատվածությունը</w:t>
      </w:r>
      <w:r w:rsidRPr="00522768">
        <w:rPr>
          <w:rFonts w:ascii="GHEA Grapalat" w:hAnsi="GHEA Grapalat"/>
          <w:sz w:val="20"/>
          <w:szCs w:val="20"/>
          <w:lang w:val="es-ES"/>
        </w:rPr>
        <w:t xml:space="preserve"> </w:t>
      </w:r>
      <w:r w:rsidRPr="00522768">
        <w:rPr>
          <w:rFonts w:ascii="GHEA Grapalat" w:hAnsi="GHEA Grapalat" w:cs="Sylfaen"/>
          <w:sz w:val="20"/>
          <w:szCs w:val="20"/>
        </w:rPr>
        <w:t>օրենքով</w:t>
      </w:r>
      <w:r w:rsidRPr="00522768">
        <w:rPr>
          <w:rFonts w:ascii="GHEA Grapalat" w:hAnsi="GHEA Grapalat"/>
          <w:sz w:val="20"/>
          <w:szCs w:val="20"/>
          <w:lang w:val="es-ES"/>
        </w:rPr>
        <w:t xml:space="preserve"> </w:t>
      </w:r>
      <w:r w:rsidRPr="00522768">
        <w:rPr>
          <w:rFonts w:ascii="GHEA Grapalat" w:hAnsi="GHEA Grapalat" w:cs="Sylfaen"/>
          <w:sz w:val="20"/>
          <w:szCs w:val="20"/>
        </w:rPr>
        <w:t>սահմանված</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մարված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00E56508" w:rsidRPr="00522768">
        <w:rPr>
          <w:rFonts w:ascii="GHEA Grapalat" w:hAnsi="GHEA Grapalat" w:cs="Sylfaen"/>
          <w:sz w:val="20"/>
          <w:szCs w:val="20"/>
          <w:lang w:val="hy-AM"/>
        </w:rPr>
        <w:t xml:space="preserve"> կամ վերացված է</w:t>
      </w:r>
      <w:r w:rsidRPr="00522768">
        <w:rPr>
          <w:rFonts w:ascii="GHEA Grapalat" w:hAnsi="GHEA Grapalat"/>
          <w:sz w:val="20"/>
          <w:szCs w:val="20"/>
          <w:lang w:val="es-ES"/>
        </w:rPr>
        <w:t xml:space="preserve">.  </w:t>
      </w:r>
    </w:p>
    <w:p w14:paraId="7F33F708" w14:textId="77777777"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cs="Sylfaen"/>
          <w:sz w:val="20"/>
          <w:szCs w:val="20"/>
          <w:lang w:val="es-ES"/>
        </w:rPr>
        <w:t>4)</w:t>
      </w:r>
      <w:r w:rsidRPr="00522768">
        <w:rPr>
          <w:rFonts w:ascii="GHEA Grapalat" w:hAnsi="GHEA Grapalat"/>
          <w:sz w:val="20"/>
          <w:szCs w:val="20"/>
          <w:lang w:val="es-ES"/>
        </w:rPr>
        <w:t xml:space="preserve"> </w:t>
      </w:r>
      <w:r w:rsidR="00D30C7A" w:rsidRPr="00522768">
        <w:rPr>
          <w:rFonts w:ascii="GHEA Grapalat" w:hAnsi="GHEA Grapalat" w:cs="Sylfaen"/>
          <w:sz w:val="20"/>
          <w:szCs w:val="20"/>
        </w:rPr>
        <w:t>որոնց</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վերաբերյալ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գնումների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ոլորտում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հակամրցակցային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համաձայնության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գերիշխող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դիրքի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չարաշահման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կամ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անբարեխիղճ</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մրցակցության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համար</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պատասխանատվություն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սահմանող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վարչական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ակտը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հայտը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ներկայացվելու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օրվան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նախորդող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երեք</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տարվա</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ընթացքում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դարձել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անբողոքարկելի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իսկ</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բողոքարկված</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լինելու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դեպքում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թողնվել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անփոփոխ</w:t>
      </w:r>
      <w:r w:rsidR="00D30C7A" w:rsidRPr="00522768">
        <w:rPr>
          <w:rFonts w:ascii="Cambria Math" w:hAnsi="Cambria Math" w:cs="Cambria Math"/>
          <w:sz w:val="20"/>
          <w:szCs w:val="20"/>
          <w:lang w:val="es-ES"/>
        </w:rPr>
        <w:t>․</w:t>
      </w:r>
      <w:r w:rsidR="00D30C7A" w:rsidRPr="00522768">
        <w:rPr>
          <w:rFonts w:ascii="GHEA Grapalat" w:hAnsi="GHEA Grapalat"/>
          <w:sz w:val="20"/>
          <w:szCs w:val="20"/>
          <w:lang w:val="es-ES"/>
        </w:rPr>
        <w:t xml:space="preserve"> </w:t>
      </w:r>
      <w:r w:rsidRPr="00522768">
        <w:rPr>
          <w:rFonts w:ascii="GHEA Grapalat" w:hAnsi="GHEA Grapalat" w:cs="Sylfaen"/>
          <w:sz w:val="20"/>
          <w:szCs w:val="20"/>
          <w:lang w:val="es-ES"/>
        </w:rPr>
        <w:t xml:space="preserve">5)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են</w:t>
      </w:r>
      <w:r w:rsidRPr="00522768">
        <w:rPr>
          <w:rFonts w:ascii="GHEA Grapalat" w:hAnsi="GHEA Grapalat" w:cs="Sylfaen"/>
          <w:sz w:val="20"/>
          <w:szCs w:val="20"/>
          <w:lang w:val="es-ES"/>
        </w:rPr>
        <w:t xml:space="preserve"> </w:t>
      </w:r>
      <w:r w:rsidRPr="00522768">
        <w:rPr>
          <w:rFonts w:ascii="GHEA Grapalat" w:hAnsi="GHEA Grapalat" w:cs="Sylfaen"/>
          <w:sz w:val="20"/>
          <w:szCs w:val="20"/>
        </w:rPr>
        <w:t>Եվրասիական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տնտեսական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միությանն</w:t>
      </w:r>
      <w:r w:rsidRPr="00522768">
        <w:rPr>
          <w:rFonts w:ascii="GHEA Grapalat" w:hAnsi="GHEA Grapalat" w:cs="Sylfaen"/>
          <w:sz w:val="20"/>
          <w:szCs w:val="20"/>
          <w:lang w:val="es-ES"/>
        </w:rPr>
        <w:t xml:space="preserve"> </w:t>
      </w:r>
      <w:r w:rsidRPr="00522768">
        <w:rPr>
          <w:rFonts w:ascii="GHEA Grapalat" w:hAnsi="GHEA Grapalat" w:cs="Sylfaen"/>
          <w:sz w:val="20"/>
          <w:szCs w:val="20"/>
        </w:rPr>
        <w:t>անդամակցող</w:t>
      </w:r>
      <w:r w:rsidRPr="00522768">
        <w:rPr>
          <w:rFonts w:ascii="GHEA Grapalat" w:hAnsi="GHEA Grapalat" w:cs="Sylfaen"/>
          <w:sz w:val="20"/>
          <w:szCs w:val="20"/>
          <w:lang w:val="es-ES"/>
        </w:rPr>
        <w:t xml:space="preserve"> </w:t>
      </w:r>
      <w:r w:rsidRPr="00522768">
        <w:rPr>
          <w:rFonts w:ascii="GHEA Grapalat" w:hAnsi="GHEA Grapalat" w:cs="Sylfaen"/>
          <w:sz w:val="20"/>
          <w:szCs w:val="20"/>
        </w:rPr>
        <w:t>երկրների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մասին</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օրենսդրության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համաձայն</w:t>
      </w:r>
      <w:r w:rsidRPr="00522768">
        <w:rPr>
          <w:rFonts w:ascii="GHEA Grapalat" w:hAnsi="GHEA Grapalat" w:cs="Sylfaen"/>
          <w:sz w:val="20"/>
          <w:szCs w:val="20"/>
          <w:lang w:val="es-ES"/>
        </w:rPr>
        <w:t xml:space="preserve"> </w:t>
      </w:r>
      <w:r w:rsidRPr="00522768">
        <w:rPr>
          <w:rFonts w:ascii="GHEA Grapalat" w:hAnsi="GHEA Grapalat" w:cs="Sylfaen"/>
          <w:sz w:val="20"/>
          <w:szCs w:val="20"/>
        </w:rPr>
        <w:t>հրապարակված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cs="Sylfaen"/>
          <w:sz w:val="20"/>
          <w:szCs w:val="20"/>
          <w:lang w:val="es-ES"/>
        </w:rPr>
        <w:t xml:space="preserve">. </w:t>
      </w:r>
    </w:p>
    <w:p w14:paraId="0798DA55" w14:textId="77777777" w:rsidR="00753E6E" w:rsidRPr="00522768" w:rsidRDefault="00753E6E" w:rsidP="00EF3662">
      <w:pPr>
        <w:ind w:firstLine="567"/>
        <w:jc w:val="both"/>
        <w:rPr>
          <w:rFonts w:ascii="GHEA Grapalat" w:hAnsi="GHEA Grapalat"/>
          <w:sz w:val="20"/>
          <w:szCs w:val="20"/>
          <w:lang w:val="es-ES"/>
        </w:rPr>
      </w:pPr>
      <w:r w:rsidRPr="00522768">
        <w:rPr>
          <w:rFonts w:ascii="GHEA Grapalat" w:hAnsi="GHEA Grapalat"/>
          <w:sz w:val="20"/>
          <w:szCs w:val="20"/>
          <w:lang w:val="es-ES"/>
        </w:rPr>
        <w:t xml:space="preserve">   6)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հայտը</w:t>
      </w:r>
      <w:r w:rsidRPr="00522768">
        <w:rPr>
          <w:rFonts w:ascii="GHEA Grapalat" w:hAnsi="GHEA Grapalat"/>
          <w:sz w:val="20"/>
          <w:szCs w:val="20"/>
          <w:lang w:val="es-ES"/>
        </w:rPr>
        <w:t xml:space="preserve"> </w:t>
      </w:r>
      <w:r w:rsidRPr="00522768">
        <w:rPr>
          <w:rFonts w:ascii="GHEA Grapalat" w:hAnsi="GHEA Grapalat"/>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sz w:val="20"/>
          <w:szCs w:val="20"/>
        </w:rPr>
        <w:t>օրվա</w:t>
      </w:r>
      <w:r w:rsidRPr="00522768">
        <w:rPr>
          <w:rFonts w:ascii="GHEA Grapalat" w:hAnsi="GHEA Grapalat"/>
          <w:sz w:val="20"/>
          <w:szCs w:val="20"/>
          <w:lang w:val="es-ES"/>
        </w:rPr>
        <w:t xml:space="preserve"> </w:t>
      </w:r>
      <w:r w:rsidRPr="00522768">
        <w:rPr>
          <w:rFonts w:ascii="GHEA Grapalat" w:hAnsi="GHEA Grapalat"/>
          <w:sz w:val="20"/>
          <w:szCs w:val="20"/>
        </w:rPr>
        <w:t>դրությամբ</w:t>
      </w:r>
      <w:r w:rsidRPr="00522768">
        <w:rPr>
          <w:rFonts w:ascii="GHEA Grapalat" w:hAnsi="GHEA Grapalat"/>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sz w:val="20"/>
          <w:szCs w:val="20"/>
          <w:lang w:val="es-ES"/>
        </w:rPr>
        <w:t>:</w:t>
      </w:r>
    </w:p>
    <w:p w14:paraId="0DFC9C10" w14:textId="77777777" w:rsidR="00990561" w:rsidRPr="00522768" w:rsidRDefault="00990561" w:rsidP="00EF3662">
      <w:pPr>
        <w:ind w:firstLine="567"/>
        <w:jc w:val="both"/>
        <w:rPr>
          <w:rFonts w:ascii="GHEA Grapalat" w:hAnsi="GHEA Grapalat" w:cs="Sylfaen"/>
          <w:sz w:val="20"/>
          <w:lang w:val="es-ES"/>
        </w:rPr>
      </w:pPr>
      <w:r w:rsidRPr="0052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22768" w:rsidRDefault="00DB4EFF" w:rsidP="00DB4EFF">
      <w:pPr>
        <w:shd w:val="clear" w:color="auto" w:fill="FFFFFF"/>
        <w:ind w:firstLine="375"/>
        <w:jc w:val="both"/>
        <w:rPr>
          <w:rFonts w:ascii="GHEA Grapalat" w:hAnsi="GHEA Grapalat" w:cs="Arial"/>
          <w:sz w:val="20"/>
          <w:lang w:val="es-ES"/>
        </w:rPr>
      </w:pPr>
      <w:r w:rsidRPr="005227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227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22768">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522768" w:rsidRDefault="00DB4EFF" w:rsidP="00EF3662">
      <w:pPr>
        <w:ind w:firstLine="567"/>
        <w:jc w:val="both"/>
        <w:rPr>
          <w:rFonts w:ascii="GHEA Grapalat" w:hAnsi="GHEA Grapalat" w:cs="Sylfaen"/>
          <w:sz w:val="20"/>
          <w:lang w:val="es-ES"/>
        </w:rPr>
      </w:pPr>
    </w:p>
    <w:p w14:paraId="0AC52330" w14:textId="77777777" w:rsidR="00753E6E" w:rsidRPr="00522768" w:rsidRDefault="00753E6E" w:rsidP="00AE74A0">
      <w:pPr>
        <w:ind w:firstLine="567"/>
        <w:jc w:val="both"/>
        <w:rPr>
          <w:rFonts w:ascii="GHEA Grapalat" w:hAnsi="GHEA Grapalat" w:cs="Sylfaen"/>
          <w:sz w:val="20"/>
          <w:lang w:val="es-ES"/>
        </w:rPr>
      </w:pPr>
      <w:r w:rsidRPr="0052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22768">
        <w:rPr>
          <w:rFonts w:ascii="GHEA Grapalat" w:hAnsi="GHEA Grapalat" w:cs="Arial"/>
          <w:sz w:val="20"/>
          <w:lang w:val="es-ES"/>
        </w:rPr>
        <w:t xml:space="preserve"> </w:t>
      </w:r>
      <w:r w:rsidRPr="00522768">
        <w:rPr>
          <w:rFonts w:ascii="GHEA Grapalat" w:hAnsi="GHEA Grapalat" w:cs="Sylfaen"/>
          <w:sz w:val="20"/>
          <w:lang w:val="es-ES"/>
        </w:rPr>
        <w:t>հրավերի</w:t>
      </w:r>
      <w:r w:rsidRPr="00522768">
        <w:rPr>
          <w:rFonts w:ascii="GHEA Grapalat" w:hAnsi="GHEA Grapalat" w:cs="Arial"/>
          <w:sz w:val="20"/>
          <w:lang w:val="es-ES"/>
        </w:rPr>
        <w:t xml:space="preserve"> 2-րդ </w:t>
      </w:r>
      <w:r w:rsidRPr="00522768">
        <w:rPr>
          <w:rFonts w:ascii="GHEA Grapalat" w:hAnsi="GHEA Grapalat" w:cs="Sylfaen"/>
          <w:sz w:val="20"/>
          <w:lang w:val="es-ES"/>
        </w:rPr>
        <w:t>մասի</w:t>
      </w:r>
      <w:r w:rsidRPr="00522768">
        <w:rPr>
          <w:rFonts w:ascii="GHEA Grapalat" w:hAnsi="GHEA Grapalat" w:cs="Arial"/>
          <w:sz w:val="20"/>
          <w:lang w:val="es-ES"/>
        </w:rPr>
        <w:t xml:space="preserve"> 2.</w:t>
      </w:r>
      <w:r w:rsidR="00EA4B24" w:rsidRPr="00522768">
        <w:rPr>
          <w:rFonts w:ascii="GHEA Grapalat" w:hAnsi="GHEA Grapalat" w:cs="Arial"/>
          <w:sz w:val="20"/>
          <w:lang w:val="hy-AM"/>
        </w:rPr>
        <w:t>1</w:t>
      </w:r>
      <w:r w:rsidRPr="00522768">
        <w:rPr>
          <w:rFonts w:ascii="GHEA Grapalat" w:hAnsi="GHEA Grapalat" w:cs="Arial"/>
          <w:sz w:val="20"/>
          <w:lang w:val="es-ES"/>
        </w:rPr>
        <w:t xml:space="preserve"> </w:t>
      </w:r>
      <w:r w:rsidRPr="00522768">
        <w:rPr>
          <w:rFonts w:ascii="GHEA Grapalat" w:hAnsi="GHEA Grapalat" w:cs="Sylfaen"/>
          <w:sz w:val="20"/>
          <w:lang w:val="es-ES"/>
        </w:rPr>
        <w:t>կետով</w:t>
      </w:r>
      <w:r w:rsidRPr="00522768">
        <w:rPr>
          <w:rFonts w:ascii="GHEA Grapalat" w:hAnsi="GHEA Grapalat" w:cs="Arial"/>
          <w:sz w:val="20"/>
          <w:lang w:val="es-ES"/>
        </w:rPr>
        <w:t xml:space="preserve"> </w:t>
      </w:r>
      <w:r w:rsidRPr="00522768">
        <w:rPr>
          <w:rFonts w:ascii="GHEA Grapalat" w:hAnsi="GHEA Grapalat" w:cs="Sylfaen"/>
          <w:sz w:val="20"/>
          <w:lang w:val="es-ES"/>
        </w:rPr>
        <w:t>նախատեսված</w:t>
      </w:r>
      <w:r w:rsidRPr="00522768">
        <w:rPr>
          <w:rFonts w:ascii="GHEA Grapalat" w:hAnsi="GHEA Grapalat" w:cs="Arial"/>
          <w:sz w:val="20"/>
          <w:lang w:val="es-ES"/>
        </w:rPr>
        <w:t xml:space="preserve"> </w:t>
      </w:r>
      <w:r w:rsidRPr="00522768">
        <w:rPr>
          <w:rFonts w:ascii="GHEA Grapalat" w:hAnsi="GHEA Grapalat" w:cs="Sylfaen"/>
          <w:sz w:val="20"/>
          <w:lang w:val="es-ES"/>
        </w:rPr>
        <w:t>գրավոր</w:t>
      </w:r>
      <w:r w:rsidRPr="00522768">
        <w:rPr>
          <w:rFonts w:ascii="GHEA Grapalat" w:hAnsi="GHEA Grapalat" w:cs="Arial"/>
          <w:sz w:val="20"/>
          <w:lang w:val="es-ES"/>
        </w:rPr>
        <w:t xml:space="preserve"> </w:t>
      </w:r>
      <w:r w:rsidRPr="00522768">
        <w:rPr>
          <w:rFonts w:ascii="GHEA Grapalat" w:hAnsi="GHEA Grapalat" w:cs="Sylfaen"/>
          <w:sz w:val="20"/>
          <w:lang w:val="es-ES"/>
        </w:rPr>
        <w:t>հայտարարություն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Բացի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սույն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կետով</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նախատեսված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հայտարարությունից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մասնակցության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իրավունքի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գնահատման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համար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այդ</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թվում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ընտրված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այլ</w:t>
      </w:r>
      <w:r w:rsidR="00EB487B" w:rsidRPr="00522768">
        <w:rPr>
          <w:rFonts w:ascii="GHEA Grapalat" w:hAnsi="GHEA Grapalat" w:cs="Sylfaen"/>
          <w:sz w:val="20"/>
          <w:lang w:val="es-ES"/>
        </w:rPr>
        <w:t xml:space="preserve"> </w:t>
      </w:r>
      <w:r w:rsidR="00EB487B" w:rsidRPr="00522768">
        <w:rPr>
          <w:rFonts w:ascii="GHEA Grapalat" w:hAnsi="GHEA Grapalat" w:cs="Sylfaen"/>
          <w:sz w:val="20"/>
        </w:rPr>
        <w:t>փաստաթղթեր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հիմնավորումներ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չեն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կարող</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պահանջվել</w:t>
      </w:r>
      <w:r w:rsidR="00EB487B" w:rsidRPr="00522768">
        <w:rPr>
          <w:rFonts w:ascii="GHEA Grapalat" w:hAnsi="GHEA Grapalat" w:cs="Sylfaen"/>
          <w:sz w:val="20"/>
          <w:lang w:val="es-ES"/>
        </w:rPr>
        <w:t>:</w:t>
      </w:r>
      <w:r w:rsidRPr="00522768">
        <w:rPr>
          <w:rFonts w:ascii="GHEA Grapalat" w:hAnsi="GHEA Grapalat" w:cs="Tahoma"/>
          <w:sz w:val="20"/>
          <w:lang w:val="hy-AM"/>
        </w:rPr>
        <w:t xml:space="preserve"> </w:t>
      </w:r>
      <w:r w:rsidR="007A4BB9" w:rsidRPr="00522768">
        <w:rPr>
          <w:rFonts w:ascii="GHEA Grapalat" w:hAnsi="GHEA Grapalat" w:cs="Tahoma"/>
          <w:sz w:val="20"/>
        </w:rPr>
        <w:t>Մասնակցի</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հայտարարության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իսկությունը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գնահատող</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այսուհետ</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գնահատում</w:t>
      </w:r>
      <w:r w:rsidR="007A4BB9" w:rsidRPr="00522768">
        <w:rPr>
          <w:rFonts w:ascii="GHEA Grapalat" w:hAnsi="GHEA Grapalat" w:cs="Tahoma"/>
          <w:sz w:val="20"/>
          <w:lang w:val="es-ES"/>
        </w:rPr>
        <w:t xml:space="preserve"> </w:t>
      </w:r>
      <w:r w:rsidR="007A4BB9" w:rsidRPr="00522768">
        <w:rPr>
          <w:rFonts w:ascii="GHEA Grapalat" w:hAnsi="GHEA Grapalat" w:cs="Tahoma"/>
          <w:sz w:val="20"/>
        </w:rPr>
        <w:t>է</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սույն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հրավերով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սահմանված</w:t>
      </w:r>
      <w:r w:rsidR="007A4BB9" w:rsidRPr="00522768">
        <w:rPr>
          <w:rFonts w:ascii="GHEA Grapalat" w:hAnsi="GHEA Grapalat" w:cs="Tahoma"/>
          <w:sz w:val="20"/>
          <w:lang w:val="es-ES"/>
        </w:rPr>
        <w:t xml:space="preserve"> </w:t>
      </w:r>
      <w:r w:rsidR="007A4BB9" w:rsidRPr="00522768">
        <w:rPr>
          <w:rFonts w:ascii="GHEA Grapalat" w:hAnsi="GHEA Grapalat" w:cs="Tahoma"/>
          <w:sz w:val="20"/>
        </w:rPr>
        <w:t>պայմաններով</w:t>
      </w:r>
      <w:r w:rsidR="007A4BB9" w:rsidRPr="00522768">
        <w:rPr>
          <w:rFonts w:ascii="GHEA Grapalat" w:hAnsi="GHEA Grapalat" w:cs="Tahoma"/>
          <w:sz w:val="20"/>
          <w:lang w:val="es-ES"/>
        </w:rPr>
        <w:t>:</w:t>
      </w:r>
    </w:p>
    <w:p w14:paraId="12FBFE01" w14:textId="77777777" w:rsidR="00E56508" w:rsidRPr="00522768" w:rsidRDefault="00BA3554" w:rsidP="00AE74A0">
      <w:pPr>
        <w:shd w:val="clear" w:color="auto" w:fill="FFFFFF"/>
        <w:ind w:firstLine="375"/>
        <w:jc w:val="both"/>
        <w:rPr>
          <w:rFonts w:ascii="GHEA Grapalat" w:hAnsi="GHEA Grapalat"/>
          <w:lang w:val="es-ES"/>
        </w:rPr>
      </w:pPr>
      <w:r w:rsidRPr="00522768">
        <w:rPr>
          <w:rFonts w:ascii="GHEA Grapalat" w:hAnsi="GHEA Grapalat" w:cs="Tahoma"/>
          <w:sz w:val="20"/>
          <w:szCs w:val="20"/>
          <w:lang w:val="es-ES"/>
        </w:rPr>
        <w:lastRenderedPageBreak/>
        <w:t>2.</w:t>
      </w:r>
      <w:r w:rsidR="007968A3" w:rsidRPr="00522768">
        <w:rPr>
          <w:rFonts w:ascii="GHEA Grapalat" w:hAnsi="GHEA Grapalat" w:cs="Tahoma"/>
          <w:sz w:val="20"/>
          <w:szCs w:val="20"/>
          <w:lang w:val="es-ES"/>
        </w:rPr>
        <w:t>3</w:t>
      </w:r>
      <w:r w:rsidR="00EB487B" w:rsidRPr="00522768">
        <w:rPr>
          <w:rFonts w:ascii="GHEA Grapalat" w:hAnsi="GHEA Grapalat" w:cs="Tahoma"/>
          <w:sz w:val="20"/>
          <w:szCs w:val="20"/>
          <w:lang w:val="es-ES"/>
        </w:rPr>
        <w:t xml:space="preserve"> </w:t>
      </w:r>
      <w:r w:rsidR="00E56508" w:rsidRPr="00522768">
        <w:rPr>
          <w:rFonts w:ascii="GHEA Grapalat" w:hAnsi="GHEA Grapalat" w:cs="Sylfaen"/>
          <w:sz w:val="20"/>
          <w:szCs w:val="20"/>
        </w:rPr>
        <w:t>Մասնակիցի՝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lang w:val="hy-AM"/>
        </w:rPr>
        <w:t>Օ</w:t>
      </w:r>
      <w:r w:rsidR="00E56508" w:rsidRPr="00522768">
        <w:rPr>
          <w:rFonts w:ascii="GHEA Grapalat" w:hAnsi="GHEA Grapalat" w:cs="Sylfaen"/>
          <w:sz w:val="20"/>
          <w:szCs w:val="20"/>
        </w:rPr>
        <w:t>րենքի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հոդվածի</w:t>
      </w:r>
      <w:r w:rsidR="00E56508" w:rsidRPr="00522768">
        <w:rPr>
          <w:rFonts w:ascii="GHEA Grapalat" w:hAnsi="GHEA Grapalat" w:cs="Sylfaen"/>
          <w:sz w:val="20"/>
          <w:szCs w:val="20"/>
          <w:lang w:val="es-ES"/>
        </w:rPr>
        <w:t xml:space="preserve"> 1-</w:t>
      </w:r>
      <w:r w:rsidR="00E56508" w:rsidRPr="00522768">
        <w:rPr>
          <w:rFonts w:ascii="GHEA Grapalat" w:hAnsi="GHEA Grapalat" w:cs="Sylfaen"/>
          <w:sz w:val="20"/>
          <w:szCs w:val="20"/>
        </w:rPr>
        <w:t>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կետով</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նախատեսված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ցուցակում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ներառվելը</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դրանում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գտնվելու</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ժամանակահատվածում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ինքնաբերաբար</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հանգեցնում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է</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վերջինիս</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հետ</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փոխկապակցված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անձանց</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գնումների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գործընթացին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մասնակցության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իրավունքի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սահմանափակման</w:t>
      </w:r>
      <w:r w:rsidR="00E56508" w:rsidRPr="00522768">
        <w:rPr>
          <w:rFonts w:ascii="GHEA Grapalat" w:hAnsi="GHEA Grapalat" w:cs="Sylfaen"/>
          <w:sz w:val="20"/>
          <w:szCs w:val="20"/>
          <w:lang w:val="es-ES"/>
        </w:rPr>
        <w:t>:</w:t>
      </w:r>
      <w:r w:rsidR="00E56508" w:rsidRPr="00522768">
        <w:rPr>
          <w:rFonts w:ascii="GHEA Grapalat" w:hAnsi="GHEA Grapalat"/>
          <w:lang w:val="es-ES"/>
        </w:rPr>
        <w:t xml:space="preserve"> </w:t>
      </w:r>
    </w:p>
    <w:p w14:paraId="47E3A607" w14:textId="77777777" w:rsidR="00BA3554" w:rsidRPr="00522768" w:rsidRDefault="00BA3554" w:rsidP="00EF3662">
      <w:pPr>
        <w:ind w:firstLine="720"/>
        <w:jc w:val="both"/>
        <w:rPr>
          <w:rFonts w:ascii="GHEA Grapalat" w:hAnsi="GHEA Grapalat"/>
          <w:sz w:val="20"/>
          <w:szCs w:val="20"/>
          <w:lang w:val="es-ES"/>
        </w:rPr>
      </w:pPr>
      <w:r w:rsidRPr="00522768">
        <w:rPr>
          <w:rFonts w:ascii="GHEA Grapalat" w:hAnsi="GHEA Grapalat" w:cs="Sylfaen"/>
          <w:sz w:val="20"/>
          <w:szCs w:val="20"/>
        </w:rPr>
        <w:t>Արգելվում</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sz w:val="20"/>
          <w:szCs w:val="20"/>
        </w:rPr>
        <w:t>սույն</w:t>
      </w:r>
      <w:r w:rsidRPr="00522768">
        <w:rPr>
          <w:rFonts w:ascii="GHEA Grapalat" w:hAnsi="GHEA Grapalat"/>
          <w:sz w:val="20"/>
          <w:szCs w:val="20"/>
          <w:lang w:val="es-ES"/>
        </w:rPr>
        <w:t xml:space="preserve"> </w:t>
      </w:r>
      <w:r w:rsidRPr="00522768">
        <w:rPr>
          <w:rFonts w:ascii="GHEA Grapalat" w:hAnsi="GHEA Grapalat"/>
          <w:sz w:val="20"/>
          <w:szCs w:val="20"/>
        </w:rPr>
        <w:t>կետով</w:t>
      </w:r>
      <w:r w:rsidRPr="00522768">
        <w:rPr>
          <w:rFonts w:ascii="GHEA Grapalat" w:hAnsi="GHEA Grapalat"/>
          <w:sz w:val="20"/>
          <w:szCs w:val="20"/>
          <w:lang w:val="es-ES"/>
        </w:rPr>
        <w:t xml:space="preserve"> </w:t>
      </w:r>
      <w:r w:rsidRPr="00522768">
        <w:rPr>
          <w:rFonts w:ascii="GHEA Grapalat" w:hAnsi="GHEA Grapalat"/>
          <w:sz w:val="20"/>
          <w:szCs w:val="20"/>
        </w:rPr>
        <w:t>սահմանված</w:t>
      </w:r>
      <w:r w:rsidRPr="00522768">
        <w:rPr>
          <w:rFonts w:ascii="GHEA Grapalat" w:hAnsi="GHEA Grapalat"/>
          <w:sz w:val="20"/>
          <w:szCs w:val="20"/>
          <w:lang w:val="es-ES"/>
        </w:rPr>
        <w:t xml:space="preserve"> </w:t>
      </w:r>
      <w:r w:rsidRPr="00522768">
        <w:rPr>
          <w:rFonts w:ascii="GHEA Grapalat" w:hAnsi="GHEA Grapalat"/>
          <w:sz w:val="20"/>
          <w:szCs w:val="20"/>
        </w:rPr>
        <w:t>փոխկապակցված</w:t>
      </w:r>
      <w:r w:rsidRPr="00522768">
        <w:rPr>
          <w:rFonts w:ascii="GHEA Grapalat" w:hAnsi="GHEA Grapalat"/>
          <w:sz w:val="20"/>
          <w:szCs w:val="20"/>
          <w:lang w:val="es-ES"/>
        </w:rPr>
        <w:t xml:space="preserve"> </w:t>
      </w:r>
      <w:r w:rsidRPr="00522768">
        <w:rPr>
          <w:rFonts w:ascii="GHEA Grapalat" w:hAnsi="GHEA Grapalat"/>
          <w:sz w:val="20"/>
          <w:szCs w:val="20"/>
        </w:rPr>
        <w:t>անձանց</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ավելի</w:t>
      </w:r>
      <w:r w:rsidRPr="00522768">
        <w:rPr>
          <w:rFonts w:ascii="GHEA Grapalat" w:hAnsi="GHEA Grapalat"/>
          <w:sz w:val="20"/>
          <w:szCs w:val="20"/>
          <w:lang w:val="es-ES"/>
        </w:rPr>
        <w:t xml:space="preserve"> </w:t>
      </w:r>
      <w:r w:rsidRPr="00522768">
        <w:rPr>
          <w:rFonts w:ascii="GHEA Grapalat" w:hAnsi="GHEA Grapalat" w:cs="Sylfaen"/>
          <w:sz w:val="20"/>
          <w:szCs w:val="20"/>
        </w:rPr>
        <w:t>քան</w:t>
      </w:r>
      <w:r w:rsidRPr="00522768">
        <w:rPr>
          <w:rFonts w:ascii="GHEA Grapalat" w:hAnsi="GHEA Grapalat"/>
          <w:sz w:val="20"/>
          <w:szCs w:val="20"/>
          <w:lang w:val="es-ES"/>
        </w:rPr>
        <w:t xml:space="preserve"> </w:t>
      </w:r>
      <w:r w:rsidRPr="00522768">
        <w:rPr>
          <w:rFonts w:ascii="GHEA Grapalat" w:hAnsi="GHEA Grapalat" w:cs="Sylfaen"/>
          <w:sz w:val="20"/>
          <w:szCs w:val="20"/>
        </w:rPr>
        <w:t>հիսուն</w:t>
      </w:r>
      <w:r w:rsidRPr="00522768">
        <w:rPr>
          <w:rFonts w:ascii="GHEA Grapalat" w:hAnsi="GHEA Grapalat"/>
          <w:sz w:val="20"/>
          <w:szCs w:val="20"/>
          <w:lang w:val="es-ES"/>
        </w:rPr>
        <w:t xml:space="preserve"> </w:t>
      </w:r>
      <w:r w:rsidRPr="00522768">
        <w:rPr>
          <w:rFonts w:ascii="GHEA Grapalat" w:hAnsi="GHEA Grapalat" w:cs="Sylfaen"/>
          <w:sz w:val="20"/>
          <w:szCs w:val="20"/>
        </w:rPr>
        <w:t>տոկոս</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պատկանող</w:t>
      </w:r>
      <w:r w:rsidRPr="00522768">
        <w:rPr>
          <w:rFonts w:ascii="GHEA Grapalat" w:hAnsi="GHEA Grapalat"/>
          <w:sz w:val="20"/>
          <w:szCs w:val="20"/>
          <w:lang w:val="es-ES"/>
        </w:rPr>
        <w:t xml:space="preserve"> </w:t>
      </w:r>
      <w:r w:rsidRPr="00522768">
        <w:rPr>
          <w:rFonts w:ascii="GHEA Grapalat" w:hAnsi="GHEA Grapalat" w:cs="Sylfaen"/>
          <w:sz w:val="20"/>
          <w:szCs w:val="20"/>
        </w:rPr>
        <w:t>բաժնեմաս</w:t>
      </w:r>
      <w:r w:rsidRPr="00522768">
        <w:rPr>
          <w:rFonts w:ascii="GHEA Grapalat" w:hAnsi="GHEA Grapalat"/>
          <w:sz w:val="20"/>
          <w:szCs w:val="20"/>
          <w:lang w:val="es-ES"/>
        </w:rPr>
        <w:t xml:space="preserve"> </w:t>
      </w:r>
      <w:r w:rsidR="001B0D9A" w:rsidRPr="00522768">
        <w:rPr>
          <w:rFonts w:ascii="GHEA Grapalat" w:hAnsi="GHEA Grapalat"/>
          <w:sz w:val="20"/>
          <w:szCs w:val="20"/>
          <w:lang w:val="es-ES"/>
        </w:rPr>
        <w:t>(</w:t>
      </w:r>
      <w:r w:rsidR="001B0D9A" w:rsidRPr="00522768">
        <w:rPr>
          <w:rFonts w:ascii="GHEA Grapalat" w:hAnsi="GHEA Grapalat"/>
          <w:sz w:val="20"/>
          <w:szCs w:val="20"/>
        </w:rPr>
        <w:t>փայաբաժին</w:t>
      </w:r>
      <w:r w:rsidR="001B0D9A" w:rsidRPr="00522768">
        <w:rPr>
          <w:rFonts w:ascii="GHEA Grapalat" w:hAnsi="GHEA Grapalat"/>
          <w:sz w:val="20"/>
          <w:szCs w:val="20"/>
          <w:lang w:val="es-ES"/>
        </w:rPr>
        <w:t xml:space="preserve">) </w:t>
      </w:r>
      <w:r w:rsidRPr="00522768">
        <w:rPr>
          <w:rFonts w:ascii="GHEA Grapalat" w:hAnsi="GHEA Grapalat" w:cs="Sylfaen"/>
          <w:sz w:val="20"/>
          <w:szCs w:val="20"/>
        </w:rPr>
        <w:t>ունեցող</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sz w:val="20"/>
          <w:szCs w:val="20"/>
          <w:lang w:val="es-ES"/>
        </w:rPr>
        <w:t xml:space="preserve"> </w:t>
      </w:r>
      <w:r w:rsidRPr="00522768">
        <w:rPr>
          <w:rFonts w:ascii="GHEA Grapalat" w:hAnsi="GHEA Grapalat" w:cs="Sylfaen"/>
          <w:sz w:val="20"/>
          <w:szCs w:val="20"/>
        </w:rPr>
        <w:t>միաժամանակյա</w:t>
      </w:r>
      <w:r w:rsidRPr="00522768">
        <w:rPr>
          <w:rFonts w:ascii="GHEA Grapalat" w:hAnsi="GHEA Grapalat"/>
          <w:sz w:val="20"/>
          <w:szCs w:val="20"/>
          <w:lang w:val="es-ES"/>
        </w:rPr>
        <w:t xml:space="preserve"> </w:t>
      </w:r>
      <w:r w:rsidRPr="00522768">
        <w:rPr>
          <w:rFonts w:ascii="GHEA Grapalat" w:hAnsi="GHEA Grapalat" w:cs="Sylfaen"/>
          <w:sz w:val="20"/>
          <w:szCs w:val="20"/>
        </w:rPr>
        <w:t>մասնակցությունը</w:t>
      </w:r>
      <w:r w:rsidRPr="00522768">
        <w:rPr>
          <w:rFonts w:ascii="GHEA Grapalat" w:hAnsi="GHEA Grapalat"/>
          <w:sz w:val="20"/>
          <w:szCs w:val="20"/>
          <w:lang w:val="es-ES"/>
        </w:rPr>
        <w:t xml:space="preserve"> </w:t>
      </w:r>
      <w:r w:rsidR="00EB487B" w:rsidRPr="00522768">
        <w:rPr>
          <w:rFonts w:ascii="GHEA Grapalat" w:hAnsi="GHEA Grapalat"/>
          <w:sz w:val="20"/>
          <w:szCs w:val="20"/>
        </w:rPr>
        <w:t>սույն</w:t>
      </w:r>
      <w:r w:rsidR="00EB487B" w:rsidRPr="00522768">
        <w:rPr>
          <w:rFonts w:ascii="GHEA Grapalat" w:hAnsi="GHEA Grapalat"/>
          <w:sz w:val="20"/>
          <w:szCs w:val="20"/>
          <w:lang w:val="es-ES"/>
        </w:rPr>
        <w:t xml:space="preserve"> </w:t>
      </w:r>
      <w:r w:rsidR="0028726A" w:rsidRPr="00522768">
        <w:rPr>
          <w:rFonts w:ascii="GHEA Grapalat" w:hAnsi="GHEA Grapalat"/>
          <w:sz w:val="20"/>
          <w:szCs w:val="20"/>
        </w:rPr>
        <w:t>ընթացակարգին</w:t>
      </w:r>
      <w:r w:rsidR="008628EC" w:rsidRPr="00522768">
        <w:rPr>
          <w:rFonts w:ascii="GHEA Grapalat" w:hAnsi="GHEA Grapalat"/>
          <w:sz w:val="20"/>
          <w:szCs w:val="20"/>
          <w:lang w:val="hy-AM"/>
        </w:rPr>
        <w:t xml:space="preserve"> </w:t>
      </w:r>
      <w:r w:rsidR="008628EC" w:rsidRPr="00522768">
        <w:rPr>
          <w:rFonts w:ascii="GHEA Grapalat" w:hAnsi="GHEA Grapalat" w:cs="Sylfaen"/>
          <w:sz w:val="20"/>
          <w:szCs w:val="20"/>
          <w:lang w:val="es-ES"/>
        </w:rPr>
        <w:t>(</w:t>
      </w:r>
      <w:r w:rsidR="008628EC" w:rsidRPr="00522768">
        <w:rPr>
          <w:rFonts w:ascii="GHEA Grapalat" w:hAnsi="GHEA Grapalat" w:cs="Sylfaen"/>
          <w:sz w:val="20"/>
          <w:szCs w:val="20"/>
        </w:rPr>
        <w:t>միևնույն</w:t>
      </w:r>
      <w:r w:rsidR="008628EC" w:rsidRPr="00522768">
        <w:rPr>
          <w:rFonts w:ascii="GHEA Grapalat" w:hAnsi="GHEA Grapalat" w:cs="Sylfaen"/>
          <w:sz w:val="20"/>
          <w:szCs w:val="20"/>
          <w:lang w:val="es-ES"/>
        </w:rPr>
        <w:t xml:space="preserve"> </w:t>
      </w:r>
      <w:r w:rsidR="008628EC" w:rsidRPr="00522768">
        <w:rPr>
          <w:rFonts w:ascii="GHEA Grapalat" w:hAnsi="GHEA Grapalat" w:cs="Sylfaen"/>
          <w:sz w:val="20"/>
          <w:szCs w:val="20"/>
        </w:rPr>
        <w:t>չափաբաժնին</w:t>
      </w:r>
      <w:r w:rsidR="008628EC" w:rsidRPr="00522768">
        <w:rPr>
          <w:rFonts w:ascii="GHEA Grapalat" w:hAnsi="GHEA Grapalat" w:cs="Sylfaen"/>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պետության</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համայնքների</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և</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rPr>
        <w:t>համատեղ</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ործունեության</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ով</w:t>
      </w:r>
      <w:r w:rsidRPr="00522768">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կոնսորցիումով</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ործընթացին</w:t>
      </w:r>
      <w:r w:rsidRPr="00522768">
        <w:rPr>
          <w:rFonts w:ascii="GHEA Grapalat" w:hAnsi="GHEA Grapalat" w:cs="Sylfaen"/>
          <w:sz w:val="20"/>
          <w:lang w:val="es-ES"/>
        </w:rPr>
        <w:t xml:space="preserve"> </w:t>
      </w:r>
      <w:r w:rsidRPr="00522768">
        <w:rPr>
          <w:rFonts w:ascii="GHEA Grapalat" w:hAnsi="GHEA Grapalat" w:cs="Sylfaen"/>
          <w:sz w:val="20"/>
          <w:szCs w:val="20"/>
        </w:rPr>
        <w:t>մասնակցության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cs="Sylfaen"/>
          <w:sz w:val="20"/>
          <w:szCs w:val="20"/>
          <w:lang w:val="es-ES"/>
        </w:rPr>
        <w:t>:</w:t>
      </w:r>
    </w:p>
    <w:p w14:paraId="0365403A" w14:textId="77777777" w:rsidR="00D5674E" w:rsidRPr="00522768" w:rsidRDefault="009F18D0"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rPr>
        <w:t>Կարգի</w:t>
      </w:r>
      <w:r w:rsidRPr="00522768">
        <w:rPr>
          <w:rFonts w:ascii="GHEA Grapalat" w:hAnsi="GHEA Grapalat"/>
          <w:sz w:val="20"/>
          <w:szCs w:val="20"/>
          <w:lang w:val="es-ES"/>
        </w:rPr>
        <w:t xml:space="preserve"> 119-</w:t>
      </w:r>
      <w:r w:rsidRPr="00522768">
        <w:rPr>
          <w:rFonts w:ascii="GHEA Grapalat" w:hAnsi="GHEA Grapalat"/>
          <w:sz w:val="20"/>
          <w:szCs w:val="20"/>
        </w:rPr>
        <w:t>րդ</w:t>
      </w:r>
      <w:r w:rsidRPr="00522768">
        <w:rPr>
          <w:rFonts w:ascii="GHEA Grapalat" w:hAnsi="GHEA Grapalat"/>
          <w:sz w:val="20"/>
          <w:szCs w:val="20"/>
          <w:lang w:val="es-ES"/>
        </w:rPr>
        <w:t xml:space="preserve"> </w:t>
      </w:r>
      <w:r w:rsidR="00EB487B" w:rsidRPr="00522768">
        <w:rPr>
          <w:rFonts w:ascii="GHEA Grapalat" w:hAnsi="GHEA Grapalat"/>
          <w:sz w:val="20"/>
          <w:szCs w:val="20"/>
        </w:rPr>
        <w:t>կետի</w:t>
      </w:r>
      <w:r w:rsidR="00EB487B" w:rsidRPr="00522768">
        <w:rPr>
          <w:rFonts w:ascii="GHEA Grapalat" w:hAnsi="GHEA Grapalat"/>
          <w:sz w:val="20"/>
          <w:szCs w:val="20"/>
          <w:lang w:val="es-ES"/>
        </w:rPr>
        <w:t xml:space="preserve"> </w:t>
      </w:r>
      <w:r w:rsidR="00D5674E" w:rsidRPr="00522768">
        <w:rPr>
          <w:rFonts w:ascii="GHEA Grapalat" w:hAnsi="GHEA Grapalat"/>
          <w:sz w:val="20"/>
          <w:szCs w:val="20"/>
          <w:lang w:val="hy-AM"/>
        </w:rPr>
        <w:t>իմաստով`</w:t>
      </w:r>
    </w:p>
    <w:p w14:paraId="5E5D90D7"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1) ֆիզիկական </w:t>
      </w:r>
      <w:r w:rsidRPr="00522768">
        <w:rPr>
          <w:rFonts w:ascii="GHEA Grapalat" w:hAnsi="GHEA Grapalat" w:cs="GHEA Grapalat"/>
          <w:sz w:val="20"/>
          <w:szCs w:val="20"/>
          <w:lang w:val="hy-AM"/>
        </w:rPr>
        <w:t xml:space="preserve">անձինք համարվում են փոխկապակցված, </w:t>
      </w:r>
      <w:r w:rsidRPr="0052276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22768" w:rsidRDefault="00D5674E" w:rsidP="00EF3662">
      <w:pPr>
        <w:pStyle w:val="NormalWeb"/>
        <w:spacing w:before="0" w:beforeAutospacing="0" w:after="0" w:afterAutospacing="0"/>
        <w:ind w:firstLine="708"/>
        <w:jc w:val="both"/>
        <w:rPr>
          <w:rFonts w:ascii="Sylfaen" w:hAnsi="Sylfaen"/>
          <w:sz w:val="20"/>
          <w:szCs w:val="20"/>
          <w:lang w:val="hy-AM"/>
        </w:rPr>
      </w:pPr>
      <w:r w:rsidRPr="0052276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522768" w:rsidRDefault="00D5674E" w:rsidP="00EF3662">
      <w:pPr>
        <w:ind w:firstLine="284"/>
        <w:jc w:val="both"/>
        <w:rPr>
          <w:rFonts w:ascii="GHEA Grapalat" w:hAnsi="GHEA Grapalat"/>
          <w:sz w:val="20"/>
          <w:szCs w:val="20"/>
          <w:lang w:val="hy-AM"/>
        </w:rPr>
      </w:pPr>
      <w:r w:rsidRPr="0052276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22768">
        <w:rPr>
          <w:rFonts w:ascii="GHEA Grapalat" w:hAnsi="GHEA Grapalat"/>
          <w:sz w:val="20"/>
          <w:szCs w:val="20"/>
          <w:lang w:val="hy-AM"/>
        </w:rPr>
        <w:t xml:space="preserve">թոռները, </w:t>
      </w:r>
      <w:r w:rsidRPr="00522768">
        <w:rPr>
          <w:rFonts w:ascii="GHEA Grapalat" w:hAnsi="GHEA Grapalat"/>
          <w:sz w:val="20"/>
          <w:szCs w:val="20"/>
          <w:lang w:val="hy-AM"/>
        </w:rPr>
        <w:t>քրոջ կամ եղբոր ամուսինն ու երեխաները:</w:t>
      </w:r>
    </w:p>
    <w:p w14:paraId="57153D3C" w14:textId="77777777" w:rsidR="00AE74A0" w:rsidRPr="00522768" w:rsidRDefault="00096865" w:rsidP="003E093F">
      <w:pPr>
        <w:ind w:firstLine="567"/>
        <w:jc w:val="both"/>
        <w:rPr>
          <w:rFonts w:ascii="GHEA Grapalat" w:hAnsi="GHEA Grapalat"/>
          <w:sz w:val="20"/>
          <w:szCs w:val="20"/>
          <w:lang w:val="hy-AM"/>
        </w:rPr>
      </w:pPr>
      <w:r w:rsidRPr="00522768">
        <w:rPr>
          <w:rFonts w:ascii="GHEA Grapalat" w:hAnsi="GHEA Grapalat" w:cs="Arial Armenian"/>
          <w:sz w:val="20"/>
          <w:lang w:val="hy-AM"/>
        </w:rPr>
        <w:t>2.</w:t>
      </w:r>
      <w:r w:rsidR="007968A3" w:rsidRPr="00522768">
        <w:rPr>
          <w:rFonts w:ascii="GHEA Grapalat" w:hAnsi="GHEA Grapalat" w:cs="Arial Armenian"/>
          <w:sz w:val="20"/>
          <w:lang w:val="hy-AM"/>
        </w:rPr>
        <w:t>4</w:t>
      </w:r>
      <w:r w:rsidR="00773485" w:rsidRPr="00522768">
        <w:rPr>
          <w:rFonts w:ascii="GHEA Grapalat" w:hAnsi="GHEA Grapalat" w:cs="Arial Armenian"/>
          <w:sz w:val="20"/>
          <w:lang w:val="hy-AM"/>
        </w:rPr>
        <w:t xml:space="preserve"> </w:t>
      </w:r>
      <w:r w:rsidRPr="00522768">
        <w:rPr>
          <w:rFonts w:ascii="GHEA Grapalat" w:hAnsi="GHEA Grapalat" w:cs="Sylfaen"/>
          <w:sz w:val="20"/>
          <w:lang w:val="hy-AM"/>
        </w:rPr>
        <w:t>Մասնակիցը</w:t>
      </w:r>
      <w:r w:rsidRPr="00522768">
        <w:rPr>
          <w:rFonts w:ascii="GHEA Grapalat" w:hAnsi="GHEA Grapalat" w:cs="Arial"/>
          <w:sz w:val="20"/>
          <w:lang w:val="hy-AM"/>
        </w:rPr>
        <w:t xml:space="preserve"> </w:t>
      </w:r>
      <w:r w:rsidR="003A7A32" w:rsidRPr="00522768">
        <w:rPr>
          <w:rFonts w:ascii="GHEA Grapalat" w:hAnsi="GHEA Grapalat" w:cs="Arial"/>
          <w:sz w:val="20"/>
          <w:lang w:val="hy-AM"/>
        </w:rPr>
        <w:t>ընտրված մասնակից ճանաչվելու դեպքում</w:t>
      </w:r>
      <w:r w:rsidR="00266B8B" w:rsidRPr="00522768">
        <w:rPr>
          <w:rFonts w:ascii="GHEA Grapalat" w:hAnsi="GHEA Grapalat" w:cs="Arial"/>
          <w:sz w:val="20"/>
          <w:lang w:val="hy-AM"/>
        </w:rPr>
        <w:t xml:space="preserve"> </w:t>
      </w:r>
      <w:r w:rsidR="00266B8B" w:rsidRPr="00522768">
        <w:rPr>
          <w:rFonts w:ascii="GHEA Grapalat" w:hAnsi="GHEA Grapalat"/>
          <w:sz w:val="20"/>
          <w:szCs w:val="20"/>
          <w:lang w:val="hy-AM"/>
        </w:rPr>
        <w:t>ներկայացնում է որակավորման ապահովում՝ սույն հրավերով սահմանված կարգով և չափով</w:t>
      </w:r>
      <w:r w:rsidR="00EA4B24" w:rsidRPr="00522768">
        <w:rPr>
          <w:rFonts w:ascii="GHEA Grapalat" w:hAnsi="GHEA Grapalat"/>
          <w:sz w:val="20"/>
          <w:szCs w:val="20"/>
          <w:lang w:val="hy-AM"/>
        </w:rPr>
        <w:t xml:space="preserve">: </w:t>
      </w:r>
    </w:p>
    <w:p w14:paraId="443DDCEE" w14:textId="65A3C6F9" w:rsidR="003E093F" w:rsidRPr="00522768" w:rsidRDefault="00EA4B24" w:rsidP="003E093F">
      <w:pPr>
        <w:ind w:firstLine="567"/>
        <w:jc w:val="both"/>
        <w:rPr>
          <w:rFonts w:ascii="GHEA Grapalat" w:hAnsi="GHEA Grapalat" w:cs="Arial"/>
          <w:sz w:val="20"/>
          <w:lang w:val="hy-AM"/>
        </w:rPr>
      </w:pPr>
      <w:r w:rsidRPr="00522768">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22768">
          <w:rPr>
            <w:rFonts w:ascii="GHEA Grapalat" w:hAnsi="GHEA Grapalat"/>
            <w:sz w:val="20"/>
            <w:szCs w:val="20"/>
            <w:lang w:val="hy-AM"/>
          </w:rPr>
          <w:t>Standard &amp; Poor’s</w:t>
        </w:r>
      </w:hyperlink>
      <w:r w:rsidRPr="00522768">
        <w:rPr>
          <w:rFonts w:ascii="Calibri" w:hAnsi="Calibri" w:cs="Calibri"/>
          <w:sz w:val="20"/>
          <w:szCs w:val="20"/>
          <w:lang w:val="hy-AM"/>
        </w:rPr>
        <w:t> </w:t>
      </w:r>
      <w:r w:rsidRPr="00522768">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522768" w:rsidDel="00EA4B24">
        <w:rPr>
          <w:rFonts w:ascii="GHEA Grapalat" w:hAnsi="GHEA Grapalat" w:cs="Arial"/>
          <w:sz w:val="20"/>
          <w:lang w:val="hy-AM"/>
        </w:rPr>
        <w:t xml:space="preserve"> </w:t>
      </w:r>
      <w:r w:rsidR="003A7A32" w:rsidRPr="00522768">
        <w:rPr>
          <w:rFonts w:ascii="GHEA Grapalat" w:hAnsi="GHEA Grapalat" w:cs="Arial"/>
          <w:sz w:val="20"/>
          <w:lang w:val="hy-AM"/>
        </w:rPr>
        <w:t xml:space="preserve">: </w:t>
      </w:r>
    </w:p>
    <w:p w14:paraId="14515F98" w14:textId="77777777" w:rsidR="000A6B75" w:rsidRPr="00522768" w:rsidRDefault="000A6B75" w:rsidP="00EF3662">
      <w:pPr>
        <w:pStyle w:val="norm"/>
        <w:spacing w:line="240" w:lineRule="auto"/>
        <w:ind w:firstLine="540"/>
        <w:rPr>
          <w:rFonts w:ascii="GHEA Grapalat" w:hAnsi="GHEA Grapalat" w:cs="Sylfaen"/>
          <w:sz w:val="20"/>
          <w:szCs w:val="24"/>
          <w:lang w:val="af-ZA" w:eastAsia="en-US"/>
        </w:rPr>
      </w:pPr>
      <w:r w:rsidRPr="00522768">
        <w:rPr>
          <w:rFonts w:ascii="GHEA Grapalat" w:hAnsi="GHEA Grapalat" w:cs="Sylfaen"/>
          <w:sz w:val="20"/>
          <w:szCs w:val="24"/>
          <w:lang w:val="hy-AM" w:eastAsia="en-US"/>
        </w:rPr>
        <w:t>2.</w:t>
      </w:r>
      <w:r w:rsidR="006265F4" w:rsidRPr="00522768">
        <w:rPr>
          <w:rFonts w:ascii="GHEA Grapalat" w:hAnsi="GHEA Grapalat" w:cs="Sylfaen"/>
          <w:sz w:val="20"/>
          <w:szCs w:val="24"/>
          <w:lang w:val="hy-AM" w:eastAsia="en-US"/>
        </w:rPr>
        <w:t xml:space="preserve">5 </w:t>
      </w:r>
      <w:r w:rsidRPr="00522768">
        <w:rPr>
          <w:rFonts w:ascii="GHEA Grapalat" w:hAnsi="GHEA Grapalat" w:cs="Sylfaen"/>
          <w:sz w:val="20"/>
          <w:szCs w:val="24"/>
          <w:lang w:val="hy-AM" w:eastAsia="en-US"/>
        </w:rPr>
        <w:t>Սույն ընթացակարգի շրջանակում կնքվելիք պայմանագիրը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կարող</w:t>
      </w:r>
      <w:r w:rsidRPr="00522768">
        <w:rPr>
          <w:rFonts w:ascii="GHEA Grapalat" w:hAnsi="GHEA Grapalat" w:cs="Sylfaen"/>
          <w:sz w:val="20"/>
          <w:szCs w:val="24"/>
          <w:lang w:val="af-ZA" w:eastAsia="en-US"/>
        </w:rPr>
        <w:t xml:space="preserve"> է </w:t>
      </w:r>
      <w:r w:rsidRPr="00522768">
        <w:rPr>
          <w:rFonts w:ascii="GHEA Grapalat" w:hAnsi="GHEA Grapalat" w:cs="Sylfaen"/>
          <w:sz w:val="20"/>
          <w:szCs w:val="24"/>
          <w:lang w:val="hy-AM" w:eastAsia="en-US"/>
        </w:rPr>
        <w:t>իրականացվել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պայմանագիր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կնքելու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միջոցով։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պայմանագրի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կողմ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չի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հանդիսանալ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սույն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ընթացակարգին</w:t>
      </w:r>
      <w:r w:rsidRPr="00522768">
        <w:rPr>
          <w:rFonts w:ascii="GHEA Grapalat" w:hAnsi="GHEA Grapalat" w:cs="Sylfaen"/>
          <w:sz w:val="20"/>
          <w:szCs w:val="24"/>
          <w:lang w:val="af-ZA" w:eastAsia="en-US"/>
        </w:rPr>
        <w:t xml:space="preserve"> </w:t>
      </w:r>
      <w:r w:rsidR="003A7A32" w:rsidRPr="00522768">
        <w:rPr>
          <w:rFonts w:ascii="GHEA Grapalat" w:hAnsi="GHEA Grapalat" w:cs="Sylfaen"/>
          <w:sz w:val="20"/>
          <w:lang w:val="af-ZA"/>
        </w:rPr>
        <w:t>(</w:t>
      </w:r>
      <w:r w:rsidR="003A7A32" w:rsidRPr="00522768">
        <w:rPr>
          <w:rFonts w:ascii="GHEA Grapalat" w:hAnsi="GHEA Grapalat" w:cs="Sylfaen"/>
          <w:sz w:val="20"/>
        </w:rPr>
        <w:t>միևնույն</w:t>
      </w:r>
      <w:r w:rsidR="003A7A32" w:rsidRPr="00522768">
        <w:rPr>
          <w:rFonts w:ascii="GHEA Grapalat" w:hAnsi="GHEA Grapalat" w:cs="Sylfaen"/>
          <w:sz w:val="20"/>
          <w:lang w:val="af-ZA"/>
        </w:rPr>
        <w:t xml:space="preserve"> </w:t>
      </w:r>
      <w:r w:rsidR="003A7A32" w:rsidRPr="00522768">
        <w:rPr>
          <w:rFonts w:ascii="GHEA Grapalat" w:hAnsi="GHEA Grapalat" w:cs="Sylfaen"/>
          <w:sz w:val="20"/>
        </w:rPr>
        <w:t>չափաբաժնին</w:t>
      </w:r>
      <w:r w:rsidR="003A7A32" w:rsidRPr="00522768">
        <w:rPr>
          <w:rFonts w:ascii="GHEA Grapalat" w:hAnsi="GHEA Grapalat" w:cs="Sylfaen"/>
          <w:sz w:val="20"/>
          <w:lang w:val="af-ZA"/>
        </w:rPr>
        <w:t xml:space="preserve">) </w:t>
      </w:r>
      <w:r w:rsidRPr="00522768">
        <w:rPr>
          <w:rFonts w:ascii="GHEA Grapalat" w:hAnsi="GHEA Grapalat" w:cs="Sylfaen"/>
          <w:sz w:val="20"/>
          <w:szCs w:val="24"/>
          <w:lang w:eastAsia="en-US"/>
        </w:rPr>
        <w:t>մասնակցելու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հայտ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մասնակիցը</w:t>
      </w:r>
      <w:r w:rsidRPr="00522768">
        <w:rPr>
          <w:rFonts w:ascii="GHEA Grapalat" w:hAnsi="GHEA Grapalat" w:cs="Sylfaen"/>
          <w:sz w:val="20"/>
          <w:szCs w:val="24"/>
          <w:lang w:val="af-ZA" w:eastAsia="en-US"/>
        </w:rPr>
        <w:t xml:space="preserve">: </w:t>
      </w:r>
    </w:p>
    <w:p w14:paraId="10CD087D" w14:textId="77777777" w:rsidR="000A6B75" w:rsidRPr="00522768" w:rsidRDefault="000A6B75" w:rsidP="00EF3662">
      <w:pPr>
        <w:pStyle w:val="BodyTextIndent2"/>
        <w:spacing w:line="240" w:lineRule="auto"/>
        <w:rPr>
          <w:rFonts w:ascii="GHEA Grapalat" w:hAnsi="GHEA Grapalat" w:cs="Sylfaen"/>
          <w:szCs w:val="24"/>
        </w:rPr>
      </w:pPr>
      <w:r w:rsidRPr="00522768">
        <w:rPr>
          <w:rFonts w:ascii="GHEA Grapalat" w:hAnsi="GHEA Grapalat" w:cs="Sylfaen"/>
          <w:szCs w:val="24"/>
        </w:rPr>
        <w:t xml:space="preserve"> 2</w:t>
      </w:r>
      <w:r w:rsidRPr="00522768">
        <w:rPr>
          <w:rFonts w:ascii="GHEA Grapalat" w:hAnsi="GHEA Grapalat" w:cs="Sylfaen"/>
          <w:szCs w:val="24"/>
          <w:lang w:val="hy-AM"/>
        </w:rPr>
        <w:t>.</w:t>
      </w:r>
      <w:r w:rsidR="006265F4" w:rsidRPr="00522768">
        <w:rPr>
          <w:rFonts w:ascii="GHEA Grapalat" w:hAnsi="GHEA Grapalat" w:cs="Sylfaen"/>
          <w:szCs w:val="24"/>
        </w:rPr>
        <w:t xml:space="preserve">6 </w:t>
      </w:r>
      <w:r w:rsidRPr="00522768">
        <w:rPr>
          <w:rFonts w:ascii="GHEA Grapalat" w:hAnsi="GHEA Grapalat" w:cs="Sylfaen"/>
          <w:szCs w:val="24"/>
          <w:lang w:val="ru-RU"/>
        </w:rPr>
        <w:t>Մասնակիցները</w:t>
      </w:r>
      <w:r w:rsidRPr="00522768">
        <w:rPr>
          <w:rFonts w:ascii="GHEA Grapalat" w:hAnsi="GHEA Grapalat" w:cs="Sylfaen"/>
          <w:szCs w:val="24"/>
        </w:rPr>
        <w:t xml:space="preserve"> </w:t>
      </w:r>
      <w:r w:rsidRPr="00522768">
        <w:rPr>
          <w:rFonts w:ascii="GHEA Grapalat" w:hAnsi="GHEA Grapalat" w:cs="Sylfaen"/>
          <w:szCs w:val="24"/>
          <w:lang w:val="ru-RU"/>
        </w:rPr>
        <w:t>կարող</w:t>
      </w:r>
      <w:r w:rsidRPr="00522768">
        <w:rPr>
          <w:rFonts w:ascii="GHEA Grapalat" w:hAnsi="GHEA Grapalat" w:cs="Sylfaen"/>
          <w:szCs w:val="24"/>
        </w:rPr>
        <w:t xml:space="preserve"> </w:t>
      </w:r>
      <w:r w:rsidRPr="00522768">
        <w:rPr>
          <w:rFonts w:ascii="GHEA Grapalat" w:hAnsi="GHEA Grapalat" w:cs="Sylfaen"/>
          <w:szCs w:val="24"/>
          <w:lang w:val="ru-RU"/>
        </w:rPr>
        <w:t>են</w:t>
      </w:r>
      <w:r w:rsidRPr="00522768">
        <w:rPr>
          <w:rFonts w:ascii="GHEA Grapalat" w:hAnsi="GHEA Grapalat" w:cs="Sylfaen"/>
          <w:szCs w:val="24"/>
        </w:rPr>
        <w:t xml:space="preserve"> </w:t>
      </w:r>
      <w:r w:rsidRPr="00522768">
        <w:rPr>
          <w:rFonts w:ascii="GHEA Grapalat" w:hAnsi="GHEA Grapalat" w:cs="Sylfaen"/>
          <w:szCs w:val="24"/>
          <w:lang w:val="ru-RU"/>
        </w:rPr>
        <w:t>սույն</w:t>
      </w:r>
      <w:r w:rsidRPr="00522768">
        <w:rPr>
          <w:rFonts w:ascii="GHEA Grapalat" w:hAnsi="GHEA Grapalat" w:cs="Sylfaen"/>
          <w:szCs w:val="24"/>
        </w:rPr>
        <w:t xml:space="preserve"> </w:t>
      </w:r>
      <w:r w:rsidRPr="00522768">
        <w:rPr>
          <w:rFonts w:ascii="GHEA Grapalat" w:hAnsi="GHEA Grapalat" w:cs="Sylfaen"/>
          <w:szCs w:val="24"/>
          <w:lang w:val="ru-RU"/>
        </w:rPr>
        <w:t>ընթացակարգին</w:t>
      </w:r>
      <w:r w:rsidRPr="00522768">
        <w:rPr>
          <w:rFonts w:ascii="GHEA Grapalat" w:hAnsi="GHEA Grapalat" w:cs="Sylfaen"/>
          <w:szCs w:val="24"/>
        </w:rPr>
        <w:t xml:space="preserve"> </w:t>
      </w:r>
      <w:r w:rsidRPr="00522768">
        <w:rPr>
          <w:rFonts w:ascii="GHEA Grapalat" w:hAnsi="GHEA Grapalat" w:cs="Sylfaen"/>
          <w:szCs w:val="24"/>
          <w:lang w:val="ru-RU"/>
        </w:rPr>
        <w:t>մասնակցել</w:t>
      </w:r>
      <w:r w:rsidRPr="00522768">
        <w:rPr>
          <w:rFonts w:ascii="GHEA Grapalat" w:hAnsi="GHEA Grapalat" w:cs="Sylfaen"/>
          <w:szCs w:val="24"/>
        </w:rPr>
        <w:t xml:space="preserve"> </w:t>
      </w:r>
      <w:r w:rsidRPr="00522768">
        <w:rPr>
          <w:rFonts w:ascii="GHEA Grapalat" w:hAnsi="GHEA Grapalat" w:cs="Sylfaen"/>
          <w:szCs w:val="24"/>
          <w:lang w:val="ru-RU"/>
        </w:rPr>
        <w:t>համատեղ</w:t>
      </w:r>
      <w:r w:rsidRPr="00522768">
        <w:rPr>
          <w:rFonts w:ascii="GHEA Grapalat" w:hAnsi="GHEA Grapalat" w:cs="Sylfaen"/>
          <w:szCs w:val="24"/>
        </w:rPr>
        <w:t xml:space="preserve"> </w:t>
      </w:r>
      <w:r w:rsidRPr="00522768">
        <w:rPr>
          <w:rFonts w:ascii="GHEA Grapalat" w:hAnsi="GHEA Grapalat" w:cs="Sylfaen"/>
          <w:szCs w:val="24"/>
          <w:lang w:val="ru-RU"/>
        </w:rPr>
        <w:t>գործունեության</w:t>
      </w:r>
      <w:r w:rsidRPr="00522768">
        <w:rPr>
          <w:rFonts w:ascii="GHEA Grapalat" w:hAnsi="GHEA Grapalat" w:cs="Sylfaen"/>
          <w:szCs w:val="24"/>
        </w:rPr>
        <w:t xml:space="preserve"> </w:t>
      </w:r>
      <w:r w:rsidRPr="00522768">
        <w:rPr>
          <w:rFonts w:ascii="GHEA Grapalat" w:hAnsi="GHEA Grapalat" w:cs="Sylfaen"/>
          <w:szCs w:val="24"/>
          <w:lang w:val="ru-RU"/>
        </w:rPr>
        <w:t>կարգով</w:t>
      </w:r>
      <w:r w:rsidRPr="00522768">
        <w:rPr>
          <w:rFonts w:ascii="GHEA Grapalat" w:hAnsi="GHEA Grapalat" w:cs="Sylfaen"/>
          <w:szCs w:val="24"/>
        </w:rPr>
        <w:t xml:space="preserve"> (</w:t>
      </w:r>
      <w:r w:rsidRPr="00522768">
        <w:rPr>
          <w:rFonts w:ascii="GHEA Grapalat" w:hAnsi="GHEA Grapalat" w:cs="Sylfaen"/>
          <w:szCs w:val="24"/>
          <w:lang w:val="ru-RU"/>
        </w:rPr>
        <w:t>կոնսորցիումով</w:t>
      </w:r>
      <w:r w:rsidRPr="00522768">
        <w:rPr>
          <w:rFonts w:ascii="GHEA Grapalat" w:hAnsi="GHEA Grapalat" w:cs="Sylfaen"/>
          <w:szCs w:val="24"/>
        </w:rPr>
        <w:t>)</w:t>
      </w:r>
      <w:r w:rsidRPr="00522768">
        <w:rPr>
          <w:rFonts w:ascii="GHEA Grapalat" w:hAnsi="GHEA Grapalat" w:cs="Sylfaen"/>
          <w:szCs w:val="24"/>
          <w:lang w:val="ru-RU"/>
        </w:rPr>
        <w:t>։</w:t>
      </w:r>
      <w:r w:rsidRPr="00522768">
        <w:rPr>
          <w:rFonts w:ascii="GHEA Grapalat" w:hAnsi="GHEA Grapalat" w:cs="Sylfaen"/>
          <w:szCs w:val="24"/>
        </w:rPr>
        <w:t xml:space="preserve"> </w:t>
      </w:r>
      <w:r w:rsidRPr="00522768">
        <w:rPr>
          <w:rFonts w:ascii="GHEA Grapalat" w:hAnsi="GHEA Grapalat" w:cs="Sylfaen"/>
          <w:szCs w:val="24"/>
          <w:lang w:val="ru-RU"/>
        </w:rPr>
        <w:t>Նման</w:t>
      </w:r>
      <w:r w:rsidRPr="00522768">
        <w:rPr>
          <w:rFonts w:ascii="GHEA Grapalat" w:hAnsi="GHEA Grapalat" w:cs="Sylfaen"/>
          <w:szCs w:val="24"/>
        </w:rPr>
        <w:t xml:space="preserve"> </w:t>
      </w:r>
      <w:r w:rsidRPr="00522768">
        <w:rPr>
          <w:rFonts w:ascii="GHEA Grapalat" w:hAnsi="GHEA Grapalat" w:cs="Sylfaen"/>
          <w:szCs w:val="24"/>
          <w:lang w:val="ru-RU"/>
        </w:rPr>
        <w:t>դեպքում</w:t>
      </w:r>
      <w:r w:rsidRPr="00522768">
        <w:rPr>
          <w:rFonts w:ascii="GHEA Grapalat" w:hAnsi="GHEA Grapalat" w:cs="Sylfaen"/>
          <w:szCs w:val="24"/>
        </w:rPr>
        <w:t>`</w:t>
      </w:r>
    </w:p>
    <w:p w14:paraId="24CB54B7" w14:textId="77777777" w:rsidR="000A6B75" w:rsidRPr="00522768" w:rsidRDefault="006265F4" w:rsidP="00EF3662">
      <w:pPr>
        <w:pStyle w:val="BodyTextIndent2"/>
        <w:spacing w:line="240" w:lineRule="auto"/>
        <w:rPr>
          <w:rFonts w:ascii="GHEA Grapalat" w:hAnsi="GHEA Grapalat" w:cs="Sylfaen"/>
          <w:szCs w:val="24"/>
        </w:rPr>
      </w:pPr>
      <w:r w:rsidRPr="00522768">
        <w:rPr>
          <w:rFonts w:ascii="GHEA Grapalat" w:hAnsi="GHEA Grapalat" w:cs="Sylfaen"/>
          <w:szCs w:val="24"/>
        </w:rPr>
        <w:lastRenderedPageBreak/>
        <w:t>1</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կողմերից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որևէ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մեկը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կարող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ընթացակարգին</w:t>
      </w:r>
      <w:r w:rsidR="000A6B75" w:rsidRPr="00522768">
        <w:rPr>
          <w:rFonts w:ascii="GHEA Grapalat" w:hAnsi="GHEA Grapalat" w:cs="Sylfaen"/>
          <w:szCs w:val="24"/>
        </w:rPr>
        <w:t xml:space="preserve"> </w:t>
      </w:r>
      <w:r w:rsidR="003A7A32" w:rsidRPr="00522768">
        <w:rPr>
          <w:rFonts w:ascii="GHEA Grapalat" w:hAnsi="GHEA Grapalat" w:cs="Sylfaen"/>
        </w:rPr>
        <w:t>(</w:t>
      </w:r>
      <w:r w:rsidR="003A7A32" w:rsidRPr="00522768">
        <w:rPr>
          <w:rFonts w:ascii="GHEA Grapalat" w:hAnsi="GHEA Grapalat" w:cs="Sylfaen"/>
          <w:lang w:val="en-US"/>
        </w:rPr>
        <w:t>միևնույն</w:t>
      </w:r>
      <w:r w:rsidR="003A7A32" w:rsidRPr="00522768">
        <w:rPr>
          <w:rFonts w:ascii="GHEA Grapalat" w:hAnsi="GHEA Grapalat" w:cs="Sylfaen"/>
        </w:rPr>
        <w:t xml:space="preserve"> </w:t>
      </w:r>
      <w:r w:rsidR="003A7A32" w:rsidRPr="00522768">
        <w:rPr>
          <w:rFonts w:ascii="GHEA Grapalat" w:hAnsi="GHEA Grapalat" w:cs="Sylfaen"/>
          <w:lang w:val="en-US"/>
        </w:rPr>
        <w:t>չափաբաժնին</w:t>
      </w:r>
      <w:r w:rsidR="003A7A32" w:rsidRPr="00522768">
        <w:rPr>
          <w:rFonts w:ascii="GHEA Grapalat" w:hAnsi="GHEA Grapalat" w:cs="Sylfaen"/>
        </w:rPr>
        <w:t xml:space="preserve">) </w:t>
      </w:r>
      <w:r w:rsidR="000A6B75" w:rsidRPr="00522768">
        <w:rPr>
          <w:rFonts w:ascii="GHEA Grapalat" w:hAnsi="GHEA Grapalat" w:cs="Sylfaen"/>
          <w:szCs w:val="24"/>
          <w:lang w:val="ru-RU"/>
        </w:rPr>
        <w:t>ներկայացնել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Սույն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պարբերության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պահանջի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չպահպանման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բացման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նիստում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մերժվում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ինչպես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կարգով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այնպես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ներկայացված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հայտերը</w:t>
      </w:r>
      <w:r w:rsidR="000A6B75" w:rsidRPr="00522768">
        <w:rPr>
          <w:rFonts w:ascii="GHEA Grapalat" w:hAnsi="GHEA Grapalat" w:cs="Sylfaen"/>
          <w:szCs w:val="24"/>
        </w:rPr>
        <w:t>.</w:t>
      </w:r>
    </w:p>
    <w:p w14:paraId="277DB7E4" w14:textId="77777777" w:rsidR="000A6B75" w:rsidRPr="00522768" w:rsidRDefault="006265F4"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2</w:t>
      </w:r>
      <w:r w:rsidR="000A6B75" w:rsidRPr="00522768">
        <w:rPr>
          <w:rFonts w:ascii="GHEA Grapalat" w:hAnsi="GHEA Grapalat" w:cs="Sylfaen"/>
          <w:szCs w:val="24"/>
        </w:rPr>
        <w:t>) Մ</w:t>
      </w:r>
      <w:r w:rsidR="000A6B75" w:rsidRPr="00522768">
        <w:rPr>
          <w:rFonts w:ascii="GHEA Grapalat" w:hAnsi="GHEA Grapalat" w:cs="Sylfaen"/>
          <w:szCs w:val="24"/>
          <w:lang w:val="ru-RU"/>
        </w:rPr>
        <w:t>ասնակիցները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կրում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համապարտ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պատասխանատվություն</w:t>
      </w:r>
      <w:r w:rsidR="000A6B75" w:rsidRPr="00522768">
        <w:rPr>
          <w:rFonts w:ascii="GHEA Grapalat" w:hAnsi="GHEA Grapalat" w:cs="Sylfaen"/>
          <w:szCs w:val="24"/>
        </w:rPr>
        <w:t>:</w:t>
      </w:r>
      <w:r w:rsidR="000A6B75" w:rsidRPr="00522768">
        <w:rPr>
          <w:rFonts w:ascii="GHEA Grapalat" w:hAnsi="GHEA Grapalat" w:cs="Sylfaen"/>
          <w:szCs w:val="24"/>
          <w:lang w:val="hy-AM"/>
        </w:rPr>
        <w:t xml:space="preserve"> </w:t>
      </w:r>
      <w:r w:rsidR="000A6B75" w:rsidRPr="00522768">
        <w:rPr>
          <w:rFonts w:ascii="GHEA Grapalat" w:hAnsi="GHEA Grapalat" w:cs="Sylfaen"/>
          <w:szCs w:val="24"/>
        </w:rPr>
        <w:t>Ընդ որում,</w:t>
      </w:r>
      <w:r w:rsidR="000A6B75" w:rsidRPr="00522768">
        <w:rPr>
          <w:rFonts w:ascii="GHEA Grapalat" w:hAnsi="GHEA Grapalat" w:cs="Sylfaen"/>
          <w:szCs w:val="24"/>
          <w:lang w:val="hy-AM"/>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դուրս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գալու</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հետ</w:t>
      </w:r>
      <w:r w:rsidR="000A6B75" w:rsidRPr="00522768">
        <w:rPr>
          <w:rFonts w:ascii="GHEA Grapalat" w:hAnsi="GHEA Grapalat" w:cs="Sylfaen"/>
          <w:szCs w:val="24"/>
        </w:rPr>
        <w:t xml:space="preserve"> </w:t>
      </w:r>
      <w:r w:rsidR="00AE4008" w:rsidRPr="00522768">
        <w:rPr>
          <w:rFonts w:ascii="GHEA Grapalat" w:hAnsi="GHEA Grapalat" w:cs="Sylfaen"/>
          <w:szCs w:val="24"/>
          <w:lang w:val="en-US"/>
        </w:rPr>
        <w:t>պ</w:t>
      </w:r>
      <w:r w:rsidR="000A6B75" w:rsidRPr="00522768">
        <w:rPr>
          <w:rFonts w:ascii="GHEA Grapalat" w:hAnsi="GHEA Grapalat" w:cs="Sylfaen"/>
          <w:szCs w:val="24"/>
          <w:lang w:val="ru-RU"/>
        </w:rPr>
        <w:t>ատվիրատուի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կնքած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պայմանագիրը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միակողմանիորեն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լուծվում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անդամների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նկատմամբ</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կիրառվում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նախատեսված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միջոցները</w:t>
      </w:r>
      <w:r w:rsidR="000A6B75" w:rsidRPr="00522768">
        <w:rPr>
          <w:rFonts w:ascii="GHEA Grapalat" w:hAnsi="GHEA Grapalat" w:cs="Sylfaen"/>
          <w:szCs w:val="24"/>
          <w:lang w:val="hy-AM"/>
        </w:rPr>
        <w:t>:</w:t>
      </w:r>
    </w:p>
    <w:p w14:paraId="10DC2FF0" w14:textId="62FD0FE4" w:rsidR="00581DC3" w:rsidRPr="00522768" w:rsidRDefault="00581DC3" w:rsidP="00E448AC">
      <w:pPr>
        <w:jc w:val="both"/>
        <w:rPr>
          <w:rFonts w:ascii="GHEA Grapalat" w:hAnsi="GHEA Grapalat"/>
          <w:b/>
          <w:sz w:val="20"/>
          <w:lang w:val="af-ZA"/>
        </w:rPr>
      </w:pPr>
    </w:p>
    <w:p w14:paraId="6A27C441" w14:textId="2A6A14E4" w:rsidR="00096865" w:rsidRPr="00522768" w:rsidRDefault="002B32D6" w:rsidP="00EF3662">
      <w:pPr>
        <w:jc w:val="center"/>
        <w:rPr>
          <w:rFonts w:ascii="GHEA Grapalat" w:hAnsi="GHEA Grapalat" w:cs="Arial"/>
          <w:b/>
          <w:sz w:val="20"/>
          <w:lang w:val="af-ZA"/>
        </w:rPr>
      </w:pPr>
      <w:r w:rsidRPr="00522768">
        <w:rPr>
          <w:rFonts w:ascii="GHEA Grapalat" w:hAnsi="GHEA Grapalat"/>
          <w:b/>
          <w:sz w:val="20"/>
          <w:lang w:val="af-ZA"/>
        </w:rPr>
        <w:t xml:space="preserve">3.  </w:t>
      </w:r>
      <w:r w:rsidRPr="00522768">
        <w:rPr>
          <w:rFonts w:ascii="GHEA Grapalat" w:hAnsi="GHEA Grapalat" w:cs="Sylfaen"/>
          <w:b/>
          <w:sz w:val="20"/>
        </w:rPr>
        <w:t>ՀՐԱՎԵՐԻ</w:t>
      </w:r>
      <w:r w:rsidR="00E448AC" w:rsidRPr="00522768">
        <w:rPr>
          <w:rFonts w:ascii="GHEA Grapalat" w:hAnsi="GHEA Grapalat" w:cs="Sylfaen"/>
          <w:b/>
          <w:sz w:val="20"/>
          <w:lang w:val="af-ZA"/>
        </w:rPr>
        <w:t xml:space="preserve"> </w:t>
      </w:r>
      <w:r w:rsidRPr="00522768">
        <w:rPr>
          <w:rFonts w:ascii="GHEA Grapalat" w:hAnsi="GHEA Grapalat" w:cs="Sylfaen"/>
          <w:b/>
          <w:sz w:val="20"/>
        </w:rPr>
        <w:t>ՊԱՐԶԱԲԱՆՈՒՄԸ</w:t>
      </w:r>
      <w:r w:rsidRPr="00522768">
        <w:rPr>
          <w:rFonts w:ascii="GHEA Grapalat" w:hAnsi="GHEA Grapalat" w:cs="Arial"/>
          <w:b/>
          <w:sz w:val="20"/>
          <w:lang w:val="af-ZA"/>
        </w:rPr>
        <w:t xml:space="preserve">  </w:t>
      </w:r>
      <w:r w:rsidRPr="00522768">
        <w:rPr>
          <w:rFonts w:ascii="GHEA Grapalat" w:hAnsi="GHEA Grapalat" w:cs="Arial"/>
          <w:b/>
          <w:sz w:val="20"/>
        </w:rPr>
        <w:t>ԵՎ</w:t>
      </w:r>
      <w:r w:rsidRPr="00522768">
        <w:rPr>
          <w:rFonts w:ascii="GHEA Grapalat" w:hAnsi="GHEA Grapalat" w:cs="Arial"/>
          <w:b/>
          <w:sz w:val="20"/>
          <w:lang w:val="af-ZA"/>
        </w:rPr>
        <w:t xml:space="preserve"> </w:t>
      </w:r>
      <w:r w:rsidRPr="00522768">
        <w:rPr>
          <w:rFonts w:ascii="GHEA Grapalat" w:hAnsi="GHEA Grapalat" w:cs="Sylfaen"/>
          <w:b/>
          <w:sz w:val="20"/>
        </w:rPr>
        <w:t>ՀՐԱՎԵՐՈՒՄ</w:t>
      </w:r>
      <w:r w:rsidRPr="00522768">
        <w:rPr>
          <w:rFonts w:ascii="GHEA Grapalat" w:hAnsi="GHEA Grapalat" w:cs="Arial"/>
          <w:b/>
          <w:sz w:val="20"/>
          <w:lang w:val="af-ZA"/>
        </w:rPr>
        <w:t xml:space="preserve"> </w:t>
      </w:r>
      <w:r w:rsidRPr="00522768">
        <w:rPr>
          <w:rFonts w:ascii="GHEA Grapalat" w:hAnsi="GHEA Grapalat" w:cs="Sylfaen"/>
          <w:b/>
          <w:sz w:val="20"/>
        </w:rPr>
        <w:t>ՓՈՓՈԽՈՒԹՅՈՒՆ</w:t>
      </w:r>
      <w:r w:rsidRPr="00522768">
        <w:rPr>
          <w:rFonts w:ascii="GHEA Grapalat" w:hAnsi="GHEA Grapalat" w:cs="Arial"/>
          <w:b/>
          <w:sz w:val="20"/>
          <w:lang w:val="af-ZA"/>
        </w:rPr>
        <w:t xml:space="preserve"> </w:t>
      </w:r>
      <w:r w:rsidRPr="00522768">
        <w:rPr>
          <w:rFonts w:ascii="GHEA Grapalat" w:hAnsi="GHEA Grapalat" w:cs="Sylfaen"/>
          <w:b/>
          <w:sz w:val="20"/>
        </w:rPr>
        <w:t>ԿԱՏԱՐԵԼՈՒ</w:t>
      </w:r>
      <w:r w:rsidRPr="00522768">
        <w:rPr>
          <w:rFonts w:ascii="GHEA Grapalat" w:hAnsi="GHEA Grapalat" w:cs="Arial"/>
          <w:b/>
          <w:sz w:val="20"/>
          <w:lang w:val="af-ZA"/>
        </w:rPr>
        <w:t xml:space="preserve"> </w:t>
      </w:r>
      <w:r w:rsidRPr="00522768">
        <w:rPr>
          <w:rFonts w:ascii="GHEA Grapalat" w:hAnsi="GHEA Grapalat" w:cs="Sylfaen"/>
          <w:b/>
          <w:sz w:val="20"/>
        </w:rPr>
        <w:t>ԿԱՐԳԸ</w:t>
      </w:r>
      <w:r w:rsidRPr="00522768">
        <w:rPr>
          <w:rFonts w:ascii="GHEA Grapalat" w:hAnsi="GHEA Grapalat" w:cs="Arial"/>
          <w:b/>
          <w:sz w:val="20"/>
          <w:lang w:val="af-ZA"/>
        </w:rPr>
        <w:t xml:space="preserve"> </w:t>
      </w:r>
    </w:p>
    <w:p w14:paraId="12A0E90D" w14:textId="77777777" w:rsidR="00096865" w:rsidRPr="00522768" w:rsidRDefault="00096865" w:rsidP="00EF3662">
      <w:pPr>
        <w:jc w:val="center"/>
        <w:rPr>
          <w:rFonts w:ascii="GHEA Grapalat" w:hAnsi="GHEA Grapalat"/>
          <w:b/>
          <w:sz w:val="20"/>
          <w:lang w:val="af-ZA"/>
        </w:rPr>
      </w:pPr>
    </w:p>
    <w:p w14:paraId="42195FBB" w14:textId="77777777" w:rsidR="00096865" w:rsidRPr="00522768" w:rsidRDefault="00096865" w:rsidP="00EF3662">
      <w:pPr>
        <w:ind w:firstLine="567"/>
        <w:jc w:val="both"/>
        <w:rPr>
          <w:rFonts w:ascii="GHEA Grapalat" w:hAnsi="GHEA Grapalat"/>
          <w:sz w:val="20"/>
          <w:lang w:val="af-ZA"/>
        </w:rPr>
      </w:pPr>
      <w:r w:rsidRPr="00522768">
        <w:rPr>
          <w:rFonts w:ascii="GHEA Grapalat" w:hAnsi="GHEA Grapalat"/>
          <w:sz w:val="20"/>
          <w:lang w:val="af-ZA"/>
        </w:rPr>
        <w:t xml:space="preserve">3.1 </w:t>
      </w:r>
      <w:r w:rsidRPr="00522768">
        <w:rPr>
          <w:rFonts w:ascii="GHEA Grapalat" w:hAnsi="GHEA Grapalat" w:cs="Sylfaen"/>
          <w:sz w:val="20"/>
        </w:rPr>
        <w:t>Օրենքի</w:t>
      </w:r>
      <w:r w:rsidRPr="00522768">
        <w:rPr>
          <w:rFonts w:ascii="GHEA Grapalat" w:hAnsi="GHEA Grapalat" w:cs="Arial"/>
          <w:sz w:val="20"/>
          <w:lang w:val="af-ZA"/>
        </w:rPr>
        <w:t xml:space="preserve"> 2</w:t>
      </w:r>
      <w:r w:rsidR="00525BD2" w:rsidRPr="00522768">
        <w:rPr>
          <w:rFonts w:ascii="GHEA Grapalat" w:hAnsi="GHEA Grapalat" w:cs="Arial"/>
          <w:sz w:val="20"/>
          <w:lang w:val="af-ZA"/>
        </w:rPr>
        <w:t>9</w:t>
      </w:r>
      <w:r w:rsidRPr="00522768">
        <w:rPr>
          <w:rFonts w:ascii="GHEA Grapalat" w:hAnsi="GHEA Grapalat" w:cs="Arial"/>
          <w:sz w:val="20"/>
          <w:lang w:val="af-ZA"/>
        </w:rPr>
        <w:t>-</w:t>
      </w:r>
      <w:r w:rsidRPr="00522768">
        <w:rPr>
          <w:rFonts w:ascii="GHEA Grapalat" w:hAnsi="GHEA Grapalat" w:cs="Sylfaen"/>
          <w:sz w:val="20"/>
        </w:rPr>
        <w:t>րդ</w:t>
      </w:r>
      <w:r w:rsidRPr="00522768">
        <w:rPr>
          <w:rFonts w:ascii="GHEA Grapalat" w:hAnsi="GHEA Grapalat" w:cs="Arial"/>
          <w:sz w:val="20"/>
          <w:lang w:val="af-ZA"/>
        </w:rPr>
        <w:t xml:space="preserve"> </w:t>
      </w:r>
      <w:r w:rsidRPr="00522768">
        <w:rPr>
          <w:rFonts w:ascii="GHEA Grapalat" w:hAnsi="GHEA Grapalat" w:cs="Sylfaen"/>
          <w:sz w:val="20"/>
        </w:rPr>
        <w:t>հոդվածի</w:t>
      </w:r>
      <w:r w:rsidRPr="00522768">
        <w:rPr>
          <w:rFonts w:ascii="GHEA Grapalat" w:hAnsi="GHEA Grapalat" w:cs="Arial"/>
          <w:sz w:val="20"/>
          <w:lang w:val="af-ZA"/>
        </w:rPr>
        <w:t xml:space="preserve"> </w:t>
      </w:r>
      <w:r w:rsidRPr="00522768">
        <w:rPr>
          <w:rFonts w:ascii="GHEA Grapalat" w:hAnsi="GHEA Grapalat" w:cs="Sylfaen"/>
          <w:sz w:val="20"/>
        </w:rPr>
        <w:t>համաձայն</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00AE4008" w:rsidRPr="00522768">
        <w:rPr>
          <w:rFonts w:ascii="GHEA Grapalat" w:hAnsi="GHEA Grapalat" w:cs="Sylfaen"/>
          <w:sz w:val="20"/>
        </w:rPr>
        <w:t>պ</w:t>
      </w:r>
      <w:r w:rsidRPr="00522768">
        <w:rPr>
          <w:rFonts w:ascii="GHEA Grapalat" w:hAnsi="GHEA Grapalat" w:cs="Sylfaen"/>
          <w:sz w:val="20"/>
        </w:rPr>
        <w:t>ատվիրատուից</w:t>
      </w:r>
      <w:r w:rsidRPr="00522768">
        <w:rPr>
          <w:rFonts w:ascii="GHEA Grapalat" w:hAnsi="GHEA Grapalat" w:cs="Arial"/>
          <w:sz w:val="20"/>
          <w:lang w:val="af-ZA"/>
        </w:rPr>
        <w:t xml:space="preserve"> </w:t>
      </w:r>
      <w:r w:rsidRPr="00522768">
        <w:rPr>
          <w:rFonts w:ascii="GHEA Grapalat" w:hAnsi="GHEA Grapalat" w:cs="Sylfaen"/>
          <w:sz w:val="20"/>
        </w:rPr>
        <w:t>պահանջել</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p>
    <w:p w14:paraId="627A51C3" w14:textId="68412D75" w:rsidR="00096865" w:rsidRPr="00522768" w:rsidRDefault="00096865" w:rsidP="00EF3662">
      <w:pPr>
        <w:autoSpaceDE w:val="0"/>
        <w:autoSpaceDN w:val="0"/>
        <w:adjustRightInd w:val="0"/>
        <w:ind w:firstLine="567"/>
        <w:jc w:val="both"/>
        <w:rPr>
          <w:rFonts w:ascii="GHEA Grapalat" w:hAnsi="GHEA Grapalat"/>
          <w:sz w:val="20"/>
          <w:lang w:val="af-ZA"/>
        </w:rPr>
      </w:pPr>
      <w:r w:rsidRPr="00522768">
        <w:rPr>
          <w:rFonts w:ascii="GHEA Grapalat" w:hAnsi="GHEA Grapalat" w:cs="Sylfaen"/>
          <w:sz w:val="20"/>
        </w:rPr>
        <w:t>Մասնակիցն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Pr="00522768">
        <w:rPr>
          <w:rFonts w:ascii="GHEA Grapalat" w:hAnsi="GHEA Grapalat" w:cs="Sylfaen"/>
          <w:sz w:val="20"/>
        </w:rPr>
        <w:t>հայտերի</w:t>
      </w:r>
      <w:r w:rsidRPr="00522768">
        <w:rPr>
          <w:rFonts w:ascii="GHEA Grapalat" w:hAnsi="GHEA Grapalat" w:cs="Arial"/>
          <w:sz w:val="20"/>
          <w:lang w:val="af-ZA"/>
        </w:rPr>
        <w:t xml:space="preserve"> </w:t>
      </w:r>
      <w:r w:rsidRPr="00522768">
        <w:rPr>
          <w:rFonts w:ascii="GHEA Grapalat" w:hAnsi="GHEA Grapalat" w:cs="Sylfaen"/>
          <w:sz w:val="20"/>
        </w:rPr>
        <w:t>ներկայացման</w:t>
      </w:r>
      <w:r w:rsidRPr="00522768">
        <w:rPr>
          <w:rFonts w:ascii="GHEA Grapalat" w:hAnsi="GHEA Grapalat" w:cs="Arial"/>
          <w:sz w:val="20"/>
          <w:lang w:val="af-ZA"/>
        </w:rPr>
        <w:t xml:space="preserve"> </w:t>
      </w:r>
      <w:r w:rsidRPr="00522768">
        <w:rPr>
          <w:rFonts w:ascii="GHEA Grapalat" w:hAnsi="GHEA Grapalat" w:cs="Sylfaen"/>
          <w:sz w:val="20"/>
        </w:rPr>
        <w:t>վերջնաժամկետը</w:t>
      </w:r>
      <w:r w:rsidRPr="00522768">
        <w:rPr>
          <w:rFonts w:ascii="GHEA Grapalat" w:hAnsi="GHEA Grapalat" w:cs="Arial"/>
          <w:sz w:val="20"/>
          <w:lang w:val="af-ZA"/>
        </w:rPr>
        <w:t xml:space="preserve"> </w:t>
      </w:r>
      <w:r w:rsidRPr="00522768">
        <w:rPr>
          <w:rFonts w:ascii="GHEA Grapalat" w:hAnsi="GHEA Grapalat" w:cs="Sylfaen"/>
          <w:sz w:val="20"/>
        </w:rPr>
        <w:t>լրանալուց</w:t>
      </w:r>
      <w:r w:rsidRPr="00522768">
        <w:rPr>
          <w:rFonts w:ascii="GHEA Grapalat" w:hAnsi="GHEA Grapalat" w:cs="Arial"/>
          <w:sz w:val="20"/>
          <w:lang w:val="af-ZA"/>
        </w:rPr>
        <w:t xml:space="preserve"> </w:t>
      </w:r>
      <w:r w:rsidRPr="00522768">
        <w:rPr>
          <w:rFonts w:ascii="GHEA Grapalat" w:hAnsi="GHEA Grapalat" w:cs="Sylfaen"/>
          <w:sz w:val="20"/>
        </w:rPr>
        <w:t>առնվազն</w:t>
      </w:r>
      <w:r w:rsidRPr="00522768">
        <w:rPr>
          <w:rFonts w:ascii="GHEA Grapalat" w:hAnsi="GHEA Grapalat" w:cs="Arial"/>
          <w:sz w:val="20"/>
          <w:lang w:val="af-ZA"/>
        </w:rPr>
        <w:t xml:space="preserve"> </w:t>
      </w:r>
      <w:r w:rsidRPr="00522768">
        <w:rPr>
          <w:rFonts w:ascii="GHEA Grapalat" w:hAnsi="GHEA Grapalat" w:cs="Sylfaen"/>
          <w:sz w:val="20"/>
        </w:rPr>
        <w:t>հինգ</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w:t>
      </w:r>
      <w:r w:rsidR="002B5F87" w:rsidRPr="00522768">
        <w:rPr>
          <w:rFonts w:ascii="GHEA Grapalat" w:hAnsi="GHEA Grapalat" w:cs="Sylfaen"/>
          <w:sz w:val="20"/>
          <w:lang w:val="af-ZA"/>
        </w:rPr>
        <w:t xml:space="preserve"> </w:t>
      </w:r>
      <w:r w:rsidRPr="00522768">
        <w:rPr>
          <w:rFonts w:ascii="GHEA Grapalat" w:hAnsi="GHEA Grapalat" w:cs="Sylfaen"/>
          <w:sz w:val="20"/>
        </w:rPr>
        <w:t>առաջ</w:t>
      </w:r>
      <w:r w:rsidRPr="00522768">
        <w:rPr>
          <w:rFonts w:ascii="GHEA Grapalat" w:hAnsi="GHEA Grapalat" w:cs="Arial"/>
          <w:sz w:val="20"/>
          <w:lang w:val="af-ZA"/>
        </w:rPr>
        <w:t xml:space="preserve"> </w:t>
      </w:r>
      <w:r w:rsidR="00332EE7" w:rsidRPr="00522768">
        <w:rPr>
          <w:rFonts w:ascii="GHEA Grapalat" w:hAnsi="GHEA Grapalat" w:cs="Arial"/>
          <w:sz w:val="20"/>
          <w:lang w:val="af-ZA"/>
        </w:rPr>
        <w:t xml:space="preserve">գրավոր </w:t>
      </w:r>
      <w:r w:rsidR="000946A3" w:rsidRPr="00522768">
        <w:rPr>
          <w:rFonts w:ascii="GHEA Grapalat" w:hAnsi="GHEA Grapalat" w:cs="Sylfaen"/>
          <w:sz w:val="20"/>
        </w:rPr>
        <w:t>հանձնաժողովից</w:t>
      </w:r>
      <w:r w:rsidR="000946A3" w:rsidRPr="00522768">
        <w:rPr>
          <w:rFonts w:ascii="GHEA Grapalat" w:hAnsi="GHEA Grapalat" w:cs="Sylfaen"/>
          <w:sz w:val="20"/>
          <w:lang w:val="af-ZA"/>
        </w:rPr>
        <w:t xml:space="preserve"> </w:t>
      </w:r>
      <w:r w:rsidRPr="00522768">
        <w:rPr>
          <w:rFonts w:ascii="GHEA Grapalat" w:hAnsi="GHEA Grapalat" w:cs="Sylfaen"/>
          <w:sz w:val="20"/>
        </w:rPr>
        <w:t>պահանջելու</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r w:rsidRPr="00522768">
        <w:rPr>
          <w:rFonts w:ascii="GHEA Grapalat" w:hAnsi="GHEA Grapalat"/>
          <w:sz w:val="20"/>
          <w:lang w:val="af-ZA"/>
        </w:rPr>
        <w:t xml:space="preserve"> </w:t>
      </w:r>
      <w:r w:rsidR="000946A3" w:rsidRPr="00522768">
        <w:rPr>
          <w:rFonts w:ascii="GHEA Grapalat" w:hAnsi="GHEA Grapalat"/>
          <w:sz w:val="20"/>
        </w:rPr>
        <w:t>Հանձնաժողովը</w:t>
      </w:r>
      <w:r w:rsidR="000946A3" w:rsidRPr="00522768">
        <w:rPr>
          <w:rFonts w:ascii="GHEA Grapalat" w:hAnsi="GHEA Grapalat"/>
          <w:sz w:val="20"/>
          <w:lang w:val="af-ZA"/>
        </w:rPr>
        <w:t xml:space="preserve"> </w:t>
      </w:r>
      <w:r w:rsidR="000946A3" w:rsidRPr="00522768">
        <w:rPr>
          <w:rFonts w:ascii="GHEA Grapalat" w:hAnsi="GHEA Grapalat" w:cs="Sylfaen"/>
          <w:sz w:val="20"/>
        </w:rPr>
        <w:t>հարցումը</w:t>
      </w:r>
      <w:r w:rsidR="000946A3"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946A3" w:rsidRPr="00522768">
        <w:rPr>
          <w:rFonts w:ascii="GHEA Grapalat" w:hAnsi="GHEA Grapalat" w:cs="Arial"/>
          <w:sz w:val="20"/>
        </w:rPr>
        <w:t>մ</w:t>
      </w:r>
      <w:r w:rsidR="000946A3" w:rsidRPr="00522768">
        <w:rPr>
          <w:rFonts w:ascii="GHEA Grapalat" w:hAnsi="GHEA Grapalat" w:cs="Sylfaen"/>
          <w:sz w:val="20"/>
        </w:rPr>
        <w:t>ասնակցին</w:t>
      </w:r>
      <w:r w:rsidR="000946A3" w:rsidRPr="00522768">
        <w:rPr>
          <w:rFonts w:ascii="GHEA Grapalat" w:hAnsi="GHEA Grapalat" w:cs="Arial"/>
          <w:sz w:val="20"/>
          <w:lang w:val="af-ZA"/>
        </w:rPr>
        <w:t xml:space="preserve"> </w:t>
      </w:r>
      <w:r w:rsidRPr="00522768">
        <w:rPr>
          <w:rFonts w:ascii="GHEA Grapalat" w:hAnsi="GHEA Grapalat" w:cs="Sylfaen"/>
          <w:sz w:val="20"/>
        </w:rPr>
        <w:t>պարզաբանումը</w:t>
      </w:r>
      <w:r w:rsidRPr="00522768">
        <w:rPr>
          <w:rFonts w:ascii="GHEA Grapalat" w:hAnsi="GHEA Grapalat" w:cs="Arial"/>
          <w:sz w:val="20"/>
          <w:lang w:val="af-ZA"/>
        </w:rPr>
        <w:t xml:space="preserve"> </w:t>
      </w:r>
      <w:r w:rsidRPr="00522768">
        <w:rPr>
          <w:rFonts w:ascii="GHEA Grapalat" w:hAnsi="GHEA Grapalat" w:cs="Sylfaen"/>
          <w:sz w:val="20"/>
        </w:rPr>
        <w:t>տրամադրում</w:t>
      </w:r>
      <w:r w:rsidRPr="00522768">
        <w:rPr>
          <w:rFonts w:ascii="GHEA Grapalat" w:hAnsi="GHEA Grapalat" w:cs="Arial"/>
          <w:sz w:val="20"/>
          <w:lang w:val="af-ZA"/>
        </w:rPr>
        <w:t xml:space="preserve"> </w:t>
      </w:r>
      <w:r w:rsidRPr="00522768">
        <w:rPr>
          <w:rFonts w:ascii="GHEA Grapalat" w:hAnsi="GHEA Grapalat" w:cs="Sylfaen"/>
          <w:sz w:val="20"/>
        </w:rPr>
        <w:t>է</w:t>
      </w:r>
      <w:r w:rsidR="00A93710" w:rsidRPr="00522768">
        <w:rPr>
          <w:rFonts w:ascii="GHEA Grapalat" w:hAnsi="GHEA Grapalat" w:cs="Sylfaen"/>
          <w:sz w:val="20"/>
          <w:lang w:val="af-ZA"/>
        </w:rPr>
        <w:t xml:space="preserve"> </w:t>
      </w:r>
      <w:r w:rsidR="00197D76" w:rsidRPr="00522768">
        <w:rPr>
          <w:rFonts w:ascii="GHEA Grapalat" w:hAnsi="GHEA Grapalat" w:cs="Sylfaen"/>
          <w:sz w:val="20"/>
          <w:lang w:val="af-ZA"/>
        </w:rPr>
        <w:t>գրավոր</w:t>
      </w:r>
      <w:r w:rsidR="00197D76" w:rsidRPr="00522768" w:rsidDel="00197D76">
        <w:rPr>
          <w:rFonts w:ascii="GHEA Grapalat" w:hAnsi="GHEA Grapalat" w:cs="Sylfaen"/>
          <w:sz w:val="20"/>
          <w:lang w:val="af-ZA"/>
        </w:rPr>
        <w:t xml:space="preserve"> </w:t>
      </w:r>
      <w:r w:rsidR="00926875" w:rsidRPr="00522768">
        <w:rPr>
          <w:rFonts w:ascii="GHEA Grapalat" w:hAnsi="GHEA Grapalat" w:cs="Sylfaen"/>
          <w:sz w:val="20"/>
          <w:lang w:val="af-ZA"/>
        </w:rPr>
        <w:t xml:space="preserve">` </w:t>
      </w:r>
      <w:r w:rsidRPr="00522768">
        <w:rPr>
          <w:rFonts w:ascii="GHEA Grapalat" w:hAnsi="GHEA Grapalat" w:cs="Sylfaen"/>
          <w:sz w:val="20"/>
        </w:rPr>
        <w:t>հարցում</w:t>
      </w:r>
      <w:r w:rsidR="000946A3" w:rsidRPr="00522768">
        <w:rPr>
          <w:rFonts w:ascii="GHEA Grapalat" w:hAnsi="GHEA Grapalat" w:cs="Sylfaen"/>
          <w:sz w:val="20"/>
        </w:rPr>
        <w:t>ը</w:t>
      </w:r>
      <w:r w:rsidRPr="00522768">
        <w:rPr>
          <w:rFonts w:ascii="GHEA Grapalat" w:hAnsi="GHEA Grapalat" w:cs="Arial"/>
          <w:sz w:val="20"/>
          <w:lang w:val="af-ZA"/>
        </w:rPr>
        <w:t xml:space="preserve"> </w:t>
      </w:r>
      <w:r w:rsidRPr="00522768">
        <w:rPr>
          <w:rFonts w:ascii="GHEA Grapalat" w:hAnsi="GHEA Grapalat" w:cs="Sylfaen"/>
          <w:sz w:val="20"/>
        </w:rPr>
        <w:t>ստանալու</w:t>
      </w:r>
      <w:r w:rsidRPr="00522768">
        <w:rPr>
          <w:rFonts w:ascii="GHEA Grapalat" w:hAnsi="GHEA Grapalat" w:cs="Arial"/>
          <w:sz w:val="20"/>
          <w:lang w:val="af-ZA"/>
        </w:rPr>
        <w:t xml:space="preserve"> </w:t>
      </w:r>
      <w:r w:rsidRPr="00522768">
        <w:rPr>
          <w:rFonts w:ascii="GHEA Grapalat" w:hAnsi="GHEA Grapalat" w:cs="Sylfaen"/>
          <w:sz w:val="20"/>
        </w:rPr>
        <w:t>օրվան</w:t>
      </w:r>
      <w:r w:rsidRPr="00522768">
        <w:rPr>
          <w:rFonts w:ascii="GHEA Grapalat" w:hAnsi="GHEA Grapalat" w:cs="Arial"/>
          <w:sz w:val="20"/>
          <w:lang w:val="af-ZA"/>
        </w:rPr>
        <w:t xml:space="preserve"> </w:t>
      </w:r>
      <w:r w:rsidRPr="00522768">
        <w:rPr>
          <w:rFonts w:ascii="GHEA Grapalat" w:hAnsi="GHEA Grapalat" w:cs="Sylfaen"/>
          <w:sz w:val="20"/>
        </w:rPr>
        <w:t>հաջորդող</w:t>
      </w:r>
      <w:r w:rsidRPr="00522768">
        <w:rPr>
          <w:rFonts w:ascii="GHEA Grapalat" w:hAnsi="GHEA Grapalat" w:cs="Arial"/>
          <w:sz w:val="20"/>
          <w:lang w:val="af-ZA"/>
        </w:rPr>
        <w:t xml:space="preserve"> </w:t>
      </w:r>
      <w:r w:rsidRPr="00522768">
        <w:rPr>
          <w:rFonts w:ascii="GHEA Grapalat" w:hAnsi="GHEA Grapalat" w:cs="Sylfaen"/>
          <w:sz w:val="20"/>
        </w:rPr>
        <w:t>եր</w:t>
      </w:r>
      <w:r w:rsidR="00A93710" w:rsidRPr="00522768">
        <w:rPr>
          <w:rFonts w:ascii="GHEA Grapalat" w:hAnsi="GHEA Grapalat" w:cs="Sylfaen"/>
          <w:sz w:val="20"/>
        </w:rPr>
        <w:t>կու</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օրվա</w:t>
      </w:r>
      <w:r w:rsidRPr="00522768">
        <w:rPr>
          <w:rFonts w:ascii="GHEA Grapalat" w:hAnsi="GHEA Grapalat" w:cs="Arial"/>
          <w:sz w:val="20"/>
          <w:lang w:val="af-ZA"/>
        </w:rPr>
        <w:t xml:space="preserve"> </w:t>
      </w:r>
      <w:r w:rsidRPr="00522768">
        <w:rPr>
          <w:rFonts w:ascii="GHEA Grapalat" w:hAnsi="GHEA Grapalat" w:cs="Sylfaen"/>
          <w:sz w:val="20"/>
        </w:rPr>
        <w:t>ընթացքում</w:t>
      </w:r>
      <w:r w:rsidR="004D5671" w:rsidRPr="00522768">
        <w:rPr>
          <w:rFonts w:ascii="GHEA Grapalat" w:hAnsi="GHEA Grapalat" w:cs="Tahoma"/>
          <w:sz w:val="20"/>
        </w:rPr>
        <w:t>։</w:t>
      </w:r>
    </w:p>
    <w:p w14:paraId="099F94F6" w14:textId="77777777" w:rsidR="00096865" w:rsidRPr="00522768" w:rsidRDefault="00096865" w:rsidP="00E601A1">
      <w:pPr>
        <w:ind w:firstLine="567"/>
        <w:jc w:val="both"/>
        <w:rPr>
          <w:rFonts w:ascii="GHEA Grapalat" w:hAnsi="GHEA Grapalat"/>
          <w:sz w:val="20"/>
          <w:szCs w:val="20"/>
          <w:lang w:val="af-ZA"/>
        </w:rPr>
      </w:pPr>
      <w:r w:rsidRPr="00522768">
        <w:rPr>
          <w:rFonts w:ascii="GHEA Grapalat" w:hAnsi="GHEA Grapalat"/>
          <w:sz w:val="20"/>
          <w:lang w:val="af-ZA"/>
        </w:rPr>
        <w:t xml:space="preserve">3.2 </w:t>
      </w:r>
      <w:r w:rsidRPr="00522768">
        <w:rPr>
          <w:rFonts w:ascii="GHEA Grapalat" w:hAnsi="GHEA Grapalat" w:cs="Sylfaen"/>
          <w:sz w:val="20"/>
        </w:rPr>
        <w:t>Հարցման</w:t>
      </w:r>
      <w:r w:rsidRPr="00522768">
        <w:rPr>
          <w:rFonts w:ascii="GHEA Grapalat" w:hAnsi="GHEA Grapalat" w:cs="Arial"/>
          <w:sz w:val="20"/>
          <w:lang w:val="af-ZA"/>
        </w:rPr>
        <w:t xml:space="preserve"> </w:t>
      </w:r>
      <w:r w:rsidRPr="00522768">
        <w:rPr>
          <w:rFonts w:ascii="GHEA Grapalat" w:hAnsi="GHEA Grapalat" w:cs="Sylfaen"/>
          <w:sz w:val="20"/>
        </w:rPr>
        <w:t>և</w:t>
      </w:r>
      <w:r w:rsidRPr="00522768">
        <w:rPr>
          <w:rFonts w:ascii="GHEA Grapalat" w:hAnsi="GHEA Grapalat" w:cs="Arial"/>
          <w:sz w:val="20"/>
          <w:lang w:val="af-ZA"/>
        </w:rPr>
        <w:t xml:space="preserve"> </w:t>
      </w:r>
      <w:r w:rsidRPr="00522768">
        <w:rPr>
          <w:rFonts w:ascii="GHEA Grapalat" w:hAnsi="GHEA Grapalat" w:cs="Sylfaen"/>
          <w:sz w:val="20"/>
        </w:rPr>
        <w:t>պարզաբանումների</w:t>
      </w:r>
      <w:r w:rsidRPr="00522768">
        <w:rPr>
          <w:rFonts w:ascii="GHEA Grapalat" w:hAnsi="GHEA Grapalat" w:cs="Arial"/>
          <w:sz w:val="20"/>
          <w:lang w:val="af-ZA"/>
        </w:rPr>
        <w:t xml:space="preserve"> </w:t>
      </w:r>
      <w:r w:rsidRPr="00522768">
        <w:rPr>
          <w:rFonts w:ascii="GHEA Grapalat" w:hAnsi="GHEA Grapalat" w:cs="Sylfaen"/>
          <w:sz w:val="20"/>
        </w:rPr>
        <w:t>բովանդակության</w:t>
      </w:r>
      <w:r w:rsidRPr="00522768">
        <w:rPr>
          <w:rFonts w:ascii="GHEA Grapalat" w:hAnsi="GHEA Grapalat" w:cs="Arial"/>
          <w:sz w:val="20"/>
          <w:lang w:val="af-ZA"/>
        </w:rPr>
        <w:t xml:space="preserve"> </w:t>
      </w:r>
      <w:r w:rsidRPr="00522768">
        <w:rPr>
          <w:rFonts w:ascii="GHEA Grapalat" w:hAnsi="GHEA Grapalat" w:cs="Sylfaen"/>
          <w:sz w:val="20"/>
        </w:rPr>
        <w:t>մասին</w:t>
      </w:r>
      <w:r w:rsidRPr="00522768">
        <w:rPr>
          <w:rFonts w:ascii="GHEA Grapalat" w:hAnsi="GHEA Grapalat" w:cs="Arial"/>
          <w:sz w:val="20"/>
          <w:lang w:val="af-ZA"/>
        </w:rPr>
        <w:t xml:space="preserve"> </w:t>
      </w:r>
      <w:r w:rsidRPr="00522768">
        <w:rPr>
          <w:rFonts w:ascii="GHEA Grapalat" w:hAnsi="GHEA Grapalat" w:cs="Sylfaen"/>
          <w:sz w:val="20"/>
        </w:rPr>
        <w:t>հայտարարությունը</w:t>
      </w:r>
      <w:r w:rsidRPr="00522768">
        <w:rPr>
          <w:rFonts w:ascii="GHEA Grapalat" w:hAnsi="GHEA Grapalat" w:cs="Arial"/>
          <w:sz w:val="20"/>
          <w:lang w:val="af-ZA"/>
        </w:rPr>
        <w:t xml:space="preserve"> </w:t>
      </w:r>
      <w:r w:rsidR="00781688" w:rsidRPr="00522768">
        <w:rPr>
          <w:rFonts w:ascii="GHEA Grapalat" w:hAnsi="GHEA Grapalat" w:cs="Arial"/>
          <w:sz w:val="20"/>
        </w:rPr>
        <w:t>պարզաբանումը</w:t>
      </w:r>
      <w:r w:rsidR="00781688" w:rsidRPr="00522768">
        <w:rPr>
          <w:rFonts w:ascii="GHEA Grapalat" w:hAnsi="GHEA Grapalat" w:cs="Arial"/>
          <w:sz w:val="20"/>
          <w:lang w:val="af-ZA"/>
        </w:rPr>
        <w:t xml:space="preserve"> </w:t>
      </w:r>
      <w:r w:rsidR="00781688" w:rsidRPr="00522768">
        <w:rPr>
          <w:rFonts w:ascii="GHEA Grapalat" w:hAnsi="GHEA Grapalat" w:cs="Arial"/>
          <w:sz w:val="20"/>
        </w:rPr>
        <w:t>տրամադրելու</w:t>
      </w:r>
      <w:r w:rsidR="00781688" w:rsidRPr="00522768">
        <w:rPr>
          <w:rFonts w:ascii="GHEA Grapalat" w:hAnsi="GHEA Grapalat" w:cs="Arial"/>
          <w:sz w:val="20"/>
          <w:lang w:val="af-ZA"/>
        </w:rPr>
        <w:t xml:space="preserve"> </w:t>
      </w:r>
      <w:r w:rsidR="00781688" w:rsidRPr="00522768">
        <w:rPr>
          <w:rFonts w:ascii="GHEA Grapalat" w:hAnsi="GHEA Grapalat" w:cs="Arial"/>
          <w:sz w:val="20"/>
        </w:rPr>
        <w:t>օրը</w:t>
      </w:r>
      <w:r w:rsidR="00781688" w:rsidRPr="00522768">
        <w:rPr>
          <w:rFonts w:ascii="GHEA Grapalat" w:hAnsi="GHEA Grapalat" w:cs="Arial"/>
          <w:sz w:val="20"/>
          <w:lang w:val="af-ZA"/>
        </w:rPr>
        <w:t xml:space="preserve"> </w:t>
      </w:r>
      <w:r w:rsidRPr="00522768">
        <w:rPr>
          <w:rFonts w:ascii="GHEA Grapalat" w:hAnsi="GHEA Grapalat" w:cs="Sylfaen"/>
          <w:sz w:val="20"/>
        </w:rPr>
        <w:t>հրապարակվում</w:t>
      </w:r>
      <w:r w:rsidRPr="00522768">
        <w:rPr>
          <w:rFonts w:ascii="GHEA Grapalat" w:hAnsi="GHEA Grapalat" w:cs="Arial"/>
          <w:sz w:val="20"/>
          <w:lang w:val="af-ZA"/>
        </w:rPr>
        <w:t xml:space="preserve"> </w:t>
      </w:r>
      <w:r w:rsidRPr="00522768">
        <w:rPr>
          <w:rFonts w:ascii="GHEA Grapalat" w:hAnsi="GHEA Grapalat" w:cs="Sylfaen"/>
          <w:sz w:val="20"/>
        </w:rPr>
        <w:t>է</w:t>
      </w:r>
      <w:r w:rsidRPr="00522768">
        <w:rPr>
          <w:rFonts w:ascii="GHEA Grapalat" w:hAnsi="GHEA Grapalat" w:cs="Arial"/>
          <w:sz w:val="20"/>
          <w:lang w:val="af-ZA"/>
        </w:rPr>
        <w:t xml:space="preserve"> </w:t>
      </w:r>
      <w:r w:rsidR="00757A3F" w:rsidRPr="00522768">
        <w:rPr>
          <w:rFonts w:ascii="GHEA Grapalat" w:hAnsi="GHEA Grapalat" w:cs="Sylfaen"/>
          <w:sz w:val="20"/>
          <w:lang w:val="af-ZA"/>
        </w:rPr>
        <w:t xml:space="preserve">www.procurement.am </w:t>
      </w:r>
      <w:r w:rsidR="00757A3F" w:rsidRPr="00522768">
        <w:rPr>
          <w:rFonts w:ascii="GHEA Grapalat" w:hAnsi="GHEA Grapalat" w:cs="Sylfaen"/>
          <w:sz w:val="20"/>
          <w:lang w:val="ru-RU"/>
        </w:rPr>
        <w:t>հասցեով</w:t>
      </w:r>
      <w:r w:rsidR="00757A3F" w:rsidRPr="00522768">
        <w:rPr>
          <w:rFonts w:ascii="GHEA Grapalat" w:hAnsi="GHEA Grapalat" w:cs="Sylfaen"/>
          <w:sz w:val="20"/>
          <w:lang w:val="af-ZA"/>
        </w:rPr>
        <w:t xml:space="preserve"> </w:t>
      </w:r>
      <w:r w:rsidR="00757A3F" w:rsidRPr="00522768">
        <w:rPr>
          <w:rFonts w:ascii="GHEA Grapalat" w:hAnsi="GHEA Grapalat" w:cs="Sylfaen"/>
          <w:sz w:val="20"/>
        </w:rPr>
        <w:t>գործող</w:t>
      </w:r>
      <w:r w:rsidR="00757A3F" w:rsidRPr="00522768">
        <w:rPr>
          <w:rFonts w:ascii="GHEA Grapalat" w:hAnsi="GHEA Grapalat" w:cs="Sylfaen"/>
          <w:sz w:val="20"/>
          <w:lang w:val="af-ZA"/>
        </w:rPr>
        <w:t xml:space="preserve"> </w:t>
      </w:r>
      <w:r w:rsidR="00757A3F" w:rsidRPr="00522768">
        <w:rPr>
          <w:rFonts w:ascii="GHEA Grapalat" w:hAnsi="GHEA Grapalat" w:cs="Sylfaen"/>
          <w:sz w:val="20"/>
          <w:lang w:val="ru-RU"/>
        </w:rPr>
        <w:t>տեղեկագր</w:t>
      </w:r>
      <w:r w:rsidR="009A73D5" w:rsidRPr="00522768">
        <w:rPr>
          <w:rFonts w:ascii="GHEA Grapalat" w:hAnsi="GHEA Grapalat" w:cs="Sylfaen"/>
          <w:sz w:val="20"/>
        </w:rPr>
        <w:t>ի</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այսուհետ</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տեղեկագիր</w:t>
      </w:r>
      <w:r w:rsidR="009A73D5"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Գնումների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բաժնի</w:t>
      </w:r>
      <w:r w:rsidR="00051B7F"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Հրավերների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պարզաբանումների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վերաբերյալ</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ենթաբա</w:t>
      </w:r>
      <w:r w:rsidR="009A73D5" w:rsidRPr="00522768">
        <w:rPr>
          <w:rFonts w:ascii="GHEA Grapalat" w:hAnsi="GHEA Grapalat" w:cs="Sylfaen"/>
          <w:sz w:val="20"/>
        </w:rPr>
        <w:t>բաժնում</w:t>
      </w:r>
      <w:r w:rsidR="00781688" w:rsidRPr="00522768">
        <w:rPr>
          <w:rFonts w:ascii="GHEA Grapalat" w:hAnsi="GHEA Grapalat" w:cs="Sylfaen"/>
          <w:sz w:val="20"/>
          <w:lang w:val="af-ZA"/>
        </w:rPr>
        <w:t>`</w:t>
      </w:r>
      <w:r w:rsidR="009A73D5" w:rsidRPr="00522768">
        <w:rPr>
          <w:rFonts w:ascii="GHEA Grapalat" w:hAnsi="GHEA Grapalat" w:cs="Sylfaen"/>
          <w:sz w:val="20"/>
          <w:lang w:val="af-ZA"/>
        </w:rPr>
        <w:t xml:space="preserve"> </w:t>
      </w:r>
      <w:r w:rsidRPr="00522768">
        <w:rPr>
          <w:rFonts w:ascii="GHEA Grapalat" w:hAnsi="GHEA Grapalat" w:cs="Sylfaen"/>
          <w:sz w:val="20"/>
        </w:rPr>
        <w:t>առանց</w:t>
      </w:r>
      <w:r w:rsidRPr="00522768">
        <w:rPr>
          <w:rFonts w:ascii="GHEA Grapalat" w:hAnsi="GHEA Grapalat" w:cs="Arial"/>
          <w:sz w:val="20"/>
          <w:lang w:val="af-ZA"/>
        </w:rPr>
        <w:t xml:space="preserve"> </w:t>
      </w:r>
      <w:r w:rsidRPr="00522768">
        <w:rPr>
          <w:rFonts w:ascii="GHEA Grapalat" w:hAnsi="GHEA Grapalat" w:cs="Sylfaen"/>
          <w:sz w:val="20"/>
        </w:rPr>
        <w:t>նշելու</w:t>
      </w:r>
      <w:r w:rsidRPr="00522768">
        <w:rPr>
          <w:rFonts w:ascii="GHEA Grapalat" w:hAnsi="GHEA Grapalat" w:cs="Arial"/>
          <w:sz w:val="20"/>
          <w:lang w:val="af-ZA"/>
        </w:rPr>
        <w:t xml:space="preserve"> </w:t>
      </w:r>
      <w:r w:rsidRPr="00522768">
        <w:rPr>
          <w:rFonts w:ascii="GHEA Grapalat" w:hAnsi="GHEA Grapalat" w:cs="Sylfaen"/>
          <w:sz w:val="20"/>
        </w:rPr>
        <w:t>հարցումը</w:t>
      </w:r>
      <w:r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ասնակցի</w:t>
      </w:r>
      <w:r w:rsidRPr="00522768">
        <w:rPr>
          <w:rFonts w:ascii="GHEA Grapalat" w:hAnsi="GHEA Grapalat" w:cs="Arial"/>
          <w:sz w:val="20"/>
          <w:lang w:val="af-ZA"/>
        </w:rPr>
        <w:t xml:space="preserve"> </w:t>
      </w:r>
      <w:r w:rsidRPr="00522768">
        <w:rPr>
          <w:rFonts w:ascii="GHEA Grapalat" w:hAnsi="GHEA Grapalat" w:cs="Sylfaen"/>
          <w:sz w:val="20"/>
        </w:rPr>
        <w:t>տվյալները</w:t>
      </w:r>
      <w:r w:rsidR="004D5671" w:rsidRPr="00522768">
        <w:rPr>
          <w:rFonts w:ascii="GHEA Grapalat" w:hAnsi="GHEA Grapalat" w:cs="Tahoma"/>
          <w:sz w:val="20"/>
        </w:rPr>
        <w:t>։</w:t>
      </w:r>
      <w:r w:rsidR="00A93710" w:rsidRPr="00522768">
        <w:rPr>
          <w:rFonts w:ascii="GHEA Grapalat" w:hAnsi="GHEA Grapalat" w:cs="Tahoma"/>
          <w:sz w:val="20"/>
          <w:lang w:val="af-ZA"/>
        </w:rPr>
        <w:t xml:space="preserve"> </w:t>
      </w:r>
    </w:p>
    <w:p w14:paraId="4A226327" w14:textId="77777777" w:rsidR="00096865" w:rsidRPr="00522768" w:rsidRDefault="00096865" w:rsidP="00EF3662">
      <w:pPr>
        <w:autoSpaceDE w:val="0"/>
        <w:autoSpaceDN w:val="0"/>
        <w:adjustRightInd w:val="0"/>
        <w:ind w:firstLine="567"/>
        <w:jc w:val="both"/>
        <w:rPr>
          <w:rFonts w:ascii="GHEA Grapalat" w:hAnsi="GHEA Grapalat" w:cs="Arial Unicode"/>
          <w:sz w:val="20"/>
          <w:lang w:val="af-ZA"/>
        </w:rPr>
      </w:pPr>
      <w:r w:rsidRPr="00522768">
        <w:rPr>
          <w:rFonts w:ascii="GHEA Grapalat" w:hAnsi="GHEA Grapalat" w:cs="Arial Unicode"/>
          <w:sz w:val="20"/>
          <w:lang w:val="af-ZA"/>
        </w:rPr>
        <w:t xml:space="preserve">3.3 </w:t>
      </w:r>
      <w:r w:rsidRPr="00522768">
        <w:rPr>
          <w:rFonts w:ascii="GHEA Grapalat" w:hAnsi="GHEA Grapalat" w:cs="Sylfaen"/>
          <w:sz w:val="20"/>
          <w:lang w:val="ru-RU"/>
        </w:rPr>
        <w:t>Պարզաբանում</w:t>
      </w:r>
      <w:r w:rsidRPr="00522768">
        <w:rPr>
          <w:rFonts w:ascii="GHEA Grapalat" w:hAnsi="GHEA Grapalat" w:cs="Arial Unicode"/>
          <w:sz w:val="20"/>
          <w:lang w:val="af-ZA"/>
        </w:rPr>
        <w:t xml:space="preserve"> </w:t>
      </w:r>
      <w:r w:rsidRPr="00522768">
        <w:rPr>
          <w:rFonts w:ascii="GHEA Grapalat" w:hAnsi="GHEA Grapalat" w:cs="Sylfaen"/>
          <w:sz w:val="20"/>
          <w:lang w:val="ru-RU"/>
        </w:rPr>
        <w:t>չի</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տրամադրվում</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սույն</w:t>
      </w:r>
      <w:r w:rsidRPr="00522768">
        <w:rPr>
          <w:rFonts w:ascii="GHEA Grapalat" w:hAnsi="GHEA Grapalat" w:cs="Arial Unicode"/>
          <w:sz w:val="20"/>
          <w:lang w:val="af-ZA"/>
        </w:rPr>
        <w:t xml:space="preserve"> </w:t>
      </w:r>
      <w:r w:rsidRPr="00522768">
        <w:rPr>
          <w:rFonts w:ascii="GHEA Grapalat" w:hAnsi="GHEA Grapalat" w:cs="Sylfaen"/>
          <w:sz w:val="20"/>
        </w:rPr>
        <w:t>բաժն</w:t>
      </w:r>
      <w:r w:rsidRPr="00522768">
        <w:rPr>
          <w:rFonts w:ascii="GHEA Grapalat" w:hAnsi="GHEA Grapalat" w:cs="Sylfaen"/>
          <w:sz w:val="20"/>
          <w:lang w:val="ru-RU"/>
        </w:rPr>
        <w:t>ով</w:t>
      </w:r>
      <w:r w:rsidRPr="00522768">
        <w:rPr>
          <w:rFonts w:ascii="GHEA Grapalat" w:hAnsi="GHEA Grapalat" w:cs="Arial Unicode"/>
          <w:sz w:val="20"/>
          <w:lang w:val="af-ZA"/>
        </w:rPr>
        <w:t xml:space="preserve"> </w:t>
      </w:r>
      <w:r w:rsidRPr="00522768">
        <w:rPr>
          <w:rFonts w:ascii="GHEA Grapalat" w:hAnsi="GHEA Grapalat" w:cs="Sylfaen"/>
          <w:sz w:val="20"/>
          <w:lang w:val="ru-RU"/>
        </w:rPr>
        <w:t>սահմանված</w:t>
      </w:r>
      <w:r w:rsidRPr="00522768">
        <w:rPr>
          <w:rFonts w:ascii="GHEA Grapalat" w:hAnsi="GHEA Grapalat" w:cs="Arial Unicode"/>
          <w:sz w:val="20"/>
          <w:lang w:val="af-ZA"/>
        </w:rPr>
        <w:t xml:space="preserve"> </w:t>
      </w:r>
      <w:r w:rsidRPr="00522768">
        <w:rPr>
          <w:rFonts w:ascii="GHEA Grapalat" w:hAnsi="GHEA Grapalat" w:cs="Sylfaen"/>
          <w:sz w:val="20"/>
          <w:lang w:val="ru-RU"/>
        </w:rPr>
        <w:t>ժամկետի</w:t>
      </w:r>
      <w:r w:rsidRPr="00522768">
        <w:rPr>
          <w:rFonts w:ascii="GHEA Grapalat" w:hAnsi="GHEA Grapalat" w:cs="Arial Unicode"/>
          <w:sz w:val="20"/>
          <w:lang w:val="af-ZA"/>
        </w:rPr>
        <w:t xml:space="preserve"> </w:t>
      </w:r>
      <w:r w:rsidRPr="00522768">
        <w:rPr>
          <w:rFonts w:ascii="GHEA Grapalat" w:hAnsi="GHEA Grapalat" w:cs="Sylfaen"/>
          <w:sz w:val="20"/>
          <w:lang w:val="ru-RU"/>
        </w:rPr>
        <w:t>խախտմամբ</w:t>
      </w:r>
      <w:r w:rsidRPr="00522768">
        <w:rPr>
          <w:rFonts w:ascii="GHEA Grapalat" w:hAnsi="GHEA Grapalat" w:cs="Arial Unicode"/>
          <w:sz w:val="20"/>
          <w:lang w:val="af-ZA"/>
        </w:rPr>
        <w:t xml:space="preserve">, </w:t>
      </w:r>
      <w:r w:rsidRPr="00522768">
        <w:rPr>
          <w:rFonts w:ascii="GHEA Grapalat" w:hAnsi="GHEA Grapalat" w:cs="Sylfaen"/>
          <w:sz w:val="20"/>
          <w:lang w:val="ru-RU"/>
        </w:rPr>
        <w:t>ինչպես</w:t>
      </w:r>
      <w:r w:rsidRPr="00522768">
        <w:rPr>
          <w:rFonts w:ascii="GHEA Grapalat" w:hAnsi="GHEA Grapalat" w:cs="Arial Unicode"/>
          <w:sz w:val="20"/>
          <w:lang w:val="af-ZA"/>
        </w:rPr>
        <w:t xml:space="preserve"> </w:t>
      </w:r>
      <w:r w:rsidRPr="00522768">
        <w:rPr>
          <w:rFonts w:ascii="GHEA Grapalat" w:hAnsi="GHEA Grapalat" w:cs="Sylfaen"/>
          <w:sz w:val="20"/>
          <w:lang w:val="ru-RU"/>
        </w:rPr>
        <w:t>նաև</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դուրս</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009A73D5" w:rsidRPr="00522768">
        <w:rPr>
          <w:rFonts w:ascii="GHEA Grapalat" w:hAnsi="GHEA Grapalat" w:cs="Arial Unicode"/>
          <w:sz w:val="20"/>
        </w:rPr>
        <w:t>սույն</w:t>
      </w:r>
      <w:r w:rsidR="009A73D5" w:rsidRPr="00522768">
        <w:rPr>
          <w:rFonts w:ascii="GHEA Grapalat" w:hAnsi="GHEA Grapalat" w:cs="Arial Unicode"/>
          <w:sz w:val="20"/>
          <w:lang w:val="af-ZA"/>
        </w:rPr>
        <w:t xml:space="preserve"> </w:t>
      </w:r>
      <w:r w:rsidRPr="00522768">
        <w:rPr>
          <w:rFonts w:ascii="GHEA Grapalat" w:hAnsi="GHEA Grapalat" w:cs="Sylfaen"/>
          <w:sz w:val="20"/>
          <w:lang w:val="ru-RU"/>
        </w:rPr>
        <w:t>հրավերի</w:t>
      </w:r>
      <w:r w:rsidRPr="00522768">
        <w:rPr>
          <w:rFonts w:ascii="GHEA Grapalat" w:hAnsi="GHEA Grapalat" w:cs="Arial Unicode"/>
          <w:sz w:val="20"/>
          <w:lang w:val="af-ZA"/>
        </w:rPr>
        <w:t xml:space="preserve"> </w:t>
      </w:r>
      <w:r w:rsidRPr="00522768">
        <w:rPr>
          <w:rFonts w:ascii="GHEA Grapalat" w:hAnsi="GHEA Grapalat" w:cs="Sylfaen"/>
          <w:sz w:val="20"/>
          <w:lang w:val="ru-RU"/>
        </w:rPr>
        <w:t>բովանդակության</w:t>
      </w:r>
      <w:r w:rsidRPr="00522768">
        <w:rPr>
          <w:rFonts w:ascii="GHEA Grapalat" w:hAnsi="GHEA Grapalat" w:cs="Arial Unicode"/>
          <w:sz w:val="20"/>
          <w:lang w:val="af-ZA"/>
        </w:rPr>
        <w:t xml:space="preserve"> </w:t>
      </w:r>
      <w:r w:rsidRPr="00522768">
        <w:rPr>
          <w:rFonts w:ascii="GHEA Grapalat" w:hAnsi="GHEA Grapalat" w:cs="Sylfaen"/>
          <w:sz w:val="20"/>
          <w:lang w:val="ru-RU"/>
        </w:rPr>
        <w:t>շրջանակից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կամ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եթե</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հարցումը</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վերաբերում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է</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վերջինիս</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կողմից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առաջարկվելիք</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ապրանքների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սույն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հրավերով</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նախատեսված</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համարժեքության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w:t>
      </w:r>
      <w:r w:rsidR="005A16C6" w:rsidRPr="00522768">
        <w:rPr>
          <w:rFonts w:ascii="GHEA Grapalat" w:hAnsi="GHEA Grapalat" w:cs="Sylfaen"/>
          <w:sz w:val="20"/>
          <w:lang w:val="af-ZA"/>
        </w:rPr>
        <w:softHyphen/>
      </w:r>
      <w:r w:rsidR="005A16C6" w:rsidRPr="00522768">
        <w:rPr>
          <w:rFonts w:ascii="GHEA Grapalat" w:hAnsi="GHEA Grapalat" w:cs="Sylfaen"/>
          <w:sz w:val="20"/>
          <w:lang w:val="ru-RU"/>
        </w:rPr>
        <w:t>պատասխանությանը</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00A4729F" w:rsidRPr="00522768">
        <w:rPr>
          <w:rFonts w:ascii="GHEA Grapalat" w:hAnsi="GHEA Grapalat"/>
          <w:sz w:val="20"/>
          <w:szCs w:val="20"/>
        </w:rPr>
        <w:t>Ընդ</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որում</w:t>
      </w:r>
      <w:r w:rsidR="00A4729F" w:rsidRPr="00522768">
        <w:rPr>
          <w:rFonts w:ascii="GHEA Grapalat" w:hAnsi="GHEA Grapalat"/>
          <w:sz w:val="20"/>
          <w:szCs w:val="20"/>
          <w:lang w:val="af-ZA"/>
        </w:rPr>
        <w:t xml:space="preserve">, </w:t>
      </w:r>
      <w:r w:rsidR="00051B7F" w:rsidRPr="00522768">
        <w:rPr>
          <w:rFonts w:ascii="GHEA Grapalat" w:hAnsi="GHEA Grapalat"/>
          <w:sz w:val="20"/>
          <w:szCs w:val="20"/>
        </w:rPr>
        <w:t>մ</w:t>
      </w:r>
      <w:r w:rsidR="00A4729F" w:rsidRPr="00522768">
        <w:rPr>
          <w:rFonts w:ascii="GHEA Grapalat" w:hAnsi="GHEA Grapalat"/>
          <w:sz w:val="20"/>
          <w:szCs w:val="20"/>
        </w:rPr>
        <w:t>ասնակիցը</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գրավոր</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ծանուցվում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է</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պարզաբանում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չտրամադրելու</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հիմքերի</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մասին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հարցումը</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ստանալու</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հաջորդող</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երկու</w:t>
      </w:r>
      <w:r w:rsidR="00A4729F" w:rsidRPr="00522768">
        <w:rPr>
          <w:rFonts w:ascii="GHEA Grapalat" w:hAnsi="GHEA Grapalat" w:cs="Sylfaen"/>
          <w:sz w:val="20"/>
          <w:szCs w:val="20"/>
          <w:lang w:val="af-ZA"/>
        </w:rPr>
        <w:t xml:space="preserve"> </w:t>
      </w:r>
      <w:r w:rsidR="00A4729F" w:rsidRPr="00522768">
        <w:rPr>
          <w:rFonts w:ascii="GHEA Grapalat" w:hAnsi="GHEA Grapalat" w:cs="Sylfaen"/>
          <w:sz w:val="20"/>
          <w:szCs w:val="20"/>
        </w:rPr>
        <w:t>օրացուցային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ընթացքում</w:t>
      </w:r>
      <w:r w:rsidR="00A4729F" w:rsidRPr="00522768">
        <w:rPr>
          <w:rFonts w:ascii="GHEA Grapalat" w:hAnsi="GHEA Grapalat"/>
          <w:sz w:val="20"/>
          <w:szCs w:val="20"/>
          <w:lang w:val="af-ZA"/>
        </w:rPr>
        <w:t>:</w:t>
      </w:r>
    </w:p>
    <w:p w14:paraId="2442BB71" w14:textId="77777777"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af-ZA"/>
        </w:rPr>
        <w:t xml:space="preserve">3.4 </w:t>
      </w:r>
      <w:r w:rsidRPr="00522768">
        <w:rPr>
          <w:rFonts w:ascii="GHEA Grapalat" w:hAnsi="GHEA Grapalat" w:cs="Sylfaen"/>
          <w:sz w:val="20"/>
          <w:lang w:val="ru-RU"/>
        </w:rPr>
        <w:t>Հայտերի</w:t>
      </w:r>
      <w:r w:rsidRPr="00522768">
        <w:rPr>
          <w:rFonts w:ascii="GHEA Grapalat" w:hAnsi="GHEA Grapalat" w:cs="Arial Unicode"/>
          <w:sz w:val="20"/>
          <w:lang w:val="af-ZA"/>
        </w:rPr>
        <w:t xml:space="preserve"> </w:t>
      </w:r>
      <w:r w:rsidRPr="00522768">
        <w:rPr>
          <w:rFonts w:ascii="GHEA Grapalat" w:hAnsi="GHEA Grapalat" w:cs="Sylfaen"/>
          <w:sz w:val="20"/>
          <w:lang w:val="ru-RU"/>
        </w:rPr>
        <w:t>ներկայացման</w:t>
      </w:r>
      <w:r w:rsidRPr="00522768">
        <w:rPr>
          <w:rFonts w:ascii="GHEA Grapalat" w:hAnsi="GHEA Grapalat" w:cs="Arial Unicode"/>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Arial Unicode"/>
          <w:sz w:val="20"/>
          <w:lang w:val="af-ZA"/>
        </w:rPr>
        <w:t xml:space="preserve"> </w:t>
      </w:r>
      <w:r w:rsidRPr="00522768">
        <w:rPr>
          <w:rFonts w:ascii="GHEA Grapalat" w:hAnsi="GHEA Grapalat" w:cs="Sylfaen"/>
          <w:sz w:val="20"/>
          <w:lang w:val="ru-RU"/>
        </w:rPr>
        <w:t>լրանալուց</w:t>
      </w:r>
      <w:r w:rsidRPr="00522768">
        <w:rPr>
          <w:rFonts w:ascii="GHEA Grapalat" w:hAnsi="GHEA Grapalat" w:cs="Arial Unicode"/>
          <w:sz w:val="20"/>
          <w:lang w:val="af-ZA"/>
        </w:rPr>
        <w:t xml:space="preserve"> </w:t>
      </w:r>
      <w:r w:rsidRPr="00522768">
        <w:rPr>
          <w:rFonts w:ascii="GHEA Grapalat" w:hAnsi="GHEA Grapalat" w:cs="Sylfaen"/>
          <w:sz w:val="20"/>
          <w:lang w:val="ru-RU"/>
        </w:rPr>
        <w:t>առնվազն</w:t>
      </w:r>
      <w:r w:rsidRPr="00522768">
        <w:rPr>
          <w:rFonts w:ascii="GHEA Grapalat" w:hAnsi="GHEA Grapalat" w:cs="Arial Unicode"/>
          <w:sz w:val="20"/>
          <w:lang w:val="af-ZA"/>
        </w:rPr>
        <w:t xml:space="preserve"> </w:t>
      </w:r>
      <w:r w:rsidRPr="00522768">
        <w:rPr>
          <w:rFonts w:ascii="GHEA Grapalat" w:hAnsi="GHEA Grapalat" w:cs="Sylfaen"/>
          <w:sz w:val="20"/>
          <w:lang w:val="ru-RU"/>
        </w:rPr>
        <w:t>հինգ</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w:t>
      </w:r>
      <w:r w:rsidRPr="00522768">
        <w:rPr>
          <w:rFonts w:ascii="GHEA Grapalat" w:hAnsi="GHEA Grapalat" w:cs="Arial Unicode"/>
          <w:sz w:val="20"/>
          <w:lang w:val="af-ZA"/>
        </w:rPr>
        <w:t xml:space="preserve"> </w:t>
      </w:r>
      <w:r w:rsidRPr="00522768">
        <w:rPr>
          <w:rFonts w:ascii="GHEA Grapalat" w:hAnsi="GHEA Grapalat" w:cs="Sylfaen"/>
          <w:sz w:val="20"/>
          <w:lang w:val="ru-RU"/>
        </w:rPr>
        <w:t>առաջ</w:t>
      </w:r>
      <w:r w:rsidRPr="00522768">
        <w:rPr>
          <w:rFonts w:ascii="GHEA Grapalat" w:hAnsi="GHEA Grapalat" w:cs="Arial Unicode"/>
          <w:sz w:val="20"/>
          <w:lang w:val="af-ZA"/>
        </w:rPr>
        <w:t xml:space="preserve"> </w:t>
      </w:r>
      <w:r w:rsidRPr="00522768">
        <w:rPr>
          <w:rFonts w:ascii="GHEA Grapalat" w:hAnsi="GHEA Grapalat" w:cs="Sylfaen"/>
          <w:sz w:val="20"/>
          <w:lang w:val="ru-RU"/>
        </w:rPr>
        <w:t>հրավերում</w:t>
      </w:r>
      <w:r w:rsidRPr="00522768">
        <w:rPr>
          <w:rFonts w:ascii="GHEA Grapalat" w:hAnsi="GHEA Grapalat" w:cs="Arial Unicode"/>
          <w:sz w:val="20"/>
          <w:lang w:val="af-ZA"/>
        </w:rPr>
        <w:t xml:space="preserve"> </w:t>
      </w:r>
      <w:r w:rsidRPr="00522768">
        <w:rPr>
          <w:rFonts w:ascii="GHEA Grapalat" w:hAnsi="GHEA Grapalat" w:cs="Sylfaen"/>
          <w:sz w:val="20"/>
          <w:lang w:val="ru-RU"/>
        </w:rPr>
        <w:t>կարող</w:t>
      </w:r>
      <w:r w:rsidRPr="00522768">
        <w:rPr>
          <w:rFonts w:ascii="GHEA Grapalat" w:hAnsi="GHEA Grapalat" w:cs="Arial Unicode"/>
          <w:sz w:val="20"/>
          <w:lang w:val="af-ZA"/>
        </w:rPr>
        <w:t xml:space="preserve"> </w:t>
      </w:r>
      <w:r w:rsidRPr="00522768">
        <w:rPr>
          <w:rFonts w:ascii="GHEA Grapalat" w:hAnsi="GHEA Grapalat" w:cs="Sylfaen"/>
          <w:sz w:val="20"/>
          <w:lang w:val="ru-RU"/>
        </w:rPr>
        <w:t>են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փոփոխություններ</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Pr="00522768">
        <w:rPr>
          <w:rFonts w:ascii="GHEA Grapalat" w:hAnsi="GHEA Grapalat" w:cs="Sylfaen"/>
          <w:sz w:val="20"/>
        </w:rPr>
        <w:t>Փ</w:t>
      </w:r>
      <w:r w:rsidRPr="00522768">
        <w:rPr>
          <w:rFonts w:ascii="GHEA Grapalat" w:hAnsi="GHEA Grapalat" w:cs="Sylfaen"/>
          <w:sz w:val="20"/>
          <w:lang w:val="ru-RU"/>
        </w:rPr>
        <w:t>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օրվան</w:t>
      </w:r>
      <w:r w:rsidRPr="00522768">
        <w:rPr>
          <w:rFonts w:ascii="GHEA Grapalat" w:hAnsi="GHEA Grapalat" w:cs="Arial Unicode"/>
          <w:sz w:val="20"/>
          <w:lang w:val="af-ZA"/>
        </w:rPr>
        <w:t xml:space="preserve"> </w:t>
      </w:r>
      <w:r w:rsidRPr="00522768">
        <w:rPr>
          <w:rFonts w:ascii="GHEA Grapalat" w:hAnsi="GHEA Grapalat" w:cs="Sylfaen"/>
          <w:sz w:val="20"/>
          <w:lang w:val="ru-RU"/>
        </w:rPr>
        <w:t>հաջորդող</w:t>
      </w:r>
      <w:r w:rsidRPr="00522768">
        <w:rPr>
          <w:rFonts w:ascii="GHEA Grapalat" w:hAnsi="GHEA Grapalat" w:cs="Arial Unicode"/>
          <w:sz w:val="20"/>
          <w:lang w:val="af-ZA"/>
        </w:rPr>
        <w:t xml:space="preserve"> </w:t>
      </w:r>
      <w:r w:rsidRPr="00522768">
        <w:rPr>
          <w:rFonts w:ascii="GHEA Grapalat" w:hAnsi="GHEA Grapalat" w:cs="Sylfaen"/>
          <w:sz w:val="20"/>
          <w:lang w:val="ru-RU"/>
        </w:rPr>
        <w:t>երեք</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օրվա</w:t>
      </w:r>
      <w:r w:rsidRPr="00522768">
        <w:rPr>
          <w:rFonts w:ascii="GHEA Grapalat" w:hAnsi="GHEA Grapalat" w:cs="Arial Unicode"/>
          <w:sz w:val="20"/>
          <w:lang w:val="af-ZA"/>
        </w:rPr>
        <w:t xml:space="preserve"> </w:t>
      </w:r>
      <w:r w:rsidRPr="00522768">
        <w:rPr>
          <w:rFonts w:ascii="GHEA Grapalat" w:hAnsi="GHEA Grapalat" w:cs="Sylfaen"/>
          <w:sz w:val="20"/>
          <w:lang w:val="ru-RU"/>
        </w:rPr>
        <w:t>ընթացքում</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և</w:t>
      </w:r>
      <w:r w:rsidRPr="00522768">
        <w:rPr>
          <w:rFonts w:ascii="GHEA Grapalat" w:hAnsi="GHEA Grapalat" w:cs="Arial Unicode"/>
          <w:sz w:val="20"/>
          <w:lang w:val="af-ZA"/>
        </w:rPr>
        <w:t xml:space="preserve"> </w:t>
      </w:r>
      <w:r w:rsidRPr="00522768">
        <w:rPr>
          <w:rFonts w:ascii="GHEA Grapalat" w:hAnsi="GHEA Grapalat" w:cs="Sylfaen"/>
          <w:sz w:val="20"/>
          <w:lang w:val="ru-RU"/>
        </w:rPr>
        <w:t>դրանք</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պայմանների</w:t>
      </w:r>
      <w:r w:rsidRPr="00522768">
        <w:rPr>
          <w:rFonts w:ascii="GHEA Grapalat" w:hAnsi="GHEA Grapalat" w:cs="Arial Unicode"/>
          <w:sz w:val="20"/>
          <w:lang w:val="af-ZA"/>
        </w:rPr>
        <w:t xml:space="preserve"> </w:t>
      </w:r>
      <w:r w:rsidRPr="00522768">
        <w:rPr>
          <w:rFonts w:ascii="GHEA Grapalat" w:hAnsi="GHEA Grapalat" w:cs="Sylfaen"/>
          <w:sz w:val="20"/>
          <w:lang w:val="ru-RU"/>
        </w:rPr>
        <w:t>մասին</w:t>
      </w:r>
      <w:r w:rsidRPr="00522768">
        <w:rPr>
          <w:rFonts w:ascii="GHEA Grapalat" w:hAnsi="GHEA Grapalat" w:cs="Arial Unicode"/>
          <w:sz w:val="20"/>
          <w:lang w:val="af-ZA"/>
        </w:rPr>
        <w:t xml:space="preserve"> </w:t>
      </w:r>
      <w:r w:rsidRPr="00522768">
        <w:rPr>
          <w:rFonts w:ascii="GHEA Grapalat" w:hAnsi="GHEA Grapalat" w:cs="Sylfaen"/>
          <w:sz w:val="20"/>
          <w:lang w:val="ru-RU"/>
        </w:rPr>
        <w:t>հայտարարություն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հրապարակվում</w:t>
      </w:r>
      <w:r w:rsidRPr="00522768">
        <w:rPr>
          <w:rFonts w:ascii="GHEA Grapalat" w:hAnsi="GHEA Grapalat" w:cs="Arial Unicode"/>
          <w:sz w:val="20"/>
          <w:lang w:val="af-ZA"/>
        </w:rPr>
        <w:t xml:space="preserve"> </w:t>
      </w:r>
      <w:r w:rsidRPr="00522768">
        <w:rPr>
          <w:rFonts w:ascii="GHEA Grapalat" w:hAnsi="GHEA Grapalat" w:cs="Sylfaen"/>
          <w:sz w:val="20"/>
          <w:lang w:val="ru-RU"/>
        </w:rPr>
        <w:t>տեղեկագրում</w:t>
      </w:r>
      <w:r w:rsidR="004D5671" w:rsidRPr="00522768">
        <w:rPr>
          <w:rFonts w:ascii="GHEA Grapalat" w:hAnsi="GHEA Grapalat" w:cs="Tahoma"/>
          <w:sz w:val="20"/>
        </w:rPr>
        <w:t>։</w:t>
      </w:r>
      <w:r w:rsidRPr="00522768">
        <w:rPr>
          <w:rFonts w:ascii="GHEA Grapalat" w:hAnsi="GHEA Grapalat" w:cs="Arial Unicode"/>
          <w:sz w:val="20"/>
          <w:lang w:val="af-ZA"/>
        </w:rPr>
        <w:t xml:space="preserve"> </w:t>
      </w:r>
    </w:p>
    <w:p w14:paraId="2F1DA396" w14:textId="77777777" w:rsidR="00581DC3" w:rsidRPr="00522768" w:rsidRDefault="005754F7"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22768">
        <w:rPr>
          <w:rFonts w:ascii="GHEA Grapalat" w:hAnsi="GHEA Grapalat" w:cs="Sylfaen"/>
          <w:sz w:val="20"/>
          <w:lang w:val="hy-AM"/>
        </w:rPr>
        <w:t>ս</w:t>
      </w:r>
      <w:r w:rsidRPr="0052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22768">
        <w:rPr>
          <w:rFonts w:ascii="GHEA Grapalat" w:hAnsi="GHEA Grapalat" w:cs="Sylfaen"/>
          <w:sz w:val="20"/>
          <w:lang w:val="hy-AM"/>
        </w:rPr>
        <w:t xml:space="preserve"> </w:t>
      </w:r>
    </w:p>
    <w:p w14:paraId="1F197A8D" w14:textId="31239723"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hy-AM"/>
        </w:rPr>
        <w:t>3.</w:t>
      </w:r>
      <w:r w:rsidR="006265F4" w:rsidRPr="00522768">
        <w:rPr>
          <w:rFonts w:ascii="GHEA Grapalat" w:hAnsi="GHEA Grapalat" w:cs="Arial Unicode"/>
          <w:sz w:val="20"/>
          <w:lang w:val="hy-AM"/>
        </w:rPr>
        <w:t xml:space="preserve">6 </w:t>
      </w:r>
      <w:r w:rsidRPr="00522768">
        <w:rPr>
          <w:rFonts w:ascii="GHEA Grapalat" w:hAnsi="GHEA Grapalat" w:cs="Sylfaen"/>
          <w:sz w:val="20"/>
          <w:lang w:val="hy-AM"/>
        </w:rPr>
        <w:t>Հրավերում</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w:t>
      </w:r>
      <w:r w:rsidRPr="00522768">
        <w:rPr>
          <w:rFonts w:ascii="GHEA Grapalat" w:hAnsi="GHEA Grapalat" w:cs="Arial Unicode"/>
          <w:sz w:val="20"/>
          <w:lang w:val="hy-AM"/>
        </w:rPr>
        <w:t xml:space="preserve"> </w:t>
      </w:r>
      <w:r w:rsidRPr="00522768">
        <w:rPr>
          <w:rFonts w:ascii="GHEA Grapalat" w:hAnsi="GHEA Grapalat" w:cs="Sylfaen"/>
          <w:sz w:val="20"/>
          <w:lang w:val="hy-AM"/>
        </w:rPr>
        <w:t>կատարվելու</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Pr="00522768">
        <w:rPr>
          <w:rFonts w:ascii="GHEA Grapalat" w:hAnsi="GHEA Grapalat" w:cs="Sylfaen"/>
          <w:sz w:val="20"/>
          <w:lang w:val="hy-AM"/>
        </w:rPr>
        <w:t>հայտերը</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ներկայացնելու</w:t>
      </w:r>
      <w:r w:rsidRPr="00522768">
        <w:rPr>
          <w:rFonts w:ascii="GHEA Grapalat" w:hAnsi="GHEA Grapalat" w:cs="Arial Unicode"/>
          <w:sz w:val="20"/>
          <w:lang w:val="hy-AM"/>
        </w:rPr>
        <w:t xml:space="preserve"> </w:t>
      </w:r>
      <w:r w:rsidRPr="00522768">
        <w:rPr>
          <w:rFonts w:ascii="GHEA Grapalat" w:hAnsi="GHEA Grapalat" w:cs="Sylfaen"/>
          <w:sz w:val="20"/>
          <w:lang w:val="hy-AM"/>
        </w:rPr>
        <w:t>վերջնաժամկետը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հաշվվում</w:t>
      </w:r>
      <w:r w:rsidRPr="00522768">
        <w:rPr>
          <w:rFonts w:ascii="GHEA Grapalat" w:hAnsi="GHEA Grapalat" w:cs="Arial Unicode"/>
          <w:sz w:val="20"/>
          <w:lang w:val="hy-AM"/>
        </w:rPr>
        <w:t xml:space="preserve"> </w:t>
      </w:r>
      <w:r w:rsidRPr="00522768">
        <w:rPr>
          <w:rFonts w:ascii="GHEA Grapalat" w:hAnsi="GHEA Grapalat" w:cs="Sylfaen"/>
          <w:sz w:val="20"/>
          <w:lang w:val="hy-AM"/>
        </w:rPr>
        <w:t>է</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փոփոխությունների</w:t>
      </w:r>
      <w:r w:rsidRPr="00522768">
        <w:rPr>
          <w:rFonts w:ascii="GHEA Grapalat" w:hAnsi="GHEA Grapalat" w:cs="Arial Unicode"/>
          <w:sz w:val="20"/>
          <w:lang w:val="hy-AM"/>
        </w:rPr>
        <w:t xml:space="preserve"> </w:t>
      </w:r>
      <w:r w:rsidRPr="00522768">
        <w:rPr>
          <w:rFonts w:ascii="GHEA Grapalat" w:hAnsi="GHEA Grapalat" w:cs="Sylfaen"/>
          <w:sz w:val="20"/>
          <w:lang w:val="hy-AM"/>
        </w:rPr>
        <w:t>մասին</w:t>
      </w:r>
      <w:r w:rsidRPr="00522768">
        <w:rPr>
          <w:rFonts w:ascii="GHEA Grapalat" w:hAnsi="GHEA Grapalat" w:cs="Arial Unicode"/>
          <w:sz w:val="20"/>
          <w:lang w:val="hy-AM"/>
        </w:rPr>
        <w:t xml:space="preserve"> </w:t>
      </w:r>
      <w:r w:rsidRPr="00522768">
        <w:rPr>
          <w:rFonts w:ascii="GHEA Grapalat" w:hAnsi="GHEA Grapalat" w:cs="Sylfaen"/>
          <w:sz w:val="20"/>
          <w:lang w:val="hy-AM"/>
        </w:rPr>
        <w:t>տեղեկագրում</w:t>
      </w:r>
      <w:r w:rsidRPr="00522768">
        <w:rPr>
          <w:rFonts w:ascii="GHEA Grapalat" w:hAnsi="GHEA Grapalat" w:cs="Arial"/>
          <w:sz w:val="20"/>
          <w:lang w:val="hy-AM"/>
        </w:rPr>
        <w:t xml:space="preserve"> </w:t>
      </w:r>
      <w:r w:rsidRPr="00522768">
        <w:rPr>
          <w:rFonts w:ascii="GHEA Grapalat" w:hAnsi="GHEA Grapalat" w:cs="Sylfaen"/>
          <w:sz w:val="20"/>
          <w:lang w:val="hy-AM"/>
        </w:rPr>
        <w:t>հայտարարության</w:t>
      </w:r>
      <w:r w:rsidRPr="00522768">
        <w:rPr>
          <w:rFonts w:ascii="GHEA Grapalat" w:hAnsi="GHEA Grapalat" w:cs="Arial Unicode"/>
          <w:sz w:val="20"/>
          <w:lang w:val="hy-AM"/>
        </w:rPr>
        <w:t xml:space="preserve"> </w:t>
      </w:r>
      <w:r w:rsidRPr="00522768">
        <w:rPr>
          <w:rFonts w:ascii="GHEA Grapalat" w:hAnsi="GHEA Grapalat" w:cs="Sylfaen"/>
          <w:sz w:val="20"/>
          <w:lang w:val="hy-AM"/>
        </w:rPr>
        <w:t>հրապարակման</w:t>
      </w:r>
      <w:r w:rsidRPr="00522768">
        <w:rPr>
          <w:rFonts w:ascii="GHEA Grapalat" w:hAnsi="GHEA Grapalat" w:cs="Arial Unicode"/>
          <w:sz w:val="20"/>
          <w:lang w:val="hy-AM"/>
        </w:rPr>
        <w:t xml:space="preserve"> </w:t>
      </w:r>
      <w:r w:rsidRPr="00522768">
        <w:rPr>
          <w:rFonts w:ascii="GHEA Grapalat" w:hAnsi="GHEA Grapalat" w:cs="Sylfaen"/>
          <w:sz w:val="20"/>
          <w:lang w:val="hy-AM"/>
        </w:rPr>
        <w:t>օրվանից</w:t>
      </w:r>
      <w:r w:rsidR="004D5671" w:rsidRPr="00522768">
        <w:rPr>
          <w:rFonts w:ascii="GHEA Grapalat" w:hAnsi="GHEA Grapalat" w:cs="Tahoma"/>
          <w:sz w:val="20"/>
          <w:lang w:val="hy-AM"/>
        </w:rPr>
        <w:t>։</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00051B7F" w:rsidRPr="00522768">
        <w:rPr>
          <w:rFonts w:ascii="GHEA Grapalat" w:hAnsi="GHEA Grapalat" w:cs="Sylfaen"/>
          <w:sz w:val="20"/>
          <w:lang w:val="hy-AM"/>
        </w:rPr>
        <w:t>մ</w:t>
      </w:r>
      <w:r w:rsidRPr="00522768">
        <w:rPr>
          <w:rFonts w:ascii="GHEA Grapalat" w:hAnsi="GHEA Grapalat" w:cs="Sylfaen"/>
          <w:sz w:val="20"/>
          <w:lang w:val="hy-AM"/>
        </w:rPr>
        <w:t>ասնակիցները</w:t>
      </w:r>
      <w:r w:rsidRPr="00522768">
        <w:rPr>
          <w:rFonts w:ascii="GHEA Grapalat" w:hAnsi="GHEA Grapalat" w:cs="Arial Unicode"/>
          <w:sz w:val="20"/>
          <w:lang w:val="hy-AM"/>
        </w:rPr>
        <w:t xml:space="preserve"> </w:t>
      </w:r>
      <w:r w:rsidRPr="00522768">
        <w:rPr>
          <w:rFonts w:ascii="GHEA Grapalat" w:hAnsi="GHEA Grapalat" w:cs="Sylfaen"/>
          <w:sz w:val="20"/>
          <w:lang w:val="hy-AM"/>
        </w:rPr>
        <w:t>պարտավոր</w:t>
      </w:r>
      <w:r w:rsidRPr="00522768">
        <w:rPr>
          <w:rFonts w:ascii="GHEA Grapalat" w:hAnsi="GHEA Grapalat" w:cs="Arial Unicode"/>
          <w:sz w:val="20"/>
          <w:lang w:val="hy-AM"/>
        </w:rPr>
        <w:t xml:space="preserve"> </w:t>
      </w:r>
      <w:r w:rsidRPr="00522768">
        <w:rPr>
          <w:rFonts w:ascii="GHEA Grapalat" w:hAnsi="GHEA Grapalat" w:cs="Sylfaen"/>
          <w:sz w:val="20"/>
          <w:lang w:val="hy-AM"/>
        </w:rPr>
        <w:t>են</w:t>
      </w:r>
      <w:r w:rsidRPr="00522768">
        <w:rPr>
          <w:rFonts w:ascii="GHEA Grapalat" w:hAnsi="GHEA Grapalat" w:cs="Arial Unicode"/>
          <w:sz w:val="20"/>
          <w:lang w:val="hy-AM"/>
        </w:rPr>
        <w:t xml:space="preserve"> </w:t>
      </w:r>
      <w:r w:rsidRPr="00522768">
        <w:rPr>
          <w:rFonts w:ascii="GHEA Grapalat" w:hAnsi="GHEA Grapalat" w:cs="Sylfaen"/>
          <w:sz w:val="20"/>
          <w:lang w:val="hy-AM"/>
        </w:rPr>
        <w:t>երկարաձգել</w:t>
      </w:r>
      <w:r w:rsidRPr="00522768">
        <w:rPr>
          <w:rFonts w:ascii="GHEA Grapalat" w:hAnsi="GHEA Grapalat" w:cs="Arial Unicode"/>
          <w:sz w:val="20"/>
          <w:lang w:val="hy-AM"/>
        </w:rPr>
        <w:t xml:space="preserve"> </w:t>
      </w:r>
      <w:r w:rsidRPr="00522768">
        <w:rPr>
          <w:rFonts w:ascii="GHEA Grapalat" w:hAnsi="GHEA Grapalat" w:cs="Sylfaen"/>
          <w:sz w:val="20"/>
          <w:lang w:val="hy-AM"/>
        </w:rPr>
        <w:t>իրենց</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ներկայացրած</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ապահովման</w:t>
      </w:r>
      <w:r w:rsidRPr="00522768">
        <w:rPr>
          <w:rFonts w:ascii="GHEA Grapalat" w:hAnsi="GHEA Grapalat" w:cs="Arial Unicode"/>
          <w:sz w:val="20"/>
          <w:lang w:val="hy-AM"/>
        </w:rPr>
        <w:t xml:space="preserve"> </w:t>
      </w:r>
      <w:r w:rsidR="00781688" w:rsidRPr="00522768">
        <w:rPr>
          <w:rFonts w:ascii="GHEA Grapalat" w:hAnsi="GHEA Grapalat" w:cs="Arial Unicode"/>
          <w:sz w:val="20"/>
          <w:lang w:val="hy-AM"/>
        </w:rPr>
        <w:t xml:space="preserve">վավերականության </w:t>
      </w:r>
      <w:r w:rsidRPr="00522768">
        <w:rPr>
          <w:rFonts w:ascii="GHEA Grapalat" w:hAnsi="GHEA Grapalat" w:cs="Sylfaen"/>
          <w:sz w:val="20"/>
          <w:lang w:val="hy-AM"/>
        </w:rPr>
        <w:t>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կամ</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նոր</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ապահովում</w:t>
      </w:r>
      <w:r w:rsidR="004E5F94" w:rsidRPr="00522768">
        <w:rPr>
          <w:rStyle w:val="EndnoteReference"/>
          <w:rFonts w:ascii="GHEA Grapalat" w:hAnsi="GHEA Grapalat" w:cs="Sylfaen"/>
          <w:sz w:val="20"/>
          <w:shd w:val="clear" w:color="auto" w:fill="FFFFFF"/>
          <w:lang w:val="ru-RU"/>
        </w:rPr>
        <w:endnoteReference w:id="1"/>
      </w:r>
      <w:r w:rsidR="004E5F94" w:rsidRPr="00522768">
        <w:rPr>
          <w:rFonts w:ascii="GHEA Grapalat" w:hAnsi="GHEA Grapalat" w:cs="Tahoma"/>
          <w:sz w:val="20"/>
          <w:lang w:val="hy-AM"/>
        </w:rPr>
        <w:t>։</w:t>
      </w:r>
    </w:p>
    <w:p w14:paraId="2F7F2A85" w14:textId="77777777" w:rsidR="006C778B" w:rsidRPr="00522768" w:rsidRDefault="006C778B" w:rsidP="008E5C09">
      <w:pPr>
        <w:ind w:firstLine="567"/>
        <w:jc w:val="both"/>
        <w:rPr>
          <w:rFonts w:ascii="GHEA Grapalat" w:hAnsi="GHEA Grapalat" w:cs="Sylfaen"/>
          <w:sz w:val="20"/>
          <w:lang w:val="af-ZA"/>
        </w:rPr>
      </w:pPr>
    </w:p>
    <w:p w14:paraId="3C8F0C1B" w14:textId="77777777" w:rsidR="00B051BE" w:rsidRPr="00522768" w:rsidRDefault="00B051BE" w:rsidP="00EF3662">
      <w:pPr>
        <w:jc w:val="center"/>
        <w:rPr>
          <w:rFonts w:ascii="GHEA Grapalat" w:hAnsi="GHEA Grapalat"/>
          <w:b/>
          <w:sz w:val="20"/>
          <w:lang w:val="hy-AM"/>
        </w:rPr>
      </w:pPr>
    </w:p>
    <w:p w14:paraId="56D02ED7" w14:textId="77777777" w:rsidR="00096865" w:rsidRPr="00522768" w:rsidRDefault="00955A1E" w:rsidP="00EF3662">
      <w:pPr>
        <w:jc w:val="center"/>
        <w:rPr>
          <w:rFonts w:ascii="GHEA Grapalat" w:hAnsi="GHEA Grapalat" w:cs="Arial"/>
          <w:b/>
          <w:sz w:val="20"/>
          <w:lang w:val="hy-AM"/>
        </w:rPr>
      </w:pPr>
      <w:r w:rsidRPr="00522768">
        <w:rPr>
          <w:rFonts w:ascii="GHEA Grapalat" w:hAnsi="GHEA Grapalat"/>
          <w:b/>
          <w:sz w:val="20"/>
          <w:lang w:val="hy-AM"/>
        </w:rPr>
        <w:t xml:space="preserve">4.  </w:t>
      </w:r>
      <w:r w:rsidRPr="00522768">
        <w:rPr>
          <w:rFonts w:ascii="GHEA Grapalat" w:hAnsi="GHEA Grapalat" w:cs="Sylfaen"/>
          <w:b/>
          <w:sz w:val="20"/>
          <w:lang w:val="hy-AM"/>
        </w:rPr>
        <w:t>ՀԱՅՏԸ</w:t>
      </w:r>
      <w:r w:rsidRPr="00522768">
        <w:rPr>
          <w:rFonts w:ascii="GHEA Grapalat" w:hAnsi="GHEA Grapalat" w:cs="Arial"/>
          <w:b/>
          <w:sz w:val="20"/>
          <w:lang w:val="hy-AM"/>
        </w:rPr>
        <w:t xml:space="preserve"> </w:t>
      </w:r>
      <w:r w:rsidRPr="00522768">
        <w:rPr>
          <w:rFonts w:ascii="GHEA Grapalat" w:hAnsi="GHEA Grapalat" w:cs="Sylfaen"/>
          <w:b/>
          <w:sz w:val="20"/>
          <w:lang w:val="hy-AM"/>
        </w:rPr>
        <w:t>ՆԵՐԿԱՅԱՑՆԵԼՈՒ</w:t>
      </w:r>
      <w:r w:rsidRPr="00522768">
        <w:rPr>
          <w:rFonts w:ascii="GHEA Grapalat" w:hAnsi="GHEA Grapalat" w:cs="Arial"/>
          <w:b/>
          <w:sz w:val="20"/>
          <w:lang w:val="hy-AM"/>
        </w:rPr>
        <w:t xml:space="preserve"> </w:t>
      </w:r>
      <w:r w:rsidRPr="00522768">
        <w:rPr>
          <w:rFonts w:ascii="GHEA Grapalat" w:hAnsi="GHEA Grapalat" w:cs="Sylfaen"/>
          <w:b/>
          <w:sz w:val="20"/>
          <w:lang w:val="hy-AM"/>
        </w:rPr>
        <w:t>ԿԱՐԳԸ</w:t>
      </w:r>
    </w:p>
    <w:p w14:paraId="0BA1CF71" w14:textId="77777777" w:rsidR="00096865" w:rsidRPr="00522768" w:rsidRDefault="00096865" w:rsidP="00EF3662">
      <w:pPr>
        <w:jc w:val="center"/>
        <w:rPr>
          <w:rFonts w:ascii="GHEA Grapalat" w:hAnsi="GHEA Grapalat"/>
          <w:b/>
          <w:sz w:val="20"/>
          <w:lang w:val="hy-AM"/>
        </w:rPr>
      </w:pPr>
      <w:r w:rsidRPr="00522768">
        <w:rPr>
          <w:rFonts w:ascii="GHEA Grapalat" w:hAnsi="GHEA Grapalat"/>
          <w:b/>
          <w:sz w:val="20"/>
          <w:lang w:val="hy-AM"/>
        </w:rPr>
        <w:t xml:space="preserve">  </w:t>
      </w:r>
    </w:p>
    <w:p w14:paraId="599FD3A7" w14:textId="77777777" w:rsidR="00096865" w:rsidRPr="00522768" w:rsidRDefault="00096865" w:rsidP="00EF3662">
      <w:pPr>
        <w:ind w:firstLine="567"/>
        <w:jc w:val="both"/>
        <w:rPr>
          <w:rFonts w:ascii="GHEA Grapalat" w:hAnsi="GHEA Grapalat"/>
          <w:sz w:val="20"/>
          <w:lang w:val="hy-AM"/>
        </w:rPr>
      </w:pPr>
      <w:r w:rsidRPr="00522768">
        <w:rPr>
          <w:rFonts w:ascii="GHEA Grapalat" w:hAnsi="GHEA Grapalat"/>
          <w:sz w:val="20"/>
          <w:lang w:val="hy-AM"/>
        </w:rPr>
        <w:t>4</w:t>
      </w:r>
      <w:r w:rsidRPr="00522768">
        <w:rPr>
          <w:rFonts w:ascii="GHEA Grapalat" w:hAnsi="GHEA Grapalat" w:cs="Sylfaen"/>
          <w:sz w:val="20"/>
          <w:lang w:val="hy-AM"/>
        </w:rPr>
        <w:t xml:space="preserve">.1 Սույն ընթացակարգին մասնակցելու համար </w:t>
      </w:r>
      <w:r w:rsidR="000946A3" w:rsidRPr="00522768">
        <w:rPr>
          <w:rFonts w:ascii="GHEA Grapalat" w:hAnsi="GHEA Grapalat" w:cs="Sylfaen"/>
          <w:sz w:val="20"/>
          <w:lang w:val="hy-AM"/>
        </w:rPr>
        <w:t xml:space="preserve">մասնակիցը </w:t>
      </w:r>
      <w:r w:rsidR="00926875" w:rsidRPr="00522768">
        <w:rPr>
          <w:rFonts w:ascii="GHEA Grapalat" w:hAnsi="GHEA Grapalat" w:cs="Sylfaen"/>
          <w:sz w:val="20"/>
          <w:lang w:val="hy-AM"/>
        </w:rPr>
        <w:t xml:space="preserve">հանձնաժողովին ներկայացնում է </w:t>
      </w:r>
      <w:r w:rsidR="000946A3" w:rsidRPr="00522768">
        <w:rPr>
          <w:rFonts w:ascii="GHEA Grapalat" w:hAnsi="GHEA Grapalat" w:cs="Sylfaen"/>
          <w:sz w:val="20"/>
          <w:lang w:val="hy-AM"/>
        </w:rPr>
        <w:t>հայտ</w:t>
      </w:r>
      <w:r w:rsidR="004D5671" w:rsidRPr="00522768">
        <w:rPr>
          <w:rFonts w:ascii="GHEA Grapalat" w:hAnsi="GHEA Grapalat" w:cs="Tahoma"/>
          <w:sz w:val="20"/>
          <w:lang w:val="hy-AM"/>
        </w:rPr>
        <w:t>։</w:t>
      </w:r>
      <w:r w:rsidRPr="00522768">
        <w:rPr>
          <w:rFonts w:ascii="GHEA Grapalat" w:hAnsi="GHEA Grapalat"/>
          <w:sz w:val="20"/>
          <w:lang w:val="hy-AM"/>
        </w:rPr>
        <w:t xml:space="preserve"> </w:t>
      </w:r>
      <w:r w:rsidR="00220ACB" w:rsidRPr="00522768">
        <w:rPr>
          <w:rFonts w:ascii="GHEA Grapalat" w:hAnsi="GHEA Grapalat" w:cs="Sylfaen"/>
          <w:sz w:val="20"/>
          <w:lang w:val="hy-AM"/>
        </w:rPr>
        <w:t xml:space="preserve">Հայտը սույն հրավերի հիման վրա </w:t>
      </w:r>
      <w:r w:rsidR="00051B7F" w:rsidRPr="00522768">
        <w:rPr>
          <w:rFonts w:ascii="GHEA Grapalat" w:hAnsi="GHEA Grapalat" w:cs="Sylfaen"/>
          <w:sz w:val="20"/>
          <w:lang w:val="hy-AM"/>
        </w:rPr>
        <w:t>մ</w:t>
      </w:r>
      <w:r w:rsidR="00220ACB" w:rsidRPr="00522768">
        <w:rPr>
          <w:rFonts w:ascii="GHEA Grapalat" w:hAnsi="GHEA Grapalat" w:cs="Sylfaen"/>
          <w:sz w:val="20"/>
          <w:lang w:val="hy-AM"/>
        </w:rPr>
        <w:t>ասնակցի կողմից ներկայացվող առաջարկն</w:t>
      </w:r>
      <w:r w:rsidR="005F1F95" w:rsidRPr="00522768">
        <w:rPr>
          <w:rFonts w:ascii="GHEA Grapalat" w:hAnsi="GHEA Grapalat" w:cs="Sylfaen"/>
          <w:sz w:val="20"/>
          <w:lang w:val="hy-AM"/>
        </w:rPr>
        <w:t xml:space="preserve"> է:</w:t>
      </w:r>
    </w:p>
    <w:p w14:paraId="638790F2" w14:textId="77777777" w:rsidR="00486B55"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rPr>
        <w:t>Մասնակիցը</w:t>
      </w:r>
      <w:r w:rsidRPr="00522768">
        <w:rPr>
          <w:rFonts w:ascii="GHEA Grapalat" w:hAnsi="GHEA Grapalat"/>
          <w:lang w:val="hy-AM"/>
        </w:rPr>
        <w:t xml:space="preserve"> </w:t>
      </w:r>
      <w:r w:rsidRPr="00522768">
        <w:rPr>
          <w:rFonts w:ascii="GHEA Grapalat" w:hAnsi="GHEA Grapalat" w:cs="Sylfaen"/>
        </w:rPr>
        <w:t>կարող</w:t>
      </w:r>
      <w:r w:rsidRPr="00522768">
        <w:rPr>
          <w:rFonts w:ascii="GHEA Grapalat" w:hAnsi="GHEA Grapalat"/>
          <w:lang w:val="hy-AM"/>
        </w:rPr>
        <w:t xml:space="preserve"> </w:t>
      </w:r>
      <w:r w:rsidR="000946A3" w:rsidRPr="00522768">
        <w:rPr>
          <w:rFonts w:ascii="GHEA Grapalat" w:hAnsi="GHEA Grapalat" w:cs="Sylfaen"/>
        </w:rPr>
        <w:t>է</w:t>
      </w:r>
      <w:r w:rsidR="000946A3" w:rsidRPr="00522768">
        <w:rPr>
          <w:rFonts w:ascii="GHEA Grapalat" w:hAnsi="GHEA Grapalat"/>
          <w:lang w:val="hy-AM"/>
        </w:rPr>
        <w:t xml:space="preserve"> </w:t>
      </w:r>
      <w:r w:rsidRPr="00522768">
        <w:rPr>
          <w:rFonts w:ascii="GHEA Grapalat" w:hAnsi="GHEA Grapalat" w:cs="Sylfaen"/>
        </w:rPr>
        <w:t>հայտ</w:t>
      </w:r>
      <w:r w:rsidRPr="00522768">
        <w:rPr>
          <w:rFonts w:ascii="GHEA Grapalat" w:hAnsi="GHEA Grapalat"/>
          <w:lang w:val="hy-AM"/>
        </w:rPr>
        <w:t xml:space="preserve"> </w:t>
      </w:r>
      <w:r w:rsidRPr="00522768">
        <w:rPr>
          <w:rFonts w:ascii="GHEA Grapalat" w:hAnsi="GHEA Grapalat" w:cs="Sylfaen"/>
        </w:rPr>
        <w:t>ներկայացնել</w:t>
      </w:r>
      <w:r w:rsidRPr="00522768">
        <w:rPr>
          <w:rFonts w:ascii="GHEA Grapalat" w:hAnsi="GHEA Grapalat"/>
          <w:lang w:val="hy-AM"/>
        </w:rPr>
        <w:t xml:space="preserve"> </w:t>
      </w:r>
      <w:r w:rsidRPr="00522768">
        <w:rPr>
          <w:rFonts w:ascii="GHEA Grapalat" w:hAnsi="GHEA Grapalat" w:cs="Sylfaen"/>
        </w:rPr>
        <w:t>ինչպես</w:t>
      </w:r>
      <w:r w:rsidRPr="00522768">
        <w:rPr>
          <w:rFonts w:ascii="GHEA Grapalat" w:hAnsi="GHEA Grapalat"/>
          <w:lang w:val="hy-AM"/>
        </w:rPr>
        <w:t xml:space="preserve"> </w:t>
      </w:r>
      <w:r w:rsidRPr="00522768">
        <w:rPr>
          <w:rFonts w:ascii="GHEA Grapalat" w:hAnsi="GHEA Grapalat" w:cs="Sylfaen"/>
        </w:rPr>
        <w:t>յուրաքանչյուր</w:t>
      </w:r>
      <w:r w:rsidRPr="00522768">
        <w:rPr>
          <w:rFonts w:ascii="GHEA Grapalat" w:hAnsi="GHEA Grapalat"/>
          <w:lang w:val="hy-AM"/>
        </w:rPr>
        <w:t xml:space="preserve"> </w:t>
      </w:r>
      <w:r w:rsidRPr="00522768">
        <w:rPr>
          <w:rFonts w:ascii="GHEA Grapalat" w:hAnsi="GHEA Grapalat" w:cs="Sylfaen"/>
        </w:rPr>
        <w:t>չափաբաժնի</w:t>
      </w:r>
      <w:r w:rsidRPr="00522768">
        <w:rPr>
          <w:rFonts w:ascii="GHEA Grapalat" w:hAnsi="GHEA Grapalat"/>
          <w:lang w:val="hy-AM"/>
        </w:rPr>
        <w:t xml:space="preserve">, </w:t>
      </w:r>
      <w:r w:rsidRPr="00522768">
        <w:rPr>
          <w:rFonts w:ascii="GHEA Grapalat" w:hAnsi="GHEA Grapalat" w:cs="Sylfaen"/>
        </w:rPr>
        <w:t>այնպես</w:t>
      </w:r>
      <w:r w:rsidRPr="00522768">
        <w:rPr>
          <w:rFonts w:ascii="GHEA Grapalat" w:hAnsi="GHEA Grapalat"/>
          <w:lang w:val="hy-AM"/>
        </w:rPr>
        <w:t xml:space="preserve"> </w:t>
      </w:r>
      <w:r w:rsidRPr="00522768">
        <w:rPr>
          <w:rFonts w:ascii="GHEA Grapalat" w:hAnsi="GHEA Grapalat" w:cs="Sylfaen"/>
        </w:rPr>
        <w:t>էլ</w:t>
      </w:r>
      <w:r w:rsidRPr="00522768">
        <w:rPr>
          <w:rFonts w:ascii="GHEA Grapalat" w:hAnsi="GHEA Grapalat"/>
          <w:lang w:val="hy-AM"/>
        </w:rPr>
        <w:t xml:space="preserve"> </w:t>
      </w:r>
      <w:r w:rsidRPr="00522768">
        <w:rPr>
          <w:rFonts w:ascii="GHEA Grapalat" w:hAnsi="GHEA Grapalat" w:cs="Sylfaen"/>
        </w:rPr>
        <w:t>մի</w:t>
      </w:r>
      <w:r w:rsidRPr="00522768">
        <w:rPr>
          <w:rFonts w:ascii="GHEA Grapalat" w:hAnsi="GHEA Grapalat"/>
          <w:lang w:val="hy-AM"/>
        </w:rPr>
        <w:t xml:space="preserve"> </w:t>
      </w:r>
      <w:r w:rsidRPr="00522768">
        <w:rPr>
          <w:rFonts w:ascii="GHEA Grapalat" w:hAnsi="GHEA Grapalat" w:cs="Sylfaen"/>
        </w:rPr>
        <w:t>քանի</w:t>
      </w:r>
      <w:r w:rsidRPr="00522768">
        <w:rPr>
          <w:rFonts w:ascii="GHEA Grapalat" w:hAnsi="GHEA Grapalat"/>
          <w:lang w:val="hy-AM"/>
        </w:rPr>
        <w:t xml:space="preserve"> </w:t>
      </w:r>
      <w:r w:rsidRPr="00522768">
        <w:rPr>
          <w:rFonts w:ascii="GHEA Grapalat" w:hAnsi="GHEA Grapalat" w:cs="Sylfaen"/>
        </w:rPr>
        <w:t>կամ</w:t>
      </w:r>
      <w:r w:rsidRPr="00522768">
        <w:rPr>
          <w:rFonts w:ascii="GHEA Grapalat" w:hAnsi="GHEA Grapalat"/>
          <w:lang w:val="hy-AM"/>
        </w:rPr>
        <w:t xml:space="preserve"> </w:t>
      </w:r>
      <w:r w:rsidRPr="00522768">
        <w:rPr>
          <w:rFonts w:ascii="GHEA Grapalat" w:hAnsi="GHEA Grapalat" w:cs="Sylfaen"/>
        </w:rPr>
        <w:t>բոլոր</w:t>
      </w:r>
      <w:r w:rsidRPr="00522768">
        <w:rPr>
          <w:rFonts w:ascii="GHEA Grapalat" w:hAnsi="GHEA Grapalat"/>
          <w:lang w:val="hy-AM"/>
        </w:rPr>
        <w:t xml:space="preserve"> </w:t>
      </w:r>
      <w:r w:rsidRPr="00522768">
        <w:rPr>
          <w:rFonts w:ascii="GHEA Grapalat" w:hAnsi="GHEA Grapalat" w:cs="Sylfaen"/>
        </w:rPr>
        <w:t>չափաբաժինների</w:t>
      </w:r>
      <w:r w:rsidRPr="00522768">
        <w:rPr>
          <w:rFonts w:ascii="GHEA Grapalat" w:hAnsi="GHEA Grapalat"/>
          <w:lang w:val="hy-AM"/>
        </w:rPr>
        <w:t xml:space="preserve"> </w:t>
      </w:r>
      <w:r w:rsidRPr="00522768">
        <w:rPr>
          <w:rFonts w:ascii="GHEA Grapalat" w:hAnsi="GHEA Grapalat" w:cs="Sylfaen"/>
        </w:rPr>
        <w:t>համար</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14:paraId="62D0879A" w14:textId="77777777"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այտը ներկայացվում </w:t>
      </w:r>
      <w:r w:rsidRPr="00522768">
        <w:rPr>
          <w:rFonts w:ascii="GHEA Grapalat" w:hAnsi="GHEA Grapalat" w:cs="Sylfaen"/>
          <w:szCs w:val="24"/>
          <w:lang w:val="hy-AM"/>
        </w:rPr>
        <w:t xml:space="preserve">է </w:t>
      </w:r>
      <w:r w:rsidR="00096865" w:rsidRPr="00522768">
        <w:rPr>
          <w:rFonts w:ascii="GHEA Grapalat" w:hAnsi="GHEA Grapalat" w:cs="Sylfaen"/>
          <w:szCs w:val="24"/>
          <w:lang w:val="hy-AM"/>
        </w:rPr>
        <w:t>մինչև դրա համար սույն հրավերով սահմանված ժամկետի ավարտը</w:t>
      </w:r>
      <w:r w:rsidR="004D5671" w:rsidRPr="00522768">
        <w:rPr>
          <w:rFonts w:ascii="GHEA Grapalat" w:hAnsi="GHEA Grapalat" w:cs="Sylfaen"/>
          <w:szCs w:val="24"/>
          <w:lang w:val="hy-AM"/>
        </w:rPr>
        <w:t>։</w:t>
      </w:r>
    </w:p>
    <w:p w14:paraId="74EF0A2A" w14:textId="0940242D"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այտի պատրաստման կարգը նկարագրված է սույն հրավերի </w:t>
      </w:r>
      <w:r w:rsidR="00DD4F48" w:rsidRPr="00522768">
        <w:rPr>
          <w:rFonts w:ascii="GHEA Grapalat" w:hAnsi="GHEA Grapalat" w:cs="Sylfaen"/>
          <w:szCs w:val="24"/>
          <w:lang w:val="hy-AM"/>
        </w:rPr>
        <w:t>2-րդ</w:t>
      </w:r>
      <w:r w:rsidR="00096865" w:rsidRPr="00522768">
        <w:rPr>
          <w:rFonts w:ascii="GHEA Grapalat" w:hAnsi="GHEA Grapalat" w:cs="Sylfaen"/>
          <w:szCs w:val="24"/>
          <w:lang w:val="hy-AM"/>
        </w:rPr>
        <w:t xml:space="preserve"> մասում` </w:t>
      </w:r>
      <w:r w:rsidR="00983278" w:rsidRPr="00522768">
        <w:rPr>
          <w:rFonts w:ascii="GHEA Grapalat" w:hAnsi="GHEA Grapalat" w:cs="Sylfaen"/>
          <w:szCs w:val="24"/>
          <w:lang w:val="hy-AM"/>
        </w:rPr>
        <w:t>գնանշման հարցման</w:t>
      </w:r>
      <w:r w:rsidR="00E448AC" w:rsidRPr="00522768">
        <w:rPr>
          <w:rFonts w:ascii="GHEA Grapalat" w:hAnsi="GHEA Grapalat" w:cs="Sylfaen"/>
          <w:szCs w:val="24"/>
          <w:lang w:val="hy-AM"/>
        </w:rPr>
        <w:t xml:space="preserve"> </w:t>
      </w:r>
      <w:r w:rsidR="00096865" w:rsidRPr="00522768">
        <w:rPr>
          <w:rFonts w:ascii="GHEA Grapalat" w:hAnsi="GHEA Grapalat" w:cs="Sylfaen"/>
          <w:szCs w:val="24"/>
          <w:lang w:val="hy-AM"/>
        </w:rPr>
        <w:t>հայտերը պատրաստելու հրահանգում</w:t>
      </w:r>
      <w:r w:rsidR="004D5671" w:rsidRPr="00522768">
        <w:rPr>
          <w:rFonts w:ascii="GHEA Grapalat" w:hAnsi="GHEA Grapalat" w:cs="Sylfaen"/>
          <w:szCs w:val="24"/>
          <w:lang w:val="hy-AM"/>
        </w:rPr>
        <w:t>։</w:t>
      </w:r>
    </w:p>
    <w:p w14:paraId="1165EAB1" w14:textId="2C48DE1E" w:rsidR="00A232D9"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4.2  Ընթացակարգի հայտերն անհրաժեշտ է ներկայացնել </w:t>
      </w:r>
      <w:r w:rsidR="00E601A1" w:rsidRPr="00522768">
        <w:rPr>
          <w:rFonts w:ascii="GHEA Grapalat" w:hAnsi="GHEA Grapalat" w:cs="Sylfaen"/>
          <w:szCs w:val="24"/>
          <w:lang w:val="hy-AM"/>
        </w:rPr>
        <w:t xml:space="preserve">հանձնաժողովին </w:t>
      </w:r>
      <w:r w:rsidRPr="00522768">
        <w:rPr>
          <w:rFonts w:ascii="GHEA Grapalat" w:hAnsi="GHEA Grapalat" w:cs="Sylfaen"/>
          <w:szCs w:val="24"/>
          <w:lang w:val="hy-AM"/>
        </w:rPr>
        <w:t xml:space="preserve">ոչ ուշ, քան սույն ընթացակարգի հայտարարությունը և հրավերը </w:t>
      </w:r>
      <w:r w:rsidR="00E601A1" w:rsidRPr="00522768">
        <w:rPr>
          <w:rFonts w:ascii="GHEA Grapalat" w:hAnsi="GHEA Grapalat" w:cs="Sylfaen"/>
          <w:szCs w:val="24"/>
          <w:lang w:val="hy-AM"/>
        </w:rPr>
        <w:t xml:space="preserve">տեղեկագրում </w:t>
      </w:r>
      <w:r w:rsidR="00585E16" w:rsidRPr="00522768">
        <w:rPr>
          <w:rFonts w:ascii="GHEA Grapalat" w:hAnsi="GHEA Grapalat" w:cs="Sylfaen"/>
          <w:szCs w:val="24"/>
          <w:lang w:val="hy-AM"/>
        </w:rPr>
        <w:t>հ</w:t>
      </w:r>
      <w:r w:rsidRPr="00522768">
        <w:rPr>
          <w:rFonts w:ascii="GHEA Grapalat" w:hAnsi="GHEA Grapalat" w:cs="Sylfaen"/>
          <w:szCs w:val="24"/>
          <w:lang w:val="hy-AM"/>
        </w:rPr>
        <w:t xml:space="preserve">րապարակվելու </w:t>
      </w:r>
      <w:r w:rsidR="00E46DBA" w:rsidRPr="00522768">
        <w:rPr>
          <w:rFonts w:ascii="GHEA Grapalat" w:hAnsi="GHEA Grapalat" w:cs="Sylfaen"/>
          <w:szCs w:val="24"/>
          <w:lang w:val="hy-AM"/>
        </w:rPr>
        <w:t xml:space="preserve">օրվանից </w:t>
      </w:r>
      <w:r w:rsidRPr="00522768">
        <w:rPr>
          <w:rFonts w:ascii="GHEA Grapalat" w:hAnsi="GHEA Grapalat" w:cs="Sylfaen"/>
          <w:szCs w:val="24"/>
          <w:lang w:val="hy-AM"/>
        </w:rPr>
        <w:t xml:space="preserve">հաշված </w:t>
      </w:r>
      <w:r w:rsidR="00E448AC" w:rsidRPr="00BA0944">
        <w:rPr>
          <w:rFonts w:ascii="GHEA Grapalat" w:hAnsi="GHEA Grapalat" w:cs="Sylfaen"/>
          <w:b/>
          <w:szCs w:val="24"/>
          <w:lang w:val="hy-AM"/>
        </w:rPr>
        <w:t>7-</w:t>
      </w:r>
      <w:r w:rsidRPr="00BA0944">
        <w:rPr>
          <w:rFonts w:ascii="GHEA Grapalat" w:hAnsi="GHEA Grapalat" w:cs="Sylfaen"/>
          <w:b/>
          <w:szCs w:val="24"/>
          <w:lang w:val="hy-AM"/>
        </w:rPr>
        <w:t xml:space="preserve">րդ օրվա ժամը </w:t>
      </w:r>
      <w:r w:rsidR="00E448AC" w:rsidRPr="00BA0944">
        <w:rPr>
          <w:rFonts w:ascii="GHEA Grapalat" w:hAnsi="GHEA Grapalat" w:cs="Sylfaen"/>
          <w:b/>
          <w:szCs w:val="24"/>
          <w:lang w:val="hy-AM"/>
        </w:rPr>
        <w:t>11:30-ն, ք.Երեան, Մ.Հերացի 12 հասցեով</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14:paraId="0DE93E7A" w14:textId="50B9C228" w:rsidR="00A232D9" w:rsidRPr="00522768" w:rsidRDefault="00A232D9" w:rsidP="00A232D9">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4E5F94" w:rsidRPr="00522768">
        <w:rPr>
          <w:rFonts w:ascii="GHEA Grapalat" w:hAnsi="GHEA Grapalat" w:cs="Sylfaen"/>
          <w:b/>
          <w:szCs w:val="24"/>
          <w:lang w:val="hy-AM"/>
        </w:rPr>
        <w:t>Հայկ</w:t>
      </w:r>
      <w:r w:rsidR="004E5F94" w:rsidRPr="00522768">
        <w:rPr>
          <w:rFonts w:ascii="GHEA Grapalat" w:hAnsi="GHEA Grapalat"/>
          <w:b/>
          <w:lang w:val="hy-AM"/>
        </w:rPr>
        <w:t>անուշ Հովհաննիսյանը</w:t>
      </w:r>
      <w:r w:rsidRPr="0052276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22768" w:rsidRDefault="00B67CCD"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4.</w:t>
      </w:r>
      <w:r w:rsidR="0028726A" w:rsidRPr="00522768">
        <w:rPr>
          <w:rFonts w:ascii="GHEA Grapalat" w:hAnsi="GHEA Grapalat" w:cs="Sylfaen"/>
          <w:szCs w:val="24"/>
          <w:lang w:val="hy-AM"/>
        </w:rPr>
        <w:t xml:space="preserve">3 </w:t>
      </w:r>
      <w:r w:rsidRPr="00522768">
        <w:rPr>
          <w:rFonts w:ascii="GHEA Grapalat" w:hAnsi="GHEA Grapalat" w:cs="Sylfaen"/>
          <w:szCs w:val="24"/>
          <w:lang w:val="hy-AM"/>
        </w:rPr>
        <w:t>Մասնակիցը հայտով ներկայացնում է`</w:t>
      </w:r>
    </w:p>
    <w:p w14:paraId="71764B2E" w14:textId="77777777" w:rsidR="003850A0" w:rsidRPr="00522768" w:rsidRDefault="003850A0" w:rsidP="003850A0">
      <w:pPr>
        <w:pStyle w:val="BodyTextIndent2"/>
        <w:spacing w:line="240" w:lineRule="auto"/>
        <w:ind w:firstLine="567"/>
        <w:rPr>
          <w:rFonts w:ascii="GHEA Grapalat" w:hAnsi="GHEA Grapalat" w:cs="Sylfaen"/>
          <w:szCs w:val="24"/>
          <w:lang w:val="hy-AM"/>
        </w:rPr>
      </w:pPr>
      <w:bookmarkStart w:id="3" w:name="_Hlk9261647"/>
      <w:r w:rsidRPr="0052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22768">
        <w:rPr>
          <w:rFonts w:ascii="GHEA Grapalat" w:hAnsi="GHEA Grapalat" w:cs="Sylfaen"/>
          <w:szCs w:val="24"/>
          <w:lang w:val="hy-AM"/>
        </w:rPr>
        <w:t>`</w:t>
      </w:r>
      <w:r w:rsidR="006818C6" w:rsidRPr="0052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22768">
        <w:rPr>
          <w:rFonts w:ascii="GHEA Grapalat" w:hAnsi="GHEA Grapalat" w:cs="Sylfaen"/>
          <w:szCs w:val="24"/>
          <w:lang w:val="hy-AM"/>
        </w:rPr>
        <w:t>, որը ներառում է`</w:t>
      </w:r>
    </w:p>
    <w:p w14:paraId="622F25C9" w14:textId="2D9E141A"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ա) </w:t>
      </w:r>
      <w:r w:rsidR="000356CC" w:rsidRPr="00522768">
        <w:rPr>
          <w:rFonts w:ascii="GHEA Grapalat" w:hAnsi="GHEA Grapalat" w:cs="Sylfaen"/>
          <w:szCs w:val="24"/>
          <w:lang w:val="hy-AM"/>
        </w:rPr>
        <w:t xml:space="preserve">հավաստում </w:t>
      </w:r>
      <w:r w:rsidRPr="00522768">
        <w:rPr>
          <w:rFonts w:ascii="GHEA Grapalat" w:hAnsi="GHEA Grapalat" w:cs="Sylfaen"/>
          <w:szCs w:val="24"/>
          <w:lang w:val="hy-AM"/>
        </w:rPr>
        <w:t>սույն հրավերով սահմանված մասնակ</w:t>
      </w:r>
      <w:r w:rsidRPr="00522768">
        <w:rPr>
          <w:rFonts w:ascii="GHEA Grapalat" w:hAnsi="GHEA Grapalat" w:cs="Sylfaen"/>
          <w:szCs w:val="24"/>
          <w:lang w:val="hy-AM"/>
        </w:rPr>
        <w:softHyphen/>
        <w:t xml:space="preserve">ցության իրավունքի պահանջներին իր </w:t>
      </w:r>
      <w:r w:rsidR="00E56508" w:rsidRPr="00522768">
        <w:rPr>
          <w:rFonts w:ascii="GHEA Grapalat" w:hAnsi="GHEA Grapalat" w:cs="Sylfaen"/>
          <w:szCs w:val="24"/>
          <w:lang w:val="hy-AM"/>
        </w:rPr>
        <w:t xml:space="preserve"> և իրեն փոխկապակցված անձանց </w:t>
      </w:r>
      <w:r w:rsidRPr="00522768">
        <w:rPr>
          <w:rFonts w:ascii="GHEA Grapalat" w:hAnsi="GHEA Grapalat" w:cs="Sylfaen"/>
          <w:szCs w:val="24"/>
          <w:lang w:val="hy-AM"/>
        </w:rPr>
        <w:t>տվյալների համապատասխանության մասին.</w:t>
      </w:r>
    </w:p>
    <w:p w14:paraId="45C97672" w14:textId="752C890C" w:rsidR="00C63E1C" w:rsidRPr="00522768" w:rsidRDefault="003850A0" w:rsidP="00972668">
      <w:pPr>
        <w:shd w:val="clear" w:color="auto" w:fill="FFFFFF"/>
        <w:ind w:firstLine="567"/>
        <w:jc w:val="both"/>
        <w:rPr>
          <w:rFonts w:ascii="GHEA Grapalat" w:hAnsi="GHEA Grapalat" w:cs="Sylfaen"/>
          <w:sz w:val="20"/>
          <w:lang w:val="hy-AM"/>
        </w:rPr>
      </w:pPr>
      <w:r w:rsidRPr="00522768">
        <w:rPr>
          <w:rFonts w:ascii="GHEA Grapalat" w:hAnsi="GHEA Grapalat" w:cs="Sylfaen"/>
          <w:sz w:val="20"/>
          <w:lang w:val="hy-AM"/>
        </w:rPr>
        <w:t>բ)</w:t>
      </w:r>
      <w:r w:rsidRPr="00522768">
        <w:rPr>
          <w:rFonts w:ascii="GHEA Grapalat" w:hAnsi="GHEA Grapalat" w:cs="Sylfaen"/>
          <w:lang w:val="hy-AM"/>
        </w:rPr>
        <w:t xml:space="preserve"> </w:t>
      </w:r>
      <w:r w:rsidR="00C63E1C" w:rsidRPr="00522768">
        <w:rPr>
          <w:rFonts w:ascii="GHEA Grapalat" w:hAnsi="GHEA Grapalat" w:cs="Sylfaen"/>
          <w:sz w:val="20"/>
          <w:lang w:val="hy-AM"/>
        </w:rPr>
        <w:t xml:space="preserve">հավաստում՝ ընտրված մասնակից ճանաչվելու դեպքում, սույն </w:t>
      </w:r>
      <w:r w:rsidR="00E56508" w:rsidRPr="00522768">
        <w:rPr>
          <w:rFonts w:ascii="GHEA Grapalat" w:hAnsi="GHEA Grapalat" w:cs="Sylfaen"/>
          <w:sz w:val="20"/>
          <w:lang w:val="hy-AM"/>
        </w:rPr>
        <w:t>հրավերով</w:t>
      </w:r>
      <w:r w:rsidR="00EA68B2" w:rsidRPr="00522768">
        <w:rPr>
          <w:rFonts w:ascii="GHEA Grapalat" w:hAnsi="GHEA Grapalat" w:cs="Sylfaen"/>
          <w:sz w:val="20"/>
          <w:lang w:val="hy-AM"/>
        </w:rPr>
        <w:t xml:space="preserve"> </w:t>
      </w:r>
      <w:r w:rsidR="00C63E1C" w:rsidRPr="0052276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22768">
        <w:rPr>
          <w:rFonts w:ascii="GHEA Grapalat" w:hAnsi="GHEA Grapalat" w:cs="Sylfaen"/>
          <w:sz w:val="20"/>
          <w:lang w:val="hy-AM"/>
        </w:rPr>
        <w:t>.</w:t>
      </w:r>
      <w:r w:rsidR="00C63E1C" w:rsidRPr="00522768">
        <w:rPr>
          <w:rFonts w:ascii="GHEA Grapalat" w:hAnsi="GHEA Grapalat" w:cs="Sylfaen"/>
          <w:sz w:val="20"/>
          <w:lang w:val="hy-AM"/>
        </w:rPr>
        <w:t xml:space="preserve"> </w:t>
      </w:r>
    </w:p>
    <w:p w14:paraId="5CD1D8DE" w14:textId="77777777"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գ) հայտարարություն սույն ընթացակարգի շրջանակում </w:t>
      </w:r>
      <w:r w:rsidR="00D30C7A" w:rsidRPr="00522768">
        <w:rPr>
          <w:rFonts w:ascii="GHEA Grapalat" w:hAnsi="GHEA Grapalat" w:cs="Sylfaen"/>
          <w:szCs w:val="24"/>
          <w:lang w:val="hy-AM"/>
        </w:rPr>
        <w:t xml:space="preserve">անբարեխիղճ մրցակցության, </w:t>
      </w:r>
      <w:r w:rsidRPr="00522768">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522768"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52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22768" w:rsidRDefault="0059404D" w:rsidP="005F1C06">
      <w:pPr>
        <w:pStyle w:val="norm"/>
        <w:spacing w:line="240" w:lineRule="auto"/>
        <w:ind w:firstLine="630"/>
        <w:rPr>
          <w:rFonts w:ascii="Cambria Math" w:hAnsi="Cambria Math" w:cs="Sylfaen"/>
          <w:szCs w:val="24"/>
          <w:lang w:val="hy-AM"/>
        </w:rPr>
      </w:pPr>
      <w:r w:rsidRPr="00522768">
        <w:rPr>
          <w:rFonts w:ascii="GHEA Grapalat" w:hAnsi="GHEA Grapalat"/>
          <w:sz w:val="20"/>
          <w:lang w:val="hy-AM"/>
        </w:rPr>
        <w:t xml:space="preserve">ե) </w:t>
      </w:r>
      <w:r w:rsidR="005F1C06" w:rsidRPr="0052276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22768">
        <w:rPr>
          <w:rFonts w:ascii="GHEA Grapalat" w:hAnsi="GHEA Grapalat"/>
          <w:sz w:val="20"/>
          <w:lang w:val="hy-AM"/>
        </w:rPr>
        <w:t xml:space="preserve">Ընդ որում </w:t>
      </w:r>
      <w:r w:rsidR="005F1C06" w:rsidRPr="0052276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22768">
        <w:rPr>
          <w:rFonts w:ascii="Cambria Math" w:hAnsi="Cambria Math" w:cs="Sylfaen"/>
          <w:sz w:val="20"/>
          <w:lang w:val="hy-AM"/>
        </w:rPr>
        <w:t>․</w:t>
      </w:r>
    </w:p>
    <w:p w14:paraId="4668954C" w14:textId="270C7859" w:rsidR="003850A0" w:rsidRPr="00522768" w:rsidRDefault="005A51C8" w:rsidP="003850A0">
      <w:pPr>
        <w:pStyle w:val="norm"/>
        <w:spacing w:line="240" w:lineRule="auto"/>
        <w:ind w:firstLine="630"/>
        <w:rPr>
          <w:rFonts w:ascii="GHEA Grapalat" w:hAnsi="GHEA Grapalat"/>
          <w:sz w:val="20"/>
          <w:lang w:val="hy-AM"/>
        </w:rPr>
      </w:pPr>
      <w:r w:rsidRPr="00522768">
        <w:rPr>
          <w:rFonts w:ascii="GHEA Grapalat" w:hAnsi="GHEA Grapalat" w:cs="Sylfaen"/>
          <w:sz w:val="20"/>
          <w:szCs w:val="24"/>
          <w:lang w:val="hy-AM" w:eastAsia="en-US"/>
        </w:rPr>
        <w:t xml:space="preserve">2) </w:t>
      </w:r>
      <w:r w:rsidR="00737D93" w:rsidRPr="00522768">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22768">
        <w:rPr>
          <w:rFonts w:ascii="GHEA Grapalat" w:hAnsi="GHEA Grapalat" w:cs="Sylfaen"/>
          <w:sz w:val="20"/>
          <w:szCs w:val="24"/>
          <w:lang w:val="hy-AM" w:eastAsia="en-US"/>
        </w:rPr>
        <w:t xml:space="preserve">մոդելը </w:t>
      </w:r>
      <w:r w:rsidR="00737D93" w:rsidRPr="00522768">
        <w:rPr>
          <w:rFonts w:ascii="GHEA Grapalat" w:hAnsi="GHEA Grapalat" w:cs="Sylfaen"/>
          <w:sz w:val="20"/>
          <w:szCs w:val="24"/>
          <w:lang w:val="hy-AM" w:eastAsia="en-US"/>
        </w:rPr>
        <w:t>և արտադրողի անվանումը (այսուհետ՝ ապրանքի ամբողջական նկարագիր)</w:t>
      </w:r>
      <w:r w:rsidR="00C01EE8" w:rsidRPr="00522768">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22768">
        <w:rPr>
          <w:rFonts w:ascii="GHEA Grapalat" w:hAnsi="GHEA Grapalat" w:cs="Sylfaen"/>
          <w:sz w:val="20"/>
          <w:lang w:val="hy-AM"/>
        </w:rPr>
        <w:t>մոդել</w:t>
      </w:r>
      <w:r w:rsidR="00E56508" w:rsidRPr="00522768">
        <w:rPr>
          <w:rFonts w:ascii="GHEA Grapalat" w:hAnsi="GHEA Grapalat" w:cs="Sylfaen"/>
          <w:sz w:val="20"/>
          <w:lang w:val="hy-AM"/>
        </w:rPr>
        <w:t xml:space="preserve"> </w:t>
      </w:r>
      <w:r w:rsidR="00C01EE8" w:rsidRPr="00522768">
        <w:rPr>
          <w:rFonts w:ascii="GHEA Grapalat" w:hAnsi="GHEA Grapalat" w:cs="Sylfaen"/>
          <w:sz w:val="20"/>
          <w:lang w:val="hy-AM"/>
        </w:rPr>
        <w:t>ունեցող ապրանքներ</w:t>
      </w:r>
      <w:r w:rsidR="00CC049D" w:rsidRPr="00522768">
        <w:rPr>
          <w:rFonts w:ascii="GHEA Grapalat" w:hAnsi="GHEA Grapalat" w:cs="Sylfaen"/>
          <w:sz w:val="20"/>
          <w:lang w:val="hy-AM"/>
        </w:rPr>
        <w:t>, եթե չի կիրառվում սույն մասի 1.1 կետի վերջին նախադասությամբ սահմանված պայմանը</w:t>
      </w:r>
      <w:r w:rsidR="00C01EE8" w:rsidRPr="00522768">
        <w:rPr>
          <w:rFonts w:ascii="GHEA Grapalat" w:hAnsi="GHEA Grapalat" w:cs="Sylfaen"/>
          <w:sz w:val="20"/>
          <w:lang w:val="hy-AM"/>
        </w:rPr>
        <w:t>:</w:t>
      </w:r>
    </w:p>
    <w:bookmarkEnd w:id="4"/>
    <w:p w14:paraId="35346DF6" w14:textId="77777777" w:rsidR="00B67CCD"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2</w:t>
      </w:r>
      <w:r w:rsidR="003E3FD0" w:rsidRPr="00522768">
        <w:rPr>
          <w:rFonts w:ascii="GHEA Grapalat" w:hAnsi="GHEA Grapalat" w:cs="Sylfaen"/>
          <w:sz w:val="20"/>
          <w:szCs w:val="24"/>
          <w:lang w:val="hy-AM" w:eastAsia="en-US"/>
        </w:rPr>
        <w:t>)</w:t>
      </w:r>
      <w:r w:rsidR="00B67CCD" w:rsidRPr="00522768">
        <w:rPr>
          <w:rFonts w:ascii="GHEA Grapalat" w:hAnsi="GHEA Grapalat" w:cs="Sylfaen"/>
          <w:sz w:val="20"/>
          <w:szCs w:val="24"/>
          <w:lang w:val="hy-AM" w:eastAsia="en-US"/>
        </w:rPr>
        <w:t xml:space="preserve"> </w:t>
      </w:r>
      <w:r w:rsidR="0047117B" w:rsidRPr="00522768">
        <w:rPr>
          <w:rFonts w:ascii="GHEA Grapalat" w:hAnsi="GHEA Grapalat" w:cs="Sylfaen"/>
          <w:sz w:val="20"/>
          <w:szCs w:val="24"/>
          <w:lang w:val="hy-AM" w:eastAsia="en-US"/>
        </w:rPr>
        <w:t xml:space="preserve">իր կողմից հաստատված </w:t>
      </w:r>
      <w:r w:rsidR="00B67CCD" w:rsidRPr="00522768">
        <w:rPr>
          <w:rFonts w:ascii="GHEA Grapalat" w:hAnsi="GHEA Grapalat" w:cs="Sylfaen"/>
          <w:sz w:val="20"/>
          <w:szCs w:val="24"/>
          <w:lang w:val="hy-AM" w:eastAsia="en-US"/>
        </w:rPr>
        <w:t>գնային առաջարկ</w:t>
      </w:r>
      <w:r w:rsidRPr="00522768">
        <w:rPr>
          <w:rFonts w:ascii="GHEA Grapalat" w:hAnsi="GHEA Grapalat" w:cs="Sylfaen"/>
          <w:sz w:val="20"/>
          <w:szCs w:val="24"/>
          <w:lang w:val="hy-AM" w:eastAsia="en-US"/>
        </w:rPr>
        <w:t>.</w:t>
      </w:r>
    </w:p>
    <w:p w14:paraId="376B38AE" w14:textId="3D69DF06" w:rsidR="006C3115" w:rsidRPr="00522768" w:rsidRDefault="00E326DD" w:rsidP="00EF3662">
      <w:pPr>
        <w:ind w:firstLine="567"/>
        <w:jc w:val="both"/>
        <w:rPr>
          <w:rFonts w:ascii="GHEA Grapalat" w:hAnsi="GHEA Grapalat" w:cs="Sylfaen"/>
          <w:sz w:val="20"/>
          <w:lang w:val="hy-AM"/>
        </w:rPr>
      </w:pPr>
      <w:r w:rsidRPr="00522768">
        <w:rPr>
          <w:rFonts w:ascii="GHEA Grapalat" w:hAnsi="GHEA Grapalat" w:cs="Sylfaen"/>
          <w:sz w:val="20"/>
          <w:lang w:val="hy-AM"/>
        </w:rPr>
        <w:t xml:space="preserve">  </w:t>
      </w:r>
      <w:r w:rsidR="006265F4" w:rsidRPr="00522768">
        <w:rPr>
          <w:rFonts w:ascii="GHEA Grapalat" w:hAnsi="GHEA Grapalat" w:cs="Sylfaen"/>
          <w:sz w:val="20"/>
          <w:lang w:val="hy-AM"/>
        </w:rPr>
        <w:t>3)</w:t>
      </w:r>
      <w:r w:rsidR="00F53525" w:rsidRPr="00522768">
        <w:rPr>
          <w:rFonts w:ascii="GHEA Grapalat" w:hAnsi="GHEA Grapalat" w:cs="Sylfaen"/>
          <w:sz w:val="20"/>
          <w:lang w:val="hy-AM"/>
        </w:rPr>
        <w:t xml:space="preserve"> </w:t>
      </w:r>
    </w:p>
    <w:p w14:paraId="276A3B89" w14:textId="77777777"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4</w:t>
      </w:r>
      <w:r w:rsidR="003E3FD0" w:rsidRPr="00522768">
        <w:rPr>
          <w:rFonts w:ascii="GHEA Grapalat" w:hAnsi="GHEA Grapalat" w:cs="Sylfaen"/>
          <w:sz w:val="20"/>
          <w:szCs w:val="24"/>
          <w:lang w:val="hy-AM" w:eastAsia="en-US"/>
        </w:rPr>
        <w:t>)</w:t>
      </w:r>
      <w:r w:rsidR="000845F6" w:rsidRPr="0052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22768">
        <w:rPr>
          <w:rFonts w:ascii="GHEA Grapalat" w:hAnsi="GHEA Grapalat" w:cs="Sylfaen"/>
          <w:sz w:val="20"/>
          <w:szCs w:val="24"/>
          <w:lang w:val="hy-AM" w:eastAsia="en-US"/>
        </w:rPr>
        <w:t xml:space="preserve">կնքվելիք </w:t>
      </w:r>
      <w:r w:rsidR="000845F6" w:rsidRPr="00522768">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5</w:t>
      </w:r>
      <w:r w:rsidR="003E3FD0" w:rsidRPr="00522768">
        <w:rPr>
          <w:rFonts w:ascii="GHEA Grapalat" w:hAnsi="GHEA Grapalat" w:cs="Sylfaen"/>
          <w:sz w:val="20"/>
          <w:szCs w:val="24"/>
          <w:lang w:val="hy-AM" w:eastAsia="en-US"/>
        </w:rPr>
        <w:t>)</w:t>
      </w:r>
      <w:r w:rsidR="002B0AEA" w:rsidRPr="00522768">
        <w:rPr>
          <w:rFonts w:ascii="GHEA Grapalat" w:hAnsi="GHEA Grapalat" w:cs="Sylfaen"/>
          <w:sz w:val="20"/>
          <w:szCs w:val="24"/>
          <w:lang w:val="hy-AM" w:eastAsia="en-US"/>
        </w:rPr>
        <w:t xml:space="preserve"> համատեղ գործունեության պայմանագ</w:t>
      </w:r>
      <w:r w:rsidR="00B32124" w:rsidRPr="00522768">
        <w:rPr>
          <w:rFonts w:ascii="GHEA Grapalat" w:hAnsi="GHEA Grapalat" w:cs="Sylfaen"/>
          <w:sz w:val="20"/>
          <w:szCs w:val="24"/>
          <w:lang w:val="hy-AM" w:eastAsia="en-US"/>
        </w:rPr>
        <w:t>րի պատճենը</w:t>
      </w:r>
      <w:r w:rsidR="002B0AEA" w:rsidRPr="00522768">
        <w:rPr>
          <w:rFonts w:ascii="GHEA Grapalat" w:hAnsi="GHEA Grapalat" w:cs="Sylfaen"/>
          <w:sz w:val="20"/>
          <w:szCs w:val="24"/>
          <w:lang w:val="hy-AM" w:eastAsia="en-US"/>
        </w:rPr>
        <w:t xml:space="preserve">, եթե </w:t>
      </w:r>
      <w:r w:rsidR="00F97D3E" w:rsidRPr="00522768">
        <w:rPr>
          <w:rFonts w:ascii="GHEA Grapalat" w:hAnsi="GHEA Grapalat" w:cs="Sylfaen"/>
          <w:sz w:val="20"/>
          <w:szCs w:val="24"/>
          <w:lang w:val="hy-AM" w:eastAsia="en-US"/>
        </w:rPr>
        <w:t xml:space="preserve">մասնակիցները սույն </w:t>
      </w:r>
      <w:r w:rsidR="002B0AEA" w:rsidRPr="00522768">
        <w:rPr>
          <w:rFonts w:ascii="GHEA Grapalat" w:hAnsi="GHEA Grapalat" w:cs="Sylfaen"/>
          <w:sz w:val="20"/>
          <w:szCs w:val="24"/>
          <w:lang w:val="hy-AM" w:eastAsia="en-US"/>
        </w:rPr>
        <w:t xml:space="preserve">ընթացակարգին մասնակցում </w:t>
      </w:r>
      <w:r w:rsidR="00F97D3E" w:rsidRPr="00522768">
        <w:rPr>
          <w:rFonts w:ascii="GHEA Grapalat" w:hAnsi="GHEA Grapalat" w:cs="Sylfaen"/>
          <w:sz w:val="20"/>
          <w:szCs w:val="24"/>
          <w:lang w:val="hy-AM" w:eastAsia="en-US"/>
        </w:rPr>
        <w:t xml:space="preserve">են </w:t>
      </w:r>
      <w:r w:rsidR="002B0AEA" w:rsidRPr="00522768">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522768" w:rsidRDefault="00E410D5" w:rsidP="00E410D5">
      <w:pPr>
        <w:pStyle w:val="norm"/>
        <w:spacing w:line="240" w:lineRule="auto"/>
        <w:rPr>
          <w:rFonts w:ascii="GHEA Grapalat" w:hAnsi="GHEA Grapalat" w:cs="Sylfaen"/>
          <w:sz w:val="20"/>
          <w:szCs w:val="24"/>
          <w:lang w:val="hy-AM" w:eastAsia="en-US"/>
        </w:rPr>
      </w:pPr>
      <w:bookmarkStart w:id="5" w:name="_Hlk9262052"/>
      <w:r w:rsidRPr="0052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22768">
        <w:rPr>
          <w:rFonts w:ascii="GHEA Grapalat" w:hAnsi="GHEA Grapalat" w:cs="Sylfaen"/>
          <w:sz w:val="20"/>
          <w:szCs w:val="24"/>
          <w:lang w:val="hy-AM" w:eastAsia="en-US"/>
        </w:rPr>
        <w:t xml:space="preserve">(միևնույն չափաբաժնին) </w:t>
      </w:r>
      <w:r w:rsidRPr="0052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22768"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522768" w:rsidRDefault="00C8055A" w:rsidP="00EF3662">
      <w:pPr>
        <w:jc w:val="center"/>
        <w:rPr>
          <w:rFonts w:ascii="GHEA Grapalat" w:hAnsi="GHEA Grapalat" w:cs="Arial"/>
          <w:b/>
          <w:sz w:val="20"/>
          <w:lang w:val="es-ES"/>
        </w:rPr>
      </w:pPr>
      <w:r w:rsidRPr="00522768">
        <w:rPr>
          <w:rFonts w:ascii="GHEA Grapalat" w:hAnsi="GHEA Grapalat"/>
          <w:b/>
          <w:sz w:val="20"/>
          <w:lang w:val="es-ES"/>
        </w:rPr>
        <w:t>5</w:t>
      </w:r>
      <w:r w:rsidR="00A45946" w:rsidRPr="00522768">
        <w:rPr>
          <w:rFonts w:ascii="GHEA Grapalat" w:hAnsi="GHEA Grapalat"/>
          <w:b/>
          <w:sz w:val="20"/>
          <w:lang w:val="es-ES"/>
        </w:rPr>
        <w:t xml:space="preserve">.   </w:t>
      </w:r>
      <w:r w:rsidR="00A45946" w:rsidRPr="00522768">
        <w:rPr>
          <w:rFonts w:ascii="GHEA Grapalat" w:hAnsi="GHEA Grapalat" w:cs="Sylfaen"/>
          <w:b/>
          <w:sz w:val="20"/>
          <w:lang w:val="es-ES"/>
        </w:rPr>
        <w:t>ՀԱՅՏԻ</w:t>
      </w:r>
      <w:r w:rsidR="00A45946" w:rsidRPr="00522768">
        <w:rPr>
          <w:rFonts w:ascii="GHEA Grapalat" w:hAnsi="GHEA Grapalat" w:cs="Arial"/>
          <w:b/>
          <w:sz w:val="20"/>
          <w:lang w:val="es-ES"/>
        </w:rPr>
        <w:t xml:space="preserve">   </w:t>
      </w:r>
      <w:r w:rsidR="00A45946" w:rsidRPr="00522768">
        <w:rPr>
          <w:rFonts w:ascii="GHEA Grapalat" w:hAnsi="GHEA Grapalat" w:cs="Sylfaen"/>
          <w:b/>
          <w:sz w:val="20"/>
          <w:lang w:val="es-ES"/>
        </w:rPr>
        <w:t>ԳՆԱՅԻՆ</w:t>
      </w:r>
      <w:r w:rsidR="00A45946" w:rsidRPr="00522768">
        <w:rPr>
          <w:rFonts w:ascii="GHEA Grapalat" w:hAnsi="GHEA Grapalat" w:cs="Arial"/>
          <w:b/>
          <w:sz w:val="20"/>
          <w:lang w:val="es-ES"/>
        </w:rPr>
        <w:t xml:space="preserve">  </w:t>
      </w:r>
      <w:r w:rsidR="00A45946" w:rsidRPr="00522768">
        <w:rPr>
          <w:rFonts w:ascii="GHEA Grapalat" w:hAnsi="GHEA Grapalat" w:cs="Sylfaen"/>
          <w:b/>
          <w:sz w:val="20"/>
          <w:lang w:val="es-ES"/>
        </w:rPr>
        <w:t>ԱՌԱՋԱՐԿԸ</w:t>
      </w:r>
      <w:r w:rsidR="00A45946" w:rsidRPr="00522768">
        <w:rPr>
          <w:rFonts w:ascii="GHEA Grapalat" w:hAnsi="GHEA Grapalat" w:cs="Arial"/>
          <w:b/>
          <w:sz w:val="20"/>
          <w:lang w:val="es-ES"/>
        </w:rPr>
        <w:t xml:space="preserve"> </w:t>
      </w:r>
    </w:p>
    <w:p w14:paraId="3FB0113D" w14:textId="77777777" w:rsidR="00A45946" w:rsidRPr="00522768" w:rsidRDefault="00A45946" w:rsidP="00EF3662">
      <w:pPr>
        <w:jc w:val="center"/>
        <w:rPr>
          <w:rFonts w:ascii="GHEA Grapalat" w:hAnsi="GHEA Grapalat" w:cs="Arial"/>
          <w:b/>
          <w:sz w:val="20"/>
          <w:lang w:val="es-ES"/>
        </w:rPr>
      </w:pPr>
    </w:p>
    <w:p w14:paraId="60922946" w14:textId="77777777" w:rsidR="00A45946" w:rsidRPr="00522768" w:rsidRDefault="00C8055A" w:rsidP="00EF3662">
      <w:pPr>
        <w:ind w:firstLine="567"/>
        <w:jc w:val="both"/>
        <w:rPr>
          <w:rFonts w:ascii="GHEA Grapalat" w:hAnsi="GHEA Grapalat"/>
          <w:sz w:val="20"/>
          <w:lang w:val="es-ES"/>
        </w:rPr>
      </w:pPr>
      <w:r w:rsidRPr="00522768">
        <w:rPr>
          <w:rFonts w:ascii="GHEA Grapalat" w:hAnsi="GHEA Grapalat" w:cs="Sylfaen"/>
          <w:sz w:val="20"/>
          <w:lang w:val="es-ES"/>
        </w:rPr>
        <w:t>5</w:t>
      </w:r>
      <w:r w:rsidR="00A45946" w:rsidRPr="00522768">
        <w:rPr>
          <w:rFonts w:ascii="GHEA Grapalat" w:hAnsi="GHEA Grapalat" w:cs="Sylfaen"/>
          <w:sz w:val="20"/>
          <w:lang w:val="es-ES"/>
        </w:rPr>
        <w:t xml:space="preserve">.1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գինը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ապրանքի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բացի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ներառում</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փոխադրման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ապահովագրման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տուրքերի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հարկերի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այլ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վճարումների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գծով</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ծախսերը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և</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չի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կարող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պակաս</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լինել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դրանց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ինքնարժեքից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գնի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հաշվարկը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պետք</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ներկայացվի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հայտով</w:t>
      </w:r>
      <w:r w:rsidR="00A45946" w:rsidRPr="00522768">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522768">
        <w:rPr>
          <w:rFonts w:ascii="GHEA Grapalat" w:hAnsi="GHEA Grapalat"/>
          <w:sz w:val="20"/>
          <w:lang w:val="es-ES"/>
        </w:rPr>
        <w:t>5</w:t>
      </w:r>
      <w:r w:rsidR="00A45946" w:rsidRPr="00522768">
        <w:rPr>
          <w:rFonts w:ascii="GHEA Grapalat" w:hAnsi="GHEA Grapalat"/>
          <w:sz w:val="20"/>
          <w:lang w:val="es-ES"/>
        </w:rPr>
        <w:t>.</w:t>
      </w:r>
      <w:r w:rsidR="00A45946" w:rsidRPr="00522768">
        <w:rPr>
          <w:rFonts w:ascii="GHEA Grapalat" w:hAnsi="GHEA Grapalat"/>
          <w:sz w:val="20"/>
          <w:lang w:val="hy-AM"/>
        </w:rPr>
        <w:t>2</w:t>
      </w:r>
      <w:r w:rsidR="00A45946" w:rsidRPr="00522768">
        <w:rPr>
          <w:rFonts w:ascii="GHEA Grapalat" w:hAnsi="GHEA Grapalat" w:cs="Sylfaen"/>
          <w:sz w:val="20"/>
          <w:lang w:val="es-ES"/>
        </w:rPr>
        <w:t xml:space="preserve"> Մ</w:t>
      </w:r>
      <w:r w:rsidR="00A45946" w:rsidRPr="00522768">
        <w:rPr>
          <w:rFonts w:ascii="GHEA Grapalat" w:hAnsi="GHEA Grapalat" w:cs="Sylfaen"/>
          <w:sz w:val="20"/>
          <w:szCs w:val="24"/>
          <w:lang w:val="hy-AM" w:eastAsia="en-US"/>
        </w:rPr>
        <w:t xml:space="preserve">ասնակիցը գնային առաջարկը ներկայացնում է </w:t>
      </w:r>
      <w:r w:rsidR="00B67736" w:rsidRPr="00522768">
        <w:rPr>
          <w:rFonts w:ascii="GHEA Grapalat" w:hAnsi="GHEA Grapalat" w:cs="Sylfaen"/>
          <w:sz w:val="20"/>
          <w:szCs w:val="24"/>
          <w:lang w:val="hy-AM" w:eastAsia="en-US"/>
        </w:rPr>
        <w:t xml:space="preserve">արժեք (ինքնարժեքի և կանխատեսվող շահույթի հանրագումարը) </w:t>
      </w:r>
      <w:r w:rsidR="00A45946" w:rsidRPr="0052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22768">
        <w:rPr>
          <w:rFonts w:ascii="GHEA Grapalat" w:hAnsi="GHEA Grapalat" w:cs="Sylfaen"/>
          <w:sz w:val="20"/>
          <w:szCs w:val="24"/>
          <w:lang w:val="hy-AM" w:eastAsia="en-US"/>
        </w:rPr>
        <w:t>Ա</w:t>
      </w:r>
      <w:r w:rsidR="00417553" w:rsidRPr="00522768">
        <w:rPr>
          <w:rFonts w:ascii="GHEA Grapalat" w:hAnsi="GHEA Grapalat" w:cs="Sylfaen"/>
          <w:sz w:val="20"/>
          <w:szCs w:val="24"/>
          <w:lang w:val="hy-AM" w:eastAsia="en-US"/>
        </w:rPr>
        <w:t xml:space="preserve">րժեքի </w:t>
      </w:r>
      <w:r w:rsidR="00A45946" w:rsidRPr="0052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22768">
        <w:rPr>
          <w:rFonts w:ascii="GHEA Grapalat" w:hAnsi="GHEA Grapalat" w:cs="Sylfaen"/>
          <w:sz w:val="20"/>
          <w:szCs w:val="24"/>
          <w:lang w:eastAsia="en-US"/>
        </w:rPr>
        <w:lastRenderedPageBreak/>
        <w:t>մ</w:t>
      </w:r>
      <w:r w:rsidR="00A45946" w:rsidRPr="0052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22768">
        <w:rPr>
          <w:rFonts w:ascii="GHEA Grapalat" w:hAnsi="GHEA Grapalat" w:cs="Sylfaen"/>
          <w:sz w:val="20"/>
          <w:szCs w:val="24"/>
          <w:lang w:val="es-ES" w:eastAsia="en-US"/>
        </w:rPr>
        <w:t xml:space="preserve"> </w:t>
      </w:r>
      <w:r w:rsidR="00A45946" w:rsidRPr="00522768">
        <w:rPr>
          <w:rFonts w:ascii="GHEA Grapalat" w:hAnsi="GHEA Grapalat" w:cs="Sylfaen"/>
          <w:sz w:val="20"/>
          <w:lang w:val="ru-RU"/>
        </w:rPr>
        <w:t>ներկայաց</w:t>
      </w:r>
      <w:r w:rsidR="00A45946" w:rsidRPr="00522768">
        <w:rPr>
          <w:rFonts w:ascii="GHEA Grapalat" w:hAnsi="GHEA Grapalat" w:cs="Sylfaen"/>
          <w:sz w:val="20"/>
        </w:rPr>
        <w:t>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գնային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առաջարկում</w:t>
      </w:r>
      <w:r w:rsidR="00A45946" w:rsidRPr="00522768">
        <w:rPr>
          <w:rFonts w:ascii="GHEA Grapalat" w:hAnsi="GHEA Grapalat" w:cs="Sylfaen"/>
          <w:sz w:val="20"/>
          <w:szCs w:val="24"/>
          <w:lang w:val="hy-AM" w:eastAsia="en-US"/>
        </w:rPr>
        <w:t xml:space="preserve"> </w:t>
      </w:r>
      <w:r w:rsidR="00A45946" w:rsidRPr="00A71D81">
        <w:rPr>
          <w:rFonts w:ascii="GHEA Grapalat" w:hAnsi="GHEA Grapalat" w:cs="Sylfaen"/>
          <w:sz w:val="20"/>
          <w:szCs w:val="24"/>
          <w:lang w:val="hy-AM" w:eastAsia="en-US"/>
        </w:rPr>
        <w:t>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713E8CC" w:rsidR="004348F9" w:rsidRPr="004E5F94" w:rsidRDefault="00FD2748" w:rsidP="004348F9">
      <w:pPr>
        <w:pStyle w:val="BodyTextIndent2"/>
        <w:spacing w:line="240" w:lineRule="auto"/>
        <w:ind w:firstLine="567"/>
        <w:rPr>
          <w:rFonts w:ascii="GHEA Grapalat" w:hAnsi="GHEA Grapalat" w:cs="Tahoma"/>
          <w:b/>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E5F94" w:rsidRPr="004E5F94">
        <w:rPr>
          <w:rFonts w:ascii="GHEA Grapalat" w:hAnsi="GHEA Grapalat" w:cs="Sylfaen"/>
          <w:szCs w:val="24"/>
        </w:rPr>
        <w:t xml:space="preserve"> </w:t>
      </w:r>
      <w:r w:rsidR="004E5F94" w:rsidRPr="004E5F94">
        <w:rPr>
          <w:rFonts w:ascii="GHEA Grapalat" w:hAnsi="GHEA Grapalat" w:cs="Sylfaen"/>
          <w:b/>
          <w:szCs w:val="24"/>
        </w:rPr>
        <w:t>7-</w:t>
      </w:r>
      <w:r w:rsidR="004348F9" w:rsidRPr="004E5F94">
        <w:rPr>
          <w:rFonts w:ascii="GHEA Grapalat" w:hAnsi="GHEA Grapalat" w:cs="Sylfaen"/>
          <w:b/>
          <w:szCs w:val="24"/>
          <w:lang w:val="ru-RU"/>
        </w:rPr>
        <w:t>րդ</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օրվա</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ժամը</w:t>
      </w:r>
      <w:r w:rsidR="004348F9" w:rsidRPr="004E5F94">
        <w:rPr>
          <w:rFonts w:ascii="GHEA Grapalat" w:hAnsi="GHEA Grapalat" w:cs="Sylfaen"/>
          <w:b/>
          <w:szCs w:val="24"/>
        </w:rPr>
        <w:t xml:space="preserve"> </w:t>
      </w:r>
      <w:r w:rsidR="004E5F94" w:rsidRPr="004E5F94">
        <w:rPr>
          <w:rFonts w:ascii="GHEA Grapalat" w:hAnsi="GHEA Grapalat" w:cs="Sylfaen"/>
          <w:b/>
          <w:szCs w:val="24"/>
          <w:lang w:val="ru-RU"/>
        </w:rPr>
        <w:t>ժամը</w:t>
      </w:r>
      <w:r w:rsidR="004E5F94" w:rsidRPr="004E5F94">
        <w:rPr>
          <w:rFonts w:ascii="GHEA Grapalat" w:hAnsi="GHEA Grapalat" w:cs="Sylfaen"/>
          <w:b/>
          <w:szCs w:val="24"/>
        </w:rPr>
        <w:t xml:space="preserve"> </w:t>
      </w:r>
      <w:r w:rsidR="004E5F94" w:rsidRPr="004E5F94">
        <w:rPr>
          <w:rFonts w:ascii="GHEA Grapalat" w:hAnsi="GHEA Grapalat" w:cs="Sylfaen"/>
          <w:b/>
          <w:szCs w:val="24"/>
          <w:lang w:val="hy-AM"/>
        </w:rPr>
        <w:t>11:30-</w:t>
      </w:r>
      <w:r w:rsidR="004E5F94" w:rsidRPr="004E5F94">
        <w:rPr>
          <w:rFonts w:ascii="GHEA Grapalat" w:hAnsi="GHEA Grapalat" w:cs="Sylfaen"/>
          <w:b/>
          <w:szCs w:val="24"/>
          <w:lang w:val="en-US"/>
        </w:rPr>
        <w:t>ի</w:t>
      </w:r>
      <w:r w:rsidR="004E5F94" w:rsidRPr="004E5F94">
        <w:rPr>
          <w:rFonts w:ascii="GHEA Grapalat" w:hAnsi="GHEA Grapalat" w:cs="Sylfaen"/>
          <w:b/>
          <w:szCs w:val="24"/>
          <w:lang w:val="ru-RU"/>
        </w:rPr>
        <w:t>ն</w:t>
      </w:r>
      <w:r w:rsidR="004348F9" w:rsidRPr="004E5F94">
        <w:rPr>
          <w:rFonts w:ascii="GHEA Grapalat" w:hAnsi="GHEA Grapalat" w:cs="Sylfaen"/>
          <w:b/>
          <w:szCs w:val="24"/>
          <w:lang w:val="ru-RU"/>
        </w:rPr>
        <w:t>։</w:t>
      </w:r>
      <w:r w:rsidR="004348F9" w:rsidRPr="004E5F94">
        <w:rPr>
          <w:rFonts w:ascii="GHEA Grapalat" w:hAnsi="GHEA Grapalat" w:cs="Sylfaen"/>
          <w:b/>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02E2388D"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lastRenderedPageBreak/>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522768"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522768">
        <w:rPr>
          <w:rFonts w:ascii="GHEA Grapalat" w:hAnsi="GHEA Grapalat" w:cs="Sylfaen"/>
          <w:szCs w:val="24"/>
          <w:lang w:val="ru-RU"/>
        </w:rPr>
        <w:t>որում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հանձնաժողովի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կողմից</w:t>
      </w:r>
      <w:r w:rsidR="00B514E8" w:rsidRPr="00522768">
        <w:rPr>
          <w:rFonts w:ascii="GHEA Grapalat" w:hAnsi="GHEA Grapalat" w:cs="Sylfaen"/>
          <w:szCs w:val="24"/>
        </w:rPr>
        <w:t xml:space="preserve"> </w:t>
      </w:r>
      <w:r w:rsidR="00A85E5D" w:rsidRPr="00522768">
        <w:rPr>
          <w:rFonts w:ascii="GHEA Grapalat" w:hAnsi="GHEA Grapalat" w:cs="Sylfaen"/>
          <w:szCs w:val="24"/>
          <w:lang w:val="hy-AM"/>
        </w:rPr>
        <w:t>ընտրված</w:t>
      </w:r>
      <w:r w:rsidR="00A85E5D" w:rsidRPr="00522768">
        <w:rPr>
          <w:rFonts w:ascii="GHEA Grapalat" w:hAnsi="GHEA Grapalat" w:cs="Sylfaen"/>
          <w:szCs w:val="24"/>
        </w:rPr>
        <w:t xml:space="preserve"> </w:t>
      </w:r>
      <w:r w:rsidR="00B514E8" w:rsidRPr="00522768">
        <w:rPr>
          <w:rFonts w:ascii="GHEA Grapalat" w:hAnsi="GHEA Grapalat" w:cs="Sylfaen"/>
          <w:szCs w:val="24"/>
          <w:lang w:val="en-US"/>
        </w:rPr>
        <w:t>և</w:t>
      </w:r>
      <w:r w:rsidR="00B514E8" w:rsidRPr="00522768">
        <w:rPr>
          <w:rFonts w:ascii="GHEA Grapalat" w:hAnsi="GHEA Grapalat" w:cs="Sylfaen"/>
          <w:szCs w:val="24"/>
        </w:rPr>
        <w:t xml:space="preserve"> </w:t>
      </w:r>
      <w:r w:rsidR="00880C5E" w:rsidRPr="00522768">
        <w:rPr>
          <w:rFonts w:ascii="GHEA Grapalat" w:hAnsi="GHEA Grapalat" w:cs="Sylfaen"/>
          <w:szCs w:val="24"/>
          <w:lang w:val="hy-AM"/>
        </w:rPr>
        <w:t>այդպիսին չճանաչված</w:t>
      </w:r>
      <w:r w:rsidR="00B514E8" w:rsidRPr="00522768">
        <w:rPr>
          <w:rFonts w:ascii="GHEA Grapalat" w:hAnsi="GHEA Grapalat" w:cs="Sylfaen"/>
          <w:szCs w:val="24"/>
          <w:lang w:val="ru-RU"/>
        </w:rPr>
        <w:t>մասնակիցներին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որոշելիս</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գնային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առաջարկների</w:t>
      </w:r>
      <w:r w:rsidR="00B514E8" w:rsidRPr="00522768">
        <w:rPr>
          <w:rFonts w:ascii="GHEA Grapalat" w:hAnsi="GHEA Grapalat" w:cs="Sylfaen"/>
          <w:szCs w:val="24"/>
        </w:rPr>
        <w:t xml:space="preserve"> գնահատումը և </w:t>
      </w:r>
      <w:r w:rsidR="00B514E8" w:rsidRPr="00522768">
        <w:rPr>
          <w:rFonts w:ascii="GHEA Grapalat" w:hAnsi="GHEA Grapalat" w:cs="Sylfaen"/>
          <w:szCs w:val="24"/>
          <w:lang w:val="ru-RU"/>
        </w:rPr>
        <w:t>համեմատումն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իրականացվում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է</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առանց</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սույն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հրավերի</w:t>
      </w:r>
      <w:r w:rsidR="00B514E8" w:rsidRPr="00522768">
        <w:rPr>
          <w:rFonts w:ascii="GHEA Grapalat" w:hAnsi="GHEA Grapalat" w:cs="Sylfaen"/>
          <w:szCs w:val="24"/>
        </w:rPr>
        <w:t xml:space="preserve"> </w:t>
      </w:r>
      <w:r w:rsidR="00AE4008" w:rsidRPr="00522768">
        <w:rPr>
          <w:rFonts w:ascii="GHEA Grapalat" w:hAnsi="GHEA Grapalat" w:cs="Sylfaen"/>
          <w:szCs w:val="24"/>
        </w:rPr>
        <w:t>1-ին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մասի</w:t>
      </w:r>
      <w:r w:rsidR="00B514E8" w:rsidRPr="00522768">
        <w:rPr>
          <w:rFonts w:ascii="GHEA Grapalat" w:hAnsi="GHEA Grapalat" w:cs="Sylfaen"/>
          <w:szCs w:val="24"/>
        </w:rPr>
        <w:t xml:space="preserve"> </w:t>
      </w:r>
      <w:r w:rsidR="00AE4008" w:rsidRPr="00522768">
        <w:rPr>
          <w:rFonts w:ascii="GHEA Grapalat" w:hAnsi="GHEA Grapalat" w:cs="Sylfaen"/>
          <w:szCs w:val="24"/>
        </w:rPr>
        <w:t>5</w:t>
      </w:r>
      <w:r w:rsidR="00B514E8" w:rsidRPr="00522768">
        <w:rPr>
          <w:rFonts w:ascii="GHEA Grapalat" w:hAnsi="GHEA Grapalat" w:cs="Sylfaen"/>
          <w:szCs w:val="24"/>
        </w:rPr>
        <w:t>.2</w:t>
      </w:r>
      <w:r w:rsidR="00F20DA5" w:rsidRPr="00522768">
        <w:rPr>
          <w:rFonts w:ascii="GHEA Grapalat" w:hAnsi="GHEA Grapalat" w:cs="Sylfaen"/>
          <w:szCs w:val="24"/>
        </w:rPr>
        <w:t>-րդ</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կետում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նշված</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հարկի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գումարի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հաշվարկման</w:t>
      </w:r>
      <w:r w:rsidR="00F61898" w:rsidRPr="00522768">
        <w:rPr>
          <w:rFonts w:ascii="GHEA Grapalat" w:hAnsi="GHEA Grapalat" w:cs="Sylfaen"/>
          <w:lang w:val="hy-AM"/>
        </w:rPr>
        <w:t>:</w:t>
      </w:r>
    </w:p>
    <w:p w14:paraId="54BA13F4" w14:textId="108C48B9" w:rsidR="00096865" w:rsidRPr="00522768" w:rsidRDefault="00FD2748" w:rsidP="00EF3662">
      <w:pPr>
        <w:pStyle w:val="BodyTextIndent"/>
        <w:spacing w:line="240" w:lineRule="auto"/>
        <w:ind w:firstLine="567"/>
        <w:rPr>
          <w:rFonts w:ascii="GHEA Grapalat" w:hAnsi="GHEA Grapalat" w:cs="Sylfaen"/>
          <w:i w:val="0"/>
          <w:szCs w:val="24"/>
          <w:lang w:val="af-ZA"/>
        </w:rPr>
      </w:pPr>
      <w:r w:rsidRPr="00522768">
        <w:rPr>
          <w:rFonts w:ascii="GHEA Grapalat" w:hAnsi="GHEA Grapalat" w:cs="Sylfaen"/>
          <w:i w:val="0"/>
          <w:szCs w:val="24"/>
          <w:lang w:val="af-ZA"/>
        </w:rPr>
        <w:t>8</w:t>
      </w:r>
      <w:r w:rsidR="00096865" w:rsidRPr="00522768">
        <w:rPr>
          <w:rFonts w:ascii="GHEA Grapalat" w:hAnsi="GHEA Grapalat" w:cs="Sylfaen"/>
          <w:i w:val="0"/>
          <w:szCs w:val="24"/>
          <w:lang w:val="af-ZA"/>
        </w:rPr>
        <w:t>.</w:t>
      </w:r>
      <w:r w:rsidR="004348F9" w:rsidRPr="00522768">
        <w:rPr>
          <w:rFonts w:ascii="GHEA Grapalat" w:hAnsi="GHEA Grapalat" w:cs="Sylfaen"/>
          <w:i w:val="0"/>
          <w:szCs w:val="24"/>
          <w:lang w:val="af-ZA"/>
        </w:rPr>
        <w:t>4</w:t>
      </w:r>
      <w:r w:rsidR="00D7435F"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հայտում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անհամապատասխանություն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տեղ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գտել</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թվերով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գումարների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միջև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հիմք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ընդունվում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գումարը</w:t>
      </w:r>
      <w:r w:rsidR="004D5671" w:rsidRPr="00522768">
        <w:rPr>
          <w:rFonts w:ascii="GHEA Grapalat" w:hAnsi="GHEA Grapalat" w:cs="Sylfaen"/>
          <w:i w:val="0"/>
          <w:szCs w:val="24"/>
          <w:lang w:val="hy-AM"/>
        </w:rPr>
        <w:t>։</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առաջարկվող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գները</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ներկայացված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երկու</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կամ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ավելի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արժույթներով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դրանք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համեմատվում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4E5F94" w:rsidRPr="00522768">
        <w:rPr>
          <w:rFonts w:ascii="GHEA Grapalat" w:hAnsi="GHEA Grapalat" w:cs="Sylfaen"/>
          <w:b/>
          <w:i w:val="0"/>
          <w:szCs w:val="24"/>
          <w:lang w:val="ru-RU"/>
        </w:rPr>
        <w:t>Հայաստանի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Հանրապետության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դրամով</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բացման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նիստի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օրվա</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դրությամբ</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ՀՀ</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կենտրոնական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բանկի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կողմից</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սահմանված</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փոխարժեքով</w:t>
      </w:r>
      <w:r w:rsidR="004D5671" w:rsidRPr="00522768">
        <w:rPr>
          <w:rFonts w:ascii="GHEA Grapalat" w:hAnsi="GHEA Grapalat" w:cs="Sylfaen"/>
          <w:i w:val="0"/>
          <w:szCs w:val="24"/>
          <w:lang w:val="ru-RU"/>
        </w:rPr>
        <w:t>։</w:t>
      </w:r>
      <w:r w:rsidR="00507FEA" w:rsidRPr="00522768">
        <w:rPr>
          <w:rFonts w:ascii="GHEA Grapalat" w:hAnsi="GHEA Grapalat" w:cs="Sylfaen"/>
          <w:i w:val="0"/>
          <w:szCs w:val="24"/>
          <w:lang w:val="af-ZA"/>
        </w:rPr>
        <w:t xml:space="preserve"> </w:t>
      </w:r>
    </w:p>
    <w:p w14:paraId="4BF4ECBC" w14:textId="70CE998D" w:rsidR="009B6D58" w:rsidRPr="00522768" w:rsidRDefault="00FD2748"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eastAsia="x-none"/>
        </w:rPr>
        <w:t>8</w:t>
      </w:r>
      <w:r w:rsidR="00633389" w:rsidRPr="00522768">
        <w:rPr>
          <w:rFonts w:ascii="GHEA Grapalat" w:hAnsi="GHEA Grapalat"/>
          <w:sz w:val="20"/>
          <w:lang w:val="af-ZA" w:eastAsia="x-none"/>
        </w:rPr>
        <w:t>.</w:t>
      </w:r>
      <w:r w:rsidR="00E56508" w:rsidRPr="00522768">
        <w:rPr>
          <w:rFonts w:ascii="GHEA Grapalat" w:hAnsi="GHEA Grapalat"/>
          <w:sz w:val="20"/>
          <w:lang w:val="hy-AM" w:eastAsia="x-none"/>
        </w:rPr>
        <w:t>5</w:t>
      </w:r>
      <w:r w:rsidR="00E56508" w:rsidRPr="00522768">
        <w:rPr>
          <w:rFonts w:ascii="GHEA Grapalat" w:hAnsi="GHEA Grapalat"/>
          <w:sz w:val="20"/>
          <w:lang w:val="af-ZA" w:eastAsia="x-none"/>
        </w:rPr>
        <w:t xml:space="preserve"> </w:t>
      </w:r>
      <w:r w:rsidR="00973FB1" w:rsidRPr="00522768">
        <w:rPr>
          <w:rFonts w:ascii="GHEA Grapalat" w:hAnsi="GHEA Grapalat"/>
          <w:sz w:val="20"/>
          <w:lang w:val="af-ZA" w:eastAsia="x-none"/>
        </w:rPr>
        <w:t>Հ</w:t>
      </w:r>
      <w:r w:rsidR="00973FB1" w:rsidRPr="00522768">
        <w:rPr>
          <w:rFonts w:ascii="GHEA Grapalat" w:hAnsi="GHEA Grapalat" w:cs="Sylfaen"/>
          <w:sz w:val="20"/>
          <w:szCs w:val="24"/>
          <w:lang w:val="ru-RU" w:eastAsia="en-US"/>
        </w:rPr>
        <w:t>անձնաժողովը</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հրավերի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պահանջների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նկատմամբ</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բավարար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գնահատված</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հայտեր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ներկայացրած</w:t>
      </w:r>
      <w:r w:rsidR="00973FB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w:t>
      </w:r>
      <w:r w:rsidR="00973FB1" w:rsidRPr="00522768">
        <w:rPr>
          <w:rFonts w:ascii="GHEA Grapalat" w:hAnsi="GHEA Grapalat" w:cs="Sylfaen"/>
          <w:sz w:val="20"/>
          <w:szCs w:val="24"/>
          <w:lang w:val="ru-RU" w:eastAsia="en-US"/>
        </w:rPr>
        <w:t>ասնակիցներից</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որոշում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հայտարարում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է</w:t>
      </w:r>
      <w:r w:rsidR="00973FB1"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hy-AM" w:eastAsia="en-US"/>
        </w:rPr>
        <w:t>ընտրված</w:t>
      </w:r>
      <w:r w:rsidR="00D3241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մասնակիցներին</w:t>
      </w:r>
      <w:r w:rsidR="00973FB1" w:rsidRPr="00522768">
        <w:rPr>
          <w:rFonts w:ascii="GHEA Grapalat" w:hAnsi="GHEA Grapalat" w:cs="Sylfaen"/>
          <w:sz w:val="20"/>
          <w:szCs w:val="24"/>
          <w:lang w:val="af-ZA" w:eastAsia="en-US"/>
        </w:rPr>
        <w:t>:</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Ապրանքների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գնման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դեպքում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հանձնաժողովը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գնահատում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է</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նաև</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ներկայացված</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ամբողջական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նկարագրերի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համապատասխանությունը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հրավերի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պահանջներին</w:t>
      </w:r>
      <w:r w:rsidR="00D32414" w:rsidRPr="00522768">
        <w:rPr>
          <w:rFonts w:ascii="GHEA Grapalat" w:hAnsi="GHEA Grapalat" w:cs="Sylfaen"/>
          <w:sz w:val="20"/>
          <w:szCs w:val="24"/>
          <w:lang w:val="af-ZA" w:eastAsia="en-US"/>
        </w:rPr>
        <w:t>:</w:t>
      </w:r>
      <w:r w:rsidR="00973FB1"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Առաջարկված</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նվազագույն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գների</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հավասարության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դեպքում</w:t>
      </w:r>
      <w:r w:rsidR="00AE74A0" w:rsidRPr="00522768">
        <w:rPr>
          <w:rFonts w:ascii="GHEA Grapalat" w:hAnsi="GHEA Grapalat" w:cs="Sylfaen"/>
          <w:sz w:val="20"/>
          <w:szCs w:val="24"/>
          <w:lang w:val="hy-AM" w:eastAsia="en-US"/>
        </w:rPr>
        <w:t>՝</w:t>
      </w:r>
      <w:r w:rsidR="009B6D58" w:rsidRPr="00522768">
        <w:rPr>
          <w:rFonts w:ascii="GHEA Grapalat" w:hAnsi="GHEA Grapalat" w:cs="Sylfaen"/>
          <w:sz w:val="20"/>
          <w:szCs w:val="24"/>
          <w:lang w:val="af-ZA" w:eastAsia="en-US"/>
        </w:rPr>
        <w:t xml:space="preserve"> </w:t>
      </w:r>
    </w:p>
    <w:p w14:paraId="0E2ABB9F" w14:textId="494B3372"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ա</w:t>
      </w:r>
      <w:r w:rsidRPr="00522768">
        <w:rPr>
          <w:rFonts w:ascii="GHEA Grapalat" w:hAnsi="GHEA Grapalat" w:cs="Sylfaen"/>
          <w:sz w:val="20"/>
          <w:szCs w:val="24"/>
          <w:lang w:val="af-ZA" w:eastAsia="en-US"/>
        </w:rPr>
        <w:t xml:space="preserve">. </w:t>
      </w:r>
      <w:r w:rsidR="00E34189" w:rsidRPr="00522768">
        <w:rPr>
          <w:rFonts w:ascii="GHEA Grapalat" w:hAnsi="GHEA Grapalat" w:cs="Sylfaen"/>
          <w:sz w:val="20"/>
          <w:szCs w:val="24"/>
          <w:lang w:val="hy-AM" w:eastAsia="en-US"/>
        </w:rPr>
        <w:t>ընտրված</w:t>
      </w:r>
      <w:r w:rsidR="00E34189"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որոշելու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նիստում</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ներկայացրած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հետ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եթե</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004E5F94"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այդ</w:t>
      </w:r>
      <w:r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համապատասխան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լիազորություն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ունեցող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ներկայացուցիչները</w:t>
      </w:r>
      <w:r w:rsidRPr="00522768">
        <w:rPr>
          <w:rFonts w:ascii="GHEA Grapalat" w:hAnsi="GHEA Grapalat" w:cs="Sylfaen"/>
          <w:sz w:val="20"/>
          <w:szCs w:val="24"/>
          <w:lang w:val="af-ZA" w:eastAsia="en-US"/>
        </w:rPr>
        <w:t>),</w:t>
      </w:r>
    </w:p>
    <w:p w14:paraId="186C75A4" w14:textId="6DF8D09F"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բ</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հակառակ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դեպքում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կասեցվում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մեկ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ընթացքում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քարտուղարը</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w:t>
      </w:r>
      <w:r w:rsidR="00143E8C" w:rsidRPr="00522768">
        <w:rPr>
          <w:rFonts w:ascii="GHEA Grapalat" w:hAnsi="GHEA Grapalat" w:cs="Sylfaen"/>
          <w:sz w:val="20"/>
          <w:szCs w:val="24"/>
          <w:lang w:val="ru-RU" w:eastAsia="en-US"/>
        </w:rPr>
        <w:t>ներկայացրած</w:t>
      </w:r>
      <w:r w:rsidR="00143E8C" w:rsidRPr="00522768">
        <w:rPr>
          <w:rFonts w:ascii="GHEA Grapalat" w:hAnsi="GHEA Grapalat" w:cs="Sylfaen"/>
          <w:sz w:val="20"/>
          <w:szCs w:val="24"/>
          <w:lang w:val="af-ZA" w:eastAsia="en-US"/>
        </w:rPr>
        <w:t xml:space="preserve"> </w:t>
      </w:r>
      <w:r w:rsidR="00143E8C" w:rsidRPr="00522768">
        <w:rPr>
          <w:rFonts w:ascii="GHEA Grapalat" w:hAnsi="GHEA Grapalat" w:cs="Sylfaen"/>
          <w:sz w:val="20"/>
          <w:szCs w:val="24"/>
          <w:lang w:val="ru-RU" w:eastAsia="en-US"/>
        </w:rPr>
        <w:t>մասնակիցներին</w:t>
      </w:r>
      <w:r w:rsidR="00143E8C" w:rsidRPr="00522768">
        <w:rPr>
          <w:rFonts w:ascii="GHEA Grapalat" w:hAnsi="GHEA Grapalat" w:cs="Sylfaen"/>
          <w:sz w:val="20"/>
          <w:szCs w:val="24"/>
          <w:lang w:val="af-ZA" w:eastAsia="en-US"/>
        </w:rPr>
        <w:t xml:space="preserve"> </w:t>
      </w:r>
      <w:r w:rsidR="00A232D9" w:rsidRPr="00522768">
        <w:rPr>
          <w:rFonts w:ascii="GHEA Grapalat" w:hAnsi="GHEA Grapalat" w:cs="Sylfaen"/>
          <w:sz w:val="20"/>
          <w:szCs w:val="24"/>
          <w:lang w:val="af-ZA" w:eastAsia="en-US"/>
        </w:rPr>
        <w:t xml:space="preserve">էլեկտրոնային եղանակով </w:t>
      </w:r>
      <w:r w:rsidRPr="00522768">
        <w:rPr>
          <w:rFonts w:ascii="GHEA Grapalat" w:hAnsi="GHEA Grapalat" w:cs="Sylfaen"/>
          <w:sz w:val="20"/>
          <w:szCs w:val="24"/>
          <w:lang w:val="ru-RU" w:eastAsia="en-US"/>
        </w:rPr>
        <w:t>միաժամանակ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նվազեցման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շուրջ</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վարման</w:t>
      </w:r>
      <w:r w:rsidR="00880C5E" w:rsidRPr="00522768">
        <w:rPr>
          <w:rFonts w:ascii="GHEA Grapalat" w:hAnsi="GHEA Grapalat" w:cs="Sylfaen"/>
          <w:sz w:val="20"/>
          <w:szCs w:val="24"/>
          <w:lang w:val="hy-AM" w:eastAsia="en-US"/>
        </w:rPr>
        <w:t xml:space="preserve"> պայմանների, տևողության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ժամի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վայրի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մասին</w:t>
      </w:r>
      <w:r w:rsidRPr="00522768">
        <w:rPr>
          <w:rFonts w:ascii="GHEA Grapalat" w:hAnsi="GHEA Grapalat" w:cs="Sylfaen"/>
          <w:sz w:val="20"/>
          <w:szCs w:val="24"/>
          <w:lang w:val="af-ZA" w:eastAsia="en-US"/>
        </w:rPr>
        <w:t>,</w:t>
      </w:r>
    </w:p>
    <w:p w14:paraId="13E9D4DF" w14:textId="029E5EC0"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գ</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ոչ</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ուղարկվելու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հաջորդող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օրվանից</w:t>
      </w:r>
      <w:r w:rsidR="004E5F94"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երկրորդ</w:t>
      </w:r>
      <w:r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af-ZA" w:eastAsia="en-US"/>
        </w:rPr>
        <w:t xml:space="preserve">և ոչ ուշ, քան </w:t>
      </w:r>
      <w:r w:rsidR="008A2FF1" w:rsidRPr="00522768">
        <w:rPr>
          <w:rFonts w:ascii="GHEA Grapalat" w:hAnsi="GHEA Grapalat" w:cs="Sylfaen"/>
          <w:sz w:val="20"/>
          <w:szCs w:val="24"/>
          <w:lang w:val="hy-AM" w:eastAsia="en-US"/>
        </w:rPr>
        <w:t>հինգերորդ</w:t>
      </w:r>
      <w:r w:rsidR="008A2FF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օրը</w:t>
      </w:r>
      <w:r w:rsidRPr="00522768">
        <w:rPr>
          <w:rFonts w:ascii="GHEA Grapalat" w:hAnsi="GHEA Grapalat" w:cs="Sylfaen"/>
          <w:sz w:val="20"/>
          <w:szCs w:val="24"/>
          <w:lang w:val="af-ZA" w:eastAsia="en-US"/>
        </w:rPr>
        <w:t xml:space="preserve">, </w:t>
      </w:r>
    </w:p>
    <w:p w14:paraId="0C981CA6" w14:textId="26320AB0" w:rsidR="009B6D58" w:rsidRPr="00522768" w:rsidRDefault="009B6D58" w:rsidP="00154FCB">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դ</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յուրաքանչյուր</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eastAsia="en-US"/>
        </w:rPr>
        <w:t>մ</w:t>
      </w:r>
      <w:r w:rsidR="003B1FC0" w:rsidRPr="00522768">
        <w:rPr>
          <w:rFonts w:ascii="GHEA Grapalat" w:hAnsi="GHEA Grapalat" w:cs="Sylfaen"/>
          <w:sz w:val="20"/>
          <w:szCs w:val="24"/>
          <w:lang w:eastAsia="en-US"/>
        </w:rPr>
        <w:t>ա</w:t>
      </w:r>
      <w:r w:rsidRPr="00522768">
        <w:rPr>
          <w:rFonts w:ascii="GHEA Grapalat" w:hAnsi="GHEA Grapalat" w:cs="Sylfaen"/>
          <w:sz w:val="20"/>
          <w:szCs w:val="24"/>
          <w:lang w:val="ru-RU" w:eastAsia="en-US"/>
        </w:rPr>
        <w:t>սնակցի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տվյալ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պահին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հրապարակվում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մյուս</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w:t>
      </w:r>
      <w:r w:rsidR="00E56508" w:rsidRPr="00522768">
        <w:rPr>
          <w:rFonts w:ascii="GHEA Grapalat" w:hAnsi="GHEA Grapalat" w:cs="Sylfaen"/>
          <w:sz w:val="20"/>
          <w:szCs w:val="24"/>
          <w:lang w:val="hy-AM" w:eastAsia="en-US"/>
        </w:rPr>
        <w:t>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մինչև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նախատեսված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վերջնաժամկետի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ավարտը</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վերանայել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w:t>
      </w:r>
    </w:p>
    <w:p w14:paraId="3F2B75F6" w14:textId="10A58BAC" w:rsidR="00E56508" w:rsidRPr="00522768" w:rsidRDefault="009B6D58" w:rsidP="00DD72ED">
      <w:pPr>
        <w:pStyle w:val="NormalWeb"/>
        <w:shd w:val="clear" w:color="auto" w:fill="FFFFFF"/>
        <w:spacing w:before="0" w:beforeAutospacing="0" w:after="0" w:afterAutospacing="0"/>
        <w:ind w:firstLine="708"/>
        <w:jc w:val="both"/>
        <w:rPr>
          <w:rFonts w:ascii="GHEA Grapalat" w:hAnsi="GHEA Grapalat" w:cs="Sylfaen"/>
          <w:sz w:val="20"/>
          <w:lang w:val="af-ZA"/>
        </w:rPr>
      </w:pPr>
      <w:r w:rsidRPr="00522768">
        <w:rPr>
          <w:rFonts w:ascii="GHEA Grapalat" w:hAnsi="GHEA Grapalat" w:cs="Sylfaen"/>
          <w:sz w:val="20"/>
          <w:lang w:val="ru-RU"/>
        </w:rPr>
        <w:t>ե</w:t>
      </w:r>
      <w:r w:rsidRPr="00522768">
        <w:rPr>
          <w:rFonts w:ascii="GHEA Grapalat" w:hAnsi="GHEA Grapalat" w:cs="Sylfaen"/>
          <w:sz w:val="20"/>
          <w:lang w:val="af-ZA"/>
        </w:rPr>
        <w:t xml:space="preserve">. </w:t>
      </w:r>
      <w:r w:rsidRPr="00522768">
        <w:rPr>
          <w:rFonts w:ascii="GHEA Grapalat" w:hAnsi="GHEA Grapalat" w:cs="Sylfaen"/>
          <w:sz w:val="20"/>
          <w:lang w:val="ru-RU"/>
        </w:rPr>
        <w:t>բանակցությունների</w:t>
      </w:r>
      <w:r w:rsidRPr="00522768">
        <w:rPr>
          <w:rFonts w:ascii="GHEA Grapalat" w:hAnsi="GHEA Grapalat" w:cs="Sylfaen"/>
          <w:sz w:val="20"/>
          <w:lang w:val="af-ZA"/>
        </w:rPr>
        <w:t xml:space="preserve"> </w:t>
      </w:r>
      <w:r w:rsidRPr="00522768">
        <w:rPr>
          <w:rFonts w:ascii="GHEA Grapalat" w:hAnsi="GHEA Grapalat" w:cs="Sylfaen"/>
          <w:sz w:val="20"/>
          <w:lang w:val="ru-RU"/>
        </w:rPr>
        <w:t>համար</w:t>
      </w:r>
      <w:r w:rsidRPr="00522768">
        <w:rPr>
          <w:rFonts w:ascii="GHEA Grapalat" w:hAnsi="GHEA Grapalat" w:cs="Sylfaen"/>
          <w:sz w:val="20"/>
          <w:lang w:val="af-ZA"/>
        </w:rPr>
        <w:t xml:space="preserve"> </w:t>
      </w:r>
      <w:r w:rsidRPr="00522768">
        <w:rPr>
          <w:rFonts w:ascii="GHEA Grapalat" w:hAnsi="GHEA Grapalat" w:cs="Sylfaen"/>
          <w:sz w:val="20"/>
          <w:lang w:val="ru-RU"/>
        </w:rPr>
        <w:t>սահմանված</w:t>
      </w:r>
      <w:r w:rsidRPr="00522768">
        <w:rPr>
          <w:rFonts w:ascii="GHEA Grapalat" w:hAnsi="GHEA Grapalat" w:cs="Sylfaen"/>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Sylfaen"/>
          <w:sz w:val="20"/>
          <w:lang w:val="af-ZA"/>
        </w:rPr>
        <w:t xml:space="preserve"> </w:t>
      </w:r>
      <w:r w:rsidRPr="00522768">
        <w:rPr>
          <w:rFonts w:ascii="GHEA Grapalat" w:hAnsi="GHEA Grapalat" w:cs="Sylfaen"/>
          <w:sz w:val="20"/>
          <w:lang w:val="ru-RU"/>
        </w:rPr>
        <w:t>լրանալու</w:t>
      </w:r>
      <w:r w:rsidRPr="00522768">
        <w:rPr>
          <w:rFonts w:ascii="GHEA Grapalat" w:hAnsi="GHEA Grapalat" w:cs="Sylfaen"/>
          <w:sz w:val="20"/>
          <w:lang w:val="af-ZA"/>
        </w:rPr>
        <w:t xml:space="preserve"> </w:t>
      </w:r>
      <w:r w:rsidRPr="00522768">
        <w:rPr>
          <w:rFonts w:ascii="GHEA Grapalat" w:hAnsi="GHEA Grapalat" w:cs="Sylfaen"/>
          <w:sz w:val="20"/>
          <w:lang w:val="ru-RU"/>
        </w:rPr>
        <w:t>պահին</w:t>
      </w:r>
      <w:r w:rsidRPr="00522768">
        <w:rPr>
          <w:rFonts w:ascii="GHEA Grapalat" w:hAnsi="GHEA Grapalat" w:cs="Sylfaen"/>
          <w:sz w:val="20"/>
          <w:lang w:val="af-ZA"/>
        </w:rPr>
        <w:t xml:space="preserve">, </w:t>
      </w:r>
      <w:r w:rsidRPr="00522768">
        <w:rPr>
          <w:rFonts w:ascii="GHEA Grapalat" w:hAnsi="GHEA Grapalat" w:cs="Sylfaen"/>
          <w:sz w:val="20"/>
          <w:lang w:val="ru-RU"/>
        </w:rPr>
        <w:t>ըստ</w:t>
      </w:r>
      <w:r w:rsidR="00F4506C" w:rsidRPr="00522768">
        <w:rPr>
          <w:rFonts w:ascii="GHEA Grapalat" w:hAnsi="GHEA Grapalat" w:cs="Sylfaen"/>
          <w:sz w:val="20"/>
          <w:lang w:val="hy-AM"/>
        </w:rPr>
        <w:t xml:space="preserve"> դրան ներկա</w:t>
      </w:r>
      <w:r w:rsidRPr="00522768">
        <w:rPr>
          <w:rFonts w:ascii="GHEA Grapalat" w:hAnsi="GHEA Grapalat" w:cs="Sylfaen"/>
          <w:sz w:val="20"/>
          <w:lang w:val="af-ZA"/>
        </w:rPr>
        <w:t xml:space="preserve"> </w:t>
      </w:r>
      <w:r w:rsidR="007210AC" w:rsidRPr="00522768">
        <w:rPr>
          <w:rFonts w:ascii="GHEA Grapalat" w:hAnsi="GHEA Grapalat" w:cs="Sylfaen"/>
          <w:sz w:val="20"/>
          <w:lang w:val="af-ZA"/>
        </w:rPr>
        <w:t>մ</w:t>
      </w:r>
      <w:r w:rsidRPr="00522768">
        <w:rPr>
          <w:rFonts w:ascii="GHEA Grapalat" w:hAnsi="GHEA Grapalat" w:cs="Sylfaen"/>
          <w:sz w:val="20"/>
          <w:lang w:val="ru-RU"/>
        </w:rPr>
        <w:t>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գների</w:t>
      </w:r>
      <w:r w:rsidRPr="00522768">
        <w:rPr>
          <w:rFonts w:ascii="GHEA Grapalat" w:hAnsi="GHEA Grapalat" w:cs="Sylfaen"/>
          <w:sz w:val="20"/>
          <w:lang w:val="af-ZA"/>
        </w:rPr>
        <w:t xml:space="preserve">, </w:t>
      </w:r>
      <w:r w:rsidRPr="00522768">
        <w:rPr>
          <w:rFonts w:ascii="GHEA Grapalat" w:hAnsi="GHEA Grapalat" w:cs="Sylfaen"/>
          <w:sz w:val="20"/>
          <w:lang w:val="ru-RU"/>
        </w:rPr>
        <w:t>որոշվում</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00AB1DD6" w:rsidRPr="00522768">
        <w:rPr>
          <w:rFonts w:ascii="GHEA Grapalat" w:hAnsi="GHEA Grapalat" w:cs="Sylfaen"/>
          <w:sz w:val="20"/>
          <w:lang w:val="hy-AM"/>
        </w:rPr>
        <w:t>ընտրված</w:t>
      </w:r>
      <w:r w:rsidR="00AB1DD6"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00880C5E" w:rsidRPr="00522768">
        <w:rPr>
          <w:rFonts w:ascii="GHEA Grapalat" w:hAnsi="GHEA Grapalat" w:cs="Sylfaen"/>
          <w:sz w:val="20"/>
          <w:lang w:val="hy-AM"/>
        </w:rPr>
        <w:t>այդպիսին</w:t>
      </w:r>
      <w:r w:rsidR="00154FCB" w:rsidRPr="00522768">
        <w:rPr>
          <w:rFonts w:ascii="GHEA Grapalat" w:hAnsi="GHEA Grapalat" w:cs="Sylfaen"/>
          <w:sz w:val="20"/>
          <w:lang w:val="hy-AM"/>
        </w:rPr>
        <w:t xml:space="preserve"> </w:t>
      </w:r>
      <w:r w:rsidR="00880C5E" w:rsidRPr="00522768">
        <w:rPr>
          <w:rFonts w:ascii="GHEA Grapalat" w:hAnsi="GHEA Grapalat" w:cs="Sylfaen"/>
          <w:sz w:val="20"/>
          <w:lang w:val="hy-AM"/>
        </w:rPr>
        <w:t>չճանաչված</w:t>
      </w:r>
      <w:r w:rsidR="004E5F94" w:rsidRPr="00522768">
        <w:rPr>
          <w:rFonts w:ascii="GHEA Grapalat" w:hAnsi="GHEA Grapalat" w:cs="Sylfaen"/>
          <w:sz w:val="20"/>
          <w:lang w:val="af-ZA"/>
        </w:rPr>
        <w:t xml:space="preserve"> </w:t>
      </w:r>
      <w:r w:rsidR="007210AC" w:rsidRPr="00522768">
        <w:rPr>
          <w:rFonts w:ascii="GHEA Grapalat" w:hAnsi="GHEA Grapalat" w:cs="Sylfaen"/>
          <w:sz w:val="20"/>
          <w:lang w:val="ru-RU"/>
        </w:rPr>
        <w:t>մ</w:t>
      </w:r>
      <w:r w:rsidRPr="00522768">
        <w:rPr>
          <w:rFonts w:ascii="GHEA Grapalat" w:hAnsi="GHEA Grapalat" w:cs="Sylfaen"/>
          <w:sz w:val="20"/>
          <w:lang w:val="ru-RU"/>
        </w:rPr>
        <w:t>ասնակիցները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Եթե</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բանակցությունների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արդյունքում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մասնակիցների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ներկայացրած</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մնում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հավասար</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ընթացակարգն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Օրենքի</w:t>
      </w:r>
      <w:r w:rsidR="00E56508" w:rsidRPr="00522768">
        <w:rPr>
          <w:rFonts w:ascii="GHEA Grapalat" w:hAnsi="GHEA Grapalat" w:cs="Sylfaen"/>
          <w:sz w:val="20"/>
          <w:lang w:val="af-ZA"/>
        </w:rPr>
        <w:t xml:space="preserve"> 37-</w:t>
      </w:r>
      <w:r w:rsidR="00E56508" w:rsidRPr="00522768">
        <w:rPr>
          <w:rFonts w:ascii="GHEA Grapalat" w:hAnsi="GHEA Grapalat" w:cs="Sylfaen"/>
          <w:sz w:val="20"/>
          <w:lang w:val="ru-RU"/>
        </w:rPr>
        <w:t>րդ</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հոդվածի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կետի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հիման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վրա</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հայտարարվում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է</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չկայացած</w:t>
      </w:r>
      <w:r w:rsidR="00E56508" w:rsidRPr="00522768">
        <w:rPr>
          <w:rFonts w:ascii="GHEA Grapalat" w:hAnsi="GHEA Grapalat" w:cs="Sylfaen"/>
          <w:sz w:val="20"/>
          <w:lang w:val="af-ZA"/>
        </w:rPr>
        <w:t>:</w:t>
      </w:r>
    </w:p>
    <w:p w14:paraId="22B82514" w14:textId="1A144950"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af-ZA"/>
        </w:rPr>
        <w:t xml:space="preserve">8.6.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w:t>
      </w:r>
      <w:r w:rsidRPr="00522768">
        <w:rPr>
          <w:rFonts w:ascii="GHEA Grapalat" w:hAnsi="GHEA Grapalat" w:cs="Sylfaen"/>
          <w:sz w:val="20"/>
          <w:lang w:val="af-ZA"/>
        </w:rPr>
        <w:t xml:space="preserve"> </w:t>
      </w:r>
      <w:r w:rsidRPr="00522768">
        <w:rPr>
          <w:rFonts w:ascii="GHEA Grapalat" w:hAnsi="GHEA Grapalat" w:cs="Sylfaen"/>
          <w:sz w:val="20"/>
          <w:lang w:val="ru-RU"/>
        </w:rPr>
        <w:t>նկատմամբ</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 xml:space="preserve"> </w:t>
      </w:r>
      <w:r w:rsidRPr="00522768">
        <w:rPr>
          <w:rFonts w:ascii="GHEA Grapalat" w:hAnsi="GHEA Grapalat" w:cs="Sylfaen"/>
          <w:sz w:val="20"/>
          <w:lang w:val="ru-RU"/>
        </w:rPr>
        <w:t>գնահատված</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գները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ապա</w:t>
      </w:r>
      <w:r w:rsidRPr="00522768">
        <w:rPr>
          <w:rFonts w:ascii="GHEA Grapalat" w:hAnsi="GHEA Grapalat" w:cs="Sylfaen"/>
          <w:sz w:val="20"/>
          <w:lang w:val="af-ZA"/>
        </w:rPr>
        <w:t xml:space="preserve"> </w:t>
      </w:r>
      <w:r w:rsidRPr="00522768">
        <w:rPr>
          <w:rFonts w:ascii="GHEA Grapalat" w:hAnsi="GHEA Grapalat" w:cs="Sylfaen"/>
          <w:sz w:val="20"/>
          <w:lang w:val="ru-RU"/>
        </w:rPr>
        <w:t>գնահատող</w:t>
      </w:r>
      <w:r w:rsidRPr="00522768">
        <w:rPr>
          <w:rFonts w:ascii="GHEA Grapalat" w:hAnsi="GHEA Grapalat" w:cs="Sylfaen"/>
          <w:sz w:val="20"/>
          <w:lang w:val="af-ZA"/>
        </w:rPr>
        <w:t xml:space="preserve"> </w:t>
      </w:r>
      <w:r w:rsidRPr="00522768">
        <w:rPr>
          <w:rFonts w:ascii="GHEA Grapalat" w:hAnsi="GHEA Grapalat" w:cs="Sylfaen"/>
          <w:sz w:val="20"/>
          <w:lang w:val="ru-RU"/>
        </w:rPr>
        <w:t>հանձնաժողովը</w:t>
      </w:r>
      <w:r w:rsidRPr="00522768">
        <w:rPr>
          <w:rFonts w:ascii="GHEA Grapalat" w:hAnsi="GHEA Grapalat" w:cs="Sylfaen"/>
          <w:sz w:val="20"/>
          <w:lang w:val="af-ZA"/>
        </w:rPr>
        <w:t xml:space="preserve"> </w:t>
      </w:r>
      <w:r w:rsidRPr="00522768">
        <w:rPr>
          <w:rFonts w:ascii="GHEA Grapalat" w:hAnsi="GHEA Grapalat" w:cs="Sylfaen"/>
          <w:sz w:val="20"/>
          <w:lang w:val="ru-RU"/>
        </w:rPr>
        <w:t>կարող</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ցածր</w:t>
      </w:r>
      <w:r w:rsidRPr="00522768">
        <w:rPr>
          <w:rFonts w:ascii="GHEA Grapalat" w:hAnsi="GHEA Grapalat" w:cs="Sylfaen"/>
          <w:sz w:val="20"/>
          <w:lang w:val="af-ZA"/>
        </w:rPr>
        <w:t xml:space="preserve"> </w:t>
      </w:r>
      <w:r w:rsidRPr="00522768">
        <w:rPr>
          <w:rFonts w:ascii="GHEA Grapalat" w:hAnsi="GHEA Grapalat" w:cs="Sylfaen"/>
          <w:sz w:val="20"/>
          <w:lang w:val="ru-RU"/>
        </w:rPr>
        <w:t>գնային</w:t>
      </w:r>
      <w:r w:rsidRPr="00522768">
        <w:rPr>
          <w:rFonts w:ascii="GHEA Grapalat" w:hAnsi="GHEA Grapalat" w:cs="Sylfaen"/>
          <w:sz w:val="20"/>
          <w:lang w:val="af-ZA"/>
        </w:rPr>
        <w:t xml:space="preserve"> </w:t>
      </w:r>
      <w:r w:rsidRPr="00522768">
        <w:rPr>
          <w:rFonts w:ascii="GHEA Grapalat" w:hAnsi="GHEA Grapalat" w:cs="Sylfaen"/>
          <w:sz w:val="20"/>
          <w:lang w:val="ru-RU"/>
        </w:rPr>
        <w:t>առաջարկ</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մասնակցին</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հայտարարել</w:t>
      </w:r>
      <w:r w:rsidRPr="00522768">
        <w:rPr>
          <w:rFonts w:ascii="GHEA Grapalat" w:hAnsi="GHEA Grapalat" w:cs="Sylfaen"/>
          <w:sz w:val="20"/>
          <w:lang w:val="af-ZA"/>
        </w:rPr>
        <w:t xml:space="preserve"> </w:t>
      </w:r>
      <w:r w:rsidRPr="00522768">
        <w:rPr>
          <w:rFonts w:ascii="GHEA Grapalat" w:hAnsi="GHEA Grapalat" w:cs="Sylfaen"/>
          <w:sz w:val="20"/>
          <w:lang w:val="ru-RU"/>
        </w:rPr>
        <w:t>ընտրված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w:t>
      </w:r>
      <w:r w:rsidRPr="00522768">
        <w:rPr>
          <w:rFonts w:ascii="GHEA Grapalat" w:hAnsi="GHEA Grapalat" w:cs="Sylfaen"/>
          <w:sz w:val="20"/>
          <w:lang w:val="af-ZA"/>
        </w:rPr>
        <w:t xml:space="preserve"> </w:t>
      </w:r>
      <w:r w:rsidRPr="00522768">
        <w:rPr>
          <w:rFonts w:ascii="GHEA Grapalat" w:hAnsi="GHEA Grapalat" w:cs="Sylfaen"/>
          <w:sz w:val="20"/>
          <w:lang w:val="ru-RU"/>
        </w:rPr>
        <w:t>պայմանով</w:t>
      </w:r>
      <w:r w:rsidRPr="00522768">
        <w:rPr>
          <w:rFonts w:ascii="GHEA Grapalat" w:hAnsi="GHEA Grapalat" w:cs="Sylfaen"/>
          <w:sz w:val="20"/>
          <w:lang w:val="af-ZA"/>
        </w:rPr>
        <w:t xml:space="preserve">, </w:t>
      </w:r>
      <w:r w:rsidRPr="00522768">
        <w:rPr>
          <w:rFonts w:ascii="GHEA Grapalat" w:hAnsi="GHEA Grapalat" w:cs="Sylfaen"/>
          <w:sz w:val="20"/>
          <w:lang w:val="ru-RU"/>
        </w:rPr>
        <w:t>որ</w:t>
      </w:r>
      <w:r w:rsidRPr="00522768">
        <w:rPr>
          <w:rFonts w:ascii="GHEA Grapalat" w:hAnsi="GHEA Grapalat" w:cs="Sylfaen"/>
          <w:sz w:val="20"/>
          <w:lang w:val="af-ZA"/>
        </w:rPr>
        <w:t xml:space="preserve"> </w:t>
      </w:r>
      <w:r w:rsidRPr="00522768">
        <w:rPr>
          <w:rFonts w:ascii="GHEA Grapalat" w:hAnsi="GHEA Grapalat" w:cs="Sylfaen"/>
          <w:sz w:val="20"/>
          <w:lang w:val="ru-RU"/>
        </w:rPr>
        <w:t>վերջինիս</w:t>
      </w:r>
      <w:r w:rsidRPr="00522768">
        <w:rPr>
          <w:rFonts w:ascii="GHEA Grapalat" w:hAnsi="GHEA Grapalat" w:cs="Sylfaen"/>
          <w:sz w:val="20"/>
          <w:lang w:val="af-ZA"/>
        </w:rPr>
        <w:t xml:space="preserve"> </w:t>
      </w:r>
      <w:r w:rsidRPr="00522768">
        <w:rPr>
          <w:rFonts w:ascii="GHEA Grapalat" w:hAnsi="GHEA Grapalat" w:cs="Sylfaen"/>
          <w:sz w:val="20"/>
          <w:lang w:val="ru-RU"/>
        </w:rPr>
        <w:t>հետ</w:t>
      </w:r>
      <w:r w:rsidRPr="00522768">
        <w:rPr>
          <w:rFonts w:ascii="GHEA Grapalat" w:hAnsi="GHEA Grapalat" w:cs="Sylfaen"/>
          <w:sz w:val="20"/>
          <w:lang w:val="af-ZA"/>
        </w:rPr>
        <w:t xml:space="preserve"> </w:t>
      </w:r>
      <w:r w:rsidRPr="00522768">
        <w:rPr>
          <w:rFonts w:ascii="GHEA Grapalat" w:hAnsi="GHEA Grapalat" w:cs="Sylfaen"/>
          <w:sz w:val="20"/>
          <w:lang w:val="ru-RU"/>
        </w:rPr>
        <w:t>կնքվող</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պայմանագրով</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նախատեսված</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իրավունքներն</w:t>
      </w:r>
      <w:r w:rsidRPr="00522768">
        <w:rPr>
          <w:rFonts w:ascii="GHEA Grapalat" w:hAnsi="GHEA Grapalat" w:cs="Sylfaen"/>
          <w:sz w:val="20"/>
          <w:lang w:val="af-ZA"/>
        </w:rPr>
        <w:t xml:space="preserve"> </w:t>
      </w:r>
      <w:r w:rsidRPr="00522768">
        <w:rPr>
          <w:rFonts w:ascii="GHEA Grapalat" w:hAnsi="GHEA Grapalat" w:cs="Sylfaen"/>
          <w:sz w:val="20"/>
          <w:lang w:val="ru-RU"/>
        </w:rPr>
        <w:t>ու</w:t>
      </w:r>
      <w:r w:rsidRPr="00522768">
        <w:rPr>
          <w:rFonts w:ascii="GHEA Grapalat" w:hAnsi="GHEA Grapalat" w:cs="Sylfaen"/>
          <w:sz w:val="20"/>
          <w:lang w:val="af-ZA"/>
        </w:rPr>
        <w:t xml:space="preserve"> </w:t>
      </w:r>
      <w:r w:rsidRPr="00522768">
        <w:rPr>
          <w:rFonts w:ascii="GHEA Grapalat" w:hAnsi="GHEA Grapalat" w:cs="Sylfaen"/>
          <w:sz w:val="20"/>
          <w:lang w:val="ru-RU"/>
        </w:rPr>
        <w:t>պարտականություններն</w:t>
      </w:r>
      <w:r w:rsidRPr="00522768">
        <w:rPr>
          <w:rFonts w:ascii="GHEA Grapalat" w:hAnsi="GHEA Grapalat" w:cs="Sylfaen"/>
          <w:sz w:val="20"/>
          <w:lang w:val="af-ZA"/>
        </w:rPr>
        <w:t xml:space="preserve"> </w:t>
      </w:r>
      <w:r w:rsidRPr="00522768">
        <w:rPr>
          <w:rFonts w:ascii="GHEA Grapalat" w:hAnsi="GHEA Grapalat" w:cs="Sylfaen"/>
          <w:sz w:val="20"/>
          <w:lang w:val="ru-RU"/>
        </w:rPr>
        <w:t>ուժի</w:t>
      </w:r>
      <w:r w:rsidRPr="00522768">
        <w:rPr>
          <w:rFonts w:ascii="GHEA Grapalat" w:hAnsi="GHEA Grapalat" w:cs="Sylfaen"/>
          <w:sz w:val="20"/>
          <w:lang w:val="af-ZA"/>
        </w:rPr>
        <w:t xml:space="preserve"> </w:t>
      </w:r>
      <w:r w:rsidRPr="00522768">
        <w:rPr>
          <w:rFonts w:ascii="GHEA Grapalat" w:hAnsi="GHEA Grapalat" w:cs="Sylfaen"/>
          <w:sz w:val="20"/>
          <w:lang w:val="ru-RU"/>
        </w:rPr>
        <w:t>մեջ</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մտնում</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գերազանցող</w:t>
      </w:r>
      <w:r w:rsidRPr="00522768">
        <w:rPr>
          <w:rFonts w:ascii="GHEA Grapalat" w:hAnsi="GHEA Grapalat" w:cs="Sylfaen"/>
          <w:sz w:val="20"/>
          <w:lang w:val="af-ZA"/>
        </w:rPr>
        <w:t xml:space="preserve"> </w:t>
      </w:r>
      <w:r w:rsidRPr="00522768">
        <w:rPr>
          <w:rFonts w:ascii="GHEA Grapalat" w:hAnsi="GHEA Grapalat" w:cs="Sylfaen"/>
          <w:sz w:val="20"/>
          <w:lang w:val="ru-RU"/>
        </w:rPr>
        <w:t>չափով</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դրա</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միջև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w:t>
      </w:r>
      <w:r w:rsidRPr="00522768">
        <w:rPr>
          <w:rFonts w:ascii="GHEA Grapalat" w:hAnsi="GHEA Grapalat" w:cs="Sylfaen"/>
          <w:sz w:val="20"/>
          <w:lang w:val="af-ZA"/>
        </w:rPr>
        <w:t xml:space="preserve"> </w:t>
      </w:r>
      <w:r w:rsidRPr="00522768">
        <w:rPr>
          <w:rFonts w:ascii="GHEA Grapalat" w:hAnsi="GHEA Grapalat" w:cs="Sylfaen"/>
          <w:sz w:val="20"/>
          <w:lang w:val="ru-RU"/>
        </w:rPr>
        <w:t>կնքելու</w:t>
      </w:r>
      <w:r w:rsidRPr="00522768">
        <w:rPr>
          <w:rFonts w:ascii="GHEA Grapalat" w:hAnsi="GHEA Grapalat" w:cs="Sylfaen"/>
          <w:sz w:val="20"/>
          <w:lang w:val="af-ZA"/>
        </w:rPr>
        <w:t xml:space="preserve"> </w:t>
      </w:r>
      <w:r w:rsidRPr="00522768">
        <w:rPr>
          <w:rFonts w:ascii="GHEA Grapalat" w:hAnsi="GHEA Grapalat" w:cs="Sylfaen"/>
          <w:sz w:val="20"/>
          <w:lang w:val="ru-RU"/>
        </w:rPr>
        <w:t>դեպքում</w:t>
      </w:r>
      <w:r w:rsidRPr="00522768">
        <w:rPr>
          <w:rFonts w:ascii="GHEA Grapalat" w:hAnsi="GHEA Grapalat" w:cs="Sylfaen"/>
          <w:sz w:val="20"/>
          <w:lang w:val="af-ZA"/>
        </w:rPr>
        <w:t xml:space="preserve">: </w:t>
      </w:r>
      <w:r w:rsidRPr="00522768">
        <w:rPr>
          <w:rFonts w:ascii="GHEA Grapalat" w:hAnsi="GHEA Grapalat" w:cs="Sylfaen"/>
          <w:sz w:val="20"/>
          <w:lang w:val="ru-RU"/>
        </w:rPr>
        <w:t>Ընդ</w:t>
      </w:r>
      <w:r w:rsidRPr="00522768">
        <w:rPr>
          <w:rFonts w:ascii="GHEA Grapalat" w:hAnsi="GHEA Grapalat" w:cs="Sylfaen"/>
          <w:sz w:val="20"/>
          <w:lang w:val="af-ZA"/>
        </w:rPr>
        <w:t xml:space="preserve"> </w:t>
      </w:r>
      <w:r w:rsidRPr="00522768">
        <w:rPr>
          <w:rFonts w:ascii="GHEA Grapalat" w:hAnsi="GHEA Grapalat" w:cs="Sylfaen"/>
          <w:sz w:val="20"/>
          <w:lang w:val="ru-RU"/>
        </w:rPr>
        <w:t>որում</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համաձայնագիրը</w:t>
      </w:r>
      <w:r w:rsidRPr="00522768">
        <w:rPr>
          <w:rFonts w:ascii="GHEA Grapalat" w:hAnsi="GHEA Grapalat" w:cs="Sylfaen"/>
          <w:sz w:val="20"/>
          <w:lang w:val="af-ZA"/>
        </w:rPr>
        <w:t xml:space="preserve"> </w:t>
      </w:r>
      <w:r w:rsidRPr="00522768">
        <w:rPr>
          <w:rFonts w:ascii="GHEA Grapalat" w:hAnsi="GHEA Grapalat" w:cs="Sylfaen"/>
          <w:sz w:val="20"/>
          <w:lang w:val="ru-RU"/>
        </w:rPr>
        <w:t>կնքվում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միջոցները</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տասնհինգ</w:t>
      </w:r>
      <w:r w:rsidRPr="00522768">
        <w:rPr>
          <w:rFonts w:ascii="GHEA Grapalat" w:hAnsi="GHEA Grapalat" w:cs="Sylfaen"/>
          <w:sz w:val="20"/>
          <w:lang w:val="af-ZA"/>
        </w:rPr>
        <w:t xml:space="preserve"> </w:t>
      </w:r>
      <w:r w:rsidRPr="00522768">
        <w:rPr>
          <w:rFonts w:ascii="GHEA Grapalat" w:hAnsi="GHEA Grapalat" w:cs="Sylfaen"/>
          <w:sz w:val="20"/>
          <w:lang w:val="ru-RU"/>
        </w:rPr>
        <w:t>աշխատանքային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ապրանքների</w:t>
      </w:r>
      <w:r w:rsidRPr="00522768">
        <w:rPr>
          <w:rFonts w:ascii="GHEA Grapalat" w:hAnsi="GHEA Grapalat" w:cs="Sylfaen"/>
          <w:sz w:val="20"/>
          <w:lang w:val="af-ZA"/>
        </w:rPr>
        <w:t xml:space="preserve"> </w:t>
      </w:r>
      <w:r w:rsidRPr="00522768">
        <w:rPr>
          <w:rFonts w:ascii="GHEA Grapalat" w:hAnsi="GHEA Grapalat" w:cs="Sylfaen"/>
          <w:sz w:val="20"/>
          <w:lang w:val="ru-RU"/>
        </w:rPr>
        <w:t>մատակարարման</w:t>
      </w:r>
      <w:r w:rsidRPr="00522768">
        <w:rPr>
          <w:rFonts w:ascii="GHEA Grapalat" w:hAnsi="GHEA Grapalat" w:cs="Sylfaen"/>
          <w:sz w:val="20"/>
          <w:lang w:val="af-ZA"/>
        </w:rPr>
        <w:t xml:space="preserve"> </w:t>
      </w:r>
      <w:r w:rsidRPr="00522768">
        <w:rPr>
          <w:rFonts w:ascii="GHEA Grapalat" w:hAnsi="GHEA Grapalat" w:cs="Sylfaen"/>
          <w:sz w:val="20"/>
          <w:lang w:val="ru-RU"/>
        </w:rPr>
        <w:t>ժամկետները</w:t>
      </w:r>
      <w:r w:rsidRPr="00522768">
        <w:rPr>
          <w:rFonts w:ascii="GHEA Grapalat" w:hAnsi="GHEA Grapalat" w:cs="Sylfaen"/>
          <w:sz w:val="20"/>
          <w:lang w:val="af-ZA"/>
        </w:rPr>
        <w:t xml:space="preserve"> </w:t>
      </w:r>
      <w:r w:rsidRPr="00522768">
        <w:rPr>
          <w:rFonts w:ascii="GHEA Grapalat" w:hAnsi="GHEA Grapalat" w:cs="Sylfaen"/>
          <w:sz w:val="20"/>
          <w:lang w:val="ru-RU"/>
        </w:rPr>
        <w:t>երկարաձգելով</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օրվանից</w:t>
      </w:r>
      <w:r w:rsidRPr="00522768">
        <w:rPr>
          <w:rFonts w:ascii="GHEA Grapalat" w:hAnsi="GHEA Grapalat" w:cs="Sylfaen"/>
          <w:sz w:val="20"/>
          <w:lang w:val="af-ZA"/>
        </w:rPr>
        <w:t xml:space="preserve"> </w:t>
      </w:r>
      <w:r w:rsidRPr="00522768">
        <w:rPr>
          <w:rFonts w:ascii="GHEA Grapalat" w:hAnsi="GHEA Grapalat" w:cs="Sylfaen"/>
          <w:sz w:val="20"/>
          <w:lang w:val="ru-RU"/>
        </w:rPr>
        <w:t>մինչև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օրն</w:t>
      </w:r>
      <w:r w:rsidRPr="00522768">
        <w:rPr>
          <w:rFonts w:ascii="GHEA Grapalat" w:hAnsi="GHEA Grapalat" w:cs="Sylfaen"/>
          <w:sz w:val="20"/>
          <w:lang w:val="af-ZA"/>
        </w:rPr>
        <w:t xml:space="preserve"> </w:t>
      </w:r>
      <w:r w:rsidRPr="00522768">
        <w:rPr>
          <w:rFonts w:ascii="GHEA Grapalat" w:hAnsi="GHEA Grapalat" w:cs="Sylfaen"/>
          <w:sz w:val="20"/>
          <w:lang w:val="ru-RU"/>
        </w:rPr>
        <w:t>ընկած</w:t>
      </w:r>
      <w:r w:rsidRPr="00522768">
        <w:rPr>
          <w:rFonts w:ascii="GHEA Grapalat" w:hAnsi="GHEA Grapalat" w:cs="Sylfaen"/>
          <w:sz w:val="20"/>
          <w:lang w:val="af-ZA"/>
        </w:rPr>
        <w:t xml:space="preserve"> </w:t>
      </w:r>
      <w:r w:rsidRPr="00522768">
        <w:rPr>
          <w:rFonts w:ascii="GHEA Grapalat" w:hAnsi="GHEA Grapalat" w:cs="Sylfaen"/>
          <w:sz w:val="20"/>
          <w:lang w:val="ru-RU"/>
        </w:rPr>
        <w:t>ժամանակահատվածով</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w:t>
      </w:r>
      <w:r w:rsidRPr="00522768">
        <w:rPr>
          <w:rFonts w:ascii="GHEA Grapalat" w:hAnsi="GHEA Grapalat" w:cs="Sylfaen"/>
          <w:sz w:val="20"/>
          <w:lang w:val="af-ZA"/>
        </w:rPr>
        <w:t xml:space="preserve"> </w:t>
      </w:r>
      <w:r w:rsidRPr="00522768">
        <w:rPr>
          <w:rFonts w:ascii="GHEA Grapalat" w:hAnsi="GHEA Grapalat" w:cs="Sylfaen"/>
          <w:sz w:val="20"/>
          <w:lang w:val="ru-RU"/>
        </w:rPr>
        <w:t>կնքված</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պայմանագիրը</w:t>
      </w:r>
      <w:r w:rsidRPr="00522768">
        <w:rPr>
          <w:rFonts w:ascii="GHEA Grapalat" w:hAnsi="GHEA Grapalat" w:cs="Sylfaen"/>
          <w:sz w:val="20"/>
          <w:lang w:val="af-ZA"/>
        </w:rPr>
        <w:t xml:space="preserve"> </w:t>
      </w:r>
      <w:r w:rsidRPr="00522768">
        <w:rPr>
          <w:rFonts w:ascii="GHEA Grapalat" w:hAnsi="GHEA Grapalat" w:cs="Sylfaen"/>
          <w:sz w:val="20"/>
          <w:lang w:val="ru-RU"/>
        </w:rPr>
        <w:t>լուծվում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կնքելուն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վաթսուն</w:t>
      </w:r>
      <w:r w:rsidRPr="00522768">
        <w:rPr>
          <w:rFonts w:ascii="GHEA Grapalat" w:hAnsi="GHEA Grapalat" w:cs="Sylfaen"/>
          <w:sz w:val="20"/>
          <w:lang w:val="af-ZA"/>
        </w:rPr>
        <w:t xml:space="preserve"> </w:t>
      </w:r>
      <w:r w:rsidRPr="00522768">
        <w:rPr>
          <w:rFonts w:ascii="GHEA Grapalat" w:hAnsi="GHEA Grapalat" w:cs="Sylfaen"/>
          <w:sz w:val="20"/>
          <w:lang w:val="ru-RU"/>
        </w:rPr>
        <w:t>օրացուցային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նախատեսվում</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պարբերության</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պահանջները</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կիրառվում</w:t>
      </w:r>
      <w:r w:rsidRPr="00522768">
        <w:rPr>
          <w:rFonts w:ascii="GHEA Grapalat" w:hAnsi="GHEA Grapalat" w:cs="Sylfaen"/>
          <w:sz w:val="20"/>
          <w:lang w:val="af-ZA"/>
        </w:rPr>
        <w:t xml:space="preserve">, </w:t>
      </w:r>
      <w:r w:rsidRPr="00522768">
        <w:rPr>
          <w:rFonts w:ascii="GHEA Grapalat" w:hAnsi="GHEA Grapalat" w:cs="Sylfaen"/>
          <w:sz w:val="20"/>
          <w:lang w:val="ru-RU"/>
        </w:rPr>
        <w:t>երբ</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ներկայացրել</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մեկից</w:t>
      </w:r>
      <w:r w:rsidRPr="00522768">
        <w:rPr>
          <w:rFonts w:ascii="GHEA Grapalat" w:hAnsi="GHEA Grapalat" w:cs="Sylfaen"/>
          <w:sz w:val="20"/>
          <w:lang w:val="af-ZA"/>
        </w:rPr>
        <w:t xml:space="preserve"> </w:t>
      </w:r>
      <w:r w:rsidRPr="00522768">
        <w:rPr>
          <w:rFonts w:ascii="GHEA Grapalat" w:hAnsi="GHEA Grapalat" w:cs="Sylfaen"/>
          <w:sz w:val="20"/>
          <w:lang w:val="ru-RU"/>
        </w:rPr>
        <w:t>ավել</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միայն</w:t>
      </w:r>
      <w:r w:rsidRPr="00522768">
        <w:rPr>
          <w:rFonts w:ascii="GHEA Grapalat" w:hAnsi="GHEA Grapalat" w:cs="Sylfaen"/>
          <w:sz w:val="20"/>
          <w:lang w:val="af-ZA"/>
        </w:rPr>
        <w:t xml:space="preserve"> </w:t>
      </w:r>
      <w:r w:rsidRPr="00522768">
        <w:rPr>
          <w:rFonts w:ascii="GHEA Grapalat" w:hAnsi="GHEA Grapalat" w:cs="Sylfaen"/>
          <w:sz w:val="20"/>
          <w:lang w:val="ru-RU"/>
        </w:rPr>
        <w:t>մեկ</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w:t>
      </w:r>
      <w:r w:rsidRPr="00522768">
        <w:rPr>
          <w:rFonts w:ascii="GHEA Grapalat" w:hAnsi="GHEA Grapalat" w:cs="Sylfaen"/>
          <w:sz w:val="20"/>
          <w:lang w:val="af-ZA"/>
        </w:rPr>
        <w:t xml:space="preserve"> </w:t>
      </w:r>
      <w:r w:rsidRPr="00522768">
        <w:rPr>
          <w:rFonts w:ascii="GHEA Grapalat" w:hAnsi="GHEA Grapalat" w:cs="Sylfaen"/>
          <w:sz w:val="20"/>
          <w:lang w:val="ru-RU"/>
        </w:rPr>
        <w:t>հայտն</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գնահատվել</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պահանջներին</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w:t>
      </w:r>
    </w:p>
    <w:p w14:paraId="0D73446A" w14:textId="60AF5AE1"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չկիրառման</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դեպքում</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ընթացակարգը</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hy-AM"/>
        </w:rPr>
        <w:t>Օ</w:t>
      </w:r>
      <w:r w:rsidRPr="00522768">
        <w:rPr>
          <w:rFonts w:ascii="GHEA Grapalat" w:hAnsi="GHEA Grapalat" w:cs="Sylfaen"/>
          <w:sz w:val="20"/>
          <w:lang w:val="ru-RU"/>
        </w:rPr>
        <w:t>րենքի</w:t>
      </w:r>
      <w:r w:rsidRPr="00522768">
        <w:rPr>
          <w:rFonts w:ascii="GHEA Grapalat" w:hAnsi="GHEA Grapalat" w:cs="Sylfaen"/>
          <w:sz w:val="20"/>
          <w:lang w:val="af-ZA"/>
        </w:rPr>
        <w:t xml:space="preserve"> 37-</w:t>
      </w:r>
      <w:r w:rsidRPr="00522768">
        <w:rPr>
          <w:rFonts w:ascii="GHEA Grapalat" w:hAnsi="GHEA Grapalat" w:cs="Sylfaen"/>
          <w:sz w:val="20"/>
          <w:lang w:val="ru-RU"/>
        </w:rPr>
        <w:t>րդ</w:t>
      </w:r>
      <w:r w:rsidRPr="00522768">
        <w:rPr>
          <w:rFonts w:ascii="GHEA Grapalat" w:hAnsi="GHEA Grapalat" w:cs="Sylfaen"/>
          <w:sz w:val="20"/>
          <w:lang w:val="af-ZA"/>
        </w:rPr>
        <w:t xml:space="preserve"> </w:t>
      </w:r>
      <w:r w:rsidRPr="00522768">
        <w:rPr>
          <w:rFonts w:ascii="GHEA Grapalat" w:hAnsi="GHEA Grapalat" w:cs="Sylfaen"/>
          <w:sz w:val="20"/>
          <w:lang w:val="ru-RU"/>
        </w:rPr>
        <w:t>հոդվածի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մասի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չկայացած</w:t>
      </w:r>
      <w:r w:rsidRPr="00522768">
        <w:rPr>
          <w:rFonts w:ascii="GHEA Grapalat" w:hAnsi="GHEA Grapalat" w:cs="Sylfaen"/>
          <w:sz w:val="20"/>
          <w:lang w:val="af-ZA"/>
        </w:rPr>
        <w:t>:</w:t>
      </w:r>
    </w:p>
    <w:p w14:paraId="09526A69" w14:textId="77777777" w:rsidR="00B514E8" w:rsidRPr="00522768" w:rsidRDefault="00FD2748" w:rsidP="00EF3662">
      <w:pPr>
        <w:ind w:firstLine="708"/>
        <w:jc w:val="both"/>
        <w:rPr>
          <w:rFonts w:ascii="GHEA Grapalat" w:hAnsi="GHEA Grapalat"/>
          <w:sz w:val="20"/>
          <w:szCs w:val="20"/>
          <w:lang w:val="hy-AM" w:eastAsia="x-none"/>
        </w:rPr>
      </w:pPr>
      <w:r w:rsidRPr="00522768">
        <w:rPr>
          <w:rFonts w:ascii="GHEA Grapalat" w:hAnsi="GHEA Grapalat"/>
          <w:sz w:val="20"/>
          <w:szCs w:val="20"/>
          <w:lang w:val="af-ZA" w:eastAsia="x-none"/>
        </w:rPr>
        <w:t>8</w:t>
      </w:r>
      <w:r w:rsidR="00C82BD2" w:rsidRPr="00522768">
        <w:rPr>
          <w:rFonts w:ascii="GHEA Grapalat" w:hAnsi="GHEA Grapalat"/>
          <w:sz w:val="20"/>
          <w:szCs w:val="20"/>
          <w:lang w:val="af-ZA" w:eastAsia="x-none"/>
        </w:rPr>
        <w:t>.</w:t>
      </w:r>
      <w:r w:rsidR="004348F9" w:rsidRPr="00522768">
        <w:rPr>
          <w:rFonts w:ascii="GHEA Grapalat" w:hAnsi="GHEA Grapalat"/>
          <w:sz w:val="20"/>
          <w:szCs w:val="20"/>
          <w:lang w:val="af-ZA" w:eastAsia="x-none"/>
        </w:rPr>
        <w:t>7</w:t>
      </w:r>
      <w:r w:rsidR="00E24EBF" w:rsidRPr="00522768">
        <w:rPr>
          <w:rFonts w:ascii="GHEA Grapalat" w:hAnsi="GHEA Grapalat"/>
          <w:sz w:val="20"/>
          <w:szCs w:val="20"/>
          <w:lang w:val="af-ZA" w:eastAsia="x-none"/>
        </w:rPr>
        <w:t xml:space="preserve"> </w:t>
      </w:r>
      <w:r w:rsidR="00753C9B" w:rsidRPr="00522768">
        <w:rPr>
          <w:rFonts w:ascii="GHEA Grapalat" w:hAnsi="GHEA Grapalat"/>
          <w:sz w:val="20"/>
          <w:szCs w:val="20"/>
          <w:lang w:val="af-ZA" w:eastAsia="x-none"/>
        </w:rPr>
        <w:t>Պ</w:t>
      </w:r>
      <w:r w:rsidR="00B514E8" w:rsidRPr="00522768">
        <w:rPr>
          <w:rFonts w:ascii="GHEA Grapalat" w:hAnsi="GHEA Grapalat"/>
          <w:sz w:val="20"/>
          <w:szCs w:val="20"/>
          <w:lang w:val="af-ZA" w:eastAsia="x-none"/>
        </w:rPr>
        <w:t xml:space="preserve">ահանջի դեպքում </w:t>
      </w:r>
      <w:r w:rsidR="00AD522C" w:rsidRPr="00522768">
        <w:rPr>
          <w:rFonts w:ascii="GHEA Grapalat" w:hAnsi="GHEA Grapalat"/>
          <w:sz w:val="20"/>
          <w:szCs w:val="20"/>
          <w:lang w:val="af-ZA" w:eastAsia="x-none"/>
        </w:rPr>
        <w:t xml:space="preserve">որևէ </w:t>
      </w:r>
      <w:r w:rsidR="007210AC" w:rsidRPr="00522768">
        <w:rPr>
          <w:rFonts w:ascii="GHEA Grapalat" w:hAnsi="GHEA Grapalat"/>
          <w:sz w:val="20"/>
          <w:szCs w:val="20"/>
          <w:lang w:val="af-ZA" w:eastAsia="x-none"/>
        </w:rPr>
        <w:t>մ</w:t>
      </w:r>
      <w:r w:rsidR="00B514E8" w:rsidRPr="00522768">
        <w:rPr>
          <w:rFonts w:ascii="GHEA Grapalat" w:hAnsi="GHEA Grapalat"/>
          <w:sz w:val="20"/>
          <w:szCs w:val="20"/>
          <w:lang w:val="af-ZA" w:eastAsia="x-none"/>
        </w:rPr>
        <w:t>ասնակցի հայտի</w:t>
      </w:r>
      <w:r w:rsidR="00AE468B" w:rsidRPr="00522768">
        <w:rPr>
          <w:rFonts w:ascii="GHEA Grapalat" w:hAnsi="GHEA Grapalat"/>
          <w:sz w:val="20"/>
          <w:szCs w:val="20"/>
          <w:lang w:val="af-ZA" w:eastAsia="x-none"/>
        </w:rPr>
        <w:t xml:space="preserve"> </w:t>
      </w:r>
      <w:r w:rsidR="00B514E8" w:rsidRPr="00522768">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22768">
        <w:rPr>
          <w:rFonts w:ascii="GHEA Grapalat" w:hAnsi="GHEA Grapalat"/>
          <w:sz w:val="20"/>
          <w:szCs w:val="20"/>
          <w:lang w:val="af-ZA" w:eastAsia="x-none"/>
        </w:rPr>
        <w:t xml:space="preserve">այլ </w:t>
      </w:r>
      <w:r w:rsidR="007B36E4" w:rsidRPr="00522768">
        <w:rPr>
          <w:rFonts w:ascii="GHEA Grapalat" w:hAnsi="GHEA Grapalat"/>
          <w:sz w:val="20"/>
          <w:szCs w:val="20"/>
          <w:lang w:val="af-ZA" w:eastAsia="x-none"/>
        </w:rPr>
        <w:t>մ</w:t>
      </w:r>
      <w:r w:rsidR="00B514E8" w:rsidRPr="00522768">
        <w:rPr>
          <w:rFonts w:ascii="GHEA Grapalat" w:hAnsi="GHEA Grapalat"/>
          <w:sz w:val="20"/>
          <w:szCs w:val="20"/>
          <w:lang w:val="af-ZA" w:eastAsia="x-none"/>
        </w:rPr>
        <w:t>ասնակցին:</w:t>
      </w:r>
      <w:r w:rsidR="007B6811" w:rsidRPr="00522768">
        <w:rPr>
          <w:rFonts w:ascii="GHEA Grapalat" w:hAnsi="GHEA Grapalat"/>
          <w:sz w:val="20"/>
          <w:szCs w:val="20"/>
          <w:lang w:val="hy-AM" w:eastAsia="x-none"/>
        </w:rPr>
        <w:t xml:space="preserve"> </w:t>
      </w:r>
      <w:r w:rsidR="007B6811" w:rsidRPr="0052276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22768">
        <w:rPr>
          <w:rFonts w:ascii="GHEA Grapalat" w:hAnsi="GHEA Grapalat"/>
          <w:sz w:val="20"/>
          <w:szCs w:val="20"/>
          <w:lang w:val="hy-AM" w:eastAsia="x-none"/>
        </w:rPr>
        <w:t xml:space="preserve">հայտում ներառված </w:t>
      </w:r>
      <w:r w:rsidR="007B6811" w:rsidRPr="0052276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522768">
        <w:rPr>
          <w:rFonts w:ascii="GHEA Grapalat" w:hAnsi="GHEA Grapalat"/>
          <w:sz w:val="20"/>
          <w:szCs w:val="20"/>
          <w:lang w:val="af-ZA" w:eastAsia="x-none"/>
        </w:rPr>
        <w:lastRenderedPageBreak/>
        <w:t xml:space="preserve">է </w:t>
      </w:r>
      <w:r w:rsidR="00CA4AB2" w:rsidRPr="00522768">
        <w:rPr>
          <w:rFonts w:ascii="GHEA Grapalat" w:hAnsi="GHEA Grapalat"/>
          <w:sz w:val="20"/>
          <w:szCs w:val="20"/>
          <w:lang w:val="af-ZA" w:eastAsia="x-none"/>
        </w:rPr>
        <w:t xml:space="preserve">հանձնաժողովի </w:t>
      </w:r>
      <w:r w:rsidR="007B6811" w:rsidRPr="0052276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22768">
        <w:rPr>
          <w:rFonts w:ascii="GHEA Grapalat" w:hAnsi="GHEA Grapalat"/>
          <w:sz w:val="20"/>
          <w:szCs w:val="20"/>
          <w:lang w:val="hy-AM" w:eastAsia="x-none"/>
        </w:rPr>
        <w:t>:</w:t>
      </w:r>
    </w:p>
    <w:p w14:paraId="39C8E4A9" w14:textId="77777777" w:rsidR="00116E47" w:rsidRPr="00522768" w:rsidRDefault="00A150A9"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eastAsia="x-none"/>
        </w:rPr>
        <w:t>8</w:t>
      </w:r>
      <w:r w:rsidR="002B121D" w:rsidRPr="00522768">
        <w:rPr>
          <w:rFonts w:ascii="GHEA Grapalat" w:hAnsi="GHEA Grapalat"/>
          <w:sz w:val="20"/>
          <w:lang w:val="af-ZA" w:eastAsia="x-none"/>
        </w:rPr>
        <w:t>.</w:t>
      </w:r>
      <w:r w:rsidR="004348F9" w:rsidRPr="00522768">
        <w:rPr>
          <w:rFonts w:ascii="GHEA Grapalat" w:hAnsi="GHEA Grapalat"/>
          <w:sz w:val="20"/>
          <w:lang w:val="af-ZA" w:eastAsia="x-none"/>
        </w:rPr>
        <w:t>8</w:t>
      </w:r>
      <w:r w:rsidR="002B121D" w:rsidRPr="00522768">
        <w:rPr>
          <w:rFonts w:ascii="GHEA Grapalat" w:hAnsi="GHEA Grapalat"/>
          <w:sz w:val="20"/>
          <w:lang w:val="af-ZA" w:eastAsia="x-none"/>
        </w:rPr>
        <w:t xml:space="preserve"> Եթե հայտերի բացման</w:t>
      </w:r>
      <w:r w:rsidR="00DE1C00" w:rsidRPr="00522768">
        <w:rPr>
          <w:rFonts w:ascii="GHEA Grapalat" w:hAnsi="GHEA Grapalat"/>
          <w:sz w:val="20"/>
          <w:lang w:val="hy-AM" w:eastAsia="x-none"/>
        </w:rPr>
        <w:t xml:space="preserve"> և գնահատման</w:t>
      </w:r>
      <w:r w:rsidR="002B121D" w:rsidRPr="00522768">
        <w:rPr>
          <w:rFonts w:ascii="GHEA Grapalat" w:hAnsi="GHEA Grapalat"/>
          <w:sz w:val="20"/>
          <w:lang w:val="af-ZA" w:eastAsia="x-none"/>
        </w:rPr>
        <w:t xml:space="preserve"> նիստի ընթացքում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իրականացված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արդյուն</w:t>
      </w:r>
      <w:r w:rsidR="002B121D" w:rsidRPr="00522768">
        <w:rPr>
          <w:rFonts w:ascii="GHEA Grapalat" w:hAnsi="GHEA Grapalat" w:cs="Sylfaen"/>
          <w:sz w:val="20"/>
          <w:szCs w:val="24"/>
          <w:lang w:val="af-ZA" w:eastAsia="en-US"/>
        </w:rPr>
        <w:softHyphen/>
      </w:r>
      <w:r w:rsidR="002B121D" w:rsidRPr="00522768">
        <w:rPr>
          <w:rFonts w:ascii="GHEA Grapalat" w:hAnsi="GHEA Grapalat" w:cs="Sylfaen"/>
          <w:sz w:val="20"/>
          <w:szCs w:val="24"/>
          <w:lang w:val="hy-AM" w:eastAsia="en-US"/>
        </w:rPr>
        <w:t>քում</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A24827" w:rsidRPr="00522768">
        <w:rPr>
          <w:rFonts w:ascii="GHEA Grapalat" w:hAnsi="GHEA Grapalat" w:cs="Sylfaen"/>
          <w:sz w:val="20"/>
          <w:szCs w:val="24"/>
          <w:lang w:val="af-ZA" w:eastAsia="en-US"/>
        </w:rPr>
        <w:t xml:space="preserve">ասնակցի </w:t>
      </w:r>
      <w:r w:rsidR="002B121D" w:rsidRPr="00522768">
        <w:rPr>
          <w:rFonts w:ascii="GHEA Grapalat" w:hAnsi="GHEA Grapalat" w:cs="Sylfaen"/>
          <w:sz w:val="20"/>
          <w:szCs w:val="24"/>
          <w:lang w:val="hy-AM" w:eastAsia="en-US"/>
        </w:rPr>
        <w:t>հայտում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անհամապատասխանություններ՝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պահանջների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նկատմամբ</w:t>
      </w:r>
      <w:r w:rsidR="004348F9" w:rsidRPr="00522768">
        <w:rPr>
          <w:rFonts w:ascii="GHEA Grapalat" w:hAnsi="GHEA Grapalat" w:cs="Sylfaen"/>
          <w:sz w:val="20"/>
          <w:szCs w:val="24"/>
          <w:lang w:val="hy-AM" w:eastAsia="en-US"/>
        </w:rPr>
        <w:t>,</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աշխատանքային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նիստը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իսկ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քարտուղարը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դրա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մասին</w:t>
      </w:r>
      <w:r w:rsidR="002B121D" w:rsidRPr="00522768">
        <w:rPr>
          <w:rFonts w:ascii="GHEA Grapalat" w:hAnsi="GHEA Grapalat" w:cs="Sylfaen"/>
          <w:sz w:val="20"/>
          <w:szCs w:val="24"/>
          <w:lang w:val="af-ZA" w:eastAsia="en-US"/>
        </w:rPr>
        <w:t xml:space="preserve"> </w:t>
      </w:r>
      <w:r w:rsidR="004348F9" w:rsidRPr="00522768">
        <w:rPr>
          <w:rFonts w:ascii="GHEA Grapalat" w:hAnsi="GHEA Grapalat" w:cs="Sylfaen"/>
          <w:sz w:val="20"/>
          <w:szCs w:val="24"/>
          <w:lang w:val="af-ZA" w:eastAsia="en-US"/>
        </w:rPr>
        <w:t xml:space="preserve">էլեկտրոնային եղանակով </w:t>
      </w:r>
      <w:r w:rsidR="002B121D" w:rsidRPr="00522768">
        <w:rPr>
          <w:rFonts w:ascii="GHEA Grapalat" w:hAnsi="GHEA Grapalat" w:cs="Sylfaen"/>
          <w:sz w:val="20"/>
          <w:szCs w:val="24"/>
          <w:lang w:val="hy-AM" w:eastAsia="en-US"/>
        </w:rPr>
        <w:t>տեղեկացնում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ասնակցին՝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առաջարկելով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մինչև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ավարտը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շտկել</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w:t>
      </w:r>
    </w:p>
    <w:p w14:paraId="6AF8E8CE" w14:textId="16C17E7E" w:rsidR="002B121D" w:rsidRPr="00522768" w:rsidRDefault="00116E47"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22768">
        <w:rPr>
          <w:rFonts w:ascii="GHEA Grapalat" w:hAnsi="GHEA Grapalat" w:cs="Sylfaen"/>
          <w:sz w:val="20"/>
          <w:szCs w:val="24"/>
          <w:lang w:val="hy-AM" w:eastAsia="en-US"/>
        </w:rPr>
        <w:t>հայտի գն</w:t>
      </w:r>
      <w:r w:rsidR="00563192" w:rsidRPr="00522768">
        <w:rPr>
          <w:rFonts w:ascii="GHEA Grapalat" w:hAnsi="GHEA Grapalat" w:cs="Sylfaen"/>
          <w:sz w:val="20"/>
          <w:szCs w:val="24"/>
          <w:lang w:val="hy-AM" w:eastAsia="en-US"/>
        </w:rPr>
        <w:t>ա</w:t>
      </w:r>
      <w:r w:rsidR="00873E83" w:rsidRPr="00522768">
        <w:rPr>
          <w:rFonts w:ascii="GHEA Grapalat" w:hAnsi="GHEA Grapalat" w:cs="Sylfaen"/>
          <w:sz w:val="20"/>
          <w:szCs w:val="24"/>
          <w:lang w:val="hy-AM" w:eastAsia="en-US"/>
        </w:rPr>
        <w:t xml:space="preserve">հատման ընթացքում </w:t>
      </w:r>
      <w:r w:rsidRPr="00522768">
        <w:rPr>
          <w:rFonts w:ascii="GHEA Grapalat" w:hAnsi="GHEA Grapalat" w:cs="Sylfaen"/>
          <w:sz w:val="20"/>
          <w:szCs w:val="24"/>
          <w:lang w:val="hy-AM" w:eastAsia="en-US"/>
        </w:rPr>
        <w:t xml:space="preserve">հայտնաբերված </w:t>
      </w:r>
      <w:r w:rsidR="00873E83" w:rsidRPr="00522768">
        <w:rPr>
          <w:rFonts w:ascii="GHEA Grapalat" w:hAnsi="GHEA Grapalat" w:cs="Sylfaen"/>
          <w:sz w:val="20"/>
          <w:szCs w:val="24"/>
          <w:lang w:val="hy-AM" w:eastAsia="en-US"/>
        </w:rPr>
        <w:t xml:space="preserve">բոլոր </w:t>
      </w:r>
      <w:r w:rsidRPr="00522768">
        <w:rPr>
          <w:rFonts w:ascii="GHEA Grapalat" w:hAnsi="GHEA Grapalat" w:cs="Sylfaen"/>
          <w:sz w:val="20"/>
          <w:szCs w:val="24"/>
          <w:lang w:val="hy-AM" w:eastAsia="en-US"/>
        </w:rPr>
        <w:t>անհամապատասխանությունները:</w:t>
      </w:r>
      <w:r w:rsidR="002B121D" w:rsidRPr="00522768">
        <w:rPr>
          <w:rFonts w:ascii="GHEA Grapalat" w:hAnsi="GHEA Grapalat" w:cs="Sylfaen"/>
          <w:sz w:val="20"/>
          <w:szCs w:val="24"/>
          <w:lang w:val="hy-AM" w:eastAsia="en-US"/>
        </w:rPr>
        <w:t xml:space="preserve">   </w:t>
      </w:r>
    </w:p>
    <w:p w14:paraId="6A0816A0" w14:textId="77777777" w:rsidR="00FC31D8" w:rsidRPr="00522768" w:rsidRDefault="00A150A9" w:rsidP="00EF3662">
      <w:pPr>
        <w:pStyle w:val="norm"/>
        <w:spacing w:line="240" w:lineRule="auto"/>
        <w:ind w:firstLine="567"/>
        <w:rPr>
          <w:rFonts w:ascii="GHEA Grapalat" w:hAnsi="GHEA Grapalat" w:cs="Sylfaen"/>
          <w:sz w:val="20"/>
          <w:szCs w:val="24"/>
          <w:lang w:val="hy-AM" w:eastAsia="en-US"/>
        </w:rPr>
      </w:pPr>
      <w:r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9</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Եթե</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8</w:t>
      </w:r>
      <w:r w:rsidR="004E6A12" w:rsidRPr="00522768">
        <w:rPr>
          <w:rFonts w:ascii="GHEA Grapalat" w:hAnsi="GHEA Grapalat" w:cs="Sylfaen"/>
          <w:sz w:val="20"/>
          <w:szCs w:val="24"/>
          <w:lang w:val="af-ZA" w:eastAsia="en-US"/>
        </w:rPr>
        <w:t>-</w:t>
      </w:r>
      <w:r w:rsidR="004E6A12" w:rsidRPr="00522768">
        <w:rPr>
          <w:rFonts w:ascii="GHEA Grapalat" w:hAnsi="GHEA Grapalat" w:cs="Sylfaen"/>
          <w:sz w:val="20"/>
          <w:szCs w:val="24"/>
          <w:lang w:val="hy-AM" w:eastAsia="en-US"/>
        </w:rPr>
        <w:t>րդ</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կետով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սահմանված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ժամկետում</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ասնակիցը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վերջին</w:t>
      </w:r>
      <w:r w:rsidR="009A05AC" w:rsidRPr="00522768">
        <w:rPr>
          <w:rFonts w:ascii="GHEA Grapalat" w:hAnsi="GHEA Grapalat" w:cs="Sylfaen"/>
          <w:sz w:val="20"/>
          <w:szCs w:val="24"/>
          <w:lang w:val="hy-AM" w:eastAsia="en-US"/>
        </w:rPr>
        <w:t>ի</w:t>
      </w:r>
      <w:r w:rsidR="002B121D" w:rsidRPr="00522768">
        <w:rPr>
          <w:rFonts w:ascii="GHEA Grapalat" w:hAnsi="GHEA Grapalat" w:cs="Sylfaen"/>
          <w:sz w:val="20"/>
          <w:szCs w:val="24"/>
          <w:lang w:val="hy-AM" w:eastAsia="en-US"/>
        </w:rPr>
        <w:t>ս</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Հակառակ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դեպքում</w:t>
      </w:r>
      <w:r w:rsidR="00D14B02" w:rsidRPr="00522768">
        <w:rPr>
          <w:rFonts w:ascii="GHEA Grapalat" w:hAnsi="GHEA Grapalat" w:cs="Sylfaen"/>
          <w:sz w:val="20"/>
          <w:szCs w:val="24"/>
          <w:lang w:val="hy-AM" w:eastAsia="en-US"/>
        </w:rPr>
        <w:t xml:space="preserve"> տվյալ մասնակցի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մերժվում</w:t>
      </w:r>
      <w:r w:rsidR="009A05AC" w:rsidRPr="00522768">
        <w:rPr>
          <w:rFonts w:ascii="GHEA Grapalat" w:hAnsi="GHEA Grapalat" w:cs="Sylfaen"/>
          <w:sz w:val="20"/>
          <w:szCs w:val="24"/>
          <w:lang w:val="af-ZA" w:eastAsia="en-US"/>
        </w:rPr>
        <w:t xml:space="preserve"> </w:t>
      </w:r>
      <w:r w:rsidR="009A05AC" w:rsidRPr="00522768">
        <w:rPr>
          <w:rFonts w:ascii="GHEA Grapalat" w:hAnsi="GHEA Grapalat" w:cs="Sylfaen"/>
          <w:sz w:val="20"/>
          <w:szCs w:val="24"/>
          <w:lang w:val="hy-AM" w:eastAsia="en-US"/>
        </w:rPr>
        <w:t>է</w:t>
      </w:r>
      <w:r w:rsidR="004348F9" w:rsidRPr="00522768">
        <w:rPr>
          <w:rFonts w:ascii="GHEA Grapalat" w:hAnsi="GHEA Grapalat" w:cs="Sylfaen"/>
          <w:sz w:val="20"/>
          <w:szCs w:val="24"/>
          <w:lang w:val="hy-AM" w:eastAsia="en-US"/>
        </w:rPr>
        <w:t>,</w:t>
      </w:r>
      <w:r w:rsidR="00D14B02" w:rsidRPr="0052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522768" w:rsidRDefault="00A150A9" w:rsidP="00F40755">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8</w:t>
      </w:r>
      <w:r w:rsidR="002B121D" w:rsidRPr="00522768">
        <w:rPr>
          <w:rFonts w:ascii="GHEA Grapalat" w:hAnsi="GHEA Grapalat" w:cs="Sylfaen"/>
          <w:szCs w:val="24"/>
        </w:rPr>
        <w:t>.</w:t>
      </w:r>
      <w:r w:rsidR="00D770E9" w:rsidRPr="00522768">
        <w:rPr>
          <w:rFonts w:ascii="GHEA Grapalat" w:hAnsi="GHEA Grapalat" w:cs="Sylfaen"/>
          <w:szCs w:val="24"/>
          <w:lang w:val="hy-AM"/>
        </w:rPr>
        <w:t>1</w:t>
      </w:r>
      <w:r w:rsidR="004348F9" w:rsidRPr="00522768">
        <w:rPr>
          <w:rFonts w:ascii="GHEA Grapalat" w:hAnsi="GHEA Grapalat" w:cs="Sylfaen"/>
          <w:szCs w:val="24"/>
          <w:lang w:val="hy-AM"/>
        </w:rPr>
        <w:t>0</w:t>
      </w:r>
      <w:r w:rsidR="002B121D"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չի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կարող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աշխատանքներին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եթե հանձնաժողովի գործունեության ընթացքում</w:t>
      </w:r>
      <w:r w:rsidR="008C7473" w:rsidRPr="00522768">
        <w:rPr>
          <w:rFonts w:ascii="GHEA Grapalat" w:hAnsi="GHEA Grapalat" w:cs="Sylfaen"/>
          <w:szCs w:val="24"/>
          <w:lang w:val="hy-AM"/>
        </w:rPr>
        <w:t xml:space="preserve"> </w:t>
      </w:r>
      <w:r w:rsidR="00F40755" w:rsidRPr="00522768">
        <w:rPr>
          <w:rFonts w:ascii="GHEA Grapalat" w:hAnsi="GHEA Grapalat" w:cs="Sylfaen"/>
          <w:szCs w:val="24"/>
          <w:lang w:val="hy-AM"/>
        </w:rPr>
        <w:t>պարզվում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վերջիններիս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իրենց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մերձավոր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ազգակցությամբ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խնամիությամբ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կապված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w:t>
      </w:r>
      <w:r w:rsidR="00F40755" w:rsidRPr="00522768">
        <w:rPr>
          <w:rFonts w:ascii="GHEA Grapalat" w:hAnsi="GHEA Grapalat" w:cs="Sylfaen"/>
          <w:szCs w:val="24"/>
        </w:rPr>
        <w:t>,</w:t>
      </w:r>
      <w:r w:rsidR="00F40755" w:rsidRPr="00522768">
        <w:rPr>
          <w:rFonts w:ascii="GHEA Grapalat" w:hAnsi="GHEA Grapalat" w:cs="Sylfaen"/>
          <w:szCs w:val="24"/>
          <w:lang w:val="hy-AM"/>
        </w:rPr>
        <w:t>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ինչպես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նաև</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ամուսնու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 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այդ</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ընթացակարգին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համար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ներկայացրել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w:t>
      </w:r>
      <w:r w:rsidR="00F40755" w:rsidRPr="00522768">
        <w:rPr>
          <w:rFonts w:ascii="GHEA Grapalat" w:hAnsi="GHEA Grapalat" w:cs="Sylfaen"/>
          <w:szCs w:val="24"/>
        </w:rPr>
        <w:t>:</w:t>
      </w:r>
      <w:r w:rsidR="00F40755" w:rsidRPr="00522768">
        <w:rPr>
          <w:rFonts w:ascii="GHEA Grapalat" w:hAnsi="GHEA Grapalat" w:cs="Sylfaen"/>
          <w:szCs w:val="24"/>
          <w:lang w:val="hy-AM"/>
        </w:rPr>
        <w:t xml:space="preserve"> Եթե</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առկա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կետով</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նախատեսված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պայմանը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ապա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 xml:space="preserve"> սույն ընթացակարգի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առնչությամբ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շահերի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բախում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 անհապաղ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ինքնաբացարկ</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հայտնում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սույնընթացակարգից</w:t>
      </w:r>
      <w:r w:rsidR="00F40755" w:rsidRPr="00522768">
        <w:rPr>
          <w:rFonts w:ascii="GHEA Grapalat" w:hAnsi="GHEA Grapalat" w:cs="Sylfaen"/>
          <w:szCs w:val="24"/>
        </w:rPr>
        <w:t xml:space="preserve">: </w:t>
      </w:r>
    </w:p>
    <w:p w14:paraId="2358F60E" w14:textId="77777777" w:rsidR="00FC4575"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0E50" w:rsidRPr="00522768">
        <w:rPr>
          <w:rFonts w:ascii="GHEA Grapalat" w:hAnsi="GHEA Grapalat" w:cs="Sylfaen"/>
          <w:szCs w:val="24"/>
          <w:lang w:val="hy-AM"/>
        </w:rPr>
        <w:t>.1</w:t>
      </w:r>
      <w:r w:rsidR="004348F9" w:rsidRPr="00522768">
        <w:rPr>
          <w:rFonts w:ascii="GHEA Grapalat" w:hAnsi="GHEA Grapalat" w:cs="Sylfaen"/>
          <w:szCs w:val="24"/>
          <w:lang w:val="hy-AM"/>
        </w:rPr>
        <w:t>1</w:t>
      </w:r>
      <w:r w:rsidR="005E0E50" w:rsidRPr="00522768">
        <w:rPr>
          <w:rFonts w:ascii="GHEA Grapalat" w:hAnsi="GHEA Grapalat" w:cs="Sylfaen"/>
          <w:szCs w:val="24"/>
          <w:lang w:val="hy-AM"/>
        </w:rPr>
        <w:t xml:space="preserve"> </w:t>
      </w:r>
      <w:r w:rsidR="00EA58C8" w:rsidRPr="00522768">
        <w:rPr>
          <w:rFonts w:ascii="GHEA Grapalat" w:hAnsi="GHEA Grapalat" w:cs="Sylfaen"/>
          <w:szCs w:val="24"/>
          <w:lang w:val="es-ES"/>
        </w:rPr>
        <w:t xml:space="preserve">Հայտերը բացվելուց </w:t>
      </w:r>
      <w:r w:rsidR="007A3F75" w:rsidRPr="00522768">
        <w:rPr>
          <w:rFonts w:ascii="GHEA Grapalat" w:hAnsi="GHEA Grapalat" w:cs="Sylfaen"/>
          <w:szCs w:val="24"/>
          <w:lang w:val="es-ES"/>
        </w:rPr>
        <w:t xml:space="preserve">և գնահատվելուց  </w:t>
      </w:r>
      <w:r w:rsidR="00EA58C8" w:rsidRPr="00522768">
        <w:rPr>
          <w:rFonts w:ascii="GHEA Grapalat" w:hAnsi="GHEA Grapalat" w:cs="Sylfaen"/>
          <w:szCs w:val="24"/>
          <w:lang w:val="es-ES"/>
        </w:rPr>
        <w:t>հետո կազմվում է արձանագրություն`</w:t>
      </w:r>
      <w:r w:rsidR="00EA58C8" w:rsidRPr="00522768">
        <w:rPr>
          <w:rFonts w:ascii="GHEA Grapalat" w:hAnsi="GHEA Grapalat" w:cs="Sylfaen"/>
        </w:rPr>
        <w:t xml:space="preserve"> գնումների մասին ՀՀ օրենսդրությամբ սահմանված կարգով</w:t>
      </w:r>
      <w:r w:rsidR="00EA58C8" w:rsidRPr="00522768">
        <w:rPr>
          <w:rFonts w:ascii="GHEA Grapalat" w:hAnsi="GHEA Grapalat" w:cs="Sylfaen"/>
          <w:lang w:val="hy-AM"/>
        </w:rPr>
        <w:t>:</w:t>
      </w:r>
      <w:r w:rsidR="00D571F0" w:rsidRPr="00522768">
        <w:rPr>
          <w:rFonts w:ascii="GHEA Grapalat" w:hAnsi="GHEA Grapalat" w:cs="Sylfaen"/>
          <w:lang w:val="hy-AM"/>
        </w:rPr>
        <w:t xml:space="preserve"> </w:t>
      </w:r>
      <w:r w:rsidR="00F025FC" w:rsidRPr="00522768">
        <w:rPr>
          <w:rFonts w:ascii="GHEA Grapalat" w:hAnsi="GHEA Grapalat" w:cs="Sylfaen"/>
          <w:lang w:val="hy-AM"/>
        </w:rPr>
        <w:t>Ընդ որում հանձնաժողովի նիստի արձանագր</w:t>
      </w:r>
      <w:r w:rsidR="007A3F75" w:rsidRPr="00522768">
        <w:rPr>
          <w:rFonts w:ascii="GHEA Grapalat" w:hAnsi="GHEA Grapalat" w:cs="Sylfaen"/>
          <w:lang w:val="hy-AM"/>
        </w:rPr>
        <w:t>ու</w:t>
      </w:r>
      <w:r w:rsidR="00F025FC" w:rsidRPr="00522768">
        <w:rPr>
          <w:rFonts w:ascii="GHEA Grapalat" w:hAnsi="GHEA Grapalat" w:cs="Sylfaen"/>
          <w:lang w:val="hy-AM"/>
        </w:rPr>
        <w:t>թյ</w:t>
      </w:r>
      <w:r w:rsidR="007A3F75" w:rsidRPr="00522768">
        <w:rPr>
          <w:rFonts w:ascii="GHEA Grapalat" w:hAnsi="GHEA Grapalat" w:cs="Sylfaen"/>
          <w:lang w:val="hy-AM"/>
        </w:rPr>
        <w:t>ա</w:t>
      </w:r>
      <w:r w:rsidR="00F025FC" w:rsidRPr="0052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22768">
        <w:rPr>
          <w:rFonts w:ascii="GHEA Grapalat" w:hAnsi="GHEA Grapalat" w:cs="Sylfaen"/>
          <w:lang w:val="hy-AM"/>
        </w:rPr>
        <w:t xml:space="preserve"> </w:t>
      </w:r>
      <w:r w:rsidR="007A3F75" w:rsidRPr="00522768">
        <w:rPr>
          <w:rFonts w:ascii="GHEA Grapalat" w:hAnsi="GHEA Grapalat" w:cs="Sylfaen"/>
          <w:szCs w:val="24"/>
          <w:lang w:val="hy-AM"/>
        </w:rPr>
        <w:t>Արձանագրությունն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ստորագրում</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են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հանձնաժողովի</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նիստին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ներկա</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անդամները։</w:t>
      </w:r>
    </w:p>
    <w:p w14:paraId="26E434C1" w14:textId="77777777" w:rsidR="00E65F37"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2F4D" w:rsidRPr="00522768">
        <w:rPr>
          <w:rFonts w:ascii="GHEA Grapalat" w:hAnsi="GHEA Grapalat" w:cs="Sylfaen"/>
          <w:szCs w:val="24"/>
          <w:lang w:val="hy-AM"/>
        </w:rPr>
        <w:t>.</w:t>
      </w:r>
      <w:r w:rsidR="00EA58C8" w:rsidRPr="00522768">
        <w:rPr>
          <w:rFonts w:ascii="GHEA Grapalat" w:hAnsi="GHEA Grapalat" w:cs="Sylfaen"/>
          <w:szCs w:val="24"/>
          <w:lang w:val="hy-AM"/>
        </w:rPr>
        <w:t>1</w:t>
      </w:r>
      <w:r w:rsidR="004348F9" w:rsidRPr="00522768">
        <w:rPr>
          <w:rFonts w:ascii="GHEA Grapalat" w:hAnsi="GHEA Grapalat" w:cs="Sylfaen"/>
          <w:szCs w:val="24"/>
          <w:lang w:val="hy-AM"/>
        </w:rPr>
        <w:t>2</w:t>
      </w:r>
      <w:r w:rsidR="00EA58C8" w:rsidRPr="00522768">
        <w:rPr>
          <w:rFonts w:ascii="GHEA Grapalat" w:hAnsi="GHEA Grapalat" w:cs="Sylfaen"/>
          <w:szCs w:val="24"/>
          <w:lang w:val="hy-AM"/>
        </w:rPr>
        <w:t xml:space="preserve"> </w:t>
      </w:r>
      <w:r w:rsidR="005E3501" w:rsidRPr="00522768">
        <w:rPr>
          <w:rFonts w:ascii="GHEA Grapalat" w:hAnsi="GHEA Grapalat" w:cs="Sylfaen"/>
          <w:szCs w:val="24"/>
        </w:rPr>
        <w:t xml:space="preserve"> </w:t>
      </w:r>
      <w:r w:rsidR="009A171D" w:rsidRPr="00522768">
        <w:rPr>
          <w:rFonts w:ascii="GHEA Grapalat" w:hAnsi="GHEA Grapalat" w:cs="Sylfaen"/>
          <w:szCs w:val="24"/>
        </w:rPr>
        <w:t>Հ</w:t>
      </w:r>
      <w:r w:rsidR="005E3501" w:rsidRPr="00522768">
        <w:rPr>
          <w:rFonts w:ascii="GHEA Grapalat" w:hAnsi="GHEA Grapalat" w:cs="Sylfaen"/>
          <w:szCs w:val="24"/>
        </w:rPr>
        <w:t xml:space="preserve">անձնաժողովի քարտուղարը </w:t>
      </w:r>
      <w:r w:rsidR="00E65F37" w:rsidRPr="00522768">
        <w:rPr>
          <w:rFonts w:ascii="GHEA Grapalat" w:hAnsi="GHEA Grapalat" w:cs="Sylfaen"/>
          <w:szCs w:val="24"/>
        </w:rPr>
        <w:t xml:space="preserve">հայտերի </w:t>
      </w:r>
      <w:r w:rsidR="00D11611" w:rsidRPr="00522768">
        <w:rPr>
          <w:rFonts w:ascii="GHEA Grapalat" w:hAnsi="GHEA Grapalat" w:cs="Sylfaen"/>
          <w:szCs w:val="24"/>
        </w:rPr>
        <w:t>բացման</w:t>
      </w:r>
      <w:r w:rsidR="006D5E0B" w:rsidRPr="00522768">
        <w:rPr>
          <w:rFonts w:ascii="GHEA Grapalat" w:hAnsi="GHEA Grapalat" w:cs="Sylfaen"/>
          <w:szCs w:val="24"/>
          <w:lang w:val="hy-AM"/>
        </w:rPr>
        <w:t xml:space="preserve"> և գնահատման</w:t>
      </w:r>
      <w:r w:rsidR="00D11611" w:rsidRPr="00522768">
        <w:rPr>
          <w:rFonts w:ascii="GHEA Grapalat" w:hAnsi="GHEA Grapalat" w:cs="Sylfaen"/>
          <w:szCs w:val="24"/>
        </w:rPr>
        <w:t xml:space="preserve"> նիստի ավարտից հետո ոչ ուշ քան</w:t>
      </w:r>
      <w:r w:rsidR="00D11611" w:rsidRPr="00522768">
        <w:rPr>
          <w:rFonts w:ascii="GHEA Grapalat" w:hAnsi="GHEA Grapalat" w:cs="Arial"/>
          <w:spacing w:val="-8"/>
          <w:sz w:val="24"/>
          <w:szCs w:val="24"/>
        </w:rPr>
        <w:t xml:space="preserve"> </w:t>
      </w:r>
      <w:r w:rsidR="00E65F37" w:rsidRPr="00522768">
        <w:rPr>
          <w:rFonts w:ascii="GHEA Grapalat" w:hAnsi="GHEA Grapalat" w:cs="Sylfaen"/>
          <w:szCs w:val="24"/>
        </w:rPr>
        <w:t xml:space="preserve">հաջորդող աշխատանքային օրը` </w:t>
      </w:r>
    </w:p>
    <w:p w14:paraId="1BC89666" w14:textId="77777777" w:rsidR="00255D6A" w:rsidRPr="00522768" w:rsidRDefault="00A24827" w:rsidP="00EF3662">
      <w:pPr>
        <w:pStyle w:val="BodyTextIndent2"/>
        <w:spacing w:line="240" w:lineRule="auto"/>
        <w:ind w:firstLine="567"/>
        <w:rPr>
          <w:rFonts w:ascii="GHEA Grapalat" w:hAnsi="GHEA Grapalat" w:cs="Sylfaen"/>
          <w:lang w:val="hy-AM"/>
        </w:rPr>
      </w:pPr>
      <w:r w:rsidRPr="00522768">
        <w:rPr>
          <w:rFonts w:ascii="GHEA Grapalat" w:hAnsi="GHEA Grapalat" w:cs="Sylfaen"/>
        </w:rPr>
        <w:t>1)</w:t>
      </w:r>
      <w:r w:rsidRPr="00522768">
        <w:rPr>
          <w:rFonts w:ascii="GHEA Grapalat" w:hAnsi="GHEA Grapalat" w:cs="Sylfaen"/>
          <w:lang w:val="hy-AM"/>
        </w:rPr>
        <w:t xml:space="preserve"> հայտերի բացման</w:t>
      </w:r>
      <w:r w:rsidR="00BE037D" w:rsidRPr="00522768">
        <w:rPr>
          <w:rFonts w:ascii="GHEA Grapalat" w:hAnsi="GHEA Grapalat" w:cs="Sylfaen"/>
        </w:rPr>
        <w:t xml:space="preserve"> և գնահատման</w:t>
      </w:r>
      <w:r w:rsidRPr="00522768">
        <w:rPr>
          <w:rFonts w:ascii="GHEA Grapalat" w:hAnsi="GHEA Grapalat" w:cs="Sylfaen"/>
          <w:lang w:val="hy-AM"/>
        </w:rPr>
        <w:t xml:space="preserve"> նիստի արձանագրության բնօրինակից արտատպված (սկանավորված) տարբերակը</w:t>
      </w:r>
      <w:r w:rsidR="009A30B4" w:rsidRPr="00522768">
        <w:rPr>
          <w:rFonts w:ascii="GHEA Grapalat" w:hAnsi="GHEA Grapalat" w:cs="Sylfaen"/>
          <w:lang w:val="hy-AM"/>
        </w:rPr>
        <w:t xml:space="preserve"> և սույն </w:t>
      </w:r>
      <w:r w:rsidR="00E30D12" w:rsidRPr="00522768">
        <w:rPr>
          <w:rFonts w:ascii="GHEA Grapalat" w:hAnsi="GHEA Grapalat" w:cs="Sylfaen"/>
          <w:lang w:val="hy-AM"/>
        </w:rPr>
        <w:t>հրավերի 1-ին մասի 3.5 կետում նշված</w:t>
      </w:r>
      <w:r w:rsidR="009A30B4" w:rsidRPr="0052276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22768">
        <w:rPr>
          <w:rFonts w:ascii="GHEA Grapalat" w:hAnsi="GHEA Grapalat" w:cs="Sylfaen"/>
          <w:lang w:val="hy-AM"/>
        </w:rPr>
        <w:t xml:space="preserve"> հրապարակում է տեղեկագրում</w:t>
      </w:r>
      <w:r w:rsidR="00902BB9" w:rsidRPr="0052276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22768" w:rsidRDefault="008B73CD" w:rsidP="00EF3662">
      <w:pPr>
        <w:pStyle w:val="BodyTextIndent2"/>
        <w:spacing w:line="240" w:lineRule="auto"/>
        <w:ind w:firstLine="567"/>
        <w:rPr>
          <w:rFonts w:ascii="GHEA Grapalat" w:hAnsi="GHEA Grapalat" w:cs="Sylfaen"/>
          <w:szCs w:val="24"/>
        </w:rPr>
      </w:pPr>
      <w:r w:rsidRPr="00522768">
        <w:rPr>
          <w:rFonts w:ascii="GHEA Grapalat" w:hAnsi="GHEA Grapalat" w:cs="Sylfaen"/>
          <w:szCs w:val="24"/>
        </w:rPr>
        <w:t>2) իր և գնահատող հանձնաժողովի` հայտերի բացման</w:t>
      </w:r>
      <w:r w:rsidR="00266B8B" w:rsidRPr="00522768">
        <w:rPr>
          <w:rFonts w:ascii="GHEA Grapalat" w:hAnsi="GHEA Grapalat" w:cs="Sylfaen"/>
          <w:szCs w:val="24"/>
          <w:lang w:val="hy-AM"/>
        </w:rPr>
        <w:t xml:space="preserve"> և գնահատման</w:t>
      </w:r>
      <w:r w:rsidRPr="00522768">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22768">
        <w:rPr>
          <w:rFonts w:ascii="GHEA Grapalat" w:hAnsi="GHEA Grapalat" w:cs="Sylfaen"/>
          <w:szCs w:val="24"/>
        </w:rPr>
        <w:t>Հ</w:t>
      </w:r>
      <w:r w:rsidRPr="0052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22768">
        <w:rPr>
          <w:rFonts w:ascii="GHEA Grapalat" w:hAnsi="GHEA Grapalat" w:cs="Sylfaen"/>
          <w:szCs w:val="24"/>
        </w:rPr>
        <w:t xml:space="preserve">և գնահատման </w:t>
      </w:r>
      <w:r w:rsidRPr="0052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522768" w:rsidRDefault="008769B4" w:rsidP="00EF3662">
      <w:pPr>
        <w:ind w:firstLine="375"/>
        <w:jc w:val="both"/>
        <w:rPr>
          <w:rFonts w:ascii="GHEA Grapalat" w:hAnsi="GHEA Grapalat" w:cs="Sylfaen"/>
          <w:sz w:val="20"/>
          <w:lang w:val="hy-AM"/>
        </w:rPr>
      </w:pPr>
      <w:r w:rsidRPr="00522768">
        <w:rPr>
          <w:rFonts w:ascii="GHEA Grapalat" w:hAnsi="GHEA Grapalat"/>
          <w:lang w:val="af-ZA"/>
        </w:rPr>
        <w:tab/>
      </w:r>
      <w:r w:rsidR="00A150A9" w:rsidRPr="00522768">
        <w:rPr>
          <w:rFonts w:ascii="GHEA Grapalat" w:hAnsi="GHEA Grapalat" w:cs="Sylfaen"/>
          <w:sz w:val="20"/>
          <w:lang w:val="af-ZA"/>
        </w:rPr>
        <w:t>8</w:t>
      </w:r>
      <w:r w:rsidR="0036230B" w:rsidRPr="00522768">
        <w:rPr>
          <w:rFonts w:ascii="GHEA Grapalat" w:hAnsi="GHEA Grapalat" w:cs="Sylfaen"/>
          <w:sz w:val="20"/>
          <w:lang w:val="af-ZA"/>
        </w:rPr>
        <w:t>.</w:t>
      </w:r>
      <w:r w:rsidR="00BE037D" w:rsidRPr="00522768">
        <w:rPr>
          <w:rFonts w:ascii="GHEA Grapalat" w:hAnsi="GHEA Grapalat" w:cs="Sylfaen"/>
          <w:sz w:val="20"/>
          <w:lang w:val="af-ZA"/>
        </w:rPr>
        <w:t>13</w:t>
      </w:r>
      <w:r w:rsidR="009D03A4" w:rsidRPr="00522768">
        <w:rPr>
          <w:rFonts w:ascii="GHEA Grapalat" w:hAnsi="GHEA Grapalat" w:cs="Sylfaen"/>
          <w:sz w:val="20"/>
          <w:lang w:val="af-ZA"/>
        </w:rPr>
        <w:t xml:space="preserve"> </w:t>
      </w:r>
      <w:r w:rsidR="0036230B" w:rsidRPr="00522768">
        <w:rPr>
          <w:rFonts w:ascii="GHEA Grapalat" w:hAnsi="GHEA Grapalat" w:cs="Sylfaen"/>
          <w:sz w:val="20"/>
        </w:rPr>
        <w:t>Օրենքի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հոդվածի</w:t>
      </w:r>
      <w:r w:rsidR="0036230B" w:rsidRPr="00522768">
        <w:rPr>
          <w:rFonts w:ascii="GHEA Grapalat" w:hAnsi="GHEA Grapalat" w:cs="Sylfaen"/>
          <w:sz w:val="20"/>
          <w:lang w:val="af-ZA"/>
        </w:rPr>
        <w:t xml:space="preserve"> 1-</w:t>
      </w:r>
      <w:r w:rsidR="0036230B" w:rsidRPr="00522768">
        <w:rPr>
          <w:rFonts w:ascii="GHEA Grapalat" w:hAnsi="GHEA Grapalat" w:cs="Sylfaen"/>
          <w:sz w:val="20"/>
        </w:rPr>
        <w:t>ին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մասի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կետով</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նախատեսված</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հիմքերն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ի</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հայտ</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գալու</w:t>
      </w:r>
      <w:r w:rsidR="0036230B"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պատճառաբանված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վրա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որում</w:t>
      </w:r>
      <w:r w:rsidR="00F40755" w:rsidRPr="00522768">
        <w:rPr>
          <w:rFonts w:ascii="GHEA Grapalat" w:hAnsi="GHEA Grapalat" w:cs="Sylfaen"/>
          <w:sz w:val="20"/>
          <w:lang w:val="af-ZA"/>
        </w:rPr>
        <w:t xml:space="preserve"> </w:t>
      </w:r>
      <w:r w:rsidR="00F40755" w:rsidRPr="00522768">
        <w:rPr>
          <w:rFonts w:ascii="Calibri" w:hAnsi="Calibri" w:cs="Calibri"/>
          <w:sz w:val="20"/>
          <w:lang w:val="af-ZA"/>
        </w:rPr>
        <w:t> </w:t>
      </w:r>
      <w:r w:rsidR="00F40755" w:rsidRPr="00522768">
        <w:rPr>
          <w:rFonts w:ascii="GHEA Grapalat" w:hAnsi="GHEA Grapalat" w:cs="Sylfaen"/>
          <w:sz w:val="20"/>
          <w:lang w:val="ru-RU"/>
        </w:rPr>
        <w:t>սույն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կետում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նշված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կայացնում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ընթացակարգը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չկայացած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հայտարարվելու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կնքված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պայմանագիրը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միակողմանի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լուծելու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DB4EFF" w:rsidRPr="00522768">
        <w:rPr>
          <w:rFonts w:ascii="GHEA Grapalat" w:hAnsi="GHEA Grapalat" w:cs="Sylfaen"/>
          <w:sz w:val="20"/>
          <w:lang w:val="hy-AM"/>
        </w:rPr>
        <w:t xml:space="preserve"> </w:t>
      </w:r>
      <w:r w:rsidR="00DB4EFF" w:rsidRPr="00522768">
        <w:rPr>
          <w:rFonts w:ascii="GHEA Grapalat" w:hAnsi="GHEA Grapalat" w:cs="Sylfaen"/>
          <w:sz w:val="20"/>
          <w:lang w:val="af-ZA"/>
        </w:rPr>
        <w:t>(</w:t>
      </w:r>
      <w:r w:rsidR="00DB4EFF" w:rsidRPr="00522768">
        <w:rPr>
          <w:rFonts w:ascii="GHEA Grapalat" w:hAnsi="GHEA Grapalat" w:cs="Sylfaen"/>
          <w:sz w:val="20"/>
          <w:lang w:val="hy-AM"/>
        </w:rPr>
        <w:t>ծանուցումը</w:t>
      </w:r>
      <w:r w:rsidR="00DB4EFF" w:rsidRPr="00522768">
        <w:rPr>
          <w:rFonts w:ascii="GHEA Grapalat" w:hAnsi="GHEA Grapalat" w:cs="Sylfaen"/>
          <w:sz w:val="20"/>
          <w:lang w:val="af-ZA"/>
        </w:rPr>
        <w:t xml:space="preserve">) </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տասն</w:t>
      </w:r>
      <w:r w:rsidR="00DB4EFF" w:rsidRPr="00522768">
        <w:rPr>
          <w:rFonts w:ascii="GHEA Grapalat" w:hAnsi="GHEA Grapalat" w:cs="Sylfaen"/>
          <w:sz w:val="20"/>
          <w:lang w:val="hy-AM"/>
        </w:rPr>
        <w:t>երորդ 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կայացվելուն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այն</w:t>
      </w:r>
      <w:r w:rsidR="00F40755" w:rsidRPr="00522768">
        <w:rPr>
          <w:rFonts w:ascii="GHEA Grapalat" w:hAnsi="GHEA Grapalat" w:cs="Sylfaen"/>
          <w:sz w:val="20"/>
          <w:lang w:val="af-ZA"/>
        </w:rPr>
        <w:t xml:space="preserve"> գրավոր </w:t>
      </w:r>
      <w:r w:rsidR="00F40755" w:rsidRPr="00522768">
        <w:rPr>
          <w:rFonts w:ascii="GHEA Grapalat" w:hAnsi="GHEA Grapalat" w:cs="Sylfaen"/>
          <w:sz w:val="20"/>
          <w:lang w:val="ru-RU"/>
        </w:rPr>
        <w:t>տրամադրվում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մարմնին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իսկ</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դրությամբ</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կողմից</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բողոքարկման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հարուցված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չավարտված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առկայության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տվյալ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եզրափակիչ</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ակտն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ուժի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մեջ</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մտնելու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եթե</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քննության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արդյունքով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կատարման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հնարավորությունը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վերացել</w:t>
      </w:r>
      <w:r w:rsidR="00DB4EFF" w:rsidRPr="00522768">
        <w:rPr>
          <w:rFonts w:ascii="GHEA Grapalat" w:hAnsi="GHEA Grapalat" w:cs="Sylfaen"/>
          <w:sz w:val="20"/>
          <w:lang w:val="hy-AM"/>
        </w:rPr>
        <w:t>։</w:t>
      </w:r>
    </w:p>
    <w:p w14:paraId="4D2D6871" w14:textId="58E1A7C9" w:rsidR="00DB4EFF" w:rsidRPr="00522768" w:rsidRDefault="00CC049D" w:rsidP="00DB4EFF">
      <w:pPr>
        <w:shd w:val="clear" w:color="auto" w:fill="FFFFFF"/>
        <w:ind w:firstLine="375"/>
        <w:jc w:val="both"/>
        <w:rPr>
          <w:rFonts w:ascii="GHEA Grapalat" w:hAnsi="GHEA Grapalat" w:cs="Sylfaen"/>
          <w:sz w:val="20"/>
          <w:lang w:val="af-ZA"/>
        </w:rPr>
      </w:pPr>
      <w:r w:rsidRPr="00522768">
        <w:rPr>
          <w:rFonts w:ascii="GHEA Grapalat" w:hAnsi="GHEA Grapalat" w:cs="Sylfaen"/>
          <w:sz w:val="20"/>
          <w:lang w:val="hy-AM"/>
        </w:rPr>
        <w:t>Ե</w:t>
      </w:r>
      <w:r w:rsidR="00DB4EFF" w:rsidRPr="00522768">
        <w:rPr>
          <w:rFonts w:ascii="GHEA Grapalat" w:hAnsi="GHEA Grapalat" w:cs="Sylfaen"/>
          <w:sz w:val="20"/>
          <w:lang w:val="af-ZA"/>
        </w:rPr>
        <w:t>թե՝</w:t>
      </w:r>
    </w:p>
    <w:p w14:paraId="620CA7AB" w14:textId="77777777" w:rsidR="00DB4EFF" w:rsidRPr="00522768"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22768">
        <w:rPr>
          <w:rFonts w:ascii="GHEA Grapalat" w:hAnsi="GHEA Grapalat" w:cs="Sylfaen"/>
          <w:sz w:val="20"/>
          <w:lang w:val="af-ZA"/>
        </w:rPr>
        <w:lastRenderedPageBreak/>
        <w:t xml:space="preserve">սույն կետով նախատեսված՝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227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227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 xml:space="preserve">նին որոշումը </w:t>
      </w:r>
      <w:r w:rsidRPr="006D2E03">
        <w:rPr>
          <w:rFonts w:ascii="GHEA Grapalat" w:hAnsi="GHEA Grapalat" w:cs="Sylfaen"/>
          <w:sz w:val="20"/>
        </w:rPr>
        <w:t>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005A953F" w:rsidR="002B103D" w:rsidRPr="004E5F94" w:rsidRDefault="00A150A9" w:rsidP="00EF3662">
      <w:pPr>
        <w:pStyle w:val="BodyTextIndent2"/>
        <w:spacing w:line="240" w:lineRule="auto"/>
        <w:ind w:firstLine="567"/>
        <w:rPr>
          <w:rFonts w:ascii="GHEA Grapalat" w:hAnsi="GHEA Grapalat"/>
          <w:b/>
          <w:lang w:val="hy-AM"/>
        </w:rPr>
      </w:pPr>
      <w:r w:rsidRPr="004E5F94">
        <w:rPr>
          <w:rFonts w:ascii="GHEA Grapalat" w:hAnsi="GHEA Grapalat"/>
          <w:b/>
        </w:rPr>
        <w:t>8</w:t>
      </w:r>
      <w:r w:rsidR="00947D03" w:rsidRPr="004E5F94">
        <w:rPr>
          <w:rFonts w:ascii="GHEA Grapalat" w:hAnsi="GHEA Grapalat"/>
          <w:b/>
          <w:lang w:val="hy-AM"/>
        </w:rPr>
        <w:t>.</w:t>
      </w:r>
      <w:r w:rsidR="00436F47" w:rsidRPr="004E5F94">
        <w:rPr>
          <w:rFonts w:ascii="GHEA Grapalat" w:hAnsi="GHEA Grapalat"/>
          <w:b/>
        </w:rPr>
        <w:t xml:space="preserve">18 </w:t>
      </w:r>
      <w:r w:rsidR="00571F29" w:rsidRPr="004E5F94">
        <w:rPr>
          <w:rFonts w:ascii="GHEA Grapalat" w:hAnsi="GHEA Grapalat" w:cs="Sylfaen"/>
          <w:b/>
        </w:rPr>
        <w:t>Հայտերի</w:t>
      </w:r>
      <w:r w:rsidR="00571F29" w:rsidRPr="004E5F94">
        <w:rPr>
          <w:rFonts w:ascii="GHEA Grapalat" w:hAnsi="GHEA Grapalat" w:cs="Arial"/>
          <w:b/>
        </w:rPr>
        <w:t xml:space="preserve"> </w:t>
      </w:r>
      <w:r w:rsidR="00571F29" w:rsidRPr="004E5F94">
        <w:rPr>
          <w:rFonts w:ascii="GHEA Grapalat" w:hAnsi="GHEA Grapalat" w:cs="Sylfaen"/>
          <w:b/>
        </w:rPr>
        <w:t>գնահատումը</w:t>
      </w:r>
      <w:r w:rsidR="00571F29" w:rsidRPr="004E5F94">
        <w:rPr>
          <w:rFonts w:ascii="GHEA Grapalat" w:hAnsi="GHEA Grapalat" w:cs="Arial"/>
          <w:b/>
        </w:rPr>
        <w:t xml:space="preserve"> </w:t>
      </w:r>
      <w:r w:rsidR="00571F29" w:rsidRPr="004E5F94">
        <w:rPr>
          <w:rFonts w:ascii="GHEA Grapalat" w:hAnsi="GHEA Grapalat" w:cs="Sylfaen"/>
          <w:b/>
        </w:rPr>
        <w:t>և</w:t>
      </w:r>
      <w:r w:rsidR="00571F29" w:rsidRPr="004E5F94">
        <w:rPr>
          <w:rFonts w:ascii="GHEA Grapalat" w:hAnsi="GHEA Grapalat" w:cs="Arial"/>
          <w:b/>
        </w:rPr>
        <w:t xml:space="preserve"> </w:t>
      </w:r>
      <w:r w:rsidR="00571F29" w:rsidRPr="004E5F94">
        <w:rPr>
          <w:rFonts w:ascii="GHEA Grapalat" w:hAnsi="GHEA Grapalat" w:cs="Sylfaen"/>
          <w:b/>
        </w:rPr>
        <w:t>ընտրված մասնակցի որոշումն</w:t>
      </w:r>
      <w:r w:rsidR="00571F29" w:rsidRPr="004E5F94">
        <w:rPr>
          <w:rFonts w:ascii="GHEA Grapalat" w:hAnsi="GHEA Grapalat" w:cs="Arial"/>
          <w:b/>
        </w:rPr>
        <w:t xml:space="preserve"> </w:t>
      </w:r>
      <w:r w:rsidR="00571F29" w:rsidRPr="004E5F94">
        <w:rPr>
          <w:rFonts w:ascii="GHEA Grapalat" w:hAnsi="GHEA Grapalat" w:cs="Sylfaen"/>
          <w:b/>
        </w:rPr>
        <w:t>իրականացվում</w:t>
      </w:r>
      <w:r w:rsidR="00571F29" w:rsidRPr="004E5F94">
        <w:rPr>
          <w:rFonts w:ascii="GHEA Grapalat" w:hAnsi="GHEA Grapalat" w:cs="Arial"/>
          <w:b/>
        </w:rPr>
        <w:t xml:space="preserve"> </w:t>
      </w:r>
      <w:r w:rsidR="00571F29" w:rsidRPr="004E5F94">
        <w:rPr>
          <w:rFonts w:ascii="GHEA Grapalat" w:hAnsi="GHEA Grapalat" w:cs="Sylfaen"/>
          <w:b/>
        </w:rPr>
        <w:t>է</w:t>
      </w:r>
      <w:r w:rsidR="00571F29" w:rsidRPr="004E5F94">
        <w:rPr>
          <w:rFonts w:ascii="GHEA Grapalat" w:hAnsi="GHEA Grapalat" w:cs="Arial"/>
          <w:b/>
        </w:rPr>
        <w:t xml:space="preserve"> </w:t>
      </w:r>
      <w:r w:rsidR="00571F29" w:rsidRPr="004E5F94">
        <w:rPr>
          <w:rFonts w:ascii="GHEA Grapalat" w:hAnsi="GHEA Grapalat" w:cs="Sylfaen"/>
          <w:b/>
        </w:rPr>
        <w:t>ըստ</w:t>
      </w:r>
      <w:r w:rsidR="00571F29" w:rsidRPr="004E5F94">
        <w:rPr>
          <w:rFonts w:ascii="GHEA Grapalat" w:hAnsi="GHEA Grapalat" w:cs="Arial"/>
          <w:b/>
        </w:rPr>
        <w:t xml:space="preserve"> </w:t>
      </w:r>
      <w:r w:rsidR="00571F29" w:rsidRPr="004E5F94">
        <w:rPr>
          <w:rFonts w:ascii="GHEA Grapalat" w:hAnsi="GHEA Grapalat" w:cs="Sylfaen"/>
          <w:b/>
        </w:rPr>
        <w:t>առանձին</w:t>
      </w:r>
      <w:r w:rsidR="00571F29" w:rsidRPr="004E5F94">
        <w:rPr>
          <w:rFonts w:ascii="GHEA Grapalat" w:hAnsi="GHEA Grapalat" w:cs="Arial"/>
          <w:b/>
        </w:rPr>
        <w:t xml:space="preserve"> </w:t>
      </w:r>
      <w:r w:rsidR="00571F29" w:rsidRPr="004E5F94">
        <w:rPr>
          <w:rFonts w:ascii="GHEA Grapalat" w:hAnsi="GHEA Grapalat" w:cs="Sylfaen"/>
          <w:b/>
        </w:rPr>
        <w:t>չափաբաժինների</w:t>
      </w:r>
      <w:r w:rsidR="004E5F94" w:rsidRPr="004E5F94">
        <w:rPr>
          <w:rFonts w:ascii="GHEA Grapalat" w:hAnsi="GHEA Grapalat" w:cs="Sylfaen"/>
          <w:b/>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1C2F4B3C"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BD2107">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BD2107">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162C5E7"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D2107" w:rsidRPr="00BD2107">
        <w:rPr>
          <w:rFonts w:ascii="GHEA Grapalat" w:hAnsi="GHEA Grapalat" w:cs="Sylfaen"/>
          <w:b/>
          <w:lang w:val="es-ES"/>
        </w:rPr>
        <w:t>10</w:t>
      </w:r>
      <w:r w:rsidRPr="00BD2107">
        <w:rPr>
          <w:rFonts w:ascii="GHEA Grapalat" w:hAnsi="GHEA Grapalat" w:cs="Sylfaen"/>
          <w:b/>
          <w:lang w:val="es-ES"/>
        </w:rPr>
        <w:t xml:space="preserve"> օրացուցային</w:t>
      </w:r>
      <w:r w:rsidRPr="00BD2107">
        <w:rPr>
          <w:rFonts w:ascii="GHEA Grapalat" w:hAnsi="GHEA Grapalat" w:cs="Arial"/>
          <w:b/>
          <w:lang w:val="es-ES"/>
        </w:rPr>
        <w:t xml:space="preserve"> </w:t>
      </w:r>
      <w:r w:rsidRPr="00BD2107">
        <w:rPr>
          <w:rFonts w:ascii="GHEA Grapalat" w:hAnsi="GHEA Grapalat" w:cs="Sylfaen"/>
          <w:b/>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578DE33"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5FA6CE74"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BD2107">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lastRenderedPageBreak/>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1"/>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322AEED7"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2"/>
        <w:t>12</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7777777"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FootnoteReference"/>
          <w:rFonts w:ascii="GHEA Grapalat" w:hAnsi="GHEA Grapalat" w:cs="Sylfaen"/>
          <w:color w:val="FFFFFF"/>
          <w:sz w:val="20"/>
        </w:rPr>
        <w:footnoteReference w:id="3"/>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54B0FCF5" w14:textId="090A5646" w:rsidR="00096865" w:rsidRPr="00A71D81" w:rsidRDefault="00096865" w:rsidP="000E03D7">
      <w:pPr>
        <w:pStyle w:val="BodyTextIndent"/>
        <w:spacing w:line="240" w:lineRule="auto"/>
        <w:ind w:firstLine="0"/>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697AB37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6C9C6FF4"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0E03D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0E03D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FEE003E" w:rsidR="00096865" w:rsidRPr="00A71D81" w:rsidRDefault="000E03D7" w:rsidP="000E03D7">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14:paraId="678F3A56" w14:textId="388BFDA0"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8649F34"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E03D7" w:rsidRPr="00D81042">
        <w:rPr>
          <w:rFonts w:ascii="GHEA Grapalat" w:hAnsi="GHEA Grapalat"/>
          <w:b/>
          <w:sz w:val="20"/>
          <w:szCs w:val="20"/>
          <w:lang w:val="es-ES"/>
        </w:rPr>
        <w:t xml:space="preserve">1 </w:t>
      </w:r>
      <w:r w:rsidR="000E03D7" w:rsidRPr="00D81042">
        <w:rPr>
          <w:rFonts w:ascii="GHEA Grapalat" w:hAnsi="GHEA Grapalat"/>
          <w:b/>
          <w:sz w:val="20"/>
          <w:szCs w:val="20"/>
        </w:rPr>
        <w:t>օրինակ</w:t>
      </w:r>
      <w:r w:rsidR="000E03D7" w:rsidRPr="002466BB">
        <w:rPr>
          <w:rFonts w:ascii="GHEA Grapalat" w:hAnsi="GHEA Grapalat"/>
          <w:b/>
          <w:sz w:val="20"/>
          <w:szCs w:val="20"/>
          <w:lang w:val="es-ES"/>
        </w:rPr>
        <w:t xml:space="preserve"> </w:t>
      </w:r>
      <w:r w:rsidR="000E03D7" w:rsidRPr="002466BB">
        <w:rPr>
          <w:rFonts w:ascii="GHEA Grapalat" w:hAnsi="GHEA Grapalat" w:cs="Sylfaen"/>
          <w:b/>
          <w:sz w:val="20"/>
          <w:szCs w:val="20"/>
        </w:rPr>
        <w:t>պատճենից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777488CE" w14:textId="432C901C" w:rsidR="00B2572B" w:rsidRPr="00A71D81" w:rsidRDefault="00B2572B" w:rsidP="000E03D7">
      <w:pPr>
        <w:pStyle w:val="norm"/>
        <w:spacing w:line="240" w:lineRule="auto"/>
        <w:ind w:firstLine="0"/>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1F4DA62F" w:rsidR="00B2572B" w:rsidRPr="00A71D81" w:rsidRDefault="0008551E" w:rsidP="00EF3662">
      <w:pPr>
        <w:pStyle w:val="BodyTextIndent3"/>
        <w:spacing w:line="240" w:lineRule="auto"/>
        <w:jc w:val="right"/>
        <w:rPr>
          <w:rFonts w:ascii="GHEA Grapalat" w:hAnsi="GHEA Grapalat" w:cs="Arial"/>
          <w:b/>
          <w:lang w:val="es-ES"/>
        </w:rPr>
      </w:pPr>
      <w:r w:rsidRPr="0008551E">
        <w:rPr>
          <w:rFonts w:ascii="GHEA Grapalat" w:hAnsi="GHEA Grapalat"/>
          <w:b/>
          <w:lang w:val="es-ES"/>
        </w:rPr>
        <w:t>«</w:t>
      </w:r>
      <w:r w:rsidRPr="0008551E">
        <w:rPr>
          <w:rFonts w:ascii="GHEA Grapalat" w:hAnsi="GHEA Grapalat" w:cs="Sylfaen"/>
          <w:b/>
          <w:lang w:val="es-ES"/>
        </w:rPr>
        <w:t>ԳՀԱՊՁԲ-ՀՎԿԱԿ-2022-91</w:t>
      </w:r>
      <w:r w:rsidRPr="0008551E">
        <w:rPr>
          <w:rFonts w:ascii="GHEA Grapalat" w:hAnsi="GHEA Grapalat"/>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06C3935" w:rsidR="00B2572B" w:rsidRPr="00A71D81" w:rsidRDefault="00983278"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0E03D7">
        <w:rPr>
          <w:rFonts w:ascii="GHEA Grapalat" w:hAnsi="GHEA Grapalat" w:cs="Sylfaen"/>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F2C1FB1" w:rsidR="00B2572B" w:rsidRPr="00A71D81" w:rsidRDefault="00DE24BA" w:rsidP="00EF3662">
      <w:pPr>
        <w:pStyle w:val="Heading6"/>
        <w:jc w:val="center"/>
        <w:rPr>
          <w:rFonts w:ascii="GHEA Grapalat" w:hAnsi="GHEA Grapalat" w:cs="Arial"/>
          <w:color w:val="auto"/>
          <w:sz w:val="24"/>
          <w:szCs w:val="24"/>
          <w:lang w:val="es-ES"/>
        </w:rPr>
      </w:pPr>
      <w:r w:rsidRPr="00DE24BA">
        <w:rPr>
          <w:rFonts w:ascii="GHEA Grapalat" w:hAnsi="GHEA Grapalat" w:cs="Sylfaen"/>
          <w:color w:val="auto"/>
          <w:sz w:val="24"/>
          <w:szCs w:val="24"/>
          <w:lang w:val="es-ES"/>
        </w:rPr>
        <w:t>գնանշման հարցում</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D765078" w:rsidR="00B2572B" w:rsidRPr="00A71D81" w:rsidRDefault="0008551E" w:rsidP="00EF3662">
      <w:pPr>
        <w:jc w:val="both"/>
        <w:rPr>
          <w:rFonts w:ascii="GHEA Grapalat" w:hAnsi="GHEA Grapalat"/>
          <w:sz w:val="22"/>
          <w:szCs w:val="22"/>
          <w:u w:val="single"/>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Pr>
          <w:rFonts w:ascii="GHEA Grapalat" w:hAnsi="GHEA Grapalat" w:cs="Sylfaen"/>
          <w:sz w:val="20"/>
          <w:szCs w:val="20"/>
          <w:lang w:val="es-ES"/>
        </w:rPr>
        <w:t>ի</w:t>
      </w:r>
      <w:r w:rsidR="00B2572B" w:rsidRPr="00A71D81">
        <w:rPr>
          <w:rFonts w:ascii="GHEA Grapalat" w:hAnsi="GHEA Grapalat" w:cs="Sylfaen"/>
          <w:sz w:val="20"/>
          <w:szCs w:val="20"/>
          <w:lang w:val="es-ES"/>
        </w:rPr>
        <w:t xml:space="preserve"> կողմից</w:t>
      </w:r>
      <w:r>
        <w:rPr>
          <w:rFonts w:ascii="GHEA Grapalat" w:hAnsi="GHEA Grapalat" w:cs="Sylfaen"/>
          <w:sz w:val="20"/>
          <w:szCs w:val="20"/>
          <w:lang w:val="es-ES"/>
        </w:rPr>
        <w:t xml:space="preserve"> </w:t>
      </w:r>
      <w:r w:rsidR="00B2572B" w:rsidRPr="0008551E">
        <w:rPr>
          <w:rFonts w:ascii="GHEA Grapalat" w:hAnsi="GHEA Grapalat"/>
          <w:b/>
          <w:lang w:val="es-ES"/>
        </w:rPr>
        <w:t>«</w:t>
      </w:r>
      <w:r w:rsidR="00983278" w:rsidRPr="0008551E">
        <w:rPr>
          <w:rFonts w:ascii="GHEA Grapalat" w:hAnsi="GHEA Grapalat" w:cs="Sylfaen"/>
          <w:b/>
          <w:sz w:val="20"/>
          <w:szCs w:val="20"/>
          <w:lang w:val="es-ES"/>
        </w:rPr>
        <w:t>ԳՀԱՊՁԲ-ՀՎԿԱԿ-2022-91</w:t>
      </w:r>
      <w:r w:rsidR="00B2572B" w:rsidRPr="0008551E">
        <w:rPr>
          <w:rFonts w:ascii="GHEA Grapalat" w:hAnsi="GHEA Grapalat"/>
          <w:b/>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14:paraId="6C6CED00" w14:textId="78401053" w:rsidR="00B2572B" w:rsidRPr="00A71D81" w:rsidRDefault="00983278" w:rsidP="0008551E">
      <w:pPr>
        <w:ind w:left="2832" w:hanging="2832"/>
        <w:jc w:val="both"/>
        <w:rPr>
          <w:rFonts w:ascii="GHEA Grapalat" w:hAnsi="GHEA Grapalat" w:cs="Sylfaen"/>
          <w:sz w:val="20"/>
          <w:szCs w:val="20"/>
          <w:lang w:val="es-ES"/>
        </w:rPr>
      </w:pPr>
      <w:r w:rsidRPr="0008551E">
        <w:rPr>
          <w:rFonts w:ascii="GHEA Grapalat" w:hAnsi="GHEA Grapalat" w:cs="Sylfaen"/>
          <w:sz w:val="20"/>
          <w:szCs w:val="20"/>
          <w:lang w:val="es-ES"/>
        </w:rPr>
        <w:t>գնանշման հարցման</w:t>
      </w:r>
      <w:r w:rsidR="00B2572B" w:rsidRPr="0008551E">
        <w:rPr>
          <w:rFonts w:ascii="GHEA Grapalat" w:hAnsi="GHEA Grapalat"/>
          <w:u w:val="single"/>
          <w:lang w:val="es-ES"/>
        </w:rPr>
        <w:tab/>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08551E">
        <w:rPr>
          <w:rFonts w:ascii="GHEA Grapalat" w:hAnsi="GHEA Grapalat" w:cs="Sylfaen"/>
          <w:sz w:val="20"/>
          <w:szCs w:val="20"/>
          <w:lang w:val="es-ES"/>
        </w:rPr>
        <w:t xml:space="preserve"> </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08551E" w:rsidRPr="00A71D81">
        <w:rPr>
          <w:rFonts w:ascii="GHEA Grapalat" w:hAnsi="GHEA Grapalat" w:cs="Sylfaen"/>
          <w:vertAlign w:val="superscript"/>
          <w:lang w:val="es-ES"/>
        </w:rPr>
        <w:t>չափաբաժնի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չափաբաժինների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համարը</w:t>
      </w:r>
    </w:p>
    <w:p w14:paraId="3CEACA9A" w14:textId="37627D9C" w:rsidR="00B2572B" w:rsidRPr="0008551E" w:rsidRDefault="0008551E" w:rsidP="00EF3662">
      <w:pPr>
        <w:jc w:val="both"/>
        <w:rPr>
          <w:rFonts w:ascii="GHEA Grapalat" w:hAnsi="GHEA Grapalat"/>
          <w:vertAlign w:val="superscript"/>
          <w:lang w:val="es-ES"/>
        </w:rPr>
      </w:pPr>
      <w:r w:rsidRPr="00A71D81">
        <w:rPr>
          <w:rFonts w:ascii="GHEA Grapalat" w:hAnsi="GHEA Grapalat" w:cs="Sylfaen"/>
          <w:sz w:val="20"/>
          <w:szCs w:val="20"/>
          <w:lang w:val="es-ES"/>
        </w:rPr>
        <w:t>հրավերի</w:t>
      </w:r>
      <w:r>
        <w:rPr>
          <w:rFonts w:ascii="GHEA Grapalat" w:hAnsi="GHEA Grapalat" w:cs="Sylfaen"/>
          <w:lang w:val="es-ES"/>
        </w:rPr>
        <w:t xml:space="preserve"> </w:t>
      </w:r>
      <w:r w:rsidR="00B2572B" w:rsidRPr="00A71D81">
        <w:rPr>
          <w:rFonts w:ascii="GHEA Grapalat" w:hAnsi="GHEA Grapalat" w:cs="Sylfaen"/>
          <w:sz w:val="20"/>
          <w:szCs w:val="20"/>
          <w:lang w:val="es-ES"/>
        </w:rPr>
        <w:t>պահանջներին համապատասխան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ներկայացնում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625AC8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08551E">
        <w:rPr>
          <w:rFonts w:ascii="GHEA Grapalat" w:hAnsi="GHEA Grapalat" w:cs="Arial"/>
          <w:b/>
          <w:sz w:val="20"/>
          <w:szCs w:val="20"/>
          <w:lang w:val="es-ES"/>
        </w:rPr>
        <w:t>«</w:t>
      </w:r>
      <w:r w:rsidR="00983278" w:rsidRPr="0008551E">
        <w:rPr>
          <w:rFonts w:ascii="GHEA Grapalat" w:hAnsi="GHEA Grapalat" w:cs="Arial"/>
          <w:b/>
          <w:sz w:val="20"/>
          <w:szCs w:val="20"/>
          <w:lang w:val="es-ES"/>
        </w:rPr>
        <w:t>ԳՀԱՊՁԲ-ՀՎԿԱԿ-2022-91</w:t>
      </w:r>
      <w:r w:rsidR="0008551E" w:rsidRPr="0008551E">
        <w:rPr>
          <w:rFonts w:ascii="GHEA Grapalat" w:hAnsi="GHEA Grapalat" w:cs="Arial"/>
          <w:b/>
          <w:sz w:val="20"/>
          <w:szCs w:val="20"/>
          <w:lang w:val="es-ES"/>
        </w:rPr>
        <w:t>»</w:t>
      </w:r>
      <w:r w:rsidR="0008551E">
        <w:rPr>
          <w:rFonts w:ascii="GHEA Grapalat" w:hAnsi="GHEA Grapalat" w:cs="Arial"/>
          <w:sz w:val="20"/>
          <w:szCs w:val="20"/>
          <w:lang w:val="es-ES"/>
        </w:rPr>
        <w:t xml:space="preserve"> </w:t>
      </w:r>
      <w:r w:rsidRPr="0008551E">
        <w:rPr>
          <w:rFonts w:ascii="GHEA Grapalat" w:hAnsi="GHEA Grapalat" w:cs="Arial"/>
          <w:sz w:val="20"/>
          <w:szCs w:val="20"/>
          <w:lang w:val="es-ES"/>
        </w:rPr>
        <w:t xml:space="preserve">ծածկագրով  </w:t>
      </w:r>
      <w:r w:rsidR="00983278" w:rsidRPr="0008551E">
        <w:rPr>
          <w:rFonts w:ascii="GHEA Grapalat" w:hAnsi="GHEA Grapalat" w:cs="Arial"/>
          <w:sz w:val="20"/>
          <w:szCs w:val="20"/>
          <w:lang w:val="es-ES"/>
        </w:rPr>
        <w:t>գնանշման հարցման</w:t>
      </w:r>
      <w:r w:rsidR="0008551E">
        <w:rPr>
          <w:rFonts w:ascii="GHEA Grapalat" w:hAnsi="GHEA Grapalat" w:cs="Arial"/>
          <w:b/>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w:t>
      </w:r>
    </w:p>
    <w:p w14:paraId="02DFB684" w14:textId="109EC230" w:rsidR="00E56508" w:rsidRDefault="00E56508" w:rsidP="00E56508">
      <w:pPr>
        <w:tabs>
          <w:tab w:val="left" w:pos="6450"/>
        </w:tabs>
        <w:jc w:val="both"/>
        <w:rPr>
          <w:rFonts w:ascii="GHEA Grapalat" w:hAnsi="GHEA Grapalat" w:cs="Sylfaen"/>
          <w:vertAlign w:val="superscript"/>
          <w:lang w:val="hy-AM"/>
        </w:rPr>
      </w:pPr>
      <w:r w:rsidRPr="00AE74A0">
        <w:rPr>
          <w:rFonts w:ascii="GHEA Grapalat" w:hAnsi="GHEA Grapalat" w:cs="Sylfaen"/>
          <w:sz w:val="20"/>
          <w:lang w:val="es-ES"/>
        </w:rPr>
        <w:t xml:space="preserve"> </w:t>
      </w:r>
      <w:r w:rsidR="0008551E">
        <w:rPr>
          <w:rFonts w:ascii="GHEA Grapalat" w:hAnsi="GHEA Grapalat" w:cs="Sylfaen"/>
          <w:sz w:val="20"/>
          <w:lang w:val="es-ES"/>
        </w:rPr>
        <w:tab/>
      </w:r>
      <w:r w:rsidRPr="00AE74A0">
        <w:rPr>
          <w:rFonts w:ascii="GHEA Grapalat" w:hAnsi="GHEA Grapalat" w:cs="Sylfaen"/>
          <w:vertAlign w:val="superscript"/>
          <w:lang w:val="hy-AM"/>
        </w:rPr>
        <w:t>մասնակցի անվանում</w:t>
      </w:r>
    </w:p>
    <w:p w14:paraId="2912377D" w14:textId="4137CE62" w:rsidR="004B7C30" w:rsidRPr="00AE74A0" w:rsidRDefault="0008551E" w:rsidP="0008551E">
      <w:pPr>
        <w:tabs>
          <w:tab w:val="left" w:pos="6450"/>
        </w:tabs>
        <w:jc w:val="both"/>
        <w:rPr>
          <w:rFonts w:ascii="GHEA Grapalat" w:hAnsi="GHEA Grapalat" w:cs="Sylfaen"/>
          <w:sz w:val="20"/>
          <w:lang w:val="hy-AM"/>
        </w:rPr>
      </w:pPr>
      <w:r w:rsidRPr="00AE74A0">
        <w:rPr>
          <w:rFonts w:ascii="GHEA Grapalat" w:hAnsi="GHEA Grapalat" w:cs="Sylfaen"/>
          <w:sz w:val="20"/>
          <w:lang w:val="hy-AM"/>
        </w:rPr>
        <w:t>պարտավորվում է</w:t>
      </w:r>
      <w:r w:rsidRPr="0008551E">
        <w:rPr>
          <w:rFonts w:ascii="GHEA Grapalat" w:hAnsi="GHEA Grapalat" w:cs="Sylfaen"/>
          <w:sz w:val="20"/>
          <w:lang w:val="hy-AM"/>
        </w:rPr>
        <w:t xml:space="preserve"> ը</w:t>
      </w:r>
      <w:r w:rsidR="00154FCB" w:rsidRPr="00AE74A0">
        <w:rPr>
          <w:rFonts w:ascii="GHEA Grapalat" w:hAnsi="GHEA Grapalat" w:cs="Sylfaen"/>
          <w:sz w:val="20"/>
          <w:lang w:val="hy-AM"/>
        </w:rPr>
        <w:t xml:space="preserve">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5"/>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1DD155A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08551E" w:rsidRPr="0008551E">
        <w:rPr>
          <w:rFonts w:ascii="GHEA Grapalat" w:hAnsi="GHEA Grapalat" w:cs="Arial"/>
          <w:b/>
          <w:sz w:val="20"/>
          <w:szCs w:val="20"/>
          <w:lang w:val="es-ES"/>
        </w:rPr>
        <w:t>«ԳՀԱՊՁԲ-ՀՎԿԱԿ-2022-91»</w:t>
      </w:r>
      <w:r w:rsidR="0008551E">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8551E" w:rsidRPr="0008551E">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612BAA0B"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08551E">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384ADC4" w:rsidR="000B1088" w:rsidRPr="00A71D81" w:rsidRDefault="0008551E"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«ԳՀԱՊՁԲ-ՀՎԿԱԿ-2022-91»</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640AE1A3" w:rsidR="000B1088" w:rsidRPr="00A71D81" w:rsidRDefault="00983278"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08551E">
        <w:rPr>
          <w:rFonts w:ascii="GHEA Grapalat" w:hAnsi="GHEA Grapalat" w:cs="Sylfaen"/>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65DA12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8551E" w:rsidRPr="0008551E">
        <w:rPr>
          <w:rFonts w:ascii="GHEA Grapalat" w:hAnsi="GHEA Grapalat" w:cs="Arial"/>
          <w:b/>
          <w:sz w:val="20"/>
          <w:szCs w:val="20"/>
          <w:lang w:val="es-ES"/>
        </w:rPr>
        <w:t>«ԳՀԱՊՁԲ-ՀՎԿԱԿ-2022-91»</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00FBCAD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83278">
        <w:rPr>
          <w:rFonts w:ascii="GHEA Grapalat" w:hAnsi="GHEA Grapalat" w:cs="Arial"/>
          <w:b/>
          <w:sz w:val="20"/>
          <w:szCs w:val="20"/>
          <w:lang w:val="es-ES"/>
        </w:rPr>
        <w:t>գնանշման հարցման</w:t>
      </w:r>
      <w:r w:rsidR="0008551E">
        <w:rPr>
          <w:rFonts w:ascii="GHEA Grapalat" w:hAnsi="GHEA Grapalat" w:cs="Arial"/>
          <w:b/>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977B6C9" w:rsidR="00BF1194" w:rsidRPr="00A71D81" w:rsidRDefault="0008551E" w:rsidP="00BF1194">
      <w:pPr>
        <w:pStyle w:val="BodyTextIndent3"/>
        <w:spacing w:line="240" w:lineRule="auto"/>
        <w:jc w:val="right"/>
        <w:rPr>
          <w:rFonts w:ascii="GHEA Grapalat" w:hAnsi="GHEA Grapalat" w:cs="Arial"/>
          <w:b/>
          <w:lang w:val="hy-AM"/>
        </w:rPr>
      </w:pPr>
      <w:r w:rsidRPr="0008551E">
        <w:rPr>
          <w:rFonts w:ascii="GHEA Grapalat" w:hAnsi="GHEA Grapalat" w:cs="Arial"/>
          <w:b/>
          <w:lang w:val="es-ES"/>
        </w:rPr>
        <w:t>«ԳՀԱՊՁԲ-ՀՎԿԱԿ-2022-91»</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60AC1DC0" w:rsidR="00BF1194" w:rsidRPr="00A71D81" w:rsidRDefault="00983278"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202F9E">
        <w:rPr>
          <w:rFonts w:ascii="GHEA Grapalat" w:hAnsi="GHEA Grapalat" w:cs="Sylfaen"/>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E661D1F" w:rsidR="00B2572B" w:rsidRPr="00A71D81" w:rsidRDefault="001259F8" w:rsidP="00EF3662">
      <w:pPr>
        <w:pStyle w:val="BodyTextIndent3"/>
        <w:spacing w:line="240" w:lineRule="auto"/>
        <w:jc w:val="right"/>
        <w:rPr>
          <w:rFonts w:ascii="GHEA Grapalat" w:hAnsi="GHEA Grapalat" w:cs="Arial"/>
          <w:b/>
          <w:lang w:val="hy-AM"/>
        </w:rPr>
      </w:pPr>
      <w:r w:rsidRPr="0008551E">
        <w:rPr>
          <w:rFonts w:ascii="GHEA Grapalat" w:hAnsi="GHEA Grapalat" w:cs="Arial"/>
          <w:b/>
          <w:lang w:val="es-ES"/>
        </w:rPr>
        <w:t>«ԳՀԱՊՁԲ-ՀՎԿԱԿ-2022-91»</w:t>
      </w:r>
      <w:r>
        <w:rPr>
          <w:rFonts w:ascii="GHEA Grapalat" w:hAnsi="GHEA Grapalat" w:cs="Arial"/>
          <w:b/>
          <w:lang w:val="es-ES"/>
        </w:rPr>
        <w:t xml:space="preserve"> </w:t>
      </w:r>
      <w:r w:rsidR="00B2572B" w:rsidRPr="00A71D81">
        <w:rPr>
          <w:rFonts w:ascii="GHEA Grapalat" w:hAnsi="GHEA Grapalat" w:cs="Sylfaen"/>
          <w:b/>
          <w:lang w:val="hy-AM"/>
        </w:rPr>
        <w:t>ծածկագրով</w:t>
      </w:r>
    </w:p>
    <w:p w14:paraId="7DB3B88D" w14:textId="4E77F1EC" w:rsidR="00B2572B" w:rsidRPr="00A71D81" w:rsidRDefault="00983278"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9B920D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59F8" w:rsidRPr="0008551E">
        <w:rPr>
          <w:rFonts w:ascii="GHEA Grapalat" w:hAnsi="GHEA Grapalat" w:cs="Arial"/>
          <w:b/>
          <w:sz w:val="20"/>
          <w:szCs w:val="20"/>
          <w:lang w:val="es-ES"/>
        </w:rPr>
        <w:t>«ԳՀԱՊՁԲ-ՀՎԿԱԿ-2022-91»</w:t>
      </w:r>
      <w:r w:rsidR="001259F8">
        <w:rPr>
          <w:rFonts w:ascii="GHEA Grapalat" w:hAnsi="GHEA Grapalat" w:cs="Arial"/>
          <w:b/>
          <w:sz w:val="20"/>
          <w:szCs w:val="20"/>
          <w:lang w:val="es-ES"/>
        </w:rPr>
        <w:t xml:space="preserve"> </w:t>
      </w:r>
      <w:r w:rsidRPr="001259F8">
        <w:rPr>
          <w:rFonts w:ascii="GHEA Grapalat" w:hAnsi="GHEA Grapalat" w:cs="Arial"/>
          <w:sz w:val="20"/>
          <w:szCs w:val="20"/>
          <w:lang w:val="es-ES"/>
        </w:rPr>
        <w:t xml:space="preserve">ծածկագրով </w:t>
      </w:r>
      <w:r w:rsidR="00983278" w:rsidRPr="001259F8">
        <w:rPr>
          <w:rFonts w:ascii="GHEA Grapalat" w:hAnsi="GHEA Grapalat" w:cs="Arial"/>
          <w:sz w:val="20"/>
          <w:szCs w:val="20"/>
          <w:lang w:val="es-ES"/>
        </w:rPr>
        <w:t>գնանշման հարցման</w:t>
      </w:r>
      <w:r w:rsidR="001259F8">
        <w:rPr>
          <w:rFonts w:ascii="GHEA Grapalat" w:hAnsi="GHEA Grapalat" w:cs="Arial"/>
          <w:b/>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
    <w:p w14:paraId="1093CD56" w14:textId="77777777" w:rsidR="00B2572B" w:rsidRPr="00202F9E" w:rsidRDefault="00B2572B" w:rsidP="00EF3662">
      <w:pPr>
        <w:ind w:firstLine="567"/>
        <w:jc w:val="both"/>
        <w:rPr>
          <w:rFonts w:ascii="GHEA Grapalat" w:hAnsi="GHEA Grapalat" w:cs="Arial"/>
          <w:lang w:val="hy-AM"/>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271E5DF5" w:rsidR="00B2572B" w:rsidRPr="00A71D81" w:rsidRDefault="001259F8" w:rsidP="00EF3662">
      <w:pPr>
        <w:jc w:val="both"/>
        <w:rPr>
          <w:rFonts w:ascii="GHEA Grapalat" w:hAnsi="GHEA Grapalat"/>
          <w:sz w:val="20"/>
          <w:lang w:val="hy-AM"/>
        </w:rPr>
      </w:pPr>
      <w:r w:rsidRPr="00A71D81">
        <w:rPr>
          <w:rFonts w:ascii="GHEA Grapalat" w:hAnsi="GHEA Grapalat" w:cs="Arial"/>
          <w:sz w:val="20"/>
          <w:szCs w:val="20"/>
          <w:lang w:val="es-ES"/>
        </w:rPr>
        <w:t>առաջարկում է</w:t>
      </w:r>
      <w:r w:rsidRPr="00A71D81">
        <w:rPr>
          <w:rFonts w:ascii="GHEA Grapalat" w:hAnsi="GHEA Grapalat" w:cs="Arial"/>
          <w:lang w:val="hy-AM"/>
        </w:rPr>
        <w:t xml:space="preserve"> </w:t>
      </w:r>
      <w:r w:rsidR="00B2572B"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A5B8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A5B8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3A5B8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3A5B8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61C6DEA5" w:rsidR="00B2572B" w:rsidRPr="00A71D81" w:rsidRDefault="001259F8"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«ԳՀԱՊՁԲ-ՀՎԿԱԿ-2022-91»</w:t>
      </w:r>
      <w:r>
        <w:rPr>
          <w:rFonts w:ascii="GHEA Grapalat" w:hAnsi="GHEA Grapalat" w:cs="Arial"/>
          <w:b/>
          <w:lang w:val="es-ES"/>
        </w:rPr>
        <w:t xml:space="preserve"> </w:t>
      </w:r>
      <w:r w:rsidR="00B2572B" w:rsidRPr="00A71D81">
        <w:rPr>
          <w:rFonts w:ascii="GHEA Grapalat" w:hAnsi="GHEA Grapalat" w:cs="Sylfaen"/>
          <w:b/>
          <w:lang w:val="hy-AM"/>
        </w:rPr>
        <w:t>ծածկագրով</w:t>
      </w:r>
    </w:p>
    <w:p w14:paraId="6D4C5CA6" w14:textId="255851D6" w:rsidR="00B2572B" w:rsidRPr="00A71D81" w:rsidRDefault="00983278"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5213DE8C" w14:textId="3A501E5C" w:rsidR="007154FC" w:rsidRPr="00A71D81" w:rsidRDefault="007154F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14:paraId="5F4D7D52" w14:textId="77777777"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5ACE70D7"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1259F8" w:rsidRPr="001259F8">
        <w:rPr>
          <w:rFonts w:ascii="GHEA Grapalat" w:hAnsi="GHEA Grapalat" w:cs="Arial"/>
          <w:b/>
          <w:sz w:val="20"/>
          <w:szCs w:val="20"/>
          <w:u w:val="single"/>
          <w:lang w:val="es-ES"/>
        </w:rPr>
        <w:t>«ԳՀԱՊՁԲ-ՀՎԿԱԿ-2022-91»</w:t>
      </w:r>
      <w:r w:rsidR="001259F8">
        <w:rPr>
          <w:rFonts w:ascii="GHEA Grapalat" w:hAnsi="GHEA Grapalat" w:cs="Arial"/>
          <w:b/>
          <w:lang w:val="es-ES"/>
        </w:rPr>
        <w:t xml:space="preserve"> </w:t>
      </w:r>
      <w:r w:rsidR="009E1525" w:rsidRPr="00A71D81">
        <w:rPr>
          <w:rStyle w:val="Strong"/>
          <w:rFonts w:ascii="GHEA Grapalat" w:hAnsi="GHEA Grapalat"/>
          <w:b w:val="0"/>
          <w:bCs w:val="0"/>
          <w:sz w:val="20"/>
          <w:szCs w:val="20"/>
          <w:lang w:val="hy-AM"/>
        </w:rPr>
        <w:t>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66E2A595"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1259F8"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3286215D" w14:textId="2D93CA76"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4B5C249" w14:textId="23705E69" w:rsidR="000C0396" w:rsidRPr="00A71D81"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1259F8" w:rsidRPr="001259F8">
        <w:rPr>
          <w:rFonts w:ascii="GHEA Grapalat" w:hAnsi="GHEA Grapalat" w:cs="Arial"/>
          <w:b/>
          <w:sz w:val="20"/>
          <w:szCs w:val="20"/>
          <w:u w:val="single"/>
          <w:lang w:val="es-ES"/>
        </w:rPr>
        <w:t>«ԳՀԱՊՁԲ-ՀՎԿԱԿ-2022-91»</w:t>
      </w:r>
      <w:r w:rsidR="000C0396" w:rsidRPr="00A71D81">
        <w:rPr>
          <w:rFonts w:ascii="GHEA Grapalat" w:hAnsi="GHEA Grapalat"/>
          <w:color w:val="000000"/>
          <w:sz w:val="20"/>
          <w:szCs w:val="20"/>
          <w:lang w:val="hy-AM"/>
        </w:rPr>
        <w:t xml:space="preserve"> ծածկագրով </w:t>
      </w:r>
    </w:p>
    <w:p w14:paraId="7BEB6805" w14:textId="77777777" w:rsidR="000C0396" w:rsidRPr="00A71D81" w:rsidRDefault="000C0396" w:rsidP="001259F8">
      <w:pPr>
        <w:pStyle w:val="NormalWeb"/>
        <w:shd w:val="clear" w:color="auto" w:fill="FFFFFF"/>
        <w:spacing w:before="0" w:beforeAutospacing="0" w:after="0" w:afterAutospacing="0"/>
        <w:ind w:left="4956"/>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14:paraId="1102919D" w14:textId="6BF8EB3B"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14:paraId="2A98E903" w14:textId="77777777"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77777777"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t>Հավելված</w:t>
      </w:r>
      <w:r w:rsidR="009C370D" w:rsidRPr="00A71D81">
        <w:rPr>
          <w:rFonts w:ascii="GHEA Grapalat" w:hAnsi="GHEA Grapalat" w:cs="Arial"/>
          <w:b/>
          <w:lang w:val="hy-AM"/>
        </w:rPr>
        <w:t xml:space="preserve"> 4</w:t>
      </w:r>
    </w:p>
    <w:p w14:paraId="01A64486" w14:textId="2E16C1FB" w:rsidR="009C370D" w:rsidRPr="00A71D81" w:rsidRDefault="001259F8" w:rsidP="009C370D">
      <w:pPr>
        <w:pStyle w:val="BodyTextIndent3"/>
        <w:spacing w:line="240" w:lineRule="auto"/>
        <w:jc w:val="right"/>
        <w:rPr>
          <w:rFonts w:ascii="GHEA Grapalat" w:hAnsi="GHEA Grapalat" w:cs="Arial"/>
          <w:b/>
          <w:lang w:val="hy-AM"/>
        </w:rPr>
      </w:pPr>
      <w:r w:rsidRPr="001259F8">
        <w:rPr>
          <w:rFonts w:ascii="GHEA Grapalat" w:hAnsi="GHEA Grapalat" w:cs="Arial"/>
          <w:b/>
          <w:lang w:val="es-ES"/>
        </w:rPr>
        <w:t>«ԳՀԱՊՁԲ-ՀՎԿԱԿ-2022-91»</w:t>
      </w:r>
      <w:r>
        <w:rPr>
          <w:rFonts w:ascii="GHEA Grapalat" w:hAnsi="GHEA Grapalat" w:cs="Arial"/>
          <w:b/>
          <w:lang w:val="es-ES"/>
        </w:rPr>
        <w:t xml:space="preserve"> </w:t>
      </w:r>
      <w:r w:rsidR="009C370D" w:rsidRPr="001259F8">
        <w:rPr>
          <w:rFonts w:ascii="GHEA Grapalat" w:hAnsi="GHEA Grapalat" w:cs="Sylfaen"/>
          <w:b/>
          <w:lang w:val="hy-AM"/>
        </w:rPr>
        <w:t>ծ</w:t>
      </w:r>
      <w:r w:rsidR="009C370D" w:rsidRPr="00A71D81">
        <w:rPr>
          <w:rFonts w:ascii="GHEA Grapalat" w:hAnsi="GHEA Grapalat" w:cs="Sylfaen"/>
          <w:b/>
          <w:lang w:val="hy-AM"/>
        </w:rPr>
        <w:t>ածկագրով</w:t>
      </w:r>
    </w:p>
    <w:p w14:paraId="629F7902" w14:textId="0D1AD942" w:rsidR="009C370D" w:rsidRPr="00A71D81" w:rsidRDefault="00983278"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5FDB6F36" w:rsidR="00091EBC" w:rsidRPr="00A71D81" w:rsidRDefault="00091EB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60A85E81"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w:t>
      </w:r>
      <w:r w:rsidR="001259F8" w:rsidRPr="001259F8">
        <w:rPr>
          <w:rFonts w:ascii="GHEA Grapalat" w:hAnsi="GHEA Grapalat" w:cs="Arial"/>
          <w:b/>
          <w:sz w:val="20"/>
          <w:szCs w:val="20"/>
          <w:u w:val="single"/>
          <w:lang w:val="es-ES"/>
        </w:rPr>
        <w:t>«ԳՀԱՊՁԲ-ՀՎԿԱԿ-2022-91»</w:t>
      </w:r>
      <w:r w:rsidR="001259F8">
        <w:rPr>
          <w:rFonts w:ascii="GHEA Grapalat" w:hAnsi="GHEA Grapalat" w:cs="Arial"/>
          <w:b/>
          <w:u w:val="single"/>
          <w:lang w:val="es-ES"/>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43583154"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1259F8" w:rsidRPr="00B700E0">
        <w:rPr>
          <w:rFonts w:ascii="GHEA Grapalat" w:hAnsi="GHEA Grapalat" w:cs="Arial"/>
          <w:b/>
          <w:bCs/>
          <w:color w:val="000000"/>
          <w:sz w:val="20"/>
          <w:szCs w:val="20"/>
          <w:u w:val="single"/>
          <w:lang w:val="hy-AM"/>
        </w:rPr>
        <w:t>900018004649</w:t>
      </w:r>
      <w:r w:rsidR="001259F8"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68B4469D"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77777777"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5FDB6B8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02DCFE1C" w:rsidR="00830B85" w:rsidRPr="00A71D81" w:rsidRDefault="001259F8" w:rsidP="00830B85">
      <w:pPr>
        <w:pStyle w:val="BodyTextIndent3"/>
        <w:spacing w:line="240" w:lineRule="auto"/>
        <w:jc w:val="right"/>
        <w:rPr>
          <w:rFonts w:ascii="GHEA Grapalat" w:hAnsi="GHEA Grapalat" w:cs="Arial"/>
          <w:b/>
          <w:lang w:val="hy-AM"/>
        </w:rPr>
      </w:pPr>
      <w:r w:rsidRPr="001259F8">
        <w:rPr>
          <w:rFonts w:ascii="GHEA Grapalat" w:hAnsi="GHEA Grapalat" w:cs="Arial"/>
          <w:b/>
          <w:lang w:val="es-ES"/>
        </w:rPr>
        <w:t>«ԳՀԱՊՁԲ-ՀՎԿԱԿ-2022-91»</w:t>
      </w:r>
      <w:r>
        <w:rPr>
          <w:rFonts w:ascii="GHEA Grapalat" w:hAnsi="GHEA Grapalat" w:cs="Arial"/>
          <w:b/>
          <w:lang w:val="es-ES"/>
        </w:rPr>
        <w:t xml:space="preserve"> </w:t>
      </w:r>
      <w:r w:rsidR="00830B85" w:rsidRPr="00A71D81">
        <w:rPr>
          <w:rFonts w:ascii="GHEA Grapalat" w:hAnsi="GHEA Grapalat" w:cs="Sylfaen"/>
          <w:b/>
          <w:lang w:val="hy-AM"/>
        </w:rPr>
        <w:t>ծածկագրով</w:t>
      </w:r>
    </w:p>
    <w:p w14:paraId="42A186ED" w14:textId="6705D76A" w:rsidR="00830B85" w:rsidRPr="00A71D81" w:rsidRDefault="00983278"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6C7E5C39" w:rsidR="0052053A" w:rsidRPr="00A71D81" w:rsidRDefault="0052053A"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67002E">
        <w:rPr>
          <w:rFonts w:ascii="GHEA Grapalat" w:hAnsi="GHEA Grapalat" w:cs="GHEA Grapalat"/>
          <w:b/>
          <w:sz w:val="20"/>
          <w:szCs w:val="20"/>
          <w:u w:val="single"/>
          <w:lang w:val="hy-AM"/>
        </w:rPr>
        <w:t>ԱՆ «ՀՎԿ ԱԶԳԱՅԻՆ ԿԵՆՏՐՈՆ» ՊՈԱԿ</w:t>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5C250768"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1259F8" w:rsidRPr="001259F8">
        <w:rPr>
          <w:rFonts w:ascii="GHEA Grapalat" w:hAnsi="GHEA Grapalat" w:cs="Arial"/>
          <w:b/>
          <w:sz w:val="20"/>
          <w:szCs w:val="20"/>
          <w:u w:val="single"/>
          <w:lang w:val="es-ES"/>
        </w:rPr>
        <w:t>«ԳՀԱՊՁԲ-ՀՎԿԱԿ-2022-91»</w:t>
      </w:r>
      <w:r w:rsidR="001259F8">
        <w:rPr>
          <w:rFonts w:ascii="GHEA Grapalat" w:hAnsi="GHEA Grapalat" w:cs="Arial"/>
          <w:b/>
          <w:lang w:val="es-ES"/>
        </w:rPr>
        <w:t xml:space="preserve"> </w:t>
      </w:r>
      <w:r w:rsidRPr="00A71D81">
        <w:rPr>
          <w:rStyle w:val="Strong"/>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40E4ECF0"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1259F8" w:rsidRPr="0089499B">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փոխանցման միջոցով:</w:t>
      </w:r>
    </w:p>
    <w:p w14:paraId="4CB9B17D" w14:textId="0393865A"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77777777"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112946EA"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6B1CA72" w:rsidR="007862B1" w:rsidRPr="00A71D81" w:rsidRDefault="001259F8" w:rsidP="007862B1">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Pr>
          <w:rFonts w:ascii="GHEA Grapalat" w:hAnsi="GHEA Grapalat"/>
          <w:b/>
          <w:color w:val="000000"/>
          <w:lang w:val="hy-AM"/>
        </w:rPr>
        <w:t>ԳՀԱՊՁԲ-ՀՎԿԱԿ-2022-</w:t>
      </w:r>
      <w:r w:rsidRPr="001259F8">
        <w:rPr>
          <w:rFonts w:ascii="GHEA Grapalat" w:hAnsi="GHEA Grapalat"/>
          <w:b/>
          <w:color w:val="000000"/>
          <w:lang w:val="pt-BR"/>
        </w:rPr>
        <w:t>91</w:t>
      </w:r>
      <w:r w:rsidRPr="006F611F">
        <w:rPr>
          <w:rFonts w:ascii="GHEA Grapalat" w:hAnsi="GHEA Grapalat"/>
          <w:b/>
          <w:color w:val="000000"/>
          <w:lang w:val="hy-AM"/>
        </w:rPr>
        <w:t>»</w:t>
      </w:r>
      <w:r w:rsidRPr="001259F8">
        <w:rPr>
          <w:rFonts w:ascii="GHEA Grapalat" w:hAnsi="GHEA Grapalat"/>
          <w:b/>
          <w:color w:val="000000"/>
          <w:lang w:val="hy-AM"/>
        </w:rPr>
        <w:t xml:space="preserve"> </w:t>
      </w:r>
      <w:r w:rsidR="007862B1" w:rsidRPr="00A71D81">
        <w:rPr>
          <w:rFonts w:ascii="GHEA Grapalat" w:hAnsi="GHEA Grapalat" w:cs="Sylfaen"/>
          <w:b/>
          <w:lang w:val="hy-AM"/>
        </w:rPr>
        <w:t>ծածկագրով</w:t>
      </w:r>
    </w:p>
    <w:p w14:paraId="2896D925" w14:textId="6DB0324E" w:rsidR="007862B1" w:rsidRPr="00A71D81" w:rsidRDefault="0098327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19507219" w:rsidR="007862B1" w:rsidRPr="00A71D81" w:rsidRDefault="007862B1" w:rsidP="001259F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1259F8"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կազմակերպված</w:t>
      </w:r>
      <w:r w:rsidR="001259F8">
        <w:rPr>
          <w:rFonts w:ascii="GHEA Grapalat" w:hAnsi="GHEA Grapalat" w:cs="GHEA Grapalat"/>
          <w:sz w:val="20"/>
          <w:szCs w:val="20"/>
          <w:lang w:val="pt-BR"/>
        </w:rPr>
        <w:t xml:space="preserve"> </w:t>
      </w:r>
      <w:r w:rsidR="001259F8" w:rsidRPr="006F611F">
        <w:rPr>
          <w:rFonts w:ascii="GHEA Grapalat" w:hAnsi="GHEA Grapalat"/>
          <w:b/>
          <w:color w:val="000000"/>
          <w:sz w:val="20"/>
          <w:szCs w:val="20"/>
          <w:lang w:val="hy-AM"/>
        </w:rPr>
        <w:t>«</w:t>
      </w:r>
      <w:r w:rsidR="001259F8">
        <w:rPr>
          <w:rFonts w:ascii="GHEA Grapalat" w:hAnsi="GHEA Grapalat"/>
          <w:b/>
          <w:color w:val="000000"/>
          <w:sz w:val="20"/>
          <w:szCs w:val="20"/>
          <w:lang w:val="hy-AM"/>
        </w:rPr>
        <w:t>ԳՀԱՊՁԲ-ՀՎԿԱԿ-2022-</w:t>
      </w:r>
      <w:r w:rsidR="001259F8" w:rsidRPr="001259F8">
        <w:rPr>
          <w:rFonts w:ascii="GHEA Grapalat" w:hAnsi="GHEA Grapalat"/>
          <w:b/>
          <w:color w:val="000000"/>
          <w:sz w:val="20"/>
          <w:szCs w:val="20"/>
          <w:lang w:val="pt-BR"/>
        </w:rPr>
        <w:t>91</w:t>
      </w:r>
      <w:r w:rsidR="001259F8"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21075A2"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sidRPr="00772E24">
              <w:rPr>
                <w:rFonts w:ascii="GHEA Grapalat" w:hAnsi="GHEA Grapalat" w:cs="GHEA Grapalat"/>
                <w:b/>
                <w:color w:val="000000"/>
                <w:sz w:val="20"/>
                <w:szCs w:val="20"/>
                <w:lang w:val="pt-BR"/>
              </w:rPr>
              <w:t xml:space="preserve"> ԱՆ ՀՎԿ ԱԶԳԱՅԻՆ ԿԵՆՏՐՈՆ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B62C243"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color w:val="000000"/>
                <w:sz w:val="20"/>
                <w:szCs w:val="20"/>
              </w:rPr>
              <w:t>02625503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D173D5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 xml:space="preserve"> Կենտրոնական գանզապետարան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8698DBE"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900018004649</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3A5B8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3A5B8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3A5B8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3A5B8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3A5B8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0BD4C191" w:rsidR="00091EBC" w:rsidRPr="00A71D81" w:rsidRDefault="001259F8" w:rsidP="00091EBC">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Pr>
          <w:rFonts w:ascii="GHEA Grapalat" w:hAnsi="GHEA Grapalat"/>
          <w:b/>
          <w:color w:val="000000"/>
          <w:lang w:val="hy-AM"/>
        </w:rPr>
        <w:t>ԳՀԱՊՁԲ-ՀՎԿԱԿ-2022-</w:t>
      </w:r>
      <w:r w:rsidRPr="001259F8">
        <w:rPr>
          <w:rFonts w:ascii="GHEA Grapalat" w:hAnsi="GHEA Grapalat"/>
          <w:b/>
          <w:color w:val="000000"/>
          <w:lang w:val="pt-BR"/>
        </w:rPr>
        <w:t>91</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91EBC" w:rsidRPr="00A71D81">
        <w:rPr>
          <w:rFonts w:ascii="GHEA Grapalat" w:hAnsi="GHEA Grapalat" w:cs="Sylfaen"/>
          <w:b/>
          <w:lang w:val="hy-AM"/>
        </w:rPr>
        <w:t>ծածկագրով</w:t>
      </w:r>
    </w:p>
    <w:p w14:paraId="71C84E17" w14:textId="7C12824F" w:rsidR="00091EBC" w:rsidRPr="00A71D81" w:rsidRDefault="0098327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F5130E">
        <w:rPr>
          <w:rFonts w:ascii="GHEA Grapalat" w:hAnsi="GHEA Grapalat" w:cs="Sylfaen"/>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19D6E9CA"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F5130E" w:rsidRPr="00AB6AE1">
        <w:rPr>
          <w:rFonts w:ascii="GHEA Grapalat" w:hAnsi="GHEA Grapalat" w:cs="GHEA Grapalat"/>
          <w:b/>
          <w:sz w:val="20"/>
          <w:szCs w:val="20"/>
          <w:u w:val="single"/>
          <w:lang w:val="hy-AM"/>
        </w:rPr>
        <w:t>ԱՆ «ՀՎԿ ԱԶԳԱՅԻՆ ԿԵՆՏՐՈՆ» ՊՈԱԿ</w:t>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C627E38"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5130E" w:rsidRPr="00B26A30">
        <w:rPr>
          <w:rFonts w:ascii="GHEA Grapalat" w:hAnsi="GHEA Grapalat" w:cs="Arial"/>
          <w:b/>
          <w:bCs/>
          <w:color w:val="000000"/>
          <w:sz w:val="20"/>
          <w:szCs w:val="20"/>
          <w:u w:val="single"/>
          <w:lang w:val="hy-AM"/>
        </w:rPr>
        <w:t>900018004649</w:t>
      </w:r>
      <w:r w:rsidR="00F5130E" w:rsidRPr="00F5130E">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77777777"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6BA92934" w:rsidR="00631658" w:rsidRPr="00A71D81" w:rsidRDefault="00F5130E" w:rsidP="00631658">
      <w:pPr>
        <w:pStyle w:val="BodyTextIndent3"/>
        <w:spacing w:line="240" w:lineRule="auto"/>
        <w:jc w:val="right"/>
        <w:rPr>
          <w:rFonts w:ascii="GHEA Grapalat" w:hAnsi="GHEA Grapalat" w:cs="Sylfaen"/>
          <w:b/>
          <w:lang w:val="hy-AM"/>
        </w:rPr>
      </w:pPr>
      <w:r w:rsidRPr="00110BBE">
        <w:rPr>
          <w:rFonts w:ascii="GHEA Grapalat" w:hAnsi="GHEA Grapalat" w:cs="GHEA Grapalat"/>
          <w:b/>
          <w:lang w:val="hy-AM"/>
        </w:rPr>
        <w:t>«</w:t>
      </w:r>
      <w:r>
        <w:rPr>
          <w:rFonts w:ascii="GHEA Grapalat" w:hAnsi="GHEA Grapalat" w:cs="Sylfaen"/>
          <w:b/>
          <w:lang w:val="hy-AM"/>
        </w:rPr>
        <w:t xml:space="preserve">ԳՀԱՊՁԲ-ՀՎԿԱԿ-2022-91» </w:t>
      </w:r>
      <w:r w:rsidR="00631658" w:rsidRPr="00A71D81">
        <w:rPr>
          <w:rFonts w:ascii="GHEA Grapalat" w:hAnsi="GHEA Grapalat" w:cs="Sylfaen"/>
          <w:b/>
          <w:lang w:val="hy-AM"/>
        </w:rPr>
        <w:t>ծածկագրով</w:t>
      </w:r>
    </w:p>
    <w:p w14:paraId="5BE6F7DC" w14:textId="2608971F" w:rsidR="00631658" w:rsidRPr="00A71D81" w:rsidRDefault="0098327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F5130E">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044469F6" w:rsidR="00631658" w:rsidRPr="00A71D81" w:rsidRDefault="00631658" w:rsidP="00F5130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5130E" w:rsidRPr="00110BBE">
        <w:rPr>
          <w:rFonts w:ascii="GHEA Grapalat" w:hAnsi="GHEA Grapalat" w:cs="GHEA Grapalat"/>
          <w:b/>
          <w:sz w:val="20"/>
          <w:szCs w:val="20"/>
          <w:lang w:val="hy-AM"/>
        </w:rPr>
        <w:t>ԱՆ «ՀՎԿ ԱԶԳԱՅԻՆ ԿԵՆՏՐՈՆ» ՊՈԱԿ-ի</w:t>
      </w:r>
      <w:r w:rsidR="00F5130E"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F5130E" w:rsidRPr="00F5130E">
        <w:rPr>
          <w:rFonts w:ascii="GHEA Grapalat" w:hAnsi="GHEA Grapalat" w:cs="GHEA Grapalat"/>
          <w:b/>
          <w:sz w:val="20"/>
          <w:szCs w:val="20"/>
          <w:lang w:val="pt-BR"/>
        </w:rPr>
        <w:t>«ԳՀԱՊՁԲ-ՀՎԿԱԿ-2022-91»</w:t>
      </w:r>
      <w:r w:rsidR="00F5130E">
        <w:rPr>
          <w:rFonts w:ascii="GHEA Grapalat" w:hAnsi="GHEA Grapalat" w:cs="GHEA Grapalat"/>
          <w:sz w:val="20"/>
          <w:szCs w:val="20"/>
          <w:lang w:val="pt-BR"/>
        </w:rPr>
        <w:t xml:space="preserve"> </w:t>
      </w:r>
      <w:r w:rsidRPr="00F5130E">
        <w:rPr>
          <w:rFonts w:ascii="GHEA Grapalat" w:hAnsi="GHEA Grapalat" w:cs="GHEA Grapalat"/>
          <w:sz w:val="20"/>
          <w:szCs w:val="20"/>
          <w:lang w:val="pt-BR"/>
        </w:rPr>
        <w:t>ծածկագրով</w:t>
      </w:r>
      <w:r w:rsidRPr="00A71D81">
        <w:rPr>
          <w:rFonts w:ascii="GHEA Grapalat" w:hAnsi="GHEA Grapalat" w:cs="GHEA Grapalat"/>
          <w:sz w:val="20"/>
          <w:szCs w:val="20"/>
          <w:lang w:val="pt-BR"/>
        </w:rPr>
        <w:t xml:space="preserve">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25BB3B0"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GHEA Grapalat"/>
                <w:b/>
                <w:color w:val="000000"/>
                <w:sz w:val="20"/>
                <w:szCs w:val="20"/>
                <w:lang w:val="pt-BR"/>
              </w:rPr>
              <w:t>ԱՆ ՀՎԿ ԱԶԳԱՅԻՆ ԿԵՆՏՐՈՆ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115C315"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color w:val="000000"/>
                <w:sz w:val="20"/>
                <w:szCs w:val="20"/>
              </w:rPr>
              <w:t>02625503</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69513F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 xml:space="preserve"> Կենտրոնական գանզապետարան</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E81FB1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900018004649</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A5B8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A5B8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A5B8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A5B8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A5B8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2C864580" w:rsidR="00CB5EFD" w:rsidRPr="00A71D81" w:rsidRDefault="00334B2F" w:rsidP="00F5130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04806016" w:rsidR="00071D1C" w:rsidRPr="00A71D81" w:rsidRDefault="00F5130E" w:rsidP="00EF3662">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ԳՀԱՊՁԲ-ՀՎԿԱԿ-2022-</w:t>
      </w:r>
      <w:r w:rsidRPr="001259F8">
        <w:rPr>
          <w:rFonts w:ascii="GHEA Grapalat" w:hAnsi="GHEA Grapalat"/>
          <w:b/>
          <w:color w:val="000000"/>
          <w:lang w:val="pt-BR"/>
        </w:rPr>
        <w:t>91</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71D1C" w:rsidRPr="00A71D81">
        <w:rPr>
          <w:rFonts w:ascii="GHEA Grapalat" w:hAnsi="GHEA Grapalat" w:cs="Sylfaen"/>
          <w:b/>
          <w:lang w:val="hy-AM"/>
        </w:rPr>
        <w:t>ծածկագրով</w:t>
      </w:r>
    </w:p>
    <w:p w14:paraId="7E460E96" w14:textId="161B0F2D" w:rsidR="00071D1C" w:rsidRPr="00F5130E" w:rsidRDefault="0098327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202F9E">
        <w:rPr>
          <w:rFonts w:ascii="GHEA Grapalat" w:hAnsi="GHEA Grapalat" w:cs="Sylfaen"/>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6B200BC" w:rsidR="00071D1C" w:rsidRPr="00A71D81" w:rsidRDefault="00F5130E" w:rsidP="00EF3662">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00071D1C" w:rsidRPr="00A71D81">
        <w:rPr>
          <w:rFonts w:ascii="GHEA Grapalat" w:hAnsi="GHEA Grapalat"/>
          <w:sz w:val="20"/>
          <w:lang w:val="hy-AM"/>
        </w:rPr>
        <w:t xml:space="preserve">որը գործում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00071D1C" w:rsidRPr="00A71D81">
        <w:rPr>
          <w:rFonts w:ascii="GHEA Grapalat" w:hAnsi="GHEA Grapalat"/>
          <w:sz w:val="20"/>
          <w:lang w:val="hy-AM"/>
        </w:rPr>
        <w:t xml:space="preserve">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3CDA63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63121F">
        <w:rPr>
          <w:rFonts w:ascii="GHEA Grapalat" w:hAnsi="GHEA Grapalat"/>
          <w:sz w:val="20"/>
          <w:lang w:val="hy-AM"/>
        </w:rPr>
        <w:t xml:space="preserve">խախտվել </w:t>
      </w:r>
      <w:r w:rsidR="00F5130E" w:rsidRPr="0063121F">
        <w:rPr>
          <w:rFonts w:ascii="GHEA Grapalat" w:hAnsi="GHEA Grapalat"/>
          <w:sz w:val="20"/>
          <w:lang w:val="hy-AM"/>
        </w:rPr>
        <w:t>են</w:t>
      </w:r>
      <w:r w:rsidR="00F5130E" w:rsidRPr="00175BB5">
        <w:rPr>
          <w:rFonts w:ascii="GHEA Grapalat" w:hAnsi="GHEA Grapalat"/>
          <w:b/>
          <w:sz w:val="20"/>
          <w:lang w:val="hy-AM"/>
        </w:rPr>
        <w:t xml:space="preserve"> 10 օրից ավելի</w:t>
      </w:r>
      <w:r w:rsidRPr="00A71D81">
        <w:rPr>
          <w:rFonts w:ascii="GHEA Grapalat" w:hAnsi="GHEA Grapalat"/>
          <w:sz w:val="20"/>
          <w:lang w:val="hy-AM"/>
        </w:rPr>
        <w:t>:</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0320E8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3121F" w:rsidRPr="00191DC5">
        <w:rPr>
          <w:rFonts w:ascii="GHEA Grapalat" w:hAnsi="GHEA Grapalat"/>
          <w:b/>
          <w:sz w:val="20"/>
          <w:lang w:val="hy-AM"/>
        </w:rPr>
        <w:t>10 օրից ավելի</w:t>
      </w:r>
      <w:r w:rsidR="0063121F" w:rsidRPr="00A71D81">
        <w:rPr>
          <w:rFonts w:ascii="GHEA Grapalat" w:hAnsi="GHEA Grapalat"/>
          <w:sz w:val="20"/>
          <w:lang w:val="hy-AM"/>
        </w:rPr>
        <w:t>,</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290EC218"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0063121F" w:rsidRPr="00A71D81">
        <w:rPr>
          <w:rStyle w:val="EndnoteReference"/>
          <w:rFonts w:ascii="GHEA Grapalat" w:hAnsi="GHEA Grapalat"/>
          <w:color w:val="FFFFFF"/>
          <w:sz w:val="20"/>
          <w:lang w:val="hy-AM"/>
        </w:rPr>
        <w:endnoteReference w:id="2"/>
      </w:r>
      <w:r w:rsidR="0063121F" w:rsidRPr="00A71D81">
        <w:rPr>
          <w:rFonts w:ascii="GHEA Grapalat" w:hAnsi="GHEA Grapalat"/>
          <w:sz w:val="20"/>
          <w:lang w:val="hy-AM"/>
        </w:rPr>
        <w:t>Պ</w:t>
      </w:r>
      <w:r w:rsidRPr="00A71D81">
        <w:rPr>
          <w:rFonts w:ascii="GHEA Grapalat" w:hAnsi="GHEA Grapalat"/>
          <w:sz w:val="20"/>
          <w:lang w:val="hy-AM"/>
        </w:rPr>
        <w:t>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0288981"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3121F" w:rsidRPr="0063121F">
        <w:rPr>
          <w:rFonts w:ascii="GHEA Grapalat" w:hAnsi="GHEA Grapalat"/>
          <w:sz w:val="20"/>
          <w:lang w:val="hy-AM"/>
        </w:rPr>
        <w:t>30</w:t>
      </w:r>
      <w:r w:rsidRPr="00A71D81">
        <w:rPr>
          <w:rFonts w:ascii="GHEA Grapalat" w:hAnsi="GHEA Grapalat"/>
          <w:sz w:val="20"/>
          <w:lang w:val="hy-AM"/>
        </w:rPr>
        <w:t xml:space="preserve">-ը: </w:t>
      </w:r>
    </w:p>
    <w:p w14:paraId="232C4BAF" w14:textId="40ECD217" w:rsidR="00385051" w:rsidRPr="0063121F"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63121F" w:rsidRPr="0063121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6CFA7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w:t>
      </w:r>
      <w:r w:rsidR="00A232D9" w:rsidRPr="0063121F">
        <w:rPr>
          <w:rFonts w:ascii="GHEA Grapalat" w:hAnsi="GHEA Grapalat" w:cs="Sylfaen"/>
          <w:sz w:val="20"/>
          <w:szCs w:val="20"/>
          <w:lang w:val="hy-AM"/>
        </w:rPr>
        <w:t xml:space="preserve">հաշված </w:t>
      </w:r>
      <w:r w:rsidR="0063121F" w:rsidRPr="0063121F">
        <w:rPr>
          <w:rFonts w:ascii="GHEA Grapalat" w:hAnsi="GHEA Grapalat" w:cs="Sylfaen"/>
          <w:b/>
          <w:sz w:val="20"/>
          <w:szCs w:val="20"/>
          <w:lang w:val="hy-AM"/>
        </w:rPr>
        <w:t xml:space="preserve">10 </w:t>
      </w:r>
      <w:r w:rsidR="00A232D9" w:rsidRPr="0063121F">
        <w:rPr>
          <w:rFonts w:ascii="GHEA Grapalat" w:hAnsi="GHEA Grapalat" w:cs="Sylfaen"/>
          <w:b/>
          <w:sz w:val="20"/>
          <w:szCs w:val="20"/>
          <w:lang w:val="hy-AM"/>
        </w:rPr>
        <w:t>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3638EE35" w:rsidR="009123CA" w:rsidRDefault="009123CA" w:rsidP="00EF3662">
      <w:pPr>
        <w:ind w:firstLine="720"/>
        <w:jc w:val="both"/>
        <w:rPr>
          <w:rFonts w:ascii="GHEA Grapalat" w:hAnsi="GHEA Grapalat" w:cs="Sylfaen"/>
          <w:sz w:val="20"/>
          <w:lang w:val="hy-AM"/>
        </w:rPr>
      </w:pPr>
    </w:p>
    <w:p w14:paraId="411738C7" w14:textId="32E9F5BF" w:rsidR="0063121F" w:rsidRDefault="0063121F" w:rsidP="00EF3662">
      <w:pPr>
        <w:ind w:firstLine="720"/>
        <w:jc w:val="both"/>
        <w:rPr>
          <w:rFonts w:ascii="GHEA Grapalat" w:hAnsi="GHEA Grapalat" w:cs="Sylfaen"/>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9"/>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10"/>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1"/>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460D9ED" w14:textId="77777777" w:rsidR="00071D1C" w:rsidRPr="00202F9E" w:rsidRDefault="00071D1C" w:rsidP="00EF3662">
      <w:pPr>
        <w:rPr>
          <w:rFonts w:ascii="GHEA Grapalat" w:hAnsi="GHEA Grapalat"/>
          <w:sz w:val="20"/>
          <w:lang w:val="hy-AM"/>
        </w:rPr>
      </w:pPr>
    </w:p>
    <w:p w14:paraId="42954658" w14:textId="77777777" w:rsidR="00071D1C" w:rsidRPr="00202F9E" w:rsidRDefault="00071D1C" w:rsidP="00EF3662">
      <w:pPr>
        <w:jc w:val="right"/>
        <w:rPr>
          <w:rFonts w:ascii="GHEA Grapalat" w:hAnsi="GHEA Grapalat"/>
          <w:i/>
          <w:sz w:val="18"/>
          <w:lang w:val="hy-AM"/>
        </w:rPr>
      </w:pPr>
      <w:r w:rsidRPr="00A71D81">
        <w:rPr>
          <w:rFonts w:ascii="GHEA Grapalat" w:hAnsi="GHEA Grapalat"/>
          <w:i/>
          <w:sz w:val="18"/>
          <w:lang w:val="hy-AM"/>
        </w:rPr>
        <w:t xml:space="preserve">Հավելված N </w:t>
      </w:r>
      <w:r w:rsidRPr="00202F9E">
        <w:rPr>
          <w:rFonts w:ascii="GHEA Grapalat" w:hAnsi="GHEA Grapalat"/>
          <w:i/>
          <w:sz w:val="18"/>
          <w:lang w:val="hy-AM"/>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202F9E" w:rsidRDefault="00071D1C" w:rsidP="00EF3662">
      <w:pPr>
        <w:ind w:left="-142" w:firstLine="142"/>
        <w:jc w:val="center"/>
        <w:rPr>
          <w:rFonts w:ascii="GHEA Grapalat" w:hAnsi="GHEA Grapalat" w:cs="Sylfaen"/>
          <w:b/>
          <w:lang w:val="hy-AM"/>
        </w:rPr>
      </w:pPr>
    </w:p>
    <w:p w14:paraId="14F9B95B" w14:textId="77777777" w:rsidR="0038400D" w:rsidRPr="00202F9E"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A5B84"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en-GB" w:eastAsia="en-GB"/>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02F9E">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202F9E">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202F9E">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54A6B" w14:textId="77777777" w:rsidR="00DE24BA" w:rsidRDefault="00DE24BA">
      <w:r>
        <w:separator/>
      </w:r>
    </w:p>
  </w:endnote>
  <w:endnote w:type="continuationSeparator" w:id="0">
    <w:p w14:paraId="32740C82" w14:textId="77777777" w:rsidR="00DE24BA" w:rsidRDefault="00DE24BA">
      <w:r>
        <w:continuationSeparator/>
      </w:r>
    </w:p>
  </w:endnote>
  <w:endnote w:id="1">
    <w:p w14:paraId="48454937" w14:textId="47C598B5" w:rsidR="004E5F94" w:rsidRPr="006265F4" w:rsidRDefault="004E5F94" w:rsidP="006C1D25">
      <w:pPr>
        <w:pStyle w:val="EndnoteText"/>
        <w:jc w:val="both"/>
      </w:pPr>
    </w:p>
  </w:endnote>
  <w:endnote w:id="2">
    <w:p w14:paraId="39FC6E4D" w14:textId="7A904D5B" w:rsidR="0063121F" w:rsidRPr="0063121F" w:rsidRDefault="0063121F" w:rsidP="00C65A05">
      <w:pPr>
        <w:rPr>
          <w:rFonts w:ascii="GHEA Grapalat" w:hAnsi="GHEA Grapalat"/>
          <w:i/>
          <w:sz w:val="16"/>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10480" w14:textId="77777777" w:rsidR="00DE24BA" w:rsidRDefault="00DE24BA">
      <w:r>
        <w:separator/>
      </w:r>
    </w:p>
  </w:footnote>
  <w:footnote w:type="continuationSeparator" w:id="0">
    <w:p w14:paraId="7B17936F" w14:textId="77777777" w:rsidR="00DE24BA" w:rsidRDefault="00DE24BA">
      <w:r>
        <w:continuationSeparator/>
      </w:r>
    </w:p>
  </w:footnote>
  <w:footnote w:id="1">
    <w:p w14:paraId="430CA821" w14:textId="77777777" w:rsidR="00DE24BA" w:rsidRPr="004B72E3" w:rsidRDefault="00DE24BA"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79ACE35" w14:textId="77777777" w:rsidR="00DE24BA" w:rsidRPr="004B72E3" w:rsidRDefault="00DE24BA"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DE24BA" w:rsidRPr="004B72E3" w:rsidRDefault="00DE24BA"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DE24BA" w:rsidRPr="000B7538" w:rsidRDefault="00DE24BA"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77777777" w:rsidR="00DE24BA" w:rsidRPr="000B7538" w:rsidRDefault="00DE24BA"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456721A" w14:textId="77777777" w:rsidR="00DE24BA" w:rsidRPr="000B7538" w:rsidRDefault="00DE24BA"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364264A" w14:textId="77777777" w:rsidR="00DE24BA" w:rsidRPr="00D533CD" w:rsidRDefault="00DE24BA"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2">
    <w:p w14:paraId="741DAC5D" w14:textId="77777777" w:rsidR="00DE24BA" w:rsidRPr="000B7538" w:rsidRDefault="00DE24BA" w:rsidP="002A5BDB">
      <w:pPr>
        <w:pStyle w:val="FootnoteText"/>
        <w:rPr>
          <w:rFonts w:ascii="GHEA Grapalat" w:hAnsi="GHEA Grapalat" w:cs="Sylfaen"/>
          <w:i/>
          <w:sz w:val="16"/>
          <w:szCs w:val="16"/>
          <w:lang w:val="hy-AM"/>
        </w:rPr>
      </w:pPr>
      <w:r w:rsidRPr="00045B10">
        <w:rPr>
          <w:rStyle w:val="FootnoteReference"/>
        </w:rPr>
        <w:t>12</w:t>
      </w:r>
      <w:r w:rsidRPr="00045B10">
        <w:t xml:space="preserve"> </w:t>
      </w:r>
      <w:r w:rsidRPr="000B7538">
        <w:rPr>
          <w:rFonts w:ascii="GHEA Grapalat" w:hAnsi="GHEA Grapalat" w:cs="Sylfaen"/>
          <w:i/>
          <w:sz w:val="16"/>
          <w:szCs w:val="16"/>
          <w:lang w:val="hy-AM"/>
        </w:rPr>
        <w:t>Եթե՝</w:t>
      </w:r>
    </w:p>
    <w:p w14:paraId="316A5091" w14:textId="77777777" w:rsidR="00DE24BA" w:rsidRPr="00F913EC" w:rsidRDefault="00DE24BA"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6A189FD" w14:textId="77777777" w:rsidR="00DE24BA" w:rsidRDefault="00DE24BA" w:rsidP="002A5BDB">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14:paraId="0E379B69" w14:textId="77777777" w:rsidR="00DE24BA" w:rsidRDefault="00DE24BA" w:rsidP="00501A05">
      <w:pPr>
        <w:pStyle w:val="FootnoteText"/>
        <w:rPr>
          <w:rFonts w:ascii="Sylfaen" w:hAnsi="Sylfaen"/>
          <w:lang w:val="hy-AM"/>
        </w:rPr>
      </w:pPr>
    </w:p>
    <w:p w14:paraId="0651BF39" w14:textId="77777777" w:rsidR="00DE24BA" w:rsidRPr="00B462B5" w:rsidRDefault="00DE24BA"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921AA67" w14:textId="77777777" w:rsidR="00DE24BA" w:rsidRPr="00B462B5" w:rsidRDefault="00DE24BA">
      <w:pPr>
        <w:pStyle w:val="FootnoteText"/>
        <w:rPr>
          <w:rFonts w:ascii="Times New Roman" w:hAnsi="Times New Roman"/>
          <w:vertAlign w:val="superscript"/>
          <w:lang w:val="hy-AM"/>
        </w:rPr>
      </w:pPr>
    </w:p>
  </w:footnote>
  <w:footnote w:id="3">
    <w:p w14:paraId="6B92E9D6" w14:textId="77777777" w:rsidR="00DE24BA" w:rsidRPr="008C7473" w:rsidRDefault="00DE24BA">
      <w:pPr>
        <w:pStyle w:val="FootnoteText"/>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4">
    <w:p w14:paraId="7E21AE53" w14:textId="77777777" w:rsidR="00DE24BA" w:rsidRPr="006265F4" w:rsidRDefault="00DE24BA"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714A4987" w14:textId="64AD5E67" w:rsidR="00DE24BA" w:rsidRPr="000B7538" w:rsidRDefault="00DE24BA"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DE24BA" w:rsidRPr="000B7538" w:rsidRDefault="00DE24BA"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14:paraId="25BE92AC" w14:textId="77777777" w:rsidR="00DE24BA" w:rsidRPr="0008551E" w:rsidRDefault="00DE24BA" w:rsidP="00B2572B">
      <w:pPr>
        <w:pStyle w:val="FootnoteText"/>
        <w:rPr>
          <w:rFonts w:ascii="GHEA Grapalat" w:hAnsi="GHEA Grapalat"/>
          <w:i/>
          <w:sz w:val="16"/>
          <w:szCs w:val="16"/>
          <w:lang w:val="af-ZA"/>
        </w:rPr>
      </w:pPr>
      <w:r w:rsidRPr="0008551E">
        <w:rPr>
          <w:rFonts w:ascii="GHEA Grapalat" w:hAnsi="GHEA Grapalat"/>
          <w:i/>
          <w:sz w:val="16"/>
          <w:szCs w:val="16"/>
          <w:lang w:val="hy-AM"/>
        </w:rPr>
        <w:t>*</w:t>
      </w:r>
      <w:r w:rsidRPr="0008551E">
        <w:rPr>
          <w:rFonts w:ascii="GHEA Grapalat" w:hAnsi="GHEA Grapalat"/>
          <w:i/>
          <w:sz w:val="16"/>
          <w:szCs w:val="16"/>
          <w:lang w:val="en-US"/>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en-US"/>
        </w:rPr>
        <w:t>է</w:t>
      </w:r>
      <w:r w:rsidRPr="0008551E">
        <w:rPr>
          <w:rFonts w:ascii="GHEA Grapalat" w:hAnsi="GHEA Grapalat"/>
          <w:i/>
          <w:sz w:val="16"/>
          <w:szCs w:val="16"/>
          <w:lang w:val="af-ZA"/>
        </w:rPr>
        <w:t xml:space="preserve"> </w:t>
      </w:r>
      <w:r w:rsidRPr="0008551E">
        <w:rPr>
          <w:rFonts w:ascii="GHEA Grapalat" w:hAnsi="GHEA Grapalat"/>
          <w:i/>
          <w:sz w:val="16"/>
          <w:szCs w:val="16"/>
          <w:lang w:val="en-US"/>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en-US"/>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en-US"/>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en-US"/>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en-US"/>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en-US"/>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en-US"/>
        </w:rPr>
        <w:t>հրապարակելը</w:t>
      </w:r>
      <w:r w:rsidRPr="0008551E">
        <w:rPr>
          <w:rFonts w:ascii="GHEA Grapalat" w:hAnsi="GHEA Grapalat"/>
          <w:i/>
          <w:sz w:val="16"/>
          <w:szCs w:val="16"/>
          <w:lang w:val="hy-AM"/>
        </w:rPr>
        <w:t>:</w:t>
      </w:r>
    </w:p>
    <w:p w14:paraId="1B0D96C5" w14:textId="77777777" w:rsidR="00DE24BA" w:rsidRPr="0008551E" w:rsidRDefault="00DE24BA" w:rsidP="005F1C06">
      <w:pPr>
        <w:pStyle w:val="BodyTextIndent3"/>
        <w:spacing w:line="240" w:lineRule="auto"/>
        <w:ind w:left="142" w:firstLine="0"/>
        <w:rPr>
          <w:rFonts w:ascii="GHEA Grapalat" w:hAnsi="GHEA Grapalat"/>
          <w:i/>
          <w:sz w:val="16"/>
          <w:szCs w:val="16"/>
          <w:lang w:val="af-ZA" w:eastAsia="ru-RU"/>
        </w:rPr>
      </w:pPr>
      <w:r w:rsidRPr="0008551E">
        <w:rPr>
          <w:rFonts w:ascii="GHEA Grapalat" w:hAnsi="GHEA Grapalat"/>
          <w:i/>
          <w:sz w:val="16"/>
          <w:szCs w:val="16"/>
          <w:lang w:val="af-ZA" w:eastAsia="ru-RU"/>
        </w:rPr>
        <w:t xml:space="preserve">** -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դիմում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հայտարարությունը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լրացնելիս</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նշում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պարունակող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կայքէջի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հղումը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Calibri" w:hAnsi="Calibri" w:cs="Calibri"/>
          <w:i/>
          <w:sz w:val="16"/>
          <w:szCs w:val="16"/>
          <w:lang w:val="af-ZA" w:eastAsia="ru-RU"/>
        </w:rPr>
        <w:t> </w:t>
      </w:r>
      <w:r w:rsidRPr="0008551E">
        <w:rPr>
          <w:rFonts w:ascii="GHEA Grapalat" w:hAnsi="GHEA Grapalat" w:cs="GHEA Grapalat"/>
          <w:i/>
          <w:sz w:val="16"/>
          <w:szCs w:val="16"/>
          <w:lang w:eastAsia="ru-RU"/>
        </w:rPr>
        <w:t>մասին</w:t>
      </w:r>
      <w:r w:rsidRPr="0008551E">
        <w:rPr>
          <w:rFonts w:ascii="GHEA Grapalat" w:hAnsi="GHEA Grapalat" w:cs="GHEA Grapalat"/>
          <w:i/>
          <w:sz w:val="16"/>
          <w:szCs w:val="16"/>
          <w:lang w:val="af-ZA" w:eastAsia="ru-RU"/>
        </w:rPr>
        <w:t>»</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սահմանված</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կարգով</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պետք</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w:t>
      </w:r>
      <w:r w:rsidRPr="0008551E">
        <w:rPr>
          <w:rFonts w:ascii="GHEA Grapalat" w:hAnsi="GHEA Grapalat"/>
          <w:i/>
          <w:sz w:val="16"/>
          <w:szCs w:val="16"/>
          <w:lang w:eastAsia="ru-RU"/>
        </w:rPr>
        <w:t>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գրանցված</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լիներ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af-ZA" w:eastAsia="ru-RU"/>
        </w:rPr>
        <w:t xml:space="preserve">, </w:t>
      </w:r>
    </w:p>
    <w:p w14:paraId="735DC593" w14:textId="77777777" w:rsidR="00DE24BA" w:rsidRPr="0008551E" w:rsidRDefault="00DE24BA" w:rsidP="005F1C06">
      <w:pPr>
        <w:pStyle w:val="BodyTextIndent3"/>
        <w:spacing w:line="240" w:lineRule="auto"/>
        <w:ind w:left="142" w:firstLine="0"/>
        <w:rPr>
          <w:rFonts w:ascii="GHEA Grapalat" w:hAnsi="GHEA Grapalat"/>
          <w:i/>
          <w:sz w:val="16"/>
          <w:szCs w:val="16"/>
          <w:lang w:val="af-ZA" w:eastAsia="ru-RU"/>
        </w:rPr>
      </w:pPr>
    </w:p>
    <w:p w14:paraId="6F719993" w14:textId="77777777" w:rsidR="00DE24BA" w:rsidRPr="0008551E" w:rsidRDefault="00DE24BA" w:rsidP="005A765C">
      <w:pPr>
        <w:pStyle w:val="BodyTextIndent3"/>
        <w:spacing w:line="240" w:lineRule="auto"/>
        <w:ind w:left="142" w:firstLine="218"/>
        <w:rPr>
          <w:rFonts w:ascii="GHEA Grapalat" w:hAnsi="GHEA Grapalat"/>
          <w:i/>
          <w:sz w:val="16"/>
          <w:szCs w:val="16"/>
          <w:lang w:val="af-ZA" w:eastAsia="ru-RU"/>
        </w:rPr>
      </w:pP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մասին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այդպիսի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սակայն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պարտավոր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գրանցել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դիմում</w:t>
      </w:r>
      <w:r w:rsidRPr="0008551E">
        <w:rPr>
          <w:rFonts w:ascii="GHEA Grapalat" w:hAnsi="GHEA Grapalat"/>
          <w:i/>
          <w:sz w:val="16"/>
          <w:szCs w:val="16"/>
          <w:lang w:val="af-ZA"/>
        </w:rPr>
        <w:t xml:space="preserve">- </w:t>
      </w:r>
      <w:r w:rsidRPr="0008551E">
        <w:rPr>
          <w:rFonts w:ascii="GHEA Grapalat" w:hAnsi="GHEA Grapalat"/>
          <w:i/>
          <w:sz w:val="16"/>
          <w:szCs w:val="16"/>
        </w:rPr>
        <w:t>հայտարարությունը</w:t>
      </w:r>
      <w:r w:rsidRPr="0008551E">
        <w:rPr>
          <w:rFonts w:ascii="GHEA Grapalat" w:hAnsi="GHEA Grapalat"/>
          <w:i/>
          <w:sz w:val="16"/>
          <w:szCs w:val="16"/>
          <w:lang w:val="af-ZA"/>
        </w:rPr>
        <w:t xml:space="preserve"> </w:t>
      </w:r>
      <w:r w:rsidRPr="0008551E">
        <w:rPr>
          <w:rFonts w:ascii="GHEA Grapalat" w:hAnsi="GHEA Grapalat"/>
          <w:i/>
          <w:sz w:val="16"/>
          <w:szCs w:val="16"/>
        </w:rPr>
        <w:t>լրացնելիս</w:t>
      </w:r>
      <w:r w:rsidRPr="0008551E">
        <w:rPr>
          <w:rFonts w:ascii="GHEA Grapalat" w:hAnsi="GHEA Grapalat"/>
          <w:i/>
          <w:sz w:val="16"/>
          <w:szCs w:val="16"/>
          <w:lang w:val="af-ZA"/>
        </w:rPr>
        <w:t xml:space="preserve"> &lt;&lt; </w:t>
      </w:r>
      <w:r w:rsidRPr="0008551E">
        <w:rPr>
          <w:rFonts w:ascii="GHEA Grapalat" w:hAnsi="GHEA Grapalat"/>
          <w:i/>
          <w:sz w:val="16"/>
          <w:szCs w:val="16"/>
        </w:rPr>
        <w:t>տեղեկություններ</w:t>
      </w:r>
      <w:r w:rsidRPr="0008551E">
        <w:rPr>
          <w:rFonts w:ascii="GHEA Grapalat" w:hAnsi="GHEA Grapalat"/>
          <w:i/>
          <w:sz w:val="16"/>
          <w:szCs w:val="16"/>
          <w:lang w:val="af-ZA"/>
        </w:rPr>
        <w:t xml:space="preserve"> </w:t>
      </w:r>
      <w:r w:rsidRPr="0008551E">
        <w:rPr>
          <w:rFonts w:ascii="GHEA Grapalat" w:hAnsi="GHEA Grapalat"/>
          <w:i/>
          <w:sz w:val="16"/>
          <w:szCs w:val="16"/>
        </w:rPr>
        <w:t>պարունակող</w:t>
      </w:r>
      <w:r w:rsidRPr="0008551E">
        <w:rPr>
          <w:rFonts w:ascii="GHEA Grapalat" w:hAnsi="GHEA Grapalat"/>
          <w:i/>
          <w:sz w:val="16"/>
          <w:szCs w:val="16"/>
          <w:lang w:val="af-ZA"/>
        </w:rPr>
        <w:t xml:space="preserve"> </w:t>
      </w:r>
      <w:r w:rsidRPr="0008551E">
        <w:rPr>
          <w:rFonts w:ascii="GHEA Grapalat" w:hAnsi="GHEA Grapalat"/>
          <w:i/>
          <w:sz w:val="16"/>
          <w:szCs w:val="16"/>
        </w:rPr>
        <w:t>կայքէջի</w:t>
      </w:r>
      <w:r w:rsidRPr="0008551E">
        <w:rPr>
          <w:rFonts w:ascii="GHEA Grapalat" w:hAnsi="GHEA Grapalat"/>
          <w:i/>
          <w:sz w:val="16"/>
          <w:szCs w:val="16"/>
          <w:lang w:val="af-ZA"/>
        </w:rPr>
        <w:t xml:space="preserve"> </w:t>
      </w:r>
      <w:r w:rsidRPr="0008551E">
        <w:rPr>
          <w:rFonts w:ascii="GHEA Grapalat" w:hAnsi="GHEA Grapalat"/>
          <w:i/>
          <w:sz w:val="16"/>
          <w:szCs w:val="16"/>
        </w:rPr>
        <w:t>հղումը՝</w:t>
      </w:r>
      <w:r w:rsidRPr="0008551E">
        <w:rPr>
          <w:rFonts w:ascii="GHEA Grapalat" w:hAnsi="GHEA Grapalat"/>
          <w:i/>
          <w:sz w:val="16"/>
          <w:szCs w:val="16"/>
          <w:lang w:val="af-ZA"/>
        </w:rPr>
        <w:t xml:space="preserve"> &gt;&gt; </w:t>
      </w:r>
      <w:r w:rsidRPr="0008551E">
        <w:rPr>
          <w:rFonts w:ascii="GHEA Grapalat" w:hAnsi="GHEA Grapalat"/>
          <w:i/>
          <w:sz w:val="16"/>
          <w:szCs w:val="16"/>
        </w:rPr>
        <w:t>բառերը</w:t>
      </w:r>
      <w:r w:rsidRPr="0008551E">
        <w:rPr>
          <w:rFonts w:ascii="GHEA Grapalat" w:hAnsi="GHEA Grapalat"/>
          <w:i/>
          <w:sz w:val="16"/>
          <w:szCs w:val="16"/>
          <w:lang w:val="af-ZA"/>
        </w:rPr>
        <w:t xml:space="preserve"> </w:t>
      </w:r>
      <w:r w:rsidRPr="0008551E">
        <w:rPr>
          <w:rFonts w:ascii="GHEA Grapalat" w:hAnsi="GHEA Grapalat"/>
          <w:i/>
          <w:sz w:val="16"/>
          <w:szCs w:val="16"/>
        </w:rPr>
        <w:t>փոխարինում</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&lt;&lt;</w:t>
      </w:r>
      <w:r w:rsidRPr="0008551E">
        <w:rPr>
          <w:rFonts w:ascii="GHEA Grapalat" w:hAnsi="GHEA Grapalat"/>
          <w:i/>
          <w:sz w:val="16"/>
          <w:szCs w:val="16"/>
        </w:rPr>
        <w:t>հայտարարագիր՝</w:t>
      </w:r>
      <w:r w:rsidRPr="0008551E">
        <w:rPr>
          <w:rFonts w:ascii="GHEA Grapalat" w:hAnsi="GHEA Grapalat"/>
          <w:i/>
          <w:sz w:val="16"/>
          <w:szCs w:val="16"/>
          <w:lang w:val="af-ZA"/>
        </w:rPr>
        <w:t xml:space="preserve"> </w:t>
      </w:r>
      <w:r w:rsidRPr="0008551E">
        <w:rPr>
          <w:rFonts w:ascii="GHEA Grapalat" w:hAnsi="GHEA Grapalat"/>
          <w:i/>
          <w:sz w:val="16"/>
          <w:szCs w:val="16"/>
        </w:rPr>
        <w:t>համաձայն</w:t>
      </w:r>
      <w:r w:rsidRPr="0008551E">
        <w:rPr>
          <w:rFonts w:ascii="GHEA Grapalat" w:hAnsi="GHEA Grapalat"/>
          <w:i/>
          <w:sz w:val="16"/>
          <w:szCs w:val="16"/>
          <w:lang w:val="af-ZA"/>
        </w:rPr>
        <w:t xml:space="preserve">  </w:t>
      </w:r>
      <w:r w:rsidRPr="0008551E">
        <w:rPr>
          <w:rFonts w:ascii="GHEA Grapalat" w:hAnsi="GHEA Grapalat"/>
          <w:i/>
          <w:sz w:val="16"/>
          <w:szCs w:val="16"/>
        </w:rPr>
        <w:t>հավելված</w:t>
      </w:r>
      <w:r w:rsidRPr="0008551E">
        <w:rPr>
          <w:rFonts w:ascii="GHEA Grapalat" w:hAnsi="GHEA Grapalat"/>
          <w:i/>
          <w:sz w:val="16"/>
          <w:szCs w:val="16"/>
          <w:lang w:val="af-ZA"/>
        </w:rPr>
        <w:t xml:space="preserve"> 1․2-</w:t>
      </w:r>
      <w:r w:rsidRPr="0008551E">
        <w:rPr>
          <w:rFonts w:ascii="GHEA Grapalat" w:hAnsi="GHEA Grapalat"/>
          <w:i/>
          <w:sz w:val="16"/>
          <w:szCs w:val="16"/>
        </w:rPr>
        <w:t>ի</w:t>
      </w:r>
      <w:r w:rsidRPr="0008551E">
        <w:rPr>
          <w:rFonts w:ascii="GHEA Grapalat" w:hAnsi="GHEA Grapalat"/>
          <w:i/>
          <w:sz w:val="16"/>
          <w:szCs w:val="16"/>
          <w:lang w:val="af-ZA"/>
        </w:rPr>
        <w:t xml:space="preserve">&gt;&gt; </w:t>
      </w:r>
      <w:r w:rsidRPr="0008551E">
        <w:rPr>
          <w:rFonts w:ascii="GHEA Grapalat" w:hAnsi="GHEA Grapalat"/>
          <w:i/>
          <w:sz w:val="16"/>
          <w:szCs w:val="16"/>
        </w:rPr>
        <w:t>բառերով</w:t>
      </w:r>
      <w:r w:rsidRPr="0008551E">
        <w:rPr>
          <w:rFonts w:ascii="GHEA Grapalat" w:hAnsi="GHEA Grapalat"/>
          <w:i/>
          <w:sz w:val="16"/>
          <w:szCs w:val="16"/>
          <w:lang w:val="af-ZA"/>
        </w:rPr>
        <w:t>,</w:t>
      </w:r>
    </w:p>
    <w:p w14:paraId="741DA24C" w14:textId="77777777" w:rsidR="00DE24BA" w:rsidRPr="0008551E" w:rsidRDefault="00DE24BA" w:rsidP="005F1C06">
      <w:pPr>
        <w:pStyle w:val="FootnoteText"/>
        <w:jc w:val="both"/>
        <w:rPr>
          <w:rFonts w:ascii="GHEA Grapalat" w:hAnsi="GHEA Grapalat"/>
          <w:i/>
          <w:sz w:val="16"/>
          <w:szCs w:val="16"/>
          <w:lang w:val="af-ZA"/>
        </w:rPr>
      </w:pPr>
    </w:p>
    <w:p w14:paraId="2FE82E3A" w14:textId="77777777" w:rsidR="00DE24BA" w:rsidRPr="0008551E" w:rsidRDefault="00DE24BA" w:rsidP="005F1C06">
      <w:pPr>
        <w:pStyle w:val="FootnoteText"/>
        <w:jc w:val="both"/>
        <w:rPr>
          <w:rFonts w:ascii="GHEA Grapalat" w:hAnsi="GHEA Grapalat"/>
          <w:i/>
          <w:sz w:val="16"/>
          <w:szCs w:val="16"/>
          <w:lang w:val="af-ZA"/>
        </w:rPr>
      </w:pPr>
      <w:r w:rsidRPr="0008551E">
        <w:rPr>
          <w:rFonts w:ascii="GHEA Grapalat" w:hAnsi="GHEA Grapalat"/>
          <w:i/>
          <w:sz w:val="16"/>
          <w:szCs w:val="16"/>
          <w:lang w:val="af-ZA"/>
        </w:rPr>
        <w:tab/>
        <w:t>-</w:t>
      </w:r>
      <w:r w:rsidRPr="0008551E">
        <w:rPr>
          <w:rFonts w:ascii="GHEA Grapalat" w:hAnsi="GHEA Grapalat"/>
          <w:i/>
          <w:sz w:val="16"/>
          <w:szCs w:val="16"/>
          <w:lang w:val="en-US"/>
        </w:rPr>
        <w:t>եթե</w:t>
      </w:r>
      <w:r w:rsidRPr="0008551E">
        <w:rPr>
          <w:rFonts w:ascii="GHEA Grapalat" w:hAnsi="GHEA Grapalat"/>
          <w:i/>
          <w:sz w:val="16"/>
          <w:szCs w:val="16"/>
          <w:lang w:val="af-ZA"/>
        </w:rPr>
        <w:t xml:space="preserve"> </w:t>
      </w:r>
      <w:r w:rsidRPr="0008551E">
        <w:rPr>
          <w:rFonts w:ascii="GHEA Grapalat" w:hAnsi="GHEA Grapalat"/>
          <w:i/>
          <w:sz w:val="16"/>
          <w:szCs w:val="16"/>
          <w:lang w:val="en-US"/>
        </w:rPr>
        <w:t>մասնակիցը</w:t>
      </w:r>
      <w:r w:rsidRPr="0008551E">
        <w:rPr>
          <w:rFonts w:ascii="GHEA Grapalat" w:hAnsi="GHEA Grapalat"/>
          <w:i/>
          <w:sz w:val="16"/>
          <w:szCs w:val="16"/>
          <w:lang w:val="af-ZA"/>
        </w:rPr>
        <w:t xml:space="preserve"> </w:t>
      </w:r>
      <w:r w:rsidRPr="0008551E">
        <w:rPr>
          <w:rFonts w:ascii="GHEA Grapalat" w:hAnsi="GHEA Grapalat"/>
          <w:i/>
          <w:sz w:val="16"/>
          <w:szCs w:val="16"/>
          <w:lang w:val="en-US"/>
        </w:rPr>
        <w:t>անհատ</w:t>
      </w:r>
      <w:r w:rsidRPr="0008551E">
        <w:rPr>
          <w:rFonts w:ascii="GHEA Grapalat" w:hAnsi="GHEA Grapalat"/>
          <w:i/>
          <w:sz w:val="16"/>
          <w:szCs w:val="16"/>
          <w:lang w:val="af-ZA"/>
        </w:rPr>
        <w:t xml:space="preserve"> </w:t>
      </w:r>
      <w:r w:rsidRPr="0008551E">
        <w:rPr>
          <w:rFonts w:ascii="GHEA Grapalat" w:hAnsi="GHEA Grapalat"/>
          <w:i/>
          <w:sz w:val="16"/>
          <w:szCs w:val="16"/>
          <w:lang w:val="en-US"/>
        </w:rPr>
        <w:t>ձեռնարկատեր</w:t>
      </w:r>
      <w:r w:rsidRPr="0008551E">
        <w:rPr>
          <w:rFonts w:ascii="GHEA Grapalat" w:hAnsi="GHEA Grapalat"/>
          <w:i/>
          <w:sz w:val="16"/>
          <w:szCs w:val="16"/>
          <w:lang w:val="af-ZA"/>
        </w:rPr>
        <w:t xml:space="preserve">  </w:t>
      </w:r>
      <w:r w:rsidRPr="0008551E">
        <w:rPr>
          <w:rFonts w:ascii="GHEA Grapalat" w:hAnsi="GHEA Grapalat"/>
          <w:i/>
          <w:sz w:val="16"/>
          <w:szCs w:val="16"/>
          <w:lang w:val="en-US"/>
        </w:rPr>
        <w:t>է</w:t>
      </w:r>
      <w:r w:rsidRPr="0008551E">
        <w:rPr>
          <w:rFonts w:ascii="GHEA Grapalat" w:hAnsi="GHEA Grapalat"/>
          <w:i/>
          <w:sz w:val="16"/>
          <w:szCs w:val="16"/>
          <w:lang w:val="af-ZA"/>
        </w:rPr>
        <w:t xml:space="preserve"> </w:t>
      </w:r>
      <w:r w:rsidRPr="0008551E">
        <w:rPr>
          <w:rFonts w:ascii="GHEA Grapalat" w:hAnsi="GHEA Grapalat"/>
          <w:i/>
          <w:sz w:val="16"/>
          <w:szCs w:val="16"/>
          <w:lang w:val="en-US"/>
        </w:rPr>
        <w:t>կամ</w:t>
      </w:r>
      <w:r w:rsidRPr="0008551E">
        <w:rPr>
          <w:rFonts w:ascii="GHEA Grapalat" w:hAnsi="GHEA Grapalat"/>
          <w:i/>
          <w:sz w:val="16"/>
          <w:szCs w:val="16"/>
          <w:lang w:val="af-ZA"/>
        </w:rPr>
        <w:t xml:space="preserve"> </w:t>
      </w:r>
      <w:r w:rsidRPr="0008551E">
        <w:rPr>
          <w:rFonts w:ascii="GHEA Grapalat" w:hAnsi="GHEA Grapalat"/>
          <w:i/>
          <w:sz w:val="16"/>
          <w:szCs w:val="16"/>
          <w:lang w:val="en-US"/>
        </w:rPr>
        <w:t>ֆիզիկական</w:t>
      </w:r>
      <w:r w:rsidRPr="0008551E">
        <w:rPr>
          <w:rFonts w:ascii="GHEA Grapalat" w:hAnsi="GHEA Grapalat"/>
          <w:i/>
          <w:sz w:val="16"/>
          <w:szCs w:val="16"/>
          <w:lang w:val="af-ZA"/>
        </w:rPr>
        <w:t xml:space="preserve"> </w:t>
      </w:r>
      <w:r w:rsidRPr="0008551E">
        <w:rPr>
          <w:rFonts w:ascii="GHEA Grapalat" w:hAnsi="GHEA Grapalat"/>
          <w:i/>
          <w:sz w:val="16"/>
          <w:szCs w:val="16"/>
          <w:lang w:val="en-US"/>
        </w:rPr>
        <w:t>անձ</w:t>
      </w:r>
      <w:r w:rsidRPr="0008551E">
        <w:rPr>
          <w:rFonts w:ascii="GHEA Grapalat" w:hAnsi="GHEA Grapalat"/>
          <w:i/>
          <w:sz w:val="16"/>
          <w:szCs w:val="16"/>
          <w:lang w:val="af-ZA"/>
        </w:rPr>
        <w:t xml:space="preserve">, </w:t>
      </w:r>
      <w:r w:rsidRPr="0008551E">
        <w:rPr>
          <w:rFonts w:ascii="GHEA Grapalat" w:hAnsi="GHEA Grapalat"/>
          <w:i/>
          <w:sz w:val="16"/>
          <w:szCs w:val="16"/>
          <w:lang w:val="en-US"/>
        </w:rPr>
        <w:t>ապա</w:t>
      </w:r>
      <w:r w:rsidRPr="0008551E">
        <w:rPr>
          <w:rFonts w:ascii="GHEA Grapalat" w:hAnsi="GHEA Grapalat"/>
          <w:i/>
          <w:sz w:val="16"/>
          <w:szCs w:val="16"/>
          <w:lang w:val="af-ZA"/>
        </w:rPr>
        <w:t xml:space="preserve"> </w:t>
      </w:r>
      <w:r w:rsidRPr="0008551E">
        <w:rPr>
          <w:rFonts w:ascii="GHEA Grapalat" w:hAnsi="GHEA Grapalat"/>
          <w:i/>
          <w:sz w:val="16"/>
          <w:szCs w:val="16"/>
          <w:lang w:val="en-US"/>
        </w:rPr>
        <w:t>իրական</w:t>
      </w:r>
      <w:r w:rsidRPr="0008551E">
        <w:rPr>
          <w:rFonts w:ascii="GHEA Grapalat" w:hAnsi="GHEA Grapalat"/>
          <w:i/>
          <w:sz w:val="16"/>
          <w:szCs w:val="16"/>
          <w:lang w:val="af-ZA"/>
        </w:rPr>
        <w:t xml:space="preserve"> </w:t>
      </w:r>
      <w:r w:rsidRPr="0008551E">
        <w:rPr>
          <w:rFonts w:ascii="GHEA Grapalat" w:hAnsi="GHEA Grapalat"/>
          <w:i/>
          <w:sz w:val="16"/>
          <w:szCs w:val="16"/>
          <w:lang w:val="en-US"/>
        </w:rPr>
        <w:t>շահառուների</w:t>
      </w:r>
      <w:r w:rsidRPr="0008551E">
        <w:rPr>
          <w:rFonts w:ascii="GHEA Grapalat" w:hAnsi="GHEA Grapalat"/>
          <w:i/>
          <w:sz w:val="16"/>
          <w:szCs w:val="16"/>
          <w:lang w:val="af-ZA"/>
        </w:rPr>
        <w:t xml:space="preserve"> </w:t>
      </w:r>
      <w:r w:rsidRPr="0008551E">
        <w:rPr>
          <w:rFonts w:ascii="GHEA Grapalat" w:hAnsi="GHEA Grapalat"/>
          <w:i/>
          <w:sz w:val="16"/>
          <w:szCs w:val="16"/>
          <w:lang w:val="en-US"/>
        </w:rPr>
        <w:t>վերաբերյալ</w:t>
      </w:r>
      <w:r w:rsidRPr="0008551E">
        <w:rPr>
          <w:rFonts w:ascii="GHEA Grapalat" w:hAnsi="GHEA Grapalat"/>
          <w:i/>
          <w:sz w:val="16"/>
          <w:szCs w:val="16"/>
          <w:lang w:val="af-ZA"/>
        </w:rPr>
        <w:t xml:space="preserve"> </w:t>
      </w:r>
      <w:r w:rsidRPr="0008551E">
        <w:rPr>
          <w:rFonts w:ascii="GHEA Grapalat" w:hAnsi="GHEA Grapalat"/>
          <w:i/>
          <w:sz w:val="16"/>
          <w:szCs w:val="16"/>
          <w:lang w:val="en-US"/>
        </w:rPr>
        <w:t>տեղեկատվություն</w:t>
      </w:r>
      <w:r w:rsidRPr="0008551E">
        <w:rPr>
          <w:rFonts w:ascii="GHEA Grapalat" w:hAnsi="GHEA Grapalat"/>
          <w:i/>
          <w:sz w:val="16"/>
          <w:szCs w:val="16"/>
          <w:lang w:val="af-ZA"/>
        </w:rPr>
        <w:t xml:space="preserve"> </w:t>
      </w:r>
      <w:r w:rsidRPr="0008551E">
        <w:rPr>
          <w:rFonts w:ascii="GHEA Grapalat" w:hAnsi="GHEA Grapalat"/>
          <w:i/>
          <w:sz w:val="16"/>
          <w:szCs w:val="16"/>
          <w:lang w:val="en-US"/>
        </w:rPr>
        <w:t>չի</w:t>
      </w:r>
      <w:r w:rsidRPr="0008551E">
        <w:rPr>
          <w:rFonts w:ascii="GHEA Grapalat" w:hAnsi="GHEA Grapalat"/>
          <w:i/>
          <w:sz w:val="16"/>
          <w:szCs w:val="16"/>
          <w:lang w:val="af-ZA"/>
        </w:rPr>
        <w:t xml:space="preserve"> </w:t>
      </w:r>
      <w:r w:rsidRPr="0008551E">
        <w:rPr>
          <w:rFonts w:ascii="GHEA Grapalat" w:hAnsi="GHEA Grapalat"/>
          <w:i/>
          <w:sz w:val="16"/>
          <w:szCs w:val="16"/>
          <w:lang w:val="en-US"/>
        </w:rPr>
        <w:t>ներկայացնում</w:t>
      </w:r>
      <w:r w:rsidRPr="0008551E">
        <w:rPr>
          <w:rFonts w:ascii="GHEA Grapalat" w:hAnsi="GHEA Grapalat"/>
          <w:i/>
          <w:sz w:val="16"/>
          <w:szCs w:val="16"/>
          <w:lang w:val="af-ZA"/>
        </w:rPr>
        <w:t>:</w:t>
      </w:r>
    </w:p>
    <w:p w14:paraId="79424135" w14:textId="77777777" w:rsidR="00DE24BA" w:rsidRPr="0008551E" w:rsidRDefault="00DE24BA" w:rsidP="005F1C06">
      <w:pPr>
        <w:pStyle w:val="FootnoteText"/>
        <w:jc w:val="both"/>
        <w:rPr>
          <w:rFonts w:ascii="GHEA Grapalat" w:hAnsi="GHEA Grapalat"/>
          <w:i/>
          <w:sz w:val="16"/>
          <w:szCs w:val="16"/>
          <w:lang w:val="hy-AM"/>
        </w:rPr>
      </w:pPr>
    </w:p>
    <w:p w14:paraId="7DCC7BCC" w14:textId="77777777" w:rsidR="00DE24BA" w:rsidRPr="0008551E" w:rsidDel="006C3873" w:rsidRDefault="00DE24BA" w:rsidP="00CE3A99">
      <w:pPr>
        <w:jc w:val="both"/>
        <w:rPr>
          <w:del w:id="6" w:author="User" w:date="2019-05-26T09:52:00Z"/>
          <w:rFonts w:ascii="GHEA Grapalat" w:hAnsi="GHEA Grapalat" w:cs="Sylfaen"/>
          <w:sz w:val="16"/>
          <w:szCs w:val="16"/>
          <w:lang w:val="hy-AM"/>
        </w:rPr>
      </w:pPr>
    </w:p>
  </w:footnote>
  <w:footnote w:id="7">
    <w:p w14:paraId="28B63088" w14:textId="77777777" w:rsidR="00DE24BA" w:rsidRPr="0008551E" w:rsidRDefault="00DE24BA" w:rsidP="00B2572B">
      <w:pPr>
        <w:pStyle w:val="BodyTextIndent3"/>
        <w:spacing w:line="240" w:lineRule="auto"/>
        <w:ind w:firstLine="0"/>
        <w:rPr>
          <w:rFonts w:ascii="GHEA Grapalat" w:hAnsi="GHEA Grapalat" w:cs="Sylfaen"/>
          <w:i/>
          <w:sz w:val="16"/>
          <w:szCs w:val="16"/>
          <w:lang w:val="af-ZA" w:eastAsia="ru-RU"/>
        </w:rPr>
      </w:pPr>
      <w:r w:rsidRPr="0008551E">
        <w:rPr>
          <w:rFonts w:ascii="GHEA Grapalat" w:hAnsi="GHEA Grapalat" w:cs="Sylfaen"/>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է</w:t>
      </w:r>
      <w:r w:rsidRPr="0008551E">
        <w:rPr>
          <w:rFonts w:ascii="GHEA Grapalat" w:hAnsi="GHEA Grapalat"/>
          <w:i/>
          <w:sz w:val="16"/>
          <w:szCs w:val="16"/>
          <w:lang w:val="af-ZA"/>
        </w:rPr>
        <w:t xml:space="preserve"> </w:t>
      </w:r>
      <w:r w:rsidRPr="0008551E">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hy-AM"/>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հրապարակելը:</w:t>
      </w:r>
    </w:p>
    <w:p w14:paraId="707088C7" w14:textId="77777777" w:rsidR="00DE24BA" w:rsidRPr="006265F4" w:rsidRDefault="00DE24BA"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DE24BA" w:rsidRPr="006265F4" w:rsidRDefault="00DE24BA" w:rsidP="00B2572B">
      <w:pPr>
        <w:pStyle w:val="FootnoteText"/>
        <w:rPr>
          <w:i/>
          <w:lang w:val="af-ZA"/>
        </w:rPr>
      </w:pPr>
    </w:p>
  </w:footnote>
  <w:footnote w:id="8">
    <w:p w14:paraId="41AA5916" w14:textId="2C96CB85" w:rsidR="00DE24BA" w:rsidRPr="006265F4" w:rsidRDefault="00DE24BA"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DE24BA" w:rsidRPr="006265F4" w:rsidDel="007942E8" w:rsidRDefault="00DE24BA"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14:paraId="0E87345B" w14:textId="77777777" w:rsidR="00DE24BA" w:rsidRPr="006265F4" w:rsidDel="007942E8" w:rsidRDefault="00DE24BA" w:rsidP="00071D1C">
      <w:pPr>
        <w:pStyle w:val="FootnoteText"/>
        <w:jc w:val="both"/>
        <w:rPr>
          <w:del w:id="10"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14:paraId="73F04998" w14:textId="77777777" w:rsidR="00DE24BA" w:rsidRPr="006265F4" w:rsidDel="002877FC" w:rsidRDefault="00DE24BA" w:rsidP="00071D1C">
      <w:pPr>
        <w:pStyle w:val="FootnoteText"/>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64443172" w14:textId="77777777" w:rsidR="00DE24BA" w:rsidRPr="006265F4" w:rsidDel="002877FC" w:rsidRDefault="00DE24BA" w:rsidP="00071D1C">
      <w:pPr>
        <w:pStyle w:val="FootnoteText"/>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476"/>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51E"/>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7EA"/>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3D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9F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2F9E"/>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B84"/>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94"/>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768"/>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1F"/>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278"/>
    <w:rsid w:val="00983AF5"/>
    <w:rsid w:val="00984456"/>
    <w:rsid w:val="00984BDB"/>
    <w:rsid w:val="009851B0"/>
    <w:rsid w:val="00985291"/>
    <w:rsid w:val="009852C7"/>
    <w:rsid w:val="00987679"/>
    <w:rsid w:val="00987E76"/>
    <w:rsid w:val="00990375"/>
    <w:rsid w:val="00990561"/>
    <w:rsid w:val="00990C42"/>
    <w:rsid w:val="009911F4"/>
    <w:rsid w:val="00993191"/>
    <w:rsid w:val="00993B7C"/>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4D6"/>
    <w:rsid w:val="00B96B73"/>
    <w:rsid w:val="00B97237"/>
    <w:rsid w:val="00B975FA"/>
    <w:rsid w:val="00B9796D"/>
    <w:rsid w:val="00B97D91"/>
    <w:rsid w:val="00BA0944"/>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107"/>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0D2"/>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2ED"/>
    <w:rsid w:val="00DE1323"/>
    <w:rsid w:val="00DE134D"/>
    <w:rsid w:val="00DE1C00"/>
    <w:rsid w:val="00DE24BA"/>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8AC"/>
    <w:rsid w:val="00E449ED"/>
    <w:rsid w:val="00E44D86"/>
    <w:rsid w:val="00E45007"/>
    <w:rsid w:val="00E45ACA"/>
    <w:rsid w:val="00E45C7F"/>
    <w:rsid w:val="00E46422"/>
    <w:rsid w:val="00E46DBA"/>
    <w:rsid w:val="00E51117"/>
    <w:rsid w:val="00E51EEA"/>
    <w:rsid w:val="00E5348C"/>
    <w:rsid w:val="00E53BFB"/>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30E"/>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05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650651">
      <w:bodyDiv w:val="1"/>
      <w:marLeft w:val="0"/>
      <w:marRight w:val="0"/>
      <w:marTop w:val="0"/>
      <w:marBottom w:val="0"/>
      <w:divBdr>
        <w:top w:val="none" w:sz="0" w:space="0" w:color="auto"/>
        <w:left w:val="none" w:sz="0" w:space="0" w:color="auto"/>
        <w:bottom w:val="none" w:sz="0" w:space="0" w:color="auto"/>
        <w:right w:val="none" w:sz="0" w:space="0" w:color="auto"/>
      </w:divBdr>
      <w:divsChild>
        <w:div w:id="363209460">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DC8A8-9EF7-4DBE-A1B8-FE55C4C2F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21640</Words>
  <Characters>123352</Characters>
  <Application>Microsoft Office Word</Application>
  <DocSecurity>0</DocSecurity>
  <Lines>1027</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144703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Ani Khalatyan</cp:lastModifiedBy>
  <cp:revision>18</cp:revision>
  <cp:lastPrinted>2018-02-16T07:12:00Z</cp:lastPrinted>
  <dcterms:created xsi:type="dcterms:W3CDTF">2022-10-31T10:53:00Z</dcterms:created>
  <dcterms:modified xsi:type="dcterms:W3CDTF">2022-11-22T10:19:00Z</dcterms:modified>
</cp:coreProperties>
</file>