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B8A902" w14:textId="29B54A56" w:rsidR="00100688" w:rsidRPr="00911CFE" w:rsidRDefault="00100688" w:rsidP="00100688">
      <w:pPr>
        <w:pStyle w:val="BodyText"/>
        <w:spacing w:after="0"/>
        <w:ind w:firstLine="567"/>
        <w:contextualSpacing/>
        <w:jc w:val="right"/>
        <w:rPr>
          <w:rFonts w:ascii="GHEA Grapalat" w:hAnsi="GHEA Grapalat" w:cs="Sylfaen"/>
          <w:i/>
          <w:sz w:val="16"/>
          <w:lang w:val="ru-RU"/>
        </w:rPr>
      </w:pPr>
      <w:r>
        <w:rPr>
          <w:rFonts w:ascii="GHEA Grapalat" w:hAnsi="GHEA Grapalat" w:cs="Sylfaen"/>
          <w:i/>
          <w:sz w:val="16"/>
        </w:rPr>
        <w:t xml:space="preserve">Հավելված N </w:t>
      </w:r>
      <w:r>
        <w:rPr>
          <w:rFonts w:ascii="GHEA Grapalat" w:hAnsi="GHEA Grapalat" w:cs="Sylfaen"/>
          <w:i/>
          <w:sz w:val="16"/>
          <w:lang w:val="ru-RU"/>
        </w:rPr>
        <w:t>3</w:t>
      </w:r>
    </w:p>
    <w:p w14:paraId="503878AF" w14:textId="2FECC5FC" w:rsidR="00100688" w:rsidRDefault="00100688" w:rsidP="00100688">
      <w:pPr>
        <w:pStyle w:val="BodyText"/>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w:t>
      </w:r>
      <w:r w:rsidR="002A5880">
        <w:rPr>
          <w:rFonts w:ascii="GHEA Grapalat" w:hAnsi="GHEA Grapalat" w:cs="Sylfaen"/>
          <w:i/>
          <w:sz w:val="16"/>
          <w:lang w:val="hy-AM"/>
        </w:rPr>
        <w:t xml:space="preserve"> 26</w:t>
      </w:r>
      <w:r>
        <w:rPr>
          <w:rFonts w:ascii="GHEA Grapalat" w:hAnsi="GHEA Grapalat" w:cs="Sylfaen"/>
          <w:i/>
          <w:sz w:val="16"/>
          <w:lang w:val="hy-AM"/>
        </w:rPr>
        <w:t xml:space="preserve"> -ի </w:t>
      </w:r>
    </w:p>
    <w:p w14:paraId="217AABF1" w14:textId="77777777" w:rsidR="00100688" w:rsidRPr="00A2575E" w:rsidRDefault="00100688" w:rsidP="00100688">
      <w:pPr>
        <w:pStyle w:val="BodyText"/>
        <w:ind w:right="-7" w:firstLine="567"/>
        <w:jc w:val="right"/>
        <w:rPr>
          <w:ins w:id="0" w:author="Inesa Kocharyan" w:date="2024-02-12T15:51:00Z"/>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p>
    <w:p w14:paraId="4E37DE70" w14:textId="65696BD0" w:rsidR="00096865" w:rsidRPr="009E1915" w:rsidRDefault="007B188A" w:rsidP="00EF3662">
      <w:pPr>
        <w:pStyle w:val="BodyText"/>
        <w:ind w:right="-7" w:firstLine="567"/>
        <w:jc w:val="right"/>
        <w:rPr>
          <w:rFonts w:ascii="GHEA Grapalat" w:hAnsi="GHEA Grapalat" w:cs="Sylfaen"/>
          <w:i/>
          <w:sz w:val="18"/>
          <w:lang w:val="hy-AM"/>
        </w:rPr>
      </w:pPr>
      <w:r w:rsidRPr="009E1915">
        <w:rPr>
          <w:rFonts w:ascii="GHEA Grapalat" w:hAnsi="GHEA Grapalat" w:cs="Sylfaen"/>
          <w:i/>
          <w:sz w:val="18"/>
          <w:lang w:val="hy-AM"/>
        </w:rPr>
        <w:t xml:space="preserve">                                                                                           </w:t>
      </w:r>
      <w:r w:rsidR="00931A1F" w:rsidRPr="009E1915">
        <w:rPr>
          <w:rFonts w:ascii="GHEA Grapalat" w:hAnsi="GHEA Grapalat" w:cs="Sylfaen"/>
          <w:i/>
          <w:sz w:val="18"/>
          <w:lang w:val="hy-AM"/>
        </w:rPr>
        <w:t xml:space="preserve"> </w:t>
      </w:r>
    </w:p>
    <w:p w14:paraId="505D5E68" w14:textId="77777777" w:rsidR="00A16BE7" w:rsidRPr="00A16BE7" w:rsidRDefault="00A16BE7" w:rsidP="00A16BE7">
      <w:pPr>
        <w:pStyle w:val="BodyText"/>
        <w:spacing w:after="0" w:line="360" w:lineRule="auto"/>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14:paraId="51F09246" w14:textId="297A3913" w:rsidR="001F7800" w:rsidRDefault="001F7800" w:rsidP="001F7800">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15286638" w14:textId="77777777" w:rsidR="001F7800" w:rsidRDefault="001F7800" w:rsidP="001F7800">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BB2B9B7" w14:textId="77777777" w:rsidR="005E4B61" w:rsidRPr="001F7800" w:rsidRDefault="005E4B61" w:rsidP="005E4B61">
      <w:pPr>
        <w:pStyle w:val="BodyText"/>
        <w:spacing w:after="0"/>
        <w:ind w:right="-7" w:firstLine="567"/>
        <w:jc w:val="right"/>
        <w:rPr>
          <w:rFonts w:ascii="GHEA Grapalat" w:hAnsi="GHEA Grapalat" w:cs="Sylfaen"/>
          <w:i/>
          <w:sz w:val="16"/>
          <w:lang w:val="af-ZA"/>
        </w:rPr>
      </w:pPr>
    </w:p>
    <w:p w14:paraId="26F99972" w14:textId="21E93C15" w:rsidR="00096865" w:rsidRPr="00E6597C" w:rsidRDefault="00096865" w:rsidP="005E4B61">
      <w:pPr>
        <w:pStyle w:val="BodyText"/>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0807DA9" w14:textId="77777777" w:rsidR="00096865" w:rsidRPr="00E6597C" w:rsidRDefault="00096865" w:rsidP="00EF3662">
      <w:pPr>
        <w:pStyle w:val="BodyTextIndent"/>
        <w:spacing w:line="240" w:lineRule="auto"/>
        <w:jc w:val="center"/>
        <w:rPr>
          <w:rFonts w:ascii="GHEA Grapalat" w:hAnsi="GHEA Grapalat"/>
          <w:i w:val="0"/>
          <w:lang w:val="af-ZA"/>
        </w:rPr>
      </w:pPr>
    </w:p>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762524B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3559CDBA" w:rsidR="0091042F" w:rsidRPr="00E6597C" w:rsidRDefault="00642EFE" w:rsidP="00D21F8D">
      <w:pPr>
        <w:pStyle w:val="BodyTextIndent"/>
        <w:spacing w:line="240" w:lineRule="auto"/>
        <w:jc w:val="center"/>
        <w:rPr>
          <w:rFonts w:ascii="GHEA Grapalat" w:hAnsi="GHEA Grapalat"/>
          <w:i w:val="0"/>
          <w:lang w:val="af-ZA"/>
        </w:rPr>
      </w:pPr>
      <w:r w:rsidRPr="00E6597C">
        <w:rPr>
          <w:rFonts w:ascii="GHEA Grapalat" w:hAnsi="GHEA Grapalat"/>
          <w:i w:val="0"/>
          <w:lang w:val="af-ZA"/>
        </w:rPr>
        <w:t>20</w:t>
      </w:r>
      <w:r w:rsidR="001B5A49">
        <w:rPr>
          <w:rFonts w:ascii="GHEA Grapalat" w:hAnsi="GHEA Grapalat"/>
          <w:i w:val="0"/>
          <w:lang w:val="af-ZA"/>
        </w:rPr>
        <w:t>24</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1B5A49">
        <w:rPr>
          <w:rFonts w:ascii="GHEA Grapalat" w:hAnsi="GHEA Grapalat"/>
          <w:i w:val="0"/>
          <w:lang w:val="af-ZA"/>
        </w:rPr>
        <w:t>հոկտեմբերի 0</w:t>
      </w:r>
      <w:r w:rsidR="00E9331A">
        <w:rPr>
          <w:rFonts w:ascii="GHEA Grapalat" w:hAnsi="GHEA Grapalat"/>
          <w:i w:val="0"/>
          <w:lang w:val="af-ZA"/>
        </w:rPr>
        <w:t>8</w:t>
      </w:r>
      <w:r w:rsidR="001B5A49">
        <w:rPr>
          <w:rFonts w:ascii="GHEA Grapalat" w:hAnsi="GHEA Grapalat"/>
          <w:i w:val="0"/>
          <w:lang w:val="af-ZA"/>
        </w:rPr>
        <w:t>-ի № 1</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6354CC13" w14:textId="20E2745D"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B92679">
        <w:rPr>
          <w:rFonts w:ascii="GHEA Grapalat" w:hAnsi="GHEA Grapalat"/>
          <w:i w:val="0"/>
          <w:lang w:val="af-ZA"/>
        </w:rPr>
        <w:t>ԵԷՏ-ԲՄԱՇՁԲ-24/02</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760F528B" w14:textId="458CEF4C" w:rsidR="00642EFE" w:rsidRPr="00E6597C" w:rsidRDefault="00642EFE" w:rsidP="001D2BD8">
      <w:pPr>
        <w:pStyle w:val="BodyTextIndent"/>
        <w:spacing w:line="240" w:lineRule="auto"/>
        <w:ind w:firstLine="708"/>
        <w:jc w:val="left"/>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1D2BD8" w:rsidRPr="001D2BD8">
        <w:rPr>
          <w:rFonts w:ascii="GHEA Grapalat" w:hAnsi="GHEA Grapalat"/>
          <w:i w:val="0"/>
          <w:lang w:val="af-ZA"/>
        </w:rPr>
        <w:t>«</w:t>
      </w:r>
      <w:r w:rsidR="001D2BD8">
        <w:rPr>
          <w:rFonts w:ascii="GHEA Grapalat" w:hAnsi="GHEA Grapalat"/>
          <w:b/>
          <w:i w:val="0"/>
          <w:lang w:val="af-ZA"/>
        </w:rPr>
        <w:t>Երև</w:t>
      </w:r>
      <w:r w:rsidR="001D2BD8" w:rsidRPr="001D2BD8">
        <w:rPr>
          <w:rFonts w:ascii="GHEA Grapalat" w:hAnsi="GHEA Grapalat"/>
          <w:b/>
          <w:i w:val="0"/>
          <w:lang w:val="af-ZA"/>
        </w:rPr>
        <w:t>անի Էլեկտրատրանսպորտ</w:t>
      </w:r>
      <w:r w:rsidR="001D2BD8" w:rsidRPr="001D2BD8">
        <w:rPr>
          <w:rFonts w:ascii="GHEA Grapalat" w:hAnsi="GHEA Grapalat"/>
          <w:i w:val="0"/>
          <w:lang w:val="af-ZA"/>
        </w:rPr>
        <w:t>» ՓԲԸ-</w:t>
      </w:r>
      <w:r w:rsidR="001D2BD8">
        <w:rPr>
          <w:rFonts w:ascii="GHEA Grapalat" w:hAnsi="GHEA Grapalat"/>
          <w:i w:val="0"/>
          <w:lang w:val="af-ZA"/>
        </w:rPr>
        <w:t>ն</w:t>
      </w:r>
      <w:r w:rsidR="001D2BD8" w:rsidRPr="001D2BD8">
        <w:rPr>
          <w:rFonts w:ascii="GHEA Grapalat" w:hAnsi="GHEA Grapalat"/>
          <w:i w:val="0"/>
          <w:lang w:val="af-ZA"/>
        </w:rPr>
        <w:t xml:space="preserve">, որը գտնվում է </w:t>
      </w:r>
      <w:r w:rsidR="001D2BD8">
        <w:rPr>
          <w:rFonts w:ascii="GHEA Grapalat" w:hAnsi="GHEA Grapalat"/>
          <w:i w:val="0"/>
          <w:lang w:val="af-ZA"/>
        </w:rPr>
        <w:t>ՀՀ, ք. Երևան,</w:t>
      </w:r>
      <w:r w:rsidR="001D2BD8" w:rsidRPr="001D2BD8">
        <w:rPr>
          <w:rFonts w:ascii="GHEA Grapalat" w:hAnsi="GHEA Grapalat"/>
          <w:i w:val="0"/>
          <w:lang w:val="af-ZA"/>
        </w:rPr>
        <w:t xml:space="preserve">Բագրատունյաց 44 </w:t>
      </w:r>
      <w:r w:rsidRPr="00E6597C">
        <w:rPr>
          <w:rFonts w:ascii="GHEA Grapalat" w:hAnsi="GHEA Grapalat"/>
          <w:i w:val="0"/>
          <w:lang w:val="af-ZA"/>
        </w:rPr>
        <w:t xml:space="preserve">հասցեում,հայտարարում է բաց </w:t>
      </w:r>
      <w:r w:rsidR="00955E87" w:rsidRPr="00E6597C">
        <w:rPr>
          <w:rFonts w:ascii="GHEA Grapalat" w:hAnsi="GHEA Grapalat"/>
          <w:i w:val="0"/>
          <w:lang w:val="af-ZA"/>
        </w:rPr>
        <w:t>մրցույթ</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14:paraId="59B22751" w14:textId="5064DFB3" w:rsidR="00341A74"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bookmarkStart w:id="1" w:name="_Hlk23167417"/>
      <w:r w:rsidR="00496E18" w:rsidRPr="00E6597C">
        <w:rPr>
          <w:rFonts w:ascii="GHEA Grapalat" w:hAnsi="GHEA Grapalat"/>
          <w:i w:val="0"/>
          <w:lang w:val="af-ZA"/>
        </w:rPr>
        <w:t>Սույն ընթացակարգի</w:t>
      </w:r>
      <w:bookmarkEnd w:id="1"/>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B97758">
        <w:rPr>
          <w:rFonts w:ascii="GHEA Grapalat" w:hAnsi="GHEA Grapalat"/>
          <w:i w:val="0"/>
          <w:lang w:val="af-ZA"/>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B97758" w:rsidRPr="00B97758">
        <w:rPr>
          <w:rFonts w:ascii="GHEA Grapalat" w:hAnsi="GHEA Grapalat"/>
          <w:i w:val="0"/>
          <w:lang w:val="af-ZA"/>
        </w:rPr>
        <w:t>Մյասնիկյան Աճառյան փողոց</w:t>
      </w:r>
      <w:r w:rsidR="00B97758">
        <w:rPr>
          <w:rFonts w:ascii="GHEA Grapalat" w:hAnsi="GHEA Grapalat"/>
          <w:i w:val="0"/>
          <w:lang w:val="af-ZA"/>
        </w:rPr>
        <w:t xml:space="preserve">ի </w:t>
      </w:r>
      <w:r w:rsidR="00B97758" w:rsidRPr="00B97758">
        <w:rPr>
          <w:rFonts w:ascii="GHEA Grapalat" w:hAnsi="GHEA Grapalat"/>
          <w:i w:val="0"/>
          <w:lang w:val="af-ZA"/>
        </w:rPr>
        <w:t>հպակային ցանցի վերակառուցման աշխատանքների</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36338110" w14:textId="22E8BFF8" w:rsidR="00357D48" w:rsidRPr="00E6597C" w:rsidRDefault="00642EFE" w:rsidP="00EF3662">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B97758">
        <w:rPr>
          <w:rFonts w:ascii="GHEA Grapalat" w:hAnsi="GHEA Grapalat"/>
          <w:i w:val="0"/>
          <w:sz w:val="16"/>
          <w:szCs w:val="16"/>
          <w:lang w:val="af-ZA"/>
        </w:rPr>
        <w:t xml:space="preserve">     </w:t>
      </w:r>
      <w:r w:rsidR="00A20B69"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2" w:name="_Hlk23167512"/>
      <w:r w:rsidR="00496E18" w:rsidRPr="00E6597C">
        <w:rPr>
          <w:rFonts w:ascii="GHEA Grapalat" w:hAnsi="GHEA Grapalat"/>
          <w:i w:val="0"/>
          <w:lang w:val="af-ZA"/>
        </w:rPr>
        <w:t xml:space="preserve">ոչ գնային պայմաններով բավարար գնահատված </w:t>
      </w:r>
      <w:bookmarkEnd w:id="2"/>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7E94B784" w:rsidR="00357D48" w:rsidRPr="00E6597C" w:rsidRDefault="003B5AE9" w:rsidP="00B97758">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B97758">
        <w:rPr>
          <w:rFonts w:ascii="GHEA Grapalat" w:hAnsi="GHEA Grapalat"/>
          <w:i w:val="0"/>
          <w:lang w:val="af-ZA" w:eastAsia="ru-RU"/>
        </w:rPr>
        <w:t>ք.Երևան,Բագրատունյաց 44</w:t>
      </w:r>
      <w:r w:rsidR="00B61894" w:rsidRPr="00E6597C">
        <w:rPr>
          <w:rFonts w:ascii="GHEA Grapalat" w:hAnsi="GHEA Grapalat"/>
          <w:i w:val="0"/>
          <w:lang w:val="af-ZA"/>
        </w:rPr>
        <w:t xml:space="preserve"> հասցեով,</w:t>
      </w:r>
      <w:r w:rsidR="00B97758">
        <w:rPr>
          <w:rFonts w:ascii="GHEA Grapalat" w:hAnsi="GHEA Grapalat"/>
          <w:i w:val="0"/>
          <w:lang w:val="af-ZA"/>
        </w:rPr>
        <w:t xml:space="preserve"> </w:t>
      </w:r>
      <w:r w:rsidR="00B61894" w:rsidRPr="00E6597C">
        <w:rPr>
          <w:rFonts w:ascii="GHEA Grapalat" w:hAnsi="GHEA Grapalat"/>
          <w:i w:val="0"/>
          <w:lang w:val="af-ZA"/>
        </w:rPr>
        <w:t>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9C0A15">
        <w:rPr>
          <w:rFonts w:ascii="GHEA Grapalat" w:hAnsi="GHEA Grapalat"/>
          <w:i w:val="0"/>
          <w:u w:val="single"/>
          <w:lang w:val="af-ZA"/>
        </w:rPr>
        <w:t>15</w:t>
      </w:r>
      <w:r w:rsidR="00B61894" w:rsidRPr="00E6597C">
        <w:rPr>
          <w:rFonts w:ascii="GHEA Grapalat" w:hAnsi="GHEA Grapalat"/>
          <w:i w:val="0"/>
          <w:lang w:val="af-ZA"/>
        </w:rPr>
        <w:t xml:space="preserve">-րդ օրվա ժամը </w:t>
      </w:r>
      <w:r w:rsidR="009C0A15">
        <w:rPr>
          <w:rFonts w:ascii="GHEA Grapalat" w:hAnsi="GHEA Grapalat"/>
          <w:i w:val="0"/>
          <w:u w:val="single"/>
          <w:lang w:val="af-ZA"/>
        </w:rPr>
        <w:t>16:00</w:t>
      </w:r>
      <w:r w:rsidR="00B61894" w:rsidRPr="00E6597C">
        <w:rPr>
          <w:rFonts w:ascii="GHEA Grapalat" w:hAnsi="GHEA Grapalat"/>
          <w:i w:val="0"/>
          <w:lang w:val="af-ZA"/>
        </w:rPr>
        <w:t>-</w:t>
      </w:r>
      <w:r w:rsidR="009C0A15">
        <w:rPr>
          <w:rFonts w:ascii="GHEA Grapalat" w:hAnsi="GHEA Grapalat"/>
          <w:i w:val="0"/>
          <w:lang w:val="af-ZA"/>
        </w:rPr>
        <w:t>ն</w:t>
      </w:r>
      <w:r w:rsidR="00B61894" w:rsidRPr="00E6597C">
        <w:rPr>
          <w:rFonts w:ascii="GHEA Grapalat" w:hAnsi="GHEA Grapalat"/>
          <w:i w:val="0"/>
          <w:lang w:val="af-ZA"/>
        </w:rPr>
        <w:t xml:space="preserve">: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23E01E5C" w:rsidR="00B61894" w:rsidRPr="00E6597C" w:rsidRDefault="00B61894" w:rsidP="00B61894">
      <w:pPr>
        <w:pStyle w:val="BodyTextIndent"/>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E9331A">
        <w:rPr>
          <w:rFonts w:ascii="GHEA Grapalat" w:hAnsi="GHEA Grapalat"/>
          <w:i w:val="0"/>
          <w:lang w:val="af-ZA" w:eastAsia="ru-RU"/>
        </w:rPr>
        <w:t xml:space="preserve">ք.Երևան,Բագրատունյաց 44 </w:t>
      </w:r>
      <w:r w:rsidRPr="00E6597C">
        <w:rPr>
          <w:rFonts w:ascii="GHEA Grapalat" w:hAnsi="GHEA Grapalat"/>
          <w:i w:val="0"/>
          <w:lang w:val="af-ZA"/>
        </w:rPr>
        <w:t xml:space="preserve">հասցեում,  </w:t>
      </w:r>
      <w:r w:rsidR="00E9331A">
        <w:rPr>
          <w:rFonts w:ascii="GHEA Grapalat" w:hAnsi="GHEA Grapalat"/>
          <w:i w:val="0"/>
          <w:lang w:val="af-ZA"/>
        </w:rPr>
        <w:t xml:space="preserve">2024 թ. հոկտեմբերի </w:t>
      </w:r>
      <w:r w:rsidR="00E9331A" w:rsidRPr="00E9331A">
        <w:rPr>
          <w:rFonts w:ascii="GHEA Grapalat" w:hAnsi="GHEA Grapalat"/>
          <w:i w:val="0"/>
          <w:highlight w:val="yellow"/>
          <w:lang w:val="af-ZA"/>
        </w:rPr>
        <w:t>2</w:t>
      </w:r>
      <w:r w:rsidR="00E9331A">
        <w:rPr>
          <w:rFonts w:ascii="GHEA Grapalat" w:hAnsi="GHEA Grapalat"/>
          <w:i w:val="0"/>
          <w:lang w:val="af-ZA"/>
        </w:rPr>
        <w:t>3</w:t>
      </w:r>
      <w:r w:rsidRPr="00E6597C">
        <w:rPr>
          <w:rFonts w:ascii="GHEA Grapalat" w:hAnsi="GHEA Grapalat"/>
          <w:i w:val="0"/>
          <w:lang w:val="af-ZA"/>
        </w:rPr>
        <w:t xml:space="preserve">-ին ժամը  </w:t>
      </w:r>
      <w:r w:rsidR="00E9331A">
        <w:rPr>
          <w:rFonts w:ascii="GHEA Grapalat" w:hAnsi="GHEA Grapalat"/>
          <w:i w:val="0"/>
          <w:u w:val="single"/>
          <w:lang w:val="af-ZA"/>
        </w:rPr>
        <w:t>16:00</w:t>
      </w:r>
      <w:r w:rsidRPr="00E6597C">
        <w:rPr>
          <w:rFonts w:ascii="GHEA Grapalat" w:hAnsi="GHEA Grapalat"/>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257FC322" w14:textId="274C7BCF" w:rsidR="00754697" w:rsidRPr="00E6597C" w:rsidRDefault="00754697"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2878BD">
        <w:rPr>
          <w:rFonts w:ascii="GHEA Grapalat" w:hAnsi="GHEA Grapalat"/>
          <w:i w:val="0"/>
          <w:lang w:val="af-ZA"/>
        </w:rPr>
        <w:t>Շահանդուխտ Ավագյանին:</w:t>
      </w:r>
    </w:p>
    <w:p w14:paraId="316DB7BC" w14:textId="3C368978" w:rsidR="009F18D0" w:rsidRPr="00E6597C" w:rsidRDefault="009F18D0"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p>
    <w:p w14:paraId="592E6C9B" w14:textId="4BA8B1B1" w:rsidR="00754697" w:rsidRPr="00E6597C" w:rsidRDefault="00754697" w:rsidP="00EF3662">
      <w:pPr>
        <w:pStyle w:val="BodyTextIndent"/>
        <w:spacing w:line="240" w:lineRule="auto"/>
        <w:rPr>
          <w:rFonts w:ascii="GHEA Grapalat" w:hAnsi="GHEA Grapalat"/>
          <w:i w:val="0"/>
          <w:u w:val="single"/>
          <w:lang w:val="af-ZA"/>
        </w:rPr>
      </w:pPr>
      <w:r w:rsidRPr="00E6597C">
        <w:rPr>
          <w:rFonts w:ascii="GHEA Grapalat" w:hAnsi="GHEA Grapalat"/>
          <w:i w:val="0"/>
          <w:lang w:val="af-ZA"/>
        </w:rPr>
        <w:t xml:space="preserve">                                      Հեռախոս</w:t>
      </w:r>
      <w:r w:rsidR="009F18D0" w:rsidRPr="00E6597C">
        <w:rPr>
          <w:rFonts w:ascii="GHEA Grapalat" w:hAnsi="GHEA Grapalat"/>
          <w:i w:val="0"/>
          <w:lang w:val="af-ZA"/>
        </w:rPr>
        <w:t xml:space="preserve"> </w:t>
      </w:r>
      <w:r w:rsidR="002878BD">
        <w:rPr>
          <w:rFonts w:ascii="GHEA Grapalat" w:hAnsi="GHEA Grapalat"/>
          <w:i w:val="0"/>
          <w:u w:val="single"/>
          <w:lang w:val="af-ZA"/>
        </w:rPr>
        <w:t>+374 91 24 24 47</w:t>
      </w:r>
    </w:p>
    <w:p w14:paraId="650950D2" w14:textId="77777777" w:rsidR="004E2FC6" w:rsidRPr="00E6597C" w:rsidRDefault="004E2FC6" w:rsidP="00EF3662">
      <w:pPr>
        <w:pStyle w:val="BodyTextIndent"/>
        <w:spacing w:line="240" w:lineRule="auto"/>
        <w:rPr>
          <w:rFonts w:ascii="GHEA Grapalat" w:hAnsi="GHEA Grapalat"/>
          <w:i w:val="0"/>
          <w:lang w:val="af-ZA"/>
        </w:rPr>
      </w:pPr>
    </w:p>
    <w:p w14:paraId="316E7250" w14:textId="76652568" w:rsidR="00754697" w:rsidRPr="00E6597C" w:rsidRDefault="00754697" w:rsidP="00EF3662">
      <w:pPr>
        <w:pStyle w:val="BodyTextIndent"/>
        <w:spacing w:line="240" w:lineRule="auto"/>
        <w:rPr>
          <w:rFonts w:ascii="GHEA Grapalat" w:hAnsi="GHEA Grapalat"/>
          <w:i w:val="0"/>
          <w:u w:val="single"/>
          <w:lang w:val="af-ZA"/>
        </w:rPr>
      </w:pPr>
      <w:r w:rsidRPr="00E6597C">
        <w:rPr>
          <w:rFonts w:ascii="GHEA Grapalat" w:hAnsi="GHEA Grapalat"/>
          <w:i w:val="0"/>
          <w:lang w:val="af-ZA"/>
        </w:rPr>
        <w:t xml:space="preserve">                                        Էլ.</w:t>
      </w:r>
      <w:r w:rsidR="009F18D0" w:rsidRPr="00E6597C">
        <w:rPr>
          <w:rFonts w:ascii="GHEA Grapalat" w:hAnsi="GHEA Grapalat"/>
          <w:i w:val="0"/>
          <w:lang w:val="af-ZA"/>
        </w:rPr>
        <w:t xml:space="preserve"> </w:t>
      </w:r>
      <w:r w:rsidRPr="00E6597C">
        <w:rPr>
          <w:rFonts w:ascii="GHEA Grapalat" w:hAnsi="GHEA Grapalat"/>
          <w:i w:val="0"/>
          <w:lang w:val="af-ZA"/>
        </w:rPr>
        <w:t>փոստ</w:t>
      </w:r>
      <w:r w:rsidR="009F18D0" w:rsidRPr="00E6597C">
        <w:rPr>
          <w:rFonts w:ascii="GHEA Grapalat" w:hAnsi="GHEA Grapalat"/>
          <w:i w:val="0"/>
          <w:lang w:val="af-ZA"/>
        </w:rPr>
        <w:t xml:space="preserve"> </w:t>
      </w:r>
      <w:r w:rsidR="002878BD">
        <w:rPr>
          <w:rFonts w:ascii="GHEA Grapalat" w:hAnsi="GHEA Grapalat"/>
          <w:i w:val="0"/>
          <w:u w:val="single"/>
          <w:lang w:val="af-ZA"/>
        </w:rPr>
        <w:t>Lianna.avagyan@mail.ru</w:t>
      </w:r>
    </w:p>
    <w:p w14:paraId="3F959A1E" w14:textId="77777777" w:rsidR="009F18D0" w:rsidRPr="00E6597C" w:rsidRDefault="009F18D0" w:rsidP="00EF3662">
      <w:pPr>
        <w:pStyle w:val="BodyTextIndent"/>
        <w:spacing w:line="240" w:lineRule="auto"/>
        <w:rPr>
          <w:rFonts w:ascii="GHEA Grapalat" w:hAnsi="GHEA Grapalat"/>
          <w:i w:val="0"/>
          <w:lang w:val="af-ZA"/>
        </w:rPr>
      </w:pPr>
    </w:p>
    <w:p w14:paraId="136A636B" w14:textId="4D8E1823" w:rsidR="001D2BD8" w:rsidRPr="00196C97" w:rsidRDefault="001D2BD8" w:rsidP="001D2BD8">
      <w:pPr>
        <w:pStyle w:val="BodyTextIndent"/>
        <w:spacing w:line="240" w:lineRule="auto"/>
        <w:ind w:left="1404"/>
        <w:rPr>
          <w:rFonts w:ascii="GHEA Grapalat" w:hAnsi="GHEA Grapalat"/>
          <w:i w:val="0"/>
          <w:lang w:val="af-ZA"/>
        </w:rPr>
      </w:pPr>
      <w:r w:rsidRPr="00196C97">
        <w:rPr>
          <w:rFonts w:ascii="GHEA Grapalat" w:hAnsi="GHEA Grapalat"/>
          <w:b/>
          <w:i w:val="0"/>
          <w:lang w:val="af-ZA"/>
        </w:rPr>
        <w:t>Պատվիրատու</w:t>
      </w:r>
      <w:r w:rsidRPr="00196C97">
        <w:rPr>
          <w:rFonts w:ascii="GHEA Grapalat" w:hAnsi="GHEA Grapalat"/>
          <w:b/>
          <w:i w:val="0"/>
          <w:lang w:val="hy-AM"/>
        </w:rPr>
        <w:t>՝</w:t>
      </w:r>
      <w:r w:rsidRPr="00196C97">
        <w:rPr>
          <w:rFonts w:ascii="GHEA Grapalat" w:hAnsi="GHEA Grapalat"/>
          <w:b/>
          <w:i w:val="0"/>
          <w:lang w:val="af-ZA"/>
        </w:rPr>
        <w:t xml:space="preserve"> «Եր</w:t>
      </w:r>
      <w:r>
        <w:rPr>
          <w:rFonts w:ascii="GHEA Grapalat" w:hAnsi="GHEA Grapalat"/>
          <w:b/>
          <w:i w:val="0"/>
          <w:lang w:val="af-ZA"/>
        </w:rPr>
        <w:t>և</w:t>
      </w:r>
      <w:r w:rsidRPr="00196C97">
        <w:rPr>
          <w:rFonts w:ascii="GHEA Grapalat" w:hAnsi="GHEA Grapalat"/>
          <w:b/>
          <w:i w:val="0"/>
          <w:lang w:val="af-ZA"/>
        </w:rPr>
        <w:t>անի Էլեկտրատրանսպորտ» ՓԲԸ</w:t>
      </w: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0A9F600F" w14:textId="77777777" w:rsidR="00096865" w:rsidRPr="00E6597C" w:rsidRDefault="00096865" w:rsidP="00EF3662">
      <w:pPr>
        <w:pStyle w:val="BodyText"/>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lastRenderedPageBreak/>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4E34BE9A" w:rsidR="00096865" w:rsidRPr="00E6597C" w:rsidRDefault="00B92679"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ԵԷՏ-ԲՄԱՇՁԲ-24/02</w:t>
      </w:r>
      <w:r w:rsidR="009F18D0" w:rsidRPr="00E6597C">
        <w:rPr>
          <w:rFonts w:ascii="GHEA Grapalat" w:hAnsi="GHEA Grapalat" w:cs="Sylfaen"/>
          <w:i/>
          <w:sz w:val="20"/>
          <w:szCs w:val="20"/>
          <w:lang w:val="af-ZA"/>
        </w:rPr>
        <w:t xml:space="preserve">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77777777" w:rsidR="00096865" w:rsidRPr="00E6597C" w:rsidRDefault="00096865" w:rsidP="00EF3662">
      <w:pPr>
        <w:pStyle w:val="BodyText"/>
        <w:spacing w:after="0"/>
        <w:ind w:firstLine="567"/>
        <w:jc w:val="right"/>
        <w:rPr>
          <w:rFonts w:ascii="GHEA Grapalat" w:hAnsi="GHEA Grapalat" w:cs="Times Armenian"/>
          <w:i/>
          <w:sz w:val="20"/>
          <w:szCs w:val="20"/>
          <w:lang w:val="af-ZA"/>
        </w:rPr>
      </w:pPr>
      <w:proofErr w:type="gramStart"/>
      <w:r w:rsidRPr="00E6597C">
        <w:rPr>
          <w:rFonts w:ascii="GHEA Grapalat" w:hAnsi="GHEA Grapalat" w:cs="Sylfaen"/>
          <w:i/>
          <w:sz w:val="20"/>
          <w:szCs w:val="20"/>
        </w:rPr>
        <w:t>բաց</w:t>
      </w:r>
      <w:proofErr w:type="gramEnd"/>
      <w:r w:rsidRPr="00E6597C">
        <w:rPr>
          <w:rFonts w:ascii="GHEA Grapalat" w:hAnsi="GHEA Grapalat" w:cs="Times Armenian"/>
          <w:i/>
          <w:sz w:val="20"/>
          <w:szCs w:val="20"/>
          <w:lang w:val="af-ZA"/>
        </w:rPr>
        <w:t xml:space="preserve"> </w:t>
      </w:r>
      <w:r w:rsidR="008C5FC1" w:rsidRPr="00E6597C">
        <w:rPr>
          <w:rFonts w:ascii="GHEA Grapalat" w:hAnsi="GHEA Grapalat" w:cs="Times Armenian"/>
          <w:i/>
          <w:sz w:val="20"/>
          <w:szCs w:val="20"/>
          <w:lang w:val="af-ZA"/>
        </w:rPr>
        <w:t>մրցույթի</w:t>
      </w:r>
      <w:r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Pr="00E6597C">
        <w:rPr>
          <w:rFonts w:ascii="GHEA Grapalat" w:hAnsi="GHEA Grapalat" w:cs="Sylfaen"/>
          <w:i/>
          <w:sz w:val="20"/>
          <w:szCs w:val="20"/>
        </w:rPr>
        <w:t>հանձնաժողովի</w:t>
      </w:r>
    </w:p>
    <w:p w14:paraId="208E4286" w14:textId="326E450B" w:rsidR="00096865" w:rsidRPr="00E6597C" w:rsidRDefault="00096865" w:rsidP="00EF3662">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1D2BD8">
        <w:rPr>
          <w:rFonts w:ascii="GHEA Grapalat" w:hAnsi="GHEA Grapalat" w:cs="Sylfaen"/>
          <w:i/>
          <w:sz w:val="20"/>
          <w:szCs w:val="20"/>
          <w:lang w:val="af-ZA"/>
        </w:rPr>
        <w:t>24</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1D2BD8">
        <w:rPr>
          <w:rFonts w:ascii="GHEA Grapalat" w:hAnsi="GHEA Grapalat" w:cs="Times Armenian"/>
          <w:i/>
          <w:sz w:val="20"/>
          <w:szCs w:val="20"/>
          <w:lang w:val="af-ZA"/>
        </w:rPr>
        <w:t>հոկտեմբերի 7</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1D2BD8">
        <w:rPr>
          <w:rFonts w:ascii="GHEA Grapalat" w:hAnsi="GHEA Grapalat" w:cs="Times Armenian"/>
          <w:i/>
          <w:sz w:val="20"/>
          <w:szCs w:val="20"/>
          <w:lang w:val="af-ZA"/>
        </w:rPr>
        <w:t xml:space="preserve">№ 1 </w:t>
      </w:r>
      <w:r w:rsidRPr="00E6597C">
        <w:rPr>
          <w:rFonts w:ascii="GHEA Grapalat" w:hAnsi="GHEA Grapalat" w:cs="Sylfaen"/>
          <w:i/>
          <w:sz w:val="20"/>
          <w:szCs w:val="20"/>
        </w:rPr>
        <w:t>որոշմամբ</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5F40D606" w14:textId="532D1D2D" w:rsidR="001D2BD8" w:rsidRPr="001D2BD8" w:rsidRDefault="001D2BD8" w:rsidP="001D2BD8">
      <w:pPr>
        <w:pStyle w:val="BodyTextIndent"/>
        <w:spacing w:line="240" w:lineRule="auto"/>
        <w:ind w:left="1404"/>
        <w:rPr>
          <w:rFonts w:ascii="GHEA Grapalat" w:hAnsi="GHEA Grapalat"/>
          <w:b/>
          <w:i w:val="0"/>
          <w:lang w:val="af-ZA"/>
        </w:rPr>
      </w:pPr>
      <w:r>
        <w:rPr>
          <w:rFonts w:ascii="GHEA Grapalat" w:hAnsi="GHEA Grapalat"/>
          <w:b/>
          <w:i w:val="0"/>
          <w:lang w:val="af-ZA"/>
        </w:rPr>
        <w:t xml:space="preserve">                     </w:t>
      </w:r>
      <w:r w:rsidRPr="00196C97">
        <w:rPr>
          <w:rFonts w:ascii="GHEA Grapalat" w:hAnsi="GHEA Grapalat"/>
          <w:b/>
          <w:i w:val="0"/>
          <w:lang w:val="af-ZA"/>
        </w:rPr>
        <w:t xml:space="preserve"> </w:t>
      </w:r>
      <w:r w:rsidRPr="001D2BD8">
        <w:rPr>
          <w:rFonts w:ascii="GHEA Grapalat" w:hAnsi="GHEA Grapalat"/>
          <w:b/>
          <w:i w:val="0"/>
          <w:sz w:val="24"/>
          <w:lang w:val="af-ZA"/>
        </w:rPr>
        <w:t>«ԵՐԵՎԱՆԻ ԷԼԵԿՏՐԱՏՐԱՆՍՊՈՐՏ» ՓԲԸ</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1D2BD8" w:rsidRDefault="00096865" w:rsidP="00EF3662">
      <w:pPr>
        <w:pStyle w:val="BodyText"/>
        <w:ind w:right="-7" w:firstLine="567"/>
        <w:jc w:val="center"/>
        <w:rPr>
          <w:rFonts w:ascii="GHEA Grapalat" w:hAnsi="GHEA Grapalat" w:cs="Sylfaen"/>
          <w:i/>
          <w:sz w:val="20"/>
          <w:szCs w:val="20"/>
          <w:lang w:val="en-AU"/>
        </w:rPr>
      </w:pPr>
    </w:p>
    <w:p w14:paraId="689F5245" w14:textId="1287EA8E" w:rsidR="00096865" w:rsidRPr="00EF2B96" w:rsidRDefault="001D2BD8" w:rsidP="001D2BD8">
      <w:pPr>
        <w:pStyle w:val="BodyTextIndent"/>
        <w:spacing w:line="240" w:lineRule="auto"/>
        <w:ind w:left="1404"/>
        <w:jc w:val="center"/>
        <w:rPr>
          <w:rFonts w:ascii="GHEA Grapalat" w:hAnsi="GHEA Grapalat"/>
          <w:b/>
          <w:i w:val="0"/>
          <w:sz w:val="24"/>
          <w:szCs w:val="22"/>
          <w:lang w:val="af-ZA"/>
        </w:rPr>
      </w:pPr>
      <w:r w:rsidRPr="00EF2B96">
        <w:rPr>
          <w:rFonts w:ascii="GHEA Grapalat" w:hAnsi="GHEA Grapalat" w:cs="Sylfaen"/>
          <w:b/>
          <w:i w:val="0"/>
          <w:sz w:val="24"/>
        </w:rPr>
        <w:t xml:space="preserve">«ԵՐԵՎԱՆԻ ԷԼԵԿՏՐԱՏՐԱՆՍՊՈՐՏ» ՓԲԸ-Ի ԿԱՐԻՔՆԵՐԻ ՀԱՄԱՐ` ՄՅԱՍՆԻԿՅԱՆ-ԱՃԱՌՅԱՆ </w:t>
      </w:r>
      <w:proofErr w:type="gramStart"/>
      <w:r w:rsidRPr="00EF2B96">
        <w:rPr>
          <w:rFonts w:ascii="GHEA Grapalat" w:hAnsi="GHEA Grapalat" w:cs="Sylfaen"/>
          <w:b/>
          <w:i w:val="0"/>
          <w:sz w:val="24"/>
        </w:rPr>
        <w:t>ՓՈՂՈՑԻ  ՀՊԱԿԱՅԻՆ</w:t>
      </w:r>
      <w:proofErr w:type="gramEnd"/>
      <w:r w:rsidRPr="00EF2B96">
        <w:rPr>
          <w:rFonts w:ascii="GHEA Grapalat" w:hAnsi="GHEA Grapalat" w:cs="Sylfaen"/>
          <w:b/>
          <w:i w:val="0"/>
          <w:sz w:val="24"/>
        </w:rPr>
        <w:t xml:space="preserve"> ՑԱՆՑԻ ՎԵՐԱԿԱՌՈՒՑՄԱՆ ԱՇԽԱՏԱՆՔՆԵՐԻ </w:t>
      </w:r>
      <w:r w:rsidR="002B32D6" w:rsidRPr="00EF2B96">
        <w:rPr>
          <w:rFonts w:ascii="GHEA Grapalat" w:hAnsi="GHEA Grapalat" w:cs="Sylfaen"/>
          <w:b/>
          <w:i w:val="0"/>
          <w:sz w:val="24"/>
        </w:rPr>
        <w:t>ՁԵՌՔԲԵՐՄԱՆ</w:t>
      </w:r>
      <w:r w:rsidR="002B32D6" w:rsidRPr="00EF2B96">
        <w:rPr>
          <w:rFonts w:ascii="GHEA Grapalat" w:hAnsi="GHEA Grapalat" w:cs="Times Armenian"/>
          <w:b/>
          <w:i w:val="0"/>
          <w:sz w:val="24"/>
          <w:lang w:val="af-ZA"/>
        </w:rPr>
        <w:t xml:space="preserve"> </w:t>
      </w:r>
      <w:r w:rsidR="002B32D6" w:rsidRPr="00EF2B96">
        <w:rPr>
          <w:rFonts w:ascii="GHEA Grapalat" w:hAnsi="GHEA Grapalat" w:cs="Sylfaen"/>
          <w:b/>
          <w:i w:val="0"/>
          <w:sz w:val="24"/>
        </w:rPr>
        <w:t>ՆՊԱՏԱԿՈՎ</w:t>
      </w:r>
      <w:r w:rsidR="002B32D6" w:rsidRPr="00EF2B96">
        <w:rPr>
          <w:rFonts w:ascii="GHEA Grapalat" w:hAnsi="GHEA Grapalat" w:cs="Sylfaen"/>
          <w:b/>
          <w:i w:val="0"/>
          <w:sz w:val="24"/>
          <w:lang w:val="af-ZA"/>
        </w:rPr>
        <w:t xml:space="preserve"> </w:t>
      </w:r>
      <w:r w:rsidR="002B32D6" w:rsidRPr="00EF2B96">
        <w:rPr>
          <w:rFonts w:ascii="GHEA Grapalat" w:hAnsi="GHEA Grapalat" w:cs="Times Armenian"/>
          <w:b/>
          <w:i w:val="0"/>
          <w:sz w:val="24"/>
          <w:lang w:val="af-ZA"/>
        </w:rPr>
        <w:t xml:space="preserve"> </w:t>
      </w:r>
      <w:r w:rsidR="002B32D6" w:rsidRPr="00EF2B96">
        <w:rPr>
          <w:rFonts w:ascii="GHEA Grapalat" w:hAnsi="GHEA Grapalat" w:cs="Sylfaen"/>
          <w:b/>
          <w:i w:val="0"/>
          <w:sz w:val="24"/>
        </w:rPr>
        <w:t>ՀԱՅՏԱՐԱՐՎԱԾ</w:t>
      </w:r>
      <w:r w:rsidR="002B32D6" w:rsidRPr="00EF2B96">
        <w:rPr>
          <w:rFonts w:ascii="GHEA Grapalat" w:hAnsi="GHEA Grapalat" w:cs="Times Armenian"/>
          <w:b/>
          <w:i w:val="0"/>
          <w:sz w:val="24"/>
          <w:lang w:val="af-ZA"/>
        </w:rPr>
        <w:t xml:space="preserve"> </w:t>
      </w:r>
      <w:r w:rsidR="002B32D6" w:rsidRPr="00EF2B96">
        <w:rPr>
          <w:rFonts w:ascii="GHEA Grapalat" w:hAnsi="GHEA Grapalat" w:cs="Sylfaen"/>
          <w:b/>
          <w:i w:val="0"/>
          <w:sz w:val="24"/>
        </w:rPr>
        <w:t>ԲԱՑ</w:t>
      </w:r>
      <w:r w:rsidR="002B32D6" w:rsidRPr="00EF2B96">
        <w:rPr>
          <w:rFonts w:ascii="GHEA Grapalat" w:hAnsi="GHEA Grapalat" w:cs="Times Armenian"/>
          <w:b/>
          <w:i w:val="0"/>
          <w:sz w:val="24"/>
          <w:lang w:val="af-ZA"/>
        </w:rPr>
        <w:t xml:space="preserve"> </w:t>
      </w:r>
      <w:r w:rsidR="008C5FC1" w:rsidRPr="00EF2B96">
        <w:rPr>
          <w:rFonts w:ascii="GHEA Grapalat" w:hAnsi="GHEA Grapalat" w:cs="Sylfaen"/>
          <w:b/>
          <w:i w:val="0"/>
          <w:sz w:val="24"/>
        </w:rPr>
        <w:t>ՄՐՑՈՒՅԹԻ</w:t>
      </w:r>
    </w:p>
    <w:p w14:paraId="432419C7" w14:textId="77777777" w:rsidR="00096865" w:rsidRPr="001D2BD8" w:rsidRDefault="00096865" w:rsidP="001D2BD8">
      <w:pPr>
        <w:pStyle w:val="BodyText"/>
        <w:ind w:right="-7"/>
        <w:jc w:val="center"/>
        <w:rPr>
          <w:rFonts w:ascii="GHEA Grapalat" w:hAnsi="GHEA Grapalat"/>
          <w:sz w:val="32"/>
          <w:szCs w:val="22"/>
          <w:lang w:val="af-ZA"/>
        </w:rPr>
      </w:pPr>
    </w:p>
    <w:p w14:paraId="5AFDB2AB" w14:textId="77777777" w:rsidR="00096865" w:rsidRPr="001D2BD8" w:rsidRDefault="00096865" w:rsidP="00EF3662">
      <w:pPr>
        <w:pStyle w:val="BodyText"/>
        <w:ind w:right="-7" w:firstLine="567"/>
        <w:jc w:val="center"/>
        <w:rPr>
          <w:rFonts w:ascii="GHEA Grapalat" w:hAnsi="GHEA Grapalat"/>
          <w:sz w:val="32"/>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18AE3E3D" w14:textId="77777777" w:rsidR="00096865" w:rsidRPr="00E6597C" w:rsidRDefault="00096865"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DB28EC0" w14:textId="177F5C25" w:rsidR="00096865" w:rsidRPr="00E6597C" w:rsidRDefault="006A672A" w:rsidP="006A672A">
      <w:pPr>
        <w:ind w:firstLine="567"/>
        <w:jc w:val="center"/>
        <w:rPr>
          <w:rFonts w:ascii="GHEA Grapalat" w:hAnsi="GHEA Grapalat"/>
          <w:i/>
          <w:sz w:val="20"/>
          <w:lang w:val="af-ZA"/>
        </w:rPr>
      </w:pPr>
      <w:r w:rsidRPr="006A672A">
        <w:rPr>
          <w:rFonts w:ascii="GHEA Grapalat" w:hAnsi="GHEA Grapalat"/>
          <w:b/>
          <w:sz w:val="20"/>
          <w:lang w:val="af-ZA"/>
        </w:rPr>
        <w:t>«ԵՐԵՎԱՆԻ ԷԼԵԿՏՐԱՏՐԱՆՍՊՈՐՏ» ՓԲԸ</w:t>
      </w:r>
      <w:r>
        <w:rPr>
          <w:rFonts w:ascii="GHEA Grapalat" w:hAnsi="GHEA Grapalat"/>
          <w:b/>
          <w:sz w:val="20"/>
          <w:lang w:val="af-ZA"/>
        </w:rPr>
        <w:t>-Ի</w:t>
      </w:r>
      <w:r w:rsidR="00160AE4" w:rsidRPr="00E6597C">
        <w:rPr>
          <w:rFonts w:ascii="GHEA Grapalat" w:hAnsi="GHEA Grapalat"/>
          <w:sz w:val="20"/>
          <w:lang w:val="af-ZA"/>
        </w:rPr>
        <w:t xml:space="preserve"> </w:t>
      </w:r>
      <w:r w:rsidR="00160AE4" w:rsidRPr="00E6597C">
        <w:rPr>
          <w:rFonts w:ascii="GHEA Grapalat" w:hAnsi="GHEA Grapalat"/>
          <w:b/>
          <w:sz w:val="20"/>
          <w:lang w:val="af-ZA"/>
        </w:rPr>
        <w:t>ԿԱՐԻՔՆԵՐԻ ՀԱՄԱՐ</w:t>
      </w:r>
      <w:r w:rsidR="00160AE4" w:rsidRPr="00E6597C">
        <w:rPr>
          <w:rFonts w:ascii="GHEA Grapalat" w:hAnsi="GHEA Grapalat"/>
          <w:sz w:val="20"/>
          <w:lang w:val="af-ZA"/>
        </w:rPr>
        <w:t xml:space="preserve">   </w:t>
      </w:r>
      <w:r w:rsidRPr="006A672A">
        <w:rPr>
          <w:rFonts w:ascii="GHEA Grapalat" w:hAnsi="GHEA Grapalat"/>
          <w:b/>
          <w:sz w:val="20"/>
          <w:lang w:val="af-ZA"/>
        </w:rPr>
        <w:t>ՄՅԱՍՆԻԿՅԱՆ-ԱՃԱՌՅԱՆ ՓՈՂՈՑԻ  ՀՊԱԿԱՅԻՆ ՑԱՆՑԻ ՎԵՐԱԿԱՌՈՒՑՄԱՆ ԱՇԽԱՏԱՆՔՆԵՐԻ</w:t>
      </w:r>
      <w:r>
        <w:rPr>
          <w:rFonts w:ascii="GHEA Grapalat" w:hAnsi="GHEA Grapalat"/>
          <w:b/>
          <w:sz w:val="20"/>
          <w:lang w:val="af-ZA"/>
        </w:rPr>
        <w:t xml:space="preserve"> </w:t>
      </w:r>
      <w:r w:rsidR="00160AE4" w:rsidRPr="00E6597C">
        <w:rPr>
          <w:rFonts w:ascii="GHEA Grapalat" w:hAnsi="GHEA Grapalat"/>
          <w:b/>
          <w:sz w:val="20"/>
          <w:lang w:val="af-ZA"/>
        </w:rPr>
        <w:t>ՁԵՌՔԲԵՐՄԱՆ ՆՊԱՏԱԿՈՎ ՀԱՅՏԱՐԱՐՎԱԾ ԲԱՑ ՄՐՑՈՒՅԹԻ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5991A96A"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proofErr w:type="gramStart"/>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2C52E629"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B92679">
        <w:rPr>
          <w:rFonts w:ascii="GHEA Grapalat" w:hAnsi="GHEA Grapalat" w:cs="Times Armenian"/>
          <w:sz w:val="20"/>
          <w:lang w:val="af-ZA"/>
        </w:rPr>
        <w:t>ԵԷՏ-ԲՄԱՇՁԲ-24/02</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0F5DDA92"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A00E74" w:rsidRPr="00E6597C">
        <w:rPr>
          <w:rFonts w:ascii="GHEA Grapalat" w:hAnsi="GHEA Grapalat"/>
          <w:sz w:val="20"/>
          <w:lang w:val="af-ZA"/>
        </w:rPr>
        <w:t>«</w:t>
      </w:r>
      <w:r w:rsidR="006A672A">
        <w:rPr>
          <w:rFonts w:ascii="GHEA Grapalat" w:hAnsi="GHEA Grapalat"/>
          <w:sz w:val="20"/>
          <w:lang w:val="af-ZA"/>
        </w:rPr>
        <w:t>Երևանի էլեկտրատրանսպորտ</w:t>
      </w:r>
      <w:r w:rsidR="00A00E74" w:rsidRPr="00E6597C">
        <w:rPr>
          <w:rFonts w:ascii="GHEA Grapalat" w:hAnsi="GHEA Grapalat"/>
          <w:sz w:val="20"/>
          <w:lang w:val="af-ZA"/>
        </w:rPr>
        <w:t>»</w:t>
      </w:r>
      <w:r w:rsidR="006A672A">
        <w:rPr>
          <w:rFonts w:ascii="GHEA Grapalat" w:hAnsi="GHEA Grapalat"/>
          <w:sz w:val="20"/>
          <w:lang w:val="af-ZA"/>
        </w:rPr>
        <w:t xml:space="preserve"> ՓԲԸ</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0960EDD1" w:rsidR="003E1421" w:rsidRPr="006A672A" w:rsidRDefault="00A81DD5" w:rsidP="00EF3662">
      <w:pPr>
        <w:pStyle w:val="BodyTextIndent2"/>
        <w:spacing w:line="240" w:lineRule="auto"/>
        <w:ind w:firstLine="567"/>
        <w:rPr>
          <w:rStyle w:val="Heading2Char"/>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6A672A" w:rsidRPr="006A672A">
        <w:rPr>
          <w:rStyle w:val="Heading2Char"/>
          <w:rFonts w:ascii="GHEA Grapalat" w:hAnsi="GHEA Grapalat"/>
        </w:rPr>
        <w:t>lianna.avagyan@mail.ru</w:t>
      </w:r>
      <w:r w:rsidR="006A672A">
        <w:rPr>
          <w:rStyle w:val="Heading2Char"/>
          <w:rFonts w:ascii="GHEA Grapalat" w:hAnsi="GHEA Grapalat"/>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27048629" w:rsidR="00096865" w:rsidRPr="002C6134" w:rsidRDefault="00845AA5" w:rsidP="00EF3662">
      <w:pPr>
        <w:pStyle w:val="Heading3"/>
        <w:spacing w:line="240" w:lineRule="auto"/>
        <w:ind w:firstLine="567"/>
        <w:jc w:val="both"/>
        <w:rPr>
          <w:rFonts w:ascii="GHEA Grapalat" w:hAnsi="GHEA Grapalat" w:cs="Sylfaen"/>
          <w:i w:val="0"/>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2C6134">
        <w:rPr>
          <w:rFonts w:ascii="GHEA Grapalat" w:hAnsi="GHEA Grapalat" w:cs="Sylfaen"/>
          <w:i w:val="0"/>
        </w:rPr>
        <w:t xml:space="preserve"> </w:t>
      </w:r>
      <w:r w:rsidR="00096865" w:rsidRPr="00E6597C">
        <w:rPr>
          <w:rFonts w:ascii="GHEA Grapalat" w:hAnsi="GHEA Grapalat" w:cs="Sylfaen"/>
          <w:i w:val="0"/>
        </w:rPr>
        <w:t>առարկա</w:t>
      </w:r>
      <w:r w:rsidR="00096865" w:rsidRPr="002C6134">
        <w:rPr>
          <w:rFonts w:ascii="GHEA Grapalat" w:hAnsi="GHEA Grapalat" w:cs="Sylfaen"/>
          <w:i w:val="0"/>
        </w:rPr>
        <w:t xml:space="preserve"> </w:t>
      </w:r>
      <w:r w:rsidR="00096865" w:rsidRPr="00E6597C">
        <w:rPr>
          <w:rFonts w:ascii="GHEA Grapalat" w:hAnsi="GHEA Grapalat" w:cs="Sylfaen"/>
          <w:i w:val="0"/>
        </w:rPr>
        <w:t>է</w:t>
      </w:r>
      <w:r w:rsidR="00096865" w:rsidRPr="002C6134">
        <w:rPr>
          <w:rFonts w:ascii="GHEA Grapalat" w:hAnsi="GHEA Grapalat" w:cs="Sylfaen"/>
          <w:i w:val="0"/>
        </w:rPr>
        <w:t xml:space="preserve"> </w:t>
      </w:r>
      <w:proofErr w:type="gramStart"/>
      <w:r w:rsidR="00096865" w:rsidRPr="00E6597C">
        <w:rPr>
          <w:rFonts w:ascii="GHEA Grapalat" w:hAnsi="GHEA Grapalat" w:cs="Sylfaen"/>
          <w:i w:val="0"/>
        </w:rPr>
        <w:t>հանդիսանո</w:t>
      </w:r>
      <w:r w:rsidR="00096865" w:rsidRPr="002C6134">
        <w:rPr>
          <w:rFonts w:ascii="GHEA Grapalat" w:hAnsi="GHEA Grapalat" w:cs="Sylfaen"/>
          <w:i w:val="0"/>
        </w:rPr>
        <w:t xml:space="preserve">ւմ  </w:t>
      </w:r>
      <w:r w:rsidR="002C6134" w:rsidRPr="002C6134">
        <w:rPr>
          <w:rFonts w:ascii="GHEA Grapalat" w:hAnsi="GHEA Grapalat" w:cs="Sylfaen"/>
          <w:i w:val="0"/>
        </w:rPr>
        <w:t>&lt;</w:t>
      </w:r>
      <w:proofErr w:type="gramEnd"/>
      <w:r w:rsidR="002C6134" w:rsidRPr="002C6134">
        <w:rPr>
          <w:rFonts w:ascii="GHEA Grapalat" w:hAnsi="GHEA Grapalat" w:cs="Sylfaen"/>
          <w:i w:val="0"/>
        </w:rPr>
        <w:t xml:space="preserve">&lt;Երևանի էլեկտրատրանսպորտ&gt;&gt;  ՓԲԸ-ի </w:t>
      </w:r>
      <w:r w:rsidR="00096865" w:rsidRPr="002C6134">
        <w:rPr>
          <w:rFonts w:ascii="GHEA Grapalat" w:hAnsi="GHEA Grapalat" w:cs="Sylfaen"/>
          <w:i w:val="0"/>
        </w:rPr>
        <w:t xml:space="preserve"> կարիքների համար` </w:t>
      </w:r>
      <w:r w:rsidR="002C6134" w:rsidRPr="002C6134">
        <w:rPr>
          <w:rFonts w:ascii="GHEA Grapalat" w:hAnsi="GHEA Grapalat" w:cs="Sylfaen"/>
          <w:i w:val="0"/>
        </w:rPr>
        <w:t>&lt;&lt;Երևանի էլեկտրատրանսպորտ&gt;&gt; ՓԲԸ Հպակային ցանցի վերակառուցում՝ Մյասնիկյան Աճառյան փողոց</w:t>
      </w:r>
      <w:r w:rsidR="00096865" w:rsidRPr="002C6134">
        <w:rPr>
          <w:rFonts w:ascii="GHEA Grapalat" w:hAnsi="GHEA Grapalat" w:cs="Sylfaen"/>
          <w:i w:val="0"/>
        </w:rPr>
        <w:t xml:space="preserve"> ձեռքբերումը</w:t>
      </w:r>
      <w:r w:rsidR="00816505" w:rsidRPr="002C6134">
        <w:rPr>
          <w:rFonts w:ascii="GHEA Grapalat" w:hAnsi="GHEA Grapalat" w:cs="Sylfaen"/>
          <w:i w:val="0"/>
        </w:rPr>
        <w:t xml:space="preserve"> (այսուհետ` նաև ա</w:t>
      </w:r>
      <w:r w:rsidR="00F538FE" w:rsidRPr="002C6134">
        <w:rPr>
          <w:rFonts w:ascii="GHEA Grapalat" w:hAnsi="GHEA Grapalat" w:cs="Sylfaen"/>
          <w:i w:val="0"/>
        </w:rPr>
        <w:t>շխատանք</w:t>
      </w:r>
      <w:r w:rsidR="00816505" w:rsidRPr="002C6134">
        <w:rPr>
          <w:rFonts w:ascii="GHEA Grapalat" w:hAnsi="GHEA Grapalat" w:cs="Sylfaen"/>
          <w:i w:val="0"/>
        </w:rPr>
        <w:t>)</w:t>
      </w:r>
      <w:r w:rsidR="00C43524" w:rsidRPr="002C6134">
        <w:rPr>
          <w:rFonts w:ascii="GHEA Grapalat" w:hAnsi="GHEA Grapalat" w:cs="Sylfaen"/>
          <w:i w:val="0"/>
        </w:rPr>
        <w:t>,</w:t>
      </w:r>
      <w:r w:rsidR="00096865" w:rsidRPr="002C6134">
        <w:rPr>
          <w:rFonts w:ascii="GHEA Grapalat" w:hAnsi="GHEA Grapalat" w:cs="Sylfaen"/>
          <w:i w:val="0"/>
        </w:rPr>
        <w:t xml:space="preserve"> որ</w:t>
      </w:r>
      <w:r w:rsidR="002C6134">
        <w:rPr>
          <w:rFonts w:ascii="GHEA Grapalat" w:hAnsi="GHEA Grapalat" w:cs="Sylfaen"/>
          <w:i w:val="0"/>
        </w:rPr>
        <w:t>ը</w:t>
      </w:r>
      <w:r w:rsidR="00096865" w:rsidRPr="002C6134">
        <w:rPr>
          <w:rFonts w:ascii="GHEA Grapalat" w:hAnsi="GHEA Grapalat" w:cs="Sylfaen"/>
          <w:i w:val="0"/>
        </w:rPr>
        <w:t xml:space="preserve"> խմբավորված  </w:t>
      </w:r>
      <w:r w:rsidR="002C6134">
        <w:rPr>
          <w:rFonts w:ascii="GHEA Grapalat" w:hAnsi="GHEA Grapalat" w:cs="Sylfaen"/>
          <w:i w:val="0"/>
        </w:rPr>
        <w:t>է</w:t>
      </w:r>
      <w:r w:rsidR="00096865" w:rsidRPr="002C6134">
        <w:rPr>
          <w:rFonts w:ascii="GHEA Grapalat" w:hAnsi="GHEA Grapalat" w:cs="Sylfaen"/>
          <w:i w:val="0"/>
        </w:rPr>
        <w:t xml:space="preserve"> </w:t>
      </w:r>
      <w:r w:rsidR="002C6134">
        <w:rPr>
          <w:rFonts w:ascii="GHEA Grapalat" w:hAnsi="GHEA Grapalat" w:cs="Sylfaen"/>
          <w:i w:val="0"/>
        </w:rPr>
        <w:t>1</w:t>
      </w:r>
      <w:r w:rsidR="00096865" w:rsidRPr="002C6134">
        <w:rPr>
          <w:rFonts w:ascii="GHEA Grapalat" w:hAnsi="GHEA Grapalat" w:cs="Sylfaen"/>
          <w:i w:val="0"/>
        </w:rPr>
        <w:t xml:space="preserve"> </w:t>
      </w:r>
      <w:r w:rsidR="002C6134">
        <w:rPr>
          <w:rFonts w:ascii="GHEA Grapalat" w:hAnsi="GHEA Grapalat" w:cs="Sylfaen"/>
          <w:i w:val="0"/>
        </w:rPr>
        <w:t>չափաբաժ</w:t>
      </w:r>
      <w:r w:rsidR="00096865" w:rsidRPr="00E6597C">
        <w:rPr>
          <w:rFonts w:ascii="GHEA Grapalat" w:hAnsi="GHEA Grapalat" w:cs="Sylfaen"/>
          <w:i w:val="0"/>
        </w:rPr>
        <w:t>ն</w:t>
      </w:r>
      <w:r w:rsidR="00753E6E" w:rsidRPr="00E6597C">
        <w:rPr>
          <w:rFonts w:ascii="GHEA Grapalat" w:hAnsi="GHEA Grapalat" w:cs="Sylfaen"/>
          <w:i w:val="0"/>
        </w:rPr>
        <w:t>ում</w:t>
      </w:r>
      <w:r w:rsidR="00096865" w:rsidRPr="002C6134">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2A5880" w14:paraId="5E891B7B" w14:textId="77777777" w:rsidTr="00015CC3">
        <w:tc>
          <w:tcPr>
            <w:tcW w:w="1843" w:type="dxa"/>
            <w:vAlign w:val="center"/>
          </w:tcPr>
          <w:p w14:paraId="35B4A7E9" w14:textId="77777777" w:rsidR="001E412B" w:rsidRPr="00E6597C" w:rsidRDefault="001E412B" w:rsidP="00EF3662">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052FA076" w:rsidR="001E412B" w:rsidRPr="00396C65" w:rsidRDefault="00396C65" w:rsidP="00396C65">
            <w:pPr>
              <w:pStyle w:val="BodyTextIndent2"/>
              <w:spacing w:line="240" w:lineRule="auto"/>
              <w:ind w:firstLine="0"/>
              <w:jc w:val="center"/>
              <w:rPr>
                <w:rFonts w:ascii="GHEA Grapalat" w:hAnsi="GHEA Grapalat"/>
                <w:b/>
                <w:sz w:val="16"/>
              </w:rPr>
            </w:pPr>
            <w:r w:rsidRPr="00396C65">
              <w:rPr>
                <w:rFonts w:ascii="GHEA Grapalat" w:hAnsi="GHEA Grapalat"/>
                <w:b/>
                <w:sz w:val="22"/>
              </w:rPr>
              <w:t>128</w:t>
            </w:r>
            <w:r>
              <w:rPr>
                <w:rFonts w:ascii="GHEA Grapalat" w:hAnsi="GHEA Grapalat"/>
                <w:b/>
                <w:sz w:val="22"/>
              </w:rPr>
              <w:t xml:space="preserve"> </w:t>
            </w:r>
            <w:r w:rsidRPr="00396C65">
              <w:rPr>
                <w:rFonts w:ascii="GHEA Grapalat" w:hAnsi="GHEA Grapalat"/>
                <w:b/>
                <w:sz w:val="22"/>
              </w:rPr>
              <w:t>726</w:t>
            </w:r>
            <w:r>
              <w:rPr>
                <w:rFonts w:ascii="GHEA Grapalat" w:hAnsi="GHEA Grapalat"/>
                <w:b/>
                <w:sz w:val="22"/>
              </w:rPr>
              <w:t xml:space="preserve"> </w:t>
            </w:r>
            <w:r w:rsidRPr="00396C65">
              <w:rPr>
                <w:rFonts w:ascii="GHEA Grapalat" w:hAnsi="GHEA Grapalat"/>
                <w:b/>
                <w:sz w:val="22"/>
              </w:rPr>
              <w:t>555</w:t>
            </w:r>
          </w:p>
        </w:tc>
        <w:tc>
          <w:tcPr>
            <w:tcW w:w="6806" w:type="dxa"/>
            <w:vAlign w:val="center"/>
          </w:tcPr>
          <w:p w14:paraId="36185531" w14:textId="17607C9A" w:rsidR="001E412B" w:rsidRPr="00E6597C" w:rsidRDefault="002C6134" w:rsidP="002C6134">
            <w:pPr>
              <w:pStyle w:val="BodyTextIndent2"/>
              <w:spacing w:line="240" w:lineRule="auto"/>
              <w:ind w:firstLine="0"/>
              <w:rPr>
                <w:rFonts w:ascii="GHEA Grapalat" w:hAnsi="GHEA Grapalat"/>
                <w:u w:val="single"/>
                <w:vertAlign w:val="subscript"/>
              </w:rPr>
            </w:pPr>
            <w:r>
              <w:rPr>
                <w:rFonts w:ascii="GHEA Grapalat" w:hAnsi="GHEA Grapalat"/>
                <w:u w:val="single"/>
              </w:rPr>
              <w:t xml:space="preserve">&lt;&lt;Երևանի էլեկտրատրանսպորտ&gt;&gt; </w:t>
            </w:r>
            <w:r w:rsidR="00396C65" w:rsidRPr="00396C65">
              <w:rPr>
                <w:rFonts w:ascii="GHEA Grapalat" w:hAnsi="GHEA Grapalat"/>
                <w:u w:val="single"/>
              </w:rPr>
              <w:t>ՓԲԸ Հպակային ցանցի վերակառուցում</w:t>
            </w:r>
            <w:r w:rsidR="00396C65">
              <w:rPr>
                <w:rFonts w:ascii="GHEA Grapalat" w:hAnsi="GHEA Grapalat"/>
                <w:u w:val="single"/>
              </w:rPr>
              <w:t>՝</w:t>
            </w:r>
            <w:r w:rsidR="00396C65" w:rsidRPr="00396C65">
              <w:rPr>
                <w:rFonts w:ascii="GHEA Grapalat" w:hAnsi="GHEA Grapalat"/>
                <w:u w:val="single"/>
              </w:rPr>
              <w:t xml:space="preserve"> Մյասնիկյան Աճառյան փողոց</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lastRenderedPageBreak/>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09D35C1B" w14:textId="642E2434" w:rsidR="006030A9" w:rsidRPr="00C37A3B" w:rsidRDefault="006030A9" w:rsidP="006030A9">
      <w:pPr>
        <w:rPr>
          <w:rFonts w:ascii="GHEA Grapalat" w:hAnsi="GHEA Grapalat"/>
          <w:b/>
          <w:i/>
          <w:sz w:val="20"/>
          <w:szCs w:val="20"/>
          <w:lang w:val="af-ZA"/>
        </w:rPr>
      </w:pPr>
      <w:r>
        <w:rPr>
          <w:rFonts w:ascii="GHEA Grapalat" w:eastAsia="MS Mincho" w:hAnsi="GHEA Grapalat" w:cs="MS Mincho"/>
          <w:b/>
          <w:sz w:val="20"/>
          <w:szCs w:val="20"/>
        </w:rPr>
        <w:t xml:space="preserve">         </w:t>
      </w:r>
      <w:r w:rsidRPr="00C37A3B">
        <w:rPr>
          <w:rFonts w:ascii="GHEA Grapalat" w:eastAsia="MS Mincho" w:hAnsi="GHEA Grapalat" w:cs="MS Mincho"/>
          <w:b/>
          <w:sz w:val="20"/>
          <w:szCs w:val="20"/>
          <w:lang w:val="hy-AM"/>
        </w:rPr>
        <w:t>2</w:t>
      </w:r>
      <w:r w:rsidRPr="00C37A3B">
        <w:rPr>
          <w:rFonts w:ascii="MS Mincho" w:eastAsia="MS Mincho" w:hAnsi="MS Mincho" w:cs="MS Mincho" w:hint="eastAsia"/>
          <w:b/>
          <w:sz w:val="20"/>
          <w:szCs w:val="20"/>
          <w:lang w:val="hy-AM"/>
        </w:rPr>
        <w:t>․</w:t>
      </w:r>
      <w:r w:rsidRPr="00C37A3B">
        <w:rPr>
          <w:rFonts w:ascii="GHEA Grapalat" w:hAnsi="GHEA Grapalat" w:cs="Sylfaen"/>
          <w:b/>
          <w:sz w:val="20"/>
          <w:szCs w:val="20"/>
          <w:lang w:val="hy-AM"/>
        </w:rPr>
        <w:t>7</w:t>
      </w:r>
      <w:r w:rsidRPr="00C37A3B">
        <w:rPr>
          <w:rFonts w:ascii="GHEA Grapalat" w:hAnsi="GHEA Grapalat" w:cs="Sylfaen"/>
          <w:i/>
          <w:sz w:val="20"/>
          <w:szCs w:val="20"/>
          <w:lang w:val="hy-AM"/>
        </w:rPr>
        <w:t xml:space="preserve"> </w:t>
      </w:r>
      <w:r w:rsidRPr="00C37A3B">
        <w:rPr>
          <w:rFonts w:ascii="GHEA Grapalat" w:hAnsi="GHEA Grapalat"/>
          <w:b/>
          <w:i/>
          <w:sz w:val="20"/>
          <w:szCs w:val="20"/>
          <w:lang w:val="hy-AM"/>
        </w:rPr>
        <w:t xml:space="preserve"> Աշխատանքների կատարման համար պահանջվող լիցենզիաների ցանկը</w:t>
      </w:r>
    </w:p>
    <w:p w14:paraId="0C8136E7" w14:textId="77777777" w:rsidR="006030A9" w:rsidRPr="00C37A3B" w:rsidRDefault="006030A9" w:rsidP="006030A9">
      <w:pPr>
        <w:pStyle w:val="BodyTextIndent"/>
        <w:spacing w:line="240" w:lineRule="auto"/>
        <w:ind w:firstLine="567"/>
        <w:rPr>
          <w:rFonts w:ascii="GHEA Grapalat" w:hAnsi="GHEA Grapalat" w:cs="Times Armenian"/>
          <w:i w:val="0"/>
          <w:lang w:val="af-ZA"/>
        </w:rPr>
      </w:pPr>
      <w:r w:rsidRPr="00C37A3B">
        <w:rPr>
          <w:rFonts w:ascii="GHEA Grapalat" w:eastAsia="MS Mincho" w:hAnsi="GHEA Grapalat" w:cs="MS Mincho"/>
          <w:i w:val="0"/>
          <w:lang w:val="hy-AM"/>
        </w:rPr>
        <w:lastRenderedPageBreak/>
        <w:t xml:space="preserve"> </w:t>
      </w:r>
      <w:r w:rsidRPr="00C37A3B">
        <w:rPr>
          <w:rFonts w:ascii="GHEA Grapalat" w:hAnsi="GHEA Grapalat" w:cs="Sylfaen"/>
          <w:i w:val="0"/>
          <w:lang w:val="af-ZA"/>
        </w:rPr>
        <w:t>«</w:t>
      </w:r>
      <w:r w:rsidRPr="00C37A3B">
        <w:rPr>
          <w:rFonts w:ascii="GHEA Grapalat" w:hAnsi="GHEA Grapalat" w:cs="Sylfaen"/>
          <w:i w:val="0"/>
          <w:lang w:val="es-ES"/>
        </w:rPr>
        <w:t xml:space="preserve">Քաղաքաշինության </w:t>
      </w:r>
      <w:r w:rsidRPr="00C37A3B">
        <w:rPr>
          <w:rFonts w:ascii="GHEA Grapalat" w:hAnsi="GHEA Grapalat" w:cs="Sylfaen"/>
          <w:i w:val="0"/>
          <w:lang w:val="af-ZA"/>
        </w:rPr>
        <w:t>բնագավառում  շինարարության իրականացում»</w:t>
      </w:r>
      <w:r w:rsidRPr="00C37A3B">
        <w:rPr>
          <w:rFonts w:ascii="GHEA Grapalat" w:hAnsi="GHEA Grapalat" w:cs="Times Armenian"/>
          <w:i w:val="0"/>
          <w:lang w:val="af-ZA"/>
        </w:rPr>
        <w:t xml:space="preserve"> </w:t>
      </w:r>
      <w:r w:rsidRPr="00C37A3B">
        <w:rPr>
          <w:rFonts w:ascii="GHEA Grapalat" w:hAnsi="GHEA Grapalat" w:cs="Sylfaen"/>
          <w:i w:val="0"/>
          <w:lang w:val="af-ZA"/>
        </w:rPr>
        <w:t>(</w:t>
      </w:r>
      <w:r w:rsidRPr="00C37A3B">
        <w:rPr>
          <w:rFonts w:ascii="GHEA Grapalat" w:hAnsi="GHEA Grapalat" w:cs="Sylfaen"/>
          <w:i w:val="0"/>
          <w:lang w:val="hy-AM"/>
        </w:rPr>
        <w:t>բացառությամբ շինարարության թույլտվություն չպահանջվող աշխատանքների</w:t>
      </w:r>
      <w:r w:rsidRPr="00C37A3B">
        <w:rPr>
          <w:rFonts w:ascii="GHEA Grapalat" w:hAnsi="GHEA Grapalat" w:cs="Sylfaen"/>
          <w:i w:val="0"/>
          <w:lang w:val="af-ZA"/>
        </w:rPr>
        <w:t>)</w:t>
      </w:r>
      <w:r w:rsidRPr="00C37A3B">
        <w:rPr>
          <w:rFonts w:ascii="GHEA Grapalat" w:hAnsi="GHEA Grapalat" w:cs="Sylfaen"/>
          <w:i w:val="0"/>
          <w:lang w:val="es-ES"/>
        </w:rPr>
        <w:t xml:space="preserve"> հետևյալ </w:t>
      </w:r>
      <w:r w:rsidRPr="00C37A3B">
        <w:rPr>
          <w:rFonts w:ascii="GHEA Grapalat" w:hAnsi="GHEA Grapalat" w:cs="Times Armenian"/>
          <w:i w:val="0"/>
          <w:lang w:val="af-ZA"/>
        </w:rPr>
        <w:t xml:space="preserve"> </w:t>
      </w:r>
      <w:r w:rsidRPr="00C37A3B">
        <w:rPr>
          <w:rFonts w:ascii="GHEA Grapalat" w:hAnsi="GHEA Grapalat" w:cs="Sylfaen"/>
          <w:i w:val="0"/>
          <w:lang w:val="es-ES"/>
        </w:rPr>
        <w:t>ոլորտների</w:t>
      </w:r>
      <w:r w:rsidRPr="00C37A3B">
        <w:rPr>
          <w:rFonts w:ascii="GHEA Grapalat" w:hAnsi="GHEA Grapalat" w:cs="Times Armenian"/>
          <w:i w:val="0"/>
          <w:lang w:val="af-ZA"/>
        </w:rPr>
        <w:t>`</w:t>
      </w:r>
    </w:p>
    <w:p w14:paraId="5423ED25" w14:textId="77777777" w:rsidR="006030A9" w:rsidRPr="00C37A3B" w:rsidRDefault="006030A9" w:rsidP="006030A9">
      <w:pPr>
        <w:pStyle w:val="BodyTextIndent"/>
        <w:spacing w:line="240" w:lineRule="auto"/>
        <w:ind w:firstLine="567"/>
        <w:rPr>
          <w:rFonts w:ascii="GHEA Grapalat" w:hAnsi="GHEA Grapalat"/>
          <w:i w:val="0"/>
          <w:lang w:val="af-ZA"/>
        </w:rPr>
      </w:pPr>
    </w:p>
    <w:tbl>
      <w:tblPr>
        <w:tblW w:w="766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5198"/>
      </w:tblGrid>
      <w:tr w:rsidR="006030A9" w:rsidRPr="00C37A3B" w14:paraId="37356A7E" w14:textId="77777777" w:rsidTr="00982E19">
        <w:tc>
          <w:tcPr>
            <w:tcW w:w="2463" w:type="dxa"/>
            <w:tcBorders>
              <w:top w:val="single" w:sz="4" w:space="0" w:color="auto"/>
              <w:left w:val="single" w:sz="4" w:space="0" w:color="auto"/>
              <w:bottom w:val="single" w:sz="4" w:space="0" w:color="auto"/>
              <w:right w:val="single" w:sz="4" w:space="0" w:color="auto"/>
            </w:tcBorders>
            <w:hideMark/>
          </w:tcPr>
          <w:p w14:paraId="014D8B3F" w14:textId="77777777" w:rsidR="006030A9" w:rsidRPr="00C37A3B" w:rsidRDefault="006030A9" w:rsidP="00982E19">
            <w:pPr>
              <w:tabs>
                <w:tab w:val="left" w:pos="1134"/>
              </w:tabs>
              <w:jc w:val="center"/>
              <w:rPr>
                <w:rFonts w:ascii="GHEA Grapalat" w:hAnsi="GHEA Grapalat"/>
                <w:b/>
                <w:i/>
                <w:sz w:val="20"/>
                <w:szCs w:val="20"/>
                <w:lang w:val="es-ES"/>
              </w:rPr>
            </w:pPr>
            <w:r w:rsidRPr="00C37A3B">
              <w:rPr>
                <w:rFonts w:ascii="GHEA Grapalat" w:hAnsi="GHEA Grapalat" w:cs="Sylfaen"/>
                <w:b/>
                <w:bCs/>
                <w:i/>
                <w:iCs/>
                <w:sz w:val="20"/>
                <w:szCs w:val="20"/>
                <w:lang w:val="es-ES"/>
              </w:rPr>
              <w:t>Չափաբաժինների</w:t>
            </w:r>
            <w:r w:rsidRPr="00C37A3B">
              <w:rPr>
                <w:rFonts w:ascii="GHEA Grapalat" w:hAnsi="GHEA Grapalat" w:cs="Sylfaen"/>
                <w:b/>
                <w:bCs/>
                <w:i/>
                <w:iCs/>
                <w:sz w:val="20"/>
                <w:szCs w:val="20"/>
                <w:lang w:val="hy-AM"/>
              </w:rPr>
              <w:t xml:space="preserve"> </w:t>
            </w:r>
            <w:r w:rsidRPr="00C37A3B">
              <w:rPr>
                <w:rFonts w:ascii="GHEA Grapalat" w:hAnsi="GHEA Grapalat" w:cs="Sylfaen"/>
                <w:b/>
                <w:bCs/>
                <w:i/>
                <w:iCs/>
                <w:sz w:val="20"/>
                <w:szCs w:val="20"/>
                <w:lang w:val="es-ES"/>
              </w:rPr>
              <w:t>համարները</w:t>
            </w:r>
          </w:p>
        </w:tc>
        <w:tc>
          <w:tcPr>
            <w:tcW w:w="5198" w:type="dxa"/>
            <w:tcBorders>
              <w:top w:val="single" w:sz="4" w:space="0" w:color="auto"/>
              <w:left w:val="single" w:sz="4" w:space="0" w:color="auto"/>
              <w:bottom w:val="single" w:sz="4" w:space="0" w:color="auto"/>
              <w:right w:val="single" w:sz="4" w:space="0" w:color="auto"/>
            </w:tcBorders>
            <w:vAlign w:val="center"/>
            <w:hideMark/>
          </w:tcPr>
          <w:p w14:paraId="16E3AB75" w14:textId="77777777" w:rsidR="006030A9" w:rsidRPr="00C37A3B" w:rsidRDefault="006030A9" w:rsidP="00982E19">
            <w:pPr>
              <w:pStyle w:val="BodyTextIndent2"/>
              <w:ind w:firstLine="0"/>
              <w:jc w:val="center"/>
              <w:rPr>
                <w:rFonts w:ascii="GHEA Grapalat" w:hAnsi="GHEA Grapalat"/>
                <w:b/>
                <w:bCs/>
                <w:i/>
                <w:iCs/>
                <w:lang w:val="es-ES"/>
              </w:rPr>
            </w:pPr>
            <w:r w:rsidRPr="00C37A3B">
              <w:rPr>
                <w:rFonts w:ascii="GHEA Grapalat" w:hAnsi="GHEA Grapalat" w:cs="Sylfaen"/>
                <w:b/>
                <w:i/>
                <w:lang w:val="es-ES"/>
              </w:rPr>
              <w:t>Պահանջվող</w:t>
            </w:r>
            <w:r w:rsidRPr="00C37A3B">
              <w:rPr>
                <w:rFonts w:ascii="GHEA Grapalat" w:hAnsi="GHEA Grapalat" w:cs="Sylfaen"/>
                <w:b/>
                <w:i/>
                <w:lang w:val="hy-AM"/>
              </w:rPr>
              <w:t xml:space="preserve"> </w:t>
            </w:r>
            <w:proofErr w:type="gramStart"/>
            <w:r w:rsidRPr="00C37A3B">
              <w:rPr>
                <w:rFonts w:ascii="GHEA Grapalat" w:hAnsi="GHEA Grapalat" w:cs="Sylfaen"/>
                <w:b/>
                <w:i/>
                <w:lang w:val="es-ES"/>
              </w:rPr>
              <w:t>լիցենզիայի</w:t>
            </w:r>
            <w:r w:rsidRPr="00C37A3B">
              <w:rPr>
                <w:rFonts w:ascii="GHEA Grapalat" w:hAnsi="GHEA Grapalat" w:cs="Times Armenian"/>
                <w:b/>
                <w:i/>
                <w:lang w:val="es-ES"/>
              </w:rPr>
              <w:t>(</w:t>
            </w:r>
            <w:proofErr w:type="gramEnd"/>
            <w:r w:rsidRPr="00C37A3B">
              <w:rPr>
                <w:rFonts w:ascii="GHEA Grapalat" w:hAnsi="GHEA Grapalat" w:cs="Sylfaen"/>
                <w:b/>
                <w:i/>
                <w:lang w:val="es-ES"/>
              </w:rPr>
              <w:t>ների</w:t>
            </w:r>
            <w:r w:rsidRPr="00C37A3B">
              <w:rPr>
                <w:rFonts w:ascii="GHEA Grapalat" w:hAnsi="GHEA Grapalat" w:cs="Times Armenian"/>
                <w:b/>
                <w:i/>
                <w:lang w:val="es-ES"/>
              </w:rPr>
              <w:t xml:space="preserve">) </w:t>
            </w:r>
            <w:r w:rsidRPr="00C37A3B">
              <w:rPr>
                <w:rFonts w:ascii="GHEA Grapalat" w:hAnsi="GHEA Grapalat" w:cs="Sylfaen"/>
                <w:b/>
                <w:i/>
                <w:lang w:val="es-ES"/>
              </w:rPr>
              <w:t>տեսակը</w:t>
            </w:r>
            <w:r w:rsidRPr="00C37A3B">
              <w:rPr>
                <w:rFonts w:ascii="GHEA Grapalat" w:hAnsi="GHEA Grapalat" w:cs="Times Armenian"/>
                <w:b/>
                <w:i/>
                <w:lang w:val="es-ES"/>
              </w:rPr>
              <w:t>(</w:t>
            </w:r>
            <w:r w:rsidRPr="00C37A3B">
              <w:rPr>
                <w:rFonts w:ascii="GHEA Grapalat" w:hAnsi="GHEA Grapalat" w:cs="Sylfaen"/>
                <w:b/>
                <w:i/>
                <w:lang w:val="es-ES"/>
              </w:rPr>
              <w:t>ները</w:t>
            </w:r>
            <w:r w:rsidRPr="00C37A3B">
              <w:rPr>
                <w:rFonts w:ascii="GHEA Grapalat" w:hAnsi="GHEA Grapalat" w:cs="Times Armenian"/>
                <w:b/>
                <w:i/>
                <w:lang w:val="es-ES"/>
              </w:rPr>
              <w:t>).</w:t>
            </w:r>
          </w:p>
        </w:tc>
      </w:tr>
      <w:tr w:rsidR="006030A9" w:rsidRPr="00C37A3B" w14:paraId="241BE2A1" w14:textId="77777777" w:rsidTr="00982E19">
        <w:tc>
          <w:tcPr>
            <w:tcW w:w="2463" w:type="dxa"/>
            <w:tcBorders>
              <w:top w:val="single" w:sz="4" w:space="0" w:color="auto"/>
              <w:left w:val="single" w:sz="4" w:space="0" w:color="auto"/>
              <w:bottom w:val="single" w:sz="4" w:space="0" w:color="auto"/>
              <w:right w:val="single" w:sz="4" w:space="0" w:color="auto"/>
            </w:tcBorders>
            <w:shd w:val="clear" w:color="auto" w:fill="999999"/>
            <w:hideMark/>
          </w:tcPr>
          <w:p w14:paraId="17433197" w14:textId="77777777" w:rsidR="006030A9" w:rsidRPr="00C37A3B" w:rsidRDefault="006030A9" w:rsidP="00982E19">
            <w:pPr>
              <w:tabs>
                <w:tab w:val="left" w:pos="1134"/>
              </w:tabs>
              <w:jc w:val="center"/>
              <w:rPr>
                <w:rFonts w:ascii="GHEA Grapalat" w:hAnsi="GHEA Grapalat"/>
                <w:b/>
                <w:i/>
                <w:sz w:val="20"/>
                <w:szCs w:val="20"/>
                <w:lang w:val="es-ES"/>
              </w:rPr>
            </w:pPr>
            <w:r w:rsidRPr="00C37A3B">
              <w:rPr>
                <w:rFonts w:ascii="GHEA Grapalat" w:hAnsi="GHEA Grapalat"/>
                <w:b/>
                <w:i/>
                <w:sz w:val="20"/>
                <w:szCs w:val="20"/>
                <w:lang w:val="es-ES"/>
              </w:rPr>
              <w:t>1</w:t>
            </w:r>
          </w:p>
        </w:tc>
        <w:tc>
          <w:tcPr>
            <w:tcW w:w="5198" w:type="dxa"/>
            <w:tcBorders>
              <w:top w:val="single" w:sz="4" w:space="0" w:color="auto"/>
              <w:left w:val="single" w:sz="4" w:space="0" w:color="auto"/>
              <w:bottom w:val="single" w:sz="4" w:space="0" w:color="auto"/>
              <w:right w:val="single" w:sz="4" w:space="0" w:color="auto"/>
            </w:tcBorders>
            <w:shd w:val="clear" w:color="auto" w:fill="999999"/>
            <w:hideMark/>
          </w:tcPr>
          <w:p w14:paraId="07D22681" w14:textId="77777777" w:rsidR="006030A9" w:rsidRPr="00C37A3B" w:rsidRDefault="006030A9" w:rsidP="00982E19">
            <w:pPr>
              <w:tabs>
                <w:tab w:val="left" w:pos="1134"/>
              </w:tabs>
              <w:jc w:val="center"/>
              <w:rPr>
                <w:rFonts w:ascii="GHEA Grapalat" w:hAnsi="GHEA Grapalat"/>
                <w:b/>
                <w:i/>
                <w:sz w:val="20"/>
                <w:szCs w:val="20"/>
                <w:lang w:val="es-ES"/>
              </w:rPr>
            </w:pPr>
            <w:r w:rsidRPr="00C37A3B">
              <w:rPr>
                <w:rFonts w:ascii="GHEA Grapalat" w:hAnsi="GHEA Grapalat"/>
                <w:b/>
                <w:i/>
                <w:sz w:val="20"/>
                <w:szCs w:val="20"/>
                <w:lang w:val="es-ES"/>
              </w:rPr>
              <w:t>2</w:t>
            </w:r>
          </w:p>
        </w:tc>
      </w:tr>
      <w:tr w:rsidR="006030A9" w:rsidRPr="00B73146" w14:paraId="24C4C48E" w14:textId="77777777" w:rsidTr="00982E19">
        <w:trPr>
          <w:trHeight w:val="353"/>
        </w:trPr>
        <w:tc>
          <w:tcPr>
            <w:tcW w:w="2463" w:type="dxa"/>
            <w:tcBorders>
              <w:top w:val="single" w:sz="4" w:space="0" w:color="auto"/>
              <w:left w:val="single" w:sz="4" w:space="0" w:color="auto"/>
              <w:bottom w:val="single" w:sz="4" w:space="0" w:color="auto"/>
              <w:right w:val="single" w:sz="4" w:space="0" w:color="auto"/>
            </w:tcBorders>
            <w:vAlign w:val="center"/>
            <w:hideMark/>
          </w:tcPr>
          <w:p w14:paraId="5CD20411" w14:textId="77777777" w:rsidR="006030A9" w:rsidRPr="00C37A3B" w:rsidRDefault="006030A9" w:rsidP="00982E19">
            <w:pPr>
              <w:jc w:val="center"/>
              <w:rPr>
                <w:rFonts w:ascii="GHEA Grapalat" w:hAnsi="GHEA Grapalat"/>
                <w:sz w:val="20"/>
                <w:szCs w:val="20"/>
              </w:rPr>
            </w:pPr>
            <w:r w:rsidRPr="00C37A3B">
              <w:rPr>
                <w:rFonts w:ascii="GHEA Grapalat" w:hAnsi="GHEA Grapalat"/>
                <w:sz w:val="20"/>
                <w:szCs w:val="20"/>
              </w:rPr>
              <w:t>1</w:t>
            </w:r>
          </w:p>
        </w:tc>
        <w:tc>
          <w:tcPr>
            <w:tcW w:w="5198" w:type="dxa"/>
            <w:tcBorders>
              <w:top w:val="single" w:sz="4" w:space="0" w:color="auto"/>
              <w:left w:val="single" w:sz="4" w:space="0" w:color="auto"/>
              <w:bottom w:val="single" w:sz="4" w:space="0" w:color="auto"/>
              <w:right w:val="single" w:sz="4" w:space="0" w:color="auto"/>
            </w:tcBorders>
            <w:vAlign w:val="center"/>
          </w:tcPr>
          <w:p w14:paraId="7FF2E83F" w14:textId="77777777" w:rsidR="006030A9" w:rsidRPr="00F50B2F" w:rsidRDefault="006030A9" w:rsidP="00982E19">
            <w:pPr>
              <w:shd w:val="clear" w:color="auto" w:fill="FFFFFF"/>
              <w:rPr>
                <w:rFonts w:ascii="GHEA Grapalat" w:hAnsi="GHEA Grapalat"/>
                <w:sz w:val="21"/>
                <w:szCs w:val="21"/>
                <w:lang w:eastAsia="ru-RU"/>
              </w:rPr>
            </w:pPr>
            <w:r w:rsidRPr="00C37A3B">
              <w:rPr>
                <w:rFonts w:ascii="GHEA Grapalat" w:hAnsi="GHEA Grapalat"/>
                <w:sz w:val="21"/>
                <w:szCs w:val="21"/>
                <w:lang w:val="hy-AM" w:eastAsia="ru-RU"/>
              </w:rPr>
              <w:t>1</w:t>
            </w:r>
            <w:r w:rsidRPr="00C37A3B">
              <w:rPr>
                <w:rFonts w:ascii="GHEA Grapalat" w:hAnsi="GHEA Grapalat"/>
                <w:sz w:val="21"/>
                <w:szCs w:val="21"/>
                <w:lang w:val="fr-FR" w:eastAsia="ru-RU"/>
              </w:rPr>
              <w:t xml:space="preserve">) </w:t>
            </w:r>
            <w:r w:rsidRPr="00C37A3B">
              <w:rPr>
                <w:rFonts w:ascii="GHEA Grapalat" w:hAnsi="GHEA Grapalat"/>
                <w:sz w:val="21"/>
                <w:szCs w:val="21"/>
                <w:lang w:val="hy-AM" w:eastAsia="ru-RU"/>
              </w:rPr>
              <w:t>էներգետիկ</w:t>
            </w:r>
          </w:p>
        </w:tc>
      </w:tr>
    </w:tbl>
    <w:p w14:paraId="2BB5453E" w14:textId="77777777" w:rsidR="006030A9" w:rsidRPr="008F05E3" w:rsidRDefault="006030A9" w:rsidP="006030A9">
      <w:pPr>
        <w:pStyle w:val="BodyTextIndent2"/>
        <w:spacing w:line="240" w:lineRule="auto"/>
        <w:ind w:firstLine="567"/>
        <w:rPr>
          <w:rFonts w:ascii="Arial" w:hAnsi="Arial" w:cs="Arial"/>
          <w:szCs w:val="24"/>
          <w:lang w:val="hy-AM"/>
        </w:rPr>
      </w:pPr>
    </w:p>
    <w:p w14:paraId="5B91F791" w14:textId="77777777" w:rsidR="006030A9" w:rsidRPr="00E6597C" w:rsidRDefault="006030A9" w:rsidP="00EF3662">
      <w:pPr>
        <w:pStyle w:val="BodyTextIndent2"/>
        <w:spacing w:line="240" w:lineRule="auto"/>
        <w:ind w:firstLine="567"/>
        <w:rPr>
          <w:rFonts w:ascii="GHEA Grapalat" w:hAnsi="GHEA Grapalat" w:cs="Sylfaen"/>
          <w:szCs w:val="24"/>
          <w:lang w:val="hy-AM"/>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904529C"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503924E4"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455FEF6C" w:rsidR="00B61894" w:rsidRPr="00E6597C"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F4499">
        <w:rPr>
          <w:rFonts w:ascii="GHEA Grapalat" w:hAnsi="GHEA Grapalat" w:cs="Sylfaen"/>
          <w:szCs w:val="24"/>
          <w:lang w:val="en-US"/>
        </w:rPr>
        <w:t>15-</w:t>
      </w:r>
      <w:r w:rsidR="00B61894" w:rsidRPr="004605D7">
        <w:rPr>
          <w:rFonts w:ascii="GHEA Grapalat" w:hAnsi="GHEA Grapalat" w:cs="Sylfaen"/>
          <w:szCs w:val="24"/>
          <w:lang w:val="hy-AM"/>
        </w:rPr>
        <w:t xml:space="preserve">րդ օրվա ժամը </w:t>
      </w:r>
      <w:r w:rsidR="008F4499">
        <w:rPr>
          <w:rFonts w:ascii="GHEA Grapalat" w:hAnsi="GHEA Grapalat" w:cs="Sylfaen"/>
          <w:szCs w:val="24"/>
          <w:lang w:val="en-US"/>
        </w:rPr>
        <w:t>16:00</w:t>
      </w:r>
      <w:r w:rsidR="00B61894" w:rsidRPr="004605D7">
        <w:rPr>
          <w:rFonts w:ascii="GHEA Grapalat" w:hAnsi="GHEA Grapalat" w:cs="Sylfaen"/>
          <w:szCs w:val="24"/>
          <w:lang w:val="hy-AM"/>
        </w:rPr>
        <w:t xml:space="preserve">-ն, </w:t>
      </w:r>
      <w:r w:rsidR="008F4499">
        <w:rPr>
          <w:rFonts w:ascii="GHEA Grapalat" w:hAnsi="GHEA Grapalat" w:cs="Sylfaen"/>
          <w:szCs w:val="24"/>
          <w:lang w:val="en-US"/>
        </w:rPr>
        <w:t>ք.Երևան,Բագրատունյաց 44</w:t>
      </w:r>
      <w:r w:rsidR="00B61894" w:rsidRPr="004605D7">
        <w:rPr>
          <w:rFonts w:ascii="GHEA Grapalat" w:hAnsi="GHEA Grapalat" w:cs="Sylfaen"/>
          <w:szCs w:val="24"/>
          <w:lang w:val="hy-AM"/>
        </w:rPr>
        <w:t xml:space="preserve"> հասցեով:</w:t>
      </w:r>
    </w:p>
    <w:p w14:paraId="5BA91ACF" w14:textId="1587B425"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F4499" w:rsidRPr="008F4499">
        <w:rPr>
          <w:rFonts w:ascii="GHEA Grapalat" w:hAnsi="GHEA Grapalat" w:cs="Sylfaen"/>
          <w:szCs w:val="24"/>
          <w:lang w:val="hy-AM"/>
        </w:rPr>
        <w:t>Շահանդուխտ Ավագյանը</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w:t>
      </w:r>
      <w:r w:rsidRPr="004605D7">
        <w:rPr>
          <w:rFonts w:ascii="GHEA Grapalat" w:hAnsi="GHEA Grapalat" w:cs="Sylfaen"/>
          <w:szCs w:val="24"/>
          <w:lang w:val="hy-AM"/>
        </w:rPr>
        <w:lastRenderedPageBreak/>
        <w:t>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1"/>
      </w:r>
    </w:p>
    <w:bookmarkEnd w:id="4"/>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418D8C4F"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lastRenderedPageBreak/>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roofErr w:type="gramStart"/>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w:t>
      </w:r>
      <w:proofErr w:type="gramEnd"/>
      <w:r w:rsidRPr="00FB1EC7">
        <w:rPr>
          <w:rFonts w:ascii="GHEA Grapalat" w:hAnsi="GHEA Grapalat" w:cs="Sylfaen"/>
          <w:sz w:val="20"/>
          <w:szCs w:val="24"/>
          <w:lang w:val="hy-AM" w:eastAsia="en-US"/>
        </w:rPr>
        <w:t xml:space="preserve">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5A302A0F" w14:textId="4D06780C" w:rsidR="00B95FE0" w:rsidRPr="00E6597C" w:rsidDel="00086481" w:rsidRDefault="00B95FE0" w:rsidP="00EF3662">
      <w:pPr>
        <w:pStyle w:val="norm"/>
        <w:spacing w:line="240" w:lineRule="auto"/>
        <w:ind w:firstLine="567"/>
        <w:rPr>
          <w:del w:id="6" w:author="Sergey Shahnazaryan" w:date="2024-02-09T13:16:00Z"/>
          <w:rFonts w:ascii="GHEA Grapalat" w:hAnsi="GHEA Grapalat" w:cs="Sylfaen"/>
          <w:sz w:val="20"/>
          <w:szCs w:val="24"/>
          <w:lang w:val="es-ES" w:eastAsia="en-US"/>
        </w:rPr>
      </w:pP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lastRenderedPageBreak/>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7C7FCA" w:rsidRDefault="00E57B16" w:rsidP="00E57B16">
      <w:pPr>
        <w:shd w:val="clear" w:color="auto" w:fill="FFFFFF"/>
        <w:ind w:firstLine="375"/>
        <w:jc w:val="both"/>
        <w:rPr>
          <w:rFonts w:asciiTheme="minorHAnsi" w:hAnsiTheme="minorHAnsi"/>
          <w:sz w:val="20"/>
          <w:szCs w:val="20"/>
          <w:lang w:val="hy-AM"/>
        </w:rPr>
      </w:pP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A3ECACF" w14:textId="56315BF9" w:rsidR="00015CC3" w:rsidRPr="00717204" w:rsidRDefault="00283198" w:rsidP="00C8399F">
      <w:pPr>
        <w:pStyle w:val="NormalWeb"/>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r w:rsidR="00096865" w:rsidRPr="00015CC3">
        <w:rPr>
          <w:rFonts w:ascii="GHEA Grapalat" w:hAnsi="GHEA Grapalat" w:cs="Sylfaen"/>
          <w:sz w:val="20"/>
          <w:lang w:val="ru-RU"/>
        </w:rPr>
        <w:t>Հայտի</w:t>
      </w:r>
      <w:r w:rsidR="00096865" w:rsidRPr="00015CC3">
        <w:rPr>
          <w:rFonts w:ascii="GHEA Grapalat" w:hAnsi="GHEA Grapalat" w:cs="Sylfaen"/>
          <w:sz w:val="20"/>
          <w:lang w:val="af-ZA"/>
        </w:rPr>
        <w:t xml:space="preserve"> </w:t>
      </w:r>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r w:rsidR="0093460D" w:rsidRPr="00015CC3">
        <w:rPr>
          <w:rFonts w:ascii="GHEA Grapalat" w:hAnsi="GHEA Grapalat" w:cs="Sylfaen"/>
          <w:sz w:val="20"/>
          <w:lang w:val="af-ZA"/>
        </w:rPr>
        <w:t xml:space="preserve"> </w:t>
      </w:r>
      <w:r w:rsidR="00E43CEB" w:rsidRPr="00015CC3">
        <w:rPr>
          <w:rFonts w:ascii="GHEA Grapalat" w:hAnsi="GHEA Grapalat" w:cs="Sylfaen"/>
          <w:sz w:val="20"/>
        </w:rPr>
        <w:t>պետք</w:t>
      </w:r>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r w:rsidR="00C23B1B" w:rsidRPr="00015CC3">
        <w:rPr>
          <w:rFonts w:ascii="GHEA Grapalat" w:hAnsi="GHEA Grapalat" w:cs="Sylfaen"/>
          <w:sz w:val="20"/>
        </w:rPr>
        <w:t>վավեր</w:t>
      </w:r>
      <w:r w:rsidR="00C23B1B" w:rsidRPr="00015CC3">
        <w:rPr>
          <w:rFonts w:ascii="GHEA Grapalat" w:hAnsi="GHEA Grapalat" w:cs="Sylfaen"/>
          <w:sz w:val="20"/>
          <w:lang w:val="af-ZA"/>
        </w:rPr>
        <w:t xml:space="preserve"> </w:t>
      </w:r>
      <w:r w:rsidR="00E43CEB" w:rsidRPr="00015CC3">
        <w:rPr>
          <w:rFonts w:ascii="GHEA Grapalat" w:hAnsi="GHEA Grapalat" w:cs="Sylfaen"/>
          <w:sz w:val="20"/>
        </w:rPr>
        <w:t>լինի</w:t>
      </w:r>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r w:rsidR="00C813A9" w:rsidRPr="00015CC3">
        <w:rPr>
          <w:rFonts w:ascii="GHEA Grapalat" w:hAnsi="GHEA Grapalat" w:cs="Sylfaen"/>
          <w:sz w:val="20"/>
        </w:rPr>
        <w:t>օրվանից</w:t>
      </w:r>
      <w:r w:rsidR="00C813A9" w:rsidRPr="00015CC3">
        <w:rPr>
          <w:rFonts w:ascii="GHEA Grapalat" w:hAnsi="GHEA Grapalat" w:cs="Sylfaen"/>
          <w:sz w:val="20"/>
          <w:lang w:val="af-ZA"/>
        </w:rPr>
        <w:t xml:space="preserve"> </w:t>
      </w:r>
      <w:r w:rsidR="00C813A9" w:rsidRPr="00015CC3">
        <w:rPr>
          <w:rFonts w:ascii="GHEA Grapalat" w:hAnsi="GHEA Grapalat" w:cs="Sylfaen"/>
          <w:sz w:val="20"/>
        </w:rPr>
        <w:t>հաշված</w:t>
      </w:r>
      <w:r w:rsidR="00C813A9" w:rsidRPr="00015CC3">
        <w:rPr>
          <w:rFonts w:ascii="GHEA Grapalat" w:hAnsi="GHEA Grapalat" w:cs="Sylfaen"/>
          <w:sz w:val="20"/>
          <w:lang w:val="af-ZA"/>
        </w:rPr>
        <w:t xml:space="preserve"> </w:t>
      </w:r>
      <w:r w:rsidR="00BB35AD">
        <w:rPr>
          <w:rFonts w:ascii="GHEA Grapalat" w:hAnsi="GHEA Grapalat" w:cs="Sylfaen"/>
          <w:sz w:val="20"/>
          <w:lang w:val="af-ZA"/>
        </w:rPr>
        <w:t>12</w:t>
      </w:r>
      <w:r w:rsidR="00A27FAF" w:rsidRPr="00015CC3">
        <w:rPr>
          <w:rFonts w:ascii="GHEA Grapalat" w:hAnsi="GHEA Grapalat" w:cs="Sylfaen"/>
          <w:sz w:val="20"/>
          <w:lang w:val="af-ZA"/>
        </w:rPr>
        <w:t>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BB35AD">
        <w:rPr>
          <w:rFonts w:ascii="GHEA Grapalat" w:hAnsi="GHEA Grapalat" w:cs="Sylfaen"/>
          <w:sz w:val="20"/>
          <w:lang w:val="af-ZA"/>
        </w:rPr>
        <w:t>մեկ հարյուր քսա</w:t>
      </w:r>
      <w:r w:rsidR="00822942" w:rsidRPr="00015CC3">
        <w:rPr>
          <w:rFonts w:ascii="GHEA Grapalat" w:hAnsi="GHEA Grapalat" w:cs="Sylfaen"/>
          <w:sz w:val="20"/>
          <w:lang w:val="hy-AM"/>
        </w:rPr>
        <w:t>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r w:rsidR="001A4EF7" w:rsidRPr="00015CC3">
        <w:rPr>
          <w:rFonts w:ascii="GHEA Grapalat" w:hAnsi="GHEA Grapalat" w:cs="Sylfaen"/>
          <w:sz w:val="20"/>
        </w:rPr>
        <w:t>աշխատանքային</w:t>
      </w:r>
      <w:r w:rsidR="001A4EF7" w:rsidRPr="00015CC3">
        <w:rPr>
          <w:rFonts w:ascii="GHEA Grapalat" w:hAnsi="GHEA Grapalat" w:cs="Sylfaen"/>
          <w:sz w:val="20"/>
          <w:lang w:val="af-ZA"/>
        </w:rPr>
        <w:t xml:space="preserve"> </w:t>
      </w:r>
      <w:r w:rsidR="001A4EF7" w:rsidRPr="00015CC3">
        <w:rPr>
          <w:rFonts w:ascii="GHEA Grapalat" w:hAnsi="GHEA Grapalat" w:cs="Sylfaen"/>
          <w:sz w:val="20"/>
        </w:rPr>
        <w:t>օր</w:t>
      </w:r>
      <w:r w:rsidR="0093460D" w:rsidRPr="00015CC3">
        <w:rPr>
          <w:rFonts w:ascii="GHEA Grapalat" w:hAnsi="GHEA Grapalat"/>
          <w:sz w:val="20"/>
          <w:szCs w:val="20"/>
          <w:lang w:val="af-ZA"/>
        </w:rPr>
        <w:t>:</w:t>
      </w:r>
    </w:p>
    <w:p w14:paraId="05F75FEA" w14:textId="715E4FA3"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35D37687"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BB35AD">
        <w:rPr>
          <w:rFonts w:ascii="GHEA Grapalat" w:hAnsi="GHEA Grapalat" w:cs="Sylfaen"/>
          <w:szCs w:val="24"/>
        </w:rPr>
        <w:t>15-</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E6597C">
        <w:rPr>
          <w:rFonts w:ascii="GHEA Grapalat" w:hAnsi="GHEA Grapalat" w:cs="Sylfaen"/>
          <w:szCs w:val="24"/>
        </w:rPr>
        <w:t xml:space="preserve"> </w:t>
      </w:r>
      <w:r w:rsidR="00BB35AD">
        <w:rPr>
          <w:rFonts w:ascii="GHEA Grapalat" w:hAnsi="GHEA Grapalat" w:cs="Sylfaen"/>
          <w:szCs w:val="24"/>
        </w:rPr>
        <w:t>16:00-</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lastRenderedPageBreak/>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03AC6457"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976FFF" w:rsidRPr="007D2A55">
        <w:rPr>
          <w:rFonts w:ascii="GHEA Grapalat" w:hAnsi="GHEA Grapalat" w:cs="Sylfaen"/>
          <w:b/>
          <w:bCs/>
          <w:i w:val="0"/>
          <w:szCs w:val="24"/>
          <w:lang w:val="ru-RU"/>
        </w:rPr>
        <w:t>Հայաստանի</w:t>
      </w:r>
      <w:r w:rsidR="00976FFF" w:rsidRPr="007D2A55">
        <w:rPr>
          <w:rFonts w:ascii="GHEA Grapalat" w:hAnsi="GHEA Grapalat" w:cs="Sylfaen"/>
          <w:b/>
          <w:bCs/>
          <w:i w:val="0"/>
          <w:szCs w:val="24"/>
          <w:lang w:val="af-ZA"/>
        </w:rPr>
        <w:t xml:space="preserve"> </w:t>
      </w:r>
      <w:r w:rsidR="00976FFF" w:rsidRPr="007D2A55">
        <w:rPr>
          <w:rFonts w:ascii="GHEA Grapalat" w:hAnsi="GHEA Grapalat" w:cs="Sylfaen"/>
          <w:b/>
          <w:bCs/>
          <w:i w:val="0"/>
          <w:szCs w:val="24"/>
          <w:lang w:val="ru-RU"/>
        </w:rPr>
        <w:t>Հանրապետության</w:t>
      </w:r>
      <w:r w:rsidR="00976FFF" w:rsidRPr="007D2A55">
        <w:rPr>
          <w:rFonts w:ascii="GHEA Grapalat" w:hAnsi="GHEA Grapalat" w:cs="Sylfaen"/>
          <w:b/>
          <w:bCs/>
          <w:i w:val="0"/>
          <w:szCs w:val="24"/>
          <w:lang w:val="af-ZA"/>
        </w:rPr>
        <w:t xml:space="preserve"> </w:t>
      </w:r>
      <w:r w:rsidR="00976FFF" w:rsidRPr="007D2A55">
        <w:rPr>
          <w:rFonts w:ascii="GHEA Grapalat" w:hAnsi="GHEA Grapalat" w:cs="Sylfaen"/>
          <w:b/>
          <w:bCs/>
          <w:i w:val="0"/>
          <w:szCs w:val="24"/>
          <w:lang w:val="ru-RU"/>
        </w:rPr>
        <w:t>կենտրոնական</w:t>
      </w:r>
      <w:r w:rsidR="00976FFF" w:rsidRPr="007D2A55">
        <w:rPr>
          <w:rFonts w:ascii="GHEA Grapalat" w:hAnsi="GHEA Grapalat" w:cs="Sylfaen"/>
          <w:b/>
          <w:bCs/>
          <w:i w:val="0"/>
          <w:szCs w:val="24"/>
          <w:lang w:val="af-ZA"/>
        </w:rPr>
        <w:t xml:space="preserve"> </w:t>
      </w:r>
      <w:r w:rsidR="00976FFF" w:rsidRPr="007D2A55">
        <w:rPr>
          <w:rFonts w:ascii="GHEA Grapalat" w:hAnsi="GHEA Grapalat" w:cs="Sylfaen"/>
          <w:b/>
          <w:bCs/>
          <w:i w:val="0"/>
          <w:szCs w:val="24"/>
          <w:lang w:val="ru-RU"/>
        </w:rPr>
        <w:t>բանկի</w:t>
      </w:r>
      <w:r w:rsidR="00976FFF" w:rsidRPr="007D2A55">
        <w:rPr>
          <w:rFonts w:ascii="GHEA Grapalat" w:hAnsi="GHEA Grapalat" w:cs="Sylfaen"/>
          <w:b/>
          <w:bCs/>
          <w:i w:val="0"/>
          <w:szCs w:val="24"/>
          <w:lang w:val="af-ZA"/>
        </w:rPr>
        <w:t xml:space="preserve"> </w:t>
      </w:r>
      <w:r w:rsidR="00976FFF" w:rsidRPr="007D2A55">
        <w:rPr>
          <w:rFonts w:ascii="GHEA Grapalat" w:hAnsi="GHEA Grapalat" w:cs="Sylfaen"/>
          <w:b/>
          <w:bCs/>
          <w:i w:val="0"/>
          <w:szCs w:val="24"/>
          <w:lang w:val="ru-RU"/>
        </w:rPr>
        <w:t>կողմից</w:t>
      </w:r>
      <w:r w:rsidR="00976FFF" w:rsidRPr="007D2A55">
        <w:rPr>
          <w:rFonts w:ascii="GHEA Grapalat" w:hAnsi="GHEA Grapalat" w:cs="Sylfaen"/>
          <w:b/>
          <w:bCs/>
          <w:i w:val="0"/>
          <w:szCs w:val="24"/>
          <w:lang w:val="af-ZA"/>
        </w:rPr>
        <w:t xml:space="preserve"> </w:t>
      </w:r>
      <w:r w:rsidR="00976FFF" w:rsidRPr="007D2A55">
        <w:rPr>
          <w:rFonts w:ascii="GHEA Grapalat" w:hAnsi="GHEA Grapalat" w:cs="Sylfaen"/>
          <w:b/>
          <w:bCs/>
          <w:i w:val="0"/>
          <w:szCs w:val="24"/>
          <w:lang w:val="ru-RU"/>
        </w:rPr>
        <w:t>բացման</w:t>
      </w:r>
      <w:r w:rsidR="00976FFF" w:rsidRPr="007D2A55">
        <w:rPr>
          <w:rFonts w:ascii="GHEA Grapalat" w:hAnsi="GHEA Grapalat" w:cs="Sylfaen"/>
          <w:b/>
          <w:bCs/>
          <w:i w:val="0"/>
          <w:szCs w:val="24"/>
          <w:lang w:val="af-ZA"/>
        </w:rPr>
        <w:t xml:space="preserve"> </w:t>
      </w:r>
      <w:r w:rsidR="00976FFF" w:rsidRPr="007D2A55">
        <w:rPr>
          <w:rFonts w:ascii="GHEA Grapalat" w:hAnsi="GHEA Grapalat" w:cs="Sylfaen"/>
          <w:b/>
          <w:bCs/>
          <w:i w:val="0"/>
          <w:szCs w:val="24"/>
          <w:lang w:val="ru-RU"/>
        </w:rPr>
        <w:t>օրվա</w:t>
      </w:r>
      <w:r w:rsidR="00976FFF" w:rsidRPr="007D2A55">
        <w:rPr>
          <w:rFonts w:ascii="GHEA Grapalat" w:hAnsi="GHEA Grapalat" w:cs="Sylfaen"/>
          <w:b/>
          <w:bCs/>
          <w:i w:val="0"/>
          <w:szCs w:val="24"/>
          <w:lang w:val="af-ZA"/>
        </w:rPr>
        <w:t xml:space="preserve"> </w:t>
      </w:r>
      <w:r w:rsidR="00976FFF" w:rsidRPr="007D2A55">
        <w:rPr>
          <w:rFonts w:ascii="GHEA Grapalat" w:hAnsi="GHEA Grapalat" w:cs="Sylfaen"/>
          <w:b/>
          <w:bCs/>
          <w:i w:val="0"/>
          <w:szCs w:val="24"/>
          <w:lang w:val="ru-RU"/>
        </w:rPr>
        <w:t>դրությամբ</w:t>
      </w:r>
      <w:r w:rsidR="00976FFF" w:rsidRPr="007D2A55">
        <w:rPr>
          <w:rFonts w:ascii="GHEA Grapalat" w:hAnsi="GHEA Grapalat" w:cs="Sylfaen"/>
          <w:b/>
          <w:bCs/>
          <w:i w:val="0"/>
          <w:szCs w:val="24"/>
          <w:lang w:val="af-ZA"/>
        </w:rPr>
        <w:t xml:space="preserve"> </w:t>
      </w:r>
      <w:r w:rsidR="00976FFF" w:rsidRPr="007D2A55">
        <w:rPr>
          <w:rFonts w:ascii="GHEA Grapalat" w:hAnsi="GHEA Grapalat" w:cs="Sylfaen"/>
          <w:b/>
          <w:bCs/>
          <w:i w:val="0"/>
          <w:szCs w:val="24"/>
          <w:lang w:val="ru-RU"/>
        </w:rPr>
        <w:t>սահմանված</w:t>
      </w:r>
      <w:r w:rsidR="00976FFF" w:rsidRPr="007D2A55">
        <w:rPr>
          <w:rFonts w:ascii="GHEA Grapalat" w:hAnsi="GHEA Grapalat" w:cs="Sylfaen"/>
          <w:b/>
          <w:bCs/>
          <w:i w:val="0"/>
          <w:szCs w:val="24"/>
          <w:lang w:val="af-ZA"/>
        </w:rPr>
        <w:t xml:space="preserve"> </w:t>
      </w:r>
      <w:r w:rsidR="00976FFF" w:rsidRPr="007D2A55">
        <w:rPr>
          <w:rFonts w:ascii="GHEA Grapalat" w:hAnsi="GHEA Grapalat" w:cs="Sylfaen"/>
          <w:b/>
          <w:bCs/>
          <w:i w:val="0"/>
          <w:szCs w:val="24"/>
          <w:lang w:val="ru-RU"/>
        </w:rPr>
        <w:t>փոխարժեքով։</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w:t>
      </w:r>
      <w:r w:rsidR="007B6811" w:rsidRPr="00E6597C">
        <w:rPr>
          <w:rFonts w:ascii="GHEA Grapalat" w:hAnsi="GHEA Grapalat"/>
          <w:sz w:val="20"/>
          <w:szCs w:val="20"/>
          <w:lang w:val="af-ZA" w:eastAsia="x-none"/>
        </w:rPr>
        <w:lastRenderedPageBreak/>
        <w:t xml:space="preserve">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7" w:name="_Hlk9262487"/>
      <w:r w:rsidR="00476579" w:rsidRPr="00E6597C">
        <w:rPr>
          <w:rFonts w:ascii="GHEA Grapalat" w:hAnsi="GHEA Grapalat" w:cs="Sylfaen"/>
          <w:sz w:val="20"/>
          <w:szCs w:val="24"/>
          <w:lang w:val="hy-AM" w:eastAsia="en-US"/>
        </w:rPr>
        <w:t xml:space="preserve"> </w:t>
      </w:r>
      <w:bookmarkEnd w:id="7"/>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 xml:space="preserve">հայտի, պայմանագրի և (կամ) </w:t>
      </w:r>
      <w:r w:rsidRPr="00015CC3">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1A7444DE" w:rsidR="002B103D" w:rsidRPr="00F84B2C" w:rsidRDefault="00A150A9" w:rsidP="00EF3662">
      <w:pPr>
        <w:pStyle w:val="BodyTextIndent2"/>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7D7092">
        <w:rPr>
          <w:rFonts w:ascii="GHEA Grapalat" w:hAnsi="GHEA Grapalat" w:cs="Sylfaen"/>
        </w:rPr>
        <w:t>-</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E6597C">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77777777"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1A83F238" w:rsidR="00265A5A" w:rsidRPr="006C34E1" w:rsidRDefault="00030D40" w:rsidP="008D6C6C">
      <w:pPr>
        <w:ind w:firstLine="567"/>
        <w:jc w:val="both"/>
        <w:rPr>
          <w:rFonts w:ascii="GHEA Grapalat" w:hAnsi="GHEA Grapalat" w:cs="Sylfaen"/>
          <w:sz w:val="20"/>
          <w:vertAlign w:val="superscript"/>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6C34E1">
        <w:rPr>
          <w:rFonts w:ascii="GHEA Grapalat" w:hAnsi="GHEA Grapalat" w:cs="Sylfaen"/>
          <w:sz w:val="20"/>
        </w:rPr>
        <w:t>:</w:t>
      </w:r>
    </w:p>
    <w:p w14:paraId="210F8E4A" w14:textId="34AC48E1"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6C34E1">
        <w:rPr>
          <w:rFonts w:ascii="GHEA Grapalat" w:hAnsi="GHEA Grapalat" w:cs="Sylfaen"/>
          <w:sz w:val="20"/>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w:t>
      </w:r>
      <w:r w:rsidR="00120F8A">
        <w:rPr>
          <w:rFonts w:ascii="GHEA Grapalat" w:hAnsi="GHEA Grapalat" w:cs="Sylfaen"/>
          <w:sz w:val="20"/>
          <w:lang w:val="hy-AM"/>
        </w:rPr>
        <w:lastRenderedPageBreak/>
        <w:t xml:space="preserve">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6C34E1">
        <w:rPr>
          <w:rFonts w:ascii="GHEA Grapalat" w:hAnsi="GHEA Grapalat" w:cs="Sylfaen"/>
          <w:sz w:val="20"/>
          <w:lang w:val="af-ZA"/>
        </w:rPr>
        <w:t>9</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06830C4C" w14:textId="28A43894"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61A18636" w14:textId="3D10336A" w:rsidR="0034164E" w:rsidRPr="00265A5A" w:rsidRDefault="0034164E" w:rsidP="00265A5A">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236CCA64"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5099E91F" w14:textId="77777777" w:rsidR="003D57DE" w:rsidRPr="00196C97" w:rsidRDefault="00096865" w:rsidP="003D57DE">
      <w:pPr>
        <w:ind w:firstLine="567"/>
        <w:jc w:val="both"/>
        <w:rPr>
          <w:rFonts w:ascii="GHEA Grapalat" w:hAnsi="GHEA Grapalat" w:cs="Sylfaen"/>
          <w:sz w:val="20"/>
          <w:vertAlign w:val="superscript"/>
          <w:lang w:val="af-ZA"/>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xml:space="preserve">: </w:t>
      </w:r>
      <w:r w:rsidR="003D57DE" w:rsidRPr="00196C97">
        <w:rPr>
          <w:rFonts w:ascii="GHEA Grapalat" w:hAnsi="GHEA Grapalat" w:cs="Sylfaen"/>
          <w:sz w:val="20"/>
          <w:lang w:val="hy-AM"/>
        </w:rPr>
        <w:t>Ընդ որում սույն</w:t>
      </w:r>
      <w:r w:rsidR="003D57DE" w:rsidRPr="00196C97">
        <w:rPr>
          <w:rFonts w:ascii="GHEA Grapalat" w:hAnsi="GHEA Grapalat" w:cs="Sylfaen"/>
          <w:sz w:val="20"/>
          <w:lang w:val="af-ZA"/>
        </w:rPr>
        <w:t xml:space="preserve"> </w:t>
      </w:r>
      <w:r w:rsidR="003D57DE" w:rsidRPr="00196C97">
        <w:rPr>
          <w:rFonts w:ascii="GHEA Grapalat" w:hAnsi="GHEA Grapalat" w:cs="Sylfaen"/>
          <w:sz w:val="20"/>
          <w:lang w:val="ru-RU"/>
        </w:rPr>
        <w:t>գնման</w:t>
      </w:r>
      <w:r w:rsidR="003D57DE" w:rsidRPr="00196C97">
        <w:rPr>
          <w:rFonts w:ascii="GHEA Grapalat" w:hAnsi="GHEA Grapalat" w:cs="Sylfaen"/>
          <w:sz w:val="20"/>
          <w:lang w:val="af-ZA"/>
        </w:rPr>
        <w:t xml:space="preserve"> </w:t>
      </w:r>
      <w:r w:rsidR="003D57DE" w:rsidRPr="00196C97">
        <w:rPr>
          <w:rFonts w:ascii="GHEA Grapalat" w:hAnsi="GHEA Grapalat" w:cs="Sylfaen"/>
          <w:sz w:val="20"/>
          <w:lang w:val="ru-RU"/>
        </w:rPr>
        <w:t>ընթացակարգը</w:t>
      </w:r>
      <w:r w:rsidR="003D57DE" w:rsidRPr="00196C97">
        <w:rPr>
          <w:rFonts w:ascii="GHEA Grapalat" w:hAnsi="GHEA Grapalat" w:cs="Sylfaen"/>
          <w:sz w:val="20"/>
          <w:lang w:val="af-ZA"/>
        </w:rPr>
        <w:t xml:space="preserve"> </w:t>
      </w:r>
      <w:r w:rsidR="003D57DE" w:rsidRPr="00196C97">
        <w:rPr>
          <w:rFonts w:ascii="GHEA Grapalat" w:hAnsi="GHEA Grapalat" w:cs="Sylfaen"/>
          <w:sz w:val="20"/>
          <w:lang w:val="ru-RU"/>
        </w:rPr>
        <w:t>կարող</w:t>
      </w:r>
      <w:r w:rsidR="003D57DE" w:rsidRPr="00196C97">
        <w:rPr>
          <w:rFonts w:ascii="GHEA Grapalat" w:hAnsi="GHEA Grapalat" w:cs="Sylfaen"/>
          <w:sz w:val="20"/>
          <w:lang w:val="af-ZA"/>
        </w:rPr>
        <w:t xml:space="preserve"> </w:t>
      </w:r>
      <w:r w:rsidR="003D57DE" w:rsidRPr="00196C97">
        <w:rPr>
          <w:rFonts w:ascii="GHEA Grapalat" w:hAnsi="GHEA Grapalat" w:cs="Sylfaen"/>
          <w:sz w:val="20"/>
          <w:lang w:val="ru-RU"/>
        </w:rPr>
        <w:t>է</w:t>
      </w:r>
      <w:r w:rsidR="003D57DE" w:rsidRPr="00196C97">
        <w:rPr>
          <w:rFonts w:ascii="GHEA Grapalat" w:hAnsi="GHEA Grapalat" w:cs="Sylfaen"/>
          <w:sz w:val="20"/>
          <w:lang w:val="af-ZA"/>
        </w:rPr>
        <w:t xml:space="preserve"> </w:t>
      </w:r>
      <w:r w:rsidR="003D57DE" w:rsidRPr="00196C97">
        <w:rPr>
          <w:rFonts w:ascii="GHEA Grapalat" w:hAnsi="GHEA Grapalat" w:cs="Sylfaen"/>
          <w:sz w:val="20"/>
          <w:lang w:val="ru-RU"/>
        </w:rPr>
        <w:t>ամբողջությամբ</w:t>
      </w:r>
      <w:r w:rsidR="003D57DE" w:rsidRPr="00196C97">
        <w:rPr>
          <w:rFonts w:ascii="GHEA Grapalat" w:hAnsi="GHEA Grapalat" w:cs="Sylfaen"/>
          <w:sz w:val="20"/>
          <w:lang w:val="af-ZA"/>
        </w:rPr>
        <w:t xml:space="preserve"> </w:t>
      </w:r>
      <w:r w:rsidR="003D57DE" w:rsidRPr="00196C97">
        <w:rPr>
          <w:rFonts w:ascii="GHEA Grapalat" w:hAnsi="GHEA Grapalat" w:cs="Sylfaen"/>
          <w:sz w:val="20"/>
          <w:lang w:val="ru-RU"/>
        </w:rPr>
        <w:t>կամ</w:t>
      </w:r>
      <w:r w:rsidR="003D57DE" w:rsidRPr="00196C97">
        <w:rPr>
          <w:rFonts w:ascii="GHEA Grapalat" w:hAnsi="GHEA Grapalat" w:cs="Sylfaen"/>
          <w:sz w:val="20"/>
          <w:lang w:val="af-ZA"/>
        </w:rPr>
        <w:t xml:space="preserve"> </w:t>
      </w:r>
      <w:r w:rsidR="003D57DE" w:rsidRPr="00196C97">
        <w:rPr>
          <w:rFonts w:ascii="GHEA Grapalat" w:hAnsi="GHEA Grapalat" w:cs="Sylfaen"/>
          <w:sz w:val="20"/>
          <w:lang w:val="ru-RU"/>
        </w:rPr>
        <w:t>մասնակի</w:t>
      </w:r>
      <w:r w:rsidR="003D57DE" w:rsidRPr="00196C97">
        <w:rPr>
          <w:rFonts w:ascii="GHEA Grapalat" w:hAnsi="GHEA Grapalat" w:cs="Sylfaen"/>
          <w:sz w:val="20"/>
          <w:lang w:val="af-ZA"/>
        </w:rPr>
        <w:t xml:space="preserve"> </w:t>
      </w:r>
      <w:r w:rsidR="003D57DE" w:rsidRPr="00196C97">
        <w:rPr>
          <w:rFonts w:ascii="GHEA Grapalat" w:hAnsi="GHEA Grapalat" w:cs="Sylfaen"/>
          <w:sz w:val="20"/>
          <w:lang w:val="ru-RU"/>
        </w:rPr>
        <w:t>չկայացած</w:t>
      </w:r>
      <w:r w:rsidR="003D57DE" w:rsidRPr="00196C97">
        <w:rPr>
          <w:rFonts w:ascii="GHEA Grapalat" w:hAnsi="GHEA Grapalat" w:cs="Sylfaen"/>
          <w:sz w:val="20"/>
          <w:lang w:val="af-ZA"/>
        </w:rPr>
        <w:t xml:space="preserve"> </w:t>
      </w:r>
      <w:r w:rsidR="003D57DE" w:rsidRPr="00196C97">
        <w:rPr>
          <w:rFonts w:ascii="GHEA Grapalat" w:hAnsi="GHEA Grapalat" w:cs="Sylfaen"/>
          <w:sz w:val="20"/>
          <w:lang w:val="ru-RU"/>
        </w:rPr>
        <w:t>հայտարարվել</w:t>
      </w:r>
      <w:r w:rsidR="003D57DE" w:rsidRPr="00196C97">
        <w:rPr>
          <w:rFonts w:ascii="GHEA Grapalat" w:hAnsi="GHEA Grapalat" w:cs="Sylfaen"/>
          <w:sz w:val="20"/>
          <w:lang w:val="af-ZA"/>
        </w:rPr>
        <w:t xml:space="preserve"> </w:t>
      </w:r>
      <w:r w:rsidR="003D57DE" w:rsidRPr="00196C97">
        <w:rPr>
          <w:rFonts w:ascii="GHEA Grapalat" w:hAnsi="GHEA Grapalat" w:cs="Sylfaen"/>
          <w:b/>
          <w:sz w:val="20"/>
          <w:lang w:val="ru-RU"/>
        </w:rPr>
        <w:t>ընդհանուր</w:t>
      </w:r>
      <w:r w:rsidR="003D57DE" w:rsidRPr="00196C97">
        <w:rPr>
          <w:rFonts w:ascii="GHEA Grapalat" w:hAnsi="GHEA Grapalat" w:cs="Sylfaen"/>
          <w:b/>
          <w:sz w:val="20"/>
          <w:lang w:val="af-ZA"/>
        </w:rPr>
        <w:t xml:space="preserve"> </w:t>
      </w:r>
      <w:r w:rsidR="003D57DE" w:rsidRPr="00196C97">
        <w:rPr>
          <w:rFonts w:ascii="GHEA Grapalat" w:hAnsi="GHEA Grapalat" w:cs="Sylfaen"/>
          <w:b/>
          <w:sz w:val="20"/>
          <w:lang w:val="ru-RU"/>
        </w:rPr>
        <w:t>կառավարումն</w:t>
      </w:r>
      <w:r w:rsidR="003D57DE" w:rsidRPr="00196C97">
        <w:rPr>
          <w:rFonts w:ascii="GHEA Grapalat" w:hAnsi="GHEA Grapalat" w:cs="Sylfaen"/>
          <w:b/>
          <w:sz w:val="20"/>
          <w:lang w:val="af-ZA"/>
        </w:rPr>
        <w:t xml:space="preserve"> </w:t>
      </w:r>
      <w:r w:rsidR="003D57DE" w:rsidRPr="00196C97">
        <w:rPr>
          <w:rFonts w:ascii="GHEA Grapalat" w:hAnsi="GHEA Grapalat" w:cs="Sylfaen"/>
          <w:b/>
          <w:sz w:val="20"/>
          <w:lang w:val="ru-RU"/>
        </w:rPr>
        <w:t>իրականացնող</w:t>
      </w:r>
      <w:r w:rsidR="003D57DE" w:rsidRPr="00196C97">
        <w:rPr>
          <w:rFonts w:ascii="GHEA Grapalat" w:hAnsi="GHEA Grapalat" w:cs="Sylfaen"/>
          <w:b/>
          <w:sz w:val="20"/>
          <w:lang w:val="af-ZA"/>
        </w:rPr>
        <w:t xml:space="preserve"> </w:t>
      </w:r>
      <w:r w:rsidR="003D57DE" w:rsidRPr="00196C97">
        <w:rPr>
          <w:rFonts w:ascii="GHEA Grapalat" w:hAnsi="GHEA Grapalat" w:cs="Sylfaen"/>
          <w:b/>
          <w:sz w:val="20"/>
          <w:lang w:val="ru-RU"/>
        </w:rPr>
        <w:t>լիազորված</w:t>
      </w:r>
      <w:r w:rsidR="003D57DE" w:rsidRPr="00196C97">
        <w:rPr>
          <w:rFonts w:ascii="GHEA Grapalat" w:hAnsi="GHEA Grapalat" w:cs="Sylfaen"/>
          <w:b/>
          <w:sz w:val="20"/>
          <w:lang w:val="af-ZA"/>
        </w:rPr>
        <w:t xml:space="preserve"> </w:t>
      </w:r>
      <w:r w:rsidR="003D57DE" w:rsidRPr="00196C97">
        <w:rPr>
          <w:rFonts w:ascii="GHEA Grapalat" w:hAnsi="GHEA Grapalat" w:cs="Sylfaen"/>
          <w:b/>
          <w:sz w:val="20"/>
          <w:lang w:val="ru-RU"/>
        </w:rPr>
        <w:t>մարմնի</w:t>
      </w:r>
      <w:r w:rsidR="003D57DE" w:rsidRPr="00196C97">
        <w:rPr>
          <w:rFonts w:ascii="GHEA Grapalat" w:hAnsi="GHEA Grapalat" w:cs="Sylfaen"/>
          <w:b/>
          <w:sz w:val="20"/>
          <w:lang w:val="af-ZA"/>
        </w:rPr>
        <w:t xml:space="preserve"> </w:t>
      </w:r>
      <w:r w:rsidR="003D57DE" w:rsidRPr="00196C97">
        <w:rPr>
          <w:rFonts w:ascii="GHEA Grapalat" w:hAnsi="GHEA Grapalat" w:cs="Sylfaen"/>
          <w:b/>
          <w:sz w:val="20"/>
          <w:lang w:val="ru-RU"/>
        </w:rPr>
        <w:t>ղեկավարի</w:t>
      </w:r>
      <w:r w:rsidR="003D57DE" w:rsidRPr="00196C97">
        <w:rPr>
          <w:rFonts w:ascii="GHEA Grapalat" w:hAnsi="GHEA Grapalat" w:cs="Sylfaen"/>
          <w:b/>
          <w:sz w:val="20"/>
          <w:lang w:val="hy-AM"/>
        </w:rPr>
        <w:t xml:space="preserve"> </w:t>
      </w:r>
      <w:r w:rsidR="003D57DE" w:rsidRPr="00196C97">
        <w:rPr>
          <w:rFonts w:ascii="GHEA Grapalat" w:hAnsi="GHEA Grapalat" w:cs="Sylfaen"/>
          <w:b/>
          <w:sz w:val="20"/>
        </w:rPr>
        <w:t>որոշման</w:t>
      </w:r>
      <w:r w:rsidR="003D57DE" w:rsidRPr="00196C97">
        <w:rPr>
          <w:rFonts w:ascii="GHEA Grapalat" w:hAnsi="GHEA Grapalat" w:cs="Sylfaen"/>
          <w:b/>
          <w:sz w:val="20"/>
          <w:lang w:val="af-ZA"/>
        </w:rPr>
        <w:t xml:space="preserve"> </w:t>
      </w:r>
      <w:r w:rsidR="003D57DE" w:rsidRPr="00196C97">
        <w:rPr>
          <w:rFonts w:ascii="GHEA Grapalat" w:hAnsi="GHEA Grapalat" w:cs="Sylfaen"/>
          <w:b/>
          <w:sz w:val="20"/>
        </w:rPr>
        <w:t>հիման</w:t>
      </w:r>
      <w:r w:rsidR="003D57DE" w:rsidRPr="00196C97">
        <w:rPr>
          <w:rFonts w:ascii="GHEA Grapalat" w:hAnsi="GHEA Grapalat" w:cs="Sylfaen"/>
          <w:b/>
          <w:sz w:val="20"/>
          <w:lang w:val="af-ZA"/>
        </w:rPr>
        <w:t xml:space="preserve"> </w:t>
      </w:r>
      <w:r w:rsidR="003D57DE" w:rsidRPr="00196C97">
        <w:rPr>
          <w:rFonts w:ascii="GHEA Grapalat" w:hAnsi="GHEA Grapalat" w:cs="Sylfaen"/>
          <w:b/>
          <w:sz w:val="20"/>
        </w:rPr>
        <w:t>վրա</w:t>
      </w:r>
      <w:r w:rsidR="003D57DE" w:rsidRPr="00196C97">
        <w:rPr>
          <w:rFonts w:ascii="GHEA Grapalat" w:hAnsi="GHEA Grapalat" w:cs="Sylfaen"/>
          <w:b/>
          <w:sz w:val="20"/>
          <w:lang w:val="hy-AM"/>
        </w:rPr>
        <w:t>:</w:t>
      </w:r>
    </w:p>
    <w:p w14:paraId="43841F4F" w14:textId="768111EF"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lastRenderedPageBreak/>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2"/>
      </w:r>
    </w:p>
    <w:p w14:paraId="74ACFF50" w14:textId="661D99A5"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37C0FE3F" w14:textId="77777777" w:rsidR="00597F82" w:rsidRDefault="00597F82" w:rsidP="00B26608">
      <w:pPr>
        <w:jc w:val="center"/>
        <w:rPr>
          <w:rFonts w:ascii="GHEA Grapalat" w:hAnsi="GHEA Grapalat"/>
          <w:b/>
          <w:sz w:val="20"/>
          <w:lang w:val="es-ES"/>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3AC53F28"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812151">
        <w:rPr>
          <w:rFonts w:ascii="GHEA Grapalat" w:hAnsi="GHEA Grapalat"/>
          <w:sz w:val="20"/>
          <w:szCs w:val="20"/>
          <w:lang w:val="es-ES"/>
        </w:rPr>
        <w:t xml:space="preserve">երկու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3BA768F" w14:textId="3C14B082" w:rsidR="00B2572B" w:rsidRPr="00E6597C" w:rsidRDefault="00B2572B" w:rsidP="00EF3662">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w:t>
      </w:r>
      <w:r w:rsidR="00B92679">
        <w:rPr>
          <w:rFonts w:ascii="GHEA Grapalat" w:hAnsi="GHEA Grapalat"/>
          <w:b/>
          <w:lang w:val="es-ES"/>
        </w:rPr>
        <w:t>ԵԷՏ-ԲՄԱՇՁԲ-24/02</w:t>
      </w:r>
      <w:r w:rsidRPr="00E6597C">
        <w:rPr>
          <w:rFonts w:ascii="GHEA Grapalat" w:hAnsi="GHEA Grapalat"/>
          <w:sz w:val="24"/>
          <w:szCs w:val="24"/>
          <w:lang w:val="af-ZA"/>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436306C5" w14:textId="77777777" w:rsidR="00B2572B" w:rsidRPr="00E6597C" w:rsidRDefault="00B2572B" w:rsidP="00EF3662">
      <w:pPr>
        <w:pStyle w:val="BodyTextIndent3"/>
        <w:spacing w:line="240" w:lineRule="auto"/>
        <w:jc w:val="right"/>
        <w:rPr>
          <w:rFonts w:ascii="GHEA Grapalat" w:hAnsi="GHEA Grapalat" w:cs="Arial"/>
          <w:b/>
          <w:lang w:val="es-ES"/>
        </w:rPr>
      </w:pPr>
      <w:proofErr w:type="gramStart"/>
      <w:r w:rsidRPr="00E6597C">
        <w:rPr>
          <w:rFonts w:ascii="GHEA Grapalat" w:hAnsi="GHEA Grapalat" w:cs="Sylfaen"/>
          <w:b/>
          <w:lang w:val="es-ES"/>
        </w:rPr>
        <w:t>բաց</w:t>
      </w:r>
      <w:proofErr w:type="gramEnd"/>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3863671C"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p>
    <w:p w14:paraId="64B71499" w14:textId="77777777" w:rsidR="00B2572B" w:rsidRPr="00E6597C" w:rsidRDefault="00B2572B" w:rsidP="00EF3662">
      <w:pPr>
        <w:pStyle w:val="Heading6"/>
        <w:jc w:val="center"/>
        <w:rPr>
          <w:rFonts w:ascii="GHEA Grapalat" w:hAnsi="GHEA Grapalat" w:cs="Arial"/>
          <w:color w:val="auto"/>
          <w:sz w:val="24"/>
          <w:szCs w:val="24"/>
          <w:lang w:val="es-ES"/>
        </w:rPr>
      </w:pPr>
      <w:proofErr w:type="gramStart"/>
      <w:r w:rsidRPr="00E6597C">
        <w:rPr>
          <w:rFonts w:ascii="GHEA Grapalat" w:hAnsi="GHEA Grapalat" w:cs="Sylfaen"/>
          <w:color w:val="auto"/>
          <w:sz w:val="24"/>
          <w:szCs w:val="24"/>
          <w:lang w:val="es-ES"/>
        </w:rPr>
        <w:t>բաց</w:t>
      </w:r>
      <w:proofErr w:type="gramEnd"/>
      <w:r w:rsidRPr="00E6597C">
        <w:rPr>
          <w:rFonts w:ascii="GHEA Grapalat" w:hAnsi="GHEA Grapalat" w:cs="Sylfaen"/>
          <w:color w:val="auto"/>
          <w:sz w:val="24"/>
          <w:szCs w:val="24"/>
          <w:lang w:val="es-ES"/>
        </w:rPr>
        <w:t xml:space="preserve">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gramStart"/>
      <w:r w:rsidRPr="00E6597C">
        <w:rPr>
          <w:rFonts w:ascii="GHEA Grapalat" w:hAnsi="GHEA Grapalat" w:cs="Sylfaen"/>
          <w:sz w:val="20"/>
          <w:szCs w:val="20"/>
          <w:lang w:val="es-ES"/>
        </w:rPr>
        <w:t>հայտնում</w:t>
      </w:r>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46EA8F40"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Pr="00E6597C">
        <w:rPr>
          <w:rFonts w:ascii="GHEA Grapalat" w:hAnsi="GHEA Grapalat"/>
          <w:lang w:val="es-ES"/>
        </w:rPr>
        <w:t>«</w:t>
      </w:r>
      <w:r w:rsidR="00812151">
        <w:rPr>
          <w:rFonts w:ascii="GHEA Grapalat" w:hAnsi="GHEA Grapalat"/>
          <w:sz w:val="20"/>
          <w:szCs w:val="20"/>
          <w:lang w:val="es-ES"/>
        </w:rPr>
        <w:t>ԵԷՏ-ԲՄԱՇՁԲ-24/02</w:t>
      </w:r>
      <w:r w:rsidRPr="00E6597C">
        <w:rPr>
          <w:rFonts w:ascii="GHEA Grapalat" w:hAnsi="GHEA Grapalat"/>
          <w:lang w:val="es-ES"/>
        </w:rPr>
        <w:t>»</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gram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gramEnd"/>
      <w:r w:rsidRPr="00E6597C">
        <w:rPr>
          <w:rFonts w:ascii="GHEA Grapalat" w:hAnsi="GHEA Grapalat" w:cs="Sylfaen"/>
          <w:vertAlign w:val="superscript"/>
          <w:lang w:val="es-ES"/>
        </w:rPr>
        <w:t xml:space="preserve"> անվանումը</w:t>
      </w:r>
    </w:p>
    <w:p w14:paraId="55F77561" w14:textId="77777777" w:rsidR="00B2572B" w:rsidRPr="00E6597C" w:rsidRDefault="00B2572B" w:rsidP="00EF3662">
      <w:pPr>
        <w:jc w:val="both"/>
        <w:rPr>
          <w:rFonts w:ascii="GHEA Grapalat" w:hAnsi="GHEA Grapalat" w:cs="Sylfaen"/>
          <w:sz w:val="20"/>
          <w:szCs w:val="20"/>
          <w:lang w:val="es-ES"/>
        </w:rPr>
      </w:pPr>
      <w:proofErr w:type="gramStart"/>
      <w:r w:rsidRPr="00E6597C">
        <w:rPr>
          <w:rFonts w:ascii="GHEA Grapalat" w:hAnsi="GHEA Grapalat" w:cs="Sylfaen"/>
          <w:sz w:val="20"/>
          <w:szCs w:val="20"/>
          <w:lang w:val="es-ES"/>
        </w:rPr>
        <w:t>բաց</w:t>
      </w:r>
      <w:proofErr w:type="gramEnd"/>
      <w:r w:rsidRPr="00E6597C">
        <w:rPr>
          <w:rFonts w:ascii="GHEA Grapalat" w:hAnsi="GHEA Grapalat" w:cs="Sylfaen"/>
          <w:sz w:val="20"/>
          <w:szCs w:val="20"/>
          <w:lang w:val="es-ES"/>
        </w:rPr>
        <w:t xml:space="preserve">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չափաբաժնի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gramStart"/>
      <w:r w:rsidRPr="00E6597C">
        <w:rPr>
          <w:rFonts w:ascii="GHEA Grapalat" w:hAnsi="GHEA Grapalat" w:cs="Sylfaen"/>
          <w:sz w:val="20"/>
          <w:szCs w:val="20"/>
          <w:lang w:val="es-ES"/>
        </w:rPr>
        <w:t>պահանջներին</w:t>
      </w:r>
      <w:proofErr w:type="gramEnd"/>
      <w:r w:rsidRPr="00E6597C">
        <w:rPr>
          <w:rFonts w:ascii="GHEA Grapalat" w:hAnsi="GHEA Grapalat" w:cs="Sylfaen"/>
          <w:sz w:val="20"/>
          <w:szCs w:val="20"/>
          <w:lang w:val="es-ES"/>
        </w:rPr>
        <w:t xml:space="preserve">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gramStart"/>
      <w:r w:rsidRPr="00E6597C">
        <w:rPr>
          <w:rFonts w:ascii="GHEA Grapalat" w:hAnsi="GHEA Grapalat" w:cs="Sylfaen"/>
          <w:sz w:val="20"/>
          <w:szCs w:val="20"/>
          <w:lang w:val="es-ES"/>
        </w:rPr>
        <w:t>ռեզիդենտ</w:t>
      </w:r>
      <w:proofErr w:type="gram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երկրի</w:t>
      </w:r>
      <w:proofErr w:type="gramEnd"/>
      <w:r w:rsidRPr="00E6597C">
        <w:rPr>
          <w:rFonts w:ascii="GHEA Grapalat" w:hAnsi="GHEA Grapalat" w:cs="Arial"/>
          <w:vertAlign w:val="superscript"/>
          <w:lang w:val="es-ES"/>
        </w:rPr>
        <w:t xml:space="preserve">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հարկի</w:t>
      </w:r>
      <w:proofErr w:type="gramEnd"/>
      <w:r w:rsidRPr="00E6597C">
        <w:rPr>
          <w:rFonts w:ascii="GHEA Grapalat" w:hAnsi="GHEA Grapalat" w:cs="Arial"/>
          <w:vertAlign w:val="superscript"/>
          <w:lang w:val="es-ES"/>
        </w:rPr>
        <w:t xml:space="preserve">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gramStart"/>
      <w:r w:rsidR="00B2572B" w:rsidRPr="008747C6">
        <w:rPr>
          <w:rFonts w:ascii="GHEA Grapalat" w:hAnsi="GHEA Grapalat" w:cs="Arial"/>
          <w:vertAlign w:val="superscript"/>
          <w:lang w:val="es-ES"/>
        </w:rPr>
        <w:t>էլեկտրոնային</w:t>
      </w:r>
      <w:proofErr w:type="gramEnd"/>
      <w:r w:rsidR="00B2572B" w:rsidRPr="008747C6">
        <w:rPr>
          <w:rFonts w:ascii="GHEA Grapalat" w:hAnsi="GHEA Grapalat" w:cs="Arial"/>
          <w:vertAlign w:val="superscript"/>
          <w:lang w:val="es-ES"/>
        </w:rPr>
        <w:t xml:space="preserve">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2F866FB4"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gramStart"/>
      <w:r w:rsidRPr="00265A5A">
        <w:rPr>
          <w:rFonts w:ascii="GHEA Grapalat" w:hAnsi="GHEA Grapalat" w:cs="Arial"/>
          <w:sz w:val="20"/>
          <w:szCs w:val="20"/>
          <w:lang w:val="es-ES"/>
        </w:rPr>
        <w:t>բավարարում</w:t>
      </w:r>
      <w:proofErr w:type="gram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B92679">
        <w:rPr>
          <w:rFonts w:ascii="GHEA Grapalat" w:hAnsi="GHEA Grapalat" w:cs="Arial"/>
          <w:sz w:val="20"/>
          <w:szCs w:val="20"/>
          <w:lang w:val="es-ES"/>
        </w:rPr>
        <w:t>ԵԷՏ-ԲՄԱՇՁԲ-24/02</w:t>
      </w:r>
      <w:r w:rsidRPr="00265A5A">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537823FB"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B92679">
        <w:rPr>
          <w:rFonts w:ascii="GHEA Grapalat" w:hAnsi="GHEA Grapalat" w:cs="Sylfaen"/>
          <w:sz w:val="22"/>
          <w:szCs w:val="22"/>
          <w:lang w:val="hy-AM"/>
        </w:rPr>
        <w:t>ԵԷՏ-ԲՄԱՇՁԲ-24/02</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փոխկապակցված</w:t>
      </w:r>
      <w:proofErr w:type="gramEnd"/>
      <w:r w:rsidRPr="00E6597C">
        <w:rPr>
          <w:rFonts w:ascii="GHEA Grapalat" w:hAnsi="GHEA Grapalat" w:cs="Arial"/>
          <w:sz w:val="20"/>
          <w:szCs w:val="20"/>
          <w:lang w:val="es-ES"/>
        </w:rPr>
        <w:t xml:space="preserve">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կողմից</w:t>
      </w:r>
      <w:proofErr w:type="gramEnd"/>
      <w:r w:rsidRPr="00E6597C">
        <w:rPr>
          <w:rFonts w:ascii="GHEA Grapalat" w:hAnsi="GHEA Grapalat" w:cs="Arial"/>
          <w:sz w:val="20"/>
          <w:szCs w:val="20"/>
          <w:lang w:val="es-ES"/>
        </w:rPr>
        <w:t xml:space="preserve">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gramStart"/>
      <w:r w:rsidRPr="00E6597C">
        <w:rPr>
          <w:rFonts w:ascii="GHEA Grapalat" w:hAnsi="GHEA Grapalat" w:cs="Arial"/>
          <w:sz w:val="20"/>
          <w:szCs w:val="20"/>
          <w:lang w:val="es-ES"/>
        </w:rPr>
        <w:t>պատկանող</w:t>
      </w:r>
      <w:proofErr w:type="gramEnd"/>
      <w:r w:rsidRPr="00E6597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gramStart"/>
      <w:r w:rsidRPr="00A66FC2">
        <w:rPr>
          <w:rFonts w:ascii="GHEA Grapalat" w:hAnsi="GHEA Grapalat" w:cs="Arial"/>
          <w:sz w:val="20"/>
          <w:szCs w:val="20"/>
          <w:lang w:val="es-ES"/>
        </w:rPr>
        <w:t>տեղեկություններ</w:t>
      </w:r>
      <w:proofErr w:type="gramEnd"/>
      <w:r w:rsidRPr="00A66FC2">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0F089EFB"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7212332F" w:rsidR="00A52F0E" w:rsidRPr="007B5542" w:rsidRDefault="00A52F0E" w:rsidP="00A52F0E">
      <w:pPr>
        <w:pStyle w:val="BodyTextIndent3"/>
        <w:spacing w:line="240" w:lineRule="auto"/>
        <w:jc w:val="right"/>
        <w:rPr>
          <w:rFonts w:ascii="GHEA Grapalat" w:hAnsi="GHEA Grapalat" w:cs="Arial"/>
          <w:b/>
          <w:lang w:val="hy-AM"/>
        </w:rPr>
      </w:pPr>
      <w:r w:rsidRPr="007B5542">
        <w:rPr>
          <w:rFonts w:ascii="GHEA Grapalat" w:hAnsi="GHEA Grapalat"/>
          <w:sz w:val="24"/>
          <w:szCs w:val="24"/>
          <w:lang w:val="hy-AM"/>
        </w:rPr>
        <w:t>«</w:t>
      </w:r>
      <w:r w:rsidR="00B92679">
        <w:rPr>
          <w:rFonts w:ascii="GHEA Grapalat" w:hAnsi="GHEA Grapalat"/>
          <w:b/>
          <w:lang w:val="hy-AM"/>
        </w:rPr>
        <w:t>ԵԷՏ-ԲՄԱՇՁԲ-24/02</w:t>
      </w:r>
      <w:r w:rsidRPr="007B5542">
        <w:rPr>
          <w:rFonts w:ascii="GHEA Grapalat" w:hAnsi="GHEA Grapalat"/>
          <w:sz w:val="24"/>
          <w:szCs w:val="24"/>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332656F7" w14:textId="77777777" w:rsidR="00A52F0E" w:rsidRPr="007B5542" w:rsidRDefault="00A52F0E" w:rsidP="00A52F0E">
      <w:pPr>
        <w:pStyle w:val="BodyTextIndent3"/>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25EB506F" w:rsidR="00B2572B" w:rsidRPr="00E6597C" w:rsidRDefault="00B2572B" w:rsidP="00EF3662">
      <w:pPr>
        <w:pStyle w:val="BodyTextIndent3"/>
        <w:spacing w:line="240" w:lineRule="auto"/>
        <w:jc w:val="right"/>
        <w:rPr>
          <w:rFonts w:ascii="GHEA Grapalat" w:hAnsi="GHEA Grapalat" w:cs="Arial"/>
          <w:b/>
          <w:lang w:val="hy-AM"/>
        </w:rPr>
      </w:pPr>
      <w:r w:rsidRPr="00E6597C">
        <w:rPr>
          <w:rFonts w:ascii="GHEA Grapalat" w:hAnsi="GHEA Grapalat"/>
          <w:sz w:val="24"/>
          <w:szCs w:val="24"/>
          <w:lang w:val="hy-AM"/>
        </w:rPr>
        <w:t>«</w:t>
      </w:r>
      <w:r w:rsidR="00B92679">
        <w:rPr>
          <w:rFonts w:ascii="GHEA Grapalat" w:hAnsi="GHEA Grapalat"/>
          <w:b/>
          <w:lang w:val="hy-AM"/>
        </w:rPr>
        <w:t>ԵԷՏ-ԲՄԱՇՁԲ-24/02</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77777777" w:rsidR="00B2572B" w:rsidRPr="00E6597C" w:rsidRDefault="00B2572B" w:rsidP="00EF3662">
      <w:pPr>
        <w:pStyle w:val="BodyTextIndent3"/>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020EFAF2"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Ուսումնասիրելով «</w:t>
      </w:r>
      <w:r w:rsidR="00B92679">
        <w:rPr>
          <w:rFonts w:ascii="GHEA Grapalat" w:hAnsi="GHEA Grapalat" w:cs="Arial"/>
          <w:sz w:val="20"/>
          <w:szCs w:val="20"/>
          <w:lang w:val="es-ES"/>
        </w:rPr>
        <w:t>ԵԷՏ-ԲՄԱՇՁԲ-24/02</w:t>
      </w:r>
      <w:r w:rsidRPr="00E6597C">
        <w:rPr>
          <w:rFonts w:ascii="GHEA Grapalat" w:hAnsi="GHEA Grapalat" w:cs="Arial"/>
          <w:sz w:val="20"/>
          <w:szCs w:val="20"/>
          <w:lang w:val="es-ES"/>
        </w:rPr>
        <w:t>»* 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9" w:name="_Hlk23147299"/>
      <w:r w:rsidRPr="00E6597C">
        <w:rPr>
          <w:rFonts w:ascii="GHEA Grapalat" w:hAnsi="GHEA Grapalat" w:cs="Sylfaen"/>
          <w:vertAlign w:val="superscript"/>
          <w:lang w:val="hy-AM"/>
        </w:rPr>
        <w:t xml:space="preserve">                                                                                     մասնակցի անվանումը</w:t>
      </w:r>
    </w:p>
    <w:bookmarkEnd w:id="9"/>
    <w:p w14:paraId="52617CA2" w14:textId="77777777" w:rsidR="00B2572B" w:rsidRPr="00E6597C" w:rsidRDefault="00B2572B" w:rsidP="00EF3662">
      <w:pPr>
        <w:jc w:val="both"/>
        <w:rPr>
          <w:rFonts w:ascii="GHEA Grapalat" w:hAnsi="GHEA Grapalat"/>
          <w:sz w:val="20"/>
          <w:lang w:val="hy-AM"/>
        </w:rPr>
      </w:pPr>
      <w:proofErr w:type="gramStart"/>
      <w:r w:rsidRPr="00E6597C">
        <w:rPr>
          <w:rFonts w:ascii="GHEA Grapalat" w:hAnsi="GHEA Grapalat" w:cs="Arial"/>
          <w:sz w:val="20"/>
          <w:szCs w:val="20"/>
          <w:lang w:val="es-ES"/>
        </w:rPr>
        <w:t>պայմանագիրը</w:t>
      </w:r>
      <w:proofErr w:type="gramEnd"/>
      <w:r w:rsidRPr="00E6597C">
        <w:rPr>
          <w:rFonts w:ascii="GHEA Grapalat" w:hAnsi="GHEA Grapalat" w:cs="Arial"/>
          <w:sz w:val="20"/>
          <w:szCs w:val="20"/>
          <w:lang w:val="es-ES"/>
        </w:rPr>
        <w:t xml:space="preserve">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9E1915"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9E1915"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9E1915"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9E1915"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0483CAD7" w:rsidR="00B2572B" w:rsidRPr="00E6597C" w:rsidRDefault="00B2572B" w:rsidP="000B1088">
      <w:pPr>
        <w:pStyle w:val="BodyTextIndent3"/>
        <w:spacing w:line="240" w:lineRule="auto"/>
        <w:jc w:val="right"/>
        <w:rPr>
          <w:rFonts w:ascii="GHEA Grapalat" w:hAnsi="GHEA Grapalat" w:cs="Arial"/>
          <w:b/>
          <w:lang w:val="hy-AM"/>
        </w:rPr>
      </w:pPr>
      <w:r w:rsidRPr="00E6597C">
        <w:rPr>
          <w:rFonts w:ascii="GHEA Grapalat" w:hAnsi="GHEA Grapalat"/>
          <w:sz w:val="24"/>
          <w:szCs w:val="24"/>
          <w:lang w:val="hy-AM"/>
        </w:rPr>
        <w:t>«</w:t>
      </w:r>
      <w:r w:rsidR="00B92679">
        <w:rPr>
          <w:rFonts w:ascii="GHEA Grapalat" w:hAnsi="GHEA Grapalat"/>
          <w:b/>
          <w:lang w:val="hy-AM"/>
        </w:rPr>
        <w:t>ԵԷՏ-ԲՄԱՇՁԲ-24/02</w:t>
      </w:r>
      <w:r w:rsidRPr="00E6597C">
        <w:rPr>
          <w:rFonts w:ascii="GHEA Grapalat" w:hAnsi="GHEA Grapalat"/>
          <w:sz w:val="24"/>
          <w:szCs w:val="24"/>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1DE6ED1C" w14:textId="77777777" w:rsidR="00B2572B" w:rsidRPr="00E6597C" w:rsidRDefault="00B2572B" w:rsidP="000B108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BodyTextIndent3"/>
        <w:spacing w:line="240" w:lineRule="auto"/>
        <w:jc w:val="right"/>
        <w:rPr>
          <w:rFonts w:ascii="GHEA Grapalat" w:hAnsi="GHEA Grapalat" w:cs="Sylfaen"/>
          <w:b/>
          <w:lang w:val="hy-AM"/>
        </w:rPr>
      </w:pPr>
    </w:p>
    <w:p w14:paraId="3EC35EA1" w14:textId="77777777" w:rsidR="001557AE" w:rsidRPr="004605D7"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68121DC7" w14:textId="77777777" w:rsidR="007154FC" w:rsidRPr="004605D7" w:rsidRDefault="007154FC" w:rsidP="007154FC">
      <w:pPr>
        <w:pStyle w:val="NormalWeb"/>
        <w:shd w:val="clear" w:color="auto" w:fill="FFFFFF"/>
        <w:spacing w:before="0" w:beforeAutospacing="0" w:after="0" w:afterAutospacing="0"/>
        <w:ind w:firstLine="375"/>
        <w:rPr>
          <w:rStyle w:val="Strong"/>
          <w:lang w:val="hy-AM"/>
        </w:rPr>
      </w:pPr>
    </w:p>
    <w:p w14:paraId="1A0D4C96" w14:textId="77777777" w:rsidR="007154FC" w:rsidRPr="004605D7"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0B3FE28C" w14:textId="77777777" w:rsidR="007154FC" w:rsidRPr="004605D7" w:rsidRDefault="007154FC" w:rsidP="007154F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w:t>
      </w:r>
      <w:r w:rsidR="009E1525" w:rsidRPr="004605D7">
        <w:rPr>
          <w:rStyle w:val="Strong"/>
          <w:rFonts w:ascii="GHEA Grapalat" w:hAnsi="GHEA Grapalat"/>
          <w:b w:val="0"/>
          <w:bCs w:val="0"/>
          <w:sz w:val="20"/>
          <w:szCs w:val="20"/>
          <w:lang w:val="hy-AM"/>
        </w:rPr>
        <w:t>բենեֆիցիար</w:t>
      </w:r>
      <w:r w:rsidRPr="004605D7">
        <w:rPr>
          <w:rStyle w:val="Strong"/>
          <w:rFonts w:ascii="GHEA Grapalat" w:hAnsi="GHEA Grapalat"/>
          <w:b w:val="0"/>
          <w:bCs w:val="0"/>
          <w:sz w:val="20"/>
          <w:szCs w:val="20"/>
          <w:lang w:val="hy-AM"/>
        </w:rPr>
        <w:t xml:space="preserve">) </w:t>
      </w:r>
      <w:r w:rsidR="009E1525" w:rsidRPr="004605D7">
        <w:rPr>
          <w:rStyle w:val="Strong"/>
          <w:rFonts w:ascii="GHEA Grapalat" w:hAnsi="GHEA Grapalat"/>
          <w:b w:val="0"/>
          <w:bCs w:val="0"/>
          <w:sz w:val="20"/>
          <w:szCs w:val="20"/>
          <w:lang w:val="hy-AM"/>
        </w:rPr>
        <w:t xml:space="preserve">կողմից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գնման </w:t>
      </w:r>
      <w:r w:rsidR="009E1525" w:rsidRPr="004605D7">
        <w:rPr>
          <w:rStyle w:val="Strong"/>
          <w:rFonts w:ascii="GHEA Grapalat" w:hAnsi="GHEA Grapalat"/>
          <w:b w:val="0"/>
          <w:bCs w:val="0"/>
          <w:sz w:val="20"/>
          <w:szCs w:val="20"/>
          <w:lang w:val="hy-AM"/>
        </w:rPr>
        <w:t xml:space="preserve">ընթացակարգին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9E1525" w:rsidRPr="004605D7">
        <w:rPr>
          <w:rStyle w:val="Strong"/>
          <w:rFonts w:ascii="GHEA Grapalat" w:hAnsi="GHEA Grapalat"/>
          <w:b w:val="0"/>
          <w:bCs w:val="0"/>
          <w:sz w:val="20"/>
          <w:szCs w:val="20"/>
          <w:lang w:val="hy-AM"/>
        </w:rPr>
        <w:t>մասնակցելու</w:t>
      </w:r>
      <w:r w:rsidRPr="004605D7">
        <w:rPr>
          <w:rStyle w:val="Strong"/>
          <w:rFonts w:ascii="GHEA Grapalat" w:hAnsi="GHEA Grapalat"/>
          <w:b w:val="0"/>
          <w:bCs w:val="0"/>
          <w:sz w:val="20"/>
          <w:szCs w:val="20"/>
          <w:lang w:val="hy-AM"/>
        </w:rPr>
        <w:t>ց</w:t>
      </w:r>
      <w:r w:rsidR="009E1525" w:rsidRPr="004605D7">
        <w:rPr>
          <w:rStyle w:val="Strong"/>
          <w:rFonts w:ascii="GHEA Grapalat" w:hAnsi="GHEA Grapalat"/>
          <w:b w:val="0"/>
          <w:bCs w:val="0"/>
          <w:sz w:val="20"/>
          <w:szCs w:val="20"/>
          <w:lang w:val="hy-AM"/>
        </w:rPr>
        <w:t xml:space="preserve"> </w:t>
      </w:r>
    </w:p>
    <w:p w14:paraId="3564AFF4" w14:textId="77777777" w:rsidR="006A0F27" w:rsidRPr="004605D7"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Strong"/>
          <w:rFonts w:ascii="GHEA Grapalat" w:hAnsi="GHEA Grapalat"/>
          <w:b w:val="0"/>
          <w:bCs w:val="0"/>
          <w:sz w:val="20"/>
          <w:szCs w:val="20"/>
          <w:lang w:val="hy-AM"/>
        </w:rPr>
        <w:t>ում</w:t>
      </w:r>
      <w:r w:rsidR="006A0F27" w:rsidRPr="004605D7">
        <w:rPr>
          <w:rStyle w:val="Strong"/>
          <w:rFonts w:ascii="GHEA Grapalat" w:hAnsi="GHEA Grapalat"/>
          <w:b w:val="0"/>
          <w:bCs w:val="0"/>
          <w:sz w:val="20"/>
          <w:szCs w:val="20"/>
          <w:lang w:val="hy-AM"/>
        </w:rPr>
        <w:t>:</w:t>
      </w:r>
      <w:r w:rsidR="007154FC" w:rsidRPr="004605D7">
        <w:rPr>
          <w:rStyle w:val="Strong"/>
          <w:rFonts w:ascii="GHEA Grapalat" w:hAnsi="GHEA Grapalat"/>
          <w:b w:val="0"/>
          <w:bCs w:val="0"/>
          <w:sz w:val="20"/>
          <w:szCs w:val="20"/>
          <w:lang w:val="hy-AM"/>
        </w:rPr>
        <w:t xml:space="preserve"> </w:t>
      </w:r>
    </w:p>
    <w:p w14:paraId="2151C8EA" w14:textId="77777777" w:rsidR="009E1525" w:rsidRPr="004605D7"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Strong"/>
          <w:rFonts w:ascii="GHEA Grapalat" w:hAnsi="GHEA Grapalat"/>
          <w:b w:val="0"/>
          <w:bCs w:val="0"/>
          <w:sz w:val="20"/>
          <w:szCs w:val="20"/>
          <w:lang w:val="hy-AM"/>
        </w:rPr>
        <w:t xml:space="preserve">ներկայացված պահանջով (այսուհետ՝ պահանջ) </w:t>
      </w:r>
      <w:r w:rsidR="006A0F27" w:rsidRPr="004605D7">
        <w:rPr>
          <w:rStyle w:val="Strong"/>
          <w:rFonts w:ascii="GHEA Grapalat" w:hAnsi="GHEA Grapalat"/>
          <w:b w:val="0"/>
          <w:bCs w:val="0"/>
          <w:sz w:val="20"/>
          <w:szCs w:val="20"/>
          <w:lang w:val="hy-AM"/>
        </w:rPr>
        <w:t xml:space="preserve">բենեֆիցիարին վճարել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p>
    <w:p w14:paraId="265D4ADD" w14:textId="77777777" w:rsidR="00961895" w:rsidRPr="004605D7"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77777777" w:rsidR="00961895" w:rsidRPr="004605D7"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երաշխիքի գումար)՝</w:t>
      </w:r>
      <w:r w:rsidR="007154F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 xml:space="preserve">պահանջն ստանալուց </w:t>
      </w:r>
      <w:r w:rsidR="00C8399F">
        <w:rPr>
          <w:rStyle w:val="Strong"/>
          <w:rFonts w:ascii="GHEA Grapalat" w:hAnsi="GHEA Grapalat"/>
          <w:b w:val="0"/>
          <w:bCs w:val="0"/>
          <w:sz w:val="20"/>
          <w:szCs w:val="20"/>
          <w:lang w:val="hy-AM"/>
        </w:rPr>
        <w:t>հինգ</w:t>
      </w:r>
      <w:r w:rsidR="009D3747" w:rsidRPr="004605D7">
        <w:rPr>
          <w:rStyle w:val="Strong"/>
          <w:rFonts w:ascii="GHEA Grapalat" w:hAnsi="GHEA Grapalat"/>
          <w:b w:val="0"/>
          <w:bCs w:val="0"/>
          <w:sz w:val="20"/>
          <w:szCs w:val="20"/>
          <w:lang w:val="hy-AM"/>
        </w:rPr>
        <w:t xml:space="preserve"> աշխատանքային օրվա ընթացքում:</w:t>
      </w:r>
      <w:r w:rsidR="004C77DB"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4C77DB" w:rsidRPr="004605D7">
        <w:rPr>
          <w:rStyle w:val="Strong"/>
          <w:rFonts w:ascii="GHEA Grapalat" w:hAnsi="GHEA Grapalat"/>
          <w:b w:val="0"/>
          <w:bCs w:val="0"/>
          <w:sz w:val="20"/>
          <w:szCs w:val="20"/>
          <w:lang w:val="hy-AM"/>
        </w:rPr>
        <w:t>Վճարումը</w:t>
      </w:r>
      <w:r w:rsidR="00244642"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962585" w:rsidRPr="004605D7">
        <w:rPr>
          <w:rStyle w:val="Strong"/>
          <w:rFonts w:ascii="GHEA Grapalat" w:hAnsi="GHEA Grapalat"/>
          <w:b w:val="0"/>
          <w:bCs w:val="0"/>
          <w:sz w:val="20"/>
          <w:szCs w:val="20"/>
          <w:lang w:val="hy-AM"/>
        </w:rPr>
        <w:t>կատարվում է բենեֆիցիարի</w:t>
      </w:r>
      <w:r w:rsidR="000C0396"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u w:val="single"/>
          <w:lang w:val="hy-AM"/>
        </w:rPr>
        <w:tab/>
      </w:r>
      <w:r w:rsidR="000C0396" w:rsidRPr="004605D7">
        <w:rPr>
          <w:rStyle w:val="Strong"/>
          <w:rFonts w:ascii="GHEA Grapalat" w:hAnsi="GHEA Grapalat"/>
          <w:b w:val="0"/>
          <w:bCs w:val="0"/>
          <w:sz w:val="20"/>
          <w:szCs w:val="20"/>
          <w:u w:val="single"/>
          <w:lang w:val="hy-AM"/>
        </w:rPr>
        <w:tab/>
      </w:r>
      <w:r w:rsidR="000C0396"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u w:val="single"/>
          <w:lang w:val="hy-AM"/>
        </w:rPr>
        <w:t xml:space="preserve"> </w:t>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lang w:val="hy-AM"/>
        </w:rPr>
        <w:t xml:space="preserve"> հ</w:t>
      </w:r>
      <w:r w:rsidR="000C0396" w:rsidRPr="004605D7">
        <w:rPr>
          <w:rStyle w:val="Strong"/>
          <w:rFonts w:ascii="GHEA Grapalat" w:hAnsi="GHEA Grapalat"/>
          <w:b w:val="0"/>
          <w:bCs w:val="0"/>
          <w:sz w:val="20"/>
          <w:szCs w:val="20"/>
          <w:lang w:val="hy-AM"/>
        </w:rPr>
        <w:t xml:space="preserve">աշվեհամարին </w:t>
      </w:r>
      <w:r w:rsidR="00961895" w:rsidRPr="004605D7">
        <w:rPr>
          <w:rStyle w:val="Strong"/>
          <w:rFonts w:ascii="GHEA Grapalat" w:hAnsi="GHEA Grapalat"/>
          <w:b w:val="0"/>
          <w:bCs w:val="0"/>
          <w:sz w:val="20"/>
          <w:szCs w:val="20"/>
          <w:lang w:val="hy-AM"/>
        </w:rPr>
        <w:t>փոխանցման միջոցով:</w:t>
      </w:r>
    </w:p>
    <w:p w14:paraId="00CF4250" w14:textId="77777777" w:rsidR="00961895" w:rsidRPr="004605D7"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2A2FA213"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E5EEBA2" w:rsidR="000C0396" w:rsidRPr="004605D7"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14:paraId="7B1F3588" w14:textId="77777777" w:rsidR="000C0396" w:rsidRPr="00E6597C"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1ED70277" w14:textId="77A8EC21" w:rsidR="006B42B0" w:rsidRPr="003750DF" w:rsidRDefault="000C0396" w:rsidP="006B42B0">
      <w:pPr>
        <w:pStyle w:val="ListParagraph"/>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r w:rsidR="006B42B0" w:rsidRPr="008242F8">
        <w:rPr>
          <w:rFonts w:ascii="GHEA Grapalat" w:hAnsi="GHEA Grapalat"/>
          <w:color w:val="000000"/>
          <w:sz w:val="20"/>
          <w:szCs w:val="20"/>
          <w:lang w:val="hy-AM"/>
        </w:rPr>
        <w:t xml:space="preserve">-----------------------------------      </w:t>
      </w:r>
    </w:p>
    <w:p w14:paraId="3986433B" w14:textId="660FF007" w:rsidR="006B42B0" w:rsidRPr="003750DF" w:rsidRDefault="006B42B0" w:rsidP="006B42B0">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7558B3A" w14:textId="554A4F74" w:rsidR="000C0396" w:rsidRPr="000A5226" w:rsidRDefault="000A5226" w:rsidP="000A5226">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FootnoteText"/>
        <w:jc w:val="both"/>
        <w:rPr>
          <w:rFonts w:ascii="GHEA Grapalat" w:hAnsi="GHEA Grapalat"/>
          <w:i/>
          <w:sz w:val="16"/>
          <w:szCs w:val="16"/>
          <w:lang w:val="hy-AM"/>
        </w:rPr>
      </w:pPr>
    </w:p>
    <w:p w14:paraId="39ED9F7E" w14:textId="77777777" w:rsidR="00AB2DA5" w:rsidRDefault="00AB2DA5" w:rsidP="00AB2DA5">
      <w:pPr>
        <w:pStyle w:val="FootnoteText"/>
        <w:jc w:val="both"/>
        <w:rPr>
          <w:rFonts w:ascii="GHEA Grapalat" w:hAnsi="GHEA Grapalat"/>
          <w:i/>
          <w:sz w:val="16"/>
          <w:szCs w:val="16"/>
          <w:lang w:val="hy-AM"/>
        </w:rPr>
      </w:pPr>
    </w:p>
    <w:p w14:paraId="34A69968" w14:textId="0A44CA0A" w:rsidR="00C82CF5" w:rsidRPr="00E6597C" w:rsidRDefault="00C82CF5" w:rsidP="00C82CF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BodyTextIndent3"/>
        <w:spacing w:line="240" w:lineRule="auto"/>
        <w:jc w:val="center"/>
        <w:rPr>
          <w:rFonts w:ascii="GHEA Grapalat" w:hAnsi="GHEA Grapalat" w:cs="Arial"/>
          <w:b/>
          <w:lang w:val="hy-AM"/>
        </w:rPr>
      </w:pPr>
    </w:p>
    <w:p w14:paraId="4C3630EA" w14:textId="77777777" w:rsidR="00B2572B" w:rsidRPr="00E6597C" w:rsidRDefault="00B2572B" w:rsidP="00ED36CA">
      <w:pPr>
        <w:pStyle w:val="BodyTextIndent3"/>
        <w:spacing w:line="240" w:lineRule="auto"/>
        <w:jc w:val="right"/>
        <w:rPr>
          <w:rFonts w:ascii="GHEA Grapalat" w:hAnsi="GHEA Grapalat"/>
          <w:szCs w:val="24"/>
          <w:lang w:val="hy-AM"/>
        </w:rPr>
      </w:pPr>
    </w:p>
    <w:p w14:paraId="55FF5800" w14:textId="77777777" w:rsidR="009C370D" w:rsidRPr="004605D7" w:rsidRDefault="009C370D" w:rsidP="009C370D">
      <w:pPr>
        <w:pStyle w:val="BodyTextIndent3"/>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FDFCD6B" w14:textId="780A4D10" w:rsidR="009C370D" w:rsidRPr="00E6597C" w:rsidRDefault="009C370D" w:rsidP="009C370D">
      <w:pPr>
        <w:pStyle w:val="BodyTextIndent3"/>
        <w:spacing w:line="240" w:lineRule="auto"/>
        <w:jc w:val="right"/>
        <w:rPr>
          <w:rFonts w:ascii="GHEA Grapalat" w:hAnsi="GHEA Grapalat" w:cs="Arial"/>
          <w:b/>
          <w:lang w:val="hy-AM"/>
        </w:rPr>
      </w:pPr>
      <w:r w:rsidRPr="00E6597C">
        <w:rPr>
          <w:rFonts w:ascii="GHEA Grapalat" w:hAnsi="GHEA Grapalat"/>
          <w:sz w:val="24"/>
          <w:szCs w:val="24"/>
          <w:lang w:val="hy-AM"/>
        </w:rPr>
        <w:t>«</w:t>
      </w:r>
      <w:r w:rsidR="00B92679">
        <w:rPr>
          <w:rFonts w:ascii="GHEA Grapalat" w:hAnsi="GHEA Grapalat"/>
          <w:b/>
          <w:lang w:val="hy-AM"/>
        </w:rPr>
        <w:t>ԵԷՏ-ԲՄԱՇՁԲ-24/02</w:t>
      </w:r>
      <w:r w:rsidRPr="00E6597C">
        <w:rPr>
          <w:rFonts w:ascii="GHEA Grapalat" w:hAnsi="GHEA Grapalat"/>
          <w:sz w:val="24"/>
          <w:szCs w:val="24"/>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7D85E69" w14:textId="77777777" w:rsidR="009C370D" w:rsidRPr="00E6597C" w:rsidRDefault="009C370D" w:rsidP="009C370D">
      <w:pPr>
        <w:pStyle w:val="BodyTextIndent3"/>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371AD0D6" w14:textId="77777777" w:rsidR="007A5E2D" w:rsidRPr="004605D7"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653BB19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3E17ED21"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36F0E295" w14:textId="77777777" w:rsidR="00091EBC" w:rsidRPr="00E6597C"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կողմից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52312E91" w14:textId="77777777"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գնման ընթացակարգի</w:t>
      </w:r>
      <w:r w:rsidR="00F27778" w:rsidRPr="004605D7">
        <w:rPr>
          <w:rStyle w:val="Strong"/>
          <w:rFonts w:ascii="GHEA Grapalat" w:hAnsi="GHEA Grapalat"/>
          <w:b w:val="0"/>
          <w:bCs w:val="0"/>
          <w:sz w:val="20"/>
          <w:szCs w:val="20"/>
          <w:lang w:val="hy-AM"/>
        </w:rPr>
        <w:t xml:space="preserve"> արդյունքում</w:t>
      </w:r>
      <w:r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w:t>
      </w:r>
    </w:p>
    <w:p w14:paraId="43D4529B" w14:textId="77777777" w:rsidR="00F27778" w:rsidRPr="00E6597C" w:rsidRDefault="00F27778" w:rsidP="00091EBC">
      <w:pPr>
        <w:pStyle w:val="NormalWeb"/>
        <w:shd w:val="clear" w:color="auto" w:fill="FFFFFF"/>
        <w:spacing w:before="0" w:beforeAutospacing="0" w:after="0" w:afterAutospacing="0"/>
        <w:ind w:firstLine="375"/>
        <w:rPr>
          <w:rFonts w:cs="Sylfaen"/>
          <w:vertAlign w:val="superscript"/>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0801A493"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F27778" w:rsidRPr="004605D7">
        <w:rPr>
          <w:rStyle w:val="Strong"/>
          <w:rFonts w:ascii="GHEA Grapalat" w:hAnsi="GHEA Grapalat"/>
          <w:b w:val="0"/>
          <w:bCs w:val="0"/>
          <w:sz w:val="20"/>
          <w:szCs w:val="20"/>
          <w:lang w:val="hy-AM"/>
        </w:rPr>
        <w:t xml:space="preserve">կողմից կնքվելիք </w:t>
      </w:r>
      <w:r w:rsidR="007A5E2D" w:rsidRPr="004605D7">
        <w:rPr>
          <w:rStyle w:val="Strong"/>
          <w:rFonts w:ascii="GHEA Grapalat" w:hAnsi="GHEA Grapalat"/>
          <w:b w:val="0"/>
          <w:bCs w:val="0"/>
          <w:sz w:val="20"/>
          <w:szCs w:val="20"/>
          <w:lang w:val="hy-AM"/>
        </w:rPr>
        <w:t>N</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t xml:space="preserve">           </w:t>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t xml:space="preserve">  </w:t>
      </w:r>
      <w:r w:rsidR="00F27778"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 xml:space="preserve"> </w:t>
      </w:r>
      <w:r w:rsidR="00F27778" w:rsidRPr="004605D7">
        <w:rPr>
          <w:rStyle w:val="Strong"/>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պայմանագրով </w:t>
      </w:r>
      <w:r w:rsidR="00091EB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Strong"/>
          <w:rFonts w:ascii="GHEA Grapalat" w:hAnsi="GHEA Grapalat"/>
          <w:b w:val="0"/>
          <w:bCs w:val="0"/>
          <w:sz w:val="20"/>
          <w:szCs w:val="20"/>
          <w:lang w:val="hy-AM"/>
        </w:rPr>
        <w:t xml:space="preserve">ման ապահովում </w:t>
      </w:r>
      <w:r w:rsidR="00091EBC" w:rsidRPr="004605D7">
        <w:rPr>
          <w:rStyle w:val="Strong"/>
          <w:rFonts w:ascii="GHEA Grapalat" w:hAnsi="GHEA Grapalat"/>
          <w:b w:val="0"/>
          <w:bCs w:val="0"/>
          <w:sz w:val="20"/>
          <w:szCs w:val="20"/>
          <w:lang w:val="hy-AM"/>
        </w:rPr>
        <w:t>(այսուհետ՝ երաշխավորված պարտավորություններ</w:t>
      </w:r>
      <w:r w:rsidR="007A5E2D" w:rsidRPr="004605D7">
        <w:rPr>
          <w:rStyle w:val="Strong"/>
          <w:rFonts w:ascii="GHEA Grapalat" w:hAnsi="GHEA Grapalat"/>
          <w:b w:val="0"/>
          <w:bCs w:val="0"/>
          <w:sz w:val="20"/>
          <w:szCs w:val="20"/>
          <w:lang w:val="hy-AM"/>
        </w:rPr>
        <w:t>)</w:t>
      </w:r>
      <w:r w:rsidR="00091EBC" w:rsidRPr="004605D7">
        <w:rPr>
          <w:rStyle w:val="Strong"/>
          <w:rFonts w:ascii="GHEA Grapalat" w:hAnsi="GHEA Grapalat"/>
          <w:b w:val="0"/>
          <w:bCs w:val="0"/>
          <w:sz w:val="20"/>
          <w:szCs w:val="20"/>
          <w:lang w:val="hy-AM"/>
        </w:rPr>
        <w:t xml:space="preserve">: </w:t>
      </w:r>
    </w:p>
    <w:p w14:paraId="0287A615"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00091EBC" w:rsidRPr="004605D7">
        <w:rPr>
          <w:rStyle w:val="Strong"/>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6E4901" w:rsidRPr="004605D7">
        <w:rPr>
          <w:rStyle w:val="Strong"/>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77777777" w:rsidR="006E4901"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t xml:space="preserve">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հաշվեհամարին </w:t>
      </w:r>
      <w:r w:rsidR="006E4901" w:rsidRPr="004605D7">
        <w:rPr>
          <w:rStyle w:val="Strong"/>
          <w:rFonts w:ascii="GHEA Grapalat" w:hAnsi="GHEA Grapalat"/>
          <w:b w:val="0"/>
          <w:bCs w:val="0"/>
          <w:sz w:val="20"/>
          <w:szCs w:val="20"/>
          <w:lang w:val="hy-AM"/>
        </w:rPr>
        <w:t>փոխանցման միջոցով:</w:t>
      </w:r>
    </w:p>
    <w:p w14:paraId="1EF2F00B" w14:textId="77777777" w:rsidR="006E4901" w:rsidRPr="004605D7"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68EF88B9"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68E9C13D" w:rsidR="00BA096A" w:rsidRPr="00842CF6" w:rsidRDefault="00091EBC" w:rsidP="00BA096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F385F37" w14:textId="77777777" w:rsidR="00BA096A" w:rsidRPr="00842CF6" w:rsidRDefault="00BA096A" w:rsidP="00BA096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0A9B1F9"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ListParagraph"/>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542A9596" w14:textId="53834032" w:rsidR="00C53834" w:rsidRPr="003750DF" w:rsidRDefault="00BA096A" w:rsidP="00C53834">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00B971D0" w14:textId="77777777" w:rsidR="00C53834" w:rsidRPr="003750DF" w:rsidRDefault="00C53834" w:rsidP="00C53834">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B7FE6FC" w14:textId="488FEAAC" w:rsidR="00BA096A" w:rsidRPr="00842CF6" w:rsidRDefault="00BA096A" w:rsidP="00BA096A">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4605D7"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641A66CF" w14:textId="77777777" w:rsidR="007B3D9D" w:rsidRPr="004605D7"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rsidR="00E36F9C">
        <w:fldChar w:fldCharType="begin"/>
      </w:r>
      <w:r w:rsidR="00E36F9C" w:rsidRPr="006F1AAD">
        <w:rPr>
          <w:lang w:val="hy-AM"/>
          <w:rPrChange w:id="10" w:author="Sergey Shahnazaryan" w:date="2024-02-09T13:10:00Z">
            <w:rPr>
              <w:rFonts w:ascii="Arial LatArm" w:hAnsi="Arial LatArm"/>
              <w:i/>
              <w:sz w:val="20"/>
              <w:szCs w:val="20"/>
              <w:lang w:val="en-AU"/>
            </w:rPr>
          </w:rPrChange>
        </w:rPr>
        <w:instrText xml:space="preserve"> HYPERLINK "http://www.procurement.am" </w:instrText>
      </w:r>
      <w:r w:rsidR="00E36F9C">
        <w:fldChar w:fldCharType="separate"/>
      </w:r>
      <w:r w:rsidRPr="004605D7">
        <w:rPr>
          <w:rStyle w:val="Hyperlink"/>
          <w:rFonts w:ascii="GHEA Grapalat" w:hAnsi="GHEA Grapalat"/>
          <w:sz w:val="20"/>
          <w:szCs w:val="20"/>
          <w:lang w:val="hy-AM"/>
        </w:rPr>
        <w:t>www.procurement.am</w:t>
      </w:r>
      <w:r w:rsidR="00E36F9C">
        <w:rPr>
          <w:rStyle w:val="Hyperlink"/>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FootnoteText"/>
        <w:jc w:val="both"/>
        <w:rPr>
          <w:rFonts w:ascii="GHEA Grapalat" w:hAnsi="GHEA Grapalat"/>
          <w:i/>
          <w:sz w:val="16"/>
          <w:szCs w:val="16"/>
          <w:lang w:val="hy-AM"/>
        </w:rPr>
      </w:pPr>
    </w:p>
    <w:p w14:paraId="2C43381B" w14:textId="77777777" w:rsidR="00AB2DA5" w:rsidRDefault="00AB2DA5" w:rsidP="00AB2DA5">
      <w:pPr>
        <w:pStyle w:val="FootnoteText"/>
        <w:jc w:val="both"/>
        <w:rPr>
          <w:rFonts w:ascii="GHEA Grapalat" w:hAnsi="GHEA Grapalat"/>
          <w:i/>
          <w:sz w:val="16"/>
          <w:szCs w:val="16"/>
          <w:lang w:val="hy-AM"/>
        </w:rPr>
      </w:pPr>
    </w:p>
    <w:p w14:paraId="1ABC429C" w14:textId="77777777" w:rsidR="00AB2DA5" w:rsidRDefault="00AB2DA5" w:rsidP="00AB2DA5">
      <w:pPr>
        <w:pStyle w:val="FootnoteText"/>
        <w:jc w:val="both"/>
        <w:rPr>
          <w:rFonts w:ascii="GHEA Grapalat" w:hAnsi="GHEA Grapalat"/>
          <w:i/>
          <w:sz w:val="16"/>
          <w:szCs w:val="16"/>
          <w:lang w:val="hy-AM"/>
        </w:rPr>
      </w:pPr>
    </w:p>
    <w:p w14:paraId="04886759" w14:textId="77777777" w:rsidR="00000EEB" w:rsidRDefault="00000EEB" w:rsidP="00485BCE">
      <w:pPr>
        <w:pStyle w:val="BodyTextIndent3"/>
        <w:spacing w:line="240" w:lineRule="auto"/>
        <w:jc w:val="right"/>
        <w:rPr>
          <w:rFonts w:ascii="GHEA Grapalat" w:hAnsi="GHEA Grapalat" w:cs="Sylfaen"/>
          <w:b/>
          <w:lang w:val="hy-AM"/>
        </w:rPr>
      </w:pPr>
    </w:p>
    <w:p w14:paraId="7FF17255" w14:textId="77777777" w:rsidR="00000EEB" w:rsidRDefault="00000EEB" w:rsidP="00485BCE">
      <w:pPr>
        <w:pStyle w:val="BodyTextIndent3"/>
        <w:spacing w:line="240" w:lineRule="auto"/>
        <w:jc w:val="right"/>
        <w:rPr>
          <w:rFonts w:ascii="GHEA Grapalat" w:hAnsi="GHEA Grapalat" w:cs="Sylfaen"/>
          <w:b/>
          <w:lang w:val="hy-AM"/>
        </w:rPr>
      </w:pPr>
    </w:p>
    <w:p w14:paraId="6CBC1F23" w14:textId="77777777" w:rsidR="00000EEB" w:rsidRDefault="00000EEB" w:rsidP="00485BCE">
      <w:pPr>
        <w:pStyle w:val="BodyTextIndent3"/>
        <w:spacing w:line="240" w:lineRule="auto"/>
        <w:jc w:val="right"/>
        <w:rPr>
          <w:rFonts w:ascii="GHEA Grapalat" w:hAnsi="GHEA Grapalat" w:cs="Sylfaen"/>
          <w:b/>
          <w:lang w:val="hy-AM"/>
        </w:rPr>
      </w:pPr>
    </w:p>
    <w:p w14:paraId="08037017" w14:textId="77777777" w:rsidR="00000EEB" w:rsidRDefault="00000EEB" w:rsidP="00485BCE">
      <w:pPr>
        <w:pStyle w:val="BodyTextIndent3"/>
        <w:spacing w:line="240" w:lineRule="auto"/>
        <w:jc w:val="right"/>
        <w:rPr>
          <w:rFonts w:ascii="GHEA Grapalat" w:hAnsi="GHEA Grapalat" w:cs="Sylfaen"/>
          <w:b/>
          <w:lang w:val="hy-AM"/>
        </w:rPr>
      </w:pPr>
    </w:p>
    <w:p w14:paraId="06EFC4E7" w14:textId="77777777" w:rsidR="00000EEB" w:rsidRDefault="00000EEB" w:rsidP="00485BCE">
      <w:pPr>
        <w:pStyle w:val="BodyTextIndent3"/>
        <w:spacing w:line="240" w:lineRule="auto"/>
        <w:jc w:val="right"/>
        <w:rPr>
          <w:rFonts w:ascii="GHEA Grapalat" w:hAnsi="GHEA Grapalat" w:cs="Sylfaen"/>
          <w:b/>
          <w:lang w:val="hy-AM"/>
        </w:rPr>
      </w:pPr>
    </w:p>
    <w:p w14:paraId="37617B47" w14:textId="77777777" w:rsidR="00000EEB" w:rsidRDefault="00000EEB" w:rsidP="00485BCE">
      <w:pPr>
        <w:pStyle w:val="BodyTextIndent3"/>
        <w:spacing w:line="240" w:lineRule="auto"/>
        <w:jc w:val="right"/>
        <w:rPr>
          <w:rFonts w:ascii="GHEA Grapalat" w:hAnsi="GHEA Grapalat" w:cs="Sylfaen"/>
          <w:b/>
          <w:lang w:val="hy-AM"/>
        </w:rPr>
      </w:pPr>
    </w:p>
    <w:p w14:paraId="31C336D3" w14:textId="77777777" w:rsidR="00000EEB" w:rsidRDefault="00000EEB" w:rsidP="00485BCE">
      <w:pPr>
        <w:pStyle w:val="BodyTextIndent3"/>
        <w:spacing w:line="240" w:lineRule="auto"/>
        <w:jc w:val="right"/>
        <w:rPr>
          <w:rFonts w:ascii="GHEA Grapalat" w:hAnsi="GHEA Grapalat" w:cs="Sylfaen"/>
          <w:b/>
          <w:lang w:val="hy-AM"/>
        </w:rPr>
      </w:pPr>
    </w:p>
    <w:p w14:paraId="291B02F0" w14:textId="77777777" w:rsidR="00000EEB" w:rsidRDefault="00000EEB" w:rsidP="00485BCE">
      <w:pPr>
        <w:pStyle w:val="BodyTextIndent3"/>
        <w:spacing w:line="240" w:lineRule="auto"/>
        <w:jc w:val="right"/>
        <w:rPr>
          <w:rFonts w:ascii="GHEA Grapalat" w:hAnsi="GHEA Grapalat" w:cs="Sylfaen"/>
          <w:b/>
          <w:lang w:val="hy-AM"/>
        </w:rPr>
      </w:pPr>
    </w:p>
    <w:p w14:paraId="0C4C7334" w14:textId="77777777" w:rsidR="00000EEB" w:rsidRDefault="00000EEB" w:rsidP="00485BCE">
      <w:pPr>
        <w:pStyle w:val="BodyTextIndent3"/>
        <w:spacing w:line="240" w:lineRule="auto"/>
        <w:jc w:val="right"/>
        <w:rPr>
          <w:rFonts w:ascii="GHEA Grapalat" w:hAnsi="GHEA Grapalat" w:cs="Sylfaen"/>
          <w:b/>
          <w:lang w:val="hy-AM"/>
        </w:rPr>
      </w:pPr>
    </w:p>
    <w:p w14:paraId="6BEC4657" w14:textId="77777777" w:rsidR="00000EEB" w:rsidRDefault="00000EEB" w:rsidP="00485BCE">
      <w:pPr>
        <w:pStyle w:val="BodyTextIndent3"/>
        <w:spacing w:line="240" w:lineRule="auto"/>
        <w:jc w:val="right"/>
        <w:rPr>
          <w:rFonts w:ascii="GHEA Grapalat" w:hAnsi="GHEA Grapalat" w:cs="Sylfaen"/>
          <w:b/>
          <w:lang w:val="hy-AM"/>
        </w:rPr>
      </w:pPr>
    </w:p>
    <w:p w14:paraId="62535723" w14:textId="77777777" w:rsidR="00000EEB" w:rsidRDefault="00000EEB" w:rsidP="00485BCE">
      <w:pPr>
        <w:pStyle w:val="BodyTextIndent3"/>
        <w:spacing w:line="240" w:lineRule="auto"/>
        <w:jc w:val="right"/>
        <w:rPr>
          <w:rFonts w:ascii="GHEA Grapalat" w:hAnsi="GHEA Grapalat" w:cs="Sylfaen"/>
          <w:b/>
          <w:lang w:val="hy-AM"/>
        </w:rPr>
      </w:pPr>
    </w:p>
    <w:p w14:paraId="3242CA55" w14:textId="77777777" w:rsidR="00000EEB" w:rsidRDefault="00000EEB" w:rsidP="00485BCE">
      <w:pPr>
        <w:pStyle w:val="BodyTextIndent3"/>
        <w:spacing w:line="240" w:lineRule="auto"/>
        <w:jc w:val="right"/>
        <w:rPr>
          <w:rFonts w:ascii="GHEA Grapalat" w:hAnsi="GHEA Grapalat" w:cs="Sylfaen"/>
          <w:b/>
          <w:lang w:val="hy-AM"/>
        </w:rPr>
      </w:pPr>
    </w:p>
    <w:p w14:paraId="4758F8F1" w14:textId="77777777" w:rsidR="00000EEB" w:rsidRDefault="00000EEB" w:rsidP="00485BCE">
      <w:pPr>
        <w:pStyle w:val="BodyTextIndent3"/>
        <w:spacing w:line="240" w:lineRule="auto"/>
        <w:jc w:val="right"/>
        <w:rPr>
          <w:rFonts w:ascii="GHEA Grapalat" w:hAnsi="GHEA Grapalat" w:cs="Sylfaen"/>
          <w:b/>
          <w:lang w:val="hy-AM"/>
        </w:rPr>
      </w:pPr>
    </w:p>
    <w:p w14:paraId="3B531C21" w14:textId="77777777" w:rsidR="00000EEB" w:rsidRDefault="00000EEB" w:rsidP="00485BCE">
      <w:pPr>
        <w:pStyle w:val="BodyTextIndent3"/>
        <w:spacing w:line="240" w:lineRule="auto"/>
        <w:jc w:val="right"/>
        <w:rPr>
          <w:rFonts w:ascii="GHEA Grapalat" w:hAnsi="GHEA Grapalat" w:cs="Sylfaen"/>
          <w:b/>
          <w:lang w:val="hy-AM"/>
        </w:rPr>
      </w:pPr>
    </w:p>
    <w:p w14:paraId="7E6AEB03" w14:textId="77777777" w:rsidR="00000EEB" w:rsidRDefault="00000EEB" w:rsidP="00485BCE">
      <w:pPr>
        <w:pStyle w:val="BodyTextIndent3"/>
        <w:spacing w:line="240" w:lineRule="auto"/>
        <w:jc w:val="right"/>
        <w:rPr>
          <w:rFonts w:ascii="GHEA Grapalat" w:hAnsi="GHEA Grapalat" w:cs="Sylfaen"/>
          <w:b/>
          <w:lang w:val="hy-AM"/>
        </w:rPr>
      </w:pPr>
    </w:p>
    <w:p w14:paraId="66C6C7CD" w14:textId="77777777" w:rsidR="00000EEB" w:rsidRDefault="00000EEB" w:rsidP="00485BCE">
      <w:pPr>
        <w:pStyle w:val="BodyTextIndent3"/>
        <w:spacing w:line="240" w:lineRule="auto"/>
        <w:jc w:val="right"/>
        <w:rPr>
          <w:rFonts w:ascii="GHEA Grapalat" w:hAnsi="GHEA Grapalat" w:cs="Sylfaen"/>
          <w:b/>
          <w:lang w:val="hy-AM"/>
        </w:rPr>
      </w:pPr>
    </w:p>
    <w:p w14:paraId="72EBEB18" w14:textId="77777777" w:rsidR="00000EEB" w:rsidRDefault="00000EEB" w:rsidP="00485BCE">
      <w:pPr>
        <w:pStyle w:val="BodyTextIndent3"/>
        <w:spacing w:line="240" w:lineRule="auto"/>
        <w:jc w:val="right"/>
        <w:rPr>
          <w:rFonts w:ascii="GHEA Grapalat" w:hAnsi="GHEA Grapalat" w:cs="Sylfaen"/>
          <w:b/>
          <w:lang w:val="hy-AM"/>
        </w:rPr>
      </w:pPr>
    </w:p>
    <w:p w14:paraId="5FA6FFF0" w14:textId="77777777" w:rsidR="00000EEB" w:rsidRDefault="00000EEB" w:rsidP="00485BCE">
      <w:pPr>
        <w:pStyle w:val="BodyTextIndent3"/>
        <w:spacing w:line="240" w:lineRule="auto"/>
        <w:jc w:val="right"/>
        <w:rPr>
          <w:rFonts w:ascii="GHEA Grapalat" w:hAnsi="GHEA Grapalat" w:cs="Sylfaen"/>
          <w:b/>
          <w:lang w:val="hy-AM"/>
        </w:rPr>
      </w:pPr>
    </w:p>
    <w:p w14:paraId="24B57CB8" w14:textId="77777777" w:rsidR="00000EEB" w:rsidRDefault="00000EEB" w:rsidP="00485BCE">
      <w:pPr>
        <w:pStyle w:val="BodyTextIndent3"/>
        <w:spacing w:line="240" w:lineRule="auto"/>
        <w:jc w:val="right"/>
        <w:rPr>
          <w:rFonts w:ascii="GHEA Grapalat" w:hAnsi="GHEA Grapalat" w:cs="Sylfaen"/>
          <w:b/>
          <w:lang w:val="hy-AM"/>
        </w:rPr>
      </w:pPr>
    </w:p>
    <w:p w14:paraId="617E7336" w14:textId="77777777" w:rsidR="00000EEB" w:rsidRDefault="00000EEB" w:rsidP="00485BCE">
      <w:pPr>
        <w:pStyle w:val="BodyTextIndent3"/>
        <w:spacing w:line="240" w:lineRule="auto"/>
        <w:jc w:val="right"/>
        <w:rPr>
          <w:rFonts w:ascii="GHEA Grapalat" w:hAnsi="GHEA Grapalat" w:cs="Sylfaen"/>
          <w:b/>
          <w:lang w:val="hy-AM"/>
        </w:rPr>
      </w:pPr>
    </w:p>
    <w:p w14:paraId="4B16CCB0" w14:textId="77777777" w:rsidR="00000EEB" w:rsidRDefault="00000EEB" w:rsidP="00485BCE">
      <w:pPr>
        <w:pStyle w:val="BodyTextIndent3"/>
        <w:spacing w:line="240" w:lineRule="auto"/>
        <w:jc w:val="right"/>
        <w:rPr>
          <w:rFonts w:ascii="GHEA Grapalat" w:hAnsi="GHEA Grapalat" w:cs="Sylfaen"/>
          <w:b/>
          <w:lang w:val="hy-AM"/>
        </w:rPr>
      </w:pPr>
    </w:p>
    <w:p w14:paraId="44B74F42" w14:textId="77777777" w:rsidR="00000EEB" w:rsidRDefault="00000EEB" w:rsidP="00485BCE">
      <w:pPr>
        <w:pStyle w:val="BodyTextIndent3"/>
        <w:spacing w:line="240" w:lineRule="auto"/>
        <w:jc w:val="right"/>
        <w:rPr>
          <w:rFonts w:ascii="GHEA Grapalat" w:hAnsi="GHEA Grapalat" w:cs="Sylfaen"/>
          <w:b/>
          <w:lang w:val="hy-AM"/>
        </w:rPr>
      </w:pPr>
    </w:p>
    <w:p w14:paraId="47687037" w14:textId="77777777" w:rsidR="00000EEB" w:rsidRDefault="00000EEB" w:rsidP="00485BCE">
      <w:pPr>
        <w:pStyle w:val="BodyTextIndent3"/>
        <w:spacing w:line="240" w:lineRule="auto"/>
        <w:jc w:val="right"/>
        <w:rPr>
          <w:rFonts w:ascii="GHEA Grapalat" w:hAnsi="GHEA Grapalat" w:cs="Sylfaen"/>
          <w:b/>
          <w:lang w:val="hy-AM"/>
        </w:rPr>
      </w:pPr>
    </w:p>
    <w:p w14:paraId="0CA5D4A3" w14:textId="77777777" w:rsidR="00000EEB" w:rsidRDefault="00000EEB" w:rsidP="00485BCE">
      <w:pPr>
        <w:pStyle w:val="BodyTextIndent3"/>
        <w:spacing w:line="240" w:lineRule="auto"/>
        <w:jc w:val="right"/>
        <w:rPr>
          <w:rFonts w:ascii="GHEA Grapalat" w:hAnsi="GHEA Grapalat" w:cs="Sylfaen"/>
          <w:b/>
          <w:lang w:val="hy-AM"/>
        </w:rPr>
      </w:pPr>
    </w:p>
    <w:p w14:paraId="50DB1ED8" w14:textId="77777777" w:rsidR="00000EEB" w:rsidRDefault="00000EEB" w:rsidP="00485BCE">
      <w:pPr>
        <w:pStyle w:val="BodyTextIndent3"/>
        <w:spacing w:line="240" w:lineRule="auto"/>
        <w:jc w:val="right"/>
        <w:rPr>
          <w:rFonts w:ascii="GHEA Grapalat" w:hAnsi="GHEA Grapalat" w:cs="Sylfaen"/>
          <w:b/>
          <w:lang w:val="hy-AM"/>
        </w:rPr>
      </w:pPr>
    </w:p>
    <w:p w14:paraId="013B3610" w14:textId="77777777" w:rsidR="00000EEB" w:rsidRDefault="00000EEB" w:rsidP="00485BCE">
      <w:pPr>
        <w:pStyle w:val="BodyTextIndent3"/>
        <w:spacing w:line="240" w:lineRule="auto"/>
        <w:jc w:val="right"/>
        <w:rPr>
          <w:rFonts w:ascii="GHEA Grapalat" w:hAnsi="GHEA Grapalat" w:cs="Sylfaen"/>
          <w:b/>
          <w:lang w:val="hy-AM"/>
        </w:rPr>
      </w:pPr>
    </w:p>
    <w:p w14:paraId="5795C560" w14:textId="77777777" w:rsidR="00000EEB" w:rsidRDefault="00000EEB" w:rsidP="00485BCE">
      <w:pPr>
        <w:pStyle w:val="BodyTextIndent3"/>
        <w:spacing w:line="240" w:lineRule="auto"/>
        <w:jc w:val="right"/>
        <w:rPr>
          <w:rFonts w:ascii="GHEA Grapalat" w:hAnsi="GHEA Grapalat" w:cs="Sylfaen"/>
          <w:b/>
          <w:lang w:val="hy-AM"/>
        </w:rPr>
      </w:pPr>
    </w:p>
    <w:p w14:paraId="27C1CB3F" w14:textId="77777777" w:rsidR="00000EEB" w:rsidRDefault="00000EEB" w:rsidP="00485BCE">
      <w:pPr>
        <w:pStyle w:val="BodyTextIndent3"/>
        <w:spacing w:line="240" w:lineRule="auto"/>
        <w:jc w:val="right"/>
        <w:rPr>
          <w:rFonts w:ascii="GHEA Grapalat" w:hAnsi="GHEA Grapalat" w:cs="Sylfaen"/>
          <w:b/>
          <w:lang w:val="hy-AM"/>
        </w:rPr>
      </w:pPr>
    </w:p>
    <w:p w14:paraId="509EE6E2" w14:textId="77777777" w:rsidR="00000EEB" w:rsidRDefault="00000EEB" w:rsidP="00485BCE">
      <w:pPr>
        <w:pStyle w:val="BodyTextIndent3"/>
        <w:spacing w:line="240" w:lineRule="auto"/>
        <w:jc w:val="right"/>
        <w:rPr>
          <w:rFonts w:ascii="GHEA Grapalat" w:hAnsi="GHEA Grapalat" w:cs="Sylfaen"/>
          <w:b/>
          <w:lang w:val="hy-AM"/>
        </w:rPr>
      </w:pPr>
    </w:p>
    <w:p w14:paraId="7B0C5260" w14:textId="77777777" w:rsidR="00000EEB" w:rsidRDefault="00000EEB" w:rsidP="00485BCE">
      <w:pPr>
        <w:pStyle w:val="BodyTextIndent3"/>
        <w:spacing w:line="240" w:lineRule="auto"/>
        <w:jc w:val="right"/>
        <w:rPr>
          <w:rFonts w:ascii="GHEA Grapalat" w:hAnsi="GHEA Grapalat" w:cs="Sylfaen"/>
          <w:b/>
          <w:lang w:val="hy-AM"/>
        </w:rPr>
      </w:pPr>
    </w:p>
    <w:p w14:paraId="22C12AC2" w14:textId="77777777" w:rsidR="00000EEB" w:rsidRDefault="00000EEB" w:rsidP="00485BCE">
      <w:pPr>
        <w:pStyle w:val="BodyTextIndent3"/>
        <w:spacing w:line="240" w:lineRule="auto"/>
        <w:jc w:val="right"/>
        <w:rPr>
          <w:rFonts w:ascii="GHEA Grapalat" w:hAnsi="GHEA Grapalat" w:cs="Sylfaen"/>
          <w:b/>
          <w:lang w:val="hy-AM"/>
        </w:rPr>
      </w:pPr>
    </w:p>
    <w:p w14:paraId="67920DF2" w14:textId="77777777" w:rsidR="00000EEB" w:rsidRDefault="00000EEB" w:rsidP="00485BCE">
      <w:pPr>
        <w:pStyle w:val="BodyTextIndent3"/>
        <w:spacing w:line="240" w:lineRule="auto"/>
        <w:jc w:val="right"/>
        <w:rPr>
          <w:rFonts w:ascii="GHEA Grapalat" w:hAnsi="GHEA Grapalat" w:cs="Sylfaen"/>
          <w:b/>
          <w:lang w:val="hy-AM"/>
        </w:rPr>
      </w:pPr>
    </w:p>
    <w:p w14:paraId="692DE2F7" w14:textId="77777777" w:rsidR="00000EEB" w:rsidRDefault="00000EEB" w:rsidP="00485BCE">
      <w:pPr>
        <w:pStyle w:val="BodyTextIndent3"/>
        <w:spacing w:line="240" w:lineRule="auto"/>
        <w:jc w:val="right"/>
        <w:rPr>
          <w:rFonts w:ascii="GHEA Grapalat" w:hAnsi="GHEA Grapalat" w:cs="Sylfaen"/>
          <w:b/>
          <w:lang w:val="hy-AM"/>
        </w:rPr>
      </w:pPr>
    </w:p>
    <w:p w14:paraId="206906B5" w14:textId="77777777" w:rsidR="00000EEB" w:rsidRDefault="00000EEB" w:rsidP="00485BCE">
      <w:pPr>
        <w:pStyle w:val="BodyTextIndent3"/>
        <w:spacing w:line="240" w:lineRule="auto"/>
        <w:jc w:val="right"/>
        <w:rPr>
          <w:rFonts w:ascii="GHEA Grapalat" w:hAnsi="GHEA Grapalat" w:cs="Sylfaen"/>
          <w:b/>
          <w:lang w:val="hy-AM"/>
        </w:rPr>
      </w:pPr>
    </w:p>
    <w:p w14:paraId="78331395" w14:textId="77777777" w:rsidR="00000EEB" w:rsidRDefault="00000EEB" w:rsidP="00485BCE">
      <w:pPr>
        <w:pStyle w:val="BodyTextIndent3"/>
        <w:spacing w:line="240" w:lineRule="auto"/>
        <w:jc w:val="right"/>
        <w:rPr>
          <w:rFonts w:ascii="GHEA Grapalat" w:hAnsi="GHEA Grapalat" w:cs="Sylfaen"/>
          <w:b/>
          <w:lang w:val="hy-AM"/>
        </w:rPr>
      </w:pPr>
    </w:p>
    <w:p w14:paraId="5A83466B" w14:textId="77777777" w:rsidR="00000EEB" w:rsidRDefault="00000EEB" w:rsidP="00485BCE">
      <w:pPr>
        <w:pStyle w:val="BodyTextIndent3"/>
        <w:spacing w:line="240" w:lineRule="auto"/>
        <w:jc w:val="right"/>
        <w:rPr>
          <w:rFonts w:ascii="GHEA Grapalat" w:hAnsi="GHEA Grapalat" w:cs="Sylfaen"/>
          <w:b/>
          <w:lang w:val="hy-AM"/>
        </w:rPr>
      </w:pPr>
    </w:p>
    <w:p w14:paraId="79316A7B" w14:textId="77777777" w:rsidR="00000EEB" w:rsidRDefault="00000EEB" w:rsidP="00485BCE">
      <w:pPr>
        <w:pStyle w:val="BodyTextIndent3"/>
        <w:spacing w:line="240" w:lineRule="auto"/>
        <w:jc w:val="right"/>
        <w:rPr>
          <w:rFonts w:ascii="GHEA Grapalat" w:hAnsi="GHEA Grapalat" w:cs="Sylfaen"/>
          <w:b/>
          <w:lang w:val="hy-AM"/>
        </w:rPr>
      </w:pPr>
    </w:p>
    <w:p w14:paraId="77CEFB4C" w14:textId="77777777" w:rsidR="00000EEB" w:rsidRDefault="00000EEB" w:rsidP="00485BCE">
      <w:pPr>
        <w:pStyle w:val="BodyTextIndent3"/>
        <w:spacing w:line="240" w:lineRule="auto"/>
        <w:jc w:val="right"/>
        <w:rPr>
          <w:rFonts w:ascii="GHEA Grapalat" w:hAnsi="GHEA Grapalat" w:cs="Sylfaen"/>
          <w:b/>
          <w:lang w:val="hy-AM"/>
        </w:rPr>
      </w:pPr>
    </w:p>
    <w:p w14:paraId="5A8B944F" w14:textId="77777777" w:rsidR="00000EEB" w:rsidRDefault="00000EEB" w:rsidP="00485BCE">
      <w:pPr>
        <w:pStyle w:val="BodyTextIndent3"/>
        <w:spacing w:line="240" w:lineRule="auto"/>
        <w:jc w:val="right"/>
        <w:rPr>
          <w:rFonts w:ascii="GHEA Grapalat" w:hAnsi="GHEA Grapalat" w:cs="Sylfaen"/>
          <w:b/>
          <w:lang w:val="hy-AM"/>
        </w:rPr>
      </w:pPr>
    </w:p>
    <w:p w14:paraId="37C584B9" w14:textId="77777777" w:rsidR="00000EEB" w:rsidRDefault="00000EEB" w:rsidP="00485BCE">
      <w:pPr>
        <w:pStyle w:val="BodyTextIndent3"/>
        <w:spacing w:line="240" w:lineRule="auto"/>
        <w:jc w:val="right"/>
        <w:rPr>
          <w:rFonts w:ascii="GHEA Grapalat" w:hAnsi="GHEA Grapalat" w:cs="Sylfaen"/>
          <w:b/>
          <w:lang w:val="hy-AM"/>
        </w:rPr>
      </w:pPr>
    </w:p>
    <w:p w14:paraId="2F8187DF" w14:textId="77777777" w:rsidR="00000EEB" w:rsidRDefault="00000EEB" w:rsidP="00485BCE">
      <w:pPr>
        <w:pStyle w:val="BodyTextIndent3"/>
        <w:spacing w:line="240" w:lineRule="auto"/>
        <w:jc w:val="right"/>
        <w:rPr>
          <w:rFonts w:ascii="GHEA Grapalat" w:hAnsi="GHEA Grapalat" w:cs="Sylfaen"/>
          <w:b/>
          <w:lang w:val="hy-AM"/>
        </w:rPr>
      </w:pPr>
    </w:p>
    <w:p w14:paraId="1746479D" w14:textId="77777777" w:rsidR="00000EEB" w:rsidRDefault="00000EEB" w:rsidP="00485BCE">
      <w:pPr>
        <w:pStyle w:val="BodyTextIndent3"/>
        <w:spacing w:line="240" w:lineRule="auto"/>
        <w:jc w:val="right"/>
        <w:rPr>
          <w:rFonts w:ascii="GHEA Grapalat" w:hAnsi="GHEA Grapalat" w:cs="Sylfaen"/>
          <w:b/>
          <w:lang w:val="hy-AM"/>
        </w:rPr>
      </w:pPr>
    </w:p>
    <w:p w14:paraId="7E35FE17" w14:textId="77777777" w:rsidR="00000EEB" w:rsidRDefault="00000EEB" w:rsidP="00485BCE">
      <w:pPr>
        <w:pStyle w:val="BodyTextIndent3"/>
        <w:spacing w:line="240" w:lineRule="auto"/>
        <w:jc w:val="right"/>
        <w:rPr>
          <w:rFonts w:ascii="GHEA Grapalat" w:hAnsi="GHEA Grapalat" w:cs="Sylfaen"/>
          <w:b/>
          <w:lang w:val="hy-AM"/>
        </w:rPr>
      </w:pPr>
    </w:p>
    <w:p w14:paraId="7861B110" w14:textId="77777777" w:rsidR="00000EEB" w:rsidRDefault="00000EEB" w:rsidP="00485BCE">
      <w:pPr>
        <w:pStyle w:val="BodyTextIndent3"/>
        <w:spacing w:line="240" w:lineRule="auto"/>
        <w:jc w:val="right"/>
        <w:rPr>
          <w:rFonts w:ascii="GHEA Grapalat" w:hAnsi="GHEA Grapalat" w:cs="Sylfaen"/>
          <w:b/>
          <w:lang w:val="hy-AM"/>
        </w:rPr>
      </w:pPr>
    </w:p>
    <w:p w14:paraId="56D2A4A1" w14:textId="77777777" w:rsidR="00000EEB" w:rsidRDefault="00000EEB" w:rsidP="00485BCE">
      <w:pPr>
        <w:pStyle w:val="BodyTextIndent3"/>
        <w:spacing w:line="240" w:lineRule="auto"/>
        <w:jc w:val="right"/>
        <w:rPr>
          <w:rFonts w:ascii="GHEA Grapalat" w:hAnsi="GHEA Grapalat" w:cs="Sylfaen"/>
          <w:b/>
          <w:lang w:val="hy-AM"/>
        </w:rPr>
      </w:pPr>
    </w:p>
    <w:p w14:paraId="6A028B07" w14:textId="77777777" w:rsidR="00000EEB" w:rsidRDefault="00000EEB" w:rsidP="00485BCE">
      <w:pPr>
        <w:pStyle w:val="BodyTextIndent3"/>
        <w:spacing w:line="240" w:lineRule="auto"/>
        <w:jc w:val="right"/>
        <w:rPr>
          <w:rFonts w:ascii="GHEA Grapalat" w:hAnsi="GHEA Grapalat" w:cs="Sylfaen"/>
          <w:b/>
          <w:lang w:val="hy-AM"/>
        </w:rPr>
      </w:pPr>
    </w:p>
    <w:p w14:paraId="7E9C83E0" w14:textId="77777777" w:rsidR="00000EEB" w:rsidRDefault="00000EEB" w:rsidP="00485BCE">
      <w:pPr>
        <w:pStyle w:val="BodyTextIndent3"/>
        <w:spacing w:line="240" w:lineRule="auto"/>
        <w:jc w:val="right"/>
        <w:rPr>
          <w:rFonts w:ascii="GHEA Grapalat" w:hAnsi="GHEA Grapalat" w:cs="Sylfaen"/>
          <w:b/>
          <w:lang w:val="hy-AM"/>
        </w:rPr>
      </w:pPr>
    </w:p>
    <w:p w14:paraId="0A5DFF81" w14:textId="3E3B5067" w:rsidR="00485BCE" w:rsidRPr="00015CC3" w:rsidRDefault="00485BCE" w:rsidP="00485BCE">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015CC3">
        <w:rPr>
          <w:rFonts w:ascii="GHEA Grapalat" w:hAnsi="GHEA Grapalat" w:cs="Arial"/>
          <w:b/>
          <w:lang w:val="hy-AM"/>
        </w:rPr>
        <w:t>.1</w:t>
      </w:r>
    </w:p>
    <w:p w14:paraId="531FAC50" w14:textId="557C1DA3" w:rsidR="00485BCE" w:rsidRPr="00E6597C" w:rsidRDefault="00485BCE" w:rsidP="00485BCE">
      <w:pPr>
        <w:pStyle w:val="BodyTextIndent3"/>
        <w:spacing w:line="240" w:lineRule="auto"/>
        <w:jc w:val="right"/>
        <w:rPr>
          <w:rFonts w:ascii="GHEA Grapalat" w:hAnsi="GHEA Grapalat" w:cs="Arial"/>
          <w:b/>
          <w:lang w:val="hy-AM"/>
        </w:rPr>
      </w:pPr>
      <w:r w:rsidRPr="00E6597C">
        <w:rPr>
          <w:rFonts w:ascii="GHEA Grapalat" w:hAnsi="GHEA Grapalat"/>
          <w:sz w:val="24"/>
          <w:szCs w:val="24"/>
          <w:lang w:val="hy-AM"/>
        </w:rPr>
        <w:t>«</w:t>
      </w:r>
      <w:r w:rsidR="00B92679">
        <w:rPr>
          <w:rFonts w:ascii="GHEA Grapalat" w:hAnsi="GHEA Grapalat"/>
          <w:b/>
          <w:lang w:val="hy-AM"/>
        </w:rPr>
        <w:t>ԵԷՏ-ԲՄԱՇՁԲ-24/02</w:t>
      </w:r>
      <w:r w:rsidRPr="00E6597C">
        <w:rPr>
          <w:rFonts w:ascii="GHEA Grapalat" w:hAnsi="GHEA Grapalat"/>
          <w:sz w:val="24"/>
          <w:szCs w:val="24"/>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122589A" w14:textId="77777777" w:rsidR="00485BCE" w:rsidRPr="00E6597C" w:rsidRDefault="00485BCE" w:rsidP="00485BCE">
      <w:pPr>
        <w:pStyle w:val="BodyTextIndent3"/>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DADAFC3" w14:textId="77777777" w:rsidR="000E5C08" w:rsidRPr="00015CC3" w:rsidRDefault="000E5C08" w:rsidP="00F70B7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2B3C9EF0" w14:textId="77777777" w:rsidR="000E5C08" w:rsidRPr="00015CC3" w:rsidRDefault="000E5C08" w:rsidP="00F70B7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4FAA2D06" w14:textId="77777777" w:rsidR="00F70B7C" w:rsidRPr="000B4CF4" w:rsidRDefault="00F70B7C" w:rsidP="00F70B7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B4CF4">
        <w:rPr>
          <w:rStyle w:val="Strong"/>
          <w:rFonts w:ascii="GHEA Grapalat" w:hAnsi="GHEA Grapalat"/>
          <w:color w:val="000000"/>
          <w:sz w:val="20"/>
          <w:szCs w:val="20"/>
          <w:lang w:val="hy-AM"/>
        </w:rPr>
        <w:t>ԵՐԱՇԽԻՔ N __________</w:t>
      </w:r>
    </w:p>
    <w:p w14:paraId="4E8E1A7B" w14:textId="77777777" w:rsidR="00F70B7C" w:rsidRPr="000B4CF4" w:rsidRDefault="00F70B7C" w:rsidP="00F70B7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B4CF4">
        <w:rPr>
          <w:rStyle w:val="Strong"/>
          <w:rFonts w:ascii="GHEA Grapalat" w:hAnsi="GHEA Grapalat"/>
          <w:color w:val="000000"/>
          <w:sz w:val="20"/>
          <w:szCs w:val="20"/>
          <w:lang w:val="hy-AM"/>
        </w:rPr>
        <w:t>(որակավորման ապահովում)</w:t>
      </w:r>
    </w:p>
    <w:p w14:paraId="3C9AB401" w14:textId="77777777" w:rsidR="00F70B7C" w:rsidRPr="000B4CF4" w:rsidRDefault="00F70B7C" w:rsidP="00F70B7C">
      <w:pPr>
        <w:pStyle w:val="NormalWeb"/>
        <w:shd w:val="clear" w:color="auto" w:fill="FFFFFF"/>
        <w:spacing w:before="0" w:beforeAutospacing="0" w:after="0" w:afterAutospacing="0"/>
        <w:ind w:firstLine="375"/>
        <w:rPr>
          <w:rStyle w:val="Strong"/>
          <w:lang w:val="hy-AM"/>
        </w:rPr>
      </w:pPr>
    </w:p>
    <w:p w14:paraId="15F8639B" w14:textId="77777777" w:rsidR="00F70B7C" w:rsidRPr="000B4CF4" w:rsidRDefault="00F70B7C" w:rsidP="00F70B7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ab/>
        <w:t xml:space="preserve">1.Սույն երաշխիքը (այսուհետ՝ երաշխիք) հանդիսանում է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p>
    <w:p w14:paraId="7511F198" w14:textId="77777777" w:rsidR="00F70B7C" w:rsidRPr="000B4CF4" w:rsidRDefault="00F70B7C" w:rsidP="00F70B7C">
      <w:pPr>
        <w:pStyle w:val="NormalWeb"/>
        <w:shd w:val="clear" w:color="auto" w:fill="FFFFFF"/>
        <w:spacing w:before="0" w:beforeAutospacing="0" w:after="0" w:afterAutospacing="0"/>
        <w:ind w:left="5664" w:firstLine="708"/>
        <w:rPr>
          <w:rStyle w:val="Strong"/>
          <w:lang w:val="hy-AM"/>
        </w:rPr>
      </w:pPr>
      <w:r w:rsidRPr="000B4CF4">
        <w:rPr>
          <w:rFonts w:ascii="GHEA Grapalat" w:hAnsi="GHEA Grapalat" w:cs="Sylfaen"/>
          <w:vertAlign w:val="superscript"/>
          <w:lang w:val="hy-AM"/>
        </w:rPr>
        <w:t xml:space="preserve">          պատվիրատուի անվանումը</w:t>
      </w:r>
    </w:p>
    <w:p w14:paraId="4C6E4E94" w14:textId="77777777" w:rsidR="00F70B7C" w:rsidRPr="007154FC" w:rsidRDefault="00F70B7C" w:rsidP="00F70B7C">
      <w:pPr>
        <w:pStyle w:val="NormalWeb"/>
        <w:shd w:val="clear" w:color="auto" w:fill="FFFFFF"/>
        <w:spacing w:before="0" w:beforeAutospacing="0" w:after="0" w:afterAutospacing="0"/>
        <w:rPr>
          <w:rFonts w:ascii="GHEA Grapalat" w:hAnsi="GHEA Grapalat" w:cs="Sylfaen"/>
          <w:vertAlign w:val="superscript"/>
          <w:lang w:val="hy-AM"/>
        </w:rPr>
      </w:pPr>
      <w:r w:rsidRPr="000B4CF4">
        <w:rPr>
          <w:rStyle w:val="Strong"/>
          <w:rFonts w:ascii="GHEA Grapalat" w:hAnsi="GHEA Grapalat"/>
          <w:b w:val="0"/>
          <w:bCs w:val="0"/>
          <w:sz w:val="20"/>
          <w:szCs w:val="20"/>
          <w:lang w:val="hy-AM"/>
        </w:rPr>
        <w:t xml:space="preserve">(այսուհետ՝ բենեֆիցիար) կողմից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14:paraId="3EC94F12" w14:textId="77777777" w:rsidR="00F70B7C" w:rsidRPr="000B4CF4" w:rsidRDefault="00F70B7C" w:rsidP="00F70B7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գնման ընթացակարգի արդյունքում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w:t>
      </w:r>
    </w:p>
    <w:p w14:paraId="4BEB2E12" w14:textId="77777777" w:rsidR="00F70B7C" w:rsidRPr="00F27778" w:rsidRDefault="00F70B7C" w:rsidP="00F70B7C">
      <w:pPr>
        <w:pStyle w:val="NormalWeb"/>
        <w:shd w:val="clear" w:color="auto" w:fill="FFFFFF"/>
        <w:spacing w:before="0" w:beforeAutospacing="0" w:after="0" w:afterAutospacing="0"/>
        <w:ind w:firstLine="375"/>
        <w:rPr>
          <w:rFonts w:cs="Sylfaen"/>
          <w:vertAlign w:val="superscript"/>
          <w:lang w:val="hy-AM"/>
        </w:rPr>
      </w:pP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14:paraId="18533BCA" w14:textId="42135D0A" w:rsidR="00F70B7C" w:rsidRPr="000B4CF4" w:rsidRDefault="00F70B7C" w:rsidP="00F70B7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0B4CF4">
        <w:rPr>
          <w:rStyle w:val="Strong"/>
          <w:rFonts w:ascii="GHEA Grapalat" w:hAnsi="GHEA Grapalat"/>
          <w:b w:val="0"/>
          <w:bCs w:val="0"/>
          <w:sz w:val="20"/>
          <w:szCs w:val="20"/>
          <w:lang w:val="hy-AM"/>
        </w:rPr>
        <w:t>ցիպալ) կողմից կնքվելիք N</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t xml:space="preserve">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t xml:space="preserve">  </w:t>
      </w:r>
      <w:r w:rsidRPr="000B4CF4">
        <w:rPr>
          <w:rStyle w:val="Strong"/>
          <w:rFonts w:ascii="GHEA Grapalat" w:hAnsi="GHEA Grapalat"/>
          <w:b w:val="0"/>
          <w:bCs w:val="0"/>
          <w:sz w:val="20"/>
          <w:szCs w:val="20"/>
          <w:lang w:val="hy-AM"/>
        </w:rPr>
        <w:tab/>
        <w:t xml:space="preserve"> </w:t>
      </w:r>
      <w:r w:rsidRPr="000B4CF4">
        <w:rPr>
          <w:rStyle w:val="Strong"/>
          <w:rFonts w:ascii="GHEA Grapalat" w:hAnsi="GHEA Grapalat"/>
          <w:b w:val="0"/>
          <w:bCs w:val="0"/>
          <w:sz w:val="20"/>
          <w:szCs w:val="20"/>
          <w:lang w:val="hy-AM"/>
        </w:rPr>
        <w:tab/>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4C29604A" w14:textId="77777777" w:rsidR="00F70B7C" w:rsidRPr="000B4CF4" w:rsidRDefault="00F70B7C" w:rsidP="00F70B7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F70B7C">
        <w:rPr>
          <w:rStyle w:val="Strong"/>
          <w:rFonts w:ascii="GHEA Grapalat" w:hAnsi="GHEA Grapalat"/>
          <w:b w:val="0"/>
          <w:bCs w:val="0"/>
          <w:sz w:val="20"/>
          <w:szCs w:val="20"/>
          <w:lang w:val="hy-AM"/>
        </w:rPr>
        <w:t>պայմանագրով (այսուհետ՝ պայմանագիր)</w:t>
      </w:r>
      <w:r w:rsidRPr="000B4CF4">
        <w:rPr>
          <w:rStyle w:val="Strong"/>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0B4CF4" w:rsidRDefault="00F70B7C" w:rsidP="00F70B7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2. Երաշխիքով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(այսուհետ՝ երաշխիք տվող </w:t>
      </w:r>
    </w:p>
    <w:p w14:paraId="7B60BDA6" w14:textId="77777777" w:rsidR="00F70B7C" w:rsidRPr="000B4CF4" w:rsidRDefault="006D3406" w:rsidP="00F70B7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t xml:space="preserve"> </w:t>
      </w:r>
      <w:r w:rsidR="00F70B7C" w:rsidRPr="000B4CF4">
        <w:rPr>
          <w:rStyle w:val="Strong"/>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14:paraId="49587E6B" w14:textId="77777777" w:rsidR="00F70B7C" w:rsidRPr="000B4CF4" w:rsidRDefault="00F70B7C" w:rsidP="00F70B7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t xml:space="preserve">  </w:t>
      </w:r>
    </w:p>
    <w:p w14:paraId="62F6A51D" w14:textId="77777777" w:rsidR="00F70B7C" w:rsidRPr="000B4CF4" w:rsidRDefault="00F70B7C" w:rsidP="00F70B7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B292600" w14:textId="77777777" w:rsidR="00F70B7C" w:rsidRPr="00F70B7C" w:rsidRDefault="00F70B7C" w:rsidP="00F70B7C">
      <w:pPr>
        <w:pStyle w:val="NormalWeb"/>
        <w:shd w:val="clear" w:color="auto" w:fill="FFFFFF"/>
        <w:spacing w:before="0" w:beforeAutospacing="0" w:after="0" w:afterAutospacing="0"/>
        <w:jc w:val="both"/>
        <w:rPr>
          <w:rFonts w:ascii="GHEA Grapalat" w:hAnsi="GHEA Grapalat" w:cs="Arial"/>
          <w:sz w:val="20"/>
          <w:lang w:val="hy-AM"/>
        </w:rPr>
      </w:pPr>
      <w:r w:rsidRPr="00F70B7C">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F70B7C">
        <w:rPr>
          <w:rStyle w:val="Strong"/>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77777777" w:rsidR="00F70B7C" w:rsidRPr="000B4CF4" w:rsidRDefault="00F70B7C" w:rsidP="00F70B7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F70B7C">
        <w:rPr>
          <w:rStyle w:val="Strong"/>
          <w:rFonts w:ascii="GHEA Grapalat" w:hAnsi="GHEA Grapalat"/>
          <w:b w:val="0"/>
          <w:bCs w:val="0"/>
          <w:sz w:val="20"/>
          <w:szCs w:val="20"/>
          <w:lang w:val="hy-AM"/>
        </w:rPr>
        <w:t xml:space="preserve">  Վճարումը  կատարվում է բենեֆիցիարի </w:t>
      </w:r>
      <w:r w:rsidRPr="00F70B7C">
        <w:rPr>
          <w:rStyle w:val="Strong"/>
          <w:rFonts w:ascii="GHEA Grapalat" w:hAnsi="GHEA Grapalat"/>
          <w:b w:val="0"/>
          <w:bCs w:val="0"/>
          <w:sz w:val="20"/>
          <w:szCs w:val="20"/>
          <w:u w:val="single"/>
          <w:lang w:val="hy-AM"/>
        </w:rPr>
        <w:tab/>
      </w:r>
      <w:r w:rsidRPr="00F70B7C">
        <w:rPr>
          <w:rStyle w:val="Strong"/>
          <w:rFonts w:ascii="GHEA Grapalat" w:hAnsi="GHEA Grapalat"/>
          <w:b w:val="0"/>
          <w:bCs w:val="0"/>
          <w:sz w:val="20"/>
          <w:szCs w:val="20"/>
          <w:u w:val="single"/>
          <w:lang w:val="hy-AM"/>
        </w:rPr>
        <w:tab/>
      </w:r>
      <w:r w:rsidRPr="00F70B7C">
        <w:rPr>
          <w:rStyle w:val="Strong"/>
          <w:rFonts w:ascii="GHEA Grapalat" w:hAnsi="GHEA Grapalat"/>
          <w:b w:val="0"/>
          <w:bCs w:val="0"/>
          <w:sz w:val="20"/>
          <w:szCs w:val="20"/>
          <w:u w:val="single"/>
          <w:lang w:val="hy-AM"/>
        </w:rPr>
        <w:tab/>
        <w:t xml:space="preserve"> </w:t>
      </w:r>
      <w:r w:rsidRPr="00F70B7C">
        <w:rPr>
          <w:rStyle w:val="Strong"/>
          <w:rFonts w:ascii="GHEA Grapalat" w:hAnsi="GHEA Grapalat"/>
          <w:b w:val="0"/>
          <w:bCs w:val="0"/>
          <w:sz w:val="20"/>
          <w:szCs w:val="20"/>
          <w:u w:val="single"/>
          <w:lang w:val="hy-AM"/>
        </w:rPr>
        <w:tab/>
      </w:r>
      <w:r w:rsidRPr="00F70B7C">
        <w:rPr>
          <w:rStyle w:val="Strong"/>
          <w:rFonts w:ascii="GHEA Grapalat" w:hAnsi="GHEA Grapalat"/>
          <w:b w:val="0"/>
          <w:bCs w:val="0"/>
          <w:sz w:val="20"/>
          <w:szCs w:val="20"/>
          <w:u w:val="single"/>
          <w:lang w:val="hy-AM"/>
        </w:rPr>
        <w:tab/>
      </w:r>
      <w:r w:rsidRPr="00F70B7C">
        <w:rPr>
          <w:rStyle w:val="Strong"/>
          <w:rFonts w:ascii="GHEA Grapalat" w:hAnsi="GHEA Grapalat"/>
          <w:b w:val="0"/>
          <w:bCs w:val="0"/>
          <w:sz w:val="20"/>
          <w:szCs w:val="20"/>
          <w:u w:val="single"/>
          <w:lang w:val="hy-AM"/>
        </w:rPr>
        <w:tab/>
      </w:r>
      <w:r w:rsidRPr="00F70B7C">
        <w:rPr>
          <w:rStyle w:val="Strong"/>
          <w:rFonts w:ascii="GHEA Grapalat" w:hAnsi="GHEA Grapalat"/>
          <w:b w:val="0"/>
          <w:bCs w:val="0"/>
          <w:sz w:val="20"/>
          <w:szCs w:val="20"/>
          <w:lang w:val="hy-AM"/>
        </w:rPr>
        <w:t xml:space="preserve"> հաշվեհամարին փոխանցման միջոցով:</w:t>
      </w:r>
    </w:p>
    <w:p w14:paraId="707FAD6B" w14:textId="77777777" w:rsidR="00F70B7C" w:rsidRPr="000B4CF4" w:rsidRDefault="00F70B7C" w:rsidP="00F70B7C">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  </w:t>
      </w:r>
    </w:p>
    <w:p w14:paraId="6D2CE392" w14:textId="77777777" w:rsidR="00F70B7C" w:rsidRPr="000B4CF4" w:rsidRDefault="00F70B7C" w:rsidP="00F70B7C">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E23420F" w14:textId="77777777" w:rsidR="00F70B7C" w:rsidRPr="000B4CF4" w:rsidRDefault="00F70B7C" w:rsidP="00F70B7C">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AA3A8D" w14:textId="25C01496" w:rsidR="001516D3" w:rsidRPr="00842CF6" w:rsidRDefault="00F70B7C" w:rsidP="001516D3">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Երաշխիքը գործում է</w:t>
      </w:r>
      <w:r w:rsidR="00C53834">
        <w:rPr>
          <w:rFonts w:ascii="GHEA Grapalat" w:hAnsi="GHEA Grapalat"/>
          <w:color w:val="000000"/>
          <w:sz w:val="20"/>
          <w:szCs w:val="20"/>
          <w:lang w:val="hy-AM"/>
        </w:rPr>
        <w:t xml:space="preserve"> թողարկման պահից և ուժի</w:t>
      </w:r>
      <w:r w:rsidR="0095281A">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մեջ է </w:t>
      </w:r>
      <w:r w:rsidR="001516D3" w:rsidRPr="00842CF6">
        <w:rPr>
          <w:rFonts w:ascii="GHEA Grapalat" w:hAnsi="GHEA Grapalat"/>
          <w:color w:val="000000"/>
          <w:sz w:val="20"/>
          <w:szCs w:val="20"/>
          <w:lang w:val="hy-AM"/>
        </w:rPr>
        <w:t xml:space="preserve"> բենեֆիցիարի և պրինցիպալի միջև N </w:t>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s="Sylfaen"/>
          <w:vertAlign w:val="superscript"/>
          <w:lang w:val="hy-AM"/>
        </w:rPr>
        <w:t xml:space="preserve">                               </w:t>
      </w:r>
    </w:p>
    <w:p w14:paraId="72950BDC" w14:textId="77777777" w:rsidR="001516D3" w:rsidRPr="00842CF6" w:rsidRDefault="001516D3" w:rsidP="001516D3">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5AF4F28D" w14:textId="77777777" w:rsidR="001516D3" w:rsidRPr="00842CF6" w:rsidRDefault="001516D3" w:rsidP="001516D3">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14:paraId="48EA27EB" w14:textId="7B528D3F" w:rsidR="00C53834" w:rsidRPr="003750DF" w:rsidRDefault="001516D3" w:rsidP="00C53834">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w:t>
      </w:r>
      <w:r w:rsidR="00C53834" w:rsidRPr="008242F8">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5A0A2D26" w14:textId="77777777" w:rsidR="00C53834" w:rsidRPr="003750DF" w:rsidRDefault="00C53834" w:rsidP="00C53834">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20A0057" w14:textId="69B46741" w:rsidR="001516D3" w:rsidRPr="00842CF6" w:rsidRDefault="001516D3" w:rsidP="001516D3">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54BBB969" w14:textId="77777777" w:rsidR="00F70B7C" w:rsidRPr="000B4CF4" w:rsidRDefault="00F70B7C" w:rsidP="00807F72">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77777777" w:rsidR="00F70B7C" w:rsidRPr="000B4CF4" w:rsidRDefault="00F70B7C" w:rsidP="00F70B7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14:paraId="580555B9" w14:textId="77777777" w:rsidR="00F70B7C" w:rsidRPr="000B4CF4" w:rsidRDefault="00F70B7C" w:rsidP="00F70B7C">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5FB6735F" w14:textId="77777777" w:rsidR="00F70B7C" w:rsidRPr="000B4CF4" w:rsidRDefault="00F70B7C" w:rsidP="00F70B7C">
      <w:pPr>
        <w:pStyle w:val="NormalWeb"/>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7574E331" w14:textId="77777777" w:rsidR="00F70B7C" w:rsidRPr="00F70B7C"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r w:rsidR="00E36F9C">
        <w:fldChar w:fldCharType="begin"/>
      </w:r>
      <w:r w:rsidR="00E36F9C" w:rsidRPr="006F1AAD">
        <w:rPr>
          <w:lang w:val="hy-AM"/>
          <w:rPrChange w:id="11" w:author="Sergey Shahnazaryan" w:date="2024-02-09T13:10:00Z">
            <w:rPr>
              <w:rFonts w:ascii="Arial LatArm" w:hAnsi="Arial LatArm"/>
              <w:i/>
              <w:sz w:val="20"/>
              <w:szCs w:val="20"/>
              <w:lang w:val="en-AU"/>
            </w:rPr>
          </w:rPrChange>
        </w:rPr>
        <w:instrText xml:space="preserve"> HYPERLINK "http://www.procurement.am" </w:instrText>
      </w:r>
      <w:r w:rsidR="00E36F9C">
        <w:fldChar w:fldCharType="separate"/>
      </w:r>
      <w:r w:rsidRPr="000B4CF4">
        <w:rPr>
          <w:rStyle w:val="Hyperlink"/>
          <w:rFonts w:ascii="GHEA Grapalat" w:hAnsi="GHEA Grapalat"/>
          <w:sz w:val="20"/>
          <w:szCs w:val="20"/>
          <w:lang w:val="hy-AM"/>
        </w:rPr>
        <w:t>www.procurement.am</w:t>
      </w:r>
      <w:r w:rsidR="00E36F9C">
        <w:rPr>
          <w:rStyle w:val="Hyperlink"/>
          <w:rFonts w:ascii="GHEA Grapalat" w:hAnsi="GHEA Grapalat"/>
          <w:sz w:val="20"/>
          <w:szCs w:val="20"/>
          <w:lang w:val="hy-AM"/>
        </w:rPr>
        <w:fldChar w:fldCharType="end"/>
      </w:r>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203CCD48" w14:textId="77777777" w:rsidR="00F70B7C" w:rsidRPr="00F70B7C"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0B4CF4"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18D24E2D" w14:textId="77777777" w:rsidR="00F70B7C" w:rsidRPr="000B4CF4" w:rsidRDefault="00F70B7C" w:rsidP="00F70B7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570DD9F4" w14:textId="77777777" w:rsidR="00F70B7C" w:rsidRPr="000B4CF4"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0B4CF4" w:rsidRDefault="00F70B7C" w:rsidP="00F70B7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502A5215" w14:textId="77777777" w:rsidR="00F70B7C" w:rsidRPr="000B4CF4"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0B4CF4" w:rsidRDefault="00F70B7C" w:rsidP="00265A5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0B4CF4"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7F9E66" w14:textId="77777777" w:rsidR="00F70B7C" w:rsidRPr="000B4CF4"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9ECAFA2" w14:textId="77777777" w:rsidR="00F70B7C" w:rsidRPr="000B4CF4" w:rsidRDefault="00F70B7C" w:rsidP="00F70B7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81AA801" w14:textId="77777777" w:rsidR="00F70B7C" w:rsidRPr="009C370D" w:rsidRDefault="00F70B7C" w:rsidP="00F70B7C">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2451A46C" w14:textId="77777777" w:rsidR="00AB2DA5" w:rsidRDefault="00AB2DA5" w:rsidP="00AB2DA5">
      <w:pPr>
        <w:pStyle w:val="FootnoteText"/>
        <w:jc w:val="both"/>
        <w:rPr>
          <w:rFonts w:ascii="GHEA Grapalat" w:hAnsi="GHEA Grapalat"/>
          <w:i/>
          <w:sz w:val="16"/>
          <w:szCs w:val="16"/>
          <w:lang w:val="hy-AM"/>
        </w:rPr>
      </w:pPr>
    </w:p>
    <w:p w14:paraId="65150DA4" w14:textId="77777777" w:rsidR="00AB2DA5" w:rsidRDefault="00AB2DA5" w:rsidP="00AB2DA5">
      <w:pPr>
        <w:pStyle w:val="FootnoteText"/>
        <w:jc w:val="both"/>
        <w:rPr>
          <w:rFonts w:ascii="GHEA Grapalat" w:hAnsi="GHEA Grapalat"/>
          <w:i/>
          <w:sz w:val="16"/>
          <w:szCs w:val="16"/>
          <w:lang w:val="hy-AM"/>
        </w:rPr>
      </w:pPr>
    </w:p>
    <w:p w14:paraId="224B59CD" w14:textId="77777777" w:rsidR="00AB2DA5" w:rsidRDefault="00AB2DA5" w:rsidP="00AB2DA5">
      <w:pPr>
        <w:pStyle w:val="FootnoteText"/>
        <w:jc w:val="both"/>
        <w:rPr>
          <w:rFonts w:ascii="GHEA Grapalat" w:hAnsi="GHEA Grapalat"/>
          <w:i/>
          <w:sz w:val="16"/>
          <w:szCs w:val="16"/>
          <w:lang w:val="hy-AM"/>
        </w:rPr>
      </w:pPr>
    </w:p>
    <w:p w14:paraId="64FB4ACE" w14:textId="77777777" w:rsidR="00AB2DA5" w:rsidRDefault="00AB2DA5" w:rsidP="00AB2DA5">
      <w:pPr>
        <w:pStyle w:val="FootnoteText"/>
        <w:jc w:val="both"/>
        <w:rPr>
          <w:rFonts w:ascii="GHEA Grapalat" w:hAnsi="GHEA Grapalat"/>
          <w:i/>
          <w:sz w:val="16"/>
          <w:szCs w:val="16"/>
          <w:lang w:val="hy-AM"/>
        </w:rPr>
      </w:pPr>
    </w:p>
    <w:p w14:paraId="21ABF326" w14:textId="3602F4E3" w:rsidR="00270F01" w:rsidRPr="00E6597C" w:rsidRDefault="00F70B7C" w:rsidP="00270F01">
      <w:pPr>
        <w:pStyle w:val="BodyTextIndent3"/>
        <w:spacing w:line="240" w:lineRule="auto"/>
        <w:jc w:val="right"/>
        <w:rPr>
          <w:rFonts w:ascii="GHEA Grapalat" w:hAnsi="GHEA Grapalat" w:cs="Sylfaen"/>
          <w:b/>
          <w:lang w:val="hy-AM"/>
        </w:rPr>
      </w:pPr>
      <w:r>
        <w:rPr>
          <w:rFonts w:ascii="GHEA Grapalat" w:hAnsi="GHEA Grapalat"/>
          <w:b/>
          <w:lang w:val="hy-AM"/>
        </w:rPr>
        <w:br w:type="page"/>
      </w:r>
    </w:p>
    <w:p w14:paraId="16F7756E" w14:textId="3D9505D2" w:rsidR="00091EBC" w:rsidRPr="004605D7" w:rsidRDefault="00091EBC" w:rsidP="00265A5A">
      <w:pPr>
        <w:pStyle w:val="BodyTextIndent3"/>
        <w:spacing w:line="240" w:lineRule="auto"/>
        <w:ind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648C28E9" w:rsidR="00091EBC" w:rsidRPr="00E6597C" w:rsidRDefault="00091EBC" w:rsidP="00091EBC">
      <w:pPr>
        <w:pStyle w:val="BodyTextIndent3"/>
        <w:spacing w:line="240" w:lineRule="auto"/>
        <w:jc w:val="right"/>
        <w:rPr>
          <w:rFonts w:ascii="GHEA Grapalat" w:hAnsi="GHEA Grapalat" w:cs="Arial"/>
          <w:b/>
          <w:lang w:val="hy-AM"/>
        </w:rPr>
      </w:pPr>
      <w:r w:rsidRPr="00E6597C">
        <w:rPr>
          <w:rFonts w:ascii="GHEA Grapalat" w:hAnsi="GHEA Grapalat"/>
          <w:sz w:val="24"/>
          <w:szCs w:val="24"/>
          <w:lang w:val="hy-AM"/>
        </w:rPr>
        <w:t>«</w:t>
      </w:r>
      <w:r w:rsidR="00B92679">
        <w:rPr>
          <w:rFonts w:ascii="GHEA Grapalat" w:hAnsi="GHEA Grapalat"/>
          <w:b/>
          <w:lang w:val="hy-AM"/>
        </w:rPr>
        <w:t>ԵԷՏ-ԲՄԱՇՁԲ-24/02</w:t>
      </w:r>
      <w:r w:rsidRPr="00E6597C">
        <w:rPr>
          <w:rFonts w:ascii="GHEA Grapalat" w:hAnsi="GHEA Grapalat"/>
          <w:sz w:val="24"/>
          <w:szCs w:val="24"/>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4DDF100D" w14:textId="77777777" w:rsidR="00091EBC" w:rsidRPr="00E6597C" w:rsidRDefault="00091EBC" w:rsidP="00091EBC">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17791A0" w14:textId="77777777" w:rsidR="00091EBC" w:rsidRPr="00E6597C" w:rsidRDefault="00091EBC" w:rsidP="00091EBC">
      <w:pPr>
        <w:pStyle w:val="BodyTextIndent3"/>
        <w:spacing w:line="240" w:lineRule="auto"/>
        <w:jc w:val="right"/>
        <w:rPr>
          <w:rFonts w:ascii="GHEA Grapalat" w:hAnsi="GHEA Grapalat" w:cs="Sylfaen"/>
          <w:b/>
          <w:lang w:val="hy-AM"/>
        </w:rPr>
      </w:pPr>
    </w:p>
    <w:p w14:paraId="631A64DD"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06F6089B"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7B4C740"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և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265A5A">
        <w:rPr>
          <w:rStyle w:val="Strong"/>
          <w:rFonts w:ascii="GHEA Grapalat" w:hAnsi="GHEA Grapalat"/>
          <w:b w:val="0"/>
          <w:bCs w:val="0"/>
          <w:sz w:val="20"/>
          <w:szCs w:val="20"/>
          <w:u w:val="single"/>
          <w:lang w:val="hy-AM"/>
        </w:rPr>
        <w:t xml:space="preserve"> </w:t>
      </w:r>
      <w:r w:rsidR="0034164E"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34164E" w:rsidRPr="000B4CF4">
        <w:rPr>
          <w:rStyle w:val="Strong"/>
          <w:rFonts w:ascii="GHEA Grapalat" w:hAnsi="GHEA Grapalat"/>
          <w:b w:val="0"/>
          <w:bCs w:val="0"/>
          <w:sz w:val="20"/>
          <w:szCs w:val="20"/>
          <w:lang w:val="hy-AM"/>
        </w:rPr>
        <w:t xml:space="preserve">ցիպալ) </w:t>
      </w:r>
      <w:r w:rsidRPr="004605D7">
        <w:rPr>
          <w:rStyle w:val="Strong"/>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կնքվելիք N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Strong"/>
          <w:rFonts w:ascii="GHEA Grapalat" w:hAnsi="GHEA Grapalat"/>
          <w:b w:val="0"/>
          <w:bCs w:val="0"/>
          <w:sz w:val="20"/>
          <w:szCs w:val="20"/>
          <w:lang w:val="hy-AM"/>
        </w:rPr>
        <w:t>ում</w:t>
      </w:r>
      <w:r w:rsidRPr="004605D7">
        <w:rPr>
          <w:rStyle w:val="Strong"/>
          <w:rFonts w:ascii="GHEA Grapalat" w:hAnsi="GHEA Grapalat"/>
          <w:b w:val="0"/>
          <w:bCs w:val="0"/>
          <w:sz w:val="20"/>
          <w:szCs w:val="20"/>
          <w:lang w:val="hy-AM"/>
        </w:rPr>
        <w:t xml:space="preserve">: </w:t>
      </w:r>
    </w:p>
    <w:p w14:paraId="66E4C83C"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EA1AB35"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հաշվեհամարին փոխանցման միջոցով:</w:t>
      </w:r>
    </w:p>
    <w:p w14:paraId="12B825DF"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p>
    <w:p w14:paraId="3D91954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842CF6" w:rsidRDefault="0024041A" w:rsidP="006C483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1D3D1A1B" w:rsidR="00436DA1" w:rsidRPr="003750DF" w:rsidRDefault="006C4836" w:rsidP="00436DA1">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436DA1">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rsidR="00E36F9C">
        <w:fldChar w:fldCharType="begin"/>
      </w:r>
      <w:r w:rsidR="00E36F9C" w:rsidRPr="006F1AAD">
        <w:rPr>
          <w:lang w:val="hy-AM"/>
          <w:rPrChange w:id="12" w:author="Sergey Shahnazaryan" w:date="2024-02-09T13:10:00Z">
            <w:rPr>
              <w:rFonts w:ascii="Arial LatArm" w:hAnsi="Arial LatArm"/>
              <w:i/>
              <w:sz w:val="20"/>
              <w:szCs w:val="20"/>
              <w:lang w:val="en-AU"/>
            </w:rPr>
          </w:rPrChange>
        </w:rPr>
        <w:instrText xml:space="preserve"> HYPERLINK "http://www.procurement.am" </w:instrText>
      </w:r>
      <w:r w:rsidR="00E36F9C">
        <w:fldChar w:fldCharType="separate"/>
      </w:r>
      <w:r w:rsidRPr="004605D7">
        <w:rPr>
          <w:rStyle w:val="Hyperlink"/>
          <w:rFonts w:ascii="GHEA Grapalat" w:hAnsi="GHEA Grapalat"/>
          <w:sz w:val="20"/>
          <w:szCs w:val="20"/>
          <w:lang w:val="hy-AM"/>
        </w:rPr>
        <w:t>www.procurement.am</w:t>
      </w:r>
      <w:r w:rsidR="00E36F9C">
        <w:rPr>
          <w:rStyle w:val="Hyperlink"/>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BodyTextIndent3"/>
        <w:spacing w:line="240" w:lineRule="auto"/>
        <w:jc w:val="center"/>
        <w:rPr>
          <w:rFonts w:ascii="GHEA Grapalat" w:hAnsi="GHEA Grapalat" w:cs="Arial"/>
          <w:b/>
          <w:lang w:val="hy-AM"/>
        </w:rPr>
      </w:pPr>
    </w:p>
    <w:p w14:paraId="0C215CE8" w14:textId="77777777" w:rsidR="00091EBC" w:rsidRPr="00E6597C" w:rsidRDefault="00091EBC" w:rsidP="00091EBC">
      <w:pPr>
        <w:pStyle w:val="BodyTextIndent3"/>
        <w:spacing w:line="240" w:lineRule="auto"/>
        <w:jc w:val="right"/>
        <w:rPr>
          <w:rFonts w:ascii="GHEA Grapalat" w:hAnsi="GHEA Grapalat"/>
          <w:szCs w:val="24"/>
          <w:lang w:val="hy-AM"/>
        </w:rPr>
      </w:pP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477A0E98" w14:textId="2A7974BE" w:rsidR="00AD6C4A" w:rsidRPr="00842CF6" w:rsidRDefault="00AD6C4A" w:rsidP="00AD6C4A">
      <w:pPr>
        <w:pStyle w:val="BodyTextIndent3"/>
        <w:spacing w:line="240" w:lineRule="auto"/>
        <w:jc w:val="right"/>
        <w:rPr>
          <w:rFonts w:ascii="GHEA Grapalat" w:hAnsi="GHEA Grapalat" w:cs="Arial"/>
          <w:b/>
          <w:lang w:val="hy-AM"/>
        </w:rPr>
      </w:pPr>
      <w:r w:rsidRPr="00842CF6">
        <w:rPr>
          <w:rFonts w:ascii="GHEA Grapalat" w:hAnsi="GHEA Grapalat" w:cs="Sylfaen"/>
          <w:b/>
          <w:lang w:val="hy-AM"/>
        </w:rPr>
        <w:lastRenderedPageBreak/>
        <w:t>Հավելված</w:t>
      </w:r>
      <w:r w:rsidRPr="00842CF6">
        <w:rPr>
          <w:rFonts w:ascii="GHEA Grapalat" w:hAnsi="GHEA Grapalat" w:cs="Arial"/>
          <w:b/>
          <w:lang w:val="hy-AM"/>
        </w:rPr>
        <w:t xml:space="preserve"> 5.2</w:t>
      </w:r>
    </w:p>
    <w:p w14:paraId="308EB2DD" w14:textId="700A52C6" w:rsidR="00AD6C4A" w:rsidRPr="00842CF6" w:rsidRDefault="00AD6C4A" w:rsidP="00AD6C4A">
      <w:pPr>
        <w:pStyle w:val="BodyTextIndent3"/>
        <w:spacing w:line="240" w:lineRule="auto"/>
        <w:jc w:val="right"/>
        <w:rPr>
          <w:rFonts w:ascii="GHEA Grapalat" w:hAnsi="GHEA Grapalat" w:cs="Arial"/>
          <w:b/>
          <w:lang w:val="hy-AM"/>
        </w:rPr>
      </w:pPr>
      <w:r w:rsidRPr="00712340">
        <w:rPr>
          <w:rFonts w:ascii="GHEA Grapalat" w:hAnsi="GHEA Grapalat" w:cs="Sylfaen"/>
          <w:b/>
          <w:lang w:val="hy-AM"/>
        </w:rPr>
        <w:t>«</w:t>
      </w:r>
      <w:r w:rsidR="00B92679">
        <w:rPr>
          <w:rFonts w:ascii="GHEA Grapalat" w:hAnsi="GHEA Grapalat" w:cs="Sylfaen"/>
          <w:b/>
          <w:lang w:val="hy-AM"/>
        </w:rPr>
        <w:t>ԵԷՏ-ԲՄԱՇՁԲ-24/02</w:t>
      </w:r>
      <w:r w:rsidRPr="00712340">
        <w:rPr>
          <w:rFonts w:ascii="GHEA Grapalat" w:hAnsi="GHEA Grapalat" w:cs="Sylfaen"/>
          <w:b/>
          <w:lang w:val="hy-AM"/>
        </w:rPr>
        <w:t>»</w:t>
      </w:r>
      <w:r w:rsidRPr="00842CF6">
        <w:rPr>
          <w:rFonts w:ascii="GHEA Grapalat" w:hAnsi="GHEA Grapalat"/>
          <w:b/>
          <w:lang w:val="hy-AM"/>
        </w:rPr>
        <w:t xml:space="preserve">  </w:t>
      </w:r>
      <w:r w:rsidRPr="00842CF6">
        <w:rPr>
          <w:rFonts w:ascii="GHEA Grapalat" w:hAnsi="GHEA Grapalat" w:cs="Sylfaen"/>
          <w:b/>
          <w:lang w:val="hy-AM"/>
        </w:rPr>
        <w:t>ծածկագրով</w:t>
      </w:r>
    </w:p>
    <w:p w14:paraId="6D70935C" w14:textId="77777777" w:rsidR="00AD6C4A" w:rsidRPr="00842CF6" w:rsidRDefault="00AD6C4A" w:rsidP="00AD6C4A">
      <w:pPr>
        <w:pStyle w:val="BodyTextIndent3"/>
        <w:spacing w:line="240" w:lineRule="auto"/>
        <w:jc w:val="right"/>
        <w:rPr>
          <w:rFonts w:ascii="GHEA Grapalat" w:hAnsi="GHEA Grapalat" w:cs="Sylfaen"/>
          <w:b/>
          <w:lang w:val="hy-AM"/>
        </w:rPr>
      </w:pPr>
      <w:r w:rsidRPr="00842CF6">
        <w:rPr>
          <w:rFonts w:ascii="GHEA Grapalat" w:hAnsi="GHEA Grapalat" w:cs="Arial"/>
          <w:b/>
          <w:lang w:val="hy-AM"/>
        </w:rPr>
        <w:t xml:space="preserve"> </w:t>
      </w:r>
      <w:r w:rsidRPr="00842CF6">
        <w:rPr>
          <w:rFonts w:ascii="GHEA Grapalat" w:hAnsi="GHEA Grapalat" w:cs="Sylfaen"/>
          <w:b/>
          <w:lang w:val="hy-AM"/>
        </w:rPr>
        <w:t>հրավերի</w:t>
      </w:r>
    </w:p>
    <w:p w14:paraId="12D230C7" w14:textId="77777777" w:rsidR="00AD6C4A" w:rsidRPr="00842CF6" w:rsidRDefault="00AD6C4A" w:rsidP="00AD6C4A">
      <w:pPr>
        <w:pStyle w:val="BodyText"/>
        <w:spacing w:after="0" w:line="360" w:lineRule="auto"/>
        <w:ind w:firstLine="567"/>
        <w:jc w:val="right"/>
        <w:rPr>
          <w:rFonts w:ascii="GHEA Grapalat" w:hAnsi="GHEA Grapalat" w:cs="Sylfaen"/>
          <w:i/>
          <w:sz w:val="16"/>
          <w:lang w:val="hy-AM"/>
        </w:rPr>
      </w:pPr>
    </w:p>
    <w:p w14:paraId="24A5FB9D" w14:textId="77777777" w:rsidR="00AD6C4A" w:rsidRPr="00842CF6" w:rsidRDefault="00AD6C4A" w:rsidP="00AD6C4A">
      <w:pPr>
        <w:pStyle w:val="BodyText"/>
        <w:spacing w:after="0" w:line="360" w:lineRule="auto"/>
        <w:ind w:firstLine="567"/>
        <w:jc w:val="right"/>
        <w:rPr>
          <w:rFonts w:ascii="GHEA Grapalat" w:hAnsi="GHEA Grapalat" w:cs="Sylfaen"/>
          <w:i/>
          <w:sz w:val="16"/>
          <w:lang w:val="hy-AM"/>
        </w:rPr>
      </w:pPr>
    </w:p>
    <w:p w14:paraId="0EB28E27" w14:textId="77777777" w:rsidR="00AD6C4A" w:rsidRPr="00842CF6" w:rsidRDefault="00AD6C4A" w:rsidP="00AD6C4A">
      <w:pPr>
        <w:pStyle w:val="BodyText"/>
        <w:spacing w:after="0" w:line="360" w:lineRule="auto"/>
        <w:ind w:firstLine="567"/>
        <w:jc w:val="center"/>
        <w:rPr>
          <w:rFonts w:ascii="GHEA Grapalat" w:hAnsi="GHEA Grapalat" w:cs="Sylfaen"/>
          <w:i/>
          <w:sz w:val="16"/>
          <w:lang w:val="hy-AM"/>
        </w:rPr>
      </w:pPr>
    </w:p>
    <w:p w14:paraId="73043905" w14:textId="77777777" w:rsidR="00AD6C4A" w:rsidRPr="00842CF6" w:rsidRDefault="00AD6C4A" w:rsidP="00AD6C4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842CF6">
        <w:rPr>
          <w:rStyle w:val="Strong"/>
          <w:rFonts w:ascii="GHEA Grapalat" w:hAnsi="GHEA Grapalat"/>
          <w:color w:val="000000"/>
          <w:sz w:val="20"/>
          <w:szCs w:val="20"/>
          <w:lang w:val="hy-AM"/>
        </w:rPr>
        <w:t>ԵՐԱՇԽԻՔ N __________</w:t>
      </w:r>
    </w:p>
    <w:p w14:paraId="040C6044" w14:textId="77777777" w:rsidR="00AD6C4A" w:rsidRPr="00842CF6" w:rsidRDefault="00AD6C4A" w:rsidP="00AD6C4A">
      <w:pPr>
        <w:jc w:val="center"/>
        <w:rPr>
          <w:rFonts w:ascii="GHEA Grapalat" w:hAnsi="GHEA Grapalat" w:cs="GHEA Grapalat"/>
          <w:b/>
          <w:sz w:val="20"/>
          <w:szCs w:val="20"/>
          <w:lang w:val="hy-AM"/>
        </w:rPr>
      </w:pPr>
      <w:r w:rsidRPr="00842CF6">
        <w:rPr>
          <w:rFonts w:ascii="GHEA Grapalat" w:hAnsi="GHEA Grapalat" w:cs="GHEA Grapalat"/>
          <w:b/>
          <w:sz w:val="18"/>
          <w:szCs w:val="18"/>
          <w:lang w:val="hy-AM"/>
        </w:rPr>
        <w:t>(կանխավճարի ապահովում)</w:t>
      </w:r>
    </w:p>
    <w:p w14:paraId="69D5D676" w14:textId="77777777" w:rsidR="00AD6C4A" w:rsidRPr="00842CF6" w:rsidRDefault="00AD6C4A" w:rsidP="00AD6C4A">
      <w:pPr>
        <w:pStyle w:val="NormalWeb"/>
        <w:shd w:val="clear" w:color="auto" w:fill="FFFFFF"/>
        <w:spacing w:before="0" w:beforeAutospacing="0" w:after="0" w:afterAutospacing="0"/>
        <w:ind w:firstLine="375"/>
        <w:rPr>
          <w:rStyle w:val="Strong"/>
          <w:lang w:val="hy-AM"/>
        </w:rPr>
      </w:pPr>
    </w:p>
    <w:p w14:paraId="4B914AD4" w14:textId="77777777" w:rsidR="00AD6C4A" w:rsidRPr="00842CF6" w:rsidRDefault="00AD6C4A" w:rsidP="00AD6C4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842CF6">
        <w:rPr>
          <w:rStyle w:val="Strong"/>
          <w:rFonts w:ascii="GHEA Grapalat" w:hAnsi="GHEA Grapalat"/>
          <w:sz w:val="20"/>
          <w:szCs w:val="20"/>
          <w:lang w:val="hy-AM"/>
        </w:rPr>
        <w:tab/>
        <w:t xml:space="preserve">1.Սույն երաշխիքը (այսուհետ՝ երաշխիք) հանդիսանում է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p>
    <w:p w14:paraId="1FF07851" w14:textId="77777777" w:rsidR="00AD6C4A" w:rsidRPr="00842CF6" w:rsidRDefault="00AD6C4A" w:rsidP="00AD6C4A">
      <w:pPr>
        <w:pStyle w:val="NormalWeb"/>
        <w:shd w:val="clear" w:color="auto" w:fill="FFFFFF"/>
        <w:spacing w:before="0" w:beforeAutospacing="0" w:after="0" w:afterAutospacing="0"/>
        <w:ind w:left="5664" w:firstLine="708"/>
        <w:rPr>
          <w:rStyle w:val="Strong"/>
          <w:lang w:val="hy-AM"/>
        </w:rPr>
      </w:pPr>
      <w:r w:rsidRPr="00842CF6">
        <w:rPr>
          <w:rFonts w:ascii="GHEA Grapalat" w:hAnsi="GHEA Grapalat" w:cs="Sylfaen"/>
          <w:vertAlign w:val="superscript"/>
          <w:lang w:val="hy-AM"/>
        </w:rPr>
        <w:t xml:space="preserve">          պատվիրատուի անվանումը</w:t>
      </w:r>
    </w:p>
    <w:p w14:paraId="674471F9"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Style w:val="Strong"/>
          <w:rFonts w:ascii="GHEA Grapalat" w:hAnsi="GHEA Grapalat"/>
          <w:sz w:val="20"/>
          <w:szCs w:val="20"/>
          <w:lang w:val="hy-AM"/>
        </w:rPr>
        <w:t xml:space="preserve">(այսուհետ՝ բենեֆիցիար) և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(այսուհետ՝ պրինցիպալ)  միջև </w:t>
      </w:r>
      <w:r w:rsidRPr="00842CF6">
        <w:rPr>
          <w:rFonts w:cs="Sylfaen"/>
          <w:vertAlign w:val="superscript"/>
          <w:lang w:val="hy-AM"/>
        </w:rPr>
        <w:t xml:space="preserve">                       </w:t>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ascii="GHEA Grapalat" w:hAnsi="GHEA Grapalat" w:cs="Sylfaen"/>
          <w:vertAlign w:val="superscript"/>
          <w:lang w:val="hy-AM"/>
        </w:rPr>
        <w:t xml:space="preserve">ընտրված մասնակցի անվանումը </w:t>
      </w:r>
    </w:p>
    <w:p w14:paraId="47D5404A"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կնքվելիք N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t xml:space="preserve">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  պայմանագրով նախատեսված  կանխավճարի  </w:t>
      </w:r>
    </w:p>
    <w:p w14:paraId="5B1020C3"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s="Sylfaen"/>
          <w:vertAlign w:val="superscript"/>
          <w:lang w:val="hy-AM"/>
        </w:rPr>
      </w:pP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r>
      <w:r w:rsidRPr="00842CF6">
        <w:rPr>
          <w:rFonts w:ascii="GHEA Grapalat" w:hAnsi="GHEA Grapalat" w:cs="Sylfaen"/>
          <w:vertAlign w:val="superscript"/>
          <w:lang w:val="hy-AM"/>
        </w:rPr>
        <w:t>կնքվելիք պայմանագրի համարը</w:t>
      </w:r>
    </w:p>
    <w:p w14:paraId="14C5B66E" w14:textId="77777777" w:rsidR="00AD6C4A" w:rsidRPr="00842CF6" w:rsidRDefault="00AD6C4A" w:rsidP="00AD6C4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7FF4486A" w14:textId="77777777" w:rsidR="00AD6C4A" w:rsidRPr="00842CF6" w:rsidRDefault="00AD6C4A" w:rsidP="00AD6C4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2. Երաշխիքով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 (այսուհետ՝ երաշխիք տվող </w:t>
      </w:r>
    </w:p>
    <w:p w14:paraId="598AFC06" w14:textId="77777777" w:rsidR="00AD6C4A" w:rsidRPr="00842CF6" w:rsidRDefault="00AD6C4A" w:rsidP="00AD6C4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t xml:space="preserve">                         </w:t>
      </w:r>
      <w:r w:rsidRPr="00842CF6">
        <w:rPr>
          <w:rFonts w:ascii="GHEA Grapalat" w:hAnsi="GHEA Grapalat" w:cs="Sylfaen"/>
          <w:vertAlign w:val="superscript"/>
          <w:lang w:val="hy-AM"/>
        </w:rPr>
        <w:t>երաշխիքը տվող բանկի անվանումը</w:t>
      </w:r>
    </w:p>
    <w:p w14:paraId="43F35336"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42CF6">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p>
    <w:p w14:paraId="68CC2112"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42CF6">
        <w:rPr>
          <w:rFonts w:ascii="GHEA Grapalat" w:hAnsi="GHEA Grapalat" w:cs="Sylfaen"/>
          <w:vertAlign w:val="superscript"/>
          <w:lang w:val="hy-AM"/>
        </w:rPr>
        <w:t xml:space="preserve">                                                                                                                                                                                    գումարը թվերով և տառերով</w:t>
      </w:r>
    </w:p>
    <w:p w14:paraId="7A1DA34D"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(այսուհետ՝ երաշխիքի գումար)՝ պահանջն ստանալուց </w:t>
      </w:r>
      <w:r w:rsidR="00C8399F">
        <w:rPr>
          <w:rStyle w:val="Strong"/>
          <w:rFonts w:ascii="GHEA Grapalat" w:hAnsi="GHEA Grapalat"/>
          <w:sz w:val="20"/>
          <w:szCs w:val="20"/>
          <w:lang w:val="hy-AM"/>
        </w:rPr>
        <w:t>հինգ</w:t>
      </w:r>
      <w:r w:rsidRPr="00842CF6">
        <w:rPr>
          <w:rStyle w:val="Strong"/>
          <w:rFonts w:ascii="GHEA Grapalat" w:hAnsi="GHEA Grapalat"/>
          <w:sz w:val="20"/>
          <w:szCs w:val="20"/>
          <w:lang w:val="hy-AM"/>
        </w:rPr>
        <w:t xml:space="preserve"> աշխատանքային օրվա ընթացքում:   Վճարումը  կատարվում է բենեֆիցիարի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հաշվեհամարին </w:t>
      </w:r>
    </w:p>
    <w:p w14:paraId="5E0EB329"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Fonts w:ascii="GHEA Grapalat" w:hAnsi="GHEA Grapalat" w:cs="Sylfaen"/>
          <w:vertAlign w:val="superscript"/>
          <w:lang w:val="hy-AM"/>
        </w:rPr>
        <w:t xml:space="preserve">                                                                                                                   հաշվեհամարը</w:t>
      </w:r>
      <w:r w:rsidRPr="00842CF6">
        <w:rPr>
          <w:rStyle w:val="Strong"/>
          <w:rFonts w:ascii="GHEA Grapalat" w:hAnsi="GHEA Grapalat"/>
          <w:sz w:val="20"/>
          <w:szCs w:val="20"/>
          <w:lang w:val="hy-AM"/>
        </w:rPr>
        <w:t xml:space="preserve">                                                                    փոխանցման միջոցով:</w:t>
      </w:r>
    </w:p>
    <w:p w14:paraId="74FC2533"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3. Սույն երաշխիքն անհետկանչելի է:</w:t>
      </w:r>
    </w:p>
    <w:p w14:paraId="082C18A8"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EBA93B7" w14:textId="7B753861" w:rsidR="00AD6C4A" w:rsidRPr="00842CF6" w:rsidRDefault="00807F72"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AD6C4A" w:rsidRPr="00842CF6">
        <w:rPr>
          <w:rFonts w:ascii="GHEA Grapalat" w:hAnsi="GHEA Grapalat"/>
          <w:color w:val="000000"/>
          <w:sz w:val="20"/>
          <w:szCs w:val="20"/>
          <w:lang w:val="hy-AM"/>
        </w:rPr>
        <w:t xml:space="preserve">5. Երաշխիքը գործում է </w:t>
      </w:r>
      <w:r w:rsidR="00EB3B79">
        <w:rPr>
          <w:rFonts w:ascii="GHEA Grapalat" w:hAnsi="GHEA Grapalat"/>
          <w:color w:val="000000"/>
          <w:sz w:val="20"/>
          <w:szCs w:val="20"/>
          <w:lang w:val="hy-AM"/>
        </w:rPr>
        <w:t xml:space="preserve">թողարկման պահից և ուժի մեջ է </w:t>
      </w:r>
      <w:r w:rsidR="00AD6C4A" w:rsidRPr="00842CF6">
        <w:rPr>
          <w:rFonts w:ascii="GHEA Grapalat" w:hAnsi="GHEA Grapalat"/>
          <w:color w:val="000000"/>
          <w:sz w:val="20"/>
          <w:szCs w:val="20"/>
          <w:lang w:val="hy-AM"/>
        </w:rPr>
        <w:t xml:space="preserve">բենեֆիցիարի և պրիցիպալի միջև կնքվելիք N </w:t>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lang w:val="hy-AM"/>
        </w:rPr>
        <w:t xml:space="preserve"> </w:t>
      </w:r>
    </w:p>
    <w:p w14:paraId="76C18D2C" w14:textId="77777777" w:rsidR="00AD6C4A" w:rsidRPr="00842CF6" w:rsidRDefault="00AD6C4A" w:rsidP="00AD6C4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7A51CBF0" w14:textId="77777777" w:rsidR="00AD6C4A" w:rsidRPr="00842CF6" w:rsidRDefault="00AD6C4A" w:rsidP="00AD6C4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աշխատանքի կա</w:t>
      </w:r>
      <w:r w:rsidR="00D9731A">
        <w:rPr>
          <w:rFonts w:ascii="GHEA Grapalat" w:hAnsi="GHEA Grapalat" w:cs="Sylfaen"/>
          <w:vertAlign w:val="superscript"/>
          <w:lang w:val="hy-AM"/>
        </w:rPr>
        <w:t>տարման վերջնաժամկետը</w:t>
      </w:r>
    </w:p>
    <w:p w14:paraId="31835B8D" w14:textId="11706C38" w:rsidR="00EB3B79" w:rsidRPr="003750DF" w:rsidRDefault="00AD6C4A" w:rsidP="00EB3B79">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EB3B79">
        <w:rPr>
          <w:rFonts w:ascii="GHEA Grapalat" w:hAnsi="GHEA Grapalat"/>
          <w:color w:val="000000"/>
          <w:sz w:val="20"/>
          <w:szCs w:val="20"/>
          <w:lang w:val="hy-AM"/>
        </w:rPr>
        <w:t xml:space="preserve">՝ </w:t>
      </w:r>
      <w:r w:rsidR="00EB3B79" w:rsidRPr="008242F8">
        <w:rPr>
          <w:rFonts w:ascii="GHEA Grapalat" w:hAnsi="GHEA Grapalat"/>
          <w:color w:val="000000"/>
          <w:sz w:val="20"/>
          <w:szCs w:val="20"/>
          <w:lang w:val="hy-AM"/>
        </w:rPr>
        <w:t xml:space="preserve">-----------------------------------      </w:t>
      </w:r>
    </w:p>
    <w:p w14:paraId="175BF1CA" w14:textId="76BE1552" w:rsidR="00EB3B79" w:rsidRPr="003750DF" w:rsidRDefault="00EB3B79" w:rsidP="00EB3B79">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2F09B93D" w14:textId="7A008EBF" w:rsidR="00AD6C4A" w:rsidRPr="00842CF6" w:rsidRDefault="00AD6C4A" w:rsidP="00AD6C4A">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էլեկտրոնային փոստի հասցեին։     </w:t>
      </w:r>
    </w:p>
    <w:p w14:paraId="2314272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2F2D1B"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14:paraId="47E23D26"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D50BA90" w14:textId="29B69920" w:rsidR="00AD6C4A" w:rsidRPr="00842CF6" w:rsidRDefault="00AD6C4A" w:rsidP="00AD6C4A">
      <w:pPr>
        <w:pStyle w:val="NormalWeb"/>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 xml:space="preserve"> փոփոխությունների, լրացուցիչ համաձայնագրերի պատճենները.</w:t>
      </w:r>
    </w:p>
    <w:p w14:paraId="2D120566"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r w:rsidR="00E36F9C">
        <w:fldChar w:fldCharType="begin"/>
      </w:r>
      <w:r w:rsidR="00E36F9C" w:rsidRPr="006F1AAD">
        <w:rPr>
          <w:lang w:val="hy-AM"/>
          <w:rPrChange w:id="13" w:author="Sergey Shahnazaryan" w:date="2024-02-09T13:10:00Z">
            <w:rPr>
              <w:rFonts w:ascii="Arial LatArm" w:hAnsi="Arial LatArm"/>
              <w:i/>
              <w:sz w:val="20"/>
              <w:szCs w:val="20"/>
              <w:lang w:val="en-AU"/>
            </w:rPr>
          </w:rPrChange>
        </w:rPr>
        <w:instrText xml:space="preserve"> HYPERLINK "http://www.procurement.am" </w:instrText>
      </w:r>
      <w:r w:rsidR="00E36F9C">
        <w:fldChar w:fldCharType="separate"/>
      </w:r>
      <w:r w:rsidRPr="00842CF6">
        <w:rPr>
          <w:rStyle w:val="Hyperlink"/>
          <w:rFonts w:ascii="GHEA Grapalat" w:hAnsi="GHEA Grapalat"/>
          <w:sz w:val="20"/>
          <w:szCs w:val="20"/>
          <w:lang w:val="hy-AM"/>
        </w:rPr>
        <w:t>www.procurement.am</w:t>
      </w:r>
      <w:r w:rsidR="00E36F9C">
        <w:rPr>
          <w:rStyle w:val="Hyperlink"/>
          <w:rFonts w:ascii="GHEA Grapalat" w:hAnsi="GHEA Grapalat"/>
          <w:sz w:val="20"/>
          <w:szCs w:val="20"/>
          <w:lang w:val="hy-AM"/>
        </w:rPr>
        <w:fldChar w:fldCharType="end"/>
      </w:r>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14:paraId="2765E0C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975F7D" w:rsidRPr="00842CF6">
        <w:rPr>
          <w:rFonts w:ascii="GHEA Grapalat" w:hAnsi="GHEA Grapalat"/>
          <w:color w:val="000000"/>
          <w:sz w:val="20"/>
          <w:szCs w:val="20"/>
          <w:lang w:val="hy-AM"/>
        </w:rPr>
        <w:t>ստանալու</w:t>
      </w:r>
      <w:r w:rsidR="00975F7D">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6D6AD8"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14:paraId="22A8A28F"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A71035E"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14:paraId="1C9B0890"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A446DF"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33F8238"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13A06C9"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A22F08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972955C"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D8A461"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26F70B"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EE01C09"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14:paraId="26A08A92" w14:textId="77777777" w:rsidR="00AD6C4A" w:rsidRDefault="00AD6C4A" w:rsidP="00EF3662">
      <w:pPr>
        <w:pStyle w:val="BodyTextIndent3"/>
        <w:spacing w:line="240" w:lineRule="auto"/>
        <w:jc w:val="right"/>
        <w:rPr>
          <w:rFonts w:ascii="GHEA Grapalat" w:hAnsi="GHEA Grapalat"/>
          <w:b/>
          <w:lang w:val="hy-AM"/>
        </w:rPr>
      </w:pPr>
    </w:p>
    <w:p w14:paraId="77F0BBE8" w14:textId="77777777" w:rsidR="00807F72" w:rsidRDefault="00807F72" w:rsidP="00EF3662">
      <w:pPr>
        <w:pStyle w:val="BodyTextIndent3"/>
        <w:spacing w:line="240" w:lineRule="auto"/>
        <w:jc w:val="right"/>
        <w:rPr>
          <w:rFonts w:ascii="GHEA Grapalat" w:hAnsi="GHEA Grapalat" w:cs="Sylfaen"/>
          <w:b/>
          <w:lang w:val="hy-AM"/>
        </w:rPr>
      </w:pPr>
    </w:p>
    <w:p w14:paraId="6965AE50" w14:textId="77777777" w:rsidR="00807F72" w:rsidRDefault="00807F72" w:rsidP="00EF3662">
      <w:pPr>
        <w:pStyle w:val="BodyTextIndent3"/>
        <w:spacing w:line="240" w:lineRule="auto"/>
        <w:jc w:val="right"/>
        <w:rPr>
          <w:rFonts w:ascii="GHEA Grapalat" w:hAnsi="GHEA Grapalat" w:cs="Sylfaen"/>
          <w:b/>
          <w:lang w:val="hy-AM"/>
        </w:rPr>
      </w:pPr>
    </w:p>
    <w:p w14:paraId="7CDD16CA" w14:textId="77777777" w:rsidR="00807F72" w:rsidRDefault="00807F72" w:rsidP="00EF3662">
      <w:pPr>
        <w:pStyle w:val="BodyTextIndent3"/>
        <w:spacing w:line="240" w:lineRule="auto"/>
        <w:jc w:val="right"/>
        <w:rPr>
          <w:rFonts w:ascii="GHEA Grapalat" w:hAnsi="GHEA Grapalat" w:cs="Sylfaen"/>
          <w:b/>
          <w:lang w:val="hy-AM"/>
        </w:rPr>
      </w:pPr>
    </w:p>
    <w:p w14:paraId="48C03A85" w14:textId="77777777" w:rsidR="00807F72" w:rsidRDefault="00807F72" w:rsidP="00EF3662">
      <w:pPr>
        <w:pStyle w:val="BodyTextIndent3"/>
        <w:spacing w:line="240" w:lineRule="auto"/>
        <w:jc w:val="right"/>
        <w:rPr>
          <w:rFonts w:ascii="GHEA Grapalat" w:hAnsi="GHEA Grapalat" w:cs="Sylfaen"/>
          <w:b/>
          <w:lang w:val="hy-AM"/>
        </w:rPr>
      </w:pPr>
    </w:p>
    <w:p w14:paraId="1191D2F7" w14:textId="77777777" w:rsidR="00807F72" w:rsidRDefault="00807F72" w:rsidP="00EF3662">
      <w:pPr>
        <w:pStyle w:val="BodyTextIndent3"/>
        <w:spacing w:line="240" w:lineRule="auto"/>
        <w:jc w:val="right"/>
        <w:rPr>
          <w:rFonts w:ascii="GHEA Grapalat" w:hAnsi="GHEA Grapalat" w:cs="Sylfaen"/>
          <w:b/>
          <w:lang w:val="hy-AM"/>
        </w:rPr>
      </w:pPr>
    </w:p>
    <w:p w14:paraId="22570E9F" w14:textId="77777777" w:rsidR="00807F72" w:rsidRDefault="00807F72" w:rsidP="00EF3662">
      <w:pPr>
        <w:pStyle w:val="BodyTextIndent3"/>
        <w:spacing w:line="240" w:lineRule="auto"/>
        <w:jc w:val="right"/>
        <w:rPr>
          <w:rFonts w:ascii="GHEA Grapalat" w:hAnsi="GHEA Grapalat" w:cs="Sylfaen"/>
          <w:b/>
          <w:lang w:val="hy-AM"/>
        </w:rPr>
      </w:pPr>
    </w:p>
    <w:p w14:paraId="00D8A8C8" w14:textId="77777777" w:rsidR="00807F72" w:rsidRDefault="00807F72" w:rsidP="00EF3662">
      <w:pPr>
        <w:pStyle w:val="BodyTextIndent3"/>
        <w:spacing w:line="240" w:lineRule="auto"/>
        <w:jc w:val="right"/>
        <w:rPr>
          <w:rFonts w:ascii="GHEA Grapalat" w:hAnsi="GHEA Grapalat" w:cs="Sylfaen"/>
          <w:b/>
          <w:lang w:val="hy-AM"/>
        </w:rPr>
      </w:pPr>
    </w:p>
    <w:p w14:paraId="12CFAAEB" w14:textId="77777777" w:rsidR="00807F72" w:rsidRDefault="00807F72" w:rsidP="00EF3662">
      <w:pPr>
        <w:pStyle w:val="BodyTextIndent3"/>
        <w:spacing w:line="240" w:lineRule="auto"/>
        <w:jc w:val="right"/>
        <w:rPr>
          <w:rFonts w:ascii="GHEA Grapalat" w:hAnsi="GHEA Grapalat" w:cs="Sylfaen"/>
          <w:b/>
          <w:lang w:val="hy-AM"/>
        </w:rPr>
      </w:pPr>
    </w:p>
    <w:p w14:paraId="43DCBDEF" w14:textId="77777777" w:rsidR="00807F72" w:rsidRDefault="00807F72" w:rsidP="00EF3662">
      <w:pPr>
        <w:pStyle w:val="BodyTextIndent3"/>
        <w:spacing w:line="240" w:lineRule="auto"/>
        <w:jc w:val="right"/>
        <w:rPr>
          <w:rFonts w:ascii="GHEA Grapalat" w:hAnsi="GHEA Grapalat" w:cs="Sylfaen"/>
          <w:b/>
          <w:lang w:val="hy-AM"/>
        </w:rPr>
      </w:pPr>
    </w:p>
    <w:p w14:paraId="571677DB" w14:textId="77777777" w:rsidR="00000EEB" w:rsidRDefault="00000EEB" w:rsidP="00EF3662">
      <w:pPr>
        <w:pStyle w:val="BodyTextIndent3"/>
        <w:spacing w:line="240" w:lineRule="auto"/>
        <w:jc w:val="right"/>
        <w:rPr>
          <w:rFonts w:ascii="GHEA Grapalat" w:hAnsi="GHEA Grapalat" w:cs="Sylfaen"/>
          <w:b/>
          <w:lang w:val="hy-AM"/>
        </w:rPr>
      </w:pPr>
    </w:p>
    <w:p w14:paraId="1400E534" w14:textId="77777777" w:rsidR="00000EEB" w:rsidRDefault="00000EEB" w:rsidP="00EF3662">
      <w:pPr>
        <w:pStyle w:val="BodyTextIndent3"/>
        <w:spacing w:line="240" w:lineRule="auto"/>
        <w:jc w:val="right"/>
        <w:rPr>
          <w:rFonts w:ascii="GHEA Grapalat" w:hAnsi="GHEA Grapalat" w:cs="Sylfaen"/>
          <w:b/>
          <w:lang w:val="hy-AM"/>
        </w:rPr>
      </w:pPr>
    </w:p>
    <w:p w14:paraId="0165AACD" w14:textId="77777777" w:rsidR="00000EEB" w:rsidRDefault="00000EEB" w:rsidP="00EF3662">
      <w:pPr>
        <w:pStyle w:val="BodyTextIndent3"/>
        <w:spacing w:line="240" w:lineRule="auto"/>
        <w:jc w:val="right"/>
        <w:rPr>
          <w:rFonts w:ascii="GHEA Grapalat" w:hAnsi="GHEA Grapalat" w:cs="Sylfaen"/>
          <w:b/>
          <w:lang w:val="hy-AM"/>
        </w:rPr>
      </w:pPr>
    </w:p>
    <w:p w14:paraId="345622B6" w14:textId="77777777" w:rsidR="00000EEB" w:rsidRDefault="00000EEB" w:rsidP="00EF3662">
      <w:pPr>
        <w:pStyle w:val="BodyTextIndent3"/>
        <w:spacing w:line="240" w:lineRule="auto"/>
        <w:jc w:val="right"/>
        <w:rPr>
          <w:rFonts w:ascii="GHEA Grapalat" w:hAnsi="GHEA Grapalat" w:cs="Sylfaen"/>
          <w:b/>
          <w:lang w:val="hy-AM"/>
        </w:rPr>
      </w:pPr>
    </w:p>
    <w:p w14:paraId="066F4086" w14:textId="77777777" w:rsidR="00807F72" w:rsidRDefault="00807F72" w:rsidP="00EF3662">
      <w:pPr>
        <w:pStyle w:val="BodyTextIndent3"/>
        <w:spacing w:line="240" w:lineRule="auto"/>
        <w:jc w:val="right"/>
        <w:rPr>
          <w:rFonts w:ascii="GHEA Grapalat" w:hAnsi="GHEA Grapalat" w:cs="Sylfaen"/>
          <w:b/>
          <w:lang w:val="hy-AM"/>
        </w:rPr>
      </w:pPr>
    </w:p>
    <w:p w14:paraId="750B036F" w14:textId="77777777" w:rsidR="00807F72" w:rsidRDefault="00807F72" w:rsidP="00EF3662">
      <w:pPr>
        <w:pStyle w:val="BodyTextIndent3"/>
        <w:spacing w:line="240" w:lineRule="auto"/>
        <w:jc w:val="right"/>
        <w:rPr>
          <w:rFonts w:ascii="GHEA Grapalat" w:hAnsi="GHEA Grapalat" w:cs="Sylfaen"/>
          <w:b/>
          <w:lang w:val="hy-AM"/>
        </w:rPr>
      </w:pPr>
    </w:p>
    <w:p w14:paraId="428FA05A" w14:textId="77777777" w:rsidR="00807F72" w:rsidRDefault="00807F72" w:rsidP="00EF3662">
      <w:pPr>
        <w:pStyle w:val="BodyTextIndent3"/>
        <w:spacing w:line="240" w:lineRule="auto"/>
        <w:jc w:val="right"/>
        <w:rPr>
          <w:rFonts w:ascii="GHEA Grapalat" w:hAnsi="GHEA Grapalat" w:cs="Sylfaen"/>
          <w:b/>
          <w:lang w:val="hy-AM"/>
        </w:rPr>
      </w:pPr>
    </w:p>
    <w:p w14:paraId="1B076D3F" w14:textId="77777777" w:rsidR="00807F72" w:rsidRDefault="00807F72" w:rsidP="00EF3662">
      <w:pPr>
        <w:pStyle w:val="BodyTextIndent3"/>
        <w:spacing w:line="240" w:lineRule="auto"/>
        <w:jc w:val="right"/>
        <w:rPr>
          <w:rFonts w:ascii="GHEA Grapalat" w:hAnsi="GHEA Grapalat" w:cs="Sylfaen"/>
          <w:b/>
          <w:lang w:val="hy-AM"/>
        </w:rPr>
      </w:pPr>
    </w:p>
    <w:p w14:paraId="06F6C77B" w14:textId="77777777" w:rsidR="00807F72" w:rsidRDefault="00807F72" w:rsidP="00EF3662">
      <w:pPr>
        <w:pStyle w:val="BodyTextIndent3"/>
        <w:spacing w:line="240" w:lineRule="auto"/>
        <w:jc w:val="right"/>
        <w:rPr>
          <w:rFonts w:ascii="GHEA Grapalat" w:hAnsi="GHEA Grapalat" w:cs="Sylfaen"/>
          <w:b/>
          <w:lang w:val="hy-AM"/>
        </w:rPr>
      </w:pPr>
    </w:p>
    <w:p w14:paraId="444F7900" w14:textId="77777777" w:rsidR="00807F72" w:rsidRDefault="00807F72" w:rsidP="00EF3662">
      <w:pPr>
        <w:pStyle w:val="BodyTextIndent3"/>
        <w:spacing w:line="240" w:lineRule="auto"/>
        <w:jc w:val="right"/>
        <w:rPr>
          <w:rFonts w:ascii="GHEA Grapalat" w:hAnsi="GHEA Grapalat" w:cs="Sylfaen"/>
          <w:b/>
          <w:lang w:val="hy-AM"/>
        </w:rPr>
      </w:pPr>
    </w:p>
    <w:p w14:paraId="37E1BB22" w14:textId="77777777" w:rsidR="00807F72" w:rsidRDefault="00807F72" w:rsidP="00EF3662">
      <w:pPr>
        <w:pStyle w:val="BodyTextIndent3"/>
        <w:spacing w:line="240" w:lineRule="auto"/>
        <w:jc w:val="right"/>
        <w:rPr>
          <w:rFonts w:ascii="GHEA Grapalat" w:hAnsi="GHEA Grapalat" w:cs="Sylfaen"/>
          <w:b/>
          <w:lang w:val="hy-AM"/>
        </w:rPr>
      </w:pPr>
    </w:p>
    <w:p w14:paraId="69D4E1CA" w14:textId="77777777" w:rsidR="00807F72" w:rsidRDefault="00807F72" w:rsidP="00EF3662">
      <w:pPr>
        <w:pStyle w:val="BodyTextIndent3"/>
        <w:spacing w:line="240" w:lineRule="auto"/>
        <w:jc w:val="right"/>
        <w:rPr>
          <w:rFonts w:ascii="GHEA Grapalat" w:hAnsi="GHEA Grapalat" w:cs="Sylfaen"/>
          <w:b/>
          <w:lang w:val="hy-AM"/>
        </w:rPr>
      </w:pPr>
    </w:p>
    <w:p w14:paraId="26E6E571" w14:textId="77777777" w:rsidR="00807F72" w:rsidRDefault="00807F72" w:rsidP="00EF3662">
      <w:pPr>
        <w:pStyle w:val="BodyTextIndent3"/>
        <w:spacing w:line="240" w:lineRule="auto"/>
        <w:jc w:val="right"/>
        <w:rPr>
          <w:rFonts w:ascii="GHEA Grapalat" w:hAnsi="GHEA Grapalat" w:cs="Sylfaen"/>
          <w:b/>
          <w:lang w:val="hy-AM"/>
        </w:rPr>
      </w:pPr>
    </w:p>
    <w:p w14:paraId="02FCD87A" w14:textId="77777777" w:rsidR="00807F72" w:rsidRDefault="00807F72" w:rsidP="00EF3662">
      <w:pPr>
        <w:pStyle w:val="BodyTextIndent3"/>
        <w:spacing w:line="240" w:lineRule="auto"/>
        <w:jc w:val="right"/>
        <w:rPr>
          <w:rFonts w:ascii="GHEA Grapalat" w:hAnsi="GHEA Grapalat" w:cs="Sylfaen"/>
          <w:b/>
          <w:lang w:val="hy-AM"/>
        </w:rPr>
      </w:pPr>
    </w:p>
    <w:p w14:paraId="39096B2E" w14:textId="77777777" w:rsidR="00807F72" w:rsidRDefault="00807F72" w:rsidP="00EF3662">
      <w:pPr>
        <w:pStyle w:val="BodyTextIndent3"/>
        <w:spacing w:line="240" w:lineRule="auto"/>
        <w:jc w:val="right"/>
        <w:rPr>
          <w:rFonts w:ascii="GHEA Grapalat" w:hAnsi="GHEA Grapalat" w:cs="Sylfaen"/>
          <w:b/>
          <w:lang w:val="hy-AM"/>
        </w:rPr>
      </w:pPr>
    </w:p>
    <w:p w14:paraId="396199A8" w14:textId="77777777" w:rsidR="00807F72" w:rsidRDefault="00807F72" w:rsidP="00EF3662">
      <w:pPr>
        <w:pStyle w:val="BodyTextIndent3"/>
        <w:spacing w:line="240" w:lineRule="auto"/>
        <w:jc w:val="right"/>
        <w:rPr>
          <w:rFonts w:ascii="GHEA Grapalat" w:hAnsi="GHEA Grapalat" w:cs="Sylfaen"/>
          <w:b/>
          <w:lang w:val="hy-AM"/>
        </w:rPr>
      </w:pPr>
    </w:p>
    <w:p w14:paraId="7050999F" w14:textId="77777777" w:rsidR="00807F72" w:rsidRDefault="00807F72" w:rsidP="00EF3662">
      <w:pPr>
        <w:pStyle w:val="BodyTextIndent3"/>
        <w:spacing w:line="240" w:lineRule="auto"/>
        <w:jc w:val="right"/>
        <w:rPr>
          <w:rFonts w:ascii="GHEA Grapalat" w:hAnsi="GHEA Grapalat" w:cs="Sylfaen"/>
          <w:b/>
          <w:lang w:val="hy-AM"/>
        </w:rPr>
      </w:pPr>
    </w:p>
    <w:p w14:paraId="5F224F90" w14:textId="77777777" w:rsidR="00807F72" w:rsidRDefault="00807F72" w:rsidP="00EF3662">
      <w:pPr>
        <w:pStyle w:val="BodyTextIndent3"/>
        <w:spacing w:line="240" w:lineRule="auto"/>
        <w:jc w:val="right"/>
        <w:rPr>
          <w:rFonts w:ascii="GHEA Grapalat" w:hAnsi="GHEA Grapalat" w:cs="Sylfaen"/>
          <w:b/>
          <w:lang w:val="hy-AM"/>
        </w:rPr>
      </w:pPr>
    </w:p>
    <w:p w14:paraId="4253293E" w14:textId="77777777" w:rsidR="00807F72" w:rsidRDefault="00807F72" w:rsidP="00EF3662">
      <w:pPr>
        <w:pStyle w:val="BodyTextIndent3"/>
        <w:spacing w:line="240" w:lineRule="auto"/>
        <w:jc w:val="right"/>
        <w:rPr>
          <w:rFonts w:ascii="GHEA Grapalat" w:hAnsi="GHEA Grapalat" w:cs="Sylfaen"/>
          <w:b/>
          <w:lang w:val="hy-AM"/>
        </w:rPr>
      </w:pPr>
    </w:p>
    <w:p w14:paraId="0B6218E0" w14:textId="77777777" w:rsidR="00807F72" w:rsidRDefault="00807F72" w:rsidP="00EF3662">
      <w:pPr>
        <w:pStyle w:val="BodyTextIndent3"/>
        <w:spacing w:line="240" w:lineRule="auto"/>
        <w:jc w:val="right"/>
        <w:rPr>
          <w:rFonts w:ascii="GHEA Grapalat" w:hAnsi="GHEA Grapalat" w:cs="Sylfaen"/>
          <w:b/>
          <w:lang w:val="hy-AM"/>
        </w:rPr>
      </w:pPr>
    </w:p>
    <w:p w14:paraId="4D610BB0" w14:textId="77777777" w:rsidR="00807F72" w:rsidRDefault="00807F72" w:rsidP="00EF3662">
      <w:pPr>
        <w:pStyle w:val="BodyTextIndent3"/>
        <w:spacing w:line="240" w:lineRule="auto"/>
        <w:jc w:val="right"/>
        <w:rPr>
          <w:rFonts w:ascii="GHEA Grapalat" w:hAnsi="GHEA Grapalat" w:cs="Sylfaen"/>
          <w:b/>
          <w:lang w:val="hy-AM"/>
        </w:rPr>
      </w:pPr>
    </w:p>
    <w:p w14:paraId="1F0A2F43" w14:textId="77777777" w:rsidR="00807F72" w:rsidRDefault="00807F72" w:rsidP="00EF3662">
      <w:pPr>
        <w:pStyle w:val="BodyTextIndent3"/>
        <w:spacing w:line="240" w:lineRule="auto"/>
        <w:jc w:val="right"/>
        <w:rPr>
          <w:rFonts w:ascii="GHEA Grapalat" w:hAnsi="GHEA Grapalat" w:cs="Sylfaen"/>
          <w:b/>
          <w:lang w:val="hy-AM"/>
        </w:rPr>
      </w:pPr>
    </w:p>
    <w:p w14:paraId="64C3EC63" w14:textId="77777777" w:rsidR="00807F72" w:rsidRDefault="00807F72" w:rsidP="00EF3662">
      <w:pPr>
        <w:pStyle w:val="BodyTextIndent3"/>
        <w:spacing w:line="240" w:lineRule="auto"/>
        <w:jc w:val="right"/>
        <w:rPr>
          <w:rFonts w:ascii="GHEA Grapalat" w:hAnsi="GHEA Grapalat" w:cs="Sylfaen"/>
          <w:b/>
          <w:lang w:val="hy-AM"/>
        </w:rPr>
      </w:pPr>
    </w:p>
    <w:p w14:paraId="4B508401" w14:textId="77777777" w:rsidR="00807F72" w:rsidRDefault="00807F72" w:rsidP="00EF3662">
      <w:pPr>
        <w:pStyle w:val="BodyTextIndent3"/>
        <w:spacing w:line="240" w:lineRule="auto"/>
        <w:jc w:val="right"/>
        <w:rPr>
          <w:rFonts w:ascii="GHEA Grapalat" w:hAnsi="GHEA Grapalat" w:cs="Sylfaen"/>
          <w:b/>
          <w:lang w:val="hy-AM"/>
        </w:rPr>
      </w:pPr>
    </w:p>
    <w:p w14:paraId="6AE505BC" w14:textId="77777777" w:rsidR="00807F72" w:rsidRDefault="00807F72" w:rsidP="00EF3662">
      <w:pPr>
        <w:pStyle w:val="BodyTextIndent3"/>
        <w:spacing w:line="240" w:lineRule="auto"/>
        <w:jc w:val="right"/>
        <w:rPr>
          <w:rFonts w:ascii="GHEA Grapalat" w:hAnsi="GHEA Grapalat" w:cs="Sylfaen"/>
          <w:b/>
          <w:lang w:val="hy-AM"/>
        </w:rPr>
      </w:pPr>
    </w:p>
    <w:p w14:paraId="6F19E24C" w14:textId="77777777" w:rsidR="00807F72" w:rsidRDefault="00807F72" w:rsidP="00EF3662">
      <w:pPr>
        <w:pStyle w:val="BodyTextIndent3"/>
        <w:spacing w:line="240" w:lineRule="auto"/>
        <w:jc w:val="right"/>
        <w:rPr>
          <w:rFonts w:ascii="GHEA Grapalat" w:hAnsi="GHEA Grapalat" w:cs="Sylfaen"/>
          <w:b/>
          <w:lang w:val="hy-AM"/>
        </w:rPr>
      </w:pPr>
    </w:p>
    <w:p w14:paraId="4F0B781E" w14:textId="77777777" w:rsidR="00807F72" w:rsidRDefault="00807F72" w:rsidP="00EF3662">
      <w:pPr>
        <w:pStyle w:val="BodyTextIndent3"/>
        <w:spacing w:line="240" w:lineRule="auto"/>
        <w:jc w:val="right"/>
        <w:rPr>
          <w:rFonts w:ascii="GHEA Grapalat" w:hAnsi="GHEA Grapalat" w:cs="Sylfaen"/>
          <w:b/>
          <w:lang w:val="hy-AM"/>
        </w:rPr>
      </w:pPr>
    </w:p>
    <w:p w14:paraId="060BF024" w14:textId="77777777" w:rsidR="00807F72" w:rsidRDefault="00807F72" w:rsidP="00EF3662">
      <w:pPr>
        <w:pStyle w:val="BodyTextIndent3"/>
        <w:spacing w:line="240" w:lineRule="auto"/>
        <w:jc w:val="right"/>
        <w:rPr>
          <w:rFonts w:ascii="GHEA Grapalat" w:hAnsi="GHEA Grapalat" w:cs="Sylfaen"/>
          <w:b/>
          <w:lang w:val="hy-AM"/>
        </w:rPr>
      </w:pPr>
    </w:p>
    <w:p w14:paraId="1308555F" w14:textId="77777777" w:rsidR="00807F72" w:rsidRDefault="00807F72" w:rsidP="00EF3662">
      <w:pPr>
        <w:pStyle w:val="BodyTextIndent3"/>
        <w:spacing w:line="240" w:lineRule="auto"/>
        <w:jc w:val="right"/>
        <w:rPr>
          <w:rFonts w:ascii="GHEA Grapalat" w:hAnsi="GHEA Grapalat" w:cs="Sylfaen"/>
          <w:b/>
          <w:lang w:val="hy-AM"/>
        </w:rPr>
      </w:pPr>
    </w:p>
    <w:p w14:paraId="41BFCB25" w14:textId="77777777" w:rsidR="00807F72" w:rsidRDefault="00807F72" w:rsidP="00EF3662">
      <w:pPr>
        <w:pStyle w:val="BodyTextIndent3"/>
        <w:spacing w:line="240" w:lineRule="auto"/>
        <w:jc w:val="right"/>
        <w:rPr>
          <w:rFonts w:ascii="GHEA Grapalat" w:hAnsi="GHEA Grapalat" w:cs="Sylfaen"/>
          <w:b/>
          <w:lang w:val="hy-AM"/>
        </w:rPr>
      </w:pPr>
    </w:p>
    <w:p w14:paraId="75E115AB" w14:textId="77777777" w:rsidR="00807F72" w:rsidRDefault="00807F72" w:rsidP="00EF3662">
      <w:pPr>
        <w:pStyle w:val="BodyTextIndent3"/>
        <w:spacing w:line="240" w:lineRule="auto"/>
        <w:jc w:val="right"/>
        <w:rPr>
          <w:rFonts w:ascii="GHEA Grapalat" w:hAnsi="GHEA Grapalat" w:cs="Sylfaen"/>
          <w:b/>
          <w:lang w:val="hy-AM"/>
        </w:rPr>
      </w:pPr>
    </w:p>
    <w:p w14:paraId="5709290C" w14:textId="77777777" w:rsidR="00807F72" w:rsidRDefault="00807F72" w:rsidP="00EF3662">
      <w:pPr>
        <w:pStyle w:val="BodyTextIndent3"/>
        <w:spacing w:line="240" w:lineRule="auto"/>
        <w:jc w:val="right"/>
        <w:rPr>
          <w:rFonts w:ascii="GHEA Grapalat" w:hAnsi="GHEA Grapalat" w:cs="Sylfaen"/>
          <w:b/>
          <w:lang w:val="hy-AM"/>
        </w:rPr>
      </w:pPr>
    </w:p>
    <w:p w14:paraId="157888CE" w14:textId="77777777" w:rsidR="00807F72" w:rsidRDefault="00807F72" w:rsidP="00EF3662">
      <w:pPr>
        <w:pStyle w:val="BodyTextIndent3"/>
        <w:spacing w:line="240" w:lineRule="auto"/>
        <w:jc w:val="right"/>
        <w:rPr>
          <w:rFonts w:ascii="GHEA Grapalat" w:hAnsi="GHEA Grapalat" w:cs="Sylfaen"/>
          <w:b/>
          <w:lang w:val="hy-AM"/>
        </w:rPr>
      </w:pPr>
    </w:p>
    <w:p w14:paraId="4C24F956" w14:textId="77777777" w:rsidR="00807F72" w:rsidRDefault="00807F72" w:rsidP="00EF3662">
      <w:pPr>
        <w:pStyle w:val="BodyTextIndent3"/>
        <w:spacing w:line="240" w:lineRule="auto"/>
        <w:jc w:val="right"/>
        <w:rPr>
          <w:rFonts w:ascii="GHEA Grapalat" w:hAnsi="GHEA Grapalat" w:cs="Sylfaen"/>
          <w:b/>
          <w:lang w:val="hy-AM"/>
        </w:rPr>
      </w:pPr>
    </w:p>
    <w:p w14:paraId="1B848C87" w14:textId="590D21CA" w:rsidR="00807F72" w:rsidRDefault="00807F72" w:rsidP="00D70570">
      <w:pPr>
        <w:pStyle w:val="BodyTextIndent3"/>
        <w:spacing w:line="240" w:lineRule="auto"/>
        <w:ind w:firstLine="0"/>
        <w:rPr>
          <w:rFonts w:ascii="GHEA Grapalat" w:hAnsi="GHEA Grapalat" w:cs="Sylfaen"/>
          <w:b/>
          <w:lang w:val="hy-AM"/>
        </w:rPr>
      </w:pPr>
    </w:p>
    <w:p w14:paraId="470FEA37" w14:textId="77777777" w:rsidR="00807F72" w:rsidRDefault="00807F72" w:rsidP="00EF3662">
      <w:pPr>
        <w:pStyle w:val="BodyTextIndent3"/>
        <w:spacing w:line="240" w:lineRule="auto"/>
        <w:jc w:val="right"/>
        <w:rPr>
          <w:rFonts w:ascii="GHEA Grapalat" w:hAnsi="GHEA Grapalat" w:cs="Sylfaen"/>
          <w:b/>
          <w:lang w:val="hy-AM"/>
        </w:rPr>
      </w:pPr>
    </w:p>
    <w:p w14:paraId="536EBA50" w14:textId="6F0A0472" w:rsidR="00F02279" w:rsidRPr="00E6597C" w:rsidRDefault="00F02279" w:rsidP="00F02279">
      <w:pPr>
        <w:pStyle w:val="BodyTextIndent3"/>
        <w:spacing w:line="240" w:lineRule="auto"/>
        <w:jc w:val="right"/>
        <w:rPr>
          <w:rFonts w:ascii="GHEA Grapalat" w:hAnsi="GHEA Grapalat" w:cs="Sylfaen"/>
          <w:b/>
        </w:rPr>
      </w:pPr>
      <w:r w:rsidRPr="00E6597C">
        <w:rPr>
          <w:rFonts w:ascii="GHEA Grapalat" w:hAnsi="GHEA Grapalat" w:cs="Sylfaen"/>
          <w:b/>
          <w:lang w:val="hy-AM"/>
        </w:rPr>
        <w:lastRenderedPageBreak/>
        <w:t xml:space="preserve">Հավելված </w:t>
      </w:r>
      <w:r w:rsidR="0024536B">
        <w:rPr>
          <w:rFonts w:ascii="GHEA Grapalat" w:hAnsi="GHEA Grapalat" w:cs="Sylfaen"/>
          <w:b/>
        </w:rPr>
        <w:t>6</w:t>
      </w:r>
    </w:p>
    <w:p w14:paraId="59EE6AB3" w14:textId="666F75F8" w:rsidR="00F02279" w:rsidRPr="00E6597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w:t>
      </w:r>
      <w:r w:rsidR="00B92679">
        <w:rPr>
          <w:rFonts w:ascii="GHEA Grapalat" w:hAnsi="GHEA Grapalat" w:cs="Sylfaen"/>
          <w:b/>
          <w:lang w:val="hy-AM"/>
        </w:rPr>
        <w:t>ԵԷՏ-ԲՄԱՇՁԲ-24/02</w:t>
      </w:r>
      <w:r w:rsidRPr="00E6597C">
        <w:rPr>
          <w:rFonts w:ascii="GHEA Grapalat" w:hAnsi="GHEA Grapalat" w:cs="Sylfaen"/>
          <w:b/>
          <w:lang w:val="hy-AM"/>
        </w:rPr>
        <w:t>»  ծածկագրով</w:t>
      </w:r>
    </w:p>
    <w:p w14:paraId="2A80347D" w14:textId="77777777" w:rsidR="00F02279" w:rsidRPr="00E6597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5CF1F1C4" w14:textId="0EEB4A9D" w:rsidR="00F02279" w:rsidRPr="00E6597C" w:rsidRDefault="00F02279" w:rsidP="00F02279">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14:paraId="48D4C3B8" w14:textId="77777777" w:rsidR="00F02279" w:rsidRPr="00E6597C" w:rsidRDefault="00F02279" w:rsidP="00F02279">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13D7F8B0" w14:textId="4A924B6F" w:rsidR="006E3999" w:rsidRPr="007F0FB8" w:rsidRDefault="00F02279" w:rsidP="006E3999">
      <w:pPr>
        <w:jc w:val="both"/>
        <w:rPr>
          <w:rFonts w:ascii="GHEA Grapalat" w:hAnsi="GHEA Grapalat"/>
          <w:sz w:val="20"/>
          <w:szCs w:val="20"/>
          <w:lang w:val="hy-AM"/>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78A5CABC"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24536B">
        <w:rPr>
          <w:rFonts w:ascii="GHEA Grapalat" w:hAnsi="GHEA Grapalat" w:cs="Sylfaen"/>
          <w:sz w:val="20"/>
          <w:szCs w:val="20"/>
          <w:highlight w:val="yellow"/>
          <w:lang w:val="pt-BR"/>
        </w:rPr>
        <w:t xml:space="preserve">`  </w:t>
      </w:r>
      <w:r w:rsidR="0024536B" w:rsidRPr="0024536B">
        <w:rPr>
          <w:rFonts w:ascii="GHEA Grapalat" w:hAnsi="GHEA Grapalat" w:cs="Sylfaen"/>
          <w:sz w:val="20"/>
          <w:szCs w:val="20"/>
          <w:highlight w:val="yellow"/>
          <w:lang w:val="pt-BR"/>
        </w:rPr>
        <w:t>25.12.2024թ</w:t>
      </w:r>
      <w:r w:rsidRPr="0024536B">
        <w:rPr>
          <w:rFonts w:ascii="GHEA Grapalat" w:hAnsi="GHEA Grapalat" w:cs="Times Armenian"/>
          <w:highlight w:val="yellow"/>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ins w:id="14"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50D6F97F"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24536B">
        <w:rPr>
          <w:rFonts w:ascii="GHEA Grapalat" w:hAnsi="GHEA Grapalat" w:cs="Times Armenian"/>
          <w:sz w:val="20"/>
          <w:szCs w:val="20"/>
          <w:lang w:val="es-ES"/>
        </w:rPr>
        <w:t>100</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w:t>
      </w:r>
      <w:proofErr w:type="gramStart"/>
      <w:r w:rsidR="006D0D29" w:rsidRPr="00717204">
        <w:rPr>
          <w:rFonts w:ascii="GHEA Grapalat" w:hAnsi="GHEA Grapalat" w:cs="Sylfaen"/>
          <w:sz w:val="20"/>
          <w:szCs w:val="20"/>
          <w:lang w:val="pt-BR"/>
        </w:rPr>
        <w:t>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w:t>
      </w:r>
      <w:proofErr w:type="gramEnd"/>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AE469AA" w:rsidR="006D0D29" w:rsidRDefault="00E149D8" w:rsidP="006D0D29">
      <w:pPr>
        <w:tabs>
          <w:tab w:val="left" w:pos="1276"/>
        </w:tabs>
        <w:ind w:firstLine="720"/>
        <w:jc w:val="both"/>
        <w:rPr>
          <w:ins w:id="15"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lastRenderedPageBreak/>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del w:id="16" w:author="Sergey Shahnazaryan" w:date="2024-02-09T13:52:00Z">
        <w:r w:rsidR="006D0D29" w:rsidRPr="00717204" w:rsidDel="00E149D8">
          <w:rPr>
            <w:rFonts w:ascii="GHEA Grapalat" w:hAnsi="GHEA Grapalat" w:cs="Sylfaen"/>
            <w:sz w:val="20"/>
            <w:szCs w:val="20"/>
            <w:lang w:val="pt-BR"/>
          </w:rPr>
          <w:delText>։</w:delText>
        </w:r>
      </w:del>
      <w:ins w:id="17" w:author="Sergey Shahnazaryan" w:date="2024-02-09T13:52:00Z">
        <w:r>
          <w:rPr>
            <w:rFonts w:ascii="GHEA Grapalat" w:hAnsi="GHEA Grapalat" w:cs="Sylfaen"/>
            <w:sz w:val="20"/>
            <w:szCs w:val="20"/>
            <w:lang w:val="hy-AM"/>
          </w:rPr>
          <w:t>.</w:t>
        </w:r>
      </w:ins>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3576F152" w14:textId="45509692" w:rsidR="00F02279" w:rsidRPr="00E6597C" w:rsidDel="00E149D8" w:rsidRDefault="00F02279" w:rsidP="00F02279">
      <w:pPr>
        <w:tabs>
          <w:tab w:val="left" w:pos="1276"/>
        </w:tabs>
        <w:ind w:firstLine="720"/>
        <w:jc w:val="both"/>
        <w:rPr>
          <w:del w:id="18" w:author="Sergey Shahnazaryan" w:date="2024-02-09T13:52:00Z"/>
          <w:rFonts w:ascii="GHEA Grapalat" w:hAnsi="GHEA Grapalat"/>
          <w:sz w:val="20"/>
          <w:szCs w:val="20"/>
          <w:lang w:val="es-ES"/>
        </w:rPr>
      </w:pP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26052F6B"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 xml:space="preserve">3.4.9 </w:t>
      </w:r>
      <w:r w:rsidR="0024536B">
        <w:rPr>
          <w:rFonts w:ascii="GHEA Grapalat" w:hAnsi="GHEA Grapalat"/>
          <w:sz w:val="20"/>
          <w:szCs w:val="20"/>
          <w:lang w:val="es-ES"/>
        </w:rPr>
        <w:t>-</w:t>
      </w:r>
    </w:p>
    <w:p w14:paraId="0550CC98" w14:textId="7984A07D" w:rsidR="00F02279" w:rsidRPr="0024536B" w:rsidRDefault="00F02279" w:rsidP="00F02279">
      <w:pPr>
        <w:tabs>
          <w:tab w:val="left" w:pos="1276"/>
        </w:tabs>
        <w:ind w:firstLine="720"/>
        <w:jc w:val="both"/>
        <w:rPr>
          <w:rFonts w:ascii="GHEA Grapalat" w:hAnsi="GHEA Grapalat" w:cs="Times Armenian"/>
          <w:sz w:val="20"/>
          <w:szCs w:val="20"/>
        </w:rPr>
      </w:pPr>
      <w:r w:rsidRPr="00E6597C">
        <w:rPr>
          <w:rFonts w:ascii="GHEA Grapalat" w:hAnsi="GHEA Grapalat" w:cs="Times Armenian"/>
          <w:sz w:val="20"/>
          <w:szCs w:val="20"/>
          <w:lang w:val="es-ES"/>
        </w:rPr>
        <w:t xml:space="preserve">3.4.10 </w:t>
      </w:r>
      <w:r w:rsidR="0024536B">
        <w:rPr>
          <w:rFonts w:ascii="GHEA Grapalat" w:hAnsi="GHEA Grapalat" w:cs="Sylfaen"/>
          <w:sz w:val="20"/>
          <w:szCs w:val="20"/>
        </w:rPr>
        <w:t>-</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6A3A0CF0" w14:textId="3A741505" w:rsidR="00ED321F" w:rsidRPr="00E6597C" w:rsidRDefault="00717204" w:rsidP="0036211C">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ED321F" w:rsidRPr="00E6597C">
        <w:rPr>
          <w:rFonts w:ascii="GHEA Grapalat" w:hAnsi="GHEA Grapalat" w:cs="Sylfaen"/>
          <w:sz w:val="20"/>
          <w:szCs w:val="20"/>
          <w:lang w:val="hy-AM"/>
        </w:rPr>
        <w:t>Մինչև պայմանագրով աշխատանքի կատարման համար նախատեսված օրը ներառյալ Կա</w:t>
      </w:r>
      <w:r w:rsidR="00ED321F" w:rsidRPr="004605D7">
        <w:rPr>
          <w:rFonts w:ascii="GHEA Grapalat" w:hAnsi="GHEA Grapalat" w:cs="Sylfaen"/>
          <w:sz w:val="20"/>
          <w:szCs w:val="20"/>
          <w:lang w:val="hy-AM"/>
        </w:rPr>
        <w:t xml:space="preserve">պալառուն </w:t>
      </w:r>
      <w:r w:rsidR="00ED321F"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36211C">
        <w:rPr>
          <w:rFonts w:ascii="GHEA Grapalat" w:hAnsi="GHEA Grapalat" w:cs="Sylfaen"/>
          <w:sz w:val="20"/>
        </w:rPr>
        <w:t>երկու</w:t>
      </w:r>
      <w:r w:rsidR="00ED321F" w:rsidRPr="00E6597C">
        <w:rPr>
          <w:rFonts w:ascii="GHEA Grapalat" w:hAnsi="GHEA Grapalat" w:cs="Sylfaen"/>
          <w:sz w:val="20"/>
          <w:lang w:val="hy-AM"/>
        </w:rPr>
        <w:t xml:space="preserve"> օրինակ </w:t>
      </w:r>
      <w:r w:rsidR="00ED321F"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3458B466"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36211C">
        <w:rPr>
          <w:rFonts w:ascii="GHEA Grapalat" w:hAnsi="GHEA Grapalat" w:cs="Sylfaen"/>
          <w:sz w:val="20"/>
          <w:szCs w:val="20"/>
          <w:u w:val="single"/>
        </w:rPr>
        <w:t>10</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lastRenderedPageBreak/>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04FF5718" w14:textId="01E628EC" w:rsidR="00F02279" w:rsidRPr="0036211C" w:rsidRDefault="00F02279" w:rsidP="0036211C">
      <w:pPr>
        <w:tabs>
          <w:tab w:val="left" w:pos="1276"/>
        </w:tabs>
        <w:ind w:firstLine="720"/>
        <w:jc w:val="both"/>
        <w:rPr>
          <w:rFonts w:ascii="GHEA Grapalat" w:hAnsi="GHEA Grapalat"/>
          <w:sz w:val="20"/>
          <w:szCs w:val="20"/>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0036211C">
        <w:rPr>
          <w:rFonts w:ascii="GHEA Grapalat" w:hAnsi="GHEA Grapalat" w:cs="Times Armenian"/>
          <w:sz w:val="20"/>
          <w:szCs w:val="20"/>
        </w:rPr>
        <w:t>:</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7CE92F19"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36211C">
        <w:rPr>
          <w:rFonts w:ascii="GHEA Grapalat" w:hAnsi="GHEA Grapalat" w:cs="Sylfaen"/>
          <w:sz w:val="20"/>
          <w:szCs w:val="20"/>
        </w:rPr>
        <w:t>25</w:t>
      </w:r>
      <w:r w:rsidR="00F02279" w:rsidRPr="00E6597C">
        <w:rPr>
          <w:rFonts w:ascii="GHEA Grapalat" w:hAnsi="GHEA Grapalat" w:cs="Sylfaen"/>
          <w:sz w:val="20"/>
          <w:szCs w:val="20"/>
          <w:lang w:val="hy-AM"/>
        </w:rPr>
        <w:t xml:space="preserve">-ը։ </w:t>
      </w:r>
    </w:p>
    <w:p w14:paraId="60BE193F" w14:textId="77777777" w:rsidR="0036211C" w:rsidRDefault="0036211C" w:rsidP="00E149D8">
      <w:pPr>
        <w:tabs>
          <w:tab w:val="left" w:pos="1276"/>
        </w:tabs>
        <w:ind w:firstLine="720"/>
        <w:jc w:val="both"/>
        <w:rPr>
          <w:rFonts w:ascii="GHEA Grapalat" w:hAnsi="GHEA Grapalat" w:cs="Sylfaen"/>
          <w:sz w:val="20"/>
          <w:szCs w:val="20"/>
          <w:lang w:val="hy-AM"/>
        </w:rPr>
      </w:pPr>
      <w:r w:rsidRPr="0036211C">
        <w:rPr>
          <w:rFonts w:ascii="GHEA Grapalat" w:hAnsi="GHEA Grapalat" w:cs="Sylfaen"/>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7BBFACF5" w14:textId="77DB8231"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lastRenderedPageBreak/>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FootnoteReference"/>
          <w:rFonts w:ascii="GHEA Grapalat" w:hAnsi="GHEA Grapalat" w:cs="Sylfaen"/>
          <w:sz w:val="20"/>
          <w:szCs w:val="20"/>
          <w:lang w:val="hy-AM"/>
        </w:rPr>
        <w:footnoteReference w:id="3"/>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444EEE" w:rsidRDefault="00F02279" w:rsidP="00F02279">
      <w:pPr>
        <w:tabs>
          <w:tab w:val="left" w:pos="1276"/>
        </w:tabs>
        <w:ind w:firstLine="720"/>
        <w:jc w:val="both"/>
        <w:rPr>
          <w:rFonts w:ascii="GHEA Grapalat" w:hAnsi="GHEA Grapalat"/>
          <w:sz w:val="20"/>
          <w:szCs w:val="20"/>
          <w:lang w:val="hy-AM"/>
        </w:rPr>
      </w:pPr>
      <w:r w:rsidRPr="00444EEE">
        <w:rPr>
          <w:rFonts w:ascii="GHEA Grapalat" w:hAnsi="GHEA Grapalat"/>
          <w:sz w:val="20"/>
          <w:szCs w:val="20"/>
          <w:lang w:val="hy-AM"/>
        </w:rPr>
        <w:t>6.4</w:t>
      </w:r>
      <w:r w:rsidRPr="00444EEE">
        <w:rPr>
          <w:rFonts w:ascii="GHEA Grapalat" w:hAnsi="GHEA Grapalat"/>
          <w:sz w:val="20"/>
          <w:szCs w:val="20"/>
          <w:lang w:val="hy-AM"/>
        </w:rPr>
        <w:tab/>
        <w:t>Պ</w:t>
      </w:r>
      <w:r w:rsidRPr="00444EEE">
        <w:rPr>
          <w:rFonts w:ascii="GHEA Grapalat" w:hAnsi="GHEA Grapalat" w:cs="Sylfaen"/>
          <w:sz w:val="20"/>
          <w:szCs w:val="20"/>
          <w:lang w:val="hy-AM"/>
        </w:rPr>
        <w:t>այմանագրի</w:t>
      </w:r>
      <w:r w:rsidRPr="00444EEE">
        <w:rPr>
          <w:rFonts w:ascii="GHEA Grapalat" w:hAnsi="GHEA Grapalat" w:cs="Times Armenian"/>
          <w:sz w:val="20"/>
          <w:szCs w:val="20"/>
          <w:lang w:val="hy-AM"/>
        </w:rPr>
        <w:t xml:space="preserve"> 6.2</w:t>
      </w:r>
      <w:r w:rsidR="00AE446F" w:rsidRPr="00444EEE">
        <w:rPr>
          <w:rFonts w:ascii="GHEA Grapalat" w:hAnsi="GHEA Grapalat" w:cs="Sylfaen"/>
          <w:sz w:val="20"/>
          <w:szCs w:val="20"/>
          <w:lang w:val="hy-AM"/>
        </w:rPr>
        <w:t>,</w:t>
      </w:r>
      <w:r w:rsidRPr="00444EEE">
        <w:rPr>
          <w:rFonts w:ascii="GHEA Grapalat" w:hAnsi="GHEA Grapalat" w:cs="Times Armenian"/>
          <w:sz w:val="20"/>
          <w:szCs w:val="20"/>
          <w:lang w:val="hy-AM"/>
        </w:rPr>
        <w:t xml:space="preserve"> 6.3 </w:t>
      </w:r>
      <w:r w:rsidR="00AE446F" w:rsidRPr="00444EEE">
        <w:rPr>
          <w:rFonts w:ascii="GHEA Grapalat" w:hAnsi="GHEA Grapalat" w:cs="Times Armenian"/>
          <w:sz w:val="20"/>
          <w:szCs w:val="20"/>
          <w:lang w:val="hy-AM"/>
        </w:rPr>
        <w:t xml:space="preserve">և 6.5.1 </w:t>
      </w:r>
      <w:r w:rsidRPr="00444EEE">
        <w:rPr>
          <w:rFonts w:ascii="GHEA Grapalat" w:hAnsi="GHEA Grapalat" w:cs="Sylfaen"/>
          <w:sz w:val="20"/>
          <w:szCs w:val="20"/>
          <w:lang w:val="hy-AM"/>
        </w:rPr>
        <w:t>կետերով</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նախատեսված</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տույժը</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և</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տուգանքը</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հաշվարկվում</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և</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հաշվանցվում</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են</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Կապալառուին</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վճարվող</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գումարների</w:t>
      </w:r>
      <w:r w:rsidRPr="00444EEE">
        <w:rPr>
          <w:rFonts w:ascii="GHEA Grapalat" w:hAnsi="GHEA Grapalat" w:cs="Arial"/>
          <w:sz w:val="20"/>
          <w:szCs w:val="20"/>
          <w:lang w:val="hy-AM"/>
        </w:rPr>
        <w:t xml:space="preserve"> </w:t>
      </w:r>
      <w:r w:rsidRPr="00444EEE">
        <w:rPr>
          <w:rFonts w:ascii="GHEA Grapalat" w:hAnsi="GHEA Grapalat" w:cs="Sylfaen"/>
          <w:sz w:val="20"/>
          <w:szCs w:val="20"/>
          <w:lang w:val="hy-AM"/>
        </w:rPr>
        <w:t>հետ</w:t>
      </w:r>
      <w:r w:rsidRPr="00444EEE">
        <w:rPr>
          <w:rFonts w:ascii="GHEA Grapalat" w:hAnsi="GHEA Grapalat" w:cs="Tahoma"/>
          <w:sz w:val="20"/>
          <w:szCs w:val="20"/>
          <w:lang w:val="hy-AM"/>
        </w:rPr>
        <w:t>։</w:t>
      </w:r>
    </w:p>
    <w:p w14:paraId="262A0FFD" w14:textId="19A949B5" w:rsidR="00F02279" w:rsidRPr="00444EEE" w:rsidRDefault="00F02279" w:rsidP="00F02279">
      <w:pPr>
        <w:tabs>
          <w:tab w:val="left" w:pos="1276"/>
        </w:tabs>
        <w:ind w:firstLine="720"/>
        <w:jc w:val="both"/>
        <w:rPr>
          <w:rFonts w:ascii="GHEA Grapalat" w:hAnsi="GHEA Grapalat" w:cs="Tahoma"/>
          <w:sz w:val="20"/>
          <w:szCs w:val="20"/>
          <w:lang w:val="hy-AM"/>
        </w:rPr>
      </w:pPr>
      <w:r w:rsidRPr="00444EEE">
        <w:rPr>
          <w:rFonts w:ascii="GHEA Grapalat" w:hAnsi="GHEA Grapalat"/>
          <w:sz w:val="20"/>
          <w:szCs w:val="20"/>
          <w:lang w:val="hy-AM"/>
        </w:rPr>
        <w:t>6.5</w:t>
      </w:r>
      <w:r w:rsidRPr="00444EEE">
        <w:rPr>
          <w:rFonts w:ascii="GHEA Grapalat" w:hAnsi="GHEA Grapalat"/>
          <w:sz w:val="20"/>
          <w:szCs w:val="20"/>
          <w:lang w:val="hy-AM"/>
        </w:rPr>
        <w:tab/>
      </w:r>
      <w:r w:rsidRPr="00444EEE">
        <w:rPr>
          <w:rFonts w:ascii="GHEA Grapalat" w:hAnsi="GHEA Grapalat" w:cs="Sylfaen"/>
          <w:sz w:val="20"/>
          <w:szCs w:val="20"/>
          <w:lang w:val="hy-AM"/>
        </w:rPr>
        <w:t>Պատվիրատուի</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կողմից</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պայմանագրի</w:t>
      </w:r>
      <w:r w:rsidRPr="00444EEE">
        <w:rPr>
          <w:rFonts w:ascii="GHEA Grapalat" w:hAnsi="GHEA Grapalat" w:cs="Times Armenian"/>
          <w:sz w:val="20"/>
          <w:szCs w:val="20"/>
          <w:lang w:val="hy-AM"/>
        </w:rPr>
        <w:t xml:space="preserve"> 5.3 </w:t>
      </w:r>
      <w:r w:rsidRPr="00444EEE">
        <w:rPr>
          <w:rFonts w:ascii="GHEA Grapalat" w:hAnsi="GHEA Grapalat" w:cs="Sylfaen"/>
          <w:sz w:val="20"/>
          <w:szCs w:val="20"/>
          <w:lang w:val="hy-AM"/>
        </w:rPr>
        <w:t>կետով</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նախատեսված</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ժամկետների</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խախտման</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համար</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Պատվիրատուի</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նկատմամբ</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յուրաքանչյուր</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ուշացված</w:t>
      </w:r>
      <w:r w:rsidRPr="00444EEE">
        <w:rPr>
          <w:rFonts w:ascii="GHEA Grapalat" w:hAnsi="GHEA Grapalat" w:cs="Times Armenian"/>
          <w:sz w:val="20"/>
          <w:szCs w:val="20"/>
          <w:lang w:val="hy-AM"/>
        </w:rPr>
        <w:t xml:space="preserve"> աշխատանքային </w:t>
      </w:r>
      <w:r w:rsidRPr="00444EEE">
        <w:rPr>
          <w:rFonts w:ascii="GHEA Grapalat" w:hAnsi="GHEA Grapalat" w:cs="Sylfaen"/>
          <w:sz w:val="20"/>
          <w:szCs w:val="20"/>
          <w:lang w:val="hy-AM"/>
        </w:rPr>
        <w:t>օրվա</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համար</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հաշվարկվում</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է</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տույժ</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վճարման</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ենթակա</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սակայն</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չվճարված</w:t>
      </w:r>
      <w:r w:rsidRPr="00444EEE">
        <w:rPr>
          <w:rFonts w:ascii="GHEA Grapalat" w:hAnsi="GHEA Grapalat" w:cs="Times Armenian"/>
          <w:sz w:val="20"/>
          <w:szCs w:val="20"/>
          <w:lang w:val="hy-AM"/>
        </w:rPr>
        <w:t xml:space="preserve">  </w:t>
      </w:r>
      <w:r w:rsidRPr="00444EEE">
        <w:rPr>
          <w:rFonts w:ascii="GHEA Grapalat" w:hAnsi="GHEA Grapalat" w:cs="Sylfaen"/>
          <w:sz w:val="20"/>
          <w:szCs w:val="20"/>
          <w:lang w:val="hy-AM"/>
        </w:rPr>
        <w:t>գումարի</w:t>
      </w:r>
      <w:r w:rsidRPr="00444EEE">
        <w:rPr>
          <w:rFonts w:ascii="GHEA Grapalat" w:hAnsi="GHEA Grapalat" w:cs="Times Armenian"/>
          <w:sz w:val="20"/>
          <w:szCs w:val="20"/>
          <w:lang w:val="hy-AM"/>
        </w:rPr>
        <w:t xml:space="preserve"> 0,05 (</w:t>
      </w:r>
      <w:r w:rsidRPr="00444EEE">
        <w:rPr>
          <w:rFonts w:ascii="GHEA Grapalat" w:hAnsi="GHEA Grapalat" w:cs="Sylfaen"/>
          <w:sz w:val="20"/>
          <w:szCs w:val="20"/>
          <w:lang w:val="hy-AM"/>
        </w:rPr>
        <w:t>զրո</w:t>
      </w:r>
      <w:r w:rsidRPr="00444EEE">
        <w:rPr>
          <w:rFonts w:ascii="GHEA Grapalat" w:hAnsi="GHEA Grapalat" w:cs="Arial"/>
          <w:sz w:val="20"/>
          <w:szCs w:val="20"/>
          <w:lang w:val="hy-AM"/>
        </w:rPr>
        <w:t xml:space="preserve"> </w:t>
      </w:r>
      <w:r w:rsidRPr="00444EEE">
        <w:rPr>
          <w:rFonts w:ascii="GHEA Grapalat" w:hAnsi="GHEA Grapalat" w:cs="Sylfaen"/>
          <w:sz w:val="20"/>
          <w:szCs w:val="20"/>
          <w:lang w:val="hy-AM"/>
        </w:rPr>
        <w:t>ամբողջ</w:t>
      </w:r>
      <w:r w:rsidRPr="00444EEE">
        <w:rPr>
          <w:rFonts w:ascii="GHEA Grapalat" w:hAnsi="GHEA Grapalat" w:cs="Arial"/>
          <w:sz w:val="20"/>
          <w:szCs w:val="20"/>
          <w:lang w:val="hy-AM"/>
        </w:rPr>
        <w:t xml:space="preserve"> </w:t>
      </w:r>
      <w:r w:rsidRPr="00444EEE">
        <w:rPr>
          <w:rFonts w:ascii="GHEA Grapalat" w:hAnsi="GHEA Grapalat" w:cs="Sylfaen"/>
          <w:sz w:val="20"/>
          <w:szCs w:val="20"/>
          <w:lang w:val="hy-AM"/>
        </w:rPr>
        <w:t>հինգ</w:t>
      </w:r>
      <w:r w:rsidRPr="00444EEE">
        <w:rPr>
          <w:rFonts w:ascii="GHEA Grapalat" w:hAnsi="GHEA Grapalat" w:cs="Arial"/>
          <w:sz w:val="20"/>
          <w:szCs w:val="20"/>
          <w:lang w:val="hy-AM"/>
        </w:rPr>
        <w:t xml:space="preserve"> </w:t>
      </w:r>
      <w:r w:rsidRPr="00444EEE">
        <w:rPr>
          <w:rFonts w:ascii="GHEA Grapalat" w:hAnsi="GHEA Grapalat" w:cs="Sylfaen"/>
          <w:sz w:val="20"/>
          <w:szCs w:val="20"/>
          <w:lang w:val="hy-AM"/>
        </w:rPr>
        <w:t>հարյուրերորդական</w:t>
      </w:r>
      <w:r w:rsidRPr="00444EEE">
        <w:rPr>
          <w:rFonts w:ascii="GHEA Grapalat" w:hAnsi="GHEA Grapalat" w:cs="Arial"/>
          <w:sz w:val="20"/>
          <w:szCs w:val="20"/>
          <w:lang w:val="hy-AM"/>
        </w:rPr>
        <w:t xml:space="preserve">) </w:t>
      </w:r>
      <w:r w:rsidRPr="00444EEE">
        <w:rPr>
          <w:rFonts w:ascii="GHEA Grapalat" w:hAnsi="GHEA Grapalat" w:cs="Sylfaen"/>
          <w:sz w:val="20"/>
          <w:szCs w:val="20"/>
          <w:lang w:val="hy-AM"/>
        </w:rPr>
        <w:t>տոկոսի</w:t>
      </w:r>
      <w:r w:rsidRPr="00444EEE" w:rsidDel="007472F1">
        <w:rPr>
          <w:rFonts w:ascii="GHEA Grapalat" w:hAnsi="GHEA Grapalat" w:cs="Times Armenian"/>
          <w:sz w:val="20"/>
          <w:szCs w:val="20"/>
          <w:lang w:val="hy-AM"/>
        </w:rPr>
        <w:t xml:space="preserve"> </w:t>
      </w:r>
      <w:r w:rsidRPr="00444EEE">
        <w:rPr>
          <w:rFonts w:ascii="GHEA Grapalat" w:hAnsi="GHEA Grapalat" w:cs="Sylfaen"/>
          <w:sz w:val="20"/>
          <w:szCs w:val="20"/>
          <w:lang w:val="hy-AM"/>
        </w:rPr>
        <w:t>չափով</w:t>
      </w:r>
      <w:r w:rsidRPr="00444EEE">
        <w:rPr>
          <w:rFonts w:ascii="GHEA Grapalat" w:hAnsi="GHEA Grapalat" w:cs="Tahoma"/>
          <w:sz w:val="20"/>
          <w:szCs w:val="20"/>
          <w:lang w:val="hy-AM"/>
        </w:rPr>
        <w:t>։</w:t>
      </w:r>
    </w:p>
    <w:p w14:paraId="7CB99E0E" w14:textId="4D484E13" w:rsidR="00AE446F" w:rsidRPr="00444EEE" w:rsidRDefault="00AE446F" w:rsidP="00717204">
      <w:pPr>
        <w:tabs>
          <w:tab w:val="left" w:pos="1276"/>
        </w:tabs>
        <w:ind w:firstLine="720"/>
        <w:jc w:val="both"/>
        <w:rPr>
          <w:rFonts w:ascii="GHEA Grapalat" w:hAnsi="GHEA Grapalat" w:cs="Sylfaen"/>
          <w:sz w:val="20"/>
          <w:szCs w:val="20"/>
          <w:lang w:val="hy-AM"/>
        </w:rPr>
      </w:pPr>
      <w:r w:rsidRPr="00444EEE">
        <w:rPr>
          <w:rFonts w:ascii="GHEA Grapalat" w:hAnsi="GHEA Grapalat" w:cs="Sylfaen"/>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p>
    <w:p w14:paraId="4898F969" w14:textId="77777777" w:rsidR="00B838C9" w:rsidRPr="00444EEE" w:rsidRDefault="00B838C9" w:rsidP="00717204">
      <w:pPr>
        <w:tabs>
          <w:tab w:val="left" w:pos="1276"/>
        </w:tabs>
        <w:ind w:firstLine="720"/>
        <w:jc w:val="both"/>
        <w:rPr>
          <w:rFonts w:ascii="GHEA Grapalat" w:hAnsi="GHEA Grapalat" w:cs="Sylfaen"/>
          <w:sz w:val="20"/>
          <w:szCs w:val="20"/>
          <w:lang w:val="hy-AM"/>
        </w:rPr>
      </w:pPr>
    </w:p>
    <w:tbl>
      <w:tblPr>
        <w:tblStyle w:val="TableGrid"/>
        <w:tblW w:w="0" w:type="auto"/>
        <w:tblInd w:w="558" w:type="dxa"/>
        <w:tblLook w:val="04A0" w:firstRow="1" w:lastRow="0" w:firstColumn="1" w:lastColumn="0" w:noHBand="0" w:noVBand="1"/>
      </w:tblPr>
      <w:tblGrid>
        <w:gridCol w:w="990"/>
        <w:gridCol w:w="4050"/>
        <w:gridCol w:w="4770"/>
      </w:tblGrid>
      <w:tr w:rsidR="00B838C9" w:rsidRPr="00444EEE" w14:paraId="325EC4D6" w14:textId="77777777" w:rsidTr="00444EEE">
        <w:tc>
          <w:tcPr>
            <w:tcW w:w="990" w:type="dxa"/>
          </w:tcPr>
          <w:p w14:paraId="12DC511D" w14:textId="77777777" w:rsidR="00B838C9" w:rsidRPr="00444EEE" w:rsidRDefault="00B838C9" w:rsidP="00717204">
            <w:pPr>
              <w:tabs>
                <w:tab w:val="left" w:pos="1276"/>
              </w:tabs>
              <w:ind w:firstLine="720"/>
              <w:jc w:val="both"/>
              <w:rPr>
                <w:rFonts w:ascii="GHEA Grapalat" w:hAnsi="GHEA Grapalat" w:cs="Sylfaen"/>
                <w:sz w:val="20"/>
                <w:szCs w:val="20"/>
                <w:lang w:val="hy-AM"/>
              </w:rPr>
            </w:pPr>
            <w:r w:rsidRPr="00444EEE">
              <w:rPr>
                <w:rFonts w:ascii="GHEA Grapalat" w:hAnsi="GHEA Grapalat" w:cs="Sylfaen"/>
                <w:sz w:val="20"/>
                <w:szCs w:val="20"/>
                <w:lang w:val="hy-AM"/>
              </w:rPr>
              <w:t>N</w:t>
            </w:r>
          </w:p>
        </w:tc>
        <w:tc>
          <w:tcPr>
            <w:tcW w:w="4050" w:type="dxa"/>
          </w:tcPr>
          <w:p w14:paraId="29208DD8" w14:textId="77777777" w:rsidR="00B838C9" w:rsidRPr="00444EEE" w:rsidRDefault="00B838C9" w:rsidP="00717204">
            <w:pPr>
              <w:tabs>
                <w:tab w:val="left" w:pos="1276"/>
              </w:tabs>
              <w:ind w:firstLine="720"/>
              <w:jc w:val="both"/>
              <w:rPr>
                <w:rFonts w:ascii="GHEA Grapalat" w:hAnsi="GHEA Grapalat" w:cs="Sylfaen"/>
                <w:sz w:val="20"/>
                <w:szCs w:val="20"/>
                <w:lang w:val="hy-AM"/>
              </w:rPr>
            </w:pPr>
            <w:r w:rsidRPr="00444EEE">
              <w:rPr>
                <w:rFonts w:ascii="GHEA Grapalat" w:hAnsi="GHEA Grapalat" w:cs="Sylfaen"/>
                <w:sz w:val="20"/>
                <w:szCs w:val="20"/>
                <w:lang w:val="hy-AM"/>
              </w:rPr>
              <w:t>Խախտումը</w:t>
            </w:r>
          </w:p>
        </w:tc>
        <w:tc>
          <w:tcPr>
            <w:tcW w:w="4770" w:type="dxa"/>
          </w:tcPr>
          <w:p w14:paraId="60EE55CF" w14:textId="77777777" w:rsidR="00B838C9" w:rsidRPr="00444EEE" w:rsidRDefault="00B838C9" w:rsidP="00717204">
            <w:pPr>
              <w:tabs>
                <w:tab w:val="left" w:pos="1276"/>
              </w:tabs>
              <w:ind w:firstLine="720"/>
              <w:jc w:val="both"/>
              <w:rPr>
                <w:rFonts w:ascii="GHEA Grapalat" w:hAnsi="GHEA Grapalat" w:cs="Sylfaen"/>
                <w:sz w:val="20"/>
                <w:szCs w:val="20"/>
                <w:lang w:val="hy-AM"/>
              </w:rPr>
            </w:pPr>
            <w:r w:rsidRPr="00444EEE">
              <w:rPr>
                <w:rFonts w:ascii="GHEA Grapalat" w:hAnsi="GHEA Grapalat" w:cs="Sylfaen"/>
                <w:sz w:val="20"/>
                <w:szCs w:val="20"/>
                <w:lang w:val="hy-AM"/>
              </w:rPr>
              <w:t>Պատասխանատվությունը</w:t>
            </w:r>
          </w:p>
        </w:tc>
      </w:tr>
      <w:tr w:rsidR="00444EEE" w:rsidRPr="00717204" w14:paraId="7D6BD458" w14:textId="77777777" w:rsidTr="00444EEE">
        <w:tc>
          <w:tcPr>
            <w:tcW w:w="990" w:type="dxa"/>
          </w:tcPr>
          <w:p w14:paraId="78B20906" w14:textId="66CF282A" w:rsidR="00444EEE" w:rsidRPr="00444EEE" w:rsidRDefault="00444EEE" w:rsidP="00444EEE">
            <w:pPr>
              <w:tabs>
                <w:tab w:val="left" w:pos="1276"/>
              </w:tabs>
              <w:ind w:firstLine="720"/>
              <w:jc w:val="both"/>
              <w:rPr>
                <w:rFonts w:ascii="GHEA Grapalat" w:hAnsi="GHEA Grapalat" w:cs="Sylfaen"/>
                <w:sz w:val="20"/>
                <w:szCs w:val="20"/>
              </w:rPr>
            </w:pPr>
            <w:r w:rsidRPr="00444EEE">
              <w:rPr>
                <w:rFonts w:ascii="GHEA Grapalat" w:hAnsi="GHEA Grapalat" w:cs="Sylfaen"/>
                <w:sz w:val="20"/>
                <w:szCs w:val="20"/>
              </w:rPr>
              <w:t>1</w:t>
            </w:r>
          </w:p>
        </w:tc>
        <w:tc>
          <w:tcPr>
            <w:tcW w:w="4050" w:type="dxa"/>
            <w:vAlign w:val="center"/>
          </w:tcPr>
          <w:p w14:paraId="61112FBA" w14:textId="268785CE" w:rsidR="00444EEE" w:rsidRPr="00444EEE" w:rsidRDefault="00444EEE" w:rsidP="00444EEE">
            <w:pPr>
              <w:tabs>
                <w:tab w:val="left" w:pos="1276"/>
              </w:tabs>
              <w:jc w:val="both"/>
              <w:rPr>
                <w:rFonts w:ascii="GHEA Grapalat" w:hAnsi="GHEA Grapalat" w:cs="Sylfaen"/>
                <w:sz w:val="20"/>
                <w:szCs w:val="20"/>
                <w:lang w:val="hy-AM"/>
              </w:rPr>
            </w:pPr>
            <w:r w:rsidRPr="00444EEE">
              <w:rPr>
                <w:rFonts w:ascii="GHEA Grapalat" w:hAnsi="GHEA Grapalat"/>
                <w:b/>
                <w:bCs/>
                <w:i/>
                <w:iCs/>
                <w:color w:val="000000" w:themeColor="text1"/>
                <w:sz w:val="20"/>
                <w:szCs w:val="20"/>
                <w:lang w:val="hy-AM" w:eastAsia="ru-RU"/>
              </w:rPr>
              <w:t>Նախագծա</w:t>
            </w:r>
            <w:r>
              <w:rPr>
                <w:rFonts w:ascii="GHEA Grapalat" w:hAnsi="GHEA Grapalat"/>
                <w:b/>
                <w:bCs/>
                <w:i/>
                <w:iCs/>
                <w:color w:val="000000" w:themeColor="text1"/>
                <w:sz w:val="20"/>
                <w:szCs w:val="20"/>
                <w:lang w:eastAsia="ru-RU"/>
              </w:rPr>
              <w:t>-</w:t>
            </w:r>
            <w:r w:rsidRPr="00444EEE">
              <w:rPr>
                <w:rFonts w:ascii="GHEA Grapalat" w:hAnsi="GHEA Grapalat"/>
                <w:b/>
                <w:bCs/>
                <w:i/>
                <w:iCs/>
                <w:color w:val="000000" w:themeColor="text1"/>
                <w:sz w:val="20"/>
                <w:szCs w:val="20"/>
                <w:lang w:val="hy-AM" w:eastAsia="ru-RU"/>
              </w:rPr>
              <w:t>նախահաշվային փաստաթղթերով սահմանված պահանջների խախտում</w:t>
            </w:r>
          </w:p>
        </w:tc>
        <w:tc>
          <w:tcPr>
            <w:tcW w:w="4770" w:type="dxa"/>
          </w:tcPr>
          <w:p w14:paraId="6B60D8D8" w14:textId="64C14DB6" w:rsidR="00444EEE" w:rsidRDefault="00444EEE" w:rsidP="005B00C3">
            <w:pPr>
              <w:tabs>
                <w:tab w:val="left" w:pos="1276"/>
              </w:tabs>
              <w:jc w:val="both"/>
              <w:rPr>
                <w:rFonts w:ascii="GHEA Grapalat" w:hAnsi="GHEA Grapalat" w:cs="Sylfaen"/>
                <w:sz w:val="20"/>
                <w:szCs w:val="20"/>
                <w:lang w:val="hy-AM"/>
              </w:rPr>
            </w:pPr>
            <w:r w:rsidRPr="00444EEE">
              <w:rPr>
                <w:rFonts w:ascii="GHEA Grapalat" w:hAnsi="GHEA Grapalat"/>
                <w:b/>
                <w:bCs/>
                <w:i/>
                <w:iCs/>
                <w:sz w:val="20"/>
                <w:szCs w:val="20"/>
                <w:lang w:val="hy-AM"/>
              </w:rPr>
              <w:t>Գանձվում է տուգանք՝ պայմանագրով սահմանված ընդհանուր գնի 0.5 տոկոսի չափով</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w:t>
      </w:r>
      <w:r w:rsidRPr="00E6597C">
        <w:rPr>
          <w:rFonts w:ascii="GHEA Grapalat" w:hAnsi="GHEA Grapalat" w:cs="Sylfaen"/>
          <w:sz w:val="20"/>
          <w:szCs w:val="20"/>
          <w:lang w:val="hy-AM"/>
        </w:rPr>
        <w:lastRenderedPageBreak/>
        <w:t>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4"/>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5"/>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w:t>
      </w:r>
      <w:r w:rsidRPr="00E6597C">
        <w:rPr>
          <w:rFonts w:ascii="GHEA Grapalat" w:hAnsi="GHEA Grapalat" w:cs="Sylfaen"/>
          <w:sz w:val="20"/>
          <w:szCs w:val="20"/>
          <w:lang w:val="hy-AM"/>
        </w:rPr>
        <w:lastRenderedPageBreak/>
        <w:t>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6BD4EB20"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w:t>
      </w:r>
      <w:r w:rsidR="00787F25">
        <w:rPr>
          <w:rFonts w:ascii="GHEA Grapalat" w:hAnsi="GHEA Grapalat"/>
          <w:i/>
          <w:sz w:val="20"/>
          <w:szCs w:val="20"/>
          <w:lang w:val="pt-BR"/>
        </w:rPr>
        <w:t>24</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5D973AA8"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p>
    <w:p w14:paraId="7F4B2242" w14:textId="77777777" w:rsidR="00F02279" w:rsidRPr="00E6597C" w:rsidRDefault="00F02279" w:rsidP="00F02279">
      <w:pPr>
        <w:ind w:firstLine="567"/>
        <w:jc w:val="right"/>
        <w:rPr>
          <w:rFonts w:ascii="GHEA Grapalat" w:hAnsi="GHEA Grapalat"/>
          <w:i/>
          <w:lang w:val="hy-AM"/>
        </w:rPr>
      </w:pPr>
    </w:p>
    <w:p w14:paraId="006E42AE" w14:textId="02FA0509" w:rsidR="00F02279" w:rsidRPr="00787F25" w:rsidRDefault="00787F25" w:rsidP="00F02279">
      <w:pPr>
        <w:ind w:firstLine="567"/>
        <w:jc w:val="center"/>
        <w:rPr>
          <w:rFonts w:ascii="GHEA Grapalat" w:hAnsi="GHEA Grapalat" w:cs="Sylfaen"/>
          <w:b/>
          <w:sz w:val="20"/>
          <w:lang w:val="pt-BR"/>
        </w:rPr>
      </w:pPr>
      <w:r w:rsidRPr="00787F25">
        <w:rPr>
          <w:rFonts w:ascii="GHEA Grapalat" w:hAnsi="GHEA Grapalat" w:cs="Sylfaen"/>
          <w:b/>
          <w:sz w:val="20"/>
          <w:lang w:val="pt-BR"/>
        </w:rPr>
        <w:t>ՄՅԱՍՆԻԿՅԱՆ</w:t>
      </w:r>
      <w:r>
        <w:rPr>
          <w:rFonts w:ascii="GHEA Grapalat" w:hAnsi="GHEA Grapalat" w:cs="Sylfaen"/>
          <w:b/>
          <w:sz w:val="20"/>
          <w:lang w:val="pt-BR"/>
        </w:rPr>
        <w:t>-</w:t>
      </w:r>
      <w:r w:rsidRPr="00787F25">
        <w:rPr>
          <w:rFonts w:ascii="GHEA Grapalat" w:hAnsi="GHEA Grapalat" w:cs="Sylfaen"/>
          <w:b/>
          <w:sz w:val="20"/>
          <w:lang w:val="pt-BR"/>
        </w:rPr>
        <w:t xml:space="preserve">ԱՃԱՌՅԱՆ ՓՈՂՈՑԻ ՀՊԱԿԱՅԻՆ ՑԱՆՑԻ ՎԵՐԱԿԱՌՈՒՑՄԱՆ  </w:t>
      </w:r>
      <w:r w:rsidR="00F02279" w:rsidRPr="00E6597C">
        <w:rPr>
          <w:rFonts w:ascii="GHEA Grapalat" w:hAnsi="GHEA Grapalat" w:cs="Sylfaen"/>
          <w:b/>
          <w:sz w:val="20"/>
          <w:lang w:val="pt-BR"/>
        </w:rPr>
        <w:t>ԱՇԽԱՏԱՆՔՆԵՐԻ</w:t>
      </w:r>
      <w:r w:rsidR="00F02279" w:rsidRPr="00787F25">
        <w:rPr>
          <w:rFonts w:ascii="GHEA Grapalat" w:hAnsi="GHEA Grapalat" w:cs="Sylfaen"/>
          <w:b/>
          <w:sz w:val="20"/>
          <w:lang w:val="pt-BR"/>
        </w:rPr>
        <w:t xml:space="preserve"> </w:t>
      </w:r>
      <w:r w:rsidR="00F02279" w:rsidRPr="00E6597C">
        <w:rPr>
          <w:rFonts w:ascii="GHEA Grapalat" w:hAnsi="GHEA Grapalat" w:cs="Sylfaen"/>
          <w:b/>
          <w:sz w:val="20"/>
          <w:lang w:val="pt-BR"/>
        </w:rPr>
        <w:t>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3C3DBF83" w:rsidR="00F02279" w:rsidRPr="00E6597C" w:rsidRDefault="00AC3C74" w:rsidP="00AC3C74">
      <w:pPr>
        <w:ind w:firstLine="567"/>
        <w:jc w:val="center"/>
        <w:rPr>
          <w:rFonts w:ascii="GHEA Grapalat" w:hAnsi="GHEA Grapalat"/>
          <w:i/>
          <w:lang w:val="pt-BR"/>
        </w:rPr>
      </w:pPr>
      <w:r>
        <w:rPr>
          <w:rFonts w:ascii="GHEA Grapalat" w:hAnsi="GHEA Grapalat"/>
          <w:i/>
          <w:lang w:val="pt-BR"/>
        </w:rPr>
        <w:t>Կցվում է</w:t>
      </w: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8E30E62" w14:textId="3A7C29C8"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787F25">
        <w:rPr>
          <w:rFonts w:ascii="GHEA Grapalat" w:hAnsi="GHEA Grapalat" w:cs="Sylfaen"/>
          <w:sz w:val="22"/>
          <w:szCs w:val="22"/>
          <w:lang w:val="af-ZA"/>
        </w:rPr>
        <w:t>Մյասնիկյան-Աճառյան</w:t>
      </w:r>
      <w:r w:rsidRPr="00E6597C">
        <w:rPr>
          <w:rFonts w:ascii="GHEA Grapalat" w:hAnsi="GHEA Grapalat" w:cs="Sylfaen"/>
          <w:sz w:val="22"/>
          <w:szCs w:val="22"/>
          <w:lang w:val="af-ZA"/>
        </w:rPr>
        <w:t xml:space="preserve"> հասցեում:</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D9475CD"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w:t>
      </w:r>
      <w:r w:rsidR="00787F25">
        <w:rPr>
          <w:rFonts w:ascii="GHEA Grapalat" w:hAnsi="GHEA Grapalat"/>
          <w:i/>
          <w:sz w:val="20"/>
          <w:szCs w:val="20"/>
          <w:lang w:val="pt-BR"/>
        </w:rPr>
        <w:t>24</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679302B1"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14:paraId="7A3699F1" w14:textId="30867476" w:rsidR="00F02279" w:rsidRPr="00E6597C" w:rsidRDefault="00787F25" w:rsidP="00F02279">
      <w:pPr>
        <w:ind w:firstLine="567"/>
        <w:jc w:val="center"/>
        <w:rPr>
          <w:rFonts w:ascii="GHEA Grapalat" w:hAnsi="GHEA Grapalat"/>
          <w:b/>
          <w:sz w:val="20"/>
          <w:szCs w:val="20"/>
          <w:lang w:val="pt-BR"/>
        </w:rPr>
      </w:pPr>
      <w:r w:rsidRPr="00787F25">
        <w:rPr>
          <w:rFonts w:ascii="GHEA Grapalat" w:hAnsi="GHEA Grapalat" w:cs="Sylfaen"/>
          <w:b/>
          <w:sz w:val="20"/>
          <w:lang w:val="pt-BR"/>
        </w:rPr>
        <w:t>ՄՅԱՍՆԻԿՅԱՆ</w:t>
      </w:r>
      <w:r>
        <w:rPr>
          <w:rFonts w:ascii="GHEA Grapalat" w:hAnsi="GHEA Grapalat" w:cs="Sylfaen"/>
          <w:b/>
          <w:sz w:val="20"/>
          <w:lang w:val="pt-BR"/>
        </w:rPr>
        <w:t>-</w:t>
      </w:r>
      <w:r w:rsidRPr="00787F25">
        <w:rPr>
          <w:rFonts w:ascii="GHEA Grapalat" w:hAnsi="GHEA Grapalat" w:cs="Sylfaen"/>
          <w:b/>
          <w:sz w:val="20"/>
          <w:lang w:val="pt-BR"/>
        </w:rPr>
        <w:t>ԱՃԱՌՅԱՆ ՓՈՂՈՑԻ ՀՊԱԿԱՅԻՆ ՑԱՆՑԻ ՎԵՐԱԿԱՌՈՒՑՄԱՆ</w:t>
      </w:r>
      <w:r w:rsidR="00F02279" w:rsidRPr="00E6597C">
        <w:rPr>
          <w:rFonts w:ascii="GHEA Grapalat" w:hAnsi="GHEA Grapalat" w:cs="Times Armenian"/>
          <w:b/>
          <w:sz w:val="20"/>
          <w:lang w:val="pt-BR"/>
        </w:rPr>
        <w:t xml:space="preserve"> </w:t>
      </w:r>
      <w:r w:rsidR="00F02279" w:rsidRPr="00E6597C">
        <w:rPr>
          <w:rFonts w:ascii="GHEA Grapalat" w:hAnsi="GHEA Grapalat" w:cs="Sylfaen"/>
          <w:b/>
          <w:sz w:val="18"/>
          <w:szCs w:val="18"/>
          <w:lang w:val="pt-BR"/>
        </w:rPr>
        <w:t>ԱՇԽԱՏԱՆՔՆԵՐԻ</w:t>
      </w:r>
      <w:r w:rsidR="00F02279" w:rsidRPr="00E6597C">
        <w:rPr>
          <w:rFonts w:ascii="GHEA Grapalat" w:hAnsi="GHEA Grapalat" w:cs="Times Armenian"/>
          <w:b/>
          <w:sz w:val="18"/>
          <w:szCs w:val="18"/>
          <w:lang w:val="pt-BR"/>
        </w:rPr>
        <w:t xml:space="preserve"> </w:t>
      </w:r>
      <w:r w:rsidR="00F02279"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48C549C0" w:rsidR="00F02279" w:rsidRPr="00E6597C" w:rsidRDefault="00F02279" w:rsidP="00815009">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4049C" w:rsidRPr="00E6597C" w14:paraId="598AFC2D" w14:textId="77777777" w:rsidTr="00545BDE">
        <w:trPr>
          <w:trHeight w:val="586"/>
          <w:jc w:val="center"/>
        </w:trPr>
        <w:tc>
          <w:tcPr>
            <w:tcW w:w="540" w:type="dxa"/>
            <w:vAlign w:val="center"/>
          </w:tcPr>
          <w:p w14:paraId="7EB05D0C" w14:textId="77777777" w:rsidR="00F4049C" w:rsidRPr="00E6597C" w:rsidRDefault="00F4049C" w:rsidP="00F4049C">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312EB2ED" w:rsidR="00F4049C" w:rsidRPr="00E6597C" w:rsidRDefault="00787F25" w:rsidP="00F4049C">
            <w:pPr>
              <w:rPr>
                <w:rFonts w:ascii="GHEA Grapalat" w:hAnsi="GHEA Grapalat"/>
                <w:sz w:val="20"/>
                <w:szCs w:val="20"/>
                <w:lang w:val="pt-BR"/>
              </w:rPr>
            </w:pPr>
            <w:r w:rsidRPr="00787F25">
              <w:rPr>
                <w:rFonts w:ascii="GHEA Grapalat" w:hAnsi="GHEA Grapalat" w:cs="Sylfaen"/>
                <w:b/>
                <w:sz w:val="20"/>
                <w:lang w:val="pt-BR"/>
              </w:rPr>
              <w:t>ՄՅԱՍՆԻԿՅԱՆ</w:t>
            </w:r>
            <w:r>
              <w:rPr>
                <w:rFonts w:ascii="GHEA Grapalat" w:hAnsi="GHEA Grapalat" w:cs="Sylfaen"/>
                <w:b/>
                <w:sz w:val="20"/>
                <w:lang w:val="pt-BR"/>
              </w:rPr>
              <w:t>-</w:t>
            </w:r>
            <w:r w:rsidRPr="00787F25">
              <w:rPr>
                <w:rFonts w:ascii="GHEA Grapalat" w:hAnsi="GHEA Grapalat" w:cs="Sylfaen"/>
                <w:b/>
                <w:sz w:val="20"/>
                <w:lang w:val="pt-BR"/>
              </w:rPr>
              <w:t>ԱՃԱՌՅԱՆ ՓՈՂՈՑԻ ՀՊԱԿԱՅԻՆ ՑԱՆՑԻ ՎԵՐԱԿԱՌՈՒՑՄԱՆ</w:t>
            </w:r>
          </w:p>
        </w:tc>
        <w:tc>
          <w:tcPr>
            <w:tcW w:w="1530" w:type="dxa"/>
            <w:vAlign w:val="center"/>
          </w:tcPr>
          <w:p w14:paraId="65F30F54" w14:textId="537CD9A0" w:rsidR="00F4049C" w:rsidRPr="001D4F0B" w:rsidRDefault="00787F25" w:rsidP="00F4049C">
            <w:pPr>
              <w:jc w:val="center"/>
              <w:rPr>
                <w:rFonts w:ascii="GHEA Grapalat" w:hAnsi="GHEA Grapalat" w:cs="Sylfaen"/>
                <w:bCs/>
                <w:sz w:val="20"/>
                <w:szCs w:val="20"/>
              </w:rPr>
            </w:pPr>
            <w:r w:rsidRPr="001D4F0B">
              <w:rPr>
                <w:rFonts w:ascii="GHEA Grapalat" w:hAnsi="GHEA Grapalat" w:cs="Sylfaen"/>
                <w:bCs/>
                <w:sz w:val="20"/>
                <w:szCs w:val="20"/>
              </w:rPr>
              <w:t>Պայմա</w:t>
            </w:r>
            <w:r w:rsidR="00F4049C" w:rsidRPr="001D4F0B">
              <w:rPr>
                <w:rFonts w:ascii="GHEA Grapalat" w:hAnsi="GHEA Grapalat" w:cs="Sylfaen"/>
                <w:bCs/>
                <w:sz w:val="20"/>
                <w:szCs w:val="20"/>
              </w:rPr>
              <w:t>նագիրը ուժի մեջ մտնելուց հետո</w:t>
            </w:r>
          </w:p>
          <w:p w14:paraId="2EFB68F2" w14:textId="77777777" w:rsidR="00F4049C" w:rsidRPr="001D4F0B" w:rsidRDefault="00F4049C" w:rsidP="00F4049C">
            <w:pPr>
              <w:jc w:val="center"/>
              <w:rPr>
                <w:rFonts w:ascii="GHEA Grapalat" w:hAnsi="GHEA Grapalat"/>
                <w:sz w:val="20"/>
                <w:szCs w:val="20"/>
                <w:lang w:val="pt-BR"/>
              </w:rPr>
            </w:pPr>
          </w:p>
        </w:tc>
        <w:tc>
          <w:tcPr>
            <w:tcW w:w="1440" w:type="dxa"/>
            <w:vAlign w:val="center"/>
          </w:tcPr>
          <w:p w14:paraId="6E7F2B11" w14:textId="0FC695E8" w:rsidR="00F4049C" w:rsidRPr="001D4F0B" w:rsidRDefault="00787F25" w:rsidP="00F4049C">
            <w:pPr>
              <w:jc w:val="center"/>
              <w:rPr>
                <w:rFonts w:ascii="GHEA Grapalat" w:hAnsi="GHEA Grapalat" w:cs="Sylfaen"/>
                <w:bCs/>
                <w:sz w:val="20"/>
                <w:szCs w:val="20"/>
              </w:rPr>
            </w:pPr>
            <w:r w:rsidRPr="001D4F0B">
              <w:rPr>
                <w:rFonts w:ascii="GHEA Grapalat" w:hAnsi="GHEA Grapalat" w:cs="Sylfaen"/>
                <w:bCs/>
                <w:sz w:val="20"/>
                <w:szCs w:val="20"/>
              </w:rPr>
              <w:t>Մինչև 25.12.2024թ.</w:t>
            </w:r>
          </w:p>
          <w:p w14:paraId="7DF5CB73" w14:textId="77777777" w:rsidR="00F4049C" w:rsidRPr="001D4F0B" w:rsidRDefault="00F4049C" w:rsidP="00F4049C">
            <w:pPr>
              <w:rPr>
                <w:rFonts w:ascii="GHEA Grapalat" w:hAnsi="GHEA Grapalat"/>
                <w:sz w:val="20"/>
                <w:szCs w:val="20"/>
                <w:lang w:val="pt-BR"/>
              </w:rPr>
            </w:pPr>
          </w:p>
        </w:tc>
      </w:tr>
      <w:tr w:rsidR="00F02279" w:rsidRPr="00E6597C" w14:paraId="63F3A958" w14:textId="77777777" w:rsidTr="00545BDE">
        <w:trPr>
          <w:cantSplit/>
          <w:trHeight w:val="586"/>
          <w:jc w:val="center"/>
        </w:trPr>
        <w:tc>
          <w:tcPr>
            <w:tcW w:w="5464" w:type="dxa"/>
            <w:gridSpan w:val="2"/>
            <w:vAlign w:val="center"/>
          </w:tcPr>
          <w:p w14:paraId="016A8CF3" w14:textId="77777777"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77777777" w:rsidR="00F02279" w:rsidRPr="00E6597C" w:rsidRDefault="00F02279" w:rsidP="00545BDE">
            <w:pPr>
              <w:jc w:val="center"/>
              <w:rPr>
                <w:rFonts w:ascii="GHEA Grapalat" w:hAnsi="GHEA Grapalat"/>
                <w:b/>
                <w:sz w:val="20"/>
                <w:szCs w:val="20"/>
                <w:lang w:val="pt-BR"/>
              </w:rPr>
            </w:pPr>
          </w:p>
        </w:tc>
        <w:tc>
          <w:tcPr>
            <w:tcW w:w="1440" w:type="dxa"/>
            <w:vAlign w:val="center"/>
          </w:tcPr>
          <w:p w14:paraId="7DEC0E75" w14:textId="77777777" w:rsidR="00F02279" w:rsidRPr="00E6597C" w:rsidRDefault="00F02279" w:rsidP="00545BDE">
            <w:pPr>
              <w:jc w:val="center"/>
              <w:rPr>
                <w:rFonts w:ascii="GHEA Grapalat" w:hAnsi="GHEA Grapalat"/>
                <w:b/>
                <w:sz w:val="20"/>
                <w:szCs w:val="20"/>
                <w:lang w:val="pt-BR"/>
              </w:rPr>
            </w:pP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E68530C" w:rsidR="00645E1D" w:rsidRPr="00553C89" w:rsidRDefault="00645E1D" w:rsidP="000117CC">
      <w:pPr>
        <w:jc w:val="both"/>
        <w:rPr>
          <w:rFonts w:asciiTheme="minorHAnsi" w:hAnsiTheme="minorHAnsi"/>
          <w:lang w:val="hy-AM"/>
        </w:rPr>
      </w:pP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8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1169"/>
        <w:gridCol w:w="464"/>
        <w:gridCol w:w="464"/>
        <w:gridCol w:w="464"/>
        <w:gridCol w:w="464"/>
        <w:gridCol w:w="464"/>
        <w:gridCol w:w="464"/>
        <w:gridCol w:w="464"/>
        <w:gridCol w:w="464"/>
        <w:gridCol w:w="464"/>
        <w:gridCol w:w="464"/>
        <w:gridCol w:w="464"/>
        <w:gridCol w:w="646"/>
        <w:gridCol w:w="994"/>
      </w:tblGrid>
      <w:tr w:rsidR="00F02279" w:rsidRPr="00E6597C" w14:paraId="3A76B546" w14:textId="77777777" w:rsidTr="001D4F0B">
        <w:tc>
          <w:tcPr>
            <w:tcW w:w="10894"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9E1915" w14:paraId="0AE61309" w14:textId="77777777" w:rsidTr="001D4F0B">
        <w:tc>
          <w:tcPr>
            <w:tcW w:w="1451"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169"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744" w:type="dxa"/>
            <w:gridSpan w:val="13"/>
            <w:vAlign w:val="center"/>
          </w:tcPr>
          <w:p w14:paraId="7A6835D5" w14:textId="500DEAEB" w:rsidR="00F02279" w:rsidRPr="00E6597C" w:rsidRDefault="00F02279" w:rsidP="001D4F0B">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1D4F0B">
              <w:rPr>
                <w:rFonts w:ascii="GHEA Grapalat" w:hAnsi="GHEA Grapalat"/>
                <w:sz w:val="18"/>
                <w:lang w:val="es-ES"/>
              </w:rPr>
              <w:t>24</w:t>
            </w:r>
            <w:r w:rsidRPr="00E6597C">
              <w:rPr>
                <w:rFonts w:ascii="GHEA Grapalat" w:hAnsi="GHEA Grapalat"/>
                <w:sz w:val="18"/>
                <w:lang w:val="es-ES"/>
              </w:rPr>
              <w:t>թ-ին` ըստ ամիսների, այդ թվում**</w:t>
            </w:r>
          </w:p>
        </w:tc>
      </w:tr>
      <w:tr w:rsidR="00F02279" w:rsidRPr="00E6597C" w14:paraId="4F3DCC93" w14:textId="77777777" w:rsidTr="001D4F0B">
        <w:trPr>
          <w:trHeight w:val="1538"/>
        </w:trPr>
        <w:tc>
          <w:tcPr>
            <w:tcW w:w="1451" w:type="dxa"/>
          </w:tcPr>
          <w:p w14:paraId="3774EE0D" w14:textId="77777777" w:rsidR="00F02279" w:rsidRPr="00E6597C" w:rsidRDefault="00F02279" w:rsidP="00545BDE">
            <w:pPr>
              <w:jc w:val="center"/>
              <w:rPr>
                <w:rFonts w:ascii="GHEA Grapalat" w:hAnsi="GHEA Grapalat"/>
                <w:sz w:val="20"/>
                <w:lang w:val="es-ES"/>
              </w:rPr>
            </w:pPr>
          </w:p>
        </w:tc>
        <w:tc>
          <w:tcPr>
            <w:tcW w:w="1530" w:type="dxa"/>
          </w:tcPr>
          <w:p w14:paraId="1BDD41E4" w14:textId="77777777" w:rsidR="00F02279" w:rsidRPr="00E6597C" w:rsidRDefault="00F02279" w:rsidP="00545BDE">
            <w:pPr>
              <w:jc w:val="center"/>
              <w:rPr>
                <w:rFonts w:ascii="GHEA Grapalat" w:hAnsi="GHEA Grapalat"/>
                <w:sz w:val="20"/>
                <w:lang w:val="es-ES"/>
              </w:rPr>
            </w:pPr>
          </w:p>
        </w:tc>
        <w:tc>
          <w:tcPr>
            <w:tcW w:w="1169" w:type="dxa"/>
          </w:tcPr>
          <w:p w14:paraId="12358127" w14:textId="77777777" w:rsidR="00F02279" w:rsidRPr="00E6597C" w:rsidRDefault="00F02279" w:rsidP="00545BDE">
            <w:pPr>
              <w:jc w:val="center"/>
              <w:rPr>
                <w:rFonts w:ascii="GHEA Grapalat" w:hAnsi="GHEA Grapalat"/>
                <w:sz w:val="20"/>
                <w:lang w:val="es-ES"/>
              </w:rPr>
            </w:pPr>
          </w:p>
        </w:tc>
        <w:tc>
          <w:tcPr>
            <w:tcW w:w="464"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4"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4"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4"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4"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4"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4"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4"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4"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4"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4"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46"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994"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F02279" w:rsidRPr="00E6597C" w14:paraId="3977B0D2" w14:textId="77777777" w:rsidTr="001D4F0B">
        <w:trPr>
          <w:trHeight w:val="1538"/>
        </w:trPr>
        <w:tc>
          <w:tcPr>
            <w:tcW w:w="1451" w:type="dxa"/>
          </w:tcPr>
          <w:p w14:paraId="10DE0437" w14:textId="77777777" w:rsidR="00F02279" w:rsidRPr="00E6597C" w:rsidRDefault="00F02279" w:rsidP="00545BDE">
            <w:pPr>
              <w:jc w:val="center"/>
              <w:rPr>
                <w:rFonts w:ascii="GHEA Grapalat" w:hAnsi="GHEA Grapalat"/>
                <w:sz w:val="20"/>
                <w:lang w:val="es-ES"/>
              </w:rPr>
            </w:pPr>
          </w:p>
        </w:tc>
        <w:tc>
          <w:tcPr>
            <w:tcW w:w="1530" w:type="dxa"/>
          </w:tcPr>
          <w:p w14:paraId="3054592B" w14:textId="77777777" w:rsidR="00F02279" w:rsidRPr="00E6597C" w:rsidRDefault="00F02279" w:rsidP="00545BDE">
            <w:pPr>
              <w:jc w:val="center"/>
              <w:rPr>
                <w:rFonts w:ascii="GHEA Grapalat" w:hAnsi="GHEA Grapalat"/>
                <w:sz w:val="20"/>
                <w:lang w:val="es-ES"/>
              </w:rPr>
            </w:pPr>
          </w:p>
        </w:tc>
        <w:tc>
          <w:tcPr>
            <w:tcW w:w="1169" w:type="dxa"/>
          </w:tcPr>
          <w:p w14:paraId="2EEDA063" w14:textId="77777777" w:rsidR="00F02279" w:rsidRPr="00E6597C" w:rsidRDefault="00F02279" w:rsidP="00545BDE">
            <w:pPr>
              <w:jc w:val="center"/>
              <w:rPr>
                <w:rFonts w:ascii="GHEA Grapalat" w:hAnsi="GHEA Grapalat"/>
                <w:sz w:val="20"/>
                <w:lang w:val="es-ES"/>
              </w:rPr>
            </w:pPr>
          </w:p>
        </w:tc>
        <w:tc>
          <w:tcPr>
            <w:tcW w:w="464" w:type="dxa"/>
          </w:tcPr>
          <w:p w14:paraId="6D2EC0AA" w14:textId="77777777" w:rsidR="00F02279" w:rsidRPr="00E6597C" w:rsidRDefault="00F02279" w:rsidP="00545BDE">
            <w:pPr>
              <w:jc w:val="center"/>
              <w:rPr>
                <w:rFonts w:ascii="GHEA Grapalat" w:hAnsi="GHEA Grapalat"/>
                <w:sz w:val="20"/>
                <w:lang w:val="pt-BR"/>
              </w:rPr>
            </w:pPr>
          </w:p>
          <w:p w14:paraId="35A23DA2" w14:textId="77777777" w:rsidR="00F02279" w:rsidRPr="00E6597C" w:rsidRDefault="00F02279" w:rsidP="00545BDE">
            <w:pPr>
              <w:jc w:val="center"/>
              <w:rPr>
                <w:rFonts w:ascii="GHEA Grapalat" w:hAnsi="GHEA Grapalat"/>
                <w:sz w:val="20"/>
                <w:lang w:val="pt-BR"/>
              </w:rPr>
            </w:pPr>
          </w:p>
          <w:p w14:paraId="2C233DB4"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64" w:type="dxa"/>
          </w:tcPr>
          <w:p w14:paraId="5F02F1AA" w14:textId="77777777" w:rsidR="00F02279" w:rsidRPr="00E6597C" w:rsidRDefault="00F02279" w:rsidP="00545BDE">
            <w:pPr>
              <w:jc w:val="center"/>
              <w:rPr>
                <w:rFonts w:ascii="GHEA Grapalat" w:hAnsi="GHEA Grapalat"/>
                <w:sz w:val="20"/>
                <w:lang w:val="pt-BR"/>
              </w:rPr>
            </w:pPr>
          </w:p>
          <w:p w14:paraId="0EFDE758" w14:textId="77777777" w:rsidR="00F02279" w:rsidRPr="00E6597C" w:rsidRDefault="00F02279" w:rsidP="00545BDE">
            <w:pPr>
              <w:jc w:val="center"/>
              <w:rPr>
                <w:rFonts w:ascii="GHEA Grapalat" w:hAnsi="GHEA Grapalat"/>
                <w:sz w:val="20"/>
                <w:lang w:val="pt-BR"/>
              </w:rPr>
            </w:pPr>
          </w:p>
          <w:p w14:paraId="3DA0D39D" w14:textId="77777777"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64" w:type="dxa"/>
          </w:tcPr>
          <w:p w14:paraId="5DE31429" w14:textId="77777777" w:rsidR="00F02279" w:rsidRPr="00E6597C" w:rsidRDefault="00F02279" w:rsidP="00545BDE">
            <w:pPr>
              <w:jc w:val="center"/>
              <w:rPr>
                <w:rFonts w:ascii="GHEA Grapalat" w:hAnsi="GHEA Grapalat"/>
                <w:sz w:val="20"/>
                <w:lang w:val="pt-BR"/>
              </w:rPr>
            </w:pPr>
          </w:p>
          <w:p w14:paraId="6B8958D6" w14:textId="77777777" w:rsidR="00F02279" w:rsidRPr="00E6597C" w:rsidRDefault="00F02279" w:rsidP="00545BDE">
            <w:pPr>
              <w:jc w:val="center"/>
              <w:rPr>
                <w:rFonts w:ascii="GHEA Grapalat" w:hAnsi="GHEA Grapalat"/>
                <w:sz w:val="20"/>
                <w:lang w:val="pt-BR"/>
              </w:rPr>
            </w:pPr>
          </w:p>
          <w:p w14:paraId="0F21F1D2"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2446C44E" w14:textId="77777777" w:rsidR="00F02279" w:rsidRPr="00E6597C" w:rsidRDefault="00F02279" w:rsidP="00545BDE">
            <w:pPr>
              <w:jc w:val="center"/>
              <w:rPr>
                <w:rFonts w:ascii="GHEA Grapalat" w:hAnsi="GHEA Grapalat"/>
                <w:sz w:val="20"/>
                <w:lang w:val="pt-BR"/>
              </w:rPr>
            </w:pPr>
          </w:p>
          <w:p w14:paraId="49E5B4F5" w14:textId="77777777" w:rsidR="00F02279" w:rsidRPr="00E6597C" w:rsidRDefault="00F02279" w:rsidP="00545BDE">
            <w:pPr>
              <w:jc w:val="center"/>
              <w:rPr>
                <w:rFonts w:ascii="GHEA Grapalat" w:hAnsi="GHEA Grapalat"/>
                <w:sz w:val="20"/>
                <w:lang w:val="pt-BR"/>
              </w:rPr>
            </w:pPr>
          </w:p>
          <w:p w14:paraId="0C5C05EE"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415C36A8" w14:textId="77777777" w:rsidR="00F02279" w:rsidRPr="00E6597C" w:rsidRDefault="00F02279" w:rsidP="00545BDE">
            <w:pPr>
              <w:jc w:val="center"/>
              <w:rPr>
                <w:rFonts w:ascii="GHEA Grapalat" w:hAnsi="GHEA Grapalat"/>
                <w:sz w:val="20"/>
                <w:lang w:val="pt-BR"/>
              </w:rPr>
            </w:pPr>
          </w:p>
          <w:p w14:paraId="09A9918B" w14:textId="77777777" w:rsidR="00F02279" w:rsidRPr="00E6597C" w:rsidRDefault="00F02279" w:rsidP="00545BDE">
            <w:pPr>
              <w:jc w:val="center"/>
              <w:rPr>
                <w:rFonts w:ascii="GHEA Grapalat" w:hAnsi="GHEA Grapalat"/>
                <w:sz w:val="20"/>
                <w:lang w:val="pt-BR"/>
              </w:rPr>
            </w:pPr>
          </w:p>
          <w:p w14:paraId="4941320D"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6529EB2C" w14:textId="77777777" w:rsidR="00F02279" w:rsidRPr="00E6597C" w:rsidRDefault="00F02279" w:rsidP="00545BDE">
            <w:pPr>
              <w:jc w:val="center"/>
              <w:rPr>
                <w:rFonts w:ascii="GHEA Grapalat" w:hAnsi="GHEA Grapalat"/>
                <w:sz w:val="20"/>
                <w:lang w:val="pt-BR"/>
              </w:rPr>
            </w:pPr>
          </w:p>
          <w:p w14:paraId="142FD7A5" w14:textId="77777777" w:rsidR="00F02279" w:rsidRPr="00E6597C" w:rsidRDefault="00F02279" w:rsidP="00545BDE">
            <w:pPr>
              <w:jc w:val="center"/>
              <w:rPr>
                <w:rFonts w:ascii="GHEA Grapalat" w:hAnsi="GHEA Grapalat"/>
                <w:sz w:val="20"/>
                <w:lang w:val="pt-BR"/>
              </w:rPr>
            </w:pPr>
          </w:p>
          <w:p w14:paraId="0A70948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1BFFED98" w14:textId="77777777" w:rsidR="00F02279" w:rsidRPr="00E6597C" w:rsidRDefault="00F02279" w:rsidP="00545BDE">
            <w:pPr>
              <w:jc w:val="center"/>
              <w:rPr>
                <w:rFonts w:ascii="GHEA Grapalat" w:hAnsi="GHEA Grapalat"/>
                <w:sz w:val="20"/>
                <w:lang w:val="pt-BR"/>
              </w:rPr>
            </w:pPr>
          </w:p>
          <w:p w14:paraId="444AAA2C" w14:textId="77777777" w:rsidR="00F02279" w:rsidRPr="00E6597C" w:rsidRDefault="00F02279" w:rsidP="00545BDE">
            <w:pPr>
              <w:jc w:val="center"/>
              <w:rPr>
                <w:rFonts w:ascii="GHEA Grapalat" w:hAnsi="GHEA Grapalat"/>
                <w:sz w:val="20"/>
                <w:lang w:val="pt-BR"/>
              </w:rPr>
            </w:pPr>
          </w:p>
          <w:p w14:paraId="7F6F3E89"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69BF04D4" w14:textId="77777777" w:rsidR="00F02279" w:rsidRPr="00E6597C" w:rsidRDefault="00F02279" w:rsidP="00545BDE">
            <w:pPr>
              <w:jc w:val="center"/>
              <w:rPr>
                <w:rFonts w:ascii="GHEA Grapalat" w:hAnsi="GHEA Grapalat"/>
                <w:sz w:val="20"/>
                <w:lang w:val="pt-BR"/>
              </w:rPr>
            </w:pPr>
          </w:p>
          <w:p w14:paraId="60292AFB" w14:textId="77777777" w:rsidR="00F02279" w:rsidRPr="00E6597C" w:rsidRDefault="00F02279" w:rsidP="00545BDE">
            <w:pPr>
              <w:jc w:val="center"/>
              <w:rPr>
                <w:rFonts w:ascii="GHEA Grapalat" w:hAnsi="GHEA Grapalat"/>
                <w:sz w:val="20"/>
                <w:lang w:val="pt-BR"/>
              </w:rPr>
            </w:pPr>
          </w:p>
          <w:p w14:paraId="2662C397"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35F63A9E" w14:textId="77777777" w:rsidR="00F02279" w:rsidRPr="00E6597C" w:rsidRDefault="00F02279" w:rsidP="00545BDE">
            <w:pPr>
              <w:jc w:val="center"/>
              <w:rPr>
                <w:rFonts w:ascii="GHEA Grapalat" w:hAnsi="GHEA Grapalat"/>
                <w:sz w:val="20"/>
                <w:lang w:val="pt-BR"/>
              </w:rPr>
            </w:pPr>
          </w:p>
          <w:p w14:paraId="4233932B" w14:textId="77777777" w:rsidR="00F02279" w:rsidRPr="00E6597C" w:rsidRDefault="00F02279" w:rsidP="00545BDE">
            <w:pPr>
              <w:jc w:val="center"/>
              <w:rPr>
                <w:rFonts w:ascii="GHEA Grapalat" w:hAnsi="GHEA Grapalat"/>
                <w:sz w:val="20"/>
                <w:lang w:val="pt-BR"/>
              </w:rPr>
            </w:pPr>
          </w:p>
          <w:p w14:paraId="4FA1B54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09B565A1" w14:textId="77777777" w:rsidR="00F02279" w:rsidRPr="00E6597C" w:rsidRDefault="00F02279" w:rsidP="00545BDE">
            <w:pPr>
              <w:jc w:val="center"/>
              <w:rPr>
                <w:rFonts w:ascii="GHEA Grapalat" w:hAnsi="GHEA Grapalat"/>
                <w:sz w:val="20"/>
                <w:lang w:val="pt-BR"/>
              </w:rPr>
            </w:pPr>
          </w:p>
          <w:p w14:paraId="0F08815F" w14:textId="77777777" w:rsidR="00F02279" w:rsidRPr="00E6597C" w:rsidRDefault="00F02279" w:rsidP="00545BDE">
            <w:pPr>
              <w:jc w:val="center"/>
              <w:rPr>
                <w:rFonts w:ascii="GHEA Grapalat" w:hAnsi="GHEA Grapalat"/>
                <w:sz w:val="20"/>
                <w:lang w:val="pt-BR"/>
              </w:rPr>
            </w:pPr>
          </w:p>
          <w:p w14:paraId="5457CF9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64" w:type="dxa"/>
          </w:tcPr>
          <w:p w14:paraId="47C4730E" w14:textId="77777777" w:rsidR="00F02279" w:rsidRPr="00E6597C" w:rsidRDefault="00F02279" w:rsidP="00545BDE">
            <w:pPr>
              <w:jc w:val="center"/>
              <w:rPr>
                <w:rFonts w:ascii="GHEA Grapalat" w:hAnsi="GHEA Grapalat"/>
                <w:sz w:val="20"/>
                <w:lang w:val="pt-BR"/>
              </w:rPr>
            </w:pPr>
          </w:p>
          <w:p w14:paraId="567EC2B1" w14:textId="77777777" w:rsidR="00F02279" w:rsidRPr="00E6597C" w:rsidRDefault="00F02279" w:rsidP="00545BDE">
            <w:pPr>
              <w:jc w:val="center"/>
              <w:rPr>
                <w:rFonts w:ascii="GHEA Grapalat" w:hAnsi="GHEA Grapalat"/>
                <w:sz w:val="20"/>
                <w:lang w:val="pt-BR"/>
              </w:rPr>
            </w:pPr>
          </w:p>
          <w:p w14:paraId="57FFDBA3"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646" w:type="dxa"/>
          </w:tcPr>
          <w:p w14:paraId="0D99E62B" w14:textId="77777777" w:rsidR="00F02279" w:rsidRPr="00E6597C" w:rsidRDefault="00F02279" w:rsidP="00545BDE">
            <w:pPr>
              <w:jc w:val="center"/>
              <w:rPr>
                <w:rFonts w:ascii="GHEA Grapalat" w:hAnsi="GHEA Grapalat"/>
                <w:sz w:val="20"/>
                <w:lang w:val="pt-BR"/>
              </w:rPr>
            </w:pPr>
          </w:p>
          <w:p w14:paraId="641FACF3" w14:textId="77777777" w:rsidR="00F02279" w:rsidRPr="00E6597C" w:rsidRDefault="00F02279" w:rsidP="00545BDE">
            <w:pPr>
              <w:jc w:val="center"/>
              <w:rPr>
                <w:rFonts w:ascii="GHEA Grapalat" w:hAnsi="GHEA Grapalat"/>
                <w:sz w:val="20"/>
                <w:lang w:val="pt-BR"/>
              </w:rPr>
            </w:pPr>
          </w:p>
          <w:p w14:paraId="2E3AE25C" w14:textId="74D6885B" w:rsidR="00F02279" w:rsidRPr="00E6597C" w:rsidRDefault="001D4F0B" w:rsidP="001D4F0B">
            <w:pPr>
              <w:jc w:val="center"/>
              <w:rPr>
                <w:rFonts w:ascii="GHEA Grapalat" w:hAnsi="GHEA Grapalat" w:cs="Arial"/>
                <w:sz w:val="18"/>
                <w:szCs w:val="18"/>
                <w:lang w:val="pt-BR"/>
              </w:rPr>
            </w:pPr>
            <w:r>
              <w:rPr>
                <w:rFonts w:ascii="GHEA Grapalat" w:hAnsi="GHEA Grapalat"/>
                <w:sz w:val="20"/>
                <w:lang w:val="pt-BR"/>
              </w:rPr>
              <w:t>100</w:t>
            </w:r>
            <w:r w:rsidR="00F02279" w:rsidRPr="00E6597C">
              <w:rPr>
                <w:rFonts w:ascii="GHEA Grapalat" w:hAnsi="GHEA Grapalat"/>
                <w:sz w:val="20"/>
                <w:lang w:val="pt-BR"/>
              </w:rPr>
              <w:t xml:space="preserve"> %</w:t>
            </w:r>
          </w:p>
        </w:tc>
        <w:tc>
          <w:tcPr>
            <w:tcW w:w="994" w:type="dxa"/>
          </w:tcPr>
          <w:p w14:paraId="240AB578" w14:textId="77777777" w:rsidR="00F02279" w:rsidRPr="00E6597C" w:rsidRDefault="00F02279" w:rsidP="00545BDE">
            <w:pPr>
              <w:jc w:val="center"/>
              <w:rPr>
                <w:rFonts w:ascii="GHEA Grapalat" w:hAnsi="GHEA Grapalat"/>
                <w:sz w:val="20"/>
                <w:lang w:val="pt-BR"/>
              </w:rPr>
            </w:pPr>
          </w:p>
          <w:p w14:paraId="49E09276" w14:textId="77777777" w:rsidR="00F02279" w:rsidRPr="00E6597C" w:rsidRDefault="00F02279" w:rsidP="00545BDE">
            <w:pPr>
              <w:jc w:val="center"/>
              <w:rPr>
                <w:rFonts w:ascii="GHEA Grapalat" w:hAnsi="GHEA Grapalat"/>
                <w:sz w:val="20"/>
                <w:lang w:val="pt-BR"/>
              </w:rPr>
            </w:pPr>
          </w:p>
          <w:p w14:paraId="475F98DA" w14:textId="7EE01A4F" w:rsidR="00F02279" w:rsidRPr="00E6597C" w:rsidRDefault="001D4F0B" w:rsidP="00545BDE">
            <w:pPr>
              <w:jc w:val="center"/>
              <w:rPr>
                <w:rFonts w:ascii="GHEA Grapalat" w:hAnsi="GHEA Grapalat"/>
                <w:b/>
                <w:lang w:val="pt-BR"/>
              </w:rPr>
            </w:pPr>
            <w:r>
              <w:rPr>
                <w:rFonts w:ascii="GHEA Grapalat" w:hAnsi="GHEA Grapalat"/>
                <w:sz w:val="20"/>
                <w:lang w:val="pt-BR"/>
              </w:rPr>
              <w:t>100</w:t>
            </w:r>
            <w:r w:rsidR="00F02279" w:rsidRPr="00E6597C">
              <w:rPr>
                <w:rFonts w:ascii="GHEA Grapalat" w:hAnsi="GHEA Grapalat"/>
                <w:sz w:val="20"/>
                <w:lang w:val="pt-BR"/>
              </w:rPr>
              <w:t xml:space="preserve"> %</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9E1915"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B5FA5"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պայմանագրի</w:t>
      </w:r>
      <w:proofErr w:type="gramEnd"/>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BodyTextIndent3"/>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C054F6" w14:textId="77777777" w:rsidR="00210202" w:rsidRDefault="00210202">
      <w:r>
        <w:separator/>
      </w:r>
    </w:p>
  </w:endnote>
  <w:endnote w:type="continuationSeparator" w:id="0">
    <w:p w14:paraId="3B033304" w14:textId="77777777" w:rsidR="00210202" w:rsidRDefault="00210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C3679" w14:textId="77777777" w:rsidR="00210202" w:rsidRDefault="00210202">
      <w:r>
        <w:separator/>
      </w:r>
    </w:p>
  </w:footnote>
  <w:footnote w:type="continuationSeparator" w:id="0">
    <w:p w14:paraId="15599260" w14:textId="77777777" w:rsidR="00210202" w:rsidRDefault="00210202">
      <w:r>
        <w:continuationSeparator/>
      </w:r>
    </w:p>
  </w:footnote>
  <w:footnote w:id="1">
    <w:p w14:paraId="347D4AF3" w14:textId="2979D9CE" w:rsidR="00BB35AD" w:rsidRPr="00D70570" w:rsidRDefault="00BB35AD"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739448E" w14:textId="627EAE0A" w:rsidR="00BB35AD" w:rsidRPr="003B5430" w:rsidRDefault="00BB35AD"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2A5B5584" w14:textId="06EEC3D4" w:rsidR="00BB35AD" w:rsidRPr="00C754B2" w:rsidRDefault="00BB35AD" w:rsidP="00C754B2">
      <w:pPr>
        <w:pStyle w:val="FootnoteText"/>
        <w:rPr>
          <w:rFonts w:asciiTheme="minorHAnsi" w:hAnsiTheme="minorHAnsi"/>
          <w:lang w:val="hy-AM"/>
        </w:rPr>
      </w:pPr>
      <w:bookmarkStart w:id="19" w:name="_GoBack"/>
      <w:bookmarkEnd w:id="19"/>
    </w:p>
  </w:footnote>
  <w:footnote w:id="4">
    <w:p w14:paraId="5D807A2E" w14:textId="0F2E345D" w:rsidR="00BB35AD" w:rsidRPr="00742B5B" w:rsidRDefault="00BB35AD">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5">
    <w:p w14:paraId="224427CA" w14:textId="47023627" w:rsidR="00BB35AD" w:rsidRPr="00742B5B" w:rsidRDefault="00BB35AD">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0EEB"/>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316"/>
    <w:rsid w:val="001B0D9A"/>
    <w:rsid w:val="001B1370"/>
    <w:rsid w:val="001B1FC4"/>
    <w:rsid w:val="001B21A3"/>
    <w:rsid w:val="001B37D2"/>
    <w:rsid w:val="001B45A9"/>
    <w:rsid w:val="001B478E"/>
    <w:rsid w:val="001B5A49"/>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BD8"/>
    <w:rsid w:val="001D2D62"/>
    <w:rsid w:val="001D4F0B"/>
    <w:rsid w:val="001D5FF7"/>
    <w:rsid w:val="001D6531"/>
    <w:rsid w:val="001D7228"/>
    <w:rsid w:val="001D74FA"/>
    <w:rsid w:val="001D78C5"/>
    <w:rsid w:val="001E0216"/>
    <w:rsid w:val="001E17BA"/>
    <w:rsid w:val="001E2794"/>
    <w:rsid w:val="001E2814"/>
    <w:rsid w:val="001E412B"/>
    <w:rsid w:val="001E55B2"/>
    <w:rsid w:val="001E5866"/>
    <w:rsid w:val="001E7733"/>
    <w:rsid w:val="001E7A36"/>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20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536B"/>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0F01"/>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8BD"/>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134"/>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60F"/>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6A9"/>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11C"/>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0276"/>
    <w:rsid w:val="00391E56"/>
    <w:rsid w:val="00392525"/>
    <w:rsid w:val="00392695"/>
    <w:rsid w:val="00392B56"/>
    <w:rsid w:val="0039338D"/>
    <w:rsid w:val="003946B4"/>
    <w:rsid w:val="003949A5"/>
    <w:rsid w:val="00395D6D"/>
    <w:rsid w:val="0039646A"/>
    <w:rsid w:val="00396C65"/>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7DE"/>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75F"/>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4EEE"/>
    <w:rsid w:val="004454D8"/>
    <w:rsid w:val="0044556F"/>
    <w:rsid w:val="0044660E"/>
    <w:rsid w:val="00447808"/>
    <w:rsid w:val="00447FFD"/>
    <w:rsid w:val="004504F0"/>
    <w:rsid w:val="00451869"/>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8EA"/>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F82"/>
    <w:rsid w:val="005A1236"/>
    <w:rsid w:val="005A16C6"/>
    <w:rsid w:val="005A1D54"/>
    <w:rsid w:val="005A3A35"/>
    <w:rsid w:val="005A3DC6"/>
    <w:rsid w:val="005A3EB8"/>
    <w:rsid w:val="005A3EDC"/>
    <w:rsid w:val="005A51C8"/>
    <w:rsid w:val="005A5B64"/>
    <w:rsid w:val="005A64FF"/>
    <w:rsid w:val="005A7FD2"/>
    <w:rsid w:val="005B00C3"/>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831"/>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A9"/>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5B3E"/>
    <w:rsid w:val="00627101"/>
    <w:rsid w:val="0062728A"/>
    <w:rsid w:val="00627E00"/>
    <w:rsid w:val="00627FA5"/>
    <w:rsid w:val="00630BF1"/>
    <w:rsid w:val="00630CC3"/>
    <w:rsid w:val="0063101C"/>
    <w:rsid w:val="00631658"/>
    <w:rsid w:val="0063170C"/>
    <w:rsid w:val="00631744"/>
    <w:rsid w:val="00633389"/>
    <w:rsid w:val="00633E1E"/>
    <w:rsid w:val="00634DC9"/>
    <w:rsid w:val="00635D52"/>
    <w:rsid w:val="00637DAB"/>
    <w:rsid w:val="0064033D"/>
    <w:rsid w:val="00641AD5"/>
    <w:rsid w:val="00642EFE"/>
    <w:rsid w:val="00644CE2"/>
    <w:rsid w:val="00645E1D"/>
    <w:rsid w:val="00646069"/>
    <w:rsid w:val="00646A5B"/>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72A"/>
    <w:rsid w:val="006A6D19"/>
    <w:rsid w:val="006A76FD"/>
    <w:rsid w:val="006A784A"/>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4E1"/>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F25"/>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6B38"/>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092"/>
    <w:rsid w:val="007D716A"/>
    <w:rsid w:val="007D7707"/>
    <w:rsid w:val="007E0DD7"/>
    <w:rsid w:val="007E0E5F"/>
    <w:rsid w:val="007E0EA0"/>
    <w:rsid w:val="007E0EB8"/>
    <w:rsid w:val="007E15A7"/>
    <w:rsid w:val="007E1A5C"/>
    <w:rsid w:val="007E2163"/>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3145"/>
    <w:rsid w:val="0080437A"/>
    <w:rsid w:val="00805DEA"/>
    <w:rsid w:val="008061D6"/>
    <w:rsid w:val="008069F0"/>
    <w:rsid w:val="00807178"/>
    <w:rsid w:val="0080763E"/>
    <w:rsid w:val="00807F1E"/>
    <w:rsid w:val="00807F3B"/>
    <w:rsid w:val="00807F3D"/>
    <w:rsid w:val="00807F72"/>
    <w:rsid w:val="008105B4"/>
    <w:rsid w:val="00811D16"/>
    <w:rsid w:val="00812151"/>
    <w:rsid w:val="00812744"/>
    <w:rsid w:val="008128C9"/>
    <w:rsid w:val="00814170"/>
    <w:rsid w:val="00814DBD"/>
    <w:rsid w:val="00815009"/>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4499"/>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6FFF"/>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0A15"/>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0681"/>
    <w:rsid w:val="00A91342"/>
    <w:rsid w:val="00A921FF"/>
    <w:rsid w:val="00A93710"/>
    <w:rsid w:val="00A95C09"/>
    <w:rsid w:val="00A96293"/>
    <w:rsid w:val="00A96817"/>
    <w:rsid w:val="00AA056C"/>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A08"/>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C74"/>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046D"/>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195F"/>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2679"/>
    <w:rsid w:val="00B941D0"/>
    <w:rsid w:val="00B95FE0"/>
    <w:rsid w:val="00B96B73"/>
    <w:rsid w:val="00B97237"/>
    <w:rsid w:val="00B975FA"/>
    <w:rsid w:val="00B97758"/>
    <w:rsid w:val="00B9796D"/>
    <w:rsid w:val="00B97D91"/>
    <w:rsid w:val="00BA096A"/>
    <w:rsid w:val="00BA3554"/>
    <w:rsid w:val="00BA4B4C"/>
    <w:rsid w:val="00BA632C"/>
    <w:rsid w:val="00BB1A5D"/>
    <w:rsid w:val="00BB1C9B"/>
    <w:rsid w:val="00BB3575"/>
    <w:rsid w:val="00BB35AD"/>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37A3B"/>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97927"/>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03CB"/>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B4D"/>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31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2B96"/>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49C"/>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254BACCC-938F-45C4-9C2C-A7BB8FB1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097350">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1714D-E3AF-42EF-9E1A-41298F4F1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62</Pages>
  <Words>20201</Words>
  <Characters>115146</Characters>
  <Application>Microsoft Office Word</Application>
  <DocSecurity>0</DocSecurity>
  <Lines>959</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135077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69</cp:revision>
  <cp:lastPrinted>2018-02-16T07:12:00Z</cp:lastPrinted>
  <dcterms:created xsi:type="dcterms:W3CDTF">2024-02-09T09:09:00Z</dcterms:created>
  <dcterms:modified xsi:type="dcterms:W3CDTF">2024-10-08T12:52:00Z</dcterms:modified>
</cp:coreProperties>
</file>