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8F62CC" w:rsidP="001E66DB">
      <w:pPr>
        <w:pStyle w:val="BodyTextIndent"/>
        <w:tabs>
          <w:tab w:val="clear" w:pos="1134"/>
        </w:tabs>
        <w:spacing w:after="160" w:line="240" w:lineRule="auto"/>
        <w:ind w:firstLine="0"/>
        <w:jc w:val="center"/>
        <w:rPr>
          <w:rFonts w:ascii="GHEA Grapalat" w:hAnsi="GHEA Grapalat"/>
          <w:i w:val="0"/>
          <w:sz w:val="24"/>
          <w:szCs w:val="24"/>
        </w:rPr>
      </w:pPr>
      <w:r w:rsidRPr="00930389">
        <w:rPr>
          <w:rFonts w:ascii="GHEA Grapalat" w:hAnsi="GHEA Grapalat"/>
          <w:i w:val="0"/>
          <w:sz w:val="24"/>
          <w:szCs w:val="24"/>
        </w:rPr>
        <w:t>20</w:t>
      </w:r>
      <w:r w:rsidR="008516DE" w:rsidRPr="001E66DB">
        <w:rPr>
          <w:rFonts w:ascii="GHEA Grapalat" w:hAnsi="GHEA Grapalat"/>
          <w:i w:val="0"/>
          <w:sz w:val="24"/>
          <w:szCs w:val="24"/>
        </w:rPr>
        <w:t xml:space="preserve">-го </w:t>
      </w:r>
      <w:r w:rsidRPr="00930389">
        <w:rPr>
          <w:rFonts w:ascii="GHEA Grapalat" w:hAnsi="GHEA Grapalat"/>
          <w:i w:val="0"/>
          <w:sz w:val="24"/>
          <w:szCs w:val="24"/>
        </w:rPr>
        <w:t>января</w:t>
      </w:r>
      <w:r w:rsidR="008516DE" w:rsidRPr="001E66DB">
        <w:rPr>
          <w:rFonts w:ascii="GHEA Grapalat" w:hAnsi="GHEA Grapalat"/>
          <w:i w:val="0"/>
          <w:sz w:val="24"/>
          <w:szCs w:val="24"/>
        </w:rPr>
        <w:t xml:space="preserve"> 202</w:t>
      </w:r>
      <w:r w:rsidRPr="00930389">
        <w:rPr>
          <w:rFonts w:ascii="GHEA Grapalat" w:hAnsi="GHEA Grapalat"/>
          <w:i w:val="0"/>
          <w:sz w:val="24"/>
          <w:szCs w:val="24"/>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A96BFB">
        <w:rPr>
          <w:rFonts w:ascii="GHEA Grapalat" w:hAnsi="GHEA Grapalat"/>
          <w:b/>
          <w:i w:val="0"/>
          <w:sz w:val="24"/>
          <w:szCs w:val="24"/>
        </w:rPr>
        <w:t>GHAPDzB-HVKAK-2022-01</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1F6F8A" w:rsidRPr="001F6F8A">
        <w:rPr>
          <w:rFonts w:cs="Arial LatArm"/>
          <w:b/>
          <w:spacing w:val="6"/>
        </w:rPr>
        <w:t xml:space="preserve">реагентов и </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w:t>
      </w:r>
      <w:r w:rsidR="00F91972" w:rsidRPr="008F62CC">
        <w:rPr>
          <w:rFonts w:cs="Arial LatArm"/>
        </w:rPr>
        <w:t>-</w:t>
      </w:r>
      <w:r>
        <w:rPr>
          <w:rFonts w:cs="Arial LatArm"/>
        </w:rPr>
        <w:t xml:space="preserve">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9F1ED0" w:rsidRPr="009F1ED0">
        <w:rPr>
          <w:rFonts w:cs="Arial LatArm"/>
          <w:b/>
        </w:rPr>
        <w:t>27</w:t>
      </w:r>
      <w:r w:rsidRPr="00EA2C86">
        <w:rPr>
          <w:b/>
        </w:rPr>
        <w:t>-го</w:t>
      </w:r>
      <w:r w:rsidRPr="00EA2C86">
        <w:rPr>
          <w:rFonts w:cs="Arial LatArm"/>
          <w:b/>
        </w:rPr>
        <w:t xml:space="preserve"> </w:t>
      </w:r>
      <w:r w:rsidR="009F1ED0" w:rsidRPr="004916D2">
        <w:rPr>
          <w:b/>
        </w:rPr>
        <w:t>января</w:t>
      </w:r>
      <w:r w:rsidRPr="00EA2C86">
        <w:rPr>
          <w:b/>
        </w:rPr>
        <w:t xml:space="preserve"> 202</w:t>
      </w:r>
      <w:r w:rsidR="009F1ED0" w:rsidRPr="004916D2">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Default="00485954" w:rsidP="00485954">
      <w:pPr>
        <w:rPr>
          <w:b/>
          <w:color w:val="FF0000"/>
          <w:lang w:val="en-US"/>
        </w:rPr>
      </w:pPr>
    </w:p>
    <w:p w:rsidR="00485954" w:rsidRPr="00026252" w:rsidRDefault="00485954" w:rsidP="00485954">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915A97" w:rsidRPr="00D5443D" w:rsidRDefault="00915A97" w:rsidP="00CD65C1">
      <w:pPr>
        <w:rPr>
          <w:sz w:val="16"/>
          <w:szCs w:val="16"/>
        </w:rPr>
      </w:pPr>
    </w:p>
    <w:p w:rsidR="00485954" w:rsidRDefault="00485954">
      <w:pPr>
        <w:widowControl/>
        <w:tabs>
          <w:tab w:val="clear" w:pos="1134"/>
        </w:tabs>
        <w:ind w:firstLine="0"/>
        <w:jc w:val="left"/>
        <w:rPr>
          <w:i/>
        </w:rPr>
      </w:pPr>
      <w:r>
        <w:rPr>
          <w:i/>
        </w:rP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A96BFB">
        <w:rPr>
          <w:i/>
        </w:rPr>
        <w:t>GHAPDzB-HVKAK-2022-01</w:t>
      </w:r>
      <w:r w:rsidRPr="00C756FC">
        <w:rPr>
          <w:i/>
        </w:rPr>
        <w:t>»</w:t>
      </w:r>
      <w:r w:rsidRPr="00C756FC">
        <w:rPr>
          <w:i/>
        </w:rPr>
        <w:br/>
        <w:t xml:space="preserve">  № 1 от </w:t>
      </w:r>
      <w:r w:rsidR="004916D2" w:rsidRPr="0095563D">
        <w:rPr>
          <w:i/>
        </w:rPr>
        <w:t>20</w:t>
      </w:r>
      <w:r w:rsidR="008F4A83" w:rsidRPr="008F4A83">
        <w:rPr>
          <w:i/>
        </w:rPr>
        <w:t>-</w:t>
      </w:r>
      <w:r w:rsidRPr="00C756FC">
        <w:rPr>
          <w:i/>
        </w:rPr>
        <w:t xml:space="preserve">го </w:t>
      </w:r>
      <w:r w:rsidR="0095563D" w:rsidRPr="0095563D">
        <w:rPr>
          <w:i/>
        </w:rPr>
        <w:t xml:space="preserve">января  </w:t>
      </w:r>
      <w:r w:rsidRPr="00C756FC">
        <w:rPr>
          <w:i/>
        </w:rPr>
        <w:t>202</w:t>
      </w:r>
      <w:r w:rsidR="0095563D" w:rsidRPr="00491E4F">
        <w:rPr>
          <w:i/>
        </w:rPr>
        <w:t>2</w:t>
      </w:r>
      <w:r w:rsidRPr="00C756FC">
        <w:rPr>
          <w:i/>
        </w:rPr>
        <w:t>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491E4F" w:rsidRPr="00491E4F">
        <w:rPr>
          <w:b/>
        </w:rPr>
        <w:t xml:space="preserve">РЕАГЕНТОВ И </w:t>
      </w:r>
      <w:r w:rsidR="00B33645" w:rsidRPr="00C756FC">
        <w:rPr>
          <w:b/>
        </w:rPr>
        <w:t xml:space="preserve">ЛАБОРАТОРНЫХ ПРИНАДЛЕЖНОСТЕЙ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AC2D94" w:rsidRPr="00AC2D94">
        <w:rPr>
          <w:b/>
        </w:rPr>
        <w:t xml:space="preserve">РЕАГЕНТОВ И </w:t>
      </w:r>
      <w:r w:rsidR="007059A4" w:rsidRPr="00274A77">
        <w:rPr>
          <w:b/>
        </w:rPr>
        <w:t>ЛАБОРАТОРНЫХ ПРИНАДЛЕЖНОСТЕЙ</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A96BFB">
        <w:rPr>
          <w:b/>
        </w:rPr>
        <w:t>GHAPDzB-HVKAK-2022-01</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8D5955" w:rsidRPr="008D5955">
        <w:rPr>
          <w:rFonts w:cs="Arial LatArm"/>
          <w:b/>
        </w:rPr>
        <w:t xml:space="preserve">реагентов и </w:t>
      </w:r>
      <w:r>
        <w:rPr>
          <w:b/>
          <w:lang w:val="af-ZA"/>
        </w:rPr>
        <w:t>лабораторных</w:t>
      </w:r>
      <w:r>
        <w:rPr>
          <w:rFonts w:cs="Arial LatArm"/>
          <w:b/>
          <w:lang w:val="af-ZA"/>
        </w:rPr>
        <w:t xml:space="preserve"> </w:t>
      </w:r>
      <w:r>
        <w:rPr>
          <w:b/>
          <w:lang w:val="af-ZA"/>
        </w:rPr>
        <w:t>принадлежностей</w:t>
      </w:r>
      <w:r w:rsidR="002F59E8">
        <w:rPr>
          <w:b/>
          <w:lang w:val="af-ZA"/>
        </w:rPr>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D5D17">
        <w:rPr>
          <w:rFonts w:cs="Arial LatArm"/>
          <w:b/>
          <w:i/>
          <w:color w:val="0D0D0D" w:themeColor="text1" w:themeTint="F2"/>
          <w:sz w:val="22"/>
          <w:szCs w:val="22"/>
        </w:rPr>
        <w:t xml:space="preserve">» </w:t>
      </w:r>
      <w:r w:rsidRPr="008D5D17">
        <w:rPr>
          <w:rStyle w:val="Emphasis"/>
          <w:rFonts w:cs="Arial"/>
          <w:b/>
          <w:bCs/>
          <w:i w:val="0"/>
          <w:color w:val="0D0D0D" w:themeColor="text1" w:themeTint="F2"/>
          <w:sz w:val="22"/>
          <w:szCs w:val="22"/>
          <w:shd w:val="clear" w:color="auto" w:fill="FFFFFF"/>
        </w:rPr>
        <w:t>МЗ РА</w:t>
      </w:r>
      <w:r w:rsidRPr="008D5D17">
        <w:rPr>
          <w:b/>
          <w:i/>
        </w:rPr>
        <w:t>,</w:t>
      </w:r>
      <w:r w:rsidRPr="009044F1">
        <w:t xml:space="preserve">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8D5D17" w:rsidRPr="008D5D17">
        <w:rPr>
          <w:rFonts w:cs="Arial LatArm"/>
          <w:b/>
        </w:rPr>
        <w:t>2</w:t>
      </w:r>
      <w:r w:rsidR="002C0D00" w:rsidRPr="002C0D00">
        <w:rPr>
          <w:rFonts w:cs="Arial LatArm"/>
          <w:b/>
        </w:rPr>
        <w:t>4</w:t>
      </w:r>
      <w:r w:rsidRPr="008F26BA">
        <w:rPr>
          <w:b/>
        </w:rPr>
        <w:t xml:space="preserve"> </w:t>
      </w:r>
      <w:r w:rsidRPr="00B53C19">
        <w:rPr>
          <w:b/>
        </w:rPr>
        <w:t>лот</w:t>
      </w:r>
      <w:r w:rsidR="008D5D17" w:rsidRPr="00BA5FC2">
        <w:rPr>
          <w:b/>
        </w:rPr>
        <w:t>а</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2C0D00">
            <w:pPr>
              <w:rPr>
                <w:lang w:val="en-US"/>
              </w:rPr>
            </w:pPr>
            <w:r w:rsidRPr="00E47DF9">
              <w:rPr>
                <w:lang w:val="en-US"/>
              </w:rPr>
              <w:t>1-</w:t>
            </w:r>
            <w:r w:rsidR="00BA5FC2">
              <w:rPr>
                <w:lang w:val="en-US"/>
              </w:rPr>
              <w:t>2</w:t>
            </w:r>
            <w:r w:rsidR="00897B50">
              <w:rPr>
                <w:lang w:val="en-US"/>
              </w:rPr>
              <w:t>4</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lastRenderedPageBreak/>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lastRenderedPageBreak/>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предусмотренным настоящим приглашением условиям, в противном случае, </w:t>
      </w:r>
      <w:r w:rsidRPr="009044F1">
        <w:lastRenderedPageBreak/>
        <w:t>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lastRenderedPageBreak/>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lastRenderedPageBreak/>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lastRenderedPageBreak/>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xml:space="preserve">" календарных </w:t>
      </w:r>
      <w:r w:rsidRPr="009044F1">
        <w:lastRenderedPageBreak/>
        <w:t>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w:t>
      </w:r>
      <w:r w:rsidR="000E4039" w:rsidRPr="000E4039">
        <w:lastRenderedPageBreak/>
        <w:t xml:space="preserve">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 xml:space="preserve">сли процедура закупки организована на основании части 6 статьи 15 </w:t>
      </w:r>
      <w:r w:rsidR="0076763C" w:rsidRPr="00250377">
        <w:lastRenderedPageBreak/>
        <w:t>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lastRenderedPageBreak/>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w:t>
      </w:r>
      <w:r w:rsidRPr="00457CCA">
        <w:lastRenderedPageBreak/>
        <w:t xml:space="preserve">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w:t>
      </w:r>
      <w:r w:rsidR="002C605B">
        <w:lastRenderedPageBreak/>
        <w:t>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lastRenderedPageBreak/>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A96BFB">
        <w:rPr>
          <w:b/>
          <w:sz w:val="22"/>
          <w:szCs w:val="22"/>
        </w:rPr>
        <w:t>GHAPDzB-HVKAK-2022-01</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lastRenderedPageBreak/>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A96BFB">
        <w:rPr>
          <w:b/>
          <w:sz w:val="22"/>
          <w:szCs w:val="22"/>
        </w:rPr>
        <w:t>GHAPDzB-HVKAK-2022-01</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A96BFB">
        <w:tc>
          <w:tcPr>
            <w:tcW w:w="1042" w:type="dxa"/>
            <w:vMerge w:val="restart"/>
            <w:vAlign w:val="center"/>
          </w:tcPr>
          <w:p w:rsidR="00F22E21" w:rsidRDefault="00F22E21" w:rsidP="00A96BFB">
            <w:pPr>
              <w:jc w:val="center"/>
              <w:rPr>
                <w:b/>
                <w:sz w:val="20"/>
                <w:szCs w:val="20"/>
              </w:rPr>
            </w:pPr>
          </w:p>
          <w:p w:rsidR="00F22E21" w:rsidRPr="00206AF8" w:rsidRDefault="00F22E21" w:rsidP="00A96BFB">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A96BFB">
            <w:pPr>
              <w:jc w:val="center"/>
              <w:rPr>
                <w:b/>
                <w:bCs/>
                <w:sz w:val="20"/>
                <w:szCs w:val="20"/>
              </w:rPr>
            </w:pPr>
            <w:r w:rsidRPr="00206AF8">
              <w:rPr>
                <w:b/>
                <w:sz w:val="20"/>
                <w:szCs w:val="20"/>
              </w:rPr>
              <w:t>Предлагаемый товар</w:t>
            </w:r>
          </w:p>
        </w:tc>
      </w:tr>
      <w:tr w:rsidR="00F22E21" w:rsidRPr="00206AF8" w:rsidTr="00A96BFB">
        <w:trPr>
          <w:trHeight w:val="696"/>
        </w:trPr>
        <w:tc>
          <w:tcPr>
            <w:tcW w:w="1042" w:type="dxa"/>
            <w:vMerge/>
            <w:vAlign w:val="center"/>
          </w:tcPr>
          <w:p w:rsidR="00F22E21" w:rsidRPr="00206AF8" w:rsidRDefault="00F22E21" w:rsidP="00A96BFB">
            <w:pPr>
              <w:jc w:val="center"/>
              <w:rPr>
                <w:b/>
                <w:bCs/>
                <w:sz w:val="20"/>
                <w:szCs w:val="20"/>
              </w:rPr>
            </w:pPr>
          </w:p>
        </w:tc>
        <w:tc>
          <w:tcPr>
            <w:tcW w:w="1605" w:type="dxa"/>
            <w:vAlign w:val="center"/>
          </w:tcPr>
          <w:p w:rsidR="00F22E21" w:rsidRDefault="00F22E21" w:rsidP="00A96BFB">
            <w:pPr>
              <w:jc w:val="center"/>
              <w:rPr>
                <w:b/>
                <w:sz w:val="20"/>
                <w:szCs w:val="20"/>
              </w:rPr>
            </w:pPr>
            <w:r>
              <w:rPr>
                <w:b/>
                <w:sz w:val="20"/>
                <w:szCs w:val="20"/>
              </w:rPr>
              <w:t>фирменное</w:t>
            </w:r>
          </w:p>
          <w:p w:rsidR="00F22E21" w:rsidRPr="00206AF8" w:rsidRDefault="00F22E21" w:rsidP="00A96BFB">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A96BFB">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A96BFB">
            <w:pPr>
              <w:jc w:val="center"/>
              <w:rPr>
                <w:b/>
                <w:bCs/>
                <w:sz w:val="20"/>
                <w:szCs w:val="20"/>
                <w:lang w:val="hy-AM"/>
              </w:rPr>
            </w:pPr>
            <w:r>
              <w:rPr>
                <w:b/>
                <w:bCs/>
                <w:sz w:val="20"/>
                <w:szCs w:val="20"/>
              </w:rPr>
              <w:t>марка</w:t>
            </w:r>
          </w:p>
        </w:tc>
        <w:tc>
          <w:tcPr>
            <w:tcW w:w="1727" w:type="dxa"/>
            <w:vAlign w:val="center"/>
          </w:tcPr>
          <w:p w:rsidR="00F22E21" w:rsidRPr="00206AF8" w:rsidRDefault="00F22E21" w:rsidP="00A96BFB">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A96BFB">
            <w:pPr>
              <w:jc w:val="center"/>
              <w:rPr>
                <w:b/>
                <w:bCs/>
                <w:sz w:val="20"/>
                <w:szCs w:val="20"/>
              </w:rPr>
            </w:pPr>
            <w:r w:rsidRPr="00206AF8">
              <w:rPr>
                <w:b/>
                <w:sz w:val="20"/>
                <w:szCs w:val="20"/>
              </w:rPr>
              <w:t>технические характеристики</w:t>
            </w: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A96BFB">
            <w:pPr>
              <w:spacing w:before="240" w:after="240"/>
              <w:ind w:left="993" w:hanging="851"/>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487"/>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361"/>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4703FE" w:rsidP="00A96BFB">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4703FE" w:rsidP="00A96BFB">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4703FE" w:rsidP="00A96BFB">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4703FE" w:rsidP="00A96BFB">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B047A2"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4703FE" w:rsidP="00A96BFB">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4703FE" w:rsidP="00A96BFB">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4703FE" w:rsidP="00A96BFB">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4703FE" w:rsidP="00A96BFB">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4703FE" w:rsidP="00A96BFB">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4703FE" w:rsidP="00A96BFB">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A96BFB">
        <w:tc>
          <w:tcPr>
            <w:tcW w:w="9016" w:type="dxa"/>
            <w:gridSpan w:val="2"/>
            <w:vAlign w:val="center"/>
          </w:tcPr>
          <w:p w:rsidR="00F22E21" w:rsidRPr="00FD1EE4" w:rsidRDefault="004703FE" w:rsidP="00A96BFB">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4703FE" w:rsidP="00A96BFB">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4703FE" w:rsidP="00A96BFB">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4703FE" w:rsidP="00A96BFB">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4703FE" w:rsidP="00A96BFB">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rPr>
          <w:trHeight w:val="853"/>
        </w:trPr>
        <w:tc>
          <w:tcPr>
            <w:tcW w:w="2835" w:type="dxa"/>
            <w:vMerge w:val="restart"/>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A96BFB">
        <w:tc>
          <w:tcPr>
            <w:tcW w:w="9016" w:type="dxa"/>
            <w:shd w:val="clear" w:color="auto" w:fill="DBE5F1" w:themeFill="accent1" w:themeFillTint="33"/>
          </w:tcPr>
          <w:p w:rsidR="00F22E21" w:rsidRPr="00FD1EE4" w:rsidRDefault="00F22E21" w:rsidP="00A96BFB">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A96BFB">
        <w:trPr>
          <w:trHeight w:val="10187"/>
        </w:trPr>
        <w:tc>
          <w:tcPr>
            <w:tcW w:w="9016" w:type="dxa"/>
          </w:tcPr>
          <w:p w:rsidR="00F22E21" w:rsidRPr="00FD1EE4" w:rsidRDefault="00F22E21" w:rsidP="00A96BFB">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6BFB">
        <w:rPr>
          <w:rFonts w:ascii="GHEA Grapalat" w:hAnsi="GHEA Grapalat"/>
          <w:b/>
          <w:sz w:val="22"/>
          <w:szCs w:val="22"/>
        </w:rPr>
        <w:t>GHAPDzB-HVKAK-2022-01</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A96BFB">
        <w:rPr>
          <w:b/>
          <w:sz w:val="22"/>
          <w:szCs w:val="22"/>
        </w:rPr>
        <w:t>GHAPDzB-HVKAK-2022-01</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A96BFB">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A96BFB">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A96BFB">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A96BFB">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A96BFB">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A96BFB">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Общая цена</w:t>
            </w:r>
          </w:p>
          <w:p w:rsidR="00F22E21" w:rsidRPr="005744FC" w:rsidRDefault="00F22E21" w:rsidP="00A96BFB">
            <w:pPr>
              <w:jc w:val="center"/>
              <w:rPr>
                <w:b/>
                <w:bCs/>
                <w:sz w:val="20"/>
                <w:szCs w:val="20"/>
              </w:rPr>
            </w:pPr>
            <w:r w:rsidRPr="005744FC">
              <w:rPr>
                <w:b/>
                <w:sz w:val="20"/>
                <w:szCs w:val="20"/>
              </w:rPr>
              <w:t>/прописью и цифрами/</w:t>
            </w:r>
          </w:p>
        </w:tc>
      </w:tr>
      <w:tr w:rsidR="00F22E21" w:rsidRPr="005744FC" w:rsidTr="00A96BF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A96BFB">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A96BFB">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Pr>
                <w:b/>
                <w:i/>
                <w:sz w:val="20"/>
                <w:szCs w:val="20"/>
                <w:lang w:val="en-US"/>
              </w:rPr>
              <w:t>5</w:t>
            </w:r>
            <w:r w:rsidRPr="005744FC">
              <w:rPr>
                <w:b/>
                <w:i/>
                <w:sz w:val="20"/>
                <w:szCs w:val="20"/>
              </w:rPr>
              <w:t>=3+4</w:t>
            </w: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A96BFB">
        <w:rPr>
          <w:b/>
          <w:sz w:val="22"/>
          <w:szCs w:val="22"/>
        </w:rPr>
        <w:t>GHAPDzB-HVKAK-2022-01</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A96BFB">
        <w:rPr>
          <w:b/>
          <w:sz w:val="22"/>
          <w:szCs w:val="22"/>
        </w:rPr>
        <w:t>GHAPDzB-HVKAK-2022-01</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A96BFB">
        <w:rPr>
          <w:b/>
          <w:sz w:val="22"/>
          <w:szCs w:val="22"/>
        </w:rPr>
        <w:t>GHAPDzB-HVKAK-2022-01</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A96BFB">
        <w:rPr>
          <w:b/>
          <w:sz w:val="22"/>
          <w:szCs w:val="22"/>
        </w:rPr>
        <w:t>GHAPDzB-HVKAK-2022-01</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A96BFB">
        <w:rPr>
          <w:rFonts w:ascii="GHEA Grapalat" w:hAnsi="GHEA Grapalat"/>
          <w:b/>
          <w:sz w:val="24"/>
          <w:szCs w:val="24"/>
        </w:rPr>
        <w:t>GHAPDzB-HVKAK-2022-01</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6D2" w:rsidRDefault="004916D2" w:rsidP="00B360E2">
      <w:r>
        <w:separator/>
      </w:r>
    </w:p>
  </w:endnote>
  <w:endnote w:type="continuationSeparator" w:id="0">
    <w:p w:rsidR="004916D2" w:rsidRDefault="004916D2"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4916D2" w:rsidRPr="00C861E9" w:rsidRDefault="004703FE" w:rsidP="00B360E2">
        <w:pPr>
          <w:pStyle w:val="Footer"/>
        </w:pPr>
        <w:fldSimple w:instr=" PAGE   \* MERGEFORMAT ">
          <w:r w:rsidR="00485954">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4916D2" w:rsidRPr="00C861E9" w:rsidRDefault="004703FE">
        <w:pPr>
          <w:pStyle w:val="Footer"/>
          <w:jc w:val="center"/>
          <w:rPr>
            <w:sz w:val="24"/>
            <w:szCs w:val="24"/>
          </w:rPr>
        </w:pPr>
        <w:r w:rsidRPr="00C861E9">
          <w:rPr>
            <w:sz w:val="24"/>
            <w:szCs w:val="24"/>
          </w:rPr>
          <w:fldChar w:fldCharType="begin"/>
        </w:r>
        <w:r w:rsidR="004916D2" w:rsidRPr="00C861E9">
          <w:rPr>
            <w:sz w:val="24"/>
            <w:szCs w:val="24"/>
          </w:rPr>
          <w:instrText xml:space="preserve"> PAGE   \* MERGEFORMAT </w:instrText>
        </w:r>
        <w:r w:rsidRPr="00C861E9">
          <w:rPr>
            <w:sz w:val="24"/>
            <w:szCs w:val="24"/>
          </w:rPr>
          <w:fldChar w:fldCharType="separate"/>
        </w:r>
        <w:r w:rsidR="00485954">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6D2" w:rsidRDefault="004916D2" w:rsidP="00B360E2">
      <w:r>
        <w:separator/>
      </w:r>
    </w:p>
  </w:footnote>
  <w:footnote w:type="continuationSeparator" w:id="0">
    <w:p w:rsidR="004916D2" w:rsidRDefault="004916D2" w:rsidP="00B360E2">
      <w:r>
        <w:continuationSeparator/>
      </w:r>
    </w:p>
  </w:footnote>
  <w:footnote w:id="1">
    <w:p w:rsidR="004916D2" w:rsidRPr="00A31673" w:rsidRDefault="004916D2"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4916D2" w:rsidRPr="008416BA" w:rsidRDefault="004916D2"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916D2" w:rsidRDefault="004916D2" w:rsidP="00F22E21"/>
    <w:p w:rsidR="004916D2" w:rsidRPr="008B70EB" w:rsidRDefault="004916D2"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916D2" w:rsidRPr="008B70EB" w:rsidRDefault="004916D2"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4916D2" w:rsidRPr="008B70EB" w:rsidRDefault="004916D2"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4916D2" w:rsidRDefault="004916D2" w:rsidP="00F22E21">
      <w:pPr>
        <w:rPr>
          <w:rFonts w:asciiTheme="minorHAnsi" w:hAnsiTheme="minorHAnsi"/>
          <w:lang w:val="af-ZA"/>
        </w:rPr>
      </w:pPr>
    </w:p>
  </w:footnote>
  <w:footnote w:id="3">
    <w:p w:rsidR="004916D2" w:rsidRPr="00D3436F" w:rsidRDefault="004916D2"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4916D2" w:rsidRPr="00D3436F" w:rsidRDefault="004916D2" w:rsidP="00F22E21">
      <w:pPr>
        <w:pStyle w:val="FootnoteText"/>
        <w:rPr>
          <w:lang w:val="es-ES"/>
        </w:rPr>
      </w:pPr>
    </w:p>
  </w:footnote>
  <w:footnote w:id="4">
    <w:p w:rsidR="004916D2" w:rsidRPr="008842CE" w:rsidRDefault="004916D2" w:rsidP="00602C9A">
      <w:pPr>
        <w:pStyle w:val="FootnoteText"/>
      </w:pPr>
    </w:p>
  </w:footnote>
  <w:footnote w:id="5">
    <w:p w:rsidR="004916D2" w:rsidRPr="00343969" w:rsidRDefault="004916D2" w:rsidP="00602C9A">
      <w:pPr>
        <w:pStyle w:val="FootnoteText"/>
        <w:rPr>
          <w:rFonts w:asciiTheme="minorHAnsi" w:hAnsiTheme="minorHAnsi"/>
        </w:rPr>
      </w:pPr>
    </w:p>
  </w:footnote>
  <w:footnote w:id="6">
    <w:p w:rsidR="004916D2" w:rsidRPr="00D3436F" w:rsidRDefault="004916D2"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4916D2" w:rsidRPr="00402BC3" w:rsidRDefault="004916D2"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4916D2" w:rsidRPr="00552088" w:rsidRDefault="004916D2"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4916D2" w:rsidRPr="00D3436F" w:rsidRDefault="004916D2" w:rsidP="00B360E2">
      <w:pPr>
        <w:pStyle w:val="FootnoteText"/>
        <w:rPr>
          <w:lang w:val="hy-AM"/>
        </w:rPr>
      </w:pPr>
    </w:p>
  </w:footnote>
  <w:footnote w:id="8">
    <w:p w:rsidR="004916D2" w:rsidRPr="008842CE" w:rsidRDefault="004916D2"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4916D2" w:rsidRPr="00D3436F" w:rsidRDefault="004916D2" w:rsidP="00B360E2">
      <w:pPr>
        <w:pStyle w:val="FootnoteText"/>
        <w:rPr>
          <w:lang w:val="hy-AM"/>
        </w:rPr>
      </w:pPr>
    </w:p>
  </w:footnote>
  <w:footnote w:id="9">
    <w:p w:rsidR="004916D2" w:rsidRPr="00D3436F" w:rsidRDefault="004916D2"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4916D2" w:rsidRPr="008842CE" w:rsidRDefault="004916D2"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4916D2" w:rsidRPr="00D3436F" w:rsidRDefault="004916D2" w:rsidP="00B360E2">
      <w:pPr>
        <w:pStyle w:val="FootnoteText"/>
        <w:rPr>
          <w:lang w:val="hy-AM"/>
        </w:rPr>
      </w:pPr>
    </w:p>
  </w:footnote>
  <w:footnote w:id="11">
    <w:p w:rsidR="004916D2" w:rsidRPr="00E861BF" w:rsidRDefault="004916D2"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5C4E"/>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F8A"/>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542"/>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3FE"/>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54"/>
    <w:rsid w:val="004859E2"/>
    <w:rsid w:val="004862B6"/>
    <w:rsid w:val="00486B55"/>
    <w:rsid w:val="00487402"/>
    <w:rsid w:val="004874EC"/>
    <w:rsid w:val="00490743"/>
    <w:rsid w:val="004916D2"/>
    <w:rsid w:val="00491E4F"/>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955"/>
    <w:rsid w:val="008D5D17"/>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2CC"/>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389"/>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63D"/>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AF4"/>
    <w:rsid w:val="009F1E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6BFB"/>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2D94"/>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FC2"/>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194"/>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972"/>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C9EE6-78F7-46A0-8E92-0D5B8647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81</Pages>
  <Words>15869</Words>
  <Characters>115175</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1106</cp:revision>
  <cp:lastPrinted>2018-02-16T07:12:00Z</cp:lastPrinted>
  <dcterms:created xsi:type="dcterms:W3CDTF">2019-10-28T07:04:00Z</dcterms:created>
  <dcterms:modified xsi:type="dcterms:W3CDTF">2022-01-20T10:09:00Z</dcterms:modified>
</cp:coreProperties>
</file>