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0465EA" w:rsidRPr="000465EA">
        <w:rPr>
          <w:rFonts w:ascii="GHEA Grapalat" w:hAnsi="GHEA Grapalat"/>
          <w:i/>
        </w:rPr>
        <w:t xml:space="preserve">01 </w:t>
      </w:r>
      <w:r w:rsidR="000465EA">
        <w:rPr>
          <w:rFonts w:ascii="GHEA Grapalat" w:hAnsi="GHEA Grapalat"/>
          <w:i/>
        </w:rPr>
        <w:t>июля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0465EA">
        <w:rPr>
          <w:rFonts w:ascii="GHEA Grapalat" w:hAnsi="GHEA Grapalat"/>
          <w:i/>
        </w:rPr>
        <w:t>239</w:t>
      </w:r>
      <w:r w:rsidR="00730B41" w:rsidRPr="00A052C7">
        <w:rPr>
          <w:rFonts w:ascii="GHEA Grapalat" w:hAnsi="GHEA Grapalat"/>
          <w:i/>
          <w:lang w:val="hy-AM"/>
        </w:rPr>
        <w:t>-</w:t>
      </w:r>
      <w:r w:rsidR="00F432DC" w:rsidRPr="00A052C7">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36534B"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r w:rsidR="00BA7128">
        <w:rPr>
          <w:rStyle w:val="FootnoteReference"/>
          <w:rFonts w:ascii="GHEA Grapalat" w:hAnsi="GHEA Grapalat"/>
          <w:i w:val="0"/>
          <w:sz w:val="24"/>
          <w:szCs w:val="24"/>
        </w:rPr>
        <w:footnoteReference w:customMarkFollows="1" w:id="1"/>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69679E" w:rsidRPr="0069679E">
        <w:rPr>
          <w:rFonts w:ascii="GHEA Grapalat" w:hAnsi="GHEA Grapalat"/>
          <w:i w:val="0"/>
          <w:sz w:val="24"/>
          <w:szCs w:val="24"/>
        </w:rPr>
        <w:t>25</w:t>
      </w:r>
      <w:r w:rsidRPr="009044F1">
        <w:rPr>
          <w:rFonts w:ascii="GHEA Grapalat" w:hAnsi="GHEA Grapalat"/>
          <w:i w:val="0"/>
          <w:sz w:val="24"/>
          <w:szCs w:val="24"/>
        </w:rPr>
        <w:t>" "</w:t>
      </w:r>
      <w:r w:rsidR="0069679E" w:rsidRPr="0069679E">
        <w:rPr>
          <w:rFonts w:ascii="GHEA Grapalat" w:hAnsi="GHEA Grapalat"/>
          <w:i w:val="0"/>
          <w:sz w:val="24"/>
          <w:szCs w:val="24"/>
        </w:rPr>
        <w:t>12</w:t>
      </w:r>
      <w:r w:rsidRPr="009044F1">
        <w:rPr>
          <w:rFonts w:ascii="GHEA Grapalat" w:hAnsi="GHEA Grapalat"/>
          <w:i w:val="0"/>
          <w:sz w:val="24"/>
          <w:szCs w:val="24"/>
        </w:rPr>
        <w:t>" 20</w:t>
      </w:r>
      <w:r w:rsidR="0036534B">
        <w:rPr>
          <w:rFonts w:ascii="GHEA Grapalat" w:hAnsi="GHEA Grapalat"/>
          <w:i w:val="0"/>
          <w:sz w:val="24"/>
          <w:szCs w:val="24"/>
        </w:rPr>
        <w:t>25</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"номер </w:t>
      </w:r>
      <w:r w:rsidR="0069679E" w:rsidRPr="0069679E">
        <w:rPr>
          <w:rFonts w:ascii="GHEA Grapalat" w:hAnsi="GHEA Grapalat"/>
          <w:i w:val="0"/>
          <w:sz w:val="24"/>
          <w:szCs w:val="24"/>
        </w:rPr>
        <w:t>2</w:t>
      </w:r>
      <w:r w:rsidRPr="009044F1">
        <w:rPr>
          <w:rFonts w:ascii="GHEA Grapalat" w:hAnsi="GHEA Grapalat"/>
          <w:i w:val="0"/>
          <w:sz w:val="24"/>
          <w:szCs w:val="24"/>
        </w:rPr>
        <w:t xml:space="preserve">" </w:t>
      </w:r>
    </w:p>
    <w:p w:rsidR="0091042F" w:rsidRPr="0036534B" w:rsidRDefault="0006703E" w:rsidP="00B46D58">
      <w:pPr>
        <w:pStyle w:val="BodyTextIndent"/>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9679E">
        <w:rPr>
          <w:rFonts w:ascii="GHEA Grapalat" w:hAnsi="GHEA Grapalat"/>
          <w:i w:val="0"/>
          <w:sz w:val="24"/>
          <w:szCs w:val="24"/>
          <w:lang w:val="en-US"/>
        </w:rPr>
        <w:t>SHMAHD-GHAPDzB26/1</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36534B" w:rsidRDefault="00642EFE" w:rsidP="0036534B">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36534B" w:rsidRPr="009D2C1B">
        <w:rPr>
          <w:rFonts w:ascii="GHEA Grapalat" w:hAnsi="GHEA Grapalat"/>
          <w:i w:val="0"/>
          <w:sz w:val="24"/>
          <w:szCs w:val="24"/>
          <w:lang w:val="af-ZA"/>
        </w:rPr>
        <w:t>« Артикская</w:t>
      </w:r>
      <w:r w:rsidR="0036534B" w:rsidRPr="009D2C1B">
        <w:rPr>
          <w:rFonts w:ascii="GHEA Grapalat" w:hAnsi="GHEA Grapalat"/>
          <w:i w:val="0"/>
          <w:sz w:val="24"/>
          <w:szCs w:val="24"/>
        </w:rPr>
        <w:t xml:space="preserve"> </w:t>
      </w:r>
      <w:r w:rsidR="0036534B" w:rsidRPr="009D2C1B">
        <w:rPr>
          <w:rFonts w:ascii="GHEA Grapalat" w:hAnsi="GHEA Grapalat"/>
          <w:i w:val="0"/>
          <w:sz w:val="24"/>
          <w:szCs w:val="24"/>
          <w:lang w:val="af-ZA"/>
        </w:rPr>
        <w:t xml:space="preserve"> </w:t>
      </w:r>
      <w:r w:rsidR="0036534B" w:rsidRPr="009D2C1B">
        <w:rPr>
          <w:rFonts w:ascii="GHEA Grapalat" w:hAnsi="GHEA Grapalat"/>
          <w:i w:val="0"/>
          <w:sz w:val="24"/>
          <w:szCs w:val="24"/>
        </w:rPr>
        <w:t xml:space="preserve">оснавная </w:t>
      </w:r>
      <w:r w:rsidR="0036534B" w:rsidRPr="009D2C1B">
        <w:rPr>
          <w:rFonts w:ascii="GHEA Grapalat" w:hAnsi="GHEA Grapalat"/>
          <w:i w:val="0"/>
          <w:sz w:val="24"/>
          <w:szCs w:val="24"/>
          <w:lang w:val="af-ZA"/>
        </w:rPr>
        <w:t xml:space="preserve"> школа </w:t>
      </w:r>
      <w:r w:rsidR="0036534B" w:rsidRPr="009D2C1B">
        <w:rPr>
          <w:rFonts w:ascii="GHEA Grapalat" w:hAnsi="GHEA Grapalat" w:cs="Arial"/>
          <w:i w:val="0"/>
          <w:sz w:val="24"/>
          <w:szCs w:val="24"/>
          <w:lang w:val="af-ZA"/>
        </w:rPr>
        <w:t>№</w:t>
      </w:r>
      <w:r w:rsidR="0036534B">
        <w:rPr>
          <w:rFonts w:ascii="GHEA Grapalat" w:hAnsi="GHEA Grapalat"/>
          <w:i w:val="0"/>
          <w:sz w:val="24"/>
          <w:szCs w:val="24"/>
        </w:rPr>
        <w:t>2</w:t>
      </w:r>
      <w:r w:rsidR="0036534B" w:rsidRPr="009D2C1B">
        <w:rPr>
          <w:rFonts w:ascii="GHEA Grapalat" w:hAnsi="GHEA Grapalat"/>
          <w:i w:val="0"/>
          <w:sz w:val="24"/>
          <w:szCs w:val="24"/>
          <w:lang w:val="af-ZA"/>
        </w:rPr>
        <w:t xml:space="preserve">» </w:t>
      </w:r>
      <w:r w:rsidR="0036534B" w:rsidRPr="009D2C1B">
        <w:rPr>
          <w:rFonts w:ascii="GHEA Grapalat" w:hAnsi="GHEA Grapalat" w:cs="Arial"/>
          <w:i w:val="0"/>
          <w:sz w:val="24"/>
          <w:szCs w:val="24"/>
          <w:lang w:val="af-ZA"/>
        </w:rPr>
        <w:t>ГНКО</w:t>
      </w:r>
      <w:r w:rsidRPr="009044F1">
        <w:rPr>
          <w:rFonts w:ascii="GHEA Grapalat" w:hAnsi="GHEA Grapalat"/>
          <w:i w:val="0"/>
          <w:sz w:val="24"/>
          <w:szCs w:val="24"/>
        </w:rPr>
        <w:t>, находящийся по адресу:</w:t>
      </w:r>
      <w:r w:rsidR="0036534B" w:rsidRPr="0036534B">
        <w:rPr>
          <w:rFonts w:ascii="GHEA Grapalat" w:hAnsi="GHEA Grapalat"/>
          <w:i w:val="0"/>
          <w:sz w:val="24"/>
          <w:szCs w:val="24"/>
        </w:rPr>
        <w:t xml:space="preserve"> </w:t>
      </w:r>
      <w:r w:rsidR="0036534B" w:rsidRPr="009D2C1B">
        <w:rPr>
          <w:rFonts w:ascii="GHEA Grapalat" w:hAnsi="GHEA Grapalat"/>
          <w:i w:val="0"/>
          <w:sz w:val="24"/>
          <w:szCs w:val="24"/>
        </w:rPr>
        <w:t>г.Артик</w:t>
      </w:r>
      <w:r w:rsidR="0036534B">
        <w:rPr>
          <w:rFonts w:ascii="GHEA Grapalat" w:hAnsi="GHEA Grapalat"/>
          <w:i w:val="0"/>
          <w:sz w:val="24"/>
          <w:szCs w:val="24"/>
        </w:rPr>
        <w:t>,</w:t>
      </w:r>
      <w:r w:rsidR="0036534B" w:rsidRPr="009D2C1B">
        <w:rPr>
          <w:rFonts w:ascii="GHEA Grapalat" w:hAnsi="GHEA Grapalat"/>
          <w:i w:val="0"/>
          <w:sz w:val="24"/>
          <w:szCs w:val="24"/>
        </w:rPr>
        <w:t xml:space="preserve"> ул </w:t>
      </w:r>
      <w:r w:rsidR="0036534B">
        <w:rPr>
          <w:rFonts w:ascii="GHEA Grapalat" w:hAnsi="GHEA Grapalat"/>
          <w:i w:val="0"/>
          <w:sz w:val="24"/>
          <w:szCs w:val="24"/>
        </w:rPr>
        <w:t>Баграмян 39</w:t>
      </w:r>
      <w:r w:rsidR="0036534B">
        <w:rPr>
          <w:rFonts w:ascii="Sylfaen" w:hAnsi="Sylfaen"/>
          <w:i w:val="0"/>
          <w:sz w:val="24"/>
          <w:szCs w:val="24"/>
          <w:lang w:val="hy-AM"/>
        </w:rPr>
        <w:t xml:space="preserve"> </w:t>
      </w:r>
      <w:r w:rsidRPr="007B0562">
        <w:rPr>
          <w:rFonts w:ascii="GHEA Grapalat" w:hAnsi="GHEA Grapalat"/>
          <w:i w:val="0"/>
          <w:sz w:val="24"/>
          <w:szCs w:val="24"/>
        </w:rPr>
        <w:t xml:space="preserve">объявляет </w:t>
      </w:r>
      <w:r w:rsidR="0036534B">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36534B" w:rsidP="00B46D58">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Продуктов питания</w:t>
      </w:r>
      <w:r w:rsidR="00782D60">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lastRenderedPageBreak/>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36534B">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rsidR="003F6ED1" w:rsidRPr="000F11E5" w:rsidRDefault="0036534B" w:rsidP="0036534B">
      <w:pPr>
        <w:pStyle w:val="BodyTextIndent"/>
        <w:widowControl w:val="0"/>
        <w:spacing w:after="160"/>
        <w:ind w:firstLine="0"/>
        <w:jc w:val="center"/>
        <w:rPr>
          <w:rFonts w:ascii="GHEA Grapalat" w:hAnsi="GHEA Grapalat"/>
          <w:i w:val="0"/>
          <w:sz w:val="24"/>
          <w:szCs w:val="24"/>
        </w:rPr>
      </w:pPr>
      <w:bookmarkStart w:id="0" w:name="_Hlk207376151"/>
      <w:r w:rsidRPr="009D2C1B">
        <w:rPr>
          <w:rFonts w:ascii="GHEA Grapalat" w:hAnsi="GHEA Grapalat"/>
          <w:i w:val="0"/>
          <w:sz w:val="24"/>
          <w:szCs w:val="24"/>
          <w:lang w:val="af-ZA"/>
        </w:rPr>
        <w:t>« Артикская</w:t>
      </w:r>
      <w:r w:rsidRPr="009D2C1B">
        <w:rPr>
          <w:rFonts w:ascii="GHEA Grapalat" w:hAnsi="GHEA Grapalat"/>
          <w:i w:val="0"/>
          <w:sz w:val="24"/>
          <w:szCs w:val="24"/>
        </w:rPr>
        <w:t xml:space="preserve"> </w:t>
      </w:r>
      <w:r w:rsidRPr="009D2C1B">
        <w:rPr>
          <w:rFonts w:ascii="GHEA Grapalat" w:hAnsi="GHEA Grapalat"/>
          <w:i w:val="0"/>
          <w:sz w:val="24"/>
          <w:szCs w:val="24"/>
          <w:lang w:val="af-ZA"/>
        </w:rPr>
        <w:t xml:space="preserve"> </w:t>
      </w:r>
      <w:r w:rsidRPr="009D2C1B">
        <w:rPr>
          <w:rFonts w:ascii="GHEA Grapalat" w:hAnsi="GHEA Grapalat"/>
          <w:i w:val="0"/>
          <w:sz w:val="24"/>
          <w:szCs w:val="24"/>
        </w:rPr>
        <w:t xml:space="preserve">оснавная </w:t>
      </w:r>
      <w:r w:rsidRPr="009D2C1B">
        <w:rPr>
          <w:rFonts w:ascii="GHEA Grapalat" w:hAnsi="GHEA Grapalat"/>
          <w:i w:val="0"/>
          <w:sz w:val="24"/>
          <w:szCs w:val="24"/>
          <w:lang w:val="af-ZA"/>
        </w:rPr>
        <w:t xml:space="preserve"> школа </w:t>
      </w:r>
      <w:r w:rsidRPr="009D2C1B">
        <w:rPr>
          <w:rFonts w:ascii="GHEA Grapalat" w:hAnsi="GHEA Grapalat" w:cs="Arial"/>
          <w:i w:val="0"/>
          <w:sz w:val="24"/>
          <w:szCs w:val="24"/>
          <w:lang w:val="af-ZA"/>
        </w:rPr>
        <w:t>№</w:t>
      </w:r>
      <w:r>
        <w:rPr>
          <w:rFonts w:ascii="GHEA Grapalat" w:hAnsi="GHEA Grapalat"/>
          <w:i w:val="0"/>
          <w:sz w:val="24"/>
          <w:szCs w:val="24"/>
        </w:rPr>
        <w:t>2</w:t>
      </w:r>
      <w:r w:rsidRPr="009D2C1B">
        <w:rPr>
          <w:rFonts w:ascii="GHEA Grapalat" w:hAnsi="GHEA Grapalat"/>
          <w:i w:val="0"/>
          <w:sz w:val="24"/>
          <w:szCs w:val="24"/>
          <w:lang w:val="af-ZA"/>
        </w:rPr>
        <w:t xml:space="preserve">» </w:t>
      </w:r>
      <w:r w:rsidRPr="009D2C1B">
        <w:rPr>
          <w:rFonts w:ascii="GHEA Grapalat" w:hAnsi="GHEA Grapalat" w:cs="Arial"/>
          <w:i w:val="0"/>
          <w:sz w:val="24"/>
          <w:szCs w:val="24"/>
          <w:lang w:val="af-ZA"/>
        </w:rPr>
        <w:t>ГНКО</w:t>
      </w:r>
      <w:r w:rsidRPr="000F11E5">
        <w:rPr>
          <w:rFonts w:ascii="GHEA Grapalat" w:hAnsi="GHEA Grapalat"/>
          <w:i w:val="0"/>
          <w:sz w:val="16"/>
          <w:szCs w:val="24"/>
        </w:rPr>
        <w:t xml:space="preserve"> </w:t>
      </w:r>
      <w:bookmarkEnd w:id="0"/>
      <w:r w:rsidRPr="009D2C1B">
        <w:rPr>
          <w:rFonts w:ascii="GHEA Grapalat" w:hAnsi="GHEA Grapalat"/>
          <w:i w:val="0"/>
          <w:sz w:val="24"/>
          <w:szCs w:val="24"/>
        </w:rPr>
        <w:t>г.Артик</w:t>
      </w:r>
      <w:r>
        <w:rPr>
          <w:rFonts w:ascii="GHEA Grapalat" w:hAnsi="GHEA Grapalat"/>
          <w:i w:val="0"/>
          <w:sz w:val="24"/>
          <w:szCs w:val="24"/>
        </w:rPr>
        <w:t>,</w:t>
      </w:r>
      <w:r w:rsidRPr="009D2C1B">
        <w:rPr>
          <w:rFonts w:ascii="GHEA Grapalat" w:hAnsi="GHEA Grapalat"/>
          <w:i w:val="0"/>
          <w:sz w:val="24"/>
          <w:szCs w:val="24"/>
        </w:rPr>
        <w:t xml:space="preserve"> ул </w:t>
      </w:r>
      <w:r>
        <w:rPr>
          <w:rFonts w:ascii="GHEA Grapalat" w:hAnsi="GHEA Grapalat"/>
          <w:i w:val="0"/>
          <w:sz w:val="24"/>
          <w:szCs w:val="24"/>
        </w:rPr>
        <w:t>Баграмян 39</w:t>
      </w:r>
      <w:r>
        <w:rPr>
          <w:rFonts w:ascii="Sylfaen" w:hAnsi="Sylfaen"/>
          <w:i w:val="0"/>
          <w:sz w:val="24"/>
          <w:szCs w:val="24"/>
          <w:lang w:val="hy-AM"/>
        </w:rPr>
        <w:t xml:space="preserve"> </w:t>
      </w:r>
      <w:r w:rsidR="003F6ED1" w:rsidRPr="000F0CA8">
        <w:rPr>
          <w:rFonts w:ascii="GHEA Grapalat" w:hAnsi="GHEA Grapalat"/>
          <w:i w:val="0"/>
          <w:sz w:val="24"/>
          <w:szCs w:val="24"/>
        </w:rPr>
        <w:t xml:space="preserve">в документарной форме, до </w:t>
      </w:r>
      <w:r>
        <w:rPr>
          <w:rFonts w:ascii="GHEA Grapalat" w:hAnsi="GHEA Grapalat"/>
          <w:i w:val="0"/>
          <w:sz w:val="24"/>
          <w:szCs w:val="24"/>
        </w:rPr>
        <w:t>11:00</w:t>
      </w:r>
      <w:r w:rsidR="003F6ED1" w:rsidRPr="000F0CA8">
        <w:rPr>
          <w:rFonts w:ascii="GHEA Grapalat" w:hAnsi="GHEA Grapalat"/>
          <w:i w:val="0"/>
          <w:sz w:val="24"/>
          <w:szCs w:val="24"/>
        </w:rPr>
        <w:t xml:space="preserve">часов </w:t>
      </w:r>
      <w:r>
        <w:rPr>
          <w:rFonts w:ascii="GHEA Grapalat" w:hAnsi="GHEA Grapalat"/>
          <w:i w:val="0"/>
          <w:sz w:val="24"/>
          <w:szCs w:val="24"/>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36534B" w:rsidRPr="009D2C1B">
        <w:rPr>
          <w:rFonts w:ascii="GHEA Grapalat" w:hAnsi="GHEA Grapalat"/>
          <w:i w:val="0"/>
          <w:sz w:val="24"/>
          <w:szCs w:val="24"/>
        </w:rPr>
        <w:t>г.Артик</w:t>
      </w:r>
      <w:r w:rsidR="0036534B">
        <w:rPr>
          <w:rFonts w:ascii="GHEA Grapalat" w:hAnsi="GHEA Grapalat"/>
          <w:i w:val="0"/>
          <w:sz w:val="24"/>
          <w:szCs w:val="24"/>
        </w:rPr>
        <w:t>,</w:t>
      </w:r>
      <w:r w:rsidR="0036534B" w:rsidRPr="009D2C1B">
        <w:rPr>
          <w:rFonts w:ascii="GHEA Grapalat" w:hAnsi="GHEA Grapalat"/>
          <w:i w:val="0"/>
          <w:sz w:val="24"/>
          <w:szCs w:val="24"/>
        </w:rPr>
        <w:t xml:space="preserve"> ул </w:t>
      </w:r>
      <w:r w:rsidR="0036534B">
        <w:rPr>
          <w:rFonts w:ascii="GHEA Grapalat" w:hAnsi="GHEA Grapalat"/>
          <w:i w:val="0"/>
          <w:sz w:val="24"/>
          <w:szCs w:val="24"/>
        </w:rPr>
        <w:t>Баграмян 39</w:t>
      </w:r>
      <w:r w:rsidRPr="000F0CA8">
        <w:rPr>
          <w:rFonts w:ascii="GHEA Grapalat" w:hAnsi="GHEA Grapalat"/>
          <w:i w:val="0"/>
          <w:sz w:val="24"/>
          <w:szCs w:val="24"/>
        </w:rPr>
        <w:t xml:space="preserve">, в </w:t>
      </w:r>
      <w:r w:rsidR="0036534B">
        <w:rPr>
          <w:rFonts w:ascii="GHEA Grapalat" w:hAnsi="GHEA Grapalat"/>
          <w:i w:val="0"/>
          <w:sz w:val="24"/>
          <w:szCs w:val="24"/>
        </w:rPr>
        <w:t>11:00</w:t>
      </w:r>
      <w:r>
        <w:rPr>
          <w:rFonts w:ascii="GHEA Grapalat" w:hAnsi="GHEA Grapalat"/>
          <w:i w:val="0"/>
          <w:sz w:val="24"/>
          <w:szCs w:val="24"/>
        </w:rPr>
        <w:t xml:space="preserve"> часов "</w:t>
      </w:r>
      <w:r w:rsidR="0036534B">
        <w:rPr>
          <w:rFonts w:ascii="GHEA Grapalat" w:hAnsi="GHEA Grapalat"/>
          <w:i w:val="0"/>
          <w:sz w:val="24"/>
          <w:szCs w:val="24"/>
        </w:rPr>
        <w:t>0</w:t>
      </w:r>
      <w:r w:rsidR="0069679E" w:rsidRPr="0069679E">
        <w:rPr>
          <w:rFonts w:ascii="GHEA Grapalat" w:hAnsi="GHEA Grapalat"/>
          <w:i w:val="0"/>
          <w:sz w:val="24"/>
          <w:szCs w:val="24"/>
        </w:rPr>
        <w:t>7</w:t>
      </w:r>
      <w:r>
        <w:rPr>
          <w:rFonts w:ascii="GHEA Grapalat" w:hAnsi="GHEA Grapalat"/>
          <w:i w:val="0"/>
          <w:sz w:val="24"/>
          <w:szCs w:val="24"/>
        </w:rPr>
        <w:t>" "</w:t>
      </w:r>
      <w:r w:rsidR="0069679E">
        <w:rPr>
          <w:rFonts w:ascii="GHEA Grapalat" w:hAnsi="GHEA Grapalat"/>
          <w:i w:val="0"/>
          <w:sz w:val="24"/>
          <w:szCs w:val="24"/>
        </w:rPr>
        <w:t>0</w:t>
      </w:r>
      <w:r w:rsidR="0069679E" w:rsidRPr="0069679E">
        <w:rPr>
          <w:rFonts w:ascii="GHEA Grapalat" w:hAnsi="GHEA Grapalat"/>
          <w:i w:val="0"/>
          <w:sz w:val="24"/>
          <w:szCs w:val="24"/>
        </w:rPr>
        <w:t>1</w:t>
      </w:r>
      <w:r>
        <w:rPr>
          <w:rFonts w:ascii="GHEA Grapalat" w:hAnsi="GHEA Grapalat"/>
          <w:i w:val="0"/>
          <w:sz w:val="24"/>
          <w:szCs w:val="24"/>
        </w:rPr>
        <w:t>" "</w:t>
      </w:r>
      <w:r w:rsidR="0069679E">
        <w:rPr>
          <w:rFonts w:ascii="GHEA Grapalat" w:hAnsi="GHEA Grapalat"/>
          <w:i w:val="0"/>
          <w:sz w:val="24"/>
          <w:szCs w:val="24"/>
        </w:rPr>
        <w:t>202</w:t>
      </w:r>
      <w:r w:rsidR="0069679E" w:rsidRPr="0069679E">
        <w:rPr>
          <w:rFonts w:ascii="GHEA Grapalat" w:hAnsi="GHEA Grapalat"/>
          <w:i w:val="0"/>
          <w:sz w:val="24"/>
          <w:szCs w:val="24"/>
        </w:rPr>
        <w:t>6</w:t>
      </w:r>
      <w:r w:rsidR="0036534B">
        <w:rPr>
          <w:rFonts w:ascii="GHEA Grapalat" w:hAnsi="GHEA Grapalat"/>
          <w:i w:val="0"/>
          <w:sz w:val="24"/>
          <w:szCs w:val="24"/>
        </w:rPr>
        <w:t>г</w:t>
      </w:r>
      <w:r>
        <w:rPr>
          <w:rFonts w:ascii="GHEA Grapalat" w:hAnsi="GHEA Grapalat"/>
          <w:i w:val="0"/>
          <w:sz w:val="24"/>
          <w:szCs w:val="24"/>
        </w:rPr>
        <w:t>".</w:t>
      </w:r>
    </w:p>
    <w:p w:rsidR="002C09AA" w:rsidRPr="001B32D9" w:rsidRDefault="002C09AA" w:rsidP="002C09AA">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754697" w:rsidRPr="003A1EBB" w:rsidRDefault="0036534B" w:rsidP="00B46D58">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А.Манукян</w:t>
      </w:r>
    </w:p>
    <w:p w:rsidR="00754697" w:rsidRPr="009044F1"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0036534B">
        <w:rPr>
          <w:rFonts w:ascii="GHEA Grapalat" w:hAnsi="GHEA Grapalat"/>
          <w:i w:val="0"/>
          <w:sz w:val="24"/>
          <w:szCs w:val="24"/>
        </w:rPr>
        <w:t xml:space="preserve">  +374 94 06 67 68</w:t>
      </w:r>
    </w:p>
    <w:p w:rsidR="0036534B" w:rsidRDefault="00754697" w:rsidP="0036534B">
      <w:pPr>
        <w:pStyle w:val="BodyTextIndent"/>
        <w:widowControl w:val="0"/>
        <w:spacing w:after="160" w:line="240" w:lineRule="auto"/>
        <w:ind w:left="1701" w:firstLine="0"/>
        <w:rPr>
          <w:rFonts w:ascii="GHEA Grapalat" w:hAnsi="GHEA Grapalat"/>
          <w:u w:val="single"/>
          <w:lang w:val="af-ZA"/>
        </w:rPr>
      </w:pPr>
      <w:r w:rsidRPr="009044F1">
        <w:rPr>
          <w:rFonts w:ascii="GHEA Grapalat" w:hAnsi="GHEA Grapalat"/>
          <w:i w:val="0"/>
          <w:sz w:val="24"/>
          <w:szCs w:val="24"/>
        </w:rPr>
        <w:t xml:space="preserve">Электронная почта </w:t>
      </w:r>
      <w:hyperlink r:id="rId8" w:history="1">
        <w:r w:rsidR="0036534B" w:rsidRPr="005362BF">
          <w:rPr>
            <w:rStyle w:val="Hyperlink"/>
            <w:rFonts w:ascii="GHEA Grapalat" w:hAnsi="GHEA Grapalat"/>
            <w:lang w:val="af-ZA"/>
          </w:rPr>
          <w:t>manukjana@mail.ru</w:t>
        </w:r>
      </w:hyperlink>
    </w:p>
    <w:p w:rsidR="0036534B" w:rsidRDefault="00754697" w:rsidP="0036534B">
      <w:pPr>
        <w:pStyle w:val="BodyTextIndent"/>
        <w:widowControl w:val="0"/>
        <w:spacing w:after="160" w:line="240" w:lineRule="auto"/>
        <w:ind w:left="1701" w:firstLine="0"/>
        <w:rPr>
          <w:rFonts w:ascii="GHEA Grapalat" w:hAnsi="GHEA Grapalat"/>
          <w:i w:val="0"/>
          <w:sz w:val="16"/>
          <w:szCs w:val="24"/>
        </w:rPr>
      </w:pPr>
      <w:r w:rsidRPr="009044F1">
        <w:rPr>
          <w:rFonts w:ascii="GHEA Grapalat" w:hAnsi="GHEA Grapalat"/>
          <w:i w:val="0"/>
          <w:sz w:val="24"/>
          <w:szCs w:val="24"/>
        </w:rPr>
        <w:t xml:space="preserve">Заказчик </w:t>
      </w:r>
      <w:r w:rsidR="0036534B" w:rsidRPr="009D2C1B">
        <w:rPr>
          <w:rFonts w:ascii="GHEA Grapalat" w:hAnsi="GHEA Grapalat"/>
          <w:i w:val="0"/>
          <w:sz w:val="24"/>
          <w:szCs w:val="24"/>
          <w:lang w:val="af-ZA"/>
        </w:rPr>
        <w:t>« Артикская</w:t>
      </w:r>
      <w:r w:rsidR="0036534B" w:rsidRPr="009D2C1B">
        <w:rPr>
          <w:rFonts w:ascii="GHEA Grapalat" w:hAnsi="GHEA Grapalat"/>
          <w:i w:val="0"/>
          <w:sz w:val="24"/>
          <w:szCs w:val="24"/>
        </w:rPr>
        <w:t xml:space="preserve"> </w:t>
      </w:r>
      <w:r w:rsidR="0036534B" w:rsidRPr="009D2C1B">
        <w:rPr>
          <w:rFonts w:ascii="GHEA Grapalat" w:hAnsi="GHEA Grapalat"/>
          <w:i w:val="0"/>
          <w:sz w:val="24"/>
          <w:szCs w:val="24"/>
          <w:lang w:val="af-ZA"/>
        </w:rPr>
        <w:t xml:space="preserve"> </w:t>
      </w:r>
      <w:r w:rsidR="0036534B" w:rsidRPr="009D2C1B">
        <w:rPr>
          <w:rFonts w:ascii="GHEA Grapalat" w:hAnsi="GHEA Grapalat"/>
          <w:i w:val="0"/>
          <w:sz w:val="24"/>
          <w:szCs w:val="24"/>
        </w:rPr>
        <w:t xml:space="preserve">оснавная </w:t>
      </w:r>
      <w:r w:rsidR="0036534B" w:rsidRPr="009D2C1B">
        <w:rPr>
          <w:rFonts w:ascii="GHEA Grapalat" w:hAnsi="GHEA Grapalat"/>
          <w:i w:val="0"/>
          <w:sz w:val="24"/>
          <w:szCs w:val="24"/>
          <w:lang w:val="af-ZA"/>
        </w:rPr>
        <w:t xml:space="preserve"> школа </w:t>
      </w:r>
      <w:r w:rsidR="0036534B" w:rsidRPr="009D2C1B">
        <w:rPr>
          <w:rFonts w:ascii="GHEA Grapalat" w:hAnsi="GHEA Grapalat" w:cs="Arial"/>
          <w:i w:val="0"/>
          <w:sz w:val="24"/>
          <w:szCs w:val="24"/>
          <w:lang w:val="af-ZA"/>
        </w:rPr>
        <w:t>№</w:t>
      </w:r>
      <w:r w:rsidR="0036534B">
        <w:rPr>
          <w:rFonts w:ascii="GHEA Grapalat" w:hAnsi="GHEA Grapalat"/>
          <w:i w:val="0"/>
          <w:sz w:val="24"/>
          <w:szCs w:val="24"/>
        </w:rPr>
        <w:t>2</w:t>
      </w:r>
      <w:r w:rsidR="0036534B" w:rsidRPr="009D2C1B">
        <w:rPr>
          <w:rFonts w:ascii="GHEA Grapalat" w:hAnsi="GHEA Grapalat"/>
          <w:i w:val="0"/>
          <w:sz w:val="24"/>
          <w:szCs w:val="24"/>
          <w:lang w:val="af-ZA"/>
        </w:rPr>
        <w:t xml:space="preserve">» </w:t>
      </w:r>
      <w:r w:rsidR="0036534B" w:rsidRPr="009D2C1B">
        <w:rPr>
          <w:rFonts w:ascii="GHEA Grapalat" w:hAnsi="GHEA Grapalat" w:cs="Arial"/>
          <w:i w:val="0"/>
          <w:sz w:val="24"/>
          <w:szCs w:val="24"/>
          <w:lang w:val="af-ZA"/>
        </w:rPr>
        <w:t>ГНКО</w:t>
      </w:r>
      <w:r w:rsidR="0036534B" w:rsidRPr="000F11E5">
        <w:rPr>
          <w:rFonts w:ascii="GHEA Grapalat" w:hAnsi="GHEA Grapalat"/>
          <w:i w:val="0"/>
          <w:sz w:val="16"/>
          <w:szCs w:val="24"/>
        </w:rPr>
        <w:t xml:space="preserve"> </w:t>
      </w:r>
    </w:p>
    <w:p w:rsidR="00915A97" w:rsidRPr="00D5443D" w:rsidRDefault="001F1DF7" w:rsidP="0036534B">
      <w:pPr>
        <w:pStyle w:val="BodyTextIndent"/>
        <w:widowControl w:val="0"/>
        <w:spacing w:after="160" w:line="240" w:lineRule="auto"/>
        <w:ind w:left="1701" w:firstLine="0"/>
        <w:rPr>
          <w:rFonts w:ascii="GHEA Grapalat" w:hAnsi="GHEA Grapalat"/>
          <w:i w:val="0"/>
          <w:sz w:val="16"/>
          <w:szCs w:val="16"/>
        </w:rPr>
      </w:pPr>
      <w:r w:rsidRPr="00915A97">
        <w:rPr>
          <w:rFonts w:ascii="GHEA Grapalat" w:hAnsi="GHEA Grapalat"/>
          <w:i w:val="0"/>
          <w:sz w:val="16"/>
          <w:szCs w:val="16"/>
        </w:rPr>
        <w:t>Н</w:t>
      </w:r>
      <w:r w:rsidR="009F18D0" w:rsidRPr="00915A97">
        <w:rPr>
          <w:rFonts w:ascii="GHEA Grapalat" w:hAnsi="GHEA Grapalat"/>
          <w:i w:val="0"/>
          <w:sz w:val="16"/>
          <w:szCs w:val="16"/>
        </w:rPr>
        <w:t>аименование</w:t>
      </w:r>
      <w:r>
        <w:rPr>
          <w:rFonts w:ascii="GHEA Grapalat" w:hAnsi="GHEA Grapalat"/>
          <w:i w:val="0"/>
          <w:sz w:val="16"/>
          <w:szCs w:val="16"/>
          <w:lang w:val="hy-AM"/>
        </w:rPr>
        <w:t xml:space="preserve"> </w:t>
      </w:r>
      <w:r w:rsidR="00915A97">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69679E">
        <w:rPr>
          <w:rFonts w:ascii="GHEA Grapalat" w:hAnsi="GHEA Grapalat"/>
          <w:i/>
        </w:rPr>
        <w:t>SHMAHD-GHAPDzB26/1</w:t>
      </w:r>
      <w:r w:rsidR="001B32D9" w:rsidRPr="001B32D9">
        <w:rPr>
          <w:rFonts w:ascii="GHEA Grapalat" w:hAnsi="GHEA Grapalat" w:cs="Times Armenian"/>
          <w:i/>
        </w:rPr>
        <w:br/>
      </w:r>
      <w:r w:rsidR="00A46F92">
        <w:rPr>
          <w:rFonts w:ascii="GHEA Grapalat" w:hAnsi="GHEA Grapalat"/>
          <w:i/>
        </w:rPr>
        <w:t xml:space="preserve">№ </w:t>
      </w:r>
      <w:r w:rsidR="00CB1CE7" w:rsidRPr="00CB1CE7">
        <w:rPr>
          <w:rFonts w:ascii="GHEA Grapalat" w:hAnsi="GHEA Grapalat"/>
          <w:i/>
        </w:rPr>
        <w:t>2</w:t>
      </w:r>
      <w:r w:rsidR="00096865" w:rsidRPr="009044F1">
        <w:rPr>
          <w:rFonts w:ascii="GHEA Grapalat" w:hAnsi="GHEA Grapalat"/>
          <w:i/>
        </w:rPr>
        <w:t xml:space="preserve"> от </w:t>
      </w:r>
      <w:r w:rsidR="00CB1CE7">
        <w:rPr>
          <w:rFonts w:ascii="GHEA Grapalat" w:hAnsi="GHEA Grapalat"/>
          <w:i/>
          <w:lang w:val="hy-AM"/>
        </w:rPr>
        <w:t>2</w:t>
      </w:r>
      <w:r w:rsidR="00CB1CE7" w:rsidRPr="00CB1CE7">
        <w:rPr>
          <w:rFonts w:ascii="GHEA Grapalat" w:hAnsi="GHEA Grapalat"/>
          <w:i/>
        </w:rPr>
        <w:t>5</w:t>
      </w:r>
      <w:r w:rsidR="00B51198">
        <w:rPr>
          <w:rFonts w:ascii="GHEA Grapalat" w:hAnsi="GHEA Grapalat"/>
          <w:i/>
        </w:rPr>
        <w:t>.</w:t>
      </w:r>
      <w:bookmarkStart w:id="1" w:name="_GoBack"/>
      <w:bookmarkEnd w:id="1"/>
      <w:r w:rsidR="00CB1CE7" w:rsidRPr="00CB1CE7">
        <w:rPr>
          <w:rFonts w:ascii="GHEA Grapalat" w:hAnsi="GHEA Grapalat"/>
          <w:i/>
        </w:rPr>
        <w:t>12</w:t>
      </w:r>
      <w:r w:rsidR="00B51198">
        <w:rPr>
          <w:rFonts w:ascii="GHEA Grapalat" w:hAnsi="GHEA Grapalat"/>
          <w:i/>
        </w:rPr>
        <w:t>.</w:t>
      </w:r>
      <w:r w:rsidR="00096865" w:rsidRPr="009044F1">
        <w:rPr>
          <w:rFonts w:ascii="GHEA Grapalat" w:hAnsi="GHEA Grapalat"/>
          <w:i/>
        </w:rPr>
        <w:t xml:space="preserve"> 20</w:t>
      </w:r>
      <w:r w:rsidR="00CB1CE7">
        <w:rPr>
          <w:rFonts w:ascii="GHEA Grapalat" w:hAnsi="GHEA Grapalat"/>
          <w:i/>
        </w:rPr>
        <w:t>2</w:t>
      </w:r>
      <w:r w:rsidR="00CB1CE7">
        <w:rPr>
          <w:rFonts w:ascii="GHEA Grapalat" w:hAnsi="GHEA Grapalat"/>
          <w:i/>
          <w:lang w:val="en-US"/>
        </w:rPr>
        <w:t>6</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B51198" w:rsidRPr="002F3CDC" w:rsidRDefault="00B51198" w:rsidP="00B51198">
      <w:pPr>
        <w:pStyle w:val="BodyText"/>
        <w:widowControl w:val="0"/>
        <w:spacing w:after="160"/>
        <w:ind w:right="-7" w:firstLine="567"/>
        <w:jc w:val="center"/>
        <w:rPr>
          <w:rFonts w:ascii="GHEA Grapalat" w:hAnsi="GHEA Grapalat"/>
          <w:i/>
          <w:lang w:val="af-ZA"/>
        </w:rPr>
      </w:pPr>
      <w:r w:rsidRPr="002F3CDC">
        <w:rPr>
          <w:rFonts w:ascii="GHEA Grapalat" w:hAnsi="GHEA Grapalat"/>
          <w:i/>
          <w:lang w:val="af-ZA"/>
        </w:rPr>
        <w:t>« Артикская</w:t>
      </w:r>
      <w:r w:rsidRPr="002F3CDC">
        <w:rPr>
          <w:rFonts w:ascii="GHEA Grapalat" w:hAnsi="GHEA Grapalat"/>
          <w:i/>
        </w:rPr>
        <w:t xml:space="preserve"> </w:t>
      </w:r>
      <w:r w:rsidRPr="002F3CDC">
        <w:rPr>
          <w:rFonts w:ascii="GHEA Grapalat" w:hAnsi="GHEA Grapalat"/>
          <w:i/>
          <w:lang w:val="af-ZA"/>
        </w:rPr>
        <w:t xml:space="preserve"> </w:t>
      </w:r>
      <w:r w:rsidRPr="002F3CDC">
        <w:rPr>
          <w:rFonts w:ascii="GHEA Grapalat" w:hAnsi="GHEA Grapalat"/>
          <w:i/>
        </w:rPr>
        <w:t xml:space="preserve">оснавная </w:t>
      </w:r>
      <w:r>
        <w:rPr>
          <w:rFonts w:ascii="GHEA Grapalat" w:hAnsi="GHEA Grapalat"/>
          <w:i/>
          <w:lang w:val="af-ZA"/>
        </w:rPr>
        <w:t xml:space="preserve"> школа №</w:t>
      </w:r>
      <w:r>
        <w:rPr>
          <w:rFonts w:ascii="GHEA Grapalat" w:hAnsi="GHEA Grapalat"/>
          <w:i/>
        </w:rPr>
        <w:t>2</w:t>
      </w:r>
      <w:r w:rsidRPr="002F3CDC">
        <w:rPr>
          <w:rFonts w:ascii="GHEA Grapalat" w:hAnsi="GHEA Grapalat"/>
          <w:i/>
          <w:lang w:val="af-ZA"/>
        </w:rPr>
        <w:t>» ГНКО</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B51198" w:rsidRPr="002F3CDC" w:rsidRDefault="002B32D6" w:rsidP="00B51198">
      <w:pPr>
        <w:pStyle w:val="BodyText"/>
        <w:widowControl w:val="0"/>
        <w:spacing w:after="160"/>
        <w:ind w:right="-7" w:firstLine="567"/>
        <w:jc w:val="center"/>
        <w:rPr>
          <w:rFonts w:ascii="GHEA Grapalat" w:hAnsi="GHEA Grapalat"/>
          <w:i/>
          <w:lang w:val="af-ZA"/>
        </w:rPr>
      </w:pPr>
      <w:r w:rsidRPr="009044F1">
        <w:rPr>
          <w:rFonts w:ascii="GHEA Grapalat" w:hAnsi="GHEA Grapalat"/>
        </w:rPr>
        <w:t xml:space="preserve">НА </w:t>
      </w:r>
      <w:r w:rsidR="0036534B">
        <w:rPr>
          <w:rFonts w:ascii="GHEA Grapalat" w:hAnsi="GHEA Grapalat"/>
        </w:rPr>
        <w:t>ЗАПРОС КОТИРОВОК</w:t>
      </w:r>
      <w:r w:rsidRPr="009044F1">
        <w:rPr>
          <w:rFonts w:ascii="GHEA Grapalat" w:hAnsi="GHEA Grapalat"/>
        </w:rPr>
        <w:t xml:space="preserve">, ОБЪЯВЛЕННЫЙ С ЦЕЛЬЮ ПРИОБРЕТЕНИЯ </w:t>
      </w:r>
      <w:r w:rsidR="00B51198">
        <w:rPr>
          <w:rFonts w:ascii="GHEA Grapalat" w:hAnsi="GHEA Grapalat"/>
        </w:rPr>
        <w:t>продуктов питания</w:t>
      </w:r>
      <w:r w:rsidRPr="009044F1">
        <w:rPr>
          <w:rFonts w:ascii="GHEA Grapalat" w:hAnsi="GHEA Grapalat"/>
        </w:rPr>
        <w:t xml:space="preserve"> ДЛЯ НУЖД </w:t>
      </w:r>
      <w:r w:rsidR="00B51198" w:rsidRPr="002F3CDC">
        <w:rPr>
          <w:rFonts w:ascii="GHEA Grapalat" w:hAnsi="GHEA Grapalat"/>
          <w:i/>
          <w:lang w:val="af-ZA"/>
        </w:rPr>
        <w:t>« Артикская</w:t>
      </w:r>
      <w:r w:rsidR="00B51198" w:rsidRPr="002F3CDC">
        <w:rPr>
          <w:rFonts w:ascii="GHEA Grapalat" w:hAnsi="GHEA Grapalat"/>
          <w:i/>
        </w:rPr>
        <w:t xml:space="preserve"> </w:t>
      </w:r>
      <w:r w:rsidR="00B51198" w:rsidRPr="002F3CDC">
        <w:rPr>
          <w:rFonts w:ascii="GHEA Grapalat" w:hAnsi="GHEA Grapalat"/>
          <w:i/>
          <w:lang w:val="af-ZA"/>
        </w:rPr>
        <w:t xml:space="preserve"> </w:t>
      </w:r>
      <w:r w:rsidR="00B51198" w:rsidRPr="002F3CDC">
        <w:rPr>
          <w:rFonts w:ascii="GHEA Grapalat" w:hAnsi="GHEA Grapalat"/>
          <w:i/>
        </w:rPr>
        <w:t xml:space="preserve">оснавная </w:t>
      </w:r>
      <w:r w:rsidR="00B51198">
        <w:rPr>
          <w:rFonts w:ascii="GHEA Grapalat" w:hAnsi="GHEA Grapalat"/>
          <w:i/>
          <w:lang w:val="af-ZA"/>
        </w:rPr>
        <w:t xml:space="preserve"> школа №</w:t>
      </w:r>
      <w:r w:rsidR="00B51198">
        <w:rPr>
          <w:rFonts w:ascii="GHEA Grapalat" w:hAnsi="GHEA Grapalat"/>
          <w:i/>
        </w:rPr>
        <w:t>2</w:t>
      </w:r>
      <w:r w:rsidR="00B51198" w:rsidRPr="002F3CDC">
        <w:rPr>
          <w:rFonts w:ascii="GHEA Grapalat" w:hAnsi="GHEA Grapalat"/>
          <w:i/>
          <w:lang w:val="af-ZA"/>
        </w:rPr>
        <w:t>» ГНКО</w:t>
      </w:r>
    </w:p>
    <w:p w:rsidR="00096865" w:rsidRPr="00B51198" w:rsidRDefault="00096865" w:rsidP="00B46D58">
      <w:pPr>
        <w:pStyle w:val="BodyText"/>
        <w:widowControl w:val="0"/>
        <w:spacing w:after="160"/>
        <w:ind w:right="-7"/>
        <w:jc w:val="center"/>
        <w:rPr>
          <w:rFonts w:ascii="GHEA Grapalat" w:hAnsi="GHEA Grapalat"/>
          <w:lang w:val="af-ZA"/>
        </w:rPr>
      </w:pP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A4206C" w:rsidRPr="002F3CDC" w:rsidRDefault="00A4206C" w:rsidP="00A4206C">
      <w:pPr>
        <w:pStyle w:val="BodyText"/>
        <w:widowControl w:val="0"/>
        <w:spacing w:after="160"/>
        <w:ind w:right="-7" w:firstLine="567"/>
        <w:jc w:val="center"/>
        <w:rPr>
          <w:rFonts w:ascii="GHEA Grapalat" w:hAnsi="GHEA Grapalat"/>
          <w:i/>
          <w:lang w:val="af-ZA"/>
        </w:rPr>
      </w:pPr>
      <w:r>
        <w:rPr>
          <w:rFonts w:ascii="GHEA Grapalat" w:hAnsi="GHEA Grapalat"/>
        </w:rPr>
        <w:t>ПТОДУКТОВ ПИТАНИЯ</w:t>
      </w:r>
      <w:r w:rsidR="005D7731"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r w:rsidRPr="002F3CDC">
        <w:rPr>
          <w:rFonts w:ascii="GHEA Grapalat" w:hAnsi="GHEA Grapalat"/>
          <w:i/>
          <w:lang w:val="af-ZA"/>
        </w:rPr>
        <w:t>« Артикская</w:t>
      </w:r>
      <w:r w:rsidRPr="002F3CDC">
        <w:rPr>
          <w:rFonts w:ascii="GHEA Grapalat" w:hAnsi="GHEA Grapalat"/>
          <w:i/>
        </w:rPr>
        <w:t xml:space="preserve"> </w:t>
      </w:r>
      <w:r w:rsidRPr="002F3CDC">
        <w:rPr>
          <w:rFonts w:ascii="GHEA Grapalat" w:hAnsi="GHEA Grapalat"/>
          <w:i/>
          <w:lang w:val="af-ZA"/>
        </w:rPr>
        <w:t xml:space="preserve"> </w:t>
      </w:r>
      <w:r w:rsidRPr="002F3CDC">
        <w:rPr>
          <w:rFonts w:ascii="GHEA Grapalat" w:hAnsi="GHEA Grapalat"/>
          <w:i/>
        </w:rPr>
        <w:t xml:space="preserve">оснавная </w:t>
      </w:r>
      <w:r>
        <w:rPr>
          <w:rFonts w:ascii="GHEA Grapalat" w:hAnsi="GHEA Grapalat"/>
          <w:i/>
          <w:lang w:val="af-ZA"/>
        </w:rPr>
        <w:t xml:space="preserve"> школа №</w:t>
      </w:r>
      <w:r>
        <w:rPr>
          <w:rFonts w:ascii="GHEA Grapalat" w:hAnsi="GHEA Grapalat"/>
          <w:i/>
        </w:rPr>
        <w:t>2</w:t>
      </w:r>
      <w:r w:rsidRPr="002F3CDC">
        <w:rPr>
          <w:rFonts w:ascii="GHEA Grapalat" w:hAnsi="GHEA Grapalat"/>
          <w:i/>
          <w:lang w:val="af-ZA"/>
        </w:rPr>
        <w:t>» ГНКО</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36534B">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36534B">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36534B">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69679E">
        <w:rPr>
          <w:rFonts w:ascii="GHEA Grapalat" w:hAnsi="GHEA Grapalat"/>
          <w:spacing w:val="-6"/>
        </w:rPr>
        <w:t>SHMAHD-GHAPDzB26/1</w:t>
      </w:r>
      <w:r w:rsidR="00A4206C" w:rsidRPr="00A4206C">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A4206C">
        <w:rPr>
          <w:rFonts w:ascii="GHEA Grapalat" w:hAnsi="GHEA Grapalat"/>
          <w:u w:val="single"/>
          <w:lang w:val="af-ZA"/>
        </w:rPr>
        <w:t>manukjana@mail.ru</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D567CA" w:rsidRPr="002F3CDC" w:rsidRDefault="00845AA5" w:rsidP="00D567CA">
      <w:pPr>
        <w:pStyle w:val="BodyText"/>
        <w:widowControl w:val="0"/>
        <w:spacing w:after="160"/>
        <w:ind w:right="-7" w:firstLine="567"/>
        <w:jc w:val="center"/>
        <w:rPr>
          <w:rFonts w:ascii="GHEA Grapalat" w:hAnsi="GHEA Grapalat"/>
          <w:i/>
          <w:lang w:val="af-ZA"/>
        </w:rPr>
      </w:pPr>
      <w:r w:rsidRPr="009044F1">
        <w:rPr>
          <w:rFonts w:ascii="GHEA Grapalat" w:hAnsi="GHEA Grapalat"/>
        </w:rPr>
        <w:t>1.1</w:t>
      </w:r>
      <w:r w:rsidR="008E6E51" w:rsidRPr="008E6E51">
        <w:rPr>
          <w:rFonts w:ascii="GHEA Grapalat" w:hAnsi="GHEA Grapalat"/>
        </w:rPr>
        <w:t>.</w:t>
      </w:r>
      <w:r w:rsidR="00F63BBB" w:rsidRPr="00090699">
        <w:rPr>
          <w:rFonts w:ascii="GHEA Grapalat" w:hAnsi="GHEA Grapalat"/>
        </w:rPr>
        <w:tab/>
      </w:r>
      <w:r w:rsidRPr="009044F1">
        <w:rPr>
          <w:rFonts w:ascii="GHEA Grapalat" w:hAnsi="GHEA Grapalat"/>
        </w:rPr>
        <w:t xml:space="preserve">Предметом закупки является приобретение </w:t>
      </w:r>
      <w:r w:rsidR="00D567CA">
        <w:rPr>
          <w:rFonts w:ascii="GHEA Grapalat" w:hAnsi="GHEA Grapalat"/>
          <w:i/>
        </w:rPr>
        <w:t>продуктов питания</w:t>
      </w:r>
      <w:r w:rsidRPr="009044F1">
        <w:rPr>
          <w:rFonts w:ascii="GHEA Grapalat" w:hAnsi="GHEA Grapalat"/>
        </w:rPr>
        <w:t xml:space="preserve"> (далее — также товар) для нужд </w:t>
      </w:r>
      <w:r w:rsidR="00D567CA" w:rsidRPr="002F3CDC">
        <w:rPr>
          <w:rFonts w:ascii="GHEA Grapalat" w:hAnsi="GHEA Grapalat"/>
          <w:i/>
          <w:lang w:val="af-ZA"/>
        </w:rPr>
        <w:t>« Артикская</w:t>
      </w:r>
      <w:r w:rsidR="00D567CA" w:rsidRPr="002F3CDC">
        <w:rPr>
          <w:rFonts w:ascii="GHEA Grapalat" w:hAnsi="GHEA Grapalat"/>
          <w:i/>
        </w:rPr>
        <w:t xml:space="preserve"> </w:t>
      </w:r>
      <w:r w:rsidR="00D567CA" w:rsidRPr="002F3CDC">
        <w:rPr>
          <w:rFonts w:ascii="GHEA Grapalat" w:hAnsi="GHEA Grapalat"/>
          <w:i/>
          <w:lang w:val="af-ZA"/>
        </w:rPr>
        <w:t xml:space="preserve"> </w:t>
      </w:r>
      <w:r w:rsidR="00D567CA" w:rsidRPr="002F3CDC">
        <w:rPr>
          <w:rFonts w:ascii="GHEA Grapalat" w:hAnsi="GHEA Grapalat"/>
          <w:i/>
        </w:rPr>
        <w:t xml:space="preserve">оснавная </w:t>
      </w:r>
      <w:r w:rsidR="00D567CA">
        <w:rPr>
          <w:rFonts w:ascii="GHEA Grapalat" w:hAnsi="GHEA Grapalat"/>
          <w:i/>
          <w:lang w:val="af-ZA"/>
        </w:rPr>
        <w:t xml:space="preserve"> школа №</w:t>
      </w:r>
      <w:r w:rsidR="00D567CA">
        <w:rPr>
          <w:rFonts w:ascii="GHEA Grapalat" w:hAnsi="GHEA Grapalat"/>
          <w:i/>
        </w:rPr>
        <w:t>2</w:t>
      </w:r>
      <w:r w:rsidR="00D567CA" w:rsidRPr="002F3CDC">
        <w:rPr>
          <w:rFonts w:ascii="GHEA Grapalat" w:hAnsi="GHEA Grapalat"/>
          <w:i/>
          <w:lang w:val="af-ZA"/>
        </w:rPr>
        <w:t>» ГНКО</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 xml:space="preserve">, которые сгруппированы в лоты </w:t>
      </w:r>
      <w:r w:rsidR="00CB1CE7">
        <w:rPr>
          <w:rFonts w:ascii="GHEA Grapalat" w:hAnsi="GHEA Grapalat"/>
          <w:i w:val="0"/>
          <w:sz w:val="24"/>
          <w:szCs w:val="24"/>
        </w:rPr>
        <w:t>1-</w:t>
      </w:r>
      <w:r w:rsidR="00CB1CE7">
        <w:rPr>
          <w:rFonts w:ascii="GHEA Grapalat" w:hAnsi="GHEA Grapalat"/>
          <w:i w:val="0"/>
          <w:sz w:val="24"/>
          <w:szCs w:val="24"/>
          <w:lang w:val="en-US"/>
        </w:rPr>
        <w:t>4</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AD432A" w:rsidRPr="009044F1" w:rsidTr="00AD432A">
        <w:trPr>
          <w:jc w:val="center"/>
        </w:trPr>
        <w:tc>
          <w:tcPr>
            <w:tcW w:w="1530" w:type="dxa"/>
            <w:vAlign w:val="center"/>
          </w:tcPr>
          <w:p w:rsidR="00AD432A" w:rsidRPr="00CB1CE7" w:rsidRDefault="00CB1CE7" w:rsidP="00B46D58">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w:t>
            </w:r>
          </w:p>
        </w:tc>
        <w:tc>
          <w:tcPr>
            <w:tcW w:w="1246" w:type="dxa"/>
            <w:vAlign w:val="center"/>
          </w:tcPr>
          <w:p w:rsidR="00AD432A" w:rsidRPr="00CB1CE7" w:rsidRDefault="00CB1CE7" w:rsidP="00AD432A">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1430000</w:t>
            </w:r>
          </w:p>
        </w:tc>
        <w:tc>
          <w:tcPr>
            <w:tcW w:w="6458" w:type="dxa"/>
            <w:vAlign w:val="center"/>
          </w:tcPr>
          <w:p w:rsidR="00AD432A" w:rsidRPr="009044F1" w:rsidRDefault="00D567CA" w:rsidP="00B46D58">
            <w:pPr>
              <w:pStyle w:val="BodyTextIndent2"/>
              <w:widowControl w:val="0"/>
              <w:spacing w:after="120" w:line="240" w:lineRule="auto"/>
              <w:ind w:firstLine="0"/>
              <w:rPr>
                <w:rFonts w:ascii="GHEA Grapalat" w:hAnsi="GHEA Grapalat"/>
                <w:sz w:val="24"/>
                <w:szCs w:val="24"/>
              </w:rPr>
            </w:pPr>
            <w:r>
              <w:rPr>
                <w:rFonts w:ascii="GHEA Grapalat" w:hAnsi="GHEA Grapalat"/>
                <w:sz w:val="24"/>
                <w:szCs w:val="24"/>
                <w:u w:val="single"/>
              </w:rPr>
              <w:t>Йогорт</w:t>
            </w:r>
          </w:p>
        </w:tc>
      </w:tr>
      <w:tr w:rsidR="00AD432A" w:rsidRPr="009044F1" w:rsidTr="00AD432A">
        <w:trPr>
          <w:jc w:val="center"/>
        </w:trPr>
        <w:tc>
          <w:tcPr>
            <w:tcW w:w="1530" w:type="dxa"/>
            <w:vAlign w:val="center"/>
          </w:tcPr>
          <w:p w:rsidR="00AD432A" w:rsidRPr="00CB1CE7" w:rsidRDefault="00CB1CE7" w:rsidP="00B46D58">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w:t>
            </w:r>
          </w:p>
        </w:tc>
        <w:tc>
          <w:tcPr>
            <w:tcW w:w="1246" w:type="dxa"/>
            <w:vAlign w:val="center"/>
          </w:tcPr>
          <w:p w:rsidR="00AD432A" w:rsidRPr="00CB1CE7" w:rsidRDefault="00CB1CE7" w:rsidP="00AD432A">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550000</w:t>
            </w:r>
          </w:p>
        </w:tc>
        <w:tc>
          <w:tcPr>
            <w:tcW w:w="6458" w:type="dxa"/>
            <w:vAlign w:val="center"/>
          </w:tcPr>
          <w:p w:rsidR="00AD432A" w:rsidRPr="009044F1" w:rsidRDefault="00D567CA" w:rsidP="00B46D58">
            <w:pPr>
              <w:pStyle w:val="BodyTextIndent2"/>
              <w:widowControl w:val="0"/>
              <w:spacing w:after="120" w:line="240" w:lineRule="auto"/>
              <w:ind w:firstLine="0"/>
              <w:rPr>
                <w:rFonts w:ascii="GHEA Grapalat" w:hAnsi="GHEA Grapalat"/>
                <w:sz w:val="24"/>
                <w:szCs w:val="24"/>
              </w:rPr>
            </w:pPr>
            <w:r>
              <w:rPr>
                <w:rFonts w:ascii="GHEA Grapalat" w:hAnsi="GHEA Grapalat"/>
                <w:sz w:val="24"/>
                <w:szCs w:val="24"/>
              </w:rPr>
              <w:t>Булочка</w:t>
            </w:r>
          </w:p>
        </w:tc>
      </w:tr>
      <w:tr w:rsidR="00D567CA" w:rsidRPr="009044F1" w:rsidTr="00AD432A">
        <w:trPr>
          <w:jc w:val="center"/>
        </w:trPr>
        <w:tc>
          <w:tcPr>
            <w:tcW w:w="1530" w:type="dxa"/>
            <w:vAlign w:val="center"/>
          </w:tcPr>
          <w:p w:rsidR="00D567CA" w:rsidRPr="00CB1CE7" w:rsidRDefault="00CB1CE7" w:rsidP="00B46D58">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w:t>
            </w:r>
          </w:p>
        </w:tc>
        <w:tc>
          <w:tcPr>
            <w:tcW w:w="1246" w:type="dxa"/>
            <w:vAlign w:val="center"/>
          </w:tcPr>
          <w:p w:rsidR="00D567CA" w:rsidRPr="00CB1CE7" w:rsidRDefault="00CB1CE7" w:rsidP="00AD432A">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262500</w:t>
            </w:r>
          </w:p>
        </w:tc>
        <w:tc>
          <w:tcPr>
            <w:tcW w:w="6458" w:type="dxa"/>
            <w:vAlign w:val="center"/>
          </w:tcPr>
          <w:p w:rsidR="00D567CA" w:rsidRPr="009044F1" w:rsidRDefault="00D567CA" w:rsidP="00B46D58">
            <w:pPr>
              <w:pStyle w:val="BodyTextIndent2"/>
              <w:widowControl w:val="0"/>
              <w:spacing w:after="120" w:line="240" w:lineRule="auto"/>
              <w:ind w:firstLine="0"/>
              <w:rPr>
                <w:rFonts w:ascii="GHEA Grapalat" w:hAnsi="GHEA Grapalat"/>
                <w:sz w:val="24"/>
                <w:szCs w:val="24"/>
              </w:rPr>
            </w:pPr>
            <w:r>
              <w:rPr>
                <w:rFonts w:ascii="GHEA Grapalat" w:hAnsi="GHEA Grapalat"/>
                <w:sz w:val="24"/>
                <w:szCs w:val="24"/>
              </w:rPr>
              <w:t>Яблоко</w:t>
            </w:r>
          </w:p>
        </w:tc>
      </w:tr>
      <w:tr w:rsidR="00D567CA" w:rsidRPr="009044F1" w:rsidTr="00AD432A">
        <w:trPr>
          <w:jc w:val="center"/>
        </w:trPr>
        <w:tc>
          <w:tcPr>
            <w:tcW w:w="1530" w:type="dxa"/>
            <w:vAlign w:val="center"/>
          </w:tcPr>
          <w:p w:rsidR="00D567CA" w:rsidRPr="00CB1CE7" w:rsidRDefault="00CB1CE7" w:rsidP="00B46D58">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w:t>
            </w:r>
          </w:p>
        </w:tc>
        <w:tc>
          <w:tcPr>
            <w:tcW w:w="1246" w:type="dxa"/>
            <w:vAlign w:val="center"/>
          </w:tcPr>
          <w:p w:rsidR="00D567CA" w:rsidRPr="00CB1CE7" w:rsidRDefault="00CB1CE7" w:rsidP="00AD432A">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562500</w:t>
            </w:r>
          </w:p>
        </w:tc>
        <w:tc>
          <w:tcPr>
            <w:tcW w:w="6458" w:type="dxa"/>
            <w:vAlign w:val="center"/>
          </w:tcPr>
          <w:p w:rsidR="00D567CA" w:rsidRPr="009044F1" w:rsidRDefault="00D567CA" w:rsidP="00B46D58">
            <w:pPr>
              <w:pStyle w:val="BodyTextIndent2"/>
              <w:widowControl w:val="0"/>
              <w:spacing w:after="120" w:line="240" w:lineRule="auto"/>
              <w:ind w:firstLine="0"/>
              <w:rPr>
                <w:rFonts w:ascii="GHEA Grapalat" w:hAnsi="GHEA Grapalat"/>
                <w:sz w:val="24"/>
                <w:szCs w:val="24"/>
              </w:rPr>
            </w:pPr>
            <w:r>
              <w:rPr>
                <w:rFonts w:ascii="GHEA Grapalat" w:hAnsi="GHEA Grapalat"/>
                <w:sz w:val="24"/>
                <w:szCs w:val="24"/>
              </w:rPr>
              <w:t>Бананы</w:t>
            </w:r>
          </w:p>
        </w:tc>
      </w:tr>
    </w:tbl>
    <w:p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5236E" w:rsidRPr="009044F1" w:rsidRDefault="00D54A25" w:rsidP="00B46D58">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85236E" w:rsidRPr="009044F1" w:rsidTr="006D1826">
        <w:trPr>
          <w:jc w:val="center"/>
        </w:trPr>
        <w:tc>
          <w:tcPr>
            <w:tcW w:w="6356" w:type="dxa"/>
            <w:gridSpan w:val="2"/>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B24C5D" w:rsidP="00B46D58">
            <w:pPr>
              <w:widowControl w:val="0"/>
              <w:spacing w:after="120"/>
              <w:jc w:val="center"/>
              <w:rPr>
                <w:rFonts w:ascii="GHEA Grapalat" w:hAnsi="GHEA Grapalat"/>
              </w:rPr>
            </w:pPr>
            <w:r w:rsidRPr="006704B0">
              <w:rPr>
                <w:rFonts w:ascii="GHEA Grapalat" w:hAnsi="GHEA Grapalat"/>
                <w:color w:val="FF0000"/>
              </w:rPr>
              <w:t>НЕ ОПРЕДЕЛЕН</w:t>
            </w: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lastRenderedPageBreak/>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xml:space="preserve">. части 2 </w:t>
      </w:r>
      <w:r w:rsidRPr="009044F1">
        <w:rPr>
          <w:rFonts w:ascii="GHEA Grapalat" w:hAnsi="GHEA Grapalat"/>
        </w:rPr>
        <w:lastRenderedPageBreak/>
        <w:t>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w:t>
      </w:r>
      <w:r w:rsidRPr="009044F1">
        <w:rPr>
          <w:rFonts w:ascii="GHEA Grapalat" w:hAnsi="GHEA Grapalat"/>
          <w:color w:val="000000"/>
        </w:rPr>
        <w:lastRenderedPageBreak/>
        <w:t>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2"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w:t>
      </w:r>
      <w:r w:rsidR="000A6B75" w:rsidRPr="009044F1">
        <w:rPr>
          <w:rFonts w:ascii="GHEA Grapalat" w:hAnsi="GHEA Grapalat"/>
          <w:sz w:val="24"/>
          <w:szCs w:val="24"/>
        </w:rPr>
        <w:lastRenderedPageBreak/>
        <w:t>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w:t>
      </w:r>
      <w:r w:rsidRPr="009044F1">
        <w:rPr>
          <w:rFonts w:ascii="GHEA Grapalat" w:hAnsi="GHEA Grapalat"/>
        </w:rPr>
        <w:lastRenderedPageBreak/>
        <w:t>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36534B">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9F6618" w:rsidRPr="009D2C1B">
        <w:rPr>
          <w:rFonts w:ascii="GHEA Grapalat" w:hAnsi="GHEA Grapalat"/>
          <w:sz w:val="24"/>
          <w:szCs w:val="24"/>
        </w:rPr>
        <w:t>г.Артик</w:t>
      </w:r>
      <w:r w:rsidR="009F6618">
        <w:rPr>
          <w:rFonts w:ascii="GHEA Grapalat" w:hAnsi="GHEA Grapalat"/>
          <w:sz w:val="24"/>
          <w:szCs w:val="24"/>
        </w:rPr>
        <w:t>,</w:t>
      </w:r>
      <w:r w:rsidR="009F6618" w:rsidRPr="009D2C1B">
        <w:rPr>
          <w:rFonts w:ascii="GHEA Grapalat" w:hAnsi="GHEA Grapalat"/>
          <w:sz w:val="24"/>
          <w:szCs w:val="24"/>
        </w:rPr>
        <w:t xml:space="preserve"> ул </w:t>
      </w:r>
      <w:r w:rsidR="009F6618">
        <w:rPr>
          <w:rFonts w:ascii="GHEA Grapalat" w:hAnsi="GHEA Grapalat"/>
          <w:sz w:val="24"/>
          <w:szCs w:val="24"/>
        </w:rPr>
        <w:t>Баграмян 39</w:t>
      </w:r>
      <w:r w:rsidR="009F6618" w:rsidRPr="009D2C1B">
        <w:rPr>
          <w:rFonts w:ascii="GHEA Grapalat" w:hAnsi="GHEA Grapalat"/>
          <w:sz w:val="24"/>
          <w:szCs w:val="24"/>
        </w:rPr>
        <w:t xml:space="preserve"> </w:t>
      </w:r>
      <w:r>
        <w:rPr>
          <w:rFonts w:ascii="GHEA Grapalat" w:hAnsi="GHEA Grapalat"/>
          <w:sz w:val="24"/>
          <w:szCs w:val="24"/>
        </w:rPr>
        <w:t xml:space="preserve">не позднее, чем </w:t>
      </w:r>
      <w:r w:rsidR="009F6618">
        <w:rPr>
          <w:rFonts w:ascii="GHEA Grapalat" w:hAnsi="GHEA Grapalat"/>
          <w:sz w:val="24"/>
          <w:szCs w:val="24"/>
        </w:rPr>
        <w:t>11:00</w:t>
      </w:r>
      <w:r>
        <w:rPr>
          <w:rFonts w:ascii="GHEA Grapalat" w:hAnsi="GHEA Grapalat"/>
          <w:sz w:val="24"/>
          <w:szCs w:val="24"/>
        </w:rPr>
        <w:t xml:space="preserve"> часов </w:t>
      </w:r>
      <w:r w:rsidR="009F6618">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9F6618">
        <w:rPr>
          <w:rFonts w:ascii="GHEA Grapalat" w:hAnsi="GHEA Grapalat"/>
          <w:sz w:val="24"/>
          <w:szCs w:val="24"/>
        </w:rPr>
        <w:t>А.Манукян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w:t>
      </w:r>
      <w:r>
        <w:rPr>
          <w:rFonts w:ascii="GHEA Grapalat" w:hAnsi="GHEA Grapalat"/>
          <w:sz w:val="24"/>
          <w:szCs w:val="24"/>
        </w:rPr>
        <w:lastRenderedPageBreak/>
        <w:t>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3"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5"/>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 xml:space="preserve">копию агентского договора и данные лица, являющегося стороной этого </w:t>
      </w:r>
      <w:r w:rsidR="003E3FD0" w:rsidRPr="009044F1">
        <w:rPr>
          <w:rFonts w:ascii="GHEA Grapalat" w:hAnsi="GHEA Grapalat"/>
          <w:sz w:val="24"/>
          <w:szCs w:val="24"/>
        </w:rPr>
        <w:lastRenderedPageBreak/>
        <w:t>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lastRenderedPageBreak/>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B522C1" w:rsidRPr="009044F1" w:rsidRDefault="00B522C1" w:rsidP="00B522C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rsidR="00C0350C" w:rsidRPr="00EA262B" w:rsidRDefault="00C0350C" w:rsidP="000D4D0B">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00EA262B" w:rsidRPr="000D4D0B">
        <w:rPr>
          <w:rFonts w:ascii="GHEA Grapalat" w:hAnsi="GHEA Grapalat"/>
        </w:rPr>
        <w:t>:</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C0350C" w:rsidDel="00C0350C" w:rsidRDefault="00C0350C" w:rsidP="00B46D58">
      <w:pPr>
        <w:widowControl w:val="0"/>
        <w:tabs>
          <w:tab w:val="left" w:pos="1134"/>
        </w:tabs>
        <w:spacing w:after="160"/>
        <w:ind w:firstLine="567"/>
        <w:jc w:val="both"/>
        <w:rPr>
          <w:del w:id="5" w:author="Inesa Kocharyan" w:date="2023-07-07T16:35:00Z"/>
          <w:rFonts w:ascii="GHEA Grapalat" w:hAnsi="GHEA Grapalat"/>
        </w:rPr>
      </w:pP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FootnoteReference"/>
        </w:rPr>
        <w:footnoteReference w:customMarkFollows="1" w:id="7"/>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7.</w:t>
      </w:r>
      <w:r w:rsidR="00B04EBE">
        <w:rPr>
          <w:rFonts w:ascii="GHEA Grapalat" w:hAnsi="GHEA Grapalat"/>
        </w:rPr>
        <w:t>4</w:t>
      </w:r>
      <w:r>
        <w:rPr>
          <w:rFonts w:ascii="GHEA Grapalat" w:hAnsi="GHEA Grapalat"/>
        </w:rPr>
        <w:t xml:space="preserve"> </w:t>
      </w:r>
      <w:r w:rsidR="006F5184" w:rsidRPr="009044F1">
        <w:rPr>
          <w:rFonts w:ascii="GHEA Grapalat" w:hAnsi="GHEA Grapalat"/>
        </w:rPr>
        <w:t xml:space="preserve">Обеспечение заявки должно быть </w:t>
      </w:r>
      <w:r w:rsidR="009B5257" w:rsidRPr="009044F1">
        <w:rPr>
          <w:rFonts w:ascii="GHEA Grapalat" w:hAnsi="GHEA Grapalat"/>
        </w:rPr>
        <w:t>действительн</w:t>
      </w:r>
      <w:r w:rsidR="009B5257">
        <w:rPr>
          <w:rFonts w:ascii="GHEA Grapalat" w:hAnsi="GHEA Grapalat"/>
        </w:rPr>
        <w:t>ым</w:t>
      </w:r>
      <w:r w:rsidR="009B5257" w:rsidRPr="009044F1">
        <w:rPr>
          <w:rFonts w:ascii="GHEA Grapalat" w:hAnsi="GHEA Grapalat"/>
        </w:rPr>
        <w:t xml:space="preserve"> </w:t>
      </w:r>
      <w:r w:rsidR="006F5184" w:rsidRPr="009044F1">
        <w:rPr>
          <w:rFonts w:ascii="GHEA Grapalat" w:hAnsi="GHEA Grapalat"/>
        </w:rPr>
        <w:t>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дней со дня</w:t>
      </w:r>
      <w:r w:rsidR="009B5257">
        <w:rPr>
          <w:rFonts w:ascii="GHEA Grapalat" w:hAnsi="GHEA Grapalat"/>
        </w:rPr>
        <w:t xml:space="preserve"> </w:t>
      </w:r>
      <w:r w:rsidR="009B5257" w:rsidRPr="009F6BFE">
        <w:rPr>
          <w:rFonts w:ascii="GHEA Grapalat" w:hAnsi="GHEA Grapalat"/>
        </w:rPr>
        <w:t>истечения крайнего срока</w:t>
      </w:r>
      <w:r w:rsidR="006F5184" w:rsidRPr="009044F1">
        <w:rPr>
          <w:rFonts w:ascii="GHEA Grapalat" w:hAnsi="GHEA Grapalat"/>
        </w:rPr>
        <w:t xml:space="preserve"> подачи заяв</w:t>
      </w:r>
      <w:r w:rsidR="009B5257">
        <w:rPr>
          <w:rFonts w:ascii="GHEA Grapalat" w:hAnsi="GHEA Grapalat"/>
        </w:rPr>
        <w:t>о</w:t>
      </w:r>
      <w:r w:rsidR="006F5184" w:rsidRPr="009044F1">
        <w:rPr>
          <w:rFonts w:ascii="GHEA Grapalat" w:hAnsi="GHEA Grapalat"/>
        </w:rPr>
        <w:t>к.</w:t>
      </w:r>
      <w:r w:rsidR="00CD5802" w:rsidRPr="00CD5802">
        <w:rPr>
          <w:rFonts w:ascii="GHEA Grapalat" w:hAnsi="GHEA Grapalat"/>
          <w:vertAlign w:val="superscript"/>
        </w:rPr>
        <w:t>9.2</w:t>
      </w:r>
      <w:r w:rsidR="006F5184" w:rsidRPr="009044F1">
        <w:rPr>
          <w:rFonts w:ascii="GHEA Grapalat" w:hAnsi="GHEA Grapalat"/>
        </w:rPr>
        <w:t xml:space="preserve"> </w:t>
      </w:r>
    </w:p>
    <w:p w:rsidR="00FA0EEA" w:rsidRPr="007F263C" w:rsidRDefault="00B04EBE"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FA0EEA">
        <w:rPr>
          <w:rFonts w:ascii="GHEA Grapalat" w:hAnsi="GHEA Grapalat"/>
        </w:rPr>
        <w:t xml:space="preserve">Руководитель заказчика </w:t>
      </w:r>
      <w:r w:rsidR="0081784D">
        <w:rPr>
          <w:rFonts w:ascii="GHEA Grapalat" w:hAnsi="GHEA Grapalat"/>
        </w:rPr>
        <w:t xml:space="preserve">в письменной форме </w:t>
      </w:r>
      <w:r w:rsidR="00FA0EEA">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81784D">
        <w:rPr>
          <w:rFonts w:ascii="GHEA Grapalat" w:hAnsi="GHEA Grapalat"/>
        </w:rPr>
        <w:t>Министерству финансов РА</w:t>
      </w:r>
      <w:r w:rsidR="00FA0EEA">
        <w:rPr>
          <w:rFonts w:ascii="GHEA Grapalat" w:hAnsi="GHEA Grapalat"/>
        </w:rPr>
        <w:t xml:space="preserve"> в течение </w:t>
      </w:r>
      <w:r w:rsidR="0081784D">
        <w:rPr>
          <w:rFonts w:ascii="GHEA Grapalat" w:hAnsi="GHEA Grapalat"/>
        </w:rPr>
        <w:t xml:space="preserve">пяти </w:t>
      </w:r>
      <w:r w:rsidR="00FA0EEA">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3F7952">
        <w:rPr>
          <w:rFonts w:ascii="GHEA Grapalat" w:hAnsi="GHEA Grapalat"/>
        </w:rPr>
        <w:t xml:space="preserve"> или Министерством финансов РА</w:t>
      </w:r>
      <w:r w:rsidR="00FA0EEA">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Pr>
          <w:rFonts w:ascii="GHEA Grapalat" w:hAnsi="GHEA Grapalat"/>
        </w:rPr>
        <w:t>письменно</w:t>
      </w:r>
      <w:r w:rsidR="00FA0EEA">
        <w:rPr>
          <w:rFonts w:ascii="GHEA Grapalat" w:hAnsi="GHEA Grapalat"/>
        </w:rPr>
        <w:t xml:space="preserve"> в течение двух рабочих дней после получения отказа.</w:t>
      </w:r>
    </w:p>
    <w:p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E77815">
        <w:rPr>
          <w:rFonts w:ascii="GHEA Grapalat" w:hAnsi="GHEA Grapalat"/>
          <w:sz w:val="24"/>
          <w:szCs w:val="24"/>
        </w:rPr>
        <w:t>7</w:t>
      </w:r>
      <w:r w:rsidRPr="009044F1">
        <w:rPr>
          <w:rFonts w:ascii="GHEA Grapalat" w:hAnsi="GHEA Grapalat"/>
          <w:sz w:val="24"/>
          <w:szCs w:val="24"/>
        </w:rPr>
        <w:t xml:space="preserve">-ый день в </w:t>
      </w:r>
      <w:r w:rsidR="00E77815">
        <w:rPr>
          <w:rFonts w:ascii="GHEA Grapalat" w:hAnsi="GHEA Grapalat"/>
          <w:sz w:val="24"/>
          <w:szCs w:val="24"/>
        </w:rPr>
        <w:t>11:00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подачи содержащих заявки конвертов </w:t>
      </w:r>
      <w:r>
        <w:rPr>
          <w:rFonts w:ascii="GHEA Grapalat" w:hAnsi="GHEA Grapalat"/>
        </w:rPr>
        <w:lastRenderedPageBreak/>
        <w:t>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E77815" w:rsidRPr="00F87704">
        <w:rPr>
          <w:rFonts w:ascii="GHEA Grapalat" w:hAnsi="GHEA Grapalat"/>
          <w:i w:val="0"/>
          <w:sz w:val="24"/>
          <w:szCs w:val="24"/>
        </w:rPr>
        <w:t>на текущий день</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7"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w:t>
      </w:r>
      <w:r w:rsidRPr="009044F1">
        <w:rPr>
          <w:rFonts w:ascii="GHEA Grapalat" w:hAnsi="GHEA Grapalat"/>
          <w:sz w:val="24"/>
          <w:szCs w:val="24"/>
        </w:rPr>
        <w:lastRenderedPageBreak/>
        <w:t xml:space="preserve">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8"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 xml:space="preserve">заявок, в заявке участника фиксируются несоответствия требованиям </w:t>
      </w:r>
      <w:r w:rsidRPr="009044F1">
        <w:rPr>
          <w:rFonts w:ascii="GHEA Grapalat" w:hAnsi="GHEA Grapalat"/>
          <w:sz w:val="24"/>
          <w:szCs w:val="24"/>
        </w:rPr>
        <w:lastRenderedPageBreak/>
        <w:t>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воспроизведенные (отсканированные)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9"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w:t>
      </w:r>
      <w:r w:rsidR="00C20AD3" w:rsidRPr="00637CD2">
        <w:rPr>
          <w:rFonts w:ascii="GHEA Grapalat" w:hAnsi="GHEA Grapalat" w:cs="Sylfaen"/>
        </w:rPr>
        <w:lastRenderedPageBreak/>
        <w:t>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 xml:space="preserve">В случае если отобранный участник не заключает </w:t>
      </w:r>
      <w:r w:rsidRPr="008C0D41">
        <w:rPr>
          <w:rFonts w:ascii="GHEA Grapalat" w:hAnsi="GHEA Grapalat"/>
        </w:rPr>
        <w:lastRenderedPageBreak/>
        <w:t>(отказывается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lastRenderedPageBreak/>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801A4F" w:rsidP="00801A4F">
      <w:pPr>
        <w:widowControl w:val="0"/>
        <w:tabs>
          <w:tab w:val="left" w:pos="1276"/>
        </w:tabs>
        <w:spacing w:after="160"/>
        <w:ind w:firstLine="567"/>
        <w:jc w:val="both"/>
        <w:rPr>
          <w:ins w:id="10" w:author="Vardan" w:date="2022-10-30T00:02:00Z"/>
          <w:rFonts w:ascii="GHEA Grapalat" w:hAnsi="GHEA Grapalat"/>
        </w:rPr>
      </w:pPr>
      <w:r>
        <w:rPr>
          <w:rFonts w:ascii="GHEA Grapalat" w:hAnsi="GHEA Grapalat" w:cs="Sylfaen"/>
        </w:rPr>
        <w:lastRenderedPageBreak/>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FootnoteReference"/>
          <w:rFonts w:ascii="GHEA Grapalat" w:hAnsi="GHEA Grapalat"/>
        </w:rPr>
        <w:footnoteReference w:customMarkFollows="1" w:id="9"/>
        <w:t>12</w:t>
      </w:r>
      <w:r w:rsidR="00A6609C" w:rsidRPr="0027573B">
        <w:rPr>
          <w:rFonts w:ascii="GHEA Grapalat" w:hAnsi="GHEA Grapalat"/>
        </w:rPr>
        <w:t xml:space="preserve"> </w:t>
      </w:r>
      <w:r w:rsidR="00853CBA" w:rsidRPr="0027573B">
        <w:rPr>
          <w:rFonts w:ascii="GHEA Grapalat" w:hAnsi="GHEA Grapalat"/>
        </w:rPr>
        <w:t>.</w:t>
      </w:r>
    </w:p>
    <w:p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10"/>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w:t>
      </w:r>
      <w:r w:rsidR="00030D40" w:rsidRPr="009044F1">
        <w:rPr>
          <w:rFonts w:ascii="GHEA Grapalat" w:hAnsi="GHEA Grapalat"/>
        </w:rPr>
        <w:lastRenderedPageBreak/>
        <w:t xml:space="preserve">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11"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lastRenderedPageBreak/>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w:t>
      </w:r>
      <w:r w:rsidRPr="000B56C9">
        <w:rPr>
          <w:rFonts w:ascii="GHEA Grapalat" w:hAnsi="GHEA Grapalat"/>
        </w:rPr>
        <w:lastRenderedPageBreak/>
        <w:t>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36534B">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36534B">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9679E">
        <w:rPr>
          <w:rFonts w:ascii="GHEA Grapalat" w:hAnsi="GHEA Grapalat"/>
          <w:sz w:val="24"/>
          <w:szCs w:val="24"/>
        </w:rPr>
        <w:t>SHMAHD-GHAPDzB26/1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9679E">
        <w:rPr>
          <w:rFonts w:ascii="GHEA Grapalat" w:hAnsi="GHEA Grapalat"/>
        </w:rPr>
        <w:t>SHMAHD-GHAPDzB26/1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0036534B">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69679E">
        <w:rPr>
          <w:rFonts w:ascii="GHEA Grapalat" w:hAnsi="GHEA Grapalat"/>
        </w:rPr>
        <w:t>SHMAHD-GHAPDzB26/1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lastRenderedPageBreak/>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69679E">
        <w:rPr>
          <w:rFonts w:ascii="GHEA Grapalat" w:hAnsi="GHEA Grapalat"/>
        </w:rPr>
        <w:t>SHMAHD-GHAPDzB26/1</w:t>
      </w:r>
      <w:r w:rsidRPr="00AF791F">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6534B">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2"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4"/>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EC3ED8">
      <w:pPr>
        <w:pStyle w:val="BodyTextIndent3"/>
        <w:widowControl w:val="0"/>
        <w:spacing w:after="160" w:line="240" w:lineRule="auto"/>
        <w:jc w:val="right"/>
        <w:rPr>
          <w:rFonts w:ascii="GHEA Grapalat" w:hAnsi="GHEA Grapalat"/>
          <w:b/>
        </w:rPr>
      </w:pPr>
      <w:r w:rsidRPr="001439BD">
        <w:rPr>
          <w:rFonts w:ascii="GHEA Grapalat" w:hAnsi="GHEA Grapalat"/>
          <w:b/>
          <w:sz w:val="24"/>
          <w:szCs w:val="24"/>
        </w:rPr>
        <w:t xml:space="preserve">к Приглашению на </w:t>
      </w:r>
      <w:r w:rsidR="0036534B">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69679E">
        <w:rPr>
          <w:rFonts w:ascii="GHEA Grapalat" w:hAnsi="GHEA Grapalat"/>
          <w:b/>
          <w:sz w:val="24"/>
          <w:szCs w:val="24"/>
        </w:rPr>
        <w:t>SHMAHD-GHAPDzB26/1</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69679E">
        <w:rPr>
          <w:rFonts w:ascii="GHEA Grapalat" w:hAnsi="GHEA Grapalat"/>
        </w:rPr>
        <w:t>SHMAHD-GHAPDzB26/1</w:t>
      </w:r>
      <w:r w:rsidR="00EC3ED8" w:rsidRPr="00EC3ED8">
        <w:rPr>
          <w:rFonts w:ascii="GHEA Grapalat" w:hAnsi="GHEA Grapalat"/>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36534B">
        <w:rPr>
          <w:rFonts w:ascii="GHEA Grapalat" w:hAnsi="GHEA Grapalat"/>
          <w:b/>
        </w:rPr>
        <w:t>запрос котировок</w:t>
      </w:r>
    </w:p>
    <w:p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69679E">
        <w:rPr>
          <w:rFonts w:ascii="GHEA Grapalat" w:hAnsi="GHEA Grapalat"/>
          <w:b/>
          <w:sz w:val="24"/>
          <w:szCs w:val="24"/>
        </w:rPr>
        <w:t>SHMAHD-GHAPDzB26/1</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BE033E"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BE033E"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BE033E"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BE033E"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BE033E"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BE033E"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6D2CDF">
        <w:trPr>
          <w:trHeight w:val="924"/>
        </w:trPr>
        <w:tc>
          <w:tcPr>
            <w:tcW w:w="9016" w:type="dxa"/>
            <w:gridSpan w:val="2"/>
            <w:vAlign w:val="center"/>
          </w:tcPr>
          <w:p w:rsidR="00F016A2" w:rsidRPr="00FD1EE4" w:rsidRDefault="00BE033E"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BE033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BE033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BE033E"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BE033E"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6D2CDF">
        <w:trPr>
          <w:trHeight w:val="924"/>
        </w:trPr>
        <w:tc>
          <w:tcPr>
            <w:tcW w:w="9016" w:type="dxa"/>
            <w:gridSpan w:val="2"/>
            <w:vAlign w:val="center"/>
          </w:tcPr>
          <w:p w:rsidR="00F016A2" w:rsidRPr="00FD1EE4" w:rsidRDefault="00BE033E"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BE033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BE033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BE033E"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BE033E"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BE033E"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BE033E"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BE033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BE033E" w:rsidP="006D2CDF">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w:t>
            </w:r>
            <w:r w:rsidRPr="005D151C">
              <w:rPr>
                <w:rFonts w:ascii="GHEA Grapalat" w:eastAsia="GHEA Grapalat" w:hAnsi="GHEA Grapalat" w:cs="GHEA Grapalat"/>
                <w:color w:val="000000"/>
              </w:rPr>
              <w:lastRenderedPageBreak/>
              <w:t>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BE033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BE033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4"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0306ED">
        <w:rPr>
          <w:rFonts w:ascii="GHEA Grapalat" w:hAnsi="GHEA Grapalat"/>
        </w:rPr>
        <w:lastRenderedPageBreak/>
        <w:t>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w:t>
      </w:r>
      <w:r w:rsidRPr="000306ED">
        <w:rPr>
          <w:rFonts w:ascii="GHEA Grapalat" w:eastAsia="GHEA Grapalat" w:hAnsi="GHEA Grapalat" w:cs="GHEA Grapalat"/>
        </w:rPr>
        <w:lastRenderedPageBreak/>
        <w:t>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36534B">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9679E">
        <w:rPr>
          <w:rFonts w:ascii="GHEA Grapalat" w:hAnsi="GHEA Grapalat"/>
          <w:b/>
          <w:sz w:val="24"/>
          <w:szCs w:val="24"/>
        </w:rPr>
        <w:t>SHMAHD-GHAPDzB26/1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36534B">
        <w:rPr>
          <w:rFonts w:ascii="GHEA Grapalat" w:hAnsi="GHEA Grapalat"/>
          <w:spacing w:val="-6"/>
        </w:rPr>
        <w:t>запрос котировок</w:t>
      </w:r>
      <w:r w:rsidRPr="005744FC">
        <w:rPr>
          <w:rFonts w:ascii="GHEA Grapalat" w:hAnsi="GHEA Grapalat"/>
          <w:spacing w:val="-6"/>
        </w:rPr>
        <w:t xml:space="preserve"> под кодом </w:t>
      </w:r>
      <w:r w:rsidR="0069679E">
        <w:rPr>
          <w:rFonts w:ascii="GHEA Grapalat" w:hAnsi="GHEA Grapalat"/>
          <w:spacing w:val="-6"/>
        </w:rPr>
        <w:t>SHMAHD-GHAPDzB26/1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36534B">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9679E">
        <w:rPr>
          <w:rFonts w:ascii="GHEA Grapalat" w:hAnsi="GHEA Grapalat"/>
          <w:b/>
          <w:sz w:val="24"/>
          <w:szCs w:val="24"/>
        </w:rPr>
        <w:t>SHMAHD-GHAPDzB26/1</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4596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22069">
        <w:rPr>
          <w:rFonts w:ascii="GHEA Grapalat" w:eastAsiaTheme="minorHAnsi" w:hAnsi="GHEA Grapalat" w:cstheme="minorBidi"/>
          <w:sz w:val="18"/>
          <w:szCs w:val="18"/>
        </w:rPr>
        <w:t>*</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9426DB">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0056608D"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9939C4" w:rsidRPr="00AA4C59">
        <w:rPr>
          <w:rFonts w:ascii="GHEA Grapalat" w:eastAsiaTheme="minorHAnsi" w:hAnsi="GHEA Grapalat" w:cstheme="minorBidi"/>
        </w:rPr>
        <w:t xml:space="preserve">истечения </w:t>
      </w:r>
      <w:r w:rsidR="009939C4">
        <w:rPr>
          <w:rFonts w:ascii="GHEA Grapalat" w:eastAsiaTheme="minorHAnsi" w:hAnsi="GHEA Grapalat" w:cstheme="minorBidi"/>
        </w:rPr>
        <w:t xml:space="preserve">крайнего </w:t>
      </w:r>
      <w:r w:rsidR="009939C4"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sidR="009939C4">
        <w:rPr>
          <w:rFonts w:ascii="GHEA Grapalat" w:eastAsiaTheme="minorHAnsi" w:hAnsi="GHEA Grapalat" w:cstheme="minorBidi"/>
        </w:rPr>
        <w:t>о</w:t>
      </w:r>
      <w:r w:rsidRPr="00B138F3">
        <w:rPr>
          <w:rFonts w:ascii="GHEA Grapalat" w:eastAsiaTheme="minorHAnsi" w:hAnsi="GHEA Grapalat" w:cstheme="minorBidi"/>
        </w:rPr>
        <w:t>к на участие в организованной бенефициаром процедуре закупок под кодом   ________________________________.</w:t>
      </w:r>
    </w:p>
    <w:p w:rsidR="00BF7253" w:rsidRPr="00B138F3" w:rsidRDefault="009426DB" w:rsidP="009939C4">
      <w:pPr>
        <w:pStyle w:val="NormalWeb"/>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00BF7253" w:rsidRPr="00B138F3">
        <w:rPr>
          <w:rFonts w:eastAsiaTheme="minorHAnsi" w:cstheme="minorBidi"/>
        </w:rPr>
        <w:t xml:space="preserve"> </w:t>
      </w:r>
      <w:r w:rsidR="00BF7253" w:rsidRPr="00B138F3">
        <w:rPr>
          <w:rFonts w:ascii="GHEA Grapalat" w:eastAsiaTheme="minorHAnsi" w:hAnsi="GHEA Grapalat" w:cstheme="minorBidi"/>
          <w:sz w:val="18"/>
          <w:szCs w:val="18"/>
        </w:rPr>
        <w:t>код процедуры</w:t>
      </w:r>
    </w:p>
    <w:p w:rsidR="009D753C" w:rsidRDefault="00634B02" w:rsidP="00634B02">
      <w:pPr>
        <w:pStyle w:val="NormalWeb"/>
        <w:shd w:val="clear" w:color="auto" w:fill="FFFFFF"/>
        <w:spacing w:before="0" w:beforeAutospacing="0" w:after="0" w:afterAutospacing="0"/>
        <w:ind w:firstLine="375"/>
        <w:jc w:val="both"/>
        <w:rPr>
          <w:ins w:id="15" w:author="Inesa Kocharyan" w:date="2023-07-07T17:01:00Z"/>
          <w:rFonts w:ascii="GHEA Grapalat" w:eastAsiaTheme="minorHAnsi" w:hAnsi="GHEA Grapalat" w:cstheme="minorBidi"/>
        </w:rPr>
      </w:pPr>
      <w:r w:rsidRPr="001F3278">
        <w:rPr>
          <w:rFonts w:ascii="GHEA Grapalat" w:eastAsiaTheme="minorHAnsi" w:hAnsi="GHEA Grapalat" w:cstheme="minorBidi"/>
        </w:rPr>
        <w:t>Информацию о факте предоставления настоящей гарантии</w:t>
      </w:r>
      <w:r w:rsidR="0062057D" w:rsidRPr="001F3278">
        <w:rPr>
          <w:rFonts w:ascii="GHEA Grapalat" w:eastAsiaTheme="minorHAnsi" w:hAnsi="GHEA Grapalat" w:cstheme="minorBidi"/>
        </w:rPr>
        <w:t>- номер гарантии, наименование предоставляющего банка и код, указанный в пункте 1 настоящей 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sidR="009D753C">
        <w:rPr>
          <w:rFonts w:ascii="GHEA Grapalat" w:eastAsiaTheme="minorHAnsi" w:hAnsi="GHEA Grapalat" w:cstheme="minorBidi"/>
        </w:rPr>
        <w:t>--------------------------------------------</w:t>
      </w:r>
      <w:r w:rsidR="007531AA">
        <w:rPr>
          <w:rFonts w:ascii="GHEA Grapalat" w:eastAsiaTheme="minorHAnsi" w:hAnsi="GHEA Grapalat" w:cstheme="minorBidi"/>
        </w:rPr>
        <w:t>,</w:t>
      </w:r>
      <w:ins w:id="16" w:author="Inesa Kocharyan" w:date="2023-07-07T17:01:00Z">
        <w:r w:rsidR="007531AA">
          <w:rPr>
            <w:rFonts w:ascii="GHEA Grapalat" w:eastAsiaTheme="minorHAnsi" w:hAnsi="GHEA Grapalat" w:cstheme="minorBidi"/>
          </w:rPr>
          <w:t xml:space="preserve"> </w:t>
        </w:r>
      </w:ins>
      <w:r w:rsidRPr="00A452CD">
        <w:rPr>
          <w:rFonts w:ascii="GHEA Grapalat" w:eastAsiaTheme="minorHAnsi" w:hAnsi="GHEA Grapalat" w:cstheme="minorBidi"/>
        </w:rPr>
        <w:t xml:space="preserve">который указан в упомянутом в настоящем пункте </w:t>
      </w:r>
    </w:p>
    <w:p w:rsidR="009D753C" w:rsidRDefault="009D753C" w:rsidP="00634B02">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rsidR="00634B02" w:rsidRDefault="00634B02" w:rsidP="00A3702B">
      <w:pPr>
        <w:pStyle w:val="NormalWeb"/>
        <w:shd w:val="clear" w:color="auto" w:fill="FFFFFF"/>
        <w:spacing w:before="0" w:beforeAutospacing="0" w:after="0" w:afterAutospacing="0"/>
        <w:jc w:val="both"/>
        <w:rPr>
          <w:rFonts w:ascii="GHEA Grapalat" w:eastAsiaTheme="minorHAnsi" w:hAnsi="GHEA Grapalat" w:cstheme="minorBidi"/>
        </w:rPr>
      </w:pPr>
      <w:r w:rsidRPr="00A452CD">
        <w:rPr>
          <w:rFonts w:ascii="GHEA Grapalat" w:eastAsiaTheme="minorHAnsi" w:hAnsi="GHEA Grapalat" w:cstheme="minorBidi"/>
        </w:rPr>
        <w:t>приглашении к процедуре закупок.</w:t>
      </w:r>
    </w:p>
    <w:p w:rsidR="00634B02" w:rsidRDefault="00634B02" w:rsidP="00634B02">
      <w:pPr>
        <w:pStyle w:val="NormalWeb"/>
        <w:shd w:val="clear" w:color="auto" w:fill="FFFFFF"/>
        <w:spacing w:before="0" w:beforeAutospacing="0" w:after="0" w:afterAutospacing="0"/>
        <w:ind w:firstLine="375"/>
        <w:jc w:val="both"/>
        <w:rPr>
          <w:rStyle w:val="Strong"/>
          <w:b w:val="0"/>
          <w:bCs w:val="0"/>
          <w:sz w:val="20"/>
          <w:szCs w:val="20"/>
        </w:rPr>
      </w:pPr>
    </w:p>
    <w:p w:rsidR="00BF7253" w:rsidRPr="00842D08"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36534B">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69679E">
        <w:rPr>
          <w:rFonts w:ascii="GHEA Grapalat" w:hAnsi="GHEA Grapalat"/>
          <w:b/>
        </w:rPr>
        <w:t>SHMAHD-GHAPDzB26/1</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w:t>
      </w:r>
      <w:r w:rsidR="00C7561C" w:rsidRPr="00361EFF">
        <w:rPr>
          <w:rFonts w:ascii="GHEA Grapalat" w:eastAsiaTheme="minorHAnsi" w:hAnsi="GHEA Grapalat" w:cstheme="minorBidi"/>
          <w:sz w:val="18"/>
          <w:szCs w:val="18"/>
        </w:rPr>
        <w:t xml:space="preserve">выдающего гарантию </w:t>
      </w:r>
      <w:r w:rsidRPr="00361EFF">
        <w:rPr>
          <w:rFonts w:ascii="GHEA Grapalat" w:eastAsiaTheme="minorHAnsi" w:hAnsi="GHEA Grapalat" w:cstheme="minorBidi"/>
          <w:sz w:val="18"/>
          <w:szCs w:val="18"/>
        </w:rPr>
        <w:t>банка</w:t>
      </w:r>
      <w:r w:rsidR="00C7561C" w:rsidRPr="00361EFF">
        <w:rPr>
          <w:rFonts w:ascii="GHEA Grapalat" w:eastAsiaTheme="minorHAnsi" w:hAnsi="GHEA Grapalat" w:cstheme="minorBidi"/>
          <w:sz w:val="18"/>
          <w:szCs w:val="18"/>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ED62EA">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AD6726">
        <w:rPr>
          <w:rFonts w:ascii="GHEA Grapalat" w:eastAsiaTheme="minorHAnsi" w:hAnsi="GHEA Grapalat" w:cstheme="minorBidi"/>
          <w:sz w:val="18"/>
          <w:szCs w:val="18"/>
        </w:rPr>
        <w:t>*</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w:t>
      </w:r>
      <w:r w:rsidR="00B31A63">
        <w:rPr>
          <w:rFonts w:ascii="GHEA Grapalat" w:eastAsiaTheme="minorHAnsi" w:hAnsi="GHEA Grapalat" w:cstheme="minorBidi"/>
        </w:rPr>
        <w:t xml:space="preserve">с момента выпуска и в силе  </w:t>
      </w:r>
      <w:r w:rsidRPr="00D66198">
        <w:rPr>
          <w:rFonts w:ascii="GHEA Grapalat" w:eastAsiaTheme="minorHAnsi" w:hAnsi="GHEA Grapalat" w:cstheme="minorBidi"/>
        </w:rPr>
        <w:t xml:space="preserve">со дня вступления в силу договора под кодом N________________________ заключаемого  между  </w:t>
      </w:r>
    </w:p>
    <w:p w:rsidR="0053597C" w:rsidRPr="00D66198" w:rsidRDefault="00B31A63" w:rsidP="0053597C">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53597C" w:rsidRPr="00D66198">
        <w:rPr>
          <w:rFonts w:ascii="GHEA Grapalat" w:eastAsiaTheme="minorHAnsi" w:hAnsi="GHEA Grapalat" w:cstheme="minorBidi"/>
          <w:sz w:val="18"/>
          <w:szCs w:val="18"/>
        </w:rPr>
        <w:t>номер заключаемого договара</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p>
    <w:p w:rsidR="0053597C" w:rsidRPr="00D66198" w:rsidRDefault="00B31A63" w:rsidP="0053597C">
      <w:pPr>
        <w:pStyle w:val="NormalWeb"/>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бенефициаром и принципалом    </w:t>
      </w:r>
      <w:r w:rsidR="0053597C" w:rsidRPr="00D66198">
        <w:rPr>
          <w:rFonts w:ascii="GHEA Grapalat" w:eastAsiaTheme="minorHAnsi" w:hAnsi="GHEA Grapalat" w:cstheme="minorBidi"/>
        </w:rPr>
        <w:t xml:space="preserve">и  действует </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в</w:t>
      </w:r>
      <w:r w:rsidR="0053597C" w:rsidRPr="00D66198">
        <w:rPr>
          <w:rFonts w:ascii="GHEA Grapalat" w:hAnsi="GHEA Grapalat"/>
        </w:rPr>
        <w:t>ключительно</w:t>
      </w:r>
      <w:r w:rsidR="0053597C" w:rsidRPr="00D66198">
        <w:rPr>
          <w:rFonts w:ascii="GHEA Grapalat" w:eastAsiaTheme="minorHAnsi" w:hAnsi="GHEA Grapalat" w:cstheme="minorBidi"/>
        </w:rPr>
        <w:t xml:space="preserve"> </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 xml:space="preserve">до </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 xml:space="preserve">девяностого </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 xml:space="preserve">рабочего </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дня</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 xml:space="preserve">следующего за днем </w:t>
      </w:r>
    </w:p>
    <w:p w:rsidR="0053597C" w:rsidRPr="00D66198" w:rsidRDefault="0053597C" w:rsidP="0053597C">
      <w:pPr>
        <w:pStyle w:val="NormalWeb"/>
        <w:shd w:val="clear" w:color="auto" w:fill="FFFFFF"/>
        <w:contextualSpacing/>
        <w:jc w:val="both"/>
        <w:rPr>
          <w:rFonts w:ascii="GHEA Grapalat" w:eastAsiaTheme="minorHAnsi" w:hAnsi="GHEA Grapalat" w:cstheme="minorBidi"/>
          <w:sz w:val="18"/>
          <w:szCs w:val="18"/>
          <w:lang w:val="hy-AM"/>
        </w:rPr>
      </w:pPr>
    </w:p>
    <w:p w:rsidR="0053597C" w:rsidRPr="00D66198" w:rsidRDefault="0053597C" w:rsidP="001E7BA9">
      <w:pPr>
        <w:pStyle w:val="NormalWeb"/>
        <w:shd w:val="clear" w:color="auto" w:fill="FFFFFF"/>
        <w:contextualSpacing/>
        <w:jc w:val="center"/>
        <w:rPr>
          <w:rFonts w:eastAsiaTheme="minorHAnsi" w:cstheme="minorBidi"/>
        </w:rPr>
      </w:pPr>
      <w:r w:rsidRPr="00D66198">
        <w:rPr>
          <w:rFonts w:ascii="GHEA Grapalat" w:eastAsiaTheme="minorHAnsi" w:hAnsi="GHEA Grapalat" w:cstheme="minorBidi"/>
          <w:lang w:val="hy-AM"/>
        </w:rPr>
        <w:lastRenderedPageBreak/>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r w:rsidRPr="00D66198">
        <w:rPr>
          <w:rFonts w:ascii="GHEA Grapalat" w:eastAsiaTheme="minorHAnsi" w:hAnsi="GHEA Grapalat" w:cstheme="minorBidi"/>
          <w:sz w:val="16"/>
          <w:szCs w:val="16"/>
        </w:rPr>
        <w:t xml:space="preserve">ый </w:t>
      </w:r>
      <w:r w:rsidRPr="00D66198">
        <w:rPr>
          <w:rFonts w:ascii="GHEA Grapalat" w:eastAsiaTheme="minorHAnsi" w:hAnsi="GHEA Grapalat" w:cstheme="minorBidi"/>
          <w:sz w:val="16"/>
          <w:szCs w:val="16"/>
          <w:lang w:val="hy-AM"/>
        </w:rPr>
        <w:t>заключаемым договором</w:t>
      </w:r>
    </w:p>
    <w:p w:rsidR="008E15C3" w:rsidRDefault="0053597C" w:rsidP="0053597C">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8E15C3">
        <w:rPr>
          <w:rFonts w:ascii="GHEA Grapalat" w:eastAsiaTheme="minorHAnsi" w:hAnsi="GHEA Grapalat" w:cstheme="minorBidi"/>
        </w:rPr>
        <w:t>-----------------------------------------------------------------</w:t>
      </w:r>
    </w:p>
    <w:p w:rsidR="008E15C3" w:rsidRDefault="008E15C3" w:rsidP="008E15C3">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rsidR="0053597C" w:rsidRPr="00D66198" w:rsidRDefault="0053597C" w:rsidP="0053597C">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rsidR="007B3F5F" w:rsidRPr="00D66198"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562DD" w:rsidRDefault="00F562DD">
      <w:pPr>
        <w:rPr>
          <w:rFonts w:ascii="GHEA Grapalat" w:hAnsi="GHEA Grapalat"/>
          <w:i/>
          <w:sz w:val="22"/>
          <w:szCs w:val="22"/>
        </w:rPr>
      </w:pPr>
      <w:r>
        <w:rPr>
          <w:rFonts w:ascii="GHEA Grapalat" w:hAnsi="GHEA Grapalat"/>
          <w:i/>
          <w:sz w:val="22"/>
          <w:szCs w:val="22"/>
        </w:rPr>
        <w:br w:type="page"/>
      </w: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3E31E5" w:rsidRPr="00B138F3" w:rsidRDefault="003E31E5" w:rsidP="003E31E5">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36534B">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69679E">
        <w:rPr>
          <w:rFonts w:ascii="GHEA Grapalat" w:hAnsi="GHEA Grapalat"/>
          <w:b/>
        </w:rPr>
        <w:t>SHMAHD-GHAPDzB26/1</w:t>
      </w:r>
    </w:p>
    <w:p w:rsidR="003E31E5" w:rsidRPr="00B138F3" w:rsidRDefault="003E31E5" w:rsidP="003E31E5">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2D6327">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3E31E5" w:rsidRPr="00B138F3" w:rsidRDefault="003E31E5" w:rsidP="003E31E5">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3E31E5" w:rsidRPr="00B138F3" w:rsidRDefault="003E31E5" w:rsidP="003E31E5">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3E31E5" w:rsidRPr="00B138F3" w:rsidRDefault="003E31E5" w:rsidP="003E31E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3E31E5" w:rsidRPr="001A0A3E" w:rsidRDefault="00310DC1" w:rsidP="003E31E5">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rsidR="003E31E5" w:rsidRPr="00B138F3" w:rsidRDefault="003E31E5" w:rsidP="00E8548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4F2DEC">
        <w:rPr>
          <w:rFonts w:ascii="GHEA Grapalat" w:eastAsiaTheme="minorHAnsi" w:hAnsi="GHEA Grapalat" w:cstheme="minorBidi"/>
          <w:sz w:val="18"/>
          <w:szCs w:val="18"/>
        </w:rPr>
        <w:t>*</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5. Гарантия действует</w:t>
      </w:r>
      <w:r w:rsidR="00E2296A">
        <w:rPr>
          <w:rFonts w:ascii="GHEA Grapalat" w:eastAsiaTheme="minorHAnsi" w:hAnsi="GHEA Grapalat" w:cstheme="minorBidi"/>
        </w:rPr>
        <w:t xml:space="preserve"> с момента выпуска и в силе  </w:t>
      </w:r>
      <w:r w:rsidRPr="003870B7">
        <w:rPr>
          <w:rFonts w:ascii="GHEA Grapalat" w:eastAsiaTheme="minorHAnsi" w:hAnsi="GHEA Grapalat" w:cstheme="minorBidi"/>
        </w:rPr>
        <w:t xml:space="preserve">со дня вступления в силу договора под кодом N________________________ заключаемого  между  </w:t>
      </w:r>
    </w:p>
    <w:p w:rsidR="001C278A" w:rsidRPr="003870B7" w:rsidRDefault="00E2296A" w:rsidP="001C278A">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1C278A" w:rsidRPr="003870B7">
        <w:rPr>
          <w:rFonts w:ascii="GHEA Grapalat" w:eastAsiaTheme="minorHAnsi" w:hAnsi="GHEA Grapalat" w:cstheme="minorBidi"/>
          <w:sz w:val="18"/>
          <w:szCs w:val="18"/>
        </w:rPr>
        <w:t>номер заключаемого договара</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p>
    <w:p w:rsidR="001C278A" w:rsidRPr="003870B7" w:rsidRDefault="00E2296A" w:rsidP="001C278A">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бенефициаром и принципалом    </w:t>
      </w:r>
      <w:r w:rsidR="001C278A" w:rsidRPr="003870B7">
        <w:rPr>
          <w:rFonts w:ascii="GHEA Grapalat" w:eastAsiaTheme="minorHAnsi" w:hAnsi="GHEA Grapalat" w:cstheme="minorBidi"/>
        </w:rPr>
        <w:t xml:space="preserve">и  действует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в</w:t>
      </w:r>
      <w:r w:rsidR="001C278A" w:rsidRPr="003870B7">
        <w:rPr>
          <w:rFonts w:ascii="GHEA Grapalat" w:hAnsi="GHEA Grapalat"/>
        </w:rPr>
        <w:t>ключительно</w:t>
      </w:r>
      <w:r w:rsidR="001C278A" w:rsidRPr="003870B7">
        <w:rPr>
          <w:rFonts w:ascii="GHEA Grapalat" w:eastAsiaTheme="minorHAnsi" w:hAnsi="GHEA Grapalat" w:cstheme="minorBidi"/>
        </w:rPr>
        <w:t xml:space="preserve">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до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девяностого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рабочего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дня</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следующего за днем </w:t>
      </w:r>
    </w:p>
    <w:p w:rsidR="001C278A" w:rsidRPr="003870B7" w:rsidRDefault="001C278A" w:rsidP="001C278A">
      <w:pPr>
        <w:pStyle w:val="NormalWeb"/>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6A338D" w:rsidRDefault="001C278A" w:rsidP="001C278A">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электронной почты высылает воспроизведенный (отсканированный) с оригинала </w:t>
      </w:r>
      <w:r w:rsidRPr="003870B7">
        <w:rPr>
          <w:rFonts w:ascii="GHEA Grapalat" w:eastAsiaTheme="minorHAnsi" w:hAnsi="GHEA Grapalat" w:cstheme="minorBidi"/>
        </w:rPr>
        <w:lastRenderedPageBreak/>
        <w:t>настоящей гарантии вариант также на адрес электронной почты секретаря оценочной комиссии</w:t>
      </w:r>
      <w:r w:rsidR="006A338D">
        <w:rPr>
          <w:rFonts w:ascii="GHEA Grapalat" w:eastAsiaTheme="minorHAnsi" w:hAnsi="GHEA Grapalat" w:cstheme="minorBidi"/>
        </w:rPr>
        <w:t xml:space="preserve"> ----------------------------------------------------------------</w:t>
      </w:r>
      <w:r w:rsidRPr="003870B7">
        <w:rPr>
          <w:rFonts w:ascii="GHEA Grapalat" w:eastAsiaTheme="minorHAnsi" w:hAnsi="GHEA Grapalat" w:cstheme="minorBidi"/>
        </w:rPr>
        <w:t xml:space="preserve"> </w:t>
      </w:r>
    </w:p>
    <w:p w:rsidR="006A338D" w:rsidRDefault="006A338D" w:rsidP="006A338D">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rsidR="001C278A" w:rsidRPr="003870B7" w:rsidRDefault="001C278A" w:rsidP="001C278A">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1C278A" w:rsidRPr="003870B7" w:rsidRDefault="001C278A" w:rsidP="001C278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3E31E5" w:rsidRPr="00B138F3" w:rsidRDefault="003E31E5" w:rsidP="003E31E5">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rsidR="00A11DA5" w:rsidRPr="007A724D" w:rsidRDefault="00A11DA5" w:rsidP="00A11DA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Del="00286D44" w:rsidRDefault="003E31E5" w:rsidP="003E31E5">
      <w:pPr>
        <w:pStyle w:val="NormalWeb"/>
        <w:shd w:val="clear" w:color="auto" w:fill="FFFFFF"/>
        <w:spacing w:before="0" w:beforeAutospacing="0" w:after="0" w:afterAutospacing="0"/>
        <w:ind w:firstLine="375"/>
        <w:jc w:val="both"/>
        <w:rPr>
          <w:del w:id="17" w:author="Inesa Kocharyan" w:date="2023-07-07T17:06:00Z"/>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widowControl w:val="0"/>
        <w:spacing w:after="160"/>
        <w:ind w:left="567" w:right="565"/>
        <w:jc w:val="center"/>
        <w:rPr>
          <w:rFonts w:ascii="GHEA Grapalat" w:hAnsi="GHEA Grapalat"/>
          <w:b/>
        </w:rPr>
      </w:pPr>
    </w:p>
    <w:p w:rsidR="003E31E5" w:rsidRDefault="003E31E5">
      <w:pPr>
        <w:rPr>
          <w:rFonts w:ascii="GHEA Grapalat" w:hAnsi="GHEA Grapalat"/>
          <w:i/>
          <w:sz w:val="22"/>
          <w:szCs w:val="22"/>
        </w:rPr>
      </w:pPr>
    </w:p>
    <w:p w:rsidR="00BF3696" w:rsidRDefault="00BF3696">
      <w:pPr>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36534B">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69679E">
        <w:rPr>
          <w:rFonts w:ascii="GHEA Grapalat" w:hAnsi="GHEA Grapalat"/>
          <w:i/>
          <w:sz w:val="22"/>
          <w:szCs w:val="22"/>
        </w:rPr>
        <w:t>SHMAHD-GHAPDzB26/1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6"/>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 xml:space="preserve">Компания подтверждает, что акцептовала Требование в полном размере суммы </w:t>
      </w:r>
      <w:r w:rsidRPr="00B138F3">
        <w:rPr>
          <w:rFonts w:ascii="GHEA Grapalat" w:hAnsi="GHEA Grapalat"/>
          <w:sz w:val="22"/>
          <w:szCs w:val="22"/>
        </w:rPr>
        <w:lastRenderedPageBreak/>
        <w:t>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36534B">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69679E">
        <w:rPr>
          <w:rFonts w:ascii="GHEA Grapalat" w:hAnsi="GHEA Grapalat"/>
          <w:b/>
          <w:sz w:val="24"/>
          <w:szCs w:val="24"/>
        </w:rPr>
        <w:t>SHMAHD-GHAPDzB26/1</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lastRenderedPageBreak/>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0A200A">
        <w:rPr>
          <w:rFonts w:ascii="GHEA Grapalat" w:eastAsiaTheme="minorHAnsi" w:hAnsi="GHEA Grapalat" w:cstheme="minorBidi"/>
          <w:sz w:val="18"/>
          <w:szCs w:val="18"/>
        </w:rPr>
        <w:t>*</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sidR="00286D44">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del w:id="18" w:author="Inesa Kocharyan" w:date="2023-07-07T17:06:00Z">
        <w:r w:rsidRPr="00665A01" w:rsidDel="00286D44">
          <w:rPr>
            <w:rFonts w:ascii="GHEA Grapalat" w:eastAsiaTheme="minorHAnsi" w:hAnsi="GHEA Grapalat" w:cstheme="minorBidi"/>
          </w:rPr>
          <w:delText xml:space="preserve">   </w:delText>
        </w:r>
      </w:del>
    </w:p>
    <w:p w:rsidR="00A944D6" w:rsidRPr="00665A01" w:rsidRDefault="00286D44" w:rsidP="00A944D6">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4D6" w:rsidRPr="00665A01">
        <w:rPr>
          <w:rFonts w:ascii="GHEA Grapalat" w:eastAsiaTheme="minorHAnsi" w:hAnsi="GHEA Grapalat" w:cstheme="minorBidi"/>
          <w:sz w:val="18"/>
          <w:szCs w:val="18"/>
        </w:rPr>
        <w:t>номер заключаемого договара</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p>
    <w:p w:rsidR="00A944D6" w:rsidRPr="00665A01" w:rsidRDefault="00286D44" w:rsidP="00A944D6">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w:t>
      </w:r>
      <w:r w:rsidR="00A944D6" w:rsidRPr="00665A01">
        <w:rPr>
          <w:rFonts w:ascii="GHEA Grapalat" w:eastAsiaTheme="minorHAnsi" w:hAnsi="GHEA Grapalat" w:cstheme="minorBidi"/>
        </w:rPr>
        <w:t xml:space="preserve">и  действует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в</w:t>
      </w:r>
      <w:r w:rsidR="00A944D6" w:rsidRPr="00665A01">
        <w:rPr>
          <w:rFonts w:ascii="GHEA Grapalat" w:hAnsi="GHEA Grapalat"/>
        </w:rPr>
        <w:t>ключительно</w:t>
      </w:r>
      <w:r w:rsidR="00A944D6" w:rsidRPr="00665A01">
        <w:rPr>
          <w:rFonts w:ascii="GHEA Grapalat" w:eastAsiaTheme="minorHAnsi" w:hAnsi="GHEA Grapalat" w:cstheme="minorBidi"/>
        </w:rPr>
        <w:t xml:space="preserve">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до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девяностого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рабочего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дня</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следующего за днем </w:t>
      </w:r>
    </w:p>
    <w:p w:rsidR="00A944D6" w:rsidRPr="00665A01" w:rsidRDefault="00A944D6" w:rsidP="00A944D6">
      <w:pPr>
        <w:pStyle w:val="NormalWeb"/>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C055E0"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055E0">
        <w:rPr>
          <w:rFonts w:ascii="GHEA Grapalat" w:eastAsiaTheme="minorHAnsi" w:hAnsi="GHEA Grapalat" w:cstheme="minorBidi"/>
        </w:rPr>
        <w:t>-----------------------------------------------------------------</w:t>
      </w:r>
    </w:p>
    <w:p w:rsidR="00C055E0" w:rsidRDefault="00C055E0" w:rsidP="00A944D6">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rsidR="00A944D6" w:rsidRPr="00665A01"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D7993" w:rsidRPr="008842CE" w:rsidRDefault="002D7993" w:rsidP="002D7993">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36534B">
        <w:rPr>
          <w:rFonts w:ascii="GHEA Grapalat" w:hAnsi="GHEA Grapalat"/>
          <w:i/>
        </w:rPr>
        <w:t>запрос котировок</w:t>
      </w:r>
      <w:r w:rsidRPr="00B138F3">
        <w:rPr>
          <w:rFonts w:ascii="GHEA Grapalat" w:hAnsi="GHEA Grapalat"/>
          <w:i/>
        </w:rPr>
        <w:br/>
        <w:t xml:space="preserve">под кодом </w:t>
      </w:r>
      <w:r w:rsidR="0069679E">
        <w:rPr>
          <w:rFonts w:ascii="GHEA Grapalat" w:hAnsi="GHEA Grapalat"/>
          <w:i/>
        </w:rPr>
        <w:t>SHMAHD-GHAPDzB26/1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A943A0" w:rsidRPr="00B138F3" w:rsidRDefault="00A943A0" w:rsidP="00A943A0">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под кодом </w:t>
      </w:r>
      <w:r w:rsidR="0069679E">
        <w:rPr>
          <w:rFonts w:ascii="GHEA Grapalat" w:hAnsi="GHEA Grapalat"/>
          <w:b/>
          <w:sz w:val="24"/>
          <w:szCs w:val="24"/>
        </w:rPr>
        <w:t>SHMAHD-GHAPDzB26/1</w:t>
      </w:r>
    </w:p>
    <w:p w:rsidR="00A943A0" w:rsidRPr="00B138F3" w:rsidRDefault="00A943A0" w:rsidP="00A943A0">
      <w:pPr>
        <w:widowControl w:val="0"/>
        <w:spacing w:after="160"/>
        <w:ind w:left="567" w:right="565"/>
        <w:jc w:val="center"/>
        <w:rPr>
          <w:rFonts w:ascii="GHEA Grapalat" w:hAnsi="GHEA Grapalat"/>
          <w:b/>
        </w:rPr>
      </w:pPr>
    </w:p>
    <w:p w:rsidR="00A943A0" w:rsidRPr="00B138F3" w:rsidRDefault="00A943A0" w:rsidP="00A943A0">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A943A0" w:rsidRPr="00B138F3" w:rsidRDefault="00A943A0" w:rsidP="00A943A0">
      <w:pPr>
        <w:widowControl w:val="0"/>
        <w:spacing w:after="160"/>
        <w:ind w:left="567" w:right="565"/>
        <w:jc w:val="center"/>
        <w:rPr>
          <w:rFonts w:ascii="GHEA Grapalat" w:hAnsi="GHEA Grapalat"/>
          <w:b/>
        </w:rPr>
      </w:pPr>
    </w:p>
    <w:p w:rsidR="00A943A0" w:rsidRPr="00731BFC" w:rsidRDefault="00A943A0" w:rsidP="00A943A0">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Strong"/>
          <w:rFonts w:ascii="GHEA Grapalat" w:hAnsi="GHEA Grapalat"/>
          <w:sz w:val="20"/>
          <w:szCs w:val="20"/>
          <w:u w:val="single"/>
          <w:lang w:val="hy-AM"/>
        </w:rPr>
        <w:tab/>
      </w:r>
      <w:r w:rsidRPr="00731BFC">
        <w:rPr>
          <w:rStyle w:val="Strong"/>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rsidR="00A943A0" w:rsidRPr="00731BFC"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731BFC">
        <w:rPr>
          <w:rStyle w:val="Strong"/>
          <w:rFonts w:ascii="GHEA Grapalat" w:hAnsi="GHEA Grapalat"/>
          <w:sz w:val="20"/>
          <w:szCs w:val="20"/>
        </w:rPr>
        <w:t xml:space="preserve">                                                    </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rPr>
        <w:t xml:space="preserve">           </w:t>
      </w:r>
      <w:r w:rsidRPr="00731BFC">
        <w:rPr>
          <w:rStyle w:val="Strong"/>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Fonts w:eastAsiaTheme="minorHAnsi" w:cstheme="minorBidi"/>
        </w:rPr>
        <w:t xml:space="preserve">    </w:t>
      </w:r>
    </w:p>
    <w:p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sz w:val="16"/>
          <w:szCs w:val="16"/>
        </w:rPr>
      </w:pPr>
      <w:r w:rsidRPr="00731BFC">
        <w:rPr>
          <w:rStyle w:val="Strong"/>
          <w:rFonts w:ascii="GHEA Grapalat" w:hAnsi="GHEA Grapalat"/>
          <w:b w:val="0"/>
          <w:sz w:val="18"/>
          <w:szCs w:val="18"/>
        </w:rPr>
        <w:t xml:space="preserve"> </w:t>
      </w:r>
      <w:r w:rsidRPr="00731BFC">
        <w:rPr>
          <w:rStyle w:val="Strong"/>
          <w:rFonts w:ascii="GHEA Grapalat" w:hAnsi="GHEA Grapalat"/>
          <w:b w:val="0"/>
          <w:sz w:val="16"/>
          <w:szCs w:val="16"/>
        </w:rPr>
        <w:t>наименование заказчика                                                                  наименование отобранного участника</w:t>
      </w:r>
    </w:p>
    <w:p w:rsidR="00A943A0" w:rsidRPr="00731BFC" w:rsidRDefault="00A943A0" w:rsidP="00A943A0">
      <w:pPr>
        <w:pStyle w:val="NormalWeb"/>
        <w:shd w:val="clear" w:color="auto" w:fill="FFFFFF"/>
        <w:spacing w:before="0" w:beforeAutospacing="0" w:after="0" w:afterAutospacing="0"/>
        <w:ind w:left="-142"/>
        <w:rPr>
          <w:rFonts w:cs="Sylfaen"/>
          <w:sz w:val="16"/>
          <w:szCs w:val="16"/>
          <w:vertAlign w:val="superscript"/>
          <w:lang w:val="hy-AM"/>
        </w:rPr>
      </w:pPr>
      <w:r w:rsidRPr="00731BFC">
        <w:rPr>
          <w:rStyle w:val="Strong"/>
          <w:rFonts w:ascii="GHEA Grapalat" w:hAnsi="GHEA Grapalat"/>
          <w:b w:val="0"/>
          <w:sz w:val="16"/>
          <w:szCs w:val="16"/>
        </w:rPr>
        <w:t xml:space="preserve">                                                                </w:t>
      </w:r>
      <w:r w:rsidRPr="00731BFC">
        <w:rPr>
          <w:rStyle w:val="Strong"/>
          <w:rFonts w:ascii="GHEA Grapalat" w:hAnsi="GHEA Grapalat"/>
          <w:b w:val="0"/>
          <w:sz w:val="16"/>
          <w:szCs w:val="16"/>
          <w:lang w:val="hy-AM"/>
        </w:rPr>
        <w:tab/>
      </w:r>
    </w:p>
    <w:p w:rsidR="00A943A0" w:rsidRPr="00731BFC" w:rsidRDefault="00A943A0" w:rsidP="00A943A0">
      <w:pPr>
        <w:pStyle w:val="NormalWeb"/>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A943A0" w:rsidRPr="00731BFC" w:rsidRDefault="00A943A0" w:rsidP="00A943A0">
      <w:pPr>
        <w:pStyle w:val="NormalWeb"/>
        <w:shd w:val="clear" w:color="auto" w:fill="FFFFFF"/>
        <w:spacing w:before="0" w:beforeAutospacing="0" w:after="0" w:afterAutospacing="0"/>
        <w:ind w:firstLine="375"/>
        <w:jc w:val="both"/>
        <w:rPr>
          <w:rStyle w:val="Strong"/>
          <w:rFonts w:ascii="GHEA Grapalat" w:hAnsi="GHEA Grapalat"/>
          <w:sz w:val="20"/>
          <w:szCs w:val="20"/>
          <w:lang w:val="hy-AM"/>
        </w:rPr>
      </w:pPr>
      <w:r w:rsidRPr="00731BFC">
        <w:rPr>
          <w:rStyle w:val="Strong"/>
          <w:rFonts w:ascii="GHEA Grapalat" w:hAnsi="GHEA Grapalat"/>
          <w:sz w:val="20"/>
          <w:szCs w:val="20"/>
          <w:lang w:val="hy-AM"/>
        </w:rPr>
        <w:tab/>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A943A0" w:rsidRPr="00B138F3" w:rsidRDefault="00A943A0" w:rsidP="00A943A0">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ED3611">
        <w:rPr>
          <w:rFonts w:ascii="GHEA Grapalat" w:eastAsiaTheme="minorHAnsi" w:hAnsi="GHEA Grapalat" w:cstheme="minorBidi"/>
          <w:sz w:val="18"/>
          <w:szCs w:val="18"/>
        </w:rPr>
        <w:t>*</w:t>
      </w:r>
    </w:p>
    <w:p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sidR="00AD57B3">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со дня вступления в силу договора N________________________ заключаемого  между  бенефициаром и</w:t>
      </w:r>
      <w:del w:id="19" w:author="Inesa Kocharyan" w:date="2023-07-07T17:08:00Z">
        <w:r w:rsidRPr="00910F01" w:rsidDel="00AD57B3">
          <w:rPr>
            <w:rFonts w:ascii="GHEA Grapalat" w:eastAsiaTheme="minorHAnsi" w:hAnsi="GHEA Grapalat" w:cstheme="minorBidi"/>
          </w:rPr>
          <w:delText xml:space="preserve"> </w:delText>
        </w:r>
      </w:del>
      <w:r w:rsidRPr="00910F01">
        <w:rPr>
          <w:rFonts w:ascii="GHEA Grapalat" w:eastAsiaTheme="minorHAnsi" w:hAnsi="GHEA Grapalat" w:cstheme="minorBidi"/>
        </w:rPr>
        <w:t xml:space="preserve">  </w:t>
      </w:r>
    </w:p>
    <w:p w:rsidR="00A943A0" w:rsidRPr="00910F01" w:rsidRDefault="00AD57B3" w:rsidP="00A943A0">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3A0" w:rsidRPr="00910F01">
        <w:rPr>
          <w:rFonts w:ascii="GHEA Grapalat" w:eastAsiaTheme="minorHAnsi" w:hAnsi="GHEA Grapalat" w:cstheme="minorBidi"/>
          <w:sz w:val="18"/>
          <w:szCs w:val="18"/>
        </w:rPr>
        <w:t>номер заключаемого договара</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p>
    <w:p w:rsidR="00A943A0" w:rsidRPr="00910F01" w:rsidRDefault="00AD57B3" w:rsidP="00A943A0">
      <w:pPr>
        <w:pStyle w:val="NormalWeb"/>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w:t>
      </w:r>
      <w:r w:rsidR="00A943A0" w:rsidRPr="00910F01">
        <w:rPr>
          <w:rFonts w:ascii="GHEA Grapalat" w:eastAsiaTheme="minorHAnsi" w:hAnsi="GHEA Grapalat" w:cstheme="minorBidi"/>
        </w:rPr>
        <w:t xml:space="preserve">и  действует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в</w:t>
      </w:r>
      <w:r w:rsidR="00A943A0" w:rsidRPr="00910F01">
        <w:rPr>
          <w:rFonts w:ascii="GHEA Grapalat" w:hAnsi="GHEA Grapalat"/>
        </w:rPr>
        <w:t>ключительно</w:t>
      </w:r>
      <w:r w:rsidR="00A943A0" w:rsidRPr="00910F01">
        <w:rPr>
          <w:rFonts w:ascii="GHEA Grapalat" w:eastAsiaTheme="minorHAnsi" w:hAnsi="GHEA Grapalat" w:cstheme="minorBidi"/>
        </w:rPr>
        <w:t xml:space="preserve">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до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девяностого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рабочего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дня</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следующего за днем </w:t>
      </w:r>
    </w:p>
    <w:p w:rsidR="00A943A0" w:rsidRPr="00910F01" w:rsidRDefault="00A943A0" w:rsidP="00A943A0">
      <w:pPr>
        <w:pStyle w:val="NormalWeb"/>
        <w:shd w:val="clear" w:color="auto" w:fill="FFFFFF"/>
        <w:contextualSpacing/>
        <w:jc w:val="both"/>
        <w:rPr>
          <w:rFonts w:ascii="GHEA Grapalat" w:eastAsiaTheme="minorHAnsi" w:hAnsi="GHEA Grapalat" w:cstheme="minorBidi"/>
          <w:sz w:val="18"/>
          <w:szCs w:val="18"/>
          <w:lang w:val="hy-AM"/>
        </w:rPr>
      </w:pPr>
    </w:p>
    <w:p w:rsidR="00A943A0" w:rsidRPr="00910F01" w:rsidRDefault="00A943A0" w:rsidP="00A943A0">
      <w:pPr>
        <w:pStyle w:val="NormalWeb"/>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rsidR="00C52A88" w:rsidRDefault="00A943A0" w:rsidP="00A943A0">
      <w:pPr>
        <w:pStyle w:val="NormalWeb"/>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C52A88">
        <w:rPr>
          <w:rFonts w:ascii="GHEA Grapalat" w:eastAsiaTheme="minorHAnsi" w:hAnsi="GHEA Grapalat" w:cstheme="minorBidi"/>
        </w:rPr>
        <w:t>-------------------------------------------------------</w:t>
      </w:r>
      <w:r w:rsidRPr="00910F01">
        <w:rPr>
          <w:rFonts w:ascii="GHEA Grapalat" w:eastAsiaTheme="minorHAnsi" w:hAnsi="GHEA Grapalat" w:cstheme="minorBidi"/>
        </w:rPr>
        <w:t xml:space="preserve">, </w:t>
      </w:r>
    </w:p>
    <w:p w:rsidR="00C52A88" w:rsidRDefault="00C52A88" w:rsidP="00C52A88">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rsidR="00A943A0" w:rsidRPr="00910F01" w:rsidRDefault="00A943A0" w:rsidP="00A943A0">
      <w:pPr>
        <w:pStyle w:val="NormalWeb"/>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lastRenderedPageBreak/>
        <w:t>указанный в приглашении к процедуре закупок, организованной с целью заключения договора упомянутого в пункте 1 настоящей гарантии.</w:t>
      </w:r>
    </w:p>
    <w:p w:rsidR="00A943A0" w:rsidRPr="009B388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943A0" w:rsidRPr="00B138F3" w:rsidRDefault="00A943A0" w:rsidP="00A943A0">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Pr="00990783" w:rsidRDefault="00A943A0" w:rsidP="00A943A0">
      <w:pPr>
        <w:pStyle w:val="NormalWeb"/>
        <w:shd w:val="clear" w:color="auto" w:fill="FFFFFF"/>
        <w:spacing w:before="0" w:beforeAutospacing="0" w:after="0" w:afterAutospacing="0"/>
        <w:ind w:firstLine="375"/>
        <w:jc w:val="both"/>
        <w:rPr>
          <w:rFonts w:ascii="GHEA Grapalat" w:hAnsi="GHEA Grapalat"/>
          <w:color w:val="FF0000"/>
          <w:sz w:val="20"/>
          <w:szCs w:val="20"/>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A943A0" w:rsidRDefault="00A943A0">
      <w:pPr>
        <w:rPr>
          <w:rFonts w:ascii="GHEA Grapalat" w:hAnsi="GHEA Grapalat"/>
          <w:b/>
        </w:rPr>
      </w:pPr>
      <w:r>
        <w:rPr>
          <w:rFonts w:ascii="GHEA Grapalat" w:hAnsi="GHEA Grapalat"/>
          <w:b/>
        </w:rPr>
        <w:lastRenderedPageBreak/>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9679E">
        <w:rPr>
          <w:rFonts w:ascii="GHEA Grapalat" w:hAnsi="GHEA Grapalat"/>
          <w:b/>
          <w:sz w:val="24"/>
          <w:szCs w:val="24"/>
        </w:rPr>
        <w:t>SHMAHD-GHAPDzB26/1</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Забирать обратно товар, принятый Покупателем в соответствии с </w:t>
      </w:r>
      <w:r w:rsidRPr="00B138F3">
        <w:rPr>
          <w:rFonts w:ascii="GHEA Grapalat" w:hAnsi="GHEA Grapalat"/>
        </w:rPr>
        <w:lastRenderedPageBreak/>
        <w:t>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19"/>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w:t>
      </w:r>
      <w:r w:rsidRPr="00B138F3">
        <w:rPr>
          <w:rFonts w:ascii="GHEA Grapalat" w:hAnsi="GHEA Grapalat"/>
        </w:rPr>
        <w:lastRenderedPageBreak/>
        <w:t xml:space="preserve">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20"/>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lastRenderedPageBreak/>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1"/>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 xml:space="preserve">Уплата пеней и (или) штрафов не освобождает стороны от полного </w:t>
      </w:r>
      <w:r w:rsidR="0094684E" w:rsidRPr="00B138F3">
        <w:rPr>
          <w:rFonts w:ascii="GHEA Grapalat" w:hAnsi="GHEA Grapalat"/>
        </w:rPr>
        <w:lastRenderedPageBreak/>
        <w:t>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2"/>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w:t>
      </w:r>
      <w:r w:rsidRPr="00B138F3">
        <w:rPr>
          <w:rFonts w:ascii="GHEA Grapalat" w:hAnsi="GHEA Grapalat"/>
        </w:rPr>
        <w:lastRenderedPageBreak/>
        <w:t>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FootnoteReference"/>
          <w:rFonts w:ascii="GHEA Grapalat" w:hAnsi="GHEA Grapalat"/>
        </w:rPr>
        <w:footnoteReference w:customMarkFollows="1" w:id="23"/>
        <w:t>22</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24"/>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 xml:space="preserve">При этом, в установленном настоящим пунктом случае срок поставки товара может быть продлен один раз на срок до 30 </w:t>
      </w:r>
      <w:r w:rsidRPr="00B138F3">
        <w:rPr>
          <w:rFonts w:ascii="GHEA Grapalat" w:hAnsi="GHEA Grapalat"/>
        </w:rPr>
        <w:lastRenderedPageBreak/>
        <w:t>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B46D58">
      <w:pPr>
        <w:widowControl w:val="0"/>
        <w:tabs>
          <w:tab w:val="left" w:pos="1276"/>
        </w:tabs>
        <w:spacing w:after="160"/>
        <w:ind w:firstLine="567"/>
        <w:jc w:val="both"/>
        <w:rPr>
          <w:ins w:id="21"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BD0785" w:rsidRDefault="00071D1C" w:rsidP="00932431">
      <w:pPr>
        <w:widowControl w:val="0"/>
        <w:tabs>
          <w:tab w:val="left" w:pos="1276"/>
        </w:tabs>
        <w:spacing w:after="160"/>
        <w:ind w:firstLine="567"/>
        <w:jc w:val="both"/>
        <w:rPr>
          <w:ins w:id="22"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rsidR="00BD0785" w:rsidRDefault="00BD0785" w:rsidP="007E536D">
      <w:pPr>
        <w:widowControl w:val="0"/>
        <w:tabs>
          <w:tab w:val="left" w:pos="1276"/>
        </w:tabs>
        <w:spacing w:after="160"/>
        <w:ind w:firstLine="567"/>
        <w:jc w:val="both"/>
        <w:rPr>
          <w:ins w:id="23"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24" w:author="Inesa Kocharyan" w:date="2025-02-19T10:34:00Z">
        <w:r>
          <w:rPr>
            <w:rFonts w:ascii="GHEA Grapalat" w:hAnsi="GHEA Grapalat"/>
          </w:rPr>
          <w:br w:type="page"/>
        </w:r>
      </w:ins>
    </w:p>
    <w:p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00071D1C"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00071D1C" w:rsidRPr="00974EA8">
        <w:rPr>
          <w:rFonts w:ascii="GHEA Grapalat" w:hAnsi="GHEA Grapalat"/>
        </w:rPr>
        <w:t xml:space="preserve">договора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течение </w:t>
      </w:r>
      <w:r w:rsidR="00D3295F" w:rsidRPr="00B76CB5">
        <w:rPr>
          <w:rFonts w:ascii="GHEA Grapalat" w:hAnsi="GHEA Grapalat"/>
        </w:rPr>
        <w:t xml:space="preserve"> -------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FootnoteReference"/>
          <w:rFonts w:ascii="GHEA Grapalat" w:hAnsi="GHEA Grapalat"/>
        </w:rPr>
        <w:t>25</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B46D58">
      <w:pPr>
        <w:widowControl w:val="0"/>
        <w:spacing w:after="160"/>
        <w:rPr>
          <w:rFonts w:ascii="GHEA Grapalat" w:hAnsi="GHEA Grapalat"/>
        </w:rPr>
      </w:pPr>
      <w:r>
        <w:rPr>
          <w:rFonts w:ascii="GHEA Grapalat" w:hAnsi="GHEA Grapalat"/>
        </w:rPr>
        <w:t>-----------------------</w:t>
      </w:r>
    </w:p>
    <w:p w:rsidR="00FB29E1" w:rsidRPr="008842CE" w:rsidRDefault="00FB29E1" w:rsidP="00FB29E1">
      <w:pPr>
        <w:pStyle w:val="FootnoteText"/>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D3295F">
      <w:pPr>
        <w:pStyle w:val="FootnoteText"/>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D3295F">
      <w:pPr>
        <w:pStyle w:val="FootnoteText"/>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FB29E1" w:rsidRDefault="00071D1C" w:rsidP="00B46D58">
      <w:pPr>
        <w:widowControl w:val="0"/>
        <w:spacing w:after="160"/>
        <w:jc w:val="right"/>
        <w:rPr>
          <w:rFonts w:ascii="GHEA Grapalat" w:hAnsi="GHEA Grapalat"/>
          <w:lang w:val="hy-AM"/>
          <w:rPrChange w:id="25" w:author="Unknown" w:date="1900-00-00T00:01:00Z">
            <w:rPr>
              <w:rFonts w:ascii="GHEA Grapalat" w:hAnsi="GHEA Grapalat"/>
            </w:rPr>
          </w:rPrChange>
        </w:rPr>
        <w:sectPr w:rsidR="00071D1C" w:rsidRPr="00FB29E1" w:rsidSect="000811C1">
          <w:footerReference w:type="default" r:id="rId13"/>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25"/>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715"/>
        <w:gridCol w:w="1559"/>
        <w:gridCol w:w="1925"/>
        <w:gridCol w:w="1467"/>
        <w:gridCol w:w="1085"/>
        <w:gridCol w:w="1559"/>
        <w:gridCol w:w="1246"/>
        <w:gridCol w:w="738"/>
        <w:gridCol w:w="709"/>
        <w:gridCol w:w="1158"/>
        <w:gridCol w:w="947"/>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92418B">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26"/>
              <w:t>**</w:t>
            </w:r>
          </w:p>
        </w:tc>
        <w:tc>
          <w:tcPr>
            <w:tcW w:w="146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246"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738"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92418B">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71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925" w:type="dxa"/>
            <w:vMerge/>
            <w:vAlign w:val="center"/>
          </w:tcPr>
          <w:p w:rsidR="00071D1C" w:rsidRPr="00B138F3" w:rsidRDefault="00071D1C" w:rsidP="00B46D58">
            <w:pPr>
              <w:widowControl w:val="0"/>
              <w:jc w:val="center"/>
              <w:rPr>
                <w:rFonts w:ascii="GHEA Grapalat" w:hAnsi="GHEA Grapalat"/>
                <w:sz w:val="16"/>
                <w:szCs w:val="16"/>
              </w:rPr>
            </w:pPr>
          </w:p>
        </w:tc>
        <w:tc>
          <w:tcPr>
            <w:tcW w:w="1467"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246" w:type="dxa"/>
            <w:vMerge/>
            <w:vAlign w:val="center"/>
          </w:tcPr>
          <w:p w:rsidR="00071D1C" w:rsidRPr="00B138F3" w:rsidRDefault="00071D1C" w:rsidP="00B46D58">
            <w:pPr>
              <w:widowControl w:val="0"/>
              <w:jc w:val="center"/>
              <w:rPr>
                <w:rFonts w:ascii="GHEA Grapalat" w:hAnsi="GHEA Grapalat"/>
                <w:sz w:val="16"/>
                <w:szCs w:val="16"/>
              </w:rPr>
            </w:pPr>
          </w:p>
        </w:tc>
        <w:tc>
          <w:tcPr>
            <w:tcW w:w="738" w:type="dxa"/>
            <w:vMerge/>
            <w:vAlign w:val="center"/>
          </w:tcPr>
          <w:p w:rsidR="00071D1C" w:rsidRPr="00B138F3" w:rsidRDefault="00071D1C" w:rsidP="00B46D58">
            <w:pPr>
              <w:widowControl w:val="0"/>
              <w:jc w:val="center"/>
              <w:rPr>
                <w:rFonts w:ascii="GHEA Grapalat" w:hAnsi="GHEA Grapalat"/>
                <w:sz w:val="16"/>
                <w:szCs w:val="16"/>
              </w:rPr>
            </w:pPr>
          </w:p>
        </w:tc>
        <w:tc>
          <w:tcPr>
            <w:tcW w:w="70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27"/>
              <w:t>***</w:t>
            </w:r>
          </w:p>
        </w:tc>
      </w:tr>
      <w:tr w:rsidR="0092418B" w:rsidRPr="00B138F3" w:rsidTr="0092418B">
        <w:trPr>
          <w:trHeight w:val="246"/>
          <w:jc w:val="center"/>
        </w:trPr>
        <w:tc>
          <w:tcPr>
            <w:tcW w:w="1242" w:type="dxa"/>
          </w:tcPr>
          <w:p w:rsidR="0092418B" w:rsidRPr="008D61CE" w:rsidRDefault="008D61CE" w:rsidP="0092418B">
            <w:pPr>
              <w:widowControl w:val="0"/>
              <w:jc w:val="center"/>
              <w:rPr>
                <w:rFonts w:ascii="GHEA Grapalat" w:hAnsi="GHEA Grapalat"/>
                <w:sz w:val="16"/>
                <w:szCs w:val="16"/>
                <w:lang w:val="en-US"/>
              </w:rPr>
            </w:pPr>
            <w:r>
              <w:rPr>
                <w:rFonts w:ascii="GHEA Grapalat" w:hAnsi="GHEA Grapalat"/>
                <w:sz w:val="16"/>
                <w:szCs w:val="16"/>
                <w:lang w:val="en-US"/>
              </w:rPr>
              <w:t>1</w:t>
            </w:r>
          </w:p>
        </w:tc>
        <w:tc>
          <w:tcPr>
            <w:tcW w:w="2715" w:type="dxa"/>
          </w:tcPr>
          <w:p w:rsidR="0092418B" w:rsidRPr="00B138F3" w:rsidRDefault="0092418B" w:rsidP="0092418B">
            <w:pPr>
              <w:widowControl w:val="0"/>
              <w:jc w:val="center"/>
              <w:rPr>
                <w:rFonts w:ascii="GHEA Grapalat" w:hAnsi="GHEA Grapalat"/>
                <w:sz w:val="16"/>
                <w:szCs w:val="16"/>
              </w:rPr>
            </w:pPr>
            <w:r>
              <w:rPr>
                <w:rFonts w:ascii="GHEA Grapalat" w:hAnsi="GHEA Grapalat"/>
                <w:sz w:val="16"/>
                <w:szCs w:val="16"/>
              </w:rPr>
              <w:t>15551300</w:t>
            </w:r>
          </w:p>
        </w:tc>
        <w:tc>
          <w:tcPr>
            <w:tcW w:w="1559" w:type="dxa"/>
          </w:tcPr>
          <w:p w:rsidR="0092418B" w:rsidRPr="00B138F3" w:rsidRDefault="0092418B" w:rsidP="0092418B">
            <w:pPr>
              <w:widowControl w:val="0"/>
              <w:jc w:val="center"/>
              <w:rPr>
                <w:rFonts w:ascii="GHEA Grapalat" w:hAnsi="GHEA Grapalat"/>
                <w:sz w:val="16"/>
                <w:szCs w:val="16"/>
              </w:rPr>
            </w:pPr>
            <w:r>
              <w:rPr>
                <w:rFonts w:ascii="GHEA Grapalat" w:hAnsi="GHEA Grapalat"/>
                <w:sz w:val="16"/>
                <w:szCs w:val="16"/>
              </w:rPr>
              <w:t>Йогурт</w:t>
            </w:r>
          </w:p>
        </w:tc>
        <w:tc>
          <w:tcPr>
            <w:tcW w:w="1925" w:type="dxa"/>
          </w:tcPr>
          <w:p w:rsidR="0092418B" w:rsidRPr="00B138F3" w:rsidRDefault="0092418B" w:rsidP="0092418B">
            <w:pPr>
              <w:widowControl w:val="0"/>
              <w:jc w:val="center"/>
              <w:rPr>
                <w:rFonts w:ascii="GHEA Grapalat" w:hAnsi="GHEA Grapalat"/>
                <w:sz w:val="16"/>
                <w:szCs w:val="16"/>
              </w:rPr>
            </w:pPr>
          </w:p>
        </w:tc>
        <w:tc>
          <w:tcPr>
            <w:tcW w:w="1467" w:type="dxa"/>
          </w:tcPr>
          <w:p w:rsidR="0092418B" w:rsidRPr="00B138F3" w:rsidRDefault="0095093C" w:rsidP="0092418B">
            <w:pPr>
              <w:widowControl w:val="0"/>
              <w:jc w:val="center"/>
              <w:rPr>
                <w:rFonts w:ascii="GHEA Grapalat" w:hAnsi="GHEA Grapalat"/>
                <w:sz w:val="16"/>
                <w:szCs w:val="16"/>
              </w:rPr>
            </w:pPr>
            <w:r w:rsidRPr="0095093C">
              <w:rPr>
                <w:rFonts w:ascii="GHEA Grapalat" w:hAnsi="GHEA Grapalat"/>
                <w:sz w:val="16"/>
                <w:szCs w:val="16"/>
              </w:rPr>
              <w:t xml:space="preserve">Йогурт – в потребительской таре 90-100 г, жирность 1,5%, с различными ароматизаторами, остаточный срок годности не менее 7 суток. Срок годности не более 30 суток со </w:t>
            </w:r>
            <w:r w:rsidRPr="0095093C">
              <w:rPr>
                <w:rFonts w:ascii="GHEA Grapalat" w:hAnsi="GHEA Grapalat"/>
                <w:sz w:val="16"/>
                <w:szCs w:val="16"/>
              </w:rPr>
              <w:lastRenderedPageBreak/>
              <w:t>дня изготовления.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1085" w:type="dxa"/>
          </w:tcPr>
          <w:p w:rsidR="0092418B" w:rsidRPr="00B138F3" w:rsidRDefault="0092418B" w:rsidP="0092418B">
            <w:pPr>
              <w:widowControl w:val="0"/>
              <w:jc w:val="center"/>
              <w:rPr>
                <w:rFonts w:ascii="GHEA Grapalat" w:hAnsi="GHEA Grapalat"/>
                <w:sz w:val="16"/>
                <w:szCs w:val="16"/>
              </w:rPr>
            </w:pPr>
            <w:r>
              <w:rPr>
                <w:rFonts w:ascii="GHEA Grapalat" w:hAnsi="GHEA Grapalat"/>
                <w:sz w:val="16"/>
                <w:szCs w:val="16"/>
              </w:rPr>
              <w:lastRenderedPageBreak/>
              <w:t>шт</w:t>
            </w:r>
          </w:p>
        </w:tc>
        <w:tc>
          <w:tcPr>
            <w:tcW w:w="1559" w:type="dxa"/>
          </w:tcPr>
          <w:p w:rsidR="0092418B" w:rsidRPr="00B138F3" w:rsidRDefault="0092418B" w:rsidP="0092418B">
            <w:pPr>
              <w:widowControl w:val="0"/>
              <w:jc w:val="center"/>
              <w:rPr>
                <w:rFonts w:ascii="GHEA Grapalat" w:hAnsi="GHEA Grapalat"/>
                <w:sz w:val="16"/>
                <w:szCs w:val="16"/>
              </w:rPr>
            </w:pPr>
          </w:p>
        </w:tc>
        <w:tc>
          <w:tcPr>
            <w:tcW w:w="1246" w:type="dxa"/>
          </w:tcPr>
          <w:p w:rsidR="0092418B" w:rsidRPr="00B138F3" w:rsidRDefault="0092418B" w:rsidP="0092418B">
            <w:pPr>
              <w:widowControl w:val="0"/>
              <w:jc w:val="center"/>
              <w:rPr>
                <w:rFonts w:ascii="GHEA Grapalat" w:hAnsi="GHEA Grapalat"/>
                <w:sz w:val="16"/>
                <w:szCs w:val="16"/>
              </w:rPr>
            </w:pPr>
          </w:p>
        </w:tc>
        <w:tc>
          <w:tcPr>
            <w:tcW w:w="738" w:type="dxa"/>
          </w:tcPr>
          <w:p w:rsidR="0092418B" w:rsidRPr="008D61CE" w:rsidRDefault="008D61CE" w:rsidP="0092418B">
            <w:pPr>
              <w:widowControl w:val="0"/>
              <w:jc w:val="center"/>
              <w:rPr>
                <w:rFonts w:ascii="GHEA Grapalat" w:hAnsi="GHEA Grapalat"/>
                <w:sz w:val="16"/>
                <w:szCs w:val="16"/>
                <w:lang w:val="en-US"/>
              </w:rPr>
            </w:pPr>
            <w:r>
              <w:rPr>
                <w:rFonts w:ascii="GHEA Grapalat" w:hAnsi="GHEA Grapalat"/>
                <w:sz w:val="16"/>
                <w:szCs w:val="16"/>
                <w:lang w:val="en-US"/>
              </w:rPr>
              <w:t>11000</w:t>
            </w:r>
          </w:p>
        </w:tc>
        <w:tc>
          <w:tcPr>
            <w:tcW w:w="709" w:type="dxa"/>
          </w:tcPr>
          <w:p w:rsidR="0092418B" w:rsidRPr="00B138F3" w:rsidRDefault="0092418B" w:rsidP="0092418B">
            <w:pPr>
              <w:widowControl w:val="0"/>
              <w:jc w:val="center"/>
              <w:rPr>
                <w:rFonts w:ascii="GHEA Grapalat" w:hAnsi="GHEA Grapalat"/>
                <w:sz w:val="16"/>
                <w:szCs w:val="16"/>
              </w:rPr>
            </w:pPr>
            <w:r w:rsidRPr="00EB6A94">
              <w:rPr>
                <w:rFonts w:ascii="GHEA Grapalat" w:hAnsi="GHEA Grapalat"/>
                <w:sz w:val="16"/>
                <w:szCs w:val="16"/>
              </w:rPr>
              <w:t xml:space="preserve">Артика ул. </w:t>
            </w:r>
            <w:r>
              <w:rPr>
                <w:rFonts w:ascii="GHEA Grapalat" w:hAnsi="GHEA Grapalat"/>
                <w:sz w:val="16"/>
                <w:szCs w:val="16"/>
              </w:rPr>
              <w:t>Баграмяна</w:t>
            </w:r>
            <w:r w:rsidRPr="00EB6A94">
              <w:rPr>
                <w:rFonts w:ascii="GHEA Grapalat" w:hAnsi="GHEA Grapalat"/>
                <w:sz w:val="16"/>
                <w:szCs w:val="16"/>
              </w:rPr>
              <w:t>3</w:t>
            </w:r>
            <w:r>
              <w:rPr>
                <w:rFonts w:ascii="GHEA Grapalat" w:hAnsi="GHEA Grapalat"/>
                <w:sz w:val="16"/>
                <w:szCs w:val="16"/>
              </w:rPr>
              <w:t>9</w:t>
            </w:r>
          </w:p>
        </w:tc>
        <w:tc>
          <w:tcPr>
            <w:tcW w:w="1158" w:type="dxa"/>
          </w:tcPr>
          <w:p w:rsidR="0092418B" w:rsidRPr="008D61CE" w:rsidRDefault="008D61CE" w:rsidP="0092418B">
            <w:pPr>
              <w:widowControl w:val="0"/>
              <w:jc w:val="center"/>
              <w:rPr>
                <w:rFonts w:ascii="GHEA Grapalat" w:hAnsi="GHEA Grapalat"/>
                <w:sz w:val="16"/>
                <w:szCs w:val="16"/>
                <w:lang w:val="en-US"/>
              </w:rPr>
            </w:pPr>
            <w:r>
              <w:rPr>
                <w:rFonts w:ascii="GHEA Grapalat" w:hAnsi="GHEA Grapalat"/>
                <w:sz w:val="16"/>
                <w:szCs w:val="16"/>
                <w:lang w:val="en-US"/>
              </w:rPr>
              <w:t>11000</w:t>
            </w:r>
          </w:p>
        </w:tc>
        <w:tc>
          <w:tcPr>
            <w:tcW w:w="947" w:type="dxa"/>
          </w:tcPr>
          <w:p w:rsidR="0092418B" w:rsidRPr="00472D4E" w:rsidRDefault="0092418B" w:rsidP="0092418B">
            <w:pPr>
              <w:rPr>
                <w:sz w:val="16"/>
                <w:szCs w:val="16"/>
              </w:rPr>
            </w:pPr>
            <w:r w:rsidRPr="00472D4E">
              <w:rPr>
                <w:rStyle w:val="y2iqfc"/>
                <w:rFonts w:ascii="inherit" w:hAnsi="inherit"/>
                <w:color w:val="202124"/>
                <w:sz w:val="16"/>
                <w:szCs w:val="16"/>
              </w:rPr>
              <w:t>Согласно договору</w:t>
            </w:r>
          </w:p>
        </w:tc>
      </w:tr>
      <w:tr w:rsidR="0092418B" w:rsidRPr="00B138F3" w:rsidTr="0092418B">
        <w:trPr>
          <w:trHeight w:val="246"/>
          <w:jc w:val="center"/>
        </w:trPr>
        <w:tc>
          <w:tcPr>
            <w:tcW w:w="1242" w:type="dxa"/>
          </w:tcPr>
          <w:p w:rsidR="0092418B" w:rsidRPr="008D61CE" w:rsidRDefault="008D61CE" w:rsidP="0092418B">
            <w:pPr>
              <w:widowControl w:val="0"/>
              <w:jc w:val="center"/>
              <w:rPr>
                <w:rFonts w:ascii="GHEA Grapalat" w:hAnsi="GHEA Grapalat"/>
                <w:sz w:val="16"/>
                <w:szCs w:val="16"/>
                <w:lang w:val="en-US"/>
              </w:rPr>
            </w:pPr>
            <w:r>
              <w:rPr>
                <w:rFonts w:ascii="GHEA Grapalat" w:hAnsi="GHEA Grapalat"/>
                <w:sz w:val="16"/>
                <w:szCs w:val="16"/>
                <w:lang w:val="en-US"/>
              </w:rPr>
              <w:lastRenderedPageBreak/>
              <w:t>2</w:t>
            </w:r>
          </w:p>
        </w:tc>
        <w:tc>
          <w:tcPr>
            <w:tcW w:w="2715" w:type="dxa"/>
          </w:tcPr>
          <w:p w:rsidR="0092418B" w:rsidRPr="00B138F3" w:rsidRDefault="0092418B" w:rsidP="0092418B">
            <w:pPr>
              <w:widowControl w:val="0"/>
              <w:jc w:val="center"/>
              <w:rPr>
                <w:rFonts w:ascii="GHEA Grapalat" w:hAnsi="GHEA Grapalat"/>
                <w:sz w:val="16"/>
                <w:szCs w:val="16"/>
              </w:rPr>
            </w:pPr>
            <w:r>
              <w:rPr>
                <w:rFonts w:ascii="GHEA Grapalat" w:hAnsi="GHEA Grapalat"/>
                <w:sz w:val="16"/>
                <w:szCs w:val="16"/>
              </w:rPr>
              <w:t>15811130</w:t>
            </w:r>
          </w:p>
        </w:tc>
        <w:tc>
          <w:tcPr>
            <w:tcW w:w="1559" w:type="dxa"/>
          </w:tcPr>
          <w:p w:rsidR="0092418B" w:rsidRPr="00B138F3" w:rsidRDefault="0092418B" w:rsidP="0092418B">
            <w:pPr>
              <w:widowControl w:val="0"/>
              <w:jc w:val="center"/>
              <w:rPr>
                <w:rFonts w:ascii="GHEA Grapalat" w:hAnsi="GHEA Grapalat"/>
                <w:sz w:val="16"/>
                <w:szCs w:val="16"/>
              </w:rPr>
            </w:pPr>
            <w:r>
              <w:rPr>
                <w:rFonts w:ascii="GHEA Grapalat" w:hAnsi="GHEA Grapalat"/>
                <w:sz w:val="16"/>
                <w:szCs w:val="16"/>
              </w:rPr>
              <w:t>Булочка</w:t>
            </w:r>
          </w:p>
        </w:tc>
        <w:tc>
          <w:tcPr>
            <w:tcW w:w="1925" w:type="dxa"/>
          </w:tcPr>
          <w:p w:rsidR="0092418B" w:rsidRPr="00B138F3" w:rsidRDefault="0092418B" w:rsidP="0092418B">
            <w:pPr>
              <w:widowControl w:val="0"/>
              <w:jc w:val="center"/>
              <w:rPr>
                <w:rFonts w:ascii="GHEA Grapalat" w:hAnsi="GHEA Grapalat"/>
                <w:sz w:val="16"/>
                <w:szCs w:val="16"/>
              </w:rPr>
            </w:pPr>
          </w:p>
        </w:tc>
        <w:tc>
          <w:tcPr>
            <w:tcW w:w="1467" w:type="dxa"/>
          </w:tcPr>
          <w:p w:rsidR="0092418B" w:rsidRPr="00B138F3" w:rsidRDefault="00F041D6" w:rsidP="0092418B">
            <w:pPr>
              <w:widowControl w:val="0"/>
              <w:jc w:val="center"/>
              <w:rPr>
                <w:rFonts w:ascii="GHEA Grapalat" w:hAnsi="GHEA Grapalat"/>
                <w:sz w:val="16"/>
                <w:szCs w:val="16"/>
              </w:rPr>
            </w:pPr>
            <w:r w:rsidRPr="00F041D6">
              <w:rPr>
                <w:rFonts w:ascii="GHEA Grapalat" w:hAnsi="GHEA Grapalat"/>
                <w:sz w:val="16"/>
                <w:szCs w:val="16"/>
              </w:rPr>
              <w:t xml:space="preserve">Булочка свежая, из пшеничной муки, вес: 1 шт. 60 г. Остаточный срок годности не менее 95%. Безопасность согласно гигиеническим нормативам N 2-III-4.9-01-2010, требованиям к безопасности, </w:t>
            </w:r>
            <w:r w:rsidRPr="00F041D6">
              <w:rPr>
                <w:rFonts w:ascii="GHEA Grapalat" w:hAnsi="GHEA Grapalat"/>
                <w:sz w:val="16"/>
                <w:szCs w:val="16"/>
              </w:rPr>
              <w:lastRenderedPageBreak/>
              <w:t>маркировке и упаковке согласно статье 9 Закона РА «О безопасности пищевых продуктов». Обязательное условие: Перевозка пищевых продуктов должна осуществляться транспортными средствами, соответствующими требованиям, установленным правовыми актами в области безопасности пищевых продуктов.</w:t>
            </w:r>
          </w:p>
        </w:tc>
        <w:tc>
          <w:tcPr>
            <w:tcW w:w="1085" w:type="dxa"/>
          </w:tcPr>
          <w:p w:rsidR="0092418B" w:rsidRPr="00B138F3" w:rsidRDefault="0092418B" w:rsidP="0092418B">
            <w:pPr>
              <w:widowControl w:val="0"/>
              <w:jc w:val="center"/>
              <w:rPr>
                <w:rFonts w:ascii="GHEA Grapalat" w:hAnsi="GHEA Grapalat"/>
                <w:sz w:val="16"/>
                <w:szCs w:val="16"/>
              </w:rPr>
            </w:pPr>
            <w:r>
              <w:rPr>
                <w:rFonts w:ascii="GHEA Grapalat" w:hAnsi="GHEA Grapalat"/>
                <w:sz w:val="16"/>
                <w:szCs w:val="16"/>
              </w:rPr>
              <w:lastRenderedPageBreak/>
              <w:t>шт</w:t>
            </w:r>
          </w:p>
        </w:tc>
        <w:tc>
          <w:tcPr>
            <w:tcW w:w="1559" w:type="dxa"/>
          </w:tcPr>
          <w:p w:rsidR="0092418B" w:rsidRPr="00B138F3" w:rsidRDefault="0092418B" w:rsidP="0092418B">
            <w:pPr>
              <w:widowControl w:val="0"/>
              <w:jc w:val="center"/>
              <w:rPr>
                <w:rFonts w:ascii="GHEA Grapalat" w:hAnsi="GHEA Grapalat"/>
                <w:sz w:val="16"/>
                <w:szCs w:val="16"/>
              </w:rPr>
            </w:pPr>
          </w:p>
        </w:tc>
        <w:tc>
          <w:tcPr>
            <w:tcW w:w="1246" w:type="dxa"/>
          </w:tcPr>
          <w:p w:rsidR="0092418B" w:rsidRPr="00B138F3" w:rsidRDefault="0092418B" w:rsidP="0092418B">
            <w:pPr>
              <w:widowControl w:val="0"/>
              <w:jc w:val="center"/>
              <w:rPr>
                <w:rFonts w:ascii="GHEA Grapalat" w:hAnsi="GHEA Grapalat"/>
                <w:sz w:val="16"/>
                <w:szCs w:val="16"/>
              </w:rPr>
            </w:pPr>
          </w:p>
        </w:tc>
        <w:tc>
          <w:tcPr>
            <w:tcW w:w="738" w:type="dxa"/>
          </w:tcPr>
          <w:p w:rsidR="0092418B" w:rsidRPr="00B138F3" w:rsidRDefault="008D61CE" w:rsidP="0092418B">
            <w:pPr>
              <w:widowControl w:val="0"/>
              <w:jc w:val="center"/>
              <w:rPr>
                <w:rFonts w:ascii="GHEA Grapalat" w:hAnsi="GHEA Grapalat"/>
                <w:sz w:val="16"/>
                <w:szCs w:val="16"/>
              </w:rPr>
            </w:pPr>
            <w:r>
              <w:rPr>
                <w:rFonts w:ascii="GHEA Grapalat" w:hAnsi="GHEA Grapalat"/>
                <w:sz w:val="16"/>
                <w:szCs w:val="16"/>
              </w:rPr>
              <w:t>11</w:t>
            </w:r>
            <w:r>
              <w:rPr>
                <w:rFonts w:ascii="GHEA Grapalat" w:hAnsi="GHEA Grapalat"/>
                <w:sz w:val="16"/>
                <w:szCs w:val="16"/>
                <w:lang w:val="en-US"/>
              </w:rPr>
              <w:t>0</w:t>
            </w:r>
            <w:r w:rsidR="0092418B">
              <w:rPr>
                <w:rFonts w:ascii="GHEA Grapalat" w:hAnsi="GHEA Grapalat"/>
                <w:sz w:val="16"/>
                <w:szCs w:val="16"/>
              </w:rPr>
              <w:t>00</w:t>
            </w:r>
          </w:p>
        </w:tc>
        <w:tc>
          <w:tcPr>
            <w:tcW w:w="709" w:type="dxa"/>
          </w:tcPr>
          <w:p w:rsidR="0092418B" w:rsidRPr="00B138F3" w:rsidRDefault="0092418B" w:rsidP="0092418B">
            <w:pPr>
              <w:widowControl w:val="0"/>
              <w:jc w:val="center"/>
              <w:rPr>
                <w:rFonts w:ascii="GHEA Grapalat" w:hAnsi="GHEA Grapalat"/>
                <w:sz w:val="16"/>
                <w:szCs w:val="16"/>
              </w:rPr>
            </w:pPr>
            <w:r w:rsidRPr="00EB6A94">
              <w:rPr>
                <w:rFonts w:ascii="GHEA Grapalat" w:hAnsi="GHEA Grapalat"/>
                <w:sz w:val="16"/>
                <w:szCs w:val="16"/>
              </w:rPr>
              <w:t xml:space="preserve">Артика ул. </w:t>
            </w:r>
            <w:r>
              <w:rPr>
                <w:rFonts w:ascii="GHEA Grapalat" w:hAnsi="GHEA Grapalat"/>
                <w:sz w:val="16"/>
                <w:szCs w:val="16"/>
              </w:rPr>
              <w:t>Баграмяна</w:t>
            </w:r>
            <w:r w:rsidRPr="00EB6A94">
              <w:rPr>
                <w:rFonts w:ascii="GHEA Grapalat" w:hAnsi="GHEA Grapalat"/>
                <w:sz w:val="16"/>
                <w:szCs w:val="16"/>
              </w:rPr>
              <w:t>3</w:t>
            </w:r>
            <w:r>
              <w:rPr>
                <w:rFonts w:ascii="GHEA Grapalat" w:hAnsi="GHEA Grapalat"/>
                <w:sz w:val="16"/>
                <w:szCs w:val="16"/>
              </w:rPr>
              <w:t>9</w:t>
            </w:r>
          </w:p>
        </w:tc>
        <w:tc>
          <w:tcPr>
            <w:tcW w:w="1158" w:type="dxa"/>
          </w:tcPr>
          <w:p w:rsidR="0092418B" w:rsidRPr="00B138F3" w:rsidRDefault="008D61CE" w:rsidP="0092418B">
            <w:pPr>
              <w:widowControl w:val="0"/>
              <w:jc w:val="center"/>
              <w:rPr>
                <w:rFonts w:ascii="GHEA Grapalat" w:hAnsi="GHEA Grapalat"/>
                <w:sz w:val="16"/>
                <w:szCs w:val="16"/>
              </w:rPr>
            </w:pPr>
            <w:r>
              <w:rPr>
                <w:rFonts w:ascii="GHEA Grapalat" w:hAnsi="GHEA Grapalat"/>
                <w:sz w:val="16"/>
                <w:szCs w:val="16"/>
              </w:rPr>
              <w:t>11</w:t>
            </w:r>
            <w:r>
              <w:rPr>
                <w:rFonts w:ascii="GHEA Grapalat" w:hAnsi="GHEA Grapalat"/>
                <w:sz w:val="16"/>
                <w:szCs w:val="16"/>
                <w:lang w:val="en-US"/>
              </w:rPr>
              <w:t>0</w:t>
            </w:r>
            <w:r w:rsidR="0092418B">
              <w:rPr>
                <w:rFonts w:ascii="GHEA Grapalat" w:hAnsi="GHEA Grapalat"/>
                <w:sz w:val="16"/>
                <w:szCs w:val="16"/>
              </w:rPr>
              <w:t>00</w:t>
            </w:r>
          </w:p>
        </w:tc>
        <w:tc>
          <w:tcPr>
            <w:tcW w:w="947" w:type="dxa"/>
          </w:tcPr>
          <w:p w:rsidR="0092418B" w:rsidRPr="00472D4E" w:rsidRDefault="0092418B" w:rsidP="0092418B">
            <w:pPr>
              <w:rPr>
                <w:sz w:val="16"/>
                <w:szCs w:val="16"/>
              </w:rPr>
            </w:pPr>
            <w:r w:rsidRPr="00472D4E">
              <w:rPr>
                <w:rStyle w:val="y2iqfc"/>
                <w:rFonts w:ascii="inherit" w:hAnsi="inherit"/>
                <w:color w:val="202124"/>
                <w:sz w:val="16"/>
                <w:szCs w:val="16"/>
              </w:rPr>
              <w:t>Согласно договору</w:t>
            </w:r>
          </w:p>
        </w:tc>
      </w:tr>
      <w:tr w:rsidR="0092418B" w:rsidRPr="00B138F3" w:rsidTr="0092418B">
        <w:trPr>
          <w:trHeight w:val="246"/>
          <w:jc w:val="center"/>
        </w:trPr>
        <w:tc>
          <w:tcPr>
            <w:tcW w:w="1242" w:type="dxa"/>
          </w:tcPr>
          <w:p w:rsidR="0092418B" w:rsidRPr="008D61CE" w:rsidRDefault="008D61CE" w:rsidP="0092418B">
            <w:pPr>
              <w:widowControl w:val="0"/>
              <w:jc w:val="center"/>
              <w:rPr>
                <w:rFonts w:ascii="GHEA Grapalat" w:hAnsi="GHEA Grapalat"/>
                <w:sz w:val="16"/>
                <w:szCs w:val="16"/>
                <w:lang w:val="en-US"/>
              </w:rPr>
            </w:pPr>
            <w:r>
              <w:rPr>
                <w:rFonts w:ascii="GHEA Grapalat" w:hAnsi="GHEA Grapalat"/>
                <w:sz w:val="16"/>
                <w:szCs w:val="16"/>
                <w:lang w:val="en-US"/>
              </w:rPr>
              <w:lastRenderedPageBreak/>
              <w:t>3</w:t>
            </w:r>
          </w:p>
        </w:tc>
        <w:tc>
          <w:tcPr>
            <w:tcW w:w="2715" w:type="dxa"/>
          </w:tcPr>
          <w:p w:rsidR="0092418B" w:rsidRPr="00B138F3" w:rsidRDefault="0092418B" w:rsidP="0092418B">
            <w:pPr>
              <w:widowControl w:val="0"/>
              <w:jc w:val="center"/>
              <w:rPr>
                <w:rFonts w:ascii="GHEA Grapalat" w:hAnsi="GHEA Grapalat"/>
                <w:sz w:val="16"/>
                <w:szCs w:val="16"/>
              </w:rPr>
            </w:pPr>
            <w:r>
              <w:rPr>
                <w:rFonts w:ascii="GHEA Grapalat" w:hAnsi="GHEA Grapalat"/>
                <w:sz w:val="16"/>
                <w:szCs w:val="16"/>
              </w:rPr>
              <w:t>03222128</w:t>
            </w:r>
          </w:p>
        </w:tc>
        <w:tc>
          <w:tcPr>
            <w:tcW w:w="1559" w:type="dxa"/>
          </w:tcPr>
          <w:p w:rsidR="0092418B" w:rsidRPr="00B138F3" w:rsidRDefault="0092418B" w:rsidP="0092418B">
            <w:pPr>
              <w:widowControl w:val="0"/>
              <w:jc w:val="center"/>
              <w:rPr>
                <w:rFonts w:ascii="GHEA Grapalat" w:hAnsi="GHEA Grapalat"/>
                <w:sz w:val="16"/>
                <w:szCs w:val="16"/>
              </w:rPr>
            </w:pPr>
            <w:r>
              <w:rPr>
                <w:rFonts w:ascii="GHEA Grapalat" w:hAnsi="GHEA Grapalat"/>
                <w:sz w:val="16"/>
                <w:szCs w:val="16"/>
              </w:rPr>
              <w:t>Яблоко</w:t>
            </w:r>
          </w:p>
        </w:tc>
        <w:tc>
          <w:tcPr>
            <w:tcW w:w="1925" w:type="dxa"/>
          </w:tcPr>
          <w:p w:rsidR="0092418B" w:rsidRPr="00B138F3" w:rsidRDefault="0092418B" w:rsidP="0092418B">
            <w:pPr>
              <w:widowControl w:val="0"/>
              <w:jc w:val="center"/>
              <w:rPr>
                <w:rFonts w:ascii="GHEA Grapalat" w:hAnsi="GHEA Grapalat"/>
                <w:sz w:val="16"/>
                <w:szCs w:val="16"/>
              </w:rPr>
            </w:pPr>
          </w:p>
        </w:tc>
        <w:tc>
          <w:tcPr>
            <w:tcW w:w="1467" w:type="dxa"/>
          </w:tcPr>
          <w:p w:rsidR="0034264E" w:rsidRPr="0034264E" w:rsidRDefault="0034264E" w:rsidP="0034264E">
            <w:pPr>
              <w:widowControl w:val="0"/>
              <w:jc w:val="center"/>
              <w:rPr>
                <w:rFonts w:ascii="GHEA Grapalat" w:hAnsi="GHEA Grapalat"/>
                <w:sz w:val="16"/>
                <w:szCs w:val="16"/>
              </w:rPr>
            </w:pPr>
            <w:r w:rsidRPr="0034264E">
              <w:rPr>
                <w:rFonts w:ascii="GHEA Grapalat" w:hAnsi="GHEA Grapalat"/>
                <w:sz w:val="16"/>
                <w:szCs w:val="16"/>
              </w:rPr>
              <w:t>ГОСТ 34314-2017, яблоки свежие, группа плодов I, разные сорта Армении, узкие, диаметр не менее 5 см, безопасность и маркировка в соответствии со статьей 9 Закона Республики Армения «О безопасности пищевых продуктов»</w:t>
            </w:r>
          </w:p>
          <w:p w:rsidR="0092418B" w:rsidRPr="00B138F3" w:rsidRDefault="0092418B" w:rsidP="0092418B">
            <w:pPr>
              <w:widowControl w:val="0"/>
              <w:jc w:val="center"/>
              <w:rPr>
                <w:rFonts w:ascii="GHEA Grapalat" w:hAnsi="GHEA Grapalat"/>
                <w:sz w:val="16"/>
                <w:szCs w:val="16"/>
              </w:rPr>
            </w:pPr>
          </w:p>
        </w:tc>
        <w:tc>
          <w:tcPr>
            <w:tcW w:w="1085" w:type="dxa"/>
          </w:tcPr>
          <w:p w:rsidR="0092418B" w:rsidRPr="00B138F3" w:rsidRDefault="0092418B" w:rsidP="0092418B">
            <w:pPr>
              <w:widowControl w:val="0"/>
              <w:jc w:val="center"/>
              <w:rPr>
                <w:rFonts w:ascii="GHEA Grapalat" w:hAnsi="GHEA Grapalat"/>
                <w:sz w:val="16"/>
                <w:szCs w:val="16"/>
              </w:rPr>
            </w:pPr>
            <w:r>
              <w:rPr>
                <w:rFonts w:ascii="GHEA Grapalat" w:hAnsi="GHEA Grapalat"/>
                <w:sz w:val="16"/>
                <w:szCs w:val="16"/>
              </w:rPr>
              <w:t>Кг</w:t>
            </w:r>
          </w:p>
        </w:tc>
        <w:tc>
          <w:tcPr>
            <w:tcW w:w="1559" w:type="dxa"/>
          </w:tcPr>
          <w:p w:rsidR="0092418B" w:rsidRPr="00B138F3" w:rsidRDefault="0092418B" w:rsidP="0092418B">
            <w:pPr>
              <w:widowControl w:val="0"/>
              <w:jc w:val="center"/>
              <w:rPr>
                <w:rFonts w:ascii="GHEA Grapalat" w:hAnsi="GHEA Grapalat"/>
                <w:sz w:val="16"/>
                <w:szCs w:val="16"/>
              </w:rPr>
            </w:pPr>
          </w:p>
        </w:tc>
        <w:tc>
          <w:tcPr>
            <w:tcW w:w="1246" w:type="dxa"/>
          </w:tcPr>
          <w:p w:rsidR="0092418B" w:rsidRPr="00B138F3" w:rsidRDefault="0092418B" w:rsidP="0092418B">
            <w:pPr>
              <w:widowControl w:val="0"/>
              <w:jc w:val="center"/>
              <w:rPr>
                <w:rFonts w:ascii="GHEA Grapalat" w:hAnsi="GHEA Grapalat"/>
                <w:sz w:val="16"/>
                <w:szCs w:val="16"/>
              </w:rPr>
            </w:pPr>
          </w:p>
        </w:tc>
        <w:tc>
          <w:tcPr>
            <w:tcW w:w="738" w:type="dxa"/>
          </w:tcPr>
          <w:p w:rsidR="0092418B" w:rsidRPr="008D61CE" w:rsidRDefault="008D61CE" w:rsidP="0092418B">
            <w:pPr>
              <w:widowControl w:val="0"/>
              <w:jc w:val="center"/>
              <w:rPr>
                <w:rFonts w:ascii="GHEA Grapalat" w:hAnsi="GHEA Grapalat"/>
                <w:sz w:val="16"/>
                <w:szCs w:val="16"/>
                <w:lang w:val="en-US"/>
              </w:rPr>
            </w:pPr>
            <w:r>
              <w:rPr>
                <w:rFonts w:ascii="GHEA Grapalat" w:hAnsi="GHEA Grapalat"/>
                <w:sz w:val="16"/>
                <w:szCs w:val="16"/>
                <w:lang w:val="en-US"/>
              </w:rPr>
              <w:t>750</w:t>
            </w:r>
          </w:p>
        </w:tc>
        <w:tc>
          <w:tcPr>
            <w:tcW w:w="709" w:type="dxa"/>
          </w:tcPr>
          <w:p w:rsidR="0092418B" w:rsidRPr="00B138F3" w:rsidRDefault="0092418B" w:rsidP="0092418B">
            <w:pPr>
              <w:widowControl w:val="0"/>
              <w:jc w:val="center"/>
              <w:rPr>
                <w:rFonts w:ascii="GHEA Grapalat" w:hAnsi="GHEA Grapalat"/>
                <w:sz w:val="16"/>
                <w:szCs w:val="16"/>
              </w:rPr>
            </w:pPr>
            <w:r w:rsidRPr="00EB6A94">
              <w:rPr>
                <w:rFonts w:ascii="GHEA Grapalat" w:hAnsi="GHEA Grapalat"/>
                <w:sz w:val="16"/>
                <w:szCs w:val="16"/>
              </w:rPr>
              <w:t xml:space="preserve">Артика ул. </w:t>
            </w:r>
            <w:r>
              <w:rPr>
                <w:rFonts w:ascii="GHEA Grapalat" w:hAnsi="GHEA Grapalat"/>
                <w:sz w:val="16"/>
                <w:szCs w:val="16"/>
              </w:rPr>
              <w:t>Баграмяна</w:t>
            </w:r>
            <w:r w:rsidRPr="00EB6A94">
              <w:rPr>
                <w:rFonts w:ascii="GHEA Grapalat" w:hAnsi="GHEA Grapalat"/>
                <w:sz w:val="16"/>
                <w:szCs w:val="16"/>
              </w:rPr>
              <w:t>3</w:t>
            </w:r>
            <w:r>
              <w:rPr>
                <w:rFonts w:ascii="GHEA Grapalat" w:hAnsi="GHEA Grapalat"/>
                <w:sz w:val="16"/>
                <w:szCs w:val="16"/>
              </w:rPr>
              <w:t>9</w:t>
            </w:r>
          </w:p>
        </w:tc>
        <w:tc>
          <w:tcPr>
            <w:tcW w:w="1158" w:type="dxa"/>
          </w:tcPr>
          <w:p w:rsidR="0092418B" w:rsidRPr="008D61CE" w:rsidRDefault="008D61CE" w:rsidP="0092418B">
            <w:pPr>
              <w:widowControl w:val="0"/>
              <w:jc w:val="center"/>
              <w:rPr>
                <w:rFonts w:ascii="GHEA Grapalat" w:hAnsi="GHEA Grapalat"/>
                <w:sz w:val="16"/>
                <w:szCs w:val="16"/>
                <w:lang w:val="en-US"/>
              </w:rPr>
            </w:pPr>
            <w:r>
              <w:rPr>
                <w:rFonts w:ascii="GHEA Grapalat" w:hAnsi="GHEA Grapalat"/>
                <w:sz w:val="16"/>
                <w:szCs w:val="16"/>
                <w:lang w:val="en-US"/>
              </w:rPr>
              <w:t>750</w:t>
            </w:r>
          </w:p>
        </w:tc>
        <w:tc>
          <w:tcPr>
            <w:tcW w:w="947" w:type="dxa"/>
          </w:tcPr>
          <w:p w:rsidR="0092418B" w:rsidRPr="00472D4E" w:rsidRDefault="0092418B" w:rsidP="0092418B">
            <w:pPr>
              <w:rPr>
                <w:sz w:val="16"/>
                <w:szCs w:val="16"/>
              </w:rPr>
            </w:pPr>
            <w:r w:rsidRPr="00472D4E">
              <w:rPr>
                <w:rStyle w:val="y2iqfc"/>
                <w:rFonts w:ascii="inherit" w:hAnsi="inherit"/>
                <w:color w:val="202124"/>
                <w:sz w:val="16"/>
                <w:szCs w:val="16"/>
              </w:rPr>
              <w:t>Согласно договору</w:t>
            </w:r>
          </w:p>
        </w:tc>
      </w:tr>
      <w:tr w:rsidR="0034264E" w:rsidRPr="00B138F3" w:rsidTr="0092418B">
        <w:trPr>
          <w:jc w:val="center"/>
        </w:trPr>
        <w:tc>
          <w:tcPr>
            <w:tcW w:w="1242" w:type="dxa"/>
          </w:tcPr>
          <w:p w:rsidR="0034264E" w:rsidRPr="008D61CE" w:rsidRDefault="008D61CE" w:rsidP="0092418B">
            <w:pPr>
              <w:widowControl w:val="0"/>
              <w:jc w:val="center"/>
              <w:rPr>
                <w:rFonts w:ascii="GHEA Grapalat" w:hAnsi="GHEA Grapalat"/>
                <w:sz w:val="16"/>
                <w:szCs w:val="16"/>
                <w:lang w:val="en-US"/>
              </w:rPr>
            </w:pPr>
            <w:r>
              <w:rPr>
                <w:rFonts w:ascii="GHEA Grapalat" w:hAnsi="GHEA Grapalat"/>
                <w:sz w:val="16"/>
                <w:szCs w:val="16"/>
                <w:lang w:val="en-US"/>
              </w:rPr>
              <w:t>4</w:t>
            </w:r>
          </w:p>
        </w:tc>
        <w:tc>
          <w:tcPr>
            <w:tcW w:w="2715" w:type="dxa"/>
          </w:tcPr>
          <w:p w:rsidR="0034264E" w:rsidRPr="00B138F3" w:rsidRDefault="0034264E" w:rsidP="0092418B">
            <w:pPr>
              <w:widowControl w:val="0"/>
              <w:jc w:val="center"/>
              <w:rPr>
                <w:rFonts w:ascii="GHEA Grapalat" w:hAnsi="GHEA Grapalat"/>
                <w:sz w:val="16"/>
                <w:szCs w:val="16"/>
              </w:rPr>
            </w:pPr>
            <w:r>
              <w:rPr>
                <w:rFonts w:ascii="GHEA Grapalat" w:hAnsi="GHEA Grapalat"/>
                <w:sz w:val="16"/>
                <w:szCs w:val="16"/>
              </w:rPr>
              <w:t>03222100</w:t>
            </w:r>
          </w:p>
        </w:tc>
        <w:tc>
          <w:tcPr>
            <w:tcW w:w="1559" w:type="dxa"/>
          </w:tcPr>
          <w:p w:rsidR="0034264E" w:rsidRPr="00B138F3" w:rsidRDefault="0034264E" w:rsidP="0092418B">
            <w:pPr>
              <w:widowControl w:val="0"/>
              <w:jc w:val="center"/>
              <w:rPr>
                <w:rFonts w:ascii="GHEA Grapalat" w:hAnsi="GHEA Grapalat"/>
                <w:sz w:val="16"/>
                <w:szCs w:val="16"/>
              </w:rPr>
            </w:pPr>
            <w:r>
              <w:rPr>
                <w:rFonts w:ascii="GHEA Grapalat" w:hAnsi="GHEA Grapalat"/>
                <w:sz w:val="16"/>
                <w:szCs w:val="16"/>
              </w:rPr>
              <w:t>Бананы</w:t>
            </w:r>
          </w:p>
        </w:tc>
        <w:tc>
          <w:tcPr>
            <w:tcW w:w="1925" w:type="dxa"/>
          </w:tcPr>
          <w:p w:rsidR="0034264E" w:rsidRPr="00B138F3" w:rsidRDefault="0034264E" w:rsidP="0092418B">
            <w:pPr>
              <w:widowControl w:val="0"/>
              <w:jc w:val="center"/>
              <w:rPr>
                <w:rFonts w:ascii="GHEA Grapalat" w:hAnsi="GHEA Grapalat"/>
                <w:sz w:val="16"/>
                <w:szCs w:val="16"/>
              </w:rPr>
            </w:pPr>
          </w:p>
        </w:tc>
        <w:tc>
          <w:tcPr>
            <w:tcW w:w="1467" w:type="dxa"/>
          </w:tcPr>
          <w:p w:rsidR="0034264E" w:rsidRPr="0034264E" w:rsidRDefault="0034264E" w:rsidP="0034264E">
            <w:pPr>
              <w:widowControl w:val="0"/>
              <w:jc w:val="center"/>
              <w:rPr>
                <w:rFonts w:ascii="GHEA Grapalat" w:hAnsi="GHEA Grapalat"/>
                <w:sz w:val="16"/>
                <w:szCs w:val="16"/>
              </w:rPr>
            </w:pPr>
            <w:r w:rsidRPr="0034264E">
              <w:rPr>
                <w:rFonts w:ascii="GHEA Grapalat" w:hAnsi="GHEA Grapalat"/>
                <w:sz w:val="16"/>
                <w:szCs w:val="16"/>
              </w:rPr>
              <w:t xml:space="preserve">Бананы свежие, </w:t>
            </w:r>
            <w:r w:rsidRPr="0034264E">
              <w:rPr>
                <w:rFonts w:ascii="GHEA Grapalat" w:hAnsi="GHEA Grapalat"/>
                <w:sz w:val="16"/>
                <w:szCs w:val="16"/>
              </w:rPr>
              <w:lastRenderedPageBreak/>
              <w:t>спелые, не помятые, не перезрелые, II группы, ГОСТ 4427-82. Безопасность и маркировка соответствуют статье 9 Закона РА «О безопасности пищевых продуктов».</w:t>
            </w:r>
          </w:p>
          <w:p w:rsidR="0034264E" w:rsidRPr="0034264E" w:rsidRDefault="0034264E" w:rsidP="0092418B">
            <w:pPr>
              <w:widowControl w:val="0"/>
              <w:jc w:val="center"/>
              <w:rPr>
                <w:rFonts w:ascii="GHEA Grapalat" w:hAnsi="GHEA Grapalat"/>
                <w:sz w:val="16"/>
                <w:szCs w:val="16"/>
              </w:rPr>
            </w:pPr>
          </w:p>
        </w:tc>
        <w:tc>
          <w:tcPr>
            <w:tcW w:w="1085" w:type="dxa"/>
          </w:tcPr>
          <w:p w:rsidR="0034264E" w:rsidRPr="00B138F3" w:rsidRDefault="0034264E" w:rsidP="0092418B">
            <w:pPr>
              <w:widowControl w:val="0"/>
              <w:jc w:val="center"/>
              <w:rPr>
                <w:rFonts w:ascii="GHEA Grapalat" w:hAnsi="GHEA Grapalat"/>
                <w:sz w:val="16"/>
                <w:szCs w:val="16"/>
              </w:rPr>
            </w:pPr>
            <w:r>
              <w:rPr>
                <w:rFonts w:ascii="GHEA Grapalat" w:hAnsi="GHEA Grapalat"/>
                <w:sz w:val="16"/>
                <w:szCs w:val="16"/>
              </w:rPr>
              <w:lastRenderedPageBreak/>
              <w:t>кг</w:t>
            </w:r>
          </w:p>
        </w:tc>
        <w:tc>
          <w:tcPr>
            <w:tcW w:w="1559" w:type="dxa"/>
          </w:tcPr>
          <w:p w:rsidR="0034264E" w:rsidRPr="00B138F3" w:rsidRDefault="0034264E" w:rsidP="0092418B">
            <w:pPr>
              <w:widowControl w:val="0"/>
              <w:jc w:val="center"/>
              <w:rPr>
                <w:rFonts w:ascii="GHEA Grapalat" w:hAnsi="GHEA Grapalat"/>
                <w:sz w:val="16"/>
                <w:szCs w:val="16"/>
              </w:rPr>
            </w:pPr>
          </w:p>
        </w:tc>
        <w:tc>
          <w:tcPr>
            <w:tcW w:w="1246" w:type="dxa"/>
          </w:tcPr>
          <w:p w:rsidR="0034264E" w:rsidRPr="00B138F3" w:rsidRDefault="0034264E" w:rsidP="0092418B">
            <w:pPr>
              <w:widowControl w:val="0"/>
              <w:jc w:val="center"/>
              <w:rPr>
                <w:rFonts w:ascii="GHEA Grapalat" w:hAnsi="GHEA Grapalat"/>
                <w:sz w:val="16"/>
                <w:szCs w:val="16"/>
              </w:rPr>
            </w:pPr>
          </w:p>
        </w:tc>
        <w:tc>
          <w:tcPr>
            <w:tcW w:w="738" w:type="dxa"/>
          </w:tcPr>
          <w:p w:rsidR="0034264E" w:rsidRPr="008D61CE" w:rsidRDefault="008D61CE" w:rsidP="0092418B">
            <w:pPr>
              <w:widowControl w:val="0"/>
              <w:jc w:val="center"/>
              <w:rPr>
                <w:rFonts w:ascii="GHEA Grapalat" w:hAnsi="GHEA Grapalat"/>
                <w:sz w:val="16"/>
                <w:szCs w:val="16"/>
                <w:lang w:val="en-US"/>
              </w:rPr>
            </w:pPr>
            <w:r>
              <w:rPr>
                <w:rFonts w:ascii="GHEA Grapalat" w:hAnsi="GHEA Grapalat"/>
                <w:sz w:val="16"/>
                <w:szCs w:val="16"/>
                <w:lang w:val="en-US"/>
              </w:rPr>
              <w:t>750</w:t>
            </w:r>
          </w:p>
        </w:tc>
        <w:tc>
          <w:tcPr>
            <w:tcW w:w="709" w:type="dxa"/>
          </w:tcPr>
          <w:p w:rsidR="0034264E" w:rsidRPr="00B138F3" w:rsidRDefault="0034264E" w:rsidP="0092418B">
            <w:pPr>
              <w:widowControl w:val="0"/>
              <w:jc w:val="center"/>
              <w:rPr>
                <w:rFonts w:ascii="GHEA Grapalat" w:hAnsi="GHEA Grapalat"/>
                <w:sz w:val="16"/>
                <w:szCs w:val="16"/>
              </w:rPr>
            </w:pPr>
            <w:r w:rsidRPr="00EB6A94">
              <w:rPr>
                <w:rFonts w:ascii="GHEA Grapalat" w:hAnsi="GHEA Grapalat"/>
                <w:sz w:val="16"/>
                <w:szCs w:val="16"/>
              </w:rPr>
              <w:t>Артик</w:t>
            </w:r>
            <w:r w:rsidRPr="00EB6A94">
              <w:rPr>
                <w:rFonts w:ascii="GHEA Grapalat" w:hAnsi="GHEA Grapalat"/>
                <w:sz w:val="16"/>
                <w:szCs w:val="16"/>
              </w:rPr>
              <w:lastRenderedPageBreak/>
              <w:t xml:space="preserve">а ул. </w:t>
            </w:r>
            <w:r>
              <w:rPr>
                <w:rFonts w:ascii="GHEA Grapalat" w:hAnsi="GHEA Grapalat"/>
                <w:sz w:val="16"/>
                <w:szCs w:val="16"/>
              </w:rPr>
              <w:t>Баграмяна</w:t>
            </w:r>
            <w:r w:rsidRPr="00EB6A94">
              <w:rPr>
                <w:rFonts w:ascii="GHEA Grapalat" w:hAnsi="GHEA Grapalat"/>
                <w:sz w:val="16"/>
                <w:szCs w:val="16"/>
              </w:rPr>
              <w:t>3</w:t>
            </w:r>
            <w:r>
              <w:rPr>
                <w:rFonts w:ascii="GHEA Grapalat" w:hAnsi="GHEA Grapalat"/>
                <w:sz w:val="16"/>
                <w:szCs w:val="16"/>
              </w:rPr>
              <w:t>9</w:t>
            </w:r>
          </w:p>
        </w:tc>
        <w:tc>
          <w:tcPr>
            <w:tcW w:w="1158" w:type="dxa"/>
          </w:tcPr>
          <w:p w:rsidR="0034264E" w:rsidRPr="008D61CE" w:rsidRDefault="008D61CE" w:rsidP="0092418B">
            <w:pPr>
              <w:widowControl w:val="0"/>
              <w:jc w:val="center"/>
              <w:rPr>
                <w:rFonts w:ascii="GHEA Grapalat" w:hAnsi="GHEA Grapalat"/>
                <w:sz w:val="16"/>
                <w:szCs w:val="16"/>
                <w:lang w:val="en-US"/>
              </w:rPr>
            </w:pPr>
            <w:r>
              <w:rPr>
                <w:rFonts w:ascii="GHEA Grapalat" w:hAnsi="GHEA Grapalat"/>
                <w:sz w:val="16"/>
                <w:szCs w:val="16"/>
                <w:lang w:val="en-US"/>
              </w:rPr>
              <w:lastRenderedPageBreak/>
              <w:t>750</w:t>
            </w:r>
          </w:p>
        </w:tc>
        <w:tc>
          <w:tcPr>
            <w:tcW w:w="947" w:type="dxa"/>
          </w:tcPr>
          <w:p w:rsidR="0034264E" w:rsidRPr="00472D4E" w:rsidRDefault="0034264E" w:rsidP="0092418B">
            <w:pPr>
              <w:rPr>
                <w:sz w:val="16"/>
                <w:szCs w:val="16"/>
              </w:rPr>
            </w:pPr>
            <w:r w:rsidRPr="00472D4E">
              <w:rPr>
                <w:rStyle w:val="y2iqfc"/>
                <w:rFonts w:ascii="inherit" w:hAnsi="inherit"/>
                <w:color w:val="202124"/>
                <w:sz w:val="16"/>
                <w:szCs w:val="16"/>
              </w:rPr>
              <w:t>Согласно договору</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92418B">
        <w:trPr>
          <w:jc w:val="center"/>
        </w:trPr>
        <w:tc>
          <w:tcPr>
            <w:tcW w:w="4536" w:type="dxa"/>
            <w:tcBorders>
              <w:top w:val="single" w:sz="4" w:space="0" w:color="auto"/>
            </w:tcBorders>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Borders>
              <w:top w:val="single" w:sz="4" w:space="0" w:color="auto"/>
            </w:tcBorders>
          </w:tcPr>
          <w:p w:rsidR="00071D1C" w:rsidRPr="00B138F3" w:rsidRDefault="00071D1C" w:rsidP="00B46D58">
            <w:pPr>
              <w:widowControl w:val="0"/>
              <w:jc w:val="center"/>
              <w:rPr>
                <w:rFonts w:ascii="GHEA Grapalat" w:hAnsi="GHEA Grapalat"/>
              </w:rPr>
            </w:pPr>
          </w:p>
        </w:tc>
        <w:tc>
          <w:tcPr>
            <w:tcW w:w="4343" w:type="dxa"/>
            <w:tcBorders>
              <w:top w:val="single" w:sz="4" w:space="0" w:color="auto"/>
            </w:tcBorders>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28"/>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1E5078">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1E5078">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29"/>
              <w:t>**</w:t>
            </w:r>
          </w:p>
        </w:tc>
      </w:tr>
      <w:tr w:rsidR="00B138F3" w:rsidRPr="00B138F3" w:rsidTr="001E5078">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890DDC" w:rsidRPr="00B138F3" w:rsidTr="00104738">
        <w:trPr>
          <w:trHeight w:val="404"/>
          <w:jc w:val="center"/>
        </w:trPr>
        <w:tc>
          <w:tcPr>
            <w:tcW w:w="1724" w:type="dxa"/>
          </w:tcPr>
          <w:p w:rsidR="00890DDC" w:rsidRPr="001E5078" w:rsidRDefault="00890DDC" w:rsidP="001E5078">
            <w:pPr>
              <w:widowControl w:val="0"/>
              <w:jc w:val="center"/>
              <w:rPr>
                <w:rFonts w:ascii="GHEA Grapalat" w:hAnsi="GHEA Grapalat"/>
                <w:sz w:val="16"/>
                <w:szCs w:val="16"/>
                <w:lang w:val="en-US"/>
              </w:rPr>
            </w:pPr>
            <w:r>
              <w:rPr>
                <w:rFonts w:ascii="GHEA Grapalat" w:hAnsi="GHEA Grapalat"/>
                <w:sz w:val="16"/>
                <w:szCs w:val="16"/>
                <w:lang w:val="en-US"/>
              </w:rPr>
              <w:t>2</w:t>
            </w:r>
          </w:p>
        </w:tc>
        <w:tc>
          <w:tcPr>
            <w:tcW w:w="2155" w:type="dxa"/>
          </w:tcPr>
          <w:p w:rsidR="00890DDC" w:rsidRPr="001E5078" w:rsidRDefault="00890DDC" w:rsidP="001E5078">
            <w:pPr>
              <w:widowControl w:val="0"/>
              <w:jc w:val="center"/>
              <w:rPr>
                <w:rFonts w:ascii="GHEA Grapalat" w:hAnsi="GHEA Grapalat"/>
                <w:sz w:val="16"/>
                <w:szCs w:val="16"/>
                <w:lang w:val="en-US"/>
              </w:rPr>
            </w:pPr>
            <w:r>
              <w:rPr>
                <w:rFonts w:ascii="GHEA Grapalat" w:hAnsi="GHEA Grapalat"/>
                <w:sz w:val="16"/>
                <w:szCs w:val="16"/>
                <w:lang w:val="en-US"/>
              </w:rPr>
              <w:t>15551300</w:t>
            </w:r>
          </w:p>
        </w:tc>
        <w:tc>
          <w:tcPr>
            <w:tcW w:w="1293" w:type="dxa"/>
          </w:tcPr>
          <w:p w:rsidR="00890DDC" w:rsidRPr="00B138F3" w:rsidRDefault="00890DDC" w:rsidP="001E5078">
            <w:pPr>
              <w:widowControl w:val="0"/>
              <w:jc w:val="center"/>
              <w:rPr>
                <w:rFonts w:ascii="GHEA Grapalat" w:hAnsi="GHEA Grapalat"/>
                <w:sz w:val="16"/>
                <w:szCs w:val="16"/>
              </w:rPr>
            </w:pPr>
            <w:r>
              <w:rPr>
                <w:rFonts w:ascii="GHEA Grapalat" w:hAnsi="GHEA Grapalat"/>
                <w:sz w:val="16"/>
                <w:szCs w:val="16"/>
              </w:rPr>
              <w:t>Йогурт</w:t>
            </w:r>
          </w:p>
        </w:tc>
        <w:tc>
          <w:tcPr>
            <w:tcW w:w="1007" w:type="dxa"/>
          </w:tcPr>
          <w:p w:rsidR="00890DDC" w:rsidRDefault="00890DDC">
            <w:r>
              <w:rPr>
                <w:rFonts w:ascii="GHEA Grapalat" w:hAnsi="GHEA Grapalat"/>
                <w:sz w:val="16"/>
                <w:szCs w:val="16"/>
              </w:rPr>
              <w:t>2</w:t>
            </w:r>
            <w:r>
              <w:rPr>
                <w:rFonts w:ascii="GHEA Grapalat" w:hAnsi="GHEA Grapalat"/>
                <w:sz w:val="16"/>
                <w:szCs w:val="16"/>
                <w:lang w:val="en-US"/>
              </w:rPr>
              <w:t>0</w:t>
            </w:r>
            <w:r w:rsidRPr="00740C47">
              <w:rPr>
                <w:rFonts w:ascii="GHEA Grapalat" w:hAnsi="GHEA Grapalat"/>
                <w:sz w:val="16"/>
                <w:szCs w:val="16"/>
              </w:rPr>
              <w:t xml:space="preserve"> %</w:t>
            </w:r>
          </w:p>
        </w:tc>
        <w:tc>
          <w:tcPr>
            <w:tcW w:w="1006" w:type="dxa"/>
          </w:tcPr>
          <w:p w:rsidR="00890DDC" w:rsidRDefault="00890DDC">
            <w:r>
              <w:rPr>
                <w:rFonts w:ascii="GHEA Grapalat" w:hAnsi="GHEA Grapalat"/>
                <w:sz w:val="16"/>
                <w:szCs w:val="16"/>
                <w:lang w:val="en-US"/>
              </w:rPr>
              <w:t>40</w:t>
            </w:r>
            <w:r w:rsidRPr="00740C47">
              <w:rPr>
                <w:rFonts w:ascii="GHEA Grapalat" w:hAnsi="GHEA Grapalat"/>
                <w:sz w:val="16"/>
                <w:szCs w:val="16"/>
              </w:rPr>
              <w:t xml:space="preserve"> %</w:t>
            </w:r>
          </w:p>
        </w:tc>
        <w:tc>
          <w:tcPr>
            <w:tcW w:w="718" w:type="dxa"/>
          </w:tcPr>
          <w:p w:rsidR="00890DDC" w:rsidRDefault="00890DDC">
            <w:r>
              <w:rPr>
                <w:rFonts w:ascii="GHEA Grapalat" w:hAnsi="GHEA Grapalat"/>
                <w:sz w:val="16"/>
                <w:szCs w:val="16"/>
                <w:lang w:val="en-US"/>
              </w:rPr>
              <w:t>60</w:t>
            </w:r>
            <w:r w:rsidRPr="00740C47">
              <w:rPr>
                <w:rFonts w:ascii="GHEA Grapalat" w:hAnsi="GHEA Grapalat"/>
                <w:sz w:val="16"/>
                <w:szCs w:val="16"/>
              </w:rPr>
              <w:t xml:space="preserve"> %</w:t>
            </w:r>
          </w:p>
        </w:tc>
        <w:tc>
          <w:tcPr>
            <w:tcW w:w="861" w:type="dxa"/>
          </w:tcPr>
          <w:p w:rsidR="00890DDC" w:rsidRDefault="00890DDC">
            <w:r>
              <w:rPr>
                <w:rFonts w:ascii="GHEA Grapalat" w:hAnsi="GHEA Grapalat"/>
                <w:sz w:val="16"/>
                <w:szCs w:val="16"/>
                <w:lang w:val="en-US"/>
              </w:rPr>
              <w:t>80</w:t>
            </w:r>
            <w:r w:rsidRPr="00740C47">
              <w:rPr>
                <w:rFonts w:ascii="GHEA Grapalat" w:hAnsi="GHEA Grapalat"/>
                <w:sz w:val="16"/>
                <w:szCs w:val="16"/>
              </w:rPr>
              <w:t xml:space="preserve"> %</w:t>
            </w:r>
          </w:p>
        </w:tc>
        <w:tc>
          <w:tcPr>
            <w:tcW w:w="545" w:type="dxa"/>
          </w:tcPr>
          <w:p w:rsidR="00890DDC" w:rsidRDefault="00890DDC">
            <w:r>
              <w:rPr>
                <w:rFonts w:ascii="GHEA Grapalat" w:hAnsi="GHEA Grapalat"/>
                <w:sz w:val="16"/>
                <w:szCs w:val="16"/>
                <w:lang w:val="en-US"/>
              </w:rPr>
              <w:t>100</w:t>
            </w:r>
            <w:r w:rsidRPr="00740C47">
              <w:rPr>
                <w:rFonts w:ascii="GHEA Grapalat" w:hAnsi="GHEA Grapalat"/>
                <w:sz w:val="16"/>
                <w:szCs w:val="16"/>
              </w:rPr>
              <w:t xml:space="preserve"> %</w:t>
            </w:r>
          </w:p>
        </w:tc>
        <w:tc>
          <w:tcPr>
            <w:tcW w:w="606" w:type="dxa"/>
            <w:vAlign w:val="center"/>
          </w:tcPr>
          <w:p w:rsidR="00890DDC" w:rsidRPr="00B138F3" w:rsidRDefault="00890DDC" w:rsidP="001E5078">
            <w:pPr>
              <w:widowControl w:val="0"/>
              <w:jc w:val="center"/>
              <w:rPr>
                <w:rFonts w:ascii="GHEA Grapalat" w:hAnsi="GHEA Grapalat"/>
                <w:sz w:val="16"/>
                <w:szCs w:val="16"/>
              </w:rPr>
            </w:pPr>
          </w:p>
        </w:tc>
        <w:tc>
          <w:tcPr>
            <w:tcW w:w="718" w:type="dxa"/>
            <w:vAlign w:val="center"/>
          </w:tcPr>
          <w:p w:rsidR="00890DDC" w:rsidRPr="00B138F3" w:rsidRDefault="00890DDC" w:rsidP="001E5078">
            <w:pPr>
              <w:widowControl w:val="0"/>
              <w:jc w:val="center"/>
              <w:rPr>
                <w:rFonts w:ascii="GHEA Grapalat" w:hAnsi="GHEA Grapalat"/>
                <w:sz w:val="16"/>
                <w:szCs w:val="16"/>
              </w:rPr>
            </w:pPr>
          </w:p>
        </w:tc>
        <w:tc>
          <w:tcPr>
            <w:tcW w:w="854" w:type="dxa"/>
            <w:vAlign w:val="center"/>
          </w:tcPr>
          <w:p w:rsidR="00890DDC" w:rsidRPr="00B138F3" w:rsidRDefault="00890DDC" w:rsidP="001E5078">
            <w:pPr>
              <w:widowControl w:val="0"/>
              <w:jc w:val="center"/>
              <w:rPr>
                <w:rFonts w:ascii="GHEA Grapalat" w:hAnsi="GHEA Grapalat"/>
                <w:sz w:val="16"/>
                <w:szCs w:val="16"/>
              </w:rPr>
            </w:pPr>
          </w:p>
        </w:tc>
        <w:tc>
          <w:tcPr>
            <w:tcW w:w="868" w:type="dxa"/>
            <w:vAlign w:val="center"/>
          </w:tcPr>
          <w:p w:rsidR="00890DDC" w:rsidRPr="00B138F3" w:rsidRDefault="00890DDC" w:rsidP="001E5078">
            <w:pPr>
              <w:widowControl w:val="0"/>
              <w:jc w:val="center"/>
              <w:rPr>
                <w:rFonts w:ascii="GHEA Grapalat" w:hAnsi="GHEA Grapalat" w:cs="Arial"/>
                <w:sz w:val="16"/>
                <w:szCs w:val="16"/>
              </w:rPr>
            </w:pPr>
          </w:p>
        </w:tc>
        <w:tc>
          <w:tcPr>
            <w:tcW w:w="861" w:type="dxa"/>
            <w:vAlign w:val="center"/>
          </w:tcPr>
          <w:p w:rsidR="00890DDC" w:rsidRPr="00B138F3" w:rsidRDefault="00890DDC" w:rsidP="001E5078">
            <w:pPr>
              <w:widowControl w:val="0"/>
              <w:jc w:val="center"/>
              <w:rPr>
                <w:rFonts w:ascii="GHEA Grapalat" w:hAnsi="GHEA Grapalat" w:cs="Arial"/>
                <w:sz w:val="16"/>
                <w:szCs w:val="16"/>
              </w:rPr>
            </w:pPr>
          </w:p>
        </w:tc>
        <w:tc>
          <w:tcPr>
            <w:tcW w:w="1007" w:type="dxa"/>
            <w:vAlign w:val="center"/>
          </w:tcPr>
          <w:p w:rsidR="00890DDC" w:rsidRPr="00B138F3" w:rsidRDefault="00890DDC" w:rsidP="001E5078">
            <w:pPr>
              <w:widowControl w:val="0"/>
              <w:jc w:val="center"/>
              <w:rPr>
                <w:rFonts w:ascii="GHEA Grapalat" w:hAnsi="GHEA Grapalat" w:cs="Arial"/>
                <w:sz w:val="16"/>
                <w:szCs w:val="16"/>
              </w:rPr>
            </w:pPr>
          </w:p>
        </w:tc>
        <w:tc>
          <w:tcPr>
            <w:tcW w:w="861" w:type="dxa"/>
            <w:vAlign w:val="center"/>
          </w:tcPr>
          <w:p w:rsidR="00890DDC" w:rsidRPr="00B138F3" w:rsidRDefault="00890DDC" w:rsidP="001E5078">
            <w:pPr>
              <w:widowControl w:val="0"/>
              <w:jc w:val="center"/>
              <w:rPr>
                <w:rFonts w:ascii="GHEA Grapalat" w:hAnsi="GHEA Grapalat" w:cs="Arial"/>
                <w:sz w:val="16"/>
                <w:szCs w:val="16"/>
              </w:rPr>
            </w:pPr>
          </w:p>
        </w:tc>
        <w:tc>
          <w:tcPr>
            <w:tcW w:w="821" w:type="dxa"/>
            <w:vAlign w:val="center"/>
          </w:tcPr>
          <w:p w:rsidR="00890DDC" w:rsidRPr="00B138F3" w:rsidRDefault="00890DDC" w:rsidP="001E5078">
            <w:pPr>
              <w:widowControl w:val="0"/>
              <w:jc w:val="center"/>
              <w:rPr>
                <w:rFonts w:ascii="GHEA Grapalat" w:hAnsi="GHEA Grapalat"/>
                <w:b/>
                <w:sz w:val="16"/>
                <w:szCs w:val="16"/>
              </w:rPr>
            </w:pPr>
            <w:r>
              <w:rPr>
                <w:rFonts w:ascii="GHEA Grapalat" w:hAnsi="GHEA Grapalat"/>
                <w:sz w:val="16"/>
                <w:szCs w:val="16"/>
              </w:rPr>
              <w:t>100</w:t>
            </w:r>
            <w:r w:rsidRPr="00B138F3">
              <w:rPr>
                <w:rFonts w:ascii="GHEA Grapalat" w:hAnsi="GHEA Grapalat"/>
                <w:sz w:val="16"/>
                <w:szCs w:val="16"/>
              </w:rPr>
              <w:t xml:space="preserve"> %</w:t>
            </w:r>
          </w:p>
        </w:tc>
      </w:tr>
      <w:tr w:rsidR="00890DDC" w:rsidRPr="00B138F3" w:rsidTr="00310EF6">
        <w:trPr>
          <w:trHeight w:val="404"/>
          <w:jc w:val="center"/>
        </w:trPr>
        <w:tc>
          <w:tcPr>
            <w:tcW w:w="1724" w:type="dxa"/>
          </w:tcPr>
          <w:p w:rsidR="00890DDC" w:rsidRPr="001E5078" w:rsidRDefault="00890DDC" w:rsidP="001E5078">
            <w:pPr>
              <w:widowControl w:val="0"/>
              <w:jc w:val="center"/>
              <w:rPr>
                <w:rFonts w:ascii="GHEA Grapalat" w:hAnsi="GHEA Grapalat"/>
                <w:sz w:val="16"/>
                <w:szCs w:val="16"/>
                <w:lang w:val="en-US"/>
              </w:rPr>
            </w:pPr>
            <w:r>
              <w:rPr>
                <w:rFonts w:ascii="GHEA Grapalat" w:hAnsi="GHEA Grapalat"/>
                <w:sz w:val="16"/>
                <w:szCs w:val="16"/>
                <w:lang w:val="en-US"/>
              </w:rPr>
              <w:t>3</w:t>
            </w:r>
          </w:p>
        </w:tc>
        <w:tc>
          <w:tcPr>
            <w:tcW w:w="2155" w:type="dxa"/>
          </w:tcPr>
          <w:p w:rsidR="00890DDC" w:rsidRPr="001E5078" w:rsidRDefault="00890DDC" w:rsidP="001E5078">
            <w:pPr>
              <w:widowControl w:val="0"/>
              <w:jc w:val="center"/>
              <w:rPr>
                <w:rFonts w:ascii="GHEA Grapalat" w:hAnsi="GHEA Grapalat"/>
                <w:sz w:val="16"/>
                <w:szCs w:val="16"/>
                <w:lang w:val="en-US"/>
              </w:rPr>
            </w:pPr>
            <w:r>
              <w:rPr>
                <w:rFonts w:ascii="GHEA Grapalat" w:hAnsi="GHEA Grapalat"/>
                <w:sz w:val="16"/>
                <w:szCs w:val="16"/>
                <w:lang w:val="en-US"/>
              </w:rPr>
              <w:t>15811130</w:t>
            </w:r>
          </w:p>
        </w:tc>
        <w:tc>
          <w:tcPr>
            <w:tcW w:w="1293" w:type="dxa"/>
          </w:tcPr>
          <w:p w:rsidR="00890DDC" w:rsidRPr="00B138F3" w:rsidRDefault="00890DDC" w:rsidP="001E5078">
            <w:pPr>
              <w:widowControl w:val="0"/>
              <w:jc w:val="center"/>
              <w:rPr>
                <w:rFonts w:ascii="GHEA Grapalat" w:hAnsi="GHEA Grapalat"/>
                <w:sz w:val="16"/>
                <w:szCs w:val="16"/>
              </w:rPr>
            </w:pPr>
            <w:r>
              <w:rPr>
                <w:rFonts w:ascii="GHEA Grapalat" w:hAnsi="GHEA Grapalat"/>
                <w:sz w:val="16"/>
                <w:szCs w:val="16"/>
              </w:rPr>
              <w:t>Булочка</w:t>
            </w:r>
          </w:p>
        </w:tc>
        <w:tc>
          <w:tcPr>
            <w:tcW w:w="1007" w:type="dxa"/>
          </w:tcPr>
          <w:p w:rsidR="00890DDC" w:rsidRDefault="00890DDC" w:rsidP="00B62F01">
            <w:r>
              <w:rPr>
                <w:rFonts w:ascii="GHEA Grapalat" w:hAnsi="GHEA Grapalat"/>
                <w:sz w:val="16"/>
                <w:szCs w:val="16"/>
              </w:rPr>
              <w:t>2</w:t>
            </w:r>
            <w:r>
              <w:rPr>
                <w:rFonts w:ascii="GHEA Grapalat" w:hAnsi="GHEA Grapalat"/>
                <w:sz w:val="16"/>
                <w:szCs w:val="16"/>
                <w:lang w:val="en-US"/>
              </w:rPr>
              <w:t>0</w:t>
            </w:r>
            <w:r w:rsidRPr="00740C47">
              <w:rPr>
                <w:rFonts w:ascii="GHEA Grapalat" w:hAnsi="GHEA Grapalat"/>
                <w:sz w:val="16"/>
                <w:szCs w:val="16"/>
              </w:rPr>
              <w:t xml:space="preserve"> %</w:t>
            </w:r>
          </w:p>
        </w:tc>
        <w:tc>
          <w:tcPr>
            <w:tcW w:w="1006" w:type="dxa"/>
          </w:tcPr>
          <w:p w:rsidR="00890DDC" w:rsidRDefault="00890DDC" w:rsidP="00B62F01">
            <w:r>
              <w:rPr>
                <w:rFonts w:ascii="GHEA Grapalat" w:hAnsi="GHEA Grapalat"/>
                <w:sz w:val="16"/>
                <w:szCs w:val="16"/>
                <w:lang w:val="en-US"/>
              </w:rPr>
              <w:t>40</w:t>
            </w:r>
            <w:r w:rsidRPr="00740C47">
              <w:rPr>
                <w:rFonts w:ascii="GHEA Grapalat" w:hAnsi="GHEA Grapalat"/>
                <w:sz w:val="16"/>
                <w:szCs w:val="16"/>
              </w:rPr>
              <w:t xml:space="preserve"> %</w:t>
            </w:r>
          </w:p>
        </w:tc>
        <w:tc>
          <w:tcPr>
            <w:tcW w:w="718" w:type="dxa"/>
          </w:tcPr>
          <w:p w:rsidR="00890DDC" w:rsidRDefault="00890DDC" w:rsidP="00B62F01">
            <w:r>
              <w:rPr>
                <w:rFonts w:ascii="GHEA Grapalat" w:hAnsi="GHEA Grapalat"/>
                <w:sz w:val="16"/>
                <w:szCs w:val="16"/>
                <w:lang w:val="en-US"/>
              </w:rPr>
              <w:t>60</w:t>
            </w:r>
            <w:r w:rsidRPr="00740C47">
              <w:rPr>
                <w:rFonts w:ascii="GHEA Grapalat" w:hAnsi="GHEA Grapalat"/>
                <w:sz w:val="16"/>
                <w:szCs w:val="16"/>
              </w:rPr>
              <w:t xml:space="preserve"> %</w:t>
            </w:r>
          </w:p>
        </w:tc>
        <w:tc>
          <w:tcPr>
            <w:tcW w:w="861" w:type="dxa"/>
          </w:tcPr>
          <w:p w:rsidR="00890DDC" w:rsidRDefault="00890DDC" w:rsidP="00B62F01">
            <w:r>
              <w:rPr>
                <w:rFonts w:ascii="GHEA Grapalat" w:hAnsi="GHEA Grapalat"/>
                <w:sz w:val="16"/>
                <w:szCs w:val="16"/>
                <w:lang w:val="en-US"/>
              </w:rPr>
              <w:t>80</w:t>
            </w:r>
            <w:r w:rsidRPr="00740C47">
              <w:rPr>
                <w:rFonts w:ascii="GHEA Grapalat" w:hAnsi="GHEA Grapalat"/>
                <w:sz w:val="16"/>
                <w:szCs w:val="16"/>
              </w:rPr>
              <w:t xml:space="preserve"> %</w:t>
            </w:r>
          </w:p>
        </w:tc>
        <w:tc>
          <w:tcPr>
            <w:tcW w:w="545" w:type="dxa"/>
          </w:tcPr>
          <w:p w:rsidR="00890DDC" w:rsidRDefault="00890DDC" w:rsidP="00B62F01">
            <w:r>
              <w:rPr>
                <w:rFonts w:ascii="GHEA Grapalat" w:hAnsi="GHEA Grapalat"/>
                <w:sz w:val="16"/>
                <w:szCs w:val="16"/>
                <w:lang w:val="en-US"/>
              </w:rPr>
              <w:t>100</w:t>
            </w:r>
            <w:r w:rsidRPr="00740C47">
              <w:rPr>
                <w:rFonts w:ascii="GHEA Grapalat" w:hAnsi="GHEA Grapalat"/>
                <w:sz w:val="16"/>
                <w:szCs w:val="16"/>
              </w:rPr>
              <w:t xml:space="preserve"> %</w:t>
            </w:r>
          </w:p>
        </w:tc>
        <w:tc>
          <w:tcPr>
            <w:tcW w:w="606" w:type="dxa"/>
            <w:vAlign w:val="center"/>
          </w:tcPr>
          <w:p w:rsidR="00890DDC" w:rsidRPr="00B138F3" w:rsidRDefault="00890DDC" w:rsidP="001E5078">
            <w:pPr>
              <w:widowControl w:val="0"/>
              <w:jc w:val="center"/>
              <w:rPr>
                <w:rFonts w:ascii="GHEA Grapalat" w:hAnsi="GHEA Grapalat"/>
                <w:sz w:val="16"/>
                <w:szCs w:val="16"/>
              </w:rPr>
            </w:pPr>
          </w:p>
        </w:tc>
        <w:tc>
          <w:tcPr>
            <w:tcW w:w="718" w:type="dxa"/>
            <w:vAlign w:val="center"/>
          </w:tcPr>
          <w:p w:rsidR="00890DDC" w:rsidRPr="00B138F3" w:rsidRDefault="00890DDC" w:rsidP="001E5078">
            <w:pPr>
              <w:widowControl w:val="0"/>
              <w:jc w:val="center"/>
              <w:rPr>
                <w:rFonts w:ascii="GHEA Grapalat" w:hAnsi="GHEA Grapalat"/>
                <w:sz w:val="16"/>
                <w:szCs w:val="16"/>
              </w:rPr>
            </w:pPr>
          </w:p>
        </w:tc>
        <w:tc>
          <w:tcPr>
            <w:tcW w:w="854" w:type="dxa"/>
            <w:vAlign w:val="center"/>
          </w:tcPr>
          <w:p w:rsidR="00890DDC" w:rsidRPr="00B138F3" w:rsidRDefault="00890DDC" w:rsidP="001E5078">
            <w:pPr>
              <w:widowControl w:val="0"/>
              <w:jc w:val="center"/>
              <w:rPr>
                <w:rFonts w:ascii="GHEA Grapalat" w:hAnsi="GHEA Grapalat"/>
                <w:sz w:val="16"/>
                <w:szCs w:val="16"/>
              </w:rPr>
            </w:pPr>
          </w:p>
        </w:tc>
        <w:tc>
          <w:tcPr>
            <w:tcW w:w="868" w:type="dxa"/>
            <w:vAlign w:val="center"/>
          </w:tcPr>
          <w:p w:rsidR="00890DDC" w:rsidRPr="00B138F3" w:rsidRDefault="00890DDC" w:rsidP="001E5078">
            <w:pPr>
              <w:widowControl w:val="0"/>
              <w:jc w:val="center"/>
              <w:rPr>
                <w:rFonts w:ascii="GHEA Grapalat" w:hAnsi="GHEA Grapalat" w:cs="Arial"/>
                <w:sz w:val="16"/>
                <w:szCs w:val="16"/>
              </w:rPr>
            </w:pPr>
          </w:p>
        </w:tc>
        <w:tc>
          <w:tcPr>
            <w:tcW w:w="861" w:type="dxa"/>
            <w:vAlign w:val="center"/>
          </w:tcPr>
          <w:p w:rsidR="00890DDC" w:rsidRPr="00B138F3" w:rsidRDefault="00890DDC" w:rsidP="001E5078">
            <w:pPr>
              <w:widowControl w:val="0"/>
              <w:jc w:val="center"/>
              <w:rPr>
                <w:rFonts w:ascii="GHEA Grapalat" w:hAnsi="GHEA Grapalat" w:cs="Arial"/>
                <w:sz w:val="16"/>
                <w:szCs w:val="16"/>
              </w:rPr>
            </w:pPr>
          </w:p>
        </w:tc>
        <w:tc>
          <w:tcPr>
            <w:tcW w:w="1007" w:type="dxa"/>
            <w:vAlign w:val="center"/>
          </w:tcPr>
          <w:p w:rsidR="00890DDC" w:rsidRPr="00B138F3" w:rsidRDefault="00890DDC" w:rsidP="001E5078">
            <w:pPr>
              <w:widowControl w:val="0"/>
              <w:jc w:val="center"/>
              <w:rPr>
                <w:rFonts w:ascii="GHEA Grapalat" w:hAnsi="GHEA Grapalat" w:cs="Arial"/>
                <w:sz w:val="16"/>
                <w:szCs w:val="16"/>
              </w:rPr>
            </w:pPr>
          </w:p>
        </w:tc>
        <w:tc>
          <w:tcPr>
            <w:tcW w:w="861" w:type="dxa"/>
            <w:vAlign w:val="center"/>
          </w:tcPr>
          <w:p w:rsidR="00890DDC" w:rsidRPr="00B138F3" w:rsidRDefault="00890DDC" w:rsidP="001E5078">
            <w:pPr>
              <w:widowControl w:val="0"/>
              <w:jc w:val="center"/>
              <w:rPr>
                <w:rFonts w:ascii="GHEA Grapalat" w:hAnsi="GHEA Grapalat" w:cs="Arial"/>
                <w:sz w:val="16"/>
                <w:szCs w:val="16"/>
              </w:rPr>
            </w:pPr>
          </w:p>
        </w:tc>
        <w:tc>
          <w:tcPr>
            <w:tcW w:w="821" w:type="dxa"/>
            <w:vAlign w:val="center"/>
          </w:tcPr>
          <w:p w:rsidR="00890DDC" w:rsidRPr="00B138F3" w:rsidRDefault="00890DDC" w:rsidP="001E5078">
            <w:pPr>
              <w:widowControl w:val="0"/>
              <w:jc w:val="center"/>
              <w:rPr>
                <w:rFonts w:ascii="GHEA Grapalat" w:hAnsi="GHEA Grapalat"/>
                <w:b/>
                <w:sz w:val="16"/>
                <w:szCs w:val="16"/>
              </w:rPr>
            </w:pPr>
            <w:r>
              <w:rPr>
                <w:rFonts w:ascii="GHEA Grapalat" w:hAnsi="GHEA Grapalat"/>
                <w:sz w:val="16"/>
                <w:szCs w:val="16"/>
              </w:rPr>
              <w:t>100</w:t>
            </w:r>
            <w:r w:rsidRPr="00B138F3">
              <w:rPr>
                <w:rFonts w:ascii="GHEA Grapalat" w:hAnsi="GHEA Grapalat"/>
                <w:sz w:val="16"/>
                <w:szCs w:val="16"/>
              </w:rPr>
              <w:t xml:space="preserve"> %</w:t>
            </w:r>
          </w:p>
        </w:tc>
      </w:tr>
      <w:tr w:rsidR="00890DDC" w:rsidRPr="00B138F3" w:rsidTr="00310EF6">
        <w:trPr>
          <w:trHeight w:val="404"/>
          <w:jc w:val="center"/>
        </w:trPr>
        <w:tc>
          <w:tcPr>
            <w:tcW w:w="1724" w:type="dxa"/>
          </w:tcPr>
          <w:p w:rsidR="00890DDC" w:rsidRPr="001E5078" w:rsidRDefault="00890DDC" w:rsidP="001E5078">
            <w:pPr>
              <w:widowControl w:val="0"/>
              <w:jc w:val="center"/>
              <w:rPr>
                <w:rFonts w:ascii="GHEA Grapalat" w:hAnsi="GHEA Grapalat"/>
                <w:sz w:val="16"/>
                <w:szCs w:val="16"/>
                <w:lang w:val="en-US"/>
              </w:rPr>
            </w:pPr>
            <w:r>
              <w:rPr>
                <w:rFonts w:ascii="GHEA Grapalat" w:hAnsi="GHEA Grapalat"/>
                <w:sz w:val="16"/>
                <w:szCs w:val="16"/>
                <w:lang w:val="en-US"/>
              </w:rPr>
              <w:t>4</w:t>
            </w:r>
          </w:p>
        </w:tc>
        <w:tc>
          <w:tcPr>
            <w:tcW w:w="2155" w:type="dxa"/>
          </w:tcPr>
          <w:p w:rsidR="00890DDC" w:rsidRPr="001E5078" w:rsidRDefault="00890DDC" w:rsidP="001E5078">
            <w:pPr>
              <w:widowControl w:val="0"/>
              <w:jc w:val="center"/>
              <w:rPr>
                <w:rFonts w:ascii="GHEA Grapalat" w:hAnsi="GHEA Grapalat"/>
                <w:sz w:val="16"/>
                <w:szCs w:val="16"/>
                <w:lang w:val="en-US"/>
              </w:rPr>
            </w:pPr>
            <w:r>
              <w:rPr>
                <w:rFonts w:ascii="GHEA Grapalat" w:hAnsi="GHEA Grapalat"/>
                <w:sz w:val="16"/>
                <w:szCs w:val="16"/>
                <w:lang w:val="en-US"/>
              </w:rPr>
              <w:t>03222128</w:t>
            </w:r>
          </w:p>
        </w:tc>
        <w:tc>
          <w:tcPr>
            <w:tcW w:w="1293" w:type="dxa"/>
          </w:tcPr>
          <w:p w:rsidR="00890DDC" w:rsidRPr="00B138F3" w:rsidRDefault="00890DDC" w:rsidP="001E5078">
            <w:pPr>
              <w:widowControl w:val="0"/>
              <w:jc w:val="center"/>
              <w:rPr>
                <w:rFonts w:ascii="GHEA Grapalat" w:hAnsi="GHEA Grapalat"/>
                <w:sz w:val="16"/>
                <w:szCs w:val="16"/>
              </w:rPr>
            </w:pPr>
            <w:r>
              <w:rPr>
                <w:rFonts w:ascii="GHEA Grapalat" w:hAnsi="GHEA Grapalat"/>
                <w:sz w:val="16"/>
                <w:szCs w:val="16"/>
              </w:rPr>
              <w:t>Яблоко</w:t>
            </w:r>
          </w:p>
        </w:tc>
        <w:tc>
          <w:tcPr>
            <w:tcW w:w="1007" w:type="dxa"/>
          </w:tcPr>
          <w:p w:rsidR="00890DDC" w:rsidRDefault="00890DDC" w:rsidP="00B62F01">
            <w:r>
              <w:rPr>
                <w:rFonts w:ascii="GHEA Grapalat" w:hAnsi="GHEA Grapalat"/>
                <w:sz w:val="16"/>
                <w:szCs w:val="16"/>
              </w:rPr>
              <w:t>2</w:t>
            </w:r>
            <w:r>
              <w:rPr>
                <w:rFonts w:ascii="GHEA Grapalat" w:hAnsi="GHEA Grapalat"/>
                <w:sz w:val="16"/>
                <w:szCs w:val="16"/>
                <w:lang w:val="en-US"/>
              </w:rPr>
              <w:t>0</w:t>
            </w:r>
            <w:r w:rsidRPr="00740C47">
              <w:rPr>
                <w:rFonts w:ascii="GHEA Grapalat" w:hAnsi="GHEA Grapalat"/>
                <w:sz w:val="16"/>
                <w:szCs w:val="16"/>
              </w:rPr>
              <w:t xml:space="preserve"> %</w:t>
            </w:r>
          </w:p>
        </w:tc>
        <w:tc>
          <w:tcPr>
            <w:tcW w:w="1006" w:type="dxa"/>
          </w:tcPr>
          <w:p w:rsidR="00890DDC" w:rsidRDefault="00890DDC" w:rsidP="00B62F01">
            <w:r>
              <w:rPr>
                <w:rFonts w:ascii="GHEA Grapalat" w:hAnsi="GHEA Grapalat"/>
                <w:sz w:val="16"/>
                <w:szCs w:val="16"/>
                <w:lang w:val="en-US"/>
              </w:rPr>
              <w:t>40</w:t>
            </w:r>
            <w:r w:rsidRPr="00740C47">
              <w:rPr>
                <w:rFonts w:ascii="GHEA Grapalat" w:hAnsi="GHEA Grapalat"/>
                <w:sz w:val="16"/>
                <w:szCs w:val="16"/>
              </w:rPr>
              <w:t xml:space="preserve"> %</w:t>
            </w:r>
          </w:p>
        </w:tc>
        <w:tc>
          <w:tcPr>
            <w:tcW w:w="718" w:type="dxa"/>
          </w:tcPr>
          <w:p w:rsidR="00890DDC" w:rsidRDefault="00890DDC" w:rsidP="00B62F01">
            <w:r>
              <w:rPr>
                <w:rFonts w:ascii="GHEA Grapalat" w:hAnsi="GHEA Grapalat"/>
                <w:sz w:val="16"/>
                <w:szCs w:val="16"/>
                <w:lang w:val="en-US"/>
              </w:rPr>
              <w:t>60</w:t>
            </w:r>
            <w:r w:rsidRPr="00740C47">
              <w:rPr>
                <w:rFonts w:ascii="GHEA Grapalat" w:hAnsi="GHEA Grapalat"/>
                <w:sz w:val="16"/>
                <w:szCs w:val="16"/>
              </w:rPr>
              <w:t xml:space="preserve"> %</w:t>
            </w:r>
          </w:p>
        </w:tc>
        <w:tc>
          <w:tcPr>
            <w:tcW w:w="861" w:type="dxa"/>
          </w:tcPr>
          <w:p w:rsidR="00890DDC" w:rsidRDefault="00890DDC" w:rsidP="00B62F01">
            <w:r>
              <w:rPr>
                <w:rFonts w:ascii="GHEA Grapalat" w:hAnsi="GHEA Grapalat"/>
                <w:sz w:val="16"/>
                <w:szCs w:val="16"/>
                <w:lang w:val="en-US"/>
              </w:rPr>
              <w:t>80</w:t>
            </w:r>
            <w:r w:rsidRPr="00740C47">
              <w:rPr>
                <w:rFonts w:ascii="GHEA Grapalat" w:hAnsi="GHEA Grapalat"/>
                <w:sz w:val="16"/>
                <w:szCs w:val="16"/>
              </w:rPr>
              <w:t xml:space="preserve"> %</w:t>
            </w:r>
          </w:p>
        </w:tc>
        <w:tc>
          <w:tcPr>
            <w:tcW w:w="545" w:type="dxa"/>
          </w:tcPr>
          <w:p w:rsidR="00890DDC" w:rsidRDefault="00890DDC" w:rsidP="00B62F01">
            <w:r>
              <w:rPr>
                <w:rFonts w:ascii="GHEA Grapalat" w:hAnsi="GHEA Grapalat"/>
                <w:sz w:val="16"/>
                <w:szCs w:val="16"/>
                <w:lang w:val="en-US"/>
              </w:rPr>
              <w:t>100</w:t>
            </w:r>
            <w:r w:rsidRPr="00740C47">
              <w:rPr>
                <w:rFonts w:ascii="GHEA Grapalat" w:hAnsi="GHEA Grapalat"/>
                <w:sz w:val="16"/>
                <w:szCs w:val="16"/>
              </w:rPr>
              <w:t xml:space="preserve"> %</w:t>
            </w:r>
          </w:p>
        </w:tc>
        <w:tc>
          <w:tcPr>
            <w:tcW w:w="606" w:type="dxa"/>
            <w:vAlign w:val="center"/>
          </w:tcPr>
          <w:p w:rsidR="00890DDC" w:rsidRPr="00B138F3" w:rsidRDefault="00890DDC" w:rsidP="001E5078">
            <w:pPr>
              <w:widowControl w:val="0"/>
              <w:jc w:val="center"/>
              <w:rPr>
                <w:rFonts w:ascii="GHEA Grapalat" w:hAnsi="GHEA Grapalat"/>
                <w:sz w:val="16"/>
                <w:szCs w:val="16"/>
              </w:rPr>
            </w:pPr>
          </w:p>
        </w:tc>
        <w:tc>
          <w:tcPr>
            <w:tcW w:w="718" w:type="dxa"/>
            <w:vAlign w:val="center"/>
          </w:tcPr>
          <w:p w:rsidR="00890DDC" w:rsidRPr="00B138F3" w:rsidRDefault="00890DDC" w:rsidP="001E5078">
            <w:pPr>
              <w:widowControl w:val="0"/>
              <w:jc w:val="center"/>
              <w:rPr>
                <w:rFonts w:ascii="GHEA Grapalat" w:hAnsi="GHEA Grapalat"/>
                <w:sz w:val="16"/>
                <w:szCs w:val="16"/>
              </w:rPr>
            </w:pPr>
          </w:p>
        </w:tc>
        <w:tc>
          <w:tcPr>
            <w:tcW w:w="854" w:type="dxa"/>
            <w:vAlign w:val="center"/>
          </w:tcPr>
          <w:p w:rsidR="00890DDC" w:rsidRPr="00B138F3" w:rsidRDefault="00890DDC" w:rsidP="001E5078">
            <w:pPr>
              <w:widowControl w:val="0"/>
              <w:jc w:val="center"/>
              <w:rPr>
                <w:rFonts w:ascii="GHEA Grapalat" w:hAnsi="GHEA Grapalat"/>
                <w:sz w:val="16"/>
                <w:szCs w:val="16"/>
              </w:rPr>
            </w:pPr>
          </w:p>
        </w:tc>
        <w:tc>
          <w:tcPr>
            <w:tcW w:w="868" w:type="dxa"/>
            <w:vAlign w:val="center"/>
          </w:tcPr>
          <w:p w:rsidR="00890DDC" w:rsidRPr="00B138F3" w:rsidRDefault="00890DDC" w:rsidP="001E5078">
            <w:pPr>
              <w:widowControl w:val="0"/>
              <w:jc w:val="center"/>
              <w:rPr>
                <w:rFonts w:ascii="GHEA Grapalat" w:hAnsi="GHEA Grapalat" w:cs="Arial"/>
                <w:sz w:val="16"/>
                <w:szCs w:val="16"/>
              </w:rPr>
            </w:pPr>
          </w:p>
        </w:tc>
        <w:tc>
          <w:tcPr>
            <w:tcW w:w="861" w:type="dxa"/>
            <w:vAlign w:val="center"/>
          </w:tcPr>
          <w:p w:rsidR="00890DDC" w:rsidRPr="00B138F3" w:rsidRDefault="00890DDC" w:rsidP="001E5078">
            <w:pPr>
              <w:widowControl w:val="0"/>
              <w:jc w:val="center"/>
              <w:rPr>
                <w:rFonts w:ascii="GHEA Grapalat" w:hAnsi="GHEA Grapalat" w:cs="Arial"/>
                <w:sz w:val="16"/>
                <w:szCs w:val="16"/>
              </w:rPr>
            </w:pPr>
          </w:p>
        </w:tc>
        <w:tc>
          <w:tcPr>
            <w:tcW w:w="1007" w:type="dxa"/>
            <w:vAlign w:val="center"/>
          </w:tcPr>
          <w:p w:rsidR="00890DDC" w:rsidRPr="00B138F3" w:rsidRDefault="00890DDC" w:rsidP="001E5078">
            <w:pPr>
              <w:widowControl w:val="0"/>
              <w:jc w:val="center"/>
              <w:rPr>
                <w:rFonts w:ascii="GHEA Grapalat" w:hAnsi="GHEA Grapalat" w:cs="Arial"/>
                <w:sz w:val="16"/>
                <w:szCs w:val="16"/>
              </w:rPr>
            </w:pPr>
          </w:p>
        </w:tc>
        <w:tc>
          <w:tcPr>
            <w:tcW w:w="861" w:type="dxa"/>
            <w:vAlign w:val="center"/>
          </w:tcPr>
          <w:p w:rsidR="00890DDC" w:rsidRPr="00B138F3" w:rsidRDefault="00890DDC" w:rsidP="001E5078">
            <w:pPr>
              <w:widowControl w:val="0"/>
              <w:jc w:val="center"/>
              <w:rPr>
                <w:rFonts w:ascii="GHEA Grapalat" w:hAnsi="GHEA Grapalat" w:cs="Arial"/>
                <w:sz w:val="16"/>
                <w:szCs w:val="16"/>
              </w:rPr>
            </w:pPr>
          </w:p>
        </w:tc>
        <w:tc>
          <w:tcPr>
            <w:tcW w:w="821" w:type="dxa"/>
            <w:vAlign w:val="center"/>
          </w:tcPr>
          <w:p w:rsidR="00890DDC" w:rsidRPr="00B138F3" w:rsidRDefault="00890DDC" w:rsidP="001E5078">
            <w:pPr>
              <w:widowControl w:val="0"/>
              <w:jc w:val="center"/>
              <w:rPr>
                <w:rFonts w:ascii="GHEA Grapalat" w:hAnsi="GHEA Grapalat"/>
                <w:b/>
                <w:sz w:val="16"/>
                <w:szCs w:val="16"/>
              </w:rPr>
            </w:pPr>
            <w:r>
              <w:rPr>
                <w:rFonts w:ascii="GHEA Grapalat" w:hAnsi="GHEA Grapalat"/>
                <w:sz w:val="16"/>
                <w:szCs w:val="16"/>
              </w:rPr>
              <w:t>100</w:t>
            </w:r>
            <w:r w:rsidRPr="00B138F3">
              <w:rPr>
                <w:rFonts w:ascii="GHEA Grapalat" w:hAnsi="GHEA Grapalat"/>
                <w:sz w:val="16"/>
                <w:szCs w:val="16"/>
              </w:rPr>
              <w:t xml:space="preserve"> %</w:t>
            </w:r>
          </w:p>
        </w:tc>
      </w:tr>
      <w:tr w:rsidR="00890DDC" w:rsidRPr="00B138F3" w:rsidTr="00310EF6">
        <w:trPr>
          <w:trHeight w:val="404"/>
          <w:jc w:val="center"/>
        </w:trPr>
        <w:tc>
          <w:tcPr>
            <w:tcW w:w="1724" w:type="dxa"/>
          </w:tcPr>
          <w:p w:rsidR="00890DDC" w:rsidRPr="001E5078" w:rsidRDefault="00890DDC" w:rsidP="001E5078">
            <w:pPr>
              <w:widowControl w:val="0"/>
              <w:jc w:val="center"/>
              <w:rPr>
                <w:rFonts w:ascii="GHEA Grapalat" w:hAnsi="GHEA Grapalat"/>
                <w:sz w:val="16"/>
                <w:szCs w:val="16"/>
                <w:lang w:val="en-US"/>
              </w:rPr>
            </w:pPr>
            <w:r>
              <w:rPr>
                <w:rFonts w:ascii="GHEA Grapalat" w:hAnsi="GHEA Grapalat"/>
                <w:sz w:val="16"/>
                <w:szCs w:val="16"/>
                <w:lang w:val="en-US"/>
              </w:rPr>
              <w:t>5</w:t>
            </w:r>
          </w:p>
        </w:tc>
        <w:tc>
          <w:tcPr>
            <w:tcW w:w="2155" w:type="dxa"/>
          </w:tcPr>
          <w:p w:rsidR="00890DDC" w:rsidRPr="001E5078" w:rsidRDefault="00890DDC" w:rsidP="001E5078">
            <w:pPr>
              <w:widowControl w:val="0"/>
              <w:jc w:val="center"/>
              <w:rPr>
                <w:rFonts w:ascii="GHEA Grapalat" w:hAnsi="GHEA Grapalat"/>
                <w:sz w:val="16"/>
                <w:szCs w:val="16"/>
                <w:lang w:val="en-US"/>
              </w:rPr>
            </w:pPr>
            <w:r>
              <w:rPr>
                <w:rFonts w:ascii="GHEA Grapalat" w:hAnsi="GHEA Grapalat"/>
                <w:sz w:val="16"/>
                <w:szCs w:val="16"/>
                <w:lang w:val="en-US"/>
              </w:rPr>
              <w:t>13222100</w:t>
            </w:r>
          </w:p>
        </w:tc>
        <w:tc>
          <w:tcPr>
            <w:tcW w:w="1293" w:type="dxa"/>
          </w:tcPr>
          <w:p w:rsidR="00890DDC" w:rsidRPr="00B138F3" w:rsidRDefault="00890DDC" w:rsidP="001E5078">
            <w:pPr>
              <w:widowControl w:val="0"/>
              <w:jc w:val="center"/>
              <w:rPr>
                <w:rFonts w:ascii="GHEA Grapalat" w:hAnsi="GHEA Grapalat"/>
                <w:sz w:val="16"/>
                <w:szCs w:val="16"/>
              </w:rPr>
            </w:pPr>
            <w:r>
              <w:rPr>
                <w:rFonts w:ascii="GHEA Grapalat" w:hAnsi="GHEA Grapalat"/>
                <w:sz w:val="16"/>
                <w:szCs w:val="16"/>
              </w:rPr>
              <w:t>Бананы</w:t>
            </w:r>
          </w:p>
        </w:tc>
        <w:tc>
          <w:tcPr>
            <w:tcW w:w="1007" w:type="dxa"/>
          </w:tcPr>
          <w:p w:rsidR="00890DDC" w:rsidRDefault="00890DDC" w:rsidP="00B62F01">
            <w:r>
              <w:rPr>
                <w:rFonts w:ascii="GHEA Grapalat" w:hAnsi="GHEA Grapalat"/>
                <w:sz w:val="16"/>
                <w:szCs w:val="16"/>
              </w:rPr>
              <w:t>2</w:t>
            </w:r>
            <w:r>
              <w:rPr>
                <w:rFonts w:ascii="GHEA Grapalat" w:hAnsi="GHEA Grapalat"/>
                <w:sz w:val="16"/>
                <w:szCs w:val="16"/>
                <w:lang w:val="en-US"/>
              </w:rPr>
              <w:t>0</w:t>
            </w:r>
            <w:r w:rsidRPr="00740C47">
              <w:rPr>
                <w:rFonts w:ascii="GHEA Grapalat" w:hAnsi="GHEA Grapalat"/>
                <w:sz w:val="16"/>
                <w:szCs w:val="16"/>
              </w:rPr>
              <w:t xml:space="preserve"> %</w:t>
            </w:r>
          </w:p>
        </w:tc>
        <w:tc>
          <w:tcPr>
            <w:tcW w:w="1006" w:type="dxa"/>
          </w:tcPr>
          <w:p w:rsidR="00890DDC" w:rsidRDefault="00890DDC" w:rsidP="00B62F01">
            <w:r>
              <w:rPr>
                <w:rFonts w:ascii="GHEA Grapalat" w:hAnsi="GHEA Grapalat"/>
                <w:sz w:val="16"/>
                <w:szCs w:val="16"/>
                <w:lang w:val="en-US"/>
              </w:rPr>
              <w:t>40</w:t>
            </w:r>
            <w:r w:rsidRPr="00740C47">
              <w:rPr>
                <w:rFonts w:ascii="GHEA Grapalat" w:hAnsi="GHEA Grapalat"/>
                <w:sz w:val="16"/>
                <w:szCs w:val="16"/>
              </w:rPr>
              <w:t xml:space="preserve"> %</w:t>
            </w:r>
          </w:p>
        </w:tc>
        <w:tc>
          <w:tcPr>
            <w:tcW w:w="718" w:type="dxa"/>
          </w:tcPr>
          <w:p w:rsidR="00890DDC" w:rsidRDefault="00890DDC" w:rsidP="00B62F01">
            <w:r>
              <w:rPr>
                <w:rFonts w:ascii="GHEA Grapalat" w:hAnsi="GHEA Grapalat"/>
                <w:sz w:val="16"/>
                <w:szCs w:val="16"/>
                <w:lang w:val="en-US"/>
              </w:rPr>
              <w:t>60</w:t>
            </w:r>
            <w:r w:rsidRPr="00740C47">
              <w:rPr>
                <w:rFonts w:ascii="GHEA Grapalat" w:hAnsi="GHEA Grapalat"/>
                <w:sz w:val="16"/>
                <w:szCs w:val="16"/>
              </w:rPr>
              <w:t xml:space="preserve"> %</w:t>
            </w:r>
          </w:p>
        </w:tc>
        <w:tc>
          <w:tcPr>
            <w:tcW w:w="861" w:type="dxa"/>
          </w:tcPr>
          <w:p w:rsidR="00890DDC" w:rsidRDefault="00890DDC" w:rsidP="00B62F01">
            <w:r>
              <w:rPr>
                <w:rFonts w:ascii="GHEA Grapalat" w:hAnsi="GHEA Grapalat"/>
                <w:sz w:val="16"/>
                <w:szCs w:val="16"/>
                <w:lang w:val="en-US"/>
              </w:rPr>
              <w:t>80</w:t>
            </w:r>
            <w:r w:rsidRPr="00740C47">
              <w:rPr>
                <w:rFonts w:ascii="GHEA Grapalat" w:hAnsi="GHEA Grapalat"/>
                <w:sz w:val="16"/>
                <w:szCs w:val="16"/>
              </w:rPr>
              <w:t xml:space="preserve"> %</w:t>
            </w:r>
          </w:p>
        </w:tc>
        <w:tc>
          <w:tcPr>
            <w:tcW w:w="545" w:type="dxa"/>
          </w:tcPr>
          <w:p w:rsidR="00890DDC" w:rsidRDefault="00890DDC" w:rsidP="00B62F01">
            <w:r>
              <w:rPr>
                <w:rFonts w:ascii="GHEA Grapalat" w:hAnsi="GHEA Grapalat"/>
                <w:sz w:val="16"/>
                <w:szCs w:val="16"/>
                <w:lang w:val="en-US"/>
              </w:rPr>
              <w:t>100</w:t>
            </w:r>
            <w:r w:rsidRPr="00740C47">
              <w:rPr>
                <w:rFonts w:ascii="GHEA Grapalat" w:hAnsi="GHEA Grapalat"/>
                <w:sz w:val="16"/>
                <w:szCs w:val="16"/>
              </w:rPr>
              <w:t xml:space="preserve"> %</w:t>
            </w:r>
          </w:p>
        </w:tc>
        <w:tc>
          <w:tcPr>
            <w:tcW w:w="606" w:type="dxa"/>
            <w:vAlign w:val="center"/>
          </w:tcPr>
          <w:p w:rsidR="00890DDC" w:rsidRPr="00B138F3" w:rsidRDefault="00890DDC" w:rsidP="001E5078">
            <w:pPr>
              <w:widowControl w:val="0"/>
              <w:jc w:val="center"/>
              <w:rPr>
                <w:rFonts w:ascii="GHEA Grapalat" w:hAnsi="GHEA Grapalat"/>
                <w:sz w:val="16"/>
                <w:szCs w:val="16"/>
              </w:rPr>
            </w:pPr>
          </w:p>
        </w:tc>
        <w:tc>
          <w:tcPr>
            <w:tcW w:w="718" w:type="dxa"/>
            <w:vAlign w:val="center"/>
          </w:tcPr>
          <w:p w:rsidR="00890DDC" w:rsidRPr="00B138F3" w:rsidRDefault="00890DDC" w:rsidP="001E5078">
            <w:pPr>
              <w:widowControl w:val="0"/>
              <w:jc w:val="center"/>
              <w:rPr>
                <w:rFonts w:ascii="GHEA Grapalat" w:hAnsi="GHEA Grapalat"/>
                <w:sz w:val="16"/>
                <w:szCs w:val="16"/>
              </w:rPr>
            </w:pPr>
          </w:p>
        </w:tc>
        <w:tc>
          <w:tcPr>
            <w:tcW w:w="854" w:type="dxa"/>
            <w:vAlign w:val="center"/>
          </w:tcPr>
          <w:p w:rsidR="00890DDC" w:rsidRPr="00B138F3" w:rsidRDefault="00890DDC" w:rsidP="001E5078">
            <w:pPr>
              <w:widowControl w:val="0"/>
              <w:jc w:val="center"/>
              <w:rPr>
                <w:rFonts w:ascii="GHEA Grapalat" w:hAnsi="GHEA Grapalat"/>
                <w:sz w:val="16"/>
                <w:szCs w:val="16"/>
              </w:rPr>
            </w:pPr>
          </w:p>
        </w:tc>
        <w:tc>
          <w:tcPr>
            <w:tcW w:w="868" w:type="dxa"/>
            <w:vAlign w:val="center"/>
          </w:tcPr>
          <w:p w:rsidR="00890DDC" w:rsidRPr="00B138F3" w:rsidRDefault="00890DDC" w:rsidP="001E5078">
            <w:pPr>
              <w:widowControl w:val="0"/>
              <w:jc w:val="center"/>
              <w:rPr>
                <w:rFonts w:ascii="GHEA Grapalat" w:hAnsi="GHEA Grapalat" w:cs="Arial"/>
                <w:sz w:val="16"/>
                <w:szCs w:val="16"/>
              </w:rPr>
            </w:pPr>
          </w:p>
        </w:tc>
        <w:tc>
          <w:tcPr>
            <w:tcW w:w="861" w:type="dxa"/>
            <w:vAlign w:val="center"/>
          </w:tcPr>
          <w:p w:rsidR="00890DDC" w:rsidRPr="00B138F3" w:rsidRDefault="00890DDC" w:rsidP="001E5078">
            <w:pPr>
              <w:widowControl w:val="0"/>
              <w:jc w:val="center"/>
              <w:rPr>
                <w:rFonts w:ascii="GHEA Grapalat" w:hAnsi="GHEA Grapalat" w:cs="Arial"/>
                <w:sz w:val="16"/>
                <w:szCs w:val="16"/>
              </w:rPr>
            </w:pPr>
          </w:p>
        </w:tc>
        <w:tc>
          <w:tcPr>
            <w:tcW w:w="1007" w:type="dxa"/>
            <w:vAlign w:val="center"/>
          </w:tcPr>
          <w:p w:rsidR="00890DDC" w:rsidRPr="00B138F3" w:rsidRDefault="00890DDC" w:rsidP="001E5078">
            <w:pPr>
              <w:widowControl w:val="0"/>
              <w:jc w:val="center"/>
              <w:rPr>
                <w:rFonts w:ascii="GHEA Grapalat" w:hAnsi="GHEA Grapalat" w:cs="Arial"/>
                <w:sz w:val="16"/>
                <w:szCs w:val="16"/>
              </w:rPr>
            </w:pPr>
          </w:p>
        </w:tc>
        <w:tc>
          <w:tcPr>
            <w:tcW w:w="861" w:type="dxa"/>
            <w:vAlign w:val="center"/>
          </w:tcPr>
          <w:p w:rsidR="00890DDC" w:rsidRPr="00B138F3" w:rsidRDefault="00890DDC" w:rsidP="001E5078">
            <w:pPr>
              <w:widowControl w:val="0"/>
              <w:jc w:val="center"/>
              <w:rPr>
                <w:rFonts w:ascii="GHEA Grapalat" w:hAnsi="GHEA Grapalat" w:cs="Arial"/>
                <w:sz w:val="16"/>
                <w:szCs w:val="16"/>
              </w:rPr>
            </w:pPr>
          </w:p>
        </w:tc>
        <w:tc>
          <w:tcPr>
            <w:tcW w:w="821" w:type="dxa"/>
            <w:vAlign w:val="center"/>
          </w:tcPr>
          <w:p w:rsidR="00890DDC" w:rsidRPr="00B138F3" w:rsidRDefault="00890DDC" w:rsidP="001E5078">
            <w:pPr>
              <w:widowControl w:val="0"/>
              <w:jc w:val="center"/>
              <w:rPr>
                <w:rFonts w:ascii="GHEA Grapalat" w:hAnsi="GHEA Grapalat"/>
                <w:b/>
                <w:sz w:val="16"/>
                <w:szCs w:val="16"/>
              </w:rPr>
            </w:pPr>
            <w:r>
              <w:rPr>
                <w:rFonts w:ascii="GHEA Grapalat" w:hAnsi="GHEA Grapalat"/>
                <w:sz w:val="16"/>
                <w:szCs w:val="16"/>
              </w:rPr>
              <w:t>100</w:t>
            </w:r>
            <w:r w:rsidRPr="00B138F3">
              <w:rPr>
                <w:rFonts w:ascii="GHEA Grapalat" w:hAnsi="GHEA Grapalat"/>
                <w:sz w:val="16"/>
                <w:szCs w:val="16"/>
              </w:rPr>
              <w:t xml:space="preserve">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lastRenderedPageBreak/>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lastRenderedPageBreak/>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77"/>
        <w:gridCol w:w="5073"/>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B46D58">
      <w:pPr>
        <w:widowControl w:val="0"/>
        <w:spacing w:after="160"/>
        <w:ind w:left="-142" w:firstLine="142"/>
        <w:jc w:val="center"/>
        <w:rPr>
          <w:rFonts w:ascii="GHEA Grapalat" w:hAnsi="GHEA Grapalat" w:cs="Sylfaen"/>
          <w:b/>
        </w:rPr>
      </w:pPr>
    </w:p>
    <w:p w:rsidR="00AA0F9A" w:rsidRPr="00BA20A0" w:rsidRDefault="00296DAD" w:rsidP="00AA0F9A">
      <w:pPr>
        <w:widowControl w:val="0"/>
        <w:jc w:val="right"/>
        <w:rPr>
          <w:rFonts w:ascii="GHEA Grapalat" w:hAnsi="GHEA Grapalat" w:cs="Sylfaen"/>
          <w:i/>
        </w:rPr>
      </w:pPr>
      <w:r>
        <w:rPr>
          <w:rFonts w:ascii="GHEA Grapalat" w:hAnsi="GHEA Grapalat"/>
          <w:i/>
        </w:rPr>
        <w:t>П</w:t>
      </w:r>
      <w:r w:rsidR="00AA0F9A" w:rsidRPr="00BA20A0">
        <w:rPr>
          <w:rFonts w:ascii="GHEA Grapalat" w:hAnsi="GHEA Grapalat"/>
          <w:i/>
        </w:rPr>
        <w:t>иложение № 4</w:t>
      </w:r>
    </w:p>
    <w:p w:rsidR="00AA0F9A" w:rsidRPr="00BA20A0" w:rsidRDefault="00AA0F9A" w:rsidP="00AA0F9A">
      <w:pPr>
        <w:widowControl w:val="0"/>
        <w:jc w:val="right"/>
        <w:rPr>
          <w:rFonts w:ascii="GHEA Grapalat" w:hAnsi="GHEA Grapalat" w:cs="Sylfaen"/>
          <w:i/>
        </w:rPr>
      </w:pPr>
      <w:r w:rsidRPr="00BA20A0">
        <w:rPr>
          <w:rFonts w:ascii="GHEA Grapalat" w:hAnsi="GHEA Grapalat"/>
          <w:i/>
        </w:rPr>
        <w:lastRenderedPageBreak/>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AA0F9A">
      <w:pPr>
        <w:jc w:val="center"/>
        <w:rPr>
          <w:rFonts w:ascii="GHEA Grapalat" w:hAnsi="GHEA Grapalat" w:cs="GHEA Grapalat"/>
        </w:rPr>
      </w:pPr>
    </w:p>
    <w:p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AA0F9A">
      <w:pPr>
        <w:jc w:val="center"/>
        <w:rPr>
          <w:rFonts w:ascii="GHEA Grapalat" w:hAnsi="GHEA Grapalat" w:cs="GHEA Grapalat"/>
          <w:lang w:val="hy-AM"/>
        </w:rPr>
      </w:pPr>
    </w:p>
    <w:p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rsidR="00AA0F9A" w:rsidRPr="00BA20A0" w:rsidRDefault="00AA0F9A" w:rsidP="00AA0F9A">
      <w:pPr>
        <w:rPr>
          <w:rFonts w:ascii="GHEA Grapalat" w:hAnsi="GHEA Grapalat"/>
          <w:vertAlign w:val="superscript"/>
          <w:lang w:val="es-ES"/>
        </w:rPr>
      </w:pPr>
    </w:p>
    <w:p w:rsidR="00AA0F9A" w:rsidRPr="00BA20A0" w:rsidRDefault="00AA0F9A" w:rsidP="00AA0F9A">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AA0F9A">
      <w:pPr>
        <w:rPr>
          <w:rFonts w:ascii="GHEA Grapalat" w:hAnsi="GHEA Grapalat" w:cs="Sylfaen"/>
          <w:sz w:val="20"/>
          <w:szCs w:val="20"/>
          <w:lang w:val="es-ES"/>
        </w:rPr>
      </w:pPr>
    </w:p>
    <w:p w:rsidR="00AA0F9A" w:rsidRPr="00BA20A0" w:rsidRDefault="00AA0F9A" w:rsidP="00AA0F9A">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A0F9A" w:rsidRPr="00BA20A0" w:rsidRDefault="00AA0F9A" w:rsidP="00AA0F9A">
      <w:pPr>
        <w:jc w:val="center"/>
        <w:rPr>
          <w:rFonts w:ascii="GHEA Grapalat" w:hAnsi="GHEA Grapalat" w:cs="GHEA Grapalat"/>
          <w:lang w:val="es-ES"/>
        </w:rPr>
      </w:pPr>
    </w:p>
    <w:p w:rsidR="00AA0F9A" w:rsidRPr="00BA20A0" w:rsidRDefault="00AA0F9A" w:rsidP="00AA0F9A">
      <w:pPr>
        <w:jc w:val="center"/>
        <w:rPr>
          <w:rFonts w:ascii="GHEA Grapalat" w:hAnsi="GHEA Grapalat" w:cs="Sylfaen"/>
          <w:b/>
          <w:lang w:val="es-ES"/>
        </w:rPr>
      </w:pPr>
    </w:p>
    <w:p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AA0F9A">
      <w:pPr>
        <w:jc w:val="center"/>
        <w:rPr>
          <w:rFonts w:ascii="GHEA Grapalat" w:hAnsi="GHEA Grapalat" w:cs="Sylfaen"/>
          <w:sz w:val="16"/>
          <w:szCs w:val="16"/>
          <w:lang w:val="es-ES"/>
        </w:rPr>
      </w:pPr>
    </w:p>
    <w:p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AA0F9A">
      <w:pPr>
        <w:jc w:val="center"/>
        <w:rPr>
          <w:ins w:id="26" w:author="Inesa Kocharyan" w:date="2025-02-19T10:39:00Z"/>
          <w:rFonts w:ascii="GHEA Grapalat" w:hAnsi="GHEA Grapalat" w:cs="Sylfaen"/>
          <w:b/>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19D" w:rsidRDefault="00B4119D">
      <w:r>
        <w:separator/>
      </w:r>
    </w:p>
  </w:endnote>
  <w:endnote w:type="continuationSeparator" w:id="0">
    <w:p w:rsidR="00B4119D" w:rsidRDefault="00B411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BC68E5" w:rsidRPr="00C861E9" w:rsidRDefault="00BC68E5">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90DDC">
          <w:rPr>
            <w:rFonts w:ascii="GHEA Grapalat" w:hAnsi="GHEA Grapalat"/>
            <w:noProof/>
            <w:sz w:val="24"/>
            <w:szCs w:val="24"/>
          </w:rPr>
          <w:t>107</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19D" w:rsidRDefault="00B4119D">
      <w:r>
        <w:separator/>
      </w:r>
    </w:p>
  </w:footnote>
  <w:footnote w:type="continuationSeparator" w:id="0">
    <w:p w:rsidR="00B4119D" w:rsidRDefault="00B4119D">
      <w:r>
        <w:continuationSeparator/>
      </w:r>
    </w:p>
  </w:footnote>
  <w:footnote w:id="1">
    <w:p w:rsidR="00BC68E5" w:rsidRPr="00ED3BA4" w:rsidRDefault="00BC68E5"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BC68E5" w:rsidRPr="008842CE" w:rsidRDefault="00BC68E5"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BC68E5" w:rsidRPr="00CD6B60" w:rsidRDefault="00BC68E5"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BC68E5" w:rsidRPr="00CD6B60" w:rsidRDefault="00BC68E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w:t>
      </w:r>
      <w:r w:rsidRPr="00CD6B60">
        <w:rPr>
          <w:rFonts w:ascii="GHEA Grapalat" w:hAnsi="GHEA Grapalat"/>
          <w:i/>
          <w:sz w:val="20"/>
          <w:szCs w:val="20"/>
        </w:rPr>
        <w:t>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C68E5" w:rsidRPr="00CD6B60" w:rsidRDefault="00BC68E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C68E5" w:rsidRPr="00CD6B60" w:rsidRDefault="00BC68E5"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BC68E5" w:rsidRPr="00CA2B01" w:rsidRDefault="00BC68E5"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BC68E5" w:rsidRPr="00CA2B01" w:rsidRDefault="00BC68E5"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BC68E5" w:rsidRPr="00CA2B01" w:rsidRDefault="00BC68E5"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r w:rsidRPr="00CA2B01">
        <w:rPr>
          <w:rFonts w:ascii="GHEA Grapalat" w:hAnsi="GHEA Grapalat"/>
          <w:i/>
          <w:sz w:val="20"/>
          <w:szCs w:val="20"/>
        </w:rPr>
        <w:t>драмов РА</w:t>
      </w:r>
    </w:p>
  </w:footnote>
  <w:footnote w:id="5">
    <w:p w:rsidR="00BC68E5" w:rsidRPr="005D5092" w:rsidRDefault="00BC68E5"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BC68E5" w:rsidRPr="0034222E" w:rsidDel="00932115" w:rsidRDefault="00BC68E5" w:rsidP="00AF1F59">
      <w:pPr>
        <w:pStyle w:val="FootnoteText"/>
        <w:jc w:val="both"/>
        <w:rPr>
          <w:del w:id="4"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rsidR="00BC68E5" w:rsidRPr="00D3436F" w:rsidRDefault="00BC68E5"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BC68E5" w:rsidRPr="000811C1" w:rsidRDefault="00BC68E5">
      <w:pPr>
        <w:pStyle w:val="FootnoteText"/>
        <w:rPr>
          <w:rFonts w:asciiTheme="minorHAnsi" w:hAnsiTheme="minorHAnsi"/>
        </w:rPr>
      </w:pPr>
    </w:p>
  </w:footnote>
  <w:footnote w:id="7">
    <w:p w:rsidR="00BC68E5" w:rsidRDefault="00BC68E5" w:rsidP="00AA4D5E">
      <w:pPr>
        <w:pStyle w:val="FootnoteText"/>
        <w:jc w:val="both"/>
        <w:rPr>
          <w:ins w:id="6" w:author="Vardan" w:date="2022-10-29T23:53:00Z"/>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BC68E5" w:rsidRDefault="00BC68E5"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rsidR="00BC68E5" w:rsidRPr="00EE76ED" w:rsidRDefault="00BC68E5"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w:t>
      </w:r>
      <w:r w:rsidRPr="002F0DCF">
        <w:rPr>
          <w:rFonts w:ascii="GHEA Grapalat" w:hAnsi="GHEA Grapalat"/>
          <w:i/>
        </w:rPr>
        <w:t xml:space="preserve">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rsidR="00BC68E5" w:rsidRPr="002C2499" w:rsidRDefault="00BC68E5" w:rsidP="00AA4D5E">
      <w:pPr>
        <w:pStyle w:val="FootnoteText"/>
        <w:jc w:val="both"/>
      </w:pPr>
    </w:p>
    <w:p w:rsidR="00BC68E5" w:rsidRPr="000811C1" w:rsidRDefault="00BC68E5">
      <w:pPr>
        <w:pStyle w:val="FootnoteText"/>
        <w:rPr>
          <w:rFonts w:asciiTheme="minorHAnsi" w:hAnsiTheme="minorHAnsi"/>
        </w:rPr>
      </w:pPr>
    </w:p>
  </w:footnote>
  <w:footnote w:id="8">
    <w:p w:rsidR="00BC68E5" w:rsidRPr="008842CE" w:rsidRDefault="00BC68E5"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BC68E5" w:rsidRPr="000811C1" w:rsidRDefault="00BC68E5">
      <w:pPr>
        <w:pStyle w:val="FootnoteText"/>
        <w:rPr>
          <w:lang w:val="af-ZA"/>
        </w:rPr>
      </w:pPr>
    </w:p>
  </w:footnote>
  <w:footnote w:id="9">
    <w:p w:rsidR="00BC68E5" w:rsidRDefault="00BC68E5" w:rsidP="00636142">
      <w:pPr>
        <w:pStyle w:val="FootnoteText"/>
        <w:jc w:val="both"/>
        <w:rPr>
          <w:rFonts w:ascii="GHEA Grapalat" w:hAnsi="GHEA Grapalat"/>
          <w:i/>
          <w:lang w:val="hy-AM"/>
        </w:rPr>
      </w:pPr>
    </w:p>
    <w:p w:rsidR="00BC68E5" w:rsidRPr="002227A9" w:rsidRDefault="00BC68E5"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BC68E5" w:rsidRPr="00636142" w:rsidRDefault="00BC68E5"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BC68E5" w:rsidRPr="0092041F" w:rsidRDefault="00BC68E5"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BC68E5" w:rsidRPr="0092041F" w:rsidRDefault="00BC68E5" w:rsidP="00C67FAB">
      <w:pPr>
        <w:pStyle w:val="FootnoteText"/>
        <w:jc w:val="both"/>
        <w:rPr>
          <w:rFonts w:ascii="GHEA Grapalat" w:hAnsi="GHEA Grapalat"/>
          <w:i/>
        </w:rPr>
      </w:pPr>
    </w:p>
  </w:footnote>
  <w:footnote w:id="10">
    <w:p w:rsidR="00BC68E5" w:rsidRPr="004A4643" w:rsidRDefault="00BC68E5"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w:t>
      </w:r>
      <w:r w:rsidRPr="004A4643">
        <w:rPr>
          <w:rFonts w:ascii="GHEA Grapalat" w:hAnsi="GHEA Grapalat"/>
          <w:i/>
        </w:rPr>
        <w:t xml:space="preserve">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BC68E5" w:rsidRPr="008E4439" w:rsidRDefault="00BC68E5"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BC68E5" w:rsidRPr="000811C1" w:rsidRDefault="00BC68E5" w:rsidP="0027573B">
      <w:pPr>
        <w:pStyle w:val="FootnoteText"/>
        <w:rPr>
          <w:rFonts w:ascii="Sylfaen" w:hAnsi="Sylfaen"/>
          <w:sz w:val="18"/>
          <w:szCs w:val="18"/>
        </w:rPr>
      </w:pPr>
    </w:p>
  </w:footnote>
  <w:footnote w:id="12">
    <w:p w:rsidR="00BC68E5" w:rsidRPr="00A31673" w:rsidRDefault="00BC68E5">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BC68E5" w:rsidRPr="00DE7706" w:rsidRDefault="00BC68E5">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BC68E5" w:rsidRPr="008416BA" w:rsidRDefault="00BC68E5" w:rsidP="00586BC9">
      <w:pPr>
        <w:pStyle w:val="FootnoteText"/>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w:t>
      </w:r>
      <w:r w:rsidRPr="008416BA">
        <w:rPr>
          <w:rFonts w:ascii="GHEA Grapalat" w:hAnsi="GHEA Grapalat"/>
          <w:i/>
        </w:rPr>
        <w:t>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BC68E5" w:rsidRDefault="00BC68E5" w:rsidP="006B3E56">
      <w:pPr>
        <w:jc w:val="both"/>
      </w:pPr>
    </w:p>
    <w:p w:rsidR="00BC68E5" w:rsidRPr="008B70EB" w:rsidRDefault="00BC68E5"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BC68E5" w:rsidRPr="008B70EB" w:rsidRDefault="00BC68E5"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BC68E5" w:rsidRPr="008B70EB" w:rsidRDefault="00BC68E5"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BC68E5" w:rsidRDefault="00BC68E5" w:rsidP="00637230">
      <w:pPr>
        <w:jc w:val="both"/>
        <w:rPr>
          <w:rFonts w:asciiTheme="minorHAnsi" w:hAnsiTheme="minorHAnsi"/>
          <w:lang w:val="af-ZA"/>
        </w:rPr>
      </w:pPr>
    </w:p>
  </w:footnote>
  <w:footnote w:id="15">
    <w:p w:rsidR="00BC68E5" w:rsidRPr="00D3436F" w:rsidRDefault="00BC68E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BC68E5" w:rsidRPr="00D3436F" w:rsidRDefault="00BC68E5">
      <w:pPr>
        <w:pStyle w:val="FootnoteText"/>
        <w:rPr>
          <w:lang w:val="es-ES"/>
        </w:rPr>
      </w:pPr>
    </w:p>
  </w:footnote>
  <w:footnote w:id="16">
    <w:p w:rsidR="00BC68E5" w:rsidRPr="008842CE" w:rsidRDefault="00BC68E5" w:rsidP="003D2FE2">
      <w:pPr>
        <w:pStyle w:val="FootnoteText"/>
        <w:jc w:val="both"/>
      </w:pPr>
    </w:p>
  </w:footnote>
  <w:footnote w:id="17">
    <w:p w:rsidR="00BC68E5" w:rsidRPr="008842CE" w:rsidRDefault="00BC68E5" w:rsidP="000A214C">
      <w:pPr>
        <w:pStyle w:val="FootnoteText"/>
        <w:jc w:val="both"/>
      </w:pPr>
    </w:p>
  </w:footnote>
  <w:footnote w:id="18">
    <w:p w:rsidR="00BC68E5" w:rsidRDefault="00BC68E5" w:rsidP="00D3436F">
      <w:pPr>
        <w:pStyle w:val="FootnoteText"/>
        <w:widowControl w:val="0"/>
        <w:jc w:val="both"/>
        <w:rPr>
          <w:ins w:id="20"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BC68E5" w:rsidRPr="00F21C0D" w:rsidRDefault="00BC68E5" w:rsidP="00D3436F">
      <w:pPr>
        <w:pStyle w:val="FootnoteText"/>
        <w:widowControl w:val="0"/>
        <w:jc w:val="both"/>
        <w:rPr>
          <w:lang w:val="hy-AM"/>
        </w:rPr>
      </w:pPr>
    </w:p>
  </w:footnote>
  <w:footnote w:id="19">
    <w:p w:rsidR="00BC68E5" w:rsidRDefault="00BC68E5"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BC68E5" w:rsidRDefault="00BC68E5" w:rsidP="005E52ED">
      <w:pPr>
        <w:pStyle w:val="FootnoteText"/>
        <w:widowControl w:val="0"/>
        <w:jc w:val="both"/>
        <w:rPr>
          <w:rFonts w:ascii="GHEA Grapalat" w:hAnsi="GHEA Grapalat"/>
          <w:i/>
        </w:rPr>
      </w:pPr>
    </w:p>
    <w:p w:rsidR="00BC68E5" w:rsidRDefault="00BC68E5" w:rsidP="005E52ED">
      <w:pPr>
        <w:pStyle w:val="FootnoteText"/>
        <w:widowControl w:val="0"/>
        <w:jc w:val="both"/>
        <w:rPr>
          <w:rFonts w:ascii="GHEA Grapalat" w:hAnsi="GHEA Grapalat"/>
          <w:i/>
        </w:rPr>
      </w:pPr>
    </w:p>
    <w:p w:rsidR="00BC68E5" w:rsidRPr="00EB336B" w:rsidRDefault="00BC68E5"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BC68E5" w:rsidRPr="00D3436F" w:rsidRDefault="00BC68E5">
      <w:pPr>
        <w:pStyle w:val="FootnoteText"/>
        <w:rPr>
          <w:lang w:val="hy-AM"/>
        </w:rPr>
      </w:pPr>
    </w:p>
  </w:footnote>
  <w:footnote w:id="20">
    <w:p w:rsidR="00BC68E5" w:rsidRPr="008842CE" w:rsidRDefault="00BC68E5"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BC68E5" w:rsidRPr="00E85250" w:rsidRDefault="00BC68E5" w:rsidP="00D90640">
      <w:pPr>
        <w:widowControl w:val="0"/>
        <w:spacing w:after="160" w:line="360" w:lineRule="auto"/>
        <w:ind w:firstLine="709"/>
        <w:jc w:val="both"/>
        <w:rPr>
          <w:rFonts w:ascii="GHEA Grapalat" w:hAnsi="GHEA Grapalat"/>
          <w:lang w:val="hy-AM"/>
        </w:rPr>
      </w:pPr>
    </w:p>
    <w:p w:rsidR="00BC68E5" w:rsidRPr="00D3436F" w:rsidRDefault="00BC68E5">
      <w:pPr>
        <w:pStyle w:val="FootnoteText"/>
        <w:rPr>
          <w:lang w:val="hy-AM"/>
        </w:rPr>
      </w:pPr>
    </w:p>
  </w:footnote>
  <w:footnote w:id="21">
    <w:p w:rsidR="00BC68E5" w:rsidRPr="00402BC3" w:rsidRDefault="00BC68E5"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BC68E5" w:rsidRPr="00552088" w:rsidRDefault="00BC68E5"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C68E5" w:rsidRPr="00D3436F" w:rsidRDefault="00BC68E5">
      <w:pPr>
        <w:pStyle w:val="FootnoteText"/>
        <w:rPr>
          <w:lang w:val="hy-AM"/>
        </w:rPr>
      </w:pPr>
    </w:p>
  </w:footnote>
  <w:footnote w:id="22">
    <w:p w:rsidR="00BC68E5" w:rsidRPr="008842CE" w:rsidRDefault="00BC68E5"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BC68E5" w:rsidRPr="00D3436F" w:rsidRDefault="00BC68E5">
      <w:pPr>
        <w:pStyle w:val="FootnoteText"/>
        <w:rPr>
          <w:lang w:val="hy-AM"/>
        </w:rPr>
      </w:pPr>
    </w:p>
  </w:footnote>
  <w:footnote w:id="23">
    <w:p w:rsidR="00BC68E5" w:rsidRPr="00D3436F" w:rsidRDefault="00BC68E5"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rsidR="00BC68E5" w:rsidRPr="008842CE" w:rsidRDefault="00BC68E5"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C68E5" w:rsidRPr="00D3436F" w:rsidRDefault="00BC68E5">
      <w:pPr>
        <w:pStyle w:val="FootnoteText"/>
        <w:rPr>
          <w:lang w:val="hy-AM"/>
        </w:rPr>
      </w:pPr>
    </w:p>
  </w:footnote>
  <w:footnote w:id="25">
    <w:p w:rsidR="00BC68E5" w:rsidRPr="00E861BF" w:rsidRDefault="00BC68E5"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26">
    <w:p w:rsidR="00BC68E5" w:rsidRPr="00C84B20" w:rsidRDefault="00BC68E5" w:rsidP="00B64ECA">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BC68E5" w:rsidRDefault="00BC68E5"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BC68E5" w:rsidRPr="00E861BF" w:rsidRDefault="00BC68E5"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7">
    <w:p w:rsidR="00BC68E5" w:rsidRPr="00E861BF" w:rsidRDefault="00BC68E5"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w:t>
      </w:r>
      <w:r w:rsidRPr="008842CE">
        <w:rPr>
          <w:rFonts w:ascii="GHEA Grapalat" w:hAnsi="GHEA Grapalat"/>
          <w:i/>
        </w:rPr>
        <w:t>соглашения в случае предусмотрения финансовых средств.</w:t>
      </w:r>
    </w:p>
  </w:footnote>
  <w:footnote w:id="28">
    <w:p w:rsidR="00BC68E5" w:rsidRPr="008842CE" w:rsidRDefault="00BC68E5"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w:t>
      </w:r>
      <w:r w:rsidRPr="008842CE">
        <w:rPr>
          <w:rFonts w:ascii="GHEA Grapalat" w:hAnsi="GHEA Grapalat"/>
          <w:i/>
        </w:rPr>
        <w:t>соглашением в случае предусмотрения финансовых средств, в качестве его неотъемлемой части.</w:t>
      </w:r>
    </w:p>
  </w:footnote>
  <w:footnote w:id="29">
    <w:p w:rsidR="00BC68E5" w:rsidRPr="008842CE" w:rsidRDefault="00BC68E5"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6A0"/>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078"/>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64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4B"/>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2E1"/>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3FC6"/>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42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79E"/>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464F"/>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DDC"/>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1CE"/>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18B"/>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093C"/>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51C"/>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6618"/>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906"/>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06C"/>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3A7"/>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C5D"/>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9D"/>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198"/>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8E5"/>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33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1CE7"/>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1939"/>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7CA"/>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815"/>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3ED8"/>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1D6"/>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AFB"/>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 w:type="character" w:customStyle="1" w:styleId="UnresolvedMention">
    <w:name w:val="Unresolved Mention"/>
    <w:basedOn w:val="DefaultParagraphFont"/>
    <w:uiPriority w:val="99"/>
    <w:semiHidden/>
    <w:unhideWhenUsed/>
    <w:rsid w:val="0036534B"/>
    <w:rPr>
      <w:color w:val="605E5C"/>
      <w:shd w:val="clear" w:color="auto" w:fill="E1DFDD"/>
    </w:rPr>
  </w:style>
  <w:style w:type="character" w:customStyle="1" w:styleId="y2iqfc">
    <w:name w:val="y2iqfc"/>
    <w:basedOn w:val="DefaultParagraphFont"/>
    <w:rsid w:val="0092418B"/>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569379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0484087">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49481336">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ukjana@mail.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458CE-B8EA-4E4C-88B9-9EBFB7AAD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2159</TotalTime>
  <Pages>112</Pages>
  <Words>25173</Words>
  <Characters>143491</Characters>
  <Application>Microsoft Office Word</Application>
  <DocSecurity>0</DocSecurity>
  <Lines>1195</Lines>
  <Paragraphs>336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168328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cp:lastModifiedBy>
  <cp:revision>1329</cp:revision>
  <cp:lastPrinted>2018-02-16T07:12:00Z</cp:lastPrinted>
  <dcterms:created xsi:type="dcterms:W3CDTF">2019-10-28T07:04:00Z</dcterms:created>
  <dcterms:modified xsi:type="dcterms:W3CDTF">2025-12-29T12:08:00Z</dcterms:modified>
</cp:coreProperties>
</file>